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6F066" w14:textId="4BEF41BB" w:rsidR="00621F59" w:rsidRPr="00F00078" w:rsidRDefault="00621F59" w:rsidP="00F00078">
      <w:pPr>
        <w:pStyle w:val="NRCINSPECTIONMANUAL"/>
        <w:rPr>
          <w:b/>
        </w:rPr>
      </w:pPr>
      <w:r>
        <w:rPr>
          <w:szCs w:val="38"/>
        </w:rPr>
        <w:tab/>
      </w:r>
      <w:r w:rsidR="00D50379" w:rsidRPr="00DF5429">
        <w:rPr>
          <w:b/>
          <w:sz w:val="38"/>
        </w:rPr>
        <w:t>NRC INSPECTION MANUAL</w:t>
      </w:r>
      <w:r>
        <w:rPr>
          <w:szCs w:val="38"/>
        </w:rPr>
        <w:tab/>
      </w:r>
      <w:r w:rsidR="00FF531E" w:rsidRPr="00B12BCD">
        <w:t>NMSS/</w:t>
      </w:r>
      <w:ins w:id="8" w:author="Author">
        <w:r w:rsidR="006A1541" w:rsidRPr="63D26C4F">
          <w:rPr>
            <w:szCs w:val="20"/>
          </w:rPr>
          <w:t>DFM</w:t>
        </w:r>
      </w:ins>
    </w:p>
    <w:p w14:paraId="2310C88B" w14:textId="1F32F603" w:rsidR="00253CD7" w:rsidRPr="00A72920" w:rsidRDefault="002052BE" w:rsidP="00A72920">
      <w:pPr>
        <w:pStyle w:val="IMCIP"/>
        <w:rPr>
          <w:b/>
        </w:rPr>
      </w:pPr>
      <w:r>
        <w:t xml:space="preserve">Inspection </w:t>
      </w:r>
      <w:r w:rsidR="00253CD7" w:rsidRPr="00B12BCD">
        <w:t>MANUAL CHAPTER 1247</w:t>
      </w:r>
    </w:p>
    <w:p w14:paraId="23D08EEE" w14:textId="677BA1F8" w:rsidR="00621F59" w:rsidRPr="00B12BCD" w:rsidRDefault="00621F59" w:rsidP="00A72920">
      <w:pPr>
        <w:pStyle w:val="Title"/>
      </w:pPr>
      <w:r w:rsidRPr="00B12BCD">
        <w:t>QUALIFICATION PROGRAM FOR FUEL FACILITY INSPECTORS IN THE NUCLEAR MATERIAL SAFETY AND SAFEGUARDS PROGRAM AREA</w:t>
      </w:r>
    </w:p>
    <w:p w14:paraId="0696EF1B" w14:textId="760BAD47" w:rsidR="00250844" w:rsidRDefault="002052BE" w:rsidP="00DE6A28">
      <w:pPr>
        <w:pStyle w:val="EffectiveDate"/>
      </w:pPr>
      <w:r w:rsidRPr="00DE6A28">
        <w:t>Effective Date:</w:t>
      </w:r>
      <w:r w:rsidR="00367FD2">
        <w:t xml:space="preserve"> 07/25/2025</w:t>
      </w:r>
    </w:p>
    <w:p w14:paraId="130802ED" w14:textId="7DB6C39F" w:rsidR="00DE6A28" w:rsidRPr="003C7035" w:rsidRDefault="00DE6A28" w:rsidP="003C7035">
      <w:pPr>
        <w:pStyle w:val="attachmenttitle"/>
        <w:sectPr w:rsidR="00DE6A28" w:rsidRPr="003C7035" w:rsidSect="00C24EE1">
          <w:footerReference w:type="even" r:id="rId8"/>
          <w:footerReference w:type="default" r:id="rId9"/>
          <w:pgSz w:w="12240" w:h="15840" w:code="1"/>
          <w:pgMar w:top="1440" w:right="1440" w:bottom="1440" w:left="1440" w:header="1440" w:footer="1440" w:gutter="0"/>
          <w:pgNumType w:start="0"/>
          <w:cols w:space="720"/>
          <w:noEndnote/>
          <w:docGrid w:linePitch="326"/>
        </w:sectPr>
      </w:pPr>
    </w:p>
    <w:sdt>
      <w:sdtPr>
        <w:rPr>
          <w:rFonts w:eastAsia="Times New Roman" w:cs="Times New Roman"/>
          <w:caps w:val="0"/>
          <w:noProof/>
          <w:sz w:val="24"/>
          <w:szCs w:val="24"/>
        </w:rPr>
        <w:id w:val="967706756"/>
        <w:docPartObj>
          <w:docPartGallery w:val="Table of Contents"/>
          <w:docPartUnique/>
        </w:docPartObj>
      </w:sdtPr>
      <w:sdtEndPr>
        <w:rPr>
          <w:rFonts w:cs="Arial"/>
          <w:sz w:val="22"/>
          <w:szCs w:val="22"/>
        </w:rPr>
      </w:sdtEndPr>
      <w:sdtContent>
        <w:p w14:paraId="1870F61E" w14:textId="59E84650" w:rsidR="004E6836" w:rsidRPr="00B12BCD" w:rsidRDefault="004E6836" w:rsidP="00C400D8">
          <w:pPr>
            <w:pStyle w:val="TOCHeading"/>
          </w:pPr>
          <w:r w:rsidRPr="00181E6E">
            <w:t>Table of Contents</w:t>
          </w:r>
        </w:p>
        <w:p w14:paraId="55984578" w14:textId="280D8EB8" w:rsidR="003855F2" w:rsidRDefault="004E6836" w:rsidP="00487124">
          <w:pPr>
            <w:pStyle w:val="TOC1"/>
            <w:rPr>
              <w:rFonts w:asciiTheme="minorHAnsi" w:eastAsiaTheme="minorEastAsia" w:hAnsiTheme="minorHAnsi" w:cstheme="minorBidi"/>
              <w:kern w:val="2"/>
              <w:sz w:val="24"/>
              <w14:ligatures w14:val="standardContextual"/>
            </w:rPr>
          </w:pPr>
          <w:r>
            <w:rPr>
              <w:noProof w:val="0"/>
            </w:rPr>
            <w:fldChar w:fldCharType="begin"/>
          </w:r>
          <w:r>
            <w:instrText xml:space="preserve"> TOC \o "1-3" \h \z \u </w:instrText>
          </w:r>
          <w:r>
            <w:rPr>
              <w:noProof w:val="0"/>
            </w:rPr>
            <w:fldChar w:fldCharType="separate"/>
          </w:r>
          <w:hyperlink w:anchor="_Toc202865851" w:history="1">
            <w:r w:rsidR="003855F2" w:rsidRPr="007370AB">
              <w:rPr>
                <w:rStyle w:val="Hyperlink"/>
              </w:rPr>
              <w:t>1247-01</w:t>
            </w:r>
            <w:r w:rsidR="003855F2">
              <w:rPr>
                <w:rFonts w:asciiTheme="minorHAnsi" w:eastAsiaTheme="minorEastAsia" w:hAnsiTheme="minorHAnsi" w:cstheme="minorBidi"/>
                <w:kern w:val="2"/>
                <w:sz w:val="24"/>
                <w14:ligatures w14:val="standardContextual"/>
              </w:rPr>
              <w:tab/>
            </w:r>
            <w:r w:rsidR="003855F2" w:rsidRPr="007370AB">
              <w:rPr>
                <w:rStyle w:val="Hyperlink"/>
              </w:rPr>
              <w:t>PURPOSE</w:t>
            </w:r>
            <w:r w:rsidR="003855F2">
              <w:rPr>
                <w:webHidden/>
              </w:rPr>
              <w:tab/>
            </w:r>
            <w:r w:rsidR="003855F2">
              <w:rPr>
                <w:webHidden/>
              </w:rPr>
              <w:fldChar w:fldCharType="begin"/>
            </w:r>
            <w:r w:rsidR="003855F2">
              <w:rPr>
                <w:webHidden/>
              </w:rPr>
              <w:instrText xml:space="preserve"> PAGEREF _Toc202865851 \h </w:instrText>
            </w:r>
            <w:r w:rsidR="003855F2">
              <w:rPr>
                <w:webHidden/>
              </w:rPr>
            </w:r>
            <w:r w:rsidR="003855F2">
              <w:rPr>
                <w:webHidden/>
              </w:rPr>
              <w:fldChar w:fldCharType="separate"/>
            </w:r>
            <w:r w:rsidR="00565FAF">
              <w:rPr>
                <w:webHidden/>
              </w:rPr>
              <w:t>2</w:t>
            </w:r>
            <w:r w:rsidR="003855F2">
              <w:rPr>
                <w:webHidden/>
              </w:rPr>
              <w:fldChar w:fldCharType="end"/>
            </w:r>
          </w:hyperlink>
        </w:p>
        <w:p w14:paraId="4DADF3EB" w14:textId="0154DEFF" w:rsidR="003855F2" w:rsidRDefault="003855F2" w:rsidP="00487124">
          <w:pPr>
            <w:pStyle w:val="TOC1"/>
            <w:rPr>
              <w:rFonts w:asciiTheme="minorHAnsi" w:eastAsiaTheme="minorEastAsia" w:hAnsiTheme="minorHAnsi" w:cstheme="minorBidi"/>
              <w:kern w:val="2"/>
              <w:sz w:val="24"/>
              <w14:ligatures w14:val="standardContextual"/>
            </w:rPr>
          </w:pPr>
          <w:hyperlink w:anchor="_Toc202865852" w:history="1">
            <w:r w:rsidRPr="007370AB">
              <w:rPr>
                <w:rStyle w:val="Hyperlink"/>
              </w:rPr>
              <w:t>1247-02</w:t>
            </w:r>
            <w:r>
              <w:rPr>
                <w:rFonts w:asciiTheme="minorHAnsi" w:eastAsiaTheme="minorEastAsia" w:hAnsiTheme="minorHAnsi" w:cstheme="minorBidi"/>
                <w:kern w:val="2"/>
                <w:sz w:val="24"/>
                <w14:ligatures w14:val="standardContextual"/>
              </w:rPr>
              <w:tab/>
            </w:r>
            <w:r w:rsidRPr="007370AB">
              <w:rPr>
                <w:rStyle w:val="Hyperlink"/>
              </w:rPr>
              <w:t>OBJECTIVES</w:t>
            </w:r>
            <w:r>
              <w:rPr>
                <w:webHidden/>
              </w:rPr>
              <w:tab/>
            </w:r>
            <w:r>
              <w:rPr>
                <w:webHidden/>
              </w:rPr>
              <w:fldChar w:fldCharType="begin"/>
            </w:r>
            <w:r>
              <w:rPr>
                <w:webHidden/>
              </w:rPr>
              <w:instrText xml:space="preserve"> PAGEREF _Toc202865852 \h </w:instrText>
            </w:r>
            <w:r>
              <w:rPr>
                <w:webHidden/>
              </w:rPr>
            </w:r>
            <w:r>
              <w:rPr>
                <w:webHidden/>
              </w:rPr>
              <w:fldChar w:fldCharType="separate"/>
            </w:r>
            <w:r w:rsidR="00565FAF">
              <w:rPr>
                <w:webHidden/>
              </w:rPr>
              <w:t>2</w:t>
            </w:r>
            <w:r>
              <w:rPr>
                <w:webHidden/>
              </w:rPr>
              <w:fldChar w:fldCharType="end"/>
            </w:r>
          </w:hyperlink>
        </w:p>
        <w:p w14:paraId="25736AB8" w14:textId="7DBDE1B6" w:rsidR="003855F2" w:rsidRDefault="003855F2" w:rsidP="00487124">
          <w:pPr>
            <w:pStyle w:val="TOC1"/>
            <w:rPr>
              <w:rFonts w:asciiTheme="minorHAnsi" w:eastAsiaTheme="minorEastAsia" w:hAnsiTheme="minorHAnsi" w:cstheme="minorBidi"/>
              <w:kern w:val="2"/>
              <w:sz w:val="24"/>
              <w14:ligatures w14:val="standardContextual"/>
            </w:rPr>
          </w:pPr>
          <w:hyperlink w:anchor="_Toc202865853" w:history="1">
            <w:r w:rsidRPr="007370AB">
              <w:rPr>
                <w:rStyle w:val="Hyperlink"/>
              </w:rPr>
              <w:t>1247-03</w:t>
            </w:r>
            <w:r>
              <w:rPr>
                <w:rFonts w:asciiTheme="minorHAnsi" w:eastAsiaTheme="minorEastAsia" w:hAnsiTheme="minorHAnsi" w:cstheme="minorBidi"/>
                <w:kern w:val="2"/>
                <w:sz w:val="24"/>
                <w14:ligatures w14:val="standardContextual"/>
              </w:rPr>
              <w:tab/>
            </w:r>
            <w:r w:rsidRPr="007370AB">
              <w:rPr>
                <w:rStyle w:val="Hyperlink"/>
              </w:rPr>
              <w:t>DEFINITIONS</w:t>
            </w:r>
            <w:r>
              <w:rPr>
                <w:webHidden/>
              </w:rPr>
              <w:tab/>
            </w:r>
            <w:r>
              <w:rPr>
                <w:webHidden/>
              </w:rPr>
              <w:fldChar w:fldCharType="begin"/>
            </w:r>
            <w:r>
              <w:rPr>
                <w:webHidden/>
              </w:rPr>
              <w:instrText xml:space="preserve"> PAGEREF _Toc202865853 \h </w:instrText>
            </w:r>
            <w:r>
              <w:rPr>
                <w:webHidden/>
              </w:rPr>
            </w:r>
            <w:r>
              <w:rPr>
                <w:webHidden/>
              </w:rPr>
              <w:fldChar w:fldCharType="separate"/>
            </w:r>
            <w:r w:rsidR="00565FAF">
              <w:rPr>
                <w:webHidden/>
              </w:rPr>
              <w:t>2</w:t>
            </w:r>
            <w:r>
              <w:rPr>
                <w:webHidden/>
              </w:rPr>
              <w:fldChar w:fldCharType="end"/>
            </w:r>
          </w:hyperlink>
        </w:p>
        <w:p w14:paraId="57D1E158" w14:textId="09616A0F" w:rsidR="003855F2" w:rsidRDefault="003855F2" w:rsidP="00487124">
          <w:pPr>
            <w:pStyle w:val="TOC1"/>
            <w:rPr>
              <w:rFonts w:asciiTheme="minorHAnsi" w:eastAsiaTheme="minorEastAsia" w:hAnsiTheme="minorHAnsi" w:cstheme="minorBidi"/>
              <w:kern w:val="2"/>
              <w:sz w:val="24"/>
              <w14:ligatures w14:val="standardContextual"/>
            </w:rPr>
          </w:pPr>
          <w:hyperlink w:anchor="_Toc202865854" w:history="1">
            <w:r w:rsidRPr="007370AB">
              <w:rPr>
                <w:rStyle w:val="Hyperlink"/>
              </w:rPr>
              <w:t>1247-04</w:t>
            </w:r>
            <w:r>
              <w:rPr>
                <w:rFonts w:asciiTheme="minorHAnsi" w:eastAsiaTheme="minorEastAsia" w:hAnsiTheme="minorHAnsi" w:cstheme="minorBidi"/>
                <w:kern w:val="2"/>
                <w:sz w:val="24"/>
                <w14:ligatures w14:val="standardContextual"/>
              </w:rPr>
              <w:tab/>
            </w:r>
            <w:r w:rsidRPr="007370AB">
              <w:rPr>
                <w:rStyle w:val="Hyperlink"/>
              </w:rPr>
              <w:t>RESPONSIBILITIES AND AUTHORITIES</w:t>
            </w:r>
            <w:r>
              <w:rPr>
                <w:webHidden/>
              </w:rPr>
              <w:tab/>
            </w:r>
            <w:r>
              <w:rPr>
                <w:webHidden/>
              </w:rPr>
              <w:fldChar w:fldCharType="begin"/>
            </w:r>
            <w:r>
              <w:rPr>
                <w:webHidden/>
              </w:rPr>
              <w:instrText xml:space="preserve"> PAGEREF _Toc202865854 \h </w:instrText>
            </w:r>
            <w:r>
              <w:rPr>
                <w:webHidden/>
              </w:rPr>
            </w:r>
            <w:r>
              <w:rPr>
                <w:webHidden/>
              </w:rPr>
              <w:fldChar w:fldCharType="separate"/>
            </w:r>
            <w:r w:rsidR="00565FAF">
              <w:rPr>
                <w:webHidden/>
              </w:rPr>
              <w:t>5</w:t>
            </w:r>
            <w:r>
              <w:rPr>
                <w:webHidden/>
              </w:rPr>
              <w:fldChar w:fldCharType="end"/>
            </w:r>
          </w:hyperlink>
        </w:p>
        <w:p w14:paraId="29BED845" w14:textId="449AC03F" w:rsidR="003855F2" w:rsidRDefault="003855F2" w:rsidP="00487124">
          <w:pPr>
            <w:pStyle w:val="TOC1"/>
            <w:rPr>
              <w:rFonts w:asciiTheme="minorHAnsi" w:eastAsiaTheme="minorEastAsia" w:hAnsiTheme="minorHAnsi" w:cstheme="minorBidi"/>
              <w:kern w:val="2"/>
              <w:sz w:val="24"/>
              <w14:ligatures w14:val="standardContextual"/>
            </w:rPr>
          </w:pPr>
          <w:hyperlink w:anchor="_Toc202865855" w:history="1">
            <w:r w:rsidRPr="007370AB">
              <w:rPr>
                <w:rStyle w:val="Hyperlink"/>
              </w:rPr>
              <w:t>1247-05</w:t>
            </w:r>
            <w:r>
              <w:rPr>
                <w:rFonts w:asciiTheme="minorHAnsi" w:eastAsiaTheme="minorEastAsia" w:hAnsiTheme="minorHAnsi" w:cstheme="minorBidi"/>
                <w:kern w:val="2"/>
                <w:sz w:val="24"/>
                <w14:ligatures w14:val="standardContextual"/>
              </w:rPr>
              <w:tab/>
            </w:r>
            <w:r w:rsidRPr="007370AB">
              <w:rPr>
                <w:rStyle w:val="Hyperlink"/>
              </w:rPr>
              <w:t>REQUIREMENTS</w:t>
            </w:r>
            <w:r>
              <w:rPr>
                <w:webHidden/>
              </w:rPr>
              <w:tab/>
            </w:r>
            <w:r>
              <w:rPr>
                <w:webHidden/>
              </w:rPr>
              <w:fldChar w:fldCharType="begin"/>
            </w:r>
            <w:r>
              <w:rPr>
                <w:webHidden/>
              </w:rPr>
              <w:instrText xml:space="preserve"> PAGEREF _Toc202865855 \h </w:instrText>
            </w:r>
            <w:r>
              <w:rPr>
                <w:webHidden/>
              </w:rPr>
            </w:r>
            <w:r>
              <w:rPr>
                <w:webHidden/>
              </w:rPr>
              <w:fldChar w:fldCharType="separate"/>
            </w:r>
            <w:r w:rsidR="00565FAF">
              <w:rPr>
                <w:webHidden/>
              </w:rPr>
              <w:t>7</w:t>
            </w:r>
            <w:r>
              <w:rPr>
                <w:webHidden/>
              </w:rPr>
              <w:fldChar w:fldCharType="end"/>
            </w:r>
          </w:hyperlink>
        </w:p>
        <w:p w14:paraId="197B86BE" w14:textId="6F40F9F8" w:rsidR="003855F2" w:rsidRDefault="003855F2" w:rsidP="00BF081E">
          <w:pPr>
            <w:pStyle w:val="TOC2"/>
          </w:pPr>
          <w:hyperlink w:anchor="_Toc202865856" w:history="1">
            <w:r w:rsidRPr="007370AB">
              <w:rPr>
                <w:rStyle w:val="Hyperlink"/>
              </w:rPr>
              <w:t>05.01</w:t>
            </w:r>
            <w:r>
              <w:tab/>
            </w:r>
            <w:r w:rsidRPr="007370AB">
              <w:rPr>
                <w:rStyle w:val="Hyperlink"/>
              </w:rPr>
              <w:t>Training and Qualification Requirements</w:t>
            </w:r>
            <w:r>
              <w:rPr>
                <w:webHidden/>
              </w:rPr>
              <w:tab/>
            </w:r>
            <w:r>
              <w:rPr>
                <w:webHidden/>
              </w:rPr>
              <w:fldChar w:fldCharType="begin"/>
            </w:r>
            <w:r>
              <w:rPr>
                <w:webHidden/>
              </w:rPr>
              <w:instrText xml:space="preserve"> PAGEREF _Toc202865856 \h </w:instrText>
            </w:r>
            <w:r>
              <w:rPr>
                <w:webHidden/>
              </w:rPr>
            </w:r>
            <w:r>
              <w:rPr>
                <w:webHidden/>
              </w:rPr>
              <w:fldChar w:fldCharType="separate"/>
            </w:r>
            <w:r w:rsidR="00565FAF">
              <w:rPr>
                <w:webHidden/>
              </w:rPr>
              <w:t>7</w:t>
            </w:r>
            <w:r>
              <w:rPr>
                <w:webHidden/>
              </w:rPr>
              <w:fldChar w:fldCharType="end"/>
            </w:r>
          </w:hyperlink>
        </w:p>
        <w:p w14:paraId="32ECD8ED" w14:textId="4C7DE794" w:rsidR="003855F2" w:rsidRDefault="003855F2" w:rsidP="00BF081E">
          <w:pPr>
            <w:pStyle w:val="TOC2"/>
          </w:pPr>
          <w:hyperlink w:anchor="_Toc202865857" w:history="1">
            <w:r w:rsidRPr="007370AB">
              <w:rPr>
                <w:rStyle w:val="Hyperlink"/>
              </w:rPr>
              <w:t>05.02</w:t>
            </w:r>
            <w:r>
              <w:tab/>
            </w:r>
            <w:r w:rsidRPr="007370AB">
              <w:rPr>
                <w:rStyle w:val="Hyperlink"/>
              </w:rPr>
              <w:t>Alternate Methods for Meeting a Program Requirement (Equivalencies and Cross Qualification)</w:t>
            </w:r>
            <w:r>
              <w:rPr>
                <w:webHidden/>
              </w:rPr>
              <w:tab/>
            </w:r>
            <w:r>
              <w:rPr>
                <w:webHidden/>
              </w:rPr>
              <w:fldChar w:fldCharType="begin"/>
            </w:r>
            <w:r>
              <w:rPr>
                <w:webHidden/>
              </w:rPr>
              <w:instrText xml:space="preserve"> PAGEREF _Toc202865857 \h </w:instrText>
            </w:r>
            <w:r>
              <w:rPr>
                <w:webHidden/>
              </w:rPr>
            </w:r>
            <w:r>
              <w:rPr>
                <w:webHidden/>
              </w:rPr>
              <w:fldChar w:fldCharType="separate"/>
            </w:r>
            <w:r w:rsidR="00565FAF">
              <w:rPr>
                <w:webHidden/>
              </w:rPr>
              <w:t>8</w:t>
            </w:r>
            <w:r>
              <w:rPr>
                <w:webHidden/>
              </w:rPr>
              <w:fldChar w:fldCharType="end"/>
            </w:r>
          </w:hyperlink>
        </w:p>
        <w:p w14:paraId="434AD4E3" w14:textId="4681E8F1" w:rsidR="003855F2" w:rsidRDefault="003855F2" w:rsidP="00BF081E">
          <w:pPr>
            <w:pStyle w:val="TOC2"/>
          </w:pPr>
          <w:hyperlink w:anchor="_Toc202865858" w:history="1">
            <w:r w:rsidRPr="007370AB">
              <w:rPr>
                <w:rStyle w:val="Hyperlink"/>
              </w:rPr>
              <w:t>05.03</w:t>
            </w:r>
            <w:r>
              <w:tab/>
            </w:r>
            <w:r w:rsidRPr="007370AB">
              <w:rPr>
                <w:rStyle w:val="Hyperlink"/>
              </w:rPr>
              <w:t>Final Qualification Activity</w:t>
            </w:r>
            <w:r>
              <w:rPr>
                <w:webHidden/>
              </w:rPr>
              <w:tab/>
            </w:r>
            <w:r>
              <w:rPr>
                <w:webHidden/>
              </w:rPr>
              <w:fldChar w:fldCharType="begin"/>
            </w:r>
            <w:r>
              <w:rPr>
                <w:webHidden/>
              </w:rPr>
              <w:instrText xml:space="preserve"> PAGEREF _Toc202865858 \h </w:instrText>
            </w:r>
            <w:r>
              <w:rPr>
                <w:webHidden/>
              </w:rPr>
            </w:r>
            <w:r>
              <w:rPr>
                <w:webHidden/>
              </w:rPr>
              <w:fldChar w:fldCharType="separate"/>
            </w:r>
            <w:r w:rsidR="00565FAF">
              <w:rPr>
                <w:webHidden/>
              </w:rPr>
              <w:t>9</w:t>
            </w:r>
            <w:r>
              <w:rPr>
                <w:webHidden/>
              </w:rPr>
              <w:fldChar w:fldCharType="end"/>
            </w:r>
          </w:hyperlink>
        </w:p>
        <w:p w14:paraId="28D5EBAC" w14:textId="2E41A679" w:rsidR="003855F2" w:rsidRDefault="003855F2" w:rsidP="00BF081E">
          <w:pPr>
            <w:pStyle w:val="TOC2"/>
          </w:pPr>
          <w:hyperlink w:anchor="_Toc202865859" w:history="1">
            <w:r w:rsidRPr="007370AB">
              <w:rPr>
                <w:rStyle w:val="Hyperlink"/>
              </w:rPr>
              <w:t>05.04</w:t>
            </w:r>
            <w:r>
              <w:tab/>
            </w:r>
            <w:r w:rsidRPr="007370AB">
              <w:rPr>
                <w:rStyle w:val="Hyperlink"/>
              </w:rPr>
              <w:t>Interim Qualification.</w:t>
            </w:r>
            <w:r>
              <w:rPr>
                <w:webHidden/>
              </w:rPr>
              <w:tab/>
            </w:r>
            <w:r>
              <w:rPr>
                <w:webHidden/>
              </w:rPr>
              <w:fldChar w:fldCharType="begin"/>
            </w:r>
            <w:r>
              <w:rPr>
                <w:webHidden/>
              </w:rPr>
              <w:instrText xml:space="preserve"> PAGEREF _Toc202865859 \h </w:instrText>
            </w:r>
            <w:r>
              <w:rPr>
                <w:webHidden/>
              </w:rPr>
            </w:r>
            <w:r>
              <w:rPr>
                <w:webHidden/>
              </w:rPr>
              <w:fldChar w:fldCharType="separate"/>
            </w:r>
            <w:r w:rsidR="00565FAF">
              <w:rPr>
                <w:webHidden/>
              </w:rPr>
              <w:t>10</w:t>
            </w:r>
            <w:r>
              <w:rPr>
                <w:webHidden/>
              </w:rPr>
              <w:fldChar w:fldCharType="end"/>
            </w:r>
          </w:hyperlink>
        </w:p>
        <w:p w14:paraId="31BEEBD8" w14:textId="57161DE7" w:rsidR="003855F2" w:rsidRDefault="003855F2" w:rsidP="00BF081E">
          <w:pPr>
            <w:pStyle w:val="TOC2"/>
          </w:pPr>
          <w:hyperlink w:anchor="_Toc202865860" w:history="1">
            <w:r w:rsidRPr="007370AB">
              <w:rPr>
                <w:rStyle w:val="Hyperlink"/>
              </w:rPr>
              <w:t>05.05</w:t>
            </w:r>
            <w:r>
              <w:tab/>
            </w:r>
            <w:r w:rsidRPr="007370AB">
              <w:rPr>
                <w:rStyle w:val="Hyperlink"/>
              </w:rPr>
              <w:t>Special Circumstances.</w:t>
            </w:r>
            <w:r>
              <w:rPr>
                <w:webHidden/>
              </w:rPr>
              <w:tab/>
            </w:r>
            <w:r>
              <w:rPr>
                <w:webHidden/>
              </w:rPr>
              <w:fldChar w:fldCharType="begin"/>
            </w:r>
            <w:r>
              <w:rPr>
                <w:webHidden/>
              </w:rPr>
              <w:instrText xml:space="preserve"> PAGEREF _Toc202865860 \h </w:instrText>
            </w:r>
            <w:r>
              <w:rPr>
                <w:webHidden/>
              </w:rPr>
            </w:r>
            <w:r>
              <w:rPr>
                <w:webHidden/>
              </w:rPr>
              <w:fldChar w:fldCharType="separate"/>
            </w:r>
            <w:r w:rsidR="00565FAF">
              <w:rPr>
                <w:webHidden/>
              </w:rPr>
              <w:t>11</w:t>
            </w:r>
            <w:r>
              <w:rPr>
                <w:webHidden/>
              </w:rPr>
              <w:fldChar w:fldCharType="end"/>
            </w:r>
          </w:hyperlink>
        </w:p>
        <w:p w14:paraId="046A8674" w14:textId="0F81129E" w:rsidR="003855F2" w:rsidRDefault="003855F2" w:rsidP="00BF081E">
          <w:pPr>
            <w:pStyle w:val="TOC2"/>
          </w:pPr>
          <w:hyperlink w:anchor="_Toc202865861" w:history="1">
            <w:r w:rsidRPr="007370AB">
              <w:rPr>
                <w:rStyle w:val="Hyperlink"/>
              </w:rPr>
              <w:t>05.06</w:t>
            </w:r>
            <w:r>
              <w:tab/>
            </w:r>
            <w:r w:rsidRPr="007370AB">
              <w:rPr>
                <w:rStyle w:val="Hyperlink"/>
              </w:rPr>
              <w:t>Deviations.</w:t>
            </w:r>
            <w:r>
              <w:rPr>
                <w:webHidden/>
              </w:rPr>
              <w:tab/>
            </w:r>
            <w:r>
              <w:rPr>
                <w:webHidden/>
              </w:rPr>
              <w:fldChar w:fldCharType="begin"/>
            </w:r>
            <w:r>
              <w:rPr>
                <w:webHidden/>
              </w:rPr>
              <w:instrText xml:space="preserve"> PAGEREF _Toc202865861 \h </w:instrText>
            </w:r>
            <w:r>
              <w:rPr>
                <w:webHidden/>
              </w:rPr>
            </w:r>
            <w:r>
              <w:rPr>
                <w:webHidden/>
              </w:rPr>
              <w:fldChar w:fldCharType="separate"/>
            </w:r>
            <w:r w:rsidR="00565FAF">
              <w:rPr>
                <w:webHidden/>
              </w:rPr>
              <w:t>11</w:t>
            </w:r>
            <w:r>
              <w:rPr>
                <w:webHidden/>
              </w:rPr>
              <w:fldChar w:fldCharType="end"/>
            </w:r>
          </w:hyperlink>
        </w:p>
        <w:p w14:paraId="05B4C079" w14:textId="374E8D2A" w:rsidR="003855F2" w:rsidRDefault="003855F2" w:rsidP="00BF081E">
          <w:pPr>
            <w:pStyle w:val="TOC2"/>
          </w:pPr>
          <w:hyperlink w:anchor="_Toc202865862" w:history="1">
            <w:r w:rsidRPr="007370AB">
              <w:rPr>
                <w:rStyle w:val="Hyperlink"/>
              </w:rPr>
              <w:t>05.07</w:t>
            </w:r>
            <w:r>
              <w:tab/>
            </w:r>
            <w:r w:rsidRPr="007370AB">
              <w:rPr>
                <w:rStyle w:val="Hyperlink"/>
              </w:rPr>
              <w:t>Other Administrative Requirements.</w:t>
            </w:r>
            <w:r>
              <w:rPr>
                <w:webHidden/>
              </w:rPr>
              <w:tab/>
            </w:r>
            <w:r>
              <w:rPr>
                <w:webHidden/>
              </w:rPr>
              <w:fldChar w:fldCharType="begin"/>
            </w:r>
            <w:r>
              <w:rPr>
                <w:webHidden/>
              </w:rPr>
              <w:instrText xml:space="preserve"> PAGEREF _Toc202865862 \h </w:instrText>
            </w:r>
            <w:r>
              <w:rPr>
                <w:webHidden/>
              </w:rPr>
            </w:r>
            <w:r>
              <w:rPr>
                <w:webHidden/>
              </w:rPr>
              <w:fldChar w:fldCharType="separate"/>
            </w:r>
            <w:r w:rsidR="00565FAF">
              <w:rPr>
                <w:webHidden/>
              </w:rPr>
              <w:t>11</w:t>
            </w:r>
            <w:r>
              <w:rPr>
                <w:webHidden/>
              </w:rPr>
              <w:fldChar w:fldCharType="end"/>
            </w:r>
          </w:hyperlink>
        </w:p>
        <w:p w14:paraId="02489B82" w14:textId="7B387266" w:rsidR="003855F2" w:rsidRDefault="003855F2" w:rsidP="00BF081E">
          <w:pPr>
            <w:pStyle w:val="TOC2"/>
          </w:pPr>
          <w:hyperlink w:anchor="_Toc202865863" w:history="1">
            <w:r w:rsidRPr="007370AB">
              <w:rPr>
                <w:rStyle w:val="Hyperlink"/>
              </w:rPr>
              <w:t>05.08</w:t>
            </w:r>
            <w:r>
              <w:tab/>
            </w:r>
            <w:r w:rsidRPr="007370AB">
              <w:rPr>
                <w:rStyle w:val="Hyperlink"/>
              </w:rPr>
              <w:t>Technical Experts.</w:t>
            </w:r>
            <w:r>
              <w:rPr>
                <w:webHidden/>
              </w:rPr>
              <w:tab/>
            </w:r>
            <w:r>
              <w:rPr>
                <w:webHidden/>
              </w:rPr>
              <w:fldChar w:fldCharType="begin"/>
            </w:r>
            <w:r>
              <w:rPr>
                <w:webHidden/>
              </w:rPr>
              <w:instrText xml:space="preserve"> PAGEREF _Toc202865863 \h </w:instrText>
            </w:r>
            <w:r>
              <w:rPr>
                <w:webHidden/>
              </w:rPr>
            </w:r>
            <w:r>
              <w:rPr>
                <w:webHidden/>
              </w:rPr>
              <w:fldChar w:fldCharType="separate"/>
            </w:r>
            <w:r w:rsidR="00565FAF">
              <w:rPr>
                <w:webHidden/>
              </w:rPr>
              <w:t>12</w:t>
            </w:r>
            <w:r>
              <w:rPr>
                <w:webHidden/>
              </w:rPr>
              <w:fldChar w:fldCharType="end"/>
            </w:r>
          </w:hyperlink>
        </w:p>
        <w:p w14:paraId="36826A86" w14:textId="22564E4E" w:rsidR="003855F2" w:rsidRDefault="003855F2" w:rsidP="00487124">
          <w:pPr>
            <w:pStyle w:val="TOC1"/>
            <w:rPr>
              <w:rFonts w:asciiTheme="minorHAnsi" w:eastAsiaTheme="minorEastAsia" w:hAnsiTheme="minorHAnsi" w:cstheme="minorBidi"/>
              <w:kern w:val="2"/>
              <w:sz w:val="24"/>
              <w14:ligatures w14:val="standardContextual"/>
            </w:rPr>
          </w:pPr>
          <w:hyperlink w:anchor="_Toc202865864" w:history="1">
            <w:r w:rsidRPr="007370AB">
              <w:rPr>
                <w:rStyle w:val="Hyperlink"/>
              </w:rPr>
              <w:t>1247-06</w:t>
            </w:r>
            <w:r>
              <w:rPr>
                <w:rFonts w:asciiTheme="minorHAnsi" w:eastAsiaTheme="minorEastAsia" w:hAnsiTheme="minorHAnsi" w:cstheme="minorBidi"/>
                <w:kern w:val="2"/>
                <w:sz w:val="24"/>
                <w14:ligatures w14:val="standardContextual"/>
              </w:rPr>
              <w:tab/>
            </w:r>
            <w:r w:rsidRPr="007370AB">
              <w:rPr>
                <w:rStyle w:val="Hyperlink"/>
              </w:rPr>
              <w:t>POST-QUALIFICATION TRAINING REQUIREMENTS</w:t>
            </w:r>
            <w:r>
              <w:rPr>
                <w:webHidden/>
              </w:rPr>
              <w:tab/>
            </w:r>
            <w:r>
              <w:rPr>
                <w:webHidden/>
              </w:rPr>
              <w:fldChar w:fldCharType="begin"/>
            </w:r>
            <w:r>
              <w:rPr>
                <w:webHidden/>
              </w:rPr>
              <w:instrText xml:space="preserve"> PAGEREF _Toc202865864 \h </w:instrText>
            </w:r>
            <w:r>
              <w:rPr>
                <w:webHidden/>
              </w:rPr>
            </w:r>
            <w:r>
              <w:rPr>
                <w:webHidden/>
              </w:rPr>
              <w:fldChar w:fldCharType="separate"/>
            </w:r>
            <w:r w:rsidR="00565FAF">
              <w:rPr>
                <w:webHidden/>
              </w:rPr>
              <w:t>12</w:t>
            </w:r>
            <w:r>
              <w:rPr>
                <w:webHidden/>
              </w:rPr>
              <w:fldChar w:fldCharType="end"/>
            </w:r>
          </w:hyperlink>
        </w:p>
        <w:p w14:paraId="443D552C" w14:textId="1C72FE20" w:rsidR="003855F2" w:rsidRDefault="003855F2" w:rsidP="00BF081E">
          <w:pPr>
            <w:pStyle w:val="TOC2"/>
          </w:pPr>
          <w:hyperlink w:anchor="_Toc202865865" w:history="1">
            <w:r w:rsidRPr="007370AB">
              <w:rPr>
                <w:rStyle w:val="Hyperlink"/>
              </w:rPr>
              <w:t>06.01</w:t>
            </w:r>
            <w:r>
              <w:tab/>
            </w:r>
            <w:r w:rsidRPr="007370AB">
              <w:rPr>
                <w:rStyle w:val="Hyperlink"/>
              </w:rPr>
              <w:t>Required Refresher Training.</w:t>
            </w:r>
            <w:r>
              <w:rPr>
                <w:webHidden/>
              </w:rPr>
              <w:tab/>
            </w:r>
            <w:r>
              <w:rPr>
                <w:webHidden/>
              </w:rPr>
              <w:fldChar w:fldCharType="begin"/>
            </w:r>
            <w:r>
              <w:rPr>
                <w:webHidden/>
              </w:rPr>
              <w:instrText xml:space="preserve"> PAGEREF _Toc202865865 \h </w:instrText>
            </w:r>
            <w:r>
              <w:rPr>
                <w:webHidden/>
              </w:rPr>
            </w:r>
            <w:r>
              <w:rPr>
                <w:webHidden/>
              </w:rPr>
              <w:fldChar w:fldCharType="separate"/>
            </w:r>
            <w:r w:rsidR="00565FAF">
              <w:rPr>
                <w:webHidden/>
              </w:rPr>
              <w:t>12</w:t>
            </w:r>
            <w:r>
              <w:rPr>
                <w:webHidden/>
              </w:rPr>
              <w:fldChar w:fldCharType="end"/>
            </w:r>
          </w:hyperlink>
        </w:p>
        <w:p w14:paraId="7FF95631" w14:textId="7AA43F5F" w:rsidR="003855F2" w:rsidRDefault="003855F2" w:rsidP="00BF081E">
          <w:pPr>
            <w:pStyle w:val="TOC2"/>
          </w:pPr>
          <w:hyperlink w:anchor="_Toc202865866" w:history="1">
            <w:r w:rsidRPr="007370AB">
              <w:rPr>
                <w:rStyle w:val="Hyperlink"/>
              </w:rPr>
              <w:t>06.02</w:t>
            </w:r>
            <w:r>
              <w:tab/>
            </w:r>
            <w:r w:rsidRPr="007370AB">
              <w:rPr>
                <w:rStyle w:val="Hyperlink"/>
              </w:rPr>
              <w:t>Maintaining Qualification Proficiency.</w:t>
            </w:r>
            <w:r>
              <w:rPr>
                <w:webHidden/>
              </w:rPr>
              <w:tab/>
            </w:r>
            <w:r>
              <w:rPr>
                <w:webHidden/>
              </w:rPr>
              <w:fldChar w:fldCharType="begin"/>
            </w:r>
            <w:r>
              <w:rPr>
                <w:webHidden/>
              </w:rPr>
              <w:instrText xml:space="preserve"> PAGEREF _Toc202865866 \h </w:instrText>
            </w:r>
            <w:r>
              <w:rPr>
                <w:webHidden/>
              </w:rPr>
            </w:r>
            <w:r>
              <w:rPr>
                <w:webHidden/>
              </w:rPr>
              <w:fldChar w:fldCharType="separate"/>
            </w:r>
            <w:r w:rsidR="00565FAF">
              <w:rPr>
                <w:webHidden/>
              </w:rPr>
              <w:t>12</w:t>
            </w:r>
            <w:r>
              <w:rPr>
                <w:webHidden/>
              </w:rPr>
              <w:fldChar w:fldCharType="end"/>
            </w:r>
          </w:hyperlink>
        </w:p>
        <w:p w14:paraId="1B6C9482" w14:textId="745ECCF2" w:rsidR="003855F2" w:rsidRDefault="003855F2" w:rsidP="00BF081E">
          <w:pPr>
            <w:pStyle w:val="TOC2"/>
          </w:pPr>
          <w:hyperlink w:anchor="_Toc202865867" w:history="1">
            <w:r w:rsidRPr="007370AB">
              <w:rPr>
                <w:rStyle w:val="Hyperlink"/>
              </w:rPr>
              <w:t>06.03</w:t>
            </w:r>
            <w:r>
              <w:tab/>
            </w:r>
            <w:r w:rsidRPr="007370AB">
              <w:rPr>
                <w:rStyle w:val="Hyperlink"/>
              </w:rPr>
              <w:t>Required Post-Qualification Training.</w:t>
            </w:r>
            <w:r>
              <w:rPr>
                <w:webHidden/>
              </w:rPr>
              <w:tab/>
            </w:r>
            <w:r>
              <w:rPr>
                <w:webHidden/>
              </w:rPr>
              <w:fldChar w:fldCharType="begin"/>
            </w:r>
            <w:r>
              <w:rPr>
                <w:webHidden/>
              </w:rPr>
              <w:instrText xml:space="preserve"> PAGEREF _Toc202865867 \h </w:instrText>
            </w:r>
            <w:r>
              <w:rPr>
                <w:webHidden/>
              </w:rPr>
            </w:r>
            <w:r>
              <w:rPr>
                <w:webHidden/>
              </w:rPr>
              <w:fldChar w:fldCharType="separate"/>
            </w:r>
            <w:r w:rsidR="00565FAF">
              <w:rPr>
                <w:webHidden/>
              </w:rPr>
              <w:t>13</w:t>
            </w:r>
            <w:r>
              <w:rPr>
                <w:webHidden/>
              </w:rPr>
              <w:fldChar w:fldCharType="end"/>
            </w:r>
          </w:hyperlink>
        </w:p>
        <w:p w14:paraId="2F89F8B3" w14:textId="30976E79" w:rsidR="003855F2" w:rsidRDefault="003855F2" w:rsidP="00BF081E">
          <w:pPr>
            <w:pStyle w:val="TOC2"/>
          </w:pPr>
          <w:hyperlink w:anchor="_Toc202865868" w:history="1">
            <w:r w:rsidRPr="007370AB">
              <w:rPr>
                <w:rStyle w:val="Hyperlink"/>
              </w:rPr>
              <w:t>06.04</w:t>
            </w:r>
            <w:r>
              <w:tab/>
            </w:r>
            <w:r w:rsidRPr="007370AB">
              <w:rPr>
                <w:rStyle w:val="Hyperlink"/>
              </w:rPr>
              <w:t>Continuing Training.</w:t>
            </w:r>
            <w:r>
              <w:rPr>
                <w:webHidden/>
              </w:rPr>
              <w:tab/>
            </w:r>
            <w:r>
              <w:rPr>
                <w:webHidden/>
              </w:rPr>
              <w:fldChar w:fldCharType="begin"/>
            </w:r>
            <w:r>
              <w:rPr>
                <w:webHidden/>
              </w:rPr>
              <w:instrText xml:space="preserve"> PAGEREF _Toc202865868 \h </w:instrText>
            </w:r>
            <w:r>
              <w:rPr>
                <w:webHidden/>
              </w:rPr>
            </w:r>
            <w:r>
              <w:rPr>
                <w:webHidden/>
              </w:rPr>
              <w:fldChar w:fldCharType="separate"/>
            </w:r>
            <w:r w:rsidR="00565FAF">
              <w:rPr>
                <w:webHidden/>
              </w:rPr>
              <w:t>13</w:t>
            </w:r>
            <w:r>
              <w:rPr>
                <w:webHidden/>
              </w:rPr>
              <w:fldChar w:fldCharType="end"/>
            </w:r>
          </w:hyperlink>
        </w:p>
        <w:p w14:paraId="5B16AAB7" w14:textId="610A52EC" w:rsidR="003855F2" w:rsidRDefault="003855F2" w:rsidP="00BF081E">
          <w:pPr>
            <w:pStyle w:val="TOC2"/>
          </w:pPr>
          <w:hyperlink w:anchor="_Toc202865869" w:history="1">
            <w:r w:rsidRPr="007370AB">
              <w:rPr>
                <w:rStyle w:val="Hyperlink"/>
              </w:rPr>
              <w:t>06.05</w:t>
            </w:r>
            <w:r>
              <w:tab/>
            </w:r>
            <w:r w:rsidRPr="007370AB">
              <w:rPr>
                <w:rStyle w:val="Hyperlink"/>
              </w:rPr>
              <w:t>Methods to Restore Proficiency.</w:t>
            </w:r>
            <w:r>
              <w:rPr>
                <w:webHidden/>
              </w:rPr>
              <w:tab/>
            </w:r>
            <w:r>
              <w:rPr>
                <w:webHidden/>
              </w:rPr>
              <w:fldChar w:fldCharType="begin"/>
            </w:r>
            <w:r>
              <w:rPr>
                <w:webHidden/>
              </w:rPr>
              <w:instrText xml:space="preserve"> PAGEREF _Toc202865869 \h </w:instrText>
            </w:r>
            <w:r>
              <w:rPr>
                <w:webHidden/>
              </w:rPr>
            </w:r>
            <w:r>
              <w:rPr>
                <w:webHidden/>
              </w:rPr>
              <w:fldChar w:fldCharType="separate"/>
            </w:r>
            <w:r w:rsidR="00565FAF">
              <w:rPr>
                <w:webHidden/>
              </w:rPr>
              <w:t>13</w:t>
            </w:r>
            <w:r>
              <w:rPr>
                <w:webHidden/>
              </w:rPr>
              <w:fldChar w:fldCharType="end"/>
            </w:r>
          </w:hyperlink>
        </w:p>
        <w:p w14:paraId="0FA01775" w14:textId="1B10D5E8" w:rsidR="003855F2" w:rsidRPr="00487124" w:rsidRDefault="003855F2" w:rsidP="00487124">
          <w:pPr>
            <w:pStyle w:val="TOC1"/>
            <w:rPr>
              <w:rFonts w:eastAsiaTheme="minorEastAsia"/>
            </w:rPr>
          </w:pPr>
          <w:hyperlink w:anchor="_Toc202865870" w:history="1">
            <w:r w:rsidRPr="00487124">
              <w:rPr>
                <w:rStyle w:val="Hyperlink"/>
                <w:color w:val="auto"/>
                <w:u w:val="none"/>
              </w:rPr>
              <w:t>1247-07</w:t>
            </w:r>
            <w:r w:rsidRPr="00487124">
              <w:rPr>
                <w:rFonts w:eastAsiaTheme="minorEastAsia"/>
              </w:rPr>
              <w:tab/>
            </w:r>
            <w:r w:rsidRPr="00487124">
              <w:rPr>
                <w:rStyle w:val="Hyperlink"/>
                <w:color w:val="auto"/>
                <w:u w:val="none"/>
              </w:rPr>
              <w:t>SPECIALIZED QUALIFICATIONS REQUIRED FOR SPECIFIC INSPECTION ACTIVITIES</w:t>
            </w:r>
            <w:r w:rsidRPr="00487124">
              <w:rPr>
                <w:webHidden/>
              </w:rPr>
              <w:tab/>
            </w:r>
            <w:r w:rsidRPr="00487124">
              <w:rPr>
                <w:webHidden/>
              </w:rPr>
              <w:fldChar w:fldCharType="begin"/>
            </w:r>
            <w:r w:rsidRPr="00487124">
              <w:rPr>
                <w:webHidden/>
              </w:rPr>
              <w:instrText xml:space="preserve"> PAGEREF _Toc202865870 \h </w:instrText>
            </w:r>
            <w:r w:rsidRPr="00487124">
              <w:rPr>
                <w:webHidden/>
              </w:rPr>
            </w:r>
            <w:r w:rsidRPr="00487124">
              <w:rPr>
                <w:webHidden/>
              </w:rPr>
              <w:fldChar w:fldCharType="separate"/>
            </w:r>
            <w:r w:rsidR="00565FAF">
              <w:rPr>
                <w:webHidden/>
              </w:rPr>
              <w:t>14</w:t>
            </w:r>
            <w:r w:rsidRPr="00487124">
              <w:rPr>
                <w:webHidden/>
              </w:rPr>
              <w:fldChar w:fldCharType="end"/>
            </w:r>
          </w:hyperlink>
        </w:p>
        <w:p w14:paraId="0BB0A957" w14:textId="4E87EF2B" w:rsidR="003855F2" w:rsidRDefault="003855F2" w:rsidP="00487124">
          <w:pPr>
            <w:pStyle w:val="TOC1"/>
            <w:rPr>
              <w:rFonts w:asciiTheme="minorHAnsi" w:eastAsiaTheme="minorEastAsia" w:hAnsiTheme="minorHAnsi" w:cstheme="minorBidi"/>
              <w:kern w:val="2"/>
              <w:sz w:val="24"/>
              <w14:ligatures w14:val="standardContextual"/>
            </w:rPr>
          </w:pPr>
          <w:hyperlink w:anchor="_Toc202865871" w:history="1">
            <w:r w:rsidRPr="007370AB">
              <w:rPr>
                <w:rStyle w:val="Hyperlink"/>
              </w:rPr>
              <w:t>1247-08</w:t>
            </w:r>
            <w:r>
              <w:rPr>
                <w:rFonts w:asciiTheme="minorHAnsi" w:eastAsiaTheme="minorEastAsia" w:hAnsiTheme="minorHAnsi" w:cstheme="minorBidi"/>
                <w:kern w:val="2"/>
                <w:sz w:val="24"/>
                <w14:ligatures w14:val="standardContextual"/>
              </w:rPr>
              <w:tab/>
            </w:r>
            <w:r w:rsidRPr="007370AB">
              <w:rPr>
                <w:rStyle w:val="Hyperlink"/>
              </w:rPr>
              <w:t>MONITORING PROGRAM EFFECTIVENESS</w:t>
            </w:r>
            <w:r>
              <w:rPr>
                <w:webHidden/>
              </w:rPr>
              <w:tab/>
            </w:r>
            <w:r>
              <w:rPr>
                <w:webHidden/>
              </w:rPr>
              <w:fldChar w:fldCharType="begin"/>
            </w:r>
            <w:r>
              <w:rPr>
                <w:webHidden/>
              </w:rPr>
              <w:instrText xml:space="preserve"> PAGEREF _Toc202865871 \h </w:instrText>
            </w:r>
            <w:r>
              <w:rPr>
                <w:webHidden/>
              </w:rPr>
            </w:r>
            <w:r>
              <w:rPr>
                <w:webHidden/>
              </w:rPr>
              <w:fldChar w:fldCharType="separate"/>
            </w:r>
            <w:r w:rsidR="00565FAF">
              <w:rPr>
                <w:webHidden/>
              </w:rPr>
              <w:t>14</w:t>
            </w:r>
            <w:r>
              <w:rPr>
                <w:webHidden/>
              </w:rPr>
              <w:fldChar w:fldCharType="end"/>
            </w:r>
          </w:hyperlink>
        </w:p>
        <w:p w14:paraId="135D2D2C" w14:textId="3FC4F219" w:rsidR="003855F2" w:rsidRDefault="003855F2" w:rsidP="00487124">
          <w:pPr>
            <w:pStyle w:val="TOC1"/>
            <w:rPr>
              <w:rFonts w:asciiTheme="minorHAnsi" w:eastAsiaTheme="minorEastAsia" w:hAnsiTheme="minorHAnsi" w:cstheme="minorBidi"/>
              <w:kern w:val="2"/>
              <w:sz w:val="24"/>
              <w14:ligatures w14:val="standardContextual"/>
            </w:rPr>
          </w:pPr>
          <w:hyperlink w:anchor="_Toc202865872" w:history="1">
            <w:r w:rsidRPr="007370AB">
              <w:rPr>
                <w:rStyle w:val="Hyperlink"/>
              </w:rPr>
              <w:t>1247-09</w:t>
            </w:r>
            <w:r>
              <w:rPr>
                <w:rFonts w:asciiTheme="minorHAnsi" w:eastAsiaTheme="minorEastAsia" w:hAnsiTheme="minorHAnsi" w:cstheme="minorBidi"/>
                <w:kern w:val="2"/>
                <w:sz w:val="24"/>
                <w14:ligatures w14:val="standardContextual"/>
              </w:rPr>
              <w:tab/>
            </w:r>
            <w:r w:rsidRPr="007370AB">
              <w:rPr>
                <w:rStyle w:val="Hyperlink"/>
              </w:rPr>
              <w:t>PROGRAM REVISIONS</w:t>
            </w:r>
            <w:r>
              <w:rPr>
                <w:webHidden/>
              </w:rPr>
              <w:tab/>
            </w:r>
            <w:r>
              <w:rPr>
                <w:webHidden/>
              </w:rPr>
              <w:fldChar w:fldCharType="begin"/>
            </w:r>
            <w:r>
              <w:rPr>
                <w:webHidden/>
              </w:rPr>
              <w:instrText xml:space="preserve"> PAGEREF _Toc202865872 \h </w:instrText>
            </w:r>
            <w:r>
              <w:rPr>
                <w:webHidden/>
              </w:rPr>
            </w:r>
            <w:r>
              <w:rPr>
                <w:webHidden/>
              </w:rPr>
              <w:fldChar w:fldCharType="separate"/>
            </w:r>
            <w:r w:rsidR="00565FAF">
              <w:rPr>
                <w:webHidden/>
              </w:rPr>
              <w:t>15</w:t>
            </w:r>
            <w:r>
              <w:rPr>
                <w:webHidden/>
              </w:rPr>
              <w:fldChar w:fldCharType="end"/>
            </w:r>
          </w:hyperlink>
        </w:p>
        <w:p w14:paraId="789ABE28" w14:textId="5A3D6B51" w:rsidR="003855F2" w:rsidRDefault="003855F2" w:rsidP="00487124">
          <w:pPr>
            <w:pStyle w:val="TOC1"/>
            <w:rPr>
              <w:rFonts w:asciiTheme="minorHAnsi" w:eastAsiaTheme="minorEastAsia" w:hAnsiTheme="minorHAnsi" w:cstheme="minorBidi"/>
              <w:kern w:val="2"/>
              <w:sz w:val="24"/>
              <w14:ligatures w14:val="standardContextual"/>
            </w:rPr>
          </w:pPr>
          <w:hyperlink w:anchor="_Toc202865873" w:history="1">
            <w:r w:rsidRPr="007370AB">
              <w:rPr>
                <w:rStyle w:val="Hyperlink"/>
              </w:rPr>
              <w:t>Attachment 1: General Overview of the Fuel Facility Inspector Training and Qualification Program</w:t>
            </w:r>
            <w:r>
              <w:rPr>
                <w:webHidden/>
              </w:rPr>
              <w:tab/>
            </w:r>
            <w:r w:rsidR="00FA0AC0">
              <w:rPr>
                <w:webHidden/>
              </w:rPr>
              <w:t>Att1-</w:t>
            </w:r>
            <w:r>
              <w:rPr>
                <w:webHidden/>
              </w:rPr>
              <w:fldChar w:fldCharType="begin"/>
            </w:r>
            <w:r>
              <w:rPr>
                <w:webHidden/>
              </w:rPr>
              <w:instrText xml:space="preserve"> PAGEREF _Toc202865873 \h </w:instrText>
            </w:r>
            <w:r>
              <w:rPr>
                <w:webHidden/>
              </w:rPr>
            </w:r>
            <w:r>
              <w:rPr>
                <w:webHidden/>
              </w:rPr>
              <w:fldChar w:fldCharType="separate"/>
            </w:r>
            <w:r w:rsidR="00565FAF">
              <w:rPr>
                <w:webHidden/>
              </w:rPr>
              <w:t>1</w:t>
            </w:r>
            <w:r>
              <w:rPr>
                <w:webHidden/>
              </w:rPr>
              <w:fldChar w:fldCharType="end"/>
            </w:r>
          </w:hyperlink>
        </w:p>
        <w:p w14:paraId="637E082E" w14:textId="7469CA4F" w:rsidR="003855F2" w:rsidRDefault="003855F2" w:rsidP="00487124">
          <w:pPr>
            <w:pStyle w:val="TOC1"/>
            <w:rPr>
              <w:rFonts w:asciiTheme="minorHAnsi" w:eastAsiaTheme="minorEastAsia" w:hAnsiTheme="minorHAnsi" w:cstheme="minorBidi"/>
              <w:kern w:val="2"/>
              <w:sz w:val="24"/>
              <w14:ligatures w14:val="standardContextual"/>
            </w:rPr>
          </w:pPr>
          <w:hyperlink w:anchor="_Toc202865874" w:history="1">
            <w:r w:rsidRPr="007370AB">
              <w:rPr>
                <w:rStyle w:val="Hyperlink"/>
              </w:rPr>
              <w:t>Attachment 2: Inspector Competencies</w:t>
            </w:r>
            <w:r>
              <w:rPr>
                <w:webHidden/>
              </w:rPr>
              <w:tab/>
            </w:r>
            <w:r w:rsidR="00FA0AC0">
              <w:rPr>
                <w:webHidden/>
              </w:rPr>
              <w:t>Att2-</w:t>
            </w:r>
            <w:r>
              <w:rPr>
                <w:webHidden/>
              </w:rPr>
              <w:fldChar w:fldCharType="begin"/>
            </w:r>
            <w:r>
              <w:rPr>
                <w:webHidden/>
              </w:rPr>
              <w:instrText xml:space="preserve"> PAGEREF _Toc202865874 \h </w:instrText>
            </w:r>
            <w:r>
              <w:rPr>
                <w:webHidden/>
              </w:rPr>
            </w:r>
            <w:r>
              <w:rPr>
                <w:webHidden/>
              </w:rPr>
              <w:fldChar w:fldCharType="separate"/>
            </w:r>
            <w:r w:rsidR="00565FAF">
              <w:rPr>
                <w:webHidden/>
              </w:rPr>
              <w:t>1</w:t>
            </w:r>
            <w:r>
              <w:rPr>
                <w:webHidden/>
              </w:rPr>
              <w:fldChar w:fldCharType="end"/>
            </w:r>
          </w:hyperlink>
        </w:p>
        <w:p w14:paraId="750CAC17" w14:textId="50EB1CFF" w:rsidR="003855F2" w:rsidRDefault="003855F2" w:rsidP="00487124">
          <w:pPr>
            <w:pStyle w:val="TOC1"/>
            <w:rPr>
              <w:rFonts w:asciiTheme="minorHAnsi" w:eastAsiaTheme="minorEastAsia" w:hAnsiTheme="minorHAnsi" w:cstheme="minorBidi"/>
              <w:kern w:val="2"/>
              <w:sz w:val="24"/>
              <w14:ligatures w14:val="standardContextual"/>
            </w:rPr>
          </w:pPr>
          <w:hyperlink w:anchor="_Toc202865875" w:history="1">
            <w:r w:rsidRPr="007370AB">
              <w:rPr>
                <w:rStyle w:val="Hyperlink"/>
              </w:rPr>
              <w:t>Attachment 3: Fuel Facility Inspector Qualifications Requirements for Inspectors Previously Qualified Under IMC 1245, IMC 1246, or IMC 1252</w:t>
            </w:r>
            <w:r>
              <w:rPr>
                <w:webHidden/>
              </w:rPr>
              <w:tab/>
            </w:r>
            <w:r w:rsidR="00FA0AC0">
              <w:rPr>
                <w:webHidden/>
              </w:rPr>
              <w:t>Att3-</w:t>
            </w:r>
            <w:r>
              <w:rPr>
                <w:webHidden/>
              </w:rPr>
              <w:fldChar w:fldCharType="begin"/>
            </w:r>
            <w:r>
              <w:rPr>
                <w:webHidden/>
              </w:rPr>
              <w:instrText xml:space="preserve"> PAGEREF _Toc202865875 \h </w:instrText>
            </w:r>
            <w:r>
              <w:rPr>
                <w:webHidden/>
              </w:rPr>
            </w:r>
            <w:r>
              <w:rPr>
                <w:webHidden/>
              </w:rPr>
              <w:fldChar w:fldCharType="separate"/>
            </w:r>
            <w:r w:rsidR="00565FAF">
              <w:rPr>
                <w:webHidden/>
              </w:rPr>
              <w:t>1</w:t>
            </w:r>
            <w:r>
              <w:rPr>
                <w:webHidden/>
              </w:rPr>
              <w:fldChar w:fldCharType="end"/>
            </w:r>
          </w:hyperlink>
        </w:p>
        <w:p w14:paraId="0232F754" w14:textId="557E8BCF" w:rsidR="003855F2" w:rsidRDefault="003855F2" w:rsidP="00487124">
          <w:pPr>
            <w:pStyle w:val="TOC1"/>
            <w:rPr>
              <w:rFonts w:asciiTheme="minorHAnsi" w:eastAsiaTheme="minorEastAsia" w:hAnsiTheme="minorHAnsi" w:cstheme="minorBidi"/>
              <w:kern w:val="2"/>
              <w:sz w:val="24"/>
              <w14:ligatures w14:val="standardContextual"/>
            </w:rPr>
          </w:pPr>
          <w:hyperlink w:anchor="_Toc202865876" w:history="1">
            <w:r w:rsidRPr="007370AB">
              <w:rPr>
                <w:rStyle w:val="Hyperlink"/>
              </w:rPr>
              <w:t>Attachment 4: Revision History for IMC 1247</w:t>
            </w:r>
            <w:r>
              <w:rPr>
                <w:webHidden/>
              </w:rPr>
              <w:tab/>
            </w:r>
            <w:r w:rsidR="00FA0AC0">
              <w:rPr>
                <w:webHidden/>
              </w:rPr>
              <w:t>Att4-</w:t>
            </w:r>
            <w:r>
              <w:rPr>
                <w:webHidden/>
              </w:rPr>
              <w:fldChar w:fldCharType="begin"/>
            </w:r>
            <w:r>
              <w:rPr>
                <w:webHidden/>
              </w:rPr>
              <w:instrText xml:space="preserve"> PAGEREF _Toc202865876 \h </w:instrText>
            </w:r>
            <w:r>
              <w:rPr>
                <w:webHidden/>
              </w:rPr>
            </w:r>
            <w:r>
              <w:rPr>
                <w:webHidden/>
              </w:rPr>
              <w:fldChar w:fldCharType="separate"/>
            </w:r>
            <w:r w:rsidR="00565FAF">
              <w:rPr>
                <w:webHidden/>
              </w:rPr>
              <w:t>1</w:t>
            </w:r>
            <w:r>
              <w:rPr>
                <w:webHidden/>
              </w:rPr>
              <w:fldChar w:fldCharType="end"/>
            </w:r>
          </w:hyperlink>
        </w:p>
        <w:p w14:paraId="409EA534" w14:textId="7847067D" w:rsidR="004E6836" w:rsidRDefault="004E6836" w:rsidP="00487124">
          <w:pPr>
            <w:pStyle w:val="TOC1"/>
          </w:pPr>
          <w:r>
            <w:fldChar w:fldCharType="end"/>
          </w:r>
        </w:p>
      </w:sdtContent>
    </w:sdt>
    <w:p w14:paraId="42C8A25A" w14:textId="08863ED2" w:rsidR="00B32801" w:rsidRPr="00B12BCD" w:rsidRDefault="00B32801" w:rsidP="00487124">
      <w:pPr>
        <w:pStyle w:val="TOC1"/>
      </w:pPr>
    </w:p>
    <w:p w14:paraId="7C5C1643" w14:textId="77777777" w:rsidR="00B06F50" w:rsidRPr="00AE69F2" w:rsidRDefault="00B06F50" w:rsidP="00B32801">
      <w:pPr>
        <w:rPr>
          <w:rPrChange w:id="9" w:author="Author">
            <w:rPr>
              <w:sz w:val="22"/>
            </w:rPr>
          </w:rPrChange>
        </w:rPr>
        <w:sectPr w:rsidR="00B06F50" w:rsidRPr="00AE69F2" w:rsidSect="00271C67">
          <w:footerReference w:type="default" r:id="rId10"/>
          <w:pgSz w:w="12240" w:h="15840" w:code="1"/>
          <w:pgMar w:top="1440" w:right="1440" w:bottom="1440" w:left="1440" w:header="720" w:footer="720" w:gutter="0"/>
          <w:pgNumType w:fmt="lowerRoman"/>
          <w:cols w:space="720"/>
          <w:noEndnote/>
          <w:docGrid w:linePitch="326"/>
        </w:sectPr>
      </w:pPr>
    </w:p>
    <w:p w14:paraId="73CEFFFF" w14:textId="54F13E07" w:rsidR="00621F59" w:rsidRPr="00B12BCD" w:rsidRDefault="00621F59" w:rsidP="00612639">
      <w:pPr>
        <w:pStyle w:val="Heading1"/>
        <w:spacing w:before="0"/>
      </w:pPr>
      <w:bookmarkStart w:id="10" w:name="_Toc338751266"/>
      <w:bookmarkStart w:id="11" w:name="_Toc202865851"/>
      <w:r w:rsidRPr="00B12BCD">
        <w:lastRenderedPageBreak/>
        <w:t>1247-01</w:t>
      </w:r>
      <w:r w:rsidRPr="00B12BCD">
        <w:tab/>
        <w:t>PURPOSE</w:t>
      </w:r>
      <w:bookmarkEnd w:id="10"/>
      <w:bookmarkEnd w:id="11"/>
    </w:p>
    <w:p w14:paraId="180D996C" w14:textId="494D3B1F" w:rsidR="00621F59" w:rsidRPr="00B12BCD" w:rsidRDefault="000B134F" w:rsidP="00BB3919">
      <w:pPr>
        <w:pStyle w:val="BodyText2"/>
      </w:pPr>
      <w:r>
        <w:t>01.</w:t>
      </w:r>
      <w:r w:rsidR="00F15672">
        <w:t>01</w:t>
      </w:r>
      <w:r w:rsidR="00F15672">
        <w:tab/>
      </w:r>
      <w:r w:rsidR="00621F59" w:rsidRPr="00B12BCD">
        <w:t>To define</w:t>
      </w:r>
      <w:r w:rsidR="00621F59" w:rsidRPr="00AE13D9">
        <w:t xml:space="preserve"> </w:t>
      </w:r>
      <w:r w:rsidR="00B07E52">
        <w:t>the</w:t>
      </w:r>
      <w:r w:rsidR="00B07E52" w:rsidRPr="00B12BCD">
        <w:t xml:space="preserve"> </w:t>
      </w:r>
      <w:r w:rsidR="00621F59" w:rsidRPr="00B12BCD">
        <w:t>initial training and qualification requirements for U.S. Nuclear Regulatory Commission (NRC) staff performing inspections</w:t>
      </w:r>
      <w:r w:rsidR="00E94DED" w:rsidRPr="00B12BCD">
        <w:t xml:space="preserve"> </w:t>
      </w:r>
      <w:r w:rsidR="00621F59" w:rsidRPr="00B12BCD">
        <w:t>of fuel facilities</w:t>
      </w:r>
      <w:r w:rsidR="00E94DED" w:rsidRPr="00B12BCD">
        <w:t xml:space="preserve">, </w:t>
      </w:r>
      <w:r w:rsidR="00621F59" w:rsidRPr="00B12BCD">
        <w:t>in the Nuclear Material Safety and Safeguards (NMSS) program area.</w:t>
      </w:r>
    </w:p>
    <w:p w14:paraId="559D0735" w14:textId="18E35006" w:rsidR="00621F59" w:rsidRPr="00B12BCD" w:rsidRDefault="00F15672" w:rsidP="00BB3919">
      <w:pPr>
        <w:pStyle w:val="BodyText2"/>
      </w:pPr>
      <w:r>
        <w:t>01.02</w:t>
      </w:r>
      <w:r>
        <w:tab/>
      </w:r>
      <w:r w:rsidR="00621F59" w:rsidRPr="00B12BCD">
        <w:t xml:space="preserve">To define training and qualification requirements for NRC staff </w:t>
      </w:r>
      <w:r w:rsidR="003A2DC1">
        <w:t>who</w:t>
      </w:r>
      <w:r w:rsidR="00621F59" w:rsidRPr="00B12BCD">
        <w:t xml:space="preserve"> have previously qualified as inspectors using Inspection Manual Chapter </w:t>
      </w:r>
      <w:r w:rsidR="00E605CE" w:rsidRPr="00B12BCD">
        <w:t xml:space="preserve">(IMC) </w:t>
      </w:r>
      <w:r w:rsidR="00621F59" w:rsidRPr="00B12BCD">
        <w:t>1245</w:t>
      </w:r>
      <w:r w:rsidR="009939DC" w:rsidRPr="00B12BCD">
        <w:t xml:space="preserve"> or</w:t>
      </w:r>
      <w:r w:rsidR="00621F59" w:rsidRPr="00B12BCD">
        <w:t xml:space="preserve"> IMC </w:t>
      </w:r>
      <w:ins w:id="12" w:author="Author">
        <w:r w:rsidR="00621F59" w:rsidRPr="00AE13D9">
          <w:t>1246</w:t>
        </w:r>
      </w:ins>
      <w:r w:rsidR="00E03CE9" w:rsidRPr="00B12BCD">
        <w:t xml:space="preserve"> </w:t>
      </w:r>
      <w:r w:rsidR="00621F59" w:rsidRPr="00B12BCD">
        <w:t>and who will be performing fuel facility inspections in the NMSS program area.</w:t>
      </w:r>
    </w:p>
    <w:p w14:paraId="65FC567C" w14:textId="12139031" w:rsidR="00621F59" w:rsidRPr="00B12BCD" w:rsidRDefault="00F15672" w:rsidP="00BB3919">
      <w:pPr>
        <w:pStyle w:val="BodyText2"/>
      </w:pPr>
      <w:r>
        <w:t>01.03</w:t>
      </w:r>
      <w:r>
        <w:tab/>
      </w:r>
      <w:r w:rsidR="00621F59" w:rsidRPr="00B12BCD">
        <w:t>To establish the requirements for completing refresher and continuing training for updating and maintaining qualification.</w:t>
      </w:r>
    </w:p>
    <w:p w14:paraId="2C8D83F8" w14:textId="2BCA00E7" w:rsidR="00621F59" w:rsidRPr="00B12BCD" w:rsidRDefault="00F15672" w:rsidP="00BB3919">
      <w:pPr>
        <w:pStyle w:val="BodyText2"/>
      </w:pPr>
      <w:r>
        <w:t>01.04</w:t>
      </w:r>
      <w:r>
        <w:tab/>
      </w:r>
      <w:r w:rsidR="001B4251" w:rsidRPr="00B12BCD">
        <w:t>To establish the requirement and define the process for evaluating the effectiveness of the inspector training and qualification process.</w:t>
      </w:r>
    </w:p>
    <w:p w14:paraId="6C8B1FC0" w14:textId="56E2E24C" w:rsidR="00621F59" w:rsidRPr="00B12BCD" w:rsidRDefault="00621F59" w:rsidP="00C400D8">
      <w:pPr>
        <w:pStyle w:val="Heading1"/>
      </w:pPr>
      <w:bookmarkStart w:id="13" w:name="_Toc338751267"/>
      <w:bookmarkStart w:id="14" w:name="_Toc202865852"/>
      <w:r w:rsidRPr="00B12BCD">
        <w:t>1247-02</w:t>
      </w:r>
      <w:r w:rsidRPr="00B12BCD">
        <w:tab/>
        <w:t>OBJECTIVES</w:t>
      </w:r>
      <w:bookmarkEnd w:id="13"/>
      <w:bookmarkEnd w:id="14"/>
    </w:p>
    <w:p w14:paraId="3C1951A1" w14:textId="20A722F8" w:rsidR="001B4251" w:rsidRPr="00B12BCD" w:rsidRDefault="00FC3787" w:rsidP="00152910">
      <w:pPr>
        <w:pStyle w:val="BodyText2"/>
      </w:pPr>
      <w:r w:rsidRPr="00B12BCD">
        <w:t>02.01</w:t>
      </w:r>
      <w:r w:rsidRPr="00B12BCD">
        <w:tab/>
        <w:t xml:space="preserve">To define the qualification program for fuel facility operations, health physics, emergency preparedness, </w:t>
      </w:r>
      <w:ins w:id="15" w:author="Author">
        <w:r w:rsidR="00022D41">
          <w:t xml:space="preserve">physical </w:t>
        </w:r>
      </w:ins>
      <w:r w:rsidRPr="00B12BCD" w:rsidDel="001215E4">
        <w:t>security</w:t>
      </w:r>
      <w:r w:rsidRPr="00B12BCD">
        <w:t>, material control and accounting,</w:t>
      </w:r>
      <w:r w:rsidR="00662BF6" w:rsidRPr="00B12BCD">
        <w:t xml:space="preserve"> criticality safety</w:t>
      </w:r>
      <w:ins w:id="16" w:author="Author">
        <w:r w:rsidR="00022D41">
          <w:t>, and</w:t>
        </w:r>
        <w:r w:rsidR="00137397">
          <w:t xml:space="preserve"> information security</w:t>
        </w:r>
      </w:ins>
      <w:r w:rsidR="001B4251" w:rsidRPr="00B12BCD">
        <w:t xml:space="preserve">. </w:t>
      </w:r>
    </w:p>
    <w:p w14:paraId="4562E6E7" w14:textId="4CDAC24F" w:rsidR="00621F59" w:rsidRPr="00B12BCD" w:rsidRDefault="00621F59" w:rsidP="00152910">
      <w:pPr>
        <w:pStyle w:val="BodyText2"/>
      </w:pPr>
      <w:r w:rsidRPr="00B12BCD">
        <w:t>02.0</w:t>
      </w:r>
      <w:r w:rsidR="00FC3787" w:rsidRPr="00B12BCD">
        <w:t>2</w:t>
      </w:r>
      <w:r w:rsidRPr="00B12BCD">
        <w:tab/>
        <w:t xml:space="preserve">To ensure that the NRC staff has the necessary knowledge and skill to successfully implement </w:t>
      </w:r>
      <w:r w:rsidR="00BE2BE0">
        <w:rPr>
          <w:rFonts w:cs="Arial"/>
        </w:rPr>
        <w:t xml:space="preserve">the </w:t>
      </w:r>
      <w:r w:rsidRPr="00B12BCD">
        <w:t xml:space="preserve">NMSS fuel facility inspection </w:t>
      </w:r>
      <w:ins w:id="17" w:author="Author">
        <w:r w:rsidRPr="00AE13D9">
          <w:rPr>
            <w:rFonts w:cs="Arial"/>
          </w:rPr>
          <w:t>program</w:t>
        </w:r>
      </w:ins>
      <w:r w:rsidRPr="00B12BCD">
        <w:t>.</w:t>
      </w:r>
    </w:p>
    <w:p w14:paraId="1E47A382" w14:textId="68EAD3AB" w:rsidR="00621F59" w:rsidRPr="00B12BCD" w:rsidRDefault="00621F59" w:rsidP="00152910">
      <w:pPr>
        <w:pStyle w:val="BodyText2"/>
      </w:pPr>
      <w:r w:rsidRPr="00B12BCD">
        <w:t>02.0</w:t>
      </w:r>
      <w:r w:rsidR="00FC3787" w:rsidRPr="00B12BCD">
        <w:t>3</w:t>
      </w:r>
      <w:r w:rsidRPr="00B12BCD">
        <w:tab/>
        <w:t>To ensure that the inspector training and qualification program remains effective in preparing inspectors to implement the inspection program.</w:t>
      </w:r>
    </w:p>
    <w:p w14:paraId="34841804" w14:textId="044098F8" w:rsidR="00621F59" w:rsidRPr="00B12BCD" w:rsidRDefault="00621F59" w:rsidP="00C400D8">
      <w:pPr>
        <w:pStyle w:val="Heading1"/>
      </w:pPr>
      <w:bookmarkStart w:id="18" w:name="_Toc338751268"/>
      <w:bookmarkStart w:id="19" w:name="_Toc202865853"/>
      <w:r w:rsidRPr="00B12BCD">
        <w:t>1247-03</w:t>
      </w:r>
      <w:r w:rsidRPr="00B12BCD">
        <w:tab/>
        <w:t>DEFINITIONS</w:t>
      </w:r>
      <w:bookmarkEnd w:id="18"/>
      <w:bookmarkEnd w:id="19"/>
    </w:p>
    <w:p w14:paraId="7C72DC63" w14:textId="20DEB9AF" w:rsidR="00290DC1" w:rsidRDefault="00CB1823" w:rsidP="00CB1823">
      <w:pPr>
        <w:pStyle w:val="BodyText2"/>
      </w:pPr>
      <w:ins w:id="20" w:author="Author">
        <w:r w:rsidRPr="00290DC1">
          <w:t>03.01</w:t>
        </w:r>
        <w:r w:rsidRPr="00290DC1">
          <w:tab/>
        </w:r>
        <w:r w:rsidR="00B30AC8">
          <w:rPr>
            <w:u w:val="single"/>
          </w:rPr>
          <w:t>Advanced</w:t>
        </w:r>
        <w:r w:rsidR="00B30AC8" w:rsidRPr="006322E3">
          <w:rPr>
            <w:u w:val="single"/>
          </w:rPr>
          <w:t xml:space="preserve"> </w:t>
        </w:r>
        <w:r w:rsidR="00304E10">
          <w:rPr>
            <w:u w:val="single"/>
          </w:rPr>
          <w:t xml:space="preserve">Training and </w:t>
        </w:r>
        <w:r w:rsidR="00B30AC8" w:rsidRPr="006322E3">
          <w:rPr>
            <w:u w:val="single"/>
          </w:rPr>
          <w:t>Qualification</w:t>
        </w:r>
      </w:ins>
      <w:bookmarkStart w:id="21" w:name="_Hlk198125989"/>
    </w:p>
    <w:p w14:paraId="2EF673C1" w14:textId="5FE60C10" w:rsidR="00B30AC8" w:rsidRDefault="00B30AC8" w:rsidP="00290DC1">
      <w:pPr>
        <w:pStyle w:val="BodyText3"/>
        <w:rPr>
          <w:ins w:id="22" w:author="Author"/>
        </w:rPr>
      </w:pPr>
      <w:ins w:id="23" w:author="Author">
        <w:r w:rsidRPr="00B30AC8">
          <w:t xml:space="preserve">Technical </w:t>
        </w:r>
        <w:r>
          <w:t xml:space="preserve">qualification and </w:t>
        </w:r>
        <w:r w:rsidRPr="00B30AC8">
          <w:t>training which increases the depth of an individual’s knowledge in a specific area</w:t>
        </w:r>
        <w:r>
          <w:t xml:space="preserve"> but is not required to be completed prior to performing independent inspection.</w:t>
        </w:r>
        <w:bookmarkEnd w:id="21"/>
        <w:r>
          <w:t xml:space="preserve"> Advanced </w:t>
        </w:r>
        <w:r w:rsidR="00EF0353">
          <w:t xml:space="preserve">training and </w:t>
        </w:r>
        <w:r>
          <w:t xml:space="preserve">qualification </w:t>
        </w:r>
        <w:r w:rsidR="00F95211">
          <w:t>should be</w:t>
        </w:r>
        <w:r>
          <w:t xml:space="preserve"> completed </w:t>
        </w:r>
        <w:r w:rsidRPr="00B30AC8">
          <w:t>after completing</w:t>
        </w:r>
        <w:r w:rsidR="00B77A65">
          <w:t xml:space="preserve"> </w:t>
        </w:r>
        <w:r w:rsidR="0025103D">
          <w:t>F</w:t>
        </w:r>
        <w:r w:rsidR="00B77A65">
          <w:t xml:space="preserve">ull </w:t>
        </w:r>
        <w:r w:rsidR="0025103D">
          <w:t>I</w:t>
        </w:r>
        <w:r w:rsidR="00B77A65">
          <w:t xml:space="preserve">nspector </w:t>
        </w:r>
        <w:r w:rsidR="0025103D">
          <w:t>Qu</w:t>
        </w:r>
        <w:r w:rsidR="00B77A65">
          <w:t>alification</w:t>
        </w:r>
        <w:r w:rsidR="00F3645D">
          <w:t>; h</w:t>
        </w:r>
        <w:r w:rsidR="00345CB2">
          <w:t>owever</w:t>
        </w:r>
        <w:r w:rsidR="00F3645D">
          <w:t>,</w:t>
        </w:r>
        <w:r w:rsidRPr="00B30AC8">
          <w:t xml:space="preserve"> </w:t>
        </w:r>
        <w:r w:rsidR="006C18A4">
          <w:t xml:space="preserve">it can be completed </w:t>
        </w:r>
        <w:r w:rsidRPr="00B30AC8">
          <w:t>concurrent</w:t>
        </w:r>
        <w:r w:rsidR="006C18A4">
          <w:t>ly</w:t>
        </w:r>
        <w:r w:rsidRPr="00B30AC8">
          <w:t xml:space="preserve"> with other </w:t>
        </w:r>
        <w:r w:rsidR="00301ECB">
          <w:t>F</w:t>
        </w:r>
        <w:r w:rsidR="0006430B">
          <w:t xml:space="preserve">ull </w:t>
        </w:r>
        <w:r w:rsidR="00301ECB">
          <w:t>I</w:t>
        </w:r>
        <w:r w:rsidR="0006430B">
          <w:t xml:space="preserve">nspector </w:t>
        </w:r>
        <w:r w:rsidR="00301ECB">
          <w:t>Q</w:t>
        </w:r>
        <w:r w:rsidR="0006430B">
          <w:t>ualification.</w:t>
        </w:r>
      </w:ins>
    </w:p>
    <w:p w14:paraId="07C33122" w14:textId="77777777" w:rsidR="00290DC1" w:rsidRDefault="00CB1823" w:rsidP="00CB1823">
      <w:pPr>
        <w:pStyle w:val="BodyText2"/>
        <w:rPr>
          <w:u w:val="single"/>
        </w:rPr>
      </w:pPr>
      <w:ins w:id="24" w:author="Author">
        <w:r w:rsidRPr="00290DC1">
          <w:t>0</w:t>
        </w:r>
        <w:r w:rsidR="00F147D8" w:rsidRPr="00290DC1">
          <w:t>3.02</w:t>
        </w:r>
        <w:r w:rsidR="00F147D8" w:rsidRPr="00290DC1">
          <w:tab/>
        </w:r>
        <w:r w:rsidR="001A2F18" w:rsidRPr="006D2E03">
          <w:rPr>
            <w:u w:val="single"/>
          </w:rPr>
          <w:t>Attitude</w:t>
        </w:r>
      </w:ins>
    </w:p>
    <w:p w14:paraId="2EABD5E3" w14:textId="5972B4D2" w:rsidR="001A2F18" w:rsidRPr="006D2E03" w:rsidRDefault="001A2F18" w:rsidP="00290DC1">
      <w:pPr>
        <w:pStyle w:val="BodyText3"/>
        <w:rPr>
          <w:ins w:id="25" w:author="Author"/>
        </w:rPr>
      </w:pPr>
      <w:ins w:id="26" w:author="Author">
        <w:r w:rsidRPr="006D2E03">
          <w:t>A manner of performing tasks that demonstrates an understanding of and an appreciation for the NRC’s organizational values of integrity, excellence, service, respect, cooperation, commitment, and openness.</w:t>
        </w:r>
      </w:ins>
    </w:p>
    <w:p w14:paraId="57F13C5B" w14:textId="77777777" w:rsidR="00290DC1" w:rsidRDefault="00F147D8" w:rsidP="004B320A">
      <w:pPr>
        <w:pStyle w:val="BodyText2"/>
        <w:rPr>
          <w:u w:val="single"/>
        </w:rPr>
      </w:pPr>
      <w:ins w:id="27" w:author="Author">
        <w:r w:rsidRPr="00290DC1">
          <w:t>03.03</w:t>
        </w:r>
        <w:r w:rsidRPr="00290DC1">
          <w:tab/>
        </w:r>
      </w:ins>
      <w:r w:rsidR="00621F59" w:rsidRPr="00B12BCD">
        <w:rPr>
          <w:u w:val="single"/>
        </w:rPr>
        <w:t>Basic Inspector Certification</w:t>
      </w:r>
    </w:p>
    <w:p w14:paraId="1345D56C" w14:textId="4EECCE91" w:rsidR="00621F59" w:rsidRPr="00152910" w:rsidRDefault="00621F59" w:rsidP="00290DC1">
      <w:pPr>
        <w:pStyle w:val="BodyText3"/>
        <w:rPr>
          <w:u w:val="single"/>
        </w:rPr>
      </w:pPr>
      <w:r w:rsidRPr="00B12BCD">
        <w:t xml:space="preserve">A certification made by the individual’s supervisor which signifies that the individual has successfully completed all </w:t>
      </w:r>
      <w:ins w:id="28" w:author="Author">
        <w:r w:rsidR="003433E9" w:rsidRPr="00AE13D9">
          <w:t>Basic</w:t>
        </w:r>
        <w:r w:rsidR="003433E9">
          <w:t>-</w:t>
        </w:r>
        <w:r w:rsidR="003433E9" w:rsidRPr="00AE13D9">
          <w:t>Level Inspector Training</w:t>
        </w:r>
      </w:ins>
      <w:r w:rsidR="003433E9" w:rsidRPr="00B12BCD">
        <w:t xml:space="preserve"> and </w:t>
      </w:r>
      <w:ins w:id="29" w:author="Author">
        <w:r w:rsidR="003433E9" w:rsidRPr="00AE13D9">
          <w:t>Qualification</w:t>
        </w:r>
      </w:ins>
      <w:r w:rsidRPr="00B12BCD">
        <w:t xml:space="preserve"> activities. Achieving Basic Inspector Certification allows an individual to perform limited scope inspection activities. Inspection activities will be specifically assigned and are to be performed with an appropriate degree of detailed supervision</w:t>
      </w:r>
      <w:ins w:id="30" w:author="Author">
        <w:r w:rsidR="001A2F18">
          <w:t>.</w:t>
        </w:r>
        <w:r w:rsidR="00A806EA">
          <w:t xml:space="preserve"> </w:t>
        </w:r>
      </w:ins>
    </w:p>
    <w:p w14:paraId="047A6082" w14:textId="77777777" w:rsidR="00DF73E1" w:rsidRDefault="00F147D8" w:rsidP="004B320A">
      <w:pPr>
        <w:pStyle w:val="BodyText2"/>
        <w:rPr>
          <w:u w:val="single"/>
        </w:rPr>
      </w:pPr>
      <w:r w:rsidRPr="00290DC1">
        <w:lastRenderedPageBreak/>
        <w:t>03.04</w:t>
      </w:r>
      <w:r w:rsidRPr="00290DC1">
        <w:tab/>
      </w:r>
      <w:r w:rsidR="00621F59" w:rsidRPr="00B12BCD">
        <w:rPr>
          <w:u w:val="single"/>
        </w:rPr>
        <w:t>Basic-Level Training and Qualification</w:t>
      </w:r>
    </w:p>
    <w:p w14:paraId="597B2C76" w14:textId="3812530A" w:rsidR="00621F59" w:rsidRPr="00B12BCD" w:rsidRDefault="00621F59" w:rsidP="00DF73E1">
      <w:pPr>
        <w:pStyle w:val="BodyText3"/>
      </w:pPr>
      <w:r w:rsidRPr="00B12BCD">
        <w:t xml:space="preserve">The activities </w:t>
      </w:r>
      <w:proofErr w:type="gramStart"/>
      <w:r w:rsidRPr="00B12BCD">
        <w:t>designed</w:t>
      </w:r>
      <w:proofErr w:type="gramEnd"/>
      <w:r w:rsidRPr="00B12BCD">
        <w:t xml:space="preserve"> to provide newly hired staff with an awareness of basic information related to the Agency, the role of the inspector, and the technology being regulated, and to provide a context for the development of proficiency as an inspector. Successful completion of Basic-Level Training leads to Basic Inspector Certification.</w:t>
      </w:r>
    </w:p>
    <w:p w14:paraId="0ABF98EF" w14:textId="77777777" w:rsidR="00DF73E1" w:rsidRDefault="00F147D8" w:rsidP="004B320A">
      <w:pPr>
        <w:pStyle w:val="BodyText2"/>
        <w:rPr>
          <w:u w:val="single"/>
        </w:rPr>
      </w:pPr>
      <w:r w:rsidRPr="00290DC1">
        <w:t>03.05</w:t>
      </w:r>
      <w:r w:rsidRPr="00290DC1">
        <w:tab/>
      </w:r>
      <w:r w:rsidR="00621F59" w:rsidRPr="00B12BCD">
        <w:rPr>
          <w:u w:val="single"/>
        </w:rPr>
        <w:t>Competency</w:t>
      </w:r>
    </w:p>
    <w:p w14:paraId="63521ECB" w14:textId="7D386DA6" w:rsidR="00621F59" w:rsidRPr="00B12BCD" w:rsidRDefault="00621F59" w:rsidP="00DF73E1">
      <w:pPr>
        <w:pStyle w:val="BodyText3"/>
      </w:pPr>
      <w:r w:rsidRPr="00B12BCD">
        <w:t xml:space="preserve">The group of related knowledge, skills and </w:t>
      </w:r>
      <w:r w:rsidR="00AE13D9" w:rsidRPr="00B12BCD">
        <w:t>a</w:t>
      </w:r>
      <w:r w:rsidR="00662BF6" w:rsidRPr="00B12BCD">
        <w:t xml:space="preserve">bilities </w:t>
      </w:r>
      <w:r w:rsidRPr="00B12BCD">
        <w:t>describing the characteristics needed to perform successfully as an inspector.</w:t>
      </w:r>
    </w:p>
    <w:p w14:paraId="6073E9CE" w14:textId="77777777" w:rsidR="00DF73E1" w:rsidRDefault="00F147D8" w:rsidP="004B320A">
      <w:pPr>
        <w:pStyle w:val="BodyText2"/>
        <w:rPr>
          <w:u w:val="single"/>
        </w:rPr>
      </w:pPr>
      <w:r w:rsidRPr="00290DC1">
        <w:t>03.06</w:t>
      </w:r>
      <w:r w:rsidRPr="00290DC1">
        <w:tab/>
      </w:r>
      <w:r w:rsidR="00621F59" w:rsidRPr="00B12BCD">
        <w:rPr>
          <w:u w:val="single"/>
        </w:rPr>
        <w:t>Continuing Training</w:t>
      </w:r>
    </w:p>
    <w:p w14:paraId="68B251DF" w14:textId="1DDAF673" w:rsidR="00621F59" w:rsidRPr="00B12BCD" w:rsidRDefault="00621F59" w:rsidP="00DF73E1">
      <w:pPr>
        <w:pStyle w:val="BodyText3"/>
      </w:pPr>
      <w:r w:rsidRPr="00B12BCD">
        <w:t xml:space="preserve">Activities designed to build on </w:t>
      </w:r>
      <w:ins w:id="31" w:author="Author">
        <w:r w:rsidR="00F451C2">
          <w:t xml:space="preserve">the </w:t>
        </w:r>
        <w:r w:rsidR="005C2502">
          <w:t>information</w:t>
        </w:r>
      </w:ins>
      <w:r w:rsidR="00F451C2" w:rsidRPr="00B12BCD">
        <w:t xml:space="preserve"> </w:t>
      </w:r>
      <w:r w:rsidRPr="00B12BCD">
        <w:t>a trainee learned in initial training by:</w:t>
      </w:r>
    </w:p>
    <w:p w14:paraId="24300F5B" w14:textId="3E5A0DE3" w:rsidR="00621F59" w:rsidRPr="00B12BCD" w:rsidRDefault="003B2A91" w:rsidP="002E3FF3">
      <w:pPr>
        <w:pStyle w:val="BodyText"/>
        <w:numPr>
          <w:ilvl w:val="0"/>
          <w:numId w:val="1"/>
        </w:numPr>
      </w:pPr>
      <w:r>
        <w:t>p</w:t>
      </w:r>
      <w:r w:rsidR="00621F59" w:rsidRPr="00B12BCD">
        <w:t>roviding more in-depth knowledge in areas that are covered in initial training</w:t>
      </w:r>
    </w:p>
    <w:p w14:paraId="77D43E6C" w14:textId="6293AA67" w:rsidR="00621F59" w:rsidRPr="00B12BCD" w:rsidRDefault="003B2A91" w:rsidP="002E3FF3">
      <w:pPr>
        <w:pStyle w:val="BodyText"/>
        <w:numPr>
          <w:ilvl w:val="0"/>
          <w:numId w:val="1"/>
        </w:numPr>
      </w:pPr>
      <w:r>
        <w:t>a</w:t>
      </w:r>
      <w:r w:rsidR="00621F59" w:rsidRPr="00B12BCD">
        <w:t>ddressing changes to the programs and processes that affect how NRC staff conducts job related activities</w:t>
      </w:r>
    </w:p>
    <w:p w14:paraId="520B47A5" w14:textId="605E3A74" w:rsidR="00621F59" w:rsidRPr="00B12BCD" w:rsidRDefault="003B2A91" w:rsidP="002E3FF3">
      <w:pPr>
        <w:pStyle w:val="BodyText"/>
        <w:numPr>
          <w:ilvl w:val="0"/>
          <w:numId w:val="1"/>
        </w:numPr>
      </w:pPr>
      <w:r>
        <w:t>p</w:t>
      </w:r>
      <w:r w:rsidR="00621F59" w:rsidRPr="00B12BCD">
        <w:t>roviding lessons learned from recent industry and agency activities</w:t>
      </w:r>
    </w:p>
    <w:p w14:paraId="0D9F92BF" w14:textId="77777777" w:rsidR="00DF73E1" w:rsidRDefault="00F147D8" w:rsidP="004B320A">
      <w:pPr>
        <w:pStyle w:val="BodyText2"/>
        <w:rPr>
          <w:u w:val="single"/>
        </w:rPr>
      </w:pPr>
      <w:r w:rsidRPr="00290DC1">
        <w:t>03.07</w:t>
      </w:r>
      <w:r w:rsidRPr="00290DC1">
        <w:tab/>
      </w:r>
      <w:r w:rsidR="00621F59" w:rsidRPr="00B12BCD">
        <w:rPr>
          <w:u w:val="single"/>
        </w:rPr>
        <w:t>Equivalency Examination</w:t>
      </w:r>
    </w:p>
    <w:p w14:paraId="127E5995" w14:textId="0D6739D2" w:rsidR="002710D4" w:rsidRPr="00B12BCD" w:rsidRDefault="00621F59" w:rsidP="00DF73E1">
      <w:pPr>
        <w:pStyle w:val="BodyText3"/>
      </w:pPr>
      <w:r w:rsidRPr="00B12BCD">
        <w:t>An examination administered through the training organization or its contractors, in lieu of specific course attendance.</w:t>
      </w:r>
    </w:p>
    <w:p w14:paraId="48966972" w14:textId="77777777" w:rsidR="00DF73E1" w:rsidRDefault="00F147D8" w:rsidP="004B320A">
      <w:pPr>
        <w:pStyle w:val="BodyText2"/>
        <w:rPr>
          <w:u w:val="single"/>
        </w:rPr>
      </w:pPr>
      <w:r w:rsidRPr="00290DC1">
        <w:t>03.08</w:t>
      </w:r>
      <w:r w:rsidRPr="00290DC1">
        <w:tab/>
      </w:r>
      <w:r w:rsidR="002710D4" w:rsidRPr="00B12BCD">
        <w:rPr>
          <w:u w:val="single"/>
        </w:rPr>
        <w:t>E</w:t>
      </w:r>
      <w:r w:rsidR="00C10ED1" w:rsidRPr="00B12BCD">
        <w:rPr>
          <w:u w:val="single"/>
        </w:rPr>
        <w:t>quivalent Experience (Previous Experience</w:t>
      </w:r>
      <w:r w:rsidR="002710D4" w:rsidRPr="00AE7B29">
        <w:rPr>
          <w:u w:val="single"/>
        </w:rPr>
        <w:t>)</w:t>
      </w:r>
    </w:p>
    <w:p w14:paraId="60F273E6" w14:textId="495838E7" w:rsidR="002710D4" w:rsidRPr="00B12BCD" w:rsidRDefault="002710D4" w:rsidP="00DF73E1">
      <w:pPr>
        <w:pStyle w:val="BodyText3"/>
      </w:pPr>
      <w:r w:rsidRPr="00B12BCD">
        <w:t xml:space="preserve">Credit for course requirements, </w:t>
      </w:r>
      <w:ins w:id="32" w:author="Author">
        <w:r w:rsidR="00DC6D12">
          <w:t xml:space="preserve">Individual </w:t>
        </w:r>
      </w:ins>
      <w:r w:rsidR="00FC3787" w:rsidRPr="00B12BCD">
        <w:t xml:space="preserve">Study </w:t>
      </w:r>
      <w:ins w:id="33" w:author="Author">
        <w:r w:rsidR="00EF6CAB">
          <w:t>Activ</w:t>
        </w:r>
        <w:r w:rsidR="009D53B1">
          <w:t xml:space="preserve">ity </w:t>
        </w:r>
        <w:r w:rsidR="00FC3787" w:rsidRPr="00AE13D9">
          <w:t>(</w:t>
        </w:r>
        <w:r w:rsidR="00DC6D12">
          <w:t>I</w:t>
        </w:r>
        <w:r w:rsidRPr="00AE13D9">
          <w:t>S</w:t>
        </w:r>
        <w:r w:rsidR="00EF6CAB">
          <w:t>A</w:t>
        </w:r>
      </w:ins>
      <w:r w:rsidR="00FC3787" w:rsidRPr="00B12BCD">
        <w:t>) training</w:t>
      </w:r>
      <w:r w:rsidRPr="00B12BCD">
        <w:t xml:space="preserve">, or </w:t>
      </w:r>
      <w:r w:rsidR="00FC3787" w:rsidRPr="00B12BCD">
        <w:t>On-the-</w:t>
      </w:r>
      <w:r w:rsidR="00580C3F">
        <w:t>J</w:t>
      </w:r>
      <w:r w:rsidR="00FC3787" w:rsidRPr="00AE13D9">
        <w:t>ob</w:t>
      </w:r>
      <w:r w:rsidR="00FC3787" w:rsidRPr="00B12BCD">
        <w:t xml:space="preserve"> </w:t>
      </w:r>
      <w:r w:rsidR="00653D2A" w:rsidRPr="00B12BCD">
        <w:t>t</w:t>
      </w:r>
      <w:r w:rsidR="00FC3787" w:rsidRPr="00B12BCD">
        <w:t>raining (</w:t>
      </w:r>
      <w:r w:rsidRPr="00B12BCD">
        <w:t>OJT</w:t>
      </w:r>
      <w:r w:rsidR="00FC3787" w:rsidRPr="00B12BCD">
        <w:t>) may be</w:t>
      </w:r>
      <w:r w:rsidRPr="00B12BCD">
        <w:t xml:space="preserve"> granted based on equivalent experience or training as documented on the appropriate equivalency justification form. </w:t>
      </w:r>
    </w:p>
    <w:p w14:paraId="071B523D" w14:textId="77777777" w:rsidR="00DF73E1" w:rsidRDefault="00F147D8" w:rsidP="004B320A">
      <w:pPr>
        <w:pStyle w:val="BodyText2"/>
        <w:rPr>
          <w:u w:val="single"/>
        </w:rPr>
      </w:pPr>
      <w:ins w:id="34" w:author="Author">
        <w:r w:rsidRPr="00290DC1">
          <w:t>03.09</w:t>
        </w:r>
        <w:r w:rsidRPr="00290DC1">
          <w:tab/>
        </w:r>
        <w:r w:rsidR="00304E10" w:rsidRPr="00304E10">
          <w:rPr>
            <w:u w:val="single"/>
          </w:rPr>
          <w:t>Final Qualification Activity</w:t>
        </w:r>
      </w:ins>
    </w:p>
    <w:p w14:paraId="51B92B13" w14:textId="1D71C219" w:rsidR="00304E10" w:rsidRDefault="00304E10" w:rsidP="00DF73E1">
      <w:pPr>
        <w:pStyle w:val="BodyText3"/>
        <w:rPr>
          <w:ins w:id="35" w:author="Author"/>
          <w:u w:val="single"/>
        </w:rPr>
      </w:pPr>
      <w:ins w:id="36" w:author="Author">
        <w:r w:rsidRPr="006D2E03">
          <w:t>An inspector must be recommended by the inspector qualification board and certified by the Regional Administrator or Division Director</w:t>
        </w:r>
        <w:r w:rsidR="00991956">
          <w:t>, if delegated,</w:t>
        </w:r>
        <w:r w:rsidRPr="006D2E03">
          <w:t xml:space="preserve"> to be completely qualified.</w:t>
        </w:r>
      </w:ins>
    </w:p>
    <w:p w14:paraId="3A67B20D" w14:textId="77777777" w:rsidR="00DF73E1" w:rsidRDefault="00F147D8" w:rsidP="004B320A">
      <w:pPr>
        <w:pStyle w:val="BodyText2"/>
        <w:rPr>
          <w:u w:val="single"/>
        </w:rPr>
      </w:pPr>
      <w:r w:rsidRPr="00290DC1">
        <w:t>03.10</w:t>
      </w:r>
      <w:r w:rsidRPr="00290DC1">
        <w:tab/>
      </w:r>
      <w:r w:rsidR="00621F59" w:rsidRPr="00B12BCD">
        <w:rPr>
          <w:u w:val="single"/>
        </w:rPr>
        <w:t>Full Inspector Qualification</w:t>
      </w:r>
    </w:p>
    <w:p w14:paraId="6BAF8B32" w14:textId="1C00F06F" w:rsidR="00621F59" w:rsidRPr="00B12BCD" w:rsidRDefault="00621F59" w:rsidP="00DF73E1">
      <w:pPr>
        <w:pStyle w:val="BodyText3"/>
      </w:pPr>
      <w:r w:rsidRPr="00B12BCD">
        <w:t xml:space="preserve">A </w:t>
      </w:r>
      <w:proofErr w:type="gramStart"/>
      <w:r w:rsidRPr="00B12BCD">
        <w:t>certification</w:t>
      </w:r>
      <w:proofErr w:type="gramEnd"/>
      <w:r w:rsidRPr="00B12BCD">
        <w:t xml:space="preserve"> </w:t>
      </w:r>
      <w:proofErr w:type="gramStart"/>
      <w:r w:rsidRPr="00B12BCD">
        <w:t>by</w:t>
      </w:r>
      <w:proofErr w:type="gramEnd"/>
      <w:r w:rsidRPr="00B12BCD">
        <w:t xml:space="preserve"> the Regional Administrator o</w:t>
      </w:r>
      <w:r w:rsidR="009A5D53">
        <w:t>r</w:t>
      </w:r>
      <w:r w:rsidRPr="00B12BCD">
        <w:t xml:space="preserve"> Office Director,</w:t>
      </w:r>
      <w:ins w:id="37" w:author="Author">
        <w:r w:rsidR="009A5D53">
          <w:t xml:space="preserve"> or</w:t>
        </w:r>
        <w:r w:rsidR="002E7764">
          <w:t xml:space="preserve"> designee,</w:t>
        </w:r>
      </w:ins>
      <w:r w:rsidRPr="00B12BCD">
        <w:t xml:space="preserve"> the basis of which is a recommendation by the Inspector Qualification Board. Full Inspector Qualification indicates that the individual has completed </w:t>
      </w:r>
      <w:ins w:id="38" w:author="Author">
        <w:r w:rsidR="003433E9">
          <w:t>Appendix A,</w:t>
        </w:r>
        <w:r w:rsidR="003433E9" w:rsidRPr="00AE13D9">
          <w:t xml:space="preserve"> </w:t>
        </w:r>
        <w:r w:rsidR="00B15820">
          <w:t>“</w:t>
        </w:r>
      </w:ins>
      <w:r w:rsidRPr="00B12BCD">
        <w:t>Basic-Level</w:t>
      </w:r>
      <w:r w:rsidR="00B15820" w:rsidRPr="00B12BCD">
        <w:t xml:space="preserve"> </w:t>
      </w:r>
      <w:ins w:id="39" w:author="Author">
        <w:r w:rsidR="00B15820">
          <w:t>Training</w:t>
        </w:r>
        <w:r w:rsidR="00F46727">
          <w:t xml:space="preserve"> </w:t>
        </w:r>
      </w:ins>
      <w:r w:rsidR="00F46727" w:rsidRPr="00B12BCD">
        <w:t xml:space="preserve">and </w:t>
      </w:r>
      <w:ins w:id="40" w:author="Author">
        <w:r w:rsidR="00F46727">
          <w:t>Certification</w:t>
        </w:r>
        <w:r w:rsidR="00F75F84">
          <w:t xml:space="preserve"> Journal Fuel Facility Inspector</w:t>
        </w:r>
        <w:r w:rsidR="003433E9">
          <w:t>,</w:t>
        </w:r>
        <w:r w:rsidR="00A723B4">
          <w:t xml:space="preserve">” </w:t>
        </w:r>
        <w:r w:rsidR="003433E9">
          <w:t xml:space="preserve">Appendix B, </w:t>
        </w:r>
        <w:r w:rsidR="006E5650">
          <w:t xml:space="preserve">“General </w:t>
        </w:r>
      </w:ins>
      <w:r w:rsidR="006E5650" w:rsidRPr="00B12BCD">
        <w:t>Proficiency</w:t>
      </w:r>
      <w:r w:rsidR="007C6CF0" w:rsidRPr="00B12BCD">
        <w:t>-</w:t>
      </w:r>
      <w:r w:rsidR="006E5650" w:rsidRPr="00B12BCD">
        <w:t xml:space="preserve">Level </w:t>
      </w:r>
      <w:ins w:id="41" w:author="Author">
        <w:r w:rsidR="006E5650">
          <w:t>Training</w:t>
        </w:r>
      </w:ins>
      <w:r w:rsidR="006E5650" w:rsidRPr="00B12BCD">
        <w:t xml:space="preserve"> and </w:t>
      </w:r>
      <w:ins w:id="42" w:author="Author">
        <w:r w:rsidR="006E5650">
          <w:t>Qualification Journal</w:t>
        </w:r>
        <w:r w:rsidR="003433E9">
          <w:t>,</w:t>
        </w:r>
        <w:r w:rsidR="009A360F">
          <w:t xml:space="preserve">” </w:t>
        </w:r>
        <w:r w:rsidR="006F76DA">
          <w:t>and one of the</w:t>
        </w:r>
        <w:r w:rsidR="00670F9A">
          <w:t xml:space="preserve"> Technical Proficiency</w:t>
        </w:r>
        <w:r w:rsidR="007C6CF0">
          <w:t>-</w:t>
        </w:r>
        <w:r w:rsidR="00670F9A">
          <w:t>Level Training and Qualification Journal</w:t>
        </w:r>
        <w:r w:rsidR="00880DD6">
          <w:t>s in Appendix C</w:t>
        </w:r>
        <w:r w:rsidR="00C262DD">
          <w:t>.</w:t>
        </w:r>
      </w:ins>
      <w:r w:rsidR="00C262DD" w:rsidRPr="00B12BCD">
        <w:t xml:space="preserve"> </w:t>
      </w:r>
      <w:r w:rsidRPr="00B12BCD">
        <w:t>Achieving Full Inspector Qualification allows an individual to be assigned the full scope of inspection</w:t>
      </w:r>
      <w:r w:rsidR="00953B15">
        <w:noBreakHyphen/>
      </w:r>
      <w:r w:rsidRPr="00B12BCD">
        <w:t>related activities to be independently performed with routine oversight and supervision.</w:t>
      </w:r>
    </w:p>
    <w:p w14:paraId="31345078" w14:textId="77777777" w:rsidR="00DF73E1" w:rsidRDefault="00F147D8" w:rsidP="00DF73E1">
      <w:pPr>
        <w:pStyle w:val="BodyText2"/>
        <w:keepNext/>
        <w:rPr>
          <w:u w:val="single"/>
        </w:rPr>
      </w:pPr>
      <w:ins w:id="43" w:author="Author">
        <w:r w:rsidRPr="00DF73E1">
          <w:lastRenderedPageBreak/>
          <w:t>03.11</w:t>
        </w:r>
        <w:r w:rsidRPr="00DF73E1">
          <w:tab/>
        </w:r>
        <w:r w:rsidR="002A166D">
          <w:rPr>
            <w:u w:val="single"/>
          </w:rPr>
          <w:t xml:space="preserve">General </w:t>
        </w:r>
        <w:r w:rsidR="002A166D" w:rsidRPr="00B30AC8">
          <w:rPr>
            <w:u w:val="single"/>
          </w:rPr>
          <w:t>Proficiency-Level Training and Qualification</w:t>
        </w:r>
      </w:ins>
    </w:p>
    <w:p w14:paraId="7FE1F5F2" w14:textId="78E6B271" w:rsidR="002A166D" w:rsidRDefault="002A166D" w:rsidP="00DF73E1">
      <w:pPr>
        <w:pStyle w:val="BodyText3"/>
        <w:rPr>
          <w:ins w:id="44" w:author="Author"/>
          <w:u w:val="single"/>
        </w:rPr>
      </w:pPr>
      <w:ins w:id="45" w:author="Author">
        <w:r w:rsidRPr="006D2E03">
          <w:t xml:space="preserve">The activities </w:t>
        </w:r>
        <w:proofErr w:type="gramStart"/>
        <w:r w:rsidRPr="006D2E03">
          <w:t>designed</w:t>
        </w:r>
        <w:proofErr w:type="gramEnd"/>
        <w:r w:rsidRPr="006D2E03">
          <w:t xml:space="preserve"> to develop the technical knowledge and interpersonal skills of inspectors already qualified at the Basic-Level. Successful completion of the </w:t>
        </w:r>
        <w:r w:rsidR="00991956">
          <w:t xml:space="preserve">General </w:t>
        </w:r>
        <w:r w:rsidRPr="006D2E03">
          <w:t>Proficiency-Level Training and Qualification activities leads to Full Inspector Qualification.</w:t>
        </w:r>
      </w:ins>
    </w:p>
    <w:p w14:paraId="73E7D9C1" w14:textId="77777777" w:rsidR="00DF73E1" w:rsidRDefault="00F147D8" w:rsidP="004B320A">
      <w:pPr>
        <w:pStyle w:val="BodyText2"/>
        <w:rPr>
          <w:u w:val="single"/>
        </w:rPr>
      </w:pPr>
      <w:ins w:id="46" w:author="Author">
        <w:r w:rsidRPr="00DF73E1">
          <w:t>03.12</w:t>
        </w:r>
        <w:r w:rsidRPr="00DF73E1">
          <w:tab/>
        </w:r>
        <w:r w:rsidR="00E67392">
          <w:rPr>
            <w:u w:val="single"/>
          </w:rPr>
          <w:t xml:space="preserve">Individual </w:t>
        </w:r>
      </w:ins>
      <w:r w:rsidR="00E67392" w:rsidRPr="00B12BCD">
        <w:rPr>
          <w:u w:val="single"/>
        </w:rPr>
        <w:t xml:space="preserve">Study </w:t>
      </w:r>
      <w:ins w:id="47" w:author="Author">
        <w:r w:rsidR="00E67392">
          <w:rPr>
            <w:u w:val="single"/>
          </w:rPr>
          <w:t>Activities</w:t>
        </w:r>
        <w:r w:rsidR="00E67392" w:rsidRPr="00AE13D9">
          <w:rPr>
            <w:u w:val="single"/>
          </w:rPr>
          <w:t xml:space="preserve"> (</w:t>
        </w:r>
        <w:r w:rsidR="00E67392">
          <w:rPr>
            <w:u w:val="single"/>
          </w:rPr>
          <w:t>I</w:t>
        </w:r>
        <w:r w:rsidR="00E67392" w:rsidRPr="00AE13D9">
          <w:rPr>
            <w:u w:val="single"/>
          </w:rPr>
          <w:t>S</w:t>
        </w:r>
        <w:r w:rsidR="00E67392">
          <w:rPr>
            <w:u w:val="single"/>
          </w:rPr>
          <w:t>A)</w:t>
        </w:r>
      </w:ins>
    </w:p>
    <w:p w14:paraId="3A7023A2" w14:textId="41EE1C63" w:rsidR="00E67392" w:rsidRPr="00B12BCD" w:rsidRDefault="00E67392" w:rsidP="00DF73E1">
      <w:pPr>
        <w:pStyle w:val="BodyText3"/>
      </w:pPr>
      <w:r w:rsidRPr="00B12BCD">
        <w:t xml:space="preserve">A training method that uses personal study activities involving review of </w:t>
      </w:r>
      <w:ins w:id="48" w:author="Author">
        <w:r>
          <w:t>I</w:t>
        </w:r>
        <w:r w:rsidRPr="00AE13D9">
          <w:t>S</w:t>
        </w:r>
        <w:r>
          <w:t>A</w:t>
        </w:r>
      </w:ins>
      <w:r w:rsidRPr="00B12BCD">
        <w:t xml:space="preserve"> resource information and staff interviews to develop the required job-related knowledge and skills.</w:t>
      </w:r>
      <w:ins w:id="49" w:author="Author">
        <w:r w:rsidR="00A9019A">
          <w:t xml:space="preserve"> The activity does not need to be completed individually.</w:t>
        </w:r>
      </w:ins>
    </w:p>
    <w:p w14:paraId="2F208AD4" w14:textId="77777777" w:rsidR="00DF73E1" w:rsidRDefault="00F147D8" w:rsidP="004B320A">
      <w:pPr>
        <w:pStyle w:val="BodyText2"/>
        <w:rPr>
          <w:u w:val="single"/>
        </w:rPr>
      </w:pPr>
      <w:r w:rsidRPr="00DF73E1">
        <w:t>03.</w:t>
      </w:r>
      <w:r w:rsidR="008731BF" w:rsidRPr="00DF73E1">
        <w:t>13</w:t>
      </w:r>
      <w:r w:rsidR="008731BF" w:rsidRPr="00DF73E1">
        <w:tab/>
      </w:r>
      <w:r w:rsidR="00AC3449" w:rsidRPr="00B12BCD">
        <w:rPr>
          <w:u w:val="single"/>
        </w:rPr>
        <w:t>Initial Training and Qualification</w:t>
      </w:r>
    </w:p>
    <w:p w14:paraId="5BD8E472" w14:textId="16B85E0F" w:rsidR="00621F59" w:rsidRPr="00B12BCD" w:rsidRDefault="00621F59" w:rsidP="00DF73E1">
      <w:pPr>
        <w:pStyle w:val="BodyText3"/>
      </w:pPr>
      <w:r w:rsidRPr="00B12BCD">
        <w:t xml:space="preserve">The complete set of training activities (individual-study, classroom, and on-the-job training) that covers the knowledge, skills, and </w:t>
      </w:r>
      <w:r w:rsidR="00AE13D9" w:rsidRPr="00F712B5">
        <w:t>a</w:t>
      </w:r>
      <w:r w:rsidR="00662BF6" w:rsidRPr="00B12BCD">
        <w:t xml:space="preserve">bilities </w:t>
      </w:r>
      <w:r w:rsidRPr="00B12BCD">
        <w:t>needed to successfully achieve Full Inspector Qualification.</w:t>
      </w:r>
    </w:p>
    <w:p w14:paraId="2672E87F" w14:textId="3409542C" w:rsidR="00DF73E1" w:rsidRDefault="008731BF" w:rsidP="004B320A">
      <w:pPr>
        <w:pStyle w:val="BodyText2"/>
        <w:rPr>
          <w:u w:val="single"/>
        </w:rPr>
      </w:pPr>
      <w:r w:rsidRPr="00DF73E1">
        <w:t>03.1</w:t>
      </w:r>
      <w:r w:rsidR="00D50DD0">
        <w:t>4</w:t>
      </w:r>
      <w:r w:rsidRPr="00DF73E1">
        <w:tab/>
      </w:r>
      <w:r w:rsidR="00621F59" w:rsidRPr="00B12BCD">
        <w:rPr>
          <w:u w:val="single"/>
        </w:rPr>
        <w:t>Inspector</w:t>
      </w:r>
    </w:p>
    <w:p w14:paraId="43C11BBD" w14:textId="4DA4B964" w:rsidR="00621F59" w:rsidRPr="00B12BCD" w:rsidRDefault="00621F59" w:rsidP="00DF73E1">
      <w:pPr>
        <w:pStyle w:val="BodyText3"/>
      </w:pPr>
      <w:r w:rsidRPr="00B12BCD">
        <w:t xml:space="preserve">An individual who conducts </w:t>
      </w:r>
      <w:ins w:id="50" w:author="Author">
        <w:r w:rsidR="00A34BD8">
          <w:t>inspection</w:t>
        </w:r>
      </w:ins>
      <w:r w:rsidRPr="00B12BCD">
        <w:t xml:space="preserve"> activities including individual or team inspections, audits, or reviews.</w:t>
      </w:r>
    </w:p>
    <w:p w14:paraId="6D338583" w14:textId="662BDCC7" w:rsidR="00DF73E1" w:rsidRDefault="008731BF" w:rsidP="004B320A">
      <w:pPr>
        <w:pStyle w:val="BodyText2"/>
        <w:rPr>
          <w:u w:val="single"/>
        </w:rPr>
      </w:pPr>
      <w:ins w:id="51" w:author="Author">
        <w:r w:rsidRPr="00DF73E1">
          <w:t>03.1</w:t>
        </w:r>
        <w:r w:rsidR="00D50DD0">
          <w:t>5</w:t>
        </w:r>
        <w:r w:rsidRPr="00DF73E1">
          <w:tab/>
        </w:r>
        <w:r w:rsidR="00304E10" w:rsidRPr="00304E10">
          <w:rPr>
            <w:u w:val="single"/>
          </w:rPr>
          <w:t>Inspector Qualification Board</w:t>
        </w:r>
      </w:ins>
    </w:p>
    <w:p w14:paraId="3B97A62A" w14:textId="4E2E9753" w:rsidR="002710D4" w:rsidRDefault="00304E10" w:rsidP="00DF73E1">
      <w:pPr>
        <w:pStyle w:val="BodyText3"/>
        <w:rPr>
          <w:u w:val="single"/>
        </w:rPr>
      </w:pPr>
      <w:ins w:id="52" w:author="Author">
        <w:r w:rsidRPr="006D2E03">
          <w:t xml:space="preserve">The inspector qualification board is used to evaluate how well an individual can integrate and apply inspector competencies to field situations. </w:t>
        </w:r>
        <w:proofErr w:type="gramStart"/>
        <w:r w:rsidRPr="006D2E03">
          <w:t>Upon</w:t>
        </w:r>
        <w:proofErr w:type="gramEnd"/>
        <w:r w:rsidRPr="006D2E03">
          <w:t xml:space="preserve"> an individual’s completion of all requirements identified in the qualification journals, an inspector qualification board will confirm that the individual has the necessary knowledge, skills, and attitudes to independently conduct the prescribed NRC inspections.</w:t>
        </w:r>
      </w:ins>
      <w:r w:rsidR="00621F59" w:rsidRPr="00B12BCD">
        <w:rPr>
          <w:u w:val="single"/>
        </w:rPr>
        <w:t xml:space="preserve"> </w:t>
      </w:r>
    </w:p>
    <w:p w14:paraId="13A405D6" w14:textId="372E0461" w:rsidR="00DF73E1" w:rsidRDefault="008731BF" w:rsidP="004B320A">
      <w:pPr>
        <w:pStyle w:val="BodyText2"/>
        <w:rPr>
          <w:u w:val="single"/>
        </w:rPr>
      </w:pPr>
      <w:ins w:id="53" w:author="Author">
        <w:r w:rsidRPr="00DF73E1">
          <w:t>03.1</w:t>
        </w:r>
        <w:r w:rsidR="00D50DD0">
          <w:t>6</w:t>
        </w:r>
        <w:r w:rsidRPr="00DF73E1">
          <w:tab/>
        </w:r>
        <w:r w:rsidR="00B30AC8" w:rsidRPr="00B30AC8">
          <w:rPr>
            <w:u w:val="single"/>
          </w:rPr>
          <w:t>Knowledge</w:t>
        </w:r>
      </w:ins>
    </w:p>
    <w:p w14:paraId="513AD8B1" w14:textId="6234644B" w:rsidR="00B30AC8" w:rsidRDefault="00B30AC8" w:rsidP="00DF73E1">
      <w:pPr>
        <w:pStyle w:val="BodyText3"/>
        <w:rPr>
          <w:ins w:id="54" w:author="Author"/>
          <w:u w:val="single"/>
        </w:rPr>
      </w:pPr>
      <w:ins w:id="55" w:author="Author">
        <w:r w:rsidRPr="006D2E03">
          <w:t>The facts, concepts, ideas, and relationships that support successful on-the-job performance. Normally referenced together with skills and attitudes and abbreviated as KSAs.</w:t>
        </w:r>
      </w:ins>
    </w:p>
    <w:p w14:paraId="4A60B803" w14:textId="2F2A578F" w:rsidR="00DF73E1" w:rsidRDefault="008731BF" w:rsidP="004B320A">
      <w:pPr>
        <w:pStyle w:val="BodyText2"/>
        <w:rPr>
          <w:u w:val="single"/>
        </w:rPr>
      </w:pPr>
      <w:r w:rsidRPr="00DF73E1">
        <w:t>03.1</w:t>
      </w:r>
      <w:r w:rsidR="00D50DD0">
        <w:t>7</w:t>
      </w:r>
      <w:r w:rsidRPr="00DF73E1">
        <w:tab/>
      </w:r>
      <w:r w:rsidR="00621F59" w:rsidRPr="00B12BCD">
        <w:rPr>
          <w:u w:val="single"/>
        </w:rPr>
        <w:t>On-the-</w:t>
      </w:r>
      <w:ins w:id="56" w:author="Author">
        <w:r w:rsidR="000806AA">
          <w:rPr>
            <w:u w:val="single"/>
          </w:rPr>
          <w:t>J</w:t>
        </w:r>
        <w:r w:rsidR="00621F59" w:rsidRPr="00AE13D9">
          <w:rPr>
            <w:u w:val="single"/>
          </w:rPr>
          <w:t>ob</w:t>
        </w:r>
      </w:ins>
      <w:r w:rsidR="00621F59" w:rsidRPr="00B12BCD">
        <w:rPr>
          <w:u w:val="single"/>
        </w:rPr>
        <w:t xml:space="preserve"> Training (OJT</w:t>
      </w:r>
      <w:r w:rsidR="00621F59" w:rsidRPr="00AE13D9">
        <w:rPr>
          <w:u w:val="single"/>
        </w:rPr>
        <w:t>)</w:t>
      </w:r>
    </w:p>
    <w:p w14:paraId="259F7685" w14:textId="594643A6" w:rsidR="00621F59" w:rsidRPr="00B12BCD" w:rsidRDefault="00621F59" w:rsidP="00DF73E1">
      <w:pPr>
        <w:pStyle w:val="BodyText3"/>
      </w:pPr>
      <w:r w:rsidRPr="00B12BCD">
        <w:t>A training method that uses structured hands-on activities to develop the required job</w:t>
      </w:r>
      <w:r w:rsidR="00D866AF">
        <w:noBreakHyphen/>
      </w:r>
      <w:r w:rsidRPr="00B12BCD">
        <w:t>related knowledge and skills.</w:t>
      </w:r>
    </w:p>
    <w:p w14:paraId="4E2C3B72" w14:textId="23F7C3DB" w:rsidR="00DF73E1" w:rsidRDefault="008731BF" w:rsidP="004B320A">
      <w:pPr>
        <w:pStyle w:val="BodyText2"/>
        <w:rPr>
          <w:u w:val="single"/>
        </w:rPr>
      </w:pPr>
      <w:r w:rsidRPr="00DF73E1">
        <w:t>03.1</w:t>
      </w:r>
      <w:r w:rsidR="00D50DD0">
        <w:t>8</w:t>
      </w:r>
      <w:r w:rsidRPr="00DF73E1">
        <w:tab/>
      </w:r>
      <w:r w:rsidR="00621F59" w:rsidRPr="00B12BCD">
        <w:rPr>
          <w:u w:val="single"/>
        </w:rPr>
        <w:t>Post-Qualification Training</w:t>
      </w:r>
    </w:p>
    <w:p w14:paraId="1EB0043A" w14:textId="532D3101" w:rsidR="00621F59" w:rsidRPr="00B12BCD" w:rsidRDefault="00621F59" w:rsidP="00DF73E1">
      <w:pPr>
        <w:pStyle w:val="BodyText3"/>
      </w:pPr>
      <w:ins w:id="57" w:author="Author">
        <w:r w:rsidRPr="00AE13D9">
          <w:t xml:space="preserve">Training </w:t>
        </w:r>
        <w:r w:rsidR="00732895">
          <w:t>required</w:t>
        </w:r>
      </w:ins>
      <w:r w:rsidR="00732895" w:rsidRPr="00B12BCD">
        <w:t xml:space="preserve"> </w:t>
      </w:r>
      <w:r w:rsidRPr="00B12BCD">
        <w:t xml:space="preserve">after </w:t>
      </w:r>
      <w:proofErr w:type="gramStart"/>
      <w:r w:rsidRPr="00B12BCD">
        <w:t>qualification</w:t>
      </w:r>
      <w:proofErr w:type="gramEnd"/>
      <w:r w:rsidRPr="00B12BCD">
        <w:t xml:space="preserve"> to supplement or enhance the professional development of NRC staff</w:t>
      </w:r>
      <w:ins w:id="58" w:author="Author">
        <w:r w:rsidR="00732895">
          <w:t xml:space="preserve">, typically completed within </w:t>
        </w:r>
        <w:r w:rsidR="0082710E">
          <w:t>3</w:t>
        </w:r>
        <w:r w:rsidR="00732895">
          <w:t xml:space="preserve"> years of full inspector qualification</w:t>
        </w:r>
        <w:r w:rsidRPr="00AE13D9">
          <w:t>.</w:t>
        </w:r>
      </w:ins>
      <w:r w:rsidRPr="00B12BCD">
        <w:t xml:space="preserve"> (See also Refresher Training and Continuing Training.)</w:t>
      </w:r>
    </w:p>
    <w:p w14:paraId="1BA85826" w14:textId="487F4B71" w:rsidR="00DF73E1" w:rsidRDefault="008731BF" w:rsidP="00DF73E1">
      <w:pPr>
        <w:pStyle w:val="BodyText2"/>
        <w:keepNext/>
        <w:rPr>
          <w:u w:val="single"/>
        </w:rPr>
      </w:pPr>
      <w:r w:rsidRPr="00DF73E1">
        <w:lastRenderedPageBreak/>
        <w:t>03.1</w:t>
      </w:r>
      <w:r w:rsidR="00D50DD0">
        <w:t>9</w:t>
      </w:r>
      <w:r w:rsidRPr="00DF73E1">
        <w:tab/>
      </w:r>
      <w:r w:rsidR="00621F59" w:rsidRPr="00B12BCD">
        <w:rPr>
          <w:u w:val="single"/>
        </w:rPr>
        <w:t>Qualification Journal</w:t>
      </w:r>
    </w:p>
    <w:p w14:paraId="25E4518B" w14:textId="57505DA4" w:rsidR="00621F59" w:rsidRPr="00B12BCD" w:rsidRDefault="00621F59" w:rsidP="00DF73E1">
      <w:pPr>
        <w:pStyle w:val="BodyText3"/>
      </w:pPr>
      <w:r w:rsidRPr="00AE13D9">
        <w:t>The</w:t>
      </w:r>
      <w:r w:rsidRPr="00B12BCD">
        <w:t xml:space="preserve"> document </w:t>
      </w:r>
      <w:proofErr w:type="gramStart"/>
      <w:r w:rsidRPr="00B12BCD">
        <w:t>listing</w:t>
      </w:r>
      <w:proofErr w:type="gramEnd"/>
      <w:r w:rsidRPr="00B12BCD">
        <w:t xml:space="preserve"> the requirements for achieving </w:t>
      </w:r>
      <w:proofErr w:type="gramStart"/>
      <w:r w:rsidRPr="00B12BCD">
        <w:t>qualification</w:t>
      </w:r>
      <w:proofErr w:type="gramEnd"/>
      <w:r w:rsidRPr="00B12BCD">
        <w:t xml:space="preserve"> and </w:t>
      </w:r>
      <w:proofErr w:type="gramStart"/>
      <w:r w:rsidRPr="00B12BCD">
        <w:t>containing</w:t>
      </w:r>
      <w:proofErr w:type="gramEnd"/>
      <w:r w:rsidRPr="00B12BCD">
        <w:t xml:space="preserve"> the documentation of successful completion of the individual-study requirements, formal classroom instruction, and on-the-job training. </w:t>
      </w:r>
    </w:p>
    <w:p w14:paraId="72361945" w14:textId="03168BD0" w:rsidR="00DF73E1" w:rsidRDefault="008731BF" w:rsidP="00401BCC">
      <w:pPr>
        <w:pStyle w:val="BodyText2"/>
        <w:rPr>
          <w:u w:val="single"/>
        </w:rPr>
      </w:pPr>
      <w:r w:rsidRPr="00DF73E1">
        <w:t>03.</w:t>
      </w:r>
      <w:r w:rsidR="00D50DD0">
        <w:t>20</w:t>
      </w:r>
      <w:r w:rsidR="004B320A" w:rsidRPr="00DF73E1">
        <w:tab/>
      </w:r>
      <w:r w:rsidR="00621F59" w:rsidRPr="00B12BCD">
        <w:rPr>
          <w:u w:val="single"/>
        </w:rPr>
        <w:t>Refresher Training</w:t>
      </w:r>
    </w:p>
    <w:p w14:paraId="343D8F4C" w14:textId="2A9BC525" w:rsidR="00621F59" w:rsidRPr="00B12BCD" w:rsidRDefault="0047633D" w:rsidP="00DF73E1">
      <w:pPr>
        <w:pStyle w:val="BodyText3"/>
      </w:pPr>
      <w:ins w:id="59" w:author="Author">
        <w:r>
          <w:t>Required a</w:t>
        </w:r>
        <w:r w:rsidR="00621F59" w:rsidRPr="00AE13D9">
          <w:t>ctivities</w:t>
        </w:r>
      </w:ins>
      <w:r w:rsidR="00621F59" w:rsidRPr="00B12BCD">
        <w:t xml:space="preserve"> designed to maintain the </w:t>
      </w:r>
      <w:ins w:id="60" w:author="Author">
        <w:r w:rsidR="00F91AF2">
          <w:t>proficiency</w:t>
        </w:r>
      </w:ins>
      <w:r w:rsidR="00621F59" w:rsidRPr="00B12BCD">
        <w:t xml:space="preserve"> </w:t>
      </w:r>
      <w:r w:rsidRPr="00B12BCD">
        <w:t xml:space="preserve">of </w:t>
      </w:r>
      <w:ins w:id="61" w:author="Author">
        <w:r>
          <w:t>inspectors</w:t>
        </w:r>
      </w:ins>
      <w:r w:rsidRPr="00B12BCD">
        <w:t xml:space="preserve"> </w:t>
      </w:r>
      <w:r w:rsidR="00621F59" w:rsidRPr="00B12BCD">
        <w:t>by:</w:t>
      </w:r>
    </w:p>
    <w:p w14:paraId="1A9DE571" w14:textId="60072E98" w:rsidR="00361496" w:rsidRDefault="00621F59" w:rsidP="002E3FF3">
      <w:pPr>
        <w:pStyle w:val="BodyText"/>
        <w:numPr>
          <w:ilvl w:val="0"/>
          <w:numId w:val="2"/>
        </w:numPr>
      </w:pPr>
      <w:r w:rsidRPr="00B12BCD">
        <w:t xml:space="preserve">Re-addressing </w:t>
      </w:r>
      <w:r w:rsidR="00DE6B27" w:rsidRPr="00B12BCD">
        <w:t xml:space="preserve">some </w:t>
      </w:r>
      <w:r w:rsidR="00AE13D9" w:rsidRPr="00B12BCD">
        <w:t>k</w:t>
      </w:r>
      <w:r w:rsidR="00DE6B27" w:rsidRPr="00B12BCD">
        <w:t xml:space="preserve">nowledge, </w:t>
      </w:r>
      <w:r w:rsidR="00AE13D9" w:rsidRPr="00B12BCD">
        <w:t>s</w:t>
      </w:r>
      <w:r w:rsidR="00DE6B27" w:rsidRPr="00B12BCD">
        <w:t xml:space="preserve">kills and </w:t>
      </w:r>
      <w:r w:rsidR="00AE13D9" w:rsidRPr="00F712B5">
        <w:t>a</w:t>
      </w:r>
      <w:r w:rsidR="00662BF6" w:rsidRPr="00B12BCD">
        <w:t xml:space="preserve">bilities </w:t>
      </w:r>
      <w:r w:rsidR="00DE6B27" w:rsidRPr="00B12BCD">
        <w:t>(KSAs)</w:t>
      </w:r>
      <w:r w:rsidRPr="00B12BCD">
        <w:t xml:space="preserve"> presented in initial training, particularly those that are related to important tasks that are </w:t>
      </w:r>
      <w:r w:rsidR="00435782">
        <w:t>difficult</w:t>
      </w:r>
      <w:r w:rsidRPr="00B12BCD">
        <w:t xml:space="preserve"> and infrequently performed.</w:t>
      </w:r>
    </w:p>
    <w:p w14:paraId="1CE3BEEA" w14:textId="51348662" w:rsidR="00F90ED7" w:rsidRPr="00B12BCD" w:rsidRDefault="00361496" w:rsidP="002E3FF3">
      <w:pPr>
        <w:pStyle w:val="BodyText"/>
        <w:numPr>
          <w:ilvl w:val="0"/>
          <w:numId w:val="2"/>
        </w:numPr>
      </w:pPr>
      <w:r w:rsidRPr="00B12BCD">
        <w:t>Providing training in areas where individual or program performance has been identified as needing improvement.</w:t>
      </w:r>
    </w:p>
    <w:p w14:paraId="67144AD8" w14:textId="2A2294DE" w:rsidR="00685760" w:rsidRDefault="00C01CE3" w:rsidP="002E3FF3">
      <w:pPr>
        <w:pStyle w:val="BodyText"/>
        <w:numPr>
          <w:ilvl w:val="0"/>
          <w:numId w:val="2"/>
        </w:numPr>
        <w:rPr>
          <w:ins w:id="62" w:author="Author"/>
        </w:rPr>
      </w:pPr>
      <w:ins w:id="63" w:author="Author">
        <w:r>
          <w:t>Providing training in inspector specific program areas (</w:t>
        </w:r>
        <w:r w:rsidR="0047633D">
          <w:t>e</w:t>
        </w:r>
        <w:r>
          <w:t xml:space="preserve">xamples include </w:t>
        </w:r>
        <w:proofErr w:type="gramStart"/>
        <w:r w:rsidR="0047633D">
          <w:t>c</w:t>
        </w:r>
        <w:r>
          <w:t>riticality</w:t>
        </w:r>
        <w:proofErr w:type="gramEnd"/>
        <w:r>
          <w:t xml:space="preserve"> safety counterpart sessions or conferences)</w:t>
        </w:r>
        <w:r w:rsidR="000B5FAC">
          <w:t>.</w:t>
        </w:r>
      </w:ins>
    </w:p>
    <w:p w14:paraId="4A612B3A" w14:textId="2B5EB101" w:rsidR="00DF73E1" w:rsidRDefault="004B320A" w:rsidP="004B320A">
      <w:pPr>
        <w:pStyle w:val="BodyText2"/>
        <w:rPr>
          <w:u w:val="single"/>
        </w:rPr>
      </w:pPr>
      <w:ins w:id="64" w:author="Author">
        <w:r w:rsidRPr="00DF73E1">
          <w:t>03.2</w:t>
        </w:r>
        <w:r w:rsidR="00D50DD0">
          <w:t>1</w:t>
        </w:r>
        <w:r w:rsidRPr="00DF73E1">
          <w:tab/>
        </w:r>
        <w:r w:rsidR="00304E10" w:rsidRPr="006D2E03">
          <w:rPr>
            <w:u w:val="single"/>
          </w:rPr>
          <w:t xml:space="preserve">Specialized </w:t>
        </w:r>
        <w:r w:rsidR="004A6165" w:rsidRPr="006D2E03">
          <w:rPr>
            <w:u w:val="single"/>
          </w:rPr>
          <w:t xml:space="preserve">Training and </w:t>
        </w:r>
        <w:r w:rsidR="00304E10" w:rsidRPr="006D2E03">
          <w:rPr>
            <w:u w:val="single"/>
          </w:rPr>
          <w:t>Qualification</w:t>
        </w:r>
      </w:ins>
    </w:p>
    <w:p w14:paraId="4CA6BD56" w14:textId="5D96D529" w:rsidR="006D2E03" w:rsidRPr="00124746" w:rsidRDefault="008B2D0C" w:rsidP="00DF73E1">
      <w:pPr>
        <w:pStyle w:val="BodyText3"/>
        <w:rPr>
          <w:ins w:id="65" w:author="Author"/>
          <w:u w:val="single"/>
        </w:rPr>
      </w:pPr>
      <w:ins w:id="66" w:author="Author">
        <w:r w:rsidRPr="006D2E03">
          <w:t xml:space="preserve">Technical </w:t>
        </w:r>
        <w:r w:rsidR="00F03459" w:rsidRPr="006D2E03">
          <w:t xml:space="preserve">Proficiency or Advanced </w:t>
        </w:r>
        <w:r w:rsidRPr="006D2E03">
          <w:t>qualification and training which</w:t>
        </w:r>
        <w:r w:rsidR="00F03459" w:rsidRPr="006D2E03">
          <w:t xml:space="preserve"> is required to be completed prior</w:t>
        </w:r>
        <w:r w:rsidR="00B51E6A" w:rsidRPr="006D2E03">
          <w:t xml:space="preserve"> to performing independent inspection i</w:t>
        </w:r>
        <w:r w:rsidR="002A15E5" w:rsidRPr="006D2E03">
          <w:t>n a specific discipline or position.</w:t>
        </w:r>
        <w:r w:rsidR="00B51E6A" w:rsidRPr="006D2E03">
          <w:t xml:space="preserve"> Examples include</w:t>
        </w:r>
        <w:r w:rsidR="005377C3" w:rsidRPr="006D2E03">
          <w:t xml:space="preserve"> physical </w:t>
        </w:r>
        <w:r w:rsidR="00CB3D54" w:rsidRPr="006D2E03">
          <w:t>s</w:t>
        </w:r>
        <w:r w:rsidR="005377C3" w:rsidRPr="006D2E03">
          <w:t>e</w:t>
        </w:r>
        <w:r w:rsidR="00CB3D54" w:rsidRPr="006D2E03">
          <w:t>curity (Appendix C4),</w:t>
        </w:r>
        <w:r w:rsidR="005D3A22" w:rsidRPr="006D2E03">
          <w:t xml:space="preserve"> material control and accountability</w:t>
        </w:r>
        <w:r w:rsidR="00E90C71" w:rsidRPr="006D2E03">
          <w:t xml:space="preserve"> </w:t>
        </w:r>
        <w:r w:rsidR="005D3A22" w:rsidRPr="006D2E03">
          <w:t>(Appendix C5)</w:t>
        </w:r>
        <w:r w:rsidR="00E90C71" w:rsidRPr="006D2E03">
          <w:t>,</w:t>
        </w:r>
        <w:r w:rsidR="0065164E" w:rsidRPr="006D2E03">
          <w:t xml:space="preserve"> </w:t>
        </w:r>
        <w:r w:rsidR="00E90C71" w:rsidRPr="006D2E03">
          <w:t>criticality safety</w:t>
        </w:r>
      </w:ins>
      <w:r w:rsidR="003147C3">
        <w:t xml:space="preserve"> </w:t>
      </w:r>
      <w:ins w:id="67" w:author="Author">
        <w:r w:rsidR="0065164E" w:rsidRPr="006D2E03">
          <w:t>(Appendix C6)</w:t>
        </w:r>
        <w:r w:rsidR="000F0E7E" w:rsidRPr="006D2E03">
          <w:t>, and</w:t>
        </w:r>
        <w:r w:rsidR="004B4F20" w:rsidRPr="006D2E03">
          <w:t xml:space="preserve"> information security</w:t>
        </w:r>
        <w:r w:rsidR="009300EF" w:rsidRPr="006D2E03">
          <w:t xml:space="preserve"> (Appendix D1)</w:t>
        </w:r>
        <w:r w:rsidR="000F0E7E" w:rsidRPr="006D2E03">
          <w:t>.</w:t>
        </w:r>
      </w:ins>
    </w:p>
    <w:p w14:paraId="77B9DFC3" w14:textId="4423E414" w:rsidR="00DF73E1" w:rsidRDefault="004B320A" w:rsidP="004B320A">
      <w:pPr>
        <w:pStyle w:val="BodyText2"/>
        <w:rPr>
          <w:u w:val="single"/>
        </w:rPr>
      </w:pPr>
      <w:ins w:id="68" w:author="Author">
        <w:r w:rsidRPr="00DF73E1">
          <w:t>03.2</w:t>
        </w:r>
        <w:r w:rsidR="00D50DD0">
          <w:t>2</w:t>
        </w:r>
        <w:r w:rsidRPr="00DF73E1">
          <w:tab/>
        </w:r>
        <w:r w:rsidR="00AB2EDB">
          <w:rPr>
            <w:u w:val="single"/>
          </w:rPr>
          <w:t xml:space="preserve">Technical </w:t>
        </w:r>
        <w:r w:rsidR="00AB2EDB" w:rsidRPr="00AE13D9">
          <w:rPr>
            <w:u w:val="single"/>
          </w:rPr>
          <w:t>Proficiency-Level Training and Qualification</w:t>
        </w:r>
      </w:ins>
    </w:p>
    <w:p w14:paraId="3C003D6E" w14:textId="49151672" w:rsidR="00AB2EDB" w:rsidRPr="00AE13D9" w:rsidRDefault="00AB2EDB" w:rsidP="00DF73E1">
      <w:pPr>
        <w:pStyle w:val="BodyText3"/>
        <w:rPr>
          <w:ins w:id="69" w:author="Author"/>
        </w:rPr>
      </w:pPr>
      <w:ins w:id="70" w:author="Author">
        <w:r w:rsidRPr="00AE13D9">
          <w:t xml:space="preserve">The activities </w:t>
        </w:r>
        <w:proofErr w:type="gramStart"/>
        <w:r w:rsidRPr="00AE13D9">
          <w:t>designed</w:t>
        </w:r>
        <w:proofErr w:type="gramEnd"/>
        <w:r w:rsidRPr="00AE13D9">
          <w:t xml:space="preserve"> to develop the technical knowledge and </w:t>
        </w:r>
        <w:r>
          <w:t>other required</w:t>
        </w:r>
        <w:r w:rsidRPr="00AE13D9">
          <w:t xml:space="preserve"> skills of inspectors already qualified at the </w:t>
        </w:r>
        <w:r>
          <w:t>b</w:t>
        </w:r>
        <w:r w:rsidRPr="00AE13D9">
          <w:t>asic</w:t>
        </w:r>
        <w:r w:rsidR="0056023A">
          <w:t xml:space="preserve"> l</w:t>
        </w:r>
        <w:r w:rsidRPr="00AE13D9">
          <w:t>evel</w:t>
        </w:r>
        <w:r w:rsidR="009435CB">
          <w:t xml:space="preserve"> and </w:t>
        </w:r>
        <w:r w:rsidR="00CA1089">
          <w:t>general proficiency-level</w:t>
        </w:r>
        <w:r w:rsidRPr="00AE13D9">
          <w:t xml:space="preserve">. Successful completion of the </w:t>
        </w:r>
        <w:r w:rsidR="00E67392">
          <w:t xml:space="preserve">basic-level, </w:t>
        </w:r>
        <w:r>
          <w:t>general</w:t>
        </w:r>
        <w:r w:rsidR="00E67392">
          <w:t xml:space="preserve"> proficiency-level</w:t>
        </w:r>
        <w:r>
          <w:t xml:space="preserve"> and one technical p</w:t>
        </w:r>
        <w:r w:rsidRPr="00AE13D9">
          <w:t>roficiency</w:t>
        </w:r>
        <w:r w:rsidR="00A52A78">
          <w:noBreakHyphen/>
        </w:r>
        <w:r>
          <w:t>l</w:t>
        </w:r>
        <w:r w:rsidRPr="00AE13D9">
          <w:t xml:space="preserve">evel </w:t>
        </w:r>
        <w:r>
          <w:t>t</w:t>
        </w:r>
        <w:r w:rsidRPr="00AE13D9">
          <w:t xml:space="preserve">raining and </w:t>
        </w:r>
        <w:r>
          <w:t>q</w:t>
        </w:r>
        <w:r w:rsidRPr="00AE13D9">
          <w:t>ualification activities</w:t>
        </w:r>
        <w:r w:rsidR="002D157D">
          <w:t xml:space="preserve"> </w:t>
        </w:r>
        <w:r w:rsidRPr="00AE13D9">
          <w:t xml:space="preserve">leads to </w:t>
        </w:r>
        <w:r w:rsidR="00E67392">
          <w:t>F</w:t>
        </w:r>
        <w:r w:rsidRPr="00AE13D9">
          <w:t xml:space="preserve">ull </w:t>
        </w:r>
        <w:r w:rsidR="00E67392">
          <w:t>I</w:t>
        </w:r>
        <w:r w:rsidRPr="00AE13D9">
          <w:t xml:space="preserve">nspector </w:t>
        </w:r>
        <w:r w:rsidR="00E67392">
          <w:t>Q</w:t>
        </w:r>
        <w:r w:rsidRPr="00AE13D9">
          <w:t>ualification.</w:t>
        </w:r>
      </w:ins>
    </w:p>
    <w:p w14:paraId="7597DAC5" w14:textId="089C2CC5" w:rsidR="00621F59" w:rsidRPr="00B12BCD" w:rsidRDefault="00621F59" w:rsidP="00C400D8">
      <w:pPr>
        <w:pStyle w:val="Heading1"/>
      </w:pPr>
      <w:bookmarkStart w:id="71" w:name="_Toc338751290"/>
      <w:bookmarkStart w:id="72" w:name="_Toc202865854"/>
      <w:r w:rsidRPr="00B12BCD">
        <w:t>1247-04</w:t>
      </w:r>
      <w:r w:rsidRPr="00B12BCD">
        <w:tab/>
        <w:t>RESPONSIBILITIES AND AUTHORITIES</w:t>
      </w:r>
      <w:bookmarkEnd w:id="71"/>
      <w:bookmarkEnd w:id="72"/>
    </w:p>
    <w:p w14:paraId="5DCC263A" w14:textId="68C4928B" w:rsidR="00621F59" w:rsidRPr="00B12BCD" w:rsidRDefault="00CF3579" w:rsidP="00BB3919">
      <w:pPr>
        <w:pStyle w:val="BodyText2"/>
      </w:pPr>
      <w:r w:rsidRPr="00A104C3">
        <w:t>04.01</w:t>
      </w:r>
      <w:r w:rsidRPr="00A104C3">
        <w:tab/>
      </w:r>
      <w:r w:rsidR="00621F59" w:rsidRPr="00B12BCD">
        <w:rPr>
          <w:u w:val="single"/>
        </w:rPr>
        <w:t xml:space="preserve">Associate Director for </w:t>
      </w:r>
      <w:r w:rsidR="00F14FAF" w:rsidRPr="00B12BCD">
        <w:rPr>
          <w:u w:val="single"/>
        </w:rPr>
        <w:t>Human Resources</w:t>
      </w:r>
      <w:r w:rsidR="00030D4F">
        <w:rPr>
          <w:u w:val="single"/>
        </w:rPr>
        <w:t>,</w:t>
      </w:r>
      <w:r w:rsidR="0047116A" w:rsidRPr="00B12BCD">
        <w:rPr>
          <w:u w:val="single"/>
        </w:rPr>
        <w:t xml:space="preserve"> </w:t>
      </w:r>
      <w:ins w:id="73" w:author="Author">
        <w:r w:rsidR="00621F59" w:rsidRPr="00087F68">
          <w:rPr>
            <w:u w:val="single"/>
          </w:rPr>
          <w:t>Training and Development</w:t>
        </w:r>
        <w:r w:rsidR="00455E68">
          <w:rPr>
            <w:u w:val="single"/>
          </w:rPr>
          <w:t xml:space="preserve"> (ADHRTD)</w:t>
        </w:r>
        <w:r w:rsidR="00621F59" w:rsidRPr="00087F68">
          <w:rPr>
            <w:u w:val="single"/>
          </w:rPr>
          <w:t xml:space="preserve">, Office of </w:t>
        </w:r>
        <w:r w:rsidR="0047116A" w:rsidRPr="00087F68">
          <w:rPr>
            <w:u w:val="single"/>
          </w:rPr>
          <w:t xml:space="preserve">the Chief </w:t>
        </w:r>
        <w:r w:rsidR="00621F59" w:rsidRPr="00087F68">
          <w:rPr>
            <w:u w:val="single"/>
          </w:rPr>
          <w:t>Human</w:t>
        </w:r>
        <w:r w:rsidR="0047116A" w:rsidRPr="00087F68">
          <w:rPr>
            <w:u w:val="single"/>
          </w:rPr>
          <w:t xml:space="preserve"> Capital Officer (OCH</w:t>
        </w:r>
        <w:r w:rsidR="00216FFF" w:rsidRPr="00087F68">
          <w:rPr>
            <w:u w:val="single"/>
          </w:rPr>
          <w:t>CO)</w:t>
        </w:r>
        <w:r w:rsidR="00AF7952" w:rsidRPr="00BC5952">
          <w:t>.</w:t>
        </w:r>
      </w:ins>
      <w:r w:rsidR="00621F59" w:rsidRPr="00B12BCD">
        <w:t xml:space="preserve"> Administers and implements the formal training programs for NMSS as identified in this </w:t>
      </w:r>
      <w:r w:rsidR="00D26D2A">
        <w:t>IMC</w:t>
      </w:r>
      <w:r w:rsidR="00621F59" w:rsidRPr="00B12BCD">
        <w:t>.</w:t>
      </w:r>
      <w:r w:rsidR="00FE3E59">
        <w:t xml:space="preserve"> </w:t>
      </w:r>
      <w:r w:rsidR="00621F59" w:rsidRPr="00B12BCD">
        <w:t>Assesses training course effectiveness and identifies areas where the course content needs to be revised.</w:t>
      </w:r>
    </w:p>
    <w:p w14:paraId="5FEFE51C" w14:textId="404BB6EF" w:rsidR="00621F59" w:rsidRPr="00B12BCD" w:rsidRDefault="00CF3579" w:rsidP="00BB3919">
      <w:pPr>
        <w:pStyle w:val="BodyText2"/>
      </w:pPr>
      <w:r w:rsidRPr="00A104C3">
        <w:t>04.02</w:t>
      </w:r>
      <w:r w:rsidRPr="00A104C3">
        <w:tab/>
      </w:r>
      <w:r w:rsidR="00621F59" w:rsidRPr="00B12BCD">
        <w:rPr>
          <w:u w:val="single"/>
        </w:rPr>
        <w:t>Director, Office of Nuclear Materials Safety and Safeguards (or designee)</w:t>
      </w:r>
      <w:r w:rsidR="00621F59" w:rsidRPr="00B12BCD">
        <w:t>.</w:t>
      </w:r>
      <w:r w:rsidR="00D81633" w:rsidRPr="00B12BCD">
        <w:t xml:space="preserve"> </w:t>
      </w:r>
      <w:r w:rsidR="00621F59" w:rsidRPr="00B12BCD">
        <w:t xml:space="preserve">Ensures that the NMSS staff achieves and maintains qualifications in accordance with the guidelines in this </w:t>
      </w:r>
      <w:r w:rsidR="00A7727B">
        <w:t>IMC</w:t>
      </w:r>
      <w:r w:rsidR="00621F59" w:rsidRPr="00B12BCD">
        <w:t xml:space="preserve">. Establishes the training qualification requirements for staff that perform </w:t>
      </w:r>
      <w:r w:rsidR="00662BF6" w:rsidRPr="00B12BCD">
        <w:t xml:space="preserve">inspection </w:t>
      </w:r>
      <w:r w:rsidR="00621F59" w:rsidRPr="00B12BCD">
        <w:t xml:space="preserve">activities </w:t>
      </w:r>
      <w:r w:rsidR="0027770C" w:rsidRPr="00B12BCD">
        <w:t>for which NMSS is responsible</w:t>
      </w:r>
      <w:r w:rsidR="00AE13D9" w:rsidRPr="00030D4F">
        <w:t>.</w:t>
      </w:r>
      <w:r w:rsidR="0027770C" w:rsidRPr="00B12BCD">
        <w:t xml:space="preserve"> </w:t>
      </w:r>
      <w:r w:rsidR="00621F59" w:rsidRPr="00B12BCD">
        <w:t xml:space="preserve">Certifies the NMSS headquarters staff who qualify under this </w:t>
      </w:r>
      <w:r w:rsidR="00A7727B">
        <w:t>IMC</w:t>
      </w:r>
      <w:r w:rsidR="00621F59" w:rsidRPr="00B12BCD">
        <w:t xml:space="preserve">. Approves </w:t>
      </w:r>
      <w:ins w:id="74" w:author="Author">
        <w:r w:rsidR="00873A97">
          <w:t>interim qualification</w:t>
        </w:r>
        <w:r w:rsidR="00312247">
          <w:t xml:space="preserve"> and deviations</w:t>
        </w:r>
      </w:ins>
      <w:r w:rsidR="00621F59" w:rsidRPr="00B12BCD">
        <w:t>.</w:t>
      </w:r>
    </w:p>
    <w:p w14:paraId="46F03A08" w14:textId="6CD033C4" w:rsidR="00621F59" w:rsidRPr="00B12BCD" w:rsidRDefault="00CF3579" w:rsidP="00BB3919">
      <w:pPr>
        <w:pStyle w:val="BodyText2"/>
      </w:pPr>
      <w:r w:rsidRPr="00A104C3">
        <w:t>04.03</w:t>
      </w:r>
      <w:r w:rsidRPr="00A104C3">
        <w:tab/>
      </w:r>
      <w:r w:rsidR="00621F59" w:rsidRPr="00B12BCD">
        <w:rPr>
          <w:u w:val="single"/>
        </w:rPr>
        <w:t>Director, Office of Nuclear Security and Incident Response (NSIR</w:t>
      </w:r>
      <w:r w:rsidR="00621F59" w:rsidRPr="00AE13D9">
        <w:rPr>
          <w:u w:val="single"/>
        </w:rPr>
        <w:t>)</w:t>
      </w:r>
      <w:r w:rsidR="004570BA" w:rsidRPr="00B12BCD">
        <w:rPr>
          <w:u w:val="single"/>
        </w:rPr>
        <w:t xml:space="preserve"> (or designee)</w:t>
      </w:r>
      <w:r w:rsidR="004570BA" w:rsidRPr="00B12BCD">
        <w:t xml:space="preserve">. </w:t>
      </w:r>
      <w:r w:rsidR="00621F59" w:rsidRPr="00B12BCD">
        <w:t xml:space="preserve">Ensures that the NSIR staff achieves and maintains qualifications in accordance with the guidelines in this </w:t>
      </w:r>
      <w:r w:rsidR="00DF7895">
        <w:t>IMC</w:t>
      </w:r>
      <w:r w:rsidR="00621F59" w:rsidRPr="00B12BCD">
        <w:t xml:space="preserve">. Establishes the training qualification requirements contained in Appendix </w:t>
      </w:r>
      <w:ins w:id="75" w:author="Author">
        <w:r w:rsidR="00BC33DB" w:rsidRPr="00BC33DB">
          <w:t xml:space="preserve">C3, </w:t>
        </w:r>
        <w:r w:rsidR="00DF7895">
          <w:t>“</w:t>
        </w:r>
        <w:r w:rsidR="00BC33DB" w:rsidRPr="00BC33DB">
          <w:rPr>
            <w:noProof/>
          </w:rPr>
          <w:t>Fuel Facility Emergency Preparedness Inspector Technical Proficiency Training and</w:t>
        </w:r>
        <w:r w:rsidR="00BC33DB">
          <w:rPr>
            <w:noProof/>
          </w:rPr>
          <w:t xml:space="preserve"> </w:t>
        </w:r>
        <w:r w:rsidR="00BC33DB" w:rsidRPr="00BC33DB">
          <w:rPr>
            <w:noProof/>
          </w:rPr>
          <w:t>Qualification Journal</w:t>
        </w:r>
        <w:r w:rsidR="00DF7895">
          <w:rPr>
            <w:noProof/>
          </w:rPr>
          <w:t>,”</w:t>
        </w:r>
        <w:r w:rsidR="00BC33DB" w:rsidRPr="00BC33DB">
          <w:rPr>
            <w:noProof/>
          </w:rPr>
          <w:t xml:space="preserve"> </w:t>
        </w:r>
        <w:r w:rsidR="00621F59" w:rsidRPr="00AE13D9">
          <w:t xml:space="preserve">Appendix </w:t>
        </w:r>
      </w:ins>
      <w:r w:rsidR="00621F59" w:rsidRPr="00B12BCD">
        <w:t xml:space="preserve">C4, </w:t>
      </w:r>
      <w:r w:rsidR="00F14E12">
        <w:t>“</w:t>
      </w:r>
      <w:r w:rsidR="00621F59" w:rsidRPr="00B12BCD">
        <w:t xml:space="preserve">Fuel Facility Security Inspector </w:t>
      </w:r>
      <w:r w:rsidR="00621F59" w:rsidRPr="00B12BCD">
        <w:lastRenderedPageBreak/>
        <w:t>Technical Proficiency Qualification Journal</w:t>
      </w:r>
      <w:ins w:id="76" w:author="Author">
        <w:r w:rsidR="000147C2">
          <w:t>,</w:t>
        </w:r>
      </w:ins>
      <w:r w:rsidR="00F14E12">
        <w:t>”</w:t>
      </w:r>
      <w:ins w:id="77" w:author="Author">
        <w:r w:rsidR="000147C2">
          <w:t xml:space="preserve"> and Appendix D1</w:t>
        </w:r>
        <w:r w:rsidR="00F14E12">
          <w:t>,</w:t>
        </w:r>
        <w:r w:rsidR="000147C2">
          <w:t xml:space="preserve"> </w:t>
        </w:r>
        <w:r w:rsidR="00F14E12">
          <w:t>“</w:t>
        </w:r>
        <w:r w:rsidR="00AB63C6" w:rsidRPr="00AB63C6">
          <w:t>Information Security Inspector Specialized Qualification Program Training and Qualification Journal</w:t>
        </w:r>
        <w:r w:rsidR="00621F59" w:rsidRPr="00AE13D9">
          <w:t>.</w:t>
        </w:r>
        <w:r w:rsidR="00F14E12">
          <w:t>”</w:t>
        </w:r>
      </w:ins>
      <w:r w:rsidR="00621F59" w:rsidRPr="00B12BCD">
        <w:t xml:space="preserve"> Certifies the NSIR headquarters staff who qualify under this </w:t>
      </w:r>
      <w:r w:rsidR="003A09F5">
        <w:t>IMC</w:t>
      </w:r>
      <w:r w:rsidR="00621F59" w:rsidRPr="00B12BCD">
        <w:t>.</w:t>
      </w:r>
      <w:r w:rsidR="002D0C83" w:rsidRPr="00B12BCD">
        <w:t xml:space="preserve"> </w:t>
      </w:r>
      <w:ins w:id="78" w:author="Author">
        <w:r w:rsidR="002D0C83" w:rsidRPr="00AE13D9">
          <w:t xml:space="preserve">Approves </w:t>
        </w:r>
        <w:r w:rsidR="00873A97">
          <w:t>interim qualification</w:t>
        </w:r>
        <w:r w:rsidR="000C44A3">
          <w:t xml:space="preserve"> and deviations</w:t>
        </w:r>
        <w:r w:rsidR="00BA0877">
          <w:t>.</w:t>
        </w:r>
      </w:ins>
      <w:r w:rsidR="00873A97" w:rsidRPr="00B12BCD">
        <w:t xml:space="preserve"> </w:t>
      </w:r>
    </w:p>
    <w:p w14:paraId="589815C4" w14:textId="56FEFB83" w:rsidR="00621F59" w:rsidRPr="00B12BCD" w:rsidRDefault="00CF3579" w:rsidP="00BB3919">
      <w:pPr>
        <w:pStyle w:val="BodyText2"/>
      </w:pPr>
      <w:r w:rsidRPr="00A104C3">
        <w:t>04</w:t>
      </w:r>
      <w:r w:rsidR="00BB3919" w:rsidRPr="00A104C3">
        <w:t>.04</w:t>
      </w:r>
      <w:r w:rsidR="00BB3919" w:rsidRPr="00A104C3">
        <w:tab/>
      </w:r>
      <w:r w:rsidR="00621F59" w:rsidRPr="00B12BCD">
        <w:rPr>
          <w:u w:val="single"/>
        </w:rPr>
        <w:t>Regional Administrator</w:t>
      </w:r>
      <w:r w:rsidR="00621F59" w:rsidRPr="00AE13D9">
        <w:t>.</w:t>
      </w:r>
      <w:r w:rsidR="00621F59" w:rsidRPr="00B12BCD">
        <w:t xml:space="preserve"> Ensures that the regional staff achieves and maintains qualifications in accordance with the guidelines in this </w:t>
      </w:r>
      <w:r w:rsidR="003A09F5">
        <w:t>IMC</w:t>
      </w:r>
      <w:r w:rsidR="00621F59" w:rsidRPr="00B12BCD">
        <w:t xml:space="preserve">. Develops procedures for implementing this </w:t>
      </w:r>
      <w:r w:rsidR="003A09F5">
        <w:t>IMC</w:t>
      </w:r>
      <w:r w:rsidR="00621F59" w:rsidRPr="00B12BCD">
        <w:t xml:space="preserve"> for regional staff. Certifies the regional staff who qualify under this </w:t>
      </w:r>
      <w:r w:rsidR="007B553D">
        <w:t>IMC</w:t>
      </w:r>
      <w:ins w:id="79" w:author="Author">
        <w:r w:rsidR="00621F59" w:rsidRPr="00AE13D9">
          <w:t>.</w:t>
        </w:r>
        <w:r w:rsidR="00836988">
          <w:t xml:space="preserve"> </w:t>
        </w:r>
        <w:r w:rsidR="00836988" w:rsidRPr="00AE13D9">
          <w:t>Approves</w:t>
        </w:r>
        <w:r w:rsidR="00873A97">
          <w:t xml:space="preserve"> interim qualification</w:t>
        </w:r>
        <w:r w:rsidR="000C44A3">
          <w:t xml:space="preserve"> and deviations</w:t>
        </w:r>
      </w:ins>
      <w:r w:rsidR="00455E68" w:rsidRPr="00B12BCD">
        <w:t>.</w:t>
      </w:r>
    </w:p>
    <w:p w14:paraId="519111AC" w14:textId="04A74CBD" w:rsidR="00666C84" w:rsidRDefault="00BB3919" w:rsidP="00BB3919">
      <w:pPr>
        <w:pStyle w:val="BodyText2"/>
        <w:rPr>
          <w:ins w:id="80" w:author="Author"/>
        </w:rPr>
      </w:pPr>
      <w:r w:rsidRPr="00A104C3">
        <w:t>04.05</w:t>
      </w:r>
      <w:r w:rsidRPr="00A104C3">
        <w:tab/>
      </w:r>
      <w:r w:rsidR="00621F59" w:rsidRPr="00B12BCD">
        <w:rPr>
          <w:u w:val="single"/>
        </w:rPr>
        <w:t xml:space="preserve">Directors, NMSS, NSIR, and Regional </w:t>
      </w:r>
      <w:r w:rsidR="004570BA" w:rsidRPr="00B12BCD">
        <w:rPr>
          <w:u w:val="single"/>
        </w:rPr>
        <w:t>Divisions</w:t>
      </w:r>
      <w:r w:rsidR="00621F59" w:rsidRPr="00AE13D9">
        <w:t>.</w:t>
      </w:r>
      <w:r w:rsidR="00621F59" w:rsidRPr="00B12BCD">
        <w:t xml:space="preserve"> </w:t>
      </w:r>
      <w:r w:rsidR="006158E8" w:rsidRPr="00B12BCD">
        <w:t>Approves the</w:t>
      </w:r>
      <w:r w:rsidR="00621F59" w:rsidRPr="00B12BCD">
        <w:t xml:space="preserve"> use of and accepts the justification for using an alternate method for meeting qualification program requirements</w:t>
      </w:r>
      <w:ins w:id="81" w:author="Author">
        <w:r w:rsidR="006723FE">
          <w:t xml:space="preserve"> (</w:t>
        </w:r>
        <w:proofErr w:type="gramStart"/>
        <w:r w:rsidR="006723FE">
          <w:t>equivalencies</w:t>
        </w:r>
        <w:proofErr w:type="gramEnd"/>
        <w:r w:rsidR="006723FE">
          <w:t>)</w:t>
        </w:r>
        <w:r w:rsidR="006158E8">
          <w:t>, and deviations</w:t>
        </w:r>
        <w:r w:rsidR="00621F59" w:rsidRPr="00AE13D9">
          <w:t>.</w:t>
        </w:r>
      </w:ins>
      <w:r w:rsidR="00621F59" w:rsidRPr="00B12BCD">
        <w:t xml:space="preserve"> Assists the Office of</w:t>
      </w:r>
      <w:r w:rsidR="00F86B58" w:rsidRPr="00B12BCD">
        <w:t xml:space="preserve"> </w:t>
      </w:r>
      <w:ins w:id="82" w:author="Author">
        <w:r w:rsidR="00F86B58">
          <w:t>the Chief</w:t>
        </w:r>
        <w:r w:rsidR="00621F59" w:rsidRPr="00AE13D9">
          <w:t xml:space="preserve"> </w:t>
        </w:r>
      </w:ins>
      <w:r w:rsidR="00621F59" w:rsidRPr="00B12BCD">
        <w:t xml:space="preserve">Human </w:t>
      </w:r>
      <w:ins w:id="83" w:author="Author">
        <w:r w:rsidR="00F86B58">
          <w:t>Capital Officer</w:t>
        </w:r>
      </w:ins>
      <w:r w:rsidR="00621F59" w:rsidRPr="00B12BCD">
        <w:t xml:space="preserve"> in developing, monitoring, and reviewing formal training courses for </w:t>
      </w:r>
      <w:ins w:id="84" w:author="Author">
        <w:r w:rsidR="009F0976">
          <w:t xml:space="preserve">the </w:t>
        </w:r>
      </w:ins>
      <w:r w:rsidR="00621F59" w:rsidRPr="00B12BCD">
        <w:t>qualification programs</w:t>
      </w:r>
      <w:ins w:id="85" w:author="Author">
        <w:r w:rsidR="009F0976">
          <w:t xml:space="preserve"> in this</w:t>
        </w:r>
        <w:r w:rsidR="009D11F6">
          <w:t xml:space="preserve"> IMC</w:t>
        </w:r>
        <w:r w:rsidR="00621F59" w:rsidRPr="00AE13D9">
          <w:t>.</w:t>
        </w:r>
        <w:r w:rsidR="001C41B7" w:rsidRPr="001C41B7">
          <w:t xml:space="preserve"> </w:t>
        </w:r>
        <w:r w:rsidR="001C41B7" w:rsidRPr="00AE13D9">
          <w:t xml:space="preserve">Approves </w:t>
        </w:r>
        <w:r w:rsidR="001C41B7">
          <w:t>interim qualification and deviations.</w:t>
        </w:r>
      </w:ins>
    </w:p>
    <w:p w14:paraId="76204CE4" w14:textId="1295645C" w:rsidR="00621F59" w:rsidRPr="00B12BCD" w:rsidRDefault="00BB3919" w:rsidP="00BB3919">
      <w:pPr>
        <w:pStyle w:val="BodyText2"/>
      </w:pPr>
      <w:r w:rsidRPr="00A104C3">
        <w:t>04.06</w:t>
      </w:r>
      <w:r w:rsidRPr="00A104C3">
        <w:tab/>
      </w:r>
      <w:r w:rsidR="00621F59" w:rsidRPr="00B12BCD">
        <w:rPr>
          <w:u w:val="single"/>
        </w:rPr>
        <w:t xml:space="preserve">Chiefs, NMSS </w:t>
      </w:r>
      <w:ins w:id="86" w:author="Author">
        <w:r w:rsidR="00027D6C">
          <w:rPr>
            <w:u w:val="single"/>
          </w:rPr>
          <w:t xml:space="preserve">and NSIR </w:t>
        </w:r>
      </w:ins>
      <w:r w:rsidR="00621F59" w:rsidRPr="00B12BCD">
        <w:rPr>
          <w:u w:val="single"/>
        </w:rPr>
        <w:t>Program Branches</w:t>
      </w:r>
      <w:ins w:id="87" w:author="Author">
        <w:r w:rsidR="00621F59" w:rsidRPr="00AE13D9">
          <w:t>. Develop</w:t>
        </w:r>
        <w:r w:rsidR="00485F82">
          <w:t>s</w:t>
        </w:r>
        <w:r w:rsidR="00621F59" w:rsidRPr="00AE13D9">
          <w:t xml:space="preserve"> and maintain</w:t>
        </w:r>
        <w:r w:rsidR="00485F82">
          <w:t>s</w:t>
        </w:r>
      </w:ins>
      <w:r w:rsidR="00621F59" w:rsidRPr="00B12BCD">
        <w:t xml:space="preserve">, in conjunction with the Associate Director for </w:t>
      </w:r>
      <w:ins w:id="88" w:author="Author">
        <w:r w:rsidR="009F5A0A">
          <w:t>Human Resources</w:t>
        </w:r>
        <w:r w:rsidR="00655FF3">
          <w:t xml:space="preserve"> </w:t>
        </w:r>
      </w:ins>
      <w:r w:rsidR="00621F59" w:rsidRPr="00B12BCD">
        <w:t>Training and Development (</w:t>
      </w:r>
      <w:ins w:id="89" w:author="Author">
        <w:r w:rsidR="00747871">
          <w:t>AD</w:t>
        </w:r>
        <w:r w:rsidR="00655FF3">
          <w:t>HR</w:t>
        </w:r>
        <w:r w:rsidR="00655FF3" w:rsidRPr="00AE13D9">
          <w:t>TD</w:t>
        </w:r>
      </w:ins>
      <w:r w:rsidR="00621F59" w:rsidRPr="00B12BCD">
        <w:t xml:space="preserve">) of </w:t>
      </w:r>
      <w:ins w:id="90" w:author="Author">
        <w:r w:rsidR="00655FF3">
          <w:t>OCHCO</w:t>
        </w:r>
      </w:ins>
      <w:r w:rsidR="00621F59" w:rsidRPr="00B12BCD">
        <w:t xml:space="preserve">, the regions, and headquarters staff, the Qualification Journals listed in </w:t>
      </w:r>
      <w:ins w:id="91" w:author="Author">
        <w:r w:rsidR="00655FF3">
          <w:t>the a</w:t>
        </w:r>
        <w:r w:rsidR="00621F59" w:rsidRPr="00AE13D9">
          <w:t>ppendices</w:t>
        </w:r>
      </w:ins>
      <w:r w:rsidR="00BE3849" w:rsidRPr="00B12BCD">
        <w:t xml:space="preserve"> </w:t>
      </w:r>
      <w:r w:rsidR="00621F59" w:rsidRPr="00B12BCD">
        <w:t xml:space="preserve">of this </w:t>
      </w:r>
      <w:r w:rsidR="009D11F6">
        <w:t>IMC</w:t>
      </w:r>
      <w:r w:rsidR="00621F59" w:rsidRPr="00B12BCD">
        <w:t xml:space="preserve">. </w:t>
      </w:r>
      <w:ins w:id="92" w:author="Author">
        <w:r w:rsidR="00621F59" w:rsidRPr="00AE13D9">
          <w:t>Evaluate</w:t>
        </w:r>
        <w:r w:rsidR="00485F82">
          <w:t>s</w:t>
        </w:r>
      </w:ins>
      <w:r w:rsidR="00621F59" w:rsidRPr="00B12BCD">
        <w:t xml:space="preserve"> proposed changes to the NMSS</w:t>
      </w:r>
      <w:r w:rsidR="00A20BF4" w:rsidRPr="00B12BCD">
        <w:t xml:space="preserve"> </w:t>
      </w:r>
      <w:ins w:id="93" w:author="Author">
        <w:r w:rsidR="00A20BF4">
          <w:t>and NSIR</w:t>
        </w:r>
        <w:r w:rsidR="00621F59" w:rsidRPr="00AE13D9">
          <w:t xml:space="preserve"> </w:t>
        </w:r>
      </w:ins>
      <w:r w:rsidR="00621F59" w:rsidRPr="00B12BCD">
        <w:t>programs for impacts on training. Periodically</w:t>
      </w:r>
      <w:r w:rsidR="00E70D9D" w:rsidRPr="00B12BCD">
        <w:t xml:space="preserve"> </w:t>
      </w:r>
      <w:ins w:id="94" w:author="Author">
        <w:r w:rsidR="00621F59" w:rsidRPr="00AE13D9">
          <w:t>review</w:t>
        </w:r>
        <w:r w:rsidR="00894941">
          <w:t>s</w:t>
        </w:r>
      </w:ins>
      <w:r w:rsidR="00621F59" w:rsidRPr="00B12BCD">
        <w:t xml:space="preserve"> and</w:t>
      </w:r>
      <w:r w:rsidR="00E70D9D" w:rsidRPr="00B12BCD">
        <w:t xml:space="preserve"> </w:t>
      </w:r>
      <w:ins w:id="95" w:author="Author">
        <w:r w:rsidR="00621F59" w:rsidRPr="00AE13D9">
          <w:t>assess</w:t>
        </w:r>
        <w:r w:rsidR="00894941">
          <w:t>es</w:t>
        </w:r>
      </w:ins>
      <w:r w:rsidR="00621F59" w:rsidRPr="00B12BCD">
        <w:t xml:space="preserve"> the effectiveness of staff in implementing NMSS</w:t>
      </w:r>
      <w:r w:rsidR="00753632" w:rsidRPr="00B12BCD">
        <w:t xml:space="preserve"> </w:t>
      </w:r>
      <w:ins w:id="96" w:author="Author">
        <w:r w:rsidR="00753632">
          <w:t>and NSIR</w:t>
        </w:r>
        <w:r w:rsidR="00621F59" w:rsidRPr="00AE13D9">
          <w:t xml:space="preserve"> </w:t>
        </w:r>
      </w:ins>
      <w:r w:rsidR="00621F59" w:rsidRPr="00B12BCD">
        <w:t xml:space="preserve">programs to identify refresher and continuing training topics. </w:t>
      </w:r>
      <w:ins w:id="97" w:author="Author">
        <w:r w:rsidR="00621F59" w:rsidRPr="00AE13D9">
          <w:t>Assess</w:t>
        </w:r>
        <w:r w:rsidR="002078EB">
          <w:t>es</w:t>
        </w:r>
      </w:ins>
      <w:r w:rsidR="00621F59" w:rsidRPr="00B12BCD">
        <w:t xml:space="preserve"> the inspector training and qualification program effectiveness and identifies areas where the program needs to be revised.</w:t>
      </w:r>
      <w:r w:rsidR="008C22ED" w:rsidRPr="00B12BCD">
        <w:t xml:space="preserve"> </w:t>
      </w:r>
    </w:p>
    <w:p w14:paraId="4E99E447" w14:textId="1AA21FAA" w:rsidR="00AE263F" w:rsidRPr="00B12BCD" w:rsidRDefault="00BB3919" w:rsidP="00BB3919">
      <w:pPr>
        <w:pStyle w:val="BodyText2"/>
      </w:pPr>
      <w:r w:rsidRPr="00A104C3">
        <w:t>04.07</w:t>
      </w:r>
      <w:r w:rsidRPr="00A104C3">
        <w:tab/>
      </w:r>
      <w:r w:rsidR="00621F59" w:rsidRPr="00B12BCD">
        <w:rPr>
          <w:u w:val="single"/>
        </w:rPr>
        <w:t>Immediate Supervisor of Qualifying Individuals</w:t>
      </w:r>
      <w:ins w:id="98" w:author="Author">
        <w:r w:rsidR="00621F59" w:rsidRPr="00AE13D9">
          <w:t xml:space="preserve">. </w:t>
        </w:r>
        <w:r w:rsidR="00955616" w:rsidRPr="00AE13D9">
          <w:t xml:space="preserve">Assesses the ability of </w:t>
        </w:r>
        <w:r w:rsidR="002724C8" w:rsidRPr="00AE13D9">
          <w:t xml:space="preserve">each </w:t>
        </w:r>
        <w:r w:rsidR="00955616" w:rsidRPr="00AE13D9">
          <w:t xml:space="preserve">qualifying individual </w:t>
        </w:r>
        <w:r w:rsidR="002724C8">
          <w:t xml:space="preserve">assigned to them </w:t>
        </w:r>
        <w:r w:rsidR="00955616" w:rsidRPr="00AE13D9">
          <w:t xml:space="preserve">and provides appropriate levels of detailed supervision based on the individual’s level of proficiency. </w:t>
        </w:r>
        <w:r w:rsidR="00955616">
          <w:t>As needed, a</w:t>
        </w:r>
        <w:r w:rsidR="00621F59" w:rsidRPr="00AE13D9">
          <w:t>ssigns</w:t>
        </w:r>
      </w:ins>
      <w:r w:rsidR="00621F59" w:rsidRPr="00B12BCD">
        <w:t xml:space="preserve"> </w:t>
      </w:r>
      <w:proofErr w:type="gramStart"/>
      <w:r w:rsidR="00621F59" w:rsidRPr="00B12BCD">
        <w:t>fully</w:t>
      </w:r>
      <w:r w:rsidR="0047633D">
        <w:t>-</w:t>
      </w:r>
      <w:r w:rsidR="00621F59" w:rsidRPr="00B12BCD">
        <w:t>qualified</w:t>
      </w:r>
      <w:proofErr w:type="gramEnd"/>
      <w:r w:rsidR="00621F59" w:rsidRPr="00B12BCD">
        <w:t xml:space="preserve"> individuals to work with </w:t>
      </w:r>
      <w:ins w:id="99" w:author="Author">
        <w:r w:rsidR="00580C3F">
          <w:t>qualifying individuals</w:t>
        </w:r>
        <w:r w:rsidR="00580C3F" w:rsidRPr="00AE13D9">
          <w:t xml:space="preserve"> </w:t>
        </w:r>
      </w:ins>
      <w:r w:rsidR="00621F59" w:rsidRPr="00B12BCD">
        <w:t xml:space="preserve">during the qualification process. </w:t>
      </w:r>
      <w:ins w:id="100" w:author="Author">
        <w:r w:rsidR="00D60B43" w:rsidDel="00AE263F">
          <w:t>Identifies the quali</w:t>
        </w:r>
        <w:r w:rsidR="00D65C76" w:rsidDel="00AE263F">
          <w:t>fying individual’s previous experience and training for which qualification credit may be given</w:t>
        </w:r>
        <w:r w:rsidR="00E70D9D">
          <w:t xml:space="preserve">. </w:t>
        </w:r>
        <w:r w:rsidR="00621F59" w:rsidRPr="00E70D9D">
          <w:t xml:space="preserve">Requests </w:t>
        </w:r>
        <w:r w:rsidR="00092407" w:rsidRPr="00E70D9D">
          <w:t>equivalencies,</w:t>
        </w:r>
        <w:r w:rsidR="00092407" w:rsidRPr="00FF0623">
          <w:t xml:space="preserve"> </w:t>
        </w:r>
        <w:r w:rsidR="00621F59" w:rsidRPr="00FF0623">
          <w:t>deviations</w:t>
        </w:r>
        <w:r w:rsidR="00092407">
          <w:t>, and interim qualifications</w:t>
        </w:r>
        <w:r w:rsidR="00621F59" w:rsidRPr="00AE13D9">
          <w:t xml:space="preserve"> as appropriate.</w:t>
        </w:r>
      </w:ins>
      <w:r w:rsidR="00621F59" w:rsidRPr="00B12BCD">
        <w:t xml:space="preserve"> </w:t>
      </w:r>
      <w:r w:rsidR="00CC57A9" w:rsidRPr="00B12BCD">
        <w:t>Ensures that qualifying individuals have successfully completed the basic level requirements</w:t>
      </w:r>
      <w:ins w:id="101" w:author="Author">
        <w:r w:rsidR="00CC57A9">
          <w:t xml:space="preserve"> and subsequently</w:t>
        </w:r>
        <w:r w:rsidR="00CC57A9" w:rsidRPr="00AE13D9">
          <w:t xml:space="preserve"> </w:t>
        </w:r>
        <w:r w:rsidR="00CC57A9">
          <w:t>c</w:t>
        </w:r>
        <w:r w:rsidR="00621F59" w:rsidRPr="00AE13D9">
          <w:t>ertifies</w:t>
        </w:r>
      </w:ins>
      <w:r w:rsidR="00621F59" w:rsidRPr="00B12BCD">
        <w:t xml:space="preserve"> that the individual is qualified to the Basic Level. </w:t>
      </w:r>
      <w:ins w:id="102" w:author="Author">
        <w:r w:rsidR="00A317A7">
          <w:t>Ensures that</w:t>
        </w:r>
      </w:ins>
      <w:r w:rsidR="00A317A7" w:rsidRPr="00B12BCD">
        <w:t xml:space="preserve"> an </w:t>
      </w:r>
      <w:ins w:id="103" w:author="Author">
        <w:r w:rsidR="00A317A7">
          <w:t>individual is ready</w:t>
        </w:r>
      </w:ins>
      <w:r w:rsidR="00A317A7" w:rsidRPr="00B12BCD">
        <w:t xml:space="preserve"> to in</w:t>
      </w:r>
      <w:r w:rsidR="00AE11E0" w:rsidRPr="00B12BCD">
        <w:t>dependently perform job responsibilities</w:t>
      </w:r>
      <w:ins w:id="104" w:author="Author">
        <w:r w:rsidR="00AE11E0">
          <w:t xml:space="preserve"> a</w:t>
        </w:r>
        <w:r w:rsidR="00621F59" w:rsidRPr="00AE13D9">
          <w:t>t the Proficiency</w:t>
        </w:r>
        <w:r w:rsidR="009C1E21">
          <w:t xml:space="preserve"> </w:t>
        </w:r>
        <w:r w:rsidR="00621F59" w:rsidRPr="00AE13D9">
          <w:t>Level</w:t>
        </w:r>
        <w:r w:rsidR="009C1E21">
          <w:t xml:space="preserve"> </w:t>
        </w:r>
        <w:r w:rsidR="007146C8">
          <w:t>and</w:t>
        </w:r>
        <w:r w:rsidR="009C1E21">
          <w:t xml:space="preserve"> </w:t>
        </w:r>
        <w:r w:rsidR="007146C8">
          <w:t>r</w:t>
        </w:r>
        <w:r w:rsidR="00621F59" w:rsidRPr="00AE13D9">
          <w:t>ecommends them</w:t>
        </w:r>
        <w:r w:rsidR="009A71E9">
          <w:t xml:space="preserve"> </w:t>
        </w:r>
        <w:r w:rsidR="00B6213E">
          <w:t>once</w:t>
        </w:r>
      </w:ins>
      <w:r w:rsidR="00B6213E" w:rsidRPr="00B12BCD">
        <w:t xml:space="preserve"> </w:t>
      </w:r>
      <w:r w:rsidR="00621F59" w:rsidRPr="00B12BCD">
        <w:t xml:space="preserve">prepared for review by the Inspector Qualification Board. </w:t>
      </w:r>
      <w:ins w:id="105" w:author="Author">
        <w:r w:rsidR="007A28A2">
          <w:t>Monitors qualifying individuals for completion of all qualification requirements within</w:t>
        </w:r>
        <w:r w:rsidR="00502C43">
          <w:t xml:space="preserve"> </w:t>
        </w:r>
        <w:r w:rsidR="007B1AF1">
          <w:t xml:space="preserve">the assigned timeframe (typically </w:t>
        </w:r>
        <w:r w:rsidR="007A28A2">
          <w:t>24 months</w:t>
        </w:r>
        <w:r w:rsidR="007B1AF1">
          <w:t xml:space="preserve"> for newly qualifying inspectors)</w:t>
        </w:r>
        <w:r w:rsidR="00AE263F">
          <w:t>.</w:t>
        </w:r>
      </w:ins>
      <w:r w:rsidR="00AE263F" w:rsidRPr="00B12BCD">
        <w:t xml:space="preserve"> </w:t>
      </w:r>
      <w:ins w:id="106" w:author="Author">
        <w:r w:rsidR="008A754B">
          <w:t>Evaluates inspectors, who may be assigned inspection activities that are outside of their classification, against the applicable qualification standard, to verify the individual has the requisite knowledge and skills, and abilities to successfully complete the inspection activity.</w:t>
        </w:r>
      </w:ins>
    </w:p>
    <w:p w14:paraId="45277C4F" w14:textId="5A820BE9" w:rsidR="00621F59" w:rsidRPr="00AE263F" w:rsidRDefault="00BB3919" w:rsidP="00BB3919">
      <w:pPr>
        <w:pStyle w:val="BodyText2"/>
        <w:rPr>
          <w:ins w:id="107" w:author="Author"/>
        </w:rPr>
      </w:pPr>
      <w:ins w:id="108" w:author="Author">
        <w:r w:rsidRPr="00A104C3">
          <w:t>04.08</w:t>
        </w:r>
        <w:r w:rsidRPr="00A104C3">
          <w:tab/>
        </w:r>
        <w:r w:rsidR="00AE263F" w:rsidRPr="00AE263F">
          <w:rPr>
            <w:u w:val="single"/>
          </w:rPr>
          <w:t>Qualifying Individuals</w:t>
        </w:r>
        <w:r w:rsidR="00AE263F" w:rsidRPr="00580C3F">
          <w:t>.</w:t>
        </w:r>
        <w:r w:rsidR="007B1AF1">
          <w:t xml:space="preserve"> Works towards completion of all qualification requirements within the assigned timeframe (typically 24 months for newly </w:t>
        </w:r>
        <w:proofErr w:type="gramStart"/>
        <w:r w:rsidR="007B1AF1">
          <w:t>qualifying</w:t>
        </w:r>
        <w:proofErr w:type="gramEnd"/>
        <w:r w:rsidR="007B1AF1">
          <w:t xml:space="preserve"> inspectors). </w:t>
        </w:r>
        <w:r w:rsidR="00AE263F">
          <w:t>Identifies</w:t>
        </w:r>
        <w:r w:rsidR="00B94F56">
          <w:t xml:space="preserve"> and propose</w:t>
        </w:r>
        <w:r w:rsidR="00507769">
          <w:t>s</w:t>
        </w:r>
        <w:r w:rsidR="00B94F56">
          <w:t xml:space="preserve"> to their immediate supervisor</w:t>
        </w:r>
        <w:r w:rsidR="00AE263F">
          <w:t xml:space="preserve"> previous experience and training for which qualification credit may be given.</w:t>
        </w:r>
      </w:ins>
    </w:p>
    <w:p w14:paraId="47D3DC7D" w14:textId="6A6E332B" w:rsidR="00621F59" w:rsidRPr="00B12BCD" w:rsidRDefault="00621F59" w:rsidP="00C400D8">
      <w:pPr>
        <w:pStyle w:val="Heading1"/>
      </w:pPr>
      <w:bookmarkStart w:id="109" w:name="_Toc338751298"/>
      <w:bookmarkStart w:id="110" w:name="_Toc202865855"/>
      <w:r w:rsidRPr="00B12BCD">
        <w:lastRenderedPageBreak/>
        <w:t>1247-05</w:t>
      </w:r>
      <w:r w:rsidRPr="00B12BCD">
        <w:tab/>
        <w:t>REQUIREMENTS</w:t>
      </w:r>
      <w:bookmarkEnd w:id="109"/>
      <w:bookmarkEnd w:id="110"/>
    </w:p>
    <w:p w14:paraId="3721B574" w14:textId="69AA3D55" w:rsidR="00B46E69" w:rsidRPr="00B12BCD" w:rsidRDefault="00621F59" w:rsidP="00AC22D5">
      <w:pPr>
        <w:pStyle w:val="BodyText"/>
        <w:keepLines/>
      </w:pPr>
      <w:r w:rsidRPr="00B12BCD">
        <w:t xml:space="preserve">Staff implementing NMSS and NSIR programs must understand the facilities, equipment, processes, and activities of those programs, as well as the criteria, techniques, and mechanics of implementing the programs. The qualification process is intended to provide staff with sufficient information to </w:t>
      </w:r>
      <w:ins w:id="111" w:author="Author">
        <w:r w:rsidR="00FF75BA">
          <w:t>proficiently conduct inspections.</w:t>
        </w:r>
        <w:r w:rsidR="00D7551A">
          <w:t xml:space="preserve"> </w:t>
        </w:r>
        <w:r w:rsidR="00D7551A" w:rsidRPr="00AE13D9">
          <w:t xml:space="preserve">The </w:t>
        </w:r>
        <w:r w:rsidR="00E70E24">
          <w:t>q</w:t>
        </w:r>
        <w:r w:rsidR="00D7551A" w:rsidRPr="00AE13D9">
          <w:t>ualification</w:t>
        </w:r>
      </w:ins>
      <w:r w:rsidR="00D7551A" w:rsidRPr="00B12BCD">
        <w:t xml:space="preserve"> </w:t>
      </w:r>
      <w:r w:rsidR="00E70E24" w:rsidRPr="00B12BCD">
        <w:t>p</w:t>
      </w:r>
      <w:r w:rsidR="00D7551A" w:rsidRPr="00B12BCD">
        <w:t xml:space="preserve">rogram </w:t>
      </w:r>
      <w:ins w:id="112" w:author="Author">
        <w:r w:rsidR="00D7551A" w:rsidRPr="00AE13D9">
          <w:t>has been sequenced to optimize learning by ensuring</w:t>
        </w:r>
      </w:ins>
      <w:r w:rsidR="00D7551A" w:rsidRPr="00B12BCD">
        <w:t xml:space="preserve"> that </w:t>
      </w:r>
      <w:ins w:id="113" w:author="Author">
        <w:r w:rsidR="00D7551A" w:rsidRPr="00AE13D9">
          <w:t xml:space="preserve">individuals have completed basic courses before beginning more complex ones. </w:t>
        </w:r>
      </w:ins>
    </w:p>
    <w:p w14:paraId="668641D0" w14:textId="45402F3B" w:rsidR="00621F59" w:rsidRPr="00B12BCD" w:rsidRDefault="00621F59" w:rsidP="002E3FF3">
      <w:pPr>
        <w:pStyle w:val="BodyText"/>
        <w:numPr>
          <w:ilvl w:val="0"/>
          <w:numId w:val="3"/>
        </w:numPr>
      </w:pPr>
      <w:r w:rsidRPr="00B12BCD">
        <w:t xml:space="preserve">Attachment 1, “General Overview of the </w:t>
      </w:r>
      <w:r w:rsidR="00C56E66" w:rsidRPr="00B12BCD">
        <w:t xml:space="preserve">Fuel Facility </w:t>
      </w:r>
      <w:r w:rsidRPr="00B12BCD">
        <w:t>Inspector Training and Qualification Program,” is a complete description of the program for qua</w:t>
      </w:r>
      <w:r w:rsidR="00C56E66" w:rsidRPr="00B12BCD">
        <w:t>lifying inspectors.</w:t>
      </w:r>
    </w:p>
    <w:p w14:paraId="2007520A" w14:textId="4DA0F0D2" w:rsidR="00621F59" w:rsidRPr="00B12BCD" w:rsidRDefault="00621F59" w:rsidP="002E3FF3">
      <w:pPr>
        <w:pStyle w:val="BodyText"/>
        <w:numPr>
          <w:ilvl w:val="0"/>
          <w:numId w:val="3"/>
        </w:numPr>
      </w:pPr>
      <w:r w:rsidRPr="00B12BCD">
        <w:t>Attachment 2, “Inspector Competencies,” lists the competencies which serve as the basis for the inspector qualification requirements.</w:t>
      </w:r>
    </w:p>
    <w:p w14:paraId="14219D48" w14:textId="676693D0" w:rsidR="00BA0877" w:rsidRPr="00B12BCD" w:rsidRDefault="00BA0877" w:rsidP="002E3FF3">
      <w:pPr>
        <w:pStyle w:val="BodyText"/>
        <w:numPr>
          <w:ilvl w:val="0"/>
          <w:numId w:val="3"/>
        </w:numPr>
      </w:pPr>
      <w:r w:rsidRPr="00B12BCD">
        <w:t>Attachment 3, “Fuel Facility Inspector Qualification Requirements for Inspectors Previously Qualified Under IMC 1245</w:t>
      </w:r>
      <w:r w:rsidRPr="00FF0623">
        <w:t xml:space="preserve"> or</w:t>
      </w:r>
      <w:r w:rsidRPr="00B12BCD">
        <w:t xml:space="preserve"> IMC 1246</w:t>
      </w:r>
      <w:r w:rsidR="00580C3F">
        <w:t>,</w:t>
      </w:r>
      <w:r w:rsidRPr="00DE6A28">
        <w:t>”</w:t>
      </w:r>
      <w:r w:rsidRPr="00B12BCD">
        <w:t xml:space="preserve"> provides the training requirements and necessary documentation that will constitute completion of the Fuel Facility Inspector qualification for those inspectors previously qualified under IMC 1245</w:t>
      </w:r>
      <w:r w:rsidR="00A57376">
        <w:t xml:space="preserve"> </w:t>
      </w:r>
      <w:ins w:id="114" w:author="Author">
        <w:r w:rsidR="00A57376">
          <w:t>or</w:t>
        </w:r>
        <w:r w:rsidRPr="00FF0623">
          <w:t xml:space="preserve"> </w:t>
        </w:r>
        <w:r w:rsidR="00580C3F">
          <w:t>IMC</w:t>
        </w:r>
      </w:ins>
      <w:r w:rsidR="00F73EE5">
        <w:t> </w:t>
      </w:r>
      <w:ins w:id="115" w:author="Author">
        <w:r w:rsidRPr="009A71E9">
          <w:t>1246</w:t>
        </w:r>
      </w:ins>
      <w:r w:rsidRPr="00B12BCD">
        <w:t>. Equivalent experience guidance above applies.</w:t>
      </w:r>
    </w:p>
    <w:p w14:paraId="54F93DCF" w14:textId="65F503C8" w:rsidR="00666C84" w:rsidRPr="00121F28" w:rsidRDefault="006E013A" w:rsidP="00CB5719">
      <w:pPr>
        <w:pStyle w:val="Heading2"/>
      </w:pPr>
      <w:bookmarkStart w:id="116" w:name="_Toc202865856"/>
      <w:r>
        <w:t>05.01</w:t>
      </w:r>
      <w:r>
        <w:tab/>
      </w:r>
      <w:r w:rsidR="00621F59" w:rsidRPr="00CB5719">
        <w:rPr>
          <w:u w:val="single"/>
        </w:rPr>
        <w:t>Training and Qualification Requirements</w:t>
      </w:r>
      <w:bookmarkEnd w:id="116"/>
    </w:p>
    <w:p w14:paraId="1439C594" w14:textId="17A3ACAF" w:rsidR="007A28A2" w:rsidRDefault="00103BF7" w:rsidP="00694EB3">
      <w:pPr>
        <w:pStyle w:val="BodyText3"/>
        <w:rPr>
          <w:ins w:id="117" w:author="Author"/>
        </w:rPr>
      </w:pPr>
      <w:r w:rsidRPr="00B12BCD">
        <w:t xml:space="preserve">Fuel facility inspector training and qualification requirements are described in </w:t>
      </w:r>
      <w:ins w:id="118" w:author="Author">
        <w:r w:rsidR="002764E8" w:rsidRPr="009A71E9">
          <w:t>the a</w:t>
        </w:r>
        <w:r w:rsidRPr="009A71E9">
          <w:t>ppendices</w:t>
        </w:r>
      </w:ins>
      <w:r w:rsidRPr="00B12BCD">
        <w:t xml:space="preserve"> of this </w:t>
      </w:r>
      <w:r w:rsidR="00E24D6F">
        <w:t>IMC</w:t>
      </w:r>
      <w:r w:rsidRPr="00B12BCD">
        <w:t xml:space="preserve">. </w:t>
      </w:r>
      <w:r w:rsidR="00621F59" w:rsidRPr="00B12BCD">
        <w:t xml:space="preserve">Staff assigned to perform inspections in NMSS program areas must successfully complete </w:t>
      </w:r>
      <w:r w:rsidRPr="00B12BCD">
        <w:t xml:space="preserve">all training activities and qualification requirements listed in </w:t>
      </w:r>
      <w:r w:rsidR="005175B8" w:rsidRPr="00CB5719">
        <w:t>Appendix A</w:t>
      </w:r>
      <w:r w:rsidRPr="00CB5719">
        <w:t xml:space="preserve"> and</w:t>
      </w:r>
      <w:r w:rsidR="005175B8" w:rsidRPr="00CB5719">
        <w:t xml:space="preserve"> Appendix </w:t>
      </w:r>
      <w:r w:rsidR="00D03E1F" w:rsidRPr="00CB5719">
        <w:t>B</w:t>
      </w:r>
      <w:ins w:id="119" w:author="Author">
        <w:r w:rsidR="00F357E5">
          <w:t>,</w:t>
        </w:r>
      </w:ins>
      <w:r w:rsidRPr="00CB5719">
        <w:t xml:space="preserve"> </w:t>
      </w:r>
      <w:r w:rsidR="005175B8" w:rsidRPr="00CB5719">
        <w:t>a</w:t>
      </w:r>
      <w:r w:rsidRPr="00CB5719">
        <w:t>s well as</w:t>
      </w:r>
      <w:r w:rsidR="005175B8" w:rsidRPr="00CB5719">
        <w:t xml:space="preserve"> </w:t>
      </w:r>
      <w:r w:rsidR="00D03E1F" w:rsidRPr="00CB5719">
        <w:t xml:space="preserve">at least one </w:t>
      </w:r>
      <w:ins w:id="120" w:author="Author">
        <w:r w:rsidR="006735E3" w:rsidRPr="009A71E9">
          <w:t>technical proficiency level journal</w:t>
        </w:r>
      </w:ins>
      <w:r w:rsidRPr="00CB5719">
        <w:t xml:space="preserve"> listed in Appendix C</w:t>
      </w:r>
      <w:ins w:id="121" w:author="Author">
        <w:r w:rsidR="00F357E5">
          <w:t xml:space="preserve">. </w:t>
        </w:r>
        <w:r w:rsidR="00D5135D">
          <w:t>Appendix D training may also need to be successfully completed to perform inspections in specific NMSS program areas</w:t>
        </w:r>
        <w:r w:rsidR="00F94E62">
          <w:t xml:space="preserve"> </w:t>
        </w:r>
        <w:r w:rsidR="000C5FE0">
          <w:t>(see Specialized</w:t>
        </w:r>
        <w:r w:rsidR="006E4508">
          <w:t xml:space="preserve"> Training and Qualification)</w:t>
        </w:r>
        <w:r w:rsidR="00D5135D">
          <w:t>.</w:t>
        </w:r>
      </w:ins>
    </w:p>
    <w:p w14:paraId="712470C0" w14:textId="594C5232" w:rsidR="00527A1A" w:rsidRDefault="00527A1A" w:rsidP="00694EB3">
      <w:pPr>
        <w:pStyle w:val="BodyText3"/>
        <w:rPr>
          <w:ins w:id="122" w:author="Author"/>
        </w:rPr>
      </w:pPr>
      <w:ins w:id="123" w:author="Author">
        <w:r>
          <w:t>A new qualifying individual</w:t>
        </w:r>
        <w:r w:rsidRPr="00735A87">
          <w:t xml:space="preserve"> </w:t>
        </w:r>
        <w:r>
          <w:t>should</w:t>
        </w:r>
        <w:r w:rsidRPr="00735A87">
          <w:t xml:space="preserve"> </w:t>
        </w:r>
        <w:r>
          <w:t>plan to</w:t>
        </w:r>
      </w:ins>
      <w:r>
        <w:t xml:space="preserve"> </w:t>
      </w:r>
      <w:r w:rsidRPr="00735A87">
        <w:t xml:space="preserve">complete all requirements of the applicable qualification program within 24 months. </w:t>
      </w:r>
      <w:ins w:id="124" w:author="Author">
        <w:r w:rsidR="00731CE9">
          <w:t>N</w:t>
        </w:r>
        <w:r w:rsidR="00124746">
          <w:t xml:space="preserve">uclear </w:t>
        </w:r>
        <w:r w:rsidR="00731CE9">
          <w:t>R</w:t>
        </w:r>
        <w:r w:rsidR="00124746">
          <w:t xml:space="preserve">egulator </w:t>
        </w:r>
        <w:r w:rsidR="00731CE9">
          <w:t>A</w:t>
        </w:r>
        <w:r w:rsidR="00124746">
          <w:t xml:space="preserve">pprenticeship </w:t>
        </w:r>
        <w:r w:rsidR="00731CE9">
          <w:t>N</w:t>
        </w:r>
        <w:r w:rsidR="00124746">
          <w:t>etwork</w:t>
        </w:r>
        <w:r w:rsidR="00731CE9">
          <w:t xml:space="preserve"> graduates should work with their permanent supervisor to </w:t>
        </w:r>
        <w:r w:rsidR="00B82991">
          <w:t xml:space="preserve">determine what previous qualification work can be credited for their IMC 1247 qualifications. </w:t>
        </w:r>
      </w:ins>
    </w:p>
    <w:p w14:paraId="3D479179" w14:textId="46439948" w:rsidR="00103BF7" w:rsidRPr="00CB5719" w:rsidRDefault="00C77EAA" w:rsidP="00694EB3">
      <w:pPr>
        <w:pStyle w:val="BodyText3"/>
      </w:pPr>
      <w:ins w:id="125" w:author="Author">
        <w:r>
          <w:t xml:space="preserve">New </w:t>
        </w:r>
        <w:r w:rsidR="00883775">
          <w:t xml:space="preserve">qualifying </w:t>
        </w:r>
        <w:r w:rsidR="00527A1A">
          <w:t>individuals</w:t>
        </w:r>
        <w:r w:rsidR="004B2062">
          <w:t xml:space="preserve"> are expected to </w:t>
        </w:r>
        <w:r w:rsidR="0068079A">
          <w:t xml:space="preserve">complete </w:t>
        </w:r>
        <w:r w:rsidR="003977B4">
          <w:t>technical proficiency</w:t>
        </w:r>
        <w:r w:rsidR="00800FA7">
          <w:t xml:space="preserve"> journal</w:t>
        </w:r>
        <w:r w:rsidR="003977B4">
          <w:t xml:space="preserve"> </w:t>
        </w:r>
        <w:r w:rsidR="0068079A">
          <w:t>Appendix C1</w:t>
        </w:r>
        <w:r w:rsidR="00FA444C">
          <w:t>.</w:t>
        </w:r>
        <w:r w:rsidR="001B17F7">
          <w:t xml:space="preserve"> </w:t>
        </w:r>
        <w:r w:rsidR="007A4B37">
          <w:t>Completion of A</w:t>
        </w:r>
        <w:r w:rsidR="001B17F7">
          <w:t xml:space="preserve">ppendix C1 </w:t>
        </w:r>
        <w:r w:rsidR="007A4B37">
          <w:t>form</w:t>
        </w:r>
        <w:r w:rsidR="00E23D61">
          <w:t>s</w:t>
        </w:r>
        <w:r w:rsidR="007A4B37">
          <w:t xml:space="preserve"> a</w:t>
        </w:r>
        <w:r w:rsidR="00D32B5A">
          <w:t xml:space="preserve">n important </w:t>
        </w:r>
        <w:r w:rsidR="001B17F7">
          <w:t>foundation</w:t>
        </w:r>
        <w:r w:rsidR="00D32B5A">
          <w:t xml:space="preserve"> for understanding</w:t>
        </w:r>
        <w:r w:rsidR="007A4B37">
          <w:t xml:space="preserve"> fuel facility technology and regulation</w:t>
        </w:r>
        <w:r w:rsidR="00C62CC9">
          <w:t xml:space="preserve"> and permi</w:t>
        </w:r>
        <w:r w:rsidR="00303C4A">
          <w:t xml:space="preserve">ts independent inspection </w:t>
        </w:r>
        <w:r w:rsidR="00CD3857">
          <w:t>using all inspection procedures barring those requiring a specialty qualification</w:t>
        </w:r>
        <w:r w:rsidR="007A4B37">
          <w:t xml:space="preserve">. </w:t>
        </w:r>
        <w:r w:rsidR="00930ED1">
          <w:t>On</w:t>
        </w:r>
        <w:r w:rsidR="00F67F28">
          <w:t xml:space="preserve">ce </w:t>
        </w:r>
        <w:r w:rsidR="001371C9">
          <w:t>Appendix</w:t>
        </w:r>
        <w:r w:rsidR="00F67F28">
          <w:t xml:space="preserve"> C1 has been completed, other</w:t>
        </w:r>
      </w:ins>
      <w:r w:rsidR="00F67F28">
        <w:t xml:space="preserve"> specialty </w:t>
      </w:r>
      <w:ins w:id="126" w:author="Author">
        <w:r w:rsidR="00F67F28">
          <w:t>or expertise qualifications</w:t>
        </w:r>
      </w:ins>
      <w:r w:rsidR="00F67F28">
        <w:t xml:space="preserve"> may be </w:t>
      </w:r>
      <w:ins w:id="127" w:author="Author">
        <w:r w:rsidR="00F67F28">
          <w:t>sought</w:t>
        </w:r>
        <w:r w:rsidR="000F36AB">
          <w:t xml:space="preserve">. </w:t>
        </w:r>
        <w:r w:rsidR="00533826">
          <w:t xml:space="preserve">However, the </w:t>
        </w:r>
        <w:r w:rsidR="001F1968">
          <w:t xml:space="preserve">trainee’s </w:t>
        </w:r>
        <w:r w:rsidR="00615BAF">
          <w:t>Division Director</w:t>
        </w:r>
        <w:r w:rsidR="00533826">
          <w:t xml:space="preserve"> </w:t>
        </w:r>
        <w:r w:rsidR="001F1968">
          <w:t>has discretion to deviate</w:t>
        </w:r>
      </w:ins>
      <w:r w:rsidR="00124746">
        <w:t xml:space="preserve"> </w:t>
      </w:r>
      <w:r w:rsidR="001F1968">
        <w:t>from</w:t>
      </w:r>
      <w:r w:rsidR="00A15A89">
        <w:t xml:space="preserve"> </w:t>
      </w:r>
      <w:ins w:id="128" w:author="Author">
        <w:r w:rsidR="001F1968">
          <w:t xml:space="preserve">this expectation. </w:t>
        </w:r>
        <w:r w:rsidR="006F1425">
          <w:t>A</w:t>
        </w:r>
        <w:r w:rsidR="001C1D8F">
          <w:t>n additional</w:t>
        </w:r>
      </w:ins>
      <w:r w:rsidR="00F6182B" w:rsidRPr="00735A87">
        <w:t xml:space="preserve"> qualification board is not required</w:t>
      </w:r>
      <w:r w:rsidR="009A71E9">
        <w:t xml:space="preserve"> </w:t>
      </w:r>
      <w:ins w:id="129" w:author="Author">
        <w:r w:rsidR="00F1137F">
          <w:t>following completion of</w:t>
        </w:r>
      </w:ins>
      <w:r w:rsidR="00F1137F">
        <w:t xml:space="preserve"> subsequent </w:t>
      </w:r>
      <w:ins w:id="130" w:author="Author">
        <w:r w:rsidR="00F1137F">
          <w:t>technical proficiency journals</w:t>
        </w:r>
        <w:r w:rsidR="008201DA">
          <w:t xml:space="preserve"> </w:t>
        </w:r>
        <w:r w:rsidR="001D0229">
          <w:t xml:space="preserve">or if </w:t>
        </w:r>
        <w:r w:rsidR="00852050">
          <w:t xml:space="preserve">the </w:t>
        </w:r>
        <w:r w:rsidR="001D0229">
          <w:t xml:space="preserve">inspector has completed a </w:t>
        </w:r>
        <w:r w:rsidR="00A52920">
          <w:t>pr</w:t>
        </w:r>
        <w:r w:rsidR="00B412FD">
          <w:t>ior</w:t>
        </w:r>
        <w:r w:rsidR="00F81551">
          <w:t xml:space="preserve"> inspect</w:t>
        </w:r>
        <w:r w:rsidR="0075030C">
          <w:t>or</w:t>
        </w:r>
        <w:r w:rsidR="00B412FD">
          <w:t xml:space="preserve"> qualification board</w:t>
        </w:r>
        <w:r w:rsidR="005658BC">
          <w:t>,</w:t>
        </w:r>
      </w:ins>
      <w:r w:rsidR="00441868" w:rsidRPr="00735A87">
        <w:t xml:space="preserve"> once the immediate supervisor has verified the inspector’s competency</w:t>
      </w:r>
      <w:r w:rsidR="00F6182B" w:rsidRPr="00735A87">
        <w:t>.</w:t>
      </w:r>
      <w:r w:rsidR="006F2650" w:rsidRPr="00735A87">
        <w:t xml:space="preserve"> </w:t>
      </w:r>
      <w:r w:rsidR="006E62B4" w:rsidRPr="00CB5719">
        <w:t xml:space="preserve">Qualified inspectors (fuel, reactors, security, etc.) may qualify to be </w:t>
      </w:r>
      <w:r w:rsidR="0065792B" w:rsidRPr="00CB5719">
        <w:t>an</w:t>
      </w:r>
      <w:r w:rsidR="006E62B4" w:rsidRPr="00CB5719">
        <w:t xml:space="preserve"> Information Security Inspector in accordance with the criteria </w:t>
      </w:r>
      <w:r w:rsidR="00852050" w:rsidRPr="00CB5719">
        <w:t>defined</w:t>
      </w:r>
      <w:r w:rsidR="006E62B4" w:rsidRPr="00CB5719">
        <w:t xml:space="preserve"> in Appendix D1, </w:t>
      </w:r>
      <w:r w:rsidR="00852050">
        <w:t>“</w:t>
      </w:r>
      <w:r w:rsidR="006E62B4" w:rsidRPr="00CB5719">
        <w:t>Information Security Inspector Specialized Qualification Program Training and Qualification Journal.</w:t>
      </w:r>
      <w:r w:rsidR="00852050">
        <w:t>”</w:t>
      </w:r>
    </w:p>
    <w:p w14:paraId="20BA447D" w14:textId="7097B986" w:rsidR="0026784E" w:rsidRPr="0044568D" w:rsidRDefault="00237A41" w:rsidP="005F0F98">
      <w:pPr>
        <w:pStyle w:val="Heading2"/>
        <w:rPr>
          <w:ins w:id="131" w:author="Author"/>
        </w:rPr>
      </w:pPr>
      <w:bookmarkStart w:id="132" w:name="_Toc202865857"/>
      <w:r w:rsidRPr="00B12BCD">
        <w:lastRenderedPageBreak/>
        <w:t>05.02</w:t>
      </w:r>
      <w:r w:rsidR="00506082" w:rsidRPr="00B12BCD">
        <w:tab/>
      </w:r>
      <w:r w:rsidR="00621F59" w:rsidRPr="00B12BCD">
        <w:rPr>
          <w:u w:val="single"/>
        </w:rPr>
        <w:t>Alternate Methods for Meeting a Program Requirement</w:t>
      </w:r>
      <w:ins w:id="133" w:author="Author">
        <w:r w:rsidR="00294E0A" w:rsidRPr="00AC54D8">
          <w:rPr>
            <w:u w:val="single"/>
          </w:rPr>
          <w:t xml:space="preserve"> (Equivalenc</w:t>
        </w:r>
        <w:r w:rsidR="00792016" w:rsidRPr="00AC54D8">
          <w:rPr>
            <w:u w:val="single"/>
          </w:rPr>
          <w:t>ies</w:t>
        </w:r>
        <w:r w:rsidR="000C44A3">
          <w:rPr>
            <w:u w:val="single"/>
          </w:rPr>
          <w:t xml:space="preserve"> and Cross Qualification</w:t>
        </w:r>
        <w:r w:rsidR="00294E0A" w:rsidRPr="00AC54D8">
          <w:rPr>
            <w:u w:val="single"/>
          </w:rPr>
          <w:t>)</w:t>
        </w:r>
        <w:bookmarkEnd w:id="132"/>
      </w:ins>
    </w:p>
    <w:p w14:paraId="306271FD" w14:textId="7CF99A56" w:rsidR="00621F59" w:rsidRPr="00B12BCD" w:rsidRDefault="001A54E7" w:rsidP="00694EB3">
      <w:pPr>
        <w:pStyle w:val="BodyText3"/>
      </w:pPr>
      <w:r w:rsidRPr="00B12BCD">
        <w:t xml:space="preserve">All staff must successfully meet </w:t>
      </w:r>
      <w:r w:rsidR="002573AF" w:rsidRPr="00B12BCD">
        <w:t>all</w:t>
      </w:r>
      <w:r w:rsidRPr="00B12BCD">
        <w:t xml:space="preserve"> the training and qualif</w:t>
      </w:r>
      <w:r w:rsidR="00E835E0" w:rsidRPr="00B12BCD">
        <w:t xml:space="preserve">ication program requirements. </w:t>
      </w:r>
      <w:r w:rsidRPr="00B12BCD">
        <w:t xml:space="preserve">However, </w:t>
      </w:r>
      <w:ins w:id="134" w:author="Author">
        <w:r w:rsidR="00182B7A" w:rsidRPr="006723FE">
          <w:t>equivalent</w:t>
        </w:r>
      </w:ins>
      <w:r w:rsidR="00182B7A" w:rsidRPr="00B12BCD">
        <w:t xml:space="preserve"> experience</w:t>
      </w:r>
      <w:r w:rsidR="00621F59" w:rsidRPr="00B12BCD">
        <w:t xml:space="preserve"> may be accepted as evidence that an individual already possesses the required knowledge or skills normally achieved by completing parts of the program.</w:t>
      </w:r>
    </w:p>
    <w:p w14:paraId="001E9D99" w14:textId="012B84D2" w:rsidR="00621F59" w:rsidRPr="00B12BCD" w:rsidRDefault="00621F59" w:rsidP="002E3FF3">
      <w:pPr>
        <w:pStyle w:val="BodyText"/>
        <w:numPr>
          <w:ilvl w:val="0"/>
          <w:numId w:val="7"/>
        </w:numPr>
      </w:pPr>
      <w:r w:rsidRPr="00F73830">
        <w:rPr>
          <w:u w:val="single"/>
        </w:rPr>
        <w:t>Previous Experience</w:t>
      </w:r>
      <w:r w:rsidRPr="00B12BCD">
        <w:t xml:space="preserve">. The </w:t>
      </w:r>
      <w:proofErr w:type="gramStart"/>
      <w:r w:rsidRPr="00B12BCD">
        <w:t>individual’s</w:t>
      </w:r>
      <w:proofErr w:type="gramEnd"/>
      <w:r w:rsidR="004426C3">
        <w:t xml:space="preserve"> </w:t>
      </w:r>
      <w:ins w:id="135" w:author="Author">
        <w:r w:rsidR="004426C3">
          <w:t>branch chief</w:t>
        </w:r>
      </w:ins>
      <w:r w:rsidRPr="00B12BCD">
        <w:t xml:space="preserve"> has the authority to accept previous experience and training as an alternate method for meeting the requirements contained in this </w:t>
      </w:r>
      <w:r w:rsidR="00A77517">
        <w:t>IMC</w:t>
      </w:r>
      <w:r w:rsidRPr="00B12BCD">
        <w:t>. Justification for accepting previous experience and training to meet program requirements must be documented and recorded in the individual's training record. Forms for documenting the equivalency justification</w:t>
      </w:r>
      <w:r w:rsidR="00B5136D" w:rsidRPr="00B12BCD">
        <w:t xml:space="preserve"> </w:t>
      </w:r>
      <w:r w:rsidR="002573AF" w:rsidRPr="00B12BCD">
        <w:t>are in</w:t>
      </w:r>
      <w:r w:rsidRPr="00B12BCD">
        <w:t xml:space="preserve"> each</w:t>
      </w:r>
      <w:ins w:id="136" w:author="Author">
        <w:r w:rsidRPr="00AE13D9">
          <w:t xml:space="preserve"> </w:t>
        </w:r>
        <w:r w:rsidR="00926068">
          <w:t>technical proficiency</w:t>
        </w:r>
      </w:ins>
      <w:r w:rsidR="00926068" w:rsidRPr="00B12BCD">
        <w:t xml:space="preserve"> </w:t>
      </w:r>
      <w:r w:rsidRPr="00B12BCD">
        <w:t>qualification journal.</w:t>
      </w:r>
    </w:p>
    <w:p w14:paraId="14D61EC4" w14:textId="1B5450EC" w:rsidR="00621F59" w:rsidRPr="00B12BCD" w:rsidRDefault="00621F59" w:rsidP="002E3FF3">
      <w:pPr>
        <w:pStyle w:val="BodyText"/>
        <w:numPr>
          <w:ilvl w:val="0"/>
          <w:numId w:val="7"/>
        </w:numPr>
      </w:pPr>
      <w:r w:rsidRPr="00F73830">
        <w:rPr>
          <w:u w:val="single"/>
        </w:rPr>
        <w:t>Appropriate Knowledge Level</w:t>
      </w:r>
      <w:r w:rsidRPr="00B12BCD">
        <w:t xml:space="preserve">. The individual’s Division Director may request that the individual demonstrate the appropriate level of knowledge or skill by successfully completing an equivalency examination. Requests for equivalency examinations should be made by the individual's supervisor to the </w:t>
      </w:r>
      <w:ins w:id="137" w:author="Author">
        <w:r w:rsidR="000E593F">
          <w:t>AD</w:t>
        </w:r>
        <w:r w:rsidR="005216C0">
          <w:t>HR</w:t>
        </w:r>
        <w:r w:rsidR="005216C0" w:rsidRPr="00AE13D9">
          <w:t>TD</w:t>
        </w:r>
        <w:r w:rsidRPr="00AE13D9">
          <w:t xml:space="preserve">, </w:t>
        </w:r>
        <w:r w:rsidR="005216C0">
          <w:t>OCHCO</w:t>
        </w:r>
      </w:ins>
      <w:r w:rsidRPr="00B12BCD">
        <w:t>.</w:t>
      </w:r>
    </w:p>
    <w:p w14:paraId="76FBD119" w14:textId="53E65596" w:rsidR="009D6FCA" w:rsidRDefault="00621F59" w:rsidP="002E3FF3">
      <w:pPr>
        <w:pStyle w:val="BodyText"/>
        <w:numPr>
          <w:ilvl w:val="0"/>
          <w:numId w:val="7"/>
        </w:numPr>
        <w:rPr>
          <w:ins w:id="138" w:author="Author"/>
        </w:rPr>
      </w:pPr>
      <w:r w:rsidRPr="00F73830">
        <w:rPr>
          <w:u w:val="single"/>
        </w:rPr>
        <w:t>Individuals Qualifying or Qualified in Other Areas</w:t>
      </w:r>
      <w:ins w:id="139" w:author="Author">
        <w:r w:rsidR="009D6FCA" w:rsidRPr="00F73830">
          <w:rPr>
            <w:u w:val="single"/>
          </w:rPr>
          <w:t xml:space="preserve"> </w:t>
        </w:r>
        <w:r w:rsidR="00FB15BD" w:rsidRPr="00F73830">
          <w:rPr>
            <w:u w:val="single"/>
          </w:rPr>
          <w:t>Other than</w:t>
        </w:r>
        <w:r w:rsidR="00646C98" w:rsidRPr="00F73830">
          <w:rPr>
            <w:u w:val="single"/>
          </w:rPr>
          <w:t xml:space="preserve"> those Assigned as Fuel Facility</w:t>
        </w:r>
        <w:r w:rsidR="00FB15BD" w:rsidRPr="00F73830">
          <w:rPr>
            <w:u w:val="single"/>
          </w:rPr>
          <w:t xml:space="preserve"> Senior Resident Inspectors </w:t>
        </w:r>
        <w:r w:rsidR="009D6FCA" w:rsidRPr="00F73830">
          <w:rPr>
            <w:u w:val="single"/>
          </w:rPr>
          <w:t>(</w:t>
        </w:r>
        <w:r w:rsidR="00527E95" w:rsidRPr="00F73830">
          <w:rPr>
            <w:u w:val="single"/>
          </w:rPr>
          <w:t xml:space="preserve">commonly </w:t>
        </w:r>
        <w:r w:rsidR="009D6FCA" w:rsidRPr="00F73830">
          <w:rPr>
            <w:u w:val="single"/>
          </w:rPr>
          <w:t>referred to as cross qualification)</w:t>
        </w:r>
        <w:r w:rsidRPr="00ED215A">
          <w:t>.</w:t>
        </w:r>
      </w:ins>
      <w:r w:rsidRPr="00ED215A">
        <w:t xml:space="preserve"> Individuals who are in the process of qualifying as an inspector under IMC</w:t>
      </w:r>
      <w:r w:rsidR="00014714" w:rsidRPr="00ED215A">
        <w:t xml:space="preserve"> </w:t>
      </w:r>
      <w:r w:rsidRPr="00ED215A">
        <w:t xml:space="preserve">1245, </w:t>
      </w:r>
      <w:r w:rsidR="0000656E" w:rsidRPr="00ED215A">
        <w:t xml:space="preserve">or </w:t>
      </w:r>
      <w:r w:rsidRPr="00ED215A">
        <w:t>IMC</w:t>
      </w:r>
      <w:r w:rsidR="00BA0AAB" w:rsidRPr="00ED215A">
        <w:t> </w:t>
      </w:r>
      <w:r w:rsidRPr="00ED215A">
        <w:t>1246</w:t>
      </w:r>
      <w:r w:rsidR="00B5136D" w:rsidRPr="00ED215A">
        <w:t xml:space="preserve"> </w:t>
      </w:r>
      <w:r w:rsidRPr="00ED215A">
        <w:t xml:space="preserve">may also qualify as a </w:t>
      </w:r>
      <w:r w:rsidR="00E7532E" w:rsidRPr="00ED215A">
        <w:t>f</w:t>
      </w:r>
      <w:r w:rsidRPr="00ED215A">
        <w:t xml:space="preserve">uel </w:t>
      </w:r>
      <w:r w:rsidR="00F9202F" w:rsidRPr="00ED215A">
        <w:t>f</w:t>
      </w:r>
      <w:r w:rsidRPr="00ED215A">
        <w:t>acility inspector. In such cases, previous equivalent training requirements</w:t>
      </w:r>
      <w:r w:rsidR="001A54E7" w:rsidRPr="00ED215A">
        <w:t xml:space="preserve"> </w:t>
      </w:r>
      <w:r w:rsidR="00662BF6" w:rsidRPr="00ED215A">
        <w:t xml:space="preserve">that are </w:t>
      </w:r>
      <w:r w:rsidRPr="00ED215A">
        <w:t xml:space="preserve">common </w:t>
      </w:r>
      <w:r w:rsidR="00662BF6" w:rsidRPr="00ED215A">
        <w:t xml:space="preserve">to </w:t>
      </w:r>
      <w:r w:rsidRPr="00ED215A">
        <w:t>the two programs need not be repeated and credit for similar training will be indicated in the fuel facility inspector qualification journal. Individuals who have previously qualified as an inspector under IMC</w:t>
      </w:r>
      <w:r w:rsidR="00EE4985" w:rsidRPr="00ED215A">
        <w:t xml:space="preserve"> </w:t>
      </w:r>
      <w:r w:rsidRPr="00ED215A">
        <w:t>1245</w:t>
      </w:r>
      <w:r w:rsidR="00363CD8" w:rsidRPr="00ED215A">
        <w:t xml:space="preserve"> </w:t>
      </w:r>
      <w:r w:rsidR="00265591" w:rsidRPr="00ED215A">
        <w:t xml:space="preserve">or </w:t>
      </w:r>
      <w:ins w:id="140" w:author="Author">
        <w:r w:rsidR="00411A64" w:rsidRPr="00ED215A">
          <w:t>IMC 1246</w:t>
        </w:r>
        <w:r w:rsidR="00F81551" w:rsidRPr="00ED215A">
          <w:t>,</w:t>
        </w:r>
      </w:ins>
      <w:r w:rsidR="00265591" w:rsidRPr="00ED215A">
        <w:t xml:space="preserve"> </w:t>
      </w:r>
      <w:r w:rsidRPr="00ED215A">
        <w:t>may also qualify as a fuel facility inspector.</w:t>
      </w:r>
      <w:r w:rsidR="00C832DC" w:rsidRPr="00ED215A">
        <w:t xml:space="preserve"> </w:t>
      </w:r>
      <w:r w:rsidRPr="00ED215A">
        <w:t>Completion of the</w:t>
      </w:r>
      <w:r w:rsidR="00435175" w:rsidRPr="00ED215A">
        <w:t xml:space="preserve"> </w:t>
      </w:r>
      <w:ins w:id="141" w:author="Author">
        <w:r w:rsidR="00435175" w:rsidRPr="00ED215A">
          <w:t>study guides (</w:t>
        </w:r>
      </w:ins>
      <w:r w:rsidR="00435175" w:rsidRPr="00ED215A">
        <w:t>SGs</w:t>
      </w:r>
      <w:ins w:id="142" w:author="Author">
        <w:r w:rsidR="00435175" w:rsidRPr="00ED215A">
          <w:t>)</w:t>
        </w:r>
      </w:ins>
      <w:r w:rsidRPr="00ED215A">
        <w:t xml:space="preserve"> and course requirements identified in the signature sheet shown in </w:t>
      </w:r>
      <w:r w:rsidR="001C3B15" w:rsidRPr="00ED215A">
        <w:t xml:space="preserve">Attachment </w:t>
      </w:r>
      <w:r w:rsidR="00CC0DF4" w:rsidRPr="00ED215A">
        <w:t xml:space="preserve">3 </w:t>
      </w:r>
      <w:r w:rsidRPr="00ED215A">
        <w:t xml:space="preserve">of this IMC, will constitute </w:t>
      </w:r>
      <w:proofErr w:type="gramStart"/>
      <w:r w:rsidRPr="00ED215A">
        <w:t>completion</w:t>
      </w:r>
      <w:proofErr w:type="gramEnd"/>
      <w:r w:rsidRPr="00ED215A">
        <w:t xml:space="preserve"> of the fuel facility inspector qualification requirements for those individuals who are already qualified inspectors. </w:t>
      </w:r>
      <w:r w:rsidR="009D6FCA" w:rsidRPr="00ED215A">
        <w:t xml:space="preserve">Completion of the Attachment 3 requirements will be certified by the appropriate NMSS or NSIR Branch </w:t>
      </w:r>
      <w:r w:rsidR="009D6FCA" w:rsidRPr="003B1EF2">
        <w:t>Chief</w:t>
      </w:r>
      <w:r w:rsidR="009D6FCA" w:rsidRPr="00ED215A">
        <w:t xml:space="preserve"> or the Director, Division of </w:t>
      </w:r>
      <w:ins w:id="143" w:author="Author">
        <w:r w:rsidR="009D6FCA" w:rsidRPr="00ED215A">
          <w:t>Fuel</w:t>
        </w:r>
        <w:r w:rsidR="00D70B33" w:rsidRPr="00ED215A">
          <w:t>s, Radiological Safety</w:t>
        </w:r>
        <w:r w:rsidR="0029290B" w:rsidRPr="00ED215A">
          <w:t>, and Security</w:t>
        </w:r>
        <w:r w:rsidR="00787CCD" w:rsidRPr="00ED215A">
          <w:t>.</w:t>
        </w:r>
        <w:r w:rsidR="009172F6" w:rsidRPr="00ED215A">
          <w:t xml:space="preserve"> The inspector’s </w:t>
        </w:r>
        <w:r w:rsidR="00AE3783" w:rsidRPr="00ED215A">
          <w:t xml:space="preserve">immediate supervisor </w:t>
        </w:r>
        <w:r w:rsidR="009172F6" w:rsidRPr="00ED215A">
          <w:t xml:space="preserve">should work with </w:t>
        </w:r>
        <w:r w:rsidR="00435175" w:rsidRPr="00ED215A">
          <w:t xml:space="preserve">the individuals </w:t>
        </w:r>
        <w:r w:rsidR="009172F6" w:rsidRPr="00ED215A">
          <w:t xml:space="preserve">to identify a plan for completing cross </w:t>
        </w:r>
        <w:proofErr w:type="gramStart"/>
        <w:r w:rsidR="009172F6" w:rsidRPr="00ED215A">
          <w:t>qualification</w:t>
        </w:r>
        <w:proofErr w:type="gramEnd"/>
        <w:r w:rsidR="009172F6" w:rsidRPr="00ED215A">
          <w:t xml:space="preserve"> to ensure that the inspector moves beyond basic quals to fu</w:t>
        </w:r>
        <w:r w:rsidR="009172F6" w:rsidRPr="00514AFA">
          <w:t>ll qualification in a reasonable time frame.</w:t>
        </w:r>
      </w:ins>
    </w:p>
    <w:p w14:paraId="2DE03B19" w14:textId="0FC4B972" w:rsidR="004A55A4" w:rsidRDefault="00527E95" w:rsidP="002E3FF3">
      <w:pPr>
        <w:pStyle w:val="BodyText"/>
        <w:numPr>
          <w:ilvl w:val="0"/>
          <w:numId w:val="7"/>
        </w:numPr>
        <w:rPr>
          <w:ins w:id="144" w:author="Author"/>
        </w:rPr>
      </w:pPr>
      <w:ins w:id="145" w:author="Author">
        <w:r w:rsidRPr="002F07B2">
          <w:rPr>
            <w:u w:val="single"/>
          </w:rPr>
          <w:t>Independent Inspection</w:t>
        </w:r>
        <w:r>
          <w:t xml:space="preserve">. </w:t>
        </w:r>
        <w:r w:rsidR="00160F47" w:rsidRPr="00514AFA">
          <w:t xml:space="preserve">Prior to inspecting independently at a fuel cycle facility, the cross qualifying inspector shall be </w:t>
        </w:r>
        <w:r w:rsidR="00F60563">
          <w:t>certified</w:t>
        </w:r>
        <w:r w:rsidR="00160F47" w:rsidRPr="00514AFA">
          <w:t xml:space="preserve"> in accordance with IMC 1247</w:t>
        </w:r>
        <w:r w:rsidR="00F60563">
          <w:t xml:space="preserve">. </w:t>
        </w:r>
        <w:r w:rsidR="00160F47" w:rsidRPr="00514AFA">
          <w:t>As general guidance, an inspector who is cross qualifying as a fuel facility inspector from another inspection area</w:t>
        </w:r>
        <w:r w:rsidR="000B0293">
          <w:t xml:space="preserve"> </w:t>
        </w:r>
        <w:r w:rsidR="00414041">
          <w:t>business line</w:t>
        </w:r>
        <w:r w:rsidR="00160F47" w:rsidRPr="00514AFA">
          <w:t xml:space="preserve"> is expected to already possess basic inspection knowledge, skills, and abilities. However, the inspector is anticipated </w:t>
        </w:r>
        <w:r w:rsidR="00160F47" w:rsidRPr="000008EB">
          <w:t>to need to gain</w:t>
        </w:r>
        <w:r w:rsidR="00160F47" w:rsidRPr="00514AFA">
          <w:t xml:space="preserve"> proficiency in areas such as fuel cycle specifics and technology and the technical area that the inspector is cross qualifying in (e.g.</w:t>
        </w:r>
        <w:r w:rsidR="00C958E6">
          <w:t>,</w:t>
        </w:r>
        <w:r w:rsidR="00160F47" w:rsidRPr="00514AFA">
          <w:t xml:space="preserve"> IMC 1247</w:t>
        </w:r>
        <w:r w:rsidR="00376FF3">
          <w:t>,</w:t>
        </w:r>
        <w:r w:rsidR="00160F47" w:rsidRPr="00514AFA">
          <w:t xml:space="preserve"> Appendi</w:t>
        </w:r>
        <w:r w:rsidR="00670137">
          <w:t>ces</w:t>
        </w:r>
        <w:r w:rsidR="00160F47" w:rsidRPr="00514AFA">
          <w:t xml:space="preserve"> C and D) prior to inspecting independently. </w:t>
        </w:r>
        <w:r w:rsidR="00160F47" w:rsidRPr="00514AFA" w:rsidDel="009172F6">
          <w:t xml:space="preserve">The inspector’s </w:t>
        </w:r>
        <w:r w:rsidR="00C0666C">
          <w:t>immediate supervisor</w:t>
        </w:r>
        <w:r w:rsidR="00160F47" w:rsidRPr="00514AFA" w:rsidDel="009172F6">
          <w:t xml:space="preserve"> should work with them to identify a plan for completing cross qualification </w:t>
        </w:r>
        <w:r w:rsidR="00BF3C2A">
          <w:t xml:space="preserve">in accordance with Attachment 3, </w:t>
        </w:r>
        <w:r w:rsidR="00160F47" w:rsidRPr="00514AFA" w:rsidDel="009172F6">
          <w:t>to ensure that the inspector moves beyond basic quals to full qualification in a reasonable time frame.</w:t>
        </w:r>
      </w:ins>
    </w:p>
    <w:p w14:paraId="596CEE24" w14:textId="71B9EFF7" w:rsidR="004A55A4" w:rsidRPr="00514AFA" w:rsidRDefault="00EF25F7" w:rsidP="002E3FF3">
      <w:pPr>
        <w:pStyle w:val="BodyText"/>
        <w:numPr>
          <w:ilvl w:val="0"/>
          <w:numId w:val="7"/>
        </w:numPr>
        <w:rPr>
          <w:ins w:id="146" w:author="Author"/>
        </w:rPr>
      </w:pPr>
      <w:ins w:id="147" w:author="Author">
        <w:r w:rsidRPr="002F07B2">
          <w:rPr>
            <w:u w:val="single"/>
          </w:rPr>
          <w:t xml:space="preserve">Cross Qualification of </w:t>
        </w:r>
        <w:r w:rsidR="004A55A4" w:rsidRPr="002F07B2">
          <w:rPr>
            <w:u w:val="single"/>
          </w:rPr>
          <w:t xml:space="preserve">Individuals Assigned as Fuel Facility </w:t>
        </w:r>
        <w:r w:rsidR="00527E95" w:rsidRPr="002F07B2">
          <w:rPr>
            <w:u w:val="single"/>
          </w:rPr>
          <w:t xml:space="preserve">Senior </w:t>
        </w:r>
        <w:r w:rsidRPr="002F07B2">
          <w:rPr>
            <w:u w:val="single"/>
          </w:rPr>
          <w:t>Resident Inspectors</w:t>
        </w:r>
        <w:r>
          <w:t xml:space="preserve">. </w:t>
        </w:r>
        <w:r w:rsidR="00BB67AB">
          <w:t>Senior Resident Inspectors (SRIs) are assigned to Category I fuel facilities.</w:t>
        </w:r>
        <w:r w:rsidR="00BB67AB" w:rsidDel="001936C5">
          <w:t xml:space="preserve"> </w:t>
        </w:r>
        <w:r w:rsidR="00AC545D">
          <w:t xml:space="preserve">Due to the size and uniqueness of the fuel facility resident inspector program, </w:t>
        </w:r>
        <w:r w:rsidR="00AC545D" w:rsidRPr="00435175">
          <w:t xml:space="preserve">there is no specific </w:t>
        </w:r>
        <w:r w:rsidR="00AC545D" w:rsidRPr="00435175">
          <w:lastRenderedPageBreak/>
          <w:t>qualification</w:t>
        </w:r>
        <w:r w:rsidR="00AC545D">
          <w:t xml:space="preserve"> appendix</w:t>
        </w:r>
        <w:r w:rsidR="00AC545D" w:rsidRPr="00435175">
          <w:t xml:space="preserve"> required for newly assigned resident inspectors</w:t>
        </w:r>
        <w:r w:rsidR="00AC545D">
          <w:t>. However, IMC 1247, Appendix C1</w:t>
        </w:r>
        <w:r w:rsidR="00175366">
          <w:t>,</w:t>
        </w:r>
        <w:r w:rsidR="00AC545D">
          <w:t xml:space="preserve"> contains the additional SG(s) required for resident inspectors. </w:t>
        </w:r>
        <w:r w:rsidR="00BB67AB">
          <w:t xml:space="preserve">Newly assigned </w:t>
        </w:r>
        <w:proofErr w:type="gramStart"/>
        <w:r w:rsidR="00BB67AB">
          <w:t>SRIs</w:t>
        </w:r>
        <w:proofErr w:type="gramEnd"/>
        <w:r w:rsidR="00BB67AB">
          <w:t xml:space="preserve"> who </w:t>
        </w:r>
        <w:r w:rsidR="00C67BF6">
          <w:t>are not</w:t>
        </w:r>
        <w:r w:rsidR="00BB67AB">
          <w:t xml:space="preserve"> IMC 1247 </w:t>
        </w:r>
        <w:r w:rsidR="00C67BF6">
          <w:t>qualified but</w:t>
        </w:r>
        <w:r w:rsidR="00BB67AB">
          <w:t xml:space="preserve"> w</w:t>
        </w:r>
        <w:r w:rsidR="00C67BF6">
          <w:t>ere</w:t>
        </w:r>
        <w:r w:rsidR="00BB67AB">
          <w:t xml:space="preserve"> previously </w:t>
        </w:r>
        <w:proofErr w:type="gramStart"/>
        <w:r w:rsidR="00BB67AB">
          <w:t>fully-qualified</w:t>
        </w:r>
        <w:proofErr w:type="gramEnd"/>
        <w:r w:rsidR="00BB67AB">
          <w:t xml:space="preserve"> under other inspector qualification programs, will use the cross-qualification process</w:t>
        </w:r>
        <w:r w:rsidR="00C67BF6">
          <w:t xml:space="preserve"> in accordance with Attachment 3</w:t>
        </w:r>
        <w:r w:rsidR="00BB67AB">
          <w:t xml:space="preserve">. </w:t>
        </w:r>
        <w:r w:rsidR="003F6025">
          <w:t>Th</w:t>
        </w:r>
        <w:r w:rsidR="00B94AC1">
          <w:t>e</w:t>
        </w:r>
        <w:r w:rsidR="00317F36">
          <w:t xml:space="preserve"> </w:t>
        </w:r>
        <w:r w:rsidR="006F4732">
          <w:t>new</w:t>
        </w:r>
        <w:r w:rsidR="00317F36">
          <w:t xml:space="preserve"> SRI is </w:t>
        </w:r>
        <w:r w:rsidR="006F4732">
          <w:t>qualified</w:t>
        </w:r>
        <w:r w:rsidR="002135F0">
          <w:t xml:space="preserve"> </w:t>
        </w:r>
        <w:r w:rsidR="006C443F">
          <w:t>to perform independent inspections</w:t>
        </w:r>
        <w:r w:rsidR="00261EE3">
          <w:t xml:space="preserve"> as assigned by the immediate supervisor</w:t>
        </w:r>
        <w:r w:rsidR="006C443F">
          <w:t xml:space="preserve">. </w:t>
        </w:r>
        <w:r w:rsidR="00BB67AB">
          <w:t xml:space="preserve">The SRI’s immediate supervisor should work with them to identify a plan for completing cross </w:t>
        </w:r>
        <w:proofErr w:type="gramStart"/>
        <w:r w:rsidR="00BB67AB">
          <w:t>qualification</w:t>
        </w:r>
        <w:proofErr w:type="gramEnd"/>
        <w:r w:rsidR="00BB67AB">
          <w:t xml:space="preserve"> in a reasonable time frame (typically not to exceed 18 months). </w:t>
        </w:r>
        <w:r w:rsidR="00F2329D">
          <w:t>An effective turnover period occurs as described in IMC 2600, Appendix C, “Fuel Cycle Resident Inspection Program</w:t>
        </w:r>
        <w:r w:rsidR="009D30FA">
          <w:t>.”</w:t>
        </w:r>
      </w:ins>
    </w:p>
    <w:p w14:paraId="67ACC9FB" w14:textId="72D75DF8" w:rsidR="00621F59" w:rsidRPr="00B12BCD" w:rsidRDefault="005333FD" w:rsidP="00ED215A">
      <w:pPr>
        <w:pStyle w:val="Heading2"/>
      </w:pPr>
      <w:bookmarkStart w:id="148" w:name="_Toc202865858"/>
      <w:r w:rsidRPr="00B12BCD">
        <w:t>05.03</w:t>
      </w:r>
      <w:r w:rsidRPr="00B12BCD">
        <w:tab/>
      </w:r>
      <w:r w:rsidR="00621F59" w:rsidRPr="00B12BCD">
        <w:rPr>
          <w:u w:val="single"/>
        </w:rPr>
        <w:t>Final Qualification Activity</w:t>
      </w:r>
      <w:bookmarkEnd w:id="148"/>
    </w:p>
    <w:p w14:paraId="6D90C4FF" w14:textId="6F9A60C2" w:rsidR="00621F59" w:rsidRPr="00B12BCD" w:rsidRDefault="00621F59" w:rsidP="002E3FF3">
      <w:pPr>
        <w:pStyle w:val="BodyText"/>
        <w:numPr>
          <w:ilvl w:val="0"/>
          <w:numId w:val="8"/>
        </w:numPr>
      </w:pPr>
      <w:r w:rsidRPr="00B12BCD">
        <w:t>Inspector Qualification Board. The inspector qualification board is used to evaluate how well an individual can integrate and apply inspector competencies to field situations. Upon completion of all requirements identified in the Inspector Qualification Journals, an inspector qualification board will be conducted to confirm the individual has the necessary</w:t>
      </w:r>
      <w:r w:rsidR="00F737BB" w:rsidRPr="00B12BCD">
        <w:t xml:space="preserve"> </w:t>
      </w:r>
      <w:r w:rsidR="00662BF6" w:rsidRPr="00B12BCD">
        <w:t xml:space="preserve">KSAs </w:t>
      </w:r>
      <w:r w:rsidRPr="00B12BCD">
        <w:t>to independently conduct the prescribed NRC inspections. The list of KSAs to be assessed by the board is contained in Attachment 2, “Inspector Competencies.”</w:t>
      </w:r>
    </w:p>
    <w:p w14:paraId="38E79A56" w14:textId="7791D603" w:rsidR="00621F59" w:rsidRPr="00B12BCD" w:rsidRDefault="00263919" w:rsidP="002E3FF3">
      <w:pPr>
        <w:pStyle w:val="BodyText"/>
        <w:numPr>
          <w:ilvl w:val="0"/>
          <w:numId w:val="8"/>
        </w:numPr>
      </w:pPr>
      <w:r w:rsidRPr="00B12BCD">
        <w:t xml:space="preserve">Members. </w:t>
      </w:r>
      <w:r w:rsidR="00621F59" w:rsidRPr="00B12BCD">
        <w:t>A qualification board will consist of at least three members. Each board will contain a manager at the branch chief level</w:t>
      </w:r>
      <w:r w:rsidR="00F737BB" w:rsidRPr="00B12BCD">
        <w:t xml:space="preserve"> </w:t>
      </w:r>
      <w:r w:rsidR="00662BF6" w:rsidRPr="00B12BCD">
        <w:t>or above</w:t>
      </w:r>
      <w:r w:rsidR="00621F59" w:rsidRPr="00B12BCD">
        <w:t xml:space="preserve">. The board </w:t>
      </w:r>
      <w:r w:rsidR="002573AF" w:rsidRPr="00AE13D9">
        <w:t>chair</w:t>
      </w:r>
      <w:r w:rsidR="002573AF">
        <w:t>person</w:t>
      </w:r>
      <w:r w:rsidR="002573AF" w:rsidRPr="00B12BCD">
        <w:t xml:space="preserve"> </w:t>
      </w:r>
      <w:r w:rsidR="00621F59" w:rsidRPr="00B12BCD">
        <w:t xml:space="preserve">shall be </w:t>
      </w:r>
      <w:r w:rsidR="00662BF6" w:rsidRPr="00B12BCD">
        <w:t xml:space="preserve">at </w:t>
      </w:r>
      <w:r w:rsidR="00286266" w:rsidRPr="00B12BCD">
        <w:t xml:space="preserve">least </w:t>
      </w:r>
      <w:r w:rsidR="00621F59" w:rsidRPr="00B12BCD">
        <w:t xml:space="preserve">at the branch chief level but cannot be the individual’s immediate supervisor. </w:t>
      </w:r>
      <w:r w:rsidR="00F65872">
        <w:t xml:space="preserve">At </w:t>
      </w:r>
      <w:r w:rsidR="00662BF6" w:rsidRPr="00B12BCD">
        <w:t>least one board member must be knowledgeable or qualified in the technical proficiency area for which the individual is seeking qualification</w:t>
      </w:r>
      <w:r w:rsidR="00F737BB" w:rsidRPr="00B12BCD">
        <w:t>.</w:t>
      </w:r>
      <w:r w:rsidR="00C832DC" w:rsidRPr="00B12BCD">
        <w:t xml:space="preserve"> </w:t>
      </w:r>
      <w:r w:rsidR="00621F59" w:rsidRPr="00B12BCD">
        <w:t>Whenever practical, the immediate supervisor of the individual seeking qualification should observe the board</w:t>
      </w:r>
      <w:r w:rsidR="001A25B7">
        <w:t>.</w:t>
      </w:r>
      <w:r w:rsidR="00621F59" w:rsidRPr="00AE13D9">
        <w:t xml:space="preserve"> </w:t>
      </w:r>
      <w:r w:rsidR="001A25B7">
        <w:t>T</w:t>
      </w:r>
      <w:r w:rsidR="00621F59" w:rsidRPr="00AE13D9">
        <w:t>he</w:t>
      </w:r>
      <w:r w:rsidR="00621F59" w:rsidRPr="00B12BCD">
        <w:t xml:space="preserve"> supervisor </w:t>
      </w:r>
      <w:r w:rsidR="001A25B7">
        <w:t>should</w:t>
      </w:r>
      <w:r w:rsidR="001A25B7" w:rsidRPr="00B12BCD">
        <w:t xml:space="preserve"> not</w:t>
      </w:r>
      <w:r w:rsidR="00BC0CF8" w:rsidRPr="00B12BCD">
        <w:t xml:space="preserve"> </w:t>
      </w:r>
      <w:r w:rsidR="00BC0CF8">
        <w:t>be</w:t>
      </w:r>
      <w:r w:rsidR="00621F59" w:rsidRPr="00AE13D9">
        <w:t xml:space="preserve"> </w:t>
      </w:r>
      <w:r w:rsidR="00621F59" w:rsidRPr="00B12BCD">
        <w:t>a member of the board.</w:t>
      </w:r>
    </w:p>
    <w:p w14:paraId="57299CFB" w14:textId="2D7CDE04" w:rsidR="00263919" w:rsidRPr="00B12BCD" w:rsidRDefault="00263919" w:rsidP="002E3FF3">
      <w:pPr>
        <w:pStyle w:val="BodyText"/>
        <w:numPr>
          <w:ilvl w:val="0"/>
          <w:numId w:val="8"/>
        </w:numPr>
        <w:rPr>
          <w:u w:val="single"/>
        </w:rPr>
      </w:pPr>
      <w:r w:rsidRPr="00B12BCD">
        <w:t>Board Conduct.</w:t>
      </w:r>
    </w:p>
    <w:p w14:paraId="057453E6" w14:textId="570F4757" w:rsidR="003A0AE1" w:rsidRPr="00B12BCD" w:rsidRDefault="00621F59" w:rsidP="002E3FF3">
      <w:pPr>
        <w:pStyle w:val="BodyText"/>
        <w:numPr>
          <w:ilvl w:val="1"/>
          <w:numId w:val="8"/>
        </w:numPr>
      </w:pPr>
      <w:r w:rsidRPr="00B12BCD">
        <w:t xml:space="preserve">The board members and the board </w:t>
      </w:r>
      <w:r w:rsidR="002573AF" w:rsidRPr="00AE13D9">
        <w:t>chair</w:t>
      </w:r>
      <w:r w:rsidR="002573AF">
        <w:t>person</w:t>
      </w:r>
      <w:r w:rsidR="002573AF" w:rsidRPr="00B12BCD">
        <w:t xml:space="preserve"> </w:t>
      </w:r>
      <w:r w:rsidRPr="00B12BCD">
        <w:t xml:space="preserve">should </w:t>
      </w:r>
      <w:r w:rsidR="00662BF6" w:rsidRPr="00B12BCD">
        <w:t xml:space="preserve">work together </w:t>
      </w:r>
      <w:r w:rsidR="003A0AE1" w:rsidRPr="00B12BCD">
        <w:t xml:space="preserve">to </w:t>
      </w:r>
      <w:r w:rsidRPr="00B12BCD">
        <w:t xml:space="preserve">ensure that the </w:t>
      </w:r>
      <w:r w:rsidR="00662BF6" w:rsidRPr="00B12BCD">
        <w:t xml:space="preserve">tasks and KSAs in </w:t>
      </w:r>
      <w:r w:rsidR="004726D7">
        <w:t>A</w:t>
      </w:r>
      <w:r w:rsidR="00662BF6" w:rsidRPr="00CB7012">
        <w:t>ttachment</w:t>
      </w:r>
      <w:r w:rsidR="00BB7A88" w:rsidRPr="00CB7012">
        <w:t>s</w:t>
      </w:r>
      <w:r w:rsidR="00662BF6" w:rsidRPr="00B12BCD">
        <w:t xml:space="preserve"> 2</w:t>
      </w:r>
      <w:r w:rsidR="00BB7A88" w:rsidRPr="00B12BCD">
        <w:t xml:space="preserve"> </w:t>
      </w:r>
      <w:r w:rsidR="00BB7A88" w:rsidRPr="003B1EF2">
        <w:t>and</w:t>
      </w:r>
      <w:r w:rsidR="00ED215A">
        <w:t> </w:t>
      </w:r>
      <w:r w:rsidR="00662BF6" w:rsidRPr="00B12BCD">
        <w:t>3 will be covered during the board</w:t>
      </w:r>
      <w:r w:rsidR="00514AFA" w:rsidRPr="00B12BCD">
        <w:t>.</w:t>
      </w:r>
    </w:p>
    <w:p w14:paraId="5AC358EC" w14:textId="7675312B" w:rsidR="00621F59" w:rsidRPr="00B12BCD" w:rsidRDefault="00621F59" w:rsidP="002E3FF3">
      <w:pPr>
        <w:pStyle w:val="BodyText"/>
        <w:numPr>
          <w:ilvl w:val="1"/>
          <w:numId w:val="8"/>
        </w:numPr>
      </w:pPr>
      <w:r w:rsidRPr="00B12BCD">
        <w:t xml:space="preserve">Specific questions can be selected from those used in previous qualification boards or new questions can be </w:t>
      </w:r>
      <w:r w:rsidR="00662BF6" w:rsidRPr="00B12BCD">
        <w:t>developed</w:t>
      </w:r>
      <w:r w:rsidRPr="00B12BCD">
        <w:t xml:space="preserve">. </w:t>
      </w:r>
      <w:r w:rsidR="00BB720F" w:rsidRPr="00B12BCD">
        <w:t xml:space="preserve">Each question </w:t>
      </w:r>
      <w:r w:rsidR="00662BF6" w:rsidRPr="00B12BCD">
        <w:t xml:space="preserve">shall </w:t>
      </w:r>
      <w:r w:rsidR="00BB720F" w:rsidRPr="00B12BCD">
        <w:t xml:space="preserve">relate to at least one of the KSAs to be verified by the board. </w:t>
      </w:r>
      <w:r w:rsidRPr="00B12BCD">
        <w:t xml:space="preserve">Questions should allow and encourage the individual to provide answers that demonstrate knowledge of NRC policy and philosophy as they relate to the licensee and </w:t>
      </w:r>
      <w:proofErr w:type="gramStart"/>
      <w:r w:rsidRPr="00B12BCD">
        <w:t>in particular to</w:t>
      </w:r>
      <w:proofErr w:type="gramEnd"/>
      <w:r w:rsidRPr="00B12BCD">
        <w:t xml:space="preserve"> the implementation of the fuel facility inspection program and inspector self-management.</w:t>
      </w:r>
    </w:p>
    <w:p w14:paraId="4A05EB19" w14:textId="79DB85AD" w:rsidR="003C0CB0" w:rsidRPr="00B12BCD" w:rsidRDefault="00621F59" w:rsidP="002E3FF3">
      <w:pPr>
        <w:pStyle w:val="BodyText"/>
        <w:numPr>
          <w:ilvl w:val="1"/>
          <w:numId w:val="8"/>
        </w:numPr>
      </w:pPr>
      <w:r w:rsidRPr="00B12BCD">
        <w:t xml:space="preserve">Technical questions should be limited in number, pertain to the technical area in which qualification is being sought, and should not be the primary focus of the board’s assessment. </w:t>
      </w:r>
      <w:ins w:id="149" w:author="Author">
        <w:r w:rsidRPr="00AE13D9">
          <w:t>Technical</w:t>
        </w:r>
        <w:r w:rsidR="00635A1E">
          <w:noBreakHyphen/>
        </w:r>
      </w:ins>
      <w:r w:rsidRPr="00B12BCD">
        <w:t xml:space="preserve">based scenarios and examples can be used to determine how well an individual can translate their technical knowledge into appropriate inspector actions. However, lengthy questioning merely </w:t>
      </w:r>
      <w:proofErr w:type="gramStart"/>
      <w:r w:rsidRPr="00B12BCD">
        <w:t>to determine</w:t>
      </w:r>
      <w:proofErr w:type="gramEnd"/>
      <w:r w:rsidRPr="00B12BCD">
        <w:t xml:space="preserve"> if an individual can recall specific technical facts should not be used. </w:t>
      </w:r>
      <w:r w:rsidR="0095409C" w:rsidRPr="00B12BCD">
        <w:t xml:space="preserve">An individual’s technical competence in specific disciplines </w:t>
      </w:r>
      <w:r w:rsidR="00F87007" w:rsidRPr="00B12BCD">
        <w:t xml:space="preserve">is </w:t>
      </w:r>
      <w:r w:rsidR="0095409C" w:rsidRPr="00B12BCD">
        <w:t xml:space="preserve">assessed as specified by the </w:t>
      </w:r>
      <w:r w:rsidR="00B23C71" w:rsidRPr="00B12BCD">
        <w:t xml:space="preserve">supervisor or </w:t>
      </w:r>
      <w:proofErr w:type="gramStart"/>
      <w:r w:rsidR="00B23C71" w:rsidRPr="00B12BCD">
        <w:t>designee</w:t>
      </w:r>
      <w:proofErr w:type="gramEnd"/>
      <w:r w:rsidR="00B23C71" w:rsidRPr="00B12BCD">
        <w:t xml:space="preserve"> (</w:t>
      </w:r>
      <w:r w:rsidR="00EC4EFF" w:rsidRPr="00B12BCD">
        <w:t>individual’s mentor or senior staff</w:t>
      </w:r>
      <w:r w:rsidR="00B23C71" w:rsidRPr="00B12BCD">
        <w:t>)</w:t>
      </w:r>
      <w:r w:rsidR="0095409C" w:rsidRPr="00B12BCD">
        <w:t>.</w:t>
      </w:r>
    </w:p>
    <w:p w14:paraId="6018E869" w14:textId="2D7F349B" w:rsidR="00621F59" w:rsidRPr="0052102B" w:rsidRDefault="00621F59" w:rsidP="002E3FF3">
      <w:pPr>
        <w:pStyle w:val="BodyText"/>
        <w:keepNext/>
        <w:numPr>
          <w:ilvl w:val="1"/>
          <w:numId w:val="8"/>
        </w:numPr>
      </w:pPr>
      <w:r w:rsidRPr="00B12BCD">
        <w:lastRenderedPageBreak/>
        <w:t>Th</w:t>
      </w:r>
      <w:r w:rsidRPr="0052102B">
        <w:t xml:space="preserve">e board should typically </w:t>
      </w:r>
      <w:ins w:id="150" w:author="Author">
        <w:r w:rsidR="00DA2C6A" w:rsidRPr="0052102B">
          <w:t>take</w:t>
        </w:r>
        <w:r w:rsidR="002573AF" w:rsidRPr="0052102B">
          <w:t xml:space="preserve"> </w:t>
        </w:r>
        <w:r w:rsidR="00AD521E">
          <w:t>2</w:t>
        </w:r>
      </w:ins>
      <w:r w:rsidR="00E437A7" w:rsidRPr="0052102B">
        <w:t xml:space="preserve"> </w:t>
      </w:r>
      <w:r w:rsidRPr="0052102B">
        <w:t>hours to complete its assessment</w:t>
      </w:r>
      <w:ins w:id="151" w:author="Author">
        <w:r w:rsidR="004726D7" w:rsidRPr="0052102B">
          <w:t>,</w:t>
        </w:r>
      </w:ins>
      <w:r w:rsidRPr="0052102B">
        <w:t xml:space="preserve"> but the time may vary based on board</w:t>
      </w:r>
      <w:r w:rsidR="00E437A7" w:rsidRPr="0052102B">
        <w:t xml:space="preserve"> members</w:t>
      </w:r>
      <w:r w:rsidRPr="0052102B">
        <w:t xml:space="preserve"> and the candidate.</w:t>
      </w:r>
    </w:p>
    <w:p w14:paraId="7529993C" w14:textId="4213235A" w:rsidR="00621F59" w:rsidRPr="0052102B" w:rsidRDefault="00621F59" w:rsidP="002E3FF3">
      <w:pPr>
        <w:pStyle w:val="BodyText"/>
        <w:numPr>
          <w:ilvl w:val="2"/>
          <w:numId w:val="8"/>
        </w:numPr>
      </w:pPr>
      <w:r w:rsidRPr="0052102B">
        <w:t>Board Recommendations. The board will document the results of their assessment in writing to the Regional Administrator or Office Director each time a board examines an individual.</w:t>
      </w:r>
    </w:p>
    <w:p w14:paraId="2F5E04AD" w14:textId="72B800CB" w:rsidR="00A221C4" w:rsidRPr="0052102B" w:rsidRDefault="00A221C4" w:rsidP="002E3FF3">
      <w:pPr>
        <w:pStyle w:val="BodyText"/>
        <w:numPr>
          <w:ilvl w:val="2"/>
          <w:numId w:val="8"/>
        </w:numPr>
      </w:pPr>
      <w:r w:rsidRPr="0052102B">
        <w:t xml:space="preserve">If the board’s assessment is favorable, the recommendation will be to grant </w:t>
      </w:r>
      <w:ins w:id="152" w:author="Author">
        <w:r w:rsidRPr="0052102B">
          <w:t>full inspector</w:t>
        </w:r>
        <w:r w:rsidR="004726D7" w:rsidRPr="0052102B">
          <w:t xml:space="preserve"> </w:t>
        </w:r>
        <w:r w:rsidR="009D34ED" w:rsidRPr="0052102B">
          <w:t>certification</w:t>
        </w:r>
        <w:r w:rsidRPr="0052102B">
          <w:t>.</w:t>
        </w:r>
      </w:ins>
      <w:r w:rsidRPr="0052102B">
        <w:t xml:space="preserve"> Any </w:t>
      </w:r>
      <w:proofErr w:type="gramStart"/>
      <w:r w:rsidRPr="0052102B">
        <w:t>areas</w:t>
      </w:r>
      <w:proofErr w:type="gramEnd"/>
      <w:r w:rsidRPr="0052102B">
        <w:t xml:space="preserve"> where additional review was required (look-up items) must be completed by the individual and verified by an assigned member of the board </w:t>
      </w:r>
      <w:ins w:id="153" w:author="Author">
        <w:r w:rsidRPr="0052102B">
          <w:t xml:space="preserve">or the board’s designee </w:t>
        </w:r>
      </w:ins>
      <w:r w:rsidRPr="0052102B">
        <w:t>before forwarding the recommendation to the Regional Administrator or Office Director.</w:t>
      </w:r>
    </w:p>
    <w:p w14:paraId="2F879E52" w14:textId="7D702E53" w:rsidR="00621F59" w:rsidRPr="0052102B" w:rsidRDefault="00621F59" w:rsidP="002E3FF3">
      <w:pPr>
        <w:pStyle w:val="BodyText"/>
        <w:numPr>
          <w:ilvl w:val="2"/>
          <w:numId w:val="8"/>
        </w:numPr>
      </w:pPr>
      <w:r w:rsidRPr="0052102B">
        <w:t>If the board has identified areas requiring formal remediation, the board will identify th</w:t>
      </w:r>
      <w:r w:rsidR="00E437A7" w:rsidRPr="0052102B">
        <w:t>ose</w:t>
      </w:r>
      <w:r w:rsidRPr="0052102B">
        <w:t xml:space="preserve"> areas</w:t>
      </w:r>
      <w:r w:rsidR="00AB6A97" w:rsidRPr="0052102B">
        <w:t xml:space="preserve"> in</w:t>
      </w:r>
      <w:r w:rsidRPr="0052102B">
        <w:t xml:space="preserve"> writing </w:t>
      </w:r>
      <w:ins w:id="154" w:author="Author">
        <w:r w:rsidR="00E437A7" w:rsidRPr="0052102B">
          <w:t>with the recommendation</w:t>
        </w:r>
      </w:ins>
      <w:r w:rsidRPr="0052102B">
        <w:t xml:space="preserve"> that the individual appear before a board for reexamination when the remediation activities are complete. The board and the </w:t>
      </w:r>
      <w:proofErr w:type="gramStart"/>
      <w:r w:rsidRPr="0052102B">
        <w:t>individual’s</w:t>
      </w:r>
      <w:proofErr w:type="gramEnd"/>
      <w:r w:rsidRPr="0052102B">
        <w:t xml:space="preserve"> supervisor will agree on a schedule for reexamination.</w:t>
      </w:r>
    </w:p>
    <w:p w14:paraId="00DBFFB3" w14:textId="2BA1C05F" w:rsidR="00621F59" w:rsidRPr="0052102B" w:rsidRDefault="00621F59" w:rsidP="002E3FF3">
      <w:pPr>
        <w:pStyle w:val="BodyText"/>
        <w:numPr>
          <w:ilvl w:val="2"/>
          <w:numId w:val="8"/>
        </w:numPr>
      </w:pPr>
      <w:r w:rsidRPr="0052102B">
        <w:t xml:space="preserve">If the board has identified performance deficiencies that could not be successfully addressed with a remediation effort, the board will document the full scope of the deficiencies and recommend that the individual not be </w:t>
      </w:r>
      <w:proofErr w:type="gramStart"/>
      <w:r w:rsidRPr="0052102B">
        <w:t>remediated</w:t>
      </w:r>
      <w:proofErr w:type="gramEnd"/>
      <w:r w:rsidRPr="0052102B">
        <w:t xml:space="preserve"> or </w:t>
      </w:r>
      <w:proofErr w:type="gramStart"/>
      <w:r w:rsidRPr="0052102B">
        <w:t>reexamined</w:t>
      </w:r>
      <w:proofErr w:type="gramEnd"/>
      <w:r w:rsidRPr="0052102B">
        <w:t xml:space="preserve">. </w:t>
      </w:r>
    </w:p>
    <w:p w14:paraId="2FD111DD" w14:textId="674E1C05" w:rsidR="00621F59" w:rsidRPr="0052102B" w:rsidRDefault="00621F59" w:rsidP="002E3FF3">
      <w:pPr>
        <w:pStyle w:val="BodyText"/>
        <w:numPr>
          <w:ilvl w:val="2"/>
          <w:numId w:val="8"/>
        </w:numPr>
      </w:pPr>
      <w:r w:rsidRPr="0052102B">
        <w:t xml:space="preserve">The employee will receive a copy of the board’s findings and </w:t>
      </w:r>
      <w:proofErr w:type="gramStart"/>
      <w:r w:rsidRPr="0052102B">
        <w:t>recommendation</w:t>
      </w:r>
      <w:proofErr w:type="gramEnd"/>
      <w:r w:rsidRPr="0052102B">
        <w:t>.</w:t>
      </w:r>
    </w:p>
    <w:p w14:paraId="5E416126" w14:textId="4A26C732" w:rsidR="00621F59" w:rsidRPr="0052102B" w:rsidRDefault="00621F59" w:rsidP="002E3FF3">
      <w:pPr>
        <w:pStyle w:val="BodyText"/>
        <w:numPr>
          <w:ilvl w:val="2"/>
          <w:numId w:val="8"/>
        </w:numPr>
      </w:pPr>
      <w:r w:rsidRPr="0052102B">
        <w:t xml:space="preserve">Reexamination Board. A reexamination board must include at least one individual from the original board. The board questioning during reexamination will focus </w:t>
      </w:r>
      <w:ins w:id="155" w:author="Author">
        <w:r w:rsidR="00E437A7" w:rsidRPr="0052102B">
          <w:t xml:space="preserve">primarily </w:t>
        </w:r>
      </w:ins>
      <w:r w:rsidRPr="0052102B">
        <w:t xml:space="preserve">on the areas identified </w:t>
      </w:r>
      <w:ins w:id="156" w:author="Author">
        <w:r w:rsidR="00E437A7" w:rsidRPr="0052102B">
          <w:t>for remediation</w:t>
        </w:r>
        <w:r w:rsidRPr="0052102B">
          <w:t>.</w:t>
        </w:r>
      </w:ins>
      <w:r w:rsidRPr="0052102B">
        <w:t xml:space="preserve"> The board may explore any area where </w:t>
      </w:r>
      <w:ins w:id="157" w:author="Author">
        <w:r w:rsidR="00E437A7" w:rsidRPr="0052102B">
          <w:t>remediation was</w:t>
        </w:r>
      </w:ins>
      <w:r w:rsidRPr="0052102B">
        <w:t xml:space="preserve"> identified during the conduct of the reexamination. </w:t>
      </w:r>
    </w:p>
    <w:p w14:paraId="58FB9D8B" w14:textId="7B140C01" w:rsidR="00621F59" w:rsidRPr="00B12BCD" w:rsidRDefault="0022315C" w:rsidP="002E3FF3">
      <w:pPr>
        <w:pStyle w:val="BodyText"/>
        <w:numPr>
          <w:ilvl w:val="2"/>
          <w:numId w:val="8"/>
        </w:numPr>
      </w:pPr>
      <w:r w:rsidRPr="00B12BCD">
        <w:t>Board Documentation</w:t>
      </w:r>
      <w:r w:rsidR="00621F59" w:rsidRPr="00B12BCD">
        <w:t>. The Board’s recommendations are forwarded to the Regional Administrator</w:t>
      </w:r>
      <w:r w:rsidR="00C56E66" w:rsidRPr="00B12BCD">
        <w:t xml:space="preserve"> or Office Director</w:t>
      </w:r>
      <w:r w:rsidR="00621F59" w:rsidRPr="00B12BCD">
        <w:t xml:space="preserve"> for </w:t>
      </w:r>
      <w:ins w:id="158" w:author="Author">
        <w:r w:rsidR="00191B71">
          <w:t>approval</w:t>
        </w:r>
        <w:r w:rsidR="00D34EB8">
          <w:t xml:space="preserve"> via memorandum</w:t>
        </w:r>
        <w:r w:rsidR="00621F59" w:rsidRPr="00AE13D9">
          <w:t>.</w:t>
        </w:r>
      </w:ins>
      <w:r w:rsidR="00621F59" w:rsidRPr="00B12BCD">
        <w:t xml:space="preserve"> Upon certification, the</w:t>
      </w:r>
      <w:r w:rsidR="002D64EC" w:rsidRPr="00B12BCD">
        <w:t xml:space="preserve"> </w:t>
      </w:r>
      <w:r w:rsidR="00621F59" w:rsidRPr="00B12BCD">
        <w:t>qualification</w:t>
      </w:r>
      <w:r w:rsidR="00ED1A52" w:rsidRPr="00B12BCD">
        <w:t xml:space="preserve"> </w:t>
      </w:r>
      <w:ins w:id="159" w:author="Author">
        <w:r w:rsidR="00ED1A52">
          <w:t>memorandum</w:t>
        </w:r>
        <w:r w:rsidR="00621F59" w:rsidRPr="00AE13D9">
          <w:t xml:space="preserve"> </w:t>
        </w:r>
      </w:ins>
      <w:r w:rsidR="004A245D" w:rsidRPr="00B12BCD">
        <w:t xml:space="preserve">will be </w:t>
      </w:r>
      <w:ins w:id="160" w:author="Author">
        <w:r w:rsidR="004A245D">
          <w:t xml:space="preserve">placed into </w:t>
        </w:r>
      </w:ins>
      <w:r w:rsidR="004A245D" w:rsidRPr="00B12BCD">
        <w:t xml:space="preserve">the </w:t>
      </w:r>
      <w:ins w:id="161" w:author="Author">
        <w:r w:rsidR="004A245D">
          <w:t xml:space="preserve">Agencywide Documents </w:t>
        </w:r>
        <w:r w:rsidR="009E31C6">
          <w:t>Access</w:t>
        </w:r>
      </w:ins>
      <w:r w:rsidR="009E31C6" w:rsidRPr="00B12BCD">
        <w:t xml:space="preserve"> </w:t>
      </w:r>
      <w:r w:rsidR="004A245D" w:rsidRPr="00B12BCD">
        <w:t>and</w:t>
      </w:r>
      <w:r w:rsidR="009E31C6" w:rsidRPr="00B12BCD">
        <w:t xml:space="preserve"> </w:t>
      </w:r>
      <w:ins w:id="162" w:author="Author">
        <w:r w:rsidR="009E31C6">
          <w:t>Management System (ADAMS)</w:t>
        </w:r>
        <w:r w:rsidR="00C026BE">
          <w:t xml:space="preserve"> </w:t>
        </w:r>
        <w:r w:rsidR="00C026BE" w:rsidRPr="00C026BE">
          <w:t xml:space="preserve">and </w:t>
        </w:r>
      </w:ins>
      <w:r w:rsidR="00C026BE" w:rsidRPr="00B12BCD">
        <w:t xml:space="preserve">the </w:t>
      </w:r>
      <w:ins w:id="163" w:author="Author">
        <w:r w:rsidR="00C026BE" w:rsidRPr="00C026BE">
          <w:t xml:space="preserve">qualification information entered into the Talent Management System (TMS) by sending a request to </w:t>
        </w:r>
        <w:r w:rsidR="00493A21">
          <w:fldChar w:fldCharType="begin"/>
        </w:r>
        <w:r w:rsidR="00493A21">
          <w:instrText>HYPERLINK "mailto:</w:instrText>
        </w:r>
        <w:r w:rsidR="00493A21" w:rsidRPr="00C026BE">
          <w:instrText>TrainingSupport.Resource@nrc.gov</w:instrText>
        </w:r>
        <w:r w:rsidR="00493A21">
          <w:instrText>"</w:instrText>
        </w:r>
        <w:r w:rsidR="00493A21">
          <w:fldChar w:fldCharType="separate"/>
        </w:r>
        <w:r w:rsidR="0044426A">
          <w:rPr>
            <w:rStyle w:val="Hyperlink"/>
          </w:rPr>
          <w:t>t</w:t>
        </w:r>
        <w:r w:rsidR="00493A21" w:rsidRPr="00237E3A">
          <w:rPr>
            <w:rStyle w:val="Hyperlink"/>
          </w:rPr>
          <w:t>raining</w:t>
        </w:r>
        <w:r w:rsidR="0044426A">
          <w:rPr>
            <w:rStyle w:val="Hyperlink"/>
          </w:rPr>
          <w:t>s</w:t>
        </w:r>
        <w:r w:rsidR="00493A21" w:rsidRPr="00237E3A">
          <w:rPr>
            <w:rStyle w:val="Hyperlink"/>
          </w:rPr>
          <w:t>upport</w:t>
        </w:r>
        <w:r w:rsidR="0044426A">
          <w:rPr>
            <w:rStyle w:val="Hyperlink"/>
          </w:rPr>
          <w:t>r</w:t>
        </w:r>
        <w:r w:rsidR="00493A21" w:rsidRPr="00237E3A">
          <w:rPr>
            <w:rStyle w:val="Hyperlink"/>
          </w:rPr>
          <w:t>esource@nrc.gov</w:t>
        </w:r>
        <w:r w:rsidR="00493A21">
          <w:fldChar w:fldCharType="end"/>
        </w:r>
        <w:r w:rsidR="00621F59" w:rsidRPr="00AE13D9">
          <w:t>.</w:t>
        </w:r>
        <w:r w:rsidR="00493A21">
          <w:t xml:space="preserve"> </w:t>
        </w:r>
        <w:r w:rsidR="00493A21" w:rsidRPr="00493A21">
          <w:t>The request to the TMS support group shall include the person’s name, qualification achieved,</w:t>
        </w:r>
      </w:ins>
      <w:r w:rsidR="00493A21" w:rsidRPr="00B12BCD">
        <w:t xml:space="preserve"> date </w:t>
      </w:r>
      <w:ins w:id="164" w:author="Author">
        <w:r w:rsidR="00493A21" w:rsidRPr="00493A21">
          <w:t>qualified</w:t>
        </w:r>
        <w:r w:rsidR="007C08E5">
          <w:t>,</w:t>
        </w:r>
        <w:r w:rsidR="00493A21" w:rsidRPr="00493A21">
          <w:t xml:space="preserve"> and the Accession number of the ADAMS entry. The certification document that was placed into ADAMS and recorded in TMS shall serve as proof </w:t>
        </w:r>
      </w:ins>
      <w:r w:rsidR="00493A21" w:rsidRPr="00B12BCD">
        <w:t xml:space="preserve">of </w:t>
      </w:r>
      <w:ins w:id="165" w:author="Author">
        <w:r w:rsidR="00493A21" w:rsidRPr="00493A21">
          <w:t>inspector qualification. The inspector may retain their qualification signature and equivalency card(s).</w:t>
        </w:r>
        <w:r w:rsidR="009330B0">
          <w:t xml:space="preserve"> The </w:t>
        </w:r>
        <w:r w:rsidR="00C32CEF">
          <w:t>training coordinator for the responsible office should</w:t>
        </w:r>
        <w:r w:rsidR="00432495">
          <w:t xml:space="preserve"> </w:t>
        </w:r>
        <w:r w:rsidR="006741CB">
          <w:t xml:space="preserve">ensure </w:t>
        </w:r>
        <w:r w:rsidR="00432495">
          <w:t>copies of all certificat</w:t>
        </w:r>
        <w:r w:rsidR="00145246">
          <w:t xml:space="preserve">es and </w:t>
        </w:r>
      </w:ins>
      <w:r w:rsidR="00145246" w:rsidRPr="00B12BCD">
        <w:t>certification</w:t>
      </w:r>
      <w:ins w:id="166" w:author="Author">
        <w:r w:rsidR="00145246">
          <w:t xml:space="preserve"> memoran</w:t>
        </w:r>
        <w:r w:rsidR="009038FB">
          <w:t xml:space="preserve">da are sent to </w:t>
        </w:r>
        <w:r w:rsidR="009038FB">
          <w:fldChar w:fldCharType="begin"/>
        </w:r>
        <w:r w:rsidR="009038FB">
          <w:instrText>HYPERLINK "mailto:</w:instrText>
        </w:r>
        <w:r w:rsidR="009038FB" w:rsidRPr="00C026BE">
          <w:instrText>TrainingSupport.Resource@nrc.gov</w:instrText>
        </w:r>
        <w:r w:rsidR="009038FB">
          <w:instrText>"</w:instrText>
        </w:r>
        <w:r w:rsidR="009038FB">
          <w:fldChar w:fldCharType="separate"/>
        </w:r>
        <w:r w:rsidR="009038FB">
          <w:rPr>
            <w:rStyle w:val="Hyperlink"/>
          </w:rPr>
          <w:t>t</w:t>
        </w:r>
        <w:r w:rsidR="009038FB" w:rsidRPr="00237E3A">
          <w:rPr>
            <w:rStyle w:val="Hyperlink"/>
          </w:rPr>
          <w:t>raining</w:t>
        </w:r>
        <w:r w:rsidR="009038FB">
          <w:rPr>
            <w:rStyle w:val="Hyperlink"/>
          </w:rPr>
          <w:t>s</w:t>
        </w:r>
        <w:r w:rsidR="009038FB" w:rsidRPr="00237E3A">
          <w:rPr>
            <w:rStyle w:val="Hyperlink"/>
          </w:rPr>
          <w:t>upport</w:t>
        </w:r>
        <w:r w:rsidR="009038FB">
          <w:rPr>
            <w:rStyle w:val="Hyperlink"/>
          </w:rPr>
          <w:t>r</w:t>
        </w:r>
        <w:r w:rsidR="009038FB" w:rsidRPr="00237E3A">
          <w:rPr>
            <w:rStyle w:val="Hyperlink"/>
          </w:rPr>
          <w:t>esource@nrc.gov</w:t>
        </w:r>
        <w:r w:rsidR="009038FB">
          <w:fldChar w:fldCharType="end"/>
        </w:r>
        <w:r w:rsidR="009038FB" w:rsidRPr="00AE13D9">
          <w:t>.</w:t>
        </w:r>
      </w:ins>
    </w:p>
    <w:p w14:paraId="25EA4783" w14:textId="1E77E2A4" w:rsidR="0052102B" w:rsidRDefault="0052102B" w:rsidP="0052102B">
      <w:pPr>
        <w:pStyle w:val="Heading2"/>
        <w:rPr>
          <w:ins w:id="167" w:author="Author"/>
        </w:rPr>
      </w:pPr>
      <w:bookmarkStart w:id="168" w:name="_Toc202865859"/>
      <w:ins w:id="169" w:author="Author">
        <w:r w:rsidRPr="00F416B9">
          <w:t>05.04</w:t>
        </w:r>
        <w:r w:rsidRPr="00AC54D8">
          <w:tab/>
        </w:r>
        <w:r w:rsidRPr="00AE13D9">
          <w:rPr>
            <w:u w:val="single"/>
          </w:rPr>
          <w:t>Interim Qualification</w:t>
        </w:r>
        <w:bookmarkEnd w:id="168"/>
      </w:ins>
    </w:p>
    <w:p w14:paraId="27C62576" w14:textId="06CE3244" w:rsidR="0052102B" w:rsidRPr="00F536DA" w:rsidRDefault="0052102B" w:rsidP="00AD521E">
      <w:pPr>
        <w:pStyle w:val="BodyText3"/>
        <w:rPr>
          <w:ins w:id="170" w:author="Author"/>
        </w:rPr>
      </w:pPr>
      <w:ins w:id="171" w:author="Author">
        <w:r w:rsidRPr="00F536DA">
          <w:t xml:space="preserve">Interim </w:t>
        </w:r>
        <w:proofErr w:type="gramStart"/>
        <w:r w:rsidRPr="00F536DA">
          <w:t>qualification</w:t>
        </w:r>
        <w:proofErr w:type="gramEnd"/>
        <w:r w:rsidRPr="00F536DA">
          <w:t xml:space="preserve"> may be granted in circumstances such as when some required training courses are not offered, and no equivalent courses are available. An interim qualification might also be granted when proficiency has been completed in </w:t>
        </w:r>
        <w:proofErr w:type="gramStart"/>
        <w:r w:rsidRPr="00F536DA">
          <w:t>some</w:t>
        </w:r>
        <w:proofErr w:type="gramEnd"/>
        <w:r w:rsidRPr="00F536DA">
          <w:t xml:space="preserve"> but not all the study </w:t>
        </w:r>
        <w:proofErr w:type="gramStart"/>
        <w:r w:rsidRPr="00F536DA">
          <w:t>guide</w:t>
        </w:r>
        <w:proofErr w:type="gramEnd"/>
        <w:r w:rsidRPr="00F536DA">
          <w:t xml:space="preserve"> training related to inspection procedures. A determination must be </w:t>
        </w:r>
        <w:r w:rsidRPr="00F536DA">
          <w:lastRenderedPageBreak/>
          <w:t xml:space="preserve">made by the qualification board and the trainee’s supervisor that the inspector will be able to conduct inspections without an adverse impact </w:t>
        </w:r>
        <w:proofErr w:type="gramStart"/>
        <w:r w:rsidRPr="00F536DA">
          <w:t>to</w:t>
        </w:r>
        <w:proofErr w:type="gramEnd"/>
        <w:r w:rsidRPr="00F536DA">
          <w:t xml:space="preserve"> inspection quality. Achieving interim qualification allows an inspector to be assigned to all procedures </w:t>
        </w:r>
        <w:r w:rsidR="003E67DA">
          <w:t>in which</w:t>
        </w:r>
        <w:r w:rsidRPr="00F536DA">
          <w:t xml:space="preserve"> the inspector is </w:t>
        </w:r>
        <w:proofErr w:type="gramStart"/>
        <w:r w:rsidRPr="00F536DA">
          <w:t>proficient</w:t>
        </w:r>
        <w:proofErr w:type="gramEnd"/>
        <w:r w:rsidRPr="00F536DA">
          <w:t xml:space="preserve"> including the full scope of inspection-related activities, to be performed independently with routine oversight and supervision. Interim qualification is granted on a case-by-case basis by the Regional Administrator. Full </w:t>
        </w:r>
        <w:proofErr w:type="gramStart"/>
        <w:r w:rsidRPr="00F536DA">
          <w:t>qualification</w:t>
        </w:r>
        <w:proofErr w:type="gramEnd"/>
        <w:r w:rsidRPr="00F536DA">
          <w:t xml:space="preserve"> should be sought in an expedited manner following interim </w:t>
        </w:r>
        <w:proofErr w:type="gramStart"/>
        <w:r w:rsidRPr="00F536DA">
          <w:t>qualification</w:t>
        </w:r>
        <w:proofErr w:type="gramEnd"/>
        <w:r w:rsidRPr="00F536DA">
          <w:t>. The inspector’s immediate supervisor should ensure completion of any remaining qualification items.</w:t>
        </w:r>
      </w:ins>
    </w:p>
    <w:p w14:paraId="0BEF3F55" w14:textId="4E0C416A" w:rsidR="00A96C9D" w:rsidRPr="00F536DA" w:rsidRDefault="00A96C9D" w:rsidP="005F0F98">
      <w:pPr>
        <w:pStyle w:val="Heading2"/>
      </w:pPr>
      <w:bookmarkStart w:id="172" w:name="_Toc202865860"/>
      <w:r w:rsidRPr="00F536DA">
        <w:t>05.05</w:t>
      </w:r>
      <w:r w:rsidRPr="00F536DA">
        <w:tab/>
      </w:r>
      <w:r w:rsidR="00621F59" w:rsidRPr="00F536DA">
        <w:rPr>
          <w:u w:val="single"/>
        </w:rPr>
        <w:t>Special Circumstances</w:t>
      </w:r>
      <w:bookmarkEnd w:id="172"/>
    </w:p>
    <w:p w14:paraId="1108C2F7" w14:textId="04ADDED5" w:rsidR="007F6B67" w:rsidRDefault="00621F59" w:rsidP="00AD521E">
      <w:pPr>
        <w:pStyle w:val="BodyText3"/>
      </w:pPr>
      <w:r w:rsidRPr="00317084">
        <w:t xml:space="preserve">Budget </w:t>
      </w:r>
      <w:ins w:id="173" w:author="Author">
        <w:r w:rsidR="00E8170F" w:rsidRPr="00317084">
          <w:t>restrictions</w:t>
        </w:r>
      </w:ins>
      <w:r w:rsidRPr="00317084">
        <w:t xml:space="preserve">, delays in establishing replacement contracts, or unavailability of critical instructors might result in the </w:t>
      </w:r>
      <w:r w:rsidR="00D35AB8" w:rsidRPr="00317084">
        <w:t xml:space="preserve">long-term </w:t>
      </w:r>
      <w:r w:rsidRPr="00317084">
        <w:t xml:space="preserve">unavailability of </w:t>
      </w:r>
      <w:r w:rsidR="00D35AB8" w:rsidRPr="00317084">
        <w:t xml:space="preserve">NRC-controlled </w:t>
      </w:r>
      <w:r w:rsidRPr="00317084">
        <w:t xml:space="preserve">courses required for formal </w:t>
      </w:r>
      <w:r w:rsidR="00FF1D6A" w:rsidRPr="00317084">
        <w:t xml:space="preserve">qualification. In this case, the </w:t>
      </w:r>
      <w:ins w:id="174" w:author="Author">
        <w:r w:rsidR="000E593F" w:rsidRPr="00317084">
          <w:t>AD</w:t>
        </w:r>
        <w:r w:rsidR="00FF1D6A" w:rsidRPr="00317084">
          <w:t>HRTD, OCHCO</w:t>
        </w:r>
      </w:ins>
      <w:r w:rsidR="00FF1D6A" w:rsidRPr="00317084">
        <w:t>, will communicate this to the co</w:t>
      </w:r>
      <w:r w:rsidR="00082D21" w:rsidRPr="00317084">
        <w:t xml:space="preserve">gnizant </w:t>
      </w:r>
      <w:r w:rsidR="00AC54D8" w:rsidRPr="00317084">
        <w:t>D</w:t>
      </w:r>
      <w:r w:rsidR="00082D21" w:rsidRPr="00317084">
        <w:t xml:space="preserve">ivision </w:t>
      </w:r>
      <w:r w:rsidR="00AC54D8" w:rsidRPr="00317084">
        <w:t>D</w:t>
      </w:r>
      <w:r w:rsidR="00082D21" w:rsidRPr="00317084">
        <w:t>irectors. This does not remove the need for the</w:t>
      </w:r>
      <w:r w:rsidRPr="00317084" w:rsidDel="007C5D4C">
        <w:t xml:space="preserve"> </w:t>
      </w:r>
      <w:r w:rsidRPr="00317084">
        <w:t>qualifying employee to attend the required course</w:t>
      </w:r>
      <w:r w:rsidR="00D35AB8" w:rsidRPr="00317084">
        <w:t>, or a suitable alternative</w:t>
      </w:r>
      <w:r w:rsidR="008C3E31" w:rsidRPr="00317084">
        <w:t>,</w:t>
      </w:r>
      <w:r w:rsidR="00D35AB8" w:rsidRPr="00317084">
        <w:t xml:space="preserve"> if one can be found</w:t>
      </w:r>
      <w:r w:rsidRPr="00317084">
        <w:t>. It is expected that employee schedules will be adjusted as necessary to allow and require the employee to attend the required training when it is made available.</w:t>
      </w:r>
      <w:r w:rsidR="002E0FEB">
        <w:t xml:space="preserve"> </w:t>
      </w:r>
      <w:r w:rsidR="007F6B67" w:rsidRPr="00317084">
        <w:t xml:space="preserve">Requests for course </w:t>
      </w:r>
      <w:r w:rsidR="00A87E42" w:rsidRPr="00317084">
        <w:t>substitutions</w:t>
      </w:r>
      <w:r w:rsidR="007F6B67" w:rsidRPr="00317084">
        <w:t xml:space="preserve"> or other equivalent training activity </w:t>
      </w:r>
      <w:r w:rsidR="00A87E42" w:rsidRPr="00317084">
        <w:t>shall</w:t>
      </w:r>
      <w:r w:rsidR="007F6B67" w:rsidRPr="00317084">
        <w:t xml:space="preserve"> be submitted by the </w:t>
      </w:r>
      <w:r w:rsidR="00A87E42" w:rsidRPr="00317084">
        <w:t xml:space="preserve">qualifying individual’s </w:t>
      </w:r>
      <w:r w:rsidR="007F6B67" w:rsidRPr="00317084">
        <w:t>immediate supervisor to the cognizant Division Director</w:t>
      </w:r>
      <w:r w:rsidR="00A87E42" w:rsidRPr="00317084">
        <w:t xml:space="preserve"> for approval</w:t>
      </w:r>
      <w:ins w:id="175" w:author="Author">
        <w:r w:rsidR="00E8170F" w:rsidRPr="00317084">
          <w:t xml:space="preserve"> as equivalent experience</w:t>
        </w:r>
        <w:r w:rsidR="007F6B67" w:rsidRPr="00317084">
          <w:t>.</w:t>
        </w:r>
      </w:ins>
    </w:p>
    <w:p w14:paraId="1EDA2289" w14:textId="6C5A25E8" w:rsidR="0052102B" w:rsidRDefault="00316199" w:rsidP="0052102B">
      <w:pPr>
        <w:pStyle w:val="Heading2"/>
        <w:rPr>
          <w:ins w:id="176" w:author="Author"/>
        </w:rPr>
      </w:pPr>
      <w:bookmarkStart w:id="177" w:name="_Toc202865861"/>
      <w:r w:rsidRPr="00B12BCD">
        <w:t>05.06</w:t>
      </w:r>
      <w:r w:rsidRPr="00B12BCD">
        <w:tab/>
      </w:r>
      <w:ins w:id="178" w:author="Author">
        <w:r w:rsidR="0052102B" w:rsidRPr="00A404C0">
          <w:rPr>
            <w:u w:val="single"/>
          </w:rPr>
          <w:t>Deviations</w:t>
        </w:r>
        <w:bookmarkEnd w:id="177"/>
      </w:ins>
    </w:p>
    <w:p w14:paraId="0D62E097" w14:textId="110D6FF9" w:rsidR="000C44A3" w:rsidRDefault="0052102B" w:rsidP="00AD521E">
      <w:pPr>
        <w:pStyle w:val="BodyText3"/>
        <w:rPr>
          <w:ins w:id="179" w:author="Author"/>
        </w:rPr>
      </w:pPr>
      <w:ins w:id="180" w:author="Author">
        <w:r w:rsidRPr="00AE13D9">
          <w:t xml:space="preserve">Deviations are needed </w:t>
        </w:r>
        <w:r>
          <w:t>when proficiency requirements have not been maintained</w:t>
        </w:r>
        <w:r w:rsidR="00E35C2B">
          <w:t>,</w:t>
        </w:r>
        <w:r>
          <w:t xml:space="preserve"> and the qualified individual seeks to conduct independent inspection</w:t>
        </w:r>
        <w:r w:rsidRPr="00AE13D9">
          <w:t xml:space="preserve">. </w:t>
        </w:r>
        <w:r>
          <w:t>Deviation r</w:t>
        </w:r>
        <w:r w:rsidRPr="00AE13D9">
          <w:t xml:space="preserve">equests must identify the reasons why </w:t>
        </w:r>
        <w:r>
          <w:t xml:space="preserve">proficiency requirements could not be </w:t>
        </w:r>
        <w:r w:rsidRPr="00AE13D9">
          <w:t>completed on schedule</w:t>
        </w:r>
        <w:r w:rsidR="003F2CD6">
          <w:t xml:space="preserve"> and state why the individual </w:t>
        </w:r>
        <w:proofErr w:type="gramStart"/>
        <w:r w:rsidR="000A573B">
          <w:t>is considered to be</w:t>
        </w:r>
        <w:proofErr w:type="gramEnd"/>
        <w:r w:rsidR="000A573B">
          <w:t xml:space="preserve"> appropriately capable </w:t>
        </w:r>
        <w:proofErr w:type="gramStart"/>
        <w:r w:rsidR="000A573B">
          <w:t>to conduct</w:t>
        </w:r>
        <w:proofErr w:type="gramEnd"/>
        <w:r w:rsidR="000A573B">
          <w:t xml:space="preserve"> inspections</w:t>
        </w:r>
        <w:r w:rsidRPr="00AE13D9">
          <w:t>. Deviation requests</w:t>
        </w:r>
        <w:r>
          <w:t xml:space="preserve"> may</w:t>
        </w:r>
        <w:r w:rsidRPr="00AE13D9">
          <w:t xml:space="preserve"> be submitted by the immediate supervisor of the </w:t>
        </w:r>
        <w:proofErr w:type="gramStart"/>
        <w:r w:rsidRPr="00AE13D9">
          <w:t>qualifying</w:t>
        </w:r>
        <w:proofErr w:type="gramEnd"/>
        <w:r>
          <w:t xml:space="preserve"> or qualified</w:t>
        </w:r>
        <w:r w:rsidRPr="00AE13D9">
          <w:t xml:space="preserve"> individual</w:t>
        </w:r>
        <w:r>
          <w:t xml:space="preserve"> to the appropriate Division Director</w:t>
        </w:r>
        <w:r w:rsidRPr="00AE13D9">
          <w:t>. Requests can be made via email or memorandum.</w:t>
        </w:r>
        <w:r w:rsidR="000C44A3" w:rsidRPr="000C44A3">
          <w:t xml:space="preserve"> </w:t>
        </w:r>
      </w:ins>
    </w:p>
    <w:p w14:paraId="6E06BFA7" w14:textId="51ACBE20" w:rsidR="000C44A3" w:rsidRDefault="000C44A3" w:rsidP="00AD521E">
      <w:pPr>
        <w:pStyle w:val="BodyText3"/>
        <w:rPr>
          <w:ins w:id="181" w:author="Author"/>
        </w:rPr>
      </w:pPr>
      <w:ins w:id="182" w:author="Author">
        <w:r w:rsidRPr="00AE13D9">
          <w:t xml:space="preserve">The qualification journals listed in this IMC specify the total requirements for an individual to be qualified. </w:t>
        </w:r>
        <w:r w:rsidRPr="001A2F18">
          <w:t xml:space="preserve">Regions and headquarters divisions may not incorporate additional requirements and make them a condition of qualification under this </w:t>
        </w:r>
        <w:r w:rsidR="001958AF">
          <w:t>IMC</w:t>
        </w:r>
        <w:r w:rsidRPr="001A2F18">
          <w:t>.</w:t>
        </w:r>
      </w:ins>
    </w:p>
    <w:p w14:paraId="182C3029" w14:textId="52AE6632" w:rsidR="00621F59" w:rsidRPr="00B12BCD" w:rsidRDefault="00316199" w:rsidP="0052102B">
      <w:pPr>
        <w:pStyle w:val="Heading2"/>
        <w:tabs>
          <w:tab w:val="left" w:pos="720"/>
        </w:tabs>
        <w:ind w:left="0" w:firstLine="0"/>
      </w:pPr>
      <w:bookmarkStart w:id="183" w:name="_Toc202865862"/>
      <w:r w:rsidRPr="00C826DE">
        <w:t>05.0</w:t>
      </w:r>
      <w:r w:rsidR="00C6211B" w:rsidRPr="00C826DE">
        <w:t>7</w:t>
      </w:r>
      <w:r w:rsidR="00C6211B" w:rsidRPr="00C826DE">
        <w:tab/>
      </w:r>
      <w:r w:rsidR="00621F59" w:rsidRPr="00B12BCD">
        <w:rPr>
          <w:u w:val="single"/>
        </w:rPr>
        <w:t>Other Administrative Requirements</w:t>
      </w:r>
      <w:bookmarkEnd w:id="183"/>
    </w:p>
    <w:p w14:paraId="288C8605" w14:textId="4C7B77D0" w:rsidR="00621F59" w:rsidRPr="00B12BCD" w:rsidRDefault="00621F59" w:rsidP="002E3FF3">
      <w:pPr>
        <w:pStyle w:val="BodyText"/>
        <w:numPr>
          <w:ilvl w:val="0"/>
          <w:numId w:val="9"/>
        </w:numPr>
      </w:pPr>
      <w:r w:rsidRPr="00B12BCD">
        <w:t>Formal Training Requirements and Expectations.</w:t>
      </w:r>
    </w:p>
    <w:p w14:paraId="04D1B478" w14:textId="53DF781C" w:rsidR="00621F59" w:rsidRPr="00B12BCD" w:rsidRDefault="00621F59" w:rsidP="002E3FF3">
      <w:pPr>
        <w:pStyle w:val="BodyText"/>
        <w:numPr>
          <w:ilvl w:val="1"/>
          <w:numId w:val="9"/>
        </w:numPr>
      </w:pPr>
      <w:r w:rsidRPr="00B12BCD">
        <w:t xml:space="preserve">Written examinations </w:t>
      </w:r>
      <w:r w:rsidR="00EC4EFF" w:rsidRPr="00B12BCD">
        <w:t xml:space="preserve">are sometimes </w:t>
      </w:r>
      <w:r w:rsidRPr="00B12BCD">
        <w:t>administered for formal courses to evaluate the employee’s understanding of the material.</w:t>
      </w:r>
    </w:p>
    <w:p w14:paraId="66D25CA4" w14:textId="01361928" w:rsidR="00621F59" w:rsidRPr="00B12BCD" w:rsidRDefault="00621F59" w:rsidP="002E3FF3">
      <w:pPr>
        <w:pStyle w:val="BodyText"/>
        <w:numPr>
          <w:ilvl w:val="1"/>
          <w:numId w:val="9"/>
        </w:numPr>
      </w:pPr>
      <w:r w:rsidRPr="00B12BCD">
        <w:t xml:space="preserve">Individuals who fail examinations will be given the opportunity to review the material that they did not pass through self-study and then be </w:t>
      </w:r>
      <w:proofErr w:type="gramStart"/>
      <w:r w:rsidRPr="00B12BCD">
        <w:t>reexamined</w:t>
      </w:r>
      <w:proofErr w:type="gramEnd"/>
      <w:r w:rsidRPr="00B12BCD">
        <w:t xml:space="preserve"> on that material. If deemed necessary, individuals who fail an entire course may also repeat the course with the approval of the Division Director.</w:t>
      </w:r>
    </w:p>
    <w:p w14:paraId="34751E79" w14:textId="77777777" w:rsidR="00621F59" w:rsidRPr="00B12BCD" w:rsidRDefault="00621F59" w:rsidP="002E3FF3">
      <w:pPr>
        <w:pStyle w:val="BodyText"/>
        <w:numPr>
          <w:ilvl w:val="1"/>
          <w:numId w:val="9"/>
        </w:numPr>
      </w:pPr>
      <w:r w:rsidRPr="00B12BCD">
        <w:t>In courses where a formal examination is not given, satisfactory course completion is determined by attendance and completion of class activities.</w:t>
      </w:r>
    </w:p>
    <w:p w14:paraId="16AF6D75" w14:textId="520CEBE3" w:rsidR="00621F59" w:rsidRPr="00B12BCD" w:rsidRDefault="00621F59" w:rsidP="002E3FF3">
      <w:pPr>
        <w:pStyle w:val="BodyText"/>
        <w:numPr>
          <w:ilvl w:val="1"/>
          <w:numId w:val="9"/>
        </w:numPr>
      </w:pPr>
      <w:r w:rsidRPr="00B12BCD">
        <w:lastRenderedPageBreak/>
        <w:t xml:space="preserve">In all cases, </w:t>
      </w:r>
      <w:proofErr w:type="gramStart"/>
      <w:r w:rsidRPr="00B12BCD">
        <w:t>completion</w:t>
      </w:r>
      <w:proofErr w:type="gramEnd"/>
      <w:r w:rsidRPr="00B12BCD">
        <w:t xml:space="preserve"> of formal training courses will be documented by </w:t>
      </w:r>
      <w:ins w:id="184" w:author="Author">
        <w:r w:rsidR="00F3664F" w:rsidRPr="00BA3BC8">
          <w:t>the</w:t>
        </w:r>
        <w:r w:rsidR="00F3664F" w:rsidRPr="00DE6A28">
          <w:t xml:space="preserve"> Office of the Chief Human Capital Officer</w:t>
        </w:r>
        <w:r w:rsidRPr="00DE6A28">
          <w:t>.</w:t>
        </w:r>
      </w:ins>
      <w:r w:rsidRPr="00B12BCD">
        <w:t xml:space="preserve"> The</w:t>
      </w:r>
      <w:ins w:id="185" w:author="Author">
        <w:r w:rsidRPr="00DE6A28">
          <w:t xml:space="preserve"> </w:t>
        </w:r>
        <w:r w:rsidR="007029AA">
          <w:t>qualifying</w:t>
        </w:r>
      </w:ins>
      <w:r w:rsidR="007029AA" w:rsidRPr="00B12BCD">
        <w:t xml:space="preserve"> </w:t>
      </w:r>
      <w:r w:rsidRPr="00B12BCD">
        <w:t>individual is responsible for making sure that the course completion record is noted on the signature cards in the Qualification Journals.</w:t>
      </w:r>
    </w:p>
    <w:p w14:paraId="5047E49A" w14:textId="761AF684" w:rsidR="00E27338" w:rsidRDefault="00E27338" w:rsidP="005F0F98">
      <w:pPr>
        <w:pStyle w:val="Heading2"/>
      </w:pPr>
      <w:bookmarkStart w:id="186" w:name="_Toc202865863"/>
      <w:r w:rsidRPr="000D110A">
        <w:t>05.08</w:t>
      </w:r>
      <w:r w:rsidRPr="000D110A">
        <w:tab/>
      </w:r>
      <w:r w:rsidR="00621F59" w:rsidRPr="00317084">
        <w:rPr>
          <w:u w:val="single"/>
        </w:rPr>
        <w:t>Technical Experts</w:t>
      </w:r>
      <w:bookmarkEnd w:id="186"/>
    </w:p>
    <w:p w14:paraId="33574608" w14:textId="08AE63D1" w:rsidR="00621F59" w:rsidRPr="00B12BCD" w:rsidRDefault="00621F59" w:rsidP="002E3FF3">
      <w:pPr>
        <w:pStyle w:val="BodyText"/>
        <w:numPr>
          <w:ilvl w:val="0"/>
          <w:numId w:val="10"/>
        </w:numPr>
      </w:pPr>
      <w:r w:rsidRPr="00B12BCD">
        <w:t xml:space="preserve">Technical experts who have never been qualified as an inspector may be used to support inspection activities, but they must work </w:t>
      </w:r>
      <w:r w:rsidR="007125C2" w:rsidRPr="00B12BCD">
        <w:t>under the guidance and oversight from a fully qualified inspector</w:t>
      </w:r>
      <w:ins w:id="187" w:author="Author">
        <w:r w:rsidR="00826243">
          <w:t xml:space="preserve"> and cannot conduct independent inspection.</w:t>
        </w:r>
      </w:ins>
    </w:p>
    <w:p w14:paraId="7A5578FE" w14:textId="5ACB3E01" w:rsidR="00531E16" w:rsidRPr="00AB29A9" w:rsidRDefault="00531E16" w:rsidP="002E3FF3">
      <w:pPr>
        <w:pStyle w:val="BodyText"/>
        <w:numPr>
          <w:ilvl w:val="0"/>
          <w:numId w:val="10"/>
        </w:numPr>
        <w:rPr>
          <w:ins w:id="188" w:author="Author"/>
        </w:rPr>
      </w:pPr>
      <w:ins w:id="189" w:author="Author">
        <w:r>
          <w:t xml:space="preserve">Inspectors </w:t>
        </w:r>
        <w:r w:rsidR="00F052E4">
          <w:t xml:space="preserve">Qualified in Other </w:t>
        </w:r>
        <w:r w:rsidR="001B3E1A">
          <w:t>IMCs</w:t>
        </w:r>
        <w:r w:rsidR="00F052E4">
          <w:t xml:space="preserve">. Inspectors who are fully qualified under other </w:t>
        </w:r>
        <w:r w:rsidR="00396185">
          <w:t>IMCs</w:t>
        </w:r>
        <w:r w:rsidR="00F052E4">
          <w:t xml:space="preserve"> </w:t>
        </w:r>
        <w:r w:rsidR="00EB63C5">
          <w:t>are considered equivalent to Basic-</w:t>
        </w:r>
        <w:r w:rsidR="00706708">
          <w:t xml:space="preserve">Level qualification under this </w:t>
        </w:r>
        <w:r w:rsidR="00F426C0">
          <w:t>IMC</w:t>
        </w:r>
        <w:r w:rsidR="005C52F1">
          <w:t>,</w:t>
        </w:r>
        <w:r w:rsidR="00703654">
          <w:t xml:space="preserve"> granting them the ability to </w:t>
        </w:r>
        <w:r w:rsidR="008743F2">
          <w:t xml:space="preserve">support inspection activities under the guidance and oversight from a fully qualified </w:t>
        </w:r>
        <w:r w:rsidR="000D110A">
          <w:t xml:space="preserve">IMC 1247 </w:t>
        </w:r>
        <w:r w:rsidR="008743F2">
          <w:t>inspector.</w:t>
        </w:r>
      </w:ins>
    </w:p>
    <w:p w14:paraId="579D38BE" w14:textId="28082B73" w:rsidR="00621F59" w:rsidRPr="00B12BCD" w:rsidRDefault="00621F59" w:rsidP="00C400D8">
      <w:pPr>
        <w:pStyle w:val="Heading1"/>
      </w:pPr>
      <w:bookmarkStart w:id="190" w:name="_Toc338751306"/>
      <w:bookmarkStart w:id="191" w:name="_Toc202865864"/>
      <w:r w:rsidRPr="00B12BCD">
        <w:t>1247-06</w:t>
      </w:r>
      <w:r w:rsidRPr="00B12BCD">
        <w:tab/>
        <w:t xml:space="preserve">POST-QUALIFICATION </w:t>
      </w:r>
      <w:bookmarkEnd w:id="190"/>
      <w:ins w:id="192" w:author="Author">
        <w:r w:rsidR="009D3DF3">
          <w:t xml:space="preserve">TRAINING </w:t>
        </w:r>
        <w:r w:rsidR="007838A0">
          <w:rPr>
            <w:rFonts w:cs="Arial"/>
          </w:rPr>
          <w:t>REQUIREMENTS</w:t>
        </w:r>
        <w:bookmarkEnd w:id="191"/>
        <w:r w:rsidR="007838A0" w:rsidRPr="184AF619">
          <w:rPr>
            <w:rFonts w:cs="Arial"/>
          </w:rPr>
          <w:t xml:space="preserve"> </w:t>
        </w:r>
      </w:ins>
    </w:p>
    <w:p w14:paraId="40FA6863" w14:textId="23FC55F2" w:rsidR="00621F59" w:rsidRPr="00B12BCD" w:rsidRDefault="00C56E66" w:rsidP="005B1794">
      <w:pPr>
        <w:pStyle w:val="BodyText"/>
      </w:pPr>
      <w:r w:rsidRPr="00B12BCD">
        <w:t xml:space="preserve">An inspector’s training does not end </w:t>
      </w:r>
      <w:proofErr w:type="gramStart"/>
      <w:r w:rsidRPr="00B12BCD">
        <w:t>upon</w:t>
      </w:r>
      <w:proofErr w:type="gramEnd"/>
      <w:r w:rsidRPr="00B12BCD">
        <w:t xml:space="preserve"> being certified as a fully qualified inspector.</w:t>
      </w:r>
      <w:r w:rsidR="008C3E31" w:rsidRPr="00B12BCD">
        <w:t xml:space="preserve"> </w:t>
      </w:r>
      <w:ins w:id="193" w:author="Author">
        <w:r w:rsidR="00C13FA8">
          <w:t>Required</w:t>
        </w:r>
      </w:ins>
      <w:r w:rsidR="00EC4EFF" w:rsidRPr="00B12BCD">
        <w:t xml:space="preserve"> refresher training</w:t>
      </w:r>
      <w:r w:rsidR="00371A1A" w:rsidRPr="00B12BCD">
        <w:t xml:space="preserve"> and </w:t>
      </w:r>
      <w:ins w:id="194" w:author="Author">
        <w:r w:rsidR="00371A1A">
          <w:t xml:space="preserve">post-qualification training, </w:t>
        </w:r>
        <w:r w:rsidR="00EC4EFF" w:rsidRPr="00AE13D9">
          <w:t xml:space="preserve">and </w:t>
        </w:r>
        <w:r w:rsidR="00C13FA8">
          <w:t xml:space="preserve">suggestions for </w:t>
        </w:r>
      </w:ins>
      <w:r w:rsidR="00EC4EFF" w:rsidRPr="00B12BCD">
        <w:t xml:space="preserve">continuing training are provided in the </w:t>
      </w:r>
      <w:ins w:id="195" w:author="Author">
        <w:r w:rsidR="007C68F6">
          <w:t>technical proficiency</w:t>
        </w:r>
      </w:ins>
      <w:r w:rsidR="007C68F6" w:rsidRPr="00B12BCD">
        <w:t xml:space="preserve"> </w:t>
      </w:r>
      <w:r w:rsidR="00EC4EFF" w:rsidRPr="00B12BCD">
        <w:t xml:space="preserve">qualification </w:t>
      </w:r>
      <w:r w:rsidR="00EC4EFF" w:rsidRPr="00AE13D9">
        <w:t>journal</w:t>
      </w:r>
      <w:r w:rsidR="007C68F6">
        <w:t>s</w:t>
      </w:r>
      <w:r w:rsidR="00EC4EFF" w:rsidRPr="00B12BCD">
        <w:t xml:space="preserve"> in Appendix C of this IMC</w:t>
      </w:r>
      <w:r w:rsidR="00EC4EFF" w:rsidRPr="00AE13D9">
        <w:t>.</w:t>
      </w:r>
    </w:p>
    <w:p w14:paraId="276F1309" w14:textId="044176F8" w:rsidR="00EF276B" w:rsidRDefault="00407494" w:rsidP="00656F54">
      <w:pPr>
        <w:pStyle w:val="Heading2"/>
      </w:pPr>
      <w:bookmarkStart w:id="196" w:name="_Toc202865865"/>
      <w:ins w:id="197" w:author="Author">
        <w:r w:rsidRPr="00562D3B">
          <w:t>06.01</w:t>
        </w:r>
        <w:r w:rsidRPr="00562D3B">
          <w:tab/>
        </w:r>
        <w:r w:rsidR="00F37317" w:rsidRPr="00F13E8E">
          <w:rPr>
            <w:u w:val="single"/>
          </w:rPr>
          <w:t xml:space="preserve">Required </w:t>
        </w:r>
      </w:ins>
      <w:r w:rsidR="00EC4EFF" w:rsidRPr="00F13E8E">
        <w:rPr>
          <w:u w:val="single"/>
        </w:rPr>
        <w:t>Refresher Training</w:t>
      </w:r>
      <w:bookmarkEnd w:id="196"/>
    </w:p>
    <w:p w14:paraId="0BD168ED" w14:textId="561CBC42" w:rsidR="00EC4EFF" w:rsidRPr="00B12BCD" w:rsidRDefault="00EC4EFF" w:rsidP="005A3B7C">
      <w:pPr>
        <w:pStyle w:val="BodyText3"/>
      </w:pPr>
      <w:r w:rsidRPr="00B12BCD">
        <w:t xml:space="preserve">Activities designed to </w:t>
      </w:r>
      <w:ins w:id="198" w:author="Author">
        <w:r w:rsidR="00644B56">
          <w:t>assist in maintaining</w:t>
        </w:r>
        <w:r w:rsidR="00644B56" w:rsidRPr="00AE13D9">
          <w:t xml:space="preserve"> </w:t>
        </w:r>
        <w:r w:rsidR="00644B56">
          <w:t>inspection</w:t>
        </w:r>
        <w:r w:rsidRPr="00AE13D9">
          <w:t xml:space="preserve"> </w:t>
        </w:r>
        <w:r w:rsidR="00644B56">
          <w:t xml:space="preserve">proficiency </w:t>
        </w:r>
        <w:r w:rsidRPr="00AE13D9">
          <w:t>by:</w:t>
        </w:r>
      </w:ins>
    </w:p>
    <w:p w14:paraId="572DD342" w14:textId="3ADC654C" w:rsidR="006840FF" w:rsidRPr="005B1794" w:rsidRDefault="00F13E8E" w:rsidP="002E3FF3">
      <w:pPr>
        <w:pStyle w:val="BodyText"/>
        <w:numPr>
          <w:ilvl w:val="0"/>
          <w:numId w:val="11"/>
        </w:numPr>
        <w:rPr>
          <w:color w:val="000000" w:themeColor="text1"/>
        </w:rPr>
      </w:pPr>
      <w:r>
        <w:t>r</w:t>
      </w:r>
      <w:r w:rsidR="00EC4EFF" w:rsidRPr="00B12BCD">
        <w:t xml:space="preserve">eaddressing some KSAs presented in initial training, particularly those </w:t>
      </w:r>
      <w:r w:rsidR="00BB7A88" w:rsidRPr="00B12BCD">
        <w:t>that are</w:t>
      </w:r>
      <w:r w:rsidR="00EC4EFF" w:rsidRPr="00B12BCD">
        <w:t xml:space="preserve"> related to important tasks that are </w:t>
      </w:r>
      <w:ins w:id="199" w:author="Author">
        <w:r w:rsidR="005F4A2D">
          <w:t>complex</w:t>
        </w:r>
      </w:ins>
      <w:r w:rsidR="005F4A2D" w:rsidRPr="00B12BCD">
        <w:t xml:space="preserve"> and </w:t>
      </w:r>
      <w:ins w:id="200" w:author="Author">
        <w:r w:rsidR="005F4A2D">
          <w:t>infrequently</w:t>
        </w:r>
      </w:ins>
      <w:r w:rsidR="005F4A2D" w:rsidRPr="00B12BCD">
        <w:t xml:space="preserve"> performed</w:t>
      </w:r>
    </w:p>
    <w:p w14:paraId="140E60D9" w14:textId="249ADB9A" w:rsidR="00EC4EFF" w:rsidRPr="00B12BCD" w:rsidRDefault="00F13E8E" w:rsidP="002E3FF3">
      <w:pPr>
        <w:pStyle w:val="BodyText"/>
        <w:numPr>
          <w:ilvl w:val="0"/>
          <w:numId w:val="11"/>
        </w:numPr>
      </w:pPr>
      <w:r>
        <w:t>p</w:t>
      </w:r>
      <w:r w:rsidR="00EC4EFF" w:rsidRPr="00B12BCD">
        <w:t xml:space="preserve">roviding training in areas where individual or program performance </w:t>
      </w:r>
      <w:r w:rsidR="00BB7A88" w:rsidRPr="00B12BCD">
        <w:t>has been</w:t>
      </w:r>
      <w:r w:rsidR="00EC4EFF" w:rsidRPr="00B12BCD">
        <w:t xml:space="preserve"> identified as needing improvement</w:t>
      </w:r>
    </w:p>
    <w:p w14:paraId="080DC53F" w14:textId="64DEFDD1" w:rsidR="005803AA" w:rsidRPr="00B12BCD" w:rsidRDefault="00F13E8E" w:rsidP="002E3FF3">
      <w:pPr>
        <w:pStyle w:val="BodyText"/>
        <w:numPr>
          <w:ilvl w:val="0"/>
          <w:numId w:val="11"/>
        </w:numPr>
      </w:pPr>
      <w:r>
        <w:t>p</w:t>
      </w:r>
      <w:r w:rsidR="00EC4EFF" w:rsidRPr="00B12BCD">
        <w:t>roviding training in inspector specific program areas (</w:t>
      </w:r>
      <w:ins w:id="201" w:author="Author">
        <w:r w:rsidR="00E53E28">
          <w:t>e</w:t>
        </w:r>
        <w:r w:rsidR="00EC4EFF" w:rsidRPr="00AE13D9">
          <w:t>xamples</w:t>
        </w:r>
      </w:ins>
      <w:r w:rsidR="00EC4EFF" w:rsidRPr="00B12BCD">
        <w:t xml:space="preserve"> </w:t>
      </w:r>
      <w:r w:rsidR="00BB7A88" w:rsidRPr="00B12BCD">
        <w:t xml:space="preserve">include </w:t>
      </w:r>
      <w:ins w:id="202" w:author="Author">
        <w:r w:rsidR="00374730">
          <w:t>C</w:t>
        </w:r>
        <w:r w:rsidR="00C87078">
          <w:t xml:space="preserve">ommunities of </w:t>
        </w:r>
        <w:r w:rsidR="00B058AA">
          <w:t>P</w:t>
        </w:r>
        <w:r w:rsidR="00C87078">
          <w:t>ractice</w:t>
        </w:r>
        <w:r w:rsidR="00374730">
          <w:t xml:space="preserve"> sessions</w:t>
        </w:r>
        <w:r w:rsidR="00615C80">
          <w:t xml:space="preserve">, knowledge management </w:t>
        </w:r>
        <w:proofErr w:type="gramStart"/>
        <w:r w:rsidR="00C87078">
          <w:t>trainings</w:t>
        </w:r>
        <w:proofErr w:type="gramEnd"/>
        <w:r w:rsidR="00C87078">
          <w:t>,</w:t>
        </w:r>
        <w:r w:rsidR="00374730">
          <w:t xml:space="preserve"> </w:t>
        </w:r>
      </w:ins>
      <w:r w:rsidR="00BB6CF9" w:rsidRPr="00B12BCD">
        <w:t xml:space="preserve">counterpart </w:t>
      </w:r>
      <w:ins w:id="203" w:author="Author">
        <w:r w:rsidR="00BB6CF9">
          <w:t xml:space="preserve">meetings, </w:t>
        </w:r>
        <w:r w:rsidR="00374730">
          <w:t xml:space="preserve">or </w:t>
        </w:r>
      </w:ins>
      <w:r w:rsidR="00374730" w:rsidRPr="00B12BCD">
        <w:t>conferences</w:t>
      </w:r>
      <w:r w:rsidR="00EC4EFF" w:rsidRPr="00B12BCD">
        <w:t>)</w:t>
      </w:r>
    </w:p>
    <w:p w14:paraId="5B6D49A1" w14:textId="4FEF7FB3" w:rsidR="00EF276B" w:rsidRDefault="0045369B" w:rsidP="00900D42">
      <w:pPr>
        <w:pStyle w:val="Heading2"/>
      </w:pPr>
      <w:bookmarkStart w:id="204" w:name="_Toc202865866"/>
      <w:ins w:id="205" w:author="Author">
        <w:r w:rsidRPr="00F13E8E">
          <w:t>06.02</w:t>
        </w:r>
        <w:r w:rsidRPr="00F13E8E">
          <w:tab/>
        </w:r>
        <w:r w:rsidR="005D5BAD" w:rsidRPr="00AE13D9">
          <w:rPr>
            <w:u w:val="single"/>
          </w:rPr>
          <w:t>Maintaining Qualification</w:t>
        </w:r>
        <w:r w:rsidR="005D5BAD">
          <w:rPr>
            <w:u w:val="single"/>
          </w:rPr>
          <w:t xml:space="preserve"> Proficiency</w:t>
        </w:r>
      </w:ins>
      <w:bookmarkEnd w:id="204"/>
    </w:p>
    <w:p w14:paraId="544F58FC" w14:textId="2C97BDDD" w:rsidR="005D5BAD" w:rsidRDefault="005D5BAD" w:rsidP="005A3B7C">
      <w:pPr>
        <w:pStyle w:val="BodyText3"/>
        <w:rPr>
          <w:ins w:id="206" w:author="Author"/>
        </w:rPr>
      </w:pPr>
      <w:ins w:id="207" w:author="Author">
        <w:r w:rsidRPr="00AE13D9">
          <w:t>All qualified staff are expected to maintain their qualification</w:t>
        </w:r>
        <w:r>
          <w:t xml:space="preserve"> proficiency following full inspector qualification</w:t>
        </w:r>
        <w:r w:rsidRPr="00AE13D9">
          <w:t xml:space="preserve">. </w:t>
        </w:r>
        <w:r w:rsidRPr="00573557">
          <w:t xml:space="preserve">Proficiency </w:t>
        </w:r>
        <w:r>
          <w:t>is</w:t>
        </w:r>
        <w:r w:rsidRPr="00573557">
          <w:t xml:space="preserve"> maintained by </w:t>
        </w:r>
        <w:r>
          <w:t xml:space="preserve">completion of </w:t>
        </w:r>
        <w:r w:rsidRPr="00AE13D9">
          <w:t>required</w:t>
        </w:r>
        <w:r>
          <w:t xml:space="preserve"> </w:t>
        </w:r>
        <w:r w:rsidRPr="00AE13D9">
          <w:t>qualification journal refresher training.</w:t>
        </w:r>
        <w:r>
          <w:t xml:space="preserve"> </w:t>
        </w:r>
        <w:r w:rsidRPr="00B166BD">
          <w:t xml:space="preserve">Each individual requalification cycle will be calculated based on the month of achieving full inspector qualification or, if that is not known, the month in which the current cycle </w:t>
        </w:r>
        <w:r w:rsidR="00DC5C52">
          <w:t>began</w:t>
        </w:r>
        <w:r w:rsidRPr="00B166BD">
          <w:t>. The requalification cycle will be as indicated in the specific technical proficiency qualification journal.</w:t>
        </w:r>
        <w:r w:rsidRPr="00AE13D9">
          <w:t xml:space="preserve"> </w:t>
        </w:r>
        <w:r>
          <w:t>Qualified individuals</w:t>
        </w:r>
        <w:r w:rsidRPr="00AE13D9">
          <w:t xml:space="preserve"> may complete the required training at any time during th</w:t>
        </w:r>
        <w:r>
          <w:t>at</w:t>
        </w:r>
        <w:r w:rsidRPr="00AE13D9">
          <w:t xml:space="preserve"> period</w:t>
        </w:r>
        <w:r>
          <w:t xml:space="preserve">, </w:t>
        </w:r>
        <w:r w:rsidRPr="00EE198B">
          <w:t>up until the end of the calendar year in which the training is required.</w:t>
        </w:r>
        <w:r>
          <w:t xml:space="preserve"> </w:t>
        </w:r>
        <w:r w:rsidRPr="00E7244C">
          <w:t>For example, if the initial qualification</w:t>
        </w:r>
        <w:r>
          <w:t xml:space="preserve"> or previous </w:t>
        </w:r>
        <w:r w:rsidRPr="00E7244C">
          <w:t>refresher</w:t>
        </w:r>
        <w:r>
          <w:t xml:space="preserve"> training</w:t>
        </w:r>
        <w:r w:rsidRPr="00E7244C">
          <w:t xml:space="preserve"> was completed </w:t>
        </w:r>
        <w:r>
          <w:t xml:space="preserve">any time </w:t>
        </w:r>
        <w:r w:rsidRPr="00E7244C">
          <w:t>in 202</w:t>
        </w:r>
        <w:r>
          <w:t>4</w:t>
        </w:r>
        <w:r w:rsidRPr="00E7244C">
          <w:t xml:space="preserve">, </w:t>
        </w:r>
        <w:r>
          <w:t>a 3-year requalification</w:t>
        </w:r>
        <w:r w:rsidRPr="00E7244C">
          <w:t xml:space="preserve"> refresher training</w:t>
        </w:r>
        <w:r>
          <w:t xml:space="preserve"> requirement</w:t>
        </w:r>
        <w:r w:rsidRPr="00E7244C">
          <w:t xml:space="preserve"> needs to be completed by the end of 202</w:t>
        </w:r>
        <w:r>
          <w:t>7</w:t>
        </w:r>
        <w:r w:rsidRPr="00E7244C">
          <w:t>.</w:t>
        </w:r>
        <w:r>
          <w:rPr>
            <w:color w:val="FF0000"/>
          </w:rPr>
          <w:t xml:space="preserve"> </w:t>
        </w:r>
        <w:r w:rsidRPr="00AE13D9">
          <w:t>Approval to extend an inspector’s refresher training beyond the established due date must be approved as a deviation in accordance with this IMC.</w:t>
        </w:r>
        <w:r w:rsidRPr="00952E43">
          <w:t xml:space="preserve"> </w:t>
        </w:r>
      </w:ins>
    </w:p>
    <w:p w14:paraId="0315ABDE" w14:textId="77777777" w:rsidR="005D5BAD" w:rsidRPr="00F536DA" w:rsidRDefault="005D5BAD" w:rsidP="005A3B7C">
      <w:pPr>
        <w:pStyle w:val="BodyText3"/>
        <w:rPr>
          <w:ins w:id="208" w:author="Author"/>
        </w:rPr>
      </w:pPr>
      <w:ins w:id="209" w:author="Author">
        <w:r w:rsidRPr="00F536DA">
          <w:lastRenderedPageBreak/>
          <w:t xml:space="preserve">The base month for determining refresher training requirements will remain constant, regardless of when the training is completed. Approval to extend an inspector’s refresher training beyond the established due date must be approved as a deviation in accordance with this IMC. </w:t>
        </w:r>
      </w:ins>
    </w:p>
    <w:p w14:paraId="716F21D6" w14:textId="72F10854" w:rsidR="005D5BAD" w:rsidRPr="00DE4822" w:rsidRDefault="005D5BAD" w:rsidP="005A3B7C">
      <w:pPr>
        <w:pStyle w:val="BodyText3"/>
        <w:rPr>
          <w:ins w:id="210" w:author="Author"/>
        </w:rPr>
      </w:pPr>
      <w:ins w:id="211" w:author="Author">
        <w:r w:rsidRPr="00ED26B3">
          <w:t xml:space="preserve">If an inspector does not complete all refresher training requirements, the supervisor must evaluate the inspector’s proficiency to conduct independent inspections. </w:t>
        </w:r>
        <w:r w:rsidRPr="00923C83">
          <w:t xml:space="preserve">The cognizant </w:t>
        </w:r>
        <w:r>
          <w:t xml:space="preserve">supervisor </w:t>
        </w:r>
        <w:r w:rsidRPr="00923C83">
          <w:t>may assign inspectors who have not maintained qualification to perform full</w:t>
        </w:r>
        <w:r w:rsidR="00970703">
          <w:noBreakHyphen/>
        </w:r>
        <w:r w:rsidRPr="00923C83">
          <w:t>scope, independent inspections</w:t>
        </w:r>
        <w:r w:rsidR="00970703">
          <w:t>—</w:t>
        </w:r>
        <w:r w:rsidRPr="00923C83">
          <w:t>based on their judgment.</w:t>
        </w:r>
        <w:r>
          <w:t xml:space="preserve"> </w:t>
        </w:r>
        <w:r w:rsidRPr="00ED26B3">
          <w:t>Any inspector deemed proficient, remains qualified to conduct independent inspections while the supervisor seeks a deviation</w:t>
        </w:r>
        <w:r>
          <w:t xml:space="preserve">. </w:t>
        </w:r>
      </w:ins>
    </w:p>
    <w:p w14:paraId="623857D7" w14:textId="79CFCA03" w:rsidR="0067682B" w:rsidRDefault="0045369B" w:rsidP="00345F43">
      <w:pPr>
        <w:pStyle w:val="Heading2"/>
      </w:pPr>
      <w:bookmarkStart w:id="212" w:name="_Toc202865867"/>
      <w:ins w:id="213" w:author="Author">
        <w:r w:rsidRPr="008F3BA2">
          <w:t>06.03</w:t>
        </w:r>
        <w:r w:rsidRPr="008F3BA2">
          <w:tab/>
        </w:r>
        <w:r w:rsidR="00D32C27" w:rsidRPr="005630D6">
          <w:rPr>
            <w:u w:val="single"/>
          </w:rPr>
          <w:t>Required Post-Qualification Training</w:t>
        </w:r>
      </w:ins>
      <w:bookmarkEnd w:id="212"/>
    </w:p>
    <w:p w14:paraId="0B446CFD" w14:textId="7154EDEC" w:rsidR="00F37317" w:rsidRDefault="00D32C27" w:rsidP="005A3B7C">
      <w:pPr>
        <w:pStyle w:val="BodyText3"/>
        <w:rPr>
          <w:ins w:id="214" w:author="Author"/>
        </w:rPr>
      </w:pPr>
      <w:ins w:id="215" w:author="Author">
        <w:r>
          <w:t>Some technical</w:t>
        </w:r>
        <w:r w:rsidR="00E216BF">
          <w:t xml:space="preserve"> proficiency journals</w:t>
        </w:r>
        <w:r>
          <w:t xml:space="preserve"> require </w:t>
        </w:r>
        <w:r w:rsidR="002C56B5">
          <w:t>post</w:t>
        </w:r>
        <w:r w:rsidR="00E216BF">
          <w:t>-</w:t>
        </w:r>
        <w:r w:rsidR="002C56B5">
          <w:t>qualification training</w:t>
        </w:r>
        <w:r w:rsidR="006E3064">
          <w:t xml:space="preserve"> in addition to initial qualification and required refresher training</w:t>
        </w:r>
        <w:r w:rsidR="00A721E4">
          <w:t xml:space="preserve">. This type of training is deemed essential to the </w:t>
        </w:r>
        <w:r w:rsidR="009C12B9">
          <w:t xml:space="preserve">technical area; however, </w:t>
        </w:r>
        <w:r w:rsidR="006E3064">
          <w:t xml:space="preserve">it </w:t>
        </w:r>
        <w:r w:rsidR="009C12B9">
          <w:t xml:space="preserve">is not required to be completed </w:t>
        </w:r>
        <w:r w:rsidR="00E216BF">
          <w:t>prior to</w:t>
        </w:r>
        <w:r w:rsidR="009C12B9">
          <w:t xml:space="preserve"> initial qualification. </w:t>
        </w:r>
        <w:r w:rsidR="00E83590">
          <w:t>Required Post-</w:t>
        </w:r>
        <w:r w:rsidR="005D7AF4">
          <w:t>Qualification</w:t>
        </w:r>
        <w:r w:rsidR="00E83590">
          <w:t xml:space="preserve"> Training </w:t>
        </w:r>
        <w:r w:rsidR="0079571B">
          <w:t xml:space="preserve">shall be completed in </w:t>
        </w:r>
        <w:r w:rsidR="005D7AF4">
          <w:t>accordance</w:t>
        </w:r>
        <w:r w:rsidR="0079571B">
          <w:t xml:space="preserve"> with the </w:t>
        </w:r>
        <w:r w:rsidR="00840C1D">
          <w:t xml:space="preserve">requirements of the </w:t>
        </w:r>
        <w:r w:rsidR="0079571B">
          <w:t>applicable technical</w:t>
        </w:r>
        <w:r w:rsidR="00840C1D">
          <w:t xml:space="preserve"> </w:t>
        </w:r>
        <w:r w:rsidR="005E7FA0">
          <w:t xml:space="preserve">proficiency journal </w:t>
        </w:r>
        <w:r w:rsidR="00840C1D">
          <w:t>appendix</w:t>
        </w:r>
        <w:r w:rsidR="005E7FA0">
          <w:t xml:space="preserve">. </w:t>
        </w:r>
      </w:ins>
    </w:p>
    <w:p w14:paraId="799F8513" w14:textId="4B26751E" w:rsidR="005D3051" w:rsidRDefault="0045369B" w:rsidP="00345F43">
      <w:pPr>
        <w:pStyle w:val="Heading2"/>
      </w:pPr>
      <w:bookmarkStart w:id="216" w:name="_Toc202865868"/>
      <w:r w:rsidRPr="008F3BA2">
        <w:t>06.0</w:t>
      </w:r>
      <w:r w:rsidR="00FE162F" w:rsidRPr="008F3BA2">
        <w:t>4</w:t>
      </w:r>
      <w:r w:rsidR="00FE162F" w:rsidRPr="008F3BA2">
        <w:tab/>
      </w:r>
      <w:r w:rsidR="00846709" w:rsidRPr="00B12BCD">
        <w:rPr>
          <w:u w:val="single"/>
        </w:rPr>
        <w:t>Continuing Training</w:t>
      </w:r>
      <w:bookmarkEnd w:id="216"/>
    </w:p>
    <w:p w14:paraId="05F81DC6" w14:textId="2AFDFBD2" w:rsidR="00EC4EFF" w:rsidRPr="00B12BCD" w:rsidRDefault="00621F59" w:rsidP="005A3B7C">
      <w:pPr>
        <w:pStyle w:val="BodyText3"/>
        <w:rPr>
          <w:color w:val="FF0000"/>
        </w:rPr>
      </w:pPr>
      <w:r w:rsidRPr="00B12BCD">
        <w:t xml:space="preserve">Qualified inspectors are expected to build on what they have learned during initial training as well as to keep </w:t>
      </w:r>
      <w:r w:rsidR="00C10202" w:rsidRPr="00B12BCD">
        <w:t>up</w:t>
      </w:r>
      <w:r w:rsidR="00C10202" w:rsidRPr="00AE13D9">
        <w:t xml:space="preserve"> </w:t>
      </w:r>
      <w:r w:rsidR="00C10202" w:rsidRPr="00B12BCD">
        <w:t>to</w:t>
      </w:r>
      <w:r w:rsidR="00C10202" w:rsidRPr="00AE13D9">
        <w:t xml:space="preserve"> </w:t>
      </w:r>
      <w:r w:rsidR="00C10202" w:rsidRPr="00B12BCD">
        <w:t>date</w:t>
      </w:r>
      <w:r w:rsidRPr="00B12BCD">
        <w:t xml:space="preserve"> on changes to the inspection program.</w:t>
      </w:r>
      <w:r w:rsidR="008C3E31" w:rsidRPr="00B12BCD">
        <w:t xml:space="preserve"> </w:t>
      </w:r>
      <w:ins w:id="217" w:author="Author">
        <w:r w:rsidR="004A7AC0" w:rsidRPr="00AE13D9">
          <w:t>The appropriate NMSS or NSIR division will evaluate</w:t>
        </w:r>
      </w:ins>
      <w:r w:rsidR="004A7AC0" w:rsidRPr="00B12BCD">
        <w:t xml:space="preserve"> lessons learned from recent industry </w:t>
      </w:r>
      <w:ins w:id="218" w:author="Author">
        <w:r w:rsidR="004A7AC0" w:rsidRPr="00AE13D9">
          <w:t xml:space="preserve">events </w:t>
        </w:r>
      </w:ins>
      <w:r w:rsidR="004A7AC0" w:rsidRPr="00B12BCD">
        <w:t>and agency activities</w:t>
      </w:r>
      <w:ins w:id="219" w:author="Author">
        <w:r w:rsidR="004A7AC0" w:rsidRPr="00AE13D9">
          <w:t xml:space="preserve"> to determine the need for staff training.</w:t>
        </w:r>
        <w:r w:rsidR="004A7AC0">
          <w:t xml:space="preserve"> Continuing training is suggested but not required.</w:t>
        </w:r>
      </w:ins>
      <w:r w:rsidR="00BB7A88" w:rsidRPr="00B12BCD">
        <w:t xml:space="preserve"> </w:t>
      </w:r>
      <w:r w:rsidR="00BB7A88" w:rsidRPr="00317084">
        <w:t>More specifically</w:t>
      </w:r>
      <w:ins w:id="220" w:author="Author">
        <w:r w:rsidR="004A7AC0">
          <w:t xml:space="preserve">, continuing training may </w:t>
        </w:r>
        <w:r w:rsidR="00500E7F">
          <w:t>be needed to support</w:t>
        </w:r>
      </w:ins>
      <w:r w:rsidR="00BB7A88" w:rsidRPr="00317084">
        <w:t>:</w:t>
      </w:r>
    </w:p>
    <w:p w14:paraId="4FF53A87" w14:textId="77777777" w:rsidR="00DC40C2" w:rsidRDefault="00621F59" w:rsidP="002E3FF3">
      <w:pPr>
        <w:pStyle w:val="BodyText"/>
        <w:numPr>
          <w:ilvl w:val="0"/>
          <w:numId w:val="12"/>
        </w:numPr>
      </w:pPr>
      <w:r w:rsidRPr="00B12BCD">
        <w:t xml:space="preserve">Temporary instructions (TIs) or Policy and Guidance Directives (P&amp;GDs) that focus on a specific area may necessitate staff receiving special training before performing inspections. The NMSS or NSIR program area </w:t>
      </w:r>
      <w:proofErr w:type="gramStart"/>
      <w:r w:rsidRPr="00B12BCD">
        <w:t>division</w:t>
      </w:r>
      <w:proofErr w:type="gramEnd"/>
      <w:r w:rsidRPr="00B12BCD">
        <w:t xml:space="preserve"> having lead responsibility for preparing the </w:t>
      </w:r>
      <w:proofErr w:type="gramStart"/>
      <w:r w:rsidRPr="00B12BCD">
        <w:t>TI</w:t>
      </w:r>
      <w:proofErr w:type="gramEnd"/>
      <w:r w:rsidRPr="00B12BCD">
        <w:t xml:space="preserve"> will identify these special training </w:t>
      </w:r>
      <w:r w:rsidR="00C10202" w:rsidRPr="00B12BCD">
        <w:t>requirements and</w:t>
      </w:r>
      <w:r w:rsidRPr="00B12BCD">
        <w:t xml:space="preserve"> communicate the training needs to the </w:t>
      </w:r>
      <w:ins w:id="221" w:author="Author">
        <w:r w:rsidR="000E593F">
          <w:t>AD</w:t>
        </w:r>
        <w:r w:rsidR="001E4EB0">
          <w:t>HR</w:t>
        </w:r>
        <w:r w:rsidR="001E4EB0" w:rsidRPr="00AE13D9">
          <w:t>TD</w:t>
        </w:r>
      </w:ins>
      <w:r w:rsidR="001E4EB0" w:rsidRPr="00B12BCD">
        <w:t xml:space="preserve"> </w:t>
      </w:r>
      <w:r w:rsidRPr="00B12BCD">
        <w:t xml:space="preserve">as necessary. The schedule for preparation of any special training should allow enough advance time for the lead NMSS or NSIR division, in coordination with the </w:t>
      </w:r>
      <w:ins w:id="222" w:author="Author">
        <w:r w:rsidRPr="00AE13D9">
          <w:t>AD</w:t>
        </w:r>
        <w:r w:rsidR="00EA58C0">
          <w:t>HR</w:t>
        </w:r>
        <w:r w:rsidRPr="00AE13D9">
          <w:t>TD</w:t>
        </w:r>
      </w:ins>
      <w:r w:rsidRPr="00B12BCD">
        <w:t>, to prepare the required training course and implement it, before inspection or licensing is performed using the TI.</w:t>
      </w:r>
    </w:p>
    <w:p w14:paraId="54620C64" w14:textId="31DB9523" w:rsidR="00CA7FB8" w:rsidRDefault="00CA7FB8" w:rsidP="002E3FF3">
      <w:pPr>
        <w:pStyle w:val="BodyText"/>
        <w:numPr>
          <w:ilvl w:val="0"/>
          <w:numId w:val="12"/>
        </w:numPr>
      </w:pPr>
      <w:r w:rsidRPr="00B12BCD">
        <w:t>Changes to inspection procedures (IPs), IMCs, or other aspects of the inspection program may necessitate training. The need for continuing training will be evaluated by the appropriate NMSS or NSIR division whenever the inspection program is modified. Any training requirements must be completed by all qualified inspectors who are expected to implement any changed inspection procedure.</w:t>
      </w:r>
    </w:p>
    <w:p w14:paraId="2EAFA012" w14:textId="51478552" w:rsidR="00C07870" w:rsidRPr="00B12BCD" w:rsidRDefault="00CA7FB8" w:rsidP="002E3FF3">
      <w:pPr>
        <w:pStyle w:val="BodyText"/>
        <w:numPr>
          <w:ilvl w:val="0"/>
          <w:numId w:val="12"/>
        </w:numPr>
      </w:pPr>
      <w:r w:rsidRPr="000B22C2">
        <w:t>N</w:t>
      </w:r>
      <w:r w:rsidRPr="00B12BCD">
        <w:t>ovel processes or facilities such as Mixed Oxide or Laser Enrichment specific training</w:t>
      </w:r>
      <w:r w:rsidRPr="000B22C2">
        <w:t>.</w:t>
      </w:r>
    </w:p>
    <w:p w14:paraId="0D596518" w14:textId="41AFC994" w:rsidR="0067682B" w:rsidRDefault="00FE162F" w:rsidP="00345F43">
      <w:pPr>
        <w:pStyle w:val="Heading2"/>
      </w:pPr>
      <w:bookmarkStart w:id="223" w:name="_Toc202865869"/>
      <w:ins w:id="224" w:author="Author">
        <w:r w:rsidRPr="0047243C">
          <w:t>06.05</w:t>
        </w:r>
        <w:r w:rsidRPr="0047243C">
          <w:tab/>
        </w:r>
        <w:r w:rsidR="00163DF6" w:rsidRPr="00C44A4A">
          <w:rPr>
            <w:u w:val="single"/>
          </w:rPr>
          <w:t xml:space="preserve">Methods to Restore </w:t>
        </w:r>
        <w:r w:rsidR="00163DF6">
          <w:rPr>
            <w:u w:val="single"/>
          </w:rPr>
          <w:t>Proficiency</w:t>
        </w:r>
      </w:ins>
      <w:bookmarkEnd w:id="223"/>
    </w:p>
    <w:p w14:paraId="452592F6" w14:textId="200C27A3" w:rsidR="00163DF6" w:rsidRDefault="00163DF6" w:rsidP="005A3B7C">
      <w:pPr>
        <w:pStyle w:val="BodyText3"/>
        <w:rPr>
          <w:ins w:id="225" w:author="Author"/>
        </w:rPr>
      </w:pPr>
      <w:ins w:id="226" w:author="Author">
        <w:r>
          <w:t xml:space="preserve">Although all qualified staff are required to maintain qualification proficiency, circumstances may arise where qualification requirements were not maintained (e.g., extended leave of absence, change of duties to another work area, etc.). In those cases, </w:t>
        </w:r>
        <w:r>
          <w:lastRenderedPageBreak/>
          <w:t>the following should be satisfied to restore the lapsed IMC1247 proficiency for fuel facility inspectors.</w:t>
        </w:r>
      </w:ins>
    </w:p>
    <w:p w14:paraId="4D83CED8" w14:textId="3A7FCF81" w:rsidR="00163DF6" w:rsidRDefault="00163DF6" w:rsidP="002E3FF3">
      <w:pPr>
        <w:pStyle w:val="BodyText"/>
        <w:numPr>
          <w:ilvl w:val="0"/>
          <w:numId w:val="13"/>
        </w:numPr>
        <w:rPr>
          <w:ins w:id="227" w:author="Author"/>
        </w:rPr>
      </w:pPr>
      <w:ins w:id="228" w:author="Author">
        <w:r>
          <w:t xml:space="preserve">Inspections not performed on a routine basis: The inspector should participate in </w:t>
        </w:r>
        <w:r w:rsidR="00633A70">
          <w:t xml:space="preserve">one to two </w:t>
        </w:r>
        <w:r>
          <w:t>inspection accompaniments as determined by their immediate supervisor to be reacclimated prior to inspecting independently.</w:t>
        </w:r>
      </w:ins>
    </w:p>
    <w:p w14:paraId="54A30863" w14:textId="7809635E" w:rsidR="00163DF6" w:rsidRDefault="007B2734" w:rsidP="002E3FF3">
      <w:pPr>
        <w:pStyle w:val="BodyText"/>
        <w:numPr>
          <w:ilvl w:val="0"/>
          <w:numId w:val="13"/>
        </w:numPr>
        <w:rPr>
          <w:ins w:id="229" w:author="Author"/>
        </w:rPr>
      </w:pPr>
      <w:ins w:id="230" w:author="Author">
        <w:r>
          <w:t>P</w:t>
        </w:r>
        <w:r w:rsidR="00163DF6">
          <w:t>ost</w:t>
        </w:r>
        <w:r>
          <w:t>-q</w:t>
        </w:r>
        <w:r w:rsidR="00163DF6">
          <w:t xml:space="preserve">ualification </w:t>
        </w:r>
        <w:r>
          <w:t xml:space="preserve">or refresher training requirements </w:t>
        </w:r>
        <w:proofErr w:type="gramStart"/>
        <w:r>
          <w:t>not</w:t>
        </w:r>
        <w:proofErr w:type="gramEnd"/>
        <w:r>
          <w:t xml:space="preserve"> met</w:t>
        </w:r>
        <w:r w:rsidR="00163DF6">
          <w:t xml:space="preserve">: As applicable, the inspector should satisfy the respective training as required prior to inspecting independently. If training availability or special circumstance challenges arise, the applicable sections of this IMC should be applied and followed (i.e., </w:t>
        </w:r>
        <w:r w:rsidR="00E02D57">
          <w:t xml:space="preserve">Section </w:t>
        </w:r>
        <w:r w:rsidR="00163DF6">
          <w:t>05.</w:t>
        </w:r>
        <w:r w:rsidR="00DC5670">
          <w:t>05</w:t>
        </w:r>
        <w:r w:rsidR="00163DF6">
          <w:t xml:space="preserve"> </w:t>
        </w:r>
        <w:r w:rsidR="00CE66BC">
          <w:t>“</w:t>
        </w:r>
        <w:r w:rsidR="00163DF6">
          <w:t>Special Circumstances,</w:t>
        </w:r>
        <w:r w:rsidR="00CE66BC">
          <w:t>”</w:t>
        </w:r>
        <w:r w:rsidR="00163DF6">
          <w:t xml:space="preserve"> </w:t>
        </w:r>
        <w:r w:rsidR="00CE66BC">
          <w:t xml:space="preserve">Section </w:t>
        </w:r>
        <w:r w:rsidR="00163DF6">
          <w:t>05.04</w:t>
        </w:r>
        <w:r w:rsidR="00CE66BC">
          <w:t>,</w:t>
        </w:r>
        <w:r w:rsidR="00633A70">
          <w:t> </w:t>
        </w:r>
        <w:r w:rsidR="00CE66BC">
          <w:t>“</w:t>
        </w:r>
        <w:r w:rsidR="00163DF6">
          <w:t>Interim Inspector Qualification</w:t>
        </w:r>
        <w:r w:rsidR="0034366E">
          <w:t>,</w:t>
        </w:r>
        <w:r w:rsidR="00CE66BC">
          <w:t>”</w:t>
        </w:r>
        <w:r w:rsidR="0034366E">
          <w:t xml:space="preserve"> </w:t>
        </w:r>
        <w:r w:rsidR="00163DF6">
          <w:t xml:space="preserve">with the recommendation coming from the </w:t>
        </w:r>
        <w:r w:rsidR="0034366E">
          <w:t>immediate supervisor</w:t>
        </w:r>
        <w:r w:rsidR="00163DF6">
          <w:t xml:space="preserve"> and approval from the </w:t>
        </w:r>
        <w:r w:rsidR="0034366E">
          <w:t xml:space="preserve">applicable Division </w:t>
        </w:r>
        <w:r w:rsidR="00163DF6">
          <w:t xml:space="preserve">Director). </w:t>
        </w:r>
      </w:ins>
    </w:p>
    <w:p w14:paraId="0D9398F3" w14:textId="182ABF3A" w:rsidR="00F94D53" w:rsidRPr="00B12BCD" w:rsidRDefault="00F94D53" w:rsidP="00C400D8">
      <w:pPr>
        <w:pStyle w:val="Heading1"/>
        <w:rPr>
          <w:ins w:id="231" w:author="Author"/>
        </w:rPr>
      </w:pPr>
      <w:bookmarkStart w:id="232" w:name="_Toc202865870"/>
      <w:ins w:id="233" w:author="Author">
        <w:r w:rsidRPr="00B12BCD">
          <w:t>1247-0</w:t>
        </w:r>
        <w:r>
          <w:t>7</w:t>
        </w:r>
      </w:ins>
      <w:r w:rsidR="00115685">
        <w:tab/>
      </w:r>
      <w:ins w:id="234" w:author="Author">
        <w:r w:rsidR="007E2E44">
          <w:t xml:space="preserve">SPECIALIZED </w:t>
        </w:r>
        <w:r w:rsidR="003C08B8">
          <w:t xml:space="preserve">QUALIFICATIONS REQUIRED FOR </w:t>
        </w:r>
        <w:r w:rsidR="00801850">
          <w:t>SPECIFIC</w:t>
        </w:r>
        <w:r w:rsidR="003C08B8">
          <w:t xml:space="preserve"> INSPECTION ACTIVITIES</w:t>
        </w:r>
        <w:bookmarkEnd w:id="232"/>
      </w:ins>
    </w:p>
    <w:p w14:paraId="429838BD" w14:textId="3AF6D363" w:rsidR="00F94D53" w:rsidRDefault="007E2E44" w:rsidP="00F94D53">
      <w:pPr>
        <w:pStyle w:val="BodyText"/>
        <w:rPr>
          <w:ins w:id="235" w:author="Author"/>
        </w:rPr>
      </w:pPr>
      <w:ins w:id="236" w:author="Author">
        <w:r>
          <w:t xml:space="preserve">The following </w:t>
        </w:r>
        <w:r w:rsidRPr="006D2E03">
          <w:t>Technical Proficiency</w:t>
        </w:r>
      </w:ins>
      <w:r w:rsidR="00115685">
        <w:t xml:space="preserve"> </w:t>
      </w:r>
      <w:ins w:id="237" w:author="Author">
        <w:r w:rsidR="00AA7DE4">
          <w:t>(Appendix C)</w:t>
        </w:r>
        <w:r w:rsidRPr="006D2E03">
          <w:t xml:space="preserve"> or Advanced </w:t>
        </w:r>
        <w:r w:rsidR="00852718">
          <w:t>(Appendix D) Q</w:t>
        </w:r>
        <w:r w:rsidRPr="006D2E03">
          <w:t xml:space="preserve">ualification </w:t>
        </w:r>
        <w:r w:rsidR="00031254">
          <w:t xml:space="preserve">must be </w:t>
        </w:r>
        <w:r w:rsidR="0001265C">
          <w:t>c</w:t>
        </w:r>
        <w:r w:rsidRPr="006D2E03">
          <w:t xml:space="preserve">ompleted prior to performing independent inspection in </w:t>
        </w:r>
        <w:r w:rsidR="00031254">
          <w:t>the respective inspection procedures:</w:t>
        </w:r>
      </w:ins>
    </w:p>
    <w:p w14:paraId="4790ED51" w14:textId="1F4ADA71" w:rsidR="00031254" w:rsidRPr="006322E3" w:rsidRDefault="00031254" w:rsidP="002E3FF3">
      <w:pPr>
        <w:pStyle w:val="BodyText"/>
        <w:numPr>
          <w:ilvl w:val="0"/>
          <w:numId w:val="14"/>
        </w:numPr>
        <w:rPr>
          <w:ins w:id="238" w:author="Author"/>
        </w:rPr>
      </w:pPr>
      <w:ins w:id="239" w:author="Author">
        <w:r w:rsidRPr="006322E3">
          <w:t>IMC 1247, Appendix C4 must be completed before conducting independent inspection using inspection procedures associated with the Physical Protection Program Area specified in IMC 2600, Appendix B.</w:t>
        </w:r>
      </w:ins>
    </w:p>
    <w:p w14:paraId="1DED2002" w14:textId="77777777" w:rsidR="00031254" w:rsidRPr="006322E3" w:rsidRDefault="00031254" w:rsidP="002E3FF3">
      <w:pPr>
        <w:pStyle w:val="BodyText"/>
        <w:numPr>
          <w:ilvl w:val="0"/>
          <w:numId w:val="14"/>
        </w:numPr>
        <w:rPr>
          <w:ins w:id="240" w:author="Author"/>
        </w:rPr>
      </w:pPr>
      <w:ins w:id="241" w:author="Author">
        <w:r w:rsidRPr="006322E3">
          <w:t>IMC 1247, Appendix C5 must be completed before conducting independent inspection using IMC 2683, “Material Control and Accounting Inspection of Fuel Cycle Facilities</w:t>
        </w:r>
        <w:r>
          <w:t>,</w:t>
        </w:r>
        <w:r w:rsidRPr="006322E3">
          <w:t>” inspection procedures.</w:t>
        </w:r>
      </w:ins>
    </w:p>
    <w:p w14:paraId="2CF1AF90" w14:textId="4BD8EB2A" w:rsidR="00031254" w:rsidRPr="006322E3" w:rsidRDefault="00031254" w:rsidP="002E3FF3">
      <w:pPr>
        <w:pStyle w:val="BodyText"/>
        <w:numPr>
          <w:ilvl w:val="0"/>
          <w:numId w:val="14"/>
        </w:numPr>
        <w:rPr>
          <w:ins w:id="242" w:author="Author"/>
        </w:rPr>
      </w:pPr>
      <w:ins w:id="243" w:author="Author">
        <w:r w:rsidRPr="006322E3">
          <w:t>IMC 1247, Appendix C6 must be completed before conducting independent inspection using IP 88015</w:t>
        </w:r>
        <w:r w:rsidR="0001265C">
          <w:t>,</w:t>
        </w:r>
        <w:r w:rsidR="00FE39F1">
          <w:t xml:space="preserve"> “Nuclear Criticality Safety</w:t>
        </w:r>
        <w:r w:rsidR="00C6696E">
          <w:t>.</w:t>
        </w:r>
        <w:r w:rsidR="00FE39F1">
          <w:t>”</w:t>
        </w:r>
        <w:r w:rsidRPr="006322E3">
          <w:t xml:space="preserve"> </w:t>
        </w:r>
      </w:ins>
    </w:p>
    <w:p w14:paraId="4EE9020D" w14:textId="426C00BC" w:rsidR="00031254" w:rsidRDefault="00031254" w:rsidP="002E3FF3">
      <w:pPr>
        <w:pStyle w:val="BodyText"/>
        <w:numPr>
          <w:ilvl w:val="0"/>
          <w:numId w:val="14"/>
        </w:numPr>
        <w:rPr>
          <w:ins w:id="244" w:author="Author"/>
        </w:rPr>
      </w:pPr>
      <w:ins w:id="245" w:author="Author">
        <w:r w:rsidRPr="006322E3">
          <w:t>IMC 1247, Appendix D1 must be completed before conducting independent inspection using IP 81</w:t>
        </w:r>
        <w:r w:rsidR="00C6696E">
          <w:t>815,</w:t>
        </w:r>
        <w:r w:rsidR="00127FFB" w:rsidRPr="00127FFB">
          <w:rPr>
            <w:rFonts w:ascii="Helvetica" w:eastAsia="Times New Roman" w:hAnsi="Helvetica" w:cs="Helvetica"/>
            <w:color w:val="333333"/>
            <w:sz w:val="21"/>
            <w:szCs w:val="21"/>
            <w:shd w:val="clear" w:color="auto" w:fill="FFFFFF"/>
          </w:rPr>
          <w:t xml:space="preserve"> </w:t>
        </w:r>
        <w:r w:rsidR="00127FFB">
          <w:rPr>
            <w:rFonts w:ascii="Helvetica" w:eastAsia="Times New Roman" w:hAnsi="Helvetica" w:cs="Helvetica"/>
            <w:color w:val="333333"/>
            <w:sz w:val="21"/>
            <w:szCs w:val="21"/>
            <w:shd w:val="clear" w:color="auto" w:fill="FFFFFF"/>
          </w:rPr>
          <w:t>“</w:t>
        </w:r>
        <w:r w:rsidR="00127FFB" w:rsidRPr="00127FFB">
          <w:t>Authorization for Access to National Security Information (NSI) &amp; Restricted Data (RD)</w:t>
        </w:r>
        <w:r w:rsidR="00127FFB">
          <w:t xml:space="preserve">” or </w:t>
        </w:r>
        <w:r>
          <w:t xml:space="preserve">IP </w:t>
        </w:r>
        <w:r w:rsidRPr="006322E3">
          <w:t>818</w:t>
        </w:r>
        <w:r w:rsidR="00127FFB">
          <w:t>20, “</w:t>
        </w:r>
        <w:r w:rsidR="00127FFB" w:rsidRPr="00127FFB">
          <w:t>Physical Protection Facility Approval and Safeguarding of National Security Information and Restricted Data</w:t>
        </w:r>
        <w:r w:rsidRPr="006322E3">
          <w:t>.</w:t>
        </w:r>
        <w:r w:rsidR="00127FFB">
          <w:t>”</w:t>
        </w:r>
      </w:ins>
    </w:p>
    <w:p w14:paraId="26736712" w14:textId="5F40DA7C" w:rsidR="00621F59" w:rsidRPr="00B12BCD" w:rsidRDefault="00621F59" w:rsidP="00C400D8">
      <w:pPr>
        <w:pStyle w:val="Heading1"/>
      </w:pPr>
      <w:bookmarkStart w:id="246" w:name="_Toc338751309"/>
      <w:bookmarkStart w:id="247" w:name="_Toc202865871"/>
      <w:r w:rsidRPr="00B12BCD">
        <w:t>1247-</w:t>
      </w:r>
      <w:r w:rsidR="0004447E" w:rsidRPr="00B12BCD">
        <w:t>0</w:t>
      </w:r>
      <w:r w:rsidR="0004447E">
        <w:t>8</w:t>
      </w:r>
      <w:r w:rsidRPr="00B12BCD">
        <w:tab/>
        <w:t>MONITORING PROGRAM EFFECTIVENESS</w:t>
      </w:r>
      <w:bookmarkEnd w:id="246"/>
      <w:bookmarkEnd w:id="247"/>
    </w:p>
    <w:p w14:paraId="75C9741D" w14:textId="7EE6B441" w:rsidR="00621F59" w:rsidRPr="00B12BCD" w:rsidRDefault="00846709" w:rsidP="00DC40C2">
      <w:pPr>
        <w:pStyle w:val="BodyText"/>
      </w:pPr>
      <w:r w:rsidRPr="00B12BCD">
        <w:t>The implementation of the NMSS programs will be monitored by the program office to identify any areas where programmatic performance may be declining.</w:t>
      </w:r>
      <w:r w:rsidR="009A077C" w:rsidRPr="00B12BCD">
        <w:t xml:space="preserve"> </w:t>
      </w:r>
      <w:r w:rsidR="00EC4EFF" w:rsidRPr="00B12BCD">
        <w:t xml:space="preserve">Staff may provide feedback via comments and recommendations on the content and effectiveness of the inspector qualification program outlined in this </w:t>
      </w:r>
      <w:r w:rsidR="00271E3B">
        <w:t>IMC</w:t>
      </w:r>
      <w:r w:rsidR="00EC4EFF" w:rsidRPr="00B12BCD">
        <w:t xml:space="preserve"> to NMSS </w:t>
      </w:r>
      <w:r w:rsidR="0008360F">
        <w:t>s</w:t>
      </w:r>
      <w:r w:rsidR="00EC4EFF" w:rsidRPr="00AE13D9">
        <w:t>taff.</w:t>
      </w:r>
      <w:r w:rsidR="00EC4EFF" w:rsidRPr="00B12BCD">
        <w:t xml:space="preserve"> The program office will monitor program effectiveness by reviewing training and qualification board </w:t>
      </w:r>
      <w:r w:rsidR="00EC4EFF" w:rsidRPr="00AE13D9">
        <w:t>result</w:t>
      </w:r>
      <w:r w:rsidR="00726CF4">
        <w:t>s</w:t>
      </w:r>
      <w:r w:rsidR="00EC4EFF" w:rsidRPr="00B12BCD">
        <w:t xml:space="preserve"> and monitoring feedback from regional representatives at least annually</w:t>
      </w:r>
      <w:r w:rsidR="00BB7A88" w:rsidRPr="00B12BCD">
        <w:t xml:space="preserve"> </w:t>
      </w:r>
      <w:r w:rsidR="00BB7A88" w:rsidRPr="000B22C2">
        <w:t>or through the periodic assessment process for overall fuel cycle facility program effectiveness.</w:t>
      </w:r>
    </w:p>
    <w:p w14:paraId="435F26F7" w14:textId="2C34B756" w:rsidR="00621F59" w:rsidRPr="00B12BCD" w:rsidRDefault="00621F59" w:rsidP="00C400D8">
      <w:pPr>
        <w:pStyle w:val="Heading1"/>
      </w:pPr>
      <w:bookmarkStart w:id="248" w:name="_Toc338751310"/>
      <w:bookmarkStart w:id="249" w:name="_Toc202865872"/>
      <w:r w:rsidRPr="00B12BCD">
        <w:lastRenderedPageBreak/>
        <w:t>1247-</w:t>
      </w:r>
      <w:r w:rsidR="0004447E" w:rsidRPr="00B12BCD">
        <w:t>0</w:t>
      </w:r>
      <w:r w:rsidR="0004447E">
        <w:t>9</w:t>
      </w:r>
      <w:r w:rsidRPr="00B12BCD">
        <w:tab/>
        <w:t>PROGRAM REVISIONS</w:t>
      </w:r>
      <w:bookmarkEnd w:id="248"/>
      <w:bookmarkEnd w:id="249"/>
    </w:p>
    <w:p w14:paraId="60977FCE" w14:textId="76DB61B6" w:rsidR="00621F59" w:rsidRPr="00B12BCD" w:rsidRDefault="00621F59" w:rsidP="00DC40C2">
      <w:pPr>
        <w:pStyle w:val="BodyText"/>
      </w:pPr>
      <w:r w:rsidRPr="00B12BCD">
        <w:t>This IMC is periodically revised as necessary to reflect new training needs of staff as determined by changes to current policy or changes to procedures, or both. An individual who is</w:t>
      </w:r>
      <w:ins w:id="250" w:author="Author">
        <w:r w:rsidRPr="00DE6A28">
          <w:t xml:space="preserve"> </w:t>
        </w:r>
        <w:r w:rsidR="00B665CA" w:rsidRPr="00DE6A28">
          <w:t>full inspector</w:t>
        </w:r>
      </w:ins>
      <w:r w:rsidR="00B665CA" w:rsidRPr="00B12BCD">
        <w:t xml:space="preserve"> </w:t>
      </w:r>
      <w:r w:rsidRPr="00B12BCD">
        <w:t>qualified prior to the time any revisions are made to this IMC will continue to use the IMC that they</w:t>
      </w:r>
      <w:r w:rsidR="00195128" w:rsidRPr="00B12BCD">
        <w:t xml:space="preserve"> </w:t>
      </w:r>
      <w:ins w:id="251" w:author="Author">
        <w:r w:rsidR="00B665CA" w:rsidRPr="00DE6A28">
          <w:t>completed</w:t>
        </w:r>
      </w:ins>
      <w:r w:rsidR="00B665CA" w:rsidRPr="00B12BCD">
        <w:t xml:space="preserve"> </w:t>
      </w:r>
      <w:r w:rsidRPr="00B12BCD">
        <w:t xml:space="preserve">the qualification process under. However, </w:t>
      </w:r>
      <w:proofErr w:type="gramStart"/>
      <w:r w:rsidRPr="00B12BCD">
        <w:t>applicability</w:t>
      </w:r>
      <w:proofErr w:type="gramEnd"/>
      <w:r w:rsidRPr="00B12BCD">
        <w:t xml:space="preserve"> of new requirements and the method of training on the revision for previously qualified staff will be determined by the program office.</w:t>
      </w:r>
    </w:p>
    <w:p w14:paraId="6C107F59" w14:textId="0C6FC70F" w:rsidR="00621F59" w:rsidRPr="00B12BCD" w:rsidRDefault="00621F59" w:rsidP="00DC40C2">
      <w:pPr>
        <w:pStyle w:val="BodyText"/>
      </w:pPr>
      <w:r w:rsidRPr="00B12BCD">
        <w:t xml:space="preserve">Those individuals previously qualified to perform limited scope activities will continue in that status. However, any new requirements must be met </w:t>
      </w:r>
      <w:proofErr w:type="gramStart"/>
      <w:r w:rsidRPr="00B12BCD">
        <w:t>in order to</w:t>
      </w:r>
      <w:proofErr w:type="gramEnd"/>
      <w:r w:rsidRPr="00B12BCD">
        <w:t xml:space="preserve"> achieve </w:t>
      </w:r>
      <w:r w:rsidR="00E9549E">
        <w:t>f</w:t>
      </w:r>
      <w:r w:rsidRPr="00AE13D9">
        <w:t xml:space="preserve">ull </w:t>
      </w:r>
      <w:r w:rsidR="00E9549E">
        <w:t>i</w:t>
      </w:r>
      <w:r w:rsidR="00E9549E" w:rsidRPr="00AE13D9">
        <w:t xml:space="preserve">nspector </w:t>
      </w:r>
      <w:r w:rsidR="00E9549E">
        <w:t>q</w:t>
      </w:r>
      <w:r w:rsidR="00E9549E" w:rsidRPr="00AE13D9">
        <w:t>ualification</w:t>
      </w:r>
      <w:r w:rsidRPr="00B12BCD">
        <w:t>.</w:t>
      </w:r>
    </w:p>
    <w:p w14:paraId="22198685" w14:textId="316E12B2" w:rsidR="00621F59" w:rsidRPr="00B12BCD" w:rsidRDefault="00621F59" w:rsidP="00DC40C2">
      <w:pPr>
        <w:pStyle w:val="BodyText"/>
      </w:pPr>
      <w:r w:rsidRPr="00B12BCD">
        <w:t xml:space="preserve">Staff in the process of qualifying when a revision is issued will transition to and complete their qualification under the new program. Individuals will be given credit </w:t>
      </w:r>
      <w:proofErr w:type="gramStart"/>
      <w:r w:rsidRPr="00B12BCD">
        <w:t>in</w:t>
      </w:r>
      <w:proofErr w:type="gramEnd"/>
      <w:r w:rsidRPr="00B12BCD">
        <w:t xml:space="preserve"> the new program for training activities completed in the old program based on </w:t>
      </w:r>
      <w:r w:rsidR="00696508">
        <w:t>S</w:t>
      </w:r>
      <w:r w:rsidRPr="00AE13D9">
        <w:t>ection</w:t>
      </w:r>
      <w:r w:rsidRPr="00B12BCD">
        <w:t xml:space="preserve"> 05.02 of this IMC.</w:t>
      </w:r>
    </w:p>
    <w:p w14:paraId="672E818B" w14:textId="291883A4" w:rsidR="00621F59" w:rsidRPr="00B12BCD" w:rsidRDefault="00621F59" w:rsidP="00DC40C2">
      <w:pPr>
        <w:pStyle w:val="BodyText"/>
      </w:pPr>
      <w:r w:rsidRPr="00B12BCD">
        <w:t xml:space="preserve">Major program revisions will be issued with specific guidance on how training and work completed under the old program should be applied within the new program. Qualification records converted in accordance with this guidance will not require additional </w:t>
      </w:r>
      <w:proofErr w:type="gramStart"/>
      <w:r w:rsidRPr="00B12BCD">
        <w:t>approvals</w:t>
      </w:r>
      <w:proofErr w:type="gramEnd"/>
      <w:r w:rsidRPr="00B12BCD">
        <w:t>.</w:t>
      </w:r>
    </w:p>
    <w:p w14:paraId="6C3ADFEF" w14:textId="77777777" w:rsidR="00621F59" w:rsidRPr="00153D6A" w:rsidRDefault="00621F59" w:rsidP="00153D6A">
      <w:pPr>
        <w:pStyle w:val="END"/>
      </w:pPr>
      <w:r w:rsidRPr="00153D6A">
        <w:t>END</w:t>
      </w:r>
    </w:p>
    <w:p w14:paraId="5A851C28" w14:textId="21F440AE" w:rsidR="00621F59" w:rsidRPr="00884134" w:rsidRDefault="001769A5" w:rsidP="00E84B49">
      <w:pPr>
        <w:pStyle w:val="BodyText2"/>
        <w:spacing w:line="259" w:lineRule="auto"/>
        <w:rPr>
          <w:rFonts w:cs="Arial"/>
        </w:rPr>
      </w:pPr>
      <w:r w:rsidRPr="003161D6">
        <w:rPr>
          <w:rFonts w:cs="Arial"/>
          <w:u w:val="single"/>
        </w:rPr>
        <w:t xml:space="preserve">List of </w:t>
      </w:r>
      <w:r w:rsidR="00621F59" w:rsidRPr="003161D6">
        <w:rPr>
          <w:rFonts w:cs="Arial"/>
          <w:u w:val="single"/>
        </w:rPr>
        <w:t>Attachments</w:t>
      </w:r>
      <w:r w:rsidR="00621F59" w:rsidRPr="00884134">
        <w:rPr>
          <w:rFonts w:cs="Arial"/>
        </w:rPr>
        <w:t>:</w:t>
      </w:r>
    </w:p>
    <w:p w14:paraId="7D7C90C7" w14:textId="77777777" w:rsidR="00621F59" w:rsidRPr="00B12BCD" w:rsidRDefault="003662E9" w:rsidP="00E84B49">
      <w:pPr>
        <w:pStyle w:val="BodyText3"/>
        <w:spacing w:line="259" w:lineRule="auto"/>
        <w:ind w:left="1440" w:hanging="720"/>
        <w:contextualSpacing/>
      </w:pPr>
      <w:bookmarkStart w:id="252" w:name="_Toc221687319"/>
      <w:bookmarkStart w:id="253" w:name="_Toc222121784"/>
      <w:bookmarkStart w:id="254" w:name="_Toc222122638"/>
      <w:bookmarkStart w:id="255" w:name="_Toc338750963"/>
      <w:r w:rsidRPr="00B12BCD">
        <w:t xml:space="preserve">Attachment 1, </w:t>
      </w:r>
      <w:r w:rsidR="00621F59" w:rsidRPr="00B12BCD">
        <w:t xml:space="preserve">General Overview of the </w:t>
      </w:r>
      <w:r w:rsidR="00B6330B" w:rsidRPr="00B12BCD">
        <w:t xml:space="preserve">Fuel Facility </w:t>
      </w:r>
      <w:r w:rsidR="00621F59" w:rsidRPr="00B12BCD">
        <w:t>Inspector Training and Qualification Program</w:t>
      </w:r>
      <w:bookmarkEnd w:id="252"/>
      <w:bookmarkEnd w:id="253"/>
      <w:bookmarkEnd w:id="254"/>
      <w:bookmarkEnd w:id="255"/>
    </w:p>
    <w:p w14:paraId="41B236FD" w14:textId="53F9CFD1" w:rsidR="00621F59" w:rsidRPr="00AE13D9" w:rsidRDefault="00621F59" w:rsidP="00E84B49">
      <w:pPr>
        <w:pStyle w:val="BodyText3"/>
        <w:spacing w:line="259" w:lineRule="auto"/>
        <w:ind w:left="1440" w:hanging="720"/>
        <w:contextualSpacing/>
        <w:rPr>
          <w:ins w:id="256" w:author="Author"/>
        </w:rPr>
      </w:pPr>
      <w:bookmarkStart w:id="257" w:name="_Toc221687320"/>
      <w:bookmarkStart w:id="258" w:name="_Toc222121785"/>
      <w:bookmarkStart w:id="259" w:name="_Toc222122639"/>
      <w:bookmarkStart w:id="260" w:name="_Toc338750964"/>
      <w:r w:rsidRPr="00B12BCD">
        <w:t>Attachment 2, Inspector Competencies</w:t>
      </w:r>
      <w:bookmarkEnd w:id="257"/>
      <w:bookmarkEnd w:id="258"/>
      <w:bookmarkEnd w:id="259"/>
      <w:bookmarkEnd w:id="260"/>
      <w:r w:rsidRPr="00B12BCD">
        <w:t xml:space="preserve"> </w:t>
      </w:r>
      <w:ins w:id="261" w:author="Author">
        <w:r w:rsidR="00DA2EDA">
          <w:t xml:space="preserve">and </w:t>
        </w:r>
        <w:r w:rsidR="00DA2EDA" w:rsidRPr="00DA2EDA">
          <w:t>Inspector Competency Assessment by the Oral Qualification Board</w:t>
        </w:r>
      </w:ins>
    </w:p>
    <w:p w14:paraId="6CF45815" w14:textId="11D01311" w:rsidR="00621F59" w:rsidRPr="00B12BCD" w:rsidRDefault="00621F59" w:rsidP="00E84B49">
      <w:pPr>
        <w:pStyle w:val="BodyText3"/>
        <w:spacing w:line="259" w:lineRule="auto"/>
        <w:ind w:left="1440" w:hanging="720"/>
        <w:contextualSpacing/>
      </w:pPr>
      <w:bookmarkStart w:id="262" w:name="_Toc221687322"/>
      <w:bookmarkStart w:id="263" w:name="_Toc222121787"/>
      <w:bookmarkStart w:id="264" w:name="_Toc222122641"/>
      <w:bookmarkStart w:id="265" w:name="_Toc338750966"/>
      <w:r w:rsidRPr="00B12BCD">
        <w:t xml:space="preserve">Attachment </w:t>
      </w:r>
      <w:r w:rsidR="00BA35F5" w:rsidRPr="00B12BCD">
        <w:t>3</w:t>
      </w:r>
      <w:r w:rsidRPr="00B12BCD">
        <w:t xml:space="preserve">, Fuel Facility Inspector Qualification </w:t>
      </w:r>
      <w:r w:rsidR="001C3B15" w:rsidRPr="00B12BCD">
        <w:t xml:space="preserve">Requirements </w:t>
      </w:r>
      <w:r w:rsidRPr="00B12BCD">
        <w:t>for Inspectors Previously Qualified Under IMC1245,</w:t>
      </w:r>
      <w:r w:rsidR="007B3D92" w:rsidRPr="00B12BCD">
        <w:t xml:space="preserve"> </w:t>
      </w:r>
      <w:ins w:id="266" w:author="Author">
        <w:r w:rsidR="00233ECC">
          <w:t xml:space="preserve">or </w:t>
        </w:r>
      </w:ins>
      <w:r w:rsidR="007B3D92" w:rsidRPr="00B12BCD">
        <w:t>IMC 1246</w:t>
      </w:r>
      <w:bookmarkEnd w:id="262"/>
      <w:bookmarkEnd w:id="263"/>
      <w:bookmarkEnd w:id="264"/>
      <w:bookmarkEnd w:id="265"/>
    </w:p>
    <w:p w14:paraId="6AA4B0CD" w14:textId="245942E2" w:rsidR="00621F59" w:rsidRPr="00B12BCD" w:rsidRDefault="00621F59" w:rsidP="00E84B49">
      <w:pPr>
        <w:pStyle w:val="BodyText3"/>
        <w:spacing w:line="259" w:lineRule="auto"/>
        <w:ind w:left="1440" w:hanging="720"/>
        <w:contextualSpacing/>
      </w:pPr>
      <w:bookmarkStart w:id="267" w:name="_Toc221687323"/>
      <w:bookmarkStart w:id="268" w:name="_Toc222121788"/>
      <w:bookmarkStart w:id="269" w:name="_Toc222122642"/>
      <w:bookmarkStart w:id="270" w:name="_Toc338750967"/>
      <w:r w:rsidRPr="00B12BCD">
        <w:t xml:space="preserve">Attachment </w:t>
      </w:r>
      <w:r w:rsidR="00BA35F5" w:rsidRPr="00B12BCD">
        <w:t>4</w:t>
      </w:r>
      <w:r w:rsidRPr="00B12BCD">
        <w:t>, Revision History for IMC 1247</w:t>
      </w:r>
      <w:bookmarkEnd w:id="267"/>
      <w:bookmarkEnd w:id="268"/>
      <w:bookmarkEnd w:id="269"/>
      <w:bookmarkEnd w:id="270"/>
    </w:p>
    <w:p w14:paraId="4B1F9A23" w14:textId="6CEB12E4" w:rsidR="00621F59" w:rsidRPr="00B12BCD" w:rsidRDefault="00470B2D" w:rsidP="00E84B49">
      <w:pPr>
        <w:pStyle w:val="BodyText2"/>
        <w:spacing w:line="259" w:lineRule="auto"/>
        <w:rPr>
          <w:u w:val="single"/>
        </w:rPr>
      </w:pPr>
      <w:r w:rsidRPr="00E71199">
        <w:rPr>
          <w:rFonts w:cs="Arial"/>
          <w:u w:val="single"/>
        </w:rPr>
        <w:t xml:space="preserve">List of </w:t>
      </w:r>
      <w:r w:rsidR="00621F59" w:rsidRPr="00E71199">
        <w:rPr>
          <w:u w:val="single"/>
        </w:rPr>
        <w:t>Appendices</w:t>
      </w:r>
      <w:r w:rsidR="00737989" w:rsidRPr="00E71199">
        <w:rPr>
          <w:u w:val="single"/>
        </w:rPr>
        <w:t xml:space="preserve"> for IMC 1247</w:t>
      </w:r>
      <w:r w:rsidR="00621F59" w:rsidRPr="00B12BCD">
        <w:t>:</w:t>
      </w:r>
    </w:p>
    <w:p w14:paraId="59EE76EA" w14:textId="6EDE9DE1" w:rsidR="00621F59" w:rsidRPr="00B12BCD" w:rsidRDefault="00621F59" w:rsidP="00E84B49">
      <w:pPr>
        <w:pStyle w:val="BodyText3"/>
        <w:spacing w:line="259" w:lineRule="auto"/>
        <w:ind w:left="1440" w:hanging="720"/>
        <w:contextualSpacing/>
      </w:pPr>
      <w:bookmarkStart w:id="271" w:name="_Toc221687324"/>
      <w:bookmarkStart w:id="272" w:name="_Toc222121789"/>
      <w:bookmarkStart w:id="273" w:name="_Toc222122643"/>
      <w:bookmarkStart w:id="274" w:name="_Toc338750968"/>
      <w:r w:rsidRPr="00B12BCD">
        <w:t>Appendix A,</w:t>
      </w:r>
      <w:r w:rsidR="0014391C">
        <w:t xml:space="preserve"> </w:t>
      </w:r>
      <w:r w:rsidRPr="00B12BCD">
        <w:t xml:space="preserve">Basic-Level Training and </w:t>
      </w:r>
      <w:r w:rsidR="00B6330B" w:rsidRPr="00B12BCD">
        <w:t>Certification</w:t>
      </w:r>
      <w:r w:rsidRPr="00B12BCD">
        <w:t xml:space="preserve"> Journal</w:t>
      </w:r>
      <w:bookmarkEnd w:id="271"/>
      <w:bookmarkEnd w:id="272"/>
      <w:bookmarkEnd w:id="273"/>
      <w:bookmarkEnd w:id="274"/>
    </w:p>
    <w:p w14:paraId="2C54E7A5" w14:textId="233ACE81" w:rsidR="00621F59" w:rsidRPr="00B12BCD" w:rsidRDefault="00621F59" w:rsidP="00E84B49">
      <w:pPr>
        <w:pStyle w:val="BodyText3"/>
        <w:spacing w:line="259" w:lineRule="auto"/>
        <w:ind w:left="1440" w:hanging="720"/>
        <w:contextualSpacing/>
      </w:pPr>
      <w:bookmarkStart w:id="275" w:name="_Toc221687325"/>
      <w:bookmarkStart w:id="276" w:name="_Toc222121790"/>
      <w:bookmarkStart w:id="277" w:name="_Toc222122644"/>
      <w:bookmarkStart w:id="278" w:name="_Toc338750969"/>
      <w:r w:rsidRPr="00B12BCD">
        <w:t>Appendix B,</w:t>
      </w:r>
      <w:r w:rsidR="0014391C">
        <w:t xml:space="preserve"> </w:t>
      </w:r>
      <w:r w:rsidRPr="00B12BCD">
        <w:t>General Proficiency-Level Training and Qualification Journal</w:t>
      </w:r>
      <w:bookmarkEnd w:id="275"/>
      <w:bookmarkEnd w:id="276"/>
      <w:bookmarkEnd w:id="277"/>
      <w:bookmarkEnd w:id="278"/>
    </w:p>
    <w:p w14:paraId="61C146D2" w14:textId="751797AE" w:rsidR="00683D78" w:rsidRPr="00B12BCD" w:rsidRDefault="00621F59" w:rsidP="00E84B49">
      <w:pPr>
        <w:pStyle w:val="BodyText3"/>
        <w:spacing w:line="259" w:lineRule="auto"/>
        <w:ind w:left="1440" w:hanging="720"/>
        <w:contextualSpacing/>
      </w:pPr>
      <w:bookmarkStart w:id="279" w:name="_Toc221687326"/>
      <w:bookmarkStart w:id="280" w:name="_Toc222121791"/>
      <w:bookmarkStart w:id="281" w:name="_Toc222122645"/>
      <w:bookmarkStart w:id="282" w:name="_Toc338750970"/>
      <w:r w:rsidRPr="00B12BCD">
        <w:t>Appendix C,</w:t>
      </w:r>
      <w:r w:rsidR="0014391C">
        <w:t xml:space="preserve"> </w:t>
      </w:r>
      <w:r w:rsidRPr="00B12BCD">
        <w:t>Technical Proficiency-Level Training and Qualification Journals</w:t>
      </w:r>
      <w:bookmarkStart w:id="283" w:name="_Toc221687327"/>
      <w:bookmarkStart w:id="284" w:name="_Toc222121792"/>
      <w:bookmarkStart w:id="285" w:name="_Toc222122646"/>
      <w:bookmarkStart w:id="286" w:name="_Toc338750971"/>
      <w:bookmarkEnd w:id="279"/>
      <w:bookmarkEnd w:id="280"/>
      <w:bookmarkEnd w:id="281"/>
      <w:bookmarkEnd w:id="282"/>
    </w:p>
    <w:p w14:paraId="5EA17550" w14:textId="7AB83905" w:rsidR="00621F59" w:rsidRPr="00B12BCD" w:rsidRDefault="00683D78" w:rsidP="00E84B49">
      <w:pPr>
        <w:pStyle w:val="BodyText3"/>
        <w:spacing w:line="259" w:lineRule="auto"/>
        <w:ind w:left="1440" w:hanging="720"/>
        <w:contextualSpacing/>
      </w:pPr>
      <w:r>
        <w:t>Appendix</w:t>
      </w:r>
      <w:r w:rsidR="00D73A3A">
        <w:t xml:space="preserve"> </w:t>
      </w:r>
      <w:r w:rsidR="00621F59" w:rsidRPr="00B12BCD">
        <w:t xml:space="preserve">C1, Fuel Facility Operations Inspector Technical Proficiency </w:t>
      </w:r>
      <w:r w:rsidR="00B6330B" w:rsidRPr="00B12BCD">
        <w:t xml:space="preserve">Training and </w:t>
      </w:r>
      <w:r w:rsidR="00621F59" w:rsidRPr="00B12BCD">
        <w:t>Qualification Journal</w:t>
      </w:r>
      <w:bookmarkEnd w:id="283"/>
      <w:bookmarkEnd w:id="284"/>
      <w:bookmarkEnd w:id="285"/>
      <w:bookmarkEnd w:id="286"/>
    </w:p>
    <w:p w14:paraId="731E732C" w14:textId="50B4473B" w:rsidR="00621F59" w:rsidRPr="00B12BCD" w:rsidRDefault="00683D78" w:rsidP="00E84B49">
      <w:pPr>
        <w:pStyle w:val="BodyText3"/>
        <w:spacing w:line="259" w:lineRule="auto"/>
        <w:ind w:left="1440" w:hanging="720"/>
        <w:contextualSpacing/>
      </w:pPr>
      <w:bookmarkStart w:id="287" w:name="_Toc221687328"/>
      <w:bookmarkStart w:id="288" w:name="_Toc222121793"/>
      <w:bookmarkStart w:id="289" w:name="_Toc222122647"/>
      <w:bookmarkStart w:id="290" w:name="_Toc338750972"/>
      <w:r>
        <w:t xml:space="preserve">Appendix </w:t>
      </w:r>
      <w:r w:rsidR="00621F59" w:rsidRPr="00B12BCD">
        <w:t xml:space="preserve">C2, Fuel Facility Health Physics Inspector Technical Proficiency </w:t>
      </w:r>
      <w:r w:rsidR="00B6330B" w:rsidRPr="00B12BCD">
        <w:t xml:space="preserve">Training and </w:t>
      </w:r>
      <w:r w:rsidR="00621F59" w:rsidRPr="00B12BCD">
        <w:t>Qualification Journal</w:t>
      </w:r>
      <w:bookmarkEnd w:id="287"/>
      <w:bookmarkEnd w:id="288"/>
      <w:bookmarkEnd w:id="289"/>
      <w:bookmarkEnd w:id="290"/>
    </w:p>
    <w:p w14:paraId="72355B83" w14:textId="0A6C46CE" w:rsidR="00621F59" w:rsidRPr="00B12BCD" w:rsidRDefault="00683D78" w:rsidP="00E84B49">
      <w:pPr>
        <w:pStyle w:val="BodyText3"/>
        <w:spacing w:line="259" w:lineRule="auto"/>
        <w:ind w:left="1440" w:hanging="720"/>
        <w:contextualSpacing/>
      </w:pPr>
      <w:bookmarkStart w:id="291" w:name="_Toc221687329"/>
      <w:bookmarkStart w:id="292" w:name="_Toc222121794"/>
      <w:bookmarkStart w:id="293" w:name="_Toc222122648"/>
      <w:bookmarkStart w:id="294" w:name="_Toc338750973"/>
      <w:r>
        <w:t xml:space="preserve">Appendix </w:t>
      </w:r>
      <w:r w:rsidR="00621F59" w:rsidRPr="00B12BCD">
        <w:t>C3,</w:t>
      </w:r>
      <w:r w:rsidR="009A6E1B" w:rsidRPr="00B12BCD">
        <w:t xml:space="preserve"> </w:t>
      </w:r>
      <w:r w:rsidR="00621F59" w:rsidRPr="00B12BCD">
        <w:t xml:space="preserve">Fuel Facility Emergency Preparedness Inspector Technical Proficiency </w:t>
      </w:r>
      <w:r w:rsidR="00B6330B" w:rsidRPr="00B12BCD">
        <w:t xml:space="preserve">Training and </w:t>
      </w:r>
      <w:r w:rsidR="00621F59" w:rsidRPr="00B12BCD">
        <w:t>Qualification Journal</w:t>
      </w:r>
      <w:bookmarkEnd w:id="291"/>
      <w:bookmarkEnd w:id="292"/>
      <w:bookmarkEnd w:id="293"/>
      <w:bookmarkEnd w:id="294"/>
    </w:p>
    <w:p w14:paraId="0404AC9A" w14:textId="5997F549" w:rsidR="00621F59" w:rsidRPr="00B12BCD" w:rsidRDefault="00683D78" w:rsidP="00E84B49">
      <w:pPr>
        <w:pStyle w:val="BodyText3"/>
        <w:spacing w:line="259" w:lineRule="auto"/>
        <w:ind w:left="1440" w:hanging="720"/>
        <w:contextualSpacing/>
      </w:pPr>
      <w:bookmarkStart w:id="295" w:name="_Toc221687330"/>
      <w:bookmarkStart w:id="296" w:name="_Toc222121795"/>
      <w:bookmarkStart w:id="297" w:name="_Toc222122649"/>
      <w:bookmarkStart w:id="298" w:name="_Toc338750974"/>
      <w:r>
        <w:t xml:space="preserve">Appendix </w:t>
      </w:r>
      <w:r w:rsidR="00621F59" w:rsidRPr="00B12BCD">
        <w:t>C4,</w:t>
      </w:r>
      <w:bookmarkEnd w:id="295"/>
      <w:bookmarkEnd w:id="296"/>
      <w:r w:rsidR="00C56E66" w:rsidRPr="00B12BCD">
        <w:t xml:space="preserve"> Fuel Facility Security Inspector Technical Proficiency Qualification Journal</w:t>
      </w:r>
      <w:bookmarkEnd w:id="297"/>
      <w:bookmarkEnd w:id="298"/>
    </w:p>
    <w:p w14:paraId="425E34BC" w14:textId="1DC81652" w:rsidR="00621F59" w:rsidRPr="00B12BCD" w:rsidRDefault="00683D78" w:rsidP="00E84B49">
      <w:pPr>
        <w:pStyle w:val="BodyText3"/>
        <w:spacing w:line="259" w:lineRule="auto"/>
        <w:ind w:left="1440" w:hanging="720"/>
        <w:contextualSpacing/>
      </w:pPr>
      <w:bookmarkStart w:id="299" w:name="_Toc221687331"/>
      <w:bookmarkStart w:id="300" w:name="_Toc222121796"/>
      <w:bookmarkStart w:id="301" w:name="_Toc222122650"/>
      <w:bookmarkStart w:id="302" w:name="_Toc338750975"/>
      <w:r>
        <w:t xml:space="preserve">Appendix </w:t>
      </w:r>
      <w:r w:rsidR="00621F59" w:rsidRPr="00B12BCD">
        <w:t xml:space="preserve">C5, Fuel Facility Material Control and Accounting Technical Proficiency </w:t>
      </w:r>
      <w:r w:rsidR="00B6330B" w:rsidRPr="00B12BCD">
        <w:t xml:space="preserve">Training and </w:t>
      </w:r>
      <w:r w:rsidR="00621F59" w:rsidRPr="00B12BCD">
        <w:t>Qualification Journal</w:t>
      </w:r>
      <w:bookmarkEnd w:id="299"/>
      <w:bookmarkEnd w:id="300"/>
      <w:bookmarkEnd w:id="301"/>
      <w:bookmarkEnd w:id="302"/>
    </w:p>
    <w:p w14:paraId="3319F141" w14:textId="5132B7B0" w:rsidR="000F2A62" w:rsidRPr="00B12BCD" w:rsidRDefault="00683D78" w:rsidP="00E84B49">
      <w:pPr>
        <w:pStyle w:val="BodyText3"/>
        <w:spacing w:line="259" w:lineRule="auto"/>
        <w:ind w:left="1440" w:hanging="720"/>
        <w:contextualSpacing/>
      </w:pPr>
      <w:r>
        <w:rPr>
          <w:rFonts w:cs="Arial"/>
        </w:rPr>
        <w:lastRenderedPageBreak/>
        <w:t xml:space="preserve">Appendix </w:t>
      </w:r>
      <w:r w:rsidR="00EC4EFF" w:rsidRPr="00B12BCD">
        <w:t>C6, Fuel Facility Criticality Safety Technical Proficiency Training and Qualification Journal</w:t>
      </w:r>
    </w:p>
    <w:p w14:paraId="624784F7" w14:textId="43A05227" w:rsidR="000F2A62" w:rsidRPr="00B12BCD" w:rsidRDefault="00683D78" w:rsidP="00E84B49">
      <w:pPr>
        <w:pStyle w:val="BodyText3"/>
        <w:spacing w:line="259" w:lineRule="auto"/>
        <w:ind w:left="1440" w:hanging="720"/>
        <w:contextualSpacing/>
      </w:pPr>
      <w:r>
        <w:t xml:space="preserve">Appendix </w:t>
      </w:r>
      <w:r w:rsidR="000F2A62" w:rsidRPr="00B12BCD">
        <w:t>D1, Information Security Inspector Specialized Qualification Program Training and Qualification Journal</w:t>
      </w:r>
    </w:p>
    <w:p w14:paraId="6CC4E98B" w14:textId="77777777" w:rsidR="0055728A" w:rsidRPr="00AE13D9" w:rsidRDefault="0055728A">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rPr>
          <w:rFonts w:cs="Arial"/>
          <w:sz w:val="22"/>
          <w:szCs w:val="22"/>
        </w:rPr>
        <w:sectPr w:rsidR="0055728A" w:rsidRPr="00AE13D9" w:rsidSect="00317084">
          <w:footerReference w:type="default" r:id="rId11"/>
          <w:pgSz w:w="12240" w:h="15840" w:code="1"/>
          <w:pgMar w:top="1440" w:right="1440" w:bottom="1440" w:left="1440" w:header="720" w:footer="720" w:gutter="0"/>
          <w:cols w:space="720"/>
          <w:noEndnote/>
          <w:docGrid w:linePitch="326"/>
        </w:sectPr>
        <w:pPrChange w:id="303" w:author="Author">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jc w:val="left"/>
          </w:pPr>
        </w:pPrChange>
      </w:pPr>
    </w:p>
    <w:p w14:paraId="15E47D56" w14:textId="4501DDDF" w:rsidR="00A02E1F" w:rsidRPr="00B12BCD" w:rsidRDefault="00621F59" w:rsidP="00DC40C2">
      <w:pPr>
        <w:pStyle w:val="attachmenttitle"/>
      </w:pPr>
      <w:bookmarkStart w:id="304" w:name="_Toc202865873"/>
      <w:r w:rsidRPr="00EB10D1">
        <w:lastRenderedPageBreak/>
        <w:t>A</w:t>
      </w:r>
      <w:r w:rsidR="009714ED">
        <w:t>ttachment</w:t>
      </w:r>
      <w:r w:rsidRPr="00B12BCD">
        <w:t xml:space="preserve"> 1</w:t>
      </w:r>
      <w:r w:rsidR="00AB3053">
        <w:t>:</w:t>
      </w:r>
      <w:r w:rsidR="00A02E1F">
        <w:t xml:space="preserve"> </w:t>
      </w:r>
      <w:r w:rsidR="00A02E1F" w:rsidRPr="00B12BCD">
        <w:t xml:space="preserve">General Overview of the Fuel Facility </w:t>
      </w:r>
      <w:r w:rsidR="0044369E">
        <w:br/>
      </w:r>
      <w:r w:rsidR="00A02E1F" w:rsidRPr="00B12BCD">
        <w:t>Inspector Training and Qualification</w:t>
      </w:r>
      <w:r w:rsidR="00994782">
        <w:t> </w:t>
      </w:r>
      <w:r w:rsidR="00A02E1F" w:rsidRPr="00B12BCD">
        <w:t>Program</w:t>
      </w:r>
      <w:bookmarkEnd w:id="304"/>
    </w:p>
    <w:p w14:paraId="5560DF9D" w14:textId="68B67C3B" w:rsidR="00621F59" w:rsidRPr="00B12BCD" w:rsidRDefault="00621F59" w:rsidP="00DC40C2">
      <w:pPr>
        <w:pStyle w:val="BodyText"/>
      </w:pPr>
      <w:r w:rsidRPr="00B12BCD">
        <w:t xml:space="preserve">The inspector training and qualification program is designed to ensure the development of competency in the four general areas of 1) legal basis and regulatory processes, 2) technical expertise, 3) regulatory practices, and </w:t>
      </w:r>
      <w:r w:rsidR="0043173B" w:rsidRPr="00B12BCD">
        <w:t xml:space="preserve">4) personal and interpersonal effectiveness. </w:t>
      </w:r>
      <w:r w:rsidRPr="00B12BCD">
        <w:t xml:space="preserve">A more detailed listing of competency information is provided in Attachment 2 and is derived from work done for operating reactor inspectors which was documented in “Revising Inspection Manual </w:t>
      </w:r>
      <w:r w:rsidR="00C17A65">
        <w:t xml:space="preserve">Chapter </w:t>
      </w:r>
      <w:r w:rsidRPr="00B12BCD">
        <w:t>1245, Inspector Training and Qualification:</w:t>
      </w:r>
      <w:r w:rsidR="00C832DC" w:rsidRPr="00B12BCD">
        <w:t xml:space="preserve"> </w:t>
      </w:r>
      <w:r w:rsidRPr="00B12BCD">
        <w:t>Rationale and Methodology for Changes</w:t>
      </w:r>
      <w:r w:rsidRPr="00DE6A28">
        <w:t>”</w:t>
      </w:r>
      <w:r w:rsidR="001E44B3" w:rsidRPr="00DE6A28">
        <w:t xml:space="preserve"> </w:t>
      </w:r>
      <w:r w:rsidRPr="00DE6A28">
        <w:t>(</w:t>
      </w:r>
      <w:r w:rsidRPr="00B12BCD">
        <w:t>ML030030669).</w:t>
      </w:r>
    </w:p>
    <w:p w14:paraId="4C433AF4" w14:textId="1FF52FA6" w:rsidR="00621F59" w:rsidRPr="00B12BCD" w:rsidRDefault="00621F59" w:rsidP="00DC40C2">
      <w:pPr>
        <w:pStyle w:val="BodyText"/>
        <w:rPr>
          <w:u w:val="single"/>
        </w:rPr>
      </w:pPr>
      <w:r w:rsidRPr="00B12BCD">
        <w:rPr>
          <w:u w:val="single"/>
        </w:rPr>
        <w:t>Basic-Level Program</w:t>
      </w:r>
      <w:r w:rsidRPr="000B22C2">
        <w:rPr>
          <w:u w:val="single"/>
        </w:rPr>
        <w:t>.</w:t>
      </w:r>
    </w:p>
    <w:p w14:paraId="18EB0906" w14:textId="567B84DA" w:rsidR="004D75CE" w:rsidRPr="00B12BCD" w:rsidRDefault="00621F59" w:rsidP="00DC40C2">
      <w:pPr>
        <w:pStyle w:val="BodyText"/>
      </w:pPr>
      <w:r w:rsidRPr="00B12BCD">
        <w:t>The inspector qualification process begins with the Basic-Level program.</w:t>
      </w:r>
      <w:r w:rsidR="00C832DC" w:rsidRPr="00B12BCD">
        <w:t xml:space="preserve"> </w:t>
      </w:r>
      <w:r w:rsidRPr="00B12BCD">
        <w:t>This part is designed to allow individuals to begin their training the first day they begin work at the NRC.</w:t>
      </w:r>
      <w:r w:rsidR="00C832DC" w:rsidRPr="00B12BCD">
        <w:t xml:space="preserve"> </w:t>
      </w:r>
      <w:r w:rsidRPr="00B12BCD">
        <w:t xml:space="preserve">The emphasis </w:t>
      </w:r>
      <w:proofErr w:type="gramStart"/>
      <w:r w:rsidRPr="00B12BCD">
        <w:t>in</w:t>
      </w:r>
      <w:proofErr w:type="gramEnd"/>
      <w:r w:rsidRPr="00B12BCD">
        <w:t xml:space="preserve"> the Basic-Level is mainly on </w:t>
      </w:r>
      <w:r w:rsidR="00EC4EFF" w:rsidRPr="00B12BCD">
        <w:t xml:space="preserve">on-the-job activities </w:t>
      </w:r>
      <w:r w:rsidR="009D5384" w:rsidRPr="00B12BCD">
        <w:t xml:space="preserve">and </w:t>
      </w:r>
      <w:r w:rsidRPr="00B12BCD">
        <w:t>structured, self-paced and self-directed individual study.</w:t>
      </w:r>
    </w:p>
    <w:p w14:paraId="415D604E" w14:textId="34DA8787" w:rsidR="00621F59" w:rsidRPr="00B12BCD" w:rsidRDefault="00621F59" w:rsidP="00DC40C2">
      <w:pPr>
        <w:pStyle w:val="BodyText"/>
      </w:pPr>
      <w:r w:rsidRPr="00B12BCD">
        <w:t xml:space="preserve">Completing the Basic-Level </w:t>
      </w:r>
      <w:r w:rsidR="00EC4EFF" w:rsidRPr="00B12BCD">
        <w:t xml:space="preserve">program </w:t>
      </w:r>
      <w:r w:rsidRPr="00B12BCD">
        <w:t xml:space="preserve">will develop </w:t>
      </w:r>
      <w:r w:rsidR="00EC4EFF" w:rsidRPr="00B12BCD">
        <w:t xml:space="preserve">an </w:t>
      </w:r>
      <w:r w:rsidRPr="00B12BCD">
        <w:t xml:space="preserve">awareness of the role of the </w:t>
      </w:r>
      <w:r w:rsidR="009473B5">
        <w:t>a</w:t>
      </w:r>
      <w:r w:rsidRPr="00DE6A28">
        <w:t>gency</w:t>
      </w:r>
      <w:r w:rsidRPr="00B12BCD">
        <w:t xml:space="preserve">, the role of the inspector, and the technology being regulated. </w:t>
      </w:r>
      <w:r w:rsidR="005712B3" w:rsidRPr="00B12BCD">
        <w:t>I</w:t>
      </w:r>
      <w:r w:rsidRPr="00B12BCD">
        <w:t xml:space="preserve">ndividuals work on activities that will introduce them to the </w:t>
      </w:r>
      <w:r w:rsidR="00997770" w:rsidRPr="00DE6A28">
        <w:t>r</w:t>
      </w:r>
      <w:r w:rsidRPr="00DE6A28">
        <w:t xml:space="preserve">egulatory </w:t>
      </w:r>
      <w:r w:rsidR="00997770" w:rsidRPr="00DE6A28">
        <w:t>f</w:t>
      </w:r>
      <w:r w:rsidRPr="00DE6A28">
        <w:t xml:space="preserve">ramework, </w:t>
      </w:r>
      <w:r w:rsidR="00997770" w:rsidRPr="00DE6A28">
        <w:t>f</w:t>
      </w:r>
      <w:r w:rsidR="00EC4EFF" w:rsidRPr="00DE6A28">
        <w:t xml:space="preserve">uel </w:t>
      </w:r>
      <w:r w:rsidR="00997770" w:rsidRPr="00DE6A28">
        <w:t>c</w:t>
      </w:r>
      <w:r w:rsidR="00EC4EFF" w:rsidRPr="00DE6A28">
        <w:t xml:space="preserve">ycle </w:t>
      </w:r>
      <w:r w:rsidR="00997770" w:rsidRPr="00DE6A28">
        <w:t>p</w:t>
      </w:r>
      <w:r w:rsidR="00EC4EFF" w:rsidRPr="00DE6A28">
        <w:t>rocesses</w:t>
      </w:r>
      <w:r w:rsidR="00EC4EFF" w:rsidRPr="00B12BCD">
        <w:t xml:space="preserve"> and </w:t>
      </w:r>
      <w:r w:rsidR="00997770" w:rsidRPr="00DE6A28">
        <w:t>f</w:t>
      </w:r>
      <w:r w:rsidR="00EC4EFF" w:rsidRPr="00DE6A28">
        <w:t>acilities</w:t>
      </w:r>
      <w:r w:rsidRPr="00DE6A28">
        <w:t xml:space="preserve">, </w:t>
      </w:r>
      <w:r w:rsidR="00997770" w:rsidRPr="00DE6A28">
        <w:t>i</w:t>
      </w:r>
      <w:r w:rsidRPr="00DE6A28">
        <w:t xml:space="preserve">nformation </w:t>
      </w:r>
      <w:r w:rsidR="00997770" w:rsidRPr="00DE6A28">
        <w:t>technology</w:t>
      </w:r>
      <w:r w:rsidRPr="00DE6A28">
        <w:t xml:space="preserve">, </w:t>
      </w:r>
      <w:r w:rsidR="00997770" w:rsidRPr="00DE6A28">
        <w:t>e</w:t>
      </w:r>
      <w:r w:rsidRPr="00DE6A28">
        <w:t xml:space="preserve">mergency </w:t>
      </w:r>
      <w:r w:rsidR="00997770" w:rsidRPr="00DE6A28">
        <w:t>response</w:t>
      </w:r>
      <w:r w:rsidRPr="00DE6A28">
        <w:t xml:space="preserve">, </w:t>
      </w:r>
      <w:r w:rsidR="00997770" w:rsidRPr="00DE6A28">
        <w:t>communication</w:t>
      </w:r>
      <w:r w:rsidRPr="00B12BCD">
        <w:t xml:space="preserve">, and </w:t>
      </w:r>
      <w:r w:rsidR="00997770" w:rsidRPr="00DE6A28">
        <w:t>inspection</w:t>
      </w:r>
      <w:r w:rsidRPr="00DE6A28">
        <w:t>.</w:t>
      </w:r>
      <w:r w:rsidRPr="00B12BCD">
        <w:t xml:space="preserve"> In addition, </w:t>
      </w:r>
      <w:r w:rsidR="005712B3" w:rsidRPr="00B12BCD">
        <w:t xml:space="preserve">some </w:t>
      </w:r>
      <w:r w:rsidRPr="00B12BCD">
        <w:t xml:space="preserve">interpersonal skills courses </w:t>
      </w:r>
      <w:r w:rsidR="00EC4EFF" w:rsidRPr="00B12BCD">
        <w:t xml:space="preserve">are required </w:t>
      </w:r>
      <w:r w:rsidRPr="00B12BCD">
        <w:t>for the Basic-Level</w:t>
      </w:r>
      <w:r w:rsidR="005712B3" w:rsidRPr="00B12BCD">
        <w:t xml:space="preserve"> </w:t>
      </w:r>
      <w:r w:rsidR="00EC4EFF" w:rsidRPr="00B12BCD">
        <w:t>certification</w:t>
      </w:r>
      <w:r w:rsidRPr="00B12BCD">
        <w:t>.</w:t>
      </w:r>
      <w:r w:rsidR="00C832DC" w:rsidRPr="00B12BCD">
        <w:t xml:space="preserve"> </w:t>
      </w:r>
      <w:r w:rsidRPr="00B12BCD">
        <w:t>If time permits, these courses may be completed with other Basic-Level requirements but in all cases must be completed prior to becoming a fully qualified inspector.</w:t>
      </w:r>
    </w:p>
    <w:p w14:paraId="36447710" w14:textId="31BD0A18" w:rsidR="00621F59" w:rsidRPr="00B12BCD" w:rsidRDefault="00621F59" w:rsidP="00DC40C2">
      <w:pPr>
        <w:pStyle w:val="BodyText"/>
      </w:pPr>
      <w:r w:rsidRPr="00B12BCD">
        <w:t>This “overview” approach provides the context for meaningful learning during on-site work, a foundation for in-depth training in the next level, and serves as the basis for granting individuals some independence in performing limited job-related activities while they are in the qualification process.</w:t>
      </w:r>
      <w:r w:rsidR="00C832DC" w:rsidRPr="00B12BCD">
        <w:t xml:space="preserve"> </w:t>
      </w:r>
      <w:r w:rsidRPr="00B12BCD">
        <w:t xml:space="preserve">To that end, upon completion of </w:t>
      </w:r>
      <w:r w:rsidR="007B5844" w:rsidRPr="00B12BCD">
        <w:t xml:space="preserve">all </w:t>
      </w:r>
      <w:r w:rsidRPr="00B12BCD">
        <w:t>requirements in the Basic-Level portion of the Training and Certification Journal, the individual will be certified by their immediate supervisor.</w:t>
      </w:r>
      <w:r w:rsidR="00C832DC" w:rsidRPr="00B12BCD">
        <w:t xml:space="preserve"> </w:t>
      </w:r>
      <w:r w:rsidRPr="00B12BCD">
        <w:t>This Basic Inspector Certification allows an inspector to perform limited scope inspection activities, as assigned, under an appropriate degree of detailed supervision.</w:t>
      </w:r>
      <w:r w:rsidR="00C832DC" w:rsidRPr="00B12BCD">
        <w:t xml:space="preserve"> </w:t>
      </w:r>
      <w:r w:rsidRPr="00B12BCD">
        <w:t xml:space="preserve">This may mean that the inspector will be allowed to perform </w:t>
      </w:r>
      <w:proofErr w:type="gramStart"/>
      <w:r w:rsidRPr="00B12BCD">
        <w:t>all of</w:t>
      </w:r>
      <w:proofErr w:type="gramEnd"/>
      <w:r w:rsidRPr="00B12BCD">
        <w:t xml:space="preserve"> some procedures or that the inspector may perform a small part of several procedures.</w:t>
      </w:r>
    </w:p>
    <w:p w14:paraId="23D14867" w14:textId="21BF8768" w:rsidR="00621F59" w:rsidRPr="00B12BCD" w:rsidRDefault="00621F59" w:rsidP="00DC40C2">
      <w:pPr>
        <w:pStyle w:val="BodyText"/>
      </w:pPr>
      <w:r w:rsidRPr="00B12BCD">
        <w:t xml:space="preserve">As a competency-based program, the emphasis </w:t>
      </w:r>
      <w:ins w:id="305" w:author="Author">
        <w:r w:rsidR="00597F1E">
          <w:t xml:space="preserve">of the Basic-Level </w:t>
        </w:r>
      </w:ins>
      <w:r w:rsidRPr="00B12BCD">
        <w:t xml:space="preserve">is on practicing specific activities until the individual can meet the evaluation criteria. The time needed to achieve that goal will vary based on </w:t>
      </w:r>
      <w:proofErr w:type="gramStart"/>
      <w:r w:rsidRPr="00B12BCD">
        <w:t>each individual’s</w:t>
      </w:r>
      <w:proofErr w:type="gramEnd"/>
      <w:r w:rsidRPr="00B12BCD">
        <w:t xml:space="preserve"> previous experience and prior training</w:t>
      </w:r>
      <w:ins w:id="306" w:author="Author">
        <w:r w:rsidR="00597F1E">
          <w:t xml:space="preserve"> but should take no more than </w:t>
        </w:r>
        <w:r w:rsidR="0050129D">
          <w:t>3</w:t>
        </w:r>
        <w:r w:rsidR="000C7015">
          <w:t xml:space="preserve"> or </w:t>
        </w:r>
        <w:r w:rsidR="0050129D">
          <w:t>6</w:t>
        </w:r>
        <w:r w:rsidR="00597F1E">
          <w:t xml:space="preserve"> months to complete</w:t>
        </w:r>
      </w:ins>
      <w:r w:rsidRPr="00B12BCD">
        <w:t>.</w:t>
      </w:r>
      <w:r w:rsidR="00AE1387" w:rsidRPr="00B12BCD">
        <w:t xml:space="preserve"> </w:t>
      </w:r>
      <w:r w:rsidRPr="00B12BCD">
        <w:t>The foundation information presented in the Basic</w:t>
      </w:r>
      <w:r w:rsidR="00825AAE">
        <w:noBreakHyphen/>
      </w:r>
      <w:r w:rsidRPr="00B12BCD">
        <w:t xml:space="preserve">Level should be </w:t>
      </w:r>
      <w:ins w:id="307" w:author="Author">
        <w:r w:rsidR="00A63D88">
          <w:t xml:space="preserve">started </w:t>
        </w:r>
        <w:r w:rsidR="00994782">
          <w:t>first but</w:t>
        </w:r>
        <w:r w:rsidR="00A63D88">
          <w:t xml:space="preserve"> does not need to be </w:t>
        </w:r>
      </w:ins>
      <w:r w:rsidRPr="00B12BCD">
        <w:t>completed before the other qualification activities are started.</w:t>
      </w:r>
    </w:p>
    <w:p w14:paraId="033CAA78" w14:textId="5EBDC36F" w:rsidR="00621F59" w:rsidRPr="000B22C2" w:rsidRDefault="00621F59" w:rsidP="00DC40C2">
      <w:pPr>
        <w:pStyle w:val="BodyText"/>
      </w:pPr>
      <w:r w:rsidRPr="00B12BCD">
        <w:rPr>
          <w:u w:val="single"/>
        </w:rPr>
        <w:t>Proficiency</w:t>
      </w:r>
      <w:r w:rsidR="006A2D77" w:rsidRPr="00B12BCD">
        <w:rPr>
          <w:u w:val="single"/>
        </w:rPr>
        <w:t xml:space="preserve"> </w:t>
      </w:r>
      <w:r w:rsidRPr="00B12BCD">
        <w:rPr>
          <w:u w:val="single"/>
        </w:rPr>
        <w:t>Level Program</w:t>
      </w:r>
      <w:r w:rsidRPr="00B12BCD">
        <w:t>.</w:t>
      </w:r>
    </w:p>
    <w:p w14:paraId="3A63ABC1" w14:textId="4BB9A9F8" w:rsidR="00621F59" w:rsidRPr="00B12BCD" w:rsidRDefault="00621F59" w:rsidP="00DC40C2">
      <w:pPr>
        <w:pStyle w:val="BodyText"/>
      </w:pPr>
      <w:r w:rsidRPr="00B12BCD">
        <w:t xml:space="preserve">There are two aspects of inspector performance that are addressed at the </w:t>
      </w:r>
      <w:r w:rsidR="007C6CF0" w:rsidRPr="00DE6A28">
        <w:t>p</w:t>
      </w:r>
      <w:r w:rsidRPr="00DE6A28">
        <w:t>roficiency-</w:t>
      </w:r>
      <w:r w:rsidR="007C6CF0" w:rsidRPr="00DE6A28">
        <w:t>l</w:t>
      </w:r>
      <w:r w:rsidRPr="00DE6A28">
        <w:t>evel</w:t>
      </w:r>
      <w:r w:rsidR="00CA74FE">
        <w:t>,</w:t>
      </w:r>
      <w:r w:rsidRPr="00DE6A28">
        <w:t xml:space="preserve"> </w:t>
      </w:r>
      <w:r w:rsidR="007C6CF0" w:rsidRPr="00DE6A28">
        <w:t>general proficiency</w:t>
      </w:r>
      <w:r w:rsidR="007C6CF0" w:rsidRPr="00B12BCD">
        <w:t xml:space="preserve"> </w:t>
      </w:r>
      <w:r w:rsidRPr="00B12BCD">
        <w:t xml:space="preserve">and </w:t>
      </w:r>
      <w:r w:rsidR="007C6CF0" w:rsidRPr="00DE6A28">
        <w:t>t</w:t>
      </w:r>
      <w:r w:rsidRPr="00DE6A28">
        <w:t xml:space="preserve">echnical </w:t>
      </w:r>
      <w:r w:rsidR="007C6CF0" w:rsidRPr="00DE6A28">
        <w:t>proficiency</w:t>
      </w:r>
      <w:r w:rsidRPr="00DE6A28">
        <w:t>.</w:t>
      </w:r>
      <w:r w:rsidR="00AE1387" w:rsidRPr="00B12BCD">
        <w:t xml:space="preserve"> </w:t>
      </w:r>
      <w:r w:rsidRPr="00B12BCD">
        <w:t xml:space="preserve">General proficiency focuses on developing the </w:t>
      </w:r>
      <w:r w:rsidR="005043A9" w:rsidRPr="00DE6A28">
        <w:t>inspection</w:t>
      </w:r>
      <w:r w:rsidRPr="00DE6A28">
        <w:t xml:space="preserve">, </w:t>
      </w:r>
      <w:r w:rsidR="005043A9" w:rsidRPr="00DE6A28">
        <w:t>t</w:t>
      </w:r>
      <w:r w:rsidRPr="00DE6A28">
        <w:t>eamwork</w:t>
      </w:r>
      <w:r w:rsidRPr="00B12BCD">
        <w:t xml:space="preserve"> and </w:t>
      </w:r>
      <w:r w:rsidR="005043A9" w:rsidRPr="00DE6A28">
        <w:t>interpersonal skills</w:t>
      </w:r>
      <w:r w:rsidR="005043A9" w:rsidRPr="00B12BCD">
        <w:t xml:space="preserve"> </w:t>
      </w:r>
      <w:r w:rsidRPr="00B12BCD">
        <w:t>needed by an inspector to function either independently or as part of a team to implement the inspection and oversight program.</w:t>
      </w:r>
      <w:r w:rsidR="00AE1387" w:rsidRPr="00B12BCD">
        <w:t xml:space="preserve"> </w:t>
      </w:r>
      <w:r w:rsidRPr="00B12BCD">
        <w:t xml:space="preserve">General </w:t>
      </w:r>
      <w:r w:rsidR="005043A9" w:rsidRPr="00DE6A28">
        <w:t>proficiency</w:t>
      </w:r>
      <w:r w:rsidR="005043A9" w:rsidRPr="00B12BCD">
        <w:t xml:space="preserve"> </w:t>
      </w:r>
      <w:r w:rsidRPr="00B12BCD">
        <w:t xml:space="preserve">courses can be completed </w:t>
      </w:r>
      <w:r w:rsidRPr="00DE6A28">
        <w:t>concurrent</w:t>
      </w:r>
      <w:r w:rsidR="000C3F3F">
        <w:t>ly</w:t>
      </w:r>
      <w:r w:rsidRPr="00B12BCD">
        <w:t xml:space="preserve"> with the technical proficiency courses </w:t>
      </w:r>
      <w:proofErr w:type="gramStart"/>
      <w:r w:rsidRPr="00B12BCD">
        <w:t>as long as</w:t>
      </w:r>
      <w:proofErr w:type="gramEnd"/>
      <w:r w:rsidRPr="00B12BCD">
        <w:t xml:space="preserve"> the course prerequisites are </w:t>
      </w:r>
      <w:ins w:id="308" w:author="Author">
        <w:r w:rsidRPr="00DE6A28">
          <w:t>m</w:t>
        </w:r>
        <w:r w:rsidR="0072115E" w:rsidRPr="00DE6A28">
          <w:t>aintained</w:t>
        </w:r>
        <w:r w:rsidRPr="00DE6A28">
          <w:t>.</w:t>
        </w:r>
      </w:ins>
      <w:r w:rsidR="00AE1387" w:rsidRPr="00B12BCD">
        <w:t xml:space="preserve"> </w:t>
      </w:r>
      <w:r w:rsidRPr="00B12BCD">
        <w:t xml:space="preserve">Technical </w:t>
      </w:r>
      <w:ins w:id="309" w:author="Author">
        <w:r w:rsidR="005043A9" w:rsidRPr="00DE6A28">
          <w:t>proficiency</w:t>
        </w:r>
      </w:ins>
      <w:r w:rsidR="005043A9" w:rsidRPr="00B12BCD">
        <w:t xml:space="preserve"> </w:t>
      </w:r>
      <w:r w:rsidRPr="00B12BCD">
        <w:t>focuses on developing the appropriate depth of knowledge in one of the seven specific technical inspection areas.</w:t>
      </w:r>
      <w:r w:rsidR="00AE1387" w:rsidRPr="00B12BCD">
        <w:t xml:space="preserve"> </w:t>
      </w:r>
      <w:r w:rsidRPr="00B12BCD">
        <w:lastRenderedPageBreak/>
        <w:t xml:space="preserve">General </w:t>
      </w:r>
      <w:r w:rsidR="005043A9" w:rsidRPr="00DE6A28">
        <w:t>proficiency</w:t>
      </w:r>
      <w:r w:rsidRPr="00DE6A28">
        <w:t xml:space="preserve">, </w:t>
      </w:r>
      <w:r w:rsidR="005043A9" w:rsidRPr="00DE6A28">
        <w:t>technical proficiency</w:t>
      </w:r>
      <w:r w:rsidRPr="00B12BCD">
        <w:t xml:space="preserve">, and </w:t>
      </w:r>
      <w:r w:rsidR="005043A9" w:rsidRPr="00DE6A28">
        <w:t>personal</w:t>
      </w:r>
      <w:r w:rsidR="005043A9" w:rsidRPr="00B12BCD">
        <w:t xml:space="preserve"> </w:t>
      </w:r>
      <w:r w:rsidRPr="00B12BCD">
        <w:t xml:space="preserve">and </w:t>
      </w:r>
      <w:r w:rsidR="005043A9" w:rsidRPr="00DE6A28">
        <w:t>interpersonal skills</w:t>
      </w:r>
      <w:r w:rsidR="005043A9" w:rsidRPr="00B12BCD">
        <w:t xml:space="preserve"> </w:t>
      </w:r>
      <w:r w:rsidRPr="00B12BCD">
        <w:t>training activities may be completed in parallel.</w:t>
      </w:r>
    </w:p>
    <w:p w14:paraId="2BD4DC14" w14:textId="234508BB" w:rsidR="00621F59" w:rsidRPr="00B12BCD" w:rsidRDefault="00621F59" w:rsidP="00A76834">
      <w:pPr>
        <w:pStyle w:val="BodyText"/>
      </w:pPr>
      <w:r w:rsidRPr="00B12BCD">
        <w:t xml:space="preserve">The </w:t>
      </w:r>
      <w:r w:rsidR="005043A9" w:rsidRPr="00DE6A28">
        <w:t xml:space="preserve">final qualification </w:t>
      </w:r>
      <w:r w:rsidR="1E69760C" w:rsidRPr="00DE6A28">
        <w:t>a</w:t>
      </w:r>
      <w:r w:rsidR="005043A9" w:rsidRPr="00DE6A28">
        <w:t>ctivity</w:t>
      </w:r>
      <w:r w:rsidRPr="00B12BCD">
        <w:t xml:space="preserve">, the </w:t>
      </w:r>
      <w:r w:rsidR="005043A9" w:rsidRPr="00DE6A28">
        <w:t>qualification board</w:t>
      </w:r>
      <w:r w:rsidRPr="00B12BCD">
        <w:t>, is a culminating evaluation activity in the inspector training and qualification process.</w:t>
      </w:r>
      <w:r w:rsidR="00AE1387" w:rsidRPr="00B12BCD">
        <w:t xml:space="preserve"> </w:t>
      </w:r>
      <w:r w:rsidRPr="00B12BCD">
        <w:t xml:space="preserve">The </w:t>
      </w:r>
      <w:r w:rsidR="005043A9" w:rsidRPr="00DE6A28">
        <w:t>qualification board</w:t>
      </w:r>
      <w:r w:rsidR="005043A9" w:rsidRPr="00B12BCD">
        <w:t xml:space="preserve"> </w:t>
      </w:r>
      <w:r w:rsidRPr="00B12BCD">
        <w:t xml:space="preserve">evaluates the ability of an individual to integrate and apply the </w:t>
      </w:r>
      <w:r w:rsidR="002B11CB" w:rsidRPr="002B168F">
        <w:t>KSAs</w:t>
      </w:r>
      <w:r w:rsidR="00EC4EFF" w:rsidRPr="00B12BCD">
        <w:t xml:space="preserve"> </w:t>
      </w:r>
      <w:r w:rsidRPr="00B12BCD">
        <w:t xml:space="preserve">they have learned to field situations. Training and qualification records for individuals who have successfully completed the </w:t>
      </w:r>
      <w:r w:rsidR="005043A9" w:rsidRPr="00DE6A28">
        <w:t>qualification board</w:t>
      </w:r>
      <w:r w:rsidR="005043A9" w:rsidRPr="00B12BCD">
        <w:t xml:space="preserve"> </w:t>
      </w:r>
      <w:r w:rsidRPr="00B12BCD">
        <w:t>will be sent to the Regional Administrator or Office Director</w:t>
      </w:r>
      <w:ins w:id="310" w:author="Author">
        <w:r w:rsidR="00615BAF">
          <w:t xml:space="preserve">, or </w:t>
        </w:r>
        <w:proofErr w:type="gramStart"/>
        <w:r w:rsidR="00615BAF">
          <w:t>designee</w:t>
        </w:r>
        <w:proofErr w:type="gramEnd"/>
        <w:r w:rsidR="00615BAF">
          <w:t xml:space="preserve">, </w:t>
        </w:r>
      </w:ins>
      <w:r w:rsidRPr="00B12BCD">
        <w:t xml:space="preserve">for certification as a qualified inspector. Being certified as </w:t>
      </w:r>
      <w:r w:rsidR="005043A9" w:rsidRPr="00DE6A28">
        <w:t>fully qualified</w:t>
      </w:r>
      <w:r w:rsidR="005043A9" w:rsidRPr="00B12BCD">
        <w:t xml:space="preserve"> </w:t>
      </w:r>
      <w:r w:rsidRPr="00B12BCD">
        <w:t xml:space="preserve">allows an inspector to be assigned the full scope of inspection-related activities to be independently performed with </w:t>
      </w:r>
      <w:r w:rsidR="007A4F3D" w:rsidRPr="00B12BCD">
        <w:t>routine oversight and supervision.</w:t>
      </w:r>
    </w:p>
    <w:p w14:paraId="200BAC61" w14:textId="01E036FF" w:rsidR="00621F59" w:rsidRPr="00DE6A28" w:rsidRDefault="00621F59" w:rsidP="009714ED">
      <w:pPr>
        <w:pStyle w:val="BodyText"/>
        <w:rPr>
          <w:ins w:id="311" w:author="Author"/>
        </w:rPr>
      </w:pPr>
      <w:r w:rsidRPr="00B12BCD">
        <w:t xml:space="preserve">The overall sequence of the </w:t>
      </w:r>
      <w:ins w:id="312" w:author="Author">
        <w:r w:rsidR="005043A9" w:rsidRPr="00DE6A28">
          <w:t xml:space="preserve">inspector training </w:t>
        </w:r>
        <w:r w:rsidRPr="00DE6A28">
          <w:t xml:space="preserve">and </w:t>
        </w:r>
        <w:r w:rsidR="005043A9" w:rsidRPr="00DE6A28">
          <w:t xml:space="preserve">qualification program </w:t>
        </w:r>
        <w:r w:rsidRPr="00DE6A28">
          <w:t xml:space="preserve">is outlined </w:t>
        </w:r>
        <w:r w:rsidR="00F6182B" w:rsidRPr="00DE6A28">
          <w:t>in</w:t>
        </w:r>
        <w:r w:rsidRPr="00DE6A28">
          <w:t xml:space="preserve"> </w:t>
        </w:r>
        <w:r w:rsidR="00F6182B" w:rsidRPr="00DE6A28">
          <w:t>Figure 1</w:t>
        </w:r>
        <w:r w:rsidRPr="00DE6A28">
          <w:t xml:space="preserve"> on the next page</w:t>
        </w:r>
        <w:r w:rsidRPr="003A1BA8">
          <w:rPr>
            <w:b/>
          </w:rPr>
          <w:t>.</w:t>
        </w:r>
      </w:ins>
    </w:p>
    <w:p w14:paraId="7AE0D928" w14:textId="77777777" w:rsidR="002A65A9" w:rsidRPr="00DE6A28" w:rsidRDefault="002A65A9">
      <w:pPr>
        <w:widowControl/>
        <w:autoSpaceDE/>
        <w:autoSpaceDN/>
        <w:adjustRightInd/>
        <w:rPr>
          <w:ins w:id="313" w:author="Author"/>
        </w:rPr>
        <w:sectPr w:rsidR="002A65A9" w:rsidRPr="00DE6A28" w:rsidSect="00C24EE1">
          <w:footerReference w:type="default" r:id="rId12"/>
          <w:pgSz w:w="12240" w:h="15840" w:code="1"/>
          <w:pgMar w:top="1440" w:right="1440" w:bottom="1440" w:left="1440" w:header="720" w:footer="720" w:gutter="0"/>
          <w:pgNumType w:start="1"/>
          <w:cols w:space="720"/>
          <w:noEndnote/>
          <w:docGrid w:linePitch="326"/>
        </w:sectPr>
      </w:pPr>
    </w:p>
    <w:p w14:paraId="0000134A" w14:textId="54935681" w:rsidR="004A7081" w:rsidRDefault="004E0DF2" w:rsidP="004A7081">
      <w:pPr>
        <w:pStyle w:val="BodyText"/>
        <w:jc w:val="center"/>
      </w:pPr>
      <w:r w:rsidRPr="001E2426">
        <w:lastRenderedPageBreak/>
        <w:t>Figure 1</w:t>
      </w:r>
      <w:r w:rsidR="008F7592" w:rsidRPr="001E2426">
        <w:t xml:space="preserve">: </w:t>
      </w:r>
      <w:r w:rsidR="003F13E0" w:rsidRPr="00B12BCD">
        <w:t>Inspector Train</w:t>
      </w:r>
      <w:r w:rsidR="0066532B" w:rsidRPr="00B12BCD">
        <w:t xml:space="preserve">ing and Qualification Program Sequence </w:t>
      </w:r>
      <w:r w:rsidR="0066532B">
        <w:t>for</w:t>
      </w:r>
      <w:r w:rsidR="0066532B" w:rsidRPr="00B12BCD">
        <w:t xml:space="preserve"> Fuel Facility Inspecto</w:t>
      </w:r>
      <w:r w:rsidR="002C336E" w:rsidRPr="00B12BCD">
        <w:t>r</w:t>
      </w:r>
      <w:r w:rsidR="0017619F" w:rsidRPr="00B12BCD">
        <w:t>s</w:t>
      </w:r>
    </w:p>
    <w:p w14:paraId="667D98D1" w14:textId="10A6BC03" w:rsidR="00031EAE" w:rsidRDefault="00031EAE" w:rsidP="00752E05">
      <w:pPr>
        <w:pStyle w:val="BodyText"/>
        <w:sectPr w:rsidR="00031EAE" w:rsidSect="004A0158">
          <w:footerReference w:type="default" r:id="rId13"/>
          <w:pgSz w:w="12240" w:h="15840"/>
          <w:pgMar w:top="1440" w:right="1440" w:bottom="720" w:left="1440" w:header="720" w:footer="720" w:gutter="0"/>
          <w:cols w:space="720"/>
          <w:noEndnote/>
          <w:docGrid w:linePitch="326"/>
        </w:sectPr>
      </w:pPr>
      <w:r w:rsidRPr="00031EAE">
        <w:rPr>
          <w:noProof/>
        </w:rPr>
        <w:drawing>
          <wp:inline distT="0" distB="0" distL="0" distR="0" wp14:anchorId="67878512" wp14:editId="1670A77E">
            <wp:extent cx="5986732" cy="7842211"/>
            <wp:effectExtent l="0" t="0" r="0" b="6985"/>
            <wp:docPr id="7023581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358131" name=""/>
                    <pic:cNvPicPr/>
                  </pic:nvPicPr>
                  <pic:blipFill>
                    <a:blip r:embed="rId14"/>
                    <a:stretch>
                      <a:fillRect/>
                    </a:stretch>
                  </pic:blipFill>
                  <pic:spPr>
                    <a:xfrm>
                      <a:off x="0" y="0"/>
                      <a:ext cx="6006863" cy="7868581"/>
                    </a:xfrm>
                    <a:prstGeom prst="rect">
                      <a:avLst/>
                    </a:prstGeom>
                  </pic:spPr>
                </pic:pic>
              </a:graphicData>
            </a:graphic>
          </wp:inline>
        </w:drawing>
      </w:r>
    </w:p>
    <w:p w14:paraId="6E74F201" w14:textId="3B7D4BC2" w:rsidR="00766B73" w:rsidRPr="00B12BCD" w:rsidRDefault="007A4F3D" w:rsidP="005F48F0">
      <w:pPr>
        <w:pStyle w:val="attachmenttitle"/>
      </w:pPr>
      <w:bookmarkStart w:id="314" w:name="_Toc202865874"/>
      <w:r w:rsidRPr="00EB10D1">
        <w:lastRenderedPageBreak/>
        <w:t>A</w:t>
      </w:r>
      <w:r w:rsidR="00F31299">
        <w:t>ttachment</w:t>
      </w:r>
      <w:r w:rsidRPr="00B12BCD">
        <w:t xml:space="preserve"> 2</w:t>
      </w:r>
      <w:r w:rsidR="00766B73">
        <w:t xml:space="preserve">: </w:t>
      </w:r>
      <w:r w:rsidR="00766B73" w:rsidRPr="00B12BCD">
        <w:t>Inspector Competencies</w:t>
      </w:r>
      <w:bookmarkEnd w:id="314"/>
    </w:p>
    <w:p w14:paraId="2F6F7F4E" w14:textId="77777777" w:rsidR="00621F59" w:rsidRPr="00B12BCD" w:rsidRDefault="00621F59" w:rsidP="005F48F0">
      <w:pPr>
        <w:pStyle w:val="BodyText"/>
      </w:pPr>
      <w:r w:rsidRPr="00B12BCD">
        <w:t>The training and qualification program detailed in this IMC is designed to ensure that inspector</w:t>
      </w:r>
      <w:r w:rsidR="00B5065D" w:rsidRPr="00B12BCD">
        <w:t>s</w:t>
      </w:r>
      <w:r w:rsidRPr="00B12BCD">
        <w:t xml:space="preserve"> acquire competency in four general areas: </w:t>
      </w:r>
    </w:p>
    <w:p w14:paraId="24FC2DE6" w14:textId="2C8530CF" w:rsidR="00621F59" w:rsidRPr="002B168F" w:rsidRDefault="00621F59" w:rsidP="005F48F0">
      <w:pPr>
        <w:pStyle w:val="BodyText2"/>
      </w:pPr>
      <w:r w:rsidRPr="002B168F">
        <w:t>Area 1</w:t>
      </w:r>
      <w:r w:rsidR="00E35846" w:rsidRPr="002B168F">
        <w:t>:</w:t>
      </w:r>
      <w:r w:rsidR="009A077C" w:rsidRPr="002B168F">
        <w:tab/>
      </w:r>
      <w:r w:rsidRPr="002B168F">
        <w:t xml:space="preserve">Understand the legal basis and the regulatory processes for achieving the NRC’s </w:t>
      </w:r>
      <w:r w:rsidR="00FB46BC">
        <w:br/>
      </w:r>
      <w:r w:rsidRPr="002B168F">
        <w:t>regulatory objectives by:</w:t>
      </w:r>
    </w:p>
    <w:p w14:paraId="4851BB7B" w14:textId="77777777" w:rsidR="00621F59" w:rsidRPr="00B12BCD" w:rsidRDefault="00621F59" w:rsidP="002E3FF3">
      <w:pPr>
        <w:pStyle w:val="BodyText"/>
        <w:numPr>
          <w:ilvl w:val="0"/>
          <w:numId w:val="15"/>
        </w:numPr>
      </w:pPr>
      <w:r w:rsidRPr="00B12BCD">
        <w:t xml:space="preserve">Acquiring a fundamental understanding of the USNRC organizational structure, mission, goals, and objectives (Regulatory Framework) </w:t>
      </w:r>
      <w:r w:rsidRPr="005F48F0">
        <w:rPr>
          <w:vertAlign w:val="superscript"/>
        </w:rPr>
        <w:footnoteReference w:id="2"/>
      </w:r>
    </w:p>
    <w:p w14:paraId="3D606D40" w14:textId="66A3E79D" w:rsidR="00621F59" w:rsidRPr="00B12BCD" w:rsidRDefault="00621F59" w:rsidP="002E3FF3">
      <w:pPr>
        <w:pStyle w:val="BodyText"/>
        <w:numPr>
          <w:ilvl w:val="0"/>
          <w:numId w:val="15"/>
        </w:numPr>
      </w:pPr>
      <w:r w:rsidRPr="00B12BCD">
        <w:t>Understanding the basis for the authority of the agency (Regulatory Framework)</w:t>
      </w:r>
    </w:p>
    <w:p w14:paraId="7A6E4590" w14:textId="6CAAF189" w:rsidR="00621F59" w:rsidRPr="00B12BCD" w:rsidRDefault="00621F59" w:rsidP="002E3FF3">
      <w:pPr>
        <w:pStyle w:val="BodyText"/>
        <w:numPr>
          <w:ilvl w:val="0"/>
          <w:numId w:val="15"/>
        </w:numPr>
      </w:pPr>
      <w:r w:rsidRPr="00B12BCD">
        <w:t xml:space="preserve">Understanding the processes established to achieve the regulatory objectives (Regulatory Framework) </w:t>
      </w:r>
    </w:p>
    <w:p w14:paraId="12EA3431" w14:textId="5D3D4C09" w:rsidR="00621F59" w:rsidRPr="002B168F" w:rsidRDefault="00621F59" w:rsidP="005F48F0">
      <w:pPr>
        <w:pStyle w:val="BodyText2"/>
      </w:pPr>
      <w:r w:rsidRPr="002B168F">
        <w:t>Area 2</w:t>
      </w:r>
      <w:r w:rsidR="00E35846" w:rsidRPr="002B168F">
        <w:t>:</w:t>
      </w:r>
      <w:r w:rsidR="009A077C" w:rsidRPr="002B168F">
        <w:tab/>
      </w:r>
      <w:r w:rsidRPr="002B168F">
        <w:t>Understand the technology and apply concepts in various technical areas to allow the NRC to carry out its overall responsibilities by:</w:t>
      </w:r>
    </w:p>
    <w:p w14:paraId="788D70DE" w14:textId="77777777" w:rsidR="00621F59" w:rsidRPr="00B12BCD" w:rsidRDefault="00621F59" w:rsidP="002E3FF3">
      <w:pPr>
        <w:pStyle w:val="BodyText"/>
        <w:numPr>
          <w:ilvl w:val="0"/>
          <w:numId w:val="16"/>
        </w:numPr>
      </w:pPr>
      <w:r w:rsidRPr="00B12BCD">
        <w:t xml:space="preserve">Understanding science and engineering fundamentals in a specific field of expertise </w:t>
      </w:r>
      <w:r w:rsidR="006B56CC" w:rsidRPr="00B12BCD">
        <w:t>(Basic Technologies)</w:t>
      </w:r>
    </w:p>
    <w:p w14:paraId="7BA602CE" w14:textId="77777777" w:rsidR="00621F59" w:rsidRPr="00B12BCD" w:rsidRDefault="00621F59" w:rsidP="002E3FF3">
      <w:pPr>
        <w:pStyle w:val="BodyText"/>
        <w:numPr>
          <w:ilvl w:val="0"/>
          <w:numId w:val="16"/>
        </w:numPr>
      </w:pPr>
      <w:r w:rsidRPr="00B12BCD">
        <w:t xml:space="preserve">Developing and maintaining an understanding of </w:t>
      </w:r>
      <w:r w:rsidR="00EC4EFF" w:rsidRPr="00B12BCD">
        <w:t xml:space="preserve">the </w:t>
      </w:r>
      <w:r w:rsidRPr="00B12BCD">
        <w:t xml:space="preserve">basic </w:t>
      </w:r>
      <w:r w:rsidR="00B5065D" w:rsidRPr="00B12BCD">
        <w:t xml:space="preserve">fuel cycle </w:t>
      </w:r>
      <w:r w:rsidRPr="00B12BCD">
        <w:t xml:space="preserve">facility </w:t>
      </w:r>
      <w:r w:rsidR="00EC4EFF" w:rsidRPr="00B12BCD">
        <w:t>processes, hazards</w:t>
      </w:r>
      <w:r w:rsidR="002B11CB" w:rsidRPr="000512DA">
        <w:t>,</w:t>
      </w:r>
      <w:r w:rsidR="00EC4EFF" w:rsidRPr="000512DA">
        <w:t xml:space="preserve"> </w:t>
      </w:r>
      <w:r w:rsidR="00EC4EFF" w:rsidRPr="00B12BCD">
        <w:t xml:space="preserve">and how </w:t>
      </w:r>
      <w:proofErr w:type="gramStart"/>
      <w:r w:rsidR="00EC4EFF" w:rsidRPr="00B12BCD">
        <w:t>licensees</w:t>
      </w:r>
      <w:proofErr w:type="gramEnd"/>
      <w:r w:rsidR="00EC4EFF" w:rsidRPr="00B12BCD">
        <w:t xml:space="preserve"> must </w:t>
      </w:r>
      <w:r w:rsidRPr="00B12BCD">
        <w:t>provide for protecti</w:t>
      </w:r>
      <w:r w:rsidR="009A077C" w:rsidRPr="00B12BCD">
        <w:t xml:space="preserve">on of public health and safety </w:t>
      </w:r>
      <w:r w:rsidRPr="00B12BCD">
        <w:t>(</w:t>
      </w:r>
      <w:r w:rsidR="00EC4EFF" w:rsidRPr="00B12BCD">
        <w:t>Technical Area Expertise</w:t>
      </w:r>
      <w:r w:rsidR="006B56CC" w:rsidRPr="00B12BCD">
        <w:t>)</w:t>
      </w:r>
    </w:p>
    <w:p w14:paraId="1D9CA0F8" w14:textId="022A43FF" w:rsidR="00621F59" w:rsidRPr="00B12BCD" w:rsidRDefault="00621F59" w:rsidP="002E3FF3">
      <w:pPr>
        <w:pStyle w:val="BodyText"/>
        <w:numPr>
          <w:ilvl w:val="0"/>
          <w:numId w:val="16"/>
        </w:numPr>
      </w:pPr>
      <w:r w:rsidRPr="00B12BCD">
        <w:t>Using the knowledge of a specific facility type or within a specialized technical area to identify, address, and resolve regulatory issues (Technical Area Expertise)</w:t>
      </w:r>
    </w:p>
    <w:p w14:paraId="42166FA0" w14:textId="668C054E" w:rsidR="00621F59" w:rsidRPr="00B12BCD" w:rsidRDefault="00621F59" w:rsidP="005F48F0">
      <w:pPr>
        <w:pStyle w:val="BodyText2"/>
      </w:pPr>
      <w:r w:rsidRPr="005F48F0">
        <w:t>Area 3</w:t>
      </w:r>
      <w:r w:rsidR="009A077C" w:rsidRPr="005F48F0">
        <w:t>:</w:t>
      </w:r>
      <w:r w:rsidR="009A077C" w:rsidRPr="005F48F0">
        <w:tab/>
      </w:r>
      <w:r w:rsidRPr="005F48F0">
        <w:t>Master the techniques and skills needed to collect, analyze, and integrate information using a safety focus to develop a supportable regulatory conclusion by:</w:t>
      </w:r>
    </w:p>
    <w:p w14:paraId="30F0C05F" w14:textId="0F3B0D97" w:rsidR="00621F59" w:rsidRPr="00B12BCD" w:rsidRDefault="00621F59" w:rsidP="002E3FF3">
      <w:pPr>
        <w:pStyle w:val="BodyText"/>
        <w:numPr>
          <w:ilvl w:val="0"/>
          <w:numId w:val="17"/>
        </w:numPr>
      </w:pPr>
      <w:r w:rsidRPr="00B12BCD">
        <w:t>Independently gathering information through objective review, observation, and open communications (Inspection)</w:t>
      </w:r>
    </w:p>
    <w:p w14:paraId="644C88BE" w14:textId="77777777" w:rsidR="00621F59" w:rsidRPr="00B12BCD" w:rsidRDefault="00621F59" w:rsidP="002E3FF3">
      <w:pPr>
        <w:pStyle w:val="BodyText"/>
        <w:numPr>
          <w:ilvl w:val="0"/>
          <w:numId w:val="17"/>
        </w:numPr>
      </w:pPr>
      <w:r w:rsidRPr="00B12BCD">
        <w:t>Determining acceptability of information by comparing to established criteria (Inspection)</w:t>
      </w:r>
    </w:p>
    <w:p w14:paraId="291F8CE3" w14:textId="32655DB0" w:rsidR="00E34CC4" w:rsidRDefault="00621F59" w:rsidP="002E3FF3">
      <w:pPr>
        <w:pStyle w:val="BodyText"/>
        <w:numPr>
          <w:ilvl w:val="0"/>
          <w:numId w:val="17"/>
        </w:numPr>
      </w:pPr>
      <w:r w:rsidRPr="00B12BCD">
        <w:t xml:space="preserve">Responding to events or conditions involving potential or actual adverse safety </w:t>
      </w:r>
      <w:proofErr w:type="gramStart"/>
      <w:r w:rsidRPr="00B12BCD">
        <w:t>consequence</w:t>
      </w:r>
      <w:proofErr w:type="gramEnd"/>
      <w:r w:rsidRPr="00B12BCD">
        <w:t xml:space="preserve"> (Emergency Response)</w:t>
      </w:r>
    </w:p>
    <w:p w14:paraId="65291281" w14:textId="35261167" w:rsidR="00621F59" w:rsidRPr="00B12BCD" w:rsidRDefault="00621F59" w:rsidP="002E3FF3">
      <w:pPr>
        <w:pStyle w:val="BodyText"/>
        <w:numPr>
          <w:ilvl w:val="0"/>
          <w:numId w:val="17"/>
        </w:numPr>
      </w:pPr>
      <w:r w:rsidRPr="00B12BCD">
        <w:t>Approaching problems objectively, gathering and integrating information, and developing a comprehensive understanding before reaching a conclusion (Problem Analysis)</w:t>
      </w:r>
    </w:p>
    <w:p w14:paraId="6DA81B5B" w14:textId="467FCA67" w:rsidR="00621F59" w:rsidRDefault="00621F59" w:rsidP="002E3FF3">
      <w:pPr>
        <w:pStyle w:val="BodyText"/>
        <w:numPr>
          <w:ilvl w:val="0"/>
          <w:numId w:val="17"/>
        </w:numPr>
      </w:pPr>
      <w:r w:rsidRPr="00B12BCD">
        <w:t>Objectively analyzing and integrating information using a safety focus to identify the appropriate regulatory conclusion and regulatory response (Assessment and Enforcement)</w:t>
      </w:r>
    </w:p>
    <w:p w14:paraId="652E72B5" w14:textId="429DEBEF" w:rsidR="00621F59" w:rsidRPr="00B12BCD" w:rsidRDefault="00621F59" w:rsidP="00C677CE">
      <w:pPr>
        <w:pStyle w:val="BodyText2"/>
        <w:keepNext/>
      </w:pPr>
      <w:r w:rsidRPr="005039A2">
        <w:lastRenderedPageBreak/>
        <w:t>Area 4</w:t>
      </w:r>
      <w:r w:rsidR="00E35846" w:rsidRPr="005039A2">
        <w:t>:</w:t>
      </w:r>
      <w:r w:rsidR="009A077C" w:rsidRPr="005039A2">
        <w:tab/>
      </w:r>
      <w:r w:rsidRPr="005039A2">
        <w:t>Have the personal and interpersonal skills to carry out assigned regulatory activities either individually or as a member of a team by:</w:t>
      </w:r>
    </w:p>
    <w:p w14:paraId="364E15B2" w14:textId="77777777" w:rsidR="00621F59" w:rsidRPr="00B12BCD" w:rsidRDefault="00621F59" w:rsidP="002E3FF3">
      <w:pPr>
        <w:pStyle w:val="BodyText"/>
        <w:numPr>
          <w:ilvl w:val="0"/>
          <w:numId w:val="18"/>
        </w:numPr>
      </w:pPr>
      <w:r w:rsidRPr="00B12BCD">
        <w:t xml:space="preserve">Clearly expressing ideas or thoughts, carefully </w:t>
      </w:r>
      <w:proofErr w:type="gramStart"/>
      <w:r w:rsidRPr="00B12BCD">
        <w:t>listening, and</w:t>
      </w:r>
      <w:proofErr w:type="gramEnd"/>
      <w:r w:rsidRPr="00B12BCD">
        <w:t xml:space="preserve"> speaking and writing with appropriate safety focus and context (Communication)</w:t>
      </w:r>
    </w:p>
    <w:p w14:paraId="4829E8D0" w14:textId="77777777" w:rsidR="00621F59" w:rsidRPr="00B12BCD" w:rsidRDefault="00621F59" w:rsidP="002E3FF3">
      <w:pPr>
        <w:pStyle w:val="BodyText"/>
        <w:numPr>
          <w:ilvl w:val="0"/>
          <w:numId w:val="18"/>
        </w:numPr>
      </w:pPr>
      <w:r w:rsidRPr="00B12BCD">
        <w:t>Working collaboratively with others toward common objectives (Teamwork)</w:t>
      </w:r>
    </w:p>
    <w:p w14:paraId="35EA245D" w14:textId="77777777" w:rsidR="00621F59" w:rsidRPr="00B12BCD" w:rsidRDefault="00621F59" w:rsidP="002E3FF3">
      <w:pPr>
        <w:pStyle w:val="BodyText"/>
        <w:numPr>
          <w:ilvl w:val="0"/>
          <w:numId w:val="18"/>
        </w:numPr>
      </w:pPr>
      <w:r w:rsidRPr="00B12BCD">
        <w:t>Working independently, exercising judgment, and exhibiting flexibility in the completion of activities including during difficult or challenging situations (Self-Management)</w:t>
      </w:r>
    </w:p>
    <w:p w14:paraId="7AC9D8AC" w14:textId="77777777" w:rsidR="00621F59" w:rsidRDefault="00621F59" w:rsidP="002E3FF3">
      <w:pPr>
        <w:pStyle w:val="BodyText"/>
        <w:numPr>
          <w:ilvl w:val="0"/>
          <w:numId w:val="18"/>
        </w:numPr>
      </w:pPr>
      <w:r w:rsidRPr="00B12BCD">
        <w:t>Using technology to gather, manipulate, and share information (Information Technology)</w:t>
      </w:r>
    </w:p>
    <w:p w14:paraId="7CC64F34" w14:textId="717FB0C5" w:rsidR="003543CE" w:rsidRPr="005039A2" w:rsidRDefault="003543CE" w:rsidP="00F558F2">
      <w:pPr>
        <w:pStyle w:val="BodyText"/>
        <w:pageBreakBefore/>
        <w:jc w:val="center"/>
      </w:pPr>
      <w:r w:rsidRPr="00560B7B">
        <w:lastRenderedPageBreak/>
        <w:t>I</w:t>
      </w:r>
      <w:r w:rsidRPr="005039A2">
        <w:t>nspector Competency Assessment by the Oral Qualification Board</w:t>
      </w:r>
    </w:p>
    <w:p w14:paraId="585155D7" w14:textId="63D569F2" w:rsidR="003543CE" w:rsidRPr="00B12BCD" w:rsidRDefault="003543CE" w:rsidP="005039A2">
      <w:pPr>
        <w:pStyle w:val="BodyText"/>
      </w:pPr>
      <w:r w:rsidRPr="00B12BCD">
        <w:t xml:space="preserve">The Qualification Board will specifically assess how well an inspector demonstrates an understanding of and appreciation for the NRC's organizational values of integrity, excellence, service, respect, cooperation, commitment, and openness. To that end, the Oral Qualification Board will be used to verify that inspectors demonstrate the following knowledge and </w:t>
      </w:r>
      <w:r w:rsidR="002B11CB" w:rsidRPr="00B12BCD">
        <w:t>a</w:t>
      </w:r>
      <w:r w:rsidR="009E6A19" w:rsidRPr="00B12BCD">
        <w:t xml:space="preserve">bilities </w:t>
      </w:r>
      <w:r w:rsidRPr="00B12BCD">
        <w:t>in the listed competency areas:</w:t>
      </w:r>
    </w:p>
    <w:p w14:paraId="7E0B6D89" w14:textId="77777777" w:rsidR="003543CE" w:rsidRPr="005039A2" w:rsidRDefault="003543CE" w:rsidP="005039A2">
      <w:pPr>
        <w:pStyle w:val="BodyText2"/>
      </w:pPr>
      <w:r w:rsidRPr="005039A2">
        <w:t>Area 1:</w:t>
      </w:r>
      <w:r w:rsidR="00EC3DC6" w:rsidRPr="005039A2">
        <w:tab/>
      </w:r>
      <w:r w:rsidRPr="005039A2">
        <w:t>Legal Basis and Regulatory Processes</w:t>
      </w:r>
    </w:p>
    <w:p w14:paraId="268048CD" w14:textId="77777777" w:rsidR="003543CE" w:rsidRPr="00B12BCD" w:rsidRDefault="003543CE" w:rsidP="002E3FF3">
      <w:pPr>
        <w:pStyle w:val="BodyText"/>
        <w:numPr>
          <w:ilvl w:val="0"/>
          <w:numId w:val="19"/>
        </w:numPr>
      </w:pPr>
      <w:r w:rsidRPr="00B12BCD">
        <w:t>Appreciation of federal, state and local interfaces</w:t>
      </w:r>
    </w:p>
    <w:p w14:paraId="1457BBD7" w14:textId="77777777" w:rsidR="003543CE" w:rsidRPr="00B12BCD" w:rsidRDefault="003543CE" w:rsidP="002E3FF3">
      <w:pPr>
        <w:pStyle w:val="BodyText"/>
        <w:numPr>
          <w:ilvl w:val="0"/>
          <w:numId w:val="19"/>
        </w:numPr>
      </w:pPr>
      <w:r w:rsidRPr="00B12BCD">
        <w:t>Appreciation and understanding of the rights and concerns of stakeholders</w:t>
      </w:r>
    </w:p>
    <w:p w14:paraId="68BD327F" w14:textId="77777777" w:rsidR="003543CE" w:rsidRPr="00B12BCD" w:rsidRDefault="003543CE" w:rsidP="002E3FF3">
      <w:pPr>
        <w:pStyle w:val="BodyText"/>
        <w:numPr>
          <w:ilvl w:val="0"/>
          <w:numId w:val="19"/>
        </w:numPr>
      </w:pPr>
      <w:r w:rsidRPr="00B12BCD">
        <w:t>Appreciation of how legal requirements relate to routine tasks</w:t>
      </w:r>
    </w:p>
    <w:p w14:paraId="6CFEC0D2" w14:textId="77777777" w:rsidR="003543CE" w:rsidRDefault="003543CE" w:rsidP="002E3FF3">
      <w:pPr>
        <w:pStyle w:val="BodyText"/>
        <w:numPr>
          <w:ilvl w:val="0"/>
          <w:numId w:val="19"/>
        </w:numPr>
      </w:pPr>
      <w:r w:rsidRPr="00B12BCD">
        <w:t>Comprehension of relevant policies and procedures used in carrying out specific regulatory tasks</w:t>
      </w:r>
    </w:p>
    <w:p w14:paraId="542A8EE5" w14:textId="60A048D6" w:rsidR="0074599D" w:rsidRDefault="006B57E2" w:rsidP="002E3FF3">
      <w:pPr>
        <w:pStyle w:val="BodyText"/>
        <w:numPr>
          <w:ilvl w:val="0"/>
          <w:numId w:val="19"/>
        </w:numPr>
        <w:rPr>
          <w:ins w:id="315" w:author="Author"/>
        </w:rPr>
      </w:pPr>
      <w:ins w:id="316" w:author="Author">
        <w:r>
          <w:t xml:space="preserve">Understands Regulatory Authority, NRC mission statement and </w:t>
        </w:r>
        <w:r w:rsidR="00615BAF">
          <w:t>its implementation</w:t>
        </w:r>
        <w:r w:rsidR="000471A6">
          <w:t xml:space="preserve"> guidance</w:t>
        </w:r>
        <w:r w:rsidR="00AC6A17">
          <w:t xml:space="preserve"> for oversight activities</w:t>
        </w:r>
      </w:ins>
    </w:p>
    <w:p w14:paraId="760DC493" w14:textId="69759E8A" w:rsidR="002452E9" w:rsidRDefault="0074599D" w:rsidP="002E3FF3">
      <w:pPr>
        <w:pStyle w:val="BodyText"/>
        <w:numPr>
          <w:ilvl w:val="0"/>
          <w:numId w:val="19"/>
        </w:numPr>
        <w:rPr>
          <w:ins w:id="317" w:author="Author"/>
        </w:rPr>
      </w:pPr>
      <w:ins w:id="318" w:author="Author">
        <w:r>
          <w:t>NRC’s P</w:t>
        </w:r>
        <w:r w:rsidR="00615BAF">
          <w:t xml:space="preserve">rinciples </w:t>
        </w:r>
        <w:r>
          <w:t>of G</w:t>
        </w:r>
        <w:r w:rsidR="00615BAF">
          <w:t xml:space="preserve">ood </w:t>
        </w:r>
        <w:r w:rsidR="00F7663F">
          <w:t>R</w:t>
        </w:r>
        <w:r w:rsidR="00615BAF">
          <w:t xml:space="preserve">egulation, and </w:t>
        </w:r>
        <w:r w:rsidR="00F7663F">
          <w:t xml:space="preserve">NRC’s </w:t>
        </w:r>
        <w:r w:rsidR="006A2FC1">
          <w:t>O</w:t>
        </w:r>
        <w:r w:rsidR="00615BAF">
          <w:t xml:space="preserve">rganizational </w:t>
        </w:r>
        <w:r w:rsidR="006A2FC1">
          <w:t>V</w:t>
        </w:r>
        <w:r w:rsidR="006B57E2">
          <w:t>alues</w:t>
        </w:r>
      </w:ins>
    </w:p>
    <w:p w14:paraId="7B1B741B" w14:textId="77777777" w:rsidR="003543CE" w:rsidRPr="005039A2" w:rsidRDefault="00EC3DC6" w:rsidP="005039A2">
      <w:pPr>
        <w:pStyle w:val="BodyText2"/>
      </w:pPr>
      <w:r w:rsidRPr="005039A2">
        <w:t>Area 2:</w:t>
      </w:r>
      <w:r w:rsidRPr="005039A2">
        <w:tab/>
      </w:r>
      <w:r w:rsidR="003543CE" w:rsidRPr="005039A2">
        <w:t>Technical Disciplines</w:t>
      </w:r>
    </w:p>
    <w:p w14:paraId="7249C89F" w14:textId="77777777" w:rsidR="003543CE" w:rsidRPr="00B12BCD" w:rsidRDefault="002B11CB" w:rsidP="002E3FF3">
      <w:pPr>
        <w:pStyle w:val="BodyText"/>
        <w:numPr>
          <w:ilvl w:val="0"/>
          <w:numId w:val="20"/>
        </w:numPr>
      </w:pPr>
      <w:r w:rsidRPr="00B12BCD">
        <w:t>K</w:t>
      </w:r>
      <w:r w:rsidR="003543CE" w:rsidRPr="00B12BCD">
        <w:t xml:space="preserve">nowledge or </w:t>
      </w:r>
      <w:r w:rsidRPr="005039A2">
        <w:t>a</w:t>
      </w:r>
      <w:r w:rsidR="009E6A19" w:rsidRPr="00B12BCD">
        <w:t xml:space="preserve">bilities </w:t>
      </w:r>
      <w:r w:rsidR="003543CE" w:rsidRPr="00B12BCD">
        <w:t>identified to be verified by the Qualification Board</w:t>
      </w:r>
    </w:p>
    <w:p w14:paraId="5C521ADA" w14:textId="77777777" w:rsidR="003543CE" w:rsidRPr="00B12BCD" w:rsidRDefault="003543CE" w:rsidP="002E3FF3">
      <w:pPr>
        <w:pStyle w:val="BodyText"/>
        <w:numPr>
          <w:ilvl w:val="0"/>
          <w:numId w:val="20"/>
        </w:numPr>
      </w:pPr>
      <w:r w:rsidRPr="00B12BCD">
        <w:t>Technical knowledge may be assessed at discretion of cognizant Branch Chief</w:t>
      </w:r>
    </w:p>
    <w:p w14:paraId="3DAFF26A" w14:textId="5C1B3F35" w:rsidR="003543CE" w:rsidRPr="005039A2" w:rsidRDefault="003543CE" w:rsidP="005039A2">
      <w:pPr>
        <w:pStyle w:val="BodyText2"/>
      </w:pPr>
      <w:r w:rsidRPr="005039A2">
        <w:t>Area 3:</w:t>
      </w:r>
      <w:r w:rsidR="00EC3DC6" w:rsidRPr="005039A2">
        <w:tab/>
      </w:r>
      <w:r w:rsidRPr="005039A2">
        <w:t>Regulatory Practices</w:t>
      </w:r>
    </w:p>
    <w:p w14:paraId="19EB6565" w14:textId="77777777" w:rsidR="003543CE" w:rsidRPr="00B12BCD" w:rsidRDefault="003543CE" w:rsidP="002E3FF3">
      <w:pPr>
        <w:pStyle w:val="BodyText"/>
        <w:numPr>
          <w:ilvl w:val="0"/>
          <w:numId w:val="21"/>
        </w:numPr>
      </w:pPr>
      <w:r w:rsidRPr="00B12BCD">
        <w:t>Appreciates the need for sensitivity when following up on allegations</w:t>
      </w:r>
    </w:p>
    <w:p w14:paraId="18C6BB36" w14:textId="77777777" w:rsidR="003543CE" w:rsidRPr="00B12BCD" w:rsidRDefault="003543CE" w:rsidP="002E3FF3">
      <w:pPr>
        <w:pStyle w:val="BodyText"/>
        <w:numPr>
          <w:ilvl w:val="0"/>
          <w:numId w:val="21"/>
        </w:numPr>
      </w:pPr>
      <w:r w:rsidRPr="00B12BCD">
        <w:t>Recognizes the nature of information and treats that information in accordance with the appropriate guidance</w:t>
      </w:r>
    </w:p>
    <w:p w14:paraId="3C0E1767" w14:textId="77777777" w:rsidR="003543CE" w:rsidRPr="00B12BCD" w:rsidRDefault="003543CE" w:rsidP="002E3FF3">
      <w:pPr>
        <w:pStyle w:val="BodyText"/>
        <w:numPr>
          <w:ilvl w:val="0"/>
          <w:numId w:val="21"/>
        </w:numPr>
      </w:pPr>
      <w:r w:rsidRPr="00B12BCD">
        <w:t>Factual answers are in keeping with the Agency</w:t>
      </w:r>
      <w:r w:rsidR="002B11CB" w:rsidRPr="00A144D9">
        <w:rPr>
          <w:color w:val="FF0000"/>
        </w:rPr>
        <w:t>’</w:t>
      </w:r>
      <w:r w:rsidRPr="00B12BCD">
        <w:t>s position and views</w:t>
      </w:r>
    </w:p>
    <w:p w14:paraId="5FC5380F" w14:textId="77777777" w:rsidR="003543CE" w:rsidRPr="00B12BCD" w:rsidRDefault="003543CE" w:rsidP="002E3FF3">
      <w:pPr>
        <w:pStyle w:val="BodyText"/>
        <w:numPr>
          <w:ilvl w:val="0"/>
          <w:numId w:val="21"/>
        </w:numPr>
      </w:pPr>
      <w:r w:rsidRPr="00B12BCD">
        <w:t>Recognizes and responds with an appropriate sense of urgency to incidents as they arise and ensures that others are appropriately informed</w:t>
      </w:r>
    </w:p>
    <w:p w14:paraId="43A89C77" w14:textId="77777777" w:rsidR="003543CE" w:rsidRPr="00B12BCD" w:rsidRDefault="003543CE" w:rsidP="002E3FF3">
      <w:pPr>
        <w:pStyle w:val="BodyText"/>
        <w:numPr>
          <w:ilvl w:val="0"/>
          <w:numId w:val="21"/>
        </w:numPr>
      </w:pPr>
      <w:r w:rsidRPr="00B12BCD">
        <w:t>Uses sound judgment in exercising the appropriate level of caution, planning and contingency planning</w:t>
      </w:r>
    </w:p>
    <w:p w14:paraId="02980963" w14:textId="05C451FF" w:rsidR="003543CE" w:rsidRPr="00B12BCD" w:rsidRDefault="0C5D4615" w:rsidP="002E3FF3">
      <w:pPr>
        <w:pStyle w:val="BodyText"/>
        <w:numPr>
          <w:ilvl w:val="0"/>
          <w:numId w:val="21"/>
        </w:numPr>
      </w:pPr>
      <w:ins w:id="319" w:author="Author">
        <w:r>
          <w:t>Dem</w:t>
        </w:r>
        <w:r w:rsidR="1BAAB48A">
          <w:t>onstrate risk-informed approach</w:t>
        </w:r>
        <w:r w:rsidR="76D0A1FF">
          <w:t>es</w:t>
        </w:r>
        <w:r w:rsidR="1BAAB48A">
          <w:t xml:space="preserve"> to i</w:t>
        </w:r>
        <w:r w:rsidR="7E1F7B68">
          <w:t>n</w:t>
        </w:r>
        <w:r w:rsidR="1BAAB48A">
          <w:t xml:space="preserve">spection </w:t>
        </w:r>
        <w:r w:rsidR="7E1F7B68">
          <w:t>planning and issue r</w:t>
        </w:r>
        <w:r w:rsidR="4D4A4FEB">
          <w:t xml:space="preserve">esolution </w:t>
        </w:r>
        <w:r w:rsidR="00EF6F44">
          <w:t xml:space="preserve">and </w:t>
        </w:r>
        <w:r w:rsidR="34311DF6">
          <w:t xml:space="preserve">leverages agency tools such as the Be </w:t>
        </w:r>
        <w:proofErr w:type="spellStart"/>
        <w:r w:rsidR="34311DF6">
          <w:t>riskSMART</w:t>
        </w:r>
        <w:proofErr w:type="spellEnd"/>
        <w:r w:rsidR="34311DF6">
          <w:t xml:space="preserve"> decision-making process</w:t>
        </w:r>
      </w:ins>
      <w:r w:rsidR="00A56785">
        <w:t xml:space="preserve"> </w:t>
      </w:r>
      <w:ins w:id="320" w:author="Author">
        <w:r w:rsidR="470DFCC3">
          <w:t>to determine appropriate agency actions</w:t>
        </w:r>
      </w:ins>
    </w:p>
    <w:p w14:paraId="0875E25E" w14:textId="77777777" w:rsidR="003543CE" w:rsidRPr="00B12BCD" w:rsidRDefault="003543CE" w:rsidP="002E3FF3">
      <w:pPr>
        <w:pStyle w:val="BodyText"/>
        <w:numPr>
          <w:ilvl w:val="0"/>
          <w:numId w:val="21"/>
        </w:numPr>
      </w:pPr>
      <w:r w:rsidRPr="00B12BCD">
        <w:t>Makes appropriate generalizations from data</w:t>
      </w:r>
    </w:p>
    <w:p w14:paraId="3996D1DB" w14:textId="77777777" w:rsidR="003543CE" w:rsidRPr="00B12BCD" w:rsidRDefault="003543CE" w:rsidP="002E3FF3">
      <w:pPr>
        <w:pStyle w:val="BodyText"/>
        <w:numPr>
          <w:ilvl w:val="0"/>
          <w:numId w:val="21"/>
        </w:numPr>
      </w:pPr>
      <w:r w:rsidRPr="00B12BCD">
        <w:t>Maintains an awareness of current Agency priorities and sensitivities</w:t>
      </w:r>
    </w:p>
    <w:p w14:paraId="4050B84A" w14:textId="3E85F1C7" w:rsidR="003543CE" w:rsidRPr="00B12BCD" w:rsidRDefault="003543CE" w:rsidP="002E3FF3">
      <w:pPr>
        <w:pStyle w:val="BodyText"/>
        <w:numPr>
          <w:ilvl w:val="0"/>
          <w:numId w:val="21"/>
        </w:numPr>
      </w:pPr>
      <w:r w:rsidRPr="00B12BCD">
        <w:lastRenderedPageBreak/>
        <w:t xml:space="preserve">Identifies key issues, understands the consequences, and applies the </w:t>
      </w:r>
      <w:proofErr w:type="gramStart"/>
      <w:r w:rsidRPr="00B12BCD">
        <w:t>appropriate</w:t>
      </w:r>
      <w:r w:rsidR="00C677CE">
        <w:t xml:space="preserve"> </w:t>
      </w:r>
      <w:r w:rsidRPr="00B12BCD">
        <w:t xml:space="preserve"> regulatory</w:t>
      </w:r>
      <w:proofErr w:type="gramEnd"/>
      <w:r w:rsidRPr="00B12BCD">
        <w:t xml:space="preserve"> framework</w:t>
      </w:r>
    </w:p>
    <w:p w14:paraId="48465629" w14:textId="23A1D63C" w:rsidR="00EB10D1" w:rsidRPr="00B12BCD" w:rsidRDefault="003543CE" w:rsidP="002E3FF3">
      <w:pPr>
        <w:pStyle w:val="BodyText"/>
        <w:numPr>
          <w:ilvl w:val="0"/>
          <w:numId w:val="21"/>
        </w:numPr>
      </w:pPr>
      <w:r w:rsidRPr="00B12BCD">
        <w:t>Proposes supportable enforcement action based on a review of the subject</w:t>
      </w:r>
    </w:p>
    <w:p w14:paraId="0B369655" w14:textId="08DDB02B" w:rsidR="003543CE" w:rsidRPr="005039A2" w:rsidRDefault="00EC3DC6" w:rsidP="005039A2">
      <w:pPr>
        <w:pStyle w:val="BodyText2"/>
        <w:keepNext/>
        <w:keepLines/>
      </w:pPr>
      <w:r w:rsidRPr="005039A2">
        <w:t>Area 4:</w:t>
      </w:r>
      <w:r w:rsidRPr="005039A2">
        <w:tab/>
      </w:r>
      <w:r w:rsidR="003543CE" w:rsidRPr="005039A2">
        <w:t>Personal and Interpersonal Effectiveness</w:t>
      </w:r>
    </w:p>
    <w:p w14:paraId="3E6F6C48" w14:textId="18EDEF21" w:rsidR="003543CE" w:rsidRPr="00B12BCD" w:rsidRDefault="003543CE" w:rsidP="002E3FF3">
      <w:pPr>
        <w:pStyle w:val="BodyText"/>
        <w:numPr>
          <w:ilvl w:val="0"/>
          <w:numId w:val="22"/>
        </w:numPr>
      </w:pPr>
      <w:r w:rsidRPr="00B12BCD">
        <w:t xml:space="preserve">All communication reflects an awareness of public concern, the focus of local official needs, </w:t>
      </w:r>
      <w:proofErr w:type="gramStart"/>
      <w:ins w:id="321" w:author="Author">
        <w:r w:rsidR="00F43385">
          <w:t>licensee</w:t>
        </w:r>
        <w:proofErr w:type="gramEnd"/>
        <w:r w:rsidR="00BE5816">
          <w:t>,</w:t>
        </w:r>
        <w:r w:rsidR="00F43385">
          <w:t xml:space="preserve"> </w:t>
        </w:r>
      </w:ins>
      <w:r w:rsidRPr="00B12BCD">
        <w:t>and media perspectives</w:t>
      </w:r>
      <w:r w:rsidR="00755651">
        <w:t>.</w:t>
      </w:r>
    </w:p>
    <w:p w14:paraId="52CB38F2" w14:textId="754DE631" w:rsidR="003543CE" w:rsidRPr="00B12BCD" w:rsidRDefault="003543CE" w:rsidP="002E3FF3">
      <w:pPr>
        <w:pStyle w:val="BodyText"/>
        <w:numPr>
          <w:ilvl w:val="0"/>
          <w:numId w:val="22"/>
        </w:numPr>
      </w:pPr>
      <w:r w:rsidRPr="00B12BCD">
        <w:t>Uses tact and diplomacy in conveying messages ensuring that the listener understands the rationale and logic behind the message</w:t>
      </w:r>
      <w:r w:rsidR="00755651">
        <w:t>.</w:t>
      </w:r>
    </w:p>
    <w:p w14:paraId="16AF5060" w14:textId="24347A8F" w:rsidR="003543CE" w:rsidRPr="00B12BCD" w:rsidRDefault="003543CE" w:rsidP="002E3FF3">
      <w:pPr>
        <w:pStyle w:val="BodyText"/>
        <w:numPr>
          <w:ilvl w:val="0"/>
          <w:numId w:val="22"/>
        </w:numPr>
      </w:pPr>
      <w:r w:rsidRPr="00B12BCD">
        <w:t>Resolves conflict by facilitating discussion and proposing mutually beneficial solutions.</w:t>
      </w:r>
      <w:r w:rsidR="003C7275">
        <w:t xml:space="preserve"> </w:t>
      </w:r>
      <w:r w:rsidRPr="00B12BCD">
        <w:t>Seeks advice when appropriate</w:t>
      </w:r>
      <w:ins w:id="322" w:author="Author">
        <w:r w:rsidR="00BE5816">
          <w:t>.</w:t>
        </w:r>
      </w:ins>
    </w:p>
    <w:p w14:paraId="6A5AB4CB" w14:textId="63508B52" w:rsidR="003543CE" w:rsidRPr="00B12BCD" w:rsidRDefault="003543CE" w:rsidP="002E3FF3">
      <w:pPr>
        <w:pStyle w:val="BodyText"/>
        <w:numPr>
          <w:ilvl w:val="0"/>
          <w:numId w:val="22"/>
        </w:numPr>
      </w:pPr>
      <w:r w:rsidRPr="00B12BCD">
        <w:t xml:space="preserve">Communicates messages with clarity and impact </w:t>
      </w:r>
      <w:proofErr w:type="gramStart"/>
      <w:r w:rsidRPr="00B12BCD">
        <w:t>to</w:t>
      </w:r>
      <w:proofErr w:type="gramEnd"/>
      <w:r w:rsidRPr="00B12BCD">
        <w:t xml:space="preserve"> widely varied forums and provides answers that reflect an awareness of the sens</w:t>
      </w:r>
      <w:r w:rsidR="00EC3DC6" w:rsidRPr="00B12BCD">
        <w:t xml:space="preserve">itivities and interests of the </w:t>
      </w:r>
      <w:r w:rsidRPr="00B12BCD">
        <w:t>audience</w:t>
      </w:r>
      <w:r w:rsidR="00755651">
        <w:t>.</w:t>
      </w:r>
    </w:p>
    <w:p w14:paraId="2AE12968" w14:textId="2DA4EA40" w:rsidR="003543CE" w:rsidRPr="00B12BCD" w:rsidRDefault="003543CE" w:rsidP="002E3FF3">
      <w:pPr>
        <w:pStyle w:val="BodyText"/>
        <w:numPr>
          <w:ilvl w:val="0"/>
          <w:numId w:val="22"/>
        </w:numPr>
      </w:pPr>
      <w:r w:rsidRPr="00B12BCD">
        <w:t xml:space="preserve">Is not afraid to admit not having the answer and </w:t>
      </w:r>
      <w:proofErr w:type="gramStart"/>
      <w:r w:rsidRPr="00B12BCD">
        <w:t>knows</w:t>
      </w:r>
      <w:proofErr w:type="gramEnd"/>
      <w:r w:rsidRPr="00B12BCD">
        <w:t xml:space="preserve"> where to find answer or to get assistance</w:t>
      </w:r>
      <w:r w:rsidR="00755651">
        <w:t>.</w:t>
      </w:r>
    </w:p>
    <w:p w14:paraId="276087B3" w14:textId="59AAEC6E" w:rsidR="003543CE" w:rsidRPr="00B12BCD" w:rsidRDefault="003543CE" w:rsidP="002E3FF3">
      <w:pPr>
        <w:pStyle w:val="BodyText"/>
        <w:numPr>
          <w:ilvl w:val="0"/>
          <w:numId w:val="22"/>
        </w:numPr>
      </w:pPr>
      <w:r w:rsidRPr="00B12BCD">
        <w:t>Maintains a commitment to team objectives even when own ideas are not supported</w:t>
      </w:r>
      <w:r w:rsidR="00755651">
        <w:t>.</w:t>
      </w:r>
    </w:p>
    <w:p w14:paraId="3E8CCB42" w14:textId="63D81DF2" w:rsidR="003543CE" w:rsidRPr="00B12BCD" w:rsidRDefault="003543CE" w:rsidP="002E3FF3">
      <w:pPr>
        <w:pStyle w:val="BodyText"/>
        <w:numPr>
          <w:ilvl w:val="0"/>
          <w:numId w:val="22"/>
        </w:numPr>
      </w:pPr>
      <w:r w:rsidRPr="00B12BCD">
        <w:t>Shows flexibility in response to change</w:t>
      </w:r>
      <w:r w:rsidR="00755651">
        <w:t>.</w:t>
      </w:r>
    </w:p>
    <w:p w14:paraId="568DE818" w14:textId="0AE02D2C" w:rsidR="003543CE" w:rsidRPr="00B12BCD" w:rsidRDefault="003543CE" w:rsidP="002E3FF3">
      <w:pPr>
        <w:pStyle w:val="BodyText"/>
        <w:numPr>
          <w:ilvl w:val="0"/>
          <w:numId w:val="22"/>
        </w:numPr>
      </w:pPr>
      <w:r w:rsidRPr="00B12BCD">
        <w:t xml:space="preserve">Recognizes limits of authority and uses </w:t>
      </w:r>
      <w:proofErr w:type="gramStart"/>
      <w:r w:rsidRPr="00B12BCD">
        <w:t>the authority</w:t>
      </w:r>
      <w:proofErr w:type="gramEnd"/>
      <w:r w:rsidRPr="00B12BCD">
        <w:t xml:space="preserve"> in a fair and equitable manner</w:t>
      </w:r>
      <w:r w:rsidR="00755651">
        <w:t>.</w:t>
      </w:r>
    </w:p>
    <w:p w14:paraId="37161F72" w14:textId="7ABDE2F0" w:rsidR="003543CE" w:rsidRPr="00B12BCD" w:rsidRDefault="003543CE" w:rsidP="002E3FF3">
      <w:pPr>
        <w:pStyle w:val="BodyText"/>
        <w:numPr>
          <w:ilvl w:val="0"/>
          <w:numId w:val="22"/>
        </w:numPr>
      </w:pPr>
      <w:r w:rsidRPr="00B12BCD">
        <w:t>Exercises diplomacy and discretion during interactions with difficult audiences and situations</w:t>
      </w:r>
      <w:r w:rsidR="00942768">
        <w:t>.</w:t>
      </w:r>
    </w:p>
    <w:p w14:paraId="18B82712" w14:textId="158F20B5" w:rsidR="003543CE" w:rsidRPr="00B12BCD" w:rsidRDefault="003543CE" w:rsidP="002E3FF3">
      <w:pPr>
        <w:pStyle w:val="BodyText"/>
        <w:numPr>
          <w:ilvl w:val="0"/>
          <w:numId w:val="22"/>
        </w:numPr>
      </w:pPr>
      <w:r w:rsidRPr="00B12BCD">
        <w:t>Approaches others in a way that elicits cooperation</w:t>
      </w:r>
      <w:r w:rsidR="00942768">
        <w:t>.</w:t>
      </w:r>
    </w:p>
    <w:p w14:paraId="6BBF919D" w14:textId="77777777"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sz w:val="22"/>
          <w:szCs w:val="22"/>
        </w:rPr>
        <w:sectPr w:rsidR="00621F59" w:rsidRPr="003A1BA8" w:rsidSect="00E02BFA">
          <w:headerReference w:type="default" r:id="rId15"/>
          <w:footerReference w:type="default" r:id="rId16"/>
          <w:pgSz w:w="12240" w:h="15840"/>
          <w:pgMar w:top="1440" w:right="1440" w:bottom="1440" w:left="1440" w:header="720" w:footer="720" w:gutter="0"/>
          <w:pgNumType w:start="1"/>
          <w:cols w:space="720"/>
          <w:noEndnote/>
          <w:docGrid w:linePitch="326"/>
        </w:sectPr>
      </w:pPr>
    </w:p>
    <w:p w14:paraId="7945AD13" w14:textId="2B2F2D58" w:rsidR="004C2B25" w:rsidRPr="00B12BCD" w:rsidRDefault="004C2B25" w:rsidP="00E8504C">
      <w:pPr>
        <w:pStyle w:val="attachmenttitle"/>
      </w:pPr>
      <w:bookmarkStart w:id="323" w:name="_Toc202865875"/>
      <w:r>
        <w:lastRenderedPageBreak/>
        <w:t>Attachment</w:t>
      </w:r>
      <w:r w:rsidRPr="00B12BCD">
        <w:t xml:space="preserve"> </w:t>
      </w:r>
      <w:r w:rsidR="00D93C24" w:rsidRPr="00B12BCD">
        <w:t>3</w:t>
      </w:r>
      <w:r>
        <w:t xml:space="preserve">: </w:t>
      </w:r>
      <w:r w:rsidR="00243326" w:rsidRPr="00B12BCD">
        <w:t xml:space="preserve">Fuel Facility Inspector </w:t>
      </w:r>
      <w:r w:rsidR="00243326">
        <w:t>Qualifications</w:t>
      </w:r>
      <w:r w:rsidR="00243326" w:rsidRPr="00B12BCD">
        <w:t xml:space="preserve"> Requirements</w:t>
      </w:r>
      <w:r w:rsidR="00243326">
        <w:t xml:space="preserve"> </w:t>
      </w:r>
      <w:r w:rsidR="00243326" w:rsidRPr="00B12BCD">
        <w:t>for Inspectors Previously Quali</w:t>
      </w:r>
      <w:r w:rsidR="002A75EB" w:rsidRPr="00B12BCD">
        <w:t>fied Under IMC 1245</w:t>
      </w:r>
      <w:ins w:id="324" w:author="Author">
        <w:r w:rsidR="0021679D">
          <w:t xml:space="preserve"> or</w:t>
        </w:r>
      </w:ins>
      <w:r w:rsidR="002A75EB" w:rsidRPr="00B12BCD">
        <w:t xml:space="preserve"> IMC </w:t>
      </w:r>
      <w:r w:rsidR="00411F87" w:rsidRPr="00B12BCD">
        <w:t>1246</w:t>
      </w:r>
      <w:bookmarkEnd w:id="323"/>
    </w:p>
    <w:p w14:paraId="76A156D5" w14:textId="77777777" w:rsidR="00621F59" w:rsidRPr="00E8504C" w:rsidRDefault="00621F59" w:rsidP="00495C07">
      <w:pPr>
        <w:pStyle w:val="BodyText"/>
        <w:ind w:left="1815"/>
      </w:pPr>
      <w:r w:rsidRPr="00E8504C">
        <w:t>Signature Card and Division Director Certification</w:t>
      </w:r>
    </w:p>
    <w:tbl>
      <w:tblPr>
        <w:tblW w:w="9450" w:type="dxa"/>
        <w:jc w:val="center"/>
        <w:tblLayout w:type="fixed"/>
        <w:tblCellMar>
          <w:left w:w="120" w:type="dxa"/>
          <w:right w:w="120" w:type="dxa"/>
        </w:tblCellMar>
        <w:tblLook w:val="0000" w:firstRow="0" w:lastRow="0" w:firstColumn="0" w:lastColumn="0" w:noHBand="0" w:noVBand="0"/>
      </w:tblPr>
      <w:tblGrid>
        <w:gridCol w:w="6085"/>
        <w:gridCol w:w="1628"/>
        <w:gridCol w:w="1737"/>
      </w:tblGrid>
      <w:tr w:rsidR="00621F59" w:rsidRPr="003A1BA8" w14:paraId="03BC6328" w14:textId="77777777" w:rsidTr="00E8504C">
        <w:trPr>
          <w:trHeight w:val="576"/>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0DF7681B" w14:textId="27633FF5" w:rsidR="00621F59" w:rsidRPr="00970943" w:rsidRDefault="00621F59" w:rsidP="00E8504C">
            <w:pPr>
              <w:pStyle w:val="BodyText-table"/>
            </w:pPr>
            <w:r w:rsidRPr="00970943">
              <w:t xml:space="preserve">Inspector Name: </w:t>
            </w:r>
          </w:p>
        </w:tc>
        <w:tc>
          <w:tcPr>
            <w:tcW w:w="1628" w:type="dxa"/>
            <w:tcBorders>
              <w:top w:val="single" w:sz="7" w:space="0" w:color="000000"/>
              <w:left w:val="single" w:sz="7" w:space="0" w:color="000000"/>
              <w:bottom w:val="single" w:sz="7" w:space="0" w:color="000000"/>
              <w:right w:val="single" w:sz="7" w:space="0" w:color="000000"/>
            </w:tcBorders>
            <w:vAlign w:val="bottom"/>
          </w:tcPr>
          <w:p w14:paraId="67619871" w14:textId="77777777" w:rsidR="00621F59" w:rsidRPr="00970943" w:rsidRDefault="00621F59" w:rsidP="00E8504C">
            <w:pPr>
              <w:pStyle w:val="BodyText-table"/>
            </w:pPr>
            <w:r w:rsidRPr="00970943">
              <w:t>Employee Initials/ Date</w:t>
            </w:r>
          </w:p>
        </w:tc>
        <w:tc>
          <w:tcPr>
            <w:tcW w:w="1737" w:type="dxa"/>
            <w:tcBorders>
              <w:top w:val="single" w:sz="7" w:space="0" w:color="000000"/>
              <w:left w:val="single" w:sz="7" w:space="0" w:color="000000"/>
              <w:bottom w:val="single" w:sz="7" w:space="0" w:color="000000"/>
              <w:right w:val="single" w:sz="7" w:space="0" w:color="000000"/>
            </w:tcBorders>
            <w:vAlign w:val="bottom"/>
          </w:tcPr>
          <w:p w14:paraId="26220F94" w14:textId="0F9E176A" w:rsidR="00621F59" w:rsidRPr="00970943" w:rsidRDefault="00DF7A21" w:rsidP="00E8504C">
            <w:pPr>
              <w:pStyle w:val="BodyText-table"/>
            </w:pPr>
            <w:r w:rsidRPr="00970943">
              <w:t>Chief or Designee</w:t>
            </w:r>
            <w:r w:rsidR="00621F59" w:rsidRPr="00970943">
              <w:t xml:space="preserve"> </w:t>
            </w:r>
            <w:r w:rsidR="009F35C4" w:rsidRPr="00970943">
              <w:t>Signature/Date</w:t>
            </w:r>
          </w:p>
        </w:tc>
      </w:tr>
      <w:tr w:rsidR="00621F59" w:rsidRPr="003A1BA8" w14:paraId="17E2C7CC" w14:textId="77777777" w:rsidTr="00E8504C">
        <w:trPr>
          <w:trHeight w:val="432"/>
          <w:jc w:val="center"/>
        </w:trPr>
        <w:tc>
          <w:tcPr>
            <w:tcW w:w="9450" w:type="dxa"/>
            <w:gridSpan w:val="3"/>
            <w:tcBorders>
              <w:top w:val="single" w:sz="7" w:space="0" w:color="000000"/>
              <w:left w:val="single" w:sz="7" w:space="0" w:color="000000"/>
              <w:bottom w:val="single" w:sz="7" w:space="0" w:color="000000"/>
              <w:right w:val="single" w:sz="7" w:space="0" w:color="000000"/>
            </w:tcBorders>
            <w:vAlign w:val="bottom"/>
          </w:tcPr>
          <w:p w14:paraId="6D34A675" w14:textId="038C93D5" w:rsidR="00621F59" w:rsidRPr="00970943" w:rsidRDefault="00621F59" w:rsidP="000F565B">
            <w:pPr>
              <w:pStyle w:val="BodyText-table"/>
            </w:pPr>
            <w:r w:rsidRPr="00970943">
              <w:t>Require</w:t>
            </w:r>
            <w:r w:rsidR="00D447CD" w:rsidRPr="00970943">
              <w:t>d Individual Study Activities (</w:t>
            </w:r>
            <w:ins w:id="325" w:author="Author">
              <w:r w:rsidR="00B66798" w:rsidRPr="00970943">
                <w:t>ISAs</w:t>
              </w:r>
            </w:ins>
            <w:r w:rsidRPr="00970943">
              <w:t xml:space="preserve">) </w:t>
            </w:r>
          </w:p>
        </w:tc>
      </w:tr>
      <w:tr w:rsidR="00621F59" w:rsidRPr="003A1BA8" w14:paraId="6706C0C7" w14:textId="77777777" w:rsidTr="00860BC7">
        <w:trPr>
          <w:trHeight w:val="432"/>
          <w:jc w:val="center"/>
          <w:ins w:id="326" w:author="Author"/>
        </w:trPr>
        <w:tc>
          <w:tcPr>
            <w:tcW w:w="6085" w:type="dxa"/>
            <w:tcBorders>
              <w:top w:val="single" w:sz="7" w:space="0" w:color="000000"/>
              <w:left w:val="single" w:sz="7" w:space="0" w:color="000000"/>
              <w:bottom w:val="single" w:sz="7" w:space="0" w:color="000000"/>
              <w:right w:val="single" w:sz="7" w:space="0" w:color="000000"/>
            </w:tcBorders>
            <w:vAlign w:val="bottom"/>
          </w:tcPr>
          <w:p w14:paraId="7217A929" w14:textId="42095C00" w:rsidR="00621F59" w:rsidRPr="003A1BA8" w:rsidRDefault="001E7AC7" w:rsidP="00152C27">
            <w:pPr>
              <w:pStyle w:val="BodyText-table"/>
              <w:rPr>
                <w:ins w:id="327" w:author="Author"/>
              </w:rPr>
            </w:pPr>
            <w:ins w:id="328" w:author="Author">
              <w:r>
                <w:t>SG</w:t>
              </w:r>
              <w:r w:rsidR="00621F59" w:rsidRPr="003A1BA8">
                <w:t>-</w:t>
              </w:r>
              <w:r w:rsidR="00C10202">
                <w:t>7</w:t>
              </w:r>
              <w:r w:rsidR="00C10202" w:rsidRPr="003A1BA8">
                <w:t xml:space="preserve"> </w:t>
              </w:r>
              <w:r w:rsidR="00C10202">
                <w:t>Exploring the Fuel Facility Inspection Program</w:t>
              </w:r>
            </w:ins>
          </w:p>
        </w:tc>
        <w:tc>
          <w:tcPr>
            <w:tcW w:w="1628" w:type="dxa"/>
            <w:tcBorders>
              <w:top w:val="single" w:sz="7" w:space="0" w:color="000000"/>
              <w:left w:val="single" w:sz="7" w:space="0" w:color="000000"/>
              <w:bottom w:val="single" w:sz="7" w:space="0" w:color="000000"/>
              <w:right w:val="single" w:sz="7" w:space="0" w:color="000000"/>
            </w:tcBorders>
            <w:vAlign w:val="bottom"/>
          </w:tcPr>
          <w:p w14:paraId="10C171C0" w14:textId="77777777" w:rsidR="00621F59" w:rsidRPr="003A1BA8" w:rsidRDefault="00621F59" w:rsidP="00152C27">
            <w:pPr>
              <w:pStyle w:val="BodyText-table"/>
              <w:rPr>
                <w:ins w:id="329" w:author="Author"/>
              </w:rPr>
            </w:pPr>
          </w:p>
        </w:tc>
        <w:tc>
          <w:tcPr>
            <w:tcW w:w="1737" w:type="dxa"/>
            <w:tcBorders>
              <w:top w:val="single" w:sz="7" w:space="0" w:color="000000"/>
              <w:left w:val="single" w:sz="7" w:space="0" w:color="000000"/>
              <w:bottom w:val="single" w:sz="7" w:space="0" w:color="000000"/>
              <w:right w:val="single" w:sz="7" w:space="0" w:color="000000"/>
            </w:tcBorders>
            <w:vAlign w:val="bottom"/>
          </w:tcPr>
          <w:p w14:paraId="68357CEF" w14:textId="77777777" w:rsidR="00621F59" w:rsidRPr="003A1BA8" w:rsidRDefault="00621F59" w:rsidP="00152C27">
            <w:pPr>
              <w:pStyle w:val="BodyText-table"/>
              <w:rPr>
                <w:ins w:id="330" w:author="Author"/>
              </w:rPr>
            </w:pPr>
          </w:p>
        </w:tc>
      </w:tr>
      <w:tr w:rsidR="00C10202" w:rsidRPr="003A1BA8" w14:paraId="16D70C79" w14:textId="77777777" w:rsidTr="000F565B">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3F8DB2D8" w14:textId="17C76E26" w:rsidR="00C10202" w:rsidRPr="00B12BCD" w:rsidRDefault="001E7AC7" w:rsidP="000F565B">
            <w:pPr>
              <w:pStyle w:val="BodyText-table"/>
            </w:pPr>
            <w:r w:rsidRPr="00B12BCD">
              <w:t>SG</w:t>
            </w:r>
            <w:r w:rsidR="00C10202" w:rsidRPr="00B12BCD">
              <w:t>-</w:t>
            </w:r>
            <w:ins w:id="331" w:author="Author">
              <w:r w:rsidR="00C10202">
                <w:t>18</w:t>
              </w:r>
            </w:ins>
            <w:r w:rsidR="00C10202" w:rsidRPr="00B12BCD">
              <w:t xml:space="preserve"> Integrated Safety Analysis Overview</w:t>
            </w:r>
          </w:p>
        </w:tc>
        <w:tc>
          <w:tcPr>
            <w:tcW w:w="1628" w:type="dxa"/>
            <w:tcBorders>
              <w:top w:val="single" w:sz="7" w:space="0" w:color="000000"/>
              <w:left w:val="single" w:sz="7" w:space="0" w:color="000000"/>
              <w:bottom w:val="single" w:sz="7" w:space="0" w:color="000000"/>
              <w:right w:val="single" w:sz="7" w:space="0" w:color="000000"/>
            </w:tcBorders>
            <w:vAlign w:val="bottom"/>
          </w:tcPr>
          <w:p w14:paraId="3A12D01A" w14:textId="77777777" w:rsidR="00C10202" w:rsidRPr="00B12BCD" w:rsidRDefault="00C10202" w:rsidP="000F565B">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7EC641CB" w14:textId="77777777" w:rsidR="00C10202" w:rsidRPr="00B12BCD" w:rsidRDefault="00C10202" w:rsidP="000F565B">
            <w:pPr>
              <w:pStyle w:val="BodyText-table"/>
            </w:pPr>
          </w:p>
        </w:tc>
      </w:tr>
      <w:tr w:rsidR="00621F59" w:rsidRPr="003A1BA8" w14:paraId="095F6861" w14:textId="77777777" w:rsidTr="000F565B">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091E77F9" w14:textId="58D95476" w:rsidR="00621F59" w:rsidRPr="00B12BCD" w:rsidRDefault="001E7AC7" w:rsidP="005D0C18">
            <w:pPr>
              <w:pStyle w:val="BodyText-table"/>
            </w:pPr>
            <w:r w:rsidRPr="00B12BCD">
              <w:t>SG</w:t>
            </w:r>
            <w:r w:rsidR="00621F59" w:rsidRPr="00B12BCD">
              <w:t>-</w:t>
            </w:r>
            <w:ins w:id="332" w:author="Author">
              <w:r w:rsidR="00C10202">
                <w:t>19</w:t>
              </w:r>
            </w:ins>
            <w:r w:rsidR="00C10202" w:rsidRPr="00B12BCD">
              <w:t xml:space="preserve"> </w:t>
            </w:r>
            <w:r w:rsidR="00621F59" w:rsidRPr="00B12BCD">
              <w:t>Overview of 10 CFR Part 30</w:t>
            </w:r>
          </w:p>
        </w:tc>
        <w:tc>
          <w:tcPr>
            <w:tcW w:w="1628" w:type="dxa"/>
            <w:tcBorders>
              <w:top w:val="single" w:sz="7" w:space="0" w:color="000000"/>
              <w:left w:val="single" w:sz="7" w:space="0" w:color="000000"/>
              <w:bottom w:val="single" w:sz="7" w:space="0" w:color="000000"/>
              <w:right w:val="single" w:sz="7" w:space="0" w:color="000000"/>
            </w:tcBorders>
            <w:vAlign w:val="bottom"/>
          </w:tcPr>
          <w:p w14:paraId="70ED5196" w14:textId="77777777" w:rsidR="00621F59" w:rsidRPr="00B12BCD" w:rsidRDefault="00621F59" w:rsidP="005D0C18">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5B5FE84B" w14:textId="77777777" w:rsidR="00621F59" w:rsidRPr="00B12BCD" w:rsidRDefault="00621F59" w:rsidP="005D0C18">
            <w:pPr>
              <w:pStyle w:val="BodyText-table"/>
            </w:pPr>
          </w:p>
        </w:tc>
      </w:tr>
      <w:tr w:rsidR="00621F59" w:rsidRPr="003A1BA8" w14:paraId="5A1B1B6A" w14:textId="77777777" w:rsidTr="000F565B">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2C3410A1" w14:textId="28D531AC" w:rsidR="00621F59" w:rsidRPr="00B12BCD" w:rsidRDefault="001E7AC7" w:rsidP="005D0C18">
            <w:pPr>
              <w:pStyle w:val="BodyText-table"/>
            </w:pPr>
            <w:r w:rsidRPr="00B12BCD">
              <w:t>SG</w:t>
            </w:r>
            <w:r w:rsidR="0062283A" w:rsidRPr="00B12BCD">
              <w:t>-</w:t>
            </w:r>
            <w:ins w:id="333" w:author="Author">
              <w:r w:rsidR="00C10202" w:rsidRPr="003A1BA8">
                <w:t>2</w:t>
              </w:r>
              <w:r w:rsidR="00C10202">
                <w:t>0</w:t>
              </w:r>
            </w:ins>
            <w:r w:rsidR="00C10202" w:rsidRPr="00B12BCD">
              <w:t xml:space="preserve"> </w:t>
            </w:r>
            <w:r w:rsidR="00621F59" w:rsidRPr="00B12BCD">
              <w:t>Overview of 10 CFR Part 40</w:t>
            </w:r>
          </w:p>
        </w:tc>
        <w:tc>
          <w:tcPr>
            <w:tcW w:w="1628" w:type="dxa"/>
            <w:tcBorders>
              <w:top w:val="single" w:sz="7" w:space="0" w:color="000000"/>
              <w:left w:val="single" w:sz="7" w:space="0" w:color="000000"/>
              <w:bottom w:val="single" w:sz="7" w:space="0" w:color="000000"/>
              <w:right w:val="single" w:sz="7" w:space="0" w:color="000000"/>
            </w:tcBorders>
            <w:vAlign w:val="bottom"/>
          </w:tcPr>
          <w:p w14:paraId="646EBD96" w14:textId="77777777" w:rsidR="00621F59" w:rsidRPr="00B12BCD" w:rsidRDefault="00621F59" w:rsidP="005D0C18">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076C202D" w14:textId="77777777" w:rsidR="00621F59" w:rsidRPr="00B12BCD" w:rsidRDefault="00621F59" w:rsidP="005D0C18">
            <w:pPr>
              <w:pStyle w:val="BodyText-table"/>
            </w:pPr>
          </w:p>
        </w:tc>
      </w:tr>
      <w:tr w:rsidR="00621F59" w:rsidRPr="003A1BA8" w14:paraId="50E57031" w14:textId="77777777" w:rsidTr="000F565B">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5CF78CC5" w14:textId="43C2472D" w:rsidR="00621F59" w:rsidRPr="00B12BCD" w:rsidRDefault="001E7AC7" w:rsidP="00DF357A">
            <w:pPr>
              <w:pStyle w:val="BodyText-table"/>
            </w:pPr>
            <w:r w:rsidRPr="00B12BCD">
              <w:t>SG</w:t>
            </w:r>
            <w:r w:rsidR="0062283A" w:rsidRPr="00B12BCD">
              <w:t>-</w:t>
            </w:r>
            <w:ins w:id="334" w:author="Author">
              <w:r w:rsidR="00C10202" w:rsidRPr="003A1BA8">
                <w:t>2</w:t>
              </w:r>
              <w:r w:rsidR="00C10202">
                <w:t>1</w:t>
              </w:r>
            </w:ins>
            <w:r w:rsidR="00C10202" w:rsidRPr="00B12BCD">
              <w:t xml:space="preserve"> </w:t>
            </w:r>
            <w:r w:rsidR="00621F59" w:rsidRPr="00B12BCD">
              <w:t>Overview of 10 CFR Part 70</w:t>
            </w:r>
          </w:p>
        </w:tc>
        <w:tc>
          <w:tcPr>
            <w:tcW w:w="1628" w:type="dxa"/>
            <w:tcBorders>
              <w:top w:val="single" w:sz="7" w:space="0" w:color="000000"/>
              <w:left w:val="single" w:sz="7" w:space="0" w:color="000000"/>
              <w:bottom w:val="single" w:sz="7" w:space="0" w:color="000000"/>
              <w:right w:val="single" w:sz="7" w:space="0" w:color="000000"/>
            </w:tcBorders>
            <w:vAlign w:val="bottom"/>
          </w:tcPr>
          <w:p w14:paraId="1FE0448D" w14:textId="77777777" w:rsidR="00621F59" w:rsidRPr="00B12BCD" w:rsidRDefault="00621F59" w:rsidP="00DF357A">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79B286AC" w14:textId="77777777" w:rsidR="00621F59" w:rsidRPr="00B12BCD" w:rsidRDefault="00621F59" w:rsidP="00DF357A">
            <w:pPr>
              <w:pStyle w:val="BodyText-table"/>
            </w:pPr>
          </w:p>
        </w:tc>
      </w:tr>
      <w:tr w:rsidR="00621F59" w:rsidRPr="003A1BA8" w14:paraId="61353872" w14:textId="77777777" w:rsidTr="000F565B">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0D0DDD72" w14:textId="0F3162BE" w:rsidR="00621F59" w:rsidRPr="00B12BCD" w:rsidRDefault="001E7AC7" w:rsidP="00DF357A">
            <w:pPr>
              <w:pStyle w:val="BodyText-table"/>
            </w:pPr>
            <w:r w:rsidRPr="00B12BCD">
              <w:t>SG</w:t>
            </w:r>
            <w:r w:rsidR="0062283A" w:rsidRPr="00B12BCD">
              <w:t>-</w:t>
            </w:r>
            <w:ins w:id="335" w:author="Author">
              <w:r w:rsidR="00C10202" w:rsidRPr="003A1BA8">
                <w:t>2</w:t>
              </w:r>
              <w:r w:rsidR="00C10202">
                <w:t>2</w:t>
              </w:r>
            </w:ins>
            <w:r w:rsidR="00C10202" w:rsidRPr="00B12BCD">
              <w:t xml:space="preserve"> </w:t>
            </w:r>
            <w:r w:rsidR="00621F59" w:rsidRPr="00B12BCD">
              <w:t>Overview of 10 CFR Part 71</w:t>
            </w:r>
          </w:p>
        </w:tc>
        <w:tc>
          <w:tcPr>
            <w:tcW w:w="1628" w:type="dxa"/>
            <w:tcBorders>
              <w:top w:val="single" w:sz="7" w:space="0" w:color="000000"/>
              <w:left w:val="single" w:sz="7" w:space="0" w:color="000000"/>
              <w:bottom w:val="single" w:sz="7" w:space="0" w:color="000000"/>
              <w:right w:val="single" w:sz="7" w:space="0" w:color="000000"/>
            </w:tcBorders>
            <w:vAlign w:val="bottom"/>
          </w:tcPr>
          <w:p w14:paraId="67F5297D" w14:textId="77777777" w:rsidR="00621F59" w:rsidRPr="00B12BCD" w:rsidRDefault="00621F59" w:rsidP="00DF357A">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4345A0C3" w14:textId="77777777" w:rsidR="00621F59" w:rsidRPr="00B12BCD" w:rsidRDefault="00621F59" w:rsidP="00DF357A">
            <w:pPr>
              <w:pStyle w:val="BodyText-table"/>
            </w:pPr>
          </w:p>
        </w:tc>
      </w:tr>
      <w:tr w:rsidR="00621F59" w:rsidRPr="003A1BA8" w14:paraId="5F47782A" w14:textId="77777777" w:rsidTr="000F565B">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51C364ED" w14:textId="24D12401" w:rsidR="00621F59" w:rsidRPr="00B12BCD" w:rsidRDefault="001E7AC7" w:rsidP="000F565B">
            <w:pPr>
              <w:pStyle w:val="BodyText-table"/>
            </w:pPr>
            <w:r w:rsidRPr="00B12BCD">
              <w:t>SG</w:t>
            </w:r>
            <w:r w:rsidR="0062283A" w:rsidRPr="00B12BCD">
              <w:t>-</w:t>
            </w:r>
            <w:ins w:id="336" w:author="Author">
              <w:r w:rsidR="00C10202" w:rsidRPr="003A1BA8">
                <w:t>2</w:t>
              </w:r>
              <w:r w:rsidR="00C10202">
                <w:t>3</w:t>
              </w:r>
            </w:ins>
            <w:r w:rsidR="00C10202" w:rsidRPr="00B12BCD">
              <w:t xml:space="preserve"> </w:t>
            </w:r>
            <w:r w:rsidR="00621F59" w:rsidRPr="00B12BCD">
              <w:t>Overview of 10 CFR Part 73</w:t>
            </w:r>
          </w:p>
        </w:tc>
        <w:tc>
          <w:tcPr>
            <w:tcW w:w="1628" w:type="dxa"/>
            <w:tcBorders>
              <w:top w:val="single" w:sz="7" w:space="0" w:color="000000"/>
              <w:left w:val="single" w:sz="7" w:space="0" w:color="000000"/>
              <w:bottom w:val="single" w:sz="7" w:space="0" w:color="000000"/>
              <w:right w:val="single" w:sz="7" w:space="0" w:color="000000"/>
            </w:tcBorders>
            <w:vAlign w:val="bottom"/>
          </w:tcPr>
          <w:p w14:paraId="5003A712" w14:textId="77777777" w:rsidR="00621F59" w:rsidRPr="00B12BCD" w:rsidRDefault="00621F59" w:rsidP="000F565B">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372D489D" w14:textId="77777777" w:rsidR="00621F59" w:rsidRPr="00B12BCD" w:rsidRDefault="00621F59" w:rsidP="000F565B">
            <w:pPr>
              <w:pStyle w:val="BodyText-table"/>
            </w:pPr>
          </w:p>
        </w:tc>
      </w:tr>
      <w:tr w:rsidR="00621F59" w:rsidRPr="003A1BA8" w14:paraId="77B19249" w14:textId="77777777" w:rsidTr="000F565B">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53D9C7E3" w14:textId="065F05E5" w:rsidR="00621F59" w:rsidRPr="00B12BCD" w:rsidRDefault="001E7AC7" w:rsidP="000F565B">
            <w:pPr>
              <w:pStyle w:val="BodyText-table"/>
            </w:pPr>
            <w:r w:rsidRPr="00B12BCD">
              <w:t>SG</w:t>
            </w:r>
            <w:r w:rsidR="0062283A" w:rsidRPr="00B12BCD">
              <w:t>-</w:t>
            </w:r>
            <w:ins w:id="337" w:author="Author">
              <w:r w:rsidR="00C10202" w:rsidRPr="003A1BA8">
                <w:t>2</w:t>
              </w:r>
              <w:r w:rsidR="00C10202">
                <w:t>4</w:t>
              </w:r>
            </w:ins>
            <w:r w:rsidR="00C10202" w:rsidRPr="00B12BCD">
              <w:t xml:space="preserve"> </w:t>
            </w:r>
            <w:r w:rsidR="00621F59" w:rsidRPr="00B12BCD">
              <w:t>Overview of 10 CFR Part 74</w:t>
            </w:r>
          </w:p>
        </w:tc>
        <w:tc>
          <w:tcPr>
            <w:tcW w:w="1628" w:type="dxa"/>
            <w:tcBorders>
              <w:top w:val="single" w:sz="7" w:space="0" w:color="000000"/>
              <w:left w:val="single" w:sz="7" w:space="0" w:color="000000"/>
              <w:bottom w:val="single" w:sz="7" w:space="0" w:color="000000"/>
              <w:right w:val="single" w:sz="7" w:space="0" w:color="000000"/>
            </w:tcBorders>
            <w:vAlign w:val="bottom"/>
          </w:tcPr>
          <w:p w14:paraId="64D62721" w14:textId="77777777" w:rsidR="00621F59" w:rsidRPr="00B12BCD" w:rsidRDefault="00621F59" w:rsidP="000F565B">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06A80AC3" w14:textId="77777777" w:rsidR="00621F59" w:rsidRPr="00B12BCD" w:rsidRDefault="00621F59" w:rsidP="000F565B">
            <w:pPr>
              <w:pStyle w:val="BodyText-table"/>
            </w:pPr>
          </w:p>
        </w:tc>
      </w:tr>
      <w:tr w:rsidR="00621F59" w:rsidRPr="003A1BA8" w14:paraId="234A0B15" w14:textId="77777777" w:rsidTr="00D04F90">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4C0FA5FF" w14:textId="0C1A9735" w:rsidR="00621F59" w:rsidRPr="00B12BCD" w:rsidRDefault="001E7AC7" w:rsidP="00D04F90">
            <w:pPr>
              <w:pStyle w:val="BodyText-table"/>
            </w:pPr>
            <w:r w:rsidRPr="00B12BCD">
              <w:t>SG</w:t>
            </w:r>
            <w:r w:rsidR="00621F59" w:rsidRPr="00B12BCD">
              <w:t>-</w:t>
            </w:r>
            <w:ins w:id="338" w:author="Author">
              <w:r w:rsidR="00C10202">
                <w:t>26</w:t>
              </w:r>
            </w:ins>
            <w:r w:rsidR="00C10202" w:rsidRPr="00B12BCD">
              <w:t xml:space="preserve"> </w:t>
            </w:r>
            <w:r w:rsidR="009F35C4" w:rsidRPr="00B12BCD">
              <w:t>Licensee-Specific Regulatory Documents and Procedures</w:t>
            </w:r>
          </w:p>
        </w:tc>
        <w:tc>
          <w:tcPr>
            <w:tcW w:w="1628" w:type="dxa"/>
            <w:tcBorders>
              <w:top w:val="single" w:sz="7" w:space="0" w:color="000000"/>
              <w:left w:val="single" w:sz="7" w:space="0" w:color="000000"/>
              <w:bottom w:val="single" w:sz="7" w:space="0" w:color="000000"/>
              <w:right w:val="single" w:sz="7" w:space="0" w:color="000000"/>
            </w:tcBorders>
            <w:vAlign w:val="bottom"/>
          </w:tcPr>
          <w:p w14:paraId="0F6017CF" w14:textId="77777777" w:rsidR="00621F59" w:rsidRPr="00B12BCD" w:rsidRDefault="00621F59" w:rsidP="00D04F90">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747E1073" w14:textId="77777777" w:rsidR="00621F59" w:rsidRPr="00B12BCD" w:rsidRDefault="00621F59" w:rsidP="00D04F90">
            <w:pPr>
              <w:pStyle w:val="BodyText-table"/>
            </w:pPr>
          </w:p>
        </w:tc>
      </w:tr>
      <w:tr w:rsidR="00621F59" w:rsidRPr="003A1BA8" w14:paraId="733C4B63" w14:textId="77777777" w:rsidTr="00D04F90">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6A97EF7B" w14:textId="73279562" w:rsidR="00621F59" w:rsidRPr="00B12BCD" w:rsidRDefault="001E7AC7" w:rsidP="00D04F90">
            <w:pPr>
              <w:pStyle w:val="BodyText-table"/>
            </w:pPr>
            <w:r w:rsidRPr="00B12BCD">
              <w:t>SG</w:t>
            </w:r>
            <w:r w:rsidR="0062283A" w:rsidRPr="00B12BCD">
              <w:t>-</w:t>
            </w:r>
            <w:ins w:id="339" w:author="Author">
              <w:r w:rsidR="00C10202">
                <w:t>27</w:t>
              </w:r>
            </w:ins>
            <w:r w:rsidR="00C10202" w:rsidRPr="00B12BCD">
              <w:t xml:space="preserve"> </w:t>
            </w:r>
            <w:r w:rsidR="00621F59" w:rsidRPr="00B12BCD">
              <w:t>Planning Fuel Facility Inspections</w:t>
            </w:r>
          </w:p>
        </w:tc>
        <w:tc>
          <w:tcPr>
            <w:tcW w:w="1628" w:type="dxa"/>
            <w:tcBorders>
              <w:top w:val="single" w:sz="7" w:space="0" w:color="000000"/>
              <w:left w:val="single" w:sz="7" w:space="0" w:color="000000"/>
              <w:bottom w:val="single" w:sz="7" w:space="0" w:color="000000"/>
              <w:right w:val="single" w:sz="7" w:space="0" w:color="000000"/>
            </w:tcBorders>
            <w:vAlign w:val="bottom"/>
          </w:tcPr>
          <w:p w14:paraId="61CB2D21" w14:textId="77777777" w:rsidR="00621F59" w:rsidRPr="00B12BCD" w:rsidRDefault="00621F59" w:rsidP="00D04F90">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4A8F36F6" w14:textId="77777777" w:rsidR="00621F59" w:rsidRPr="00B12BCD" w:rsidRDefault="00621F59" w:rsidP="00D04F90">
            <w:pPr>
              <w:pStyle w:val="BodyText-table"/>
            </w:pPr>
          </w:p>
        </w:tc>
      </w:tr>
      <w:tr w:rsidR="00C10202" w:rsidRPr="003A1BA8" w14:paraId="29681E3E" w14:textId="77777777" w:rsidTr="00860BC7">
        <w:trPr>
          <w:trHeight w:val="432"/>
          <w:jc w:val="center"/>
          <w:ins w:id="340" w:author="Author"/>
        </w:trPr>
        <w:tc>
          <w:tcPr>
            <w:tcW w:w="6085" w:type="dxa"/>
            <w:tcBorders>
              <w:top w:val="single" w:sz="7" w:space="0" w:color="000000"/>
              <w:left w:val="single" w:sz="7" w:space="0" w:color="000000"/>
              <w:bottom w:val="single" w:sz="7" w:space="0" w:color="000000"/>
              <w:right w:val="single" w:sz="7" w:space="0" w:color="000000"/>
            </w:tcBorders>
            <w:vAlign w:val="bottom"/>
          </w:tcPr>
          <w:p w14:paraId="5AD4E776" w14:textId="5973FE0C" w:rsidR="00C10202" w:rsidRPr="003A1BA8" w:rsidRDefault="001E7AC7" w:rsidP="00152C27">
            <w:pPr>
              <w:pStyle w:val="BodyText-table"/>
              <w:rPr>
                <w:ins w:id="341" w:author="Author"/>
              </w:rPr>
            </w:pPr>
            <w:ins w:id="342" w:author="Author">
              <w:r>
                <w:t>SG</w:t>
              </w:r>
              <w:r w:rsidR="00C10202">
                <w:t>-28 Information Security</w:t>
              </w:r>
            </w:ins>
          </w:p>
        </w:tc>
        <w:tc>
          <w:tcPr>
            <w:tcW w:w="1628" w:type="dxa"/>
            <w:tcBorders>
              <w:top w:val="single" w:sz="7" w:space="0" w:color="000000"/>
              <w:left w:val="single" w:sz="7" w:space="0" w:color="000000"/>
              <w:bottom w:val="single" w:sz="7" w:space="0" w:color="000000"/>
              <w:right w:val="single" w:sz="7" w:space="0" w:color="000000"/>
            </w:tcBorders>
            <w:vAlign w:val="bottom"/>
          </w:tcPr>
          <w:p w14:paraId="34C079B4" w14:textId="77777777" w:rsidR="00C10202" w:rsidRPr="003A1BA8" w:rsidRDefault="00C10202" w:rsidP="00152C27">
            <w:pPr>
              <w:pStyle w:val="BodyText-table"/>
              <w:rPr>
                <w:ins w:id="343" w:author="Author"/>
              </w:rPr>
            </w:pPr>
          </w:p>
        </w:tc>
        <w:tc>
          <w:tcPr>
            <w:tcW w:w="1737" w:type="dxa"/>
            <w:tcBorders>
              <w:top w:val="single" w:sz="7" w:space="0" w:color="000000"/>
              <w:left w:val="single" w:sz="7" w:space="0" w:color="000000"/>
              <w:bottom w:val="single" w:sz="7" w:space="0" w:color="000000"/>
              <w:right w:val="single" w:sz="7" w:space="0" w:color="000000"/>
            </w:tcBorders>
            <w:vAlign w:val="bottom"/>
          </w:tcPr>
          <w:p w14:paraId="5709AE14" w14:textId="77777777" w:rsidR="00C10202" w:rsidRPr="003A1BA8" w:rsidRDefault="00C10202" w:rsidP="00152C27">
            <w:pPr>
              <w:pStyle w:val="BodyText-table"/>
              <w:rPr>
                <w:ins w:id="344" w:author="Author"/>
              </w:rPr>
            </w:pPr>
          </w:p>
        </w:tc>
      </w:tr>
      <w:tr w:rsidR="00621F59" w:rsidRPr="003A1BA8" w14:paraId="089E64E4" w14:textId="77777777" w:rsidTr="00E8504C">
        <w:trPr>
          <w:trHeight w:val="432"/>
          <w:jc w:val="center"/>
        </w:trPr>
        <w:tc>
          <w:tcPr>
            <w:tcW w:w="9450" w:type="dxa"/>
            <w:gridSpan w:val="3"/>
            <w:tcBorders>
              <w:top w:val="single" w:sz="7" w:space="0" w:color="000000"/>
              <w:left w:val="single" w:sz="7" w:space="0" w:color="000000"/>
              <w:bottom w:val="single" w:sz="7" w:space="0" w:color="000000"/>
              <w:right w:val="single" w:sz="7" w:space="0" w:color="000000"/>
            </w:tcBorders>
            <w:vAlign w:val="bottom"/>
          </w:tcPr>
          <w:p w14:paraId="6B2514DD" w14:textId="77777777" w:rsidR="00621F59" w:rsidRPr="00D04F90" w:rsidRDefault="00621F59" w:rsidP="00D04F90">
            <w:pPr>
              <w:pStyle w:val="BodyText-table"/>
            </w:pPr>
            <w:r w:rsidRPr="00D04F90">
              <w:t>Required Training Courses</w:t>
            </w:r>
          </w:p>
        </w:tc>
      </w:tr>
      <w:tr w:rsidR="00B0799A" w:rsidRPr="003A1BA8" w14:paraId="31A6A647" w14:textId="77777777" w:rsidTr="00860BC7">
        <w:trPr>
          <w:trHeight w:val="432"/>
          <w:jc w:val="center"/>
          <w:ins w:id="345" w:author="Author"/>
        </w:trPr>
        <w:tc>
          <w:tcPr>
            <w:tcW w:w="6085" w:type="dxa"/>
            <w:tcBorders>
              <w:top w:val="single" w:sz="7" w:space="0" w:color="000000"/>
              <w:left w:val="single" w:sz="7" w:space="0" w:color="000000"/>
              <w:bottom w:val="single" w:sz="7" w:space="0" w:color="000000"/>
              <w:right w:val="single" w:sz="7" w:space="0" w:color="000000"/>
            </w:tcBorders>
            <w:vAlign w:val="bottom"/>
          </w:tcPr>
          <w:p w14:paraId="44BD28FB" w14:textId="2549D4A9" w:rsidR="00B0799A" w:rsidRPr="003A1BA8" w:rsidRDefault="006C0C62" w:rsidP="00152C27">
            <w:pPr>
              <w:pStyle w:val="BodyText-table"/>
              <w:rPr>
                <w:ins w:id="346" w:author="Author"/>
              </w:rPr>
            </w:pPr>
            <w:ins w:id="347" w:author="Author">
              <w:r w:rsidRPr="00900BD8">
                <w:t>OSHA HAZWOPER</w:t>
              </w:r>
              <w:r w:rsidR="00032223" w:rsidRPr="00900BD8">
                <w:t xml:space="preserve"> (TMS)</w:t>
              </w:r>
              <w:r w:rsidRPr="00900BD8">
                <w:t xml:space="preserve"> </w:t>
              </w:r>
            </w:ins>
          </w:p>
        </w:tc>
        <w:tc>
          <w:tcPr>
            <w:tcW w:w="1628" w:type="dxa"/>
            <w:tcBorders>
              <w:top w:val="single" w:sz="7" w:space="0" w:color="000000"/>
              <w:left w:val="single" w:sz="7" w:space="0" w:color="000000"/>
              <w:bottom w:val="single" w:sz="7" w:space="0" w:color="000000"/>
              <w:right w:val="single" w:sz="7" w:space="0" w:color="000000"/>
            </w:tcBorders>
            <w:vAlign w:val="bottom"/>
          </w:tcPr>
          <w:p w14:paraId="27DA04B8" w14:textId="77777777" w:rsidR="00B0799A" w:rsidRPr="003A1BA8" w:rsidRDefault="00B0799A" w:rsidP="00152C27">
            <w:pPr>
              <w:pStyle w:val="BodyText-table"/>
              <w:rPr>
                <w:ins w:id="348" w:author="Author"/>
              </w:rPr>
            </w:pPr>
          </w:p>
        </w:tc>
        <w:tc>
          <w:tcPr>
            <w:tcW w:w="1737" w:type="dxa"/>
            <w:tcBorders>
              <w:top w:val="single" w:sz="7" w:space="0" w:color="000000"/>
              <w:left w:val="single" w:sz="7" w:space="0" w:color="000000"/>
              <w:bottom w:val="single" w:sz="7" w:space="0" w:color="000000"/>
              <w:right w:val="single" w:sz="7" w:space="0" w:color="000000"/>
            </w:tcBorders>
            <w:vAlign w:val="bottom"/>
          </w:tcPr>
          <w:p w14:paraId="71F3D105" w14:textId="77777777" w:rsidR="00B0799A" w:rsidRPr="003A1BA8" w:rsidRDefault="00B0799A" w:rsidP="00152C27">
            <w:pPr>
              <w:pStyle w:val="BodyText-table"/>
              <w:rPr>
                <w:ins w:id="349" w:author="Author"/>
              </w:rPr>
            </w:pPr>
          </w:p>
        </w:tc>
      </w:tr>
      <w:tr w:rsidR="00621F59" w:rsidRPr="003A1BA8" w14:paraId="00CA3DC3" w14:textId="77777777" w:rsidTr="00D04F90">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3F912305" w14:textId="416C4E6E" w:rsidR="00621F59" w:rsidRPr="00B12BCD" w:rsidRDefault="007E584D" w:rsidP="00D04F90">
            <w:pPr>
              <w:pStyle w:val="BodyText-table"/>
            </w:pPr>
            <w:r w:rsidRPr="00B12BCD">
              <w:t xml:space="preserve">F-201 or </w:t>
            </w:r>
            <w:r w:rsidR="00621F59" w:rsidRPr="00B12BCD">
              <w:t>F-201S, Fuel Cycle Processes</w:t>
            </w:r>
          </w:p>
        </w:tc>
        <w:tc>
          <w:tcPr>
            <w:tcW w:w="1628" w:type="dxa"/>
            <w:tcBorders>
              <w:top w:val="single" w:sz="7" w:space="0" w:color="000000"/>
              <w:left w:val="single" w:sz="7" w:space="0" w:color="000000"/>
              <w:bottom w:val="single" w:sz="7" w:space="0" w:color="000000"/>
              <w:right w:val="single" w:sz="7" w:space="0" w:color="000000"/>
            </w:tcBorders>
            <w:vAlign w:val="bottom"/>
          </w:tcPr>
          <w:p w14:paraId="3DF94664" w14:textId="77777777" w:rsidR="00621F59" w:rsidRPr="00B12BCD" w:rsidRDefault="00621F59" w:rsidP="00D04F90">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1F0E406C" w14:textId="77777777" w:rsidR="00621F59" w:rsidRPr="00B12BCD" w:rsidRDefault="00621F59" w:rsidP="00D04F90">
            <w:pPr>
              <w:pStyle w:val="BodyText-table"/>
            </w:pPr>
          </w:p>
        </w:tc>
      </w:tr>
      <w:tr w:rsidR="00621F59" w:rsidRPr="003A1BA8" w14:paraId="35995FB5" w14:textId="77777777" w:rsidTr="00D04F90">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69B0231A" w14:textId="77777777" w:rsidR="00621F59" w:rsidRPr="00B12BCD" w:rsidRDefault="00621F59" w:rsidP="00D04F90">
            <w:pPr>
              <w:pStyle w:val="BodyText-table"/>
            </w:pPr>
            <w:r w:rsidRPr="00B12BCD">
              <w:t>F-101S, Nuclear Criticality Safety</w:t>
            </w:r>
            <w:r w:rsidR="000F5470" w:rsidRPr="00B12BCD">
              <w:rPr>
                <w:vertAlign w:val="superscript"/>
              </w:rPr>
              <w:t>2</w:t>
            </w:r>
          </w:p>
        </w:tc>
        <w:tc>
          <w:tcPr>
            <w:tcW w:w="1628" w:type="dxa"/>
            <w:tcBorders>
              <w:top w:val="single" w:sz="7" w:space="0" w:color="000000"/>
              <w:left w:val="single" w:sz="7" w:space="0" w:color="000000"/>
              <w:bottom w:val="single" w:sz="7" w:space="0" w:color="000000"/>
              <w:right w:val="single" w:sz="7" w:space="0" w:color="000000"/>
            </w:tcBorders>
            <w:vAlign w:val="bottom"/>
          </w:tcPr>
          <w:p w14:paraId="253F7E4E" w14:textId="77777777" w:rsidR="00621F59" w:rsidRPr="00B12BCD" w:rsidRDefault="00621F59" w:rsidP="00D04F90">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0FDD3DD2" w14:textId="77777777" w:rsidR="00621F59" w:rsidRPr="00B12BCD" w:rsidRDefault="00621F59" w:rsidP="00D04F90">
            <w:pPr>
              <w:pStyle w:val="BodyText-table"/>
            </w:pPr>
          </w:p>
        </w:tc>
      </w:tr>
      <w:tr w:rsidR="009F35C4" w:rsidRPr="003A1BA8" w14:paraId="35D83296" w14:textId="77777777" w:rsidTr="00D04F90">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57F961FE" w14:textId="77777777" w:rsidR="009F35C4" w:rsidRPr="00B12BCD" w:rsidRDefault="009F35C4" w:rsidP="00E8504C">
            <w:pPr>
              <w:pStyle w:val="BodyText-table"/>
            </w:pPr>
            <w:r w:rsidRPr="00B12BCD">
              <w:t>F-102S, General HP Practices for Fuel Cycle Facilities</w:t>
            </w:r>
            <w:r w:rsidR="000F5470" w:rsidRPr="00B12BCD">
              <w:rPr>
                <w:vertAlign w:val="superscript"/>
              </w:rPr>
              <w:t>2</w:t>
            </w:r>
          </w:p>
        </w:tc>
        <w:tc>
          <w:tcPr>
            <w:tcW w:w="1628" w:type="dxa"/>
            <w:tcBorders>
              <w:top w:val="single" w:sz="7" w:space="0" w:color="000000"/>
              <w:left w:val="single" w:sz="7" w:space="0" w:color="000000"/>
              <w:bottom w:val="single" w:sz="7" w:space="0" w:color="000000"/>
              <w:right w:val="single" w:sz="7" w:space="0" w:color="000000"/>
            </w:tcBorders>
            <w:vAlign w:val="bottom"/>
          </w:tcPr>
          <w:p w14:paraId="153132CE" w14:textId="77777777" w:rsidR="009F35C4" w:rsidRPr="00B12BCD" w:rsidRDefault="009F35C4" w:rsidP="00E8504C">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1B76C109" w14:textId="77777777" w:rsidR="009F35C4" w:rsidRPr="00B12BCD" w:rsidRDefault="009F35C4" w:rsidP="00E8504C">
            <w:pPr>
              <w:pStyle w:val="BodyText-table"/>
            </w:pPr>
          </w:p>
        </w:tc>
      </w:tr>
      <w:tr w:rsidR="009F35C4" w:rsidRPr="003A1BA8" w14:paraId="1C1D822D" w14:textId="77777777" w:rsidTr="00D04F90">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421986CC" w14:textId="77777777" w:rsidR="009F35C4" w:rsidRPr="00B12BCD" w:rsidRDefault="009F35C4" w:rsidP="00E8504C">
            <w:pPr>
              <w:pStyle w:val="BodyText-table"/>
            </w:pPr>
            <w:r w:rsidRPr="00B12BCD">
              <w:t>F-204S, Uranium Enrichment Processes</w:t>
            </w:r>
          </w:p>
        </w:tc>
        <w:tc>
          <w:tcPr>
            <w:tcW w:w="1628" w:type="dxa"/>
            <w:tcBorders>
              <w:top w:val="single" w:sz="7" w:space="0" w:color="000000"/>
              <w:left w:val="single" w:sz="7" w:space="0" w:color="000000"/>
              <w:bottom w:val="single" w:sz="7" w:space="0" w:color="000000"/>
              <w:right w:val="single" w:sz="7" w:space="0" w:color="000000"/>
            </w:tcBorders>
            <w:vAlign w:val="bottom"/>
          </w:tcPr>
          <w:p w14:paraId="685525EF" w14:textId="77777777" w:rsidR="009F35C4" w:rsidRPr="00B12BCD" w:rsidRDefault="009F35C4" w:rsidP="00E8504C">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259D3C42" w14:textId="77777777" w:rsidR="009F35C4" w:rsidRPr="00B12BCD" w:rsidRDefault="009F35C4" w:rsidP="00E8504C">
            <w:pPr>
              <w:pStyle w:val="BodyText-table"/>
            </w:pPr>
          </w:p>
        </w:tc>
      </w:tr>
      <w:tr w:rsidR="009F35C4" w:rsidRPr="003A1BA8" w14:paraId="0D6F19B1" w14:textId="77777777" w:rsidTr="00D04F90">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3317B5CA" w14:textId="2C804F19" w:rsidR="009F35C4" w:rsidRPr="00B12BCD" w:rsidRDefault="00C10202" w:rsidP="00E8504C">
            <w:pPr>
              <w:pStyle w:val="BodyText-table"/>
            </w:pPr>
            <w:ins w:id="350" w:author="Author">
              <w:r>
                <w:t>C-115</w:t>
              </w:r>
            </w:ins>
            <w:r w:rsidR="000C3604" w:rsidRPr="00B12BCD">
              <w:t>,</w:t>
            </w:r>
            <w:r w:rsidR="00DA29EE" w:rsidRPr="00B12BCD">
              <w:t xml:space="preserve"> </w:t>
            </w:r>
            <w:r w:rsidR="005A65A0" w:rsidRPr="00B12BCD">
              <w:t>Hazards Analysis (ISA)</w:t>
            </w:r>
            <w:r w:rsidR="005A65A0" w:rsidRPr="00E8504C">
              <w:t xml:space="preserve"> </w:t>
            </w:r>
            <w:ins w:id="351" w:author="Author">
              <w:r w:rsidR="005A65A0" w:rsidRPr="005A1462">
                <w:t>Training</w:t>
              </w:r>
              <w:r w:rsidR="00060930">
                <w:t>, or equivalent course</w:t>
              </w:r>
              <w:r w:rsidR="005A65A0" w:rsidRPr="00104404">
                <w:t xml:space="preserve"> (see IMC 1247, Appendix A for details)</w:t>
              </w:r>
            </w:ins>
          </w:p>
        </w:tc>
        <w:tc>
          <w:tcPr>
            <w:tcW w:w="1628" w:type="dxa"/>
            <w:tcBorders>
              <w:top w:val="single" w:sz="7" w:space="0" w:color="000000"/>
              <w:left w:val="single" w:sz="7" w:space="0" w:color="000000"/>
              <w:bottom w:val="single" w:sz="7" w:space="0" w:color="000000"/>
              <w:right w:val="single" w:sz="7" w:space="0" w:color="000000"/>
            </w:tcBorders>
            <w:vAlign w:val="bottom"/>
          </w:tcPr>
          <w:p w14:paraId="2FA5DE20" w14:textId="77777777" w:rsidR="009F35C4" w:rsidRPr="00B12BCD" w:rsidRDefault="009F35C4" w:rsidP="00E8504C">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09474001" w14:textId="77777777" w:rsidR="009F35C4" w:rsidRPr="00B12BCD" w:rsidRDefault="009F35C4" w:rsidP="00E8504C">
            <w:pPr>
              <w:pStyle w:val="BodyText-table"/>
            </w:pPr>
          </w:p>
        </w:tc>
      </w:tr>
      <w:tr w:rsidR="009F35C4" w:rsidRPr="003A1BA8" w14:paraId="0C8F195C" w14:textId="77777777" w:rsidTr="00D04F90">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14:paraId="7A395F08" w14:textId="77777777" w:rsidR="009F35C4" w:rsidRPr="00B12BCD" w:rsidRDefault="009F35C4" w:rsidP="00E8504C">
            <w:pPr>
              <w:pStyle w:val="BodyText-table"/>
            </w:pPr>
            <w:r w:rsidRPr="00B12BCD">
              <w:t>MCA-101DC, Intro to Nuclear Materials Control an Accountability</w:t>
            </w:r>
            <w:r w:rsidRPr="00B12BCD">
              <w:rPr>
                <w:vertAlign w:val="superscript"/>
              </w:rPr>
              <w:t>1</w:t>
            </w:r>
          </w:p>
        </w:tc>
        <w:tc>
          <w:tcPr>
            <w:tcW w:w="1628" w:type="dxa"/>
            <w:tcBorders>
              <w:top w:val="single" w:sz="7" w:space="0" w:color="000000"/>
              <w:left w:val="single" w:sz="7" w:space="0" w:color="000000"/>
              <w:bottom w:val="single" w:sz="7" w:space="0" w:color="000000"/>
              <w:right w:val="single" w:sz="7" w:space="0" w:color="000000"/>
            </w:tcBorders>
            <w:vAlign w:val="bottom"/>
          </w:tcPr>
          <w:p w14:paraId="05FFBDE8" w14:textId="77777777" w:rsidR="009F35C4" w:rsidRPr="00B12BCD" w:rsidRDefault="009F35C4" w:rsidP="00E8504C">
            <w:pPr>
              <w:pStyle w:val="BodyText-table"/>
            </w:pPr>
          </w:p>
        </w:tc>
        <w:tc>
          <w:tcPr>
            <w:tcW w:w="1737" w:type="dxa"/>
            <w:tcBorders>
              <w:top w:val="single" w:sz="7" w:space="0" w:color="000000"/>
              <w:left w:val="single" w:sz="7" w:space="0" w:color="000000"/>
              <w:bottom w:val="single" w:sz="7" w:space="0" w:color="000000"/>
              <w:right w:val="single" w:sz="7" w:space="0" w:color="000000"/>
            </w:tcBorders>
            <w:vAlign w:val="bottom"/>
          </w:tcPr>
          <w:p w14:paraId="3F251478" w14:textId="77777777" w:rsidR="009F35C4" w:rsidRPr="00B12BCD" w:rsidRDefault="009F35C4" w:rsidP="00E8504C">
            <w:pPr>
              <w:pStyle w:val="BodyText-table"/>
            </w:pPr>
          </w:p>
        </w:tc>
      </w:tr>
    </w:tbl>
    <w:p w14:paraId="05BC6DC5" w14:textId="77777777" w:rsidR="009C00D2" w:rsidRDefault="009C00D2">
      <w:pPr>
        <w:rPr>
          <w:del w:id="352" w:author="Author"/>
        </w:rPr>
        <w:sectPr w:rsidR="009C00D2" w:rsidSect="006301A0">
          <w:headerReference w:type="default" r:id="rId17"/>
          <w:footerReference w:type="default" r:id="rId18"/>
          <w:pgSz w:w="12240" w:h="15840"/>
          <w:pgMar w:top="1440" w:right="1440" w:bottom="1440" w:left="1440" w:header="720" w:footer="720" w:gutter="0"/>
          <w:pgNumType w:start="1"/>
          <w:cols w:space="720"/>
          <w:noEndnote/>
          <w:docGrid w:linePitch="326"/>
        </w:sectPr>
      </w:pPr>
    </w:p>
    <w:tbl>
      <w:tblPr>
        <w:tblW w:w="9801" w:type="dxa"/>
        <w:jc w:val="center"/>
        <w:tblLayout w:type="fixed"/>
        <w:tblCellMar>
          <w:left w:w="120" w:type="dxa"/>
          <w:right w:w="120" w:type="dxa"/>
        </w:tblCellMar>
        <w:tblLook w:val="0000" w:firstRow="0" w:lastRow="0" w:firstColumn="0" w:lastColumn="0" w:noHBand="0" w:noVBand="0"/>
      </w:tblPr>
      <w:tblGrid>
        <w:gridCol w:w="6075"/>
        <w:gridCol w:w="10"/>
        <w:gridCol w:w="1610"/>
        <w:gridCol w:w="18"/>
        <w:gridCol w:w="2088"/>
      </w:tblGrid>
      <w:tr w:rsidR="009C00D2" w:rsidRPr="003A1BA8" w14:paraId="5A0CF3EE" w14:textId="77777777" w:rsidTr="00F60D22">
        <w:trPr>
          <w:trHeight w:val="703"/>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14:paraId="08082292" w14:textId="39B0E412" w:rsidR="009C00D2" w:rsidRPr="00D34226" w:rsidRDefault="009C00D2" w:rsidP="00D34226">
            <w:pPr>
              <w:pStyle w:val="BodyText-table"/>
            </w:pPr>
            <w:r w:rsidRPr="00D34226">
              <w:lastRenderedPageBreak/>
              <w:t xml:space="preserve">Inspector Name: </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14:paraId="3B22E3F3" w14:textId="77777777" w:rsidR="009C00D2" w:rsidRPr="00D34226" w:rsidRDefault="009C00D2" w:rsidP="00D34226">
            <w:pPr>
              <w:pStyle w:val="BodyText-table"/>
            </w:pPr>
            <w:r w:rsidRPr="00D34226">
              <w:t>Employee Initials/ Date</w:t>
            </w:r>
          </w:p>
        </w:tc>
        <w:tc>
          <w:tcPr>
            <w:tcW w:w="2088" w:type="dxa"/>
            <w:tcBorders>
              <w:top w:val="single" w:sz="7" w:space="0" w:color="000000"/>
              <w:left w:val="single" w:sz="7" w:space="0" w:color="000000"/>
              <w:bottom w:val="single" w:sz="7" w:space="0" w:color="000000"/>
              <w:right w:val="single" w:sz="7" w:space="0" w:color="000000"/>
            </w:tcBorders>
            <w:vAlign w:val="bottom"/>
          </w:tcPr>
          <w:p w14:paraId="448FC1DC" w14:textId="51F638FC" w:rsidR="009C00D2" w:rsidRPr="00D34226" w:rsidRDefault="009C00D2" w:rsidP="00D34226">
            <w:pPr>
              <w:pStyle w:val="BodyText-table"/>
            </w:pPr>
            <w:r w:rsidRPr="00D34226">
              <w:t>Chief or Designee Signature/Date</w:t>
            </w:r>
          </w:p>
        </w:tc>
      </w:tr>
      <w:tr w:rsidR="009C00D2" w:rsidRPr="003A1BA8" w14:paraId="242DBD5C" w14:textId="77777777" w:rsidTr="00F60D22">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14:paraId="3DF6D797" w14:textId="77777777" w:rsidR="009C00D2" w:rsidRPr="00D34226" w:rsidRDefault="009C00D2" w:rsidP="00D34226">
            <w:pPr>
              <w:pStyle w:val="BodyText-table"/>
            </w:pPr>
            <w:r w:rsidRPr="00D34226">
              <w:t>MCA-104DB, Introduction to Measurement Programs1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14:paraId="41B9856F" w14:textId="77777777" w:rsidR="009C00D2" w:rsidRPr="00D34226" w:rsidRDefault="009C00D2" w:rsidP="00D34226">
            <w:pPr>
              <w:pStyle w:val="BodyText-table"/>
            </w:pPr>
          </w:p>
        </w:tc>
        <w:tc>
          <w:tcPr>
            <w:tcW w:w="2088" w:type="dxa"/>
            <w:tcBorders>
              <w:top w:val="single" w:sz="7" w:space="0" w:color="000000"/>
              <w:left w:val="single" w:sz="7" w:space="0" w:color="000000"/>
              <w:bottom w:val="single" w:sz="7" w:space="0" w:color="000000"/>
              <w:right w:val="single" w:sz="7" w:space="0" w:color="000000"/>
            </w:tcBorders>
            <w:vAlign w:val="bottom"/>
          </w:tcPr>
          <w:p w14:paraId="0540DB67" w14:textId="77777777" w:rsidR="009C00D2" w:rsidRPr="00D34226" w:rsidRDefault="009C00D2" w:rsidP="00D34226">
            <w:pPr>
              <w:pStyle w:val="BodyText-table"/>
            </w:pPr>
          </w:p>
        </w:tc>
      </w:tr>
      <w:tr w:rsidR="009C00D2" w:rsidRPr="003A1BA8" w14:paraId="2976651D" w14:textId="77777777" w:rsidTr="00F60D22">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14:paraId="09C63C14" w14:textId="77777777" w:rsidR="009C00D2" w:rsidRPr="00D34226" w:rsidRDefault="009C00D2" w:rsidP="00D34226">
            <w:pPr>
              <w:pStyle w:val="BodyText-table"/>
            </w:pPr>
            <w:r w:rsidRPr="00D34226">
              <w:t>MCA-110, Basics of Nuclear Materials Accountability1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14:paraId="14FB93F3" w14:textId="77777777" w:rsidR="009C00D2" w:rsidRPr="00D34226" w:rsidRDefault="009C00D2" w:rsidP="00D34226">
            <w:pPr>
              <w:pStyle w:val="BodyText-table"/>
            </w:pPr>
          </w:p>
        </w:tc>
        <w:tc>
          <w:tcPr>
            <w:tcW w:w="2088" w:type="dxa"/>
            <w:tcBorders>
              <w:top w:val="single" w:sz="7" w:space="0" w:color="000000"/>
              <w:left w:val="single" w:sz="7" w:space="0" w:color="000000"/>
              <w:bottom w:val="single" w:sz="7" w:space="0" w:color="000000"/>
              <w:right w:val="single" w:sz="7" w:space="0" w:color="000000"/>
            </w:tcBorders>
            <w:vAlign w:val="bottom"/>
          </w:tcPr>
          <w:p w14:paraId="12678C19" w14:textId="77777777" w:rsidR="009C00D2" w:rsidRPr="00D34226" w:rsidRDefault="009C00D2" w:rsidP="00D34226">
            <w:pPr>
              <w:pStyle w:val="BodyText-table"/>
            </w:pPr>
          </w:p>
        </w:tc>
      </w:tr>
      <w:tr w:rsidR="009C00D2" w:rsidRPr="003A1BA8" w14:paraId="60033483" w14:textId="77777777" w:rsidTr="00F60D22">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14:paraId="3E11CEB2" w14:textId="366B460C" w:rsidR="009C00D2" w:rsidRPr="00D34226" w:rsidRDefault="009C00D2" w:rsidP="00D34226">
            <w:pPr>
              <w:pStyle w:val="BodyText-table"/>
            </w:pPr>
            <w:r w:rsidRPr="00D34226">
              <w:t>MCA-120, Basics of Nuclear Materials Control1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14:paraId="4C334F3E" w14:textId="77777777" w:rsidR="009C00D2" w:rsidRPr="00D34226" w:rsidRDefault="009C00D2" w:rsidP="00D34226">
            <w:pPr>
              <w:pStyle w:val="BodyText-table"/>
            </w:pPr>
          </w:p>
        </w:tc>
        <w:tc>
          <w:tcPr>
            <w:tcW w:w="2088" w:type="dxa"/>
            <w:tcBorders>
              <w:top w:val="single" w:sz="7" w:space="0" w:color="000000"/>
              <w:left w:val="single" w:sz="7" w:space="0" w:color="000000"/>
              <w:bottom w:val="single" w:sz="7" w:space="0" w:color="000000"/>
              <w:right w:val="single" w:sz="7" w:space="0" w:color="000000"/>
            </w:tcBorders>
            <w:vAlign w:val="bottom"/>
          </w:tcPr>
          <w:p w14:paraId="6773C96C" w14:textId="77777777" w:rsidR="009C00D2" w:rsidRPr="00D34226" w:rsidRDefault="009C00D2" w:rsidP="00D34226">
            <w:pPr>
              <w:pStyle w:val="BodyText-table"/>
            </w:pPr>
          </w:p>
        </w:tc>
      </w:tr>
      <w:tr w:rsidR="009C00D2" w:rsidRPr="003A1BA8" w14:paraId="53E5D2B3" w14:textId="77777777" w:rsidTr="00F60D22">
        <w:trPr>
          <w:trHeight w:val="432"/>
          <w:jc w:val="center"/>
        </w:trPr>
        <w:tc>
          <w:tcPr>
            <w:tcW w:w="9801" w:type="dxa"/>
            <w:gridSpan w:val="5"/>
            <w:tcBorders>
              <w:top w:val="single" w:sz="7" w:space="0" w:color="000000"/>
              <w:left w:val="single" w:sz="7" w:space="0" w:color="000000"/>
              <w:bottom w:val="single" w:sz="7" w:space="0" w:color="000000"/>
              <w:right w:val="single" w:sz="7" w:space="0" w:color="000000"/>
            </w:tcBorders>
            <w:vAlign w:val="bottom"/>
          </w:tcPr>
          <w:p w14:paraId="76025E3A" w14:textId="77777777" w:rsidR="009C00D2" w:rsidRPr="00D34226" w:rsidRDefault="009C00D2" w:rsidP="00D34226">
            <w:pPr>
              <w:pStyle w:val="BodyText-table"/>
            </w:pPr>
            <w:r w:rsidRPr="00D34226">
              <w:t>On-the-Job Training Activities</w:t>
            </w:r>
          </w:p>
        </w:tc>
      </w:tr>
      <w:tr w:rsidR="009C00D2" w:rsidRPr="003A1BA8" w14:paraId="269B87BF" w14:textId="77777777" w:rsidTr="00F60D22">
        <w:trPr>
          <w:trHeight w:val="432"/>
          <w:jc w:val="center"/>
        </w:trPr>
        <w:tc>
          <w:tcPr>
            <w:tcW w:w="6075" w:type="dxa"/>
            <w:tcBorders>
              <w:top w:val="single" w:sz="7" w:space="0" w:color="000000"/>
              <w:left w:val="single" w:sz="7" w:space="0" w:color="000000"/>
              <w:bottom w:val="single" w:sz="7" w:space="0" w:color="000000"/>
              <w:right w:val="single" w:sz="7" w:space="0" w:color="000000"/>
            </w:tcBorders>
            <w:vAlign w:val="bottom"/>
          </w:tcPr>
          <w:p w14:paraId="32D11224" w14:textId="75D39F0D" w:rsidR="009C00D2" w:rsidRPr="00D34226" w:rsidRDefault="009C00D2" w:rsidP="00D34226">
            <w:pPr>
              <w:pStyle w:val="BodyText-table"/>
            </w:pPr>
            <w:r w:rsidRPr="00D34226">
              <w:t>OJT-1</w:t>
            </w:r>
            <w:r w:rsidR="000C3604" w:rsidRPr="00D34226">
              <w:t xml:space="preserve">, </w:t>
            </w:r>
            <w:r w:rsidRPr="00D34226">
              <w:t>Facility Familiarization Tour with a Qualified Inspector</w:t>
            </w:r>
          </w:p>
        </w:tc>
        <w:tc>
          <w:tcPr>
            <w:tcW w:w="1620" w:type="dxa"/>
            <w:gridSpan w:val="2"/>
            <w:tcBorders>
              <w:top w:val="single" w:sz="7" w:space="0" w:color="000000"/>
              <w:left w:val="single" w:sz="7" w:space="0" w:color="000000"/>
              <w:bottom w:val="single" w:sz="7" w:space="0" w:color="000000"/>
              <w:right w:val="single" w:sz="7" w:space="0" w:color="000000"/>
            </w:tcBorders>
            <w:vAlign w:val="bottom"/>
          </w:tcPr>
          <w:p w14:paraId="19B1C540" w14:textId="77777777" w:rsidR="009C00D2" w:rsidRPr="00D34226" w:rsidRDefault="009C00D2" w:rsidP="00D34226">
            <w:pPr>
              <w:pStyle w:val="BodyText-table"/>
            </w:pPr>
          </w:p>
        </w:tc>
        <w:tc>
          <w:tcPr>
            <w:tcW w:w="2106" w:type="dxa"/>
            <w:gridSpan w:val="2"/>
            <w:tcBorders>
              <w:top w:val="single" w:sz="7" w:space="0" w:color="000000"/>
              <w:left w:val="single" w:sz="7" w:space="0" w:color="000000"/>
              <w:bottom w:val="single" w:sz="7" w:space="0" w:color="000000"/>
              <w:right w:val="single" w:sz="7" w:space="0" w:color="000000"/>
            </w:tcBorders>
            <w:vAlign w:val="bottom"/>
          </w:tcPr>
          <w:p w14:paraId="53E8D761" w14:textId="77777777" w:rsidR="009C00D2" w:rsidRPr="00D34226" w:rsidRDefault="009C00D2" w:rsidP="00D34226">
            <w:pPr>
              <w:pStyle w:val="BodyText-table"/>
            </w:pPr>
          </w:p>
        </w:tc>
      </w:tr>
      <w:tr w:rsidR="009C00D2" w:rsidRPr="003A1BA8" w14:paraId="388CCFB4" w14:textId="77777777" w:rsidTr="00F60D22">
        <w:trPr>
          <w:trHeight w:val="432"/>
          <w:jc w:val="center"/>
        </w:trPr>
        <w:tc>
          <w:tcPr>
            <w:tcW w:w="6075" w:type="dxa"/>
            <w:tcBorders>
              <w:top w:val="single" w:sz="7" w:space="0" w:color="000000"/>
              <w:left w:val="single" w:sz="7" w:space="0" w:color="000000"/>
              <w:bottom w:val="single" w:sz="7" w:space="0" w:color="000000"/>
              <w:right w:val="single" w:sz="7" w:space="0" w:color="000000"/>
            </w:tcBorders>
            <w:vAlign w:val="bottom"/>
          </w:tcPr>
          <w:p w14:paraId="37B36641" w14:textId="56F2A9DC" w:rsidR="009C00D2" w:rsidRPr="00D34226" w:rsidRDefault="009C00D2" w:rsidP="00D34226">
            <w:pPr>
              <w:pStyle w:val="BodyText-table"/>
            </w:pPr>
            <w:r w:rsidRPr="00D34226">
              <w:t>OJT-2</w:t>
            </w:r>
            <w:r w:rsidR="000C3604" w:rsidRPr="00D34226">
              <w:t xml:space="preserve">, </w:t>
            </w:r>
            <w:r w:rsidRPr="00D34226">
              <w:t>Licensee Performance Reviews</w:t>
            </w:r>
          </w:p>
        </w:tc>
        <w:tc>
          <w:tcPr>
            <w:tcW w:w="1620" w:type="dxa"/>
            <w:gridSpan w:val="2"/>
            <w:tcBorders>
              <w:top w:val="single" w:sz="7" w:space="0" w:color="000000"/>
              <w:left w:val="single" w:sz="7" w:space="0" w:color="000000"/>
              <w:bottom w:val="single" w:sz="7" w:space="0" w:color="000000"/>
              <w:right w:val="single" w:sz="7" w:space="0" w:color="000000"/>
            </w:tcBorders>
            <w:vAlign w:val="bottom"/>
          </w:tcPr>
          <w:p w14:paraId="7866AA78" w14:textId="77777777" w:rsidR="009C00D2" w:rsidRPr="00D34226" w:rsidRDefault="009C00D2" w:rsidP="00D34226">
            <w:pPr>
              <w:pStyle w:val="BodyText-table"/>
            </w:pPr>
          </w:p>
        </w:tc>
        <w:tc>
          <w:tcPr>
            <w:tcW w:w="2106" w:type="dxa"/>
            <w:gridSpan w:val="2"/>
            <w:tcBorders>
              <w:top w:val="single" w:sz="7" w:space="0" w:color="000000"/>
              <w:left w:val="single" w:sz="7" w:space="0" w:color="000000"/>
              <w:bottom w:val="single" w:sz="7" w:space="0" w:color="000000"/>
              <w:right w:val="single" w:sz="7" w:space="0" w:color="000000"/>
            </w:tcBorders>
            <w:vAlign w:val="bottom"/>
          </w:tcPr>
          <w:p w14:paraId="15A6BC27" w14:textId="77777777" w:rsidR="009C00D2" w:rsidRPr="00D34226" w:rsidRDefault="009C00D2" w:rsidP="00D34226">
            <w:pPr>
              <w:pStyle w:val="BodyText-table"/>
            </w:pPr>
          </w:p>
        </w:tc>
      </w:tr>
      <w:tr w:rsidR="009C00D2" w:rsidRPr="003A1BA8" w14:paraId="769A924A" w14:textId="77777777" w:rsidTr="00F60D22">
        <w:trPr>
          <w:trHeight w:val="432"/>
          <w:jc w:val="center"/>
        </w:trPr>
        <w:tc>
          <w:tcPr>
            <w:tcW w:w="6075" w:type="dxa"/>
            <w:tcBorders>
              <w:top w:val="single" w:sz="7" w:space="0" w:color="000000"/>
              <w:left w:val="single" w:sz="7" w:space="0" w:color="000000"/>
              <w:bottom w:val="single" w:sz="7" w:space="0" w:color="000000"/>
              <w:right w:val="single" w:sz="7" w:space="0" w:color="000000"/>
            </w:tcBorders>
            <w:vAlign w:val="bottom"/>
          </w:tcPr>
          <w:p w14:paraId="0D08F453" w14:textId="4C6B0E21" w:rsidR="009C00D2" w:rsidRPr="00D34226" w:rsidRDefault="009C00D2" w:rsidP="00D34226">
            <w:pPr>
              <w:pStyle w:val="BodyText-table"/>
            </w:pPr>
            <w:r w:rsidRPr="00D34226">
              <w:t>OJT-3</w:t>
            </w:r>
            <w:r w:rsidR="000C3604" w:rsidRPr="00D34226">
              <w:t xml:space="preserve">, </w:t>
            </w:r>
            <w:r w:rsidRPr="00D34226">
              <w:t>Inspection Activities</w:t>
            </w:r>
          </w:p>
        </w:tc>
        <w:tc>
          <w:tcPr>
            <w:tcW w:w="1620" w:type="dxa"/>
            <w:gridSpan w:val="2"/>
            <w:tcBorders>
              <w:top w:val="single" w:sz="7" w:space="0" w:color="000000"/>
              <w:left w:val="single" w:sz="7" w:space="0" w:color="000000"/>
              <w:bottom w:val="single" w:sz="7" w:space="0" w:color="000000"/>
              <w:right w:val="single" w:sz="7" w:space="0" w:color="000000"/>
            </w:tcBorders>
            <w:vAlign w:val="bottom"/>
          </w:tcPr>
          <w:p w14:paraId="2B91D604" w14:textId="77777777" w:rsidR="009C00D2" w:rsidRPr="00D34226" w:rsidRDefault="009C00D2" w:rsidP="00D34226">
            <w:pPr>
              <w:pStyle w:val="BodyText-table"/>
            </w:pPr>
          </w:p>
        </w:tc>
        <w:tc>
          <w:tcPr>
            <w:tcW w:w="2106" w:type="dxa"/>
            <w:gridSpan w:val="2"/>
            <w:tcBorders>
              <w:top w:val="single" w:sz="7" w:space="0" w:color="000000"/>
              <w:left w:val="single" w:sz="7" w:space="0" w:color="000000"/>
              <w:bottom w:val="single" w:sz="7" w:space="0" w:color="000000"/>
              <w:right w:val="single" w:sz="7" w:space="0" w:color="000000"/>
            </w:tcBorders>
            <w:vAlign w:val="bottom"/>
          </w:tcPr>
          <w:p w14:paraId="14CC2455" w14:textId="77777777" w:rsidR="009C00D2" w:rsidRPr="00D34226" w:rsidRDefault="009C00D2" w:rsidP="00D34226">
            <w:pPr>
              <w:pStyle w:val="BodyText-table"/>
            </w:pPr>
          </w:p>
        </w:tc>
      </w:tr>
      <w:tr w:rsidR="009C00D2" w:rsidRPr="003A1BA8" w14:paraId="317774A0" w14:textId="77777777" w:rsidTr="00F60D22">
        <w:trPr>
          <w:trHeight w:val="432"/>
          <w:jc w:val="center"/>
        </w:trPr>
        <w:tc>
          <w:tcPr>
            <w:tcW w:w="6075" w:type="dxa"/>
            <w:tcBorders>
              <w:top w:val="single" w:sz="7" w:space="0" w:color="000000"/>
              <w:left w:val="single" w:sz="7" w:space="0" w:color="000000"/>
              <w:bottom w:val="single" w:sz="7" w:space="0" w:color="000000"/>
              <w:right w:val="single" w:sz="7" w:space="0" w:color="000000"/>
            </w:tcBorders>
            <w:vAlign w:val="bottom"/>
          </w:tcPr>
          <w:p w14:paraId="22EB10AE" w14:textId="4209E4AD" w:rsidR="009C00D2" w:rsidRPr="00D34226" w:rsidRDefault="009C00D2" w:rsidP="00D34226">
            <w:pPr>
              <w:pStyle w:val="BodyText-table"/>
            </w:pPr>
            <w:r w:rsidRPr="00D34226">
              <w:t>OJT-4</w:t>
            </w:r>
            <w:r w:rsidR="000C3604" w:rsidRPr="00D34226">
              <w:t xml:space="preserve">, </w:t>
            </w:r>
            <w:r w:rsidRPr="00D34226">
              <w:t>Documenting Inspection Findings</w:t>
            </w:r>
          </w:p>
        </w:tc>
        <w:tc>
          <w:tcPr>
            <w:tcW w:w="1620" w:type="dxa"/>
            <w:gridSpan w:val="2"/>
            <w:tcBorders>
              <w:top w:val="single" w:sz="7" w:space="0" w:color="000000"/>
              <w:left w:val="single" w:sz="7" w:space="0" w:color="000000"/>
              <w:bottom w:val="single" w:sz="7" w:space="0" w:color="000000"/>
              <w:right w:val="single" w:sz="7" w:space="0" w:color="000000"/>
            </w:tcBorders>
            <w:vAlign w:val="bottom"/>
          </w:tcPr>
          <w:p w14:paraId="2EEB96FD" w14:textId="77777777" w:rsidR="009C00D2" w:rsidRPr="00D34226" w:rsidRDefault="009C00D2" w:rsidP="00D34226">
            <w:pPr>
              <w:pStyle w:val="BodyText-table"/>
            </w:pPr>
          </w:p>
        </w:tc>
        <w:tc>
          <w:tcPr>
            <w:tcW w:w="2106" w:type="dxa"/>
            <w:gridSpan w:val="2"/>
            <w:tcBorders>
              <w:top w:val="single" w:sz="7" w:space="0" w:color="000000"/>
              <w:left w:val="single" w:sz="7" w:space="0" w:color="000000"/>
              <w:bottom w:val="single" w:sz="7" w:space="0" w:color="000000"/>
              <w:right w:val="single" w:sz="7" w:space="0" w:color="000000"/>
            </w:tcBorders>
            <w:vAlign w:val="bottom"/>
          </w:tcPr>
          <w:p w14:paraId="1F0C2F18" w14:textId="77777777" w:rsidR="009C00D2" w:rsidRPr="00D34226" w:rsidRDefault="009C00D2" w:rsidP="00D34226">
            <w:pPr>
              <w:pStyle w:val="BodyText-table"/>
            </w:pPr>
          </w:p>
        </w:tc>
      </w:tr>
      <w:tr w:rsidR="000C3604" w:rsidRPr="003A1BA8" w14:paraId="2740F99D" w14:textId="77777777" w:rsidTr="00501CEF">
        <w:trPr>
          <w:trHeight w:val="432"/>
          <w:jc w:val="center"/>
          <w:ins w:id="353" w:author="Author"/>
        </w:trPr>
        <w:tc>
          <w:tcPr>
            <w:tcW w:w="6075" w:type="dxa"/>
            <w:tcBorders>
              <w:top w:val="single" w:sz="7" w:space="0" w:color="000000"/>
              <w:left w:val="single" w:sz="7" w:space="0" w:color="000000"/>
              <w:bottom w:val="single" w:sz="7" w:space="0" w:color="000000"/>
              <w:right w:val="single" w:sz="7" w:space="0" w:color="000000"/>
            </w:tcBorders>
            <w:shd w:val="clear" w:color="auto" w:fill="FFFFFF" w:themeFill="background1"/>
            <w:vAlign w:val="bottom"/>
          </w:tcPr>
          <w:p w14:paraId="69CBB843" w14:textId="26AAA932" w:rsidR="000C3604" w:rsidRPr="00D34226" w:rsidRDefault="000C3604" w:rsidP="00D34226">
            <w:pPr>
              <w:pStyle w:val="BodyText-table"/>
              <w:rPr>
                <w:ins w:id="354" w:author="Author"/>
              </w:rPr>
            </w:pPr>
            <w:ins w:id="355" w:author="Author">
              <w:r w:rsidRPr="00D34226">
                <w:t>OJT-General-2, Classification Guides</w:t>
              </w:r>
            </w:ins>
          </w:p>
        </w:tc>
        <w:tc>
          <w:tcPr>
            <w:tcW w:w="1620" w:type="dxa"/>
            <w:gridSpan w:val="2"/>
            <w:tcBorders>
              <w:top w:val="single" w:sz="7" w:space="0" w:color="000000"/>
              <w:left w:val="single" w:sz="7" w:space="0" w:color="000000"/>
              <w:bottom w:val="single" w:sz="7" w:space="0" w:color="000000"/>
              <w:right w:val="single" w:sz="7" w:space="0" w:color="000000"/>
            </w:tcBorders>
            <w:shd w:val="clear" w:color="auto" w:fill="FFFFFF" w:themeFill="background1"/>
            <w:vAlign w:val="bottom"/>
          </w:tcPr>
          <w:p w14:paraId="4768D1AF" w14:textId="77777777" w:rsidR="000C3604" w:rsidRPr="00D34226" w:rsidRDefault="000C3604" w:rsidP="00D34226">
            <w:pPr>
              <w:pStyle w:val="BodyText-table"/>
              <w:rPr>
                <w:ins w:id="356" w:author="Author"/>
              </w:rPr>
            </w:pPr>
          </w:p>
        </w:tc>
        <w:tc>
          <w:tcPr>
            <w:tcW w:w="2106" w:type="dxa"/>
            <w:gridSpan w:val="2"/>
            <w:tcBorders>
              <w:top w:val="single" w:sz="7" w:space="0" w:color="000000"/>
              <w:left w:val="single" w:sz="7" w:space="0" w:color="000000"/>
              <w:bottom w:val="single" w:sz="7" w:space="0" w:color="000000"/>
              <w:right w:val="single" w:sz="7" w:space="0" w:color="000000"/>
            </w:tcBorders>
            <w:shd w:val="clear" w:color="auto" w:fill="FFFFFF" w:themeFill="background1"/>
            <w:vAlign w:val="bottom"/>
          </w:tcPr>
          <w:p w14:paraId="1B40FD45" w14:textId="77777777" w:rsidR="000C3604" w:rsidRPr="00D34226" w:rsidRDefault="000C3604" w:rsidP="00D34226">
            <w:pPr>
              <w:pStyle w:val="BodyText-table"/>
              <w:rPr>
                <w:ins w:id="357" w:author="Author"/>
              </w:rPr>
            </w:pPr>
          </w:p>
        </w:tc>
      </w:tr>
      <w:tr w:rsidR="009C00D2" w:rsidRPr="003A1BA8" w14:paraId="00CE81DE" w14:textId="77777777" w:rsidTr="00262930">
        <w:trPr>
          <w:trHeight w:val="432"/>
          <w:jc w:val="center"/>
        </w:trPr>
        <w:tc>
          <w:tcPr>
            <w:tcW w:w="9801" w:type="dxa"/>
            <w:gridSpan w:val="5"/>
            <w:tcBorders>
              <w:top w:val="single" w:sz="7" w:space="0" w:color="000000"/>
              <w:left w:val="single" w:sz="7" w:space="0" w:color="000000"/>
              <w:bottom w:val="single" w:sz="7" w:space="0" w:color="000000"/>
              <w:right w:val="single" w:sz="7" w:space="0" w:color="000000"/>
            </w:tcBorders>
            <w:vAlign w:val="bottom"/>
          </w:tcPr>
          <w:p w14:paraId="4EC1EDD9" w14:textId="7EF93268" w:rsidR="009C00D2" w:rsidRPr="00D34226" w:rsidRDefault="009C00D2" w:rsidP="00D34226">
            <w:pPr>
              <w:pStyle w:val="BodyText-table"/>
            </w:pPr>
            <w:r w:rsidRPr="00D34226">
              <w:t>Required Technical Proficiency (Appendix C</w:t>
            </w:r>
            <w:ins w:id="358" w:author="Author">
              <w:r w:rsidR="00282A02" w:rsidRPr="00D34226">
                <w:t xml:space="preserve"> </w:t>
              </w:r>
              <w:r w:rsidR="000C3604" w:rsidRPr="00D34226">
                <w:t>or</w:t>
              </w:r>
              <w:r w:rsidR="00282A02" w:rsidRPr="00D34226">
                <w:t xml:space="preserve"> D</w:t>
              </w:r>
            </w:ins>
            <w:r w:rsidRPr="00D34226">
              <w:t>)</w:t>
            </w:r>
          </w:p>
        </w:tc>
      </w:tr>
      <w:tr w:rsidR="009C00D2" w:rsidRPr="003A1BA8" w14:paraId="5AF92EF5" w14:textId="77777777" w:rsidTr="00262930">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14:paraId="0D58C192" w14:textId="77777777" w:rsidR="009C00D2" w:rsidRPr="00D34226" w:rsidRDefault="009C00D2" w:rsidP="00D34226">
            <w:pPr>
              <w:pStyle w:val="BodyText-table"/>
            </w:pPr>
            <w:r w:rsidRPr="00D34226">
              <w:t>Complete the appropriate technical proficiency Appendix or equivalent:</w:t>
            </w:r>
          </w:p>
          <w:p w14:paraId="2106C00E" w14:textId="77777777" w:rsidR="009C00D2" w:rsidRPr="00D34226" w:rsidRDefault="009C00D2" w:rsidP="00D34226">
            <w:pPr>
              <w:pStyle w:val="BodyText-table"/>
            </w:pPr>
            <w:r w:rsidRPr="00D34226">
              <w:t>Specific inspector classifications per IMC 1247</w:t>
            </w:r>
          </w:p>
          <w:p w14:paraId="1B02990A" w14:textId="77777777" w:rsidR="009C00D2" w:rsidRPr="00D34226" w:rsidRDefault="009C00D2" w:rsidP="00D34226">
            <w:pPr>
              <w:pStyle w:val="BodyText-table"/>
            </w:pPr>
            <w:r w:rsidRPr="00D34226">
              <w:t>C1 – Operations</w:t>
            </w:r>
          </w:p>
          <w:p w14:paraId="4DB5DC73" w14:textId="77777777" w:rsidR="009C00D2" w:rsidRPr="00D34226" w:rsidRDefault="009C00D2" w:rsidP="00D34226">
            <w:pPr>
              <w:pStyle w:val="BodyText-table"/>
            </w:pPr>
            <w:r w:rsidRPr="00D34226">
              <w:t>C2 – Health Physics</w:t>
            </w:r>
          </w:p>
          <w:p w14:paraId="54D718BB" w14:textId="77777777" w:rsidR="009C00D2" w:rsidRPr="00D34226" w:rsidRDefault="009C00D2" w:rsidP="00D34226">
            <w:pPr>
              <w:pStyle w:val="BodyText-table"/>
            </w:pPr>
            <w:r w:rsidRPr="00D34226">
              <w:t>C3 – Emergency Preparedness</w:t>
            </w:r>
          </w:p>
          <w:p w14:paraId="5ADCA422" w14:textId="10968EC7" w:rsidR="009C00D2" w:rsidRPr="00D34226" w:rsidRDefault="009C00D2" w:rsidP="00D34226">
            <w:pPr>
              <w:pStyle w:val="BodyText-table"/>
            </w:pPr>
            <w:r w:rsidRPr="00D34226">
              <w:t xml:space="preserve">C4 – </w:t>
            </w:r>
            <w:ins w:id="359" w:author="Author">
              <w:r w:rsidR="008F53E5" w:rsidRPr="00D34226">
                <w:t>Physical</w:t>
              </w:r>
            </w:ins>
            <w:r w:rsidRPr="00D34226">
              <w:t xml:space="preserve"> Security</w:t>
            </w:r>
          </w:p>
          <w:p w14:paraId="5D91A343" w14:textId="6D287EAE" w:rsidR="009C00D2" w:rsidRPr="00D34226" w:rsidRDefault="009C00D2" w:rsidP="00D34226">
            <w:pPr>
              <w:pStyle w:val="BodyText-table"/>
            </w:pPr>
            <w:r w:rsidRPr="00D34226">
              <w:t>C5 – Material Control</w:t>
            </w:r>
            <w:r w:rsidR="003C7275">
              <w:t xml:space="preserve"> </w:t>
            </w:r>
          </w:p>
          <w:p w14:paraId="3731254C" w14:textId="77777777" w:rsidR="009C00D2" w:rsidRPr="00D34226" w:rsidRDefault="009C00D2" w:rsidP="00D34226">
            <w:pPr>
              <w:pStyle w:val="BodyText-table"/>
            </w:pPr>
            <w:r w:rsidRPr="00D34226">
              <w:tab/>
              <w:t>And Accounting</w:t>
            </w:r>
          </w:p>
          <w:p w14:paraId="737093EC" w14:textId="508B9F29" w:rsidR="009C00D2" w:rsidRPr="00D34226" w:rsidRDefault="009C00D2" w:rsidP="00D34226">
            <w:pPr>
              <w:pStyle w:val="BodyText-table"/>
            </w:pPr>
            <w:r w:rsidRPr="00D34226">
              <w:t>C6 – Criticality Safety</w:t>
            </w:r>
          </w:p>
          <w:p w14:paraId="40E7B13B" w14:textId="385494DD" w:rsidR="009C00D2" w:rsidRPr="00D34226" w:rsidRDefault="00282A02" w:rsidP="00D34226">
            <w:pPr>
              <w:pStyle w:val="BodyText-table"/>
            </w:pPr>
            <w:ins w:id="360" w:author="Author">
              <w:r w:rsidRPr="00D34226">
                <w:t>D1</w:t>
              </w:r>
              <w:r w:rsidR="006951E6" w:rsidRPr="00D34226">
                <w:t xml:space="preserve"> – Information Security</w:t>
              </w:r>
            </w:ins>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14:paraId="1386FEE0" w14:textId="77777777" w:rsidR="009C00D2" w:rsidRPr="00D34226" w:rsidRDefault="009C00D2" w:rsidP="00D34226">
            <w:pPr>
              <w:pStyle w:val="BodyText-table"/>
            </w:pPr>
          </w:p>
        </w:tc>
        <w:tc>
          <w:tcPr>
            <w:tcW w:w="2088" w:type="dxa"/>
            <w:tcBorders>
              <w:top w:val="single" w:sz="7" w:space="0" w:color="000000"/>
              <w:left w:val="single" w:sz="7" w:space="0" w:color="000000"/>
              <w:bottom w:val="single" w:sz="7" w:space="0" w:color="000000"/>
              <w:right w:val="single" w:sz="7" w:space="0" w:color="000000"/>
            </w:tcBorders>
            <w:vAlign w:val="bottom"/>
          </w:tcPr>
          <w:p w14:paraId="3CEC9411" w14:textId="77777777" w:rsidR="009C00D2" w:rsidRPr="00D34226" w:rsidRDefault="009C00D2" w:rsidP="00D34226">
            <w:pPr>
              <w:pStyle w:val="BodyText-table"/>
            </w:pPr>
          </w:p>
        </w:tc>
      </w:tr>
    </w:tbl>
    <w:p w14:paraId="248B6497" w14:textId="67DC2C72" w:rsidR="00621F59" w:rsidRPr="00262930" w:rsidRDefault="00915DB8" w:rsidP="00F56A5E">
      <w:pPr>
        <w:pStyle w:val="BodyText"/>
      </w:pPr>
      <w:ins w:id="361" w:author="Author">
        <w:r w:rsidRPr="00534BCA">
          <w:rPr>
            <w:vertAlign w:val="superscript"/>
          </w:rPr>
          <w:t>1</w:t>
        </w:r>
        <w:r w:rsidRPr="00262930">
          <w:t>Required</w:t>
        </w:r>
      </w:ins>
      <w:r w:rsidRPr="00262930">
        <w:t xml:space="preserve"> for MC&amp;A inspectors only</w:t>
      </w:r>
    </w:p>
    <w:p w14:paraId="129ECACD" w14:textId="0B0BAF9A" w:rsidR="000F5470" w:rsidRDefault="000F5470" w:rsidP="00F56A5E">
      <w:pPr>
        <w:pStyle w:val="BodyText"/>
      </w:pPr>
      <w:ins w:id="362" w:author="Author">
        <w:r w:rsidRPr="00534BCA">
          <w:rPr>
            <w:vertAlign w:val="superscript"/>
          </w:rPr>
          <w:t>2</w:t>
        </w:r>
        <w:r w:rsidRPr="00262930">
          <w:t>Not</w:t>
        </w:r>
      </w:ins>
      <w:r w:rsidRPr="00262930">
        <w:t xml:space="preserve"> required for initial qualification of </w:t>
      </w:r>
      <w:ins w:id="363" w:author="Author">
        <w:r w:rsidR="00F51ECD" w:rsidRPr="00262930">
          <w:t xml:space="preserve">security or </w:t>
        </w:r>
      </w:ins>
      <w:r w:rsidRPr="00262930">
        <w:t>MC&amp;A inspectors</w:t>
      </w:r>
    </w:p>
    <w:p w14:paraId="4B6E25C2" w14:textId="77777777" w:rsidR="00983775" w:rsidRDefault="00983775" w:rsidP="00983775">
      <w:pPr>
        <w:pStyle w:val="BodyText"/>
        <w:rPr>
          <w:ins w:id="364" w:author="Author"/>
        </w:rPr>
      </w:pPr>
      <w:proofErr w:type="gramStart"/>
      <w:ins w:id="365" w:author="Author">
        <w:r>
          <w:t>Supervisor’s</w:t>
        </w:r>
        <w:proofErr w:type="gramEnd"/>
        <w:r>
          <w:t xml:space="preserve"> signature indicates successful completion of all required courses and activities listed in this journal and </w:t>
        </w:r>
        <w:proofErr w:type="gramStart"/>
        <w:r>
          <w:t>readiness</w:t>
        </w:r>
        <w:proofErr w:type="gramEnd"/>
        <w:r>
          <w:t xml:space="preserve"> to appear before the Oral Board, if applicable.</w:t>
        </w:r>
      </w:ins>
    </w:p>
    <w:p w14:paraId="77EF041A" w14:textId="77777777" w:rsidR="00857341" w:rsidRDefault="00983775" w:rsidP="00983775">
      <w:pPr>
        <w:pStyle w:val="Signatureline"/>
        <w:sectPr w:rsidR="00857341" w:rsidSect="00983775">
          <w:pgSz w:w="12240" w:h="15840"/>
          <w:pgMar w:top="1440" w:right="1440" w:bottom="1440" w:left="1440" w:header="720" w:footer="720" w:gutter="0"/>
          <w:cols w:space="720"/>
          <w:docGrid w:linePitch="360"/>
        </w:sectPr>
      </w:pPr>
      <w:ins w:id="366" w:author="Author">
        <w:r>
          <w:t>Supervisor’s Signature: ________________________________ Date: ____________</w:t>
        </w:r>
      </w:ins>
    </w:p>
    <w:p w14:paraId="482EA913" w14:textId="7CD40FA8" w:rsidR="00621F59" w:rsidRPr="00F00427" w:rsidRDefault="00621F59" w:rsidP="001E4773">
      <w:pPr>
        <w:pStyle w:val="attachmenttitle"/>
      </w:pPr>
      <w:bookmarkStart w:id="367" w:name="_Toc202865876"/>
      <w:r w:rsidRPr="00DE6A28">
        <w:lastRenderedPageBreak/>
        <w:t>A</w:t>
      </w:r>
      <w:r w:rsidR="005B397D">
        <w:t>ttachment</w:t>
      </w:r>
      <w:r w:rsidRPr="00B12BCD">
        <w:t xml:space="preserve"> </w:t>
      </w:r>
      <w:r w:rsidR="00D54BD8" w:rsidRPr="00B12BCD">
        <w:t>4</w:t>
      </w:r>
      <w:r w:rsidR="00903029">
        <w:t xml:space="preserve">: </w:t>
      </w:r>
      <w:r w:rsidRPr="00F00427">
        <w:t>Revision History for IMC 1247</w:t>
      </w:r>
      <w:bookmarkEnd w:id="367"/>
    </w:p>
    <w:tbl>
      <w:tblPr>
        <w:tblW w:w="0" w:type="auto"/>
        <w:jc w:val="center"/>
        <w:tblLayout w:type="fixed"/>
        <w:tblCellMar>
          <w:left w:w="100" w:type="dxa"/>
          <w:right w:w="100" w:type="dxa"/>
        </w:tblCellMar>
        <w:tblLook w:val="0000" w:firstRow="0" w:lastRow="0" w:firstColumn="0" w:lastColumn="0" w:noHBand="0" w:noVBand="0"/>
      </w:tblPr>
      <w:tblGrid>
        <w:gridCol w:w="1432"/>
        <w:gridCol w:w="1620"/>
        <w:gridCol w:w="5850"/>
        <w:gridCol w:w="1530"/>
        <w:gridCol w:w="2373"/>
      </w:tblGrid>
      <w:tr w:rsidR="00A21ADC" w:rsidRPr="003A1BA8" w14:paraId="3699E590" w14:textId="77777777" w:rsidTr="006301A0">
        <w:trPr>
          <w:cantSplit/>
          <w:jc w:val="center"/>
        </w:trPr>
        <w:tc>
          <w:tcPr>
            <w:tcW w:w="1432" w:type="dxa"/>
            <w:tcBorders>
              <w:top w:val="single" w:sz="6" w:space="0" w:color="000000"/>
              <w:left w:val="single" w:sz="6" w:space="0" w:color="000000"/>
              <w:bottom w:val="nil"/>
              <w:right w:val="nil"/>
            </w:tcBorders>
            <w:tcMar>
              <w:top w:w="58" w:type="dxa"/>
              <w:left w:w="58" w:type="dxa"/>
              <w:bottom w:w="58" w:type="dxa"/>
              <w:right w:w="58" w:type="dxa"/>
            </w:tcMar>
          </w:tcPr>
          <w:p w14:paraId="1974ACA4" w14:textId="77777777" w:rsidR="00A21ADC" w:rsidRPr="00B12BCD" w:rsidRDefault="00A21ADC" w:rsidP="00970943">
            <w:pPr>
              <w:pStyle w:val="BodyText-table"/>
            </w:pPr>
            <w:r w:rsidRPr="00B12BCD">
              <w:t>Commitment Tracking Number</w:t>
            </w:r>
          </w:p>
        </w:tc>
        <w:tc>
          <w:tcPr>
            <w:tcW w:w="1620" w:type="dxa"/>
            <w:tcBorders>
              <w:top w:val="single" w:sz="6" w:space="0" w:color="000000"/>
              <w:left w:val="single" w:sz="6" w:space="0" w:color="000000"/>
              <w:bottom w:val="nil"/>
              <w:right w:val="nil"/>
            </w:tcBorders>
            <w:tcMar>
              <w:top w:w="58" w:type="dxa"/>
              <w:left w:w="58" w:type="dxa"/>
              <w:bottom w:w="58" w:type="dxa"/>
              <w:right w:w="58" w:type="dxa"/>
            </w:tcMar>
          </w:tcPr>
          <w:p w14:paraId="2C0FD2F1" w14:textId="77777777" w:rsidR="00A21ADC" w:rsidRPr="00B12BCD" w:rsidRDefault="00A21ADC" w:rsidP="00970943">
            <w:pPr>
              <w:pStyle w:val="BodyText-table"/>
            </w:pPr>
            <w:r w:rsidRPr="00B12BCD">
              <w:t xml:space="preserve">Accession Number </w:t>
            </w:r>
          </w:p>
          <w:p w14:paraId="761C2656" w14:textId="77777777" w:rsidR="00A21ADC" w:rsidRPr="00B12BCD" w:rsidRDefault="00A21ADC" w:rsidP="00970943">
            <w:pPr>
              <w:pStyle w:val="BodyText-table"/>
            </w:pPr>
            <w:r w:rsidRPr="00B12BCD">
              <w:t xml:space="preserve">Issue Date </w:t>
            </w:r>
          </w:p>
          <w:p w14:paraId="30F7B9B0" w14:textId="77777777" w:rsidR="00A21ADC" w:rsidRPr="00B12BCD" w:rsidRDefault="00A21ADC" w:rsidP="00970943">
            <w:pPr>
              <w:pStyle w:val="BodyText-table"/>
            </w:pPr>
            <w:r w:rsidRPr="00B12BCD">
              <w:t xml:space="preserve">Change Notice </w:t>
            </w:r>
          </w:p>
        </w:tc>
        <w:tc>
          <w:tcPr>
            <w:tcW w:w="5850" w:type="dxa"/>
            <w:tcBorders>
              <w:top w:val="single" w:sz="6" w:space="0" w:color="000000"/>
              <w:left w:val="single" w:sz="6" w:space="0" w:color="000000"/>
              <w:bottom w:val="nil"/>
              <w:right w:val="nil"/>
            </w:tcBorders>
            <w:tcMar>
              <w:top w:w="58" w:type="dxa"/>
              <w:left w:w="58" w:type="dxa"/>
              <w:bottom w:w="58" w:type="dxa"/>
              <w:right w:w="58" w:type="dxa"/>
            </w:tcMar>
          </w:tcPr>
          <w:p w14:paraId="2A9B65F0" w14:textId="77777777" w:rsidR="00A21ADC" w:rsidRPr="00B12BCD" w:rsidRDefault="00A21ADC" w:rsidP="00970943">
            <w:pPr>
              <w:pStyle w:val="BodyText-table"/>
            </w:pPr>
            <w:r w:rsidRPr="00B12BCD">
              <w:t>Description of Change</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26A2693A" w14:textId="77777777" w:rsidR="00A21ADC" w:rsidRPr="003A1BA8" w:rsidRDefault="00B83351" w:rsidP="00970943">
            <w:pPr>
              <w:pStyle w:val="BodyText-table"/>
            </w:pPr>
            <w:r w:rsidRPr="00B12BCD">
              <w:t xml:space="preserve">Description of Training Required and Completion Date </w:t>
            </w:r>
          </w:p>
        </w:tc>
        <w:tc>
          <w:tcPr>
            <w:tcW w:w="2373"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3FABA306" w14:textId="3F973B93" w:rsidR="00A21ADC" w:rsidRPr="00B12BCD" w:rsidRDefault="00B83351" w:rsidP="00970943">
            <w:pPr>
              <w:pStyle w:val="BodyText-table"/>
            </w:pPr>
            <w:r w:rsidRPr="00B12BCD">
              <w:t xml:space="preserve">Comment </w:t>
            </w:r>
            <w:r w:rsidR="000C235D">
              <w:t>Resolution and Closed</w:t>
            </w:r>
            <w:r w:rsidRPr="00B12BCD">
              <w:t xml:space="preserve"> Feedback </w:t>
            </w:r>
            <w:r w:rsidR="000C235D">
              <w:t xml:space="preserve">Form </w:t>
            </w:r>
            <w:r w:rsidRPr="00B12BCD">
              <w:t>Accession Number</w:t>
            </w:r>
            <w:r w:rsidR="006D6DE9">
              <w:t xml:space="preserve"> (Pre-Decisional, Non-Public Information)</w:t>
            </w:r>
          </w:p>
        </w:tc>
      </w:tr>
      <w:tr w:rsidR="00A21ADC" w:rsidRPr="003A1BA8" w14:paraId="654653D1" w14:textId="77777777" w:rsidTr="006301A0">
        <w:trPr>
          <w:cantSplit/>
          <w:jc w:val="center"/>
        </w:trPr>
        <w:tc>
          <w:tcPr>
            <w:tcW w:w="1432" w:type="dxa"/>
            <w:tcBorders>
              <w:top w:val="single" w:sz="6" w:space="0" w:color="000000"/>
              <w:left w:val="single" w:sz="6" w:space="0" w:color="000000"/>
              <w:bottom w:val="nil"/>
              <w:right w:val="nil"/>
            </w:tcBorders>
            <w:tcMar>
              <w:top w:w="58" w:type="dxa"/>
              <w:left w:w="58" w:type="dxa"/>
              <w:bottom w:w="58" w:type="dxa"/>
              <w:right w:w="58" w:type="dxa"/>
            </w:tcMar>
          </w:tcPr>
          <w:p w14:paraId="49088A9F" w14:textId="77777777" w:rsidR="00A21ADC" w:rsidRPr="00B12BCD" w:rsidRDefault="00A21ADC" w:rsidP="00970943">
            <w:pPr>
              <w:pStyle w:val="BodyText-table"/>
            </w:pPr>
            <w:r w:rsidRPr="00B12BCD">
              <w:t>N/A</w:t>
            </w:r>
          </w:p>
        </w:tc>
        <w:tc>
          <w:tcPr>
            <w:tcW w:w="1620" w:type="dxa"/>
            <w:tcBorders>
              <w:top w:val="single" w:sz="6" w:space="0" w:color="000000"/>
              <w:left w:val="single" w:sz="6" w:space="0" w:color="000000"/>
              <w:bottom w:val="nil"/>
              <w:right w:val="nil"/>
            </w:tcBorders>
            <w:tcMar>
              <w:top w:w="58" w:type="dxa"/>
              <w:left w:w="58" w:type="dxa"/>
              <w:bottom w:w="58" w:type="dxa"/>
              <w:right w:w="58" w:type="dxa"/>
            </w:tcMar>
          </w:tcPr>
          <w:p w14:paraId="67BAD046" w14:textId="77777777" w:rsidR="00A21ADC" w:rsidRPr="00B12BCD" w:rsidRDefault="00A21ADC" w:rsidP="00970943">
            <w:pPr>
              <w:pStyle w:val="BodyText-table"/>
              <w:rPr>
                <w:lang w:val="es-ES"/>
              </w:rPr>
            </w:pPr>
          </w:p>
        </w:tc>
        <w:tc>
          <w:tcPr>
            <w:tcW w:w="5850" w:type="dxa"/>
            <w:tcBorders>
              <w:top w:val="single" w:sz="6" w:space="0" w:color="000000"/>
              <w:left w:val="single" w:sz="6" w:space="0" w:color="000000"/>
              <w:bottom w:val="nil"/>
              <w:right w:val="nil"/>
            </w:tcBorders>
            <w:tcMar>
              <w:top w:w="58" w:type="dxa"/>
              <w:left w:w="58" w:type="dxa"/>
              <w:bottom w:w="58" w:type="dxa"/>
              <w:right w:w="58" w:type="dxa"/>
            </w:tcMar>
          </w:tcPr>
          <w:p w14:paraId="04D4F775" w14:textId="77777777" w:rsidR="00A21ADC" w:rsidRPr="00B12BCD" w:rsidRDefault="00A21ADC" w:rsidP="00970943">
            <w:pPr>
              <w:pStyle w:val="BodyText-table"/>
            </w:pPr>
            <w:r w:rsidRPr="00B12BCD">
              <w:t xml:space="preserve">Updated to add qualification program for Nuclear Criticality Inspector qual (IMC 1247 App C6) </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7925F7CD" w14:textId="77777777" w:rsidR="00A21ADC" w:rsidRPr="00B12BCD" w:rsidRDefault="00A21ADC" w:rsidP="00970943">
            <w:pPr>
              <w:pStyle w:val="BodyText-table"/>
            </w:pPr>
          </w:p>
        </w:tc>
        <w:tc>
          <w:tcPr>
            <w:tcW w:w="2373"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40A06B6F" w14:textId="77777777" w:rsidR="00A21ADC" w:rsidRPr="00B12BCD" w:rsidRDefault="00A21ADC" w:rsidP="00970943">
            <w:pPr>
              <w:pStyle w:val="BodyText-table"/>
            </w:pPr>
          </w:p>
        </w:tc>
      </w:tr>
      <w:tr w:rsidR="00A21ADC" w:rsidRPr="003A1BA8" w14:paraId="703F91CC" w14:textId="77777777" w:rsidTr="006301A0">
        <w:trPr>
          <w:cantSplit/>
          <w:jc w:val="center"/>
        </w:trPr>
        <w:tc>
          <w:tcPr>
            <w:tcW w:w="1432" w:type="dxa"/>
            <w:tcBorders>
              <w:top w:val="single" w:sz="6" w:space="0" w:color="000000"/>
              <w:left w:val="single" w:sz="6" w:space="0" w:color="000000"/>
              <w:bottom w:val="nil"/>
              <w:right w:val="nil"/>
            </w:tcBorders>
            <w:tcMar>
              <w:top w:w="58" w:type="dxa"/>
              <w:left w:w="58" w:type="dxa"/>
              <w:bottom w:w="58" w:type="dxa"/>
              <w:right w:w="58" w:type="dxa"/>
            </w:tcMar>
          </w:tcPr>
          <w:p w14:paraId="560A789A" w14:textId="77777777" w:rsidR="00A21ADC" w:rsidRPr="00B12BCD" w:rsidRDefault="00A21ADC" w:rsidP="00970943">
            <w:pPr>
              <w:pStyle w:val="BodyText-table"/>
            </w:pPr>
            <w:r w:rsidRPr="00B12BCD">
              <w:t>N/A</w:t>
            </w:r>
          </w:p>
        </w:tc>
        <w:tc>
          <w:tcPr>
            <w:tcW w:w="1620" w:type="dxa"/>
            <w:tcBorders>
              <w:top w:val="single" w:sz="6" w:space="0" w:color="000000"/>
              <w:left w:val="single" w:sz="6" w:space="0" w:color="000000"/>
              <w:bottom w:val="nil"/>
              <w:right w:val="nil"/>
            </w:tcBorders>
            <w:tcMar>
              <w:top w:w="58" w:type="dxa"/>
              <w:left w:w="58" w:type="dxa"/>
              <w:bottom w:w="58" w:type="dxa"/>
              <w:right w:w="58" w:type="dxa"/>
            </w:tcMar>
          </w:tcPr>
          <w:p w14:paraId="6AC19990" w14:textId="77777777" w:rsidR="00A21ADC" w:rsidRPr="00DA13CF" w:rsidRDefault="00A21ADC" w:rsidP="00970943">
            <w:pPr>
              <w:pStyle w:val="BodyText-table"/>
            </w:pPr>
            <w:r w:rsidRPr="00DA13CF">
              <w:t>02/18/09</w:t>
            </w:r>
          </w:p>
          <w:p w14:paraId="202D1F8D" w14:textId="77777777" w:rsidR="00A21ADC" w:rsidRPr="00B12BCD" w:rsidRDefault="00A21ADC" w:rsidP="00970943">
            <w:pPr>
              <w:pStyle w:val="BodyText-table"/>
              <w:rPr>
                <w:lang w:val="es-ES"/>
              </w:rPr>
            </w:pPr>
            <w:r w:rsidRPr="00DA13CF">
              <w:t>CN 09-006</w:t>
            </w:r>
          </w:p>
        </w:tc>
        <w:tc>
          <w:tcPr>
            <w:tcW w:w="5850" w:type="dxa"/>
            <w:tcBorders>
              <w:top w:val="single" w:sz="6" w:space="0" w:color="000000"/>
              <w:left w:val="single" w:sz="6" w:space="0" w:color="000000"/>
              <w:bottom w:val="nil"/>
              <w:right w:val="nil"/>
            </w:tcBorders>
            <w:tcMar>
              <w:top w:w="58" w:type="dxa"/>
              <w:left w:w="58" w:type="dxa"/>
              <w:bottom w:w="58" w:type="dxa"/>
              <w:right w:w="58" w:type="dxa"/>
            </w:tcMar>
          </w:tcPr>
          <w:p w14:paraId="7E202FD2" w14:textId="77777777" w:rsidR="00A21ADC" w:rsidRPr="00B12BCD" w:rsidRDefault="00A21ADC" w:rsidP="00970943">
            <w:pPr>
              <w:pStyle w:val="BodyText-table"/>
            </w:pPr>
            <w:r w:rsidRPr="00B12BCD">
              <w:t>Researched commitments for 4 years and found none.</w:t>
            </w:r>
          </w:p>
          <w:p w14:paraId="33D7960F" w14:textId="77777777" w:rsidR="00A21ADC" w:rsidRPr="00B12BCD" w:rsidRDefault="00A21ADC" w:rsidP="00970943">
            <w:pPr>
              <w:pStyle w:val="BodyText-table"/>
            </w:pPr>
            <w:r w:rsidRPr="00B12BCD">
              <w:t>New inspection manual chapter to replace the qualification requirements in IMC 1246 for NRC fuel facility operations, health physics, emergency preparedness, security, material control and accounting, and construction inspectors.</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70A48035" w14:textId="77777777" w:rsidR="00A21ADC" w:rsidRPr="00B12BCD" w:rsidRDefault="00A21ADC" w:rsidP="00970943">
            <w:pPr>
              <w:pStyle w:val="BodyText-table"/>
            </w:pPr>
            <w:r w:rsidRPr="00B12BCD">
              <w:t>None</w:t>
            </w:r>
          </w:p>
        </w:tc>
        <w:tc>
          <w:tcPr>
            <w:tcW w:w="2373"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71D76B62" w14:textId="77777777" w:rsidR="00A21ADC" w:rsidRPr="00B12BCD" w:rsidRDefault="00A21ADC" w:rsidP="00970943">
            <w:pPr>
              <w:pStyle w:val="BodyText-table"/>
            </w:pPr>
            <w:r w:rsidRPr="00B12BCD">
              <w:t>ML090370940</w:t>
            </w:r>
          </w:p>
        </w:tc>
      </w:tr>
      <w:tr w:rsidR="00A21ADC" w:rsidRPr="003A1BA8" w14:paraId="5614092C" w14:textId="77777777" w:rsidTr="006301A0">
        <w:trPr>
          <w:cantSplit/>
          <w:jc w:val="center"/>
        </w:trPr>
        <w:tc>
          <w:tcPr>
            <w:tcW w:w="1432" w:type="dxa"/>
            <w:tcBorders>
              <w:top w:val="single" w:sz="6" w:space="0" w:color="000000"/>
              <w:left w:val="single" w:sz="6" w:space="0" w:color="000000"/>
              <w:bottom w:val="nil"/>
              <w:right w:val="nil"/>
            </w:tcBorders>
            <w:tcMar>
              <w:top w:w="58" w:type="dxa"/>
              <w:left w:w="58" w:type="dxa"/>
              <w:bottom w:w="58" w:type="dxa"/>
              <w:right w:w="58" w:type="dxa"/>
            </w:tcMar>
          </w:tcPr>
          <w:p w14:paraId="51C94169" w14:textId="77777777" w:rsidR="00A21ADC" w:rsidRPr="00B12BCD" w:rsidRDefault="00A21ADC" w:rsidP="00970943">
            <w:pPr>
              <w:pStyle w:val="BodyText-table"/>
            </w:pPr>
            <w:r w:rsidRPr="00B12BCD">
              <w:t>N/A</w:t>
            </w:r>
          </w:p>
        </w:tc>
        <w:tc>
          <w:tcPr>
            <w:tcW w:w="1620" w:type="dxa"/>
            <w:tcBorders>
              <w:top w:val="single" w:sz="6" w:space="0" w:color="000000"/>
              <w:left w:val="single" w:sz="6" w:space="0" w:color="000000"/>
              <w:bottom w:val="nil"/>
              <w:right w:val="nil"/>
            </w:tcBorders>
            <w:tcMar>
              <w:top w:w="58" w:type="dxa"/>
              <w:left w:w="58" w:type="dxa"/>
              <w:bottom w:w="58" w:type="dxa"/>
              <w:right w:w="58" w:type="dxa"/>
            </w:tcMar>
          </w:tcPr>
          <w:p w14:paraId="30DF2E30" w14:textId="77777777" w:rsidR="00B83351" w:rsidRPr="00B12BCD" w:rsidRDefault="00B83351" w:rsidP="00970943">
            <w:pPr>
              <w:pStyle w:val="BodyText-table"/>
            </w:pPr>
            <w:r w:rsidRPr="00B12BCD">
              <w:t>ML12257A125</w:t>
            </w:r>
          </w:p>
          <w:p w14:paraId="7CFBC77E" w14:textId="77777777" w:rsidR="00A21ADC" w:rsidRPr="00B12BCD" w:rsidRDefault="005839D1" w:rsidP="00970943">
            <w:pPr>
              <w:pStyle w:val="BodyText-table"/>
            </w:pPr>
            <w:r w:rsidRPr="00B12BCD">
              <w:t>06/11/14</w:t>
            </w:r>
          </w:p>
          <w:p w14:paraId="622127BB" w14:textId="77777777" w:rsidR="00CE22C8" w:rsidRPr="00B12BCD" w:rsidRDefault="00CE22C8" w:rsidP="00970943">
            <w:pPr>
              <w:pStyle w:val="BodyText-table"/>
            </w:pPr>
            <w:r w:rsidRPr="00B12BCD">
              <w:t xml:space="preserve">CN </w:t>
            </w:r>
            <w:r w:rsidR="005839D1" w:rsidRPr="00B12BCD">
              <w:t>14-012</w:t>
            </w:r>
          </w:p>
        </w:tc>
        <w:tc>
          <w:tcPr>
            <w:tcW w:w="5850" w:type="dxa"/>
            <w:tcBorders>
              <w:top w:val="single" w:sz="6" w:space="0" w:color="000000"/>
              <w:left w:val="single" w:sz="6" w:space="0" w:color="000000"/>
              <w:bottom w:val="nil"/>
              <w:right w:val="nil"/>
            </w:tcBorders>
            <w:tcMar>
              <w:top w:w="58" w:type="dxa"/>
              <w:left w:w="58" w:type="dxa"/>
              <w:bottom w:w="58" w:type="dxa"/>
              <w:right w:w="58" w:type="dxa"/>
            </w:tcMar>
          </w:tcPr>
          <w:p w14:paraId="2CFE0D9F" w14:textId="77777777" w:rsidR="00A21ADC" w:rsidRPr="00B12BCD" w:rsidRDefault="004F2120" w:rsidP="00970943">
            <w:pPr>
              <w:pStyle w:val="BodyText-table"/>
            </w:pPr>
            <w:r w:rsidRPr="00B12BCD">
              <w:t xml:space="preserve">This document has been revised to reflect Changes in IMC 1247 Appendixes and to include new </w:t>
            </w:r>
            <w:r w:rsidR="00A21ADC" w:rsidRPr="00B12BCD">
              <w:t>Appendix C6 – Criticality Safety has been added to IMC 1247.</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295D5AB0" w14:textId="77777777" w:rsidR="00A21ADC" w:rsidRPr="00B12BCD" w:rsidRDefault="00A21ADC" w:rsidP="00970943">
            <w:pPr>
              <w:pStyle w:val="BodyText-table"/>
            </w:pPr>
            <w:r w:rsidRPr="00B12BCD">
              <w:t>None</w:t>
            </w:r>
          </w:p>
        </w:tc>
        <w:tc>
          <w:tcPr>
            <w:tcW w:w="2373"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7D6CE82D" w14:textId="77777777" w:rsidR="00A21ADC" w:rsidRPr="00B12BCD" w:rsidRDefault="007739D0" w:rsidP="00970943">
            <w:pPr>
              <w:pStyle w:val="BodyText-table"/>
            </w:pPr>
            <w:r w:rsidRPr="00B12BCD">
              <w:t>ML14084A476</w:t>
            </w:r>
          </w:p>
        </w:tc>
      </w:tr>
      <w:tr w:rsidR="00A21ADC" w:rsidRPr="003A1BA8" w14:paraId="1DFB18B0" w14:textId="77777777" w:rsidTr="006301A0">
        <w:trPr>
          <w:cantSplit/>
          <w:trHeight w:val="387"/>
          <w:jc w:val="center"/>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9B0BC84" w14:textId="77777777" w:rsidR="00A21ADC" w:rsidRPr="00B12BCD" w:rsidRDefault="00AA7886" w:rsidP="00970943">
            <w:pPr>
              <w:pStyle w:val="BodyText-table"/>
            </w:pPr>
            <w:r w:rsidRPr="00B12BCD">
              <w:t>N/A</w:t>
            </w:r>
          </w:p>
        </w:tc>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C3D047E" w14:textId="77777777" w:rsidR="00AA7886" w:rsidRPr="00B12BCD" w:rsidRDefault="00883C31" w:rsidP="00970943">
            <w:pPr>
              <w:pStyle w:val="BodyText-table"/>
            </w:pPr>
            <w:r w:rsidRPr="00B12BCD">
              <w:t xml:space="preserve">ML14225A560 </w:t>
            </w:r>
            <w:r w:rsidR="006617DB" w:rsidRPr="00B12BCD">
              <w:t>10/28/14</w:t>
            </w:r>
          </w:p>
          <w:p w14:paraId="7BE24F3B" w14:textId="77777777" w:rsidR="006617DB" w:rsidRPr="00B12BCD" w:rsidRDefault="006617DB" w:rsidP="00970943">
            <w:pPr>
              <w:pStyle w:val="BodyText-table"/>
            </w:pPr>
            <w:r w:rsidRPr="00B12BCD">
              <w:t>CN 14-026</w:t>
            </w:r>
          </w:p>
        </w:tc>
        <w:tc>
          <w:tcPr>
            <w:tcW w:w="585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4067535" w14:textId="77777777" w:rsidR="00A21ADC" w:rsidRPr="00B12BCD" w:rsidRDefault="00AA7886" w:rsidP="00970943">
            <w:pPr>
              <w:pStyle w:val="BodyText-table"/>
            </w:pPr>
            <w:r w:rsidRPr="00B12BCD">
              <w:t>Added Appendix D, for INFOSEC Inspector qualification and other minor editorial changes.</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6CB45F2" w14:textId="77777777" w:rsidR="00A21ADC" w:rsidRPr="00B12BCD" w:rsidRDefault="00AA7886" w:rsidP="00970943">
            <w:pPr>
              <w:pStyle w:val="BodyText-table"/>
            </w:pPr>
            <w:r w:rsidRPr="00B12BCD">
              <w:t>None</w:t>
            </w:r>
          </w:p>
        </w:tc>
        <w:tc>
          <w:tcPr>
            <w:tcW w:w="237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F4750FE" w14:textId="77777777" w:rsidR="00A21ADC" w:rsidRPr="00B12BCD" w:rsidRDefault="00883C31" w:rsidP="00970943">
            <w:pPr>
              <w:pStyle w:val="BodyText-table"/>
            </w:pPr>
            <w:r w:rsidRPr="00B12BCD">
              <w:t>ML14225A557</w:t>
            </w:r>
          </w:p>
        </w:tc>
      </w:tr>
      <w:tr w:rsidR="00352F7E" w:rsidRPr="003A1BA8" w14:paraId="7F2B57FC" w14:textId="77777777" w:rsidTr="006301A0">
        <w:trPr>
          <w:cantSplit/>
          <w:trHeight w:val="387"/>
          <w:jc w:val="center"/>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96A481C" w14:textId="687C812E" w:rsidR="00352F7E" w:rsidRDefault="001E4773" w:rsidP="00970943">
            <w:pPr>
              <w:pStyle w:val="BodyText-table"/>
            </w:pPr>
            <w:r>
              <w:t>N/A</w:t>
            </w:r>
          </w:p>
        </w:tc>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8C89FF7" w14:textId="3B25AA61" w:rsidR="00352F7E" w:rsidRPr="00DE6A28" w:rsidRDefault="00BC47C3" w:rsidP="00970943">
            <w:pPr>
              <w:pStyle w:val="BodyText-table"/>
            </w:pPr>
            <w:r>
              <w:t>ML</w:t>
            </w:r>
            <w:r w:rsidR="00FE3E59">
              <w:t>24117A291</w:t>
            </w:r>
          </w:p>
          <w:p w14:paraId="26F8FAA3" w14:textId="2E0000B0" w:rsidR="00970943" w:rsidRDefault="00907EBD" w:rsidP="00970943">
            <w:pPr>
              <w:pStyle w:val="BodyText-table"/>
            </w:pPr>
            <w:r>
              <w:t>07/25/25</w:t>
            </w:r>
          </w:p>
          <w:p w14:paraId="7D5D5906" w14:textId="22178062" w:rsidR="00E369CE" w:rsidRPr="00883C31" w:rsidRDefault="00E369CE" w:rsidP="00970943">
            <w:pPr>
              <w:pStyle w:val="BodyText-table"/>
            </w:pPr>
            <w:r w:rsidRPr="00DE6A28">
              <w:t>CN</w:t>
            </w:r>
            <w:r w:rsidR="00907EBD">
              <w:t xml:space="preserve"> 25-026</w:t>
            </w:r>
          </w:p>
        </w:tc>
        <w:tc>
          <w:tcPr>
            <w:tcW w:w="585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12D28F4" w14:textId="5A7E778A" w:rsidR="00352F7E" w:rsidRDefault="00BC47C3" w:rsidP="00970943">
            <w:pPr>
              <w:pStyle w:val="BodyText-table"/>
            </w:pPr>
            <w:r>
              <w:t>This document has been revised to reflect the changes</w:t>
            </w:r>
            <w:r w:rsidR="001E4773">
              <w:t xml:space="preserve"> in IMC 1247 Appendices.</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C88D02A" w14:textId="3366B930" w:rsidR="00352F7E" w:rsidRDefault="001E4773" w:rsidP="00970943">
            <w:pPr>
              <w:pStyle w:val="BodyText-table"/>
            </w:pPr>
            <w:r>
              <w:t>None</w:t>
            </w:r>
          </w:p>
        </w:tc>
        <w:tc>
          <w:tcPr>
            <w:tcW w:w="237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7A6A596" w14:textId="4565427E" w:rsidR="00352F7E" w:rsidRPr="00883C31" w:rsidRDefault="001E4773" w:rsidP="00970943">
            <w:pPr>
              <w:pStyle w:val="BodyText-table"/>
            </w:pPr>
            <w:r>
              <w:t>None</w:t>
            </w:r>
          </w:p>
        </w:tc>
      </w:tr>
    </w:tbl>
    <w:p w14:paraId="34B4470D" w14:textId="77777777" w:rsidR="00815AE8" w:rsidRPr="00AE1B5B" w:rsidRDefault="00815AE8" w:rsidP="00DA13CF">
      <w:pPr>
        <w:tabs>
          <w:tab w:val="left" w:pos="180"/>
          <w:tab w:val="left" w:pos="1260"/>
          <w:tab w:val="left" w:pos="1530"/>
          <w:tab w:val="left" w:pos="1800"/>
        </w:tabs>
      </w:pPr>
    </w:p>
    <w:sectPr w:rsidR="00815AE8" w:rsidRPr="00AE1B5B" w:rsidSect="00E02BFA">
      <w:headerReference w:type="default" r:id="rId19"/>
      <w:footerReference w:type="even" r:id="rId20"/>
      <w:footerReference w:type="default" r:id="rId2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B3F0" w14:textId="77777777" w:rsidR="00E125FD" w:rsidRDefault="00E125FD">
      <w:pPr>
        <w:rPr>
          <w:ins w:id="2" w:author="Author"/>
        </w:rPr>
      </w:pPr>
      <w:r>
        <w:separator/>
      </w:r>
    </w:p>
    <w:p w14:paraId="475AD375" w14:textId="77777777" w:rsidR="00E125FD" w:rsidRDefault="00E125FD">
      <w:pPr>
        <w:rPr>
          <w:ins w:id="3" w:author="Author"/>
        </w:rPr>
      </w:pPr>
    </w:p>
    <w:p w14:paraId="026EFE1C" w14:textId="77777777" w:rsidR="00E125FD" w:rsidRDefault="00E125FD"/>
  </w:endnote>
  <w:endnote w:type="continuationSeparator" w:id="0">
    <w:p w14:paraId="4C4ECF5F" w14:textId="77777777" w:rsidR="00E125FD" w:rsidRDefault="00E125FD">
      <w:pPr>
        <w:rPr>
          <w:ins w:id="4" w:author="Author"/>
        </w:rPr>
      </w:pPr>
      <w:r>
        <w:continuationSeparator/>
      </w:r>
    </w:p>
    <w:p w14:paraId="067642E9" w14:textId="77777777" w:rsidR="00E125FD" w:rsidRDefault="00E125FD">
      <w:pPr>
        <w:rPr>
          <w:ins w:id="5" w:author="Author"/>
        </w:rPr>
      </w:pPr>
    </w:p>
    <w:p w14:paraId="01F19E7E" w14:textId="77777777" w:rsidR="00E125FD" w:rsidRDefault="00E125FD"/>
  </w:endnote>
  <w:endnote w:type="continuationNotice" w:id="1">
    <w:p w14:paraId="715608EB" w14:textId="77777777" w:rsidR="00E125FD" w:rsidRDefault="00E125FD">
      <w:pPr>
        <w:rPr>
          <w:ins w:id="6" w:author="Author"/>
        </w:rPr>
      </w:pPr>
    </w:p>
    <w:p w14:paraId="0CA12472" w14:textId="77777777" w:rsidR="00E125FD" w:rsidRDefault="00E125FD">
      <w:pPr>
        <w:rPr>
          <w:ins w:id="7" w:author="Author"/>
        </w:rPr>
      </w:pPr>
    </w:p>
    <w:p w14:paraId="1CFFF3AC" w14:textId="77777777" w:rsidR="00E125FD" w:rsidRDefault="00E125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LRS System 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6EF1B" w14:textId="77777777" w:rsidR="001F741A" w:rsidRDefault="001F741A" w:rsidP="006940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1FCE9B" w14:textId="77777777" w:rsidR="001F741A" w:rsidRPr="00430A97" w:rsidRDefault="001F741A" w:rsidP="00265209">
    <w:pPr>
      <w:pStyle w:val="Footer"/>
    </w:pPr>
    <w:r w:rsidRPr="00430A97">
      <w:t xml:space="preserve"> Issue Date: </w:t>
    </w:r>
    <w:r>
      <w:t>02/18/09</w:t>
    </w:r>
    <w:r w:rsidRPr="00430A97">
      <w:tab/>
      <w:t xml:space="preserve"> </w:t>
    </w:r>
    <w:r w:rsidRPr="00430A97">
      <w:tab/>
      <w:t>MC 1247</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B548" w14:textId="3B3A24FE" w:rsidR="005C74FB" w:rsidRPr="00947C8D" w:rsidRDefault="001F741A" w:rsidP="00947C8D">
    <w:pPr>
      <w:tabs>
        <w:tab w:val="center" w:pos="6480"/>
        <w:tab w:val="right" w:pos="12960"/>
      </w:tabs>
      <w:rPr>
        <w:rFonts w:cs="LRS System 4"/>
        <w:sz w:val="22"/>
        <w:szCs w:val="22"/>
      </w:rPr>
    </w:pPr>
    <w:r w:rsidRPr="003A1BA8">
      <w:rPr>
        <w:rFonts w:cs="LRS System 4"/>
        <w:sz w:val="22"/>
        <w:szCs w:val="22"/>
      </w:rPr>
      <w:t>Issue Date:</w:t>
    </w:r>
    <w:r w:rsidR="003C7275">
      <w:rPr>
        <w:rFonts w:cs="LRS System 4"/>
        <w:sz w:val="22"/>
        <w:szCs w:val="22"/>
      </w:rPr>
      <w:t xml:space="preserve"> </w:t>
    </w:r>
    <w:r w:rsidR="00907EBD">
      <w:rPr>
        <w:rFonts w:cs="LRS System 4"/>
        <w:sz w:val="22"/>
        <w:szCs w:val="22"/>
      </w:rPr>
      <w:t>07/25/25</w:t>
    </w:r>
    <w:r w:rsidRPr="003A1BA8">
      <w:rPr>
        <w:rFonts w:cs="LRS System 4"/>
        <w:sz w:val="22"/>
        <w:szCs w:val="22"/>
      </w:rPr>
      <w:tab/>
      <w:t>Att</w:t>
    </w:r>
    <w:r>
      <w:rPr>
        <w:rFonts w:cs="LRS System 4"/>
        <w:sz w:val="22"/>
        <w:szCs w:val="22"/>
      </w:rPr>
      <w:t>4</w:t>
    </w:r>
    <w:r w:rsidRPr="003A1BA8">
      <w:rPr>
        <w:rFonts w:cs="LRS System 4"/>
        <w:sz w:val="22"/>
        <w:szCs w:val="22"/>
      </w:rPr>
      <w:t>-</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Pr>
        <w:rStyle w:val="PageNumber"/>
        <w:noProof/>
        <w:sz w:val="22"/>
        <w:szCs w:val="22"/>
      </w:rPr>
      <w:t>1</w:t>
    </w:r>
    <w:r w:rsidRPr="003A1BA8">
      <w:rPr>
        <w:rStyle w:val="PageNumber"/>
        <w:sz w:val="22"/>
        <w:szCs w:val="22"/>
      </w:rPr>
      <w:fldChar w:fldCharType="end"/>
    </w:r>
    <w:r w:rsidRPr="003A1BA8">
      <w:rPr>
        <w:rStyle w:val="PageNumber"/>
        <w:sz w:val="22"/>
        <w:szCs w:val="22"/>
      </w:rPr>
      <w:tab/>
      <w:t>1247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0472C" w14:textId="77777777" w:rsidR="001F741A" w:rsidRPr="00EB10D1" w:rsidRDefault="001F741A" w:rsidP="00291D51">
    <w:pPr>
      <w:tabs>
        <w:tab w:val="center" w:pos="4680"/>
        <w:tab w:val="right" w:pos="9360"/>
      </w:tabs>
      <w:rPr>
        <w:rFonts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3CEF5" w14:textId="7E51D1A0" w:rsidR="001F741A" w:rsidRPr="003A1BA8" w:rsidRDefault="001F741A" w:rsidP="00291D51">
    <w:pPr>
      <w:tabs>
        <w:tab w:val="center" w:pos="4680"/>
        <w:tab w:val="right" w:pos="9360"/>
      </w:tabs>
      <w:rPr>
        <w:rFonts w:cs="Arial"/>
        <w:sz w:val="22"/>
        <w:szCs w:val="22"/>
      </w:rPr>
    </w:pPr>
    <w:r w:rsidRPr="003A1BA8">
      <w:rPr>
        <w:rFonts w:cs="Arial"/>
        <w:sz w:val="22"/>
        <w:szCs w:val="22"/>
      </w:rPr>
      <w:t>Issue Date</w:t>
    </w:r>
    <w:r w:rsidRPr="00666C84">
      <w:rPr>
        <w:rFonts w:cs="Arial"/>
        <w:sz w:val="22"/>
        <w:szCs w:val="22"/>
      </w:rPr>
      <w:t>:</w:t>
    </w:r>
    <w:r w:rsidR="00367FD2">
      <w:rPr>
        <w:rFonts w:cs="Arial"/>
        <w:sz w:val="22"/>
        <w:szCs w:val="22"/>
      </w:rPr>
      <w:t xml:space="preserve"> 07/25/25</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Pr>
        <w:rStyle w:val="PageNumber"/>
        <w:noProof/>
        <w:sz w:val="22"/>
        <w:szCs w:val="22"/>
      </w:rPr>
      <w:t>ii</w:t>
    </w:r>
    <w:r w:rsidRPr="00787F53">
      <w:rPr>
        <w:rStyle w:val="PageNumber"/>
        <w:sz w:val="22"/>
        <w:szCs w:val="22"/>
      </w:rPr>
      <w:fldChar w:fldCharType="end"/>
    </w:r>
    <w:r>
      <w:rPr>
        <w:rStyle w:val="PageNumber"/>
      </w:rPr>
      <w:tab/>
    </w:r>
    <w:r w:rsidRPr="003A1BA8">
      <w:rPr>
        <w:rStyle w:val="PageNumber"/>
        <w:sz w:val="22"/>
        <w:szCs w:val="22"/>
      </w:rPr>
      <w:t>1247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F6504" w14:textId="213488CA" w:rsidR="001F741A" w:rsidRPr="003A1BA8" w:rsidRDefault="001F741A" w:rsidP="00291D51">
    <w:pPr>
      <w:tabs>
        <w:tab w:val="center" w:pos="4680"/>
        <w:tab w:val="right" w:pos="9360"/>
      </w:tabs>
      <w:rPr>
        <w:rFonts w:cs="Arial"/>
        <w:sz w:val="22"/>
        <w:szCs w:val="22"/>
      </w:rPr>
    </w:pPr>
    <w:r w:rsidRPr="003A1BA8">
      <w:rPr>
        <w:rFonts w:cs="Arial"/>
        <w:sz w:val="22"/>
        <w:szCs w:val="22"/>
      </w:rPr>
      <w:t>Issue Date:</w:t>
    </w:r>
    <w:r w:rsidR="00AE1FC3">
      <w:rPr>
        <w:rFonts w:cs="Arial"/>
        <w:sz w:val="22"/>
        <w:szCs w:val="22"/>
      </w:rPr>
      <w:t xml:space="preserve"> </w:t>
    </w:r>
    <w:r w:rsidR="00367FD2">
      <w:rPr>
        <w:rFonts w:cs="Arial"/>
        <w:sz w:val="22"/>
        <w:szCs w:val="22"/>
      </w:rPr>
      <w:t>07/25/25</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Pr>
        <w:rStyle w:val="PageNumber"/>
        <w:noProof/>
        <w:sz w:val="22"/>
        <w:szCs w:val="22"/>
      </w:rPr>
      <w:t>12</w:t>
    </w:r>
    <w:r w:rsidRPr="00787F53">
      <w:rPr>
        <w:rStyle w:val="PageNumber"/>
        <w:sz w:val="22"/>
        <w:szCs w:val="22"/>
      </w:rPr>
      <w:fldChar w:fldCharType="end"/>
    </w:r>
    <w:r>
      <w:rPr>
        <w:rStyle w:val="PageNumber"/>
      </w:rPr>
      <w:tab/>
    </w:r>
    <w:r w:rsidRPr="003A1BA8">
      <w:rPr>
        <w:rStyle w:val="PageNumber"/>
        <w:sz w:val="22"/>
        <w:szCs w:val="22"/>
      </w:rPr>
      <w:t>1247</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69FD9" w14:textId="2B29A70D" w:rsidR="001F741A" w:rsidRPr="00430A97" w:rsidRDefault="001F741A" w:rsidP="00291D51">
    <w:pPr>
      <w:tabs>
        <w:tab w:val="center" w:pos="4680"/>
        <w:tab w:val="right" w:pos="9360"/>
      </w:tabs>
      <w:rPr>
        <w:rFonts w:cs="Arial"/>
      </w:rPr>
    </w:pPr>
    <w:r w:rsidRPr="003A1BA8">
      <w:rPr>
        <w:rFonts w:cs="Arial"/>
        <w:sz w:val="22"/>
        <w:szCs w:val="22"/>
      </w:rPr>
      <w:t>Issue Date:</w:t>
    </w:r>
    <w:r w:rsidR="003C7275">
      <w:rPr>
        <w:rFonts w:cs="Arial"/>
        <w:sz w:val="22"/>
        <w:szCs w:val="22"/>
      </w:rPr>
      <w:t xml:space="preserve"> </w:t>
    </w:r>
    <w:r w:rsidR="00367FD2">
      <w:rPr>
        <w:rFonts w:cs="Arial"/>
        <w:sz w:val="22"/>
        <w:szCs w:val="22"/>
      </w:rPr>
      <w:t>07/25/25</w:t>
    </w:r>
    <w:r>
      <w:rPr>
        <w:rFonts w:cs="Arial"/>
      </w:rPr>
      <w:tab/>
    </w:r>
    <w:r w:rsidRPr="003A1BA8">
      <w:rPr>
        <w:rStyle w:val="PageNumber"/>
        <w:sz w:val="22"/>
        <w:szCs w:val="22"/>
      </w:rPr>
      <w:t>Att1-</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Pr>
        <w:rStyle w:val="PageNumber"/>
        <w:noProof/>
        <w:sz w:val="22"/>
        <w:szCs w:val="22"/>
      </w:rPr>
      <w:t>2</w:t>
    </w:r>
    <w:r w:rsidRPr="003A1BA8">
      <w:rPr>
        <w:rStyle w:val="PageNumber"/>
        <w:sz w:val="22"/>
        <w:szCs w:val="22"/>
      </w:rPr>
      <w:fldChar w:fldCharType="end"/>
    </w:r>
    <w:r w:rsidRPr="003A1BA8">
      <w:rPr>
        <w:rStyle w:val="PageNumber"/>
        <w:sz w:val="22"/>
        <w:szCs w:val="22"/>
      </w:rPr>
      <w:tab/>
      <w:t>1247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FBCF4" w14:textId="192CB0CC" w:rsidR="001F741A" w:rsidRPr="003A1BA8" w:rsidRDefault="001F741A" w:rsidP="008830A2">
    <w:pPr>
      <w:tabs>
        <w:tab w:val="center" w:pos="4680"/>
        <w:tab w:val="right" w:pos="9360"/>
      </w:tabs>
      <w:rPr>
        <w:rFonts w:cs="Arial"/>
        <w:sz w:val="22"/>
        <w:szCs w:val="22"/>
      </w:rPr>
    </w:pPr>
    <w:r w:rsidRPr="003A1BA8">
      <w:rPr>
        <w:rFonts w:cs="Arial"/>
        <w:sz w:val="22"/>
        <w:szCs w:val="22"/>
      </w:rPr>
      <w:t>Issue Date:</w:t>
    </w:r>
    <w:r w:rsidR="003C7275">
      <w:rPr>
        <w:rFonts w:cs="Arial"/>
        <w:sz w:val="22"/>
        <w:szCs w:val="22"/>
      </w:rPr>
      <w:t xml:space="preserve"> </w:t>
    </w:r>
    <w:r w:rsidR="00907EBD">
      <w:rPr>
        <w:rFonts w:cs="LRS System 4"/>
        <w:sz w:val="22"/>
        <w:szCs w:val="22"/>
      </w:rPr>
      <w:t>07/25/25</w:t>
    </w:r>
    <w:r w:rsidRPr="003A1BA8">
      <w:rPr>
        <w:rFonts w:cs="Arial"/>
        <w:sz w:val="22"/>
        <w:szCs w:val="22"/>
      </w:rPr>
      <w:tab/>
      <w:t>Att</w:t>
    </w:r>
    <w:r w:rsidR="00A71BA7">
      <w:rPr>
        <w:rFonts w:cs="Arial"/>
        <w:sz w:val="22"/>
        <w:szCs w:val="22"/>
      </w:rPr>
      <w:t>1-3</w:t>
    </w:r>
    <w:r w:rsidRPr="003A1BA8">
      <w:rPr>
        <w:rStyle w:val="PageNumber"/>
        <w:sz w:val="22"/>
        <w:szCs w:val="22"/>
      </w:rPr>
      <w:tab/>
      <w:t>1247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2687A" w14:textId="3191B8E3" w:rsidR="00BF0820" w:rsidRPr="003A1BA8" w:rsidRDefault="00BF0820" w:rsidP="008830A2">
    <w:pPr>
      <w:tabs>
        <w:tab w:val="center" w:pos="4680"/>
        <w:tab w:val="right" w:pos="9360"/>
      </w:tabs>
      <w:rPr>
        <w:rFonts w:cs="Arial"/>
        <w:sz w:val="22"/>
        <w:szCs w:val="22"/>
      </w:rPr>
    </w:pPr>
    <w:r w:rsidRPr="003A1BA8">
      <w:rPr>
        <w:rFonts w:cs="Arial"/>
        <w:sz w:val="22"/>
        <w:szCs w:val="22"/>
      </w:rPr>
      <w:t>Issue Date:</w:t>
    </w:r>
    <w:r w:rsidR="003C7275">
      <w:rPr>
        <w:rFonts w:cs="Arial"/>
        <w:sz w:val="22"/>
        <w:szCs w:val="22"/>
      </w:rPr>
      <w:t xml:space="preserve"> </w:t>
    </w:r>
    <w:r w:rsidR="00907EBD">
      <w:rPr>
        <w:rFonts w:cs="LRS System 4"/>
        <w:sz w:val="22"/>
        <w:szCs w:val="22"/>
      </w:rPr>
      <w:t>07/25/25</w:t>
    </w:r>
    <w:r w:rsidRPr="003A1BA8">
      <w:rPr>
        <w:rFonts w:cs="Arial"/>
        <w:sz w:val="22"/>
        <w:szCs w:val="22"/>
      </w:rPr>
      <w:tab/>
      <w:t>Att2-</w:t>
    </w:r>
    <w:r w:rsidR="00E02BFA" w:rsidRPr="00E02BFA">
      <w:rPr>
        <w:rFonts w:cs="Arial"/>
        <w:sz w:val="22"/>
        <w:szCs w:val="22"/>
      </w:rPr>
      <w:fldChar w:fldCharType="begin"/>
    </w:r>
    <w:r w:rsidR="00E02BFA" w:rsidRPr="00E02BFA">
      <w:rPr>
        <w:rFonts w:cs="Arial"/>
        <w:sz w:val="22"/>
        <w:szCs w:val="22"/>
      </w:rPr>
      <w:instrText xml:space="preserve"> PAGE   \* MERGEFORMAT </w:instrText>
    </w:r>
    <w:r w:rsidR="00E02BFA" w:rsidRPr="00E02BFA">
      <w:rPr>
        <w:rFonts w:cs="Arial"/>
        <w:sz w:val="22"/>
        <w:szCs w:val="22"/>
      </w:rPr>
      <w:fldChar w:fldCharType="separate"/>
    </w:r>
    <w:r w:rsidR="00E02BFA" w:rsidRPr="00E02BFA">
      <w:rPr>
        <w:rFonts w:cs="Arial"/>
        <w:noProof/>
        <w:sz w:val="22"/>
        <w:szCs w:val="22"/>
      </w:rPr>
      <w:t>1</w:t>
    </w:r>
    <w:r w:rsidR="00E02BFA" w:rsidRPr="00E02BFA">
      <w:rPr>
        <w:rFonts w:cs="Arial"/>
        <w:noProof/>
        <w:sz w:val="22"/>
        <w:szCs w:val="22"/>
      </w:rPr>
      <w:fldChar w:fldCharType="end"/>
    </w:r>
    <w:r w:rsidRPr="003A1BA8">
      <w:rPr>
        <w:rStyle w:val="PageNumber"/>
        <w:sz w:val="22"/>
        <w:szCs w:val="22"/>
      </w:rPr>
      <w:tab/>
      <w:t>1247</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00193" w14:textId="602A607D" w:rsidR="00A5375D" w:rsidRPr="003A1BA8" w:rsidRDefault="00A5375D" w:rsidP="008830A2">
    <w:pPr>
      <w:tabs>
        <w:tab w:val="center" w:pos="4680"/>
        <w:tab w:val="right" w:pos="9360"/>
      </w:tabs>
      <w:rPr>
        <w:rFonts w:cs="Arial"/>
        <w:sz w:val="22"/>
        <w:szCs w:val="22"/>
      </w:rPr>
    </w:pPr>
    <w:r w:rsidRPr="003A1BA8">
      <w:rPr>
        <w:rFonts w:cs="Arial"/>
        <w:sz w:val="22"/>
        <w:szCs w:val="22"/>
      </w:rPr>
      <w:t>Issue Date:</w:t>
    </w:r>
    <w:r w:rsidR="00907EBD">
      <w:rPr>
        <w:rFonts w:cs="Arial"/>
        <w:sz w:val="22"/>
        <w:szCs w:val="22"/>
      </w:rPr>
      <w:t xml:space="preserve"> </w:t>
    </w:r>
    <w:r w:rsidR="00907EBD">
      <w:rPr>
        <w:rFonts w:cs="LRS System 4"/>
        <w:sz w:val="22"/>
        <w:szCs w:val="22"/>
      </w:rPr>
      <w:t>07/25/25</w:t>
    </w:r>
    <w:r w:rsidRPr="003A1BA8">
      <w:rPr>
        <w:rFonts w:cs="Arial"/>
        <w:sz w:val="22"/>
        <w:szCs w:val="22"/>
      </w:rPr>
      <w:tab/>
    </w:r>
    <w:r w:rsidRPr="003A1BA8">
      <w:rPr>
        <w:rStyle w:val="PageNumber"/>
        <w:sz w:val="22"/>
        <w:szCs w:val="22"/>
      </w:rPr>
      <w:t>Att</w:t>
    </w:r>
    <w:r>
      <w:rPr>
        <w:rStyle w:val="PageNumber"/>
        <w:sz w:val="22"/>
        <w:szCs w:val="22"/>
      </w:rPr>
      <w:t>3</w:t>
    </w:r>
    <w:r w:rsidRPr="003A1BA8">
      <w:rPr>
        <w:rStyle w:val="PageNumber"/>
        <w:sz w:val="22"/>
        <w:szCs w:val="22"/>
      </w:rPr>
      <w:t>-</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E412E7">
      <w:rPr>
        <w:rStyle w:val="PageNumber"/>
        <w:noProof/>
        <w:sz w:val="22"/>
        <w:szCs w:val="22"/>
      </w:rPr>
      <w:t>1</w:t>
    </w:r>
    <w:r w:rsidRPr="003A1BA8">
      <w:rPr>
        <w:rStyle w:val="PageNumber"/>
        <w:sz w:val="22"/>
        <w:szCs w:val="22"/>
      </w:rPr>
      <w:fldChar w:fldCharType="end"/>
    </w:r>
    <w:r w:rsidRPr="003A1BA8">
      <w:rPr>
        <w:rStyle w:val="PageNumber"/>
        <w:sz w:val="22"/>
        <w:szCs w:val="22"/>
      </w:rPr>
      <w:tab/>
      <w:t>1247</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F9F91" w14:textId="77777777" w:rsidR="001F741A" w:rsidRDefault="001F741A">
    <w:pPr>
      <w:spacing w:line="174" w:lineRule="exact"/>
      <w:rPr>
        <w:ins w:id="368" w:author="Author"/>
      </w:rPr>
    </w:pPr>
  </w:p>
  <w:p w14:paraId="2B195079" w14:textId="77777777" w:rsidR="001F741A" w:rsidRDefault="001F741A">
    <w:pPr>
      <w:rPr>
        <w:ins w:id="369" w:author="Author"/>
      </w:rPr>
    </w:pPr>
  </w:p>
  <w:p w14:paraId="7D189949" w14:textId="77777777" w:rsidR="00B65E32" w:rsidRDefault="00B65E32">
    <w:pPr>
      <w:pPrChange w:id="370" w:author="Author">
        <w:pPr>
          <w:spacing w:line="174" w:lineRule="exact"/>
        </w:pPr>
      </w:pPrChange>
    </w:pPr>
  </w:p>
  <w:p w14:paraId="425465E0" w14:textId="77777777" w:rsidR="005C74FB" w:rsidRDefault="005C74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DD882" w14:textId="77777777" w:rsidR="00E125FD" w:rsidRDefault="00E125FD">
      <w:r>
        <w:separator/>
      </w:r>
    </w:p>
    <w:p w14:paraId="7957B95B" w14:textId="77777777" w:rsidR="00E125FD" w:rsidRDefault="00E125FD"/>
    <w:p w14:paraId="356ED8DC" w14:textId="77777777" w:rsidR="00E125FD" w:rsidRDefault="00E125FD"/>
  </w:footnote>
  <w:footnote w:type="continuationSeparator" w:id="0">
    <w:p w14:paraId="3AB8FF7A" w14:textId="77777777" w:rsidR="00E125FD" w:rsidRDefault="00E125FD">
      <w:r>
        <w:continuationSeparator/>
      </w:r>
    </w:p>
    <w:p w14:paraId="662DB892" w14:textId="77777777" w:rsidR="00E125FD" w:rsidRDefault="00E125FD"/>
    <w:p w14:paraId="030E9D4C" w14:textId="77777777" w:rsidR="00E125FD" w:rsidRDefault="00E125FD"/>
  </w:footnote>
  <w:footnote w:type="continuationNotice" w:id="1">
    <w:p w14:paraId="59D07B56" w14:textId="77777777" w:rsidR="00E125FD" w:rsidRDefault="00E125FD">
      <w:pPr>
        <w:rPr>
          <w:ins w:id="0" w:author="Author"/>
        </w:rPr>
      </w:pPr>
    </w:p>
    <w:p w14:paraId="2E18852F" w14:textId="77777777" w:rsidR="00E125FD" w:rsidRDefault="00E125FD">
      <w:pPr>
        <w:rPr>
          <w:ins w:id="1" w:author="Author"/>
        </w:rPr>
      </w:pPr>
    </w:p>
    <w:p w14:paraId="7DBA27F9" w14:textId="77777777" w:rsidR="00E125FD" w:rsidRDefault="00E125FD"/>
  </w:footnote>
  <w:footnote w:id="2">
    <w:p w14:paraId="4A425901" w14:textId="77777777" w:rsidR="001F741A" w:rsidRPr="00EB10D1" w:rsidRDefault="001F741A" w:rsidP="00F56A5E">
      <w:pPr>
        <w:pStyle w:val="BodyText"/>
      </w:pPr>
      <w:r w:rsidRPr="005039A2">
        <w:rPr>
          <w:vertAlign w:val="superscript"/>
        </w:rPr>
        <w:footnoteRef/>
      </w:r>
      <w:r w:rsidRPr="00EB10D1">
        <w:t>Specific competency areas are listed in parenthesis following each item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B140" w14:textId="77777777" w:rsidR="00E02BFA" w:rsidRDefault="00E02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BCFF2" w14:textId="77777777" w:rsidR="00A5375D" w:rsidRDefault="00A537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7F67D" w14:textId="77777777" w:rsidR="005C74FB" w:rsidRPr="007128D6" w:rsidRDefault="005C74FB" w:rsidP="007128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8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4"/>
    <w:multiLevelType w:val="multilevel"/>
    <w:tmpl w:val="00000000"/>
    <w:name w:val="AutoList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5"/>
    <w:multiLevelType w:val="multilevel"/>
    <w:tmpl w:val="00000000"/>
    <w:name w:val="AutoList8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6"/>
    <w:multiLevelType w:val="multilevel"/>
    <w:tmpl w:val="00000000"/>
    <w:name w:val="AutoList8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7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7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B"/>
    <w:multiLevelType w:val="multilevel"/>
    <w:tmpl w:val="00000000"/>
    <w:name w:val="AutoList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C"/>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19613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37542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E8B0DC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27D50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28CA7E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325177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3AAB6A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3BF7288C"/>
    <w:multiLevelType w:val="hybridMultilevel"/>
    <w:tmpl w:val="9398D0A8"/>
    <w:name w:val="AutoList32"/>
    <w:lvl w:ilvl="0" w:tplc="93268444">
      <w:start w:val="3"/>
      <w:numFmt w:val="lowerLetter"/>
      <w:lvlText w:val="%1."/>
      <w:lvlJc w:val="left"/>
      <w:pPr>
        <w:ind w:left="1440" w:hanging="12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C57E2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B7C10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531F0C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58311CA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678B040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68F845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692F72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B10101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C4F504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703F61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719065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7FE5508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072193545">
    <w:abstractNumId w:val="13"/>
  </w:num>
  <w:num w:numId="2" w16cid:durableId="819808598">
    <w:abstractNumId w:val="31"/>
  </w:num>
  <w:num w:numId="3" w16cid:durableId="880358552">
    <w:abstractNumId w:val="27"/>
  </w:num>
  <w:num w:numId="4" w16cid:durableId="81422400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1925723861">
    <w:abstractNumId w:val="1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309480208">
    <w:abstractNumId w:val="25"/>
  </w:num>
  <w:num w:numId="7" w16cid:durableId="1372800609">
    <w:abstractNumId w:val="18"/>
  </w:num>
  <w:num w:numId="8" w16cid:durableId="699093104">
    <w:abstractNumId w:val="32"/>
  </w:num>
  <w:num w:numId="9" w16cid:durableId="894394926">
    <w:abstractNumId w:val="26"/>
  </w:num>
  <w:num w:numId="10" w16cid:durableId="209804421">
    <w:abstractNumId w:val="33"/>
  </w:num>
  <w:num w:numId="11" w16cid:durableId="1836534911">
    <w:abstractNumId w:val="29"/>
  </w:num>
  <w:num w:numId="12" w16cid:durableId="423041915">
    <w:abstractNumId w:val="17"/>
  </w:num>
  <w:num w:numId="13" w16cid:durableId="670332500">
    <w:abstractNumId w:val="23"/>
  </w:num>
  <w:num w:numId="14" w16cid:durableId="108744012">
    <w:abstractNumId w:val="28"/>
  </w:num>
  <w:num w:numId="15" w16cid:durableId="1922324915">
    <w:abstractNumId w:val="21"/>
  </w:num>
  <w:num w:numId="16" w16cid:durableId="798032572">
    <w:abstractNumId w:val="15"/>
  </w:num>
  <w:num w:numId="17" w16cid:durableId="1082681913">
    <w:abstractNumId w:val="30"/>
  </w:num>
  <w:num w:numId="18" w16cid:durableId="1513760022">
    <w:abstractNumId w:val="16"/>
  </w:num>
  <w:num w:numId="19" w16cid:durableId="17196297">
    <w:abstractNumId w:val="22"/>
  </w:num>
  <w:num w:numId="20" w16cid:durableId="1655721338">
    <w:abstractNumId w:val="24"/>
  </w:num>
  <w:num w:numId="21" w16cid:durableId="460419363">
    <w:abstractNumId w:val="14"/>
  </w:num>
  <w:num w:numId="22" w16cid:durableId="1384793203">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361"/>
    <w:rsid w:val="00000240"/>
    <w:rsid w:val="0000088D"/>
    <w:rsid w:val="000008EB"/>
    <w:rsid w:val="00001828"/>
    <w:rsid w:val="00001B0D"/>
    <w:rsid w:val="00001BF8"/>
    <w:rsid w:val="00001D35"/>
    <w:rsid w:val="00002E4E"/>
    <w:rsid w:val="00002EBA"/>
    <w:rsid w:val="0000319C"/>
    <w:rsid w:val="00003C7C"/>
    <w:rsid w:val="000044FF"/>
    <w:rsid w:val="000047CF"/>
    <w:rsid w:val="00005165"/>
    <w:rsid w:val="00005A71"/>
    <w:rsid w:val="00005B5E"/>
    <w:rsid w:val="000063BD"/>
    <w:rsid w:val="0000656E"/>
    <w:rsid w:val="00006940"/>
    <w:rsid w:val="00006D85"/>
    <w:rsid w:val="00007D36"/>
    <w:rsid w:val="00010624"/>
    <w:rsid w:val="00010937"/>
    <w:rsid w:val="000118FB"/>
    <w:rsid w:val="00011EF3"/>
    <w:rsid w:val="00012006"/>
    <w:rsid w:val="00012065"/>
    <w:rsid w:val="0001265C"/>
    <w:rsid w:val="00012660"/>
    <w:rsid w:val="0001295B"/>
    <w:rsid w:val="00014714"/>
    <w:rsid w:val="000147C2"/>
    <w:rsid w:val="00015884"/>
    <w:rsid w:val="00015DBF"/>
    <w:rsid w:val="0001662A"/>
    <w:rsid w:val="000170B6"/>
    <w:rsid w:val="000170E4"/>
    <w:rsid w:val="00020852"/>
    <w:rsid w:val="000215CC"/>
    <w:rsid w:val="00022D41"/>
    <w:rsid w:val="00022DC0"/>
    <w:rsid w:val="000238DF"/>
    <w:rsid w:val="000241BE"/>
    <w:rsid w:val="00024AED"/>
    <w:rsid w:val="00024DD8"/>
    <w:rsid w:val="000274E1"/>
    <w:rsid w:val="0002754E"/>
    <w:rsid w:val="00027D6C"/>
    <w:rsid w:val="000305D3"/>
    <w:rsid w:val="00030D4F"/>
    <w:rsid w:val="00030FB4"/>
    <w:rsid w:val="00031254"/>
    <w:rsid w:val="000312DF"/>
    <w:rsid w:val="00031EAE"/>
    <w:rsid w:val="00032223"/>
    <w:rsid w:val="000327DA"/>
    <w:rsid w:val="000329FE"/>
    <w:rsid w:val="00032C89"/>
    <w:rsid w:val="00032D57"/>
    <w:rsid w:val="00033A99"/>
    <w:rsid w:val="00034543"/>
    <w:rsid w:val="000347AF"/>
    <w:rsid w:val="00034CA3"/>
    <w:rsid w:val="00034D5B"/>
    <w:rsid w:val="00036016"/>
    <w:rsid w:val="000360A9"/>
    <w:rsid w:val="000368CB"/>
    <w:rsid w:val="00037433"/>
    <w:rsid w:val="000375A8"/>
    <w:rsid w:val="0003770E"/>
    <w:rsid w:val="00040108"/>
    <w:rsid w:val="00040252"/>
    <w:rsid w:val="00040650"/>
    <w:rsid w:val="000413DA"/>
    <w:rsid w:val="0004189C"/>
    <w:rsid w:val="00041929"/>
    <w:rsid w:val="000419BB"/>
    <w:rsid w:val="000430E0"/>
    <w:rsid w:val="00043BDE"/>
    <w:rsid w:val="0004447E"/>
    <w:rsid w:val="00045311"/>
    <w:rsid w:val="000454E6"/>
    <w:rsid w:val="000460D6"/>
    <w:rsid w:val="00046549"/>
    <w:rsid w:val="000467A7"/>
    <w:rsid w:val="000471A6"/>
    <w:rsid w:val="00050465"/>
    <w:rsid w:val="00050469"/>
    <w:rsid w:val="00050529"/>
    <w:rsid w:val="000510F1"/>
    <w:rsid w:val="000512DA"/>
    <w:rsid w:val="0005134A"/>
    <w:rsid w:val="000522A6"/>
    <w:rsid w:val="0005249D"/>
    <w:rsid w:val="00052A21"/>
    <w:rsid w:val="00052DDD"/>
    <w:rsid w:val="00053089"/>
    <w:rsid w:val="000542F8"/>
    <w:rsid w:val="0006017A"/>
    <w:rsid w:val="00060930"/>
    <w:rsid w:val="00060A8F"/>
    <w:rsid w:val="000613A8"/>
    <w:rsid w:val="000622B1"/>
    <w:rsid w:val="00062D7A"/>
    <w:rsid w:val="00063DF9"/>
    <w:rsid w:val="0006430B"/>
    <w:rsid w:val="0006440B"/>
    <w:rsid w:val="000652E1"/>
    <w:rsid w:val="00065A60"/>
    <w:rsid w:val="00065E9A"/>
    <w:rsid w:val="0006619E"/>
    <w:rsid w:val="0006736B"/>
    <w:rsid w:val="00071157"/>
    <w:rsid w:val="00071B3A"/>
    <w:rsid w:val="00072C00"/>
    <w:rsid w:val="00072D7B"/>
    <w:rsid w:val="00073981"/>
    <w:rsid w:val="00074FAF"/>
    <w:rsid w:val="000760B8"/>
    <w:rsid w:val="00076538"/>
    <w:rsid w:val="00077F1A"/>
    <w:rsid w:val="000806AA"/>
    <w:rsid w:val="00082D21"/>
    <w:rsid w:val="0008308F"/>
    <w:rsid w:val="00083257"/>
    <w:rsid w:val="0008360F"/>
    <w:rsid w:val="00084A87"/>
    <w:rsid w:val="00084AC4"/>
    <w:rsid w:val="000863C9"/>
    <w:rsid w:val="000863E8"/>
    <w:rsid w:val="00087371"/>
    <w:rsid w:val="00087687"/>
    <w:rsid w:val="00087F68"/>
    <w:rsid w:val="000912A1"/>
    <w:rsid w:val="00091E6A"/>
    <w:rsid w:val="00092407"/>
    <w:rsid w:val="000925D3"/>
    <w:rsid w:val="00092D02"/>
    <w:rsid w:val="000942D9"/>
    <w:rsid w:val="00094A2D"/>
    <w:rsid w:val="00094D15"/>
    <w:rsid w:val="00094E00"/>
    <w:rsid w:val="0009560A"/>
    <w:rsid w:val="00096443"/>
    <w:rsid w:val="00097B2A"/>
    <w:rsid w:val="000A013B"/>
    <w:rsid w:val="000A1138"/>
    <w:rsid w:val="000A25C0"/>
    <w:rsid w:val="000A2F85"/>
    <w:rsid w:val="000A3074"/>
    <w:rsid w:val="000A32A7"/>
    <w:rsid w:val="000A3639"/>
    <w:rsid w:val="000A385F"/>
    <w:rsid w:val="000A3EC9"/>
    <w:rsid w:val="000A45AA"/>
    <w:rsid w:val="000A47C5"/>
    <w:rsid w:val="000A573B"/>
    <w:rsid w:val="000A648C"/>
    <w:rsid w:val="000A6AD5"/>
    <w:rsid w:val="000B0293"/>
    <w:rsid w:val="000B066A"/>
    <w:rsid w:val="000B0901"/>
    <w:rsid w:val="000B134F"/>
    <w:rsid w:val="000B1AFE"/>
    <w:rsid w:val="000B1C9F"/>
    <w:rsid w:val="000B22C2"/>
    <w:rsid w:val="000B29B8"/>
    <w:rsid w:val="000B2A93"/>
    <w:rsid w:val="000B3B7A"/>
    <w:rsid w:val="000B3D58"/>
    <w:rsid w:val="000B44AA"/>
    <w:rsid w:val="000B4768"/>
    <w:rsid w:val="000B4D47"/>
    <w:rsid w:val="000B5219"/>
    <w:rsid w:val="000B52D4"/>
    <w:rsid w:val="000B5E96"/>
    <w:rsid w:val="000B5FAC"/>
    <w:rsid w:val="000B6683"/>
    <w:rsid w:val="000B6D62"/>
    <w:rsid w:val="000B7FE6"/>
    <w:rsid w:val="000C0F26"/>
    <w:rsid w:val="000C1D98"/>
    <w:rsid w:val="000C235D"/>
    <w:rsid w:val="000C2DF5"/>
    <w:rsid w:val="000C3604"/>
    <w:rsid w:val="000C3F3F"/>
    <w:rsid w:val="000C44A3"/>
    <w:rsid w:val="000C5FE0"/>
    <w:rsid w:val="000C7015"/>
    <w:rsid w:val="000D05B1"/>
    <w:rsid w:val="000D0EB7"/>
    <w:rsid w:val="000D0F08"/>
    <w:rsid w:val="000D10AE"/>
    <w:rsid w:val="000D110A"/>
    <w:rsid w:val="000D149D"/>
    <w:rsid w:val="000D19F0"/>
    <w:rsid w:val="000D1BBC"/>
    <w:rsid w:val="000D1EB4"/>
    <w:rsid w:val="000D3274"/>
    <w:rsid w:val="000D462E"/>
    <w:rsid w:val="000D4C8F"/>
    <w:rsid w:val="000D56E5"/>
    <w:rsid w:val="000D66EB"/>
    <w:rsid w:val="000D695A"/>
    <w:rsid w:val="000D6D61"/>
    <w:rsid w:val="000E011A"/>
    <w:rsid w:val="000E0FC2"/>
    <w:rsid w:val="000E2147"/>
    <w:rsid w:val="000E25A3"/>
    <w:rsid w:val="000E2DDC"/>
    <w:rsid w:val="000E4FF2"/>
    <w:rsid w:val="000E54F9"/>
    <w:rsid w:val="000E593F"/>
    <w:rsid w:val="000E6FAA"/>
    <w:rsid w:val="000E7220"/>
    <w:rsid w:val="000E73E5"/>
    <w:rsid w:val="000E7F0D"/>
    <w:rsid w:val="000F0E7E"/>
    <w:rsid w:val="000F1884"/>
    <w:rsid w:val="000F1EB5"/>
    <w:rsid w:val="000F28AA"/>
    <w:rsid w:val="000F2A62"/>
    <w:rsid w:val="000F2DC6"/>
    <w:rsid w:val="000F36AB"/>
    <w:rsid w:val="000F5470"/>
    <w:rsid w:val="000F565B"/>
    <w:rsid w:val="000F5923"/>
    <w:rsid w:val="000F5EF5"/>
    <w:rsid w:val="000F6F6F"/>
    <w:rsid w:val="000F751A"/>
    <w:rsid w:val="000F7694"/>
    <w:rsid w:val="0010063D"/>
    <w:rsid w:val="001009AD"/>
    <w:rsid w:val="001010FC"/>
    <w:rsid w:val="00101C22"/>
    <w:rsid w:val="001021D0"/>
    <w:rsid w:val="00103A56"/>
    <w:rsid w:val="00103BF7"/>
    <w:rsid w:val="001040E0"/>
    <w:rsid w:val="00104404"/>
    <w:rsid w:val="001046EA"/>
    <w:rsid w:val="001054F2"/>
    <w:rsid w:val="00105C1B"/>
    <w:rsid w:val="001060CB"/>
    <w:rsid w:val="001060E1"/>
    <w:rsid w:val="001062CC"/>
    <w:rsid w:val="00107F59"/>
    <w:rsid w:val="00110FC2"/>
    <w:rsid w:val="00111535"/>
    <w:rsid w:val="001130ED"/>
    <w:rsid w:val="001135C8"/>
    <w:rsid w:val="001146ED"/>
    <w:rsid w:val="00114EE9"/>
    <w:rsid w:val="00115685"/>
    <w:rsid w:val="0011571A"/>
    <w:rsid w:val="00115C3C"/>
    <w:rsid w:val="00116728"/>
    <w:rsid w:val="00116A16"/>
    <w:rsid w:val="00120D05"/>
    <w:rsid w:val="001215E4"/>
    <w:rsid w:val="00121ED8"/>
    <w:rsid w:val="00121F28"/>
    <w:rsid w:val="001221BF"/>
    <w:rsid w:val="00123352"/>
    <w:rsid w:val="00123362"/>
    <w:rsid w:val="00123DAA"/>
    <w:rsid w:val="0012416D"/>
    <w:rsid w:val="00124746"/>
    <w:rsid w:val="00124827"/>
    <w:rsid w:val="00127D67"/>
    <w:rsid w:val="00127F7F"/>
    <w:rsid w:val="00127FFB"/>
    <w:rsid w:val="00130A55"/>
    <w:rsid w:val="00130EAF"/>
    <w:rsid w:val="001313FA"/>
    <w:rsid w:val="00132BF4"/>
    <w:rsid w:val="00133A5B"/>
    <w:rsid w:val="00133EF4"/>
    <w:rsid w:val="001354F1"/>
    <w:rsid w:val="001361FA"/>
    <w:rsid w:val="001371C9"/>
    <w:rsid w:val="00137397"/>
    <w:rsid w:val="00137669"/>
    <w:rsid w:val="00140E32"/>
    <w:rsid w:val="00140EE5"/>
    <w:rsid w:val="00141737"/>
    <w:rsid w:val="00142639"/>
    <w:rsid w:val="0014391C"/>
    <w:rsid w:val="00144FD6"/>
    <w:rsid w:val="00145246"/>
    <w:rsid w:val="001469C4"/>
    <w:rsid w:val="00146D8B"/>
    <w:rsid w:val="00146E06"/>
    <w:rsid w:val="0014731F"/>
    <w:rsid w:val="0014794B"/>
    <w:rsid w:val="0014799F"/>
    <w:rsid w:val="00147D91"/>
    <w:rsid w:val="00150939"/>
    <w:rsid w:val="00150B43"/>
    <w:rsid w:val="00151893"/>
    <w:rsid w:val="00151ADE"/>
    <w:rsid w:val="00152910"/>
    <w:rsid w:val="00152C27"/>
    <w:rsid w:val="00153B8D"/>
    <w:rsid w:val="00153D6A"/>
    <w:rsid w:val="00155332"/>
    <w:rsid w:val="00157C0C"/>
    <w:rsid w:val="001604A9"/>
    <w:rsid w:val="00160708"/>
    <w:rsid w:val="0016097C"/>
    <w:rsid w:val="00160ED2"/>
    <w:rsid w:val="00160F47"/>
    <w:rsid w:val="00162412"/>
    <w:rsid w:val="00162D8D"/>
    <w:rsid w:val="0016339E"/>
    <w:rsid w:val="00163DF6"/>
    <w:rsid w:val="001656BE"/>
    <w:rsid w:val="00166A35"/>
    <w:rsid w:val="001709A6"/>
    <w:rsid w:val="00172718"/>
    <w:rsid w:val="00173396"/>
    <w:rsid w:val="0017452E"/>
    <w:rsid w:val="00174991"/>
    <w:rsid w:val="00175366"/>
    <w:rsid w:val="0017619F"/>
    <w:rsid w:val="001769A5"/>
    <w:rsid w:val="0018165D"/>
    <w:rsid w:val="00181E6E"/>
    <w:rsid w:val="001820BA"/>
    <w:rsid w:val="00182B7A"/>
    <w:rsid w:val="00183A6E"/>
    <w:rsid w:val="00183BCA"/>
    <w:rsid w:val="001846D2"/>
    <w:rsid w:val="001853BA"/>
    <w:rsid w:val="0018619B"/>
    <w:rsid w:val="00187949"/>
    <w:rsid w:val="001909B9"/>
    <w:rsid w:val="001913EF"/>
    <w:rsid w:val="00191B29"/>
    <w:rsid w:val="00191B71"/>
    <w:rsid w:val="0019209B"/>
    <w:rsid w:val="001922EA"/>
    <w:rsid w:val="00192820"/>
    <w:rsid w:val="00192E1D"/>
    <w:rsid w:val="00192F16"/>
    <w:rsid w:val="001934DC"/>
    <w:rsid w:val="001936C5"/>
    <w:rsid w:val="00195128"/>
    <w:rsid w:val="001953AE"/>
    <w:rsid w:val="001956D9"/>
    <w:rsid w:val="001958AF"/>
    <w:rsid w:val="00195A97"/>
    <w:rsid w:val="00196604"/>
    <w:rsid w:val="00196712"/>
    <w:rsid w:val="00196AC4"/>
    <w:rsid w:val="00196B71"/>
    <w:rsid w:val="00197058"/>
    <w:rsid w:val="001A0092"/>
    <w:rsid w:val="001A03B8"/>
    <w:rsid w:val="001A06AB"/>
    <w:rsid w:val="001A122D"/>
    <w:rsid w:val="001A1AB6"/>
    <w:rsid w:val="001A2431"/>
    <w:rsid w:val="001A25B7"/>
    <w:rsid w:val="001A2F18"/>
    <w:rsid w:val="001A3A92"/>
    <w:rsid w:val="001A54E7"/>
    <w:rsid w:val="001A5CAD"/>
    <w:rsid w:val="001A78DE"/>
    <w:rsid w:val="001A7BBF"/>
    <w:rsid w:val="001A7C77"/>
    <w:rsid w:val="001A7EFD"/>
    <w:rsid w:val="001B0955"/>
    <w:rsid w:val="001B0B74"/>
    <w:rsid w:val="001B10B0"/>
    <w:rsid w:val="001B17F7"/>
    <w:rsid w:val="001B29E5"/>
    <w:rsid w:val="001B2BA5"/>
    <w:rsid w:val="001B2C16"/>
    <w:rsid w:val="001B3545"/>
    <w:rsid w:val="001B35C5"/>
    <w:rsid w:val="001B368D"/>
    <w:rsid w:val="001B38C2"/>
    <w:rsid w:val="001B3E1A"/>
    <w:rsid w:val="001B4251"/>
    <w:rsid w:val="001B4472"/>
    <w:rsid w:val="001B480E"/>
    <w:rsid w:val="001B621F"/>
    <w:rsid w:val="001C1134"/>
    <w:rsid w:val="001C1D8F"/>
    <w:rsid w:val="001C267C"/>
    <w:rsid w:val="001C3B15"/>
    <w:rsid w:val="001C41B7"/>
    <w:rsid w:val="001C58EA"/>
    <w:rsid w:val="001C5B2B"/>
    <w:rsid w:val="001C6938"/>
    <w:rsid w:val="001C7376"/>
    <w:rsid w:val="001C7E8B"/>
    <w:rsid w:val="001D0229"/>
    <w:rsid w:val="001D0C09"/>
    <w:rsid w:val="001D180E"/>
    <w:rsid w:val="001D300A"/>
    <w:rsid w:val="001D3633"/>
    <w:rsid w:val="001D415E"/>
    <w:rsid w:val="001D4625"/>
    <w:rsid w:val="001D5101"/>
    <w:rsid w:val="001D58A4"/>
    <w:rsid w:val="001D7FAB"/>
    <w:rsid w:val="001E2426"/>
    <w:rsid w:val="001E3909"/>
    <w:rsid w:val="001E4217"/>
    <w:rsid w:val="001E44B3"/>
    <w:rsid w:val="001E4773"/>
    <w:rsid w:val="001E4EB0"/>
    <w:rsid w:val="001E54B8"/>
    <w:rsid w:val="001E7AC7"/>
    <w:rsid w:val="001F143C"/>
    <w:rsid w:val="001F1957"/>
    <w:rsid w:val="001F1968"/>
    <w:rsid w:val="001F1B35"/>
    <w:rsid w:val="001F1C51"/>
    <w:rsid w:val="001F3D9D"/>
    <w:rsid w:val="001F7403"/>
    <w:rsid w:val="001F741A"/>
    <w:rsid w:val="00200B44"/>
    <w:rsid w:val="00201ECD"/>
    <w:rsid w:val="002023B6"/>
    <w:rsid w:val="00203BD7"/>
    <w:rsid w:val="00203DA0"/>
    <w:rsid w:val="00204817"/>
    <w:rsid w:val="00205243"/>
    <w:rsid w:val="002052BE"/>
    <w:rsid w:val="00205BA7"/>
    <w:rsid w:val="00205F6C"/>
    <w:rsid w:val="002070CD"/>
    <w:rsid w:val="0020722E"/>
    <w:rsid w:val="002078EB"/>
    <w:rsid w:val="002079B9"/>
    <w:rsid w:val="00211274"/>
    <w:rsid w:val="00211770"/>
    <w:rsid w:val="00211B46"/>
    <w:rsid w:val="00212270"/>
    <w:rsid w:val="002123AF"/>
    <w:rsid w:val="00212645"/>
    <w:rsid w:val="00212970"/>
    <w:rsid w:val="00212993"/>
    <w:rsid w:val="002129ED"/>
    <w:rsid w:val="00212A65"/>
    <w:rsid w:val="00212CA4"/>
    <w:rsid w:val="002135F0"/>
    <w:rsid w:val="00214527"/>
    <w:rsid w:val="00214936"/>
    <w:rsid w:val="00214C6A"/>
    <w:rsid w:val="00215AF6"/>
    <w:rsid w:val="0021679D"/>
    <w:rsid w:val="00216FFF"/>
    <w:rsid w:val="00220B53"/>
    <w:rsid w:val="0022299C"/>
    <w:rsid w:val="002229A6"/>
    <w:rsid w:val="0022315C"/>
    <w:rsid w:val="00223B9B"/>
    <w:rsid w:val="00223D56"/>
    <w:rsid w:val="00223DAC"/>
    <w:rsid w:val="002251D2"/>
    <w:rsid w:val="002251E0"/>
    <w:rsid w:val="002257B4"/>
    <w:rsid w:val="00225C32"/>
    <w:rsid w:val="00225D39"/>
    <w:rsid w:val="00225DD5"/>
    <w:rsid w:val="00226442"/>
    <w:rsid w:val="00227245"/>
    <w:rsid w:val="00227E27"/>
    <w:rsid w:val="0023015A"/>
    <w:rsid w:val="00230367"/>
    <w:rsid w:val="002306CD"/>
    <w:rsid w:val="00230BF8"/>
    <w:rsid w:val="0023100C"/>
    <w:rsid w:val="002318BB"/>
    <w:rsid w:val="002327DD"/>
    <w:rsid w:val="002332FB"/>
    <w:rsid w:val="00233457"/>
    <w:rsid w:val="002336E2"/>
    <w:rsid w:val="00233E9C"/>
    <w:rsid w:val="00233ECC"/>
    <w:rsid w:val="0023427E"/>
    <w:rsid w:val="0023545B"/>
    <w:rsid w:val="002361AA"/>
    <w:rsid w:val="00236A8E"/>
    <w:rsid w:val="00236B7C"/>
    <w:rsid w:val="00237577"/>
    <w:rsid w:val="00237A41"/>
    <w:rsid w:val="00237BBC"/>
    <w:rsid w:val="0024046B"/>
    <w:rsid w:val="00240C3B"/>
    <w:rsid w:val="00240F37"/>
    <w:rsid w:val="00241705"/>
    <w:rsid w:val="002429E7"/>
    <w:rsid w:val="00243326"/>
    <w:rsid w:val="00243A97"/>
    <w:rsid w:val="00243F15"/>
    <w:rsid w:val="002452E9"/>
    <w:rsid w:val="00246FE6"/>
    <w:rsid w:val="00247290"/>
    <w:rsid w:val="002472F6"/>
    <w:rsid w:val="00247D7C"/>
    <w:rsid w:val="00250232"/>
    <w:rsid w:val="00250844"/>
    <w:rsid w:val="0025103D"/>
    <w:rsid w:val="0025123F"/>
    <w:rsid w:val="00251DA0"/>
    <w:rsid w:val="00252CC2"/>
    <w:rsid w:val="00252F7A"/>
    <w:rsid w:val="002532D3"/>
    <w:rsid w:val="00253CD7"/>
    <w:rsid w:val="002541DF"/>
    <w:rsid w:val="0025518F"/>
    <w:rsid w:val="00255511"/>
    <w:rsid w:val="002563FA"/>
    <w:rsid w:val="00256767"/>
    <w:rsid w:val="002573AF"/>
    <w:rsid w:val="00257B87"/>
    <w:rsid w:val="00257DCA"/>
    <w:rsid w:val="00261EE3"/>
    <w:rsid w:val="0026254F"/>
    <w:rsid w:val="00262930"/>
    <w:rsid w:val="00262B38"/>
    <w:rsid w:val="00263919"/>
    <w:rsid w:val="002639A1"/>
    <w:rsid w:val="00265209"/>
    <w:rsid w:val="00265210"/>
    <w:rsid w:val="00265591"/>
    <w:rsid w:val="00265CCC"/>
    <w:rsid w:val="00266E8E"/>
    <w:rsid w:val="0026716D"/>
    <w:rsid w:val="0026784E"/>
    <w:rsid w:val="00267F56"/>
    <w:rsid w:val="002710D4"/>
    <w:rsid w:val="00271551"/>
    <w:rsid w:val="00271A9B"/>
    <w:rsid w:val="00271C67"/>
    <w:rsid w:val="00271E3B"/>
    <w:rsid w:val="002721EA"/>
    <w:rsid w:val="002724C8"/>
    <w:rsid w:val="00272757"/>
    <w:rsid w:val="00272A14"/>
    <w:rsid w:val="00274312"/>
    <w:rsid w:val="00274A23"/>
    <w:rsid w:val="00274D9D"/>
    <w:rsid w:val="00275157"/>
    <w:rsid w:val="00275536"/>
    <w:rsid w:val="002764E8"/>
    <w:rsid w:val="0027682D"/>
    <w:rsid w:val="0027770C"/>
    <w:rsid w:val="0028085D"/>
    <w:rsid w:val="0028118D"/>
    <w:rsid w:val="00282A02"/>
    <w:rsid w:val="00282E2C"/>
    <w:rsid w:val="00283E8F"/>
    <w:rsid w:val="00284426"/>
    <w:rsid w:val="00285035"/>
    <w:rsid w:val="00286266"/>
    <w:rsid w:val="002864E8"/>
    <w:rsid w:val="0028680E"/>
    <w:rsid w:val="00287130"/>
    <w:rsid w:val="0029038B"/>
    <w:rsid w:val="00290DC1"/>
    <w:rsid w:val="00290FEE"/>
    <w:rsid w:val="00291AF3"/>
    <w:rsid w:val="00291D51"/>
    <w:rsid w:val="0029290B"/>
    <w:rsid w:val="002931DC"/>
    <w:rsid w:val="002933F9"/>
    <w:rsid w:val="002938BA"/>
    <w:rsid w:val="00294E0A"/>
    <w:rsid w:val="0029533C"/>
    <w:rsid w:val="00295DCD"/>
    <w:rsid w:val="002963BA"/>
    <w:rsid w:val="0029645A"/>
    <w:rsid w:val="00296C7E"/>
    <w:rsid w:val="00297993"/>
    <w:rsid w:val="002A0668"/>
    <w:rsid w:val="002A06AF"/>
    <w:rsid w:val="002A15E5"/>
    <w:rsid w:val="002A166D"/>
    <w:rsid w:val="002A315C"/>
    <w:rsid w:val="002A32A0"/>
    <w:rsid w:val="002A4AFB"/>
    <w:rsid w:val="002A4DDD"/>
    <w:rsid w:val="002A517F"/>
    <w:rsid w:val="002A604B"/>
    <w:rsid w:val="002A6404"/>
    <w:rsid w:val="002A65A9"/>
    <w:rsid w:val="002A716A"/>
    <w:rsid w:val="002A75EB"/>
    <w:rsid w:val="002B0076"/>
    <w:rsid w:val="002B081A"/>
    <w:rsid w:val="002B0CF7"/>
    <w:rsid w:val="002B11CB"/>
    <w:rsid w:val="002B1491"/>
    <w:rsid w:val="002B168F"/>
    <w:rsid w:val="002B19A9"/>
    <w:rsid w:val="002B2F05"/>
    <w:rsid w:val="002B328F"/>
    <w:rsid w:val="002B35E9"/>
    <w:rsid w:val="002B3A01"/>
    <w:rsid w:val="002B66A9"/>
    <w:rsid w:val="002B6742"/>
    <w:rsid w:val="002B7214"/>
    <w:rsid w:val="002B73F1"/>
    <w:rsid w:val="002C0177"/>
    <w:rsid w:val="002C1701"/>
    <w:rsid w:val="002C336E"/>
    <w:rsid w:val="002C3D3C"/>
    <w:rsid w:val="002C456B"/>
    <w:rsid w:val="002C46E8"/>
    <w:rsid w:val="002C56B5"/>
    <w:rsid w:val="002C57E6"/>
    <w:rsid w:val="002C68F0"/>
    <w:rsid w:val="002C69E1"/>
    <w:rsid w:val="002C7060"/>
    <w:rsid w:val="002C7562"/>
    <w:rsid w:val="002C7EB7"/>
    <w:rsid w:val="002D00EA"/>
    <w:rsid w:val="002D0C83"/>
    <w:rsid w:val="002D157D"/>
    <w:rsid w:val="002D1878"/>
    <w:rsid w:val="002D2355"/>
    <w:rsid w:val="002D36A0"/>
    <w:rsid w:val="002D3819"/>
    <w:rsid w:val="002D3906"/>
    <w:rsid w:val="002D4347"/>
    <w:rsid w:val="002D4BD7"/>
    <w:rsid w:val="002D4FD5"/>
    <w:rsid w:val="002D543A"/>
    <w:rsid w:val="002D64D0"/>
    <w:rsid w:val="002D64EC"/>
    <w:rsid w:val="002D6FD7"/>
    <w:rsid w:val="002E01C4"/>
    <w:rsid w:val="002E0FEB"/>
    <w:rsid w:val="002E1983"/>
    <w:rsid w:val="002E3749"/>
    <w:rsid w:val="002E3DC7"/>
    <w:rsid w:val="002E3FF3"/>
    <w:rsid w:val="002E4891"/>
    <w:rsid w:val="002E4FE0"/>
    <w:rsid w:val="002E5AE5"/>
    <w:rsid w:val="002E6120"/>
    <w:rsid w:val="002E64E5"/>
    <w:rsid w:val="002E6960"/>
    <w:rsid w:val="002E6B63"/>
    <w:rsid w:val="002E7764"/>
    <w:rsid w:val="002F07B2"/>
    <w:rsid w:val="002F097D"/>
    <w:rsid w:val="002F0CED"/>
    <w:rsid w:val="002F0E37"/>
    <w:rsid w:val="002F18BB"/>
    <w:rsid w:val="002F1BD1"/>
    <w:rsid w:val="002F22AC"/>
    <w:rsid w:val="002F2BDA"/>
    <w:rsid w:val="002F2C66"/>
    <w:rsid w:val="002F3ACB"/>
    <w:rsid w:val="002F3E46"/>
    <w:rsid w:val="002F55BF"/>
    <w:rsid w:val="002F6EE0"/>
    <w:rsid w:val="002F7B38"/>
    <w:rsid w:val="00300849"/>
    <w:rsid w:val="00300859"/>
    <w:rsid w:val="00300A47"/>
    <w:rsid w:val="00301ECB"/>
    <w:rsid w:val="003028BE"/>
    <w:rsid w:val="00302EC7"/>
    <w:rsid w:val="003032AD"/>
    <w:rsid w:val="00303C4A"/>
    <w:rsid w:val="00304E10"/>
    <w:rsid w:val="003052DE"/>
    <w:rsid w:val="0030654A"/>
    <w:rsid w:val="00306BA0"/>
    <w:rsid w:val="003104AC"/>
    <w:rsid w:val="00310EA3"/>
    <w:rsid w:val="00311240"/>
    <w:rsid w:val="00311559"/>
    <w:rsid w:val="00311970"/>
    <w:rsid w:val="00311992"/>
    <w:rsid w:val="00312247"/>
    <w:rsid w:val="00312E76"/>
    <w:rsid w:val="00312FF5"/>
    <w:rsid w:val="00313051"/>
    <w:rsid w:val="00313E91"/>
    <w:rsid w:val="0031477A"/>
    <w:rsid w:val="003147C3"/>
    <w:rsid w:val="00315A44"/>
    <w:rsid w:val="00315D46"/>
    <w:rsid w:val="00316199"/>
    <w:rsid w:val="003161D6"/>
    <w:rsid w:val="00316872"/>
    <w:rsid w:val="003168F2"/>
    <w:rsid w:val="00317084"/>
    <w:rsid w:val="003173AE"/>
    <w:rsid w:val="003177A4"/>
    <w:rsid w:val="00317F36"/>
    <w:rsid w:val="00322428"/>
    <w:rsid w:val="00322E12"/>
    <w:rsid w:val="003238AB"/>
    <w:rsid w:val="00323BCF"/>
    <w:rsid w:val="00324056"/>
    <w:rsid w:val="00324EA9"/>
    <w:rsid w:val="00325782"/>
    <w:rsid w:val="00325A6C"/>
    <w:rsid w:val="00326B78"/>
    <w:rsid w:val="00330B42"/>
    <w:rsid w:val="00331667"/>
    <w:rsid w:val="003328E8"/>
    <w:rsid w:val="00333FD9"/>
    <w:rsid w:val="00335335"/>
    <w:rsid w:val="00335517"/>
    <w:rsid w:val="0033565B"/>
    <w:rsid w:val="00335F3B"/>
    <w:rsid w:val="0033665E"/>
    <w:rsid w:val="003366BA"/>
    <w:rsid w:val="003375E0"/>
    <w:rsid w:val="0033780E"/>
    <w:rsid w:val="0034037F"/>
    <w:rsid w:val="00340CB9"/>
    <w:rsid w:val="00340DCF"/>
    <w:rsid w:val="0034191B"/>
    <w:rsid w:val="00341C9C"/>
    <w:rsid w:val="00342253"/>
    <w:rsid w:val="003428E7"/>
    <w:rsid w:val="00342E43"/>
    <w:rsid w:val="003433E9"/>
    <w:rsid w:val="0034366E"/>
    <w:rsid w:val="00343CB6"/>
    <w:rsid w:val="00344140"/>
    <w:rsid w:val="0034488C"/>
    <w:rsid w:val="00344BB6"/>
    <w:rsid w:val="00344C11"/>
    <w:rsid w:val="003456FD"/>
    <w:rsid w:val="00345CB2"/>
    <w:rsid w:val="00345F43"/>
    <w:rsid w:val="00346311"/>
    <w:rsid w:val="003468D9"/>
    <w:rsid w:val="00347307"/>
    <w:rsid w:val="0035112C"/>
    <w:rsid w:val="00351219"/>
    <w:rsid w:val="003515A1"/>
    <w:rsid w:val="003516B6"/>
    <w:rsid w:val="00352315"/>
    <w:rsid w:val="0035277C"/>
    <w:rsid w:val="00352F7E"/>
    <w:rsid w:val="0035322B"/>
    <w:rsid w:val="0035377A"/>
    <w:rsid w:val="00353889"/>
    <w:rsid w:val="003543CE"/>
    <w:rsid w:val="00354FF1"/>
    <w:rsid w:val="0035501D"/>
    <w:rsid w:val="00357BA2"/>
    <w:rsid w:val="00357DC0"/>
    <w:rsid w:val="003609CA"/>
    <w:rsid w:val="00360C88"/>
    <w:rsid w:val="00361496"/>
    <w:rsid w:val="003615DA"/>
    <w:rsid w:val="003624F6"/>
    <w:rsid w:val="00362510"/>
    <w:rsid w:val="003629B4"/>
    <w:rsid w:val="00362DB3"/>
    <w:rsid w:val="0036333E"/>
    <w:rsid w:val="00363CD8"/>
    <w:rsid w:val="00364283"/>
    <w:rsid w:val="003643D8"/>
    <w:rsid w:val="003646AE"/>
    <w:rsid w:val="003662E9"/>
    <w:rsid w:val="00366CCF"/>
    <w:rsid w:val="00367258"/>
    <w:rsid w:val="00367FD2"/>
    <w:rsid w:val="003708AF"/>
    <w:rsid w:val="00371A1A"/>
    <w:rsid w:val="00371B9C"/>
    <w:rsid w:val="003727E6"/>
    <w:rsid w:val="003733B8"/>
    <w:rsid w:val="00374730"/>
    <w:rsid w:val="00374A3B"/>
    <w:rsid w:val="00376FF3"/>
    <w:rsid w:val="003772EB"/>
    <w:rsid w:val="003775D2"/>
    <w:rsid w:val="003778EC"/>
    <w:rsid w:val="0038005A"/>
    <w:rsid w:val="003800B1"/>
    <w:rsid w:val="0038073D"/>
    <w:rsid w:val="003810F7"/>
    <w:rsid w:val="003812CA"/>
    <w:rsid w:val="0038172A"/>
    <w:rsid w:val="003826F7"/>
    <w:rsid w:val="00384F7B"/>
    <w:rsid w:val="003851F6"/>
    <w:rsid w:val="003855F2"/>
    <w:rsid w:val="0038638F"/>
    <w:rsid w:val="00387207"/>
    <w:rsid w:val="003874B6"/>
    <w:rsid w:val="00391DFC"/>
    <w:rsid w:val="003924EE"/>
    <w:rsid w:val="003926A4"/>
    <w:rsid w:val="003929AD"/>
    <w:rsid w:val="00394161"/>
    <w:rsid w:val="00395A57"/>
    <w:rsid w:val="00395B61"/>
    <w:rsid w:val="00396185"/>
    <w:rsid w:val="0039766F"/>
    <w:rsid w:val="003977B4"/>
    <w:rsid w:val="003A09F5"/>
    <w:rsid w:val="003A0AE1"/>
    <w:rsid w:val="003A1030"/>
    <w:rsid w:val="003A1145"/>
    <w:rsid w:val="003A1BA8"/>
    <w:rsid w:val="003A28D5"/>
    <w:rsid w:val="003A2DC1"/>
    <w:rsid w:val="003A3826"/>
    <w:rsid w:val="003A4C6D"/>
    <w:rsid w:val="003A6464"/>
    <w:rsid w:val="003A7AD7"/>
    <w:rsid w:val="003B1AC8"/>
    <w:rsid w:val="003B1EF2"/>
    <w:rsid w:val="003B2A91"/>
    <w:rsid w:val="003B3208"/>
    <w:rsid w:val="003B3750"/>
    <w:rsid w:val="003B3A03"/>
    <w:rsid w:val="003B3D21"/>
    <w:rsid w:val="003B4D8F"/>
    <w:rsid w:val="003B5617"/>
    <w:rsid w:val="003B6C23"/>
    <w:rsid w:val="003B71C0"/>
    <w:rsid w:val="003C0108"/>
    <w:rsid w:val="003C08B8"/>
    <w:rsid w:val="003C0CB0"/>
    <w:rsid w:val="003C2B6B"/>
    <w:rsid w:val="003C3397"/>
    <w:rsid w:val="003C37C4"/>
    <w:rsid w:val="003C3B70"/>
    <w:rsid w:val="003C5B6B"/>
    <w:rsid w:val="003C7035"/>
    <w:rsid w:val="003C712D"/>
    <w:rsid w:val="003C7275"/>
    <w:rsid w:val="003D092F"/>
    <w:rsid w:val="003D0CC4"/>
    <w:rsid w:val="003D222D"/>
    <w:rsid w:val="003D2839"/>
    <w:rsid w:val="003D29E8"/>
    <w:rsid w:val="003D2FC5"/>
    <w:rsid w:val="003D3678"/>
    <w:rsid w:val="003D44C8"/>
    <w:rsid w:val="003D518B"/>
    <w:rsid w:val="003D5354"/>
    <w:rsid w:val="003D56D7"/>
    <w:rsid w:val="003D5910"/>
    <w:rsid w:val="003D5D59"/>
    <w:rsid w:val="003E3211"/>
    <w:rsid w:val="003E5014"/>
    <w:rsid w:val="003E5406"/>
    <w:rsid w:val="003E5C07"/>
    <w:rsid w:val="003E6703"/>
    <w:rsid w:val="003E6728"/>
    <w:rsid w:val="003E67DA"/>
    <w:rsid w:val="003E7056"/>
    <w:rsid w:val="003E7476"/>
    <w:rsid w:val="003E7988"/>
    <w:rsid w:val="003F13E0"/>
    <w:rsid w:val="003F2435"/>
    <w:rsid w:val="003F2CD6"/>
    <w:rsid w:val="003F30C6"/>
    <w:rsid w:val="003F3CC2"/>
    <w:rsid w:val="003F471B"/>
    <w:rsid w:val="003F47AA"/>
    <w:rsid w:val="003F54A0"/>
    <w:rsid w:val="003F6025"/>
    <w:rsid w:val="003F7283"/>
    <w:rsid w:val="003F75E9"/>
    <w:rsid w:val="00401BCC"/>
    <w:rsid w:val="00401C41"/>
    <w:rsid w:val="00402B2A"/>
    <w:rsid w:val="0040686D"/>
    <w:rsid w:val="00406A32"/>
    <w:rsid w:val="00407494"/>
    <w:rsid w:val="004117D2"/>
    <w:rsid w:val="00411A64"/>
    <w:rsid w:val="00411DA8"/>
    <w:rsid w:val="00411F87"/>
    <w:rsid w:val="0041300C"/>
    <w:rsid w:val="0041387D"/>
    <w:rsid w:val="00414041"/>
    <w:rsid w:val="0041517E"/>
    <w:rsid w:val="004155A4"/>
    <w:rsid w:val="00415ADE"/>
    <w:rsid w:val="004164C4"/>
    <w:rsid w:val="00416CC0"/>
    <w:rsid w:val="00417B18"/>
    <w:rsid w:val="004217B8"/>
    <w:rsid w:val="00422316"/>
    <w:rsid w:val="004227F9"/>
    <w:rsid w:val="004240B6"/>
    <w:rsid w:val="00424C14"/>
    <w:rsid w:val="00424DEB"/>
    <w:rsid w:val="004250E6"/>
    <w:rsid w:val="004255C6"/>
    <w:rsid w:val="004257CB"/>
    <w:rsid w:val="00426880"/>
    <w:rsid w:val="00426932"/>
    <w:rsid w:val="00426ECC"/>
    <w:rsid w:val="00426F30"/>
    <w:rsid w:val="00427685"/>
    <w:rsid w:val="004300A4"/>
    <w:rsid w:val="00430921"/>
    <w:rsid w:val="00430A97"/>
    <w:rsid w:val="004314CD"/>
    <w:rsid w:val="0043173B"/>
    <w:rsid w:val="0043192D"/>
    <w:rsid w:val="00431CF2"/>
    <w:rsid w:val="00432495"/>
    <w:rsid w:val="0043386C"/>
    <w:rsid w:val="00434E1A"/>
    <w:rsid w:val="00435175"/>
    <w:rsid w:val="00435424"/>
    <w:rsid w:val="0043549A"/>
    <w:rsid w:val="00435782"/>
    <w:rsid w:val="00435A6E"/>
    <w:rsid w:val="0043677B"/>
    <w:rsid w:val="00436B6E"/>
    <w:rsid w:val="004404B2"/>
    <w:rsid w:val="0044052F"/>
    <w:rsid w:val="0044148F"/>
    <w:rsid w:val="00441868"/>
    <w:rsid w:val="004421DA"/>
    <w:rsid w:val="004422BD"/>
    <w:rsid w:val="004426C3"/>
    <w:rsid w:val="00443469"/>
    <w:rsid w:val="0044369E"/>
    <w:rsid w:val="0044426A"/>
    <w:rsid w:val="004447A4"/>
    <w:rsid w:val="00444871"/>
    <w:rsid w:val="00444ABB"/>
    <w:rsid w:val="00444EE5"/>
    <w:rsid w:val="0044568D"/>
    <w:rsid w:val="00445898"/>
    <w:rsid w:val="00445E40"/>
    <w:rsid w:val="004469BD"/>
    <w:rsid w:val="00447383"/>
    <w:rsid w:val="00452315"/>
    <w:rsid w:val="00452418"/>
    <w:rsid w:val="00452E1E"/>
    <w:rsid w:val="00453128"/>
    <w:rsid w:val="0045369B"/>
    <w:rsid w:val="00453F10"/>
    <w:rsid w:val="00454C18"/>
    <w:rsid w:val="004555A7"/>
    <w:rsid w:val="0045566B"/>
    <w:rsid w:val="00455E68"/>
    <w:rsid w:val="004566A7"/>
    <w:rsid w:val="0045694F"/>
    <w:rsid w:val="004570BA"/>
    <w:rsid w:val="00457286"/>
    <w:rsid w:val="004574EC"/>
    <w:rsid w:val="00457EBC"/>
    <w:rsid w:val="004608CC"/>
    <w:rsid w:val="00461342"/>
    <w:rsid w:val="00462B50"/>
    <w:rsid w:val="004644E4"/>
    <w:rsid w:val="00464866"/>
    <w:rsid w:val="004650AE"/>
    <w:rsid w:val="00467E71"/>
    <w:rsid w:val="00470A25"/>
    <w:rsid w:val="00470B2D"/>
    <w:rsid w:val="004710BC"/>
    <w:rsid w:val="0047116A"/>
    <w:rsid w:val="00471425"/>
    <w:rsid w:val="00471476"/>
    <w:rsid w:val="004722BF"/>
    <w:rsid w:val="004723D6"/>
    <w:rsid w:val="0047243C"/>
    <w:rsid w:val="004726D7"/>
    <w:rsid w:val="0047633D"/>
    <w:rsid w:val="0047779D"/>
    <w:rsid w:val="00477E66"/>
    <w:rsid w:val="004802DA"/>
    <w:rsid w:val="00480A16"/>
    <w:rsid w:val="00480F4B"/>
    <w:rsid w:val="00481D4A"/>
    <w:rsid w:val="004852FB"/>
    <w:rsid w:val="00485505"/>
    <w:rsid w:val="0048556D"/>
    <w:rsid w:val="00485EF4"/>
    <w:rsid w:val="00485F82"/>
    <w:rsid w:val="00487124"/>
    <w:rsid w:val="00487263"/>
    <w:rsid w:val="00490157"/>
    <w:rsid w:val="004906CC"/>
    <w:rsid w:val="004909DD"/>
    <w:rsid w:val="00490FA0"/>
    <w:rsid w:val="004912A7"/>
    <w:rsid w:val="004919B7"/>
    <w:rsid w:val="00491C0E"/>
    <w:rsid w:val="004922B4"/>
    <w:rsid w:val="00493272"/>
    <w:rsid w:val="00493292"/>
    <w:rsid w:val="00493341"/>
    <w:rsid w:val="00493A21"/>
    <w:rsid w:val="00494014"/>
    <w:rsid w:val="00495C07"/>
    <w:rsid w:val="00495F9F"/>
    <w:rsid w:val="00496126"/>
    <w:rsid w:val="00496407"/>
    <w:rsid w:val="004973B3"/>
    <w:rsid w:val="004A0158"/>
    <w:rsid w:val="004A1B6D"/>
    <w:rsid w:val="004A245D"/>
    <w:rsid w:val="004A2526"/>
    <w:rsid w:val="004A2D7D"/>
    <w:rsid w:val="004A3373"/>
    <w:rsid w:val="004A34F3"/>
    <w:rsid w:val="004A37F3"/>
    <w:rsid w:val="004A38C5"/>
    <w:rsid w:val="004A4958"/>
    <w:rsid w:val="004A4F2F"/>
    <w:rsid w:val="004A55A4"/>
    <w:rsid w:val="004A6165"/>
    <w:rsid w:val="004A6930"/>
    <w:rsid w:val="004A7081"/>
    <w:rsid w:val="004A7AC0"/>
    <w:rsid w:val="004A7AF6"/>
    <w:rsid w:val="004A7B2F"/>
    <w:rsid w:val="004A7EC7"/>
    <w:rsid w:val="004B2062"/>
    <w:rsid w:val="004B3094"/>
    <w:rsid w:val="004B320A"/>
    <w:rsid w:val="004B36FE"/>
    <w:rsid w:val="004B4586"/>
    <w:rsid w:val="004B4B7F"/>
    <w:rsid w:val="004B4C84"/>
    <w:rsid w:val="004B4DAE"/>
    <w:rsid w:val="004B4F20"/>
    <w:rsid w:val="004B556E"/>
    <w:rsid w:val="004B681A"/>
    <w:rsid w:val="004C04A9"/>
    <w:rsid w:val="004C0732"/>
    <w:rsid w:val="004C1037"/>
    <w:rsid w:val="004C11A8"/>
    <w:rsid w:val="004C1BE0"/>
    <w:rsid w:val="004C1F43"/>
    <w:rsid w:val="004C2B25"/>
    <w:rsid w:val="004C4A87"/>
    <w:rsid w:val="004C4BFC"/>
    <w:rsid w:val="004C4D1F"/>
    <w:rsid w:val="004C5051"/>
    <w:rsid w:val="004C5420"/>
    <w:rsid w:val="004C616F"/>
    <w:rsid w:val="004C6554"/>
    <w:rsid w:val="004C6870"/>
    <w:rsid w:val="004C6B20"/>
    <w:rsid w:val="004D214B"/>
    <w:rsid w:val="004D2BC5"/>
    <w:rsid w:val="004D36D8"/>
    <w:rsid w:val="004D39D8"/>
    <w:rsid w:val="004D4682"/>
    <w:rsid w:val="004D5BAC"/>
    <w:rsid w:val="004D6C30"/>
    <w:rsid w:val="004D6DBA"/>
    <w:rsid w:val="004D754A"/>
    <w:rsid w:val="004D75CE"/>
    <w:rsid w:val="004E04D0"/>
    <w:rsid w:val="004E0DF2"/>
    <w:rsid w:val="004E21F8"/>
    <w:rsid w:val="004E250C"/>
    <w:rsid w:val="004E29C5"/>
    <w:rsid w:val="004E3DCC"/>
    <w:rsid w:val="004E4050"/>
    <w:rsid w:val="004E49A0"/>
    <w:rsid w:val="004E4FE8"/>
    <w:rsid w:val="004E5C40"/>
    <w:rsid w:val="004E669F"/>
    <w:rsid w:val="004E6836"/>
    <w:rsid w:val="004E74AC"/>
    <w:rsid w:val="004F019E"/>
    <w:rsid w:val="004F094F"/>
    <w:rsid w:val="004F137E"/>
    <w:rsid w:val="004F2120"/>
    <w:rsid w:val="004F22F3"/>
    <w:rsid w:val="004F24D8"/>
    <w:rsid w:val="004F44B9"/>
    <w:rsid w:val="004F48A3"/>
    <w:rsid w:val="004F5281"/>
    <w:rsid w:val="004F5521"/>
    <w:rsid w:val="004F5E7D"/>
    <w:rsid w:val="004F60B7"/>
    <w:rsid w:val="004F6415"/>
    <w:rsid w:val="004F7A79"/>
    <w:rsid w:val="00500D25"/>
    <w:rsid w:val="00500E7F"/>
    <w:rsid w:val="00501041"/>
    <w:rsid w:val="00501137"/>
    <w:rsid w:val="0050129D"/>
    <w:rsid w:val="00501538"/>
    <w:rsid w:val="00501CEF"/>
    <w:rsid w:val="005026B9"/>
    <w:rsid w:val="005027D1"/>
    <w:rsid w:val="0050293A"/>
    <w:rsid w:val="00502C43"/>
    <w:rsid w:val="00502CDF"/>
    <w:rsid w:val="005037F4"/>
    <w:rsid w:val="005039A2"/>
    <w:rsid w:val="005040B9"/>
    <w:rsid w:val="005042AB"/>
    <w:rsid w:val="005043A9"/>
    <w:rsid w:val="0050495B"/>
    <w:rsid w:val="00506082"/>
    <w:rsid w:val="0050664B"/>
    <w:rsid w:val="00506970"/>
    <w:rsid w:val="00506C2B"/>
    <w:rsid w:val="00506E86"/>
    <w:rsid w:val="0050755D"/>
    <w:rsid w:val="00507769"/>
    <w:rsid w:val="005109A4"/>
    <w:rsid w:val="00511142"/>
    <w:rsid w:val="005111B8"/>
    <w:rsid w:val="00511400"/>
    <w:rsid w:val="00511E88"/>
    <w:rsid w:val="00511F12"/>
    <w:rsid w:val="00512335"/>
    <w:rsid w:val="00512E8D"/>
    <w:rsid w:val="00514287"/>
    <w:rsid w:val="00514AFA"/>
    <w:rsid w:val="00514D2B"/>
    <w:rsid w:val="005150CA"/>
    <w:rsid w:val="00515EFA"/>
    <w:rsid w:val="0051624C"/>
    <w:rsid w:val="00516EBD"/>
    <w:rsid w:val="005175B8"/>
    <w:rsid w:val="005179DF"/>
    <w:rsid w:val="00520014"/>
    <w:rsid w:val="00520837"/>
    <w:rsid w:val="00520E2F"/>
    <w:rsid w:val="00520FA5"/>
    <w:rsid w:val="0052102B"/>
    <w:rsid w:val="0052121F"/>
    <w:rsid w:val="005216C0"/>
    <w:rsid w:val="005216FF"/>
    <w:rsid w:val="00521F16"/>
    <w:rsid w:val="00522983"/>
    <w:rsid w:val="00522ED5"/>
    <w:rsid w:val="00522F2D"/>
    <w:rsid w:val="00523C41"/>
    <w:rsid w:val="00527A1A"/>
    <w:rsid w:val="00527E95"/>
    <w:rsid w:val="00530D3B"/>
    <w:rsid w:val="00530F4A"/>
    <w:rsid w:val="00531549"/>
    <w:rsid w:val="00531E16"/>
    <w:rsid w:val="00532359"/>
    <w:rsid w:val="005333FD"/>
    <w:rsid w:val="00533826"/>
    <w:rsid w:val="00534BCA"/>
    <w:rsid w:val="00534E61"/>
    <w:rsid w:val="0053530C"/>
    <w:rsid w:val="005367F4"/>
    <w:rsid w:val="00537070"/>
    <w:rsid w:val="005377C3"/>
    <w:rsid w:val="0053793A"/>
    <w:rsid w:val="00537D1F"/>
    <w:rsid w:val="005405B0"/>
    <w:rsid w:val="0054235D"/>
    <w:rsid w:val="005427F2"/>
    <w:rsid w:val="005446A0"/>
    <w:rsid w:val="005453BC"/>
    <w:rsid w:val="00545740"/>
    <w:rsid w:val="0054579B"/>
    <w:rsid w:val="00545809"/>
    <w:rsid w:val="005469EC"/>
    <w:rsid w:val="00546B0A"/>
    <w:rsid w:val="00546BA9"/>
    <w:rsid w:val="00546EFC"/>
    <w:rsid w:val="005474C7"/>
    <w:rsid w:val="00547AD0"/>
    <w:rsid w:val="00550165"/>
    <w:rsid w:val="00551E87"/>
    <w:rsid w:val="0055256A"/>
    <w:rsid w:val="00552C7C"/>
    <w:rsid w:val="005533B6"/>
    <w:rsid w:val="00554B29"/>
    <w:rsid w:val="0055728A"/>
    <w:rsid w:val="00557972"/>
    <w:rsid w:val="00557A4B"/>
    <w:rsid w:val="0056023A"/>
    <w:rsid w:val="00560837"/>
    <w:rsid w:val="00560B7B"/>
    <w:rsid w:val="0056145A"/>
    <w:rsid w:val="00561C16"/>
    <w:rsid w:val="00561CD8"/>
    <w:rsid w:val="00562D3B"/>
    <w:rsid w:val="005630D6"/>
    <w:rsid w:val="005636CF"/>
    <w:rsid w:val="005644D4"/>
    <w:rsid w:val="00564822"/>
    <w:rsid w:val="005648F6"/>
    <w:rsid w:val="00564C97"/>
    <w:rsid w:val="00564D09"/>
    <w:rsid w:val="00565350"/>
    <w:rsid w:val="005658BC"/>
    <w:rsid w:val="00565FAF"/>
    <w:rsid w:val="0056635F"/>
    <w:rsid w:val="00566DB5"/>
    <w:rsid w:val="00567C41"/>
    <w:rsid w:val="005705CC"/>
    <w:rsid w:val="00570722"/>
    <w:rsid w:val="005712B3"/>
    <w:rsid w:val="005715A6"/>
    <w:rsid w:val="005725F5"/>
    <w:rsid w:val="00573557"/>
    <w:rsid w:val="005745EE"/>
    <w:rsid w:val="0057473D"/>
    <w:rsid w:val="00574870"/>
    <w:rsid w:val="00574D4B"/>
    <w:rsid w:val="00575D01"/>
    <w:rsid w:val="00575ECF"/>
    <w:rsid w:val="00576618"/>
    <w:rsid w:val="005776B8"/>
    <w:rsid w:val="00577DDE"/>
    <w:rsid w:val="005800E2"/>
    <w:rsid w:val="005803AA"/>
    <w:rsid w:val="0058090A"/>
    <w:rsid w:val="005809BF"/>
    <w:rsid w:val="00580C3F"/>
    <w:rsid w:val="005831AC"/>
    <w:rsid w:val="0058324B"/>
    <w:rsid w:val="005839D1"/>
    <w:rsid w:val="00584E9C"/>
    <w:rsid w:val="00584FB6"/>
    <w:rsid w:val="005865EC"/>
    <w:rsid w:val="005868CF"/>
    <w:rsid w:val="00587128"/>
    <w:rsid w:val="00590234"/>
    <w:rsid w:val="0059092C"/>
    <w:rsid w:val="00590CB5"/>
    <w:rsid w:val="00590CE2"/>
    <w:rsid w:val="0059166E"/>
    <w:rsid w:val="00591739"/>
    <w:rsid w:val="00591991"/>
    <w:rsid w:val="005929FD"/>
    <w:rsid w:val="00594030"/>
    <w:rsid w:val="0059447B"/>
    <w:rsid w:val="00594D08"/>
    <w:rsid w:val="00595000"/>
    <w:rsid w:val="005950B9"/>
    <w:rsid w:val="00597A98"/>
    <w:rsid w:val="00597F1E"/>
    <w:rsid w:val="005A050E"/>
    <w:rsid w:val="005A0BA9"/>
    <w:rsid w:val="005A1462"/>
    <w:rsid w:val="005A2909"/>
    <w:rsid w:val="005A311E"/>
    <w:rsid w:val="005A3860"/>
    <w:rsid w:val="005A3927"/>
    <w:rsid w:val="005A3B7C"/>
    <w:rsid w:val="005A50D1"/>
    <w:rsid w:val="005A6038"/>
    <w:rsid w:val="005A653D"/>
    <w:rsid w:val="005A65A0"/>
    <w:rsid w:val="005A7509"/>
    <w:rsid w:val="005B114A"/>
    <w:rsid w:val="005B1794"/>
    <w:rsid w:val="005B2543"/>
    <w:rsid w:val="005B2B34"/>
    <w:rsid w:val="005B3706"/>
    <w:rsid w:val="005B396C"/>
    <w:rsid w:val="005B397D"/>
    <w:rsid w:val="005B3EDD"/>
    <w:rsid w:val="005B5F4D"/>
    <w:rsid w:val="005B62AE"/>
    <w:rsid w:val="005B62FB"/>
    <w:rsid w:val="005B67BD"/>
    <w:rsid w:val="005B6AAD"/>
    <w:rsid w:val="005B6CB5"/>
    <w:rsid w:val="005B7025"/>
    <w:rsid w:val="005B72B6"/>
    <w:rsid w:val="005B7D9A"/>
    <w:rsid w:val="005C1DE4"/>
    <w:rsid w:val="005C2502"/>
    <w:rsid w:val="005C32F7"/>
    <w:rsid w:val="005C39EC"/>
    <w:rsid w:val="005C3B9C"/>
    <w:rsid w:val="005C3F08"/>
    <w:rsid w:val="005C4C08"/>
    <w:rsid w:val="005C503E"/>
    <w:rsid w:val="005C52F1"/>
    <w:rsid w:val="005C535C"/>
    <w:rsid w:val="005C56A3"/>
    <w:rsid w:val="005C74FB"/>
    <w:rsid w:val="005C7C3F"/>
    <w:rsid w:val="005D0894"/>
    <w:rsid w:val="005D0C18"/>
    <w:rsid w:val="005D3051"/>
    <w:rsid w:val="005D3211"/>
    <w:rsid w:val="005D3A22"/>
    <w:rsid w:val="005D45A7"/>
    <w:rsid w:val="005D4776"/>
    <w:rsid w:val="005D5BAD"/>
    <w:rsid w:val="005D5D89"/>
    <w:rsid w:val="005D703D"/>
    <w:rsid w:val="005D7AF4"/>
    <w:rsid w:val="005E1630"/>
    <w:rsid w:val="005E1C0D"/>
    <w:rsid w:val="005E1E3C"/>
    <w:rsid w:val="005E22C1"/>
    <w:rsid w:val="005E2369"/>
    <w:rsid w:val="005E3878"/>
    <w:rsid w:val="005E3A1F"/>
    <w:rsid w:val="005E4471"/>
    <w:rsid w:val="005E4E4D"/>
    <w:rsid w:val="005E5593"/>
    <w:rsid w:val="005E5DA4"/>
    <w:rsid w:val="005E61BA"/>
    <w:rsid w:val="005E7468"/>
    <w:rsid w:val="005E7DFA"/>
    <w:rsid w:val="005E7FA0"/>
    <w:rsid w:val="005F0392"/>
    <w:rsid w:val="005F040E"/>
    <w:rsid w:val="005F0F98"/>
    <w:rsid w:val="005F14D2"/>
    <w:rsid w:val="005F1BB7"/>
    <w:rsid w:val="005F29BE"/>
    <w:rsid w:val="005F2A78"/>
    <w:rsid w:val="005F433D"/>
    <w:rsid w:val="005F48F0"/>
    <w:rsid w:val="005F4A2D"/>
    <w:rsid w:val="005F6753"/>
    <w:rsid w:val="005F7437"/>
    <w:rsid w:val="005F7572"/>
    <w:rsid w:val="005F780D"/>
    <w:rsid w:val="005F7BAB"/>
    <w:rsid w:val="00600C9E"/>
    <w:rsid w:val="006016F6"/>
    <w:rsid w:val="0060181A"/>
    <w:rsid w:val="00601AD5"/>
    <w:rsid w:val="006030E9"/>
    <w:rsid w:val="00604F3D"/>
    <w:rsid w:val="006056DC"/>
    <w:rsid w:val="00605E90"/>
    <w:rsid w:val="00606435"/>
    <w:rsid w:val="00606572"/>
    <w:rsid w:val="0060699A"/>
    <w:rsid w:val="006070F8"/>
    <w:rsid w:val="00607826"/>
    <w:rsid w:val="00607C0D"/>
    <w:rsid w:val="006111BE"/>
    <w:rsid w:val="0061179C"/>
    <w:rsid w:val="00611BA0"/>
    <w:rsid w:val="00611CFB"/>
    <w:rsid w:val="00612639"/>
    <w:rsid w:val="0061273C"/>
    <w:rsid w:val="00612ED2"/>
    <w:rsid w:val="0061355D"/>
    <w:rsid w:val="0061380A"/>
    <w:rsid w:val="0061413D"/>
    <w:rsid w:val="0061461F"/>
    <w:rsid w:val="00614B69"/>
    <w:rsid w:val="0061538C"/>
    <w:rsid w:val="006158E8"/>
    <w:rsid w:val="00615A9C"/>
    <w:rsid w:val="00615BAF"/>
    <w:rsid w:val="00615C80"/>
    <w:rsid w:val="00616673"/>
    <w:rsid w:val="00616FF2"/>
    <w:rsid w:val="00617925"/>
    <w:rsid w:val="0062145C"/>
    <w:rsid w:val="006215F2"/>
    <w:rsid w:val="00621F59"/>
    <w:rsid w:val="00621FEC"/>
    <w:rsid w:val="0062283A"/>
    <w:rsid w:val="00622A3B"/>
    <w:rsid w:val="006230B0"/>
    <w:rsid w:val="006238D3"/>
    <w:rsid w:val="0062490D"/>
    <w:rsid w:val="00626300"/>
    <w:rsid w:val="006270EA"/>
    <w:rsid w:val="00627364"/>
    <w:rsid w:val="00627F6D"/>
    <w:rsid w:val="006301A0"/>
    <w:rsid w:val="006308FA"/>
    <w:rsid w:val="006311C5"/>
    <w:rsid w:val="006322E3"/>
    <w:rsid w:val="006328F8"/>
    <w:rsid w:val="00632BFF"/>
    <w:rsid w:val="0063309B"/>
    <w:rsid w:val="00633A70"/>
    <w:rsid w:val="0063472D"/>
    <w:rsid w:val="00634A86"/>
    <w:rsid w:val="00635A1E"/>
    <w:rsid w:val="006365EB"/>
    <w:rsid w:val="00637D7B"/>
    <w:rsid w:val="00640091"/>
    <w:rsid w:val="006400F0"/>
    <w:rsid w:val="00640579"/>
    <w:rsid w:val="0064229D"/>
    <w:rsid w:val="00642F26"/>
    <w:rsid w:val="00643638"/>
    <w:rsid w:val="00643823"/>
    <w:rsid w:val="00643A5E"/>
    <w:rsid w:val="0064480F"/>
    <w:rsid w:val="00644B56"/>
    <w:rsid w:val="00644BA5"/>
    <w:rsid w:val="00645F5A"/>
    <w:rsid w:val="006466F5"/>
    <w:rsid w:val="00646C98"/>
    <w:rsid w:val="0065098E"/>
    <w:rsid w:val="0065164E"/>
    <w:rsid w:val="00653B84"/>
    <w:rsid w:val="00653D2A"/>
    <w:rsid w:val="00655FF3"/>
    <w:rsid w:val="0065636E"/>
    <w:rsid w:val="00656A28"/>
    <w:rsid w:val="00656F54"/>
    <w:rsid w:val="0065792B"/>
    <w:rsid w:val="00657F8D"/>
    <w:rsid w:val="006600C3"/>
    <w:rsid w:val="00660AEC"/>
    <w:rsid w:val="006616E1"/>
    <w:rsid w:val="006617DB"/>
    <w:rsid w:val="00662BF6"/>
    <w:rsid w:val="00664C57"/>
    <w:rsid w:val="0066532B"/>
    <w:rsid w:val="00666C84"/>
    <w:rsid w:val="00667F9D"/>
    <w:rsid w:val="00670137"/>
    <w:rsid w:val="006701C6"/>
    <w:rsid w:val="00670F9A"/>
    <w:rsid w:val="00671711"/>
    <w:rsid w:val="006723FE"/>
    <w:rsid w:val="006735E3"/>
    <w:rsid w:val="006741CB"/>
    <w:rsid w:val="00674361"/>
    <w:rsid w:val="006752F8"/>
    <w:rsid w:val="0067682B"/>
    <w:rsid w:val="00680040"/>
    <w:rsid w:val="0068079A"/>
    <w:rsid w:val="00680874"/>
    <w:rsid w:val="006824EE"/>
    <w:rsid w:val="00682EAC"/>
    <w:rsid w:val="00682FD7"/>
    <w:rsid w:val="00683280"/>
    <w:rsid w:val="00683890"/>
    <w:rsid w:val="00683955"/>
    <w:rsid w:val="00683D78"/>
    <w:rsid w:val="00683EED"/>
    <w:rsid w:val="006840FF"/>
    <w:rsid w:val="006844D0"/>
    <w:rsid w:val="006853AA"/>
    <w:rsid w:val="00685760"/>
    <w:rsid w:val="00685BC8"/>
    <w:rsid w:val="00690D36"/>
    <w:rsid w:val="006914CD"/>
    <w:rsid w:val="00691500"/>
    <w:rsid w:val="0069244F"/>
    <w:rsid w:val="00692AA9"/>
    <w:rsid w:val="00693B00"/>
    <w:rsid w:val="00693DC7"/>
    <w:rsid w:val="00694087"/>
    <w:rsid w:val="00694EA1"/>
    <w:rsid w:val="00694EB3"/>
    <w:rsid w:val="00695163"/>
    <w:rsid w:val="006951E6"/>
    <w:rsid w:val="00696508"/>
    <w:rsid w:val="00696A72"/>
    <w:rsid w:val="00697C15"/>
    <w:rsid w:val="006A0620"/>
    <w:rsid w:val="006A1541"/>
    <w:rsid w:val="006A1C7A"/>
    <w:rsid w:val="006A28FC"/>
    <w:rsid w:val="006A2D77"/>
    <w:rsid w:val="006A2FC1"/>
    <w:rsid w:val="006A32B7"/>
    <w:rsid w:val="006A35E7"/>
    <w:rsid w:val="006A3981"/>
    <w:rsid w:val="006A4682"/>
    <w:rsid w:val="006A47F3"/>
    <w:rsid w:val="006A500E"/>
    <w:rsid w:val="006A5DF3"/>
    <w:rsid w:val="006A6798"/>
    <w:rsid w:val="006A72F5"/>
    <w:rsid w:val="006A7F36"/>
    <w:rsid w:val="006B39A0"/>
    <w:rsid w:val="006B49AE"/>
    <w:rsid w:val="006B4EDA"/>
    <w:rsid w:val="006B4FDD"/>
    <w:rsid w:val="006B56CC"/>
    <w:rsid w:val="006B574C"/>
    <w:rsid w:val="006B57E2"/>
    <w:rsid w:val="006B66D9"/>
    <w:rsid w:val="006B6E0C"/>
    <w:rsid w:val="006B7C70"/>
    <w:rsid w:val="006C0451"/>
    <w:rsid w:val="006C0C62"/>
    <w:rsid w:val="006C121E"/>
    <w:rsid w:val="006C18A4"/>
    <w:rsid w:val="006C1B5C"/>
    <w:rsid w:val="006C1EC5"/>
    <w:rsid w:val="006C24FA"/>
    <w:rsid w:val="006C3273"/>
    <w:rsid w:val="006C443F"/>
    <w:rsid w:val="006C4744"/>
    <w:rsid w:val="006C5E61"/>
    <w:rsid w:val="006C63F5"/>
    <w:rsid w:val="006D0328"/>
    <w:rsid w:val="006D099D"/>
    <w:rsid w:val="006D0B1A"/>
    <w:rsid w:val="006D0C2E"/>
    <w:rsid w:val="006D24BC"/>
    <w:rsid w:val="006D2E03"/>
    <w:rsid w:val="006D46B5"/>
    <w:rsid w:val="006D4F8E"/>
    <w:rsid w:val="006D5CAD"/>
    <w:rsid w:val="006D67A8"/>
    <w:rsid w:val="006D6909"/>
    <w:rsid w:val="006D6AF8"/>
    <w:rsid w:val="006D6DE9"/>
    <w:rsid w:val="006D78F7"/>
    <w:rsid w:val="006E013A"/>
    <w:rsid w:val="006E057F"/>
    <w:rsid w:val="006E0B30"/>
    <w:rsid w:val="006E1046"/>
    <w:rsid w:val="006E1425"/>
    <w:rsid w:val="006E1A00"/>
    <w:rsid w:val="006E219E"/>
    <w:rsid w:val="006E2553"/>
    <w:rsid w:val="006E3064"/>
    <w:rsid w:val="006E4508"/>
    <w:rsid w:val="006E5650"/>
    <w:rsid w:val="006E5710"/>
    <w:rsid w:val="006E62B4"/>
    <w:rsid w:val="006F1425"/>
    <w:rsid w:val="006F15BD"/>
    <w:rsid w:val="006F18E5"/>
    <w:rsid w:val="006F1E9F"/>
    <w:rsid w:val="006F2650"/>
    <w:rsid w:val="006F3B36"/>
    <w:rsid w:val="006F40AE"/>
    <w:rsid w:val="006F4732"/>
    <w:rsid w:val="006F5464"/>
    <w:rsid w:val="006F76DA"/>
    <w:rsid w:val="006F7E3B"/>
    <w:rsid w:val="00700623"/>
    <w:rsid w:val="00701025"/>
    <w:rsid w:val="0070106E"/>
    <w:rsid w:val="007029AA"/>
    <w:rsid w:val="00703226"/>
    <w:rsid w:val="007032B8"/>
    <w:rsid w:val="00703654"/>
    <w:rsid w:val="00703CBC"/>
    <w:rsid w:val="0070512E"/>
    <w:rsid w:val="00705DA9"/>
    <w:rsid w:val="00706708"/>
    <w:rsid w:val="007070F2"/>
    <w:rsid w:val="00707A48"/>
    <w:rsid w:val="0071058B"/>
    <w:rsid w:val="007125C2"/>
    <w:rsid w:val="007127B1"/>
    <w:rsid w:val="007128D6"/>
    <w:rsid w:val="00712EB7"/>
    <w:rsid w:val="007138E1"/>
    <w:rsid w:val="0071391E"/>
    <w:rsid w:val="00713DDF"/>
    <w:rsid w:val="007146C8"/>
    <w:rsid w:val="007152EB"/>
    <w:rsid w:val="007155C5"/>
    <w:rsid w:val="00715EEA"/>
    <w:rsid w:val="00716889"/>
    <w:rsid w:val="00716DDD"/>
    <w:rsid w:val="00717091"/>
    <w:rsid w:val="00720804"/>
    <w:rsid w:val="00720C21"/>
    <w:rsid w:val="0072115E"/>
    <w:rsid w:val="007226A7"/>
    <w:rsid w:val="00722BCA"/>
    <w:rsid w:val="00723376"/>
    <w:rsid w:val="00723F19"/>
    <w:rsid w:val="0072472D"/>
    <w:rsid w:val="007247AB"/>
    <w:rsid w:val="00725DBB"/>
    <w:rsid w:val="007265F4"/>
    <w:rsid w:val="00726CF4"/>
    <w:rsid w:val="00727D9C"/>
    <w:rsid w:val="00730781"/>
    <w:rsid w:val="0073149E"/>
    <w:rsid w:val="00731B28"/>
    <w:rsid w:val="00731B9A"/>
    <w:rsid w:val="00731CE9"/>
    <w:rsid w:val="007326DC"/>
    <w:rsid w:val="00732895"/>
    <w:rsid w:val="00732984"/>
    <w:rsid w:val="007335E2"/>
    <w:rsid w:val="00734643"/>
    <w:rsid w:val="00734C3A"/>
    <w:rsid w:val="00735121"/>
    <w:rsid w:val="0073535A"/>
    <w:rsid w:val="00735582"/>
    <w:rsid w:val="00735A87"/>
    <w:rsid w:val="00736155"/>
    <w:rsid w:val="007362A5"/>
    <w:rsid w:val="00736526"/>
    <w:rsid w:val="00736B80"/>
    <w:rsid w:val="00737798"/>
    <w:rsid w:val="00737989"/>
    <w:rsid w:val="007401EE"/>
    <w:rsid w:val="00741E94"/>
    <w:rsid w:val="0074202C"/>
    <w:rsid w:val="0074599D"/>
    <w:rsid w:val="00745D02"/>
    <w:rsid w:val="00746435"/>
    <w:rsid w:val="007464F1"/>
    <w:rsid w:val="00746687"/>
    <w:rsid w:val="007466B8"/>
    <w:rsid w:val="00747871"/>
    <w:rsid w:val="0075030C"/>
    <w:rsid w:val="00750A7C"/>
    <w:rsid w:val="00750F19"/>
    <w:rsid w:val="00751EDA"/>
    <w:rsid w:val="00752148"/>
    <w:rsid w:val="00752C29"/>
    <w:rsid w:val="00752E05"/>
    <w:rsid w:val="00752ECD"/>
    <w:rsid w:val="00753632"/>
    <w:rsid w:val="0075455D"/>
    <w:rsid w:val="00754572"/>
    <w:rsid w:val="00755243"/>
    <w:rsid w:val="00755651"/>
    <w:rsid w:val="007557D0"/>
    <w:rsid w:val="007558E8"/>
    <w:rsid w:val="007559C9"/>
    <w:rsid w:val="007567B8"/>
    <w:rsid w:val="007573CF"/>
    <w:rsid w:val="007579E7"/>
    <w:rsid w:val="00757DDC"/>
    <w:rsid w:val="007605DC"/>
    <w:rsid w:val="00762DAA"/>
    <w:rsid w:val="00763704"/>
    <w:rsid w:val="00764E6E"/>
    <w:rsid w:val="007661D4"/>
    <w:rsid w:val="00766837"/>
    <w:rsid w:val="00766B73"/>
    <w:rsid w:val="00767D0F"/>
    <w:rsid w:val="00767E73"/>
    <w:rsid w:val="00771911"/>
    <w:rsid w:val="00771FC8"/>
    <w:rsid w:val="00773472"/>
    <w:rsid w:val="007739D0"/>
    <w:rsid w:val="00773BE1"/>
    <w:rsid w:val="007749D5"/>
    <w:rsid w:val="00777B8A"/>
    <w:rsid w:val="00780452"/>
    <w:rsid w:val="00781C07"/>
    <w:rsid w:val="00782052"/>
    <w:rsid w:val="00782A4C"/>
    <w:rsid w:val="00782E7B"/>
    <w:rsid w:val="007838A0"/>
    <w:rsid w:val="00783BDF"/>
    <w:rsid w:val="00784FD6"/>
    <w:rsid w:val="00785165"/>
    <w:rsid w:val="00785A22"/>
    <w:rsid w:val="00785CBF"/>
    <w:rsid w:val="00786A0B"/>
    <w:rsid w:val="00787CCD"/>
    <w:rsid w:val="00787F53"/>
    <w:rsid w:val="007905B0"/>
    <w:rsid w:val="007911AD"/>
    <w:rsid w:val="00791428"/>
    <w:rsid w:val="00791B28"/>
    <w:rsid w:val="00792016"/>
    <w:rsid w:val="007921A9"/>
    <w:rsid w:val="007924C2"/>
    <w:rsid w:val="00793928"/>
    <w:rsid w:val="00793C0C"/>
    <w:rsid w:val="00794FC7"/>
    <w:rsid w:val="0079571B"/>
    <w:rsid w:val="007957CA"/>
    <w:rsid w:val="007957FB"/>
    <w:rsid w:val="00795A15"/>
    <w:rsid w:val="00795E7C"/>
    <w:rsid w:val="0079670D"/>
    <w:rsid w:val="007A13D4"/>
    <w:rsid w:val="007A2834"/>
    <w:rsid w:val="007A28A2"/>
    <w:rsid w:val="007A3509"/>
    <w:rsid w:val="007A43B2"/>
    <w:rsid w:val="007A4B37"/>
    <w:rsid w:val="007A4F3D"/>
    <w:rsid w:val="007A56D8"/>
    <w:rsid w:val="007A71D4"/>
    <w:rsid w:val="007A78F7"/>
    <w:rsid w:val="007A7926"/>
    <w:rsid w:val="007B07D2"/>
    <w:rsid w:val="007B1AF1"/>
    <w:rsid w:val="007B22B2"/>
    <w:rsid w:val="007B2734"/>
    <w:rsid w:val="007B3097"/>
    <w:rsid w:val="007B309E"/>
    <w:rsid w:val="007B3C92"/>
    <w:rsid w:val="007B3D92"/>
    <w:rsid w:val="007B4A69"/>
    <w:rsid w:val="007B553D"/>
    <w:rsid w:val="007B5844"/>
    <w:rsid w:val="007B5D20"/>
    <w:rsid w:val="007B689C"/>
    <w:rsid w:val="007B6F34"/>
    <w:rsid w:val="007C08E5"/>
    <w:rsid w:val="007C10E6"/>
    <w:rsid w:val="007C1309"/>
    <w:rsid w:val="007C1799"/>
    <w:rsid w:val="007C1E3F"/>
    <w:rsid w:val="007C2309"/>
    <w:rsid w:val="007C437C"/>
    <w:rsid w:val="007C48D7"/>
    <w:rsid w:val="007C5418"/>
    <w:rsid w:val="007C578B"/>
    <w:rsid w:val="007C5D4C"/>
    <w:rsid w:val="007C68F6"/>
    <w:rsid w:val="007C6CF0"/>
    <w:rsid w:val="007C75DF"/>
    <w:rsid w:val="007D0837"/>
    <w:rsid w:val="007D0E3C"/>
    <w:rsid w:val="007D250E"/>
    <w:rsid w:val="007D3EAB"/>
    <w:rsid w:val="007D51D6"/>
    <w:rsid w:val="007D5CF3"/>
    <w:rsid w:val="007D6AB9"/>
    <w:rsid w:val="007D7319"/>
    <w:rsid w:val="007D7675"/>
    <w:rsid w:val="007D7C55"/>
    <w:rsid w:val="007E0288"/>
    <w:rsid w:val="007E07A9"/>
    <w:rsid w:val="007E16F9"/>
    <w:rsid w:val="007E2484"/>
    <w:rsid w:val="007E2E44"/>
    <w:rsid w:val="007E3093"/>
    <w:rsid w:val="007E3702"/>
    <w:rsid w:val="007E3990"/>
    <w:rsid w:val="007E4608"/>
    <w:rsid w:val="007E4817"/>
    <w:rsid w:val="007E497F"/>
    <w:rsid w:val="007E584D"/>
    <w:rsid w:val="007E77F9"/>
    <w:rsid w:val="007E7CD5"/>
    <w:rsid w:val="007E7DBF"/>
    <w:rsid w:val="007F0D4C"/>
    <w:rsid w:val="007F1CD2"/>
    <w:rsid w:val="007F1D79"/>
    <w:rsid w:val="007F1D7A"/>
    <w:rsid w:val="007F41A7"/>
    <w:rsid w:val="007F59CA"/>
    <w:rsid w:val="007F6B67"/>
    <w:rsid w:val="007F76C7"/>
    <w:rsid w:val="007F78F2"/>
    <w:rsid w:val="008007D5"/>
    <w:rsid w:val="00800DB9"/>
    <w:rsid w:val="00800FA7"/>
    <w:rsid w:val="00801850"/>
    <w:rsid w:val="00801AE8"/>
    <w:rsid w:val="008020B8"/>
    <w:rsid w:val="00803D3E"/>
    <w:rsid w:val="00804962"/>
    <w:rsid w:val="00805965"/>
    <w:rsid w:val="008072E0"/>
    <w:rsid w:val="00810D93"/>
    <w:rsid w:val="00813FD9"/>
    <w:rsid w:val="00814186"/>
    <w:rsid w:val="00815AE8"/>
    <w:rsid w:val="00815DCE"/>
    <w:rsid w:val="00816E10"/>
    <w:rsid w:val="008179A8"/>
    <w:rsid w:val="00817A86"/>
    <w:rsid w:val="008201DA"/>
    <w:rsid w:val="0082249D"/>
    <w:rsid w:val="00822947"/>
    <w:rsid w:val="00823132"/>
    <w:rsid w:val="0082396D"/>
    <w:rsid w:val="00824229"/>
    <w:rsid w:val="00824877"/>
    <w:rsid w:val="008259E0"/>
    <w:rsid w:val="00825AAE"/>
    <w:rsid w:val="00825E26"/>
    <w:rsid w:val="00826243"/>
    <w:rsid w:val="00826528"/>
    <w:rsid w:val="0082689F"/>
    <w:rsid w:val="00826A16"/>
    <w:rsid w:val="00826F03"/>
    <w:rsid w:val="0082710E"/>
    <w:rsid w:val="008278D8"/>
    <w:rsid w:val="0083038D"/>
    <w:rsid w:val="00830CF9"/>
    <w:rsid w:val="008310CB"/>
    <w:rsid w:val="008318D6"/>
    <w:rsid w:val="00831B49"/>
    <w:rsid w:val="00832A3D"/>
    <w:rsid w:val="0083325C"/>
    <w:rsid w:val="0083379E"/>
    <w:rsid w:val="00833D37"/>
    <w:rsid w:val="00836352"/>
    <w:rsid w:val="0083642E"/>
    <w:rsid w:val="00836988"/>
    <w:rsid w:val="0084009A"/>
    <w:rsid w:val="00840C1D"/>
    <w:rsid w:val="00841640"/>
    <w:rsid w:val="00841B1C"/>
    <w:rsid w:val="00842D0E"/>
    <w:rsid w:val="00846709"/>
    <w:rsid w:val="00846AB8"/>
    <w:rsid w:val="00850B18"/>
    <w:rsid w:val="00850C16"/>
    <w:rsid w:val="00850CD7"/>
    <w:rsid w:val="00851C5E"/>
    <w:rsid w:val="00852050"/>
    <w:rsid w:val="00852718"/>
    <w:rsid w:val="00852C22"/>
    <w:rsid w:val="00853B0B"/>
    <w:rsid w:val="00854328"/>
    <w:rsid w:val="00854B5D"/>
    <w:rsid w:val="0085537B"/>
    <w:rsid w:val="00855938"/>
    <w:rsid w:val="00855F7F"/>
    <w:rsid w:val="00856538"/>
    <w:rsid w:val="00857341"/>
    <w:rsid w:val="00857749"/>
    <w:rsid w:val="00857A94"/>
    <w:rsid w:val="00860B2C"/>
    <w:rsid w:val="00860BC7"/>
    <w:rsid w:val="00860DD9"/>
    <w:rsid w:val="00863CF9"/>
    <w:rsid w:val="0086414E"/>
    <w:rsid w:val="0086534A"/>
    <w:rsid w:val="00865667"/>
    <w:rsid w:val="0086583A"/>
    <w:rsid w:val="008659D0"/>
    <w:rsid w:val="0086611B"/>
    <w:rsid w:val="0086660A"/>
    <w:rsid w:val="00866C85"/>
    <w:rsid w:val="00870CA2"/>
    <w:rsid w:val="00871656"/>
    <w:rsid w:val="008731BF"/>
    <w:rsid w:val="00873A97"/>
    <w:rsid w:val="00873CF7"/>
    <w:rsid w:val="008743F2"/>
    <w:rsid w:val="00874FD2"/>
    <w:rsid w:val="00877580"/>
    <w:rsid w:val="00880AEE"/>
    <w:rsid w:val="00880DD6"/>
    <w:rsid w:val="00882B8D"/>
    <w:rsid w:val="008830A2"/>
    <w:rsid w:val="00883775"/>
    <w:rsid w:val="00883C31"/>
    <w:rsid w:val="00884134"/>
    <w:rsid w:val="00885060"/>
    <w:rsid w:val="0088515B"/>
    <w:rsid w:val="00885E08"/>
    <w:rsid w:val="00886E08"/>
    <w:rsid w:val="00887032"/>
    <w:rsid w:val="00887492"/>
    <w:rsid w:val="0088764A"/>
    <w:rsid w:val="0088770D"/>
    <w:rsid w:val="00890EF7"/>
    <w:rsid w:val="00891584"/>
    <w:rsid w:val="00891E95"/>
    <w:rsid w:val="008925DE"/>
    <w:rsid w:val="008929B8"/>
    <w:rsid w:val="008931AA"/>
    <w:rsid w:val="00894941"/>
    <w:rsid w:val="00894F55"/>
    <w:rsid w:val="0089651E"/>
    <w:rsid w:val="00896CC7"/>
    <w:rsid w:val="008972F2"/>
    <w:rsid w:val="0089739A"/>
    <w:rsid w:val="00897F25"/>
    <w:rsid w:val="00897F9D"/>
    <w:rsid w:val="008A0198"/>
    <w:rsid w:val="008A03D7"/>
    <w:rsid w:val="008A0E14"/>
    <w:rsid w:val="008A202D"/>
    <w:rsid w:val="008A3978"/>
    <w:rsid w:val="008A420C"/>
    <w:rsid w:val="008A4301"/>
    <w:rsid w:val="008A43E0"/>
    <w:rsid w:val="008A5946"/>
    <w:rsid w:val="008A5D27"/>
    <w:rsid w:val="008A752F"/>
    <w:rsid w:val="008A754B"/>
    <w:rsid w:val="008B00E9"/>
    <w:rsid w:val="008B21AF"/>
    <w:rsid w:val="008B2D0C"/>
    <w:rsid w:val="008B3055"/>
    <w:rsid w:val="008B4924"/>
    <w:rsid w:val="008B4DFC"/>
    <w:rsid w:val="008B7C3A"/>
    <w:rsid w:val="008C0537"/>
    <w:rsid w:val="008C0C6D"/>
    <w:rsid w:val="008C1593"/>
    <w:rsid w:val="008C22ED"/>
    <w:rsid w:val="008C27CE"/>
    <w:rsid w:val="008C2EB1"/>
    <w:rsid w:val="008C338A"/>
    <w:rsid w:val="008C3A71"/>
    <w:rsid w:val="008C3E31"/>
    <w:rsid w:val="008C3F43"/>
    <w:rsid w:val="008C4137"/>
    <w:rsid w:val="008C5F87"/>
    <w:rsid w:val="008C5FE4"/>
    <w:rsid w:val="008C74CE"/>
    <w:rsid w:val="008D0AC2"/>
    <w:rsid w:val="008D112D"/>
    <w:rsid w:val="008D5CF8"/>
    <w:rsid w:val="008D6616"/>
    <w:rsid w:val="008D7614"/>
    <w:rsid w:val="008D7E98"/>
    <w:rsid w:val="008E00A6"/>
    <w:rsid w:val="008E0D30"/>
    <w:rsid w:val="008E0DB0"/>
    <w:rsid w:val="008E2F96"/>
    <w:rsid w:val="008E336A"/>
    <w:rsid w:val="008E3E57"/>
    <w:rsid w:val="008E4660"/>
    <w:rsid w:val="008E4F35"/>
    <w:rsid w:val="008E6215"/>
    <w:rsid w:val="008E6AA9"/>
    <w:rsid w:val="008E6C0F"/>
    <w:rsid w:val="008E771B"/>
    <w:rsid w:val="008F1933"/>
    <w:rsid w:val="008F29A2"/>
    <w:rsid w:val="008F2B77"/>
    <w:rsid w:val="008F398C"/>
    <w:rsid w:val="008F3BA2"/>
    <w:rsid w:val="008F53E5"/>
    <w:rsid w:val="008F7592"/>
    <w:rsid w:val="00900BD8"/>
    <w:rsid w:val="00900C0E"/>
    <w:rsid w:val="00900D42"/>
    <w:rsid w:val="009016FA"/>
    <w:rsid w:val="00902733"/>
    <w:rsid w:val="00902C5A"/>
    <w:rsid w:val="00903029"/>
    <w:rsid w:val="00903182"/>
    <w:rsid w:val="009038FB"/>
    <w:rsid w:val="00904004"/>
    <w:rsid w:val="00904D44"/>
    <w:rsid w:val="0090506F"/>
    <w:rsid w:val="00905920"/>
    <w:rsid w:val="00905C66"/>
    <w:rsid w:val="00906A24"/>
    <w:rsid w:val="00907EBD"/>
    <w:rsid w:val="00907F97"/>
    <w:rsid w:val="0091075D"/>
    <w:rsid w:val="00910EF1"/>
    <w:rsid w:val="009112FC"/>
    <w:rsid w:val="00912189"/>
    <w:rsid w:val="009124A9"/>
    <w:rsid w:val="00912522"/>
    <w:rsid w:val="00914053"/>
    <w:rsid w:val="0091409F"/>
    <w:rsid w:val="00914F94"/>
    <w:rsid w:val="00915DB8"/>
    <w:rsid w:val="009172F6"/>
    <w:rsid w:val="00917FD8"/>
    <w:rsid w:val="0092088D"/>
    <w:rsid w:val="009213AA"/>
    <w:rsid w:val="0092168D"/>
    <w:rsid w:val="00921CE8"/>
    <w:rsid w:val="00923C83"/>
    <w:rsid w:val="00923CF5"/>
    <w:rsid w:val="0092523C"/>
    <w:rsid w:val="00925539"/>
    <w:rsid w:val="00925B78"/>
    <w:rsid w:val="00925F2A"/>
    <w:rsid w:val="00926068"/>
    <w:rsid w:val="0092663A"/>
    <w:rsid w:val="00927010"/>
    <w:rsid w:val="009276C1"/>
    <w:rsid w:val="009276DC"/>
    <w:rsid w:val="0093009A"/>
    <w:rsid w:val="009300EF"/>
    <w:rsid w:val="00930ED1"/>
    <w:rsid w:val="00931E86"/>
    <w:rsid w:val="009330B0"/>
    <w:rsid w:val="009332EE"/>
    <w:rsid w:val="0093332A"/>
    <w:rsid w:val="0093382B"/>
    <w:rsid w:val="00933F11"/>
    <w:rsid w:val="00935D2D"/>
    <w:rsid w:val="00936CE9"/>
    <w:rsid w:val="0093722C"/>
    <w:rsid w:val="009407AF"/>
    <w:rsid w:val="0094241A"/>
    <w:rsid w:val="00942768"/>
    <w:rsid w:val="009432BC"/>
    <w:rsid w:val="0094334C"/>
    <w:rsid w:val="009435CB"/>
    <w:rsid w:val="00945E97"/>
    <w:rsid w:val="00945FD7"/>
    <w:rsid w:val="00945FE6"/>
    <w:rsid w:val="00946B6F"/>
    <w:rsid w:val="009470C2"/>
    <w:rsid w:val="00947395"/>
    <w:rsid w:val="009473B5"/>
    <w:rsid w:val="00947C8D"/>
    <w:rsid w:val="009500AE"/>
    <w:rsid w:val="00950790"/>
    <w:rsid w:val="00952C77"/>
    <w:rsid w:val="00952E43"/>
    <w:rsid w:val="009535FE"/>
    <w:rsid w:val="00953B15"/>
    <w:rsid w:val="00953D19"/>
    <w:rsid w:val="0095409C"/>
    <w:rsid w:val="00954500"/>
    <w:rsid w:val="00954CAA"/>
    <w:rsid w:val="009550AC"/>
    <w:rsid w:val="00955616"/>
    <w:rsid w:val="00955BF1"/>
    <w:rsid w:val="00956163"/>
    <w:rsid w:val="009563B9"/>
    <w:rsid w:val="00957DC3"/>
    <w:rsid w:val="009604E8"/>
    <w:rsid w:val="00960E6E"/>
    <w:rsid w:val="00961126"/>
    <w:rsid w:val="00961CF8"/>
    <w:rsid w:val="00961ED6"/>
    <w:rsid w:val="00961F30"/>
    <w:rsid w:val="00962A7B"/>
    <w:rsid w:val="00962B94"/>
    <w:rsid w:val="00962BF8"/>
    <w:rsid w:val="009638E6"/>
    <w:rsid w:val="00963C32"/>
    <w:rsid w:val="00964897"/>
    <w:rsid w:val="009677FD"/>
    <w:rsid w:val="00967C30"/>
    <w:rsid w:val="00970703"/>
    <w:rsid w:val="009707F4"/>
    <w:rsid w:val="00970943"/>
    <w:rsid w:val="009714ED"/>
    <w:rsid w:val="009734FB"/>
    <w:rsid w:val="00974C1F"/>
    <w:rsid w:val="009751D2"/>
    <w:rsid w:val="009751E8"/>
    <w:rsid w:val="00975D9D"/>
    <w:rsid w:val="0097640D"/>
    <w:rsid w:val="0097697C"/>
    <w:rsid w:val="0097708F"/>
    <w:rsid w:val="00977B5A"/>
    <w:rsid w:val="0098004C"/>
    <w:rsid w:val="0098004E"/>
    <w:rsid w:val="0098017C"/>
    <w:rsid w:val="009809FD"/>
    <w:rsid w:val="00982CFA"/>
    <w:rsid w:val="00983775"/>
    <w:rsid w:val="009842F3"/>
    <w:rsid w:val="0098475F"/>
    <w:rsid w:val="0098495D"/>
    <w:rsid w:val="009858F8"/>
    <w:rsid w:val="0098603B"/>
    <w:rsid w:val="00986B9D"/>
    <w:rsid w:val="00987282"/>
    <w:rsid w:val="009877AA"/>
    <w:rsid w:val="009904AE"/>
    <w:rsid w:val="00990CA1"/>
    <w:rsid w:val="0099101A"/>
    <w:rsid w:val="00991515"/>
    <w:rsid w:val="00991952"/>
    <w:rsid w:val="00991956"/>
    <w:rsid w:val="009923B8"/>
    <w:rsid w:val="00993794"/>
    <w:rsid w:val="009939DC"/>
    <w:rsid w:val="00993BDB"/>
    <w:rsid w:val="00993DCD"/>
    <w:rsid w:val="00994264"/>
    <w:rsid w:val="009946E4"/>
    <w:rsid w:val="00994782"/>
    <w:rsid w:val="00995526"/>
    <w:rsid w:val="00995B9A"/>
    <w:rsid w:val="00996199"/>
    <w:rsid w:val="00996F27"/>
    <w:rsid w:val="00997770"/>
    <w:rsid w:val="00997914"/>
    <w:rsid w:val="009A077C"/>
    <w:rsid w:val="009A08D7"/>
    <w:rsid w:val="009A08E6"/>
    <w:rsid w:val="009A12BB"/>
    <w:rsid w:val="009A25C3"/>
    <w:rsid w:val="009A2B59"/>
    <w:rsid w:val="009A2FE8"/>
    <w:rsid w:val="009A35E3"/>
    <w:rsid w:val="009A360F"/>
    <w:rsid w:val="009A3EDB"/>
    <w:rsid w:val="009A5D53"/>
    <w:rsid w:val="009A6E1B"/>
    <w:rsid w:val="009A71AA"/>
    <w:rsid w:val="009A71E9"/>
    <w:rsid w:val="009A77C1"/>
    <w:rsid w:val="009A7BFF"/>
    <w:rsid w:val="009B0E4E"/>
    <w:rsid w:val="009B19DF"/>
    <w:rsid w:val="009B3A13"/>
    <w:rsid w:val="009B6C13"/>
    <w:rsid w:val="009B785E"/>
    <w:rsid w:val="009C00D2"/>
    <w:rsid w:val="009C0485"/>
    <w:rsid w:val="009C0BF8"/>
    <w:rsid w:val="009C0D6B"/>
    <w:rsid w:val="009C0D85"/>
    <w:rsid w:val="009C12B9"/>
    <w:rsid w:val="009C1E21"/>
    <w:rsid w:val="009C21C3"/>
    <w:rsid w:val="009C4163"/>
    <w:rsid w:val="009C4A75"/>
    <w:rsid w:val="009C67B9"/>
    <w:rsid w:val="009C687D"/>
    <w:rsid w:val="009D11F6"/>
    <w:rsid w:val="009D1827"/>
    <w:rsid w:val="009D2181"/>
    <w:rsid w:val="009D25DE"/>
    <w:rsid w:val="009D30FA"/>
    <w:rsid w:val="009D34ED"/>
    <w:rsid w:val="009D374E"/>
    <w:rsid w:val="009D3962"/>
    <w:rsid w:val="009D3DF3"/>
    <w:rsid w:val="009D511F"/>
    <w:rsid w:val="009D5384"/>
    <w:rsid w:val="009D53B1"/>
    <w:rsid w:val="009D55EE"/>
    <w:rsid w:val="009D6272"/>
    <w:rsid w:val="009D6816"/>
    <w:rsid w:val="009D6FCA"/>
    <w:rsid w:val="009D70F2"/>
    <w:rsid w:val="009D7BC5"/>
    <w:rsid w:val="009E0BA5"/>
    <w:rsid w:val="009E0D24"/>
    <w:rsid w:val="009E31C6"/>
    <w:rsid w:val="009E3BB0"/>
    <w:rsid w:val="009E3E73"/>
    <w:rsid w:val="009E3F67"/>
    <w:rsid w:val="009E48F2"/>
    <w:rsid w:val="009E5172"/>
    <w:rsid w:val="009E68FB"/>
    <w:rsid w:val="009E6A19"/>
    <w:rsid w:val="009E70B4"/>
    <w:rsid w:val="009E7ACB"/>
    <w:rsid w:val="009F056A"/>
    <w:rsid w:val="009F0976"/>
    <w:rsid w:val="009F1128"/>
    <w:rsid w:val="009F1715"/>
    <w:rsid w:val="009F2129"/>
    <w:rsid w:val="009F2A79"/>
    <w:rsid w:val="009F3505"/>
    <w:rsid w:val="009F35C4"/>
    <w:rsid w:val="009F416C"/>
    <w:rsid w:val="009F4C46"/>
    <w:rsid w:val="009F5A0A"/>
    <w:rsid w:val="009F5D0B"/>
    <w:rsid w:val="009F79AF"/>
    <w:rsid w:val="009F7F65"/>
    <w:rsid w:val="00A000A7"/>
    <w:rsid w:val="00A00920"/>
    <w:rsid w:val="00A02426"/>
    <w:rsid w:val="00A027DE"/>
    <w:rsid w:val="00A02E1F"/>
    <w:rsid w:val="00A02FB0"/>
    <w:rsid w:val="00A068E6"/>
    <w:rsid w:val="00A06F76"/>
    <w:rsid w:val="00A06FA5"/>
    <w:rsid w:val="00A072AC"/>
    <w:rsid w:val="00A104C3"/>
    <w:rsid w:val="00A108B5"/>
    <w:rsid w:val="00A10AE8"/>
    <w:rsid w:val="00A11003"/>
    <w:rsid w:val="00A110C5"/>
    <w:rsid w:val="00A137A3"/>
    <w:rsid w:val="00A13DB6"/>
    <w:rsid w:val="00A143B9"/>
    <w:rsid w:val="00A144D9"/>
    <w:rsid w:val="00A14A48"/>
    <w:rsid w:val="00A15016"/>
    <w:rsid w:val="00A15A43"/>
    <w:rsid w:val="00A15A89"/>
    <w:rsid w:val="00A15E94"/>
    <w:rsid w:val="00A1662D"/>
    <w:rsid w:val="00A169DF"/>
    <w:rsid w:val="00A16C2A"/>
    <w:rsid w:val="00A16E88"/>
    <w:rsid w:val="00A17BB2"/>
    <w:rsid w:val="00A2022A"/>
    <w:rsid w:val="00A2072A"/>
    <w:rsid w:val="00A20BF4"/>
    <w:rsid w:val="00A210C8"/>
    <w:rsid w:val="00A21ADC"/>
    <w:rsid w:val="00A221C4"/>
    <w:rsid w:val="00A22AFB"/>
    <w:rsid w:val="00A22B73"/>
    <w:rsid w:val="00A23858"/>
    <w:rsid w:val="00A248BC"/>
    <w:rsid w:val="00A24F0F"/>
    <w:rsid w:val="00A26D8E"/>
    <w:rsid w:val="00A278D9"/>
    <w:rsid w:val="00A27B7F"/>
    <w:rsid w:val="00A27C32"/>
    <w:rsid w:val="00A302E0"/>
    <w:rsid w:val="00A313EE"/>
    <w:rsid w:val="00A317A7"/>
    <w:rsid w:val="00A32456"/>
    <w:rsid w:val="00A327E9"/>
    <w:rsid w:val="00A32840"/>
    <w:rsid w:val="00A32A74"/>
    <w:rsid w:val="00A32CE8"/>
    <w:rsid w:val="00A3450B"/>
    <w:rsid w:val="00A34BD8"/>
    <w:rsid w:val="00A37A85"/>
    <w:rsid w:val="00A37B1B"/>
    <w:rsid w:val="00A404C0"/>
    <w:rsid w:val="00A406B2"/>
    <w:rsid w:val="00A4205E"/>
    <w:rsid w:val="00A4224F"/>
    <w:rsid w:val="00A42607"/>
    <w:rsid w:val="00A42CB1"/>
    <w:rsid w:val="00A43A84"/>
    <w:rsid w:val="00A43B11"/>
    <w:rsid w:val="00A44978"/>
    <w:rsid w:val="00A4501F"/>
    <w:rsid w:val="00A4592B"/>
    <w:rsid w:val="00A45EC5"/>
    <w:rsid w:val="00A4600B"/>
    <w:rsid w:val="00A47E38"/>
    <w:rsid w:val="00A515E8"/>
    <w:rsid w:val="00A522D6"/>
    <w:rsid w:val="00A52920"/>
    <w:rsid w:val="00A52A78"/>
    <w:rsid w:val="00A5375D"/>
    <w:rsid w:val="00A54233"/>
    <w:rsid w:val="00A54746"/>
    <w:rsid w:val="00A548BD"/>
    <w:rsid w:val="00A554C4"/>
    <w:rsid w:val="00A55A4D"/>
    <w:rsid w:val="00A55C54"/>
    <w:rsid w:val="00A56785"/>
    <w:rsid w:val="00A57376"/>
    <w:rsid w:val="00A6019F"/>
    <w:rsid w:val="00A6164A"/>
    <w:rsid w:val="00A61678"/>
    <w:rsid w:val="00A61822"/>
    <w:rsid w:val="00A629B8"/>
    <w:rsid w:val="00A63352"/>
    <w:rsid w:val="00A63B08"/>
    <w:rsid w:val="00A63D88"/>
    <w:rsid w:val="00A63E08"/>
    <w:rsid w:val="00A63E5E"/>
    <w:rsid w:val="00A64BEA"/>
    <w:rsid w:val="00A65334"/>
    <w:rsid w:val="00A65C12"/>
    <w:rsid w:val="00A66766"/>
    <w:rsid w:val="00A66B5F"/>
    <w:rsid w:val="00A67970"/>
    <w:rsid w:val="00A706BE"/>
    <w:rsid w:val="00A7077B"/>
    <w:rsid w:val="00A70845"/>
    <w:rsid w:val="00A7184D"/>
    <w:rsid w:val="00A71BA7"/>
    <w:rsid w:val="00A71BDC"/>
    <w:rsid w:val="00A721E4"/>
    <w:rsid w:val="00A723B4"/>
    <w:rsid w:val="00A7242E"/>
    <w:rsid w:val="00A72920"/>
    <w:rsid w:val="00A73425"/>
    <w:rsid w:val="00A7346F"/>
    <w:rsid w:val="00A74B79"/>
    <w:rsid w:val="00A750A6"/>
    <w:rsid w:val="00A7524F"/>
    <w:rsid w:val="00A75930"/>
    <w:rsid w:val="00A76082"/>
    <w:rsid w:val="00A76834"/>
    <w:rsid w:val="00A76977"/>
    <w:rsid w:val="00A76D3B"/>
    <w:rsid w:val="00A77132"/>
    <w:rsid w:val="00A7727B"/>
    <w:rsid w:val="00A77517"/>
    <w:rsid w:val="00A77582"/>
    <w:rsid w:val="00A775AD"/>
    <w:rsid w:val="00A77D0E"/>
    <w:rsid w:val="00A77F16"/>
    <w:rsid w:val="00A806EA"/>
    <w:rsid w:val="00A814BD"/>
    <w:rsid w:val="00A82645"/>
    <w:rsid w:val="00A82B6A"/>
    <w:rsid w:val="00A84E95"/>
    <w:rsid w:val="00A85994"/>
    <w:rsid w:val="00A86261"/>
    <w:rsid w:val="00A869E8"/>
    <w:rsid w:val="00A86A96"/>
    <w:rsid w:val="00A875DA"/>
    <w:rsid w:val="00A87698"/>
    <w:rsid w:val="00A876D5"/>
    <w:rsid w:val="00A87E42"/>
    <w:rsid w:val="00A9019A"/>
    <w:rsid w:val="00A905FE"/>
    <w:rsid w:val="00A90DC0"/>
    <w:rsid w:val="00A90EE7"/>
    <w:rsid w:val="00A91431"/>
    <w:rsid w:val="00A92B00"/>
    <w:rsid w:val="00A92BAF"/>
    <w:rsid w:val="00A93C5C"/>
    <w:rsid w:val="00A943D8"/>
    <w:rsid w:val="00A94AF0"/>
    <w:rsid w:val="00A94E95"/>
    <w:rsid w:val="00A95E05"/>
    <w:rsid w:val="00A95E0A"/>
    <w:rsid w:val="00A96C9D"/>
    <w:rsid w:val="00A96FE6"/>
    <w:rsid w:val="00AA0259"/>
    <w:rsid w:val="00AA1AD5"/>
    <w:rsid w:val="00AA1D0D"/>
    <w:rsid w:val="00AA3A71"/>
    <w:rsid w:val="00AA41B0"/>
    <w:rsid w:val="00AA549C"/>
    <w:rsid w:val="00AA55BA"/>
    <w:rsid w:val="00AA5E7B"/>
    <w:rsid w:val="00AA71FF"/>
    <w:rsid w:val="00AA7886"/>
    <w:rsid w:val="00AA7DE4"/>
    <w:rsid w:val="00AB29A9"/>
    <w:rsid w:val="00AB2A42"/>
    <w:rsid w:val="00AB2EDB"/>
    <w:rsid w:val="00AB3053"/>
    <w:rsid w:val="00AB3994"/>
    <w:rsid w:val="00AB3D8D"/>
    <w:rsid w:val="00AB3DAE"/>
    <w:rsid w:val="00AB4FA6"/>
    <w:rsid w:val="00AB58BB"/>
    <w:rsid w:val="00AB63C6"/>
    <w:rsid w:val="00AB6A97"/>
    <w:rsid w:val="00AB6CD9"/>
    <w:rsid w:val="00AB738C"/>
    <w:rsid w:val="00AB7591"/>
    <w:rsid w:val="00AC009E"/>
    <w:rsid w:val="00AC1FA3"/>
    <w:rsid w:val="00AC208C"/>
    <w:rsid w:val="00AC22D5"/>
    <w:rsid w:val="00AC2494"/>
    <w:rsid w:val="00AC24B4"/>
    <w:rsid w:val="00AC3449"/>
    <w:rsid w:val="00AC3535"/>
    <w:rsid w:val="00AC3BD1"/>
    <w:rsid w:val="00AC4694"/>
    <w:rsid w:val="00AC545D"/>
    <w:rsid w:val="00AC54D8"/>
    <w:rsid w:val="00AC5A68"/>
    <w:rsid w:val="00AC6A17"/>
    <w:rsid w:val="00AC6E32"/>
    <w:rsid w:val="00AC71A9"/>
    <w:rsid w:val="00AC7A6B"/>
    <w:rsid w:val="00AC7E5A"/>
    <w:rsid w:val="00AD0741"/>
    <w:rsid w:val="00AD0DFA"/>
    <w:rsid w:val="00AD1EB6"/>
    <w:rsid w:val="00AD3F58"/>
    <w:rsid w:val="00AD4EFC"/>
    <w:rsid w:val="00AD4FC3"/>
    <w:rsid w:val="00AD51EB"/>
    <w:rsid w:val="00AD521E"/>
    <w:rsid w:val="00AD5A00"/>
    <w:rsid w:val="00AD5E20"/>
    <w:rsid w:val="00AD6B05"/>
    <w:rsid w:val="00AD7892"/>
    <w:rsid w:val="00AE02F1"/>
    <w:rsid w:val="00AE0CEF"/>
    <w:rsid w:val="00AE114A"/>
    <w:rsid w:val="00AE11E0"/>
    <w:rsid w:val="00AE1387"/>
    <w:rsid w:val="00AE13D9"/>
    <w:rsid w:val="00AE1B5B"/>
    <w:rsid w:val="00AE1FC3"/>
    <w:rsid w:val="00AE263F"/>
    <w:rsid w:val="00AE3783"/>
    <w:rsid w:val="00AE3E75"/>
    <w:rsid w:val="00AE437D"/>
    <w:rsid w:val="00AE5178"/>
    <w:rsid w:val="00AE6906"/>
    <w:rsid w:val="00AE69F2"/>
    <w:rsid w:val="00AE7B29"/>
    <w:rsid w:val="00AF1AFF"/>
    <w:rsid w:val="00AF26ED"/>
    <w:rsid w:val="00AF4827"/>
    <w:rsid w:val="00AF5D7E"/>
    <w:rsid w:val="00AF77D2"/>
    <w:rsid w:val="00AF7952"/>
    <w:rsid w:val="00AF7F7D"/>
    <w:rsid w:val="00B00EDC"/>
    <w:rsid w:val="00B01D49"/>
    <w:rsid w:val="00B01D9F"/>
    <w:rsid w:val="00B0299F"/>
    <w:rsid w:val="00B0333A"/>
    <w:rsid w:val="00B03EE2"/>
    <w:rsid w:val="00B0401D"/>
    <w:rsid w:val="00B0442C"/>
    <w:rsid w:val="00B04DA1"/>
    <w:rsid w:val="00B058AA"/>
    <w:rsid w:val="00B068FC"/>
    <w:rsid w:val="00B06F50"/>
    <w:rsid w:val="00B07595"/>
    <w:rsid w:val="00B0772F"/>
    <w:rsid w:val="00B0799A"/>
    <w:rsid w:val="00B07E52"/>
    <w:rsid w:val="00B10004"/>
    <w:rsid w:val="00B1120C"/>
    <w:rsid w:val="00B115EA"/>
    <w:rsid w:val="00B1168F"/>
    <w:rsid w:val="00B12930"/>
    <w:rsid w:val="00B12BCD"/>
    <w:rsid w:val="00B12C3E"/>
    <w:rsid w:val="00B149F6"/>
    <w:rsid w:val="00B1580B"/>
    <w:rsid w:val="00B15820"/>
    <w:rsid w:val="00B166BD"/>
    <w:rsid w:val="00B214D9"/>
    <w:rsid w:val="00B21B5D"/>
    <w:rsid w:val="00B23C71"/>
    <w:rsid w:val="00B24455"/>
    <w:rsid w:val="00B24752"/>
    <w:rsid w:val="00B25590"/>
    <w:rsid w:val="00B256FA"/>
    <w:rsid w:val="00B27EAF"/>
    <w:rsid w:val="00B30AC8"/>
    <w:rsid w:val="00B31558"/>
    <w:rsid w:val="00B3183D"/>
    <w:rsid w:val="00B32125"/>
    <w:rsid w:val="00B32801"/>
    <w:rsid w:val="00B32A63"/>
    <w:rsid w:val="00B32D41"/>
    <w:rsid w:val="00B33BF6"/>
    <w:rsid w:val="00B3424D"/>
    <w:rsid w:val="00B3539C"/>
    <w:rsid w:val="00B35BCB"/>
    <w:rsid w:val="00B362DC"/>
    <w:rsid w:val="00B36E2E"/>
    <w:rsid w:val="00B372A3"/>
    <w:rsid w:val="00B377DC"/>
    <w:rsid w:val="00B406B8"/>
    <w:rsid w:val="00B412FD"/>
    <w:rsid w:val="00B415C4"/>
    <w:rsid w:val="00B42A9D"/>
    <w:rsid w:val="00B42BC2"/>
    <w:rsid w:val="00B43060"/>
    <w:rsid w:val="00B43C4F"/>
    <w:rsid w:val="00B446F1"/>
    <w:rsid w:val="00B44721"/>
    <w:rsid w:val="00B44E7B"/>
    <w:rsid w:val="00B463B3"/>
    <w:rsid w:val="00B46693"/>
    <w:rsid w:val="00B46CC0"/>
    <w:rsid w:val="00B46E69"/>
    <w:rsid w:val="00B47826"/>
    <w:rsid w:val="00B5065D"/>
    <w:rsid w:val="00B508CD"/>
    <w:rsid w:val="00B5136D"/>
    <w:rsid w:val="00B51E6A"/>
    <w:rsid w:val="00B5219F"/>
    <w:rsid w:val="00B52AA8"/>
    <w:rsid w:val="00B54104"/>
    <w:rsid w:val="00B56BF2"/>
    <w:rsid w:val="00B57328"/>
    <w:rsid w:val="00B61A54"/>
    <w:rsid w:val="00B61FE7"/>
    <w:rsid w:val="00B6213E"/>
    <w:rsid w:val="00B628D8"/>
    <w:rsid w:val="00B62E70"/>
    <w:rsid w:val="00B62F9B"/>
    <w:rsid w:val="00B6330B"/>
    <w:rsid w:val="00B65E32"/>
    <w:rsid w:val="00B665CA"/>
    <w:rsid w:val="00B66798"/>
    <w:rsid w:val="00B668D3"/>
    <w:rsid w:val="00B67438"/>
    <w:rsid w:val="00B67E8E"/>
    <w:rsid w:val="00B70263"/>
    <w:rsid w:val="00B708FB"/>
    <w:rsid w:val="00B7314D"/>
    <w:rsid w:val="00B74504"/>
    <w:rsid w:val="00B74B1A"/>
    <w:rsid w:val="00B751F6"/>
    <w:rsid w:val="00B75999"/>
    <w:rsid w:val="00B77657"/>
    <w:rsid w:val="00B779B2"/>
    <w:rsid w:val="00B77A65"/>
    <w:rsid w:val="00B800CC"/>
    <w:rsid w:val="00B80540"/>
    <w:rsid w:val="00B8255E"/>
    <w:rsid w:val="00B82991"/>
    <w:rsid w:val="00B831BD"/>
    <w:rsid w:val="00B83351"/>
    <w:rsid w:val="00B83513"/>
    <w:rsid w:val="00B8510E"/>
    <w:rsid w:val="00B855C7"/>
    <w:rsid w:val="00B8577E"/>
    <w:rsid w:val="00B85DDA"/>
    <w:rsid w:val="00B87320"/>
    <w:rsid w:val="00B87F1A"/>
    <w:rsid w:val="00B91090"/>
    <w:rsid w:val="00B917E3"/>
    <w:rsid w:val="00B91EC3"/>
    <w:rsid w:val="00B93FC0"/>
    <w:rsid w:val="00B940B2"/>
    <w:rsid w:val="00B94AC1"/>
    <w:rsid w:val="00B94F56"/>
    <w:rsid w:val="00B953B2"/>
    <w:rsid w:val="00B96095"/>
    <w:rsid w:val="00B9621D"/>
    <w:rsid w:val="00B96358"/>
    <w:rsid w:val="00B96D5C"/>
    <w:rsid w:val="00B97F3C"/>
    <w:rsid w:val="00BA02EA"/>
    <w:rsid w:val="00BA0877"/>
    <w:rsid w:val="00BA0AAB"/>
    <w:rsid w:val="00BA11AC"/>
    <w:rsid w:val="00BA35F5"/>
    <w:rsid w:val="00BA3BC8"/>
    <w:rsid w:val="00BA4215"/>
    <w:rsid w:val="00BA43B4"/>
    <w:rsid w:val="00BA4837"/>
    <w:rsid w:val="00BA50B1"/>
    <w:rsid w:val="00BA63BA"/>
    <w:rsid w:val="00BA65CF"/>
    <w:rsid w:val="00BA6600"/>
    <w:rsid w:val="00BA67F4"/>
    <w:rsid w:val="00BA6921"/>
    <w:rsid w:val="00BA6B3E"/>
    <w:rsid w:val="00BA7688"/>
    <w:rsid w:val="00BA78CD"/>
    <w:rsid w:val="00BB0009"/>
    <w:rsid w:val="00BB12D6"/>
    <w:rsid w:val="00BB17E2"/>
    <w:rsid w:val="00BB1B25"/>
    <w:rsid w:val="00BB23B3"/>
    <w:rsid w:val="00BB332D"/>
    <w:rsid w:val="00BB3919"/>
    <w:rsid w:val="00BB3FF3"/>
    <w:rsid w:val="00BB5409"/>
    <w:rsid w:val="00BB5B20"/>
    <w:rsid w:val="00BB67AB"/>
    <w:rsid w:val="00BB69FD"/>
    <w:rsid w:val="00BB6B39"/>
    <w:rsid w:val="00BB6CF9"/>
    <w:rsid w:val="00BB70C3"/>
    <w:rsid w:val="00BB720F"/>
    <w:rsid w:val="00BB7810"/>
    <w:rsid w:val="00BB7A88"/>
    <w:rsid w:val="00BC0142"/>
    <w:rsid w:val="00BC0888"/>
    <w:rsid w:val="00BC0CF8"/>
    <w:rsid w:val="00BC0E05"/>
    <w:rsid w:val="00BC1A6C"/>
    <w:rsid w:val="00BC203F"/>
    <w:rsid w:val="00BC306C"/>
    <w:rsid w:val="00BC33DB"/>
    <w:rsid w:val="00BC47C3"/>
    <w:rsid w:val="00BC5158"/>
    <w:rsid w:val="00BC52DC"/>
    <w:rsid w:val="00BC5952"/>
    <w:rsid w:val="00BC6F4C"/>
    <w:rsid w:val="00BC726C"/>
    <w:rsid w:val="00BC7FDD"/>
    <w:rsid w:val="00BD11A0"/>
    <w:rsid w:val="00BD1ADB"/>
    <w:rsid w:val="00BD277B"/>
    <w:rsid w:val="00BD3220"/>
    <w:rsid w:val="00BD3930"/>
    <w:rsid w:val="00BD3BD7"/>
    <w:rsid w:val="00BD572E"/>
    <w:rsid w:val="00BD5DB3"/>
    <w:rsid w:val="00BD63E3"/>
    <w:rsid w:val="00BD6570"/>
    <w:rsid w:val="00BE1098"/>
    <w:rsid w:val="00BE1E37"/>
    <w:rsid w:val="00BE24EC"/>
    <w:rsid w:val="00BE2BE0"/>
    <w:rsid w:val="00BE3849"/>
    <w:rsid w:val="00BE3E70"/>
    <w:rsid w:val="00BE4081"/>
    <w:rsid w:val="00BE45F8"/>
    <w:rsid w:val="00BE4AA8"/>
    <w:rsid w:val="00BE5816"/>
    <w:rsid w:val="00BE5891"/>
    <w:rsid w:val="00BF081E"/>
    <w:rsid w:val="00BF0820"/>
    <w:rsid w:val="00BF0F78"/>
    <w:rsid w:val="00BF1525"/>
    <w:rsid w:val="00BF177C"/>
    <w:rsid w:val="00BF21EC"/>
    <w:rsid w:val="00BF240A"/>
    <w:rsid w:val="00BF3C2A"/>
    <w:rsid w:val="00BF43E1"/>
    <w:rsid w:val="00BF4F70"/>
    <w:rsid w:val="00BF5ACC"/>
    <w:rsid w:val="00BF67C1"/>
    <w:rsid w:val="00BF6B22"/>
    <w:rsid w:val="00C01286"/>
    <w:rsid w:val="00C01425"/>
    <w:rsid w:val="00C01CE3"/>
    <w:rsid w:val="00C026BE"/>
    <w:rsid w:val="00C0389A"/>
    <w:rsid w:val="00C03DA4"/>
    <w:rsid w:val="00C04748"/>
    <w:rsid w:val="00C04F50"/>
    <w:rsid w:val="00C059CB"/>
    <w:rsid w:val="00C0615B"/>
    <w:rsid w:val="00C0666C"/>
    <w:rsid w:val="00C06D11"/>
    <w:rsid w:val="00C07271"/>
    <w:rsid w:val="00C07870"/>
    <w:rsid w:val="00C10202"/>
    <w:rsid w:val="00C10ED1"/>
    <w:rsid w:val="00C11A58"/>
    <w:rsid w:val="00C11D46"/>
    <w:rsid w:val="00C11E55"/>
    <w:rsid w:val="00C128F3"/>
    <w:rsid w:val="00C13945"/>
    <w:rsid w:val="00C13ADA"/>
    <w:rsid w:val="00C13C1B"/>
    <w:rsid w:val="00C13FA8"/>
    <w:rsid w:val="00C141CB"/>
    <w:rsid w:val="00C15BEA"/>
    <w:rsid w:val="00C15CCD"/>
    <w:rsid w:val="00C17A65"/>
    <w:rsid w:val="00C20342"/>
    <w:rsid w:val="00C209BB"/>
    <w:rsid w:val="00C20F01"/>
    <w:rsid w:val="00C22667"/>
    <w:rsid w:val="00C23D26"/>
    <w:rsid w:val="00C24680"/>
    <w:rsid w:val="00C24EE1"/>
    <w:rsid w:val="00C25627"/>
    <w:rsid w:val="00C25EB3"/>
    <w:rsid w:val="00C261F2"/>
    <w:rsid w:val="00C262DD"/>
    <w:rsid w:val="00C26565"/>
    <w:rsid w:val="00C27559"/>
    <w:rsid w:val="00C2772C"/>
    <w:rsid w:val="00C301BD"/>
    <w:rsid w:val="00C30850"/>
    <w:rsid w:val="00C32CEF"/>
    <w:rsid w:val="00C32E7A"/>
    <w:rsid w:val="00C33708"/>
    <w:rsid w:val="00C3479F"/>
    <w:rsid w:val="00C355F3"/>
    <w:rsid w:val="00C360C6"/>
    <w:rsid w:val="00C364D2"/>
    <w:rsid w:val="00C37214"/>
    <w:rsid w:val="00C37E10"/>
    <w:rsid w:val="00C400D8"/>
    <w:rsid w:val="00C413A3"/>
    <w:rsid w:val="00C42DED"/>
    <w:rsid w:val="00C430E7"/>
    <w:rsid w:val="00C44584"/>
    <w:rsid w:val="00C44708"/>
    <w:rsid w:val="00C44A4A"/>
    <w:rsid w:val="00C45281"/>
    <w:rsid w:val="00C45E6F"/>
    <w:rsid w:val="00C46289"/>
    <w:rsid w:val="00C476AD"/>
    <w:rsid w:val="00C512E1"/>
    <w:rsid w:val="00C5261E"/>
    <w:rsid w:val="00C53104"/>
    <w:rsid w:val="00C53B1D"/>
    <w:rsid w:val="00C54873"/>
    <w:rsid w:val="00C5559B"/>
    <w:rsid w:val="00C55F16"/>
    <w:rsid w:val="00C5621C"/>
    <w:rsid w:val="00C56370"/>
    <w:rsid w:val="00C56E66"/>
    <w:rsid w:val="00C56EAC"/>
    <w:rsid w:val="00C57173"/>
    <w:rsid w:val="00C57551"/>
    <w:rsid w:val="00C60CE4"/>
    <w:rsid w:val="00C6211B"/>
    <w:rsid w:val="00C624DE"/>
    <w:rsid w:val="00C62B7A"/>
    <w:rsid w:val="00C62CC9"/>
    <w:rsid w:val="00C63C6E"/>
    <w:rsid w:val="00C63D77"/>
    <w:rsid w:val="00C64E52"/>
    <w:rsid w:val="00C65680"/>
    <w:rsid w:val="00C66958"/>
    <w:rsid w:val="00C6696E"/>
    <w:rsid w:val="00C66B40"/>
    <w:rsid w:val="00C677CE"/>
    <w:rsid w:val="00C6789B"/>
    <w:rsid w:val="00C67BF6"/>
    <w:rsid w:val="00C67E06"/>
    <w:rsid w:val="00C701C0"/>
    <w:rsid w:val="00C705B3"/>
    <w:rsid w:val="00C71B68"/>
    <w:rsid w:val="00C72342"/>
    <w:rsid w:val="00C73F66"/>
    <w:rsid w:val="00C742CD"/>
    <w:rsid w:val="00C74395"/>
    <w:rsid w:val="00C74BF0"/>
    <w:rsid w:val="00C763F0"/>
    <w:rsid w:val="00C77EAA"/>
    <w:rsid w:val="00C8003E"/>
    <w:rsid w:val="00C80636"/>
    <w:rsid w:val="00C80A7A"/>
    <w:rsid w:val="00C81DF8"/>
    <w:rsid w:val="00C820CC"/>
    <w:rsid w:val="00C82577"/>
    <w:rsid w:val="00C826DE"/>
    <w:rsid w:val="00C8324C"/>
    <w:rsid w:val="00C832DC"/>
    <w:rsid w:val="00C832DD"/>
    <w:rsid w:val="00C83E13"/>
    <w:rsid w:val="00C84EFB"/>
    <w:rsid w:val="00C8567C"/>
    <w:rsid w:val="00C87078"/>
    <w:rsid w:val="00C87528"/>
    <w:rsid w:val="00C90004"/>
    <w:rsid w:val="00C9043B"/>
    <w:rsid w:val="00C9099F"/>
    <w:rsid w:val="00C90EC7"/>
    <w:rsid w:val="00C9127A"/>
    <w:rsid w:val="00C926BB"/>
    <w:rsid w:val="00C9302F"/>
    <w:rsid w:val="00C93DD9"/>
    <w:rsid w:val="00C94AC6"/>
    <w:rsid w:val="00C94BA2"/>
    <w:rsid w:val="00C9510F"/>
    <w:rsid w:val="00C951E1"/>
    <w:rsid w:val="00C9538B"/>
    <w:rsid w:val="00C958E6"/>
    <w:rsid w:val="00C95D30"/>
    <w:rsid w:val="00C96CEA"/>
    <w:rsid w:val="00C97929"/>
    <w:rsid w:val="00CA03F2"/>
    <w:rsid w:val="00CA0884"/>
    <w:rsid w:val="00CA0967"/>
    <w:rsid w:val="00CA0E25"/>
    <w:rsid w:val="00CA1089"/>
    <w:rsid w:val="00CA476D"/>
    <w:rsid w:val="00CA47BC"/>
    <w:rsid w:val="00CA481A"/>
    <w:rsid w:val="00CA4C17"/>
    <w:rsid w:val="00CA4E79"/>
    <w:rsid w:val="00CA5476"/>
    <w:rsid w:val="00CA5A28"/>
    <w:rsid w:val="00CA635F"/>
    <w:rsid w:val="00CA7030"/>
    <w:rsid w:val="00CA74FE"/>
    <w:rsid w:val="00CA7FB8"/>
    <w:rsid w:val="00CB1665"/>
    <w:rsid w:val="00CB1823"/>
    <w:rsid w:val="00CB1C43"/>
    <w:rsid w:val="00CB3860"/>
    <w:rsid w:val="00CB3D54"/>
    <w:rsid w:val="00CB40AA"/>
    <w:rsid w:val="00CB4B90"/>
    <w:rsid w:val="00CB55BE"/>
    <w:rsid w:val="00CB5619"/>
    <w:rsid w:val="00CB5719"/>
    <w:rsid w:val="00CB57FA"/>
    <w:rsid w:val="00CB7012"/>
    <w:rsid w:val="00CC0DF4"/>
    <w:rsid w:val="00CC1FB4"/>
    <w:rsid w:val="00CC2AD0"/>
    <w:rsid w:val="00CC2E59"/>
    <w:rsid w:val="00CC31C3"/>
    <w:rsid w:val="00CC541C"/>
    <w:rsid w:val="00CC57A9"/>
    <w:rsid w:val="00CC5A5D"/>
    <w:rsid w:val="00CC614A"/>
    <w:rsid w:val="00CC65C5"/>
    <w:rsid w:val="00CC71B2"/>
    <w:rsid w:val="00CC798A"/>
    <w:rsid w:val="00CD0330"/>
    <w:rsid w:val="00CD30E7"/>
    <w:rsid w:val="00CD3857"/>
    <w:rsid w:val="00CD3B58"/>
    <w:rsid w:val="00CD6503"/>
    <w:rsid w:val="00CD6530"/>
    <w:rsid w:val="00CD6B48"/>
    <w:rsid w:val="00CD6F58"/>
    <w:rsid w:val="00CD7BBE"/>
    <w:rsid w:val="00CE0D90"/>
    <w:rsid w:val="00CE22C8"/>
    <w:rsid w:val="00CE2572"/>
    <w:rsid w:val="00CE269A"/>
    <w:rsid w:val="00CE3592"/>
    <w:rsid w:val="00CE3734"/>
    <w:rsid w:val="00CE445B"/>
    <w:rsid w:val="00CE59B6"/>
    <w:rsid w:val="00CE5AAB"/>
    <w:rsid w:val="00CE6330"/>
    <w:rsid w:val="00CE6569"/>
    <w:rsid w:val="00CE66BC"/>
    <w:rsid w:val="00CE696E"/>
    <w:rsid w:val="00CE6D63"/>
    <w:rsid w:val="00CE7FC1"/>
    <w:rsid w:val="00CF08BF"/>
    <w:rsid w:val="00CF08C9"/>
    <w:rsid w:val="00CF1FA0"/>
    <w:rsid w:val="00CF21F0"/>
    <w:rsid w:val="00CF3579"/>
    <w:rsid w:val="00CF3C00"/>
    <w:rsid w:val="00CF4CDB"/>
    <w:rsid w:val="00CF565E"/>
    <w:rsid w:val="00CF765A"/>
    <w:rsid w:val="00CF775D"/>
    <w:rsid w:val="00D003C6"/>
    <w:rsid w:val="00D02267"/>
    <w:rsid w:val="00D029E7"/>
    <w:rsid w:val="00D02A16"/>
    <w:rsid w:val="00D03738"/>
    <w:rsid w:val="00D03D76"/>
    <w:rsid w:val="00D03E1F"/>
    <w:rsid w:val="00D04F90"/>
    <w:rsid w:val="00D051F3"/>
    <w:rsid w:val="00D10F00"/>
    <w:rsid w:val="00D10FD0"/>
    <w:rsid w:val="00D116E6"/>
    <w:rsid w:val="00D11754"/>
    <w:rsid w:val="00D122DB"/>
    <w:rsid w:val="00D1379E"/>
    <w:rsid w:val="00D13D77"/>
    <w:rsid w:val="00D13F23"/>
    <w:rsid w:val="00D1457E"/>
    <w:rsid w:val="00D16338"/>
    <w:rsid w:val="00D1728A"/>
    <w:rsid w:val="00D17547"/>
    <w:rsid w:val="00D17BD5"/>
    <w:rsid w:val="00D22FC3"/>
    <w:rsid w:val="00D23C93"/>
    <w:rsid w:val="00D24157"/>
    <w:rsid w:val="00D24627"/>
    <w:rsid w:val="00D25622"/>
    <w:rsid w:val="00D26BAA"/>
    <w:rsid w:val="00D26D2A"/>
    <w:rsid w:val="00D26D87"/>
    <w:rsid w:val="00D2783F"/>
    <w:rsid w:val="00D27EEF"/>
    <w:rsid w:val="00D3053F"/>
    <w:rsid w:val="00D3083A"/>
    <w:rsid w:val="00D32B5A"/>
    <w:rsid w:val="00D32C27"/>
    <w:rsid w:val="00D34226"/>
    <w:rsid w:val="00D343AF"/>
    <w:rsid w:val="00D34A96"/>
    <w:rsid w:val="00D34EB8"/>
    <w:rsid w:val="00D350D2"/>
    <w:rsid w:val="00D35AB8"/>
    <w:rsid w:val="00D367D2"/>
    <w:rsid w:val="00D37536"/>
    <w:rsid w:val="00D402C8"/>
    <w:rsid w:val="00D40DBB"/>
    <w:rsid w:val="00D4388A"/>
    <w:rsid w:val="00D440F8"/>
    <w:rsid w:val="00D447CD"/>
    <w:rsid w:val="00D44D41"/>
    <w:rsid w:val="00D450A5"/>
    <w:rsid w:val="00D463E3"/>
    <w:rsid w:val="00D4665F"/>
    <w:rsid w:val="00D467D1"/>
    <w:rsid w:val="00D50379"/>
    <w:rsid w:val="00D5046D"/>
    <w:rsid w:val="00D5077F"/>
    <w:rsid w:val="00D50DD0"/>
    <w:rsid w:val="00D50EEF"/>
    <w:rsid w:val="00D5135D"/>
    <w:rsid w:val="00D51E36"/>
    <w:rsid w:val="00D52DDD"/>
    <w:rsid w:val="00D53CDC"/>
    <w:rsid w:val="00D54112"/>
    <w:rsid w:val="00D54BD8"/>
    <w:rsid w:val="00D55990"/>
    <w:rsid w:val="00D55E5C"/>
    <w:rsid w:val="00D568A9"/>
    <w:rsid w:val="00D57076"/>
    <w:rsid w:val="00D57379"/>
    <w:rsid w:val="00D60807"/>
    <w:rsid w:val="00D60B43"/>
    <w:rsid w:val="00D61002"/>
    <w:rsid w:val="00D61277"/>
    <w:rsid w:val="00D612AB"/>
    <w:rsid w:val="00D617F7"/>
    <w:rsid w:val="00D6180B"/>
    <w:rsid w:val="00D61AEC"/>
    <w:rsid w:val="00D63FC2"/>
    <w:rsid w:val="00D640CF"/>
    <w:rsid w:val="00D651E9"/>
    <w:rsid w:val="00D65C76"/>
    <w:rsid w:val="00D66998"/>
    <w:rsid w:val="00D66C3E"/>
    <w:rsid w:val="00D676C3"/>
    <w:rsid w:val="00D70B33"/>
    <w:rsid w:val="00D72CFA"/>
    <w:rsid w:val="00D72EA7"/>
    <w:rsid w:val="00D73A3A"/>
    <w:rsid w:val="00D7551A"/>
    <w:rsid w:val="00D75530"/>
    <w:rsid w:val="00D7560C"/>
    <w:rsid w:val="00D75B58"/>
    <w:rsid w:val="00D760E8"/>
    <w:rsid w:val="00D76668"/>
    <w:rsid w:val="00D768F0"/>
    <w:rsid w:val="00D77713"/>
    <w:rsid w:val="00D77B63"/>
    <w:rsid w:val="00D800CD"/>
    <w:rsid w:val="00D80A99"/>
    <w:rsid w:val="00D81633"/>
    <w:rsid w:val="00D81B17"/>
    <w:rsid w:val="00D82105"/>
    <w:rsid w:val="00D83A27"/>
    <w:rsid w:val="00D83DEC"/>
    <w:rsid w:val="00D83DFC"/>
    <w:rsid w:val="00D8458A"/>
    <w:rsid w:val="00D84623"/>
    <w:rsid w:val="00D85AAB"/>
    <w:rsid w:val="00D866AF"/>
    <w:rsid w:val="00D86FA5"/>
    <w:rsid w:val="00D900D7"/>
    <w:rsid w:val="00D920F0"/>
    <w:rsid w:val="00D9396A"/>
    <w:rsid w:val="00D93C24"/>
    <w:rsid w:val="00D94A3F"/>
    <w:rsid w:val="00D94E7F"/>
    <w:rsid w:val="00D95195"/>
    <w:rsid w:val="00D95975"/>
    <w:rsid w:val="00D96D75"/>
    <w:rsid w:val="00D97611"/>
    <w:rsid w:val="00D9794B"/>
    <w:rsid w:val="00DA0762"/>
    <w:rsid w:val="00DA09A7"/>
    <w:rsid w:val="00DA13CF"/>
    <w:rsid w:val="00DA1993"/>
    <w:rsid w:val="00DA1B67"/>
    <w:rsid w:val="00DA29EE"/>
    <w:rsid w:val="00DA2C6A"/>
    <w:rsid w:val="00DA2EDA"/>
    <w:rsid w:val="00DA676E"/>
    <w:rsid w:val="00DB09D0"/>
    <w:rsid w:val="00DB0A29"/>
    <w:rsid w:val="00DB0CCC"/>
    <w:rsid w:val="00DB2659"/>
    <w:rsid w:val="00DB33AA"/>
    <w:rsid w:val="00DB34F1"/>
    <w:rsid w:val="00DB3BA6"/>
    <w:rsid w:val="00DB3F7C"/>
    <w:rsid w:val="00DB5663"/>
    <w:rsid w:val="00DB5F9A"/>
    <w:rsid w:val="00DC0377"/>
    <w:rsid w:val="00DC2ACA"/>
    <w:rsid w:val="00DC2BC4"/>
    <w:rsid w:val="00DC2F3B"/>
    <w:rsid w:val="00DC3904"/>
    <w:rsid w:val="00DC40C2"/>
    <w:rsid w:val="00DC4107"/>
    <w:rsid w:val="00DC46C9"/>
    <w:rsid w:val="00DC49B7"/>
    <w:rsid w:val="00DC5670"/>
    <w:rsid w:val="00DC5C52"/>
    <w:rsid w:val="00DC5DB6"/>
    <w:rsid w:val="00DC6D12"/>
    <w:rsid w:val="00DC708E"/>
    <w:rsid w:val="00DC7C4A"/>
    <w:rsid w:val="00DD01C4"/>
    <w:rsid w:val="00DD0C9F"/>
    <w:rsid w:val="00DD0DDB"/>
    <w:rsid w:val="00DD0EAF"/>
    <w:rsid w:val="00DD2D68"/>
    <w:rsid w:val="00DD2E8D"/>
    <w:rsid w:val="00DD378F"/>
    <w:rsid w:val="00DD3814"/>
    <w:rsid w:val="00DD3B7D"/>
    <w:rsid w:val="00DD43E1"/>
    <w:rsid w:val="00DD4A71"/>
    <w:rsid w:val="00DD5219"/>
    <w:rsid w:val="00DD54BC"/>
    <w:rsid w:val="00DD7ABB"/>
    <w:rsid w:val="00DE0BB9"/>
    <w:rsid w:val="00DE135C"/>
    <w:rsid w:val="00DE16D5"/>
    <w:rsid w:val="00DE22D1"/>
    <w:rsid w:val="00DE24E3"/>
    <w:rsid w:val="00DE332B"/>
    <w:rsid w:val="00DE3510"/>
    <w:rsid w:val="00DE3A99"/>
    <w:rsid w:val="00DE46D3"/>
    <w:rsid w:val="00DE47D6"/>
    <w:rsid w:val="00DE4822"/>
    <w:rsid w:val="00DE4ADD"/>
    <w:rsid w:val="00DE4BD5"/>
    <w:rsid w:val="00DE512E"/>
    <w:rsid w:val="00DE52E4"/>
    <w:rsid w:val="00DE5BFA"/>
    <w:rsid w:val="00DE6895"/>
    <w:rsid w:val="00DE6911"/>
    <w:rsid w:val="00DE6A28"/>
    <w:rsid w:val="00DE6B27"/>
    <w:rsid w:val="00DE7551"/>
    <w:rsid w:val="00DE7F19"/>
    <w:rsid w:val="00DF1CC2"/>
    <w:rsid w:val="00DF357A"/>
    <w:rsid w:val="00DF3A3B"/>
    <w:rsid w:val="00DF3D59"/>
    <w:rsid w:val="00DF3E32"/>
    <w:rsid w:val="00DF43C5"/>
    <w:rsid w:val="00DF48D2"/>
    <w:rsid w:val="00DF51F0"/>
    <w:rsid w:val="00DF5429"/>
    <w:rsid w:val="00DF5A61"/>
    <w:rsid w:val="00DF5FEF"/>
    <w:rsid w:val="00DF6970"/>
    <w:rsid w:val="00DF6E3E"/>
    <w:rsid w:val="00DF7097"/>
    <w:rsid w:val="00DF70CF"/>
    <w:rsid w:val="00DF73E1"/>
    <w:rsid w:val="00DF74E4"/>
    <w:rsid w:val="00DF784C"/>
    <w:rsid w:val="00DF7895"/>
    <w:rsid w:val="00DF7A21"/>
    <w:rsid w:val="00E00701"/>
    <w:rsid w:val="00E00771"/>
    <w:rsid w:val="00E007B9"/>
    <w:rsid w:val="00E0118D"/>
    <w:rsid w:val="00E02636"/>
    <w:rsid w:val="00E02BFA"/>
    <w:rsid w:val="00E02D34"/>
    <w:rsid w:val="00E02D57"/>
    <w:rsid w:val="00E02E94"/>
    <w:rsid w:val="00E032B5"/>
    <w:rsid w:val="00E0399F"/>
    <w:rsid w:val="00E03A25"/>
    <w:rsid w:val="00E03CE9"/>
    <w:rsid w:val="00E04010"/>
    <w:rsid w:val="00E04399"/>
    <w:rsid w:val="00E06266"/>
    <w:rsid w:val="00E070FC"/>
    <w:rsid w:val="00E0729F"/>
    <w:rsid w:val="00E115EC"/>
    <w:rsid w:val="00E11CB6"/>
    <w:rsid w:val="00E11F99"/>
    <w:rsid w:val="00E12190"/>
    <w:rsid w:val="00E125FD"/>
    <w:rsid w:val="00E12960"/>
    <w:rsid w:val="00E12A5A"/>
    <w:rsid w:val="00E13155"/>
    <w:rsid w:val="00E14E83"/>
    <w:rsid w:val="00E15708"/>
    <w:rsid w:val="00E1671E"/>
    <w:rsid w:val="00E16946"/>
    <w:rsid w:val="00E17547"/>
    <w:rsid w:val="00E17618"/>
    <w:rsid w:val="00E17913"/>
    <w:rsid w:val="00E179B4"/>
    <w:rsid w:val="00E17BA9"/>
    <w:rsid w:val="00E2010D"/>
    <w:rsid w:val="00E20FBF"/>
    <w:rsid w:val="00E210C9"/>
    <w:rsid w:val="00E2155C"/>
    <w:rsid w:val="00E216BF"/>
    <w:rsid w:val="00E22265"/>
    <w:rsid w:val="00E226E0"/>
    <w:rsid w:val="00E22965"/>
    <w:rsid w:val="00E22A6C"/>
    <w:rsid w:val="00E23D61"/>
    <w:rsid w:val="00E24D6F"/>
    <w:rsid w:val="00E2585F"/>
    <w:rsid w:val="00E271BA"/>
    <w:rsid w:val="00E27338"/>
    <w:rsid w:val="00E30735"/>
    <w:rsid w:val="00E311A0"/>
    <w:rsid w:val="00E31455"/>
    <w:rsid w:val="00E31782"/>
    <w:rsid w:val="00E31CC2"/>
    <w:rsid w:val="00E31E83"/>
    <w:rsid w:val="00E32EC6"/>
    <w:rsid w:val="00E330DD"/>
    <w:rsid w:val="00E331E5"/>
    <w:rsid w:val="00E348F9"/>
    <w:rsid w:val="00E34CC4"/>
    <w:rsid w:val="00E352D0"/>
    <w:rsid w:val="00E35846"/>
    <w:rsid w:val="00E35C2B"/>
    <w:rsid w:val="00E36968"/>
    <w:rsid w:val="00E369CE"/>
    <w:rsid w:val="00E36C85"/>
    <w:rsid w:val="00E3721C"/>
    <w:rsid w:val="00E400EC"/>
    <w:rsid w:val="00E401C8"/>
    <w:rsid w:val="00E412E7"/>
    <w:rsid w:val="00E4151D"/>
    <w:rsid w:val="00E41B82"/>
    <w:rsid w:val="00E41C93"/>
    <w:rsid w:val="00E437A7"/>
    <w:rsid w:val="00E44319"/>
    <w:rsid w:val="00E443DA"/>
    <w:rsid w:val="00E44B57"/>
    <w:rsid w:val="00E45592"/>
    <w:rsid w:val="00E45A15"/>
    <w:rsid w:val="00E45EDC"/>
    <w:rsid w:val="00E45FC0"/>
    <w:rsid w:val="00E47119"/>
    <w:rsid w:val="00E4717E"/>
    <w:rsid w:val="00E471A7"/>
    <w:rsid w:val="00E51509"/>
    <w:rsid w:val="00E5154E"/>
    <w:rsid w:val="00E535E7"/>
    <w:rsid w:val="00E5360D"/>
    <w:rsid w:val="00E53733"/>
    <w:rsid w:val="00E53823"/>
    <w:rsid w:val="00E53A33"/>
    <w:rsid w:val="00E53A40"/>
    <w:rsid w:val="00E53B74"/>
    <w:rsid w:val="00E53E28"/>
    <w:rsid w:val="00E53F2E"/>
    <w:rsid w:val="00E53F92"/>
    <w:rsid w:val="00E5445F"/>
    <w:rsid w:val="00E54526"/>
    <w:rsid w:val="00E54C3B"/>
    <w:rsid w:val="00E54FDA"/>
    <w:rsid w:val="00E558AC"/>
    <w:rsid w:val="00E55B9B"/>
    <w:rsid w:val="00E602D4"/>
    <w:rsid w:val="00E605CE"/>
    <w:rsid w:val="00E60725"/>
    <w:rsid w:val="00E6158D"/>
    <w:rsid w:val="00E62E78"/>
    <w:rsid w:val="00E62F32"/>
    <w:rsid w:val="00E62F89"/>
    <w:rsid w:val="00E63ACB"/>
    <w:rsid w:val="00E63F4F"/>
    <w:rsid w:val="00E64611"/>
    <w:rsid w:val="00E64B0A"/>
    <w:rsid w:val="00E64C2A"/>
    <w:rsid w:val="00E66429"/>
    <w:rsid w:val="00E67392"/>
    <w:rsid w:val="00E7029E"/>
    <w:rsid w:val="00E70D9D"/>
    <w:rsid w:val="00E70E24"/>
    <w:rsid w:val="00E71199"/>
    <w:rsid w:val="00E7159D"/>
    <w:rsid w:val="00E71688"/>
    <w:rsid w:val="00E7190E"/>
    <w:rsid w:val="00E71D02"/>
    <w:rsid w:val="00E71D48"/>
    <w:rsid w:val="00E7244C"/>
    <w:rsid w:val="00E7256F"/>
    <w:rsid w:val="00E737CF"/>
    <w:rsid w:val="00E73AFE"/>
    <w:rsid w:val="00E74545"/>
    <w:rsid w:val="00E7532E"/>
    <w:rsid w:val="00E756E0"/>
    <w:rsid w:val="00E75E5F"/>
    <w:rsid w:val="00E7604A"/>
    <w:rsid w:val="00E76454"/>
    <w:rsid w:val="00E7697B"/>
    <w:rsid w:val="00E77DDE"/>
    <w:rsid w:val="00E811A1"/>
    <w:rsid w:val="00E811F7"/>
    <w:rsid w:val="00E8170F"/>
    <w:rsid w:val="00E81B3E"/>
    <w:rsid w:val="00E82D2D"/>
    <w:rsid w:val="00E83590"/>
    <w:rsid w:val="00E835E0"/>
    <w:rsid w:val="00E842BA"/>
    <w:rsid w:val="00E84833"/>
    <w:rsid w:val="00E84B49"/>
    <w:rsid w:val="00E8504C"/>
    <w:rsid w:val="00E85FFB"/>
    <w:rsid w:val="00E90C71"/>
    <w:rsid w:val="00E91DEC"/>
    <w:rsid w:val="00E91EFC"/>
    <w:rsid w:val="00E9203C"/>
    <w:rsid w:val="00E92640"/>
    <w:rsid w:val="00E92ACF"/>
    <w:rsid w:val="00E932D3"/>
    <w:rsid w:val="00E93376"/>
    <w:rsid w:val="00E94DED"/>
    <w:rsid w:val="00E94E30"/>
    <w:rsid w:val="00E9549E"/>
    <w:rsid w:val="00E96012"/>
    <w:rsid w:val="00E968F3"/>
    <w:rsid w:val="00E96AD0"/>
    <w:rsid w:val="00E97370"/>
    <w:rsid w:val="00E9741C"/>
    <w:rsid w:val="00E97A0E"/>
    <w:rsid w:val="00E97D80"/>
    <w:rsid w:val="00E97E4A"/>
    <w:rsid w:val="00EA04D0"/>
    <w:rsid w:val="00EA0AD6"/>
    <w:rsid w:val="00EA1348"/>
    <w:rsid w:val="00EA1A4F"/>
    <w:rsid w:val="00EA23B3"/>
    <w:rsid w:val="00EA2621"/>
    <w:rsid w:val="00EA2844"/>
    <w:rsid w:val="00EA318A"/>
    <w:rsid w:val="00EA41E8"/>
    <w:rsid w:val="00EA49FF"/>
    <w:rsid w:val="00EA4CDA"/>
    <w:rsid w:val="00EA4D74"/>
    <w:rsid w:val="00EA58C0"/>
    <w:rsid w:val="00EA5A95"/>
    <w:rsid w:val="00EA5AEA"/>
    <w:rsid w:val="00EA73B1"/>
    <w:rsid w:val="00EB0E01"/>
    <w:rsid w:val="00EB0FB1"/>
    <w:rsid w:val="00EB10D1"/>
    <w:rsid w:val="00EB25AB"/>
    <w:rsid w:val="00EB2F20"/>
    <w:rsid w:val="00EB4940"/>
    <w:rsid w:val="00EB4A08"/>
    <w:rsid w:val="00EB5D68"/>
    <w:rsid w:val="00EB6064"/>
    <w:rsid w:val="00EB63C5"/>
    <w:rsid w:val="00EB7424"/>
    <w:rsid w:val="00EB7EAC"/>
    <w:rsid w:val="00EB7F2C"/>
    <w:rsid w:val="00EC0531"/>
    <w:rsid w:val="00EC114E"/>
    <w:rsid w:val="00EC1553"/>
    <w:rsid w:val="00EC23BB"/>
    <w:rsid w:val="00EC3DC6"/>
    <w:rsid w:val="00EC4EFF"/>
    <w:rsid w:val="00EC63C8"/>
    <w:rsid w:val="00EC67A8"/>
    <w:rsid w:val="00EC68B3"/>
    <w:rsid w:val="00EC6B4A"/>
    <w:rsid w:val="00EC7F7D"/>
    <w:rsid w:val="00ED0695"/>
    <w:rsid w:val="00ED1088"/>
    <w:rsid w:val="00ED1A52"/>
    <w:rsid w:val="00ED20CA"/>
    <w:rsid w:val="00ED215A"/>
    <w:rsid w:val="00ED26B3"/>
    <w:rsid w:val="00ED3204"/>
    <w:rsid w:val="00ED3F31"/>
    <w:rsid w:val="00ED4E09"/>
    <w:rsid w:val="00ED5160"/>
    <w:rsid w:val="00ED55E7"/>
    <w:rsid w:val="00ED6132"/>
    <w:rsid w:val="00ED65D8"/>
    <w:rsid w:val="00ED77EE"/>
    <w:rsid w:val="00EE1330"/>
    <w:rsid w:val="00EE198B"/>
    <w:rsid w:val="00EE1E20"/>
    <w:rsid w:val="00EE2148"/>
    <w:rsid w:val="00EE2AC5"/>
    <w:rsid w:val="00EE2C25"/>
    <w:rsid w:val="00EE2CD0"/>
    <w:rsid w:val="00EE3348"/>
    <w:rsid w:val="00EE4062"/>
    <w:rsid w:val="00EE4985"/>
    <w:rsid w:val="00EE5DAF"/>
    <w:rsid w:val="00EE69C5"/>
    <w:rsid w:val="00EE6CEC"/>
    <w:rsid w:val="00EE7625"/>
    <w:rsid w:val="00EF0005"/>
    <w:rsid w:val="00EF0353"/>
    <w:rsid w:val="00EF06F4"/>
    <w:rsid w:val="00EF1244"/>
    <w:rsid w:val="00EF1285"/>
    <w:rsid w:val="00EF12FD"/>
    <w:rsid w:val="00EF1547"/>
    <w:rsid w:val="00EF1E57"/>
    <w:rsid w:val="00EF22F6"/>
    <w:rsid w:val="00EF25F7"/>
    <w:rsid w:val="00EF276B"/>
    <w:rsid w:val="00EF2D49"/>
    <w:rsid w:val="00EF2E42"/>
    <w:rsid w:val="00EF37D0"/>
    <w:rsid w:val="00EF39B6"/>
    <w:rsid w:val="00EF5074"/>
    <w:rsid w:val="00EF6CAB"/>
    <w:rsid w:val="00EF6F44"/>
    <w:rsid w:val="00EF7838"/>
    <w:rsid w:val="00F00078"/>
    <w:rsid w:val="00F00427"/>
    <w:rsid w:val="00F00C11"/>
    <w:rsid w:val="00F00FC0"/>
    <w:rsid w:val="00F01343"/>
    <w:rsid w:val="00F02B1A"/>
    <w:rsid w:val="00F02B6C"/>
    <w:rsid w:val="00F02F44"/>
    <w:rsid w:val="00F03459"/>
    <w:rsid w:val="00F037A8"/>
    <w:rsid w:val="00F03AB0"/>
    <w:rsid w:val="00F03E7A"/>
    <w:rsid w:val="00F045D4"/>
    <w:rsid w:val="00F052E4"/>
    <w:rsid w:val="00F053AE"/>
    <w:rsid w:val="00F05B25"/>
    <w:rsid w:val="00F06040"/>
    <w:rsid w:val="00F06A0F"/>
    <w:rsid w:val="00F10558"/>
    <w:rsid w:val="00F109E8"/>
    <w:rsid w:val="00F11127"/>
    <w:rsid w:val="00F1120E"/>
    <w:rsid w:val="00F1137F"/>
    <w:rsid w:val="00F126C9"/>
    <w:rsid w:val="00F12718"/>
    <w:rsid w:val="00F12D45"/>
    <w:rsid w:val="00F13351"/>
    <w:rsid w:val="00F13E8E"/>
    <w:rsid w:val="00F147D8"/>
    <w:rsid w:val="00F14BD9"/>
    <w:rsid w:val="00F14E12"/>
    <w:rsid w:val="00F14FAF"/>
    <w:rsid w:val="00F15672"/>
    <w:rsid w:val="00F15892"/>
    <w:rsid w:val="00F15DA2"/>
    <w:rsid w:val="00F15E64"/>
    <w:rsid w:val="00F15EDA"/>
    <w:rsid w:val="00F16230"/>
    <w:rsid w:val="00F1791A"/>
    <w:rsid w:val="00F17B4A"/>
    <w:rsid w:val="00F17CF6"/>
    <w:rsid w:val="00F17F56"/>
    <w:rsid w:val="00F21902"/>
    <w:rsid w:val="00F22D4B"/>
    <w:rsid w:val="00F2329D"/>
    <w:rsid w:val="00F23F5A"/>
    <w:rsid w:val="00F3040F"/>
    <w:rsid w:val="00F3080E"/>
    <w:rsid w:val="00F31299"/>
    <w:rsid w:val="00F3270A"/>
    <w:rsid w:val="00F32BD5"/>
    <w:rsid w:val="00F33688"/>
    <w:rsid w:val="00F33F72"/>
    <w:rsid w:val="00F34E79"/>
    <w:rsid w:val="00F357E5"/>
    <w:rsid w:val="00F35E1D"/>
    <w:rsid w:val="00F35E43"/>
    <w:rsid w:val="00F3645D"/>
    <w:rsid w:val="00F3664F"/>
    <w:rsid w:val="00F37317"/>
    <w:rsid w:val="00F416B9"/>
    <w:rsid w:val="00F426C0"/>
    <w:rsid w:val="00F43299"/>
    <w:rsid w:val="00F43385"/>
    <w:rsid w:val="00F439BB"/>
    <w:rsid w:val="00F43E14"/>
    <w:rsid w:val="00F451C2"/>
    <w:rsid w:val="00F45A24"/>
    <w:rsid w:val="00F46727"/>
    <w:rsid w:val="00F46B41"/>
    <w:rsid w:val="00F46BA4"/>
    <w:rsid w:val="00F47184"/>
    <w:rsid w:val="00F47C24"/>
    <w:rsid w:val="00F47E5F"/>
    <w:rsid w:val="00F5160D"/>
    <w:rsid w:val="00F51ECD"/>
    <w:rsid w:val="00F536DA"/>
    <w:rsid w:val="00F5508B"/>
    <w:rsid w:val="00F55637"/>
    <w:rsid w:val="00F558F2"/>
    <w:rsid w:val="00F55BBB"/>
    <w:rsid w:val="00F55EAB"/>
    <w:rsid w:val="00F565B5"/>
    <w:rsid w:val="00F56A5E"/>
    <w:rsid w:val="00F56BEE"/>
    <w:rsid w:val="00F57E27"/>
    <w:rsid w:val="00F60563"/>
    <w:rsid w:val="00F60D22"/>
    <w:rsid w:val="00F61794"/>
    <w:rsid w:val="00F6182B"/>
    <w:rsid w:val="00F61D60"/>
    <w:rsid w:val="00F61DC0"/>
    <w:rsid w:val="00F62536"/>
    <w:rsid w:val="00F6356F"/>
    <w:rsid w:val="00F649C4"/>
    <w:rsid w:val="00F650BB"/>
    <w:rsid w:val="00F65872"/>
    <w:rsid w:val="00F65F35"/>
    <w:rsid w:val="00F6612B"/>
    <w:rsid w:val="00F662E8"/>
    <w:rsid w:val="00F66F34"/>
    <w:rsid w:val="00F67E54"/>
    <w:rsid w:val="00F67F28"/>
    <w:rsid w:val="00F712B5"/>
    <w:rsid w:val="00F71318"/>
    <w:rsid w:val="00F737BB"/>
    <w:rsid w:val="00F73830"/>
    <w:rsid w:val="00F73EE5"/>
    <w:rsid w:val="00F74161"/>
    <w:rsid w:val="00F74428"/>
    <w:rsid w:val="00F75F84"/>
    <w:rsid w:val="00F761BF"/>
    <w:rsid w:val="00F7663F"/>
    <w:rsid w:val="00F76C94"/>
    <w:rsid w:val="00F7781D"/>
    <w:rsid w:val="00F80291"/>
    <w:rsid w:val="00F80D70"/>
    <w:rsid w:val="00F81527"/>
    <w:rsid w:val="00F81551"/>
    <w:rsid w:val="00F8277D"/>
    <w:rsid w:val="00F8525E"/>
    <w:rsid w:val="00F85BEC"/>
    <w:rsid w:val="00F8640D"/>
    <w:rsid w:val="00F8654D"/>
    <w:rsid w:val="00F8657E"/>
    <w:rsid w:val="00F86B58"/>
    <w:rsid w:val="00F86E37"/>
    <w:rsid w:val="00F87007"/>
    <w:rsid w:val="00F87D77"/>
    <w:rsid w:val="00F90849"/>
    <w:rsid w:val="00F90ABC"/>
    <w:rsid w:val="00F90ED7"/>
    <w:rsid w:val="00F91AF2"/>
    <w:rsid w:val="00F9202F"/>
    <w:rsid w:val="00F923A5"/>
    <w:rsid w:val="00F92A7E"/>
    <w:rsid w:val="00F9324D"/>
    <w:rsid w:val="00F9424A"/>
    <w:rsid w:val="00F94D53"/>
    <w:rsid w:val="00F94E62"/>
    <w:rsid w:val="00F95211"/>
    <w:rsid w:val="00F959CD"/>
    <w:rsid w:val="00F95CD1"/>
    <w:rsid w:val="00F95DCB"/>
    <w:rsid w:val="00F96530"/>
    <w:rsid w:val="00FA0AC0"/>
    <w:rsid w:val="00FA0D1B"/>
    <w:rsid w:val="00FA1DAF"/>
    <w:rsid w:val="00FA2498"/>
    <w:rsid w:val="00FA2D70"/>
    <w:rsid w:val="00FA3381"/>
    <w:rsid w:val="00FA3BA7"/>
    <w:rsid w:val="00FA444C"/>
    <w:rsid w:val="00FA507E"/>
    <w:rsid w:val="00FA56DC"/>
    <w:rsid w:val="00FA657A"/>
    <w:rsid w:val="00FA698E"/>
    <w:rsid w:val="00FA6E2A"/>
    <w:rsid w:val="00FA7756"/>
    <w:rsid w:val="00FB15BD"/>
    <w:rsid w:val="00FB1E27"/>
    <w:rsid w:val="00FB27DB"/>
    <w:rsid w:val="00FB33ED"/>
    <w:rsid w:val="00FB3C5E"/>
    <w:rsid w:val="00FB46BC"/>
    <w:rsid w:val="00FB4DB2"/>
    <w:rsid w:val="00FB5646"/>
    <w:rsid w:val="00FB56A2"/>
    <w:rsid w:val="00FB6457"/>
    <w:rsid w:val="00FB7C55"/>
    <w:rsid w:val="00FC033E"/>
    <w:rsid w:val="00FC23C2"/>
    <w:rsid w:val="00FC2A16"/>
    <w:rsid w:val="00FC2AE6"/>
    <w:rsid w:val="00FC3787"/>
    <w:rsid w:val="00FC565E"/>
    <w:rsid w:val="00FC568C"/>
    <w:rsid w:val="00FC5B8B"/>
    <w:rsid w:val="00FC68B2"/>
    <w:rsid w:val="00FC71AD"/>
    <w:rsid w:val="00FC7E44"/>
    <w:rsid w:val="00FD16E6"/>
    <w:rsid w:val="00FD1717"/>
    <w:rsid w:val="00FD1793"/>
    <w:rsid w:val="00FD2046"/>
    <w:rsid w:val="00FD20CF"/>
    <w:rsid w:val="00FD25A0"/>
    <w:rsid w:val="00FD2BFF"/>
    <w:rsid w:val="00FD2E8C"/>
    <w:rsid w:val="00FD3219"/>
    <w:rsid w:val="00FD3A09"/>
    <w:rsid w:val="00FD434E"/>
    <w:rsid w:val="00FD43FE"/>
    <w:rsid w:val="00FD4696"/>
    <w:rsid w:val="00FD489D"/>
    <w:rsid w:val="00FD536F"/>
    <w:rsid w:val="00FD6A02"/>
    <w:rsid w:val="00FD78F9"/>
    <w:rsid w:val="00FE0BC9"/>
    <w:rsid w:val="00FE15F9"/>
    <w:rsid w:val="00FE162F"/>
    <w:rsid w:val="00FE27F8"/>
    <w:rsid w:val="00FE280B"/>
    <w:rsid w:val="00FE2E88"/>
    <w:rsid w:val="00FE39F1"/>
    <w:rsid w:val="00FE3E59"/>
    <w:rsid w:val="00FE43CA"/>
    <w:rsid w:val="00FE4DC5"/>
    <w:rsid w:val="00FF0623"/>
    <w:rsid w:val="00FF0B3F"/>
    <w:rsid w:val="00FF1624"/>
    <w:rsid w:val="00FF1CC3"/>
    <w:rsid w:val="00FF1D6A"/>
    <w:rsid w:val="00FF2252"/>
    <w:rsid w:val="00FF2284"/>
    <w:rsid w:val="00FF2FD4"/>
    <w:rsid w:val="00FF3C1B"/>
    <w:rsid w:val="00FF4451"/>
    <w:rsid w:val="00FF50E8"/>
    <w:rsid w:val="00FF531E"/>
    <w:rsid w:val="00FF5627"/>
    <w:rsid w:val="00FF5C5C"/>
    <w:rsid w:val="00FF7593"/>
    <w:rsid w:val="00FF75BA"/>
    <w:rsid w:val="00FF789B"/>
    <w:rsid w:val="014A3E89"/>
    <w:rsid w:val="03EE0B80"/>
    <w:rsid w:val="09CEE845"/>
    <w:rsid w:val="0C5D4615"/>
    <w:rsid w:val="13AFC83C"/>
    <w:rsid w:val="1537CE77"/>
    <w:rsid w:val="17BAAE1C"/>
    <w:rsid w:val="184AF619"/>
    <w:rsid w:val="1BAAB48A"/>
    <w:rsid w:val="1E69760C"/>
    <w:rsid w:val="32C38F50"/>
    <w:rsid w:val="34311DF6"/>
    <w:rsid w:val="34AD2625"/>
    <w:rsid w:val="354E01F4"/>
    <w:rsid w:val="3955C2A9"/>
    <w:rsid w:val="46794AAB"/>
    <w:rsid w:val="470DFCC3"/>
    <w:rsid w:val="4A87D342"/>
    <w:rsid w:val="4AF67BE4"/>
    <w:rsid w:val="4D4A4FEB"/>
    <w:rsid w:val="51177275"/>
    <w:rsid w:val="53439F24"/>
    <w:rsid w:val="5814A9D7"/>
    <w:rsid w:val="61D8D6BF"/>
    <w:rsid w:val="63D26C4F"/>
    <w:rsid w:val="6513DE24"/>
    <w:rsid w:val="65B7C0CB"/>
    <w:rsid w:val="76D0A1FF"/>
    <w:rsid w:val="7E1F7B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51B3A80"/>
  <w15:docId w15:val="{F9F1A755-C615-46EA-A49C-2B9C13175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0DC0"/>
    <w:pPr>
      <w:widowControl w:val="0"/>
      <w:autoSpaceDE w:val="0"/>
      <w:autoSpaceDN w:val="0"/>
      <w:adjustRightInd w:val="0"/>
    </w:pPr>
    <w:rPr>
      <w:rFonts w:ascii="Arial" w:hAnsi="Arial"/>
      <w:sz w:val="24"/>
      <w:szCs w:val="24"/>
    </w:rPr>
  </w:style>
  <w:style w:type="paragraph" w:styleId="Heading1">
    <w:name w:val="heading 1"/>
    <w:next w:val="BodyText"/>
    <w:link w:val="Heading1Char"/>
    <w:qFormat/>
    <w:rsid w:val="00C400D8"/>
    <w:pPr>
      <w:keepNext/>
      <w:keepLines/>
      <w:widowControl w:val="0"/>
      <w:autoSpaceDE w:val="0"/>
      <w:autoSpaceDN w:val="0"/>
      <w:adjustRightInd w:val="0"/>
      <w:spacing w:before="440" w:after="220"/>
      <w:ind w:left="1440" w:hanging="1440"/>
      <w:outlineLvl w:val="0"/>
    </w:pPr>
    <w:rPr>
      <w:rFonts w:ascii="Arial" w:eastAsiaTheme="majorEastAsia" w:hAnsi="Arial" w:cstheme="majorBidi"/>
      <w:sz w:val="22"/>
      <w:szCs w:val="22"/>
    </w:rPr>
  </w:style>
  <w:style w:type="paragraph" w:styleId="Heading2">
    <w:name w:val="heading 2"/>
    <w:basedOn w:val="BodyText"/>
    <w:next w:val="BodyText"/>
    <w:link w:val="Heading2Char"/>
    <w:qFormat/>
    <w:rsid w:val="007D7C5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D7C55"/>
    <w:pPr>
      <w:outlineLvl w:val="2"/>
    </w:pPr>
  </w:style>
  <w:style w:type="paragraph" w:styleId="Heading4">
    <w:name w:val="heading 4"/>
    <w:next w:val="BodyText"/>
    <w:link w:val="Heading4Char"/>
    <w:uiPriority w:val="9"/>
    <w:semiHidden/>
    <w:unhideWhenUsed/>
    <w:qFormat/>
    <w:rsid w:val="007D7C55"/>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2">
    <w:name w:val="Level 2"/>
    <w:basedOn w:val="Normal"/>
    <w:rsid w:val="007D7C55"/>
    <w:pPr>
      <w:widowControl/>
      <w:numPr>
        <w:ilvl w:val="1"/>
        <w:numId w:val="4"/>
      </w:numPr>
      <w:autoSpaceDE/>
      <w:autoSpaceDN/>
      <w:adjustRightInd/>
      <w:outlineLvl w:val="1"/>
    </w:pPr>
    <w:rPr>
      <w:sz w:val="22"/>
    </w:rPr>
  </w:style>
  <w:style w:type="paragraph" w:customStyle="1" w:styleId="Level3">
    <w:name w:val="Level 3"/>
    <w:basedOn w:val="Normal"/>
    <w:rsid w:val="007D7C55"/>
    <w:pPr>
      <w:widowControl/>
      <w:numPr>
        <w:ilvl w:val="2"/>
        <w:numId w:val="5"/>
      </w:numPr>
      <w:autoSpaceDE/>
      <w:autoSpaceDN/>
      <w:adjustRightInd/>
      <w:outlineLvl w:val="2"/>
    </w:pPr>
    <w:rPr>
      <w:sz w:val="22"/>
    </w:rPr>
  </w:style>
  <w:style w:type="paragraph" w:customStyle="1" w:styleId="Level1">
    <w:name w:val="Level 1"/>
    <w:basedOn w:val="Normal"/>
    <w:uiPriority w:val="99"/>
    <w:rsid w:val="00247D7C"/>
    <w:pPr>
      <w:ind w:left="840" w:hanging="600"/>
      <w:outlineLvl w:val="0"/>
    </w:pPr>
  </w:style>
  <w:style w:type="paragraph" w:styleId="ListParagraph">
    <w:name w:val="List Paragraph"/>
    <w:basedOn w:val="Normal"/>
    <w:uiPriority w:val="34"/>
    <w:qFormat/>
    <w:rsid w:val="00BF43E1"/>
    <w:pPr>
      <w:ind w:left="720"/>
    </w:pPr>
  </w:style>
  <w:style w:type="paragraph" w:styleId="Header">
    <w:name w:val="header"/>
    <w:basedOn w:val="Normal"/>
    <w:link w:val="HeaderChar"/>
    <w:rsid w:val="007D7C55"/>
    <w:pPr>
      <w:widowControl/>
      <w:tabs>
        <w:tab w:val="center" w:pos="4320"/>
        <w:tab w:val="right" w:pos="8640"/>
      </w:tabs>
      <w:autoSpaceDE/>
      <w:autoSpaceDN/>
      <w:adjustRightInd/>
    </w:pPr>
    <w:rPr>
      <w:sz w:val="22"/>
    </w:rPr>
  </w:style>
  <w:style w:type="character" w:customStyle="1" w:styleId="HeaderChar">
    <w:name w:val="Header Char"/>
    <w:basedOn w:val="DefaultParagraphFont"/>
    <w:link w:val="Header"/>
    <w:rsid w:val="007D7C55"/>
    <w:rPr>
      <w:rFonts w:ascii="Arial" w:hAnsi="Arial"/>
      <w:sz w:val="22"/>
      <w:szCs w:val="24"/>
    </w:rPr>
  </w:style>
  <w:style w:type="paragraph" w:styleId="Footer">
    <w:name w:val="footer"/>
    <w:link w:val="FooterChar"/>
    <w:uiPriority w:val="99"/>
    <w:unhideWhenUsed/>
    <w:rsid w:val="007D7C55"/>
    <w:pPr>
      <w:tabs>
        <w:tab w:val="center" w:pos="4680"/>
        <w:tab w:val="right" w:pos="9360"/>
      </w:tabs>
      <w:spacing w:after="220"/>
    </w:pPr>
    <w:rPr>
      <w:rFonts w:ascii="Arial" w:eastAsiaTheme="minorHAnsi" w:hAnsi="Arial" w:cs="Arial"/>
      <w:sz w:val="22"/>
      <w:szCs w:val="22"/>
    </w:rPr>
  </w:style>
  <w:style w:type="character" w:customStyle="1" w:styleId="FooterChar">
    <w:name w:val="Footer Char"/>
    <w:basedOn w:val="DefaultParagraphFont"/>
    <w:link w:val="Footer"/>
    <w:uiPriority w:val="99"/>
    <w:rsid w:val="007D7C55"/>
    <w:rPr>
      <w:rFonts w:ascii="Arial" w:eastAsiaTheme="minorHAnsi" w:hAnsi="Arial" w:cs="Arial"/>
      <w:sz w:val="22"/>
      <w:szCs w:val="22"/>
    </w:rPr>
  </w:style>
  <w:style w:type="table" w:styleId="TableGrid">
    <w:name w:val="Table Grid"/>
    <w:basedOn w:val="TableNormal"/>
    <w:rsid w:val="00253CD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ectionManual">
    <w:name w:val="Inspection Manual"/>
    <w:basedOn w:val="Normal"/>
    <w:link w:val="InspectionManualChar"/>
    <w:rsid w:val="00621F59"/>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621F59"/>
    <w:rPr>
      <w:rFonts w:ascii="Arial" w:hAnsi="Arial"/>
      <w:b/>
      <w:sz w:val="38"/>
      <w:szCs w:val="24"/>
      <w:lang w:val="en-US" w:eastAsia="en-US" w:bidi="ar-SA"/>
    </w:rPr>
  </w:style>
  <w:style w:type="character" w:styleId="PageNumber">
    <w:name w:val="page number"/>
    <w:basedOn w:val="DefaultParagraphFont"/>
    <w:rsid w:val="007D7C55"/>
  </w:style>
  <w:style w:type="character" w:styleId="CommentReference">
    <w:name w:val="annotation reference"/>
    <w:basedOn w:val="DefaultParagraphFont"/>
    <w:semiHidden/>
    <w:rsid w:val="000170B6"/>
    <w:rPr>
      <w:sz w:val="16"/>
      <w:szCs w:val="16"/>
    </w:rPr>
  </w:style>
  <w:style w:type="paragraph" w:styleId="CommentText">
    <w:name w:val="annotation text"/>
    <w:basedOn w:val="Normal"/>
    <w:link w:val="CommentTextChar"/>
    <w:semiHidden/>
    <w:rsid w:val="000170B6"/>
    <w:rPr>
      <w:sz w:val="20"/>
      <w:szCs w:val="20"/>
    </w:rPr>
  </w:style>
  <w:style w:type="paragraph" w:styleId="CommentSubject">
    <w:name w:val="annotation subject"/>
    <w:basedOn w:val="CommentText"/>
    <w:next w:val="CommentText"/>
    <w:semiHidden/>
    <w:rsid w:val="000170B6"/>
    <w:rPr>
      <w:b/>
      <w:bCs/>
    </w:rPr>
  </w:style>
  <w:style w:type="paragraph" w:customStyle="1" w:styleId="Header01">
    <w:name w:val="Header 01"/>
    <w:basedOn w:val="Normal"/>
    <w:rsid w:val="00B12B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pPr>
    <w:rPr>
      <w:szCs w:val="20"/>
    </w:rPr>
  </w:style>
  <w:style w:type="paragraph" w:styleId="TOC1">
    <w:name w:val="toc 1"/>
    <w:next w:val="Normal"/>
    <w:autoRedefine/>
    <w:uiPriority w:val="39"/>
    <w:unhideWhenUsed/>
    <w:rsid w:val="00487124"/>
    <w:pPr>
      <w:tabs>
        <w:tab w:val="left" w:pos="1200"/>
        <w:tab w:val="right" w:leader="dot" w:pos="9350"/>
      </w:tabs>
      <w:spacing w:after="100"/>
      <w:ind w:left="1008" w:hanging="1008"/>
      <w:contextualSpacing/>
    </w:pPr>
    <w:rPr>
      <w:rFonts w:ascii="Arial" w:hAnsi="Arial" w:cs="Arial"/>
      <w:noProof/>
      <w:sz w:val="22"/>
      <w:szCs w:val="22"/>
    </w:rPr>
  </w:style>
  <w:style w:type="paragraph" w:styleId="TOC2">
    <w:name w:val="toc 2"/>
    <w:basedOn w:val="Normal"/>
    <w:next w:val="Normal"/>
    <w:autoRedefine/>
    <w:uiPriority w:val="39"/>
    <w:unhideWhenUsed/>
    <w:rsid w:val="00BF081E"/>
    <w:pPr>
      <w:widowControl/>
      <w:tabs>
        <w:tab w:val="left" w:pos="1200"/>
        <w:tab w:val="right" w:leader="dot" w:pos="9350"/>
      </w:tabs>
      <w:autoSpaceDE/>
      <w:autoSpaceDN/>
      <w:adjustRightInd/>
      <w:spacing w:after="100"/>
      <w:ind w:left="1224" w:hanging="1008"/>
      <w:contextualSpacing/>
    </w:pPr>
    <w:rPr>
      <w:rFonts w:eastAsiaTheme="minorEastAsia" w:cstheme="minorBidi"/>
      <w:noProof/>
      <w:kern w:val="2"/>
      <w:sz w:val="22"/>
      <w14:ligatures w14:val="standardContextual"/>
    </w:rPr>
  </w:style>
  <w:style w:type="character" w:styleId="Hyperlink">
    <w:name w:val="Hyperlink"/>
    <w:basedOn w:val="DefaultParagraphFont"/>
    <w:uiPriority w:val="99"/>
    <w:unhideWhenUsed/>
    <w:rsid w:val="007D7C55"/>
    <w:rPr>
      <w:color w:val="0000FF" w:themeColor="hyperlink"/>
      <w:u w:val="single"/>
    </w:rPr>
  </w:style>
  <w:style w:type="paragraph" w:styleId="Revision">
    <w:name w:val="Revision"/>
    <w:hidden/>
    <w:uiPriority w:val="99"/>
    <w:semiHidden/>
    <w:rsid w:val="00243F15"/>
    <w:rPr>
      <w:rFonts w:ascii="Arial" w:hAnsi="Arial"/>
      <w:sz w:val="24"/>
      <w:szCs w:val="24"/>
    </w:rPr>
  </w:style>
  <w:style w:type="paragraph" w:customStyle="1" w:styleId="Default">
    <w:name w:val="Default"/>
    <w:rsid w:val="007125C2"/>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semiHidden/>
    <w:rsid w:val="00993794"/>
    <w:rPr>
      <w:rFonts w:ascii="Arial" w:hAnsi="Arial"/>
    </w:rPr>
  </w:style>
  <w:style w:type="paragraph" w:styleId="BodyText">
    <w:name w:val="Body Text"/>
    <w:link w:val="BodyTextChar"/>
    <w:rsid w:val="007D7C55"/>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7D7C55"/>
    <w:rPr>
      <w:rFonts w:ascii="Arial" w:eastAsiaTheme="minorHAnsi" w:hAnsi="Arial" w:cs="Arial"/>
      <w:sz w:val="22"/>
      <w:szCs w:val="22"/>
    </w:rPr>
  </w:style>
  <w:style w:type="paragraph" w:customStyle="1" w:styleId="Applicability">
    <w:name w:val="Applicability"/>
    <w:basedOn w:val="BodyText"/>
    <w:qFormat/>
    <w:rsid w:val="00805965"/>
    <w:pPr>
      <w:spacing w:before="440"/>
      <w:ind w:left="2160" w:hanging="2160"/>
    </w:pPr>
  </w:style>
  <w:style w:type="paragraph" w:customStyle="1" w:styleId="attachmenttitle">
    <w:name w:val="attachment title"/>
    <w:next w:val="BodyText"/>
    <w:qFormat/>
    <w:rsid w:val="007D7C55"/>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7D7C55"/>
    <w:rPr>
      <w:rFonts w:ascii="Arial" w:eastAsiaTheme="minorHAnsi" w:hAnsi="Arial" w:cstheme="minorBidi"/>
      <w:sz w:val="22"/>
      <w:szCs w:val="22"/>
    </w:rPr>
  </w:style>
  <w:style w:type="paragraph" w:styleId="BodyText2">
    <w:name w:val="Body Text 2"/>
    <w:link w:val="BodyText2Char"/>
    <w:rsid w:val="007D7C55"/>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7D7C55"/>
    <w:rPr>
      <w:rFonts w:ascii="Arial" w:eastAsiaTheme="majorEastAsia" w:hAnsi="Arial" w:cstheme="majorBidi"/>
      <w:sz w:val="22"/>
      <w:szCs w:val="22"/>
    </w:rPr>
  </w:style>
  <w:style w:type="paragraph" w:styleId="BodyText3">
    <w:name w:val="Body Text 3"/>
    <w:basedOn w:val="BodyText"/>
    <w:link w:val="BodyText3Char"/>
    <w:rsid w:val="007D7C55"/>
    <w:pPr>
      <w:ind w:left="720"/>
    </w:pPr>
    <w:rPr>
      <w:rFonts w:eastAsiaTheme="majorEastAsia" w:cstheme="majorBidi"/>
    </w:rPr>
  </w:style>
  <w:style w:type="character" w:customStyle="1" w:styleId="BodyText3Char">
    <w:name w:val="Body Text 3 Char"/>
    <w:basedOn w:val="DefaultParagraphFont"/>
    <w:link w:val="BodyText3"/>
    <w:rsid w:val="007D7C55"/>
    <w:rPr>
      <w:rFonts w:ascii="Arial" w:eastAsiaTheme="majorEastAsia" w:hAnsi="Arial" w:cstheme="majorBidi"/>
      <w:sz w:val="22"/>
      <w:szCs w:val="22"/>
    </w:rPr>
  </w:style>
  <w:style w:type="character" w:customStyle="1" w:styleId="Commitment">
    <w:name w:val="Commitment"/>
    <w:basedOn w:val="BodyTextChar"/>
    <w:uiPriority w:val="1"/>
    <w:qFormat/>
    <w:rsid w:val="008259E0"/>
    <w:rPr>
      <w:rFonts w:ascii="Arial" w:eastAsiaTheme="minorHAnsi" w:hAnsi="Arial" w:cs="Arial"/>
      <w:i/>
      <w:iCs/>
      <w:sz w:val="22"/>
      <w:szCs w:val="22"/>
    </w:rPr>
  </w:style>
  <w:style w:type="paragraph" w:customStyle="1" w:styleId="EffectiveDate">
    <w:name w:val="Effective Date"/>
    <w:next w:val="BodyText"/>
    <w:qFormat/>
    <w:rsid w:val="007D7C55"/>
    <w:pPr>
      <w:spacing w:before="220" w:after="440"/>
      <w:jc w:val="center"/>
    </w:pPr>
    <w:rPr>
      <w:rFonts w:ascii="Arial" w:hAnsi="Arial" w:cs="Arial"/>
      <w:sz w:val="22"/>
      <w:szCs w:val="22"/>
    </w:rPr>
  </w:style>
  <w:style w:type="paragraph" w:customStyle="1" w:styleId="END">
    <w:name w:val="END"/>
    <w:next w:val="BodyText"/>
    <w:qFormat/>
    <w:rsid w:val="007D7C55"/>
    <w:pPr>
      <w:autoSpaceDE w:val="0"/>
      <w:autoSpaceDN w:val="0"/>
      <w:adjustRightInd w:val="0"/>
      <w:spacing w:before="440" w:after="440"/>
      <w:jc w:val="center"/>
    </w:pPr>
    <w:rPr>
      <w:rFonts w:ascii="Arial" w:hAnsi="Arial" w:cs="Arial"/>
      <w:sz w:val="22"/>
      <w:szCs w:val="22"/>
    </w:rPr>
  </w:style>
  <w:style w:type="character" w:customStyle="1" w:styleId="Heading1Char">
    <w:name w:val="Heading 1 Char"/>
    <w:basedOn w:val="DefaultParagraphFont"/>
    <w:link w:val="Heading1"/>
    <w:rsid w:val="00C400D8"/>
    <w:rPr>
      <w:rFonts w:ascii="Arial" w:eastAsiaTheme="majorEastAsia" w:hAnsi="Arial" w:cstheme="majorBidi"/>
      <w:sz w:val="22"/>
      <w:szCs w:val="22"/>
    </w:rPr>
  </w:style>
  <w:style w:type="character" w:customStyle="1" w:styleId="Heading2Char">
    <w:name w:val="Heading 2 Char"/>
    <w:basedOn w:val="DefaultParagraphFont"/>
    <w:link w:val="Heading2"/>
    <w:rsid w:val="007D7C55"/>
    <w:rPr>
      <w:rFonts w:ascii="Arial" w:eastAsiaTheme="majorEastAsia" w:hAnsi="Arial" w:cstheme="majorBidi"/>
      <w:sz w:val="22"/>
      <w:szCs w:val="22"/>
    </w:rPr>
  </w:style>
  <w:style w:type="character" w:customStyle="1" w:styleId="Heading3Char">
    <w:name w:val="Heading 3 Char"/>
    <w:basedOn w:val="DefaultParagraphFont"/>
    <w:link w:val="Heading3"/>
    <w:rsid w:val="007D7C55"/>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7D7C55"/>
    <w:rPr>
      <w:rFonts w:asciiTheme="majorHAnsi" w:eastAsiaTheme="majorEastAsia" w:hAnsiTheme="majorHAnsi" w:cstheme="majorBidi"/>
      <w:iCs/>
      <w:sz w:val="22"/>
      <w:szCs w:val="22"/>
    </w:rPr>
  </w:style>
  <w:style w:type="table" w:customStyle="1" w:styleId="IM">
    <w:name w:val="IM"/>
    <w:basedOn w:val="TableNormal"/>
    <w:uiPriority w:val="99"/>
    <w:rsid w:val="007D7C55"/>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7D7C55"/>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7D7C55"/>
    <w:pPr>
      <w:spacing w:before="220" w:after="220"/>
      <w:jc w:val="center"/>
    </w:pPr>
    <w:rPr>
      <w:rFonts w:ascii="Arial" w:hAnsi="Arial" w:cs="Arial"/>
      <w:sz w:val="22"/>
      <w:szCs w:val="22"/>
    </w:rPr>
  </w:style>
  <w:style w:type="character" w:customStyle="1" w:styleId="TitleChar">
    <w:name w:val="Title Char"/>
    <w:basedOn w:val="DefaultParagraphFont"/>
    <w:link w:val="Title"/>
    <w:rsid w:val="007D7C55"/>
    <w:rPr>
      <w:rFonts w:ascii="Arial" w:hAnsi="Arial" w:cs="Arial"/>
      <w:sz w:val="22"/>
      <w:szCs w:val="22"/>
    </w:rPr>
  </w:style>
  <w:style w:type="paragraph" w:customStyle="1" w:styleId="Lista">
    <w:name w:val="List (a)"/>
    <w:qFormat/>
    <w:rsid w:val="007D7C55"/>
    <w:pPr>
      <w:numPr>
        <w:ilvl w:val="2"/>
        <w:numId w:val="6"/>
      </w:numPr>
      <w:spacing w:after="220"/>
    </w:pPr>
    <w:rPr>
      <w:rFonts w:ascii="Arial" w:hAnsi="Arial" w:cs="Arial"/>
      <w:sz w:val="22"/>
      <w:szCs w:val="22"/>
    </w:rPr>
  </w:style>
  <w:style w:type="paragraph" w:customStyle="1" w:styleId="Lista0">
    <w:name w:val="List a"/>
    <w:basedOn w:val="BodyText"/>
    <w:rsid w:val="007D7C55"/>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7D7C55"/>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7D7C55"/>
    <w:rPr>
      <w:rFonts w:ascii="Arial" w:eastAsiaTheme="minorHAnsi" w:hAnsi="Arial" w:cs="Arial"/>
      <w:szCs w:val="22"/>
    </w:rPr>
  </w:style>
  <w:style w:type="paragraph" w:customStyle="1" w:styleId="Requirement">
    <w:name w:val="Requirement"/>
    <w:basedOn w:val="BodyText3"/>
    <w:qFormat/>
    <w:rsid w:val="00805965"/>
    <w:pPr>
      <w:keepNext/>
    </w:pPr>
    <w:rPr>
      <w:b/>
      <w:bCs/>
    </w:rPr>
  </w:style>
  <w:style w:type="paragraph" w:customStyle="1" w:styleId="SpecificGuidance">
    <w:name w:val="Specific Guidance"/>
    <w:basedOn w:val="BodyText3"/>
    <w:qFormat/>
    <w:rsid w:val="00805965"/>
    <w:pPr>
      <w:keepNext/>
    </w:pPr>
    <w:rPr>
      <w:u w:val="single"/>
    </w:rPr>
  </w:style>
  <w:style w:type="table" w:customStyle="1" w:styleId="TableGrid4">
    <w:name w:val="Table Grid4"/>
    <w:basedOn w:val="TableNormal"/>
    <w:next w:val="TableGrid"/>
    <w:uiPriority w:val="59"/>
    <w:rsid w:val="00253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81E6E"/>
    <w:pPr>
      <w:widowControl/>
      <w:autoSpaceDE/>
      <w:autoSpaceDN/>
      <w:adjustRightInd/>
      <w:spacing w:before="0"/>
      <w:ind w:left="0" w:firstLine="0"/>
      <w:jc w:val="center"/>
      <w:outlineLvl w:val="9"/>
    </w:pPr>
    <w:rPr>
      <w:caps/>
      <w:szCs w:val="32"/>
    </w:rPr>
  </w:style>
  <w:style w:type="paragraph" w:styleId="FootnoteText">
    <w:name w:val="footnote text"/>
    <w:basedOn w:val="Normal"/>
    <w:link w:val="FootnoteTextChar"/>
    <w:semiHidden/>
    <w:unhideWhenUsed/>
    <w:rsid w:val="00E932D3"/>
    <w:rPr>
      <w:sz w:val="20"/>
      <w:szCs w:val="20"/>
    </w:rPr>
  </w:style>
  <w:style w:type="character" w:customStyle="1" w:styleId="FootnoteTextChar">
    <w:name w:val="Footnote Text Char"/>
    <w:basedOn w:val="DefaultParagraphFont"/>
    <w:link w:val="FootnoteText"/>
    <w:semiHidden/>
    <w:rsid w:val="00E932D3"/>
    <w:rPr>
      <w:rFonts w:ascii="Arial" w:hAnsi="Arial"/>
    </w:rPr>
  </w:style>
  <w:style w:type="character" w:styleId="FootnoteReference">
    <w:name w:val="footnote reference"/>
    <w:basedOn w:val="DefaultParagraphFont"/>
    <w:semiHidden/>
    <w:unhideWhenUsed/>
    <w:rsid w:val="00B12BCD"/>
    <w:rPr>
      <w:vertAlign w:val="superscript"/>
    </w:rPr>
  </w:style>
  <w:style w:type="character" w:styleId="UnresolvedMention">
    <w:name w:val="Unresolved Mention"/>
    <w:basedOn w:val="DefaultParagraphFont"/>
    <w:uiPriority w:val="99"/>
    <w:semiHidden/>
    <w:unhideWhenUsed/>
    <w:rsid w:val="00493A21"/>
    <w:rPr>
      <w:color w:val="605E5C"/>
      <w:shd w:val="clear" w:color="auto" w:fill="E1DFDD"/>
    </w:rPr>
  </w:style>
  <w:style w:type="paragraph" w:styleId="BalloonText">
    <w:name w:val="Balloon Text"/>
    <w:basedOn w:val="Normal"/>
    <w:link w:val="BalloonTextChar"/>
    <w:rsid w:val="00B12BCD"/>
    <w:rPr>
      <w:rFonts w:ascii="Tahoma" w:hAnsi="Tahoma" w:cs="Tahoma"/>
      <w:sz w:val="16"/>
      <w:szCs w:val="16"/>
    </w:rPr>
  </w:style>
  <w:style w:type="character" w:customStyle="1" w:styleId="BalloonTextChar">
    <w:name w:val="Balloon Text Char"/>
    <w:basedOn w:val="DefaultParagraphFont"/>
    <w:link w:val="BalloonText"/>
    <w:rsid w:val="00B12BCD"/>
    <w:rPr>
      <w:rFonts w:ascii="Tahoma" w:hAnsi="Tahoma" w:cs="Tahoma"/>
      <w:sz w:val="16"/>
      <w:szCs w:val="16"/>
    </w:rPr>
  </w:style>
  <w:style w:type="paragraph" w:customStyle="1" w:styleId="StyleJustifiedLinespacingExactly12pt">
    <w:name w:val="Style Justified Line spacing:  Exactly 12 pt"/>
    <w:basedOn w:val="Normal"/>
    <w:rsid w:val="00B12BCD"/>
    <w:pPr>
      <w:jc w:val="both"/>
    </w:pPr>
    <w:rPr>
      <w:szCs w:val="20"/>
    </w:rPr>
  </w:style>
  <w:style w:type="paragraph" w:customStyle="1" w:styleId="StyleLevel2JustifiedLinespacingExactly12pt">
    <w:name w:val="Style Level 2 + Justified Line spacing:  Exactly 12 pt"/>
    <w:basedOn w:val="Level2"/>
    <w:rsid w:val="00B12BCD"/>
    <w:pPr>
      <w:widowControl w:val="0"/>
      <w:numPr>
        <w:ilvl w:val="0"/>
        <w:numId w:val="0"/>
      </w:numPr>
      <w:autoSpaceDE w:val="0"/>
      <w:autoSpaceDN w:val="0"/>
      <w:adjustRightInd w:val="0"/>
      <w:ind w:left="850" w:hanging="605"/>
      <w:jc w:val="both"/>
    </w:pPr>
    <w:rPr>
      <w:sz w:val="24"/>
      <w:szCs w:val="20"/>
    </w:rPr>
  </w:style>
  <w:style w:type="paragraph" w:customStyle="1" w:styleId="Appendix01">
    <w:name w:val="Appendix 01"/>
    <w:basedOn w:val="Normal"/>
    <w:link w:val="Appendix01Char"/>
    <w:rsid w:val="00B12B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Pr>
      <w:rFonts w:cs="Arial"/>
    </w:rPr>
  </w:style>
  <w:style w:type="character" w:customStyle="1" w:styleId="Appendix01Char">
    <w:name w:val="Appendix 01 Char"/>
    <w:basedOn w:val="DefaultParagraphFont"/>
    <w:link w:val="Appendix01"/>
    <w:rsid w:val="00B12BCD"/>
    <w:rPr>
      <w:rFonts w:ascii="Arial" w:hAnsi="Arial" w:cs="Arial"/>
      <w:sz w:val="24"/>
      <w:szCs w:val="24"/>
    </w:rPr>
  </w:style>
  <w:style w:type="paragraph" w:customStyle="1" w:styleId="Appendix02">
    <w:name w:val="Appendix 02"/>
    <w:basedOn w:val="Appendix01"/>
    <w:rsid w:val="00B12BCD"/>
    <w:pPr>
      <w:ind w:left="274"/>
      <w:outlineLvl w:val="1"/>
    </w:pPr>
  </w:style>
  <w:style w:type="character" w:styleId="Mention">
    <w:name w:val="Mention"/>
    <w:basedOn w:val="DefaultParagraphFont"/>
    <w:uiPriority w:val="99"/>
    <w:unhideWhenUsed/>
    <w:rsid w:val="00A77D0E"/>
    <w:rPr>
      <w:color w:val="2B579A"/>
      <w:shd w:val="clear" w:color="auto" w:fill="E1DFDD"/>
    </w:rPr>
  </w:style>
  <w:style w:type="paragraph" w:customStyle="1" w:styleId="Signatureline">
    <w:name w:val="Signature line"/>
    <w:basedOn w:val="BodyText"/>
    <w:qFormat/>
    <w:rsid w:val="00983775"/>
    <w:pPr>
      <w:keepLines/>
      <w:widowControl w:val="0"/>
      <w:spacing w:before="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7877">
      <w:bodyDiv w:val="1"/>
      <w:marLeft w:val="0"/>
      <w:marRight w:val="0"/>
      <w:marTop w:val="0"/>
      <w:marBottom w:val="0"/>
      <w:divBdr>
        <w:top w:val="none" w:sz="0" w:space="0" w:color="auto"/>
        <w:left w:val="none" w:sz="0" w:space="0" w:color="auto"/>
        <w:bottom w:val="none" w:sz="0" w:space="0" w:color="auto"/>
        <w:right w:val="none" w:sz="0" w:space="0" w:color="auto"/>
      </w:divBdr>
    </w:div>
    <w:div w:id="123157364">
      <w:bodyDiv w:val="1"/>
      <w:marLeft w:val="0"/>
      <w:marRight w:val="0"/>
      <w:marTop w:val="0"/>
      <w:marBottom w:val="0"/>
      <w:divBdr>
        <w:top w:val="none" w:sz="0" w:space="0" w:color="auto"/>
        <w:left w:val="none" w:sz="0" w:space="0" w:color="auto"/>
        <w:bottom w:val="none" w:sz="0" w:space="0" w:color="auto"/>
        <w:right w:val="none" w:sz="0" w:space="0" w:color="auto"/>
      </w:divBdr>
      <w:divsChild>
        <w:div w:id="448090468">
          <w:marLeft w:val="0"/>
          <w:marRight w:val="0"/>
          <w:marTop w:val="0"/>
          <w:marBottom w:val="0"/>
          <w:divBdr>
            <w:top w:val="none" w:sz="0" w:space="0" w:color="auto"/>
            <w:left w:val="none" w:sz="0" w:space="0" w:color="auto"/>
            <w:bottom w:val="none" w:sz="0" w:space="0" w:color="auto"/>
            <w:right w:val="none" w:sz="0" w:space="0" w:color="auto"/>
          </w:divBdr>
        </w:div>
      </w:divsChild>
    </w:div>
    <w:div w:id="163671447">
      <w:bodyDiv w:val="1"/>
      <w:marLeft w:val="0"/>
      <w:marRight w:val="0"/>
      <w:marTop w:val="0"/>
      <w:marBottom w:val="0"/>
      <w:divBdr>
        <w:top w:val="none" w:sz="0" w:space="0" w:color="auto"/>
        <w:left w:val="none" w:sz="0" w:space="0" w:color="auto"/>
        <w:bottom w:val="none" w:sz="0" w:space="0" w:color="auto"/>
        <w:right w:val="none" w:sz="0" w:space="0" w:color="auto"/>
      </w:divBdr>
      <w:divsChild>
        <w:div w:id="702943760">
          <w:marLeft w:val="0"/>
          <w:marRight w:val="0"/>
          <w:marTop w:val="0"/>
          <w:marBottom w:val="0"/>
          <w:divBdr>
            <w:top w:val="none" w:sz="0" w:space="0" w:color="auto"/>
            <w:left w:val="none" w:sz="0" w:space="0" w:color="auto"/>
            <w:bottom w:val="none" w:sz="0" w:space="0" w:color="auto"/>
            <w:right w:val="none" w:sz="0" w:space="0" w:color="auto"/>
          </w:divBdr>
        </w:div>
      </w:divsChild>
    </w:div>
    <w:div w:id="507450065">
      <w:bodyDiv w:val="1"/>
      <w:marLeft w:val="0"/>
      <w:marRight w:val="0"/>
      <w:marTop w:val="0"/>
      <w:marBottom w:val="0"/>
      <w:divBdr>
        <w:top w:val="none" w:sz="0" w:space="0" w:color="auto"/>
        <w:left w:val="none" w:sz="0" w:space="0" w:color="auto"/>
        <w:bottom w:val="none" w:sz="0" w:space="0" w:color="auto"/>
        <w:right w:val="none" w:sz="0" w:space="0" w:color="auto"/>
      </w:divBdr>
      <w:divsChild>
        <w:div w:id="1535926099">
          <w:marLeft w:val="0"/>
          <w:marRight w:val="0"/>
          <w:marTop w:val="0"/>
          <w:marBottom w:val="0"/>
          <w:divBdr>
            <w:top w:val="none" w:sz="0" w:space="0" w:color="auto"/>
            <w:left w:val="none" w:sz="0" w:space="0" w:color="auto"/>
            <w:bottom w:val="none" w:sz="0" w:space="0" w:color="auto"/>
            <w:right w:val="none" w:sz="0" w:space="0" w:color="auto"/>
          </w:divBdr>
        </w:div>
      </w:divsChild>
    </w:div>
    <w:div w:id="817113376">
      <w:bodyDiv w:val="1"/>
      <w:marLeft w:val="0"/>
      <w:marRight w:val="0"/>
      <w:marTop w:val="0"/>
      <w:marBottom w:val="0"/>
      <w:divBdr>
        <w:top w:val="none" w:sz="0" w:space="0" w:color="auto"/>
        <w:left w:val="none" w:sz="0" w:space="0" w:color="auto"/>
        <w:bottom w:val="none" w:sz="0" w:space="0" w:color="auto"/>
        <w:right w:val="none" w:sz="0" w:space="0" w:color="auto"/>
      </w:divBdr>
    </w:div>
    <w:div w:id="1981837028">
      <w:bodyDiv w:val="1"/>
      <w:marLeft w:val="0"/>
      <w:marRight w:val="0"/>
      <w:marTop w:val="0"/>
      <w:marBottom w:val="0"/>
      <w:divBdr>
        <w:top w:val="none" w:sz="0" w:space="0" w:color="auto"/>
        <w:left w:val="none" w:sz="0" w:space="0" w:color="auto"/>
        <w:bottom w:val="none" w:sz="0" w:space="0" w:color="auto"/>
        <w:right w:val="none" w:sz="0" w:space="0" w:color="auto"/>
      </w:divBdr>
      <w:divsChild>
        <w:div w:id="89619434">
          <w:marLeft w:val="0"/>
          <w:marRight w:val="0"/>
          <w:marTop w:val="0"/>
          <w:marBottom w:val="0"/>
          <w:divBdr>
            <w:top w:val="none" w:sz="0" w:space="0" w:color="auto"/>
            <w:left w:val="none" w:sz="0" w:space="0" w:color="auto"/>
            <w:bottom w:val="none" w:sz="0" w:space="0" w:color="auto"/>
            <w:right w:val="none" w:sz="0" w:space="0" w:color="auto"/>
          </w:divBdr>
        </w:div>
      </w:divsChild>
    </w:div>
    <w:div w:id="2030832819">
      <w:bodyDiv w:val="1"/>
      <w:marLeft w:val="0"/>
      <w:marRight w:val="0"/>
      <w:marTop w:val="0"/>
      <w:marBottom w:val="0"/>
      <w:divBdr>
        <w:top w:val="none" w:sz="0" w:space="0" w:color="auto"/>
        <w:left w:val="none" w:sz="0" w:space="0" w:color="auto"/>
        <w:bottom w:val="none" w:sz="0" w:space="0" w:color="auto"/>
        <w:right w:val="none" w:sz="0" w:space="0" w:color="auto"/>
      </w:divBdr>
      <w:divsChild>
        <w:div w:id="1823159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8.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C1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ebc427b-1bcf-4856-a750-efc6bf2bcca6" xsi:nil="true"/>
    <lcf76f155ced4ddcb4097134ff3c332f xmlns="bd536709-b854-4f3b-a247-393f1123cff3">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610E6268-FE1A-4282-82F5-BB0CD19DED0C}">
  <ds:schemaRefs>
    <ds:schemaRef ds:uri="http://schemas.openxmlformats.org/officeDocument/2006/bibliography"/>
  </ds:schemaRefs>
</ds:datastoreItem>
</file>

<file path=customXml/itemProps2.xml><?xml version="1.0" encoding="utf-8"?>
<ds:datastoreItem xmlns:ds="http://schemas.openxmlformats.org/officeDocument/2006/customXml" ds:itemID="{9DD54138-05C1-43A1-A242-81DCB707D90C}"/>
</file>

<file path=customXml/itemProps3.xml><?xml version="1.0" encoding="utf-8"?>
<ds:datastoreItem xmlns:ds="http://schemas.openxmlformats.org/officeDocument/2006/customXml" ds:itemID="{92FFD969-34F6-4785-AF08-192430EEB3B2}"/>
</file>

<file path=customXml/itemProps4.xml><?xml version="1.0" encoding="utf-8"?>
<ds:datastoreItem xmlns:ds="http://schemas.openxmlformats.org/officeDocument/2006/customXml" ds:itemID="{F2E4C528-D82A-47A8-917E-3CC08A0F77E8}"/>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7</TotalTime>
  <Pages>27</Pages>
  <Words>8516</Words>
  <Characters>48545</Characters>
  <Application>Microsoft Office Word</Application>
  <DocSecurity>2</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A'mia Closs</cp:lastModifiedBy>
  <cp:revision>4</cp:revision>
  <dcterms:created xsi:type="dcterms:W3CDTF">2025-07-24T16:28:00Z</dcterms:created>
  <dcterms:modified xsi:type="dcterms:W3CDTF">2025-07-24T16:37:00Z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