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
        <w:gridCol w:w="7872"/>
        <w:gridCol w:w="772"/>
      </w:tblGrid>
      <w:tr w:rsidR="00A36E2C" w:rsidRPr="00A36E2C" w14:paraId="63B5340D" w14:textId="77777777" w:rsidTr="003A3C98">
        <w:trPr>
          <w:trHeight w:val="20"/>
        </w:trPr>
        <w:tc>
          <w:tcPr>
            <w:tcW w:w="716" w:type="dxa"/>
            <w:vAlign w:val="center"/>
          </w:tcPr>
          <w:p w14:paraId="439E2D6D" w14:textId="77777777" w:rsidR="00A36E2C" w:rsidRPr="00A36E2C" w:rsidRDefault="00A36E2C" w:rsidP="007E4B71">
            <w:pPr>
              <w:pStyle w:val="NRCIM"/>
              <w:rPr>
                <w:rFonts w:cs="Arial"/>
              </w:rPr>
            </w:pPr>
          </w:p>
        </w:tc>
        <w:tc>
          <w:tcPr>
            <w:tcW w:w="7872" w:type="dxa"/>
            <w:vAlign w:val="center"/>
          </w:tcPr>
          <w:p w14:paraId="2641928E" w14:textId="77777777" w:rsidR="00A36E2C" w:rsidRPr="00A36E2C" w:rsidRDefault="00A36E2C" w:rsidP="007E4B71">
            <w:pPr>
              <w:pStyle w:val="NRCIM"/>
              <w:rPr>
                <w:rFonts w:cs="Arial"/>
              </w:rPr>
            </w:pPr>
            <w:r w:rsidRPr="00A36E2C">
              <w:rPr>
                <w:rFonts w:cs="Arial"/>
                <w:b/>
                <w:sz w:val="38"/>
                <w:szCs w:val="38"/>
              </w:rPr>
              <w:t>NRC INSPECTION MANUAL</w:t>
            </w:r>
          </w:p>
        </w:tc>
        <w:tc>
          <w:tcPr>
            <w:tcW w:w="772" w:type="dxa"/>
            <w:vAlign w:val="center"/>
          </w:tcPr>
          <w:p w14:paraId="3CA010E7" w14:textId="4E7E35B7" w:rsidR="00A36E2C" w:rsidRPr="003A3C98" w:rsidRDefault="003A3C98" w:rsidP="000568A9">
            <w:pPr>
              <w:pStyle w:val="NRCIM"/>
              <w:jc w:val="right"/>
              <w:rPr>
                <w:rFonts w:cs="Arial"/>
                <w:sz w:val="20"/>
                <w:szCs w:val="20"/>
              </w:rPr>
            </w:pPr>
            <w:r w:rsidRPr="003A3C98">
              <w:rPr>
                <w:rFonts w:cs="Arial"/>
                <w:sz w:val="20"/>
                <w:szCs w:val="20"/>
              </w:rPr>
              <w:t>APOB</w:t>
            </w:r>
          </w:p>
        </w:tc>
      </w:tr>
    </w:tbl>
    <w:p w14:paraId="650D2054" w14:textId="753DECBD" w:rsidR="00A36E2C" w:rsidRPr="00064AB6" w:rsidRDefault="003A3C98" w:rsidP="00064AB6">
      <w:pPr>
        <w:pStyle w:val="IMDocCentered"/>
        <w:rPr>
          <w:rFonts w:ascii="Arial" w:hAnsi="Arial" w:cs="Arial"/>
          <w:color w:val="auto"/>
        </w:rPr>
      </w:pPr>
      <w:r w:rsidRPr="00064AB6">
        <w:rPr>
          <w:rFonts w:ascii="Arial" w:hAnsi="Arial" w:cs="Arial"/>
          <w:color w:val="auto"/>
        </w:rPr>
        <w:t>INSPECTION MANUAL CHAPTER 0308 ATTACHMENT 3 APPENDIX L</w:t>
      </w:r>
    </w:p>
    <w:p w14:paraId="25E889CA" w14:textId="17B26F77" w:rsidR="00D02983" w:rsidRPr="00742E52" w:rsidRDefault="000551AA" w:rsidP="00742E52">
      <w:pPr>
        <w:pStyle w:val="Title-IMC"/>
        <w:numPr>
          <w:ilvl w:val="0"/>
          <w:numId w:val="0"/>
        </w:numPr>
      </w:pPr>
      <w:r w:rsidRPr="00742E52">
        <w:t xml:space="preserve">TECHNICAL BASIS FOR </w:t>
      </w:r>
      <w:ins w:id="0" w:author="Author">
        <w:r w:rsidR="002E6083" w:rsidRPr="00742E52">
          <w:t>EXTENSIVE DAMAGE MITIGATION GUIDELINES</w:t>
        </w:r>
      </w:ins>
      <w:r w:rsidRPr="00742E52">
        <w:t xml:space="preserve"> </w:t>
      </w:r>
      <w:r w:rsidR="006007A0">
        <w:br/>
      </w:r>
      <w:r w:rsidRPr="00742E52">
        <w:t xml:space="preserve">SIGNIFICANCE DETERMINATION PROCESS </w:t>
      </w:r>
    </w:p>
    <w:p w14:paraId="0790D634" w14:textId="296C1657" w:rsidR="004C0A16" w:rsidRPr="00515B3B" w:rsidRDefault="00335415" w:rsidP="00515B3B">
      <w:pPr>
        <w:pStyle w:val="EffectiveDate-IMC"/>
        <w:numPr>
          <w:ilvl w:val="0"/>
          <w:numId w:val="0"/>
        </w:numPr>
      </w:pPr>
      <w:r w:rsidRPr="00515B3B">
        <w:t xml:space="preserve">Effective Date:  </w:t>
      </w:r>
      <w:r w:rsidR="00B7083B">
        <w:t>12/07/2021</w:t>
      </w:r>
    </w:p>
    <w:p w14:paraId="03F11F98" w14:textId="537618E2" w:rsidR="000551AA" w:rsidRPr="00C71628" w:rsidRDefault="00C46EB5" w:rsidP="0025489E">
      <w:pPr>
        <w:pStyle w:val="Heading1"/>
        <w:rPr>
          <w:rFonts w:cs="Arial"/>
        </w:rPr>
      </w:pPr>
      <w:r>
        <w:rPr>
          <w:rFonts w:cs="Arial"/>
        </w:rPr>
        <w:t>0308.03L-01</w:t>
      </w:r>
      <w:r>
        <w:rPr>
          <w:rFonts w:cs="Arial"/>
        </w:rPr>
        <w:tab/>
        <w:t>PURPOSE</w:t>
      </w:r>
    </w:p>
    <w:p w14:paraId="76FF56FB" w14:textId="5F19DE63" w:rsidR="00793359" w:rsidRPr="00C71628" w:rsidRDefault="007B3E4B" w:rsidP="00F96D3A">
      <w:pPr>
        <w:pStyle w:val="BodyText"/>
      </w:pPr>
      <w:ins w:id="1" w:author="Author">
        <w:r w:rsidRPr="00025425">
          <w:t xml:space="preserve">The </w:t>
        </w:r>
        <w:r>
          <w:t>basis</w:t>
        </w:r>
        <w:r w:rsidRPr="00025425">
          <w:t xml:space="preserve"> of this </w:t>
        </w:r>
        <w:r>
          <w:t>Extensive Damage Mitigation Guideline (EDMG) SDP</w:t>
        </w:r>
        <w:r w:rsidRPr="00025425">
          <w:t xml:space="preserve"> is to accommodate all potential </w:t>
        </w:r>
        <w:r>
          <w:t>more</w:t>
        </w:r>
        <w:r w:rsidRPr="00025425">
          <w:t xml:space="preserve"> than minor inspection findings </w:t>
        </w:r>
        <w:r>
          <w:t xml:space="preserve">associated with the </w:t>
        </w:r>
        <w:r w:rsidRPr="008A4383">
          <w:t>develop</w:t>
        </w:r>
        <w:r>
          <w:t>ment</w:t>
        </w:r>
        <w:r w:rsidRPr="008A4383">
          <w:t xml:space="preserve"> and</w:t>
        </w:r>
        <w:r>
          <w:t xml:space="preserve"> </w:t>
        </w:r>
        <w:r w:rsidRPr="008A4383">
          <w:t>implement</w:t>
        </w:r>
        <w:r>
          <w:t>ation of</w:t>
        </w:r>
        <w:r w:rsidRPr="008A4383">
          <w:t xml:space="preserve"> guidance and strategies</w:t>
        </w:r>
        <w:r>
          <w:t xml:space="preserve"> </w:t>
        </w:r>
        <w:r w:rsidRPr="008A4383">
          <w:t>intended to maintain or restore core</w:t>
        </w:r>
        <w:r>
          <w:t xml:space="preserve"> </w:t>
        </w:r>
        <w:r w:rsidRPr="008A4383">
          <w:t>cooling, containment, and spent fuel</w:t>
        </w:r>
        <w:r>
          <w:t xml:space="preserve"> </w:t>
        </w:r>
        <w:r w:rsidRPr="008A4383">
          <w:t>pool cooling capabilities under the</w:t>
        </w:r>
        <w:r>
          <w:t xml:space="preserve"> </w:t>
        </w:r>
        <w:r w:rsidRPr="008A4383">
          <w:t>circumstances associated with loss of</w:t>
        </w:r>
        <w:r>
          <w:t xml:space="preserve"> </w:t>
        </w:r>
        <w:r w:rsidRPr="008A4383">
          <w:t>large areas of the plant due to</w:t>
        </w:r>
        <w:r>
          <w:t xml:space="preserve"> </w:t>
        </w:r>
        <w:r w:rsidRPr="008A4383">
          <w:t>explosions or fire</w:t>
        </w:r>
        <w:r>
          <w:t xml:space="preserve"> under 10 CFR 50.155(b)(2).</w:t>
        </w:r>
      </w:ins>
    </w:p>
    <w:p w14:paraId="16E0FF5F" w14:textId="762D3438" w:rsidR="000551AA" w:rsidRPr="00C71628" w:rsidRDefault="005370E5" w:rsidP="00315B86">
      <w:pPr>
        <w:pStyle w:val="Heading1"/>
        <w:rPr>
          <w:rFonts w:cs="Arial"/>
        </w:rPr>
      </w:pPr>
      <w:r>
        <w:rPr>
          <w:rFonts w:cs="Arial"/>
        </w:rPr>
        <w:t>0308.03L-0</w:t>
      </w:r>
      <w:r w:rsidR="002F6DCB">
        <w:rPr>
          <w:rFonts w:cs="Arial"/>
        </w:rPr>
        <w:t>2</w:t>
      </w:r>
      <w:r>
        <w:rPr>
          <w:rFonts w:cs="Arial"/>
        </w:rPr>
        <w:tab/>
        <w:t>BACKGROUND</w:t>
      </w:r>
    </w:p>
    <w:p w14:paraId="4AFE5BF0" w14:textId="48E6E783" w:rsidR="000551AA" w:rsidRPr="00C71628" w:rsidRDefault="000551AA" w:rsidP="00F96D3A">
      <w:pPr>
        <w:pStyle w:val="BodyText"/>
      </w:pPr>
      <w:r w:rsidRPr="00C71628">
        <w:t>Following the events of September 11, 2001, the Commission</w:t>
      </w:r>
      <w:r w:rsidR="00013D21" w:rsidRPr="00C71628">
        <w:t xml:space="preserve"> determined that the genera</w:t>
      </w:r>
      <w:r w:rsidR="006D3884" w:rsidRPr="00C71628">
        <w:t>l</w:t>
      </w:r>
      <w:r w:rsidRPr="00C71628">
        <w:t xml:space="preserve"> threat environment </w:t>
      </w:r>
      <w:r w:rsidR="00FA5523" w:rsidRPr="00C71628">
        <w:t xml:space="preserve">warranted </w:t>
      </w:r>
      <w:r w:rsidRPr="00C71628">
        <w:t>all licensees to establish specified interim safeguards and security</w:t>
      </w:r>
      <w:r w:rsidR="00C57A94">
        <w:t> </w:t>
      </w:r>
      <w:r w:rsidRPr="00C71628">
        <w:t xml:space="preserve">compensatory measures. </w:t>
      </w:r>
      <w:r w:rsidR="00EC24D1" w:rsidRPr="00C71628">
        <w:t xml:space="preserve"> </w:t>
      </w:r>
      <w:r w:rsidRPr="00C71628">
        <w:t>These compensatory measures were initially required by the</w:t>
      </w:r>
      <w:ins w:id="2" w:author="Author">
        <w:r w:rsidR="0094145F" w:rsidRPr="0094145F">
          <w:t xml:space="preserve"> </w:t>
        </w:r>
        <w:r w:rsidR="0094145F">
          <w:t>Order for Interim Safeguards and Security Compensatory Measures</w:t>
        </w:r>
      </w:ins>
      <w:r w:rsidRPr="00C71628">
        <w:t xml:space="preserve"> Order, EA-02-026, of February 25, 2002, more fully developed as described below, </w:t>
      </w:r>
      <w:ins w:id="3" w:author="Author">
        <w:r w:rsidR="00304B2C">
          <w:t>made generically app</w:t>
        </w:r>
        <w:r w:rsidR="00677F4E">
          <w:t xml:space="preserve">licable </w:t>
        </w:r>
      </w:ins>
      <w:r w:rsidRPr="00C71628">
        <w:t>as 10</w:t>
      </w:r>
      <w:r w:rsidR="0000169D">
        <w:t> </w:t>
      </w:r>
      <w:r w:rsidRPr="00C71628">
        <w:t>CFR 50.54(</w:t>
      </w:r>
      <w:proofErr w:type="spellStart"/>
      <w:r w:rsidRPr="00C71628">
        <w:t>hh</w:t>
      </w:r>
      <w:proofErr w:type="spellEnd"/>
      <w:r w:rsidRPr="00C71628">
        <w:t>)(2)</w:t>
      </w:r>
      <w:ins w:id="4" w:author="Author">
        <w:r w:rsidR="00FD75A4">
          <w:t xml:space="preserve">, </w:t>
        </w:r>
        <w:r w:rsidR="00FD75A4" w:rsidRPr="00FD75A4">
          <w:t>and later moved to 10 CFR 50.155(b)(2) with no change to what is required by the regulation</w:t>
        </w:r>
      </w:ins>
      <w:r w:rsidRPr="00C71628">
        <w:t>.</w:t>
      </w:r>
      <w:r w:rsidR="000209FB" w:rsidRPr="00C71628">
        <w:t xml:space="preserve">  </w:t>
      </w:r>
      <w:r w:rsidR="00845A5F" w:rsidRPr="00C71628">
        <w:t xml:space="preserve">The provisions </w:t>
      </w:r>
      <w:r w:rsidR="00845A5F" w:rsidRPr="00C07BEE">
        <w:t>of</w:t>
      </w:r>
      <w:ins w:id="5" w:author="Author">
        <w:r w:rsidR="007911FB" w:rsidRPr="00C07BEE">
          <w:t xml:space="preserve"> 10 CFR 50.155(b)(2) require</w:t>
        </w:r>
      </w:ins>
      <w:r w:rsidR="00845A5F" w:rsidRPr="00C71628">
        <w:t>, “</w:t>
      </w:r>
      <w:ins w:id="6" w:author="Author">
        <w:r w:rsidR="00C07BEE">
          <w:rPr>
            <w:lang w:val="en"/>
          </w:rPr>
          <w:t>S</w:t>
        </w:r>
        <w:r w:rsidR="00C07BEE" w:rsidRPr="00845A5F">
          <w:rPr>
            <w:lang w:val="en"/>
          </w:rPr>
          <w:t>trategies</w:t>
        </w:r>
        <w:r w:rsidR="00C07BEE">
          <w:rPr>
            <w:lang w:val="en"/>
          </w:rPr>
          <w:t xml:space="preserve"> and guidelines</w:t>
        </w:r>
        <w:r w:rsidR="00C07BEE" w:rsidRPr="00C71628">
          <w:rPr>
            <w:lang w:val="en"/>
          </w:rPr>
          <w:t xml:space="preserve"> </w:t>
        </w:r>
      </w:ins>
      <w:r w:rsidR="00845A5F" w:rsidRPr="00C71628">
        <w:rPr>
          <w:lang w:val="en"/>
        </w:rPr>
        <w:t>to maintain or restore core cooling, containment, and spent fuel pool cooling capabilities under the circumstances associated with loss of large areas of the plant due to explosions or fire, to include strategies in the following areas: (</w:t>
      </w:r>
      <w:proofErr w:type="spellStart"/>
      <w:r w:rsidR="00845A5F" w:rsidRPr="00C71628">
        <w:rPr>
          <w:lang w:val="en"/>
        </w:rPr>
        <w:t>i</w:t>
      </w:r>
      <w:proofErr w:type="spellEnd"/>
      <w:r w:rsidR="00845A5F" w:rsidRPr="00C71628">
        <w:rPr>
          <w:lang w:val="en"/>
        </w:rPr>
        <w:t>) Firefighting; (ii) Operations to mitigate fuel damage; and (iii) Actions to minimize radiological release.”</w:t>
      </w:r>
    </w:p>
    <w:p w14:paraId="5E668492" w14:textId="77777777" w:rsidR="00F96D3A" w:rsidRDefault="000551AA" w:rsidP="00F96D3A">
      <w:pPr>
        <w:pStyle w:val="BodyText"/>
        <w:rPr>
          <w:rFonts w:cs="Arial"/>
        </w:rPr>
      </w:pPr>
      <w:r w:rsidRPr="00C71628">
        <w:rPr>
          <w:rFonts w:cs="Arial"/>
        </w:rPr>
        <w:t>Duri</w:t>
      </w:r>
      <w:r w:rsidR="00B90A88" w:rsidRPr="00C71628">
        <w:rPr>
          <w:rFonts w:cs="Arial"/>
        </w:rPr>
        <w:t xml:space="preserve">ng the development of the </w:t>
      </w:r>
      <w:r w:rsidRPr="00C71628">
        <w:rPr>
          <w:rFonts w:cs="Arial"/>
        </w:rPr>
        <w:t>requirements</w:t>
      </w:r>
      <w:r w:rsidR="00B90A88" w:rsidRPr="00C71628">
        <w:rPr>
          <w:rFonts w:cs="Arial"/>
        </w:rPr>
        <w:t xml:space="preserve"> for Section B.5.b of the </w:t>
      </w:r>
      <w:ins w:id="7" w:author="Author">
        <w:r w:rsidR="00375466">
          <w:rPr>
            <w:rFonts w:cs="Arial"/>
          </w:rPr>
          <w:t>interim compensatory measure</w:t>
        </w:r>
        <w:r w:rsidR="00375466" w:rsidRPr="00C71628">
          <w:rPr>
            <w:rFonts w:cs="Arial"/>
          </w:rPr>
          <w:t xml:space="preserve"> </w:t>
        </w:r>
      </w:ins>
      <w:r w:rsidR="00375466">
        <w:rPr>
          <w:rFonts w:cs="Arial"/>
        </w:rPr>
        <w:t>(</w:t>
      </w:r>
      <w:r w:rsidR="00B90A88" w:rsidRPr="00C71628">
        <w:rPr>
          <w:rFonts w:cs="Arial"/>
        </w:rPr>
        <w:t>ICM</w:t>
      </w:r>
      <w:r w:rsidR="00375466">
        <w:rPr>
          <w:rFonts w:cs="Arial"/>
        </w:rPr>
        <w:t>)</w:t>
      </w:r>
      <w:r w:rsidR="00B90A88" w:rsidRPr="00C71628">
        <w:rPr>
          <w:rFonts w:cs="Arial"/>
        </w:rPr>
        <w:t xml:space="preserve"> Order</w:t>
      </w:r>
      <w:r w:rsidRPr="00C71628">
        <w:rPr>
          <w:rFonts w:cs="Arial"/>
        </w:rPr>
        <w:t>, the</w:t>
      </w:r>
      <w:r w:rsidR="00444E96" w:rsidRPr="00C71628">
        <w:rPr>
          <w:rFonts w:cs="Arial"/>
        </w:rPr>
        <w:t xml:space="preserve"> U.S. Nuclear Regulatory Commission</w:t>
      </w:r>
      <w:r w:rsidRPr="00C71628">
        <w:rPr>
          <w:rFonts w:cs="Arial"/>
        </w:rPr>
        <w:t xml:space="preserve"> </w:t>
      </w:r>
      <w:r w:rsidR="00444E96" w:rsidRPr="00C71628">
        <w:rPr>
          <w:rFonts w:cs="Arial"/>
        </w:rPr>
        <w:t>(</w:t>
      </w:r>
      <w:r w:rsidRPr="00C71628">
        <w:rPr>
          <w:rFonts w:cs="Arial"/>
        </w:rPr>
        <w:t>NRC</w:t>
      </w:r>
      <w:r w:rsidR="00444E96" w:rsidRPr="00C71628">
        <w:rPr>
          <w:rFonts w:cs="Arial"/>
        </w:rPr>
        <w:t>)</w:t>
      </w:r>
      <w:r w:rsidRPr="00C71628">
        <w:rPr>
          <w:rFonts w:cs="Arial"/>
        </w:rPr>
        <w:t xml:space="preserve"> and industry conducted a series of assessments and workshops to clarify the attributes for adequate</w:t>
      </w:r>
      <w:r w:rsidR="001A743C" w:rsidRPr="00C71628">
        <w:rPr>
          <w:rFonts w:cs="Arial"/>
        </w:rPr>
        <w:t>ly</w:t>
      </w:r>
      <w:r w:rsidRPr="00C71628">
        <w:rPr>
          <w:rFonts w:cs="Arial"/>
        </w:rPr>
        <w:t xml:space="preserve"> </w:t>
      </w:r>
      <w:r w:rsidR="001A743C" w:rsidRPr="00C71628">
        <w:rPr>
          <w:rFonts w:cs="Arial"/>
        </w:rPr>
        <w:t xml:space="preserve">implementing </w:t>
      </w:r>
      <w:r w:rsidRPr="00C71628">
        <w:rPr>
          <w:rFonts w:cs="Arial"/>
        </w:rPr>
        <w:t xml:space="preserve">mitigating strategies for postulated losses of large areas of a plant </w:t>
      </w:r>
      <w:r w:rsidR="00FA5523" w:rsidRPr="00C71628">
        <w:rPr>
          <w:rFonts w:cs="Arial"/>
        </w:rPr>
        <w:t xml:space="preserve">resulting from </w:t>
      </w:r>
      <w:r w:rsidRPr="00C71628">
        <w:rPr>
          <w:rFonts w:cs="Arial"/>
        </w:rPr>
        <w:t>explosions or fires.  These efforts were ultimately divided in</w:t>
      </w:r>
      <w:r w:rsidR="001A743C" w:rsidRPr="00C71628">
        <w:rPr>
          <w:rFonts w:cs="Arial"/>
        </w:rPr>
        <w:t>to</w:t>
      </w:r>
      <w:r w:rsidRPr="00C71628">
        <w:rPr>
          <w:rFonts w:cs="Arial"/>
        </w:rPr>
        <w:t xml:space="preserve"> three Phases. </w:t>
      </w:r>
      <w:r w:rsidR="00467F3F" w:rsidRPr="00C71628">
        <w:rPr>
          <w:rFonts w:cs="Arial"/>
        </w:rPr>
        <w:t xml:space="preserve"> </w:t>
      </w:r>
      <w:r w:rsidRPr="00C71628">
        <w:rPr>
          <w:rFonts w:cs="Arial"/>
        </w:rPr>
        <w:t xml:space="preserve">Phase 1 required licensees to assess their nuclear power plants, in accordance with Section B.5.b of the ICM Order, to identify readily available mitigative strategies to address a range of potential scenarios that may result in the loss of large areas of the plant </w:t>
      </w:r>
      <w:r w:rsidR="00FA5523" w:rsidRPr="00C71628">
        <w:rPr>
          <w:rFonts w:cs="Arial"/>
        </w:rPr>
        <w:t>resulting from</w:t>
      </w:r>
      <w:r w:rsidRPr="00C71628">
        <w:rPr>
          <w:rFonts w:cs="Arial"/>
        </w:rPr>
        <w:t xml:space="preserve"> explosions or fires. </w:t>
      </w:r>
      <w:r w:rsidR="00C35107" w:rsidRPr="00C71628">
        <w:rPr>
          <w:rFonts w:cs="Arial"/>
        </w:rPr>
        <w:t xml:space="preserve"> </w:t>
      </w:r>
      <w:r w:rsidRPr="00C71628">
        <w:rPr>
          <w:rFonts w:cs="Arial"/>
        </w:rPr>
        <w:t xml:space="preserve">Licensees were required to implement these mitigative strategies, and the staff completed inspection of </w:t>
      </w:r>
      <w:r w:rsidR="008445A7" w:rsidRPr="00C71628">
        <w:rPr>
          <w:rFonts w:cs="Arial"/>
        </w:rPr>
        <w:t xml:space="preserve">the </w:t>
      </w:r>
      <w:r w:rsidRPr="00C71628">
        <w:rPr>
          <w:rFonts w:cs="Arial"/>
        </w:rPr>
        <w:t xml:space="preserve">implementation of most of the Phase 1 items by the end of 2006. </w:t>
      </w:r>
      <w:r w:rsidR="00C35107" w:rsidRPr="00C71628">
        <w:rPr>
          <w:rFonts w:cs="Arial"/>
        </w:rPr>
        <w:t xml:space="preserve"> </w:t>
      </w:r>
      <w:r w:rsidRPr="00C71628">
        <w:rPr>
          <w:rFonts w:cs="Arial"/>
        </w:rPr>
        <w:t>Some items were deferred to Phases 2 and 3.</w:t>
      </w:r>
    </w:p>
    <w:p w14:paraId="2A2A513C" w14:textId="77777777" w:rsidR="00F96D3A" w:rsidRDefault="000551AA" w:rsidP="00F96D3A">
      <w:pPr>
        <w:pStyle w:val="BodyText"/>
        <w:rPr>
          <w:rFonts w:cs="Arial"/>
        </w:rPr>
      </w:pPr>
      <w:r w:rsidRPr="00C71628">
        <w:rPr>
          <w:rFonts w:cs="Arial"/>
        </w:rPr>
        <w:t>For Phases 2 and 3, the NRC determined that differences in plant design and configuration warranted independent</w:t>
      </w:r>
      <w:r w:rsidR="00FA5523" w:rsidRPr="00C71628">
        <w:rPr>
          <w:rFonts w:cs="Arial"/>
        </w:rPr>
        <w:t>, site-specific</w:t>
      </w:r>
      <w:r w:rsidRPr="00C71628">
        <w:rPr>
          <w:rFonts w:cs="Arial"/>
        </w:rPr>
        <w:t xml:space="preserve"> assessments </w:t>
      </w:r>
      <w:r w:rsidR="00FA5523" w:rsidRPr="00C71628">
        <w:rPr>
          <w:rFonts w:cs="Arial"/>
        </w:rPr>
        <w:t>o</w:t>
      </w:r>
      <w:r w:rsidRPr="00C71628">
        <w:rPr>
          <w:rFonts w:cs="Arial"/>
        </w:rPr>
        <w:t xml:space="preserve">f spent fuel pools (SFP) </w:t>
      </w:r>
      <w:r w:rsidR="00FA5523" w:rsidRPr="00C71628">
        <w:rPr>
          <w:rFonts w:cs="Arial"/>
        </w:rPr>
        <w:t xml:space="preserve">(Phase 2) </w:t>
      </w:r>
      <w:r w:rsidRPr="00C71628">
        <w:rPr>
          <w:rFonts w:cs="Arial"/>
        </w:rPr>
        <w:t>and the reactor core and containment</w:t>
      </w:r>
      <w:r w:rsidR="00FA5523" w:rsidRPr="00C71628">
        <w:rPr>
          <w:rFonts w:cs="Arial"/>
        </w:rPr>
        <w:t xml:space="preserve"> (Phase 3)</w:t>
      </w:r>
      <w:r w:rsidRPr="00C71628">
        <w:rPr>
          <w:rFonts w:cs="Arial"/>
        </w:rPr>
        <w:t xml:space="preserve">. </w:t>
      </w:r>
      <w:r w:rsidR="00C35107" w:rsidRPr="00C71628">
        <w:rPr>
          <w:rFonts w:cs="Arial"/>
        </w:rPr>
        <w:t xml:space="preserve"> </w:t>
      </w:r>
      <w:r w:rsidRPr="00C71628">
        <w:rPr>
          <w:rFonts w:cs="Arial"/>
        </w:rPr>
        <w:t xml:space="preserve">These assessments were completed in December 2005 and June 2006, respectively. </w:t>
      </w:r>
      <w:r w:rsidR="00C35107" w:rsidRPr="00C71628">
        <w:rPr>
          <w:rFonts w:cs="Arial"/>
        </w:rPr>
        <w:t xml:space="preserve"> </w:t>
      </w:r>
      <w:r w:rsidRPr="00C71628">
        <w:rPr>
          <w:rFonts w:cs="Arial"/>
        </w:rPr>
        <w:t>In October 2006, the staff requested that licensees provide</w:t>
      </w:r>
      <w:r w:rsidR="00FD76BB">
        <w:rPr>
          <w:rFonts w:cs="Arial"/>
        </w:rPr>
        <w:t xml:space="preserve"> </w:t>
      </w:r>
      <w:r w:rsidRPr="00C71628">
        <w:rPr>
          <w:rFonts w:cs="Arial"/>
        </w:rPr>
        <w:t xml:space="preserve">site-specific details for implementing Phase 2 and 3 mitigation strategies. </w:t>
      </w:r>
      <w:r w:rsidR="00C35107" w:rsidRPr="00C71628">
        <w:rPr>
          <w:rFonts w:cs="Arial"/>
        </w:rPr>
        <w:t xml:space="preserve"> T</w:t>
      </w:r>
      <w:r w:rsidRPr="00C71628">
        <w:rPr>
          <w:rFonts w:cs="Arial"/>
        </w:rPr>
        <w:t xml:space="preserve">o assist licensees in </w:t>
      </w:r>
      <w:r w:rsidRPr="00C71628">
        <w:rPr>
          <w:rFonts w:cs="Arial"/>
        </w:rPr>
        <w:lastRenderedPageBreak/>
        <w:t>preparing their site</w:t>
      </w:r>
      <w:r w:rsidRPr="00C71628">
        <w:rPr>
          <w:rFonts w:cs="Arial"/>
        </w:rPr>
        <w:noBreakHyphen/>
        <w:t>specific responses</w:t>
      </w:r>
      <w:r w:rsidR="00C35107" w:rsidRPr="00C71628">
        <w:rPr>
          <w:rFonts w:cs="Arial"/>
        </w:rPr>
        <w:t xml:space="preserve">, the Nuclear Energy Institute (NEI) prepared NEI 06-12, “B.5.b Phase 2 &amp; 3 Submittal Guideline,” </w:t>
      </w:r>
      <w:r w:rsidR="004C28C0" w:rsidRPr="00C71628">
        <w:rPr>
          <w:rFonts w:cs="Arial"/>
        </w:rPr>
        <w:t>which</w:t>
      </w:r>
      <w:r w:rsidR="00C35107" w:rsidRPr="00C71628">
        <w:rPr>
          <w:rFonts w:cs="Arial"/>
        </w:rPr>
        <w:t xml:space="preserve"> included </w:t>
      </w:r>
      <w:r w:rsidRPr="00C71628">
        <w:rPr>
          <w:rFonts w:cs="Arial"/>
        </w:rPr>
        <w:t>a set of generic mitigating strategies.</w:t>
      </w:r>
      <w:r w:rsidR="00C35107" w:rsidRPr="00C71628">
        <w:rPr>
          <w:rFonts w:cs="Arial"/>
        </w:rPr>
        <w:t xml:space="preserve"> </w:t>
      </w:r>
      <w:r w:rsidRPr="00C71628">
        <w:rPr>
          <w:rFonts w:cs="Arial"/>
        </w:rPr>
        <w:t xml:space="preserve"> The staff reviewed and provided comments on </w:t>
      </w:r>
      <w:r w:rsidR="004479B0" w:rsidRPr="00C71628">
        <w:rPr>
          <w:rFonts w:cs="Arial"/>
        </w:rPr>
        <w:t>NEI 06-12</w:t>
      </w:r>
      <w:r w:rsidR="00DB3C58" w:rsidRPr="00C71628">
        <w:rPr>
          <w:rFonts w:cs="Arial"/>
        </w:rPr>
        <w:t>, and in</w:t>
      </w:r>
      <w:r w:rsidRPr="00C71628">
        <w:rPr>
          <w:rFonts w:cs="Arial"/>
        </w:rPr>
        <w:t xml:space="preserve"> December 2006, NEI issued Revision 2 to NEI 06-12, incorporating changes to address comments provided by the staff. </w:t>
      </w:r>
      <w:r w:rsidR="004C28C0" w:rsidRPr="00C71628">
        <w:rPr>
          <w:rFonts w:cs="Arial"/>
        </w:rPr>
        <w:t xml:space="preserve"> </w:t>
      </w:r>
      <w:r w:rsidRPr="00C71628">
        <w:rPr>
          <w:rFonts w:cs="Arial"/>
        </w:rPr>
        <w:t xml:space="preserve">The staff concluded that NEI 06-12, Revision 2, provides an acceptable method for addressing B.5.b Phase 2 and 3 actions and endorsed the guidance </w:t>
      </w:r>
      <w:r w:rsidR="004479B0" w:rsidRPr="00C71628">
        <w:rPr>
          <w:rFonts w:cs="Arial"/>
        </w:rPr>
        <w:t xml:space="preserve">in </w:t>
      </w:r>
      <w:r w:rsidR="008035B6" w:rsidRPr="00C71628">
        <w:rPr>
          <w:rFonts w:cs="Arial"/>
        </w:rPr>
        <w:t xml:space="preserve">correspondence </w:t>
      </w:r>
      <w:r w:rsidR="00DB3C58" w:rsidRPr="00C71628">
        <w:rPr>
          <w:rFonts w:cs="Arial"/>
        </w:rPr>
        <w:t xml:space="preserve">to </w:t>
      </w:r>
      <w:r w:rsidR="008035B6" w:rsidRPr="00C71628">
        <w:rPr>
          <w:rFonts w:cs="Arial"/>
        </w:rPr>
        <w:t>NEI</w:t>
      </w:r>
      <w:r w:rsidR="00DB3C58" w:rsidRPr="00C71628">
        <w:rPr>
          <w:rFonts w:cs="Arial"/>
        </w:rPr>
        <w:t xml:space="preserve"> issued on December 22, 2006 </w:t>
      </w:r>
      <w:r w:rsidR="008035B6" w:rsidRPr="00C71628">
        <w:rPr>
          <w:rFonts w:cs="Arial"/>
        </w:rPr>
        <w:t>(</w:t>
      </w:r>
      <w:r w:rsidR="006D3884" w:rsidRPr="00C71628">
        <w:rPr>
          <w:rFonts w:cs="Arial"/>
        </w:rPr>
        <w:t>ADAMS Accession No.</w:t>
      </w:r>
      <w:r w:rsidR="004C0A16" w:rsidRPr="00C71628">
        <w:rPr>
          <w:rFonts w:cs="Arial"/>
        </w:rPr>
        <w:t>:</w:t>
      </w:r>
      <w:r w:rsidR="00FB10FE">
        <w:rPr>
          <w:rFonts w:cs="Arial"/>
        </w:rPr>
        <w:t xml:space="preserve"> </w:t>
      </w:r>
      <w:r w:rsidR="004C0A16" w:rsidRPr="00C71628">
        <w:rPr>
          <w:rFonts w:cs="Arial"/>
        </w:rPr>
        <w:t xml:space="preserve"> </w:t>
      </w:r>
      <w:r w:rsidR="008035B6" w:rsidRPr="00C71628">
        <w:rPr>
          <w:rFonts w:cs="Arial"/>
        </w:rPr>
        <w:t>ML063560235).</w:t>
      </w:r>
    </w:p>
    <w:p w14:paraId="5861E3C9" w14:textId="26B3381A" w:rsidR="00F96D3A" w:rsidRDefault="000551AA" w:rsidP="00F96D3A">
      <w:pPr>
        <w:pStyle w:val="BodyText"/>
        <w:rPr>
          <w:rFonts w:cs="Arial"/>
        </w:rPr>
      </w:pPr>
      <w:r w:rsidRPr="00C71628">
        <w:rPr>
          <w:rFonts w:cs="Arial"/>
        </w:rPr>
        <w:t>All licensees submitted their proposed, site-specific mitigation strategies to the NRC</w:t>
      </w:r>
      <w:r w:rsidR="00E35E41" w:rsidRPr="00C71628">
        <w:rPr>
          <w:rFonts w:cs="Arial"/>
        </w:rPr>
        <w:t xml:space="preserve">.  </w:t>
      </w:r>
      <w:r w:rsidRPr="00C71628">
        <w:rPr>
          <w:rFonts w:cs="Arial"/>
        </w:rPr>
        <w:t xml:space="preserve">The staff reviewed these submittals and concluded that all licensees had identified a range of strategies that, if implemented as described, would be adequate to </w:t>
      </w:r>
      <w:r w:rsidR="00647060" w:rsidRPr="00C71628">
        <w:rPr>
          <w:rFonts w:cs="Arial"/>
        </w:rPr>
        <w:t xml:space="preserve">satisfy </w:t>
      </w:r>
      <w:r w:rsidRPr="00C71628">
        <w:rPr>
          <w:rFonts w:cs="Arial"/>
        </w:rPr>
        <w:t xml:space="preserve">the industry-proposed B.5.b license conditions. </w:t>
      </w:r>
      <w:r w:rsidR="00E35E41" w:rsidRPr="00C71628">
        <w:rPr>
          <w:rFonts w:cs="Arial"/>
        </w:rPr>
        <w:t xml:space="preserve"> </w:t>
      </w:r>
      <w:r w:rsidR="00EC24D1" w:rsidRPr="00C71628">
        <w:rPr>
          <w:rFonts w:cs="Arial"/>
        </w:rPr>
        <w:t xml:space="preserve">The </w:t>
      </w:r>
      <w:r w:rsidR="00444E96" w:rsidRPr="00C71628">
        <w:rPr>
          <w:rFonts w:cs="Arial"/>
        </w:rPr>
        <w:t>safety evaluation</w:t>
      </w:r>
      <w:r w:rsidR="001E63C0">
        <w:rPr>
          <w:rFonts w:cs="Arial"/>
        </w:rPr>
        <w:t>s</w:t>
      </w:r>
      <w:r w:rsidR="00444E96" w:rsidRPr="00C71628">
        <w:rPr>
          <w:rFonts w:cs="Arial"/>
        </w:rPr>
        <w:t xml:space="preserve"> </w:t>
      </w:r>
      <w:r w:rsidRPr="00C71628">
        <w:rPr>
          <w:rFonts w:cs="Arial"/>
        </w:rPr>
        <w:t xml:space="preserve">and </w:t>
      </w:r>
      <w:r w:rsidR="00EC24D1" w:rsidRPr="00C71628">
        <w:rPr>
          <w:rFonts w:cs="Arial"/>
        </w:rPr>
        <w:t xml:space="preserve">the site-specific </w:t>
      </w:r>
      <w:r w:rsidRPr="00C71628">
        <w:rPr>
          <w:rFonts w:cs="Arial"/>
        </w:rPr>
        <w:t>license condition</w:t>
      </w:r>
      <w:r w:rsidR="00EC24D1" w:rsidRPr="00C71628">
        <w:rPr>
          <w:rFonts w:cs="Arial"/>
        </w:rPr>
        <w:t>s</w:t>
      </w:r>
      <w:r w:rsidRPr="00C71628">
        <w:rPr>
          <w:rFonts w:cs="Arial"/>
        </w:rPr>
        <w:t xml:space="preserve"> are available in the Agency-wide Documents Access and Management System</w:t>
      </w:r>
      <w:ins w:id="8" w:author="Author">
        <w:r w:rsidR="00E806BF">
          <w:rPr>
            <w:rFonts w:cs="Arial"/>
          </w:rPr>
          <w:t xml:space="preserve"> (ADAMS)</w:t>
        </w:r>
      </w:ins>
      <w:r w:rsidR="00013D21" w:rsidRPr="00C71628">
        <w:rPr>
          <w:rFonts w:cs="Arial"/>
        </w:rPr>
        <w:t xml:space="preserve">.  </w:t>
      </w:r>
      <w:r w:rsidRPr="00C71628">
        <w:rPr>
          <w:rFonts w:cs="Arial"/>
        </w:rPr>
        <w:t xml:space="preserve">These documents are not publicly available </w:t>
      </w:r>
      <w:r w:rsidR="008035B6" w:rsidRPr="00C71628">
        <w:rPr>
          <w:rFonts w:cs="Arial"/>
        </w:rPr>
        <w:t xml:space="preserve">because </w:t>
      </w:r>
      <w:r w:rsidRPr="00C71628">
        <w:rPr>
          <w:rFonts w:cs="Arial"/>
        </w:rPr>
        <w:t>the</w:t>
      </w:r>
      <w:r w:rsidR="00AE6C73" w:rsidRPr="00C71628">
        <w:rPr>
          <w:rFonts w:cs="Arial"/>
        </w:rPr>
        <w:t xml:space="preserve">y contain </w:t>
      </w:r>
      <w:r w:rsidR="00013D21" w:rsidRPr="00C71628">
        <w:rPr>
          <w:rFonts w:cs="Arial"/>
        </w:rPr>
        <w:t xml:space="preserve">Official Use Only - </w:t>
      </w:r>
      <w:r w:rsidR="00AE6C73" w:rsidRPr="00C71628">
        <w:rPr>
          <w:rFonts w:cs="Arial"/>
        </w:rPr>
        <w:t>Security-</w:t>
      </w:r>
      <w:r w:rsidRPr="00C71628">
        <w:rPr>
          <w:rFonts w:cs="Arial"/>
        </w:rPr>
        <w:t xml:space="preserve">Related </w:t>
      </w:r>
      <w:r w:rsidRPr="00007367">
        <w:rPr>
          <w:rFonts w:cs="Arial"/>
        </w:rPr>
        <w:t>Information.</w:t>
      </w:r>
      <w:ins w:id="9" w:author="Author">
        <w:r w:rsidR="004A2091" w:rsidRPr="00007367">
          <w:rPr>
            <w:rFonts w:cs="Arial"/>
          </w:rPr>
          <w:t xml:space="preserve">  The requirements of the ICM Order, Paragraph B.5.b, in combination with the site-specific license conditions formed the basis for the requirements made generically applicable as § 50.54(</w:t>
        </w:r>
        <w:proofErr w:type="spellStart"/>
        <w:r w:rsidR="004A2091" w:rsidRPr="00007367">
          <w:rPr>
            <w:rFonts w:cs="Arial"/>
          </w:rPr>
          <w:t>hh</w:t>
        </w:r>
        <w:proofErr w:type="spellEnd"/>
        <w:r w:rsidR="004A2091" w:rsidRPr="00007367">
          <w:rPr>
            <w:rFonts w:cs="Arial"/>
          </w:rPr>
          <w:t>)(2).</w:t>
        </w:r>
      </w:ins>
    </w:p>
    <w:p w14:paraId="13683968" w14:textId="77777777" w:rsidR="00F96D3A" w:rsidRDefault="000551AA" w:rsidP="00F96D3A">
      <w:pPr>
        <w:pStyle w:val="BodyText"/>
        <w:rPr>
          <w:rFonts w:cs="Arial"/>
        </w:rPr>
      </w:pPr>
      <w:r w:rsidRPr="00C71628">
        <w:rPr>
          <w:rFonts w:cs="Arial"/>
        </w:rPr>
        <w:t xml:space="preserve">The staff prepared a draft Temporary </w:t>
      </w:r>
      <w:r w:rsidR="00B90A88" w:rsidRPr="00C71628">
        <w:rPr>
          <w:rFonts w:cs="Arial"/>
        </w:rPr>
        <w:t>Instruction</w:t>
      </w:r>
      <w:r w:rsidRPr="00C71628">
        <w:rPr>
          <w:rFonts w:cs="Arial"/>
        </w:rPr>
        <w:t xml:space="preserve"> (TI) 2515/171, “Verification of </w:t>
      </w:r>
      <w:proofErr w:type="gramStart"/>
      <w:r w:rsidRPr="00C71628">
        <w:rPr>
          <w:rFonts w:cs="Arial"/>
        </w:rPr>
        <w:t>Site Specific</w:t>
      </w:r>
      <w:proofErr w:type="gramEnd"/>
      <w:r w:rsidRPr="00C71628">
        <w:rPr>
          <w:rFonts w:cs="Arial"/>
        </w:rPr>
        <w:t xml:space="preserve"> Implementation of B.5.b Phase 2 &amp; 3 Mitigating Strategies,” to be used to verify implementation of the B.5.b Phase 2 and 3 strategies at each site. </w:t>
      </w:r>
      <w:r w:rsidR="00EC24D1" w:rsidRPr="00C71628">
        <w:rPr>
          <w:rFonts w:cs="Arial"/>
        </w:rPr>
        <w:t xml:space="preserve"> </w:t>
      </w:r>
      <w:r w:rsidR="003F2B5F" w:rsidRPr="00C71628">
        <w:rPr>
          <w:rFonts w:cs="Arial"/>
        </w:rPr>
        <w:t xml:space="preserve">The inspection program revealed a range of inspection findings, which the staff screened using IMC 0612, Appendix B, “Initial Screening,” to determine if they were more than minor in significance. </w:t>
      </w:r>
      <w:r w:rsidR="002F7BB5" w:rsidRPr="00C71628">
        <w:rPr>
          <w:rFonts w:cs="Arial"/>
        </w:rPr>
        <w:t xml:space="preserve"> </w:t>
      </w:r>
      <w:r w:rsidR="003F2B5F" w:rsidRPr="00C71628">
        <w:rPr>
          <w:rFonts w:cs="Arial"/>
        </w:rPr>
        <w:t>Licensees made on-the-spot</w:t>
      </w:r>
      <w:r w:rsidR="00422D4F">
        <w:rPr>
          <w:rFonts w:cs="Arial"/>
        </w:rPr>
        <w:t xml:space="preserve"> </w:t>
      </w:r>
      <w:r w:rsidR="003F2B5F" w:rsidRPr="00C71628">
        <w:rPr>
          <w:rFonts w:cs="Arial"/>
        </w:rPr>
        <w:t>corrections to procedures or calculations, or they entered an action into their corrective action program.  When issues were determined to be more than minor, the inspectors initially used IMC 0609, Appendix M, “Significance Determination Process Using Qualitative Criteria,” to determine the significance of the findings.</w:t>
      </w:r>
    </w:p>
    <w:p w14:paraId="6BB97040" w14:textId="77777777" w:rsidR="00F96D3A" w:rsidRDefault="00710DCE" w:rsidP="00F96D3A">
      <w:pPr>
        <w:pStyle w:val="BodyText"/>
        <w:rPr>
          <w:rFonts w:cs="Arial"/>
        </w:rPr>
      </w:pPr>
      <w:r w:rsidRPr="00C71628">
        <w:rPr>
          <w:rFonts w:cs="Arial"/>
        </w:rPr>
        <w:t>T</w:t>
      </w:r>
      <w:r w:rsidR="007E547A" w:rsidRPr="00C71628">
        <w:rPr>
          <w:rFonts w:cs="Arial"/>
        </w:rPr>
        <w:t xml:space="preserve">o deal with the unique nature of the </w:t>
      </w:r>
      <w:r w:rsidR="002F7BB5" w:rsidRPr="00C71628">
        <w:rPr>
          <w:rFonts w:cs="Arial"/>
        </w:rPr>
        <w:t xml:space="preserve">B.5.b </w:t>
      </w:r>
      <w:r w:rsidR="007E547A" w:rsidRPr="00C71628">
        <w:rPr>
          <w:rFonts w:cs="Arial"/>
        </w:rPr>
        <w:t xml:space="preserve">inspection finding, the staff recognized </w:t>
      </w:r>
      <w:r w:rsidR="000551AA" w:rsidRPr="00C71628">
        <w:rPr>
          <w:rFonts w:cs="Arial"/>
        </w:rPr>
        <w:t xml:space="preserve">the need to develop a </w:t>
      </w:r>
      <w:r w:rsidR="0019493E" w:rsidRPr="00C71628">
        <w:rPr>
          <w:rFonts w:cs="Arial"/>
        </w:rPr>
        <w:t xml:space="preserve">specific </w:t>
      </w:r>
      <w:r w:rsidR="000551AA" w:rsidRPr="00C71628">
        <w:rPr>
          <w:rFonts w:cs="Arial"/>
        </w:rPr>
        <w:t>qualitative significance determination model</w:t>
      </w:r>
      <w:r w:rsidR="007E547A" w:rsidRPr="00C71628">
        <w:rPr>
          <w:rFonts w:cs="Arial"/>
        </w:rPr>
        <w:t xml:space="preserve"> based on expert judgment</w:t>
      </w:r>
      <w:r w:rsidR="004C72DB" w:rsidRPr="00C71628">
        <w:rPr>
          <w:rFonts w:cs="Arial"/>
        </w:rPr>
        <w:t>, focused on defense-in-depth,</w:t>
      </w:r>
      <w:r w:rsidR="00011690" w:rsidRPr="00C71628">
        <w:rPr>
          <w:rFonts w:cs="Arial"/>
        </w:rPr>
        <w:t xml:space="preserve"> informed by stakeholder input</w:t>
      </w:r>
      <w:r w:rsidR="000551AA" w:rsidRPr="00C71628">
        <w:rPr>
          <w:rFonts w:cs="Arial"/>
        </w:rPr>
        <w:t xml:space="preserve">. </w:t>
      </w:r>
      <w:r w:rsidR="0019493E" w:rsidRPr="00C71628">
        <w:rPr>
          <w:rFonts w:cs="Arial"/>
        </w:rPr>
        <w:t xml:space="preserve"> To </w:t>
      </w:r>
      <w:r w:rsidRPr="00C71628">
        <w:rPr>
          <w:rFonts w:cs="Arial"/>
        </w:rPr>
        <w:t>en</w:t>
      </w:r>
      <w:r w:rsidR="0019493E" w:rsidRPr="00C71628">
        <w:rPr>
          <w:rFonts w:cs="Arial"/>
        </w:rPr>
        <w:t>sure a</w:t>
      </w:r>
      <w:r w:rsidR="004D693D" w:rsidRPr="00C71628">
        <w:rPr>
          <w:rFonts w:cs="Arial"/>
        </w:rPr>
        <w:t xml:space="preserve"> </w:t>
      </w:r>
      <w:r w:rsidR="0019493E" w:rsidRPr="00C71628">
        <w:rPr>
          <w:rFonts w:cs="Arial"/>
        </w:rPr>
        <w:t>consisten</w:t>
      </w:r>
      <w:r w:rsidR="004D693D" w:rsidRPr="00C71628">
        <w:rPr>
          <w:rFonts w:cs="Arial"/>
        </w:rPr>
        <w:t xml:space="preserve">t </w:t>
      </w:r>
      <w:r w:rsidR="0019493E" w:rsidRPr="00C71628">
        <w:rPr>
          <w:rFonts w:cs="Arial"/>
        </w:rPr>
        <w:t>assess</w:t>
      </w:r>
      <w:r w:rsidR="004D693D" w:rsidRPr="00C71628">
        <w:rPr>
          <w:rFonts w:cs="Arial"/>
        </w:rPr>
        <w:t xml:space="preserve">ment </w:t>
      </w:r>
      <w:r w:rsidR="0019493E" w:rsidRPr="00C71628">
        <w:rPr>
          <w:rFonts w:cs="Arial"/>
        </w:rPr>
        <w:t>of findings identified during B.5.b inspections, the staff</w:t>
      </w:r>
      <w:r w:rsidR="000551AA" w:rsidRPr="00C71628">
        <w:rPr>
          <w:rFonts w:cs="Arial"/>
        </w:rPr>
        <w:t xml:space="preserve">, with input from industry stakeholders, developed a </w:t>
      </w:r>
      <w:r w:rsidR="004D693D" w:rsidRPr="00C71628">
        <w:rPr>
          <w:rFonts w:cs="Arial"/>
        </w:rPr>
        <w:t xml:space="preserve">special </w:t>
      </w:r>
      <w:r w:rsidR="000551AA" w:rsidRPr="00C71628">
        <w:rPr>
          <w:rFonts w:cs="Arial"/>
        </w:rPr>
        <w:t xml:space="preserve">SDP </w:t>
      </w:r>
      <w:r w:rsidR="00BF4ED1" w:rsidRPr="00C71628">
        <w:rPr>
          <w:rFonts w:cs="Arial"/>
        </w:rPr>
        <w:t xml:space="preserve">for </w:t>
      </w:r>
      <w:r w:rsidR="000551AA" w:rsidRPr="00C71628">
        <w:rPr>
          <w:rFonts w:cs="Arial"/>
        </w:rPr>
        <w:t>TI 2515/171.</w:t>
      </w:r>
      <w:r w:rsidR="0019493E" w:rsidRPr="00C71628">
        <w:rPr>
          <w:rFonts w:cs="Arial"/>
        </w:rPr>
        <w:t xml:space="preserve"> </w:t>
      </w:r>
      <w:r w:rsidR="000551AA" w:rsidRPr="00C71628">
        <w:rPr>
          <w:rFonts w:cs="Arial"/>
        </w:rPr>
        <w:t xml:space="preserve"> This SDP </w:t>
      </w:r>
      <w:r w:rsidR="00BF4ED1" w:rsidRPr="00C71628">
        <w:rPr>
          <w:rFonts w:cs="Arial"/>
        </w:rPr>
        <w:t xml:space="preserve">focused on </w:t>
      </w:r>
      <w:r w:rsidR="000551AA" w:rsidRPr="00C71628">
        <w:rPr>
          <w:rFonts w:cs="Arial"/>
        </w:rPr>
        <w:t xml:space="preserve">performance deficiencies affecting the feasibility of multiple strategies </w:t>
      </w:r>
      <w:r w:rsidR="00BF4ED1" w:rsidRPr="00C71628">
        <w:rPr>
          <w:rFonts w:cs="Arial"/>
        </w:rPr>
        <w:t xml:space="preserve">that </w:t>
      </w:r>
      <w:r w:rsidR="000551AA" w:rsidRPr="00C71628">
        <w:rPr>
          <w:rFonts w:cs="Arial"/>
        </w:rPr>
        <w:t xml:space="preserve">have a greater significance than </w:t>
      </w:r>
      <w:r w:rsidR="00BF4ED1" w:rsidRPr="00C71628">
        <w:rPr>
          <w:rFonts w:cs="Arial"/>
        </w:rPr>
        <w:t xml:space="preserve">those </w:t>
      </w:r>
      <w:r w:rsidR="000551AA" w:rsidRPr="00C71628">
        <w:rPr>
          <w:rFonts w:cs="Arial"/>
        </w:rPr>
        <w:t xml:space="preserve">deficiencies </w:t>
      </w:r>
      <w:r w:rsidR="00BF4ED1" w:rsidRPr="00C71628">
        <w:rPr>
          <w:rFonts w:cs="Arial"/>
        </w:rPr>
        <w:t xml:space="preserve">that </w:t>
      </w:r>
      <w:r w:rsidR="000551AA" w:rsidRPr="00C71628">
        <w:rPr>
          <w:rFonts w:cs="Arial"/>
        </w:rPr>
        <w:t>affect the feasibility of a single strategy.</w:t>
      </w:r>
      <w:r w:rsidR="0019493E" w:rsidRPr="00C71628">
        <w:rPr>
          <w:rFonts w:cs="Arial"/>
        </w:rPr>
        <w:t xml:space="preserve"> </w:t>
      </w:r>
      <w:r w:rsidR="000551AA" w:rsidRPr="00C71628">
        <w:rPr>
          <w:rFonts w:cs="Arial"/>
        </w:rPr>
        <w:t xml:space="preserve"> The NRC issued TI 2515/171, Appendix C, on May 16, 2008, </w:t>
      </w:r>
      <w:r w:rsidR="0019493E" w:rsidRPr="00C71628">
        <w:rPr>
          <w:rFonts w:cs="Arial"/>
        </w:rPr>
        <w:t xml:space="preserve">and </w:t>
      </w:r>
      <w:r w:rsidR="000551AA" w:rsidRPr="00C71628">
        <w:rPr>
          <w:rFonts w:cs="Arial"/>
        </w:rPr>
        <w:t>a</w:t>
      </w:r>
      <w:r w:rsidR="0019493E" w:rsidRPr="00C71628">
        <w:rPr>
          <w:rFonts w:cs="Arial"/>
        </w:rPr>
        <w:t>n</w:t>
      </w:r>
      <w:r w:rsidR="000551AA" w:rsidRPr="00C71628">
        <w:rPr>
          <w:rFonts w:cs="Arial"/>
        </w:rPr>
        <w:t xml:space="preserve"> SDP tailored to B.5.b requirements.</w:t>
      </w:r>
      <w:r w:rsidR="0019493E" w:rsidRPr="00C71628">
        <w:rPr>
          <w:rFonts w:cs="Arial"/>
        </w:rPr>
        <w:t xml:space="preserve"> </w:t>
      </w:r>
      <w:r w:rsidR="000551AA" w:rsidRPr="00C71628">
        <w:rPr>
          <w:rFonts w:cs="Arial"/>
        </w:rPr>
        <w:t xml:space="preserve"> The staff incorporated this SDP into Revision 1 of the TI </w:t>
      </w:r>
      <w:r w:rsidR="00BF4ED1" w:rsidRPr="00C71628">
        <w:rPr>
          <w:rFonts w:cs="Arial"/>
        </w:rPr>
        <w:t xml:space="preserve">and </w:t>
      </w:r>
      <w:r w:rsidR="000551AA" w:rsidRPr="00C71628">
        <w:rPr>
          <w:rFonts w:cs="Arial"/>
        </w:rPr>
        <w:t xml:space="preserve">issued </w:t>
      </w:r>
      <w:r w:rsidR="00BF4ED1" w:rsidRPr="00C71628">
        <w:rPr>
          <w:rFonts w:cs="Arial"/>
        </w:rPr>
        <w:t xml:space="preserve">the TI </w:t>
      </w:r>
      <w:r w:rsidR="000551AA" w:rsidRPr="00C71628">
        <w:rPr>
          <w:rFonts w:cs="Arial"/>
        </w:rPr>
        <w:t>for use on July 25, 2008.</w:t>
      </w:r>
    </w:p>
    <w:p w14:paraId="6DD13AB7" w14:textId="77777777" w:rsidR="00F96D3A" w:rsidRDefault="000551AA" w:rsidP="00F96D3A">
      <w:pPr>
        <w:pStyle w:val="BodyText"/>
        <w:rPr>
          <w:rFonts w:cs="Arial"/>
        </w:rPr>
      </w:pPr>
      <w:r w:rsidRPr="00C71628">
        <w:rPr>
          <w:rFonts w:cs="Arial"/>
        </w:rPr>
        <w:t xml:space="preserve">In </w:t>
      </w:r>
      <w:r w:rsidR="00BF4ED1" w:rsidRPr="00C71628">
        <w:rPr>
          <w:rFonts w:cs="Arial"/>
        </w:rPr>
        <w:t>April 2009</w:t>
      </w:r>
      <w:r w:rsidR="00B40D6A" w:rsidRPr="00C71628">
        <w:rPr>
          <w:rFonts w:cs="Arial"/>
        </w:rPr>
        <w:t xml:space="preserve">, </w:t>
      </w:r>
      <w:r w:rsidR="00BF4ED1" w:rsidRPr="00C71628">
        <w:rPr>
          <w:rFonts w:cs="Arial"/>
        </w:rPr>
        <w:t xml:space="preserve">the staff </w:t>
      </w:r>
      <w:r w:rsidR="00B40D6A" w:rsidRPr="00C71628">
        <w:rPr>
          <w:rFonts w:cs="Arial"/>
        </w:rPr>
        <w:t xml:space="preserve">reported to the Commission that they </w:t>
      </w:r>
      <w:r w:rsidR="00BF4ED1" w:rsidRPr="00C71628">
        <w:rPr>
          <w:rFonts w:cs="Arial"/>
        </w:rPr>
        <w:t xml:space="preserve">had completed </w:t>
      </w:r>
      <w:r w:rsidRPr="00C71628">
        <w:rPr>
          <w:rFonts w:cs="Arial"/>
        </w:rPr>
        <w:t>the inspection of Phase 2 and Phase 3 action items</w:t>
      </w:r>
      <w:r w:rsidR="00B40D6A" w:rsidRPr="00C71628">
        <w:rPr>
          <w:rFonts w:cs="Arial"/>
        </w:rPr>
        <w:t xml:space="preserve">. </w:t>
      </w:r>
      <w:r w:rsidR="00D12307" w:rsidRPr="00C71628">
        <w:rPr>
          <w:rFonts w:cs="Arial"/>
        </w:rPr>
        <w:t xml:space="preserve"> </w:t>
      </w:r>
      <w:r w:rsidR="00B40D6A" w:rsidRPr="00C71628">
        <w:rPr>
          <w:rFonts w:cs="Arial"/>
        </w:rPr>
        <w:t>In the report (</w:t>
      </w:r>
      <w:r w:rsidR="006D3884" w:rsidRPr="00C71628">
        <w:rPr>
          <w:rFonts w:cs="Arial"/>
        </w:rPr>
        <w:t>ADAMS Accession No</w:t>
      </w:r>
      <w:r w:rsidR="004C0A16" w:rsidRPr="00C71628">
        <w:rPr>
          <w:rFonts w:cs="Arial"/>
        </w:rPr>
        <w:t xml:space="preserve">.: </w:t>
      </w:r>
      <w:r w:rsidR="00FB10FE">
        <w:rPr>
          <w:rFonts w:cs="Arial"/>
        </w:rPr>
        <w:t xml:space="preserve"> </w:t>
      </w:r>
      <w:r w:rsidR="00B40D6A" w:rsidRPr="00C71628">
        <w:rPr>
          <w:rFonts w:cs="Arial"/>
        </w:rPr>
        <w:t xml:space="preserve">ML090771056), the </w:t>
      </w:r>
      <w:r w:rsidRPr="00C71628">
        <w:rPr>
          <w:rFonts w:cs="Arial"/>
        </w:rPr>
        <w:t>staff commit</w:t>
      </w:r>
      <w:r w:rsidR="00B40D6A" w:rsidRPr="00C71628">
        <w:rPr>
          <w:rFonts w:cs="Arial"/>
        </w:rPr>
        <w:t xml:space="preserve">ted </w:t>
      </w:r>
      <w:r w:rsidRPr="00C71628">
        <w:rPr>
          <w:rFonts w:cs="Arial"/>
        </w:rPr>
        <w:t>to incorporate the lessons learned from the performance of TI 2515/171 into the</w:t>
      </w:r>
      <w:r w:rsidR="00444E96" w:rsidRPr="00C71628">
        <w:rPr>
          <w:rFonts w:cs="Arial"/>
        </w:rPr>
        <w:t xml:space="preserve"> Reactor Oversight Process</w:t>
      </w:r>
      <w:r w:rsidRPr="00C71628">
        <w:rPr>
          <w:rFonts w:cs="Arial"/>
        </w:rPr>
        <w:t xml:space="preserve"> </w:t>
      </w:r>
      <w:r w:rsidR="00444E96" w:rsidRPr="00C71628">
        <w:rPr>
          <w:rFonts w:cs="Arial"/>
        </w:rPr>
        <w:t>(</w:t>
      </w:r>
      <w:r w:rsidRPr="00C71628">
        <w:rPr>
          <w:rFonts w:cs="Arial"/>
        </w:rPr>
        <w:t>ROP</w:t>
      </w:r>
      <w:r w:rsidR="00444E96" w:rsidRPr="00C71628">
        <w:rPr>
          <w:rFonts w:cs="Arial"/>
        </w:rPr>
        <w:t>)</w:t>
      </w:r>
      <w:r w:rsidRPr="00C71628">
        <w:rPr>
          <w:rFonts w:cs="Arial"/>
        </w:rPr>
        <w:t xml:space="preserve"> baseline inspection program</w:t>
      </w:r>
      <w:r w:rsidR="00B40D6A" w:rsidRPr="00C71628">
        <w:rPr>
          <w:rFonts w:cs="Arial"/>
        </w:rPr>
        <w:t xml:space="preserve">. </w:t>
      </w:r>
    </w:p>
    <w:p w14:paraId="2D580D6C" w14:textId="77777777" w:rsidR="00F96D3A" w:rsidRDefault="00B40D6A" w:rsidP="00F96D3A">
      <w:pPr>
        <w:pStyle w:val="BodyText"/>
        <w:rPr>
          <w:rFonts w:cs="Arial"/>
        </w:rPr>
      </w:pPr>
      <w:r w:rsidRPr="00C71628">
        <w:rPr>
          <w:rFonts w:cs="Arial"/>
        </w:rPr>
        <w:t xml:space="preserve">During the 2009 </w:t>
      </w:r>
      <w:r w:rsidR="00444E96" w:rsidRPr="00C71628">
        <w:rPr>
          <w:rFonts w:cs="Arial"/>
        </w:rPr>
        <w:t>ROP</w:t>
      </w:r>
      <w:r w:rsidRPr="00C71628">
        <w:rPr>
          <w:rFonts w:cs="Arial"/>
        </w:rPr>
        <w:t xml:space="preserve"> Re-alignment meetings, the staff </w:t>
      </w:r>
      <w:r w:rsidR="000551AA" w:rsidRPr="00C71628">
        <w:rPr>
          <w:rFonts w:cs="Arial"/>
        </w:rPr>
        <w:t>deci</w:t>
      </w:r>
      <w:r w:rsidRPr="00C71628">
        <w:rPr>
          <w:rFonts w:cs="Arial"/>
        </w:rPr>
        <w:t>ded</w:t>
      </w:r>
      <w:r w:rsidR="000551AA" w:rsidRPr="00C71628">
        <w:rPr>
          <w:rFonts w:cs="Arial"/>
        </w:rPr>
        <w:t xml:space="preserve"> to incorporate the guidance into the Triennial Fire Inspections. </w:t>
      </w:r>
      <w:r w:rsidR="006821F6" w:rsidRPr="00C71628">
        <w:rPr>
          <w:rFonts w:cs="Arial"/>
        </w:rPr>
        <w:t xml:space="preserve"> </w:t>
      </w:r>
      <w:r w:rsidR="000551AA" w:rsidRPr="00C71628">
        <w:rPr>
          <w:rFonts w:cs="Arial"/>
        </w:rPr>
        <w:t xml:space="preserve">The staff </w:t>
      </w:r>
      <w:r w:rsidRPr="00C71628">
        <w:rPr>
          <w:rFonts w:cs="Arial"/>
        </w:rPr>
        <w:t xml:space="preserve">issued </w:t>
      </w:r>
      <w:r w:rsidR="000551AA" w:rsidRPr="00C71628">
        <w:rPr>
          <w:rFonts w:cs="Arial"/>
        </w:rPr>
        <w:t>the SDP used for TI</w:t>
      </w:r>
      <w:r w:rsidR="00011690" w:rsidRPr="00C71628">
        <w:rPr>
          <w:rFonts w:cs="Arial"/>
        </w:rPr>
        <w:t xml:space="preserve"> 2515/171</w:t>
      </w:r>
      <w:r w:rsidR="000551AA" w:rsidRPr="00C71628">
        <w:rPr>
          <w:rFonts w:cs="Arial"/>
        </w:rPr>
        <w:t xml:space="preserve"> as </w:t>
      </w:r>
      <w:r w:rsidR="00F935B6" w:rsidRPr="00C71628">
        <w:rPr>
          <w:rFonts w:cs="Arial"/>
        </w:rPr>
        <w:t xml:space="preserve">IMC 0609 </w:t>
      </w:r>
      <w:r w:rsidR="000551AA" w:rsidRPr="00C71628">
        <w:rPr>
          <w:rFonts w:cs="Arial"/>
        </w:rPr>
        <w:t>Appendix L for Alternative Mitigation Strategies (B.5.b).</w:t>
      </w:r>
    </w:p>
    <w:p w14:paraId="67201D81" w14:textId="58C8E077" w:rsidR="00792D3F" w:rsidRPr="00007367" w:rsidRDefault="00792D3F" w:rsidP="00F96D3A">
      <w:pPr>
        <w:pStyle w:val="BodyText"/>
        <w:rPr>
          <w:ins w:id="10" w:author="Author"/>
          <w:rFonts w:cs="Arial"/>
        </w:rPr>
      </w:pPr>
      <w:proofErr w:type="gramStart"/>
      <w:ins w:id="11" w:author="Author">
        <w:r w:rsidRPr="00007367">
          <w:rPr>
            <w:rFonts w:cs="Arial"/>
          </w:rPr>
          <w:t>In the course of</w:t>
        </w:r>
        <w:proofErr w:type="gramEnd"/>
        <w:r w:rsidRPr="00007367">
          <w:rPr>
            <w:rFonts w:cs="Arial"/>
          </w:rPr>
          <w:t xml:space="preserve"> the Mitigation of Beyond-Design-Basis Events Rulemaking, following the Fukushima </w:t>
        </w:r>
        <w:proofErr w:type="spellStart"/>
        <w:r w:rsidRPr="00007367">
          <w:rPr>
            <w:rFonts w:cs="Arial"/>
          </w:rPr>
          <w:t>Dai-ichi</w:t>
        </w:r>
        <w:proofErr w:type="spellEnd"/>
        <w:r w:rsidRPr="00007367">
          <w:rPr>
            <w:rFonts w:cs="Arial"/>
          </w:rPr>
          <w:t xml:space="preserve"> accident, the requirements for the EDMGs were moved to new § 50.155(b)(2) to group them with the similar requirements for FLEX strategies made generically applicable in that rulemaking. </w:t>
        </w:r>
        <w:r w:rsidR="002F6DCB" w:rsidRPr="00007367">
          <w:rPr>
            <w:rFonts w:cs="Arial"/>
          </w:rPr>
          <w:t xml:space="preserve"> </w:t>
        </w:r>
        <w:r w:rsidRPr="00007367">
          <w:rPr>
            <w:rFonts w:cs="Arial"/>
          </w:rPr>
          <w:t xml:space="preserve">Because the requirement originally in the ICM Order, paragraph </w:t>
        </w:r>
        <w:r w:rsidRPr="00007367">
          <w:rPr>
            <w:rFonts w:cs="Arial"/>
          </w:rPr>
          <w:lastRenderedPageBreak/>
          <w:t>B.5.b, was withdrawn subsequent to the Power Reactor Security Requirements Rulemaking, the strategies and guidelines were renamed as EDMGs, using the industry term for them.</w:t>
        </w:r>
      </w:ins>
    </w:p>
    <w:p w14:paraId="4DE66B3E" w14:textId="282F143E" w:rsidR="000551AA" w:rsidRPr="00C71628" w:rsidRDefault="002F6DCB" w:rsidP="00315B86">
      <w:pPr>
        <w:pStyle w:val="Heading1"/>
        <w:rPr>
          <w:rFonts w:cs="Arial"/>
        </w:rPr>
      </w:pPr>
      <w:r>
        <w:rPr>
          <w:rFonts w:cs="Arial"/>
        </w:rPr>
        <w:t>0308.03L-0</w:t>
      </w:r>
      <w:r w:rsidR="00D8427C">
        <w:rPr>
          <w:rFonts w:cs="Arial"/>
        </w:rPr>
        <w:t>3</w:t>
      </w:r>
      <w:r>
        <w:rPr>
          <w:rFonts w:cs="Arial"/>
        </w:rPr>
        <w:tab/>
      </w:r>
      <w:r w:rsidR="00D8427C">
        <w:rPr>
          <w:rFonts w:cs="Arial"/>
        </w:rPr>
        <w:t xml:space="preserve">TECHNICAL BASIS FOR EXTENSIVE DAMAGE MITIGATION </w:t>
      </w:r>
      <w:r w:rsidR="00D8427C" w:rsidRPr="00C1085D">
        <w:rPr>
          <w:rFonts w:cs="Arial"/>
        </w:rPr>
        <w:t>GUID</w:t>
      </w:r>
      <w:r w:rsidR="00D8427C">
        <w:rPr>
          <w:rFonts w:cs="Arial"/>
        </w:rPr>
        <w:t>ELINES</w:t>
      </w:r>
    </w:p>
    <w:p w14:paraId="257DC04D" w14:textId="46B97ABF" w:rsidR="000551AA" w:rsidRPr="00C71628" w:rsidRDefault="000551AA" w:rsidP="00F96D3A">
      <w:pPr>
        <w:pStyle w:val="BodyText"/>
        <w:rPr>
          <w:rFonts w:cs="Arial"/>
        </w:rPr>
      </w:pPr>
      <w:r w:rsidRPr="00C71628">
        <w:rPr>
          <w:rFonts w:cs="Arial"/>
        </w:rPr>
        <w:t>Once a</w:t>
      </w:r>
      <w:r w:rsidR="006E4497" w:rsidRPr="00C71628">
        <w:rPr>
          <w:rFonts w:cs="Arial"/>
        </w:rPr>
        <w:t xml:space="preserve"> finding </w:t>
      </w:r>
      <w:r w:rsidRPr="00C71628">
        <w:rPr>
          <w:rFonts w:cs="Arial"/>
        </w:rPr>
        <w:t xml:space="preserve">has been determined </w:t>
      </w:r>
      <w:r w:rsidR="00CE6D77" w:rsidRPr="00C71628">
        <w:rPr>
          <w:rFonts w:cs="Arial"/>
        </w:rPr>
        <w:t xml:space="preserve">in accordance with </w:t>
      </w:r>
      <w:r w:rsidRPr="00C71628">
        <w:rPr>
          <w:rFonts w:cs="Arial"/>
        </w:rPr>
        <w:t xml:space="preserve">IMC 0612, </w:t>
      </w:r>
      <w:r w:rsidR="00CE6D77" w:rsidRPr="00C71628">
        <w:rPr>
          <w:rFonts w:cs="Arial"/>
        </w:rPr>
        <w:t>Appendix B “Issue Screening</w:t>
      </w:r>
      <w:ins w:id="12" w:author="Author">
        <w:r w:rsidR="000D7E16">
          <w:rPr>
            <w:rFonts w:cs="Arial"/>
          </w:rPr>
          <w:t xml:space="preserve"> Directions</w:t>
        </w:r>
        <w:r w:rsidR="008E6F06">
          <w:rPr>
            <w:rFonts w:cs="Arial"/>
          </w:rPr>
          <w:t>,</w:t>
        </w:r>
      </w:ins>
      <w:r w:rsidR="00CE6D77" w:rsidRPr="00C71628">
        <w:rPr>
          <w:rFonts w:cs="Arial"/>
        </w:rPr>
        <w:t xml:space="preserve">” </w:t>
      </w:r>
      <w:r w:rsidRPr="00C71628">
        <w:rPr>
          <w:rFonts w:cs="Arial"/>
        </w:rPr>
        <w:t xml:space="preserve">the </w:t>
      </w:r>
      <w:r w:rsidR="00CE6D77" w:rsidRPr="00C71628">
        <w:rPr>
          <w:rFonts w:cs="Arial"/>
        </w:rPr>
        <w:t>finding</w:t>
      </w:r>
      <w:r w:rsidRPr="00C71628">
        <w:rPr>
          <w:rFonts w:cs="Arial"/>
        </w:rPr>
        <w:t xml:space="preserve"> is evaluated by the </w:t>
      </w:r>
      <w:ins w:id="13" w:author="Author">
        <w:r w:rsidR="000D7E16">
          <w:rPr>
            <w:rFonts w:cs="Arial"/>
          </w:rPr>
          <w:t>EDMG</w:t>
        </w:r>
      </w:ins>
      <w:r w:rsidRPr="00C71628">
        <w:rPr>
          <w:rFonts w:cs="Arial"/>
        </w:rPr>
        <w:t xml:space="preserve"> SDP based on its </w:t>
      </w:r>
      <w:r w:rsidR="00CE6D77" w:rsidRPr="00C71628">
        <w:rPr>
          <w:rFonts w:cs="Arial"/>
        </w:rPr>
        <w:t>e</w:t>
      </w:r>
      <w:r w:rsidRPr="00C71628">
        <w:rPr>
          <w:rFonts w:cs="Arial"/>
        </w:rPr>
        <w:t>ffect on the mitigating strategies.</w:t>
      </w:r>
      <w:r w:rsidR="00B44FB9" w:rsidRPr="00C71628">
        <w:rPr>
          <w:rFonts w:cs="Arial"/>
        </w:rPr>
        <w:t xml:space="preserve">  </w:t>
      </w:r>
      <w:r w:rsidRPr="00C71628">
        <w:rPr>
          <w:rFonts w:cs="Arial"/>
        </w:rPr>
        <w:t xml:space="preserve">The </w:t>
      </w:r>
      <w:ins w:id="14" w:author="Author">
        <w:r w:rsidR="006E1B57">
          <w:rPr>
            <w:rFonts w:cs="Arial"/>
          </w:rPr>
          <w:t>EDMG</w:t>
        </w:r>
      </w:ins>
      <w:r w:rsidRPr="00C71628">
        <w:rPr>
          <w:rFonts w:cs="Arial"/>
        </w:rPr>
        <w:t xml:space="preserve"> SDP is structured such that any finding evaluated by the SDP will be at least Green, with the significance of the finding reflecting the significance of the loss of the ability to perform the objective of the mitigating strategies.</w:t>
      </w:r>
      <w:r w:rsidR="008A6DC3" w:rsidRPr="00C71628">
        <w:rPr>
          <w:rFonts w:cs="Arial"/>
        </w:rPr>
        <w:t xml:space="preserve">  The technical basis for the thresholds for the significance of B.5.b findings is expert judgment</w:t>
      </w:r>
      <w:r w:rsidR="004C72DB" w:rsidRPr="00C71628">
        <w:rPr>
          <w:rFonts w:cs="Arial"/>
        </w:rPr>
        <w:t>, focused on defense-in-depth,</w:t>
      </w:r>
      <w:r w:rsidR="008A6DC3" w:rsidRPr="00C71628">
        <w:rPr>
          <w:rFonts w:cs="Arial"/>
        </w:rPr>
        <w:t xml:space="preserve"> informed by stakeholder input.</w:t>
      </w:r>
      <w:r w:rsidRPr="00C71628">
        <w:rPr>
          <w:rFonts w:cs="Arial"/>
        </w:rPr>
        <w:t xml:space="preserve"> </w:t>
      </w:r>
      <w:r w:rsidR="00D12307" w:rsidRPr="00C71628">
        <w:rPr>
          <w:rFonts w:cs="Arial"/>
        </w:rPr>
        <w:t xml:space="preserve"> </w:t>
      </w:r>
      <w:r w:rsidRPr="00C71628">
        <w:rPr>
          <w:rFonts w:cs="Arial"/>
        </w:rPr>
        <w:t xml:space="preserve">The significance of a finding is </w:t>
      </w:r>
      <w:r w:rsidR="00B44FB9" w:rsidRPr="00C71628">
        <w:rPr>
          <w:rFonts w:cs="Arial"/>
        </w:rPr>
        <w:t>based on the following criteria:</w:t>
      </w:r>
    </w:p>
    <w:p w14:paraId="153BF682" w14:textId="77777777" w:rsidR="000551AA" w:rsidRPr="00C71628" w:rsidRDefault="000551AA" w:rsidP="00F96D3A">
      <w:pPr>
        <w:numPr>
          <w:ilvl w:val="0"/>
          <w:numId w:val="3"/>
        </w:numPr>
        <w:spacing w:after="220"/>
        <w:rPr>
          <w:rFonts w:cs="Arial"/>
        </w:rPr>
      </w:pPr>
      <w:r w:rsidRPr="00C71628">
        <w:rPr>
          <w:rFonts w:cs="Arial"/>
        </w:rPr>
        <w:t>A Green finding results from the licensee’s inability to recover the availability of any individual mitigating strategy.</w:t>
      </w:r>
    </w:p>
    <w:p w14:paraId="39FC68EE" w14:textId="054342D9" w:rsidR="000551AA" w:rsidRPr="00C71628" w:rsidRDefault="000551AA" w:rsidP="00F96D3A">
      <w:pPr>
        <w:numPr>
          <w:ilvl w:val="0"/>
          <w:numId w:val="3"/>
        </w:numPr>
        <w:spacing w:after="220"/>
        <w:rPr>
          <w:rFonts w:cs="Arial"/>
        </w:rPr>
      </w:pPr>
      <w:r w:rsidRPr="00C71628">
        <w:rPr>
          <w:rFonts w:cs="Arial"/>
        </w:rPr>
        <w:t xml:space="preserve">A White finding results from the licensee’s inability to 1) </w:t>
      </w:r>
      <w:r w:rsidR="001D0A02" w:rsidRPr="00C71628">
        <w:rPr>
          <w:rFonts w:cs="Arial"/>
        </w:rPr>
        <w:t xml:space="preserve">recover </w:t>
      </w:r>
      <w:r w:rsidRPr="00C71628">
        <w:rPr>
          <w:rFonts w:cs="Arial"/>
        </w:rPr>
        <w:t xml:space="preserve">the availability of multiple mitigating strategies such that SFP cooling, injection to </w:t>
      </w:r>
      <w:r w:rsidR="007F79D0" w:rsidRPr="00C71628">
        <w:rPr>
          <w:rFonts w:cs="Arial"/>
        </w:rPr>
        <w:t>reactor pressure vessel</w:t>
      </w:r>
      <w:r w:rsidRPr="00C71628">
        <w:rPr>
          <w:rFonts w:cs="Arial"/>
        </w:rPr>
        <w:t>, or injection to</w:t>
      </w:r>
      <w:r w:rsidR="00CB74D8" w:rsidRPr="00C71628">
        <w:rPr>
          <w:rFonts w:cs="Arial"/>
        </w:rPr>
        <w:t xml:space="preserve"> steam generators</w:t>
      </w:r>
      <w:r w:rsidRPr="00C71628">
        <w:rPr>
          <w:rFonts w:cs="Arial"/>
        </w:rPr>
        <w:t xml:space="preserve"> cannot occur</w:t>
      </w:r>
      <w:r w:rsidR="00044FE8">
        <w:rPr>
          <w:rFonts w:cs="Arial"/>
        </w:rPr>
        <w:t>;</w:t>
      </w:r>
      <w:r w:rsidRPr="00C71628">
        <w:rPr>
          <w:rFonts w:cs="Arial"/>
        </w:rPr>
        <w:t xml:space="preserve"> or 2) recover the availability of on-site, </w:t>
      </w:r>
      <w:r w:rsidR="00F935B6" w:rsidRPr="00C71628">
        <w:rPr>
          <w:rFonts w:cs="Arial"/>
        </w:rPr>
        <w:t>self-powered</w:t>
      </w:r>
      <w:r w:rsidRPr="00C71628">
        <w:rPr>
          <w:rFonts w:cs="Arial"/>
        </w:rPr>
        <w:t>, portable pumping capability</w:t>
      </w:r>
      <w:r w:rsidR="00044FE8">
        <w:rPr>
          <w:rFonts w:cs="Arial"/>
        </w:rPr>
        <w:t>;</w:t>
      </w:r>
      <w:r w:rsidRPr="00C71628">
        <w:rPr>
          <w:rFonts w:cs="Arial"/>
        </w:rPr>
        <w:t xml:space="preserve"> or 3) perform command and control enhancements.</w:t>
      </w:r>
    </w:p>
    <w:p w14:paraId="27099A5D" w14:textId="77777777" w:rsidR="000551AA" w:rsidRPr="00C71628" w:rsidRDefault="000551AA" w:rsidP="00F96D3A">
      <w:pPr>
        <w:numPr>
          <w:ilvl w:val="0"/>
          <w:numId w:val="3"/>
        </w:numPr>
        <w:spacing w:after="220"/>
        <w:rPr>
          <w:rFonts w:cs="Arial"/>
        </w:rPr>
      </w:pPr>
      <w:r w:rsidRPr="00C71628">
        <w:rPr>
          <w:rFonts w:cs="Arial"/>
        </w:rPr>
        <w:t xml:space="preserve">A Yellow finding results from the licensee’s failure to substantially establish mitigating strategies in one or more of the overall mitigating strategy areas. </w:t>
      </w:r>
      <w:r w:rsidR="00467F3F" w:rsidRPr="00C71628">
        <w:rPr>
          <w:rFonts w:cs="Arial"/>
        </w:rPr>
        <w:t xml:space="preserve"> </w:t>
      </w:r>
      <w:r w:rsidRPr="00C71628">
        <w:rPr>
          <w:rFonts w:cs="Arial"/>
        </w:rPr>
        <w:t>These areas include fire</w:t>
      </w:r>
      <w:del w:id="15" w:author="Author">
        <w:r w:rsidRPr="00C71628" w:rsidDel="00E61B1A">
          <w:rPr>
            <w:rFonts w:cs="Arial"/>
          </w:rPr>
          <w:delText xml:space="preserve"> </w:delText>
        </w:r>
      </w:del>
      <w:r w:rsidRPr="00C71628">
        <w:rPr>
          <w:rFonts w:cs="Arial"/>
        </w:rPr>
        <w:t>fighting response strategies, operations to mitigate reactor core fuel damage including command and control and actions to minimize release, and operations to mitigate SFP fuel damage including command and control and actions to minimize release.</w:t>
      </w:r>
    </w:p>
    <w:p w14:paraId="0C994CD9" w14:textId="1B46D905" w:rsidR="000551AA" w:rsidRPr="00C71628" w:rsidRDefault="000551AA" w:rsidP="00F96D3A">
      <w:pPr>
        <w:numPr>
          <w:ilvl w:val="0"/>
          <w:numId w:val="3"/>
        </w:numPr>
        <w:spacing w:after="220"/>
        <w:rPr>
          <w:rFonts w:cs="Arial"/>
        </w:rPr>
      </w:pPr>
      <w:r w:rsidRPr="00C71628">
        <w:rPr>
          <w:rFonts w:cs="Arial"/>
        </w:rPr>
        <w:t xml:space="preserve">A Red finding results from an actual </w:t>
      </w:r>
      <w:ins w:id="16" w:author="Author">
        <w:r w:rsidR="00E61B1A">
          <w:rPr>
            <w:rFonts w:cs="Arial"/>
          </w:rPr>
          <w:t>EDMG</w:t>
        </w:r>
      </w:ins>
      <w:r w:rsidRPr="00C71628">
        <w:rPr>
          <w:rFonts w:cs="Arial"/>
        </w:rPr>
        <w:t xml:space="preserve"> event with a substantial failure of mitigating strategies to function as intended (i.e.</w:t>
      </w:r>
      <w:r w:rsidR="00013D21" w:rsidRPr="00C71628">
        <w:rPr>
          <w:rFonts w:cs="Arial"/>
        </w:rPr>
        <w:t>,</w:t>
      </w:r>
      <w:r w:rsidRPr="00C71628">
        <w:rPr>
          <w:rFonts w:cs="Arial"/>
        </w:rPr>
        <w:t xml:space="preserve"> achieve the strategies’ objectives) in one or more of the overall mitigating strategy areas. </w:t>
      </w:r>
      <w:r w:rsidR="00467F3F" w:rsidRPr="00C71628">
        <w:rPr>
          <w:rFonts w:cs="Arial"/>
        </w:rPr>
        <w:t xml:space="preserve"> </w:t>
      </w:r>
      <w:r w:rsidRPr="00C71628">
        <w:rPr>
          <w:rFonts w:cs="Arial"/>
        </w:rPr>
        <w:t>These areas include firefighting response strategies, operations to mitigate reactor core fuel damage including command and control and actions to minimize release, and operations to mitigate SFP fuel damage including command and control and actions to minimize release.</w:t>
      </w:r>
    </w:p>
    <w:p w14:paraId="3E3F7D7A" w14:textId="77777777" w:rsidR="00F96D3A" w:rsidRDefault="00C45BDA" w:rsidP="00F96D3A">
      <w:pPr>
        <w:pStyle w:val="BodyText"/>
        <w:rPr>
          <w:rFonts w:cs="Arial"/>
        </w:rPr>
      </w:pPr>
      <w:r w:rsidRPr="00C71628">
        <w:rPr>
          <w:rFonts w:cs="Arial"/>
        </w:rPr>
        <w:t xml:space="preserve">If the mitigating strategies </w:t>
      </w:r>
      <w:r w:rsidR="000B4C41" w:rsidRPr="00C71628">
        <w:rPr>
          <w:rFonts w:cs="Arial"/>
        </w:rPr>
        <w:t>intended to maintain or restore</w:t>
      </w:r>
      <w:r w:rsidRPr="00C71628">
        <w:rPr>
          <w:rFonts w:cs="Arial"/>
        </w:rPr>
        <w:t xml:space="preserve"> core cooling, SFP cooling,</w:t>
      </w:r>
      <w:r w:rsidR="00364D93" w:rsidRPr="00C71628">
        <w:rPr>
          <w:rFonts w:cs="Arial"/>
        </w:rPr>
        <w:t xml:space="preserve"> or </w:t>
      </w:r>
      <w:r w:rsidRPr="00C71628">
        <w:rPr>
          <w:rFonts w:cs="Arial"/>
        </w:rPr>
        <w:t xml:space="preserve">containment integrity are not </w:t>
      </w:r>
      <w:r w:rsidR="004C72DB" w:rsidRPr="00C71628">
        <w:rPr>
          <w:rFonts w:cs="Arial"/>
        </w:rPr>
        <w:t>developed and implemented</w:t>
      </w:r>
      <w:r w:rsidRPr="00C71628">
        <w:rPr>
          <w:rFonts w:cs="Arial"/>
        </w:rPr>
        <w:t xml:space="preserve"> adequately the public may be placed at greater risk. </w:t>
      </w:r>
      <w:r w:rsidR="00364D93" w:rsidRPr="00C71628">
        <w:rPr>
          <w:rFonts w:cs="Arial"/>
        </w:rPr>
        <w:t xml:space="preserve"> The elevated </w:t>
      </w:r>
      <w:r w:rsidR="004C72DB" w:rsidRPr="00C71628">
        <w:rPr>
          <w:rFonts w:cs="Arial"/>
        </w:rPr>
        <w:t>safety</w:t>
      </w:r>
      <w:r w:rsidR="00364D93" w:rsidRPr="00C71628">
        <w:rPr>
          <w:rFonts w:cs="Arial"/>
        </w:rPr>
        <w:t xml:space="preserve"> significance</w:t>
      </w:r>
      <w:r w:rsidRPr="00C71628">
        <w:rPr>
          <w:rFonts w:cs="Arial"/>
        </w:rPr>
        <w:t>, as described in the criteria for the thresholds (i.e.,</w:t>
      </w:r>
      <w:r w:rsidR="00142405" w:rsidRPr="00C71628">
        <w:rPr>
          <w:rFonts w:cs="Arial"/>
        </w:rPr>
        <w:t xml:space="preserve"> Green, White, Yellow, Red), is</w:t>
      </w:r>
      <w:r w:rsidRPr="00C71628">
        <w:rPr>
          <w:rFonts w:cs="Arial"/>
        </w:rPr>
        <w:t xml:space="preserve"> consistent with the</w:t>
      </w:r>
      <w:r w:rsidR="004C72DB" w:rsidRPr="00C71628">
        <w:rPr>
          <w:rFonts w:cs="Arial"/>
        </w:rPr>
        <w:t xml:space="preserve"> </w:t>
      </w:r>
      <w:r w:rsidR="001F6B4F" w:rsidRPr="00C71628">
        <w:rPr>
          <w:rFonts w:cs="Arial"/>
        </w:rPr>
        <w:t xml:space="preserve">decrease in defense-in-depth and subsequent </w:t>
      </w:r>
      <w:r w:rsidR="00B44936" w:rsidRPr="00C71628">
        <w:rPr>
          <w:rFonts w:cs="Arial"/>
        </w:rPr>
        <w:t>increase in</w:t>
      </w:r>
      <w:r w:rsidR="009064CA" w:rsidRPr="00C71628">
        <w:rPr>
          <w:rFonts w:cs="Arial"/>
        </w:rPr>
        <w:t xml:space="preserve"> risk</w:t>
      </w:r>
      <w:r w:rsidR="001F6B4F" w:rsidRPr="00C71628">
        <w:rPr>
          <w:rFonts w:cs="Arial"/>
        </w:rPr>
        <w:t xml:space="preserve"> </w:t>
      </w:r>
      <w:r w:rsidR="009064CA" w:rsidRPr="00C71628">
        <w:rPr>
          <w:rFonts w:cs="Arial"/>
        </w:rPr>
        <w:t>to the public from</w:t>
      </w:r>
      <w:r w:rsidRPr="00C71628">
        <w:rPr>
          <w:rFonts w:cs="Arial"/>
        </w:rPr>
        <w:t xml:space="preserve"> the loss of the ability to perform the mitigating strategies.</w:t>
      </w:r>
    </w:p>
    <w:p w14:paraId="138A2014" w14:textId="77777777" w:rsidR="00F96D3A" w:rsidRDefault="000551AA" w:rsidP="00F96D3A">
      <w:pPr>
        <w:pStyle w:val="BodyText"/>
        <w:rPr>
          <w:rFonts w:cs="Arial"/>
        </w:rPr>
      </w:pPr>
      <w:r w:rsidRPr="00C71628">
        <w:rPr>
          <w:rFonts w:cs="Arial"/>
        </w:rPr>
        <w:t xml:space="preserve">For example, if the </w:t>
      </w:r>
      <w:r w:rsidR="00CE6D77" w:rsidRPr="00C71628">
        <w:rPr>
          <w:rFonts w:cs="Arial"/>
        </w:rPr>
        <w:t>finding</w:t>
      </w:r>
      <w:r w:rsidRPr="00C71628">
        <w:rPr>
          <w:rFonts w:cs="Arial"/>
        </w:rPr>
        <w:t xml:space="preserve"> results in </w:t>
      </w:r>
      <w:proofErr w:type="gramStart"/>
      <w:r w:rsidRPr="00C71628">
        <w:rPr>
          <w:rFonts w:cs="Arial"/>
        </w:rPr>
        <w:t>all of</w:t>
      </w:r>
      <w:proofErr w:type="gramEnd"/>
      <w:r w:rsidRPr="00C71628">
        <w:rPr>
          <w:rFonts w:cs="Arial"/>
        </w:rPr>
        <w:t xml:space="preserve"> the mitigating strategies in a general grouping being non-feasible, the inability to perform the objective of that group of strategies (e.g.</w:t>
      </w:r>
      <w:r w:rsidR="00F6574D" w:rsidRPr="00C71628">
        <w:rPr>
          <w:rFonts w:cs="Arial"/>
        </w:rPr>
        <w:t>,</w:t>
      </w:r>
      <w:r w:rsidRPr="00C71628">
        <w:rPr>
          <w:rFonts w:cs="Arial"/>
        </w:rPr>
        <w:t xml:space="preserve"> provide SFP cooling) would be characterized as having a greater significance (White) than a </w:t>
      </w:r>
      <w:r w:rsidR="00CE6D77" w:rsidRPr="00C71628">
        <w:rPr>
          <w:rFonts w:cs="Arial"/>
        </w:rPr>
        <w:t>finding</w:t>
      </w:r>
      <w:r w:rsidRPr="00C71628">
        <w:rPr>
          <w:rFonts w:cs="Arial"/>
        </w:rPr>
        <w:t xml:space="preserve"> affecting only one strategy (Green). </w:t>
      </w:r>
      <w:r w:rsidR="00DD4A9E" w:rsidRPr="00C71628">
        <w:rPr>
          <w:rFonts w:cs="Arial"/>
        </w:rPr>
        <w:t xml:space="preserve"> </w:t>
      </w:r>
      <w:r w:rsidRPr="00C71628">
        <w:rPr>
          <w:rFonts w:cs="Arial"/>
        </w:rPr>
        <w:t xml:space="preserve">Similarly, a </w:t>
      </w:r>
      <w:r w:rsidR="00CE6D77" w:rsidRPr="00C71628">
        <w:rPr>
          <w:rFonts w:cs="Arial"/>
        </w:rPr>
        <w:t>finding</w:t>
      </w:r>
      <w:r w:rsidRPr="00C71628">
        <w:rPr>
          <w:rFonts w:cs="Arial"/>
        </w:rPr>
        <w:t xml:space="preserve"> affecting the use of the on-site, </w:t>
      </w:r>
      <w:proofErr w:type="spellStart"/>
      <w:r w:rsidRPr="00C71628">
        <w:rPr>
          <w:rFonts w:cs="Arial"/>
        </w:rPr>
        <w:t>self powered</w:t>
      </w:r>
      <w:proofErr w:type="spellEnd"/>
      <w:r w:rsidRPr="00C71628">
        <w:rPr>
          <w:rFonts w:cs="Arial"/>
        </w:rPr>
        <w:t>, portable pumping capability that is used in multiple strategies would be characterized as having a greater significance (White) due to the diminished ability to perform the objectives of multiple strategies.</w:t>
      </w:r>
    </w:p>
    <w:p w14:paraId="04AB8A84" w14:textId="77777777" w:rsidR="00F96D3A" w:rsidRDefault="000551AA" w:rsidP="00F96D3A">
      <w:pPr>
        <w:pStyle w:val="BodyText"/>
        <w:rPr>
          <w:rFonts w:cs="Arial"/>
        </w:rPr>
      </w:pPr>
      <w:r w:rsidRPr="00C71628">
        <w:rPr>
          <w:rFonts w:cs="Arial"/>
        </w:rPr>
        <w:lastRenderedPageBreak/>
        <w:t xml:space="preserve">A </w:t>
      </w:r>
      <w:r w:rsidR="00CE6D77" w:rsidRPr="00C71628">
        <w:rPr>
          <w:rFonts w:cs="Arial"/>
        </w:rPr>
        <w:t>finding</w:t>
      </w:r>
      <w:r w:rsidRPr="00C71628">
        <w:rPr>
          <w:rFonts w:cs="Arial"/>
        </w:rPr>
        <w:t xml:space="preserve"> involving the failure to establish </w:t>
      </w:r>
      <w:proofErr w:type="gramStart"/>
      <w:r w:rsidRPr="00C71628">
        <w:rPr>
          <w:rFonts w:cs="Arial"/>
        </w:rPr>
        <w:t>all of</w:t>
      </w:r>
      <w:proofErr w:type="gramEnd"/>
      <w:r w:rsidRPr="00C71628">
        <w:rPr>
          <w:rFonts w:cs="Arial"/>
        </w:rPr>
        <w:t xml:space="preserve"> the mitigating strategies in a general category would have been characterized during the TI 2515/171 inspections as having a greater significance (Yellow) than a </w:t>
      </w:r>
      <w:r w:rsidR="00CE6D77" w:rsidRPr="00C71628">
        <w:rPr>
          <w:rFonts w:cs="Arial"/>
        </w:rPr>
        <w:t>finding</w:t>
      </w:r>
      <w:r w:rsidRPr="00C71628">
        <w:rPr>
          <w:rFonts w:cs="Arial"/>
        </w:rPr>
        <w:t xml:space="preserve"> resulting in all of the mitigating strategies in a category being non-feasible (White).</w:t>
      </w:r>
    </w:p>
    <w:p w14:paraId="7DA8F03D" w14:textId="783AD934" w:rsidR="000551AA" w:rsidRPr="00C71628" w:rsidRDefault="000551AA" w:rsidP="00F96D3A">
      <w:pPr>
        <w:pStyle w:val="BodyText"/>
        <w:rPr>
          <w:rFonts w:cs="Arial"/>
        </w:rPr>
      </w:pPr>
      <w:proofErr w:type="gramStart"/>
      <w:r w:rsidRPr="00C71628">
        <w:rPr>
          <w:rFonts w:cs="Arial"/>
        </w:rPr>
        <w:t>Similar to</w:t>
      </w:r>
      <w:proofErr w:type="gramEnd"/>
      <w:r w:rsidRPr="00C71628">
        <w:rPr>
          <w:rFonts w:cs="Arial"/>
        </w:rPr>
        <w:t xml:space="preserve"> the treatment of significance in the </w:t>
      </w:r>
      <w:r w:rsidR="00314BA7" w:rsidRPr="00C71628">
        <w:rPr>
          <w:rFonts w:cs="Arial"/>
        </w:rPr>
        <w:t xml:space="preserve">Emergency Preparedness </w:t>
      </w:r>
      <w:r w:rsidRPr="00C71628">
        <w:rPr>
          <w:rFonts w:cs="Arial"/>
        </w:rPr>
        <w:t xml:space="preserve">SDP, the greatest significance (Red) is reserved for an actual </w:t>
      </w:r>
      <w:ins w:id="17" w:author="Author">
        <w:r w:rsidR="002373A9">
          <w:rPr>
            <w:rFonts w:cs="Arial"/>
          </w:rPr>
          <w:t>EDMG</w:t>
        </w:r>
      </w:ins>
      <w:r w:rsidRPr="00C71628">
        <w:rPr>
          <w:rFonts w:cs="Arial"/>
        </w:rPr>
        <w:t xml:space="preserve"> event (loss of a large area of the plant due to fire or explosion) in which a </w:t>
      </w:r>
      <w:r w:rsidR="00CE6D77" w:rsidRPr="00C71628">
        <w:rPr>
          <w:rFonts w:cs="Arial"/>
        </w:rPr>
        <w:t>finding</w:t>
      </w:r>
      <w:r w:rsidRPr="00C71628">
        <w:rPr>
          <w:rFonts w:cs="Arial"/>
        </w:rPr>
        <w:t xml:space="preserve"> results from the substantial failure of the mitigating strategies to function as they are intended.</w:t>
      </w:r>
    </w:p>
    <w:p w14:paraId="293217DF" w14:textId="1071996F" w:rsidR="004E5E66" w:rsidRPr="00C71628" w:rsidRDefault="0016489F" w:rsidP="00315B86">
      <w:pPr>
        <w:pStyle w:val="Heading1"/>
        <w:rPr>
          <w:rFonts w:cs="Arial"/>
        </w:rPr>
      </w:pPr>
      <w:r>
        <w:rPr>
          <w:rFonts w:cs="Arial"/>
        </w:rPr>
        <w:t>0308.03L-04</w:t>
      </w:r>
      <w:r>
        <w:rPr>
          <w:rFonts w:cs="Arial"/>
        </w:rPr>
        <w:tab/>
        <w:t>REFERENCES</w:t>
      </w:r>
    </w:p>
    <w:p w14:paraId="55783050" w14:textId="77777777" w:rsidR="00A07246" w:rsidRPr="00A97539" w:rsidRDefault="00A07246" w:rsidP="00212D09">
      <w:pPr>
        <w:pStyle w:val="ListParagraph"/>
        <w:widowControl w:val="0"/>
        <w:numPr>
          <w:ilvl w:val="0"/>
          <w:numId w:val="4"/>
        </w:numPr>
        <w:ind w:left="360"/>
        <w:rPr>
          <w:ins w:id="18" w:author="Author"/>
        </w:rPr>
      </w:pPr>
      <w:ins w:id="19" w:author="Author">
        <w:r w:rsidRPr="00A97539">
          <w:t>Power Reactor Security Requirements Rulemaking (74 FR 13925; March 27, 2009)</w:t>
        </w:r>
      </w:ins>
    </w:p>
    <w:p w14:paraId="4CE039E5" w14:textId="77777777" w:rsidR="00A07246" w:rsidRPr="00A97539" w:rsidRDefault="00A07246" w:rsidP="00212D09">
      <w:pPr>
        <w:pStyle w:val="ListParagraph"/>
        <w:widowControl w:val="0"/>
        <w:numPr>
          <w:ilvl w:val="0"/>
          <w:numId w:val="4"/>
        </w:numPr>
        <w:ind w:left="360"/>
        <w:rPr>
          <w:ins w:id="20" w:author="Author"/>
        </w:rPr>
      </w:pPr>
      <w:ins w:id="21" w:author="Author">
        <w:r w:rsidRPr="00A97539">
          <w:t>Mitigation of Beyond-Design-Basis Events Rulemaking (84 FR 39684; August 9, 2019)</w:t>
        </w:r>
      </w:ins>
    </w:p>
    <w:p w14:paraId="6AAE4DD1" w14:textId="670DBD6B" w:rsidR="00A07246" w:rsidRPr="00A97539" w:rsidRDefault="00A07246" w:rsidP="00212D09">
      <w:pPr>
        <w:pStyle w:val="ListParagraph"/>
        <w:widowControl w:val="0"/>
        <w:numPr>
          <w:ilvl w:val="0"/>
          <w:numId w:val="4"/>
        </w:numPr>
        <w:ind w:left="360"/>
        <w:rPr>
          <w:ins w:id="22" w:author="Author"/>
        </w:rPr>
      </w:pPr>
      <w:ins w:id="23" w:author="Author">
        <w:r w:rsidRPr="00A97539">
          <w:t>NUREG-0800, Standard Review Plan for the Review of Safety Analysis Reports for Nuclear Power Plants: LWR Edition – Severe Accidents, Section 19.4 revision 0, June 2015 (ADAMS Accession No. ML13316B202)</w:t>
        </w:r>
      </w:ins>
    </w:p>
    <w:p w14:paraId="6DC3FF71" w14:textId="77777777" w:rsidR="00A07246" w:rsidRPr="001E3036" w:rsidRDefault="00A07246" w:rsidP="00212D09">
      <w:pPr>
        <w:pStyle w:val="ListParagraph"/>
        <w:widowControl w:val="0"/>
        <w:numPr>
          <w:ilvl w:val="0"/>
          <w:numId w:val="4"/>
        </w:numPr>
        <w:ind w:left="360"/>
        <w:rPr>
          <w:ins w:id="24" w:author="Author"/>
          <w:rFonts w:cs="Arial"/>
        </w:rPr>
      </w:pPr>
      <w:ins w:id="25" w:author="Author">
        <w:r w:rsidRPr="00A97539">
          <w:t xml:space="preserve">NEI 06-12, </w:t>
        </w:r>
        <w:r>
          <w:t>B.5.b Phase 2 &amp; 3 Submittal Guideline, r</w:t>
        </w:r>
        <w:r w:rsidRPr="00A97539">
          <w:t>evision 2 (ADAMS Accession No. ML070090060)</w:t>
        </w:r>
      </w:ins>
    </w:p>
    <w:p w14:paraId="06943C06" w14:textId="77777777" w:rsidR="00A07246" w:rsidRPr="001E3036" w:rsidRDefault="00A07246" w:rsidP="00212D09">
      <w:pPr>
        <w:pStyle w:val="ListParagraph"/>
        <w:widowControl w:val="0"/>
        <w:numPr>
          <w:ilvl w:val="0"/>
          <w:numId w:val="4"/>
        </w:numPr>
        <w:ind w:left="360"/>
        <w:rPr>
          <w:ins w:id="26" w:author="Author"/>
          <w:rFonts w:cs="Arial"/>
        </w:rPr>
      </w:pPr>
      <w:ins w:id="27" w:author="Author">
        <w:r w:rsidRPr="00A97539">
          <w:t xml:space="preserve">NEI 06-12, </w:t>
        </w:r>
        <w:r>
          <w:t>B.5.b Phase 2 &amp; 3 Submittal Guideline, r</w:t>
        </w:r>
        <w:r w:rsidRPr="00A97539">
          <w:t xml:space="preserve">evision </w:t>
        </w:r>
        <w:r>
          <w:t>3</w:t>
        </w:r>
        <w:r w:rsidRPr="00A97539">
          <w:t xml:space="preserve"> (ADAMS Accession No. ML</w:t>
        </w:r>
        <w:r>
          <w:t>092890400</w:t>
        </w:r>
        <w:r w:rsidRPr="00A97539">
          <w:t>)</w:t>
        </w:r>
      </w:ins>
    </w:p>
    <w:p w14:paraId="10F5AC50" w14:textId="77777777" w:rsidR="000551AA" w:rsidRPr="00C71628" w:rsidRDefault="000551AA" w:rsidP="00172C3A">
      <w:pPr>
        <w:pStyle w:val="END"/>
        <w:sectPr w:rsidR="000551AA" w:rsidRPr="00C71628" w:rsidSect="00083DDB">
          <w:footerReference w:type="default" r:id="rId8"/>
          <w:footerReference w:type="first" r:id="rId9"/>
          <w:pgSz w:w="12240" w:h="15838" w:code="1"/>
          <w:pgMar w:top="1440" w:right="1440" w:bottom="1440" w:left="1440" w:header="720" w:footer="720" w:gutter="0"/>
          <w:cols w:space="720"/>
          <w:docGrid w:linePitch="299"/>
        </w:sectPr>
      </w:pPr>
      <w:r w:rsidRPr="00C71628">
        <w:t>END</w:t>
      </w:r>
    </w:p>
    <w:p w14:paraId="223BFA41" w14:textId="59A84FAB" w:rsidR="000551AA" w:rsidRPr="00C71628" w:rsidRDefault="000551AA" w:rsidP="00555DCF">
      <w:pPr>
        <w:keepNext/>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220"/>
        <w:jc w:val="center"/>
        <w:rPr>
          <w:rFonts w:cs="Arial"/>
        </w:rPr>
      </w:pPr>
      <w:r w:rsidRPr="00C71628">
        <w:rPr>
          <w:rFonts w:cs="Arial"/>
        </w:rPr>
        <w:lastRenderedPageBreak/>
        <w:t>A</w:t>
      </w:r>
      <w:r w:rsidR="00D66DB7">
        <w:rPr>
          <w:rFonts w:cs="Arial"/>
        </w:rPr>
        <w:t>ttachment</w:t>
      </w:r>
      <w:r w:rsidRPr="00C71628">
        <w:rPr>
          <w:rFonts w:cs="Arial"/>
        </w:rPr>
        <w:t xml:space="preserve"> 1</w:t>
      </w:r>
      <w:r w:rsidR="00D66DB7">
        <w:rPr>
          <w:rFonts w:cs="Arial"/>
        </w:rPr>
        <w:t xml:space="preserve"> - </w:t>
      </w:r>
      <w:r w:rsidRPr="00C71628">
        <w:rPr>
          <w:rFonts w:cs="Arial"/>
        </w:rPr>
        <w:t xml:space="preserve">Revision History for </w:t>
      </w:r>
      <w:r w:rsidR="00F7274F" w:rsidRPr="00C71628">
        <w:rPr>
          <w:rFonts w:cs="Arial"/>
        </w:rPr>
        <w:t>IMC 0308</w:t>
      </w:r>
      <w:r w:rsidRPr="00C71628">
        <w:rPr>
          <w:rFonts w:cs="Arial"/>
        </w:rPr>
        <w:t xml:space="preserve"> Attachment 3</w:t>
      </w:r>
      <w:r w:rsidR="00F7274F" w:rsidRPr="00C71628">
        <w:rPr>
          <w:rFonts w:cs="Arial"/>
        </w:rPr>
        <w:t>,</w:t>
      </w:r>
      <w:r w:rsidRPr="00C71628">
        <w:rPr>
          <w:rFonts w:cs="Arial"/>
        </w:rPr>
        <w:t xml:space="preserve"> Appendix L</w:t>
      </w:r>
    </w:p>
    <w:tbl>
      <w:tblPr>
        <w:tblW w:w="12595" w:type="dxa"/>
        <w:jc w:val="center"/>
        <w:tblLayout w:type="fixed"/>
        <w:tblCellMar>
          <w:top w:w="115" w:type="dxa"/>
          <w:left w:w="120" w:type="dxa"/>
          <w:bottom w:w="115" w:type="dxa"/>
          <w:right w:w="120" w:type="dxa"/>
        </w:tblCellMar>
        <w:tblLook w:val="0000" w:firstRow="0" w:lastRow="0" w:firstColumn="0" w:lastColumn="0" w:noHBand="0" w:noVBand="0"/>
      </w:tblPr>
      <w:tblGrid>
        <w:gridCol w:w="1620"/>
        <w:gridCol w:w="1743"/>
        <w:gridCol w:w="5282"/>
        <w:gridCol w:w="1710"/>
        <w:gridCol w:w="2219"/>
        <w:gridCol w:w="21"/>
      </w:tblGrid>
      <w:tr w:rsidR="00D02983" w:rsidRPr="00C71628" w14:paraId="33F0C7ED" w14:textId="77777777" w:rsidTr="00DE1C6A">
        <w:trPr>
          <w:trHeight w:val="660"/>
          <w:tblHeader/>
          <w:jc w:val="center"/>
        </w:trPr>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A0E49CA" w14:textId="77777777" w:rsidR="00D02983" w:rsidRPr="00C71628" w:rsidRDefault="00D02983" w:rsidP="00BA30EF">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rPr>
            </w:pPr>
            <w:r w:rsidRPr="00C71628">
              <w:rPr>
                <w:rFonts w:cs="Arial"/>
              </w:rPr>
              <w:t>Commitment Tracking Number</w:t>
            </w:r>
          </w:p>
        </w:tc>
        <w:tc>
          <w:tcPr>
            <w:tcW w:w="1743" w:type="dxa"/>
            <w:tcBorders>
              <w:top w:val="single" w:sz="7" w:space="0" w:color="000000"/>
              <w:left w:val="single" w:sz="7" w:space="0" w:color="000000"/>
              <w:bottom w:val="single" w:sz="7" w:space="0" w:color="000000"/>
              <w:right w:val="single" w:sz="7" w:space="0" w:color="000000"/>
            </w:tcBorders>
            <w:tcMar>
              <w:top w:w="58" w:type="dxa"/>
              <w:bottom w:w="58" w:type="dxa"/>
            </w:tcMar>
          </w:tcPr>
          <w:p w14:paraId="2131ABB8" w14:textId="77777777" w:rsidR="00D02983" w:rsidRPr="00C71628" w:rsidRDefault="00D02983" w:rsidP="00A516DA">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jc w:val="center"/>
              <w:rPr>
                <w:rFonts w:cs="Arial"/>
              </w:rPr>
            </w:pPr>
            <w:r w:rsidRPr="00C71628">
              <w:rPr>
                <w:rFonts w:cs="Arial"/>
              </w:rPr>
              <w:t>Accession Number</w:t>
            </w:r>
          </w:p>
          <w:p w14:paraId="09956373" w14:textId="77777777" w:rsidR="00D02983" w:rsidRPr="00C71628" w:rsidRDefault="00D02983" w:rsidP="00A516DA">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jc w:val="center"/>
              <w:rPr>
                <w:rFonts w:cs="Arial"/>
              </w:rPr>
            </w:pPr>
            <w:r w:rsidRPr="00C71628">
              <w:rPr>
                <w:rFonts w:cs="Arial"/>
              </w:rPr>
              <w:t>Issue Date</w:t>
            </w:r>
          </w:p>
          <w:p w14:paraId="4314EFB2" w14:textId="77777777" w:rsidR="00D02983" w:rsidRPr="00C71628" w:rsidRDefault="00D02983" w:rsidP="00A516DA">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jc w:val="center"/>
              <w:rPr>
                <w:rFonts w:cs="Arial"/>
              </w:rPr>
            </w:pPr>
            <w:r w:rsidRPr="00C71628">
              <w:rPr>
                <w:rFonts w:cs="Arial"/>
              </w:rPr>
              <w:t>Change Notice</w:t>
            </w:r>
          </w:p>
        </w:tc>
        <w:tc>
          <w:tcPr>
            <w:tcW w:w="5282"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53C4CFE" w14:textId="77777777" w:rsidR="00D02983" w:rsidRPr="00C71628" w:rsidRDefault="00D02983" w:rsidP="00BA30EF">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rPr>
            </w:pPr>
            <w:r w:rsidRPr="00C71628">
              <w:rPr>
                <w:rFonts w:cs="Arial"/>
              </w:rPr>
              <w:t>Description of Change</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5627122" w14:textId="77777777" w:rsidR="00D02983" w:rsidRPr="00C71628" w:rsidRDefault="00D02983" w:rsidP="00BA30EF">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sidRPr="00C71628">
              <w:rPr>
                <w:rFonts w:cs="Arial"/>
              </w:rPr>
              <w:t xml:space="preserve">Description of Training Required and </w:t>
            </w:r>
          </w:p>
          <w:p w14:paraId="6C9AFC6A" w14:textId="77777777" w:rsidR="00D02983" w:rsidRPr="00C71628" w:rsidRDefault="00D02983" w:rsidP="00BA30EF">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sidRPr="00C71628">
              <w:rPr>
                <w:rFonts w:cs="Arial"/>
              </w:rPr>
              <w:t>Completion</w:t>
            </w:r>
          </w:p>
          <w:p w14:paraId="10D27143" w14:textId="77777777" w:rsidR="00D02983" w:rsidRPr="00C71628" w:rsidRDefault="00D02983" w:rsidP="00BA30EF">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rPr>
            </w:pPr>
            <w:r w:rsidRPr="00C71628">
              <w:rPr>
                <w:rFonts w:cs="Arial"/>
              </w:rPr>
              <w:t>Date</w:t>
            </w:r>
          </w:p>
        </w:tc>
        <w:tc>
          <w:tcPr>
            <w:tcW w:w="2240" w:type="dxa"/>
            <w:gridSpan w:val="2"/>
            <w:tcBorders>
              <w:top w:val="single" w:sz="7" w:space="0" w:color="000000"/>
              <w:left w:val="single" w:sz="7" w:space="0" w:color="000000"/>
              <w:bottom w:val="single" w:sz="7" w:space="0" w:color="000000"/>
              <w:right w:val="single" w:sz="7" w:space="0" w:color="000000"/>
            </w:tcBorders>
            <w:tcMar>
              <w:top w:w="58" w:type="dxa"/>
              <w:bottom w:w="58" w:type="dxa"/>
            </w:tcMar>
          </w:tcPr>
          <w:p w14:paraId="744FC977" w14:textId="77777777" w:rsidR="00D02983" w:rsidRPr="00C71628" w:rsidRDefault="00D02983" w:rsidP="00DE1C6A">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rPr>
            </w:pPr>
            <w:r w:rsidRPr="00C71628">
              <w:rPr>
                <w:rFonts w:cs="Arial"/>
              </w:rPr>
              <w:t xml:space="preserve">Comment </w:t>
            </w:r>
            <w:r w:rsidR="00DE1C6A" w:rsidRPr="00C71628">
              <w:rPr>
                <w:rFonts w:cs="Arial"/>
              </w:rPr>
              <w:t xml:space="preserve">Resolution </w:t>
            </w:r>
            <w:r w:rsidRPr="00C71628">
              <w:rPr>
                <w:rFonts w:cs="Arial"/>
              </w:rPr>
              <w:t xml:space="preserve">and </w:t>
            </w:r>
            <w:r w:rsidR="00DE1C6A" w:rsidRPr="00C71628">
              <w:rPr>
                <w:rFonts w:cs="Arial"/>
              </w:rPr>
              <w:t xml:space="preserve">Closed </w:t>
            </w:r>
            <w:r w:rsidRPr="00C71628">
              <w:rPr>
                <w:rFonts w:cs="Arial"/>
              </w:rPr>
              <w:t xml:space="preserve">Feedback </w:t>
            </w:r>
            <w:r w:rsidR="00DE1C6A" w:rsidRPr="00C71628">
              <w:rPr>
                <w:rFonts w:cs="Arial"/>
              </w:rPr>
              <w:t xml:space="preserve">Form </w:t>
            </w:r>
            <w:r w:rsidRPr="00C71628">
              <w:rPr>
                <w:rFonts w:cs="Arial"/>
              </w:rPr>
              <w:t>Accession Number</w:t>
            </w:r>
          </w:p>
        </w:tc>
      </w:tr>
      <w:tr w:rsidR="00D02983" w:rsidRPr="00C71628" w14:paraId="1F0D7E10" w14:textId="77777777" w:rsidTr="00DE1C6A">
        <w:trPr>
          <w:gridAfter w:val="1"/>
          <w:wAfter w:w="21" w:type="dxa"/>
          <w:jc w:val="center"/>
        </w:trPr>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3732A5F1" w14:textId="77777777" w:rsidR="00D02983" w:rsidRPr="00C71628" w:rsidRDefault="00D02983" w:rsidP="00BA30EF">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rPr>
            </w:pPr>
            <w:r w:rsidRPr="00C71628">
              <w:rPr>
                <w:rFonts w:cs="Arial"/>
              </w:rPr>
              <w:t>N/A</w:t>
            </w:r>
          </w:p>
        </w:tc>
        <w:tc>
          <w:tcPr>
            <w:tcW w:w="1743" w:type="dxa"/>
            <w:tcBorders>
              <w:top w:val="single" w:sz="7" w:space="0" w:color="000000"/>
              <w:left w:val="single" w:sz="7" w:space="0" w:color="000000"/>
              <w:bottom w:val="single" w:sz="7" w:space="0" w:color="000000"/>
              <w:right w:val="single" w:sz="7" w:space="0" w:color="000000"/>
            </w:tcBorders>
            <w:tcMar>
              <w:top w:w="58" w:type="dxa"/>
              <w:bottom w:w="58" w:type="dxa"/>
            </w:tcMar>
          </w:tcPr>
          <w:p w14:paraId="2D14D609" w14:textId="77777777" w:rsidR="00D02983" w:rsidRPr="00C71628" w:rsidRDefault="00D02983" w:rsidP="00D02983">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sidRPr="00C71628">
              <w:rPr>
                <w:rFonts w:cs="Arial"/>
              </w:rPr>
              <w:t>ML100220219</w:t>
            </w:r>
          </w:p>
          <w:p w14:paraId="1363D5B0" w14:textId="77777777" w:rsidR="00D02983" w:rsidRPr="00C71628" w:rsidRDefault="00013D21" w:rsidP="00D02983">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sidRPr="00C71628">
              <w:rPr>
                <w:rFonts w:cs="Arial"/>
              </w:rPr>
              <w:t>05/09/14</w:t>
            </w:r>
          </w:p>
          <w:p w14:paraId="7809802D" w14:textId="77777777" w:rsidR="00D02983" w:rsidRPr="00C71628" w:rsidRDefault="00543C1C" w:rsidP="00D02983">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sidRPr="00C71628">
              <w:rPr>
                <w:rFonts w:cs="Arial"/>
              </w:rPr>
              <w:t>CN 14</w:t>
            </w:r>
            <w:r w:rsidR="00013D21" w:rsidRPr="00C71628">
              <w:rPr>
                <w:rFonts w:cs="Arial"/>
              </w:rPr>
              <w:t>-011</w:t>
            </w:r>
          </w:p>
        </w:tc>
        <w:tc>
          <w:tcPr>
            <w:tcW w:w="5282"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F8723E1" w14:textId="77777777" w:rsidR="00D02983" w:rsidRPr="00C71628" w:rsidRDefault="00D02983" w:rsidP="00BA30EF">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rPr>
            </w:pPr>
            <w:r w:rsidRPr="00C71628">
              <w:rPr>
                <w:rFonts w:cs="Arial"/>
              </w:rPr>
              <w:t xml:space="preserve">Researched commitments for 4 years and found none. </w:t>
            </w:r>
            <w:r w:rsidR="00467F3F" w:rsidRPr="00C71628">
              <w:rPr>
                <w:rFonts w:cs="Arial"/>
              </w:rPr>
              <w:t xml:space="preserve"> </w:t>
            </w:r>
            <w:r w:rsidRPr="00C71628">
              <w:rPr>
                <w:rFonts w:cs="Arial"/>
              </w:rPr>
              <w:t>This Appendix to the IMC 0308, Attachment 3 is the basis for the new SDP Appendix L used for determining the significance of B.5.b findings.</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E782703" w14:textId="77777777" w:rsidR="00D02983" w:rsidRPr="00C71628" w:rsidRDefault="00D02983" w:rsidP="00BA30EF">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rPr>
            </w:pPr>
            <w:r w:rsidRPr="00C71628">
              <w:rPr>
                <w:rFonts w:cs="Arial"/>
              </w:rPr>
              <w:t>None</w:t>
            </w:r>
          </w:p>
        </w:tc>
        <w:tc>
          <w:tcPr>
            <w:tcW w:w="2219"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27D6161" w14:textId="77777777" w:rsidR="00D02983" w:rsidRPr="00C71628" w:rsidRDefault="00D02983" w:rsidP="0059747F">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rPr>
            </w:pPr>
            <w:r w:rsidRPr="00C71628">
              <w:rPr>
                <w:rFonts w:cs="Arial"/>
              </w:rPr>
              <w:t>ML102510609</w:t>
            </w:r>
          </w:p>
        </w:tc>
      </w:tr>
      <w:tr w:rsidR="005247B9" w:rsidRPr="00C71628" w14:paraId="6CC43834" w14:textId="77777777" w:rsidTr="00DE1C6A">
        <w:trPr>
          <w:gridAfter w:val="1"/>
          <w:wAfter w:w="21" w:type="dxa"/>
          <w:jc w:val="center"/>
        </w:trPr>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3A9EBA7" w14:textId="77777777" w:rsidR="005247B9" w:rsidRPr="00C71628" w:rsidRDefault="005247B9" w:rsidP="00DE1C6A">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sidRPr="00C71628">
              <w:rPr>
                <w:rFonts w:cs="Arial"/>
              </w:rPr>
              <w:t>N/A</w:t>
            </w:r>
          </w:p>
        </w:tc>
        <w:tc>
          <w:tcPr>
            <w:tcW w:w="1743"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8C24D39" w14:textId="77777777" w:rsidR="005247B9" w:rsidRPr="00C71628" w:rsidRDefault="00DE1C6A" w:rsidP="00DE1C6A">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sidRPr="00C71628">
              <w:rPr>
                <w:rFonts w:cs="Arial"/>
              </w:rPr>
              <w:t>ML17011A040</w:t>
            </w:r>
          </w:p>
          <w:p w14:paraId="2119383C" w14:textId="77777777" w:rsidR="004C0A16" w:rsidRPr="00C71628" w:rsidRDefault="004C0A16" w:rsidP="00DE1C6A">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sidRPr="00C71628">
              <w:rPr>
                <w:rFonts w:cs="Arial"/>
              </w:rPr>
              <w:t>03/28/17</w:t>
            </w:r>
          </w:p>
          <w:p w14:paraId="5F8F15EF" w14:textId="77777777" w:rsidR="004C0A16" w:rsidRPr="00C71628" w:rsidRDefault="004C0A16" w:rsidP="00DE1C6A">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sidRPr="00C71628">
              <w:rPr>
                <w:rFonts w:cs="Arial"/>
              </w:rPr>
              <w:t>CN 17-008</w:t>
            </w:r>
          </w:p>
        </w:tc>
        <w:tc>
          <w:tcPr>
            <w:tcW w:w="5282"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F495E40" w14:textId="77777777" w:rsidR="005247B9" w:rsidRPr="00C71628" w:rsidRDefault="005247B9" w:rsidP="00DE1C6A">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sidRPr="00C71628">
              <w:rPr>
                <w:rFonts w:cs="Arial"/>
              </w:rPr>
              <w:t xml:space="preserve">Deleted incorrect language </w:t>
            </w:r>
            <w:r w:rsidR="007B4C12" w:rsidRPr="00C71628">
              <w:rPr>
                <w:rFonts w:cs="Arial"/>
              </w:rPr>
              <w:t xml:space="preserve">on page 2 </w:t>
            </w:r>
            <w:r w:rsidRPr="00C71628">
              <w:rPr>
                <w:rFonts w:cs="Arial"/>
              </w:rPr>
              <w:t xml:space="preserve">referring to the use of IMC 0609, Appendix M being not the right approach for </w:t>
            </w:r>
            <w:r w:rsidR="007B4C12" w:rsidRPr="00C71628">
              <w:rPr>
                <w:rFonts w:cs="Arial"/>
              </w:rPr>
              <w:t xml:space="preserve">plant </w:t>
            </w:r>
            <w:r w:rsidRPr="00C71628">
              <w:rPr>
                <w:rFonts w:cs="Arial"/>
              </w:rPr>
              <w:t xml:space="preserve">events that are beyond design basis.  The SDP program makes no distinction in determining significance of inspection findings whether they be </w:t>
            </w:r>
            <w:r w:rsidR="007B4C12" w:rsidRPr="00C71628">
              <w:rPr>
                <w:rFonts w:cs="Arial"/>
              </w:rPr>
              <w:t>within the design basis or beyond the design basis.  Added B.5.b inspection procedures to the reference section.</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CB16A5C" w14:textId="7275C671" w:rsidR="005247B9" w:rsidRPr="00C71628" w:rsidRDefault="007B4C12" w:rsidP="00DE1C6A">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sidRPr="00C71628">
              <w:rPr>
                <w:rFonts w:cs="Arial"/>
              </w:rPr>
              <w:t>None</w:t>
            </w:r>
          </w:p>
        </w:tc>
        <w:tc>
          <w:tcPr>
            <w:tcW w:w="2219"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D4A0C3D" w14:textId="77777777" w:rsidR="005247B9" w:rsidRPr="00C71628" w:rsidRDefault="00DE1C6A" w:rsidP="00DE1C6A">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sidRPr="00C71628">
              <w:rPr>
                <w:rFonts w:cs="Arial"/>
              </w:rPr>
              <w:t>ML17018A108</w:t>
            </w:r>
          </w:p>
        </w:tc>
      </w:tr>
      <w:tr w:rsidR="00A516DA" w:rsidRPr="00C71628" w14:paraId="00FD8F3E" w14:textId="77777777" w:rsidTr="00486CA1">
        <w:trPr>
          <w:gridAfter w:val="1"/>
          <w:wAfter w:w="21" w:type="dxa"/>
          <w:cantSplit/>
          <w:jc w:val="center"/>
        </w:trPr>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2D8AAE8B" w14:textId="6FCB1730" w:rsidR="00A516DA" w:rsidRPr="00C71628" w:rsidRDefault="00A516DA" w:rsidP="00DE1C6A">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Pr>
                <w:rFonts w:cs="Arial"/>
              </w:rPr>
              <w:t>N/A</w:t>
            </w:r>
          </w:p>
        </w:tc>
        <w:tc>
          <w:tcPr>
            <w:tcW w:w="1743" w:type="dxa"/>
            <w:tcBorders>
              <w:top w:val="single" w:sz="7" w:space="0" w:color="000000"/>
              <w:left w:val="single" w:sz="7" w:space="0" w:color="000000"/>
              <w:bottom w:val="single" w:sz="7" w:space="0" w:color="000000"/>
              <w:right w:val="single" w:sz="7" w:space="0" w:color="000000"/>
            </w:tcBorders>
            <w:tcMar>
              <w:top w:w="58" w:type="dxa"/>
              <w:bottom w:w="58" w:type="dxa"/>
            </w:tcMar>
          </w:tcPr>
          <w:p w14:paraId="52A33E34" w14:textId="08CE8CBB" w:rsidR="00A516DA" w:rsidRDefault="00A516DA" w:rsidP="00DE1C6A">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Pr>
                <w:rFonts w:cs="Arial"/>
              </w:rPr>
              <w:t>ML</w:t>
            </w:r>
            <w:r w:rsidR="000F5F06">
              <w:rPr>
                <w:rFonts w:cs="Arial"/>
              </w:rPr>
              <w:t>21311A002</w:t>
            </w:r>
          </w:p>
          <w:p w14:paraId="438A83AE" w14:textId="2EED141F" w:rsidR="00A516DA" w:rsidRDefault="00B72AB2" w:rsidP="00DE1C6A">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Pr>
                <w:rFonts w:cs="Arial"/>
              </w:rPr>
              <w:t>12/07/21</w:t>
            </w:r>
          </w:p>
          <w:p w14:paraId="3C56D86C" w14:textId="0FE737A4" w:rsidR="00A516DA" w:rsidRPr="00C71628" w:rsidRDefault="00A516DA" w:rsidP="00DE1C6A">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Pr>
                <w:rFonts w:cs="Arial"/>
              </w:rPr>
              <w:t>CN</w:t>
            </w:r>
            <w:r w:rsidR="00B72AB2">
              <w:rPr>
                <w:rFonts w:cs="Arial"/>
              </w:rPr>
              <w:t xml:space="preserve"> 21-039</w:t>
            </w:r>
          </w:p>
        </w:tc>
        <w:tc>
          <w:tcPr>
            <w:tcW w:w="5282" w:type="dxa"/>
            <w:tcBorders>
              <w:top w:val="single" w:sz="7" w:space="0" w:color="000000"/>
              <w:left w:val="single" w:sz="7" w:space="0" w:color="000000"/>
              <w:bottom w:val="single" w:sz="7" w:space="0" w:color="000000"/>
              <w:right w:val="single" w:sz="7" w:space="0" w:color="000000"/>
            </w:tcBorders>
            <w:tcMar>
              <w:top w:w="58" w:type="dxa"/>
              <w:bottom w:w="58" w:type="dxa"/>
            </w:tcMar>
          </w:tcPr>
          <w:p w14:paraId="27D636F2" w14:textId="77777777" w:rsidR="003E5F6E" w:rsidRPr="003E5F6E" w:rsidRDefault="003E5F6E" w:rsidP="003E5F6E">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rPr>
            </w:pPr>
            <w:r w:rsidRPr="003E5F6E">
              <w:rPr>
                <w:rFonts w:cs="Arial"/>
              </w:rPr>
              <w:t>Documented the shift in the current requirements for the mitigating strategies to § 50.155(b)(2) and incorporated terminology changes resulting from the Mitigation of Beyond-Design-Basis Events Rulemaking.</w:t>
            </w:r>
          </w:p>
          <w:p w14:paraId="6006A81F" w14:textId="77777777" w:rsidR="003E5F6E" w:rsidRPr="003E5F6E" w:rsidRDefault="003E5F6E" w:rsidP="003E5F6E">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rPr>
            </w:pPr>
          </w:p>
          <w:p w14:paraId="6AB97D79" w14:textId="7A6C8EAA" w:rsidR="00A516DA" w:rsidRPr="00C71628" w:rsidRDefault="003E5F6E" w:rsidP="003E5F6E">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sidRPr="003E5F6E">
              <w:rPr>
                <w:rFonts w:cs="Arial"/>
              </w:rPr>
              <w:t>Procedure was re-named from B.5.b to Extensive Damage Mitigation Guidelines (EDMG) to coincide with the renaming that occurred during the MDBE rulemaking.</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90F8DC8" w14:textId="3B0CA09E" w:rsidR="00A516DA" w:rsidRPr="00C71628" w:rsidRDefault="00A516DA" w:rsidP="00DE1C6A">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Pr>
                <w:rFonts w:cs="Arial"/>
              </w:rPr>
              <w:t>None</w:t>
            </w:r>
          </w:p>
        </w:tc>
        <w:tc>
          <w:tcPr>
            <w:tcW w:w="2219"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4BF110B" w14:textId="5255349D" w:rsidR="00A516DA" w:rsidRPr="00C71628" w:rsidRDefault="000F5F06" w:rsidP="00DE1C6A">
            <w:pPr>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rPr>
                <w:rFonts w:cs="Arial"/>
              </w:rPr>
            </w:pPr>
            <w:r>
              <w:rPr>
                <w:rFonts w:cs="Arial"/>
              </w:rPr>
              <w:t>None</w:t>
            </w:r>
          </w:p>
        </w:tc>
      </w:tr>
    </w:tbl>
    <w:p w14:paraId="3AE49206" w14:textId="77777777" w:rsidR="0085157D" w:rsidRPr="00C71628" w:rsidRDefault="0085157D" w:rsidP="00555DCF">
      <w:pPr>
        <w:pStyle w:val="BodyText"/>
      </w:pPr>
    </w:p>
    <w:sectPr w:rsidR="0085157D" w:rsidRPr="00C71628" w:rsidSect="00D66DB7">
      <w:footerReference w:type="default" r:id="rId10"/>
      <w:footerReference w:type="first" r:id="rId11"/>
      <w:pgSz w:w="15838" w:h="12240" w:orient="landscape"/>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339C07" w14:textId="77777777" w:rsidR="00D956E2" w:rsidRDefault="00D956E2">
      <w:r>
        <w:separator/>
      </w:r>
    </w:p>
  </w:endnote>
  <w:endnote w:type="continuationSeparator" w:id="0">
    <w:p w14:paraId="578B12FA" w14:textId="77777777" w:rsidR="00D956E2" w:rsidRDefault="00D956E2">
      <w:r>
        <w:continuationSeparator/>
      </w:r>
    </w:p>
  </w:endnote>
  <w:endnote w:type="continuationNotice" w:id="1">
    <w:p w14:paraId="4A977944" w14:textId="77777777" w:rsidR="00D956E2" w:rsidRDefault="00D956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B429A" w14:textId="32776255" w:rsidR="00083DDB" w:rsidRPr="0075791F" w:rsidRDefault="0075791F" w:rsidP="0075791F">
    <w:pPr>
      <w:tabs>
        <w:tab w:val="center" w:pos="4680"/>
        <w:tab w:val="right" w:pos="9360"/>
      </w:tabs>
      <w:rPr>
        <w:rFonts w:cs="Arial"/>
      </w:rPr>
    </w:pPr>
    <w:r w:rsidRPr="003F3259">
      <w:rPr>
        <w:rFonts w:cs="Arial"/>
      </w:rPr>
      <w:t>I</w:t>
    </w:r>
    <w:r>
      <w:rPr>
        <w:rFonts w:cs="Arial"/>
      </w:rPr>
      <w:t xml:space="preserve">ssue Date:  </w:t>
    </w:r>
    <w:r w:rsidR="00B7083B">
      <w:rPr>
        <w:rFonts w:cs="Arial"/>
      </w:rPr>
      <w:t>12/07/21</w:t>
    </w:r>
    <w:r>
      <w:rPr>
        <w:rFonts w:cs="Arial"/>
      </w:rPr>
      <w:tab/>
    </w:r>
    <w:r w:rsidRPr="008F1105">
      <w:rPr>
        <w:rFonts w:cs="Arial"/>
      </w:rPr>
      <w:fldChar w:fldCharType="begin"/>
    </w:r>
    <w:r w:rsidRPr="008F1105">
      <w:rPr>
        <w:rFonts w:cs="Arial"/>
      </w:rPr>
      <w:instrText xml:space="preserve"> PAGE   \* MERGEFORMAT </w:instrText>
    </w:r>
    <w:r w:rsidRPr="008F1105">
      <w:rPr>
        <w:rFonts w:cs="Arial"/>
      </w:rPr>
      <w:fldChar w:fldCharType="separate"/>
    </w:r>
    <w:r>
      <w:rPr>
        <w:rFonts w:cs="Arial"/>
      </w:rPr>
      <w:t>3</w:t>
    </w:r>
    <w:r w:rsidRPr="008F1105">
      <w:rPr>
        <w:rFonts w:cs="Arial"/>
        <w:noProof/>
      </w:rPr>
      <w:fldChar w:fldCharType="end"/>
    </w:r>
    <w:r>
      <w:rPr>
        <w:rFonts w:cs="Arial"/>
      </w:rPr>
      <w:tab/>
      <w:t xml:space="preserve">0308 </w:t>
    </w:r>
    <w:proofErr w:type="spellStart"/>
    <w:r>
      <w:rPr>
        <w:rFonts w:cs="Arial"/>
      </w:rPr>
      <w:t>Att</w:t>
    </w:r>
    <w:proofErr w:type="spellEnd"/>
    <w:r>
      <w:rPr>
        <w:rFonts w:cs="Arial"/>
      </w:rPr>
      <w:t xml:space="preserve"> 3 App 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8EC91" w14:textId="2A64446E" w:rsidR="00013D21" w:rsidRPr="0048237C" w:rsidRDefault="00013D21" w:rsidP="00013D21">
    <w:pPr>
      <w:pStyle w:val="Footer"/>
      <w:tabs>
        <w:tab w:val="clear" w:pos="4320"/>
        <w:tab w:val="clear" w:pos="8640"/>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0E8CC" w14:textId="77777777" w:rsidR="004F255C" w:rsidRDefault="004F255C" w:rsidP="00EE096B">
    <w:pPr>
      <w:tabs>
        <w:tab w:val="center" w:pos="4680"/>
        <w:tab w:val="right" w:pos="9360"/>
      </w:tabs>
      <w:rPr>
        <w:sz w:val="24"/>
        <w:szCs w:val="24"/>
      </w:rPr>
    </w:pPr>
    <w:r>
      <w:rPr>
        <w:sz w:val="24"/>
        <w:szCs w:val="24"/>
      </w:rPr>
      <w:t>Issue Date: XX/XX/XX</w:t>
    </w:r>
    <w:r>
      <w:rPr>
        <w:sz w:val="24"/>
        <w:szCs w:val="24"/>
      </w:rPr>
      <w:tab/>
    </w:r>
    <w:r>
      <w:rPr>
        <w:sz w:val="24"/>
        <w:szCs w:val="24"/>
      </w:rPr>
      <w:pgNum/>
    </w:r>
    <w:r>
      <w:rPr>
        <w:sz w:val="24"/>
        <w:szCs w:val="24"/>
      </w:rPr>
      <w:tab/>
      <w:t xml:space="preserve">0308, </w:t>
    </w:r>
    <w:proofErr w:type="spellStart"/>
    <w:r>
      <w:rPr>
        <w:sz w:val="24"/>
        <w:szCs w:val="24"/>
      </w:rPr>
      <w:t>Att</w:t>
    </w:r>
    <w:proofErr w:type="spellEnd"/>
    <w:r>
      <w:rPr>
        <w:sz w:val="24"/>
        <w:szCs w:val="24"/>
      </w:rPr>
      <w:t xml:space="preserve"> 3, App L</w:t>
    </w:r>
  </w:p>
  <w:p w14:paraId="4A1F88DD" w14:textId="77777777" w:rsidR="004F255C" w:rsidRDefault="004F255C">
    <w:pPr>
      <w:rPr>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86689" w14:textId="538902C8" w:rsidR="004F255C" w:rsidRPr="0048237C" w:rsidRDefault="004F255C" w:rsidP="0048237C">
    <w:pPr>
      <w:tabs>
        <w:tab w:val="center" w:pos="6480"/>
        <w:tab w:val="right" w:pos="12960"/>
      </w:tabs>
    </w:pPr>
    <w:r w:rsidRPr="0048237C">
      <w:t>I</w:t>
    </w:r>
    <w:r w:rsidR="00013D21">
      <w:t xml:space="preserve">ssue Date:  </w:t>
    </w:r>
    <w:r w:rsidR="00B7083B">
      <w:t>12/07/21</w:t>
    </w:r>
    <w:r w:rsidRPr="0048237C">
      <w:tab/>
    </w:r>
    <w:r>
      <w:t>Att1-1</w:t>
    </w:r>
    <w:r>
      <w:tab/>
      <w:t>0308</w:t>
    </w:r>
    <w:r w:rsidRPr="0048237C">
      <w:t xml:space="preserve"> </w:t>
    </w:r>
    <w:proofErr w:type="spellStart"/>
    <w:r w:rsidRPr="0048237C">
      <w:t>Att</w:t>
    </w:r>
    <w:proofErr w:type="spellEnd"/>
    <w:r w:rsidRPr="0048237C">
      <w:t xml:space="preserve"> 3 App 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70B26D" w14:textId="77777777" w:rsidR="00D956E2" w:rsidRDefault="00D956E2">
      <w:r>
        <w:separator/>
      </w:r>
    </w:p>
  </w:footnote>
  <w:footnote w:type="continuationSeparator" w:id="0">
    <w:p w14:paraId="04F396BC" w14:textId="77777777" w:rsidR="00D956E2" w:rsidRDefault="00D956E2">
      <w:r>
        <w:continuationSeparator/>
      </w:r>
    </w:p>
  </w:footnote>
  <w:footnote w:type="continuationNotice" w:id="1">
    <w:p w14:paraId="2DC01F3B" w14:textId="77777777" w:rsidR="00D956E2" w:rsidRDefault="00D956E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97CFA"/>
    <w:multiLevelType w:val="hybridMultilevel"/>
    <w:tmpl w:val="227076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0295A"/>
    <w:multiLevelType w:val="hybridMultilevel"/>
    <w:tmpl w:val="8A94B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57318C"/>
    <w:multiLevelType w:val="hybridMultilevel"/>
    <w:tmpl w:val="3538062E"/>
    <w:lvl w:ilvl="0" w:tplc="00D2E6C0">
      <w:start w:val="1"/>
      <w:numFmt w:val="decimal"/>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DB7782"/>
    <w:multiLevelType w:val="multilevel"/>
    <w:tmpl w:val="042A2A0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605"/>
    <w:rsid w:val="0000169D"/>
    <w:rsid w:val="00002B57"/>
    <w:rsid w:val="00007367"/>
    <w:rsid w:val="00011690"/>
    <w:rsid w:val="00013D21"/>
    <w:rsid w:val="000209FB"/>
    <w:rsid w:val="00022E8B"/>
    <w:rsid w:val="000342E4"/>
    <w:rsid w:val="000353C5"/>
    <w:rsid w:val="00035DA2"/>
    <w:rsid w:val="00042DCB"/>
    <w:rsid w:val="00044FE8"/>
    <w:rsid w:val="00050600"/>
    <w:rsid w:val="000551AA"/>
    <w:rsid w:val="000568A9"/>
    <w:rsid w:val="00064AB6"/>
    <w:rsid w:val="00067861"/>
    <w:rsid w:val="00076874"/>
    <w:rsid w:val="00076B84"/>
    <w:rsid w:val="00083DDB"/>
    <w:rsid w:val="000843AB"/>
    <w:rsid w:val="000843B6"/>
    <w:rsid w:val="00093B73"/>
    <w:rsid w:val="000A2A2D"/>
    <w:rsid w:val="000A2D82"/>
    <w:rsid w:val="000B1093"/>
    <w:rsid w:val="000B3605"/>
    <w:rsid w:val="000B4C41"/>
    <w:rsid w:val="000B58F1"/>
    <w:rsid w:val="000C0295"/>
    <w:rsid w:val="000D7E16"/>
    <w:rsid w:val="000E1C79"/>
    <w:rsid w:val="000F1590"/>
    <w:rsid w:val="000F5F06"/>
    <w:rsid w:val="000F71FE"/>
    <w:rsid w:val="0010186D"/>
    <w:rsid w:val="001103B2"/>
    <w:rsid w:val="00111C0A"/>
    <w:rsid w:val="001253FD"/>
    <w:rsid w:val="00140D1C"/>
    <w:rsid w:val="00141687"/>
    <w:rsid w:val="00142405"/>
    <w:rsid w:val="00145AE1"/>
    <w:rsid w:val="00153050"/>
    <w:rsid w:val="00153491"/>
    <w:rsid w:val="0016489F"/>
    <w:rsid w:val="00172C3A"/>
    <w:rsid w:val="00173750"/>
    <w:rsid w:val="0019493E"/>
    <w:rsid w:val="001A4BB6"/>
    <w:rsid w:val="001A639B"/>
    <w:rsid w:val="001A743C"/>
    <w:rsid w:val="001B5162"/>
    <w:rsid w:val="001B77EF"/>
    <w:rsid w:val="001C5076"/>
    <w:rsid w:val="001D0A02"/>
    <w:rsid w:val="001D1FE3"/>
    <w:rsid w:val="001E4589"/>
    <w:rsid w:val="001E63C0"/>
    <w:rsid w:val="001E7BC7"/>
    <w:rsid w:val="001F31AB"/>
    <w:rsid w:val="001F3AE0"/>
    <w:rsid w:val="001F680C"/>
    <w:rsid w:val="001F6B4F"/>
    <w:rsid w:val="0020497C"/>
    <w:rsid w:val="00212D09"/>
    <w:rsid w:val="002203AC"/>
    <w:rsid w:val="00230019"/>
    <w:rsid w:val="002351DF"/>
    <w:rsid w:val="002373A9"/>
    <w:rsid w:val="0025489E"/>
    <w:rsid w:val="002622C9"/>
    <w:rsid w:val="00267182"/>
    <w:rsid w:val="00292EAE"/>
    <w:rsid w:val="002A0976"/>
    <w:rsid w:val="002A4A87"/>
    <w:rsid w:val="002B1105"/>
    <w:rsid w:val="002B12F5"/>
    <w:rsid w:val="002C5748"/>
    <w:rsid w:val="002E6083"/>
    <w:rsid w:val="002F5E07"/>
    <w:rsid w:val="002F5F8C"/>
    <w:rsid w:val="002F6DCB"/>
    <w:rsid w:val="002F7BB5"/>
    <w:rsid w:val="00304B2C"/>
    <w:rsid w:val="003103D5"/>
    <w:rsid w:val="0031079F"/>
    <w:rsid w:val="00314BA7"/>
    <w:rsid w:val="00315B86"/>
    <w:rsid w:val="00321F92"/>
    <w:rsid w:val="00333D70"/>
    <w:rsid w:val="00333EA6"/>
    <w:rsid w:val="00335415"/>
    <w:rsid w:val="00346A45"/>
    <w:rsid w:val="00347A67"/>
    <w:rsid w:val="00354F92"/>
    <w:rsid w:val="00364D93"/>
    <w:rsid w:val="00372406"/>
    <w:rsid w:val="00375466"/>
    <w:rsid w:val="00375988"/>
    <w:rsid w:val="0038737E"/>
    <w:rsid w:val="003914A3"/>
    <w:rsid w:val="00391CC1"/>
    <w:rsid w:val="003A2C22"/>
    <w:rsid w:val="003A35CD"/>
    <w:rsid w:val="003A3C98"/>
    <w:rsid w:val="003A481E"/>
    <w:rsid w:val="003A5623"/>
    <w:rsid w:val="003B2C6D"/>
    <w:rsid w:val="003B4B1C"/>
    <w:rsid w:val="003C5A50"/>
    <w:rsid w:val="003E34EE"/>
    <w:rsid w:val="003E3CA0"/>
    <w:rsid w:val="003E5F6E"/>
    <w:rsid w:val="003F21E7"/>
    <w:rsid w:val="003F2B5F"/>
    <w:rsid w:val="003F2E2F"/>
    <w:rsid w:val="003F3F6F"/>
    <w:rsid w:val="00422D4F"/>
    <w:rsid w:val="00423DF9"/>
    <w:rsid w:val="00426103"/>
    <w:rsid w:val="00433322"/>
    <w:rsid w:val="00442ED9"/>
    <w:rsid w:val="004431CD"/>
    <w:rsid w:val="00444E96"/>
    <w:rsid w:val="004479B0"/>
    <w:rsid w:val="004609FF"/>
    <w:rsid w:val="00465777"/>
    <w:rsid w:val="00467F3F"/>
    <w:rsid w:val="00471647"/>
    <w:rsid w:val="00474254"/>
    <w:rsid w:val="0048237C"/>
    <w:rsid w:val="00486CA1"/>
    <w:rsid w:val="00491C90"/>
    <w:rsid w:val="004927E6"/>
    <w:rsid w:val="004A2091"/>
    <w:rsid w:val="004A6B43"/>
    <w:rsid w:val="004B6815"/>
    <w:rsid w:val="004C0A16"/>
    <w:rsid w:val="004C28C0"/>
    <w:rsid w:val="004C2C6B"/>
    <w:rsid w:val="004C72DB"/>
    <w:rsid w:val="004D693D"/>
    <w:rsid w:val="004E18B1"/>
    <w:rsid w:val="004E247C"/>
    <w:rsid w:val="004E3B82"/>
    <w:rsid w:val="004E5E66"/>
    <w:rsid w:val="004F0120"/>
    <w:rsid w:val="004F255C"/>
    <w:rsid w:val="004F305E"/>
    <w:rsid w:val="004F633D"/>
    <w:rsid w:val="00500E02"/>
    <w:rsid w:val="00505762"/>
    <w:rsid w:val="00515B3B"/>
    <w:rsid w:val="005247B9"/>
    <w:rsid w:val="0053151C"/>
    <w:rsid w:val="005365BE"/>
    <w:rsid w:val="005370E5"/>
    <w:rsid w:val="00543A43"/>
    <w:rsid w:val="00543C1C"/>
    <w:rsid w:val="005515BC"/>
    <w:rsid w:val="00552C24"/>
    <w:rsid w:val="00555DCF"/>
    <w:rsid w:val="00555FAD"/>
    <w:rsid w:val="005571D4"/>
    <w:rsid w:val="0057158A"/>
    <w:rsid w:val="0059747F"/>
    <w:rsid w:val="005A38DE"/>
    <w:rsid w:val="005A3CD8"/>
    <w:rsid w:val="005A4F4B"/>
    <w:rsid w:val="005A5AE7"/>
    <w:rsid w:val="005B06B7"/>
    <w:rsid w:val="005B6A38"/>
    <w:rsid w:val="005C2934"/>
    <w:rsid w:val="005F5B20"/>
    <w:rsid w:val="006007A0"/>
    <w:rsid w:val="00630967"/>
    <w:rsid w:val="006331FA"/>
    <w:rsid w:val="006342EB"/>
    <w:rsid w:val="006411AD"/>
    <w:rsid w:val="00647060"/>
    <w:rsid w:val="006508E3"/>
    <w:rsid w:val="00665468"/>
    <w:rsid w:val="00676BAD"/>
    <w:rsid w:val="00677F4E"/>
    <w:rsid w:val="00680C2F"/>
    <w:rsid w:val="006821F6"/>
    <w:rsid w:val="0068464E"/>
    <w:rsid w:val="00685E68"/>
    <w:rsid w:val="006976C9"/>
    <w:rsid w:val="006A48D6"/>
    <w:rsid w:val="006A585B"/>
    <w:rsid w:val="006A5C81"/>
    <w:rsid w:val="006B23C1"/>
    <w:rsid w:val="006B7CC3"/>
    <w:rsid w:val="006C3700"/>
    <w:rsid w:val="006C5275"/>
    <w:rsid w:val="006D3884"/>
    <w:rsid w:val="006E1B57"/>
    <w:rsid w:val="006E4497"/>
    <w:rsid w:val="006E4F70"/>
    <w:rsid w:val="006F4E7C"/>
    <w:rsid w:val="006F7FF1"/>
    <w:rsid w:val="007060DC"/>
    <w:rsid w:val="00710DCE"/>
    <w:rsid w:val="00711869"/>
    <w:rsid w:val="0071523C"/>
    <w:rsid w:val="00721E31"/>
    <w:rsid w:val="00731350"/>
    <w:rsid w:val="00742E52"/>
    <w:rsid w:val="0075791F"/>
    <w:rsid w:val="007742A8"/>
    <w:rsid w:val="007846B7"/>
    <w:rsid w:val="007911FB"/>
    <w:rsid w:val="007922CC"/>
    <w:rsid w:val="00792BD5"/>
    <w:rsid w:val="00792D3F"/>
    <w:rsid w:val="00793359"/>
    <w:rsid w:val="007A0618"/>
    <w:rsid w:val="007B3E4B"/>
    <w:rsid w:val="007B4C12"/>
    <w:rsid w:val="007C4C00"/>
    <w:rsid w:val="007D017C"/>
    <w:rsid w:val="007D2CE6"/>
    <w:rsid w:val="007D384A"/>
    <w:rsid w:val="007E547A"/>
    <w:rsid w:val="007F79D0"/>
    <w:rsid w:val="00803394"/>
    <w:rsid w:val="008035B6"/>
    <w:rsid w:val="0081044E"/>
    <w:rsid w:val="00820BA5"/>
    <w:rsid w:val="00836143"/>
    <w:rsid w:val="008445A7"/>
    <w:rsid w:val="00845A5F"/>
    <w:rsid w:val="0085157D"/>
    <w:rsid w:val="008566CB"/>
    <w:rsid w:val="00861D2E"/>
    <w:rsid w:val="00863B1D"/>
    <w:rsid w:val="00873AC0"/>
    <w:rsid w:val="0087455A"/>
    <w:rsid w:val="00882115"/>
    <w:rsid w:val="008838AD"/>
    <w:rsid w:val="00885A5F"/>
    <w:rsid w:val="008A6DC3"/>
    <w:rsid w:val="008B7C1F"/>
    <w:rsid w:val="008C1C4D"/>
    <w:rsid w:val="008C62B3"/>
    <w:rsid w:val="008D6366"/>
    <w:rsid w:val="008D710F"/>
    <w:rsid w:val="008E1321"/>
    <w:rsid w:val="008E1C9F"/>
    <w:rsid w:val="008E6094"/>
    <w:rsid w:val="008E6F06"/>
    <w:rsid w:val="008F4551"/>
    <w:rsid w:val="008F7820"/>
    <w:rsid w:val="009012B2"/>
    <w:rsid w:val="009064CA"/>
    <w:rsid w:val="009068ED"/>
    <w:rsid w:val="00911A3E"/>
    <w:rsid w:val="009130A5"/>
    <w:rsid w:val="009315B5"/>
    <w:rsid w:val="009361FB"/>
    <w:rsid w:val="00941115"/>
    <w:rsid w:val="0094145F"/>
    <w:rsid w:val="00942A66"/>
    <w:rsid w:val="009527BB"/>
    <w:rsid w:val="00954193"/>
    <w:rsid w:val="009644C1"/>
    <w:rsid w:val="009827FC"/>
    <w:rsid w:val="00985AF7"/>
    <w:rsid w:val="0099146B"/>
    <w:rsid w:val="009934BB"/>
    <w:rsid w:val="00995A79"/>
    <w:rsid w:val="009A3CB8"/>
    <w:rsid w:val="009B4FF7"/>
    <w:rsid w:val="009C2DEB"/>
    <w:rsid w:val="009C72EC"/>
    <w:rsid w:val="009C79A1"/>
    <w:rsid w:val="009D02C8"/>
    <w:rsid w:val="009D3355"/>
    <w:rsid w:val="009D6A15"/>
    <w:rsid w:val="009E2D62"/>
    <w:rsid w:val="009E5A28"/>
    <w:rsid w:val="009F7630"/>
    <w:rsid w:val="00A06A66"/>
    <w:rsid w:val="00A07246"/>
    <w:rsid w:val="00A36E2C"/>
    <w:rsid w:val="00A373AD"/>
    <w:rsid w:val="00A41207"/>
    <w:rsid w:val="00A516DA"/>
    <w:rsid w:val="00A63B4D"/>
    <w:rsid w:val="00A65980"/>
    <w:rsid w:val="00A8239F"/>
    <w:rsid w:val="00A834DD"/>
    <w:rsid w:val="00AA40A3"/>
    <w:rsid w:val="00AB3707"/>
    <w:rsid w:val="00AD1097"/>
    <w:rsid w:val="00AE6C73"/>
    <w:rsid w:val="00AE79F3"/>
    <w:rsid w:val="00B11F00"/>
    <w:rsid w:val="00B40D6A"/>
    <w:rsid w:val="00B42299"/>
    <w:rsid w:val="00B44936"/>
    <w:rsid w:val="00B44FB9"/>
    <w:rsid w:val="00B4510E"/>
    <w:rsid w:val="00B47546"/>
    <w:rsid w:val="00B6040D"/>
    <w:rsid w:val="00B61BF1"/>
    <w:rsid w:val="00B7083B"/>
    <w:rsid w:val="00B72AB2"/>
    <w:rsid w:val="00B7727A"/>
    <w:rsid w:val="00B80707"/>
    <w:rsid w:val="00B81C0D"/>
    <w:rsid w:val="00B90A88"/>
    <w:rsid w:val="00BA30EF"/>
    <w:rsid w:val="00BC1785"/>
    <w:rsid w:val="00BC1A8B"/>
    <w:rsid w:val="00BD2C50"/>
    <w:rsid w:val="00BE6322"/>
    <w:rsid w:val="00BF4ED1"/>
    <w:rsid w:val="00BF6D4A"/>
    <w:rsid w:val="00C01234"/>
    <w:rsid w:val="00C07BEE"/>
    <w:rsid w:val="00C12D35"/>
    <w:rsid w:val="00C14DBA"/>
    <w:rsid w:val="00C25034"/>
    <w:rsid w:val="00C308AF"/>
    <w:rsid w:val="00C347F5"/>
    <w:rsid w:val="00C35107"/>
    <w:rsid w:val="00C41F67"/>
    <w:rsid w:val="00C42E2A"/>
    <w:rsid w:val="00C45BDA"/>
    <w:rsid w:val="00C46EB5"/>
    <w:rsid w:val="00C57A94"/>
    <w:rsid w:val="00C71628"/>
    <w:rsid w:val="00C74FE2"/>
    <w:rsid w:val="00C77B23"/>
    <w:rsid w:val="00C80D58"/>
    <w:rsid w:val="00C81DAB"/>
    <w:rsid w:val="00C87EDE"/>
    <w:rsid w:val="00C94EE2"/>
    <w:rsid w:val="00CA1D3F"/>
    <w:rsid w:val="00CA270C"/>
    <w:rsid w:val="00CA3139"/>
    <w:rsid w:val="00CA3A45"/>
    <w:rsid w:val="00CA77FC"/>
    <w:rsid w:val="00CB0D4C"/>
    <w:rsid w:val="00CB74D8"/>
    <w:rsid w:val="00CB77D4"/>
    <w:rsid w:val="00CC6D52"/>
    <w:rsid w:val="00CC7439"/>
    <w:rsid w:val="00CE6D77"/>
    <w:rsid w:val="00CF0348"/>
    <w:rsid w:val="00D02983"/>
    <w:rsid w:val="00D05FDC"/>
    <w:rsid w:val="00D12307"/>
    <w:rsid w:val="00D210E5"/>
    <w:rsid w:val="00D2569B"/>
    <w:rsid w:val="00D470D1"/>
    <w:rsid w:val="00D61E6D"/>
    <w:rsid w:val="00D65818"/>
    <w:rsid w:val="00D66DB7"/>
    <w:rsid w:val="00D81584"/>
    <w:rsid w:val="00D8427C"/>
    <w:rsid w:val="00D956E2"/>
    <w:rsid w:val="00DA5042"/>
    <w:rsid w:val="00DB3C58"/>
    <w:rsid w:val="00DC1C19"/>
    <w:rsid w:val="00DD0263"/>
    <w:rsid w:val="00DD3988"/>
    <w:rsid w:val="00DD4A9E"/>
    <w:rsid w:val="00DE195D"/>
    <w:rsid w:val="00DE19E8"/>
    <w:rsid w:val="00DE1C6A"/>
    <w:rsid w:val="00DE228B"/>
    <w:rsid w:val="00E02212"/>
    <w:rsid w:val="00E14488"/>
    <w:rsid w:val="00E208F2"/>
    <w:rsid w:val="00E35E41"/>
    <w:rsid w:val="00E55171"/>
    <w:rsid w:val="00E60D7A"/>
    <w:rsid w:val="00E61B1A"/>
    <w:rsid w:val="00E6605E"/>
    <w:rsid w:val="00E72280"/>
    <w:rsid w:val="00E7471A"/>
    <w:rsid w:val="00E765CF"/>
    <w:rsid w:val="00E76B0B"/>
    <w:rsid w:val="00E806BF"/>
    <w:rsid w:val="00E82BB3"/>
    <w:rsid w:val="00E849D7"/>
    <w:rsid w:val="00E87E74"/>
    <w:rsid w:val="00E91F2D"/>
    <w:rsid w:val="00E97E71"/>
    <w:rsid w:val="00EA2E88"/>
    <w:rsid w:val="00EA37FD"/>
    <w:rsid w:val="00EA38A2"/>
    <w:rsid w:val="00EA5CE0"/>
    <w:rsid w:val="00EC1B40"/>
    <w:rsid w:val="00EC24D1"/>
    <w:rsid w:val="00EC5F64"/>
    <w:rsid w:val="00ED5D6F"/>
    <w:rsid w:val="00ED6FDD"/>
    <w:rsid w:val="00EE096B"/>
    <w:rsid w:val="00EE6EB0"/>
    <w:rsid w:val="00EF31CB"/>
    <w:rsid w:val="00EF3BB9"/>
    <w:rsid w:val="00F04762"/>
    <w:rsid w:val="00F06F36"/>
    <w:rsid w:val="00F34FDC"/>
    <w:rsid w:val="00F41608"/>
    <w:rsid w:val="00F43276"/>
    <w:rsid w:val="00F55AA7"/>
    <w:rsid w:val="00F6574D"/>
    <w:rsid w:val="00F67531"/>
    <w:rsid w:val="00F7274F"/>
    <w:rsid w:val="00F935B6"/>
    <w:rsid w:val="00F96D3A"/>
    <w:rsid w:val="00F972B9"/>
    <w:rsid w:val="00F97DD3"/>
    <w:rsid w:val="00FA5523"/>
    <w:rsid w:val="00FB10FE"/>
    <w:rsid w:val="00FB2CE6"/>
    <w:rsid w:val="00FC604F"/>
    <w:rsid w:val="00FD33D6"/>
    <w:rsid w:val="00FD75A4"/>
    <w:rsid w:val="00FD75F5"/>
    <w:rsid w:val="00FD76BB"/>
    <w:rsid w:val="00FE0353"/>
    <w:rsid w:val="00FE35DC"/>
    <w:rsid w:val="00FF3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8C47229"/>
  <w15:chartTrackingRefBased/>
  <w15:docId w15:val="{6FE1C3C8-7FC3-4201-8A6B-6D0B90451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1647"/>
    <w:pPr>
      <w:autoSpaceDE w:val="0"/>
      <w:autoSpaceDN w:val="0"/>
      <w:adjustRightInd w:val="0"/>
    </w:pPr>
    <w:rPr>
      <w:sz w:val="22"/>
      <w:szCs w:val="22"/>
    </w:rPr>
  </w:style>
  <w:style w:type="paragraph" w:styleId="Heading1">
    <w:name w:val="heading 1"/>
    <w:basedOn w:val="BodyText"/>
    <w:next w:val="Normal"/>
    <w:link w:val="Heading1Char"/>
    <w:uiPriority w:val="9"/>
    <w:qFormat/>
    <w:rsid w:val="00471647"/>
    <w:pPr>
      <w:keepNext/>
      <w:keepLines/>
      <w:spacing w:before="440"/>
      <w:ind w:left="360" w:hanging="360"/>
      <w:outlineLvl w:val="0"/>
    </w:pPr>
    <w:rPr>
      <w:rFonts w:eastAsiaTheme="majorEastAsia" w:cstheme="majorBidi"/>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B1093"/>
    <w:pPr>
      <w:tabs>
        <w:tab w:val="center" w:pos="4320"/>
        <w:tab w:val="right" w:pos="8640"/>
      </w:tabs>
      <w:overflowPunct w:val="0"/>
      <w:textAlignment w:val="baseline"/>
    </w:pPr>
  </w:style>
  <w:style w:type="paragraph" w:styleId="Footer">
    <w:name w:val="footer"/>
    <w:basedOn w:val="Normal"/>
    <w:link w:val="FooterChar"/>
    <w:uiPriority w:val="99"/>
    <w:rsid w:val="001B77EF"/>
    <w:pPr>
      <w:tabs>
        <w:tab w:val="center" w:pos="4320"/>
        <w:tab w:val="right" w:pos="8640"/>
      </w:tabs>
    </w:pPr>
  </w:style>
  <w:style w:type="character" w:styleId="Hyperlink">
    <w:name w:val="Hyperlink"/>
    <w:rsid w:val="001C5076"/>
    <w:rPr>
      <w:color w:val="0000FF"/>
      <w:u w:val="single"/>
    </w:rPr>
  </w:style>
  <w:style w:type="table" w:styleId="TableGrid">
    <w:name w:val="Table Grid"/>
    <w:basedOn w:val="TableNormal"/>
    <w:uiPriority w:val="59"/>
    <w:rsid w:val="003914A3"/>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67182"/>
    <w:rPr>
      <w:sz w:val="16"/>
      <w:szCs w:val="16"/>
    </w:rPr>
  </w:style>
  <w:style w:type="paragraph" w:styleId="CommentText">
    <w:name w:val="annotation text"/>
    <w:basedOn w:val="Normal"/>
    <w:link w:val="CommentTextChar"/>
    <w:semiHidden/>
    <w:rsid w:val="00267182"/>
  </w:style>
  <w:style w:type="paragraph" w:styleId="BalloonText">
    <w:name w:val="Balloon Text"/>
    <w:basedOn w:val="Normal"/>
    <w:semiHidden/>
    <w:rsid w:val="00AE79F3"/>
    <w:rPr>
      <w:rFonts w:ascii="Tahoma" w:hAnsi="Tahoma" w:cs="Tahoma"/>
      <w:sz w:val="16"/>
      <w:szCs w:val="16"/>
    </w:rPr>
  </w:style>
  <w:style w:type="character" w:customStyle="1" w:styleId="FooterChar">
    <w:name w:val="Footer Char"/>
    <w:link w:val="Footer"/>
    <w:uiPriority w:val="99"/>
    <w:rsid w:val="0048237C"/>
    <w:rPr>
      <w:rFonts w:ascii="Arial" w:hAnsi="Arial"/>
    </w:rPr>
  </w:style>
  <w:style w:type="paragraph" w:styleId="ListParagraph">
    <w:name w:val="List Paragraph"/>
    <w:basedOn w:val="Normal"/>
    <w:uiPriority w:val="34"/>
    <w:qFormat/>
    <w:rsid w:val="00F96D3A"/>
    <w:pPr>
      <w:spacing w:after="220"/>
      <w:ind w:left="720"/>
    </w:pPr>
  </w:style>
  <w:style w:type="paragraph" w:styleId="CommentSubject">
    <w:name w:val="annotation subject"/>
    <w:basedOn w:val="CommentText"/>
    <w:next w:val="CommentText"/>
    <w:link w:val="CommentSubjectChar"/>
    <w:rsid w:val="005F5B20"/>
    <w:rPr>
      <w:b/>
      <w:bCs/>
    </w:rPr>
  </w:style>
  <w:style w:type="character" w:customStyle="1" w:styleId="CommentTextChar">
    <w:name w:val="Comment Text Char"/>
    <w:link w:val="CommentText"/>
    <w:semiHidden/>
    <w:rsid w:val="005F5B20"/>
    <w:rPr>
      <w:rFonts w:ascii="Arial" w:hAnsi="Arial"/>
    </w:rPr>
  </w:style>
  <w:style w:type="character" w:customStyle="1" w:styleId="CommentSubjectChar">
    <w:name w:val="Comment Subject Char"/>
    <w:link w:val="CommentSubject"/>
    <w:rsid w:val="005F5B20"/>
    <w:rPr>
      <w:rFonts w:ascii="Arial" w:hAnsi="Arial"/>
      <w:b/>
      <w:bCs/>
    </w:rPr>
  </w:style>
  <w:style w:type="paragraph" w:styleId="NormalWeb">
    <w:name w:val="Normal (Web)"/>
    <w:basedOn w:val="Normal"/>
    <w:rsid w:val="00845A5F"/>
    <w:rPr>
      <w:rFonts w:ascii="Times New Roman" w:hAnsi="Times New Roman"/>
      <w:sz w:val="24"/>
      <w:szCs w:val="24"/>
    </w:rPr>
  </w:style>
  <w:style w:type="paragraph" w:styleId="Revision">
    <w:name w:val="Revision"/>
    <w:hidden/>
    <w:uiPriority w:val="99"/>
    <w:semiHidden/>
    <w:rsid w:val="0068464E"/>
    <w:rPr>
      <w:sz w:val="22"/>
      <w:szCs w:val="22"/>
    </w:rPr>
  </w:style>
  <w:style w:type="paragraph" w:customStyle="1" w:styleId="InspectionManual">
    <w:name w:val="Inspection Manual"/>
    <w:basedOn w:val="Normal"/>
    <w:link w:val="InspectionManualChar"/>
    <w:rsid w:val="00F7274F"/>
    <w:pPr>
      <w:autoSpaceDE/>
      <w:autoSpaceDN/>
      <w:adjustRightInd/>
      <w:ind w:firstLine="720"/>
      <w:jc w:val="center"/>
    </w:pPr>
    <w:rPr>
      <w:b/>
      <w:sz w:val="38"/>
      <w:szCs w:val="24"/>
    </w:rPr>
  </w:style>
  <w:style w:type="character" w:customStyle="1" w:styleId="InspectionManualChar">
    <w:name w:val="Inspection Manual Char"/>
    <w:link w:val="InspectionManual"/>
    <w:rsid w:val="00F7274F"/>
    <w:rPr>
      <w:rFonts w:ascii="Arial" w:hAnsi="Arial"/>
      <w:b/>
      <w:sz w:val="38"/>
      <w:szCs w:val="24"/>
    </w:rPr>
  </w:style>
  <w:style w:type="paragraph" w:customStyle="1" w:styleId="NRCIM">
    <w:name w:val="NRC IM"/>
    <w:basedOn w:val="Normal"/>
    <w:next w:val="Normal"/>
    <w:qFormat/>
    <w:rsid w:val="00A36E2C"/>
    <w:pPr>
      <w:autoSpaceDE/>
      <w:autoSpaceDN/>
      <w:adjustRightInd/>
      <w:spacing w:after="220"/>
      <w:jc w:val="center"/>
    </w:pPr>
    <w:rPr>
      <w:szCs w:val="24"/>
    </w:rPr>
  </w:style>
  <w:style w:type="paragraph" w:customStyle="1" w:styleId="IMDoc">
    <w:name w:val="IM Doc #"/>
    <w:basedOn w:val="Normal"/>
    <w:next w:val="Title"/>
    <w:qFormat/>
    <w:rsid w:val="00E849D7"/>
    <w:pPr>
      <w:widowControl w:val="0"/>
      <w:pBdr>
        <w:top w:val="single" w:sz="4" w:space="3" w:color="auto"/>
        <w:bottom w:val="single" w:sz="4" w:space="3" w:color="auto"/>
      </w:pBdr>
      <w:spacing w:before="120" w:after="120"/>
      <w:jc w:val="center"/>
    </w:pPr>
    <w:rPr>
      <w:rFonts w:eastAsiaTheme="minorEastAsia" w:cs="Arial"/>
      <w:iCs/>
    </w:rPr>
  </w:style>
  <w:style w:type="paragraph" w:styleId="Title">
    <w:name w:val="Title"/>
    <w:basedOn w:val="Normal"/>
    <w:next w:val="Normal"/>
    <w:link w:val="TitleChar"/>
    <w:qFormat/>
    <w:rsid w:val="00E849D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849D7"/>
    <w:rPr>
      <w:rFonts w:asciiTheme="majorHAnsi" w:eastAsiaTheme="majorEastAsia" w:hAnsiTheme="majorHAnsi" w:cstheme="majorBidi"/>
      <w:spacing w:val="-10"/>
      <w:kern w:val="28"/>
      <w:sz w:val="56"/>
      <w:szCs w:val="56"/>
    </w:rPr>
  </w:style>
  <w:style w:type="paragraph" w:customStyle="1" w:styleId="Title-IMC">
    <w:name w:val="Title - IMC"/>
    <w:basedOn w:val="Subtitle"/>
    <w:qFormat/>
    <w:rsid w:val="00742E52"/>
    <w:pPr>
      <w:widowControl w:val="0"/>
      <w:spacing w:before="440" w:after="220"/>
      <w:jc w:val="center"/>
    </w:pPr>
    <w:rPr>
      <w:rFonts w:ascii="Arial" w:hAnsi="Arial"/>
      <w:color w:val="000000" w:themeColor="text1"/>
      <w:spacing w:val="0"/>
    </w:rPr>
  </w:style>
  <w:style w:type="paragraph" w:styleId="Subtitle">
    <w:name w:val="Subtitle"/>
    <w:basedOn w:val="Normal"/>
    <w:next w:val="Normal"/>
    <w:link w:val="SubtitleChar"/>
    <w:qFormat/>
    <w:rsid w:val="00742E52"/>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742E52"/>
    <w:rPr>
      <w:rFonts w:asciiTheme="minorHAnsi" w:eastAsiaTheme="minorEastAsia" w:hAnsiTheme="minorHAnsi" w:cstheme="minorBidi"/>
      <w:color w:val="5A5A5A" w:themeColor="text1" w:themeTint="A5"/>
      <w:spacing w:val="15"/>
      <w:sz w:val="22"/>
      <w:szCs w:val="22"/>
    </w:rPr>
  </w:style>
  <w:style w:type="paragraph" w:customStyle="1" w:styleId="EffectiveDate-IMC">
    <w:name w:val="Effective Date - IMC"/>
    <w:basedOn w:val="Subtitle"/>
    <w:qFormat/>
    <w:rsid w:val="00515B3B"/>
    <w:pPr>
      <w:widowControl w:val="0"/>
      <w:spacing w:before="220" w:after="440"/>
      <w:jc w:val="center"/>
    </w:pPr>
    <w:rPr>
      <w:rFonts w:ascii="Arial" w:hAnsi="Arial"/>
      <w:color w:val="000000" w:themeColor="text1"/>
      <w:spacing w:val="0"/>
    </w:rPr>
  </w:style>
  <w:style w:type="paragraph" w:customStyle="1" w:styleId="IMDocCentered">
    <w:name w:val="IM Doc # Centered"/>
    <w:basedOn w:val="IntenseQuote"/>
    <w:next w:val="BodyText"/>
    <w:link w:val="IMDocCenteredChar"/>
    <w:qFormat/>
    <w:rsid w:val="00064AB6"/>
    <w:pPr>
      <w:widowControl w:val="0"/>
      <w:pBdr>
        <w:top w:val="single" w:sz="6" w:space="2" w:color="auto"/>
        <w:bottom w:val="single" w:sz="6" w:space="2" w:color="auto"/>
      </w:pBdr>
      <w:autoSpaceDE/>
      <w:autoSpaceDN/>
      <w:adjustRightInd/>
      <w:spacing w:before="120" w:after="120"/>
      <w:ind w:left="0" w:right="0"/>
    </w:pPr>
    <w:rPr>
      <w:rFonts w:asciiTheme="minorHAnsi" w:eastAsiaTheme="minorHAnsi" w:hAnsiTheme="minorHAnsi" w:cstheme="minorBidi"/>
      <w:i w:val="0"/>
      <w:iCs w:val="0"/>
      <w:caps/>
    </w:rPr>
  </w:style>
  <w:style w:type="character" w:customStyle="1" w:styleId="IMDocCenteredChar">
    <w:name w:val="IM Doc # Centered Char"/>
    <w:basedOn w:val="IntenseQuoteChar"/>
    <w:link w:val="IMDocCentered"/>
    <w:rsid w:val="00064AB6"/>
    <w:rPr>
      <w:rFonts w:asciiTheme="minorHAnsi" w:eastAsiaTheme="minorHAnsi" w:hAnsiTheme="minorHAnsi" w:cstheme="minorBidi"/>
      <w:i w:val="0"/>
      <w:iCs w:val="0"/>
      <w:caps/>
      <w:color w:val="4472C4" w:themeColor="accent1"/>
      <w:sz w:val="22"/>
      <w:szCs w:val="22"/>
    </w:rPr>
  </w:style>
  <w:style w:type="paragraph" w:styleId="IntenseQuote">
    <w:name w:val="Intense Quote"/>
    <w:basedOn w:val="Normal"/>
    <w:next w:val="Normal"/>
    <w:link w:val="IntenseQuoteChar"/>
    <w:uiPriority w:val="30"/>
    <w:qFormat/>
    <w:rsid w:val="00064AB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064AB6"/>
    <w:rPr>
      <w:i/>
      <w:iCs/>
      <w:color w:val="4472C4" w:themeColor="accent1"/>
      <w:sz w:val="22"/>
      <w:szCs w:val="22"/>
    </w:rPr>
  </w:style>
  <w:style w:type="paragraph" w:styleId="BodyText">
    <w:name w:val="Body Text"/>
    <w:link w:val="BodyTextChar"/>
    <w:rsid w:val="00F96D3A"/>
    <w:pPr>
      <w:spacing w:after="220"/>
    </w:pPr>
    <w:rPr>
      <w:sz w:val="22"/>
      <w:szCs w:val="22"/>
    </w:rPr>
  </w:style>
  <w:style w:type="character" w:customStyle="1" w:styleId="BodyTextChar">
    <w:name w:val="Body Text Char"/>
    <w:basedOn w:val="DefaultParagraphFont"/>
    <w:link w:val="BodyText"/>
    <w:rsid w:val="00F96D3A"/>
    <w:rPr>
      <w:sz w:val="22"/>
      <w:szCs w:val="22"/>
    </w:rPr>
  </w:style>
  <w:style w:type="character" w:customStyle="1" w:styleId="Heading1Char">
    <w:name w:val="Heading 1 Char"/>
    <w:basedOn w:val="DefaultParagraphFont"/>
    <w:link w:val="Heading1"/>
    <w:uiPriority w:val="9"/>
    <w:rsid w:val="00471647"/>
    <w:rPr>
      <w:rFonts w:eastAsiaTheme="majorEastAsia" w:cstheme="majorBidi"/>
      <w:caps/>
      <w:sz w:val="22"/>
      <w:szCs w:val="22"/>
    </w:rPr>
  </w:style>
  <w:style w:type="paragraph" w:customStyle="1" w:styleId="END">
    <w:name w:val="END"/>
    <w:basedOn w:val="BodyText"/>
    <w:qFormat/>
    <w:rsid w:val="00172C3A"/>
    <w:pPr>
      <w:spacing w:before="440" w:after="4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1311005">
      <w:bodyDiv w:val="1"/>
      <w:marLeft w:val="0"/>
      <w:marRight w:val="0"/>
      <w:marTop w:val="0"/>
      <w:marBottom w:val="0"/>
      <w:divBdr>
        <w:top w:val="none" w:sz="0" w:space="0" w:color="auto"/>
        <w:left w:val="none" w:sz="0" w:space="0" w:color="auto"/>
        <w:bottom w:val="none" w:sz="0" w:space="0" w:color="auto"/>
        <w:right w:val="none" w:sz="0" w:space="0" w:color="auto"/>
      </w:divBdr>
    </w:div>
    <w:div w:id="889732073">
      <w:bodyDiv w:val="1"/>
      <w:marLeft w:val="200"/>
      <w:marRight w:val="200"/>
      <w:marTop w:val="200"/>
      <w:marBottom w:val="200"/>
      <w:divBdr>
        <w:top w:val="none" w:sz="0" w:space="0" w:color="auto"/>
        <w:left w:val="none" w:sz="0" w:space="0" w:color="auto"/>
        <w:bottom w:val="none" w:sz="0" w:space="0" w:color="auto"/>
        <w:right w:val="none" w:sz="0" w:space="0" w:color="auto"/>
      </w:divBdr>
      <w:divsChild>
        <w:div w:id="209223527">
          <w:marLeft w:val="0"/>
          <w:marRight w:val="0"/>
          <w:marTop w:val="0"/>
          <w:marBottom w:val="0"/>
          <w:divBdr>
            <w:top w:val="none" w:sz="0" w:space="0" w:color="auto"/>
            <w:left w:val="none" w:sz="0" w:space="0" w:color="auto"/>
            <w:bottom w:val="none" w:sz="0" w:space="0" w:color="auto"/>
            <w:right w:val="none" w:sz="0" w:space="0" w:color="auto"/>
          </w:divBdr>
          <w:divsChild>
            <w:div w:id="1739011193">
              <w:marLeft w:val="5200"/>
              <w:marRight w:val="200"/>
              <w:marTop w:val="0"/>
              <w:marBottom w:val="0"/>
              <w:divBdr>
                <w:top w:val="none" w:sz="0" w:space="0" w:color="auto"/>
                <w:left w:val="none" w:sz="0" w:space="0" w:color="auto"/>
                <w:bottom w:val="none" w:sz="0" w:space="0" w:color="auto"/>
                <w:right w:val="none" w:sz="0" w:space="0" w:color="auto"/>
              </w:divBdr>
              <w:divsChild>
                <w:div w:id="580716364">
                  <w:marLeft w:val="0"/>
                  <w:marRight w:val="0"/>
                  <w:marTop w:val="0"/>
                  <w:marBottom w:val="400"/>
                  <w:divBdr>
                    <w:top w:val="none" w:sz="0" w:space="0" w:color="auto"/>
                    <w:left w:val="none" w:sz="0" w:space="0" w:color="auto"/>
                    <w:bottom w:val="none" w:sz="0" w:space="0" w:color="auto"/>
                    <w:right w:val="none" w:sz="0" w:space="0" w:color="auto"/>
                  </w:divBdr>
                  <w:divsChild>
                    <w:div w:id="1051266847">
                      <w:marLeft w:val="0"/>
                      <w:marRight w:val="0"/>
                      <w:marTop w:val="0"/>
                      <w:marBottom w:val="0"/>
                      <w:divBdr>
                        <w:top w:val="none" w:sz="0" w:space="0" w:color="auto"/>
                        <w:left w:val="none" w:sz="0" w:space="0" w:color="auto"/>
                        <w:bottom w:val="none" w:sz="0" w:space="0" w:color="auto"/>
                        <w:right w:val="none" w:sz="0" w:space="0" w:color="auto"/>
                      </w:divBdr>
                      <w:divsChild>
                        <w:div w:id="1795977803">
                          <w:marLeft w:val="0"/>
                          <w:marRight w:val="0"/>
                          <w:marTop w:val="0"/>
                          <w:marBottom w:val="0"/>
                          <w:divBdr>
                            <w:top w:val="none" w:sz="0" w:space="0" w:color="auto"/>
                            <w:left w:val="none" w:sz="0" w:space="0" w:color="auto"/>
                            <w:bottom w:val="none" w:sz="0" w:space="0" w:color="auto"/>
                            <w:right w:val="none" w:sz="0" w:space="0" w:color="auto"/>
                          </w:divBdr>
                          <w:divsChild>
                            <w:div w:id="1433285351">
                              <w:marLeft w:val="0"/>
                              <w:marRight w:val="0"/>
                              <w:marTop w:val="0"/>
                              <w:marBottom w:val="200"/>
                              <w:divBdr>
                                <w:top w:val="none" w:sz="0" w:space="0" w:color="auto"/>
                                <w:left w:val="none" w:sz="0" w:space="0" w:color="auto"/>
                                <w:bottom w:val="none" w:sz="0" w:space="0" w:color="auto"/>
                                <w:right w:val="none" w:sz="0" w:space="0" w:color="auto"/>
                              </w:divBdr>
                              <w:divsChild>
                                <w:div w:id="26473143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4646173">
      <w:bodyDiv w:val="1"/>
      <w:marLeft w:val="0"/>
      <w:marRight w:val="0"/>
      <w:marTop w:val="0"/>
      <w:marBottom w:val="0"/>
      <w:divBdr>
        <w:top w:val="none" w:sz="0" w:space="0" w:color="auto"/>
        <w:left w:val="none" w:sz="0" w:space="0" w:color="auto"/>
        <w:bottom w:val="none" w:sz="0" w:space="0" w:color="auto"/>
        <w:right w:val="none" w:sz="0" w:space="0" w:color="auto"/>
      </w:divBdr>
    </w:div>
    <w:div w:id="212522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50C527-657A-4A10-971F-CB1E77EC320E}">
  <ds:schemaRefs>
    <ds:schemaRef ds:uri="http://schemas.openxmlformats.org/officeDocument/2006/bibliography"/>
  </ds:schemaRefs>
</ds:datastoreItem>
</file>

<file path=customXml/itemProps2.xml><?xml version="1.0" encoding="utf-8"?>
<ds:datastoreItem xmlns:ds="http://schemas.openxmlformats.org/officeDocument/2006/customXml" ds:itemID="{703EAFD5-4605-4276-A83B-97D1D767BF4E}"/>
</file>

<file path=customXml/itemProps3.xml><?xml version="1.0" encoding="utf-8"?>
<ds:datastoreItem xmlns:ds="http://schemas.openxmlformats.org/officeDocument/2006/customXml" ds:itemID="{D6255D30-93B6-4BDC-8FD6-3BAFA1F1AE15}"/>
</file>

<file path=customXml/itemProps4.xml><?xml version="1.0" encoding="utf-8"?>
<ds:datastoreItem xmlns:ds="http://schemas.openxmlformats.org/officeDocument/2006/customXml" ds:itemID="{C09E5EFF-DFA8-475D-A9DA-E0169936B475}"/>
</file>

<file path=docProps/app.xml><?xml version="1.0" encoding="utf-8"?>
<Properties xmlns="http://schemas.openxmlformats.org/officeDocument/2006/extended-properties" xmlns:vt="http://schemas.openxmlformats.org/officeDocument/2006/docPropsVTypes">
  <Template>Normal.dotm</Template>
  <TotalTime>0</TotalTime>
  <Pages>5</Pages>
  <Words>1928</Words>
  <Characters>11076</Characters>
  <Application>Microsoft Office Word</Application>
  <DocSecurity>2</DocSecurity>
  <Lines>92</Lines>
  <Paragraphs>25</Paragraphs>
  <ScaleCrop>false</ScaleCrop>
  <Company/>
  <LinksUpToDate>false</LinksUpToDate>
  <CharactersWithSpaces>12979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2021-12-06T22:29:00Z</dcterms:created>
  <dcterms:modified xsi:type="dcterms:W3CDTF">2021-12-06T22:30:00Z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