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303361" w14:textId="216CF4F1" w:rsidR="00292D2A" w:rsidRPr="00292D2A" w:rsidRDefault="00701BFA" w:rsidP="00C05BE6">
      <w:pPr>
        <w:pStyle w:val="NRCINSPECTIONMANUAL"/>
        <w:rPr>
          <w:sz w:val="22"/>
        </w:rPr>
      </w:pPr>
      <w:r>
        <w:tab/>
      </w:r>
      <w:r w:rsidR="00292D2A" w:rsidRPr="00C05BE6">
        <w:rPr>
          <w:b/>
          <w:bCs/>
          <w:sz w:val="38"/>
          <w:szCs w:val="38"/>
        </w:rPr>
        <w:t>NRC INSPECTION MANUAL</w:t>
      </w:r>
      <w:r w:rsidR="00292D2A" w:rsidRPr="00292D2A">
        <w:tab/>
        <w:t>IOLB</w:t>
      </w:r>
    </w:p>
    <w:p w14:paraId="1ACF0BF5" w14:textId="6AD371AC" w:rsidR="00292D2A" w:rsidRPr="00292D2A" w:rsidRDefault="00292D2A" w:rsidP="00C05BE6">
      <w:pPr>
        <w:pStyle w:val="IMCIP"/>
      </w:pPr>
      <w:r w:rsidRPr="00292D2A">
        <w:t>INSPECTION MANUAL CHAPTER 0</w:t>
      </w:r>
      <w:r w:rsidR="00701BFA">
        <w:t>308</w:t>
      </w:r>
      <w:r w:rsidR="004A62DB">
        <w:t xml:space="preserve"> ATTACHMENT 3</w:t>
      </w:r>
      <w:r w:rsidRPr="00292D2A">
        <w:t xml:space="preserve"> APPENDIX I</w:t>
      </w:r>
    </w:p>
    <w:p w14:paraId="1E788C6A" w14:textId="4954103A" w:rsidR="00292D2A" w:rsidRPr="00CA23A2" w:rsidRDefault="000E4167" w:rsidP="00CA23A2">
      <w:pPr>
        <w:pStyle w:val="Title"/>
      </w:pPr>
      <w:bookmarkStart w:id="0" w:name="_Hlk97823387"/>
      <w:r w:rsidRPr="00CA23A2">
        <w:t xml:space="preserve">TECHNICAL BASIS FOR </w:t>
      </w:r>
      <w:r w:rsidR="00064FF3" w:rsidRPr="00CA23A2">
        <w:t xml:space="preserve">LICENSED </w:t>
      </w:r>
      <w:r w:rsidRPr="00CA23A2">
        <w:t xml:space="preserve">OPERATOR REQUALIFICATION </w:t>
      </w:r>
      <w:r w:rsidR="000B04E2" w:rsidRPr="00CA23A2">
        <w:br/>
      </w:r>
      <w:r w:rsidRPr="00CA23A2">
        <w:t>SIGNIFICANCE DETERMINATION PROCESS</w:t>
      </w:r>
      <w:bookmarkEnd w:id="0"/>
    </w:p>
    <w:p w14:paraId="11AF70CA" w14:textId="537966EF" w:rsidR="00292D2A" w:rsidRPr="00292D2A" w:rsidRDefault="00292D2A" w:rsidP="00C05BE6">
      <w:pPr>
        <w:pStyle w:val="EffectiveDate"/>
        <w:rPr>
          <w:rFonts w:eastAsia="Calibri"/>
        </w:rPr>
      </w:pPr>
      <w:r w:rsidRPr="00292D2A">
        <w:rPr>
          <w:rFonts w:eastAsia="Calibri"/>
        </w:rPr>
        <w:t xml:space="preserve">Effective Date: </w:t>
      </w:r>
      <w:ins w:id="1" w:author="Author">
        <w:r w:rsidR="00C04554">
          <w:rPr>
            <w:rFonts w:eastAsia="Calibri"/>
          </w:rPr>
          <w:t>07/10/2025</w:t>
        </w:r>
      </w:ins>
      <w:del w:id="2" w:author="Author">
        <w:r w:rsidRPr="00292D2A" w:rsidDel="001611B7">
          <w:rPr>
            <w:rFonts w:eastAsia="Calibri"/>
          </w:rPr>
          <w:delText xml:space="preserve"> </w:delText>
        </w:r>
      </w:del>
    </w:p>
    <w:p w14:paraId="5259797B" w14:textId="10BEEA23" w:rsidR="00292D2A" w:rsidRPr="00FA212B" w:rsidRDefault="00292D2A" w:rsidP="00CA23A2">
      <w:pPr>
        <w:pStyle w:val="Heading1"/>
      </w:pPr>
      <w:r w:rsidRPr="00FA212B">
        <w:t>0</w:t>
      </w:r>
      <w:r w:rsidR="00301789" w:rsidRPr="00FA212B">
        <w:t>308.03</w:t>
      </w:r>
      <w:r w:rsidR="00931872" w:rsidRPr="00FA212B">
        <w:t>I</w:t>
      </w:r>
      <w:r w:rsidRPr="00FA212B">
        <w:t>-01</w:t>
      </w:r>
      <w:r w:rsidRPr="00FA212B">
        <w:tab/>
        <w:t>PURPOSE</w:t>
      </w:r>
    </w:p>
    <w:p w14:paraId="1ADF4B88" w14:textId="4BD60ED2" w:rsidR="00292D2A" w:rsidRPr="00FA212B" w:rsidRDefault="00292D2A" w:rsidP="003C4E90">
      <w:pPr>
        <w:pStyle w:val="BodyText"/>
      </w:pPr>
      <w:r w:rsidRPr="00FA212B">
        <w:t>Th</w:t>
      </w:r>
      <w:r w:rsidR="00803C75" w:rsidRPr="00FA212B">
        <w:t xml:space="preserve">is document provides the </w:t>
      </w:r>
      <w:r w:rsidR="00DD7CA2" w:rsidRPr="00FA212B">
        <w:t xml:space="preserve">basis for </w:t>
      </w:r>
      <w:r w:rsidR="00C704E5" w:rsidRPr="00FA212B">
        <w:t>IMC 0609</w:t>
      </w:r>
      <w:r w:rsidR="003555AB">
        <w:t>,</w:t>
      </w:r>
      <w:r w:rsidR="00AE6B7F" w:rsidRPr="00FA212B">
        <w:t xml:space="preserve"> Appendix I,</w:t>
      </w:r>
      <w:r w:rsidRPr="00FA212B">
        <w:t xml:space="preserve"> </w:t>
      </w:r>
      <w:r w:rsidR="00852BAB">
        <w:t>“</w:t>
      </w:r>
      <w:r w:rsidRPr="00FA212B">
        <w:t>Licensed Operator Requalification Significance Determination Process (SDP)</w:t>
      </w:r>
      <w:r w:rsidR="00803C75" w:rsidRPr="00FA212B">
        <w:t>.</w:t>
      </w:r>
      <w:r w:rsidR="00852BAB">
        <w:t>”</w:t>
      </w:r>
      <w:r w:rsidR="00803C75" w:rsidRPr="00FA212B">
        <w:t xml:space="preserve"> The </w:t>
      </w:r>
      <w:r w:rsidR="00C704E5" w:rsidRPr="00FA212B">
        <w:t>objective of IMC 0609</w:t>
      </w:r>
      <w:r w:rsidR="003555AB">
        <w:t>,</w:t>
      </w:r>
      <w:r w:rsidR="00C704E5" w:rsidRPr="00FA212B">
        <w:t xml:space="preserve"> Appendix I is</w:t>
      </w:r>
      <w:r w:rsidR="00AE6B7F" w:rsidRPr="00FA212B">
        <w:t xml:space="preserve"> to assess </w:t>
      </w:r>
      <w:r w:rsidR="003502F6" w:rsidRPr="00FA212B">
        <w:t xml:space="preserve">the significance of </w:t>
      </w:r>
      <w:r w:rsidR="00AE6B7F" w:rsidRPr="00FA212B">
        <w:t>inspection findings associated with Inspection Procedure 71111.11</w:t>
      </w:r>
      <w:r w:rsidR="005B7EE2" w:rsidRPr="00FA212B">
        <w:t>, “Licensed Operator Requalification Program and Licensed Operator Performance.”</w:t>
      </w:r>
    </w:p>
    <w:p w14:paraId="25771863" w14:textId="6E037C6E" w:rsidR="005F7AC3" w:rsidRPr="00FA212B" w:rsidRDefault="00301789" w:rsidP="003C4E90">
      <w:pPr>
        <w:pStyle w:val="Heading1"/>
      </w:pPr>
      <w:r w:rsidRPr="00FA212B">
        <w:t>0308.03</w:t>
      </w:r>
      <w:r w:rsidR="009C35CD" w:rsidRPr="00FA212B">
        <w:t>I</w:t>
      </w:r>
      <w:r w:rsidR="004D1F7C" w:rsidRPr="00FA212B">
        <w:t>-02</w:t>
      </w:r>
      <w:r w:rsidR="004D1F7C" w:rsidRPr="00FA212B">
        <w:tab/>
      </w:r>
      <w:r w:rsidR="005F7AC3" w:rsidRPr="00FA212B">
        <w:t>BACKGROUND</w:t>
      </w:r>
    </w:p>
    <w:p w14:paraId="20DEBE05" w14:textId="405193AB" w:rsidR="00256269" w:rsidRPr="00FA212B" w:rsidRDefault="00256269" w:rsidP="00FA212B">
      <w:pPr>
        <w:pStyle w:val="BodyText"/>
      </w:pPr>
      <w:r w:rsidRPr="00FA212B">
        <w:t xml:space="preserve">This SDP </w:t>
      </w:r>
      <w:r w:rsidR="000E0B17">
        <w:t>assess</w:t>
      </w:r>
      <w:r w:rsidR="009B6EF7">
        <w:t>es</w:t>
      </w:r>
      <w:r w:rsidRPr="00FA212B">
        <w:t xml:space="preserve"> </w:t>
      </w:r>
      <w:r w:rsidR="009E249A">
        <w:t xml:space="preserve">licensed </w:t>
      </w:r>
      <w:r w:rsidRPr="00FA212B">
        <w:t>operator requalification program</w:t>
      </w:r>
      <w:r w:rsidR="009B6EF7">
        <w:t xml:space="preserve"> issues</w:t>
      </w:r>
      <w:r w:rsidR="00F46875">
        <w:t xml:space="preserve">. </w:t>
      </w:r>
      <w:r w:rsidR="00E82E70">
        <w:t>The</w:t>
      </w:r>
      <w:r w:rsidRPr="00FA212B">
        <w:t xml:space="preserve"> significance of a</w:t>
      </w:r>
      <w:r w:rsidR="004D447E">
        <w:t xml:space="preserve">n actual </w:t>
      </w:r>
      <w:r w:rsidRPr="00FA212B">
        <w:t xml:space="preserve">licensed operator </w:t>
      </w:r>
      <w:r w:rsidR="004D447E">
        <w:t>error is</w:t>
      </w:r>
      <w:r w:rsidRPr="00FA212B">
        <w:t xml:space="preserve"> better </w:t>
      </w:r>
      <w:r w:rsidR="007771ED">
        <w:t>assessed</w:t>
      </w:r>
      <w:r w:rsidRPr="00FA212B">
        <w:t xml:space="preserve"> using other SDPs</w:t>
      </w:r>
      <w:r w:rsidR="00957BD0" w:rsidRPr="00FA212B">
        <w:t xml:space="preserve"> that can </w:t>
      </w:r>
      <w:r w:rsidR="00E5609F">
        <w:t>determine</w:t>
      </w:r>
      <w:r w:rsidR="00957BD0" w:rsidRPr="00FA212B">
        <w:t xml:space="preserve"> </w:t>
      </w:r>
      <w:r w:rsidR="00870F6F">
        <w:t xml:space="preserve">the </w:t>
      </w:r>
      <w:r w:rsidR="00E607C4">
        <w:t xml:space="preserve">change in </w:t>
      </w:r>
      <w:r w:rsidR="00870F6F">
        <w:t xml:space="preserve">core damage frequency (CDF) </w:t>
      </w:r>
      <w:r w:rsidR="00957BD0" w:rsidRPr="00FA212B">
        <w:t xml:space="preserve">and </w:t>
      </w:r>
      <w:r w:rsidR="003555AB">
        <w:t xml:space="preserve">utilize </w:t>
      </w:r>
      <w:r w:rsidR="00957BD0" w:rsidRPr="00FA212B">
        <w:t xml:space="preserve">human performance </w:t>
      </w:r>
      <w:r w:rsidR="00E53AEC">
        <w:t xml:space="preserve">failure assessment </w:t>
      </w:r>
      <w:r w:rsidR="00957BD0" w:rsidRPr="00FA212B">
        <w:t>tools such as SPAR-H</w:t>
      </w:r>
      <w:r w:rsidR="00F46875">
        <w:t xml:space="preserve">. </w:t>
      </w:r>
      <w:r w:rsidR="002F31CD">
        <w:t>L</w:t>
      </w:r>
      <w:r w:rsidR="00DC32B8" w:rsidRPr="00FA212B">
        <w:t xml:space="preserve">icensed operator </w:t>
      </w:r>
      <w:r w:rsidRPr="00FA212B">
        <w:t xml:space="preserve">errors </w:t>
      </w:r>
      <w:r w:rsidR="00E5609F">
        <w:t>may</w:t>
      </w:r>
      <w:r w:rsidRPr="00FA212B">
        <w:t xml:space="preserve"> also be reflected in performance indicators</w:t>
      </w:r>
      <w:r w:rsidR="00E607C4">
        <w:t xml:space="preserve"> (PIs)</w:t>
      </w:r>
      <w:r w:rsidR="00E61DD4" w:rsidRPr="00FA212B">
        <w:t>, when applicable</w:t>
      </w:r>
      <w:r w:rsidR="00F46875">
        <w:t xml:space="preserve">. </w:t>
      </w:r>
      <w:r w:rsidR="00A92D42" w:rsidRPr="00FA212B">
        <w:t xml:space="preserve">If </w:t>
      </w:r>
      <w:r w:rsidR="0015691F">
        <w:t xml:space="preserve">actual </w:t>
      </w:r>
      <w:r w:rsidR="002F31CD">
        <w:t xml:space="preserve">licensed </w:t>
      </w:r>
      <w:r w:rsidR="00A92D42" w:rsidRPr="00FA212B">
        <w:t xml:space="preserve">operator errors in the plant </w:t>
      </w:r>
      <w:r w:rsidR="00F17F03">
        <w:t xml:space="preserve">lead to the identification of </w:t>
      </w:r>
      <w:r w:rsidR="000B4B60">
        <w:t>performance deficiencies</w:t>
      </w:r>
      <w:r w:rsidR="00A92D42" w:rsidRPr="00FA212B">
        <w:t xml:space="preserve"> </w:t>
      </w:r>
      <w:r w:rsidR="00F17F03">
        <w:t xml:space="preserve">in </w:t>
      </w:r>
      <w:r w:rsidR="00A92D42" w:rsidRPr="00FA212B">
        <w:t xml:space="preserve">the </w:t>
      </w:r>
      <w:r w:rsidR="00F17F03">
        <w:t xml:space="preserve">licensed </w:t>
      </w:r>
      <w:r w:rsidR="00A92D42" w:rsidRPr="00FA212B">
        <w:t xml:space="preserve">operator requalification program, </w:t>
      </w:r>
      <w:ins w:id="3" w:author="Author">
        <w:r w:rsidR="00923DB4">
          <w:t>the related findings</w:t>
        </w:r>
      </w:ins>
      <w:r w:rsidR="003E5BA4">
        <w:t xml:space="preserve"> </w:t>
      </w:r>
      <w:r w:rsidR="00A92D42" w:rsidRPr="00FA212B">
        <w:t xml:space="preserve">can be </w:t>
      </w:r>
      <w:r w:rsidR="00132F49">
        <w:t>assessed</w:t>
      </w:r>
      <w:r w:rsidR="00A92D42" w:rsidRPr="00FA212B">
        <w:t xml:space="preserve"> using this SDP.</w:t>
      </w:r>
    </w:p>
    <w:p w14:paraId="3C5D9061" w14:textId="379F7F47" w:rsidR="0020613B" w:rsidRDefault="0020613B" w:rsidP="00FA212B">
      <w:pPr>
        <w:pStyle w:val="BodyText"/>
      </w:pPr>
      <w:r w:rsidRPr="00FA212B">
        <w:t>This SDP applies to the programmatic aspects (e.g., exam</w:t>
      </w:r>
      <w:r w:rsidR="00A7209E">
        <w:t>ination</w:t>
      </w:r>
      <w:r w:rsidRPr="00FA212B">
        <w:t xml:space="preserve"> grading, exam</w:t>
      </w:r>
      <w:r w:rsidR="00A7209E">
        <w:t>ination</w:t>
      </w:r>
      <w:r w:rsidRPr="00FA212B">
        <w:t xml:space="preserve"> quality, exam</w:t>
      </w:r>
      <w:r w:rsidR="00A7209E">
        <w:t>ination</w:t>
      </w:r>
      <w:r w:rsidRPr="00FA212B">
        <w:t xml:space="preserve"> security) of operator requalification and to the performance of licensed operators during the written exam</w:t>
      </w:r>
      <w:r w:rsidR="006421EC">
        <w:t>ination</w:t>
      </w:r>
      <w:r w:rsidRPr="00FA212B">
        <w:t xml:space="preserve"> and the annual operating test</w:t>
      </w:r>
      <w:r w:rsidR="00F46875">
        <w:t xml:space="preserve">. </w:t>
      </w:r>
      <w:r w:rsidR="001765A6" w:rsidRPr="00FA212B">
        <w:t xml:space="preserve">This SDP includes only those aspects of the requalification program </w:t>
      </w:r>
      <w:r w:rsidR="007F7F9A">
        <w:t xml:space="preserve">that are </w:t>
      </w:r>
      <w:r w:rsidR="001765A6" w:rsidRPr="00FA212B">
        <w:t>important</w:t>
      </w:r>
      <w:r w:rsidR="007F7F9A">
        <w:t xml:space="preserve"> to </w:t>
      </w:r>
      <w:r w:rsidR="00C93FF6">
        <w:t xml:space="preserve">plant </w:t>
      </w:r>
      <w:r w:rsidR="007F7F9A">
        <w:t>risk</w:t>
      </w:r>
      <w:r w:rsidR="00F46875">
        <w:t xml:space="preserve">. </w:t>
      </w:r>
      <w:r w:rsidR="001765A6" w:rsidRPr="00FA212B">
        <w:t xml:space="preserve">For example, </w:t>
      </w:r>
      <w:r w:rsidR="007F7F9A">
        <w:t xml:space="preserve">although </w:t>
      </w:r>
      <w:r w:rsidR="003D7A97">
        <w:t xml:space="preserve">issues associated with </w:t>
      </w:r>
      <w:r w:rsidR="001765A6" w:rsidRPr="00FA212B">
        <w:t>the student feedback system</w:t>
      </w:r>
      <w:r w:rsidR="007F7F9A">
        <w:t xml:space="preserve"> </w:t>
      </w:r>
      <w:r w:rsidR="00A87C99">
        <w:t xml:space="preserve">may </w:t>
      </w:r>
      <w:r w:rsidR="001765A6" w:rsidRPr="00FA212B">
        <w:t>ha</w:t>
      </w:r>
      <w:r w:rsidR="00A87C99">
        <w:t>ve</w:t>
      </w:r>
      <w:r w:rsidR="001765A6" w:rsidRPr="00FA212B">
        <w:t xml:space="preserve"> </w:t>
      </w:r>
      <w:r w:rsidR="003D7A97">
        <w:t xml:space="preserve">only </w:t>
      </w:r>
      <w:r w:rsidR="009A1D97">
        <w:t xml:space="preserve">a </w:t>
      </w:r>
      <w:r w:rsidR="00894584">
        <w:t>very low</w:t>
      </w:r>
      <w:r w:rsidR="009A1D97">
        <w:t xml:space="preserve"> impact on </w:t>
      </w:r>
      <w:r w:rsidR="009F446B">
        <w:t xml:space="preserve">plant </w:t>
      </w:r>
      <w:r w:rsidR="009A1D97">
        <w:t>risk</w:t>
      </w:r>
      <w:r w:rsidR="001765A6" w:rsidRPr="00FA212B">
        <w:t xml:space="preserve">, </w:t>
      </w:r>
      <w:r w:rsidR="003D7A97">
        <w:t>a</w:t>
      </w:r>
      <w:r w:rsidR="001765A6" w:rsidRPr="00FA212B">
        <w:t xml:space="preserve"> review </w:t>
      </w:r>
      <w:r w:rsidR="008A4D28">
        <w:t xml:space="preserve">of this feedback system </w:t>
      </w:r>
      <w:r w:rsidR="001765A6" w:rsidRPr="00FA212B">
        <w:t>m</w:t>
      </w:r>
      <w:r w:rsidR="00A44FB3">
        <w:t>ay</w:t>
      </w:r>
      <w:r w:rsidR="001765A6" w:rsidRPr="00FA212B">
        <w:t xml:space="preserve"> </w:t>
      </w:r>
      <w:r w:rsidR="00A44FB3">
        <w:t>identify</w:t>
      </w:r>
      <w:r w:rsidR="00AB67F4">
        <w:t xml:space="preserve"> </w:t>
      </w:r>
      <w:r w:rsidR="001765A6" w:rsidRPr="00FA212B">
        <w:t xml:space="preserve">performance issues </w:t>
      </w:r>
      <w:r w:rsidR="00AB67F4">
        <w:t xml:space="preserve">in other programs </w:t>
      </w:r>
      <w:r w:rsidR="001765A6" w:rsidRPr="00FA212B">
        <w:t xml:space="preserve">that </w:t>
      </w:r>
      <w:r w:rsidR="00AB67F4">
        <w:t xml:space="preserve">have a more significant </w:t>
      </w:r>
      <w:r w:rsidR="009A1D97">
        <w:t xml:space="preserve">impact </w:t>
      </w:r>
      <w:r w:rsidR="00AB67F4">
        <w:t xml:space="preserve">on </w:t>
      </w:r>
      <w:r w:rsidR="002D705D">
        <w:t xml:space="preserve">plant </w:t>
      </w:r>
      <w:r w:rsidR="009A1D97">
        <w:t>risk</w:t>
      </w:r>
      <w:r w:rsidR="00C93FF6">
        <w:t xml:space="preserve"> </w:t>
      </w:r>
      <w:r w:rsidR="002B2CE2">
        <w:t xml:space="preserve">and </w:t>
      </w:r>
      <w:r w:rsidR="00C93FF6">
        <w:t>that should be assessed</w:t>
      </w:r>
      <w:r w:rsidR="001765A6" w:rsidRPr="00FA212B">
        <w:t>.</w:t>
      </w:r>
    </w:p>
    <w:p w14:paraId="61B24DC0" w14:textId="431830E7" w:rsidR="00990C08" w:rsidRPr="00FA212B" w:rsidRDefault="00990C08" w:rsidP="00FA212B">
      <w:pPr>
        <w:pStyle w:val="BodyText"/>
      </w:pPr>
      <w:r>
        <w:t>While it is important to note</w:t>
      </w:r>
      <w:r w:rsidR="00D852E7">
        <w:t xml:space="preserve"> that the NRC</w:t>
      </w:r>
      <w:r w:rsidR="003019F8">
        <w:t xml:space="preserve"> retains regulatory authority</w:t>
      </w:r>
      <w:r w:rsidR="0049277B">
        <w:t xml:space="preserve"> of </w:t>
      </w:r>
      <w:r w:rsidR="00F36B00">
        <w:t xml:space="preserve">operator licensing, requalification, and </w:t>
      </w:r>
      <w:r w:rsidR="005C00D4">
        <w:t xml:space="preserve">operator </w:t>
      </w:r>
      <w:r w:rsidR="00F36B00">
        <w:t>performance</w:t>
      </w:r>
      <w:r w:rsidR="00394770">
        <w:t xml:space="preserve">, </w:t>
      </w:r>
      <w:r w:rsidR="00BF5E5E">
        <w:t xml:space="preserve">the NRC </w:t>
      </w:r>
      <w:r w:rsidR="00E966CA">
        <w:t>maintains</w:t>
      </w:r>
      <w:r w:rsidR="00BF5E5E">
        <w:t xml:space="preserve"> a </w:t>
      </w:r>
      <w:r w:rsidR="001B3F3F">
        <w:t>Memorandum of Agreement with the Institute of Nuclear Power Operations</w:t>
      </w:r>
      <w:ins w:id="4" w:author="Author">
        <w:r w:rsidR="00151ACF">
          <w:t xml:space="preserve"> (INPO)</w:t>
        </w:r>
      </w:ins>
      <w:r w:rsidR="009047EA">
        <w:rPr>
          <w:rStyle w:val="FootnoteReference"/>
        </w:rPr>
        <w:footnoteReference w:id="2"/>
      </w:r>
      <w:r w:rsidR="00732048">
        <w:t xml:space="preserve">. </w:t>
      </w:r>
      <w:r w:rsidR="00F02FDD">
        <w:t>The agreement states, in part, that the NRC</w:t>
      </w:r>
      <w:r w:rsidR="00A61508">
        <w:t xml:space="preserve"> will</w:t>
      </w:r>
      <w:r w:rsidR="00F02FDD">
        <w:t>, “conduct performance-based inspections of training and qualification program effectiveness, as necessary and consistent with 10 CFR 50.120 and the NRC Inspection Manual</w:t>
      </w:r>
      <w:r w:rsidR="0025080B">
        <w:t xml:space="preserve">.” </w:t>
      </w:r>
      <w:r w:rsidR="005C00D4">
        <w:t>The agreement also states</w:t>
      </w:r>
      <w:r w:rsidR="000C0262">
        <w:t>, “</w:t>
      </w:r>
      <w:r w:rsidR="0093451F">
        <w:t>Because INPO pursues correction of INPO-identified deficiencies and low-level trends from member corrective action program documents, the NRC will not pursue corrective action for INPO-identified deficiencies except as necessary to carry out its statutory duty to ensure public health and safety.”</w:t>
      </w:r>
    </w:p>
    <w:p w14:paraId="7A83066B" w14:textId="595F98BA" w:rsidR="00A12408" w:rsidRPr="00FA212B" w:rsidRDefault="00A12408" w:rsidP="003C4E90">
      <w:pPr>
        <w:pStyle w:val="Heading1"/>
      </w:pPr>
      <w:r w:rsidRPr="00FA212B">
        <w:lastRenderedPageBreak/>
        <w:t>0308.03</w:t>
      </w:r>
      <w:r w:rsidR="009C35CD" w:rsidRPr="00FA212B">
        <w:t>I</w:t>
      </w:r>
      <w:r w:rsidRPr="00FA212B">
        <w:t>-03</w:t>
      </w:r>
      <w:r w:rsidRPr="00FA212B">
        <w:tab/>
        <w:t>GUIDANCE</w:t>
      </w:r>
    </w:p>
    <w:p w14:paraId="50681A8F" w14:textId="4916CAEE" w:rsidR="00EA6ED4" w:rsidRPr="00560928" w:rsidRDefault="00EA6ED4" w:rsidP="00560928">
      <w:pPr>
        <w:pStyle w:val="BodyText"/>
      </w:pPr>
      <w:bookmarkStart w:id="5" w:name="BM_1_"/>
      <w:bookmarkEnd w:id="5"/>
      <w:r w:rsidRPr="00560928">
        <w:t xml:space="preserve">This SDP is applicable to </w:t>
      </w:r>
      <w:r w:rsidR="00421972">
        <w:t xml:space="preserve">licensed operator </w:t>
      </w:r>
      <w:r w:rsidRPr="00560928">
        <w:t xml:space="preserve">requalification </w:t>
      </w:r>
      <w:r w:rsidR="00B14650">
        <w:t xml:space="preserve">program </w:t>
      </w:r>
      <w:ins w:id="6" w:author="Author">
        <w:r w:rsidR="00F9444B">
          <w:t>findings</w:t>
        </w:r>
      </w:ins>
      <w:r w:rsidRPr="00560928">
        <w:t xml:space="preserve">, including </w:t>
      </w:r>
      <w:r w:rsidR="00B14650">
        <w:t xml:space="preserve">licensed operators </w:t>
      </w:r>
      <w:r w:rsidR="00423235">
        <w:t xml:space="preserve">assigned to </w:t>
      </w:r>
      <w:r w:rsidRPr="00560928">
        <w:t>shift and staff crews, with either active or inactive licenses</w:t>
      </w:r>
      <w:r w:rsidR="00F46875">
        <w:t xml:space="preserve">. </w:t>
      </w:r>
      <w:r w:rsidRPr="00560928">
        <w:t>Th</w:t>
      </w:r>
      <w:r w:rsidR="00423235">
        <w:t>is</w:t>
      </w:r>
      <w:r w:rsidRPr="00560928">
        <w:t xml:space="preserve"> </w:t>
      </w:r>
      <w:r w:rsidR="001552F4">
        <w:t>procedure</w:t>
      </w:r>
      <w:r w:rsidRPr="00560928">
        <w:t xml:space="preserve"> is applicable to all license holders since a staff crew member with an active license could</w:t>
      </w:r>
      <w:r w:rsidR="001552F4">
        <w:t xml:space="preserve"> </w:t>
      </w:r>
      <w:r w:rsidRPr="00560928">
        <w:t>be</w:t>
      </w:r>
      <w:r w:rsidR="001552F4">
        <w:t xml:space="preserve"> immediate</w:t>
      </w:r>
      <w:r w:rsidR="00173F8D">
        <w:t>l</w:t>
      </w:r>
      <w:r w:rsidR="001552F4">
        <w:t>y</w:t>
      </w:r>
      <w:r w:rsidRPr="00560928">
        <w:t xml:space="preserve"> </w:t>
      </w:r>
      <w:r w:rsidR="00173F8D">
        <w:t>assigned</w:t>
      </w:r>
      <w:r w:rsidRPr="00560928">
        <w:t xml:space="preserve"> to </w:t>
      </w:r>
      <w:r w:rsidR="00173F8D">
        <w:t xml:space="preserve">an </w:t>
      </w:r>
      <w:r w:rsidRPr="00560928">
        <w:t xml:space="preserve">on-shift </w:t>
      </w:r>
      <w:r w:rsidR="00483414">
        <w:t xml:space="preserve">position </w:t>
      </w:r>
      <w:r w:rsidRPr="00560928">
        <w:t xml:space="preserve">and because a staff crew member with an inactive license need only </w:t>
      </w:r>
      <w:r w:rsidR="00A90F45">
        <w:t xml:space="preserve">fulfill </w:t>
      </w:r>
      <w:r w:rsidRPr="00560928">
        <w:t xml:space="preserve">the </w:t>
      </w:r>
      <w:r w:rsidR="000C6ECB">
        <w:t xml:space="preserve">minimum </w:t>
      </w:r>
      <w:r w:rsidRPr="00560928">
        <w:t>required time on-shift to activate a license</w:t>
      </w:r>
      <w:r w:rsidR="00F46875">
        <w:t xml:space="preserve">. </w:t>
      </w:r>
      <w:r w:rsidRPr="00560928">
        <w:t xml:space="preserve">A crew is defined as any group of individuals evaluated as a single entity by the licensee </w:t>
      </w:r>
      <w:r w:rsidR="009C1657" w:rsidRPr="00560928">
        <w:t>based on</w:t>
      </w:r>
      <w:r w:rsidRPr="00560928">
        <w:t xml:space="preserve"> performance </w:t>
      </w:r>
      <w:r w:rsidR="009C1657" w:rsidRPr="00560928">
        <w:t>i</w:t>
      </w:r>
      <w:r w:rsidRPr="00560928">
        <w:t>n the dynamic simulator.</w:t>
      </w:r>
      <w:r w:rsidR="00E64883">
        <w:t xml:space="preserve"> </w:t>
      </w:r>
    </w:p>
    <w:p w14:paraId="6BC3F55E" w14:textId="65F49B56" w:rsidR="00EA6ED4" w:rsidRPr="00560928" w:rsidRDefault="00CF2460" w:rsidP="00541D1B">
      <w:pPr>
        <w:pStyle w:val="BodyText"/>
      </w:pPr>
      <w:r>
        <w:t>Program</w:t>
      </w:r>
      <w:r w:rsidR="00B06147">
        <w:t>matic issues</w:t>
      </w:r>
      <w:r w:rsidR="005C00D4">
        <w:t>, such as requalification failure rates or examination quality,</w:t>
      </w:r>
      <w:r>
        <w:t xml:space="preserve"> </w:t>
      </w:r>
      <w:r w:rsidR="006719D4">
        <w:t>that</w:t>
      </w:r>
      <w:r w:rsidR="00087AE1">
        <w:t xml:space="preserve"> do not result in </w:t>
      </w:r>
      <w:r w:rsidR="00064A34">
        <w:t xml:space="preserve">actual </w:t>
      </w:r>
      <w:r w:rsidR="000017DC">
        <w:t xml:space="preserve">risk-significant </w:t>
      </w:r>
      <w:r w:rsidR="004421DE">
        <w:t xml:space="preserve">licensed </w:t>
      </w:r>
      <w:r w:rsidR="000017DC">
        <w:t xml:space="preserve">operator </w:t>
      </w:r>
      <w:r w:rsidR="004421DE">
        <w:t xml:space="preserve">plant performance </w:t>
      </w:r>
      <w:r w:rsidR="000017DC">
        <w:t>errors</w:t>
      </w:r>
      <w:r w:rsidR="004421DE">
        <w:t xml:space="preserve"> </w:t>
      </w:r>
      <w:r w:rsidR="000204D9">
        <w:t xml:space="preserve">may </w:t>
      </w:r>
      <w:r w:rsidR="00A0730D" w:rsidRPr="00560928">
        <w:t xml:space="preserve">result in </w:t>
      </w:r>
      <w:r w:rsidR="000204D9">
        <w:t xml:space="preserve">a </w:t>
      </w:r>
      <w:r w:rsidR="00A0730D" w:rsidRPr="00560928">
        <w:t>White</w:t>
      </w:r>
      <w:r w:rsidR="000204D9">
        <w:t xml:space="preserve"> finding</w:t>
      </w:r>
      <w:r w:rsidR="00171685">
        <w:t xml:space="preserve"> because those programmatic weaknesses increase the risk of potential operator errors in the plant</w:t>
      </w:r>
      <w:r w:rsidR="00F46875">
        <w:t xml:space="preserve">. </w:t>
      </w:r>
      <w:r w:rsidR="00171685">
        <w:t>In addition to supplemental inspections, c</w:t>
      </w:r>
      <w:r w:rsidR="004421DE">
        <w:t>onsult</w:t>
      </w:r>
      <w:r w:rsidR="00DE4DFE" w:rsidRPr="00560928">
        <w:t xml:space="preserve"> </w:t>
      </w:r>
      <w:r w:rsidR="000558F2">
        <w:t>Inspection Procedure (</w:t>
      </w:r>
      <w:r w:rsidR="00DE4DFE" w:rsidRPr="00560928">
        <w:t>IP</w:t>
      </w:r>
      <w:r w:rsidR="000558F2">
        <w:t>)</w:t>
      </w:r>
      <w:r w:rsidR="00DE4DFE" w:rsidRPr="00560928">
        <w:t xml:space="preserve"> 71111.11</w:t>
      </w:r>
      <w:r w:rsidR="005B7EE2" w:rsidRPr="00560928">
        <w:t xml:space="preserve"> for </w:t>
      </w:r>
      <w:r w:rsidR="00893777" w:rsidRPr="00560928">
        <w:t>a discussion of</w:t>
      </w:r>
      <w:r w:rsidR="00672336" w:rsidRPr="00560928">
        <w:t xml:space="preserve"> potential</w:t>
      </w:r>
      <w:r w:rsidR="00893777" w:rsidRPr="00560928">
        <w:t xml:space="preserve"> additional oversight activities, including</w:t>
      </w:r>
      <w:r w:rsidR="008E0E3C" w:rsidRPr="00560928">
        <w:t xml:space="preserve"> </w:t>
      </w:r>
      <w:r w:rsidR="002314D3">
        <w:t xml:space="preserve">the </w:t>
      </w:r>
      <w:r w:rsidR="008E0E3C" w:rsidRPr="00560928">
        <w:t>perform</w:t>
      </w:r>
      <w:r w:rsidR="002314D3">
        <w:t>ance of</w:t>
      </w:r>
      <w:r w:rsidR="008E0E3C" w:rsidRPr="00560928">
        <w:t xml:space="preserve"> I</w:t>
      </w:r>
      <w:r w:rsidR="000558F2">
        <w:t>P</w:t>
      </w:r>
      <w:r w:rsidR="008E0E3C" w:rsidRPr="00560928">
        <w:t xml:space="preserve"> 41500, </w:t>
      </w:r>
      <w:r w:rsidR="00EA6AB0" w:rsidRPr="00560928">
        <w:t xml:space="preserve">“Training and Qualification Effectiveness,” </w:t>
      </w:r>
      <w:r w:rsidR="008E0E3C" w:rsidRPr="00560928">
        <w:t>or an NRC</w:t>
      </w:r>
      <w:r w:rsidR="007A3D07">
        <w:t>-</w:t>
      </w:r>
      <w:r w:rsidR="008E0E3C" w:rsidRPr="00560928">
        <w:t>administered requalification examination</w:t>
      </w:r>
      <w:r w:rsidR="00402120">
        <w:t xml:space="preserve"> in accordance with N</w:t>
      </w:r>
      <w:r w:rsidR="004964B5">
        <w:t>UREG</w:t>
      </w:r>
      <w:r w:rsidR="00402120">
        <w:t>-1021, “Operator Licensing Examination Standards for Power Reactors</w:t>
      </w:r>
      <w:r w:rsidR="00A030C5">
        <w:t>.</w:t>
      </w:r>
      <w:r w:rsidR="00402120">
        <w:t>”</w:t>
      </w:r>
      <w:r w:rsidR="00467DBB" w:rsidRPr="00560928">
        <w:t xml:space="preserve">  The Green/White thresholds in the SDP </w:t>
      </w:r>
      <w:r w:rsidR="00143E30" w:rsidRPr="00560928">
        <w:t>and the more-than-minor thresholds in I</w:t>
      </w:r>
      <w:r w:rsidR="00213134">
        <w:t>P</w:t>
      </w:r>
      <w:r w:rsidR="00143E30" w:rsidRPr="00560928">
        <w:t xml:space="preserve"> 71111.11 related to requalification </w:t>
      </w:r>
      <w:r w:rsidR="00687792">
        <w:t xml:space="preserve">failure rates, </w:t>
      </w:r>
      <w:r w:rsidR="00F37CA9">
        <w:t>written examination quality, and operating test quality</w:t>
      </w:r>
      <w:r w:rsidR="00387A8C">
        <w:t xml:space="preserve"> </w:t>
      </w:r>
      <w:r w:rsidR="00143E30" w:rsidRPr="00560928">
        <w:t>are based on</w:t>
      </w:r>
      <w:r w:rsidR="00E72FA5">
        <w:t xml:space="preserve"> expert</w:t>
      </w:r>
      <w:r w:rsidR="00147B97">
        <w:t xml:space="preserve"> </w:t>
      </w:r>
      <w:r w:rsidR="007D0FFD">
        <w:t>judgement</w:t>
      </w:r>
      <w:r w:rsidR="00E72FA5">
        <w:t>.</w:t>
      </w:r>
      <w:r w:rsidR="005460D9">
        <w:t xml:space="preserve"> Operating experience</w:t>
      </w:r>
      <w:r w:rsidR="0045441D">
        <w:t xml:space="preserve"> </w:t>
      </w:r>
      <w:r w:rsidR="008C291F">
        <w:t>has shown that the</w:t>
      </w:r>
      <w:r w:rsidR="0045441D">
        <w:t xml:space="preserve"> thresholds </w:t>
      </w:r>
      <w:r w:rsidR="008C291F">
        <w:t>appropriately screen performance issues.</w:t>
      </w:r>
      <w:r w:rsidR="00E72FA5">
        <w:t xml:space="preserve"> </w:t>
      </w:r>
      <w:r w:rsidR="004825C2">
        <w:t xml:space="preserve">The </w:t>
      </w:r>
      <w:r w:rsidR="006E70D0">
        <w:t>20</w:t>
      </w:r>
      <w:r w:rsidR="008C0BA5">
        <w:t xml:space="preserve"> percent </w:t>
      </w:r>
      <w:r w:rsidR="003F341D">
        <w:t xml:space="preserve">more-than-minor </w:t>
      </w:r>
      <w:r w:rsidR="00B37525">
        <w:t xml:space="preserve">thresholds in </w:t>
      </w:r>
      <w:ins w:id="7" w:author="Author">
        <w:r w:rsidR="00151ACF">
          <w:t>IP 71111.11</w:t>
        </w:r>
      </w:ins>
      <w:r w:rsidR="00B37525">
        <w:t xml:space="preserve"> </w:t>
      </w:r>
      <w:r w:rsidR="009244D1">
        <w:t>ensure that only programmatic issues</w:t>
      </w:r>
      <w:r w:rsidR="00B9111B">
        <w:t>, which are more than isolated or limited problems, are documented in inspection reports</w:t>
      </w:r>
      <w:r w:rsidR="00C85E8A">
        <w:t>.</w:t>
      </w:r>
      <w:r w:rsidR="002835CA">
        <w:t xml:space="preserve"> The 40 percent </w:t>
      </w:r>
      <w:r w:rsidR="001B540F">
        <w:t xml:space="preserve">Green/White </w:t>
      </w:r>
      <w:r w:rsidR="002835CA">
        <w:t>threshold</w:t>
      </w:r>
      <w:r w:rsidR="001B540F">
        <w:t xml:space="preserve"> in the SDP is double </w:t>
      </w:r>
      <w:r w:rsidR="00BE601D">
        <w:t xml:space="preserve">the minor threshold so that </w:t>
      </w:r>
      <w:r w:rsidR="007B79E6">
        <w:t xml:space="preserve">only </w:t>
      </w:r>
      <w:r w:rsidR="002B7D77">
        <w:t xml:space="preserve">widespread </w:t>
      </w:r>
      <w:r w:rsidR="007B79E6">
        <w:t>programmatic issues</w:t>
      </w:r>
      <w:r w:rsidR="00F83574">
        <w:t xml:space="preserve"> with </w:t>
      </w:r>
      <w:r w:rsidR="00687028">
        <w:t>sufficient safety significance</w:t>
      </w:r>
      <w:r w:rsidR="000A1915">
        <w:t xml:space="preserve"> will </w:t>
      </w:r>
      <w:r w:rsidR="00425A9A">
        <w:t>cause a supplemental inspection.</w:t>
      </w:r>
    </w:p>
    <w:p w14:paraId="0C019645" w14:textId="775CB584" w:rsidR="00192D98" w:rsidRPr="00560928" w:rsidRDefault="00B9200D" w:rsidP="00560928">
      <w:pPr>
        <w:pStyle w:val="BodyText"/>
      </w:pPr>
      <w:ins w:id="8" w:author="Author">
        <w:r>
          <w:t>Findings</w:t>
        </w:r>
      </w:ins>
      <w:r w:rsidR="00C11757" w:rsidRPr="00560928">
        <w:t xml:space="preserve"> </w:t>
      </w:r>
      <w:r w:rsidR="00D458BE">
        <w:t>associated with</w:t>
      </w:r>
      <w:r w:rsidR="00F30A31" w:rsidRPr="00560928">
        <w:t xml:space="preserve"> </w:t>
      </w:r>
      <w:r w:rsidR="00D458BE">
        <w:t xml:space="preserve">the </w:t>
      </w:r>
      <w:r w:rsidR="00F30A31" w:rsidRPr="00560928">
        <w:t xml:space="preserve">administration of </w:t>
      </w:r>
      <w:r w:rsidR="002F500B">
        <w:t>the</w:t>
      </w:r>
      <w:r w:rsidR="00295EE6" w:rsidRPr="00560928">
        <w:t xml:space="preserve"> annual requalification operating test</w:t>
      </w:r>
      <w:r w:rsidR="00192D98" w:rsidRPr="00560928">
        <w:t xml:space="preserve"> </w:t>
      </w:r>
      <w:r w:rsidR="00D458BE">
        <w:t xml:space="preserve">are categorized as </w:t>
      </w:r>
      <w:r w:rsidR="00192D98" w:rsidRPr="00560928">
        <w:t>Green</w:t>
      </w:r>
      <w:r w:rsidR="00F46875">
        <w:t xml:space="preserve"> </w:t>
      </w:r>
      <w:r w:rsidR="006E2B53" w:rsidRPr="00560928">
        <w:t>because</w:t>
      </w:r>
      <w:r w:rsidR="001A0126" w:rsidRPr="00560928">
        <w:t xml:space="preserve"> operating experience </w:t>
      </w:r>
      <w:r w:rsidR="00751959">
        <w:t xml:space="preserve">has </w:t>
      </w:r>
      <w:r w:rsidR="005A6147">
        <w:t>demonstrate</w:t>
      </w:r>
      <w:r w:rsidR="00751959">
        <w:t>d</w:t>
      </w:r>
      <w:r w:rsidR="001A0126" w:rsidRPr="00560928">
        <w:t xml:space="preserve"> that</w:t>
      </w:r>
      <w:r w:rsidR="006E2B53" w:rsidRPr="00560928">
        <w:t xml:space="preserve"> </w:t>
      </w:r>
      <w:r w:rsidR="00410C12" w:rsidRPr="00560928">
        <w:t xml:space="preserve">these </w:t>
      </w:r>
      <w:ins w:id="9" w:author="Author">
        <w:r w:rsidR="00EF34CF">
          <w:t>findings</w:t>
        </w:r>
      </w:ins>
      <w:r w:rsidR="00C3578D" w:rsidRPr="00560928">
        <w:t xml:space="preserve"> </w:t>
      </w:r>
      <w:r w:rsidR="00963DCC">
        <w:t xml:space="preserve">do </w:t>
      </w:r>
      <w:r w:rsidR="00C3578D" w:rsidRPr="00560928">
        <w:t xml:space="preserve">not result in </w:t>
      </w:r>
      <w:r w:rsidR="00963DCC">
        <w:t xml:space="preserve">the </w:t>
      </w:r>
      <w:r w:rsidR="00667F81" w:rsidRPr="00560928">
        <w:t>disqualif</w:t>
      </w:r>
      <w:r w:rsidR="00963DCC">
        <w:t>ication of</w:t>
      </w:r>
      <w:r w:rsidR="00667F81" w:rsidRPr="00560928">
        <w:t xml:space="preserve"> a significant </w:t>
      </w:r>
      <w:r w:rsidR="009C609C">
        <w:t>number</w:t>
      </w:r>
      <w:r w:rsidR="00667F81" w:rsidRPr="00560928">
        <w:t xml:space="preserve"> of operators or crews from </w:t>
      </w:r>
      <w:r w:rsidR="00041F32" w:rsidRPr="00560928">
        <w:t>standing watch</w:t>
      </w:r>
      <w:r w:rsidR="00665FC2" w:rsidRPr="00560928">
        <w:t xml:space="preserve"> or </w:t>
      </w:r>
      <w:r w:rsidR="009C609C">
        <w:t xml:space="preserve">actual </w:t>
      </w:r>
      <w:r w:rsidR="00034105">
        <w:t xml:space="preserve">licensed </w:t>
      </w:r>
      <w:r w:rsidR="00665FC2" w:rsidRPr="00560928">
        <w:t>operator errors in the plant</w:t>
      </w:r>
      <w:r w:rsidR="00F46875">
        <w:t xml:space="preserve">. </w:t>
      </w:r>
    </w:p>
    <w:p w14:paraId="426C39E4" w14:textId="28523CBB" w:rsidR="001C4E0D" w:rsidRPr="00560928" w:rsidRDefault="00EF34CF" w:rsidP="00560928">
      <w:pPr>
        <w:pStyle w:val="BodyText"/>
      </w:pPr>
      <w:ins w:id="10" w:author="Author">
        <w:r>
          <w:t>Findings</w:t>
        </w:r>
      </w:ins>
      <w:r w:rsidR="00293677">
        <w:t xml:space="preserve"> associated with</w:t>
      </w:r>
      <w:r w:rsidR="006D464C" w:rsidRPr="00560928">
        <w:t xml:space="preserve"> remedial training </w:t>
      </w:r>
      <w:r w:rsidR="002A788B">
        <w:t>or</w:t>
      </w:r>
      <w:r w:rsidR="001527D6">
        <w:t xml:space="preserve"> </w:t>
      </w:r>
      <w:r w:rsidR="006D464C" w:rsidRPr="00560928">
        <w:t>re-exam</w:t>
      </w:r>
      <w:r w:rsidR="00683C6F">
        <w:t>inations</w:t>
      </w:r>
      <w:r w:rsidR="006D464C" w:rsidRPr="00560928">
        <w:t xml:space="preserve"> </w:t>
      </w:r>
      <w:r w:rsidR="00F608C1">
        <w:t xml:space="preserve">are categorized as </w:t>
      </w:r>
      <w:r w:rsidR="006D464C" w:rsidRPr="00560928">
        <w:t xml:space="preserve">Green </w:t>
      </w:r>
      <w:r w:rsidR="00DB0C59" w:rsidRPr="00560928">
        <w:t xml:space="preserve">because these </w:t>
      </w:r>
      <w:ins w:id="11" w:author="Author">
        <w:r>
          <w:t>findings</w:t>
        </w:r>
      </w:ins>
      <w:r w:rsidR="00DB0C59" w:rsidRPr="00560928">
        <w:t xml:space="preserve"> </w:t>
      </w:r>
      <w:r w:rsidR="00293677">
        <w:t xml:space="preserve">either only </w:t>
      </w:r>
      <w:r w:rsidR="00DB0C59" w:rsidRPr="00560928">
        <w:t xml:space="preserve">impact a small number of </w:t>
      </w:r>
      <w:r w:rsidR="00293677">
        <w:t xml:space="preserve">licensed </w:t>
      </w:r>
      <w:r w:rsidR="00DB0C59" w:rsidRPr="00560928">
        <w:t xml:space="preserve">operators or </w:t>
      </w:r>
      <w:r w:rsidR="00DF4B8B">
        <w:t xml:space="preserve">are associated with </w:t>
      </w:r>
      <w:r w:rsidR="004B765B" w:rsidRPr="00560928">
        <w:t>discre</w:t>
      </w:r>
      <w:r w:rsidR="00547CE0">
        <w:t>te</w:t>
      </w:r>
      <w:r w:rsidR="004B765B" w:rsidRPr="00560928">
        <w:t xml:space="preserve"> knowledge and/or abilities </w:t>
      </w:r>
      <w:r w:rsidR="000F1A6E" w:rsidRPr="00560928">
        <w:t xml:space="preserve">that </w:t>
      </w:r>
      <w:r w:rsidR="003B7AE5">
        <w:t xml:space="preserve">require </w:t>
      </w:r>
      <w:r w:rsidR="000F1A6E" w:rsidRPr="00560928">
        <w:t>operato</w:t>
      </w:r>
      <w:r w:rsidR="003B7AE5">
        <w:t xml:space="preserve">r </w:t>
      </w:r>
      <w:r w:rsidR="000F1A6E" w:rsidRPr="00560928">
        <w:t>remediat</w:t>
      </w:r>
      <w:r w:rsidR="003B7AE5">
        <w:t>ion</w:t>
      </w:r>
      <w:r w:rsidR="000F1A6E" w:rsidRPr="00560928">
        <w:t xml:space="preserve"> or retest</w:t>
      </w:r>
      <w:r w:rsidR="003B7AE5">
        <w:t>ing</w:t>
      </w:r>
      <w:r w:rsidR="00F46875">
        <w:t xml:space="preserve">. </w:t>
      </w:r>
      <w:r w:rsidR="000F1A6E" w:rsidRPr="00560928">
        <w:t xml:space="preserve">Therefore, </w:t>
      </w:r>
      <w:r w:rsidR="006C4233" w:rsidRPr="00560928">
        <w:t xml:space="preserve">the risk that </w:t>
      </w:r>
      <w:r w:rsidR="000C46FB">
        <w:t xml:space="preserve">a </w:t>
      </w:r>
      <w:r w:rsidR="00D37530" w:rsidRPr="00560928">
        <w:t xml:space="preserve">lack of </w:t>
      </w:r>
      <w:r w:rsidR="002006A5">
        <w:t xml:space="preserve">specific </w:t>
      </w:r>
      <w:r w:rsidR="00D37530" w:rsidRPr="00560928">
        <w:t xml:space="preserve">knowledge and/or abilities </w:t>
      </w:r>
      <w:r w:rsidR="009002FE" w:rsidRPr="00560928">
        <w:t>c</w:t>
      </w:r>
      <w:r w:rsidR="00D37530" w:rsidRPr="00560928">
        <w:t xml:space="preserve">ould </w:t>
      </w:r>
      <w:r w:rsidR="001945BE">
        <w:t>cause</w:t>
      </w:r>
      <w:r w:rsidR="003B7AE5">
        <w:t xml:space="preserve"> or exacerbate an</w:t>
      </w:r>
      <w:r w:rsidR="00D37530" w:rsidRPr="00560928">
        <w:t xml:space="preserve"> actual plant </w:t>
      </w:r>
      <w:r w:rsidR="002A788B">
        <w:t xml:space="preserve">event </w:t>
      </w:r>
      <w:r w:rsidR="002006A5">
        <w:t xml:space="preserve">related to that specific knowledge and/or ability </w:t>
      </w:r>
      <w:r w:rsidR="00D37530" w:rsidRPr="00560928">
        <w:t>is very low</w:t>
      </w:r>
      <w:r w:rsidR="002006A5">
        <w:t>, compared to the overall body of knowledge and/or abilities and range of events and mitigating factors in the plant</w:t>
      </w:r>
      <w:r w:rsidR="00D37530" w:rsidRPr="00560928">
        <w:t>.</w:t>
      </w:r>
    </w:p>
    <w:p w14:paraId="2366CABC" w14:textId="321082F1" w:rsidR="00944021" w:rsidRPr="00560928" w:rsidRDefault="00E37F4F" w:rsidP="00560928">
      <w:pPr>
        <w:pStyle w:val="BodyText"/>
      </w:pPr>
      <w:r w:rsidRPr="00560928">
        <w:t>E</w:t>
      </w:r>
      <w:r w:rsidR="009002FE" w:rsidRPr="00560928">
        <w:t>xamination security</w:t>
      </w:r>
      <w:r w:rsidRPr="00560928">
        <w:t xml:space="preserve"> issues</w:t>
      </w:r>
      <w:r w:rsidR="009002FE" w:rsidRPr="00560928">
        <w:t xml:space="preserve"> that </w:t>
      </w:r>
      <w:r w:rsidR="00EB7264" w:rsidRPr="00560928">
        <w:t>do</w:t>
      </w:r>
      <w:r w:rsidR="00A96862" w:rsidRPr="00560928">
        <w:t xml:space="preserve"> not</w:t>
      </w:r>
      <w:r w:rsidR="00EB7264" w:rsidRPr="00560928">
        <w:t xml:space="preserve"> </w:t>
      </w:r>
      <w:r w:rsidR="000C46FB">
        <w:t>directly impact</w:t>
      </w:r>
      <w:r w:rsidR="00EB7264" w:rsidRPr="00560928">
        <w:t xml:space="preserve"> the equitable and consistent administration of an examination </w:t>
      </w:r>
      <w:r w:rsidR="006D42AC" w:rsidRPr="00560928">
        <w:t xml:space="preserve">could </w:t>
      </w:r>
      <w:r w:rsidR="00A96862" w:rsidRPr="00560928">
        <w:t>not directly result in actual operator errors</w:t>
      </w:r>
      <w:r w:rsidR="00F46875">
        <w:t xml:space="preserve">. </w:t>
      </w:r>
      <w:r w:rsidRPr="00560928">
        <w:t>Therefore,</w:t>
      </w:r>
      <w:r w:rsidR="00A0795B">
        <w:t xml:space="preserve"> </w:t>
      </w:r>
      <w:ins w:id="12" w:author="Author">
        <w:r w:rsidR="00F0643F">
          <w:t>findings</w:t>
        </w:r>
      </w:ins>
      <w:r w:rsidR="00A0795B">
        <w:t xml:space="preserve"> in this area</w:t>
      </w:r>
      <w:r w:rsidRPr="00560928">
        <w:t xml:space="preserve"> </w:t>
      </w:r>
      <w:r w:rsidR="00D93C46">
        <w:t xml:space="preserve">are categorized as </w:t>
      </w:r>
      <w:proofErr w:type="gramStart"/>
      <w:r w:rsidRPr="00560928">
        <w:t>Green</w:t>
      </w:r>
      <w:proofErr w:type="gramEnd"/>
      <w:r w:rsidR="00D93C46">
        <w:t xml:space="preserve"> findings</w:t>
      </w:r>
      <w:r w:rsidR="00F46875">
        <w:t xml:space="preserve">. </w:t>
      </w:r>
      <w:r w:rsidR="009216B5" w:rsidRPr="00560928">
        <w:t xml:space="preserve">However, if there was an actual </w:t>
      </w:r>
      <w:r w:rsidR="005D1FF4">
        <w:t>plant impact</w:t>
      </w:r>
      <w:r w:rsidR="009216B5" w:rsidRPr="00560928">
        <w:t>, traditional enforcement and IMC 0609, Appendix M</w:t>
      </w:r>
      <w:r w:rsidR="00A07592" w:rsidRPr="00560928">
        <w:t xml:space="preserve"> are more appropriate</w:t>
      </w:r>
      <w:r w:rsidR="001D1D89">
        <w:t>ly</w:t>
      </w:r>
      <w:r w:rsidR="00A07592" w:rsidRPr="00560928">
        <w:t xml:space="preserve"> </w:t>
      </w:r>
      <w:r w:rsidR="005D1FF4">
        <w:t>ut</w:t>
      </w:r>
      <w:r w:rsidR="001D1D89">
        <w:t>il</w:t>
      </w:r>
      <w:r w:rsidR="005D1FF4">
        <w:t>ize</w:t>
      </w:r>
      <w:r w:rsidR="001D1D89">
        <w:t>d</w:t>
      </w:r>
      <w:r w:rsidR="005D1FF4">
        <w:t xml:space="preserve"> to assess the significance of the</w:t>
      </w:r>
      <w:r w:rsidR="00A0795B">
        <w:t>se</w:t>
      </w:r>
      <w:r w:rsidR="00FF14FE">
        <w:t xml:space="preserve"> types of </w:t>
      </w:r>
      <w:ins w:id="13" w:author="Author">
        <w:r w:rsidR="00F0643F">
          <w:t>findings</w:t>
        </w:r>
      </w:ins>
      <w:r w:rsidR="005D1FF4">
        <w:t xml:space="preserve"> </w:t>
      </w:r>
      <w:r w:rsidR="00A07592" w:rsidRPr="00560928">
        <w:t>because the</w:t>
      </w:r>
      <w:r w:rsidR="008D061E">
        <w:t>y</w:t>
      </w:r>
      <w:r w:rsidR="00A07592" w:rsidRPr="00560928">
        <w:t xml:space="preserve"> are </w:t>
      </w:r>
      <w:proofErr w:type="gramStart"/>
      <w:r w:rsidR="00A07592" w:rsidRPr="00560928">
        <w:t>rare</w:t>
      </w:r>
      <w:proofErr w:type="gramEnd"/>
      <w:r w:rsidR="00496CF6" w:rsidRPr="00560928">
        <w:t xml:space="preserve"> and the safety significance can be affected by several variables that make </w:t>
      </w:r>
      <w:r w:rsidR="00F904D6">
        <w:t>setting</w:t>
      </w:r>
      <w:r w:rsidR="00665FC2" w:rsidRPr="00560928">
        <w:t xml:space="preserve"> a Greater-than-</w:t>
      </w:r>
      <w:proofErr w:type="gramStart"/>
      <w:r w:rsidR="00665FC2" w:rsidRPr="00560928">
        <w:t>Green</w:t>
      </w:r>
      <w:proofErr w:type="gramEnd"/>
      <w:r w:rsidR="00665FC2" w:rsidRPr="00560928">
        <w:t xml:space="preserve"> threshold</w:t>
      </w:r>
      <w:r w:rsidR="00496CF6" w:rsidRPr="00560928">
        <w:t xml:space="preserve"> difficult</w:t>
      </w:r>
      <w:r w:rsidR="00F46875">
        <w:t xml:space="preserve">. </w:t>
      </w:r>
      <w:r w:rsidR="00BD7064" w:rsidRPr="00560928">
        <w:t>Past e</w:t>
      </w:r>
      <w:r w:rsidR="00354ABE" w:rsidRPr="00560928">
        <w:t>x</w:t>
      </w:r>
      <w:r w:rsidR="00BD7064" w:rsidRPr="00560928">
        <w:t xml:space="preserve">amples of an actual </w:t>
      </w:r>
      <w:r w:rsidR="007755E0">
        <w:t xml:space="preserve">examination security </w:t>
      </w:r>
      <w:r w:rsidR="003C6EC5">
        <w:t>impact</w:t>
      </w:r>
      <w:r w:rsidR="00BD7064" w:rsidRPr="00560928">
        <w:t xml:space="preserve"> that resulted in a </w:t>
      </w:r>
      <w:ins w:id="14" w:author="Author">
        <w:r w:rsidR="00C46D1D">
          <w:t>g</w:t>
        </w:r>
      </w:ins>
      <w:r w:rsidR="00BD7064" w:rsidRPr="00560928">
        <w:t xml:space="preserve">reater-than-Green finding include </w:t>
      </w:r>
      <w:r w:rsidR="001B0A82" w:rsidRPr="00560928">
        <w:t xml:space="preserve">a finding with </w:t>
      </w:r>
      <w:r w:rsidR="00BD7064" w:rsidRPr="00560928">
        <w:t>multiple exam</w:t>
      </w:r>
      <w:r w:rsidR="007755E0">
        <w:t>ination</w:t>
      </w:r>
      <w:r w:rsidR="0026596C">
        <w:t xml:space="preserve"> </w:t>
      </w:r>
      <w:r w:rsidR="00BD7064" w:rsidRPr="00560928">
        <w:t xml:space="preserve">security issues that affected </w:t>
      </w:r>
      <w:r w:rsidR="00651F53">
        <w:t>most or all</w:t>
      </w:r>
      <w:r w:rsidR="00BD7064" w:rsidRPr="00560928">
        <w:t xml:space="preserve"> licensed operators</w:t>
      </w:r>
      <w:r w:rsidR="00F46875">
        <w:t>.</w:t>
      </w:r>
      <w:r w:rsidR="00DC1A86">
        <w:rPr>
          <w:rStyle w:val="FootnoteReference"/>
        </w:rPr>
        <w:footnoteReference w:id="3"/>
      </w:r>
      <w:r w:rsidR="00F46875">
        <w:t xml:space="preserve"> </w:t>
      </w:r>
      <w:r w:rsidR="00BD7064" w:rsidRPr="00560928">
        <w:t xml:space="preserve">Although </w:t>
      </w:r>
      <w:r w:rsidR="00E1389A" w:rsidRPr="00560928">
        <w:t xml:space="preserve">there was no evidence of </w:t>
      </w:r>
      <w:r w:rsidR="00651F53">
        <w:t xml:space="preserve">actual </w:t>
      </w:r>
      <w:r w:rsidR="00E1389A" w:rsidRPr="00560928">
        <w:t xml:space="preserve">operator errors in the plant, and no evidence that operators would have failed an examination </w:t>
      </w:r>
      <w:r w:rsidR="00033CBC">
        <w:t>absent</w:t>
      </w:r>
      <w:r w:rsidR="0038516D">
        <w:t xml:space="preserve"> </w:t>
      </w:r>
      <w:r w:rsidR="004F7CC1">
        <w:t xml:space="preserve">the </w:t>
      </w:r>
      <w:r w:rsidR="00E1389A" w:rsidRPr="00560928">
        <w:t xml:space="preserve">examination security issues, the inspectors determined </w:t>
      </w:r>
      <w:r w:rsidR="001B0A82" w:rsidRPr="00560928">
        <w:t xml:space="preserve">that the finding </w:t>
      </w:r>
      <w:r w:rsidR="004F7CC1">
        <w:t>should be</w:t>
      </w:r>
      <w:r w:rsidR="001B0A82" w:rsidRPr="00560928">
        <w:t xml:space="preserve"> </w:t>
      </w:r>
      <w:r w:rsidR="0038516D">
        <w:t xml:space="preserve">categorized as </w:t>
      </w:r>
      <w:r w:rsidR="0038516D">
        <w:lastRenderedPageBreak/>
        <w:t xml:space="preserve">White </w:t>
      </w:r>
      <w:r w:rsidR="00E1389A" w:rsidRPr="00560928">
        <w:t xml:space="preserve">through </w:t>
      </w:r>
      <w:r w:rsidR="001B0A82" w:rsidRPr="00560928">
        <w:t xml:space="preserve">a combined </w:t>
      </w:r>
      <w:r w:rsidR="00E1389A" w:rsidRPr="00560928">
        <w:t>statistical</w:t>
      </w:r>
      <w:r w:rsidR="001B0A82" w:rsidRPr="00560928">
        <w:t xml:space="preserve"> and qualitative</w:t>
      </w:r>
      <w:r w:rsidR="00E1389A" w:rsidRPr="00560928">
        <w:t xml:space="preserve"> analysis</w:t>
      </w:r>
      <w:r w:rsidR="00F46875">
        <w:t xml:space="preserve">. </w:t>
      </w:r>
      <w:r w:rsidR="00B43860">
        <w:t>Another example</w:t>
      </w:r>
      <w:r w:rsidR="00C6665C">
        <w:t xml:space="preserve"> of</w:t>
      </w:r>
      <w:r w:rsidR="00E1389A" w:rsidRPr="00560928">
        <w:t xml:space="preserve"> </w:t>
      </w:r>
      <w:r w:rsidR="005F758E">
        <w:t xml:space="preserve">an </w:t>
      </w:r>
      <w:r w:rsidR="00E1389A" w:rsidRPr="00560928">
        <w:t>examination security issue that did not have an actual</w:t>
      </w:r>
      <w:r w:rsidR="00674AC3">
        <w:t xml:space="preserve"> plant impact</w:t>
      </w:r>
      <w:r w:rsidR="00E1389A" w:rsidRPr="00560928">
        <w:t xml:space="preserve"> </w:t>
      </w:r>
      <w:r w:rsidR="0038516D">
        <w:t>and was categorized as a Green finding</w:t>
      </w:r>
      <w:r w:rsidR="00C96FC8">
        <w:t xml:space="preserve"> </w:t>
      </w:r>
      <w:r w:rsidR="00C6665C">
        <w:t xml:space="preserve">involved </w:t>
      </w:r>
      <w:r w:rsidR="001B0A82" w:rsidRPr="00560928">
        <w:t xml:space="preserve">excessive </w:t>
      </w:r>
      <w:r w:rsidR="00C6665C">
        <w:t xml:space="preserve">examination </w:t>
      </w:r>
      <w:r w:rsidR="00E1389A" w:rsidRPr="00560928">
        <w:t>overlap</w:t>
      </w:r>
      <w:r w:rsidR="00F46875">
        <w:t xml:space="preserve">. </w:t>
      </w:r>
      <w:r w:rsidR="001B0A82" w:rsidRPr="00560928">
        <w:t>T</w:t>
      </w:r>
      <w:r w:rsidR="00D83E76">
        <w:t>o conclude that no actual impact existed, t</w:t>
      </w:r>
      <w:r w:rsidR="001B0A82" w:rsidRPr="00560928">
        <w:t xml:space="preserve">he inspectors </w:t>
      </w:r>
      <w:r w:rsidR="00232C57">
        <w:t xml:space="preserve">and </w:t>
      </w:r>
      <w:proofErr w:type="gramStart"/>
      <w:r w:rsidR="00232C57">
        <w:t>licensee</w:t>
      </w:r>
      <w:proofErr w:type="gramEnd"/>
      <w:r w:rsidR="00232C57">
        <w:t xml:space="preserve"> </w:t>
      </w:r>
      <w:r w:rsidR="001B0A82" w:rsidRPr="00560928">
        <w:t>performed</w:t>
      </w:r>
      <w:r w:rsidR="00E1389A" w:rsidRPr="00560928">
        <w:t xml:space="preserve"> </w:t>
      </w:r>
      <w:r w:rsidR="00C96FC8">
        <w:t>a</w:t>
      </w:r>
      <w:r w:rsidR="00232C57">
        <w:t>n</w:t>
      </w:r>
      <w:r w:rsidR="00C96FC8">
        <w:t xml:space="preserve"> </w:t>
      </w:r>
      <w:r w:rsidR="00E1389A" w:rsidRPr="00560928">
        <w:t>analysi</w:t>
      </w:r>
      <w:r w:rsidR="00ED1D43">
        <w:t>s which</w:t>
      </w:r>
      <w:r w:rsidR="00931160">
        <w:t xml:space="preserve"> </w:t>
      </w:r>
      <w:r w:rsidR="00232C57">
        <w:t>showed</w:t>
      </w:r>
      <w:r w:rsidR="00E1389A" w:rsidRPr="00560928">
        <w:t xml:space="preserve"> </w:t>
      </w:r>
      <w:r w:rsidR="00ED1D43">
        <w:t xml:space="preserve">that </w:t>
      </w:r>
      <w:r w:rsidR="001B0A82" w:rsidRPr="00560928">
        <w:t>the</w:t>
      </w:r>
      <w:r w:rsidR="00E1389A" w:rsidRPr="00560928">
        <w:t xml:space="preserve"> scores</w:t>
      </w:r>
      <w:r w:rsidR="001B0A82" w:rsidRPr="00560928">
        <w:t xml:space="preserve"> on</w:t>
      </w:r>
      <w:r w:rsidR="00232C57">
        <w:t xml:space="preserve"> the portions of the</w:t>
      </w:r>
      <w:r w:rsidR="001B0A82" w:rsidRPr="00560928">
        <w:t xml:space="preserve"> examination with overlap</w:t>
      </w:r>
      <w:r w:rsidR="00E1389A" w:rsidRPr="00560928">
        <w:t xml:space="preserve"> were </w:t>
      </w:r>
      <w:proofErr w:type="gramStart"/>
      <w:r w:rsidR="00E1389A" w:rsidRPr="00560928">
        <w:t xml:space="preserve">similar </w:t>
      </w:r>
      <w:r w:rsidR="001B0A82" w:rsidRPr="00560928">
        <w:t>to</w:t>
      </w:r>
      <w:proofErr w:type="gramEnd"/>
      <w:r w:rsidR="001B0A82" w:rsidRPr="00560928">
        <w:t xml:space="preserve"> scores on other examinations </w:t>
      </w:r>
      <w:r w:rsidR="006A0438">
        <w:t xml:space="preserve">without </w:t>
      </w:r>
      <w:r w:rsidR="00D4404E">
        <w:t xml:space="preserve">question </w:t>
      </w:r>
      <w:r w:rsidR="006A0438">
        <w:t>overlap</w:t>
      </w:r>
      <w:r w:rsidR="00E1389A" w:rsidRPr="00560928">
        <w:t>.</w:t>
      </w:r>
      <w:r w:rsidR="005F758E">
        <w:rPr>
          <w:rStyle w:val="FootnoteReference"/>
        </w:rPr>
        <w:footnoteReference w:id="4"/>
      </w:r>
      <w:r w:rsidR="00465489">
        <w:t xml:space="preserve"> </w:t>
      </w:r>
    </w:p>
    <w:p w14:paraId="3B1E7E61" w14:textId="353A3853" w:rsidR="0055534B" w:rsidRPr="00560928" w:rsidRDefault="00944021" w:rsidP="00560928">
      <w:pPr>
        <w:pStyle w:val="BodyText"/>
      </w:pPr>
      <w:r w:rsidRPr="00560928">
        <w:t>Simulator</w:t>
      </w:r>
      <w:r w:rsidR="004D32D8" w:rsidRPr="00560928">
        <w:t xml:space="preserve"> </w:t>
      </w:r>
      <w:r w:rsidR="009E0631" w:rsidRPr="00560928">
        <w:t xml:space="preserve">deficiencies can contribute to </w:t>
      </w:r>
      <w:r w:rsidR="005A1BA5" w:rsidRPr="00560928">
        <w:t>risk</w:t>
      </w:r>
      <w:r w:rsidR="00A37B15">
        <w:t>-</w:t>
      </w:r>
      <w:r w:rsidR="005A1BA5" w:rsidRPr="00560928">
        <w:t xml:space="preserve">significant events in the plant if they </w:t>
      </w:r>
      <w:r w:rsidR="00766A63">
        <w:t>lead</w:t>
      </w:r>
      <w:r w:rsidR="005A1BA5" w:rsidRPr="00560928">
        <w:t xml:space="preserve"> to operator errors</w:t>
      </w:r>
      <w:r w:rsidR="00F46875">
        <w:t xml:space="preserve">. </w:t>
      </w:r>
      <w:r w:rsidR="00B40434" w:rsidRPr="00560928">
        <w:t>Other SDPs</w:t>
      </w:r>
      <w:r w:rsidR="000E211F" w:rsidRPr="00560928">
        <w:t xml:space="preserve"> more</w:t>
      </w:r>
      <w:r w:rsidR="00B40434" w:rsidRPr="00560928">
        <w:t xml:space="preserve"> appropriately capture </w:t>
      </w:r>
      <w:r w:rsidR="00A3297B" w:rsidRPr="00560928">
        <w:t xml:space="preserve">the </w:t>
      </w:r>
      <w:r w:rsidR="000E211F" w:rsidRPr="00560928">
        <w:t>risk significance of a simulator</w:t>
      </w:r>
      <w:r w:rsidR="00D1379C">
        <w:noBreakHyphen/>
      </w:r>
      <w:r w:rsidR="000E211F" w:rsidRPr="00560928">
        <w:t xml:space="preserve">related </w:t>
      </w:r>
      <w:ins w:id="15" w:author="Author">
        <w:r w:rsidR="003A43CF">
          <w:t>finding</w:t>
        </w:r>
      </w:ins>
      <w:r w:rsidR="00EC4053" w:rsidRPr="00560928">
        <w:t xml:space="preserve"> that may be </w:t>
      </w:r>
      <w:ins w:id="16" w:author="Author">
        <w:r w:rsidR="00AE7676">
          <w:t>g</w:t>
        </w:r>
      </w:ins>
      <w:r w:rsidR="00EC4053" w:rsidRPr="00560928">
        <w:t>reater-than-Green</w:t>
      </w:r>
      <w:r w:rsidR="00E8611D" w:rsidRPr="00560928">
        <w:t xml:space="preserve"> because </w:t>
      </w:r>
      <w:r w:rsidR="00780D40" w:rsidRPr="00560928">
        <w:t xml:space="preserve">of the ability to evaluate </w:t>
      </w:r>
      <w:r w:rsidR="00527E1F" w:rsidRPr="00560928">
        <w:t>integrated</w:t>
      </w:r>
      <w:r w:rsidR="009175C1" w:rsidRPr="00560928">
        <w:t xml:space="preserve"> </w:t>
      </w:r>
      <w:r w:rsidR="001B0A82" w:rsidRPr="00560928">
        <w:t>licensee</w:t>
      </w:r>
      <w:r w:rsidR="00527E1F" w:rsidRPr="00560928">
        <w:t xml:space="preserve"> performance</w:t>
      </w:r>
      <w:r w:rsidR="009175C1" w:rsidRPr="00560928">
        <w:t>, of which simulator training is a part</w:t>
      </w:r>
      <w:r w:rsidR="005E0CB7" w:rsidRPr="00560928">
        <w:t xml:space="preserve"> of human performance</w:t>
      </w:r>
      <w:r w:rsidR="00F46875">
        <w:t xml:space="preserve">. </w:t>
      </w:r>
      <w:r w:rsidR="003A0F15">
        <w:t>T</w:t>
      </w:r>
      <w:r w:rsidR="00527E1F" w:rsidRPr="00560928">
        <w:t xml:space="preserve">he ability to isolate the contribution of simulator training to </w:t>
      </w:r>
      <w:r w:rsidR="003209D9" w:rsidRPr="00560928">
        <w:t xml:space="preserve">actual </w:t>
      </w:r>
      <w:r w:rsidR="00527E1F" w:rsidRPr="00560928">
        <w:t xml:space="preserve">operator errors in </w:t>
      </w:r>
      <w:r w:rsidR="00C12D0B" w:rsidRPr="00560928">
        <w:t>SDPs that address human performance (e.g.</w:t>
      </w:r>
      <w:r w:rsidR="00CE4F87">
        <w:t>,</w:t>
      </w:r>
      <w:r w:rsidR="00C12D0B" w:rsidRPr="00560928">
        <w:t xml:space="preserve"> </w:t>
      </w:r>
      <w:r w:rsidR="00527E1F" w:rsidRPr="00560928">
        <w:t>SPAR-H</w:t>
      </w:r>
      <w:r w:rsidR="00C12D0B" w:rsidRPr="00560928">
        <w:t>)</w:t>
      </w:r>
      <w:r w:rsidR="003209D9" w:rsidRPr="00560928">
        <w:t xml:space="preserve"> is </w:t>
      </w:r>
      <w:r w:rsidR="00964AD3" w:rsidRPr="00560928">
        <w:t>the most</w:t>
      </w:r>
      <w:r w:rsidR="003209D9" w:rsidRPr="00560928">
        <w:t xml:space="preserve"> appropriate </w:t>
      </w:r>
      <w:r w:rsidR="00964AD3" w:rsidRPr="00560928">
        <w:t>method</w:t>
      </w:r>
      <w:r w:rsidR="003209D9" w:rsidRPr="00560928">
        <w:t xml:space="preserve"> to </w:t>
      </w:r>
      <w:r w:rsidR="007A32AB" w:rsidRPr="00560928">
        <w:t xml:space="preserve">evaluate </w:t>
      </w:r>
      <w:r w:rsidR="00576EEA">
        <w:t xml:space="preserve">the </w:t>
      </w:r>
      <w:r w:rsidR="007A32AB" w:rsidRPr="00560928">
        <w:t>risk</w:t>
      </w:r>
      <w:r w:rsidR="00576EEA">
        <w:t xml:space="preserve"> </w:t>
      </w:r>
      <w:r w:rsidR="007A32AB" w:rsidRPr="00560928">
        <w:t>significance</w:t>
      </w:r>
      <w:r w:rsidR="006C619B" w:rsidRPr="00560928">
        <w:t xml:space="preserve"> of potential </w:t>
      </w:r>
      <w:ins w:id="17" w:author="Author">
        <w:r w:rsidR="00723B2C">
          <w:t>g</w:t>
        </w:r>
      </w:ins>
      <w:r w:rsidR="006C619B" w:rsidRPr="00560928">
        <w:t>reater-than-</w:t>
      </w:r>
      <w:proofErr w:type="gramStart"/>
      <w:r w:rsidR="006C619B" w:rsidRPr="00560928">
        <w:t>Green</w:t>
      </w:r>
      <w:proofErr w:type="gramEnd"/>
      <w:r w:rsidR="006C619B" w:rsidRPr="00560928">
        <w:t xml:space="preserve"> </w:t>
      </w:r>
      <w:r w:rsidR="003430B8" w:rsidRPr="00560928">
        <w:t>simulator-related findings</w:t>
      </w:r>
      <w:r w:rsidR="00F46875">
        <w:t xml:space="preserve">. </w:t>
      </w:r>
    </w:p>
    <w:p w14:paraId="1314253D" w14:textId="21C9902C" w:rsidR="00944021" w:rsidRPr="00560928" w:rsidRDefault="00BD043A" w:rsidP="00560928">
      <w:pPr>
        <w:pStyle w:val="BodyText"/>
      </w:pPr>
      <w:r w:rsidRPr="00560928">
        <w:t xml:space="preserve">Simulator-related findings </w:t>
      </w:r>
      <w:r w:rsidR="00576EEA">
        <w:t>are categorized as</w:t>
      </w:r>
      <w:r w:rsidR="008A7C7A" w:rsidRPr="00560928">
        <w:t xml:space="preserve"> Green when </w:t>
      </w:r>
      <w:r w:rsidR="002A60FB" w:rsidRPr="00560928">
        <w:t xml:space="preserve">not related </w:t>
      </w:r>
      <w:r w:rsidR="00946301" w:rsidRPr="00560928">
        <w:t>to actual operator errors</w:t>
      </w:r>
      <w:r w:rsidR="00F46875">
        <w:t xml:space="preserve">. </w:t>
      </w:r>
      <w:r w:rsidR="004A7567" w:rsidRPr="00560928">
        <w:t>T</w:t>
      </w:r>
      <w:r w:rsidR="00792DDC" w:rsidRPr="00560928">
        <w:t xml:space="preserve">here are many factors </w:t>
      </w:r>
      <w:r w:rsidR="009046DB">
        <w:t xml:space="preserve">unrelated to simulator training </w:t>
      </w:r>
      <w:r w:rsidR="00792DDC" w:rsidRPr="00560928">
        <w:t>that contribute to human performance</w:t>
      </w:r>
      <w:r w:rsidR="004927C4">
        <w:t xml:space="preserve"> errors</w:t>
      </w:r>
      <w:r w:rsidR="00F46875">
        <w:t xml:space="preserve">. </w:t>
      </w:r>
      <w:r w:rsidR="00941611">
        <w:t>Thes</w:t>
      </w:r>
      <w:r w:rsidR="004927C4">
        <w:t xml:space="preserve">e </w:t>
      </w:r>
      <w:r w:rsidR="009C371D" w:rsidRPr="00560928">
        <w:t xml:space="preserve">factors </w:t>
      </w:r>
      <w:r w:rsidR="00792DDC" w:rsidRPr="00560928">
        <w:t xml:space="preserve">include </w:t>
      </w:r>
      <w:r w:rsidR="001213FB" w:rsidRPr="00560928">
        <w:t>procedure</w:t>
      </w:r>
      <w:r w:rsidR="004927C4">
        <w:t xml:space="preserve"> quality</w:t>
      </w:r>
      <w:r w:rsidR="001213FB" w:rsidRPr="00560928">
        <w:t xml:space="preserve">, </w:t>
      </w:r>
      <w:r w:rsidR="002916E9" w:rsidRPr="00560928">
        <w:t>ergonomics</w:t>
      </w:r>
      <w:r w:rsidR="004927C4">
        <w:t xml:space="preserve"> conditions</w:t>
      </w:r>
      <w:r w:rsidR="002916E9" w:rsidRPr="00560928">
        <w:t xml:space="preserve">, </w:t>
      </w:r>
      <w:r w:rsidR="00E009BF">
        <w:t xml:space="preserve">licensed operator </w:t>
      </w:r>
      <w:r w:rsidR="002916E9" w:rsidRPr="00560928">
        <w:t xml:space="preserve">stress, </w:t>
      </w:r>
      <w:r w:rsidR="00845A71" w:rsidRPr="00560928">
        <w:t xml:space="preserve">available </w:t>
      </w:r>
      <w:r w:rsidR="00E009BF">
        <w:t xml:space="preserve">task </w:t>
      </w:r>
      <w:r w:rsidR="002916E9" w:rsidRPr="00560928">
        <w:t xml:space="preserve">time, </w:t>
      </w:r>
      <w:r w:rsidR="00845A71" w:rsidRPr="00560928">
        <w:t xml:space="preserve">task </w:t>
      </w:r>
      <w:r w:rsidR="00562F8F" w:rsidRPr="00560928">
        <w:t xml:space="preserve">complexity, </w:t>
      </w:r>
      <w:r w:rsidR="009C371D" w:rsidRPr="00560928">
        <w:t xml:space="preserve">and </w:t>
      </w:r>
      <w:r w:rsidR="00845A71" w:rsidRPr="00560928">
        <w:t xml:space="preserve">operator </w:t>
      </w:r>
      <w:r w:rsidR="00562F8F" w:rsidRPr="00560928">
        <w:t>experience</w:t>
      </w:r>
      <w:r w:rsidR="00F46875">
        <w:t xml:space="preserve">. </w:t>
      </w:r>
      <w:r w:rsidR="00A426EC" w:rsidRPr="00560928">
        <w:t xml:space="preserve">Therefore, if the </w:t>
      </w:r>
      <w:r w:rsidR="005456D4">
        <w:t>issue</w:t>
      </w:r>
      <w:r w:rsidR="00A426EC" w:rsidRPr="00560928">
        <w:t xml:space="preserve"> only affects</w:t>
      </w:r>
      <w:r w:rsidR="001B0A82" w:rsidRPr="00560928">
        <w:t xml:space="preserve"> one human performance factor</w:t>
      </w:r>
      <w:r w:rsidR="00E009BF">
        <w:t xml:space="preserve">, such as </w:t>
      </w:r>
      <w:r w:rsidR="00E8766E" w:rsidRPr="00560928">
        <w:t>simulator training</w:t>
      </w:r>
      <w:r w:rsidR="001B0A82" w:rsidRPr="00560928">
        <w:t xml:space="preserve"> in this case</w:t>
      </w:r>
      <w:r w:rsidR="00E8766E" w:rsidRPr="00560928">
        <w:t xml:space="preserve">, </w:t>
      </w:r>
      <w:r w:rsidR="00B22F6D" w:rsidRPr="00560928">
        <w:t xml:space="preserve">then </w:t>
      </w:r>
      <w:r w:rsidR="00A426EC" w:rsidRPr="00560928">
        <w:t xml:space="preserve">the finding should </w:t>
      </w:r>
      <w:r w:rsidR="005456D4">
        <w:t>be categorized as</w:t>
      </w:r>
      <w:r w:rsidR="00A426EC" w:rsidRPr="00560928">
        <w:t xml:space="preserve"> Green</w:t>
      </w:r>
      <w:r w:rsidR="00F46875">
        <w:t xml:space="preserve">. </w:t>
      </w:r>
    </w:p>
    <w:p w14:paraId="53C3A79E" w14:textId="09A2E8EB" w:rsidR="007B7C11" w:rsidRDefault="00F46875" w:rsidP="004B6DB3">
      <w:pPr>
        <w:tabs>
          <w:tab w:val="left" w:pos="240"/>
          <w:tab w:val="left" w:pos="840"/>
          <w:tab w:val="left" w:pos="1440"/>
          <w:tab w:val="left" w:pos="2040"/>
          <w:tab w:val="left" w:pos="2640"/>
          <w:tab w:val="left" w:pos="3240"/>
          <w:tab w:val="left" w:pos="3840"/>
          <w:tab w:val="left" w:pos="4440"/>
          <w:tab w:val="left" w:pos="5040"/>
          <w:tab w:val="left" w:pos="5640"/>
          <w:tab w:val="left" w:pos="6240"/>
          <w:tab w:val="left" w:pos="6840"/>
        </w:tabs>
        <w:spacing w:line="240" w:lineRule="exact"/>
        <w:rPr>
          <w:sz w:val="22"/>
          <w:szCs w:val="22"/>
        </w:rPr>
        <w:sectPr w:rsidR="007B7C11" w:rsidSect="00044E53">
          <w:footerReference w:type="default" r:id="rId11"/>
          <w:pgSz w:w="12240" w:h="15838"/>
          <w:pgMar w:top="1440" w:right="1440" w:bottom="1440" w:left="1440" w:header="720" w:footer="720" w:gutter="0"/>
          <w:pgNumType w:start="1"/>
          <w:cols w:space="720"/>
          <w:docGrid w:linePitch="272"/>
        </w:sectPr>
      </w:pPr>
      <w:r>
        <w:rPr>
          <w:sz w:val="22"/>
          <w:szCs w:val="22"/>
        </w:rPr>
        <w:t xml:space="preserve"> </w:t>
      </w:r>
    </w:p>
    <w:p w14:paraId="14023623" w14:textId="7E1909E8" w:rsidR="007B7C11" w:rsidRPr="00FD5B3E" w:rsidRDefault="007B7C11" w:rsidP="008A2141">
      <w:pPr>
        <w:pStyle w:val="BodyText"/>
        <w:jc w:val="center"/>
        <w:outlineLvl w:val="0"/>
      </w:pPr>
      <w:r>
        <w:lastRenderedPageBreak/>
        <w:t>A</w:t>
      </w:r>
      <w:r w:rsidR="00DB174D">
        <w:t xml:space="preserve">ttachment </w:t>
      </w:r>
      <w:r>
        <w:t>1</w:t>
      </w:r>
      <w:r w:rsidR="00273AA9">
        <w:t xml:space="preserve">: </w:t>
      </w:r>
      <w:r>
        <w:t xml:space="preserve">Revision History </w:t>
      </w:r>
      <w:r w:rsidR="0043101D">
        <w:t>for</w:t>
      </w:r>
      <w:r>
        <w:t xml:space="preserve"> IMC 0</w:t>
      </w:r>
      <w:r w:rsidR="00267E2F">
        <w:t>308</w:t>
      </w:r>
      <w:r>
        <w:t xml:space="preserve"> </w:t>
      </w:r>
      <w:r w:rsidR="00267E2F">
        <w:t xml:space="preserve">Attachment 3 </w:t>
      </w:r>
      <w:r>
        <w:t>Appendix I</w:t>
      </w:r>
    </w:p>
    <w:tbl>
      <w:tblPr>
        <w:tblStyle w:val="IM"/>
        <w:tblW w:w="12960" w:type="dxa"/>
        <w:tblLayout w:type="fixed"/>
        <w:tblLook w:val="0000" w:firstRow="0" w:lastRow="0" w:firstColumn="0" w:lastColumn="0" w:noHBand="0" w:noVBand="0"/>
      </w:tblPr>
      <w:tblGrid>
        <w:gridCol w:w="1525"/>
        <w:gridCol w:w="1620"/>
        <w:gridCol w:w="5490"/>
        <w:gridCol w:w="1994"/>
        <w:gridCol w:w="2331"/>
      </w:tblGrid>
      <w:tr w:rsidR="00267E2F" w14:paraId="1A2E5DB4" w14:textId="77777777" w:rsidTr="00625F19">
        <w:tc>
          <w:tcPr>
            <w:tcW w:w="1525" w:type="dxa"/>
          </w:tcPr>
          <w:p w14:paraId="021CA395" w14:textId="77777777" w:rsidR="00267E2F" w:rsidRPr="00FD5B3E" w:rsidRDefault="00267E2F" w:rsidP="00D85757">
            <w:r w:rsidRPr="00FD5B3E">
              <w:t>Commitment Tracking Number</w:t>
            </w:r>
          </w:p>
        </w:tc>
        <w:tc>
          <w:tcPr>
            <w:tcW w:w="1620" w:type="dxa"/>
          </w:tcPr>
          <w:p w14:paraId="1FBC33BE" w14:textId="77777777" w:rsidR="00267E2F" w:rsidRPr="00FD5B3E" w:rsidRDefault="00267E2F" w:rsidP="00D85757">
            <w:r w:rsidRPr="00FD5B3E">
              <w:t>Accession Number</w:t>
            </w:r>
          </w:p>
          <w:p w14:paraId="1219C4BD" w14:textId="76632BDC" w:rsidR="00267E2F" w:rsidRPr="00FD5B3E" w:rsidRDefault="00267E2F" w:rsidP="00D85757">
            <w:r w:rsidRPr="00FD5B3E">
              <w:t>Issue Date</w:t>
            </w:r>
          </w:p>
          <w:p w14:paraId="019D406F" w14:textId="77777777" w:rsidR="00267E2F" w:rsidRPr="00FD5B3E" w:rsidRDefault="00267E2F" w:rsidP="00D85757">
            <w:r w:rsidRPr="00FD5B3E">
              <w:t>Change Notice</w:t>
            </w:r>
          </w:p>
        </w:tc>
        <w:tc>
          <w:tcPr>
            <w:tcW w:w="5490" w:type="dxa"/>
          </w:tcPr>
          <w:p w14:paraId="08BD9787" w14:textId="77777777" w:rsidR="00267E2F" w:rsidRPr="00FD5B3E" w:rsidRDefault="00267E2F" w:rsidP="00D85757">
            <w:r w:rsidRPr="00FD5B3E">
              <w:t>Description of Change</w:t>
            </w:r>
          </w:p>
        </w:tc>
        <w:tc>
          <w:tcPr>
            <w:tcW w:w="1994" w:type="dxa"/>
          </w:tcPr>
          <w:p w14:paraId="6C6AC82B" w14:textId="7F693862" w:rsidR="00267E2F" w:rsidRPr="00FD5B3E" w:rsidRDefault="00267E2F" w:rsidP="00D85757">
            <w:r w:rsidRPr="00FD5B3E">
              <w:t>Description of Training Required and Completion Date</w:t>
            </w:r>
          </w:p>
        </w:tc>
        <w:tc>
          <w:tcPr>
            <w:tcW w:w="2331" w:type="dxa"/>
          </w:tcPr>
          <w:p w14:paraId="578E12D1" w14:textId="02A4FA52" w:rsidR="00267E2F" w:rsidRPr="00FD5B3E" w:rsidRDefault="00267E2F" w:rsidP="00D85757">
            <w:r w:rsidRPr="00FD5B3E">
              <w:t>Comment Resolution and Closed Feedback Form Accession Numbers</w:t>
            </w:r>
          </w:p>
          <w:p w14:paraId="0074C175" w14:textId="77777777" w:rsidR="00267E2F" w:rsidRPr="00FD5B3E" w:rsidRDefault="00267E2F" w:rsidP="00D85757">
            <w:r w:rsidRPr="00FD5B3E">
              <w:t>(Pre-Decisional, Non-Public Information)</w:t>
            </w:r>
          </w:p>
        </w:tc>
      </w:tr>
      <w:tr w:rsidR="00770776" w14:paraId="64FBABAC" w14:textId="77777777" w:rsidTr="00625F19">
        <w:tc>
          <w:tcPr>
            <w:tcW w:w="1525" w:type="dxa"/>
          </w:tcPr>
          <w:p w14:paraId="33330CD8" w14:textId="77777777" w:rsidR="00770776" w:rsidRPr="00FD5B3E" w:rsidRDefault="00770776" w:rsidP="00D85757"/>
        </w:tc>
        <w:tc>
          <w:tcPr>
            <w:tcW w:w="1620" w:type="dxa"/>
          </w:tcPr>
          <w:p w14:paraId="52F2A4FB" w14:textId="77777777" w:rsidR="00770776" w:rsidRDefault="00E833E1" w:rsidP="00D85757">
            <w:r>
              <w:t>ML042100278</w:t>
            </w:r>
          </w:p>
          <w:p w14:paraId="1EE7FCEA" w14:textId="77777777" w:rsidR="00E833E1" w:rsidRDefault="00E833E1" w:rsidP="00D85757">
            <w:r>
              <w:t>06/25/04</w:t>
            </w:r>
          </w:p>
          <w:p w14:paraId="48807DD5" w14:textId="496C3148" w:rsidR="00E833E1" w:rsidRPr="00FD5B3E" w:rsidRDefault="00E833E1" w:rsidP="00D85757">
            <w:r>
              <w:t xml:space="preserve">CN </w:t>
            </w:r>
            <w:r w:rsidR="00897FE9">
              <w:t>04-020</w:t>
            </w:r>
          </w:p>
        </w:tc>
        <w:tc>
          <w:tcPr>
            <w:tcW w:w="5490" w:type="dxa"/>
          </w:tcPr>
          <w:p w14:paraId="04681EAD" w14:textId="757AD161" w:rsidR="00770776" w:rsidRPr="00FD5B3E" w:rsidRDefault="0005328B" w:rsidP="00D85757">
            <w:r>
              <w:t xml:space="preserve">Revised </w:t>
            </w:r>
            <w:r w:rsidR="00E833E1">
              <w:t>solely</w:t>
            </w:r>
            <w:r>
              <w:t xml:space="preserve"> to reformat</w:t>
            </w:r>
            <w:r w:rsidR="00365651">
              <w:t xml:space="preserve"> current IMC 0308 by dividing into attachments and further into appendices</w:t>
            </w:r>
            <w:r w:rsidR="00883C69">
              <w:t xml:space="preserve"> to process future changes more efficiently.</w:t>
            </w:r>
          </w:p>
        </w:tc>
        <w:tc>
          <w:tcPr>
            <w:tcW w:w="1994" w:type="dxa"/>
          </w:tcPr>
          <w:p w14:paraId="296D76D1" w14:textId="474C6BD8" w:rsidR="00770776" w:rsidRPr="00FD5B3E" w:rsidRDefault="00897FE9" w:rsidP="00D85757">
            <w:r>
              <w:t>None</w:t>
            </w:r>
          </w:p>
        </w:tc>
        <w:tc>
          <w:tcPr>
            <w:tcW w:w="2331" w:type="dxa"/>
          </w:tcPr>
          <w:p w14:paraId="6773EA98" w14:textId="038E8FD3" w:rsidR="00770776" w:rsidRPr="00FD5B3E" w:rsidRDefault="00897FE9" w:rsidP="00D85757">
            <w:r>
              <w:t>N/A</w:t>
            </w:r>
          </w:p>
        </w:tc>
      </w:tr>
      <w:tr w:rsidR="00A53E28" w14:paraId="089DE204" w14:textId="77777777" w:rsidTr="00625F19">
        <w:tc>
          <w:tcPr>
            <w:tcW w:w="1525" w:type="dxa"/>
          </w:tcPr>
          <w:p w14:paraId="19D8A202" w14:textId="77777777" w:rsidR="00A53E28" w:rsidRPr="00FD5B3E" w:rsidRDefault="00A53E28" w:rsidP="00D85757"/>
        </w:tc>
        <w:tc>
          <w:tcPr>
            <w:tcW w:w="1620" w:type="dxa"/>
          </w:tcPr>
          <w:p w14:paraId="172A0C57" w14:textId="412537E6" w:rsidR="00A53E28" w:rsidRDefault="00770776" w:rsidP="00D85757">
            <w:r>
              <w:t>ML05210</w:t>
            </w:r>
            <w:r w:rsidR="00AD542B">
              <w:t>0</w:t>
            </w:r>
            <w:r>
              <w:t>191</w:t>
            </w:r>
          </w:p>
          <w:p w14:paraId="31DC0003" w14:textId="77777777" w:rsidR="00770776" w:rsidRDefault="00770776" w:rsidP="00D85757">
            <w:r>
              <w:t>07/28/05</w:t>
            </w:r>
          </w:p>
          <w:p w14:paraId="26CBEA04" w14:textId="3FFE8090" w:rsidR="00770776" w:rsidRPr="00FD5B3E" w:rsidRDefault="00770776" w:rsidP="00D85757">
            <w:r>
              <w:t>CN 05-022</w:t>
            </w:r>
          </w:p>
        </w:tc>
        <w:tc>
          <w:tcPr>
            <w:tcW w:w="5490" w:type="dxa"/>
          </w:tcPr>
          <w:p w14:paraId="77DD5346" w14:textId="0F304F06" w:rsidR="00A53E28" w:rsidRPr="00FD5B3E" w:rsidRDefault="00AB7A76" w:rsidP="00AB7A76">
            <w:r>
              <w:t>R</w:t>
            </w:r>
            <w:r w:rsidRPr="00AB7A76">
              <w:t>evised to add</w:t>
            </w:r>
            <w:r>
              <w:t xml:space="preserve"> </w:t>
            </w:r>
            <w:r w:rsidRPr="00AB7A76">
              <w:t>guidance on the overall operator requalification program</w:t>
            </w:r>
            <w:r w:rsidR="00897FE9">
              <w:t>.</w:t>
            </w:r>
          </w:p>
        </w:tc>
        <w:tc>
          <w:tcPr>
            <w:tcW w:w="1994" w:type="dxa"/>
          </w:tcPr>
          <w:p w14:paraId="00D08AA3" w14:textId="29970323" w:rsidR="00A53E28" w:rsidRPr="00FD5B3E" w:rsidRDefault="00AB7A76" w:rsidP="00D85757">
            <w:r>
              <w:t>None</w:t>
            </w:r>
          </w:p>
        </w:tc>
        <w:tc>
          <w:tcPr>
            <w:tcW w:w="2331" w:type="dxa"/>
          </w:tcPr>
          <w:p w14:paraId="5B633966" w14:textId="0DD19EA8" w:rsidR="00A53E28" w:rsidRPr="00FD5B3E" w:rsidRDefault="00AB7A76" w:rsidP="00D85757">
            <w:r>
              <w:t>N/A</w:t>
            </w:r>
          </w:p>
        </w:tc>
      </w:tr>
      <w:tr w:rsidR="00267E2F" w14:paraId="4D675FB2" w14:textId="77777777" w:rsidTr="00625F19">
        <w:trPr>
          <w:tblHeader w:val="0"/>
        </w:trPr>
        <w:tc>
          <w:tcPr>
            <w:tcW w:w="1525" w:type="dxa"/>
          </w:tcPr>
          <w:p w14:paraId="7FCD7EB5" w14:textId="7C63A6E5" w:rsidR="00267E2F" w:rsidRPr="00FD5B3E" w:rsidRDefault="00267E2F" w:rsidP="00D85757">
            <w:r w:rsidRPr="00FD5B3E">
              <w:t>N/A</w:t>
            </w:r>
          </w:p>
        </w:tc>
        <w:tc>
          <w:tcPr>
            <w:tcW w:w="1620" w:type="dxa"/>
          </w:tcPr>
          <w:p w14:paraId="0982D391" w14:textId="0C6BE59D" w:rsidR="00267E2F" w:rsidRPr="00FD5B3E" w:rsidRDefault="00267E2F" w:rsidP="00D85757">
            <w:r w:rsidRPr="00FD5B3E">
              <w:t>ML</w:t>
            </w:r>
            <w:r w:rsidR="00033AEE">
              <w:t>25182A329</w:t>
            </w:r>
          </w:p>
          <w:p w14:paraId="7AFB0976" w14:textId="4D7EBE38" w:rsidR="00267E2F" w:rsidRPr="00FD5B3E" w:rsidRDefault="0020310D" w:rsidP="00D85757">
            <w:r>
              <w:t>07/10/25</w:t>
            </w:r>
          </w:p>
          <w:p w14:paraId="0BA6DF05" w14:textId="5F37FB07" w:rsidR="00267E2F" w:rsidRPr="00FD5B3E" w:rsidRDefault="00AA598F" w:rsidP="00D85757">
            <w:r>
              <w:t>CN 2</w:t>
            </w:r>
            <w:r w:rsidR="004F521F">
              <w:t>5</w:t>
            </w:r>
            <w:r>
              <w:t>-</w:t>
            </w:r>
            <w:r w:rsidR="0020310D">
              <w:t>025</w:t>
            </w:r>
          </w:p>
        </w:tc>
        <w:tc>
          <w:tcPr>
            <w:tcW w:w="5490" w:type="dxa"/>
          </w:tcPr>
          <w:p w14:paraId="1BC66CB4" w14:textId="230CC642" w:rsidR="00267E2F" w:rsidRPr="00FD5B3E" w:rsidRDefault="00267E2F" w:rsidP="00D85757">
            <w:r w:rsidRPr="00FD5B3E">
              <w:t xml:space="preserve">Revised to latest </w:t>
            </w:r>
            <w:r w:rsidR="00D45C96" w:rsidRPr="00FD5B3E">
              <w:t>IMC 0040 format</w:t>
            </w:r>
            <w:r w:rsidR="00F23DDF">
              <w:t xml:space="preserve"> and </w:t>
            </w:r>
            <w:proofErr w:type="gramStart"/>
            <w:r w:rsidR="003430B8">
              <w:t xml:space="preserve">complete </w:t>
            </w:r>
            <w:r w:rsidR="00F23DDF">
              <w:t>re</w:t>
            </w:r>
            <w:r w:rsidR="00F64298">
              <w:noBreakHyphen/>
            </w:r>
            <w:r w:rsidR="00F23DDF">
              <w:t>write</w:t>
            </w:r>
            <w:proofErr w:type="gramEnd"/>
            <w:r w:rsidR="00F23DDF">
              <w:t xml:space="preserve"> to</w:t>
            </w:r>
            <w:r w:rsidR="003430B8">
              <w:t xml:space="preserve"> update to</w:t>
            </w:r>
            <w:r w:rsidR="00F23DDF">
              <w:t xml:space="preserve"> current SDP</w:t>
            </w:r>
            <w:r w:rsidR="00F46875">
              <w:t xml:space="preserve">. </w:t>
            </w:r>
          </w:p>
        </w:tc>
        <w:tc>
          <w:tcPr>
            <w:tcW w:w="1994" w:type="dxa"/>
          </w:tcPr>
          <w:p w14:paraId="2644FD79" w14:textId="5240D722" w:rsidR="00267E2F" w:rsidRPr="00FD5B3E" w:rsidRDefault="00267E2F" w:rsidP="00D85757">
            <w:r w:rsidRPr="00FD5B3E">
              <w:t>None</w:t>
            </w:r>
          </w:p>
          <w:p w14:paraId="3FBCDAC2" w14:textId="77777777" w:rsidR="00267E2F" w:rsidRPr="00FD5B3E" w:rsidRDefault="00267E2F" w:rsidP="00D85757"/>
        </w:tc>
        <w:tc>
          <w:tcPr>
            <w:tcW w:w="2331" w:type="dxa"/>
          </w:tcPr>
          <w:p w14:paraId="5D6EF9A0" w14:textId="77777777" w:rsidR="00033AEE" w:rsidRDefault="00033AEE" w:rsidP="00E05359">
            <w:r>
              <w:t>ML</w:t>
            </w:r>
            <w:r w:rsidR="00C165A5">
              <w:t>25182A327</w:t>
            </w:r>
          </w:p>
          <w:p w14:paraId="4B21091C" w14:textId="599D6A68" w:rsidR="00C165A5" w:rsidRPr="00FD5B3E" w:rsidRDefault="00C165A5" w:rsidP="00E05359">
            <w:r>
              <w:t>ML25182A328</w:t>
            </w:r>
          </w:p>
        </w:tc>
      </w:tr>
    </w:tbl>
    <w:p w14:paraId="7A870CF1" w14:textId="71B54FCF" w:rsidR="00EA6ED4" w:rsidRPr="00FD5B3E" w:rsidRDefault="00EA6ED4" w:rsidP="008A2141">
      <w:pPr>
        <w:pStyle w:val="BodyText"/>
      </w:pPr>
    </w:p>
    <w:sectPr w:rsidR="00EA6ED4" w:rsidRPr="00FD5B3E" w:rsidSect="00044E53">
      <w:headerReference w:type="default" r:id="rId12"/>
      <w:footerReference w:type="default" r:id="rId13"/>
      <w:pgSz w:w="15838" w:h="12240" w:orient="landscape"/>
      <w:pgMar w:top="1440" w:right="1440" w:bottom="1440" w:left="1440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DF073A" w14:textId="77777777" w:rsidR="0044056B" w:rsidRDefault="0044056B">
      <w:r>
        <w:separator/>
      </w:r>
    </w:p>
  </w:endnote>
  <w:endnote w:type="continuationSeparator" w:id="0">
    <w:p w14:paraId="4FBE403C" w14:textId="77777777" w:rsidR="0044056B" w:rsidRDefault="0044056B">
      <w:r>
        <w:continuationSeparator/>
      </w:r>
    </w:p>
  </w:endnote>
  <w:endnote w:type="continuationNotice" w:id="1">
    <w:p w14:paraId="01931A68" w14:textId="77777777" w:rsidR="0044056B" w:rsidRDefault="0044056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F15CC1" w14:textId="4FDD6F28" w:rsidR="00A36D2F" w:rsidRPr="00151ACF" w:rsidRDefault="00A36D2F">
    <w:pPr>
      <w:tabs>
        <w:tab w:val="center" w:pos="4680"/>
        <w:tab w:val="right" w:pos="9360"/>
      </w:tabs>
      <w:rPr>
        <w:sz w:val="22"/>
        <w:szCs w:val="22"/>
      </w:rPr>
    </w:pPr>
    <w:r w:rsidRPr="00151ACF">
      <w:rPr>
        <w:sz w:val="22"/>
        <w:szCs w:val="22"/>
      </w:rPr>
      <w:t>Issue Date:</w:t>
    </w:r>
    <w:r w:rsidRPr="00F64298">
      <w:rPr>
        <w:sz w:val="22"/>
        <w:szCs w:val="22"/>
      </w:rPr>
      <w:t xml:space="preserve"> </w:t>
    </w:r>
    <w:r w:rsidR="00F64298" w:rsidRPr="00F64298">
      <w:rPr>
        <w:sz w:val="22"/>
        <w:szCs w:val="22"/>
      </w:rPr>
      <w:t>07/10/25</w:t>
    </w:r>
    <w:r w:rsidRPr="00151ACF">
      <w:rPr>
        <w:sz w:val="22"/>
        <w:szCs w:val="22"/>
      </w:rPr>
      <w:ptab w:relativeTo="margin" w:alignment="center" w:leader="none"/>
    </w:r>
    <w:r w:rsidRPr="00151ACF">
      <w:rPr>
        <w:sz w:val="22"/>
        <w:szCs w:val="22"/>
      </w:rPr>
      <w:fldChar w:fldCharType="begin"/>
    </w:r>
    <w:r w:rsidRPr="00151ACF">
      <w:rPr>
        <w:sz w:val="22"/>
        <w:szCs w:val="22"/>
      </w:rPr>
      <w:instrText xml:space="preserve"> PAGE   \* MERGEFORMAT </w:instrText>
    </w:r>
    <w:r w:rsidRPr="00151ACF">
      <w:rPr>
        <w:sz w:val="22"/>
        <w:szCs w:val="22"/>
      </w:rPr>
      <w:fldChar w:fldCharType="separate"/>
    </w:r>
    <w:r w:rsidRPr="00151ACF">
      <w:rPr>
        <w:noProof/>
        <w:sz w:val="22"/>
        <w:szCs w:val="22"/>
      </w:rPr>
      <w:t>1</w:t>
    </w:r>
    <w:r w:rsidRPr="00151ACF">
      <w:rPr>
        <w:noProof/>
        <w:sz w:val="22"/>
        <w:szCs w:val="22"/>
      </w:rPr>
      <w:fldChar w:fldCharType="end"/>
    </w:r>
    <w:r w:rsidRPr="00151ACF">
      <w:rPr>
        <w:sz w:val="22"/>
        <w:szCs w:val="22"/>
      </w:rPr>
      <w:ptab w:relativeTo="margin" w:alignment="right" w:leader="none"/>
    </w:r>
    <w:r w:rsidRPr="00151ACF">
      <w:rPr>
        <w:sz w:val="22"/>
        <w:szCs w:val="22"/>
      </w:rPr>
      <w:t xml:space="preserve">0308 </w:t>
    </w:r>
    <w:proofErr w:type="spellStart"/>
    <w:r w:rsidRPr="00151ACF">
      <w:rPr>
        <w:sz w:val="22"/>
        <w:szCs w:val="22"/>
      </w:rPr>
      <w:t>Att</w:t>
    </w:r>
    <w:proofErr w:type="spellEnd"/>
    <w:r w:rsidRPr="00151ACF">
      <w:rPr>
        <w:sz w:val="22"/>
        <w:szCs w:val="22"/>
      </w:rPr>
      <w:t xml:space="preserve"> 3 App I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6B56B6" w14:textId="5A3C5E6D" w:rsidR="00354ABE" w:rsidRDefault="00354ABE">
    <w:pPr>
      <w:tabs>
        <w:tab w:val="center" w:pos="4680"/>
        <w:tab w:val="right" w:pos="9360"/>
      </w:tabs>
      <w:rPr>
        <w:sz w:val="24"/>
        <w:szCs w:val="24"/>
      </w:rPr>
    </w:pPr>
    <w:r w:rsidRPr="00647296">
      <w:rPr>
        <w:sz w:val="22"/>
        <w:szCs w:val="22"/>
      </w:rPr>
      <w:t xml:space="preserve">Issue Date: </w:t>
    </w:r>
    <w:r w:rsidR="00F64298" w:rsidRPr="00F64298">
      <w:rPr>
        <w:sz w:val="22"/>
        <w:szCs w:val="22"/>
      </w:rPr>
      <w:t>07/10/25</w:t>
    </w:r>
    <w:r w:rsidRPr="00647296">
      <w:rPr>
        <w:sz w:val="22"/>
        <w:szCs w:val="22"/>
      </w:rPr>
      <w:ptab w:relativeTo="margin" w:alignment="center" w:leader="none"/>
    </w:r>
    <w:r w:rsidRPr="00647296">
      <w:rPr>
        <w:sz w:val="22"/>
        <w:szCs w:val="22"/>
      </w:rPr>
      <w:t>Att1-1</w:t>
    </w:r>
    <w:r w:rsidRPr="00647296">
      <w:rPr>
        <w:sz w:val="22"/>
        <w:szCs w:val="22"/>
      </w:rPr>
      <w:ptab w:relativeTo="margin" w:alignment="right" w:leader="none"/>
    </w:r>
    <w:r w:rsidRPr="00647296">
      <w:rPr>
        <w:sz w:val="22"/>
        <w:szCs w:val="22"/>
      </w:rPr>
      <w:t>0308 Att 3 App I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AD8898" w14:textId="77777777" w:rsidR="0044056B" w:rsidRDefault="0044056B">
      <w:r>
        <w:separator/>
      </w:r>
    </w:p>
  </w:footnote>
  <w:footnote w:type="continuationSeparator" w:id="0">
    <w:p w14:paraId="56D9FBDC" w14:textId="77777777" w:rsidR="0044056B" w:rsidRDefault="0044056B">
      <w:r>
        <w:continuationSeparator/>
      </w:r>
    </w:p>
  </w:footnote>
  <w:footnote w:type="continuationNotice" w:id="1">
    <w:p w14:paraId="2D2A406D" w14:textId="77777777" w:rsidR="0044056B" w:rsidRDefault="0044056B"/>
  </w:footnote>
  <w:footnote w:id="2">
    <w:p w14:paraId="5068589E" w14:textId="26018E81" w:rsidR="009047EA" w:rsidRDefault="009047EA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9047EA">
        <w:t>2022 Memorandum of Agreement Between the Institute of Nuclear Power Operations and the NRC</w:t>
      </w:r>
      <w:r>
        <w:t xml:space="preserve"> </w:t>
      </w:r>
      <w:r w:rsidRPr="009047EA">
        <w:t>(ML23026A093)</w:t>
      </w:r>
    </w:p>
  </w:footnote>
  <w:footnote w:id="3">
    <w:p w14:paraId="37FFE055" w14:textId="59BC1007" w:rsidR="00DC1A86" w:rsidRDefault="00DC1A86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="00C8090C">
        <w:t xml:space="preserve">See Inspection Reports at </w:t>
      </w:r>
      <w:r w:rsidR="00C8090C" w:rsidRPr="00C8090C">
        <w:t>ML070440231</w:t>
      </w:r>
      <w:r w:rsidR="00C8090C">
        <w:t xml:space="preserve"> and </w:t>
      </w:r>
      <w:r w:rsidR="00C66521" w:rsidRPr="00C66521">
        <w:t>ML080150151</w:t>
      </w:r>
      <w:r w:rsidR="00C66521">
        <w:t>.</w:t>
      </w:r>
    </w:p>
  </w:footnote>
  <w:footnote w:id="4">
    <w:p w14:paraId="3D45D9E0" w14:textId="7BF5AD79" w:rsidR="005F758E" w:rsidRDefault="005F758E">
      <w:pPr>
        <w:pStyle w:val="FootnoteText"/>
      </w:pPr>
      <w:r>
        <w:rPr>
          <w:rStyle w:val="FootnoteReference"/>
        </w:rPr>
        <w:footnoteRef/>
      </w:r>
      <w:r>
        <w:t xml:space="preserve"> See Inspection Report at </w:t>
      </w:r>
      <w:r w:rsidRPr="00C8090C">
        <w:t>ML</w:t>
      </w:r>
      <w:r w:rsidR="007F5FB0">
        <w:t>110420242.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A1C020" w14:textId="753254B7" w:rsidR="00E25F8C" w:rsidRDefault="00E25F8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63AC4F2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EB2BB4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7BFE356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5D028E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A1BAC3CA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BA6300C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B33A36A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83661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7BA293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1964D3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264000608">
    <w:abstractNumId w:val="9"/>
  </w:num>
  <w:num w:numId="2" w16cid:durableId="1943606149">
    <w:abstractNumId w:val="7"/>
  </w:num>
  <w:num w:numId="3" w16cid:durableId="733747460">
    <w:abstractNumId w:val="6"/>
  </w:num>
  <w:num w:numId="4" w16cid:durableId="304773076">
    <w:abstractNumId w:val="5"/>
  </w:num>
  <w:num w:numId="5" w16cid:durableId="2064601363">
    <w:abstractNumId w:val="4"/>
  </w:num>
  <w:num w:numId="6" w16cid:durableId="828524365">
    <w:abstractNumId w:val="8"/>
  </w:num>
  <w:num w:numId="7" w16cid:durableId="50346568">
    <w:abstractNumId w:val="3"/>
  </w:num>
  <w:num w:numId="8" w16cid:durableId="1828669700">
    <w:abstractNumId w:val="2"/>
  </w:num>
  <w:num w:numId="9" w16cid:durableId="335620927">
    <w:abstractNumId w:val="1"/>
  </w:num>
  <w:num w:numId="10" w16cid:durableId="20498667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writeProtection w:recommended="1"/>
  <w:zoom w:percent="130"/>
  <w:proofState w:spelling="clean" w:grammar="clean"/>
  <w:attachedTemplate r:id="rId1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stylePaneSortMethod w:val="0000"/>
  <w:doNotTrackMoves/>
  <w:doNotTrackFormatting/>
  <w:defaultTabStop w:val="720"/>
  <w:drawingGridHorizontalSpacing w:val="171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6ED4"/>
    <w:rsid w:val="000013BB"/>
    <w:rsid w:val="000017DC"/>
    <w:rsid w:val="000156E4"/>
    <w:rsid w:val="000158E8"/>
    <w:rsid w:val="000172D5"/>
    <w:rsid w:val="000204D9"/>
    <w:rsid w:val="00022E8B"/>
    <w:rsid w:val="00024840"/>
    <w:rsid w:val="00025872"/>
    <w:rsid w:val="00033AEE"/>
    <w:rsid w:val="00033CBC"/>
    <w:rsid w:val="00034105"/>
    <w:rsid w:val="00034920"/>
    <w:rsid w:val="00035212"/>
    <w:rsid w:val="000353C5"/>
    <w:rsid w:val="00037ED0"/>
    <w:rsid w:val="00041F32"/>
    <w:rsid w:val="00044E53"/>
    <w:rsid w:val="000472C0"/>
    <w:rsid w:val="00047359"/>
    <w:rsid w:val="000474DF"/>
    <w:rsid w:val="000514BC"/>
    <w:rsid w:val="0005328B"/>
    <w:rsid w:val="000558F2"/>
    <w:rsid w:val="00057D9E"/>
    <w:rsid w:val="00060DE1"/>
    <w:rsid w:val="000610D0"/>
    <w:rsid w:val="00064A34"/>
    <w:rsid w:val="00064FF3"/>
    <w:rsid w:val="00067861"/>
    <w:rsid w:val="00071C74"/>
    <w:rsid w:val="00071CC2"/>
    <w:rsid w:val="00076874"/>
    <w:rsid w:val="000779B0"/>
    <w:rsid w:val="00082B4C"/>
    <w:rsid w:val="000843AB"/>
    <w:rsid w:val="00087AE1"/>
    <w:rsid w:val="00093B73"/>
    <w:rsid w:val="000A1915"/>
    <w:rsid w:val="000B04E2"/>
    <w:rsid w:val="000B1093"/>
    <w:rsid w:val="000B3C4E"/>
    <w:rsid w:val="000B4B60"/>
    <w:rsid w:val="000B684A"/>
    <w:rsid w:val="000C0262"/>
    <w:rsid w:val="000C1A54"/>
    <w:rsid w:val="000C46FB"/>
    <w:rsid w:val="000C6ECB"/>
    <w:rsid w:val="000E0B17"/>
    <w:rsid w:val="000E1C79"/>
    <w:rsid w:val="000E211F"/>
    <w:rsid w:val="000E4167"/>
    <w:rsid w:val="000E4D1C"/>
    <w:rsid w:val="000F1590"/>
    <w:rsid w:val="000F1A6E"/>
    <w:rsid w:val="000F2BE3"/>
    <w:rsid w:val="001018E9"/>
    <w:rsid w:val="00105D93"/>
    <w:rsid w:val="00107015"/>
    <w:rsid w:val="00111C0A"/>
    <w:rsid w:val="001174F9"/>
    <w:rsid w:val="00120EEC"/>
    <w:rsid w:val="001213FB"/>
    <w:rsid w:val="001253FD"/>
    <w:rsid w:val="00132F49"/>
    <w:rsid w:val="00137CA0"/>
    <w:rsid w:val="00143E30"/>
    <w:rsid w:val="00145AE1"/>
    <w:rsid w:val="00147B97"/>
    <w:rsid w:val="00151ACF"/>
    <w:rsid w:val="001527D6"/>
    <w:rsid w:val="00153491"/>
    <w:rsid w:val="001535BA"/>
    <w:rsid w:val="001552F4"/>
    <w:rsid w:val="0015691F"/>
    <w:rsid w:val="001576C5"/>
    <w:rsid w:val="001611B7"/>
    <w:rsid w:val="00171685"/>
    <w:rsid w:val="00173F8D"/>
    <w:rsid w:val="001745B2"/>
    <w:rsid w:val="001765A6"/>
    <w:rsid w:val="00184FF8"/>
    <w:rsid w:val="00192D98"/>
    <w:rsid w:val="00192F0D"/>
    <w:rsid w:val="001945BE"/>
    <w:rsid w:val="00197F96"/>
    <w:rsid w:val="001A0126"/>
    <w:rsid w:val="001A4ED1"/>
    <w:rsid w:val="001B0A82"/>
    <w:rsid w:val="001B3F3F"/>
    <w:rsid w:val="001B540F"/>
    <w:rsid w:val="001B795D"/>
    <w:rsid w:val="001C4B98"/>
    <w:rsid w:val="001C4E0D"/>
    <w:rsid w:val="001C5F0C"/>
    <w:rsid w:val="001D117A"/>
    <w:rsid w:val="001D1D89"/>
    <w:rsid w:val="001D3071"/>
    <w:rsid w:val="001E044D"/>
    <w:rsid w:val="001E77B5"/>
    <w:rsid w:val="001E7D1A"/>
    <w:rsid w:val="001F3941"/>
    <w:rsid w:val="001F3AE0"/>
    <w:rsid w:val="001F680C"/>
    <w:rsid w:val="002006A5"/>
    <w:rsid w:val="0020310D"/>
    <w:rsid w:val="0020497C"/>
    <w:rsid w:val="0020613B"/>
    <w:rsid w:val="00206453"/>
    <w:rsid w:val="00213134"/>
    <w:rsid w:val="002203AC"/>
    <w:rsid w:val="002232FB"/>
    <w:rsid w:val="00223AD3"/>
    <w:rsid w:val="00230019"/>
    <w:rsid w:val="002308E2"/>
    <w:rsid w:val="002314D3"/>
    <w:rsid w:val="00231D75"/>
    <w:rsid w:val="00232C57"/>
    <w:rsid w:val="00233137"/>
    <w:rsid w:val="00234746"/>
    <w:rsid w:val="002351DF"/>
    <w:rsid w:val="00236814"/>
    <w:rsid w:val="00237050"/>
    <w:rsid w:val="00240348"/>
    <w:rsid w:val="0025080B"/>
    <w:rsid w:val="00251F5B"/>
    <w:rsid w:val="00253158"/>
    <w:rsid w:val="00256269"/>
    <w:rsid w:val="0026596C"/>
    <w:rsid w:val="00267E2F"/>
    <w:rsid w:val="002701C7"/>
    <w:rsid w:val="00273AA9"/>
    <w:rsid w:val="002835CA"/>
    <w:rsid w:val="002916E9"/>
    <w:rsid w:val="00292D2A"/>
    <w:rsid w:val="00293677"/>
    <w:rsid w:val="00295EE6"/>
    <w:rsid w:val="002A0976"/>
    <w:rsid w:val="002A3AED"/>
    <w:rsid w:val="002A60FB"/>
    <w:rsid w:val="002A788B"/>
    <w:rsid w:val="002B12F5"/>
    <w:rsid w:val="002B2CE2"/>
    <w:rsid w:val="002B7D77"/>
    <w:rsid w:val="002D248F"/>
    <w:rsid w:val="002D4DA1"/>
    <w:rsid w:val="002D705D"/>
    <w:rsid w:val="002E6ACF"/>
    <w:rsid w:val="002F0739"/>
    <w:rsid w:val="002F31CD"/>
    <w:rsid w:val="002F500B"/>
    <w:rsid w:val="002F514A"/>
    <w:rsid w:val="002F57FB"/>
    <w:rsid w:val="00301789"/>
    <w:rsid w:val="003019F8"/>
    <w:rsid w:val="00302431"/>
    <w:rsid w:val="00316012"/>
    <w:rsid w:val="003209D9"/>
    <w:rsid w:val="003211AB"/>
    <w:rsid w:val="00321F92"/>
    <w:rsid w:val="00324FCA"/>
    <w:rsid w:val="00327944"/>
    <w:rsid w:val="003336B7"/>
    <w:rsid w:val="00333D70"/>
    <w:rsid w:val="00333EA6"/>
    <w:rsid w:val="003430B8"/>
    <w:rsid w:val="0034781D"/>
    <w:rsid w:val="003502F6"/>
    <w:rsid w:val="00351F5B"/>
    <w:rsid w:val="00354ABE"/>
    <w:rsid w:val="00354BEF"/>
    <w:rsid w:val="003555AB"/>
    <w:rsid w:val="003638B6"/>
    <w:rsid w:val="00364413"/>
    <w:rsid w:val="00365651"/>
    <w:rsid w:val="0037686D"/>
    <w:rsid w:val="00377D47"/>
    <w:rsid w:val="00382AF5"/>
    <w:rsid w:val="0038516D"/>
    <w:rsid w:val="0038696F"/>
    <w:rsid w:val="00387A8C"/>
    <w:rsid w:val="00391CC1"/>
    <w:rsid w:val="00394770"/>
    <w:rsid w:val="003A0F15"/>
    <w:rsid w:val="003A34CE"/>
    <w:rsid w:val="003A43CF"/>
    <w:rsid w:val="003A476F"/>
    <w:rsid w:val="003A481E"/>
    <w:rsid w:val="003A66C5"/>
    <w:rsid w:val="003B0D43"/>
    <w:rsid w:val="003B1046"/>
    <w:rsid w:val="003B2C6D"/>
    <w:rsid w:val="003B4B1C"/>
    <w:rsid w:val="003B5729"/>
    <w:rsid w:val="003B7AE5"/>
    <w:rsid w:val="003C1D32"/>
    <w:rsid w:val="003C4E90"/>
    <w:rsid w:val="003C5A50"/>
    <w:rsid w:val="003C5A92"/>
    <w:rsid w:val="003C5CCD"/>
    <w:rsid w:val="003C6EC5"/>
    <w:rsid w:val="003D7A97"/>
    <w:rsid w:val="003E34EE"/>
    <w:rsid w:val="003E3CA0"/>
    <w:rsid w:val="003E5BA4"/>
    <w:rsid w:val="003F21E7"/>
    <w:rsid w:val="003F2338"/>
    <w:rsid w:val="003F341D"/>
    <w:rsid w:val="003F3F6F"/>
    <w:rsid w:val="004012D4"/>
    <w:rsid w:val="00402120"/>
    <w:rsid w:val="0040257F"/>
    <w:rsid w:val="00404A99"/>
    <w:rsid w:val="00410C12"/>
    <w:rsid w:val="004157DE"/>
    <w:rsid w:val="00415DDC"/>
    <w:rsid w:val="00421972"/>
    <w:rsid w:val="0042233B"/>
    <w:rsid w:val="00423235"/>
    <w:rsid w:val="00423DF9"/>
    <w:rsid w:val="00425A9A"/>
    <w:rsid w:val="0043101D"/>
    <w:rsid w:val="004371D0"/>
    <w:rsid w:val="0044056B"/>
    <w:rsid w:val="004421DE"/>
    <w:rsid w:val="00453F14"/>
    <w:rsid w:val="0045441D"/>
    <w:rsid w:val="004563C3"/>
    <w:rsid w:val="00461774"/>
    <w:rsid w:val="00464313"/>
    <w:rsid w:val="00465489"/>
    <w:rsid w:val="00467DBB"/>
    <w:rsid w:val="004825C2"/>
    <w:rsid w:val="00483414"/>
    <w:rsid w:val="0049277B"/>
    <w:rsid w:val="004927C4"/>
    <w:rsid w:val="004927E6"/>
    <w:rsid w:val="004964B5"/>
    <w:rsid w:val="00496CF6"/>
    <w:rsid w:val="004A62DB"/>
    <w:rsid w:val="004A6B43"/>
    <w:rsid w:val="004A7567"/>
    <w:rsid w:val="004B1E6E"/>
    <w:rsid w:val="004B4BA9"/>
    <w:rsid w:val="004B6DB3"/>
    <w:rsid w:val="004B765B"/>
    <w:rsid w:val="004C1254"/>
    <w:rsid w:val="004C6B49"/>
    <w:rsid w:val="004C6CBC"/>
    <w:rsid w:val="004C70AB"/>
    <w:rsid w:val="004D1F7C"/>
    <w:rsid w:val="004D32D8"/>
    <w:rsid w:val="004D447E"/>
    <w:rsid w:val="004D4BF6"/>
    <w:rsid w:val="004E18B1"/>
    <w:rsid w:val="004E247C"/>
    <w:rsid w:val="004F499E"/>
    <w:rsid w:val="004F521F"/>
    <w:rsid w:val="004F7CC1"/>
    <w:rsid w:val="00502ABE"/>
    <w:rsid w:val="00505762"/>
    <w:rsid w:val="005100DC"/>
    <w:rsid w:val="00513949"/>
    <w:rsid w:val="00514507"/>
    <w:rsid w:val="00514B9C"/>
    <w:rsid w:val="00523E8E"/>
    <w:rsid w:val="0052644D"/>
    <w:rsid w:val="00527E1F"/>
    <w:rsid w:val="0053151C"/>
    <w:rsid w:val="005343A7"/>
    <w:rsid w:val="0053652F"/>
    <w:rsid w:val="00537FBB"/>
    <w:rsid w:val="00541D1B"/>
    <w:rsid w:val="00543588"/>
    <w:rsid w:val="00543A43"/>
    <w:rsid w:val="005456D4"/>
    <w:rsid w:val="005460D9"/>
    <w:rsid w:val="00546DF7"/>
    <w:rsid w:val="00547CE0"/>
    <w:rsid w:val="005515BC"/>
    <w:rsid w:val="00552C24"/>
    <w:rsid w:val="0055534B"/>
    <w:rsid w:val="00560928"/>
    <w:rsid w:val="00562B9B"/>
    <w:rsid w:val="00562F8F"/>
    <w:rsid w:val="00571FDE"/>
    <w:rsid w:val="00572644"/>
    <w:rsid w:val="00576EEA"/>
    <w:rsid w:val="00592FD0"/>
    <w:rsid w:val="005A1BA5"/>
    <w:rsid w:val="005A2303"/>
    <w:rsid w:val="005A3FB8"/>
    <w:rsid w:val="005A4567"/>
    <w:rsid w:val="005A577B"/>
    <w:rsid w:val="005A6147"/>
    <w:rsid w:val="005B150D"/>
    <w:rsid w:val="005B5071"/>
    <w:rsid w:val="005B7EE2"/>
    <w:rsid w:val="005C00D4"/>
    <w:rsid w:val="005D1FF4"/>
    <w:rsid w:val="005D5FF1"/>
    <w:rsid w:val="005D7B85"/>
    <w:rsid w:val="005E0CB7"/>
    <w:rsid w:val="005E230F"/>
    <w:rsid w:val="005F2FDB"/>
    <w:rsid w:val="005F758E"/>
    <w:rsid w:val="005F7A78"/>
    <w:rsid w:val="005F7AC3"/>
    <w:rsid w:val="00604AFE"/>
    <w:rsid w:val="006113ED"/>
    <w:rsid w:val="00625F19"/>
    <w:rsid w:val="006315B3"/>
    <w:rsid w:val="006331FA"/>
    <w:rsid w:val="006411AD"/>
    <w:rsid w:val="006421EC"/>
    <w:rsid w:val="00642786"/>
    <w:rsid w:val="00647296"/>
    <w:rsid w:val="00651F53"/>
    <w:rsid w:val="00654617"/>
    <w:rsid w:val="0065776B"/>
    <w:rsid w:val="006645E3"/>
    <w:rsid w:val="00665FC2"/>
    <w:rsid w:val="00667F81"/>
    <w:rsid w:val="006719D4"/>
    <w:rsid w:val="00672336"/>
    <w:rsid w:val="00673E25"/>
    <w:rsid w:val="006746E8"/>
    <w:rsid w:val="00674AC3"/>
    <w:rsid w:val="00675ACC"/>
    <w:rsid w:val="00683C6F"/>
    <w:rsid w:val="006848CD"/>
    <w:rsid w:val="00687028"/>
    <w:rsid w:val="00687207"/>
    <w:rsid w:val="00687792"/>
    <w:rsid w:val="00697443"/>
    <w:rsid w:val="006A0438"/>
    <w:rsid w:val="006A106E"/>
    <w:rsid w:val="006A4089"/>
    <w:rsid w:val="006A5C81"/>
    <w:rsid w:val="006B7CC3"/>
    <w:rsid w:val="006C0D6B"/>
    <w:rsid w:val="006C258F"/>
    <w:rsid w:val="006C2EC3"/>
    <w:rsid w:val="006C3700"/>
    <w:rsid w:val="006C4233"/>
    <w:rsid w:val="006C619B"/>
    <w:rsid w:val="006D42AC"/>
    <w:rsid w:val="006D464C"/>
    <w:rsid w:val="006E2B53"/>
    <w:rsid w:val="006E70D0"/>
    <w:rsid w:val="006F2C5E"/>
    <w:rsid w:val="006F4E7C"/>
    <w:rsid w:val="006F7FF1"/>
    <w:rsid w:val="00701BFA"/>
    <w:rsid w:val="007053B6"/>
    <w:rsid w:val="00715350"/>
    <w:rsid w:val="00716DB5"/>
    <w:rsid w:val="00721E31"/>
    <w:rsid w:val="00723B2C"/>
    <w:rsid w:val="00725F47"/>
    <w:rsid w:val="00731A48"/>
    <w:rsid w:val="00732048"/>
    <w:rsid w:val="00736B99"/>
    <w:rsid w:val="00742E82"/>
    <w:rsid w:val="00744912"/>
    <w:rsid w:val="00746F79"/>
    <w:rsid w:val="00751959"/>
    <w:rsid w:val="007600F3"/>
    <w:rsid w:val="007618BB"/>
    <w:rsid w:val="00763633"/>
    <w:rsid w:val="00766341"/>
    <w:rsid w:val="00766A63"/>
    <w:rsid w:val="00770776"/>
    <w:rsid w:val="007711B8"/>
    <w:rsid w:val="007755E0"/>
    <w:rsid w:val="007765BB"/>
    <w:rsid w:val="007771ED"/>
    <w:rsid w:val="00777C94"/>
    <w:rsid w:val="00780D40"/>
    <w:rsid w:val="007846B7"/>
    <w:rsid w:val="00786173"/>
    <w:rsid w:val="00791126"/>
    <w:rsid w:val="00792387"/>
    <w:rsid w:val="00792483"/>
    <w:rsid w:val="00792DDC"/>
    <w:rsid w:val="00793701"/>
    <w:rsid w:val="00797753"/>
    <w:rsid w:val="007A0618"/>
    <w:rsid w:val="007A2AA5"/>
    <w:rsid w:val="007A32AB"/>
    <w:rsid w:val="007A3D07"/>
    <w:rsid w:val="007B0B8F"/>
    <w:rsid w:val="007B5202"/>
    <w:rsid w:val="007B79E6"/>
    <w:rsid w:val="007B7C11"/>
    <w:rsid w:val="007C0DB5"/>
    <w:rsid w:val="007C1024"/>
    <w:rsid w:val="007C125E"/>
    <w:rsid w:val="007D017C"/>
    <w:rsid w:val="007D0A44"/>
    <w:rsid w:val="007D0FFD"/>
    <w:rsid w:val="007D4A2A"/>
    <w:rsid w:val="007E20BF"/>
    <w:rsid w:val="007E44FF"/>
    <w:rsid w:val="007E4C0F"/>
    <w:rsid w:val="007F5FB0"/>
    <w:rsid w:val="007F7F9A"/>
    <w:rsid w:val="0080043A"/>
    <w:rsid w:val="00803C75"/>
    <w:rsid w:val="008065DA"/>
    <w:rsid w:val="00813D99"/>
    <w:rsid w:val="00826EFD"/>
    <w:rsid w:val="0083205F"/>
    <w:rsid w:val="0084038D"/>
    <w:rsid w:val="00840B84"/>
    <w:rsid w:val="00841292"/>
    <w:rsid w:val="00844255"/>
    <w:rsid w:val="00845A71"/>
    <w:rsid w:val="00852BAB"/>
    <w:rsid w:val="00855A39"/>
    <w:rsid w:val="008566CB"/>
    <w:rsid w:val="008601EF"/>
    <w:rsid w:val="00861673"/>
    <w:rsid w:val="008619F9"/>
    <w:rsid w:val="00863436"/>
    <w:rsid w:val="00863B1D"/>
    <w:rsid w:val="00866D01"/>
    <w:rsid w:val="00870F6F"/>
    <w:rsid w:val="00874DC9"/>
    <w:rsid w:val="00874EA2"/>
    <w:rsid w:val="008767A8"/>
    <w:rsid w:val="00877FB7"/>
    <w:rsid w:val="00883263"/>
    <w:rsid w:val="00883C69"/>
    <w:rsid w:val="00885A5F"/>
    <w:rsid w:val="00890A39"/>
    <w:rsid w:val="00893777"/>
    <w:rsid w:val="00893EEE"/>
    <w:rsid w:val="00894584"/>
    <w:rsid w:val="00897ABF"/>
    <w:rsid w:val="00897FE9"/>
    <w:rsid w:val="008A2141"/>
    <w:rsid w:val="008A4D28"/>
    <w:rsid w:val="008A5636"/>
    <w:rsid w:val="008A6CDE"/>
    <w:rsid w:val="008A7C7A"/>
    <w:rsid w:val="008C058B"/>
    <w:rsid w:val="008C0BA5"/>
    <w:rsid w:val="008C291F"/>
    <w:rsid w:val="008C62B3"/>
    <w:rsid w:val="008D061E"/>
    <w:rsid w:val="008D6366"/>
    <w:rsid w:val="008E0E3C"/>
    <w:rsid w:val="008E1C9F"/>
    <w:rsid w:val="008F4551"/>
    <w:rsid w:val="008F7820"/>
    <w:rsid w:val="00900188"/>
    <w:rsid w:val="009002FE"/>
    <w:rsid w:val="009012B2"/>
    <w:rsid w:val="009046DB"/>
    <w:rsid w:val="009047EA"/>
    <w:rsid w:val="00905F3A"/>
    <w:rsid w:val="00910E73"/>
    <w:rsid w:val="00911A3E"/>
    <w:rsid w:val="00912121"/>
    <w:rsid w:val="00912662"/>
    <w:rsid w:val="009175C1"/>
    <w:rsid w:val="009216B5"/>
    <w:rsid w:val="0092336A"/>
    <w:rsid w:val="00923DB4"/>
    <w:rsid w:val="009244D1"/>
    <w:rsid w:val="00926669"/>
    <w:rsid w:val="009266B0"/>
    <w:rsid w:val="00931160"/>
    <w:rsid w:val="009315B5"/>
    <w:rsid w:val="00931872"/>
    <w:rsid w:val="00933BEE"/>
    <w:rsid w:val="0093451F"/>
    <w:rsid w:val="00934714"/>
    <w:rsid w:val="00934793"/>
    <w:rsid w:val="00941115"/>
    <w:rsid w:val="00941611"/>
    <w:rsid w:val="00944021"/>
    <w:rsid w:val="00946301"/>
    <w:rsid w:val="00952336"/>
    <w:rsid w:val="009532BD"/>
    <w:rsid w:val="00954159"/>
    <w:rsid w:val="00957BD0"/>
    <w:rsid w:val="00963DCC"/>
    <w:rsid w:val="00964AD3"/>
    <w:rsid w:val="009659BB"/>
    <w:rsid w:val="009716EA"/>
    <w:rsid w:val="00971BAF"/>
    <w:rsid w:val="00980F80"/>
    <w:rsid w:val="00985AF7"/>
    <w:rsid w:val="00990C08"/>
    <w:rsid w:val="0099146B"/>
    <w:rsid w:val="0099196A"/>
    <w:rsid w:val="00995A79"/>
    <w:rsid w:val="009A111D"/>
    <w:rsid w:val="009A1D97"/>
    <w:rsid w:val="009B4FF7"/>
    <w:rsid w:val="009B6EF7"/>
    <w:rsid w:val="009C1657"/>
    <w:rsid w:val="009C35CD"/>
    <w:rsid w:val="009C371D"/>
    <w:rsid w:val="009C609C"/>
    <w:rsid w:val="009D02C8"/>
    <w:rsid w:val="009D0451"/>
    <w:rsid w:val="009D6A15"/>
    <w:rsid w:val="009E0631"/>
    <w:rsid w:val="009E249A"/>
    <w:rsid w:val="009E543A"/>
    <w:rsid w:val="009E5A28"/>
    <w:rsid w:val="009E73B8"/>
    <w:rsid w:val="009F446B"/>
    <w:rsid w:val="00A0068F"/>
    <w:rsid w:val="00A02C99"/>
    <w:rsid w:val="00A030C5"/>
    <w:rsid w:val="00A0487E"/>
    <w:rsid w:val="00A06AC2"/>
    <w:rsid w:val="00A06DDB"/>
    <w:rsid w:val="00A0730D"/>
    <w:rsid w:val="00A07592"/>
    <w:rsid w:val="00A0795B"/>
    <w:rsid w:val="00A100D9"/>
    <w:rsid w:val="00A12408"/>
    <w:rsid w:val="00A14307"/>
    <w:rsid w:val="00A16AE8"/>
    <w:rsid w:val="00A2123C"/>
    <w:rsid w:val="00A214A1"/>
    <w:rsid w:val="00A3297B"/>
    <w:rsid w:val="00A33372"/>
    <w:rsid w:val="00A345AE"/>
    <w:rsid w:val="00A36D2F"/>
    <w:rsid w:val="00A37B15"/>
    <w:rsid w:val="00A41207"/>
    <w:rsid w:val="00A426EC"/>
    <w:rsid w:val="00A44FB3"/>
    <w:rsid w:val="00A47106"/>
    <w:rsid w:val="00A50888"/>
    <w:rsid w:val="00A508AD"/>
    <w:rsid w:val="00A53E28"/>
    <w:rsid w:val="00A61508"/>
    <w:rsid w:val="00A63477"/>
    <w:rsid w:val="00A63B4D"/>
    <w:rsid w:val="00A6593D"/>
    <w:rsid w:val="00A6631C"/>
    <w:rsid w:val="00A666FE"/>
    <w:rsid w:val="00A7209E"/>
    <w:rsid w:val="00A86065"/>
    <w:rsid w:val="00A87C99"/>
    <w:rsid w:val="00A90F45"/>
    <w:rsid w:val="00A92D42"/>
    <w:rsid w:val="00A96862"/>
    <w:rsid w:val="00AA40A3"/>
    <w:rsid w:val="00AA598F"/>
    <w:rsid w:val="00AB2F20"/>
    <w:rsid w:val="00AB5076"/>
    <w:rsid w:val="00AB67F4"/>
    <w:rsid w:val="00AB6BB7"/>
    <w:rsid w:val="00AB7A76"/>
    <w:rsid w:val="00AD1097"/>
    <w:rsid w:val="00AD486E"/>
    <w:rsid w:val="00AD542B"/>
    <w:rsid w:val="00AE6B7F"/>
    <w:rsid w:val="00AE7676"/>
    <w:rsid w:val="00AF54B7"/>
    <w:rsid w:val="00B009F0"/>
    <w:rsid w:val="00B03C38"/>
    <w:rsid w:val="00B04DFD"/>
    <w:rsid w:val="00B05D5F"/>
    <w:rsid w:val="00B06147"/>
    <w:rsid w:val="00B06358"/>
    <w:rsid w:val="00B14650"/>
    <w:rsid w:val="00B162DD"/>
    <w:rsid w:val="00B20C3D"/>
    <w:rsid w:val="00B22856"/>
    <w:rsid w:val="00B22E2A"/>
    <w:rsid w:val="00B22F6D"/>
    <w:rsid w:val="00B358A9"/>
    <w:rsid w:val="00B35B29"/>
    <w:rsid w:val="00B36DFE"/>
    <w:rsid w:val="00B37525"/>
    <w:rsid w:val="00B40434"/>
    <w:rsid w:val="00B41492"/>
    <w:rsid w:val="00B43860"/>
    <w:rsid w:val="00B47546"/>
    <w:rsid w:val="00B52372"/>
    <w:rsid w:val="00B5248B"/>
    <w:rsid w:val="00B54F1C"/>
    <w:rsid w:val="00B61BF1"/>
    <w:rsid w:val="00B67568"/>
    <w:rsid w:val="00B7142C"/>
    <w:rsid w:val="00B84FDA"/>
    <w:rsid w:val="00B850D8"/>
    <w:rsid w:val="00B9111B"/>
    <w:rsid w:val="00B91D54"/>
    <w:rsid w:val="00B9200D"/>
    <w:rsid w:val="00BA5E56"/>
    <w:rsid w:val="00BB1C04"/>
    <w:rsid w:val="00BB2274"/>
    <w:rsid w:val="00BB5B8E"/>
    <w:rsid w:val="00BC4A66"/>
    <w:rsid w:val="00BC6977"/>
    <w:rsid w:val="00BD043A"/>
    <w:rsid w:val="00BD7064"/>
    <w:rsid w:val="00BE601D"/>
    <w:rsid w:val="00BF365E"/>
    <w:rsid w:val="00BF5E5E"/>
    <w:rsid w:val="00BF6D4A"/>
    <w:rsid w:val="00C01234"/>
    <w:rsid w:val="00C04554"/>
    <w:rsid w:val="00C05BE6"/>
    <w:rsid w:val="00C11757"/>
    <w:rsid w:val="00C12D0B"/>
    <w:rsid w:val="00C14DBA"/>
    <w:rsid w:val="00C150B3"/>
    <w:rsid w:val="00C165A5"/>
    <w:rsid w:val="00C336FC"/>
    <w:rsid w:val="00C3578D"/>
    <w:rsid w:val="00C35DB1"/>
    <w:rsid w:val="00C46D1D"/>
    <w:rsid w:val="00C472D7"/>
    <w:rsid w:val="00C53307"/>
    <w:rsid w:val="00C53615"/>
    <w:rsid w:val="00C53A80"/>
    <w:rsid w:val="00C62866"/>
    <w:rsid w:val="00C65A3A"/>
    <w:rsid w:val="00C66521"/>
    <w:rsid w:val="00C6665C"/>
    <w:rsid w:val="00C704E5"/>
    <w:rsid w:val="00C7274D"/>
    <w:rsid w:val="00C73574"/>
    <w:rsid w:val="00C74FE2"/>
    <w:rsid w:val="00C75E29"/>
    <w:rsid w:val="00C76EEF"/>
    <w:rsid w:val="00C80859"/>
    <w:rsid w:val="00C8090C"/>
    <w:rsid w:val="00C81DAB"/>
    <w:rsid w:val="00C82072"/>
    <w:rsid w:val="00C84D4E"/>
    <w:rsid w:val="00C85E8A"/>
    <w:rsid w:val="00C9015B"/>
    <w:rsid w:val="00C93FF6"/>
    <w:rsid w:val="00C94C29"/>
    <w:rsid w:val="00C96FC8"/>
    <w:rsid w:val="00CA23A2"/>
    <w:rsid w:val="00CA7073"/>
    <w:rsid w:val="00CA78B9"/>
    <w:rsid w:val="00CA7F52"/>
    <w:rsid w:val="00CB0D4C"/>
    <w:rsid w:val="00CB77D4"/>
    <w:rsid w:val="00CC5A65"/>
    <w:rsid w:val="00CC60B4"/>
    <w:rsid w:val="00CC6BBC"/>
    <w:rsid w:val="00CC6D52"/>
    <w:rsid w:val="00CC7BFF"/>
    <w:rsid w:val="00CD33A2"/>
    <w:rsid w:val="00CD6272"/>
    <w:rsid w:val="00CE061B"/>
    <w:rsid w:val="00CE11E8"/>
    <w:rsid w:val="00CE4F87"/>
    <w:rsid w:val="00CE5D9E"/>
    <w:rsid w:val="00CE6AFF"/>
    <w:rsid w:val="00CF2460"/>
    <w:rsid w:val="00CF2E70"/>
    <w:rsid w:val="00D05F68"/>
    <w:rsid w:val="00D1379C"/>
    <w:rsid w:val="00D1574C"/>
    <w:rsid w:val="00D17C02"/>
    <w:rsid w:val="00D3136E"/>
    <w:rsid w:val="00D33195"/>
    <w:rsid w:val="00D34796"/>
    <w:rsid w:val="00D35D09"/>
    <w:rsid w:val="00D37530"/>
    <w:rsid w:val="00D4404E"/>
    <w:rsid w:val="00D458BE"/>
    <w:rsid w:val="00D45929"/>
    <w:rsid w:val="00D45C96"/>
    <w:rsid w:val="00D50C17"/>
    <w:rsid w:val="00D52E33"/>
    <w:rsid w:val="00D531BE"/>
    <w:rsid w:val="00D549FF"/>
    <w:rsid w:val="00D705D8"/>
    <w:rsid w:val="00D803AD"/>
    <w:rsid w:val="00D81584"/>
    <w:rsid w:val="00D83E76"/>
    <w:rsid w:val="00D852E7"/>
    <w:rsid w:val="00D85757"/>
    <w:rsid w:val="00D9091D"/>
    <w:rsid w:val="00D90D37"/>
    <w:rsid w:val="00D93C46"/>
    <w:rsid w:val="00D9485A"/>
    <w:rsid w:val="00DA043A"/>
    <w:rsid w:val="00DA2BCE"/>
    <w:rsid w:val="00DA361F"/>
    <w:rsid w:val="00DB0C59"/>
    <w:rsid w:val="00DB174D"/>
    <w:rsid w:val="00DB7D5C"/>
    <w:rsid w:val="00DC1A86"/>
    <w:rsid w:val="00DC32B8"/>
    <w:rsid w:val="00DC65A9"/>
    <w:rsid w:val="00DC7EA6"/>
    <w:rsid w:val="00DD0263"/>
    <w:rsid w:val="00DD0EE5"/>
    <w:rsid w:val="00DD7CA2"/>
    <w:rsid w:val="00DE364B"/>
    <w:rsid w:val="00DE4DFE"/>
    <w:rsid w:val="00DE5D0F"/>
    <w:rsid w:val="00DF4B8B"/>
    <w:rsid w:val="00E009BF"/>
    <w:rsid w:val="00E05359"/>
    <w:rsid w:val="00E135C2"/>
    <w:rsid w:val="00E1389A"/>
    <w:rsid w:val="00E208F2"/>
    <w:rsid w:val="00E20FED"/>
    <w:rsid w:val="00E24A58"/>
    <w:rsid w:val="00E25C11"/>
    <w:rsid w:val="00E25F8C"/>
    <w:rsid w:val="00E34115"/>
    <w:rsid w:val="00E37F4F"/>
    <w:rsid w:val="00E434F1"/>
    <w:rsid w:val="00E43B67"/>
    <w:rsid w:val="00E43FA6"/>
    <w:rsid w:val="00E46136"/>
    <w:rsid w:val="00E47DD4"/>
    <w:rsid w:val="00E53AEC"/>
    <w:rsid w:val="00E5609F"/>
    <w:rsid w:val="00E577AA"/>
    <w:rsid w:val="00E607C4"/>
    <w:rsid w:val="00E60D7A"/>
    <w:rsid w:val="00E61DD4"/>
    <w:rsid w:val="00E6244D"/>
    <w:rsid w:val="00E64883"/>
    <w:rsid w:val="00E72FA5"/>
    <w:rsid w:val="00E76B0B"/>
    <w:rsid w:val="00E82BB3"/>
    <w:rsid w:val="00E82E70"/>
    <w:rsid w:val="00E833E1"/>
    <w:rsid w:val="00E8611D"/>
    <w:rsid w:val="00E87543"/>
    <w:rsid w:val="00E8766E"/>
    <w:rsid w:val="00E87E74"/>
    <w:rsid w:val="00E9082D"/>
    <w:rsid w:val="00E922DB"/>
    <w:rsid w:val="00E966CA"/>
    <w:rsid w:val="00EA1109"/>
    <w:rsid w:val="00EA2E88"/>
    <w:rsid w:val="00EA38A2"/>
    <w:rsid w:val="00EA6AB0"/>
    <w:rsid w:val="00EA6ED4"/>
    <w:rsid w:val="00EB0E48"/>
    <w:rsid w:val="00EB515E"/>
    <w:rsid w:val="00EB5488"/>
    <w:rsid w:val="00EB7200"/>
    <w:rsid w:val="00EB7264"/>
    <w:rsid w:val="00EC1473"/>
    <w:rsid w:val="00EC4053"/>
    <w:rsid w:val="00EC5F64"/>
    <w:rsid w:val="00EC7B17"/>
    <w:rsid w:val="00ED1D43"/>
    <w:rsid w:val="00ED42D6"/>
    <w:rsid w:val="00EE7982"/>
    <w:rsid w:val="00EF34CF"/>
    <w:rsid w:val="00EF5778"/>
    <w:rsid w:val="00EF6FD8"/>
    <w:rsid w:val="00F01F32"/>
    <w:rsid w:val="00F02FDD"/>
    <w:rsid w:val="00F04762"/>
    <w:rsid w:val="00F0643F"/>
    <w:rsid w:val="00F06F36"/>
    <w:rsid w:val="00F1403F"/>
    <w:rsid w:val="00F1430D"/>
    <w:rsid w:val="00F14EBD"/>
    <w:rsid w:val="00F17F03"/>
    <w:rsid w:val="00F21105"/>
    <w:rsid w:val="00F23DDF"/>
    <w:rsid w:val="00F24B9B"/>
    <w:rsid w:val="00F30A31"/>
    <w:rsid w:val="00F34FDC"/>
    <w:rsid w:val="00F36133"/>
    <w:rsid w:val="00F36B00"/>
    <w:rsid w:val="00F37CA9"/>
    <w:rsid w:val="00F46875"/>
    <w:rsid w:val="00F52A58"/>
    <w:rsid w:val="00F608C1"/>
    <w:rsid w:val="00F64298"/>
    <w:rsid w:val="00F66791"/>
    <w:rsid w:val="00F805E0"/>
    <w:rsid w:val="00F807A2"/>
    <w:rsid w:val="00F83574"/>
    <w:rsid w:val="00F904D6"/>
    <w:rsid w:val="00F92F4E"/>
    <w:rsid w:val="00F9444B"/>
    <w:rsid w:val="00FA212B"/>
    <w:rsid w:val="00FB0091"/>
    <w:rsid w:val="00FB421D"/>
    <w:rsid w:val="00FB4693"/>
    <w:rsid w:val="00FD33D6"/>
    <w:rsid w:val="00FD57ED"/>
    <w:rsid w:val="00FD5B3E"/>
    <w:rsid w:val="00FF142F"/>
    <w:rsid w:val="00FF14FE"/>
    <w:rsid w:val="00FF1C3D"/>
    <w:rsid w:val="00FF49F7"/>
    <w:rsid w:val="00FF714C"/>
    <w:rsid w:val="2DAA6A57"/>
    <w:rsid w:val="74B1A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22BBF35"/>
  <w15:chartTrackingRefBased/>
  <w15:docId w15:val="{7E1768DF-53F0-47DE-9154-8F50943C6C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05BE6"/>
    <w:pPr>
      <w:autoSpaceDE w:val="0"/>
      <w:autoSpaceDN w:val="0"/>
      <w:adjustRightInd w:val="0"/>
    </w:pPr>
    <w:rPr>
      <w:rFonts w:ascii="Arial" w:hAnsi="Arial"/>
    </w:rPr>
  </w:style>
  <w:style w:type="paragraph" w:styleId="Heading1">
    <w:name w:val="heading 1"/>
    <w:next w:val="BodyText"/>
    <w:link w:val="Heading1Char"/>
    <w:qFormat/>
    <w:rsid w:val="00C05BE6"/>
    <w:pPr>
      <w:keepNext/>
      <w:keepLines/>
      <w:widowControl w:val="0"/>
      <w:autoSpaceDE w:val="0"/>
      <w:autoSpaceDN w:val="0"/>
      <w:adjustRightInd w:val="0"/>
      <w:spacing w:before="440" w:after="220"/>
      <w:ind w:left="360" w:hanging="360"/>
      <w:outlineLvl w:val="0"/>
    </w:pPr>
    <w:rPr>
      <w:rFonts w:ascii="Arial" w:eastAsiaTheme="majorEastAsia" w:hAnsi="Arial" w:cstheme="majorBidi"/>
      <w:caps/>
      <w:sz w:val="22"/>
      <w:szCs w:val="22"/>
    </w:rPr>
  </w:style>
  <w:style w:type="paragraph" w:styleId="Heading2">
    <w:name w:val="heading 2"/>
    <w:basedOn w:val="BodyText"/>
    <w:next w:val="BodyText"/>
    <w:link w:val="Heading2Char"/>
    <w:qFormat/>
    <w:rsid w:val="00C05BE6"/>
    <w:pPr>
      <w:keepNext/>
      <w:ind w:left="720" w:hanging="720"/>
      <w:outlineLvl w:val="1"/>
    </w:pPr>
    <w:rPr>
      <w:rFonts w:eastAsiaTheme="majorEastAsia" w:cstheme="majorBidi"/>
    </w:rPr>
  </w:style>
  <w:style w:type="paragraph" w:styleId="Heading3">
    <w:name w:val="heading 3"/>
    <w:basedOn w:val="BodyText3"/>
    <w:next w:val="BodyText"/>
    <w:link w:val="Heading3Char"/>
    <w:unhideWhenUsed/>
    <w:qFormat/>
    <w:rsid w:val="00C05BE6"/>
    <w:pPr>
      <w:outlineLvl w:val="2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302431"/>
    <w:rPr>
      <w:rFonts w:ascii="Tahoma" w:hAnsi="Tahoma" w:cs="Tahoma"/>
      <w:sz w:val="16"/>
      <w:szCs w:val="16"/>
    </w:rPr>
  </w:style>
  <w:style w:type="paragraph" w:styleId="Footer">
    <w:name w:val="footer"/>
    <w:link w:val="FooterChar"/>
    <w:uiPriority w:val="99"/>
    <w:unhideWhenUsed/>
    <w:rsid w:val="00C05BE6"/>
    <w:pPr>
      <w:tabs>
        <w:tab w:val="center" w:pos="4680"/>
        <w:tab w:val="right" w:pos="9360"/>
      </w:tabs>
      <w:spacing w:after="220"/>
    </w:pPr>
    <w:rPr>
      <w:rFonts w:ascii="Arial" w:eastAsiaTheme="minorHAnsi" w:hAnsi="Arial" w:cs="Arial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C05BE6"/>
    <w:rPr>
      <w:rFonts w:ascii="Arial" w:eastAsiaTheme="minorHAnsi" w:hAnsi="Arial" w:cs="Arial"/>
      <w:sz w:val="22"/>
      <w:szCs w:val="22"/>
    </w:rPr>
  </w:style>
  <w:style w:type="character" w:styleId="CommentReference">
    <w:name w:val="annotation reference"/>
    <w:basedOn w:val="DefaultParagraphFont"/>
    <w:rsid w:val="00E61DD4"/>
    <w:rPr>
      <w:sz w:val="16"/>
      <w:szCs w:val="16"/>
    </w:rPr>
  </w:style>
  <w:style w:type="paragraph" w:styleId="CommentText">
    <w:name w:val="annotation text"/>
    <w:basedOn w:val="Normal"/>
    <w:link w:val="CommentTextChar"/>
    <w:rsid w:val="00E61DD4"/>
  </w:style>
  <w:style w:type="character" w:customStyle="1" w:styleId="CommentTextChar">
    <w:name w:val="Comment Text Char"/>
    <w:basedOn w:val="DefaultParagraphFont"/>
    <w:link w:val="CommentText"/>
    <w:rsid w:val="00E61DD4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rsid w:val="00E61D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E61DD4"/>
    <w:rPr>
      <w:rFonts w:ascii="Arial" w:hAnsi="Arial"/>
      <w:b/>
      <w:bCs/>
    </w:rPr>
  </w:style>
  <w:style w:type="paragraph" w:styleId="Title">
    <w:name w:val="Title"/>
    <w:next w:val="BodyText"/>
    <w:link w:val="TitleChar"/>
    <w:qFormat/>
    <w:rsid w:val="00C05BE6"/>
    <w:pPr>
      <w:spacing w:before="220" w:after="220"/>
      <w:jc w:val="center"/>
    </w:pPr>
    <w:rPr>
      <w:rFonts w:ascii="Arial" w:hAnsi="Arial" w:cs="Arial"/>
      <w:sz w:val="22"/>
      <w:szCs w:val="22"/>
    </w:rPr>
  </w:style>
  <w:style w:type="character" w:customStyle="1" w:styleId="TitleChar">
    <w:name w:val="Title Char"/>
    <w:basedOn w:val="DefaultParagraphFont"/>
    <w:link w:val="Title"/>
    <w:rsid w:val="00C05BE6"/>
    <w:rPr>
      <w:rFonts w:ascii="Arial" w:hAnsi="Arial" w:cs="Arial"/>
      <w:sz w:val="22"/>
      <w:szCs w:val="22"/>
    </w:rPr>
  </w:style>
  <w:style w:type="character" w:customStyle="1" w:styleId="Heading1Char">
    <w:name w:val="Heading 1 Char"/>
    <w:basedOn w:val="DefaultParagraphFont"/>
    <w:link w:val="Heading1"/>
    <w:rsid w:val="00C05BE6"/>
    <w:rPr>
      <w:rFonts w:ascii="Arial" w:eastAsiaTheme="majorEastAsia" w:hAnsi="Arial" w:cstheme="majorBidi"/>
      <w:caps/>
      <w:sz w:val="22"/>
      <w:szCs w:val="22"/>
    </w:rPr>
  </w:style>
  <w:style w:type="paragraph" w:styleId="BodyText">
    <w:name w:val="Body Text"/>
    <w:link w:val="BodyTextChar"/>
    <w:rsid w:val="00C05BE6"/>
    <w:pPr>
      <w:spacing w:after="220"/>
    </w:pPr>
    <w:rPr>
      <w:rFonts w:ascii="Arial" w:eastAsiaTheme="minorHAnsi" w:hAnsi="Arial" w:cs="Arial"/>
      <w:sz w:val="22"/>
      <w:szCs w:val="22"/>
    </w:rPr>
  </w:style>
  <w:style w:type="character" w:customStyle="1" w:styleId="BodyTextChar">
    <w:name w:val="Body Text Char"/>
    <w:basedOn w:val="DefaultParagraphFont"/>
    <w:link w:val="BodyText"/>
    <w:rsid w:val="00C05BE6"/>
    <w:rPr>
      <w:rFonts w:ascii="Arial" w:eastAsiaTheme="minorHAnsi" w:hAnsi="Arial" w:cs="Arial"/>
      <w:sz w:val="22"/>
      <w:szCs w:val="22"/>
    </w:rPr>
  </w:style>
  <w:style w:type="paragraph" w:styleId="Header">
    <w:name w:val="header"/>
    <w:basedOn w:val="Normal"/>
    <w:link w:val="HeaderChar"/>
    <w:rsid w:val="00523E8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523E8E"/>
    <w:rPr>
      <w:rFonts w:ascii="Arial" w:hAnsi="Arial"/>
    </w:rPr>
  </w:style>
  <w:style w:type="table" w:styleId="TableGrid">
    <w:name w:val="Table Grid"/>
    <w:basedOn w:val="TableNormal"/>
    <w:rsid w:val="007765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F0739"/>
    <w:rPr>
      <w:color w:val="0000FF"/>
      <w:u w:val="single"/>
    </w:rPr>
  </w:style>
  <w:style w:type="paragraph" w:styleId="Revision">
    <w:name w:val="Revision"/>
    <w:hidden/>
    <w:uiPriority w:val="99"/>
    <w:semiHidden/>
    <w:rsid w:val="005D7B85"/>
    <w:rPr>
      <w:rFonts w:ascii="Arial" w:hAnsi="Arial"/>
    </w:rPr>
  </w:style>
  <w:style w:type="character" w:styleId="UnresolvedMention">
    <w:name w:val="Unresolved Mention"/>
    <w:basedOn w:val="DefaultParagraphFont"/>
    <w:uiPriority w:val="99"/>
    <w:semiHidden/>
    <w:unhideWhenUsed/>
    <w:rsid w:val="00233137"/>
    <w:rPr>
      <w:color w:val="605E5C"/>
      <w:shd w:val="clear" w:color="auto" w:fill="E1DFDD"/>
    </w:rPr>
  </w:style>
  <w:style w:type="paragraph" w:styleId="FootnoteText">
    <w:name w:val="footnote text"/>
    <w:basedOn w:val="Normal"/>
    <w:link w:val="FootnoteTextChar"/>
    <w:rsid w:val="00DC1A86"/>
  </w:style>
  <w:style w:type="character" w:customStyle="1" w:styleId="FootnoteTextChar">
    <w:name w:val="Footnote Text Char"/>
    <w:basedOn w:val="DefaultParagraphFont"/>
    <w:link w:val="FootnoteText"/>
    <w:rsid w:val="00DC1A86"/>
    <w:rPr>
      <w:rFonts w:ascii="Arial" w:hAnsi="Arial"/>
    </w:rPr>
  </w:style>
  <w:style w:type="character" w:styleId="FootnoteReference">
    <w:name w:val="footnote reference"/>
    <w:basedOn w:val="DefaultParagraphFont"/>
    <w:rsid w:val="00DC1A86"/>
    <w:rPr>
      <w:vertAlign w:val="superscript"/>
    </w:rPr>
  </w:style>
  <w:style w:type="paragraph" w:customStyle="1" w:styleId="Applicability">
    <w:name w:val="Applicability"/>
    <w:basedOn w:val="BodyText"/>
    <w:qFormat/>
    <w:rsid w:val="00C05BE6"/>
    <w:pPr>
      <w:spacing w:before="440"/>
      <w:ind w:left="2160" w:hanging="2160"/>
    </w:pPr>
  </w:style>
  <w:style w:type="paragraph" w:customStyle="1" w:styleId="attachmenttitle">
    <w:name w:val="attachment title"/>
    <w:next w:val="BodyText"/>
    <w:qFormat/>
    <w:rsid w:val="00C05BE6"/>
    <w:pPr>
      <w:keepNext/>
      <w:keepLines/>
      <w:widowControl w:val="0"/>
      <w:spacing w:after="220"/>
      <w:jc w:val="center"/>
      <w:outlineLvl w:val="0"/>
    </w:pPr>
    <w:rPr>
      <w:rFonts w:ascii="Arial" w:hAnsi="Arial" w:cs="Arial"/>
      <w:sz w:val="22"/>
      <w:szCs w:val="22"/>
    </w:rPr>
  </w:style>
  <w:style w:type="paragraph" w:customStyle="1" w:styleId="BodyText-table">
    <w:name w:val="Body Text - table"/>
    <w:qFormat/>
    <w:rsid w:val="00C05BE6"/>
    <w:rPr>
      <w:rFonts w:ascii="Arial" w:eastAsiaTheme="minorHAnsi" w:hAnsi="Arial" w:cstheme="minorBidi"/>
      <w:sz w:val="22"/>
      <w:szCs w:val="22"/>
    </w:rPr>
  </w:style>
  <w:style w:type="paragraph" w:styleId="BodyText2">
    <w:name w:val="Body Text 2"/>
    <w:link w:val="BodyText2Char"/>
    <w:rsid w:val="00C05BE6"/>
    <w:pPr>
      <w:spacing w:after="220"/>
      <w:ind w:left="720" w:hanging="720"/>
    </w:pPr>
    <w:rPr>
      <w:rFonts w:ascii="Arial" w:eastAsiaTheme="majorEastAsia" w:hAnsi="Arial" w:cstheme="majorBidi"/>
      <w:sz w:val="22"/>
      <w:szCs w:val="22"/>
    </w:rPr>
  </w:style>
  <w:style w:type="character" w:customStyle="1" w:styleId="BodyText2Char">
    <w:name w:val="Body Text 2 Char"/>
    <w:basedOn w:val="DefaultParagraphFont"/>
    <w:link w:val="BodyText2"/>
    <w:rsid w:val="00C05BE6"/>
    <w:rPr>
      <w:rFonts w:ascii="Arial" w:eastAsiaTheme="majorEastAsia" w:hAnsi="Arial" w:cstheme="majorBidi"/>
      <w:sz w:val="22"/>
      <w:szCs w:val="22"/>
    </w:rPr>
  </w:style>
  <w:style w:type="paragraph" w:styleId="BodyText3">
    <w:name w:val="Body Text 3"/>
    <w:basedOn w:val="BodyText"/>
    <w:link w:val="BodyText3Char"/>
    <w:rsid w:val="00C05BE6"/>
    <w:pPr>
      <w:ind w:left="720"/>
    </w:pPr>
    <w:rPr>
      <w:rFonts w:eastAsiaTheme="majorEastAsia" w:cstheme="majorBidi"/>
    </w:rPr>
  </w:style>
  <w:style w:type="character" w:customStyle="1" w:styleId="BodyText3Char">
    <w:name w:val="Body Text 3 Char"/>
    <w:basedOn w:val="DefaultParagraphFont"/>
    <w:link w:val="BodyText3"/>
    <w:rsid w:val="00C05BE6"/>
    <w:rPr>
      <w:rFonts w:ascii="Arial" w:eastAsiaTheme="majorEastAsia" w:hAnsi="Arial" w:cstheme="majorBidi"/>
      <w:sz w:val="22"/>
      <w:szCs w:val="22"/>
    </w:rPr>
  </w:style>
  <w:style w:type="character" w:customStyle="1" w:styleId="Commitment">
    <w:name w:val="Commitment"/>
    <w:basedOn w:val="BodyTextChar"/>
    <w:uiPriority w:val="1"/>
    <w:qFormat/>
    <w:rsid w:val="00C05BE6"/>
    <w:rPr>
      <w:rFonts w:ascii="Arial" w:eastAsiaTheme="minorHAnsi" w:hAnsi="Arial" w:cs="Arial"/>
      <w:i/>
      <w:iCs/>
      <w:sz w:val="22"/>
      <w:szCs w:val="22"/>
    </w:rPr>
  </w:style>
  <w:style w:type="paragraph" w:customStyle="1" w:styleId="CornerstoneBases">
    <w:name w:val="Cornerstone / Bases"/>
    <w:basedOn w:val="BodyText"/>
    <w:qFormat/>
    <w:rsid w:val="00C05BE6"/>
    <w:pPr>
      <w:ind w:left="2160" w:hanging="2160"/>
    </w:pPr>
  </w:style>
  <w:style w:type="paragraph" w:customStyle="1" w:styleId="EffectiveDate">
    <w:name w:val="Effective Date"/>
    <w:next w:val="BodyText"/>
    <w:qFormat/>
    <w:rsid w:val="00C05BE6"/>
    <w:pPr>
      <w:spacing w:before="220" w:after="440"/>
      <w:jc w:val="center"/>
    </w:pPr>
    <w:rPr>
      <w:rFonts w:ascii="Arial" w:hAnsi="Arial" w:cs="Arial"/>
      <w:sz w:val="22"/>
      <w:szCs w:val="22"/>
    </w:rPr>
  </w:style>
  <w:style w:type="paragraph" w:customStyle="1" w:styleId="END">
    <w:name w:val="END"/>
    <w:next w:val="BodyText"/>
    <w:qFormat/>
    <w:rsid w:val="00C05BE6"/>
    <w:pPr>
      <w:autoSpaceDE w:val="0"/>
      <w:autoSpaceDN w:val="0"/>
      <w:adjustRightInd w:val="0"/>
      <w:spacing w:before="440" w:after="440"/>
      <w:jc w:val="center"/>
    </w:pPr>
    <w:rPr>
      <w:rFonts w:ascii="Arial" w:hAnsi="Arial" w:cs="Arial"/>
      <w:sz w:val="22"/>
      <w:szCs w:val="22"/>
    </w:rPr>
  </w:style>
  <w:style w:type="character" w:customStyle="1" w:styleId="Heading2Char">
    <w:name w:val="Heading 2 Char"/>
    <w:basedOn w:val="DefaultParagraphFont"/>
    <w:link w:val="Heading2"/>
    <w:rsid w:val="00C05BE6"/>
    <w:rPr>
      <w:rFonts w:ascii="Arial" w:eastAsiaTheme="majorEastAsia" w:hAnsi="Arial" w:cstheme="majorBidi"/>
      <w:sz w:val="22"/>
      <w:szCs w:val="22"/>
    </w:rPr>
  </w:style>
  <w:style w:type="character" w:customStyle="1" w:styleId="Heading3Char">
    <w:name w:val="Heading 3 Char"/>
    <w:basedOn w:val="DefaultParagraphFont"/>
    <w:link w:val="Heading3"/>
    <w:rsid w:val="00C05BE6"/>
    <w:rPr>
      <w:rFonts w:ascii="Arial" w:eastAsiaTheme="majorEastAsia" w:hAnsi="Arial" w:cstheme="majorBidi"/>
      <w:sz w:val="22"/>
      <w:szCs w:val="22"/>
    </w:rPr>
  </w:style>
  <w:style w:type="table" w:customStyle="1" w:styleId="IM">
    <w:name w:val="IM"/>
    <w:basedOn w:val="TableNormal"/>
    <w:uiPriority w:val="99"/>
    <w:rsid w:val="00C05BE6"/>
    <w:rPr>
      <w:rFonts w:ascii="Arial" w:eastAsiaTheme="minorHAnsi" w:hAnsi="Arial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cantSplit/>
      <w:tblHeader/>
    </w:trPr>
    <w:tcPr>
      <w:tcMar>
        <w:top w:w="58" w:type="dxa"/>
        <w:left w:w="58" w:type="dxa"/>
        <w:bottom w:w="58" w:type="dxa"/>
        <w:right w:w="58" w:type="dxa"/>
      </w:tcMar>
    </w:tcPr>
  </w:style>
  <w:style w:type="paragraph" w:customStyle="1" w:styleId="IMCIP">
    <w:name w:val="IMC/IP #"/>
    <w:next w:val="Title"/>
    <w:rsid w:val="00C05BE6"/>
    <w:pPr>
      <w:widowControl w:val="0"/>
      <w:pBdr>
        <w:top w:val="single" w:sz="8" w:space="3" w:color="auto"/>
        <w:bottom w:val="single" w:sz="8" w:space="3" w:color="auto"/>
      </w:pBdr>
      <w:spacing w:after="220"/>
      <w:jc w:val="center"/>
    </w:pPr>
    <w:rPr>
      <w:rFonts w:ascii="Arial" w:eastAsiaTheme="minorHAnsi" w:hAnsi="Arial" w:cs="Arial"/>
      <w:iCs/>
      <w:caps/>
      <w:sz w:val="22"/>
      <w:szCs w:val="22"/>
    </w:rPr>
  </w:style>
  <w:style w:type="paragraph" w:customStyle="1" w:styleId="NRCINSPECTIONMANUAL">
    <w:name w:val="NRC INSPECTION MANUAL"/>
    <w:next w:val="BodyText"/>
    <w:link w:val="NRCINSPECTIONMANUALChar"/>
    <w:qFormat/>
    <w:rsid w:val="00C05BE6"/>
    <w:pPr>
      <w:tabs>
        <w:tab w:val="center" w:pos="4680"/>
        <w:tab w:val="right" w:pos="9360"/>
      </w:tabs>
      <w:spacing w:after="220"/>
    </w:pPr>
    <w:rPr>
      <w:rFonts w:ascii="Arial" w:eastAsiaTheme="minorHAnsi" w:hAnsi="Arial" w:cs="Arial"/>
      <w:szCs w:val="22"/>
    </w:rPr>
  </w:style>
  <w:style w:type="character" w:customStyle="1" w:styleId="NRCINSPECTIONMANUALChar">
    <w:name w:val="NRC INSPECTION MANUAL Char"/>
    <w:basedOn w:val="DefaultParagraphFont"/>
    <w:link w:val="NRCINSPECTIONMANUAL"/>
    <w:rsid w:val="00C05BE6"/>
    <w:rPr>
      <w:rFonts w:ascii="Arial" w:eastAsiaTheme="minorHAnsi" w:hAnsi="Arial" w:cs="Arial"/>
      <w:szCs w:val="22"/>
    </w:rPr>
  </w:style>
  <w:style w:type="paragraph" w:customStyle="1" w:styleId="SpecificGuidance">
    <w:name w:val="Specific Guidance"/>
    <w:basedOn w:val="BodyText3"/>
    <w:qFormat/>
    <w:rsid w:val="00C05BE6"/>
    <w:pPr>
      <w:keepNext/>
    </w:pPr>
    <w:rPr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986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6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06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64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TA1\AppData\Roaming\Microsoft\Templates\@IP%2000000%20Template%20(5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lcf76f155ced4ddcb4097134ff3c332f xmlns="bd536709-b854-4f3b-a247-393f1123cff3">
      <Terms xmlns="http://schemas.microsoft.com/office/infopath/2007/PartnerControls"/>
    </lcf76f155ced4ddcb4097134ff3c332f>
    <TaxCatchAll xmlns="4ebc427b-1bcf-4856-a750-efc6bf2bcca6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9DB37CB91B52542B6AE2623451322B5" ma:contentTypeVersion="16" ma:contentTypeDescription="Create a new document." ma:contentTypeScope="" ma:versionID="6c3e2e2c3b8dc431d14ba886372aba1f">
  <xsd:schema xmlns:xsd="http://www.w3.org/2001/XMLSchema" xmlns:xs="http://www.w3.org/2001/XMLSchema" xmlns:p="http://schemas.microsoft.com/office/2006/metadata/properties" xmlns:ns1="http://schemas.microsoft.com/sharepoint/v3" xmlns:ns2="bd536709-b854-4f3b-a247-393f1123cff3" xmlns:ns3="4ebc427b-1bcf-4856-a750-efc6bf2bcca6" targetNamespace="http://schemas.microsoft.com/office/2006/metadata/properties" ma:root="true" ma:fieldsID="401cbd4cedfced20783e5b8ad2d5b808" ns1:_="" ns2:_="" ns3:_="">
    <xsd:import namespace="http://schemas.microsoft.com/sharepoint/v3"/>
    <xsd:import namespace="bd536709-b854-4f3b-a247-393f1123cff3"/>
    <xsd:import namespace="4ebc427b-1bcf-4856-a750-efc6bf2bcca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536709-b854-4f3b-a247-393f1123cf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b36f26c1-4773-4e55-850a-517a34df12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bc427b-1bcf-4856-a750-efc6bf2bcca6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0158229-30c1-4096-abe4-ff67092135a0}" ma:internalName="TaxCatchAll" ma:showField="CatchAllData" ma:web="4ebc427b-1bcf-4856-a750-efc6bf2bcca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1EE656F-4BDC-4875-A284-C84B508FED9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85E8942-9C8F-4BF4-86B2-A9C49C125167}">
  <ds:schemaRefs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4ebc427b-1bcf-4856-a750-efc6bf2bcca6"/>
    <ds:schemaRef ds:uri="http://schemas.microsoft.com/office/infopath/2007/PartnerControls"/>
    <ds:schemaRef ds:uri="bd536709-b854-4f3b-a247-393f1123cff3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03D85143-509A-45CD-B8AA-859D4069B19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13C527D-1CF1-4C3F-98F6-E3ABFD66E3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bd536709-b854-4f3b-a247-393f1123cff3"/>
    <ds:schemaRef ds:uri="4ebc427b-1bcf-4856-a750-efc6bf2bcca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fb74f9b6-60a9-4243-a26a-1dfd9303d70f}" enabled="1" method="Standard" siteId="{e8d01475-c3b5-436a-a065-5def4c64f52e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@IP 00000 Template (5)</Template>
  <TotalTime>6</TotalTime>
  <Pages>4</Pages>
  <Words>1260</Words>
  <Characters>7651</Characters>
  <Application>Microsoft Office Word</Application>
  <DocSecurity>2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Madeleine Arel</cp:lastModifiedBy>
  <cp:revision>5</cp:revision>
  <dcterms:created xsi:type="dcterms:W3CDTF">2025-07-09T17:40:00Z</dcterms:created>
  <dcterms:modified xsi:type="dcterms:W3CDTF">2025-07-09T17:47:00Z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fb74f9b6-60a9-4243-a26a-1dfd9303d70f_ContentBits">
    <vt:lpwstr>0</vt:lpwstr>
  </property>
  <property fmtid="{D5CDD505-2E9C-101B-9397-08002B2CF9AE}" pid="3" name="MSIP_Label_fb74f9b6-60a9-4243-a26a-1dfd9303d70f_Enabled">
    <vt:lpwstr>true</vt:lpwstr>
  </property>
  <property fmtid="{D5CDD505-2E9C-101B-9397-08002B2CF9AE}" pid="4" name="MediaServiceImageTags">
    <vt:lpwstr/>
  </property>
  <property fmtid="{D5CDD505-2E9C-101B-9397-08002B2CF9AE}" pid="5" name="ContentTypeId">
    <vt:lpwstr>0x01010029DB37CB91B52542B6AE2623451322B5</vt:lpwstr>
  </property>
  <property fmtid="{D5CDD505-2E9C-101B-9397-08002B2CF9AE}" pid="6" name="ComplianceAssetId">
    <vt:lpwstr/>
  </property>
  <property fmtid="{D5CDD505-2E9C-101B-9397-08002B2CF9AE}" pid="7" name="_dlc_DocIdItemGuid">
    <vt:lpwstr>1ea7aa02-08f3-41ab-b6de-638cd7456525</vt:lpwstr>
  </property>
  <property fmtid="{D5CDD505-2E9C-101B-9397-08002B2CF9AE}" pid="8" name="MSIP_Label_fb74f9b6-60a9-4243-a26a-1dfd9303d70f_SetDate">
    <vt:lpwstr>2021-11-29T18:25:16Z</vt:lpwstr>
  </property>
  <property fmtid="{D5CDD505-2E9C-101B-9397-08002B2CF9AE}" pid="9" name="MSIP_Label_fb74f9b6-60a9-4243-a26a-1dfd9303d70f_ActionId">
    <vt:lpwstr>37926461-a767-4b95-b260-88a623bc7743</vt:lpwstr>
  </property>
  <property fmtid="{D5CDD505-2E9C-101B-9397-08002B2CF9AE}" pid="10" name="_ExtendedDescription">
    <vt:lpwstr/>
  </property>
  <property fmtid="{D5CDD505-2E9C-101B-9397-08002B2CF9AE}" pid="11" name="MSIP_Label_fb74f9b6-60a9-4243-a26a-1dfd9303d70f_Method">
    <vt:lpwstr>Standard</vt:lpwstr>
  </property>
  <property fmtid="{D5CDD505-2E9C-101B-9397-08002B2CF9AE}" pid="12" name="MSIP_Label_fb74f9b6-60a9-4243-a26a-1dfd9303d70f_SiteId">
    <vt:lpwstr>e8d01475-c3b5-436a-a065-5def4c64f52e</vt:lpwstr>
  </property>
  <property fmtid="{D5CDD505-2E9C-101B-9397-08002B2CF9AE}" pid="13" name="TriggerFlowInfo">
    <vt:lpwstr/>
  </property>
  <property fmtid="{D5CDD505-2E9C-101B-9397-08002B2CF9AE}" pid="14" name="MSIP_Label_fb74f9b6-60a9-4243-a26a-1dfd9303d70f_Name">
    <vt:lpwstr>fb74f9b6-60a9-4243-a26a-1dfd9303d70f</vt:lpwstr>
  </property>
</Properties>
</file>