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F5209" w14:textId="5DB69245" w:rsidR="00112790" w:rsidRDefault="00112790" w:rsidP="00275CEE">
      <w:pPr>
        <w:pStyle w:val="NRCINSPECTIONMANUAL"/>
      </w:pPr>
      <w:r>
        <w:rPr>
          <w:b/>
          <w:sz w:val="38"/>
          <w:szCs w:val="38"/>
        </w:rPr>
        <w:tab/>
      </w:r>
      <w:r w:rsidRPr="0CBC2F5B">
        <w:rPr>
          <w:b/>
          <w:bCs/>
          <w:sz w:val="38"/>
          <w:szCs w:val="38"/>
        </w:rPr>
        <w:t>NRC INSPECTION MANUAL</w:t>
      </w:r>
      <w:r>
        <w:rPr>
          <w:b/>
          <w:sz w:val="38"/>
          <w:szCs w:val="38"/>
        </w:rPr>
        <w:tab/>
      </w:r>
      <w:r w:rsidR="00CB7F44" w:rsidRPr="0CBC2F5B" w:rsidDel="00F55474">
        <w:t>RDB</w:t>
      </w:r>
    </w:p>
    <w:p w14:paraId="325914DE" w14:textId="23FA567A" w:rsidR="002D27CF" w:rsidRPr="00120FD7" w:rsidRDefault="002D27CF" w:rsidP="00155D87">
      <w:pPr>
        <w:pStyle w:val="IMCIP"/>
      </w:pPr>
      <w:r>
        <w:t>INSPECTION MANUAL CHAPTER 061</w:t>
      </w:r>
      <w:r w:rsidR="00EA3490">
        <w:t>0</w:t>
      </w:r>
      <w:r>
        <w:t xml:space="preserve"> </w:t>
      </w:r>
      <w:r w:rsidR="4F7843D9">
        <w:t>ATTACHMENT 2</w:t>
      </w:r>
    </w:p>
    <w:p w14:paraId="183C3030" w14:textId="76A0651F" w:rsidR="00112790" w:rsidRPr="00120FD7" w:rsidRDefault="00EA3490" w:rsidP="006A40BE">
      <w:pPr>
        <w:pStyle w:val="Title"/>
      </w:pPr>
      <w:r>
        <w:t xml:space="preserve">NUCLEAR MATERIALS </w:t>
      </w:r>
      <w:r w:rsidR="00112790">
        <w:t xml:space="preserve">INSPECTION </w:t>
      </w:r>
      <w:r w:rsidR="30711CCF">
        <w:t>DOCUMENTATION</w:t>
      </w:r>
    </w:p>
    <w:p w14:paraId="04EFD08F" w14:textId="5CC85542" w:rsidR="00DB0420" w:rsidRDefault="00112790" w:rsidP="009B6BA5">
      <w:pPr>
        <w:pStyle w:val="EffectiveDate"/>
      </w:pPr>
      <w:r>
        <w:t xml:space="preserve">Effective Date: </w:t>
      </w:r>
      <w:r w:rsidR="008202A8">
        <w:t>0</w:t>
      </w:r>
      <w:r w:rsidR="1253103B">
        <w:t>7/</w:t>
      </w:r>
      <w:r w:rsidR="008202A8">
        <w:t>0</w:t>
      </w:r>
      <w:r w:rsidR="1253103B">
        <w:t>1/2025</w:t>
      </w:r>
    </w:p>
    <w:p w14:paraId="15C15C26" w14:textId="6FB01D69" w:rsidR="00296510" w:rsidRDefault="00E60493" w:rsidP="009B6BA5">
      <w:pPr>
        <w:pStyle w:val="Heading1"/>
      </w:pPr>
      <w:r>
        <w:t>061</w:t>
      </w:r>
      <w:r w:rsidR="2EDC7631">
        <w:t>0</w:t>
      </w:r>
      <w:r w:rsidR="007E567A">
        <w:t>.02-01</w:t>
      </w:r>
      <w:r>
        <w:tab/>
      </w:r>
      <w:r w:rsidR="00C11D34">
        <w:t>General P</w:t>
      </w:r>
      <w:r w:rsidR="00296510">
        <w:t>urpose</w:t>
      </w:r>
    </w:p>
    <w:p w14:paraId="269DF9D8" w14:textId="79FE741B" w:rsidR="00FF2148" w:rsidRDefault="00737A45" w:rsidP="00FF2148">
      <w:pPr>
        <w:pStyle w:val="BodyText"/>
      </w:pPr>
      <w:r>
        <w:t xml:space="preserve">Inspection </w:t>
      </w:r>
      <w:r w:rsidR="00AA3D54">
        <w:t xml:space="preserve">documentation for the nuclear materials </w:t>
      </w:r>
      <w:r w:rsidR="0FFF05FB">
        <w:t>user (NMU) business line</w:t>
      </w:r>
      <w:r w:rsidR="00D4084F">
        <w:t xml:space="preserve"> </w:t>
      </w:r>
      <w:r w:rsidR="00F81F18">
        <w:t>is</w:t>
      </w:r>
      <w:r w:rsidR="004A3B19">
        <w:t xml:space="preserve"> described in IMC 2800, “Materials Inspection </w:t>
      </w:r>
      <w:r w:rsidR="006E0746">
        <w:t xml:space="preserve">Program.” IMC 2800, Section </w:t>
      </w:r>
      <w:r w:rsidR="00597700">
        <w:t xml:space="preserve">2800-09, “Documentation </w:t>
      </w:r>
      <w:r w:rsidR="003F2D72">
        <w:t xml:space="preserve">of Inspection Results,” </w:t>
      </w:r>
      <w:r w:rsidR="000847B2">
        <w:t xml:space="preserve">contains detailed information on </w:t>
      </w:r>
      <w:r w:rsidR="00CC07B8">
        <w:t>how the results of an inspection should be documented</w:t>
      </w:r>
      <w:r w:rsidR="009B6CE7">
        <w:t>.</w:t>
      </w:r>
      <w:r w:rsidR="005A4AF5">
        <w:t xml:space="preserve"> </w:t>
      </w:r>
      <w:r w:rsidR="006E1914">
        <w:t>Generally, an inspection r</w:t>
      </w:r>
      <w:r w:rsidR="00AE353B">
        <w:t>eport</w:t>
      </w:r>
      <w:r w:rsidR="00CC07B8">
        <w:t xml:space="preserve">, </w:t>
      </w:r>
      <w:r w:rsidR="006E1914">
        <w:t>NRC Form 591M</w:t>
      </w:r>
      <w:r w:rsidR="00C76CC2">
        <w:t xml:space="preserve">, </w:t>
      </w:r>
      <w:r w:rsidR="00624796">
        <w:t>“</w:t>
      </w:r>
      <w:r w:rsidR="00443AF7">
        <w:t>M</w:t>
      </w:r>
      <w:r w:rsidR="00474A04">
        <w:t xml:space="preserve">aterials </w:t>
      </w:r>
      <w:r w:rsidR="00624796">
        <w:t>Inspection</w:t>
      </w:r>
      <w:r w:rsidR="00474A04">
        <w:t xml:space="preserve"> Report</w:t>
      </w:r>
      <w:r w:rsidR="00624796">
        <w:t>,”</w:t>
      </w:r>
      <w:r w:rsidR="006E1914">
        <w:t xml:space="preserve"> will be completed </w:t>
      </w:r>
      <w:r w:rsidR="009311BB">
        <w:t xml:space="preserve">along with NRC Form 592M, </w:t>
      </w:r>
      <w:r w:rsidR="00160DA7">
        <w:t>“Materials Inspection Record</w:t>
      </w:r>
      <w:r w:rsidR="009B75A0">
        <w:t>.</w:t>
      </w:r>
      <w:r w:rsidR="00160DA7">
        <w:t>”</w:t>
      </w:r>
      <w:r w:rsidR="006E1914">
        <w:t xml:space="preserve"> </w:t>
      </w:r>
      <w:r w:rsidR="005A0497">
        <w:t>When a</w:t>
      </w:r>
      <w:r w:rsidR="00FF2148">
        <w:t xml:space="preserve"> narrative</w:t>
      </w:r>
      <w:r w:rsidR="00B014C9">
        <w:t xml:space="preserve"> </w:t>
      </w:r>
      <w:r w:rsidR="00FF2148">
        <w:t xml:space="preserve">inspection report </w:t>
      </w:r>
      <w:r w:rsidR="009B75A0">
        <w:t>is needed</w:t>
      </w:r>
      <w:r w:rsidR="00BD5721">
        <w:t>, as described in IMC 2800</w:t>
      </w:r>
      <w:r w:rsidR="00786AA4">
        <w:t xml:space="preserve">, </w:t>
      </w:r>
      <w:r w:rsidR="005A0497">
        <w:t>it</w:t>
      </w:r>
      <w:r w:rsidR="00FF2148">
        <w:t xml:space="preserve"> should be prepared according to the instructions </w:t>
      </w:r>
      <w:r w:rsidR="4F75EFFA">
        <w:t xml:space="preserve">provided </w:t>
      </w:r>
      <w:r w:rsidR="00FF2148">
        <w:t>in IMC 0610</w:t>
      </w:r>
      <w:r w:rsidR="48356BF0">
        <w:t xml:space="preserve">, </w:t>
      </w:r>
      <w:r w:rsidR="48356BF0" w:rsidRPr="0CBC2F5B">
        <w:rPr>
          <w:rFonts w:eastAsia="Arial" w:cs="Arial"/>
          <w:szCs w:val="22"/>
        </w:rPr>
        <w:t>“Nuclear Material</w:t>
      </w:r>
      <w:r w:rsidR="48356BF0" w:rsidRPr="0CBC2F5B">
        <w:rPr>
          <w:rFonts w:eastAsia="Arial" w:cs="Arial"/>
          <w:color w:val="000000" w:themeColor="text1"/>
          <w:szCs w:val="22"/>
        </w:rPr>
        <w:t xml:space="preserve"> Safety and Safeguards Inspection Reports.”</w:t>
      </w:r>
      <w:r w:rsidR="00B014C9">
        <w:t xml:space="preserve"> </w:t>
      </w:r>
    </w:p>
    <w:p w14:paraId="53B8CAB4" w14:textId="074B836D" w:rsidR="003F6248" w:rsidRDefault="00E60493" w:rsidP="009B6BA5">
      <w:pPr>
        <w:pStyle w:val="Heading1"/>
      </w:pPr>
      <w:r>
        <w:t>061</w:t>
      </w:r>
      <w:r w:rsidR="631B3497">
        <w:t>0</w:t>
      </w:r>
      <w:r w:rsidR="007E567A">
        <w:t>.0</w:t>
      </w:r>
      <w:r w:rsidR="00D1466D">
        <w:t>2</w:t>
      </w:r>
      <w:r>
        <w:t>-02</w:t>
      </w:r>
      <w:r>
        <w:tab/>
      </w:r>
      <w:r w:rsidR="003F6248">
        <w:t>NRC Form 591</w:t>
      </w:r>
      <w:r w:rsidR="00431F8D">
        <w:t xml:space="preserve">M, </w:t>
      </w:r>
      <w:r w:rsidR="008845ED">
        <w:t>“Materials Inspection Report”</w:t>
      </w:r>
    </w:p>
    <w:p w14:paraId="6950B775" w14:textId="76FDAEAE" w:rsidR="00431F8D" w:rsidRDefault="00431F8D" w:rsidP="00CF7F6B">
      <w:pPr>
        <w:pStyle w:val="BodyText"/>
        <w:spacing w:after="0"/>
      </w:pPr>
      <w:r>
        <w:t>The inspector may issue an NRC Form 591M for the following circumstances, with</w:t>
      </w:r>
      <w:r w:rsidR="00D26DB8">
        <w:t xml:space="preserve"> exceptions</w:t>
      </w:r>
      <w:r w:rsidR="12B338A8">
        <w:t xml:space="preserve"> as described in IMC 2800, Section 09.03</w:t>
      </w:r>
      <w:r>
        <w:t>: (1) an inspection that results in no findings; (2) to document non-cited violations (NCV); or (3) to document Severity Level IV violations that were corrected while the inspector was present or can be easily corrected within 30 days of the date of the inspection. Any corrective actions must be listed</w:t>
      </w:r>
      <w:r w:rsidR="005D2CEB">
        <w:t xml:space="preserve"> or described</w:t>
      </w:r>
      <w:r>
        <w:t xml:space="preserve"> on the NRC Form 591M</w:t>
      </w:r>
      <w:r w:rsidR="00EE5D8F">
        <w:t xml:space="preserve"> for each violation</w:t>
      </w:r>
      <w:r>
        <w:t>.</w:t>
      </w:r>
    </w:p>
    <w:p w14:paraId="6F6AFE91" w14:textId="7D23515A" w:rsidR="005F035F" w:rsidRDefault="00E60493" w:rsidP="009B6BA5">
      <w:pPr>
        <w:pStyle w:val="Heading1"/>
      </w:pPr>
      <w:r>
        <w:t>061</w:t>
      </w:r>
      <w:r w:rsidR="563AA6E1">
        <w:t>0</w:t>
      </w:r>
      <w:r w:rsidR="00D1466D">
        <w:t>.</w:t>
      </w:r>
      <w:r>
        <w:t>0</w:t>
      </w:r>
      <w:r w:rsidR="00A8389B">
        <w:t>2-03</w:t>
      </w:r>
      <w:r>
        <w:tab/>
      </w:r>
      <w:r w:rsidR="00540C6E">
        <w:t xml:space="preserve">Narrative </w:t>
      </w:r>
      <w:r w:rsidR="34019D60">
        <w:t xml:space="preserve">Inspection </w:t>
      </w:r>
      <w:r w:rsidR="00540C6E">
        <w:t>Reports</w:t>
      </w:r>
    </w:p>
    <w:p w14:paraId="49A324BB" w14:textId="48D13AC6" w:rsidR="005F035F" w:rsidRDefault="005F035F" w:rsidP="005F035F">
      <w:pPr>
        <w:pStyle w:val="BodyText"/>
      </w:pPr>
      <w:r>
        <w:t>A</w:t>
      </w:r>
      <w:r w:rsidR="6C01F31A">
        <w:t>s described in IMC 2800, Section 09.02, a</w:t>
      </w:r>
      <w:r>
        <w:t xml:space="preserve"> narrative </w:t>
      </w:r>
      <w:r w:rsidR="61183280">
        <w:t xml:space="preserve">inspection </w:t>
      </w:r>
      <w:r>
        <w:t>report is required for</w:t>
      </w:r>
      <w:r w:rsidR="7DA58845">
        <w:t>: (1)</w:t>
      </w:r>
      <w:r>
        <w:t xml:space="preserve"> team inspections</w:t>
      </w:r>
      <w:r w:rsidR="047126C8">
        <w:t>; (2)</w:t>
      </w:r>
      <w:r>
        <w:t xml:space="preserve"> </w:t>
      </w:r>
      <w:r w:rsidR="01721605">
        <w:t>inspections</w:t>
      </w:r>
      <w:r>
        <w:t xml:space="preserve"> involving </w:t>
      </w:r>
      <w:r w:rsidR="00CA3DE9">
        <w:t>the potential for</w:t>
      </w:r>
      <w:r>
        <w:t xml:space="preserve"> escalated enforcement</w:t>
      </w:r>
      <w:r w:rsidR="10E83EA8">
        <w:t>; (3)</w:t>
      </w:r>
      <w:r w:rsidR="00CA3DE9">
        <w:t xml:space="preserve"> reactive</w:t>
      </w:r>
      <w:r w:rsidR="00C41981">
        <w:t xml:space="preserve"> </w:t>
      </w:r>
      <w:r w:rsidR="00B63644">
        <w:t>inspections</w:t>
      </w:r>
      <w:r w:rsidR="540B5ED3">
        <w:t xml:space="preserve"> for incidents and events</w:t>
      </w:r>
      <w:r w:rsidR="2E8E9EEE">
        <w:t>;</w:t>
      </w:r>
      <w:r w:rsidR="00B63644">
        <w:t xml:space="preserve"> and </w:t>
      </w:r>
      <w:r w:rsidR="3EBB8AA7">
        <w:t>(4)</w:t>
      </w:r>
      <w:r w:rsidR="53AFAE7C">
        <w:t xml:space="preserve"> any other inspection</w:t>
      </w:r>
      <w:r w:rsidR="3EBB8AA7">
        <w:t xml:space="preserve"> </w:t>
      </w:r>
      <w:r w:rsidR="00B63644">
        <w:t>at the discretion of NRC management</w:t>
      </w:r>
      <w:r>
        <w:t xml:space="preserve">. </w:t>
      </w:r>
    </w:p>
    <w:p w14:paraId="5182B9A4" w14:textId="4B2D1622" w:rsidR="005F035F" w:rsidRDefault="005F035F" w:rsidP="005F035F">
      <w:pPr>
        <w:pStyle w:val="BodyText"/>
      </w:pPr>
      <w:r>
        <w:t>For escalated cases, the narrative</w:t>
      </w:r>
      <w:r w:rsidR="0D7FC98B">
        <w:t xml:space="preserve"> inspection</w:t>
      </w:r>
      <w:r>
        <w:t xml:space="preserve"> report </w:t>
      </w:r>
      <w:r w:rsidR="00B86A58">
        <w:t xml:space="preserve">should address in detail the areas of concern and any violations that were identified. Other areas that were inspected may be documented in a manner </w:t>
      </w:r>
      <w:r w:rsidR="00A21CD5">
        <w:t>similar to</w:t>
      </w:r>
      <w:r w:rsidR="00B86A58">
        <w:t xml:space="preserve"> the depth of detail in an inspection record</w:t>
      </w:r>
      <w:r w:rsidR="003317B8">
        <w:t>.</w:t>
      </w:r>
      <w:r>
        <w:t xml:space="preserve"> For medical events, the narrative</w:t>
      </w:r>
      <w:r w:rsidR="45B72AFA">
        <w:t xml:space="preserve"> inspection</w:t>
      </w:r>
      <w:r>
        <w:t xml:space="preserve"> report must </w:t>
      </w:r>
      <w:r w:rsidR="0004507F">
        <w:t xml:space="preserve">also </w:t>
      </w:r>
      <w:r w:rsidR="00B606A7">
        <w:t xml:space="preserve">include </w:t>
      </w:r>
      <w:r w:rsidR="0022592C">
        <w:t xml:space="preserve">the additional criteria outlined </w:t>
      </w:r>
      <w:r>
        <w:t>in Management Directive 8.10</w:t>
      </w:r>
      <w:r w:rsidR="006462C5">
        <w:t>, “NRC Assessment Program for a Medical Event or Incident Occurring at a Medical Facility</w:t>
      </w:r>
      <w:r>
        <w:t>.</w:t>
      </w:r>
      <w:r w:rsidR="006462C5">
        <w:t>”</w:t>
      </w:r>
      <w:r>
        <w:t xml:space="preserve"> Narrative inspection reports may be used to document other types of inspections at the discretion of regional management.</w:t>
      </w:r>
    </w:p>
    <w:p w14:paraId="7A5527F3" w14:textId="5A1F1B7D" w:rsidR="00377B50" w:rsidRPr="00377B50" w:rsidRDefault="00377B50" w:rsidP="00377B50">
      <w:pPr>
        <w:pStyle w:val="BodyText"/>
      </w:pPr>
      <w:r>
        <w:t xml:space="preserve">Master Microsoft Word file templates </w:t>
      </w:r>
      <w:r w:rsidR="7CAD3840">
        <w:t xml:space="preserve">for NMU narrative inspection reports </w:t>
      </w:r>
      <w:r>
        <w:t>can be accessed, copied, and modified for your specific application using the hyperlink below. </w:t>
      </w:r>
    </w:p>
    <w:p w14:paraId="56052681" w14:textId="59D798B2" w:rsidR="00377B50" w:rsidRPr="00377B50" w:rsidRDefault="00377B50" w:rsidP="00377B50">
      <w:pPr>
        <w:pStyle w:val="BodyText"/>
        <w:rPr>
          <w:b/>
          <w:bCs/>
        </w:rPr>
      </w:pPr>
      <w:r>
        <w:t xml:space="preserve">Package of </w:t>
      </w:r>
      <w:r w:rsidR="00F0148D">
        <w:t>Inspection Report</w:t>
      </w:r>
      <w:r>
        <w:t xml:space="preserve"> Templates: </w:t>
      </w:r>
      <w:hyperlink r:id="rId8">
        <w:r w:rsidRPr="00EA043F">
          <w:rPr>
            <w:rStyle w:val="Hyperlink"/>
            <w:color w:val="auto"/>
          </w:rPr>
          <w:t>ML25</w:t>
        </w:r>
        <w:r w:rsidR="785A9236" w:rsidRPr="00EA043F">
          <w:rPr>
            <w:rStyle w:val="Hyperlink"/>
            <w:color w:val="auto"/>
          </w:rPr>
          <w:t>160A126</w:t>
        </w:r>
      </w:hyperlink>
    </w:p>
    <w:p w14:paraId="607B74FE" w14:textId="3A42500A" w:rsidR="00377B50" w:rsidRDefault="00377B50" w:rsidP="00377B50">
      <w:pPr>
        <w:pStyle w:val="BodyText"/>
      </w:pPr>
      <w:r w:rsidRPr="00377B50">
        <w:lastRenderedPageBreak/>
        <w:t>Updates to the templates will be approved by the NMSS/</w:t>
      </w:r>
      <w:r>
        <w:t>MSST</w:t>
      </w:r>
      <w:r w:rsidRPr="00377B50">
        <w:t>/</w:t>
      </w:r>
      <w:r>
        <w:t>MSLB</w:t>
      </w:r>
      <w:r w:rsidRPr="00377B50">
        <w:t xml:space="preserve"> branch chief in consultation, as appropriate, with the Regional Offices, OE, and OGC. Version control will be accomplished by updating the MS Word templates in ADAMS and informing stakeholders. </w:t>
      </w:r>
    </w:p>
    <w:p w14:paraId="5A11E62F" w14:textId="0AB9E2D3" w:rsidR="00597914" w:rsidRDefault="00597914" w:rsidP="00377B50">
      <w:pPr>
        <w:pStyle w:val="BodyText"/>
      </w:pPr>
      <w:hyperlink r:id="rId9" w:tgtFrame="_blank" w:history="1">
        <w:r w:rsidRPr="00EA043F">
          <w:rPr>
            <w:rStyle w:val="Hyperlink"/>
            <w:color w:val="auto"/>
          </w:rPr>
          <w:t>Enforcement Manual Appendix B</w:t>
        </w:r>
      </w:hyperlink>
      <w:r w:rsidRPr="00EA043F">
        <w:rPr>
          <w:color w:val="auto"/>
        </w:rPr>
        <w:t>, "Standard Formats for Enforcement Packages," [</w:t>
      </w:r>
      <w:hyperlink r:id="rId10" w:tgtFrame="_blank" w:history="1">
        <w:r w:rsidRPr="00EA043F">
          <w:rPr>
            <w:rStyle w:val="Hyperlink"/>
            <w:color w:val="auto"/>
          </w:rPr>
          <w:t>https://www.nrc.gov/about-nrc/regulatory/enforcement/guidance.html</w:t>
        </w:r>
      </w:hyperlink>
      <w:r w:rsidRPr="00597914">
        <w:t xml:space="preserve">] provides additional enforcement-related sample cover letters. There may be instances where sample guidance may need to be taken from these templates and Enforcement Manual </w:t>
      </w:r>
      <w:r w:rsidR="00002529">
        <w:t>Appendix B</w:t>
      </w:r>
      <w:r w:rsidRPr="00597914">
        <w:t xml:space="preserve"> to generate an appropriate cover letter. The text in the Enforcement Manual should be considered as the principal source of enforcement-related guidance. </w:t>
      </w:r>
    </w:p>
    <w:p w14:paraId="0A04B5B6" w14:textId="2F121477" w:rsidR="00597914" w:rsidRPr="00377B50" w:rsidRDefault="009C48E9" w:rsidP="00377B50">
      <w:pPr>
        <w:pStyle w:val="BodyText"/>
      </w:pPr>
      <w:hyperlink w:tgtFrame="_blank" w:history="1">
        <w:r w:rsidRPr="00EA043F">
          <w:rPr>
            <w:rStyle w:val="Hyperlink"/>
            <w:color w:val="auto"/>
          </w:rPr>
          <w:t>Management Directive 12.6</w:t>
        </w:r>
      </w:hyperlink>
      <w:r w:rsidRPr="009C48E9">
        <w:t>, "</w:t>
      </w:r>
      <w:r w:rsidRPr="009C48E9">
        <w:rPr>
          <w:u w:val="single"/>
        </w:rPr>
        <w:t>NRC Controlled Unclassified Information (CUI) Program</w:t>
      </w:r>
      <w:r w:rsidRPr="009C48E9">
        <w:t xml:space="preserve">" provides additional information on document marking and control. Cover letters shall be marked for the highest level of controlled information in the inspection report. Decontrolled security inspection report cover letters which are made publicly available should have their document control markings </w:t>
      </w:r>
      <w:r w:rsidR="00711896">
        <w:t>struck through</w:t>
      </w:r>
      <w:r w:rsidRPr="009C48E9">
        <w:t xml:space="preserve"> (i.e., "</w:t>
      </w:r>
      <w:r w:rsidRPr="00A00BF2">
        <w:rPr>
          <w:b/>
          <w:bCs/>
          <w:strike/>
        </w:rPr>
        <w:t>OFFICIAL USE ONLY – SECURITY-RELATED INFORMATION</w:t>
      </w:r>
      <w:r w:rsidRPr="009C48E9">
        <w:t>"). </w:t>
      </w:r>
    </w:p>
    <w:p w14:paraId="42144A33" w14:textId="6D0AC382" w:rsidR="00BC4BFB" w:rsidRPr="00D62D74" w:rsidRDefault="0075077C" w:rsidP="25AE6735">
      <w:pPr>
        <w:pStyle w:val="END"/>
        <w:sectPr w:rsidR="00BC4BFB" w:rsidRPr="00D62D74" w:rsidSect="00E81451">
          <w:headerReference w:type="default" r:id="rId11"/>
          <w:footerReference w:type="even" r:id="rId12"/>
          <w:footerReference w:type="default" r:id="rId13"/>
          <w:type w:val="continuous"/>
          <w:pgSz w:w="12240" w:h="15840"/>
          <w:pgMar w:top="1440" w:right="1440" w:bottom="1440" w:left="1440" w:header="720" w:footer="720" w:gutter="0"/>
          <w:cols w:space="720"/>
          <w:noEndnote/>
          <w:docGrid w:linePitch="326"/>
        </w:sectPr>
      </w:pPr>
      <w:r>
        <w:t>END</w:t>
      </w:r>
    </w:p>
    <w:p w14:paraId="1F6F622B" w14:textId="35FDDA26" w:rsidR="00BC4BFB" w:rsidRPr="00D62D74" w:rsidRDefault="007A5190" w:rsidP="00F118BA">
      <w:pPr>
        <w:widowControl/>
        <w:jc w:val="center"/>
      </w:pPr>
      <w:r w:rsidRPr="00D62D74">
        <w:lastRenderedPageBreak/>
        <w:t>A</w:t>
      </w:r>
      <w:r w:rsidR="00D62D74">
        <w:t>ttachment </w:t>
      </w:r>
      <w:r w:rsidR="00BC4BFB" w:rsidRPr="00D62D74">
        <w:t>1</w:t>
      </w:r>
      <w:r w:rsidR="00B4681F">
        <w:t xml:space="preserve">: </w:t>
      </w:r>
      <w:r w:rsidR="00BC4BFB" w:rsidRPr="00D62D74">
        <w:t xml:space="preserve">Revision </w:t>
      </w:r>
      <w:r w:rsidR="00D020E4" w:rsidRPr="00D62D74">
        <w:t>H</w:t>
      </w:r>
      <w:r w:rsidR="00BC4BFB" w:rsidRPr="00D62D74">
        <w:t>istory for IMC</w:t>
      </w:r>
      <w:r w:rsidR="00D62D74">
        <w:t> </w:t>
      </w:r>
      <w:r w:rsidR="009C4581" w:rsidRPr="00D62D74">
        <w:t>061</w:t>
      </w:r>
      <w:r w:rsidR="00EA3490">
        <w:t>0</w:t>
      </w:r>
      <w:r w:rsidR="009C4581" w:rsidRPr="00D62D74">
        <w:t xml:space="preserve"> </w:t>
      </w:r>
      <w:r w:rsidR="00F26027">
        <w:t>Attachment 2</w:t>
      </w:r>
    </w:p>
    <w:p w14:paraId="0F15C4B8" w14:textId="77777777" w:rsidR="00BC4BFB" w:rsidRPr="00D62D74" w:rsidDel="00100A09" w:rsidRDefault="00BC4BFB" w:rsidP="00F118BA">
      <w:pPr>
        <w:widowControl/>
        <w:jc w:val="center"/>
      </w:pPr>
    </w:p>
    <w:tbl>
      <w:tblPr>
        <w:tblW w:w="12960" w:type="dxa"/>
        <w:tblInd w:w="30" w:type="dxa"/>
        <w:tblLayout w:type="fixed"/>
        <w:tblCellMar>
          <w:left w:w="120" w:type="dxa"/>
          <w:right w:w="120" w:type="dxa"/>
        </w:tblCellMar>
        <w:tblLook w:val="0000" w:firstRow="0" w:lastRow="0" w:firstColumn="0" w:lastColumn="0" w:noHBand="0" w:noVBand="0"/>
      </w:tblPr>
      <w:tblGrid>
        <w:gridCol w:w="1514"/>
        <w:gridCol w:w="1692"/>
        <w:gridCol w:w="5569"/>
        <w:gridCol w:w="1781"/>
        <w:gridCol w:w="2404"/>
      </w:tblGrid>
      <w:tr w:rsidR="00F65362" w:rsidRPr="00D62D74" w14:paraId="5DDD5DFC" w14:textId="77777777" w:rsidTr="00B4681F">
        <w:trPr>
          <w:cantSplit/>
          <w:tblHeader/>
        </w:trPr>
        <w:tc>
          <w:tcPr>
            <w:tcW w:w="153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51288A0E" w14:textId="77777777" w:rsidR="00F65362" w:rsidRPr="00F65362" w:rsidRDefault="00F65362" w:rsidP="00A83983">
            <w:pPr>
              <w:pStyle w:val="BodyText-table"/>
            </w:pPr>
            <w:r>
              <w:t>Commitment Tracking Number</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B45124E" w14:textId="77777777" w:rsidR="00F65362" w:rsidRPr="00F65362" w:rsidRDefault="00F65362" w:rsidP="00A83983">
            <w:pPr>
              <w:pStyle w:val="BodyText-table"/>
            </w:pPr>
            <w:bookmarkStart w:id="0" w:name="_Toc322953153"/>
            <w:bookmarkStart w:id="1" w:name="_Toc330541679"/>
            <w:bookmarkStart w:id="2" w:name="_Toc343509847"/>
            <w:r>
              <w:t>Accession Number</w:t>
            </w:r>
            <w:bookmarkEnd w:id="0"/>
            <w:bookmarkEnd w:id="1"/>
            <w:bookmarkEnd w:id="2"/>
          </w:p>
          <w:p w14:paraId="43DBFE4C" w14:textId="77777777" w:rsidR="00F65362" w:rsidRPr="00F65362" w:rsidRDefault="00F65362" w:rsidP="00A83983">
            <w:pPr>
              <w:pStyle w:val="BodyText-table"/>
            </w:pPr>
            <w:bookmarkStart w:id="3" w:name="_Toc322953154"/>
            <w:bookmarkStart w:id="4" w:name="_Toc330541680"/>
            <w:bookmarkStart w:id="5" w:name="_Toc343509848"/>
            <w:r>
              <w:t>Issue Date</w:t>
            </w:r>
            <w:bookmarkEnd w:id="3"/>
            <w:bookmarkEnd w:id="4"/>
            <w:bookmarkEnd w:id="5"/>
          </w:p>
          <w:p w14:paraId="69B779C8" w14:textId="77777777" w:rsidR="00F65362" w:rsidRPr="00F65362" w:rsidRDefault="00F65362" w:rsidP="00A83983">
            <w:pPr>
              <w:pStyle w:val="BodyText-table"/>
            </w:pPr>
            <w:r>
              <w:t>Change Notice</w:t>
            </w:r>
          </w:p>
        </w:tc>
        <w:tc>
          <w:tcPr>
            <w:tcW w:w="563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3EC7D522" w14:textId="77777777" w:rsidR="00F65362" w:rsidRPr="00F65362" w:rsidRDefault="00F65362" w:rsidP="00A83983">
            <w:pPr>
              <w:pStyle w:val="BodyText-table"/>
            </w:pPr>
            <w:r>
              <w:t>Description of Change</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3484D46" w14:textId="77777777" w:rsidR="00F65362" w:rsidRPr="00F65362" w:rsidRDefault="00F65362" w:rsidP="00A83983">
            <w:pPr>
              <w:pStyle w:val="BodyText-table"/>
            </w:pPr>
            <w:r>
              <w:t>Description of Training Required and Completion Date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57C93AB0" w14:textId="77777777" w:rsidR="00F65362" w:rsidRPr="00F65362" w:rsidRDefault="00F65362" w:rsidP="00A83983">
            <w:pPr>
              <w:pStyle w:val="BodyText-table"/>
            </w:pPr>
            <w:r>
              <w:t>Comment Resolution and Closed Feedback Form Accession Number (Pre-Decisional, Non-Public Information)</w:t>
            </w:r>
          </w:p>
        </w:tc>
      </w:tr>
      <w:tr w:rsidR="00996384" w:rsidRPr="00D62D74" w14:paraId="1D25BC35" w14:textId="77777777" w:rsidTr="00B4681F">
        <w:trPr>
          <w:cantSplit/>
        </w:trPr>
        <w:tc>
          <w:tcPr>
            <w:tcW w:w="153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2E9561B4" w14:textId="77777777" w:rsidR="00996384" w:rsidRDefault="00996384" w:rsidP="00A83983">
            <w:pPr>
              <w:pStyle w:val="BodyText-table"/>
            </w:pP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7CDB8D2B" w14:textId="7D18D599" w:rsidR="00E56312" w:rsidRDefault="0D8B4EA6" w:rsidP="00A83983">
            <w:pPr>
              <w:pStyle w:val="BodyText-table"/>
              <w:rPr>
                <w:rStyle w:val="outputtext"/>
              </w:rPr>
            </w:pPr>
            <w:r w:rsidRPr="74EF6F88">
              <w:rPr>
                <w:rStyle w:val="outputtext"/>
              </w:rPr>
              <w:t>ML25149A2200</w:t>
            </w:r>
            <w:r w:rsidR="003A53B1">
              <w:rPr>
                <w:rStyle w:val="outputtext"/>
              </w:rPr>
              <w:t>06/27</w:t>
            </w:r>
            <w:r w:rsidRPr="74EF6F88">
              <w:rPr>
                <w:rStyle w:val="outputtext"/>
              </w:rPr>
              <w:t>/25</w:t>
            </w:r>
          </w:p>
          <w:p w14:paraId="27CAFB83" w14:textId="119D85F9" w:rsidR="00E56312" w:rsidRDefault="0D8B4EA6" w:rsidP="00A83983">
            <w:pPr>
              <w:pStyle w:val="BodyText-table"/>
              <w:rPr>
                <w:rStyle w:val="outputtext"/>
              </w:rPr>
            </w:pPr>
            <w:r w:rsidRPr="74EF6F88">
              <w:rPr>
                <w:rStyle w:val="outputtext"/>
              </w:rPr>
              <w:t>CN 25-</w:t>
            </w:r>
            <w:r w:rsidR="003A53B1">
              <w:rPr>
                <w:rStyle w:val="outputtext"/>
              </w:rPr>
              <w:t>023</w:t>
            </w:r>
          </w:p>
          <w:p w14:paraId="33D1F1CF" w14:textId="18F2A04E" w:rsidR="00E56312" w:rsidRDefault="00E56312" w:rsidP="00A83983">
            <w:pPr>
              <w:pStyle w:val="BodyText-table"/>
              <w:rPr>
                <w:rStyle w:val="outputtext"/>
              </w:rPr>
            </w:pPr>
          </w:p>
        </w:tc>
        <w:tc>
          <w:tcPr>
            <w:tcW w:w="563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8366D9D" w14:textId="1BDB3ED9" w:rsidR="00996384" w:rsidRDefault="003A53B1" w:rsidP="00A83983">
            <w:pPr>
              <w:pStyle w:val="BodyText-table"/>
            </w:pPr>
            <w:r>
              <w:t>Initial</w:t>
            </w:r>
            <w:r w:rsidR="00EA3490">
              <w:t xml:space="preserve"> issuance</w:t>
            </w:r>
            <w:r>
              <w:t>.</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7B17EA96" w14:textId="7EC32BCC" w:rsidR="00996384" w:rsidRPr="006C7292" w:rsidRDefault="00E56312" w:rsidP="00A83983">
            <w:pPr>
              <w:pStyle w:val="BodyText-table"/>
            </w:pPr>
            <w:r>
              <w:t>None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5F8F726D" w14:textId="7D1D96C1" w:rsidR="00996384" w:rsidRPr="00D62D74" w:rsidRDefault="7CE7E1E8" w:rsidP="00A83983">
            <w:pPr>
              <w:pStyle w:val="BodyText-table"/>
            </w:pPr>
            <w:r w:rsidRPr="67CF4C66">
              <w:rPr>
                <w:rFonts w:eastAsia="Arial"/>
              </w:rPr>
              <w:t>ML25149A221</w:t>
            </w:r>
          </w:p>
        </w:tc>
      </w:tr>
    </w:tbl>
    <w:p w14:paraId="45284035" w14:textId="77777777" w:rsidR="00BC4BFB" w:rsidRPr="00D62D74" w:rsidRDefault="00BC4BFB" w:rsidP="00B60692">
      <w:pPr>
        <w:widowControl/>
        <w:jc w:val="center"/>
      </w:pPr>
    </w:p>
    <w:sectPr w:rsidR="00BC4BFB" w:rsidRPr="00D62D74" w:rsidSect="00E81451">
      <w:headerReference w:type="default" r:id="rId14"/>
      <w:footerReference w:type="default" r:id="rId15"/>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DE744" w14:textId="77777777" w:rsidR="00186AEB" w:rsidRDefault="00186AEB">
      <w:r>
        <w:separator/>
      </w:r>
    </w:p>
  </w:endnote>
  <w:endnote w:type="continuationSeparator" w:id="0">
    <w:p w14:paraId="47025F9C" w14:textId="77777777" w:rsidR="00186AEB" w:rsidRDefault="00186AEB">
      <w:r>
        <w:continuationSeparator/>
      </w:r>
    </w:p>
  </w:endnote>
  <w:endnote w:type="continuationNotice" w:id="1">
    <w:p w14:paraId="3B9168FE" w14:textId="77777777" w:rsidR="00186AEB" w:rsidRDefault="00186A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6F80D" w14:textId="77777777" w:rsidR="00F71937" w:rsidRDefault="00F71937">
    <w:pPr>
      <w:spacing w:line="240" w:lineRule="exact"/>
    </w:pPr>
  </w:p>
  <w:p w14:paraId="1876F247" w14:textId="77777777" w:rsidR="00F71937" w:rsidRDefault="00F71937">
    <w:pPr>
      <w:tabs>
        <w:tab w:val="center" w:pos="4680"/>
        <w:tab w:val="right" w:pos="9360"/>
      </w:tabs>
    </w:pPr>
    <w:r>
      <w:t>0612 Exh 1</w:t>
    </w:r>
    <w:r>
      <w:tab/>
      <w:t>Exh 1-</w:t>
    </w:r>
    <w:r>
      <w:fldChar w:fldCharType="begin"/>
    </w:r>
    <w:r>
      <w:instrText xml:space="preserve">PAGE </w:instrText>
    </w:r>
    <w:r>
      <w:fldChar w:fldCharType="separate"/>
    </w:r>
    <w:r>
      <w:rPr>
        <w:noProof/>
      </w:rPr>
      <w:t>2</w:t>
    </w:r>
    <w:r>
      <w:fldChar w:fldCharType="end"/>
    </w:r>
    <w:r>
      <w:tab/>
      <w:t>Issue Date: 09/30/05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7C3AA" w14:textId="0A7A7355" w:rsidR="00F71937" w:rsidRPr="00D62D74" w:rsidRDefault="00F71937" w:rsidP="00A7558D">
    <w:pPr>
      <w:tabs>
        <w:tab w:val="center" w:pos="4680"/>
        <w:tab w:val="right" w:pos="9360"/>
      </w:tabs>
    </w:pPr>
    <w:r w:rsidRPr="00D62D74">
      <w:t>Issue Date:</w:t>
    </w:r>
    <w:r w:rsidR="00CB7F44">
      <w:t xml:space="preserve"> </w:t>
    </w:r>
    <w:r w:rsidR="00DA4003">
      <w:t>06</w:t>
    </w:r>
    <w:r w:rsidR="00CB7F44">
      <w:t>/</w:t>
    </w:r>
    <w:r w:rsidR="003A53B1">
      <w:t>27</w:t>
    </w:r>
    <w:r w:rsidR="00CB7F44">
      <w:t>/25</w:t>
    </w:r>
    <w:r w:rsidRPr="00D62D74">
      <w:tab/>
    </w:r>
    <w:r w:rsidRPr="00D62D74">
      <w:fldChar w:fldCharType="begin"/>
    </w:r>
    <w:r w:rsidRPr="00D62D74">
      <w:instrText xml:space="preserve">PAGE </w:instrText>
    </w:r>
    <w:r w:rsidRPr="00D62D74">
      <w:fldChar w:fldCharType="separate"/>
    </w:r>
    <w:r w:rsidR="00A244FF">
      <w:rPr>
        <w:noProof/>
      </w:rPr>
      <w:t>1</w:t>
    </w:r>
    <w:r w:rsidRPr="00D62D74">
      <w:fldChar w:fldCharType="end"/>
    </w:r>
    <w:r w:rsidRPr="00D62D74">
      <w:tab/>
      <w:t>061</w:t>
    </w:r>
    <w:r w:rsidR="00AF4A4C">
      <w:t>0</w:t>
    </w:r>
    <w:r w:rsidRPr="00D62D74">
      <w:t xml:space="preserve"> </w:t>
    </w:r>
    <w:proofErr w:type="spellStart"/>
    <w:r w:rsidR="000A30B0">
      <w:t>A</w:t>
    </w:r>
    <w:r w:rsidR="00F26027">
      <w:t>tt</w:t>
    </w:r>
    <w:proofErr w:type="spellEnd"/>
    <w:r w:rsidR="000A30B0">
      <w:t xml:space="preserve"> </w:t>
    </w:r>
    <w:r w:rsidR="00F26027">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D6D45" w14:textId="155FA51E" w:rsidR="00F71937" w:rsidRPr="00AD60EC" w:rsidRDefault="00F71937" w:rsidP="00A7558D">
    <w:pPr>
      <w:tabs>
        <w:tab w:val="center" w:pos="6480"/>
        <w:tab w:val="right" w:pos="12960"/>
      </w:tabs>
    </w:pPr>
    <w:r w:rsidRPr="00AD60EC">
      <w:t xml:space="preserve">Issue Date: </w:t>
    </w:r>
    <w:r w:rsidR="00DA4003">
      <w:t>06</w:t>
    </w:r>
    <w:r w:rsidR="006D479E">
      <w:t>/</w:t>
    </w:r>
    <w:r w:rsidR="003A53B1">
      <w:t>27</w:t>
    </w:r>
    <w:r w:rsidR="006D479E">
      <w:t>/2</w:t>
    </w:r>
    <w:r w:rsidR="00CB7F44">
      <w:t>5</w:t>
    </w:r>
    <w:r w:rsidRPr="00AD60EC">
      <w:tab/>
      <w:t>Att1-</w:t>
    </w:r>
    <w:r w:rsidRPr="00AD60EC">
      <w:fldChar w:fldCharType="begin"/>
    </w:r>
    <w:r w:rsidRPr="00AD60EC">
      <w:instrText xml:space="preserve">PAGE </w:instrText>
    </w:r>
    <w:r w:rsidRPr="00AD60EC">
      <w:fldChar w:fldCharType="separate"/>
    </w:r>
    <w:r w:rsidR="00A244FF">
      <w:rPr>
        <w:noProof/>
      </w:rPr>
      <w:t>1</w:t>
    </w:r>
    <w:r w:rsidRPr="00AD60EC">
      <w:fldChar w:fldCharType="end"/>
    </w:r>
    <w:r>
      <w:tab/>
      <w:t>061</w:t>
    </w:r>
    <w:r w:rsidR="00CB7F44">
      <w:t>0</w:t>
    </w:r>
    <w:r>
      <w:t xml:space="preserve"> </w:t>
    </w:r>
    <w:proofErr w:type="spellStart"/>
    <w:r w:rsidR="00F26027">
      <w:t>Att</w:t>
    </w:r>
    <w:proofErr w:type="spellEnd"/>
    <w:r w:rsidR="00F26027">
      <w:t xml:space="preserve">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25690" w14:textId="77777777" w:rsidR="00186AEB" w:rsidRDefault="00186AEB">
      <w:r>
        <w:separator/>
      </w:r>
    </w:p>
  </w:footnote>
  <w:footnote w:type="continuationSeparator" w:id="0">
    <w:p w14:paraId="4BAD0E1E" w14:textId="77777777" w:rsidR="00186AEB" w:rsidRDefault="00186AEB">
      <w:r>
        <w:continuationSeparator/>
      </w:r>
    </w:p>
  </w:footnote>
  <w:footnote w:type="continuationNotice" w:id="1">
    <w:p w14:paraId="260F1F90" w14:textId="77777777" w:rsidR="00186AEB" w:rsidRDefault="00186A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5AE6735" w14:paraId="5DD50754" w14:textId="77777777" w:rsidTr="25AE6735">
      <w:trPr>
        <w:trHeight w:val="300"/>
      </w:trPr>
      <w:tc>
        <w:tcPr>
          <w:tcW w:w="3120" w:type="dxa"/>
        </w:tcPr>
        <w:p w14:paraId="49C653D8" w14:textId="37101C46" w:rsidR="25AE6735" w:rsidRDefault="25AE6735" w:rsidP="25AE6735">
          <w:pPr>
            <w:pStyle w:val="Header"/>
            <w:ind w:left="-115"/>
          </w:pPr>
        </w:p>
      </w:tc>
      <w:tc>
        <w:tcPr>
          <w:tcW w:w="3120" w:type="dxa"/>
        </w:tcPr>
        <w:p w14:paraId="22D29F0F" w14:textId="04B56D6A" w:rsidR="25AE6735" w:rsidRDefault="25AE6735" w:rsidP="25AE6735">
          <w:pPr>
            <w:pStyle w:val="Header"/>
            <w:jc w:val="center"/>
          </w:pPr>
        </w:p>
      </w:tc>
      <w:tc>
        <w:tcPr>
          <w:tcW w:w="3120" w:type="dxa"/>
        </w:tcPr>
        <w:p w14:paraId="5907C1A8" w14:textId="68B31070" w:rsidR="25AE6735" w:rsidRDefault="25AE6735" w:rsidP="25AE6735">
          <w:pPr>
            <w:pStyle w:val="Header"/>
            <w:ind w:right="-115"/>
            <w:jc w:val="right"/>
          </w:pPr>
        </w:p>
      </w:tc>
    </w:tr>
  </w:tbl>
  <w:p w14:paraId="13EAC047" w14:textId="60855556" w:rsidR="25AE6735" w:rsidRDefault="25AE6735" w:rsidP="25AE67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25AE6735" w14:paraId="5F51DAF2" w14:textId="77777777" w:rsidTr="25AE6735">
      <w:trPr>
        <w:trHeight w:val="300"/>
      </w:trPr>
      <w:tc>
        <w:tcPr>
          <w:tcW w:w="4320" w:type="dxa"/>
        </w:tcPr>
        <w:p w14:paraId="03EEB635" w14:textId="05BD0EB2" w:rsidR="25AE6735" w:rsidRDefault="25AE6735" w:rsidP="25AE6735">
          <w:pPr>
            <w:pStyle w:val="Header"/>
            <w:ind w:left="-115"/>
          </w:pPr>
        </w:p>
      </w:tc>
      <w:tc>
        <w:tcPr>
          <w:tcW w:w="4320" w:type="dxa"/>
        </w:tcPr>
        <w:p w14:paraId="045659BD" w14:textId="5F136109" w:rsidR="25AE6735" w:rsidRDefault="25AE6735" w:rsidP="25AE6735">
          <w:pPr>
            <w:pStyle w:val="Header"/>
            <w:jc w:val="center"/>
          </w:pPr>
        </w:p>
      </w:tc>
      <w:tc>
        <w:tcPr>
          <w:tcW w:w="4320" w:type="dxa"/>
        </w:tcPr>
        <w:p w14:paraId="4AF7F0E1" w14:textId="31207C3D" w:rsidR="25AE6735" w:rsidRDefault="25AE6735" w:rsidP="25AE6735">
          <w:pPr>
            <w:pStyle w:val="Header"/>
            <w:ind w:right="-115"/>
            <w:jc w:val="right"/>
          </w:pPr>
        </w:p>
      </w:tc>
    </w:tr>
  </w:tbl>
  <w:p w14:paraId="6746C5D6" w14:textId="3C03E1CD" w:rsidR="25AE6735" w:rsidRDefault="25AE6735" w:rsidP="25AE67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85CBD3C"/>
    <w:lvl w:ilvl="0">
      <w:start w:val="1"/>
      <w:numFmt w:val="decimal"/>
      <w:lvlText w:val="%1."/>
      <w:lvlJc w:val="left"/>
      <w:pPr>
        <w:tabs>
          <w:tab w:val="num" w:pos="360"/>
        </w:tabs>
        <w:ind w:left="360" w:hanging="360"/>
      </w:pPr>
    </w:lvl>
  </w:abstractNum>
  <w:abstractNum w:abstractNumId="1" w15:restartNumberingAfterBreak="0">
    <w:nsid w:val="23CC01DC"/>
    <w:multiLevelType w:val="hybridMultilevel"/>
    <w:tmpl w:val="CA140B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1C30584"/>
    <w:multiLevelType w:val="hybridMultilevel"/>
    <w:tmpl w:val="D55A7F0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16C0117"/>
    <w:multiLevelType w:val="hybridMultilevel"/>
    <w:tmpl w:val="6154308A"/>
    <w:lvl w:ilvl="0" w:tplc="026C35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2163762">
    <w:abstractNumId w:val="2"/>
  </w:num>
  <w:num w:numId="2" w16cid:durableId="1673680898">
    <w:abstractNumId w:val="3"/>
  </w:num>
  <w:num w:numId="3" w16cid:durableId="1215238302">
    <w:abstractNumId w:val="1"/>
  </w:num>
  <w:num w:numId="4" w16cid:durableId="482284108">
    <w:abstractNumId w:val="0"/>
  </w:num>
  <w:num w:numId="5" w16cid:durableId="673804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gutterAtTop/>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77C"/>
    <w:rsid w:val="00002529"/>
    <w:rsid w:val="00005AAF"/>
    <w:rsid w:val="00016799"/>
    <w:rsid w:val="00017743"/>
    <w:rsid w:val="00023306"/>
    <w:rsid w:val="00036BA3"/>
    <w:rsid w:val="0004507F"/>
    <w:rsid w:val="000526C6"/>
    <w:rsid w:val="000575F9"/>
    <w:rsid w:val="000612ED"/>
    <w:rsid w:val="0006209B"/>
    <w:rsid w:val="000644E6"/>
    <w:rsid w:val="00065FB5"/>
    <w:rsid w:val="00070F95"/>
    <w:rsid w:val="00071A59"/>
    <w:rsid w:val="000847B2"/>
    <w:rsid w:val="0008564A"/>
    <w:rsid w:val="00087643"/>
    <w:rsid w:val="0009424B"/>
    <w:rsid w:val="000A30B0"/>
    <w:rsid w:val="000A4084"/>
    <w:rsid w:val="000A66CD"/>
    <w:rsid w:val="000A6A53"/>
    <w:rsid w:val="000C0607"/>
    <w:rsid w:val="000C37CC"/>
    <w:rsid w:val="000C42CE"/>
    <w:rsid w:val="000C49D2"/>
    <w:rsid w:val="000D7DAB"/>
    <w:rsid w:val="000E55BE"/>
    <w:rsid w:val="000F40A8"/>
    <w:rsid w:val="00111FD8"/>
    <w:rsid w:val="00112790"/>
    <w:rsid w:val="0011743A"/>
    <w:rsid w:val="00126D8E"/>
    <w:rsid w:val="00133F63"/>
    <w:rsid w:val="00136BFC"/>
    <w:rsid w:val="00140742"/>
    <w:rsid w:val="0015301B"/>
    <w:rsid w:val="00154863"/>
    <w:rsid w:val="0015588C"/>
    <w:rsid w:val="00155D87"/>
    <w:rsid w:val="00155F9A"/>
    <w:rsid w:val="00160DA7"/>
    <w:rsid w:val="00163947"/>
    <w:rsid w:val="0016398D"/>
    <w:rsid w:val="0016468A"/>
    <w:rsid w:val="00167990"/>
    <w:rsid w:val="00177963"/>
    <w:rsid w:val="001848D6"/>
    <w:rsid w:val="00186AEB"/>
    <w:rsid w:val="001A1817"/>
    <w:rsid w:val="001A21D5"/>
    <w:rsid w:val="001A51DE"/>
    <w:rsid w:val="001B0674"/>
    <w:rsid w:val="001B4148"/>
    <w:rsid w:val="001C40AD"/>
    <w:rsid w:val="001D1555"/>
    <w:rsid w:val="001E7BBC"/>
    <w:rsid w:val="001F7920"/>
    <w:rsid w:val="002001D3"/>
    <w:rsid w:val="002135FC"/>
    <w:rsid w:val="002162E0"/>
    <w:rsid w:val="002200E6"/>
    <w:rsid w:val="0022153C"/>
    <w:rsid w:val="0022592C"/>
    <w:rsid w:val="00235688"/>
    <w:rsid w:val="00244FD5"/>
    <w:rsid w:val="00250DFB"/>
    <w:rsid w:val="00260625"/>
    <w:rsid w:val="00263679"/>
    <w:rsid w:val="0026680F"/>
    <w:rsid w:val="002709B9"/>
    <w:rsid w:val="00274D5E"/>
    <w:rsid w:val="00275CEE"/>
    <w:rsid w:val="00286BE8"/>
    <w:rsid w:val="00296510"/>
    <w:rsid w:val="002B6F92"/>
    <w:rsid w:val="002C1E7E"/>
    <w:rsid w:val="002D27CF"/>
    <w:rsid w:val="002D2ED2"/>
    <w:rsid w:val="002E7906"/>
    <w:rsid w:val="002E7A72"/>
    <w:rsid w:val="00307215"/>
    <w:rsid w:val="0031587C"/>
    <w:rsid w:val="00315B68"/>
    <w:rsid w:val="00322D04"/>
    <w:rsid w:val="00322FC5"/>
    <w:rsid w:val="003317B8"/>
    <w:rsid w:val="003329AF"/>
    <w:rsid w:val="003472EF"/>
    <w:rsid w:val="0034733D"/>
    <w:rsid w:val="00350E77"/>
    <w:rsid w:val="00351408"/>
    <w:rsid w:val="00357D7B"/>
    <w:rsid w:val="00365279"/>
    <w:rsid w:val="00373D3D"/>
    <w:rsid w:val="00375874"/>
    <w:rsid w:val="00377B50"/>
    <w:rsid w:val="00382A7C"/>
    <w:rsid w:val="003A025F"/>
    <w:rsid w:val="003A53B1"/>
    <w:rsid w:val="003A579C"/>
    <w:rsid w:val="003A6FC1"/>
    <w:rsid w:val="003B2BB0"/>
    <w:rsid w:val="003D74D7"/>
    <w:rsid w:val="003E2B52"/>
    <w:rsid w:val="003E3735"/>
    <w:rsid w:val="003E49B6"/>
    <w:rsid w:val="003E4ED0"/>
    <w:rsid w:val="003E5D2B"/>
    <w:rsid w:val="003F2D72"/>
    <w:rsid w:val="003F6248"/>
    <w:rsid w:val="003F743D"/>
    <w:rsid w:val="00403827"/>
    <w:rsid w:val="00417183"/>
    <w:rsid w:val="00417FD6"/>
    <w:rsid w:val="0042069C"/>
    <w:rsid w:val="00425233"/>
    <w:rsid w:val="0042537F"/>
    <w:rsid w:val="00431F8D"/>
    <w:rsid w:val="00443AF7"/>
    <w:rsid w:val="00444CF8"/>
    <w:rsid w:val="0045266A"/>
    <w:rsid w:val="00474A04"/>
    <w:rsid w:val="00483DED"/>
    <w:rsid w:val="004869E5"/>
    <w:rsid w:val="00487A8D"/>
    <w:rsid w:val="00492FEB"/>
    <w:rsid w:val="00496463"/>
    <w:rsid w:val="00496EAE"/>
    <w:rsid w:val="004A3B19"/>
    <w:rsid w:val="004A6880"/>
    <w:rsid w:val="004B0947"/>
    <w:rsid w:val="004C137C"/>
    <w:rsid w:val="004C7B59"/>
    <w:rsid w:val="004D26BA"/>
    <w:rsid w:val="004D2A76"/>
    <w:rsid w:val="004E2E00"/>
    <w:rsid w:val="004E4525"/>
    <w:rsid w:val="004E565D"/>
    <w:rsid w:val="004E6827"/>
    <w:rsid w:val="004E6CAF"/>
    <w:rsid w:val="004F2FD0"/>
    <w:rsid w:val="004F7995"/>
    <w:rsid w:val="00505F94"/>
    <w:rsid w:val="00513C3E"/>
    <w:rsid w:val="00514A15"/>
    <w:rsid w:val="00516E86"/>
    <w:rsid w:val="00524407"/>
    <w:rsid w:val="00540C6E"/>
    <w:rsid w:val="00543DE2"/>
    <w:rsid w:val="005544C3"/>
    <w:rsid w:val="0057457B"/>
    <w:rsid w:val="00595267"/>
    <w:rsid w:val="00597700"/>
    <w:rsid w:val="00597914"/>
    <w:rsid w:val="005A0497"/>
    <w:rsid w:val="005A4AF5"/>
    <w:rsid w:val="005B5808"/>
    <w:rsid w:val="005B67A5"/>
    <w:rsid w:val="005C703F"/>
    <w:rsid w:val="005D085D"/>
    <w:rsid w:val="005D19F7"/>
    <w:rsid w:val="005D2CEB"/>
    <w:rsid w:val="005D6990"/>
    <w:rsid w:val="005F035F"/>
    <w:rsid w:val="005F51F9"/>
    <w:rsid w:val="0060444A"/>
    <w:rsid w:val="00606A4D"/>
    <w:rsid w:val="006202F5"/>
    <w:rsid w:val="00622F63"/>
    <w:rsid w:val="00624796"/>
    <w:rsid w:val="00631DA1"/>
    <w:rsid w:val="006462C5"/>
    <w:rsid w:val="0066401F"/>
    <w:rsid w:val="00666925"/>
    <w:rsid w:val="00666E15"/>
    <w:rsid w:val="00673A2F"/>
    <w:rsid w:val="006745BB"/>
    <w:rsid w:val="00680CAD"/>
    <w:rsid w:val="006867FF"/>
    <w:rsid w:val="0068784F"/>
    <w:rsid w:val="0069219A"/>
    <w:rsid w:val="00692253"/>
    <w:rsid w:val="006A40BE"/>
    <w:rsid w:val="006B17E2"/>
    <w:rsid w:val="006B4DD7"/>
    <w:rsid w:val="006C038A"/>
    <w:rsid w:val="006C4F73"/>
    <w:rsid w:val="006D479E"/>
    <w:rsid w:val="006D7098"/>
    <w:rsid w:val="006E0746"/>
    <w:rsid w:val="006E1914"/>
    <w:rsid w:val="006E3C70"/>
    <w:rsid w:val="006E4C3D"/>
    <w:rsid w:val="006F55BE"/>
    <w:rsid w:val="00700189"/>
    <w:rsid w:val="00700463"/>
    <w:rsid w:val="00710C3F"/>
    <w:rsid w:val="00711896"/>
    <w:rsid w:val="007215D8"/>
    <w:rsid w:val="00737A45"/>
    <w:rsid w:val="00742788"/>
    <w:rsid w:val="0074451B"/>
    <w:rsid w:val="007474B6"/>
    <w:rsid w:val="0075077C"/>
    <w:rsid w:val="0075610F"/>
    <w:rsid w:val="00761563"/>
    <w:rsid w:val="007657BA"/>
    <w:rsid w:val="00786AA4"/>
    <w:rsid w:val="00793102"/>
    <w:rsid w:val="00793EB4"/>
    <w:rsid w:val="007A007E"/>
    <w:rsid w:val="007A5190"/>
    <w:rsid w:val="007B03F7"/>
    <w:rsid w:val="007C41C2"/>
    <w:rsid w:val="007C4F7C"/>
    <w:rsid w:val="007C5231"/>
    <w:rsid w:val="007D2B40"/>
    <w:rsid w:val="007D2F41"/>
    <w:rsid w:val="007D6160"/>
    <w:rsid w:val="007E3BC5"/>
    <w:rsid w:val="007E414B"/>
    <w:rsid w:val="007E51DE"/>
    <w:rsid w:val="007E5379"/>
    <w:rsid w:val="007E567A"/>
    <w:rsid w:val="007F3C6A"/>
    <w:rsid w:val="00804BC7"/>
    <w:rsid w:val="008159D4"/>
    <w:rsid w:val="008202A8"/>
    <w:rsid w:val="00834082"/>
    <w:rsid w:val="0083519E"/>
    <w:rsid w:val="008374C4"/>
    <w:rsid w:val="00841617"/>
    <w:rsid w:val="008453E9"/>
    <w:rsid w:val="00855D7F"/>
    <w:rsid w:val="00856185"/>
    <w:rsid w:val="00870BA3"/>
    <w:rsid w:val="008743C7"/>
    <w:rsid w:val="00874F36"/>
    <w:rsid w:val="00880698"/>
    <w:rsid w:val="008845ED"/>
    <w:rsid w:val="00884D98"/>
    <w:rsid w:val="00891674"/>
    <w:rsid w:val="008977BF"/>
    <w:rsid w:val="008B7185"/>
    <w:rsid w:val="008C55F6"/>
    <w:rsid w:val="008D0C8C"/>
    <w:rsid w:val="008E50C9"/>
    <w:rsid w:val="008F35C8"/>
    <w:rsid w:val="008F3D6E"/>
    <w:rsid w:val="008F7A17"/>
    <w:rsid w:val="009044CD"/>
    <w:rsid w:val="00907F79"/>
    <w:rsid w:val="00915627"/>
    <w:rsid w:val="00915CFD"/>
    <w:rsid w:val="00922BDA"/>
    <w:rsid w:val="009239B0"/>
    <w:rsid w:val="00926087"/>
    <w:rsid w:val="009306AD"/>
    <w:rsid w:val="009311BB"/>
    <w:rsid w:val="0093244A"/>
    <w:rsid w:val="00935385"/>
    <w:rsid w:val="00944596"/>
    <w:rsid w:val="00950097"/>
    <w:rsid w:val="009520CA"/>
    <w:rsid w:val="009661C8"/>
    <w:rsid w:val="00970825"/>
    <w:rsid w:val="00972A5E"/>
    <w:rsid w:val="00975D28"/>
    <w:rsid w:val="0098170C"/>
    <w:rsid w:val="009834C2"/>
    <w:rsid w:val="00996384"/>
    <w:rsid w:val="009B2B8A"/>
    <w:rsid w:val="009B6BA5"/>
    <w:rsid w:val="009B6CE7"/>
    <w:rsid w:val="009B75A0"/>
    <w:rsid w:val="009C27B3"/>
    <w:rsid w:val="009C4581"/>
    <w:rsid w:val="009C48E9"/>
    <w:rsid w:val="009D25CE"/>
    <w:rsid w:val="009F1DA7"/>
    <w:rsid w:val="00A00BF2"/>
    <w:rsid w:val="00A12886"/>
    <w:rsid w:val="00A203A8"/>
    <w:rsid w:val="00A21CD5"/>
    <w:rsid w:val="00A244FF"/>
    <w:rsid w:val="00A33760"/>
    <w:rsid w:val="00A4475B"/>
    <w:rsid w:val="00A46625"/>
    <w:rsid w:val="00A52EF9"/>
    <w:rsid w:val="00A6072E"/>
    <w:rsid w:val="00A65D6E"/>
    <w:rsid w:val="00A7558D"/>
    <w:rsid w:val="00A8389B"/>
    <w:rsid w:val="00A83983"/>
    <w:rsid w:val="00A84443"/>
    <w:rsid w:val="00A87F8C"/>
    <w:rsid w:val="00A94918"/>
    <w:rsid w:val="00AA004D"/>
    <w:rsid w:val="00AA3D54"/>
    <w:rsid w:val="00AA3F3E"/>
    <w:rsid w:val="00AB0CBB"/>
    <w:rsid w:val="00AB639E"/>
    <w:rsid w:val="00AB7B71"/>
    <w:rsid w:val="00AC42F8"/>
    <w:rsid w:val="00AD3623"/>
    <w:rsid w:val="00AD60EC"/>
    <w:rsid w:val="00AE353B"/>
    <w:rsid w:val="00AF30CD"/>
    <w:rsid w:val="00AF4A4C"/>
    <w:rsid w:val="00B014C9"/>
    <w:rsid w:val="00B03111"/>
    <w:rsid w:val="00B06CC7"/>
    <w:rsid w:val="00B24F4D"/>
    <w:rsid w:val="00B26808"/>
    <w:rsid w:val="00B31734"/>
    <w:rsid w:val="00B33DA7"/>
    <w:rsid w:val="00B45BDE"/>
    <w:rsid w:val="00B4681F"/>
    <w:rsid w:val="00B60692"/>
    <w:rsid w:val="00B606A7"/>
    <w:rsid w:val="00B63644"/>
    <w:rsid w:val="00B6455A"/>
    <w:rsid w:val="00B66E48"/>
    <w:rsid w:val="00B6767F"/>
    <w:rsid w:val="00B71CCB"/>
    <w:rsid w:val="00B73B02"/>
    <w:rsid w:val="00B80CCF"/>
    <w:rsid w:val="00B86A58"/>
    <w:rsid w:val="00B94A1E"/>
    <w:rsid w:val="00BB43C8"/>
    <w:rsid w:val="00BC11BF"/>
    <w:rsid w:val="00BC304E"/>
    <w:rsid w:val="00BC4BFB"/>
    <w:rsid w:val="00BD1F0E"/>
    <w:rsid w:val="00BD5183"/>
    <w:rsid w:val="00BD5721"/>
    <w:rsid w:val="00BD781C"/>
    <w:rsid w:val="00BE241F"/>
    <w:rsid w:val="00BF4570"/>
    <w:rsid w:val="00C033E6"/>
    <w:rsid w:val="00C04687"/>
    <w:rsid w:val="00C11D34"/>
    <w:rsid w:val="00C14622"/>
    <w:rsid w:val="00C3358B"/>
    <w:rsid w:val="00C41981"/>
    <w:rsid w:val="00C53180"/>
    <w:rsid w:val="00C639D8"/>
    <w:rsid w:val="00C737A8"/>
    <w:rsid w:val="00C76CC2"/>
    <w:rsid w:val="00C8141D"/>
    <w:rsid w:val="00C823AB"/>
    <w:rsid w:val="00C844A0"/>
    <w:rsid w:val="00C87CA1"/>
    <w:rsid w:val="00C87F54"/>
    <w:rsid w:val="00CA3DE9"/>
    <w:rsid w:val="00CB27D9"/>
    <w:rsid w:val="00CB2B0D"/>
    <w:rsid w:val="00CB4248"/>
    <w:rsid w:val="00CB6AFC"/>
    <w:rsid w:val="00CB780C"/>
    <w:rsid w:val="00CB7F44"/>
    <w:rsid w:val="00CC07B8"/>
    <w:rsid w:val="00CC158B"/>
    <w:rsid w:val="00CE0E57"/>
    <w:rsid w:val="00CE19B7"/>
    <w:rsid w:val="00CE6543"/>
    <w:rsid w:val="00CE78FF"/>
    <w:rsid w:val="00CF21A7"/>
    <w:rsid w:val="00CF6D04"/>
    <w:rsid w:val="00CF7F6B"/>
    <w:rsid w:val="00D020E4"/>
    <w:rsid w:val="00D126AE"/>
    <w:rsid w:val="00D1466D"/>
    <w:rsid w:val="00D26DB8"/>
    <w:rsid w:val="00D30D93"/>
    <w:rsid w:val="00D3377C"/>
    <w:rsid w:val="00D4084F"/>
    <w:rsid w:val="00D42628"/>
    <w:rsid w:val="00D45AF1"/>
    <w:rsid w:val="00D5535A"/>
    <w:rsid w:val="00D564CD"/>
    <w:rsid w:val="00D616C3"/>
    <w:rsid w:val="00D62D74"/>
    <w:rsid w:val="00D75BBA"/>
    <w:rsid w:val="00D7612C"/>
    <w:rsid w:val="00D77B47"/>
    <w:rsid w:val="00D86D75"/>
    <w:rsid w:val="00D9405F"/>
    <w:rsid w:val="00DA4003"/>
    <w:rsid w:val="00DA709D"/>
    <w:rsid w:val="00DB0420"/>
    <w:rsid w:val="00DC2F93"/>
    <w:rsid w:val="00DF1413"/>
    <w:rsid w:val="00DF196B"/>
    <w:rsid w:val="00E079D6"/>
    <w:rsid w:val="00E14057"/>
    <w:rsid w:val="00E14C1C"/>
    <w:rsid w:val="00E444CE"/>
    <w:rsid w:val="00E45E15"/>
    <w:rsid w:val="00E46412"/>
    <w:rsid w:val="00E46EBC"/>
    <w:rsid w:val="00E56312"/>
    <w:rsid w:val="00E60493"/>
    <w:rsid w:val="00E60910"/>
    <w:rsid w:val="00E64006"/>
    <w:rsid w:val="00E67BF9"/>
    <w:rsid w:val="00E77A22"/>
    <w:rsid w:val="00E80207"/>
    <w:rsid w:val="00E81451"/>
    <w:rsid w:val="00E83453"/>
    <w:rsid w:val="00E8388A"/>
    <w:rsid w:val="00E84621"/>
    <w:rsid w:val="00E96404"/>
    <w:rsid w:val="00E97849"/>
    <w:rsid w:val="00EA043F"/>
    <w:rsid w:val="00EA3490"/>
    <w:rsid w:val="00EA6321"/>
    <w:rsid w:val="00EA6CB8"/>
    <w:rsid w:val="00EB52F0"/>
    <w:rsid w:val="00EC1BDF"/>
    <w:rsid w:val="00EC54AF"/>
    <w:rsid w:val="00ED26DF"/>
    <w:rsid w:val="00ED71FA"/>
    <w:rsid w:val="00EE1F44"/>
    <w:rsid w:val="00EE5D8F"/>
    <w:rsid w:val="00EE5FCB"/>
    <w:rsid w:val="00EE6137"/>
    <w:rsid w:val="00F0148D"/>
    <w:rsid w:val="00F118BA"/>
    <w:rsid w:val="00F12D00"/>
    <w:rsid w:val="00F160AA"/>
    <w:rsid w:val="00F22061"/>
    <w:rsid w:val="00F26027"/>
    <w:rsid w:val="00F42B3B"/>
    <w:rsid w:val="00F44BD3"/>
    <w:rsid w:val="00F50372"/>
    <w:rsid w:val="00F54687"/>
    <w:rsid w:val="00F55474"/>
    <w:rsid w:val="00F558A3"/>
    <w:rsid w:val="00F571A8"/>
    <w:rsid w:val="00F603A0"/>
    <w:rsid w:val="00F6478B"/>
    <w:rsid w:val="00F65362"/>
    <w:rsid w:val="00F71937"/>
    <w:rsid w:val="00F71E58"/>
    <w:rsid w:val="00F72F98"/>
    <w:rsid w:val="00F81F18"/>
    <w:rsid w:val="00F8276E"/>
    <w:rsid w:val="00F9295B"/>
    <w:rsid w:val="00F96CF6"/>
    <w:rsid w:val="00FA5659"/>
    <w:rsid w:val="00FB0586"/>
    <w:rsid w:val="00FB14AA"/>
    <w:rsid w:val="00FB3B19"/>
    <w:rsid w:val="00FB5051"/>
    <w:rsid w:val="00FC2FA2"/>
    <w:rsid w:val="00FC3F92"/>
    <w:rsid w:val="00FC6492"/>
    <w:rsid w:val="00FC79AE"/>
    <w:rsid w:val="00FE4BD0"/>
    <w:rsid w:val="00FF2148"/>
    <w:rsid w:val="00FF2489"/>
    <w:rsid w:val="01721605"/>
    <w:rsid w:val="047126C8"/>
    <w:rsid w:val="06F921B5"/>
    <w:rsid w:val="09A43157"/>
    <w:rsid w:val="0CBC2F5B"/>
    <w:rsid w:val="0D7FC98B"/>
    <w:rsid w:val="0D8B4EA6"/>
    <w:rsid w:val="0D98C53A"/>
    <w:rsid w:val="0FFF05FB"/>
    <w:rsid w:val="10E83EA8"/>
    <w:rsid w:val="1253103B"/>
    <w:rsid w:val="12B338A8"/>
    <w:rsid w:val="19118249"/>
    <w:rsid w:val="1FB5CFEC"/>
    <w:rsid w:val="25AE6735"/>
    <w:rsid w:val="2895A250"/>
    <w:rsid w:val="2E8E9EEE"/>
    <w:rsid w:val="2EDC7631"/>
    <w:rsid w:val="3016276E"/>
    <w:rsid w:val="30711CCF"/>
    <w:rsid w:val="31A849F0"/>
    <w:rsid w:val="31CF9AA0"/>
    <w:rsid w:val="3222506E"/>
    <w:rsid w:val="34019D60"/>
    <w:rsid w:val="3C9E82B2"/>
    <w:rsid w:val="3EBB8AA7"/>
    <w:rsid w:val="45B72AFA"/>
    <w:rsid w:val="48356BF0"/>
    <w:rsid w:val="486DD5C1"/>
    <w:rsid w:val="48E6722D"/>
    <w:rsid w:val="4F75EFFA"/>
    <w:rsid w:val="4F7843D9"/>
    <w:rsid w:val="53AFAE7C"/>
    <w:rsid w:val="540B5ED3"/>
    <w:rsid w:val="563AA6E1"/>
    <w:rsid w:val="5D847D65"/>
    <w:rsid w:val="61183280"/>
    <w:rsid w:val="631B3497"/>
    <w:rsid w:val="64C4D58B"/>
    <w:rsid w:val="6512ECC4"/>
    <w:rsid w:val="67CF4C66"/>
    <w:rsid w:val="6C01F31A"/>
    <w:rsid w:val="6E2146BF"/>
    <w:rsid w:val="7252D5F4"/>
    <w:rsid w:val="74EF6F88"/>
    <w:rsid w:val="785A9236"/>
    <w:rsid w:val="7B11FB44"/>
    <w:rsid w:val="7B43C00B"/>
    <w:rsid w:val="7CAD3840"/>
    <w:rsid w:val="7CE7E1E8"/>
    <w:rsid w:val="7DA58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EE27935"/>
  <w15:docId w15:val="{CE869260-16A8-4A8A-8618-B0B8CF13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color w:val="333333"/>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7920"/>
    <w:pPr>
      <w:widowControl w:val="0"/>
      <w:autoSpaceDE w:val="0"/>
      <w:autoSpaceDN w:val="0"/>
      <w:adjustRightInd w:val="0"/>
    </w:pPr>
  </w:style>
  <w:style w:type="paragraph" w:styleId="Heading1">
    <w:name w:val="heading 1"/>
    <w:next w:val="BodyText"/>
    <w:link w:val="Heading1Char"/>
    <w:qFormat/>
    <w:rsid w:val="009B6BA5"/>
    <w:pPr>
      <w:keepNext/>
      <w:keepLines/>
      <w:widowControl w:val="0"/>
      <w:autoSpaceDE w:val="0"/>
      <w:autoSpaceDN w:val="0"/>
      <w:adjustRightInd w:val="0"/>
      <w:spacing w:before="440" w:after="220"/>
      <w:ind w:left="360" w:hanging="360"/>
      <w:outlineLvl w:val="0"/>
    </w:pPr>
    <w:rPr>
      <w:rFonts w:eastAsiaTheme="majorEastAsia" w:cstheme="majorBidi"/>
      <w:cap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B27D9"/>
  </w:style>
  <w:style w:type="paragraph" w:styleId="DocumentMap">
    <w:name w:val="Document Map"/>
    <w:basedOn w:val="Normal"/>
    <w:semiHidden/>
    <w:rsid w:val="009520CA"/>
    <w:pPr>
      <w:shd w:val="clear" w:color="auto" w:fill="000080"/>
    </w:pPr>
    <w:rPr>
      <w:rFonts w:ascii="Tahoma" w:hAnsi="Tahoma" w:cs="Tahoma"/>
      <w:sz w:val="20"/>
      <w:szCs w:val="20"/>
    </w:rPr>
  </w:style>
  <w:style w:type="paragraph" w:styleId="BalloonText">
    <w:name w:val="Balloon Text"/>
    <w:basedOn w:val="Normal"/>
    <w:semiHidden/>
    <w:rsid w:val="009520CA"/>
    <w:rPr>
      <w:rFonts w:ascii="Tahoma" w:hAnsi="Tahoma" w:cs="Tahoma"/>
      <w:sz w:val="16"/>
      <w:szCs w:val="16"/>
    </w:rPr>
  </w:style>
  <w:style w:type="paragraph" w:styleId="Header">
    <w:name w:val="header"/>
    <w:basedOn w:val="Normal"/>
    <w:rsid w:val="00F603A0"/>
    <w:pPr>
      <w:tabs>
        <w:tab w:val="center" w:pos="4320"/>
        <w:tab w:val="right" w:pos="8640"/>
      </w:tabs>
    </w:pPr>
  </w:style>
  <w:style w:type="paragraph" w:styleId="Footer">
    <w:name w:val="footer"/>
    <w:basedOn w:val="Normal"/>
    <w:rsid w:val="00F603A0"/>
    <w:pPr>
      <w:tabs>
        <w:tab w:val="center" w:pos="4320"/>
        <w:tab w:val="right" w:pos="8640"/>
      </w:tabs>
    </w:pPr>
  </w:style>
  <w:style w:type="table" w:styleId="TableGrid">
    <w:name w:val="Table Grid"/>
    <w:basedOn w:val="TableNormal"/>
    <w:uiPriority w:val="59"/>
    <w:rsid w:val="00F11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6BE8"/>
    <w:pPr>
      <w:ind w:left="720"/>
      <w:contextualSpacing/>
    </w:pPr>
  </w:style>
  <w:style w:type="character" w:styleId="Hyperlink">
    <w:name w:val="Hyperlink"/>
    <w:basedOn w:val="DefaultParagraphFont"/>
    <w:uiPriority w:val="99"/>
    <w:unhideWhenUsed/>
    <w:rsid w:val="00D020E4"/>
    <w:rPr>
      <w:b w:val="0"/>
      <w:bCs w:val="0"/>
      <w:strike w:val="0"/>
      <w:dstrike w:val="0"/>
      <w:color w:val="0000CC"/>
      <w:u w:val="none"/>
      <w:effect w:val="none"/>
    </w:rPr>
  </w:style>
  <w:style w:type="character" w:styleId="FollowedHyperlink">
    <w:name w:val="FollowedHyperlink"/>
    <w:basedOn w:val="DefaultParagraphFont"/>
    <w:rsid w:val="00BF4570"/>
    <w:rPr>
      <w:color w:val="800080" w:themeColor="followedHyperlink"/>
      <w:u w:val="single"/>
    </w:rPr>
  </w:style>
  <w:style w:type="character" w:styleId="CommentReference">
    <w:name w:val="annotation reference"/>
    <w:basedOn w:val="DefaultParagraphFont"/>
    <w:rsid w:val="00F558A3"/>
    <w:rPr>
      <w:sz w:val="16"/>
      <w:szCs w:val="16"/>
    </w:rPr>
  </w:style>
  <w:style w:type="paragraph" w:styleId="CommentText">
    <w:name w:val="annotation text"/>
    <w:basedOn w:val="Normal"/>
    <w:link w:val="CommentTextChar"/>
    <w:rsid w:val="00F558A3"/>
    <w:rPr>
      <w:sz w:val="20"/>
      <w:szCs w:val="20"/>
    </w:rPr>
  </w:style>
  <w:style w:type="character" w:customStyle="1" w:styleId="CommentTextChar">
    <w:name w:val="Comment Text Char"/>
    <w:basedOn w:val="DefaultParagraphFont"/>
    <w:link w:val="CommentText"/>
    <w:rsid w:val="00F558A3"/>
  </w:style>
  <w:style w:type="paragraph" w:styleId="CommentSubject">
    <w:name w:val="annotation subject"/>
    <w:basedOn w:val="CommentText"/>
    <w:next w:val="CommentText"/>
    <w:link w:val="CommentSubjectChar"/>
    <w:rsid w:val="00F558A3"/>
    <w:rPr>
      <w:b/>
      <w:bCs/>
    </w:rPr>
  </w:style>
  <w:style w:type="character" w:customStyle="1" w:styleId="CommentSubjectChar">
    <w:name w:val="Comment Subject Char"/>
    <w:basedOn w:val="CommentTextChar"/>
    <w:link w:val="CommentSubject"/>
    <w:rsid w:val="00F558A3"/>
    <w:rPr>
      <w:b/>
      <w:bCs/>
    </w:rPr>
  </w:style>
  <w:style w:type="paragraph" w:styleId="Revision">
    <w:name w:val="Revision"/>
    <w:hidden/>
    <w:uiPriority w:val="99"/>
    <w:semiHidden/>
    <w:rsid w:val="00F558A3"/>
    <w:rPr>
      <w:sz w:val="24"/>
      <w:szCs w:val="24"/>
    </w:rPr>
  </w:style>
  <w:style w:type="character" w:customStyle="1" w:styleId="outputtext">
    <w:name w:val="outputtext"/>
    <w:basedOn w:val="DefaultParagraphFont"/>
    <w:rsid w:val="00C844A0"/>
  </w:style>
  <w:style w:type="paragraph" w:styleId="TOC2">
    <w:name w:val="toc 2"/>
    <w:basedOn w:val="Normal"/>
    <w:next w:val="Normal"/>
    <w:autoRedefine/>
    <w:uiPriority w:val="39"/>
    <w:unhideWhenUsed/>
    <w:rsid w:val="00AF30CD"/>
    <w:pPr>
      <w:widowControl/>
      <w:tabs>
        <w:tab w:val="left" w:pos="1100"/>
        <w:tab w:val="right" w:leader="dot" w:pos="9350"/>
      </w:tabs>
      <w:autoSpaceDE/>
      <w:autoSpaceDN/>
      <w:adjustRightInd/>
      <w:ind w:left="1080" w:hanging="835"/>
    </w:pPr>
    <w:rPr>
      <w:rFonts w:eastAsiaTheme="minorHAnsi"/>
    </w:rPr>
  </w:style>
  <w:style w:type="paragraph" w:customStyle="1" w:styleId="Style1">
    <w:name w:val="Style1"/>
    <w:basedOn w:val="Normal"/>
    <w:link w:val="Style1Char"/>
    <w:qFormat/>
    <w:rsid w:val="00112790"/>
    <w:pPr>
      <w:widowControl/>
      <w:tabs>
        <w:tab w:val="left" w:pos="2160"/>
        <w:tab w:val="left" w:pos="4680"/>
        <w:tab w:val="left" w:pos="8910"/>
        <w:tab w:val="left" w:pos="9360"/>
      </w:tabs>
      <w:autoSpaceDE/>
      <w:autoSpaceDN/>
      <w:adjustRightInd/>
      <w:jc w:val="center"/>
    </w:pPr>
    <w:rPr>
      <w:rFonts w:eastAsiaTheme="minorHAnsi"/>
      <w:szCs w:val="24"/>
    </w:rPr>
  </w:style>
  <w:style w:type="character" w:customStyle="1" w:styleId="Style1Char">
    <w:name w:val="Style1 Char"/>
    <w:basedOn w:val="DefaultParagraphFont"/>
    <w:link w:val="Style1"/>
    <w:rsid w:val="00112790"/>
    <w:rPr>
      <w:rFonts w:eastAsiaTheme="minorHAnsi"/>
      <w:szCs w:val="24"/>
    </w:rPr>
  </w:style>
  <w:style w:type="character" w:styleId="UnresolvedMention">
    <w:name w:val="Unresolved Mention"/>
    <w:basedOn w:val="DefaultParagraphFont"/>
    <w:uiPriority w:val="99"/>
    <w:semiHidden/>
    <w:unhideWhenUsed/>
    <w:rsid w:val="000644E6"/>
    <w:rPr>
      <w:color w:val="605E5C"/>
      <w:shd w:val="clear" w:color="auto" w:fill="E1DFDD"/>
    </w:rPr>
  </w:style>
  <w:style w:type="paragraph" w:customStyle="1" w:styleId="NRCINSPECTIONMANUAL">
    <w:name w:val="NRC INSPECTION MANUAL"/>
    <w:next w:val="BodyText"/>
    <w:link w:val="NRCINSPECTIONMANUALChar"/>
    <w:qFormat/>
    <w:rsid w:val="00275CEE"/>
    <w:pPr>
      <w:tabs>
        <w:tab w:val="center" w:pos="4680"/>
        <w:tab w:val="right" w:pos="9360"/>
      </w:tabs>
      <w:spacing w:after="220"/>
    </w:pPr>
    <w:rPr>
      <w:rFonts w:eastAsiaTheme="minorHAnsi"/>
      <w:color w:val="auto"/>
      <w:sz w:val="20"/>
    </w:rPr>
  </w:style>
  <w:style w:type="character" w:customStyle="1" w:styleId="NRCINSPECTIONMANUALChar">
    <w:name w:val="NRC INSPECTION MANUAL Char"/>
    <w:basedOn w:val="DefaultParagraphFont"/>
    <w:link w:val="NRCINSPECTIONMANUAL"/>
    <w:rsid w:val="00275CEE"/>
    <w:rPr>
      <w:rFonts w:eastAsiaTheme="minorHAnsi"/>
      <w:color w:val="auto"/>
      <w:sz w:val="20"/>
    </w:rPr>
  </w:style>
  <w:style w:type="paragraph" w:styleId="BodyText">
    <w:name w:val="Body Text"/>
    <w:basedOn w:val="Normal"/>
    <w:link w:val="BodyTextChar"/>
    <w:unhideWhenUsed/>
    <w:rsid w:val="00CF7F6B"/>
    <w:pPr>
      <w:widowControl/>
      <w:spacing w:after="220"/>
    </w:pPr>
    <w:rPr>
      <w:rFonts w:cs="Times New Roman"/>
      <w:szCs w:val="20"/>
    </w:rPr>
  </w:style>
  <w:style w:type="character" w:customStyle="1" w:styleId="BodyTextChar">
    <w:name w:val="Body Text Char"/>
    <w:basedOn w:val="DefaultParagraphFont"/>
    <w:link w:val="BodyText"/>
    <w:rsid w:val="00CF7F6B"/>
    <w:rPr>
      <w:rFonts w:cs="Times New Roman"/>
      <w:szCs w:val="20"/>
    </w:rPr>
  </w:style>
  <w:style w:type="paragraph" w:customStyle="1" w:styleId="IMCIP">
    <w:name w:val="IMC/IP #"/>
    <w:rsid w:val="00155D87"/>
    <w:pPr>
      <w:widowControl w:val="0"/>
      <w:pBdr>
        <w:top w:val="single" w:sz="8" w:space="3" w:color="auto"/>
        <w:bottom w:val="single" w:sz="8" w:space="3" w:color="auto"/>
      </w:pBdr>
      <w:spacing w:after="220"/>
      <w:jc w:val="center"/>
    </w:pPr>
    <w:rPr>
      <w:rFonts w:eastAsiaTheme="minorHAnsi"/>
      <w:iCs/>
      <w:caps/>
      <w:color w:val="auto"/>
    </w:rPr>
  </w:style>
  <w:style w:type="paragraph" w:styleId="Title">
    <w:name w:val="Title"/>
    <w:basedOn w:val="Normal"/>
    <w:next w:val="Normal"/>
    <w:link w:val="TitleChar"/>
    <w:qFormat/>
    <w:rsid w:val="006A40BE"/>
    <w:pPr>
      <w:widowControl/>
      <w:spacing w:before="220" w:after="220"/>
      <w:jc w:val="center"/>
    </w:pPr>
    <w:rPr>
      <w:color w:val="auto"/>
    </w:rPr>
  </w:style>
  <w:style w:type="character" w:customStyle="1" w:styleId="TitleChar">
    <w:name w:val="Title Char"/>
    <w:basedOn w:val="DefaultParagraphFont"/>
    <w:link w:val="Title"/>
    <w:rsid w:val="006A40BE"/>
    <w:rPr>
      <w:color w:val="auto"/>
    </w:rPr>
  </w:style>
  <w:style w:type="paragraph" w:customStyle="1" w:styleId="EffectiveDate">
    <w:name w:val="Effective Date"/>
    <w:next w:val="BodyText"/>
    <w:qFormat/>
    <w:rsid w:val="0034733D"/>
    <w:pPr>
      <w:spacing w:before="220" w:after="440"/>
      <w:jc w:val="center"/>
    </w:pPr>
    <w:rPr>
      <w:color w:val="auto"/>
    </w:rPr>
  </w:style>
  <w:style w:type="paragraph" w:customStyle="1" w:styleId="StyleBodyTextAfter11pt">
    <w:name w:val="Style Body Text + After:  11 pt"/>
    <w:basedOn w:val="BodyText"/>
    <w:rsid w:val="001F7920"/>
    <w:pPr>
      <w:spacing w:after="0"/>
    </w:pPr>
  </w:style>
  <w:style w:type="paragraph" w:customStyle="1" w:styleId="BodyText-table">
    <w:name w:val="Body Text - table"/>
    <w:qFormat/>
    <w:rsid w:val="00322D04"/>
    <w:rPr>
      <w:rFonts w:eastAsiaTheme="minorHAnsi" w:cstheme="minorBidi"/>
      <w:color w:val="auto"/>
    </w:rPr>
  </w:style>
  <w:style w:type="paragraph" w:customStyle="1" w:styleId="END">
    <w:name w:val="END"/>
    <w:basedOn w:val="Title"/>
    <w:qFormat/>
    <w:rsid w:val="00496EAE"/>
    <w:pPr>
      <w:spacing w:before="440" w:after="440"/>
    </w:pPr>
  </w:style>
  <w:style w:type="character" w:customStyle="1" w:styleId="Heading1Char">
    <w:name w:val="Heading 1 Char"/>
    <w:basedOn w:val="DefaultParagraphFont"/>
    <w:link w:val="Heading1"/>
    <w:rsid w:val="009B6BA5"/>
    <w:rPr>
      <w:rFonts w:eastAsiaTheme="majorEastAsia" w:cstheme="majorBidi"/>
      <w:cap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93046">
      <w:bodyDiv w:val="1"/>
      <w:marLeft w:val="0"/>
      <w:marRight w:val="0"/>
      <w:marTop w:val="0"/>
      <w:marBottom w:val="0"/>
      <w:divBdr>
        <w:top w:val="none" w:sz="0" w:space="0" w:color="auto"/>
        <w:left w:val="none" w:sz="0" w:space="0" w:color="auto"/>
        <w:bottom w:val="none" w:sz="0" w:space="0" w:color="auto"/>
        <w:right w:val="none" w:sz="0" w:space="0" w:color="auto"/>
      </w:divBdr>
      <w:divsChild>
        <w:div w:id="894239682">
          <w:marLeft w:val="0"/>
          <w:marRight w:val="0"/>
          <w:marTop w:val="0"/>
          <w:marBottom w:val="0"/>
          <w:divBdr>
            <w:top w:val="none" w:sz="0" w:space="0" w:color="auto"/>
            <w:left w:val="none" w:sz="0" w:space="0" w:color="auto"/>
            <w:bottom w:val="none" w:sz="0" w:space="0" w:color="auto"/>
            <w:right w:val="none" w:sz="0" w:space="0" w:color="auto"/>
          </w:divBdr>
        </w:div>
        <w:div w:id="1162812594">
          <w:marLeft w:val="0"/>
          <w:marRight w:val="0"/>
          <w:marTop w:val="0"/>
          <w:marBottom w:val="0"/>
          <w:divBdr>
            <w:top w:val="none" w:sz="0" w:space="0" w:color="auto"/>
            <w:left w:val="none" w:sz="0" w:space="0" w:color="auto"/>
            <w:bottom w:val="none" w:sz="0" w:space="0" w:color="auto"/>
            <w:right w:val="none" w:sz="0" w:space="0" w:color="auto"/>
          </w:divBdr>
        </w:div>
        <w:div w:id="1398167846">
          <w:marLeft w:val="0"/>
          <w:marRight w:val="0"/>
          <w:marTop w:val="0"/>
          <w:marBottom w:val="0"/>
          <w:divBdr>
            <w:top w:val="none" w:sz="0" w:space="0" w:color="auto"/>
            <w:left w:val="none" w:sz="0" w:space="0" w:color="auto"/>
            <w:bottom w:val="none" w:sz="0" w:space="0" w:color="auto"/>
            <w:right w:val="none" w:sz="0" w:space="0" w:color="auto"/>
          </w:divBdr>
        </w:div>
        <w:div w:id="1778209975">
          <w:marLeft w:val="0"/>
          <w:marRight w:val="0"/>
          <w:marTop w:val="0"/>
          <w:marBottom w:val="0"/>
          <w:divBdr>
            <w:top w:val="none" w:sz="0" w:space="0" w:color="auto"/>
            <w:left w:val="none" w:sz="0" w:space="0" w:color="auto"/>
            <w:bottom w:val="none" w:sz="0" w:space="0" w:color="auto"/>
            <w:right w:val="none" w:sz="0" w:space="0" w:color="auto"/>
          </w:divBdr>
        </w:div>
        <w:div w:id="1935622744">
          <w:marLeft w:val="0"/>
          <w:marRight w:val="0"/>
          <w:marTop w:val="0"/>
          <w:marBottom w:val="0"/>
          <w:divBdr>
            <w:top w:val="none" w:sz="0" w:space="0" w:color="auto"/>
            <w:left w:val="none" w:sz="0" w:space="0" w:color="auto"/>
            <w:bottom w:val="none" w:sz="0" w:space="0" w:color="auto"/>
            <w:right w:val="none" w:sz="0" w:space="0" w:color="auto"/>
          </w:divBdr>
        </w:div>
        <w:div w:id="2080862095">
          <w:marLeft w:val="0"/>
          <w:marRight w:val="0"/>
          <w:marTop w:val="0"/>
          <w:marBottom w:val="0"/>
          <w:divBdr>
            <w:top w:val="none" w:sz="0" w:space="0" w:color="auto"/>
            <w:left w:val="none" w:sz="0" w:space="0" w:color="auto"/>
            <w:bottom w:val="none" w:sz="0" w:space="0" w:color="auto"/>
            <w:right w:val="none" w:sz="0" w:space="0" w:color="auto"/>
          </w:divBdr>
        </w:div>
        <w:div w:id="2127036853">
          <w:marLeft w:val="0"/>
          <w:marRight w:val="0"/>
          <w:marTop w:val="0"/>
          <w:marBottom w:val="0"/>
          <w:divBdr>
            <w:top w:val="none" w:sz="0" w:space="0" w:color="auto"/>
            <w:left w:val="none" w:sz="0" w:space="0" w:color="auto"/>
            <w:bottom w:val="none" w:sz="0" w:space="0" w:color="auto"/>
            <w:right w:val="none" w:sz="0" w:space="0" w:color="auto"/>
          </w:divBdr>
        </w:div>
      </w:divsChild>
    </w:div>
    <w:div w:id="684594837">
      <w:bodyDiv w:val="1"/>
      <w:marLeft w:val="0"/>
      <w:marRight w:val="0"/>
      <w:marTop w:val="0"/>
      <w:marBottom w:val="0"/>
      <w:divBdr>
        <w:top w:val="none" w:sz="0" w:space="0" w:color="auto"/>
        <w:left w:val="none" w:sz="0" w:space="0" w:color="auto"/>
        <w:bottom w:val="none" w:sz="0" w:space="0" w:color="auto"/>
        <w:right w:val="none" w:sz="0" w:space="0" w:color="auto"/>
      </w:divBdr>
    </w:div>
    <w:div w:id="1217008675">
      <w:bodyDiv w:val="1"/>
      <w:marLeft w:val="0"/>
      <w:marRight w:val="0"/>
      <w:marTop w:val="0"/>
      <w:marBottom w:val="0"/>
      <w:divBdr>
        <w:top w:val="none" w:sz="0" w:space="0" w:color="auto"/>
        <w:left w:val="none" w:sz="0" w:space="0" w:color="auto"/>
        <w:bottom w:val="none" w:sz="0" w:space="0" w:color="auto"/>
        <w:right w:val="none" w:sz="0" w:space="0" w:color="auto"/>
      </w:divBdr>
    </w:div>
    <w:div w:id="1350719980">
      <w:bodyDiv w:val="1"/>
      <w:marLeft w:val="0"/>
      <w:marRight w:val="0"/>
      <w:marTop w:val="0"/>
      <w:marBottom w:val="0"/>
      <w:divBdr>
        <w:top w:val="none" w:sz="0" w:space="0" w:color="auto"/>
        <w:left w:val="none" w:sz="0" w:space="0" w:color="auto"/>
        <w:bottom w:val="none" w:sz="0" w:space="0" w:color="auto"/>
        <w:right w:val="none" w:sz="0" w:space="0" w:color="auto"/>
      </w:divBdr>
      <w:divsChild>
        <w:div w:id="651180668">
          <w:marLeft w:val="0"/>
          <w:marRight w:val="0"/>
          <w:marTop w:val="0"/>
          <w:marBottom w:val="0"/>
          <w:divBdr>
            <w:top w:val="none" w:sz="0" w:space="0" w:color="auto"/>
            <w:left w:val="none" w:sz="0" w:space="0" w:color="auto"/>
            <w:bottom w:val="none" w:sz="0" w:space="0" w:color="auto"/>
            <w:right w:val="none" w:sz="0" w:space="0" w:color="auto"/>
          </w:divBdr>
        </w:div>
        <w:div w:id="961419986">
          <w:marLeft w:val="0"/>
          <w:marRight w:val="0"/>
          <w:marTop w:val="0"/>
          <w:marBottom w:val="0"/>
          <w:divBdr>
            <w:top w:val="none" w:sz="0" w:space="0" w:color="auto"/>
            <w:left w:val="none" w:sz="0" w:space="0" w:color="auto"/>
            <w:bottom w:val="none" w:sz="0" w:space="0" w:color="auto"/>
            <w:right w:val="none" w:sz="0" w:space="0" w:color="auto"/>
          </w:divBdr>
        </w:div>
        <w:div w:id="1210650833">
          <w:marLeft w:val="0"/>
          <w:marRight w:val="0"/>
          <w:marTop w:val="0"/>
          <w:marBottom w:val="0"/>
          <w:divBdr>
            <w:top w:val="none" w:sz="0" w:space="0" w:color="auto"/>
            <w:left w:val="none" w:sz="0" w:space="0" w:color="auto"/>
            <w:bottom w:val="none" w:sz="0" w:space="0" w:color="auto"/>
            <w:right w:val="none" w:sz="0" w:space="0" w:color="auto"/>
          </w:divBdr>
        </w:div>
        <w:div w:id="1310817902">
          <w:marLeft w:val="0"/>
          <w:marRight w:val="0"/>
          <w:marTop w:val="0"/>
          <w:marBottom w:val="0"/>
          <w:divBdr>
            <w:top w:val="none" w:sz="0" w:space="0" w:color="auto"/>
            <w:left w:val="none" w:sz="0" w:space="0" w:color="auto"/>
            <w:bottom w:val="none" w:sz="0" w:space="0" w:color="auto"/>
            <w:right w:val="none" w:sz="0" w:space="0" w:color="auto"/>
          </w:divBdr>
        </w:div>
        <w:div w:id="1466510645">
          <w:marLeft w:val="0"/>
          <w:marRight w:val="0"/>
          <w:marTop w:val="0"/>
          <w:marBottom w:val="0"/>
          <w:divBdr>
            <w:top w:val="none" w:sz="0" w:space="0" w:color="auto"/>
            <w:left w:val="none" w:sz="0" w:space="0" w:color="auto"/>
            <w:bottom w:val="none" w:sz="0" w:space="0" w:color="auto"/>
            <w:right w:val="none" w:sz="0" w:space="0" w:color="auto"/>
          </w:divBdr>
        </w:div>
        <w:div w:id="1776512737">
          <w:marLeft w:val="0"/>
          <w:marRight w:val="0"/>
          <w:marTop w:val="0"/>
          <w:marBottom w:val="0"/>
          <w:divBdr>
            <w:top w:val="none" w:sz="0" w:space="0" w:color="auto"/>
            <w:left w:val="none" w:sz="0" w:space="0" w:color="auto"/>
            <w:bottom w:val="none" w:sz="0" w:space="0" w:color="auto"/>
            <w:right w:val="none" w:sz="0" w:space="0" w:color="auto"/>
          </w:divBdr>
        </w:div>
        <w:div w:id="1905066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damsxt.nrc.gov/navigator/AdamsXT/packagecontent/packageContent.faces?id=%7bCB1351B1-6208-C6DF-87A4-97551BE00000%7d&amp;objectStoreName=MainLibrary&amp;wId=1750939706083"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nrc.gov/about-nrc/regulatory/enforcement/guidance.html"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nrc.gov/reading-rm/basic-ref/enf-man/app-b.htm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668C997A-1A0F-439A-9A85-F6F6186BEB30}">
  <ds:schemaRefs>
    <ds:schemaRef ds:uri="http://schemas.openxmlformats.org/officeDocument/2006/bibliography"/>
  </ds:schemaRefs>
</ds:datastoreItem>
</file>

<file path=customXml/itemProps2.xml><?xml version="1.0" encoding="utf-8"?>
<ds:datastoreItem xmlns:ds="http://schemas.openxmlformats.org/officeDocument/2006/customXml" ds:itemID="{3F953D32-EC03-40B4-876F-593BFBA742CA}"/>
</file>

<file path=customXml/itemProps3.xml><?xml version="1.0" encoding="utf-8"?>
<ds:datastoreItem xmlns:ds="http://schemas.openxmlformats.org/officeDocument/2006/customXml" ds:itemID="{09C2B273-D1F7-40A7-BDC8-C4BE4001D162}"/>
</file>

<file path=customXml/itemProps4.xml><?xml version="1.0" encoding="utf-8"?>
<ds:datastoreItem xmlns:ds="http://schemas.openxmlformats.org/officeDocument/2006/customXml" ds:itemID="{02B7B192-5E03-4E53-8477-92C98BB8605D}"/>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3</Pages>
  <Words>570</Words>
  <Characters>3925</Characters>
  <Application>Microsoft Office Word</Application>
  <DocSecurity>2</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2</cp:revision>
  <dcterms:created xsi:type="dcterms:W3CDTF">2025-06-26T21:48:00Z</dcterms:created>
  <dcterms:modified xsi:type="dcterms:W3CDTF">2025-06-26T21:48:00Z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