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5793D" w14:textId="0A1BFC6B" w:rsidR="009F326C" w:rsidRPr="009F326C" w:rsidRDefault="002075AB" w:rsidP="00D1757A">
      <w:pPr>
        <w:pStyle w:val="NRCINSPECTIONMANUAL"/>
      </w:pPr>
      <w:r>
        <w:t xml:space="preserve">                                       </w:t>
      </w:r>
      <w:r w:rsidR="00873ACA">
        <w:t xml:space="preserve"> </w:t>
      </w:r>
      <w:r w:rsidR="0017619B" w:rsidRPr="00B22860">
        <w:rPr>
          <w:b/>
          <w:bCs/>
          <w:sz w:val="38"/>
        </w:rPr>
        <w:t>NRC INSPECTION MANUAL</w:t>
      </w:r>
      <w:r w:rsidR="0017619B" w:rsidRPr="00DB3015">
        <w:tab/>
      </w:r>
      <w:r w:rsidR="0017619B" w:rsidRPr="00DB3015">
        <w:rPr>
          <w:szCs w:val="20"/>
        </w:rPr>
        <w:t>NMSS/</w:t>
      </w:r>
      <w:ins w:id="0" w:author="Author">
        <w:r w:rsidR="00AF4E18">
          <w:rPr>
            <w:szCs w:val="20"/>
          </w:rPr>
          <w:t>DFM</w:t>
        </w:r>
      </w:ins>
    </w:p>
    <w:p w14:paraId="7A832A97" w14:textId="6DBB1D44" w:rsidR="0017619B" w:rsidRPr="00607BDB" w:rsidRDefault="00081E37" w:rsidP="00D156B0">
      <w:pPr>
        <w:pStyle w:val="IMCIP"/>
      </w:pPr>
      <w:r w:rsidRPr="00081E37">
        <w:t xml:space="preserve">INSPECTION MANUAL CHAPTER </w:t>
      </w:r>
      <w:r>
        <w:t>2600</w:t>
      </w:r>
      <w:r w:rsidRPr="00081E37">
        <w:t xml:space="preserve"> APPENDIX </w:t>
      </w:r>
      <w:r>
        <w:t>c</w:t>
      </w:r>
    </w:p>
    <w:p w14:paraId="1505D7AC" w14:textId="77777777" w:rsidR="005870FD" w:rsidRDefault="005870FD" w:rsidP="002E08AA">
      <w:pPr>
        <w:pStyle w:val="Title"/>
      </w:pPr>
      <w:r w:rsidRPr="00907579">
        <w:t>FUEL CYCLE RESIDENT INSPECTION PROGRAM</w:t>
      </w:r>
    </w:p>
    <w:p w14:paraId="697AE724" w14:textId="25F2DF54" w:rsidR="001E47F4" w:rsidRPr="00907579" w:rsidRDefault="00840C62" w:rsidP="00CC7653">
      <w:pPr>
        <w:pStyle w:val="EffectiveDate"/>
      </w:pPr>
      <w:r>
        <w:t>Effective Date:</w:t>
      </w:r>
      <w:r w:rsidR="00621DA9">
        <w:t xml:space="preserve"> 06/26/2025</w:t>
      </w:r>
    </w:p>
    <w:p w14:paraId="2B022DF7" w14:textId="77777777" w:rsidR="005870FD" w:rsidRPr="0040446B" w:rsidRDefault="006A12C0" w:rsidP="0033343D">
      <w:pPr>
        <w:pStyle w:val="Heading1"/>
      </w:pPr>
      <w:r w:rsidRPr="0040446B">
        <w:t>26</w:t>
      </w:r>
      <w:r w:rsidR="008039E5" w:rsidRPr="0040446B">
        <w:t>0</w:t>
      </w:r>
      <w:r w:rsidRPr="0040446B">
        <w:t>0C</w:t>
      </w:r>
      <w:r w:rsidR="008039E5" w:rsidRPr="0040446B">
        <w:t>-</w:t>
      </w:r>
      <w:r w:rsidR="00671239" w:rsidRPr="0040446B">
        <w:t>01</w:t>
      </w:r>
      <w:r w:rsidR="0040446B" w:rsidRPr="0040446B">
        <w:tab/>
        <w:t>GENERAL POLICY</w:t>
      </w:r>
    </w:p>
    <w:p w14:paraId="3CC3827B" w14:textId="4CC02A70" w:rsidR="0040446B" w:rsidRPr="00907579" w:rsidRDefault="005870FD" w:rsidP="0033343D">
      <w:pPr>
        <w:pStyle w:val="BodyText"/>
      </w:pPr>
      <w:r>
        <w:t>Resident inspectors are assigned to the High</w:t>
      </w:r>
      <w:ins w:id="1" w:author="Author">
        <w:r w:rsidR="001A7FC3">
          <w:t>ly</w:t>
        </w:r>
      </w:ins>
      <w:r>
        <w:t xml:space="preserve"> Enriched Uranium </w:t>
      </w:r>
      <w:r w:rsidR="00921648">
        <w:t>Facilities and</w:t>
      </w:r>
      <w:r>
        <w:t xml:space="preserve"> provide an onsite NRC presence for direct observation and verification of </w:t>
      </w:r>
      <w:r w:rsidR="000A1866">
        <w:t>licensees’</w:t>
      </w:r>
      <w:r>
        <w:t xml:space="preserve"> ongoing activities.</w:t>
      </w:r>
      <w:r w:rsidR="00FF265B">
        <w:t xml:space="preserve"> </w:t>
      </w:r>
      <w:r>
        <w:t>The responsibilities of resident inspectors include</w:t>
      </w:r>
      <w:r w:rsidR="00BB4C61">
        <w:t>: (</w:t>
      </w:r>
      <w:r>
        <w:t>1) completing core and supplemental inspections, (2) maintaining cognizance of major activities and current plant status, and (3) event response and evaluation.</w:t>
      </w:r>
      <w:r w:rsidR="00FF265B">
        <w:t xml:space="preserve"> </w:t>
      </w:r>
      <w:r>
        <w:t>The greater part of initial event</w:t>
      </w:r>
      <w:r w:rsidR="20C42B1A">
        <w:t xml:space="preserve"> </w:t>
      </w:r>
      <w:r>
        <w:t>related inspection effort will be performed by the resident inspectors and may be augmented by other inspectors depending on the type and significance of the event.</w:t>
      </w:r>
      <w:r w:rsidR="00FF265B">
        <w:t xml:space="preserve"> </w:t>
      </w:r>
      <w:r>
        <w:t>Regional managers will decide when normal inspection activities will be resumed by those involved with inspecting events.</w:t>
      </w:r>
      <w:r w:rsidR="00FF265B">
        <w:t xml:space="preserve"> </w:t>
      </w:r>
      <w:r>
        <w:t>The resident inspectors should also be aware of planned inspections.</w:t>
      </w:r>
    </w:p>
    <w:p w14:paraId="33717483" w14:textId="77777777" w:rsidR="005870FD" w:rsidRPr="0040446B" w:rsidRDefault="008039E5" w:rsidP="0033343D">
      <w:pPr>
        <w:pStyle w:val="Heading1"/>
      </w:pPr>
      <w:r w:rsidRPr="0040446B">
        <w:t>2600C-</w:t>
      </w:r>
      <w:r w:rsidR="00671239" w:rsidRPr="0040446B">
        <w:t>02</w:t>
      </w:r>
      <w:r w:rsidR="0040446B" w:rsidRPr="0040446B">
        <w:tab/>
        <w:t>INSPECTION REQUIREMENTS</w:t>
      </w:r>
    </w:p>
    <w:p w14:paraId="17C6762C" w14:textId="379D66EE" w:rsidR="0040446B" w:rsidRPr="00907579" w:rsidRDefault="00B27523" w:rsidP="00D156B0">
      <w:pPr>
        <w:pStyle w:val="BodyText"/>
      </w:pPr>
      <w:r w:rsidRPr="00907579">
        <w:t>T</w:t>
      </w:r>
      <w:r w:rsidR="005870FD" w:rsidRPr="00907579">
        <w:t>he resident inspectors</w:t>
      </w:r>
      <w:r w:rsidRPr="00907579">
        <w:t xml:space="preserve"> should</w:t>
      </w:r>
      <w:r w:rsidR="005870FD" w:rsidRPr="00907579">
        <w:t xml:space="preserve"> use the </w:t>
      </w:r>
      <w:r w:rsidR="001C0DCD">
        <w:t>i</w:t>
      </w:r>
      <w:r w:rsidR="005870FD" w:rsidRPr="00907579">
        <w:t xml:space="preserve">nspection </w:t>
      </w:r>
      <w:r w:rsidR="001C0DCD">
        <w:t>p</w:t>
      </w:r>
      <w:r w:rsidR="005870FD" w:rsidRPr="00907579">
        <w:t>rocedures (IPs) as guidance during the inspection</w:t>
      </w:r>
      <w:r w:rsidR="004F0902">
        <w:t xml:space="preserve"> and</w:t>
      </w:r>
      <w:r w:rsidR="005870FD" w:rsidRPr="00907579">
        <w:t xml:space="preserve"> review the specific requirements and commitments contained in the individual plant licenses, license applications, Integrated Safety Analyses, and Safety Analysis Reports, as applicable.</w:t>
      </w:r>
      <w:r w:rsidR="00FF265B">
        <w:t xml:space="preserve"> </w:t>
      </w:r>
      <w:r w:rsidR="005870FD" w:rsidRPr="00907579">
        <w:t xml:space="preserve">The scope of an inspection in a particular functional area is not limited by the IP line </w:t>
      </w:r>
      <w:r w:rsidR="00921648" w:rsidRPr="00907579">
        <w:t>items but</w:t>
      </w:r>
      <w:r w:rsidR="005870FD" w:rsidRPr="00907579">
        <w:t xml:space="preserve"> should include risk-significant safety controls and requirements contained in the associated safety bases documentation.</w:t>
      </w:r>
      <w:r w:rsidR="00FF265B">
        <w:t xml:space="preserve"> </w:t>
      </w:r>
      <w:r w:rsidR="004F0902">
        <w:t>Because</w:t>
      </w:r>
      <w:r w:rsidR="005870FD" w:rsidRPr="00907579">
        <w:t xml:space="preserve"> a typical inspection can cover only a sample of the requirements and activities being conducted</w:t>
      </w:r>
      <w:r w:rsidR="004F0902">
        <w:t xml:space="preserve">, </w:t>
      </w:r>
      <w:r w:rsidR="005870FD" w:rsidRPr="00907579">
        <w:t xml:space="preserve">the resident inspectors are expected to exercise professional </w:t>
      </w:r>
      <w:r w:rsidR="000A1866" w:rsidRPr="00907579">
        <w:t>judgment</w:t>
      </w:r>
      <w:r w:rsidR="005870FD" w:rsidRPr="00907579">
        <w:t xml:space="preserve"> to concentrate on those activities with the highest safety and safeguards risk.</w:t>
      </w:r>
      <w:r w:rsidR="00FF265B">
        <w:t xml:space="preserve"> </w:t>
      </w:r>
      <w:r w:rsidR="005870FD" w:rsidRPr="00907579">
        <w:t>When a potential safety or safeguards issue is identified, the resident inspectors should focus on identification of the root cause(s) and the failures in management control systems that allowed the problem to occur.</w:t>
      </w:r>
    </w:p>
    <w:p w14:paraId="33B03380" w14:textId="77777777" w:rsidR="005870FD" w:rsidRPr="0040446B" w:rsidRDefault="008039E5" w:rsidP="00D156B0">
      <w:pPr>
        <w:pStyle w:val="Heading1"/>
      </w:pPr>
      <w:r w:rsidRPr="0040446B">
        <w:t>2600C-</w:t>
      </w:r>
      <w:r w:rsidR="0040446B" w:rsidRPr="0040446B">
        <w:t>03</w:t>
      </w:r>
      <w:r w:rsidR="0040446B" w:rsidRPr="0040446B">
        <w:tab/>
        <w:t>RESIDENT INSPECTOR ACTIVITIES</w:t>
      </w:r>
    </w:p>
    <w:p w14:paraId="25C55DA2" w14:textId="45D7F90C" w:rsidR="0040446B" w:rsidRDefault="005870FD" w:rsidP="00D156B0">
      <w:pPr>
        <w:pStyle w:val="BodyText"/>
      </w:pPr>
      <w:r w:rsidRPr="00907579">
        <w:t xml:space="preserve">In-depth examinations of </w:t>
      </w:r>
      <w:r w:rsidR="000A1866" w:rsidRPr="00907579">
        <w:t>specialty</w:t>
      </w:r>
      <w:r w:rsidRPr="00907579">
        <w:t xml:space="preserve"> areas, such as radiological controls, emergency preparedness, and physical security, will be performed by </w:t>
      </w:r>
      <w:r w:rsidR="00283237" w:rsidRPr="00907579">
        <w:t>regional inspectors</w:t>
      </w:r>
      <w:r w:rsidRPr="00907579">
        <w:t>.</w:t>
      </w:r>
      <w:r w:rsidR="00FF265B">
        <w:t xml:space="preserve"> </w:t>
      </w:r>
      <w:r w:rsidRPr="00907579">
        <w:t>The resident inspectors are expected to be generalists and should concentrate on implementation of the safety-basis commitments and various management control systems</w:t>
      </w:r>
      <w:r w:rsidR="002C563F">
        <w:t xml:space="preserve"> </w:t>
      </w:r>
      <w:r w:rsidRPr="00907579">
        <w:t>such as the conduct of operations, problem identification and resolution, and configuration management systems.</w:t>
      </w:r>
      <w:r w:rsidR="00FF265B">
        <w:t xml:space="preserve"> </w:t>
      </w:r>
      <w:r w:rsidRPr="00907579">
        <w:t>Resident inspectors will primarily use the resident inspector procedures for guidance and may select from among the fuel facility IPs for additional guidance in the area being examined.</w:t>
      </w:r>
      <w:r w:rsidR="00FF265B">
        <w:t xml:space="preserve"> </w:t>
      </w:r>
      <w:r w:rsidRPr="00907579">
        <w:t>The resident inspectors are also expected to keep informed of site performance issues, potentially significant events, and other significant activities.</w:t>
      </w:r>
      <w:r w:rsidR="00FF265B">
        <w:t xml:space="preserve"> </w:t>
      </w:r>
      <w:r w:rsidRPr="00907579">
        <w:t>Most inspections should emphasize the observation and evaluation of ongoing facility operations and supporting activities affecting the safety or safeguards function of facility structures, systems or components that are the most</w:t>
      </w:r>
      <w:r w:rsidR="00697E62" w:rsidRPr="00907579">
        <w:t xml:space="preserve"> </w:t>
      </w:r>
      <w:ins w:id="2" w:author="Author">
        <w:r w:rsidR="00FF265B" w:rsidRPr="00907579">
          <w:t>risk significant</w:t>
        </w:r>
      </w:ins>
      <w:r w:rsidR="0059679E" w:rsidRPr="00907579">
        <w:t>.</w:t>
      </w:r>
    </w:p>
    <w:p w14:paraId="356E5D40" w14:textId="0FBD72B6" w:rsidR="005870FD" w:rsidRPr="00907579" w:rsidRDefault="008039E5" w:rsidP="007A1213">
      <w:pPr>
        <w:pStyle w:val="Heading1"/>
      </w:pPr>
      <w:r w:rsidRPr="0040446B">
        <w:lastRenderedPageBreak/>
        <w:t>2600C-04</w:t>
      </w:r>
      <w:r w:rsidR="0040446B" w:rsidRPr="0040446B">
        <w:tab/>
        <w:t>RESIDENT INSPECTOR POLICY</w:t>
      </w:r>
    </w:p>
    <w:p w14:paraId="14B85F49" w14:textId="243390D4" w:rsidR="00D65689" w:rsidRDefault="005870FD" w:rsidP="00D156B0">
      <w:pPr>
        <w:pStyle w:val="BodyText"/>
      </w:pPr>
      <w:r w:rsidRPr="00907579">
        <w:t>The following is the general policy on the extent of resident inspector coverage:</w:t>
      </w:r>
    </w:p>
    <w:p w14:paraId="3A59655E" w14:textId="3C3399EF" w:rsidR="001565F4" w:rsidRDefault="002B52CC" w:rsidP="00A44AB0">
      <w:pPr>
        <w:pStyle w:val="BodyText"/>
        <w:numPr>
          <w:ilvl w:val="0"/>
          <w:numId w:val="9"/>
        </w:numPr>
      </w:pPr>
      <w:ins w:id="3" w:author="Author">
        <w:r>
          <w:t>For s</w:t>
        </w:r>
        <w:r w:rsidRPr="00907579">
          <w:t xml:space="preserve">ites </w:t>
        </w:r>
        <w:r w:rsidR="00BC0E7E">
          <w:t>nominally</w:t>
        </w:r>
      </w:ins>
      <w:r w:rsidR="00BC0E7E">
        <w:t xml:space="preserve"> </w:t>
      </w:r>
      <w:r w:rsidR="005870FD" w:rsidRPr="00907579">
        <w:t xml:space="preserve">staffed with only a single qualified resident inspector, at least one qualified resident inspector or </w:t>
      </w:r>
      <w:ins w:id="4" w:author="Author">
        <w:r>
          <w:t>an</w:t>
        </w:r>
        <w:r w:rsidR="005870FD" w:rsidRPr="00907579">
          <w:t xml:space="preserve"> alternate </w:t>
        </w:r>
      </w:ins>
      <w:r>
        <w:t xml:space="preserve">qualified </w:t>
      </w:r>
      <w:ins w:id="5" w:author="Author">
        <w:r>
          <w:t xml:space="preserve">inspector (e.g., a </w:t>
        </w:r>
      </w:ins>
      <w:r>
        <w:t>region</w:t>
      </w:r>
      <w:r w:rsidR="007F58B3">
        <w:t>-</w:t>
      </w:r>
      <w:r>
        <w:t xml:space="preserve">based </w:t>
      </w:r>
      <w:ins w:id="6" w:author="Author">
        <w:r>
          <w:t>inspector)</w:t>
        </w:r>
      </w:ins>
      <w:r>
        <w:t xml:space="preserve"> </w:t>
      </w:r>
      <w:r w:rsidR="005870FD" w:rsidRPr="00907579">
        <w:t>should provide site coverage during normal working hours (</w:t>
      </w:r>
      <w:ins w:id="7" w:author="Author">
        <w:r>
          <w:t xml:space="preserve">i.e., </w:t>
        </w:r>
      </w:ins>
      <w:r w:rsidR="005870FD" w:rsidRPr="00907579">
        <w:t xml:space="preserve">Monday through Friday) such that there are no more than </w:t>
      </w:r>
      <w:ins w:id="8" w:author="Author">
        <w:r w:rsidR="005333A7">
          <w:t>10</w:t>
        </w:r>
      </w:ins>
      <w:r w:rsidRPr="00907579">
        <w:t xml:space="preserve"> </w:t>
      </w:r>
      <w:r w:rsidR="005870FD" w:rsidRPr="00907579">
        <w:t xml:space="preserve">consecutive normal </w:t>
      </w:r>
      <w:ins w:id="9" w:author="Author">
        <w:r w:rsidR="007F58B3" w:rsidRPr="00907579">
          <w:t>workdays</w:t>
        </w:r>
      </w:ins>
      <w:r w:rsidR="005870FD" w:rsidRPr="00907579">
        <w:t xml:space="preserve"> in which there is no coverage.</w:t>
      </w:r>
      <w:r w:rsidR="006B781B">
        <w:t xml:space="preserve"> </w:t>
      </w:r>
      <w:r w:rsidR="005870FD" w:rsidRPr="00907579">
        <w:t xml:space="preserve">In addition, in some circumstances as approved by </w:t>
      </w:r>
      <w:ins w:id="10" w:author="Author">
        <w:r w:rsidR="00BF5101">
          <w:t>r</w:t>
        </w:r>
      </w:ins>
      <w:r w:rsidR="005870FD" w:rsidRPr="00907579">
        <w:t xml:space="preserve">egional management, </w:t>
      </w:r>
      <w:ins w:id="11" w:author="Author">
        <w:r w:rsidR="003A6B9D">
          <w:t xml:space="preserve">NRC </w:t>
        </w:r>
        <w:r w:rsidR="001565F4">
          <w:t xml:space="preserve">staff such as </w:t>
        </w:r>
      </w:ins>
      <w:r w:rsidR="005870FD" w:rsidRPr="00907579">
        <w:t xml:space="preserve">technical reviewers may provide NRC site </w:t>
      </w:r>
      <w:ins w:id="12" w:author="Author">
        <w:r w:rsidR="001565F4">
          <w:t>coverage</w:t>
        </w:r>
      </w:ins>
      <w:r w:rsidR="001565F4" w:rsidRPr="00907579">
        <w:t xml:space="preserve"> </w:t>
      </w:r>
      <w:r w:rsidR="005870FD" w:rsidRPr="00907579">
        <w:t>after a review of site event notification</w:t>
      </w:r>
      <w:ins w:id="13" w:author="Author">
        <w:r w:rsidR="006C74D3">
          <w:t>s</w:t>
        </w:r>
      </w:ins>
      <w:r w:rsidR="00544C96" w:rsidRPr="00907579">
        <w:t>,</w:t>
      </w:r>
      <w:r w:rsidR="005870FD" w:rsidRPr="00907579">
        <w:t xml:space="preserve"> emergency response procedures</w:t>
      </w:r>
      <w:ins w:id="14" w:author="Author">
        <w:r w:rsidR="003429D1">
          <w:t>,</w:t>
        </w:r>
      </w:ins>
      <w:r w:rsidR="005870FD" w:rsidRPr="00907579">
        <w:t xml:space="preserve"> and the NRC resident inspector</w:t>
      </w:r>
      <w:r w:rsidR="00B27523" w:rsidRPr="00907579">
        <w:t>’</w:t>
      </w:r>
      <w:r w:rsidR="005870FD" w:rsidRPr="00907579">
        <w:t>s role.</w:t>
      </w:r>
    </w:p>
    <w:p w14:paraId="2D9B227A" w14:textId="613A2976" w:rsidR="00F473C7" w:rsidRDefault="00F473C7" w:rsidP="004B4055">
      <w:pPr>
        <w:pStyle w:val="BodyText"/>
        <w:ind w:left="720"/>
        <w:rPr>
          <w:ins w:id="15" w:author="Author"/>
        </w:rPr>
      </w:pPr>
      <w:ins w:id="16" w:author="Author">
        <w:r>
          <w:t>Th</w:t>
        </w:r>
        <w:r w:rsidR="00717CE2">
          <w:t>e</w:t>
        </w:r>
        <w:r w:rsidR="00F93330">
          <w:t xml:space="preserve"> </w:t>
        </w:r>
        <w:r w:rsidR="00357469">
          <w:t>resident inspector coverage policy</w:t>
        </w:r>
        <w:r w:rsidR="00F93330">
          <w:t xml:space="preserve"> </w:t>
        </w:r>
        <w:r w:rsidR="00EE5398">
          <w:t>provides</w:t>
        </w:r>
        <w:r w:rsidR="00717CE2">
          <w:t xml:space="preserve"> flexibility</w:t>
        </w:r>
        <w:r w:rsidR="00357469">
          <w:t xml:space="preserve"> for the Region</w:t>
        </w:r>
        <w:r w:rsidR="00BB1372">
          <w:t xml:space="preserve">, </w:t>
        </w:r>
        <w:r w:rsidR="004268DF" w:rsidRPr="00D1757A">
          <w:t>based on the facilit</w:t>
        </w:r>
        <w:r w:rsidR="00ED31F6" w:rsidRPr="00D1757A">
          <w:t>y’</w:t>
        </w:r>
        <w:r w:rsidR="004268DF" w:rsidRPr="00D1757A">
          <w:t>s risk</w:t>
        </w:r>
        <w:r w:rsidR="00CA0FD0">
          <w:t>,</w:t>
        </w:r>
        <w:r w:rsidR="004268DF" w:rsidRPr="00D1757A">
          <w:t xml:space="preserve"> performance</w:t>
        </w:r>
        <w:r w:rsidR="004268DF" w:rsidRPr="00562053">
          <w:t>,</w:t>
        </w:r>
        <w:r w:rsidR="00AD0FD5" w:rsidRPr="00562053">
          <w:t xml:space="preserve"> </w:t>
        </w:r>
        <w:r w:rsidR="00AD0FD5">
          <w:t>and core inspection program</w:t>
        </w:r>
        <w:r w:rsidR="00562053">
          <w:t xml:space="preserve"> com</w:t>
        </w:r>
        <w:r w:rsidR="00CA0FD0">
          <w:t>pletion s</w:t>
        </w:r>
        <w:r w:rsidR="00C80F23">
          <w:t>tatus</w:t>
        </w:r>
        <w:r w:rsidR="00CA0FD0">
          <w:t xml:space="preserve">, </w:t>
        </w:r>
        <w:r w:rsidR="00357469">
          <w:t>to</w:t>
        </w:r>
        <w:r w:rsidR="00CB7190">
          <w:t xml:space="preserve"> </w:t>
        </w:r>
        <w:r w:rsidR="003A680F">
          <w:t xml:space="preserve">plan </w:t>
        </w:r>
        <w:r w:rsidR="00E1267B">
          <w:t xml:space="preserve">supplemental </w:t>
        </w:r>
        <w:r w:rsidR="003A680F">
          <w:t>staffing resource</w:t>
        </w:r>
        <w:r w:rsidR="003C221C">
          <w:t>s and</w:t>
        </w:r>
        <w:r w:rsidR="00E04B51">
          <w:t xml:space="preserve"> reduce the </w:t>
        </w:r>
        <w:r w:rsidR="00717707">
          <w:t>amount of travel needed to maintain</w:t>
        </w:r>
        <w:r w:rsidR="00412015">
          <w:t xml:space="preserve"> staffin</w:t>
        </w:r>
        <w:r w:rsidR="008102F8">
          <w:t>g.</w:t>
        </w:r>
      </w:ins>
      <w:r w:rsidR="4D6326CE">
        <w:t xml:space="preserve"> </w:t>
      </w:r>
      <w:ins w:id="17" w:author="Author">
        <w:r w:rsidR="00D4746D" w:rsidRPr="00D4746D">
          <w:t xml:space="preserve">This should reduce travel hours up to 8-10 hours per roundtrip resulting in savings to </w:t>
        </w:r>
        <w:r w:rsidR="00B5790D">
          <w:t xml:space="preserve">Title </w:t>
        </w:r>
        <w:r w:rsidR="00C93963">
          <w:t xml:space="preserve">10 </w:t>
        </w:r>
        <w:r w:rsidR="00E66C33">
          <w:t xml:space="preserve">of the </w:t>
        </w:r>
        <w:r w:rsidR="00C93963" w:rsidRPr="007A3D48">
          <w:rPr>
            <w:i/>
            <w:iCs/>
          </w:rPr>
          <w:t>C</w:t>
        </w:r>
        <w:r w:rsidR="00E66C33" w:rsidRPr="007A3D48">
          <w:rPr>
            <w:i/>
            <w:iCs/>
          </w:rPr>
          <w:t xml:space="preserve">ode of </w:t>
        </w:r>
        <w:r w:rsidR="00C93963" w:rsidRPr="007A3D48">
          <w:rPr>
            <w:i/>
            <w:iCs/>
          </w:rPr>
          <w:t>F</w:t>
        </w:r>
        <w:r w:rsidR="00E66C33" w:rsidRPr="007A3D48">
          <w:rPr>
            <w:i/>
            <w:iCs/>
          </w:rPr>
          <w:t xml:space="preserve">ederal </w:t>
        </w:r>
        <w:r w:rsidR="00C93963" w:rsidRPr="007A3D48">
          <w:rPr>
            <w:i/>
            <w:iCs/>
          </w:rPr>
          <w:t>R</w:t>
        </w:r>
        <w:r w:rsidR="00E66C33" w:rsidRPr="007A3D48">
          <w:rPr>
            <w:i/>
            <w:iCs/>
          </w:rPr>
          <w:t>egulations</w:t>
        </w:r>
        <w:r w:rsidR="00D4746D" w:rsidRPr="00D4746D">
          <w:t xml:space="preserve"> Part 170 fees.</w:t>
        </w:r>
      </w:ins>
    </w:p>
    <w:p w14:paraId="1DBB4F88" w14:textId="7AA892D0" w:rsidR="00AF4E18" w:rsidRDefault="001565F4" w:rsidP="00B67CA0">
      <w:pPr>
        <w:pStyle w:val="BodyText"/>
        <w:ind w:left="720"/>
      </w:pPr>
      <w:ins w:id="18" w:author="Author">
        <w:r>
          <w:t xml:space="preserve">In extenuating circumstances, the Region may request an extension of the </w:t>
        </w:r>
        <w:r w:rsidR="00A25BD1">
          <w:t>10</w:t>
        </w:r>
        <w:r>
          <w:t xml:space="preserve"> consecutive working days by contacting the program office via a memo to the </w:t>
        </w:r>
        <w:r w:rsidR="00E26EFC">
          <w:t xml:space="preserve">Division of Fuel Management </w:t>
        </w:r>
        <w:r>
          <w:t>division director. The memo should explain the circumstances that caused the request, why safety continues to be assured, when site coverage is expected to be restored</w:t>
        </w:r>
        <w:r w:rsidR="0E658664">
          <w:t>, and</w:t>
        </w:r>
        <w:r w:rsidR="03B9DFD5">
          <w:t xml:space="preserve"> any</w:t>
        </w:r>
        <w:r w:rsidR="0E658664">
          <w:t xml:space="preserve"> contingency plans</w:t>
        </w:r>
        <w:r w:rsidR="1CBB79B9">
          <w:t xml:space="preserve"> considered.</w:t>
        </w:r>
      </w:ins>
    </w:p>
    <w:p w14:paraId="7454FAD4" w14:textId="0311C6ED" w:rsidR="00D65689" w:rsidRDefault="005870FD" w:rsidP="005B3F20">
      <w:pPr>
        <w:pStyle w:val="BodyText"/>
        <w:numPr>
          <w:ilvl w:val="0"/>
          <w:numId w:val="9"/>
        </w:numPr>
      </w:pPr>
      <w:r w:rsidRPr="00D65689">
        <w:t xml:space="preserve">The Regional Administrator will be notified when the site inspector coverage </w:t>
      </w:r>
      <w:ins w:id="19" w:author="Author">
        <w:r w:rsidR="008E5B40" w:rsidRPr="00D65689">
          <w:t>cannot</w:t>
        </w:r>
      </w:ins>
      <w:r w:rsidRPr="00D65689">
        <w:t xml:space="preserve"> be met.</w:t>
      </w:r>
      <w:ins w:id="20" w:author="Author">
        <w:r w:rsidR="00FF265B">
          <w:t xml:space="preserve"> </w:t>
        </w:r>
      </w:ins>
    </w:p>
    <w:p w14:paraId="35BF1519" w14:textId="6E3E5F05" w:rsidR="00D65689" w:rsidRDefault="00C832EC" w:rsidP="00B67CA0">
      <w:pPr>
        <w:pStyle w:val="BodyText"/>
        <w:numPr>
          <w:ilvl w:val="0"/>
          <w:numId w:val="9"/>
        </w:numPr>
      </w:pPr>
      <w:r w:rsidRPr="00D65689">
        <w:t>Inspection activities performed at any time other than day shift (Monday-Friday) hours on non-holidays are called “backshift” inspections.</w:t>
      </w:r>
      <w:r w:rsidR="00FF265B">
        <w:t xml:space="preserve"> </w:t>
      </w:r>
      <w:r w:rsidRPr="00D65689">
        <w:t>Inspection activities performed on Saturdays and Sundays, NRC holidays that are concurrent with licensee holidays, and weeknight hours between about 10:00 p.m. and 5:00 a.m., are called “deep backshift” inspections.</w:t>
      </w:r>
      <w:r w:rsidR="00FF265B">
        <w:t xml:space="preserve"> </w:t>
      </w:r>
      <w:r w:rsidRPr="00D65689">
        <w:t>There are no set hours for backshift inspection because the baseline inspection program will involve some backshift coverage on a routine basis.</w:t>
      </w:r>
      <w:r w:rsidR="004F0902">
        <w:t xml:space="preserve"> </w:t>
      </w:r>
      <w:r w:rsidRPr="00D65689">
        <w:t>Resident inspectors should devote at least 50 hours of direct inspection and plant status effort per year per site to deep backshift inspections.</w:t>
      </w:r>
      <w:r w:rsidR="00FF265B">
        <w:t xml:space="preserve"> </w:t>
      </w:r>
      <w:r w:rsidRPr="00D65689">
        <w:t>These efforts may only last for a couple of hours or as directed by management.</w:t>
      </w:r>
      <w:r w:rsidR="00FF265B">
        <w:t xml:space="preserve"> </w:t>
      </w:r>
      <w:r w:rsidRPr="00D65689">
        <w:t>If deemed appropriate by regional management, this coverage may be provided by regional inspectors in lieu of</w:t>
      </w:r>
      <w:r w:rsidR="004F0902">
        <w:t>,</w:t>
      </w:r>
      <w:r w:rsidRPr="00D65689">
        <w:t xml:space="preserve"> or in addition to</w:t>
      </w:r>
      <w:r w:rsidR="004F0902">
        <w:t>,</w:t>
      </w:r>
      <w:r w:rsidRPr="00D65689">
        <w:t xml:space="preserve"> that per</w:t>
      </w:r>
      <w:r w:rsidR="008139ED" w:rsidRPr="00D65689">
        <w:t>formed by resident inspectors.</w:t>
      </w:r>
      <w:r w:rsidR="00FF265B">
        <w:t xml:space="preserve"> </w:t>
      </w:r>
      <w:r w:rsidRPr="00D65689">
        <w:t>Inspections on holidays will count as deep backshift only if the licensee holiday is concurrent with the NRC holiday.</w:t>
      </w:r>
    </w:p>
    <w:p w14:paraId="571666FE" w14:textId="315B4447" w:rsidR="00450F0C" w:rsidRDefault="005870FD" w:rsidP="005B3F20">
      <w:pPr>
        <w:pStyle w:val="BodyText"/>
        <w:ind w:left="720"/>
      </w:pPr>
      <w:r w:rsidRPr="00D65689">
        <w:t>Inspectors should be sensitive to</w:t>
      </w:r>
      <w:r w:rsidR="004F0902">
        <w:t>,</w:t>
      </w:r>
      <w:r w:rsidRPr="00D65689">
        <w:t xml:space="preserve"> and avoid being predictable in</w:t>
      </w:r>
      <w:r w:rsidR="004F0902">
        <w:t>,</w:t>
      </w:r>
      <w:r w:rsidRPr="00D65689">
        <w:t xml:space="preserve"> scheduling their backshift and deep backshift coverage.</w:t>
      </w:r>
      <w:r w:rsidR="00FF265B">
        <w:t xml:space="preserve"> </w:t>
      </w:r>
      <w:r w:rsidRPr="00D65689">
        <w:t>In order to maximize the benefit of deep backshift coverage, inspectors should not develop</w:t>
      </w:r>
      <w:r w:rsidR="0034682D">
        <w:t xml:space="preserve"> a predictable pattern.</w:t>
      </w:r>
      <w:r w:rsidR="00FF265B">
        <w:t xml:space="preserve"> </w:t>
      </w:r>
      <w:r w:rsidR="0034682D">
        <w:t>Effort</w:t>
      </w:r>
      <w:r w:rsidR="006321BE" w:rsidRPr="00D65689">
        <w:t xml:space="preserve"> </w:t>
      </w:r>
      <w:r w:rsidRPr="00D65689">
        <w:t>should</w:t>
      </w:r>
      <w:r w:rsidR="00C02A4E" w:rsidRPr="00D65689">
        <w:t xml:space="preserve"> </w:t>
      </w:r>
      <w:r w:rsidRPr="00D65689">
        <w:t>be made to spread the deep backshift coverage over a variety of days and working conditions (outage, normal operations, weekends, nights [including 10 p.m. to 5 a.m.], etc.).</w:t>
      </w:r>
    </w:p>
    <w:p w14:paraId="1179FD83" w14:textId="3169C823" w:rsidR="00E665BE" w:rsidRPr="00E01D91" w:rsidRDefault="008461E8" w:rsidP="00B67CA0">
      <w:pPr>
        <w:pStyle w:val="BodyText"/>
        <w:numPr>
          <w:ilvl w:val="0"/>
          <w:numId w:val="9"/>
        </w:numPr>
      </w:pPr>
      <w:r w:rsidRPr="00A769E9">
        <w:t xml:space="preserve">Incoming permanent resident assignments will </w:t>
      </w:r>
      <w:r w:rsidR="009926FA" w:rsidRPr="00A769E9">
        <w:t>typically</w:t>
      </w:r>
      <w:r w:rsidRPr="00A769E9">
        <w:t xml:space="preserve"> be made to allow for approximately </w:t>
      </w:r>
      <w:ins w:id="21" w:author="Author">
        <w:r w:rsidR="0029103D">
          <w:t>3</w:t>
        </w:r>
      </w:ins>
      <w:r w:rsidRPr="00A769E9">
        <w:t xml:space="preserve"> months of turnover time with the incumbent resident </w:t>
      </w:r>
      <w:r w:rsidR="00E85F84" w:rsidRPr="00A769E9">
        <w:t>inspector but</w:t>
      </w:r>
      <w:r w:rsidRPr="00A769E9">
        <w:t xml:space="preserve"> shall not exceed </w:t>
      </w:r>
      <w:ins w:id="22" w:author="Author">
        <w:r w:rsidR="00DE0975">
          <w:t>6</w:t>
        </w:r>
      </w:ins>
      <w:r w:rsidRPr="00E01D91">
        <w:t xml:space="preserve"> months without approval of the Regional Admin</w:t>
      </w:r>
      <w:r w:rsidR="003A1BA2" w:rsidRPr="00E01D91">
        <w:t>i</w:t>
      </w:r>
      <w:r w:rsidRPr="00E01D91">
        <w:t xml:space="preserve">strator. </w:t>
      </w:r>
      <w:ins w:id="23" w:author="Author">
        <w:r w:rsidR="001135A2">
          <w:t xml:space="preserve">Three months is not intended to act as a minimum, only to establish a nominal band. </w:t>
        </w:r>
        <w:r w:rsidR="001463F5" w:rsidRPr="001463F5">
          <w:t xml:space="preserve">NRC recognizes </w:t>
        </w:r>
        <w:r w:rsidR="001463F5" w:rsidRPr="001463F5">
          <w:lastRenderedPageBreak/>
          <w:t xml:space="preserve">that a period of turn-over is beneficial and will make all reasonable efforts to ensure adequate turn-over time is provided, when available (e.g., when the outgoing </w:t>
        </w:r>
        <w:r w:rsidR="00200BB8">
          <w:t>senior resident inspector</w:t>
        </w:r>
        <w:r w:rsidR="001463F5" w:rsidRPr="001463F5">
          <w:t xml:space="preserve">’s separation from their work unit or the </w:t>
        </w:r>
        <w:r w:rsidR="005934DB">
          <w:t>agency</w:t>
        </w:r>
        <w:r w:rsidR="001463F5" w:rsidRPr="001463F5">
          <w:t xml:space="preserve"> </w:t>
        </w:r>
        <w:r w:rsidR="00B95929">
          <w:t>provides</w:t>
        </w:r>
        <w:r w:rsidR="001463F5" w:rsidRPr="001463F5">
          <w:t xml:space="preserve"> a sufficient lead time to make turn-over possible).</w:t>
        </w:r>
        <w:r w:rsidR="001463F5">
          <w:t xml:space="preserve"> </w:t>
        </w:r>
        <w:r w:rsidR="001463F5" w:rsidRPr="001463F5">
          <w:t xml:space="preserve">The turn-over period described in </w:t>
        </w:r>
        <w:r w:rsidR="001463F5">
          <w:t xml:space="preserve">this </w:t>
        </w:r>
        <w:r w:rsidR="00AD35FE">
          <w:t>a</w:t>
        </w:r>
        <w:r w:rsidR="005934DB">
          <w:t>ppendix</w:t>
        </w:r>
        <w:r w:rsidR="001463F5" w:rsidRPr="001463F5">
          <w:t xml:space="preserve"> is guidance and is part of management’s consideration of whether a </w:t>
        </w:r>
        <w:r w:rsidR="009740BD">
          <w:t xml:space="preserve">Senior Resident </w:t>
        </w:r>
        <w:r w:rsidR="005E3B20">
          <w:t>I</w:t>
        </w:r>
        <w:r w:rsidR="009740BD">
          <w:t>nspector</w:t>
        </w:r>
        <w:r w:rsidR="005E3B20">
          <w:t xml:space="preserve"> (</w:t>
        </w:r>
        <w:r w:rsidR="001463F5" w:rsidRPr="001463F5">
          <w:t>SRI</w:t>
        </w:r>
        <w:r w:rsidR="005E3B20">
          <w:t>)</w:t>
        </w:r>
        <w:r w:rsidR="001463F5" w:rsidRPr="001463F5">
          <w:t xml:space="preserve"> is ready to perform duties independently. The specific amount of time available for turnover can vary substantially, depending upon the nature of the outgoing SRI’s departure. In many cases, it is unrealistic and impractical to have an extended time for outgoing and incoming SRIs to turn</w:t>
        </w:r>
        <w:r w:rsidR="009A5CDF">
          <w:t xml:space="preserve"> </w:t>
        </w:r>
        <w:r w:rsidR="001463F5" w:rsidRPr="001463F5">
          <w:t xml:space="preserve">over </w:t>
        </w:r>
        <w:r w:rsidR="006E3686">
          <w:t>(</w:t>
        </w:r>
        <w:r w:rsidR="00B70343">
          <w:t>i.e.</w:t>
        </w:r>
        <w:r w:rsidR="009A5CDF">
          <w:t>,</w:t>
        </w:r>
        <w:r w:rsidR="001463F5" w:rsidRPr="001463F5">
          <w:t xml:space="preserve"> </w:t>
        </w:r>
        <w:r w:rsidR="00573C55">
          <w:t xml:space="preserve">unexpected </w:t>
        </w:r>
        <w:r w:rsidR="001463F5" w:rsidRPr="001463F5">
          <w:t>attrition</w:t>
        </w:r>
        <w:r w:rsidR="00573C55">
          <w:t>,</w:t>
        </w:r>
        <w:r w:rsidR="001463F5" w:rsidRPr="001463F5">
          <w:t xml:space="preserve"> transfer</w:t>
        </w:r>
        <w:r w:rsidR="006E3686">
          <w:t>s that</w:t>
        </w:r>
        <w:r w:rsidR="001463F5" w:rsidRPr="001463F5">
          <w:t xml:space="preserve"> occur quickly</w:t>
        </w:r>
        <w:r w:rsidR="000E5A9C">
          <w:t>, or sudden departure of staff).</w:t>
        </w:r>
        <w:r w:rsidR="001463F5" w:rsidRPr="001463F5">
          <w:t xml:space="preserve"> When staff departures occur, management will take the actions necessary to ensure reasonable assurance of safety and site coverage.</w:t>
        </w:r>
        <w:r w:rsidR="001463F5">
          <w:t xml:space="preserve"> This may include sending other fuels</w:t>
        </w:r>
        <w:r w:rsidR="00D96CCD">
          <w:noBreakHyphen/>
        </w:r>
        <w:r w:rsidR="001463F5">
          <w:t>qualified inspectors to the site and/or an assessment by management that the prior experience and qualification of the incumbent permit them to perform full-scope, independent inspections.</w:t>
        </w:r>
        <w:r w:rsidR="00FF265B">
          <w:t xml:space="preserve"> </w:t>
        </w:r>
      </w:ins>
    </w:p>
    <w:p w14:paraId="40C34AC4" w14:textId="142A1DB5" w:rsidR="0022760C" w:rsidRPr="00A769E9" w:rsidRDefault="0022760C" w:rsidP="005B3F20">
      <w:pPr>
        <w:pStyle w:val="BodyText"/>
        <w:ind w:left="720"/>
      </w:pPr>
      <w:bookmarkStart w:id="24" w:name="_Hlk13648764"/>
      <w:r w:rsidRPr="00E01D91">
        <w:t xml:space="preserve">During the resident inspector turnover period, the relieving resident inspector shall only charge direct </w:t>
      </w:r>
      <w:r w:rsidR="00881763" w:rsidRPr="00E01D91">
        <w:t>inspection</w:t>
      </w:r>
      <w:r w:rsidRPr="00A769E9">
        <w:t xml:space="preserve"> time to the licensee.</w:t>
      </w:r>
      <w:r w:rsidR="00FF265B">
        <w:t xml:space="preserve"> </w:t>
      </w:r>
      <w:r w:rsidRPr="00A769E9">
        <w:t>All other time will be charged to the appropriate non-fee billable codes.</w:t>
      </w:r>
      <w:r w:rsidR="00FF265B">
        <w:t xml:space="preserve"> </w:t>
      </w:r>
      <w:bookmarkEnd w:id="24"/>
    </w:p>
    <w:p w14:paraId="18249C42" w14:textId="3305416D" w:rsidR="008E5B40" w:rsidRDefault="0022760C" w:rsidP="005B3F20">
      <w:pPr>
        <w:pStyle w:val="BodyText"/>
        <w:ind w:left="720"/>
        <w:rPr>
          <w:ins w:id="25" w:author="Author"/>
        </w:rPr>
      </w:pPr>
      <w:r w:rsidRPr="00A769E9">
        <w:t>During the turnover period, the region should closely manage the inspection resources at the sites which are impacted to ensure that resources expended to complete the NRC’s baseline inspection program are not increased sole</w:t>
      </w:r>
      <w:r w:rsidR="00CD5982" w:rsidRPr="00A769E9">
        <w:t>l</w:t>
      </w:r>
      <w:r w:rsidRPr="00A769E9">
        <w:t>y as a result of the additional resident inspector(s) being assigned to the site.</w:t>
      </w:r>
      <w:r>
        <w:t xml:space="preserve"> </w:t>
      </w:r>
    </w:p>
    <w:p w14:paraId="7450C7F9" w14:textId="358D1E82" w:rsidR="006503A2" w:rsidRPr="006A6182" w:rsidRDefault="00350F5E" w:rsidP="005B3F20">
      <w:pPr>
        <w:pStyle w:val="Heading1"/>
      </w:pPr>
      <w:ins w:id="26" w:author="Author">
        <w:r>
          <w:t>2600</w:t>
        </w:r>
        <w:r w:rsidR="00914BEC">
          <w:t>C</w:t>
        </w:r>
        <w:r w:rsidRPr="00350F5E">
          <w:t>-0</w:t>
        </w:r>
        <w:r w:rsidR="00647BBD">
          <w:t>5</w:t>
        </w:r>
        <w:r w:rsidRPr="00350F5E">
          <w:tab/>
        </w:r>
        <w:r w:rsidR="00647BBD">
          <w:t>RESIDENT INSPECTOR RELOCATION</w:t>
        </w:r>
        <w:r w:rsidRPr="00350F5E">
          <w:t xml:space="preserve"> </w:t>
        </w:r>
      </w:ins>
    </w:p>
    <w:p w14:paraId="6422EE73" w14:textId="55899CE4" w:rsidR="006503A2" w:rsidRPr="006503A2" w:rsidRDefault="006503A2" w:rsidP="00464B01">
      <w:pPr>
        <w:pStyle w:val="BodyText"/>
      </w:pPr>
      <w:r w:rsidRPr="006503A2">
        <w:t xml:space="preserve">All resident inspector assignments will stipulate a </w:t>
      </w:r>
      <w:r w:rsidR="001C4E35">
        <w:t>7</w:t>
      </w:r>
      <w:r w:rsidRPr="006503A2">
        <w:t>-year maximum tour length.</w:t>
      </w:r>
      <w:r w:rsidR="00FF265B">
        <w:t xml:space="preserve"> </w:t>
      </w:r>
      <w:r w:rsidRPr="006503A2">
        <w:t xml:space="preserve">This policy does not preclude resident inspectors from relocating for promotions, voluntary reassignments, or management-directed reassignments. </w:t>
      </w:r>
    </w:p>
    <w:p w14:paraId="69DF80B6" w14:textId="267632E8" w:rsidR="006503A2" w:rsidRPr="006503A2" w:rsidRDefault="006503A2" w:rsidP="005B3F20">
      <w:pPr>
        <w:pStyle w:val="BodyText"/>
        <w:numPr>
          <w:ilvl w:val="0"/>
          <w:numId w:val="10"/>
        </w:numPr>
      </w:pPr>
      <w:r w:rsidRPr="00921648">
        <w:t>Resident inspectors are expected to relocate from the site assignment after 7 years. Resident inspectors due to rotate during the winter months or early spring may be granted an extension to the summer months with Regional Administrator approval.</w:t>
      </w:r>
      <w:r w:rsidR="00FF265B">
        <w:t xml:space="preserve"> </w:t>
      </w:r>
      <w:r w:rsidRPr="00921648">
        <w:t xml:space="preserve">Any other extensions beyond the 7-year maximum tour length must be approved by the Deputy Executive Director for Materials, Waste, Research, State, Tribal, and Compliance Programs (DEDMRT). </w:t>
      </w:r>
    </w:p>
    <w:p w14:paraId="12D283B8" w14:textId="1A261F22" w:rsidR="006503A2" w:rsidRPr="006503A2" w:rsidRDefault="006503A2" w:rsidP="005B3F20">
      <w:pPr>
        <w:pStyle w:val="BodyText"/>
        <w:numPr>
          <w:ilvl w:val="0"/>
          <w:numId w:val="10"/>
        </w:numPr>
      </w:pPr>
      <w:r w:rsidRPr="006503A2">
        <w:t>As resident inspectors approach the 7-year point at a site, the agency will consider inspector requests for a lateral transfer.</w:t>
      </w:r>
      <w:r w:rsidR="00FF265B">
        <w:t xml:space="preserve"> </w:t>
      </w:r>
      <w:r w:rsidRPr="006503A2">
        <w:t>Earlier transfers can be made when consistent with agency needs.</w:t>
      </w:r>
      <w:r w:rsidR="00FF265B">
        <w:t xml:space="preserve"> </w:t>
      </w:r>
      <w:r w:rsidRPr="006503A2">
        <w:t>In either case, resident inspectors are encouraged to make their desires and career goals known to their management as far in advance as possible.</w:t>
      </w:r>
    </w:p>
    <w:p w14:paraId="60F0920A" w14:textId="28202A8A" w:rsidR="006503A2" w:rsidRPr="006503A2" w:rsidRDefault="006503A2" w:rsidP="005B3F20">
      <w:pPr>
        <w:pStyle w:val="BodyText"/>
        <w:numPr>
          <w:ilvl w:val="0"/>
          <w:numId w:val="10"/>
        </w:numPr>
      </w:pPr>
      <w:r w:rsidRPr="006503A2">
        <w:t>Resident inspectors should not normally be reassigned to the same facility even after an intervening assignment.</w:t>
      </w:r>
      <w:r w:rsidR="00FF265B">
        <w:t xml:space="preserve"> </w:t>
      </w:r>
      <w:r w:rsidRPr="006503A2">
        <w:t>Reassignments may be made to co-located facilities that would cause resident inspectors to interact with a different licensee.</w:t>
      </w:r>
    </w:p>
    <w:p w14:paraId="38C1B8E9" w14:textId="0FF4B85F" w:rsidR="006503A2" w:rsidRPr="006503A2" w:rsidRDefault="006503A2" w:rsidP="005B3F20">
      <w:pPr>
        <w:pStyle w:val="BodyText"/>
        <w:numPr>
          <w:ilvl w:val="0"/>
          <w:numId w:val="10"/>
        </w:numPr>
      </w:pPr>
      <w:r w:rsidRPr="006503A2">
        <w:t xml:space="preserve">This policy applies to total site tour </w:t>
      </w:r>
      <w:ins w:id="27" w:author="Author">
        <w:r w:rsidR="001310CA" w:rsidRPr="006503A2">
          <w:t>length,</w:t>
        </w:r>
      </w:ins>
      <w:r w:rsidRPr="006503A2">
        <w:t xml:space="preserve"> and it is not affected by a promotion from resident inspector to senior resident inspector at a site.</w:t>
      </w:r>
    </w:p>
    <w:p w14:paraId="7ADFA6E5" w14:textId="1C3CECA1" w:rsidR="006503A2" w:rsidRPr="006503A2" w:rsidRDefault="006503A2" w:rsidP="006B781B">
      <w:pPr>
        <w:pStyle w:val="BodyText"/>
        <w:numPr>
          <w:ilvl w:val="0"/>
          <w:numId w:val="10"/>
        </w:numPr>
        <w:spacing w:after="0"/>
      </w:pPr>
      <w:r w:rsidRPr="006503A2">
        <w:lastRenderedPageBreak/>
        <w:t xml:space="preserve">Resident inspectors should not be assigned to a different location within the first </w:t>
      </w:r>
      <w:r w:rsidR="00F846E9">
        <w:t>4 </w:t>
      </w:r>
      <w:r w:rsidRPr="006503A2">
        <w:t>years after relocating unless specifically approved by the DEDMRT based on identified agency needs.</w:t>
      </w:r>
    </w:p>
    <w:p w14:paraId="72AD751C" w14:textId="77777777" w:rsidR="005870FD" w:rsidRPr="00B030CD" w:rsidRDefault="005870FD" w:rsidP="00B030CD">
      <w:pPr>
        <w:pStyle w:val="END"/>
      </w:pPr>
      <w:r w:rsidRPr="00907579">
        <w:t>END</w:t>
      </w:r>
    </w:p>
    <w:p w14:paraId="03729628" w14:textId="7406B791" w:rsidR="005870FD" w:rsidRPr="00907579" w:rsidRDefault="00227264" w:rsidP="000A7F26">
      <w:pPr>
        <w:pStyle w:val="BodyText"/>
        <w:ind w:left="720" w:hanging="720"/>
        <w:sectPr w:rsidR="005870FD" w:rsidRPr="00907579" w:rsidSect="000D137D">
          <w:footerReference w:type="default" r:id="rId8"/>
          <w:pgSz w:w="12240" w:h="15840"/>
          <w:pgMar w:top="1440" w:right="1440" w:bottom="1440" w:left="1440" w:header="720" w:footer="720" w:gutter="0"/>
          <w:cols w:space="720"/>
          <w:noEndnote/>
          <w:docGrid w:linePitch="326"/>
        </w:sectPr>
      </w:pPr>
      <w:ins w:id="28" w:author="Author">
        <w:r>
          <w:t>List of Attachments:</w:t>
        </w:r>
        <w:r>
          <w:br/>
        </w:r>
        <w:r w:rsidR="00AD30AF">
          <w:t>Attachment 1: Revision History for IMC 2600</w:t>
        </w:r>
        <w:r w:rsidR="004F1A31">
          <w:t>,</w:t>
        </w:r>
        <w:r w:rsidR="00AD30AF">
          <w:t xml:space="preserve"> Appendix C</w:t>
        </w:r>
        <w:r>
          <w:br/>
        </w:r>
      </w:ins>
    </w:p>
    <w:p w14:paraId="50604E9B" w14:textId="46183D5B" w:rsidR="005870FD" w:rsidRPr="009860B1" w:rsidRDefault="005870FD" w:rsidP="009860B1">
      <w:pPr>
        <w:pStyle w:val="attachmenttitle"/>
        <w:rPr>
          <w:u w:val="single"/>
        </w:rPr>
      </w:pPr>
      <w:r w:rsidRPr="00907579">
        <w:lastRenderedPageBreak/>
        <w:t>A</w:t>
      </w:r>
      <w:r w:rsidR="00CB3821">
        <w:t>ttachment</w:t>
      </w:r>
      <w:r w:rsidR="00E251C1" w:rsidRPr="00766281">
        <w:t> 1</w:t>
      </w:r>
      <w:r w:rsidR="00CB3821" w:rsidRPr="00766281">
        <w:t>: Revision History for IMC 2600, Appendix C</w:t>
      </w:r>
    </w:p>
    <w:tbl>
      <w:tblPr>
        <w:tblStyle w:val="IM"/>
        <w:tblW w:w="12960" w:type="dxa"/>
        <w:tblLook w:val="04A0" w:firstRow="1" w:lastRow="0" w:firstColumn="1" w:lastColumn="0" w:noHBand="0" w:noVBand="1"/>
      </w:tblPr>
      <w:tblGrid>
        <w:gridCol w:w="1435"/>
        <w:gridCol w:w="1710"/>
        <w:gridCol w:w="5587"/>
        <w:gridCol w:w="1801"/>
        <w:gridCol w:w="2427"/>
      </w:tblGrid>
      <w:tr w:rsidR="00D20C88" w:rsidRPr="00AB77E1" w14:paraId="5CD93C2A" w14:textId="77777777" w:rsidTr="000E5437">
        <w:tc>
          <w:tcPr>
            <w:tcW w:w="1435" w:type="dxa"/>
          </w:tcPr>
          <w:p w14:paraId="7CBECA32" w14:textId="77777777" w:rsidR="00D20C88" w:rsidRPr="00AB77E1" w:rsidRDefault="00D20C88" w:rsidP="00A20F09">
            <w:pPr>
              <w:pStyle w:val="BodyText-table"/>
            </w:pPr>
            <w:r w:rsidRPr="00AB77E1">
              <w:t>Commitment Tracking Number</w:t>
            </w:r>
          </w:p>
        </w:tc>
        <w:tc>
          <w:tcPr>
            <w:tcW w:w="1710" w:type="dxa"/>
          </w:tcPr>
          <w:p w14:paraId="3E5FE22A" w14:textId="77777777" w:rsidR="00D20C88" w:rsidRPr="00AB77E1" w:rsidRDefault="00D20C88" w:rsidP="00A20F09">
            <w:pPr>
              <w:pStyle w:val="BodyText-table"/>
            </w:pPr>
            <w:r w:rsidRPr="00AB77E1">
              <w:t>Accession Number</w:t>
            </w:r>
          </w:p>
          <w:p w14:paraId="7F7444CA" w14:textId="77777777" w:rsidR="00D20C88" w:rsidRPr="00AB77E1" w:rsidRDefault="00D20C88" w:rsidP="00A20F09">
            <w:pPr>
              <w:pStyle w:val="BodyText-table"/>
            </w:pPr>
            <w:r w:rsidRPr="00AB77E1">
              <w:t>Issue Date</w:t>
            </w:r>
          </w:p>
          <w:p w14:paraId="2A7FE9ED" w14:textId="77777777" w:rsidR="00D20C88" w:rsidRPr="00AB77E1" w:rsidRDefault="00D20C88" w:rsidP="00A20F09">
            <w:pPr>
              <w:pStyle w:val="BodyText-table"/>
            </w:pPr>
            <w:r w:rsidRPr="00AB77E1">
              <w:t>Change Notice</w:t>
            </w:r>
          </w:p>
        </w:tc>
        <w:tc>
          <w:tcPr>
            <w:tcW w:w="5587" w:type="dxa"/>
          </w:tcPr>
          <w:p w14:paraId="083DFC59" w14:textId="77777777" w:rsidR="00D20C88" w:rsidRPr="00AB77E1" w:rsidRDefault="00D20C88" w:rsidP="00A20F09">
            <w:pPr>
              <w:pStyle w:val="BodyText-table"/>
            </w:pPr>
            <w:r w:rsidRPr="00AB77E1">
              <w:t>Description of Change</w:t>
            </w:r>
          </w:p>
        </w:tc>
        <w:tc>
          <w:tcPr>
            <w:tcW w:w="1801" w:type="dxa"/>
          </w:tcPr>
          <w:p w14:paraId="4D068E3D" w14:textId="77777777" w:rsidR="00D20C88" w:rsidRPr="00AB77E1" w:rsidRDefault="00D20C88" w:rsidP="00A20F09">
            <w:pPr>
              <w:pStyle w:val="BodyText-table"/>
            </w:pPr>
            <w:r w:rsidRPr="00AB77E1">
              <w:t>Description of Training</w:t>
            </w:r>
            <w:r>
              <w:t xml:space="preserve"> </w:t>
            </w:r>
            <w:r w:rsidRPr="00AB77E1">
              <w:t>Required and Completion Date</w:t>
            </w:r>
          </w:p>
        </w:tc>
        <w:tc>
          <w:tcPr>
            <w:tcW w:w="2427" w:type="dxa"/>
          </w:tcPr>
          <w:p w14:paraId="0F8BA4F0" w14:textId="77777777" w:rsidR="00D20C88" w:rsidRPr="00AB77E1" w:rsidRDefault="00D20C88" w:rsidP="00A20F09">
            <w:pPr>
              <w:pStyle w:val="BodyText-table"/>
            </w:pPr>
            <w:r w:rsidRPr="00AB77E1">
              <w:t>Comment Resolution and Closed Feedback Form Accession Number</w:t>
            </w:r>
          </w:p>
          <w:p w14:paraId="7B433871" w14:textId="77777777" w:rsidR="00D20C88" w:rsidRPr="00AB77E1" w:rsidRDefault="00D20C88" w:rsidP="00A20F09">
            <w:pPr>
              <w:pStyle w:val="BodyText-table"/>
            </w:pPr>
            <w:r w:rsidRPr="00AB77E1">
              <w:t>(Pre-Decisional Non-Public Information)</w:t>
            </w:r>
          </w:p>
        </w:tc>
      </w:tr>
      <w:tr w:rsidR="00D20C88" w:rsidRPr="00AB77E1" w14:paraId="381BF9A4" w14:textId="77777777" w:rsidTr="000E5437">
        <w:trPr>
          <w:tblHeader w:val="0"/>
        </w:trPr>
        <w:tc>
          <w:tcPr>
            <w:tcW w:w="1435" w:type="dxa"/>
          </w:tcPr>
          <w:p w14:paraId="14E5ED81" w14:textId="0681AB12" w:rsidR="00D20C88" w:rsidRPr="00AB77E1" w:rsidRDefault="00AF2EAE" w:rsidP="00A20F09">
            <w:pPr>
              <w:pStyle w:val="BodyText-table"/>
            </w:pPr>
            <w:r w:rsidRPr="00907579">
              <w:t>N/A</w:t>
            </w:r>
          </w:p>
        </w:tc>
        <w:tc>
          <w:tcPr>
            <w:tcW w:w="1710" w:type="dxa"/>
          </w:tcPr>
          <w:p w14:paraId="31B067EC" w14:textId="77777777" w:rsidR="00AF2EAE" w:rsidRDefault="00AF2EAE" w:rsidP="00AF2EAE">
            <w:pPr>
              <w:pStyle w:val="BodyText-table"/>
            </w:pPr>
            <w:r>
              <w:t>ML070610166</w:t>
            </w:r>
          </w:p>
          <w:p w14:paraId="578F9EE7" w14:textId="77777777" w:rsidR="00AF2EAE" w:rsidRDefault="00AF2EAE" w:rsidP="00AF2EAE">
            <w:pPr>
              <w:pStyle w:val="BodyText-table"/>
            </w:pPr>
            <w:r>
              <w:t>04/26/07</w:t>
            </w:r>
          </w:p>
          <w:p w14:paraId="53D523F6" w14:textId="3BCFD969" w:rsidR="00D20C88" w:rsidRPr="00AB77E1" w:rsidRDefault="00AF2EAE" w:rsidP="00AF2EAE">
            <w:pPr>
              <w:pStyle w:val="BodyText-table"/>
            </w:pPr>
            <w:r>
              <w:t>CN-07-014</w:t>
            </w:r>
          </w:p>
        </w:tc>
        <w:tc>
          <w:tcPr>
            <w:tcW w:w="5587" w:type="dxa"/>
          </w:tcPr>
          <w:p w14:paraId="32D173C1" w14:textId="60CB4BC2" w:rsidR="00D20C88" w:rsidRPr="00AB77E1" w:rsidRDefault="00AF2EAE" w:rsidP="00A20F09">
            <w:pPr>
              <w:pStyle w:val="BodyText-table"/>
            </w:pPr>
            <w:r w:rsidRPr="00AF2EAE">
              <w:t>Revised to incorporate the new inspection procedures developed to address changes to 10 CFR Part 70 and to reflect enhancements made to the fuel facility inspection program.</w:t>
            </w:r>
          </w:p>
        </w:tc>
        <w:tc>
          <w:tcPr>
            <w:tcW w:w="1801" w:type="dxa"/>
          </w:tcPr>
          <w:p w14:paraId="28526F5B" w14:textId="146872AF" w:rsidR="00D20C88" w:rsidRPr="00AB77E1" w:rsidRDefault="00BD0749" w:rsidP="00A20F09">
            <w:pPr>
              <w:pStyle w:val="BodyText-table"/>
            </w:pPr>
            <w:r>
              <w:t>None</w:t>
            </w:r>
          </w:p>
        </w:tc>
        <w:tc>
          <w:tcPr>
            <w:tcW w:w="2427" w:type="dxa"/>
          </w:tcPr>
          <w:p w14:paraId="7D86D165" w14:textId="51D5AD61" w:rsidR="00D20C88" w:rsidRPr="00AB77E1" w:rsidRDefault="00BD0749" w:rsidP="00A20F09">
            <w:pPr>
              <w:pStyle w:val="BodyText-table"/>
            </w:pPr>
            <w:r w:rsidRPr="00BD0749">
              <w:t>ML070610173</w:t>
            </w:r>
          </w:p>
        </w:tc>
      </w:tr>
      <w:tr w:rsidR="00BD0749" w:rsidRPr="00AB77E1" w14:paraId="78E509C2" w14:textId="77777777" w:rsidTr="000E5437">
        <w:trPr>
          <w:tblHeader w:val="0"/>
        </w:trPr>
        <w:tc>
          <w:tcPr>
            <w:tcW w:w="1435" w:type="dxa"/>
          </w:tcPr>
          <w:p w14:paraId="2444DC6D" w14:textId="378C8278" w:rsidR="00BD0749" w:rsidRPr="00AB77E1" w:rsidRDefault="00BD0749" w:rsidP="00BD0749">
            <w:pPr>
              <w:pStyle w:val="BodyText-table"/>
            </w:pPr>
            <w:r w:rsidRPr="00907579">
              <w:t>N/A</w:t>
            </w:r>
          </w:p>
        </w:tc>
        <w:tc>
          <w:tcPr>
            <w:tcW w:w="1710" w:type="dxa"/>
          </w:tcPr>
          <w:p w14:paraId="37BC76A5" w14:textId="77777777" w:rsidR="00BD0749" w:rsidRDefault="00BD0749" w:rsidP="00BD0749">
            <w:pPr>
              <w:pStyle w:val="BodyText-table"/>
            </w:pPr>
            <w:r>
              <w:t>ML072070168</w:t>
            </w:r>
          </w:p>
          <w:p w14:paraId="542069FD" w14:textId="77777777" w:rsidR="00BD0749" w:rsidRDefault="00BD0749" w:rsidP="00BD0749">
            <w:pPr>
              <w:pStyle w:val="BodyText-table"/>
            </w:pPr>
            <w:r>
              <w:t>08/15/07</w:t>
            </w:r>
          </w:p>
          <w:p w14:paraId="00C8FEE5" w14:textId="7A8EE4C6" w:rsidR="00BD0749" w:rsidRPr="00AB77E1" w:rsidRDefault="00BD0749" w:rsidP="00BD0749">
            <w:pPr>
              <w:pStyle w:val="BodyText-table"/>
            </w:pPr>
            <w:r>
              <w:t>CN 07-025</w:t>
            </w:r>
          </w:p>
        </w:tc>
        <w:tc>
          <w:tcPr>
            <w:tcW w:w="5587" w:type="dxa"/>
          </w:tcPr>
          <w:p w14:paraId="39E73AA2" w14:textId="722AB499" w:rsidR="00BD0749" w:rsidRPr="00AB77E1" w:rsidRDefault="00BD0749" w:rsidP="00BD0749">
            <w:pPr>
              <w:pStyle w:val="BodyText-table"/>
            </w:pPr>
            <w:r>
              <w:t>Remove “OFFICIAL USE ONLY - SENSITIVE INTERNAL INFORMATION” designation from entire manual chapter to make publicly available.</w:t>
            </w:r>
          </w:p>
        </w:tc>
        <w:tc>
          <w:tcPr>
            <w:tcW w:w="1801" w:type="dxa"/>
          </w:tcPr>
          <w:p w14:paraId="76C12F78" w14:textId="2B86AF73" w:rsidR="00BD0749" w:rsidRPr="00AB77E1" w:rsidRDefault="00BD0749" w:rsidP="00BD0749">
            <w:pPr>
              <w:pStyle w:val="BodyText-table"/>
            </w:pPr>
            <w:r w:rsidRPr="00B44868">
              <w:t>None</w:t>
            </w:r>
          </w:p>
        </w:tc>
        <w:tc>
          <w:tcPr>
            <w:tcW w:w="2427" w:type="dxa"/>
          </w:tcPr>
          <w:p w14:paraId="6C46F2FF" w14:textId="3FF44B15" w:rsidR="00BD0749" w:rsidRPr="00AB77E1" w:rsidRDefault="00BD0749" w:rsidP="00BD0749">
            <w:pPr>
              <w:pStyle w:val="BodyText-table"/>
            </w:pPr>
            <w:r w:rsidRPr="00BD0749">
              <w:t>ML072070428</w:t>
            </w:r>
          </w:p>
        </w:tc>
      </w:tr>
      <w:tr w:rsidR="00BD0749" w:rsidRPr="00AB77E1" w14:paraId="59FD15E7" w14:textId="77777777" w:rsidTr="000E5437">
        <w:trPr>
          <w:tblHeader w:val="0"/>
        </w:trPr>
        <w:tc>
          <w:tcPr>
            <w:tcW w:w="1435" w:type="dxa"/>
          </w:tcPr>
          <w:p w14:paraId="36F1C063" w14:textId="5D3E1F59" w:rsidR="00BD0749" w:rsidRPr="00907579" w:rsidRDefault="00BD0749" w:rsidP="00BD0749">
            <w:pPr>
              <w:pStyle w:val="BodyText-table"/>
            </w:pPr>
            <w:r w:rsidRPr="00907579">
              <w:t>N/A</w:t>
            </w:r>
          </w:p>
        </w:tc>
        <w:tc>
          <w:tcPr>
            <w:tcW w:w="1710" w:type="dxa"/>
          </w:tcPr>
          <w:p w14:paraId="73BAD283" w14:textId="77777777" w:rsidR="00933F74" w:rsidRDefault="00933F74" w:rsidP="00933F74">
            <w:pPr>
              <w:pStyle w:val="BodyText-table"/>
            </w:pPr>
            <w:r>
              <w:t>ML101160503</w:t>
            </w:r>
          </w:p>
          <w:p w14:paraId="612AED97" w14:textId="77777777" w:rsidR="00933F74" w:rsidRDefault="00933F74" w:rsidP="00933F74">
            <w:pPr>
              <w:pStyle w:val="BodyText-table"/>
            </w:pPr>
            <w:r>
              <w:t>04/27/10</w:t>
            </w:r>
          </w:p>
          <w:p w14:paraId="736E5B58" w14:textId="46E99964" w:rsidR="00BD0749" w:rsidRPr="00AB77E1" w:rsidRDefault="00933F74" w:rsidP="00933F74">
            <w:pPr>
              <w:pStyle w:val="BodyText-table"/>
            </w:pPr>
            <w:r>
              <w:t>CN 10-012</w:t>
            </w:r>
          </w:p>
        </w:tc>
        <w:tc>
          <w:tcPr>
            <w:tcW w:w="5587" w:type="dxa"/>
          </w:tcPr>
          <w:p w14:paraId="6BB346D0" w14:textId="1379108A" w:rsidR="00BD0749" w:rsidRPr="00AB77E1" w:rsidRDefault="00933F74" w:rsidP="00BD0749">
            <w:pPr>
              <w:pStyle w:val="BodyText-table"/>
            </w:pPr>
            <w:r w:rsidRPr="00933F74">
              <w:t>Revised to incorporate additional information on “backshift” inspections.</w:t>
            </w:r>
          </w:p>
        </w:tc>
        <w:tc>
          <w:tcPr>
            <w:tcW w:w="1801" w:type="dxa"/>
          </w:tcPr>
          <w:p w14:paraId="57B07F8A" w14:textId="69059535" w:rsidR="00BD0749" w:rsidRPr="00AB77E1" w:rsidRDefault="00BD0749" w:rsidP="00BD0749">
            <w:pPr>
              <w:pStyle w:val="BodyText-table"/>
            </w:pPr>
            <w:r w:rsidRPr="00B44868">
              <w:t>None</w:t>
            </w:r>
          </w:p>
        </w:tc>
        <w:tc>
          <w:tcPr>
            <w:tcW w:w="2427" w:type="dxa"/>
          </w:tcPr>
          <w:p w14:paraId="2919B337" w14:textId="0005F918" w:rsidR="00BD0749" w:rsidRPr="00AB77E1" w:rsidRDefault="00933F74" w:rsidP="00BD0749">
            <w:pPr>
              <w:pStyle w:val="BodyText-table"/>
            </w:pPr>
            <w:r>
              <w:t>N/A</w:t>
            </w:r>
          </w:p>
        </w:tc>
      </w:tr>
      <w:tr w:rsidR="00BD0749" w:rsidRPr="00AB77E1" w14:paraId="22D2610E" w14:textId="77777777" w:rsidTr="000E5437">
        <w:trPr>
          <w:tblHeader w:val="0"/>
        </w:trPr>
        <w:tc>
          <w:tcPr>
            <w:tcW w:w="1435" w:type="dxa"/>
          </w:tcPr>
          <w:p w14:paraId="7EED20C8" w14:textId="7BE208CF" w:rsidR="00BD0749" w:rsidRPr="00907579" w:rsidRDefault="00BD0749" w:rsidP="00BD0749">
            <w:pPr>
              <w:pStyle w:val="BodyText-table"/>
            </w:pPr>
            <w:r w:rsidRPr="00907579">
              <w:t>N/A</w:t>
            </w:r>
          </w:p>
        </w:tc>
        <w:tc>
          <w:tcPr>
            <w:tcW w:w="1710" w:type="dxa"/>
          </w:tcPr>
          <w:p w14:paraId="44C35701" w14:textId="77777777" w:rsidR="00933F74" w:rsidRDefault="00933F74" w:rsidP="00933F74">
            <w:pPr>
              <w:pStyle w:val="BodyText-table"/>
            </w:pPr>
            <w:r>
              <w:t>ML15058A260</w:t>
            </w:r>
          </w:p>
          <w:p w14:paraId="14ED9C7B" w14:textId="77777777" w:rsidR="00933F74" w:rsidRDefault="00933F74" w:rsidP="00933F74">
            <w:pPr>
              <w:pStyle w:val="BodyText-table"/>
            </w:pPr>
            <w:r>
              <w:t>09/24/15</w:t>
            </w:r>
          </w:p>
          <w:p w14:paraId="6A0F848D" w14:textId="7A98C95C" w:rsidR="00BD0749" w:rsidRPr="00AB77E1" w:rsidRDefault="00933F74" w:rsidP="00933F74">
            <w:pPr>
              <w:pStyle w:val="BodyText-table"/>
            </w:pPr>
            <w:r>
              <w:t>CN 15-018</w:t>
            </w:r>
          </w:p>
        </w:tc>
        <w:tc>
          <w:tcPr>
            <w:tcW w:w="5587" w:type="dxa"/>
          </w:tcPr>
          <w:p w14:paraId="4A8E3BB5" w14:textId="77777777" w:rsidR="00933F74" w:rsidRPr="00933F74" w:rsidRDefault="00933F74" w:rsidP="00933F74">
            <w:pPr>
              <w:pStyle w:val="BodyText-table"/>
            </w:pPr>
            <w:r w:rsidRPr="00933F74">
              <w:t>Delete reference to G</w:t>
            </w:r>
            <w:ins w:id="29" w:author="Author">
              <w:r w:rsidRPr="00933F74">
                <w:t xml:space="preserve">aseous Diffusion </w:t>
              </w:r>
            </w:ins>
            <w:r w:rsidRPr="00933F74">
              <w:t>P</w:t>
            </w:r>
            <w:ins w:id="30" w:author="Author">
              <w:r w:rsidRPr="00933F74">
                <w:t>lant</w:t>
              </w:r>
            </w:ins>
            <w:r w:rsidRPr="00933F74">
              <w:t>s and certificates.</w:t>
            </w:r>
          </w:p>
          <w:p w14:paraId="4D957388" w14:textId="77777777" w:rsidR="00933F74" w:rsidRPr="00933F74" w:rsidRDefault="00933F74" w:rsidP="00933F74">
            <w:pPr>
              <w:pStyle w:val="BodyText-table"/>
            </w:pPr>
          </w:p>
          <w:p w14:paraId="797E0E01" w14:textId="77777777" w:rsidR="00933F74" w:rsidRPr="00933F74" w:rsidRDefault="00933F74" w:rsidP="00933F74">
            <w:pPr>
              <w:pStyle w:val="BodyText-table"/>
            </w:pPr>
            <w:r w:rsidRPr="00933F74">
              <w:t>Removed Resident Inspector Coverage for Sites with two resident inspectors.</w:t>
            </w:r>
          </w:p>
          <w:p w14:paraId="73EC4840" w14:textId="77777777" w:rsidR="00933F74" w:rsidRPr="00933F74" w:rsidRDefault="00933F74" w:rsidP="00933F74">
            <w:pPr>
              <w:pStyle w:val="BodyText-table"/>
            </w:pPr>
          </w:p>
          <w:p w14:paraId="4A9CC43F" w14:textId="77777777" w:rsidR="00933F74" w:rsidRPr="00933F74" w:rsidRDefault="00933F74" w:rsidP="00933F74">
            <w:pPr>
              <w:pStyle w:val="BodyText-table"/>
            </w:pPr>
            <w:r w:rsidRPr="00933F74">
              <w:t>Removed guidance for one weekend inspection per month.</w:t>
            </w:r>
          </w:p>
          <w:p w14:paraId="7B218E9B" w14:textId="77777777" w:rsidR="00933F74" w:rsidRPr="00933F74" w:rsidRDefault="00933F74" w:rsidP="00933F74">
            <w:pPr>
              <w:pStyle w:val="BodyText-table"/>
            </w:pPr>
          </w:p>
          <w:p w14:paraId="705D04A3" w14:textId="5168DBD3" w:rsidR="00BD0749" w:rsidRPr="00AB77E1" w:rsidRDefault="00933F74" w:rsidP="00933F74">
            <w:pPr>
              <w:pStyle w:val="BodyText-table"/>
            </w:pPr>
            <w:r w:rsidRPr="00933F74">
              <w:t xml:space="preserve">Included Resident Inspection Relocation section per instruction of January 13, </w:t>
            </w:r>
            <w:ins w:id="31" w:author="Author">
              <w:r w:rsidRPr="00933F74">
                <w:t>2009,</w:t>
              </w:r>
            </w:ins>
            <w:r w:rsidRPr="00933F74">
              <w:t xml:space="preserve"> memo, “Analysis of Options and Recommendations for Management the Field Policy Manual” (ADAMS Accession No.</w:t>
            </w:r>
            <w:ins w:id="32" w:author="Author">
              <w:r w:rsidRPr="00933F74">
                <w:t> ML0</w:t>
              </w:r>
            </w:ins>
            <w:r w:rsidRPr="00933F74">
              <w:t>90070444).</w:t>
            </w:r>
          </w:p>
        </w:tc>
        <w:tc>
          <w:tcPr>
            <w:tcW w:w="1801" w:type="dxa"/>
          </w:tcPr>
          <w:p w14:paraId="3B87E53D" w14:textId="163A0892" w:rsidR="00BD0749" w:rsidRPr="00AB77E1" w:rsidRDefault="00BD0749" w:rsidP="00BD0749">
            <w:pPr>
              <w:pStyle w:val="BodyText-table"/>
            </w:pPr>
            <w:r w:rsidRPr="00B44868">
              <w:t>None</w:t>
            </w:r>
          </w:p>
        </w:tc>
        <w:tc>
          <w:tcPr>
            <w:tcW w:w="2427" w:type="dxa"/>
          </w:tcPr>
          <w:p w14:paraId="67723118" w14:textId="13820B00" w:rsidR="00BD0749" w:rsidRPr="00AB77E1" w:rsidRDefault="00933F74" w:rsidP="00BD0749">
            <w:pPr>
              <w:pStyle w:val="BodyText-table"/>
            </w:pPr>
            <w:r w:rsidRPr="00933F74">
              <w:t>ML15058A244</w:t>
            </w:r>
          </w:p>
        </w:tc>
      </w:tr>
      <w:tr w:rsidR="00BD0749" w:rsidRPr="00AB77E1" w14:paraId="72BB37FD" w14:textId="77777777" w:rsidTr="000E5437">
        <w:trPr>
          <w:tblHeader w:val="0"/>
        </w:trPr>
        <w:tc>
          <w:tcPr>
            <w:tcW w:w="1435" w:type="dxa"/>
          </w:tcPr>
          <w:p w14:paraId="55AB75C3" w14:textId="135FD47B" w:rsidR="00BD0749" w:rsidRPr="00907579" w:rsidRDefault="00BD0749" w:rsidP="00BD0749">
            <w:pPr>
              <w:pStyle w:val="BodyText-table"/>
            </w:pPr>
            <w:r w:rsidRPr="00907579">
              <w:lastRenderedPageBreak/>
              <w:t>N/A</w:t>
            </w:r>
          </w:p>
        </w:tc>
        <w:tc>
          <w:tcPr>
            <w:tcW w:w="1710" w:type="dxa"/>
          </w:tcPr>
          <w:p w14:paraId="25F77E0F" w14:textId="77777777" w:rsidR="001B79D0" w:rsidRDefault="001B79D0" w:rsidP="001B79D0">
            <w:pPr>
              <w:pStyle w:val="BodyText-table"/>
            </w:pPr>
            <w:r>
              <w:t>ML19197A315</w:t>
            </w:r>
          </w:p>
          <w:p w14:paraId="22ABC1B2" w14:textId="77777777" w:rsidR="001B79D0" w:rsidRDefault="001B79D0" w:rsidP="001B79D0">
            <w:pPr>
              <w:pStyle w:val="BodyText-table"/>
            </w:pPr>
            <w:r>
              <w:t>10/09/19</w:t>
            </w:r>
          </w:p>
          <w:p w14:paraId="2DD1A4FD" w14:textId="32327EA4" w:rsidR="00BD0749" w:rsidRPr="00AB77E1" w:rsidRDefault="001B79D0" w:rsidP="001B79D0">
            <w:pPr>
              <w:pStyle w:val="BodyText-table"/>
            </w:pPr>
            <w:r>
              <w:t>CN 19-033</w:t>
            </w:r>
          </w:p>
        </w:tc>
        <w:tc>
          <w:tcPr>
            <w:tcW w:w="5587" w:type="dxa"/>
          </w:tcPr>
          <w:p w14:paraId="5EB34E02" w14:textId="64277FCC" w:rsidR="00BD0749" w:rsidRPr="00AB77E1" w:rsidRDefault="001B79D0" w:rsidP="00BD0749">
            <w:pPr>
              <w:pStyle w:val="BodyText-table"/>
            </w:pPr>
            <w:r w:rsidRPr="001B79D0">
              <w:t>Provide clarification on Category 1 senior resident inspector turnovers to include a typical turnover period and Regional Administrator permission to exceed that time period. Also included is guidance for charging hours during the turnover to prevent excessive direct hours being billed due to the double-encumbered situation.</w:t>
            </w:r>
          </w:p>
        </w:tc>
        <w:tc>
          <w:tcPr>
            <w:tcW w:w="1801" w:type="dxa"/>
          </w:tcPr>
          <w:p w14:paraId="1FC4833D" w14:textId="4B67753F" w:rsidR="00BD0749" w:rsidRPr="00AB77E1" w:rsidRDefault="00BD0749" w:rsidP="00BD0749">
            <w:pPr>
              <w:pStyle w:val="BodyText-table"/>
            </w:pPr>
            <w:r w:rsidRPr="00B44868">
              <w:t>None</w:t>
            </w:r>
          </w:p>
        </w:tc>
        <w:tc>
          <w:tcPr>
            <w:tcW w:w="2427" w:type="dxa"/>
          </w:tcPr>
          <w:p w14:paraId="50EB6CD6" w14:textId="181B3C6F" w:rsidR="00BD0749" w:rsidRPr="00AB77E1" w:rsidRDefault="001B79D0" w:rsidP="00BD0749">
            <w:pPr>
              <w:pStyle w:val="BodyText-table"/>
            </w:pPr>
            <w:r>
              <w:t>N/A</w:t>
            </w:r>
          </w:p>
        </w:tc>
      </w:tr>
      <w:tr w:rsidR="00AF2EAE" w:rsidRPr="00AB77E1" w14:paraId="673F9C1D" w14:textId="77777777" w:rsidTr="000E5437">
        <w:trPr>
          <w:tblHeader w:val="0"/>
        </w:trPr>
        <w:tc>
          <w:tcPr>
            <w:tcW w:w="1435" w:type="dxa"/>
          </w:tcPr>
          <w:p w14:paraId="2AD098B2" w14:textId="0E54EBCA" w:rsidR="00AF2EAE" w:rsidRPr="00907579" w:rsidRDefault="00AF2EAE" w:rsidP="00A20F09">
            <w:pPr>
              <w:pStyle w:val="BodyText-table"/>
            </w:pPr>
            <w:r w:rsidRPr="00907579">
              <w:t>N/A</w:t>
            </w:r>
          </w:p>
        </w:tc>
        <w:tc>
          <w:tcPr>
            <w:tcW w:w="1710" w:type="dxa"/>
          </w:tcPr>
          <w:p w14:paraId="6099B4CD" w14:textId="77777777" w:rsidR="00AF2EAE" w:rsidRDefault="000E5437" w:rsidP="00A20F09">
            <w:pPr>
              <w:pStyle w:val="BodyText-table"/>
            </w:pPr>
            <w:r w:rsidRPr="000E5437">
              <w:t>ML25092A123</w:t>
            </w:r>
          </w:p>
          <w:p w14:paraId="2760173A" w14:textId="5B82D7BF" w:rsidR="000E5437" w:rsidRDefault="00CB329C" w:rsidP="00A20F09">
            <w:pPr>
              <w:pStyle w:val="BodyText-table"/>
            </w:pPr>
            <w:r>
              <w:t>06/26/25</w:t>
            </w:r>
          </w:p>
          <w:p w14:paraId="1F7EB703" w14:textId="664D5F5C" w:rsidR="000E5437" w:rsidRPr="00AB77E1" w:rsidRDefault="000E5437" w:rsidP="00A20F09">
            <w:pPr>
              <w:pStyle w:val="BodyText-table"/>
            </w:pPr>
            <w:r>
              <w:t>CN</w:t>
            </w:r>
            <w:r w:rsidR="00CB329C">
              <w:t xml:space="preserve"> 25-021</w:t>
            </w:r>
          </w:p>
        </w:tc>
        <w:tc>
          <w:tcPr>
            <w:tcW w:w="5587" w:type="dxa"/>
          </w:tcPr>
          <w:p w14:paraId="5B3FB977" w14:textId="775BB6C2" w:rsidR="00AF2EAE" w:rsidRPr="00AB77E1" w:rsidRDefault="000E5437" w:rsidP="00A20F09">
            <w:pPr>
              <w:pStyle w:val="BodyText-table"/>
            </w:pPr>
            <w:r w:rsidRPr="000E5437">
              <w:t xml:space="preserve">Extended time without coverage from </w:t>
            </w:r>
            <w:r w:rsidR="00B92ADC">
              <w:t>6 to 10</w:t>
            </w:r>
            <w:r w:rsidRPr="000E5437">
              <w:t xml:space="preserve"> consecutive working days to implement the ADVANCE Act; and clarified wording.</w:t>
            </w:r>
          </w:p>
        </w:tc>
        <w:tc>
          <w:tcPr>
            <w:tcW w:w="1801" w:type="dxa"/>
          </w:tcPr>
          <w:p w14:paraId="36BB0018" w14:textId="774D8F78" w:rsidR="00AF2EAE" w:rsidRPr="00AB77E1" w:rsidRDefault="000E5437" w:rsidP="00A20F09">
            <w:pPr>
              <w:pStyle w:val="BodyText-table"/>
            </w:pPr>
            <w:r>
              <w:t>None</w:t>
            </w:r>
          </w:p>
        </w:tc>
        <w:tc>
          <w:tcPr>
            <w:tcW w:w="2427" w:type="dxa"/>
          </w:tcPr>
          <w:p w14:paraId="3EFF67D8" w14:textId="0A2880C2" w:rsidR="00AF2EAE" w:rsidRPr="00AB77E1" w:rsidRDefault="000E5437" w:rsidP="00A20F09">
            <w:pPr>
              <w:pStyle w:val="BodyText-table"/>
            </w:pPr>
            <w:r>
              <w:t>N/A</w:t>
            </w:r>
          </w:p>
        </w:tc>
      </w:tr>
    </w:tbl>
    <w:p w14:paraId="7049F842" w14:textId="77777777" w:rsidR="008622B0" w:rsidRPr="00907579" w:rsidRDefault="008622B0" w:rsidP="00BE0C89">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both"/>
      </w:pPr>
    </w:p>
    <w:sectPr w:rsidR="008622B0" w:rsidRPr="00907579" w:rsidSect="000D137D">
      <w:headerReference w:type="default" r:id="rId9"/>
      <w:footerReference w:type="even" r:id="rId10"/>
      <w:footerReference w:type="default" r:id="rId1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9C545" w14:textId="77777777" w:rsidR="00B10183" w:rsidRDefault="00B10183">
      <w:r>
        <w:separator/>
      </w:r>
    </w:p>
  </w:endnote>
  <w:endnote w:type="continuationSeparator" w:id="0">
    <w:p w14:paraId="52311ED9" w14:textId="77777777" w:rsidR="00B10183" w:rsidRDefault="00B10183">
      <w:r>
        <w:continuationSeparator/>
      </w:r>
    </w:p>
  </w:endnote>
  <w:endnote w:type="continuationNotice" w:id="1">
    <w:p w14:paraId="68401EA2" w14:textId="77777777" w:rsidR="00B10183" w:rsidRDefault="00B10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Print">
    <w:panose1 w:val="02000600000000000000"/>
    <w:charset w:val="00"/>
    <w:family w:val="auto"/>
    <w:pitch w:val="variable"/>
    <w:sig w:usb0="0000028F"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7695" w14:textId="0304AB0F" w:rsidR="000D137D" w:rsidRPr="000D137D" w:rsidRDefault="000D137D" w:rsidP="000D137D">
    <w:pPr>
      <w:tabs>
        <w:tab w:val="center" w:pos="4680"/>
        <w:tab w:val="right" w:pos="9360"/>
      </w:tabs>
    </w:pPr>
    <w:r>
      <w:t xml:space="preserve">Issue Date: </w:t>
    </w:r>
    <w:r w:rsidR="00CB329C">
      <w:t>06/26/25</w:t>
    </w:r>
    <w:r w:rsidRPr="000D137D">
      <w:tab/>
    </w:r>
    <w:r w:rsidR="008C0D34">
      <w:fldChar w:fldCharType="begin"/>
    </w:r>
    <w:r w:rsidR="008C0D34">
      <w:instrText xml:space="preserve"> PAGE   \* MERGEFORMAT </w:instrText>
    </w:r>
    <w:r w:rsidR="008C0D34">
      <w:fldChar w:fldCharType="separate"/>
    </w:r>
    <w:r w:rsidR="008C0D34">
      <w:rPr>
        <w:noProof/>
      </w:rPr>
      <w:t>1</w:t>
    </w:r>
    <w:r w:rsidR="008C0D34">
      <w:rPr>
        <w:noProof/>
      </w:rPr>
      <w:fldChar w:fldCharType="end"/>
    </w:r>
    <w:r w:rsidRPr="000D137D">
      <w:tab/>
    </w:r>
    <w:r>
      <w:t>2600</w:t>
    </w:r>
    <w:r w:rsidR="008C0D34">
      <w:t xml:space="preserve"> App </w:t>
    </w:r>
    <w:r>
      <w:t>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5D2A" w14:textId="77777777" w:rsidR="00E002BB" w:rsidRPr="00907579" w:rsidRDefault="00E002BB">
    <w:pPr>
      <w:spacing w:line="240" w:lineRule="exact"/>
    </w:pPr>
  </w:p>
  <w:p w14:paraId="024103AE" w14:textId="77777777" w:rsidR="00E002BB" w:rsidRPr="00907579" w:rsidRDefault="00E002BB">
    <w:pPr>
      <w:tabs>
        <w:tab w:val="center" w:pos="6480"/>
        <w:tab w:val="right" w:pos="12960"/>
      </w:tabs>
    </w:pPr>
    <w:r w:rsidRPr="00907579">
      <w:t xml:space="preserve">Issue Date: </w:t>
    </w:r>
    <w:r w:rsidR="00851EE0" w:rsidRPr="00907579">
      <w:t>XX</w:t>
    </w:r>
    <w:r w:rsidRPr="00907579">
      <w:t>/</w:t>
    </w:r>
    <w:r w:rsidR="00851EE0" w:rsidRPr="00907579">
      <w:t>XX</w:t>
    </w:r>
    <w:r w:rsidRPr="00907579">
      <w:t>/</w:t>
    </w:r>
    <w:r w:rsidR="00851EE0" w:rsidRPr="00907579">
      <w:t>XX</w:t>
    </w:r>
    <w:r w:rsidRPr="00907579">
      <w:tab/>
      <w:t>Att1-1</w:t>
    </w:r>
    <w:r w:rsidRPr="00907579">
      <w:tab/>
      <w:t>2600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8F3E3" w14:textId="698DE12F" w:rsidR="00E002BB" w:rsidRPr="00BE0C89" w:rsidRDefault="00C46439" w:rsidP="00BE0C89">
    <w:pPr>
      <w:tabs>
        <w:tab w:val="center" w:pos="6480"/>
        <w:tab w:val="right" w:pos="12960"/>
      </w:tabs>
    </w:pPr>
    <w:r w:rsidRPr="0074371A">
      <w:t>Issue Date:</w:t>
    </w:r>
    <w:r w:rsidR="00FF265B">
      <w:t xml:space="preserve"> </w:t>
    </w:r>
    <w:r w:rsidR="00CB329C">
      <w:t>06/26/25</w:t>
    </w:r>
    <w:r w:rsidRPr="0074371A">
      <w:tab/>
      <w:t>Att1-</w:t>
    </w:r>
    <w:r w:rsidR="007619C2">
      <w:fldChar w:fldCharType="begin"/>
    </w:r>
    <w:r w:rsidR="007619C2">
      <w:instrText xml:space="preserve"> PAGE   \* MERGEFORMAT </w:instrText>
    </w:r>
    <w:r w:rsidR="007619C2">
      <w:fldChar w:fldCharType="separate"/>
    </w:r>
    <w:r w:rsidR="007619C2">
      <w:rPr>
        <w:noProof/>
      </w:rPr>
      <w:t>1</w:t>
    </w:r>
    <w:r w:rsidR="007619C2">
      <w:rPr>
        <w:noProof/>
      </w:rPr>
      <w:fldChar w:fldCharType="end"/>
    </w:r>
    <w:r>
      <w:tab/>
    </w:r>
    <w:r w:rsidR="00464271">
      <w:t>2600</w:t>
    </w:r>
    <w:r w:rsidR="008C0D34">
      <w:t xml:space="preserve"> App </w:t>
    </w:r>
    <w:r w:rsidR="00464271">
      <w:t>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B7900" w14:textId="77777777" w:rsidR="00B10183" w:rsidRDefault="00B10183">
      <w:r>
        <w:separator/>
      </w:r>
    </w:p>
  </w:footnote>
  <w:footnote w:type="continuationSeparator" w:id="0">
    <w:p w14:paraId="005C36DE" w14:textId="77777777" w:rsidR="00B10183" w:rsidRDefault="00B10183">
      <w:r>
        <w:continuationSeparator/>
      </w:r>
    </w:p>
  </w:footnote>
  <w:footnote w:type="continuationNotice" w:id="1">
    <w:p w14:paraId="7166777D" w14:textId="77777777" w:rsidR="00B10183" w:rsidRDefault="00B10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8AFF" w14:textId="44831C86" w:rsidR="00CC71E9" w:rsidRDefault="00CC7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0ADC"/>
    <w:multiLevelType w:val="hybridMultilevel"/>
    <w:tmpl w:val="CA14E2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9281BD4"/>
    <w:multiLevelType w:val="hybridMultilevel"/>
    <w:tmpl w:val="4F886534"/>
    <w:lvl w:ilvl="0" w:tplc="8988B7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46665B9"/>
    <w:multiLevelType w:val="hybridMultilevel"/>
    <w:tmpl w:val="D480F3C2"/>
    <w:lvl w:ilvl="0" w:tplc="098462D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4B7E82"/>
    <w:multiLevelType w:val="hybridMultilevel"/>
    <w:tmpl w:val="D22219A8"/>
    <w:lvl w:ilvl="0" w:tplc="E3F27786">
      <w:start w:val="1"/>
      <w:numFmt w:val="lowerLetter"/>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4" w15:restartNumberingAfterBreak="0">
    <w:nsid w:val="4E3347E7"/>
    <w:multiLevelType w:val="hybridMultilevel"/>
    <w:tmpl w:val="CC58D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0C06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6ED1CCB"/>
    <w:multiLevelType w:val="hybridMultilevel"/>
    <w:tmpl w:val="9F227F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055367"/>
    <w:multiLevelType w:val="hybridMultilevel"/>
    <w:tmpl w:val="9C6672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047F05"/>
    <w:multiLevelType w:val="hybridMultilevel"/>
    <w:tmpl w:val="05D4D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117101"/>
    <w:multiLevelType w:val="hybridMultilevel"/>
    <w:tmpl w:val="7B88A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7965215">
    <w:abstractNumId w:val="3"/>
  </w:num>
  <w:num w:numId="2" w16cid:durableId="583223774">
    <w:abstractNumId w:val="2"/>
  </w:num>
  <w:num w:numId="3" w16cid:durableId="202791805">
    <w:abstractNumId w:val="8"/>
  </w:num>
  <w:num w:numId="4" w16cid:durableId="71045046">
    <w:abstractNumId w:val="7"/>
  </w:num>
  <w:num w:numId="5" w16cid:durableId="1632714312">
    <w:abstractNumId w:val="9"/>
  </w:num>
  <w:num w:numId="6" w16cid:durableId="234825105">
    <w:abstractNumId w:val="1"/>
  </w:num>
  <w:num w:numId="7" w16cid:durableId="1469208222">
    <w:abstractNumId w:val="6"/>
  </w:num>
  <w:num w:numId="8" w16cid:durableId="599141793">
    <w:abstractNumId w:val="4"/>
  </w:num>
  <w:num w:numId="9" w16cid:durableId="719018822">
    <w:abstractNumId w:val="5"/>
  </w:num>
  <w:num w:numId="10" w16cid:durableId="1448501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FD"/>
    <w:rsid w:val="000109EA"/>
    <w:rsid w:val="000171E7"/>
    <w:rsid w:val="0002762C"/>
    <w:rsid w:val="000434B4"/>
    <w:rsid w:val="00045A27"/>
    <w:rsid w:val="0005018E"/>
    <w:rsid w:val="000514B7"/>
    <w:rsid w:val="00051AE5"/>
    <w:rsid w:val="000734D2"/>
    <w:rsid w:val="000738EC"/>
    <w:rsid w:val="00077116"/>
    <w:rsid w:val="00081E37"/>
    <w:rsid w:val="000861DB"/>
    <w:rsid w:val="000978CB"/>
    <w:rsid w:val="000A1157"/>
    <w:rsid w:val="000A1866"/>
    <w:rsid w:val="000A3A31"/>
    <w:rsid w:val="000A4DAB"/>
    <w:rsid w:val="000A7F26"/>
    <w:rsid w:val="000C3AAB"/>
    <w:rsid w:val="000C5370"/>
    <w:rsid w:val="000D05C0"/>
    <w:rsid w:val="000D137D"/>
    <w:rsid w:val="000D6FBA"/>
    <w:rsid w:val="000E5437"/>
    <w:rsid w:val="000E5A9C"/>
    <w:rsid w:val="00101C29"/>
    <w:rsid w:val="001045FD"/>
    <w:rsid w:val="00107E9B"/>
    <w:rsid w:val="001135A2"/>
    <w:rsid w:val="0012445E"/>
    <w:rsid w:val="001310CA"/>
    <w:rsid w:val="00131CBF"/>
    <w:rsid w:val="001463F5"/>
    <w:rsid w:val="00154A2D"/>
    <w:rsid w:val="00156570"/>
    <w:rsid w:val="001565F4"/>
    <w:rsid w:val="00162E53"/>
    <w:rsid w:val="00174E68"/>
    <w:rsid w:val="0017619B"/>
    <w:rsid w:val="001801FD"/>
    <w:rsid w:val="00183A3D"/>
    <w:rsid w:val="00185E70"/>
    <w:rsid w:val="0018610C"/>
    <w:rsid w:val="00187433"/>
    <w:rsid w:val="0019778B"/>
    <w:rsid w:val="001A7FC3"/>
    <w:rsid w:val="001B060A"/>
    <w:rsid w:val="001B41E7"/>
    <w:rsid w:val="001B71E6"/>
    <w:rsid w:val="001B79D0"/>
    <w:rsid w:val="001C0DCD"/>
    <w:rsid w:val="001C4E35"/>
    <w:rsid w:val="001C5DC1"/>
    <w:rsid w:val="001C7F38"/>
    <w:rsid w:val="001D6BE5"/>
    <w:rsid w:val="001E47F4"/>
    <w:rsid w:val="002002ED"/>
    <w:rsid w:val="00200BB8"/>
    <w:rsid w:val="002058C3"/>
    <w:rsid w:val="002075AB"/>
    <w:rsid w:val="00210EA2"/>
    <w:rsid w:val="0021329C"/>
    <w:rsid w:val="00213C38"/>
    <w:rsid w:val="00213FBD"/>
    <w:rsid w:val="002161F2"/>
    <w:rsid w:val="00216652"/>
    <w:rsid w:val="00226A09"/>
    <w:rsid w:val="00227264"/>
    <w:rsid w:val="0022760C"/>
    <w:rsid w:val="0023253C"/>
    <w:rsid w:val="0024790F"/>
    <w:rsid w:val="0025580D"/>
    <w:rsid w:val="00283237"/>
    <w:rsid w:val="002842BF"/>
    <w:rsid w:val="0029103D"/>
    <w:rsid w:val="002A7B49"/>
    <w:rsid w:val="002B52CC"/>
    <w:rsid w:val="002C394F"/>
    <w:rsid w:val="002C563F"/>
    <w:rsid w:val="002C5A0D"/>
    <w:rsid w:val="002C6F48"/>
    <w:rsid w:val="002D2E35"/>
    <w:rsid w:val="002E08AA"/>
    <w:rsid w:val="002E148E"/>
    <w:rsid w:val="002E29FA"/>
    <w:rsid w:val="00304264"/>
    <w:rsid w:val="00307BEE"/>
    <w:rsid w:val="00311271"/>
    <w:rsid w:val="003259A9"/>
    <w:rsid w:val="0033343D"/>
    <w:rsid w:val="003429D1"/>
    <w:rsid w:val="00342D35"/>
    <w:rsid w:val="0034682D"/>
    <w:rsid w:val="00350F5E"/>
    <w:rsid w:val="00353704"/>
    <w:rsid w:val="00357469"/>
    <w:rsid w:val="003606EC"/>
    <w:rsid w:val="003608DC"/>
    <w:rsid w:val="00361E4A"/>
    <w:rsid w:val="00364AA3"/>
    <w:rsid w:val="00367BBA"/>
    <w:rsid w:val="003772E2"/>
    <w:rsid w:val="00392F6F"/>
    <w:rsid w:val="0039764E"/>
    <w:rsid w:val="00397D6A"/>
    <w:rsid w:val="003A1BA2"/>
    <w:rsid w:val="003A680F"/>
    <w:rsid w:val="003A6B9D"/>
    <w:rsid w:val="003B33D4"/>
    <w:rsid w:val="003C221C"/>
    <w:rsid w:val="003C2CD0"/>
    <w:rsid w:val="003C56AF"/>
    <w:rsid w:val="003D15BE"/>
    <w:rsid w:val="003D3BEA"/>
    <w:rsid w:val="003E6D54"/>
    <w:rsid w:val="003F118F"/>
    <w:rsid w:val="0040446B"/>
    <w:rsid w:val="00412015"/>
    <w:rsid w:val="00413413"/>
    <w:rsid w:val="00413DCF"/>
    <w:rsid w:val="00415DE8"/>
    <w:rsid w:val="00417208"/>
    <w:rsid w:val="004268DF"/>
    <w:rsid w:val="00434195"/>
    <w:rsid w:val="004363A8"/>
    <w:rsid w:val="00447ADD"/>
    <w:rsid w:val="00450F0C"/>
    <w:rsid w:val="00457C21"/>
    <w:rsid w:val="00464271"/>
    <w:rsid w:val="00464B01"/>
    <w:rsid w:val="00470443"/>
    <w:rsid w:val="00472AB3"/>
    <w:rsid w:val="00475B71"/>
    <w:rsid w:val="00496CDA"/>
    <w:rsid w:val="004A164F"/>
    <w:rsid w:val="004A2758"/>
    <w:rsid w:val="004A41A4"/>
    <w:rsid w:val="004B4055"/>
    <w:rsid w:val="004C00AA"/>
    <w:rsid w:val="004C031F"/>
    <w:rsid w:val="004C10A6"/>
    <w:rsid w:val="004E5454"/>
    <w:rsid w:val="004F0902"/>
    <w:rsid w:val="004F0EC8"/>
    <w:rsid w:val="004F1A31"/>
    <w:rsid w:val="004F23BC"/>
    <w:rsid w:val="004F2B40"/>
    <w:rsid w:val="004F2FA3"/>
    <w:rsid w:val="005049E1"/>
    <w:rsid w:val="00512300"/>
    <w:rsid w:val="005130AD"/>
    <w:rsid w:val="00531513"/>
    <w:rsid w:val="005333A7"/>
    <w:rsid w:val="00544C96"/>
    <w:rsid w:val="00545181"/>
    <w:rsid w:val="00562053"/>
    <w:rsid w:val="0056367C"/>
    <w:rsid w:val="00564D9F"/>
    <w:rsid w:val="00570008"/>
    <w:rsid w:val="00573C55"/>
    <w:rsid w:val="0057512F"/>
    <w:rsid w:val="00576470"/>
    <w:rsid w:val="005809AF"/>
    <w:rsid w:val="005870FD"/>
    <w:rsid w:val="005934DB"/>
    <w:rsid w:val="00594446"/>
    <w:rsid w:val="0059679E"/>
    <w:rsid w:val="005A34B2"/>
    <w:rsid w:val="005A5847"/>
    <w:rsid w:val="005B2AD0"/>
    <w:rsid w:val="005B3F20"/>
    <w:rsid w:val="005D3C5E"/>
    <w:rsid w:val="005E3B20"/>
    <w:rsid w:val="005F5525"/>
    <w:rsid w:val="00602D4D"/>
    <w:rsid w:val="00615C55"/>
    <w:rsid w:val="00621DA9"/>
    <w:rsid w:val="006301A8"/>
    <w:rsid w:val="00631253"/>
    <w:rsid w:val="006321BE"/>
    <w:rsid w:val="00641E60"/>
    <w:rsid w:val="00647BBD"/>
    <w:rsid w:val="006503A2"/>
    <w:rsid w:val="006506E2"/>
    <w:rsid w:val="00651272"/>
    <w:rsid w:val="0066284D"/>
    <w:rsid w:val="00666122"/>
    <w:rsid w:val="00666C01"/>
    <w:rsid w:val="00671239"/>
    <w:rsid w:val="0068162F"/>
    <w:rsid w:val="006817E7"/>
    <w:rsid w:val="00687715"/>
    <w:rsid w:val="006907FD"/>
    <w:rsid w:val="006914D3"/>
    <w:rsid w:val="00697E62"/>
    <w:rsid w:val="006A12C0"/>
    <w:rsid w:val="006A57CE"/>
    <w:rsid w:val="006A6182"/>
    <w:rsid w:val="006B369B"/>
    <w:rsid w:val="006B781B"/>
    <w:rsid w:val="006C4A5C"/>
    <w:rsid w:val="006C4ECD"/>
    <w:rsid w:val="006C74D3"/>
    <w:rsid w:val="006D016F"/>
    <w:rsid w:val="006D1BDA"/>
    <w:rsid w:val="006D677D"/>
    <w:rsid w:val="006E0D8D"/>
    <w:rsid w:val="006E3686"/>
    <w:rsid w:val="006F751A"/>
    <w:rsid w:val="00703BCF"/>
    <w:rsid w:val="00712052"/>
    <w:rsid w:val="00714B9E"/>
    <w:rsid w:val="00717707"/>
    <w:rsid w:val="00717CE2"/>
    <w:rsid w:val="00722DD4"/>
    <w:rsid w:val="00734040"/>
    <w:rsid w:val="00742C84"/>
    <w:rsid w:val="00745106"/>
    <w:rsid w:val="0075200F"/>
    <w:rsid w:val="007619C2"/>
    <w:rsid w:val="00763156"/>
    <w:rsid w:val="00766281"/>
    <w:rsid w:val="0078062A"/>
    <w:rsid w:val="00781912"/>
    <w:rsid w:val="007A1213"/>
    <w:rsid w:val="007A3D48"/>
    <w:rsid w:val="007B596E"/>
    <w:rsid w:val="007D1AEE"/>
    <w:rsid w:val="007F3749"/>
    <w:rsid w:val="007F58B3"/>
    <w:rsid w:val="008039E5"/>
    <w:rsid w:val="0080556E"/>
    <w:rsid w:val="00805859"/>
    <w:rsid w:val="008102F8"/>
    <w:rsid w:val="008139ED"/>
    <w:rsid w:val="008174A7"/>
    <w:rsid w:val="00840C62"/>
    <w:rsid w:val="008461E8"/>
    <w:rsid w:val="00851EE0"/>
    <w:rsid w:val="0085333D"/>
    <w:rsid w:val="00862009"/>
    <w:rsid w:val="008622B0"/>
    <w:rsid w:val="00865A14"/>
    <w:rsid w:val="00873A2D"/>
    <w:rsid w:val="00873ACA"/>
    <w:rsid w:val="008756DE"/>
    <w:rsid w:val="00881763"/>
    <w:rsid w:val="008837F6"/>
    <w:rsid w:val="008A018A"/>
    <w:rsid w:val="008A2980"/>
    <w:rsid w:val="008B0750"/>
    <w:rsid w:val="008C0D34"/>
    <w:rsid w:val="008C3AB8"/>
    <w:rsid w:val="008E5B40"/>
    <w:rsid w:val="008E6D28"/>
    <w:rsid w:val="00903CA6"/>
    <w:rsid w:val="00907579"/>
    <w:rsid w:val="009140E1"/>
    <w:rsid w:val="00914BEC"/>
    <w:rsid w:val="0091723B"/>
    <w:rsid w:val="009175DC"/>
    <w:rsid w:val="00921648"/>
    <w:rsid w:val="00923609"/>
    <w:rsid w:val="00925C75"/>
    <w:rsid w:val="009311FF"/>
    <w:rsid w:val="00933F74"/>
    <w:rsid w:val="0093759B"/>
    <w:rsid w:val="0095098F"/>
    <w:rsid w:val="009623C2"/>
    <w:rsid w:val="009737F8"/>
    <w:rsid w:val="009740BD"/>
    <w:rsid w:val="009860B1"/>
    <w:rsid w:val="009926FA"/>
    <w:rsid w:val="00992BB1"/>
    <w:rsid w:val="009A5CDF"/>
    <w:rsid w:val="009B6B9A"/>
    <w:rsid w:val="009C260F"/>
    <w:rsid w:val="009D32B3"/>
    <w:rsid w:val="009F326C"/>
    <w:rsid w:val="009F613F"/>
    <w:rsid w:val="00A01029"/>
    <w:rsid w:val="00A10EC9"/>
    <w:rsid w:val="00A12E40"/>
    <w:rsid w:val="00A25BD1"/>
    <w:rsid w:val="00A260FF"/>
    <w:rsid w:val="00A351C3"/>
    <w:rsid w:val="00A35926"/>
    <w:rsid w:val="00A44968"/>
    <w:rsid w:val="00A44AB0"/>
    <w:rsid w:val="00A4581E"/>
    <w:rsid w:val="00A66634"/>
    <w:rsid w:val="00A71E69"/>
    <w:rsid w:val="00A769E9"/>
    <w:rsid w:val="00A959A1"/>
    <w:rsid w:val="00AA09A6"/>
    <w:rsid w:val="00AA3D01"/>
    <w:rsid w:val="00AA69DF"/>
    <w:rsid w:val="00AB464A"/>
    <w:rsid w:val="00AB5CE9"/>
    <w:rsid w:val="00AC0922"/>
    <w:rsid w:val="00AC7FD2"/>
    <w:rsid w:val="00AD04C0"/>
    <w:rsid w:val="00AD0FD5"/>
    <w:rsid w:val="00AD113F"/>
    <w:rsid w:val="00AD30AF"/>
    <w:rsid w:val="00AD35FE"/>
    <w:rsid w:val="00AD58B1"/>
    <w:rsid w:val="00AD5E29"/>
    <w:rsid w:val="00AE0A47"/>
    <w:rsid w:val="00AE1E65"/>
    <w:rsid w:val="00AE4FC8"/>
    <w:rsid w:val="00AE606C"/>
    <w:rsid w:val="00AF2EAE"/>
    <w:rsid w:val="00AF3992"/>
    <w:rsid w:val="00AF4E18"/>
    <w:rsid w:val="00AF7F3A"/>
    <w:rsid w:val="00B030CD"/>
    <w:rsid w:val="00B06ED0"/>
    <w:rsid w:val="00B10183"/>
    <w:rsid w:val="00B136D2"/>
    <w:rsid w:val="00B22860"/>
    <w:rsid w:val="00B27523"/>
    <w:rsid w:val="00B31B98"/>
    <w:rsid w:val="00B40DF9"/>
    <w:rsid w:val="00B40F26"/>
    <w:rsid w:val="00B50412"/>
    <w:rsid w:val="00B5265B"/>
    <w:rsid w:val="00B5397E"/>
    <w:rsid w:val="00B5790D"/>
    <w:rsid w:val="00B67CA0"/>
    <w:rsid w:val="00B70343"/>
    <w:rsid w:val="00B81676"/>
    <w:rsid w:val="00B81EB2"/>
    <w:rsid w:val="00B872DA"/>
    <w:rsid w:val="00B92ADC"/>
    <w:rsid w:val="00B95929"/>
    <w:rsid w:val="00B97523"/>
    <w:rsid w:val="00BB1372"/>
    <w:rsid w:val="00BB4C61"/>
    <w:rsid w:val="00BB77CB"/>
    <w:rsid w:val="00BC0E7E"/>
    <w:rsid w:val="00BD072E"/>
    <w:rsid w:val="00BD0749"/>
    <w:rsid w:val="00BD27DD"/>
    <w:rsid w:val="00BD31E6"/>
    <w:rsid w:val="00BD69C9"/>
    <w:rsid w:val="00BE0C89"/>
    <w:rsid w:val="00BE1382"/>
    <w:rsid w:val="00BE428B"/>
    <w:rsid w:val="00BE68B6"/>
    <w:rsid w:val="00BE6E72"/>
    <w:rsid w:val="00BF1133"/>
    <w:rsid w:val="00BF5101"/>
    <w:rsid w:val="00BF79FE"/>
    <w:rsid w:val="00C02A4E"/>
    <w:rsid w:val="00C07C31"/>
    <w:rsid w:val="00C2159A"/>
    <w:rsid w:val="00C2604C"/>
    <w:rsid w:val="00C36739"/>
    <w:rsid w:val="00C43DB5"/>
    <w:rsid w:val="00C46439"/>
    <w:rsid w:val="00C50327"/>
    <w:rsid w:val="00C51990"/>
    <w:rsid w:val="00C64C08"/>
    <w:rsid w:val="00C67A8C"/>
    <w:rsid w:val="00C701F6"/>
    <w:rsid w:val="00C80F23"/>
    <w:rsid w:val="00C832EC"/>
    <w:rsid w:val="00C93963"/>
    <w:rsid w:val="00CA0FD0"/>
    <w:rsid w:val="00CA3BD7"/>
    <w:rsid w:val="00CA4056"/>
    <w:rsid w:val="00CB1567"/>
    <w:rsid w:val="00CB329C"/>
    <w:rsid w:val="00CB3821"/>
    <w:rsid w:val="00CB7190"/>
    <w:rsid w:val="00CC3B5F"/>
    <w:rsid w:val="00CC4611"/>
    <w:rsid w:val="00CC71E9"/>
    <w:rsid w:val="00CC7653"/>
    <w:rsid w:val="00CD0540"/>
    <w:rsid w:val="00CD0B69"/>
    <w:rsid w:val="00CD5982"/>
    <w:rsid w:val="00CE2833"/>
    <w:rsid w:val="00CF1C36"/>
    <w:rsid w:val="00CF6140"/>
    <w:rsid w:val="00D01476"/>
    <w:rsid w:val="00D02701"/>
    <w:rsid w:val="00D0397E"/>
    <w:rsid w:val="00D04550"/>
    <w:rsid w:val="00D10F78"/>
    <w:rsid w:val="00D156B0"/>
    <w:rsid w:val="00D1757A"/>
    <w:rsid w:val="00D20C88"/>
    <w:rsid w:val="00D22D19"/>
    <w:rsid w:val="00D26911"/>
    <w:rsid w:val="00D31CD7"/>
    <w:rsid w:val="00D33B94"/>
    <w:rsid w:val="00D344BA"/>
    <w:rsid w:val="00D43B08"/>
    <w:rsid w:val="00D4746D"/>
    <w:rsid w:val="00D51A97"/>
    <w:rsid w:val="00D54F8E"/>
    <w:rsid w:val="00D55863"/>
    <w:rsid w:val="00D65689"/>
    <w:rsid w:val="00D91D93"/>
    <w:rsid w:val="00D92FEE"/>
    <w:rsid w:val="00D94601"/>
    <w:rsid w:val="00D96CCD"/>
    <w:rsid w:val="00D973AE"/>
    <w:rsid w:val="00DA0EE3"/>
    <w:rsid w:val="00DA1518"/>
    <w:rsid w:val="00DA6A35"/>
    <w:rsid w:val="00DE0975"/>
    <w:rsid w:val="00DE2A35"/>
    <w:rsid w:val="00DF08DE"/>
    <w:rsid w:val="00DF4266"/>
    <w:rsid w:val="00DF43F0"/>
    <w:rsid w:val="00DF77E9"/>
    <w:rsid w:val="00E002BB"/>
    <w:rsid w:val="00E01D91"/>
    <w:rsid w:val="00E020E4"/>
    <w:rsid w:val="00E04B51"/>
    <w:rsid w:val="00E1267B"/>
    <w:rsid w:val="00E12C8F"/>
    <w:rsid w:val="00E13476"/>
    <w:rsid w:val="00E251C1"/>
    <w:rsid w:val="00E26EFC"/>
    <w:rsid w:val="00E338C0"/>
    <w:rsid w:val="00E361A7"/>
    <w:rsid w:val="00E37403"/>
    <w:rsid w:val="00E4469A"/>
    <w:rsid w:val="00E54122"/>
    <w:rsid w:val="00E561A6"/>
    <w:rsid w:val="00E578E3"/>
    <w:rsid w:val="00E60582"/>
    <w:rsid w:val="00E65872"/>
    <w:rsid w:val="00E665BE"/>
    <w:rsid w:val="00E66C33"/>
    <w:rsid w:val="00E7665D"/>
    <w:rsid w:val="00E80640"/>
    <w:rsid w:val="00E80F02"/>
    <w:rsid w:val="00E85309"/>
    <w:rsid w:val="00E85F84"/>
    <w:rsid w:val="00EA22D5"/>
    <w:rsid w:val="00EB5CFB"/>
    <w:rsid w:val="00EB6BAD"/>
    <w:rsid w:val="00EB7828"/>
    <w:rsid w:val="00EC21BB"/>
    <w:rsid w:val="00ED31F6"/>
    <w:rsid w:val="00ED541B"/>
    <w:rsid w:val="00EE4107"/>
    <w:rsid w:val="00EE5398"/>
    <w:rsid w:val="00EE7D1E"/>
    <w:rsid w:val="00EF09CE"/>
    <w:rsid w:val="00EF3CF7"/>
    <w:rsid w:val="00F033A6"/>
    <w:rsid w:val="00F11E0D"/>
    <w:rsid w:val="00F128A2"/>
    <w:rsid w:val="00F14700"/>
    <w:rsid w:val="00F16029"/>
    <w:rsid w:val="00F252BB"/>
    <w:rsid w:val="00F252D3"/>
    <w:rsid w:val="00F351EB"/>
    <w:rsid w:val="00F473C7"/>
    <w:rsid w:val="00F578EA"/>
    <w:rsid w:val="00F631A8"/>
    <w:rsid w:val="00F7173D"/>
    <w:rsid w:val="00F760D1"/>
    <w:rsid w:val="00F843BF"/>
    <w:rsid w:val="00F846E9"/>
    <w:rsid w:val="00F93330"/>
    <w:rsid w:val="00FA0663"/>
    <w:rsid w:val="00FA7C9C"/>
    <w:rsid w:val="00FB177D"/>
    <w:rsid w:val="00FB2F47"/>
    <w:rsid w:val="00FC381F"/>
    <w:rsid w:val="00FC3EE3"/>
    <w:rsid w:val="00FC7A2C"/>
    <w:rsid w:val="00FE0193"/>
    <w:rsid w:val="00FF265B"/>
    <w:rsid w:val="00FF32DB"/>
    <w:rsid w:val="00FF3AF9"/>
    <w:rsid w:val="02E64285"/>
    <w:rsid w:val="03B9DFD5"/>
    <w:rsid w:val="0E658664"/>
    <w:rsid w:val="1A341AC6"/>
    <w:rsid w:val="1AF9BD3E"/>
    <w:rsid w:val="1B0F1BB6"/>
    <w:rsid w:val="1CBB79B9"/>
    <w:rsid w:val="207900AB"/>
    <w:rsid w:val="20C42B1A"/>
    <w:rsid w:val="2CFFB6FE"/>
    <w:rsid w:val="33A3789E"/>
    <w:rsid w:val="3670B55D"/>
    <w:rsid w:val="37A7AF97"/>
    <w:rsid w:val="3AC33F33"/>
    <w:rsid w:val="4B17FEA4"/>
    <w:rsid w:val="4C32DF9F"/>
    <w:rsid w:val="4D6326CE"/>
    <w:rsid w:val="4E6832AE"/>
    <w:rsid w:val="68550D13"/>
    <w:rsid w:val="6BF6B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D6FCBE"/>
  <w15:chartTrackingRefBased/>
  <w15:docId w15:val="{AF60AC84-B5CE-487B-B4C8-EE351507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F74"/>
    <w:rPr>
      <w:rFonts w:cs="Times New Roman"/>
      <w:sz w:val="22"/>
      <w:szCs w:val="24"/>
    </w:rPr>
  </w:style>
  <w:style w:type="paragraph" w:styleId="Heading1">
    <w:name w:val="heading 1"/>
    <w:next w:val="BodyText"/>
    <w:link w:val="Heading1Char"/>
    <w:qFormat/>
    <w:rsid w:val="00D156B0"/>
    <w:pPr>
      <w:keepNext/>
      <w:keepLines/>
      <w:widowControl w:val="0"/>
      <w:autoSpaceDE w:val="0"/>
      <w:autoSpaceDN w:val="0"/>
      <w:adjustRightInd w:val="0"/>
      <w:spacing w:before="440" w:after="220"/>
      <w:ind w:left="360" w:hanging="360"/>
      <w:outlineLvl w:val="0"/>
    </w:pPr>
    <w:rPr>
      <w:rFonts w:eastAsiaTheme="majorEastAsia" w:cstheme="majorBidi"/>
      <w:sz w:val="22"/>
      <w:szCs w:val="22"/>
    </w:rPr>
  </w:style>
  <w:style w:type="paragraph" w:styleId="Heading2">
    <w:name w:val="heading 2"/>
    <w:basedOn w:val="BodyText"/>
    <w:next w:val="BodyText"/>
    <w:link w:val="Heading2Char"/>
    <w:qFormat/>
    <w:rsid w:val="00C07C31"/>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C07C3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07C31"/>
    <w:pPr>
      <w:spacing w:after="220"/>
    </w:pPr>
    <w:rPr>
      <w:rFonts w:eastAsiaTheme="minorHAnsi"/>
      <w:sz w:val="22"/>
      <w:szCs w:val="22"/>
    </w:rPr>
  </w:style>
  <w:style w:type="character" w:customStyle="1" w:styleId="BodyTextChar">
    <w:name w:val="Body Text Char"/>
    <w:basedOn w:val="DefaultParagraphFont"/>
    <w:link w:val="BodyText"/>
    <w:rsid w:val="00C07C31"/>
    <w:rPr>
      <w:rFonts w:eastAsiaTheme="minorHAnsi"/>
      <w:sz w:val="22"/>
      <w:szCs w:val="22"/>
    </w:rPr>
  </w:style>
  <w:style w:type="paragraph" w:customStyle="1" w:styleId="Applicability">
    <w:name w:val="Applicability"/>
    <w:basedOn w:val="BodyText"/>
    <w:qFormat/>
    <w:rsid w:val="00C07C31"/>
    <w:pPr>
      <w:spacing w:before="440"/>
      <w:ind w:left="2160" w:hanging="2160"/>
    </w:pPr>
  </w:style>
  <w:style w:type="paragraph" w:customStyle="1" w:styleId="attachmenttitle">
    <w:name w:val="attachment title"/>
    <w:next w:val="BodyText"/>
    <w:qFormat/>
    <w:rsid w:val="00C07C31"/>
    <w:pPr>
      <w:spacing w:after="220"/>
      <w:jc w:val="center"/>
      <w:outlineLvl w:val="0"/>
    </w:pPr>
    <w:rPr>
      <w:sz w:val="22"/>
      <w:szCs w:val="22"/>
    </w:rPr>
  </w:style>
  <w:style w:type="paragraph" w:customStyle="1" w:styleId="BodyText-table">
    <w:name w:val="Body Text - table"/>
    <w:qFormat/>
    <w:rsid w:val="00C07C31"/>
    <w:rPr>
      <w:rFonts w:eastAsiaTheme="minorHAnsi" w:cstheme="minorBidi"/>
      <w:sz w:val="22"/>
      <w:szCs w:val="22"/>
    </w:rPr>
  </w:style>
  <w:style w:type="paragraph" w:styleId="BodyText2">
    <w:name w:val="Body Text 2"/>
    <w:link w:val="BodyText2Char"/>
    <w:rsid w:val="00C07C31"/>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C07C31"/>
    <w:rPr>
      <w:rFonts w:eastAsiaTheme="majorEastAsia" w:cstheme="majorBidi"/>
      <w:sz w:val="22"/>
      <w:szCs w:val="22"/>
    </w:rPr>
  </w:style>
  <w:style w:type="paragraph" w:styleId="BodyText3">
    <w:name w:val="Body Text 3"/>
    <w:basedOn w:val="BodyText"/>
    <w:link w:val="BodyText3Char"/>
    <w:rsid w:val="00C07C31"/>
    <w:pPr>
      <w:ind w:left="720"/>
    </w:pPr>
    <w:rPr>
      <w:rFonts w:eastAsiaTheme="majorEastAsia" w:cstheme="majorBidi"/>
    </w:rPr>
  </w:style>
  <w:style w:type="character" w:customStyle="1" w:styleId="BodyText3Char">
    <w:name w:val="Body Text 3 Char"/>
    <w:basedOn w:val="DefaultParagraphFont"/>
    <w:link w:val="BodyText3"/>
    <w:rsid w:val="00C07C31"/>
    <w:rPr>
      <w:rFonts w:eastAsiaTheme="majorEastAsia" w:cstheme="majorBidi"/>
      <w:sz w:val="22"/>
      <w:szCs w:val="22"/>
    </w:rPr>
  </w:style>
  <w:style w:type="character" w:customStyle="1" w:styleId="Commitment">
    <w:name w:val="Commitment"/>
    <w:basedOn w:val="DefaultParagraphFont"/>
    <w:uiPriority w:val="1"/>
    <w:qFormat/>
    <w:rsid w:val="00C07C31"/>
    <w:rPr>
      <w:rFonts w:ascii="Arial" w:hAnsi="Arial"/>
      <w:i/>
      <w:iCs/>
      <w:sz w:val="22"/>
    </w:rPr>
  </w:style>
  <w:style w:type="paragraph" w:customStyle="1" w:styleId="CornerstoneBases">
    <w:name w:val="Cornerstone / Bases"/>
    <w:basedOn w:val="BodyText"/>
    <w:qFormat/>
    <w:rsid w:val="00C07C31"/>
    <w:pPr>
      <w:ind w:left="2160" w:hanging="2160"/>
    </w:pPr>
  </w:style>
  <w:style w:type="paragraph" w:styleId="Revision">
    <w:name w:val="Revision"/>
    <w:hidden/>
    <w:uiPriority w:val="99"/>
    <w:semiHidden/>
    <w:rsid w:val="000D05C0"/>
    <w:rPr>
      <w:rFonts w:ascii="Segoe Print" w:hAnsi="Segoe Print"/>
      <w:sz w:val="24"/>
      <w:szCs w:val="24"/>
    </w:rPr>
  </w:style>
  <w:style w:type="paragraph" w:customStyle="1" w:styleId="EffectiveDate">
    <w:name w:val="Effective Date"/>
    <w:next w:val="BodyText"/>
    <w:qFormat/>
    <w:rsid w:val="00C07C31"/>
    <w:pPr>
      <w:spacing w:before="220" w:after="440"/>
      <w:jc w:val="center"/>
    </w:pPr>
    <w:rPr>
      <w:sz w:val="22"/>
      <w:szCs w:val="22"/>
    </w:rPr>
  </w:style>
  <w:style w:type="paragraph" w:customStyle="1" w:styleId="END">
    <w:name w:val="END"/>
    <w:next w:val="BodyText"/>
    <w:qFormat/>
    <w:rsid w:val="00C07C31"/>
    <w:pPr>
      <w:spacing w:before="440" w:after="440"/>
      <w:jc w:val="center"/>
    </w:pPr>
    <w:rPr>
      <w:sz w:val="22"/>
      <w:szCs w:val="22"/>
    </w:rPr>
  </w:style>
  <w:style w:type="paragraph" w:styleId="Footer">
    <w:name w:val="footer"/>
    <w:link w:val="FooterChar"/>
    <w:uiPriority w:val="99"/>
    <w:unhideWhenUsed/>
    <w:rsid w:val="00C07C31"/>
    <w:pPr>
      <w:widowControl w:val="0"/>
      <w:tabs>
        <w:tab w:val="center" w:pos="4680"/>
        <w:tab w:val="right" w:pos="9360"/>
      </w:tabs>
      <w:autoSpaceDE w:val="0"/>
      <w:autoSpaceDN w:val="0"/>
      <w:adjustRightInd w:val="0"/>
      <w:spacing w:after="220"/>
    </w:pPr>
    <w:rPr>
      <w:rFonts w:eastAsiaTheme="minorHAnsi"/>
      <w:sz w:val="22"/>
      <w:szCs w:val="22"/>
    </w:rPr>
  </w:style>
  <w:style w:type="character" w:customStyle="1" w:styleId="FooterChar">
    <w:name w:val="Footer Char"/>
    <w:basedOn w:val="DefaultParagraphFont"/>
    <w:link w:val="Footer"/>
    <w:uiPriority w:val="99"/>
    <w:rsid w:val="00C07C31"/>
    <w:rPr>
      <w:rFonts w:eastAsiaTheme="minorHAnsi"/>
      <w:sz w:val="22"/>
      <w:szCs w:val="22"/>
    </w:rPr>
  </w:style>
  <w:style w:type="paragraph" w:styleId="Header">
    <w:name w:val="header"/>
    <w:basedOn w:val="Normal"/>
    <w:link w:val="HeaderChar"/>
    <w:rsid w:val="00C07C31"/>
    <w:pPr>
      <w:tabs>
        <w:tab w:val="center" w:pos="4320"/>
        <w:tab w:val="right" w:pos="8640"/>
      </w:tabs>
    </w:pPr>
  </w:style>
  <w:style w:type="character" w:customStyle="1" w:styleId="HeaderChar">
    <w:name w:val="Header Char"/>
    <w:basedOn w:val="DefaultParagraphFont"/>
    <w:link w:val="Header"/>
    <w:rsid w:val="00C07C31"/>
    <w:rPr>
      <w:rFonts w:cs="Times New Roman"/>
      <w:sz w:val="22"/>
      <w:szCs w:val="24"/>
    </w:rPr>
  </w:style>
  <w:style w:type="character" w:customStyle="1" w:styleId="Heading1Char">
    <w:name w:val="Heading 1 Char"/>
    <w:basedOn w:val="DefaultParagraphFont"/>
    <w:link w:val="Heading1"/>
    <w:rsid w:val="00D156B0"/>
    <w:rPr>
      <w:rFonts w:eastAsiaTheme="majorEastAsia" w:cstheme="majorBidi"/>
      <w:sz w:val="22"/>
      <w:szCs w:val="22"/>
    </w:rPr>
  </w:style>
  <w:style w:type="character" w:customStyle="1" w:styleId="Heading2Char">
    <w:name w:val="Heading 2 Char"/>
    <w:basedOn w:val="DefaultParagraphFont"/>
    <w:link w:val="Heading2"/>
    <w:rsid w:val="00C07C31"/>
    <w:rPr>
      <w:rFonts w:eastAsiaTheme="majorEastAsia" w:cstheme="majorBidi"/>
      <w:sz w:val="22"/>
      <w:szCs w:val="22"/>
    </w:rPr>
  </w:style>
  <w:style w:type="character" w:customStyle="1" w:styleId="Heading3Char">
    <w:name w:val="Heading 3 Char"/>
    <w:basedOn w:val="DefaultParagraphFont"/>
    <w:link w:val="Heading3"/>
    <w:rsid w:val="00C07C31"/>
    <w:rPr>
      <w:rFonts w:eastAsiaTheme="minorHAnsi"/>
      <w:sz w:val="22"/>
      <w:szCs w:val="22"/>
    </w:rPr>
  </w:style>
  <w:style w:type="table" w:customStyle="1" w:styleId="IM">
    <w:name w:val="IM"/>
    <w:basedOn w:val="TableNormal"/>
    <w:uiPriority w:val="99"/>
    <w:rsid w:val="00C07C31"/>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C07C31"/>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Lista">
    <w:name w:val="List a"/>
    <w:basedOn w:val="BodyText"/>
    <w:rsid w:val="00C07C31"/>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C07C31"/>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C07C31"/>
    <w:rPr>
      <w:rFonts w:eastAsiaTheme="minorHAnsi"/>
      <w:szCs w:val="22"/>
    </w:rPr>
  </w:style>
  <w:style w:type="character" w:styleId="PageNumber">
    <w:name w:val="page number"/>
    <w:basedOn w:val="DefaultParagraphFont"/>
    <w:rsid w:val="00C07C31"/>
  </w:style>
  <w:style w:type="paragraph" w:customStyle="1" w:styleId="Requirement">
    <w:name w:val="Requirement"/>
    <w:basedOn w:val="BodyText3"/>
    <w:qFormat/>
    <w:rsid w:val="00C07C31"/>
    <w:pPr>
      <w:keepNext/>
    </w:pPr>
    <w:rPr>
      <w:b/>
      <w:bCs/>
    </w:rPr>
  </w:style>
  <w:style w:type="paragraph" w:customStyle="1" w:styleId="SpecificGuidance">
    <w:name w:val="Specific Guidance"/>
    <w:basedOn w:val="BodyText3"/>
    <w:qFormat/>
    <w:rsid w:val="00C07C31"/>
    <w:pPr>
      <w:keepNext/>
    </w:pPr>
    <w:rPr>
      <w:u w:val="single"/>
    </w:rPr>
  </w:style>
  <w:style w:type="table" w:styleId="TableGrid">
    <w:name w:val="Table Grid"/>
    <w:basedOn w:val="TableNormal"/>
    <w:uiPriority w:val="39"/>
    <w:rsid w:val="00C07C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07C31"/>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BodyText"/>
    <w:link w:val="TitleChar"/>
    <w:qFormat/>
    <w:rsid w:val="00C07C31"/>
    <w:pPr>
      <w:autoSpaceDE w:val="0"/>
      <w:autoSpaceDN w:val="0"/>
      <w:adjustRightInd w:val="0"/>
      <w:spacing w:before="220" w:after="220"/>
      <w:jc w:val="center"/>
    </w:pPr>
    <w:rPr>
      <w:sz w:val="22"/>
      <w:szCs w:val="22"/>
    </w:rPr>
  </w:style>
  <w:style w:type="character" w:customStyle="1" w:styleId="TitleChar">
    <w:name w:val="Title Char"/>
    <w:basedOn w:val="DefaultParagraphFont"/>
    <w:link w:val="Title"/>
    <w:rsid w:val="00C07C31"/>
    <w:rPr>
      <w:sz w:val="22"/>
      <w:szCs w:val="22"/>
    </w:rPr>
  </w:style>
  <w:style w:type="character" w:styleId="CommentReference">
    <w:name w:val="annotation reference"/>
    <w:basedOn w:val="DefaultParagraphFont"/>
    <w:rsid w:val="0021329C"/>
    <w:rPr>
      <w:sz w:val="16"/>
      <w:szCs w:val="16"/>
    </w:rPr>
  </w:style>
  <w:style w:type="paragraph" w:styleId="CommentText">
    <w:name w:val="annotation text"/>
    <w:basedOn w:val="Normal"/>
    <w:link w:val="CommentTextChar"/>
    <w:rsid w:val="0021329C"/>
    <w:rPr>
      <w:sz w:val="20"/>
      <w:szCs w:val="20"/>
    </w:rPr>
  </w:style>
  <w:style w:type="character" w:customStyle="1" w:styleId="CommentTextChar">
    <w:name w:val="Comment Text Char"/>
    <w:basedOn w:val="DefaultParagraphFont"/>
    <w:link w:val="CommentText"/>
    <w:rsid w:val="0021329C"/>
    <w:rPr>
      <w:rFonts w:cs="Times New Roman"/>
    </w:rPr>
  </w:style>
  <w:style w:type="paragraph" w:styleId="CommentSubject">
    <w:name w:val="annotation subject"/>
    <w:basedOn w:val="CommentText"/>
    <w:next w:val="CommentText"/>
    <w:link w:val="CommentSubjectChar"/>
    <w:rsid w:val="0021329C"/>
    <w:rPr>
      <w:b/>
      <w:bCs/>
    </w:rPr>
  </w:style>
  <w:style w:type="character" w:customStyle="1" w:styleId="CommentSubjectChar">
    <w:name w:val="Comment Subject Char"/>
    <w:basedOn w:val="CommentTextChar"/>
    <w:link w:val="CommentSubject"/>
    <w:rsid w:val="0021329C"/>
    <w:rPr>
      <w:rFonts w:cs="Times New Roman"/>
      <w:b/>
      <w:bCs/>
    </w:rPr>
  </w:style>
  <w:style w:type="character" w:styleId="Mention">
    <w:name w:val="Mention"/>
    <w:basedOn w:val="DefaultParagraphFont"/>
    <w:uiPriority w:val="99"/>
    <w:unhideWhenUsed/>
    <w:rsid w:val="000514B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162E8526-1B68-4DE1-9387-6B9BF3BD5D7F}">
  <ds:schemaRefs>
    <ds:schemaRef ds:uri="http://schemas.openxmlformats.org/officeDocument/2006/bibliography"/>
  </ds:schemaRefs>
</ds:datastoreItem>
</file>

<file path=customXml/itemProps2.xml><?xml version="1.0" encoding="utf-8"?>
<ds:datastoreItem xmlns:ds="http://schemas.openxmlformats.org/officeDocument/2006/customXml" ds:itemID="{E1FD2332-5CA7-4272-943A-1046EDB83B32}"/>
</file>

<file path=customXml/itemProps3.xml><?xml version="1.0" encoding="utf-8"?>
<ds:datastoreItem xmlns:ds="http://schemas.openxmlformats.org/officeDocument/2006/customXml" ds:itemID="{DAB688BE-7335-47F0-87B1-D6532B20D6B3}"/>
</file>

<file path=customXml/itemProps4.xml><?xml version="1.0" encoding="utf-8"?>
<ds:datastoreItem xmlns:ds="http://schemas.openxmlformats.org/officeDocument/2006/customXml" ds:itemID="{09549E16-F7A2-4627-9614-5FA1CFD2981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6</Pages>
  <Words>1698</Words>
  <Characters>10019</Characters>
  <Application>Microsoft Office Word</Application>
  <DocSecurity>2</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11694</CharactersWithSpaces>
  <SharedDoc>false</SharedDoc>
  <HLinks>
    <vt:vector size="6" baseType="variant">
      <vt:variant>
        <vt:i4>1310842</vt:i4>
      </vt:variant>
      <vt:variant>
        <vt:i4>0</vt:i4>
      </vt:variant>
      <vt:variant>
        <vt:i4>0</vt:i4>
      </vt:variant>
      <vt:variant>
        <vt:i4>5</vt:i4>
      </vt:variant>
      <vt:variant>
        <vt:lpwstr>mailto:ALD6@nrc.gov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3</cp:revision>
  <dcterms:created xsi:type="dcterms:W3CDTF">2025-06-25T17:55:00Z</dcterms:created>
  <dcterms:modified xsi:type="dcterms:W3CDTF">2025-06-25T17:56:00Z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StartDate">
    <vt:lpwstr/>
  </property>
  <property fmtid="{D5CDD505-2E9C-101B-9397-08002B2CF9AE}" pid="3" name="MediaServiceImageTags">
    <vt:lpwstr/>
  </property>
  <property fmtid="{D5CDD505-2E9C-101B-9397-08002B2CF9AE}" pid="4" name="_dlc_DocId">
    <vt:lpwstr>VTWSNT76SA7V-2111008064-14951</vt:lpwstr>
  </property>
  <property fmtid="{D5CDD505-2E9C-101B-9397-08002B2CF9AE}" pid="5" name="ContentTypeId">
    <vt:lpwstr>0x01010029DB37CB91B52542B6AE2623451322B5</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IconOverlay">
    <vt:lpwstr/>
  </property>
  <property fmtid="{D5CDD505-2E9C-101B-9397-08002B2CF9AE}" pid="10" name="PublishingExpirationDate">
    <vt:lpwstr/>
  </property>
  <property fmtid="{D5CDD505-2E9C-101B-9397-08002B2CF9AE}" pid="11" name="_ExtendedDescription">
    <vt:lpwstr/>
  </property>
  <property fmtid="{D5CDD505-2E9C-101B-9397-08002B2CF9AE}" pid="12" name="TriggerFlowInfo">
    <vt:lpwstr/>
  </property>
  <property fmtid="{D5CDD505-2E9C-101B-9397-08002B2CF9AE}" pid="13" name="_dlc_DocIdUrl">
    <vt:lpwstr>https://usnrc.sharepoint.com/teams/Region-II-DFFI/_layouts/15/DocIdRedir.aspx?ID=VTWSNT76SA7V-2111008064-14951, VTWSNT76SA7V-2111008064-14951</vt:lpwstr>
  </property>
  <property fmtid="{D5CDD505-2E9C-101B-9397-08002B2CF9AE}" pid="14" name="_dlc_DocIdItemGuid">
    <vt:lpwstr>7a1efda2-8b82-4bc8-b32d-c0d10e5f782f</vt:lpwstr>
  </property>
</Properties>
</file>