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1EE6F2" w14:textId="008D447E" w:rsidR="004B5E0E" w:rsidRPr="00F64645" w:rsidRDefault="004B5E0E" w:rsidP="00F64645">
      <w:pPr>
        <w:pStyle w:val="NRCINSPECTIONMANUAL"/>
      </w:pPr>
      <w:r w:rsidRPr="00F64645">
        <w:tab/>
      </w:r>
      <w:r w:rsidRPr="00F64645">
        <w:rPr>
          <w:b/>
          <w:bCs/>
          <w:sz w:val="38"/>
          <w:szCs w:val="38"/>
        </w:rPr>
        <w:t>NRC INSPECTION MANUAL</w:t>
      </w:r>
      <w:r w:rsidRPr="00F64645">
        <w:tab/>
      </w:r>
      <w:r w:rsidR="009A425A" w:rsidRPr="00F64645">
        <w:t>I</w:t>
      </w:r>
      <w:r w:rsidR="00F86FE5" w:rsidRPr="00F64645">
        <w:t>R</w:t>
      </w:r>
      <w:r w:rsidR="009A425A" w:rsidRPr="00F64645">
        <w:t>AB</w:t>
      </w:r>
    </w:p>
    <w:p w14:paraId="2FB1116A" w14:textId="219E5290" w:rsidR="00B5236E" w:rsidRPr="00F64645" w:rsidRDefault="00E079A1" w:rsidP="00F64645">
      <w:pPr>
        <w:pStyle w:val="IMCIP"/>
      </w:pPr>
      <w:r w:rsidRPr="00F64645">
        <w:t xml:space="preserve">INSPECTION </w:t>
      </w:r>
      <w:r w:rsidR="004B5E0E" w:rsidRPr="00F64645">
        <w:t>MANUAL CHAPTER 1245 APPENDIX C12</w:t>
      </w:r>
    </w:p>
    <w:p w14:paraId="0EBE9E48" w14:textId="22A0AA3E" w:rsidR="00125C2F" w:rsidRPr="00791481" w:rsidRDefault="004B5E0E" w:rsidP="00710126">
      <w:pPr>
        <w:pStyle w:val="Title"/>
      </w:pPr>
      <w:r w:rsidRPr="00791481">
        <w:t xml:space="preserve">SAFETY CULTURE ASSESSOR </w:t>
      </w:r>
      <w:r w:rsidR="00910969">
        <w:br/>
      </w:r>
      <w:r w:rsidRPr="00791481">
        <w:t>TRAINING AND</w:t>
      </w:r>
      <w:r w:rsidR="00710126">
        <w:t xml:space="preserve"> </w:t>
      </w:r>
      <w:r w:rsidRPr="00791481">
        <w:t>QUALIFICATION JOURNAL</w:t>
      </w:r>
    </w:p>
    <w:p w14:paraId="5D4519E3" w14:textId="30668BB2" w:rsidR="005A52EC" w:rsidRDefault="00B17C9B" w:rsidP="00B17C9B">
      <w:pPr>
        <w:tabs>
          <w:tab w:val="left" w:pos="-1380"/>
          <w:tab w:val="left" w:pos="-720"/>
          <w:tab w:val="left" w:pos="0"/>
          <w:tab w:val="left" w:pos="720"/>
          <w:tab w:val="left" w:pos="1440"/>
          <w:tab w:val="left" w:pos="2160"/>
          <w:tab w:val="left" w:pos="2880"/>
          <w:tab w:val="left" w:pos="3600"/>
          <w:tab w:val="left" w:pos="4320"/>
          <w:tab w:val="left" w:pos="5040"/>
          <w:tab w:val="left" w:pos="5760"/>
          <w:tab w:val="left" w:pos="5850"/>
        </w:tabs>
        <w:jc w:val="center"/>
      </w:pPr>
      <w:r>
        <w:t xml:space="preserve">Effective Date: </w:t>
      </w:r>
      <w:ins w:id="0" w:author="Author">
        <w:r w:rsidR="00F50267">
          <w:t>05/21</w:t>
        </w:r>
        <w:r w:rsidR="006C0AA2">
          <w:t>/2025</w:t>
        </w:r>
      </w:ins>
    </w:p>
    <w:p w14:paraId="59DA31B8" w14:textId="77777777" w:rsidR="00275DF6" w:rsidRDefault="00275DF6">
      <w:pPr>
        <w:spacing w:after="200" w:line="276" w:lineRule="auto"/>
        <w:sectPr w:rsidR="00275DF6" w:rsidSect="00FD1ABA">
          <w:pgSz w:w="12240" w:h="15840" w:code="1"/>
          <w:pgMar w:top="1440" w:right="1440" w:bottom="1440" w:left="1440" w:header="720" w:footer="720" w:gutter="0"/>
          <w:pgNumType w:fmt="lowerRoman" w:start="1"/>
          <w:cols w:space="720"/>
          <w:noEndnote/>
          <w:docGrid w:linePitch="326"/>
        </w:sectPr>
      </w:pPr>
    </w:p>
    <w:sdt>
      <w:sdtPr>
        <w:rPr>
          <w:rFonts w:eastAsia="Times New Roman" w:cs="Times New Roman"/>
          <w:szCs w:val="24"/>
        </w:rPr>
        <w:id w:val="-1267931971"/>
        <w:docPartObj>
          <w:docPartGallery w:val="Table of Contents"/>
          <w:docPartUnique/>
        </w:docPartObj>
      </w:sdtPr>
      <w:sdtEndPr>
        <w:rPr>
          <w:b/>
          <w:bCs/>
          <w:noProof/>
        </w:rPr>
      </w:sdtEndPr>
      <w:sdtContent>
        <w:p w14:paraId="27EEAA66" w14:textId="5CAC5499" w:rsidR="00FD4734" w:rsidRDefault="00FD4734">
          <w:pPr>
            <w:pStyle w:val="TOCHeading"/>
          </w:pPr>
          <w:r>
            <w:t>Table of Contents</w:t>
          </w:r>
        </w:p>
        <w:p w14:paraId="3092BEB5" w14:textId="576A1D9E" w:rsidR="00987A1E" w:rsidRDefault="00FD4734">
          <w:pPr>
            <w:pStyle w:val="TOC1"/>
            <w:rPr>
              <w:rFonts w:asciiTheme="minorHAnsi" w:eastAsiaTheme="minorEastAsia" w:hAnsiTheme="minorHAnsi"/>
              <w:noProof/>
              <w:kern w:val="2"/>
              <w:sz w:val="24"/>
              <w:szCs w:val="24"/>
              <w14:ligatures w14:val="standardContextual"/>
            </w:rPr>
          </w:pPr>
          <w:r>
            <w:fldChar w:fldCharType="begin"/>
          </w:r>
          <w:r>
            <w:instrText xml:space="preserve"> TOC \o "1-3" \h \z \u </w:instrText>
          </w:r>
          <w:r>
            <w:fldChar w:fldCharType="separate"/>
          </w:r>
          <w:hyperlink w:anchor="_Toc197602058" w:history="1">
            <w:r w:rsidR="00987A1E" w:rsidRPr="00A1346D">
              <w:rPr>
                <w:rStyle w:val="Hyperlink"/>
                <w:noProof/>
              </w:rPr>
              <w:t>Introduction</w:t>
            </w:r>
            <w:r w:rsidR="00987A1E">
              <w:rPr>
                <w:noProof/>
                <w:webHidden/>
              </w:rPr>
              <w:tab/>
            </w:r>
            <w:r w:rsidR="00987A1E">
              <w:rPr>
                <w:noProof/>
                <w:webHidden/>
              </w:rPr>
              <w:fldChar w:fldCharType="begin"/>
            </w:r>
            <w:r w:rsidR="00987A1E">
              <w:rPr>
                <w:noProof/>
                <w:webHidden/>
              </w:rPr>
              <w:instrText xml:space="preserve"> PAGEREF _Toc197602058 \h </w:instrText>
            </w:r>
            <w:r w:rsidR="00987A1E">
              <w:rPr>
                <w:noProof/>
                <w:webHidden/>
              </w:rPr>
            </w:r>
            <w:r w:rsidR="00987A1E">
              <w:rPr>
                <w:noProof/>
                <w:webHidden/>
              </w:rPr>
              <w:fldChar w:fldCharType="separate"/>
            </w:r>
            <w:r w:rsidR="0084004F">
              <w:rPr>
                <w:noProof/>
                <w:webHidden/>
              </w:rPr>
              <w:t>1</w:t>
            </w:r>
            <w:r w:rsidR="00987A1E">
              <w:rPr>
                <w:noProof/>
                <w:webHidden/>
              </w:rPr>
              <w:fldChar w:fldCharType="end"/>
            </w:r>
          </w:hyperlink>
        </w:p>
        <w:p w14:paraId="08AB060A" w14:textId="0F06DEEF" w:rsidR="00987A1E" w:rsidRDefault="00987A1E">
          <w:pPr>
            <w:pStyle w:val="TOC2"/>
            <w:rPr>
              <w:rFonts w:asciiTheme="minorHAnsi" w:eastAsiaTheme="minorEastAsia" w:hAnsiTheme="minorHAnsi"/>
              <w:noProof/>
              <w:kern w:val="2"/>
              <w:sz w:val="24"/>
              <w:szCs w:val="24"/>
              <w14:ligatures w14:val="standardContextual"/>
            </w:rPr>
          </w:pPr>
          <w:hyperlink w:anchor="_Toc197602059" w:history="1">
            <w:r w:rsidRPr="00A1346D">
              <w:rPr>
                <w:rStyle w:val="Hyperlink"/>
                <w:noProof/>
              </w:rPr>
              <w:t>Safety Culture Assessor Competencies</w:t>
            </w:r>
            <w:r>
              <w:rPr>
                <w:noProof/>
                <w:webHidden/>
              </w:rPr>
              <w:tab/>
            </w:r>
            <w:r>
              <w:rPr>
                <w:noProof/>
                <w:webHidden/>
              </w:rPr>
              <w:fldChar w:fldCharType="begin"/>
            </w:r>
            <w:r>
              <w:rPr>
                <w:noProof/>
                <w:webHidden/>
              </w:rPr>
              <w:instrText xml:space="preserve"> PAGEREF _Toc197602059 \h </w:instrText>
            </w:r>
            <w:r>
              <w:rPr>
                <w:noProof/>
                <w:webHidden/>
              </w:rPr>
            </w:r>
            <w:r>
              <w:rPr>
                <w:noProof/>
                <w:webHidden/>
              </w:rPr>
              <w:fldChar w:fldCharType="separate"/>
            </w:r>
            <w:r w:rsidR="0084004F">
              <w:rPr>
                <w:noProof/>
                <w:webHidden/>
              </w:rPr>
              <w:t>1</w:t>
            </w:r>
            <w:r>
              <w:rPr>
                <w:noProof/>
                <w:webHidden/>
              </w:rPr>
              <w:fldChar w:fldCharType="end"/>
            </w:r>
          </w:hyperlink>
        </w:p>
        <w:p w14:paraId="241370C5" w14:textId="760B0A96" w:rsidR="00987A1E" w:rsidRDefault="00987A1E">
          <w:pPr>
            <w:pStyle w:val="TOC2"/>
            <w:rPr>
              <w:rFonts w:asciiTheme="minorHAnsi" w:eastAsiaTheme="minorEastAsia" w:hAnsiTheme="minorHAnsi"/>
              <w:noProof/>
              <w:kern w:val="2"/>
              <w:sz w:val="24"/>
              <w:szCs w:val="24"/>
              <w14:ligatures w14:val="standardContextual"/>
            </w:rPr>
          </w:pPr>
          <w:hyperlink w:anchor="_Toc197602060" w:history="1">
            <w:r w:rsidRPr="00A1346D">
              <w:rPr>
                <w:rStyle w:val="Hyperlink"/>
                <w:noProof/>
              </w:rPr>
              <w:t>Safety Culture Assessor Qualification Levels</w:t>
            </w:r>
            <w:r>
              <w:rPr>
                <w:noProof/>
                <w:webHidden/>
              </w:rPr>
              <w:tab/>
            </w:r>
            <w:r>
              <w:rPr>
                <w:noProof/>
                <w:webHidden/>
              </w:rPr>
              <w:fldChar w:fldCharType="begin"/>
            </w:r>
            <w:r>
              <w:rPr>
                <w:noProof/>
                <w:webHidden/>
              </w:rPr>
              <w:instrText xml:space="preserve"> PAGEREF _Toc197602060 \h </w:instrText>
            </w:r>
            <w:r>
              <w:rPr>
                <w:noProof/>
                <w:webHidden/>
              </w:rPr>
            </w:r>
            <w:r>
              <w:rPr>
                <w:noProof/>
                <w:webHidden/>
              </w:rPr>
              <w:fldChar w:fldCharType="separate"/>
            </w:r>
            <w:r w:rsidR="0084004F">
              <w:rPr>
                <w:noProof/>
                <w:webHidden/>
              </w:rPr>
              <w:t>1</w:t>
            </w:r>
            <w:r>
              <w:rPr>
                <w:noProof/>
                <w:webHidden/>
              </w:rPr>
              <w:fldChar w:fldCharType="end"/>
            </w:r>
          </w:hyperlink>
        </w:p>
        <w:p w14:paraId="18DA05D1" w14:textId="2224720C" w:rsidR="00987A1E" w:rsidRDefault="00987A1E">
          <w:pPr>
            <w:pStyle w:val="TOC2"/>
            <w:rPr>
              <w:rFonts w:asciiTheme="minorHAnsi" w:eastAsiaTheme="minorEastAsia" w:hAnsiTheme="minorHAnsi"/>
              <w:noProof/>
              <w:kern w:val="2"/>
              <w:sz w:val="24"/>
              <w:szCs w:val="24"/>
              <w14:ligatures w14:val="standardContextual"/>
            </w:rPr>
          </w:pPr>
          <w:hyperlink w:anchor="_Toc197602061" w:history="1">
            <w:r w:rsidRPr="00A1346D">
              <w:rPr>
                <w:rStyle w:val="Hyperlink"/>
                <w:noProof/>
              </w:rPr>
              <w:t>Equivalency Justification Requirements</w:t>
            </w:r>
            <w:r>
              <w:rPr>
                <w:noProof/>
                <w:webHidden/>
              </w:rPr>
              <w:tab/>
            </w:r>
            <w:r>
              <w:rPr>
                <w:noProof/>
                <w:webHidden/>
              </w:rPr>
              <w:fldChar w:fldCharType="begin"/>
            </w:r>
            <w:r>
              <w:rPr>
                <w:noProof/>
                <w:webHidden/>
              </w:rPr>
              <w:instrText xml:space="preserve"> PAGEREF _Toc197602061 \h </w:instrText>
            </w:r>
            <w:r>
              <w:rPr>
                <w:noProof/>
                <w:webHidden/>
              </w:rPr>
            </w:r>
            <w:r>
              <w:rPr>
                <w:noProof/>
                <w:webHidden/>
              </w:rPr>
              <w:fldChar w:fldCharType="separate"/>
            </w:r>
            <w:r w:rsidR="0084004F">
              <w:rPr>
                <w:noProof/>
                <w:webHidden/>
              </w:rPr>
              <w:t>2</w:t>
            </w:r>
            <w:r>
              <w:rPr>
                <w:noProof/>
                <w:webHidden/>
              </w:rPr>
              <w:fldChar w:fldCharType="end"/>
            </w:r>
          </w:hyperlink>
        </w:p>
        <w:p w14:paraId="7F1DEB01" w14:textId="12BB8E2F" w:rsidR="00987A1E" w:rsidRDefault="00987A1E">
          <w:pPr>
            <w:pStyle w:val="TOC2"/>
            <w:rPr>
              <w:rFonts w:asciiTheme="minorHAnsi" w:eastAsiaTheme="minorEastAsia" w:hAnsiTheme="minorHAnsi"/>
              <w:noProof/>
              <w:kern w:val="2"/>
              <w:sz w:val="24"/>
              <w:szCs w:val="24"/>
              <w14:ligatures w14:val="standardContextual"/>
            </w:rPr>
          </w:pPr>
          <w:hyperlink w:anchor="_Toc197602062" w:history="1">
            <w:r w:rsidRPr="00A1346D">
              <w:rPr>
                <w:rStyle w:val="Hyperlink"/>
                <w:noProof/>
              </w:rPr>
              <w:t>Review of Completed Training</w:t>
            </w:r>
            <w:r>
              <w:rPr>
                <w:noProof/>
                <w:webHidden/>
              </w:rPr>
              <w:tab/>
            </w:r>
            <w:r>
              <w:rPr>
                <w:noProof/>
                <w:webHidden/>
              </w:rPr>
              <w:fldChar w:fldCharType="begin"/>
            </w:r>
            <w:r>
              <w:rPr>
                <w:noProof/>
                <w:webHidden/>
              </w:rPr>
              <w:instrText xml:space="preserve"> PAGEREF _Toc197602062 \h </w:instrText>
            </w:r>
            <w:r>
              <w:rPr>
                <w:noProof/>
                <w:webHidden/>
              </w:rPr>
            </w:r>
            <w:r>
              <w:rPr>
                <w:noProof/>
                <w:webHidden/>
              </w:rPr>
              <w:fldChar w:fldCharType="separate"/>
            </w:r>
            <w:r w:rsidR="0084004F">
              <w:rPr>
                <w:noProof/>
                <w:webHidden/>
              </w:rPr>
              <w:t>2</w:t>
            </w:r>
            <w:r>
              <w:rPr>
                <w:noProof/>
                <w:webHidden/>
              </w:rPr>
              <w:fldChar w:fldCharType="end"/>
            </w:r>
          </w:hyperlink>
        </w:p>
        <w:p w14:paraId="39CD7B87" w14:textId="688990E1" w:rsidR="00987A1E" w:rsidRDefault="00987A1E">
          <w:pPr>
            <w:pStyle w:val="TOC2"/>
            <w:rPr>
              <w:rFonts w:asciiTheme="minorHAnsi" w:eastAsiaTheme="minorEastAsia" w:hAnsiTheme="minorHAnsi"/>
              <w:noProof/>
              <w:kern w:val="2"/>
              <w:sz w:val="24"/>
              <w:szCs w:val="24"/>
              <w14:ligatures w14:val="standardContextual"/>
            </w:rPr>
          </w:pPr>
          <w:hyperlink w:anchor="_Toc197602063" w:history="1">
            <w:r w:rsidRPr="00A1346D">
              <w:rPr>
                <w:rStyle w:val="Hyperlink"/>
                <w:noProof/>
              </w:rPr>
              <w:t>Documentation</w:t>
            </w:r>
            <w:r>
              <w:rPr>
                <w:noProof/>
                <w:webHidden/>
              </w:rPr>
              <w:tab/>
            </w:r>
            <w:r>
              <w:rPr>
                <w:noProof/>
                <w:webHidden/>
              </w:rPr>
              <w:fldChar w:fldCharType="begin"/>
            </w:r>
            <w:r>
              <w:rPr>
                <w:noProof/>
                <w:webHidden/>
              </w:rPr>
              <w:instrText xml:space="preserve"> PAGEREF _Toc197602063 \h </w:instrText>
            </w:r>
            <w:r>
              <w:rPr>
                <w:noProof/>
                <w:webHidden/>
              </w:rPr>
            </w:r>
            <w:r>
              <w:rPr>
                <w:noProof/>
                <w:webHidden/>
              </w:rPr>
              <w:fldChar w:fldCharType="separate"/>
            </w:r>
            <w:r w:rsidR="0084004F">
              <w:rPr>
                <w:noProof/>
                <w:webHidden/>
              </w:rPr>
              <w:t>2</w:t>
            </w:r>
            <w:r>
              <w:rPr>
                <w:noProof/>
                <w:webHidden/>
              </w:rPr>
              <w:fldChar w:fldCharType="end"/>
            </w:r>
          </w:hyperlink>
        </w:p>
        <w:p w14:paraId="1B08AEC1" w14:textId="19DEF1ED" w:rsidR="00987A1E" w:rsidRDefault="00987A1E">
          <w:pPr>
            <w:pStyle w:val="TOC2"/>
            <w:rPr>
              <w:rFonts w:asciiTheme="minorHAnsi" w:eastAsiaTheme="minorEastAsia" w:hAnsiTheme="minorHAnsi"/>
              <w:noProof/>
              <w:kern w:val="2"/>
              <w:sz w:val="24"/>
              <w:szCs w:val="24"/>
              <w14:ligatures w14:val="standardContextual"/>
            </w:rPr>
          </w:pPr>
          <w:hyperlink w:anchor="_Toc197602064" w:history="1">
            <w:r w:rsidRPr="00A1346D">
              <w:rPr>
                <w:rStyle w:val="Hyperlink"/>
                <w:noProof/>
              </w:rPr>
              <w:t>Qualification Interview or Board</w:t>
            </w:r>
            <w:r>
              <w:rPr>
                <w:noProof/>
                <w:webHidden/>
              </w:rPr>
              <w:tab/>
            </w:r>
            <w:r>
              <w:rPr>
                <w:noProof/>
                <w:webHidden/>
              </w:rPr>
              <w:fldChar w:fldCharType="begin"/>
            </w:r>
            <w:r>
              <w:rPr>
                <w:noProof/>
                <w:webHidden/>
              </w:rPr>
              <w:instrText xml:space="preserve"> PAGEREF _Toc197602064 \h </w:instrText>
            </w:r>
            <w:r>
              <w:rPr>
                <w:noProof/>
                <w:webHidden/>
              </w:rPr>
            </w:r>
            <w:r>
              <w:rPr>
                <w:noProof/>
                <w:webHidden/>
              </w:rPr>
              <w:fldChar w:fldCharType="separate"/>
            </w:r>
            <w:r w:rsidR="0084004F">
              <w:rPr>
                <w:noProof/>
                <w:webHidden/>
              </w:rPr>
              <w:t>3</w:t>
            </w:r>
            <w:r>
              <w:rPr>
                <w:noProof/>
                <w:webHidden/>
              </w:rPr>
              <w:fldChar w:fldCharType="end"/>
            </w:r>
          </w:hyperlink>
        </w:p>
        <w:p w14:paraId="3724EB3F" w14:textId="66D27512" w:rsidR="00987A1E" w:rsidRDefault="00987A1E">
          <w:pPr>
            <w:pStyle w:val="TOC2"/>
            <w:rPr>
              <w:rFonts w:asciiTheme="minorHAnsi" w:eastAsiaTheme="minorEastAsia" w:hAnsiTheme="minorHAnsi"/>
              <w:noProof/>
              <w:kern w:val="2"/>
              <w:sz w:val="24"/>
              <w:szCs w:val="24"/>
              <w14:ligatures w14:val="standardContextual"/>
            </w:rPr>
          </w:pPr>
          <w:hyperlink w:anchor="_Toc197602065" w:history="1">
            <w:r w:rsidRPr="00A1346D">
              <w:rPr>
                <w:rStyle w:val="Hyperlink"/>
                <w:noProof/>
              </w:rPr>
              <w:t>Certification</w:t>
            </w:r>
            <w:r>
              <w:rPr>
                <w:noProof/>
                <w:webHidden/>
              </w:rPr>
              <w:tab/>
            </w:r>
            <w:r>
              <w:rPr>
                <w:noProof/>
                <w:webHidden/>
              </w:rPr>
              <w:fldChar w:fldCharType="begin"/>
            </w:r>
            <w:r>
              <w:rPr>
                <w:noProof/>
                <w:webHidden/>
              </w:rPr>
              <w:instrText xml:space="preserve"> PAGEREF _Toc197602065 \h </w:instrText>
            </w:r>
            <w:r>
              <w:rPr>
                <w:noProof/>
                <w:webHidden/>
              </w:rPr>
            </w:r>
            <w:r>
              <w:rPr>
                <w:noProof/>
                <w:webHidden/>
              </w:rPr>
              <w:fldChar w:fldCharType="separate"/>
            </w:r>
            <w:r w:rsidR="0084004F">
              <w:rPr>
                <w:noProof/>
                <w:webHidden/>
              </w:rPr>
              <w:t>3</w:t>
            </w:r>
            <w:r>
              <w:rPr>
                <w:noProof/>
                <w:webHidden/>
              </w:rPr>
              <w:fldChar w:fldCharType="end"/>
            </w:r>
          </w:hyperlink>
        </w:p>
        <w:p w14:paraId="1E618E28" w14:textId="34173172" w:rsidR="00987A1E" w:rsidRDefault="00987A1E">
          <w:pPr>
            <w:pStyle w:val="TOC2"/>
            <w:rPr>
              <w:rFonts w:asciiTheme="minorHAnsi" w:eastAsiaTheme="minorEastAsia" w:hAnsiTheme="minorHAnsi"/>
              <w:noProof/>
              <w:kern w:val="2"/>
              <w:sz w:val="24"/>
              <w:szCs w:val="24"/>
              <w14:ligatures w14:val="standardContextual"/>
            </w:rPr>
          </w:pPr>
          <w:hyperlink w:anchor="_Toc197602066" w:history="1">
            <w:r w:rsidRPr="00A1346D">
              <w:rPr>
                <w:rStyle w:val="Hyperlink"/>
                <w:noProof/>
              </w:rPr>
              <w:t>Interview Documentation</w:t>
            </w:r>
            <w:r>
              <w:rPr>
                <w:noProof/>
                <w:webHidden/>
              </w:rPr>
              <w:tab/>
            </w:r>
            <w:r>
              <w:rPr>
                <w:noProof/>
                <w:webHidden/>
              </w:rPr>
              <w:fldChar w:fldCharType="begin"/>
            </w:r>
            <w:r>
              <w:rPr>
                <w:noProof/>
                <w:webHidden/>
              </w:rPr>
              <w:instrText xml:space="preserve"> PAGEREF _Toc197602066 \h </w:instrText>
            </w:r>
            <w:r>
              <w:rPr>
                <w:noProof/>
                <w:webHidden/>
              </w:rPr>
            </w:r>
            <w:r>
              <w:rPr>
                <w:noProof/>
                <w:webHidden/>
              </w:rPr>
              <w:fldChar w:fldCharType="separate"/>
            </w:r>
            <w:r w:rsidR="0084004F">
              <w:rPr>
                <w:noProof/>
                <w:webHidden/>
              </w:rPr>
              <w:t>3</w:t>
            </w:r>
            <w:r>
              <w:rPr>
                <w:noProof/>
                <w:webHidden/>
              </w:rPr>
              <w:fldChar w:fldCharType="end"/>
            </w:r>
          </w:hyperlink>
        </w:p>
        <w:p w14:paraId="1F9745D6" w14:textId="576AAF49" w:rsidR="00987A1E" w:rsidRDefault="00987A1E">
          <w:pPr>
            <w:pStyle w:val="TOC1"/>
            <w:rPr>
              <w:rFonts w:asciiTheme="minorHAnsi" w:eastAsiaTheme="minorEastAsia" w:hAnsiTheme="minorHAnsi"/>
              <w:noProof/>
              <w:kern w:val="2"/>
              <w:sz w:val="24"/>
              <w:szCs w:val="24"/>
              <w14:ligatures w14:val="standardContextual"/>
            </w:rPr>
          </w:pPr>
          <w:hyperlink w:anchor="_Toc197602067" w:history="1">
            <w:r w:rsidRPr="00A1346D">
              <w:rPr>
                <w:rStyle w:val="Hyperlink"/>
                <w:noProof/>
              </w:rPr>
              <w:t>Safety Culture Assessor Training Courses</w:t>
            </w:r>
            <w:r>
              <w:rPr>
                <w:noProof/>
                <w:webHidden/>
              </w:rPr>
              <w:tab/>
            </w:r>
            <w:r>
              <w:rPr>
                <w:noProof/>
                <w:webHidden/>
              </w:rPr>
              <w:fldChar w:fldCharType="begin"/>
            </w:r>
            <w:r>
              <w:rPr>
                <w:noProof/>
                <w:webHidden/>
              </w:rPr>
              <w:instrText xml:space="preserve"> PAGEREF _Toc197602067 \h </w:instrText>
            </w:r>
            <w:r>
              <w:rPr>
                <w:noProof/>
                <w:webHidden/>
              </w:rPr>
            </w:r>
            <w:r>
              <w:rPr>
                <w:noProof/>
                <w:webHidden/>
              </w:rPr>
              <w:fldChar w:fldCharType="separate"/>
            </w:r>
            <w:r w:rsidR="0084004F">
              <w:rPr>
                <w:noProof/>
                <w:webHidden/>
              </w:rPr>
              <w:t>3</w:t>
            </w:r>
            <w:r>
              <w:rPr>
                <w:noProof/>
                <w:webHidden/>
              </w:rPr>
              <w:fldChar w:fldCharType="end"/>
            </w:r>
          </w:hyperlink>
        </w:p>
        <w:p w14:paraId="095EEA27" w14:textId="111E63E0" w:rsidR="00987A1E" w:rsidRDefault="00987A1E">
          <w:pPr>
            <w:pStyle w:val="TOC2"/>
            <w:rPr>
              <w:rFonts w:asciiTheme="minorHAnsi" w:eastAsiaTheme="minorEastAsia" w:hAnsiTheme="minorHAnsi"/>
              <w:noProof/>
              <w:kern w:val="2"/>
              <w:sz w:val="24"/>
              <w:szCs w:val="24"/>
              <w14:ligatures w14:val="standardContextual"/>
            </w:rPr>
          </w:pPr>
          <w:hyperlink w:anchor="_Toc197602068" w:history="1">
            <w:r w:rsidRPr="00A1346D">
              <w:rPr>
                <w:rStyle w:val="Hyperlink"/>
                <w:noProof/>
              </w:rPr>
              <w:t>Safety Culture in the ROP</w:t>
            </w:r>
            <w:r>
              <w:rPr>
                <w:noProof/>
                <w:webHidden/>
              </w:rPr>
              <w:tab/>
            </w:r>
            <w:r>
              <w:rPr>
                <w:noProof/>
                <w:webHidden/>
              </w:rPr>
              <w:fldChar w:fldCharType="begin"/>
            </w:r>
            <w:r>
              <w:rPr>
                <w:noProof/>
                <w:webHidden/>
              </w:rPr>
              <w:instrText xml:space="preserve"> PAGEREF _Toc197602068 \h </w:instrText>
            </w:r>
            <w:r>
              <w:rPr>
                <w:noProof/>
                <w:webHidden/>
              </w:rPr>
            </w:r>
            <w:r>
              <w:rPr>
                <w:noProof/>
                <w:webHidden/>
              </w:rPr>
              <w:fldChar w:fldCharType="separate"/>
            </w:r>
            <w:r w:rsidR="0084004F">
              <w:rPr>
                <w:noProof/>
                <w:webHidden/>
              </w:rPr>
              <w:t>3</w:t>
            </w:r>
            <w:r>
              <w:rPr>
                <w:noProof/>
                <w:webHidden/>
              </w:rPr>
              <w:fldChar w:fldCharType="end"/>
            </w:r>
          </w:hyperlink>
        </w:p>
        <w:p w14:paraId="1949919E" w14:textId="13BD76E1" w:rsidR="00987A1E" w:rsidRDefault="00987A1E">
          <w:pPr>
            <w:pStyle w:val="TOC2"/>
            <w:rPr>
              <w:rFonts w:asciiTheme="minorHAnsi" w:eastAsiaTheme="minorEastAsia" w:hAnsiTheme="minorHAnsi"/>
              <w:noProof/>
              <w:kern w:val="2"/>
              <w:sz w:val="24"/>
              <w:szCs w:val="24"/>
              <w14:ligatures w14:val="standardContextual"/>
            </w:rPr>
          </w:pPr>
          <w:hyperlink w:anchor="_Toc197602069" w:history="1">
            <w:r w:rsidRPr="00A1346D">
              <w:rPr>
                <w:rStyle w:val="Hyperlink"/>
                <w:noProof/>
              </w:rPr>
              <w:t>Focus Group Facilitation</w:t>
            </w:r>
            <w:r>
              <w:rPr>
                <w:noProof/>
                <w:webHidden/>
              </w:rPr>
              <w:tab/>
            </w:r>
            <w:r>
              <w:rPr>
                <w:noProof/>
                <w:webHidden/>
              </w:rPr>
              <w:fldChar w:fldCharType="begin"/>
            </w:r>
            <w:r>
              <w:rPr>
                <w:noProof/>
                <w:webHidden/>
              </w:rPr>
              <w:instrText xml:space="preserve"> PAGEREF _Toc197602069 \h </w:instrText>
            </w:r>
            <w:r>
              <w:rPr>
                <w:noProof/>
                <w:webHidden/>
              </w:rPr>
            </w:r>
            <w:r>
              <w:rPr>
                <w:noProof/>
                <w:webHidden/>
              </w:rPr>
              <w:fldChar w:fldCharType="separate"/>
            </w:r>
            <w:r w:rsidR="0084004F">
              <w:rPr>
                <w:noProof/>
                <w:webHidden/>
              </w:rPr>
              <w:t>3</w:t>
            </w:r>
            <w:r>
              <w:rPr>
                <w:noProof/>
                <w:webHidden/>
              </w:rPr>
              <w:fldChar w:fldCharType="end"/>
            </w:r>
          </w:hyperlink>
        </w:p>
        <w:p w14:paraId="36641DC3" w14:textId="2F75B937" w:rsidR="00987A1E" w:rsidRDefault="00987A1E">
          <w:pPr>
            <w:pStyle w:val="TOC2"/>
            <w:rPr>
              <w:rFonts w:asciiTheme="minorHAnsi" w:eastAsiaTheme="minorEastAsia" w:hAnsiTheme="minorHAnsi"/>
              <w:noProof/>
              <w:kern w:val="2"/>
              <w:sz w:val="24"/>
              <w:szCs w:val="24"/>
              <w14:ligatures w14:val="standardContextual"/>
            </w:rPr>
          </w:pPr>
          <w:hyperlink w:anchor="_Toc197602070" w:history="1">
            <w:r w:rsidRPr="00A1346D">
              <w:rPr>
                <w:rStyle w:val="Hyperlink"/>
                <w:noProof/>
              </w:rPr>
              <w:t>Building Your Leadership Potential Through Effective Communication (Senior SCA Only)</w:t>
            </w:r>
            <w:r>
              <w:rPr>
                <w:noProof/>
                <w:webHidden/>
              </w:rPr>
              <w:tab/>
            </w:r>
            <w:r>
              <w:rPr>
                <w:noProof/>
                <w:webHidden/>
              </w:rPr>
              <w:fldChar w:fldCharType="begin"/>
            </w:r>
            <w:r>
              <w:rPr>
                <w:noProof/>
                <w:webHidden/>
              </w:rPr>
              <w:instrText xml:space="preserve"> PAGEREF _Toc197602070 \h </w:instrText>
            </w:r>
            <w:r>
              <w:rPr>
                <w:noProof/>
                <w:webHidden/>
              </w:rPr>
            </w:r>
            <w:r>
              <w:rPr>
                <w:noProof/>
                <w:webHidden/>
              </w:rPr>
              <w:fldChar w:fldCharType="separate"/>
            </w:r>
            <w:r w:rsidR="0084004F">
              <w:rPr>
                <w:noProof/>
                <w:webHidden/>
              </w:rPr>
              <w:t>4</w:t>
            </w:r>
            <w:r>
              <w:rPr>
                <w:noProof/>
                <w:webHidden/>
              </w:rPr>
              <w:fldChar w:fldCharType="end"/>
            </w:r>
          </w:hyperlink>
        </w:p>
        <w:p w14:paraId="39D680A1" w14:textId="4AFCDFEC" w:rsidR="00987A1E" w:rsidRDefault="00987A1E">
          <w:pPr>
            <w:pStyle w:val="TOC2"/>
            <w:rPr>
              <w:rFonts w:asciiTheme="minorHAnsi" w:eastAsiaTheme="minorEastAsia" w:hAnsiTheme="minorHAnsi"/>
              <w:noProof/>
              <w:kern w:val="2"/>
              <w:sz w:val="24"/>
              <w:szCs w:val="24"/>
              <w14:ligatures w14:val="standardContextual"/>
            </w:rPr>
          </w:pPr>
          <w:hyperlink w:anchor="_Toc197602071" w:history="1">
            <w:r w:rsidRPr="00A1346D">
              <w:rPr>
                <w:rStyle w:val="Hyperlink"/>
                <w:noProof/>
              </w:rPr>
              <w:t>Leadership Orientation (Senior SCA Only)</w:t>
            </w:r>
            <w:r>
              <w:rPr>
                <w:noProof/>
                <w:webHidden/>
              </w:rPr>
              <w:tab/>
            </w:r>
            <w:r>
              <w:rPr>
                <w:noProof/>
                <w:webHidden/>
              </w:rPr>
              <w:fldChar w:fldCharType="begin"/>
            </w:r>
            <w:r>
              <w:rPr>
                <w:noProof/>
                <w:webHidden/>
              </w:rPr>
              <w:instrText xml:space="preserve"> PAGEREF _Toc197602071 \h </w:instrText>
            </w:r>
            <w:r>
              <w:rPr>
                <w:noProof/>
                <w:webHidden/>
              </w:rPr>
            </w:r>
            <w:r>
              <w:rPr>
                <w:noProof/>
                <w:webHidden/>
              </w:rPr>
              <w:fldChar w:fldCharType="separate"/>
            </w:r>
            <w:r w:rsidR="0084004F">
              <w:rPr>
                <w:noProof/>
                <w:webHidden/>
              </w:rPr>
              <w:t>4</w:t>
            </w:r>
            <w:r>
              <w:rPr>
                <w:noProof/>
                <w:webHidden/>
              </w:rPr>
              <w:fldChar w:fldCharType="end"/>
            </w:r>
          </w:hyperlink>
        </w:p>
        <w:p w14:paraId="75118291" w14:textId="72C2BE2A" w:rsidR="00987A1E" w:rsidRDefault="00987A1E">
          <w:pPr>
            <w:pStyle w:val="TOC2"/>
            <w:rPr>
              <w:rFonts w:asciiTheme="minorHAnsi" w:eastAsiaTheme="minorEastAsia" w:hAnsiTheme="minorHAnsi"/>
              <w:noProof/>
              <w:kern w:val="2"/>
              <w:sz w:val="24"/>
              <w:szCs w:val="24"/>
              <w14:ligatures w14:val="standardContextual"/>
            </w:rPr>
          </w:pPr>
          <w:hyperlink w:anchor="_Toc197602072" w:history="1">
            <w:r w:rsidRPr="00A1346D">
              <w:rPr>
                <w:rStyle w:val="Hyperlink"/>
                <w:noProof/>
              </w:rPr>
              <w:t>Emotional Intelligence (Senior SCA Only)</w:t>
            </w:r>
            <w:r>
              <w:rPr>
                <w:noProof/>
                <w:webHidden/>
              </w:rPr>
              <w:tab/>
            </w:r>
            <w:r>
              <w:rPr>
                <w:noProof/>
                <w:webHidden/>
              </w:rPr>
              <w:fldChar w:fldCharType="begin"/>
            </w:r>
            <w:r>
              <w:rPr>
                <w:noProof/>
                <w:webHidden/>
              </w:rPr>
              <w:instrText xml:space="preserve"> PAGEREF _Toc197602072 \h </w:instrText>
            </w:r>
            <w:r>
              <w:rPr>
                <w:noProof/>
                <w:webHidden/>
              </w:rPr>
            </w:r>
            <w:r>
              <w:rPr>
                <w:noProof/>
                <w:webHidden/>
              </w:rPr>
              <w:fldChar w:fldCharType="separate"/>
            </w:r>
            <w:r w:rsidR="0084004F">
              <w:rPr>
                <w:noProof/>
                <w:webHidden/>
              </w:rPr>
              <w:t>4</w:t>
            </w:r>
            <w:r>
              <w:rPr>
                <w:noProof/>
                <w:webHidden/>
              </w:rPr>
              <w:fldChar w:fldCharType="end"/>
            </w:r>
          </w:hyperlink>
        </w:p>
        <w:p w14:paraId="3BCAEBF6" w14:textId="12D5732C" w:rsidR="00987A1E" w:rsidRDefault="00987A1E">
          <w:pPr>
            <w:pStyle w:val="TOC1"/>
            <w:rPr>
              <w:rFonts w:asciiTheme="minorHAnsi" w:eastAsiaTheme="minorEastAsia" w:hAnsiTheme="minorHAnsi"/>
              <w:noProof/>
              <w:kern w:val="2"/>
              <w:sz w:val="24"/>
              <w:szCs w:val="24"/>
              <w14:ligatures w14:val="standardContextual"/>
            </w:rPr>
          </w:pPr>
          <w:hyperlink w:anchor="_Toc197602073" w:history="1">
            <w:r w:rsidRPr="00A1346D">
              <w:rPr>
                <w:rStyle w:val="Hyperlink"/>
                <w:noProof/>
              </w:rPr>
              <w:t>Safety Culture Assessor Individual Study Activities (ISA)</w:t>
            </w:r>
            <w:r>
              <w:rPr>
                <w:noProof/>
                <w:webHidden/>
              </w:rPr>
              <w:tab/>
            </w:r>
            <w:r>
              <w:rPr>
                <w:noProof/>
                <w:webHidden/>
              </w:rPr>
              <w:fldChar w:fldCharType="begin"/>
            </w:r>
            <w:r>
              <w:rPr>
                <w:noProof/>
                <w:webHidden/>
              </w:rPr>
              <w:instrText xml:space="preserve"> PAGEREF _Toc197602073 \h </w:instrText>
            </w:r>
            <w:r>
              <w:rPr>
                <w:noProof/>
                <w:webHidden/>
              </w:rPr>
            </w:r>
            <w:r>
              <w:rPr>
                <w:noProof/>
                <w:webHidden/>
              </w:rPr>
              <w:fldChar w:fldCharType="separate"/>
            </w:r>
            <w:r w:rsidR="0084004F">
              <w:rPr>
                <w:noProof/>
                <w:webHidden/>
              </w:rPr>
              <w:t>5</w:t>
            </w:r>
            <w:r>
              <w:rPr>
                <w:noProof/>
                <w:webHidden/>
              </w:rPr>
              <w:fldChar w:fldCharType="end"/>
            </w:r>
          </w:hyperlink>
        </w:p>
        <w:p w14:paraId="72CB1CCC" w14:textId="4512EF97" w:rsidR="00987A1E" w:rsidRDefault="00987A1E">
          <w:pPr>
            <w:pStyle w:val="TOC2"/>
            <w:rPr>
              <w:rFonts w:asciiTheme="minorHAnsi" w:eastAsiaTheme="minorEastAsia" w:hAnsiTheme="minorHAnsi"/>
              <w:noProof/>
              <w:kern w:val="2"/>
              <w:sz w:val="24"/>
              <w:szCs w:val="24"/>
              <w14:ligatures w14:val="standardContextual"/>
            </w:rPr>
          </w:pPr>
          <w:hyperlink w:anchor="_Toc197602074" w:history="1">
            <w:r w:rsidRPr="00A1346D">
              <w:rPr>
                <w:rStyle w:val="Hyperlink"/>
                <w:noProof/>
              </w:rPr>
              <w:t>ISA-1: Safety Culture in the Nuclear Industry</w:t>
            </w:r>
            <w:r>
              <w:rPr>
                <w:noProof/>
                <w:webHidden/>
              </w:rPr>
              <w:tab/>
            </w:r>
            <w:r>
              <w:rPr>
                <w:noProof/>
                <w:webHidden/>
              </w:rPr>
              <w:fldChar w:fldCharType="begin"/>
            </w:r>
            <w:r>
              <w:rPr>
                <w:noProof/>
                <w:webHidden/>
              </w:rPr>
              <w:instrText xml:space="preserve"> PAGEREF _Toc197602074 \h </w:instrText>
            </w:r>
            <w:r>
              <w:rPr>
                <w:noProof/>
                <w:webHidden/>
              </w:rPr>
            </w:r>
            <w:r>
              <w:rPr>
                <w:noProof/>
                <w:webHidden/>
              </w:rPr>
              <w:fldChar w:fldCharType="separate"/>
            </w:r>
            <w:r w:rsidR="0084004F">
              <w:rPr>
                <w:noProof/>
                <w:webHidden/>
              </w:rPr>
              <w:t>6</w:t>
            </w:r>
            <w:r>
              <w:rPr>
                <w:noProof/>
                <w:webHidden/>
              </w:rPr>
              <w:fldChar w:fldCharType="end"/>
            </w:r>
          </w:hyperlink>
        </w:p>
        <w:p w14:paraId="751CB58B" w14:textId="0E91803F" w:rsidR="00987A1E" w:rsidRDefault="00987A1E">
          <w:pPr>
            <w:pStyle w:val="TOC2"/>
            <w:rPr>
              <w:rFonts w:asciiTheme="minorHAnsi" w:eastAsiaTheme="minorEastAsia" w:hAnsiTheme="minorHAnsi"/>
              <w:noProof/>
              <w:kern w:val="2"/>
              <w:sz w:val="24"/>
              <w:szCs w:val="24"/>
              <w14:ligatures w14:val="standardContextual"/>
            </w:rPr>
          </w:pPr>
          <w:hyperlink w:anchor="_Toc197602075" w:history="1">
            <w:r w:rsidRPr="00A1346D">
              <w:rPr>
                <w:rStyle w:val="Hyperlink"/>
                <w:noProof/>
              </w:rPr>
              <w:t>ISA-2: Survey Overview</w:t>
            </w:r>
            <w:r>
              <w:rPr>
                <w:noProof/>
                <w:webHidden/>
              </w:rPr>
              <w:tab/>
            </w:r>
            <w:r>
              <w:rPr>
                <w:noProof/>
                <w:webHidden/>
              </w:rPr>
              <w:fldChar w:fldCharType="begin"/>
            </w:r>
            <w:r>
              <w:rPr>
                <w:noProof/>
                <w:webHidden/>
              </w:rPr>
              <w:instrText xml:space="preserve"> PAGEREF _Toc197602075 \h </w:instrText>
            </w:r>
            <w:r>
              <w:rPr>
                <w:noProof/>
                <w:webHidden/>
              </w:rPr>
            </w:r>
            <w:r>
              <w:rPr>
                <w:noProof/>
                <w:webHidden/>
              </w:rPr>
              <w:fldChar w:fldCharType="separate"/>
            </w:r>
            <w:r w:rsidR="0084004F">
              <w:rPr>
                <w:noProof/>
                <w:webHidden/>
              </w:rPr>
              <w:t>8</w:t>
            </w:r>
            <w:r>
              <w:rPr>
                <w:noProof/>
                <w:webHidden/>
              </w:rPr>
              <w:fldChar w:fldCharType="end"/>
            </w:r>
          </w:hyperlink>
        </w:p>
        <w:p w14:paraId="696D8403" w14:textId="623540D3" w:rsidR="00987A1E" w:rsidRDefault="00987A1E">
          <w:pPr>
            <w:pStyle w:val="TOC2"/>
            <w:rPr>
              <w:rFonts w:asciiTheme="minorHAnsi" w:eastAsiaTheme="minorEastAsia" w:hAnsiTheme="minorHAnsi"/>
              <w:noProof/>
              <w:kern w:val="2"/>
              <w:sz w:val="24"/>
              <w:szCs w:val="24"/>
              <w14:ligatures w14:val="standardContextual"/>
            </w:rPr>
          </w:pPr>
          <w:hyperlink w:anchor="_Toc197602076" w:history="1">
            <w:r w:rsidRPr="00A1346D">
              <w:rPr>
                <w:rStyle w:val="Hyperlink"/>
                <w:noProof/>
              </w:rPr>
              <w:t>ISA-3: Safety Culture Assessment Methods</w:t>
            </w:r>
            <w:r>
              <w:rPr>
                <w:noProof/>
                <w:webHidden/>
              </w:rPr>
              <w:tab/>
            </w:r>
            <w:r>
              <w:rPr>
                <w:noProof/>
                <w:webHidden/>
              </w:rPr>
              <w:fldChar w:fldCharType="begin"/>
            </w:r>
            <w:r>
              <w:rPr>
                <w:noProof/>
                <w:webHidden/>
              </w:rPr>
              <w:instrText xml:space="preserve"> PAGEREF _Toc197602076 \h </w:instrText>
            </w:r>
            <w:r>
              <w:rPr>
                <w:noProof/>
                <w:webHidden/>
              </w:rPr>
            </w:r>
            <w:r>
              <w:rPr>
                <w:noProof/>
                <w:webHidden/>
              </w:rPr>
              <w:fldChar w:fldCharType="separate"/>
            </w:r>
            <w:r w:rsidR="0084004F">
              <w:rPr>
                <w:noProof/>
                <w:webHidden/>
              </w:rPr>
              <w:t>9</w:t>
            </w:r>
            <w:r>
              <w:rPr>
                <w:noProof/>
                <w:webHidden/>
              </w:rPr>
              <w:fldChar w:fldCharType="end"/>
            </w:r>
          </w:hyperlink>
        </w:p>
        <w:p w14:paraId="296E644C" w14:textId="4A6ED313" w:rsidR="00987A1E" w:rsidRDefault="00987A1E">
          <w:pPr>
            <w:pStyle w:val="TOC2"/>
            <w:rPr>
              <w:rFonts w:asciiTheme="minorHAnsi" w:eastAsiaTheme="minorEastAsia" w:hAnsiTheme="minorHAnsi"/>
              <w:noProof/>
              <w:kern w:val="2"/>
              <w:sz w:val="24"/>
              <w:szCs w:val="24"/>
              <w14:ligatures w14:val="standardContextual"/>
            </w:rPr>
          </w:pPr>
          <w:hyperlink w:anchor="_Toc197602077" w:history="1">
            <w:r w:rsidRPr="00A1346D">
              <w:rPr>
                <w:rStyle w:val="Hyperlink"/>
                <w:noProof/>
              </w:rPr>
              <w:t>ISA-4: Conducting IP 95003 Inspections</w:t>
            </w:r>
            <w:r>
              <w:rPr>
                <w:noProof/>
                <w:webHidden/>
              </w:rPr>
              <w:tab/>
            </w:r>
            <w:r>
              <w:rPr>
                <w:noProof/>
                <w:webHidden/>
              </w:rPr>
              <w:fldChar w:fldCharType="begin"/>
            </w:r>
            <w:r>
              <w:rPr>
                <w:noProof/>
                <w:webHidden/>
              </w:rPr>
              <w:instrText xml:space="preserve"> PAGEREF _Toc197602077 \h </w:instrText>
            </w:r>
            <w:r>
              <w:rPr>
                <w:noProof/>
                <w:webHidden/>
              </w:rPr>
            </w:r>
            <w:r>
              <w:rPr>
                <w:noProof/>
                <w:webHidden/>
              </w:rPr>
              <w:fldChar w:fldCharType="separate"/>
            </w:r>
            <w:r w:rsidR="0084004F">
              <w:rPr>
                <w:noProof/>
                <w:webHidden/>
              </w:rPr>
              <w:t>10</w:t>
            </w:r>
            <w:r>
              <w:rPr>
                <w:noProof/>
                <w:webHidden/>
              </w:rPr>
              <w:fldChar w:fldCharType="end"/>
            </w:r>
          </w:hyperlink>
        </w:p>
        <w:p w14:paraId="0B0A7F18" w14:textId="43DA26BF" w:rsidR="00987A1E" w:rsidRDefault="00987A1E">
          <w:pPr>
            <w:pStyle w:val="TOC2"/>
            <w:rPr>
              <w:rFonts w:asciiTheme="minorHAnsi" w:eastAsiaTheme="minorEastAsia" w:hAnsiTheme="minorHAnsi"/>
              <w:noProof/>
              <w:kern w:val="2"/>
              <w:sz w:val="24"/>
              <w:szCs w:val="24"/>
              <w14:ligatures w14:val="standardContextual"/>
            </w:rPr>
          </w:pPr>
          <w:hyperlink w:anchor="_Toc197602078" w:history="1">
            <w:r w:rsidRPr="00A1346D">
              <w:rPr>
                <w:rStyle w:val="Hyperlink"/>
                <w:noProof/>
              </w:rPr>
              <w:t>ISA-5: Safety Conscious Work Environment (SCWE) Overview</w:t>
            </w:r>
            <w:r>
              <w:rPr>
                <w:noProof/>
                <w:webHidden/>
              </w:rPr>
              <w:tab/>
            </w:r>
            <w:r>
              <w:rPr>
                <w:noProof/>
                <w:webHidden/>
              </w:rPr>
              <w:fldChar w:fldCharType="begin"/>
            </w:r>
            <w:r>
              <w:rPr>
                <w:noProof/>
                <w:webHidden/>
              </w:rPr>
              <w:instrText xml:space="preserve"> PAGEREF _Toc197602078 \h </w:instrText>
            </w:r>
            <w:r>
              <w:rPr>
                <w:noProof/>
                <w:webHidden/>
              </w:rPr>
            </w:r>
            <w:r>
              <w:rPr>
                <w:noProof/>
                <w:webHidden/>
              </w:rPr>
              <w:fldChar w:fldCharType="separate"/>
            </w:r>
            <w:r w:rsidR="0084004F">
              <w:rPr>
                <w:noProof/>
                <w:webHidden/>
              </w:rPr>
              <w:t>13</w:t>
            </w:r>
            <w:r>
              <w:rPr>
                <w:noProof/>
                <w:webHidden/>
              </w:rPr>
              <w:fldChar w:fldCharType="end"/>
            </w:r>
          </w:hyperlink>
        </w:p>
        <w:p w14:paraId="2CBA7A23" w14:textId="08B3D35E" w:rsidR="00987A1E" w:rsidRDefault="00987A1E">
          <w:pPr>
            <w:pStyle w:val="TOC2"/>
            <w:rPr>
              <w:rFonts w:asciiTheme="minorHAnsi" w:eastAsiaTheme="minorEastAsia" w:hAnsiTheme="minorHAnsi"/>
              <w:noProof/>
              <w:kern w:val="2"/>
              <w:sz w:val="24"/>
              <w:szCs w:val="24"/>
              <w14:ligatures w14:val="standardContextual"/>
            </w:rPr>
          </w:pPr>
          <w:hyperlink w:anchor="_Toc197602079" w:history="1">
            <w:r w:rsidRPr="00A1346D">
              <w:rPr>
                <w:rStyle w:val="Hyperlink"/>
                <w:noProof/>
              </w:rPr>
              <w:t>ISA-6: Safety Culture Theory and Research (Senior SCA Only)</w:t>
            </w:r>
            <w:r>
              <w:rPr>
                <w:noProof/>
                <w:webHidden/>
              </w:rPr>
              <w:tab/>
            </w:r>
            <w:r>
              <w:rPr>
                <w:noProof/>
                <w:webHidden/>
              </w:rPr>
              <w:fldChar w:fldCharType="begin"/>
            </w:r>
            <w:r>
              <w:rPr>
                <w:noProof/>
                <w:webHidden/>
              </w:rPr>
              <w:instrText xml:space="preserve"> PAGEREF _Toc197602079 \h </w:instrText>
            </w:r>
            <w:r>
              <w:rPr>
                <w:noProof/>
                <w:webHidden/>
              </w:rPr>
            </w:r>
            <w:r>
              <w:rPr>
                <w:noProof/>
                <w:webHidden/>
              </w:rPr>
              <w:fldChar w:fldCharType="separate"/>
            </w:r>
            <w:r w:rsidR="0084004F">
              <w:rPr>
                <w:noProof/>
                <w:webHidden/>
              </w:rPr>
              <w:t>15</w:t>
            </w:r>
            <w:r>
              <w:rPr>
                <w:noProof/>
                <w:webHidden/>
              </w:rPr>
              <w:fldChar w:fldCharType="end"/>
            </w:r>
          </w:hyperlink>
        </w:p>
        <w:p w14:paraId="08EC4FF5" w14:textId="574896CD" w:rsidR="00987A1E" w:rsidRDefault="00987A1E">
          <w:pPr>
            <w:pStyle w:val="TOC1"/>
            <w:rPr>
              <w:rFonts w:asciiTheme="minorHAnsi" w:eastAsiaTheme="minorEastAsia" w:hAnsiTheme="minorHAnsi"/>
              <w:noProof/>
              <w:kern w:val="2"/>
              <w:sz w:val="24"/>
              <w:szCs w:val="24"/>
              <w14:ligatures w14:val="standardContextual"/>
            </w:rPr>
          </w:pPr>
          <w:hyperlink w:anchor="_Toc197602080" w:history="1">
            <w:r w:rsidRPr="00A1346D">
              <w:rPr>
                <w:rStyle w:val="Hyperlink"/>
                <w:noProof/>
              </w:rPr>
              <w:t>Safety Culture Assessor On-the-Job Training (OJT)</w:t>
            </w:r>
            <w:r>
              <w:rPr>
                <w:noProof/>
                <w:webHidden/>
              </w:rPr>
              <w:tab/>
            </w:r>
            <w:r>
              <w:rPr>
                <w:noProof/>
                <w:webHidden/>
              </w:rPr>
              <w:fldChar w:fldCharType="begin"/>
            </w:r>
            <w:r>
              <w:rPr>
                <w:noProof/>
                <w:webHidden/>
              </w:rPr>
              <w:instrText xml:space="preserve"> PAGEREF _Toc197602080 \h </w:instrText>
            </w:r>
            <w:r>
              <w:rPr>
                <w:noProof/>
                <w:webHidden/>
              </w:rPr>
            </w:r>
            <w:r>
              <w:rPr>
                <w:noProof/>
                <w:webHidden/>
              </w:rPr>
              <w:fldChar w:fldCharType="separate"/>
            </w:r>
            <w:r w:rsidR="0084004F">
              <w:rPr>
                <w:noProof/>
                <w:webHidden/>
              </w:rPr>
              <w:t>17</w:t>
            </w:r>
            <w:r>
              <w:rPr>
                <w:noProof/>
                <w:webHidden/>
              </w:rPr>
              <w:fldChar w:fldCharType="end"/>
            </w:r>
          </w:hyperlink>
        </w:p>
        <w:p w14:paraId="6CC4292B" w14:textId="08CB46CF" w:rsidR="00987A1E" w:rsidRDefault="00987A1E">
          <w:pPr>
            <w:pStyle w:val="TOC2"/>
            <w:rPr>
              <w:rFonts w:asciiTheme="minorHAnsi" w:eastAsiaTheme="minorEastAsia" w:hAnsiTheme="minorHAnsi"/>
              <w:noProof/>
              <w:kern w:val="2"/>
              <w:sz w:val="24"/>
              <w:szCs w:val="24"/>
              <w14:ligatures w14:val="standardContextual"/>
            </w:rPr>
          </w:pPr>
          <w:hyperlink w:anchor="_Toc197602081" w:history="1">
            <w:r w:rsidRPr="00A1346D">
              <w:rPr>
                <w:rStyle w:val="Hyperlink"/>
                <w:noProof/>
              </w:rPr>
              <w:t>OJT-1: Safety Culture Inspection Activity</w:t>
            </w:r>
            <w:r>
              <w:rPr>
                <w:noProof/>
                <w:webHidden/>
              </w:rPr>
              <w:tab/>
            </w:r>
            <w:r>
              <w:rPr>
                <w:noProof/>
                <w:webHidden/>
              </w:rPr>
              <w:fldChar w:fldCharType="begin"/>
            </w:r>
            <w:r>
              <w:rPr>
                <w:noProof/>
                <w:webHidden/>
              </w:rPr>
              <w:instrText xml:space="preserve"> PAGEREF _Toc197602081 \h </w:instrText>
            </w:r>
            <w:r>
              <w:rPr>
                <w:noProof/>
                <w:webHidden/>
              </w:rPr>
            </w:r>
            <w:r>
              <w:rPr>
                <w:noProof/>
                <w:webHidden/>
              </w:rPr>
              <w:fldChar w:fldCharType="separate"/>
            </w:r>
            <w:r w:rsidR="0084004F">
              <w:rPr>
                <w:noProof/>
                <w:webHidden/>
              </w:rPr>
              <w:t>18</w:t>
            </w:r>
            <w:r>
              <w:rPr>
                <w:noProof/>
                <w:webHidden/>
              </w:rPr>
              <w:fldChar w:fldCharType="end"/>
            </w:r>
          </w:hyperlink>
        </w:p>
        <w:p w14:paraId="3C6C352E" w14:textId="4958C81D" w:rsidR="00987A1E" w:rsidRDefault="00987A1E">
          <w:pPr>
            <w:pStyle w:val="TOC2"/>
            <w:rPr>
              <w:rFonts w:asciiTheme="minorHAnsi" w:eastAsiaTheme="minorEastAsia" w:hAnsiTheme="minorHAnsi"/>
              <w:noProof/>
              <w:kern w:val="2"/>
              <w:sz w:val="24"/>
              <w:szCs w:val="24"/>
              <w14:ligatures w14:val="standardContextual"/>
            </w:rPr>
          </w:pPr>
          <w:hyperlink w:anchor="_Toc197602082" w:history="1">
            <w:r w:rsidRPr="00A1346D">
              <w:rPr>
                <w:rStyle w:val="Hyperlink"/>
                <w:noProof/>
              </w:rPr>
              <w:t>OJT-2: Review Safety Culture Assessments</w:t>
            </w:r>
            <w:r>
              <w:rPr>
                <w:noProof/>
                <w:webHidden/>
              </w:rPr>
              <w:tab/>
            </w:r>
            <w:r>
              <w:rPr>
                <w:noProof/>
                <w:webHidden/>
              </w:rPr>
              <w:fldChar w:fldCharType="begin"/>
            </w:r>
            <w:r>
              <w:rPr>
                <w:noProof/>
                <w:webHidden/>
              </w:rPr>
              <w:instrText xml:space="preserve"> PAGEREF _Toc197602082 \h </w:instrText>
            </w:r>
            <w:r>
              <w:rPr>
                <w:noProof/>
                <w:webHidden/>
              </w:rPr>
            </w:r>
            <w:r>
              <w:rPr>
                <w:noProof/>
                <w:webHidden/>
              </w:rPr>
              <w:fldChar w:fldCharType="separate"/>
            </w:r>
            <w:r w:rsidR="0084004F">
              <w:rPr>
                <w:noProof/>
                <w:webHidden/>
              </w:rPr>
              <w:t>20</w:t>
            </w:r>
            <w:r>
              <w:rPr>
                <w:noProof/>
                <w:webHidden/>
              </w:rPr>
              <w:fldChar w:fldCharType="end"/>
            </w:r>
          </w:hyperlink>
        </w:p>
        <w:p w14:paraId="1E41088B" w14:textId="2227EAF1" w:rsidR="00987A1E" w:rsidRDefault="00987A1E">
          <w:pPr>
            <w:pStyle w:val="TOC2"/>
            <w:rPr>
              <w:rFonts w:asciiTheme="minorHAnsi" w:eastAsiaTheme="minorEastAsia" w:hAnsiTheme="minorHAnsi"/>
              <w:noProof/>
              <w:kern w:val="2"/>
              <w:sz w:val="24"/>
              <w:szCs w:val="24"/>
              <w14:ligatures w14:val="standardContextual"/>
            </w:rPr>
          </w:pPr>
          <w:hyperlink w:anchor="_Toc197602083" w:history="1">
            <w:r w:rsidRPr="00A1346D">
              <w:rPr>
                <w:rStyle w:val="Hyperlink"/>
                <w:noProof/>
              </w:rPr>
              <w:t>OJT-3: Shadow an Inspection Team Lead (Senior SCA Only)</w:t>
            </w:r>
            <w:r>
              <w:rPr>
                <w:noProof/>
                <w:webHidden/>
              </w:rPr>
              <w:tab/>
            </w:r>
            <w:r>
              <w:rPr>
                <w:noProof/>
                <w:webHidden/>
              </w:rPr>
              <w:fldChar w:fldCharType="begin"/>
            </w:r>
            <w:r>
              <w:rPr>
                <w:noProof/>
                <w:webHidden/>
              </w:rPr>
              <w:instrText xml:space="preserve"> PAGEREF _Toc197602083 \h </w:instrText>
            </w:r>
            <w:r>
              <w:rPr>
                <w:noProof/>
                <w:webHidden/>
              </w:rPr>
            </w:r>
            <w:r>
              <w:rPr>
                <w:noProof/>
                <w:webHidden/>
              </w:rPr>
              <w:fldChar w:fldCharType="separate"/>
            </w:r>
            <w:r w:rsidR="0084004F">
              <w:rPr>
                <w:noProof/>
                <w:webHidden/>
              </w:rPr>
              <w:t>22</w:t>
            </w:r>
            <w:r>
              <w:rPr>
                <w:noProof/>
                <w:webHidden/>
              </w:rPr>
              <w:fldChar w:fldCharType="end"/>
            </w:r>
          </w:hyperlink>
        </w:p>
        <w:p w14:paraId="3FF18660" w14:textId="4127B0C9" w:rsidR="00987A1E" w:rsidRDefault="00987A1E">
          <w:pPr>
            <w:pStyle w:val="TOC3"/>
            <w:tabs>
              <w:tab w:val="right" w:leader="dot" w:pos="9350"/>
            </w:tabs>
            <w:rPr>
              <w:rFonts w:asciiTheme="minorHAnsi" w:eastAsiaTheme="minorEastAsia" w:hAnsiTheme="minorHAnsi"/>
              <w:noProof/>
              <w:kern w:val="2"/>
              <w:sz w:val="24"/>
              <w:szCs w:val="24"/>
              <w14:ligatures w14:val="standardContextual"/>
            </w:rPr>
          </w:pPr>
          <w:hyperlink w:anchor="_Toc197602084" w:history="1">
            <w:r w:rsidRPr="00A1346D">
              <w:rPr>
                <w:rStyle w:val="Hyperlink"/>
                <w:noProof/>
              </w:rPr>
              <w:t>Signature Card for Safety Culture Assessor Qualification</w:t>
            </w:r>
            <w:r>
              <w:rPr>
                <w:noProof/>
                <w:webHidden/>
              </w:rPr>
              <w:tab/>
            </w:r>
            <w:r>
              <w:rPr>
                <w:noProof/>
                <w:webHidden/>
              </w:rPr>
              <w:fldChar w:fldCharType="begin"/>
            </w:r>
            <w:r>
              <w:rPr>
                <w:noProof/>
                <w:webHidden/>
              </w:rPr>
              <w:instrText xml:space="preserve"> PAGEREF _Toc197602084 \h </w:instrText>
            </w:r>
            <w:r>
              <w:rPr>
                <w:noProof/>
                <w:webHidden/>
              </w:rPr>
            </w:r>
            <w:r>
              <w:rPr>
                <w:noProof/>
                <w:webHidden/>
              </w:rPr>
              <w:fldChar w:fldCharType="separate"/>
            </w:r>
            <w:r w:rsidR="0084004F">
              <w:rPr>
                <w:noProof/>
                <w:webHidden/>
              </w:rPr>
              <w:t>23</w:t>
            </w:r>
            <w:r>
              <w:rPr>
                <w:noProof/>
                <w:webHidden/>
              </w:rPr>
              <w:fldChar w:fldCharType="end"/>
            </w:r>
          </w:hyperlink>
        </w:p>
        <w:p w14:paraId="2FBCEE76" w14:textId="03395874" w:rsidR="00987A1E" w:rsidRDefault="00987A1E">
          <w:pPr>
            <w:pStyle w:val="TOC3"/>
            <w:tabs>
              <w:tab w:val="right" w:leader="dot" w:pos="9350"/>
            </w:tabs>
            <w:rPr>
              <w:rFonts w:asciiTheme="minorHAnsi" w:eastAsiaTheme="minorEastAsia" w:hAnsiTheme="minorHAnsi"/>
              <w:noProof/>
              <w:kern w:val="2"/>
              <w:sz w:val="24"/>
              <w:szCs w:val="24"/>
              <w14:ligatures w14:val="standardContextual"/>
            </w:rPr>
          </w:pPr>
          <w:hyperlink w:anchor="_Toc197602085" w:history="1">
            <w:r w:rsidRPr="00A1346D">
              <w:rPr>
                <w:rStyle w:val="Hyperlink"/>
                <w:noProof/>
              </w:rPr>
              <w:t>Signature Card for Senior Safety Culture Assessor Qualification</w:t>
            </w:r>
            <w:r>
              <w:rPr>
                <w:noProof/>
                <w:webHidden/>
              </w:rPr>
              <w:tab/>
            </w:r>
            <w:r>
              <w:rPr>
                <w:noProof/>
                <w:webHidden/>
              </w:rPr>
              <w:fldChar w:fldCharType="begin"/>
            </w:r>
            <w:r>
              <w:rPr>
                <w:noProof/>
                <w:webHidden/>
              </w:rPr>
              <w:instrText xml:space="preserve"> PAGEREF _Toc197602085 \h </w:instrText>
            </w:r>
            <w:r>
              <w:rPr>
                <w:noProof/>
                <w:webHidden/>
              </w:rPr>
            </w:r>
            <w:r>
              <w:rPr>
                <w:noProof/>
                <w:webHidden/>
              </w:rPr>
              <w:fldChar w:fldCharType="separate"/>
            </w:r>
            <w:r w:rsidR="0084004F">
              <w:rPr>
                <w:noProof/>
                <w:webHidden/>
              </w:rPr>
              <w:t>25</w:t>
            </w:r>
            <w:r>
              <w:rPr>
                <w:noProof/>
                <w:webHidden/>
              </w:rPr>
              <w:fldChar w:fldCharType="end"/>
            </w:r>
          </w:hyperlink>
        </w:p>
        <w:p w14:paraId="7E14F9AF" w14:textId="0ED693E6" w:rsidR="00987A1E" w:rsidRDefault="00987A1E">
          <w:pPr>
            <w:pStyle w:val="TOC3"/>
            <w:tabs>
              <w:tab w:val="right" w:leader="dot" w:pos="9350"/>
            </w:tabs>
            <w:rPr>
              <w:rFonts w:asciiTheme="minorHAnsi" w:eastAsiaTheme="minorEastAsia" w:hAnsiTheme="minorHAnsi"/>
              <w:noProof/>
              <w:kern w:val="2"/>
              <w:sz w:val="24"/>
              <w:szCs w:val="24"/>
              <w14:ligatures w14:val="standardContextual"/>
            </w:rPr>
          </w:pPr>
          <w:hyperlink w:anchor="_Toc197602086" w:history="1">
            <w:r w:rsidRPr="00A1346D">
              <w:rPr>
                <w:rStyle w:val="Hyperlink"/>
                <w:noProof/>
                <w:lang w:val="en-CA"/>
              </w:rPr>
              <w:t>Safety Culture Assessor</w:t>
            </w:r>
            <w:r w:rsidRPr="00A1346D">
              <w:rPr>
                <w:rStyle w:val="Hyperlink"/>
                <w:bCs/>
                <w:noProof/>
              </w:rPr>
              <w:t xml:space="preserve"> Certification</w:t>
            </w:r>
            <w:r>
              <w:rPr>
                <w:noProof/>
                <w:webHidden/>
              </w:rPr>
              <w:tab/>
            </w:r>
            <w:r>
              <w:rPr>
                <w:noProof/>
                <w:webHidden/>
              </w:rPr>
              <w:fldChar w:fldCharType="begin"/>
            </w:r>
            <w:r>
              <w:rPr>
                <w:noProof/>
                <w:webHidden/>
              </w:rPr>
              <w:instrText xml:space="preserve"> PAGEREF _Toc197602086 \h </w:instrText>
            </w:r>
            <w:r>
              <w:rPr>
                <w:noProof/>
                <w:webHidden/>
              </w:rPr>
            </w:r>
            <w:r>
              <w:rPr>
                <w:noProof/>
                <w:webHidden/>
              </w:rPr>
              <w:fldChar w:fldCharType="separate"/>
            </w:r>
            <w:r w:rsidR="0084004F">
              <w:rPr>
                <w:noProof/>
                <w:webHidden/>
              </w:rPr>
              <w:t>26</w:t>
            </w:r>
            <w:r>
              <w:rPr>
                <w:noProof/>
                <w:webHidden/>
              </w:rPr>
              <w:fldChar w:fldCharType="end"/>
            </w:r>
          </w:hyperlink>
        </w:p>
        <w:p w14:paraId="05BBA018" w14:textId="5F217620" w:rsidR="00987A1E" w:rsidRDefault="00987A1E">
          <w:pPr>
            <w:pStyle w:val="TOC3"/>
            <w:tabs>
              <w:tab w:val="right" w:leader="dot" w:pos="9350"/>
            </w:tabs>
            <w:rPr>
              <w:rFonts w:asciiTheme="minorHAnsi" w:eastAsiaTheme="minorEastAsia" w:hAnsiTheme="minorHAnsi"/>
              <w:noProof/>
              <w:kern w:val="2"/>
              <w:sz w:val="24"/>
              <w:szCs w:val="24"/>
              <w14:ligatures w14:val="standardContextual"/>
            </w:rPr>
          </w:pPr>
          <w:hyperlink w:anchor="_Toc197602087" w:history="1">
            <w:r w:rsidRPr="00A1346D">
              <w:rPr>
                <w:rStyle w:val="Hyperlink"/>
                <w:noProof/>
                <w:lang w:val="en-CA"/>
              </w:rPr>
              <w:t>Senior Safety Culture Assessor</w:t>
            </w:r>
            <w:r w:rsidRPr="00A1346D">
              <w:rPr>
                <w:rStyle w:val="Hyperlink"/>
                <w:bCs/>
                <w:noProof/>
              </w:rPr>
              <w:t xml:space="preserve"> Certification</w:t>
            </w:r>
            <w:r>
              <w:rPr>
                <w:noProof/>
                <w:webHidden/>
              </w:rPr>
              <w:tab/>
            </w:r>
            <w:r>
              <w:rPr>
                <w:noProof/>
                <w:webHidden/>
              </w:rPr>
              <w:fldChar w:fldCharType="begin"/>
            </w:r>
            <w:r>
              <w:rPr>
                <w:noProof/>
                <w:webHidden/>
              </w:rPr>
              <w:instrText xml:space="preserve"> PAGEREF _Toc197602087 \h </w:instrText>
            </w:r>
            <w:r>
              <w:rPr>
                <w:noProof/>
                <w:webHidden/>
              </w:rPr>
            </w:r>
            <w:r>
              <w:rPr>
                <w:noProof/>
                <w:webHidden/>
              </w:rPr>
              <w:fldChar w:fldCharType="separate"/>
            </w:r>
            <w:r w:rsidR="0084004F">
              <w:rPr>
                <w:noProof/>
                <w:webHidden/>
              </w:rPr>
              <w:t>27</w:t>
            </w:r>
            <w:r>
              <w:rPr>
                <w:noProof/>
                <w:webHidden/>
              </w:rPr>
              <w:fldChar w:fldCharType="end"/>
            </w:r>
          </w:hyperlink>
        </w:p>
        <w:p w14:paraId="09F97364" w14:textId="2D834022" w:rsidR="00987A1E" w:rsidRDefault="00987A1E">
          <w:pPr>
            <w:pStyle w:val="TOC3"/>
            <w:tabs>
              <w:tab w:val="right" w:leader="dot" w:pos="9350"/>
            </w:tabs>
            <w:rPr>
              <w:rFonts w:asciiTheme="minorHAnsi" w:eastAsiaTheme="minorEastAsia" w:hAnsiTheme="minorHAnsi"/>
              <w:noProof/>
              <w:kern w:val="2"/>
              <w:sz w:val="24"/>
              <w:szCs w:val="24"/>
              <w14:ligatures w14:val="standardContextual"/>
            </w:rPr>
          </w:pPr>
          <w:hyperlink w:anchor="_Toc197602088" w:history="1">
            <w:r w:rsidRPr="00A1346D">
              <w:rPr>
                <w:rStyle w:val="Hyperlink"/>
                <w:noProof/>
              </w:rPr>
              <w:t>Form 1: Safety Culture Assessor Equivalency Justification</w:t>
            </w:r>
            <w:r>
              <w:rPr>
                <w:noProof/>
                <w:webHidden/>
              </w:rPr>
              <w:tab/>
            </w:r>
            <w:r>
              <w:rPr>
                <w:noProof/>
                <w:webHidden/>
              </w:rPr>
              <w:fldChar w:fldCharType="begin"/>
            </w:r>
            <w:r>
              <w:rPr>
                <w:noProof/>
                <w:webHidden/>
              </w:rPr>
              <w:instrText xml:space="preserve"> PAGEREF _Toc197602088 \h </w:instrText>
            </w:r>
            <w:r>
              <w:rPr>
                <w:noProof/>
                <w:webHidden/>
              </w:rPr>
            </w:r>
            <w:r>
              <w:rPr>
                <w:noProof/>
                <w:webHidden/>
              </w:rPr>
              <w:fldChar w:fldCharType="separate"/>
            </w:r>
            <w:r w:rsidR="0084004F">
              <w:rPr>
                <w:noProof/>
                <w:webHidden/>
              </w:rPr>
              <w:t>28</w:t>
            </w:r>
            <w:r>
              <w:rPr>
                <w:noProof/>
                <w:webHidden/>
              </w:rPr>
              <w:fldChar w:fldCharType="end"/>
            </w:r>
          </w:hyperlink>
        </w:p>
        <w:p w14:paraId="41CC7F6C" w14:textId="61B65088" w:rsidR="00987A1E" w:rsidRDefault="00987A1E">
          <w:pPr>
            <w:pStyle w:val="TOC1"/>
            <w:rPr>
              <w:rFonts w:asciiTheme="minorHAnsi" w:eastAsiaTheme="minorEastAsia" w:hAnsiTheme="minorHAnsi"/>
              <w:noProof/>
              <w:kern w:val="2"/>
              <w:sz w:val="24"/>
              <w:szCs w:val="24"/>
              <w14:ligatures w14:val="standardContextual"/>
            </w:rPr>
          </w:pPr>
          <w:hyperlink w:anchor="_Toc197602089" w:history="1">
            <w:r w:rsidRPr="00A1346D">
              <w:rPr>
                <w:rStyle w:val="Hyperlink"/>
                <w:noProof/>
              </w:rPr>
              <w:t>Attachment 1: Safety Culture Assessor Competencies and KSAs</w:t>
            </w:r>
            <w:r>
              <w:rPr>
                <w:noProof/>
                <w:webHidden/>
              </w:rPr>
              <w:tab/>
              <w:t>Att1-</w:t>
            </w:r>
            <w:r>
              <w:rPr>
                <w:noProof/>
                <w:webHidden/>
              </w:rPr>
              <w:fldChar w:fldCharType="begin"/>
            </w:r>
            <w:r>
              <w:rPr>
                <w:noProof/>
                <w:webHidden/>
              </w:rPr>
              <w:instrText xml:space="preserve"> PAGEREF _Toc197602089 \h </w:instrText>
            </w:r>
            <w:r>
              <w:rPr>
                <w:noProof/>
                <w:webHidden/>
              </w:rPr>
            </w:r>
            <w:r>
              <w:rPr>
                <w:noProof/>
                <w:webHidden/>
              </w:rPr>
              <w:fldChar w:fldCharType="separate"/>
            </w:r>
            <w:r w:rsidR="0084004F">
              <w:rPr>
                <w:noProof/>
                <w:webHidden/>
              </w:rPr>
              <w:t>1</w:t>
            </w:r>
            <w:r>
              <w:rPr>
                <w:noProof/>
                <w:webHidden/>
              </w:rPr>
              <w:fldChar w:fldCharType="end"/>
            </w:r>
          </w:hyperlink>
        </w:p>
        <w:p w14:paraId="5D411FA2" w14:textId="5C002D78" w:rsidR="00987A1E" w:rsidRDefault="00987A1E">
          <w:pPr>
            <w:pStyle w:val="TOC1"/>
            <w:rPr>
              <w:rFonts w:asciiTheme="minorHAnsi" w:eastAsiaTheme="minorEastAsia" w:hAnsiTheme="minorHAnsi"/>
              <w:noProof/>
              <w:kern w:val="2"/>
              <w:sz w:val="24"/>
              <w:szCs w:val="24"/>
              <w14:ligatures w14:val="standardContextual"/>
            </w:rPr>
          </w:pPr>
          <w:hyperlink w:anchor="_Toc197602090" w:history="1">
            <w:r w:rsidRPr="00A1346D">
              <w:rPr>
                <w:rStyle w:val="Hyperlink"/>
                <w:noProof/>
              </w:rPr>
              <w:t>Attachment 2: Improving KSAs for Senior Safety Culture Assessor Qualification</w:t>
            </w:r>
            <w:r>
              <w:rPr>
                <w:noProof/>
                <w:webHidden/>
              </w:rPr>
              <w:tab/>
              <w:t>Att2-</w:t>
            </w:r>
            <w:r>
              <w:rPr>
                <w:noProof/>
                <w:webHidden/>
              </w:rPr>
              <w:fldChar w:fldCharType="begin"/>
            </w:r>
            <w:r>
              <w:rPr>
                <w:noProof/>
                <w:webHidden/>
              </w:rPr>
              <w:instrText xml:space="preserve"> PAGEREF _Toc197602090 \h </w:instrText>
            </w:r>
            <w:r>
              <w:rPr>
                <w:noProof/>
                <w:webHidden/>
              </w:rPr>
            </w:r>
            <w:r>
              <w:rPr>
                <w:noProof/>
                <w:webHidden/>
              </w:rPr>
              <w:fldChar w:fldCharType="separate"/>
            </w:r>
            <w:r w:rsidR="0084004F">
              <w:rPr>
                <w:noProof/>
                <w:webHidden/>
              </w:rPr>
              <w:t>1</w:t>
            </w:r>
            <w:r>
              <w:rPr>
                <w:noProof/>
                <w:webHidden/>
              </w:rPr>
              <w:fldChar w:fldCharType="end"/>
            </w:r>
          </w:hyperlink>
        </w:p>
        <w:p w14:paraId="26677C0B" w14:textId="24EE8EE3" w:rsidR="00987A1E" w:rsidRDefault="00987A1E">
          <w:pPr>
            <w:pStyle w:val="TOC1"/>
            <w:rPr>
              <w:rFonts w:asciiTheme="minorHAnsi" w:eastAsiaTheme="minorEastAsia" w:hAnsiTheme="minorHAnsi"/>
              <w:noProof/>
              <w:kern w:val="2"/>
              <w:sz w:val="24"/>
              <w:szCs w:val="24"/>
              <w14:ligatures w14:val="standardContextual"/>
            </w:rPr>
          </w:pPr>
          <w:hyperlink w:anchor="_Toc197602091" w:history="1">
            <w:r w:rsidRPr="00A1346D">
              <w:rPr>
                <w:rStyle w:val="Hyperlink"/>
                <w:noProof/>
              </w:rPr>
              <w:t>Attachment 3: Revision History for IMC 1245 Appendix C12</w:t>
            </w:r>
            <w:r>
              <w:rPr>
                <w:noProof/>
                <w:webHidden/>
              </w:rPr>
              <w:tab/>
              <w:t>Att3-</w:t>
            </w:r>
            <w:r>
              <w:rPr>
                <w:noProof/>
                <w:webHidden/>
              </w:rPr>
              <w:fldChar w:fldCharType="begin"/>
            </w:r>
            <w:r>
              <w:rPr>
                <w:noProof/>
                <w:webHidden/>
              </w:rPr>
              <w:instrText xml:space="preserve"> PAGEREF _Toc197602091 \h </w:instrText>
            </w:r>
            <w:r>
              <w:rPr>
                <w:noProof/>
                <w:webHidden/>
              </w:rPr>
            </w:r>
            <w:r>
              <w:rPr>
                <w:noProof/>
                <w:webHidden/>
              </w:rPr>
              <w:fldChar w:fldCharType="separate"/>
            </w:r>
            <w:r w:rsidR="0084004F">
              <w:rPr>
                <w:noProof/>
                <w:webHidden/>
              </w:rPr>
              <w:t>1</w:t>
            </w:r>
            <w:r>
              <w:rPr>
                <w:noProof/>
                <w:webHidden/>
              </w:rPr>
              <w:fldChar w:fldCharType="end"/>
            </w:r>
          </w:hyperlink>
        </w:p>
        <w:p w14:paraId="0A0BD83C" w14:textId="6B0E84F0" w:rsidR="00FD4734" w:rsidRDefault="00FD4734">
          <w:r>
            <w:rPr>
              <w:b/>
              <w:bCs/>
              <w:noProof/>
            </w:rPr>
            <w:fldChar w:fldCharType="end"/>
          </w:r>
        </w:p>
      </w:sdtContent>
    </w:sdt>
    <w:p w14:paraId="030210E0" w14:textId="77777777" w:rsidR="00275DF6" w:rsidRDefault="00275DF6">
      <w:pPr>
        <w:spacing w:after="200" w:line="276" w:lineRule="auto"/>
        <w:rPr>
          <w:b/>
        </w:rPr>
        <w:sectPr w:rsidR="00275DF6" w:rsidSect="00275DF6">
          <w:footerReference w:type="default" r:id="rId11"/>
          <w:footerReference w:type="first" r:id="rId12"/>
          <w:pgSz w:w="12240" w:h="15840" w:code="1"/>
          <w:pgMar w:top="1440" w:right="1440" w:bottom="1440" w:left="1440" w:header="720" w:footer="720" w:gutter="0"/>
          <w:pgNumType w:fmt="lowerRoman" w:start="1"/>
          <w:cols w:space="720"/>
          <w:noEndnote/>
          <w:docGrid w:linePitch="326"/>
        </w:sectPr>
      </w:pPr>
    </w:p>
    <w:p w14:paraId="51D872E7" w14:textId="642BD996" w:rsidR="00FA0A51" w:rsidRPr="007D798B" w:rsidRDefault="00FA0A51" w:rsidP="006A41D1">
      <w:pPr>
        <w:pStyle w:val="Heading1"/>
      </w:pPr>
      <w:bookmarkStart w:id="1" w:name="_Toc197602058"/>
      <w:r w:rsidRPr="007D798B">
        <w:lastRenderedPageBreak/>
        <w:t>Introduction</w:t>
      </w:r>
      <w:bookmarkEnd w:id="1"/>
    </w:p>
    <w:p w14:paraId="264728F7" w14:textId="18A9AA18" w:rsidR="00F00194" w:rsidRPr="007D798B" w:rsidRDefault="00B02D26" w:rsidP="006A41D1">
      <w:pPr>
        <w:pStyle w:val="BodyText"/>
      </w:pPr>
      <w:r w:rsidRPr="006A41D1">
        <w:rPr>
          <w:rStyle w:val="BodyTextChar"/>
        </w:rPr>
        <w:t>The Office o</w:t>
      </w:r>
      <w:r w:rsidR="00FA0A51" w:rsidRPr="006A41D1">
        <w:rPr>
          <w:rStyle w:val="BodyTextChar"/>
        </w:rPr>
        <w:t xml:space="preserve">f Nuclear Reactor Regulation (NRR) developed this </w:t>
      </w:r>
      <w:r w:rsidR="00F00194" w:rsidRPr="006A41D1">
        <w:rPr>
          <w:rStyle w:val="BodyTextChar"/>
        </w:rPr>
        <w:t xml:space="preserve">training </w:t>
      </w:r>
      <w:r w:rsidR="006C6047" w:rsidRPr="006A41D1">
        <w:rPr>
          <w:rStyle w:val="BodyTextChar"/>
        </w:rPr>
        <w:t xml:space="preserve">and qualification program to </w:t>
      </w:r>
      <w:r w:rsidR="00F00194" w:rsidRPr="006A41D1">
        <w:rPr>
          <w:rStyle w:val="BodyTextChar"/>
        </w:rPr>
        <w:t xml:space="preserve">certify </w:t>
      </w:r>
      <w:r w:rsidR="00FA0A51" w:rsidRPr="006A41D1">
        <w:rPr>
          <w:rStyle w:val="BodyTextChar"/>
        </w:rPr>
        <w:t xml:space="preserve">individuals to be Safety Culture Assessors </w:t>
      </w:r>
      <w:r w:rsidR="00FF506F" w:rsidRPr="006A41D1">
        <w:rPr>
          <w:rStyle w:val="BodyTextChar"/>
        </w:rPr>
        <w:t xml:space="preserve">(SCAs) </w:t>
      </w:r>
      <w:r w:rsidR="00FA0A51" w:rsidRPr="006A41D1">
        <w:rPr>
          <w:rStyle w:val="BodyTextChar"/>
        </w:rPr>
        <w:t>for</w:t>
      </w:r>
      <w:r w:rsidR="00001FFD" w:rsidRPr="006A41D1">
        <w:rPr>
          <w:rStyle w:val="BodyTextChar"/>
        </w:rPr>
        <w:t xml:space="preserve"> performing safety culture assessments as outlined in</w:t>
      </w:r>
      <w:r w:rsidR="00FA0A51" w:rsidRPr="006A41D1">
        <w:rPr>
          <w:rStyle w:val="BodyTextChar"/>
        </w:rPr>
        <w:t xml:space="preserve"> </w:t>
      </w:r>
      <w:r w:rsidR="009E221A" w:rsidRPr="006A41D1">
        <w:rPr>
          <w:rStyle w:val="BodyTextChar"/>
        </w:rPr>
        <w:t>Inspection Procedure (IP)</w:t>
      </w:r>
      <w:r w:rsidRPr="006A41D1">
        <w:rPr>
          <w:rStyle w:val="BodyTextChar"/>
        </w:rPr>
        <w:t xml:space="preserve"> </w:t>
      </w:r>
      <w:r w:rsidR="005D1436" w:rsidRPr="006A41D1">
        <w:rPr>
          <w:rStyle w:val="BodyTextChar"/>
        </w:rPr>
        <w:t xml:space="preserve">95002 </w:t>
      </w:r>
      <w:r w:rsidR="00001FFD" w:rsidRPr="006A41D1">
        <w:rPr>
          <w:rStyle w:val="BodyTextChar"/>
        </w:rPr>
        <w:t>and</w:t>
      </w:r>
      <w:r w:rsidR="005D1436" w:rsidRPr="006A41D1">
        <w:rPr>
          <w:rStyle w:val="BodyTextChar"/>
        </w:rPr>
        <w:t xml:space="preserve"> </w:t>
      </w:r>
      <w:r w:rsidR="00001FFD" w:rsidRPr="006A41D1">
        <w:rPr>
          <w:rStyle w:val="BodyTextChar"/>
        </w:rPr>
        <w:t xml:space="preserve">IP </w:t>
      </w:r>
      <w:r w:rsidRPr="006A41D1">
        <w:rPr>
          <w:rStyle w:val="BodyTextChar"/>
        </w:rPr>
        <w:t>95003</w:t>
      </w:r>
      <w:r w:rsidR="00001FFD" w:rsidRPr="006A41D1">
        <w:rPr>
          <w:rStyle w:val="BodyTextChar"/>
        </w:rPr>
        <w:t>,</w:t>
      </w:r>
      <w:r w:rsidR="00FA0A51" w:rsidRPr="006A41D1">
        <w:rPr>
          <w:rStyle w:val="BodyTextChar"/>
        </w:rPr>
        <w:t xml:space="preserve"> </w:t>
      </w:r>
      <w:r w:rsidR="00001FFD" w:rsidRPr="006A41D1">
        <w:rPr>
          <w:rStyle w:val="BodyTextChar"/>
        </w:rPr>
        <w:t xml:space="preserve">and </w:t>
      </w:r>
      <w:r w:rsidR="00F35268" w:rsidRPr="006A41D1">
        <w:rPr>
          <w:rStyle w:val="BodyTextChar"/>
        </w:rPr>
        <w:t xml:space="preserve">other </w:t>
      </w:r>
      <w:r w:rsidR="00001FFD" w:rsidRPr="006A41D1">
        <w:rPr>
          <w:rStyle w:val="BodyTextChar"/>
        </w:rPr>
        <w:t>inspection activities</w:t>
      </w:r>
      <w:r w:rsidR="0045754A" w:rsidRPr="006A41D1">
        <w:rPr>
          <w:rStyle w:val="BodyTextChar"/>
        </w:rPr>
        <w:t xml:space="preserve"> related to </w:t>
      </w:r>
      <w:r w:rsidRPr="006A41D1">
        <w:rPr>
          <w:rStyle w:val="BodyTextChar"/>
        </w:rPr>
        <w:t>safety culture</w:t>
      </w:r>
      <w:r w:rsidR="00FA0A51" w:rsidRPr="006A41D1">
        <w:rPr>
          <w:rStyle w:val="BodyTextChar"/>
        </w:rPr>
        <w:t xml:space="preserve">. </w:t>
      </w:r>
      <w:r w:rsidR="008B5F5B" w:rsidRPr="006A41D1">
        <w:rPr>
          <w:rStyle w:val="BodyTextChar"/>
        </w:rPr>
        <w:t xml:space="preserve">Any </w:t>
      </w:r>
      <w:r w:rsidR="00365FFB" w:rsidRPr="006A41D1">
        <w:rPr>
          <w:rStyle w:val="BodyTextChar"/>
        </w:rPr>
        <w:t xml:space="preserve">questions related to </w:t>
      </w:r>
      <w:proofErr w:type="gramStart"/>
      <w:r w:rsidR="00365FFB" w:rsidRPr="006A41D1">
        <w:rPr>
          <w:rStyle w:val="BodyTextChar"/>
        </w:rPr>
        <w:t>qualification</w:t>
      </w:r>
      <w:proofErr w:type="gramEnd"/>
      <w:r w:rsidR="00365FFB" w:rsidRPr="006A41D1">
        <w:rPr>
          <w:rStyle w:val="BodyTextChar"/>
        </w:rPr>
        <w:t xml:space="preserve"> as a</w:t>
      </w:r>
      <w:r w:rsidR="00A3751E" w:rsidRPr="006A41D1">
        <w:rPr>
          <w:rStyle w:val="BodyTextChar"/>
        </w:rPr>
        <w:t>n</w:t>
      </w:r>
      <w:r w:rsidR="00365FFB" w:rsidRPr="006A41D1">
        <w:rPr>
          <w:rStyle w:val="BodyTextChar"/>
        </w:rPr>
        <w:t xml:space="preserve"> SCA should be directed to </w:t>
      </w:r>
      <w:r w:rsidR="00055CF6" w:rsidRPr="006A41D1">
        <w:rPr>
          <w:rStyle w:val="BodyTextChar"/>
        </w:rPr>
        <w:t xml:space="preserve">the </w:t>
      </w:r>
      <w:r w:rsidR="00E975BC">
        <w:rPr>
          <w:rStyle w:val="BodyTextChar"/>
        </w:rPr>
        <w:t>b</w:t>
      </w:r>
      <w:r w:rsidR="00AF6790" w:rsidRPr="006A41D1">
        <w:rPr>
          <w:rStyle w:val="BodyTextChar"/>
        </w:rPr>
        <w:t xml:space="preserve">ranch </w:t>
      </w:r>
      <w:r w:rsidR="00E975BC">
        <w:rPr>
          <w:rStyle w:val="BodyTextChar"/>
        </w:rPr>
        <w:t>c</w:t>
      </w:r>
      <w:r w:rsidR="00AF6790" w:rsidRPr="006A41D1">
        <w:rPr>
          <w:rStyle w:val="BodyTextChar"/>
        </w:rPr>
        <w:t>hief</w:t>
      </w:r>
      <w:r w:rsidR="00E95B74" w:rsidRPr="006A41D1">
        <w:rPr>
          <w:rStyle w:val="BodyTextChar"/>
        </w:rPr>
        <w:t xml:space="preserve"> of the </w:t>
      </w:r>
      <w:r w:rsidR="00661F08" w:rsidRPr="006A41D1">
        <w:rPr>
          <w:rStyle w:val="BodyTextChar"/>
        </w:rPr>
        <w:t>safety c</w:t>
      </w:r>
      <w:r w:rsidR="005D1436" w:rsidRPr="006A41D1">
        <w:rPr>
          <w:rStyle w:val="BodyTextChar"/>
        </w:rPr>
        <w:t>ulture</w:t>
      </w:r>
      <w:r w:rsidR="00661F08" w:rsidRPr="006A41D1">
        <w:rPr>
          <w:rStyle w:val="BodyTextChar"/>
        </w:rPr>
        <w:t xml:space="preserve"> s</w:t>
      </w:r>
      <w:r w:rsidR="00E95B74" w:rsidRPr="006A41D1">
        <w:rPr>
          <w:rStyle w:val="BodyTextChar"/>
        </w:rPr>
        <w:t>taff</w:t>
      </w:r>
      <w:r w:rsidR="00055CF6" w:rsidRPr="006A41D1">
        <w:rPr>
          <w:rStyle w:val="BodyTextChar"/>
        </w:rPr>
        <w:t xml:space="preserve"> </w:t>
      </w:r>
      <w:r w:rsidR="00213EF0" w:rsidRPr="006A41D1">
        <w:rPr>
          <w:rStyle w:val="BodyTextChar"/>
        </w:rPr>
        <w:t>in NRR</w:t>
      </w:r>
      <w:r w:rsidR="00213EF0" w:rsidRPr="007D798B">
        <w:t>.</w:t>
      </w:r>
    </w:p>
    <w:p w14:paraId="50E4AA2D" w14:textId="0BF5376D" w:rsidR="00B33E48" w:rsidRPr="007D798B" w:rsidRDefault="00001FFD" w:rsidP="006A41D1">
      <w:pPr>
        <w:pStyle w:val="BodyText"/>
      </w:pPr>
      <w:r w:rsidRPr="007D798B">
        <w:t>This document outlines the specific t</w:t>
      </w:r>
      <w:r w:rsidR="00840010" w:rsidRPr="007D798B">
        <w:t xml:space="preserve">raining and qualification </w:t>
      </w:r>
      <w:r w:rsidRPr="007D798B">
        <w:t xml:space="preserve">requirements </w:t>
      </w:r>
      <w:r w:rsidR="00535D3B" w:rsidRPr="007D798B">
        <w:t xml:space="preserve">associated with </w:t>
      </w:r>
      <w:r w:rsidR="00B33E48" w:rsidRPr="007D798B">
        <w:t xml:space="preserve">developing </w:t>
      </w:r>
      <w:r w:rsidR="009D6FE0" w:rsidRPr="007D798B">
        <w:t>safety</w:t>
      </w:r>
      <w:r w:rsidR="00535D3B" w:rsidRPr="007D798B">
        <w:t xml:space="preserve"> culture</w:t>
      </w:r>
      <w:r w:rsidRPr="007D798B">
        <w:t xml:space="preserve"> assessment</w:t>
      </w:r>
      <w:r w:rsidR="00B33E48" w:rsidRPr="007D798B">
        <w:t xml:space="preserve"> skills</w:t>
      </w:r>
      <w:r w:rsidRPr="007D798B">
        <w:t xml:space="preserve"> through individual study activities (ISAs), formal classroom and computer-based instruction, and on-the-job training (OJT). </w:t>
      </w:r>
      <w:r w:rsidR="009D6FE0" w:rsidRPr="007D798B">
        <w:t xml:space="preserve">Training and </w:t>
      </w:r>
      <w:r w:rsidRPr="007D798B">
        <w:t>q</w:t>
      </w:r>
      <w:r w:rsidR="009D279C" w:rsidRPr="007D798B">
        <w:t xml:space="preserve">ualification guidance associated with developing </w:t>
      </w:r>
      <w:r w:rsidRPr="007D798B">
        <w:t xml:space="preserve">general </w:t>
      </w:r>
      <w:r w:rsidR="009D279C" w:rsidRPr="007D798B">
        <w:t>inspection skills come</w:t>
      </w:r>
      <w:r w:rsidRPr="007D798B">
        <w:t>s</w:t>
      </w:r>
      <w:r w:rsidR="009D279C" w:rsidRPr="007D798B">
        <w:t xml:space="preserve"> from IMC</w:t>
      </w:r>
      <w:r w:rsidR="0056159B">
        <w:t> </w:t>
      </w:r>
      <w:r w:rsidR="009D279C" w:rsidRPr="007D798B">
        <w:t>1245</w:t>
      </w:r>
      <w:r w:rsidR="00661F08" w:rsidRPr="007D798B">
        <w:t>,</w:t>
      </w:r>
      <w:r w:rsidR="009D279C" w:rsidRPr="007D798B">
        <w:t xml:space="preserve"> Appendi</w:t>
      </w:r>
      <w:r w:rsidR="00661F08" w:rsidRPr="007D798B">
        <w:t>ces</w:t>
      </w:r>
      <w:r w:rsidR="009D279C" w:rsidRPr="007D798B">
        <w:t xml:space="preserve"> A and B.</w:t>
      </w:r>
      <w:r w:rsidR="00370B4B" w:rsidRPr="007D798B">
        <w:t xml:space="preserve"> </w:t>
      </w:r>
      <w:r w:rsidR="00C9271A" w:rsidRPr="007D798B">
        <w:t>In general, ISA activities should be completed before OJT activities.</w:t>
      </w:r>
    </w:p>
    <w:p w14:paraId="6F6167F9" w14:textId="79B4C26E" w:rsidR="00F00194" w:rsidRPr="007D798B" w:rsidRDefault="00B33E48" w:rsidP="00052CE1">
      <w:pPr>
        <w:pStyle w:val="BodyText"/>
      </w:pPr>
      <w:r w:rsidRPr="006A41D1">
        <w:rPr>
          <w:rStyle w:val="BodyTextChar"/>
        </w:rPr>
        <w:t xml:space="preserve">The </w:t>
      </w:r>
      <w:r w:rsidR="004D1288" w:rsidRPr="006A41D1">
        <w:rPr>
          <w:rStyle w:val="BodyTextChar"/>
        </w:rPr>
        <w:t xml:space="preserve">SCA </w:t>
      </w:r>
      <w:r w:rsidR="00920937" w:rsidRPr="006A41D1">
        <w:rPr>
          <w:rStyle w:val="BodyTextChar"/>
        </w:rPr>
        <w:t xml:space="preserve">or Senior SCA </w:t>
      </w:r>
      <w:r w:rsidRPr="006A41D1">
        <w:rPr>
          <w:rStyle w:val="BodyTextChar"/>
        </w:rPr>
        <w:t xml:space="preserve">does not </w:t>
      </w:r>
      <w:r w:rsidR="005D1436" w:rsidRPr="006A41D1">
        <w:rPr>
          <w:rStyle w:val="BodyTextChar"/>
        </w:rPr>
        <w:t xml:space="preserve">necessarily </w:t>
      </w:r>
      <w:r w:rsidR="00EE3B34" w:rsidRPr="006A41D1">
        <w:rPr>
          <w:rStyle w:val="BodyTextChar"/>
        </w:rPr>
        <w:t>need</w:t>
      </w:r>
      <w:r w:rsidRPr="006A41D1">
        <w:rPr>
          <w:rStyle w:val="BodyTextChar"/>
        </w:rPr>
        <w:t xml:space="preserve"> fully</w:t>
      </w:r>
      <w:r w:rsidR="00763C16">
        <w:rPr>
          <w:rStyle w:val="BodyTextChar"/>
        </w:rPr>
        <w:noBreakHyphen/>
      </w:r>
      <w:r w:rsidRPr="006A41D1">
        <w:rPr>
          <w:rStyle w:val="BodyTextChar"/>
        </w:rPr>
        <w:t xml:space="preserve">developed inspector skills since </w:t>
      </w:r>
      <w:ins w:id="2" w:author="Author">
        <w:r w:rsidR="000162E0">
          <w:rPr>
            <w:rStyle w:val="BodyTextChar"/>
          </w:rPr>
          <w:t>the assessor</w:t>
        </w:r>
      </w:ins>
      <w:r w:rsidRPr="006A41D1">
        <w:rPr>
          <w:rStyle w:val="BodyTextChar"/>
        </w:rPr>
        <w:t xml:space="preserve"> function</w:t>
      </w:r>
      <w:r w:rsidR="00CC5293" w:rsidRPr="006A41D1">
        <w:rPr>
          <w:rStyle w:val="BodyTextChar"/>
        </w:rPr>
        <w:t>s</w:t>
      </w:r>
      <w:r w:rsidRPr="006A41D1">
        <w:rPr>
          <w:rStyle w:val="BodyTextChar"/>
        </w:rPr>
        <w:t xml:space="preserve"> as part of a team of inspectors</w:t>
      </w:r>
      <w:r w:rsidR="0020481C" w:rsidRPr="006A41D1">
        <w:rPr>
          <w:rStyle w:val="BodyTextChar"/>
        </w:rPr>
        <w:t>.</w:t>
      </w:r>
      <w:r w:rsidR="00962CA9">
        <w:rPr>
          <w:rStyle w:val="BodyTextChar"/>
        </w:rPr>
        <w:t xml:space="preserve"> </w:t>
      </w:r>
      <w:r w:rsidRPr="006A41D1">
        <w:rPr>
          <w:rStyle w:val="BodyTextChar"/>
        </w:rPr>
        <w:t xml:space="preserve">Therefore, </w:t>
      </w:r>
      <w:r w:rsidR="00F00194" w:rsidRPr="006A41D1">
        <w:rPr>
          <w:rStyle w:val="BodyTextChar"/>
        </w:rPr>
        <w:t>th</w:t>
      </w:r>
      <w:r w:rsidR="00EE3B34" w:rsidRPr="006A41D1">
        <w:rPr>
          <w:rStyle w:val="BodyTextChar"/>
        </w:rPr>
        <w:t xml:space="preserve">e SCA qualification </w:t>
      </w:r>
      <w:r w:rsidR="00FC0957" w:rsidRPr="006A41D1">
        <w:rPr>
          <w:rStyle w:val="BodyTextChar"/>
        </w:rPr>
        <w:t xml:space="preserve">program </w:t>
      </w:r>
      <w:r w:rsidR="00F00194" w:rsidRPr="006A41D1">
        <w:rPr>
          <w:rStyle w:val="BodyTextChar"/>
        </w:rPr>
        <w:t xml:space="preserve">only requires partial completion of </w:t>
      </w:r>
      <w:r w:rsidR="00033521" w:rsidRPr="006A41D1">
        <w:rPr>
          <w:rStyle w:val="BodyTextChar"/>
        </w:rPr>
        <w:t xml:space="preserve">IMC 1245 </w:t>
      </w:r>
      <w:r w:rsidR="00F00194" w:rsidRPr="006A41D1">
        <w:rPr>
          <w:rStyle w:val="BodyTextChar"/>
        </w:rPr>
        <w:t>Appendi</w:t>
      </w:r>
      <w:r w:rsidR="008164E5">
        <w:rPr>
          <w:rStyle w:val="BodyTextChar"/>
        </w:rPr>
        <w:t>ces</w:t>
      </w:r>
      <w:r w:rsidR="00F00194" w:rsidRPr="006A41D1">
        <w:rPr>
          <w:rStyle w:val="BodyTextChar"/>
        </w:rPr>
        <w:t xml:space="preserve"> A and B as stipulated herein.</w:t>
      </w:r>
      <w:r w:rsidR="00B63EE6" w:rsidRPr="006A41D1">
        <w:rPr>
          <w:rStyle w:val="BodyTextChar"/>
        </w:rPr>
        <w:t xml:space="preserve"> </w:t>
      </w:r>
      <w:r w:rsidR="00A47872" w:rsidRPr="006A41D1">
        <w:rPr>
          <w:rStyle w:val="BodyTextChar"/>
        </w:rPr>
        <w:t xml:space="preserve">However, a better understanding of integrated plant operations would be a valuable tool in assisting the SCA or Senior SCA in developing a comprehensive and integrated perspective regarding safety culture when compiling information from all groups interviewed and surveyed. Therefore, enrollment in system courses Westinghouse R-304P, R-504P, and R-624P (Westinghouse Technology Series), </w:t>
      </w:r>
      <w:r w:rsidR="00F6033F">
        <w:rPr>
          <w:rStyle w:val="BodyTextChar"/>
        </w:rPr>
        <w:t>or</w:t>
      </w:r>
      <w:r w:rsidR="00A47872" w:rsidRPr="006A41D1">
        <w:rPr>
          <w:rStyle w:val="BodyTextChar"/>
        </w:rPr>
        <w:t xml:space="preserve"> GE BWR R-304B, R-504B, and R-624B (GE BWR Technology Series) while not required, would be extremely desirable</w:t>
      </w:r>
      <w:r w:rsidR="00A47872" w:rsidRPr="00A47872">
        <w:t>.</w:t>
      </w:r>
    </w:p>
    <w:p w14:paraId="05F8E398" w14:textId="095B9590" w:rsidR="00A21429" w:rsidRPr="007D798B" w:rsidRDefault="0065308D" w:rsidP="00DB301D">
      <w:pPr>
        <w:pStyle w:val="Heading2"/>
        <w:rPr>
          <w:color w:val="000000"/>
        </w:rPr>
      </w:pPr>
      <w:bookmarkStart w:id="3" w:name="_Toc197602059"/>
      <w:r w:rsidRPr="007D798B">
        <w:rPr>
          <w:color w:val="000000"/>
          <w:u w:val="single"/>
        </w:rPr>
        <w:t>Safety Culture Assessor</w:t>
      </w:r>
      <w:r w:rsidR="00165866" w:rsidRPr="007D798B">
        <w:rPr>
          <w:color w:val="000000"/>
          <w:u w:val="single"/>
        </w:rPr>
        <w:t xml:space="preserve"> </w:t>
      </w:r>
      <w:r w:rsidR="00A21429" w:rsidRPr="007D798B">
        <w:rPr>
          <w:color w:val="000000"/>
          <w:u w:val="single"/>
        </w:rPr>
        <w:t>Competencies</w:t>
      </w:r>
      <w:bookmarkEnd w:id="3"/>
    </w:p>
    <w:p w14:paraId="6D31C3FF" w14:textId="77777777" w:rsidR="00C90B14" w:rsidRDefault="00954591" w:rsidP="008C316C">
      <w:pPr>
        <w:pStyle w:val="BodyText"/>
      </w:pPr>
      <w:r w:rsidRPr="007D798B">
        <w:t xml:space="preserve">Qualification as a SCA requires </w:t>
      </w:r>
      <w:r w:rsidR="00337791" w:rsidRPr="007D798B">
        <w:t>completion of</w:t>
      </w:r>
      <w:r w:rsidRPr="007D798B">
        <w:t xml:space="preserve"> a variety of activities, each of which is designed to</w:t>
      </w:r>
      <w:r w:rsidR="00337791" w:rsidRPr="007D798B">
        <w:t xml:space="preserve"> provide</w:t>
      </w:r>
      <w:r w:rsidRPr="007D798B">
        <w:t xml:space="preserve"> </w:t>
      </w:r>
      <w:r w:rsidR="00FE0EE2" w:rsidRPr="007D798B">
        <w:t>knowledge</w:t>
      </w:r>
      <w:r w:rsidRPr="007D798B">
        <w:t xml:space="preserve"> or practice a skill that may be important during an</w:t>
      </w:r>
      <w:r w:rsidR="00FE0EE2" w:rsidRPr="007D798B">
        <w:t xml:space="preserve"> inspection that has a significant focus on safety culture, such as an</w:t>
      </w:r>
      <w:r w:rsidRPr="007D798B">
        <w:t xml:space="preserve"> </w:t>
      </w:r>
      <w:r w:rsidR="00101543" w:rsidRPr="007D798B">
        <w:t xml:space="preserve">IP 95002 or </w:t>
      </w:r>
      <w:r w:rsidRPr="007D798B">
        <w:t>IP 95003 inspection</w:t>
      </w:r>
      <w:r w:rsidR="00D65E0F">
        <w:t>.</w:t>
      </w:r>
      <w:r w:rsidR="008164E5">
        <w:t xml:space="preserve"> </w:t>
      </w:r>
      <w:r w:rsidR="00FE0EE2" w:rsidRPr="007D798B">
        <w:t>Sets of related knowledge, skills, and abilities required to successfully perform safety culture inspection tasks are referred to as competencies.</w:t>
      </w:r>
      <w:r w:rsidR="008164E5">
        <w:t xml:space="preserve"> </w:t>
      </w:r>
      <w:r w:rsidR="00FE0EE2" w:rsidRPr="007D798B">
        <w:t>Attachment 1 describes the competencies and associated knowledge, skills, and abilities (KSAs) for SCAs</w:t>
      </w:r>
      <w:r w:rsidR="00C90B14">
        <w:t>.</w:t>
      </w:r>
    </w:p>
    <w:p w14:paraId="41AF5B5E" w14:textId="4A06427E" w:rsidR="00B91ADB" w:rsidRPr="007D798B" w:rsidRDefault="00B91ADB" w:rsidP="008C316C">
      <w:pPr>
        <w:pStyle w:val="Heading2"/>
        <w:rPr>
          <w:color w:val="000000"/>
          <w:u w:val="single"/>
        </w:rPr>
      </w:pPr>
      <w:bookmarkStart w:id="4" w:name="_Toc197602060"/>
      <w:r w:rsidRPr="007D798B">
        <w:rPr>
          <w:color w:val="000000"/>
          <w:u w:val="single"/>
        </w:rPr>
        <w:t>Safety Culture Assessor Qualification Levels</w:t>
      </w:r>
      <w:bookmarkEnd w:id="4"/>
    </w:p>
    <w:p w14:paraId="554A1980" w14:textId="77777777" w:rsidR="00C90B14" w:rsidRDefault="00B91ADB" w:rsidP="008C316C">
      <w:pPr>
        <w:pStyle w:val="BodyText"/>
      </w:pPr>
      <w:r w:rsidRPr="007D798B">
        <w:t>The qualification program has two levels based on education and experience: Safety Culture Assessor (formerly known as Level II SCA) and Senior Safety Culture Assessor (formerly known as Level I SCA).</w:t>
      </w:r>
      <w:r w:rsidR="008164E5">
        <w:t xml:space="preserve"> </w:t>
      </w:r>
      <w:r w:rsidRPr="007D798B">
        <w:t xml:space="preserve">Qualification as an SCA will allow </w:t>
      </w:r>
      <w:r w:rsidR="00337791" w:rsidRPr="007D798B">
        <w:t>participation</w:t>
      </w:r>
      <w:r w:rsidRPr="007D798B">
        <w:t xml:space="preserve"> in inspections with a safety culture focus at licensed or vendor facilities.</w:t>
      </w:r>
      <w:r w:rsidR="008164E5">
        <w:t xml:space="preserve"> </w:t>
      </w:r>
      <w:r w:rsidRPr="007D798B">
        <w:t xml:space="preserve">Qualification as a Senior SCA will allow </w:t>
      </w:r>
      <w:r w:rsidR="00337791" w:rsidRPr="007D798B">
        <w:t>the candidate</w:t>
      </w:r>
      <w:r w:rsidRPr="007D798B">
        <w:t xml:space="preserve"> to lead safety culture teams during inspections.</w:t>
      </w:r>
      <w:r w:rsidR="008164E5">
        <w:t xml:space="preserve"> </w:t>
      </w:r>
      <w:proofErr w:type="gramStart"/>
      <w:r w:rsidR="003A76CA" w:rsidRPr="007D798B">
        <w:t>In order to</w:t>
      </w:r>
      <w:proofErr w:type="gramEnd"/>
      <w:r w:rsidR="003A76CA" w:rsidRPr="007D798B">
        <w:t xml:space="preserve"> qualify as a Senior SCA, an individual must have participated as a qualified SCA on a safety culture or SCWE inspection. Equivalency justification will be considered on a </w:t>
      </w:r>
      <w:r w:rsidR="00932F72" w:rsidRPr="007D798B">
        <w:t>case-by-case</w:t>
      </w:r>
      <w:r w:rsidR="003A76CA" w:rsidRPr="007D798B">
        <w:t xml:space="preserve"> basis</w:t>
      </w:r>
      <w:r w:rsidR="00C90B14">
        <w:t>.</w:t>
      </w:r>
    </w:p>
    <w:p w14:paraId="3F880C5E" w14:textId="53B15657" w:rsidR="009910B0" w:rsidRDefault="00B91ADB" w:rsidP="008C316C">
      <w:pPr>
        <w:pStyle w:val="BodyText"/>
      </w:pPr>
      <w:r w:rsidRPr="007D798B">
        <w:t>The factors to be considered in assessing a candidate’s readiness for qualification as an SCA or Senior SCA will vary on a case-by-case basis.</w:t>
      </w:r>
      <w:r w:rsidR="008164E5">
        <w:t xml:space="preserve"> </w:t>
      </w:r>
      <w:r w:rsidRPr="007D798B">
        <w:rPr>
          <w:color w:val="000000"/>
        </w:rPr>
        <w:t>Consideration is also given to the ability of the candidate to effectively carry out safety culture assessment activities specified in IP 95003, such</w:t>
      </w:r>
      <w:r w:rsidR="008164E5">
        <w:rPr>
          <w:color w:val="000000"/>
        </w:rPr>
        <w:t xml:space="preserve"> </w:t>
      </w:r>
      <w:r w:rsidRPr="007D798B">
        <w:rPr>
          <w:color w:val="000000"/>
        </w:rPr>
        <w:t>as conducting interviews and focus groups</w:t>
      </w:r>
      <w:r w:rsidR="0063512F" w:rsidRPr="007D798B">
        <w:rPr>
          <w:color w:val="000000"/>
        </w:rPr>
        <w:t xml:space="preserve"> for SCAs</w:t>
      </w:r>
      <w:r w:rsidR="00FE0EE2" w:rsidRPr="007D798B">
        <w:rPr>
          <w:color w:val="000000"/>
        </w:rPr>
        <w:t>,</w:t>
      </w:r>
      <w:r w:rsidR="0063512F" w:rsidRPr="007D798B">
        <w:rPr>
          <w:color w:val="000000"/>
        </w:rPr>
        <w:t xml:space="preserve"> and leading safety culture inspection teams for Senior SCAs</w:t>
      </w:r>
      <w:r w:rsidRPr="007D798B">
        <w:rPr>
          <w:color w:val="000000"/>
        </w:rPr>
        <w:t>.</w:t>
      </w:r>
      <w:r w:rsidR="008164E5">
        <w:rPr>
          <w:color w:val="000000"/>
        </w:rPr>
        <w:t xml:space="preserve"> </w:t>
      </w:r>
      <w:r w:rsidR="00337791" w:rsidRPr="007D798B">
        <w:t xml:space="preserve">An individual interested in pursuing qualification </w:t>
      </w:r>
      <w:r w:rsidRPr="007D798B">
        <w:t xml:space="preserve">should meet with </w:t>
      </w:r>
      <w:r w:rsidR="00337791" w:rsidRPr="007D798B">
        <w:t>their</w:t>
      </w:r>
      <w:r w:rsidRPr="007D798B">
        <w:t xml:space="preserve"> supervisor and the </w:t>
      </w:r>
      <w:r w:rsidR="00932F72">
        <w:t>b</w:t>
      </w:r>
      <w:r w:rsidRPr="007D798B">
        <w:t xml:space="preserve">ranch </w:t>
      </w:r>
      <w:r w:rsidR="00932F72">
        <w:t>c</w:t>
      </w:r>
      <w:r w:rsidRPr="007D798B">
        <w:t xml:space="preserve">hief of the safety culture staff in NRR to discuss relevant knowledge and experience to determine the appropriate qualification level to pursue or identify areas where </w:t>
      </w:r>
      <w:r w:rsidRPr="007D798B">
        <w:lastRenderedPageBreak/>
        <w:t>additional training is needed.</w:t>
      </w:r>
      <w:r w:rsidR="008164E5">
        <w:t xml:space="preserve"> </w:t>
      </w:r>
      <w:r w:rsidR="00337791" w:rsidRPr="007D798B">
        <w:t>The</w:t>
      </w:r>
      <w:r w:rsidRPr="007D798B">
        <w:t xml:space="preserve"> supervisor may choose to delegate this discussion to a qualified Senior SCA in NRR or the Regional office.</w:t>
      </w:r>
    </w:p>
    <w:p w14:paraId="3873AB4C" w14:textId="6469EBAD" w:rsidR="00B91ADB" w:rsidRPr="007D798B" w:rsidRDefault="00B91ADB" w:rsidP="008C316C">
      <w:pPr>
        <w:pStyle w:val="BodyText"/>
      </w:pPr>
      <w:r w:rsidRPr="007D798B">
        <w:t>To qualify as an SCA</w:t>
      </w:r>
      <w:r w:rsidR="00337791" w:rsidRPr="007D798B">
        <w:t>,</w:t>
      </w:r>
      <w:r w:rsidRPr="007D798B">
        <w:t xml:space="preserve"> </w:t>
      </w:r>
      <w:r w:rsidR="00337791" w:rsidRPr="007D798B">
        <w:t>an individual</w:t>
      </w:r>
      <w:r w:rsidRPr="007D798B">
        <w:t xml:space="preserve"> must possess the KSAs to perform safety culture assessment activities at licensed and vendor facilities under the direction of a Senior SCA (see Attachment 1 for complete list of KSAs).</w:t>
      </w:r>
      <w:r w:rsidR="008164E5">
        <w:t xml:space="preserve"> </w:t>
      </w:r>
      <w:r w:rsidRPr="007D798B">
        <w:t xml:space="preserve">This requirement may be satisfied by having recent (i.e., within the last 5 years) training and/or hands-on experience with the types of activities that may be important during </w:t>
      </w:r>
      <w:r w:rsidRPr="007D798B">
        <w:rPr>
          <w:color w:val="000000"/>
        </w:rPr>
        <w:t>an inspection that has a significant focus on safety culture</w:t>
      </w:r>
      <w:r w:rsidR="0055515C" w:rsidRPr="007D798B">
        <w:rPr>
          <w:color w:val="000000"/>
        </w:rPr>
        <w:t>, such as conducting focus groups and interviews, and reviewing causes analyses and organizational assessments for safety culture insights</w:t>
      </w:r>
      <w:r w:rsidRPr="007D798B">
        <w:t>.</w:t>
      </w:r>
      <w:r w:rsidR="008164E5">
        <w:t xml:space="preserve"> </w:t>
      </w:r>
      <w:r w:rsidRPr="007D798B">
        <w:t xml:space="preserve">Completion of the training in this qualification journal is designed to help </w:t>
      </w:r>
      <w:r w:rsidR="00337791" w:rsidRPr="007D798B">
        <w:t>the candidate</w:t>
      </w:r>
      <w:r w:rsidRPr="007D798B">
        <w:t xml:space="preserve"> develop the required KSAs to qualify as an SCA.</w:t>
      </w:r>
    </w:p>
    <w:p w14:paraId="31A51EFB" w14:textId="2693F7D0" w:rsidR="002D6196" w:rsidRPr="007D798B" w:rsidRDefault="00B91ADB" w:rsidP="008C316C">
      <w:pPr>
        <w:pStyle w:val="BodyText"/>
      </w:pPr>
      <w:r w:rsidRPr="007D798B">
        <w:t>To qualify as a Senior SCA</w:t>
      </w:r>
      <w:r w:rsidR="00337791" w:rsidRPr="007D798B">
        <w:t>,</w:t>
      </w:r>
      <w:r w:rsidRPr="007D798B">
        <w:t xml:space="preserve"> </w:t>
      </w:r>
      <w:r w:rsidR="00337791" w:rsidRPr="007D798B">
        <w:t>one</w:t>
      </w:r>
      <w:r w:rsidRPr="007D798B">
        <w:t xml:space="preserve"> must</w:t>
      </w:r>
      <w:r w:rsidR="00EF2B3A" w:rsidRPr="007D798B">
        <w:t xml:space="preserve"> </w:t>
      </w:r>
      <w:r w:rsidR="00DC072F" w:rsidRPr="007D798B">
        <w:t xml:space="preserve">either demonstrate high performance at the GG-13 level </w:t>
      </w:r>
      <w:r w:rsidR="00B97E7F">
        <w:t>(</w:t>
      </w:r>
      <w:r w:rsidR="00DC072F" w:rsidRPr="007D798B">
        <w:t xml:space="preserve">or be a </w:t>
      </w:r>
      <w:r w:rsidR="00EF2B3A" w:rsidRPr="007D798B">
        <w:t>GG-14 or above</w:t>
      </w:r>
      <w:r w:rsidR="00B97E7F">
        <w:t>)</w:t>
      </w:r>
      <w:r w:rsidR="00EF2B3A" w:rsidRPr="007D798B">
        <w:t xml:space="preserve"> and</w:t>
      </w:r>
      <w:r w:rsidR="00E67B2A" w:rsidRPr="007D798B">
        <w:t xml:space="preserve"> additionally</w:t>
      </w:r>
      <w:r w:rsidRPr="007D798B">
        <w:t xml:space="preserve"> possess</w:t>
      </w:r>
      <w:r w:rsidR="00EF2B3A" w:rsidRPr="007D798B">
        <w:t xml:space="preserve"> and demonstrate</w:t>
      </w:r>
      <w:r w:rsidRPr="007D798B">
        <w:t xml:space="preserve"> the KSAs to plan and lead safety culture assessment activities at licensed and vendor facilities (see Attachment 1 for complete list of KSAs).</w:t>
      </w:r>
      <w:r w:rsidR="008164E5">
        <w:t xml:space="preserve"> </w:t>
      </w:r>
      <w:r w:rsidR="00DC072F" w:rsidRPr="007D798B">
        <w:t xml:space="preserve">The </w:t>
      </w:r>
      <w:r w:rsidRPr="007D798B">
        <w:t xml:space="preserve">KSAs required </w:t>
      </w:r>
      <w:proofErr w:type="gramStart"/>
      <w:r w:rsidRPr="007D798B">
        <w:t>of</w:t>
      </w:r>
      <w:proofErr w:type="gramEnd"/>
      <w:r w:rsidRPr="007D798B">
        <w:t xml:space="preserve"> a Senior SCA are more extensive than the KSAs required </w:t>
      </w:r>
      <w:proofErr w:type="gramStart"/>
      <w:r w:rsidRPr="007D798B">
        <w:t>of</w:t>
      </w:r>
      <w:proofErr w:type="gramEnd"/>
      <w:r w:rsidRPr="007D798B">
        <w:t xml:space="preserve"> an SCA because of the need to have a thorough understanding of safety culture theories and methods for assessing safety culture.</w:t>
      </w:r>
      <w:r w:rsidR="008164E5">
        <w:t xml:space="preserve"> </w:t>
      </w:r>
      <w:r w:rsidR="00565640" w:rsidRPr="007D798B">
        <w:t xml:space="preserve">Generally, Senior SCAs should have </w:t>
      </w:r>
      <w:r w:rsidR="00310FDA" w:rsidRPr="007D798B">
        <w:t xml:space="preserve">specialized </w:t>
      </w:r>
      <w:r w:rsidR="00565640" w:rsidRPr="007D798B">
        <w:t>experience and education in the areas of safety culture, human factors, and/or organizational factors.</w:t>
      </w:r>
      <w:r w:rsidR="008164E5">
        <w:t xml:space="preserve"> </w:t>
      </w:r>
      <w:r w:rsidRPr="007D798B">
        <w:t>This requirement may be satisfied in several ways, including formal education in the social or behavioral sciences, by having hands-on inspection experience at licensed facilities performing safety culture assessment activities, or a combination of both.</w:t>
      </w:r>
      <w:r w:rsidR="008164E5">
        <w:t xml:space="preserve"> </w:t>
      </w:r>
      <w:r w:rsidRPr="007D798B">
        <w:t>In addition, because of the responsibilities involved, a Senior SCA must have demonstrated leadership skills (e.g., have led activities of similar scope or significance).</w:t>
      </w:r>
      <w:r w:rsidR="008164E5">
        <w:t xml:space="preserve"> </w:t>
      </w:r>
      <w:r w:rsidR="0063512F" w:rsidRPr="007D798B">
        <w:t>See Attachment 2 for recommendations for additional training to develop the KSAs needed to qualify as a Senior SCA.</w:t>
      </w:r>
    </w:p>
    <w:p w14:paraId="3D9E0370" w14:textId="5A5A95EC" w:rsidR="008B6330" w:rsidRPr="007D798B" w:rsidRDefault="00277639" w:rsidP="008C316C">
      <w:pPr>
        <w:pStyle w:val="Heading2"/>
      </w:pPr>
      <w:bookmarkStart w:id="5" w:name="_Toc197602061"/>
      <w:r w:rsidRPr="007D798B">
        <w:rPr>
          <w:u w:val="single"/>
        </w:rPr>
        <w:t>Equivale</w:t>
      </w:r>
      <w:r w:rsidR="003038F4" w:rsidRPr="007D798B">
        <w:rPr>
          <w:u w:val="single"/>
        </w:rPr>
        <w:t>ncy Justification</w:t>
      </w:r>
      <w:r w:rsidR="003653C9" w:rsidRPr="007D798B">
        <w:rPr>
          <w:u w:val="single"/>
        </w:rPr>
        <w:t xml:space="preserve"> Requirement</w:t>
      </w:r>
      <w:r w:rsidR="00822097" w:rsidRPr="007D798B">
        <w:rPr>
          <w:u w:val="single"/>
        </w:rPr>
        <w:t>s</w:t>
      </w:r>
      <w:bookmarkEnd w:id="5"/>
    </w:p>
    <w:p w14:paraId="220178AA" w14:textId="68AFC301" w:rsidR="008A6C9E" w:rsidRPr="007D798B" w:rsidRDefault="008B6330" w:rsidP="008C316C">
      <w:pPr>
        <w:pStyle w:val="BodyText"/>
      </w:pPr>
      <w:r w:rsidRPr="007D798B">
        <w:t xml:space="preserve">Previous work experience and training may be accepted as evidence </w:t>
      </w:r>
      <w:r w:rsidR="008028C5" w:rsidRPr="007D798B">
        <w:t>of an</w:t>
      </w:r>
      <w:r w:rsidRPr="007D798B">
        <w:t xml:space="preserve"> equivalency justification for </w:t>
      </w:r>
      <w:r w:rsidR="008028C5" w:rsidRPr="007D798B">
        <w:t xml:space="preserve">SCA </w:t>
      </w:r>
      <w:r w:rsidR="00920937" w:rsidRPr="007D798B">
        <w:t xml:space="preserve">or Senior SCA </w:t>
      </w:r>
      <w:r w:rsidR="008028C5" w:rsidRPr="007D798B">
        <w:t>qualification</w:t>
      </w:r>
      <w:r w:rsidRPr="007D798B">
        <w:t xml:space="preserve">, provided that </w:t>
      </w:r>
      <w:r w:rsidR="00337791" w:rsidRPr="007D798B">
        <w:t>the candidate</w:t>
      </w:r>
      <w:r w:rsidRPr="007D798B">
        <w:t xml:space="preserve"> already possess</w:t>
      </w:r>
      <w:r w:rsidR="003E3427">
        <w:t>es</w:t>
      </w:r>
      <w:r w:rsidRPr="007D798B">
        <w:t xml:space="preserve"> the required knowledge </w:t>
      </w:r>
      <w:r w:rsidR="004B4654" w:rsidRPr="007D798B">
        <w:t xml:space="preserve">and </w:t>
      </w:r>
      <w:r w:rsidRPr="007D798B">
        <w:t xml:space="preserve">skills normally achieved by completing the </w:t>
      </w:r>
      <w:r w:rsidR="008028C5" w:rsidRPr="007D798B">
        <w:t xml:space="preserve">training </w:t>
      </w:r>
      <w:r w:rsidRPr="007D798B">
        <w:t>activities.</w:t>
      </w:r>
      <w:r w:rsidR="008164E5">
        <w:t xml:space="preserve"> </w:t>
      </w:r>
      <w:r w:rsidR="000A6DA1" w:rsidRPr="007D798B">
        <w:t xml:space="preserve">The </w:t>
      </w:r>
      <w:r w:rsidR="003E3427">
        <w:t>b</w:t>
      </w:r>
      <w:r w:rsidR="000A6DA1" w:rsidRPr="007D798B">
        <w:t xml:space="preserve">ranch </w:t>
      </w:r>
      <w:r w:rsidR="003E3427">
        <w:t>c</w:t>
      </w:r>
      <w:r w:rsidR="000A6DA1" w:rsidRPr="007D798B">
        <w:t>hief</w:t>
      </w:r>
      <w:r w:rsidR="00E95B74" w:rsidRPr="007D798B">
        <w:t xml:space="preserve"> of the </w:t>
      </w:r>
      <w:r w:rsidR="00337791" w:rsidRPr="007D798B">
        <w:t>s</w:t>
      </w:r>
      <w:r w:rsidR="005D1436" w:rsidRPr="007D798B">
        <w:t xml:space="preserve">afety </w:t>
      </w:r>
      <w:r w:rsidR="00337791" w:rsidRPr="007D798B">
        <w:t>c</w:t>
      </w:r>
      <w:r w:rsidR="005D1436" w:rsidRPr="007D798B">
        <w:t xml:space="preserve">ulture </w:t>
      </w:r>
      <w:r w:rsidR="00E95B74" w:rsidRPr="007D798B">
        <w:t>staff</w:t>
      </w:r>
      <w:r w:rsidR="000A6DA1" w:rsidRPr="007D798B">
        <w:t xml:space="preserve"> </w:t>
      </w:r>
      <w:r w:rsidR="00E95B74" w:rsidRPr="007D798B">
        <w:t xml:space="preserve">in </w:t>
      </w:r>
      <w:r w:rsidR="000A6DA1" w:rsidRPr="007D798B">
        <w:t>NRR</w:t>
      </w:r>
      <w:r w:rsidR="00E95B74" w:rsidRPr="007D798B">
        <w:t xml:space="preserve"> </w:t>
      </w:r>
      <w:r w:rsidRPr="007D798B">
        <w:t xml:space="preserve">has the authority to accept previous experience and training as an alternate method for meeting the </w:t>
      </w:r>
      <w:r w:rsidR="008D213E" w:rsidRPr="007D798B">
        <w:t>training</w:t>
      </w:r>
      <w:r w:rsidR="00D02907" w:rsidRPr="007D798B">
        <w:t xml:space="preserve"> </w:t>
      </w:r>
      <w:r w:rsidRPr="007D798B">
        <w:t>activities contained in this training plan.</w:t>
      </w:r>
      <w:r w:rsidR="008164E5">
        <w:t xml:space="preserve"> </w:t>
      </w:r>
      <w:r w:rsidRPr="007D798B">
        <w:t xml:space="preserve">In granting an equivalency justification, </w:t>
      </w:r>
      <w:r w:rsidR="00E95B74" w:rsidRPr="007D798B">
        <w:t xml:space="preserve">the </w:t>
      </w:r>
      <w:r w:rsidR="00F70BDC">
        <w:t>b</w:t>
      </w:r>
      <w:r w:rsidR="00E95B74" w:rsidRPr="007D798B">
        <w:t xml:space="preserve">ranch </w:t>
      </w:r>
      <w:r w:rsidR="00F70BDC">
        <w:t>c</w:t>
      </w:r>
      <w:r w:rsidR="00E95B74" w:rsidRPr="007D798B">
        <w:t xml:space="preserve">hief of the </w:t>
      </w:r>
      <w:r w:rsidR="00337791" w:rsidRPr="007D798B">
        <w:t>s</w:t>
      </w:r>
      <w:r w:rsidR="005D1436" w:rsidRPr="007D798B">
        <w:t xml:space="preserve">afety </w:t>
      </w:r>
      <w:r w:rsidR="00337791" w:rsidRPr="007D798B">
        <w:t>c</w:t>
      </w:r>
      <w:r w:rsidR="005D1436" w:rsidRPr="007D798B">
        <w:t>ulture</w:t>
      </w:r>
      <w:r w:rsidR="00E95B74" w:rsidRPr="007D798B">
        <w:t xml:space="preserve"> staff in NRR </w:t>
      </w:r>
      <w:r w:rsidRPr="007D798B">
        <w:t xml:space="preserve">should consider </w:t>
      </w:r>
      <w:r w:rsidR="00337791" w:rsidRPr="007D798B">
        <w:t>the candidate’s</w:t>
      </w:r>
      <w:r w:rsidRPr="007D798B">
        <w:t xml:space="preserve"> ability to perform inspection activities without the benefit of the additional knowledge and regulatory perspective that would be gained by completing the specific </w:t>
      </w:r>
      <w:r w:rsidR="00D02907" w:rsidRPr="007D798B">
        <w:t>training</w:t>
      </w:r>
      <w:r w:rsidRPr="007D798B">
        <w:t xml:space="preserve"> activities</w:t>
      </w:r>
      <w:r w:rsidR="008028C5" w:rsidRPr="007D798B">
        <w:t xml:space="preserve"> outlined in this plan</w:t>
      </w:r>
      <w:r w:rsidRPr="007D798B">
        <w:t>.</w:t>
      </w:r>
      <w:r w:rsidR="008164E5">
        <w:t xml:space="preserve"> </w:t>
      </w:r>
      <w:r w:rsidR="00337791" w:rsidRPr="007D798B">
        <w:t>E</w:t>
      </w:r>
      <w:r w:rsidR="009E1D2C" w:rsidRPr="007D798B">
        <w:t>quivalency justifications</w:t>
      </w:r>
      <w:r w:rsidR="00337791" w:rsidRPr="007D798B">
        <w:t xml:space="preserve"> should be discussed</w:t>
      </w:r>
      <w:r w:rsidR="009E1D2C" w:rsidRPr="007D798B">
        <w:t xml:space="preserve"> with either a designated </w:t>
      </w:r>
      <w:r w:rsidR="00920937" w:rsidRPr="007D798B">
        <w:t>Senior SCA</w:t>
      </w:r>
      <w:r w:rsidR="00E95B74" w:rsidRPr="007D798B">
        <w:t xml:space="preserve"> or the </w:t>
      </w:r>
      <w:r w:rsidR="00F70BDC">
        <w:t>b</w:t>
      </w:r>
      <w:r w:rsidR="00E95B74" w:rsidRPr="007D798B">
        <w:t xml:space="preserve">ranch </w:t>
      </w:r>
      <w:r w:rsidR="00F70BDC">
        <w:t>c</w:t>
      </w:r>
      <w:r w:rsidR="00E95B74" w:rsidRPr="007D798B">
        <w:t>hief of th</w:t>
      </w:r>
      <w:r w:rsidR="005D1436" w:rsidRPr="007D798B">
        <w:t xml:space="preserve">e </w:t>
      </w:r>
      <w:r w:rsidR="00337791" w:rsidRPr="007D798B">
        <w:t>s</w:t>
      </w:r>
      <w:r w:rsidR="005D1436" w:rsidRPr="007D798B">
        <w:t xml:space="preserve">afety </w:t>
      </w:r>
      <w:r w:rsidR="00337791" w:rsidRPr="007D798B">
        <w:t>c</w:t>
      </w:r>
      <w:r w:rsidR="005D1436" w:rsidRPr="007D798B">
        <w:t>ulture</w:t>
      </w:r>
      <w:r w:rsidR="00E95B74" w:rsidRPr="007D798B">
        <w:t xml:space="preserve"> staff in NRR</w:t>
      </w:r>
      <w:r w:rsidR="009E1D2C" w:rsidRPr="007D798B">
        <w:t>.</w:t>
      </w:r>
      <w:r w:rsidR="008164E5">
        <w:t xml:space="preserve"> </w:t>
      </w:r>
      <w:r w:rsidR="00A43A02" w:rsidRPr="007D798B">
        <w:t xml:space="preserve">Justifications can be documented using </w:t>
      </w:r>
      <w:r w:rsidR="00D02907" w:rsidRPr="007D798B">
        <w:t>Form 1</w:t>
      </w:r>
      <w:r w:rsidR="008D213E" w:rsidRPr="007D798B">
        <w:t>, “</w:t>
      </w:r>
      <w:r w:rsidR="00194A7B" w:rsidRPr="007D798B">
        <w:t xml:space="preserve">Safety Culture Assessor </w:t>
      </w:r>
      <w:r w:rsidR="00A43A02" w:rsidRPr="007D798B">
        <w:t xml:space="preserve">Equivalency </w:t>
      </w:r>
      <w:r w:rsidR="00D02907" w:rsidRPr="007D798B">
        <w:t>Justification</w:t>
      </w:r>
      <w:r w:rsidR="00A43A02" w:rsidRPr="007D798B">
        <w:t>.</w:t>
      </w:r>
      <w:r w:rsidR="008D213E" w:rsidRPr="007D798B">
        <w:t>”</w:t>
      </w:r>
    </w:p>
    <w:p w14:paraId="7613416D" w14:textId="603675A5" w:rsidR="008A6C9E" w:rsidRPr="008C316C" w:rsidRDefault="008A6C9E" w:rsidP="008C316C">
      <w:pPr>
        <w:pStyle w:val="Heading2"/>
      </w:pPr>
      <w:bookmarkStart w:id="6" w:name="_Toc197602062"/>
      <w:r w:rsidRPr="007D798B">
        <w:rPr>
          <w:u w:val="single"/>
        </w:rPr>
        <w:t>Review of Completed Training</w:t>
      </w:r>
      <w:bookmarkEnd w:id="6"/>
    </w:p>
    <w:p w14:paraId="18D95F51" w14:textId="55E8FECD" w:rsidR="00844728" w:rsidRDefault="008D213E" w:rsidP="00844728">
      <w:pPr>
        <w:pStyle w:val="BodyText"/>
      </w:pPr>
      <w:r w:rsidRPr="007D798B">
        <w:t xml:space="preserve">Training activities must be discussed with a </w:t>
      </w:r>
      <w:r w:rsidR="008A6C9E" w:rsidRPr="007D798B">
        <w:t>qualified</w:t>
      </w:r>
      <w:r w:rsidR="00920937" w:rsidRPr="007D798B">
        <w:t xml:space="preserve"> SCA</w:t>
      </w:r>
      <w:r w:rsidR="008A6C9E" w:rsidRPr="007D798B">
        <w:t xml:space="preserve"> </w:t>
      </w:r>
      <w:r w:rsidR="00920937" w:rsidRPr="007D798B">
        <w:t xml:space="preserve">or Senior SCA </w:t>
      </w:r>
      <w:r w:rsidR="008A6C9E" w:rsidRPr="007D798B">
        <w:t xml:space="preserve">designated by </w:t>
      </w:r>
      <w:r w:rsidR="00337791" w:rsidRPr="007D798B">
        <w:t>the candidate’s</w:t>
      </w:r>
      <w:r w:rsidR="00A43A02" w:rsidRPr="007D798B">
        <w:t xml:space="preserve"> </w:t>
      </w:r>
      <w:r w:rsidR="008A6C9E" w:rsidRPr="007D798B">
        <w:t>supervisor, or with the</w:t>
      </w:r>
      <w:r w:rsidR="00A43A02" w:rsidRPr="007D798B">
        <w:t xml:space="preserve"> </w:t>
      </w:r>
      <w:r w:rsidR="006839DB">
        <w:t>b</w:t>
      </w:r>
      <w:r w:rsidR="00A43A02" w:rsidRPr="007D798B">
        <w:t xml:space="preserve">ranch </w:t>
      </w:r>
      <w:r w:rsidR="006839DB">
        <w:t>c</w:t>
      </w:r>
      <w:r w:rsidR="00A43A02" w:rsidRPr="007D798B">
        <w:t>hief</w:t>
      </w:r>
      <w:r w:rsidR="00E95B74" w:rsidRPr="007D798B">
        <w:t xml:space="preserve"> of the </w:t>
      </w:r>
      <w:r w:rsidR="00337791" w:rsidRPr="007D798B">
        <w:t>s</w:t>
      </w:r>
      <w:r w:rsidR="005D1436" w:rsidRPr="007D798B">
        <w:t xml:space="preserve">afety </w:t>
      </w:r>
      <w:r w:rsidR="00337791" w:rsidRPr="007D798B">
        <w:t>c</w:t>
      </w:r>
      <w:r w:rsidR="005D1436" w:rsidRPr="007D798B">
        <w:t>ulture</w:t>
      </w:r>
      <w:r w:rsidR="00E95B74" w:rsidRPr="007D798B">
        <w:t xml:space="preserve"> staff in NRR</w:t>
      </w:r>
      <w:r w:rsidR="00A43A02" w:rsidRPr="007D798B">
        <w:t>.</w:t>
      </w:r>
    </w:p>
    <w:p w14:paraId="2D7DC0FD" w14:textId="662A545B" w:rsidR="008A6C9E" w:rsidRPr="008C316C" w:rsidRDefault="008A6C9E" w:rsidP="00844728">
      <w:pPr>
        <w:pStyle w:val="Heading2"/>
      </w:pPr>
      <w:bookmarkStart w:id="7" w:name="_Toc197602063"/>
      <w:r w:rsidRPr="007D798B">
        <w:rPr>
          <w:u w:val="single"/>
        </w:rPr>
        <w:t>Documentation</w:t>
      </w:r>
      <w:bookmarkEnd w:id="7"/>
    </w:p>
    <w:p w14:paraId="56D49C9D" w14:textId="174A1CDF" w:rsidR="0088350F" w:rsidRPr="007D798B" w:rsidRDefault="008A6C9E" w:rsidP="008C316C">
      <w:pPr>
        <w:pStyle w:val="BodyText"/>
      </w:pPr>
      <w:r w:rsidRPr="007D798B">
        <w:t xml:space="preserve">Documentation of completed training is recorded on the </w:t>
      </w:r>
      <w:r w:rsidR="00D02907" w:rsidRPr="007D798B">
        <w:t xml:space="preserve">SCA </w:t>
      </w:r>
      <w:r w:rsidRPr="007D798B">
        <w:t>Signature Card.</w:t>
      </w:r>
      <w:r w:rsidR="008164E5">
        <w:t xml:space="preserve"> </w:t>
      </w:r>
      <w:r w:rsidRPr="007D798B">
        <w:t>Equivalency justification for formal training courses, individual study activities, and</w:t>
      </w:r>
      <w:r w:rsidR="00EE63AE" w:rsidRPr="007D798B">
        <w:t xml:space="preserve"> </w:t>
      </w:r>
      <w:r w:rsidR="00763DD4" w:rsidRPr="007D798B">
        <w:t>on-the-job activities are</w:t>
      </w:r>
      <w:r w:rsidRPr="007D798B">
        <w:t xml:space="preserve"> recorded on </w:t>
      </w:r>
      <w:r w:rsidR="00D02907" w:rsidRPr="007D798B">
        <w:t>Form 1</w:t>
      </w:r>
      <w:r w:rsidRPr="007D798B">
        <w:t>.</w:t>
      </w:r>
    </w:p>
    <w:p w14:paraId="09E782B3" w14:textId="11425D26" w:rsidR="005B2E78" w:rsidRPr="007D798B" w:rsidRDefault="005B2E78" w:rsidP="00286A82">
      <w:pPr>
        <w:pStyle w:val="Heading2"/>
      </w:pPr>
      <w:bookmarkStart w:id="8" w:name="_Toc197602064"/>
      <w:r w:rsidRPr="007D798B">
        <w:rPr>
          <w:u w:val="single"/>
        </w:rPr>
        <w:lastRenderedPageBreak/>
        <w:t>Qualification Interview</w:t>
      </w:r>
      <w:r w:rsidR="00EF2B3A" w:rsidRPr="007D798B">
        <w:rPr>
          <w:u w:val="single"/>
        </w:rPr>
        <w:t xml:space="preserve"> or Board</w:t>
      </w:r>
      <w:bookmarkEnd w:id="8"/>
    </w:p>
    <w:p w14:paraId="6DF54DA7" w14:textId="77777777" w:rsidR="00C90B14" w:rsidRDefault="005B2E78" w:rsidP="00286A82">
      <w:pPr>
        <w:pStyle w:val="BodyText"/>
      </w:pPr>
      <w:r w:rsidRPr="007D798B">
        <w:t xml:space="preserve">All </w:t>
      </w:r>
      <w:r w:rsidR="00EF2B3A" w:rsidRPr="007D798B">
        <w:t xml:space="preserve">SCA </w:t>
      </w:r>
      <w:r w:rsidR="007B4008" w:rsidRPr="007D798B">
        <w:t>candidates</w:t>
      </w:r>
      <w:r w:rsidRPr="007D798B">
        <w:t xml:space="preserve"> are required to complete a qualification interview with the </w:t>
      </w:r>
      <w:r w:rsidR="00670829">
        <w:t>b</w:t>
      </w:r>
      <w:r w:rsidRPr="007D798B">
        <w:t xml:space="preserve">ranch </w:t>
      </w:r>
      <w:r w:rsidR="00670829">
        <w:t>c</w:t>
      </w:r>
      <w:r w:rsidRPr="007D798B">
        <w:t xml:space="preserve">hief of the </w:t>
      </w:r>
      <w:r w:rsidR="00337791" w:rsidRPr="007D798B">
        <w:t>s</w:t>
      </w:r>
      <w:r w:rsidRPr="007D798B">
        <w:t xml:space="preserve">afety </w:t>
      </w:r>
      <w:r w:rsidR="00337791" w:rsidRPr="007D798B">
        <w:t>c</w:t>
      </w:r>
      <w:r w:rsidRPr="007D798B">
        <w:t>ulture staff in NRR and a qualified Senior SCA.</w:t>
      </w:r>
      <w:r w:rsidR="008164E5">
        <w:t xml:space="preserve"> </w:t>
      </w:r>
      <w:r w:rsidR="00EF2B3A" w:rsidRPr="007D798B">
        <w:t xml:space="preserve">All Senior SCA candidates are required to complete a qualification board with at least two qualified Senior SCAs and the </w:t>
      </w:r>
      <w:r w:rsidR="00670829">
        <w:t>b</w:t>
      </w:r>
      <w:r w:rsidR="00EF2B3A" w:rsidRPr="007D798B">
        <w:t xml:space="preserve">ranch </w:t>
      </w:r>
      <w:r w:rsidR="00670829">
        <w:t>c</w:t>
      </w:r>
      <w:r w:rsidR="00EF2B3A" w:rsidRPr="007D798B">
        <w:t>hief of the safety culture staff in NRR.</w:t>
      </w:r>
      <w:r w:rsidR="008164E5">
        <w:t xml:space="preserve"> </w:t>
      </w:r>
      <w:r w:rsidRPr="007D798B">
        <w:t>The qualification interview</w:t>
      </w:r>
      <w:r w:rsidR="00EF2B3A" w:rsidRPr="007D798B">
        <w:t xml:space="preserve"> or board are</w:t>
      </w:r>
      <w:r w:rsidRPr="007D798B">
        <w:t xml:space="preserve"> used to evaluate how well </w:t>
      </w:r>
      <w:r w:rsidR="00337791" w:rsidRPr="007D798B">
        <w:t>the candidate</w:t>
      </w:r>
      <w:r w:rsidRPr="007D798B">
        <w:t xml:space="preserve"> can integrate and apply SCA </w:t>
      </w:r>
      <w:r w:rsidR="00EF2B3A" w:rsidRPr="007D798B">
        <w:t xml:space="preserve">or Senior SCA </w:t>
      </w:r>
      <w:r w:rsidRPr="007D798B">
        <w:t>competencies to field situations.</w:t>
      </w:r>
      <w:r w:rsidR="008164E5">
        <w:t xml:space="preserve"> </w:t>
      </w:r>
      <w:r w:rsidRPr="007D798B">
        <w:t>Upon completion of all requirements identified in the qualification journal, the qualification interview</w:t>
      </w:r>
      <w:r w:rsidR="00773EA8">
        <w:t xml:space="preserve"> or board</w:t>
      </w:r>
      <w:r w:rsidRPr="007D798B">
        <w:t xml:space="preserve"> will confirm that </w:t>
      </w:r>
      <w:r w:rsidR="00337791" w:rsidRPr="007D798B">
        <w:t>the candidate has</w:t>
      </w:r>
      <w:r w:rsidRPr="007D798B">
        <w:t xml:space="preserve"> the necessary knowledge, skills, and abilities to independently conduct the prescribed NRC inspections.</w:t>
      </w:r>
      <w:r w:rsidR="008164E5">
        <w:t xml:space="preserve"> </w:t>
      </w:r>
      <w:r w:rsidR="0055515C" w:rsidRPr="007D798B">
        <w:t>Review Attachment 1 for an understanding of the KSAs that you will be expected to demonstrate during the qualification interview</w:t>
      </w:r>
      <w:r w:rsidR="00773EA8">
        <w:t xml:space="preserve"> or board</w:t>
      </w:r>
      <w:r w:rsidR="0055515C" w:rsidRPr="007D798B">
        <w:t>.</w:t>
      </w:r>
      <w:r w:rsidR="008164E5">
        <w:t xml:space="preserve"> </w:t>
      </w:r>
      <w:r w:rsidRPr="007D798B">
        <w:t>Individuals seeking certification as an SCA</w:t>
      </w:r>
      <w:r w:rsidR="00EF2B3A" w:rsidRPr="007D798B">
        <w:t xml:space="preserve"> or Senior SCA</w:t>
      </w:r>
      <w:r w:rsidRPr="007D798B">
        <w:t xml:space="preserve"> must successfully pass a qualification interview</w:t>
      </w:r>
      <w:r w:rsidR="00EF2B3A" w:rsidRPr="007D798B">
        <w:t xml:space="preserve"> or board</w:t>
      </w:r>
      <w:r w:rsidRPr="007D798B">
        <w:t xml:space="preserve"> even if previously qualified as an IMC 1245 inspector</w:t>
      </w:r>
      <w:r w:rsidR="00C90B14">
        <w:t>.</w:t>
      </w:r>
    </w:p>
    <w:p w14:paraId="103622EC" w14:textId="761DBD55" w:rsidR="005B2E78" w:rsidRPr="00286A82" w:rsidRDefault="0063512F" w:rsidP="00286A82">
      <w:pPr>
        <w:pStyle w:val="Heading2"/>
        <w:rPr>
          <w:u w:val="single"/>
        </w:rPr>
      </w:pPr>
      <w:bookmarkStart w:id="9" w:name="_Toc197602065"/>
      <w:r w:rsidRPr="007D798B">
        <w:rPr>
          <w:u w:val="single"/>
        </w:rPr>
        <w:t>Certification</w:t>
      </w:r>
      <w:bookmarkEnd w:id="9"/>
    </w:p>
    <w:p w14:paraId="67A27096" w14:textId="77777777" w:rsidR="00C90B14" w:rsidRDefault="005B2E78" w:rsidP="00286A82">
      <w:pPr>
        <w:pStyle w:val="BodyText"/>
      </w:pPr>
      <w:r w:rsidRPr="007D798B">
        <w:t>After successful completion of the qualification interview</w:t>
      </w:r>
      <w:r w:rsidR="00773EA8">
        <w:t xml:space="preserve"> or board</w:t>
      </w:r>
      <w:r w:rsidRPr="007D798B">
        <w:t xml:space="preserve">, the </w:t>
      </w:r>
      <w:r w:rsidR="00C81F2B">
        <w:t>b</w:t>
      </w:r>
      <w:r w:rsidRPr="007D798B">
        <w:t xml:space="preserve">ranch </w:t>
      </w:r>
      <w:r w:rsidR="00C81F2B">
        <w:t>c</w:t>
      </w:r>
      <w:r w:rsidRPr="007D798B">
        <w:t xml:space="preserve">hief of the </w:t>
      </w:r>
      <w:r w:rsidR="00337791" w:rsidRPr="007D798B">
        <w:t>s</w:t>
      </w:r>
      <w:r w:rsidRPr="007D798B">
        <w:t xml:space="preserve">afety </w:t>
      </w:r>
      <w:r w:rsidR="00337791" w:rsidRPr="007D798B">
        <w:t>c</w:t>
      </w:r>
      <w:r w:rsidRPr="007D798B">
        <w:t xml:space="preserve">ulture staff </w:t>
      </w:r>
      <w:r w:rsidR="00DF5F55" w:rsidRPr="007D798B">
        <w:t xml:space="preserve">in NRR certifies </w:t>
      </w:r>
      <w:r w:rsidR="00337791" w:rsidRPr="007D798B">
        <w:t xml:space="preserve">the </w:t>
      </w:r>
      <w:r w:rsidR="00DF5F55" w:rsidRPr="007D798B">
        <w:t>candidate as an SCA or Senior SCA</w:t>
      </w:r>
      <w:r w:rsidRPr="007D798B">
        <w:t xml:space="preserve"> and documents certification on the qualification signature card.</w:t>
      </w:r>
      <w:r w:rsidR="008164E5">
        <w:t xml:space="preserve"> </w:t>
      </w:r>
      <w:r w:rsidR="00DF5F55" w:rsidRPr="007D798B">
        <w:t xml:space="preserve">The </w:t>
      </w:r>
      <w:r w:rsidR="00DA755D">
        <w:t>b</w:t>
      </w:r>
      <w:r w:rsidR="00DF5F55" w:rsidRPr="007D798B">
        <w:t xml:space="preserve">ranch </w:t>
      </w:r>
      <w:r w:rsidR="00DA755D">
        <w:t>c</w:t>
      </w:r>
      <w:r w:rsidR="00DF5F55" w:rsidRPr="007D798B">
        <w:t>hief of the safety culture staff in NRR will prepare the formal certificate for the qualifying SCA or Senior SCA to be signed by the appropriate Division Director in NRR.</w:t>
      </w:r>
      <w:r w:rsidR="008164E5">
        <w:t xml:space="preserve"> </w:t>
      </w:r>
      <w:r w:rsidR="00DF5F55" w:rsidRPr="007D798B">
        <w:t>In addition, a copy of the SCA Signature Card and certificate should be forwarded to the Office of the Chief Human Capital Officer to document the certification</w:t>
      </w:r>
      <w:r w:rsidR="00F90E07" w:rsidRPr="007D798B">
        <w:t xml:space="preserve"> in the individual’s training file</w:t>
      </w:r>
      <w:r w:rsidR="00C90B14">
        <w:t>.</w:t>
      </w:r>
    </w:p>
    <w:p w14:paraId="67BA9154" w14:textId="0E22C9C0" w:rsidR="00257B6E" w:rsidRPr="00286A82" w:rsidRDefault="00686E8F" w:rsidP="00286A82">
      <w:pPr>
        <w:pStyle w:val="Heading2"/>
        <w:rPr>
          <w:szCs w:val="22"/>
          <w:u w:val="single"/>
        </w:rPr>
      </w:pPr>
      <w:bookmarkStart w:id="10" w:name="_Toc197602066"/>
      <w:r w:rsidRPr="00286A82">
        <w:rPr>
          <w:u w:val="single"/>
        </w:rPr>
        <w:t xml:space="preserve">Interview </w:t>
      </w:r>
      <w:r w:rsidR="00257B6E" w:rsidRPr="00286A82">
        <w:rPr>
          <w:u w:val="single"/>
        </w:rPr>
        <w:t>Documentation</w:t>
      </w:r>
      <w:bookmarkEnd w:id="10"/>
    </w:p>
    <w:p w14:paraId="77A3463B" w14:textId="1596B82A" w:rsidR="00345AD0" w:rsidRDefault="00257B6E" w:rsidP="00CE0849">
      <w:pPr>
        <w:pStyle w:val="BodyText"/>
      </w:pPr>
      <w:r w:rsidRPr="00286A82">
        <w:rPr>
          <w:rStyle w:val="BodyTextChar"/>
        </w:rPr>
        <w:t xml:space="preserve">The </w:t>
      </w:r>
      <w:r w:rsidR="006D29A5">
        <w:rPr>
          <w:rStyle w:val="BodyTextChar"/>
        </w:rPr>
        <w:t>i</w:t>
      </w:r>
      <w:r w:rsidRPr="00286A82">
        <w:rPr>
          <w:rStyle w:val="BodyTextChar"/>
        </w:rPr>
        <w:t>nterviewers’ recommendations are forwarded to the Division Director in</w:t>
      </w:r>
      <w:r w:rsidR="00FD7E24" w:rsidRPr="00286A82">
        <w:rPr>
          <w:rStyle w:val="BodyTextChar"/>
        </w:rPr>
        <w:t xml:space="preserve"> </w:t>
      </w:r>
      <w:r w:rsidRPr="00286A82">
        <w:rPr>
          <w:rStyle w:val="BodyTextChar"/>
        </w:rPr>
        <w:t>NRR for certification.</w:t>
      </w:r>
      <w:r w:rsidR="008164E5">
        <w:rPr>
          <w:rStyle w:val="BodyTextChar"/>
        </w:rPr>
        <w:t xml:space="preserve"> </w:t>
      </w:r>
      <w:r w:rsidRPr="00286A82">
        <w:rPr>
          <w:rStyle w:val="BodyTextChar"/>
        </w:rPr>
        <w:t xml:space="preserve">Upon certification, the qualification will be recorded in </w:t>
      </w:r>
      <w:r w:rsidR="00D479EA" w:rsidRPr="00286A82">
        <w:rPr>
          <w:rStyle w:val="BodyTextChar"/>
        </w:rPr>
        <w:t>TMS</w:t>
      </w:r>
      <w:r w:rsidRPr="00286A82">
        <w:rPr>
          <w:rStyle w:val="BodyTextChar"/>
        </w:rPr>
        <w:t xml:space="preserve"> by sending a request to TrainingSupport.Resource@nrc.gov.</w:t>
      </w:r>
    </w:p>
    <w:p w14:paraId="6C164CDA" w14:textId="26B1374D" w:rsidR="005B2E78" w:rsidRPr="00286A82" w:rsidRDefault="00A33B41" w:rsidP="00345AD0">
      <w:pPr>
        <w:pStyle w:val="Heading1"/>
        <w:rPr>
          <w:b/>
        </w:rPr>
      </w:pPr>
      <w:bookmarkStart w:id="11" w:name="_Toc197602067"/>
      <w:r w:rsidRPr="007D798B">
        <w:t>Safety Culture Assessor Training Courses</w:t>
      </w:r>
      <w:bookmarkEnd w:id="11"/>
    </w:p>
    <w:p w14:paraId="52868217" w14:textId="6CEB5A87" w:rsidR="00B475D2" w:rsidRPr="007D798B" w:rsidRDefault="002D4B6A" w:rsidP="00286A82">
      <w:pPr>
        <w:pStyle w:val="Heading2"/>
      </w:pPr>
      <w:bookmarkStart w:id="12" w:name="_Toc197602068"/>
      <w:r w:rsidRPr="007D798B">
        <w:rPr>
          <w:u w:val="single"/>
        </w:rPr>
        <w:t>Safety Culture in the ROP</w:t>
      </w:r>
      <w:bookmarkEnd w:id="12"/>
    </w:p>
    <w:p w14:paraId="367F7F80" w14:textId="77777777" w:rsidR="00B917FE" w:rsidRDefault="00B475D2" w:rsidP="00286A82">
      <w:pPr>
        <w:pStyle w:val="BodyText"/>
      </w:pPr>
      <w:r w:rsidRPr="007D798B">
        <w:t>The purpose of the Safety Culture in the ROP training is to p</w:t>
      </w:r>
      <w:r w:rsidR="004E26AF" w:rsidRPr="007D798B">
        <w:t>rovide you with an</w:t>
      </w:r>
      <w:r w:rsidRPr="007D798B">
        <w:t xml:space="preserve"> overview, basic understanding, and familiarization with safety culture </w:t>
      </w:r>
      <w:r w:rsidR="004E26AF" w:rsidRPr="007D798B">
        <w:t>and the</w:t>
      </w:r>
      <w:r w:rsidRPr="007D798B">
        <w:t xml:space="preserve"> Reactor Oversight Process </w:t>
      </w:r>
      <w:ins w:id="13" w:author="Author">
        <w:r w:rsidR="00DA388B">
          <w:t xml:space="preserve">(ROP) </w:t>
        </w:r>
      </w:ins>
      <w:r w:rsidRPr="007D798B">
        <w:t xml:space="preserve">treatment of safety culture. This training </w:t>
      </w:r>
      <w:r w:rsidR="0067606F" w:rsidRPr="007D798B">
        <w:t>includes an online</w:t>
      </w:r>
      <w:r w:rsidRPr="007D798B">
        <w:t xml:space="preserve"> learning </w:t>
      </w:r>
      <w:r w:rsidR="004E26AF" w:rsidRPr="007D798B">
        <w:t>resource</w:t>
      </w:r>
      <w:r w:rsidRPr="007D798B">
        <w:t xml:space="preserve"> that allows you to explore safety culture concepts at your own pace.</w:t>
      </w:r>
      <w:r w:rsidR="008164E5">
        <w:t xml:space="preserve"> </w:t>
      </w:r>
      <w:r w:rsidR="004E26AF" w:rsidRPr="007D798B">
        <w:t>Note that this training is also required as part of ISA-4, “Safety Culture” in IMC 1245, Appendix B.</w:t>
      </w:r>
      <w:r w:rsidR="008164E5">
        <w:t xml:space="preserve"> </w:t>
      </w:r>
      <w:r w:rsidR="004E26AF" w:rsidRPr="007D798B">
        <w:t xml:space="preserve">All candidates for qualification as an SCA or Senior SCA are required to review </w:t>
      </w:r>
      <w:r w:rsidR="0067606F" w:rsidRPr="007D798B">
        <w:t>the online learning resource</w:t>
      </w:r>
      <w:r w:rsidR="004E26AF" w:rsidRPr="007D798B">
        <w:t xml:space="preserve">, regardless of whether they previously completed the training as part of their inspector qualification journal. The </w:t>
      </w:r>
      <w:r w:rsidRPr="007D798B">
        <w:t xml:space="preserve">training </w:t>
      </w:r>
      <w:r w:rsidR="0067606F" w:rsidRPr="007D798B">
        <w:t xml:space="preserve">videos </w:t>
      </w:r>
      <w:r w:rsidRPr="007D798B">
        <w:t xml:space="preserve">can be accessed via </w:t>
      </w:r>
      <w:r w:rsidR="00DE49A3" w:rsidRPr="007D798B">
        <w:t>TMS</w:t>
      </w:r>
      <w:r w:rsidR="0067606F" w:rsidRPr="007D798B">
        <w:t>, and the online learning resource can be accessed directly using the</w:t>
      </w:r>
      <w:r w:rsidRPr="007D798B">
        <w:t xml:space="preserve"> link below</w:t>
      </w:r>
      <w:r w:rsidR="00B917FE">
        <w:t>.</w:t>
      </w:r>
    </w:p>
    <w:p w14:paraId="3E18B713" w14:textId="5A958E43" w:rsidR="004E26AF" w:rsidRPr="007D798B" w:rsidRDefault="004E26AF" w:rsidP="00286A82">
      <w:pPr>
        <w:pStyle w:val="BodyText"/>
      </w:pPr>
      <w:r w:rsidRPr="00286A82">
        <w:rPr>
          <w:rStyle w:val="BodyTextChar"/>
        </w:rPr>
        <w:t>Link to Online Learning Resource</w:t>
      </w:r>
      <w:r w:rsidR="00565178" w:rsidRPr="007D798B">
        <w:t xml:space="preserve">: </w:t>
      </w:r>
      <w:hyperlink r:id="rId13" w:history="1">
        <w:r w:rsidRPr="00286A82">
          <w:rPr>
            <w:rStyle w:val="Hyperlink"/>
          </w:rPr>
          <w:t>http://papaya.nrc.gov/safetyculture/index.html</w:t>
        </w:r>
      </w:hyperlink>
      <w:ins w:id="14" w:author="Author">
        <w:r w:rsidR="001979FF">
          <w:t xml:space="preserve"> (internal)</w:t>
        </w:r>
      </w:ins>
    </w:p>
    <w:p w14:paraId="7F20FB60" w14:textId="1BFCE4A2" w:rsidR="000C6E44" w:rsidRPr="00286A82" w:rsidRDefault="002D4B6A" w:rsidP="00286A82">
      <w:pPr>
        <w:pStyle w:val="Heading2"/>
        <w:rPr>
          <w:u w:val="single"/>
        </w:rPr>
      </w:pPr>
      <w:bookmarkStart w:id="15" w:name="_Toc197602069"/>
      <w:r w:rsidRPr="00286A82">
        <w:rPr>
          <w:u w:val="single"/>
        </w:rPr>
        <w:t>Focus Group Facilitation</w:t>
      </w:r>
      <w:bookmarkEnd w:id="15"/>
    </w:p>
    <w:p w14:paraId="05EAD5F8" w14:textId="1858567F" w:rsidR="000C6E44" w:rsidRPr="00286A82" w:rsidRDefault="00B475D2" w:rsidP="00286A82">
      <w:pPr>
        <w:pStyle w:val="BodyText"/>
      </w:pPr>
      <w:r w:rsidRPr="007D798B">
        <w:t>The purpose of the Focus Group F</w:t>
      </w:r>
      <w:r w:rsidR="000C6E44" w:rsidRPr="007D798B">
        <w:t>acilitation training is to learn how to conduct focus groups to gather the desired information from participants while reducing potential biases in their responses.</w:t>
      </w:r>
      <w:r w:rsidR="008164E5">
        <w:t xml:space="preserve"> </w:t>
      </w:r>
      <w:r w:rsidRPr="007D798B">
        <w:t>The recommended training is a 2-day external training course.</w:t>
      </w:r>
      <w:r w:rsidR="008164E5">
        <w:t xml:space="preserve"> </w:t>
      </w:r>
      <w:r w:rsidRPr="007D798B">
        <w:t xml:space="preserve">Alternative training </w:t>
      </w:r>
      <w:r w:rsidRPr="007D798B">
        <w:lastRenderedPageBreak/>
        <w:t>that meets the same objectives as the recommended training may be used as a substitute.</w:t>
      </w:r>
      <w:r w:rsidR="008164E5">
        <w:t xml:space="preserve"> </w:t>
      </w:r>
      <w:r w:rsidRPr="007D798B">
        <w:t xml:space="preserve">You should meet with your supervisor and the </w:t>
      </w:r>
      <w:r w:rsidR="003672D6">
        <w:t>b</w:t>
      </w:r>
      <w:r w:rsidRPr="007D798B">
        <w:t xml:space="preserve">ranch </w:t>
      </w:r>
      <w:r w:rsidR="003672D6">
        <w:t>c</w:t>
      </w:r>
      <w:r w:rsidRPr="007D798B">
        <w:t>hief of the safety culture staff in NRR to discuss alternative options. Additional information about the recommended training, including course offerings, is provided in the link below.</w:t>
      </w:r>
    </w:p>
    <w:p w14:paraId="328B6C27" w14:textId="09EA354A" w:rsidR="0067606F" w:rsidRPr="00286A82" w:rsidRDefault="00B475D2" w:rsidP="00286A82">
      <w:pPr>
        <w:pStyle w:val="BodyText"/>
      </w:pPr>
      <w:r w:rsidRPr="007D798B">
        <w:t>Recommended T</w:t>
      </w:r>
      <w:r w:rsidR="00E2571A" w:rsidRPr="007D798B">
        <w:t>raining</w:t>
      </w:r>
      <w:r w:rsidR="0067606F" w:rsidRPr="007D798B">
        <w:t xml:space="preserve"> (</w:t>
      </w:r>
      <w:r w:rsidRPr="007D798B">
        <w:t>Focus Group Facilitation Foundations</w:t>
      </w:r>
      <w:r w:rsidR="0067606F" w:rsidRPr="007D798B">
        <w:t>)</w:t>
      </w:r>
      <w:r w:rsidR="00E2571A" w:rsidRPr="007D798B">
        <w:t xml:space="preserve">: </w:t>
      </w:r>
      <w:hyperlink r:id="rId14" w:history="1">
        <w:r w:rsidR="000C6E44" w:rsidRPr="00286A82">
          <w:rPr>
            <w:rStyle w:val="Hyperlink"/>
          </w:rPr>
          <w:t>http://www.gdiworld.com/</w:t>
        </w:r>
      </w:hyperlink>
    </w:p>
    <w:p w14:paraId="29C0D56F" w14:textId="35D09777" w:rsidR="0067606F" w:rsidRPr="00286A82" w:rsidRDefault="00A046E2" w:rsidP="00286A82">
      <w:pPr>
        <w:pStyle w:val="Heading2"/>
        <w:rPr>
          <w:u w:val="single"/>
        </w:rPr>
      </w:pPr>
      <w:bookmarkStart w:id="16" w:name="_Toc197602070"/>
      <w:r w:rsidRPr="00286A82">
        <w:rPr>
          <w:u w:val="single"/>
        </w:rPr>
        <w:t xml:space="preserve">Building </w:t>
      </w:r>
      <w:r w:rsidR="0031649A" w:rsidRPr="00286A82">
        <w:rPr>
          <w:u w:val="single"/>
        </w:rPr>
        <w:t xml:space="preserve">Your </w:t>
      </w:r>
      <w:r w:rsidRPr="00286A82">
        <w:rPr>
          <w:u w:val="single"/>
        </w:rPr>
        <w:t xml:space="preserve">Leadership Potential Through Effective Communication </w:t>
      </w:r>
      <w:r w:rsidR="002D4B6A" w:rsidRPr="00286A82">
        <w:rPr>
          <w:u w:val="single"/>
        </w:rPr>
        <w:t>(Senior SCA Only)</w:t>
      </w:r>
      <w:bookmarkEnd w:id="16"/>
    </w:p>
    <w:p w14:paraId="5337B148" w14:textId="318ACA82" w:rsidR="002D4B6A" w:rsidRPr="007D798B" w:rsidRDefault="00A046E2" w:rsidP="00286A82">
      <w:pPr>
        <w:pStyle w:val="BodyText"/>
      </w:pPr>
      <w:r w:rsidRPr="058A5AE4">
        <w:t>The purpose of this course is to develop effective communication and interpersonal skills</w:t>
      </w:r>
      <w:r w:rsidR="00A47872" w:rsidRPr="058A5AE4">
        <w:t xml:space="preserve"> and</w:t>
      </w:r>
      <w:r w:rsidRPr="058A5AE4">
        <w:t xml:space="preserve"> facilitate leadership development by improving your ability to work effectively with others.</w:t>
      </w:r>
      <w:r w:rsidR="008164E5">
        <w:t xml:space="preserve"> </w:t>
      </w:r>
      <w:r w:rsidRPr="058A5AE4">
        <w:t>This 2</w:t>
      </w:r>
      <w:r w:rsidR="00EB271D">
        <w:noBreakHyphen/>
      </w:r>
      <w:r w:rsidRPr="058A5AE4">
        <w:t>day course will help you understand yourself as a communicator and apply this understanding to enhance your communication and interpersonal skills in multiple settings.</w:t>
      </w:r>
      <w:r w:rsidR="008164E5">
        <w:t xml:space="preserve"> </w:t>
      </w:r>
      <w:r w:rsidRPr="058A5AE4">
        <w:t>The course reviews the communication cycle and the receiver/message interaction process, particularly as it relates to effective listening, perception, and civility.</w:t>
      </w:r>
      <w:r w:rsidR="008164E5">
        <w:t xml:space="preserve"> </w:t>
      </w:r>
      <w:r w:rsidRPr="058A5AE4">
        <w:t>This foundational understanding of communication is then explored within the context of workplace situations that provide you an opportunity to demonstrate leadership including feedback, conflict management, collaboration and teamwork, and problem solving and critical thinking.</w:t>
      </w:r>
    </w:p>
    <w:p w14:paraId="5A9BBFCB" w14:textId="002728FC" w:rsidR="0067606F" w:rsidRPr="00286A82" w:rsidRDefault="00606A23" w:rsidP="00286A82">
      <w:pPr>
        <w:pStyle w:val="Heading2"/>
        <w:rPr>
          <w:u w:val="single"/>
        </w:rPr>
      </w:pPr>
      <w:bookmarkStart w:id="17" w:name="_Toc197602071"/>
      <w:r w:rsidRPr="00286A82">
        <w:rPr>
          <w:u w:val="single"/>
        </w:rPr>
        <w:t>Leadership Orientation</w:t>
      </w:r>
      <w:r w:rsidR="002D4B6A" w:rsidRPr="00286A82">
        <w:rPr>
          <w:u w:val="single"/>
        </w:rPr>
        <w:t xml:space="preserve"> (Senior SCA Only)</w:t>
      </w:r>
      <w:bookmarkEnd w:id="17"/>
    </w:p>
    <w:p w14:paraId="3AAD94E5" w14:textId="77777777" w:rsidR="00C90B14" w:rsidRDefault="00AF1519" w:rsidP="00B04356">
      <w:pPr>
        <w:pStyle w:val="BodyText"/>
      </w:pPr>
      <w:r>
        <w:t xml:space="preserve">This </w:t>
      </w:r>
      <w:r w:rsidR="00975E32">
        <w:t>2</w:t>
      </w:r>
      <w:r w:rsidR="00975E32">
        <w:noBreakHyphen/>
      </w:r>
      <w:r>
        <w:t xml:space="preserve">day course is designed for future first line </w:t>
      </w:r>
      <w:r w:rsidR="00975E32">
        <w:t>s</w:t>
      </w:r>
      <w:r>
        <w:t xml:space="preserve">upervisors or </w:t>
      </w:r>
      <w:r w:rsidR="00975E32">
        <w:t>t</w:t>
      </w:r>
      <w:r>
        <w:t xml:space="preserve">eam </w:t>
      </w:r>
      <w:r w:rsidR="00975E32">
        <w:t>l</w:t>
      </w:r>
      <w:r>
        <w:t>eaders.</w:t>
      </w:r>
      <w:r w:rsidR="008164E5">
        <w:t xml:space="preserve"> </w:t>
      </w:r>
      <w:r w:rsidRPr="002E276C">
        <w:t>It cove</w:t>
      </w:r>
      <w:ins w:id="18" w:author="Author">
        <w:r w:rsidR="00FD0252" w:rsidRPr="002E276C">
          <w:t>r</w:t>
        </w:r>
      </w:ins>
      <w:r w:rsidRPr="002E276C">
        <w:t>s information on the NRC’s leadership philosophy, values and application of both.</w:t>
      </w:r>
      <w:r w:rsidR="008164E5" w:rsidRPr="002E276C">
        <w:t xml:space="preserve"> </w:t>
      </w:r>
      <w:r w:rsidRPr="002E276C">
        <w:t>D</w:t>
      </w:r>
      <w:r>
        <w:t>uring class</w:t>
      </w:r>
      <w:r w:rsidR="00522CD4">
        <w:t>,</w:t>
      </w:r>
      <w:r>
        <w:t xml:space="preserve"> participants will have the opportunity to define their own preferences for leadership attributes, styles, sources of power, influence, and direction, as well as complete a learning plan to set goals for themselves </w:t>
      </w:r>
      <w:r w:rsidR="00125C74">
        <w:t>i</w:t>
      </w:r>
      <w:r>
        <w:t>n each of these areas</w:t>
      </w:r>
      <w:r w:rsidR="00C90B14">
        <w:t>.</w:t>
      </w:r>
    </w:p>
    <w:p w14:paraId="132DE8CD" w14:textId="3883FDD5" w:rsidR="00763C66" w:rsidRPr="00012771" w:rsidRDefault="00606A23" w:rsidP="00012771">
      <w:pPr>
        <w:pStyle w:val="Heading2"/>
        <w:rPr>
          <w:u w:val="single"/>
        </w:rPr>
      </w:pPr>
      <w:bookmarkStart w:id="19" w:name="_Toc197602072"/>
      <w:r w:rsidRPr="00012771">
        <w:rPr>
          <w:u w:val="single"/>
        </w:rPr>
        <w:t>Emotional Intelligence</w:t>
      </w:r>
      <w:r w:rsidR="00763C66" w:rsidRPr="00012771">
        <w:rPr>
          <w:u w:val="single"/>
        </w:rPr>
        <w:t xml:space="preserve"> (Senior SCA Only)</w:t>
      </w:r>
      <w:bookmarkEnd w:id="19"/>
    </w:p>
    <w:p w14:paraId="209216D5" w14:textId="5CB32269" w:rsidR="00726207" w:rsidRDefault="00DD70FD" w:rsidP="005A2F84">
      <w:pPr>
        <w:pStyle w:val="BodyText"/>
        <w:sectPr w:rsidR="00726207" w:rsidSect="00FD1ABA">
          <w:footerReference w:type="default" r:id="rId15"/>
          <w:pgSz w:w="12240" w:h="15840" w:code="1"/>
          <w:pgMar w:top="1440" w:right="1440" w:bottom="1440" w:left="1440" w:header="720" w:footer="720" w:gutter="0"/>
          <w:pgNumType w:start="1"/>
          <w:cols w:space="720"/>
          <w:noEndnote/>
          <w:docGrid w:linePitch="326"/>
        </w:sectPr>
      </w:pPr>
      <w:r>
        <w:t xml:space="preserve">In this </w:t>
      </w:r>
      <w:r w:rsidR="00E04578">
        <w:t>1</w:t>
      </w:r>
      <w:r w:rsidR="00E04578">
        <w:noBreakHyphen/>
      </w:r>
      <w:r>
        <w:t>day course</w:t>
      </w:r>
      <w:r w:rsidR="00E04578">
        <w:t>,</w:t>
      </w:r>
      <w:r>
        <w:t xml:space="preserve"> participants will learn to explore how the dimensions of emotional intelligence</w:t>
      </w:r>
      <w:r w:rsidR="002064A3">
        <w:t xml:space="preserve"> (EI)</w:t>
      </w:r>
      <w:r>
        <w:t>, self-awareness, self-management, and social and relationship awareness can be used to guide thinking and actions and improve their personal effectiveness.</w:t>
      </w:r>
      <w:r w:rsidR="008164E5">
        <w:t xml:space="preserve"> </w:t>
      </w:r>
      <w:r>
        <w:t>This course includes an EI self-assessment</w:t>
      </w:r>
      <w:ins w:id="20" w:author="Author">
        <w:r w:rsidR="009B70BC">
          <w:t>; it</w:t>
        </w:r>
      </w:ins>
      <w:r>
        <w:t xml:space="preserve"> uses exercises and learning activities to examine techniques for resolving conflict, improving communication, building productive relationships, and reducing stress.</w:t>
      </w:r>
    </w:p>
    <w:p w14:paraId="374F8FD5" w14:textId="1B251A0C" w:rsidR="00726207" w:rsidRDefault="005F07C5" w:rsidP="00CE0849">
      <w:pPr>
        <w:pStyle w:val="SectionTitlePage"/>
        <w:sectPr w:rsidR="00726207" w:rsidSect="00FD1ABA">
          <w:pgSz w:w="12240" w:h="15840" w:code="1"/>
          <w:pgMar w:top="1440" w:right="1440" w:bottom="1440" w:left="1440" w:header="720" w:footer="720" w:gutter="0"/>
          <w:cols w:space="720"/>
          <w:vAlign w:val="center"/>
          <w:noEndnote/>
          <w:docGrid w:linePitch="326"/>
        </w:sectPr>
      </w:pPr>
      <w:bookmarkStart w:id="21" w:name="_Toc197602073"/>
      <w:r>
        <w:lastRenderedPageBreak/>
        <w:t>Safety Culture Assessor Individual Study Activit</w:t>
      </w:r>
      <w:r w:rsidR="005357CB">
        <w:t>ies</w:t>
      </w:r>
      <w:r>
        <w:t xml:space="preserve"> (ISA</w:t>
      </w:r>
      <w:r w:rsidR="4E4094D8">
        <w:t>)</w:t>
      </w:r>
      <w:bookmarkEnd w:id="21"/>
    </w:p>
    <w:p w14:paraId="272326D2" w14:textId="64B30331" w:rsidR="005F07C5" w:rsidRPr="00FE28EF" w:rsidRDefault="005F07C5" w:rsidP="00242949">
      <w:pPr>
        <w:pStyle w:val="JournalTOPIC"/>
      </w:pPr>
      <w:bookmarkStart w:id="22" w:name="_Toc238464420"/>
      <w:bookmarkStart w:id="23" w:name="_Toc238464675"/>
      <w:bookmarkStart w:id="24" w:name="_Toc197602074"/>
      <w:r w:rsidRPr="00FE28EF">
        <w:lastRenderedPageBreak/>
        <w:t>ISA-1</w:t>
      </w:r>
      <w:r w:rsidR="00F91923" w:rsidRPr="00FE28EF">
        <w:t>: Safety</w:t>
      </w:r>
      <w:r w:rsidRPr="00FE28EF">
        <w:t xml:space="preserve"> Culture </w:t>
      </w:r>
      <w:bookmarkEnd w:id="22"/>
      <w:bookmarkEnd w:id="23"/>
      <w:r w:rsidR="00673205" w:rsidRPr="00FE28EF">
        <w:t>in the Nuclear Industry</w:t>
      </w:r>
      <w:bookmarkEnd w:id="24"/>
    </w:p>
    <w:p w14:paraId="1F0D4128" w14:textId="6C371730" w:rsidR="00F62FBE" w:rsidRDefault="005F07C5" w:rsidP="00F62FBE">
      <w:pPr>
        <w:pStyle w:val="JOURNALHeading2"/>
      </w:pPr>
      <w:r w:rsidRPr="007D798B">
        <w:t>PURPOSE:</w:t>
      </w:r>
    </w:p>
    <w:p w14:paraId="060B09EB" w14:textId="77777777" w:rsidR="00B917FE" w:rsidRDefault="005F07C5" w:rsidP="00F62FBE">
      <w:pPr>
        <w:pStyle w:val="BodyText"/>
      </w:pPr>
      <w:r w:rsidRPr="007D798B">
        <w:t xml:space="preserve">The purpose of this activity is to become familiar with </w:t>
      </w:r>
      <w:r w:rsidR="004B6DFC" w:rsidRPr="007D798B">
        <w:t>the history of</w:t>
      </w:r>
      <w:r w:rsidR="00673205" w:rsidRPr="007D798B">
        <w:t xml:space="preserve"> safety culture in the nuclear industry</w:t>
      </w:r>
      <w:r w:rsidR="00062261" w:rsidRPr="007D798B">
        <w:t xml:space="preserve"> and the NRC approach to addressing safety culture through policies and oversight</w:t>
      </w:r>
      <w:r w:rsidR="00B917FE">
        <w:t>.</w:t>
      </w:r>
    </w:p>
    <w:p w14:paraId="47896238" w14:textId="2BEEDFC3" w:rsidR="005F07C5" w:rsidRPr="00F62FBE" w:rsidRDefault="005F07C5" w:rsidP="00F62FBE">
      <w:pPr>
        <w:pStyle w:val="JOURNALHeading2"/>
      </w:pPr>
      <w:r w:rsidRPr="007D798B">
        <w:t>COMPETENCY</w:t>
      </w:r>
      <w:r w:rsidR="00F62FBE">
        <w:t xml:space="preserve"> </w:t>
      </w:r>
      <w:r w:rsidRPr="007D798B">
        <w:t>AREA:</w:t>
      </w:r>
      <w:r w:rsidR="00F91923">
        <w:tab/>
      </w:r>
      <w:r w:rsidRPr="007D798B">
        <w:t>Safety Culture Assessment</w:t>
      </w:r>
    </w:p>
    <w:p w14:paraId="4F906907" w14:textId="18818FF0" w:rsidR="005F07C5" w:rsidRPr="00AA6BEC" w:rsidRDefault="005F07C5" w:rsidP="00AA6BEC">
      <w:pPr>
        <w:pStyle w:val="JOURNALHeading2"/>
      </w:pPr>
      <w:r w:rsidRPr="007D798B">
        <w:t>LEVEL</w:t>
      </w:r>
      <w:r w:rsidR="00F62FBE">
        <w:t xml:space="preserve"> </w:t>
      </w:r>
      <w:r w:rsidRPr="007D798B">
        <w:t>OF EFFORT</w:t>
      </w:r>
      <w:r w:rsidR="00F91923" w:rsidRPr="007D798B">
        <w:t>:</w:t>
      </w:r>
      <w:r w:rsidR="00F91923">
        <w:tab/>
      </w:r>
      <w:r w:rsidR="00F91923" w:rsidRPr="007D798B">
        <w:t>16</w:t>
      </w:r>
      <w:r w:rsidR="00062261" w:rsidRPr="007D798B">
        <w:t xml:space="preserve"> </w:t>
      </w:r>
      <w:r w:rsidRPr="007D798B">
        <w:t>Hours</w:t>
      </w:r>
    </w:p>
    <w:p w14:paraId="2464F01A" w14:textId="77777777" w:rsidR="00D40D1B" w:rsidRDefault="005F07C5" w:rsidP="00F62FBE">
      <w:pPr>
        <w:pStyle w:val="JOURNALHeading2"/>
      </w:pPr>
      <w:proofErr w:type="gramStart"/>
      <w:r w:rsidRPr="00F62FBE">
        <w:t>REFERENCES</w:t>
      </w:r>
      <w:proofErr w:type="gramEnd"/>
      <w:r w:rsidRPr="00F62FBE">
        <w:t>:</w:t>
      </w:r>
    </w:p>
    <w:p w14:paraId="3D6BF782" w14:textId="11DD8128" w:rsidR="00762F71" w:rsidRPr="007D798B" w:rsidRDefault="00762F71" w:rsidP="00F27360">
      <w:pPr>
        <w:pStyle w:val="BodyText"/>
        <w:numPr>
          <w:ilvl w:val="0"/>
          <w:numId w:val="12"/>
        </w:numPr>
      </w:pPr>
      <w:r w:rsidRPr="007D798B">
        <w:t xml:space="preserve">January 24, 1989 Policy Statement, “Conduct of Nuclear Power Plant Operations,” </w:t>
      </w:r>
      <w:r w:rsidRPr="00712C16">
        <w:rPr>
          <w:i/>
          <w:iCs/>
        </w:rPr>
        <w:t>Federal Register</w:t>
      </w:r>
      <w:r w:rsidRPr="007D798B">
        <w:t>,</w:t>
      </w:r>
      <w:r w:rsidR="00EA16B0" w:rsidRPr="007D798B">
        <w:t xml:space="preserve"> volume 54, page 3424</w:t>
      </w:r>
      <w:r w:rsidRPr="007D798B">
        <w:t xml:space="preserve"> </w:t>
      </w:r>
      <w:hyperlink r:id="rId16" w:history="1">
        <w:r w:rsidR="00291986" w:rsidRPr="007D798B">
          <w:rPr>
            <w:rStyle w:val="Hyperlink"/>
            <w:bCs/>
          </w:rPr>
          <w:t>https://www.nrc.gov/reading-rm/doc-collections/commission/policy/54fr3424.pdf</w:t>
        </w:r>
      </w:hyperlink>
    </w:p>
    <w:p w14:paraId="7E346553" w14:textId="0647A051" w:rsidR="005F07C5" w:rsidRPr="00AA6BEC" w:rsidRDefault="005F07C5" w:rsidP="00F27360">
      <w:pPr>
        <w:pStyle w:val="BodyText"/>
        <w:numPr>
          <w:ilvl w:val="0"/>
          <w:numId w:val="12"/>
        </w:numPr>
        <w:rPr>
          <w:u w:val="single"/>
        </w:rPr>
      </w:pPr>
      <w:r w:rsidRPr="007D798B">
        <w:t xml:space="preserve">May 14, 1996 </w:t>
      </w:r>
      <w:r w:rsidR="00291986" w:rsidRPr="007D798B">
        <w:t>P</w:t>
      </w:r>
      <w:r w:rsidRPr="007D798B">
        <w:t xml:space="preserve">olicy </w:t>
      </w:r>
      <w:r w:rsidR="00291986" w:rsidRPr="007D798B">
        <w:t>S</w:t>
      </w:r>
      <w:r w:rsidRPr="007D798B">
        <w:t xml:space="preserve">tatement, “Freedom of Employees in the Nuclear Industry to Raise Safety Concerns without Fear of Retaliation,” </w:t>
      </w:r>
      <w:r w:rsidRPr="00712C16">
        <w:rPr>
          <w:i/>
          <w:iCs/>
        </w:rPr>
        <w:t>Federal Register</w:t>
      </w:r>
      <w:r w:rsidRPr="007D798B">
        <w:t>, volume 61, no. 94, page 24336</w:t>
      </w:r>
      <w:r w:rsidR="00291986" w:rsidRPr="007D798B">
        <w:t xml:space="preserve"> </w:t>
      </w:r>
      <w:hyperlink r:id="rId17" w:history="1">
        <w:r w:rsidR="00291986" w:rsidRPr="007D798B">
          <w:rPr>
            <w:rStyle w:val="Hyperlink"/>
            <w:bCs/>
          </w:rPr>
          <w:t>http://www.nrc.gov/about-nrc/regulatory/allegations/scwe-frn-5-14-96.pdf</w:t>
        </w:r>
      </w:hyperlink>
    </w:p>
    <w:p w14:paraId="36A095CD" w14:textId="51FC9F13" w:rsidR="005F07C5" w:rsidRPr="00AA6BEC" w:rsidRDefault="005F07C5" w:rsidP="00F27360">
      <w:pPr>
        <w:pStyle w:val="BodyText"/>
        <w:numPr>
          <w:ilvl w:val="0"/>
          <w:numId w:val="12"/>
        </w:numPr>
        <w:rPr>
          <w:u w:val="single"/>
        </w:rPr>
      </w:pPr>
      <w:r w:rsidRPr="007D798B">
        <w:t xml:space="preserve">June 14, 2011 </w:t>
      </w:r>
      <w:r w:rsidR="00062261" w:rsidRPr="007D798B">
        <w:t>P</w:t>
      </w:r>
      <w:r w:rsidRPr="007D798B">
        <w:t xml:space="preserve">olicy </w:t>
      </w:r>
      <w:r w:rsidR="00062261" w:rsidRPr="007D798B">
        <w:t>S</w:t>
      </w:r>
      <w:r w:rsidRPr="007D798B">
        <w:t xml:space="preserve">tatement, “Final Safety Culture Policy Statement,” </w:t>
      </w:r>
      <w:r w:rsidRPr="00712C16">
        <w:rPr>
          <w:i/>
          <w:iCs/>
        </w:rPr>
        <w:t>Federal Register</w:t>
      </w:r>
      <w:r w:rsidRPr="007D798B">
        <w:t>, volume 76, no. 114, page 34773</w:t>
      </w:r>
      <w:r w:rsidR="00291986" w:rsidRPr="007D798B">
        <w:t xml:space="preserve"> </w:t>
      </w:r>
      <w:hyperlink r:id="rId18" w:history="1">
        <w:r w:rsidRPr="007D798B">
          <w:rPr>
            <w:rStyle w:val="Hyperlink"/>
            <w:bCs/>
          </w:rPr>
          <w:t>http://www.gpo.gov/fdsys/pkg/FR-2011-06-14/pdf/2011-14656.pdf</w:t>
        </w:r>
      </w:hyperlink>
    </w:p>
    <w:p w14:paraId="27DBAD91" w14:textId="08BD47BB" w:rsidR="005F07C5" w:rsidRPr="007D798B" w:rsidRDefault="005F07C5" w:rsidP="00F27360">
      <w:pPr>
        <w:pStyle w:val="BodyText"/>
        <w:numPr>
          <w:ilvl w:val="0"/>
          <w:numId w:val="12"/>
        </w:numPr>
      </w:pPr>
      <w:r w:rsidRPr="007D798B">
        <w:t>Davis-Besse Special Inspection Report 05000346/2004003, “Management and Human Performance Corrective Action Effectiveness”</w:t>
      </w:r>
      <w:r w:rsidR="001306CE" w:rsidRPr="007D798B">
        <w:t xml:space="preserve"> </w:t>
      </w:r>
      <w:hyperlink r:id="rId19" w:history="1">
        <w:r w:rsidR="001306CE" w:rsidRPr="007D798B">
          <w:rPr>
            <w:rStyle w:val="Hyperlink"/>
            <w:bCs/>
          </w:rPr>
          <w:t>https://www.nrc.gov/reactors/operating/oversight/reports/davi_2004003.pdf</w:t>
        </w:r>
      </w:hyperlink>
    </w:p>
    <w:p w14:paraId="2180E4CE" w14:textId="0A070F81" w:rsidR="005F07C5" w:rsidRPr="00AA6BEC" w:rsidRDefault="00FD1775" w:rsidP="00F27360">
      <w:pPr>
        <w:pStyle w:val="BodyText"/>
        <w:numPr>
          <w:ilvl w:val="0"/>
          <w:numId w:val="12"/>
        </w:numPr>
      </w:pPr>
      <w:r w:rsidRPr="00AA6BEC">
        <w:t>Regulatory Issue Summary (</w:t>
      </w:r>
      <w:r w:rsidR="005F07C5" w:rsidRPr="00AA6BEC">
        <w:t>RIS</w:t>
      </w:r>
      <w:r w:rsidRPr="00AA6BEC">
        <w:t>)</w:t>
      </w:r>
      <w:r w:rsidR="007762BC" w:rsidRPr="00AA6BEC">
        <w:t xml:space="preserve"> </w:t>
      </w:r>
      <w:r w:rsidR="005F07C5" w:rsidRPr="00AA6BEC">
        <w:t>2006-13, "Information on the Changes Made to the Reactor Oversight Process to More Fully Address Safety Culture"</w:t>
      </w:r>
      <w:r w:rsidR="001306CE" w:rsidRPr="00AA6BEC">
        <w:t xml:space="preserve"> </w:t>
      </w:r>
      <w:hyperlink r:id="rId20" w:history="1">
        <w:r w:rsidR="001306CE" w:rsidRPr="00AA6BEC">
          <w:rPr>
            <w:rStyle w:val="Hyperlink"/>
          </w:rPr>
          <w:t>https://www.nrc.gov/docs/ML0618/ML061880341.pdf</w:t>
        </w:r>
      </w:hyperlink>
    </w:p>
    <w:p w14:paraId="72EA3E16" w14:textId="6ABF5CCB" w:rsidR="00B27A81" w:rsidRPr="00AA6BEC" w:rsidRDefault="005F07C5" w:rsidP="00F27360">
      <w:pPr>
        <w:pStyle w:val="BodyText"/>
        <w:numPr>
          <w:ilvl w:val="0"/>
          <w:numId w:val="12"/>
        </w:numPr>
      </w:pPr>
      <w:r w:rsidRPr="00AA6BEC">
        <w:t>Institute of Nuclear Power Operations (INPO),</w:t>
      </w:r>
      <w:r w:rsidR="00E95B74" w:rsidRPr="00AA6BEC">
        <w:t xml:space="preserve"> 12-012</w:t>
      </w:r>
      <w:r w:rsidRPr="00AA6BEC">
        <w:t xml:space="preserve"> “</w:t>
      </w:r>
      <w:r w:rsidR="00E95B74" w:rsidRPr="00AA6BEC">
        <w:t>Traits of a Healthy</w:t>
      </w:r>
      <w:r w:rsidRPr="00AA6BEC">
        <w:t xml:space="preserve"> Nuclear Safety Culture,” </w:t>
      </w:r>
      <w:r w:rsidR="003B2BBB" w:rsidRPr="00AA6BEC">
        <w:t>(</w:t>
      </w:r>
      <w:r w:rsidRPr="00AA6BEC">
        <w:t>ML</w:t>
      </w:r>
      <w:r w:rsidR="001306CE" w:rsidRPr="00AA6BEC">
        <w:t xml:space="preserve">13031A707) </w:t>
      </w:r>
      <w:hyperlink r:id="rId21" w:history="1">
        <w:r w:rsidR="001306CE" w:rsidRPr="00AA6BEC">
          <w:rPr>
            <w:rStyle w:val="Hyperlink"/>
          </w:rPr>
          <w:t>https://www.nrc.gov/docs/ml1303/ml13031a707.pdf</w:t>
        </w:r>
      </w:hyperlink>
    </w:p>
    <w:p w14:paraId="4737D711" w14:textId="2BBA10E1" w:rsidR="00AE5A41" w:rsidRPr="00D53C54" w:rsidRDefault="008D7540" w:rsidP="00F27360">
      <w:pPr>
        <w:pStyle w:val="BodyText"/>
        <w:numPr>
          <w:ilvl w:val="0"/>
          <w:numId w:val="12"/>
        </w:numPr>
      </w:pPr>
      <w:r w:rsidRPr="00AA6BEC">
        <w:t>NUREG-2165, “Safety Culture Common Language.”</w:t>
      </w:r>
      <w:r w:rsidR="00062261" w:rsidRPr="00AA6BEC">
        <w:t xml:space="preserve"> </w:t>
      </w:r>
      <w:hyperlink r:id="rId22" w:history="1">
        <w:r w:rsidR="00062261" w:rsidRPr="00AA6BEC">
          <w:rPr>
            <w:rStyle w:val="Hyperlink"/>
          </w:rPr>
          <w:t>https://www.nrc.gov/reading-rm/doc-collections/nuregs/staff/sr2165/</w:t>
        </w:r>
      </w:hyperlink>
    </w:p>
    <w:p w14:paraId="6B3045A5" w14:textId="1988E802" w:rsidR="00062261" w:rsidRPr="00AA6BEC" w:rsidRDefault="00AE5A41" w:rsidP="00F27360">
      <w:pPr>
        <w:pStyle w:val="BodyText"/>
        <w:numPr>
          <w:ilvl w:val="0"/>
          <w:numId w:val="12"/>
        </w:numPr>
      </w:pPr>
      <w:r w:rsidRPr="00AA6BEC">
        <w:t xml:space="preserve">Inspection Manual Chapter </w:t>
      </w:r>
      <w:r w:rsidR="009910B0" w:rsidRPr="00AA6BEC">
        <w:t xml:space="preserve">(IMC) </w:t>
      </w:r>
      <w:r w:rsidRPr="00AA6BEC">
        <w:t>0310, “Aspects Within the</w:t>
      </w:r>
      <w:r w:rsidR="00AC46E9" w:rsidRPr="00AA6BEC">
        <w:t xml:space="preserve"> </w:t>
      </w:r>
      <w:r w:rsidRPr="00AA6BEC">
        <w:t>Cross-Cutting Areas”</w:t>
      </w:r>
      <w:r w:rsidR="00E03A1F">
        <w:t xml:space="preserve"> </w:t>
      </w:r>
      <w:r w:rsidR="00062261" w:rsidRPr="00AA6BEC">
        <w:t xml:space="preserve">International Nuclear Safety Advisory Group (INSAG)-4, “Safety Culture” </w:t>
      </w:r>
      <w:hyperlink r:id="rId23" w:history="1">
        <w:r w:rsidR="00062261" w:rsidRPr="00AA6BEC">
          <w:rPr>
            <w:rStyle w:val="Hyperlink"/>
          </w:rPr>
          <w:t>http://www-pub.iaea.org/MTCD/publications/PDF/Pub882_web.pdf</w:t>
        </w:r>
      </w:hyperlink>
    </w:p>
    <w:p w14:paraId="272C2CD5" w14:textId="11694337" w:rsidR="00062261" w:rsidRPr="00AA6BEC" w:rsidRDefault="00062261" w:rsidP="00F27360">
      <w:pPr>
        <w:pStyle w:val="BodyText"/>
        <w:numPr>
          <w:ilvl w:val="0"/>
          <w:numId w:val="12"/>
        </w:numPr>
      </w:pPr>
      <w:r w:rsidRPr="00AA6BEC">
        <w:t xml:space="preserve">INSAG-13, “Management of Operational Safety in Nuclear Power Plants” </w:t>
      </w:r>
      <w:hyperlink r:id="rId24" w:history="1">
        <w:r w:rsidRPr="00AA6BEC">
          <w:rPr>
            <w:rStyle w:val="Hyperlink"/>
          </w:rPr>
          <w:t>http://www-pub.iaea.org/MTCD/publications/PDF/P083_scr.pdf</w:t>
        </w:r>
      </w:hyperlink>
    </w:p>
    <w:p w14:paraId="0ED4F570" w14:textId="732142F1" w:rsidR="005F07C5" w:rsidRPr="0066501B" w:rsidRDefault="00062261" w:rsidP="00F27360">
      <w:pPr>
        <w:pStyle w:val="BodyText"/>
        <w:numPr>
          <w:ilvl w:val="0"/>
          <w:numId w:val="12"/>
        </w:numPr>
      </w:pPr>
      <w:r w:rsidRPr="00AA6BEC">
        <w:t xml:space="preserve">INSAG-15, “Key Practical Issues in Strengthening Safety Culture.” </w:t>
      </w:r>
      <w:hyperlink r:id="rId25" w:history="1">
        <w:r w:rsidRPr="00AA6BEC">
          <w:rPr>
            <w:rStyle w:val="Hyperlink"/>
          </w:rPr>
          <w:t>http://www-pub.iaea.org/MTCD/publications/PDF/Pub1137_scr.pdf</w:t>
        </w:r>
      </w:hyperlink>
    </w:p>
    <w:p w14:paraId="48AFBA07" w14:textId="77777777" w:rsidR="00AA6BEC" w:rsidRDefault="005F07C5" w:rsidP="0066501B">
      <w:pPr>
        <w:pStyle w:val="JOURNALHeading2"/>
      </w:pPr>
      <w:proofErr w:type="gramStart"/>
      <w:r w:rsidRPr="007D798B">
        <w:lastRenderedPageBreak/>
        <w:t>EVALUATION</w:t>
      </w:r>
      <w:proofErr w:type="gramEnd"/>
      <w:r w:rsidR="00AA6BEC">
        <w:t xml:space="preserve"> </w:t>
      </w:r>
      <w:r w:rsidRPr="007D798B">
        <w:t xml:space="preserve">CRITERIA: </w:t>
      </w:r>
    </w:p>
    <w:p w14:paraId="18251F59" w14:textId="2B22E80A" w:rsidR="005F07C5" w:rsidRPr="007D798B" w:rsidRDefault="005F07C5" w:rsidP="0066501B">
      <w:pPr>
        <w:pStyle w:val="BodyText"/>
      </w:pPr>
      <w:r w:rsidRPr="007D798B">
        <w:t>At the completion of this activity, you should be able to:</w:t>
      </w:r>
    </w:p>
    <w:p w14:paraId="5360806F" w14:textId="14784CD6" w:rsidR="00AC46E9" w:rsidRPr="007D798B" w:rsidRDefault="005F07C5" w:rsidP="00F27360">
      <w:pPr>
        <w:pStyle w:val="BodyText"/>
        <w:numPr>
          <w:ilvl w:val="0"/>
          <w:numId w:val="13"/>
        </w:numPr>
      </w:pPr>
      <w:r w:rsidRPr="007D798B">
        <w:t xml:space="preserve">Understand the evolution in the approach </w:t>
      </w:r>
      <w:r w:rsidR="001D74BF" w:rsidRPr="007D798B">
        <w:t xml:space="preserve">the </w:t>
      </w:r>
      <w:r w:rsidRPr="007D798B">
        <w:t xml:space="preserve">NRC has taken to address safety culture for nuclear power reactor </w:t>
      </w:r>
      <w:proofErr w:type="gramStart"/>
      <w:r w:rsidRPr="007D798B">
        <w:t>licensees</w:t>
      </w:r>
      <w:proofErr w:type="gramEnd"/>
      <w:r w:rsidRPr="007D798B">
        <w:t>.</w:t>
      </w:r>
    </w:p>
    <w:p w14:paraId="0AFFA2BA" w14:textId="370477E6" w:rsidR="005F07C5" w:rsidRPr="007D798B" w:rsidRDefault="00AC46E9" w:rsidP="00F27360">
      <w:pPr>
        <w:pStyle w:val="BodyText"/>
        <w:numPr>
          <w:ilvl w:val="0"/>
          <w:numId w:val="13"/>
        </w:numPr>
      </w:pPr>
      <w:r w:rsidRPr="007D798B">
        <w:t>Understand how the NRC uses safety culture in the ROP framework</w:t>
      </w:r>
      <w:r w:rsidR="00062261" w:rsidRPr="007D798B">
        <w:t>.</w:t>
      </w:r>
    </w:p>
    <w:p w14:paraId="38F70227" w14:textId="37D4CF03" w:rsidR="005F07C5" w:rsidRPr="007D798B" w:rsidRDefault="005F07C5" w:rsidP="00F27360">
      <w:pPr>
        <w:pStyle w:val="BodyText"/>
        <w:numPr>
          <w:ilvl w:val="0"/>
          <w:numId w:val="13"/>
        </w:numPr>
      </w:pPr>
      <w:r w:rsidRPr="007D798B">
        <w:t>Understand the international approach to addressing safety culture.</w:t>
      </w:r>
    </w:p>
    <w:p w14:paraId="6A52FEE6" w14:textId="10972D63" w:rsidR="005F07C5" w:rsidRPr="009765B1" w:rsidRDefault="005F07C5" w:rsidP="00F27360">
      <w:pPr>
        <w:pStyle w:val="BodyText"/>
        <w:numPr>
          <w:ilvl w:val="0"/>
          <w:numId w:val="13"/>
        </w:numPr>
      </w:pPr>
      <w:r w:rsidRPr="007D798B">
        <w:t>Understand the nuclear power industry’s (i.e., INPO’s) approach to addressing safety culture.</w:t>
      </w:r>
    </w:p>
    <w:p w14:paraId="5AD066FF" w14:textId="4ED04A47" w:rsidR="0089575F" w:rsidRPr="00023534" w:rsidRDefault="005F07C5" w:rsidP="00023534">
      <w:pPr>
        <w:pStyle w:val="JOURNALHeading2"/>
      </w:pPr>
      <w:r w:rsidRPr="00023534">
        <w:t>TASKS:</w:t>
      </w:r>
    </w:p>
    <w:p w14:paraId="48741C26" w14:textId="1314000A" w:rsidR="005F07C5" w:rsidRPr="00F6640F" w:rsidRDefault="005F07C5" w:rsidP="00F6640F">
      <w:pPr>
        <w:pStyle w:val="BodyText"/>
      </w:pPr>
      <w:r w:rsidRPr="00F6640F">
        <w:t>Perform the following activities:</w:t>
      </w:r>
    </w:p>
    <w:p w14:paraId="60E80685" w14:textId="732B1536" w:rsidR="00243EBF" w:rsidRPr="007D798B" w:rsidRDefault="00FB11CF" w:rsidP="00F27360">
      <w:pPr>
        <w:pStyle w:val="BodyText"/>
        <w:numPr>
          <w:ilvl w:val="0"/>
          <w:numId w:val="14"/>
        </w:numPr>
      </w:pPr>
      <w:r w:rsidRPr="007D798B">
        <w:t>Review the documents listed in the reference section.</w:t>
      </w:r>
    </w:p>
    <w:p w14:paraId="38BC0D0B" w14:textId="63444796" w:rsidR="00FF012E" w:rsidRPr="007D798B" w:rsidRDefault="00243EBF" w:rsidP="00F27360">
      <w:pPr>
        <w:pStyle w:val="BodyText"/>
        <w:numPr>
          <w:ilvl w:val="0"/>
          <w:numId w:val="14"/>
        </w:numPr>
      </w:pPr>
      <w:proofErr w:type="gramStart"/>
      <w:r w:rsidRPr="007D798B">
        <w:t>Review</w:t>
      </w:r>
      <w:proofErr w:type="gramEnd"/>
      <w:r w:rsidRPr="007D798B">
        <w:t xml:space="preserve"> the NRC Safety Culture Webpage</w:t>
      </w:r>
    </w:p>
    <w:p w14:paraId="6F2DA6D6" w14:textId="31F2CBDC" w:rsidR="00FF012E" w:rsidRPr="00F6640F" w:rsidRDefault="005F07C5" w:rsidP="00F27360">
      <w:pPr>
        <w:pStyle w:val="BodyText"/>
        <w:numPr>
          <w:ilvl w:val="0"/>
          <w:numId w:val="14"/>
        </w:numPr>
      </w:pPr>
      <w:r w:rsidRPr="007D798B">
        <w:t xml:space="preserve">Meet with </w:t>
      </w:r>
      <w:r w:rsidR="009F6B0D" w:rsidRPr="007D798B">
        <w:t xml:space="preserve">either your supervisor or a designated </w:t>
      </w:r>
      <w:r w:rsidR="00DD376B" w:rsidRPr="007D798B">
        <w:t>qualified SCA or Senior SCA</w:t>
      </w:r>
      <w:r w:rsidR="009F6B0D" w:rsidRPr="007D798B">
        <w:t xml:space="preserve"> </w:t>
      </w:r>
      <w:r w:rsidRPr="007D798B">
        <w:t>to discuss the items listed in the evaluation criteria.</w:t>
      </w:r>
    </w:p>
    <w:p w14:paraId="6061236C" w14:textId="27D8C541" w:rsidR="00F6640F" w:rsidRPr="00EC2C48" w:rsidRDefault="00FF012E" w:rsidP="00F6640F">
      <w:pPr>
        <w:pStyle w:val="JOURNALHeading2"/>
      </w:pPr>
      <w:r w:rsidRPr="007D798B">
        <w:t>ADDITIONAL</w:t>
      </w:r>
      <w:r w:rsidR="00F6640F">
        <w:t xml:space="preserve"> </w:t>
      </w:r>
      <w:r w:rsidRPr="007D798B">
        <w:t>READINGS/</w:t>
      </w:r>
      <w:r w:rsidR="00F6640F">
        <w:t xml:space="preserve"> </w:t>
      </w:r>
      <w:r w:rsidRPr="007D798B">
        <w:t>REFERENCES:</w:t>
      </w:r>
    </w:p>
    <w:p w14:paraId="496E208E" w14:textId="7BF0CFCF" w:rsidR="00FF012E" w:rsidRPr="007D798B" w:rsidRDefault="00FF012E" w:rsidP="00F6640F">
      <w:pPr>
        <w:pStyle w:val="BodyText"/>
      </w:pPr>
      <w:r w:rsidRPr="00F6640F">
        <w:rPr>
          <w:rStyle w:val="BodyTextChar"/>
        </w:rPr>
        <w:t>The following documents are listed for additional information</w:t>
      </w:r>
      <w:r w:rsidRPr="007D798B">
        <w:t>:</w:t>
      </w:r>
    </w:p>
    <w:p w14:paraId="73F1255B" w14:textId="5F3C0782" w:rsidR="00E23487" w:rsidRDefault="00FF012E" w:rsidP="00F27360">
      <w:pPr>
        <w:pStyle w:val="BodyText"/>
        <w:numPr>
          <w:ilvl w:val="0"/>
          <w:numId w:val="15"/>
        </w:numPr>
      </w:pPr>
      <w:r w:rsidRPr="007D798B">
        <w:t>The Report of the B.P. U.S. Refineries Independent Safety Review Panel (concerning the B.P. Texas City Refinery Process Accident), January 2007</w:t>
      </w:r>
      <w:r w:rsidR="00195443" w:rsidRPr="007D798B">
        <w:t>.</w:t>
      </w:r>
      <w:r w:rsidRPr="007D798B">
        <w:t xml:space="preserve"> </w:t>
      </w:r>
      <w:ins w:id="25" w:author="Author">
        <w:r w:rsidR="002E503E" w:rsidRPr="00F6640F">
          <w:rPr>
            <w:rStyle w:val="Hyperlink"/>
          </w:rPr>
          <w:fldChar w:fldCharType="begin"/>
        </w:r>
        <w:r w:rsidR="002E503E" w:rsidRPr="00F6640F">
          <w:rPr>
            <w:rStyle w:val="Hyperlink"/>
          </w:rPr>
          <w:instrText>HYPERLINK "https://www.csb.gov/assets/1/20/csbfinalreportbp.pdf?13841" \t "_blank"</w:instrText>
        </w:r>
        <w:r w:rsidR="002E503E" w:rsidRPr="00F6640F">
          <w:rPr>
            <w:rStyle w:val="Hyperlink"/>
          </w:rPr>
        </w:r>
        <w:r w:rsidR="002E503E" w:rsidRPr="00F6640F">
          <w:rPr>
            <w:rStyle w:val="Hyperlink"/>
          </w:rPr>
          <w:fldChar w:fldCharType="separate"/>
        </w:r>
        <w:r w:rsidR="002E503E" w:rsidRPr="00F6640F">
          <w:rPr>
            <w:rStyle w:val="Hyperlink"/>
          </w:rPr>
          <w:t>https://www.csb.gov/assets/1/20/csbfinalreportbp.pdf?13841</w:t>
        </w:r>
        <w:r w:rsidR="002E503E" w:rsidRPr="00F6640F">
          <w:rPr>
            <w:rStyle w:val="Hyperlink"/>
          </w:rPr>
          <w:fldChar w:fldCharType="end"/>
        </w:r>
        <w:r w:rsidR="002E503E" w:rsidRPr="00F6640F">
          <w:rPr>
            <w:rStyle w:val="Hyperlink"/>
          </w:rPr>
          <w:t> </w:t>
        </w:r>
      </w:ins>
    </w:p>
    <w:p w14:paraId="5427ADEB" w14:textId="4E141832" w:rsidR="005A52EC" w:rsidRPr="00D53C54" w:rsidRDefault="00FF012E" w:rsidP="00F27360">
      <w:pPr>
        <w:pStyle w:val="BodyText"/>
        <w:numPr>
          <w:ilvl w:val="0"/>
          <w:numId w:val="15"/>
        </w:numPr>
      </w:pPr>
      <w:r w:rsidRPr="007D798B">
        <w:t>Center for Chemical Process Safety, “Building Process Safety Culture: Tools to Enhance Process Safety Performance,” 2005</w:t>
      </w:r>
      <w:r w:rsidR="006B120E">
        <w:t xml:space="preserve"> </w:t>
      </w:r>
      <w:hyperlink r:id="rId26" w:history="1">
        <w:r w:rsidR="005A52EC" w:rsidRPr="002E3436">
          <w:rPr>
            <w:rStyle w:val="Hyperlink"/>
          </w:rPr>
          <w:t>http://www.aiche.org/CCPS/PSCulture.aspx</w:t>
        </w:r>
      </w:hyperlink>
      <w:r w:rsidR="00E03A1F" w:rsidRPr="00E23487">
        <w:rPr>
          <w:color w:val="0000FF"/>
          <w:u w:val="single"/>
        </w:rPr>
        <w:t xml:space="preserve"> </w:t>
      </w:r>
    </w:p>
    <w:p w14:paraId="56F77ED5" w14:textId="66CF1436" w:rsidR="00761E4C" w:rsidRPr="00242949" w:rsidRDefault="00A52B9C" w:rsidP="00423A6D">
      <w:pPr>
        <w:pStyle w:val="JOURNALHeading2"/>
        <w:keepNext w:val="0"/>
      </w:pPr>
      <w:r>
        <w:t>DOCUMENTATION:</w:t>
      </w:r>
      <w:r>
        <w:tab/>
        <w:t xml:space="preserve">Obtain your supervisor’s signature in the line-item for </w:t>
      </w:r>
      <w:r w:rsidR="00196BD2">
        <w:t>the Safety Culture Assessor</w:t>
      </w:r>
      <w:r w:rsidR="008C3C41">
        <w:t xml:space="preserve"> Qualification Activities -</w:t>
      </w:r>
      <w:r>
        <w:t xml:space="preserve"> Signature Card Item ISA-1.</w:t>
      </w:r>
    </w:p>
    <w:p w14:paraId="6895EB86" w14:textId="77974C29" w:rsidR="005F07C5" w:rsidRPr="00FE28EF" w:rsidRDefault="005F07C5" w:rsidP="00242949">
      <w:pPr>
        <w:pStyle w:val="JournalTOPIC"/>
      </w:pPr>
      <w:bookmarkStart w:id="26" w:name="_Toc238464421"/>
      <w:bookmarkStart w:id="27" w:name="_Toc238464676"/>
      <w:bookmarkStart w:id="28" w:name="_Toc197602075"/>
      <w:r w:rsidRPr="00242949">
        <w:lastRenderedPageBreak/>
        <w:t>ISA</w:t>
      </w:r>
      <w:r w:rsidRPr="00FE28EF">
        <w:t>-2:</w:t>
      </w:r>
      <w:r w:rsidR="008164E5">
        <w:t xml:space="preserve"> </w:t>
      </w:r>
      <w:r w:rsidRPr="00FE28EF">
        <w:t>Survey Overview</w:t>
      </w:r>
      <w:bookmarkEnd w:id="26"/>
      <w:bookmarkEnd w:id="27"/>
      <w:bookmarkEnd w:id="28"/>
      <w:r w:rsidR="006E0490" w:rsidRPr="00FE28EF">
        <w:t xml:space="preserve"> </w:t>
      </w:r>
    </w:p>
    <w:p w14:paraId="56858FC5" w14:textId="77777777" w:rsidR="00F91923" w:rsidRDefault="005F07C5" w:rsidP="00F91923">
      <w:pPr>
        <w:pStyle w:val="JOURNALHeading2"/>
      </w:pPr>
      <w:r w:rsidRPr="007D798B">
        <w:t>PURPOSE</w:t>
      </w:r>
      <w:r w:rsidR="00F91923" w:rsidRPr="007D798B">
        <w:t xml:space="preserve">: </w:t>
      </w:r>
    </w:p>
    <w:p w14:paraId="7E4E8E91" w14:textId="165131C5" w:rsidR="005F07C5" w:rsidRPr="00F91923" w:rsidRDefault="00F91923" w:rsidP="00F91923">
      <w:pPr>
        <w:pStyle w:val="BodyText"/>
      </w:pPr>
      <w:r w:rsidRPr="007D798B">
        <w:t>The</w:t>
      </w:r>
      <w:r w:rsidR="005F07C5" w:rsidRPr="007D798B">
        <w:t xml:space="preserve"> purpose of this activity is to become familiar with survey methodology and how to evaluate the quality of surveys.</w:t>
      </w:r>
    </w:p>
    <w:p w14:paraId="34C3EC2F" w14:textId="4274F8E8" w:rsidR="005F07C5" w:rsidRPr="00F91923" w:rsidRDefault="005F07C5" w:rsidP="00FE28EF">
      <w:pPr>
        <w:pStyle w:val="JOURNALHeading2"/>
      </w:pPr>
      <w:r w:rsidRPr="007D798B">
        <w:t>COMPETENCY AREA:</w:t>
      </w:r>
      <w:r w:rsidR="00F91923">
        <w:tab/>
      </w:r>
      <w:r w:rsidRPr="007D798B">
        <w:t>Safety Culture Assessment</w:t>
      </w:r>
    </w:p>
    <w:p w14:paraId="7705FA76" w14:textId="0251BA82" w:rsidR="005F07C5" w:rsidRPr="00E33781" w:rsidRDefault="005F07C5" w:rsidP="00E33781">
      <w:pPr>
        <w:pStyle w:val="JOURNALHeading2"/>
      </w:pPr>
      <w:r w:rsidRPr="007D798B">
        <w:t>LEVEL</w:t>
      </w:r>
      <w:r w:rsidR="00F91923">
        <w:t xml:space="preserve"> </w:t>
      </w:r>
      <w:r w:rsidRPr="007D798B">
        <w:t>OF EFFORT:</w:t>
      </w:r>
      <w:r w:rsidRPr="007D798B">
        <w:tab/>
        <w:t>6 Hours</w:t>
      </w:r>
    </w:p>
    <w:p w14:paraId="51D14EC6" w14:textId="77777777" w:rsidR="00F91923" w:rsidRDefault="005F07C5" w:rsidP="00F91923">
      <w:pPr>
        <w:pStyle w:val="JOURNALHeading2"/>
      </w:pPr>
      <w:proofErr w:type="gramStart"/>
      <w:r w:rsidRPr="007D798B">
        <w:t>REFERENCES</w:t>
      </w:r>
      <w:proofErr w:type="gramEnd"/>
      <w:r w:rsidRPr="007D798B">
        <w:t>:</w:t>
      </w:r>
    </w:p>
    <w:p w14:paraId="761E1397" w14:textId="36216DF0" w:rsidR="00E33781" w:rsidRPr="00E33781" w:rsidRDefault="00E33781" w:rsidP="00F27360">
      <w:pPr>
        <w:pStyle w:val="BodyText"/>
        <w:numPr>
          <w:ilvl w:val="0"/>
          <w:numId w:val="16"/>
        </w:numPr>
      </w:pPr>
      <w:r w:rsidRPr="00E33781">
        <w:t xml:space="preserve">American Association for Public Opinion Research, “Best practices for Survey and Public Opinion Research”: </w:t>
      </w:r>
      <w:r w:rsidR="004D4FA8">
        <w:rPr>
          <w:rStyle w:val="Hyperlink"/>
        </w:rPr>
        <w:fldChar w:fldCharType="begin"/>
      </w:r>
      <w:r w:rsidR="004D4FA8">
        <w:rPr>
          <w:rStyle w:val="Hyperlink"/>
        </w:rPr>
        <w:instrText>HYPERLINK "https://aapor.org/standards-and-ethics/best-practices/"</w:instrText>
      </w:r>
      <w:r w:rsidR="004D4FA8">
        <w:rPr>
          <w:rStyle w:val="Hyperlink"/>
        </w:rPr>
      </w:r>
      <w:r w:rsidR="004D4FA8">
        <w:rPr>
          <w:rStyle w:val="Hyperlink"/>
        </w:rPr>
        <w:fldChar w:fldCharType="separate"/>
      </w:r>
      <w:ins w:id="29" w:author="Author">
        <w:r w:rsidRPr="004D4FA8">
          <w:rPr>
            <w:rStyle w:val="Hyperlink"/>
          </w:rPr>
          <w:t>https://aapor.org/standards-and-ethics/best-practices/</w:t>
        </w:r>
      </w:ins>
      <w:r w:rsidR="004D4FA8">
        <w:rPr>
          <w:rStyle w:val="Hyperlink"/>
        </w:rPr>
        <w:fldChar w:fldCharType="end"/>
      </w:r>
    </w:p>
    <w:p w14:paraId="44655174" w14:textId="2D6AD299" w:rsidR="00E148A9" w:rsidRPr="00E33781" w:rsidRDefault="00E148A9" w:rsidP="00F27360">
      <w:pPr>
        <w:pStyle w:val="BodyText"/>
        <w:numPr>
          <w:ilvl w:val="0"/>
          <w:numId w:val="16"/>
        </w:numPr>
      </w:pPr>
      <w:r w:rsidRPr="00E33781">
        <w:t>Web Center for Social Research Methods</w:t>
      </w:r>
      <w:r w:rsidR="005F07C5" w:rsidRPr="00E33781">
        <w:t>”</w:t>
      </w:r>
      <w:r w:rsidR="00FD7E24" w:rsidRPr="00E33781">
        <w:t xml:space="preserve"> </w:t>
      </w:r>
      <w:hyperlink r:id="rId27" w:history="1">
        <w:r w:rsidR="00FD7E24" w:rsidRPr="00F275B0">
          <w:rPr>
            <w:rStyle w:val="Hyperlink"/>
          </w:rPr>
          <w:t>https://socialresearchmethods.net/kb/survey.php</w:t>
        </w:r>
      </w:hyperlink>
    </w:p>
    <w:p w14:paraId="2DAEA31C" w14:textId="765DEAD3" w:rsidR="005F07C5" w:rsidRPr="00E33781" w:rsidRDefault="003569D3" w:rsidP="00F27360">
      <w:pPr>
        <w:pStyle w:val="BodyText"/>
        <w:numPr>
          <w:ilvl w:val="0"/>
          <w:numId w:val="16"/>
        </w:numPr>
      </w:pPr>
      <w:r w:rsidRPr="00E33781">
        <w:t>“Constructing the Survey”</w:t>
      </w:r>
      <w:r w:rsidR="003319E1" w:rsidRPr="00E33781">
        <w:t xml:space="preserve"> </w:t>
      </w:r>
      <w:hyperlink r:id="rId28" w:history="1">
        <w:r w:rsidR="003319E1" w:rsidRPr="00F275B0">
          <w:rPr>
            <w:rStyle w:val="Hyperlink"/>
          </w:rPr>
          <w:t>https://www.socialresearchmethods.net/kb/survwrit.php</w:t>
        </w:r>
      </w:hyperlink>
    </w:p>
    <w:p w14:paraId="23FE78D4" w14:textId="77777777" w:rsidR="00E33781" w:rsidRDefault="005F07C5" w:rsidP="00E33781">
      <w:pPr>
        <w:pStyle w:val="JOURNALHeading2"/>
      </w:pPr>
      <w:proofErr w:type="gramStart"/>
      <w:r w:rsidRPr="007D798B">
        <w:t>EVALUATION</w:t>
      </w:r>
      <w:proofErr w:type="gramEnd"/>
      <w:r w:rsidR="00E33781">
        <w:t xml:space="preserve"> </w:t>
      </w:r>
      <w:r w:rsidRPr="007D798B">
        <w:t>CRITERIA:</w:t>
      </w:r>
      <w:r w:rsidRPr="007D798B">
        <w:tab/>
      </w:r>
      <w:r w:rsidRPr="007D798B">
        <w:tab/>
      </w:r>
    </w:p>
    <w:p w14:paraId="5DEF44A1" w14:textId="3FFE909C" w:rsidR="005F07C5" w:rsidRPr="007D798B" w:rsidRDefault="005F07C5" w:rsidP="00D73DF7">
      <w:pPr>
        <w:pStyle w:val="BodyText"/>
      </w:pPr>
      <w:r w:rsidRPr="007D798B">
        <w:t>At the completion of this activity, you should be able to:</w:t>
      </w:r>
    </w:p>
    <w:p w14:paraId="04CB608C" w14:textId="2BEB1C36" w:rsidR="005F07C5" w:rsidRPr="007D798B" w:rsidRDefault="005F07C5" w:rsidP="00F27360">
      <w:pPr>
        <w:pStyle w:val="BodyText"/>
        <w:numPr>
          <w:ilvl w:val="0"/>
          <w:numId w:val="17"/>
        </w:numPr>
      </w:pPr>
      <w:r w:rsidRPr="007D798B">
        <w:t>Describe what a survey is.</w:t>
      </w:r>
    </w:p>
    <w:p w14:paraId="09439C5A" w14:textId="152CF310" w:rsidR="005F07C5" w:rsidRPr="007D798B" w:rsidRDefault="005F07C5" w:rsidP="00F27360">
      <w:pPr>
        <w:pStyle w:val="BodyText"/>
        <w:numPr>
          <w:ilvl w:val="0"/>
          <w:numId w:val="17"/>
        </w:numPr>
      </w:pPr>
      <w:r w:rsidRPr="007D798B">
        <w:t>Describe the strengths and limitations of surveys.</w:t>
      </w:r>
    </w:p>
    <w:p w14:paraId="698E25F3" w14:textId="33CA9A91" w:rsidR="005F07C5" w:rsidRPr="007D798B" w:rsidRDefault="005F07C5" w:rsidP="00F27360">
      <w:pPr>
        <w:pStyle w:val="BodyText"/>
        <w:numPr>
          <w:ilvl w:val="0"/>
          <w:numId w:val="17"/>
        </w:numPr>
      </w:pPr>
      <w:r w:rsidRPr="007D798B">
        <w:t>Explain the main steps in developing and administering a survey.</w:t>
      </w:r>
    </w:p>
    <w:p w14:paraId="08073A6D" w14:textId="4F98C061" w:rsidR="005F07C5" w:rsidRPr="007D798B" w:rsidRDefault="005F07C5" w:rsidP="00F27360">
      <w:pPr>
        <w:pStyle w:val="BodyText"/>
        <w:numPr>
          <w:ilvl w:val="0"/>
          <w:numId w:val="17"/>
        </w:numPr>
      </w:pPr>
      <w:r w:rsidRPr="007D798B">
        <w:t>Understand what factors to consider in evaluating the quality of surveys.</w:t>
      </w:r>
    </w:p>
    <w:p w14:paraId="0FC73982" w14:textId="77777777" w:rsidR="00E33781" w:rsidRDefault="005F07C5" w:rsidP="00E33781">
      <w:pPr>
        <w:pStyle w:val="JOURNALHeading2"/>
      </w:pPr>
      <w:r w:rsidRPr="007D798B">
        <w:t>TASKS:</w:t>
      </w:r>
      <w:r w:rsidRPr="007D798B">
        <w:tab/>
      </w:r>
      <w:r w:rsidRPr="007D798B">
        <w:tab/>
      </w:r>
      <w:r w:rsidR="00A5590B" w:rsidRPr="007D798B">
        <w:tab/>
      </w:r>
    </w:p>
    <w:p w14:paraId="2F5EE355" w14:textId="3EAD36A9" w:rsidR="005F07C5" w:rsidRPr="007D798B" w:rsidRDefault="005F07C5" w:rsidP="00F27360">
      <w:pPr>
        <w:pStyle w:val="BodyText"/>
        <w:numPr>
          <w:ilvl w:val="0"/>
          <w:numId w:val="18"/>
        </w:numPr>
      </w:pPr>
      <w:r w:rsidRPr="007D798B">
        <w:t xml:space="preserve">Read the </w:t>
      </w:r>
      <w:r w:rsidR="008636E9" w:rsidRPr="007D798B">
        <w:t>information</w:t>
      </w:r>
      <w:r w:rsidRPr="007D798B">
        <w:t xml:space="preserve"> provided in “Best practices for Survey and Public Opinion Research”</w:t>
      </w:r>
      <w:r w:rsidR="003E206D" w:rsidRPr="007D798B">
        <w:t xml:space="preserve"> and in “</w:t>
      </w:r>
      <w:r w:rsidR="008636E9" w:rsidRPr="007D798B">
        <w:t>Constructing the Survey”</w:t>
      </w:r>
    </w:p>
    <w:p w14:paraId="5135EED2" w14:textId="77777777" w:rsidR="00B917FE" w:rsidRDefault="005F07C5" w:rsidP="00F27360">
      <w:pPr>
        <w:pStyle w:val="BodyText"/>
        <w:numPr>
          <w:ilvl w:val="0"/>
          <w:numId w:val="18"/>
        </w:numPr>
      </w:pPr>
      <w:r w:rsidRPr="007D798B">
        <w:t xml:space="preserve">Read the </w:t>
      </w:r>
      <w:r w:rsidR="005E1061">
        <w:t>information provided in the Web Center for Social Resea</w:t>
      </w:r>
      <w:r w:rsidR="00EC17B1">
        <w:t>r</w:t>
      </w:r>
      <w:r w:rsidR="005E1061">
        <w:t>ch Methods</w:t>
      </w:r>
      <w:r w:rsidR="00B917FE">
        <w:t>.</w:t>
      </w:r>
    </w:p>
    <w:p w14:paraId="6A0B3278" w14:textId="1DF1682B" w:rsidR="00A71C2F" w:rsidRDefault="009F6B0D" w:rsidP="00F27360">
      <w:pPr>
        <w:pStyle w:val="BodyText"/>
        <w:numPr>
          <w:ilvl w:val="0"/>
          <w:numId w:val="18"/>
        </w:numPr>
      </w:pPr>
      <w:r w:rsidRPr="007D798B">
        <w:t>Meet with either your supervisor or a designated</w:t>
      </w:r>
      <w:r w:rsidR="00920937" w:rsidRPr="007D798B">
        <w:t xml:space="preserve"> qualified SCA or Senior SCA</w:t>
      </w:r>
      <w:r w:rsidRPr="007D798B">
        <w:t xml:space="preserve"> to discuss the items listed in the evaluation criteria.</w:t>
      </w:r>
    </w:p>
    <w:p w14:paraId="4D24070F" w14:textId="4573AAE3" w:rsidR="00423A6D" w:rsidRDefault="00423A6D" w:rsidP="00ED5BAE">
      <w:pPr>
        <w:pStyle w:val="JOURNALHeading2"/>
        <w:keepNext w:val="0"/>
      </w:pPr>
      <w:bookmarkStart w:id="30" w:name="_Hlk198037020"/>
      <w:r>
        <w:t>DOCUMENTATION:</w:t>
      </w:r>
      <w:r>
        <w:tab/>
        <w:t>Obtain your supervisor’s signature in the line-item for</w:t>
      </w:r>
      <w:r w:rsidR="008C3C41">
        <w:t xml:space="preserve"> the Safety Culture Assessor Qualification Activities - </w:t>
      </w:r>
      <w:r>
        <w:t>Signature Card Item ISA-</w:t>
      </w:r>
      <w:r w:rsidR="00ED5BAE">
        <w:t>2</w:t>
      </w:r>
      <w:r>
        <w:t>.</w:t>
      </w:r>
    </w:p>
    <w:p w14:paraId="69F9B133" w14:textId="03C0DB86" w:rsidR="007B4008" w:rsidRPr="00E33781" w:rsidRDefault="007B4008" w:rsidP="00FE28EF">
      <w:pPr>
        <w:pStyle w:val="JournalTOPIC"/>
      </w:pPr>
      <w:bookmarkStart w:id="31" w:name="_Toc238464422"/>
      <w:bookmarkStart w:id="32" w:name="_Toc238464677"/>
      <w:bookmarkStart w:id="33" w:name="_Toc197602076"/>
      <w:bookmarkEnd w:id="30"/>
      <w:r w:rsidRPr="007D798B">
        <w:lastRenderedPageBreak/>
        <w:t>ISA-3:</w:t>
      </w:r>
      <w:r w:rsidR="008164E5">
        <w:t xml:space="preserve"> </w:t>
      </w:r>
      <w:bookmarkEnd w:id="31"/>
      <w:bookmarkEnd w:id="32"/>
      <w:r w:rsidRPr="007D798B">
        <w:t>Safety Culture Assessment Methods</w:t>
      </w:r>
      <w:bookmarkEnd w:id="33"/>
    </w:p>
    <w:p w14:paraId="299D6234" w14:textId="0B9B78A8" w:rsidR="00E33781" w:rsidRDefault="007B4008" w:rsidP="00E33781">
      <w:pPr>
        <w:pStyle w:val="JOURNALHeading2"/>
      </w:pPr>
      <w:r w:rsidRPr="007D798B">
        <w:t>PURPOSE:</w:t>
      </w:r>
    </w:p>
    <w:p w14:paraId="3FD34898" w14:textId="77777777" w:rsidR="00B917FE" w:rsidRDefault="007B4008" w:rsidP="00E33781">
      <w:pPr>
        <w:pStyle w:val="BodyText"/>
      </w:pPr>
      <w:r w:rsidRPr="007D798B">
        <w:t xml:space="preserve">The purpose of this activity is to become familiar with </w:t>
      </w:r>
      <w:r w:rsidR="001D74BF" w:rsidRPr="007D798B">
        <w:t xml:space="preserve">guidelines for conducting </w:t>
      </w:r>
      <w:r w:rsidRPr="007D798B">
        <w:t>safety culture assessments and various assessment methods</w:t>
      </w:r>
      <w:r w:rsidR="00B917FE">
        <w:t>.</w:t>
      </w:r>
    </w:p>
    <w:p w14:paraId="4F7AE55D" w14:textId="70EC99C0" w:rsidR="007B4008" w:rsidRPr="00E33781" w:rsidRDefault="007B4008" w:rsidP="00E33781">
      <w:pPr>
        <w:pStyle w:val="JOURNALHeading2"/>
      </w:pPr>
      <w:r w:rsidRPr="007D798B">
        <w:t>COMPETENCY AREA:</w:t>
      </w:r>
      <w:r w:rsidRPr="007D798B">
        <w:tab/>
        <w:t>Safety Culture Assessment</w:t>
      </w:r>
    </w:p>
    <w:p w14:paraId="1E57B6C0" w14:textId="04B79A4C" w:rsidR="007B4008" w:rsidRPr="00E33781" w:rsidRDefault="007B4008" w:rsidP="00E33781">
      <w:pPr>
        <w:pStyle w:val="JOURNALHeading2"/>
      </w:pPr>
      <w:r w:rsidRPr="007D798B">
        <w:t>LEVELOF EFFORT:</w:t>
      </w:r>
      <w:r w:rsidRPr="007D798B">
        <w:tab/>
      </w:r>
      <w:r w:rsidR="00E3680F" w:rsidRPr="007D798B">
        <w:t>18</w:t>
      </w:r>
      <w:r w:rsidRPr="007D798B">
        <w:t xml:space="preserve"> Hours</w:t>
      </w:r>
    </w:p>
    <w:p w14:paraId="73547272" w14:textId="12A70FFB" w:rsidR="00E33781" w:rsidRDefault="007B4008" w:rsidP="00E33781">
      <w:pPr>
        <w:pStyle w:val="JOURNALHeading2"/>
      </w:pPr>
      <w:proofErr w:type="gramStart"/>
      <w:r w:rsidRPr="007D798B">
        <w:t>REFERENCES</w:t>
      </w:r>
      <w:proofErr w:type="gramEnd"/>
      <w:r w:rsidRPr="007D798B">
        <w:t>:</w:t>
      </w:r>
    </w:p>
    <w:p w14:paraId="7EB764FB" w14:textId="51B8D415" w:rsidR="007B4008" w:rsidRPr="007D798B" w:rsidRDefault="007B4008" w:rsidP="00F27360">
      <w:pPr>
        <w:pStyle w:val="BodyText"/>
        <w:numPr>
          <w:ilvl w:val="0"/>
          <w:numId w:val="19"/>
        </w:numPr>
      </w:pPr>
      <w:r w:rsidRPr="007D798B">
        <w:t>NRC Inspection Procedure</w:t>
      </w:r>
      <w:r w:rsidR="008B09F3">
        <w:t xml:space="preserve"> (IP)</w:t>
      </w:r>
      <w:r w:rsidRPr="007D798B">
        <w:t xml:space="preserve"> 95003.02, “Guidance for Conducting an Independent NRC Safety Culture Assessment.”</w:t>
      </w:r>
    </w:p>
    <w:p w14:paraId="0CB5B440" w14:textId="122E381A" w:rsidR="00195443" w:rsidRPr="007D798B" w:rsidRDefault="007B4008" w:rsidP="00F27360">
      <w:pPr>
        <w:pStyle w:val="BodyText"/>
        <w:numPr>
          <w:ilvl w:val="0"/>
          <w:numId w:val="19"/>
        </w:numPr>
      </w:pPr>
      <w:r w:rsidRPr="00E33781">
        <w:t xml:space="preserve">Interview Techniques for Assessing Safety Culture (ML071830168). </w:t>
      </w:r>
      <w:hyperlink r:id="rId29" w:history="1">
        <w:r w:rsidR="00195443" w:rsidRPr="00E33781">
          <w:rPr>
            <w:rStyle w:val="Hyperlink"/>
            <w:bCs/>
          </w:rPr>
          <w:t>https://www.nrc.gov/docs/ML0718/ML071830168.pdf</w:t>
        </w:r>
      </w:hyperlink>
    </w:p>
    <w:p w14:paraId="2B03199A" w14:textId="566C7974" w:rsidR="00195443" w:rsidRPr="007D798B" w:rsidRDefault="00195443" w:rsidP="00F27360">
      <w:pPr>
        <w:pStyle w:val="BodyText"/>
        <w:numPr>
          <w:ilvl w:val="0"/>
          <w:numId w:val="19"/>
        </w:numPr>
      </w:pPr>
      <w:r w:rsidRPr="00E33781">
        <w:t xml:space="preserve">NEI 09-07, Revision 1, “Fostering a Healthy Nuclear Safety Culture.” </w:t>
      </w:r>
      <w:hyperlink r:id="rId30" w:history="1">
        <w:r w:rsidRPr="00E33781">
          <w:rPr>
            <w:rStyle w:val="Hyperlink"/>
            <w:bCs/>
          </w:rPr>
          <w:t>https://www.nrc.gov/docs/ML1414/ML14143A085.pdf</w:t>
        </w:r>
      </w:hyperlink>
    </w:p>
    <w:p w14:paraId="2F03B9E2" w14:textId="60F51EE0" w:rsidR="008146C8" w:rsidRPr="007D798B" w:rsidRDefault="001E2303" w:rsidP="00F27360">
      <w:pPr>
        <w:pStyle w:val="BodyText"/>
        <w:numPr>
          <w:ilvl w:val="0"/>
          <w:numId w:val="19"/>
        </w:numPr>
      </w:pPr>
      <w:r w:rsidRPr="00E33781">
        <w:t xml:space="preserve">IAEA Safety Culture Assessment Methods. </w:t>
      </w:r>
      <w:hyperlink r:id="rId31" w:history="1">
        <w:r w:rsidRPr="00E33781">
          <w:rPr>
            <w:rStyle w:val="Hyperlink"/>
            <w:bCs/>
          </w:rPr>
          <w:t>https://gnssn.iaea.org/NSNI/SC/TRWSSCA/Presentations/05a%20IAEA%20SCSA%20Assessment%20Methods.pdf</w:t>
        </w:r>
      </w:hyperlink>
    </w:p>
    <w:p w14:paraId="7688E8C8" w14:textId="3AF4651A" w:rsidR="008146C8" w:rsidRPr="00E33781" w:rsidRDefault="008146C8" w:rsidP="00F27360">
      <w:pPr>
        <w:pStyle w:val="BodyText"/>
        <w:numPr>
          <w:ilvl w:val="0"/>
          <w:numId w:val="19"/>
        </w:numPr>
      </w:pPr>
      <w:r w:rsidRPr="00E33781">
        <w:t xml:space="preserve">IAEA, Self-Assessment of Safety Culture in Nuclear Installations (IAEA-TECHDOC-1321). </w:t>
      </w:r>
      <w:hyperlink r:id="rId32" w:history="1">
        <w:r w:rsidRPr="00E33781">
          <w:rPr>
            <w:rStyle w:val="Hyperlink"/>
            <w:bCs/>
          </w:rPr>
          <w:t>http://www-pub.iaea.org/MTCD/publications/PDF/te_1321_web.pdf</w:t>
        </w:r>
      </w:hyperlink>
    </w:p>
    <w:p w14:paraId="1A5AAC01" w14:textId="02271E89" w:rsidR="00E33781" w:rsidRDefault="00E33781" w:rsidP="00E33781">
      <w:pPr>
        <w:pStyle w:val="JOURNALHeading2"/>
      </w:pPr>
      <w:proofErr w:type="gramStart"/>
      <w:r w:rsidRPr="007D798B">
        <w:t>EVALUATION</w:t>
      </w:r>
      <w:proofErr w:type="gramEnd"/>
      <w:r w:rsidRPr="007D798B">
        <w:t xml:space="preserve"> CRITERIA</w:t>
      </w:r>
      <w:r w:rsidR="007B4008" w:rsidRPr="007D798B">
        <w:t>:</w:t>
      </w:r>
    </w:p>
    <w:p w14:paraId="4C175C08" w14:textId="27715EBF" w:rsidR="007B4008" w:rsidRPr="007D798B" w:rsidRDefault="007B4008" w:rsidP="00E33781">
      <w:pPr>
        <w:pStyle w:val="BodyText"/>
      </w:pPr>
      <w:r w:rsidRPr="007D798B">
        <w:t>At the completion of this activity, you should be able to:</w:t>
      </w:r>
    </w:p>
    <w:p w14:paraId="50E1AD66" w14:textId="44846DB4" w:rsidR="007E478D" w:rsidRPr="007D798B" w:rsidRDefault="007E478D" w:rsidP="00F27360">
      <w:pPr>
        <w:pStyle w:val="BodyText"/>
        <w:numPr>
          <w:ilvl w:val="0"/>
          <w:numId w:val="20"/>
        </w:numPr>
      </w:pPr>
      <w:r w:rsidRPr="007D798B">
        <w:t>Understand common strategies used to assess safety culture.</w:t>
      </w:r>
    </w:p>
    <w:p w14:paraId="37327C91" w14:textId="7F5D975B" w:rsidR="007B4008" w:rsidRPr="007D798B" w:rsidRDefault="001E2303" w:rsidP="00F27360">
      <w:pPr>
        <w:pStyle w:val="BodyText"/>
        <w:numPr>
          <w:ilvl w:val="0"/>
          <w:numId w:val="20"/>
        </w:numPr>
      </w:pPr>
      <w:r w:rsidRPr="007D798B">
        <w:t xml:space="preserve">Describe </w:t>
      </w:r>
      <w:r w:rsidR="007B4008" w:rsidRPr="007D798B">
        <w:t>the different methods for collecting safety culture data during an IP 95003 inspection and their strengths and weaknesses.</w:t>
      </w:r>
    </w:p>
    <w:p w14:paraId="1C82531F" w14:textId="77777777" w:rsidR="00C46FA0" w:rsidRDefault="007B4008" w:rsidP="00C46FA0">
      <w:pPr>
        <w:pStyle w:val="JOURNALHeading2"/>
      </w:pPr>
      <w:r w:rsidRPr="007D798B">
        <w:t>TASKS:</w:t>
      </w:r>
      <w:r w:rsidRPr="007D798B">
        <w:tab/>
      </w:r>
      <w:r w:rsidRPr="007D798B">
        <w:tab/>
      </w:r>
      <w:r w:rsidRPr="007D798B">
        <w:tab/>
      </w:r>
    </w:p>
    <w:p w14:paraId="063F0A85" w14:textId="28FD67C2" w:rsidR="007B4008" w:rsidRPr="007D798B" w:rsidRDefault="007B4008" w:rsidP="00C46FA0">
      <w:pPr>
        <w:pStyle w:val="BodyText"/>
        <w:rPr>
          <w:bCs/>
        </w:rPr>
      </w:pPr>
      <w:r w:rsidRPr="007D798B">
        <w:t>Perform the following activities:</w:t>
      </w:r>
      <w:r w:rsidRPr="007D798B">
        <w:rPr>
          <w:bCs/>
        </w:rPr>
        <w:tab/>
      </w:r>
    </w:p>
    <w:p w14:paraId="6BA09C58" w14:textId="49E9D80B" w:rsidR="001D74BF" w:rsidRPr="007D798B" w:rsidRDefault="007B4008" w:rsidP="00F27360">
      <w:pPr>
        <w:pStyle w:val="BodyText"/>
        <w:numPr>
          <w:ilvl w:val="0"/>
          <w:numId w:val="21"/>
        </w:numPr>
      </w:pPr>
      <w:r w:rsidRPr="00C46FA0">
        <w:t>Review the documents listed in the reference section.</w:t>
      </w:r>
    </w:p>
    <w:p w14:paraId="11F51CED" w14:textId="38982A3E" w:rsidR="007B4008" w:rsidRPr="00C46FA0" w:rsidRDefault="00387E7C" w:rsidP="00F27360">
      <w:pPr>
        <w:pStyle w:val="BodyText"/>
        <w:numPr>
          <w:ilvl w:val="0"/>
          <w:numId w:val="21"/>
        </w:numPr>
      </w:pPr>
      <w:r w:rsidRPr="00C46FA0">
        <w:t>Meet with either your supervisor or a designated qualified SCA or Senior SCA to discuss the items listed in the evaluation criteria.</w:t>
      </w:r>
    </w:p>
    <w:p w14:paraId="26F9AA40" w14:textId="5782FC3D" w:rsidR="00C46FA0" w:rsidRPr="00E26862" w:rsidRDefault="004C1486" w:rsidP="00C46FA0">
      <w:pPr>
        <w:pStyle w:val="JOURNALHeading2"/>
      </w:pPr>
      <w:r w:rsidRPr="007D798B">
        <w:lastRenderedPageBreak/>
        <w:t>ADDITIONAL</w:t>
      </w:r>
      <w:r w:rsidR="00C46FA0">
        <w:t xml:space="preserve"> </w:t>
      </w:r>
      <w:r w:rsidRPr="007D798B">
        <w:t>READINGS/</w:t>
      </w:r>
      <w:r w:rsidR="00C46FA0">
        <w:t xml:space="preserve"> </w:t>
      </w:r>
      <w:r w:rsidRPr="007D798B">
        <w:t>REFERENCES:</w:t>
      </w:r>
    </w:p>
    <w:p w14:paraId="7C0D9F39" w14:textId="7FD845C6" w:rsidR="004C1486" w:rsidRPr="00C46FA0" w:rsidRDefault="004C1486" w:rsidP="00C46FA0">
      <w:pPr>
        <w:pStyle w:val="BodyText"/>
        <w:rPr>
          <w:bCs/>
        </w:rPr>
      </w:pPr>
      <w:r w:rsidRPr="007D798B">
        <w:t>The following documents are listed for additional information:</w:t>
      </w:r>
    </w:p>
    <w:p w14:paraId="16057CC1" w14:textId="77777777" w:rsidR="008146C8" w:rsidRPr="00C46FA0" w:rsidRDefault="008146C8" w:rsidP="00F27360">
      <w:pPr>
        <w:pStyle w:val="BodyText"/>
        <w:numPr>
          <w:ilvl w:val="0"/>
          <w:numId w:val="22"/>
        </w:numPr>
        <w:rPr>
          <w:bCs/>
        </w:rPr>
      </w:pPr>
      <w:r w:rsidRPr="00C46FA0">
        <w:rPr>
          <w:bCs/>
        </w:rPr>
        <w:t xml:space="preserve">IAEA, Safety Culture Assessment Review Team (SCART) Guidelines </w:t>
      </w:r>
      <w:hyperlink r:id="rId33" w:history="1">
        <w:r w:rsidRPr="007D798B">
          <w:rPr>
            <w:rStyle w:val="Hyperlink"/>
          </w:rPr>
          <w:t>http://www-pub.iaea.org/MTCD/publications/PDF/svs_016_web.pdf</w:t>
        </w:r>
      </w:hyperlink>
    </w:p>
    <w:p w14:paraId="00801F80" w14:textId="77777777" w:rsidR="008146C8" w:rsidRPr="00C46FA0" w:rsidRDefault="008146C8" w:rsidP="00F27360">
      <w:pPr>
        <w:pStyle w:val="BodyText"/>
        <w:numPr>
          <w:ilvl w:val="0"/>
          <w:numId w:val="22"/>
        </w:numPr>
        <w:rPr>
          <w:bCs/>
        </w:rPr>
      </w:pPr>
      <w:r w:rsidRPr="00C46FA0">
        <w:rPr>
          <w:bCs/>
        </w:rPr>
        <w:t xml:space="preserve">Canadian Nuclear Safety Commission Discussion Paper DIS-12-07, “Safety Culture for Nuclear Licensees.” </w:t>
      </w:r>
      <w:hyperlink r:id="rId34" w:history="1">
        <w:r w:rsidRPr="00C46FA0">
          <w:rPr>
            <w:rStyle w:val="Hyperlink"/>
            <w:bCs/>
          </w:rPr>
          <w:t>http://www.nuclearsafety.gc.ca/eng/acts-and-regulations/consultation/history/dis-12-07.cfm</w:t>
        </w:r>
      </w:hyperlink>
    </w:p>
    <w:p w14:paraId="5D3096D9" w14:textId="3B835246" w:rsidR="00E23487" w:rsidRDefault="008146C8" w:rsidP="00F27360">
      <w:pPr>
        <w:pStyle w:val="BodyText"/>
        <w:numPr>
          <w:ilvl w:val="0"/>
          <w:numId w:val="22"/>
        </w:numPr>
        <w:rPr>
          <w:bCs/>
        </w:rPr>
      </w:pPr>
      <w:r w:rsidRPr="00C46FA0">
        <w:rPr>
          <w:bCs/>
        </w:rPr>
        <w:t xml:space="preserve">Health and Safety Executive (HSE) Safety Culture Checklist. </w:t>
      </w:r>
      <w:r w:rsidR="00C46FA0" w:rsidRPr="00C46FA0">
        <w:rPr>
          <w:bCs/>
        </w:rPr>
        <w:t xml:space="preserve"> </w:t>
      </w:r>
      <w:r w:rsidR="00C46FA0">
        <w:rPr>
          <w:rStyle w:val="Hyperlink"/>
        </w:rPr>
        <w:fldChar w:fldCharType="begin"/>
      </w:r>
      <w:r w:rsidR="00C46FA0">
        <w:rPr>
          <w:rStyle w:val="Hyperlink"/>
        </w:rPr>
        <w:instrText>HYPERLINK "</w:instrText>
      </w:r>
      <w:r w:rsidR="00C46FA0" w:rsidRPr="00C46FA0">
        <w:rPr>
          <w:rStyle w:val="Hyperlink"/>
        </w:rPr>
        <w:instrText>https://public-library.safetyculture.io/products/sc_hse-safety-</w:instrText>
      </w:r>
      <w:r w:rsidR="00C46FA0" w:rsidRPr="00B56AC4">
        <w:rPr>
          <w:rStyle w:val="Hyperlink"/>
        </w:rPr>
        <w:instrText>checklist-for-hse-whh2tnziwxsiamfz</w:instrText>
      </w:r>
      <w:r w:rsidR="00C46FA0">
        <w:rPr>
          <w:rStyle w:val="Hyperlink"/>
        </w:rPr>
        <w:instrText>"</w:instrText>
      </w:r>
      <w:r w:rsidR="00C46FA0">
        <w:rPr>
          <w:rStyle w:val="Hyperlink"/>
        </w:rPr>
      </w:r>
      <w:r w:rsidR="00C46FA0">
        <w:rPr>
          <w:rStyle w:val="Hyperlink"/>
        </w:rPr>
        <w:fldChar w:fldCharType="separate"/>
      </w:r>
      <w:ins w:id="34" w:author="Author">
        <w:r w:rsidR="00C46FA0" w:rsidRPr="00646E6F">
          <w:rPr>
            <w:rStyle w:val="Hyperlink"/>
          </w:rPr>
          <w:t>https://public-library.safetyculture.io/products/sc_hse-safety-checklist-for-hse-whh2tnziwxsiamfz</w:t>
        </w:r>
      </w:ins>
      <w:r w:rsidR="00C46FA0">
        <w:rPr>
          <w:rStyle w:val="Hyperlink"/>
        </w:rPr>
        <w:fldChar w:fldCharType="end"/>
      </w:r>
    </w:p>
    <w:p w14:paraId="5611BB19" w14:textId="4651D808" w:rsidR="009F227B" w:rsidRPr="00ED5BAE" w:rsidRDefault="000C6E44" w:rsidP="00863B3B">
      <w:pPr>
        <w:pStyle w:val="BodyText"/>
        <w:numPr>
          <w:ilvl w:val="0"/>
          <w:numId w:val="22"/>
        </w:numPr>
        <w:rPr>
          <w:rStyle w:val="Hyperlink"/>
          <w:rFonts w:cs="Arial"/>
          <w:color w:val="auto"/>
          <w:u w:val="none"/>
        </w:rPr>
      </w:pPr>
      <w:r w:rsidRPr="00AB5C2C">
        <w:rPr>
          <w:bCs/>
        </w:rPr>
        <w:t>Safety Culture Assessment Tools in Nuclear and Non-Nuclear Domains (SCK-CEN-BLG-1085).</w:t>
      </w:r>
      <w:r w:rsidR="00C46FA0" w:rsidRPr="00AB5C2C">
        <w:rPr>
          <w:bCs/>
        </w:rPr>
        <w:t xml:space="preserve"> </w:t>
      </w:r>
      <w:r w:rsidR="00C46FA0">
        <w:rPr>
          <w:rStyle w:val="Hyperlink"/>
        </w:rPr>
        <w:fldChar w:fldCharType="begin"/>
      </w:r>
      <w:r w:rsidR="00C46FA0">
        <w:rPr>
          <w:rStyle w:val="Hyperlink"/>
        </w:rPr>
        <w:instrText>HYPERLINK "</w:instrText>
      </w:r>
      <w:r w:rsidR="00C46FA0" w:rsidRPr="00C46FA0">
        <w:rPr>
          <w:rStyle w:val="Hyperlink"/>
        </w:rPr>
        <w:instrText>https://inis.iaea.org/records/c6dvz-8gp14/files/43099353.pdf?download=1</w:instrText>
      </w:r>
      <w:r w:rsidR="00C46FA0">
        <w:rPr>
          <w:rStyle w:val="Hyperlink"/>
        </w:rPr>
        <w:instrText>"</w:instrText>
      </w:r>
      <w:r w:rsidR="00C46FA0">
        <w:rPr>
          <w:rStyle w:val="Hyperlink"/>
        </w:rPr>
      </w:r>
      <w:r w:rsidR="00C46FA0">
        <w:rPr>
          <w:rStyle w:val="Hyperlink"/>
        </w:rPr>
        <w:fldChar w:fldCharType="separate"/>
      </w:r>
      <w:ins w:id="35" w:author="Author">
        <w:r w:rsidR="00C46FA0" w:rsidRPr="00646E6F">
          <w:rPr>
            <w:rStyle w:val="Hyperlink"/>
          </w:rPr>
          <w:t>https://inis.iaea.org/records/c6dvz-8gp14/files/43099353.pdf?download=1</w:t>
        </w:r>
      </w:ins>
      <w:r w:rsidR="00C46FA0">
        <w:rPr>
          <w:rStyle w:val="Hyperlink"/>
        </w:rPr>
        <w:fldChar w:fldCharType="end"/>
      </w:r>
      <w:r w:rsidR="00C46FA0">
        <w:rPr>
          <w:rStyle w:val="Hyperlink"/>
        </w:rPr>
        <w:t xml:space="preserve"> </w:t>
      </w:r>
      <w:bookmarkStart w:id="36" w:name="_Toc238464423"/>
      <w:bookmarkStart w:id="37" w:name="_Toc238464678"/>
      <w:bookmarkStart w:id="38" w:name="_Toc197602077"/>
    </w:p>
    <w:p w14:paraId="2184A338" w14:textId="3E9CE7E0" w:rsidR="00ED5BAE" w:rsidRDefault="00ED5BAE" w:rsidP="00092DC8">
      <w:pPr>
        <w:pStyle w:val="JOURNALHeading2"/>
        <w:keepNext w:val="0"/>
      </w:pPr>
      <w:r>
        <w:t>DOCUMENTATION:</w:t>
      </w:r>
      <w:r>
        <w:tab/>
        <w:t>Obtain your supervisor’s signature in the line-item for</w:t>
      </w:r>
      <w:r w:rsidR="00D94315">
        <w:t xml:space="preserve"> the Safety Culture Assessor Qualification Activities - </w:t>
      </w:r>
      <w:r>
        <w:t>Signature Card Item ISA-</w:t>
      </w:r>
      <w:r w:rsidR="008120C6">
        <w:t>3</w:t>
      </w:r>
      <w:r>
        <w:t>.</w:t>
      </w:r>
    </w:p>
    <w:p w14:paraId="73CA56AA" w14:textId="759451C4" w:rsidR="005F07C5" w:rsidRPr="009F227B" w:rsidRDefault="005F07C5" w:rsidP="009F227B">
      <w:pPr>
        <w:pStyle w:val="JournalTOPIC"/>
      </w:pPr>
      <w:r w:rsidRPr="009F227B">
        <w:lastRenderedPageBreak/>
        <w:t>ISA-4</w:t>
      </w:r>
      <w:bookmarkEnd w:id="36"/>
      <w:bookmarkEnd w:id="37"/>
      <w:r w:rsidR="00A4414A" w:rsidRPr="009F227B">
        <w:t>: Conducting</w:t>
      </w:r>
      <w:r w:rsidR="003319E1" w:rsidRPr="009F227B">
        <w:t xml:space="preserve"> IP 95003 Inspections</w:t>
      </w:r>
      <w:bookmarkEnd w:id="38"/>
      <w:r w:rsidR="006E0490" w:rsidRPr="009F227B">
        <w:t xml:space="preserve"> </w:t>
      </w:r>
    </w:p>
    <w:p w14:paraId="6EB62B4B" w14:textId="77777777" w:rsidR="00A4414A" w:rsidRDefault="005F07C5" w:rsidP="00A4414A">
      <w:pPr>
        <w:pStyle w:val="JOURNALHeading2"/>
      </w:pPr>
      <w:r w:rsidRPr="007D798B">
        <w:t>PURPOSE</w:t>
      </w:r>
      <w:r w:rsidR="00A4414A" w:rsidRPr="007D798B">
        <w:t>:</w:t>
      </w:r>
    </w:p>
    <w:p w14:paraId="21D69D0D" w14:textId="5EB89A74" w:rsidR="005F07C5" w:rsidRPr="00A4414A" w:rsidRDefault="00A4414A" w:rsidP="00A4414A">
      <w:pPr>
        <w:pStyle w:val="BodyText"/>
      </w:pPr>
      <w:r w:rsidRPr="007D798B">
        <w:t>The</w:t>
      </w:r>
      <w:r w:rsidR="005F07C5" w:rsidRPr="007D798B">
        <w:t xml:space="preserve"> purpose of this activity is to become familiar with prior </w:t>
      </w:r>
      <w:r w:rsidR="003319E1" w:rsidRPr="007D798B">
        <w:t xml:space="preserve">IP </w:t>
      </w:r>
      <w:r w:rsidR="005F07C5" w:rsidRPr="007D798B">
        <w:t>95003 inspections to gain appreciation for how the inspections were implemented and the inspection results.</w:t>
      </w:r>
    </w:p>
    <w:p w14:paraId="7EADCD4A" w14:textId="464CC34C" w:rsidR="005F07C5" w:rsidRPr="00A4414A" w:rsidRDefault="005F07C5" w:rsidP="00A4414A">
      <w:pPr>
        <w:pStyle w:val="JOURNALHeading2"/>
      </w:pPr>
      <w:r w:rsidRPr="007D798B">
        <w:t>COMPETENCY</w:t>
      </w:r>
      <w:r w:rsidR="00A4414A">
        <w:t xml:space="preserve"> </w:t>
      </w:r>
      <w:r w:rsidRPr="007D798B">
        <w:t>AREA:</w:t>
      </w:r>
      <w:r w:rsidRPr="007D798B">
        <w:tab/>
        <w:t>Safety Culture Assessment</w:t>
      </w:r>
    </w:p>
    <w:p w14:paraId="2B8DC2D6" w14:textId="09ED08C3" w:rsidR="005F07C5" w:rsidRPr="00A4414A" w:rsidRDefault="005F07C5" w:rsidP="00A4414A">
      <w:pPr>
        <w:pStyle w:val="JOURNALHeading2"/>
      </w:pPr>
      <w:r w:rsidRPr="007D798B">
        <w:t>LEVEL</w:t>
      </w:r>
      <w:r w:rsidR="00A4414A">
        <w:t xml:space="preserve"> </w:t>
      </w:r>
      <w:r w:rsidRPr="007D798B">
        <w:t>OF EFFORT:</w:t>
      </w:r>
      <w:r w:rsidRPr="007D798B">
        <w:tab/>
      </w:r>
      <w:r w:rsidR="00565178" w:rsidRPr="007D798B">
        <w:t xml:space="preserve">18 </w:t>
      </w:r>
      <w:r w:rsidRPr="007D798B">
        <w:t>Hours</w:t>
      </w:r>
    </w:p>
    <w:p w14:paraId="098F039A" w14:textId="6575E59F" w:rsidR="00A4414A" w:rsidRDefault="005F07C5" w:rsidP="00A4414A">
      <w:pPr>
        <w:pStyle w:val="JOURNALHeading2"/>
      </w:pPr>
      <w:proofErr w:type="gramStart"/>
      <w:r w:rsidRPr="007D798B">
        <w:t>REFERENCES</w:t>
      </w:r>
      <w:proofErr w:type="gramEnd"/>
      <w:r w:rsidRPr="007D798B">
        <w:t>:</w:t>
      </w:r>
    </w:p>
    <w:p w14:paraId="78785B9D" w14:textId="3A20614F" w:rsidR="005F07C5" w:rsidRPr="00E26862" w:rsidRDefault="005F07C5" w:rsidP="00F27360">
      <w:pPr>
        <w:pStyle w:val="BodyText"/>
        <w:numPr>
          <w:ilvl w:val="0"/>
          <w:numId w:val="23"/>
        </w:numPr>
        <w:rPr>
          <w:bCs/>
        </w:rPr>
      </w:pPr>
      <w:r w:rsidRPr="00E26862">
        <w:rPr>
          <w:bCs/>
        </w:rPr>
        <w:t>Palo Verde 95003 IR (ML080320562 and ML080320590)</w:t>
      </w:r>
    </w:p>
    <w:p w14:paraId="3F0FD46A" w14:textId="0741ED04" w:rsidR="00E16C6E" w:rsidRPr="00E26862" w:rsidRDefault="003813C5" w:rsidP="00F27360">
      <w:pPr>
        <w:pStyle w:val="BodyText"/>
        <w:numPr>
          <w:ilvl w:val="0"/>
          <w:numId w:val="23"/>
        </w:numPr>
        <w:rPr>
          <w:bCs/>
        </w:rPr>
      </w:pPr>
      <w:r w:rsidRPr="00E26862">
        <w:rPr>
          <w:bCs/>
        </w:rPr>
        <w:t>Br</w:t>
      </w:r>
      <w:r w:rsidR="00E16C6E" w:rsidRPr="00E26862">
        <w:rPr>
          <w:bCs/>
        </w:rPr>
        <w:t>owns Ferry 95003 IR (ML13234A539</w:t>
      </w:r>
      <w:r w:rsidRPr="00E26862">
        <w:rPr>
          <w:bCs/>
        </w:rPr>
        <w:t>)</w:t>
      </w:r>
    </w:p>
    <w:p w14:paraId="15DCF998" w14:textId="072E79B7" w:rsidR="00A95BB3" w:rsidRPr="00E26862" w:rsidRDefault="00E16C6E" w:rsidP="00F27360">
      <w:pPr>
        <w:pStyle w:val="BodyText"/>
        <w:numPr>
          <w:ilvl w:val="0"/>
          <w:numId w:val="23"/>
        </w:numPr>
        <w:rPr>
          <w:bCs/>
        </w:rPr>
      </w:pPr>
      <w:r w:rsidRPr="00E26862">
        <w:rPr>
          <w:bCs/>
        </w:rPr>
        <w:t>Browns Ferry Confirmatory Action Letter (ML13232A105)</w:t>
      </w:r>
    </w:p>
    <w:p w14:paraId="53EAE9C3" w14:textId="25B27DE1" w:rsidR="00A95BB3" w:rsidRPr="00E26862" w:rsidRDefault="00A95BB3" w:rsidP="00F27360">
      <w:pPr>
        <w:pStyle w:val="BodyText"/>
        <w:numPr>
          <w:ilvl w:val="0"/>
          <w:numId w:val="23"/>
        </w:numPr>
        <w:rPr>
          <w:bCs/>
        </w:rPr>
      </w:pPr>
      <w:r w:rsidRPr="00E26862">
        <w:rPr>
          <w:bCs/>
        </w:rPr>
        <w:t>Arkansas Nuclear One 95003 IR (ML16161B279)</w:t>
      </w:r>
    </w:p>
    <w:p w14:paraId="58824207" w14:textId="4B93DEC7" w:rsidR="00B677AB" w:rsidRPr="00E26862" w:rsidRDefault="00A95BB3" w:rsidP="00F27360">
      <w:pPr>
        <w:pStyle w:val="BodyText"/>
        <w:numPr>
          <w:ilvl w:val="0"/>
          <w:numId w:val="23"/>
        </w:numPr>
        <w:rPr>
          <w:bCs/>
        </w:rPr>
      </w:pPr>
      <w:r w:rsidRPr="00E26862">
        <w:rPr>
          <w:bCs/>
        </w:rPr>
        <w:t>Arkansas Nuclear One Confirmatory Action Letter (ML16169A193)</w:t>
      </w:r>
    </w:p>
    <w:p w14:paraId="186F94BC" w14:textId="02D6616C" w:rsidR="00B677AB" w:rsidRPr="00E26862" w:rsidRDefault="00B677AB" w:rsidP="00F27360">
      <w:pPr>
        <w:pStyle w:val="BodyText"/>
        <w:numPr>
          <w:ilvl w:val="0"/>
          <w:numId w:val="23"/>
        </w:numPr>
        <w:rPr>
          <w:bCs/>
        </w:rPr>
      </w:pPr>
      <w:r w:rsidRPr="00E26862">
        <w:rPr>
          <w:bCs/>
        </w:rPr>
        <w:t>Pilgrim Nuclear Power Station 95003 IR</w:t>
      </w:r>
      <w:r w:rsidR="001E2303" w:rsidRPr="00E26862">
        <w:rPr>
          <w:bCs/>
        </w:rPr>
        <w:t xml:space="preserve"> (ML17129A217)</w:t>
      </w:r>
    </w:p>
    <w:p w14:paraId="33C693AD" w14:textId="756419A3" w:rsidR="005F07C5" w:rsidRPr="007D798B" w:rsidRDefault="00B677AB" w:rsidP="00F27360">
      <w:pPr>
        <w:pStyle w:val="BodyText"/>
        <w:numPr>
          <w:ilvl w:val="0"/>
          <w:numId w:val="23"/>
        </w:numPr>
      </w:pPr>
      <w:r w:rsidRPr="00E26862">
        <w:rPr>
          <w:bCs/>
        </w:rPr>
        <w:t>Pilgrim N</w:t>
      </w:r>
      <w:r w:rsidRPr="007D798B">
        <w:t xml:space="preserve">uclear Power Station Confirmatory Action Letter </w:t>
      </w:r>
      <w:r w:rsidR="001E2303" w:rsidRPr="007D798B">
        <w:t>(</w:t>
      </w:r>
      <w:r w:rsidR="00DA6566">
        <w:t>ML17214A088</w:t>
      </w:r>
      <w:r w:rsidR="001E2303" w:rsidRPr="007D798B">
        <w:t>)</w:t>
      </w:r>
    </w:p>
    <w:p w14:paraId="3F5D66A2" w14:textId="3EC736DC" w:rsidR="00A4414A" w:rsidRDefault="00A4414A" w:rsidP="00A4414A">
      <w:pPr>
        <w:pStyle w:val="JOURNALHeading2"/>
      </w:pPr>
      <w:proofErr w:type="gramStart"/>
      <w:r w:rsidRPr="007D798B">
        <w:t>EVALUATION</w:t>
      </w:r>
      <w:proofErr w:type="gramEnd"/>
      <w:r w:rsidRPr="007D798B">
        <w:t xml:space="preserve"> CRITERIA</w:t>
      </w:r>
      <w:r w:rsidR="005F07C5" w:rsidRPr="007D798B">
        <w:t>:</w:t>
      </w:r>
    </w:p>
    <w:p w14:paraId="69F4FDE0" w14:textId="25C58E86" w:rsidR="005F07C5" w:rsidRPr="007D798B" w:rsidRDefault="005F07C5" w:rsidP="00FE28EF">
      <w:pPr>
        <w:pStyle w:val="BodyText"/>
      </w:pPr>
      <w:r w:rsidRPr="007D798B">
        <w:t>At the completion of this activity, you should be able to:</w:t>
      </w:r>
    </w:p>
    <w:p w14:paraId="36E29B02" w14:textId="7AD4D744" w:rsidR="005F07C5" w:rsidRPr="00E26862" w:rsidRDefault="005F07C5" w:rsidP="00F27360">
      <w:pPr>
        <w:pStyle w:val="BodyText"/>
        <w:numPr>
          <w:ilvl w:val="0"/>
          <w:numId w:val="24"/>
        </w:numPr>
        <w:rPr>
          <w:bCs/>
        </w:rPr>
      </w:pPr>
      <w:r w:rsidRPr="00E26862">
        <w:rPr>
          <w:bCs/>
        </w:rPr>
        <w:t>Understand how prior</w:t>
      </w:r>
      <w:r w:rsidR="00DB6F28">
        <w:rPr>
          <w:bCs/>
        </w:rPr>
        <w:t xml:space="preserve"> IP</w:t>
      </w:r>
      <w:r w:rsidRPr="00E26862">
        <w:rPr>
          <w:bCs/>
        </w:rPr>
        <w:t xml:space="preserve"> 95003 inspections have been implemented based on the site</w:t>
      </w:r>
      <w:r w:rsidR="00457417">
        <w:rPr>
          <w:bCs/>
        </w:rPr>
        <w:noBreakHyphen/>
      </w:r>
      <w:r w:rsidRPr="00E26862">
        <w:rPr>
          <w:bCs/>
        </w:rPr>
        <w:t>specific issues.</w:t>
      </w:r>
    </w:p>
    <w:p w14:paraId="6B8C117C" w14:textId="7329CC47" w:rsidR="005F07C5" w:rsidRPr="007D798B" w:rsidRDefault="00782AB8" w:rsidP="00F27360">
      <w:pPr>
        <w:pStyle w:val="BodyText"/>
        <w:numPr>
          <w:ilvl w:val="0"/>
          <w:numId w:val="24"/>
        </w:numPr>
      </w:pPr>
      <w:r w:rsidRPr="00E26862">
        <w:rPr>
          <w:bCs/>
        </w:rPr>
        <w:t>Dis</w:t>
      </w:r>
      <w:r w:rsidRPr="007D798B">
        <w:t>cuss</w:t>
      </w:r>
      <w:r w:rsidR="005F07C5" w:rsidRPr="007D798B">
        <w:t xml:space="preserve"> what types of inspection and safety culture assessment issues have arisen for prior </w:t>
      </w:r>
      <w:r w:rsidR="00457417">
        <w:t xml:space="preserve">IP </w:t>
      </w:r>
      <w:r w:rsidR="005F07C5" w:rsidRPr="007D798B">
        <w:t>95003 inspections.</w:t>
      </w:r>
    </w:p>
    <w:p w14:paraId="659C1904" w14:textId="6F775E6F" w:rsidR="00FE28EF" w:rsidRDefault="005F07C5" w:rsidP="00FE28EF">
      <w:pPr>
        <w:pStyle w:val="JOURNALHeading2"/>
      </w:pPr>
      <w:r w:rsidRPr="007D798B">
        <w:t>TASKS:</w:t>
      </w:r>
    </w:p>
    <w:p w14:paraId="2AE6C905" w14:textId="57DC106D" w:rsidR="005F07C5" w:rsidRPr="007D798B" w:rsidRDefault="005F07C5" w:rsidP="00FE28EF">
      <w:pPr>
        <w:pStyle w:val="BodyText"/>
      </w:pPr>
      <w:r w:rsidRPr="007D798B">
        <w:t>Perform the following activities:</w:t>
      </w:r>
    </w:p>
    <w:p w14:paraId="5632E511" w14:textId="5350FF59" w:rsidR="00705DD2" w:rsidRPr="00E26862" w:rsidRDefault="00E83089" w:rsidP="00F27360">
      <w:pPr>
        <w:pStyle w:val="BodyText"/>
        <w:numPr>
          <w:ilvl w:val="0"/>
          <w:numId w:val="25"/>
        </w:numPr>
        <w:rPr>
          <w:bCs/>
        </w:rPr>
      </w:pPr>
      <w:r w:rsidRPr="007D798B">
        <w:rPr>
          <w:bCs/>
        </w:rPr>
        <w:t xml:space="preserve">Search the </w:t>
      </w:r>
      <w:r w:rsidR="00B844E3" w:rsidRPr="007D798B">
        <w:rPr>
          <w:bCs/>
        </w:rPr>
        <w:t xml:space="preserve">IP </w:t>
      </w:r>
      <w:r w:rsidRPr="007D798B">
        <w:rPr>
          <w:bCs/>
        </w:rPr>
        <w:t>95003 inspection reports</w:t>
      </w:r>
      <w:r w:rsidR="00B958E3" w:rsidRPr="007D798B">
        <w:rPr>
          <w:bCs/>
        </w:rPr>
        <w:t xml:space="preserve"> listed in the references</w:t>
      </w:r>
      <w:r w:rsidRPr="007D798B">
        <w:rPr>
          <w:bCs/>
        </w:rPr>
        <w:t xml:space="preserve"> for the relevant sections on safety culture and review the information.</w:t>
      </w:r>
      <w:r w:rsidR="008164E5">
        <w:rPr>
          <w:bCs/>
        </w:rPr>
        <w:t xml:space="preserve"> </w:t>
      </w:r>
      <w:r w:rsidR="00782AB8" w:rsidRPr="007D798B">
        <w:rPr>
          <w:bCs/>
        </w:rPr>
        <w:t xml:space="preserve">(Note: In the event further information is desired, contact the cognizant </w:t>
      </w:r>
      <w:r w:rsidR="00017B78">
        <w:rPr>
          <w:bCs/>
        </w:rPr>
        <w:t xml:space="preserve">IP </w:t>
      </w:r>
      <w:r w:rsidR="00782AB8" w:rsidRPr="007D798B">
        <w:rPr>
          <w:bCs/>
        </w:rPr>
        <w:t>95003 team leader.)</w:t>
      </w:r>
      <w:r w:rsidR="00705DD2" w:rsidRPr="00E26862">
        <w:rPr>
          <w:bCs/>
        </w:rPr>
        <w:t xml:space="preserve"> </w:t>
      </w:r>
    </w:p>
    <w:p w14:paraId="122D088F" w14:textId="1408E285" w:rsidR="005F07C5" w:rsidRPr="007D798B" w:rsidRDefault="009F6B0D" w:rsidP="00F27360">
      <w:pPr>
        <w:pStyle w:val="BodyText"/>
        <w:numPr>
          <w:ilvl w:val="0"/>
          <w:numId w:val="25"/>
        </w:numPr>
      </w:pPr>
      <w:r w:rsidRPr="00E26862">
        <w:rPr>
          <w:bCs/>
        </w:rPr>
        <w:t>M</w:t>
      </w:r>
      <w:r w:rsidRPr="007D798B">
        <w:t xml:space="preserve">eet with either your supervisor or a designated </w:t>
      </w:r>
      <w:r w:rsidR="00DD376B" w:rsidRPr="007D798B">
        <w:t>qualified SCA or Senior</w:t>
      </w:r>
      <w:r w:rsidRPr="007D798B">
        <w:t xml:space="preserve"> SCA to discuss the items listed in the evaluation criteria.</w:t>
      </w:r>
    </w:p>
    <w:p w14:paraId="5F3E971C" w14:textId="4204E0EA" w:rsidR="00FE28EF" w:rsidRPr="003410C8" w:rsidRDefault="005F07C5" w:rsidP="00FE28EF">
      <w:pPr>
        <w:pStyle w:val="JOURNALHeading2"/>
      </w:pPr>
      <w:r w:rsidRPr="007D798B">
        <w:lastRenderedPageBreak/>
        <w:t>ADDITIONAL</w:t>
      </w:r>
      <w:r w:rsidR="00FE28EF">
        <w:t xml:space="preserve"> </w:t>
      </w:r>
      <w:r w:rsidRPr="007D798B">
        <w:t>READINGS/</w:t>
      </w:r>
      <w:r w:rsidR="00FE28EF">
        <w:t xml:space="preserve"> </w:t>
      </w:r>
      <w:r w:rsidRPr="007D798B">
        <w:t>REFERENCES:</w:t>
      </w:r>
    </w:p>
    <w:p w14:paraId="2B1EC43F" w14:textId="068BE39F" w:rsidR="00A5590B" w:rsidRPr="007D798B" w:rsidRDefault="005F07C5" w:rsidP="00FE28EF">
      <w:pPr>
        <w:pStyle w:val="BodyText"/>
      </w:pPr>
      <w:r w:rsidRPr="007D798B">
        <w:t>The following document</w:t>
      </w:r>
      <w:r w:rsidR="001E2303" w:rsidRPr="007D798B">
        <w:t xml:space="preserve"> is</w:t>
      </w:r>
      <w:r w:rsidRPr="007D798B">
        <w:t xml:space="preserve"> listed for additional information:</w:t>
      </w:r>
    </w:p>
    <w:p w14:paraId="646EAFA3" w14:textId="77777777" w:rsidR="00A71C2F" w:rsidRDefault="00E16C6E" w:rsidP="00675D70">
      <w:pPr>
        <w:pStyle w:val="ListBullet2"/>
      </w:pPr>
      <w:r w:rsidRPr="007D798B">
        <w:t>Browns Ferry Inspection Plan (ML13070A377)</w:t>
      </w:r>
    </w:p>
    <w:p w14:paraId="552D0DA2" w14:textId="37BE4B95" w:rsidR="008120C6" w:rsidRDefault="008120C6" w:rsidP="00092DC8">
      <w:pPr>
        <w:pStyle w:val="JOURNALHeading2"/>
        <w:keepNext w:val="0"/>
      </w:pPr>
      <w:r>
        <w:t>DOCUMENTATION:</w:t>
      </w:r>
      <w:r>
        <w:tab/>
        <w:t>Obtain your supervisor’s signature in the line-item for</w:t>
      </w:r>
      <w:r w:rsidR="00D94315">
        <w:t xml:space="preserve"> the Safety Culture Assessor Qualification Activities - </w:t>
      </w:r>
      <w:r>
        <w:t>Signature Card Item ISA-</w:t>
      </w:r>
      <w:r w:rsidR="00D0598A">
        <w:t>4</w:t>
      </w:r>
      <w:r>
        <w:t>.</w:t>
      </w:r>
    </w:p>
    <w:p w14:paraId="44FE924A" w14:textId="4735E3CE" w:rsidR="00FB11CF" w:rsidRPr="00FE28EF" w:rsidRDefault="00FB11CF" w:rsidP="00242949">
      <w:pPr>
        <w:pStyle w:val="JournalTOPIC"/>
      </w:pPr>
      <w:bookmarkStart w:id="39" w:name="_Toc197602078"/>
      <w:r w:rsidRPr="007D798B">
        <w:lastRenderedPageBreak/>
        <w:t>ISA-5:</w:t>
      </w:r>
      <w:r w:rsidR="008164E5">
        <w:t xml:space="preserve"> </w:t>
      </w:r>
      <w:r w:rsidRPr="007D798B">
        <w:t>Safety Conscious Work Environment (SCWE) Overview</w:t>
      </w:r>
      <w:bookmarkEnd w:id="39"/>
    </w:p>
    <w:p w14:paraId="7026ED50" w14:textId="3A928612" w:rsidR="00FE28EF" w:rsidRDefault="00FB11CF" w:rsidP="00FE28EF">
      <w:pPr>
        <w:pStyle w:val="JOURNALHeading2"/>
      </w:pPr>
      <w:r w:rsidRPr="007D798B">
        <w:t>PURPOSE:</w:t>
      </w:r>
    </w:p>
    <w:p w14:paraId="0CDD549B" w14:textId="38DBFE30" w:rsidR="00FB11CF" w:rsidRPr="00FE28EF" w:rsidRDefault="00FB11CF" w:rsidP="00FE28EF">
      <w:pPr>
        <w:pStyle w:val="BodyText"/>
      </w:pPr>
      <w:r w:rsidRPr="007D798B">
        <w:t xml:space="preserve">The purpose of this activity is to learn </w:t>
      </w:r>
      <w:r w:rsidR="00610D91" w:rsidRPr="007D798B">
        <w:t>the NRC’s definition of SCWE</w:t>
      </w:r>
      <w:r w:rsidRPr="007D798B">
        <w:t xml:space="preserve"> and understand how the agency uses Chilling Effect Letters in response to SCWE issues at power reactors and vendor sites.</w:t>
      </w:r>
    </w:p>
    <w:p w14:paraId="40021A21" w14:textId="7971372A" w:rsidR="00FB11CF" w:rsidRPr="007D798B" w:rsidRDefault="00FB11CF" w:rsidP="00FE28EF">
      <w:pPr>
        <w:pStyle w:val="JOURNALHeading2"/>
      </w:pPr>
      <w:r w:rsidRPr="007D798B">
        <w:t>COMPETENCY AREA:</w:t>
      </w:r>
      <w:r w:rsidRPr="007D798B">
        <w:tab/>
        <w:t>Safety Culture Assessment</w:t>
      </w:r>
    </w:p>
    <w:p w14:paraId="27F8005E" w14:textId="075E4497" w:rsidR="00FB11CF" w:rsidRPr="00FE28EF" w:rsidRDefault="00FB11CF" w:rsidP="00FE28EF">
      <w:pPr>
        <w:pStyle w:val="JOURNALHeading2"/>
      </w:pPr>
      <w:r w:rsidRPr="007D798B">
        <w:t>LEVEL</w:t>
      </w:r>
      <w:r w:rsidR="00FE28EF">
        <w:t xml:space="preserve"> </w:t>
      </w:r>
      <w:r w:rsidRPr="007D798B">
        <w:t>OF EFFORT:</w:t>
      </w:r>
      <w:r w:rsidRPr="007D798B">
        <w:tab/>
        <w:t>24 Hours</w:t>
      </w:r>
    </w:p>
    <w:p w14:paraId="15CD9AF5" w14:textId="69BDE57C" w:rsidR="009A03DF" w:rsidRPr="00EB1F74" w:rsidRDefault="00FB11CF" w:rsidP="00FE28EF">
      <w:pPr>
        <w:pStyle w:val="JOURNALHeading2"/>
      </w:pPr>
      <w:proofErr w:type="gramStart"/>
      <w:r w:rsidRPr="007D798B">
        <w:t>REFERENCES</w:t>
      </w:r>
      <w:proofErr w:type="gramEnd"/>
      <w:r w:rsidRPr="007D798B">
        <w:t>:</w:t>
      </w:r>
    </w:p>
    <w:p w14:paraId="7032CE58" w14:textId="11B14384" w:rsidR="00FB11CF" w:rsidRPr="00FE28EF" w:rsidRDefault="00FB11CF" w:rsidP="00F27360">
      <w:pPr>
        <w:pStyle w:val="BodyText"/>
        <w:numPr>
          <w:ilvl w:val="0"/>
          <w:numId w:val="26"/>
        </w:numPr>
      </w:pPr>
      <w:r w:rsidRPr="00FE28EF">
        <w:t>10 C</w:t>
      </w:r>
      <w:r w:rsidR="00EE62D7" w:rsidRPr="00FE28EF">
        <w:t>FR</w:t>
      </w:r>
      <w:r w:rsidRPr="00FE28EF">
        <w:t xml:space="preserve"> 5</w:t>
      </w:r>
      <w:r w:rsidR="00610D91" w:rsidRPr="00FE28EF">
        <w:t>0.7,</w:t>
      </w:r>
      <w:r w:rsidRPr="00FE28EF">
        <w:t xml:space="preserve"> “Employee Protection”</w:t>
      </w:r>
    </w:p>
    <w:p w14:paraId="335AC85F" w14:textId="3AF93563" w:rsidR="00FB11CF" w:rsidRPr="00EB1F74" w:rsidRDefault="00FB11CF" w:rsidP="00F27360">
      <w:pPr>
        <w:pStyle w:val="BodyText"/>
        <w:numPr>
          <w:ilvl w:val="0"/>
          <w:numId w:val="26"/>
        </w:numPr>
        <w:rPr>
          <w:rStyle w:val="Hyperlink"/>
          <w:color w:val="auto"/>
          <w:u w:val="none"/>
        </w:rPr>
      </w:pPr>
      <w:r w:rsidRPr="00347AE1">
        <w:t xml:space="preserve">May 14, 1996 Policy Statement, “Freedom of Employees in the Nuclear Industry to Raise Safety Concerns without Fear of Retaliation,” </w:t>
      </w:r>
      <w:r w:rsidRPr="00712C16">
        <w:rPr>
          <w:i/>
          <w:iCs/>
        </w:rPr>
        <w:t>Federal Register</w:t>
      </w:r>
      <w:r w:rsidRPr="00347AE1">
        <w:t xml:space="preserve">, volume 61, no. 94, page 24336 </w:t>
      </w:r>
      <w:r w:rsidR="008164E5">
        <w:t xml:space="preserve"> </w:t>
      </w:r>
      <w:r w:rsidR="002945AB">
        <w:rPr>
          <w:rStyle w:val="Hyperlink"/>
        </w:rPr>
        <w:fldChar w:fldCharType="begin"/>
      </w:r>
      <w:r w:rsidR="002945AB">
        <w:rPr>
          <w:rStyle w:val="Hyperlink"/>
        </w:rPr>
        <w:instrText>HYPERLINK "https://www.nrc.gov/about-nrc/regulatory/enforcement/fpolicy.html"</w:instrText>
      </w:r>
      <w:r w:rsidR="002945AB">
        <w:rPr>
          <w:rStyle w:val="Hyperlink"/>
        </w:rPr>
      </w:r>
      <w:r w:rsidR="002945AB">
        <w:rPr>
          <w:rStyle w:val="Hyperlink"/>
        </w:rPr>
        <w:fldChar w:fldCharType="separate"/>
      </w:r>
      <w:ins w:id="40" w:author="Author">
        <w:r w:rsidR="00E24762" w:rsidRPr="002945AB">
          <w:rPr>
            <w:rStyle w:val="Hyperlink"/>
          </w:rPr>
          <w:t>https://www.nrc.gov/about-nrc/regulatory/enforcement/fpolicy.html</w:t>
        </w:r>
      </w:ins>
      <w:r w:rsidR="002945AB">
        <w:rPr>
          <w:rStyle w:val="Hyperlink"/>
        </w:rPr>
        <w:fldChar w:fldCharType="end"/>
      </w:r>
    </w:p>
    <w:p w14:paraId="1E3A7D4F" w14:textId="5F866B3C" w:rsidR="00245BE6" w:rsidRPr="007D798B" w:rsidRDefault="00FB11CF" w:rsidP="00F27360">
      <w:pPr>
        <w:pStyle w:val="BodyText"/>
        <w:numPr>
          <w:ilvl w:val="0"/>
          <w:numId w:val="26"/>
        </w:numPr>
      </w:pPr>
      <w:r w:rsidRPr="00FE28EF">
        <w:t>Regulatory Issue Summary (RIS) 2005-018, “Guid</w:t>
      </w:r>
      <w:r w:rsidR="00FD1775" w:rsidRPr="00FE28EF">
        <w:t xml:space="preserve">ance for </w:t>
      </w:r>
      <w:r w:rsidRPr="00FE28EF">
        <w:t>Establishing and Maintaining a Safety Conscious Work Environment”</w:t>
      </w:r>
      <w:r w:rsidR="00FD1775" w:rsidRPr="00FE28EF">
        <w:t xml:space="preserve"> </w:t>
      </w:r>
      <w:hyperlink r:id="rId35" w:history="1">
        <w:r w:rsidR="00FD1775" w:rsidRPr="00FE28EF">
          <w:rPr>
            <w:rStyle w:val="Hyperlink"/>
            <w:bCs/>
          </w:rPr>
          <w:t>https://www.nrc.gov/reading-rm/doc-collections/gen-comm/reg-issues/2005/ri200518.pdf</w:t>
        </w:r>
      </w:hyperlink>
    </w:p>
    <w:p w14:paraId="52BE6A56" w14:textId="710B4D55" w:rsidR="00565178" w:rsidRPr="007D798B" w:rsidRDefault="00A762C3" w:rsidP="00F27360">
      <w:pPr>
        <w:pStyle w:val="BodyText"/>
        <w:numPr>
          <w:ilvl w:val="0"/>
          <w:numId w:val="26"/>
        </w:numPr>
      </w:pPr>
      <w:r w:rsidRPr="00FE28EF">
        <w:t xml:space="preserve">NRC Allegation Manual </w:t>
      </w:r>
      <w:hyperlink r:id="rId36" w:history="1">
        <w:r w:rsidRPr="00FE28EF">
          <w:rPr>
            <w:rStyle w:val="Hyperlink"/>
            <w:bCs/>
          </w:rPr>
          <w:t>https://www.nrc.gov/docs/ML1700/ML17003A227.pdf</w:t>
        </w:r>
      </w:hyperlink>
    </w:p>
    <w:p w14:paraId="037CC769" w14:textId="59A2BB53" w:rsidR="006B30CF" w:rsidRPr="007D798B" w:rsidRDefault="00565178" w:rsidP="00F27360">
      <w:pPr>
        <w:pStyle w:val="BodyText"/>
        <w:numPr>
          <w:ilvl w:val="0"/>
          <w:numId w:val="26"/>
        </w:numPr>
      </w:pPr>
      <w:r w:rsidRPr="007D798B">
        <w:t xml:space="preserve">IP 93100, “Safety Conscious Work Environment Issue of Concern Follow-up” </w:t>
      </w:r>
    </w:p>
    <w:p w14:paraId="7507736B" w14:textId="52F94C52" w:rsidR="006B30CF" w:rsidRPr="007D798B" w:rsidRDefault="006B30CF" w:rsidP="00F27360">
      <w:pPr>
        <w:pStyle w:val="BodyText"/>
        <w:numPr>
          <w:ilvl w:val="0"/>
          <w:numId w:val="26"/>
        </w:numPr>
      </w:pPr>
      <w:r w:rsidRPr="00FE28EF">
        <w:t xml:space="preserve">NRC Letter to Chicago Bridge &amp; Iron, “Chilled Work Environment for Raising and Addressing Safety Concerns,” April 2013 (ML13092A077, ML13149A351, ML16166A262) </w:t>
      </w:r>
      <w:hyperlink r:id="rId37" w:history="1">
        <w:r w:rsidRPr="00FE28EF">
          <w:rPr>
            <w:rStyle w:val="Hyperlink"/>
            <w:bCs/>
          </w:rPr>
          <w:t>https://www.nrc.gov/docs/ml1309/ml13092a077.pdf</w:t>
        </w:r>
      </w:hyperlink>
    </w:p>
    <w:p w14:paraId="746DE25D" w14:textId="40F1D894" w:rsidR="006B30CF" w:rsidRPr="007D798B" w:rsidRDefault="006B30CF" w:rsidP="00F27360">
      <w:pPr>
        <w:pStyle w:val="BodyText"/>
        <w:numPr>
          <w:ilvl w:val="0"/>
          <w:numId w:val="26"/>
        </w:numPr>
      </w:pPr>
      <w:r w:rsidRPr="00FE28EF">
        <w:t xml:space="preserve">NRC Letter to Wolf Creek Operating Corp, “Work Environment Issues at Wolf Creek Generating Station – Chilling Effect,” August, 2013 (ML13233A208, ML13267A161, ML15090A263, ML1508A560) </w:t>
      </w:r>
      <w:hyperlink r:id="rId38" w:history="1">
        <w:r w:rsidRPr="00FE28EF">
          <w:rPr>
            <w:rStyle w:val="Hyperlink"/>
            <w:bCs/>
          </w:rPr>
          <w:t>https://www.nrc.gov/docs/ML1323/ML13233A208.pdf</w:t>
        </w:r>
      </w:hyperlink>
    </w:p>
    <w:p w14:paraId="6A213966" w14:textId="5542A004" w:rsidR="00565178" w:rsidRPr="009115B4" w:rsidRDefault="006B30CF" w:rsidP="00F27360">
      <w:pPr>
        <w:pStyle w:val="BodyText"/>
        <w:numPr>
          <w:ilvl w:val="0"/>
          <w:numId w:val="26"/>
        </w:numPr>
      </w:pPr>
      <w:r w:rsidRPr="00FE28EF">
        <w:t>NRC Letter to Watts Bar Unit 1, TVA, “Chilled Work Environment for Raising and Addressing Safety Concerns at the Watts Bar Nuclear Plant,” March 2016 (ML16083A479)</w:t>
      </w:r>
      <w:r w:rsidR="00565178" w:rsidRPr="00FE28EF">
        <w:t xml:space="preserve"> </w:t>
      </w:r>
      <w:hyperlink r:id="rId39" w:history="1">
        <w:r w:rsidR="00565178" w:rsidRPr="00FE28EF">
          <w:rPr>
            <w:rStyle w:val="Hyperlink"/>
            <w:bCs/>
          </w:rPr>
          <w:t>https://www.nrc.gov/docs/ml1608/ml16083a479.pdf</w:t>
        </w:r>
      </w:hyperlink>
    </w:p>
    <w:p w14:paraId="26D7515E" w14:textId="77777777" w:rsidR="00FE28EF" w:rsidRDefault="00FB11CF" w:rsidP="00FE28EF">
      <w:pPr>
        <w:pStyle w:val="JOURNALHeading2"/>
      </w:pPr>
      <w:proofErr w:type="gramStart"/>
      <w:r w:rsidRPr="007D798B">
        <w:t>EVALUATION</w:t>
      </w:r>
      <w:proofErr w:type="gramEnd"/>
      <w:r w:rsidR="00FE28EF">
        <w:t xml:space="preserve"> </w:t>
      </w:r>
      <w:r w:rsidRPr="007D798B">
        <w:t>CRITERIA:</w:t>
      </w:r>
      <w:r w:rsidRPr="007D798B">
        <w:tab/>
      </w:r>
      <w:r w:rsidRPr="007D798B">
        <w:tab/>
      </w:r>
    </w:p>
    <w:p w14:paraId="6C83DE69" w14:textId="77777777" w:rsidR="009115B4" w:rsidRDefault="00FB11CF" w:rsidP="009115B4">
      <w:pPr>
        <w:pStyle w:val="BodyText"/>
      </w:pPr>
      <w:r w:rsidRPr="00FE28EF">
        <w:rPr>
          <w:rStyle w:val="BodyTextChar"/>
        </w:rPr>
        <w:t>At the completion of this activity, you should be able to</w:t>
      </w:r>
    </w:p>
    <w:p w14:paraId="54FA8E82" w14:textId="7BF03D1B" w:rsidR="00A762C3" w:rsidRPr="007D798B" w:rsidRDefault="00FB11CF" w:rsidP="00F27360">
      <w:pPr>
        <w:pStyle w:val="BodyText"/>
        <w:numPr>
          <w:ilvl w:val="0"/>
          <w:numId w:val="27"/>
        </w:numPr>
      </w:pPr>
      <w:r w:rsidRPr="00FE28EF">
        <w:t xml:space="preserve">Describe </w:t>
      </w:r>
      <w:r w:rsidR="00A762C3" w:rsidRPr="00FE28EF">
        <w:t>a</w:t>
      </w:r>
      <w:r w:rsidRPr="00FE28EF">
        <w:t xml:space="preserve"> Safety Conscious Work Environment (SCWE)</w:t>
      </w:r>
      <w:r w:rsidR="006B30CF" w:rsidRPr="00FE28EF">
        <w:t xml:space="preserve"> and how it relates to safety culture</w:t>
      </w:r>
      <w:r w:rsidR="00A762C3" w:rsidRPr="00FE28EF">
        <w:t>.</w:t>
      </w:r>
    </w:p>
    <w:p w14:paraId="05B33DFE" w14:textId="6F3AE986" w:rsidR="00FB11CF" w:rsidRPr="007D798B" w:rsidRDefault="0055515C" w:rsidP="00F27360">
      <w:pPr>
        <w:pStyle w:val="BodyText"/>
        <w:numPr>
          <w:ilvl w:val="0"/>
          <w:numId w:val="27"/>
        </w:numPr>
      </w:pPr>
      <w:r w:rsidRPr="00FE28EF">
        <w:t>Understand</w:t>
      </w:r>
      <w:r w:rsidR="00A762C3" w:rsidRPr="00FE28EF">
        <w:t xml:space="preserve"> the legal basis for the importance of SCWE based on employee protection regulations in 10 CFR 50</w:t>
      </w:r>
      <w:r w:rsidR="00FB11CF" w:rsidRPr="00FE28EF">
        <w:t>.</w:t>
      </w:r>
    </w:p>
    <w:p w14:paraId="59A50375" w14:textId="6BCAA69F" w:rsidR="00A762C3" w:rsidRPr="007D798B" w:rsidRDefault="00A762C3" w:rsidP="00F27360">
      <w:pPr>
        <w:pStyle w:val="BodyText"/>
        <w:numPr>
          <w:ilvl w:val="0"/>
          <w:numId w:val="27"/>
        </w:numPr>
      </w:pPr>
      <w:r w:rsidRPr="00FE28EF">
        <w:lastRenderedPageBreak/>
        <w:t>Describe a chilled work environment</w:t>
      </w:r>
      <w:r w:rsidR="00565178" w:rsidRPr="00FE28EF">
        <w:t xml:space="preserve"> and the criteria in the Allegations Manual for determining if there is evidence of a chilled work environment</w:t>
      </w:r>
      <w:r w:rsidRPr="00FE28EF">
        <w:t>.</w:t>
      </w:r>
    </w:p>
    <w:p w14:paraId="4F31F4ED" w14:textId="52E2F6B4" w:rsidR="00FB11CF" w:rsidRPr="009115B4" w:rsidRDefault="00FB11CF" w:rsidP="00F27360">
      <w:pPr>
        <w:pStyle w:val="BodyText"/>
        <w:numPr>
          <w:ilvl w:val="0"/>
          <w:numId w:val="27"/>
        </w:numPr>
      </w:pPr>
      <w:r w:rsidRPr="00FE28EF">
        <w:t>D</w:t>
      </w:r>
      <w:r w:rsidR="00A762C3" w:rsidRPr="00FE28EF">
        <w:t xml:space="preserve">escribe </w:t>
      </w:r>
      <w:r w:rsidR="006B30CF" w:rsidRPr="00FE28EF">
        <w:t xml:space="preserve">the circumstances that would prompt </w:t>
      </w:r>
      <w:r w:rsidR="00A762C3" w:rsidRPr="00FE28EF">
        <w:t xml:space="preserve">the NRC </w:t>
      </w:r>
      <w:r w:rsidR="006B30CF" w:rsidRPr="00FE28EF">
        <w:t>to send a</w:t>
      </w:r>
      <w:r w:rsidRPr="00FE28EF">
        <w:t xml:space="preserve"> Chilling Effect Letter</w:t>
      </w:r>
      <w:r w:rsidR="006B30CF" w:rsidRPr="00FE28EF">
        <w:t xml:space="preserve"> to a licensed or vendor facility</w:t>
      </w:r>
      <w:r w:rsidRPr="00FE28EF">
        <w:t>.</w:t>
      </w:r>
    </w:p>
    <w:p w14:paraId="0FB355FB" w14:textId="77777777" w:rsidR="009115B4" w:rsidRDefault="00FB11CF" w:rsidP="009115B4">
      <w:pPr>
        <w:pStyle w:val="JOURNALHeading2"/>
      </w:pPr>
      <w:r w:rsidRPr="007D798B">
        <w:t>TASKS:</w:t>
      </w:r>
      <w:r w:rsidRPr="007D798B">
        <w:tab/>
      </w:r>
      <w:r w:rsidRPr="007D798B">
        <w:tab/>
      </w:r>
      <w:r w:rsidRPr="007D798B">
        <w:tab/>
      </w:r>
    </w:p>
    <w:p w14:paraId="46405699" w14:textId="46C60F1F" w:rsidR="00FB11CF" w:rsidRPr="007D798B" w:rsidRDefault="005F3C10" w:rsidP="009115B4">
      <w:pPr>
        <w:pStyle w:val="BodyText"/>
        <w:rPr>
          <w:bCs/>
        </w:rPr>
      </w:pPr>
      <w:r w:rsidRPr="007D798B">
        <w:t>Perform the following activities:</w:t>
      </w:r>
    </w:p>
    <w:p w14:paraId="3F5FEA36" w14:textId="088095C4" w:rsidR="00245BE6" w:rsidRPr="007C7123" w:rsidRDefault="00A762C3" w:rsidP="00F27360">
      <w:pPr>
        <w:pStyle w:val="BodyText"/>
        <w:numPr>
          <w:ilvl w:val="0"/>
          <w:numId w:val="28"/>
        </w:numPr>
      </w:pPr>
      <w:r w:rsidRPr="007C7123">
        <w:t>Read 10 CFR 50.7, the 1996 Policy Statement on SCWE, and RIS 2005-018.</w:t>
      </w:r>
    </w:p>
    <w:p w14:paraId="4A4DDCBF" w14:textId="7F32BA42" w:rsidR="00245BE6" w:rsidRPr="007C7123" w:rsidRDefault="00A762C3" w:rsidP="00F27360">
      <w:pPr>
        <w:pStyle w:val="BodyText"/>
        <w:numPr>
          <w:ilvl w:val="0"/>
          <w:numId w:val="28"/>
        </w:numPr>
      </w:pPr>
      <w:r w:rsidRPr="007C7123">
        <w:t>Review the</w:t>
      </w:r>
      <w:r w:rsidR="00245BE6" w:rsidRPr="007C7123">
        <w:t xml:space="preserve"> guidance on SCWE and Chilling Effect Letters in the NRC Allegation Manual.</w:t>
      </w:r>
    </w:p>
    <w:p w14:paraId="0E9C0EA5" w14:textId="54903CDA" w:rsidR="00245BE6" w:rsidRPr="007C7123" w:rsidRDefault="00245BE6" w:rsidP="00F27360">
      <w:pPr>
        <w:pStyle w:val="BodyText"/>
        <w:numPr>
          <w:ilvl w:val="0"/>
          <w:numId w:val="28"/>
        </w:numPr>
      </w:pPr>
      <w:r w:rsidRPr="007C7123">
        <w:t xml:space="preserve">Review past chilling effect letters sent by the NRC to </w:t>
      </w:r>
      <w:proofErr w:type="gramStart"/>
      <w:r w:rsidRPr="007C7123">
        <w:t>license</w:t>
      </w:r>
      <w:r w:rsidR="006B30CF" w:rsidRPr="007C7123">
        <w:t>d</w:t>
      </w:r>
      <w:proofErr w:type="gramEnd"/>
      <w:r w:rsidR="006B30CF" w:rsidRPr="007C7123">
        <w:t xml:space="preserve"> </w:t>
      </w:r>
      <w:r w:rsidRPr="007C7123">
        <w:t>and/or vendor facilities.</w:t>
      </w:r>
    </w:p>
    <w:p w14:paraId="62B002C7" w14:textId="4D2C655F" w:rsidR="00565178" w:rsidRPr="007C7123" w:rsidRDefault="00565178" w:rsidP="00F27360">
      <w:pPr>
        <w:pStyle w:val="BodyText"/>
        <w:numPr>
          <w:ilvl w:val="0"/>
          <w:numId w:val="28"/>
        </w:numPr>
      </w:pPr>
      <w:r w:rsidRPr="007C7123">
        <w:t xml:space="preserve">Review IP </w:t>
      </w:r>
      <w:r w:rsidRPr="007D798B">
        <w:t>93100, “Safety Conscious Work Environment Issue of Concern Follow-up” to understand how the NRC would perform a follow-up inspection to investigate SCWE.</w:t>
      </w:r>
    </w:p>
    <w:p w14:paraId="04D569B8" w14:textId="24AE79F7" w:rsidR="00245BE6" w:rsidRPr="007C7123" w:rsidRDefault="00245BE6" w:rsidP="00F27360">
      <w:pPr>
        <w:pStyle w:val="BodyText"/>
        <w:numPr>
          <w:ilvl w:val="0"/>
          <w:numId w:val="28"/>
        </w:numPr>
      </w:pPr>
      <w:r w:rsidRPr="007C7123">
        <w:t xml:space="preserve">Meet with the Agency Allegation Advisor to discuss the </w:t>
      </w:r>
      <w:r w:rsidR="00A762C3" w:rsidRPr="007C7123">
        <w:t>history of SCWE</w:t>
      </w:r>
      <w:r w:rsidR="006B30CF" w:rsidRPr="007C7123">
        <w:t>, indicators of a chilled work environment,</w:t>
      </w:r>
      <w:r w:rsidR="00A762C3" w:rsidRPr="007C7123">
        <w:t xml:space="preserve"> and the NRC’s use of Chilling Effect Letters.</w:t>
      </w:r>
    </w:p>
    <w:p w14:paraId="30AB2F44" w14:textId="3D8D4175" w:rsidR="00A71C2F" w:rsidRDefault="00FB11CF" w:rsidP="00F27360">
      <w:pPr>
        <w:pStyle w:val="BodyText"/>
        <w:numPr>
          <w:ilvl w:val="0"/>
          <w:numId w:val="28"/>
        </w:numPr>
      </w:pPr>
      <w:r w:rsidRPr="00A71C2F">
        <w:t>Meet with either your supervisor or a designated qualified SCA or Senior SCA to discuss the items listed in</w:t>
      </w:r>
      <w:r w:rsidR="005F3C10" w:rsidRPr="00A71C2F">
        <w:t xml:space="preserve"> the evaluation criteria</w:t>
      </w:r>
      <w:r w:rsidRPr="00A71C2F">
        <w:t>.</w:t>
      </w:r>
    </w:p>
    <w:p w14:paraId="7D986741" w14:textId="67FBE5EB" w:rsidR="00D0598A" w:rsidRDefault="00D0598A" w:rsidP="00092DC8">
      <w:pPr>
        <w:pStyle w:val="JOURNALHeading2"/>
        <w:keepNext w:val="0"/>
      </w:pPr>
      <w:r>
        <w:t>DOCUMENTATION:</w:t>
      </w:r>
      <w:r>
        <w:tab/>
        <w:t>Obtain your supervisor’s signature in the line-item for</w:t>
      </w:r>
      <w:r w:rsidR="00D94315">
        <w:t xml:space="preserve"> the Safety Culture Assessor Qualification Activities - </w:t>
      </w:r>
      <w:r>
        <w:t>Signature Card Item ISA-5.</w:t>
      </w:r>
    </w:p>
    <w:p w14:paraId="30C7073C" w14:textId="6D050803" w:rsidR="00B844E3" w:rsidRPr="00242949" w:rsidRDefault="00B844E3" w:rsidP="00242949">
      <w:pPr>
        <w:pStyle w:val="JournalTOPIC"/>
      </w:pPr>
      <w:bookmarkStart w:id="41" w:name="_Toc197602079"/>
      <w:r w:rsidRPr="00242949">
        <w:lastRenderedPageBreak/>
        <w:t>ISA-6:</w:t>
      </w:r>
      <w:r w:rsidR="008164E5">
        <w:t xml:space="preserve"> </w:t>
      </w:r>
      <w:r w:rsidRPr="00242949">
        <w:t>Safety Culture Theory and Research (Senior SCA Only)</w:t>
      </w:r>
      <w:bookmarkEnd w:id="41"/>
    </w:p>
    <w:p w14:paraId="5216B813" w14:textId="4F34326A" w:rsidR="009115B4" w:rsidRDefault="00B844E3" w:rsidP="009115B4">
      <w:pPr>
        <w:pStyle w:val="JOURNALHeading2"/>
      </w:pPr>
      <w:r w:rsidRPr="007D798B">
        <w:t>PURPOSE:</w:t>
      </w:r>
    </w:p>
    <w:p w14:paraId="5E6D5AC4" w14:textId="54977956" w:rsidR="00B844E3" w:rsidRPr="009115B4" w:rsidRDefault="00B844E3" w:rsidP="009115B4">
      <w:pPr>
        <w:pStyle w:val="BodyText"/>
      </w:pPr>
      <w:r w:rsidRPr="007D798B">
        <w:t xml:space="preserve">The purpose of this activity is to become familiar with theories and research </w:t>
      </w:r>
      <w:r w:rsidR="00610D91" w:rsidRPr="007D798B">
        <w:t>in</w:t>
      </w:r>
      <w:r w:rsidRPr="007D798B">
        <w:t xml:space="preserve"> safety culture</w:t>
      </w:r>
      <w:r w:rsidR="00610D91" w:rsidRPr="007D798B">
        <w:t xml:space="preserve"> and organizational culture</w:t>
      </w:r>
      <w:r w:rsidRPr="007D798B">
        <w:t>.</w:t>
      </w:r>
    </w:p>
    <w:p w14:paraId="70391506" w14:textId="7511597E" w:rsidR="00B844E3" w:rsidRPr="007D798B" w:rsidRDefault="00B844E3" w:rsidP="009115B4">
      <w:pPr>
        <w:pStyle w:val="JOURNALHeading2"/>
      </w:pPr>
      <w:r w:rsidRPr="007D798B">
        <w:t>COMPETENCY AREA:</w:t>
      </w:r>
      <w:r w:rsidR="009115B4">
        <w:tab/>
      </w:r>
      <w:r w:rsidRPr="007D798B">
        <w:t>Safety Culture Assessment</w:t>
      </w:r>
    </w:p>
    <w:p w14:paraId="7D6E84B8" w14:textId="35A32119" w:rsidR="00B844E3" w:rsidRPr="009115B4" w:rsidRDefault="00B844E3" w:rsidP="009115B4">
      <w:pPr>
        <w:pStyle w:val="JOURNALHeading2"/>
      </w:pPr>
      <w:r w:rsidRPr="007D798B">
        <w:t>LEVEL</w:t>
      </w:r>
      <w:r w:rsidR="009115B4">
        <w:t xml:space="preserve"> </w:t>
      </w:r>
      <w:r w:rsidRPr="007D798B">
        <w:t>OF EFFORT:</w:t>
      </w:r>
      <w:r w:rsidRPr="007D798B">
        <w:tab/>
      </w:r>
      <w:r w:rsidR="00565178" w:rsidRPr="007D798B">
        <w:t>40</w:t>
      </w:r>
      <w:r w:rsidRPr="007D798B">
        <w:t xml:space="preserve"> Hours</w:t>
      </w:r>
    </w:p>
    <w:p w14:paraId="676507F8" w14:textId="4E398C54" w:rsidR="009115B4" w:rsidRDefault="00B844E3" w:rsidP="009115B4">
      <w:pPr>
        <w:pStyle w:val="JOURNALHeading2"/>
      </w:pPr>
      <w:proofErr w:type="gramStart"/>
      <w:r w:rsidRPr="007D798B">
        <w:t>REFERENCES</w:t>
      </w:r>
      <w:proofErr w:type="gramEnd"/>
      <w:r w:rsidRPr="007D798B">
        <w:t>:</w:t>
      </w:r>
    </w:p>
    <w:p w14:paraId="0C7EB8A1" w14:textId="4EDFFDB2" w:rsidR="00B844E3" w:rsidRPr="007D798B" w:rsidRDefault="009A39DC" w:rsidP="00F27360">
      <w:pPr>
        <w:pStyle w:val="BodyText"/>
        <w:numPr>
          <w:ilvl w:val="0"/>
          <w:numId w:val="29"/>
        </w:numPr>
      </w:pPr>
      <w:r w:rsidRPr="007D798B">
        <w:t xml:space="preserve">Schein, E.H., </w:t>
      </w:r>
      <w:r w:rsidR="00D41AA0" w:rsidRPr="007D798B">
        <w:t>(1990). Organizational Culture. American Psychologist.</w:t>
      </w:r>
      <w:r w:rsidR="008164E5">
        <w:t xml:space="preserve"> </w:t>
      </w:r>
      <w:r w:rsidR="009468A3" w:rsidRPr="007D798B">
        <w:t>(C</w:t>
      </w:r>
      <w:r w:rsidR="001E2303" w:rsidRPr="007D798B">
        <w:t>ontact a Senior SCA for access to this reference)</w:t>
      </w:r>
    </w:p>
    <w:p w14:paraId="2FC56EB8" w14:textId="19A3C9D2" w:rsidR="009A39DC" w:rsidRPr="007D798B" w:rsidRDefault="00610D91" w:rsidP="00F27360">
      <w:pPr>
        <w:pStyle w:val="BodyText"/>
        <w:numPr>
          <w:ilvl w:val="0"/>
          <w:numId w:val="29"/>
        </w:numPr>
      </w:pPr>
      <w:proofErr w:type="spellStart"/>
      <w:r w:rsidRPr="007D798B">
        <w:t>Guldenmund</w:t>
      </w:r>
      <w:proofErr w:type="spellEnd"/>
      <w:r w:rsidRPr="007D798B">
        <w:t xml:space="preserve">, F. W. </w:t>
      </w:r>
      <w:r w:rsidR="009A39DC" w:rsidRPr="007D798B">
        <w:t xml:space="preserve">(2000). </w:t>
      </w:r>
      <w:r w:rsidRPr="007D798B">
        <w:t>The nature of safety culture: a review o</w:t>
      </w:r>
      <w:r w:rsidR="009A39DC" w:rsidRPr="007D798B">
        <w:t xml:space="preserve">f theory and research. </w:t>
      </w:r>
      <w:r w:rsidRPr="007D798B">
        <w:t>Safety Science</w:t>
      </w:r>
      <w:r w:rsidR="009A39DC" w:rsidRPr="007D798B">
        <w:t>,</w:t>
      </w:r>
      <w:r w:rsidRPr="007D798B">
        <w:t xml:space="preserve"> 34(1)</w:t>
      </w:r>
      <w:r w:rsidR="009A39DC" w:rsidRPr="007D798B">
        <w:t xml:space="preserve">, </w:t>
      </w:r>
      <w:r w:rsidRPr="007D798B">
        <w:t xml:space="preserve">215-257. </w:t>
      </w:r>
      <w:hyperlink r:id="rId40" w:history="1">
        <w:r w:rsidRPr="007D798B">
          <w:rPr>
            <w:rStyle w:val="Hyperlink"/>
            <w:bCs/>
          </w:rPr>
          <w:t>https://www.nrc.gov/docs/ML1025/ML102500633.pdf</w:t>
        </w:r>
      </w:hyperlink>
    </w:p>
    <w:p w14:paraId="592C7D86" w14:textId="49F4AF88" w:rsidR="00B21767" w:rsidRPr="007D798B" w:rsidRDefault="00610D91" w:rsidP="00F27360">
      <w:pPr>
        <w:pStyle w:val="BodyText"/>
        <w:numPr>
          <w:ilvl w:val="0"/>
          <w:numId w:val="29"/>
        </w:numPr>
      </w:pPr>
      <w:r w:rsidRPr="007D798B">
        <w:t>Branch, K. M., and Olson</w:t>
      </w:r>
      <w:r w:rsidR="009A39DC" w:rsidRPr="007D798B">
        <w:t>, J. L</w:t>
      </w:r>
      <w:r w:rsidRPr="007D798B">
        <w:t xml:space="preserve">. </w:t>
      </w:r>
      <w:r w:rsidR="009A39DC" w:rsidRPr="007D798B">
        <w:t xml:space="preserve">(2011). </w:t>
      </w:r>
      <w:r w:rsidRPr="007D798B">
        <w:t>Review of the Literature Pertinent to the Evaluation of Safety Culture Interventions</w:t>
      </w:r>
      <w:r w:rsidR="009A39DC" w:rsidRPr="007D798B">
        <w:t>.</w:t>
      </w:r>
      <w:r w:rsidR="00B21767" w:rsidRPr="007D798B">
        <w:t xml:space="preserve"> </w:t>
      </w:r>
      <w:hyperlink r:id="rId41" w:history="1">
        <w:r w:rsidR="00B21767" w:rsidRPr="007D798B">
          <w:rPr>
            <w:rStyle w:val="Hyperlink"/>
            <w:bCs/>
          </w:rPr>
          <w:t>http://www.nrc.gov/docs/ML1302/ML13023A054.pdf</w:t>
        </w:r>
      </w:hyperlink>
    </w:p>
    <w:p w14:paraId="70B39AE9" w14:textId="0581F59A" w:rsidR="00D41AA0" w:rsidRPr="007D798B" w:rsidRDefault="00D41AA0" w:rsidP="00F27360">
      <w:pPr>
        <w:pStyle w:val="BodyText"/>
        <w:numPr>
          <w:ilvl w:val="0"/>
          <w:numId w:val="29"/>
        </w:numPr>
      </w:pPr>
      <w:r w:rsidRPr="007D798B">
        <w:t xml:space="preserve">John P. Kotter (1995), “Leading Change: Why Transformation Efforts Fail.” Harvard Business Review. </w:t>
      </w:r>
      <w:r w:rsidR="009115B4">
        <w:t xml:space="preserve"> </w:t>
      </w:r>
      <w:r w:rsidR="004934FA">
        <w:rPr>
          <w:rStyle w:val="Hyperlink"/>
        </w:rPr>
        <w:fldChar w:fldCharType="begin"/>
      </w:r>
      <w:r w:rsidR="004934FA">
        <w:rPr>
          <w:rStyle w:val="Hyperlink"/>
        </w:rPr>
        <w:instrText>HYPERLINK "https://hbr.org/1995/03/leading-change-why-transformation-efforts-fail-2?ab=at_art_art_1x4_s04"</w:instrText>
      </w:r>
      <w:r w:rsidR="004934FA">
        <w:rPr>
          <w:rStyle w:val="Hyperlink"/>
        </w:rPr>
      </w:r>
      <w:r w:rsidR="004934FA">
        <w:rPr>
          <w:rStyle w:val="Hyperlink"/>
        </w:rPr>
        <w:fldChar w:fldCharType="separate"/>
      </w:r>
      <w:ins w:id="42" w:author="Author">
        <w:r w:rsidR="00B97654" w:rsidRPr="004934FA">
          <w:rPr>
            <w:rStyle w:val="Hyperlink"/>
          </w:rPr>
          <w:t>https://hbr.org/1995/03/leading-change-why-transformation-efforts-fail-2?ab=at_art_art_1x4_s04</w:t>
        </w:r>
      </w:ins>
      <w:r w:rsidR="004934FA">
        <w:rPr>
          <w:rStyle w:val="Hyperlink"/>
        </w:rPr>
        <w:fldChar w:fldCharType="end"/>
      </w:r>
    </w:p>
    <w:p w14:paraId="6BFAC3A9" w14:textId="05E9BC95" w:rsidR="00D41AA0" w:rsidRPr="007D798B" w:rsidRDefault="00B21767" w:rsidP="00F27360">
      <w:pPr>
        <w:pStyle w:val="BodyText"/>
        <w:numPr>
          <w:ilvl w:val="0"/>
          <w:numId w:val="29"/>
        </w:numPr>
      </w:pPr>
      <w:r w:rsidRPr="007D798B">
        <w:t>Carroll, J. S., and Hatakenaka, S.</w:t>
      </w:r>
      <w:r w:rsidR="009A39DC" w:rsidRPr="007D798B">
        <w:t xml:space="preserve"> (2001). </w:t>
      </w:r>
      <w:r w:rsidRPr="007D798B">
        <w:t>Driving Organizationa</w:t>
      </w:r>
      <w:r w:rsidR="009A39DC" w:rsidRPr="007D798B">
        <w:t xml:space="preserve">l Change </w:t>
      </w:r>
      <w:proofErr w:type="gramStart"/>
      <w:r w:rsidR="009A39DC" w:rsidRPr="007D798B">
        <w:t>in the Midst of</w:t>
      </w:r>
      <w:proofErr w:type="gramEnd"/>
      <w:r w:rsidR="009A39DC" w:rsidRPr="007D798B">
        <w:t xml:space="preserve"> Crisis. </w:t>
      </w:r>
      <w:r w:rsidRPr="007D798B">
        <w:t>MIT Sloan Management Review</w:t>
      </w:r>
      <w:r w:rsidR="009A39DC" w:rsidRPr="007D798B">
        <w:t>.</w:t>
      </w:r>
      <w:r w:rsidR="00D41AA0" w:rsidRPr="007D798B">
        <w:t xml:space="preserve"> </w:t>
      </w:r>
      <w:r w:rsidR="005425E7">
        <w:rPr>
          <w:rStyle w:val="Hyperlink"/>
        </w:rPr>
        <w:fldChar w:fldCharType="begin"/>
      </w:r>
      <w:r w:rsidR="005425E7">
        <w:rPr>
          <w:rStyle w:val="Hyperlink"/>
        </w:rPr>
        <w:instrText>HYPERLINK "https://sloanreview.mit.edu/article/driving-organizational-change-in-the-midst-of-crisis/"</w:instrText>
      </w:r>
      <w:r w:rsidR="005425E7">
        <w:rPr>
          <w:rStyle w:val="Hyperlink"/>
        </w:rPr>
      </w:r>
      <w:r w:rsidR="005425E7">
        <w:rPr>
          <w:rStyle w:val="Hyperlink"/>
        </w:rPr>
        <w:fldChar w:fldCharType="separate"/>
      </w:r>
      <w:ins w:id="43" w:author="Author">
        <w:r w:rsidR="00DC6BF4" w:rsidRPr="005425E7">
          <w:rPr>
            <w:rStyle w:val="Hyperlink"/>
          </w:rPr>
          <w:t>https://sloanreview.mit.edu/article/driving-organizational-change-in-the-midst-of-crisis/</w:t>
        </w:r>
      </w:ins>
      <w:r w:rsidR="005425E7">
        <w:rPr>
          <w:rStyle w:val="Hyperlink"/>
        </w:rPr>
        <w:fldChar w:fldCharType="end"/>
      </w:r>
    </w:p>
    <w:p w14:paraId="19F0AFC9" w14:textId="65B7D83B" w:rsidR="00D41AA0" w:rsidRPr="007D798B" w:rsidRDefault="00D41AA0" w:rsidP="00F27360">
      <w:pPr>
        <w:pStyle w:val="BodyText"/>
        <w:numPr>
          <w:ilvl w:val="0"/>
          <w:numId w:val="29"/>
        </w:numPr>
      </w:pPr>
      <w:r w:rsidRPr="00255D74">
        <w:t xml:space="preserve">Morrow, S., Koves, G., &amp; Barnes, V. (2014). The relationship between safety culture and safety performance in U.S. nuclear power operations. Safety Science, 69, 37-47. </w:t>
      </w:r>
      <w:ins w:id="44" w:author="Author">
        <w:r w:rsidR="001828AF">
          <w:fldChar w:fldCharType="begin"/>
        </w:r>
        <w:r w:rsidR="001828AF">
          <w:instrText>HYPERLINK "</w:instrText>
        </w:r>
        <w:r w:rsidR="001828AF" w:rsidRPr="001828AF">
          <w:instrText>https://www.sciencedirect.com/science/article/abs/pii/S0925753514000484?via%3Dihub</w:instrText>
        </w:r>
        <w:r w:rsidR="001828AF">
          <w:instrText>"</w:instrText>
        </w:r>
        <w:r w:rsidR="001828AF">
          <w:fldChar w:fldCharType="separate"/>
        </w:r>
        <w:r w:rsidR="001828AF" w:rsidRPr="005C1CEF">
          <w:rPr>
            <w:rStyle w:val="Hyperlink"/>
            <w:bCs/>
          </w:rPr>
          <w:t>https://www.sciencedirect.com/science/article/abs/pii/S0925753514000484?via%3Dihub</w:t>
        </w:r>
        <w:r w:rsidR="001828AF">
          <w:fldChar w:fldCharType="end"/>
        </w:r>
      </w:ins>
      <w:r w:rsidR="009115B4">
        <w:t xml:space="preserve"> </w:t>
      </w:r>
    </w:p>
    <w:p w14:paraId="34316EAB" w14:textId="6E557617" w:rsidR="002F4944" w:rsidRPr="007D798B" w:rsidRDefault="002F4944" w:rsidP="00F27360">
      <w:pPr>
        <w:pStyle w:val="BodyText"/>
        <w:numPr>
          <w:ilvl w:val="0"/>
          <w:numId w:val="29"/>
        </w:numPr>
      </w:pPr>
      <w:r w:rsidRPr="007D798B">
        <w:t>Sorensen, J. N. (2002). Safety culture: A survey of the state-of-the-art. Reliability Engineering and</w:t>
      </w:r>
      <w:r w:rsidR="009115B4">
        <w:t xml:space="preserve"> </w:t>
      </w:r>
      <w:r w:rsidRPr="007D798B">
        <w:t xml:space="preserve">System Safety, 76, 189-204. </w:t>
      </w:r>
      <w:r w:rsidR="002A7FC0">
        <w:t>(</w:t>
      </w:r>
      <w:ins w:id="45" w:author="Author">
        <w:r w:rsidR="00B0068B">
          <w:t>ML</w:t>
        </w:r>
        <w:r w:rsidR="0087461E">
          <w:t>082740187</w:t>
        </w:r>
      </w:ins>
      <w:r w:rsidR="002A7FC0">
        <w:t>)</w:t>
      </w:r>
    </w:p>
    <w:p w14:paraId="0D1BE7E4" w14:textId="0257CB6F" w:rsidR="00B21767" w:rsidRPr="007D798B" w:rsidRDefault="00B21767" w:rsidP="00F27360">
      <w:pPr>
        <w:pStyle w:val="BodyText"/>
        <w:numPr>
          <w:ilvl w:val="0"/>
          <w:numId w:val="29"/>
        </w:numPr>
      </w:pPr>
      <w:r w:rsidRPr="007D798B">
        <w:t>Ghosh, S.T. and Apostolakis, G.E.</w:t>
      </w:r>
      <w:r w:rsidR="009A39DC" w:rsidRPr="007D798B">
        <w:t xml:space="preserve"> (2005). </w:t>
      </w:r>
      <w:r w:rsidRPr="007D798B">
        <w:t>Organizational Contributions</w:t>
      </w:r>
      <w:r w:rsidR="009A39DC" w:rsidRPr="007D798B">
        <w:t xml:space="preserve"> to Nuclear Power Plant Safety.</w:t>
      </w:r>
      <w:r w:rsidRPr="007D798B">
        <w:t xml:space="preserve"> Nuclear Engin</w:t>
      </w:r>
      <w:r w:rsidR="009A39DC" w:rsidRPr="007D798B">
        <w:t>eering and Technology</w:t>
      </w:r>
      <w:r w:rsidRPr="007D798B">
        <w:t xml:space="preserve">. </w:t>
      </w:r>
      <w:r w:rsidR="002A7FC0">
        <w:t>(</w:t>
      </w:r>
      <w:ins w:id="46" w:author="Author">
        <w:r w:rsidR="00735657">
          <w:t>ML</w:t>
        </w:r>
        <w:r w:rsidR="008D6F4F">
          <w:t>090640276</w:t>
        </w:r>
      </w:ins>
      <w:r w:rsidR="002A7FC0">
        <w:t>)</w:t>
      </w:r>
    </w:p>
    <w:p w14:paraId="6F93CD58" w14:textId="1687A355" w:rsidR="009115B4" w:rsidRDefault="00B844E3" w:rsidP="009115B4">
      <w:pPr>
        <w:pStyle w:val="JOURNALHeading2"/>
      </w:pPr>
      <w:proofErr w:type="gramStart"/>
      <w:r w:rsidRPr="007D798B">
        <w:t>EVALUATION</w:t>
      </w:r>
      <w:proofErr w:type="gramEnd"/>
      <w:r w:rsidR="009115B4">
        <w:t xml:space="preserve"> </w:t>
      </w:r>
      <w:r w:rsidRPr="007D798B">
        <w:t>CRITERIA:</w:t>
      </w:r>
    </w:p>
    <w:p w14:paraId="7F2536F7" w14:textId="1E2263FD" w:rsidR="00B844E3" w:rsidRPr="009115B4" w:rsidRDefault="00B844E3" w:rsidP="009115B4">
      <w:pPr>
        <w:pStyle w:val="BodyText"/>
      </w:pPr>
      <w:r w:rsidRPr="007D798B">
        <w:t>At the completion of this activity, you should be able to:</w:t>
      </w:r>
    </w:p>
    <w:p w14:paraId="7E00354B" w14:textId="4065D3FA" w:rsidR="00B844E3" w:rsidRPr="007D798B" w:rsidRDefault="00B844E3" w:rsidP="00F27360">
      <w:pPr>
        <w:pStyle w:val="BodyText"/>
        <w:numPr>
          <w:ilvl w:val="0"/>
          <w:numId w:val="30"/>
        </w:numPr>
      </w:pPr>
      <w:r w:rsidRPr="009115B4">
        <w:t>Describe</w:t>
      </w:r>
      <w:r w:rsidR="00D41AA0" w:rsidRPr="009115B4">
        <w:t xml:space="preserve"> Schein’s three</w:t>
      </w:r>
      <w:r w:rsidR="00E247A0">
        <w:t>-</w:t>
      </w:r>
      <w:r w:rsidR="007B4008" w:rsidRPr="009115B4">
        <w:t xml:space="preserve">level </w:t>
      </w:r>
      <w:r w:rsidR="00D41AA0" w:rsidRPr="009115B4">
        <w:t>model of organizational culture</w:t>
      </w:r>
      <w:r w:rsidR="00670C27" w:rsidRPr="009115B4">
        <w:t xml:space="preserve"> and how it relates to safety culture assessment strategies</w:t>
      </w:r>
      <w:r w:rsidR="00D41AA0" w:rsidRPr="009115B4">
        <w:t>.</w:t>
      </w:r>
    </w:p>
    <w:p w14:paraId="45A327CF" w14:textId="5AB72831" w:rsidR="009115B4" w:rsidRDefault="00D41AA0" w:rsidP="00F27360">
      <w:pPr>
        <w:pStyle w:val="BodyText"/>
        <w:numPr>
          <w:ilvl w:val="0"/>
          <w:numId w:val="30"/>
        </w:numPr>
      </w:pPr>
      <w:r w:rsidRPr="009115B4">
        <w:lastRenderedPageBreak/>
        <w:t xml:space="preserve">Understand </w:t>
      </w:r>
      <w:r w:rsidR="00670C27" w:rsidRPr="009115B4">
        <w:t>past research on safety culture and organizational culture and how culture is theorized to relate to performance.</w:t>
      </w:r>
    </w:p>
    <w:p w14:paraId="37FE65C6" w14:textId="2A55C166" w:rsidR="00B844E3" w:rsidRPr="009115B4" w:rsidRDefault="00670C27" w:rsidP="00F27360">
      <w:pPr>
        <w:pStyle w:val="BodyText"/>
        <w:numPr>
          <w:ilvl w:val="0"/>
          <w:numId w:val="30"/>
        </w:numPr>
      </w:pPr>
      <w:r w:rsidRPr="009115B4">
        <w:t>Understand research related to changing safety culture and the characteristics of good and poor safety culture interventions.</w:t>
      </w:r>
    </w:p>
    <w:p w14:paraId="3F088CDB" w14:textId="34DD72B2" w:rsidR="009115B4" w:rsidRDefault="00B844E3" w:rsidP="009115B4">
      <w:pPr>
        <w:pStyle w:val="JOURNALHeading2"/>
      </w:pPr>
      <w:r w:rsidRPr="007D798B">
        <w:t>TASKS:</w:t>
      </w:r>
    </w:p>
    <w:p w14:paraId="0FFA01EA" w14:textId="32D6B31C" w:rsidR="005226AA" w:rsidRPr="007D798B" w:rsidRDefault="005226AA" w:rsidP="009115B4">
      <w:pPr>
        <w:pStyle w:val="BodyText"/>
      </w:pPr>
      <w:r w:rsidRPr="007D798B">
        <w:t>Perform the following activities:</w:t>
      </w:r>
    </w:p>
    <w:p w14:paraId="692AD1F2" w14:textId="29C633ED" w:rsidR="00B844E3" w:rsidRPr="001B067B" w:rsidRDefault="00FD1775" w:rsidP="00F27360">
      <w:pPr>
        <w:pStyle w:val="BodyText"/>
        <w:numPr>
          <w:ilvl w:val="0"/>
          <w:numId w:val="31"/>
        </w:numPr>
      </w:pPr>
      <w:r w:rsidRPr="001B067B">
        <w:t>Review the documents listed in the references.</w:t>
      </w:r>
    </w:p>
    <w:p w14:paraId="0C32849E" w14:textId="777FE227" w:rsidR="00B844E3" w:rsidRPr="009115B4" w:rsidRDefault="00B844E3" w:rsidP="00F27360">
      <w:pPr>
        <w:pStyle w:val="BodyText"/>
        <w:numPr>
          <w:ilvl w:val="0"/>
          <w:numId w:val="31"/>
        </w:numPr>
        <w:rPr>
          <w:bCs/>
        </w:rPr>
      </w:pPr>
      <w:r w:rsidRPr="001B067B">
        <w:t>M</w:t>
      </w:r>
      <w:r w:rsidRPr="007D798B">
        <w:rPr>
          <w:bCs/>
        </w:rPr>
        <w:t>eet with either your supervisor or a designated qualified Senior SCA to discuss the items listed in the evaluation criteria section.</w:t>
      </w:r>
    </w:p>
    <w:p w14:paraId="6214C2A0" w14:textId="1D81F198" w:rsidR="009115B4" w:rsidRPr="00E247A0" w:rsidRDefault="00D41AA0" w:rsidP="009115B4">
      <w:pPr>
        <w:pStyle w:val="JOURNALHeading2"/>
      </w:pPr>
      <w:r w:rsidRPr="007D798B">
        <w:t>ADDITIONAL</w:t>
      </w:r>
      <w:r w:rsidR="009115B4">
        <w:t xml:space="preserve"> </w:t>
      </w:r>
      <w:r w:rsidRPr="007D798B">
        <w:t>READINGS/REFERENCES:</w:t>
      </w:r>
    </w:p>
    <w:p w14:paraId="6DA7E193" w14:textId="23E9D497" w:rsidR="00D41AA0" w:rsidRPr="0098289B" w:rsidRDefault="00D41AA0" w:rsidP="0098289B">
      <w:pPr>
        <w:pStyle w:val="BodyText"/>
        <w:rPr>
          <w:bCs/>
        </w:rPr>
      </w:pPr>
      <w:r w:rsidRPr="007D798B">
        <w:t>The following documents are listed for additional information:</w:t>
      </w:r>
    </w:p>
    <w:p w14:paraId="2CA43EE7" w14:textId="77777777" w:rsidR="00B917FE" w:rsidRDefault="00D41AA0" w:rsidP="00F27360">
      <w:pPr>
        <w:pStyle w:val="BodyText"/>
        <w:numPr>
          <w:ilvl w:val="0"/>
          <w:numId w:val="32"/>
        </w:numPr>
      </w:pPr>
      <w:r w:rsidRPr="009115B4">
        <w:t>Schein, E. H. (2010). Organizational Culture and Leadership, fourth ed. Jossey-Bass, San Francisco</w:t>
      </w:r>
      <w:r w:rsidR="00B917FE">
        <w:t>.</w:t>
      </w:r>
    </w:p>
    <w:p w14:paraId="24DA99C1" w14:textId="4FFCB478" w:rsidR="00D41AA0" w:rsidRPr="006263B1" w:rsidRDefault="00D41AA0" w:rsidP="00F27360">
      <w:pPr>
        <w:pStyle w:val="BodyText"/>
        <w:numPr>
          <w:ilvl w:val="0"/>
          <w:numId w:val="32"/>
        </w:numPr>
      </w:pPr>
      <w:r w:rsidRPr="009115B4">
        <w:t>Reason, J. (1997). Managing the Risks of Organizational Accidents. Ashgate.</w:t>
      </w:r>
      <w:r w:rsidR="008164E5">
        <w:t xml:space="preserve"> </w:t>
      </w:r>
      <w:r w:rsidR="000E3860">
        <w:rPr>
          <w:rStyle w:val="Hyperlink"/>
        </w:rPr>
        <w:fldChar w:fldCharType="begin"/>
      </w:r>
      <w:r w:rsidR="000E3860">
        <w:rPr>
          <w:rStyle w:val="Hyperlink"/>
        </w:rPr>
        <w:instrText>HYPERLINK "https://psnet.ahrq.gov/issue/managing-risks-organizational-accidents"</w:instrText>
      </w:r>
      <w:r w:rsidR="000E3860">
        <w:rPr>
          <w:rStyle w:val="Hyperlink"/>
        </w:rPr>
      </w:r>
      <w:r w:rsidR="000E3860">
        <w:rPr>
          <w:rStyle w:val="Hyperlink"/>
        </w:rPr>
        <w:fldChar w:fldCharType="separate"/>
      </w:r>
      <w:ins w:id="47" w:author="Author">
        <w:r w:rsidR="00EE116B" w:rsidRPr="000E3860">
          <w:rPr>
            <w:rStyle w:val="Hyperlink"/>
          </w:rPr>
          <w:t>https://psnet.ahrq.gov/issue/managing-risks-organizational-accidents</w:t>
        </w:r>
      </w:ins>
      <w:r w:rsidR="000E3860">
        <w:rPr>
          <w:rStyle w:val="Hyperlink"/>
        </w:rPr>
        <w:fldChar w:fldCharType="end"/>
      </w:r>
    </w:p>
    <w:p w14:paraId="2B6D6C95" w14:textId="32BCBE0B" w:rsidR="00D41AA0" w:rsidRPr="007D798B" w:rsidRDefault="00D41AA0" w:rsidP="00F27360">
      <w:pPr>
        <w:pStyle w:val="BodyText"/>
        <w:numPr>
          <w:ilvl w:val="0"/>
          <w:numId w:val="32"/>
        </w:numPr>
      </w:pPr>
      <w:r w:rsidRPr="009115B4">
        <w:t>Dekker, S. (2007). Just Culture: Balancing Safety and Accountability. Ashgate.</w:t>
      </w:r>
    </w:p>
    <w:p w14:paraId="09165028" w14:textId="25B746B3" w:rsidR="00B844E3" w:rsidRPr="007D798B" w:rsidRDefault="00D41AA0" w:rsidP="00F27360">
      <w:pPr>
        <w:pStyle w:val="BodyText"/>
        <w:numPr>
          <w:ilvl w:val="0"/>
          <w:numId w:val="32"/>
        </w:numPr>
      </w:pPr>
      <w:r w:rsidRPr="009115B4">
        <w:t>Perin, C. (2005). Shouldering Risks: The Culture of Control in the Nuclear Power Industry. Princeton University Press.</w:t>
      </w:r>
    </w:p>
    <w:p w14:paraId="12A08395" w14:textId="77777777" w:rsidR="008E791D" w:rsidRDefault="00D41AA0" w:rsidP="00F27360">
      <w:pPr>
        <w:pStyle w:val="BodyText"/>
        <w:numPr>
          <w:ilvl w:val="0"/>
          <w:numId w:val="32"/>
        </w:numPr>
      </w:pPr>
      <w:r w:rsidRPr="009115B4">
        <w:t xml:space="preserve">Wiegmann, D.A. et.al (2002). A Synthesis of Safety Culture and Safety Climate Research. Technical Report ARL-02-3/FAA-02-2. </w:t>
      </w:r>
      <w:hyperlink r:id="rId42" w:history="1">
        <w:r w:rsidRPr="009115B4">
          <w:rPr>
            <w:rStyle w:val="Hyperlink"/>
            <w:bCs/>
          </w:rPr>
          <w:t>https://www.nrc.gov/docs/ML1025/ML102500649.pdf</w:t>
        </w:r>
      </w:hyperlink>
    </w:p>
    <w:p w14:paraId="690E9ADF" w14:textId="16DA586E" w:rsidR="00D0598A" w:rsidRDefault="00317290" w:rsidP="00092DC8">
      <w:pPr>
        <w:pStyle w:val="JOURNALHeading2"/>
        <w:keepNext w:val="0"/>
        <w:sectPr w:rsidR="00D0598A" w:rsidSect="00CE6DCA">
          <w:pgSz w:w="12240" w:h="15840" w:code="1"/>
          <w:pgMar w:top="1440" w:right="1440" w:bottom="1440" w:left="1440" w:header="720" w:footer="720" w:gutter="0"/>
          <w:cols w:space="720"/>
          <w:noEndnote/>
          <w:docGrid w:linePitch="326"/>
        </w:sectPr>
      </w:pPr>
      <w:r w:rsidRPr="00317290">
        <w:t>DOCUMENTATION:</w:t>
      </w:r>
      <w:r w:rsidRPr="00317290">
        <w:tab/>
        <w:t>Obtain your supervisor’s signature in the line-item for</w:t>
      </w:r>
      <w:r w:rsidR="00D94315">
        <w:t xml:space="preserve"> the Safety Culture Assessor Qualification Activities - </w:t>
      </w:r>
      <w:r w:rsidRPr="00317290">
        <w:t>Signature Card Item ISA-</w:t>
      </w:r>
      <w:r>
        <w:t>6</w:t>
      </w:r>
      <w:r w:rsidRPr="00317290">
        <w:t>.</w:t>
      </w:r>
    </w:p>
    <w:p w14:paraId="000245D0" w14:textId="77777777" w:rsidR="007A18E0" w:rsidRDefault="005F07C5" w:rsidP="008E791D">
      <w:pPr>
        <w:pStyle w:val="SectionTitlePage"/>
        <w:sectPr w:rsidR="007A18E0" w:rsidSect="00C5371B">
          <w:pgSz w:w="12240" w:h="15840" w:code="1"/>
          <w:pgMar w:top="1440" w:right="1440" w:bottom="1440" w:left="1440" w:header="720" w:footer="720" w:gutter="0"/>
          <w:cols w:space="720"/>
          <w:vAlign w:val="center"/>
          <w:noEndnote/>
          <w:docGrid w:linePitch="326"/>
        </w:sectPr>
      </w:pPr>
      <w:bookmarkStart w:id="48" w:name="_Toc238464679"/>
      <w:bookmarkStart w:id="49" w:name="_Toc197602080"/>
      <w:r w:rsidRPr="007D798B">
        <w:lastRenderedPageBreak/>
        <w:t>Safety Culture Assessor On-the-Job Training (OJT)</w:t>
      </w:r>
      <w:bookmarkEnd w:id="48"/>
      <w:bookmarkEnd w:id="49"/>
    </w:p>
    <w:p w14:paraId="7B756D18" w14:textId="6275703B" w:rsidR="005F07C5" w:rsidRPr="0098289B" w:rsidRDefault="005F07C5" w:rsidP="00242949">
      <w:pPr>
        <w:pStyle w:val="JournalTOPIC"/>
      </w:pPr>
      <w:bookmarkStart w:id="50" w:name="_Toc238464425"/>
      <w:bookmarkStart w:id="51" w:name="_Toc238464680"/>
      <w:bookmarkStart w:id="52" w:name="_Toc197602081"/>
      <w:r w:rsidRPr="007D798B">
        <w:lastRenderedPageBreak/>
        <w:t>OJT-1:</w:t>
      </w:r>
      <w:r w:rsidR="008164E5">
        <w:t xml:space="preserve"> </w:t>
      </w:r>
      <w:r w:rsidR="006E0490" w:rsidRPr="007D798B">
        <w:t xml:space="preserve">Safety Culture </w:t>
      </w:r>
      <w:r w:rsidRPr="007D798B">
        <w:t>Inspection Activity</w:t>
      </w:r>
      <w:bookmarkEnd w:id="50"/>
      <w:bookmarkEnd w:id="51"/>
      <w:bookmarkEnd w:id="52"/>
      <w:r w:rsidR="006E0490" w:rsidRPr="007D798B">
        <w:t xml:space="preserve"> </w:t>
      </w:r>
    </w:p>
    <w:p w14:paraId="0B6FDB64" w14:textId="77777777" w:rsidR="0098289B" w:rsidRDefault="005F07C5" w:rsidP="0098289B">
      <w:pPr>
        <w:pStyle w:val="JOURNALHeading2"/>
      </w:pPr>
      <w:r w:rsidRPr="007D798B">
        <w:t>PURPOSE:</w:t>
      </w:r>
    </w:p>
    <w:p w14:paraId="5B6A315C" w14:textId="15BD0821" w:rsidR="005F07C5" w:rsidRPr="0098289B" w:rsidRDefault="005F07C5" w:rsidP="0098289B">
      <w:pPr>
        <w:pStyle w:val="BodyText"/>
      </w:pPr>
      <w:r w:rsidRPr="007D798B">
        <w:t>The purpose of this activity is to familiarize you with safety culture-related inspection tasks.</w:t>
      </w:r>
      <w:r w:rsidR="008164E5">
        <w:t xml:space="preserve"> </w:t>
      </w:r>
      <w:r w:rsidRPr="007D798B">
        <w:t>This</w:t>
      </w:r>
      <w:r w:rsidR="0098289B">
        <w:t xml:space="preserve"> </w:t>
      </w:r>
      <w:r w:rsidRPr="007D798B">
        <w:t>OJT will prepare you to independently conduct safety culture-related inspection</w:t>
      </w:r>
      <w:r w:rsidR="00B677AB" w:rsidRPr="007D798B">
        <w:t xml:space="preserve"> activities</w:t>
      </w:r>
      <w:r w:rsidRPr="007D798B">
        <w:t>.</w:t>
      </w:r>
    </w:p>
    <w:p w14:paraId="74FEAE4E" w14:textId="4E5F6851" w:rsidR="005F07C5" w:rsidRPr="0098289B" w:rsidRDefault="005F07C5" w:rsidP="0098289B">
      <w:pPr>
        <w:pStyle w:val="JOURNALHeading2"/>
      </w:pPr>
      <w:r w:rsidRPr="007D798B">
        <w:t>COMPETENCY</w:t>
      </w:r>
      <w:r w:rsidR="0098289B">
        <w:t xml:space="preserve"> </w:t>
      </w:r>
      <w:r w:rsidRPr="007D798B">
        <w:t>AREA:</w:t>
      </w:r>
      <w:r w:rsidRPr="007D798B">
        <w:tab/>
        <w:t>Safety Culture Assessment</w:t>
      </w:r>
    </w:p>
    <w:p w14:paraId="43AAD12D" w14:textId="7E7EC781" w:rsidR="005F07C5" w:rsidRPr="0098289B" w:rsidRDefault="005F07C5" w:rsidP="0098289B">
      <w:pPr>
        <w:pStyle w:val="JOURNALHeading2"/>
      </w:pPr>
      <w:r w:rsidRPr="007D798B">
        <w:t>LEVEL</w:t>
      </w:r>
      <w:r w:rsidR="0098289B">
        <w:t xml:space="preserve"> </w:t>
      </w:r>
      <w:r w:rsidRPr="007D798B">
        <w:t>OF EFFORT:</w:t>
      </w:r>
      <w:r w:rsidRPr="007D798B">
        <w:tab/>
        <w:t>40</w:t>
      </w:r>
      <w:r w:rsidR="00941A71" w:rsidRPr="007D798B">
        <w:t>–</w:t>
      </w:r>
      <w:r w:rsidR="00BF7B05" w:rsidRPr="007D798B">
        <w:t>80</w:t>
      </w:r>
      <w:r w:rsidRPr="007D798B">
        <w:t xml:space="preserve"> Hours</w:t>
      </w:r>
    </w:p>
    <w:p w14:paraId="1D79BBF4" w14:textId="389D7C8F" w:rsidR="0098289B" w:rsidRDefault="005F07C5" w:rsidP="0098289B">
      <w:pPr>
        <w:pStyle w:val="JOURNALHeading2"/>
      </w:pPr>
      <w:proofErr w:type="gramStart"/>
      <w:r w:rsidRPr="007D798B">
        <w:t>REFERENCES</w:t>
      </w:r>
      <w:proofErr w:type="gramEnd"/>
      <w:r w:rsidRPr="007D798B">
        <w:t>:</w:t>
      </w:r>
    </w:p>
    <w:p w14:paraId="0849BBCD" w14:textId="5FA04192" w:rsidR="00782AB8" w:rsidRPr="007D798B" w:rsidRDefault="005F07C5" w:rsidP="00F27360">
      <w:pPr>
        <w:pStyle w:val="BodyText"/>
        <w:numPr>
          <w:ilvl w:val="0"/>
          <w:numId w:val="33"/>
        </w:numPr>
      </w:pPr>
      <w:r w:rsidRPr="007D798B">
        <w:t>IP 95003,</w:t>
      </w:r>
      <w:r w:rsidR="00B677AB" w:rsidRPr="007D798B">
        <w:t xml:space="preserve"> </w:t>
      </w:r>
      <w:r w:rsidRPr="007D798B">
        <w:t>"</w:t>
      </w:r>
      <w:ins w:id="53" w:author="Author">
        <w:r w:rsidR="00F36088" w:rsidRPr="00F36088">
          <w:t xml:space="preserve"> Supplemental Inspection Response to Action Matrix Column 4 (Multiple/Repetitive Degraded Cornerstone) Inputs</w:t>
        </w:r>
        <w:r w:rsidR="00653697" w:rsidRPr="007D798B" w:rsidDel="00653697">
          <w:t xml:space="preserve"> </w:t>
        </w:r>
      </w:ins>
      <w:r w:rsidRPr="007D798B">
        <w:t>"</w:t>
      </w:r>
    </w:p>
    <w:p w14:paraId="609B3BA8" w14:textId="22006990" w:rsidR="005F07C5" w:rsidRPr="007D798B" w:rsidRDefault="00782AB8" w:rsidP="00F27360">
      <w:pPr>
        <w:pStyle w:val="BodyText"/>
        <w:numPr>
          <w:ilvl w:val="0"/>
          <w:numId w:val="33"/>
        </w:numPr>
      </w:pPr>
      <w:r w:rsidRPr="007D798B">
        <w:t xml:space="preserve">IP 95002, “Supplemental Inspection </w:t>
      </w:r>
      <w:ins w:id="54" w:author="Author">
        <w:r w:rsidR="00B773BA" w:rsidRPr="00B773BA">
          <w:t>Response to Action Matrix Column 3 (Degraded Performance) Inputs</w:t>
        </w:r>
      </w:ins>
      <w:r w:rsidR="00B844E3" w:rsidRPr="007D798B">
        <w:t>”</w:t>
      </w:r>
    </w:p>
    <w:p w14:paraId="187AA4DB" w14:textId="04DE85E5" w:rsidR="00C271B2" w:rsidRPr="007D798B" w:rsidRDefault="005F07C5" w:rsidP="00F27360">
      <w:pPr>
        <w:pStyle w:val="BodyText"/>
        <w:numPr>
          <w:ilvl w:val="0"/>
          <w:numId w:val="33"/>
        </w:numPr>
      </w:pPr>
      <w:r w:rsidRPr="007D798B">
        <w:t>IP 71152, "</w:t>
      </w:r>
      <w:ins w:id="55" w:author="Author">
        <w:r w:rsidR="00975978" w:rsidRPr="00975978">
          <w:t xml:space="preserve"> Problem Identification and Resolution (PI&amp;R)</w:t>
        </w:r>
        <w:r w:rsidR="00975978" w:rsidRPr="007D798B" w:rsidDel="00975978">
          <w:t xml:space="preserve"> </w:t>
        </w:r>
      </w:ins>
      <w:r w:rsidRPr="007D798B">
        <w:t>"</w:t>
      </w:r>
    </w:p>
    <w:p w14:paraId="11A56A97" w14:textId="5F3D148E" w:rsidR="008636E9" w:rsidRPr="007D798B" w:rsidRDefault="00C271B2" w:rsidP="00F27360">
      <w:pPr>
        <w:pStyle w:val="BodyText"/>
        <w:numPr>
          <w:ilvl w:val="0"/>
          <w:numId w:val="33"/>
        </w:numPr>
      </w:pPr>
      <w:r w:rsidRPr="007D798B">
        <w:t>IP 40100, “Independent Safety Culture Assessment Follow-up”</w:t>
      </w:r>
    </w:p>
    <w:p w14:paraId="5DCAE7E3" w14:textId="3F7E6004" w:rsidR="005F07C5" w:rsidRPr="007D798B" w:rsidRDefault="008636E9" w:rsidP="00F27360">
      <w:pPr>
        <w:pStyle w:val="BodyText"/>
        <w:numPr>
          <w:ilvl w:val="0"/>
          <w:numId w:val="33"/>
        </w:numPr>
      </w:pPr>
      <w:r w:rsidRPr="007D798B">
        <w:t xml:space="preserve">IP 93100, “Safety Conscious Work Environment Issue of Concern Follow-up” </w:t>
      </w:r>
    </w:p>
    <w:p w14:paraId="67213E22" w14:textId="0B601D92" w:rsidR="0098289B" w:rsidRDefault="005F07C5" w:rsidP="0098289B">
      <w:pPr>
        <w:pStyle w:val="JOURNALHeading2"/>
      </w:pPr>
      <w:proofErr w:type="gramStart"/>
      <w:r w:rsidRPr="007D798B">
        <w:t>EVALUATION</w:t>
      </w:r>
      <w:proofErr w:type="gramEnd"/>
      <w:r w:rsidR="0098289B">
        <w:t xml:space="preserve"> </w:t>
      </w:r>
      <w:r w:rsidRPr="007D798B">
        <w:t>CRITERIA:</w:t>
      </w:r>
    </w:p>
    <w:p w14:paraId="3A136124" w14:textId="77777777" w:rsidR="0098289B" w:rsidRDefault="005F07C5" w:rsidP="0098289B">
      <w:pPr>
        <w:pStyle w:val="BodyText"/>
      </w:pPr>
      <w:r w:rsidRPr="007D798B">
        <w:t>At the completion of this activity, you should be able to:</w:t>
      </w:r>
    </w:p>
    <w:p w14:paraId="00D75AF0" w14:textId="765BC7F8" w:rsidR="005F07C5" w:rsidRPr="007D798B" w:rsidRDefault="005F07C5" w:rsidP="00F27360">
      <w:pPr>
        <w:pStyle w:val="BodyText"/>
        <w:numPr>
          <w:ilvl w:val="0"/>
          <w:numId w:val="34"/>
        </w:numPr>
      </w:pPr>
      <w:r w:rsidRPr="007D798B">
        <w:t>Describe the safety culture related inspection and assessment activities performed.</w:t>
      </w:r>
    </w:p>
    <w:p w14:paraId="49CD1CF2" w14:textId="6911C317" w:rsidR="005F07C5" w:rsidRPr="0098289B" w:rsidRDefault="00782AB8" w:rsidP="00F27360">
      <w:pPr>
        <w:pStyle w:val="BodyText"/>
        <w:numPr>
          <w:ilvl w:val="0"/>
          <w:numId w:val="34"/>
        </w:numPr>
      </w:pPr>
      <w:r w:rsidRPr="007D798B">
        <w:t xml:space="preserve">Demonstrate </w:t>
      </w:r>
      <w:r w:rsidR="005F07C5" w:rsidRPr="007D798B">
        <w:t>safety culture assessment skills.</w:t>
      </w:r>
    </w:p>
    <w:p w14:paraId="0C991AD7" w14:textId="3C45F32A" w:rsidR="0098289B" w:rsidRDefault="005F07C5" w:rsidP="0098289B">
      <w:pPr>
        <w:pStyle w:val="JOURNALHeading2"/>
      </w:pPr>
      <w:r w:rsidRPr="007D798B">
        <w:t>TASKS:</w:t>
      </w:r>
    </w:p>
    <w:p w14:paraId="7E8209DA" w14:textId="203B563B" w:rsidR="00F91EAA" w:rsidRPr="007D798B" w:rsidRDefault="005226AA" w:rsidP="0098289B">
      <w:pPr>
        <w:pStyle w:val="BodyText"/>
      </w:pPr>
      <w:r w:rsidRPr="007D798B">
        <w:t>Perform the following activities:</w:t>
      </w:r>
    </w:p>
    <w:p w14:paraId="56C04541" w14:textId="77777777" w:rsidR="00B917FE" w:rsidRDefault="001E2303" w:rsidP="00F27360">
      <w:pPr>
        <w:pStyle w:val="BodyText"/>
        <w:numPr>
          <w:ilvl w:val="0"/>
          <w:numId w:val="35"/>
        </w:numPr>
      </w:pPr>
      <w:r w:rsidRPr="007D798B">
        <w:t>Participate as a note-taker for safety culture focus groups</w:t>
      </w:r>
      <w:r w:rsidR="003A76CA" w:rsidRPr="007D798B">
        <w:t xml:space="preserve"> and/or interviews</w:t>
      </w:r>
      <w:r w:rsidRPr="007D798B">
        <w:t xml:space="preserve"> </w:t>
      </w:r>
      <w:r w:rsidR="00DB79D9" w:rsidRPr="007D798B">
        <w:t>and</w:t>
      </w:r>
      <w:r w:rsidR="003A76CA" w:rsidRPr="007D798B">
        <w:t xml:space="preserve"> facilitate at least one safety culture or SCWE focus group or interview </w:t>
      </w:r>
      <w:r w:rsidR="00E7510F" w:rsidRPr="007D798B">
        <w:t>during an inspection that has a specific focus on safety culture activities</w:t>
      </w:r>
      <w:r w:rsidR="00D54A82" w:rsidRPr="007D798B">
        <w:t>.</w:t>
      </w:r>
      <w:r w:rsidR="008164E5">
        <w:t xml:space="preserve"> </w:t>
      </w:r>
      <w:r w:rsidR="00D54A82" w:rsidRPr="007D798B">
        <w:t>For example,</w:t>
      </w:r>
      <w:r w:rsidR="00E7510F" w:rsidRPr="007D798B">
        <w:t xml:space="preserve"> an IP 95003 or </w:t>
      </w:r>
      <w:r w:rsidR="00D54A82" w:rsidRPr="007D798B">
        <w:t xml:space="preserve">IP </w:t>
      </w:r>
      <w:r w:rsidR="00E7510F" w:rsidRPr="007D798B">
        <w:t xml:space="preserve">95002 inspection, IP 93100, IP 40100, </w:t>
      </w:r>
      <w:r w:rsidR="00D54A82" w:rsidRPr="007D798B">
        <w:t xml:space="preserve">the SCWE portions of IP 71152, </w:t>
      </w:r>
      <w:r w:rsidR="00E7510F" w:rsidRPr="007D798B">
        <w:t>a SCWE-related inspection at a vendor facility, or other follow-up inspection activities related to a confirmatory order or confirmatory action letter that have a specific focus</w:t>
      </w:r>
      <w:r w:rsidR="00D54A82" w:rsidRPr="007D798B">
        <w:t xml:space="preserve"> on safety culture</w:t>
      </w:r>
      <w:r w:rsidR="00B917FE">
        <w:t>.</w:t>
      </w:r>
    </w:p>
    <w:p w14:paraId="4798FD46" w14:textId="7D80F191" w:rsidR="005F07C5" w:rsidRPr="00FE6FBA" w:rsidRDefault="009F6B0D" w:rsidP="00F27360">
      <w:pPr>
        <w:pStyle w:val="BodyText"/>
        <w:numPr>
          <w:ilvl w:val="0"/>
          <w:numId w:val="35"/>
        </w:numPr>
      </w:pPr>
      <w:r w:rsidRPr="0098289B">
        <w:rPr>
          <w:bCs/>
        </w:rPr>
        <w:t xml:space="preserve">Meet with either your supervisor or a designated </w:t>
      </w:r>
      <w:r w:rsidR="00DD376B" w:rsidRPr="0098289B">
        <w:rPr>
          <w:bCs/>
        </w:rPr>
        <w:t>qualified SCA or Senior</w:t>
      </w:r>
      <w:r w:rsidR="004B6DFC" w:rsidRPr="0098289B">
        <w:rPr>
          <w:bCs/>
        </w:rPr>
        <w:t xml:space="preserve"> </w:t>
      </w:r>
      <w:r w:rsidRPr="0098289B">
        <w:rPr>
          <w:bCs/>
        </w:rPr>
        <w:t>SCA to discuss the items listed in</w:t>
      </w:r>
      <w:r w:rsidR="00D54A82" w:rsidRPr="0098289B">
        <w:rPr>
          <w:bCs/>
        </w:rPr>
        <w:t xml:space="preserve"> the evaluation criteria</w:t>
      </w:r>
      <w:r w:rsidRPr="0098289B">
        <w:rPr>
          <w:bCs/>
        </w:rPr>
        <w:t>.</w:t>
      </w:r>
    </w:p>
    <w:p w14:paraId="235DD660" w14:textId="5F07D26A" w:rsidR="00FE6FBA" w:rsidRPr="007D798B" w:rsidRDefault="00FE6FBA" w:rsidP="00092DC8">
      <w:pPr>
        <w:pStyle w:val="JOURNALHeading2"/>
        <w:keepNext w:val="0"/>
      </w:pPr>
      <w:r w:rsidRPr="00317290">
        <w:lastRenderedPageBreak/>
        <w:t>DOCUMENTATION:</w:t>
      </w:r>
      <w:r w:rsidRPr="00317290">
        <w:tab/>
        <w:t>Obtain your supervisor’s signature in the line-item for</w:t>
      </w:r>
      <w:r w:rsidR="007A18E0">
        <w:t xml:space="preserve"> the Safety Culture Assessor Qualification Activities - </w:t>
      </w:r>
      <w:r w:rsidRPr="00317290">
        <w:t xml:space="preserve">Signature Card Item </w:t>
      </w:r>
      <w:r>
        <w:t>OJT-1</w:t>
      </w:r>
      <w:r w:rsidRPr="00317290">
        <w:t>.</w:t>
      </w:r>
    </w:p>
    <w:p w14:paraId="5F269D73" w14:textId="3ECEA167" w:rsidR="005F07C5" w:rsidRPr="00D61A28" w:rsidRDefault="005F07C5" w:rsidP="00242949">
      <w:pPr>
        <w:pStyle w:val="JournalTOPIC"/>
      </w:pPr>
      <w:bookmarkStart w:id="56" w:name="_Toc197602082"/>
      <w:bookmarkStart w:id="57" w:name="_Toc238464426"/>
      <w:bookmarkStart w:id="58" w:name="_Toc238464681"/>
      <w:r w:rsidRPr="007D798B">
        <w:lastRenderedPageBreak/>
        <w:t>OJT-2:</w:t>
      </w:r>
      <w:r w:rsidR="008164E5">
        <w:t xml:space="preserve"> </w:t>
      </w:r>
      <w:r w:rsidR="00341C8A" w:rsidRPr="007D798B">
        <w:t>Review Safety Culture Assessments</w:t>
      </w:r>
      <w:bookmarkEnd w:id="56"/>
      <w:r w:rsidR="006E0490" w:rsidRPr="007D798B">
        <w:t xml:space="preserve"> </w:t>
      </w:r>
      <w:bookmarkEnd w:id="57"/>
      <w:bookmarkEnd w:id="58"/>
    </w:p>
    <w:p w14:paraId="7B47AB26" w14:textId="237D8174" w:rsidR="005F5C00" w:rsidRDefault="005F07C5" w:rsidP="005F5C00">
      <w:pPr>
        <w:pStyle w:val="JOURNALHeading2"/>
      </w:pPr>
      <w:r w:rsidRPr="007D798B">
        <w:t>PURPOSE:</w:t>
      </w:r>
    </w:p>
    <w:p w14:paraId="6CDD1279" w14:textId="77777777" w:rsidR="00B917FE" w:rsidRDefault="005F07C5" w:rsidP="005F5C00">
      <w:pPr>
        <w:pStyle w:val="BodyText"/>
      </w:pPr>
      <w:r w:rsidRPr="007D798B">
        <w:t>The purpose of this activity is to familiarize you with</w:t>
      </w:r>
      <w:r w:rsidR="00341C8A" w:rsidRPr="007D798B">
        <w:t xml:space="preserve"> reviewing and understanding licensee third</w:t>
      </w:r>
      <w:r w:rsidR="00D15EDB">
        <w:noBreakHyphen/>
      </w:r>
      <w:r w:rsidR="00341C8A" w:rsidRPr="007D798B">
        <w:t>party and independent safety culture assessments</w:t>
      </w:r>
      <w:r w:rsidR="00B917FE">
        <w:t>.</w:t>
      </w:r>
    </w:p>
    <w:p w14:paraId="7D9BA458" w14:textId="171A73E7" w:rsidR="005F07C5" w:rsidRPr="007D798B" w:rsidRDefault="005F07C5" w:rsidP="005F5C00">
      <w:pPr>
        <w:pStyle w:val="JOURNALHeading2"/>
      </w:pPr>
      <w:r w:rsidRPr="007D798B">
        <w:t>COMPETENCYAREA:</w:t>
      </w:r>
      <w:r w:rsidRPr="007D798B">
        <w:tab/>
        <w:t>Safety Culture Assessment</w:t>
      </w:r>
    </w:p>
    <w:p w14:paraId="7C01F1A1" w14:textId="31E5FE56" w:rsidR="005F07C5" w:rsidRPr="005F5C00" w:rsidRDefault="005F07C5" w:rsidP="005F5C00">
      <w:pPr>
        <w:pStyle w:val="JOURNALHeading2"/>
      </w:pPr>
      <w:r w:rsidRPr="007D798B">
        <w:t>LEVELOF EFFORT:</w:t>
      </w:r>
      <w:r w:rsidRPr="007D798B">
        <w:tab/>
      </w:r>
      <w:r w:rsidR="0063422B" w:rsidRPr="007D798B">
        <w:t>24</w:t>
      </w:r>
      <w:r w:rsidRPr="007D798B">
        <w:t xml:space="preserve"> Hours</w:t>
      </w:r>
    </w:p>
    <w:p w14:paraId="2334BA1D" w14:textId="5F5B05DA" w:rsidR="005F5C00" w:rsidRDefault="005F07C5" w:rsidP="005F5C00">
      <w:pPr>
        <w:pStyle w:val="JOURNALHeading2"/>
      </w:pPr>
      <w:proofErr w:type="gramStart"/>
      <w:r w:rsidRPr="007D798B">
        <w:t>REFERENCES</w:t>
      </w:r>
      <w:proofErr w:type="gramEnd"/>
      <w:r w:rsidRPr="007D798B">
        <w:t>:</w:t>
      </w:r>
    </w:p>
    <w:p w14:paraId="1973983D" w14:textId="26DE1F79" w:rsidR="00C9271A" w:rsidRPr="005F5C00" w:rsidRDefault="00643273" w:rsidP="00F27360">
      <w:pPr>
        <w:pStyle w:val="BodyText"/>
        <w:numPr>
          <w:ilvl w:val="0"/>
          <w:numId w:val="36"/>
        </w:numPr>
      </w:pPr>
      <w:r w:rsidRPr="005F5C00">
        <w:t>NRC IP 95003.02, “Guidance for Conducting an Independent NRC Safety Culture Assessment.”</w:t>
      </w:r>
    </w:p>
    <w:p w14:paraId="7C6BA1E5" w14:textId="304891AC" w:rsidR="002E370A" w:rsidRPr="005F5C00" w:rsidRDefault="00C9271A" w:rsidP="00F27360">
      <w:pPr>
        <w:pStyle w:val="BodyText"/>
        <w:numPr>
          <w:ilvl w:val="0"/>
          <w:numId w:val="36"/>
        </w:numPr>
      </w:pPr>
      <w:r w:rsidRPr="005F5C00">
        <w:t xml:space="preserve">IP 95003, "Supplemental Inspection </w:t>
      </w:r>
      <w:ins w:id="59" w:author="Author">
        <w:r w:rsidR="00027D7A" w:rsidRPr="00027D7A">
          <w:t>Response to Action Matrix Column 4 (Multiple/Repetitive Degraded Cornerstone) Inputs</w:t>
        </w:r>
      </w:ins>
      <w:r w:rsidRPr="005F5C00">
        <w:t>"</w:t>
      </w:r>
    </w:p>
    <w:p w14:paraId="36B4D0A9" w14:textId="3B069242" w:rsidR="002E370A" w:rsidRPr="005F5C00" w:rsidRDefault="002E370A" w:rsidP="00F27360">
      <w:pPr>
        <w:pStyle w:val="BodyText"/>
        <w:numPr>
          <w:ilvl w:val="0"/>
          <w:numId w:val="36"/>
        </w:numPr>
      </w:pPr>
      <w:r w:rsidRPr="005F5C00">
        <w:t>Nuclear Fuel Services</w:t>
      </w:r>
      <w:r w:rsidR="002F4944" w:rsidRPr="005F5C00">
        <w:t xml:space="preserve"> Nuclear Safety Culture Assessment</w:t>
      </w:r>
      <w:r w:rsidRPr="005F5C00">
        <w:t xml:space="preserve">, June 2013. </w:t>
      </w:r>
      <w:hyperlink r:id="rId43" w:history="1">
        <w:r w:rsidRPr="00941118">
          <w:rPr>
            <w:rStyle w:val="Hyperlink"/>
          </w:rPr>
          <w:t>https://www.nrc.gov/docs/ML1326/ML13263A009.pdf</w:t>
        </w:r>
      </w:hyperlink>
    </w:p>
    <w:p w14:paraId="2AB2B9B3" w14:textId="132BCC04" w:rsidR="005F5C00" w:rsidRDefault="002E370A" w:rsidP="00F27360">
      <w:pPr>
        <w:pStyle w:val="BodyText"/>
        <w:numPr>
          <w:ilvl w:val="0"/>
          <w:numId w:val="36"/>
        </w:numPr>
      </w:pPr>
      <w:r w:rsidRPr="005F5C00">
        <w:t xml:space="preserve">Prairie Island Nuclear Generating Plant Nuclear Safety Culture Assessment, August 2008. </w:t>
      </w:r>
      <w:hyperlink r:id="rId44" w:history="1">
        <w:r w:rsidRPr="005F5C00">
          <w:rPr>
            <w:rStyle w:val="Hyperlink"/>
          </w:rPr>
          <w:t>https://www.nrc.gov/docs/ML1024/ML102460761.pdf</w:t>
        </w:r>
      </w:hyperlink>
    </w:p>
    <w:p w14:paraId="7E62C530" w14:textId="38706267" w:rsidR="005F5C00" w:rsidRDefault="00FF01A9" w:rsidP="00F27360">
      <w:pPr>
        <w:pStyle w:val="BodyText"/>
        <w:numPr>
          <w:ilvl w:val="0"/>
          <w:numId w:val="36"/>
        </w:numPr>
      </w:pPr>
      <w:ins w:id="60" w:author="Author">
        <w:r w:rsidRPr="005F5C00">
          <w:t xml:space="preserve">Safety Culture Evaluation of the Davis-Besse Nuclear Power Station, April 2003. </w:t>
        </w:r>
        <w:r w:rsidRPr="005F5C00">
          <w:rPr>
            <w:rStyle w:val="Hyperlink"/>
          </w:rPr>
          <w:fldChar w:fldCharType="begin"/>
        </w:r>
        <w:r w:rsidRPr="005F5C00">
          <w:rPr>
            <w:rStyle w:val="Hyperlink"/>
          </w:rPr>
          <w:instrText>HYPERLINK "https://www.nrc.gov/docs/ML0907/ML090700848.pdf"</w:instrText>
        </w:r>
        <w:r w:rsidRPr="005F5C00">
          <w:rPr>
            <w:rStyle w:val="Hyperlink"/>
          </w:rPr>
        </w:r>
        <w:r w:rsidRPr="005F5C00">
          <w:rPr>
            <w:rStyle w:val="Hyperlink"/>
          </w:rPr>
          <w:fldChar w:fldCharType="separate"/>
        </w:r>
        <w:r w:rsidRPr="005F5C00">
          <w:rPr>
            <w:rStyle w:val="Hyperlink"/>
          </w:rPr>
          <w:t>https://www.nrc.gov/docs/ML0907/ML090700848.pdf</w:t>
        </w:r>
        <w:r w:rsidRPr="005F5C00">
          <w:rPr>
            <w:rStyle w:val="Hyperlink"/>
          </w:rPr>
          <w:fldChar w:fldCharType="end"/>
        </w:r>
      </w:ins>
    </w:p>
    <w:p w14:paraId="088E6211" w14:textId="391DBB99" w:rsidR="002E370A" w:rsidRPr="005F5C00" w:rsidRDefault="00FF01A9" w:rsidP="00F27360">
      <w:pPr>
        <w:pStyle w:val="BodyText"/>
        <w:numPr>
          <w:ilvl w:val="0"/>
          <w:numId w:val="36"/>
        </w:numPr>
      </w:pPr>
      <w:ins w:id="61" w:author="Author">
        <w:r w:rsidRPr="005F5C00">
          <w:t xml:space="preserve">Resubmittal of Redacted Organizational Safety Culture and Safety Conscious Work Environment Independent Assessment Report and Action Plans for the Davis-Besse Nuclear Power Station, March 2005. </w:t>
        </w:r>
        <w:r w:rsidRPr="005F5C00">
          <w:rPr>
            <w:rStyle w:val="Hyperlink"/>
          </w:rPr>
          <w:fldChar w:fldCharType="begin"/>
        </w:r>
        <w:r w:rsidRPr="005F5C00">
          <w:rPr>
            <w:rStyle w:val="Hyperlink"/>
          </w:rPr>
          <w:instrText>HYPERLINK "https://www.nrc.gov/docs/ML0506/ML050660425.pdf"</w:instrText>
        </w:r>
        <w:r w:rsidRPr="005F5C00">
          <w:rPr>
            <w:rStyle w:val="Hyperlink"/>
          </w:rPr>
        </w:r>
        <w:r w:rsidRPr="005F5C00">
          <w:rPr>
            <w:rStyle w:val="Hyperlink"/>
          </w:rPr>
          <w:fldChar w:fldCharType="separate"/>
        </w:r>
        <w:r w:rsidRPr="005F5C00">
          <w:rPr>
            <w:rStyle w:val="Hyperlink"/>
          </w:rPr>
          <w:t>https://www.nrc.gov/docs/ML0506/ML050660425.pdf</w:t>
        </w:r>
        <w:r w:rsidRPr="005F5C00">
          <w:rPr>
            <w:rStyle w:val="Hyperlink"/>
          </w:rPr>
          <w:fldChar w:fldCharType="end"/>
        </w:r>
      </w:ins>
    </w:p>
    <w:p w14:paraId="06473CA4" w14:textId="77777777" w:rsidR="005F5C00" w:rsidRDefault="003E0C63" w:rsidP="00F27360">
      <w:pPr>
        <w:pStyle w:val="BodyText"/>
        <w:numPr>
          <w:ilvl w:val="0"/>
          <w:numId w:val="36"/>
        </w:numPr>
      </w:pPr>
      <w:r w:rsidRPr="005F5C00">
        <w:t xml:space="preserve">Independent Assessment of the Davis-Besse Nuclear Power Station Nuclear Safety Culture and Safety Conscious Work Environment, December 2008. </w:t>
      </w:r>
      <w:hyperlink r:id="rId45" w:history="1">
        <w:r w:rsidRPr="005F5C00">
          <w:rPr>
            <w:rStyle w:val="Hyperlink"/>
          </w:rPr>
          <w:t>https://www.nrc.gov/docs/ML0902/ML090270490.pdf</w:t>
        </w:r>
      </w:hyperlink>
    </w:p>
    <w:p w14:paraId="50FA5635" w14:textId="61FEC7E3" w:rsidR="00FF01A9" w:rsidRPr="005F5C00" w:rsidRDefault="00FF01A9" w:rsidP="00F27360">
      <w:pPr>
        <w:pStyle w:val="BodyText"/>
        <w:numPr>
          <w:ilvl w:val="0"/>
          <w:numId w:val="36"/>
        </w:numPr>
      </w:pPr>
      <w:ins w:id="62" w:author="Author">
        <w:r w:rsidRPr="005F5C00">
          <w:t xml:space="preserve">Independent Third-Party Nuclear Safety Culture Assessment of the NIST Center for Neutron Research, June 2023. </w:t>
        </w:r>
        <w:r w:rsidRPr="005F5C00">
          <w:rPr>
            <w:rStyle w:val="Hyperlink"/>
          </w:rPr>
          <w:fldChar w:fldCharType="begin"/>
        </w:r>
        <w:r w:rsidRPr="005F5C00">
          <w:rPr>
            <w:rStyle w:val="Hyperlink"/>
          </w:rPr>
          <w:instrText>HYPERLINK "https://www.nrc.gov/docs/ML2320/ML23207A041.pdf"</w:instrText>
        </w:r>
        <w:r w:rsidRPr="005F5C00">
          <w:rPr>
            <w:rStyle w:val="Hyperlink"/>
          </w:rPr>
        </w:r>
        <w:r w:rsidRPr="005F5C00">
          <w:rPr>
            <w:rStyle w:val="Hyperlink"/>
          </w:rPr>
          <w:fldChar w:fldCharType="separate"/>
        </w:r>
        <w:r w:rsidRPr="005F5C00">
          <w:rPr>
            <w:rStyle w:val="Hyperlink"/>
          </w:rPr>
          <w:t>https://www.nrc.gov/docs/ML2320/ML23207A041.pdf</w:t>
        </w:r>
        <w:r w:rsidRPr="005F5C00">
          <w:rPr>
            <w:rStyle w:val="Hyperlink"/>
          </w:rPr>
          <w:fldChar w:fldCharType="end"/>
        </w:r>
      </w:ins>
    </w:p>
    <w:p w14:paraId="331CE480" w14:textId="3871354B" w:rsidR="00E30303" w:rsidRDefault="005F07C5" w:rsidP="00E30303">
      <w:pPr>
        <w:pStyle w:val="JOURNALHeading2"/>
      </w:pPr>
      <w:proofErr w:type="gramStart"/>
      <w:r w:rsidRPr="007D798B">
        <w:t>EVALUATION</w:t>
      </w:r>
      <w:proofErr w:type="gramEnd"/>
      <w:r w:rsidR="00E30303">
        <w:t xml:space="preserve"> </w:t>
      </w:r>
      <w:r w:rsidRPr="007D798B">
        <w:t>CRITERIA:</w:t>
      </w:r>
    </w:p>
    <w:p w14:paraId="0A5025BA" w14:textId="067F0D9F" w:rsidR="005F07C5" w:rsidRPr="007D798B" w:rsidRDefault="005F07C5" w:rsidP="00E30303">
      <w:pPr>
        <w:pStyle w:val="BodyText"/>
      </w:pPr>
      <w:r w:rsidRPr="007D798B">
        <w:t>At the completion of this activity, you should be able to:</w:t>
      </w:r>
    </w:p>
    <w:p w14:paraId="56A58E2C" w14:textId="7574DEB7" w:rsidR="00B005BC" w:rsidRPr="007D798B" w:rsidRDefault="00B005BC" w:rsidP="00F27360">
      <w:pPr>
        <w:pStyle w:val="BodyText"/>
        <w:numPr>
          <w:ilvl w:val="0"/>
          <w:numId w:val="37"/>
        </w:numPr>
      </w:pPr>
      <w:r w:rsidRPr="007D798B">
        <w:t xml:space="preserve">Understand the inspection requirements in IP 95003 for evaluating a </w:t>
      </w:r>
      <w:r w:rsidR="005F4FD6" w:rsidRPr="007D798B">
        <w:t>third-party</w:t>
      </w:r>
      <w:r w:rsidRPr="007D798B">
        <w:t xml:space="preserve"> safety culture assessment.</w:t>
      </w:r>
    </w:p>
    <w:p w14:paraId="51308188" w14:textId="790B487A" w:rsidR="003E0C63" w:rsidRPr="007D798B" w:rsidRDefault="003E0C63" w:rsidP="00F27360">
      <w:pPr>
        <w:pStyle w:val="BodyText"/>
        <w:numPr>
          <w:ilvl w:val="0"/>
          <w:numId w:val="37"/>
        </w:numPr>
      </w:pPr>
      <w:r w:rsidRPr="007D798B">
        <w:t>Understand the</w:t>
      </w:r>
      <w:r w:rsidR="001D74BF" w:rsidRPr="007D798B">
        <w:t xml:space="preserve"> information commonly included in safety culture assessments.</w:t>
      </w:r>
    </w:p>
    <w:p w14:paraId="284C08B9" w14:textId="4C9081FE" w:rsidR="00B005BC" w:rsidRPr="007D798B" w:rsidRDefault="00B005BC" w:rsidP="00F27360">
      <w:pPr>
        <w:pStyle w:val="BodyText"/>
        <w:numPr>
          <w:ilvl w:val="0"/>
          <w:numId w:val="37"/>
        </w:numPr>
      </w:pPr>
      <w:r w:rsidRPr="007D798B">
        <w:lastRenderedPageBreak/>
        <w:t>Describe the information needed during a safety culture inspection to evaluate a safety culture assessment.</w:t>
      </w:r>
    </w:p>
    <w:p w14:paraId="0F6CAFC5" w14:textId="77777777" w:rsidR="00B917FE" w:rsidRDefault="00B005BC" w:rsidP="00F27360">
      <w:pPr>
        <w:pStyle w:val="BodyText"/>
        <w:numPr>
          <w:ilvl w:val="0"/>
          <w:numId w:val="37"/>
        </w:numPr>
      </w:pPr>
      <w:r w:rsidRPr="007D798B">
        <w:t xml:space="preserve">Describe good and poor examples of safety culture assessment </w:t>
      </w:r>
      <w:r w:rsidR="00FD52B2" w:rsidRPr="007D798B">
        <w:t>techniques</w:t>
      </w:r>
      <w:r w:rsidR="00B917FE">
        <w:t>.</w:t>
      </w:r>
    </w:p>
    <w:p w14:paraId="3E078B09" w14:textId="0442BD81" w:rsidR="00E30303" w:rsidRDefault="005F07C5" w:rsidP="00E30303">
      <w:pPr>
        <w:pStyle w:val="JOURNALHeading2"/>
      </w:pPr>
      <w:r w:rsidRPr="007D798B">
        <w:t>TASKS:</w:t>
      </w:r>
    </w:p>
    <w:p w14:paraId="47875D84" w14:textId="40D52975" w:rsidR="00FC182B" w:rsidRPr="007D798B" w:rsidRDefault="00FC182B" w:rsidP="00E30303">
      <w:pPr>
        <w:pStyle w:val="BodyText"/>
      </w:pPr>
      <w:r w:rsidRPr="007D798B">
        <w:t>Perform the following activities:</w:t>
      </w:r>
    </w:p>
    <w:p w14:paraId="29B392ED" w14:textId="0DF5AE64" w:rsidR="005F07C5" w:rsidRPr="007D798B" w:rsidRDefault="00FD1775" w:rsidP="00F27360">
      <w:pPr>
        <w:pStyle w:val="BodyText"/>
        <w:numPr>
          <w:ilvl w:val="0"/>
          <w:numId w:val="38"/>
        </w:numPr>
      </w:pPr>
      <w:r w:rsidRPr="007D798B">
        <w:t xml:space="preserve">Obtain </w:t>
      </w:r>
      <w:r w:rsidR="002E370A" w:rsidRPr="007D798B">
        <w:t xml:space="preserve">copies of </w:t>
      </w:r>
      <w:r w:rsidRPr="007D798B">
        <w:t>safety culture assessment</w:t>
      </w:r>
      <w:r w:rsidR="002E370A" w:rsidRPr="007D798B">
        <w:t>s</w:t>
      </w:r>
      <w:r w:rsidR="00D54A82" w:rsidRPr="007D798B">
        <w:t xml:space="preserve"> performed </w:t>
      </w:r>
      <w:r w:rsidR="002E370A" w:rsidRPr="007D798B">
        <w:t>at licensed or vendor facilities</w:t>
      </w:r>
      <w:r w:rsidR="00D54A82" w:rsidRPr="007D798B">
        <w:t xml:space="preserve"> (examples of publicly available assessments are included in the references, contact a Senior SCA</w:t>
      </w:r>
      <w:r w:rsidR="00643273" w:rsidRPr="007D798B">
        <w:t xml:space="preserve"> for </w:t>
      </w:r>
      <w:r w:rsidR="002E370A" w:rsidRPr="007D798B">
        <w:t>assistance in obtaining access to other assessments</w:t>
      </w:r>
      <w:r w:rsidR="00643273" w:rsidRPr="007D798B">
        <w:t>).</w:t>
      </w:r>
    </w:p>
    <w:p w14:paraId="75023295" w14:textId="38D22A0B" w:rsidR="00643273" w:rsidRDefault="00643273" w:rsidP="00F27360">
      <w:pPr>
        <w:pStyle w:val="BodyText"/>
        <w:numPr>
          <w:ilvl w:val="0"/>
          <w:numId w:val="38"/>
        </w:numPr>
      </w:pPr>
      <w:r w:rsidRPr="007D798B">
        <w:t>Review the safety culture assessment</w:t>
      </w:r>
      <w:r w:rsidR="002E370A" w:rsidRPr="007D798B">
        <w:t>s</w:t>
      </w:r>
      <w:r w:rsidRPr="007D798B">
        <w:t xml:space="preserve"> using the inspection requirements and specific guidance for evaluating the licensee’s third</w:t>
      </w:r>
      <w:r w:rsidR="00FC3113">
        <w:t>-</w:t>
      </w:r>
      <w:r w:rsidRPr="007D798B">
        <w:t>party safety culture assessment in IP 95003</w:t>
      </w:r>
      <w:r w:rsidR="00B005BC" w:rsidRPr="007D798B">
        <w:t>, and “</w:t>
      </w:r>
      <w:r w:rsidRPr="007D798B">
        <w:t>Guidance for Evaluating Safety Culture Surveys</w:t>
      </w:r>
      <w:r w:rsidR="00B005BC" w:rsidRPr="007D798B">
        <w:t>”</w:t>
      </w:r>
      <w:r w:rsidRPr="007D798B">
        <w:t xml:space="preserve"> in IP 95003.02.</w:t>
      </w:r>
    </w:p>
    <w:p w14:paraId="521A8296" w14:textId="6F67EF77" w:rsidR="004028EB" w:rsidRPr="007D798B" w:rsidRDefault="004028EB" w:rsidP="00F27360">
      <w:pPr>
        <w:pStyle w:val="BodyText"/>
        <w:numPr>
          <w:ilvl w:val="0"/>
          <w:numId w:val="38"/>
        </w:numPr>
      </w:pPr>
      <w:ins w:id="63" w:author="Author">
        <w:r w:rsidRPr="004028EB">
          <w:t>Meet with either your supervisor or a designated qualified Senior SCA to discuss the items listed in the evaluation criteria section.</w:t>
        </w:r>
      </w:ins>
    </w:p>
    <w:p w14:paraId="5FE1DE35" w14:textId="6B405573" w:rsidR="00193921" w:rsidRDefault="009F6B0D" w:rsidP="00D61A28">
      <w:pPr>
        <w:pStyle w:val="BodyText"/>
      </w:pPr>
      <w:r w:rsidRPr="007D798B">
        <w:t xml:space="preserve">Meet with either your supervisor or a designated </w:t>
      </w:r>
      <w:r w:rsidR="00DD376B" w:rsidRPr="007D798B">
        <w:t xml:space="preserve">qualified SCA or Senior </w:t>
      </w:r>
      <w:r w:rsidRPr="007D798B">
        <w:t>SCA to discuss the items listed in the evaluation criteria section.</w:t>
      </w:r>
    </w:p>
    <w:p w14:paraId="25C6B632" w14:textId="065B999B" w:rsidR="00EB7350" w:rsidRPr="00FC3113" w:rsidRDefault="00EB7350" w:rsidP="00092DC8">
      <w:pPr>
        <w:pStyle w:val="JOURNALHeading2"/>
        <w:keepNext w:val="0"/>
      </w:pPr>
      <w:r w:rsidRPr="00317290">
        <w:t>DOCUMENTATION:</w:t>
      </w:r>
      <w:r w:rsidRPr="00317290">
        <w:tab/>
        <w:t>Obtain your supervisor’s signature in the line-item for</w:t>
      </w:r>
      <w:r w:rsidR="00092DC8">
        <w:t xml:space="preserve"> the Safety Culture Assessor Qualification Activities - </w:t>
      </w:r>
      <w:r w:rsidRPr="00317290">
        <w:t xml:space="preserve">Signature Card Item </w:t>
      </w:r>
      <w:r>
        <w:t>OJT-2</w:t>
      </w:r>
      <w:r w:rsidRPr="00317290">
        <w:t>.</w:t>
      </w:r>
    </w:p>
    <w:p w14:paraId="5E9E80AE" w14:textId="6C6A183B" w:rsidR="005F07C5" w:rsidRPr="007D798B" w:rsidRDefault="005F07C5" w:rsidP="00242949">
      <w:pPr>
        <w:pStyle w:val="JournalTOPIC"/>
        <w:rPr>
          <w:bCs/>
        </w:rPr>
      </w:pPr>
      <w:bookmarkStart w:id="64" w:name="_Toc238464427"/>
      <w:bookmarkStart w:id="65" w:name="_Toc238464682"/>
      <w:bookmarkStart w:id="66" w:name="_Toc197602083"/>
      <w:r w:rsidRPr="00242949">
        <w:lastRenderedPageBreak/>
        <w:t>OJT</w:t>
      </w:r>
      <w:r w:rsidRPr="007D798B">
        <w:t>-3:</w:t>
      </w:r>
      <w:r w:rsidR="008164E5">
        <w:t xml:space="preserve"> </w:t>
      </w:r>
      <w:r w:rsidRPr="007D798B">
        <w:t>Shadow an Inspection Team Lead</w:t>
      </w:r>
      <w:bookmarkEnd w:id="64"/>
      <w:bookmarkEnd w:id="65"/>
      <w:r w:rsidR="000B3601" w:rsidRPr="007D798B">
        <w:t xml:space="preserve"> (Senior SCA Only)</w:t>
      </w:r>
      <w:bookmarkEnd w:id="66"/>
    </w:p>
    <w:p w14:paraId="0E33450D" w14:textId="7929017C" w:rsidR="00E30303" w:rsidRDefault="005F07C5" w:rsidP="00E30303">
      <w:pPr>
        <w:pStyle w:val="JOURNALHeading2"/>
      </w:pPr>
      <w:r w:rsidRPr="007D798B">
        <w:t>PURPOSE:</w:t>
      </w:r>
    </w:p>
    <w:p w14:paraId="0F225416" w14:textId="1D7133F6" w:rsidR="005F07C5" w:rsidRPr="002C45D0" w:rsidRDefault="005F07C5" w:rsidP="002C45D0">
      <w:pPr>
        <w:pStyle w:val="BodyText"/>
      </w:pPr>
      <w:r w:rsidRPr="007D798B">
        <w:t>The purpose of this activity is to familiarize you with leading a safety culture assessment functional team.</w:t>
      </w:r>
    </w:p>
    <w:p w14:paraId="34079C2D" w14:textId="352AF95E" w:rsidR="005F07C5" w:rsidRPr="002C45D0" w:rsidRDefault="005F07C5" w:rsidP="002C45D0">
      <w:pPr>
        <w:pStyle w:val="JOURNALHeading2"/>
      </w:pPr>
      <w:r w:rsidRPr="007D798B">
        <w:t>COMPETENCY</w:t>
      </w:r>
      <w:r w:rsidR="002C45D0">
        <w:t xml:space="preserve"> </w:t>
      </w:r>
      <w:r w:rsidRPr="007D798B">
        <w:t>AREA:</w:t>
      </w:r>
      <w:r w:rsidRPr="007D798B">
        <w:tab/>
        <w:t>Safety Culture Assessment</w:t>
      </w:r>
    </w:p>
    <w:p w14:paraId="7FC20B37" w14:textId="4CAD66C9" w:rsidR="005F07C5" w:rsidRPr="002C45D0" w:rsidRDefault="005F07C5" w:rsidP="002C45D0">
      <w:pPr>
        <w:pStyle w:val="JOURNALHeading2"/>
      </w:pPr>
      <w:r w:rsidRPr="007D798B">
        <w:t>LEVEL</w:t>
      </w:r>
      <w:r w:rsidR="002C45D0">
        <w:t xml:space="preserve"> </w:t>
      </w:r>
      <w:r w:rsidRPr="007D798B">
        <w:t>OF EFFORT:</w:t>
      </w:r>
      <w:r w:rsidRPr="007D798B">
        <w:tab/>
        <w:t>120 Hours</w:t>
      </w:r>
    </w:p>
    <w:p w14:paraId="6F346E49" w14:textId="77777777" w:rsidR="002C45D0" w:rsidRDefault="005F07C5" w:rsidP="002C45D0">
      <w:pPr>
        <w:pStyle w:val="JOURNALHeading2"/>
      </w:pPr>
      <w:proofErr w:type="gramStart"/>
      <w:r w:rsidRPr="007D798B">
        <w:t>REFERENCES</w:t>
      </w:r>
      <w:proofErr w:type="gramEnd"/>
      <w:r w:rsidRPr="007D798B">
        <w:t>:</w:t>
      </w:r>
    </w:p>
    <w:p w14:paraId="5D653DD2" w14:textId="4D264A41" w:rsidR="005F07C5" w:rsidRPr="007D798B" w:rsidRDefault="005F07C5" w:rsidP="001B067B">
      <w:pPr>
        <w:pStyle w:val="ListBullet2"/>
      </w:pPr>
      <w:r w:rsidRPr="007D798B">
        <w:t xml:space="preserve">IP 95003, "Supplemental Inspection </w:t>
      </w:r>
      <w:ins w:id="67" w:author="Author">
        <w:r w:rsidR="00242E83" w:rsidRPr="00242E83">
          <w:t>Response to Action Matrix Column 4 (Multiple/Repetitive Degraded Cornerstone) Inputs</w:t>
        </w:r>
      </w:ins>
      <w:r w:rsidRPr="007D798B">
        <w:t>"</w:t>
      </w:r>
    </w:p>
    <w:p w14:paraId="04EE11D1" w14:textId="2DE48DE5" w:rsidR="002C45D0" w:rsidRDefault="005F07C5" w:rsidP="002C45D0">
      <w:pPr>
        <w:pStyle w:val="JOURNALHeading2"/>
      </w:pPr>
      <w:proofErr w:type="gramStart"/>
      <w:r w:rsidRPr="007D798B">
        <w:t>EVALUATION</w:t>
      </w:r>
      <w:proofErr w:type="gramEnd"/>
      <w:r w:rsidR="002C45D0">
        <w:t xml:space="preserve"> </w:t>
      </w:r>
      <w:r w:rsidRPr="007D798B">
        <w:t>CRITERIA:</w:t>
      </w:r>
    </w:p>
    <w:p w14:paraId="0B262837" w14:textId="0C26C410" w:rsidR="005F07C5" w:rsidRPr="007D798B" w:rsidRDefault="005F07C5" w:rsidP="002C45D0">
      <w:pPr>
        <w:pStyle w:val="BodyText"/>
      </w:pPr>
      <w:r w:rsidRPr="007D798B">
        <w:t>At the completion of this activity, you should be able to:</w:t>
      </w:r>
    </w:p>
    <w:p w14:paraId="530E0BF5" w14:textId="5C8C1EEA" w:rsidR="002C45D0" w:rsidRDefault="005F07C5" w:rsidP="00F27360">
      <w:pPr>
        <w:pStyle w:val="BodyText"/>
        <w:numPr>
          <w:ilvl w:val="0"/>
          <w:numId w:val="39"/>
        </w:numPr>
      </w:pPr>
      <w:r w:rsidRPr="007D798B">
        <w:t>Describe effective techniques to direct the conduct of safety culture assessment activities.</w:t>
      </w:r>
      <w:r w:rsidR="008164E5">
        <w:t xml:space="preserve"> </w:t>
      </w:r>
      <w:r w:rsidRPr="007D798B">
        <w:t xml:space="preserve">Describe any </w:t>
      </w:r>
      <w:proofErr w:type="gramStart"/>
      <w:r w:rsidRPr="007D798B">
        <w:t>situations</w:t>
      </w:r>
      <w:proofErr w:type="gramEnd"/>
      <w:r w:rsidRPr="007D798B">
        <w:t xml:space="preserve"> observed </w:t>
      </w:r>
      <w:r w:rsidR="00020682" w:rsidRPr="007D798B">
        <w:t xml:space="preserve">during the inspection </w:t>
      </w:r>
      <w:r w:rsidRPr="007D798B">
        <w:t>where alternative approaches could have been employed to achieve a more desirable outcome.</w:t>
      </w:r>
    </w:p>
    <w:p w14:paraId="0A48EC43" w14:textId="77777777" w:rsidR="002C45D0" w:rsidRDefault="005F07C5" w:rsidP="00F27360">
      <w:pPr>
        <w:pStyle w:val="BodyText"/>
        <w:numPr>
          <w:ilvl w:val="0"/>
          <w:numId w:val="39"/>
        </w:numPr>
      </w:pPr>
      <w:r w:rsidRPr="007D798B">
        <w:t>Describe techniques employed to achieve open and effective communications with the team leader, the assistant team leaders, other inspection team members, regional management, and senior plant management.</w:t>
      </w:r>
    </w:p>
    <w:p w14:paraId="7E114700" w14:textId="1714A34F" w:rsidR="005F07C5" w:rsidRPr="007D798B" w:rsidRDefault="005F07C5" w:rsidP="00F27360">
      <w:pPr>
        <w:pStyle w:val="BodyText"/>
        <w:numPr>
          <w:ilvl w:val="0"/>
          <w:numId w:val="39"/>
        </w:numPr>
      </w:pPr>
      <w:r w:rsidRPr="007D798B">
        <w:t>Describe approaches for dealing with unforeseen issues during the inspection and lessons learned.</w:t>
      </w:r>
    </w:p>
    <w:p w14:paraId="13A52340" w14:textId="4A45FCFE" w:rsidR="000C1AAC" w:rsidRDefault="005F07C5" w:rsidP="000C1AAC">
      <w:pPr>
        <w:pStyle w:val="JOURNALHeading2"/>
      </w:pPr>
      <w:r w:rsidRPr="007D798B">
        <w:t>TASKS:</w:t>
      </w:r>
    </w:p>
    <w:p w14:paraId="50709DE2" w14:textId="2ED84A91" w:rsidR="00FC182B" w:rsidRPr="007D798B" w:rsidRDefault="00FC182B" w:rsidP="000B28F3">
      <w:pPr>
        <w:pStyle w:val="BodyText"/>
      </w:pPr>
      <w:r w:rsidRPr="007D798B">
        <w:t>Perform the following activities:</w:t>
      </w:r>
    </w:p>
    <w:p w14:paraId="120E841F" w14:textId="59E1C803" w:rsidR="005F07C5" w:rsidRPr="007D798B" w:rsidRDefault="005F07C5" w:rsidP="00F27360">
      <w:pPr>
        <w:pStyle w:val="BodyText"/>
        <w:numPr>
          <w:ilvl w:val="0"/>
          <w:numId w:val="40"/>
        </w:numPr>
      </w:pPr>
      <w:r w:rsidRPr="007D798B">
        <w:t xml:space="preserve">Participate </w:t>
      </w:r>
      <w:proofErr w:type="gramStart"/>
      <w:r w:rsidRPr="007D798B">
        <w:t>on</w:t>
      </w:r>
      <w:proofErr w:type="gramEnd"/>
      <w:r w:rsidRPr="007D798B">
        <w:t xml:space="preserve"> an IP</w:t>
      </w:r>
      <w:r w:rsidR="00C271B2" w:rsidRPr="007D798B">
        <w:t xml:space="preserve"> </w:t>
      </w:r>
      <w:r w:rsidRPr="007D798B">
        <w:t>95002 or IP 95003 inspection</w:t>
      </w:r>
      <w:r w:rsidR="007E06FF" w:rsidRPr="007D798B">
        <w:t xml:space="preserve"> (or a combination of other </w:t>
      </w:r>
      <w:r w:rsidR="00B005BC" w:rsidRPr="007D798B">
        <w:t>s</w:t>
      </w:r>
      <w:r w:rsidR="007E06FF" w:rsidRPr="007D798B">
        <w:t xml:space="preserve">afety </w:t>
      </w:r>
      <w:r w:rsidR="00B005BC" w:rsidRPr="007D798B">
        <w:t>c</w:t>
      </w:r>
      <w:r w:rsidR="007E06FF" w:rsidRPr="007D798B">
        <w:t xml:space="preserve">ulture assessments, </w:t>
      </w:r>
      <w:r w:rsidR="00A0366C" w:rsidRPr="007D798B">
        <w:t xml:space="preserve">SCWE </w:t>
      </w:r>
      <w:r w:rsidR="007E06FF" w:rsidRPr="007D798B">
        <w:t>allegation follow-up, etc. using IP 93100 or IP 40100</w:t>
      </w:r>
      <w:r w:rsidR="00B005BC" w:rsidRPr="007D798B">
        <w:t>)</w:t>
      </w:r>
      <w:r w:rsidRPr="007D798B">
        <w:t xml:space="preserve"> and shadow the </w:t>
      </w:r>
      <w:r w:rsidR="0055515C" w:rsidRPr="007D798B">
        <w:t xml:space="preserve">safety culture </w:t>
      </w:r>
      <w:r w:rsidRPr="007D798B">
        <w:t>team leader during the onsite inspection phase.</w:t>
      </w:r>
      <w:r w:rsidR="008164E5">
        <w:t xml:space="preserve"> </w:t>
      </w:r>
      <w:r w:rsidRPr="007D798B">
        <w:t xml:space="preserve">Alternatively, </w:t>
      </w:r>
      <w:r w:rsidR="009F7D70" w:rsidRPr="007D798B">
        <w:t>if</w:t>
      </w:r>
      <w:r w:rsidR="00B861DA" w:rsidRPr="007D798B">
        <w:t xml:space="preserve"> you are a qualified inspector, you may </w:t>
      </w:r>
      <w:r w:rsidRPr="007D798B">
        <w:t>lead an IP</w:t>
      </w:r>
      <w:r w:rsidR="00882996">
        <w:t xml:space="preserve"> </w:t>
      </w:r>
      <w:r w:rsidRPr="007D798B">
        <w:t xml:space="preserve">71152 </w:t>
      </w:r>
      <w:r w:rsidR="00E83089" w:rsidRPr="007D798B">
        <w:t xml:space="preserve">biennial </w:t>
      </w:r>
      <w:r w:rsidRPr="007D798B">
        <w:t>inspection</w:t>
      </w:r>
      <w:r w:rsidR="00882996">
        <w:t>—</w:t>
      </w:r>
      <w:r w:rsidR="0055515C" w:rsidRPr="007D798B">
        <w:t xml:space="preserve"> specifically the </w:t>
      </w:r>
      <w:r w:rsidR="00FD52B2" w:rsidRPr="007D798B">
        <w:t>SCWE</w:t>
      </w:r>
      <w:r w:rsidR="00E83089" w:rsidRPr="007D798B">
        <w:t xml:space="preserve"> portion</w:t>
      </w:r>
      <w:r w:rsidR="00B005BC" w:rsidRPr="007D798B">
        <w:t>.</w:t>
      </w:r>
      <w:r w:rsidR="008164E5">
        <w:t xml:space="preserve"> </w:t>
      </w:r>
      <w:r w:rsidR="00B005BC" w:rsidRPr="007D798B">
        <w:t xml:space="preserve">Please discuss other options for fulfilling this task with the </w:t>
      </w:r>
      <w:r w:rsidR="002C7B10">
        <w:t>b</w:t>
      </w:r>
      <w:r w:rsidR="00B005BC" w:rsidRPr="007D798B">
        <w:t xml:space="preserve">ranch </w:t>
      </w:r>
      <w:r w:rsidR="002C7B10">
        <w:t>c</w:t>
      </w:r>
      <w:r w:rsidR="00B005BC" w:rsidRPr="007D798B">
        <w:t>hief of the safety culture staff in NRR.</w:t>
      </w:r>
    </w:p>
    <w:p w14:paraId="522FA9A5" w14:textId="77777777" w:rsidR="003E1EB3" w:rsidRDefault="009F6B0D" w:rsidP="00F27360">
      <w:pPr>
        <w:pStyle w:val="BodyText"/>
        <w:numPr>
          <w:ilvl w:val="0"/>
          <w:numId w:val="40"/>
        </w:numPr>
      </w:pPr>
      <w:bookmarkStart w:id="68" w:name="_Hlk198708138"/>
      <w:r w:rsidRPr="007D798B">
        <w:t xml:space="preserve">Meet with either your supervisor or a designated </w:t>
      </w:r>
      <w:r w:rsidR="00FC182B" w:rsidRPr="007D798B">
        <w:t>q</w:t>
      </w:r>
      <w:r w:rsidR="00DD376B" w:rsidRPr="007D798B">
        <w:t>ualified Senior SCA</w:t>
      </w:r>
      <w:r w:rsidR="005226AA" w:rsidRPr="007D798B">
        <w:t xml:space="preserve"> </w:t>
      </w:r>
      <w:r w:rsidRPr="007D798B">
        <w:t>to discuss the items listed in the evaluation criteria section.</w:t>
      </w:r>
      <w:bookmarkEnd w:id="68"/>
    </w:p>
    <w:p w14:paraId="02346994" w14:textId="123A7FB4" w:rsidR="00EB7350" w:rsidRDefault="00EB7350" w:rsidP="00092DC8">
      <w:pPr>
        <w:pStyle w:val="JOURNALHeading2"/>
        <w:keepNext w:val="0"/>
        <w:sectPr w:rsidR="00EB7350" w:rsidSect="007A18E0">
          <w:pgSz w:w="12240" w:h="15840" w:code="1"/>
          <w:pgMar w:top="1440" w:right="1440" w:bottom="1440" w:left="1440" w:header="720" w:footer="720" w:gutter="0"/>
          <w:cols w:space="720"/>
          <w:noEndnote/>
          <w:docGrid w:linePitch="326"/>
        </w:sectPr>
      </w:pPr>
      <w:r w:rsidRPr="00317290">
        <w:t>DOCUMENTATION:</w:t>
      </w:r>
      <w:r w:rsidRPr="00317290">
        <w:tab/>
        <w:t>Obtain your supervisor’s signature in the line-item for</w:t>
      </w:r>
      <w:r w:rsidR="00092DC8">
        <w:t xml:space="preserve"> the Safety Culture Assessor Qualification Activities - </w:t>
      </w:r>
      <w:r w:rsidRPr="00317290">
        <w:t xml:space="preserve">Signature Card Item </w:t>
      </w:r>
      <w:r>
        <w:t>OJT-3</w:t>
      </w:r>
      <w:r w:rsidRPr="00317290">
        <w:t>.</w:t>
      </w:r>
    </w:p>
    <w:p w14:paraId="6EC2B377" w14:textId="0CD98F99" w:rsidR="008B6330" w:rsidRPr="007D798B" w:rsidRDefault="004732BC" w:rsidP="00583AB9">
      <w:pPr>
        <w:pStyle w:val="Heading3"/>
      </w:pPr>
      <w:bookmarkStart w:id="69" w:name="_Toc197602084"/>
      <w:r w:rsidRPr="003E1EB3">
        <w:lastRenderedPageBreak/>
        <w:t>Signature Ca</w:t>
      </w:r>
      <w:r w:rsidR="00E76746" w:rsidRPr="003E1EB3">
        <w:t>rd for Safety Culture Assessor</w:t>
      </w:r>
      <w:r w:rsidR="00DD376B" w:rsidRPr="003E1EB3">
        <w:t xml:space="preserve"> </w:t>
      </w:r>
      <w:r w:rsidR="00C576ED" w:rsidRPr="003E1EB3">
        <w:t>Qualification</w:t>
      </w:r>
      <w:bookmarkEnd w:id="69"/>
    </w:p>
    <w:tbl>
      <w:tblPr>
        <w:tblW w:w="9360" w:type="dxa"/>
        <w:tblLayout w:type="fixed"/>
        <w:tblCellMar>
          <w:top w:w="29" w:type="dxa"/>
          <w:left w:w="58" w:type="dxa"/>
          <w:bottom w:w="29" w:type="dxa"/>
          <w:right w:w="58" w:type="dxa"/>
        </w:tblCellMar>
        <w:tblLook w:val="0000" w:firstRow="0" w:lastRow="0" w:firstColumn="0" w:lastColumn="0" w:noHBand="0" w:noVBand="0"/>
      </w:tblPr>
      <w:tblGrid>
        <w:gridCol w:w="6020"/>
        <w:gridCol w:w="1396"/>
        <w:gridCol w:w="1944"/>
      </w:tblGrid>
      <w:tr w:rsidR="008B6330" w:rsidRPr="007D798B" w14:paraId="2C9D8706" w14:textId="77777777" w:rsidTr="00754F12">
        <w:trPr>
          <w:trHeight w:val="817"/>
        </w:trPr>
        <w:tc>
          <w:tcPr>
            <w:tcW w:w="6020" w:type="dxa"/>
            <w:tcBorders>
              <w:top w:val="single" w:sz="8" w:space="0" w:color="000000"/>
              <w:left w:val="single" w:sz="8" w:space="0" w:color="000000"/>
              <w:bottom w:val="single" w:sz="8" w:space="0" w:color="000000"/>
              <w:right w:val="single" w:sz="8" w:space="0" w:color="000000"/>
            </w:tcBorders>
            <w:vAlign w:val="bottom"/>
          </w:tcPr>
          <w:p w14:paraId="7D4DBA6C" w14:textId="77777777" w:rsidR="008B6330" w:rsidRPr="007D798B" w:rsidRDefault="008B6330" w:rsidP="0002398E">
            <w:pPr>
              <w:pStyle w:val="JOURNALTableHeading1"/>
            </w:pPr>
            <w:r w:rsidRPr="007D798B">
              <w:t>Employee Name: _______________________________</w:t>
            </w:r>
          </w:p>
        </w:tc>
        <w:tc>
          <w:tcPr>
            <w:tcW w:w="1396" w:type="dxa"/>
            <w:tcBorders>
              <w:top w:val="single" w:sz="8" w:space="0" w:color="000000"/>
              <w:left w:val="single" w:sz="8" w:space="0" w:color="000000"/>
              <w:bottom w:val="single" w:sz="8" w:space="0" w:color="000000"/>
              <w:right w:val="single" w:sz="8" w:space="0" w:color="000000"/>
            </w:tcBorders>
          </w:tcPr>
          <w:p w14:paraId="29F5B84C" w14:textId="77777777" w:rsidR="008B6330" w:rsidRPr="007D798B" w:rsidRDefault="008B6330" w:rsidP="00241FAD">
            <w:pPr>
              <w:pStyle w:val="JOURNALTableHeading1"/>
              <w:rPr>
                <w:iCs w:val="0"/>
                <w:color w:val="000000"/>
              </w:rPr>
            </w:pPr>
            <w:r w:rsidRPr="00241FAD">
              <w:t>Employee</w:t>
            </w:r>
            <w:r w:rsidRPr="007D798B">
              <w:rPr>
                <w:color w:val="000000"/>
              </w:rPr>
              <w:t xml:space="preserve"> Initials/Date</w:t>
            </w:r>
          </w:p>
        </w:tc>
        <w:tc>
          <w:tcPr>
            <w:tcW w:w="1944" w:type="dxa"/>
            <w:tcBorders>
              <w:top w:val="single" w:sz="8" w:space="0" w:color="000000"/>
              <w:left w:val="single" w:sz="8" w:space="0" w:color="000000"/>
              <w:bottom w:val="single" w:sz="8" w:space="0" w:color="000000"/>
              <w:right w:val="single" w:sz="8" w:space="0" w:color="000000"/>
            </w:tcBorders>
          </w:tcPr>
          <w:p w14:paraId="52AC0736" w14:textId="29E8D11E" w:rsidR="008B6330" w:rsidRPr="007D798B" w:rsidRDefault="008B6330" w:rsidP="0002398E">
            <w:pPr>
              <w:pStyle w:val="JOURNALTableHeading1"/>
            </w:pPr>
            <w:r w:rsidRPr="007D798B">
              <w:t>Supervisor/Subject Matter Expert Signature/Date</w:t>
            </w:r>
          </w:p>
        </w:tc>
      </w:tr>
      <w:tr w:rsidR="00216312" w:rsidRPr="007D798B" w14:paraId="51B09C3F" w14:textId="77777777" w:rsidTr="00357D6B">
        <w:tc>
          <w:tcPr>
            <w:tcW w:w="6020" w:type="dxa"/>
            <w:tcBorders>
              <w:top w:val="single" w:sz="8" w:space="0" w:color="000000"/>
              <w:left w:val="single" w:sz="8" w:space="0" w:color="000000"/>
              <w:bottom w:val="single" w:sz="7" w:space="0" w:color="000000"/>
              <w:right w:val="single" w:sz="8" w:space="0" w:color="000000"/>
            </w:tcBorders>
          </w:tcPr>
          <w:p w14:paraId="43604268" w14:textId="35C30DB3" w:rsidR="000064A3" w:rsidRPr="007D798B" w:rsidRDefault="0097549C" w:rsidP="00D31590">
            <w:pPr>
              <w:pStyle w:val="JOURNALTableHeading1"/>
            </w:pPr>
            <w:r w:rsidRPr="00D31590">
              <w:t xml:space="preserve">A. </w:t>
            </w:r>
            <w:r w:rsidR="000064A3" w:rsidRPr="00D31590">
              <w:t>B</w:t>
            </w:r>
            <w:r w:rsidR="000064A3" w:rsidRPr="007D798B">
              <w:t>asic and General Proficiency Inspector Qualification</w:t>
            </w:r>
          </w:p>
          <w:p w14:paraId="3FE34571" w14:textId="77777777" w:rsidR="000064A3" w:rsidRPr="007D798B" w:rsidRDefault="000064A3" w:rsidP="003653D0">
            <w:pPr>
              <w:pStyle w:val="BodyText2"/>
              <w:spacing w:after="0"/>
              <w:ind w:left="288"/>
              <w:rPr>
                <w:color w:val="000000"/>
                <w:u w:val="single"/>
              </w:rPr>
            </w:pPr>
          </w:p>
          <w:p w14:paraId="3251B3F1" w14:textId="4FB7CFA0" w:rsidR="00E745A1" w:rsidRPr="00645663" w:rsidRDefault="000064A3" w:rsidP="003653D0">
            <w:pPr>
              <w:pStyle w:val="BodyText2"/>
              <w:spacing w:after="0"/>
              <w:ind w:left="288"/>
              <w:rPr>
                <w:sz w:val="20"/>
                <w:szCs w:val="20"/>
              </w:rPr>
            </w:pPr>
            <w:r w:rsidRPr="00645663">
              <w:rPr>
                <w:sz w:val="20"/>
                <w:szCs w:val="20"/>
              </w:rPr>
              <w:t>Note: Q</w:t>
            </w:r>
            <w:r w:rsidR="00594E1D" w:rsidRPr="00645663">
              <w:rPr>
                <w:sz w:val="20"/>
                <w:szCs w:val="20"/>
              </w:rPr>
              <w:t>ualified reactor inspectors</w:t>
            </w:r>
            <w:r w:rsidRPr="00645663">
              <w:rPr>
                <w:sz w:val="20"/>
                <w:szCs w:val="20"/>
              </w:rPr>
              <w:t xml:space="preserve"> should</w:t>
            </w:r>
            <w:r w:rsidR="00594E1D" w:rsidRPr="00645663">
              <w:rPr>
                <w:sz w:val="20"/>
                <w:szCs w:val="20"/>
              </w:rPr>
              <w:t xml:space="preserve"> i</w:t>
            </w:r>
            <w:r w:rsidR="00216312" w:rsidRPr="00645663">
              <w:rPr>
                <w:sz w:val="20"/>
                <w:szCs w:val="20"/>
              </w:rPr>
              <w:t xml:space="preserve">ndicate the date </w:t>
            </w:r>
            <w:proofErr w:type="gramStart"/>
            <w:r w:rsidR="00216312" w:rsidRPr="00645663">
              <w:rPr>
                <w:sz w:val="20"/>
                <w:szCs w:val="20"/>
              </w:rPr>
              <w:t>of</w:t>
            </w:r>
            <w:proofErr w:type="gramEnd"/>
            <w:r w:rsidR="00216312" w:rsidRPr="00645663">
              <w:rPr>
                <w:sz w:val="20"/>
                <w:szCs w:val="20"/>
              </w:rPr>
              <w:t xml:space="preserve"> completing all training requirements in IMC 1245 Appendix A and B and skip </w:t>
            </w:r>
            <w:r w:rsidRPr="00645663">
              <w:rPr>
                <w:sz w:val="20"/>
                <w:szCs w:val="20"/>
              </w:rPr>
              <w:t xml:space="preserve">to </w:t>
            </w:r>
            <w:r w:rsidR="00FC182B" w:rsidRPr="00645663">
              <w:rPr>
                <w:sz w:val="20"/>
                <w:szCs w:val="20"/>
              </w:rPr>
              <w:t>S</w:t>
            </w:r>
            <w:r w:rsidR="00216312" w:rsidRPr="00645663">
              <w:rPr>
                <w:sz w:val="20"/>
                <w:szCs w:val="20"/>
              </w:rPr>
              <w:t>ection</w:t>
            </w:r>
            <w:r w:rsidRPr="00645663">
              <w:rPr>
                <w:sz w:val="20"/>
                <w:szCs w:val="20"/>
              </w:rPr>
              <w:t xml:space="preserve"> E</w:t>
            </w:r>
            <w:r w:rsidR="00216312" w:rsidRPr="00645663">
              <w:rPr>
                <w:sz w:val="20"/>
                <w:szCs w:val="20"/>
              </w:rPr>
              <w:t>.</w:t>
            </w:r>
            <w:r w:rsidR="008164E5" w:rsidRPr="00645663">
              <w:rPr>
                <w:sz w:val="20"/>
                <w:szCs w:val="20"/>
              </w:rPr>
              <w:t xml:space="preserve"> </w:t>
            </w:r>
            <w:r w:rsidRPr="00645663">
              <w:rPr>
                <w:sz w:val="20"/>
                <w:szCs w:val="20"/>
              </w:rPr>
              <w:t>C</w:t>
            </w:r>
            <w:r w:rsidR="00594E1D" w:rsidRPr="00645663">
              <w:rPr>
                <w:sz w:val="20"/>
                <w:szCs w:val="20"/>
              </w:rPr>
              <w:t xml:space="preserve">andidates who </w:t>
            </w:r>
            <w:r w:rsidRPr="00645663">
              <w:rPr>
                <w:sz w:val="20"/>
                <w:szCs w:val="20"/>
              </w:rPr>
              <w:t>have not previously completed</w:t>
            </w:r>
            <w:r w:rsidR="00737757" w:rsidRPr="00645663">
              <w:rPr>
                <w:sz w:val="20"/>
                <w:szCs w:val="20"/>
              </w:rPr>
              <w:t xml:space="preserve"> their</w:t>
            </w:r>
            <w:r w:rsidRPr="00645663">
              <w:rPr>
                <w:sz w:val="20"/>
                <w:szCs w:val="20"/>
              </w:rPr>
              <w:t xml:space="preserve"> qualifications in </w:t>
            </w:r>
            <w:r w:rsidR="00594E1D" w:rsidRPr="00645663">
              <w:rPr>
                <w:sz w:val="20"/>
                <w:szCs w:val="20"/>
              </w:rPr>
              <w:t>IMC 1245</w:t>
            </w:r>
            <w:r w:rsidR="00216312" w:rsidRPr="00645663">
              <w:rPr>
                <w:sz w:val="20"/>
                <w:szCs w:val="20"/>
              </w:rPr>
              <w:t xml:space="preserve"> Appendix A and Appendix B </w:t>
            </w:r>
            <w:r w:rsidRPr="00645663">
              <w:rPr>
                <w:sz w:val="20"/>
                <w:szCs w:val="20"/>
              </w:rPr>
              <w:t>must</w:t>
            </w:r>
            <w:r w:rsidR="00216312" w:rsidRPr="00645663">
              <w:rPr>
                <w:sz w:val="20"/>
                <w:szCs w:val="20"/>
              </w:rPr>
              <w:t xml:space="preserve"> complete </w:t>
            </w:r>
            <w:r w:rsidR="00FC182B" w:rsidRPr="00645663">
              <w:rPr>
                <w:sz w:val="20"/>
                <w:szCs w:val="20"/>
              </w:rPr>
              <w:t>S</w:t>
            </w:r>
            <w:r w:rsidR="00216312" w:rsidRPr="00645663">
              <w:rPr>
                <w:sz w:val="20"/>
                <w:szCs w:val="20"/>
              </w:rPr>
              <w:t>ections B-D</w:t>
            </w:r>
            <w:r w:rsidR="00594E1D" w:rsidRPr="00645663">
              <w:rPr>
                <w:sz w:val="20"/>
                <w:szCs w:val="20"/>
              </w:rPr>
              <w:t xml:space="preserve"> </w:t>
            </w:r>
            <w:r w:rsidR="00216312" w:rsidRPr="00645663">
              <w:rPr>
                <w:sz w:val="20"/>
                <w:szCs w:val="20"/>
              </w:rPr>
              <w:t>below.</w:t>
            </w:r>
          </w:p>
        </w:tc>
        <w:tc>
          <w:tcPr>
            <w:tcW w:w="1396" w:type="dxa"/>
            <w:tcBorders>
              <w:top w:val="single" w:sz="8" w:space="0" w:color="000000"/>
              <w:left w:val="single" w:sz="8" w:space="0" w:color="000000"/>
              <w:bottom w:val="single" w:sz="7" w:space="0" w:color="000000"/>
              <w:right w:val="single" w:sz="8" w:space="0" w:color="000000"/>
            </w:tcBorders>
          </w:tcPr>
          <w:p w14:paraId="0370F853" w14:textId="77777777" w:rsidR="00216312" w:rsidRPr="007D798B" w:rsidRDefault="00216312" w:rsidP="002938D3">
            <w:pPr>
              <w:pStyle w:val="ListParagraph"/>
              <w:tabs>
                <w:tab w:val="left" w:pos="0"/>
              </w:tabs>
              <w:ind w:left="1080"/>
              <w:rPr>
                <w:color w:val="000000"/>
                <w:u w:val="single"/>
              </w:rPr>
            </w:pPr>
          </w:p>
        </w:tc>
        <w:tc>
          <w:tcPr>
            <w:tcW w:w="1944" w:type="dxa"/>
            <w:tcBorders>
              <w:top w:val="single" w:sz="8" w:space="0" w:color="000000"/>
              <w:left w:val="single" w:sz="8" w:space="0" w:color="000000"/>
              <w:bottom w:val="single" w:sz="7" w:space="0" w:color="000000"/>
              <w:right w:val="single" w:sz="8" w:space="0" w:color="000000"/>
            </w:tcBorders>
          </w:tcPr>
          <w:p w14:paraId="1FF33E7A" w14:textId="77777777" w:rsidR="00216312" w:rsidRPr="007D798B" w:rsidRDefault="00216312" w:rsidP="00975BBA">
            <w:pPr>
              <w:rPr>
                <w:iCs/>
                <w:color w:val="000000"/>
              </w:rPr>
            </w:pPr>
          </w:p>
        </w:tc>
      </w:tr>
      <w:tr w:rsidR="008B6330" w:rsidRPr="007D798B" w14:paraId="38F6133E" w14:textId="77777777" w:rsidTr="00357D6B">
        <w:tc>
          <w:tcPr>
            <w:tcW w:w="9360" w:type="dxa"/>
            <w:gridSpan w:val="3"/>
            <w:tcBorders>
              <w:top w:val="single" w:sz="7" w:space="0" w:color="000000"/>
              <w:left w:val="single" w:sz="8" w:space="0" w:color="000000"/>
              <w:bottom w:val="single" w:sz="7" w:space="0" w:color="000000"/>
              <w:right w:val="single" w:sz="8" w:space="0" w:color="000000"/>
            </w:tcBorders>
          </w:tcPr>
          <w:p w14:paraId="6B65BC4F" w14:textId="71ABF082" w:rsidR="00E745A1" w:rsidRPr="007D798B" w:rsidRDefault="009E3A37" w:rsidP="00F607D1">
            <w:pPr>
              <w:pStyle w:val="JOURNALTableHeading1"/>
              <w:spacing w:before="120"/>
              <w:rPr>
                <w:i/>
                <w:iCs w:val="0"/>
                <w:color w:val="000000"/>
              </w:rPr>
            </w:pPr>
            <w:r w:rsidRPr="007D798B">
              <w:t>B.</w:t>
            </w:r>
            <w:r w:rsidR="008164E5">
              <w:t xml:space="preserve"> </w:t>
            </w:r>
            <w:r w:rsidR="008B6330" w:rsidRPr="007D798B">
              <w:t>Training Courses</w:t>
            </w:r>
            <w:r w:rsidR="000064A3" w:rsidRPr="007D798B">
              <w:t xml:space="preserve"> from IMC 1245</w:t>
            </w:r>
            <w:r w:rsidR="00FC182B" w:rsidRPr="007D798B">
              <w:t>,</w:t>
            </w:r>
            <w:r w:rsidR="000064A3" w:rsidRPr="007D798B">
              <w:t xml:space="preserve"> Appendix A and B</w:t>
            </w:r>
          </w:p>
        </w:tc>
      </w:tr>
      <w:tr w:rsidR="008B6330" w:rsidRPr="007D798B" w14:paraId="3EFA8A93" w14:textId="77777777" w:rsidTr="00357D6B">
        <w:trPr>
          <w:trHeight w:val="360"/>
        </w:trPr>
        <w:tc>
          <w:tcPr>
            <w:tcW w:w="6020" w:type="dxa"/>
            <w:tcBorders>
              <w:top w:val="single" w:sz="7" w:space="0" w:color="000000"/>
              <w:left w:val="single" w:sz="8" w:space="0" w:color="000000"/>
              <w:bottom w:val="single" w:sz="7" w:space="0" w:color="000000"/>
              <w:right w:val="single" w:sz="8" w:space="0" w:color="000000"/>
            </w:tcBorders>
          </w:tcPr>
          <w:p w14:paraId="534D04C5" w14:textId="712A6BD1" w:rsidR="008B6330" w:rsidRPr="007D798B" w:rsidRDefault="00984A12" w:rsidP="00D31590">
            <w:pPr>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ind w:left="504" w:hanging="216"/>
              <w:rPr>
                <w:color w:val="000000"/>
              </w:rPr>
            </w:pPr>
            <w:r w:rsidRPr="007D798B">
              <w:rPr>
                <w:color w:val="000000"/>
              </w:rPr>
              <w:t>1.</w:t>
            </w:r>
            <w:r w:rsidR="008164E5">
              <w:rPr>
                <w:color w:val="000000"/>
              </w:rPr>
              <w:t xml:space="preserve"> </w:t>
            </w:r>
            <w:r w:rsidRPr="007D798B">
              <w:rPr>
                <w:color w:val="000000"/>
              </w:rPr>
              <w:t>H-100 Site Access Training</w:t>
            </w:r>
            <w:r w:rsidR="008164E5">
              <w:rPr>
                <w:color w:val="000000"/>
              </w:rPr>
              <w:t xml:space="preserve"> </w:t>
            </w:r>
            <w:r w:rsidRPr="007D798B">
              <w:rPr>
                <w:color w:val="000000"/>
              </w:rPr>
              <w:t xml:space="preserve"> </w:t>
            </w:r>
          </w:p>
        </w:tc>
        <w:tc>
          <w:tcPr>
            <w:tcW w:w="1396" w:type="dxa"/>
            <w:tcBorders>
              <w:top w:val="single" w:sz="7" w:space="0" w:color="000000"/>
              <w:left w:val="single" w:sz="8" w:space="0" w:color="000000"/>
              <w:bottom w:val="single" w:sz="7" w:space="0" w:color="000000"/>
              <w:right w:val="single" w:sz="8" w:space="0" w:color="000000"/>
            </w:tcBorders>
          </w:tcPr>
          <w:p w14:paraId="4CBCCBD6" w14:textId="77777777" w:rsidR="008B6330" w:rsidRPr="007D798B" w:rsidRDefault="008B6330" w:rsidP="001B7279">
            <w:pPr>
              <w:rPr>
                <w:color w:val="000000"/>
              </w:rPr>
            </w:pPr>
          </w:p>
        </w:tc>
        <w:tc>
          <w:tcPr>
            <w:tcW w:w="1944" w:type="dxa"/>
            <w:tcBorders>
              <w:top w:val="single" w:sz="7" w:space="0" w:color="000000"/>
              <w:left w:val="single" w:sz="8" w:space="0" w:color="000000"/>
              <w:bottom w:val="single" w:sz="7" w:space="0" w:color="000000"/>
              <w:right w:val="single" w:sz="8" w:space="0" w:color="000000"/>
            </w:tcBorders>
          </w:tcPr>
          <w:p w14:paraId="01E4BB85" w14:textId="77777777" w:rsidR="008B6330" w:rsidRPr="007D798B" w:rsidRDefault="008B6330" w:rsidP="001B7279">
            <w:pPr>
              <w:rPr>
                <w:color w:val="000000"/>
              </w:rPr>
            </w:pPr>
          </w:p>
        </w:tc>
      </w:tr>
      <w:tr w:rsidR="001B7279" w:rsidRPr="007D798B" w14:paraId="7A515A3C" w14:textId="77777777" w:rsidTr="00357D6B">
        <w:trPr>
          <w:trHeight w:val="360"/>
        </w:trPr>
        <w:tc>
          <w:tcPr>
            <w:tcW w:w="6020" w:type="dxa"/>
            <w:tcBorders>
              <w:top w:val="single" w:sz="7" w:space="0" w:color="000000"/>
              <w:left w:val="single" w:sz="8" w:space="0" w:color="000000"/>
              <w:bottom w:val="single" w:sz="7" w:space="0" w:color="000000"/>
              <w:right w:val="single" w:sz="8" w:space="0" w:color="000000"/>
            </w:tcBorders>
          </w:tcPr>
          <w:p w14:paraId="2CA2F828" w14:textId="0BC1D20D" w:rsidR="001B7279" w:rsidRPr="007D798B" w:rsidRDefault="001B7279" w:rsidP="00D31590">
            <w:pPr>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ind w:left="504" w:hanging="216"/>
            </w:pPr>
            <w:r w:rsidRPr="007D798B">
              <w:rPr>
                <w:color w:val="000000"/>
              </w:rPr>
              <w:t>2.</w:t>
            </w:r>
            <w:r w:rsidR="008164E5">
              <w:rPr>
                <w:color w:val="000000"/>
              </w:rPr>
              <w:t xml:space="preserve"> </w:t>
            </w:r>
            <w:r w:rsidRPr="007D798B">
              <w:rPr>
                <w:color w:val="000000"/>
              </w:rPr>
              <w:t>R-100 Reactor Concepts</w:t>
            </w:r>
          </w:p>
        </w:tc>
        <w:tc>
          <w:tcPr>
            <w:tcW w:w="1396" w:type="dxa"/>
            <w:tcBorders>
              <w:top w:val="single" w:sz="7" w:space="0" w:color="000000"/>
              <w:left w:val="single" w:sz="8" w:space="0" w:color="000000"/>
              <w:bottom w:val="single" w:sz="7" w:space="0" w:color="000000"/>
              <w:right w:val="single" w:sz="8" w:space="0" w:color="000000"/>
            </w:tcBorders>
          </w:tcPr>
          <w:p w14:paraId="0316DD58" w14:textId="77777777" w:rsidR="001B7279" w:rsidRPr="007D798B" w:rsidRDefault="001B7279" w:rsidP="005E5C8B">
            <w:pPr>
              <w:rPr>
                <w:color w:val="000000"/>
              </w:rPr>
            </w:pPr>
          </w:p>
        </w:tc>
        <w:tc>
          <w:tcPr>
            <w:tcW w:w="1944" w:type="dxa"/>
            <w:tcBorders>
              <w:top w:val="single" w:sz="7" w:space="0" w:color="000000"/>
              <w:left w:val="single" w:sz="8" w:space="0" w:color="000000"/>
              <w:bottom w:val="single" w:sz="7" w:space="0" w:color="000000"/>
              <w:right w:val="single" w:sz="8" w:space="0" w:color="000000"/>
            </w:tcBorders>
          </w:tcPr>
          <w:p w14:paraId="1F361F09" w14:textId="77777777" w:rsidR="001B7279" w:rsidRPr="007D798B" w:rsidRDefault="001B7279" w:rsidP="005E5C8B">
            <w:pPr>
              <w:rPr>
                <w:color w:val="000000"/>
              </w:rPr>
            </w:pPr>
          </w:p>
        </w:tc>
      </w:tr>
      <w:tr w:rsidR="000F4C2C" w:rsidRPr="007D798B" w14:paraId="75ECA26E" w14:textId="77777777" w:rsidTr="00357D6B">
        <w:trPr>
          <w:trHeight w:val="360"/>
        </w:trPr>
        <w:tc>
          <w:tcPr>
            <w:tcW w:w="6020" w:type="dxa"/>
            <w:tcBorders>
              <w:top w:val="single" w:sz="7" w:space="0" w:color="000000"/>
              <w:left w:val="single" w:sz="8" w:space="0" w:color="000000"/>
              <w:bottom w:val="single" w:sz="7" w:space="0" w:color="000000"/>
              <w:right w:val="single" w:sz="8" w:space="0" w:color="000000"/>
            </w:tcBorders>
          </w:tcPr>
          <w:p w14:paraId="1DFFA8F5" w14:textId="1D0648EB" w:rsidR="000F4C2C" w:rsidRPr="007D798B" w:rsidRDefault="001B7279" w:rsidP="00D31590">
            <w:pPr>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ind w:left="504" w:hanging="216"/>
              <w:rPr>
                <w:i/>
                <w:iCs/>
                <w:color w:val="000000"/>
              </w:rPr>
            </w:pPr>
            <w:r w:rsidRPr="007D798B">
              <w:rPr>
                <w:color w:val="000000"/>
              </w:rPr>
              <w:t>3.</w:t>
            </w:r>
            <w:r w:rsidR="008164E5">
              <w:rPr>
                <w:color w:val="000000"/>
              </w:rPr>
              <w:t xml:space="preserve"> </w:t>
            </w:r>
            <w:r w:rsidR="00CA7C99" w:rsidRPr="007D798B">
              <w:rPr>
                <w:color w:val="000000"/>
              </w:rPr>
              <w:t>G-105 Conducting Inspections</w:t>
            </w:r>
          </w:p>
        </w:tc>
        <w:tc>
          <w:tcPr>
            <w:tcW w:w="1396" w:type="dxa"/>
            <w:tcBorders>
              <w:top w:val="single" w:sz="7" w:space="0" w:color="000000"/>
              <w:left w:val="single" w:sz="8" w:space="0" w:color="000000"/>
              <w:bottom w:val="single" w:sz="7" w:space="0" w:color="000000"/>
              <w:right w:val="single" w:sz="8" w:space="0" w:color="000000"/>
            </w:tcBorders>
          </w:tcPr>
          <w:p w14:paraId="74018DE7" w14:textId="77777777" w:rsidR="000F4C2C" w:rsidRPr="007D798B" w:rsidRDefault="000F4C2C" w:rsidP="005E5C8B">
            <w:pPr>
              <w:rPr>
                <w:color w:val="000000"/>
              </w:rPr>
            </w:pPr>
          </w:p>
        </w:tc>
        <w:tc>
          <w:tcPr>
            <w:tcW w:w="1944" w:type="dxa"/>
            <w:tcBorders>
              <w:top w:val="single" w:sz="7" w:space="0" w:color="000000"/>
              <w:left w:val="single" w:sz="8" w:space="0" w:color="000000"/>
              <w:bottom w:val="single" w:sz="7" w:space="0" w:color="000000"/>
              <w:right w:val="single" w:sz="8" w:space="0" w:color="000000"/>
            </w:tcBorders>
          </w:tcPr>
          <w:p w14:paraId="7AADBB05" w14:textId="77777777" w:rsidR="000F4C2C" w:rsidRPr="007D798B" w:rsidRDefault="000F4C2C" w:rsidP="005E5C8B">
            <w:pPr>
              <w:rPr>
                <w:color w:val="000000"/>
              </w:rPr>
            </w:pPr>
          </w:p>
        </w:tc>
      </w:tr>
      <w:tr w:rsidR="001B7279" w:rsidRPr="007D798B" w14:paraId="141F9909" w14:textId="77777777" w:rsidTr="00357D6B">
        <w:trPr>
          <w:trHeight w:val="360"/>
        </w:trPr>
        <w:tc>
          <w:tcPr>
            <w:tcW w:w="6020" w:type="dxa"/>
            <w:tcBorders>
              <w:top w:val="single" w:sz="7" w:space="0" w:color="000000"/>
              <w:left w:val="single" w:sz="8" w:space="0" w:color="000000"/>
              <w:bottom w:val="single" w:sz="7" w:space="0" w:color="000000"/>
              <w:right w:val="single" w:sz="8" w:space="0" w:color="000000"/>
            </w:tcBorders>
          </w:tcPr>
          <w:p w14:paraId="12203A4B" w14:textId="3ECF3057" w:rsidR="001B7279" w:rsidRPr="007D798B" w:rsidRDefault="001B7279" w:rsidP="00D31590">
            <w:pPr>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ind w:left="504" w:hanging="216"/>
            </w:pPr>
            <w:r w:rsidRPr="007D798B">
              <w:rPr>
                <w:color w:val="000000"/>
              </w:rPr>
              <w:t>4.</w:t>
            </w:r>
            <w:r w:rsidR="008164E5">
              <w:rPr>
                <w:color w:val="000000"/>
              </w:rPr>
              <w:t xml:space="preserve"> </w:t>
            </w:r>
            <w:r w:rsidRPr="007D798B">
              <w:rPr>
                <w:color w:val="000000"/>
              </w:rPr>
              <w:t>Effective Communication for NRC Inspectors</w:t>
            </w:r>
          </w:p>
        </w:tc>
        <w:tc>
          <w:tcPr>
            <w:tcW w:w="1396" w:type="dxa"/>
            <w:tcBorders>
              <w:top w:val="single" w:sz="7" w:space="0" w:color="000000"/>
              <w:left w:val="single" w:sz="8" w:space="0" w:color="000000"/>
              <w:bottom w:val="single" w:sz="7" w:space="0" w:color="000000"/>
              <w:right w:val="single" w:sz="8" w:space="0" w:color="000000"/>
            </w:tcBorders>
          </w:tcPr>
          <w:p w14:paraId="79690B1C" w14:textId="77777777" w:rsidR="001B7279" w:rsidRPr="007D798B" w:rsidRDefault="001B7279" w:rsidP="005E5C8B">
            <w:pPr>
              <w:rPr>
                <w:color w:val="000000"/>
              </w:rPr>
            </w:pPr>
          </w:p>
        </w:tc>
        <w:tc>
          <w:tcPr>
            <w:tcW w:w="1944" w:type="dxa"/>
            <w:tcBorders>
              <w:top w:val="single" w:sz="7" w:space="0" w:color="000000"/>
              <w:left w:val="single" w:sz="8" w:space="0" w:color="000000"/>
              <w:bottom w:val="single" w:sz="7" w:space="0" w:color="000000"/>
              <w:right w:val="single" w:sz="8" w:space="0" w:color="000000"/>
            </w:tcBorders>
          </w:tcPr>
          <w:p w14:paraId="4DDC3665" w14:textId="77777777" w:rsidR="001B7279" w:rsidRPr="007D798B" w:rsidRDefault="001B7279" w:rsidP="005E5C8B">
            <w:pPr>
              <w:rPr>
                <w:color w:val="000000"/>
              </w:rPr>
            </w:pPr>
          </w:p>
        </w:tc>
      </w:tr>
      <w:tr w:rsidR="001B7279" w:rsidRPr="007D798B" w14:paraId="15BD5C5A" w14:textId="77777777" w:rsidTr="00357D6B">
        <w:trPr>
          <w:trHeight w:val="360"/>
        </w:trPr>
        <w:tc>
          <w:tcPr>
            <w:tcW w:w="6020" w:type="dxa"/>
            <w:tcBorders>
              <w:top w:val="single" w:sz="7" w:space="0" w:color="000000"/>
              <w:left w:val="single" w:sz="8" w:space="0" w:color="000000"/>
              <w:bottom w:val="single" w:sz="7" w:space="0" w:color="000000"/>
              <w:right w:val="single" w:sz="8" w:space="0" w:color="000000"/>
            </w:tcBorders>
          </w:tcPr>
          <w:p w14:paraId="1B3EA7AB" w14:textId="5FCD4B2F" w:rsidR="001B7279" w:rsidRPr="007D798B" w:rsidRDefault="001B7279" w:rsidP="00D31590">
            <w:pPr>
              <w:tabs>
                <w:tab w:val="left" w:pos="-1080"/>
                <w:tab w:val="left" w:pos="-720"/>
                <w:tab w:val="left" w:pos="491"/>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spacing w:after="58"/>
              <w:ind w:left="504" w:hanging="216"/>
            </w:pPr>
            <w:r w:rsidRPr="007D798B">
              <w:rPr>
                <w:color w:val="000000"/>
              </w:rPr>
              <w:t>5.</w:t>
            </w:r>
            <w:r w:rsidR="008164E5">
              <w:rPr>
                <w:color w:val="000000"/>
              </w:rPr>
              <w:t xml:space="preserve"> </w:t>
            </w:r>
            <w:r w:rsidRPr="007D798B">
              <w:rPr>
                <w:color w:val="000000"/>
              </w:rPr>
              <w:t>Gathering Information for Inspectors through</w:t>
            </w:r>
            <w:r w:rsidR="0088350F" w:rsidRPr="007D798B">
              <w:rPr>
                <w:color w:val="000000"/>
              </w:rPr>
              <w:t xml:space="preserve"> </w:t>
            </w:r>
            <w:r w:rsidRPr="007D798B">
              <w:rPr>
                <w:color w:val="000000"/>
              </w:rPr>
              <w:t>Interviews</w:t>
            </w:r>
          </w:p>
        </w:tc>
        <w:tc>
          <w:tcPr>
            <w:tcW w:w="1396" w:type="dxa"/>
            <w:tcBorders>
              <w:top w:val="single" w:sz="7" w:space="0" w:color="000000"/>
              <w:left w:val="single" w:sz="8" w:space="0" w:color="000000"/>
              <w:bottom w:val="single" w:sz="7" w:space="0" w:color="000000"/>
              <w:right w:val="single" w:sz="8" w:space="0" w:color="000000"/>
            </w:tcBorders>
          </w:tcPr>
          <w:p w14:paraId="4DB303D7" w14:textId="77777777" w:rsidR="001B7279" w:rsidRPr="007D798B" w:rsidRDefault="001B7279" w:rsidP="005E5C8B">
            <w:pPr>
              <w:rPr>
                <w:color w:val="000000"/>
              </w:rPr>
            </w:pPr>
          </w:p>
        </w:tc>
        <w:tc>
          <w:tcPr>
            <w:tcW w:w="1944" w:type="dxa"/>
            <w:tcBorders>
              <w:top w:val="single" w:sz="7" w:space="0" w:color="000000"/>
              <w:left w:val="single" w:sz="8" w:space="0" w:color="000000"/>
              <w:bottom w:val="single" w:sz="7" w:space="0" w:color="000000"/>
              <w:right w:val="single" w:sz="8" w:space="0" w:color="000000"/>
            </w:tcBorders>
          </w:tcPr>
          <w:p w14:paraId="67A73C33" w14:textId="77777777" w:rsidR="001B7279" w:rsidRPr="007D798B" w:rsidRDefault="001B7279" w:rsidP="005E5C8B">
            <w:pPr>
              <w:rPr>
                <w:color w:val="000000"/>
              </w:rPr>
            </w:pPr>
          </w:p>
        </w:tc>
      </w:tr>
      <w:tr w:rsidR="001B7279" w:rsidRPr="007D798B" w14:paraId="0A53C001" w14:textId="77777777" w:rsidTr="00357D6B">
        <w:trPr>
          <w:trHeight w:val="360"/>
        </w:trPr>
        <w:tc>
          <w:tcPr>
            <w:tcW w:w="6020" w:type="dxa"/>
            <w:tcBorders>
              <w:top w:val="single" w:sz="7" w:space="0" w:color="000000"/>
              <w:left w:val="single" w:sz="8" w:space="0" w:color="000000"/>
              <w:bottom w:val="single" w:sz="7" w:space="0" w:color="000000"/>
              <w:right w:val="single" w:sz="8" w:space="0" w:color="000000"/>
            </w:tcBorders>
          </w:tcPr>
          <w:p w14:paraId="1C8CAAC9" w14:textId="23B96F35" w:rsidR="001B7279" w:rsidRPr="007D798B" w:rsidRDefault="001B7279" w:rsidP="00D31590">
            <w:pPr>
              <w:tabs>
                <w:tab w:val="left" w:pos="-1080"/>
                <w:tab w:val="left" w:pos="-720"/>
                <w:tab w:val="left" w:pos="36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spacing w:after="58"/>
              <w:ind w:left="504" w:hanging="216"/>
            </w:pPr>
            <w:r w:rsidRPr="007D798B">
              <w:rPr>
                <w:color w:val="000000"/>
              </w:rPr>
              <w:t>6</w:t>
            </w:r>
            <w:r w:rsidR="005E5C8B" w:rsidRPr="007D798B">
              <w:rPr>
                <w:color w:val="000000"/>
              </w:rPr>
              <w:t>.</w:t>
            </w:r>
            <w:r w:rsidR="008164E5">
              <w:rPr>
                <w:color w:val="000000"/>
              </w:rPr>
              <w:t xml:space="preserve"> </w:t>
            </w:r>
            <w:r w:rsidRPr="007D798B">
              <w:rPr>
                <w:color w:val="000000"/>
              </w:rPr>
              <w:t xml:space="preserve">G-205 Root Cause and Incident Investigation </w:t>
            </w:r>
            <w:r w:rsidR="000064A3" w:rsidRPr="007D798B">
              <w:rPr>
                <w:color w:val="000000"/>
              </w:rPr>
              <w:t>W</w:t>
            </w:r>
            <w:r w:rsidRPr="007D798B">
              <w:rPr>
                <w:color w:val="000000"/>
              </w:rPr>
              <w:t>orkshop</w:t>
            </w:r>
          </w:p>
        </w:tc>
        <w:tc>
          <w:tcPr>
            <w:tcW w:w="1396" w:type="dxa"/>
            <w:tcBorders>
              <w:top w:val="single" w:sz="7" w:space="0" w:color="000000"/>
              <w:left w:val="single" w:sz="8" w:space="0" w:color="000000"/>
              <w:bottom w:val="single" w:sz="7" w:space="0" w:color="000000"/>
              <w:right w:val="single" w:sz="8" w:space="0" w:color="000000"/>
            </w:tcBorders>
          </w:tcPr>
          <w:p w14:paraId="5B809C70" w14:textId="77777777" w:rsidR="001B7279" w:rsidRPr="007D798B" w:rsidRDefault="001B7279" w:rsidP="005E5C8B">
            <w:pPr>
              <w:rPr>
                <w:color w:val="000000"/>
              </w:rPr>
            </w:pPr>
          </w:p>
        </w:tc>
        <w:tc>
          <w:tcPr>
            <w:tcW w:w="1944" w:type="dxa"/>
            <w:tcBorders>
              <w:top w:val="single" w:sz="7" w:space="0" w:color="000000"/>
              <w:left w:val="single" w:sz="8" w:space="0" w:color="000000"/>
              <w:bottom w:val="single" w:sz="7" w:space="0" w:color="000000"/>
              <w:right w:val="single" w:sz="8" w:space="0" w:color="000000"/>
            </w:tcBorders>
          </w:tcPr>
          <w:p w14:paraId="6FFE5019" w14:textId="77777777" w:rsidR="001B7279" w:rsidRPr="007D798B" w:rsidRDefault="001B7279" w:rsidP="005E5C8B">
            <w:pPr>
              <w:rPr>
                <w:color w:val="000000"/>
              </w:rPr>
            </w:pPr>
          </w:p>
        </w:tc>
      </w:tr>
      <w:tr w:rsidR="001B7279" w:rsidRPr="007D798B" w14:paraId="6C0F4780" w14:textId="77777777" w:rsidTr="00357D6B">
        <w:trPr>
          <w:trHeight w:val="360"/>
        </w:trPr>
        <w:tc>
          <w:tcPr>
            <w:tcW w:w="6020" w:type="dxa"/>
            <w:tcBorders>
              <w:top w:val="single" w:sz="7" w:space="0" w:color="000000"/>
              <w:left w:val="single" w:sz="8" w:space="0" w:color="000000"/>
              <w:bottom w:val="single" w:sz="7" w:space="0" w:color="000000"/>
              <w:right w:val="single" w:sz="8" w:space="0" w:color="000000"/>
            </w:tcBorders>
          </w:tcPr>
          <w:p w14:paraId="3AEDFE0B" w14:textId="48321F98" w:rsidR="001B7279" w:rsidRPr="007D798B" w:rsidRDefault="000064A3" w:rsidP="00D31590">
            <w:pPr>
              <w:ind w:left="504" w:hanging="216"/>
            </w:pPr>
            <w:r w:rsidRPr="007D798B">
              <w:rPr>
                <w:color w:val="000000"/>
              </w:rPr>
              <w:t>7</w:t>
            </w:r>
            <w:r w:rsidR="001B7279" w:rsidRPr="007D798B">
              <w:rPr>
                <w:color w:val="000000"/>
              </w:rPr>
              <w:t>.</w:t>
            </w:r>
            <w:r w:rsidR="008164E5">
              <w:rPr>
                <w:color w:val="000000"/>
              </w:rPr>
              <w:t xml:space="preserve"> </w:t>
            </w:r>
            <w:r w:rsidR="001B7279" w:rsidRPr="007D798B">
              <w:rPr>
                <w:color w:val="000000"/>
              </w:rPr>
              <w:t>Ethics Training (web-based)</w:t>
            </w:r>
          </w:p>
        </w:tc>
        <w:tc>
          <w:tcPr>
            <w:tcW w:w="1396" w:type="dxa"/>
            <w:tcBorders>
              <w:top w:val="single" w:sz="7" w:space="0" w:color="000000"/>
              <w:left w:val="single" w:sz="8" w:space="0" w:color="000000"/>
              <w:bottom w:val="single" w:sz="7" w:space="0" w:color="000000"/>
              <w:right w:val="single" w:sz="8" w:space="0" w:color="000000"/>
            </w:tcBorders>
          </w:tcPr>
          <w:p w14:paraId="5737B9C5" w14:textId="77777777" w:rsidR="001B7279" w:rsidRPr="007D798B" w:rsidRDefault="001B7279" w:rsidP="005E5C8B">
            <w:pPr>
              <w:rPr>
                <w:color w:val="000000"/>
              </w:rPr>
            </w:pPr>
          </w:p>
        </w:tc>
        <w:tc>
          <w:tcPr>
            <w:tcW w:w="1944" w:type="dxa"/>
            <w:tcBorders>
              <w:top w:val="single" w:sz="7" w:space="0" w:color="000000"/>
              <w:left w:val="single" w:sz="8" w:space="0" w:color="000000"/>
              <w:bottom w:val="single" w:sz="7" w:space="0" w:color="000000"/>
              <w:right w:val="single" w:sz="8" w:space="0" w:color="000000"/>
            </w:tcBorders>
          </w:tcPr>
          <w:p w14:paraId="0FDEA93D" w14:textId="77777777" w:rsidR="001B7279" w:rsidRPr="007D798B" w:rsidRDefault="001B7279" w:rsidP="005E5C8B">
            <w:pPr>
              <w:rPr>
                <w:color w:val="000000"/>
              </w:rPr>
            </w:pPr>
          </w:p>
        </w:tc>
      </w:tr>
      <w:tr w:rsidR="00695E77" w:rsidRPr="007D798B" w14:paraId="22494BAD" w14:textId="77777777" w:rsidTr="00357D6B">
        <w:trPr>
          <w:trHeight w:val="360"/>
        </w:trPr>
        <w:tc>
          <w:tcPr>
            <w:tcW w:w="6020" w:type="dxa"/>
            <w:tcBorders>
              <w:top w:val="single" w:sz="7" w:space="0" w:color="000000"/>
              <w:left w:val="single" w:sz="8" w:space="0" w:color="000000"/>
              <w:bottom w:val="single" w:sz="7" w:space="0" w:color="000000"/>
              <w:right w:val="single" w:sz="8" w:space="0" w:color="000000"/>
            </w:tcBorders>
          </w:tcPr>
          <w:p w14:paraId="666B8E31" w14:textId="633335FE" w:rsidR="00695E77" w:rsidRPr="007D798B" w:rsidRDefault="007808F3" w:rsidP="00D31590">
            <w:pPr>
              <w:ind w:left="504" w:hanging="216"/>
              <w:rPr>
                <w:color w:val="000000"/>
              </w:rPr>
            </w:pPr>
            <w:r>
              <w:rPr>
                <w:color w:val="000000"/>
              </w:rPr>
              <w:t xml:space="preserve">8. </w:t>
            </w:r>
            <w:r w:rsidR="00695E77" w:rsidRPr="007D798B">
              <w:rPr>
                <w:color w:val="000000"/>
              </w:rPr>
              <w:t xml:space="preserve">R-104B GE BWR Systems Overview </w:t>
            </w:r>
            <w:r w:rsidR="00695E77" w:rsidRPr="007D798B">
              <w:rPr>
                <w:color w:val="000000"/>
                <w:u w:val="single"/>
              </w:rPr>
              <w:t>OR</w:t>
            </w:r>
            <w:r w:rsidR="00695E77" w:rsidRPr="007D798B">
              <w:rPr>
                <w:color w:val="000000"/>
              </w:rPr>
              <w:t xml:space="preserve"> R-104P Westinghouse Systems Overview</w:t>
            </w:r>
          </w:p>
        </w:tc>
        <w:tc>
          <w:tcPr>
            <w:tcW w:w="1396" w:type="dxa"/>
            <w:tcBorders>
              <w:top w:val="single" w:sz="7" w:space="0" w:color="000000"/>
              <w:left w:val="single" w:sz="8" w:space="0" w:color="000000"/>
              <w:bottom w:val="single" w:sz="7" w:space="0" w:color="000000"/>
              <w:right w:val="single" w:sz="8" w:space="0" w:color="000000"/>
            </w:tcBorders>
          </w:tcPr>
          <w:p w14:paraId="473ACDC9" w14:textId="77777777" w:rsidR="00695E77" w:rsidRPr="007D798B" w:rsidRDefault="00695E77" w:rsidP="005E5C8B">
            <w:pPr>
              <w:rPr>
                <w:color w:val="000000"/>
              </w:rPr>
            </w:pPr>
          </w:p>
        </w:tc>
        <w:tc>
          <w:tcPr>
            <w:tcW w:w="1944" w:type="dxa"/>
            <w:tcBorders>
              <w:top w:val="single" w:sz="7" w:space="0" w:color="000000"/>
              <w:left w:val="single" w:sz="8" w:space="0" w:color="000000"/>
              <w:bottom w:val="single" w:sz="7" w:space="0" w:color="000000"/>
              <w:right w:val="single" w:sz="8" w:space="0" w:color="000000"/>
            </w:tcBorders>
          </w:tcPr>
          <w:p w14:paraId="35F565A5" w14:textId="77777777" w:rsidR="00695E77" w:rsidRPr="007D798B" w:rsidRDefault="00695E77" w:rsidP="005E5C8B">
            <w:pPr>
              <w:rPr>
                <w:color w:val="000000"/>
              </w:rPr>
            </w:pPr>
          </w:p>
        </w:tc>
      </w:tr>
      <w:tr w:rsidR="008B6330" w:rsidRPr="007D798B" w14:paraId="785F361F" w14:textId="77777777" w:rsidTr="00357D6B">
        <w:tc>
          <w:tcPr>
            <w:tcW w:w="9360" w:type="dxa"/>
            <w:gridSpan w:val="3"/>
            <w:tcBorders>
              <w:top w:val="single" w:sz="7" w:space="0" w:color="000000"/>
              <w:left w:val="single" w:sz="8" w:space="0" w:color="000000"/>
              <w:bottom w:val="single" w:sz="8" w:space="0" w:color="000000"/>
              <w:right w:val="single" w:sz="8" w:space="0" w:color="000000"/>
            </w:tcBorders>
          </w:tcPr>
          <w:p w14:paraId="582757C6" w14:textId="187D7020" w:rsidR="008B6330" w:rsidRPr="007D798B" w:rsidRDefault="009E3A37" w:rsidP="00281217">
            <w:pPr>
              <w:pStyle w:val="JOURNALTableHeading1"/>
              <w:spacing w:before="120"/>
              <w:rPr>
                <w:color w:val="000000"/>
              </w:rPr>
            </w:pPr>
            <w:r w:rsidRPr="007D798B">
              <w:rPr>
                <w:color w:val="000000"/>
              </w:rPr>
              <w:t>C.</w:t>
            </w:r>
            <w:r w:rsidR="008164E5">
              <w:rPr>
                <w:color w:val="000000"/>
              </w:rPr>
              <w:t xml:space="preserve"> </w:t>
            </w:r>
            <w:r w:rsidR="002938D3" w:rsidRPr="00D7382E">
              <w:t>Inspection</w:t>
            </w:r>
            <w:r w:rsidR="002938D3" w:rsidRPr="007D798B">
              <w:rPr>
                <w:color w:val="000000"/>
              </w:rPr>
              <w:t xml:space="preserve"> </w:t>
            </w:r>
            <w:r w:rsidR="008B6330" w:rsidRPr="007D798B">
              <w:rPr>
                <w:color w:val="000000"/>
              </w:rPr>
              <w:t>Individual Study Activities</w:t>
            </w:r>
            <w:r w:rsidR="00020682" w:rsidRPr="007D798B">
              <w:rPr>
                <w:color w:val="000000"/>
              </w:rPr>
              <w:t xml:space="preserve"> </w:t>
            </w:r>
            <w:r w:rsidR="000064A3" w:rsidRPr="007D798B">
              <w:rPr>
                <w:color w:val="000000"/>
              </w:rPr>
              <w:t xml:space="preserve">(ISAs) </w:t>
            </w:r>
            <w:r w:rsidR="00020682" w:rsidRPr="007D798B">
              <w:rPr>
                <w:color w:val="000000"/>
              </w:rPr>
              <w:t>from IMC 1245</w:t>
            </w:r>
            <w:r w:rsidR="0082400A" w:rsidRPr="007D798B">
              <w:rPr>
                <w:color w:val="000000"/>
              </w:rPr>
              <w:t>,</w:t>
            </w:r>
            <w:r w:rsidR="00020682" w:rsidRPr="007D798B">
              <w:rPr>
                <w:color w:val="000000"/>
              </w:rPr>
              <w:t xml:space="preserve"> Appendix A</w:t>
            </w:r>
          </w:p>
        </w:tc>
      </w:tr>
      <w:tr w:rsidR="008B6330" w:rsidRPr="007D798B" w14:paraId="6EA66074" w14:textId="77777777" w:rsidTr="00357D6B">
        <w:trPr>
          <w:trHeight w:val="360"/>
        </w:trPr>
        <w:tc>
          <w:tcPr>
            <w:tcW w:w="6020" w:type="dxa"/>
            <w:tcBorders>
              <w:top w:val="single" w:sz="8" w:space="0" w:color="000000"/>
              <w:left w:val="single" w:sz="8" w:space="0" w:color="000000"/>
              <w:bottom w:val="single" w:sz="4" w:space="0" w:color="auto"/>
              <w:right w:val="single" w:sz="8" w:space="0" w:color="000000"/>
            </w:tcBorders>
          </w:tcPr>
          <w:p w14:paraId="77AC3261" w14:textId="3A26B690" w:rsidR="00197288" w:rsidRPr="001266A8" w:rsidRDefault="008B6330" w:rsidP="002B585C">
            <w:pPr>
              <w:pStyle w:val="JOURNALtable-BodyText2"/>
              <w:rPr>
                <w:color w:val="000000"/>
                <w:sz w:val="22"/>
                <w:szCs w:val="22"/>
              </w:rPr>
            </w:pPr>
            <w:r w:rsidRPr="001266A8">
              <w:rPr>
                <w:color w:val="000000"/>
                <w:sz w:val="22"/>
                <w:szCs w:val="22"/>
              </w:rPr>
              <w:t>(ISA-3</w:t>
            </w:r>
            <w:r w:rsidR="000064A3" w:rsidRPr="001266A8">
              <w:rPr>
                <w:color w:val="000000"/>
                <w:sz w:val="22"/>
                <w:szCs w:val="22"/>
              </w:rPr>
              <w:t>)</w:t>
            </w:r>
            <w:r w:rsidR="000064A3" w:rsidRPr="001266A8">
              <w:rPr>
                <w:color w:val="000000"/>
                <w:sz w:val="22"/>
                <w:szCs w:val="22"/>
              </w:rPr>
              <w:tab/>
            </w:r>
            <w:r w:rsidRPr="001266A8">
              <w:rPr>
                <w:color w:val="000000"/>
                <w:sz w:val="22"/>
                <w:szCs w:val="22"/>
              </w:rPr>
              <w:t>Inspector Objectivity, Protocol, and Professional Conduct</w:t>
            </w:r>
          </w:p>
        </w:tc>
        <w:tc>
          <w:tcPr>
            <w:tcW w:w="1396" w:type="dxa"/>
            <w:tcBorders>
              <w:top w:val="single" w:sz="8" w:space="0" w:color="000000"/>
              <w:left w:val="single" w:sz="8" w:space="0" w:color="000000"/>
              <w:bottom w:val="single" w:sz="4" w:space="0" w:color="auto"/>
              <w:right w:val="single" w:sz="8" w:space="0" w:color="000000"/>
            </w:tcBorders>
          </w:tcPr>
          <w:p w14:paraId="24159B77" w14:textId="77777777" w:rsidR="004732BC" w:rsidRPr="007D798B" w:rsidRDefault="004732BC" w:rsidP="0004227A">
            <w:pPr>
              <w:tabs>
                <w:tab w:val="center" w:pos="675"/>
                <w:tab w:val="left" w:pos="720"/>
                <w:tab w:val="left" w:pos="900"/>
              </w:tabs>
              <w:rPr>
                <w:color w:val="000000"/>
              </w:rPr>
            </w:pPr>
          </w:p>
        </w:tc>
        <w:tc>
          <w:tcPr>
            <w:tcW w:w="1944" w:type="dxa"/>
            <w:tcBorders>
              <w:top w:val="single" w:sz="8" w:space="0" w:color="000000"/>
              <w:left w:val="single" w:sz="8" w:space="0" w:color="000000"/>
              <w:bottom w:val="single" w:sz="4" w:space="0" w:color="auto"/>
              <w:right w:val="single" w:sz="8" w:space="0" w:color="000000"/>
            </w:tcBorders>
          </w:tcPr>
          <w:p w14:paraId="6BF9F12E" w14:textId="77777777" w:rsidR="004732BC" w:rsidRPr="007D798B" w:rsidRDefault="004732BC" w:rsidP="0004227A">
            <w:pPr>
              <w:tabs>
                <w:tab w:val="center" w:pos="675"/>
                <w:tab w:val="left" w:pos="720"/>
                <w:tab w:val="left" w:pos="900"/>
              </w:tabs>
              <w:rPr>
                <w:color w:val="000000"/>
              </w:rPr>
            </w:pPr>
          </w:p>
        </w:tc>
      </w:tr>
      <w:tr w:rsidR="001B7279" w:rsidRPr="007D798B" w14:paraId="7CCA59ED" w14:textId="77777777" w:rsidTr="00357D6B">
        <w:trPr>
          <w:trHeight w:val="360"/>
        </w:trPr>
        <w:tc>
          <w:tcPr>
            <w:tcW w:w="6020" w:type="dxa"/>
            <w:tcBorders>
              <w:top w:val="single" w:sz="4" w:space="0" w:color="auto"/>
              <w:left w:val="single" w:sz="4" w:space="0" w:color="auto"/>
              <w:bottom w:val="single" w:sz="4" w:space="0" w:color="auto"/>
              <w:right w:val="single" w:sz="4" w:space="0" w:color="auto"/>
            </w:tcBorders>
          </w:tcPr>
          <w:p w14:paraId="7FCF2DF5" w14:textId="2BE6816C" w:rsidR="003561FB" w:rsidRPr="007D798B" w:rsidRDefault="00244759" w:rsidP="00ED6E99">
            <w:pPr>
              <w:tabs>
                <w:tab w:val="left" w:pos="0"/>
                <w:tab w:val="left" w:pos="1031"/>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rPr>
                <w:color w:val="000000"/>
              </w:rPr>
            </w:pPr>
            <w:r w:rsidRPr="007D798B">
              <w:rPr>
                <w:color w:val="000000"/>
              </w:rPr>
              <w:t>(ISA-4</w:t>
            </w:r>
            <w:r w:rsidR="000064A3" w:rsidRPr="007D798B">
              <w:rPr>
                <w:color w:val="000000"/>
              </w:rPr>
              <w:t>)</w:t>
            </w:r>
            <w:r w:rsidR="009E4F80">
              <w:rPr>
                <w:color w:val="000000"/>
              </w:rPr>
              <w:t xml:space="preserve"> </w:t>
            </w:r>
            <w:r w:rsidRPr="007D798B">
              <w:rPr>
                <w:color w:val="000000"/>
              </w:rPr>
              <w:t>Fitness for Duty Rule</w:t>
            </w:r>
          </w:p>
        </w:tc>
        <w:tc>
          <w:tcPr>
            <w:tcW w:w="1396" w:type="dxa"/>
            <w:tcBorders>
              <w:top w:val="single" w:sz="4" w:space="0" w:color="auto"/>
              <w:left w:val="single" w:sz="4" w:space="0" w:color="auto"/>
              <w:bottom w:val="single" w:sz="4" w:space="0" w:color="auto"/>
              <w:right w:val="single" w:sz="4" w:space="0" w:color="auto"/>
            </w:tcBorders>
            <w:vAlign w:val="center"/>
          </w:tcPr>
          <w:p w14:paraId="4A231EE4" w14:textId="77777777" w:rsidR="001B7279" w:rsidRPr="007D798B" w:rsidRDefault="001B7279" w:rsidP="00A5590B">
            <w:pPr>
              <w:tabs>
                <w:tab w:val="center" w:pos="675"/>
                <w:tab w:val="left" w:pos="720"/>
                <w:tab w:val="left" w:pos="900"/>
              </w:tabs>
              <w:rPr>
                <w:color w:val="000000"/>
              </w:rPr>
            </w:pPr>
          </w:p>
        </w:tc>
        <w:tc>
          <w:tcPr>
            <w:tcW w:w="1944" w:type="dxa"/>
            <w:tcBorders>
              <w:top w:val="single" w:sz="4" w:space="0" w:color="auto"/>
              <w:left w:val="single" w:sz="4" w:space="0" w:color="auto"/>
              <w:bottom w:val="single" w:sz="4" w:space="0" w:color="auto"/>
              <w:right w:val="single" w:sz="4" w:space="0" w:color="auto"/>
            </w:tcBorders>
            <w:vAlign w:val="center"/>
          </w:tcPr>
          <w:p w14:paraId="4064F9A7" w14:textId="77777777" w:rsidR="001B7279" w:rsidRPr="007D798B" w:rsidRDefault="001B7279" w:rsidP="00A5590B">
            <w:pPr>
              <w:tabs>
                <w:tab w:val="center" w:pos="675"/>
                <w:tab w:val="left" w:pos="720"/>
                <w:tab w:val="left" w:pos="900"/>
              </w:tabs>
              <w:rPr>
                <w:color w:val="000000"/>
              </w:rPr>
            </w:pPr>
          </w:p>
        </w:tc>
      </w:tr>
      <w:tr w:rsidR="00B005BC" w:rsidRPr="007D798B" w14:paraId="291A362A" w14:textId="77777777" w:rsidTr="00357D6B">
        <w:trPr>
          <w:trHeight w:val="360"/>
        </w:trPr>
        <w:tc>
          <w:tcPr>
            <w:tcW w:w="6020" w:type="dxa"/>
            <w:tcBorders>
              <w:top w:val="single" w:sz="4" w:space="0" w:color="auto"/>
              <w:left w:val="single" w:sz="4" w:space="0" w:color="auto"/>
              <w:bottom w:val="single" w:sz="4" w:space="0" w:color="auto"/>
              <w:right w:val="single" w:sz="4" w:space="0" w:color="auto"/>
            </w:tcBorders>
          </w:tcPr>
          <w:p w14:paraId="64B02D5C" w14:textId="255B98E8" w:rsidR="00B005BC" w:rsidRPr="007D798B" w:rsidRDefault="00B005BC" w:rsidP="00ED6E99">
            <w:pPr>
              <w:tabs>
                <w:tab w:val="left" w:pos="0"/>
                <w:tab w:val="left" w:pos="1031"/>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rPr>
                <w:color w:val="000000"/>
              </w:rPr>
            </w:pPr>
            <w:r w:rsidRPr="007D798B">
              <w:rPr>
                <w:color w:val="000000"/>
              </w:rPr>
              <w:t>(ISA-5)</w:t>
            </w:r>
            <w:r w:rsidR="009E4F80">
              <w:rPr>
                <w:color w:val="000000"/>
              </w:rPr>
              <w:t xml:space="preserve"> </w:t>
            </w:r>
            <w:r w:rsidRPr="007D798B">
              <w:rPr>
                <w:color w:val="000000"/>
              </w:rPr>
              <w:t>Allegations</w:t>
            </w:r>
          </w:p>
        </w:tc>
        <w:tc>
          <w:tcPr>
            <w:tcW w:w="1396" w:type="dxa"/>
            <w:tcBorders>
              <w:top w:val="single" w:sz="4" w:space="0" w:color="auto"/>
              <w:left w:val="single" w:sz="4" w:space="0" w:color="auto"/>
              <w:bottom w:val="single" w:sz="4" w:space="0" w:color="auto"/>
              <w:right w:val="single" w:sz="4" w:space="0" w:color="auto"/>
            </w:tcBorders>
            <w:vAlign w:val="center"/>
          </w:tcPr>
          <w:p w14:paraId="55C90FAB" w14:textId="77777777" w:rsidR="00B005BC" w:rsidRPr="007D798B" w:rsidRDefault="00B005BC" w:rsidP="00A5590B">
            <w:pPr>
              <w:tabs>
                <w:tab w:val="center" w:pos="675"/>
                <w:tab w:val="left" w:pos="720"/>
                <w:tab w:val="left" w:pos="900"/>
              </w:tabs>
              <w:rPr>
                <w:color w:val="000000"/>
              </w:rPr>
            </w:pPr>
          </w:p>
        </w:tc>
        <w:tc>
          <w:tcPr>
            <w:tcW w:w="1944" w:type="dxa"/>
            <w:tcBorders>
              <w:top w:val="single" w:sz="4" w:space="0" w:color="auto"/>
              <w:left w:val="single" w:sz="4" w:space="0" w:color="auto"/>
              <w:bottom w:val="single" w:sz="4" w:space="0" w:color="auto"/>
              <w:right w:val="single" w:sz="4" w:space="0" w:color="auto"/>
            </w:tcBorders>
            <w:vAlign w:val="center"/>
          </w:tcPr>
          <w:p w14:paraId="1D6AE685" w14:textId="77777777" w:rsidR="00B005BC" w:rsidRPr="007D798B" w:rsidRDefault="00B005BC" w:rsidP="00A5590B">
            <w:pPr>
              <w:tabs>
                <w:tab w:val="center" w:pos="675"/>
                <w:tab w:val="left" w:pos="720"/>
                <w:tab w:val="left" w:pos="900"/>
              </w:tabs>
              <w:rPr>
                <w:color w:val="000000"/>
              </w:rPr>
            </w:pPr>
          </w:p>
        </w:tc>
      </w:tr>
      <w:tr w:rsidR="00610772" w:rsidRPr="007D798B" w14:paraId="2859C4A6" w14:textId="77777777" w:rsidTr="00357D6B">
        <w:trPr>
          <w:trHeight w:val="360"/>
        </w:trPr>
        <w:tc>
          <w:tcPr>
            <w:tcW w:w="6020" w:type="dxa"/>
            <w:tcBorders>
              <w:top w:val="single" w:sz="4" w:space="0" w:color="auto"/>
              <w:left w:val="single" w:sz="4" w:space="0" w:color="auto"/>
              <w:bottom w:val="single" w:sz="4" w:space="0" w:color="auto"/>
              <w:right w:val="single" w:sz="4" w:space="0" w:color="auto"/>
            </w:tcBorders>
          </w:tcPr>
          <w:p w14:paraId="142E030B" w14:textId="680E3F47" w:rsidR="00610772" w:rsidRPr="007D798B" w:rsidRDefault="00B17001" w:rsidP="00ED6E99">
            <w:pPr>
              <w:tabs>
                <w:tab w:val="left" w:pos="0"/>
                <w:tab w:val="left" w:pos="1031"/>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rPr>
                <w:color w:val="000000"/>
              </w:rPr>
            </w:pPr>
            <w:r w:rsidRPr="00B17001">
              <w:rPr>
                <w:color w:val="000000"/>
              </w:rPr>
              <w:t>(ISA-6)</w:t>
            </w:r>
            <w:r w:rsidR="009E4F80">
              <w:rPr>
                <w:color w:val="000000"/>
              </w:rPr>
              <w:t xml:space="preserve"> </w:t>
            </w:r>
            <w:r w:rsidRPr="00B17001">
              <w:rPr>
                <w:color w:val="000000"/>
              </w:rPr>
              <w:t>NRC’s Response to an Emergency at a Nuclear Facility</w:t>
            </w:r>
          </w:p>
        </w:tc>
        <w:tc>
          <w:tcPr>
            <w:tcW w:w="1396" w:type="dxa"/>
            <w:tcBorders>
              <w:top w:val="single" w:sz="4" w:space="0" w:color="auto"/>
              <w:left w:val="single" w:sz="4" w:space="0" w:color="auto"/>
              <w:bottom w:val="single" w:sz="4" w:space="0" w:color="auto"/>
              <w:right w:val="single" w:sz="4" w:space="0" w:color="auto"/>
            </w:tcBorders>
            <w:vAlign w:val="center"/>
          </w:tcPr>
          <w:p w14:paraId="443774BE" w14:textId="77777777" w:rsidR="00610772" w:rsidRPr="007D798B" w:rsidRDefault="00610772" w:rsidP="00A5590B">
            <w:pPr>
              <w:tabs>
                <w:tab w:val="center" w:pos="675"/>
                <w:tab w:val="left" w:pos="720"/>
                <w:tab w:val="left" w:pos="900"/>
              </w:tabs>
              <w:rPr>
                <w:color w:val="000000"/>
              </w:rPr>
            </w:pPr>
          </w:p>
        </w:tc>
        <w:tc>
          <w:tcPr>
            <w:tcW w:w="1944" w:type="dxa"/>
            <w:tcBorders>
              <w:top w:val="single" w:sz="4" w:space="0" w:color="auto"/>
              <w:left w:val="single" w:sz="4" w:space="0" w:color="auto"/>
              <w:bottom w:val="single" w:sz="4" w:space="0" w:color="auto"/>
              <w:right w:val="single" w:sz="4" w:space="0" w:color="auto"/>
            </w:tcBorders>
            <w:vAlign w:val="center"/>
          </w:tcPr>
          <w:p w14:paraId="1E867C42" w14:textId="77777777" w:rsidR="00610772" w:rsidRPr="007D798B" w:rsidRDefault="00610772" w:rsidP="00A5590B">
            <w:pPr>
              <w:tabs>
                <w:tab w:val="center" w:pos="675"/>
                <w:tab w:val="left" w:pos="720"/>
                <w:tab w:val="left" w:pos="900"/>
              </w:tabs>
              <w:rPr>
                <w:color w:val="000000"/>
              </w:rPr>
            </w:pPr>
          </w:p>
        </w:tc>
      </w:tr>
      <w:tr w:rsidR="009E4F80" w:rsidRPr="007D798B" w14:paraId="04DB9EDC" w14:textId="77777777" w:rsidTr="00357D6B">
        <w:trPr>
          <w:trHeight w:val="360"/>
        </w:trPr>
        <w:tc>
          <w:tcPr>
            <w:tcW w:w="6020" w:type="dxa"/>
            <w:tcBorders>
              <w:top w:val="single" w:sz="4" w:space="0" w:color="auto"/>
              <w:left w:val="single" w:sz="4" w:space="0" w:color="auto"/>
              <w:bottom w:val="single" w:sz="4" w:space="0" w:color="auto"/>
              <w:right w:val="single" w:sz="4" w:space="0" w:color="auto"/>
            </w:tcBorders>
          </w:tcPr>
          <w:p w14:paraId="231B1CDE" w14:textId="0AAE9B7F" w:rsidR="009E4F80" w:rsidRPr="007D798B" w:rsidRDefault="009E4F80" w:rsidP="00ED6E99">
            <w:pPr>
              <w:tabs>
                <w:tab w:val="left" w:pos="0"/>
                <w:tab w:val="left" w:pos="1031"/>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rPr>
                <w:color w:val="000000"/>
              </w:rPr>
            </w:pPr>
            <w:r w:rsidRPr="00F16C54">
              <w:t>(ISA-16) Contacts with the Media</w:t>
            </w:r>
          </w:p>
        </w:tc>
        <w:tc>
          <w:tcPr>
            <w:tcW w:w="1396" w:type="dxa"/>
            <w:tcBorders>
              <w:top w:val="single" w:sz="4" w:space="0" w:color="auto"/>
              <w:left w:val="single" w:sz="4" w:space="0" w:color="auto"/>
              <w:bottom w:val="single" w:sz="4" w:space="0" w:color="auto"/>
              <w:right w:val="single" w:sz="4" w:space="0" w:color="auto"/>
            </w:tcBorders>
            <w:vAlign w:val="center"/>
          </w:tcPr>
          <w:p w14:paraId="622F3EF2" w14:textId="77777777" w:rsidR="009E4F80" w:rsidRPr="007D798B" w:rsidRDefault="009E4F80" w:rsidP="009E4F80">
            <w:pPr>
              <w:tabs>
                <w:tab w:val="center" w:pos="675"/>
                <w:tab w:val="left" w:pos="720"/>
                <w:tab w:val="left" w:pos="900"/>
              </w:tabs>
              <w:rPr>
                <w:color w:val="000000"/>
              </w:rPr>
            </w:pPr>
          </w:p>
        </w:tc>
        <w:tc>
          <w:tcPr>
            <w:tcW w:w="1944" w:type="dxa"/>
            <w:tcBorders>
              <w:top w:val="single" w:sz="4" w:space="0" w:color="auto"/>
              <w:left w:val="single" w:sz="4" w:space="0" w:color="auto"/>
              <w:bottom w:val="single" w:sz="4" w:space="0" w:color="auto"/>
              <w:right w:val="single" w:sz="4" w:space="0" w:color="auto"/>
            </w:tcBorders>
            <w:vAlign w:val="center"/>
          </w:tcPr>
          <w:p w14:paraId="498EC2FF" w14:textId="77777777" w:rsidR="009E4F80" w:rsidRPr="007D798B" w:rsidRDefault="009E4F80" w:rsidP="009E4F80">
            <w:pPr>
              <w:tabs>
                <w:tab w:val="center" w:pos="675"/>
                <w:tab w:val="left" w:pos="720"/>
                <w:tab w:val="left" w:pos="900"/>
              </w:tabs>
              <w:rPr>
                <w:color w:val="000000"/>
              </w:rPr>
            </w:pPr>
          </w:p>
        </w:tc>
      </w:tr>
      <w:tr w:rsidR="009E4F80" w:rsidRPr="007D798B" w14:paraId="0DF9A1BE" w14:textId="77777777" w:rsidTr="00357D6B">
        <w:trPr>
          <w:trHeight w:val="360"/>
        </w:trPr>
        <w:tc>
          <w:tcPr>
            <w:tcW w:w="6020" w:type="dxa"/>
            <w:tcBorders>
              <w:top w:val="single" w:sz="4" w:space="0" w:color="auto"/>
              <w:left w:val="single" w:sz="4" w:space="0" w:color="auto"/>
              <w:bottom w:val="single" w:sz="4" w:space="0" w:color="auto"/>
              <w:right w:val="single" w:sz="4" w:space="0" w:color="auto"/>
            </w:tcBorders>
          </w:tcPr>
          <w:p w14:paraId="736F2689" w14:textId="67900092" w:rsidR="009E4F80" w:rsidRPr="007D798B" w:rsidRDefault="009E4F80" w:rsidP="00ED6E99">
            <w:pPr>
              <w:tabs>
                <w:tab w:val="left" w:pos="0"/>
                <w:tab w:val="left" w:pos="1031"/>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rPr>
                <w:color w:val="000000"/>
              </w:rPr>
            </w:pPr>
            <w:r w:rsidRPr="00F16C54">
              <w:t>(ISA-18) Freedom of Information Act and the Privacy Act</w:t>
            </w:r>
          </w:p>
        </w:tc>
        <w:tc>
          <w:tcPr>
            <w:tcW w:w="1396" w:type="dxa"/>
            <w:tcBorders>
              <w:top w:val="single" w:sz="4" w:space="0" w:color="auto"/>
              <w:left w:val="single" w:sz="4" w:space="0" w:color="auto"/>
              <w:bottom w:val="single" w:sz="4" w:space="0" w:color="auto"/>
              <w:right w:val="single" w:sz="4" w:space="0" w:color="auto"/>
            </w:tcBorders>
            <w:vAlign w:val="center"/>
          </w:tcPr>
          <w:p w14:paraId="0A264065" w14:textId="77777777" w:rsidR="009E4F80" w:rsidRPr="007D798B" w:rsidRDefault="009E4F80" w:rsidP="009E4F80">
            <w:pPr>
              <w:tabs>
                <w:tab w:val="center" w:pos="675"/>
                <w:tab w:val="left" w:pos="720"/>
                <w:tab w:val="left" w:pos="900"/>
              </w:tabs>
              <w:rPr>
                <w:color w:val="000000"/>
              </w:rPr>
            </w:pPr>
          </w:p>
        </w:tc>
        <w:tc>
          <w:tcPr>
            <w:tcW w:w="1944" w:type="dxa"/>
            <w:tcBorders>
              <w:top w:val="single" w:sz="4" w:space="0" w:color="auto"/>
              <w:left w:val="single" w:sz="4" w:space="0" w:color="auto"/>
              <w:bottom w:val="single" w:sz="4" w:space="0" w:color="auto"/>
              <w:right w:val="single" w:sz="4" w:space="0" w:color="auto"/>
            </w:tcBorders>
            <w:vAlign w:val="center"/>
          </w:tcPr>
          <w:p w14:paraId="78812872" w14:textId="77777777" w:rsidR="009E4F80" w:rsidRPr="007D798B" w:rsidRDefault="009E4F80" w:rsidP="009E4F80">
            <w:pPr>
              <w:tabs>
                <w:tab w:val="center" w:pos="675"/>
                <w:tab w:val="left" w:pos="720"/>
                <w:tab w:val="left" w:pos="900"/>
              </w:tabs>
              <w:rPr>
                <w:color w:val="000000"/>
              </w:rPr>
            </w:pPr>
          </w:p>
        </w:tc>
      </w:tr>
      <w:tr w:rsidR="009E4F80" w:rsidRPr="007D798B" w14:paraId="41544D19" w14:textId="77777777" w:rsidTr="00357D6B">
        <w:trPr>
          <w:trHeight w:val="360"/>
        </w:trPr>
        <w:tc>
          <w:tcPr>
            <w:tcW w:w="6020" w:type="dxa"/>
            <w:tcBorders>
              <w:top w:val="single" w:sz="4" w:space="0" w:color="auto"/>
              <w:left w:val="single" w:sz="4" w:space="0" w:color="auto"/>
              <w:bottom w:val="single" w:sz="4" w:space="0" w:color="auto"/>
              <w:right w:val="single" w:sz="4" w:space="0" w:color="auto"/>
            </w:tcBorders>
          </w:tcPr>
          <w:p w14:paraId="3D6F7477" w14:textId="1A72CC0A" w:rsidR="009E4F80" w:rsidRPr="007D798B" w:rsidRDefault="009E4F80" w:rsidP="00ED6E99">
            <w:pPr>
              <w:tabs>
                <w:tab w:val="left" w:pos="0"/>
                <w:tab w:val="left" w:pos="1031"/>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rPr>
                <w:color w:val="000000"/>
              </w:rPr>
            </w:pPr>
            <w:r w:rsidRPr="00F16C54">
              <w:t>(ISA-20) Documenting Inspection Findings</w:t>
            </w:r>
          </w:p>
        </w:tc>
        <w:tc>
          <w:tcPr>
            <w:tcW w:w="1396" w:type="dxa"/>
            <w:tcBorders>
              <w:top w:val="single" w:sz="4" w:space="0" w:color="auto"/>
              <w:left w:val="single" w:sz="4" w:space="0" w:color="auto"/>
              <w:bottom w:val="single" w:sz="4" w:space="0" w:color="auto"/>
              <w:right w:val="single" w:sz="4" w:space="0" w:color="auto"/>
            </w:tcBorders>
            <w:vAlign w:val="center"/>
          </w:tcPr>
          <w:p w14:paraId="77D3D6BE" w14:textId="77777777" w:rsidR="009E4F80" w:rsidRPr="007D798B" w:rsidRDefault="009E4F80" w:rsidP="009E4F80">
            <w:pPr>
              <w:tabs>
                <w:tab w:val="center" w:pos="675"/>
                <w:tab w:val="left" w:pos="720"/>
                <w:tab w:val="left" w:pos="900"/>
              </w:tabs>
              <w:rPr>
                <w:color w:val="000000"/>
              </w:rPr>
            </w:pPr>
          </w:p>
        </w:tc>
        <w:tc>
          <w:tcPr>
            <w:tcW w:w="1944" w:type="dxa"/>
            <w:tcBorders>
              <w:top w:val="single" w:sz="4" w:space="0" w:color="auto"/>
              <w:left w:val="single" w:sz="4" w:space="0" w:color="auto"/>
              <w:bottom w:val="single" w:sz="4" w:space="0" w:color="auto"/>
              <w:right w:val="single" w:sz="4" w:space="0" w:color="auto"/>
            </w:tcBorders>
            <w:vAlign w:val="center"/>
          </w:tcPr>
          <w:p w14:paraId="14E21BE1" w14:textId="77777777" w:rsidR="009E4F80" w:rsidRPr="007D798B" w:rsidRDefault="009E4F80" w:rsidP="009E4F80">
            <w:pPr>
              <w:tabs>
                <w:tab w:val="center" w:pos="675"/>
                <w:tab w:val="left" w:pos="720"/>
                <w:tab w:val="left" w:pos="900"/>
              </w:tabs>
              <w:rPr>
                <w:color w:val="000000"/>
              </w:rPr>
            </w:pPr>
          </w:p>
        </w:tc>
      </w:tr>
      <w:tr w:rsidR="00610772" w:rsidRPr="007D798B" w14:paraId="01BE258C" w14:textId="77777777" w:rsidTr="00357D6B">
        <w:trPr>
          <w:trHeight w:val="360"/>
        </w:trPr>
        <w:tc>
          <w:tcPr>
            <w:tcW w:w="6020" w:type="dxa"/>
            <w:tcBorders>
              <w:top w:val="single" w:sz="4" w:space="0" w:color="auto"/>
              <w:left w:val="single" w:sz="4" w:space="0" w:color="auto"/>
              <w:bottom w:val="single" w:sz="4" w:space="0" w:color="auto"/>
              <w:right w:val="single" w:sz="4" w:space="0" w:color="auto"/>
            </w:tcBorders>
          </w:tcPr>
          <w:p w14:paraId="6A37F796" w14:textId="37F727CD" w:rsidR="00610772" w:rsidRPr="007D798B" w:rsidRDefault="00ED6E99" w:rsidP="00FA5608">
            <w:pPr>
              <w:tabs>
                <w:tab w:val="left" w:pos="0"/>
                <w:tab w:val="left" w:pos="1031"/>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rPr>
                <w:color w:val="000000"/>
              </w:rPr>
            </w:pPr>
            <w:r w:rsidRPr="00ED6E99">
              <w:rPr>
                <w:color w:val="000000"/>
              </w:rPr>
              <w:t>(ISA-21) Open Collaborative Working Environment &amp; Ways to Raise Differing Views</w:t>
            </w:r>
            <w:r>
              <w:rPr>
                <w:color w:val="000000"/>
              </w:rPr>
              <w:t xml:space="preserve"> </w:t>
            </w:r>
            <w:hyperlink r:id="rId46" w:history="1">
              <w:r w:rsidR="00FA5608" w:rsidRPr="007E6110">
                <w:rPr>
                  <w:rStyle w:val="Hyperlink"/>
                </w:rPr>
                <w:t>http://www.internal.nrc.gov/OE/dpo/index.html</w:t>
              </w:r>
            </w:hyperlink>
            <w:r w:rsidR="00FA5608">
              <w:rPr>
                <w:color w:val="000000"/>
              </w:rPr>
              <w:t xml:space="preserve"> </w:t>
            </w:r>
          </w:p>
        </w:tc>
        <w:tc>
          <w:tcPr>
            <w:tcW w:w="1396" w:type="dxa"/>
            <w:tcBorders>
              <w:top w:val="single" w:sz="4" w:space="0" w:color="auto"/>
              <w:left w:val="single" w:sz="4" w:space="0" w:color="auto"/>
              <w:bottom w:val="single" w:sz="4" w:space="0" w:color="auto"/>
              <w:right w:val="single" w:sz="4" w:space="0" w:color="auto"/>
            </w:tcBorders>
            <w:vAlign w:val="center"/>
          </w:tcPr>
          <w:p w14:paraId="00221A5A" w14:textId="77777777" w:rsidR="00610772" w:rsidRPr="007D798B" w:rsidRDefault="00610772" w:rsidP="00A5590B">
            <w:pPr>
              <w:tabs>
                <w:tab w:val="center" w:pos="675"/>
                <w:tab w:val="left" w:pos="720"/>
                <w:tab w:val="left" w:pos="900"/>
              </w:tabs>
              <w:rPr>
                <w:color w:val="000000"/>
              </w:rPr>
            </w:pPr>
          </w:p>
        </w:tc>
        <w:tc>
          <w:tcPr>
            <w:tcW w:w="1944" w:type="dxa"/>
            <w:tcBorders>
              <w:top w:val="single" w:sz="4" w:space="0" w:color="auto"/>
              <w:left w:val="single" w:sz="4" w:space="0" w:color="auto"/>
              <w:bottom w:val="single" w:sz="4" w:space="0" w:color="auto"/>
              <w:right w:val="single" w:sz="4" w:space="0" w:color="auto"/>
            </w:tcBorders>
            <w:vAlign w:val="center"/>
          </w:tcPr>
          <w:p w14:paraId="37598E8A" w14:textId="77777777" w:rsidR="00610772" w:rsidRPr="007D798B" w:rsidRDefault="00610772" w:rsidP="00A5590B">
            <w:pPr>
              <w:tabs>
                <w:tab w:val="center" w:pos="675"/>
                <w:tab w:val="left" w:pos="720"/>
                <w:tab w:val="left" w:pos="900"/>
              </w:tabs>
              <w:rPr>
                <w:color w:val="000000"/>
              </w:rPr>
            </w:pPr>
          </w:p>
        </w:tc>
      </w:tr>
      <w:tr w:rsidR="00610772" w:rsidRPr="007D798B" w14:paraId="6D8AEE5E" w14:textId="77777777" w:rsidTr="00357D6B">
        <w:trPr>
          <w:trHeight w:val="360"/>
        </w:trPr>
        <w:tc>
          <w:tcPr>
            <w:tcW w:w="6020" w:type="dxa"/>
            <w:tcBorders>
              <w:top w:val="single" w:sz="4" w:space="0" w:color="auto"/>
              <w:left w:val="single" w:sz="4" w:space="0" w:color="auto"/>
              <w:bottom w:val="single" w:sz="4" w:space="0" w:color="auto"/>
              <w:right w:val="single" w:sz="4" w:space="0" w:color="auto"/>
            </w:tcBorders>
          </w:tcPr>
          <w:p w14:paraId="38606D5A" w14:textId="16037A1A" w:rsidR="00610772" w:rsidRPr="007D798B" w:rsidRDefault="00E83C9E" w:rsidP="00ED1F48">
            <w:pPr>
              <w:tabs>
                <w:tab w:val="left" w:pos="0"/>
                <w:tab w:val="left" w:pos="1031"/>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rPr>
                <w:color w:val="000000"/>
              </w:rPr>
            </w:pPr>
            <w:r w:rsidRPr="00E83C9E">
              <w:rPr>
                <w:color w:val="000000"/>
              </w:rPr>
              <w:t>(ISA-22) Overview of 10 CFR Part 50</w:t>
            </w:r>
          </w:p>
        </w:tc>
        <w:tc>
          <w:tcPr>
            <w:tcW w:w="1396" w:type="dxa"/>
            <w:tcBorders>
              <w:top w:val="single" w:sz="4" w:space="0" w:color="auto"/>
              <w:left w:val="single" w:sz="4" w:space="0" w:color="auto"/>
              <w:bottom w:val="single" w:sz="4" w:space="0" w:color="auto"/>
              <w:right w:val="single" w:sz="4" w:space="0" w:color="auto"/>
            </w:tcBorders>
            <w:vAlign w:val="center"/>
          </w:tcPr>
          <w:p w14:paraId="664FE33E" w14:textId="77777777" w:rsidR="00610772" w:rsidRPr="007D798B" w:rsidRDefault="00610772" w:rsidP="00A5590B">
            <w:pPr>
              <w:tabs>
                <w:tab w:val="center" w:pos="675"/>
                <w:tab w:val="left" w:pos="720"/>
                <w:tab w:val="left" w:pos="900"/>
              </w:tabs>
              <w:rPr>
                <w:color w:val="000000"/>
              </w:rPr>
            </w:pPr>
          </w:p>
        </w:tc>
        <w:tc>
          <w:tcPr>
            <w:tcW w:w="1944" w:type="dxa"/>
            <w:tcBorders>
              <w:top w:val="single" w:sz="4" w:space="0" w:color="auto"/>
              <w:left w:val="single" w:sz="4" w:space="0" w:color="auto"/>
              <w:bottom w:val="single" w:sz="4" w:space="0" w:color="auto"/>
              <w:right w:val="single" w:sz="4" w:space="0" w:color="auto"/>
            </w:tcBorders>
            <w:vAlign w:val="center"/>
          </w:tcPr>
          <w:p w14:paraId="21CDC1A7" w14:textId="77777777" w:rsidR="00610772" w:rsidRPr="007D798B" w:rsidRDefault="00610772" w:rsidP="00A5590B">
            <w:pPr>
              <w:tabs>
                <w:tab w:val="center" w:pos="675"/>
                <w:tab w:val="left" w:pos="720"/>
                <w:tab w:val="left" w:pos="900"/>
              </w:tabs>
              <w:rPr>
                <w:color w:val="000000"/>
              </w:rPr>
            </w:pPr>
          </w:p>
        </w:tc>
      </w:tr>
      <w:tr w:rsidR="00610772" w:rsidRPr="007D798B" w14:paraId="017A0E7F" w14:textId="77777777" w:rsidTr="00357D6B">
        <w:trPr>
          <w:trHeight w:val="360"/>
        </w:trPr>
        <w:tc>
          <w:tcPr>
            <w:tcW w:w="6020" w:type="dxa"/>
            <w:tcBorders>
              <w:top w:val="single" w:sz="4" w:space="0" w:color="auto"/>
              <w:left w:val="single" w:sz="4" w:space="0" w:color="auto"/>
              <w:bottom w:val="single" w:sz="4" w:space="0" w:color="auto"/>
              <w:right w:val="single" w:sz="4" w:space="0" w:color="auto"/>
            </w:tcBorders>
          </w:tcPr>
          <w:p w14:paraId="6122A34B" w14:textId="3388EA68" w:rsidR="00610772" w:rsidRPr="007D798B" w:rsidRDefault="00ED1F48" w:rsidP="00ED1F48">
            <w:pPr>
              <w:tabs>
                <w:tab w:val="left" w:pos="0"/>
                <w:tab w:val="left" w:pos="1031"/>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rPr>
                <w:color w:val="000000"/>
              </w:rPr>
            </w:pPr>
            <w:r w:rsidRPr="00ED1F48">
              <w:rPr>
                <w:color w:val="000000"/>
              </w:rPr>
              <w:lastRenderedPageBreak/>
              <w:t>(ISA-23) Overview of Parts 19 and 20</w:t>
            </w:r>
          </w:p>
        </w:tc>
        <w:tc>
          <w:tcPr>
            <w:tcW w:w="1396" w:type="dxa"/>
            <w:tcBorders>
              <w:top w:val="single" w:sz="4" w:space="0" w:color="auto"/>
              <w:left w:val="single" w:sz="4" w:space="0" w:color="auto"/>
              <w:bottom w:val="single" w:sz="4" w:space="0" w:color="auto"/>
              <w:right w:val="single" w:sz="4" w:space="0" w:color="auto"/>
            </w:tcBorders>
            <w:vAlign w:val="center"/>
          </w:tcPr>
          <w:p w14:paraId="08DF5355" w14:textId="77777777" w:rsidR="00610772" w:rsidRPr="007D798B" w:rsidRDefault="00610772" w:rsidP="00A5590B">
            <w:pPr>
              <w:tabs>
                <w:tab w:val="center" w:pos="675"/>
                <w:tab w:val="left" w:pos="720"/>
                <w:tab w:val="left" w:pos="900"/>
              </w:tabs>
              <w:rPr>
                <w:color w:val="000000"/>
              </w:rPr>
            </w:pPr>
          </w:p>
        </w:tc>
        <w:tc>
          <w:tcPr>
            <w:tcW w:w="1944" w:type="dxa"/>
            <w:tcBorders>
              <w:top w:val="single" w:sz="4" w:space="0" w:color="auto"/>
              <w:left w:val="single" w:sz="4" w:space="0" w:color="auto"/>
              <w:bottom w:val="single" w:sz="4" w:space="0" w:color="auto"/>
              <w:right w:val="single" w:sz="4" w:space="0" w:color="auto"/>
            </w:tcBorders>
            <w:vAlign w:val="center"/>
          </w:tcPr>
          <w:p w14:paraId="7A8CAA9C" w14:textId="77777777" w:rsidR="00610772" w:rsidRPr="007D798B" w:rsidRDefault="00610772" w:rsidP="00A5590B">
            <w:pPr>
              <w:tabs>
                <w:tab w:val="center" w:pos="675"/>
                <w:tab w:val="left" w:pos="720"/>
                <w:tab w:val="left" w:pos="900"/>
              </w:tabs>
              <w:rPr>
                <w:color w:val="000000"/>
              </w:rPr>
            </w:pPr>
          </w:p>
        </w:tc>
      </w:tr>
      <w:tr w:rsidR="00704490" w:rsidRPr="007D798B" w14:paraId="253B097D" w14:textId="77777777" w:rsidTr="0086581B">
        <w:trPr>
          <w:trHeight w:val="360"/>
        </w:trPr>
        <w:tc>
          <w:tcPr>
            <w:tcW w:w="9360" w:type="dxa"/>
            <w:gridSpan w:val="3"/>
            <w:tcBorders>
              <w:top w:val="single" w:sz="4" w:space="0" w:color="auto"/>
              <w:left w:val="single" w:sz="4" w:space="0" w:color="auto"/>
              <w:bottom w:val="single" w:sz="4" w:space="0" w:color="auto"/>
              <w:right w:val="single" w:sz="4" w:space="0" w:color="auto"/>
            </w:tcBorders>
          </w:tcPr>
          <w:p w14:paraId="39A25F9E" w14:textId="3984A6A0" w:rsidR="00704490" w:rsidRPr="007D798B" w:rsidRDefault="00704490" w:rsidP="00F607D1">
            <w:pPr>
              <w:tabs>
                <w:tab w:val="center" w:pos="675"/>
                <w:tab w:val="left" w:pos="720"/>
                <w:tab w:val="left" w:pos="900"/>
              </w:tabs>
              <w:spacing w:before="120"/>
              <w:rPr>
                <w:color w:val="000000"/>
              </w:rPr>
            </w:pPr>
            <w:r w:rsidRPr="00704490">
              <w:rPr>
                <w:color w:val="000000"/>
              </w:rPr>
              <w:t>Note: Complete the following elements of the ISAs in IMC 1245, Appendix A</w:t>
            </w:r>
          </w:p>
        </w:tc>
      </w:tr>
      <w:tr w:rsidR="00ED1F48" w:rsidRPr="007D798B" w14:paraId="14D4162F" w14:textId="77777777" w:rsidTr="00357D6B">
        <w:trPr>
          <w:trHeight w:val="360"/>
        </w:trPr>
        <w:tc>
          <w:tcPr>
            <w:tcW w:w="6020" w:type="dxa"/>
            <w:tcBorders>
              <w:top w:val="single" w:sz="4" w:space="0" w:color="auto"/>
              <w:left w:val="single" w:sz="4" w:space="0" w:color="auto"/>
              <w:bottom w:val="single" w:sz="4" w:space="0" w:color="auto"/>
              <w:right w:val="single" w:sz="4" w:space="0" w:color="auto"/>
            </w:tcBorders>
          </w:tcPr>
          <w:p w14:paraId="227DCBD0" w14:textId="5DEDD3A5" w:rsidR="00ED1F48" w:rsidRPr="007D798B" w:rsidRDefault="00313B1E" w:rsidP="00ED1F48">
            <w:pPr>
              <w:tabs>
                <w:tab w:val="left" w:pos="0"/>
                <w:tab w:val="left" w:pos="1031"/>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rPr>
                <w:color w:val="000000"/>
              </w:rPr>
            </w:pPr>
            <w:r w:rsidRPr="00313B1E">
              <w:rPr>
                <w:color w:val="000000"/>
              </w:rPr>
              <w:t>(ISA-9) Exploring the Operator Reactor Inspection Program: Tasks 1, 2, 4, and 7. Complete evaluation criteria 1, 2, 3, 4, 5, and 9.</w:t>
            </w:r>
          </w:p>
        </w:tc>
        <w:tc>
          <w:tcPr>
            <w:tcW w:w="1396" w:type="dxa"/>
            <w:tcBorders>
              <w:top w:val="single" w:sz="4" w:space="0" w:color="auto"/>
              <w:left w:val="single" w:sz="4" w:space="0" w:color="auto"/>
              <w:bottom w:val="single" w:sz="4" w:space="0" w:color="auto"/>
              <w:right w:val="single" w:sz="4" w:space="0" w:color="auto"/>
            </w:tcBorders>
            <w:vAlign w:val="center"/>
          </w:tcPr>
          <w:p w14:paraId="4F009E6A" w14:textId="77777777" w:rsidR="00ED1F48" w:rsidRPr="007D798B" w:rsidRDefault="00ED1F48" w:rsidP="00A5590B">
            <w:pPr>
              <w:tabs>
                <w:tab w:val="center" w:pos="675"/>
                <w:tab w:val="left" w:pos="720"/>
                <w:tab w:val="left" w:pos="900"/>
              </w:tabs>
              <w:rPr>
                <w:color w:val="000000"/>
              </w:rPr>
            </w:pPr>
          </w:p>
        </w:tc>
        <w:tc>
          <w:tcPr>
            <w:tcW w:w="1944" w:type="dxa"/>
            <w:tcBorders>
              <w:top w:val="single" w:sz="4" w:space="0" w:color="auto"/>
              <w:left w:val="single" w:sz="4" w:space="0" w:color="auto"/>
              <w:bottom w:val="single" w:sz="4" w:space="0" w:color="auto"/>
              <w:right w:val="single" w:sz="4" w:space="0" w:color="auto"/>
            </w:tcBorders>
            <w:vAlign w:val="center"/>
          </w:tcPr>
          <w:p w14:paraId="65CA16A8" w14:textId="77777777" w:rsidR="00ED1F48" w:rsidRPr="007D798B" w:rsidRDefault="00ED1F48" w:rsidP="00A5590B">
            <w:pPr>
              <w:tabs>
                <w:tab w:val="center" w:pos="675"/>
                <w:tab w:val="left" w:pos="720"/>
                <w:tab w:val="left" w:pos="900"/>
              </w:tabs>
              <w:rPr>
                <w:color w:val="000000"/>
              </w:rPr>
            </w:pPr>
          </w:p>
        </w:tc>
      </w:tr>
      <w:tr w:rsidR="00ED1F48" w:rsidRPr="007D798B" w14:paraId="5E7A6DEF" w14:textId="77777777" w:rsidTr="00357D6B">
        <w:trPr>
          <w:trHeight w:val="360"/>
        </w:trPr>
        <w:tc>
          <w:tcPr>
            <w:tcW w:w="6020" w:type="dxa"/>
            <w:tcBorders>
              <w:top w:val="single" w:sz="4" w:space="0" w:color="auto"/>
              <w:left w:val="single" w:sz="4" w:space="0" w:color="auto"/>
              <w:bottom w:val="single" w:sz="4" w:space="0" w:color="auto"/>
              <w:right w:val="single" w:sz="4" w:space="0" w:color="auto"/>
            </w:tcBorders>
          </w:tcPr>
          <w:p w14:paraId="473E7F98" w14:textId="5C00489A" w:rsidR="00A71116" w:rsidRPr="00A71116" w:rsidRDefault="00A71116" w:rsidP="00A71116">
            <w:pPr>
              <w:tabs>
                <w:tab w:val="left" w:pos="0"/>
                <w:tab w:val="left" w:pos="1031"/>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rPr>
                <w:color w:val="000000"/>
              </w:rPr>
            </w:pPr>
            <w:r w:rsidRPr="00A71116">
              <w:rPr>
                <w:color w:val="000000"/>
              </w:rPr>
              <w:t>(ISA-15) Interaction with the Public: Tasks 1, 2, 3, 6, and 7, including review of applicable information regarding interacting with the public.</w:t>
            </w:r>
          </w:p>
          <w:p w14:paraId="5DE457FE" w14:textId="43B1BD3D" w:rsidR="00ED1F48" w:rsidRPr="007D798B" w:rsidRDefault="00A71116" w:rsidP="00A71116">
            <w:pPr>
              <w:tabs>
                <w:tab w:val="left" w:pos="0"/>
                <w:tab w:val="left" w:pos="1031"/>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rPr>
                <w:color w:val="000000"/>
              </w:rPr>
            </w:pPr>
            <w:r w:rsidRPr="00A71116">
              <w:rPr>
                <w:color w:val="000000"/>
              </w:rPr>
              <w:t>Complete evaluation criteria 1, 2, 3, 7, 8 and 9.</w:t>
            </w:r>
          </w:p>
        </w:tc>
        <w:tc>
          <w:tcPr>
            <w:tcW w:w="1396" w:type="dxa"/>
            <w:tcBorders>
              <w:top w:val="single" w:sz="4" w:space="0" w:color="auto"/>
              <w:left w:val="single" w:sz="4" w:space="0" w:color="auto"/>
              <w:bottom w:val="single" w:sz="4" w:space="0" w:color="auto"/>
              <w:right w:val="single" w:sz="4" w:space="0" w:color="auto"/>
            </w:tcBorders>
            <w:vAlign w:val="center"/>
          </w:tcPr>
          <w:p w14:paraId="1C109AD8" w14:textId="77777777" w:rsidR="00ED1F48" w:rsidRPr="007D798B" w:rsidRDefault="00ED1F48" w:rsidP="00A5590B">
            <w:pPr>
              <w:tabs>
                <w:tab w:val="center" w:pos="675"/>
                <w:tab w:val="left" w:pos="720"/>
                <w:tab w:val="left" w:pos="900"/>
              </w:tabs>
              <w:rPr>
                <w:color w:val="000000"/>
              </w:rPr>
            </w:pPr>
          </w:p>
        </w:tc>
        <w:tc>
          <w:tcPr>
            <w:tcW w:w="1944" w:type="dxa"/>
            <w:tcBorders>
              <w:top w:val="single" w:sz="4" w:space="0" w:color="auto"/>
              <w:left w:val="single" w:sz="4" w:space="0" w:color="auto"/>
              <w:bottom w:val="single" w:sz="4" w:space="0" w:color="auto"/>
              <w:right w:val="single" w:sz="4" w:space="0" w:color="auto"/>
            </w:tcBorders>
            <w:vAlign w:val="center"/>
          </w:tcPr>
          <w:p w14:paraId="441115B4" w14:textId="77777777" w:rsidR="00ED1F48" w:rsidRPr="007D798B" w:rsidRDefault="00ED1F48" w:rsidP="00A5590B">
            <w:pPr>
              <w:tabs>
                <w:tab w:val="center" w:pos="675"/>
                <w:tab w:val="left" w:pos="720"/>
                <w:tab w:val="left" w:pos="900"/>
              </w:tabs>
              <w:rPr>
                <w:color w:val="000000"/>
              </w:rPr>
            </w:pPr>
          </w:p>
        </w:tc>
      </w:tr>
      <w:tr w:rsidR="00ED1F48" w:rsidRPr="007D798B" w14:paraId="53352DC7" w14:textId="77777777" w:rsidTr="00357D6B">
        <w:trPr>
          <w:trHeight w:val="360"/>
        </w:trPr>
        <w:tc>
          <w:tcPr>
            <w:tcW w:w="6020" w:type="dxa"/>
            <w:tcBorders>
              <w:top w:val="single" w:sz="4" w:space="0" w:color="auto"/>
              <w:left w:val="single" w:sz="4" w:space="0" w:color="auto"/>
              <w:bottom w:val="single" w:sz="4" w:space="0" w:color="auto"/>
              <w:right w:val="single" w:sz="4" w:space="0" w:color="auto"/>
            </w:tcBorders>
          </w:tcPr>
          <w:p w14:paraId="66996CF9" w14:textId="77777777" w:rsidR="00B917FE" w:rsidRDefault="00504F17" w:rsidP="00504F17">
            <w:pPr>
              <w:tabs>
                <w:tab w:val="left" w:pos="0"/>
                <w:tab w:val="left" w:pos="1031"/>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rPr>
                <w:color w:val="000000"/>
              </w:rPr>
            </w:pPr>
            <w:r w:rsidRPr="00504F17">
              <w:rPr>
                <w:color w:val="000000"/>
              </w:rPr>
              <w:t>(ISA-19) Entrance and Exit Meetings: Tasks 1 and 4</w:t>
            </w:r>
            <w:r w:rsidR="00B917FE">
              <w:rPr>
                <w:color w:val="000000"/>
              </w:rPr>
              <w:t>.</w:t>
            </w:r>
          </w:p>
          <w:p w14:paraId="072A44E0" w14:textId="074B160C" w:rsidR="00ED1F48" w:rsidRPr="007D798B" w:rsidRDefault="00504F17" w:rsidP="00504F17">
            <w:pPr>
              <w:tabs>
                <w:tab w:val="left" w:pos="0"/>
                <w:tab w:val="left" w:pos="1031"/>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rPr>
                <w:color w:val="000000"/>
              </w:rPr>
            </w:pPr>
            <w:r w:rsidRPr="00504F17">
              <w:rPr>
                <w:color w:val="000000"/>
              </w:rPr>
              <w:t>Complete evaluation criteria 1 and 2.</w:t>
            </w:r>
          </w:p>
        </w:tc>
        <w:tc>
          <w:tcPr>
            <w:tcW w:w="1396" w:type="dxa"/>
            <w:tcBorders>
              <w:top w:val="single" w:sz="4" w:space="0" w:color="auto"/>
              <w:left w:val="single" w:sz="4" w:space="0" w:color="auto"/>
              <w:bottom w:val="single" w:sz="4" w:space="0" w:color="auto"/>
              <w:right w:val="single" w:sz="4" w:space="0" w:color="auto"/>
            </w:tcBorders>
            <w:vAlign w:val="center"/>
          </w:tcPr>
          <w:p w14:paraId="7BA0EF7B" w14:textId="77777777" w:rsidR="00ED1F48" w:rsidRPr="007D798B" w:rsidRDefault="00ED1F48" w:rsidP="00A5590B">
            <w:pPr>
              <w:tabs>
                <w:tab w:val="center" w:pos="675"/>
                <w:tab w:val="left" w:pos="720"/>
                <w:tab w:val="left" w:pos="900"/>
              </w:tabs>
              <w:rPr>
                <w:color w:val="000000"/>
              </w:rPr>
            </w:pPr>
          </w:p>
        </w:tc>
        <w:tc>
          <w:tcPr>
            <w:tcW w:w="1944" w:type="dxa"/>
            <w:tcBorders>
              <w:top w:val="single" w:sz="4" w:space="0" w:color="auto"/>
              <w:left w:val="single" w:sz="4" w:space="0" w:color="auto"/>
              <w:bottom w:val="single" w:sz="4" w:space="0" w:color="auto"/>
              <w:right w:val="single" w:sz="4" w:space="0" w:color="auto"/>
            </w:tcBorders>
            <w:vAlign w:val="center"/>
          </w:tcPr>
          <w:p w14:paraId="68104508" w14:textId="77777777" w:rsidR="00ED1F48" w:rsidRPr="007D798B" w:rsidRDefault="00ED1F48" w:rsidP="00A5590B">
            <w:pPr>
              <w:tabs>
                <w:tab w:val="center" w:pos="675"/>
                <w:tab w:val="left" w:pos="720"/>
                <w:tab w:val="left" w:pos="900"/>
              </w:tabs>
              <w:rPr>
                <w:color w:val="000000"/>
              </w:rPr>
            </w:pPr>
          </w:p>
        </w:tc>
      </w:tr>
      <w:tr w:rsidR="00ED1F48" w:rsidRPr="007D798B" w14:paraId="4DB27CC4" w14:textId="77777777" w:rsidTr="00357D6B">
        <w:trPr>
          <w:trHeight w:val="360"/>
        </w:trPr>
        <w:tc>
          <w:tcPr>
            <w:tcW w:w="6020" w:type="dxa"/>
            <w:tcBorders>
              <w:top w:val="single" w:sz="4" w:space="0" w:color="auto"/>
              <w:left w:val="single" w:sz="4" w:space="0" w:color="auto"/>
              <w:bottom w:val="single" w:sz="4" w:space="0" w:color="auto"/>
              <w:right w:val="single" w:sz="4" w:space="0" w:color="auto"/>
            </w:tcBorders>
          </w:tcPr>
          <w:p w14:paraId="777D79BE" w14:textId="01388A4B" w:rsidR="00ED1F48" w:rsidRPr="007D798B" w:rsidRDefault="000E31B7" w:rsidP="00ED1F48">
            <w:pPr>
              <w:tabs>
                <w:tab w:val="left" w:pos="0"/>
                <w:tab w:val="left" w:pos="1031"/>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rPr>
                <w:color w:val="000000"/>
              </w:rPr>
            </w:pPr>
            <w:r w:rsidRPr="000E31B7">
              <w:rPr>
                <w:color w:val="000000"/>
              </w:rPr>
              <w:t>(ISA-24) Licensee Specific Regulatory Documents and Procedures: All tasks. Complete evaluation criteria 6.</w:t>
            </w:r>
          </w:p>
        </w:tc>
        <w:tc>
          <w:tcPr>
            <w:tcW w:w="1396" w:type="dxa"/>
            <w:tcBorders>
              <w:top w:val="single" w:sz="4" w:space="0" w:color="auto"/>
              <w:left w:val="single" w:sz="4" w:space="0" w:color="auto"/>
              <w:bottom w:val="single" w:sz="4" w:space="0" w:color="auto"/>
              <w:right w:val="single" w:sz="4" w:space="0" w:color="auto"/>
            </w:tcBorders>
            <w:vAlign w:val="center"/>
          </w:tcPr>
          <w:p w14:paraId="23B4708D" w14:textId="77777777" w:rsidR="00ED1F48" w:rsidRPr="007D798B" w:rsidRDefault="00ED1F48" w:rsidP="00A5590B">
            <w:pPr>
              <w:tabs>
                <w:tab w:val="center" w:pos="675"/>
                <w:tab w:val="left" w:pos="720"/>
                <w:tab w:val="left" w:pos="900"/>
              </w:tabs>
              <w:rPr>
                <w:color w:val="000000"/>
              </w:rPr>
            </w:pPr>
          </w:p>
        </w:tc>
        <w:tc>
          <w:tcPr>
            <w:tcW w:w="1944" w:type="dxa"/>
            <w:tcBorders>
              <w:top w:val="single" w:sz="4" w:space="0" w:color="auto"/>
              <w:left w:val="single" w:sz="4" w:space="0" w:color="auto"/>
              <w:bottom w:val="single" w:sz="4" w:space="0" w:color="auto"/>
              <w:right w:val="single" w:sz="4" w:space="0" w:color="auto"/>
            </w:tcBorders>
            <w:vAlign w:val="center"/>
          </w:tcPr>
          <w:p w14:paraId="5C4E94E2" w14:textId="77777777" w:rsidR="00ED1F48" w:rsidRPr="007D798B" w:rsidRDefault="00ED1F48" w:rsidP="00A5590B">
            <w:pPr>
              <w:tabs>
                <w:tab w:val="center" w:pos="675"/>
                <w:tab w:val="left" w:pos="720"/>
                <w:tab w:val="left" w:pos="900"/>
              </w:tabs>
              <w:rPr>
                <w:color w:val="000000"/>
              </w:rPr>
            </w:pPr>
          </w:p>
        </w:tc>
      </w:tr>
      <w:tr w:rsidR="00ED1F48" w:rsidRPr="007D798B" w14:paraId="19002555" w14:textId="77777777" w:rsidTr="00357D6B">
        <w:trPr>
          <w:trHeight w:val="360"/>
        </w:trPr>
        <w:tc>
          <w:tcPr>
            <w:tcW w:w="6020" w:type="dxa"/>
            <w:tcBorders>
              <w:top w:val="single" w:sz="4" w:space="0" w:color="auto"/>
              <w:left w:val="single" w:sz="4" w:space="0" w:color="auto"/>
              <w:bottom w:val="single" w:sz="4" w:space="0" w:color="auto"/>
              <w:right w:val="single" w:sz="4" w:space="0" w:color="auto"/>
            </w:tcBorders>
          </w:tcPr>
          <w:p w14:paraId="3672B683" w14:textId="408541A5" w:rsidR="00ED1F48" w:rsidRPr="007D798B" w:rsidRDefault="000E31B7" w:rsidP="00ED1F48">
            <w:pPr>
              <w:tabs>
                <w:tab w:val="left" w:pos="0"/>
                <w:tab w:val="left" w:pos="1031"/>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rPr>
                <w:color w:val="000000"/>
              </w:rPr>
            </w:pPr>
            <w:r w:rsidRPr="000E31B7">
              <w:rPr>
                <w:color w:val="000000"/>
              </w:rPr>
              <w:t>(ISA-26) Exploring the Operating Reactor Assessment Program: Task 2.  Complete evaluation criteria 4 and 5.</w:t>
            </w:r>
          </w:p>
        </w:tc>
        <w:tc>
          <w:tcPr>
            <w:tcW w:w="1396" w:type="dxa"/>
            <w:tcBorders>
              <w:top w:val="single" w:sz="4" w:space="0" w:color="auto"/>
              <w:left w:val="single" w:sz="4" w:space="0" w:color="auto"/>
              <w:bottom w:val="single" w:sz="4" w:space="0" w:color="auto"/>
              <w:right w:val="single" w:sz="4" w:space="0" w:color="auto"/>
            </w:tcBorders>
            <w:vAlign w:val="center"/>
          </w:tcPr>
          <w:p w14:paraId="69D08F16" w14:textId="77777777" w:rsidR="00ED1F48" w:rsidRPr="007D798B" w:rsidRDefault="00ED1F48" w:rsidP="00A5590B">
            <w:pPr>
              <w:tabs>
                <w:tab w:val="center" w:pos="675"/>
                <w:tab w:val="left" w:pos="720"/>
                <w:tab w:val="left" w:pos="900"/>
              </w:tabs>
              <w:rPr>
                <w:color w:val="000000"/>
              </w:rPr>
            </w:pPr>
          </w:p>
        </w:tc>
        <w:tc>
          <w:tcPr>
            <w:tcW w:w="1944" w:type="dxa"/>
            <w:tcBorders>
              <w:top w:val="single" w:sz="4" w:space="0" w:color="auto"/>
              <w:left w:val="single" w:sz="4" w:space="0" w:color="auto"/>
              <w:bottom w:val="single" w:sz="4" w:space="0" w:color="auto"/>
              <w:right w:val="single" w:sz="4" w:space="0" w:color="auto"/>
            </w:tcBorders>
            <w:vAlign w:val="center"/>
          </w:tcPr>
          <w:p w14:paraId="010E347C" w14:textId="77777777" w:rsidR="00ED1F48" w:rsidRPr="007D798B" w:rsidRDefault="00ED1F48" w:rsidP="00A5590B">
            <w:pPr>
              <w:tabs>
                <w:tab w:val="center" w:pos="675"/>
                <w:tab w:val="left" w:pos="720"/>
                <w:tab w:val="left" w:pos="900"/>
              </w:tabs>
              <w:rPr>
                <w:color w:val="000000"/>
              </w:rPr>
            </w:pPr>
          </w:p>
        </w:tc>
      </w:tr>
      <w:tr w:rsidR="00E837BA" w:rsidRPr="007D798B" w14:paraId="7471DF9A" w14:textId="77777777" w:rsidTr="002D2764">
        <w:trPr>
          <w:trHeight w:val="360"/>
        </w:trPr>
        <w:tc>
          <w:tcPr>
            <w:tcW w:w="9360" w:type="dxa"/>
            <w:gridSpan w:val="3"/>
            <w:tcBorders>
              <w:top w:val="single" w:sz="4" w:space="0" w:color="auto"/>
              <w:left w:val="single" w:sz="4" w:space="0" w:color="auto"/>
              <w:bottom w:val="single" w:sz="4" w:space="0" w:color="auto"/>
              <w:right w:val="single" w:sz="4" w:space="0" w:color="auto"/>
            </w:tcBorders>
          </w:tcPr>
          <w:p w14:paraId="3DF17DBF" w14:textId="61FD8CD0" w:rsidR="00E837BA" w:rsidRPr="007D798B" w:rsidRDefault="00E837BA" w:rsidP="00281217">
            <w:pPr>
              <w:pStyle w:val="JOURNALTableHeading1"/>
              <w:spacing w:before="120"/>
              <w:rPr>
                <w:color w:val="000000"/>
              </w:rPr>
            </w:pPr>
            <w:r w:rsidRPr="000E31B7">
              <w:t>D. Inspection ISAs from IMC 1245, Appendix B</w:t>
            </w:r>
          </w:p>
        </w:tc>
      </w:tr>
      <w:tr w:rsidR="00ED1F48" w:rsidRPr="007D798B" w14:paraId="785940C2" w14:textId="77777777" w:rsidTr="00357D6B">
        <w:trPr>
          <w:trHeight w:val="360"/>
        </w:trPr>
        <w:tc>
          <w:tcPr>
            <w:tcW w:w="6020" w:type="dxa"/>
            <w:tcBorders>
              <w:top w:val="single" w:sz="4" w:space="0" w:color="auto"/>
              <w:left w:val="single" w:sz="4" w:space="0" w:color="auto"/>
              <w:bottom w:val="single" w:sz="4" w:space="0" w:color="auto"/>
              <w:right w:val="single" w:sz="4" w:space="0" w:color="auto"/>
            </w:tcBorders>
          </w:tcPr>
          <w:p w14:paraId="5DDC4E06" w14:textId="5480DD81" w:rsidR="00ED1F48" w:rsidRPr="007D798B" w:rsidRDefault="00E837BA" w:rsidP="00ED1F48">
            <w:pPr>
              <w:tabs>
                <w:tab w:val="left" w:pos="0"/>
                <w:tab w:val="left" w:pos="1031"/>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rPr>
                <w:color w:val="000000"/>
              </w:rPr>
            </w:pPr>
            <w:r w:rsidRPr="00E837BA">
              <w:rPr>
                <w:color w:val="000000"/>
              </w:rPr>
              <w:t>(ISA-4) Safety Culture</w:t>
            </w:r>
          </w:p>
        </w:tc>
        <w:tc>
          <w:tcPr>
            <w:tcW w:w="1396" w:type="dxa"/>
            <w:tcBorders>
              <w:top w:val="single" w:sz="4" w:space="0" w:color="auto"/>
              <w:left w:val="single" w:sz="4" w:space="0" w:color="auto"/>
              <w:bottom w:val="single" w:sz="4" w:space="0" w:color="auto"/>
              <w:right w:val="single" w:sz="4" w:space="0" w:color="auto"/>
            </w:tcBorders>
            <w:vAlign w:val="center"/>
          </w:tcPr>
          <w:p w14:paraId="67AA272D" w14:textId="77777777" w:rsidR="00ED1F48" w:rsidRPr="007D798B" w:rsidRDefault="00ED1F48" w:rsidP="00A5590B">
            <w:pPr>
              <w:tabs>
                <w:tab w:val="center" w:pos="675"/>
                <w:tab w:val="left" w:pos="720"/>
                <w:tab w:val="left" w:pos="900"/>
              </w:tabs>
              <w:rPr>
                <w:color w:val="000000"/>
              </w:rPr>
            </w:pPr>
          </w:p>
        </w:tc>
        <w:tc>
          <w:tcPr>
            <w:tcW w:w="1944" w:type="dxa"/>
            <w:tcBorders>
              <w:top w:val="single" w:sz="4" w:space="0" w:color="auto"/>
              <w:left w:val="single" w:sz="4" w:space="0" w:color="auto"/>
              <w:bottom w:val="single" w:sz="4" w:space="0" w:color="auto"/>
              <w:right w:val="single" w:sz="4" w:space="0" w:color="auto"/>
            </w:tcBorders>
            <w:vAlign w:val="center"/>
          </w:tcPr>
          <w:p w14:paraId="05ADD1E0" w14:textId="77777777" w:rsidR="00ED1F48" w:rsidRPr="007D798B" w:rsidRDefault="00ED1F48" w:rsidP="00A5590B">
            <w:pPr>
              <w:tabs>
                <w:tab w:val="center" w:pos="675"/>
                <w:tab w:val="left" w:pos="720"/>
                <w:tab w:val="left" w:pos="900"/>
              </w:tabs>
              <w:rPr>
                <w:color w:val="000000"/>
              </w:rPr>
            </w:pPr>
          </w:p>
        </w:tc>
      </w:tr>
      <w:tr w:rsidR="00E837BA" w:rsidRPr="007D798B" w14:paraId="383EF8A3" w14:textId="77777777" w:rsidTr="00AA7996">
        <w:trPr>
          <w:trHeight w:val="360"/>
        </w:trPr>
        <w:tc>
          <w:tcPr>
            <w:tcW w:w="9360" w:type="dxa"/>
            <w:gridSpan w:val="3"/>
            <w:tcBorders>
              <w:top w:val="single" w:sz="4" w:space="0" w:color="auto"/>
              <w:left w:val="single" w:sz="4" w:space="0" w:color="auto"/>
              <w:bottom w:val="single" w:sz="4" w:space="0" w:color="auto"/>
              <w:right w:val="single" w:sz="4" w:space="0" w:color="auto"/>
            </w:tcBorders>
          </w:tcPr>
          <w:p w14:paraId="370E3CCB" w14:textId="1A4B139C" w:rsidR="00E837BA" w:rsidRPr="007D798B" w:rsidRDefault="00E837BA" w:rsidP="00281217">
            <w:pPr>
              <w:pStyle w:val="JOURNALTableHeading1"/>
              <w:spacing w:before="120"/>
            </w:pPr>
            <w:r w:rsidRPr="00E837BA">
              <w:t>E. Safety Culture Assessor Qualification Activities</w:t>
            </w:r>
          </w:p>
        </w:tc>
      </w:tr>
      <w:tr w:rsidR="00ED1F48" w:rsidRPr="007D798B" w14:paraId="77B2CD18" w14:textId="77777777" w:rsidTr="00357D6B">
        <w:trPr>
          <w:trHeight w:val="360"/>
        </w:trPr>
        <w:tc>
          <w:tcPr>
            <w:tcW w:w="6020" w:type="dxa"/>
            <w:tcBorders>
              <w:top w:val="single" w:sz="4" w:space="0" w:color="auto"/>
              <w:left w:val="single" w:sz="4" w:space="0" w:color="auto"/>
              <w:bottom w:val="single" w:sz="4" w:space="0" w:color="auto"/>
              <w:right w:val="single" w:sz="4" w:space="0" w:color="auto"/>
            </w:tcBorders>
          </w:tcPr>
          <w:p w14:paraId="5A6CDE48" w14:textId="72016BB4" w:rsidR="00ED1F48" w:rsidRPr="007D798B" w:rsidRDefault="00E837BA" w:rsidP="00ED1F48">
            <w:pPr>
              <w:tabs>
                <w:tab w:val="left" w:pos="0"/>
                <w:tab w:val="left" w:pos="1031"/>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rPr>
                <w:color w:val="000000"/>
              </w:rPr>
            </w:pPr>
            <w:r w:rsidRPr="00E837BA">
              <w:rPr>
                <w:color w:val="000000"/>
              </w:rPr>
              <w:t>1. Safety Culture ROP Training (web-based)</w:t>
            </w:r>
          </w:p>
        </w:tc>
        <w:tc>
          <w:tcPr>
            <w:tcW w:w="1396" w:type="dxa"/>
            <w:tcBorders>
              <w:top w:val="single" w:sz="4" w:space="0" w:color="auto"/>
              <w:left w:val="single" w:sz="4" w:space="0" w:color="auto"/>
              <w:bottom w:val="single" w:sz="4" w:space="0" w:color="auto"/>
              <w:right w:val="single" w:sz="4" w:space="0" w:color="auto"/>
            </w:tcBorders>
            <w:vAlign w:val="center"/>
          </w:tcPr>
          <w:p w14:paraId="1D985D2E" w14:textId="77777777" w:rsidR="00ED1F48" w:rsidRPr="007D798B" w:rsidRDefault="00ED1F48" w:rsidP="00A5590B">
            <w:pPr>
              <w:tabs>
                <w:tab w:val="center" w:pos="675"/>
                <w:tab w:val="left" w:pos="720"/>
                <w:tab w:val="left" w:pos="900"/>
              </w:tabs>
              <w:rPr>
                <w:color w:val="000000"/>
              </w:rPr>
            </w:pPr>
          </w:p>
        </w:tc>
        <w:tc>
          <w:tcPr>
            <w:tcW w:w="1944" w:type="dxa"/>
            <w:tcBorders>
              <w:top w:val="single" w:sz="4" w:space="0" w:color="auto"/>
              <w:left w:val="single" w:sz="4" w:space="0" w:color="auto"/>
              <w:bottom w:val="single" w:sz="4" w:space="0" w:color="auto"/>
              <w:right w:val="single" w:sz="4" w:space="0" w:color="auto"/>
            </w:tcBorders>
            <w:vAlign w:val="center"/>
          </w:tcPr>
          <w:p w14:paraId="793B6C33" w14:textId="77777777" w:rsidR="00ED1F48" w:rsidRPr="007D798B" w:rsidRDefault="00ED1F48" w:rsidP="00A5590B">
            <w:pPr>
              <w:tabs>
                <w:tab w:val="center" w:pos="675"/>
                <w:tab w:val="left" w:pos="720"/>
                <w:tab w:val="left" w:pos="900"/>
              </w:tabs>
              <w:rPr>
                <w:color w:val="000000"/>
              </w:rPr>
            </w:pPr>
          </w:p>
        </w:tc>
      </w:tr>
      <w:tr w:rsidR="00ED1F48" w:rsidRPr="007D798B" w14:paraId="0F2FA4B8" w14:textId="77777777" w:rsidTr="00357D6B">
        <w:trPr>
          <w:trHeight w:val="360"/>
        </w:trPr>
        <w:tc>
          <w:tcPr>
            <w:tcW w:w="6020" w:type="dxa"/>
            <w:tcBorders>
              <w:top w:val="single" w:sz="4" w:space="0" w:color="auto"/>
              <w:left w:val="single" w:sz="4" w:space="0" w:color="auto"/>
              <w:bottom w:val="single" w:sz="4" w:space="0" w:color="auto"/>
              <w:right w:val="single" w:sz="4" w:space="0" w:color="auto"/>
            </w:tcBorders>
          </w:tcPr>
          <w:p w14:paraId="779F53C7" w14:textId="0CC0C72F" w:rsidR="00ED1F48" w:rsidRPr="007D798B" w:rsidRDefault="00E837BA" w:rsidP="00ED1F48">
            <w:pPr>
              <w:tabs>
                <w:tab w:val="left" w:pos="0"/>
                <w:tab w:val="left" w:pos="1031"/>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rPr>
                <w:color w:val="000000"/>
              </w:rPr>
            </w:pPr>
            <w:r w:rsidRPr="00E837BA">
              <w:rPr>
                <w:color w:val="000000"/>
              </w:rPr>
              <w:t>2. Focus Group Facilitation Training</w:t>
            </w:r>
          </w:p>
        </w:tc>
        <w:tc>
          <w:tcPr>
            <w:tcW w:w="1396" w:type="dxa"/>
            <w:tcBorders>
              <w:top w:val="single" w:sz="4" w:space="0" w:color="auto"/>
              <w:left w:val="single" w:sz="4" w:space="0" w:color="auto"/>
              <w:bottom w:val="single" w:sz="4" w:space="0" w:color="auto"/>
              <w:right w:val="single" w:sz="4" w:space="0" w:color="auto"/>
            </w:tcBorders>
            <w:vAlign w:val="center"/>
          </w:tcPr>
          <w:p w14:paraId="365E0449" w14:textId="77777777" w:rsidR="00ED1F48" w:rsidRPr="007D798B" w:rsidRDefault="00ED1F48" w:rsidP="00A5590B">
            <w:pPr>
              <w:tabs>
                <w:tab w:val="center" w:pos="675"/>
                <w:tab w:val="left" w:pos="720"/>
                <w:tab w:val="left" w:pos="900"/>
              </w:tabs>
              <w:rPr>
                <w:color w:val="000000"/>
              </w:rPr>
            </w:pPr>
          </w:p>
        </w:tc>
        <w:tc>
          <w:tcPr>
            <w:tcW w:w="1944" w:type="dxa"/>
            <w:tcBorders>
              <w:top w:val="single" w:sz="4" w:space="0" w:color="auto"/>
              <w:left w:val="single" w:sz="4" w:space="0" w:color="auto"/>
              <w:bottom w:val="single" w:sz="4" w:space="0" w:color="auto"/>
              <w:right w:val="single" w:sz="4" w:space="0" w:color="auto"/>
            </w:tcBorders>
            <w:vAlign w:val="center"/>
          </w:tcPr>
          <w:p w14:paraId="4FD73C43" w14:textId="77777777" w:rsidR="00ED1F48" w:rsidRPr="007D798B" w:rsidRDefault="00ED1F48" w:rsidP="00A5590B">
            <w:pPr>
              <w:tabs>
                <w:tab w:val="center" w:pos="675"/>
                <w:tab w:val="left" w:pos="720"/>
                <w:tab w:val="left" w:pos="900"/>
              </w:tabs>
              <w:rPr>
                <w:color w:val="000000"/>
              </w:rPr>
            </w:pPr>
          </w:p>
        </w:tc>
      </w:tr>
      <w:tr w:rsidR="00ED1F48" w:rsidRPr="007D798B" w14:paraId="68D979F1" w14:textId="77777777" w:rsidTr="00357D6B">
        <w:trPr>
          <w:trHeight w:val="360"/>
        </w:trPr>
        <w:tc>
          <w:tcPr>
            <w:tcW w:w="6020" w:type="dxa"/>
            <w:tcBorders>
              <w:top w:val="single" w:sz="4" w:space="0" w:color="auto"/>
              <w:left w:val="single" w:sz="4" w:space="0" w:color="auto"/>
              <w:bottom w:val="single" w:sz="4" w:space="0" w:color="auto"/>
              <w:right w:val="single" w:sz="4" w:space="0" w:color="auto"/>
            </w:tcBorders>
          </w:tcPr>
          <w:p w14:paraId="2CC4EECC" w14:textId="71CF5917" w:rsidR="00ED1F48" w:rsidRPr="007D798B" w:rsidRDefault="00506B80" w:rsidP="00ED1F48">
            <w:pPr>
              <w:tabs>
                <w:tab w:val="left" w:pos="0"/>
                <w:tab w:val="left" w:pos="1031"/>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rPr>
                <w:color w:val="000000"/>
              </w:rPr>
            </w:pPr>
            <w:r w:rsidRPr="00506B80">
              <w:rPr>
                <w:color w:val="000000"/>
              </w:rPr>
              <w:t>(ISA-1) Safety Culture in the Nuclear Industry</w:t>
            </w:r>
          </w:p>
        </w:tc>
        <w:tc>
          <w:tcPr>
            <w:tcW w:w="1396" w:type="dxa"/>
            <w:tcBorders>
              <w:top w:val="single" w:sz="4" w:space="0" w:color="auto"/>
              <w:left w:val="single" w:sz="4" w:space="0" w:color="auto"/>
              <w:bottom w:val="single" w:sz="4" w:space="0" w:color="auto"/>
              <w:right w:val="single" w:sz="4" w:space="0" w:color="auto"/>
            </w:tcBorders>
            <w:vAlign w:val="center"/>
          </w:tcPr>
          <w:p w14:paraId="1A09DAE8" w14:textId="77777777" w:rsidR="00ED1F48" w:rsidRPr="007D798B" w:rsidRDefault="00ED1F48" w:rsidP="00A5590B">
            <w:pPr>
              <w:tabs>
                <w:tab w:val="center" w:pos="675"/>
                <w:tab w:val="left" w:pos="720"/>
                <w:tab w:val="left" w:pos="900"/>
              </w:tabs>
              <w:rPr>
                <w:color w:val="000000"/>
              </w:rPr>
            </w:pPr>
          </w:p>
        </w:tc>
        <w:tc>
          <w:tcPr>
            <w:tcW w:w="1944" w:type="dxa"/>
            <w:tcBorders>
              <w:top w:val="single" w:sz="4" w:space="0" w:color="auto"/>
              <w:left w:val="single" w:sz="4" w:space="0" w:color="auto"/>
              <w:bottom w:val="single" w:sz="4" w:space="0" w:color="auto"/>
              <w:right w:val="single" w:sz="4" w:space="0" w:color="auto"/>
            </w:tcBorders>
            <w:vAlign w:val="center"/>
          </w:tcPr>
          <w:p w14:paraId="071FC51C" w14:textId="77777777" w:rsidR="00ED1F48" w:rsidRPr="007D798B" w:rsidRDefault="00ED1F48" w:rsidP="00A5590B">
            <w:pPr>
              <w:tabs>
                <w:tab w:val="center" w:pos="675"/>
                <w:tab w:val="left" w:pos="720"/>
                <w:tab w:val="left" w:pos="900"/>
              </w:tabs>
              <w:rPr>
                <w:color w:val="000000"/>
              </w:rPr>
            </w:pPr>
          </w:p>
        </w:tc>
      </w:tr>
      <w:tr w:rsidR="00E03320" w:rsidRPr="007D798B" w14:paraId="099EB40E" w14:textId="77777777" w:rsidTr="00357D6B">
        <w:trPr>
          <w:trHeight w:val="360"/>
        </w:trPr>
        <w:tc>
          <w:tcPr>
            <w:tcW w:w="6020" w:type="dxa"/>
            <w:tcBorders>
              <w:top w:val="single" w:sz="4" w:space="0" w:color="auto"/>
              <w:left w:val="single" w:sz="4" w:space="0" w:color="auto"/>
              <w:bottom w:val="single" w:sz="4" w:space="0" w:color="auto"/>
              <w:right w:val="single" w:sz="4" w:space="0" w:color="auto"/>
            </w:tcBorders>
          </w:tcPr>
          <w:p w14:paraId="6AB98729" w14:textId="3057702B" w:rsidR="00E03320" w:rsidRPr="007D798B" w:rsidRDefault="00506B80" w:rsidP="00ED1F48">
            <w:pPr>
              <w:tabs>
                <w:tab w:val="left" w:pos="0"/>
                <w:tab w:val="left" w:pos="1031"/>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rPr>
                <w:color w:val="000000"/>
              </w:rPr>
            </w:pPr>
            <w:r w:rsidRPr="00506B80">
              <w:rPr>
                <w:color w:val="000000"/>
              </w:rPr>
              <w:t>(ISA-2) Survey Overview</w:t>
            </w:r>
          </w:p>
        </w:tc>
        <w:tc>
          <w:tcPr>
            <w:tcW w:w="1396" w:type="dxa"/>
            <w:tcBorders>
              <w:top w:val="single" w:sz="4" w:space="0" w:color="auto"/>
              <w:left w:val="single" w:sz="4" w:space="0" w:color="auto"/>
              <w:bottom w:val="single" w:sz="4" w:space="0" w:color="auto"/>
              <w:right w:val="single" w:sz="4" w:space="0" w:color="auto"/>
            </w:tcBorders>
            <w:vAlign w:val="center"/>
          </w:tcPr>
          <w:p w14:paraId="6A832FB8" w14:textId="77777777" w:rsidR="00E03320" w:rsidRPr="007D798B" w:rsidRDefault="00E03320" w:rsidP="00A5590B">
            <w:pPr>
              <w:tabs>
                <w:tab w:val="center" w:pos="675"/>
                <w:tab w:val="left" w:pos="720"/>
                <w:tab w:val="left" w:pos="900"/>
              </w:tabs>
              <w:rPr>
                <w:color w:val="000000"/>
              </w:rPr>
            </w:pPr>
          </w:p>
        </w:tc>
        <w:tc>
          <w:tcPr>
            <w:tcW w:w="1944" w:type="dxa"/>
            <w:tcBorders>
              <w:top w:val="single" w:sz="4" w:space="0" w:color="auto"/>
              <w:left w:val="single" w:sz="4" w:space="0" w:color="auto"/>
              <w:bottom w:val="single" w:sz="4" w:space="0" w:color="auto"/>
              <w:right w:val="single" w:sz="4" w:space="0" w:color="auto"/>
            </w:tcBorders>
            <w:vAlign w:val="center"/>
          </w:tcPr>
          <w:p w14:paraId="45CAA167" w14:textId="77777777" w:rsidR="00E03320" w:rsidRPr="007D798B" w:rsidRDefault="00E03320" w:rsidP="00A5590B">
            <w:pPr>
              <w:tabs>
                <w:tab w:val="center" w:pos="675"/>
                <w:tab w:val="left" w:pos="720"/>
                <w:tab w:val="left" w:pos="900"/>
              </w:tabs>
              <w:rPr>
                <w:color w:val="000000"/>
              </w:rPr>
            </w:pPr>
          </w:p>
        </w:tc>
      </w:tr>
      <w:tr w:rsidR="00E03320" w:rsidRPr="007D798B" w14:paraId="1643AA82" w14:textId="77777777" w:rsidTr="00357D6B">
        <w:trPr>
          <w:trHeight w:val="360"/>
        </w:trPr>
        <w:tc>
          <w:tcPr>
            <w:tcW w:w="6020" w:type="dxa"/>
            <w:tcBorders>
              <w:top w:val="single" w:sz="4" w:space="0" w:color="auto"/>
              <w:left w:val="single" w:sz="4" w:space="0" w:color="auto"/>
              <w:bottom w:val="single" w:sz="4" w:space="0" w:color="auto"/>
              <w:right w:val="single" w:sz="4" w:space="0" w:color="auto"/>
            </w:tcBorders>
          </w:tcPr>
          <w:p w14:paraId="2B4C49EB" w14:textId="144DF79A" w:rsidR="00E03320" w:rsidRPr="007D798B" w:rsidRDefault="00506B80" w:rsidP="00ED1F48">
            <w:pPr>
              <w:tabs>
                <w:tab w:val="left" w:pos="0"/>
                <w:tab w:val="left" w:pos="1031"/>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rPr>
                <w:color w:val="000000"/>
              </w:rPr>
            </w:pPr>
            <w:r w:rsidRPr="00506B80">
              <w:rPr>
                <w:color w:val="000000"/>
              </w:rPr>
              <w:t>(ISA-3) Safety Culture Assessment Methods</w:t>
            </w:r>
          </w:p>
        </w:tc>
        <w:tc>
          <w:tcPr>
            <w:tcW w:w="1396" w:type="dxa"/>
            <w:tcBorders>
              <w:top w:val="single" w:sz="4" w:space="0" w:color="auto"/>
              <w:left w:val="single" w:sz="4" w:space="0" w:color="auto"/>
              <w:bottom w:val="single" w:sz="4" w:space="0" w:color="auto"/>
              <w:right w:val="single" w:sz="4" w:space="0" w:color="auto"/>
            </w:tcBorders>
            <w:vAlign w:val="center"/>
          </w:tcPr>
          <w:p w14:paraId="28BC75D8" w14:textId="77777777" w:rsidR="00E03320" w:rsidRPr="007D798B" w:rsidRDefault="00E03320" w:rsidP="00A5590B">
            <w:pPr>
              <w:tabs>
                <w:tab w:val="center" w:pos="675"/>
                <w:tab w:val="left" w:pos="720"/>
                <w:tab w:val="left" w:pos="900"/>
              </w:tabs>
              <w:rPr>
                <w:color w:val="000000"/>
              </w:rPr>
            </w:pPr>
          </w:p>
        </w:tc>
        <w:tc>
          <w:tcPr>
            <w:tcW w:w="1944" w:type="dxa"/>
            <w:tcBorders>
              <w:top w:val="single" w:sz="4" w:space="0" w:color="auto"/>
              <w:left w:val="single" w:sz="4" w:space="0" w:color="auto"/>
              <w:bottom w:val="single" w:sz="4" w:space="0" w:color="auto"/>
              <w:right w:val="single" w:sz="4" w:space="0" w:color="auto"/>
            </w:tcBorders>
            <w:vAlign w:val="center"/>
          </w:tcPr>
          <w:p w14:paraId="61019F28" w14:textId="77777777" w:rsidR="00E03320" w:rsidRPr="007D798B" w:rsidRDefault="00E03320" w:rsidP="00A5590B">
            <w:pPr>
              <w:tabs>
                <w:tab w:val="center" w:pos="675"/>
                <w:tab w:val="left" w:pos="720"/>
                <w:tab w:val="left" w:pos="900"/>
              </w:tabs>
              <w:rPr>
                <w:color w:val="000000"/>
              </w:rPr>
            </w:pPr>
          </w:p>
        </w:tc>
      </w:tr>
      <w:tr w:rsidR="00E03320" w:rsidRPr="007D798B" w14:paraId="2B4CAFBE" w14:textId="77777777" w:rsidTr="00357D6B">
        <w:trPr>
          <w:trHeight w:val="360"/>
        </w:trPr>
        <w:tc>
          <w:tcPr>
            <w:tcW w:w="6020" w:type="dxa"/>
            <w:tcBorders>
              <w:top w:val="single" w:sz="4" w:space="0" w:color="auto"/>
              <w:left w:val="single" w:sz="4" w:space="0" w:color="auto"/>
              <w:bottom w:val="single" w:sz="4" w:space="0" w:color="auto"/>
              <w:right w:val="single" w:sz="4" w:space="0" w:color="auto"/>
            </w:tcBorders>
          </w:tcPr>
          <w:p w14:paraId="3F5350CB" w14:textId="234FE148" w:rsidR="00E03320" w:rsidRPr="007D798B" w:rsidRDefault="00506B80" w:rsidP="00ED1F48">
            <w:pPr>
              <w:tabs>
                <w:tab w:val="left" w:pos="0"/>
                <w:tab w:val="left" w:pos="1031"/>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rPr>
                <w:color w:val="000000"/>
              </w:rPr>
            </w:pPr>
            <w:r w:rsidRPr="00506B80">
              <w:rPr>
                <w:color w:val="000000"/>
              </w:rPr>
              <w:t>(ISA-4) Conducting IP 95003 Inspections</w:t>
            </w:r>
          </w:p>
        </w:tc>
        <w:tc>
          <w:tcPr>
            <w:tcW w:w="1396" w:type="dxa"/>
            <w:tcBorders>
              <w:top w:val="single" w:sz="4" w:space="0" w:color="auto"/>
              <w:left w:val="single" w:sz="4" w:space="0" w:color="auto"/>
              <w:bottom w:val="single" w:sz="4" w:space="0" w:color="auto"/>
              <w:right w:val="single" w:sz="4" w:space="0" w:color="auto"/>
            </w:tcBorders>
            <w:vAlign w:val="center"/>
          </w:tcPr>
          <w:p w14:paraId="7A4F5B0D" w14:textId="77777777" w:rsidR="00E03320" w:rsidRPr="007D798B" w:rsidRDefault="00E03320" w:rsidP="00A5590B">
            <w:pPr>
              <w:tabs>
                <w:tab w:val="center" w:pos="675"/>
                <w:tab w:val="left" w:pos="720"/>
                <w:tab w:val="left" w:pos="900"/>
              </w:tabs>
              <w:rPr>
                <w:color w:val="000000"/>
              </w:rPr>
            </w:pPr>
          </w:p>
        </w:tc>
        <w:tc>
          <w:tcPr>
            <w:tcW w:w="1944" w:type="dxa"/>
            <w:tcBorders>
              <w:top w:val="single" w:sz="4" w:space="0" w:color="auto"/>
              <w:left w:val="single" w:sz="4" w:space="0" w:color="auto"/>
              <w:bottom w:val="single" w:sz="4" w:space="0" w:color="auto"/>
              <w:right w:val="single" w:sz="4" w:space="0" w:color="auto"/>
            </w:tcBorders>
            <w:vAlign w:val="center"/>
          </w:tcPr>
          <w:p w14:paraId="516503B9" w14:textId="77777777" w:rsidR="00E03320" w:rsidRPr="007D798B" w:rsidRDefault="00E03320" w:rsidP="00A5590B">
            <w:pPr>
              <w:tabs>
                <w:tab w:val="center" w:pos="675"/>
                <w:tab w:val="left" w:pos="720"/>
                <w:tab w:val="left" w:pos="900"/>
              </w:tabs>
              <w:rPr>
                <w:color w:val="000000"/>
              </w:rPr>
            </w:pPr>
          </w:p>
        </w:tc>
      </w:tr>
      <w:tr w:rsidR="00E03320" w:rsidRPr="007D798B" w14:paraId="4A5B2A8C" w14:textId="77777777" w:rsidTr="00357D6B">
        <w:trPr>
          <w:trHeight w:val="360"/>
        </w:trPr>
        <w:tc>
          <w:tcPr>
            <w:tcW w:w="6020" w:type="dxa"/>
            <w:tcBorders>
              <w:top w:val="single" w:sz="4" w:space="0" w:color="auto"/>
              <w:left w:val="single" w:sz="4" w:space="0" w:color="auto"/>
              <w:bottom w:val="single" w:sz="4" w:space="0" w:color="auto"/>
              <w:right w:val="single" w:sz="4" w:space="0" w:color="auto"/>
            </w:tcBorders>
          </w:tcPr>
          <w:p w14:paraId="3195E68A" w14:textId="6F01C027" w:rsidR="00E03320" w:rsidRPr="007D798B" w:rsidRDefault="00506B80" w:rsidP="00ED1F48">
            <w:pPr>
              <w:tabs>
                <w:tab w:val="left" w:pos="0"/>
                <w:tab w:val="left" w:pos="1031"/>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rPr>
                <w:color w:val="000000"/>
              </w:rPr>
            </w:pPr>
            <w:r w:rsidRPr="00506B80">
              <w:rPr>
                <w:color w:val="000000"/>
              </w:rPr>
              <w:t>(ISA-5) Safety Conscious Work Environment (SCWE) Overview</w:t>
            </w:r>
          </w:p>
        </w:tc>
        <w:tc>
          <w:tcPr>
            <w:tcW w:w="1396" w:type="dxa"/>
            <w:tcBorders>
              <w:top w:val="single" w:sz="4" w:space="0" w:color="auto"/>
              <w:left w:val="single" w:sz="4" w:space="0" w:color="auto"/>
              <w:bottom w:val="single" w:sz="4" w:space="0" w:color="auto"/>
              <w:right w:val="single" w:sz="4" w:space="0" w:color="auto"/>
            </w:tcBorders>
            <w:vAlign w:val="center"/>
          </w:tcPr>
          <w:p w14:paraId="5EBA0F01" w14:textId="77777777" w:rsidR="00E03320" w:rsidRPr="007D798B" w:rsidRDefault="00E03320" w:rsidP="00A5590B">
            <w:pPr>
              <w:tabs>
                <w:tab w:val="center" w:pos="675"/>
                <w:tab w:val="left" w:pos="720"/>
                <w:tab w:val="left" w:pos="900"/>
              </w:tabs>
              <w:rPr>
                <w:color w:val="000000"/>
              </w:rPr>
            </w:pPr>
          </w:p>
        </w:tc>
        <w:tc>
          <w:tcPr>
            <w:tcW w:w="1944" w:type="dxa"/>
            <w:tcBorders>
              <w:top w:val="single" w:sz="4" w:space="0" w:color="auto"/>
              <w:left w:val="single" w:sz="4" w:space="0" w:color="auto"/>
              <w:bottom w:val="single" w:sz="4" w:space="0" w:color="auto"/>
              <w:right w:val="single" w:sz="4" w:space="0" w:color="auto"/>
            </w:tcBorders>
            <w:vAlign w:val="center"/>
          </w:tcPr>
          <w:p w14:paraId="22DE6F29" w14:textId="77777777" w:rsidR="00E03320" w:rsidRPr="007D798B" w:rsidRDefault="00E03320" w:rsidP="00A5590B">
            <w:pPr>
              <w:tabs>
                <w:tab w:val="center" w:pos="675"/>
                <w:tab w:val="left" w:pos="720"/>
                <w:tab w:val="left" w:pos="900"/>
              </w:tabs>
              <w:rPr>
                <w:color w:val="000000"/>
              </w:rPr>
            </w:pPr>
          </w:p>
        </w:tc>
      </w:tr>
      <w:tr w:rsidR="00E03320" w:rsidRPr="007D798B" w14:paraId="5BDF278C" w14:textId="77777777" w:rsidTr="00357D6B">
        <w:trPr>
          <w:trHeight w:val="360"/>
        </w:trPr>
        <w:tc>
          <w:tcPr>
            <w:tcW w:w="6020" w:type="dxa"/>
            <w:tcBorders>
              <w:top w:val="single" w:sz="4" w:space="0" w:color="auto"/>
              <w:left w:val="single" w:sz="4" w:space="0" w:color="auto"/>
              <w:bottom w:val="single" w:sz="4" w:space="0" w:color="auto"/>
              <w:right w:val="single" w:sz="4" w:space="0" w:color="auto"/>
            </w:tcBorders>
          </w:tcPr>
          <w:p w14:paraId="3DACAF33" w14:textId="16ABA516" w:rsidR="00E03320" w:rsidRPr="007D798B" w:rsidRDefault="00506B80" w:rsidP="00ED1F48">
            <w:pPr>
              <w:tabs>
                <w:tab w:val="left" w:pos="0"/>
                <w:tab w:val="left" w:pos="1031"/>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rPr>
                <w:color w:val="000000"/>
              </w:rPr>
            </w:pPr>
            <w:r w:rsidRPr="00506B80">
              <w:rPr>
                <w:color w:val="000000"/>
              </w:rPr>
              <w:t>(OJT-1) Safety Culture Inspection Activity</w:t>
            </w:r>
          </w:p>
        </w:tc>
        <w:tc>
          <w:tcPr>
            <w:tcW w:w="1396" w:type="dxa"/>
            <w:tcBorders>
              <w:top w:val="single" w:sz="4" w:space="0" w:color="auto"/>
              <w:left w:val="single" w:sz="4" w:space="0" w:color="auto"/>
              <w:bottom w:val="single" w:sz="4" w:space="0" w:color="auto"/>
              <w:right w:val="single" w:sz="4" w:space="0" w:color="auto"/>
            </w:tcBorders>
            <w:vAlign w:val="center"/>
          </w:tcPr>
          <w:p w14:paraId="24CA0E5A" w14:textId="77777777" w:rsidR="00E03320" w:rsidRPr="007D798B" w:rsidRDefault="00E03320" w:rsidP="00A5590B">
            <w:pPr>
              <w:tabs>
                <w:tab w:val="center" w:pos="675"/>
                <w:tab w:val="left" w:pos="720"/>
                <w:tab w:val="left" w:pos="900"/>
              </w:tabs>
              <w:rPr>
                <w:color w:val="000000"/>
              </w:rPr>
            </w:pPr>
          </w:p>
        </w:tc>
        <w:tc>
          <w:tcPr>
            <w:tcW w:w="1944" w:type="dxa"/>
            <w:tcBorders>
              <w:top w:val="single" w:sz="4" w:space="0" w:color="auto"/>
              <w:left w:val="single" w:sz="4" w:space="0" w:color="auto"/>
              <w:bottom w:val="single" w:sz="4" w:space="0" w:color="auto"/>
              <w:right w:val="single" w:sz="4" w:space="0" w:color="auto"/>
            </w:tcBorders>
            <w:vAlign w:val="center"/>
          </w:tcPr>
          <w:p w14:paraId="7695620B" w14:textId="77777777" w:rsidR="00E03320" w:rsidRPr="007D798B" w:rsidRDefault="00E03320" w:rsidP="00A5590B">
            <w:pPr>
              <w:tabs>
                <w:tab w:val="center" w:pos="675"/>
                <w:tab w:val="left" w:pos="720"/>
                <w:tab w:val="left" w:pos="900"/>
              </w:tabs>
              <w:rPr>
                <w:color w:val="000000"/>
              </w:rPr>
            </w:pPr>
          </w:p>
        </w:tc>
      </w:tr>
      <w:tr w:rsidR="00E03320" w:rsidRPr="007D798B" w14:paraId="7D272D4A" w14:textId="77777777" w:rsidTr="00357D6B">
        <w:trPr>
          <w:trHeight w:val="360"/>
        </w:trPr>
        <w:tc>
          <w:tcPr>
            <w:tcW w:w="6020" w:type="dxa"/>
            <w:tcBorders>
              <w:top w:val="single" w:sz="4" w:space="0" w:color="auto"/>
              <w:left w:val="single" w:sz="4" w:space="0" w:color="auto"/>
              <w:bottom w:val="single" w:sz="4" w:space="0" w:color="auto"/>
              <w:right w:val="single" w:sz="4" w:space="0" w:color="auto"/>
            </w:tcBorders>
          </w:tcPr>
          <w:p w14:paraId="5E30156A" w14:textId="7BC04EF9" w:rsidR="00E03320" w:rsidRPr="007D798B" w:rsidRDefault="00506B80" w:rsidP="00ED1F48">
            <w:pPr>
              <w:tabs>
                <w:tab w:val="left" w:pos="0"/>
                <w:tab w:val="left" w:pos="1031"/>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rPr>
                <w:color w:val="000000"/>
              </w:rPr>
            </w:pPr>
            <w:r w:rsidRPr="00506B80">
              <w:rPr>
                <w:color w:val="000000"/>
              </w:rPr>
              <w:t xml:space="preserve">(OJT-2) </w:t>
            </w:r>
            <w:proofErr w:type="gramStart"/>
            <w:r w:rsidRPr="00506B80">
              <w:rPr>
                <w:color w:val="000000"/>
              </w:rPr>
              <w:t>Review</w:t>
            </w:r>
            <w:proofErr w:type="gramEnd"/>
            <w:r w:rsidRPr="00506B80">
              <w:rPr>
                <w:color w:val="000000"/>
              </w:rPr>
              <w:t xml:space="preserve"> Safety Culture Assessments</w:t>
            </w:r>
          </w:p>
        </w:tc>
        <w:tc>
          <w:tcPr>
            <w:tcW w:w="1396" w:type="dxa"/>
            <w:tcBorders>
              <w:top w:val="single" w:sz="4" w:space="0" w:color="auto"/>
              <w:left w:val="single" w:sz="4" w:space="0" w:color="auto"/>
              <w:bottom w:val="single" w:sz="4" w:space="0" w:color="auto"/>
              <w:right w:val="single" w:sz="4" w:space="0" w:color="auto"/>
            </w:tcBorders>
            <w:vAlign w:val="center"/>
          </w:tcPr>
          <w:p w14:paraId="75B26AAE" w14:textId="77777777" w:rsidR="00E03320" w:rsidRPr="007D798B" w:rsidRDefault="00E03320" w:rsidP="00A5590B">
            <w:pPr>
              <w:tabs>
                <w:tab w:val="center" w:pos="675"/>
                <w:tab w:val="left" w:pos="720"/>
                <w:tab w:val="left" w:pos="900"/>
              </w:tabs>
              <w:rPr>
                <w:color w:val="000000"/>
              </w:rPr>
            </w:pPr>
          </w:p>
        </w:tc>
        <w:tc>
          <w:tcPr>
            <w:tcW w:w="1944" w:type="dxa"/>
            <w:tcBorders>
              <w:top w:val="single" w:sz="4" w:space="0" w:color="auto"/>
              <w:left w:val="single" w:sz="4" w:space="0" w:color="auto"/>
              <w:bottom w:val="single" w:sz="4" w:space="0" w:color="auto"/>
              <w:right w:val="single" w:sz="4" w:space="0" w:color="auto"/>
            </w:tcBorders>
            <w:vAlign w:val="center"/>
          </w:tcPr>
          <w:p w14:paraId="58B399FC" w14:textId="77777777" w:rsidR="00E03320" w:rsidRPr="007D798B" w:rsidRDefault="00E03320" w:rsidP="00A5590B">
            <w:pPr>
              <w:tabs>
                <w:tab w:val="center" w:pos="675"/>
                <w:tab w:val="left" w:pos="720"/>
                <w:tab w:val="left" w:pos="900"/>
              </w:tabs>
              <w:rPr>
                <w:color w:val="000000"/>
              </w:rPr>
            </w:pPr>
          </w:p>
        </w:tc>
      </w:tr>
    </w:tbl>
    <w:p w14:paraId="5F581405" w14:textId="77777777" w:rsidR="0004227A" w:rsidRPr="007D798B" w:rsidRDefault="0004227A" w:rsidP="00C84B3C">
      <w:pPr>
        <w:pStyle w:val="BodyText"/>
      </w:pPr>
    </w:p>
    <w:p w14:paraId="7ACD0A08" w14:textId="77777777" w:rsidR="000A4156" w:rsidRPr="007D798B" w:rsidRDefault="000A4156" w:rsidP="005E66B9">
      <w:pPr>
        <w:pStyle w:val="BodyText"/>
      </w:pPr>
      <w:r w:rsidRPr="007D798B">
        <w:t xml:space="preserve">*Supervisor’s </w:t>
      </w:r>
      <w:proofErr w:type="gramStart"/>
      <w:r w:rsidRPr="007D798B">
        <w:t>Signature: _</w:t>
      </w:r>
      <w:proofErr w:type="gramEnd"/>
      <w:r w:rsidRPr="007D798B">
        <w:t>_____________________________ Date: _____________</w:t>
      </w:r>
    </w:p>
    <w:p w14:paraId="194E7C69" w14:textId="3F557123" w:rsidR="00A07FDE" w:rsidRPr="00734AC9" w:rsidRDefault="000A4156" w:rsidP="00F742B4">
      <w:pPr>
        <w:pStyle w:val="BodyText"/>
        <w:ind w:left="216" w:hanging="216"/>
        <w:rPr>
          <w:sz w:val="20"/>
          <w:szCs w:val="20"/>
        </w:rPr>
      </w:pPr>
      <w:r w:rsidRPr="00734AC9">
        <w:rPr>
          <w:sz w:val="20"/>
          <w:szCs w:val="20"/>
        </w:rPr>
        <w:t>*</w:t>
      </w:r>
      <w:r w:rsidR="00F742B4" w:rsidRPr="00734AC9">
        <w:rPr>
          <w:sz w:val="20"/>
          <w:szCs w:val="20"/>
        </w:rPr>
        <w:tab/>
      </w:r>
      <w:r w:rsidR="00F76C61" w:rsidRPr="00734AC9">
        <w:rPr>
          <w:sz w:val="20"/>
          <w:szCs w:val="20"/>
        </w:rPr>
        <w:t>S</w:t>
      </w:r>
      <w:r w:rsidR="00152330" w:rsidRPr="00734AC9">
        <w:rPr>
          <w:sz w:val="20"/>
          <w:szCs w:val="20"/>
        </w:rPr>
        <w:t>upervisor</w:t>
      </w:r>
      <w:r w:rsidR="00AD36F0" w:rsidRPr="00734AC9">
        <w:rPr>
          <w:sz w:val="20"/>
          <w:szCs w:val="20"/>
        </w:rPr>
        <w:t>’</w:t>
      </w:r>
      <w:r w:rsidR="00152330" w:rsidRPr="00734AC9">
        <w:rPr>
          <w:sz w:val="20"/>
          <w:szCs w:val="20"/>
        </w:rPr>
        <w:t>s signature indicates successful completion of all required courses and activities listed in this journal</w:t>
      </w:r>
      <w:r w:rsidR="006E32B4" w:rsidRPr="00734AC9">
        <w:rPr>
          <w:sz w:val="20"/>
          <w:szCs w:val="20"/>
        </w:rPr>
        <w:t xml:space="preserve"> and readiness for the qualification interview</w:t>
      </w:r>
      <w:r w:rsidR="00152330" w:rsidRPr="00734AC9">
        <w:rPr>
          <w:sz w:val="20"/>
          <w:szCs w:val="20"/>
        </w:rPr>
        <w:t xml:space="preserve">. </w:t>
      </w:r>
      <w:proofErr w:type="gramStart"/>
      <w:r w:rsidR="00F72E02" w:rsidRPr="00734AC9">
        <w:rPr>
          <w:sz w:val="20"/>
          <w:szCs w:val="20"/>
        </w:rPr>
        <w:t>Supervisor</w:t>
      </w:r>
      <w:proofErr w:type="gramEnd"/>
      <w:r w:rsidR="00F72E02" w:rsidRPr="00734AC9">
        <w:rPr>
          <w:sz w:val="20"/>
          <w:szCs w:val="20"/>
        </w:rPr>
        <w:t xml:space="preserve"> may delegate this authority to a qualified </w:t>
      </w:r>
      <w:r w:rsidR="006E32B4" w:rsidRPr="00734AC9">
        <w:rPr>
          <w:sz w:val="20"/>
          <w:szCs w:val="20"/>
        </w:rPr>
        <w:t xml:space="preserve">Senior </w:t>
      </w:r>
      <w:r w:rsidR="00F72E02" w:rsidRPr="00734AC9">
        <w:rPr>
          <w:sz w:val="20"/>
          <w:szCs w:val="20"/>
        </w:rPr>
        <w:t>SCA in NRR or the Regional Office, or to the Branch Chief</w:t>
      </w:r>
      <w:r w:rsidR="00C271B2" w:rsidRPr="00734AC9">
        <w:rPr>
          <w:sz w:val="20"/>
          <w:szCs w:val="20"/>
        </w:rPr>
        <w:t xml:space="preserve"> of the </w:t>
      </w:r>
      <w:r w:rsidR="00DF12E6" w:rsidRPr="00734AC9">
        <w:rPr>
          <w:sz w:val="20"/>
          <w:szCs w:val="20"/>
        </w:rPr>
        <w:t>Safety Culture</w:t>
      </w:r>
      <w:r w:rsidR="00C271B2" w:rsidRPr="00734AC9">
        <w:rPr>
          <w:sz w:val="20"/>
          <w:szCs w:val="20"/>
        </w:rPr>
        <w:t xml:space="preserve"> staff in NRR</w:t>
      </w:r>
      <w:r w:rsidR="00F72E02" w:rsidRPr="00734AC9">
        <w:rPr>
          <w:sz w:val="20"/>
          <w:szCs w:val="20"/>
        </w:rPr>
        <w:t>.</w:t>
      </w:r>
    </w:p>
    <w:p w14:paraId="090CE4AF" w14:textId="77777777" w:rsidR="00152330" w:rsidRPr="00734AC9" w:rsidRDefault="00152330" w:rsidP="00BC4CAF">
      <w:pPr>
        <w:pStyle w:val="BodyText"/>
        <w:rPr>
          <w:sz w:val="20"/>
          <w:szCs w:val="20"/>
        </w:rPr>
      </w:pPr>
      <w:r w:rsidRPr="00734AC9">
        <w:rPr>
          <w:sz w:val="20"/>
          <w:szCs w:val="20"/>
        </w:rPr>
        <w:t xml:space="preserve">The appropriate Form 1, </w:t>
      </w:r>
      <w:r w:rsidR="00AD36F0" w:rsidRPr="00734AC9">
        <w:rPr>
          <w:sz w:val="20"/>
          <w:szCs w:val="20"/>
        </w:rPr>
        <w:t>“</w:t>
      </w:r>
      <w:r w:rsidRPr="00734AC9">
        <w:rPr>
          <w:sz w:val="20"/>
          <w:szCs w:val="20"/>
        </w:rPr>
        <w:t>Safety Culture Assessor Equivalency Justification,</w:t>
      </w:r>
      <w:r w:rsidR="00AD36F0" w:rsidRPr="00734AC9">
        <w:rPr>
          <w:sz w:val="20"/>
          <w:szCs w:val="20"/>
        </w:rPr>
        <w:t>”</w:t>
      </w:r>
      <w:r w:rsidRPr="00734AC9">
        <w:rPr>
          <w:sz w:val="20"/>
          <w:szCs w:val="20"/>
        </w:rPr>
        <w:t xml:space="preserve"> if applicable, must accompany this signature card and certification.</w:t>
      </w:r>
    </w:p>
    <w:p w14:paraId="7BD695C0" w14:textId="0AB60713" w:rsidR="00C935E1" w:rsidRPr="007D798B" w:rsidRDefault="00152330" w:rsidP="00E7339D">
      <w:pPr>
        <w:pStyle w:val="BodyText"/>
      </w:pPr>
      <w:r w:rsidRPr="007D798B">
        <w:t>Copies:</w:t>
      </w:r>
      <w:r w:rsidR="008164E5">
        <w:t xml:space="preserve"> </w:t>
      </w:r>
      <w:r w:rsidR="00946708" w:rsidRPr="007D798B">
        <w:t>Assessor</w:t>
      </w:r>
      <w:r w:rsidR="00E745A1" w:rsidRPr="007D798B">
        <w:t xml:space="preserve">, </w:t>
      </w:r>
      <w:r w:rsidRPr="007D798B">
        <w:t>Office</w:t>
      </w:r>
      <w:r w:rsidR="00DF5F55" w:rsidRPr="007D798B">
        <w:t xml:space="preserve"> of the Chief Human Capital Officer</w:t>
      </w:r>
      <w:r w:rsidR="00E745A1" w:rsidRPr="007D798B">
        <w:t xml:space="preserve">, </w:t>
      </w:r>
      <w:r w:rsidRPr="007D798B">
        <w:t>Supervisor</w:t>
      </w:r>
    </w:p>
    <w:p w14:paraId="05C73614" w14:textId="58CECBCA" w:rsidR="00825BF3" w:rsidRPr="007D798B" w:rsidRDefault="00825BF3" w:rsidP="009D52EC">
      <w:pPr>
        <w:pStyle w:val="Heading3"/>
      </w:pPr>
      <w:bookmarkStart w:id="70" w:name="_Toc197602085"/>
      <w:r w:rsidRPr="007D798B">
        <w:lastRenderedPageBreak/>
        <w:t>Signature Card for Senior Safety Culture Assessor Qualification</w:t>
      </w:r>
      <w:bookmarkEnd w:id="70"/>
    </w:p>
    <w:tbl>
      <w:tblPr>
        <w:tblW w:w="9360" w:type="dxa"/>
        <w:tblLayout w:type="fixed"/>
        <w:tblCellMar>
          <w:top w:w="29" w:type="dxa"/>
          <w:left w:w="29" w:type="dxa"/>
          <w:bottom w:w="29" w:type="dxa"/>
          <w:right w:w="29" w:type="dxa"/>
        </w:tblCellMar>
        <w:tblLook w:val="0000" w:firstRow="0" w:lastRow="0" w:firstColumn="0" w:lastColumn="0" w:noHBand="0" w:noVBand="0"/>
      </w:tblPr>
      <w:tblGrid>
        <w:gridCol w:w="6082"/>
        <w:gridCol w:w="1341"/>
        <w:gridCol w:w="1937"/>
      </w:tblGrid>
      <w:tr w:rsidR="00825BF3" w:rsidRPr="007D798B" w14:paraId="76BC7929" w14:textId="77777777" w:rsidTr="00734AC9">
        <w:trPr>
          <w:trHeight w:val="817"/>
        </w:trPr>
        <w:tc>
          <w:tcPr>
            <w:tcW w:w="6082" w:type="dxa"/>
            <w:tcBorders>
              <w:top w:val="single" w:sz="8" w:space="0" w:color="000000"/>
              <w:left w:val="single" w:sz="8" w:space="0" w:color="000000"/>
              <w:bottom w:val="single" w:sz="8" w:space="0" w:color="000000"/>
              <w:right w:val="single" w:sz="8" w:space="0" w:color="000000"/>
            </w:tcBorders>
            <w:vAlign w:val="bottom"/>
          </w:tcPr>
          <w:p w14:paraId="3583103F" w14:textId="77777777" w:rsidR="00825BF3" w:rsidRPr="00900D4C" w:rsidRDefault="00825BF3" w:rsidP="00900D4C">
            <w:pPr>
              <w:pStyle w:val="JOURNALTableHeading1"/>
            </w:pPr>
            <w:r w:rsidRPr="00900D4C">
              <w:t>Employee Name: _______________________________</w:t>
            </w:r>
          </w:p>
        </w:tc>
        <w:tc>
          <w:tcPr>
            <w:tcW w:w="1341" w:type="dxa"/>
            <w:tcBorders>
              <w:top w:val="single" w:sz="8" w:space="0" w:color="000000"/>
              <w:left w:val="single" w:sz="8" w:space="0" w:color="000000"/>
              <w:bottom w:val="single" w:sz="8" w:space="0" w:color="000000"/>
              <w:right w:val="single" w:sz="8" w:space="0" w:color="000000"/>
            </w:tcBorders>
          </w:tcPr>
          <w:p w14:paraId="00131BEE" w14:textId="77777777" w:rsidR="00825BF3" w:rsidRPr="007D798B" w:rsidRDefault="00825BF3" w:rsidP="00900D4C">
            <w:pPr>
              <w:pStyle w:val="JOURNALTableHeading1"/>
              <w:rPr>
                <w:iCs w:val="0"/>
                <w:color w:val="000000"/>
              </w:rPr>
            </w:pPr>
            <w:r w:rsidRPr="007D798B">
              <w:rPr>
                <w:color w:val="000000"/>
              </w:rPr>
              <w:t>Employee Initials/Date</w:t>
            </w:r>
          </w:p>
        </w:tc>
        <w:tc>
          <w:tcPr>
            <w:tcW w:w="1937" w:type="dxa"/>
            <w:tcBorders>
              <w:top w:val="single" w:sz="8" w:space="0" w:color="000000"/>
              <w:left w:val="single" w:sz="8" w:space="0" w:color="000000"/>
              <w:bottom w:val="single" w:sz="8" w:space="0" w:color="000000"/>
              <w:right w:val="single" w:sz="8" w:space="0" w:color="000000"/>
            </w:tcBorders>
          </w:tcPr>
          <w:p w14:paraId="7823212B" w14:textId="77777777" w:rsidR="00825BF3" w:rsidRPr="007D798B" w:rsidRDefault="00825BF3" w:rsidP="00900D4C">
            <w:pPr>
              <w:pStyle w:val="JOURNALTableHeading1"/>
              <w:rPr>
                <w:iCs w:val="0"/>
                <w:color w:val="000000"/>
              </w:rPr>
            </w:pPr>
            <w:r w:rsidRPr="007D798B">
              <w:rPr>
                <w:color w:val="000000"/>
              </w:rPr>
              <w:t>Supervisor/Subject Matter Expert Signature/Date</w:t>
            </w:r>
          </w:p>
        </w:tc>
      </w:tr>
      <w:tr w:rsidR="00825BF3" w:rsidRPr="007D798B" w14:paraId="135B5F33" w14:textId="77777777" w:rsidTr="00734AC9">
        <w:trPr>
          <w:trHeight w:val="1060"/>
        </w:trPr>
        <w:tc>
          <w:tcPr>
            <w:tcW w:w="6082" w:type="dxa"/>
            <w:tcBorders>
              <w:top w:val="single" w:sz="8" w:space="0" w:color="000000"/>
              <w:left w:val="single" w:sz="8" w:space="0" w:color="000000"/>
              <w:bottom w:val="single" w:sz="8" w:space="0" w:color="000000"/>
              <w:right w:val="single" w:sz="8" w:space="0" w:color="000000"/>
            </w:tcBorders>
          </w:tcPr>
          <w:p w14:paraId="37812231" w14:textId="32DCB6B5" w:rsidR="00825BF3" w:rsidRPr="007D798B" w:rsidRDefault="006F0966" w:rsidP="006F0966">
            <w:pPr>
              <w:pStyle w:val="JOURNALTableHeading1"/>
              <w:rPr>
                <w:color w:val="000000"/>
              </w:rPr>
            </w:pPr>
            <w:r>
              <w:rPr>
                <w:color w:val="000000"/>
              </w:rPr>
              <w:t xml:space="preserve">A. </w:t>
            </w:r>
            <w:r w:rsidR="00825BF3" w:rsidRPr="007D798B">
              <w:rPr>
                <w:color w:val="000000"/>
              </w:rPr>
              <w:t>Safety Culture Assessor Qualification</w:t>
            </w:r>
          </w:p>
          <w:p w14:paraId="6F462AC5" w14:textId="77777777" w:rsidR="00975BBA" w:rsidRPr="007D798B" w:rsidRDefault="00975BBA" w:rsidP="006F0966">
            <w:pPr>
              <w:pStyle w:val="BodyText2"/>
              <w:spacing w:after="0"/>
              <w:ind w:left="288"/>
              <w:rPr>
                <w:color w:val="000000"/>
              </w:rPr>
            </w:pPr>
          </w:p>
          <w:p w14:paraId="35D50B91" w14:textId="42D67EF7" w:rsidR="00825BF3" w:rsidRPr="007D798B" w:rsidRDefault="00825BF3" w:rsidP="006F0966">
            <w:pPr>
              <w:pStyle w:val="BodyText2"/>
              <w:spacing w:after="0"/>
              <w:ind w:left="288"/>
              <w:rPr>
                <w:color w:val="000000"/>
              </w:rPr>
            </w:pPr>
            <w:r w:rsidRPr="007D798B">
              <w:rPr>
                <w:color w:val="000000"/>
              </w:rPr>
              <w:t>Note</w:t>
            </w:r>
            <w:r w:rsidR="00975BBA" w:rsidRPr="007D798B">
              <w:rPr>
                <w:color w:val="000000"/>
              </w:rPr>
              <w:t>:</w:t>
            </w:r>
            <w:r w:rsidR="008164E5">
              <w:rPr>
                <w:color w:val="000000"/>
              </w:rPr>
              <w:t xml:space="preserve"> </w:t>
            </w:r>
            <w:r w:rsidRPr="007D798B">
              <w:rPr>
                <w:color w:val="000000"/>
              </w:rPr>
              <w:t>Indicate the date when safety culture assessor qualification was completed. Attach safety culture assessor qualification card or equivalency justification.</w:t>
            </w:r>
          </w:p>
        </w:tc>
        <w:tc>
          <w:tcPr>
            <w:tcW w:w="1341" w:type="dxa"/>
            <w:tcBorders>
              <w:top w:val="single" w:sz="8" w:space="0" w:color="000000"/>
              <w:left w:val="single" w:sz="8" w:space="0" w:color="000000"/>
              <w:bottom w:val="single" w:sz="8" w:space="0" w:color="000000"/>
              <w:right w:val="single" w:sz="8" w:space="0" w:color="000000"/>
            </w:tcBorders>
          </w:tcPr>
          <w:p w14:paraId="49298607" w14:textId="77777777" w:rsidR="00825BF3" w:rsidRPr="007D798B" w:rsidRDefault="00825BF3" w:rsidP="00825BF3">
            <w:pPr>
              <w:pStyle w:val="ListParagraph"/>
              <w:tabs>
                <w:tab w:val="left" w:pos="0"/>
              </w:tabs>
              <w:ind w:left="1080"/>
              <w:rPr>
                <w:color w:val="000000"/>
                <w:u w:val="single"/>
              </w:rPr>
            </w:pPr>
          </w:p>
        </w:tc>
        <w:tc>
          <w:tcPr>
            <w:tcW w:w="1937" w:type="dxa"/>
            <w:tcBorders>
              <w:top w:val="single" w:sz="8" w:space="0" w:color="000000"/>
              <w:left w:val="single" w:sz="8" w:space="0" w:color="000000"/>
              <w:bottom w:val="single" w:sz="8" w:space="0" w:color="000000"/>
              <w:right w:val="single" w:sz="8" w:space="0" w:color="000000"/>
            </w:tcBorders>
          </w:tcPr>
          <w:p w14:paraId="590797E7" w14:textId="77777777" w:rsidR="00825BF3" w:rsidRPr="007D798B" w:rsidRDefault="00825BF3" w:rsidP="00975BBA">
            <w:pPr>
              <w:rPr>
                <w:iCs/>
                <w:color w:val="000000"/>
              </w:rPr>
            </w:pPr>
          </w:p>
        </w:tc>
      </w:tr>
      <w:tr w:rsidR="000A4156" w:rsidRPr="007D798B" w14:paraId="5C735096" w14:textId="77777777" w:rsidTr="00734AC9">
        <w:trPr>
          <w:trHeight w:val="1033"/>
        </w:trPr>
        <w:tc>
          <w:tcPr>
            <w:tcW w:w="6082" w:type="dxa"/>
            <w:tcBorders>
              <w:top w:val="single" w:sz="8" w:space="0" w:color="000000"/>
              <w:left w:val="single" w:sz="8" w:space="0" w:color="000000"/>
              <w:bottom w:val="single" w:sz="8" w:space="0" w:color="000000"/>
              <w:right w:val="single" w:sz="8" w:space="0" w:color="000000"/>
            </w:tcBorders>
          </w:tcPr>
          <w:p w14:paraId="4EE7617C" w14:textId="766BF08B" w:rsidR="000A4156" w:rsidRPr="007D798B" w:rsidRDefault="006F0966" w:rsidP="006F0966">
            <w:pPr>
              <w:pStyle w:val="JOURNALTableHeading1"/>
              <w:rPr>
                <w:color w:val="000000"/>
              </w:rPr>
            </w:pPr>
            <w:r>
              <w:rPr>
                <w:color w:val="000000"/>
              </w:rPr>
              <w:t xml:space="preserve">B. </w:t>
            </w:r>
            <w:r w:rsidR="000A4156" w:rsidRPr="007D798B">
              <w:rPr>
                <w:color w:val="000000"/>
              </w:rPr>
              <w:t>Inspection Experience as SCA</w:t>
            </w:r>
          </w:p>
          <w:p w14:paraId="32FA90AA" w14:textId="77777777" w:rsidR="00975BBA" w:rsidRPr="007D798B" w:rsidRDefault="00975BBA" w:rsidP="006F0966">
            <w:pPr>
              <w:pStyle w:val="BodyText2"/>
              <w:spacing w:after="0"/>
              <w:ind w:left="288"/>
              <w:rPr>
                <w:color w:val="000000"/>
              </w:rPr>
            </w:pPr>
          </w:p>
          <w:p w14:paraId="5DC4E191" w14:textId="37A88A4D" w:rsidR="000A4156" w:rsidRPr="007D798B" w:rsidRDefault="000A4156" w:rsidP="006F0966">
            <w:pPr>
              <w:pStyle w:val="BodyText2"/>
              <w:spacing w:after="0"/>
              <w:ind w:left="288"/>
              <w:rPr>
                <w:color w:val="000000"/>
              </w:rPr>
            </w:pPr>
            <w:r w:rsidRPr="007D798B">
              <w:rPr>
                <w:color w:val="000000"/>
              </w:rPr>
              <w:t>Note:</w:t>
            </w:r>
            <w:r w:rsidR="008164E5">
              <w:rPr>
                <w:color w:val="000000"/>
              </w:rPr>
              <w:t xml:space="preserve"> </w:t>
            </w:r>
            <w:r w:rsidRPr="007D798B">
              <w:rPr>
                <w:color w:val="000000"/>
              </w:rPr>
              <w:t xml:space="preserve">Indicate the date of completion of an inspection as a qualified SCA. </w:t>
            </w:r>
            <w:proofErr w:type="gramStart"/>
            <w:r w:rsidRPr="007D798B">
              <w:rPr>
                <w:color w:val="000000"/>
              </w:rPr>
              <w:t>Inspection</w:t>
            </w:r>
            <w:proofErr w:type="gramEnd"/>
            <w:r w:rsidRPr="007D798B">
              <w:rPr>
                <w:color w:val="000000"/>
              </w:rPr>
              <w:t xml:space="preserve"> team </w:t>
            </w:r>
            <w:proofErr w:type="gramStart"/>
            <w:r w:rsidRPr="007D798B">
              <w:rPr>
                <w:color w:val="000000"/>
              </w:rPr>
              <w:t>lead</w:t>
            </w:r>
            <w:proofErr w:type="gramEnd"/>
            <w:r w:rsidRPr="007D798B">
              <w:rPr>
                <w:color w:val="000000"/>
              </w:rPr>
              <w:t xml:space="preserve"> or Senior SCA should provide signature.</w:t>
            </w:r>
          </w:p>
        </w:tc>
        <w:tc>
          <w:tcPr>
            <w:tcW w:w="1341" w:type="dxa"/>
            <w:tcBorders>
              <w:top w:val="single" w:sz="8" w:space="0" w:color="000000"/>
              <w:left w:val="single" w:sz="8" w:space="0" w:color="000000"/>
              <w:bottom w:val="single" w:sz="8" w:space="0" w:color="000000"/>
              <w:right w:val="single" w:sz="8" w:space="0" w:color="000000"/>
            </w:tcBorders>
          </w:tcPr>
          <w:p w14:paraId="650E6299" w14:textId="77777777" w:rsidR="000A4156" w:rsidRPr="007D798B" w:rsidRDefault="000A4156" w:rsidP="00825BF3">
            <w:pPr>
              <w:pStyle w:val="ListParagraph"/>
              <w:tabs>
                <w:tab w:val="left" w:pos="0"/>
              </w:tabs>
              <w:ind w:left="1080"/>
              <w:rPr>
                <w:color w:val="000000"/>
                <w:u w:val="single"/>
              </w:rPr>
            </w:pPr>
          </w:p>
        </w:tc>
        <w:tc>
          <w:tcPr>
            <w:tcW w:w="1937" w:type="dxa"/>
            <w:tcBorders>
              <w:top w:val="single" w:sz="8" w:space="0" w:color="000000"/>
              <w:left w:val="single" w:sz="8" w:space="0" w:color="000000"/>
              <w:bottom w:val="single" w:sz="8" w:space="0" w:color="000000"/>
              <w:right w:val="single" w:sz="8" w:space="0" w:color="000000"/>
            </w:tcBorders>
          </w:tcPr>
          <w:p w14:paraId="73E96923" w14:textId="77777777" w:rsidR="000A4156" w:rsidRPr="007D798B" w:rsidRDefault="000A4156" w:rsidP="00975BBA">
            <w:pPr>
              <w:rPr>
                <w:iCs/>
                <w:color w:val="000000"/>
              </w:rPr>
            </w:pPr>
          </w:p>
        </w:tc>
      </w:tr>
      <w:tr w:rsidR="00825BF3" w:rsidRPr="007D798B" w14:paraId="18C90BE8" w14:textId="77777777" w:rsidTr="00734AC9">
        <w:trPr>
          <w:trHeight w:val="403"/>
        </w:trPr>
        <w:tc>
          <w:tcPr>
            <w:tcW w:w="9360" w:type="dxa"/>
            <w:gridSpan w:val="3"/>
            <w:tcBorders>
              <w:top w:val="single" w:sz="8" w:space="0" w:color="000000"/>
              <w:left w:val="single" w:sz="8" w:space="0" w:color="000000"/>
              <w:bottom w:val="single" w:sz="8" w:space="0" w:color="000000"/>
              <w:right w:val="single" w:sz="8" w:space="0" w:color="000000"/>
            </w:tcBorders>
          </w:tcPr>
          <w:p w14:paraId="3017B6B5" w14:textId="0C6E61D5" w:rsidR="00825BF3" w:rsidRPr="007D798B" w:rsidRDefault="006F0966" w:rsidP="006F0966">
            <w:pPr>
              <w:pStyle w:val="JOURNALTableHeading1"/>
              <w:rPr>
                <w:i/>
                <w:iCs w:val="0"/>
                <w:color w:val="000000"/>
              </w:rPr>
            </w:pPr>
            <w:r>
              <w:rPr>
                <w:color w:val="000000"/>
              </w:rPr>
              <w:t xml:space="preserve">C. </w:t>
            </w:r>
            <w:r w:rsidR="00825BF3" w:rsidRPr="007D798B">
              <w:rPr>
                <w:color w:val="000000"/>
              </w:rPr>
              <w:t>Training Courses</w:t>
            </w:r>
          </w:p>
        </w:tc>
      </w:tr>
      <w:tr w:rsidR="00825BF3" w:rsidRPr="007D798B" w14:paraId="6C0704F4" w14:textId="77777777" w:rsidTr="00734AC9">
        <w:trPr>
          <w:trHeight w:val="430"/>
        </w:trPr>
        <w:tc>
          <w:tcPr>
            <w:tcW w:w="6082" w:type="dxa"/>
            <w:tcBorders>
              <w:top w:val="single" w:sz="8" w:space="0" w:color="000000"/>
              <w:left w:val="single" w:sz="8" w:space="0" w:color="000000"/>
              <w:bottom w:val="single" w:sz="8" w:space="0" w:color="000000"/>
              <w:right w:val="single" w:sz="8" w:space="0" w:color="000000"/>
            </w:tcBorders>
          </w:tcPr>
          <w:p w14:paraId="20D01605" w14:textId="29468A5B" w:rsidR="00825BF3" w:rsidRPr="007D798B" w:rsidRDefault="00825BF3" w:rsidP="00734AC9">
            <w:pPr>
              <w:tabs>
                <w:tab w:val="left" w:pos="0"/>
                <w:tab w:val="left" w:pos="1031"/>
                <w:tab w:val="left" w:pos="1440"/>
                <w:tab w:val="left" w:pos="2160"/>
                <w:tab w:val="left" w:pos="2880"/>
                <w:tab w:val="left" w:pos="3600"/>
                <w:tab w:val="left" w:pos="4320"/>
                <w:tab w:val="left" w:pos="5040"/>
                <w:tab w:val="left" w:pos="5760"/>
                <w:tab w:val="left" w:pos="6480"/>
                <w:tab w:val="left" w:pos="7200"/>
                <w:tab w:val="left" w:pos="7920"/>
                <w:tab w:val="left" w:pos="8640"/>
              </w:tabs>
              <w:ind w:left="216" w:hanging="216"/>
              <w:rPr>
                <w:color w:val="000000"/>
                <w:u w:val="single"/>
              </w:rPr>
            </w:pPr>
            <w:r w:rsidRPr="007D798B">
              <w:rPr>
                <w:color w:val="000000"/>
              </w:rPr>
              <w:t>1.</w:t>
            </w:r>
            <w:r w:rsidR="008164E5">
              <w:rPr>
                <w:color w:val="000000"/>
              </w:rPr>
              <w:t xml:space="preserve"> </w:t>
            </w:r>
            <w:r w:rsidR="00A046E2" w:rsidRPr="00106C24">
              <w:t>Building Leadership Potential Through Effective Communication</w:t>
            </w:r>
          </w:p>
        </w:tc>
        <w:tc>
          <w:tcPr>
            <w:tcW w:w="1341" w:type="dxa"/>
            <w:tcBorders>
              <w:top w:val="single" w:sz="8" w:space="0" w:color="000000"/>
              <w:left w:val="single" w:sz="8" w:space="0" w:color="000000"/>
              <w:bottom w:val="single" w:sz="8" w:space="0" w:color="000000"/>
              <w:right w:val="single" w:sz="8" w:space="0" w:color="000000"/>
            </w:tcBorders>
          </w:tcPr>
          <w:p w14:paraId="69E97E2D" w14:textId="77777777" w:rsidR="00825BF3" w:rsidRPr="007D798B" w:rsidRDefault="00825BF3" w:rsidP="00825BF3">
            <w:pPr>
              <w:pStyle w:val="ListParagraph"/>
              <w:tabs>
                <w:tab w:val="left" w:pos="0"/>
              </w:tabs>
              <w:ind w:left="1080"/>
              <w:rPr>
                <w:color w:val="000000"/>
                <w:u w:val="single"/>
              </w:rPr>
            </w:pPr>
          </w:p>
        </w:tc>
        <w:tc>
          <w:tcPr>
            <w:tcW w:w="1937" w:type="dxa"/>
            <w:tcBorders>
              <w:top w:val="single" w:sz="8" w:space="0" w:color="000000"/>
              <w:left w:val="single" w:sz="8" w:space="0" w:color="000000"/>
              <w:bottom w:val="single" w:sz="8" w:space="0" w:color="000000"/>
              <w:right w:val="single" w:sz="8" w:space="0" w:color="000000"/>
            </w:tcBorders>
          </w:tcPr>
          <w:p w14:paraId="3D9A85AD" w14:textId="77777777" w:rsidR="00825BF3" w:rsidRPr="007D798B" w:rsidRDefault="00825BF3" w:rsidP="00825BF3">
            <w:pPr>
              <w:pStyle w:val="ListParagraph"/>
              <w:tabs>
                <w:tab w:val="left" w:pos="0"/>
              </w:tabs>
              <w:ind w:left="1080"/>
              <w:rPr>
                <w:color w:val="000000"/>
                <w:u w:val="single"/>
              </w:rPr>
            </w:pPr>
          </w:p>
        </w:tc>
      </w:tr>
      <w:tr w:rsidR="00825BF3" w:rsidRPr="007D798B" w14:paraId="21859B92" w14:textId="77777777" w:rsidTr="00734AC9">
        <w:trPr>
          <w:trHeight w:val="430"/>
        </w:trPr>
        <w:tc>
          <w:tcPr>
            <w:tcW w:w="6082" w:type="dxa"/>
            <w:tcBorders>
              <w:top w:val="single" w:sz="8" w:space="0" w:color="000000"/>
              <w:left w:val="single" w:sz="8" w:space="0" w:color="000000"/>
              <w:bottom w:val="single" w:sz="8" w:space="0" w:color="000000"/>
              <w:right w:val="single" w:sz="8" w:space="0" w:color="000000"/>
            </w:tcBorders>
          </w:tcPr>
          <w:p w14:paraId="01942324" w14:textId="112E6DC3" w:rsidR="00825BF3" w:rsidRPr="007D798B" w:rsidRDefault="00825BF3" w:rsidP="00734AC9">
            <w:pPr>
              <w:tabs>
                <w:tab w:val="left" w:pos="0"/>
                <w:tab w:val="left" w:pos="1031"/>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rPr>
                <w:color w:val="000000"/>
                <w:u w:val="single"/>
              </w:rPr>
            </w:pPr>
            <w:r w:rsidRPr="007D798B">
              <w:rPr>
                <w:color w:val="000000"/>
              </w:rPr>
              <w:t>2.</w:t>
            </w:r>
            <w:r w:rsidR="008164E5">
              <w:rPr>
                <w:color w:val="000000"/>
              </w:rPr>
              <w:t xml:space="preserve"> </w:t>
            </w:r>
            <w:r w:rsidR="00606A23" w:rsidRPr="007D798B">
              <w:t>Leadership Orientation</w:t>
            </w:r>
            <w:r w:rsidR="008164E5">
              <w:t xml:space="preserve"> </w:t>
            </w:r>
          </w:p>
        </w:tc>
        <w:tc>
          <w:tcPr>
            <w:tcW w:w="1341" w:type="dxa"/>
            <w:tcBorders>
              <w:top w:val="single" w:sz="8" w:space="0" w:color="000000"/>
              <w:left w:val="single" w:sz="8" w:space="0" w:color="000000"/>
              <w:bottom w:val="single" w:sz="8" w:space="0" w:color="000000"/>
              <w:right w:val="single" w:sz="8" w:space="0" w:color="000000"/>
            </w:tcBorders>
          </w:tcPr>
          <w:p w14:paraId="2B14CC55" w14:textId="77777777" w:rsidR="00825BF3" w:rsidRPr="007D798B" w:rsidRDefault="00825BF3" w:rsidP="00825BF3">
            <w:pPr>
              <w:pStyle w:val="ListParagraph"/>
              <w:tabs>
                <w:tab w:val="left" w:pos="0"/>
              </w:tabs>
              <w:ind w:left="1080"/>
              <w:rPr>
                <w:color w:val="000000"/>
                <w:u w:val="single"/>
              </w:rPr>
            </w:pPr>
          </w:p>
        </w:tc>
        <w:tc>
          <w:tcPr>
            <w:tcW w:w="1937" w:type="dxa"/>
            <w:tcBorders>
              <w:top w:val="single" w:sz="8" w:space="0" w:color="000000"/>
              <w:left w:val="single" w:sz="8" w:space="0" w:color="000000"/>
              <w:bottom w:val="single" w:sz="8" w:space="0" w:color="000000"/>
              <w:right w:val="single" w:sz="8" w:space="0" w:color="000000"/>
            </w:tcBorders>
          </w:tcPr>
          <w:p w14:paraId="57EFB1D2" w14:textId="77777777" w:rsidR="00825BF3" w:rsidRPr="007D798B" w:rsidRDefault="00825BF3" w:rsidP="00825BF3">
            <w:pPr>
              <w:pStyle w:val="ListParagraph"/>
              <w:tabs>
                <w:tab w:val="left" w:pos="0"/>
              </w:tabs>
              <w:ind w:left="1080"/>
              <w:rPr>
                <w:color w:val="000000"/>
                <w:u w:val="single"/>
              </w:rPr>
            </w:pPr>
          </w:p>
        </w:tc>
      </w:tr>
      <w:tr w:rsidR="002A7CB8" w:rsidRPr="007D798B" w14:paraId="5959A116" w14:textId="77777777" w:rsidTr="00734AC9">
        <w:trPr>
          <w:trHeight w:val="430"/>
        </w:trPr>
        <w:tc>
          <w:tcPr>
            <w:tcW w:w="6082" w:type="dxa"/>
            <w:tcBorders>
              <w:top w:val="single" w:sz="8" w:space="0" w:color="000000"/>
              <w:left w:val="single" w:sz="8" w:space="0" w:color="000000"/>
              <w:bottom w:val="single" w:sz="8" w:space="0" w:color="000000"/>
              <w:right w:val="single" w:sz="8" w:space="0" w:color="000000"/>
            </w:tcBorders>
          </w:tcPr>
          <w:p w14:paraId="50FC6863" w14:textId="69A63EC2" w:rsidR="002A7CB8" w:rsidRPr="007D798B" w:rsidRDefault="00734AC9" w:rsidP="00734AC9">
            <w:pPr>
              <w:tabs>
                <w:tab w:val="left" w:pos="0"/>
                <w:tab w:val="left" w:pos="1031"/>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rPr>
                <w:color w:val="000000"/>
              </w:rPr>
            </w:pPr>
            <w:r>
              <w:t xml:space="preserve">3. </w:t>
            </w:r>
            <w:r w:rsidR="00606A23" w:rsidRPr="007D798B">
              <w:t>Emotional Intelligence</w:t>
            </w:r>
            <w:r w:rsidR="002A7CB8" w:rsidRPr="007D798B">
              <w:t xml:space="preserve"> </w:t>
            </w:r>
          </w:p>
        </w:tc>
        <w:tc>
          <w:tcPr>
            <w:tcW w:w="1341" w:type="dxa"/>
            <w:tcBorders>
              <w:top w:val="single" w:sz="8" w:space="0" w:color="000000"/>
              <w:left w:val="single" w:sz="8" w:space="0" w:color="000000"/>
              <w:bottom w:val="single" w:sz="8" w:space="0" w:color="000000"/>
              <w:right w:val="single" w:sz="8" w:space="0" w:color="000000"/>
            </w:tcBorders>
          </w:tcPr>
          <w:p w14:paraId="7E3D8A15" w14:textId="77777777" w:rsidR="002A7CB8" w:rsidRPr="007D798B" w:rsidRDefault="002A7CB8" w:rsidP="00825BF3">
            <w:pPr>
              <w:pStyle w:val="ListParagraph"/>
              <w:tabs>
                <w:tab w:val="left" w:pos="0"/>
              </w:tabs>
              <w:ind w:left="1080"/>
              <w:rPr>
                <w:color w:val="000000"/>
                <w:u w:val="single"/>
              </w:rPr>
            </w:pPr>
          </w:p>
        </w:tc>
        <w:tc>
          <w:tcPr>
            <w:tcW w:w="1937" w:type="dxa"/>
            <w:tcBorders>
              <w:top w:val="single" w:sz="8" w:space="0" w:color="000000"/>
              <w:left w:val="single" w:sz="8" w:space="0" w:color="000000"/>
              <w:bottom w:val="single" w:sz="8" w:space="0" w:color="000000"/>
              <w:right w:val="single" w:sz="8" w:space="0" w:color="000000"/>
            </w:tcBorders>
          </w:tcPr>
          <w:p w14:paraId="19E74BF4" w14:textId="77777777" w:rsidR="002A7CB8" w:rsidRPr="007D798B" w:rsidRDefault="002A7CB8" w:rsidP="00825BF3">
            <w:pPr>
              <w:pStyle w:val="ListParagraph"/>
              <w:tabs>
                <w:tab w:val="left" w:pos="0"/>
              </w:tabs>
              <w:ind w:left="1080"/>
              <w:rPr>
                <w:color w:val="000000"/>
                <w:u w:val="single"/>
              </w:rPr>
            </w:pPr>
          </w:p>
        </w:tc>
      </w:tr>
      <w:tr w:rsidR="00825BF3" w:rsidRPr="007D798B" w14:paraId="3C12D535" w14:textId="77777777" w:rsidTr="00734AC9">
        <w:trPr>
          <w:trHeight w:val="430"/>
        </w:trPr>
        <w:tc>
          <w:tcPr>
            <w:tcW w:w="9360" w:type="dxa"/>
            <w:gridSpan w:val="3"/>
            <w:tcBorders>
              <w:top w:val="single" w:sz="8" w:space="0" w:color="000000"/>
              <w:left w:val="single" w:sz="8" w:space="0" w:color="000000"/>
              <w:bottom w:val="single" w:sz="8" w:space="0" w:color="000000"/>
              <w:right w:val="single" w:sz="8" w:space="0" w:color="000000"/>
            </w:tcBorders>
          </w:tcPr>
          <w:p w14:paraId="5DCA7C63" w14:textId="328A3A2E" w:rsidR="00825BF3" w:rsidRPr="007D798B" w:rsidRDefault="006F0966" w:rsidP="006F0966">
            <w:pPr>
              <w:pStyle w:val="JOURNALTableHeading1"/>
              <w:rPr>
                <w:color w:val="000000"/>
              </w:rPr>
            </w:pPr>
            <w:r>
              <w:rPr>
                <w:color w:val="000000"/>
              </w:rPr>
              <w:t xml:space="preserve">D. </w:t>
            </w:r>
            <w:r w:rsidR="00825BF3" w:rsidRPr="007D798B">
              <w:rPr>
                <w:color w:val="000000"/>
              </w:rPr>
              <w:t>Senior Safety Culture Assessor ISAs and OJTs</w:t>
            </w:r>
          </w:p>
        </w:tc>
      </w:tr>
      <w:tr w:rsidR="00825BF3" w:rsidRPr="007D798B" w14:paraId="7A5D47D7" w14:textId="77777777" w:rsidTr="00734AC9">
        <w:trPr>
          <w:trHeight w:val="430"/>
        </w:trPr>
        <w:tc>
          <w:tcPr>
            <w:tcW w:w="6082" w:type="dxa"/>
            <w:tcBorders>
              <w:top w:val="single" w:sz="8" w:space="0" w:color="000000"/>
              <w:left w:val="single" w:sz="8" w:space="0" w:color="000000"/>
              <w:bottom w:val="single" w:sz="8" w:space="0" w:color="000000"/>
              <w:right w:val="single" w:sz="8" w:space="0" w:color="000000"/>
            </w:tcBorders>
          </w:tcPr>
          <w:p w14:paraId="574BF969" w14:textId="3756F67A" w:rsidR="00825BF3" w:rsidRPr="007D798B" w:rsidRDefault="00825BF3" w:rsidP="00734AC9">
            <w:pPr>
              <w:tabs>
                <w:tab w:val="left" w:pos="0"/>
                <w:tab w:val="left" w:pos="1031"/>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rPr>
                <w:color w:val="000000"/>
                <w:u w:val="single"/>
              </w:rPr>
            </w:pPr>
            <w:r w:rsidRPr="007D798B">
              <w:t>(ISA-6)</w:t>
            </w:r>
            <w:r w:rsidR="00734AC9">
              <w:t xml:space="preserve"> </w:t>
            </w:r>
            <w:r w:rsidRPr="007D798B">
              <w:t xml:space="preserve">Safety Culture Theory and Research </w:t>
            </w:r>
          </w:p>
        </w:tc>
        <w:tc>
          <w:tcPr>
            <w:tcW w:w="1341" w:type="dxa"/>
            <w:tcBorders>
              <w:top w:val="single" w:sz="8" w:space="0" w:color="000000"/>
              <w:left w:val="single" w:sz="8" w:space="0" w:color="000000"/>
              <w:bottom w:val="single" w:sz="8" w:space="0" w:color="000000"/>
              <w:right w:val="single" w:sz="8" w:space="0" w:color="000000"/>
            </w:tcBorders>
          </w:tcPr>
          <w:p w14:paraId="18AC0FB5" w14:textId="77777777" w:rsidR="00825BF3" w:rsidRPr="007D798B" w:rsidRDefault="00825BF3" w:rsidP="00825BF3">
            <w:pPr>
              <w:pStyle w:val="ListParagraph"/>
              <w:tabs>
                <w:tab w:val="left" w:pos="0"/>
              </w:tabs>
              <w:ind w:left="1080"/>
              <w:rPr>
                <w:color w:val="000000"/>
                <w:u w:val="single"/>
              </w:rPr>
            </w:pPr>
          </w:p>
        </w:tc>
        <w:tc>
          <w:tcPr>
            <w:tcW w:w="1937" w:type="dxa"/>
            <w:tcBorders>
              <w:top w:val="single" w:sz="8" w:space="0" w:color="000000"/>
              <w:left w:val="single" w:sz="8" w:space="0" w:color="000000"/>
              <w:bottom w:val="single" w:sz="8" w:space="0" w:color="000000"/>
              <w:right w:val="single" w:sz="8" w:space="0" w:color="000000"/>
            </w:tcBorders>
          </w:tcPr>
          <w:p w14:paraId="1BE34F13" w14:textId="77777777" w:rsidR="00825BF3" w:rsidRPr="007D798B" w:rsidRDefault="00825BF3" w:rsidP="00825BF3">
            <w:pPr>
              <w:pStyle w:val="ListParagraph"/>
              <w:tabs>
                <w:tab w:val="left" w:pos="0"/>
              </w:tabs>
              <w:ind w:left="1080"/>
              <w:rPr>
                <w:color w:val="000000"/>
                <w:u w:val="single"/>
              </w:rPr>
            </w:pPr>
          </w:p>
        </w:tc>
      </w:tr>
      <w:tr w:rsidR="00825BF3" w:rsidRPr="007D798B" w14:paraId="4DF6E694" w14:textId="77777777" w:rsidTr="00734AC9">
        <w:trPr>
          <w:trHeight w:val="430"/>
        </w:trPr>
        <w:tc>
          <w:tcPr>
            <w:tcW w:w="6082" w:type="dxa"/>
            <w:tcBorders>
              <w:top w:val="single" w:sz="8" w:space="0" w:color="000000"/>
              <w:left w:val="single" w:sz="8" w:space="0" w:color="000000"/>
              <w:bottom w:val="single" w:sz="8" w:space="0" w:color="000000"/>
              <w:right w:val="single" w:sz="8" w:space="0" w:color="000000"/>
            </w:tcBorders>
          </w:tcPr>
          <w:p w14:paraId="1ADA8E7B" w14:textId="402E7C9A" w:rsidR="00825BF3" w:rsidRPr="007D798B" w:rsidRDefault="00825BF3" w:rsidP="00734AC9">
            <w:pPr>
              <w:tabs>
                <w:tab w:val="left" w:pos="0"/>
                <w:tab w:val="left" w:pos="1031"/>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rPr>
                <w:color w:val="000000"/>
                <w:u w:val="single"/>
              </w:rPr>
            </w:pPr>
            <w:r w:rsidRPr="007D798B">
              <w:t>(OJT-3)</w:t>
            </w:r>
            <w:r w:rsidR="00734AC9">
              <w:t xml:space="preserve"> </w:t>
            </w:r>
            <w:r w:rsidRPr="007D798B">
              <w:t xml:space="preserve">Shadow an Inspection Team Lead </w:t>
            </w:r>
          </w:p>
        </w:tc>
        <w:tc>
          <w:tcPr>
            <w:tcW w:w="1341" w:type="dxa"/>
            <w:tcBorders>
              <w:top w:val="single" w:sz="8" w:space="0" w:color="000000"/>
              <w:left w:val="single" w:sz="8" w:space="0" w:color="000000"/>
              <w:bottom w:val="single" w:sz="8" w:space="0" w:color="000000"/>
              <w:right w:val="single" w:sz="8" w:space="0" w:color="000000"/>
            </w:tcBorders>
          </w:tcPr>
          <w:p w14:paraId="4D98B66F" w14:textId="77777777" w:rsidR="00825BF3" w:rsidRPr="007D798B" w:rsidRDefault="00825BF3" w:rsidP="00825BF3">
            <w:pPr>
              <w:pStyle w:val="ListParagraph"/>
              <w:tabs>
                <w:tab w:val="left" w:pos="0"/>
              </w:tabs>
              <w:ind w:left="1080"/>
              <w:rPr>
                <w:color w:val="000000"/>
                <w:u w:val="single"/>
              </w:rPr>
            </w:pPr>
          </w:p>
        </w:tc>
        <w:tc>
          <w:tcPr>
            <w:tcW w:w="1937" w:type="dxa"/>
            <w:tcBorders>
              <w:top w:val="single" w:sz="8" w:space="0" w:color="000000"/>
              <w:left w:val="single" w:sz="8" w:space="0" w:color="000000"/>
              <w:bottom w:val="single" w:sz="8" w:space="0" w:color="000000"/>
              <w:right w:val="single" w:sz="8" w:space="0" w:color="000000"/>
            </w:tcBorders>
          </w:tcPr>
          <w:p w14:paraId="769BB18A" w14:textId="77777777" w:rsidR="00825BF3" w:rsidRPr="007D798B" w:rsidRDefault="00825BF3" w:rsidP="00825BF3">
            <w:pPr>
              <w:pStyle w:val="ListParagraph"/>
              <w:tabs>
                <w:tab w:val="left" w:pos="0"/>
              </w:tabs>
              <w:ind w:left="1080"/>
              <w:rPr>
                <w:color w:val="000000"/>
                <w:u w:val="single"/>
              </w:rPr>
            </w:pPr>
          </w:p>
        </w:tc>
      </w:tr>
    </w:tbl>
    <w:p w14:paraId="29B0021F" w14:textId="77777777" w:rsidR="00734AC9" w:rsidRPr="007D798B" w:rsidRDefault="00734AC9" w:rsidP="00734AC9">
      <w:pPr>
        <w:pStyle w:val="BodyText"/>
      </w:pPr>
    </w:p>
    <w:p w14:paraId="604E2325" w14:textId="77777777" w:rsidR="00734AC9" w:rsidRPr="007D798B" w:rsidRDefault="00734AC9" w:rsidP="00734AC9">
      <w:pPr>
        <w:pStyle w:val="BodyText"/>
      </w:pPr>
      <w:r w:rsidRPr="007D798B">
        <w:t xml:space="preserve">*Supervisor’s </w:t>
      </w:r>
      <w:proofErr w:type="gramStart"/>
      <w:r w:rsidRPr="007D798B">
        <w:t>Signature: _</w:t>
      </w:r>
      <w:proofErr w:type="gramEnd"/>
      <w:r w:rsidRPr="007D798B">
        <w:t>_____________________________ Date: _____________</w:t>
      </w:r>
    </w:p>
    <w:p w14:paraId="64600764" w14:textId="32B4D471" w:rsidR="000A4156" w:rsidRPr="00734AC9" w:rsidRDefault="000A4156" w:rsidP="00734AC9">
      <w:pPr>
        <w:pStyle w:val="BodyText"/>
        <w:ind w:left="216" w:hanging="216"/>
        <w:rPr>
          <w:sz w:val="20"/>
          <w:szCs w:val="20"/>
        </w:rPr>
      </w:pPr>
      <w:r w:rsidRPr="00734AC9">
        <w:rPr>
          <w:sz w:val="20"/>
          <w:szCs w:val="20"/>
        </w:rPr>
        <w:t>*</w:t>
      </w:r>
      <w:r w:rsidR="00734AC9" w:rsidRPr="00734AC9">
        <w:rPr>
          <w:sz w:val="20"/>
          <w:szCs w:val="20"/>
        </w:rPr>
        <w:tab/>
      </w:r>
      <w:r w:rsidRPr="00734AC9">
        <w:rPr>
          <w:sz w:val="20"/>
          <w:szCs w:val="20"/>
        </w:rPr>
        <w:t xml:space="preserve">Supervisor’s signature indicates successful completion of all required courses and activities listed in this journal and readiness for the qualification </w:t>
      </w:r>
      <w:r w:rsidR="0031649A" w:rsidRPr="00734AC9">
        <w:rPr>
          <w:sz w:val="20"/>
          <w:szCs w:val="20"/>
        </w:rPr>
        <w:t>board</w:t>
      </w:r>
      <w:r w:rsidRPr="00734AC9">
        <w:rPr>
          <w:sz w:val="20"/>
          <w:szCs w:val="20"/>
        </w:rPr>
        <w:t>.</w:t>
      </w:r>
      <w:r w:rsidR="008164E5" w:rsidRPr="00734AC9">
        <w:rPr>
          <w:sz w:val="20"/>
          <w:szCs w:val="20"/>
        </w:rPr>
        <w:t xml:space="preserve"> </w:t>
      </w:r>
      <w:proofErr w:type="gramStart"/>
      <w:r w:rsidRPr="00734AC9">
        <w:rPr>
          <w:sz w:val="20"/>
          <w:szCs w:val="20"/>
        </w:rPr>
        <w:t>Supervisor</w:t>
      </w:r>
      <w:proofErr w:type="gramEnd"/>
      <w:r w:rsidRPr="00734AC9">
        <w:rPr>
          <w:sz w:val="20"/>
          <w:szCs w:val="20"/>
        </w:rPr>
        <w:t xml:space="preserve"> may delegate this authority to a qualified Senior SCA in NRR or the Regional Office, or to the Branch Chief of the Safety Culture staff in NRR.</w:t>
      </w:r>
    </w:p>
    <w:p w14:paraId="03E07C29" w14:textId="337ED128" w:rsidR="000A4156" w:rsidRPr="00734AC9" w:rsidRDefault="00825BF3" w:rsidP="00BC4CAF">
      <w:pPr>
        <w:pStyle w:val="BodyText"/>
        <w:rPr>
          <w:sz w:val="20"/>
          <w:szCs w:val="20"/>
        </w:rPr>
      </w:pPr>
      <w:r w:rsidRPr="00734AC9">
        <w:rPr>
          <w:sz w:val="20"/>
          <w:szCs w:val="20"/>
        </w:rPr>
        <w:t>The appropriate Form 1, “Safety Culture Assessor Equivalency Justification,” if applicable, must accompany this signature card and certification.</w:t>
      </w:r>
    </w:p>
    <w:p w14:paraId="7954FADF" w14:textId="4D1B2180" w:rsidR="003E1EB3" w:rsidRDefault="00825BF3" w:rsidP="00C84B3C">
      <w:pPr>
        <w:pStyle w:val="BodyText"/>
        <w:sectPr w:rsidR="003E1EB3" w:rsidSect="006A13C8">
          <w:pgSz w:w="12240" w:h="15840" w:code="1"/>
          <w:pgMar w:top="1440" w:right="1440" w:bottom="1440" w:left="1440" w:header="720" w:footer="720" w:gutter="0"/>
          <w:cols w:space="720"/>
          <w:noEndnote/>
          <w:docGrid w:linePitch="326"/>
        </w:sectPr>
      </w:pPr>
      <w:r w:rsidRPr="007D798B">
        <w:t>Copies:</w:t>
      </w:r>
      <w:r w:rsidR="008164E5">
        <w:t xml:space="preserve"> </w:t>
      </w:r>
      <w:r w:rsidRPr="007D798B">
        <w:t>Assessor, Office of the Chief Human Capital Officer, Supervisor</w:t>
      </w:r>
    </w:p>
    <w:p w14:paraId="6644C60C" w14:textId="2A358806" w:rsidR="00FA79E8" w:rsidRPr="007D798B" w:rsidRDefault="00FA79E8" w:rsidP="009D52EC">
      <w:pPr>
        <w:tabs>
          <w:tab w:val="left" w:pos="2415"/>
          <w:tab w:val="center" w:pos="4680"/>
        </w:tabs>
        <w:spacing w:before="120"/>
        <w:jc w:val="center"/>
        <w:outlineLvl w:val="2"/>
      </w:pPr>
      <w:bookmarkStart w:id="71" w:name="_Toc197602086"/>
      <w:r w:rsidRPr="007D798B">
        <w:rPr>
          <w:lang w:val="en-CA"/>
        </w:rPr>
        <w:lastRenderedPageBreak/>
        <w:t>Safety Culture Assessor</w:t>
      </w:r>
      <w:r w:rsidRPr="007D798B">
        <w:rPr>
          <w:bCs/>
        </w:rPr>
        <w:t xml:space="preserve"> Certification</w:t>
      </w:r>
      <w:bookmarkEnd w:id="71"/>
    </w:p>
    <w:p w14:paraId="776EA534" w14:textId="77777777" w:rsidR="00FA79E8" w:rsidRPr="007D798B" w:rsidRDefault="00FA79E8" w:rsidP="00805C98">
      <w:pPr>
        <w:jc w:val="center"/>
      </w:pPr>
    </w:p>
    <w:p w14:paraId="6AC4BCD7" w14:textId="77777777" w:rsidR="00FA79E8" w:rsidRPr="007D798B" w:rsidRDefault="00FA79E8" w:rsidP="00805C98">
      <w:pPr>
        <w:jc w:val="center"/>
      </w:pPr>
    </w:p>
    <w:p w14:paraId="188D752D" w14:textId="77777777" w:rsidR="00FA79E8" w:rsidRPr="007D798B" w:rsidRDefault="00FA79E8" w:rsidP="00805C98">
      <w:pPr>
        <w:jc w:val="center"/>
      </w:pPr>
    </w:p>
    <w:p w14:paraId="05D4F693" w14:textId="77777777" w:rsidR="00FA79E8" w:rsidRPr="007D798B" w:rsidRDefault="00FA79E8" w:rsidP="00FA79E8">
      <w:pPr>
        <w:jc w:val="center"/>
      </w:pPr>
      <w:r w:rsidRPr="007D798B">
        <w:t>______________________________</w:t>
      </w:r>
    </w:p>
    <w:p w14:paraId="560413DB" w14:textId="77777777" w:rsidR="00FA79E8" w:rsidRPr="007D798B" w:rsidRDefault="00FA79E8" w:rsidP="00FA79E8">
      <w:pPr>
        <w:jc w:val="center"/>
      </w:pPr>
    </w:p>
    <w:p w14:paraId="757AAA12" w14:textId="77777777" w:rsidR="00FA79E8" w:rsidRPr="007D798B" w:rsidRDefault="00FA79E8" w:rsidP="00FA79E8">
      <w:pPr>
        <w:jc w:val="center"/>
      </w:pPr>
      <w:r w:rsidRPr="007D798B">
        <w:t xml:space="preserve">Has successfully completed </w:t>
      </w:r>
      <w:proofErr w:type="gramStart"/>
      <w:r w:rsidRPr="007D798B">
        <w:t>all of</w:t>
      </w:r>
      <w:proofErr w:type="gramEnd"/>
      <w:r w:rsidRPr="007D798B">
        <w:t xml:space="preserve"> the requirements</w:t>
      </w:r>
    </w:p>
    <w:p w14:paraId="7DDB7BDB" w14:textId="77777777" w:rsidR="00FA79E8" w:rsidRPr="007D798B" w:rsidRDefault="00FA79E8" w:rsidP="00FA79E8">
      <w:pPr>
        <w:jc w:val="center"/>
      </w:pPr>
      <w:r w:rsidRPr="007D798B">
        <w:t>to become a</w:t>
      </w:r>
    </w:p>
    <w:p w14:paraId="682B828F" w14:textId="77777777" w:rsidR="00FA79E8" w:rsidRPr="007D798B" w:rsidRDefault="00FA79E8" w:rsidP="00FA79E8"/>
    <w:p w14:paraId="4D1DFBB2" w14:textId="06597508" w:rsidR="00DD376B" w:rsidRPr="007D798B" w:rsidRDefault="00DD376B" w:rsidP="00FA79E8">
      <w:pPr>
        <w:jc w:val="center"/>
        <w:rPr>
          <w:bCs/>
        </w:rPr>
      </w:pPr>
      <w:r w:rsidRPr="007D798B">
        <w:rPr>
          <w:bCs/>
        </w:rPr>
        <w:t>Safety Culture Assessor</w:t>
      </w:r>
      <w:r w:rsidR="00FA79E8" w:rsidRPr="007D798B">
        <w:rPr>
          <w:bCs/>
        </w:rPr>
        <w:t xml:space="preserve"> </w:t>
      </w:r>
    </w:p>
    <w:p w14:paraId="17F55A87" w14:textId="77777777" w:rsidR="00FA79E8" w:rsidRPr="007D798B" w:rsidRDefault="00FA79E8" w:rsidP="00FA79E8"/>
    <w:p w14:paraId="3A9EBBCB" w14:textId="77777777" w:rsidR="00FA79E8" w:rsidRPr="007D798B" w:rsidRDefault="00FA79E8" w:rsidP="00FA79E8">
      <w:r w:rsidRPr="007D798B">
        <w:t>Branch Ch</w:t>
      </w:r>
      <w:r w:rsidR="00F72E02" w:rsidRPr="007D798B">
        <w:t xml:space="preserve">ief, </w:t>
      </w:r>
      <w:r w:rsidR="00DF12E6" w:rsidRPr="007D798B">
        <w:t>Safety Culture</w:t>
      </w:r>
      <w:r w:rsidR="00C271B2" w:rsidRPr="007D798B">
        <w:t xml:space="preserve"> staff/</w:t>
      </w:r>
      <w:r w:rsidR="00350C7E" w:rsidRPr="007D798B">
        <w:t>NRR</w:t>
      </w:r>
      <w:r w:rsidRPr="007D798B">
        <w:t xml:space="preserve"> Signature</w:t>
      </w:r>
      <w:r w:rsidR="009F7D70" w:rsidRPr="007D798B">
        <w:t>: _</w:t>
      </w:r>
      <w:r w:rsidRPr="007D798B">
        <w:t xml:space="preserve">_______________________             </w:t>
      </w:r>
      <w:proofErr w:type="gramStart"/>
      <w:r w:rsidRPr="007D798B">
        <w:t>Date:_</w:t>
      </w:r>
      <w:proofErr w:type="gramEnd"/>
      <w:r w:rsidRPr="007D798B">
        <w:t>___________</w:t>
      </w:r>
    </w:p>
    <w:p w14:paraId="769730E9" w14:textId="77777777" w:rsidR="005E0BC3" w:rsidRPr="007D798B" w:rsidRDefault="005E0BC3" w:rsidP="00FA79E8"/>
    <w:p w14:paraId="213C5681" w14:textId="77777777" w:rsidR="00FA79E8" w:rsidRPr="007D798B" w:rsidRDefault="005E0BC3" w:rsidP="00FA79E8">
      <w:r w:rsidRPr="007D798B">
        <w:t xml:space="preserve">Division </w:t>
      </w:r>
      <w:r w:rsidR="00FA79E8" w:rsidRPr="007D798B">
        <w:t xml:space="preserve">Director </w:t>
      </w:r>
      <w:proofErr w:type="gramStart"/>
      <w:r w:rsidR="00FA79E8" w:rsidRPr="007D798B">
        <w:t>Signature:_</w:t>
      </w:r>
      <w:proofErr w:type="gramEnd"/>
      <w:r w:rsidR="00FA79E8" w:rsidRPr="007D798B">
        <w:t xml:space="preserve">_____________________          </w:t>
      </w:r>
      <w:r w:rsidRPr="007D798B">
        <w:t xml:space="preserve"> </w:t>
      </w:r>
      <w:r w:rsidR="00FA79E8" w:rsidRPr="007D798B">
        <w:t xml:space="preserve"> </w:t>
      </w:r>
      <w:proofErr w:type="gramStart"/>
      <w:r w:rsidR="00FA79E8" w:rsidRPr="007D798B">
        <w:t>Date:_</w:t>
      </w:r>
      <w:proofErr w:type="gramEnd"/>
      <w:r w:rsidR="00FA79E8" w:rsidRPr="007D798B">
        <w:t>___________</w:t>
      </w:r>
    </w:p>
    <w:p w14:paraId="22CF5015" w14:textId="77777777" w:rsidR="00FA79E8" w:rsidRPr="007D798B" w:rsidRDefault="00FA79E8" w:rsidP="00FA79E8">
      <w:r w:rsidRPr="007D798B">
        <w:t xml:space="preserve">                             </w:t>
      </w:r>
    </w:p>
    <w:p w14:paraId="19FC10A7" w14:textId="77777777" w:rsidR="004C200A" w:rsidRDefault="004C200A" w:rsidP="00F755AD">
      <w:pPr>
        <w:tabs>
          <w:tab w:val="left" w:pos="2415"/>
          <w:tab w:val="center" w:pos="4680"/>
        </w:tabs>
        <w:spacing w:before="120"/>
        <w:jc w:val="center"/>
        <w:rPr>
          <w:lang w:val="en-CA"/>
        </w:rPr>
        <w:sectPr w:rsidR="004C200A" w:rsidSect="00D36AA3">
          <w:pgSz w:w="15840" w:h="12240" w:orient="landscape" w:code="1"/>
          <w:pgMar w:top="1440" w:right="1440" w:bottom="1440" w:left="1440" w:header="720" w:footer="720" w:gutter="0"/>
          <w:cols w:space="720"/>
          <w:vAlign w:val="center"/>
          <w:noEndnote/>
          <w:docGrid w:linePitch="326"/>
        </w:sectPr>
      </w:pPr>
    </w:p>
    <w:p w14:paraId="517B597D" w14:textId="1C551973" w:rsidR="00F755AD" w:rsidRPr="007D798B" w:rsidRDefault="003D4037" w:rsidP="009D52EC">
      <w:pPr>
        <w:tabs>
          <w:tab w:val="left" w:pos="2415"/>
          <w:tab w:val="center" w:pos="4680"/>
        </w:tabs>
        <w:spacing w:before="120"/>
        <w:jc w:val="center"/>
        <w:outlineLvl w:val="2"/>
        <w:rPr>
          <w:ins w:id="72" w:author="Author"/>
        </w:rPr>
      </w:pPr>
      <w:bookmarkStart w:id="73" w:name="_Toc197602087"/>
      <w:ins w:id="74" w:author="Author">
        <w:r>
          <w:rPr>
            <w:lang w:val="en-CA"/>
          </w:rPr>
          <w:lastRenderedPageBreak/>
          <w:t xml:space="preserve">Senior </w:t>
        </w:r>
        <w:r w:rsidR="00F755AD" w:rsidRPr="007D798B">
          <w:rPr>
            <w:lang w:val="en-CA"/>
          </w:rPr>
          <w:t>Safety Culture Assessor</w:t>
        </w:r>
        <w:r w:rsidR="00F755AD" w:rsidRPr="007D798B">
          <w:rPr>
            <w:bCs/>
          </w:rPr>
          <w:t xml:space="preserve"> Certification</w:t>
        </w:r>
        <w:bookmarkEnd w:id="73"/>
      </w:ins>
    </w:p>
    <w:p w14:paraId="0424F784" w14:textId="77777777" w:rsidR="00F755AD" w:rsidRPr="007D798B" w:rsidRDefault="00F755AD" w:rsidP="00213EB3">
      <w:pPr>
        <w:jc w:val="center"/>
        <w:rPr>
          <w:ins w:id="75" w:author="Author"/>
        </w:rPr>
      </w:pPr>
    </w:p>
    <w:p w14:paraId="19383409" w14:textId="77777777" w:rsidR="00F755AD" w:rsidRPr="007D798B" w:rsidRDefault="00F755AD" w:rsidP="00213EB3">
      <w:pPr>
        <w:jc w:val="center"/>
        <w:rPr>
          <w:ins w:id="76" w:author="Author"/>
        </w:rPr>
      </w:pPr>
    </w:p>
    <w:p w14:paraId="1C30EFC6" w14:textId="77777777" w:rsidR="00F755AD" w:rsidRPr="007D798B" w:rsidRDefault="00F755AD" w:rsidP="00213EB3">
      <w:pPr>
        <w:jc w:val="center"/>
        <w:rPr>
          <w:ins w:id="77" w:author="Author"/>
        </w:rPr>
      </w:pPr>
    </w:p>
    <w:p w14:paraId="1C6B42BE" w14:textId="77777777" w:rsidR="00F755AD" w:rsidRPr="007D798B" w:rsidRDefault="00F755AD" w:rsidP="00F755AD">
      <w:pPr>
        <w:jc w:val="center"/>
        <w:rPr>
          <w:ins w:id="78" w:author="Author"/>
        </w:rPr>
      </w:pPr>
      <w:ins w:id="79" w:author="Author">
        <w:r w:rsidRPr="007D798B">
          <w:t>______________________________</w:t>
        </w:r>
      </w:ins>
    </w:p>
    <w:p w14:paraId="59EC3542" w14:textId="77777777" w:rsidR="00F755AD" w:rsidRPr="007D798B" w:rsidRDefault="00F755AD" w:rsidP="00F755AD">
      <w:pPr>
        <w:jc w:val="center"/>
        <w:rPr>
          <w:ins w:id="80" w:author="Author"/>
        </w:rPr>
      </w:pPr>
    </w:p>
    <w:p w14:paraId="55C414B2" w14:textId="77777777" w:rsidR="00F755AD" w:rsidRPr="007D798B" w:rsidRDefault="00F755AD" w:rsidP="00F755AD">
      <w:pPr>
        <w:jc w:val="center"/>
        <w:rPr>
          <w:ins w:id="81" w:author="Author"/>
        </w:rPr>
      </w:pPr>
      <w:ins w:id="82" w:author="Author">
        <w:r w:rsidRPr="007D798B">
          <w:t xml:space="preserve">Has successfully completed </w:t>
        </w:r>
        <w:proofErr w:type="gramStart"/>
        <w:r w:rsidRPr="007D798B">
          <w:t>all of</w:t>
        </w:r>
        <w:proofErr w:type="gramEnd"/>
        <w:r w:rsidRPr="007D798B">
          <w:t xml:space="preserve"> the requirements</w:t>
        </w:r>
      </w:ins>
    </w:p>
    <w:p w14:paraId="5E5AC3D5" w14:textId="77777777" w:rsidR="00F755AD" w:rsidRPr="007D798B" w:rsidRDefault="00F755AD" w:rsidP="00F755AD">
      <w:pPr>
        <w:jc w:val="center"/>
        <w:rPr>
          <w:ins w:id="83" w:author="Author"/>
        </w:rPr>
      </w:pPr>
      <w:ins w:id="84" w:author="Author">
        <w:r w:rsidRPr="007D798B">
          <w:t>to become a</w:t>
        </w:r>
      </w:ins>
    </w:p>
    <w:p w14:paraId="5B17B40B" w14:textId="77777777" w:rsidR="00F755AD" w:rsidRPr="007D798B" w:rsidRDefault="00F755AD" w:rsidP="00F755AD">
      <w:pPr>
        <w:rPr>
          <w:ins w:id="85" w:author="Author"/>
        </w:rPr>
      </w:pPr>
    </w:p>
    <w:p w14:paraId="6AF31612" w14:textId="77777777" w:rsidR="00F755AD" w:rsidRDefault="00F755AD" w:rsidP="00F755AD">
      <w:pPr>
        <w:rPr>
          <w:ins w:id="86" w:author="Author"/>
          <w:bCs/>
        </w:rPr>
      </w:pPr>
    </w:p>
    <w:p w14:paraId="1D40E7E9" w14:textId="70B77409" w:rsidR="00F755AD" w:rsidRPr="007D798B" w:rsidRDefault="00F755AD" w:rsidP="00F755AD">
      <w:pPr>
        <w:jc w:val="center"/>
        <w:rPr>
          <w:ins w:id="87" w:author="Author"/>
        </w:rPr>
      </w:pPr>
      <w:ins w:id="88" w:author="Author">
        <w:r w:rsidRPr="007D798B">
          <w:rPr>
            <w:bCs/>
          </w:rPr>
          <w:t>Senior Safety Culture Assessor</w:t>
        </w:r>
      </w:ins>
    </w:p>
    <w:p w14:paraId="5E0D90D6" w14:textId="77777777" w:rsidR="00F755AD" w:rsidRPr="007D798B" w:rsidRDefault="00F755AD" w:rsidP="00F755AD">
      <w:pPr>
        <w:rPr>
          <w:ins w:id="89" w:author="Author"/>
        </w:rPr>
      </w:pPr>
    </w:p>
    <w:p w14:paraId="497A4E9D" w14:textId="77777777" w:rsidR="00F755AD" w:rsidRPr="007D798B" w:rsidRDefault="00F755AD" w:rsidP="00F755AD">
      <w:pPr>
        <w:rPr>
          <w:ins w:id="90" w:author="Author"/>
        </w:rPr>
      </w:pPr>
    </w:p>
    <w:p w14:paraId="7426B3F3" w14:textId="77777777" w:rsidR="00F755AD" w:rsidRPr="007D798B" w:rsidRDefault="00F755AD" w:rsidP="00F755AD">
      <w:pPr>
        <w:rPr>
          <w:ins w:id="91" w:author="Author"/>
        </w:rPr>
      </w:pPr>
      <w:ins w:id="92" w:author="Author">
        <w:r w:rsidRPr="007D798B">
          <w:t xml:space="preserve">Branch Chief, Safety Culture staff/NRR Signature: ________________________             </w:t>
        </w:r>
        <w:proofErr w:type="gramStart"/>
        <w:r w:rsidRPr="007D798B">
          <w:t>Date:_</w:t>
        </w:r>
        <w:proofErr w:type="gramEnd"/>
        <w:r w:rsidRPr="007D798B">
          <w:t>___________</w:t>
        </w:r>
      </w:ins>
    </w:p>
    <w:p w14:paraId="0BD26618" w14:textId="77777777" w:rsidR="00F755AD" w:rsidRPr="007D798B" w:rsidRDefault="00F755AD" w:rsidP="00F755AD">
      <w:pPr>
        <w:rPr>
          <w:ins w:id="93" w:author="Author"/>
        </w:rPr>
      </w:pPr>
    </w:p>
    <w:p w14:paraId="21A36117" w14:textId="77777777" w:rsidR="00F755AD" w:rsidRPr="007D798B" w:rsidRDefault="00F755AD" w:rsidP="00F755AD">
      <w:pPr>
        <w:rPr>
          <w:ins w:id="94" w:author="Author"/>
        </w:rPr>
      </w:pPr>
      <w:ins w:id="95" w:author="Author">
        <w:r w:rsidRPr="007D798B">
          <w:t xml:space="preserve">Division Director </w:t>
        </w:r>
        <w:proofErr w:type="gramStart"/>
        <w:r w:rsidRPr="007D798B">
          <w:t>Signature:_</w:t>
        </w:r>
        <w:proofErr w:type="gramEnd"/>
        <w:r w:rsidRPr="007D798B">
          <w:t xml:space="preserve">_____________________            </w:t>
        </w:r>
        <w:proofErr w:type="gramStart"/>
        <w:r w:rsidRPr="007D798B">
          <w:t>Date:_</w:t>
        </w:r>
        <w:proofErr w:type="gramEnd"/>
        <w:r w:rsidRPr="007D798B">
          <w:t>___________</w:t>
        </w:r>
      </w:ins>
    </w:p>
    <w:p w14:paraId="13D075F1" w14:textId="47E770E6" w:rsidR="00F755AD" w:rsidRPr="007D798B" w:rsidRDefault="00F755AD" w:rsidP="00F755AD">
      <w:pPr>
        <w:rPr>
          <w:ins w:id="96" w:author="Author"/>
        </w:rPr>
      </w:pPr>
    </w:p>
    <w:p w14:paraId="1BBD3676" w14:textId="77777777" w:rsidR="00F755AD" w:rsidRDefault="00F755AD">
      <w:pPr>
        <w:spacing w:after="200" w:line="276" w:lineRule="auto"/>
        <w:rPr>
          <w:ins w:id="97" w:author="Author"/>
          <w:color w:val="000000"/>
        </w:rPr>
      </w:pPr>
    </w:p>
    <w:p w14:paraId="435F240E" w14:textId="77777777" w:rsidR="003E1EB3" w:rsidRDefault="003E1EB3" w:rsidP="00BF7A4D">
      <w:pPr>
        <w:rPr>
          <w:color w:val="000000"/>
        </w:rPr>
        <w:sectPr w:rsidR="003E1EB3" w:rsidSect="00D36AA3">
          <w:pgSz w:w="15840" w:h="12240" w:orient="landscape" w:code="1"/>
          <w:pgMar w:top="1440" w:right="1440" w:bottom="1440" w:left="1440" w:header="720" w:footer="720" w:gutter="0"/>
          <w:cols w:space="720"/>
          <w:vAlign w:val="center"/>
          <w:noEndnote/>
          <w:docGrid w:linePitch="326"/>
        </w:sectPr>
      </w:pPr>
    </w:p>
    <w:p w14:paraId="122DFABB" w14:textId="743C4884" w:rsidR="00FA79E8" w:rsidRPr="007D798B" w:rsidRDefault="00F82277" w:rsidP="00CF1287">
      <w:pPr>
        <w:pStyle w:val="Heading3"/>
      </w:pPr>
      <w:bookmarkStart w:id="98" w:name="_Toc197602088"/>
      <w:proofErr w:type="gramStart"/>
      <w:r w:rsidRPr="007D798B">
        <w:lastRenderedPageBreak/>
        <w:t>Form</w:t>
      </w:r>
      <w:proofErr w:type="gramEnd"/>
      <w:r w:rsidRPr="007D798B">
        <w:t xml:space="preserve"> 1:</w:t>
      </w:r>
      <w:r w:rsidR="00087F8B">
        <w:t xml:space="preserve"> </w:t>
      </w:r>
      <w:r w:rsidRPr="007D798B">
        <w:t>Safety Culture Assessor Equivalency Justification</w:t>
      </w:r>
      <w:bookmarkEnd w:id="98"/>
    </w:p>
    <w:p w14:paraId="43733C85" w14:textId="77777777" w:rsidR="00FA79E8" w:rsidRPr="007D798B" w:rsidRDefault="00FA79E8" w:rsidP="008B6330">
      <w:pPr>
        <w:tabs>
          <w:tab w:val="left" w:pos="0"/>
          <w:tab w:val="left" w:pos="720"/>
          <w:tab w:val="left" w:pos="900"/>
        </w:tabs>
        <w:jc w:val="center"/>
        <w:rPr>
          <w:color w:val="000000"/>
        </w:rPr>
      </w:pPr>
    </w:p>
    <w:p w14:paraId="230C7634" w14:textId="77777777" w:rsidR="008B6330" w:rsidRPr="007D798B" w:rsidRDefault="008B6330" w:rsidP="00076CD1">
      <w:pPr>
        <w:tabs>
          <w:tab w:val="left" w:pos="0"/>
          <w:tab w:val="left" w:pos="720"/>
          <w:tab w:val="left" w:pos="900"/>
        </w:tabs>
        <w:rPr>
          <w:color w:val="000000"/>
          <w:u w:val="single"/>
        </w:rPr>
      </w:pPr>
      <w:r w:rsidRPr="007D798B">
        <w:rPr>
          <w:color w:val="000000"/>
        </w:rPr>
        <w:t xml:space="preserve">Office/Region/Division </w:t>
      </w:r>
      <w:proofErr w:type="gramStart"/>
      <w:r w:rsidRPr="007D798B">
        <w:rPr>
          <w:color w:val="000000"/>
        </w:rPr>
        <w:t>Branch:</w:t>
      </w:r>
      <w:r w:rsidR="00780E82" w:rsidRPr="007D798B">
        <w:rPr>
          <w:color w:val="000000"/>
        </w:rPr>
        <w:t>_</w:t>
      </w:r>
      <w:proofErr w:type="gramEnd"/>
      <w:r w:rsidR="00780E82" w:rsidRPr="007D798B">
        <w:rPr>
          <w:color w:val="000000"/>
        </w:rPr>
        <w:t>_____________________</w:t>
      </w:r>
    </w:p>
    <w:p w14:paraId="301F5EEA" w14:textId="22A133CB" w:rsidR="008B6330" w:rsidRPr="007D798B" w:rsidRDefault="008B6330" w:rsidP="00076CD1">
      <w:pPr>
        <w:tabs>
          <w:tab w:val="left" w:pos="0"/>
          <w:tab w:val="left" w:pos="720"/>
          <w:tab w:val="left" w:pos="900"/>
        </w:tabs>
        <w:rPr>
          <w:color w:val="000000"/>
        </w:rPr>
      </w:pPr>
      <w:r w:rsidRPr="007D798B">
        <w:rPr>
          <w:color w:val="000000"/>
        </w:rPr>
        <w:t>Employee Name:</w:t>
      </w:r>
      <w:r w:rsidR="00087F8B">
        <w:rPr>
          <w:color w:val="000000"/>
        </w:rPr>
        <w:t xml:space="preserve"> </w:t>
      </w:r>
      <w:r w:rsidR="00780E82" w:rsidRPr="007D798B">
        <w:rPr>
          <w:color w:val="000000"/>
        </w:rPr>
        <w:t>_______________________________</w:t>
      </w:r>
    </w:p>
    <w:p w14:paraId="3E890F6C" w14:textId="21831F85" w:rsidR="008B6330" w:rsidRPr="007D798B" w:rsidRDefault="008B6330" w:rsidP="00076CD1">
      <w:pPr>
        <w:tabs>
          <w:tab w:val="left" w:pos="0"/>
          <w:tab w:val="left" w:pos="720"/>
          <w:tab w:val="left" w:pos="900"/>
        </w:tabs>
        <w:rPr>
          <w:color w:val="000000"/>
        </w:rPr>
      </w:pPr>
      <w:r w:rsidRPr="007D798B">
        <w:rPr>
          <w:color w:val="000000"/>
        </w:rPr>
        <w:t>Position:</w:t>
      </w:r>
      <w:r w:rsidR="00087F8B">
        <w:rPr>
          <w:color w:val="000000"/>
        </w:rPr>
        <w:t xml:space="preserve"> </w:t>
      </w:r>
      <w:r w:rsidR="00780E82" w:rsidRPr="007D798B">
        <w:rPr>
          <w:color w:val="000000"/>
        </w:rPr>
        <w:t>______________________________________</w:t>
      </w:r>
    </w:p>
    <w:p w14:paraId="2B2188F6" w14:textId="0C8E53C0" w:rsidR="008B6330" w:rsidRPr="007D798B" w:rsidRDefault="008B6330" w:rsidP="00076CD1">
      <w:pPr>
        <w:tabs>
          <w:tab w:val="left" w:pos="0"/>
          <w:tab w:val="left" w:pos="720"/>
          <w:tab w:val="left" w:pos="900"/>
        </w:tabs>
        <w:rPr>
          <w:color w:val="000000"/>
        </w:rPr>
      </w:pPr>
      <w:r w:rsidRPr="007D798B">
        <w:rPr>
          <w:color w:val="000000"/>
        </w:rPr>
        <w:t>Supervisor:</w:t>
      </w:r>
      <w:r w:rsidR="00087F8B">
        <w:rPr>
          <w:color w:val="000000"/>
        </w:rPr>
        <w:t xml:space="preserve"> </w:t>
      </w:r>
      <w:r w:rsidR="00780E82" w:rsidRPr="007D798B">
        <w:rPr>
          <w:color w:val="000000"/>
        </w:rPr>
        <w:t>____________________________________</w:t>
      </w:r>
    </w:p>
    <w:p w14:paraId="40902055" w14:textId="77777777" w:rsidR="008B6330" w:rsidRPr="007D798B" w:rsidRDefault="008B6330" w:rsidP="008B6330">
      <w:pPr>
        <w:tabs>
          <w:tab w:val="left" w:pos="0"/>
          <w:tab w:val="left" w:pos="720"/>
          <w:tab w:val="left" w:pos="900"/>
        </w:tabs>
        <w:rPr>
          <w:color w:val="000000"/>
        </w:rPr>
      </w:pPr>
    </w:p>
    <w:p w14:paraId="743523FC" w14:textId="472A24B2" w:rsidR="008B6330" w:rsidRPr="007D798B" w:rsidRDefault="008B6330" w:rsidP="008B6330">
      <w:pPr>
        <w:tabs>
          <w:tab w:val="left" w:pos="0"/>
          <w:tab w:val="left" w:pos="720"/>
          <w:tab w:val="left" w:pos="900"/>
        </w:tabs>
        <w:rPr>
          <w:color w:val="000000"/>
        </w:rPr>
      </w:pPr>
      <w:r w:rsidRPr="007D798B">
        <w:rPr>
          <w:color w:val="000000"/>
        </w:rPr>
        <w:t>Training Journal Requirement(s) to be Waived:</w:t>
      </w:r>
      <w:r w:rsidR="00087F8B">
        <w:rPr>
          <w:color w:val="000000"/>
          <w:u w:val="single"/>
        </w:rPr>
        <w:t xml:space="preserve">  </w:t>
      </w:r>
      <w:r w:rsidRPr="007D798B">
        <w:rPr>
          <w:color w:val="000000"/>
          <w:u w:val="single"/>
        </w:rPr>
        <w:t xml:space="preserve">                                            </w:t>
      </w:r>
      <w:r w:rsidR="00780E82" w:rsidRPr="007D798B">
        <w:rPr>
          <w:color w:val="000000"/>
          <w:u w:val="single"/>
        </w:rPr>
        <w:t>__________________________________________________________________________________________________________________________________________________________________________________________________________________</w:t>
      </w:r>
      <w:r w:rsidRPr="007D798B">
        <w:rPr>
          <w:color w:val="000000"/>
          <w:u w:val="single"/>
        </w:rPr>
        <w:t xml:space="preserve">       </w:t>
      </w:r>
      <w:r w:rsidR="004F4AAF" w:rsidRPr="007D798B">
        <w:rPr>
          <w:color w:val="000000"/>
          <w:u w:val="single"/>
        </w:rPr>
        <w:t xml:space="preserve">             </w:t>
      </w:r>
    </w:p>
    <w:p w14:paraId="35B262D9" w14:textId="77777777" w:rsidR="008B6330" w:rsidRPr="007D798B" w:rsidRDefault="00F82277" w:rsidP="008B6330">
      <w:pPr>
        <w:tabs>
          <w:tab w:val="left" w:pos="0"/>
          <w:tab w:val="left" w:pos="720"/>
          <w:tab w:val="left" w:pos="900"/>
        </w:tabs>
        <w:rPr>
          <w:color w:val="000000"/>
        </w:rPr>
      </w:pPr>
      <w:r w:rsidRPr="007D798B">
        <w:rPr>
          <w:color w:val="000000"/>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786F2AE" w14:textId="4259156C" w:rsidR="00F82277" w:rsidRPr="007D798B" w:rsidRDefault="008B6330" w:rsidP="008B6330">
      <w:pPr>
        <w:tabs>
          <w:tab w:val="left" w:pos="0"/>
          <w:tab w:val="left" w:pos="720"/>
          <w:tab w:val="left" w:pos="900"/>
        </w:tabs>
        <w:rPr>
          <w:color w:val="000000"/>
          <w:u w:val="single"/>
        </w:rPr>
      </w:pPr>
      <w:r w:rsidRPr="007D798B">
        <w:rPr>
          <w:color w:val="000000"/>
        </w:rPr>
        <w:t>Justification for Waiving Requirement(s) (identify equivalent training and/or experience for which the employee is to be given credit):</w:t>
      </w:r>
      <w:r w:rsidRPr="007D798B">
        <w:rPr>
          <w:color w:val="000000"/>
          <w:u w:val="single"/>
        </w:rPr>
        <w:t xml:space="preserve">                        </w:t>
      </w:r>
      <w:r w:rsidR="004F4AAF" w:rsidRPr="007D798B">
        <w:rPr>
          <w:color w:val="000000"/>
          <w:u w:val="single"/>
        </w:rPr>
        <w:t xml:space="preserve">                              </w:t>
      </w:r>
    </w:p>
    <w:p w14:paraId="2F18BA81" w14:textId="4AC355CC" w:rsidR="00F82277" w:rsidRPr="007D798B" w:rsidRDefault="00F82277" w:rsidP="008B6330">
      <w:pPr>
        <w:tabs>
          <w:tab w:val="left" w:pos="0"/>
          <w:tab w:val="left" w:pos="720"/>
          <w:tab w:val="left" w:pos="900"/>
        </w:tabs>
        <w:rPr>
          <w:color w:val="000000"/>
          <w:u w:val="single"/>
        </w:rPr>
      </w:pPr>
      <w:r w:rsidRPr="007D798B">
        <w:rPr>
          <w:color w:val="000000"/>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8B6330" w:rsidRPr="007D798B">
        <w:rPr>
          <w:color w:val="000000"/>
          <w:u w:val="single"/>
        </w:rPr>
        <w:t xml:space="preserve">                                                 </w:t>
      </w:r>
      <w:r w:rsidR="004F4AAF" w:rsidRPr="007D798B">
        <w:rPr>
          <w:color w:val="000000"/>
          <w:u w:val="single"/>
        </w:rPr>
        <w:t xml:space="preserve">                        </w:t>
      </w:r>
    </w:p>
    <w:p w14:paraId="62B7B0AA" w14:textId="72E08666" w:rsidR="008B6330" w:rsidRPr="007D798B" w:rsidRDefault="008B6330" w:rsidP="008B6330">
      <w:pPr>
        <w:tabs>
          <w:tab w:val="left" w:pos="0"/>
          <w:tab w:val="left" w:pos="720"/>
          <w:tab w:val="left" w:pos="900"/>
        </w:tabs>
        <w:rPr>
          <w:color w:val="000000"/>
          <w:u w:val="single"/>
        </w:rPr>
      </w:pPr>
      <w:r w:rsidRPr="007D798B">
        <w:rPr>
          <w:color w:val="000000"/>
          <w:u w:val="single"/>
        </w:rPr>
        <w:t xml:space="preserve">                                                               </w:t>
      </w:r>
      <w:r w:rsidR="004F4AAF" w:rsidRPr="007D798B">
        <w:rPr>
          <w:color w:val="000000"/>
          <w:u w:val="single"/>
        </w:rPr>
        <w:t xml:space="preserve">                      </w:t>
      </w:r>
    </w:p>
    <w:p w14:paraId="3C0166BD" w14:textId="77777777" w:rsidR="00076CD1" w:rsidRPr="007D798B" w:rsidRDefault="00076CD1" w:rsidP="008B6330">
      <w:pPr>
        <w:tabs>
          <w:tab w:val="left" w:pos="0"/>
          <w:tab w:val="left" w:pos="720"/>
          <w:tab w:val="left" w:pos="900"/>
        </w:tabs>
        <w:ind w:left="5040" w:hanging="5040"/>
        <w:rPr>
          <w:color w:val="000000"/>
        </w:rPr>
      </w:pPr>
    </w:p>
    <w:p w14:paraId="07A7DA63" w14:textId="77777777" w:rsidR="00B917FE" w:rsidRDefault="009F6B0D" w:rsidP="004C1B4C">
      <w:pPr>
        <w:tabs>
          <w:tab w:val="left" w:pos="0"/>
          <w:tab w:val="left" w:pos="720"/>
          <w:tab w:val="left" w:pos="900"/>
        </w:tabs>
      </w:pPr>
      <w:r w:rsidRPr="007D798B">
        <w:t xml:space="preserve">Qualifying individuals should discuss the basis for equivalency justification with a qualified SCA before bringing this to </w:t>
      </w:r>
      <w:proofErr w:type="gramStart"/>
      <w:r w:rsidRPr="007D798B">
        <w:t>supervisor</w:t>
      </w:r>
      <w:proofErr w:type="gramEnd"/>
      <w:r w:rsidRPr="007D798B">
        <w:t xml:space="preserve"> for approval</w:t>
      </w:r>
      <w:r w:rsidR="00B917FE">
        <w:t>.</w:t>
      </w:r>
    </w:p>
    <w:p w14:paraId="54E193B9" w14:textId="1ACB6329" w:rsidR="008B6330" w:rsidRPr="007D798B" w:rsidRDefault="008B6330" w:rsidP="008B6330">
      <w:pPr>
        <w:tabs>
          <w:tab w:val="left" w:pos="0"/>
          <w:tab w:val="left" w:pos="720"/>
          <w:tab w:val="left" w:pos="900"/>
        </w:tabs>
        <w:ind w:left="5040" w:hanging="5040"/>
        <w:rPr>
          <w:color w:val="000000"/>
        </w:rPr>
      </w:pPr>
      <w:r w:rsidRPr="007D798B">
        <w:rPr>
          <w:color w:val="000000"/>
        </w:rPr>
        <w:t>Branch Chief</w:t>
      </w:r>
      <w:r w:rsidR="00AD36F0" w:rsidRPr="007D798B">
        <w:rPr>
          <w:color w:val="000000"/>
        </w:rPr>
        <w:t>’</w:t>
      </w:r>
      <w:r w:rsidRPr="007D798B">
        <w:rPr>
          <w:color w:val="000000"/>
        </w:rPr>
        <w:t>s Recommendation</w:t>
      </w:r>
      <w:r w:rsidRPr="007D798B">
        <w:rPr>
          <w:color w:val="000000"/>
        </w:rPr>
        <w:tab/>
      </w:r>
      <w:r w:rsidRPr="007D798B">
        <w:rPr>
          <w:color w:val="000000"/>
        </w:rPr>
        <w:tab/>
      </w:r>
      <w:r w:rsidRPr="007D798B">
        <w:rPr>
          <w:color w:val="000000"/>
        </w:rPr>
        <w:tab/>
      </w:r>
    </w:p>
    <w:p w14:paraId="6CED04AF" w14:textId="77777777" w:rsidR="00076CD1" w:rsidRPr="007D798B" w:rsidRDefault="00076CD1" w:rsidP="008B6330">
      <w:pPr>
        <w:tabs>
          <w:tab w:val="left" w:pos="0"/>
          <w:tab w:val="left" w:pos="720"/>
          <w:tab w:val="left" w:pos="900"/>
        </w:tabs>
        <w:rPr>
          <w:color w:val="000000"/>
        </w:rPr>
      </w:pPr>
    </w:p>
    <w:p w14:paraId="5BD99DAA" w14:textId="6DC45ACF" w:rsidR="008B6330" w:rsidRPr="007D798B" w:rsidRDefault="008B6330" w:rsidP="008B6330">
      <w:pPr>
        <w:tabs>
          <w:tab w:val="left" w:pos="0"/>
          <w:tab w:val="left" w:pos="720"/>
          <w:tab w:val="left" w:pos="900"/>
        </w:tabs>
        <w:rPr>
          <w:color w:val="000000"/>
        </w:rPr>
      </w:pPr>
      <w:r w:rsidRPr="007D798B">
        <w:rPr>
          <w:color w:val="000000"/>
        </w:rPr>
        <w:t>Signature/Date:</w:t>
      </w:r>
      <w:r w:rsidR="00087F8B">
        <w:rPr>
          <w:color w:val="000000"/>
          <w:u w:val="single"/>
        </w:rPr>
        <w:t xml:space="preserve"> </w:t>
      </w:r>
      <w:r w:rsidRPr="007D798B">
        <w:rPr>
          <w:color w:val="000000"/>
          <w:u w:val="single"/>
        </w:rPr>
        <w:t xml:space="preserve">                                                                  </w:t>
      </w:r>
    </w:p>
    <w:p w14:paraId="468278C5" w14:textId="77777777" w:rsidR="00076CD1" w:rsidRPr="007D798B" w:rsidRDefault="00076CD1" w:rsidP="008B6330">
      <w:pPr>
        <w:tabs>
          <w:tab w:val="left" w:pos="0"/>
          <w:tab w:val="left" w:pos="720"/>
          <w:tab w:val="left" w:pos="900"/>
        </w:tabs>
        <w:rPr>
          <w:color w:val="000000"/>
        </w:rPr>
      </w:pPr>
    </w:p>
    <w:p w14:paraId="165FFAA1" w14:textId="77777777" w:rsidR="008B6330" w:rsidRPr="007D798B" w:rsidRDefault="008B6330" w:rsidP="008B6330">
      <w:pPr>
        <w:tabs>
          <w:tab w:val="left" w:pos="0"/>
          <w:tab w:val="left" w:pos="720"/>
          <w:tab w:val="left" w:pos="900"/>
        </w:tabs>
        <w:rPr>
          <w:color w:val="000000"/>
        </w:rPr>
      </w:pPr>
      <w:r w:rsidRPr="007D798B">
        <w:rPr>
          <w:color w:val="000000"/>
        </w:rPr>
        <w:t>Division Director</w:t>
      </w:r>
      <w:r w:rsidR="00AD36F0" w:rsidRPr="007D798B">
        <w:rPr>
          <w:color w:val="000000"/>
        </w:rPr>
        <w:t>’</w:t>
      </w:r>
      <w:r w:rsidRPr="007D798B">
        <w:rPr>
          <w:color w:val="000000"/>
        </w:rPr>
        <w:t>s Approval</w:t>
      </w:r>
    </w:p>
    <w:p w14:paraId="7B1EBCE4" w14:textId="77777777" w:rsidR="00076CD1" w:rsidRPr="007D798B" w:rsidRDefault="00076CD1" w:rsidP="008B6330">
      <w:pPr>
        <w:tabs>
          <w:tab w:val="left" w:pos="0"/>
          <w:tab w:val="left" w:pos="720"/>
          <w:tab w:val="left" w:pos="900"/>
        </w:tabs>
        <w:rPr>
          <w:color w:val="000000"/>
        </w:rPr>
      </w:pPr>
    </w:p>
    <w:p w14:paraId="65415ED4" w14:textId="77777777" w:rsidR="008B6330" w:rsidRPr="007D798B" w:rsidRDefault="008B6330" w:rsidP="008B6330">
      <w:pPr>
        <w:tabs>
          <w:tab w:val="left" w:pos="0"/>
          <w:tab w:val="left" w:pos="720"/>
          <w:tab w:val="left" w:pos="900"/>
        </w:tabs>
        <w:rPr>
          <w:color w:val="000000"/>
        </w:rPr>
      </w:pPr>
      <w:r w:rsidRPr="007D798B">
        <w:rPr>
          <w:color w:val="000000"/>
        </w:rPr>
        <w:t>Signature/Date:</w:t>
      </w:r>
      <w:r w:rsidRPr="007D798B">
        <w:rPr>
          <w:color w:val="000000"/>
          <w:u w:val="single"/>
        </w:rPr>
        <w:t xml:space="preserve">                                                                    </w:t>
      </w:r>
    </w:p>
    <w:p w14:paraId="17DFC95A" w14:textId="77777777" w:rsidR="008B6330" w:rsidRPr="007D798B" w:rsidRDefault="008B6330" w:rsidP="008B6330">
      <w:pPr>
        <w:tabs>
          <w:tab w:val="left" w:pos="0"/>
          <w:tab w:val="left" w:pos="720"/>
          <w:tab w:val="left" w:pos="900"/>
        </w:tabs>
        <w:rPr>
          <w:color w:val="000000"/>
        </w:rPr>
      </w:pPr>
    </w:p>
    <w:p w14:paraId="7F3C4F78" w14:textId="77777777" w:rsidR="008B6330" w:rsidRPr="007D798B" w:rsidRDefault="008B6330" w:rsidP="00904F1C">
      <w:pPr>
        <w:tabs>
          <w:tab w:val="left" w:pos="0"/>
          <w:tab w:val="left" w:pos="720"/>
          <w:tab w:val="left" w:pos="900"/>
        </w:tabs>
        <w:spacing w:after="220"/>
        <w:rPr>
          <w:color w:val="000000"/>
        </w:rPr>
      </w:pPr>
      <w:r w:rsidRPr="007D798B">
        <w:rPr>
          <w:color w:val="000000"/>
        </w:rPr>
        <w:t xml:space="preserve">Copies </w:t>
      </w:r>
      <w:proofErr w:type="gramStart"/>
      <w:r w:rsidRPr="007D798B">
        <w:rPr>
          <w:color w:val="000000"/>
        </w:rPr>
        <w:t>to</w:t>
      </w:r>
      <w:proofErr w:type="gramEnd"/>
      <w:r w:rsidRPr="007D798B">
        <w:rPr>
          <w:color w:val="000000"/>
        </w:rPr>
        <w:t>:</w:t>
      </w:r>
    </w:p>
    <w:p w14:paraId="47C19D43" w14:textId="77777777" w:rsidR="008B6330" w:rsidRPr="007D798B" w:rsidRDefault="008B6330" w:rsidP="00904F1C">
      <w:pPr>
        <w:tabs>
          <w:tab w:val="left" w:pos="0"/>
          <w:tab w:val="left" w:pos="720"/>
          <w:tab w:val="left" w:pos="900"/>
        </w:tabs>
        <w:ind w:left="720"/>
        <w:rPr>
          <w:color w:val="000000"/>
        </w:rPr>
      </w:pPr>
      <w:r w:rsidRPr="007D798B">
        <w:rPr>
          <w:color w:val="000000"/>
        </w:rPr>
        <w:t>Employee</w:t>
      </w:r>
    </w:p>
    <w:p w14:paraId="69BAF81E" w14:textId="77777777" w:rsidR="008B6330" w:rsidRPr="007D798B" w:rsidRDefault="008B6330" w:rsidP="00904F1C">
      <w:pPr>
        <w:tabs>
          <w:tab w:val="left" w:pos="0"/>
        </w:tabs>
        <w:ind w:left="720"/>
        <w:rPr>
          <w:color w:val="000000"/>
        </w:rPr>
      </w:pPr>
      <w:r w:rsidRPr="007D798B">
        <w:rPr>
          <w:color w:val="000000"/>
        </w:rPr>
        <w:t>Employee Branch Training File</w:t>
      </w:r>
      <w:r w:rsidR="00946708" w:rsidRPr="007D798B">
        <w:rPr>
          <w:color w:val="000000"/>
        </w:rPr>
        <w:br/>
        <w:t>Human Resources</w:t>
      </w:r>
    </w:p>
    <w:p w14:paraId="35A607AE" w14:textId="77777777" w:rsidR="003E1EB3" w:rsidRDefault="00C271B2" w:rsidP="00904F1C">
      <w:pPr>
        <w:tabs>
          <w:tab w:val="left" w:pos="0"/>
        </w:tabs>
        <w:ind w:left="720"/>
        <w:rPr>
          <w:color w:val="000000"/>
        </w:rPr>
        <w:sectPr w:rsidR="003E1EB3" w:rsidSect="00D36AA3">
          <w:pgSz w:w="12240" w:h="15840" w:code="1"/>
          <w:pgMar w:top="1440" w:right="1440" w:bottom="1440" w:left="1440" w:header="720" w:footer="720" w:gutter="0"/>
          <w:cols w:space="720"/>
          <w:noEndnote/>
          <w:docGrid w:linePitch="326"/>
        </w:sectPr>
      </w:pPr>
      <w:r w:rsidRPr="007D798B">
        <w:rPr>
          <w:color w:val="000000"/>
        </w:rPr>
        <w:t xml:space="preserve">Branch Chief for the </w:t>
      </w:r>
      <w:r w:rsidR="00DF12E6" w:rsidRPr="007D798B">
        <w:rPr>
          <w:color w:val="000000"/>
        </w:rPr>
        <w:t>Safety Culture</w:t>
      </w:r>
      <w:r w:rsidRPr="007D798B">
        <w:rPr>
          <w:color w:val="000000"/>
        </w:rPr>
        <w:t xml:space="preserve"> staff</w:t>
      </w:r>
      <w:r w:rsidR="008B6330" w:rsidRPr="007D798B">
        <w:rPr>
          <w:color w:val="000000"/>
        </w:rPr>
        <w:t xml:space="preserve">, NRR </w:t>
      </w:r>
    </w:p>
    <w:p w14:paraId="1D9498CF" w14:textId="106CEC3D" w:rsidR="0053776D" w:rsidRPr="00152A58" w:rsidRDefault="00AD1FBB" w:rsidP="00152A58">
      <w:pPr>
        <w:pStyle w:val="attachmenttitle"/>
      </w:pPr>
      <w:bookmarkStart w:id="99" w:name="_Toc197602089"/>
      <w:r w:rsidRPr="007D798B">
        <w:lastRenderedPageBreak/>
        <w:t>Attachment</w:t>
      </w:r>
      <w:r w:rsidR="00BB2E46" w:rsidRPr="007D798B">
        <w:t xml:space="preserve"> 1</w:t>
      </w:r>
      <w:r w:rsidR="00152A58">
        <w:t xml:space="preserve">: </w:t>
      </w:r>
      <w:r w:rsidR="0053776D" w:rsidRPr="007D798B">
        <w:rPr>
          <w:color w:val="000000"/>
        </w:rPr>
        <w:t>Safety Culture Assessor Competencies and KSAs</w:t>
      </w:r>
      <w:bookmarkEnd w:id="99"/>
    </w:p>
    <w:p w14:paraId="1D61CFBA" w14:textId="0190DAD4" w:rsidR="00A22C66" w:rsidRPr="00D6432D" w:rsidRDefault="00A005F2" w:rsidP="00F27360">
      <w:pPr>
        <w:pStyle w:val="BodyText"/>
        <w:numPr>
          <w:ilvl w:val="0"/>
          <w:numId w:val="2"/>
        </w:numPr>
      </w:pPr>
      <w:r w:rsidRPr="007D798B">
        <w:t>Understand the legal basis for and the regulatory processes used to achieve the NRC’s regulatory objectives:</w:t>
      </w:r>
    </w:p>
    <w:p w14:paraId="023A6483" w14:textId="77777777" w:rsidR="00A005F2" w:rsidRPr="007D798B" w:rsidRDefault="00A005F2" w:rsidP="00F27360">
      <w:pPr>
        <w:pStyle w:val="BodyText2"/>
        <w:numPr>
          <w:ilvl w:val="1"/>
          <w:numId w:val="2"/>
        </w:numPr>
      </w:pPr>
      <w:r w:rsidRPr="007D798B">
        <w:t>Knowledge of the basis for the authority of the agency (regulatory framework)</w:t>
      </w:r>
    </w:p>
    <w:p w14:paraId="152EA09A" w14:textId="77777777" w:rsidR="00A005F2" w:rsidRPr="007D798B" w:rsidRDefault="00A005F2" w:rsidP="00F27360">
      <w:pPr>
        <w:pStyle w:val="BodyText2"/>
        <w:numPr>
          <w:ilvl w:val="1"/>
          <w:numId w:val="2"/>
        </w:numPr>
      </w:pPr>
      <w:r w:rsidRPr="007D798B">
        <w:t>Knowledge of the processes established to achieve the regulatory objectives (regulatory framework)</w:t>
      </w:r>
    </w:p>
    <w:p w14:paraId="38D3F177" w14:textId="77777777" w:rsidR="00A005F2" w:rsidRPr="007D798B" w:rsidRDefault="00A005F2" w:rsidP="00F27360">
      <w:pPr>
        <w:pStyle w:val="BodyText2"/>
        <w:numPr>
          <w:ilvl w:val="1"/>
          <w:numId w:val="2"/>
        </w:numPr>
      </w:pPr>
      <w:r w:rsidRPr="007D798B">
        <w:t>Knowledge of the NRC’s Reactor Oversight Process and applicable inspection requirements (inspection)</w:t>
      </w:r>
    </w:p>
    <w:p w14:paraId="4C6AE5D1" w14:textId="280B8296" w:rsidR="00A22C66" w:rsidRPr="007D798B" w:rsidRDefault="00A005F2" w:rsidP="00F27360">
      <w:pPr>
        <w:pStyle w:val="BodyText2"/>
        <w:numPr>
          <w:ilvl w:val="1"/>
          <w:numId w:val="2"/>
        </w:numPr>
      </w:pPr>
      <w:r w:rsidRPr="007D798B">
        <w:t>Knowledge of the NRC’s policies regarding safety culture and how safety culture is integrated into oversight activities (safety culture assessment)</w:t>
      </w:r>
    </w:p>
    <w:p w14:paraId="3BFF5533" w14:textId="4DAA0E17" w:rsidR="00A22C66" w:rsidRPr="007D798B" w:rsidRDefault="00A005F2" w:rsidP="00F27360">
      <w:pPr>
        <w:pStyle w:val="BodyText"/>
        <w:numPr>
          <w:ilvl w:val="0"/>
          <w:numId w:val="2"/>
        </w:numPr>
      </w:pPr>
      <w:r w:rsidRPr="007D798B">
        <w:t>Master the techniques and skills needed to collect, analyze, and integrate information using a safety culture focus to develop a supportable regulatory conclusion:</w:t>
      </w:r>
    </w:p>
    <w:p w14:paraId="45841850" w14:textId="77777777" w:rsidR="00A005F2" w:rsidRPr="007D798B" w:rsidRDefault="00A005F2" w:rsidP="00F27360">
      <w:pPr>
        <w:pStyle w:val="BodyText2"/>
        <w:numPr>
          <w:ilvl w:val="1"/>
          <w:numId w:val="2"/>
        </w:numPr>
      </w:pPr>
      <w:r w:rsidRPr="007D798B">
        <w:t>Ability to independently gather information through objective review, observation, and open communications (inspection)</w:t>
      </w:r>
    </w:p>
    <w:p w14:paraId="77A59B90" w14:textId="77777777" w:rsidR="00A005F2" w:rsidRPr="007D798B" w:rsidRDefault="00A005F2" w:rsidP="00F27360">
      <w:pPr>
        <w:pStyle w:val="BodyText2"/>
        <w:numPr>
          <w:ilvl w:val="1"/>
          <w:numId w:val="2"/>
        </w:numPr>
      </w:pPr>
      <w:r w:rsidRPr="007D798B">
        <w:t>Skill in determining acceptability of information by comparing to established criteria (inspection)</w:t>
      </w:r>
    </w:p>
    <w:p w14:paraId="274DCFBC" w14:textId="77777777" w:rsidR="00A005F2" w:rsidRPr="007D798B" w:rsidRDefault="00A005F2" w:rsidP="00F27360">
      <w:pPr>
        <w:pStyle w:val="BodyText2"/>
        <w:numPr>
          <w:ilvl w:val="1"/>
          <w:numId w:val="2"/>
        </w:numPr>
      </w:pPr>
      <w:r w:rsidRPr="007D798B">
        <w:t>Ability to approach problems objectively, gather and integrate information, and develop a comprehensive understanding before reaching a conclusion (problem analysis)</w:t>
      </w:r>
    </w:p>
    <w:p w14:paraId="4D7449F0" w14:textId="77A21DE0" w:rsidR="00A22C66" w:rsidRPr="007D798B" w:rsidRDefault="00A005F2" w:rsidP="00F27360">
      <w:pPr>
        <w:pStyle w:val="BodyText2"/>
        <w:numPr>
          <w:ilvl w:val="1"/>
          <w:numId w:val="2"/>
        </w:numPr>
      </w:pPr>
      <w:r w:rsidRPr="007D798B">
        <w:t>Skill in analyzing and integrating information using a safety culture focus to identify the appropriate regulatory conclusion and regulatory respo</w:t>
      </w:r>
      <w:r w:rsidR="00EA0DD5" w:rsidRPr="007D798B">
        <w:t>nse (safety culture assessment)</w:t>
      </w:r>
    </w:p>
    <w:p w14:paraId="01454FD0" w14:textId="35C8CAAF" w:rsidR="00A22C66" w:rsidRPr="007D798B" w:rsidRDefault="00A005F2" w:rsidP="00F27360">
      <w:pPr>
        <w:pStyle w:val="BodyText"/>
        <w:numPr>
          <w:ilvl w:val="0"/>
          <w:numId w:val="2"/>
        </w:numPr>
      </w:pPr>
      <w:r w:rsidRPr="007D798B">
        <w:t>Demonstrate the personal and interpersonal skills needed to carry out assigned regulatory activities, either individually or as part of a team:</w:t>
      </w:r>
    </w:p>
    <w:p w14:paraId="31D181B1" w14:textId="678D8617" w:rsidR="00A005F2" w:rsidRPr="007D798B" w:rsidRDefault="00A005F2" w:rsidP="00F27360">
      <w:pPr>
        <w:pStyle w:val="BodyText2"/>
        <w:numPr>
          <w:ilvl w:val="1"/>
          <w:numId w:val="2"/>
        </w:numPr>
      </w:pPr>
      <w:r w:rsidRPr="007D798B">
        <w:t>Ability to clearly express</w:t>
      </w:r>
      <w:r w:rsidR="00EA0DD5" w:rsidRPr="007D798B">
        <w:t xml:space="preserve"> ideas or thoughts, carefully</w:t>
      </w:r>
      <w:r w:rsidRPr="007D798B">
        <w:t xml:space="preserve"> listen</w:t>
      </w:r>
      <w:r w:rsidR="00EA0DD5" w:rsidRPr="007D798B">
        <w:t>,</w:t>
      </w:r>
      <w:r w:rsidRPr="007D798B">
        <w:t xml:space="preserve"> and speak and writ</w:t>
      </w:r>
      <w:r w:rsidR="00EA0DD5" w:rsidRPr="007D798B">
        <w:t>e</w:t>
      </w:r>
      <w:r w:rsidRPr="007D798B">
        <w:t xml:space="preserve"> with appropriate safety focus and context (communication)</w:t>
      </w:r>
    </w:p>
    <w:p w14:paraId="4D691FFE" w14:textId="77777777" w:rsidR="00A005F2" w:rsidRPr="007D798B" w:rsidRDefault="00A005F2" w:rsidP="00F27360">
      <w:pPr>
        <w:pStyle w:val="BodyText2"/>
        <w:numPr>
          <w:ilvl w:val="1"/>
          <w:numId w:val="2"/>
        </w:numPr>
      </w:pPr>
      <w:r w:rsidRPr="007D798B">
        <w:t>Ability to work collaboratively with others toward common objectives (teamwork)</w:t>
      </w:r>
    </w:p>
    <w:p w14:paraId="67689948" w14:textId="77777777" w:rsidR="00FB42CD" w:rsidRDefault="00A005F2" w:rsidP="00F27360">
      <w:pPr>
        <w:pStyle w:val="BodyText2"/>
        <w:numPr>
          <w:ilvl w:val="1"/>
          <w:numId w:val="2"/>
        </w:numPr>
      </w:pPr>
      <w:r w:rsidRPr="007D798B">
        <w:t xml:space="preserve">Ability to work independently, exercise judgment, and exhibit flexibility in the completion of activities that include difficult or challenging situations </w:t>
      </w:r>
    </w:p>
    <w:p w14:paraId="5B1386F3" w14:textId="21146284" w:rsidR="00A22C66" w:rsidRPr="007D798B" w:rsidRDefault="00A005F2" w:rsidP="00F27360">
      <w:pPr>
        <w:pStyle w:val="BodyText2"/>
        <w:numPr>
          <w:ilvl w:val="1"/>
          <w:numId w:val="2"/>
        </w:numPr>
      </w:pPr>
      <w:r w:rsidRPr="007D798B">
        <w:t>(self-management)</w:t>
      </w:r>
    </w:p>
    <w:p w14:paraId="29003199" w14:textId="77777777" w:rsidR="002F772D" w:rsidRDefault="00A005F2" w:rsidP="00F27360">
      <w:pPr>
        <w:pStyle w:val="BodyText"/>
        <w:numPr>
          <w:ilvl w:val="0"/>
          <w:numId w:val="2"/>
        </w:numPr>
      </w:pPr>
      <w:r w:rsidRPr="007D798B">
        <w:t>Understand and effectively implement appropriate methods for gathering information about safety culture:</w:t>
      </w:r>
    </w:p>
    <w:p w14:paraId="0CAFAD32" w14:textId="77777777" w:rsidR="002F772D" w:rsidRDefault="00A005F2" w:rsidP="00F27360">
      <w:pPr>
        <w:pStyle w:val="BodyText2"/>
        <w:numPr>
          <w:ilvl w:val="1"/>
          <w:numId w:val="2"/>
        </w:numPr>
      </w:pPr>
      <w:r w:rsidRPr="007D798B">
        <w:t>Knowledge of various sources of information that can be used to provide insights about safety culture</w:t>
      </w:r>
    </w:p>
    <w:p w14:paraId="2EF1728D" w14:textId="23D3BABD" w:rsidR="00A005F2" w:rsidRPr="002F772D" w:rsidRDefault="00A005F2" w:rsidP="00F27360">
      <w:pPr>
        <w:pStyle w:val="BodyText2"/>
        <w:numPr>
          <w:ilvl w:val="1"/>
          <w:numId w:val="2"/>
        </w:numPr>
      </w:pPr>
      <w:r w:rsidRPr="007D798B">
        <w:lastRenderedPageBreak/>
        <w:t>Knowledge of appropriate methods for gathering safety culture data and their strengths and weaknesses</w:t>
      </w:r>
      <w:r w:rsidRPr="002F772D">
        <w:rPr>
          <w:color w:val="000000"/>
        </w:rPr>
        <w:t>, including:</w:t>
      </w:r>
    </w:p>
    <w:p w14:paraId="7FC454B9" w14:textId="77777777" w:rsidR="00A005F2" w:rsidRPr="007D798B" w:rsidRDefault="00A005F2" w:rsidP="00F27360">
      <w:pPr>
        <w:pStyle w:val="BodyText3"/>
        <w:numPr>
          <w:ilvl w:val="2"/>
          <w:numId w:val="2"/>
        </w:numPr>
      </w:pPr>
      <w:r w:rsidRPr="007D798B">
        <w:t>Individual and group interviews</w:t>
      </w:r>
    </w:p>
    <w:p w14:paraId="29F344AE" w14:textId="77777777" w:rsidR="00A005F2" w:rsidRPr="007D798B" w:rsidRDefault="00A005F2" w:rsidP="00F27360">
      <w:pPr>
        <w:pStyle w:val="BodyText3"/>
        <w:numPr>
          <w:ilvl w:val="2"/>
          <w:numId w:val="2"/>
        </w:numPr>
      </w:pPr>
      <w:r w:rsidRPr="007D798B">
        <w:t>Structured and unstructured interviews</w:t>
      </w:r>
    </w:p>
    <w:p w14:paraId="749E8A45" w14:textId="77777777" w:rsidR="00A005F2" w:rsidRPr="007D798B" w:rsidRDefault="00A005F2" w:rsidP="00F27360">
      <w:pPr>
        <w:pStyle w:val="BodyText3"/>
        <w:numPr>
          <w:ilvl w:val="2"/>
          <w:numId w:val="2"/>
        </w:numPr>
      </w:pPr>
      <w:r w:rsidRPr="007D798B">
        <w:t>Questionnaires and surveys</w:t>
      </w:r>
    </w:p>
    <w:p w14:paraId="36BCF3C8" w14:textId="77777777" w:rsidR="00F64645" w:rsidRDefault="00A005F2" w:rsidP="00F27360">
      <w:pPr>
        <w:pStyle w:val="BodyText2"/>
        <w:numPr>
          <w:ilvl w:val="1"/>
          <w:numId w:val="2"/>
        </w:numPr>
      </w:pPr>
      <w:r w:rsidRPr="007D798B">
        <w:t>Behavioral observations and checklists</w:t>
      </w:r>
    </w:p>
    <w:p w14:paraId="7A360AF4" w14:textId="04F81B7A" w:rsidR="00A005F2" w:rsidRPr="007D798B" w:rsidRDefault="00A005F2" w:rsidP="00F27360">
      <w:pPr>
        <w:pStyle w:val="BodyText2"/>
        <w:numPr>
          <w:ilvl w:val="1"/>
          <w:numId w:val="2"/>
        </w:numPr>
      </w:pPr>
      <w:r w:rsidRPr="007D798B">
        <w:t>Ability to implement the different methods correctly, including, but not limited to:</w:t>
      </w:r>
    </w:p>
    <w:p w14:paraId="064F2476" w14:textId="77777777" w:rsidR="00A005F2" w:rsidRPr="007D798B" w:rsidRDefault="00A005F2" w:rsidP="00F27360">
      <w:pPr>
        <w:pStyle w:val="BodyText3"/>
        <w:numPr>
          <w:ilvl w:val="2"/>
          <w:numId w:val="2"/>
        </w:numPr>
      </w:pPr>
      <w:r w:rsidRPr="007D798B">
        <w:t>Conducting focus groups and interviews in a manner that elicits the desired information while reducing potential biases in the responses</w:t>
      </w:r>
    </w:p>
    <w:p w14:paraId="2536730C" w14:textId="77777777" w:rsidR="00A005F2" w:rsidRPr="007D798B" w:rsidRDefault="00A005F2" w:rsidP="00F27360">
      <w:pPr>
        <w:pStyle w:val="BodyText3"/>
        <w:numPr>
          <w:ilvl w:val="2"/>
          <w:numId w:val="2"/>
        </w:numPr>
      </w:pPr>
      <w:r w:rsidRPr="007D798B">
        <w:t>Conducting reliable (i.e., repeatable) structured behavioral observations</w:t>
      </w:r>
    </w:p>
    <w:p w14:paraId="34E86555" w14:textId="77777777" w:rsidR="00A005F2" w:rsidRPr="007D798B" w:rsidRDefault="00A005F2" w:rsidP="00F27360">
      <w:pPr>
        <w:pStyle w:val="BodyText3"/>
        <w:numPr>
          <w:ilvl w:val="2"/>
          <w:numId w:val="2"/>
        </w:numPr>
      </w:pPr>
      <w:r w:rsidRPr="007D798B">
        <w:t>Conducting content analysis of written documentation and verbal communications</w:t>
      </w:r>
    </w:p>
    <w:p w14:paraId="4FDD0F65" w14:textId="77777777" w:rsidR="00A22C66" w:rsidRPr="007D798B" w:rsidRDefault="00A005F2" w:rsidP="00F27360">
      <w:pPr>
        <w:pStyle w:val="BodyText2"/>
        <w:numPr>
          <w:ilvl w:val="1"/>
          <w:numId w:val="2"/>
        </w:numPr>
      </w:pPr>
      <w:r w:rsidRPr="007D798B">
        <w:t>Ability to integrate results from applying the different methods to arrive at defensible conclusions</w:t>
      </w:r>
    </w:p>
    <w:p w14:paraId="361C8266" w14:textId="66AF6A95" w:rsidR="00A005F2" w:rsidRPr="007D798B" w:rsidRDefault="00A22C66" w:rsidP="00F27360">
      <w:pPr>
        <w:pStyle w:val="BodyText"/>
        <w:numPr>
          <w:ilvl w:val="0"/>
          <w:numId w:val="2"/>
        </w:numPr>
        <w:rPr>
          <w:color w:val="000000"/>
        </w:rPr>
      </w:pPr>
      <w:r w:rsidRPr="00A6270D">
        <w:rPr>
          <w:rStyle w:val="BodyTextChar"/>
        </w:rPr>
        <w:t xml:space="preserve"> </w:t>
      </w:r>
      <w:r w:rsidR="00A005F2" w:rsidRPr="00A6270D">
        <w:rPr>
          <w:rStyle w:val="BodyTextChar"/>
        </w:rPr>
        <w:t xml:space="preserve">(Senior </w:t>
      </w:r>
      <w:proofErr w:type="gramStart"/>
      <w:r w:rsidR="00A005F2" w:rsidRPr="00A6270D">
        <w:rPr>
          <w:rStyle w:val="BodyTextChar"/>
        </w:rPr>
        <w:t xml:space="preserve">SCAs) </w:t>
      </w:r>
      <w:r w:rsidR="00106C24" w:rsidRPr="00A6270D">
        <w:rPr>
          <w:rStyle w:val="BodyTextChar"/>
        </w:rPr>
        <w:t xml:space="preserve"> </w:t>
      </w:r>
      <w:r w:rsidR="00A005F2" w:rsidRPr="00A6270D">
        <w:rPr>
          <w:rStyle w:val="BodyTextChar"/>
        </w:rPr>
        <w:t>Effectively</w:t>
      </w:r>
      <w:proofErr w:type="gramEnd"/>
      <w:r w:rsidR="00A005F2" w:rsidRPr="00A6270D">
        <w:rPr>
          <w:rStyle w:val="BodyTextChar"/>
        </w:rPr>
        <w:t xml:space="preserve"> apply theories and research in organizational and human behavior</w:t>
      </w:r>
      <w:r w:rsidR="00A005F2" w:rsidRPr="007D798B">
        <w:rPr>
          <w:color w:val="000000"/>
        </w:rPr>
        <w:t xml:space="preserve"> to plan safety culture assessments and evaluate the validity </w:t>
      </w:r>
      <w:r w:rsidR="00EA0DD5" w:rsidRPr="007D798B">
        <w:rPr>
          <w:color w:val="000000"/>
        </w:rPr>
        <w:t xml:space="preserve">of </w:t>
      </w:r>
      <w:r w:rsidR="00A005F2" w:rsidRPr="007D798B">
        <w:rPr>
          <w:color w:val="000000"/>
        </w:rPr>
        <w:t>assessments:</w:t>
      </w:r>
    </w:p>
    <w:p w14:paraId="7EC3504D" w14:textId="4BAC1CA4" w:rsidR="00A005F2" w:rsidRPr="00EB6D00" w:rsidRDefault="00A005F2" w:rsidP="00F27360">
      <w:pPr>
        <w:pStyle w:val="BodyText2"/>
        <w:numPr>
          <w:ilvl w:val="1"/>
          <w:numId w:val="2"/>
        </w:numPr>
      </w:pPr>
      <w:r w:rsidRPr="00EB6D00">
        <w:t>Knowledge of theories and research in organizational and human behavior</w:t>
      </w:r>
    </w:p>
    <w:p w14:paraId="25ECA498" w14:textId="77777777" w:rsidR="00A005F2" w:rsidRPr="00EB6D00" w:rsidRDefault="00A005F2" w:rsidP="00F27360">
      <w:pPr>
        <w:pStyle w:val="BodyText2"/>
        <w:numPr>
          <w:ilvl w:val="1"/>
          <w:numId w:val="2"/>
        </w:numPr>
      </w:pPr>
      <w:r w:rsidRPr="00EB6D00">
        <w:t>Ability to determine the applicability and likely usefulness of various data-gathering methods under different circumstances</w:t>
      </w:r>
    </w:p>
    <w:p w14:paraId="02731032" w14:textId="77777777" w:rsidR="00A005F2" w:rsidRPr="00EB6D00" w:rsidRDefault="00A005F2" w:rsidP="00F27360">
      <w:pPr>
        <w:pStyle w:val="BodyText2"/>
        <w:numPr>
          <w:ilvl w:val="1"/>
          <w:numId w:val="2"/>
        </w:numPr>
      </w:pPr>
      <w:r w:rsidRPr="00EB6D00">
        <w:t>Knowledge of the requirements for developing, administering, and analyzing the results of surveys and questionnaires, including:</w:t>
      </w:r>
    </w:p>
    <w:p w14:paraId="134111C1" w14:textId="77777777" w:rsidR="00A005F2" w:rsidRPr="007D798B" w:rsidRDefault="00A005F2" w:rsidP="00F27360">
      <w:pPr>
        <w:pStyle w:val="BodyText3"/>
        <w:numPr>
          <w:ilvl w:val="2"/>
          <w:numId w:val="2"/>
        </w:numPr>
      </w:pPr>
      <w:r w:rsidRPr="007D798B">
        <w:t xml:space="preserve">The strengths and weaknesses of different item types (Likert, BARS, </w:t>
      </w:r>
      <w:proofErr w:type="gramStart"/>
      <w:r w:rsidRPr="007D798B">
        <w:t>forced-choice</w:t>
      </w:r>
      <w:proofErr w:type="gramEnd"/>
      <w:r w:rsidRPr="007D798B">
        <w:t>, etc.)</w:t>
      </w:r>
    </w:p>
    <w:p w14:paraId="4252C673" w14:textId="77777777" w:rsidR="00A005F2" w:rsidRPr="007D798B" w:rsidRDefault="00A005F2" w:rsidP="00F27360">
      <w:pPr>
        <w:pStyle w:val="BodyText3"/>
        <w:numPr>
          <w:ilvl w:val="2"/>
          <w:numId w:val="2"/>
        </w:numPr>
      </w:pPr>
      <w:r w:rsidRPr="007D798B">
        <w:t>The requirements for administering a survey to reduce potential biases in the responses</w:t>
      </w:r>
    </w:p>
    <w:p w14:paraId="7C93F022" w14:textId="77777777" w:rsidR="00A005F2" w:rsidRPr="007D798B" w:rsidRDefault="00A005F2" w:rsidP="00F27360">
      <w:pPr>
        <w:pStyle w:val="BodyText3"/>
        <w:numPr>
          <w:ilvl w:val="2"/>
          <w:numId w:val="2"/>
        </w:numPr>
      </w:pPr>
      <w:r w:rsidRPr="007D798B">
        <w:t>Behavioral statistics and the appropriate methods, and their constraints, for analyzing survey data</w:t>
      </w:r>
    </w:p>
    <w:p w14:paraId="527037B2" w14:textId="77777777" w:rsidR="00A005F2" w:rsidRPr="007D798B" w:rsidRDefault="00A005F2" w:rsidP="00F27360">
      <w:pPr>
        <w:pStyle w:val="BodyText3"/>
        <w:numPr>
          <w:ilvl w:val="2"/>
          <w:numId w:val="2"/>
        </w:numPr>
      </w:pPr>
      <w:r w:rsidRPr="007D798B">
        <w:t>Statistical requirements for the different types of validity and reliability, and appropriate techniques to assess/measure/establish them</w:t>
      </w:r>
    </w:p>
    <w:p w14:paraId="36157E82" w14:textId="4EDA94BD" w:rsidR="00A005F2" w:rsidRPr="00EB6D00" w:rsidRDefault="00A005F2" w:rsidP="00F27360">
      <w:pPr>
        <w:pStyle w:val="BodyText2"/>
        <w:numPr>
          <w:ilvl w:val="1"/>
          <w:numId w:val="2"/>
        </w:numPr>
      </w:pPr>
      <w:r w:rsidRPr="00EB6D00">
        <w:t>Knowledge of the rationale for a multiple-measures approach to assessment and the limitations of a single-method assessment</w:t>
      </w:r>
    </w:p>
    <w:p w14:paraId="71A308B5" w14:textId="77777777" w:rsidR="00A005F2" w:rsidRPr="00EB6D00" w:rsidRDefault="00A005F2" w:rsidP="00F27360">
      <w:pPr>
        <w:pStyle w:val="BodyText2"/>
        <w:numPr>
          <w:ilvl w:val="1"/>
          <w:numId w:val="2"/>
        </w:numPr>
      </w:pPr>
      <w:r w:rsidRPr="00EB6D00">
        <w:t>Knowledge of statistical and conceptual constraints on determining appropriate sample sizes for different types of data collection methods, and the biases introduced by different sample selection strategies</w:t>
      </w:r>
    </w:p>
    <w:p w14:paraId="6B7BD5FF" w14:textId="44ED4C6F" w:rsidR="00EB6D00" w:rsidRDefault="00A005F2" w:rsidP="00F27360">
      <w:pPr>
        <w:pStyle w:val="BodyText"/>
        <w:numPr>
          <w:ilvl w:val="0"/>
          <w:numId w:val="2"/>
        </w:numPr>
      </w:pPr>
      <w:r w:rsidRPr="007D798B">
        <w:rPr>
          <w:u w:val="single"/>
        </w:rPr>
        <w:lastRenderedPageBreak/>
        <w:t>(Senior SCAs)</w:t>
      </w:r>
      <w:r w:rsidRPr="007D798B">
        <w:t xml:space="preserve"> </w:t>
      </w:r>
      <w:r w:rsidR="00EA0DD5" w:rsidRPr="007D798B">
        <w:t>Effectively lead</w:t>
      </w:r>
      <w:r w:rsidRPr="007D798B">
        <w:t xml:space="preserve"> individuals in the performance of safety culture activities:</w:t>
      </w:r>
    </w:p>
    <w:p w14:paraId="05297E2B" w14:textId="77777777" w:rsidR="0010007E" w:rsidRDefault="00EF2B3A" w:rsidP="00F27360">
      <w:pPr>
        <w:pStyle w:val="BodyText2"/>
        <w:numPr>
          <w:ilvl w:val="1"/>
          <w:numId w:val="2"/>
        </w:numPr>
      </w:pPr>
      <w:r w:rsidRPr="007D798B">
        <w:t>Demonstrated a</w:t>
      </w:r>
      <w:r w:rsidR="00A005F2" w:rsidRPr="007D798B">
        <w:t xml:space="preserve">bility to direct and supervise individuals in </w:t>
      </w:r>
      <w:r w:rsidR="00EA0DD5" w:rsidRPr="007D798B">
        <w:t xml:space="preserve">performing </w:t>
      </w:r>
      <w:r w:rsidR="00A005F2" w:rsidRPr="007D798B">
        <w:t>the safety culture assessment activities</w:t>
      </w:r>
    </w:p>
    <w:p w14:paraId="7F5C68D8" w14:textId="77777777" w:rsidR="0010007E" w:rsidRDefault="00EF2B3A" w:rsidP="00F27360">
      <w:pPr>
        <w:pStyle w:val="BodyText2"/>
        <w:numPr>
          <w:ilvl w:val="1"/>
          <w:numId w:val="2"/>
        </w:numPr>
      </w:pPr>
      <w:r w:rsidRPr="007D798B">
        <w:t>Demonstrated a</w:t>
      </w:r>
      <w:r w:rsidR="00A005F2" w:rsidRPr="007D798B">
        <w:t xml:space="preserve">bility to coordinate and communicate effectively with the inspection Team Leader(s), other members of the inspection team, </w:t>
      </w:r>
      <w:proofErr w:type="gramStart"/>
      <w:r w:rsidR="00A005F2" w:rsidRPr="007D798B">
        <w:t>Regional</w:t>
      </w:r>
      <w:proofErr w:type="gramEnd"/>
      <w:r w:rsidR="00A005F2" w:rsidRPr="007D798B">
        <w:t xml:space="preserve"> management, and </w:t>
      </w:r>
      <w:proofErr w:type="gramStart"/>
      <w:r w:rsidR="00A005F2" w:rsidRPr="007D798B">
        <w:t>plant senior management</w:t>
      </w:r>
      <w:proofErr w:type="gramEnd"/>
    </w:p>
    <w:p w14:paraId="14F530E4" w14:textId="18C958B2" w:rsidR="00A005F2" w:rsidRPr="007D798B" w:rsidRDefault="00EF2B3A" w:rsidP="00F27360">
      <w:pPr>
        <w:pStyle w:val="BodyText2"/>
        <w:numPr>
          <w:ilvl w:val="1"/>
          <w:numId w:val="2"/>
        </w:numPr>
      </w:pPr>
      <w:r w:rsidRPr="007D798B">
        <w:t>Demonstrated a</w:t>
      </w:r>
      <w:r w:rsidR="00A005F2" w:rsidRPr="007D798B">
        <w:t>bility to effectively articulate and r</w:t>
      </w:r>
      <w:r w:rsidR="00EA0DD5" w:rsidRPr="007D798B">
        <w:t xml:space="preserve">espond to any questions or </w:t>
      </w:r>
      <w:r w:rsidR="00A005F2" w:rsidRPr="007D798B">
        <w:t>challenges from internal and external stakeholders on the safety culture assessment and findings</w:t>
      </w:r>
    </w:p>
    <w:p w14:paraId="7B61B0D3" w14:textId="77777777" w:rsidR="003A7DDE" w:rsidRDefault="003A7DDE" w:rsidP="00152A58">
      <w:pPr>
        <w:pStyle w:val="attachmenttitle"/>
        <w:sectPr w:rsidR="003A7DDE" w:rsidSect="001F5B91">
          <w:footerReference w:type="default" r:id="rId47"/>
          <w:footerReference w:type="first" r:id="rId48"/>
          <w:pgSz w:w="12240" w:h="15840" w:code="1"/>
          <w:pgMar w:top="1440" w:right="1440" w:bottom="1440" w:left="1440" w:header="720" w:footer="720" w:gutter="0"/>
          <w:pgNumType w:start="1"/>
          <w:cols w:space="720"/>
          <w:noEndnote/>
          <w:docGrid w:linePitch="326"/>
        </w:sectPr>
      </w:pPr>
    </w:p>
    <w:p w14:paraId="276BF326" w14:textId="3DAF8A32" w:rsidR="00035771" w:rsidRPr="00152A58" w:rsidRDefault="00DF12E6" w:rsidP="00152A58">
      <w:pPr>
        <w:pStyle w:val="attachmenttitle"/>
      </w:pPr>
      <w:bookmarkStart w:id="100" w:name="_Toc197602090"/>
      <w:r w:rsidRPr="007D798B">
        <w:lastRenderedPageBreak/>
        <w:t xml:space="preserve">Attachment </w:t>
      </w:r>
      <w:r w:rsidR="00AD1FBB" w:rsidRPr="007D798B">
        <w:t>2</w:t>
      </w:r>
      <w:r w:rsidR="00152A58">
        <w:t xml:space="preserve">: </w:t>
      </w:r>
      <w:r w:rsidR="00035771" w:rsidRPr="007D798B">
        <w:t xml:space="preserve">Improving </w:t>
      </w:r>
      <w:r w:rsidR="006E0490" w:rsidRPr="007D798B">
        <w:t>KSAs</w:t>
      </w:r>
      <w:r w:rsidR="00FE0EE2" w:rsidRPr="007D798B">
        <w:t xml:space="preserve"> for</w:t>
      </w:r>
      <w:r w:rsidR="00DB3E44" w:rsidRPr="007D798B">
        <w:t xml:space="preserve"> Senior Safety Culture Assessor</w:t>
      </w:r>
      <w:r w:rsidR="00FE0EE2" w:rsidRPr="007D798B">
        <w:t xml:space="preserve"> Qualification</w:t>
      </w:r>
      <w:bookmarkEnd w:id="100"/>
    </w:p>
    <w:p w14:paraId="70514CB7" w14:textId="5B8CFDD3" w:rsidR="00E67B2A" w:rsidRPr="007D798B" w:rsidRDefault="00035771" w:rsidP="0010007E">
      <w:pPr>
        <w:pStyle w:val="BodyText"/>
      </w:pPr>
      <w:r w:rsidRPr="007D798B">
        <w:t xml:space="preserve">If an individual does not meet the education and experience requirements </w:t>
      </w:r>
      <w:r w:rsidR="00B91ADB" w:rsidRPr="007D798B">
        <w:t>to qualify as a Senior SCA</w:t>
      </w:r>
      <w:r w:rsidRPr="007D798B">
        <w:t>, he/she should take additional training or gain relevant experience</w:t>
      </w:r>
      <w:r w:rsidR="00B81A6B" w:rsidRPr="007D798B">
        <w:t xml:space="preserve"> </w:t>
      </w:r>
      <w:r w:rsidR="008B1AC5" w:rsidRPr="007D798B">
        <w:t xml:space="preserve">to develop the </w:t>
      </w:r>
      <w:r w:rsidR="00BB2E46" w:rsidRPr="007D798B">
        <w:t>KSAs</w:t>
      </w:r>
      <w:r w:rsidR="008B1AC5" w:rsidRPr="007D798B">
        <w:t xml:space="preserve"> required of a Senior SCA</w:t>
      </w:r>
      <w:r w:rsidR="00BB2E46" w:rsidRPr="007D798B">
        <w:t>, as</w:t>
      </w:r>
      <w:r w:rsidR="008B1AC5" w:rsidRPr="007D798B">
        <w:t xml:space="preserve"> described in Attachment 1.  </w:t>
      </w:r>
      <w:r w:rsidRPr="007D798B">
        <w:t xml:space="preserve">In addition to the activities </w:t>
      </w:r>
      <w:r w:rsidR="00B91ADB" w:rsidRPr="007D798B">
        <w:t>included in the training and qualification journal</w:t>
      </w:r>
      <w:r w:rsidRPr="007D798B">
        <w:t>, advanced training</w:t>
      </w:r>
      <w:r w:rsidR="00BB2E46" w:rsidRPr="007D798B">
        <w:t xml:space="preserve"> is recommended</w:t>
      </w:r>
      <w:r w:rsidRPr="007D798B">
        <w:t xml:space="preserve"> in focus group facilitation, interviewing</w:t>
      </w:r>
      <w:r w:rsidR="00655263" w:rsidRPr="007D798B">
        <w:t xml:space="preserve"> techniques</w:t>
      </w:r>
      <w:r w:rsidRPr="007D798B">
        <w:t xml:space="preserve">, </w:t>
      </w:r>
      <w:r w:rsidR="00BB2E46" w:rsidRPr="007D798B">
        <w:t xml:space="preserve">statistics and research methods in the behavioral sciences, </w:t>
      </w:r>
      <w:r w:rsidRPr="007D798B">
        <w:t xml:space="preserve">and </w:t>
      </w:r>
      <w:r w:rsidR="00BB2E46" w:rsidRPr="007D798B">
        <w:t>the</w:t>
      </w:r>
      <w:r w:rsidRPr="007D798B">
        <w:t xml:space="preserve"> theories and principles of organizational culture.  This can be achieved</w:t>
      </w:r>
      <w:r w:rsidR="00E67B2A" w:rsidRPr="007D798B">
        <w:t xml:space="preserve"> through formal training and/or</w:t>
      </w:r>
      <w:r w:rsidRPr="007D798B">
        <w:t xml:space="preserve"> by gaining experience in conducting the type</w:t>
      </w:r>
      <w:r w:rsidR="00655263" w:rsidRPr="007D798B">
        <w:t>s</w:t>
      </w:r>
      <w:r w:rsidRPr="007D798B">
        <w:t xml:space="preserve"> of tasks required by IP 95003 for safety culture</w:t>
      </w:r>
      <w:r w:rsidR="00655263" w:rsidRPr="007D798B">
        <w:t xml:space="preserve"> assessments</w:t>
      </w:r>
      <w:r w:rsidRPr="007D798B">
        <w:t xml:space="preserve"> in similar environments.  In addition, </w:t>
      </w:r>
      <w:r w:rsidR="00E67B2A" w:rsidRPr="007D798B">
        <w:t>the indi</w:t>
      </w:r>
      <w:r w:rsidR="00BB2E46" w:rsidRPr="007D798B">
        <w:t>vidual</w:t>
      </w:r>
      <w:r w:rsidRPr="007D798B">
        <w:t xml:space="preserve"> should gain experience in leading activities </w:t>
      </w:r>
      <w:r w:rsidR="00655263" w:rsidRPr="007D798B">
        <w:t xml:space="preserve">that are of </w:t>
      </w:r>
      <w:r w:rsidRPr="007D798B">
        <w:t xml:space="preserve">similar scope or significance </w:t>
      </w:r>
      <w:proofErr w:type="gramStart"/>
      <w:r w:rsidRPr="007D798B">
        <w:t>as</w:t>
      </w:r>
      <w:proofErr w:type="gramEnd"/>
      <w:r w:rsidRPr="007D798B">
        <w:t xml:space="preserve"> IP 95003 safety culture activities.</w:t>
      </w:r>
    </w:p>
    <w:p w14:paraId="4C809F74" w14:textId="21DF41B6" w:rsidR="00BB2E46" w:rsidRPr="007D798B" w:rsidRDefault="00E67B2A" w:rsidP="0010007E">
      <w:pPr>
        <w:pStyle w:val="BodyText"/>
      </w:pPr>
      <w:r w:rsidRPr="007D798B">
        <w:t>The individual is</w:t>
      </w:r>
      <w:r w:rsidR="008B1AC5" w:rsidRPr="007D798B">
        <w:t xml:space="preserve"> also</w:t>
      </w:r>
      <w:r w:rsidRPr="007D798B">
        <w:t xml:space="preserve"> strongly encouraged to take additional courses </w:t>
      </w:r>
      <w:r w:rsidR="00BB2E46" w:rsidRPr="007D798B">
        <w:t>related to the</w:t>
      </w:r>
      <w:r w:rsidRPr="007D798B">
        <w:t xml:space="preserve"> topics </w:t>
      </w:r>
      <w:r w:rsidR="008B1AC5" w:rsidRPr="007D798B">
        <w:t>listed below.  Although not required, such courses provide additional coverage of the KSAs needed to perform safety culture assessment activities.</w:t>
      </w:r>
    </w:p>
    <w:p w14:paraId="0AC2E9A8" w14:textId="373893C0" w:rsidR="00E67B2A" w:rsidRPr="007D798B" w:rsidRDefault="00E67B2A" w:rsidP="00F27360">
      <w:pPr>
        <w:pStyle w:val="ListBullet2"/>
      </w:pPr>
      <w:r w:rsidRPr="007D798B">
        <w:t>Organizational psychology</w:t>
      </w:r>
    </w:p>
    <w:p w14:paraId="27CE29B2" w14:textId="78B2CFB5" w:rsidR="008B1AC5" w:rsidRPr="007D798B" w:rsidRDefault="00E67B2A" w:rsidP="00F27360">
      <w:pPr>
        <w:pStyle w:val="ListBullet2"/>
      </w:pPr>
      <w:r w:rsidRPr="007D798B">
        <w:t xml:space="preserve">Human factors or human </w:t>
      </w:r>
      <w:r w:rsidR="008B1AC5" w:rsidRPr="007D798B">
        <w:t>performance</w:t>
      </w:r>
    </w:p>
    <w:p w14:paraId="076A897B" w14:textId="1D28DCD2" w:rsidR="008B1AC5" w:rsidRPr="007D798B" w:rsidRDefault="008B1AC5" w:rsidP="00F27360">
      <w:pPr>
        <w:pStyle w:val="ListBullet2"/>
      </w:pPr>
      <w:r w:rsidRPr="007D798B">
        <w:t>Behavioral science</w:t>
      </w:r>
    </w:p>
    <w:p w14:paraId="65BA00DF" w14:textId="77777777" w:rsidR="008B1AC5" w:rsidRPr="007D798B" w:rsidRDefault="008B1AC5" w:rsidP="00F27360">
      <w:pPr>
        <w:pStyle w:val="ListBullet2"/>
      </w:pPr>
      <w:r w:rsidRPr="007D798B">
        <w:t>Organizational research methods</w:t>
      </w:r>
    </w:p>
    <w:p w14:paraId="26C7050B" w14:textId="5694E83F" w:rsidR="008B1AC5" w:rsidRPr="007D798B" w:rsidRDefault="008B1AC5" w:rsidP="00F27360">
      <w:pPr>
        <w:pStyle w:val="ListBullet2"/>
      </w:pPr>
      <w:r w:rsidRPr="007D798B">
        <w:t>Psychometrics</w:t>
      </w:r>
    </w:p>
    <w:p w14:paraId="3102C1A4" w14:textId="717E7B2A" w:rsidR="008B1AC5" w:rsidRPr="007D798B" w:rsidRDefault="008B1AC5" w:rsidP="00F27360">
      <w:pPr>
        <w:pStyle w:val="ListBullet2"/>
      </w:pPr>
      <w:r w:rsidRPr="007D798B">
        <w:t>Statistics in social or behavioral science applications</w:t>
      </w:r>
    </w:p>
    <w:p w14:paraId="79F8EFBA" w14:textId="7820EA15" w:rsidR="00E67B2A" w:rsidRPr="007D798B" w:rsidRDefault="008B1AC5" w:rsidP="00F27360">
      <w:pPr>
        <w:pStyle w:val="ListBullet2"/>
      </w:pPr>
      <w:r w:rsidRPr="007D798B">
        <w:t>Survey administration and research</w:t>
      </w:r>
    </w:p>
    <w:p w14:paraId="5C93D182" w14:textId="237A5313" w:rsidR="00B61296" w:rsidRPr="007D798B" w:rsidRDefault="008B1AC5" w:rsidP="00F27360">
      <w:pPr>
        <w:pStyle w:val="ListBullet2"/>
      </w:pPr>
      <w:r w:rsidRPr="007D798B">
        <w:t>Organizational culture or safety culture</w:t>
      </w:r>
    </w:p>
    <w:p w14:paraId="632EAE36" w14:textId="6C0E9233" w:rsidR="00147B47" w:rsidRPr="00130E81" w:rsidRDefault="00562779" w:rsidP="00130E81">
      <w:pPr>
        <w:pStyle w:val="BodyText"/>
        <w:rPr>
          <w:u w:val="single"/>
        </w:rPr>
      </w:pPr>
      <w:r w:rsidRPr="00130E81">
        <w:rPr>
          <w:u w:val="single"/>
        </w:rPr>
        <w:t xml:space="preserve">Recommended </w:t>
      </w:r>
      <w:r w:rsidR="00035771" w:rsidRPr="00130E81">
        <w:rPr>
          <w:u w:val="single"/>
        </w:rPr>
        <w:t xml:space="preserve">External </w:t>
      </w:r>
      <w:r w:rsidR="008B1AC5" w:rsidRPr="00130E81">
        <w:rPr>
          <w:u w:val="single"/>
        </w:rPr>
        <w:t xml:space="preserve">Training </w:t>
      </w:r>
      <w:r w:rsidR="00035771" w:rsidRPr="00130E81">
        <w:rPr>
          <w:u w:val="single"/>
        </w:rPr>
        <w:t>Courses</w:t>
      </w:r>
    </w:p>
    <w:p w14:paraId="2E51CC31" w14:textId="77777777" w:rsidR="00A10682" w:rsidRDefault="008E3A75" w:rsidP="00F27360">
      <w:pPr>
        <w:pStyle w:val="ListBullet2"/>
      </w:pPr>
      <w:r w:rsidRPr="007D798B">
        <w:t xml:space="preserve">Seminars though </w:t>
      </w:r>
      <w:proofErr w:type="spellStart"/>
      <w:r w:rsidRPr="007D798B">
        <w:t>ProAct</w:t>
      </w:r>
      <w:proofErr w:type="spellEnd"/>
      <w:r w:rsidRPr="007D798B">
        <w:t xml:space="preserve"> Safety, Inc.:</w:t>
      </w:r>
      <w:r w:rsidR="008B7C2C">
        <w:t xml:space="preserve"> </w:t>
      </w:r>
      <w:hyperlink r:id="rId49" w:history="1">
        <w:r w:rsidR="008B7C2C" w:rsidRPr="002E3436">
          <w:rPr>
            <w:rStyle w:val="Hyperlink"/>
          </w:rPr>
          <w:t>http://www.proactsafety.com/</w:t>
        </w:r>
      </w:hyperlink>
    </w:p>
    <w:p w14:paraId="3446ECBA" w14:textId="0DC076B4" w:rsidR="00A10682" w:rsidRDefault="008E3A75" w:rsidP="00F27360">
      <w:pPr>
        <w:pStyle w:val="ListBullet2"/>
      </w:pPr>
      <w:r w:rsidRPr="007D798B">
        <w:t>National Training Lab Institute: Diagnosing organizations with impact course:</w:t>
      </w:r>
      <w:r w:rsidR="006353B0">
        <w:rPr>
          <w:rStyle w:val="Hyperlink"/>
        </w:rPr>
        <w:t xml:space="preserve"> </w:t>
      </w:r>
      <w:r w:rsidR="00EB692F">
        <w:rPr>
          <w:rStyle w:val="Hyperlink"/>
        </w:rPr>
        <w:fldChar w:fldCharType="begin"/>
      </w:r>
      <w:r w:rsidR="00EB692F">
        <w:rPr>
          <w:rStyle w:val="Hyperlink"/>
        </w:rPr>
        <w:instrText>HYPERLINK "https://www.ntl.org/diagnosing-organizations-with-impact-the-art-of-organizational-meaning-making/"</w:instrText>
      </w:r>
      <w:r w:rsidR="00EB692F">
        <w:rPr>
          <w:rStyle w:val="Hyperlink"/>
        </w:rPr>
      </w:r>
      <w:r w:rsidR="00EB692F">
        <w:rPr>
          <w:rStyle w:val="Hyperlink"/>
        </w:rPr>
        <w:fldChar w:fldCharType="separate"/>
      </w:r>
      <w:ins w:id="101" w:author="Author">
        <w:r w:rsidR="004D2529" w:rsidRPr="00EB692F">
          <w:rPr>
            <w:rStyle w:val="Hyperlink"/>
          </w:rPr>
          <w:t>https://www.ntl.org/diagnosing-organizations-with-impact-the-art-of-organizational-meaning-making/</w:t>
        </w:r>
      </w:ins>
      <w:r w:rsidR="00EB692F">
        <w:rPr>
          <w:rStyle w:val="Hyperlink"/>
        </w:rPr>
        <w:fldChar w:fldCharType="end"/>
      </w:r>
    </w:p>
    <w:p w14:paraId="31087AAD" w14:textId="77777777" w:rsidR="00A10682" w:rsidRDefault="008E3A75" w:rsidP="005F5B0D">
      <w:pPr>
        <w:pStyle w:val="ListBullet2"/>
      </w:pPr>
      <w:r w:rsidRPr="007D798B">
        <w:t>Center for Chemical Process Safety: Building process safety culture: tools to enhance process safety performance (see case studies for self-study):</w:t>
      </w:r>
      <w:r w:rsidR="008B7C2C">
        <w:t xml:space="preserve"> </w:t>
      </w:r>
      <w:hyperlink r:id="rId50" w:history="1">
        <w:r w:rsidR="008B7C2C" w:rsidRPr="002E3436">
          <w:rPr>
            <w:rStyle w:val="Hyperlink"/>
          </w:rPr>
          <w:t>http://www.aiche.org/CCPS/PSCulture.aspx</w:t>
        </w:r>
      </w:hyperlink>
    </w:p>
    <w:p w14:paraId="08E20989" w14:textId="63F25439" w:rsidR="00A10682" w:rsidRDefault="008E3A75" w:rsidP="005F5B0D">
      <w:pPr>
        <w:pStyle w:val="ListBullet2"/>
      </w:pPr>
      <w:r w:rsidRPr="007D798B">
        <w:t>National Safety Council:  Building a work class safety culture course:</w:t>
      </w:r>
      <w:r w:rsidR="009A59D1">
        <w:t xml:space="preserve"> </w:t>
      </w:r>
      <w:r w:rsidR="00A10682">
        <w:fldChar w:fldCharType="begin"/>
      </w:r>
      <w:r w:rsidR="00A10682">
        <w:instrText>HYPERLINK "</w:instrText>
      </w:r>
      <w:r w:rsidR="00A10682" w:rsidRPr="004D3FE4">
        <w:instrText>https://shop.acnsc.org/course/53/creating-a-world-class-safety-culture</w:instrText>
      </w:r>
      <w:r w:rsidR="00A10682">
        <w:instrText>"</w:instrText>
      </w:r>
      <w:r w:rsidR="00A10682">
        <w:fldChar w:fldCharType="separate"/>
      </w:r>
      <w:ins w:id="102" w:author="Author">
        <w:r w:rsidR="00A10682" w:rsidRPr="002E3436">
          <w:rPr>
            <w:rStyle w:val="Hyperlink"/>
            <w:rFonts w:cs="Arial"/>
          </w:rPr>
          <w:t>https://shop.acnsc.org/course/53/creating-a-world-class-safety-culture</w:t>
        </w:r>
      </w:ins>
      <w:r w:rsidR="00A10682">
        <w:fldChar w:fldCharType="end"/>
      </w:r>
    </w:p>
    <w:p w14:paraId="00E850AA" w14:textId="3111BA77" w:rsidR="00A10682" w:rsidRPr="00A34494" w:rsidRDefault="008E3A75" w:rsidP="005F5B0D">
      <w:pPr>
        <w:pStyle w:val="ListBullet2"/>
        <w:rPr>
          <w:rStyle w:val="BodyTextChar"/>
        </w:rPr>
      </w:pPr>
      <w:r w:rsidRPr="007D798B">
        <w:t>George Mason University Department of Psychology courses:</w:t>
      </w:r>
      <w:r w:rsidR="008B7C2C">
        <w:t xml:space="preserve"> </w:t>
      </w:r>
      <w:r w:rsidR="00277238">
        <w:rPr>
          <w:rStyle w:val="Hyperlink"/>
        </w:rPr>
        <w:fldChar w:fldCharType="begin"/>
      </w:r>
      <w:r w:rsidR="00277238">
        <w:rPr>
          <w:rStyle w:val="Hyperlink"/>
        </w:rPr>
        <w:instrText>HYPERLINK "https://psychology.gmu.edu/"</w:instrText>
      </w:r>
      <w:r w:rsidR="00277238">
        <w:rPr>
          <w:rStyle w:val="Hyperlink"/>
        </w:rPr>
      </w:r>
      <w:r w:rsidR="00277238">
        <w:rPr>
          <w:rStyle w:val="Hyperlink"/>
        </w:rPr>
        <w:fldChar w:fldCharType="separate"/>
      </w:r>
      <w:ins w:id="103" w:author="Author">
        <w:r w:rsidR="007A45AE" w:rsidRPr="00277238">
          <w:rPr>
            <w:rStyle w:val="Hyperlink"/>
          </w:rPr>
          <w:t>https://psychology.gmu.edu/</w:t>
        </w:r>
      </w:ins>
      <w:r w:rsidR="00277238">
        <w:rPr>
          <w:rStyle w:val="Hyperlink"/>
        </w:rPr>
        <w:fldChar w:fldCharType="end"/>
      </w:r>
    </w:p>
    <w:p w14:paraId="1A7F5E54" w14:textId="04E139AD" w:rsidR="00462ECC" w:rsidRDefault="009553A1" w:rsidP="009A59D1">
      <w:pPr>
        <w:pStyle w:val="ListBullet2"/>
        <w:keepNext/>
      </w:pPr>
      <w:r w:rsidRPr="007D798B">
        <w:lastRenderedPageBreak/>
        <w:t>Ashford University Online:</w:t>
      </w:r>
    </w:p>
    <w:p w14:paraId="0D59B627" w14:textId="77777777" w:rsidR="00F06D7B" w:rsidRDefault="009553A1" w:rsidP="00F06D7B">
      <w:pPr>
        <w:pStyle w:val="ListBullet3"/>
      </w:pPr>
      <w:r w:rsidRPr="007D798B">
        <w:t xml:space="preserve">Introduction to </w:t>
      </w:r>
      <w:r w:rsidR="00DE0A16" w:rsidRPr="007D798B">
        <w:t>Applied Behavioral Sciences (ABS 200)</w:t>
      </w:r>
      <w:r w:rsidR="002F036A">
        <w:t xml:space="preserve"> </w:t>
      </w:r>
    </w:p>
    <w:p w14:paraId="330CC835" w14:textId="77777777" w:rsidR="00F06D7B" w:rsidRDefault="009553A1" w:rsidP="00F06D7B">
      <w:pPr>
        <w:pStyle w:val="ListBullet3"/>
      </w:pPr>
      <w:r w:rsidRPr="007D798B">
        <w:t>Statistics for the Behavioral Sciences (PSY 325)</w:t>
      </w:r>
      <w:r w:rsidR="002F036A">
        <w:t xml:space="preserve"> </w:t>
      </w:r>
    </w:p>
    <w:p w14:paraId="63ABEF3C" w14:textId="45ADAE84" w:rsidR="00147B47" w:rsidRPr="007D798B" w:rsidRDefault="009553A1" w:rsidP="00F06D7B">
      <w:pPr>
        <w:pStyle w:val="ListBullet3"/>
      </w:pPr>
      <w:r w:rsidRPr="007D798B">
        <w:t>Research Methods in Psychology (PSY 326)</w:t>
      </w:r>
    </w:p>
    <w:p w14:paraId="08A1932D" w14:textId="1302E638" w:rsidR="00462ECC" w:rsidRDefault="008E3A75" w:rsidP="005F5B0D">
      <w:pPr>
        <w:pStyle w:val="ListBullet2"/>
      </w:pPr>
      <w:r w:rsidRPr="007D798B">
        <w:t>University of Maryland Department of Psychology courses:</w:t>
      </w:r>
      <w:ins w:id="104" w:author="Author">
        <w:r w:rsidR="000E52BB">
          <w:t xml:space="preserve"> </w:t>
        </w:r>
      </w:ins>
      <w:r w:rsidR="008B7C2C">
        <w:fldChar w:fldCharType="begin"/>
      </w:r>
      <w:r w:rsidR="008B7C2C">
        <w:instrText>HYPERLINK "</w:instrText>
      </w:r>
      <w:r w:rsidR="008B7C2C" w:rsidRPr="000E52BB">
        <w:instrText>https://psyc.umd.edu/landing/Undergraduate</w:instrText>
      </w:r>
      <w:r w:rsidR="008B7C2C">
        <w:instrText>"</w:instrText>
      </w:r>
      <w:r w:rsidR="008B7C2C">
        <w:fldChar w:fldCharType="separate"/>
      </w:r>
      <w:ins w:id="105" w:author="Author">
        <w:r w:rsidR="008B7C2C" w:rsidRPr="002E3436">
          <w:rPr>
            <w:rStyle w:val="Hyperlink"/>
          </w:rPr>
          <w:t>https://psyc.umd.edu/landing/Undergraduate</w:t>
        </w:r>
      </w:ins>
      <w:r w:rsidR="008B7C2C">
        <w:fldChar w:fldCharType="end"/>
      </w:r>
    </w:p>
    <w:p w14:paraId="4F3FA6A3" w14:textId="406DC2C7" w:rsidR="00462ECC" w:rsidRDefault="008E3A75" w:rsidP="0058208D">
      <w:pPr>
        <w:pStyle w:val="ListBullet2"/>
      </w:pPr>
      <w:r w:rsidRPr="007D798B">
        <w:t>Johns Hopkins University Department of Psychology courses:</w:t>
      </w:r>
      <w:r w:rsidR="002F036A">
        <w:t xml:space="preserve"> </w:t>
      </w:r>
      <w:r w:rsidR="00462ECC">
        <w:fldChar w:fldCharType="begin"/>
      </w:r>
      <w:r w:rsidR="00462ECC">
        <w:instrText>HYPERLINK "</w:instrText>
      </w:r>
      <w:r w:rsidR="00462ECC" w:rsidRPr="005929B4">
        <w:instrText>https://pbs.jhu.edu/undergraduate/courses/</w:instrText>
      </w:r>
      <w:r w:rsidR="00462ECC">
        <w:instrText>"</w:instrText>
      </w:r>
      <w:r w:rsidR="00462ECC">
        <w:fldChar w:fldCharType="separate"/>
      </w:r>
      <w:ins w:id="106" w:author="Author">
        <w:r w:rsidR="00462ECC" w:rsidRPr="002E3436">
          <w:rPr>
            <w:rStyle w:val="Hyperlink"/>
            <w:rFonts w:cs="Arial"/>
          </w:rPr>
          <w:t>https://pbs.jhu.edu/undergraduate/courses/</w:t>
        </w:r>
      </w:ins>
      <w:r w:rsidR="00462ECC">
        <w:fldChar w:fldCharType="end"/>
      </w:r>
    </w:p>
    <w:p w14:paraId="2C5C0B06" w14:textId="19F10AFF" w:rsidR="00147B47" w:rsidRPr="007D798B" w:rsidRDefault="008E3A75" w:rsidP="0058208D">
      <w:pPr>
        <w:pStyle w:val="ListBullet2"/>
      </w:pPr>
      <w:r w:rsidRPr="007D798B">
        <w:t>Catholic University Department of Psychology courses:</w:t>
      </w:r>
      <w:r w:rsidR="002F036A">
        <w:t xml:space="preserve"> </w:t>
      </w:r>
      <w:hyperlink r:id="rId51" w:history="1">
        <w:r w:rsidR="002F036A" w:rsidRPr="002E3436">
          <w:rPr>
            <w:rStyle w:val="Hyperlink"/>
          </w:rPr>
          <w:t>http://psychology.cua.edu/</w:t>
        </w:r>
      </w:hyperlink>
    </w:p>
    <w:p w14:paraId="4F8AAA83" w14:textId="7CF5DF46" w:rsidR="00035771" w:rsidRPr="00D4515A" w:rsidRDefault="008E3A75" w:rsidP="0058208D">
      <w:pPr>
        <w:pStyle w:val="ListBullet2"/>
      </w:pPr>
      <w:r w:rsidRPr="007D798B">
        <w:t>University of Michigan Human Factors Short Course (1-2 weeks)</w:t>
      </w:r>
      <w:r w:rsidR="002F036A">
        <w:t xml:space="preserve"> </w:t>
      </w:r>
      <w:r w:rsidR="00A7295D">
        <w:rPr>
          <w:rStyle w:val="Hyperlink"/>
        </w:rPr>
        <w:fldChar w:fldCharType="begin"/>
      </w:r>
      <w:r w:rsidR="00A7295D">
        <w:rPr>
          <w:rStyle w:val="Hyperlink"/>
        </w:rPr>
        <w:instrText>HYPERLINK "https://ope.engin.umich.edu/pe/human-factors-engineering/"</w:instrText>
      </w:r>
      <w:r w:rsidR="00A7295D">
        <w:rPr>
          <w:rStyle w:val="Hyperlink"/>
        </w:rPr>
      </w:r>
      <w:r w:rsidR="00A7295D">
        <w:rPr>
          <w:rStyle w:val="Hyperlink"/>
        </w:rPr>
        <w:fldChar w:fldCharType="separate"/>
      </w:r>
      <w:ins w:id="107" w:author="Author">
        <w:r w:rsidR="00CB0526" w:rsidRPr="00A7295D">
          <w:rPr>
            <w:rStyle w:val="Hyperlink"/>
          </w:rPr>
          <w:t>https://ope.engin.umich.edu/pe/human-factors-engineering/</w:t>
        </w:r>
      </w:ins>
      <w:r w:rsidR="00A7295D">
        <w:rPr>
          <w:rStyle w:val="Hyperlink"/>
        </w:rPr>
        <w:fldChar w:fldCharType="end"/>
      </w:r>
    </w:p>
    <w:p w14:paraId="702906AB" w14:textId="6F3DD574" w:rsidR="00E80F62" w:rsidRPr="007D798B" w:rsidRDefault="00035771" w:rsidP="00152A58">
      <w:pPr>
        <w:pStyle w:val="BodyText"/>
      </w:pPr>
      <w:r w:rsidRPr="007D798B">
        <w:t xml:space="preserve">Any questions related to </w:t>
      </w:r>
      <w:proofErr w:type="gramStart"/>
      <w:r w:rsidRPr="007D798B">
        <w:t>qualification</w:t>
      </w:r>
      <w:proofErr w:type="gramEnd"/>
      <w:r w:rsidRPr="007D798B">
        <w:t xml:space="preserve"> as a</w:t>
      </w:r>
      <w:r w:rsidR="002E6793" w:rsidRPr="007D798B">
        <w:t xml:space="preserve"> Senior</w:t>
      </w:r>
      <w:r w:rsidRPr="007D798B">
        <w:t xml:space="preserve"> SCA should be directed to </w:t>
      </w:r>
      <w:r w:rsidR="00F72E02" w:rsidRPr="007D798B">
        <w:t xml:space="preserve">a </w:t>
      </w:r>
      <w:r w:rsidR="008840BB" w:rsidRPr="007D798B">
        <w:t>qualified</w:t>
      </w:r>
      <w:r w:rsidR="002E6793" w:rsidRPr="007D798B">
        <w:t xml:space="preserve"> Senior</w:t>
      </w:r>
      <w:r w:rsidR="008840BB" w:rsidRPr="007D798B">
        <w:t xml:space="preserve"> SCA</w:t>
      </w:r>
      <w:r w:rsidR="00F72E02" w:rsidRPr="007D798B">
        <w:t xml:space="preserve"> or to the Branch Chief</w:t>
      </w:r>
      <w:r w:rsidR="00C271B2" w:rsidRPr="007D798B">
        <w:t xml:space="preserve"> of the </w:t>
      </w:r>
      <w:r w:rsidR="00DF12E6" w:rsidRPr="007D798B">
        <w:t>Safety Culture</w:t>
      </w:r>
      <w:r w:rsidR="00C271B2" w:rsidRPr="007D798B">
        <w:t xml:space="preserve"> staff in NRR</w:t>
      </w:r>
      <w:r w:rsidR="00F72E02" w:rsidRPr="007D798B">
        <w:t>.</w:t>
      </w:r>
    </w:p>
    <w:p w14:paraId="53B54F2D" w14:textId="1A217B0E" w:rsidR="003E1EB3" w:rsidRDefault="007971C8" w:rsidP="00C93A93">
      <w:pPr>
        <w:pStyle w:val="END"/>
        <w:sectPr w:rsidR="003E1EB3" w:rsidSect="009B481D">
          <w:footerReference w:type="default" r:id="rId52"/>
          <w:pgSz w:w="12240" w:h="15840" w:code="1"/>
          <w:pgMar w:top="1440" w:right="1440" w:bottom="1440" w:left="1440" w:header="720" w:footer="720" w:gutter="0"/>
          <w:pgNumType w:start="1"/>
          <w:cols w:space="720"/>
          <w:noEndnote/>
          <w:docGrid w:linePitch="326"/>
        </w:sectPr>
      </w:pPr>
      <w:r w:rsidRPr="007D798B">
        <w:t>END</w:t>
      </w:r>
    </w:p>
    <w:p w14:paraId="3CAB8E89" w14:textId="73A3B0A1" w:rsidR="002750FF" w:rsidRPr="00152A58" w:rsidRDefault="00AD1FBB" w:rsidP="00152A58">
      <w:pPr>
        <w:pStyle w:val="attachmenttitle"/>
      </w:pPr>
      <w:bookmarkStart w:id="108" w:name="_Toc197602091"/>
      <w:r w:rsidRPr="00152A58">
        <w:lastRenderedPageBreak/>
        <w:t xml:space="preserve">Attachment </w:t>
      </w:r>
      <w:r w:rsidR="00152A58" w:rsidRPr="00152A58">
        <w:t>3: Revision</w:t>
      </w:r>
      <w:r w:rsidR="002750FF" w:rsidRPr="00152A58">
        <w:t xml:space="preserve"> History for IMC 1245 Appendix C12</w:t>
      </w:r>
      <w:bookmarkEnd w:id="108"/>
    </w:p>
    <w:tbl>
      <w:tblPr>
        <w:tblStyle w:val="IM"/>
        <w:tblW w:w="12960" w:type="dxa"/>
        <w:tblLayout w:type="fixed"/>
        <w:tblLook w:val="0000" w:firstRow="0" w:lastRow="0" w:firstColumn="0" w:lastColumn="0" w:noHBand="0" w:noVBand="0"/>
      </w:tblPr>
      <w:tblGrid>
        <w:gridCol w:w="1432"/>
        <w:gridCol w:w="1710"/>
        <w:gridCol w:w="5310"/>
        <w:gridCol w:w="1980"/>
        <w:gridCol w:w="2528"/>
      </w:tblGrid>
      <w:tr w:rsidR="00EA06C9" w:rsidRPr="007D798B" w14:paraId="33C8FDA3" w14:textId="77777777" w:rsidTr="00A31AC4">
        <w:tc>
          <w:tcPr>
            <w:tcW w:w="1432" w:type="dxa"/>
          </w:tcPr>
          <w:p w14:paraId="1C8801F3" w14:textId="77777777" w:rsidR="00EA06C9" w:rsidRPr="007D798B" w:rsidRDefault="00EA06C9" w:rsidP="00DE1CC9">
            <w:pPr>
              <w:pStyle w:val="BodyText-table"/>
            </w:pPr>
            <w:r w:rsidRPr="007D798B">
              <w:t>Commitment Tracking Number</w:t>
            </w:r>
          </w:p>
        </w:tc>
        <w:tc>
          <w:tcPr>
            <w:tcW w:w="1710" w:type="dxa"/>
          </w:tcPr>
          <w:p w14:paraId="28BF9B80" w14:textId="77777777" w:rsidR="00EA06C9" w:rsidRPr="007D798B" w:rsidRDefault="00EA06C9" w:rsidP="00DE1CC9">
            <w:pPr>
              <w:pStyle w:val="BodyText-table"/>
            </w:pPr>
            <w:r w:rsidRPr="007D798B">
              <w:t>Accession Number</w:t>
            </w:r>
          </w:p>
          <w:p w14:paraId="59BD3745" w14:textId="77777777" w:rsidR="00EA06C9" w:rsidRPr="007D798B" w:rsidRDefault="00EA06C9" w:rsidP="00DE1CC9">
            <w:pPr>
              <w:pStyle w:val="BodyText-table"/>
            </w:pPr>
            <w:r w:rsidRPr="007D798B">
              <w:t>Issue Date</w:t>
            </w:r>
          </w:p>
          <w:p w14:paraId="4AFE2DA1" w14:textId="77777777" w:rsidR="00EA06C9" w:rsidRPr="007D798B" w:rsidRDefault="00EA06C9" w:rsidP="00DE1CC9">
            <w:pPr>
              <w:pStyle w:val="BodyText-table"/>
            </w:pPr>
            <w:r w:rsidRPr="007D798B">
              <w:t>Change Notice</w:t>
            </w:r>
          </w:p>
        </w:tc>
        <w:tc>
          <w:tcPr>
            <w:tcW w:w="5310" w:type="dxa"/>
          </w:tcPr>
          <w:p w14:paraId="142951FB" w14:textId="77777777" w:rsidR="00EA06C9" w:rsidRPr="007D798B" w:rsidRDefault="00EA06C9" w:rsidP="00DE1CC9">
            <w:pPr>
              <w:pStyle w:val="BodyText-table"/>
            </w:pPr>
            <w:r w:rsidRPr="007D798B">
              <w:t>Description of Change</w:t>
            </w:r>
          </w:p>
        </w:tc>
        <w:tc>
          <w:tcPr>
            <w:tcW w:w="1980" w:type="dxa"/>
          </w:tcPr>
          <w:p w14:paraId="103AD185" w14:textId="77777777" w:rsidR="00EA06C9" w:rsidRPr="007D798B" w:rsidRDefault="00EA06C9" w:rsidP="00DE1CC9">
            <w:pPr>
              <w:pStyle w:val="BodyText-table"/>
            </w:pPr>
            <w:r w:rsidRPr="007D798B">
              <w:t>Description of Training Required and Completion Date</w:t>
            </w:r>
          </w:p>
        </w:tc>
        <w:tc>
          <w:tcPr>
            <w:tcW w:w="2528" w:type="dxa"/>
          </w:tcPr>
          <w:p w14:paraId="3B848BCC" w14:textId="1D347385" w:rsidR="00EA06C9" w:rsidRPr="007D798B" w:rsidRDefault="00EA06C9" w:rsidP="00DE1CC9">
            <w:pPr>
              <w:pStyle w:val="BodyText-table"/>
            </w:pPr>
            <w:r w:rsidRPr="007D798B">
              <w:t xml:space="preserve">Comment </w:t>
            </w:r>
            <w:r w:rsidR="0068060B" w:rsidRPr="007D798B">
              <w:t xml:space="preserve">Resolution </w:t>
            </w:r>
            <w:r w:rsidRPr="007D798B">
              <w:t xml:space="preserve">and </w:t>
            </w:r>
            <w:r w:rsidR="0068060B" w:rsidRPr="007D798B">
              <w:t xml:space="preserve">Closed </w:t>
            </w:r>
            <w:r w:rsidRPr="007D798B">
              <w:t xml:space="preserve">Feedback </w:t>
            </w:r>
            <w:r w:rsidR="0068060B" w:rsidRPr="007D798B">
              <w:t xml:space="preserve">Form </w:t>
            </w:r>
            <w:r w:rsidRPr="007D798B">
              <w:t>Accession Number</w:t>
            </w:r>
          </w:p>
          <w:p w14:paraId="66F3D897" w14:textId="38B9E651" w:rsidR="00F42E37" w:rsidRPr="007D798B" w:rsidRDefault="00F42E37" w:rsidP="00DE1CC9">
            <w:pPr>
              <w:pStyle w:val="BodyText-table"/>
            </w:pPr>
            <w:r w:rsidRPr="007D798B">
              <w:t>(Pre-Decisional, Non-Public</w:t>
            </w:r>
            <w:r w:rsidR="006B285A" w:rsidRPr="007D798B">
              <w:t xml:space="preserve"> Information</w:t>
            </w:r>
            <w:r w:rsidRPr="007D798B">
              <w:t>)</w:t>
            </w:r>
          </w:p>
        </w:tc>
      </w:tr>
      <w:tr w:rsidR="00EA06C9" w:rsidRPr="007D798B" w14:paraId="5F0EA4DA" w14:textId="77777777" w:rsidTr="00A31AC4">
        <w:trPr>
          <w:tblHeader w:val="0"/>
        </w:trPr>
        <w:tc>
          <w:tcPr>
            <w:tcW w:w="1432" w:type="dxa"/>
          </w:tcPr>
          <w:p w14:paraId="40B71574" w14:textId="77777777" w:rsidR="00EA06C9" w:rsidRPr="007D798B" w:rsidRDefault="00EA06C9" w:rsidP="00DE1CC9">
            <w:pPr>
              <w:pStyle w:val="BodyText-table"/>
            </w:pPr>
            <w:r w:rsidRPr="007D798B">
              <w:t>N/A</w:t>
            </w:r>
          </w:p>
        </w:tc>
        <w:tc>
          <w:tcPr>
            <w:tcW w:w="1710" w:type="dxa"/>
          </w:tcPr>
          <w:p w14:paraId="14327150" w14:textId="047511FE" w:rsidR="00FB1CF4" w:rsidRPr="007D798B" w:rsidRDefault="00FB1CF4" w:rsidP="00DE1CC9">
            <w:pPr>
              <w:pStyle w:val="BodyText-table"/>
            </w:pPr>
            <w:r w:rsidRPr="007D798B">
              <w:t>ML11102A124</w:t>
            </w:r>
          </w:p>
          <w:p w14:paraId="4ABEE8AB" w14:textId="77777777" w:rsidR="00EA06C9" w:rsidRPr="007D798B" w:rsidRDefault="00EA06C9" w:rsidP="00DE1CC9">
            <w:pPr>
              <w:pStyle w:val="BodyText-table"/>
            </w:pPr>
            <w:r w:rsidRPr="007D798B">
              <w:t>10/13/11</w:t>
            </w:r>
          </w:p>
          <w:p w14:paraId="6802E3E4" w14:textId="256E5152" w:rsidR="00EA06C9" w:rsidRPr="007D798B" w:rsidRDefault="00EA06C9" w:rsidP="00DE1CC9">
            <w:pPr>
              <w:pStyle w:val="BodyText-table"/>
            </w:pPr>
            <w:r w:rsidRPr="007D798B">
              <w:t>CN 11-020</w:t>
            </w:r>
          </w:p>
        </w:tc>
        <w:tc>
          <w:tcPr>
            <w:tcW w:w="5310" w:type="dxa"/>
          </w:tcPr>
          <w:p w14:paraId="51ED8422" w14:textId="77777777" w:rsidR="00EA06C9" w:rsidRPr="007D798B" w:rsidRDefault="00EA06C9" w:rsidP="00DE1CC9">
            <w:pPr>
              <w:pStyle w:val="BodyText-table"/>
            </w:pPr>
            <w:r w:rsidRPr="007D798B">
              <w:t>This is a new document issued for training and qualifications for safety culture assessors.</w:t>
            </w:r>
          </w:p>
        </w:tc>
        <w:tc>
          <w:tcPr>
            <w:tcW w:w="1980" w:type="dxa"/>
          </w:tcPr>
          <w:p w14:paraId="1FF2F22E" w14:textId="77777777" w:rsidR="00EA06C9" w:rsidRPr="007D798B" w:rsidRDefault="00EA06C9" w:rsidP="00DE1CC9">
            <w:pPr>
              <w:pStyle w:val="BodyText-table"/>
            </w:pPr>
            <w:r w:rsidRPr="007D798B">
              <w:t>N/A</w:t>
            </w:r>
          </w:p>
        </w:tc>
        <w:tc>
          <w:tcPr>
            <w:tcW w:w="2528" w:type="dxa"/>
          </w:tcPr>
          <w:p w14:paraId="4641A2C8" w14:textId="77777777" w:rsidR="00EA06C9" w:rsidRPr="007D798B" w:rsidRDefault="00EA06C9" w:rsidP="00DE1CC9">
            <w:pPr>
              <w:pStyle w:val="BodyText-table"/>
            </w:pPr>
            <w:r w:rsidRPr="007D798B">
              <w:t>ML11102A124</w:t>
            </w:r>
          </w:p>
        </w:tc>
      </w:tr>
      <w:tr w:rsidR="00EA06C9" w:rsidRPr="007D798B" w14:paraId="3F40291F" w14:textId="77777777" w:rsidTr="00A31AC4">
        <w:trPr>
          <w:tblHeader w:val="0"/>
        </w:trPr>
        <w:tc>
          <w:tcPr>
            <w:tcW w:w="1432" w:type="dxa"/>
          </w:tcPr>
          <w:p w14:paraId="4FD72300" w14:textId="77777777" w:rsidR="00EA06C9" w:rsidRPr="007D798B" w:rsidRDefault="00EA06C9" w:rsidP="00DE1CC9">
            <w:pPr>
              <w:pStyle w:val="BodyText-table"/>
            </w:pPr>
            <w:r w:rsidRPr="007D798B">
              <w:t>N/A</w:t>
            </w:r>
          </w:p>
        </w:tc>
        <w:tc>
          <w:tcPr>
            <w:tcW w:w="1710" w:type="dxa"/>
          </w:tcPr>
          <w:p w14:paraId="0B668EBF" w14:textId="77777777" w:rsidR="00EA06C9" w:rsidRPr="007D798B" w:rsidRDefault="00EA06C9" w:rsidP="00DE1CC9">
            <w:pPr>
              <w:pStyle w:val="BodyText-table"/>
            </w:pPr>
            <w:r w:rsidRPr="007D798B">
              <w:t>ML12166A543</w:t>
            </w:r>
          </w:p>
          <w:p w14:paraId="787EDD65" w14:textId="77777777" w:rsidR="00EA06C9" w:rsidRPr="007D798B" w:rsidRDefault="00EA06C9" w:rsidP="00DE1CC9">
            <w:pPr>
              <w:pStyle w:val="BodyText-table"/>
            </w:pPr>
            <w:r w:rsidRPr="007D798B">
              <w:t>09/26/12</w:t>
            </w:r>
          </w:p>
          <w:p w14:paraId="36006BBF" w14:textId="77777777" w:rsidR="00EA06C9" w:rsidRPr="007D798B" w:rsidRDefault="00EA06C9" w:rsidP="00DE1CC9">
            <w:pPr>
              <w:pStyle w:val="BodyText-table"/>
            </w:pPr>
            <w:r w:rsidRPr="007D798B">
              <w:t>CN 12-022</w:t>
            </w:r>
          </w:p>
        </w:tc>
        <w:tc>
          <w:tcPr>
            <w:tcW w:w="5310" w:type="dxa"/>
          </w:tcPr>
          <w:p w14:paraId="49324232" w14:textId="77777777" w:rsidR="00EA06C9" w:rsidRPr="007D798B" w:rsidRDefault="00EA06C9" w:rsidP="00DE1CC9">
            <w:pPr>
              <w:pStyle w:val="BodyText-table"/>
            </w:pPr>
            <w:r w:rsidRPr="007D798B">
              <w:t xml:space="preserve">Updated to </w:t>
            </w:r>
            <w:proofErr w:type="gramStart"/>
            <w:r w:rsidRPr="007D798B">
              <w:t>add in</w:t>
            </w:r>
            <w:proofErr w:type="gramEnd"/>
            <w:r w:rsidRPr="007D798B">
              <w:t xml:space="preserve"> specific ISAs and OJTs</w:t>
            </w:r>
          </w:p>
        </w:tc>
        <w:tc>
          <w:tcPr>
            <w:tcW w:w="1980" w:type="dxa"/>
          </w:tcPr>
          <w:p w14:paraId="282260C4" w14:textId="77777777" w:rsidR="00EA06C9" w:rsidRPr="007D798B" w:rsidRDefault="00EA06C9" w:rsidP="00DE1CC9">
            <w:pPr>
              <w:pStyle w:val="BodyText-table"/>
            </w:pPr>
            <w:r w:rsidRPr="007D798B">
              <w:t>N/A</w:t>
            </w:r>
          </w:p>
        </w:tc>
        <w:tc>
          <w:tcPr>
            <w:tcW w:w="2528" w:type="dxa"/>
          </w:tcPr>
          <w:p w14:paraId="49E7088F" w14:textId="77777777" w:rsidR="00EA06C9" w:rsidRPr="007D798B" w:rsidRDefault="00EA06C9" w:rsidP="00DE1CC9">
            <w:pPr>
              <w:pStyle w:val="BodyText-table"/>
            </w:pPr>
            <w:r w:rsidRPr="007D798B">
              <w:t>ML12166A508</w:t>
            </w:r>
          </w:p>
        </w:tc>
      </w:tr>
      <w:tr w:rsidR="00EA06C9" w:rsidRPr="007D798B" w14:paraId="5851AD2A" w14:textId="77777777" w:rsidTr="00A31AC4">
        <w:trPr>
          <w:tblHeader w:val="0"/>
        </w:trPr>
        <w:tc>
          <w:tcPr>
            <w:tcW w:w="1432" w:type="dxa"/>
          </w:tcPr>
          <w:p w14:paraId="1B765591" w14:textId="77777777" w:rsidR="00EA06C9" w:rsidRPr="007D798B" w:rsidRDefault="00EA06C9" w:rsidP="00DE1CC9">
            <w:pPr>
              <w:pStyle w:val="BodyText-table"/>
            </w:pPr>
            <w:r w:rsidRPr="007D798B">
              <w:t>N/A</w:t>
            </w:r>
          </w:p>
        </w:tc>
        <w:tc>
          <w:tcPr>
            <w:tcW w:w="1710" w:type="dxa"/>
          </w:tcPr>
          <w:p w14:paraId="25BD6435" w14:textId="77777777" w:rsidR="00EA06C9" w:rsidRPr="007D798B" w:rsidRDefault="00A007C6" w:rsidP="00DE1CC9">
            <w:pPr>
              <w:pStyle w:val="BodyText-table"/>
            </w:pPr>
            <w:r w:rsidRPr="007D798B">
              <w:t>ML14084A152</w:t>
            </w:r>
          </w:p>
          <w:p w14:paraId="6DBA187F" w14:textId="77777777" w:rsidR="00A007C6" w:rsidRPr="007D798B" w:rsidRDefault="00A007C6" w:rsidP="00DE1CC9">
            <w:pPr>
              <w:pStyle w:val="BodyText-table"/>
            </w:pPr>
            <w:r w:rsidRPr="007D798B">
              <w:t>04/03/14</w:t>
            </w:r>
          </w:p>
          <w:p w14:paraId="174AB8C6" w14:textId="77777777" w:rsidR="00A007C6" w:rsidRPr="007D798B" w:rsidRDefault="00A007C6" w:rsidP="00DE1CC9">
            <w:pPr>
              <w:pStyle w:val="BodyText-table"/>
            </w:pPr>
            <w:r w:rsidRPr="007D798B">
              <w:t>CN 14-009</w:t>
            </w:r>
          </w:p>
        </w:tc>
        <w:tc>
          <w:tcPr>
            <w:tcW w:w="5310" w:type="dxa"/>
          </w:tcPr>
          <w:p w14:paraId="289F487E" w14:textId="77777777" w:rsidR="00EA06C9" w:rsidRPr="007D798B" w:rsidRDefault="00EA06C9" w:rsidP="00DE1CC9">
            <w:pPr>
              <w:pStyle w:val="BodyText-table"/>
            </w:pPr>
            <w:r w:rsidRPr="007D798B">
              <w:t>Updated to change Human Factors Branch Chief information and to add in new documents related to the Safety Culture Common Language</w:t>
            </w:r>
          </w:p>
        </w:tc>
        <w:tc>
          <w:tcPr>
            <w:tcW w:w="1980" w:type="dxa"/>
          </w:tcPr>
          <w:p w14:paraId="01ACC4F9" w14:textId="77777777" w:rsidR="00EA06C9" w:rsidRPr="007D798B" w:rsidRDefault="00EA06C9" w:rsidP="00DE1CC9">
            <w:pPr>
              <w:pStyle w:val="BodyText-table"/>
            </w:pPr>
            <w:r w:rsidRPr="007D798B">
              <w:t>N/A</w:t>
            </w:r>
          </w:p>
        </w:tc>
        <w:tc>
          <w:tcPr>
            <w:tcW w:w="2528" w:type="dxa"/>
          </w:tcPr>
          <w:p w14:paraId="5C0D249A" w14:textId="77777777" w:rsidR="00A007C6" w:rsidRPr="007D798B" w:rsidRDefault="00A007C6" w:rsidP="00DE1CC9">
            <w:pPr>
              <w:pStyle w:val="BodyText-table"/>
            </w:pPr>
            <w:r w:rsidRPr="007D798B">
              <w:t>FBF 1245C12-1889</w:t>
            </w:r>
          </w:p>
          <w:p w14:paraId="7F41FEDC" w14:textId="77777777" w:rsidR="00A007C6" w:rsidRPr="007D798B" w:rsidRDefault="00A007C6" w:rsidP="00DE1CC9">
            <w:pPr>
              <w:pStyle w:val="BodyText-table"/>
            </w:pPr>
            <w:r w:rsidRPr="007D798B">
              <w:t>ML13275A321</w:t>
            </w:r>
          </w:p>
          <w:p w14:paraId="21DB49BE" w14:textId="77777777" w:rsidR="00FD6979" w:rsidRPr="007D798B" w:rsidRDefault="00FD6979" w:rsidP="00DE1CC9">
            <w:pPr>
              <w:pStyle w:val="BodyText-table"/>
            </w:pPr>
            <w:r w:rsidRPr="007D798B">
              <w:t>FBF 1245C12-1890</w:t>
            </w:r>
          </w:p>
          <w:p w14:paraId="74A8AF66" w14:textId="77777777" w:rsidR="00FD6979" w:rsidRPr="007D798B" w:rsidRDefault="00FD6979" w:rsidP="00DE1CC9">
            <w:pPr>
              <w:pStyle w:val="BodyText-table"/>
            </w:pPr>
            <w:r w:rsidRPr="007D798B">
              <w:t>ML13275A330</w:t>
            </w:r>
          </w:p>
          <w:p w14:paraId="065DD0CC" w14:textId="77777777" w:rsidR="00A007C6" w:rsidRPr="007D798B" w:rsidRDefault="00A007C6" w:rsidP="00DE1CC9">
            <w:pPr>
              <w:pStyle w:val="BodyText-table"/>
            </w:pPr>
            <w:r w:rsidRPr="007D798B">
              <w:t>FBF 1245C12-1891</w:t>
            </w:r>
          </w:p>
          <w:p w14:paraId="581FD595" w14:textId="77777777" w:rsidR="00EA06C9" w:rsidRPr="007D798B" w:rsidRDefault="00A007C6" w:rsidP="00DE1CC9">
            <w:pPr>
              <w:pStyle w:val="BodyText-table"/>
            </w:pPr>
            <w:r w:rsidRPr="007D798B">
              <w:t>ML13275A355</w:t>
            </w:r>
          </w:p>
        </w:tc>
      </w:tr>
      <w:tr w:rsidR="00A61F34" w:rsidRPr="007D798B" w14:paraId="2E93A212" w14:textId="77777777" w:rsidTr="00A31AC4">
        <w:trPr>
          <w:tblHeader w:val="0"/>
        </w:trPr>
        <w:tc>
          <w:tcPr>
            <w:tcW w:w="1432" w:type="dxa"/>
          </w:tcPr>
          <w:p w14:paraId="506CFDA6" w14:textId="77777777" w:rsidR="00A61F34" w:rsidRPr="007D798B" w:rsidRDefault="00A61F34" w:rsidP="00DE1CC9">
            <w:pPr>
              <w:pStyle w:val="BodyText-table"/>
            </w:pPr>
            <w:r w:rsidRPr="007D798B">
              <w:t>N/A</w:t>
            </w:r>
          </w:p>
        </w:tc>
        <w:tc>
          <w:tcPr>
            <w:tcW w:w="1710" w:type="dxa"/>
          </w:tcPr>
          <w:p w14:paraId="004B9789" w14:textId="77777777" w:rsidR="00A61F34" w:rsidRPr="007D798B" w:rsidRDefault="00A61F34" w:rsidP="00DE1CC9">
            <w:pPr>
              <w:pStyle w:val="BodyText-table"/>
            </w:pPr>
            <w:r w:rsidRPr="007D798B">
              <w:t>ML15114A460</w:t>
            </w:r>
          </w:p>
          <w:p w14:paraId="6F010828" w14:textId="77777777" w:rsidR="00791481" w:rsidRPr="007D798B" w:rsidRDefault="00791481" w:rsidP="00DE1CC9">
            <w:pPr>
              <w:pStyle w:val="BodyText-table"/>
            </w:pPr>
            <w:r w:rsidRPr="007D798B">
              <w:t>07/01/15</w:t>
            </w:r>
          </w:p>
          <w:p w14:paraId="15A2D8E0" w14:textId="77777777" w:rsidR="00791481" w:rsidRPr="007D798B" w:rsidRDefault="00791481" w:rsidP="00DE1CC9">
            <w:pPr>
              <w:pStyle w:val="BodyText-table"/>
            </w:pPr>
            <w:r w:rsidRPr="007D798B">
              <w:t>CN 15-013</w:t>
            </w:r>
          </w:p>
        </w:tc>
        <w:tc>
          <w:tcPr>
            <w:tcW w:w="5310" w:type="dxa"/>
          </w:tcPr>
          <w:p w14:paraId="2366D248" w14:textId="77777777" w:rsidR="00A61F34" w:rsidRPr="007D798B" w:rsidRDefault="00791481" w:rsidP="00DE1CC9">
            <w:pPr>
              <w:pStyle w:val="BodyText-table"/>
            </w:pPr>
            <w:r w:rsidRPr="007D798B">
              <w:t xml:space="preserve">Editorial changes.  </w:t>
            </w:r>
            <w:r w:rsidR="00A61F34" w:rsidRPr="007D798B">
              <w:t>Resolution of comments from internal NRC and Regional Offices</w:t>
            </w:r>
            <w:r w:rsidRPr="007D798B">
              <w:t xml:space="preserve">.  Closure of feedback </w:t>
            </w:r>
            <w:proofErr w:type="gramStart"/>
            <w:r w:rsidRPr="007D798B">
              <w:t>form</w:t>
            </w:r>
            <w:proofErr w:type="gramEnd"/>
            <w:r w:rsidRPr="007D798B">
              <w:t xml:space="preserve"> 1245C12-2010</w:t>
            </w:r>
          </w:p>
        </w:tc>
        <w:tc>
          <w:tcPr>
            <w:tcW w:w="1980" w:type="dxa"/>
          </w:tcPr>
          <w:p w14:paraId="3A9DE3E1" w14:textId="77777777" w:rsidR="00A61F34" w:rsidRPr="007D798B" w:rsidRDefault="00A61F34" w:rsidP="00DE1CC9">
            <w:pPr>
              <w:pStyle w:val="BodyText-table"/>
            </w:pPr>
            <w:r w:rsidRPr="007D798B">
              <w:t>N/A</w:t>
            </w:r>
          </w:p>
        </w:tc>
        <w:tc>
          <w:tcPr>
            <w:tcW w:w="2528" w:type="dxa"/>
          </w:tcPr>
          <w:p w14:paraId="563C12C4" w14:textId="77777777" w:rsidR="00A61F34" w:rsidRPr="007D798B" w:rsidRDefault="00A61F34" w:rsidP="00DE1CC9">
            <w:pPr>
              <w:pStyle w:val="BodyText-table"/>
            </w:pPr>
            <w:r w:rsidRPr="007D798B">
              <w:t>ML</w:t>
            </w:r>
            <w:r w:rsidR="00BF5BE9" w:rsidRPr="007D798B">
              <w:t>1512A195</w:t>
            </w:r>
          </w:p>
          <w:p w14:paraId="59A8D5D9" w14:textId="77777777" w:rsidR="00CD6DF5" w:rsidRPr="007D798B" w:rsidRDefault="00CD6DF5" w:rsidP="00DE1CC9">
            <w:pPr>
              <w:pStyle w:val="BodyText-table"/>
            </w:pPr>
            <w:r w:rsidRPr="007D798B">
              <w:t>FBF 1245C12-2010</w:t>
            </w:r>
          </w:p>
          <w:p w14:paraId="3D20CE35" w14:textId="77777777" w:rsidR="00791481" w:rsidRPr="007D798B" w:rsidRDefault="00791481" w:rsidP="00DE1CC9">
            <w:pPr>
              <w:pStyle w:val="BodyText-table"/>
            </w:pPr>
            <w:r w:rsidRPr="007D798B">
              <w:t>ML15182A106</w:t>
            </w:r>
          </w:p>
        </w:tc>
      </w:tr>
      <w:tr w:rsidR="006F3972" w:rsidRPr="007D798B" w14:paraId="7FAB85B3" w14:textId="77777777" w:rsidTr="00A31AC4">
        <w:trPr>
          <w:tblHeader w:val="0"/>
        </w:trPr>
        <w:tc>
          <w:tcPr>
            <w:tcW w:w="1432" w:type="dxa"/>
          </w:tcPr>
          <w:p w14:paraId="70BD45B5" w14:textId="77777777" w:rsidR="006F3972" w:rsidRPr="007D798B" w:rsidRDefault="006F3972" w:rsidP="00DE1CC9">
            <w:pPr>
              <w:pStyle w:val="BodyText-table"/>
            </w:pPr>
            <w:r w:rsidRPr="007D798B">
              <w:t>NA</w:t>
            </w:r>
          </w:p>
        </w:tc>
        <w:tc>
          <w:tcPr>
            <w:tcW w:w="1710" w:type="dxa"/>
          </w:tcPr>
          <w:p w14:paraId="2828214C" w14:textId="3E523A22" w:rsidR="006F3972" w:rsidRPr="007D798B" w:rsidRDefault="00E079A1" w:rsidP="00DE1CC9">
            <w:pPr>
              <w:pStyle w:val="BodyText-table"/>
            </w:pPr>
            <w:r w:rsidRPr="007D798B">
              <w:t>Ml16020</w:t>
            </w:r>
            <w:r w:rsidR="00106C24">
              <w:t>A</w:t>
            </w:r>
            <w:r w:rsidRPr="007D798B">
              <w:t>397</w:t>
            </w:r>
          </w:p>
          <w:p w14:paraId="269233DB" w14:textId="77777777" w:rsidR="00E079A1" w:rsidRPr="007D798B" w:rsidRDefault="00C93C07" w:rsidP="00DE1CC9">
            <w:pPr>
              <w:pStyle w:val="BodyText-table"/>
            </w:pPr>
            <w:r w:rsidRPr="007D798B">
              <w:t>02/01/16</w:t>
            </w:r>
          </w:p>
          <w:p w14:paraId="51DC2AD4" w14:textId="77777777" w:rsidR="00E079A1" w:rsidRPr="007D798B" w:rsidRDefault="00E079A1" w:rsidP="00DE1CC9">
            <w:pPr>
              <w:pStyle w:val="BodyText-table"/>
            </w:pPr>
            <w:r w:rsidRPr="007D798B">
              <w:t>CN 16-</w:t>
            </w:r>
            <w:r w:rsidR="00C93C07" w:rsidRPr="007D798B">
              <w:t>004</w:t>
            </w:r>
          </w:p>
        </w:tc>
        <w:tc>
          <w:tcPr>
            <w:tcW w:w="5310" w:type="dxa"/>
          </w:tcPr>
          <w:p w14:paraId="0663F1CB" w14:textId="77777777" w:rsidR="006F3972" w:rsidRPr="007D798B" w:rsidRDefault="006F3972" w:rsidP="00DE1CC9">
            <w:pPr>
              <w:pStyle w:val="BodyText-table"/>
            </w:pPr>
            <w:r w:rsidRPr="007D798B">
              <w:t xml:space="preserve">Addition of new Safety Culture Training link </w:t>
            </w:r>
          </w:p>
        </w:tc>
        <w:tc>
          <w:tcPr>
            <w:tcW w:w="1980" w:type="dxa"/>
          </w:tcPr>
          <w:p w14:paraId="433FA601" w14:textId="77777777" w:rsidR="006F3972" w:rsidRPr="007D798B" w:rsidRDefault="006F3972" w:rsidP="00DE1CC9">
            <w:pPr>
              <w:pStyle w:val="BodyText-table"/>
            </w:pPr>
            <w:r w:rsidRPr="007D798B">
              <w:t>NA</w:t>
            </w:r>
          </w:p>
        </w:tc>
        <w:tc>
          <w:tcPr>
            <w:tcW w:w="2528" w:type="dxa"/>
          </w:tcPr>
          <w:p w14:paraId="7BD0431C" w14:textId="77777777" w:rsidR="006F3972" w:rsidRPr="007D798B" w:rsidRDefault="006F3972" w:rsidP="00DE1CC9">
            <w:pPr>
              <w:pStyle w:val="BodyText-table"/>
            </w:pPr>
            <w:r w:rsidRPr="007D798B">
              <w:t>NA</w:t>
            </w:r>
          </w:p>
        </w:tc>
      </w:tr>
      <w:tr w:rsidR="000E7199" w:rsidRPr="007D798B" w14:paraId="6A3535C3" w14:textId="77777777" w:rsidTr="00A31AC4">
        <w:trPr>
          <w:tblHeader w:val="0"/>
        </w:trPr>
        <w:tc>
          <w:tcPr>
            <w:tcW w:w="1432" w:type="dxa"/>
          </w:tcPr>
          <w:p w14:paraId="72352008" w14:textId="77777777" w:rsidR="002F489E" w:rsidRPr="007D798B" w:rsidRDefault="000E7199" w:rsidP="00DE1CC9">
            <w:pPr>
              <w:pStyle w:val="BodyText-table"/>
            </w:pPr>
            <w:r w:rsidRPr="007D798B">
              <w:t>N/A</w:t>
            </w:r>
          </w:p>
        </w:tc>
        <w:tc>
          <w:tcPr>
            <w:tcW w:w="1710" w:type="dxa"/>
          </w:tcPr>
          <w:p w14:paraId="7B1AC46B" w14:textId="77777777" w:rsidR="002F489E" w:rsidRPr="007D798B" w:rsidRDefault="000E7199" w:rsidP="00DE1CC9">
            <w:pPr>
              <w:pStyle w:val="BodyText-table"/>
            </w:pPr>
            <w:r w:rsidRPr="007D798B">
              <w:t>ML16259A016</w:t>
            </w:r>
          </w:p>
          <w:p w14:paraId="4CEE4444" w14:textId="77777777" w:rsidR="00B17C9B" w:rsidRPr="007D798B" w:rsidRDefault="00B17C9B" w:rsidP="00DE1CC9">
            <w:pPr>
              <w:pStyle w:val="BodyText-table"/>
            </w:pPr>
            <w:r w:rsidRPr="007D798B">
              <w:t>11/09/16</w:t>
            </w:r>
          </w:p>
          <w:p w14:paraId="6BBDC73B" w14:textId="77777777" w:rsidR="00B17C9B" w:rsidRPr="007D798B" w:rsidRDefault="00B17C9B" w:rsidP="00DE1CC9">
            <w:pPr>
              <w:pStyle w:val="BodyText-table"/>
            </w:pPr>
            <w:r w:rsidRPr="007D798B">
              <w:t>CN 16-029</w:t>
            </w:r>
          </w:p>
        </w:tc>
        <w:tc>
          <w:tcPr>
            <w:tcW w:w="5310" w:type="dxa"/>
          </w:tcPr>
          <w:p w14:paraId="6A911D2A" w14:textId="77777777" w:rsidR="002F489E" w:rsidRPr="007D798B" w:rsidRDefault="00561F80" w:rsidP="00DE1CC9">
            <w:pPr>
              <w:pStyle w:val="BodyText-table"/>
            </w:pPr>
            <w:r w:rsidRPr="007D798B">
              <w:t>A</w:t>
            </w:r>
            <w:r w:rsidR="000E7199" w:rsidRPr="007D798B">
              <w:t>ddition of 2 training courses which were agreed upon by the IMC 1245 working group</w:t>
            </w:r>
            <w:r w:rsidRPr="007D798B">
              <w:t>, as well as editorial changes</w:t>
            </w:r>
          </w:p>
        </w:tc>
        <w:tc>
          <w:tcPr>
            <w:tcW w:w="1980" w:type="dxa"/>
          </w:tcPr>
          <w:p w14:paraId="5C18C27A" w14:textId="77777777" w:rsidR="002F489E" w:rsidRPr="007D798B" w:rsidRDefault="000E7199" w:rsidP="00DE1CC9">
            <w:pPr>
              <w:pStyle w:val="BodyText-table"/>
            </w:pPr>
            <w:r w:rsidRPr="007D798B">
              <w:t>N/A</w:t>
            </w:r>
          </w:p>
        </w:tc>
        <w:tc>
          <w:tcPr>
            <w:tcW w:w="2528" w:type="dxa"/>
          </w:tcPr>
          <w:p w14:paraId="3CE9A394" w14:textId="77777777" w:rsidR="002F489E" w:rsidRPr="007D798B" w:rsidRDefault="000E7199" w:rsidP="00DE1CC9">
            <w:pPr>
              <w:pStyle w:val="BodyText-table"/>
            </w:pPr>
            <w:r w:rsidRPr="007D798B">
              <w:t>ML16259A018</w:t>
            </w:r>
          </w:p>
        </w:tc>
      </w:tr>
      <w:tr w:rsidR="00D81A6B" w:rsidRPr="007D798B" w14:paraId="428F9207" w14:textId="77777777" w:rsidTr="00A31AC4">
        <w:trPr>
          <w:tblHeader w:val="0"/>
        </w:trPr>
        <w:tc>
          <w:tcPr>
            <w:tcW w:w="1432" w:type="dxa"/>
          </w:tcPr>
          <w:p w14:paraId="3F3CE026" w14:textId="18E1EE49" w:rsidR="00D81A6B" w:rsidRPr="007D798B" w:rsidRDefault="00D81A6B" w:rsidP="00DE1CC9">
            <w:pPr>
              <w:pStyle w:val="BodyText-table"/>
            </w:pPr>
            <w:r w:rsidRPr="007D798B">
              <w:t>N/A</w:t>
            </w:r>
          </w:p>
        </w:tc>
        <w:tc>
          <w:tcPr>
            <w:tcW w:w="1710" w:type="dxa"/>
          </w:tcPr>
          <w:p w14:paraId="228734CD" w14:textId="77777777" w:rsidR="00D81A6B" w:rsidRPr="007D798B" w:rsidRDefault="00BF72F9" w:rsidP="00DE1CC9">
            <w:pPr>
              <w:pStyle w:val="BodyText-table"/>
            </w:pPr>
            <w:r w:rsidRPr="007D798B">
              <w:t>ML17090A254</w:t>
            </w:r>
          </w:p>
          <w:p w14:paraId="2695A13E" w14:textId="77777777" w:rsidR="00BF72F9" w:rsidRPr="007D798B" w:rsidRDefault="00BF72F9" w:rsidP="00DE1CC9">
            <w:pPr>
              <w:pStyle w:val="BodyText-table"/>
            </w:pPr>
            <w:r w:rsidRPr="007D798B">
              <w:t>05/24/17</w:t>
            </w:r>
          </w:p>
          <w:p w14:paraId="1D6FF829" w14:textId="1B8BD8D8" w:rsidR="00BF72F9" w:rsidRPr="007D798B" w:rsidRDefault="00BF72F9" w:rsidP="00DE1CC9">
            <w:pPr>
              <w:pStyle w:val="BodyText-table"/>
            </w:pPr>
            <w:r w:rsidRPr="007D798B">
              <w:t>CN 17-011</w:t>
            </w:r>
          </w:p>
        </w:tc>
        <w:tc>
          <w:tcPr>
            <w:tcW w:w="5310" w:type="dxa"/>
          </w:tcPr>
          <w:p w14:paraId="6B8FF503" w14:textId="2E7F34E5" w:rsidR="00D81A6B" w:rsidRPr="007D798B" w:rsidRDefault="00D81A6B" w:rsidP="00DE1CC9">
            <w:pPr>
              <w:pStyle w:val="BodyText-table"/>
            </w:pPr>
            <w:r w:rsidRPr="007D798B">
              <w:t>Added in 2 new ISAs and changed the OJTs to reflect inspection experience with safety culture and SCWE.  Also made major editorial and administrative changes</w:t>
            </w:r>
          </w:p>
        </w:tc>
        <w:tc>
          <w:tcPr>
            <w:tcW w:w="1980" w:type="dxa"/>
          </w:tcPr>
          <w:p w14:paraId="0CB7762B" w14:textId="611D0EE1" w:rsidR="00D81A6B" w:rsidRPr="007D798B" w:rsidRDefault="00D81A6B" w:rsidP="00DE1CC9">
            <w:pPr>
              <w:pStyle w:val="BodyText-table"/>
            </w:pPr>
            <w:r w:rsidRPr="007D798B">
              <w:t>N/A</w:t>
            </w:r>
          </w:p>
        </w:tc>
        <w:tc>
          <w:tcPr>
            <w:tcW w:w="2528" w:type="dxa"/>
          </w:tcPr>
          <w:p w14:paraId="753D0FAF" w14:textId="7C9B0D0E" w:rsidR="00D81A6B" w:rsidRPr="007D798B" w:rsidRDefault="00BF72F9" w:rsidP="00DE1CC9">
            <w:pPr>
              <w:pStyle w:val="BodyText-table"/>
            </w:pPr>
            <w:r w:rsidRPr="007D798B">
              <w:t>ML17093A068</w:t>
            </w:r>
          </w:p>
        </w:tc>
      </w:tr>
      <w:tr w:rsidR="00A31AC4" w:rsidRPr="007D798B" w14:paraId="1938CB49" w14:textId="77777777" w:rsidTr="00A31AC4">
        <w:trPr>
          <w:tblHeader w:val="0"/>
        </w:trPr>
        <w:tc>
          <w:tcPr>
            <w:tcW w:w="1432" w:type="dxa"/>
          </w:tcPr>
          <w:p w14:paraId="4CC29290" w14:textId="322CB529" w:rsidR="00A31AC4" w:rsidRPr="007D798B" w:rsidRDefault="00A31AC4" w:rsidP="00A31AC4">
            <w:pPr>
              <w:pStyle w:val="BodyText-table"/>
            </w:pPr>
            <w:r w:rsidRPr="002943F0">
              <w:lastRenderedPageBreak/>
              <w:t>N/A</w:t>
            </w:r>
          </w:p>
        </w:tc>
        <w:tc>
          <w:tcPr>
            <w:tcW w:w="1710" w:type="dxa"/>
          </w:tcPr>
          <w:p w14:paraId="1C4719AA" w14:textId="77777777" w:rsidR="00A31AC4" w:rsidRPr="007D798B" w:rsidRDefault="00A31AC4" w:rsidP="00A31AC4">
            <w:pPr>
              <w:pStyle w:val="BodyText-table"/>
            </w:pPr>
            <w:r w:rsidRPr="007D798B">
              <w:t>ML18232A402</w:t>
            </w:r>
          </w:p>
          <w:p w14:paraId="6EB04946" w14:textId="77777777" w:rsidR="00A31AC4" w:rsidRPr="007D798B" w:rsidRDefault="00A31AC4" w:rsidP="00A31AC4">
            <w:pPr>
              <w:pStyle w:val="BodyText-table"/>
            </w:pPr>
            <w:r w:rsidRPr="007D798B">
              <w:t>08/23/18</w:t>
            </w:r>
          </w:p>
          <w:p w14:paraId="5F7D8317" w14:textId="7BF7FD4F" w:rsidR="00A31AC4" w:rsidRPr="007D798B" w:rsidRDefault="00A31AC4" w:rsidP="00A31AC4">
            <w:pPr>
              <w:pStyle w:val="BodyText-table"/>
            </w:pPr>
            <w:r w:rsidRPr="007D798B">
              <w:t>CN 18-029</w:t>
            </w:r>
          </w:p>
        </w:tc>
        <w:tc>
          <w:tcPr>
            <w:tcW w:w="5310" w:type="dxa"/>
          </w:tcPr>
          <w:p w14:paraId="6D1AEEF5" w14:textId="5206DB9E" w:rsidR="00A31AC4" w:rsidRPr="007D798B" w:rsidRDefault="0025209D" w:rsidP="00A31AC4">
            <w:pPr>
              <w:pStyle w:val="BodyText-table"/>
            </w:pPr>
            <w:r w:rsidRPr="0025209D">
              <w:t xml:space="preserve">Divided the qualification card table into 2 separate tables: one for Safety Culture Assessors and one for Senior Safety Culture Assessors.  Also added in a requirement to serve as an SCA on an inspection team PRIOR to </w:t>
            </w:r>
            <w:proofErr w:type="gramStart"/>
            <w:r w:rsidRPr="0025209D">
              <w:t>qualifying</w:t>
            </w:r>
            <w:proofErr w:type="gramEnd"/>
            <w:r w:rsidRPr="0025209D">
              <w:t xml:space="preserve"> as a Senior SCA.</w:t>
            </w:r>
          </w:p>
        </w:tc>
        <w:tc>
          <w:tcPr>
            <w:tcW w:w="1980" w:type="dxa"/>
          </w:tcPr>
          <w:p w14:paraId="3D4E1288" w14:textId="1A5B709E" w:rsidR="00A31AC4" w:rsidRPr="007D798B" w:rsidRDefault="00A31AC4" w:rsidP="00A31AC4">
            <w:pPr>
              <w:pStyle w:val="BodyText-table"/>
            </w:pPr>
            <w:r w:rsidRPr="00BF50AD">
              <w:t>N/A</w:t>
            </w:r>
          </w:p>
        </w:tc>
        <w:tc>
          <w:tcPr>
            <w:tcW w:w="2528" w:type="dxa"/>
          </w:tcPr>
          <w:p w14:paraId="7729CA0A" w14:textId="6C739643" w:rsidR="00A31AC4" w:rsidRPr="007D798B" w:rsidRDefault="0025209D" w:rsidP="00A31AC4">
            <w:pPr>
              <w:pStyle w:val="BodyText-table"/>
            </w:pPr>
            <w:r w:rsidRPr="00BF50AD">
              <w:t>N/A</w:t>
            </w:r>
          </w:p>
        </w:tc>
      </w:tr>
      <w:tr w:rsidR="00A31AC4" w:rsidRPr="007D798B" w14:paraId="3807CECC" w14:textId="77777777" w:rsidTr="00A31AC4">
        <w:trPr>
          <w:tblHeader w:val="0"/>
        </w:trPr>
        <w:tc>
          <w:tcPr>
            <w:tcW w:w="1432" w:type="dxa"/>
          </w:tcPr>
          <w:p w14:paraId="0F738D78" w14:textId="782EB58A" w:rsidR="00A31AC4" w:rsidRPr="007D798B" w:rsidRDefault="00A31AC4" w:rsidP="00A31AC4">
            <w:pPr>
              <w:pStyle w:val="BodyText-table"/>
            </w:pPr>
            <w:r w:rsidRPr="002943F0">
              <w:t>N/A</w:t>
            </w:r>
          </w:p>
        </w:tc>
        <w:tc>
          <w:tcPr>
            <w:tcW w:w="1710" w:type="dxa"/>
          </w:tcPr>
          <w:p w14:paraId="6B9B3A2E" w14:textId="77777777" w:rsidR="002E092A" w:rsidRPr="007D798B" w:rsidRDefault="002E092A" w:rsidP="002E092A">
            <w:pPr>
              <w:pStyle w:val="BodyText-table"/>
            </w:pPr>
            <w:r w:rsidRPr="007D798B">
              <w:t>ML19050A020</w:t>
            </w:r>
          </w:p>
          <w:p w14:paraId="3D13DB0A" w14:textId="77777777" w:rsidR="002E092A" w:rsidRPr="007D798B" w:rsidRDefault="002E092A" w:rsidP="002E092A">
            <w:pPr>
              <w:pStyle w:val="BodyText-table"/>
            </w:pPr>
            <w:r w:rsidRPr="007D798B">
              <w:t>02/28/19</w:t>
            </w:r>
          </w:p>
          <w:p w14:paraId="5F06EC6A" w14:textId="3DC6F0DD" w:rsidR="00A31AC4" w:rsidRPr="007D798B" w:rsidRDefault="002E092A" w:rsidP="002E092A">
            <w:pPr>
              <w:pStyle w:val="BodyText-table"/>
            </w:pPr>
            <w:r w:rsidRPr="007D798B">
              <w:t>CN 19-009</w:t>
            </w:r>
          </w:p>
        </w:tc>
        <w:tc>
          <w:tcPr>
            <w:tcW w:w="5310" w:type="dxa"/>
          </w:tcPr>
          <w:p w14:paraId="27A884B6" w14:textId="69E40D37" w:rsidR="00A31AC4" w:rsidRPr="007D798B" w:rsidRDefault="0075018A" w:rsidP="00A31AC4">
            <w:pPr>
              <w:pStyle w:val="BodyText-table"/>
            </w:pPr>
            <w:r w:rsidRPr="007D798B">
              <w:t xml:space="preserve">Replaced obsolete </w:t>
            </w:r>
            <w:proofErr w:type="spellStart"/>
            <w:r w:rsidRPr="007D798B">
              <w:t>iLearn</w:t>
            </w:r>
            <w:proofErr w:type="spellEnd"/>
            <w:r w:rsidRPr="007D798B">
              <w:t xml:space="preserve"> training courses with current ones.</w:t>
            </w:r>
          </w:p>
        </w:tc>
        <w:tc>
          <w:tcPr>
            <w:tcW w:w="1980" w:type="dxa"/>
          </w:tcPr>
          <w:p w14:paraId="06F80AAB" w14:textId="40FC27CD" w:rsidR="00A31AC4" w:rsidRPr="007D798B" w:rsidRDefault="00A31AC4" w:rsidP="00A31AC4">
            <w:pPr>
              <w:pStyle w:val="BodyText-table"/>
            </w:pPr>
            <w:r w:rsidRPr="00BF50AD">
              <w:t>N/A</w:t>
            </w:r>
          </w:p>
        </w:tc>
        <w:tc>
          <w:tcPr>
            <w:tcW w:w="2528" w:type="dxa"/>
          </w:tcPr>
          <w:p w14:paraId="74BDFFB6" w14:textId="6E71D9C9" w:rsidR="00A31AC4" w:rsidRPr="007D798B" w:rsidRDefault="0075018A" w:rsidP="00A31AC4">
            <w:pPr>
              <w:pStyle w:val="BodyText-table"/>
            </w:pPr>
            <w:r w:rsidRPr="007D798B">
              <w:t>N/A</w:t>
            </w:r>
          </w:p>
        </w:tc>
      </w:tr>
      <w:tr w:rsidR="00A31AC4" w:rsidRPr="007D798B" w14:paraId="5432C8C4" w14:textId="77777777" w:rsidTr="00A31AC4">
        <w:trPr>
          <w:tblHeader w:val="0"/>
        </w:trPr>
        <w:tc>
          <w:tcPr>
            <w:tcW w:w="1432" w:type="dxa"/>
          </w:tcPr>
          <w:p w14:paraId="3779FD7C" w14:textId="32F7728F" w:rsidR="00A31AC4" w:rsidRPr="007D798B" w:rsidRDefault="00A31AC4" w:rsidP="00A31AC4">
            <w:pPr>
              <w:pStyle w:val="BodyText-table"/>
            </w:pPr>
            <w:r w:rsidRPr="002943F0">
              <w:t>N/A</w:t>
            </w:r>
          </w:p>
        </w:tc>
        <w:tc>
          <w:tcPr>
            <w:tcW w:w="1710" w:type="dxa"/>
          </w:tcPr>
          <w:p w14:paraId="3150E8BF" w14:textId="77777777" w:rsidR="00175140" w:rsidRDefault="00175140" w:rsidP="00175140">
            <w:pPr>
              <w:pStyle w:val="BodyText-table"/>
            </w:pPr>
            <w:r>
              <w:t>ML19263C895</w:t>
            </w:r>
          </w:p>
          <w:p w14:paraId="07FDB491" w14:textId="77777777" w:rsidR="00175140" w:rsidRDefault="00175140" w:rsidP="00175140">
            <w:pPr>
              <w:pStyle w:val="BodyText-table"/>
            </w:pPr>
            <w:r>
              <w:t>01/13/20</w:t>
            </w:r>
          </w:p>
          <w:p w14:paraId="5DFE4082" w14:textId="2B04D59A" w:rsidR="00A31AC4" w:rsidRPr="007D798B" w:rsidRDefault="00175140" w:rsidP="00175140">
            <w:pPr>
              <w:pStyle w:val="BodyText-table"/>
            </w:pPr>
            <w:r>
              <w:t>CN 20-005</w:t>
            </w:r>
          </w:p>
        </w:tc>
        <w:tc>
          <w:tcPr>
            <w:tcW w:w="5310" w:type="dxa"/>
          </w:tcPr>
          <w:p w14:paraId="7DFD997C" w14:textId="4E235224" w:rsidR="00A31AC4" w:rsidRPr="007D798B" w:rsidRDefault="0075018A" w:rsidP="00A31AC4">
            <w:pPr>
              <w:pStyle w:val="BodyText-table"/>
            </w:pPr>
            <w:r>
              <w:t xml:space="preserve">Replaced obsolete </w:t>
            </w:r>
            <w:proofErr w:type="spellStart"/>
            <w:r>
              <w:t>iLearn</w:t>
            </w:r>
            <w:proofErr w:type="spellEnd"/>
            <w:r>
              <w:t xml:space="preserve"> training courses with new ones from the new TMS program.  Also added a requirement that Senior SCAs be high-performing GG-13s and above.  Added in a qualification board with the other Senior SCAs for completion of Senior SCA qualification.</w:t>
            </w:r>
          </w:p>
        </w:tc>
        <w:tc>
          <w:tcPr>
            <w:tcW w:w="1980" w:type="dxa"/>
          </w:tcPr>
          <w:p w14:paraId="04F61739" w14:textId="248FCB7A" w:rsidR="00A31AC4" w:rsidRPr="007D798B" w:rsidRDefault="00A31AC4" w:rsidP="00A31AC4">
            <w:pPr>
              <w:pStyle w:val="BodyText-table"/>
            </w:pPr>
            <w:r w:rsidRPr="00BF50AD">
              <w:t>N/A</w:t>
            </w:r>
          </w:p>
        </w:tc>
        <w:tc>
          <w:tcPr>
            <w:tcW w:w="2528" w:type="dxa"/>
          </w:tcPr>
          <w:p w14:paraId="6FE58BD8" w14:textId="5FEF04DC" w:rsidR="00A31AC4" w:rsidRPr="007D798B" w:rsidRDefault="0075018A" w:rsidP="00A31AC4">
            <w:pPr>
              <w:pStyle w:val="BodyText-table"/>
            </w:pPr>
            <w:r>
              <w:t>ML19270E058</w:t>
            </w:r>
          </w:p>
        </w:tc>
      </w:tr>
      <w:tr w:rsidR="00A31AC4" w:rsidRPr="007D798B" w14:paraId="378C81D8" w14:textId="77777777" w:rsidTr="00A31AC4">
        <w:trPr>
          <w:tblHeader w:val="0"/>
        </w:trPr>
        <w:tc>
          <w:tcPr>
            <w:tcW w:w="1432" w:type="dxa"/>
          </w:tcPr>
          <w:p w14:paraId="4FA502F3" w14:textId="59F2A280" w:rsidR="00A31AC4" w:rsidRPr="007D798B" w:rsidRDefault="00A31AC4" w:rsidP="00A31AC4">
            <w:pPr>
              <w:pStyle w:val="BodyText-table"/>
            </w:pPr>
            <w:r w:rsidRPr="002943F0">
              <w:t>N/A</w:t>
            </w:r>
          </w:p>
        </w:tc>
        <w:tc>
          <w:tcPr>
            <w:tcW w:w="1710" w:type="dxa"/>
          </w:tcPr>
          <w:p w14:paraId="4FC884A0" w14:textId="77777777" w:rsidR="00A31AC4" w:rsidRDefault="009814C7" w:rsidP="00A31AC4">
            <w:pPr>
              <w:pStyle w:val="BodyText-table"/>
            </w:pPr>
            <w:r>
              <w:t>ML25127A246</w:t>
            </w:r>
          </w:p>
          <w:p w14:paraId="65AEDBEA" w14:textId="1EBA69A6" w:rsidR="009814C7" w:rsidRDefault="007C3DB4" w:rsidP="00A31AC4">
            <w:pPr>
              <w:pStyle w:val="BodyText-table"/>
            </w:pPr>
            <w:r>
              <w:t>05/21/25</w:t>
            </w:r>
          </w:p>
          <w:p w14:paraId="086EFAF9" w14:textId="18B6AAFE" w:rsidR="009814C7" w:rsidRPr="007D798B" w:rsidRDefault="009814C7" w:rsidP="00A31AC4">
            <w:pPr>
              <w:pStyle w:val="BodyText-table"/>
            </w:pPr>
            <w:r>
              <w:t xml:space="preserve">CN </w:t>
            </w:r>
            <w:r w:rsidR="007C3DB4">
              <w:t>25-012</w:t>
            </w:r>
          </w:p>
        </w:tc>
        <w:tc>
          <w:tcPr>
            <w:tcW w:w="5310" w:type="dxa"/>
          </w:tcPr>
          <w:p w14:paraId="03BE9FC4" w14:textId="7DD4E8D3" w:rsidR="00175140" w:rsidRDefault="00AD1342" w:rsidP="00175140">
            <w:pPr>
              <w:pStyle w:val="BodyText-table"/>
            </w:pPr>
            <w:r>
              <w:t>Completed a</w:t>
            </w:r>
            <w:r w:rsidR="00175140">
              <w:t>dministrative changes including new hyperlinks and updated training courses.</w:t>
            </w:r>
          </w:p>
          <w:p w14:paraId="249EDC01" w14:textId="552E1202" w:rsidR="00A31AC4" w:rsidRPr="007D798B" w:rsidRDefault="00175140" w:rsidP="00175140">
            <w:pPr>
              <w:pStyle w:val="BodyText-table"/>
            </w:pPr>
            <w:r>
              <w:t xml:space="preserve">Divided the signature page into </w:t>
            </w:r>
            <w:r w:rsidR="00C71FE3">
              <w:t>two</w:t>
            </w:r>
            <w:r>
              <w:t xml:space="preserve"> separate pages, one for SCAs and one for Senior SCAs.</w:t>
            </w:r>
          </w:p>
        </w:tc>
        <w:tc>
          <w:tcPr>
            <w:tcW w:w="1980" w:type="dxa"/>
          </w:tcPr>
          <w:p w14:paraId="7D6AD904" w14:textId="3B7DBF4B" w:rsidR="00A31AC4" w:rsidRPr="007D798B" w:rsidRDefault="00A31AC4" w:rsidP="00A31AC4">
            <w:pPr>
              <w:pStyle w:val="BodyText-table"/>
            </w:pPr>
            <w:r w:rsidRPr="00BF50AD">
              <w:t>N/A</w:t>
            </w:r>
          </w:p>
        </w:tc>
        <w:tc>
          <w:tcPr>
            <w:tcW w:w="2528" w:type="dxa"/>
          </w:tcPr>
          <w:p w14:paraId="622681C3" w14:textId="16923120" w:rsidR="00A31AC4" w:rsidRDefault="00C877ED" w:rsidP="00A31AC4">
            <w:pPr>
              <w:pStyle w:val="BodyText-table"/>
            </w:pPr>
            <w:r>
              <w:t>N/A</w:t>
            </w:r>
          </w:p>
          <w:p w14:paraId="79F499EF" w14:textId="77777777" w:rsidR="00C877ED" w:rsidRDefault="00C877ED" w:rsidP="00A31AC4">
            <w:pPr>
              <w:pStyle w:val="BodyText-table"/>
            </w:pPr>
          </w:p>
          <w:p w14:paraId="2D5085DD" w14:textId="77777777" w:rsidR="00C877ED" w:rsidRDefault="00E71453" w:rsidP="00A31AC4">
            <w:pPr>
              <w:pStyle w:val="BodyText-table"/>
            </w:pPr>
            <w:r>
              <w:t>FBF 1245C12-2526</w:t>
            </w:r>
          </w:p>
          <w:p w14:paraId="071479AC" w14:textId="5B416547" w:rsidR="00E71453" w:rsidRPr="007D798B" w:rsidRDefault="00E71453" w:rsidP="00A31AC4">
            <w:pPr>
              <w:pStyle w:val="BodyText-table"/>
            </w:pPr>
            <w:r>
              <w:t>ML24116A151</w:t>
            </w:r>
          </w:p>
        </w:tc>
      </w:tr>
    </w:tbl>
    <w:p w14:paraId="710B5479" w14:textId="141E8166" w:rsidR="00EE3B34" w:rsidRPr="007D798B" w:rsidRDefault="00EE3B34" w:rsidP="00175140">
      <w:pPr>
        <w:pStyle w:val="BodyText"/>
      </w:pPr>
    </w:p>
    <w:sectPr w:rsidR="00EE3B34" w:rsidRPr="007D798B" w:rsidSect="0072656B">
      <w:footerReference w:type="default" r:id="rId53"/>
      <w:pgSz w:w="15840" w:h="12240" w:orient="landscape" w:code="1"/>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7EC0DF" w14:textId="77777777" w:rsidR="00D70B07" w:rsidRDefault="00D70B07" w:rsidP="000261EE">
      <w:r>
        <w:separator/>
      </w:r>
    </w:p>
  </w:endnote>
  <w:endnote w:type="continuationSeparator" w:id="0">
    <w:p w14:paraId="60F760C6" w14:textId="77777777" w:rsidR="00D70B07" w:rsidRDefault="00D70B07" w:rsidP="000261EE">
      <w:r>
        <w:continuationSeparator/>
      </w:r>
    </w:p>
  </w:endnote>
  <w:endnote w:type="continuationNotice" w:id="1">
    <w:p w14:paraId="2E9D1AEB" w14:textId="77777777" w:rsidR="00D70B07" w:rsidRDefault="00D70B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font1212">
    <w:altName w:val="Calibri"/>
    <w:panose1 w:val="00000000000000000000"/>
    <w:charset w:val="00"/>
    <w:family w:val="auto"/>
    <w:notTrueType/>
    <w:pitch w:val="default"/>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0DF104" w14:textId="25077E19" w:rsidR="00FD1ABA" w:rsidRDefault="00FD1ABA">
    <w:pPr>
      <w:pStyle w:val="Footer"/>
    </w:pPr>
    <w:r>
      <w:t>Issue Date:</w:t>
    </w:r>
    <w:r w:rsidR="0084004F">
      <w:t xml:space="preserve"> 05/21/25</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1245 App C12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29876F" w14:textId="26C5CA55" w:rsidR="00275DF6" w:rsidRPr="00FD1ABA" w:rsidRDefault="00275DF6" w:rsidP="00FD1AB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4A071A" w14:textId="67B904D9" w:rsidR="00FD1ABA" w:rsidRDefault="00FD1ABA">
    <w:pPr>
      <w:pStyle w:val="Footer"/>
    </w:pPr>
    <w:r>
      <w:t xml:space="preserve">Issue Date: </w:t>
    </w:r>
    <w:r w:rsidR="007B4193">
      <w:t>05/21/25</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1245 App C12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0C88B" w14:textId="778B8E26" w:rsidR="00962E29" w:rsidRDefault="00962E29">
    <w:pPr>
      <w:pStyle w:val="Footer"/>
    </w:pPr>
    <w:r>
      <w:t xml:space="preserve">Issue Date: </w:t>
    </w:r>
    <w:r w:rsidR="007B4193">
      <w:t>05/21/25</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1245 App C12</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C2350" w14:textId="77777777" w:rsidR="001F5B91" w:rsidRDefault="001F5B9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FAC88F" w14:textId="56E18DEC" w:rsidR="001F5B91" w:rsidRPr="000F4BB2" w:rsidRDefault="0079749C" w:rsidP="000F4BB2">
    <w:pPr>
      <w:pStyle w:val="Footer"/>
    </w:pPr>
    <w:r>
      <w:t xml:space="preserve">Issue Date: </w:t>
    </w:r>
    <w:r w:rsidR="007B4193">
      <w:t>05/21/25</w:t>
    </w:r>
    <w:r>
      <w:ptab w:relativeTo="margin" w:alignment="center" w:leader="none"/>
    </w:r>
    <w:r>
      <w:t>Att2-</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1245 App C12</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2A9379" w14:textId="68AC9109" w:rsidR="0072656B" w:rsidRPr="000F4BB2" w:rsidRDefault="0079749C" w:rsidP="000F4BB2">
    <w:pPr>
      <w:pStyle w:val="Footer"/>
    </w:pPr>
    <w:r>
      <w:t xml:space="preserve">Issue Date: </w:t>
    </w:r>
    <w:r w:rsidR="007C3DB4">
      <w:t>05/21/25</w:t>
    </w:r>
    <w:r>
      <w:ptab w:relativeTo="margin" w:alignment="center" w:leader="none"/>
    </w:r>
    <w:r>
      <w:t>Att3-</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1245 App C12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2C5E35" w14:textId="77777777" w:rsidR="00D70B07" w:rsidRDefault="00D70B07" w:rsidP="000261EE">
      <w:r>
        <w:separator/>
      </w:r>
    </w:p>
  </w:footnote>
  <w:footnote w:type="continuationSeparator" w:id="0">
    <w:p w14:paraId="02808877" w14:textId="77777777" w:rsidR="00D70B07" w:rsidRDefault="00D70B07" w:rsidP="000261EE">
      <w:r>
        <w:continuationSeparator/>
      </w:r>
    </w:p>
  </w:footnote>
  <w:footnote w:type="continuationNotice" w:id="1">
    <w:p w14:paraId="51B9564E" w14:textId="77777777" w:rsidR="00D70B07" w:rsidRDefault="00D70B0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0C42C650"/>
    <w:lvl w:ilvl="0">
      <w:start w:val="1"/>
      <w:numFmt w:val="bullet"/>
      <w:pStyle w:val="ListBullet5"/>
      <w:lvlText w:val=""/>
      <w:lvlJc w:val="left"/>
      <w:pPr>
        <w:tabs>
          <w:tab w:val="num" w:pos="2160"/>
        </w:tabs>
        <w:ind w:left="2160" w:hanging="360"/>
      </w:pPr>
      <w:rPr>
        <w:rFonts w:ascii="Symbol" w:hAnsi="Symbol" w:hint="default"/>
      </w:rPr>
    </w:lvl>
  </w:abstractNum>
  <w:abstractNum w:abstractNumId="1" w15:restartNumberingAfterBreak="0">
    <w:nsid w:val="FFFFFF81"/>
    <w:multiLevelType w:val="singleLevel"/>
    <w:tmpl w:val="C532A7E8"/>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C4021A8C"/>
    <w:lvl w:ilvl="0">
      <w:start w:val="1"/>
      <w:numFmt w:val="bullet"/>
      <w:pStyle w:val="ListBullet3"/>
      <w:lvlText w:val="o"/>
      <w:lvlJc w:val="left"/>
      <w:pPr>
        <w:ind w:left="1080" w:hanging="360"/>
      </w:pPr>
      <w:rPr>
        <w:rFonts w:ascii="Courier New" w:hAnsi="Courier New" w:cs="Courier New" w:hint="default"/>
      </w:rPr>
    </w:lvl>
  </w:abstractNum>
  <w:abstractNum w:abstractNumId="3" w15:restartNumberingAfterBreak="0">
    <w:nsid w:val="FFFFFF89"/>
    <w:multiLevelType w:val="singleLevel"/>
    <w:tmpl w:val="6C72B970"/>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B"/>
    <w:multiLevelType w:val="multilevel"/>
    <w:tmpl w:val="00000000"/>
    <w:name w:val="ParaNumbers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5" w15:restartNumberingAfterBreak="0">
    <w:nsid w:val="00000036"/>
    <w:multiLevelType w:val="multilevel"/>
    <w:tmpl w:val="00000000"/>
    <w:name w:val="AutoList1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6" w15:restartNumberingAfterBreak="0">
    <w:nsid w:val="00000040"/>
    <w:multiLevelType w:val="multilevel"/>
    <w:tmpl w:val="00000000"/>
    <w:name w:val="AutoList12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7" w15:restartNumberingAfterBreak="0">
    <w:nsid w:val="0000004C"/>
    <w:multiLevelType w:val="multilevel"/>
    <w:tmpl w:val="00000000"/>
    <w:name w:val="AutoList108"/>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8" w15:restartNumberingAfterBreak="0">
    <w:nsid w:val="00000055"/>
    <w:multiLevelType w:val="multilevel"/>
    <w:tmpl w:val="00000000"/>
    <w:name w:val="AutoList10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9" w15:restartNumberingAfterBreak="0">
    <w:nsid w:val="00FF61B9"/>
    <w:multiLevelType w:val="hybridMultilevel"/>
    <w:tmpl w:val="54EAF90A"/>
    <w:lvl w:ilvl="0" w:tplc="7646FDDA">
      <w:start w:val="1"/>
      <w:numFmt w:val="upp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038648DB"/>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1" w15:restartNumberingAfterBreak="0">
    <w:nsid w:val="04AC6833"/>
    <w:multiLevelType w:val="hybridMultilevel"/>
    <w:tmpl w:val="412CB33C"/>
    <w:lvl w:ilvl="0" w:tplc="3ACAD600">
      <w:start w:val="1"/>
      <w:numFmt w:val="upperLetter"/>
      <w:lvlText w:val="%1."/>
      <w:lvlJc w:val="left"/>
      <w:pPr>
        <w:ind w:left="681" w:hanging="360"/>
      </w:pPr>
      <w:rPr>
        <w:rFonts w:hint="default"/>
      </w:rPr>
    </w:lvl>
    <w:lvl w:ilvl="1" w:tplc="04090019" w:tentative="1">
      <w:start w:val="1"/>
      <w:numFmt w:val="lowerLetter"/>
      <w:lvlText w:val="%2."/>
      <w:lvlJc w:val="left"/>
      <w:pPr>
        <w:ind w:left="1401" w:hanging="360"/>
      </w:pPr>
    </w:lvl>
    <w:lvl w:ilvl="2" w:tplc="0409001B" w:tentative="1">
      <w:start w:val="1"/>
      <w:numFmt w:val="lowerRoman"/>
      <w:lvlText w:val="%3."/>
      <w:lvlJc w:val="right"/>
      <w:pPr>
        <w:ind w:left="2121" w:hanging="180"/>
      </w:pPr>
    </w:lvl>
    <w:lvl w:ilvl="3" w:tplc="0409000F" w:tentative="1">
      <w:start w:val="1"/>
      <w:numFmt w:val="decimal"/>
      <w:lvlText w:val="%4."/>
      <w:lvlJc w:val="left"/>
      <w:pPr>
        <w:ind w:left="2841" w:hanging="360"/>
      </w:pPr>
    </w:lvl>
    <w:lvl w:ilvl="4" w:tplc="04090019" w:tentative="1">
      <w:start w:val="1"/>
      <w:numFmt w:val="lowerLetter"/>
      <w:lvlText w:val="%5."/>
      <w:lvlJc w:val="left"/>
      <w:pPr>
        <w:ind w:left="3561" w:hanging="360"/>
      </w:pPr>
    </w:lvl>
    <w:lvl w:ilvl="5" w:tplc="0409001B" w:tentative="1">
      <w:start w:val="1"/>
      <w:numFmt w:val="lowerRoman"/>
      <w:lvlText w:val="%6."/>
      <w:lvlJc w:val="right"/>
      <w:pPr>
        <w:ind w:left="4281" w:hanging="180"/>
      </w:pPr>
    </w:lvl>
    <w:lvl w:ilvl="6" w:tplc="0409000F" w:tentative="1">
      <w:start w:val="1"/>
      <w:numFmt w:val="decimal"/>
      <w:lvlText w:val="%7."/>
      <w:lvlJc w:val="left"/>
      <w:pPr>
        <w:ind w:left="5001" w:hanging="360"/>
      </w:pPr>
    </w:lvl>
    <w:lvl w:ilvl="7" w:tplc="04090019" w:tentative="1">
      <w:start w:val="1"/>
      <w:numFmt w:val="lowerLetter"/>
      <w:lvlText w:val="%8."/>
      <w:lvlJc w:val="left"/>
      <w:pPr>
        <w:ind w:left="5721" w:hanging="360"/>
      </w:pPr>
    </w:lvl>
    <w:lvl w:ilvl="8" w:tplc="0409001B" w:tentative="1">
      <w:start w:val="1"/>
      <w:numFmt w:val="lowerRoman"/>
      <w:lvlText w:val="%9."/>
      <w:lvlJc w:val="right"/>
      <w:pPr>
        <w:ind w:left="6441" w:hanging="180"/>
      </w:pPr>
    </w:lvl>
  </w:abstractNum>
  <w:abstractNum w:abstractNumId="12" w15:restartNumberingAfterBreak="0">
    <w:nsid w:val="05344A63"/>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3" w15:restartNumberingAfterBreak="0">
    <w:nsid w:val="099D0209"/>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4" w15:restartNumberingAfterBreak="0">
    <w:nsid w:val="0A7A0E56"/>
    <w:multiLevelType w:val="hybridMultilevel"/>
    <w:tmpl w:val="41D27296"/>
    <w:lvl w:ilvl="0" w:tplc="939C56AA">
      <w:start w:val="2"/>
      <w:numFmt w:val="decimal"/>
      <w:lvlText w:val="%1."/>
      <w:lvlJc w:val="left"/>
      <w:pPr>
        <w:ind w:left="205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0AB1BE6"/>
    <w:multiLevelType w:val="hybridMultilevel"/>
    <w:tmpl w:val="EF401F58"/>
    <w:lvl w:ilvl="0" w:tplc="3724BF3C">
      <w:start w:val="1"/>
      <w:numFmt w:val="bullet"/>
      <w:pStyle w:val="ListBullet2"/>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6" w15:restartNumberingAfterBreak="0">
    <w:nsid w:val="12C53252"/>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7" w15:restartNumberingAfterBreak="0">
    <w:nsid w:val="1C615F09"/>
    <w:multiLevelType w:val="hybridMultilevel"/>
    <w:tmpl w:val="3606FDCA"/>
    <w:lvl w:ilvl="0" w:tplc="3BF0E0EA">
      <w:start w:val="1"/>
      <w:numFmt w:val="decimal"/>
      <w:lvlText w:val="%1."/>
      <w:lvlJc w:val="left"/>
      <w:pPr>
        <w:ind w:left="2700" w:hanging="63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18" w15:restartNumberingAfterBreak="0">
    <w:nsid w:val="1D7A7FC7"/>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9" w15:restartNumberingAfterBreak="0">
    <w:nsid w:val="1F34377F"/>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0" w15:restartNumberingAfterBreak="0">
    <w:nsid w:val="25A854F8"/>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1" w15:restartNumberingAfterBreak="0">
    <w:nsid w:val="2A163846"/>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2" w15:restartNumberingAfterBreak="0">
    <w:nsid w:val="2D6F4690"/>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3" w15:restartNumberingAfterBreak="0">
    <w:nsid w:val="2E826EB2"/>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4" w15:restartNumberingAfterBreak="0">
    <w:nsid w:val="2E8A259A"/>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5" w15:restartNumberingAfterBreak="0">
    <w:nsid w:val="38CB788E"/>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6" w15:restartNumberingAfterBreak="0">
    <w:nsid w:val="3A7A228F"/>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7" w15:restartNumberingAfterBreak="0">
    <w:nsid w:val="3BD049AC"/>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8" w15:restartNumberingAfterBreak="0">
    <w:nsid w:val="40F7180E"/>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9" w15:restartNumberingAfterBreak="0">
    <w:nsid w:val="42102E1C"/>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30" w15:restartNumberingAfterBreak="0">
    <w:nsid w:val="47426C06"/>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31" w15:restartNumberingAfterBreak="0">
    <w:nsid w:val="490E5F0C"/>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32" w15:restartNumberingAfterBreak="0">
    <w:nsid w:val="49C42C64"/>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33" w15:restartNumberingAfterBreak="0">
    <w:nsid w:val="4EF145EF"/>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34" w15:restartNumberingAfterBreak="0">
    <w:nsid w:val="55F13494"/>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35" w15:restartNumberingAfterBreak="0">
    <w:nsid w:val="5BA05DC3"/>
    <w:multiLevelType w:val="multilevel"/>
    <w:tmpl w:val="8A36BFD4"/>
    <w:lvl w:ilvl="0">
      <w:start w:val="1"/>
      <w:numFmt w:val="none"/>
      <w:pStyle w:val="Heading4"/>
      <w:lvlText w:val=""/>
      <w:lvlJc w:val="center"/>
      <w:pPr>
        <w:tabs>
          <w:tab w:val="num" w:pos="1440"/>
        </w:tabs>
        <w:ind w:left="0" w:firstLine="0"/>
      </w:pPr>
      <w:rPr>
        <w:rFonts w:ascii="Arial" w:hAnsi="Arial" w:hint="default"/>
        <w:b w:val="0"/>
        <w:i w:val="0"/>
        <w:sz w:val="24"/>
        <w:szCs w:val="24"/>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6" w15:restartNumberingAfterBreak="0">
    <w:nsid w:val="5BC902DC"/>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37" w15:restartNumberingAfterBreak="0">
    <w:nsid w:val="61E71411"/>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38" w15:restartNumberingAfterBreak="0">
    <w:nsid w:val="6BB70F93"/>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39" w15:restartNumberingAfterBreak="0">
    <w:nsid w:val="6D911557"/>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40" w15:restartNumberingAfterBreak="0">
    <w:nsid w:val="6DE65AD8"/>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41" w15:restartNumberingAfterBreak="0">
    <w:nsid w:val="6EAD2972"/>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42" w15:restartNumberingAfterBreak="0">
    <w:nsid w:val="708444E1"/>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43" w15:restartNumberingAfterBreak="0">
    <w:nsid w:val="72416E61"/>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44" w15:restartNumberingAfterBreak="0">
    <w:nsid w:val="7CD7253E"/>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num w:numId="1" w16cid:durableId="702708337">
    <w:abstractNumId w:val="11"/>
  </w:num>
  <w:num w:numId="2" w16cid:durableId="1080639308">
    <w:abstractNumId w:val="44"/>
  </w:num>
  <w:num w:numId="3" w16cid:durableId="513958433">
    <w:abstractNumId w:val="14"/>
  </w:num>
  <w:num w:numId="4" w16cid:durableId="852837076">
    <w:abstractNumId w:val="17"/>
  </w:num>
  <w:num w:numId="5" w16cid:durableId="649480759">
    <w:abstractNumId w:val="9"/>
  </w:num>
  <w:num w:numId="6" w16cid:durableId="466508133">
    <w:abstractNumId w:val="35"/>
  </w:num>
  <w:num w:numId="7" w16cid:durableId="367417869">
    <w:abstractNumId w:val="3"/>
  </w:num>
  <w:num w:numId="8" w16cid:durableId="601693084">
    <w:abstractNumId w:val="15"/>
  </w:num>
  <w:num w:numId="9" w16cid:durableId="1962878973">
    <w:abstractNumId w:val="2"/>
  </w:num>
  <w:num w:numId="10" w16cid:durableId="482938594">
    <w:abstractNumId w:val="1"/>
  </w:num>
  <w:num w:numId="11" w16cid:durableId="1901019957">
    <w:abstractNumId w:val="0"/>
  </w:num>
  <w:num w:numId="12" w16cid:durableId="1970159030">
    <w:abstractNumId w:val="23"/>
  </w:num>
  <w:num w:numId="13" w16cid:durableId="1196582808">
    <w:abstractNumId w:val="19"/>
  </w:num>
  <w:num w:numId="14" w16cid:durableId="1270743792">
    <w:abstractNumId w:val="34"/>
  </w:num>
  <w:num w:numId="15" w16cid:durableId="2108622514">
    <w:abstractNumId w:val="28"/>
  </w:num>
  <w:num w:numId="16" w16cid:durableId="635986376">
    <w:abstractNumId w:val="42"/>
  </w:num>
  <w:num w:numId="17" w16cid:durableId="1123881913">
    <w:abstractNumId w:val="13"/>
  </w:num>
  <w:num w:numId="18" w16cid:durableId="1744064789">
    <w:abstractNumId w:val="40"/>
  </w:num>
  <w:num w:numId="19" w16cid:durableId="1734544341">
    <w:abstractNumId w:val="20"/>
  </w:num>
  <w:num w:numId="20" w16cid:durableId="1885629655">
    <w:abstractNumId w:val="39"/>
  </w:num>
  <w:num w:numId="21" w16cid:durableId="606623137">
    <w:abstractNumId w:val="38"/>
  </w:num>
  <w:num w:numId="22" w16cid:durableId="591012047">
    <w:abstractNumId w:val="32"/>
  </w:num>
  <w:num w:numId="23" w16cid:durableId="873733527">
    <w:abstractNumId w:val="25"/>
  </w:num>
  <w:num w:numId="24" w16cid:durableId="453910091">
    <w:abstractNumId w:val="29"/>
  </w:num>
  <w:num w:numId="25" w16cid:durableId="1125076946">
    <w:abstractNumId w:val="43"/>
  </w:num>
  <w:num w:numId="26" w16cid:durableId="116724008">
    <w:abstractNumId w:val="21"/>
  </w:num>
  <w:num w:numId="27" w16cid:durableId="2062635376">
    <w:abstractNumId w:val="26"/>
  </w:num>
  <w:num w:numId="28" w16cid:durableId="1169977092">
    <w:abstractNumId w:val="18"/>
  </w:num>
  <w:num w:numId="29" w16cid:durableId="811866386">
    <w:abstractNumId w:val="24"/>
  </w:num>
  <w:num w:numId="30" w16cid:durableId="49774500">
    <w:abstractNumId w:val="30"/>
  </w:num>
  <w:num w:numId="31" w16cid:durableId="554583062">
    <w:abstractNumId w:val="27"/>
  </w:num>
  <w:num w:numId="32" w16cid:durableId="717625664">
    <w:abstractNumId w:val="10"/>
  </w:num>
  <w:num w:numId="33" w16cid:durableId="672217936">
    <w:abstractNumId w:val="16"/>
  </w:num>
  <w:num w:numId="34" w16cid:durableId="730007482">
    <w:abstractNumId w:val="31"/>
  </w:num>
  <w:num w:numId="35" w16cid:durableId="814957778">
    <w:abstractNumId w:val="33"/>
  </w:num>
  <w:num w:numId="36" w16cid:durableId="1092092131">
    <w:abstractNumId w:val="41"/>
  </w:num>
  <w:num w:numId="37" w16cid:durableId="28065997">
    <w:abstractNumId w:val="37"/>
  </w:num>
  <w:num w:numId="38" w16cid:durableId="1773084307">
    <w:abstractNumId w:val="12"/>
  </w:num>
  <w:num w:numId="39" w16cid:durableId="1418088604">
    <w:abstractNumId w:val="22"/>
  </w:num>
  <w:num w:numId="40" w16cid:durableId="1704284250">
    <w:abstractNumId w:val="36"/>
  </w:num>
  <w:num w:numId="41" w16cid:durableId="2014797000">
    <w:abstractNumId w:val="15"/>
  </w:num>
  <w:num w:numId="42" w16cid:durableId="313074419">
    <w:abstractNumId w:val="15"/>
  </w:num>
  <w:num w:numId="43" w16cid:durableId="28338063">
    <w:abstractNumId w:val="15"/>
  </w:num>
  <w:num w:numId="44" w16cid:durableId="1103188293">
    <w:abstractNumId w:val="15"/>
  </w:num>
  <w:num w:numId="45" w16cid:durableId="495875615">
    <w:abstractNumId w:val="15"/>
  </w:num>
  <w:num w:numId="46" w16cid:durableId="211885615">
    <w:abstractNumId w:val="15"/>
  </w:num>
  <w:num w:numId="47" w16cid:durableId="1234313189">
    <w:abstractNumId w:val="15"/>
  </w:num>
  <w:num w:numId="48" w16cid:durableId="1158229536">
    <w:abstractNumId w:val="1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embedSystemFonts/>
  <w:bordersDoNotSurroundHeader/>
  <w:bordersDoNotSurroundFooter/>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602D"/>
    <w:rsid w:val="00001FFD"/>
    <w:rsid w:val="0000526C"/>
    <w:rsid w:val="00006075"/>
    <w:rsid w:val="000064A3"/>
    <w:rsid w:val="00012771"/>
    <w:rsid w:val="000158AB"/>
    <w:rsid w:val="000162E0"/>
    <w:rsid w:val="00017B78"/>
    <w:rsid w:val="0002067D"/>
    <w:rsid w:val="00020682"/>
    <w:rsid w:val="00023534"/>
    <w:rsid w:val="0002398E"/>
    <w:rsid w:val="000261EE"/>
    <w:rsid w:val="00027D7A"/>
    <w:rsid w:val="00032EBA"/>
    <w:rsid w:val="00033521"/>
    <w:rsid w:val="00034FFD"/>
    <w:rsid w:val="00035771"/>
    <w:rsid w:val="000379FF"/>
    <w:rsid w:val="00040A14"/>
    <w:rsid w:val="0004227A"/>
    <w:rsid w:val="000425AE"/>
    <w:rsid w:val="00042914"/>
    <w:rsid w:val="000505C3"/>
    <w:rsid w:val="0005062D"/>
    <w:rsid w:val="000522E0"/>
    <w:rsid w:val="00052CE1"/>
    <w:rsid w:val="0005305D"/>
    <w:rsid w:val="00054D84"/>
    <w:rsid w:val="00055CF6"/>
    <w:rsid w:val="00056F77"/>
    <w:rsid w:val="0006168D"/>
    <w:rsid w:val="0006203B"/>
    <w:rsid w:val="00062261"/>
    <w:rsid w:val="000653B8"/>
    <w:rsid w:val="00072EA3"/>
    <w:rsid w:val="00076CD1"/>
    <w:rsid w:val="00087F8B"/>
    <w:rsid w:val="0009092A"/>
    <w:rsid w:val="00092DC8"/>
    <w:rsid w:val="000950B2"/>
    <w:rsid w:val="000956B1"/>
    <w:rsid w:val="000974B7"/>
    <w:rsid w:val="00097580"/>
    <w:rsid w:val="000A4156"/>
    <w:rsid w:val="000A6B66"/>
    <w:rsid w:val="000A6DA1"/>
    <w:rsid w:val="000B0F47"/>
    <w:rsid w:val="000B1205"/>
    <w:rsid w:val="000B28F3"/>
    <w:rsid w:val="000B328C"/>
    <w:rsid w:val="000B3601"/>
    <w:rsid w:val="000C1AAC"/>
    <w:rsid w:val="000C4A1C"/>
    <w:rsid w:val="000C68A6"/>
    <w:rsid w:val="000C6E44"/>
    <w:rsid w:val="000D0435"/>
    <w:rsid w:val="000D0F5F"/>
    <w:rsid w:val="000D0FE6"/>
    <w:rsid w:val="000E31B7"/>
    <w:rsid w:val="000E3860"/>
    <w:rsid w:val="000E52BB"/>
    <w:rsid w:val="000E7199"/>
    <w:rsid w:val="000E7CDA"/>
    <w:rsid w:val="000F2247"/>
    <w:rsid w:val="000F2A65"/>
    <w:rsid w:val="000F3262"/>
    <w:rsid w:val="000F4BB2"/>
    <w:rsid w:val="000F4C2C"/>
    <w:rsid w:val="000F681B"/>
    <w:rsid w:val="000F6BCF"/>
    <w:rsid w:val="000F7074"/>
    <w:rsid w:val="000F74C3"/>
    <w:rsid w:val="0010007E"/>
    <w:rsid w:val="00101543"/>
    <w:rsid w:val="001024AB"/>
    <w:rsid w:val="001026AF"/>
    <w:rsid w:val="00104C3C"/>
    <w:rsid w:val="00104ECD"/>
    <w:rsid w:val="0010643F"/>
    <w:rsid w:val="0010648B"/>
    <w:rsid w:val="00106C24"/>
    <w:rsid w:val="00107116"/>
    <w:rsid w:val="00107D62"/>
    <w:rsid w:val="00112C71"/>
    <w:rsid w:val="00116F9C"/>
    <w:rsid w:val="0012141F"/>
    <w:rsid w:val="00125957"/>
    <w:rsid w:val="00125C2F"/>
    <w:rsid w:val="00125C74"/>
    <w:rsid w:val="001266A8"/>
    <w:rsid w:val="001306CE"/>
    <w:rsid w:val="00130E81"/>
    <w:rsid w:val="001326EB"/>
    <w:rsid w:val="00147B47"/>
    <w:rsid w:val="00147E8B"/>
    <w:rsid w:val="00151CE6"/>
    <w:rsid w:val="00152330"/>
    <w:rsid w:val="00152A58"/>
    <w:rsid w:val="0015696F"/>
    <w:rsid w:val="00156A39"/>
    <w:rsid w:val="00157D53"/>
    <w:rsid w:val="00165866"/>
    <w:rsid w:val="0017163E"/>
    <w:rsid w:val="001733B8"/>
    <w:rsid w:val="0017359E"/>
    <w:rsid w:val="00173767"/>
    <w:rsid w:val="00174AC2"/>
    <w:rsid w:val="00175140"/>
    <w:rsid w:val="001759D5"/>
    <w:rsid w:val="0017719E"/>
    <w:rsid w:val="001828AF"/>
    <w:rsid w:val="00184565"/>
    <w:rsid w:val="00192562"/>
    <w:rsid w:val="0019293E"/>
    <w:rsid w:val="00193921"/>
    <w:rsid w:val="00194A7B"/>
    <w:rsid w:val="00195443"/>
    <w:rsid w:val="00196BD2"/>
    <w:rsid w:val="00197288"/>
    <w:rsid w:val="001979FF"/>
    <w:rsid w:val="00197D49"/>
    <w:rsid w:val="001A1D69"/>
    <w:rsid w:val="001B067B"/>
    <w:rsid w:val="001B4C6C"/>
    <w:rsid w:val="001B5DB5"/>
    <w:rsid w:val="001B65A9"/>
    <w:rsid w:val="001B7279"/>
    <w:rsid w:val="001C155A"/>
    <w:rsid w:val="001C2D96"/>
    <w:rsid w:val="001C2DF4"/>
    <w:rsid w:val="001C6E34"/>
    <w:rsid w:val="001D367A"/>
    <w:rsid w:val="001D60E5"/>
    <w:rsid w:val="001D74BF"/>
    <w:rsid w:val="001D76CA"/>
    <w:rsid w:val="001E2303"/>
    <w:rsid w:val="001E6400"/>
    <w:rsid w:val="001F0CDF"/>
    <w:rsid w:val="001F2A0E"/>
    <w:rsid w:val="001F5B91"/>
    <w:rsid w:val="002026B1"/>
    <w:rsid w:val="00202EC3"/>
    <w:rsid w:val="0020481C"/>
    <w:rsid w:val="002064A3"/>
    <w:rsid w:val="0021167D"/>
    <w:rsid w:val="00213EB3"/>
    <w:rsid w:val="00213EF0"/>
    <w:rsid w:val="0021572E"/>
    <w:rsid w:val="00216312"/>
    <w:rsid w:val="00222467"/>
    <w:rsid w:val="002337F3"/>
    <w:rsid w:val="00241FAD"/>
    <w:rsid w:val="00242949"/>
    <w:rsid w:val="00242E83"/>
    <w:rsid w:val="00243EBF"/>
    <w:rsid w:val="00244759"/>
    <w:rsid w:val="002459DC"/>
    <w:rsid w:val="00245BE6"/>
    <w:rsid w:val="00245FE6"/>
    <w:rsid w:val="002503C5"/>
    <w:rsid w:val="0025209D"/>
    <w:rsid w:val="00255D74"/>
    <w:rsid w:val="002561FB"/>
    <w:rsid w:val="00257B6E"/>
    <w:rsid w:val="00261EA1"/>
    <w:rsid w:val="002646D6"/>
    <w:rsid w:val="002739CA"/>
    <w:rsid w:val="00275017"/>
    <w:rsid w:val="002750FF"/>
    <w:rsid w:val="00275DF6"/>
    <w:rsid w:val="00276230"/>
    <w:rsid w:val="00277238"/>
    <w:rsid w:val="00277639"/>
    <w:rsid w:val="002777AF"/>
    <w:rsid w:val="00281217"/>
    <w:rsid w:val="00281E37"/>
    <w:rsid w:val="00285B00"/>
    <w:rsid w:val="00286111"/>
    <w:rsid w:val="00286A82"/>
    <w:rsid w:val="00291986"/>
    <w:rsid w:val="002938D3"/>
    <w:rsid w:val="002945AB"/>
    <w:rsid w:val="002A446C"/>
    <w:rsid w:val="002A66D3"/>
    <w:rsid w:val="002A7CB8"/>
    <w:rsid w:val="002A7FC0"/>
    <w:rsid w:val="002B0259"/>
    <w:rsid w:val="002B0B12"/>
    <w:rsid w:val="002B1A12"/>
    <w:rsid w:val="002B1C1C"/>
    <w:rsid w:val="002B585C"/>
    <w:rsid w:val="002C2674"/>
    <w:rsid w:val="002C3CA2"/>
    <w:rsid w:val="002C45D0"/>
    <w:rsid w:val="002C72DC"/>
    <w:rsid w:val="002C7B10"/>
    <w:rsid w:val="002D1CB3"/>
    <w:rsid w:val="002D32F8"/>
    <w:rsid w:val="002D4B6A"/>
    <w:rsid w:val="002D521C"/>
    <w:rsid w:val="002D6196"/>
    <w:rsid w:val="002D6482"/>
    <w:rsid w:val="002E092A"/>
    <w:rsid w:val="002E0D47"/>
    <w:rsid w:val="002E276C"/>
    <w:rsid w:val="002E2E54"/>
    <w:rsid w:val="002E370A"/>
    <w:rsid w:val="002E4A57"/>
    <w:rsid w:val="002E503E"/>
    <w:rsid w:val="002E5B2E"/>
    <w:rsid w:val="002E6793"/>
    <w:rsid w:val="002E696D"/>
    <w:rsid w:val="002F036A"/>
    <w:rsid w:val="002F0684"/>
    <w:rsid w:val="002F0E01"/>
    <w:rsid w:val="002F489E"/>
    <w:rsid w:val="002F48A3"/>
    <w:rsid w:val="002F4944"/>
    <w:rsid w:val="002F576E"/>
    <w:rsid w:val="002F5E74"/>
    <w:rsid w:val="002F63F2"/>
    <w:rsid w:val="002F7147"/>
    <w:rsid w:val="002F772D"/>
    <w:rsid w:val="002F7FF5"/>
    <w:rsid w:val="00300F05"/>
    <w:rsid w:val="003010AE"/>
    <w:rsid w:val="00301B06"/>
    <w:rsid w:val="003022BF"/>
    <w:rsid w:val="003038F4"/>
    <w:rsid w:val="00303A05"/>
    <w:rsid w:val="003061EC"/>
    <w:rsid w:val="003108D3"/>
    <w:rsid w:val="00310FDA"/>
    <w:rsid w:val="00313B1E"/>
    <w:rsid w:val="003142B5"/>
    <w:rsid w:val="0031649A"/>
    <w:rsid w:val="00317290"/>
    <w:rsid w:val="00317A87"/>
    <w:rsid w:val="00320CD7"/>
    <w:rsid w:val="00321B82"/>
    <w:rsid w:val="0032649C"/>
    <w:rsid w:val="00327584"/>
    <w:rsid w:val="0033071F"/>
    <w:rsid w:val="003319E1"/>
    <w:rsid w:val="003374BA"/>
    <w:rsid w:val="00337791"/>
    <w:rsid w:val="00340803"/>
    <w:rsid w:val="003410C8"/>
    <w:rsid w:val="00341C8A"/>
    <w:rsid w:val="003456B0"/>
    <w:rsid w:val="00345AD0"/>
    <w:rsid w:val="00346447"/>
    <w:rsid w:val="00347AE1"/>
    <w:rsid w:val="00350C7E"/>
    <w:rsid w:val="00355B79"/>
    <w:rsid w:val="003561FB"/>
    <w:rsid w:val="003569D3"/>
    <w:rsid w:val="00357D6B"/>
    <w:rsid w:val="00360F29"/>
    <w:rsid w:val="00362B17"/>
    <w:rsid w:val="003646FD"/>
    <w:rsid w:val="003653C9"/>
    <w:rsid w:val="003653D0"/>
    <w:rsid w:val="00365CAA"/>
    <w:rsid w:val="00365FFB"/>
    <w:rsid w:val="00366C35"/>
    <w:rsid w:val="003672D6"/>
    <w:rsid w:val="00370B4B"/>
    <w:rsid w:val="00371A54"/>
    <w:rsid w:val="003730F0"/>
    <w:rsid w:val="00374405"/>
    <w:rsid w:val="003749A9"/>
    <w:rsid w:val="003803E1"/>
    <w:rsid w:val="003813C5"/>
    <w:rsid w:val="0038450B"/>
    <w:rsid w:val="003855C1"/>
    <w:rsid w:val="00387E7C"/>
    <w:rsid w:val="00391552"/>
    <w:rsid w:val="00392CE2"/>
    <w:rsid w:val="003932F6"/>
    <w:rsid w:val="003969B7"/>
    <w:rsid w:val="003A10EC"/>
    <w:rsid w:val="003A661D"/>
    <w:rsid w:val="003A76CA"/>
    <w:rsid w:val="003A7DDE"/>
    <w:rsid w:val="003B117B"/>
    <w:rsid w:val="003B2BBB"/>
    <w:rsid w:val="003B4E38"/>
    <w:rsid w:val="003B7051"/>
    <w:rsid w:val="003C0127"/>
    <w:rsid w:val="003C0AAE"/>
    <w:rsid w:val="003C14A3"/>
    <w:rsid w:val="003C3400"/>
    <w:rsid w:val="003D081F"/>
    <w:rsid w:val="003D4037"/>
    <w:rsid w:val="003D5CEE"/>
    <w:rsid w:val="003D67EE"/>
    <w:rsid w:val="003E0C63"/>
    <w:rsid w:val="003E1EB3"/>
    <w:rsid w:val="003E206D"/>
    <w:rsid w:val="003E2939"/>
    <w:rsid w:val="003E333C"/>
    <w:rsid w:val="003E3427"/>
    <w:rsid w:val="003F1FD0"/>
    <w:rsid w:val="003F2765"/>
    <w:rsid w:val="004028EB"/>
    <w:rsid w:val="00412FC3"/>
    <w:rsid w:val="004141AD"/>
    <w:rsid w:val="00416986"/>
    <w:rsid w:val="00423A6D"/>
    <w:rsid w:val="00427398"/>
    <w:rsid w:val="00427DD1"/>
    <w:rsid w:val="004316BA"/>
    <w:rsid w:val="004416D4"/>
    <w:rsid w:val="00447A83"/>
    <w:rsid w:val="0045080F"/>
    <w:rsid w:val="00450DF7"/>
    <w:rsid w:val="00452E10"/>
    <w:rsid w:val="00453AC6"/>
    <w:rsid w:val="00453C4A"/>
    <w:rsid w:val="004567E0"/>
    <w:rsid w:val="00457417"/>
    <w:rsid w:val="0045754A"/>
    <w:rsid w:val="00462ECC"/>
    <w:rsid w:val="00463D0E"/>
    <w:rsid w:val="00471543"/>
    <w:rsid w:val="00472453"/>
    <w:rsid w:val="004732BC"/>
    <w:rsid w:val="004738BC"/>
    <w:rsid w:val="00492EBF"/>
    <w:rsid w:val="004934FA"/>
    <w:rsid w:val="004A0120"/>
    <w:rsid w:val="004A0E7B"/>
    <w:rsid w:val="004A2878"/>
    <w:rsid w:val="004A53C5"/>
    <w:rsid w:val="004A6D34"/>
    <w:rsid w:val="004B1588"/>
    <w:rsid w:val="004B1EF5"/>
    <w:rsid w:val="004B40F8"/>
    <w:rsid w:val="004B4654"/>
    <w:rsid w:val="004B5E0E"/>
    <w:rsid w:val="004B6DFC"/>
    <w:rsid w:val="004C1486"/>
    <w:rsid w:val="004C1B4C"/>
    <w:rsid w:val="004C200A"/>
    <w:rsid w:val="004C2446"/>
    <w:rsid w:val="004C729C"/>
    <w:rsid w:val="004C7FD9"/>
    <w:rsid w:val="004D069B"/>
    <w:rsid w:val="004D1288"/>
    <w:rsid w:val="004D210E"/>
    <w:rsid w:val="004D2529"/>
    <w:rsid w:val="004D3FE4"/>
    <w:rsid w:val="004D4FA8"/>
    <w:rsid w:val="004D73BB"/>
    <w:rsid w:val="004E26AF"/>
    <w:rsid w:val="004E355E"/>
    <w:rsid w:val="004E5880"/>
    <w:rsid w:val="004F4227"/>
    <w:rsid w:val="004F4AAF"/>
    <w:rsid w:val="004F5318"/>
    <w:rsid w:val="004F5C80"/>
    <w:rsid w:val="004F68BE"/>
    <w:rsid w:val="00504F17"/>
    <w:rsid w:val="00504F19"/>
    <w:rsid w:val="00506B80"/>
    <w:rsid w:val="005129AB"/>
    <w:rsid w:val="00517243"/>
    <w:rsid w:val="0051724E"/>
    <w:rsid w:val="005204A1"/>
    <w:rsid w:val="00521E91"/>
    <w:rsid w:val="005226AA"/>
    <w:rsid w:val="00522CD4"/>
    <w:rsid w:val="005232A0"/>
    <w:rsid w:val="005239FE"/>
    <w:rsid w:val="00527A88"/>
    <w:rsid w:val="00531B2C"/>
    <w:rsid w:val="005357CB"/>
    <w:rsid w:val="00535D3B"/>
    <w:rsid w:val="0053755C"/>
    <w:rsid w:val="00537675"/>
    <w:rsid w:val="0053776D"/>
    <w:rsid w:val="00537925"/>
    <w:rsid w:val="00537988"/>
    <w:rsid w:val="005411F8"/>
    <w:rsid w:val="00541E56"/>
    <w:rsid w:val="005425E7"/>
    <w:rsid w:val="00542BFD"/>
    <w:rsid w:val="005432D7"/>
    <w:rsid w:val="00553533"/>
    <w:rsid w:val="005540B8"/>
    <w:rsid w:val="00554E77"/>
    <w:rsid w:val="0055515C"/>
    <w:rsid w:val="0056159B"/>
    <w:rsid w:val="00561F80"/>
    <w:rsid w:val="00562779"/>
    <w:rsid w:val="00562D6A"/>
    <w:rsid w:val="00564C75"/>
    <w:rsid w:val="00565178"/>
    <w:rsid w:val="00565640"/>
    <w:rsid w:val="00566358"/>
    <w:rsid w:val="00571118"/>
    <w:rsid w:val="00571FA1"/>
    <w:rsid w:val="0057296A"/>
    <w:rsid w:val="005759EB"/>
    <w:rsid w:val="00575AED"/>
    <w:rsid w:val="00576B14"/>
    <w:rsid w:val="00577C58"/>
    <w:rsid w:val="005807C5"/>
    <w:rsid w:val="005816AD"/>
    <w:rsid w:val="0058208D"/>
    <w:rsid w:val="00583AB9"/>
    <w:rsid w:val="00587FB6"/>
    <w:rsid w:val="005929B4"/>
    <w:rsid w:val="00593DF4"/>
    <w:rsid w:val="00594E1D"/>
    <w:rsid w:val="005957BA"/>
    <w:rsid w:val="00596B77"/>
    <w:rsid w:val="00596FC0"/>
    <w:rsid w:val="0059753E"/>
    <w:rsid w:val="005A0C89"/>
    <w:rsid w:val="005A1CAF"/>
    <w:rsid w:val="005A218E"/>
    <w:rsid w:val="005A2AD7"/>
    <w:rsid w:val="005A2F84"/>
    <w:rsid w:val="005A52EC"/>
    <w:rsid w:val="005A5312"/>
    <w:rsid w:val="005A7A63"/>
    <w:rsid w:val="005B01C8"/>
    <w:rsid w:val="005B2E78"/>
    <w:rsid w:val="005B3E8E"/>
    <w:rsid w:val="005B3F22"/>
    <w:rsid w:val="005C12B9"/>
    <w:rsid w:val="005C530F"/>
    <w:rsid w:val="005C5BF7"/>
    <w:rsid w:val="005C6241"/>
    <w:rsid w:val="005C6F4A"/>
    <w:rsid w:val="005D0AF4"/>
    <w:rsid w:val="005D1436"/>
    <w:rsid w:val="005E0BC3"/>
    <w:rsid w:val="005E1061"/>
    <w:rsid w:val="005E4E76"/>
    <w:rsid w:val="005E5C8B"/>
    <w:rsid w:val="005E66B9"/>
    <w:rsid w:val="005E6F2B"/>
    <w:rsid w:val="005F07C5"/>
    <w:rsid w:val="005F3C10"/>
    <w:rsid w:val="005F4FD6"/>
    <w:rsid w:val="005F5B0D"/>
    <w:rsid w:val="005F5C00"/>
    <w:rsid w:val="00600CD3"/>
    <w:rsid w:val="006033DA"/>
    <w:rsid w:val="006037A2"/>
    <w:rsid w:val="00606A23"/>
    <w:rsid w:val="00610772"/>
    <w:rsid w:val="00610D91"/>
    <w:rsid w:val="00612401"/>
    <w:rsid w:val="00613296"/>
    <w:rsid w:val="006150CB"/>
    <w:rsid w:val="0062314B"/>
    <w:rsid w:val="006248B3"/>
    <w:rsid w:val="006259B0"/>
    <w:rsid w:val="006263B1"/>
    <w:rsid w:val="006317E6"/>
    <w:rsid w:val="00631A1A"/>
    <w:rsid w:val="0063422B"/>
    <w:rsid w:val="0063512F"/>
    <w:rsid w:val="006353B0"/>
    <w:rsid w:val="00637204"/>
    <w:rsid w:val="006379E0"/>
    <w:rsid w:val="00641462"/>
    <w:rsid w:val="00641536"/>
    <w:rsid w:val="00643273"/>
    <w:rsid w:val="00643CAC"/>
    <w:rsid w:val="00645663"/>
    <w:rsid w:val="0065308D"/>
    <w:rsid w:val="00653697"/>
    <w:rsid w:val="00655263"/>
    <w:rsid w:val="0065642D"/>
    <w:rsid w:val="00661F08"/>
    <w:rsid w:val="0066501B"/>
    <w:rsid w:val="00670829"/>
    <w:rsid w:val="00670865"/>
    <w:rsid w:val="00670C27"/>
    <w:rsid w:val="006715DC"/>
    <w:rsid w:val="00673205"/>
    <w:rsid w:val="00675C3A"/>
    <w:rsid w:val="00675D70"/>
    <w:rsid w:val="0067606F"/>
    <w:rsid w:val="0068060B"/>
    <w:rsid w:val="006831C6"/>
    <w:rsid w:val="006839DB"/>
    <w:rsid w:val="00683EDE"/>
    <w:rsid w:val="00686177"/>
    <w:rsid w:val="00686E18"/>
    <w:rsid w:val="00686E8F"/>
    <w:rsid w:val="0068713E"/>
    <w:rsid w:val="00695E77"/>
    <w:rsid w:val="006978D4"/>
    <w:rsid w:val="00697E5D"/>
    <w:rsid w:val="006A0921"/>
    <w:rsid w:val="006A13C8"/>
    <w:rsid w:val="006A1BB5"/>
    <w:rsid w:val="006A3451"/>
    <w:rsid w:val="006A3A33"/>
    <w:rsid w:val="006A41D1"/>
    <w:rsid w:val="006A65BE"/>
    <w:rsid w:val="006A67BC"/>
    <w:rsid w:val="006B0721"/>
    <w:rsid w:val="006B120E"/>
    <w:rsid w:val="006B285A"/>
    <w:rsid w:val="006B30CF"/>
    <w:rsid w:val="006B31EC"/>
    <w:rsid w:val="006C062E"/>
    <w:rsid w:val="006C0AA2"/>
    <w:rsid w:val="006C3028"/>
    <w:rsid w:val="006C6047"/>
    <w:rsid w:val="006D29A5"/>
    <w:rsid w:val="006D6A3E"/>
    <w:rsid w:val="006D7754"/>
    <w:rsid w:val="006D7F6B"/>
    <w:rsid w:val="006E0490"/>
    <w:rsid w:val="006E32B4"/>
    <w:rsid w:val="006E3BAD"/>
    <w:rsid w:val="006E663A"/>
    <w:rsid w:val="006F0966"/>
    <w:rsid w:val="006F38F3"/>
    <w:rsid w:val="006F3972"/>
    <w:rsid w:val="006F3E7A"/>
    <w:rsid w:val="007002E1"/>
    <w:rsid w:val="0070193E"/>
    <w:rsid w:val="00701B88"/>
    <w:rsid w:val="00703EDD"/>
    <w:rsid w:val="00704490"/>
    <w:rsid w:val="00705DD2"/>
    <w:rsid w:val="00706632"/>
    <w:rsid w:val="00710126"/>
    <w:rsid w:val="007118A6"/>
    <w:rsid w:val="00712C16"/>
    <w:rsid w:val="0071390E"/>
    <w:rsid w:val="007145B1"/>
    <w:rsid w:val="00714978"/>
    <w:rsid w:val="00714C97"/>
    <w:rsid w:val="0071616F"/>
    <w:rsid w:val="0072176C"/>
    <w:rsid w:val="00725AC3"/>
    <w:rsid w:val="00726207"/>
    <w:rsid w:val="0072656B"/>
    <w:rsid w:val="0073136D"/>
    <w:rsid w:val="00732E7D"/>
    <w:rsid w:val="00734408"/>
    <w:rsid w:val="007346EA"/>
    <w:rsid w:val="00734AC9"/>
    <w:rsid w:val="0073529D"/>
    <w:rsid w:val="00735657"/>
    <w:rsid w:val="00737757"/>
    <w:rsid w:val="007430CF"/>
    <w:rsid w:val="0074584A"/>
    <w:rsid w:val="00745F1E"/>
    <w:rsid w:val="0075018A"/>
    <w:rsid w:val="007511A1"/>
    <w:rsid w:val="00754F12"/>
    <w:rsid w:val="0075675E"/>
    <w:rsid w:val="00756775"/>
    <w:rsid w:val="00756B48"/>
    <w:rsid w:val="00760845"/>
    <w:rsid w:val="0076122A"/>
    <w:rsid w:val="00761B0E"/>
    <w:rsid w:val="00761E4C"/>
    <w:rsid w:val="00762E48"/>
    <w:rsid w:val="00762F71"/>
    <w:rsid w:val="00763BA0"/>
    <w:rsid w:val="00763C16"/>
    <w:rsid w:val="00763C66"/>
    <w:rsid w:val="00763DD4"/>
    <w:rsid w:val="0076444F"/>
    <w:rsid w:val="00764729"/>
    <w:rsid w:val="00764EB3"/>
    <w:rsid w:val="00771E82"/>
    <w:rsid w:val="00773EA8"/>
    <w:rsid w:val="00775380"/>
    <w:rsid w:val="00775B9B"/>
    <w:rsid w:val="007762BC"/>
    <w:rsid w:val="007803FA"/>
    <w:rsid w:val="007808F3"/>
    <w:rsid w:val="00780E82"/>
    <w:rsid w:val="0078179E"/>
    <w:rsid w:val="00782AB8"/>
    <w:rsid w:val="00782C06"/>
    <w:rsid w:val="00784709"/>
    <w:rsid w:val="00785347"/>
    <w:rsid w:val="00785C58"/>
    <w:rsid w:val="00786C27"/>
    <w:rsid w:val="00791481"/>
    <w:rsid w:val="00792C72"/>
    <w:rsid w:val="00794B47"/>
    <w:rsid w:val="00795125"/>
    <w:rsid w:val="007954E3"/>
    <w:rsid w:val="007971C8"/>
    <w:rsid w:val="0079749C"/>
    <w:rsid w:val="007A18E0"/>
    <w:rsid w:val="007A2886"/>
    <w:rsid w:val="007A3224"/>
    <w:rsid w:val="007A402E"/>
    <w:rsid w:val="007A45AE"/>
    <w:rsid w:val="007A5CB1"/>
    <w:rsid w:val="007A683A"/>
    <w:rsid w:val="007B31D7"/>
    <w:rsid w:val="007B4008"/>
    <w:rsid w:val="007B4193"/>
    <w:rsid w:val="007B4DDC"/>
    <w:rsid w:val="007B68F4"/>
    <w:rsid w:val="007C3548"/>
    <w:rsid w:val="007C3DB4"/>
    <w:rsid w:val="007C7123"/>
    <w:rsid w:val="007D050C"/>
    <w:rsid w:val="007D30ED"/>
    <w:rsid w:val="007D798B"/>
    <w:rsid w:val="007E06FF"/>
    <w:rsid w:val="007E2FFE"/>
    <w:rsid w:val="007E3E6B"/>
    <w:rsid w:val="007E478D"/>
    <w:rsid w:val="007E5389"/>
    <w:rsid w:val="007E653E"/>
    <w:rsid w:val="007E6E0A"/>
    <w:rsid w:val="007E704A"/>
    <w:rsid w:val="007F0511"/>
    <w:rsid w:val="007F077D"/>
    <w:rsid w:val="007F3873"/>
    <w:rsid w:val="007F6121"/>
    <w:rsid w:val="007F6A81"/>
    <w:rsid w:val="008028C5"/>
    <w:rsid w:val="00804394"/>
    <w:rsid w:val="00805C98"/>
    <w:rsid w:val="00806425"/>
    <w:rsid w:val="0081181D"/>
    <w:rsid w:val="008120C6"/>
    <w:rsid w:val="008146C8"/>
    <w:rsid w:val="008164E5"/>
    <w:rsid w:val="00816A39"/>
    <w:rsid w:val="00822097"/>
    <w:rsid w:val="0082400A"/>
    <w:rsid w:val="00824F1D"/>
    <w:rsid w:val="00825BF3"/>
    <w:rsid w:val="00827034"/>
    <w:rsid w:val="008306AD"/>
    <w:rsid w:val="00840010"/>
    <w:rsid w:val="0084004F"/>
    <w:rsid w:val="008415C8"/>
    <w:rsid w:val="00844728"/>
    <w:rsid w:val="00846813"/>
    <w:rsid w:val="00846F7A"/>
    <w:rsid w:val="00847815"/>
    <w:rsid w:val="0085239F"/>
    <w:rsid w:val="008533A1"/>
    <w:rsid w:val="008535F7"/>
    <w:rsid w:val="00860524"/>
    <w:rsid w:val="00862F75"/>
    <w:rsid w:val="008636E9"/>
    <w:rsid w:val="00863DC7"/>
    <w:rsid w:val="00867129"/>
    <w:rsid w:val="0087044D"/>
    <w:rsid w:val="00870C98"/>
    <w:rsid w:val="0087461E"/>
    <w:rsid w:val="008757FC"/>
    <w:rsid w:val="008766AD"/>
    <w:rsid w:val="008809CD"/>
    <w:rsid w:val="00880E95"/>
    <w:rsid w:val="0088240F"/>
    <w:rsid w:val="00882996"/>
    <w:rsid w:val="008834BB"/>
    <w:rsid w:val="0088350F"/>
    <w:rsid w:val="008840BB"/>
    <w:rsid w:val="008840E4"/>
    <w:rsid w:val="00887388"/>
    <w:rsid w:val="0089575F"/>
    <w:rsid w:val="008A5C3F"/>
    <w:rsid w:val="008A6314"/>
    <w:rsid w:val="008A6C9E"/>
    <w:rsid w:val="008B09F3"/>
    <w:rsid w:val="008B1AC5"/>
    <w:rsid w:val="008B1BF2"/>
    <w:rsid w:val="008B2F15"/>
    <w:rsid w:val="008B3A1D"/>
    <w:rsid w:val="008B5F5B"/>
    <w:rsid w:val="008B6330"/>
    <w:rsid w:val="008B7C2C"/>
    <w:rsid w:val="008B7C3E"/>
    <w:rsid w:val="008C2777"/>
    <w:rsid w:val="008C316C"/>
    <w:rsid w:val="008C3C41"/>
    <w:rsid w:val="008D1560"/>
    <w:rsid w:val="008D18C0"/>
    <w:rsid w:val="008D213E"/>
    <w:rsid w:val="008D6F4F"/>
    <w:rsid w:val="008D7540"/>
    <w:rsid w:val="008E3302"/>
    <w:rsid w:val="008E3A75"/>
    <w:rsid w:val="008E791D"/>
    <w:rsid w:val="008F25CE"/>
    <w:rsid w:val="008F2AF6"/>
    <w:rsid w:val="008F32B9"/>
    <w:rsid w:val="008F514F"/>
    <w:rsid w:val="00900D4C"/>
    <w:rsid w:val="00902853"/>
    <w:rsid w:val="00904F1C"/>
    <w:rsid w:val="00910969"/>
    <w:rsid w:val="00910A72"/>
    <w:rsid w:val="009115B4"/>
    <w:rsid w:val="00920937"/>
    <w:rsid w:val="009224F1"/>
    <w:rsid w:val="00925E30"/>
    <w:rsid w:val="00926FF7"/>
    <w:rsid w:val="00932485"/>
    <w:rsid w:val="00932B41"/>
    <w:rsid w:val="00932F72"/>
    <w:rsid w:val="00933D39"/>
    <w:rsid w:val="0093586A"/>
    <w:rsid w:val="00941118"/>
    <w:rsid w:val="00941A71"/>
    <w:rsid w:val="00943485"/>
    <w:rsid w:val="00943B68"/>
    <w:rsid w:val="00944E3E"/>
    <w:rsid w:val="00945336"/>
    <w:rsid w:val="00946708"/>
    <w:rsid w:val="009468A3"/>
    <w:rsid w:val="009536C6"/>
    <w:rsid w:val="00954591"/>
    <w:rsid w:val="009553A1"/>
    <w:rsid w:val="00960F6D"/>
    <w:rsid w:val="00962CA9"/>
    <w:rsid w:val="00962E29"/>
    <w:rsid w:val="009634BB"/>
    <w:rsid w:val="00974B64"/>
    <w:rsid w:val="009750F6"/>
    <w:rsid w:val="0097549C"/>
    <w:rsid w:val="00975978"/>
    <w:rsid w:val="00975BBA"/>
    <w:rsid w:val="00975E32"/>
    <w:rsid w:val="009765B1"/>
    <w:rsid w:val="009771E0"/>
    <w:rsid w:val="009775B3"/>
    <w:rsid w:val="009812BE"/>
    <w:rsid w:val="009814C7"/>
    <w:rsid w:val="0098289B"/>
    <w:rsid w:val="0098476C"/>
    <w:rsid w:val="00984A12"/>
    <w:rsid w:val="00987A1E"/>
    <w:rsid w:val="009910B0"/>
    <w:rsid w:val="00993D2A"/>
    <w:rsid w:val="009954D5"/>
    <w:rsid w:val="009A03DF"/>
    <w:rsid w:val="009A33DF"/>
    <w:rsid w:val="009A39DC"/>
    <w:rsid w:val="009A425A"/>
    <w:rsid w:val="009A479C"/>
    <w:rsid w:val="009A5707"/>
    <w:rsid w:val="009A59D1"/>
    <w:rsid w:val="009A629E"/>
    <w:rsid w:val="009B481D"/>
    <w:rsid w:val="009B504D"/>
    <w:rsid w:val="009B5D26"/>
    <w:rsid w:val="009B70BC"/>
    <w:rsid w:val="009C219E"/>
    <w:rsid w:val="009C21C3"/>
    <w:rsid w:val="009C2DCA"/>
    <w:rsid w:val="009C4496"/>
    <w:rsid w:val="009C5094"/>
    <w:rsid w:val="009C5CA7"/>
    <w:rsid w:val="009C6CF4"/>
    <w:rsid w:val="009C6E45"/>
    <w:rsid w:val="009C7FB5"/>
    <w:rsid w:val="009D279C"/>
    <w:rsid w:val="009D52EC"/>
    <w:rsid w:val="009D6459"/>
    <w:rsid w:val="009D6FE0"/>
    <w:rsid w:val="009E1D2C"/>
    <w:rsid w:val="009E221A"/>
    <w:rsid w:val="009E3A37"/>
    <w:rsid w:val="009E4F80"/>
    <w:rsid w:val="009E62B2"/>
    <w:rsid w:val="009F227B"/>
    <w:rsid w:val="009F349B"/>
    <w:rsid w:val="009F4730"/>
    <w:rsid w:val="009F6B0D"/>
    <w:rsid w:val="009F7D70"/>
    <w:rsid w:val="00A00470"/>
    <w:rsid w:val="00A005F2"/>
    <w:rsid w:val="00A007C6"/>
    <w:rsid w:val="00A016FC"/>
    <w:rsid w:val="00A024B1"/>
    <w:rsid w:val="00A0366C"/>
    <w:rsid w:val="00A046E2"/>
    <w:rsid w:val="00A055B3"/>
    <w:rsid w:val="00A05D68"/>
    <w:rsid w:val="00A07FDE"/>
    <w:rsid w:val="00A10682"/>
    <w:rsid w:val="00A1464D"/>
    <w:rsid w:val="00A15611"/>
    <w:rsid w:val="00A21429"/>
    <w:rsid w:val="00A22C66"/>
    <w:rsid w:val="00A2459E"/>
    <w:rsid w:val="00A2650A"/>
    <w:rsid w:val="00A27F64"/>
    <w:rsid w:val="00A315B0"/>
    <w:rsid w:val="00A31706"/>
    <w:rsid w:val="00A31AC4"/>
    <w:rsid w:val="00A33B41"/>
    <w:rsid w:val="00A34494"/>
    <w:rsid w:val="00A3751E"/>
    <w:rsid w:val="00A41583"/>
    <w:rsid w:val="00A41D01"/>
    <w:rsid w:val="00A43A02"/>
    <w:rsid w:val="00A4414A"/>
    <w:rsid w:val="00A44F94"/>
    <w:rsid w:val="00A47342"/>
    <w:rsid w:val="00A47872"/>
    <w:rsid w:val="00A52B9C"/>
    <w:rsid w:val="00A55379"/>
    <w:rsid w:val="00A5590B"/>
    <w:rsid w:val="00A55E59"/>
    <w:rsid w:val="00A61F34"/>
    <w:rsid w:val="00A6270D"/>
    <w:rsid w:val="00A651F8"/>
    <w:rsid w:val="00A71116"/>
    <w:rsid w:val="00A71C2F"/>
    <w:rsid w:val="00A7295D"/>
    <w:rsid w:val="00A762C3"/>
    <w:rsid w:val="00A7707D"/>
    <w:rsid w:val="00A775E0"/>
    <w:rsid w:val="00A77B33"/>
    <w:rsid w:val="00A81101"/>
    <w:rsid w:val="00A82C27"/>
    <w:rsid w:val="00A8414D"/>
    <w:rsid w:val="00A85213"/>
    <w:rsid w:val="00A86114"/>
    <w:rsid w:val="00A952F9"/>
    <w:rsid w:val="00A95BB3"/>
    <w:rsid w:val="00A96D82"/>
    <w:rsid w:val="00A96E2D"/>
    <w:rsid w:val="00A97116"/>
    <w:rsid w:val="00A97139"/>
    <w:rsid w:val="00AA1D75"/>
    <w:rsid w:val="00AA4450"/>
    <w:rsid w:val="00AA580D"/>
    <w:rsid w:val="00AA5E89"/>
    <w:rsid w:val="00AA6BEC"/>
    <w:rsid w:val="00AB2589"/>
    <w:rsid w:val="00AB309E"/>
    <w:rsid w:val="00AB37EF"/>
    <w:rsid w:val="00AB584E"/>
    <w:rsid w:val="00AB5C2C"/>
    <w:rsid w:val="00AC0A0F"/>
    <w:rsid w:val="00AC20A2"/>
    <w:rsid w:val="00AC27EA"/>
    <w:rsid w:val="00AC46E9"/>
    <w:rsid w:val="00AC706B"/>
    <w:rsid w:val="00AD1342"/>
    <w:rsid w:val="00AD1FBB"/>
    <w:rsid w:val="00AD36F0"/>
    <w:rsid w:val="00AE0F75"/>
    <w:rsid w:val="00AE1801"/>
    <w:rsid w:val="00AE1845"/>
    <w:rsid w:val="00AE1DF9"/>
    <w:rsid w:val="00AE4939"/>
    <w:rsid w:val="00AE4D8C"/>
    <w:rsid w:val="00AE5A41"/>
    <w:rsid w:val="00AF1519"/>
    <w:rsid w:val="00AF163A"/>
    <w:rsid w:val="00AF3C2D"/>
    <w:rsid w:val="00AF5832"/>
    <w:rsid w:val="00AF6790"/>
    <w:rsid w:val="00B005BC"/>
    <w:rsid w:val="00B0068B"/>
    <w:rsid w:val="00B02D26"/>
    <w:rsid w:val="00B04356"/>
    <w:rsid w:val="00B06CF5"/>
    <w:rsid w:val="00B07A96"/>
    <w:rsid w:val="00B10B98"/>
    <w:rsid w:val="00B10D8A"/>
    <w:rsid w:val="00B11868"/>
    <w:rsid w:val="00B17001"/>
    <w:rsid w:val="00B17C9B"/>
    <w:rsid w:val="00B21767"/>
    <w:rsid w:val="00B24F43"/>
    <w:rsid w:val="00B27A81"/>
    <w:rsid w:val="00B306B1"/>
    <w:rsid w:val="00B33E48"/>
    <w:rsid w:val="00B4220C"/>
    <w:rsid w:val="00B44EA9"/>
    <w:rsid w:val="00B475D2"/>
    <w:rsid w:val="00B51AAF"/>
    <w:rsid w:val="00B5236E"/>
    <w:rsid w:val="00B569A4"/>
    <w:rsid w:val="00B56AC4"/>
    <w:rsid w:val="00B60A5B"/>
    <w:rsid w:val="00B60B69"/>
    <w:rsid w:val="00B61296"/>
    <w:rsid w:val="00B61B23"/>
    <w:rsid w:val="00B620CA"/>
    <w:rsid w:val="00B63D14"/>
    <w:rsid w:val="00B63EE6"/>
    <w:rsid w:val="00B64734"/>
    <w:rsid w:val="00B677AB"/>
    <w:rsid w:val="00B71331"/>
    <w:rsid w:val="00B72236"/>
    <w:rsid w:val="00B773BA"/>
    <w:rsid w:val="00B7773A"/>
    <w:rsid w:val="00B8005F"/>
    <w:rsid w:val="00B80E14"/>
    <w:rsid w:val="00B81A6B"/>
    <w:rsid w:val="00B8271D"/>
    <w:rsid w:val="00B829A5"/>
    <w:rsid w:val="00B844E3"/>
    <w:rsid w:val="00B861DA"/>
    <w:rsid w:val="00B90067"/>
    <w:rsid w:val="00B903A0"/>
    <w:rsid w:val="00B917FE"/>
    <w:rsid w:val="00B91ADB"/>
    <w:rsid w:val="00B93DE5"/>
    <w:rsid w:val="00B958E3"/>
    <w:rsid w:val="00B96589"/>
    <w:rsid w:val="00B97024"/>
    <w:rsid w:val="00B97654"/>
    <w:rsid w:val="00B97E7F"/>
    <w:rsid w:val="00BA02F6"/>
    <w:rsid w:val="00BA29EE"/>
    <w:rsid w:val="00BB06FB"/>
    <w:rsid w:val="00BB2E46"/>
    <w:rsid w:val="00BB415A"/>
    <w:rsid w:val="00BB7A2F"/>
    <w:rsid w:val="00BC065A"/>
    <w:rsid w:val="00BC39D4"/>
    <w:rsid w:val="00BC4CAF"/>
    <w:rsid w:val="00BC5D14"/>
    <w:rsid w:val="00BD4321"/>
    <w:rsid w:val="00BD63CC"/>
    <w:rsid w:val="00BD69A1"/>
    <w:rsid w:val="00BE0F66"/>
    <w:rsid w:val="00BE62F5"/>
    <w:rsid w:val="00BE7568"/>
    <w:rsid w:val="00BF4619"/>
    <w:rsid w:val="00BF5BE9"/>
    <w:rsid w:val="00BF72F9"/>
    <w:rsid w:val="00BF7A4D"/>
    <w:rsid w:val="00BF7B05"/>
    <w:rsid w:val="00C0217D"/>
    <w:rsid w:val="00C02D69"/>
    <w:rsid w:val="00C1053B"/>
    <w:rsid w:val="00C10E13"/>
    <w:rsid w:val="00C136B7"/>
    <w:rsid w:val="00C143A3"/>
    <w:rsid w:val="00C1659F"/>
    <w:rsid w:val="00C24808"/>
    <w:rsid w:val="00C255A9"/>
    <w:rsid w:val="00C271B2"/>
    <w:rsid w:val="00C278DE"/>
    <w:rsid w:val="00C3347D"/>
    <w:rsid w:val="00C357C2"/>
    <w:rsid w:val="00C357CE"/>
    <w:rsid w:val="00C36723"/>
    <w:rsid w:val="00C36B46"/>
    <w:rsid w:val="00C40323"/>
    <w:rsid w:val="00C40F0B"/>
    <w:rsid w:val="00C41071"/>
    <w:rsid w:val="00C41870"/>
    <w:rsid w:val="00C42AF2"/>
    <w:rsid w:val="00C46FA0"/>
    <w:rsid w:val="00C5371B"/>
    <w:rsid w:val="00C54514"/>
    <w:rsid w:val="00C5497F"/>
    <w:rsid w:val="00C55DD8"/>
    <w:rsid w:val="00C56779"/>
    <w:rsid w:val="00C576ED"/>
    <w:rsid w:val="00C62359"/>
    <w:rsid w:val="00C71AB0"/>
    <w:rsid w:val="00C71FE3"/>
    <w:rsid w:val="00C740C5"/>
    <w:rsid w:val="00C7493D"/>
    <w:rsid w:val="00C76354"/>
    <w:rsid w:val="00C77909"/>
    <w:rsid w:val="00C81382"/>
    <w:rsid w:val="00C81F2B"/>
    <w:rsid w:val="00C8348C"/>
    <w:rsid w:val="00C84B3C"/>
    <w:rsid w:val="00C86759"/>
    <w:rsid w:val="00C877ED"/>
    <w:rsid w:val="00C87D9F"/>
    <w:rsid w:val="00C90B14"/>
    <w:rsid w:val="00C91559"/>
    <w:rsid w:val="00C9271A"/>
    <w:rsid w:val="00C93416"/>
    <w:rsid w:val="00C935E1"/>
    <w:rsid w:val="00C93A93"/>
    <w:rsid w:val="00C93C07"/>
    <w:rsid w:val="00CA6368"/>
    <w:rsid w:val="00CA6907"/>
    <w:rsid w:val="00CA74CB"/>
    <w:rsid w:val="00CA7C99"/>
    <w:rsid w:val="00CB04FA"/>
    <w:rsid w:val="00CB0526"/>
    <w:rsid w:val="00CC0033"/>
    <w:rsid w:val="00CC074D"/>
    <w:rsid w:val="00CC2376"/>
    <w:rsid w:val="00CC4B12"/>
    <w:rsid w:val="00CC5293"/>
    <w:rsid w:val="00CC5768"/>
    <w:rsid w:val="00CD0D4B"/>
    <w:rsid w:val="00CD28C4"/>
    <w:rsid w:val="00CD6913"/>
    <w:rsid w:val="00CD6DF5"/>
    <w:rsid w:val="00CD7129"/>
    <w:rsid w:val="00CE0849"/>
    <w:rsid w:val="00CE251F"/>
    <w:rsid w:val="00CE6DCA"/>
    <w:rsid w:val="00CE7540"/>
    <w:rsid w:val="00CF1287"/>
    <w:rsid w:val="00CF379C"/>
    <w:rsid w:val="00CF380B"/>
    <w:rsid w:val="00CF581B"/>
    <w:rsid w:val="00D02907"/>
    <w:rsid w:val="00D02EC0"/>
    <w:rsid w:val="00D0598A"/>
    <w:rsid w:val="00D05A13"/>
    <w:rsid w:val="00D05B5F"/>
    <w:rsid w:val="00D07C44"/>
    <w:rsid w:val="00D136F9"/>
    <w:rsid w:val="00D13DEA"/>
    <w:rsid w:val="00D15EDB"/>
    <w:rsid w:val="00D22255"/>
    <w:rsid w:val="00D2429C"/>
    <w:rsid w:val="00D2625F"/>
    <w:rsid w:val="00D27C97"/>
    <w:rsid w:val="00D31590"/>
    <w:rsid w:val="00D3245B"/>
    <w:rsid w:val="00D33465"/>
    <w:rsid w:val="00D35EEB"/>
    <w:rsid w:val="00D36AA3"/>
    <w:rsid w:val="00D40D1B"/>
    <w:rsid w:val="00D41AA0"/>
    <w:rsid w:val="00D41C9C"/>
    <w:rsid w:val="00D4383A"/>
    <w:rsid w:val="00D4515A"/>
    <w:rsid w:val="00D471F5"/>
    <w:rsid w:val="00D479EA"/>
    <w:rsid w:val="00D47CDC"/>
    <w:rsid w:val="00D53C54"/>
    <w:rsid w:val="00D540CA"/>
    <w:rsid w:val="00D54A82"/>
    <w:rsid w:val="00D54B53"/>
    <w:rsid w:val="00D576DD"/>
    <w:rsid w:val="00D57D12"/>
    <w:rsid w:val="00D61A28"/>
    <w:rsid w:val="00D61D13"/>
    <w:rsid w:val="00D6383F"/>
    <w:rsid w:val="00D6432D"/>
    <w:rsid w:val="00D65E0F"/>
    <w:rsid w:val="00D66B07"/>
    <w:rsid w:val="00D67AB5"/>
    <w:rsid w:val="00D70B07"/>
    <w:rsid w:val="00D72170"/>
    <w:rsid w:val="00D734C7"/>
    <w:rsid w:val="00D7382E"/>
    <w:rsid w:val="00D73DF7"/>
    <w:rsid w:val="00D75859"/>
    <w:rsid w:val="00D81A6B"/>
    <w:rsid w:val="00D81E76"/>
    <w:rsid w:val="00D86F69"/>
    <w:rsid w:val="00D90E52"/>
    <w:rsid w:val="00D913B8"/>
    <w:rsid w:val="00D9155E"/>
    <w:rsid w:val="00D91575"/>
    <w:rsid w:val="00D94315"/>
    <w:rsid w:val="00D950D7"/>
    <w:rsid w:val="00DA0230"/>
    <w:rsid w:val="00DA03D9"/>
    <w:rsid w:val="00DA388B"/>
    <w:rsid w:val="00DA3BF2"/>
    <w:rsid w:val="00DA6566"/>
    <w:rsid w:val="00DA755D"/>
    <w:rsid w:val="00DB1D1D"/>
    <w:rsid w:val="00DB301D"/>
    <w:rsid w:val="00DB3E44"/>
    <w:rsid w:val="00DB624F"/>
    <w:rsid w:val="00DB6F28"/>
    <w:rsid w:val="00DB79D9"/>
    <w:rsid w:val="00DC072F"/>
    <w:rsid w:val="00DC15B7"/>
    <w:rsid w:val="00DC355F"/>
    <w:rsid w:val="00DC3562"/>
    <w:rsid w:val="00DC6BF4"/>
    <w:rsid w:val="00DC71A8"/>
    <w:rsid w:val="00DD2364"/>
    <w:rsid w:val="00DD376B"/>
    <w:rsid w:val="00DD58DF"/>
    <w:rsid w:val="00DD70FD"/>
    <w:rsid w:val="00DD7310"/>
    <w:rsid w:val="00DD76A5"/>
    <w:rsid w:val="00DD770C"/>
    <w:rsid w:val="00DE0A16"/>
    <w:rsid w:val="00DE1CC9"/>
    <w:rsid w:val="00DE2993"/>
    <w:rsid w:val="00DE2DF9"/>
    <w:rsid w:val="00DE392F"/>
    <w:rsid w:val="00DE49A3"/>
    <w:rsid w:val="00DF12E6"/>
    <w:rsid w:val="00DF5F55"/>
    <w:rsid w:val="00DF615B"/>
    <w:rsid w:val="00E03320"/>
    <w:rsid w:val="00E03A1F"/>
    <w:rsid w:val="00E04578"/>
    <w:rsid w:val="00E079A1"/>
    <w:rsid w:val="00E1027F"/>
    <w:rsid w:val="00E11BA1"/>
    <w:rsid w:val="00E1393D"/>
    <w:rsid w:val="00E148A9"/>
    <w:rsid w:val="00E1612A"/>
    <w:rsid w:val="00E16958"/>
    <w:rsid w:val="00E16C6E"/>
    <w:rsid w:val="00E23487"/>
    <w:rsid w:val="00E240F8"/>
    <w:rsid w:val="00E24762"/>
    <w:rsid w:val="00E247A0"/>
    <w:rsid w:val="00E2571A"/>
    <w:rsid w:val="00E25D8D"/>
    <w:rsid w:val="00E26862"/>
    <w:rsid w:val="00E30303"/>
    <w:rsid w:val="00E319CC"/>
    <w:rsid w:val="00E31B8D"/>
    <w:rsid w:val="00E33781"/>
    <w:rsid w:val="00E3599A"/>
    <w:rsid w:val="00E3680F"/>
    <w:rsid w:val="00E36845"/>
    <w:rsid w:val="00E40013"/>
    <w:rsid w:val="00E40101"/>
    <w:rsid w:val="00E447A5"/>
    <w:rsid w:val="00E474CD"/>
    <w:rsid w:val="00E515B0"/>
    <w:rsid w:val="00E52A0A"/>
    <w:rsid w:val="00E54049"/>
    <w:rsid w:val="00E55549"/>
    <w:rsid w:val="00E57EE8"/>
    <w:rsid w:val="00E61D95"/>
    <w:rsid w:val="00E630C6"/>
    <w:rsid w:val="00E632F7"/>
    <w:rsid w:val="00E67B2A"/>
    <w:rsid w:val="00E71453"/>
    <w:rsid w:val="00E7339D"/>
    <w:rsid w:val="00E745A1"/>
    <w:rsid w:val="00E7510F"/>
    <w:rsid w:val="00E75E26"/>
    <w:rsid w:val="00E76746"/>
    <w:rsid w:val="00E806A2"/>
    <w:rsid w:val="00E80F62"/>
    <w:rsid w:val="00E83089"/>
    <w:rsid w:val="00E837BA"/>
    <w:rsid w:val="00E83C9E"/>
    <w:rsid w:val="00E85367"/>
    <w:rsid w:val="00E85A70"/>
    <w:rsid w:val="00E91ECA"/>
    <w:rsid w:val="00E9547A"/>
    <w:rsid w:val="00E95B74"/>
    <w:rsid w:val="00E975BC"/>
    <w:rsid w:val="00EA06C9"/>
    <w:rsid w:val="00EA0DD5"/>
    <w:rsid w:val="00EA16B0"/>
    <w:rsid w:val="00EB0A7B"/>
    <w:rsid w:val="00EB1F74"/>
    <w:rsid w:val="00EB271D"/>
    <w:rsid w:val="00EB678A"/>
    <w:rsid w:val="00EB692F"/>
    <w:rsid w:val="00EB6D00"/>
    <w:rsid w:val="00EB7350"/>
    <w:rsid w:val="00EC17B1"/>
    <w:rsid w:val="00EC2C48"/>
    <w:rsid w:val="00EC30AC"/>
    <w:rsid w:val="00EC39DB"/>
    <w:rsid w:val="00EC4154"/>
    <w:rsid w:val="00EC65CC"/>
    <w:rsid w:val="00ED1F48"/>
    <w:rsid w:val="00ED27B7"/>
    <w:rsid w:val="00ED453B"/>
    <w:rsid w:val="00ED5BAE"/>
    <w:rsid w:val="00ED6E99"/>
    <w:rsid w:val="00EE116B"/>
    <w:rsid w:val="00EE2CF9"/>
    <w:rsid w:val="00EE3157"/>
    <w:rsid w:val="00EE3B34"/>
    <w:rsid w:val="00EE44D9"/>
    <w:rsid w:val="00EE520C"/>
    <w:rsid w:val="00EE5C05"/>
    <w:rsid w:val="00EE62D7"/>
    <w:rsid w:val="00EE63AE"/>
    <w:rsid w:val="00EF05C1"/>
    <w:rsid w:val="00EF2B3A"/>
    <w:rsid w:val="00EF314D"/>
    <w:rsid w:val="00F00194"/>
    <w:rsid w:val="00F011D1"/>
    <w:rsid w:val="00F025CA"/>
    <w:rsid w:val="00F03BE6"/>
    <w:rsid w:val="00F0602D"/>
    <w:rsid w:val="00F06D7B"/>
    <w:rsid w:val="00F104A8"/>
    <w:rsid w:val="00F114FB"/>
    <w:rsid w:val="00F14CA8"/>
    <w:rsid w:val="00F14EC0"/>
    <w:rsid w:val="00F155CE"/>
    <w:rsid w:val="00F17C1C"/>
    <w:rsid w:val="00F2691D"/>
    <w:rsid w:val="00F27360"/>
    <w:rsid w:val="00F275B0"/>
    <w:rsid w:val="00F312D7"/>
    <w:rsid w:val="00F32312"/>
    <w:rsid w:val="00F35268"/>
    <w:rsid w:val="00F36088"/>
    <w:rsid w:val="00F4126D"/>
    <w:rsid w:val="00F42E37"/>
    <w:rsid w:val="00F464EF"/>
    <w:rsid w:val="00F476D6"/>
    <w:rsid w:val="00F47DC2"/>
    <w:rsid w:val="00F50267"/>
    <w:rsid w:val="00F527E1"/>
    <w:rsid w:val="00F538C3"/>
    <w:rsid w:val="00F5603D"/>
    <w:rsid w:val="00F572CB"/>
    <w:rsid w:val="00F6033F"/>
    <w:rsid w:val="00F607D1"/>
    <w:rsid w:val="00F62293"/>
    <w:rsid w:val="00F62FBE"/>
    <w:rsid w:val="00F63394"/>
    <w:rsid w:val="00F64645"/>
    <w:rsid w:val="00F65C87"/>
    <w:rsid w:val="00F6640F"/>
    <w:rsid w:val="00F70BDC"/>
    <w:rsid w:val="00F71F6F"/>
    <w:rsid w:val="00F72E02"/>
    <w:rsid w:val="00F742B4"/>
    <w:rsid w:val="00F74D88"/>
    <w:rsid w:val="00F755AD"/>
    <w:rsid w:val="00F76C61"/>
    <w:rsid w:val="00F778E7"/>
    <w:rsid w:val="00F81609"/>
    <w:rsid w:val="00F82277"/>
    <w:rsid w:val="00F86A08"/>
    <w:rsid w:val="00F86FE5"/>
    <w:rsid w:val="00F90E07"/>
    <w:rsid w:val="00F91923"/>
    <w:rsid w:val="00F91EAA"/>
    <w:rsid w:val="00F94C85"/>
    <w:rsid w:val="00F963EE"/>
    <w:rsid w:val="00FA0A51"/>
    <w:rsid w:val="00FA1B36"/>
    <w:rsid w:val="00FA1CCA"/>
    <w:rsid w:val="00FA4E62"/>
    <w:rsid w:val="00FA5608"/>
    <w:rsid w:val="00FA79E8"/>
    <w:rsid w:val="00FB11CF"/>
    <w:rsid w:val="00FB1CF4"/>
    <w:rsid w:val="00FB2715"/>
    <w:rsid w:val="00FB2B9B"/>
    <w:rsid w:val="00FB42CD"/>
    <w:rsid w:val="00FB5151"/>
    <w:rsid w:val="00FC0957"/>
    <w:rsid w:val="00FC182B"/>
    <w:rsid w:val="00FC1BAF"/>
    <w:rsid w:val="00FC27FB"/>
    <w:rsid w:val="00FC3113"/>
    <w:rsid w:val="00FD0252"/>
    <w:rsid w:val="00FD1775"/>
    <w:rsid w:val="00FD1ABA"/>
    <w:rsid w:val="00FD32D7"/>
    <w:rsid w:val="00FD36D5"/>
    <w:rsid w:val="00FD43E3"/>
    <w:rsid w:val="00FD4734"/>
    <w:rsid w:val="00FD52B2"/>
    <w:rsid w:val="00FD5495"/>
    <w:rsid w:val="00FD5D0B"/>
    <w:rsid w:val="00FD6979"/>
    <w:rsid w:val="00FD7E24"/>
    <w:rsid w:val="00FE0EE2"/>
    <w:rsid w:val="00FE24E1"/>
    <w:rsid w:val="00FE28EF"/>
    <w:rsid w:val="00FE295E"/>
    <w:rsid w:val="00FE3C3C"/>
    <w:rsid w:val="00FE3FA3"/>
    <w:rsid w:val="00FE593B"/>
    <w:rsid w:val="00FE6FBA"/>
    <w:rsid w:val="00FF012E"/>
    <w:rsid w:val="00FF01A9"/>
    <w:rsid w:val="00FF20E5"/>
    <w:rsid w:val="00FF3FBC"/>
    <w:rsid w:val="00FF4B1F"/>
    <w:rsid w:val="00FF506F"/>
    <w:rsid w:val="058A5AE4"/>
    <w:rsid w:val="1B3BED1A"/>
    <w:rsid w:val="2640747B"/>
    <w:rsid w:val="3877CFB5"/>
    <w:rsid w:val="3F674E4C"/>
    <w:rsid w:val="3F914DA2"/>
    <w:rsid w:val="4E4094D8"/>
    <w:rsid w:val="59AF9B2F"/>
    <w:rsid w:val="7B31329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3590BF6"/>
  <w15:docId w15:val="{201D2FB3-F73D-4FB6-B9CF-4211FB44A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EastAsia" w:hAnsi="Arial" w:cs="Arial"/>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10AE"/>
    <w:pPr>
      <w:spacing w:after="0" w:line="240" w:lineRule="auto"/>
    </w:pPr>
    <w:rPr>
      <w:rFonts w:eastAsia="Times New Roman" w:cs="Times New Roman"/>
      <w:szCs w:val="24"/>
    </w:rPr>
  </w:style>
  <w:style w:type="paragraph" w:styleId="Heading1">
    <w:name w:val="heading 1"/>
    <w:basedOn w:val="BodyText"/>
    <w:next w:val="BodyText"/>
    <w:link w:val="Heading1Char"/>
    <w:qFormat/>
    <w:rsid w:val="00D66B07"/>
    <w:pPr>
      <w:keepNext/>
      <w:keepLines/>
      <w:widowControl w:val="0"/>
      <w:autoSpaceDE w:val="0"/>
      <w:autoSpaceDN w:val="0"/>
      <w:adjustRightInd w:val="0"/>
      <w:spacing w:before="440"/>
      <w:ind w:left="360" w:hanging="360"/>
      <w:outlineLvl w:val="0"/>
    </w:pPr>
    <w:rPr>
      <w:rFonts w:eastAsiaTheme="majorEastAsia" w:cstheme="majorBidi"/>
      <w:caps/>
    </w:rPr>
  </w:style>
  <w:style w:type="paragraph" w:styleId="Heading2">
    <w:name w:val="heading 2"/>
    <w:basedOn w:val="BodyText"/>
    <w:next w:val="BodyText"/>
    <w:link w:val="Heading2Char"/>
    <w:qFormat/>
    <w:rsid w:val="00D66B07"/>
    <w:pPr>
      <w:keepNext/>
      <w:keepLines/>
      <w:outlineLvl w:val="1"/>
    </w:pPr>
    <w:rPr>
      <w:rFonts w:eastAsiaTheme="majorEastAsia" w:cstheme="majorBidi"/>
      <w:szCs w:val="26"/>
    </w:rPr>
  </w:style>
  <w:style w:type="paragraph" w:styleId="Heading3">
    <w:name w:val="heading 3"/>
    <w:basedOn w:val="BodyText"/>
    <w:next w:val="BodyText"/>
    <w:link w:val="Heading3Char"/>
    <w:unhideWhenUsed/>
    <w:qFormat/>
    <w:rsid w:val="00D66B07"/>
    <w:pPr>
      <w:keepNext/>
      <w:keepLines/>
      <w:pageBreakBefore/>
      <w:jc w:val="center"/>
      <w:outlineLvl w:val="2"/>
    </w:pPr>
  </w:style>
  <w:style w:type="paragraph" w:styleId="Heading4">
    <w:name w:val="heading 4"/>
    <w:basedOn w:val="Normal"/>
    <w:next w:val="Normal"/>
    <w:link w:val="Heading4Char"/>
    <w:rsid w:val="00D66B07"/>
    <w:pPr>
      <w:keepNext/>
      <w:numPr>
        <w:numId w:val="6"/>
      </w:numPr>
      <w:spacing w:before="240" w:after="60"/>
      <w:outlineLvl w:val="3"/>
    </w:pPr>
    <w:rPr>
      <w:rFonts w:ascii="Times New Roman" w:hAnsi="Times New Roman"/>
      <w:b/>
      <w:bCs/>
      <w:sz w:val="28"/>
      <w:szCs w:val="28"/>
    </w:rPr>
  </w:style>
  <w:style w:type="paragraph" w:styleId="Heading5">
    <w:name w:val="heading 5"/>
    <w:basedOn w:val="Normal"/>
    <w:next w:val="Normal"/>
    <w:link w:val="Heading5Char"/>
    <w:rsid w:val="00D66B07"/>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llowedHyperlink">
    <w:name w:val="FollowedHyperlink"/>
    <w:basedOn w:val="DefaultParagraphFont"/>
    <w:uiPriority w:val="99"/>
    <w:semiHidden/>
    <w:unhideWhenUsed/>
    <w:rsid w:val="001979FF"/>
    <w:rPr>
      <w:color w:val="800080" w:themeColor="followedHyperlink"/>
      <w:u w:val="single"/>
    </w:rPr>
  </w:style>
  <w:style w:type="character" w:styleId="CommentReference">
    <w:name w:val="annotation reference"/>
    <w:basedOn w:val="DefaultParagraphFont"/>
    <w:semiHidden/>
    <w:rsid w:val="00D66B07"/>
    <w:rPr>
      <w:sz w:val="16"/>
      <w:szCs w:val="16"/>
    </w:rPr>
  </w:style>
  <w:style w:type="paragraph" w:styleId="CommentText">
    <w:name w:val="annotation text"/>
    <w:basedOn w:val="Normal"/>
    <w:link w:val="CommentTextChar"/>
    <w:semiHidden/>
    <w:unhideWhenUsed/>
    <w:rsid w:val="00173767"/>
    <w:rPr>
      <w:sz w:val="20"/>
      <w:szCs w:val="20"/>
    </w:rPr>
  </w:style>
  <w:style w:type="character" w:customStyle="1" w:styleId="CommentTextChar">
    <w:name w:val="Comment Text Char"/>
    <w:basedOn w:val="DefaultParagraphFont"/>
    <w:link w:val="CommentText"/>
    <w:semiHidden/>
    <w:rsid w:val="00173767"/>
    <w:rPr>
      <w:rFonts w:eastAsia="Times New Roman" w:cs="Times New Roman"/>
      <w:sz w:val="20"/>
      <w:szCs w:val="20"/>
    </w:rPr>
  </w:style>
  <w:style w:type="paragraph" w:styleId="CommentSubject">
    <w:name w:val="annotation subject"/>
    <w:basedOn w:val="Normal"/>
    <w:next w:val="Normal"/>
    <w:link w:val="CommentSubjectChar"/>
    <w:semiHidden/>
    <w:rsid w:val="00554E77"/>
    <w:rPr>
      <w:b/>
      <w:bCs/>
      <w:sz w:val="20"/>
      <w:szCs w:val="20"/>
    </w:rPr>
  </w:style>
  <w:style w:type="character" w:customStyle="1" w:styleId="CommentSubjectChar">
    <w:name w:val="Comment Subject Char"/>
    <w:basedOn w:val="DefaultParagraphFont"/>
    <w:link w:val="CommentSubject"/>
    <w:semiHidden/>
    <w:rsid w:val="00554E77"/>
    <w:rPr>
      <w:rFonts w:eastAsia="Times New Roman" w:cs="Times New Roman"/>
      <w:b/>
      <w:bCs/>
      <w:sz w:val="20"/>
      <w:szCs w:val="20"/>
    </w:rPr>
  </w:style>
  <w:style w:type="paragraph" w:styleId="BalloonText">
    <w:name w:val="Balloon Text"/>
    <w:basedOn w:val="Normal"/>
    <w:link w:val="BalloonTextChar"/>
    <w:semiHidden/>
    <w:rsid w:val="00D66B07"/>
    <w:rPr>
      <w:rFonts w:ascii="Tahoma" w:hAnsi="Tahoma" w:cs="Tahoma"/>
      <w:sz w:val="16"/>
      <w:szCs w:val="16"/>
    </w:rPr>
  </w:style>
  <w:style w:type="character" w:customStyle="1" w:styleId="BalloonTextChar">
    <w:name w:val="Balloon Text Char"/>
    <w:basedOn w:val="DefaultParagraphFont"/>
    <w:link w:val="BalloonText"/>
    <w:semiHidden/>
    <w:rsid w:val="00D66B07"/>
    <w:rPr>
      <w:rFonts w:ascii="Tahoma" w:eastAsia="Times New Roman" w:hAnsi="Tahoma" w:cs="Tahoma"/>
      <w:sz w:val="16"/>
      <w:szCs w:val="16"/>
    </w:rPr>
  </w:style>
  <w:style w:type="paragraph" w:styleId="ListParagraph">
    <w:name w:val="List Paragraph"/>
    <w:basedOn w:val="Normal"/>
    <w:uiPriority w:val="34"/>
    <w:qFormat/>
    <w:rsid w:val="00D66B07"/>
    <w:pPr>
      <w:ind w:left="720"/>
    </w:pPr>
  </w:style>
  <w:style w:type="paragraph" w:styleId="Header">
    <w:name w:val="header"/>
    <w:basedOn w:val="Normal"/>
    <w:link w:val="HeaderChar"/>
    <w:rsid w:val="00D66B07"/>
    <w:pPr>
      <w:widowControl w:val="0"/>
      <w:tabs>
        <w:tab w:val="center" w:pos="4320"/>
        <w:tab w:val="right" w:pos="8640"/>
      </w:tabs>
      <w:autoSpaceDE w:val="0"/>
      <w:autoSpaceDN w:val="0"/>
      <w:adjustRightInd w:val="0"/>
    </w:pPr>
    <w:rPr>
      <w:rFonts w:cs="Arial"/>
      <w:szCs w:val="22"/>
    </w:rPr>
  </w:style>
  <w:style w:type="character" w:customStyle="1" w:styleId="HeaderChar">
    <w:name w:val="Header Char"/>
    <w:basedOn w:val="DefaultParagraphFont"/>
    <w:link w:val="Header"/>
    <w:rsid w:val="00D66B07"/>
    <w:rPr>
      <w:rFonts w:eastAsia="Times New Roman"/>
    </w:rPr>
  </w:style>
  <w:style w:type="paragraph" w:styleId="Footer">
    <w:name w:val="footer"/>
    <w:basedOn w:val="Normal"/>
    <w:link w:val="FooterChar"/>
    <w:uiPriority w:val="99"/>
    <w:rsid w:val="00D66B07"/>
    <w:pPr>
      <w:tabs>
        <w:tab w:val="center" w:pos="4320"/>
        <w:tab w:val="right" w:pos="8640"/>
      </w:tabs>
    </w:pPr>
  </w:style>
  <w:style w:type="character" w:customStyle="1" w:styleId="FooterChar">
    <w:name w:val="Footer Char"/>
    <w:link w:val="Footer"/>
    <w:uiPriority w:val="99"/>
    <w:rsid w:val="00D66B07"/>
    <w:rPr>
      <w:rFonts w:eastAsia="Times New Roman" w:cs="Times New Roman"/>
      <w:szCs w:val="24"/>
    </w:rPr>
  </w:style>
  <w:style w:type="character" w:styleId="PageNumber">
    <w:name w:val="page number"/>
    <w:uiPriority w:val="99"/>
    <w:rsid w:val="00D66B07"/>
    <w:rPr>
      <w:rFonts w:cs="Times New Roman"/>
    </w:rPr>
  </w:style>
  <w:style w:type="paragraph" w:styleId="TOC1">
    <w:name w:val="toc 1"/>
    <w:basedOn w:val="Normal"/>
    <w:next w:val="Normal"/>
    <w:autoRedefine/>
    <w:uiPriority w:val="39"/>
    <w:unhideWhenUsed/>
    <w:rsid w:val="00FD4734"/>
    <w:pPr>
      <w:keepNext/>
      <w:tabs>
        <w:tab w:val="left" w:pos="1100"/>
        <w:tab w:val="right" w:leader="dot" w:pos="9350"/>
      </w:tabs>
      <w:spacing w:after="100" w:line="259" w:lineRule="auto"/>
      <w:contextualSpacing/>
    </w:pPr>
    <w:rPr>
      <w:rFonts w:eastAsiaTheme="minorHAnsi" w:cstheme="minorBidi"/>
      <w:szCs w:val="22"/>
    </w:rPr>
  </w:style>
  <w:style w:type="paragraph" w:styleId="TOC2">
    <w:name w:val="toc 2"/>
    <w:basedOn w:val="Normal"/>
    <w:next w:val="Normal"/>
    <w:autoRedefine/>
    <w:uiPriority w:val="39"/>
    <w:unhideWhenUsed/>
    <w:rsid w:val="00FD4734"/>
    <w:pPr>
      <w:tabs>
        <w:tab w:val="right" w:leader="dot" w:pos="9346"/>
      </w:tabs>
      <w:spacing w:after="120" w:line="259" w:lineRule="auto"/>
      <w:ind w:left="576" w:hanging="360"/>
      <w:contextualSpacing/>
    </w:pPr>
    <w:rPr>
      <w:rFonts w:eastAsiaTheme="minorHAnsi" w:cstheme="minorBidi"/>
      <w:szCs w:val="22"/>
    </w:rPr>
  </w:style>
  <w:style w:type="character" w:styleId="Hyperlink">
    <w:name w:val="Hyperlink"/>
    <w:uiPriority w:val="99"/>
    <w:rsid w:val="00D66B07"/>
    <w:rPr>
      <w:rFonts w:cs="Times New Roman"/>
      <w:color w:val="0000FF"/>
      <w:u w:val="single"/>
    </w:rPr>
  </w:style>
  <w:style w:type="paragraph" w:styleId="Revision">
    <w:name w:val="Revision"/>
    <w:hidden/>
    <w:uiPriority w:val="99"/>
    <w:semiHidden/>
    <w:rsid w:val="00FD6979"/>
    <w:pPr>
      <w:spacing w:after="0" w:line="240" w:lineRule="auto"/>
    </w:pPr>
    <w:rPr>
      <w:rFonts w:ascii="Times New Roman" w:hAnsi="Times New Roman" w:cs="Times New Roman"/>
      <w:sz w:val="24"/>
      <w:szCs w:val="24"/>
    </w:rPr>
  </w:style>
  <w:style w:type="paragraph" w:styleId="TOC3">
    <w:name w:val="toc 3"/>
    <w:basedOn w:val="Normal"/>
    <w:next w:val="Normal"/>
    <w:autoRedefine/>
    <w:uiPriority w:val="39"/>
    <w:unhideWhenUsed/>
    <w:rsid w:val="00FD4734"/>
    <w:pPr>
      <w:spacing w:after="120" w:line="259" w:lineRule="auto"/>
      <w:ind w:left="446"/>
      <w:contextualSpacing/>
    </w:pPr>
    <w:rPr>
      <w:rFonts w:eastAsiaTheme="minorHAnsi" w:cstheme="minorBidi"/>
      <w:szCs w:val="22"/>
    </w:rPr>
  </w:style>
  <w:style w:type="character" w:styleId="UnresolvedMention">
    <w:name w:val="Unresolved Mention"/>
    <w:basedOn w:val="DefaultParagraphFont"/>
    <w:uiPriority w:val="99"/>
    <w:semiHidden/>
    <w:unhideWhenUsed/>
    <w:rsid w:val="00D66B07"/>
    <w:rPr>
      <w:color w:val="605E5C"/>
      <w:shd w:val="clear" w:color="auto" w:fill="E1DFDD"/>
    </w:rPr>
  </w:style>
  <w:style w:type="paragraph" w:styleId="BodyText">
    <w:name w:val="Body Text"/>
    <w:link w:val="BodyTextChar"/>
    <w:qFormat/>
    <w:rsid w:val="00D66B07"/>
    <w:pPr>
      <w:spacing w:after="220" w:line="240" w:lineRule="auto"/>
    </w:pPr>
    <w:rPr>
      <w:rFonts w:eastAsiaTheme="minorHAnsi"/>
    </w:rPr>
  </w:style>
  <w:style w:type="character" w:customStyle="1" w:styleId="BodyTextChar">
    <w:name w:val="Body Text Char"/>
    <w:basedOn w:val="DefaultParagraphFont"/>
    <w:link w:val="BodyText"/>
    <w:rsid w:val="00D66B07"/>
    <w:rPr>
      <w:rFonts w:eastAsiaTheme="minorHAnsi"/>
    </w:rPr>
  </w:style>
  <w:style w:type="paragraph" w:customStyle="1" w:styleId="attachmenttitle">
    <w:name w:val="attachment title"/>
    <w:next w:val="BodyText"/>
    <w:qFormat/>
    <w:rsid w:val="00D66B07"/>
    <w:pPr>
      <w:keepNext/>
      <w:keepLines/>
      <w:widowControl w:val="0"/>
      <w:spacing w:after="220" w:line="240" w:lineRule="auto"/>
      <w:jc w:val="center"/>
      <w:outlineLvl w:val="0"/>
    </w:pPr>
    <w:rPr>
      <w:rFonts w:eastAsia="Times New Roman"/>
    </w:rPr>
  </w:style>
  <w:style w:type="paragraph" w:customStyle="1" w:styleId="BodyText-table">
    <w:name w:val="Body Text - table"/>
    <w:qFormat/>
    <w:rsid w:val="00D66B07"/>
    <w:pPr>
      <w:spacing w:after="0" w:line="240" w:lineRule="auto"/>
    </w:pPr>
    <w:rPr>
      <w:rFonts w:eastAsiaTheme="minorHAnsi" w:cstheme="minorBidi"/>
    </w:rPr>
  </w:style>
  <w:style w:type="paragraph" w:styleId="BodyText2">
    <w:name w:val="Body Text 2"/>
    <w:basedOn w:val="Normal"/>
    <w:link w:val="BodyText2Char"/>
    <w:rsid w:val="00D66B07"/>
    <w:pPr>
      <w:autoSpaceDE w:val="0"/>
      <w:autoSpaceDN w:val="0"/>
      <w:adjustRightInd w:val="0"/>
      <w:spacing w:after="220"/>
      <w:ind w:left="360"/>
    </w:pPr>
    <w:rPr>
      <w:rFonts w:cs="Arial"/>
      <w:szCs w:val="22"/>
    </w:rPr>
  </w:style>
  <w:style w:type="character" w:customStyle="1" w:styleId="BodyText2Char">
    <w:name w:val="Body Text 2 Char"/>
    <w:basedOn w:val="DefaultParagraphFont"/>
    <w:link w:val="BodyText2"/>
    <w:rsid w:val="00D66B07"/>
    <w:rPr>
      <w:rFonts w:eastAsia="Times New Roman"/>
    </w:rPr>
  </w:style>
  <w:style w:type="paragraph" w:styleId="BodyText3">
    <w:name w:val="Body Text 3"/>
    <w:basedOn w:val="BodyText2"/>
    <w:link w:val="BodyText3Char"/>
    <w:rsid w:val="00D66B07"/>
    <w:pPr>
      <w:ind w:left="720"/>
    </w:pPr>
  </w:style>
  <w:style w:type="character" w:customStyle="1" w:styleId="BodyText3Char">
    <w:name w:val="Body Text 3 Char"/>
    <w:basedOn w:val="DefaultParagraphFont"/>
    <w:link w:val="BodyText3"/>
    <w:rsid w:val="00D66B07"/>
    <w:rPr>
      <w:rFonts w:eastAsia="Times New Roman"/>
    </w:rPr>
  </w:style>
  <w:style w:type="character" w:customStyle="1" w:styleId="Commitment">
    <w:name w:val="Commitment"/>
    <w:basedOn w:val="BodyTextChar"/>
    <w:uiPriority w:val="1"/>
    <w:qFormat/>
    <w:rsid w:val="00D66B07"/>
    <w:rPr>
      <w:rFonts w:ascii="Arial" w:eastAsiaTheme="minorHAnsi" w:hAnsi="Arial" w:cs="Arial"/>
      <w:i/>
      <w:iCs/>
      <w:kern w:val="0"/>
      <w14:ligatures w14:val="none"/>
    </w:rPr>
  </w:style>
  <w:style w:type="paragraph" w:customStyle="1" w:styleId="EffectiveDate">
    <w:name w:val="Effective Date"/>
    <w:next w:val="BodyText"/>
    <w:qFormat/>
    <w:rsid w:val="00D66B07"/>
    <w:pPr>
      <w:spacing w:before="220" w:after="440" w:line="240" w:lineRule="auto"/>
      <w:jc w:val="center"/>
    </w:pPr>
    <w:rPr>
      <w:rFonts w:eastAsia="Times New Roman"/>
    </w:rPr>
  </w:style>
  <w:style w:type="paragraph" w:customStyle="1" w:styleId="END">
    <w:name w:val="END"/>
    <w:next w:val="BodyText"/>
    <w:qFormat/>
    <w:rsid w:val="00D66B07"/>
    <w:pPr>
      <w:autoSpaceDE w:val="0"/>
      <w:autoSpaceDN w:val="0"/>
      <w:adjustRightInd w:val="0"/>
      <w:spacing w:before="440" w:after="440" w:line="240" w:lineRule="auto"/>
      <w:jc w:val="center"/>
    </w:pPr>
    <w:rPr>
      <w:rFonts w:eastAsia="Times New Roman"/>
    </w:rPr>
  </w:style>
  <w:style w:type="character" w:customStyle="1" w:styleId="Heading1Char">
    <w:name w:val="Heading 1 Char"/>
    <w:basedOn w:val="DefaultParagraphFont"/>
    <w:link w:val="Heading1"/>
    <w:rsid w:val="00D66B07"/>
    <w:rPr>
      <w:rFonts w:eastAsiaTheme="majorEastAsia" w:cstheme="majorBidi"/>
      <w:caps/>
    </w:rPr>
  </w:style>
  <w:style w:type="character" w:customStyle="1" w:styleId="Heading2Char">
    <w:name w:val="Heading 2 Char"/>
    <w:basedOn w:val="DefaultParagraphFont"/>
    <w:link w:val="Heading2"/>
    <w:rsid w:val="00D66B07"/>
    <w:rPr>
      <w:rFonts w:eastAsiaTheme="majorEastAsia" w:cstheme="majorBidi"/>
      <w:szCs w:val="26"/>
    </w:rPr>
  </w:style>
  <w:style w:type="character" w:customStyle="1" w:styleId="Heading3Char">
    <w:name w:val="Heading 3 Char"/>
    <w:basedOn w:val="DefaultParagraphFont"/>
    <w:link w:val="Heading3"/>
    <w:rsid w:val="00D66B07"/>
    <w:rPr>
      <w:rFonts w:eastAsiaTheme="minorHAnsi"/>
    </w:rPr>
  </w:style>
  <w:style w:type="character" w:customStyle="1" w:styleId="Heading4Char">
    <w:name w:val="Heading 4 Char"/>
    <w:basedOn w:val="DefaultParagraphFont"/>
    <w:link w:val="Heading4"/>
    <w:rsid w:val="00D66B07"/>
    <w:rPr>
      <w:rFonts w:ascii="Times New Roman" w:eastAsia="Times New Roman" w:hAnsi="Times New Roman" w:cs="Times New Roman"/>
      <w:b/>
      <w:bCs/>
      <w:sz w:val="28"/>
      <w:szCs w:val="28"/>
    </w:rPr>
  </w:style>
  <w:style w:type="table" w:customStyle="1" w:styleId="IM">
    <w:name w:val="IM"/>
    <w:basedOn w:val="TableNormal"/>
    <w:uiPriority w:val="99"/>
    <w:rsid w:val="00D66B07"/>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table" w:customStyle="1" w:styleId="IMHx">
    <w:name w:val="IM Hx"/>
    <w:basedOn w:val="TableNormal"/>
    <w:uiPriority w:val="99"/>
    <w:rsid w:val="00D66B07"/>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rsid w:val="00D66B07"/>
    <w:pPr>
      <w:widowControl w:val="0"/>
      <w:pBdr>
        <w:top w:val="single" w:sz="8" w:space="3" w:color="auto"/>
        <w:bottom w:val="single" w:sz="8" w:space="3" w:color="auto"/>
      </w:pBdr>
      <w:spacing w:after="220" w:line="240" w:lineRule="auto"/>
      <w:jc w:val="center"/>
    </w:pPr>
    <w:rPr>
      <w:rFonts w:eastAsiaTheme="minorHAnsi"/>
      <w:iCs/>
      <w:caps/>
    </w:rPr>
  </w:style>
  <w:style w:type="paragraph" w:styleId="Title">
    <w:name w:val="Title"/>
    <w:next w:val="BodyText"/>
    <w:link w:val="TitleChar"/>
    <w:qFormat/>
    <w:rsid w:val="00D66B07"/>
    <w:pPr>
      <w:spacing w:before="220" w:after="220" w:line="259" w:lineRule="auto"/>
      <w:jc w:val="center"/>
    </w:pPr>
    <w:rPr>
      <w:rFonts w:eastAsiaTheme="majorEastAsia" w:cstheme="majorBidi"/>
      <w:spacing w:val="-10"/>
      <w:kern w:val="28"/>
      <w:szCs w:val="56"/>
    </w:rPr>
  </w:style>
  <w:style w:type="character" w:customStyle="1" w:styleId="TitleChar">
    <w:name w:val="Title Char"/>
    <w:basedOn w:val="DefaultParagraphFont"/>
    <w:link w:val="Title"/>
    <w:rsid w:val="00D66B07"/>
    <w:rPr>
      <w:rFonts w:eastAsiaTheme="majorEastAsia" w:cstheme="majorBidi"/>
      <w:spacing w:val="-10"/>
      <w:kern w:val="28"/>
      <w:szCs w:val="56"/>
    </w:rPr>
  </w:style>
  <w:style w:type="paragraph" w:customStyle="1" w:styleId="Lista">
    <w:name w:val="List a"/>
    <w:basedOn w:val="BodyText"/>
    <w:rsid w:val="00D66B07"/>
    <w:pPr>
      <w:widowControl w:val="0"/>
      <w:autoSpaceDE w:val="0"/>
      <w:autoSpaceDN w:val="0"/>
      <w:adjustRightInd w:val="0"/>
    </w:pPr>
    <w:rPr>
      <w:rFonts w:eastAsia="Times New Roman" w:cs="Times New Roman"/>
      <w:szCs w:val="20"/>
    </w:rPr>
  </w:style>
  <w:style w:type="paragraph" w:customStyle="1" w:styleId="NRCINSPECTIONMANUAL">
    <w:name w:val="NRC INSPECTION MANUAL"/>
    <w:next w:val="BodyText"/>
    <w:link w:val="NRCINSPECTIONMANUALChar"/>
    <w:qFormat/>
    <w:rsid w:val="000950B2"/>
    <w:pPr>
      <w:tabs>
        <w:tab w:val="center" w:pos="4680"/>
        <w:tab w:val="right" w:pos="9360"/>
      </w:tabs>
      <w:spacing w:after="220" w:line="240" w:lineRule="auto"/>
    </w:pPr>
    <w:rPr>
      <w:rFonts w:eastAsiaTheme="minorHAnsi"/>
      <w:sz w:val="20"/>
    </w:rPr>
  </w:style>
  <w:style w:type="character" w:customStyle="1" w:styleId="NRCINSPECTIONMANUALChar">
    <w:name w:val="NRC INSPECTION MANUAL Char"/>
    <w:basedOn w:val="DefaultParagraphFont"/>
    <w:link w:val="NRCINSPECTIONMANUAL"/>
    <w:rsid w:val="000950B2"/>
    <w:rPr>
      <w:rFonts w:eastAsiaTheme="minorHAnsi"/>
      <w:sz w:val="20"/>
    </w:rPr>
  </w:style>
  <w:style w:type="table" w:styleId="TableGrid">
    <w:name w:val="Table Grid"/>
    <w:basedOn w:val="TableNormal"/>
    <w:uiPriority w:val="39"/>
    <w:rsid w:val="00D66B07"/>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D66B0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Normal"/>
    <w:next w:val="TOC1"/>
    <w:uiPriority w:val="39"/>
    <w:unhideWhenUsed/>
    <w:qFormat/>
    <w:rsid w:val="00FD4734"/>
    <w:pPr>
      <w:keepNext/>
      <w:widowControl w:val="0"/>
      <w:spacing w:after="220"/>
      <w:jc w:val="center"/>
    </w:pPr>
    <w:rPr>
      <w:rFonts w:eastAsiaTheme="minorEastAsia" w:cstheme="minorBidi"/>
      <w:szCs w:val="22"/>
    </w:rPr>
  </w:style>
  <w:style w:type="character" w:customStyle="1" w:styleId="Heading5Char">
    <w:name w:val="Heading 5 Char"/>
    <w:basedOn w:val="DefaultParagraphFont"/>
    <w:link w:val="Heading5"/>
    <w:rsid w:val="00D66B07"/>
    <w:rPr>
      <w:rFonts w:eastAsia="Times New Roman" w:cs="Times New Roman"/>
      <w:b/>
      <w:bCs/>
      <w:i/>
      <w:iCs/>
      <w:sz w:val="26"/>
      <w:szCs w:val="26"/>
    </w:rPr>
  </w:style>
  <w:style w:type="paragraph" w:customStyle="1" w:styleId="Journalboxnotes">
    <w:name w:val="Journal box notes"/>
    <w:rsid w:val="00D66B07"/>
    <w:pPr>
      <w:pBdr>
        <w:top w:val="single" w:sz="4" w:space="10" w:color="auto"/>
        <w:left w:val="single" w:sz="4" w:space="10" w:color="auto"/>
        <w:bottom w:val="single" w:sz="4" w:space="15" w:color="auto"/>
        <w:right w:val="single" w:sz="4" w:space="10" w:color="auto"/>
      </w:pBdr>
      <w:spacing w:after="0" w:line="240" w:lineRule="auto"/>
      <w:ind w:left="720" w:right="720"/>
    </w:pPr>
    <w:rPr>
      <w:rFonts w:eastAsia="Times New Roman" w:cs="Times New Roman"/>
      <w:szCs w:val="20"/>
    </w:rPr>
  </w:style>
  <w:style w:type="paragraph" w:customStyle="1" w:styleId="JOURNALHeading2">
    <w:name w:val="JOURNAL Heading 2"/>
    <w:basedOn w:val="BodyText"/>
    <w:qFormat/>
    <w:rsid w:val="00D66B07"/>
    <w:pPr>
      <w:keepNext/>
      <w:spacing w:before="440"/>
      <w:ind w:left="2520" w:hanging="2520"/>
    </w:pPr>
    <w:rPr>
      <w:bCs/>
    </w:rPr>
  </w:style>
  <w:style w:type="paragraph" w:customStyle="1" w:styleId="JournalTOPIC">
    <w:name w:val="Journal TOPIC"/>
    <w:basedOn w:val="Normal"/>
    <w:qFormat/>
    <w:rsid w:val="00D66B07"/>
    <w:pPr>
      <w:keepNext/>
      <w:keepLines/>
      <w:pageBreakBefore/>
      <w:widowControl w:val="0"/>
      <w:autoSpaceDE w:val="0"/>
      <w:autoSpaceDN w:val="0"/>
      <w:adjustRightInd w:val="0"/>
      <w:spacing w:after="220"/>
      <w:jc w:val="center"/>
      <w:outlineLvl w:val="1"/>
    </w:pPr>
    <w:rPr>
      <w:rFonts w:eastAsiaTheme="minorHAnsi" w:cs="Arial"/>
      <w:szCs w:val="22"/>
    </w:rPr>
  </w:style>
  <w:style w:type="paragraph" w:styleId="ListBullet">
    <w:name w:val="List Bullet"/>
    <w:rsid w:val="00D66B07"/>
    <w:pPr>
      <w:numPr>
        <w:numId w:val="7"/>
      </w:numPr>
      <w:spacing w:after="220" w:line="240" w:lineRule="auto"/>
    </w:pPr>
    <w:rPr>
      <w:rFonts w:eastAsia="Times New Roman" w:cs="Times New Roman"/>
      <w:szCs w:val="24"/>
    </w:rPr>
  </w:style>
  <w:style w:type="paragraph" w:styleId="ListBullet2">
    <w:name w:val="List Bullet 2"/>
    <w:uiPriority w:val="99"/>
    <w:unhideWhenUsed/>
    <w:rsid w:val="003410C8"/>
    <w:pPr>
      <w:numPr>
        <w:numId w:val="8"/>
      </w:numPr>
      <w:spacing w:after="220" w:line="240" w:lineRule="auto"/>
    </w:pPr>
    <w:rPr>
      <w:rFonts w:eastAsia="Times New Roman" w:cs="Times New Roman"/>
      <w:szCs w:val="24"/>
    </w:rPr>
  </w:style>
  <w:style w:type="paragraph" w:styleId="ListBullet3">
    <w:name w:val="List Bullet 3"/>
    <w:basedOn w:val="Normal"/>
    <w:rsid w:val="00DE1CC9"/>
    <w:pPr>
      <w:numPr>
        <w:numId w:val="9"/>
      </w:numPr>
      <w:spacing w:after="220"/>
      <w:contextualSpacing/>
    </w:pPr>
  </w:style>
  <w:style w:type="paragraph" w:styleId="ListBullet4">
    <w:name w:val="List Bullet 4"/>
    <w:basedOn w:val="Normal"/>
    <w:rsid w:val="00D66B07"/>
    <w:pPr>
      <w:numPr>
        <w:numId w:val="10"/>
      </w:numPr>
      <w:contextualSpacing/>
    </w:pPr>
  </w:style>
  <w:style w:type="paragraph" w:styleId="ListBullet5">
    <w:name w:val="List Bullet 5"/>
    <w:basedOn w:val="Normal"/>
    <w:rsid w:val="00D66B07"/>
    <w:pPr>
      <w:numPr>
        <w:numId w:val="11"/>
      </w:numPr>
      <w:contextualSpacing/>
    </w:pPr>
  </w:style>
  <w:style w:type="paragraph" w:customStyle="1" w:styleId="ListBullet6">
    <w:name w:val="List Bullet 6"/>
    <w:basedOn w:val="ListBullet5"/>
    <w:qFormat/>
    <w:rsid w:val="00D66B07"/>
    <w:pPr>
      <w:spacing w:after="220"/>
    </w:pPr>
  </w:style>
  <w:style w:type="character" w:styleId="PlaceholderText">
    <w:name w:val="Placeholder Text"/>
    <w:basedOn w:val="DefaultParagraphFont"/>
    <w:uiPriority w:val="99"/>
    <w:semiHidden/>
    <w:rsid w:val="00D66B07"/>
    <w:rPr>
      <w:color w:val="808080"/>
    </w:rPr>
  </w:style>
  <w:style w:type="paragraph" w:customStyle="1" w:styleId="SectionTitlePage">
    <w:name w:val="Section Title Page"/>
    <w:basedOn w:val="BodyText"/>
    <w:rsid w:val="00D66B07"/>
    <w:pPr>
      <w:jc w:val="center"/>
      <w:outlineLvl w:val="0"/>
    </w:pPr>
    <w:rPr>
      <w:rFonts w:eastAsia="Times New Roman" w:cs="Times New Roman"/>
      <w:szCs w:val="20"/>
    </w:rPr>
  </w:style>
  <w:style w:type="paragraph" w:customStyle="1" w:styleId="StyleBodyTextAfter0pt">
    <w:name w:val="Style Body Text + After:  0 pt"/>
    <w:basedOn w:val="BodyText"/>
    <w:rsid w:val="00D66B07"/>
    <w:pPr>
      <w:contextualSpacing/>
    </w:pPr>
    <w:rPr>
      <w:rFonts w:eastAsia="Times New Roman" w:cs="Times New Roman"/>
      <w:szCs w:val="20"/>
    </w:rPr>
  </w:style>
  <w:style w:type="paragraph" w:customStyle="1" w:styleId="StyleCentered">
    <w:name w:val="Style Centered"/>
    <w:basedOn w:val="Heading1"/>
    <w:next w:val="Normal"/>
    <w:qFormat/>
    <w:rsid w:val="00D66B07"/>
    <w:pPr>
      <w:jc w:val="center"/>
    </w:pPr>
    <w:rPr>
      <w:szCs w:val="20"/>
    </w:rPr>
  </w:style>
  <w:style w:type="paragraph" w:styleId="FootnoteText">
    <w:name w:val="footnote text"/>
    <w:basedOn w:val="Normal"/>
    <w:link w:val="FootnoteTextChar"/>
    <w:uiPriority w:val="99"/>
    <w:unhideWhenUsed/>
    <w:rsid w:val="00F312D7"/>
    <w:rPr>
      <w:sz w:val="20"/>
      <w:szCs w:val="20"/>
    </w:rPr>
  </w:style>
  <w:style w:type="character" w:customStyle="1" w:styleId="FootnoteTextChar">
    <w:name w:val="Footnote Text Char"/>
    <w:basedOn w:val="DefaultParagraphFont"/>
    <w:link w:val="FootnoteText"/>
    <w:uiPriority w:val="99"/>
    <w:rsid w:val="00F312D7"/>
    <w:rPr>
      <w:rFonts w:eastAsia="Times New Roman" w:cs="Times New Roman"/>
      <w:sz w:val="20"/>
      <w:szCs w:val="20"/>
    </w:rPr>
  </w:style>
  <w:style w:type="paragraph" w:customStyle="1" w:styleId="JOURNALTableHeading1">
    <w:name w:val="JOURNAL Table Heading 1"/>
    <w:qFormat/>
    <w:rsid w:val="00241FAD"/>
    <w:pPr>
      <w:spacing w:after="60" w:line="240" w:lineRule="auto"/>
    </w:pPr>
    <w:rPr>
      <w:rFonts w:eastAsia="Times New Roman" w:cs="Times New Roman"/>
      <w:b/>
      <w:iCs/>
      <w:sz w:val="20"/>
      <w:szCs w:val="20"/>
      <w:u w:val="single"/>
    </w:rPr>
  </w:style>
  <w:style w:type="paragraph" w:customStyle="1" w:styleId="JOURNALtable-BodyText2">
    <w:name w:val="JOURNAL table-Body Text 2"/>
    <w:rsid w:val="002B585C"/>
    <w:pPr>
      <w:tabs>
        <w:tab w:val="left" w:pos="360"/>
        <w:tab w:val="left" w:pos="720"/>
      </w:tabs>
      <w:spacing w:after="0" w:line="240" w:lineRule="auto"/>
      <w:ind w:left="360" w:hanging="360"/>
    </w:pPr>
    <w:rPr>
      <w:rFonts w:eastAsia="Times New Roman" w:cs="Times New Roman"/>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2340492">
      <w:bodyDiv w:val="1"/>
      <w:marLeft w:val="0"/>
      <w:marRight w:val="0"/>
      <w:marTop w:val="0"/>
      <w:marBottom w:val="0"/>
      <w:divBdr>
        <w:top w:val="none" w:sz="0" w:space="0" w:color="auto"/>
        <w:left w:val="none" w:sz="0" w:space="0" w:color="auto"/>
        <w:bottom w:val="none" w:sz="0" w:space="0" w:color="auto"/>
        <w:right w:val="none" w:sz="0" w:space="0" w:color="auto"/>
      </w:divBdr>
    </w:div>
    <w:div w:id="890728569">
      <w:bodyDiv w:val="1"/>
      <w:marLeft w:val="0"/>
      <w:marRight w:val="0"/>
      <w:marTop w:val="0"/>
      <w:marBottom w:val="0"/>
      <w:divBdr>
        <w:top w:val="none" w:sz="0" w:space="0" w:color="auto"/>
        <w:left w:val="none" w:sz="0" w:space="0" w:color="auto"/>
        <w:bottom w:val="none" w:sz="0" w:space="0" w:color="auto"/>
        <w:right w:val="none" w:sz="0" w:space="0" w:color="auto"/>
      </w:divBdr>
    </w:div>
    <w:div w:id="1113749166">
      <w:bodyDiv w:val="1"/>
      <w:marLeft w:val="0"/>
      <w:marRight w:val="0"/>
      <w:marTop w:val="0"/>
      <w:marBottom w:val="0"/>
      <w:divBdr>
        <w:top w:val="none" w:sz="0" w:space="0" w:color="auto"/>
        <w:left w:val="none" w:sz="0" w:space="0" w:color="auto"/>
        <w:bottom w:val="none" w:sz="0" w:space="0" w:color="auto"/>
        <w:right w:val="none" w:sz="0" w:space="0" w:color="auto"/>
      </w:divBdr>
    </w:div>
    <w:div w:id="1282690069">
      <w:bodyDiv w:val="1"/>
      <w:marLeft w:val="0"/>
      <w:marRight w:val="0"/>
      <w:marTop w:val="0"/>
      <w:marBottom w:val="0"/>
      <w:divBdr>
        <w:top w:val="none" w:sz="0" w:space="0" w:color="auto"/>
        <w:left w:val="none" w:sz="0" w:space="0" w:color="auto"/>
        <w:bottom w:val="none" w:sz="0" w:space="0" w:color="auto"/>
        <w:right w:val="none" w:sz="0" w:space="0" w:color="auto"/>
      </w:divBdr>
    </w:div>
    <w:div w:id="1443067928">
      <w:bodyDiv w:val="1"/>
      <w:marLeft w:val="0"/>
      <w:marRight w:val="0"/>
      <w:marTop w:val="0"/>
      <w:marBottom w:val="0"/>
      <w:divBdr>
        <w:top w:val="none" w:sz="0" w:space="0" w:color="auto"/>
        <w:left w:val="none" w:sz="0" w:space="0" w:color="auto"/>
        <w:bottom w:val="none" w:sz="0" w:space="0" w:color="auto"/>
        <w:right w:val="none" w:sz="0" w:space="0" w:color="auto"/>
      </w:divBdr>
    </w:div>
    <w:div w:id="1844473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papaya.nrc.gov/safetyculture/index.html" TargetMode="External"/><Relationship Id="rId18" Type="http://schemas.openxmlformats.org/officeDocument/2006/relationships/hyperlink" Target="http://www.gpo.gov/fdsys/pkg/FR-2011-06-14/pdf/2011-14656.pdf" TargetMode="External"/><Relationship Id="rId26" Type="http://schemas.openxmlformats.org/officeDocument/2006/relationships/hyperlink" Target="http://www.aiche.org/CCPS/PSCulture.aspx" TargetMode="External"/><Relationship Id="rId39" Type="http://schemas.openxmlformats.org/officeDocument/2006/relationships/hyperlink" Target="https://www.nrc.gov/docs/ml1608/ml16083a479.pdf" TargetMode="External"/><Relationship Id="rId21" Type="http://schemas.openxmlformats.org/officeDocument/2006/relationships/hyperlink" Target="https://www.nrc.gov/docs/ml1303/ml13031a707.pdf" TargetMode="External"/><Relationship Id="rId34" Type="http://schemas.openxmlformats.org/officeDocument/2006/relationships/hyperlink" Target="http://www.nuclearsafety.gc.ca/eng/acts-and-regulations/consultation/history/dis-12-07.cfm" TargetMode="External"/><Relationship Id="rId42" Type="http://schemas.openxmlformats.org/officeDocument/2006/relationships/hyperlink" Target="https://www.nrc.gov/docs/ML1025/ML102500649.pdf" TargetMode="External"/><Relationship Id="rId47" Type="http://schemas.openxmlformats.org/officeDocument/2006/relationships/footer" Target="footer4.xml"/><Relationship Id="rId50" Type="http://schemas.openxmlformats.org/officeDocument/2006/relationships/hyperlink" Target="http://www.aiche.org/CCPS/PSCulture.aspx" TargetMode="External"/><Relationship Id="rId55"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yperlink" Target="http://www.nrc.gov/about-nrc/regulatory/allegations/scwe-frn-5-14-96.pdf" TargetMode="External"/><Relationship Id="rId25" Type="http://schemas.openxmlformats.org/officeDocument/2006/relationships/hyperlink" Target="http://www-pub.iaea.org/MTCD/publications/PDF/Pub1137_scr.pdf" TargetMode="External"/><Relationship Id="rId33" Type="http://schemas.openxmlformats.org/officeDocument/2006/relationships/hyperlink" Target="http://www-pub.iaea.org/MTCD/publications/PDF/svs_016_web.pdf" TargetMode="External"/><Relationship Id="rId38" Type="http://schemas.openxmlformats.org/officeDocument/2006/relationships/hyperlink" Target="https://www.nrc.gov/docs/ML1323/ML13233A208.pdf" TargetMode="External"/><Relationship Id="rId46" Type="http://schemas.openxmlformats.org/officeDocument/2006/relationships/hyperlink" Target="http://www.internal.nrc.gov/OE/dpo/index.html" TargetMode="External"/><Relationship Id="rId2" Type="http://schemas.openxmlformats.org/officeDocument/2006/relationships/customXml" Target="../customXml/item2.xml"/><Relationship Id="rId16" Type="http://schemas.openxmlformats.org/officeDocument/2006/relationships/hyperlink" Target="https://www.nrc.gov/reading-rm/doc-collections/commission/policy/54fr3424.pdf" TargetMode="External"/><Relationship Id="rId20" Type="http://schemas.openxmlformats.org/officeDocument/2006/relationships/hyperlink" Target="https://www.nrc.gov/docs/ML0618/ML061880341.pdf" TargetMode="External"/><Relationship Id="rId29" Type="http://schemas.openxmlformats.org/officeDocument/2006/relationships/hyperlink" Target="https://www.nrc.gov/docs/ML0718/ML071830168.pdf" TargetMode="External"/><Relationship Id="rId41" Type="http://schemas.openxmlformats.org/officeDocument/2006/relationships/hyperlink" Target="http://www.nrc.gov/docs/ML1302/ML13023A054.pdf"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www-pub.iaea.org/MTCD/publications/PDF/P083_scr.pdf" TargetMode="External"/><Relationship Id="rId32" Type="http://schemas.openxmlformats.org/officeDocument/2006/relationships/hyperlink" Target="http://www-pub.iaea.org/MTCD/publications/PDF/te_1321_web.pdf" TargetMode="External"/><Relationship Id="rId37" Type="http://schemas.openxmlformats.org/officeDocument/2006/relationships/hyperlink" Target="https://www.nrc.gov/docs/ml1309/ml13092a077.pdf" TargetMode="External"/><Relationship Id="rId40" Type="http://schemas.openxmlformats.org/officeDocument/2006/relationships/hyperlink" Target="https://www.nrc.gov/docs/ML1025/ML102500633.pdf" TargetMode="External"/><Relationship Id="rId45" Type="http://schemas.openxmlformats.org/officeDocument/2006/relationships/hyperlink" Target="https://www.nrc.gov/docs/ML0902/ML090270490.pdf" TargetMode="External"/><Relationship Id="rId53"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yperlink" Target="http://www-pub.iaea.org/MTCD/publications/PDF/Pub882_web.pdf" TargetMode="External"/><Relationship Id="rId28" Type="http://schemas.openxmlformats.org/officeDocument/2006/relationships/hyperlink" Target="https://www.socialresearchmethods.net/kb/survwrit.php" TargetMode="External"/><Relationship Id="rId36" Type="http://schemas.openxmlformats.org/officeDocument/2006/relationships/hyperlink" Target="https://www.nrc.gov/docs/ML1700/ML17003A227.pdf" TargetMode="External"/><Relationship Id="rId49" Type="http://schemas.openxmlformats.org/officeDocument/2006/relationships/hyperlink" Target="http://www.proactsafety.com/" TargetMode="External"/><Relationship Id="rId10" Type="http://schemas.openxmlformats.org/officeDocument/2006/relationships/endnotes" Target="endnotes.xml"/><Relationship Id="rId19" Type="http://schemas.openxmlformats.org/officeDocument/2006/relationships/hyperlink" Target="https://www.nrc.gov/reactors/operating/oversight/reports/davi_2004003.pdf" TargetMode="External"/><Relationship Id="rId31" Type="http://schemas.openxmlformats.org/officeDocument/2006/relationships/hyperlink" Target="https://gnssn.iaea.org/NSNI/SC/TRWSSCA/Presentations/05a%20IAEA%20SCSA%20Assessment%20Methods.pdf" TargetMode="External"/><Relationship Id="rId44" Type="http://schemas.openxmlformats.org/officeDocument/2006/relationships/hyperlink" Target="https://www.nrc.gov/docs/ML1024/ML102460761.pdf" TargetMode="External"/><Relationship Id="rId52"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diworld.com/" TargetMode="External"/><Relationship Id="rId22" Type="http://schemas.openxmlformats.org/officeDocument/2006/relationships/hyperlink" Target="https://www.nrc.gov/reading-rm/doc-collections/nuregs/staff/sr2165/" TargetMode="External"/><Relationship Id="rId27" Type="http://schemas.openxmlformats.org/officeDocument/2006/relationships/hyperlink" Target="https://socialresearchmethods.net/kb/survey.php" TargetMode="External"/><Relationship Id="rId30" Type="http://schemas.openxmlformats.org/officeDocument/2006/relationships/hyperlink" Target="https://www.nrc.gov/docs/ML1414/ML14143A085.pdf" TargetMode="External"/><Relationship Id="rId35" Type="http://schemas.openxmlformats.org/officeDocument/2006/relationships/hyperlink" Target="https://www.nrc.gov/reading-rm/doc-collections/gen-comm/reg-issues/2005/ri200518.pdf" TargetMode="External"/><Relationship Id="rId43" Type="http://schemas.openxmlformats.org/officeDocument/2006/relationships/hyperlink" Target="https://www.nrc.gov/docs/ML1326/ML13263A009.pdf" TargetMode="External"/><Relationship Id="rId48" Type="http://schemas.openxmlformats.org/officeDocument/2006/relationships/footer" Target="footer5.xml"/><Relationship Id="rId8" Type="http://schemas.openxmlformats.org/officeDocument/2006/relationships/webSettings" Target="webSettings.xml"/><Relationship Id="rId51" Type="http://schemas.openxmlformats.org/officeDocument/2006/relationships/hyperlink" Target="http://psychology.cua.edu/" TargetMode="Externa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MC%20124x%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6c3e2e2c3b8dc431d14ba886372aba1f">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401cbd4cedfced20783e5b8ad2d5b808"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d536709-b854-4f3b-a247-393f1123cff3">
      <Terms xmlns="http://schemas.microsoft.com/office/infopath/2007/PartnerControls"/>
    </lcf76f155ced4ddcb4097134ff3c332f>
    <TaxCatchAll xmlns="4ebc427b-1bcf-4856-a750-efc6bf2bcca6" xsi:nil="true"/>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09C535CC-C47A-4CAE-8358-6A57F7BA902D}">
  <ds:schemaRefs>
    <ds:schemaRef ds:uri="http://schemas.openxmlformats.org/officeDocument/2006/bibliography"/>
  </ds:schemaRefs>
</ds:datastoreItem>
</file>

<file path=customXml/itemProps2.xml><?xml version="1.0" encoding="utf-8"?>
<ds:datastoreItem xmlns:ds="http://schemas.openxmlformats.org/officeDocument/2006/customXml" ds:itemID="{CF9AF47D-6DDC-4580-B94C-F8B51260EB72}">
  <ds:schemaRefs>
    <ds:schemaRef ds:uri="http://schemas.microsoft.com/sharepoint/v3/contenttype/forms"/>
  </ds:schemaRefs>
</ds:datastoreItem>
</file>

<file path=customXml/itemProps3.xml><?xml version="1.0" encoding="utf-8"?>
<ds:datastoreItem xmlns:ds="http://schemas.openxmlformats.org/officeDocument/2006/customXml" ds:itemID="{96275689-3E97-4C25-9F8D-8BEBCD4A3E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901F6F6-D867-42FB-8803-ED74A62C47A1}">
  <ds:schemaRefs>
    <ds:schemaRef ds:uri="http://purl.org/dc/terms/"/>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4ebc427b-1bcf-4856-a750-efc6bf2bcca6"/>
    <ds:schemaRef ds:uri="http://schemas.microsoft.com/sharepoint/v3"/>
    <ds:schemaRef ds:uri="bd536709-b854-4f3b-a247-393f1123cff3"/>
    <ds:schemaRef ds:uri="http://schemas.microsoft.com/office/2006/metadata/properties"/>
    <ds:schemaRef ds:uri="http://www.w3.org/XML/1998/namespace"/>
    <ds:schemaRef ds:uri="http://purl.org/dc/dcmitype/"/>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IMC 124x Template</Template>
  <TotalTime>3</TotalTime>
  <Pages>37</Pages>
  <Words>7098</Words>
  <Characters>52735</Characters>
  <Application>Microsoft Office Word</Application>
  <DocSecurity>2</DocSecurity>
  <Lines>439</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59714</CharactersWithSpaces>
  <SharedDoc>false</SharedDoc>
  <HLinks>
    <vt:vector size="510" baseType="variant">
      <vt:variant>
        <vt:i4>1900560</vt:i4>
      </vt:variant>
      <vt:variant>
        <vt:i4>369</vt:i4>
      </vt:variant>
      <vt:variant>
        <vt:i4>0</vt:i4>
      </vt:variant>
      <vt:variant>
        <vt:i4>5</vt:i4>
      </vt:variant>
      <vt:variant>
        <vt:lpwstr>https://ope.engin.umich.edu/pe/human-factors-engineering/</vt:lpwstr>
      </vt:variant>
      <vt:variant>
        <vt:lpwstr/>
      </vt:variant>
      <vt:variant>
        <vt:i4>8323186</vt:i4>
      </vt:variant>
      <vt:variant>
        <vt:i4>366</vt:i4>
      </vt:variant>
      <vt:variant>
        <vt:i4>0</vt:i4>
      </vt:variant>
      <vt:variant>
        <vt:i4>5</vt:i4>
      </vt:variant>
      <vt:variant>
        <vt:lpwstr>http://psychology.cua.edu/</vt:lpwstr>
      </vt:variant>
      <vt:variant>
        <vt:lpwstr/>
      </vt:variant>
      <vt:variant>
        <vt:i4>2359339</vt:i4>
      </vt:variant>
      <vt:variant>
        <vt:i4>363</vt:i4>
      </vt:variant>
      <vt:variant>
        <vt:i4>0</vt:i4>
      </vt:variant>
      <vt:variant>
        <vt:i4>5</vt:i4>
      </vt:variant>
      <vt:variant>
        <vt:lpwstr>https://pbs.jhu.edu/undergraduate/courses/</vt:lpwstr>
      </vt:variant>
      <vt:variant>
        <vt:lpwstr/>
      </vt:variant>
      <vt:variant>
        <vt:i4>8192039</vt:i4>
      </vt:variant>
      <vt:variant>
        <vt:i4>360</vt:i4>
      </vt:variant>
      <vt:variant>
        <vt:i4>0</vt:i4>
      </vt:variant>
      <vt:variant>
        <vt:i4>5</vt:i4>
      </vt:variant>
      <vt:variant>
        <vt:lpwstr>https://psyc.umd.edu/landing/Undergraduate</vt:lpwstr>
      </vt:variant>
      <vt:variant>
        <vt:lpwstr/>
      </vt:variant>
      <vt:variant>
        <vt:i4>7995427</vt:i4>
      </vt:variant>
      <vt:variant>
        <vt:i4>357</vt:i4>
      </vt:variant>
      <vt:variant>
        <vt:i4>0</vt:i4>
      </vt:variant>
      <vt:variant>
        <vt:i4>5</vt:i4>
      </vt:variant>
      <vt:variant>
        <vt:lpwstr>https://psychology.gmu.edu/</vt:lpwstr>
      </vt:variant>
      <vt:variant>
        <vt:lpwstr/>
      </vt:variant>
      <vt:variant>
        <vt:i4>7733280</vt:i4>
      </vt:variant>
      <vt:variant>
        <vt:i4>354</vt:i4>
      </vt:variant>
      <vt:variant>
        <vt:i4>0</vt:i4>
      </vt:variant>
      <vt:variant>
        <vt:i4>5</vt:i4>
      </vt:variant>
      <vt:variant>
        <vt:lpwstr>https://shop.acnsc.org/course/53/creating-a-world-class-safety-culture</vt:lpwstr>
      </vt:variant>
      <vt:variant>
        <vt:lpwstr/>
      </vt:variant>
      <vt:variant>
        <vt:i4>6094924</vt:i4>
      </vt:variant>
      <vt:variant>
        <vt:i4>351</vt:i4>
      </vt:variant>
      <vt:variant>
        <vt:i4>0</vt:i4>
      </vt:variant>
      <vt:variant>
        <vt:i4>5</vt:i4>
      </vt:variant>
      <vt:variant>
        <vt:lpwstr>http://www.aiche.org/CCPS/PSCulture.aspx</vt:lpwstr>
      </vt:variant>
      <vt:variant>
        <vt:lpwstr/>
      </vt:variant>
      <vt:variant>
        <vt:i4>7405670</vt:i4>
      </vt:variant>
      <vt:variant>
        <vt:i4>348</vt:i4>
      </vt:variant>
      <vt:variant>
        <vt:i4>0</vt:i4>
      </vt:variant>
      <vt:variant>
        <vt:i4>5</vt:i4>
      </vt:variant>
      <vt:variant>
        <vt:lpwstr>https://www.ntl.org/diagnosing-organizations-with-impact-the-art-of-organizational-meaning-making/</vt:lpwstr>
      </vt:variant>
      <vt:variant>
        <vt:lpwstr/>
      </vt:variant>
      <vt:variant>
        <vt:i4>5767236</vt:i4>
      </vt:variant>
      <vt:variant>
        <vt:i4>342</vt:i4>
      </vt:variant>
      <vt:variant>
        <vt:i4>0</vt:i4>
      </vt:variant>
      <vt:variant>
        <vt:i4>5</vt:i4>
      </vt:variant>
      <vt:variant>
        <vt:lpwstr>http://www.proactsafety.com/</vt:lpwstr>
      </vt:variant>
      <vt:variant>
        <vt:lpwstr/>
      </vt:variant>
      <vt:variant>
        <vt:i4>589835</vt:i4>
      </vt:variant>
      <vt:variant>
        <vt:i4>339</vt:i4>
      </vt:variant>
      <vt:variant>
        <vt:i4>0</vt:i4>
      </vt:variant>
      <vt:variant>
        <vt:i4>5</vt:i4>
      </vt:variant>
      <vt:variant>
        <vt:lpwstr>http://www.internal.nrc.gov/OE/dpo/index.html</vt:lpwstr>
      </vt:variant>
      <vt:variant>
        <vt:lpwstr/>
      </vt:variant>
      <vt:variant>
        <vt:i4>7995440</vt:i4>
      </vt:variant>
      <vt:variant>
        <vt:i4>336</vt:i4>
      </vt:variant>
      <vt:variant>
        <vt:i4>0</vt:i4>
      </vt:variant>
      <vt:variant>
        <vt:i4>5</vt:i4>
      </vt:variant>
      <vt:variant>
        <vt:lpwstr>https://www.nrc.gov/docs/ML2320/ML23207A041.pdf</vt:lpwstr>
      </vt:variant>
      <vt:variant>
        <vt:lpwstr/>
      </vt:variant>
      <vt:variant>
        <vt:i4>3014717</vt:i4>
      </vt:variant>
      <vt:variant>
        <vt:i4>333</vt:i4>
      </vt:variant>
      <vt:variant>
        <vt:i4>0</vt:i4>
      </vt:variant>
      <vt:variant>
        <vt:i4>5</vt:i4>
      </vt:variant>
      <vt:variant>
        <vt:lpwstr>https://www.nrc.gov/docs/ML0902/ML090270490.pdf</vt:lpwstr>
      </vt:variant>
      <vt:variant>
        <vt:lpwstr/>
      </vt:variant>
      <vt:variant>
        <vt:i4>2949169</vt:i4>
      </vt:variant>
      <vt:variant>
        <vt:i4>327</vt:i4>
      </vt:variant>
      <vt:variant>
        <vt:i4>0</vt:i4>
      </vt:variant>
      <vt:variant>
        <vt:i4>5</vt:i4>
      </vt:variant>
      <vt:variant>
        <vt:lpwstr>https://www.nrc.gov/docs/ML0506/ML050660425.pdf</vt:lpwstr>
      </vt:variant>
      <vt:variant>
        <vt:lpwstr/>
      </vt:variant>
      <vt:variant>
        <vt:i4>2490427</vt:i4>
      </vt:variant>
      <vt:variant>
        <vt:i4>324</vt:i4>
      </vt:variant>
      <vt:variant>
        <vt:i4>0</vt:i4>
      </vt:variant>
      <vt:variant>
        <vt:i4>5</vt:i4>
      </vt:variant>
      <vt:variant>
        <vt:lpwstr>https://www.nrc.gov/docs/ML0907/ML090700848.pdf</vt:lpwstr>
      </vt:variant>
      <vt:variant>
        <vt:lpwstr/>
      </vt:variant>
      <vt:variant>
        <vt:i4>2949170</vt:i4>
      </vt:variant>
      <vt:variant>
        <vt:i4>321</vt:i4>
      </vt:variant>
      <vt:variant>
        <vt:i4>0</vt:i4>
      </vt:variant>
      <vt:variant>
        <vt:i4>5</vt:i4>
      </vt:variant>
      <vt:variant>
        <vt:lpwstr>https://www.nrc.gov/docs/ML1024/ML102460761.pdf</vt:lpwstr>
      </vt:variant>
      <vt:variant>
        <vt:lpwstr/>
      </vt:variant>
      <vt:variant>
        <vt:i4>8060985</vt:i4>
      </vt:variant>
      <vt:variant>
        <vt:i4>318</vt:i4>
      </vt:variant>
      <vt:variant>
        <vt:i4>0</vt:i4>
      </vt:variant>
      <vt:variant>
        <vt:i4>5</vt:i4>
      </vt:variant>
      <vt:variant>
        <vt:lpwstr>https://www.nrc.gov/docs/ML1326/ML13263A009.pdf</vt:lpwstr>
      </vt:variant>
      <vt:variant>
        <vt:lpwstr/>
      </vt:variant>
      <vt:variant>
        <vt:i4>3014716</vt:i4>
      </vt:variant>
      <vt:variant>
        <vt:i4>315</vt:i4>
      </vt:variant>
      <vt:variant>
        <vt:i4>0</vt:i4>
      </vt:variant>
      <vt:variant>
        <vt:i4>5</vt:i4>
      </vt:variant>
      <vt:variant>
        <vt:lpwstr>https://www.nrc.gov/docs/ML1025/ML102500649.pdf</vt:lpwstr>
      </vt:variant>
      <vt:variant>
        <vt:lpwstr/>
      </vt:variant>
      <vt:variant>
        <vt:i4>6094930</vt:i4>
      </vt:variant>
      <vt:variant>
        <vt:i4>312</vt:i4>
      </vt:variant>
      <vt:variant>
        <vt:i4>0</vt:i4>
      </vt:variant>
      <vt:variant>
        <vt:i4>5</vt:i4>
      </vt:variant>
      <vt:variant>
        <vt:lpwstr>https://psnet.ahrq.gov/issue/managing-risks-organizational-accidents</vt:lpwstr>
      </vt:variant>
      <vt:variant>
        <vt:lpwstr/>
      </vt:variant>
      <vt:variant>
        <vt:i4>3997805</vt:i4>
      </vt:variant>
      <vt:variant>
        <vt:i4>306</vt:i4>
      </vt:variant>
      <vt:variant>
        <vt:i4>0</vt:i4>
      </vt:variant>
      <vt:variant>
        <vt:i4>5</vt:i4>
      </vt:variant>
      <vt:variant>
        <vt:lpwstr>https://www.sciencedirect.com/science/article/abs/pii/S0925753514000484?via%3Dihub</vt:lpwstr>
      </vt:variant>
      <vt:variant>
        <vt:lpwstr/>
      </vt:variant>
      <vt:variant>
        <vt:i4>4849739</vt:i4>
      </vt:variant>
      <vt:variant>
        <vt:i4>303</vt:i4>
      </vt:variant>
      <vt:variant>
        <vt:i4>0</vt:i4>
      </vt:variant>
      <vt:variant>
        <vt:i4>5</vt:i4>
      </vt:variant>
      <vt:variant>
        <vt:lpwstr>https://sloanreview.mit.edu/article/driving-organizational-change-in-the-midst-of-crisis/</vt:lpwstr>
      </vt:variant>
      <vt:variant>
        <vt:lpwstr/>
      </vt:variant>
      <vt:variant>
        <vt:i4>7012466</vt:i4>
      </vt:variant>
      <vt:variant>
        <vt:i4>300</vt:i4>
      </vt:variant>
      <vt:variant>
        <vt:i4>0</vt:i4>
      </vt:variant>
      <vt:variant>
        <vt:i4>5</vt:i4>
      </vt:variant>
      <vt:variant>
        <vt:lpwstr>https://hbr.org/1995/03/leading-change-why-transformation-efforts-fail-2?ab=at_art_art_1x4_s04</vt:lpwstr>
      </vt:variant>
      <vt:variant>
        <vt:lpwstr/>
      </vt:variant>
      <vt:variant>
        <vt:i4>4128864</vt:i4>
      </vt:variant>
      <vt:variant>
        <vt:i4>294</vt:i4>
      </vt:variant>
      <vt:variant>
        <vt:i4>0</vt:i4>
      </vt:variant>
      <vt:variant>
        <vt:i4>5</vt:i4>
      </vt:variant>
      <vt:variant>
        <vt:lpwstr>http://www.nrc.gov/docs/ML1302/ML13023A054.pdf</vt:lpwstr>
      </vt:variant>
      <vt:variant>
        <vt:lpwstr/>
      </vt:variant>
      <vt:variant>
        <vt:i4>2687030</vt:i4>
      </vt:variant>
      <vt:variant>
        <vt:i4>291</vt:i4>
      </vt:variant>
      <vt:variant>
        <vt:i4>0</vt:i4>
      </vt:variant>
      <vt:variant>
        <vt:i4>5</vt:i4>
      </vt:variant>
      <vt:variant>
        <vt:lpwstr>https://www.nrc.gov/docs/ML1025/ML102500633.pdf</vt:lpwstr>
      </vt:variant>
      <vt:variant>
        <vt:lpwstr/>
      </vt:variant>
      <vt:variant>
        <vt:i4>7667764</vt:i4>
      </vt:variant>
      <vt:variant>
        <vt:i4>288</vt:i4>
      </vt:variant>
      <vt:variant>
        <vt:i4>0</vt:i4>
      </vt:variant>
      <vt:variant>
        <vt:i4>5</vt:i4>
      </vt:variant>
      <vt:variant>
        <vt:lpwstr>https://www.nrc.gov/docs/ml1608/ml16083a479.pdf</vt:lpwstr>
      </vt:variant>
      <vt:variant>
        <vt:lpwstr/>
      </vt:variant>
      <vt:variant>
        <vt:i4>8257599</vt:i4>
      </vt:variant>
      <vt:variant>
        <vt:i4>285</vt:i4>
      </vt:variant>
      <vt:variant>
        <vt:i4>0</vt:i4>
      </vt:variant>
      <vt:variant>
        <vt:i4>5</vt:i4>
      </vt:variant>
      <vt:variant>
        <vt:lpwstr>https://www.nrc.gov/docs/ML1323/ML13233A208.pdf</vt:lpwstr>
      </vt:variant>
      <vt:variant>
        <vt:lpwstr/>
      </vt:variant>
      <vt:variant>
        <vt:i4>7405627</vt:i4>
      </vt:variant>
      <vt:variant>
        <vt:i4>282</vt:i4>
      </vt:variant>
      <vt:variant>
        <vt:i4>0</vt:i4>
      </vt:variant>
      <vt:variant>
        <vt:i4>5</vt:i4>
      </vt:variant>
      <vt:variant>
        <vt:lpwstr>https://www.nrc.gov/docs/ml1309/ml13092a077.pdf</vt:lpwstr>
      </vt:variant>
      <vt:variant>
        <vt:lpwstr/>
      </vt:variant>
      <vt:variant>
        <vt:i4>7929909</vt:i4>
      </vt:variant>
      <vt:variant>
        <vt:i4>279</vt:i4>
      </vt:variant>
      <vt:variant>
        <vt:i4>0</vt:i4>
      </vt:variant>
      <vt:variant>
        <vt:i4>5</vt:i4>
      </vt:variant>
      <vt:variant>
        <vt:lpwstr>https://www.nrc.gov/docs/ML1700/ML17003A227.pdf</vt:lpwstr>
      </vt:variant>
      <vt:variant>
        <vt:lpwstr/>
      </vt:variant>
      <vt:variant>
        <vt:i4>262167</vt:i4>
      </vt:variant>
      <vt:variant>
        <vt:i4>276</vt:i4>
      </vt:variant>
      <vt:variant>
        <vt:i4>0</vt:i4>
      </vt:variant>
      <vt:variant>
        <vt:i4>5</vt:i4>
      </vt:variant>
      <vt:variant>
        <vt:lpwstr>https://www.nrc.gov/reading-rm/doc-collections/gen-comm/reg-issues/2005/ri200518.pdf</vt:lpwstr>
      </vt:variant>
      <vt:variant>
        <vt:lpwstr/>
      </vt:variant>
      <vt:variant>
        <vt:i4>5046288</vt:i4>
      </vt:variant>
      <vt:variant>
        <vt:i4>273</vt:i4>
      </vt:variant>
      <vt:variant>
        <vt:i4>0</vt:i4>
      </vt:variant>
      <vt:variant>
        <vt:i4>5</vt:i4>
      </vt:variant>
      <vt:variant>
        <vt:lpwstr>https://www.nrc.gov/about-nrc/regulatory/enforcement/fpolicy.html</vt:lpwstr>
      </vt:variant>
      <vt:variant>
        <vt:lpwstr/>
      </vt:variant>
      <vt:variant>
        <vt:i4>3801209</vt:i4>
      </vt:variant>
      <vt:variant>
        <vt:i4>267</vt:i4>
      </vt:variant>
      <vt:variant>
        <vt:i4>0</vt:i4>
      </vt:variant>
      <vt:variant>
        <vt:i4>5</vt:i4>
      </vt:variant>
      <vt:variant>
        <vt:lpwstr>https://inis.iaea.org/records/c6dvz-8gp14/files/43099353.pdf?download=1</vt:lpwstr>
      </vt:variant>
      <vt:variant>
        <vt:lpwstr/>
      </vt:variant>
      <vt:variant>
        <vt:i4>3604489</vt:i4>
      </vt:variant>
      <vt:variant>
        <vt:i4>264</vt:i4>
      </vt:variant>
      <vt:variant>
        <vt:i4>0</vt:i4>
      </vt:variant>
      <vt:variant>
        <vt:i4>5</vt:i4>
      </vt:variant>
      <vt:variant>
        <vt:lpwstr>https://public-library.safetyculture.io/products/sc_hse-safety-checklist-for-hse-whh2tnziwxsiamfz</vt:lpwstr>
      </vt:variant>
      <vt:variant>
        <vt:lpwstr/>
      </vt:variant>
      <vt:variant>
        <vt:i4>7143547</vt:i4>
      </vt:variant>
      <vt:variant>
        <vt:i4>258</vt:i4>
      </vt:variant>
      <vt:variant>
        <vt:i4>0</vt:i4>
      </vt:variant>
      <vt:variant>
        <vt:i4>5</vt:i4>
      </vt:variant>
      <vt:variant>
        <vt:lpwstr>http://www.nuclearsafety.gc.ca/eng/acts-and-regulations/consultation/history/dis-12-07.cfm</vt:lpwstr>
      </vt:variant>
      <vt:variant>
        <vt:lpwstr/>
      </vt:variant>
      <vt:variant>
        <vt:i4>4653126</vt:i4>
      </vt:variant>
      <vt:variant>
        <vt:i4>255</vt:i4>
      </vt:variant>
      <vt:variant>
        <vt:i4>0</vt:i4>
      </vt:variant>
      <vt:variant>
        <vt:i4>5</vt:i4>
      </vt:variant>
      <vt:variant>
        <vt:lpwstr>http://www-pub.iaea.org/MTCD/publications/PDF/svs_016_web.pdf</vt:lpwstr>
      </vt:variant>
      <vt:variant>
        <vt:lpwstr/>
      </vt:variant>
      <vt:variant>
        <vt:i4>3735657</vt:i4>
      </vt:variant>
      <vt:variant>
        <vt:i4>252</vt:i4>
      </vt:variant>
      <vt:variant>
        <vt:i4>0</vt:i4>
      </vt:variant>
      <vt:variant>
        <vt:i4>5</vt:i4>
      </vt:variant>
      <vt:variant>
        <vt:lpwstr>http://www-pub.iaea.org/MTCD/publications/PDF/te_1321_web.pdf</vt:lpwstr>
      </vt:variant>
      <vt:variant>
        <vt:lpwstr/>
      </vt:variant>
      <vt:variant>
        <vt:i4>327772</vt:i4>
      </vt:variant>
      <vt:variant>
        <vt:i4>249</vt:i4>
      </vt:variant>
      <vt:variant>
        <vt:i4>0</vt:i4>
      </vt:variant>
      <vt:variant>
        <vt:i4>5</vt:i4>
      </vt:variant>
      <vt:variant>
        <vt:lpwstr>https://gnssn.iaea.org/NSNI/SC/TRWSSCA/Presentations/05a IAEA SCSA Assessment Methods.pdf</vt:lpwstr>
      </vt:variant>
      <vt:variant>
        <vt:lpwstr/>
      </vt:variant>
      <vt:variant>
        <vt:i4>7667763</vt:i4>
      </vt:variant>
      <vt:variant>
        <vt:i4>246</vt:i4>
      </vt:variant>
      <vt:variant>
        <vt:i4>0</vt:i4>
      </vt:variant>
      <vt:variant>
        <vt:i4>5</vt:i4>
      </vt:variant>
      <vt:variant>
        <vt:lpwstr>https://www.nrc.gov/docs/ML1414/ML14143A085.pdf</vt:lpwstr>
      </vt:variant>
      <vt:variant>
        <vt:lpwstr/>
      </vt:variant>
      <vt:variant>
        <vt:i4>2359345</vt:i4>
      </vt:variant>
      <vt:variant>
        <vt:i4>243</vt:i4>
      </vt:variant>
      <vt:variant>
        <vt:i4>0</vt:i4>
      </vt:variant>
      <vt:variant>
        <vt:i4>5</vt:i4>
      </vt:variant>
      <vt:variant>
        <vt:lpwstr>https://www.nrc.gov/docs/ML0718/ML071830168.pdf</vt:lpwstr>
      </vt:variant>
      <vt:variant>
        <vt:lpwstr/>
      </vt:variant>
      <vt:variant>
        <vt:i4>917532</vt:i4>
      </vt:variant>
      <vt:variant>
        <vt:i4>240</vt:i4>
      </vt:variant>
      <vt:variant>
        <vt:i4>0</vt:i4>
      </vt:variant>
      <vt:variant>
        <vt:i4>5</vt:i4>
      </vt:variant>
      <vt:variant>
        <vt:lpwstr>https://www.socialresearchmethods.net/kb/survwrit.php</vt:lpwstr>
      </vt:variant>
      <vt:variant>
        <vt:lpwstr/>
      </vt:variant>
      <vt:variant>
        <vt:i4>2883683</vt:i4>
      </vt:variant>
      <vt:variant>
        <vt:i4>237</vt:i4>
      </vt:variant>
      <vt:variant>
        <vt:i4>0</vt:i4>
      </vt:variant>
      <vt:variant>
        <vt:i4>5</vt:i4>
      </vt:variant>
      <vt:variant>
        <vt:lpwstr>https://socialresearchmethods.net/kb/survey.php</vt:lpwstr>
      </vt:variant>
      <vt:variant>
        <vt:lpwstr/>
      </vt:variant>
      <vt:variant>
        <vt:i4>8192124</vt:i4>
      </vt:variant>
      <vt:variant>
        <vt:i4>234</vt:i4>
      </vt:variant>
      <vt:variant>
        <vt:i4>0</vt:i4>
      </vt:variant>
      <vt:variant>
        <vt:i4>5</vt:i4>
      </vt:variant>
      <vt:variant>
        <vt:lpwstr>https://aapor.org/standards-and-ethics/best-practices/</vt:lpwstr>
      </vt:variant>
      <vt:variant>
        <vt:lpwstr/>
      </vt:variant>
      <vt:variant>
        <vt:i4>6094924</vt:i4>
      </vt:variant>
      <vt:variant>
        <vt:i4>231</vt:i4>
      </vt:variant>
      <vt:variant>
        <vt:i4>0</vt:i4>
      </vt:variant>
      <vt:variant>
        <vt:i4>5</vt:i4>
      </vt:variant>
      <vt:variant>
        <vt:lpwstr>http://www.aiche.org/CCPS/PSCulture.aspx</vt:lpwstr>
      </vt:variant>
      <vt:variant>
        <vt:lpwstr/>
      </vt:variant>
      <vt:variant>
        <vt:i4>2818159</vt:i4>
      </vt:variant>
      <vt:variant>
        <vt:i4>225</vt:i4>
      </vt:variant>
      <vt:variant>
        <vt:i4>0</vt:i4>
      </vt:variant>
      <vt:variant>
        <vt:i4>5</vt:i4>
      </vt:variant>
      <vt:variant>
        <vt:lpwstr>https://www.csb.gov/assets/1/20/csbfinalreportbp.pdf?13841</vt:lpwstr>
      </vt:variant>
      <vt:variant>
        <vt:lpwstr/>
      </vt:variant>
      <vt:variant>
        <vt:i4>3014720</vt:i4>
      </vt:variant>
      <vt:variant>
        <vt:i4>222</vt:i4>
      </vt:variant>
      <vt:variant>
        <vt:i4>0</vt:i4>
      </vt:variant>
      <vt:variant>
        <vt:i4>5</vt:i4>
      </vt:variant>
      <vt:variant>
        <vt:lpwstr>http://www-pub.iaea.org/MTCD/publications/PDF/Pub1137_scr.pdf</vt:lpwstr>
      </vt:variant>
      <vt:variant>
        <vt:lpwstr/>
      </vt:variant>
      <vt:variant>
        <vt:i4>3866651</vt:i4>
      </vt:variant>
      <vt:variant>
        <vt:i4>219</vt:i4>
      </vt:variant>
      <vt:variant>
        <vt:i4>0</vt:i4>
      </vt:variant>
      <vt:variant>
        <vt:i4>5</vt:i4>
      </vt:variant>
      <vt:variant>
        <vt:lpwstr>http://www-pub.iaea.org/MTCD/publications/PDF/P083_scr.pdf</vt:lpwstr>
      </vt:variant>
      <vt:variant>
        <vt:lpwstr/>
      </vt:variant>
      <vt:variant>
        <vt:i4>5439615</vt:i4>
      </vt:variant>
      <vt:variant>
        <vt:i4>216</vt:i4>
      </vt:variant>
      <vt:variant>
        <vt:i4>0</vt:i4>
      </vt:variant>
      <vt:variant>
        <vt:i4>5</vt:i4>
      </vt:variant>
      <vt:variant>
        <vt:lpwstr>http://www-pub.iaea.org/MTCD/publications/PDF/Pub882_web.pdf</vt:lpwstr>
      </vt:variant>
      <vt:variant>
        <vt:lpwstr/>
      </vt:variant>
      <vt:variant>
        <vt:i4>6357110</vt:i4>
      </vt:variant>
      <vt:variant>
        <vt:i4>213</vt:i4>
      </vt:variant>
      <vt:variant>
        <vt:i4>0</vt:i4>
      </vt:variant>
      <vt:variant>
        <vt:i4>5</vt:i4>
      </vt:variant>
      <vt:variant>
        <vt:lpwstr>https://www.nrc.gov/reading-rm/doc-collections/nuregs/staff/sr2165/</vt:lpwstr>
      </vt:variant>
      <vt:variant>
        <vt:lpwstr/>
      </vt:variant>
      <vt:variant>
        <vt:i4>8126517</vt:i4>
      </vt:variant>
      <vt:variant>
        <vt:i4>210</vt:i4>
      </vt:variant>
      <vt:variant>
        <vt:i4>0</vt:i4>
      </vt:variant>
      <vt:variant>
        <vt:i4>5</vt:i4>
      </vt:variant>
      <vt:variant>
        <vt:lpwstr>https://www.nrc.gov/docs/ml1303/ml13031a707.pdf</vt:lpwstr>
      </vt:variant>
      <vt:variant>
        <vt:lpwstr/>
      </vt:variant>
      <vt:variant>
        <vt:i4>2555952</vt:i4>
      </vt:variant>
      <vt:variant>
        <vt:i4>207</vt:i4>
      </vt:variant>
      <vt:variant>
        <vt:i4>0</vt:i4>
      </vt:variant>
      <vt:variant>
        <vt:i4>5</vt:i4>
      </vt:variant>
      <vt:variant>
        <vt:lpwstr>https://www.nrc.gov/docs/ML0618/ML061880341.pdf</vt:lpwstr>
      </vt:variant>
      <vt:variant>
        <vt:lpwstr/>
      </vt:variant>
      <vt:variant>
        <vt:i4>7405651</vt:i4>
      </vt:variant>
      <vt:variant>
        <vt:i4>204</vt:i4>
      </vt:variant>
      <vt:variant>
        <vt:i4>0</vt:i4>
      </vt:variant>
      <vt:variant>
        <vt:i4>5</vt:i4>
      </vt:variant>
      <vt:variant>
        <vt:lpwstr>https://www.nrc.gov/reactors/operating/oversight/reports/davi_2004003.pdf</vt:lpwstr>
      </vt:variant>
      <vt:variant>
        <vt:lpwstr/>
      </vt:variant>
      <vt:variant>
        <vt:i4>5439559</vt:i4>
      </vt:variant>
      <vt:variant>
        <vt:i4>201</vt:i4>
      </vt:variant>
      <vt:variant>
        <vt:i4>0</vt:i4>
      </vt:variant>
      <vt:variant>
        <vt:i4>5</vt:i4>
      </vt:variant>
      <vt:variant>
        <vt:lpwstr>http://www.gpo.gov/fdsys/pkg/FR-2011-06-14/pdf/2011-14656.pdf</vt:lpwstr>
      </vt:variant>
      <vt:variant>
        <vt:lpwstr/>
      </vt:variant>
      <vt:variant>
        <vt:i4>5701714</vt:i4>
      </vt:variant>
      <vt:variant>
        <vt:i4>198</vt:i4>
      </vt:variant>
      <vt:variant>
        <vt:i4>0</vt:i4>
      </vt:variant>
      <vt:variant>
        <vt:i4>5</vt:i4>
      </vt:variant>
      <vt:variant>
        <vt:lpwstr>http://www.nrc.gov/about-nrc/regulatory/allegations/scwe-frn-5-14-96.pdf</vt:lpwstr>
      </vt:variant>
      <vt:variant>
        <vt:lpwstr/>
      </vt:variant>
      <vt:variant>
        <vt:i4>5046278</vt:i4>
      </vt:variant>
      <vt:variant>
        <vt:i4>195</vt:i4>
      </vt:variant>
      <vt:variant>
        <vt:i4>0</vt:i4>
      </vt:variant>
      <vt:variant>
        <vt:i4>5</vt:i4>
      </vt:variant>
      <vt:variant>
        <vt:lpwstr>https://www.nrc.gov/reading-rm/doc-collections/commission/policy/54fr3424.pdf</vt:lpwstr>
      </vt:variant>
      <vt:variant>
        <vt:lpwstr/>
      </vt:variant>
      <vt:variant>
        <vt:i4>4718683</vt:i4>
      </vt:variant>
      <vt:variant>
        <vt:i4>192</vt:i4>
      </vt:variant>
      <vt:variant>
        <vt:i4>0</vt:i4>
      </vt:variant>
      <vt:variant>
        <vt:i4>5</vt:i4>
      </vt:variant>
      <vt:variant>
        <vt:lpwstr>http://www.gdiworld.com/</vt:lpwstr>
      </vt:variant>
      <vt:variant>
        <vt:lpwstr/>
      </vt:variant>
      <vt:variant>
        <vt:i4>8126586</vt:i4>
      </vt:variant>
      <vt:variant>
        <vt:i4>189</vt:i4>
      </vt:variant>
      <vt:variant>
        <vt:i4>0</vt:i4>
      </vt:variant>
      <vt:variant>
        <vt:i4>5</vt:i4>
      </vt:variant>
      <vt:variant>
        <vt:lpwstr>http://papaya.nrc.gov/safetyculture/index.html</vt:lpwstr>
      </vt:variant>
      <vt:variant>
        <vt:lpwstr/>
      </vt:variant>
      <vt:variant>
        <vt:i4>1638461</vt:i4>
      </vt:variant>
      <vt:variant>
        <vt:i4>182</vt:i4>
      </vt:variant>
      <vt:variant>
        <vt:i4>0</vt:i4>
      </vt:variant>
      <vt:variant>
        <vt:i4>5</vt:i4>
      </vt:variant>
      <vt:variant>
        <vt:lpwstr/>
      </vt:variant>
      <vt:variant>
        <vt:lpwstr>_Toc197084334</vt:lpwstr>
      </vt:variant>
      <vt:variant>
        <vt:i4>1638461</vt:i4>
      </vt:variant>
      <vt:variant>
        <vt:i4>176</vt:i4>
      </vt:variant>
      <vt:variant>
        <vt:i4>0</vt:i4>
      </vt:variant>
      <vt:variant>
        <vt:i4>5</vt:i4>
      </vt:variant>
      <vt:variant>
        <vt:lpwstr/>
      </vt:variant>
      <vt:variant>
        <vt:lpwstr>_Toc197084333</vt:lpwstr>
      </vt:variant>
      <vt:variant>
        <vt:i4>1638461</vt:i4>
      </vt:variant>
      <vt:variant>
        <vt:i4>170</vt:i4>
      </vt:variant>
      <vt:variant>
        <vt:i4>0</vt:i4>
      </vt:variant>
      <vt:variant>
        <vt:i4>5</vt:i4>
      </vt:variant>
      <vt:variant>
        <vt:lpwstr/>
      </vt:variant>
      <vt:variant>
        <vt:lpwstr>_Toc197084332</vt:lpwstr>
      </vt:variant>
      <vt:variant>
        <vt:i4>1638461</vt:i4>
      </vt:variant>
      <vt:variant>
        <vt:i4>164</vt:i4>
      </vt:variant>
      <vt:variant>
        <vt:i4>0</vt:i4>
      </vt:variant>
      <vt:variant>
        <vt:i4>5</vt:i4>
      </vt:variant>
      <vt:variant>
        <vt:lpwstr/>
      </vt:variant>
      <vt:variant>
        <vt:lpwstr>_Toc197084331</vt:lpwstr>
      </vt:variant>
      <vt:variant>
        <vt:i4>1638461</vt:i4>
      </vt:variant>
      <vt:variant>
        <vt:i4>158</vt:i4>
      </vt:variant>
      <vt:variant>
        <vt:i4>0</vt:i4>
      </vt:variant>
      <vt:variant>
        <vt:i4>5</vt:i4>
      </vt:variant>
      <vt:variant>
        <vt:lpwstr/>
      </vt:variant>
      <vt:variant>
        <vt:lpwstr>_Toc197084330</vt:lpwstr>
      </vt:variant>
      <vt:variant>
        <vt:i4>1572925</vt:i4>
      </vt:variant>
      <vt:variant>
        <vt:i4>152</vt:i4>
      </vt:variant>
      <vt:variant>
        <vt:i4>0</vt:i4>
      </vt:variant>
      <vt:variant>
        <vt:i4>5</vt:i4>
      </vt:variant>
      <vt:variant>
        <vt:lpwstr/>
      </vt:variant>
      <vt:variant>
        <vt:lpwstr>_Toc197084329</vt:lpwstr>
      </vt:variant>
      <vt:variant>
        <vt:i4>1572925</vt:i4>
      </vt:variant>
      <vt:variant>
        <vt:i4>146</vt:i4>
      </vt:variant>
      <vt:variant>
        <vt:i4>0</vt:i4>
      </vt:variant>
      <vt:variant>
        <vt:i4>5</vt:i4>
      </vt:variant>
      <vt:variant>
        <vt:lpwstr/>
      </vt:variant>
      <vt:variant>
        <vt:lpwstr>_Toc197084328</vt:lpwstr>
      </vt:variant>
      <vt:variant>
        <vt:i4>1572925</vt:i4>
      </vt:variant>
      <vt:variant>
        <vt:i4>140</vt:i4>
      </vt:variant>
      <vt:variant>
        <vt:i4>0</vt:i4>
      </vt:variant>
      <vt:variant>
        <vt:i4>5</vt:i4>
      </vt:variant>
      <vt:variant>
        <vt:lpwstr/>
      </vt:variant>
      <vt:variant>
        <vt:lpwstr>_Toc197084327</vt:lpwstr>
      </vt:variant>
      <vt:variant>
        <vt:i4>1572925</vt:i4>
      </vt:variant>
      <vt:variant>
        <vt:i4>134</vt:i4>
      </vt:variant>
      <vt:variant>
        <vt:i4>0</vt:i4>
      </vt:variant>
      <vt:variant>
        <vt:i4>5</vt:i4>
      </vt:variant>
      <vt:variant>
        <vt:lpwstr/>
      </vt:variant>
      <vt:variant>
        <vt:lpwstr>_Toc197084326</vt:lpwstr>
      </vt:variant>
      <vt:variant>
        <vt:i4>1572925</vt:i4>
      </vt:variant>
      <vt:variant>
        <vt:i4>128</vt:i4>
      </vt:variant>
      <vt:variant>
        <vt:i4>0</vt:i4>
      </vt:variant>
      <vt:variant>
        <vt:i4>5</vt:i4>
      </vt:variant>
      <vt:variant>
        <vt:lpwstr/>
      </vt:variant>
      <vt:variant>
        <vt:lpwstr>_Toc197084325</vt:lpwstr>
      </vt:variant>
      <vt:variant>
        <vt:i4>1572925</vt:i4>
      </vt:variant>
      <vt:variant>
        <vt:i4>122</vt:i4>
      </vt:variant>
      <vt:variant>
        <vt:i4>0</vt:i4>
      </vt:variant>
      <vt:variant>
        <vt:i4>5</vt:i4>
      </vt:variant>
      <vt:variant>
        <vt:lpwstr/>
      </vt:variant>
      <vt:variant>
        <vt:lpwstr>_Toc197084324</vt:lpwstr>
      </vt:variant>
      <vt:variant>
        <vt:i4>1572925</vt:i4>
      </vt:variant>
      <vt:variant>
        <vt:i4>116</vt:i4>
      </vt:variant>
      <vt:variant>
        <vt:i4>0</vt:i4>
      </vt:variant>
      <vt:variant>
        <vt:i4>5</vt:i4>
      </vt:variant>
      <vt:variant>
        <vt:lpwstr/>
      </vt:variant>
      <vt:variant>
        <vt:lpwstr>_Toc197084323</vt:lpwstr>
      </vt:variant>
      <vt:variant>
        <vt:i4>1572925</vt:i4>
      </vt:variant>
      <vt:variant>
        <vt:i4>110</vt:i4>
      </vt:variant>
      <vt:variant>
        <vt:i4>0</vt:i4>
      </vt:variant>
      <vt:variant>
        <vt:i4>5</vt:i4>
      </vt:variant>
      <vt:variant>
        <vt:lpwstr/>
      </vt:variant>
      <vt:variant>
        <vt:lpwstr>_Toc197084322</vt:lpwstr>
      </vt:variant>
      <vt:variant>
        <vt:i4>1572925</vt:i4>
      </vt:variant>
      <vt:variant>
        <vt:i4>104</vt:i4>
      </vt:variant>
      <vt:variant>
        <vt:i4>0</vt:i4>
      </vt:variant>
      <vt:variant>
        <vt:i4>5</vt:i4>
      </vt:variant>
      <vt:variant>
        <vt:lpwstr/>
      </vt:variant>
      <vt:variant>
        <vt:lpwstr>_Toc197084321</vt:lpwstr>
      </vt:variant>
      <vt:variant>
        <vt:i4>1572925</vt:i4>
      </vt:variant>
      <vt:variant>
        <vt:i4>98</vt:i4>
      </vt:variant>
      <vt:variant>
        <vt:i4>0</vt:i4>
      </vt:variant>
      <vt:variant>
        <vt:i4>5</vt:i4>
      </vt:variant>
      <vt:variant>
        <vt:lpwstr/>
      </vt:variant>
      <vt:variant>
        <vt:lpwstr>_Toc197084320</vt:lpwstr>
      </vt:variant>
      <vt:variant>
        <vt:i4>1769533</vt:i4>
      </vt:variant>
      <vt:variant>
        <vt:i4>92</vt:i4>
      </vt:variant>
      <vt:variant>
        <vt:i4>0</vt:i4>
      </vt:variant>
      <vt:variant>
        <vt:i4>5</vt:i4>
      </vt:variant>
      <vt:variant>
        <vt:lpwstr/>
      </vt:variant>
      <vt:variant>
        <vt:lpwstr>_Toc197084319</vt:lpwstr>
      </vt:variant>
      <vt:variant>
        <vt:i4>1769533</vt:i4>
      </vt:variant>
      <vt:variant>
        <vt:i4>86</vt:i4>
      </vt:variant>
      <vt:variant>
        <vt:i4>0</vt:i4>
      </vt:variant>
      <vt:variant>
        <vt:i4>5</vt:i4>
      </vt:variant>
      <vt:variant>
        <vt:lpwstr/>
      </vt:variant>
      <vt:variant>
        <vt:lpwstr>_Toc197084318</vt:lpwstr>
      </vt:variant>
      <vt:variant>
        <vt:i4>1769533</vt:i4>
      </vt:variant>
      <vt:variant>
        <vt:i4>80</vt:i4>
      </vt:variant>
      <vt:variant>
        <vt:i4>0</vt:i4>
      </vt:variant>
      <vt:variant>
        <vt:i4>5</vt:i4>
      </vt:variant>
      <vt:variant>
        <vt:lpwstr/>
      </vt:variant>
      <vt:variant>
        <vt:lpwstr>_Toc197084317</vt:lpwstr>
      </vt:variant>
      <vt:variant>
        <vt:i4>1769533</vt:i4>
      </vt:variant>
      <vt:variant>
        <vt:i4>74</vt:i4>
      </vt:variant>
      <vt:variant>
        <vt:i4>0</vt:i4>
      </vt:variant>
      <vt:variant>
        <vt:i4>5</vt:i4>
      </vt:variant>
      <vt:variant>
        <vt:lpwstr/>
      </vt:variant>
      <vt:variant>
        <vt:lpwstr>_Toc197084316</vt:lpwstr>
      </vt:variant>
      <vt:variant>
        <vt:i4>1769533</vt:i4>
      </vt:variant>
      <vt:variant>
        <vt:i4>68</vt:i4>
      </vt:variant>
      <vt:variant>
        <vt:i4>0</vt:i4>
      </vt:variant>
      <vt:variant>
        <vt:i4>5</vt:i4>
      </vt:variant>
      <vt:variant>
        <vt:lpwstr/>
      </vt:variant>
      <vt:variant>
        <vt:lpwstr>_Toc197084315</vt:lpwstr>
      </vt:variant>
      <vt:variant>
        <vt:i4>1769533</vt:i4>
      </vt:variant>
      <vt:variant>
        <vt:i4>62</vt:i4>
      </vt:variant>
      <vt:variant>
        <vt:i4>0</vt:i4>
      </vt:variant>
      <vt:variant>
        <vt:i4>5</vt:i4>
      </vt:variant>
      <vt:variant>
        <vt:lpwstr/>
      </vt:variant>
      <vt:variant>
        <vt:lpwstr>_Toc197084314</vt:lpwstr>
      </vt:variant>
      <vt:variant>
        <vt:i4>1769533</vt:i4>
      </vt:variant>
      <vt:variant>
        <vt:i4>56</vt:i4>
      </vt:variant>
      <vt:variant>
        <vt:i4>0</vt:i4>
      </vt:variant>
      <vt:variant>
        <vt:i4>5</vt:i4>
      </vt:variant>
      <vt:variant>
        <vt:lpwstr/>
      </vt:variant>
      <vt:variant>
        <vt:lpwstr>_Toc197084313</vt:lpwstr>
      </vt:variant>
      <vt:variant>
        <vt:i4>1769533</vt:i4>
      </vt:variant>
      <vt:variant>
        <vt:i4>50</vt:i4>
      </vt:variant>
      <vt:variant>
        <vt:i4>0</vt:i4>
      </vt:variant>
      <vt:variant>
        <vt:i4>5</vt:i4>
      </vt:variant>
      <vt:variant>
        <vt:lpwstr/>
      </vt:variant>
      <vt:variant>
        <vt:lpwstr>_Toc197084312</vt:lpwstr>
      </vt:variant>
      <vt:variant>
        <vt:i4>1769533</vt:i4>
      </vt:variant>
      <vt:variant>
        <vt:i4>44</vt:i4>
      </vt:variant>
      <vt:variant>
        <vt:i4>0</vt:i4>
      </vt:variant>
      <vt:variant>
        <vt:i4>5</vt:i4>
      </vt:variant>
      <vt:variant>
        <vt:lpwstr/>
      </vt:variant>
      <vt:variant>
        <vt:lpwstr>_Toc197084311</vt:lpwstr>
      </vt:variant>
      <vt:variant>
        <vt:i4>1769533</vt:i4>
      </vt:variant>
      <vt:variant>
        <vt:i4>38</vt:i4>
      </vt:variant>
      <vt:variant>
        <vt:i4>0</vt:i4>
      </vt:variant>
      <vt:variant>
        <vt:i4>5</vt:i4>
      </vt:variant>
      <vt:variant>
        <vt:lpwstr/>
      </vt:variant>
      <vt:variant>
        <vt:lpwstr>_Toc197084310</vt:lpwstr>
      </vt:variant>
      <vt:variant>
        <vt:i4>1703997</vt:i4>
      </vt:variant>
      <vt:variant>
        <vt:i4>32</vt:i4>
      </vt:variant>
      <vt:variant>
        <vt:i4>0</vt:i4>
      </vt:variant>
      <vt:variant>
        <vt:i4>5</vt:i4>
      </vt:variant>
      <vt:variant>
        <vt:lpwstr/>
      </vt:variant>
      <vt:variant>
        <vt:lpwstr>_Toc197084309</vt:lpwstr>
      </vt:variant>
      <vt:variant>
        <vt:i4>1703997</vt:i4>
      </vt:variant>
      <vt:variant>
        <vt:i4>26</vt:i4>
      </vt:variant>
      <vt:variant>
        <vt:i4>0</vt:i4>
      </vt:variant>
      <vt:variant>
        <vt:i4>5</vt:i4>
      </vt:variant>
      <vt:variant>
        <vt:lpwstr/>
      </vt:variant>
      <vt:variant>
        <vt:lpwstr>_Toc197084308</vt:lpwstr>
      </vt:variant>
      <vt:variant>
        <vt:i4>1703997</vt:i4>
      </vt:variant>
      <vt:variant>
        <vt:i4>20</vt:i4>
      </vt:variant>
      <vt:variant>
        <vt:i4>0</vt:i4>
      </vt:variant>
      <vt:variant>
        <vt:i4>5</vt:i4>
      </vt:variant>
      <vt:variant>
        <vt:lpwstr/>
      </vt:variant>
      <vt:variant>
        <vt:lpwstr>_Toc197084307</vt:lpwstr>
      </vt:variant>
      <vt:variant>
        <vt:i4>1703997</vt:i4>
      </vt:variant>
      <vt:variant>
        <vt:i4>14</vt:i4>
      </vt:variant>
      <vt:variant>
        <vt:i4>0</vt:i4>
      </vt:variant>
      <vt:variant>
        <vt:i4>5</vt:i4>
      </vt:variant>
      <vt:variant>
        <vt:lpwstr/>
      </vt:variant>
      <vt:variant>
        <vt:lpwstr>_Toc197084306</vt:lpwstr>
      </vt:variant>
      <vt:variant>
        <vt:i4>1703997</vt:i4>
      </vt:variant>
      <vt:variant>
        <vt:i4>8</vt:i4>
      </vt:variant>
      <vt:variant>
        <vt:i4>0</vt:i4>
      </vt:variant>
      <vt:variant>
        <vt:i4>5</vt:i4>
      </vt:variant>
      <vt:variant>
        <vt:lpwstr/>
      </vt:variant>
      <vt:variant>
        <vt:lpwstr>_Toc197084305</vt:lpwstr>
      </vt:variant>
      <vt:variant>
        <vt:i4>1703997</vt:i4>
      </vt:variant>
      <vt:variant>
        <vt:i4>2</vt:i4>
      </vt:variant>
      <vt:variant>
        <vt:i4>0</vt:i4>
      </vt:variant>
      <vt:variant>
        <vt:i4>5</vt:i4>
      </vt:variant>
      <vt:variant>
        <vt:lpwstr/>
      </vt:variant>
      <vt:variant>
        <vt:lpwstr>_Toc197084304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Madeleine Arel</cp:lastModifiedBy>
  <cp:revision>4</cp:revision>
  <dcterms:created xsi:type="dcterms:W3CDTF">2025-05-21T15:32:00Z</dcterms:created>
  <dcterms:modified xsi:type="dcterms:W3CDTF">2025-05-21T15:35:00Z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0x01010029DB37CB91B52542B6AE2623451322B5</vt:lpwstr>
  </property>
</Properties>
</file>