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5742D" w14:textId="77777777" w:rsidR="00A755C5" w:rsidRDefault="00A755C5" w:rsidP="00023C68">
      <w:pPr>
        <w:pStyle w:val="NRCINSPECTIONMANUAL"/>
        <w:rPr>
          <w:b/>
          <w:szCs w:val="20"/>
        </w:rPr>
      </w:pPr>
      <w:r>
        <w:tab/>
      </w:r>
      <w:r w:rsidRPr="00023C68">
        <w:rPr>
          <w:b/>
          <w:bCs/>
          <w:sz w:val="38"/>
          <w:szCs w:val="38"/>
        </w:rPr>
        <w:t>NRC INSPECTION MANUAL</w:t>
      </w:r>
      <w:r>
        <w:tab/>
      </w:r>
      <w:r w:rsidRPr="00275F76">
        <w:rPr>
          <w:szCs w:val="20"/>
        </w:rPr>
        <w:t>IRIB</w:t>
      </w:r>
    </w:p>
    <w:p w14:paraId="63C08D43" w14:textId="47B71B7D" w:rsidR="00BE6DCA" w:rsidRDefault="00BE6DCA" w:rsidP="00852D69">
      <w:pPr>
        <w:pStyle w:val="IMCIP"/>
      </w:pPr>
      <w:r>
        <w:t>INSPECTION PROCEDURE 71111 ATTACHMENT 15</w:t>
      </w:r>
    </w:p>
    <w:p w14:paraId="247AAE55" w14:textId="568C69B8" w:rsidR="00B4188E" w:rsidRDefault="00A755C5" w:rsidP="00852D69">
      <w:pPr>
        <w:pStyle w:val="Title"/>
      </w:pPr>
      <w:r w:rsidRPr="00AB25C6">
        <w:t>OPERABILITY DETERMINATIONS AND FUNCTIONALITY ASSESSMENTS</w:t>
      </w:r>
    </w:p>
    <w:p w14:paraId="468F36E4" w14:textId="201EA54E" w:rsidR="00B4188E" w:rsidRDefault="00C819F5" w:rsidP="00852D69">
      <w:pPr>
        <w:pStyle w:val="EffectiveDate"/>
      </w:pPr>
      <w:r>
        <w:t xml:space="preserve">Effective Date: </w:t>
      </w:r>
      <w:r w:rsidR="001B2B47">
        <w:t>01/01/202</w:t>
      </w:r>
      <w:r w:rsidR="00097BA5">
        <w:t>6</w:t>
      </w:r>
    </w:p>
    <w:p w14:paraId="5EACC81D" w14:textId="2066BAC4" w:rsidR="0033766A" w:rsidRDefault="0033766A" w:rsidP="00852D69">
      <w:pPr>
        <w:pStyle w:val="Applicability"/>
      </w:pPr>
      <w:r>
        <w:t>PROGRAM APPLICABILITY: IMC 2515 A</w:t>
      </w:r>
    </w:p>
    <w:p w14:paraId="08383502" w14:textId="0F601B69" w:rsidR="00B4188E" w:rsidRPr="00AB25C6" w:rsidRDefault="00B4188E" w:rsidP="005F03B8">
      <w:pPr>
        <w:pStyle w:val="CornerstoneBases"/>
        <w:ind w:left="2880" w:hanging="2880"/>
      </w:pPr>
      <w:r w:rsidRPr="00AB25C6">
        <w:t>CORNERSTONES:</w:t>
      </w:r>
      <w:r w:rsidRPr="00AB25C6">
        <w:tab/>
        <w:t>Mitigating Systems</w:t>
      </w:r>
      <w:r w:rsidR="00852D69">
        <w:br/>
      </w:r>
      <w:r w:rsidRPr="00AB25C6">
        <w:t>Barrier Integrity</w:t>
      </w:r>
    </w:p>
    <w:p w14:paraId="7899848B" w14:textId="0135E91F" w:rsidR="00573291" w:rsidRDefault="00B4188E" w:rsidP="00852D69">
      <w:pPr>
        <w:pStyle w:val="CornerstoneBases"/>
      </w:pPr>
      <w:r w:rsidRPr="00AB25C6">
        <w:t>INSPECTION BASES:</w:t>
      </w:r>
      <w:r w:rsidR="005F03B8">
        <w:tab/>
      </w:r>
      <w:r w:rsidR="00573291">
        <w:t xml:space="preserve">See IMC 0308 Attachment 2 </w:t>
      </w:r>
    </w:p>
    <w:p w14:paraId="058C3336" w14:textId="77777777" w:rsidR="00F47672" w:rsidRDefault="00F47672" w:rsidP="005F03B8">
      <w:pPr>
        <w:pStyle w:val="Heading1"/>
      </w:pPr>
      <w:r>
        <w:t>SAMPLE REQUIREMENTS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38"/>
        <w:gridCol w:w="1124"/>
        <w:gridCol w:w="1207"/>
        <w:gridCol w:w="1797"/>
        <w:gridCol w:w="1468"/>
        <w:gridCol w:w="1726"/>
      </w:tblGrid>
      <w:tr w:rsidR="005C4198" w14:paraId="176800CA" w14:textId="77777777" w:rsidTr="002F3E5B">
        <w:tc>
          <w:tcPr>
            <w:tcW w:w="3299" w:type="dxa"/>
            <w:gridSpan w:val="2"/>
            <w:tcMar>
              <w:top w:w="58" w:type="dxa"/>
              <w:left w:w="58" w:type="dxa"/>
              <w:bottom w:w="58" w:type="dxa"/>
              <w:right w:w="58" w:type="dxa"/>
            </w:tcMar>
            <w:vAlign w:val="center"/>
            <w:hideMark/>
          </w:tcPr>
          <w:p w14:paraId="700B44F1" w14:textId="77777777" w:rsidR="005C4198" w:rsidRDefault="005C4198">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Sample Requirements</w:t>
            </w:r>
          </w:p>
        </w:tc>
        <w:tc>
          <w:tcPr>
            <w:tcW w:w="3134" w:type="dxa"/>
            <w:gridSpan w:val="2"/>
            <w:tcMar>
              <w:top w:w="58" w:type="dxa"/>
              <w:left w:w="58" w:type="dxa"/>
              <w:bottom w:w="58" w:type="dxa"/>
              <w:right w:w="58" w:type="dxa"/>
            </w:tcMar>
            <w:vAlign w:val="center"/>
            <w:hideMark/>
          </w:tcPr>
          <w:p w14:paraId="7B60C7DC" w14:textId="77777777" w:rsidR="005C4198" w:rsidRDefault="005C4198">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Minimum Baseline Completion Sample Requirements</w:t>
            </w:r>
          </w:p>
        </w:tc>
        <w:tc>
          <w:tcPr>
            <w:tcW w:w="3332" w:type="dxa"/>
            <w:gridSpan w:val="2"/>
            <w:tcMar>
              <w:top w:w="0" w:type="dxa"/>
              <w:left w:w="58" w:type="dxa"/>
              <w:bottom w:w="0" w:type="dxa"/>
              <w:right w:w="58" w:type="dxa"/>
            </w:tcMar>
            <w:vAlign w:val="center"/>
            <w:hideMark/>
          </w:tcPr>
          <w:p w14:paraId="4AE03BEE" w14:textId="77777777" w:rsidR="005C4198" w:rsidRDefault="005C4198">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Budgeted Range</w:t>
            </w:r>
          </w:p>
        </w:tc>
      </w:tr>
      <w:tr w:rsidR="005C4198" w14:paraId="0A57F429" w14:textId="77777777" w:rsidTr="002F3E5B">
        <w:trPr>
          <w:trHeight w:val="256"/>
        </w:trPr>
        <w:tc>
          <w:tcPr>
            <w:tcW w:w="2128" w:type="dxa"/>
            <w:tcMar>
              <w:top w:w="58" w:type="dxa"/>
              <w:left w:w="58" w:type="dxa"/>
              <w:bottom w:w="58" w:type="dxa"/>
              <w:right w:w="58" w:type="dxa"/>
            </w:tcMar>
            <w:vAlign w:val="center"/>
            <w:hideMark/>
          </w:tcPr>
          <w:p w14:paraId="0BF30B5F" w14:textId="77777777" w:rsidR="005C4198" w:rsidRDefault="005C4198">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Sample Type</w:t>
            </w:r>
          </w:p>
        </w:tc>
        <w:tc>
          <w:tcPr>
            <w:tcW w:w="1171" w:type="dxa"/>
            <w:tcMar>
              <w:top w:w="58" w:type="dxa"/>
              <w:left w:w="58" w:type="dxa"/>
              <w:bottom w:w="58" w:type="dxa"/>
              <w:right w:w="58" w:type="dxa"/>
            </w:tcMar>
            <w:vAlign w:val="center"/>
            <w:hideMark/>
          </w:tcPr>
          <w:p w14:paraId="0607E1A7" w14:textId="77777777" w:rsidR="005C4198" w:rsidRDefault="005C4198">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Section</w:t>
            </w:r>
          </w:p>
        </w:tc>
        <w:tc>
          <w:tcPr>
            <w:tcW w:w="1258" w:type="dxa"/>
            <w:tcMar>
              <w:top w:w="58" w:type="dxa"/>
              <w:left w:w="58" w:type="dxa"/>
              <w:bottom w:w="58" w:type="dxa"/>
              <w:right w:w="58" w:type="dxa"/>
            </w:tcMar>
            <w:vAlign w:val="center"/>
            <w:hideMark/>
          </w:tcPr>
          <w:p w14:paraId="77688899" w14:textId="77777777" w:rsidR="005C4198" w:rsidRDefault="005C4198">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Frequency</w:t>
            </w:r>
          </w:p>
        </w:tc>
        <w:tc>
          <w:tcPr>
            <w:tcW w:w="1876" w:type="dxa"/>
            <w:tcMar>
              <w:top w:w="58" w:type="dxa"/>
              <w:left w:w="58" w:type="dxa"/>
              <w:bottom w:w="58" w:type="dxa"/>
              <w:right w:w="58" w:type="dxa"/>
            </w:tcMar>
            <w:vAlign w:val="center"/>
            <w:hideMark/>
          </w:tcPr>
          <w:p w14:paraId="004D59FC" w14:textId="77777777" w:rsidR="005C4198" w:rsidRDefault="005C4198">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Sample Size</w:t>
            </w:r>
          </w:p>
        </w:tc>
        <w:tc>
          <w:tcPr>
            <w:tcW w:w="1531" w:type="dxa"/>
            <w:tcMar>
              <w:top w:w="0" w:type="dxa"/>
              <w:left w:w="58" w:type="dxa"/>
              <w:bottom w:w="0" w:type="dxa"/>
              <w:right w:w="58" w:type="dxa"/>
            </w:tcMar>
            <w:vAlign w:val="center"/>
            <w:hideMark/>
          </w:tcPr>
          <w:p w14:paraId="3281CA86" w14:textId="77777777" w:rsidR="005C4198" w:rsidRDefault="005C4198">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Samples</w:t>
            </w:r>
          </w:p>
        </w:tc>
        <w:tc>
          <w:tcPr>
            <w:tcW w:w="1801" w:type="dxa"/>
            <w:tcMar>
              <w:top w:w="0" w:type="dxa"/>
              <w:left w:w="58" w:type="dxa"/>
              <w:bottom w:w="0" w:type="dxa"/>
              <w:right w:w="58" w:type="dxa"/>
            </w:tcMar>
            <w:vAlign w:val="center"/>
            <w:hideMark/>
          </w:tcPr>
          <w:p w14:paraId="38435671" w14:textId="77777777" w:rsidR="005C4198" w:rsidRDefault="005C4198">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Hours</w:t>
            </w:r>
          </w:p>
        </w:tc>
      </w:tr>
      <w:tr w:rsidR="003A79EC" w14:paraId="505FD18D" w14:textId="77777777" w:rsidTr="002F3E5B">
        <w:trPr>
          <w:trHeight w:val="1012"/>
        </w:trPr>
        <w:tc>
          <w:tcPr>
            <w:tcW w:w="2128" w:type="dxa"/>
            <w:vMerge w:val="restart"/>
            <w:tcMar>
              <w:top w:w="58" w:type="dxa"/>
              <w:left w:w="58" w:type="dxa"/>
              <w:bottom w:w="58" w:type="dxa"/>
              <w:right w:w="58" w:type="dxa"/>
            </w:tcMar>
            <w:vAlign w:val="center"/>
            <w:hideMark/>
          </w:tcPr>
          <w:p w14:paraId="5960E139" w14:textId="4FF0BB20" w:rsidR="003A79EC" w:rsidRPr="00F7614C" w:rsidRDefault="003A79EC" w:rsidP="00B416D7">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Operability Determination or Functionality Assessment</w:t>
            </w:r>
          </w:p>
        </w:tc>
        <w:tc>
          <w:tcPr>
            <w:tcW w:w="1171" w:type="dxa"/>
            <w:vMerge w:val="restart"/>
            <w:tcMar>
              <w:top w:w="58" w:type="dxa"/>
              <w:left w:w="58" w:type="dxa"/>
              <w:bottom w:w="58" w:type="dxa"/>
              <w:right w:w="58" w:type="dxa"/>
            </w:tcMar>
            <w:vAlign w:val="center"/>
            <w:hideMark/>
          </w:tcPr>
          <w:p w14:paraId="74AD2B6F" w14:textId="77777777" w:rsidR="003A79EC" w:rsidRDefault="003A79EC">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03.01</w:t>
            </w:r>
          </w:p>
          <w:p w14:paraId="32683876" w14:textId="77777777" w:rsidR="003A79EC" w:rsidRDefault="003A79EC" w:rsidP="008908B8">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p>
        </w:tc>
        <w:tc>
          <w:tcPr>
            <w:tcW w:w="1258" w:type="dxa"/>
            <w:vMerge w:val="restart"/>
            <w:tcMar>
              <w:top w:w="58" w:type="dxa"/>
              <w:left w:w="58" w:type="dxa"/>
              <w:bottom w:w="58" w:type="dxa"/>
              <w:right w:w="58" w:type="dxa"/>
            </w:tcMar>
            <w:vAlign w:val="center"/>
            <w:hideMark/>
          </w:tcPr>
          <w:p w14:paraId="634AD983" w14:textId="77777777" w:rsidR="003A79EC" w:rsidRDefault="003A79EC">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Annual</w:t>
            </w:r>
          </w:p>
          <w:p w14:paraId="49875DD7" w14:textId="77777777" w:rsidR="003A79EC" w:rsidRDefault="003A79EC" w:rsidP="008908B8">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p>
        </w:tc>
        <w:tc>
          <w:tcPr>
            <w:tcW w:w="1876" w:type="dxa"/>
            <w:tcMar>
              <w:left w:w="58" w:type="dxa"/>
              <w:right w:w="58" w:type="dxa"/>
            </w:tcMar>
            <w:vAlign w:val="center"/>
            <w:hideMark/>
          </w:tcPr>
          <w:p w14:paraId="6927E67B" w14:textId="391FD44B" w:rsidR="003A79EC" w:rsidRDefault="003A79EC" w:rsidP="00AA1E33">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ind w:left="90"/>
            </w:pPr>
            <w:r>
              <w:t>15 at one</w:t>
            </w:r>
            <w:r w:rsidR="00CB07F3">
              <w:t xml:space="preserve"> </w:t>
            </w:r>
            <w:r>
              <w:t>reactor unit sites</w:t>
            </w:r>
          </w:p>
        </w:tc>
        <w:tc>
          <w:tcPr>
            <w:tcW w:w="1531" w:type="dxa"/>
            <w:tcMar>
              <w:left w:w="58" w:type="dxa"/>
              <w:right w:w="58" w:type="dxa"/>
            </w:tcMar>
            <w:vAlign w:val="center"/>
            <w:hideMark/>
          </w:tcPr>
          <w:p w14:paraId="3AC1F3AC" w14:textId="77777777" w:rsidR="003A79EC" w:rsidRDefault="003A79EC" w:rsidP="00AA1E33">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ind w:left="90"/>
            </w:pPr>
            <w:r>
              <w:t>15 to 21 at one reactor unit sites</w:t>
            </w:r>
          </w:p>
        </w:tc>
        <w:tc>
          <w:tcPr>
            <w:tcW w:w="1801" w:type="dxa"/>
            <w:tcMar>
              <w:top w:w="0" w:type="dxa"/>
              <w:left w:w="58" w:type="dxa"/>
              <w:bottom w:w="0" w:type="dxa"/>
              <w:right w:w="58" w:type="dxa"/>
            </w:tcMar>
            <w:vAlign w:val="center"/>
            <w:hideMark/>
          </w:tcPr>
          <w:p w14:paraId="3DADD20B" w14:textId="77777777" w:rsidR="003A79EC" w:rsidRDefault="003A79EC" w:rsidP="005D456B">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87 to 113 hours at one reactor unit sites</w:t>
            </w:r>
          </w:p>
        </w:tc>
      </w:tr>
      <w:tr w:rsidR="003A79EC" w14:paraId="41F02CD2" w14:textId="77777777" w:rsidTr="002F3E5B">
        <w:trPr>
          <w:trHeight w:val="630"/>
        </w:trPr>
        <w:tc>
          <w:tcPr>
            <w:tcW w:w="2128" w:type="dxa"/>
            <w:vMerge/>
            <w:tcMar>
              <w:top w:w="58" w:type="dxa"/>
              <w:left w:w="58" w:type="dxa"/>
              <w:bottom w:w="58" w:type="dxa"/>
              <w:right w:w="58" w:type="dxa"/>
            </w:tcMar>
            <w:vAlign w:val="center"/>
          </w:tcPr>
          <w:p w14:paraId="06F6FB19" w14:textId="77777777" w:rsidR="003A79EC" w:rsidRDefault="003A79EC" w:rsidP="00AA4AB5">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p>
        </w:tc>
        <w:tc>
          <w:tcPr>
            <w:tcW w:w="1171" w:type="dxa"/>
            <w:vMerge/>
            <w:tcMar>
              <w:top w:w="58" w:type="dxa"/>
              <w:left w:w="58" w:type="dxa"/>
              <w:bottom w:w="58" w:type="dxa"/>
              <w:right w:w="58" w:type="dxa"/>
            </w:tcMar>
            <w:vAlign w:val="center"/>
          </w:tcPr>
          <w:p w14:paraId="4C0B9EA3" w14:textId="77777777" w:rsidR="003A79EC" w:rsidRDefault="003A79EC">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p>
        </w:tc>
        <w:tc>
          <w:tcPr>
            <w:tcW w:w="1258" w:type="dxa"/>
            <w:vMerge/>
            <w:tcMar>
              <w:top w:w="58" w:type="dxa"/>
              <w:left w:w="58" w:type="dxa"/>
              <w:bottom w:w="58" w:type="dxa"/>
              <w:right w:w="58" w:type="dxa"/>
            </w:tcMar>
            <w:vAlign w:val="center"/>
          </w:tcPr>
          <w:p w14:paraId="74D1A1A9" w14:textId="77777777" w:rsidR="003A79EC" w:rsidRDefault="003A79EC">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p>
        </w:tc>
        <w:tc>
          <w:tcPr>
            <w:tcW w:w="1876" w:type="dxa"/>
            <w:tcMar>
              <w:left w:w="58" w:type="dxa"/>
              <w:right w:w="58" w:type="dxa"/>
            </w:tcMar>
            <w:vAlign w:val="center"/>
          </w:tcPr>
          <w:p w14:paraId="2933D76B" w14:textId="0849745F" w:rsidR="003A79EC" w:rsidRDefault="003A79EC" w:rsidP="00AA1E33">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ind w:left="90"/>
            </w:pPr>
            <w:r>
              <w:t>19 at two</w:t>
            </w:r>
            <w:r w:rsidR="00CB07F3">
              <w:t xml:space="preserve"> </w:t>
            </w:r>
            <w:r>
              <w:t>reactor unit sites</w:t>
            </w:r>
            <w:r w:rsidR="00E62974">
              <w:rPr>
                <w:rStyle w:val="FootnoteReference"/>
              </w:rPr>
              <w:footnoteReference w:id="1"/>
            </w:r>
            <w:r>
              <w:t xml:space="preserve"> </w:t>
            </w:r>
          </w:p>
        </w:tc>
        <w:tc>
          <w:tcPr>
            <w:tcW w:w="1531" w:type="dxa"/>
            <w:tcMar>
              <w:left w:w="58" w:type="dxa"/>
              <w:right w:w="58" w:type="dxa"/>
            </w:tcMar>
            <w:vAlign w:val="center"/>
          </w:tcPr>
          <w:p w14:paraId="44DBE3A3" w14:textId="3388E981" w:rsidR="003A79EC" w:rsidRDefault="003A79EC" w:rsidP="00AA4AB5">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ind w:left="90"/>
            </w:pPr>
            <w:r>
              <w:t xml:space="preserve">19 to 25 at two reactor unit sites </w:t>
            </w:r>
          </w:p>
        </w:tc>
        <w:tc>
          <w:tcPr>
            <w:tcW w:w="1801" w:type="dxa"/>
            <w:tcMar>
              <w:top w:w="0" w:type="dxa"/>
              <w:left w:w="58" w:type="dxa"/>
              <w:bottom w:w="0" w:type="dxa"/>
              <w:right w:w="58" w:type="dxa"/>
            </w:tcMar>
            <w:vAlign w:val="center"/>
          </w:tcPr>
          <w:p w14:paraId="42B8ADCB" w14:textId="2672CFE2" w:rsidR="003A79EC" w:rsidRDefault="003A79EC" w:rsidP="00AA4AB5">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rsidRPr="00207F75">
              <w:t>107 to 137 hours at two reactor unit site</w:t>
            </w:r>
            <w:r>
              <w:t xml:space="preserve"> </w:t>
            </w:r>
          </w:p>
        </w:tc>
      </w:tr>
      <w:tr w:rsidR="00E62974" w14:paraId="694DF181" w14:textId="77777777" w:rsidTr="002F3E5B">
        <w:trPr>
          <w:trHeight w:val="630"/>
        </w:trPr>
        <w:tc>
          <w:tcPr>
            <w:tcW w:w="2128" w:type="dxa"/>
            <w:vMerge/>
            <w:tcMar>
              <w:top w:w="58" w:type="dxa"/>
              <w:left w:w="58" w:type="dxa"/>
              <w:bottom w:w="58" w:type="dxa"/>
              <w:right w:w="58" w:type="dxa"/>
            </w:tcMar>
            <w:vAlign w:val="center"/>
          </w:tcPr>
          <w:p w14:paraId="35F45998" w14:textId="77777777" w:rsidR="00E62974" w:rsidRDefault="00E62974" w:rsidP="00E62974">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p>
        </w:tc>
        <w:tc>
          <w:tcPr>
            <w:tcW w:w="1171" w:type="dxa"/>
            <w:vMerge/>
            <w:tcMar>
              <w:top w:w="58" w:type="dxa"/>
              <w:left w:w="58" w:type="dxa"/>
              <w:bottom w:w="58" w:type="dxa"/>
              <w:right w:w="58" w:type="dxa"/>
            </w:tcMar>
            <w:vAlign w:val="center"/>
          </w:tcPr>
          <w:p w14:paraId="7A1DE5DF" w14:textId="77777777" w:rsidR="00E62974" w:rsidRDefault="00E62974" w:rsidP="00E62974">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p>
        </w:tc>
        <w:tc>
          <w:tcPr>
            <w:tcW w:w="1258" w:type="dxa"/>
            <w:vMerge/>
            <w:tcMar>
              <w:top w:w="58" w:type="dxa"/>
              <w:left w:w="58" w:type="dxa"/>
              <w:bottom w:w="58" w:type="dxa"/>
              <w:right w:w="58" w:type="dxa"/>
            </w:tcMar>
            <w:vAlign w:val="center"/>
          </w:tcPr>
          <w:p w14:paraId="68088B0E" w14:textId="77777777" w:rsidR="00E62974" w:rsidRDefault="00E62974" w:rsidP="00E62974">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p>
        </w:tc>
        <w:tc>
          <w:tcPr>
            <w:tcW w:w="1876" w:type="dxa"/>
            <w:tcMar>
              <w:left w:w="58" w:type="dxa"/>
              <w:right w:w="58" w:type="dxa"/>
            </w:tcMar>
            <w:vAlign w:val="center"/>
          </w:tcPr>
          <w:p w14:paraId="2ACB796B" w14:textId="77777777" w:rsidR="00E62974" w:rsidRDefault="00E62974" w:rsidP="00E62974">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ind w:left="90"/>
            </w:pPr>
            <w:r>
              <w:t>9 at Vogtle Units 3 &amp; 4</w:t>
            </w:r>
          </w:p>
        </w:tc>
        <w:tc>
          <w:tcPr>
            <w:tcW w:w="1531" w:type="dxa"/>
            <w:tcMar>
              <w:left w:w="58" w:type="dxa"/>
              <w:right w:w="58" w:type="dxa"/>
            </w:tcMar>
            <w:vAlign w:val="center"/>
          </w:tcPr>
          <w:p w14:paraId="5AFDD5D6" w14:textId="77777777" w:rsidR="00E62974" w:rsidRDefault="00E62974" w:rsidP="00E62974">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ind w:left="90"/>
            </w:pPr>
            <w:r>
              <w:t>9 to 11 at Vogtle Units 3 &amp; 4</w:t>
            </w:r>
          </w:p>
        </w:tc>
        <w:tc>
          <w:tcPr>
            <w:tcW w:w="1801" w:type="dxa"/>
            <w:tcMar>
              <w:top w:w="0" w:type="dxa"/>
              <w:left w:w="58" w:type="dxa"/>
              <w:bottom w:w="0" w:type="dxa"/>
              <w:right w:w="58" w:type="dxa"/>
            </w:tcMar>
            <w:vAlign w:val="center"/>
          </w:tcPr>
          <w:p w14:paraId="57015605" w14:textId="77777777" w:rsidR="00E62974" w:rsidRPr="00207F75" w:rsidRDefault="00E62974" w:rsidP="00E62974">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50</w:t>
            </w:r>
            <w:r w:rsidRPr="00207F75">
              <w:t xml:space="preserve"> to </w:t>
            </w:r>
            <w:r>
              <w:t>60</w:t>
            </w:r>
            <w:r w:rsidRPr="00207F75">
              <w:t xml:space="preserve"> hours at </w:t>
            </w:r>
            <w:r>
              <w:t>Vogtle Units 3 &amp; 4</w:t>
            </w:r>
          </w:p>
        </w:tc>
      </w:tr>
      <w:tr w:rsidR="00E62974" w14:paraId="74416F65" w14:textId="77777777" w:rsidTr="002F3E5B">
        <w:trPr>
          <w:trHeight w:val="1012"/>
        </w:trPr>
        <w:tc>
          <w:tcPr>
            <w:tcW w:w="2128" w:type="dxa"/>
            <w:vMerge/>
            <w:tcMar>
              <w:top w:w="58" w:type="dxa"/>
              <w:left w:w="58" w:type="dxa"/>
              <w:bottom w:w="58" w:type="dxa"/>
              <w:right w:w="58" w:type="dxa"/>
            </w:tcMar>
            <w:vAlign w:val="center"/>
          </w:tcPr>
          <w:p w14:paraId="6E36CD15" w14:textId="77777777" w:rsidR="00E62974" w:rsidRDefault="00E62974" w:rsidP="00E62974">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p>
        </w:tc>
        <w:tc>
          <w:tcPr>
            <w:tcW w:w="1171" w:type="dxa"/>
            <w:vMerge/>
            <w:tcMar>
              <w:top w:w="58" w:type="dxa"/>
              <w:left w:w="58" w:type="dxa"/>
              <w:bottom w:w="58" w:type="dxa"/>
              <w:right w:w="58" w:type="dxa"/>
            </w:tcMar>
            <w:vAlign w:val="center"/>
          </w:tcPr>
          <w:p w14:paraId="47669C0F" w14:textId="77777777" w:rsidR="00E62974" w:rsidRDefault="00E62974" w:rsidP="00E62974">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p>
        </w:tc>
        <w:tc>
          <w:tcPr>
            <w:tcW w:w="1258" w:type="dxa"/>
            <w:vMerge/>
            <w:tcMar>
              <w:top w:w="58" w:type="dxa"/>
              <w:left w:w="58" w:type="dxa"/>
              <w:bottom w:w="58" w:type="dxa"/>
              <w:right w:w="58" w:type="dxa"/>
            </w:tcMar>
            <w:vAlign w:val="center"/>
          </w:tcPr>
          <w:p w14:paraId="467DC7FC" w14:textId="77777777" w:rsidR="00E62974" w:rsidRDefault="00E62974" w:rsidP="00E62974">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p>
        </w:tc>
        <w:tc>
          <w:tcPr>
            <w:tcW w:w="1876" w:type="dxa"/>
            <w:tcMar>
              <w:left w:w="58" w:type="dxa"/>
              <w:right w:w="58" w:type="dxa"/>
            </w:tcMar>
            <w:vAlign w:val="center"/>
          </w:tcPr>
          <w:p w14:paraId="626DF4E6" w14:textId="554DFF60" w:rsidR="00E62974" w:rsidRDefault="00E62974" w:rsidP="00CB07F3">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ind w:left="90"/>
            </w:pPr>
            <w:r>
              <w:t>22 at three</w:t>
            </w:r>
            <w:r w:rsidR="00CB07F3">
              <w:t xml:space="preserve"> </w:t>
            </w:r>
            <w:r>
              <w:t>reactor unit sites</w:t>
            </w:r>
          </w:p>
        </w:tc>
        <w:tc>
          <w:tcPr>
            <w:tcW w:w="1531" w:type="dxa"/>
            <w:tcMar>
              <w:left w:w="58" w:type="dxa"/>
              <w:right w:w="58" w:type="dxa"/>
            </w:tcMar>
            <w:vAlign w:val="center"/>
          </w:tcPr>
          <w:p w14:paraId="2F58FA0A" w14:textId="77777777" w:rsidR="00E62974" w:rsidRDefault="00E62974" w:rsidP="00E62974">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ind w:left="90"/>
            </w:pPr>
            <w:r>
              <w:t>22 to 30 at three reactor unit sites</w:t>
            </w:r>
          </w:p>
        </w:tc>
        <w:tc>
          <w:tcPr>
            <w:tcW w:w="1801" w:type="dxa"/>
            <w:tcMar>
              <w:top w:w="0" w:type="dxa"/>
              <w:left w:w="58" w:type="dxa"/>
              <w:bottom w:w="0" w:type="dxa"/>
              <w:right w:w="58" w:type="dxa"/>
            </w:tcMar>
            <w:vAlign w:val="center"/>
          </w:tcPr>
          <w:p w14:paraId="037D2D59" w14:textId="472D675F" w:rsidR="00E62974" w:rsidRDefault="00E62974" w:rsidP="00E62974">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rsidRPr="00207F75">
              <w:t>127 to 161 hours at three</w:t>
            </w:r>
            <w:r w:rsidR="00CB07F3">
              <w:t xml:space="preserve"> </w:t>
            </w:r>
            <w:r w:rsidRPr="00207F75">
              <w:t>reactor unit sites</w:t>
            </w:r>
          </w:p>
        </w:tc>
      </w:tr>
    </w:tbl>
    <w:p w14:paraId="0D5B5B26" w14:textId="77777777" w:rsidR="00F47672" w:rsidRDefault="00F47672" w:rsidP="00B416D7">
      <w:pPr>
        <w:pStyle w:val="BodyText-table"/>
      </w:pPr>
    </w:p>
    <w:p w14:paraId="42EB8705" w14:textId="77777777" w:rsidR="00B4188E" w:rsidRPr="00AB25C6" w:rsidRDefault="006E7400" w:rsidP="00EE7F3C">
      <w:pPr>
        <w:pStyle w:val="Heading1"/>
      </w:pPr>
      <w:r>
        <w:t>71111.15-01</w:t>
      </w:r>
      <w:r>
        <w:tab/>
      </w:r>
      <w:r w:rsidR="00B4188E" w:rsidRPr="00AB25C6">
        <w:t>INSPECTION OBJECTIVE</w:t>
      </w:r>
    </w:p>
    <w:p w14:paraId="17EC2F28" w14:textId="77777777" w:rsidR="00664D0D" w:rsidRDefault="00B4188E" w:rsidP="00B416D7">
      <w:pPr>
        <w:pStyle w:val="BodyText"/>
      </w:pPr>
      <w:r w:rsidRPr="00AB25C6">
        <w:t xml:space="preserve">To review </w:t>
      </w:r>
      <w:r w:rsidR="008908B8">
        <w:t xml:space="preserve">operability determinations of </w:t>
      </w:r>
      <w:r w:rsidR="00D94940">
        <w:t xml:space="preserve">technical specification </w:t>
      </w:r>
      <w:r w:rsidR="00F20132">
        <w:t xml:space="preserve">(TS) </w:t>
      </w:r>
      <w:r w:rsidR="008908B8">
        <w:t>SSCs (</w:t>
      </w:r>
      <w:r w:rsidR="00D94940">
        <w:t xml:space="preserve">including support systems </w:t>
      </w:r>
      <w:r w:rsidR="004A299D">
        <w:t xml:space="preserve">as defined in the </w:t>
      </w:r>
      <w:r w:rsidR="00E75867">
        <w:t>TS</w:t>
      </w:r>
      <w:r w:rsidR="008908B8">
        <w:t>)</w:t>
      </w:r>
      <w:r w:rsidR="00E75867">
        <w:t xml:space="preserve"> </w:t>
      </w:r>
      <w:r w:rsidR="00F2619F" w:rsidRPr="00AB25C6">
        <w:t>or f</w:t>
      </w:r>
      <w:r w:rsidR="00F2619F" w:rsidRPr="00AB25C6">
        <w:rPr>
          <w:bCs/>
        </w:rPr>
        <w:t>unctionality assessments</w:t>
      </w:r>
      <w:r w:rsidR="00F2619F" w:rsidRPr="00AB25C6">
        <w:t xml:space="preserve"> </w:t>
      </w:r>
      <w:r w:rsidR="00D94940">
        <w:t>associated with non-</w:t>
      </w:r>
      <w:r w:rsidR="00E75867">
        <w:t>TS</w:t>
      </w:r>
      <w:r w:rsidR="00D94940">
        <w:t xml:space="preserve"> SSCs </w:t>
      </w:r>
      <w:r w:rsidRPr="00AB25C6">
        <w:t xml:space="preserve">affecting mitigating systems and barrier integrity to ensure that operability </w:t>
      </w:r>
      <w:r w:rsidR="00F2619F" w:rsidRPr="00AB25C6">
        <w:t>or f</w:t>
      </w:r>
      <w:r w:rsidR="00F2619F" w:rsidRPr="00AB25C6">
        <w:rPr>
          <w:bCs/>
        </w:rPr>
        <w:t xml:space="preserve">unctionality </w:t>
      </w:r>
      <w:r w:rsidRPr="00AB25C6">
        <w:t xml:space="preserve">is </w:t>
      </w:r>
      <w:r w:rsidRPr="00AB25C6">
        <w:lastRenderedPageBreak/>
        <w:t xml:space="preserve">properly justified </w:t>
      </w:r>
      <w:r w:rsidR="00457207">
        <w:t>and the SSC remains capable of performing its specified safety function or current licensing basis</w:t>
      </w:r>
      <w:r w:rsidR="007218A3">
        <w:t xml:space="preserve"> (CLB)</w:t>
      </w:r>
      <w:r w:rsidR="00457207">
        <w:t xml:space="preserve"> function, </w:t>
      </w:r>
      <w:r w:rsidRPr="00AB25C6">
        <w:t>such that no unrecognized increase in risk has occurred.</w:t>
      </w:r>
    </w:p>
    <w:p w14:paraId="73383EAC" w14:textId="56CB6A3E" w:rsidR="006576ED" w:rsidRDefault="006576ED" w:rsidP="00EE7F3C">
      <w:pPr>
        <w:pStyle w:val="Heading1"/>
      </w:pPr>
      <w:r>
        <w:t>71111.15-02</w:t>
      </w:r>
      <w:r>
        <w:tab/>
        <w:t>GENERAL GUIDANCE</w:t>
      </w:r>
    </w:p>
    <w:p w14:paraId="77705A9D" w14:textId="28CD4C77" w:rsidR="00405846" w:rsidRDefault="00405846" w:rsidP="00B416D7">
      <w:pPr>
        <w:pStyle w:val="BodyText"/>
      </w:pPr>
      <w:r w:rsidRPr="00AB25C6">
        <w:t>Select</w:t>
      </w:r>
      <w:r>
        <w:t>ion of</w:t>
      </w:r>
      <w:r w:rsidRPr="00AB25C6">
        <w:t xml:space="preserve"> operability determinations or functionality assessments </w:t>
      </w:r>
      <w:r>
        <w:t xml:space="preserve">should involve </w:t>
      </w:r>
      <w:r w:rsidRPr="00AB25C6">
        <w:t>risk significant SSCs.</w:t>
      </w:r>
      <w:r w:rsidR="004C5DCA">
        <w:t xml:space="preserve"> </w:t>
      </w:r>
      <w:r w:rsidR="00F95EFD">
        <w:t xml:space="preserve">Operability is a term solely associated with </w:t>
      </w:r>
      <w:r w:rsidR="002B3D03">
        <w:t>TS</w:t>
      </w:r>
      <w:r w:rsidR="00F95EFD">
        <w:t xml:space="preserve"> compliance.</w:t>
      </w:r>
      <w:r w:rsidR="004C5DCA">
        <w:t xml:space="preserve"> </w:t>
      </w:r>
      <w:r w:rsidR="00F95EFD">
        <w:t xml:space="preserve">Functionality assessments do not involve compliance with </w:t>
      </w:r>
      <w:r w:rsidR="002B3D03">
        <w:t>TS</w:t>
      </w:r>
      <w:r w:rsidR="00F95EFD">
        <w:t>.</w:t>
      </w:r>
      <w:r w:rsidR="004C5DCA">
        <w:t xml:space="preserve"> </w:t>
      </w:r>
      <w:r w:rsidRPr="00A86878">
        <w:t>Inspectors should apply risked informed insights together with other factors, such as engineering analysis and judgment, operating experience, and performance history, to determine which operability determinations or functionality assessments should be selected for review.</w:t>
      </w:r>
      <w:r w:rsidR="004C5DCA">
        <w:t xml:space="preserve"> </w:t>
      </w:r>
      <w:r w:rsidRPr="00A86878">
        <w:t xml:space="preserve">Selection of operability determinations or functionality assessments can emerge from the inspector's review of plant status documents such as operator shift logs, emergent work documentation, deferred modifications, and standing orders to determine if an operability determination or functionality assessment is warranted for a degraded </w:t>
      </w:r>
      <w:r>
        <w:t>or nonconforming condition</w:t>
      </w:r>
      <w:r w:rsidRPr="00A86878">
        <w:t>.</w:t>
      </w:r>
    </w:p>
    <w:p w14:paraId="428C50CD" w14:textId="4DAD4F0D" w:rsidR="00405846" w:rsidRDefault="00405846" w:rsidP="00B416D7">
      <w:pPr>
        <w:pStyle w:val="BodyText"/>
      </w:pPr>
      <w:r>
        <w:t>The</w:t>
      </w:r>
      <w:r w:rsidRPr="00AB25C6">
        <w:t xml:space="preserve"> </w:t>
      </w:r>
      <w:r>
        <w:t>following</w:t>
      </w:r>
      <w:r w:rsidRPr="00AB25C6">
        <w:t xml:space="preserve"> </w:t>
      </w:r>
      <w:r>
        <w:t>can be used to</w:t>
      </w:r>
      <w:r w:rsidRPr="00AB25C6">
        <w:t xml:space="preserve"> assist the inspector in </w:t>
      </w:r>
      <w:r>
        <w:t>identifying</w:t>
      </w:r>
      <w:r w:rsidRPr="00AB25C6">
        <w:t xml:space="preserve"> </w:t>
      </w:r>
      <w:r>
        <w:t>SSCs</w:t>
      </w:r>
      <w:r w:rsidRPr="00AB25C6">
        <w:t xml:space="preserve"> that have a risk priority</w:t>
      </w:r>
      <w:r>
        <w:t>:</w:t>
      </w:r>
      <w:r w:rsidR="004C5DCA">
        <w:t xml:space="preserve"> </w:t>
      </w:r>
    </w:p>
    <w:p w14:paraId="571E594C" w14:textId="77F31362" w:rsidR="00405846" w:rsidRDefault="00405846" w:rsidP="00850862">
      <w:pPr>
        <w:pStyle w:val="BodyText3"/>
      </w:pPr>
      <w:r w:rsidRPr="00AB25C6">
        <w:t>Operating - Mitigating systems and barrier integrity features as determined by plant</w:t>
      </w:r>
      <w:r w:rsidR="00850862">
        <w:noBreakHyphen/>
      </w:r>
      <w:r w:rsidRPr="00AB25C6">
        <w:t>specific risk information such Risk Achievement Worth.</w:t>
      </w:r>
      <w:r w:rsidR="004C5DCA">
        <w:t xml:space="preserve"> </w:t>
      </w:r>
      <w:r>
        <w:t>Examples:</w:t>
      </w:r>
      <w:r w:rsidR="004C5DCA">
        <w:t xml:space="preserve"> </w:t>
      </w:r>
      <w:r>
        <w:t>H</w:t>
      </w:r>
      <w:r w:rsidRPr="00AB25C6">
        <w:t>igh</w:t>
      </w:r>
      <w:r>
        <w:t xml:space="preserve"> P</w:t>
      </w:r>
      <w:r w:rsidRPr="00AB25C6">
        <w:t xml:space="preserve">ressure </w:t>
      </w:r>
      <w:r>
        <w:t>Coolant I</w:t>
      </w:r>
      <w:r w:rsidRPr="00AB25C6">
        <w:t>njection (HPCI) system</w:t>
      </w:r>
      <w:r>
        <w:t xml:space="preserve"> or</w:t>
      </w:r>
      <w:r w:rsidRPr="00AB25C6">
        <w:t xml:space="preserve"> </w:t>
      </w:r>
      <w:r>
        <w:t>R</w:t>
      </w:r>
      <w:r w:rsidRPr="00AB25C6">
        <w:t xml:space="preserve">eactor </w:t>
      </w:r>
      <w:r>
        <w:t>C</w:t>
      </w:r>
      <w:r w:rsidRPr="00AB25C6">
        <w:t xml:space="preserve">ore </w:t>
      </w:r>
      <w:r>
        <w:t>I</w:t>
      </w:r>
      <w:r w:rsidRPr="00AB25C6">
        <w:t xml:space="preserve">solation </w:t>
      </w:r>
      <w:r>
        <w:t>C</w:t>
      </w:r>
      <w:r w:rsidRPr="00AB25C6">
        <w:t>ooling (RCIC) system.</w:t>
      </w:r>
    </w:p>
    <w:p w14:paraId="451AEE11" w14:textId="1527BB16" w:rsidR="00405846" w:rsidRDefault="00405846" w:rsidP="00850862">
      <w:pPr>
        <w:pStyle w:val="BodyText3"/>
      </w:pPr>
      <w:r w:rsidRPr="00AB25C6">
        <w:t>Shutdown - Mitigating systems and barrier integrity features that perform key safety functions during shutdown.</w:t>
      </w:r>
      <w:r w:rsidR="004C5DCA">
        <w:t xml:space="preserve"> </w:t>
      </w:r>
      <w:r>
        <w:t>Examples:</w:t>
      </w:r>
      <w:r w:rsidR="004C5DCA">
        <w:t xml:space="preserve"> </w:t>
      </w:r>
      <w:r>
        <w:t xml:space="preserve">SSCs associated with </w:t>
      </w:r>
      <w:r w:rsidRPr="00AB25C6">
        <w:t xml:space="preserve">decay heat removal, inventory control, electrical power availability, reactivity control, </w:t>
      </w:r>
      <w:r>
        <w:t>c</w:t>
      </w:r>
      <w:r w:rsidRPr="00AB25C6">
        <w:t xml:space="preserve">ore </w:t>
      </w:r>
      <w:r>
        <w:t>c</w:t>
      </w:r>
      <w:r w:rsidRPr="00AB25C6">
        <w:t xml:space="preserve">onfiguration, </w:t>
      </w:r>
      <w:r>
        <w:t>or containment.</w:t>
      </w:r>
    </w:p>
    <w:p w14:paraId="6C6B30BB" w14:textId="43BA21F3" w:rsidR="00405846" w:rsidRDefault="00405846" w:rsidP="00B416D7">
      <w:pPr>
        <w:pStyle w:val="BodyText"/>
      </w:pPr>
      <w:r w:rsidRPr="005A0003">
        <w:t>IMC 0326, “Operability</w:t>
      </w:r>
      <w:r w:rsidR="00563C8D">
        <w:t xml:space="preserve"> Determinations</w:t>
      </w:r>
      <w:r>
        <w:t>”</w:t>
      </w:r>
      <w:r w:rsidRPr="005A0003">
        <w:t xml:space="preserve"> provides guidance to NRC inspectors to assist </w:t>
      </w:r>
      <w:r>
        <w:t xml:space="preserve">in </w:t>
      </w:r>
      <w:r w:rsidRPr="005A0003">
        <w:t>their review of licensee determinations of operability.</w:t>
      </w:r>
      <w:r w:rsidR="004C5DCA">
        <w:t xml:space="preserve"> </w:t>
      </w:r>
      <w:r>
        <w:t>This section contains excerpts and discussions from IMC 0326.</w:t>
      </w:r>
      <w:r w:rsidR="004C5DCA">
        <w:t xml:space="preserve"> </w:t>
      </w:r>
      <w:r>
        <w:t>More detailed information can be found in IMC 0326.</w:t>
      </w:r>
      <w:r w:rsidR="004C5DCA">
        <w:t xml:space="preserve"> </w:t>
      </w:r>
      <w:r w:rsidR="00BE20FE">
        <w:t xml:space="preserve">IMC 0326 no longer contains guidance on </w:t>
      </w:r>
      <w:r w:rsidR="00A75989">
        <w:t xml:space="preserve">assessments of </w:t>
      </w:r>
      <w:r w:rsidR="00BE20FE">
        <w:t>functionality</w:t>
      </w:r>
      <w:r w:rsidR="00A75989">
        <w:t>.</w:t>
      </w:r>
      <w:r w:rsidR="004C5DCA">
        <w:t xml:space="preserve"> </w:t>
      </w:r>
      <w:r w:rsidR="00A75989">
        <w:t>However, pertinent guidance is retained in this Inspection Procedure (IP).</w:t>
      </w:r>
      <w:r w:rsidR="004C5DCA">
        <w:t xml:space="preserve"> </w:t>
      </w:r>
      <w:r w:rsidR="00A75989">
        <w:t xml:space="preserve">In addition, </w:t>
      </w:r>
      <w:r w:rsidR="00BE20FE" w:rsidRPr="007409FA">
        <w:t>Attachment 1</w:t>
      </w:r>
      <w:r w:rsidR="00BE20FE">
        <w:t xml:space="preserve"> of this IP contains a high-level visual representation of </w:t>
      </w:r>
      <w:r w:rsidR="00BE20FE" w:rsidRPr="00BE20FE">
        <w:t xml:space="preserve">Operability Determinations / Functionality Assessments </w:t>
      </w:r>
      <w:r w:rsidR="00BE20FE">
        <w:t>as they relate to SSCs described and in the TS and SSCs not described in the TS.</w:t>
      </w:r>
    </w:p>
    <w:p w14:paraId="1E319F9C" w14:textId="2FE38972" w:rsidR="00405846" w:rsidRDefault="00405846" w:rsidP="00B416D7">
      <w:pPr>
        <w:pStyle w:val="BodyText"/>
      </w:pPr>
      <w:r w:rsidRPr="00AB25C6">
        <w:t xml:space="preserve">Operability refers to the capability of a TS SSC to perform its </w:t>
      </w:r>
      <w:r>
        <w:t>specified</w:t>
      </w:r>
      <w:r w:rsidRPr="00AB25C6">
        <w:t xml:space="preserve"> safety </w:t>
      </w:r>
      <w:r w:rsidRPr="00CE7894">
        <w:t>function</w:t>
      </w:r>
      <w:r w:rsidRPr="00AB25C6">
        <w:t>.</w:t>
      </w:r>
      <w:r w:rsidR="004C5DCA">
        <w:t xml:space="preserve"> </w:t>
      </w:r>
      <w:r w:rsidRPr="00A500B3">
        <w:t xml:space="preserve">The scope of SSCs considered within the operability determination process </w:t>
      </w:r>
      <w:r>
        <w:t>are:</w:t>
      </w:r>
      <w:r w:rsidR="004C5DCA">
        <w:t xml:space="preserve"> </w:t>
      </w:r>
      <w:r>
        <w:t>1)</w:t>
      </w:r>
      <w:r w:rsidRPr="00A500B3">
        <w:t xml:space="preserve"> SSCs that are required to be operable by TS </w:t>
      </w:r>
      <w:r>
        <w:t>(t</w:t>
      </w:r>
      <w:r w:rsidRPr="00A500B3">
        <w:t>hese SSCs may perform required support functions for other SSC</w:t>
      </w:r>
      <w:r>
        <w:t xml:space="preserve">s required to be operable by TS); and 2) </w:t>
      </w:r>
      <w:r w:rsidRPr="00A500B3">
        <w:t xml:space="preserve">SSCs that are not explicitly required to be operable by TS, but that perform support functions </w:t>
      </w:r>
      <w:r w:rsidR="006047DC">
        <w:t xml:space="preserve">as defined in the TS </w:t>
      </w:r>
      <w:r w:rsidRPr="00A500B3">
        <w:t xml:space="preserve">for SSCs required to be operable by TS. </w:t>
      </w:r>
    </w:p>
    <w:p w14:paraId="4A703F1F" w14:textId="1470C57B" w:rsidR="00405846" w:rsidRDefault="001E5DD1" w:rsidP="00B416D7">
      <w:pPr>
        <w:pStyle w:val="BodyText"/>
      </w:pPr>
      <w:r>
        <w:t>Operability determinations are appropriate whenever a condition calls into question the ability of an SSC to perform its specified safety functions.</w:t>
      </w:r>
      <w:r w:rsidR="004C5DCA">
        <w:t xml:space="preserve"> </w:t>
      </w:r>
      <w:r w:rsidR="00405846" w:rsidRPr="00A500B3">
        <w:t>The operability determination process is used to assess operability of SSCs and their support functions for compliance with TS when a condition is identified for a specific SSC required to be operable by TS</w:t>
      </w:r>
      <w:r w:rsidR="003720CB">
        <w:t>,</w:t>
      </w:r>
      <w:r w:rsidR="00AD7B4D">
        <w:t xml:space="preserve"> </w:t>
      </w:r>
      <w:r w:rsidR="003720CB" w:rsidRPr="003720CB">
        <w:t>or when a condition is identified which impacts a necessary and related support function.</w:t>
      </w:r>
      <w:r w:rsidR="004C5DCA">
        <w:t xml:space="preserve"> </w:t>
      </w:r>
      <w:r w:rsidR="008908B8">
        <w:t xml:space="preserve">Ensuring </w:t>
      </w:r>
      <w:r w:rsidR="00405846" w:rsidRPr="00AB25C6">
        <w:t>operability for any SSC described in TSs is a continual process.</w:t>
      </w:r>
      <w:r w:rsidR="004C5DCA">
        <w:t xml:space="preserve"> </w:t>
      </w:r>
      <w:r w:rsidRPr="001E5DD1">
        <w:t xml:space="preserve">Licensees should </w:t>
      </w:r>
      <w:r w:rsidR="008908B8">
        <w:t xml:space="preserve">evaluate </w:t>
      </w:r>
      <w:r w:rsidRPr="001E5DD1">
        <w:t>operability upon discovery of a condition that results in the loss of the presumption of operability.</w:t>
      </w:r>
      <w:r w:rsidR="004C5DCA">
        <w:t xml:space="preserve"> </w:t>
      </w:r>
    </w:p>
    <w:p w14:paraId="5DF26E33" w14:textId="496C5B97" w:rsidR="00405846" w:rsidRDefault="00405846" w:rsidP="00B416D7">
      <w:pPr>
        <w:pStyle w:val="BodyText"/>
      </w:pPr>
      <w:r w:rsidRPr="00A01ABF">
        <w:lastRenderedPageBreak/>
        <w:t xml:space="preserve">Functionality </w:t>
      </w:r>
      <w:r w:rsidR="00F95EFD">
        <w:t xml:space="preserve">assessments </w:t>
      </w:r>
      <w:r w:rsidRPr="00A01ABF">
        <w:t xml:space="preserve">generally refers to the capability of a non-TS SSC to perform its function set forth in the </w:t>
      </w:r>
      <w:r>
        <w:t>CLB</w:t>
      </w:r>
      <w:r w:rsidRPr="00A01ABF">
        <w:t>.</w:t>
      </w:r>
      <w:r w:rsidR="004C5DCA">
        <w:t xml:space="preserve"> </w:t>
      </w:r>
      <w:r w:rsidRPr="002D6D73">
        <w:t xml:space="preserve">Functionality assessments </w:t>
      </w:r>
      <w:r w:rsidR="009A7BEB">
        <w:t>may</w:t>
      </w:r>
      <w:r w:rsidR="009A7BEB" w:rsidRPr="002D6D73">
        <w:t xml:space="preserve"> </w:t>
      </w:r>
      <w:r w:rsidRPr="002D6D73">
        <w:t>be performed for SSCs not described in TS, but which warrant programmatic controls to ensure that SSC availability and reliability are maintained.</w:t>
      </w:r>
      <w:r w:rsidR="004C5DCA">
        <w:t xml:space="preserve"> </w:t>
      </w:r>
      <w:r w:rsidRPr="002D6D73">
        <w:t>In general, these SSCs and the related controls are included in programs related to Appendix B to 10 CFR Part 50, “Quality Assurance Criteria for Nuclear Power Plants and Fuel Reprocessing Plants,” and the maintenance rule (10 CFR 50.65).</w:t>
      </w:r>
      <w:r w:rsidR="004C5DCA">
        <w:t xml:space="preserve"> </w:t>
      </w:r>
      <w:r w:rsidRPr="002D6D73">
        <w:t>Additionally, SSCs not described in TS may warrant functionality assessments within the processes used to address conditions because they perform functions described in the Updated Final Safety Analysis Report (UFSAR), technical requirements manual, emergency plan, fire protection plan, regulatory commitments, or other elements of the CLB.</w:t>
      </w:r>
      <w:r>
        <w:t xml:space="preserve"> </w:t>
      </w:r>
    </w:p>
    <w:p w14:paraId="4CB80CDB" w14:textId="6ECA9B20" w:rsidR="00405846" w:rsidRDefault="00405846" w:rsidP="00B416D7">
      <w:pPr>
        <w:pStyle w:val="BodyText"/>
      </w:pPr>
      <w:r w:rsidRPr="000568FB">
        <w:t>Normally, functionality is assessed and documented through other plant processes such as the corrective action process.</w:t>
      </w:r>
      <w:r w:rsidR="004C5DCA">
        <w:t xml:space="preserve"> </w:t>
      </w:r>
      <w:r w:rsidRPr="000568FB">
        <w:t>It is appropriate to consider safety significance in determining the appropriate depth of a functionality assessment.</w:t>
      </w:r>
      <w:r w:rsidR="004C5DCA">
        <w:t xml:space="preserve"> </w:t>
      </w:r>
      <w:r w:rsidRPr="000568FB">
        <w:t>Also, the effect of nonfunctional SSCs on compliance with other regulatory requirements (e.g., Appendix R, station blackout, ATWS, environmental qualification, maintenance rule) should be determined.</w:t>
      </w:r>
      <w:r w:rsidR="004C5DCA">
        <w:t xml:space="preserve"> </w:t>
      </w:r>
      <w:r>
        <w:t>In addition,</w:t>
      </w:r>
      <w:r w:rsidRPr="00CA374D">
        <w:t xml:space="preserve"> other licensee processes and programs may need to be considered (e.g., availability, maintenance rule, reportability) when SSCs are not functional.</w:t>
      </w:r>
    </w:p>
    <w:p w14:paraId="52926FD0" w14:textId="2F4F04CB" w:rsidR="00405846" w:rsidRDefault="00405846" w:rsidP="00B416D7">
      <w:pPr>
        <w:pStyle w:val="BodyText"/>
      </w:pPr>
      <w:r w:rsidRPr="0069377E">
        <w:t>When evaluating the effect of a condition, a licensee may decide to implement compensatory measures as an interim action until final corrective action to resolve the condition is completed.</w:t>
      </w:r>
      <w:r w:rsidR="004C5DCA">
        <w:t xml:space="preserve"> </w:t>
      </w:r>
      <w:r>
        <w:t xml:space="preserve">IMC </w:t>
      </w:r>
      <w:r w:rsidR="001D24F2">
        <w:t>0</w:t>
      </w:r>
      <w:r>
        <w:t>326</w:t>
      </w:r>
      <w:r w:rsidRPr="0069377E">
        <w:t xml:space="preserve"> contains guidance on the use of </w:t>
      </w:r>
      <w:r>
        <w:t>compensatory measures.</w:t>
      </w:r>
      <w:r w:rsidR="004C5DCA">
        <w:t xml:space="preserve"> </w:t>
      </w:r>
      <w:r>
        <w:t xml:space="preserve">In addition, </w:t>
      </w:r>
      <w:r w:rsidRPr="00305154">
        <w:t xml:space="preserve">compensatory measures </w:t>
      </w:r>
      <w:r>
        <w:t xml:space="preserve">that </w:t>
      </w:r>
      <w:r w:rsidRPr="00305154">
        <w:t xml:space="preserve">substitute manual operator actions for automatic actions </w:t>
      </w:r>
      <w:r>
        <w:t>should</w:t>
      </w:r>
      <w:r w:rsidRPr="00305154">
        <w:t xml:space="preserve"> be resolved expeditiously.</w:t>
      </w:r>
      <w:r w:rsidR="004C5DCA">
        <w:t xml:space="preserve"> </w:t>
      </w:r>
      <w:r>
        <w:t xml:space="preserve">IMC 0326 </w:t>
      </w:r>
      <w:r w:rsidRPr="00305154">
        <w:t xml:space="preserve">contains </w:t>
      </w:r>
      <w:r>
        <w:t xml:space="preserve">additional </w:t>
      </w:r>
      <w:r w:rsidRPr="00305154">
        <w:t>guidance on the temporary use of manual actions instead of automatic actions.</w:t>
      </w:r>
      <w:r w:rsidR="004C5DCA">
        <w:t xml:space="preserve"> </w:t>
      </w:r>
      <w:r>
        <w:t>A licensee may refer to these compensatory measures as “Operator Work Arounds (OWAs).”</w:t>
      </w:r>
      <w:r w:rsidR="004C5DCA">
        <w:t xml:space="preserve"> </w:t>
      </w:r>
    </w:p>
    <w:p w14:paraId="46E0A0C7" w14:textId="77777777" w:rsidR="00405846" w:rsidRDefault="00405846" w:rsidP="00B416D7">
      <w:pPr>
        <w:pStyle w:val="BodyText"/>
      </w:pPr>
      <w:r>
        <w:t>In addition</w:t>
      </w:r>
      <w:r w:rsidRPr="00BA261C">
        <w:t xml:space="preserve">, if a compensatory measure involves a temporary facility or procedure change, </w:t>
      </w:r>
    </w:p>
    <w:p w14:paraId="3284C431" w14:textId="298C34F5" w:rsidR="00405846" w:rsidRPr="00305154" w:rsidRDefault="00405846" w:rsidP="00B416D7">
      <w:pPr>
        <w:pStyle w:val="BodyText"/>
      </w:pPr>
      <w:r w:rsidRPr="00BA261C">
        <w:t>10 CFR 50.59 should be applied to the temporary change with the intent to determine whether the temporary change/compensatory measure itself (not the condition) impacts other aspects of the facility or procedures described in the UFSAR.</w:t>
      </w:r>
      <w:r w:rsidR="004C5DCA">
        <w:t xml:space="preserve"> </w:t>
      </w:r>
      <w:r w:rsidRPr="00BA261C">
        <w:t>In considering whether a temporary facility or procedure change impacts other aspects of the facility, a licensee should apply 10 CFR 50.59, paying particular attention to ancillary aspects of the temporary change that result from actions taken to directly compensate for the condition.</w:t>
      </w:r>
      <w:r w:rsidR="004C5DCA">
        <w:t xml:space="preserve"> </w:t>
      </w:r>
      <w:r w:rsidRPr="00613A2F">
        <w:t>Licensees may use the guidance in NEI 96-07, Revision 1, “Guidelines for Implementing 10 CFR 50.59,” which is endorsed by Regulatory Guide 1.187, “Guidance for Implementation of 10 CFR 50.59, Changes, Tests, and Experiments.”</w:t>
      </w:r>
      <w:r w:rsidR="004C5DCA">
        <w:t xml:space="preserve"> </w:t>
      </w:r>
      <w:r w:rsidRPr="00613A2F">
        <w:t>NEI has also published a NEI 96-07, Revision 1, Appendix E, “User’s Guide for NEI 96-7, Revision 1, Guidelines for 10 CFR 50.59 Implementation.”</w:t>
      </w:r>
      <w:r w:rsidR="004C5DCA">
        <w:t xml:space="preserve"> </w:t>
      </w:r>
      <w:r w:rsidRPr="00613A2F">
        <w:t>However, NEI 96-07, Revision 1, Appendix E has not been reviewed or endorsed by the NRC.</w:t>
      </w:r>
      <w:r w:rsidR="004C5DCA">
        <w:t xml:space="preserve"> </w:t>
      </w:r>
      <w:r w:rsidRPr="00613A2F">
        <w:t>If needed, questions regarding potential 10 CFR 50.59 issues as a result of a licensee’s use of Appendix E can be raised with the DORL PM.</w:t>
      </w:r>
      <w:r w:rsidR="004C5DCA">
        <w:t xml:space="preserve"> </w:t>
      </w:r>
    </w:p>
    <w:p w14:paraId="59041528" w14:textId="077AA48A" w:rsidR="00922C71" w:rsidRDefault="00922C71" w:rsidP="00B416D7">
      <w:pPr>
        <w:pStyle w:val="BodyText"/>
      </w:pPr>
      <w:r>
        <w:t xml:space="preserve">For each sample, a routine review of problem identification and resolution activities </w:t>
      </w:r>
      <w:r w:rsidR="00E83E31">
        <w:t>should be conducted.</w:t>
      </w:r>
      <w:r w:rsidR="004C5DCA">
        <w:t xml:space="preserve"> </w:t>
      </w:r>
      <w:r w:rsidR="00E83E31">
        <w:t xml:space="preserve">Consider if </w:t>
      </w:r>
      <w:r w:rsidR="00E83E31" w:rsidRPr="00AB25C6">
        <w:t>the licensee is identifying problems with operability determinations and functionality assessments at an appropriate threshold</w:t>
      </w:r>
      <w:r w:rsidR="00E83E31">
        <w:t>,</w:t>
      </w:r>
      <w:r w:rsidR="00E83E31" w:rsidRPr="00AB25C6">
        <w:t xml:space="preserve"> entering them in the corrective action program</w:t>
      </w:r>
      <w:r w:rsidR="00E83E31">
        <w:t>, and is identifying and implementing</w:t>
      </w:r>
      <w:r w:rsidR="00E83E31" w:rsidRPr="00AB25C6">
        <w:t xml:space="preserve"> appropriate corrective actions.</w:t>
      </w:r>
      <w:r w:rsidR="004C5DCA">
        <w:t xml:space="preserve"> </w:t>
      </w:r>
      <w:r>
        <w:t>IP 71152, “Problem Identification and Resolution</w:t>
      </w:r>
      <w:r w:rsidR="00E83E31">
        <w:t>,</w:t>
      </w:r>
      <w:r>
        <w:t>”</w:t>
      </w:r>
      <w:r w:rsidR="00E83E31">
        <w:t xml:space="preserve"> contains background information with regards to</w:t>
      </w:r>
      <w:r w:rsidR="00B87CED">
        <w:t xml:space="preserve"> conducting reviews of Problem Identification and Resolution activities during the conduct of baseline inspection procedures.</w:t>
      </w:r>
      <w:r w:rsidR="00E83E31">
        <w:t xml:space="preserve"> </w:t>
      </w:r>
    </w:p>
    <w:p w14:paraId="6855D058" w14:textId="77777777" w:rsidR="006576ED" w:rsidRDefault="006576ED" w:rsidP="00EE7F3C">
      <w:pPr>
        <w:pStyle w:val="Heading1"/>
      </w:pPr>
      <w:r>
        <w:lastRenderedPageBreak/>
        <w:t>71111.15-03</w:t>
      </w:r>
      <w:r>
        <w:tab/>
        <w:t>INSPECTION SAMPLES</w:t>
      </w:r>
    </w:p>
    <w:p w14:paraId="4A1D86E2" w14:textId="326DA34F" w:rsidR="005F7BF2" w:rsidRPr="007B6FA8" w:rsidRDefault="005F7BF2" w:rsidP="00955C17">
      <w:pPr>
        <w:pStyle w:val="Requirement"/>
        <w:ind w:hanging="720"/>
      </w:pPr>
      <w:r w:rsidRPr="00AB25C6">
        <w:t>0</w:t>
      </w:r>
      <w:r>
        <w:t>3</w:t>
      </w:r>
      <w:r w:rsidRPr="00AB25C6">
        <w:t>.0</w:t>
      </w:r>
      <w:r>
        <w:t>1</w:t>
      </w:r>
      <w:r w:rsidRPr="00AB25C6">
        <w:tab/>
      </w:r>
      <w:r w:rsidRPr="005F7BF2">
        <w:t xml:space="preserve">Review the licensee’s operability determination or functionality assessment </w:t>
      </w:r>
      <w:r w:rsidR="007B6FA8">
        <w:t xml:space="preserve">to </w:t>
      </w:r>
      <w:r w:rsidRPr="005F7BF2">
        <w:t xml:space="preserve">verify </w:t>
      </w:r>
      <w:r w:rsidR="007B6FA8">
        <w:t xml:space="preserve">that operability or functionality </w:t>
      </w:r>
      <w:r w:rsidRPr="005F7BF2">
        <w:t>is justified</w:t>
      </w:r>
      <w:r w:rsidR="001E3117">
        <w:t xml:space="preserve"> and that the licensee is taking appropriate actions</w:t>
      </w:r>
      <w:r w:rsidRPr="005F7BF2">
        <w:t>.</w:t>
      </w:r>
      <w:r w:rsidR="004C5DCA">
        <w:t xml:space="preserve"> </w:t>
      </w:r>
    </w:p>
    <w:p w14:paraId="62F68EA2" w14:textId="77777777" w:rsidR="00922C71" w:rsidRPr="005F7BF2" w:rsidRDefault="00922C71" w:rsidP="00955C17">
      <w:pPr>
        <w:pStyle w:val="SpecificGuidance"/>
      </w:pPr>
      <w:r w:rsidRPr="005F7BF2">
        <w:t>Specific Guidance</w:t>
      </w:r>
    </w:p>
    <w:p w14:paraId="28FD1CE3" w14:textId="18BC4ED4" w:rsidR="00AC6D4D" w:rsidRPr="00A86878" w:rsidRDefault="00B4188E" w:rsidP="00955C17">
      <w:pPr>
        <w:pStyle w:val="BodyText3"/>
        <w:rPr>
          <w:strike/>
        </w:rPr>
      </w:pPr>
      <w:r w:rsidRPr="00AB25C6">
        <w:t xml:space="preserve">The intent of this inspection is to sample licensee’s operability </w:t>
      </w:r>
      <w:r w:rsidR="002829CD" w:rsidRPr="00AB25C6">
        <w:t xml:space="preserve">determinations </w:t>
      </w:r>
      <w:r w:rsidR="008C2753" w:rsidRPr="00AB25C6">
        <w:t xml:space="preserve">and functionality assessments </w:t>
      </w:r>
      <w:r w:rsidRPr="00AB25C6">
        <w:t>for risk significant SSCs</w:t>
      </w:r>
      <w:r w:rsidR="008C2753" w:rsidRPr="00AB25C6">
        <w:t xml:space="preserve"> </w:t>
      </w:r>
      <w:r w:rsidRPr="00AB25C6">
        <w:t xml:space="preserve">to </w:t>
      </w:r>
      <w:r w:rsidR="002E6229">
        <w:t>determine</w:t>
      </w:r>
      <w:r w:rsidR="002E6229" w:rsidRPr="00AB25C6">
        <w:t xml:space="preserve"> </w:t>
      </w:r>
      <w:r w:rsidRPr="00AB25C6">
        <w:t xml:space="preserve">if operability </w:t>
      </w:r>
      <w:r w:rsidR="002829CD" w:rsidRPr="00AB25C6">
        <w:t xml:space="preserve">determinations </w:t>
      </w:r>
      <w:r w:rsidR="008C2753" w:rsidRPr="00AB25C6">
        <w:t xml:space="preserve">and functionality assessments </w:t>
      </w:r>
      <w:r w:rsidR="002829CD" w:rsidRPr="00AB25C6">
        <w:t xml:space="preserve">are </w:t>
      </w:r>
      <w:r w:rsidRPr="00AB25C6">
        <w:t xml:space="preserve">justified, such that </w:t>
      </w:r>
      <w:r w:rsidR="001B3594">
        <w:t>operability and</w:t>
      </w:r>
      <w:r w:rsidR="00213E1D">
        <w:t>/or</w:t>
      </w:r>
      <w:r w:rsidR="001B3594">
        <w:t xml:space="preserve"> </w:t>
      </w:r>
      <w:r w:rsidRPr="00AB25C6">
        <w:t xml:space="preserve">availability </w:t>
      </w:r>
      <w:r w:rsidR="001B3594">
        <w:t>are</w:t>
      </w:r>
      <w:r w:rsidR="001B3594" w:rsidRPr="00AB25C6">
        <w:t xml:space="preserve"> </w:t>
      </w:r>
      <w:r w:rsidRPr="00AB25C6">
        <w:t xml:space="preserve">assured, and </w:t>
      </w:r>
      <w:r w:rsidRPr="00A86878">
        <w:t>no unrecognized increase in risk has occurred.</w:t>
      </w:r>
      <w:r w:rsidR="004C5DCA">
        <w:t xml:space="preserve"> </w:t>
      </w:r>
      <w:r w:rsidRPr="00A86878">
        <w:t xml:space="preserve">Also, the inspections should </w:t>
      </w:r>
      <w:r w:rsidR="00735956">
        <w:t xml:space="preserve">determine if </w:t>
      </w:r>
      <w:r w:rsidRPr="00A86878">
        <w:t xml:space="preserve">operability </w:t>
      </w:r>
      <w:r w:rsidR="008C2753" w:rsidRPr="00A86878">
        <w:t xml:space="preserve">and functionality </w:t>
      </w:r>
      <w:r w:rsidRPr="00A86878">
        <w:t>concerns associated with plant issues and events are being identified.</w:t>
      </w:r>
      <w:r w:rsidR="004C5DCA">
        <w:t xml:space="preserve"> </w:t>
      </w:r>
      <w:r w:rsidR="00E321CA">
        <w:t xml:space="preserve">Inspectors should consider the following aspects: </w:t>
      </w:r>
    </w:p>
    <w:p w14:paraId="5B94DC64" w14:textId="3ABC6B0E" w:rsidR="00C819F5" w:rsidRDefault="002E6229" w:rsidP="00955C17">
      <w:pPr>
        <w:pStyle w:val="ListBullet3"/>
      </w:pPr>
      <w:r w:rsidRPr="00C10BA3">
        <w:t>The</w:t>
      </w:r>
      <w:r w:rsidR="00A86878" w:rsidRPr="00C10BA3">
        <w:t xml:space="preserve"> selected operability determination or functionality assessment has appropriately considered the potential cause(s), extent of the condition, and adverse effects on associated SSC </w:t>
      </w:r>
      <w:r w:rsidR="00537DA2" w:rsidRPr="00C10BA3">
        <w:t xml:space="preserve">specified </w:t>
      </w:r>
      <w:r w:rsidR="00A86878" w:rsidRPr="00C10BA3">
        <w:t>safety functions</w:t>
      </w:r>
      <w:r w:rsidR="00537DA2" w:rsidRPr="00C10BA3">
        <w:t xml:space="preserve"> or CLB functions</w:t>
      </w:r>
      <w:r w:rsidR="00A86878" w:rsidRPr="00C10BA3">
        <w:t>.</w:t>
      </w:r>
      <w:r w:rsidR="004C5DCA">
        <w:t xml:space="preserve"> </w:t>
      </w:r>
      <w:r w:rsidR="001D220A" w:rsidRPr="00C10BA3">
        <w:t>Refer to the updated final safety analysis report (UFSAR) and other design basis documents during the review.</w:t>
      </w:r>
      <w:r w:rsidR="004C5DCA">
        <w:t xml:space="preserve"> </w:t>
      </w:r>
    </w:p>
    <w:p w14:paraId="0CFDC6B9" w14:textId="77777777" w:rsidR="00B57A56" w:rsidRDefault="002E6229" w:rsidP="00E96C04">
      <w:pPr>
        <w:pStyle w:val="ListBullet3"/>
      </w:pPr>
      <w:r w:rsidRPr="00C10BA3">
        <w:t>The licensee is looking</w:t>
      </w:r>
      <w:r w:rsidR="00A86878" w:rsidRPr="00C10BA3">
        <w:t xml:space="preserve"> beyond the </w:t>
      </w:r>
      <w:r w:rsidR="000442CA" w:rsidRPr="00C10BA3">
        <w:t>prominent</w:t>
      </w:r>
      <w:r w:rsidR="00A86878" w:rsidRPr="00C10BA3">
        <w:t xml:space="preserve"> symptoms of the condition to ensure that </w:t>
      </w:r>
      <w:r w:rsidR="000442CA" w:rsidRPr="00C10BA3">
        <w:t>a</w:t>
      </w:r>
      <w:r w:rsidR="00A86878" w:rsidRPr="00C10BA3">
        <w:t xml:space="preserve"> narrow focus or non-conservative assumption does not compromise the justification that the SSC remains capable of performing its </w:t>
      </w:r>
      <w:r w:rsidR="00537DA2" w:rsidRPr="00C10BA3">
        <w:t xml:space="preserve">specified </w:t>
      </w:r>
      <w:r w:rsidR="00A86878" w:rsidRPr="00C10BA3">
        <w:t>safety functions</w:t>
      </w:r>
      <w:r w:rsidR="00537DA2" w:rsidRPr="00C10BA3">
        <w:t xml:space="preserve"> or CLB functions</w:t>
      </w:r>
      <w:r w:rsidR="00A86878" w:rsidRPr="00C10BA3">
        <w:t>.</w:t>
      </w:r>
      <w:r w:rsidR="001D220A" w:rsidRPr="00C10BA3">
        <w:t xml:space="preserve"> </w:t>
      </w:r>
    </w:p>
    <w:p w14:paraId="3F52D402" w14:textId="178D943F" w:rsidR="007D3A0D" w:rsidRDefault="00B57A56" w:rsidP="00E96C04">
      <w:pPr>
        <w:pStyle w:val="ListBullet3"/>
      </w:pPr>
      <w:r w:rsidRPr="00B57A56">
        <w:t xml:space="preserve">If the operability or functionality </w:t>
      </w:r>
      <w:r>
        <w:t>assessment</w:t>
      </w:r>
      <w:r w:rsidRPr="00B57A56">
        <w:t xml:space="preserve"> involves compensatory measures</w:t>
      </w:r>
      <w:r w:rsidR="00DA3C7A">
        <w:t>:</w:t>
      </w:r>
      <w:r w:rsidR="004C5DCA">
        <w:t xml:space="preserve"> </w:t>
      </w:r>
      <w:r w:rsidR="00DA3C7A">
        <w:t>The</w:t>
      </w:r>
      <w:r w:rsidRPr="00B57A56">
        <w:t xml:space="preserve"> measures are in place, work as intended, do not cause system operation </w:t>
      </w:r>
      <w:r w:rsidR="00C87AF7">
        <w:t>in a manner inconsistent with the specified safety function</w:t>
      </w:r>
      <w:r w:rsidR="007A1589">
        <w:t xml:space="preserve"> </w:t>
      </w:r>
      <w:r w:rsidR="00C87AF7">
        <w:t>or CLB function</w:t>
      </w:r>
      <w:r>
        <w:t>,</w:t>
      </w:r>
      <w:r w:rsidRPr="00B57A56">
        <w:t xml:space="preserve"> and are appropriately controlled</w:t>
      </w:r>
      <w:r>
        <w:t>.</w:t>
      </w:r>
      <w:r w:rsidR="004C5DCA">
        <w:t xml:space="preserve"> </w:t>
      </w:r>
      <w:r w:rsidR="00AB4D91" w:rsidRPr="00C10BA3">
        <w:t>The licensee is considering other conditions and their impact on any compensatory measures for the condition being evaluated.</w:t>
      </w:r>
      <w:r w:rsidR="004C5DCA">
        <w:t xml:space="preserve"> </w:t>
      </w:r>
      <w:r w:rsidR="000B41B6">
        <w:t>The licensee is considering whether u</w:t>
      </w:r>
      <w:r w:rsidRPr="00AB4D91">
        <w:t>se of a compensatory measure</w:t>
      </w:r>
      <w:r w:rsidR="000B41B6">
        <w:t xml:space="preserve"> </w:t>
      </w:r>
      <w:r w:rsidRPr="00AB4D91">
        <w:t>require</w:t>
      </w:r>
      <w:r w:rsidR="000B41B6">
        <w:t>s</w:t>
      </w:r>
      <w:r w:rsidRPr="00AB4D91">
        <w:t xml:space="preserve"> a license amendment. </w:t>
      </w:r>
    </w:p>
    <w:p w14:paraId="6C845512" w14:textId="77777777" w:rsidR="00B57A56" w:rsidRPr="007D3A0D" w:rsidRDefault="007D3A0D" w:rsidP="00E96C04">
      <w:pPr>
        <w:pStyle w:val="ListBullet3"/>
      </w:pPr>
      <w:r w:rsidRPr="007D3A0D">
        <w:t>If operability or functionality are not justified, appropriate actions are taken including a determination of impact on any TS limiting condition for operation (LCO).</w:t>
      </w:r>
    </w:p>
    <w:p w14:paraId="137E0DF7" w14:textId="2D7D775A" w:rsidR="008B3846" w:rsidRDefault="008B3846" w:rsidP="00B03E8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pPr>
      <w:r w:rsidRPr="00AB25C6">
        <w:t xml:space="preserve">Depending on the complexity and risk significance of </w:t>
      </w:r>
      <w:r>
        <w:t>an</w:t>
      </w:r>
      <w:r w:rsidRPr="00AB25C6">
        <w:t xml:space="preserve"> issue, </w:t>
      </w:r>
      <w:r>
        <w:t>an</w:t>
      </w:r>
      <w:r w:rsidRPr="00AB25C6">
        <w:t xml:space="preserve"> inspector may </w:t>
      </w:r>
      <w:r>
        <w:t>consider</w:t>
      </w:r>
      <w:r w:rsidRPr="00AB25C6">
        <w:t xml:space="preserve"> consult</w:t>
      </w:r>
      <w:r>
        <w:t>ing</w:t>
      </w:r>
      <w:r w:rsidRPr="00AB25C6">
        <w:t xml:space="preserve"> with regional specialists to complete </w:t>
      </w:r>
      <w:r>
        <w:t>a review</w:t>
      </w:r>
      <w:r w:rsidRPr="00AB25C6">
        <w:t xml:space="preserve"> of </w:t>
      </w:r>
      <w:r>
        <w:t xml:space="preserve">a </w:t>
      </w:r>
      <w:r w:rsidRPr="00AB25C6">
        <w:t>licensee’s operability determination or functionality assessment.</w:t>
      </w:r>
      <w:r w:rsidR="004C5DCA">
        <w:t xml:space="preserve"> </w:t>
      </w:r>
      <w:r w:rsidRPr="00F56EDA">
        <w:t>The regional specialist’s time spent on reviewing the issue should be charged to this procedure.</w:t>
      </w:r>
    </w:p>
    <w:p w14:paraId="59134893" w14:textId="77777777" w:rsidR="00B4188E" w:rsidRPr="00AB25C6" w:rsidRDefault="00B4188E" w:rsidP="00EE7F3C">
      <w:pPr>
        <w:pStyle w:val="Heading1"/>
      </w:pPr>
      <w:bookmarkStart w:id="0" w:name="BM_1_"/>
      <w:bookmarkEnd w:id="0"/>
      <w:r w:rsidRPr="00AB25C6">
        <w:t>71111.15-0</w:t>
      </w:r>
      <w:r w:rsidR="00405846">
        <w:t>4</w:t>
      </w:r>
      <w:r w:rsidRPr="00AB25C6">
        <w:tab/>
        <w:t>REFERENCES</w:t>
      </w:r>
    </w:p>
    <w:p w14:paraId="0C2236C8" w14:textId="27322528" w:rsidR="00B844E6" w:rsidRPr="00C2267F" w:rsidRDefault="00B844E6" w:rsidP="004A346A">
      <w:pPr>
        <w:pStyle w:val="BodyText2"/>
      </w:pPr>
      <w:r w:rsidRPr="00C2267F">
        <w:t>IP 71152, “Problem Identification and Resolution</w:t>
      </w:r>
      <w:r w:rsidR="004A346A">
        <w:t xml:space="preserve"> (PI&amp;R)</w:t>
      </w:r>
      <w:r w:rsidRPr="00C2267F">
        <w:t>”</w:t>
      </w:r>
    </w:p>
    <w:p w14:paraId="606A9C51" w14:textId="77777777" w:rsidR="00975087" w:rsidRDefault="00AF54D9" w:rsidP="004A346A">
      <w:pPr>
        <w:pStyle w:val="BodyText2"/>
      </w:pPr>
      <w:r w:rsidRPr="00B844E6">
        <w:t>IMC 0326, “Operability Determinations</w:t>
      </w:r>
      <w:r w:rsidR="00B844E6">
        <w:t xml:space="preserve">” </w:t>
      </w:r>
    </w:p>
    <w:p w14:paraId="789BC4B6" w14:textId="77777777" w:rsidR="00975087" w:rsidRDefault="00975087" w:rsidP="004A346A">
      <w:pPr>
        <w:pStyle w:val="BodyText2"/>
      </w:pPr>
      <w:r w:rsidRPr="00687C15">
        <w:t>IMC 2515, “Light-Water Reactor Inspection Program - Operations Phase”</w:t>
      </w:r>
    </w:p>
    <w:p w14:paraId="624A6016" w14:textId="77777777" w:rsidR="00805984" w:rsidRDefault="00B62C42" w:rsidP="004A346A">
      <w:pPr>
        <w:pStyle w:val="BodyText2"/>
      </w:pPr>
      <w:r w:rsidRPr="00C2267F">
        <w:lastRenderedPageBreak/>
        <w:t>10 CFR 50.59, “Changes, tests, and experiments.”</w:t>
      </w:r>
    </w:p>
    <w:p w14:paraId="0ACAAE2F" w14:textId="41A1C186" w:rsidR="00B62C42" w:rsidRPr="00C2267F" w:rsidRDefault="00B62C42" w:rsidP="004A346A">
      <w:pPr>
        <w:pStyle w:val="BodyText2"/>
      </w:pPr>
      <w:r w:rsidRPr="00C2267F">
        <w:t xml:space="preserve">NRC Regulatory Guide 1.187, “Guidance for Implementation of 10 CFR 50.59, Changes, Test, and Experiments,” </w:t>
      </w:r>
      <w:ins w:id="1" w:author="Author">
        <w:r w:rsidR="00375634">
          <w:t>Jun 2021</w:t>
        </w:r>
      </w:ins>
      <w:r w:rsidRPr="00C2267F">
        <w:t>. (</w:t>
      </w:r>
      <w:ins w:id="2" w:author="Author">
        <w:r w:rsidR="00375634" w:rsidRPr="00375634">
          <w:t>ML21109A002</w:t>
        </w:r>
      </w:ins>
      <w:r w:rsidRPr="00C2267F">
        <w:t>)</w:t>
      </w:r>
    </w:p>
    <w:p w14:paraId="4DA7708F" w14:textId="77777777" w:rsidR="00B62C42" w:rsidRDefault="00B62C42" w:rsidP="004A346A">
      <w:pPr>
        <w:pStyle w:val="BodyText2"/>
      </w:pPr>
      <w:r w:rsidRPr="00C2267F">
        <w:t>NEI 96-07, Revision 1, “Guidelines for 10 CFR 50.59 Evaluations,” (Nov 2000). (ML003771157)</w:t>
      </w:r>
    </w:p>
    <w:p w14:paraId="107D78F9" w14:textId="77777777" w:rsidR="00350CFE" w:rsidRDefault="00B4188E" w:rsidP="004A346A">
      <w:pPr>
        <w:pStyle w:val="END"/>
        <w:sectPr w:rsidR="00350CFE" w:rsidSect="00581486">
          <w:footerReference w:type="default" r:id="rId11"/>
          <w:pgSz w:w="12240" w:h="15840" w:code="1"/>
          <w:pgMar w:top="1440" w:right="1440" w:bottom="1440" w:left="1440" w:header="720" w:footer="720" w:gutter="0"/>
          <w:cols w:space="720"/>
          <w:docGrid w:linePitch="326"/>
        </w:sectPr>
      </w:pPr>
      <w:r w:rsidRPr="00AB25C6">
        <w:t>END</w:t>
      </w:r>
    </w:p>
    <w:p w14:paraId="3896A347" w14:textId="7D8949CD" w:rsidR="00A6402B" w:rsidRDefault="00A6402B" w:rsidP="00EE7F3C">
      <w:pPr>
        <w:pStyle w:val="attachmenttitle"/>
      </w:pPr>
      <w:r>
        <w:lastRenderedPageBreak/>
        <w:t>Attachment 1:</w:t>
      </w:r>
      <w:r w:rsidR="004C5DCA">
        <w:t xml:space="preserve"> </w:t>
      </w:r>
      <w:r w:rsidR="00073FF4">
        <w:t>Operability Determinations / Functionality Assessments of SSCs</w:t>
      </w:r>
    </w:p>
    <w:p w14:paraId="7EA7340F" w14:textId="77777777" w:rsidR="007912CD" w:rsidRPr="007912CD" w:rsidRDefault="007912CD" w:rsidP="00645BAA">
      <w:pPr>
        <w:pStyle w:val="BodyText"/>
        <w:jc w:val="center"/>
      </w:pPr>
    </w:p>
    <w:p w14:paraId="791B1291" w14:textId="6039CC42" w:rsidR="00E70BD7" w:rsidRDefault="00A6402B" w:rsidP="00E70BD7">
      <w:pPr>
        <w:jc w:val="center"/>
      </w:pPr>
      <w:r>
        <w:rPr>
          <w:noProof/>
        </w:rPr>
        <mc:AlternateContent>
          <mc:Choice Requires="wps">
            <w:drawing>
              <wp:inline distT="0" distB="0" distL="0" distR="0" wp14:anchorId="500B5C66" wp14:editId="6E2BE929">
                <wp:extent cx="3476625" cy="276225"/>
                <wp:effectExtent l="0" t="0" r="28575" b="28575"/>
                <wp:docPr id="4" name="Text Box 4"/>
                <wp:cNvGraphicFramePr/>
                <a:graphic xmlns:a="http://schemas.openxmlformats.org/drawingml/2006/main">
                  <a:graphicData uri="http://schemas.microsoft.com/office/word/2010/wordprocessingShape">
                    <wps:wsp>
                      <wps:cNvSpPr txBox="1"/>
                      <wps:spPr>
                        <a:xfrm>
                          <a:off x="0" y="0"/>
                          <a:ext cx="3476625" cy="276225"/>
                        </a:xfrm>
                        <a:prstGeom prst="rect">
                          <a:avLst/>
                        </a:prstGeom>
                        <a:noFill/>
                        <a:ln w="6350">
                          <a:solidFill>
                            <a:prstClr val="black"/>
                          </a:solidFill>
                        </a:ln>
                      </wps:spPr>
                      <wps:txbx>
                        <w:txbxContent>
                          <w:p w14:paraId="0CCAF05C" w14:textId="77777777" w:rsidR="00E62974" w:rsidRPr="00581486" w:rsidRDefault="00E62974" w:rsidP="00740482">
                            <w:pPr>
                              <w:jc w:val="center"/>
                              <w:rPr>
                                <w:bCs/>
                                <w:u w:val="single"/>
                              </w:rPr>
                            </w:pPr>
                            <w:r w:rsidRPr="00581486">
                              <w:rPr>
                                <w:bCs/>
                                <w:u w:val="single"/>
                              </w:rPr>
                              <w:t>Structures, Systems, and Components (SSCs)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type w14:anchorId="500B5C66" id="_x0000_t202" coordsize="21600,21600" o:spt="202" path="m,l,21600r21600,l21600,xe">
                <v:stroke joinstyle="miter"/>
                <v:path gradientshapeok="t" o:connecttype="rect"/>
              </v:shapetype>
              <v:shape id="Text Box 4" o:spid="_x0000_s1026" type="#_x0000_t202" style="width:273.75pt;height:21.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" filled="f" strokeweight=".5pt">
                <v:textbox>
                  <w:txbxContent>
                    <w:p w14:paraId="0CCAF05C" w14:textId="77777777" w:rsidR="00E62974" w:rsidRPr="00581486" w:rsidRDefault="00E62974" w:rsidP="00740482">
                      <w:pPr>
                        <w:jc w:val="center"/>
                        <w:rPr>
                          <w:bCs/>
                          <w:u w:val="single"/>
                        </w:rPr>
                      </w:pPr>
                      <w:r w:rsidRPr="00581486">
                        <w:rPr>
                          <w:bCs/>
                          <w:u w:val="single"/>
                        </w:rPr>
                        <w:t>Structures, Systems, and Components (SSCs)</w:t>
                      </w:r>
                    </w:p>
                  </w:txbxContent>
                </v:textbox>
                <w10:anchorlock/>
              </v:shape>
            </w:pict>
          </mc:Fallback>
        </mc:AlternateContent>
      </w:r>
    </w:p>
    <w:p w14:paraId="425CB75C" w14:textId="77777777" w:rsidR="00E70BD7" w:rsidRDefault="00E70BD7" w:rsidP="00E70BD7">
      <w:pPr>
        <w:jc w:val="center"/>
      </w:pPr>
    </w:p>
    <w:p w14:paraId="010D48CC" w14:textId="77777777" w:rsidR="00E70BD7" w:rsidRDefault="00E70BD7" w:rsidP="00E70BD7">
      <w:pPr>
        <w:jc w:val="center"/>
      </w:pPr>
    </w:p>
    <w:p w14:paraId="7130D7B0" w14:textId="44F4A998" w:rsidR="00830D6E" w:rsidRDefault="008910F1" w:rsidP="00645BAA">
      <w:pPr>
        <w:pStyle w:val="BodyText"/>
        <w:jc w:val="center"/>
      </w:pPr>
      <w:r>
        <w:rPr>
          <w:noProof/>
        </w:rPr>
        <mc:AlternateContent>
          <mc:Choice Requires="wpg">
            <w:drawing>
              <wp:inline distT="0" distB="0" distL="0" distR="0" wp14:anchorId="1EDF6561" wp14:editId="084BD512">
                <wp:extent cx="7594600" cy="2514600"/>
                <wp:effectExtent l="0" t="0" r="25400" b="19050"/>
                <wp:docPr id="884792265" name="Group 9"/>
                <wp:cNvGraphicFramePr/>
                <a:graphic xmlns:a="http://schemas.openxmlformats.org/drawingml/2006/main">
                  <a:graphicData uri="http://schemas.microsoft.com/office/word/2010/wordprocessingGroup">
                    <wpg:wgp>
                      <wpg:cNvGrpSpPr/>
                      <wpg:grpSpPr>
                        <a:xfrm>
                          <a:off x="0" y="0"/>
                          <a:ext cx="7594600" cy="2514600"/>
                          <a:chOff x="0" y="0"/>
                          <a:chExt cx="7594600" cy="2514600"/>
                        </a:xfrm>
                      </wpg:grpSpPr>
                      <wps:wsp>
                        <wps:cNvPr id="2" name="Text Box 3"/>
                        <wps:cNvSpPr txBox="1"/>
                        <wps:spPr>
                          <a:xfrm>
                            <a:off x="5537200" y="0"/>
                            <a:ext cx="2057400" cy="2514600"/>
                          </a:xfrm>
                          <a:prstGeom prst="rect">
                            <a:avLst/>
                          </a:prstGeom>
                          <a:noFill/>
                          <a:ln w="6350">
                            <a:solidFill>
                              <a:prstClr val="black"/>
                            </a:solidFill>
                          </a:ln>
                        </wps:spPr>
                        <wps:txbx>
                          <w:txbxContent>
                            <w:p w14:paraId="4EC2DBFD" w14:textId="77777777" w:rsidR="00E62974" w:rsidRPr="00581486" w:rsidRDefault="00E62974" w:rsidP="00A6402B">
                              <w:pPr>
                                <w:jc w:val="center"/>
                                <w:rPr>
                                  <w:bCs/>
                                  <w:u w:val="single"/>
                                </w:rPr>
                              </w:pPr>
                              <w:r w:rsidRPr="00581486">
                                <w:rPr>
                                  <w:bCs/>
                                  <w:u w:val="single"/>
                                </w:rPr>
                                <w:t>SSCs described in TS</w:t>
                              </w:r>
                            </w:p>
                            <w:p w14:paraId="247E4EB4" w14:textId="77777777" w:rsidR="00E62974" w:rsidRDefault="00E62974" w:rsidP="00A6402B">
                              <w:pPr>
                                <w:jc w:val="center"/>
                                <w:rPr>
                                  <w:b/>
                                </w:rPr>
                              </w:pPr>
                            </w:p>
                            <w:p w14:paraId="1C9E2868" w14:textId="77777777" w:rsidR="00E62974" w:rsidRDefault="00E62974" w:rsidP="009016F4">
                              <w:pPr>
                                <w:pStyle w:val="ListParagraph"/>
                                <w:numPr>
                                  <w:ilvl w:val="0"/>
                                  <w:numId w:val="12"/>
                                </w:numPr>
                                <w:spacing w:after="160" w:line="259" w:lineRule="auto"/>
                                <w:ind w:left="360" w:hanging="274"/>
                                <w:rPr>
                                  <w:rFonts w:ascii="Arial" w:hAnsi="Arial" w:cs="Arial"/>
                                </w:rPr>
                              </w:pPr>
                              <w:r>
                                <w:rPr>
                                  <w:rFonts w:ascii="Arial" w:hAnsi="Arial" w:cs="Arial"/>
                                </w:rPr>
                                <w:t>Subject to operability determinations.</w:t>
                              </w:r>
                            </w:p>
                            <w:p w14:paraId="7A80EF86" w14:textId="77777777" w:rsidR="00E62974" w:rsidRDefault="00E62974" w:rsidP="009016F4">
                              <w:pPr>
                                <w:pStyle w:val="ListParagraph"/>
                                <w:numPr>
                                  <w:ilvl w:val="0"/>
                                  <w:numId w:val="12"/>
                                </w:numPr>
                                <w:spacing w:after="160" w:line="259" w:lineRule="auto"/>
                                <w:ind w:left="360" w:hanging="274"/>
                                <w:rPr>
                                  <w:rFonts w:ascii="Arial" w:hAnsi="Arial" w:cs="Arial"/>
                                </w:rPr>
                              </w:pPr>
                              <w:r w:rsidRPr="00647155">
                                <w:rPr>
                                  <w:rFonts w:ascii="Arial" w:hAnsi="Arial" w:cs="Arial"/>
                                </w:rPr>
                                <w:t>SSC can perform its specified safety function(s)</w:t>
                              </w:r>
                              <w:r>
                                <w:rPr>
                                  <w:rFonts w:ascii="Arial" w:hAnsi="Arial" w:cs="Arial"/>
                                </w:rPr>
                                <w:t>.</w:t>
                              </w:r>
                            </w:p>
                            <w:p w14:paraId="3F71EE67" w14:textId="77777777" w:rsidR="00E62974" w:rsidRPr="00A6402B" w:rsidRDefault="00E62974" w:rsidP="00A6402B">
                              <w:pPr>
                                <w:pStyle w:val="ListParagraph"/>
                                <w:numPr>
                                  <w:ilvl w:val="0"/>
                                  <w:numId w:val="12"/>
                                </w:numPr>
                                <w:spacing w:after="160" w:line="259" w:lineRule="auto"/>
                                <w:ind w:left="360" w:hanging="270"/>
                                <w:contextualSpacing/>
                                <w:rPr>
                                  <w:rFonts w:ascii="Arial" w:hAnsi="Arial" w:cs="Arial"/>
                                </w:rPr>
                              </w:pPr>
                              <w:r>
                                <w:rPr>
                                  <w:rFonts w:ascii="Arial" w:hAnsi="Arial" w:cs="Arial"/>
                                </w:rPr>
                                <w:t>NRC guidance found in IMC 0326.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Text Box 4"/>
                        <wps:cNvSpPr txBox="1"/>
                        <wps:spPr>
                          <a:xfrm>
                            <a:off x="0" y="0"/>
                            <a:ext cx="2057400" cy="2514600"/>
                          </a:xfrm>
                          <a:prstGeom prst="rect">
                            <a:avLst/>
                          </a:prstGeom>
                          <a:noFill/>
                          <a:ln w="6350">
                            <a:solidFill>
                              <a:prstClr val="black"/>
                            </a:solidFill>
                          </a:ln>
                        </wps:spPr>
                        <wps:txbx>
                          <w:txbxContent>
                            <w:p w14:paraId="2407338D" w14:textId="77777777" w:rsidR="00E62974" w:rsidRPr="009B23A2" w:rsidRDefault="00E62974" w:rsidP="00645BAA">
                              <w:pPr>
                                <w:spacing w:after="220"/>
                                <w:jc w:val="center"/>
                                <w:rPr>
                                  <w:bCs/>
                                  <w:u w:val="single"/>
                                </w:rPr>
                              </w:pPr>
                              <w:r w:rsidRPr="009B23A2">
                                <w:rPr>
                                  <w:bCs/>
                                  <w:u w:val="single"/>
                                </w:rPr>
                                <w:t>SSCs not described in Technical Specifications (TS)</w:t>
                              </w:r>
                            </w:p>
                            <w:p w14:paraId="25205DB7" w14:textId="77777777" w:rsidR="00E62974" w:rsidRPr="00A6402B" w:rsidRDefault="00E62974" w:rsidP="00645BAA">
                              <w:pPr>
                                <w:pStyle w:val="ListParagraph"/>
                                <w:numPr>
                                  <w:ilvl w:val="0"/>
                                  <w:numId w:val="12"/>
                                </w:numPr>
                                <w:spacing w:after="360" w:line="259" w:lineRule="auto"/>
                                <w:ind w:left="360" w:hanging="274"/>
                                <w:rPr>
                                  <w:rFonts w:ascii="Arial" w:hAnsi="Arial" w:cs="Arial"/>
                                </w:rPr>
                              </w:pPr>
                              <w:r>
                                <w:rPr>
                                  <w:rFonts w:ascii="Arial" w:hAnsi="Arial" w:cs="Arial"/>
                                </w:rPr>
                                <w:t>Subject to functionality requirements of the current licensing basis (CLB).</w:t>
                              </w:r>
                            </w:p>
                            <w:p w14:paraId="5F9E2091" w14:textId="77777777" w:rsidR="00E62974" w:rsidRPr="00A6402B" w:rsidRDefault="00E62974" w:rsidP="00645BAA">
                              <w:pPr>
                                <w:pStyle w:val="ListParagraph"/>
                                <w:numPr>
                                  <w:ilvl w:val="0"/>
                                  <w:numId w:val="12"/>
                                </w:numPr>
                                <w:spacing w:after="360" w:line="259" w:lineRule="auto"/>
                                <w:ind w:left="360" w:hanging="274"/>
                                <w:rPr>
                                  <w:rFonts w:ascii="Arial" w:hAnsi="Arial" w:cs="Arial"/>
                                </w:rPr>
                              </w:pPr>
                              <w:r>
                                <w:rPr>
                                  <w:rFonts w:ascii="Arial" w:hAnsi="Arial" w:cs="Arial"/>
                                </w:rPr>
                                <w:t>Also performs</w:t>
                              </w:r>
                              <w:r w:rsidRPr="009B52C1">
                                <w:rPr>
                                  <w:rFonts w:ascii="Arial" w:hAnsi="Arial" w:cs="Arial"/>
                                </w:rPr>
                                <w:t xml:space="preserve"> necessary and related support functions for TS SSCs?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Straight Connector 5"/>
                        <wps:cNvCnPr/>
                        <wps:spPr>
                          <a:xfrm>
                            <a:off x="0" y="1466850"/>
                            <a:ext cx="2057400"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9" name="Text Box 6"/>
                        <wps:cNvSpPr txBox="1"/>
                        <wps:spPr>
                          <a:xfrm>
                            <a:off x="2895600" y="1638300"/>
                            <a:ext cx="1819275" cy="628650"/>
                          </a:xfrm>
                          <a:prstGeom prst="rect">
                            <a:avLst/>
                          </a:prstGeom>
                          <a:noFill/>
                          <a:ln w="6350">
                            <a:solidFill>
                              <a:prstClr val="black"/>
                            </a:solidFill>
                          </a:ln>
                        </wps:spPr>
                        <wps:txbx>
                          <w:txbxContent>
                            <w:p w14:paraId="5D0D06FB" w14:textId="77777777" w:rsidR="00E62974" w:rsidRPr="00A6402B" w:rsidRDefault="00E62974" w:rsidP="00A6402B">
                              <w:pPr>
                                <w:pStyle w:val="ListParagraph"/>
                                <w:ind w:left="90"/>
                                <w:rPr>
                                  <w:rFonts w:ascii="Arial" w:hAnsi="Arial" w:cs="Arial"/>
                                </w:rPr>
                              </w:pPr>
                              <w:r>
                                <w:rPr>
                                  <w:rFonts w:ascii="Arial" w:hAnsi="Arial" w:cs="Arial"/>
                                </w:rPr>
                                <w:t>If yes, such functions are within scope of operability determination.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Straight Arrow Connector 7"/>
                        <wps:cNvCnPr/>
                        <wps:spPr>
                          <a:xfrm>
                            <a:off x="2057400" y="1962150"/>
                            <a:ext cx="8382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 name="Straight Arrow Connector 8"/>
                        <wps:cNvCnPr/>
                        <wps:spPr>
                          <a:xfrm>
                            <a:off x="4718050" y="1962150"/>
                            <a:ext cx="81915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w14:anchorId="1EDF6561" id="Group 9" o:spid="_x0000_s1027" style="width:598pt;height:198pt;mso-position-horizontal-relative:char;mso-position-vertical-relative:line" coordsize="75946,251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">
                <v:shape id="Text Box 3" o:spid="_x0000_s1028" type="#_x0000_t202" style="position:absolute;left:55372;width:20574;height:251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" filled="f" strokeweight=".5pt">
                  <v:textbox>
                    <w:txbxContent>
                      <w:p w14:paraId="4EC2DBFD" w14:textId="77777777" w:rsidR="00E62974" w:rsidRPr="00581486" w:rsidRDefault="00E62974" w:rsidP="00A6402B">
                        <w:pPr>
                          <w:jc w:val="center"/>
                          <w:rPr>
                            <w:bCs/>
                            <w:u w:val="single"/>
                          </w:rPr>
                        </w:pPr>
                        <w:r w:rsidRPr="00581486">
                          <w:rPr>
                            <w:bCs/>
                            <w:u w:val="single"/>
                          </w:rPr>
                          <w:t>SSCs described in TS</w:t>
                        </w:r>
                      </w:p>
                      <w:p w14:paraId="247E4EB4" w14:textId="77777777" w:rsidR="00E62974" w:rsidRDefault="00E62974" w:rsidP="00A6402B">
                        <w:pPr>
                          <w:jc w:val="center"/>
                          <w:rPr>
                            <w:b/>
                          </w:rPr>
                        </w:pPr>
                      </w:p>
                      <w:p w14:paraId="1C9E2868" w14:textId="77777777" w:rsidR="00E62974" w:rsidRDefault="00E62974" w:rsidP="009016F4">
                        <w:pPr>
                          <w:pStyle w:val="ListParagraph"/>
                          <w:numPr>
                            <w:ilvl w:val="0"/>
                            <w:numId w:val="12"/>
                          </w:numPr>
                          <w:spacing w:after="160" w:line="259" w:lineRule="auto"/>
                          <w:ind w:left="360" w:hanging="274"/>
                          <w:rPr>
                            <w:rFonts w:ascii="Arial" w:hAnsi="Arial" w:cs="Arial"/>
                          </w:rPr>
                        </w:pPr>
                        <w:r>
                          <w:rPr>
                            <w:rFonts w:ascii="Arial" w:hAnsi="Arial" w:cs="Arial"/>
                          </w:rPr>
                          <w:t>Subject to operability determinations.</w:t>
                        </w:r>
                      </w:p>
                      <w:p w14:paraId="7A80EF86" w14:textId="77777777" w:rsidR="00E62974" w:rsidRDefault="00E62974" w:rsidP="009016F4">
                        <w:pPr>
                          <w:pStyle w:val="ListParagraph"/>
                          <w:numPr>
                            <w:ilvl w:val="0"/>
                            <w:numId w:val="12"/>
                          </w:numPr>
                          <w:spacing w:after="160" w:line="259" w:lineRule="auto"/>
                          <w:ind w:left="360" w:hanging="274"/>
                          <w:rPr>
                            <w:rFonts w:ascii="Arial" w:hAnsi="Arial" w:cs="Arial"/>
                          </w:rPr>
                        </w:pPr>
                        <w:r w:rsidRPr="00647155">
                          <w:rPr>
                            <w:rFonts w:ascii="Arial" w:hAnsi="Arial" w:cs="Arial"/>
                          </w:rPr>
                          <w:t>SSC can perform its specified safety function(s)</w:t>
                        </w:r>
                        <w:r>
                          <w:rPr>
                            <w:rFonts w:ascii="Arial" w:hAnsi="Arial" w:cs="Arial"/>
                          </w:rPr>
                          <w:t>.</w:t>
                        </w:r>
                      </w:p>
                      <w:p w14:paraId="3F71EE67" w14:textId="77777777" w:rsidR="00E62974" w:rsidRPr="00A6402B" w:rsidRDefault="00E62974" w:rsidP="00A6402B">
                        <w:pPr>
                          <w:pStyle w:val="ListParagraph"/>
                          <w:numPr>
                            <w:ilvl w:val="0"/>
                            <w:numId w:val="12"/>
                          </w:numPr>
                          <w:spacing w:after="160" w:line="259" w:lineRule="auto"/>
                          <w:ind w:left="360" w:hanging="270"/>
                          <w:contextualSpacing/>
                          <w:rPr>
                            <w:rFonts w:ascii="Arial" w:hAnsi="Arial" w:cs="Arial"/>
                          </w:rPr>
                        </w:pPr>
                        <w:r>
                          <w:rPr>
                            <w:rFonts w:ascii="Arial" w:hAnsi="Arial" w:cs="Arial"/>
                          </w:rPr>
                          <w:t>NRC guidance found in IMC 0326.</w:t>
                        </w:r>
                      </w:p>
                    </w:txbxContent>
                  </v:textbox>
                </v:shape>
                <v:shape id="_x0000_s1029" type="#_x0000_t202" style="position:absolute;width:20574;height:251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" filled="f" strokeweight=".5pt">
                  <v:textbox>
                    <w:txbxContent>
                      <w:p w14:paraId="2407338D" w14:textId="77777777" w:rsidR="00E62974" w:rsidRPr="009B23A2" w:rsidRDefault="00E62974" w:rsidP="00645BAA">
                        <w:pPr>
                          <w:spacing w:after="220"/>
                          <w:jc w:val="center"/>
                          <w:rPr>
                            <w:bCs/>
                            <w:u w:val="single"/>
                          </w:rPr>
                        </w:pPr>
                        <w:r w:rsidRPr="009B23A2">
                          <w:rPr>
                            <w:bCs/>
                            <w:u w:val="single"/>
                          </w:rPr>
                          <w:t>SSCs not described in Technical Specifications (TS)</w:t>
                        </w:r>
                      </w:p>
                      <w:p w14:paraId="25205DB7" w14:textId="77777777" w:rsidR="00E62974" w:rsidRPr="00A6402B" w:rsidRDefault="00E62974" w:rsidP="00645BAA">
                        <w:pPr>
                          <w:pStyle w:val="ListParagraph"/>
                          <w:numPr>
                            <w:ilvl w:val="0"/>
                            <w:numId w:val="12"/>
                          </w:numPr>
                          <w:spacing w:after="360" w:line="259" w:lineRule="auto"/>
                          <w:ind w:left="360" w:hanging="274"/>
                          <w:rPr>
                            <w:rFonts w:ascii="Arial" w:hAnsi="Arial" w:cs="Arial"/>
                          </w:rPr>
                        </w:pPr>
                        <w:r>
                          <w:rPr>
                            <w:rFonts w:ascii="Arial" w:hAnsi="Arial" w:cs="Arial"/>
                          </w:rPr>
                          <w:t>Subject to functionality requirements of the current licensing basis (CLB).</w:t>
                        </w:r>
                      </w:p>
                      <w:p w14:paraId="5F9E2091" w14:textId="77777777" w:rsidR="00E62974" w:rsidRPr="00A6402B" w:rsidRDefault="00E62974" w:rsidP="00645BAA">
                        <w:pPr>
                          <w:pStyle w:val="ListParagraph"/>
                          <w:numPr>
                            <w:ilvl w:val="0"/>
                            <w:numId w:val="12"/>
                          </w:numPr>
                          <w:spacing w:after="360" w:line="259" w:lineRule="auto"/>
                          <w:ind w:left="360" w:hanging="274"/>
                          <w:rPr>
                            <w:rFonts w:ascii="Arial" w:hAnsi="Arial" w:cs="Arial"/>
                          </w:rPr>
                        </w:pPr>
                        <w:r>
                          <w:rPr>
                            <w:rFonts w:ascii="Arial" w:hAnsi="Arial" w:cs="Arial"/>
                          </w:rPr>
                          <w:t>Also performs</w:t>
                        </w:r>
                        <w:r w:rsidRPr="009B52C1">
                          <w:rPr>
                            <w:rFonts w:ascii="Arial" w:hAnsi="Arial" w:cs="Arial"/>
                          </w:rPr>
                          <w:t xml:space="preserve"> necessary and related support functions for TS SSCs?</w:t>
                        </w:r>
                      </w:p>
                    </w:txbxContent>
                  </v:textbox>
                </v:shape>
                <v:line id="Straight Connector 5" o:spid="_x0000_s1030" style="position:absolute;visibility:visible;mso-wrap-style:square" from="0,14668" to="20574,146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" strokecolor="black [3213]">
                  <v:stroke dashstyle="dash"/>
                </v:line>
                <v:shape id="Text Box 6" o:spid="_x0000_s1031" type="#_x0000_t202" style="position:absolute;left:28956;top:16383;width:18192;height:6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" filled="f" strokeweight=".5pt">
                  <v:textbox>
                    <w:txbxContent>
                      <w:p w14:paraId="5D0D06FB" w14:textId="77777777" w:rsidR="00E62974" w:rsidRPr="00A6402B" w:rsidRDefault="00E62974" w:rsidP="00A6402B">
                        <w:pPr>
                          <w:pStyle w:val="ListParagraph"/>
                          <w:ind w:left="90"/>
                          <w:rPr>
                            <w:rFonts w:ascii="Arial" w:hAnsi="Arial" w:cs="Arial"/>
                          </w:rPr>
                        </w:pPr>
                        <w:r>
                          <w:rPr>
                            <w:rFonts w:ascii="Arial" w:hAnsi="Arial" w:cs="Arial"/>
                          </w:rPr>
                          <w:t>If yes, such functions are within scope of operability determination.</w:t>
                        </w:r>
                      </w:p>
                    </w:txbxContent>
                  </v:textbox>
                </v:shape>
                <v:shapetype id="_x0000_t32" coordsize="21600,21600" o:spt="32" o:oned="t" path="m,l21600,21600e" filled="f">
                  <v:path arrowok="t" fillok="f" o:connecttype="none"/>
                  <o:lock v:ext="edit" shapetype="t"/>
                </v:shapetype>
                <v:shape id="Straight Arrow Connector 7" o:spid="_x0000_s1032" type="#_x0000_t32" style="position:absolute;left:20574;top:19621;width:838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" strokecolor="black [3213]">
                  <v:stroke endarrow="block"/>
                </v:shape>
                <v:shape id="Straight Arrow Connector 8" o:spid="_x0000_s1033" type="#_x0000_t32" style="position:absolute;left:47180;top:19621;width:819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" strokecolor="black [3213]">
                  <v:stroke endarrow="block"/>
                </v:shape>
                <w10:anchorlock/>
              </v:group>
            </w:pict>
          </mc:Fallback>
        </mc:AlternateContent>
      </w:r>
    </w:p>
    <w:p w14:paraId="2E79F7D0" w14:textId="499C7908" w:rsidR="00B4188E" w:rsidRDefault="00B4188E" w:rsidP="007912CD"/>
    <w:p w14:paraId="3F01D2A5" w14:textId="5037520F" w:rsidR="00645BAA" w:rsidRDefault="00645BAA" w:rsidP="007912CD"/>
    <w:p w14:paraId="073574B3" w14:textId="7F71EF13" w:rsidR="00645BAA" w:rsidRPr="00AB25C6" w:rsidRDefault="00645BAA" w:rsidP="007912CD"/>
    <w:p w14:paraId="1824B324" w14:textId="77777777" w:rsidR="001A7C2B" w:rsidRPr="00AB25C6" w:rsidRDefault="001A7C2B" w:rsidP="00AD1734">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ectPr w:rsidR="001A7C2B" w:rsidRPr="00AB25C6" w:rsidSect="00581486">
          <w:headerReference w:type="default" r:id="rId12"/>
          <w:footerReference w:type="default" r:id="rId13"/>
          <w:pgSz w:w="15840" w:h="12240" w:orient="landscape" w:code="1"/>
          <w:pgMar w:top="1440" w:right="1440" w:bottom="1440" w:left="1440" w:header="720" w:footer="720" w:gutter="0"/>
          <w:cols w:space="720"/>
          <w:docGrid w:linePitch="326"/>
        </w:sectPr>
      </w:pPr>
    </w:p>
    <w:p w14:paraId="52F937FB" w14:textId="77777777" w:rsidR="00B4188E" w:rsidRPr="00AB25C6" w:rsidRDefault="00B4188E" w:rsidP="00EE7F3C">
      <w:pPr>
        <w:pStyle w:val="attachmenttitle"/>
      </w:pPr>
      <w:r w:rsidRPr="00AB25C6">
        <w:lastRenderedPageBreak/>
        <w:t>A</w:t>
      </w:r>
      <w:r w:rsidR="00722598" w:rsidRPr="00AB25C6">
        <w:t>ttachment</w:t>
      </w:r>
      <w:r w:rsidRPr="00AB25C6">
        <w:t xml:space="preserve"> </w:t>
      </w:r>
      <w:r w:rsidR="001573A3">
        <w:t>2</w:t>
      </w:r>
      <w:r w:rsidR="00722598" w:rsidRPr="00AB25C6">
        <w:t xml:space="preserve"> - </w:t>
      </w:r>
      <w:r w:rsidRPr="00AB25C6">
        <w:t xml:space="preserve">Revision History </w:t>
      </w:r>
      <w:r w:rsidR="00722598" w:rsidRPr="00AB25C6">
        <w:t>for</w:t>
      </w:r>
      <w:r w:rsidRPr="00AB25C6">
        <w:t xml:space="preserve"> IP</w:t>
      </w:r>
      <w:r w:rsidR="00914D4F" w:rsidRPr="00AB25C6">
        <w:t> </w:t>
      </w:r>
      <w:r w:rsidRPr="00AB25C6">
        <w:t>71111.15</w:t>
      </w:r>
    </w:p>
    <w:p w14:paraId="3DE57219" w14:textId="77777777" w:rsidR="00B4188E" w:rsidRPr="00AB25C6" w:rsidRDefault="00B4188E" w:rsidP="00AD1734">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pPr>
    </w:p>
    <w:tbl>
      <w:tblPr>
        <w:tblStyle w:val="IM"/>
        <w:tblW w:w="13215" w:type="dxa"/>
        <w:tblLayout w:type="fixed"/>
        <w:tblLook w:val="0000" w:firstRow="0" w:lastRow="0" w:firstColumn="0" w:lastColumn="0" w:noHBand="0" w:noVBand="0"/>
      </w:tblPr>
      <w:tblGrid>
        <w:gridCol w:w="1620"/>
        <w:gridCol w:w="1800"/>
        <w:gridCol w:w="5310"/>
        <w:gridCol w:w="1980"/>
        <w:gridCol w:w="2505"/>
      </w:tblGrid>
      <w:tr w:rsidR="002B4DB2" w:rsidRPr="00AB25C6" w14:paraId="70A3273C" w14:textId="77777777" w:rsidTr="0034358D">
        <w:tc>
          <w:tcPr>
            <w:tcW w:w="1620" w:type="dxa"/>
          </w:tcPr>
          <w:p w14:paraId="265701B9" w14:textId="77777777" w:rsidR="002B4DB2" w:rsidRPr="00AB25C6" w:rsidRDefault="002B4DB2" w:rsidP="002B4DB2">
            <w:pPr>
              <w:tabs>
                <w:tab w:val="left" w:pos="244"/>
                <w:tab w:val="left" w:pos="849"/>
                <w:tab w:val="left" w:pos="1454"/>
              </w:tabs>
            </w:pPr>
            <w:r w:rsidRPr="00AB25C6">
              <w:t>Commitment Tracking Number</w:t>
            </w:r>
          </w:p>
        </w:tc>
        <w:tc>
          <w:tcPr>
            <w:tcW w:w="1800" w:type="dxa"/>
          </w:tcPr>
          <w:p w14:paraId="72E9EB79" w14:textId="77777777" w:rsidR="002B4DB2" w:rsidRPr="00AB25C6" w:rsidRDefault="002B4DB2" w:rsidP="002B4DB2">
            <w:pPr>
              <w:tabs>
                <w:tab w:val="left" w:pos="244"/>
                <w:tab w:val="left" w:pos="849"/>
                <w:tab w:val="left" w:pos="1454"/>
              </w:tabs>
              <w:jc w:val="center"/>
            </w:pPr>
            <w:r w:rsidRPr="00AB25C6">
              <w:t>Accession Number</w:t>
            </w:r>
          </w:p>
          <w:p w14:paraId="12FB75EC" w14:textId="77777777" w:rsidR="002B4DB2" w:rsidRPr="00AB25C6" w:rsidRDefault="002B4DB2" w:rsidP="002B4DB2">
            <w:pPr>
              <w:tabs>
                <w:tab w:val="left" w:pos="244"/>
                <w:tab w:val="left" w:pos="849"/>
                <w:tab w:val="left" w:pos="1454"/>
              </w:tabs>
              <w:jc w:val="center"/>
            </w:pPr>
            <w:r w:rsidRPr="00AB25C6">
              <w:t>Issue Date</w:t>
            </w:r>
          </w:p>
          <w:p w14:paraId="53E7A70A" w14:textId="77777777" w:rsidR="002B4DB2" w:rsidRPr="00AB25C6" w:rsidRDefault="002B4DB2" w:rsidP="002B4DB2">
            <w:pPr>
              <w:tabs>
                <w:tab w:val="left" w:pos="244"/>
                <w:tab w:val="left" w:pos="849"/>
                <w:tab w:val="left" w:pos="1454"/>
              </w:tabs>
              <w:jc w:val="center"/>
            </w:pPr>
            <w:r w:rsidRPr="00AB25C6">
              <w:t>Change Notice</w:t>
            </w:r>
          </w:p>
        </w:tc>
        <w:tc>
          <w:tcPr>
            <w:tcW w:w="5310" w:type="dxa"/>
          </w:tcPr>
          <w:p w14:paraId="79000F55" w14:textId="77777777" w:rsidR="002B4DB2" w:rsidRPr="00AB25C6" w:rsidRDefault="002B4DB2" w:rsidP="002B4DB2">
            <w:pPr>
              <w:tabs>
                <w:tab w:val="left" w:pos="244"/>
                <w:tab w:val="left" w:pos="849"/>
                <w:tab w:val="left" w:pos="1454"/>
                <w:tab w:val="left" w:pos="2059"/>
                <w:tab w:val="left" w:pos="2664"/>
                <w:tab w:val="left" w:pos="3268"/>
                <w:tab w:val="left" w:pos="3873"/>
                <w:tab w:val="left" w:pos="4478"/>
                <w:tab w:val="left" w:pos="5083"/>
              </w:tabs>
            </w:pPr>
            <w:r w:rsidRPr="00AB25C6">
              <w:t>Description of Change</w:t>
            </w:r>
          </w:p>
        </w:tc>
        <w:tc>
          <w:tcPr>
            <w:tcW w:w="1980" w:type="dxa"/>
          </w:tcPr>
          <w:p w14:paraId="125934E1" w14:textId="77777777" w:rsidR="002B4DB2" w:rsidRPr="00AB25C6" w:rsidRDefault="002B4DB2" w:rsidP="002B4DB2">
            <w:pPr>
              <w:tabs>
                <w:tab w:val="left" w:pos="244"/>
                <w:tab w:val="left" w:pos="849"/>
                <w:tab w:val="left" w:pos="1454"/>
              </w:tabs>
            </w:pPr>
            <w:r w:rsidRPr="00AB25C6">
              <w:t>Description of Training Required and Completion Date</w:t>
            </w:r>
          </w:p>
        </w:tc>
        <w:tc>
          <w:tcPr>
            <w:tcW w:w="2505" w:type="dxa"/>
          </w:tcPr>
          <w:p w14:paraId="034E5F1A" w14:textId="77777777" w:rsidR="002B4DB2" w:rsidRPr="00AB25C6" w:rsidRDefault="00170241" w:rsidP="00170241">
            <w:pPr>
              <w:tabs>
                <w:tab w:val="left" w:pos="244"/>
                <w:tab w:val="left" w:pos="849"/>
              </w:tabs>
            </w:pPr>
            <w:r w:rsidRPr="00AB25C6">
              <w:t xml:space="preserve">Comment </w:t>
            </w:r>
            <w:r>
              <w:t xml:space="preserve">Resolution </w:t>
            </w:r>
            <w:r w:rsidRPr="00AB25C6">
              <w:t xml:space="preserve">and </w:t>
            </w:r>
            <w:r>
              <w:t xml:space="preserve">Closed </w:t>
            </w:r>
            <w:r w:rsidRPr="00AB25C6">
              <w:t xml:space="preserve">Feedback </w:t>
            </w:r>
            <w:r>
              <w:t>Form</w:t>
            </w:r>
            <w:r w:rsidRPr="00AB25C6">
              <w:t xml:space="preserve"> Accession Number</w:t>
            </w:r>
            <w:r>
              <w:t xml:space="preserve"> </w:t>
            </w:r>
            <w:r w:rsidRPr="00AB25C6">
              <w:t>(Pre-Decisional, Non-Public Information)</w:t>
            </w:r>
          </w:p>
        </w:tc>
      </w:tr>
      <w:tr w:rsidR="002B4DB2" w:rsidRPr="00AB25C6" w14:paraId="5ABAB99D" w14:textId="77777777" w:rsidTr="0034358D">
        <w:trPr>
          <w:tblHeader w:val="0"/>
        </w:trPr>
        <w:tc>
          <w:tcPr>
            <w:tcW w:w="1620" w:type="dxa"/>
          </w:tcPr>
          <w:p w14:paraId="3E250AE1" w14:textId="77777777" w:rsidR="002B4DB2" w:rsidRPr="00AB25C6" w:rsidRDefault="002B4DB2" w:rsidP="002B4DB2">
            <w:pPr>
              <w:tabs>
                <w:tab w:val="left" w:pos="244"/>
                <w:tab w:val="left" w:pos="849"/>
                <w:tab w:val="left" w:pos="1454"/>
              </w:tabs>
            </w:pPr>
          </w:p>
        </w:tc>
        <w:tc>
          <w:tcPr>
            <w:tcW w:w="1800" w:type="dxa"/>
          </w:tcPr>
          <w:p w14:paraId="2E1F41AA" w14:textId="77777777" w:rsidR="002B4DB2" w:rsidRPr="00AB25C6" w:rsidRDefault="00C21C49" w:rsidP="002B4DB2">
            <w:pPr>
              <w:tabs>
                <w:tab w:val="left" w:pos="244"/>
                <w:tab w:val="left" w:pos="849"/>
                <w:tab w:val="left" w:pos="1454"/>
              </w:tabs>
            </w:pPr>
            <w:r w:rsidRPr="00AB25C6">
              <w:t>ML003729444</w:t>
            </w:r>
          </w:p>
          <w:p w14:paraId="0026EE21" w14:textId="77777777" w:rsidR="002B4DB2" w:rsidRPr="00F77534" w:rsidRDefault="002B4DB2" w:rsidP="002B4DB2">
            <w:pPr>
              <w:tabs>
                <w:tab w:val="left" w:pos="244"/>
                <w:tab w:val="left" w:pos="849"/>
                <w:tab w:val="left" w:pos="1454"/>
              </w:tabs>
              <w:rPr>
                <w:u w:val="single"/>
              </w:rPr>
            </w:pPr>
            <w:r w:rsidRPr="00AB25C6">
              <w:t>04/03/00</w:t>
            </w:r>
          </w:p>
          <w:p w14:paraId="708A1385" w14:textId="77777777" w:rsidR="002B4DB2" w:rsidRPr="00AB25C6" w:rsidRDefault="002B4DB2" w:rsidP="002B4DB2">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pPr>
            <w:hyperlink r:id="rId14" w:history="1">
              <w:r w:rsidRPr="00F77534">
                <w:rPr>
                  <w:rStyle w:val="Hyperlink"/>
                  <w:color w:val="auto"/>
                  <w:u w:val="single"/>
                </w:rPr>
                <w:t>CN 00-003</w:t>
              </w:r>
            </w:hyperlink>
          </w:p>
        </w:tc>
        <w:tc>
          <w:tcPr>
            <w:tcW w:w="5310" w:type="dxa"/>
          </w:tcPr>
          <w:p w14:paraId="7C1BC39C" w14:textId="77777777" w:rsidR="002B4DB2" w:rsidRPr="00AB25C6" w:rsidRDefault="002B4DB2" w:rsidP="002B4DB2">
            <w:pPr>
              <w:tabs>
                <w:tab w:val="left" w:pos="244"/>
                <w:tab w:val="left" w:pos="849"/>
                <w:tab w:val="left" w:pos="1454"/>
                <w:tab w:val="left" w:pos="2059"/>
                <w:tab w:val="left" w:pos="2664"/>
                <w:tab w:val="left" w:pos="3268"/>
                <w:tab w:val="left" w:pos="3873"/>
                <w:tab w:val="left" w:pos="4478"/>
                <w:tab w:val="left" w:pos="5083"/>
              </w:tabs>
            </w:pPr>
            <w:r w:rsidRPr="00AB25C6">
              <w:t>Initial Issuance</w:t>
            </w:r>
          </w:p>
        </w:tc>
        <w:tc>
          <w:tcPr>
            <w:tcW w:w="1980" w:type="dxa"/>
          </w:tcPr>
          <w:p w14:paraId="502C2E48" w14:textId="77777777" w:rsidR="002B4DB2" w:rsidRPr="00AB25C6" w:rsidRDefault="002B4DB2" w:rsidP="002B4DB2">
            <w:pPr>
              <w:tabs>
                <w:tab w:val="left" w:pos="244"/>
                <w:tab w:val="left" w:pos="849"/>
                <w:tab w:val="left" w:pos="1454"/>
              </w:tabs>
            </w:pPr>
            <w:r w:rsidRPr="00AB25C6">
              <w:t>Yes</w:t>
            </w:r>
          </w:p>
        </w:tc>
        <w:tc>
          <w:tcPr>
            <w:tcW w:w="2505" w:type="dxa"/>
          </w:tcPr>
          <w:p w14:paraId="49F86EAD" w14:textId="77777777" w:rsidR="002B4DB2" w:rsidRPr="00AB25C6" w:rsidRDefault="002B4DB2" w:rsidP="002B4DB2">
            <w:pPr>
              <w:tabs>
                <w:tab w:val="left" w:pos="244"/>
                <w:tab w:val="left" w:pos="849"/>
              </w:tabs>
            </w:pPr>
          </w:p>
        </w:tc>
      </w:tr>
      <w:tr w:rsidR="002B4DB2" w:rsidRPr="00AB25C6" w14:paraId="60B41DCC" w14:textId="77777777" w:rsidTr="0034358D">
        <w:trPr>
          <w:tblHeader w:val="0"/>
        </w:trPr>
        <w:tc>
          <w:tcPr>
            <w:tcW w:w="1620" w:type="dxa"/>
          </w:tcPr>
          <w:p w14:paraId="486FA2E9" w14:textId="77777777" w:rsidR="002B4DB2" w:rsidRPr="00AB25C6" w:rsidRDefault="002B4DB2" w:rsidP="002B4DB2">
            <w:pPr>
              <w:tabs>
                <w:tab w:val="left" w:pos="244"/>
                <w:tab w:val="left" w:pos="849"/>
                <w:tab w:val="left" w:pos="1454"/>
              </w:tabs>
            </w:pPr>
            <w:r w:rsidRPr="00AB25C6">
              <w:t>N/A</w:t>
            </w:r>
          </w:p>
        </w:tc>
        <w:tc>
          <w:tcPr>
            <w:tcW w:w="1800" w:type="dxa"/>
          </w:tcPr>
          <w:p w14:paraId="7DC9AD8A" w14:textId="77777777" w:rsidR="002B4DB2" w:rsidRPr="00AB25C6" w:rsidRDefault="00C21C49" w:rsidP="002B4DB2">
            <w:pPr>
              <w:tabs>
                <w:tab w:val="left" w:pos="244"/>
                <w:tab w:val="left" w:pos="849"/>
                <w:tab w:val="left" w:pos="1454"/>
              </w:tabs>
            </w:pPr>
            <w:r w:rsidRPr="00AB25C6">
              <w:t>ML020380579</w:t>
            </w:r>
          </w:p>
          <w:p w14:paraId="3D1392BA" w14:textId="77777777" w:rsidR="002B4DB2" w:rsidRPr="00AB25C6" w:rsidRDefault="002B4DB2" w:rsidP="002B4DB2">
            <w:pPr>
              <w:tabs>
                <w:tab w:val="left" w:pos="244"/>
                <w:tab w:val="left" w:pos="849"/>
                <w:tab w:val="left" w:pos="1454"/>
              </w:tabs>
            </w:pPr>
            <w:r w:rsidRPr="00AB25C6">
              <w:t>01/17/02</w:t>
            </w:r>
          </w:p>
          <w:p w14:paraId="32F0AC55" w14:textId="77777777" w:rsidR="002B4DB2" w:rsidRPr="00AB25C6" w:rsidRDefault="002B4DB2" w:rsidP="002B4DB2">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pPr>
            <w:r w:rsidRPr="00F77534">
              <w:t>CN 02-001</w:t>
            </w:r>
          </w:p>
        </w:tc>
        <w:tc>
          <w:tcPr>
            <w:tcW w:w="5310" w:type="dxa"/>
          </w:tcPr>
          <w:p w14:paraId="56100CA6" w14:textId="3D13116C" w:rsidR="002B4DB2" w:rsidRPr="00AB25C6" w:rsidRDefault="002B4DB2" w:rsidP="002B4DB2">
            <w:pPr>
              <w:tabs>
                <w:tab w:val="left" w:pos="244"/>
                <w:tab w:val="left" w:pos="849"/>
                <w:tab w:val="left" w:pos="1454"/>
                <w:tab w:val="left" w:pos="2059"/>
                <w:tab w:val="left" w:pos="2664"/>
                <w:tab w:val="left" w:pos="3268"/>
                <w:tab w:val="left" w:pos="3873"/>
                <w:tab w:val="left" w:pos="4478"/>
                <w:tab w:val="left" w:pos="5083"/>
              </w:tabs>
            </w:pPr>
            <w:r w:rsidRPr="00AB25C6">
              <w:t>Revised to provide minor clarifications to inspection requirements and additional inspection guidance concerning operability determinations.</w:t>
            </w:r>
            <w:r w:rsidR="004C5DCA">
              <w:t xml:space="preserve"> </w:t>
            </w:r>
            <w:r w:rsidRPr="00AB25C6">
              <w:t xml:space="preserve">In addition, inspection resource estimates and inspection level of effort are revised to provide a band for more inspection </w:t>
            </w:r>
          </w:p>
        </w:tc>
        <w:tc>
          <w:tcPr>
            <w:tcW w:w="1980" w:type="dxa"/>
          </w:tcPr>
          <w:p w14:paraId="40C218FE" w14:textId="77777777" w:rsidR="00686F62" w:rsidRPr="00AB25C6" w:rsidRDefault="002B4DB2" w:rsidP="002B4DB2">
            <w:pPr>
              <w:tabs>
                <w:tab w:val="left" w:pos="244"/>
                <w:tab w:val="left" w:pos="849"/>
                <w:tab w:val="left" w:pos="1454"/>
              </w:tabs>
            </w:pPr>
            <w:r w:rsidRPr="00AB25C6">
              <w:t>N/A</w:t>
            </w:r>
          </w:p>
          <w:p w14:paraId="71459632" w14:textId="77777777" w:rsidR="00686F62" w:rsidRPr="00AB25C6" w:rsidRDefault="00686F62" w:rsidP="00686F62"/>
          <w:p w14:paraId="159FF8C6" w14:textId="77777777" w:rsidR="002B4DB2" w:rsidRPr="00AB25C6" w:rsidRDefault="002B4DB2" w:rsidP="00686F62">
            <w:pPr>
              <w:jc w:val="right"/>
            </w:pPr>
          </w:p>
        </w:tc>
        <w:tc>
          <w:tcPr>
            <w:tcW w:w="2505" w:type="dxa"/>
          </w:tcPr>
          <w:p w14:paraId="35177A1B" w14:textId="77777777" w:rsidR="002B4DB2" w:rsidRPr="00AB25C6" w:rsidRDefault="002B4DB2" w:rsidP="002B4DB2">
            <w:pPr>
              <w:tabs>
                <w:tab w:val="left" w:pos="244"/>
                <w:tab w:val="left" w:pos="849"/>
              </w:tabs>
            </w:pPr>
            <w:r w:rsidRPr="00AB25C6">
              <w:t>N/A</w:t>
            </w:r>
          </w:p>
        </w:tc>
      </w:tr>
      <w:tr w:rsidR="002B4DB2" w:rsidRPr="00AB25C6" w14:paraId="4F07CEB9" w14:textId="77777777" w:rsidTr="0034358D">
        <w:trPr>
          <w:tblHeader w:val="0"/>
        </w:trPr>
        <w:tc>
          <w:tcPr>
            <w:tcW w:w="1620" w:type="dxa"/>
          </w:tcPr>
          <w:p w14:paraId="78E7F997" w14:textId="77777777" w:rsidR="002B4DB2" w:rsidRPr="00AB25C6" w:rsidRDefault="002B4DB2" w:rsidP="002B4DB2">
            <w:pPr>
              <w:tabs>
                <w:tab w:val="left" w:pos="244"/>
                <w:tab w:val="left" w:pos="849"/>
                <w:tab w:val="left" w:pos="1454"/>
              </w:tabs>
            </w:pPr>
            <w:r w:rsidRPr="00AB25C6">
              <w:t>N/A</w:t>
            </w:r>
          </w:p>
        </w:tc>
        <w:tc>
          <w:tcPr>
            <w:tcW w:w="1800" w:type="dxa"/>
          </w:tcPr>
          <w:p w14:paraId="765F17EE" w14:textId="77777777" w:rsidR="00400C37" w:rsidRPr="00AB25C6" w:rsidRDefault="00C21C49" w:rsidP="002B4DB2">
            <w:pPr>
              <w:tabs>
                <w:tab w:val="left" w:pos="244"/>
                <w:tab w:val="left" w:pos="849"/>
                <w:tab w:val="left" w:pos="1454"/>
              </w:tabs>
            </w:pPr>
            <w:r w:rsidRPr="00AB25C6">
              <w:t>ML040690557</w:t>
            </w:r>
          </w:p>
          <w:p w14:paraId="3925EBE3" w14:textId="77777777" w:rsidR="002B4DB2" w:rsidRPr="00AB25C6" w:rsidRDefault="002B4DB2" w:rsidP="002B4DB2">
            <w:pPr>
              <w:tabs>
                <w:tab w:val="left" w:pos="244"/>
                <w:tab w:val="left" w:pos="849"/>
                <w:tab w:val="left" w:pos="1454"/>
              </w:tabs>
            </w:pPr>
            <w:r w:rsidRPr="00AB25C6">
              <w:t>02/02/04</w:t>
            </w:r>
          </w:p>
          <w:p w14:paraId="7ED748FD" w14:textId="77777777" w:rsidR="002B4DB2" w:rsidRPr="00AB25C6" w:rsidRDefault="002B4DB2" w:rsidP="002B4DB2">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pPr>
            <w:r w:rsidRPr="00F77534">
              <w:t>CN 04-003</w:t>
            </w:r>
          </w:p>
        </w:tc>
        <w:tc>
          <w:tcPr>
            <w:tcW w:w="5310" w:type="dxa"/>
          </w:tcPr>
          <w:p w14:paraId="241816D6" w14:textId="77777777" w:rsidR="002B4DB2" w:rsidRPr="00AB25C6" w:rsidRDefault="002B4DB2" w:rsidP="002B4DB2">
            <w:pPr>
              <w:tabs>
                <w:tab w:val="left" w:pos="244"/>
                <w:tab w:val="left" w:pos="849"/>
                <w:tab w:val="left" w:pos="1454"/>
                <w:tab w:val="left" w:pos="2059"/>
                <w:tab w:val="left" w:pos="2664"/>
                <w:tab w:val="left" w:pos="3268"/>
                <w:tab w:val="left" w:pos="3873"/>
                <w:tab w:val="left" w:pos="4478"/>
                <w:tab w:val="left" w:pos="5083"/>
              </w:tabs>
            </w:pPr>
            <w:r w:rsidRPr="00AB25C6">
              <w:t>Revised to include deferred modifications to the inspection sampling list.</w:t>
            </w:r>
          </w:p>
        </w:tc>
        <w:tc>
          <w:tcPr>
            <w:tcW w:w="1980" w:type="dxa"/>
          </w:tcPr>
          <w:p w14:paraId="4B30CC35" w14:textId="77777777" w:rsidR="002B4DB2" w:rsidRPr="00AB25C6" w:rsidRDefault="002B4DB2" w:rsidP="002B4DB2">
            <w:pPr>
              <w:tabs>
                <w:tab w:val="left" w:pos="244"/>
                <w:tab w:val="left" w:pos="849"/>
                <w:tab w:val="left" w:pos="1454"/>
              </w:tabs>
            </w:pPr>
            <w:r w:rsidRPr="00AB25C6">
              <w:t>N/A</w:t>
            </w:r>
          </w:p>
        </w:tc>
        <w:tc>
          <w:tcPr>
            <w:tcW w:w="2505" w:type="dxa"/>
          </w:tcPr>
          <w:p w14:paraId="2A16FD80" w14:textId="77777777" w:rsidR="002B4DB2" w:rsidRPr="00AB25C6" w:rsidRDefault="002B4DB2" w:rsidP="002B4DB2">
            <w:pPr>
              <w:tabs>
                <w:tab w:val="left" w:pos="244"/>
                <w:tab w:val="left" w:pos="849"/>
              </w:tabs>
            </w:pPr>
            <w:r w:rsidRPr="00AB25C6">
              <w:t>N/A</w:t>
            </w:r>
          </w:p>
        </w:tc>
      </w:tr>
      <w:tr w:rsidR="002B4DB2" w:rsidRPr="00AB25C6" w14:paraId="6EEA856D" w14:textId="77777777" w:rsidTr="0034358D">
        <w:trPr>
          <w:tblHeader w:val="0"/>
        </w:trPr>
        <w:tc>
          <w:tcPr>
            <w:tcW w:w="1620" w:type="dxa"/>
          </w:tcPr>
          <w:p w14:paraId="79926406" w14:textId="77777777" w:rsidR="002B4DB2" w:rsidRPr="00AB25C6" w:rsidRDefault="002B4DB2" w:rsidP="002B4DB2">
            <w:pPr>
              <w:tabs>
                <w:tab w:val="left" w:pos="244"/>
                <w:tab w:val="left" w:pos="849"/>
                <w:tab w:val="left" w:pos="1454"/>
              </w:tabs>
            </w:pPr>
            <w:r w:rsidRPr="00AB25C6">
              <w:t>N/A</w:t>
            </w:r>
          </w:p>
        </w:tc>
        <w:tc>
          <w:tcPr>
            <w:tcW w:w="1800" w:type="dxa"/>
          </w:tcPr>
          <w:p w14:paraId="00142BB3" w14:textId="77777777" w:rsidR="00400C37" w:rsidRPr="00AB25C6" w:rsidRDefault="00C21C49" w:rsidP="002B4DB2">
            <w:pPr>
              <w:tabs>
                <w:tab w:val="left" w:pos="244"/>
                <w:tab w:val="left" w:pos="849"/>
                <w:tab w:val="left" w:pos="1454"/>
              </w:tabs>
            </w:pPr>
            <w:r w:rsidRPr="00AB25C6">
              <w:t>ML060060380</w:t>
            </w:r>
          </w:p>
          <w:p w14:paraId="20DD2CB3" w14:textId="77777777" w:rsidR="002B4DB2" w:rsidRPr="00AB25C6" w:rsidRDefault="002B4DB2" w:rsidP="002B4DB2">
            <w:pPr>
              <w:tabs>
                <w:tab w:val="left" w:pos="244"/>
                <w:tab w:val="left" w:pos="849"/>
                <w:tab w:val="left" w:pos="1454"/>
              </w:tabs>
            </w:pPr>
            <w:r w:rsidRPr="00AB25C6">
              <w:t>01/05/06</w:t>
            </w:r>
          </w:p>
          <w:p w14:paraId="60088B1F" w14:textId="77777777" w:rsidR="002B4DB2" w:rsidRPr="00AB25C6" w:rsidRDefault="002B4DB2" w:rsidP="002B4DB2">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pPr>
            <w:r w:rsidRPr="00F77534">
              <w:t>CN 06-001</w:t>
            </w:r>
          </w:p>
        </w:tc>
        <w:tc>
          <w:tcPr>
            <w:tcW w:w="5310" w:type="dxa"/>
          </w:tcPr>
          <w:p w14:paraId="42CDFF4D" w14:textId="79189859" w:rsidR="002B4DB2" w:rsidRPr="00AB25C6" w:rsidRDefault="002B4DB2" w:rsidP="002B4DB2">
            <w:pPr>
              <w:tabs>
                <w:tab w:val="left" w:pos="244"/>
                <w:tab w:val="left" w:pos="849"/>
                <w:tab w:val="left" w:pos="1454"/>
                <w:tab w:val="left" w:pos="2059"/>
                <w:tab w:val="left" w:pos="2664"/>
                <w:tab w:val="left" w:pos="3268"/>
                <w:tab w:val="left" w:pos="3873"/>
                <w:tab w:val="left" w:pos="4478"/>
                <w:tab w:val="left" w:pos="5083"/>
              </w:tabs>
            </w:pPr>
            <w:r w:rsidRPr="00AB25C6">
              <w:t>Increased the estimated resources required to complete this inspection activity based on increased inspection hours charged to this IP during last several ROP cycles.</w:t>
            </w:r>
            <w:r w:rsidR="004C5DCA">
              <w:t xml:space="preserve"> </w:t>
            </w:r>
            <w:r w:rsidRPr="00AB25C6">
              <w:t>Completed historical CN search.</w:t>
            </w:r>
          </w:p>
        </w:tc>
        <w:tc>
          <w:tcPr>
            <w:tcW w:w="1980" w:type="dxa"/>
          </w:tcPr>
          <w:p w14:paraId="73C7FB0C" w14:textId="77777777" w:rsidR="002B4DB2" w:rsidRPr="00AB25C6" w:rsidRDefault="002B4DB2" w:rsidP="002B4DB2">
            <w:pPr>
              <w:tabs>
                <w:tab w:val="left" w:pos="244"/>
                <w:tab w:val="left" w:pos="849"/>
                <w:tab w:val="left" w:pos="1454"/>
              </w:tabs>
            </w:pPr>
            <w:r w:rsidRPr="00AB25C6">
              <w:t>N/A</w:t>
            </w:r>
          </w:p>
        </w:tc>
        <w:tc>
          <w:tcPr>
            <w:tcW w:w="2505" w:type="dxa"/>
          </w:tcPr>
          <w:p w14:paraId="59F6DF8A" w14:textId="77777777" w:rsidR="002B4DB2" w:rsidRPr="00AB25C6" w:rsidRDefault="002B4DB2" w:rsidP="002B4DB2">
            <w:pPr>
              <w:tabs>
                <w:tab w:val="left" w:pos="244"/>
                <w:tab w:val="left" w:pos="849"/>
              </w:tabs>
            </w:pPr>
            <w:r w:rsidRPr="00AB25C6">
              <w:t>N/A</w:t>
            </w:r>
          </w:p>
        </w:tc>
      </w:tr>
      <w:tr w:rsidR="002B4DB2" w:rsidRPr="00AB25C6" w14:paraId="699A1F40" w14:textId="77777777" w:rsidTr="0034358D">
        <w:trPr>
          <w:tblHeader w:val="0"/>
        </w:trPr>
        <w:tc>
          <w:tcPr>
            <w:tcW w:w="1620" w:type="dxa"/>
          </w:tcPr>
          <w:p w14:paraId="360D8DB3" w14:textId="77777777" w:rsidR="002B4DB2" w:rsidRPr="00AB25C6" w:rsidRDefault="002B4DB2" w:rsidP="002B4DB2">
            <w:pPr>
              <w:tabs>
                <w:tab w:val="left" w:pos="244"/>
                <w:tab w:val="left" w:pos="849"/>
                <w:tab w:val="left" w:pos="1454"/>
              </w:tabs>
            </w:pPr>
            <w:r w:rsidRPr="00AB25C6">
              <w:t>N/A</w:t>
            </w:r>
          </w:p>
        </w:tc>
        <w:tc>
          <w:tcPr>
            <w:tcW w:w="1800" w:type="dxa"/>
          </w:tcPr>
          <w:p w14:paraId="4101E378" w14:textId="77777777" w:rsidR="00400C37" w:rsidRPr="00AB25C6" w:rsidRDefault="00C21C49" w:rsidP="002B4DB2">
            <w:pPr>
              <w:tabs>
                <w:tab w:val="left" w:pos="244"/>
                <w:tab w:val="left" w:pos="849"/>
                <w:tab w:val="left" w:pos="1454"/>
              </w:tabs>
            </w:pPr>
            <w:r w:rsidRPr="00AB25C6">
              <w:t>ML061730334</w:t>
            </w:r>
          </w:p>
          <w:p w14:paraId="00804B77" w14:textId="77777777" w:rsidR="002B4DB2" w:rsidRPr="00AB25C6" w:rsidRDefault="002B4DB2" w:rsidP="002B4DB2">
            <w:pPr>
              <w:tabs>
                <w:tab w:val="left" w:pos="244"/>
                <w:tab w:val="left" w:pos="849"/>
                <w:tab w:val="left" w:pos="1454"/>
              </w:tabs>
            </w:pPr>
            <w:r w:rsidRPr="00AB25C6">
              <w:t>07/26/06</w:t>
            </w:r>
          </w:p>
          <w:p w14:paraId="54DBB1AD" w14:textId="77777777" w:rsidR="002B4DB2" w:rsidRPr="00AB25C6" w:rsidRDefault="002B4DB2" w:rsidP="002B4DB2">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pPr>
            <w:r w:rsidRPr="00F77534">
              <w:t>CN 06-018</w:t>
            </w:r>
          </w:p>
        </w:tc>
        <w:tc>
          <w:tcPr>
            <w:tcW w:w="5310" w:type="dxa"/>
          </w:tcPr>
          <w:p w14:paraId="0B3C2274" w14:textId="0187E950" w:rsidR="002B4DB2" w:rsidRPr="00AB25C6" w:rsidRDefault="002B4DB2" w:rsidP="002B4DB2">
            <w:pPr>
              <w:tabs>
                <w:tab w:val="left" w:pos="244"/>
                <w:tab w:val="left" w:pos="849"/>
                <w:tab w:val="left" w:pos="1454"/>
                <w:tab w:val="left" w:pos="2059"/>
                <w:tab w:val="left" w:pos="2664"/>
                <w:tab w:val="left" w:pos="3268"/>
                <w:tab w:val="left" w:pos="3873"/>
                <w:tab w:val="left" w:pos="4478"/>
                <w:tab w:val="left" w:pos="5083"/>
              </w:tabs>
            </w:pPr>
            <w:r w:rsidRPr="00AB25C6">
              <w:t>Revised to reflect changes of reference documents: GL91-18 was superseded by RIS 2005-20.</w:t>
            </w:r>
            <w:r w:rsidR="004C5DCA">
              <w:t xml:space="preserve"> </w:t>
            </w:r>
            <w:r w:rsidRPr="00AB25C6">
              <w:t>Revision history reviewed for the last four years.</w:t>
            </w:r>
          </w:p>
        </w:tc>
        <w:tc>
          <w:tcPr>
            <w:tcW w:w="1980" w:type="dxa"/>
          </w:tcPr>
          <w:p w14:paraId="1D026A99" w14:textId="77777777" w:rsidR="002B4DB2" w:rsidRPr="00AB25C6" w:rsidRDefault="002B4DB2" w:rsidP="002B4DB2">
            <w:pPr>
              <w:tabs>
                <w:tab w:val="left" w:pos="244"/>
                <w:tab w:val="left" w:pos="849"/>
                <w:tab w:val="left" w:pos="1454"/>
              </w:tabs>
            </w:pPr>
            <w:r w:rsidRPr="00AB25C6">
              <w:t>N/A</w:t>
            </w:r>
          </w:p>
        </w:tc>
        <w:tc>
          <w:tcPr>
            <w:tcW w:w="2505" w:type="dxa"/>
          </w:tcPr>
          <w:p w14:paraId="00C03ABD" w14:textId="77777777" w:rsidR="002B4DB2" w:rsidRPr="00AB25C6" w:rsidRDefault="002B4DB2" w:rsidP="002B4DB2">
            <w:pPr>
              <w:tabs>
                <w:tab w:val="left" w:pos="244"/>
                <w:tab w:val="left" w:pos="849"/>
              </w:tabs>
            </w:pPr>
            <w:r w:rsidRPr="00AB25C6">
              <w:t>N/A</w:t>
            </w:r>
          </w:p>
        </w:tc>
      </w:tr>
      <w:tr w:rsidR="002B4DB2" w:rsidRPr="00AB25C6" w14:paraId="175F78BC" w14:textId="77777777" w:rsidTr="0034358D">
        <w:trPr>
          <w:tblHeader w:val="0"/>
        </w:trPr>
        <w:tc>
          <w:tcPr>
            <w:tcW w:w="1620" w:type="dxa"/>
          </w:tcPr>
          <w:p w14:paraId="58ADDC1A" w14:textId="77777777" w:rsidR="002B4DB2" w:rsidRPr="00AB25C6" w:rsidRDefault="002B4DB2" w:rsidP="002B4DB2">
            <w:pPr>
              <w:tabs>
                <w:tab w:val="left" w:pos="244"/>
                <w:tab w:val="left" w:pos="849"/>
                <w:tab w:val="left" w:pos="1454"/>
              </w:tabs>
            </w:pPr>
            <w:r w:rsidRPr="00AB25C6">
              <w:t>N/A</w:t>
            </w:r>
          </w:p>
        </w:tc>
        <w:tc>
          <w:tcPr>
            <w:tcW w:w="1800" w:type="dxa"/>
          </w:tcPr>
          <w:p w14:paraId="20E1AE6F" w14:textId="77777777" w:rsidR="00400C37" w:rsidRPr="00AB25C6" w:rsidRDefault="00C21C49" w:rsidP="002B4DB2">
            <w:pPr>
              <w:tabs>
                <w:tab w:val="left" w:pos="244"/>
                <w:tab w:val="left" w:pos="849"/>
                <w:tab w:val="left" w:pos="1454"/>
              </w:tabs>
            </w:pPr>
            <w:r w:rsidRPr="00AB25C6">
              <w:t>ML073050448</w:t>
            </w:r>
          </w:p>
          <w:p w14:paraId="0CED9BC3" w14:textId="77777777" w:rsidR="002B4DB2" w:rsidRPr="00AB25C6" w:rsidRDefault="002B4DB2" w:rsidP="002B4DB2">
            <w:pPr>
              <w:tabs>
                <w:tab w:val="left" w:pos="244"/>
                <w:tab w:val="left" w:pos="849"/>
                <w:tab w:val="left" w:pos="1454"/>
              </w:tabs>
            </w:pPr>
            <w:r w:rsidRPr="00AB25C6">
              <w:t>01/31/08</w:t>
            </w:r>
          </w:p>
          <w:p w14:paraId="127D4D9A" w14:textId="77777777" w:rsidR="002B4DB2" w:rsidRPr="00AB25C6" w:rsidRDefault="002B4DB2" w:rsidP="002B4DB2">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pPr>
            <w:r w:rsidRPr="00F77534">
              <w:t>CN 08-005</w:t>
            </w:r>
          </w:p>
        </w:tc>
        <w:tc>
          <w:tcPr>
            <w:tcW w:w="5310" w:type="dxa"/>
          </w:tcPr>
          <w:p w14:paraId="6C16C48A" w14:textId="77777777" w:rsidR="002B4DB2" w:rsidRPr="00AB25C6" w:rsidRDefault="002B4DB2" w:rsidP="002B4DB2">
            <w:pPr>
              <w:tabs>
                <w:tab w:val="left" w:pos="244"/>
                <w:tab w:val="left" w:pos="849"/>
                <w:tab w:val="left" w:pos="1454"/>
                <w:tab w:val="left" w:pos="2059"/>
                <w:tab w:val="left" w:pos="2664"/>
                <w:tab w:val="left" w:pos="3268"/>
                <w:tab w:val="left" w:pos="3873"/>
                <w:tab w:val="left" w:pos="4478"/>
                <w:tab w:val="left" w:pos="5083"/>
              </w:tabs>
            </w:pPr>
            <w:r w:rsidRPr="00AB25C6">
              <w:t>Add inspection guidance to verify that licensee has correctly implemented 10 CFR 50.59 regulatory requirements if operability determinations warrant such 50.59 evaluations be performed.</w:t>
            </w:r>
          </w:p>
        </w:tc>
        <w:tc>
          <w:tcPr>
            <w:tcW w:w="1980" w:type="dxa"/>
          </w:tcPr>
          <w:p w14:paraId="407ED9CB" w14:textId="77777777" w:rsidR="002B4DB2" w:rsidRPr="00AB25C6" w:rsidRDefault="002B4DB2" w:rsidP="002B4DB2">
            <w:pPr>
              <w:tabs>
                <w:tab w:val="left" w:pos="244"/>
                <w:tab w:val="left" w:pos="849"/>
                <w:tab w:val="left" w:pos="1454"/>
              </w:tabs>
            </w:pPr>
            <w:r w:rsidRPr="00AB25C6">
              <w:t>N/A</w:t>
            </w:r>
          </w:p>
        </w:tc>
        <w:tc>
          <w:tcPr>
            <w:tcW w:w="2505" w:type="dxa"/>
          </w:tcPr>
          <w:p w14:paraId="5D761DBB" w14:textId="77777777" w:rsidR="002B4DB2" w:rsidRPr="00AB25C6" w:rsidRDefault="002B4DB2" w:rsidP="002B4DB2">
            <w:pPr>
              <w:tabs>
                <w:tab w:val="left" w:pos="244"/>
                <w:tab w:val="left" w:pos="849"/>
              </w:tabs>
            </w:pPr>
            <w:r w:rsidRPr="00AB25C6">
              <w:t>N/A</w:t>
            </w:r>
          </w:p>
        </w:tc>
      </w:tr>
    </w:tbl>
    <w:p w14:paraId="44A78A0E" w14:textId="77777777" w:rsidR="002B4DB2" w:rsidRPr="00AB25C6" w:rsidRDefault="002B4DB2">
      <w:pPr>
        <w:sectPr w:rsidR="002B4DB2" w:rsidRPr="00AB25C6" w:rsidSect="00581486">
          <w:headerReference w:type="default" r:id="rId15"/>
          <w:footerReference w:type="default" r:id="rId16"/>
          <w:pgSz w:w="15840" w:h="12240" w:orient="landscape" w:code="1"/>
          <w:pgMar w:top="1440" w:right="1440" w:bottom="1440" w:left="1440" w:header="720" w:footer="720" w:gutter="0"/>
          <w:pgNumType w:start="1"/>
          <w:cols w:space="720"/>
          <w:docGrid w:linePitch="360"/>
        </w:sectPr>
      </w:pPr>
    </w:p>
    <w:tbl>
      <w:tblPr>
        <w:tblStyle w:val="IM"/>
        <w:tblW w:w="13125" w:type="dxa"/>
        <w:tblLayout w:type="fixed"/>
        <w:tblLook w:val="0000" w:firstRow="0" w:lastRow="0" w:firstColumn="0" w:lastColumn="0" w:noHBand="0" w:noVBand="0"/>
      </w:tblPr>
      <w:tblGrid>
        <w:gridCol w:w="1620"/>
        <w:gridCol w:w="1800"/>
        <w:gridCol w:w="5310"/>
        <w:gridCol w:w="1980"/>
        <w:gridCol w:w="2415"/>
      </w:tblGrid>
      <w:tr w:rsidR="00400C37" w:rsidRPr="00AB25C6" w14:paraId="3ECD2E9E" w14:textId="77777777" w:rsidTr="0034358D">
        <w:tc>
          <w:tcPr>
            <w:tcW w:w="1620" w:type="dxa"/>
          </w:tcPr>
          <w:p w14:paraId="6A68190B" w14:textId="77777777" w:rsidR="00400C37" w:rsidRPr="00AB25C6" w:rsidRDefault="00400C37" w:rsidP="002B4DB2">
            <w:pPr>
              <w:tabs>
                <w:tab w:val="left" w:pos="244"/>
                <w:tab w:val="left" w:pos="849"/>
                <w:tab w:val="left" w:pos="1454"/>
              </w:tabs>
            </w:pPr>
            <w:r w:rsidRPr="00AB25C6">
              <w:lastRenderedPageBreak/>
              <w:t>Commitment Tracking Number</w:t>
            </w:r>
          </w:p>
        </w:tc>
        <w:tc>
          <w:tcPr>
            <w:tcW w:w="1800" w:type="dxa"/>
          </w:tcPr>
          <w:p w14:paraId="3695B2A8" w14:textId="77777777" w:rsidR="00400C37" w:rsidRPr="00AB25C6" w:rsidRDefault="00400C37" w:rsidP="00E21CA8">
            <w:pPr>
              <w:tabs>
                <w:tab w:val="left" w:pos="244"/>
                <w:tab w:val="left" w:pos="849"/>
                <w:tab w:val="left" w:pos="1454"/>
              </w:tabs>
              <w:jc w:val="center"/>
            </w:pPr>
            <w:r w:rsidRPr="00AB25C6">
              <w:t>Accession Number</w:t>
            </w:r>
          </w:p>
          <w:p w14:paraId="27F3B3F2" w14:textId="77777777" w:rsidR="00400C37" w:rsidRPr="00AB25C6" w:rsidRDefault="00400C37" w:rsidP="00E21CA8">
            <w:pPr>
              <w:tabs>
                <w:tab w:val="left" w:pos="244"/>
                <w:tab w:val="left" w:pos="849"/>
                <w:tab w:val="left" w:pos="1454"/>
              </w:tabs>
              <w:jc w:val="center"/>
            </w:pPr>
            <w:r w:rsidRPr="00AB25C6">
              <w:t>Issue Date</w:t>
            </w:r>
          </w:p>
          <w:p w14:paraId="4B4B0761" w14:textId="77777777" w:rsidR="00400C37" w:rsidRPr="00AB25C6" w:rsidRDefault="00400C37" w:rsidP="002B4DB2">
            <w:pPr>
              <w:tabs>
                <w:tab w:val="left" w:pos="244"/>
                <w:tab w:val="left" w:pos="849"/>
                <w:tab w:val="left" w:pos="1454"/>
              </w:tabs>
            </w:pPr>
            <w:r w:rsidRPr="00AB25C6">
              <w:t>Change Notice</w:t>
            </w:r>
          </w:p>
        </w:tc>
        <w:tc>
          <w:tcPr>
            <w:tcW w:w="5310" w:type="dxa"/>
          </w:tcPr>
          <w:p w14:paraId="1867047C" w14:textId="77777777" w:rsidR="00400C37" w:rsidRPr="00AB25C6" w:rsidRDefault="00400C37" w:rsidP="002B4DB2">
            <w:pPr>
              <w:tabs>
                <w:tab w:val="left" w:pos="244"/>
                <w:tab w:val="left" w:pos="849"/>
                <w:tab w:val="left" w:pos="1454"/>
                <w:tab w:val="left" w:pos="2059"/>
                <w:tab w:val="left" w:pos="2664"/>
                <w:tab w:val="left" w:pos="3268"/>
                <w:tab w:val="left" w:pos="3873"/>
                <w:tab w:val="left" w:pos="4478"/>
                <w:tab w:val="left" w:pos="5083"/>
              </w:tabs>
            </w:pPr>
            <w:r w:rsidRPr="00AB25C6">
              <w:t>Description of Change</w:t>
            </w:r>
          </w:p>
        </w:tc>
        <w:tc>
          <w:tcPr>
            <w:tcW w:w="1980" w:type="dxa"/>
          </w:tcPr>
          <w:p w14:paraId="4323C045" w14:textId="77777777" w:rsidR="00400C37" w:rsidRPr="00AB25C6" w:rsidRDefault="00400C37" w:rsidP="002B4DB2">
            <w:pPr>
              <w:tabs>
                <w:tab w:val="left" w:pos="244"/>
                <w:tab w:val="left" w:pos="849"/>
                <w:tab w:val="left" w:pos="1454"/>
              </w:tabs>
            </w:pPr>
            <w:r w:rsidRPr="00AB25C6">
              <w:t>Description of Training Required and Completion Date</w:t>
            </w:r>
          </w:p>
        </w:tc>
        <w:tc>
          <w:tcPr>
            <w:tcW w:w="2415" w:type="dxa"/>
          </w:tcPr>
          <w:p w14:paraId="4D93EBE2" w14:textId="77777777" w:rsidR="00400C37" w:rsidRPr="00AB25C6" w:rsidRDefault="00170241" w:rsidP="00170241">
            <w:pPr>
              <w:tabs>
                <w:tab w:val="left" w:pos="244"/>
                <w:tab w:val="left" w:pos="849"/>
              </w:tabs>
            </w:pPr>
            <w:r w:rsidRPr="00AB25C6">
              <w:t xml:space="preserve">Comment </w:t>
            </w:r>
            <w:r>
              <w:t xml:space="preserve">Resolution </w:t>
            </w:r>
            <w:r w:rsidRPr="00AB25C6">
              <w:t xml:space="preserve">and </w:t>
            </w:r>
            <w:r>
              <w:t xml:space="preserve">Closed </w:t>
            </w:r>
            <w:r w:rsidRPr="00AB25C6">
              <w:t xml:space="preserve">Feedback </w:t>
            </w:r>
            <w:r>
              <w:t>Form</w:t>
            </w:r>
            <w:r w:rsidRPr="00AB25C6">
              <w:t xml:space="preserve"> Accession Number</w:t>
            </w:r>
            <w:r>
              <w:t xml:space="preserve"> </w:t>
            </w:r>
            <w:r w:rsidRPr="00AB25C6">
              <w:t>(Pre-Decisional, Non-Public Information)</w:t>
            </w:r>
          </w:p>
        </w:tc>
      </w:tr>
      <w:tr w:rsidR="00400C37" w:rsidRPr="00AB25C6" w14:paraId="6E19B929" w14:textId="77777777" w:rsidTr="0034358D">
        <w:trPr>
          <w:tblHeader w:val="0"/>
        </w:trPr>
        <w:tc>
          <w:tcPr>
            <w:tcW w:w="1620" w:type="dxa"/>
          </w:tcPr>
          <w:p w14:paraId="6082445B" w14:textId="77777777" w:rsidR="00400C37" w:rsidRPr="00AB25C6" w:rsidRDefault="00400C37" w:rsidP="002B4DB2">
            <w:pPr>
              <w:tabs>
                <w:tab w:val="left" w:pos="244"/>
                <w:tab w:val="left" w:pos="849"/>
                <w:tab w:val="left" w:pos="1454"/>
              </w:tabs>
            </w:pPr>
            <w:r w:rsidRPr="00AB25C6">
              <w:t>N/A</w:t>
            </w:r>
          </w:p>
        </w:tc>
        <w:tc>
          <w:tcPr>
            <w:tcW w:w="1800" w:type="dxa"/>
          </w:tcPr>
          <w:p w14:paraId="0085328D" w14:textId="77777777" w:rsidR="00400C37" w:rsidRPr="00AB25C6" w:rsidRDefault="00C21C49" w:rsidP="002B4DB2">
            <w:pPr>
              <w:tabs>
                <w:tab w:val="left" w:pos="244"/>
                <w:tab w:val="left" w:pos="849"/>
                <w:tab w:val="left" w:pos="1454"/>
              </w:tabs>
            </w:pPr>
            <w:r w:rsidRPr="00AB25C6">
              <w:t>ML092300320</w:t>
            </w:r>
          </w:p>
          <w:p w14:paraId="10F0F662" w14:textId="77777777" w:rsidR="00400C37" w:rsidRPr="00AB25C6" w:rsidRDefault="00400C37" w:rsidP="002B4DB2">
            <w:pPr>
              <w:tabs>
                <w:tab w:val="left" w:pos="244"/>
                <w:tab w:val="left" w:pos="849"/>
                <w:tab w:val="left" w:pos="1454"/>
              </w:tabs>
            </w:pPr>
            <w:r w:rsidRPr="00AB25C6">
              <w:t>11/16/09</w:t>
            </w:r>
          </w:p>
          <w:p w14:paraId="0728D90F" w14:textId="77777777" w:rsidR="00400C37" w:rsidRPr="00AB25C6" w:rsidRDefault="00400C37" w:rsidP="002B4DB2">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pPr>
            <w:r w:rsidRPr="00F77534">
              <w:t>CN 09-027</w:t>
            </w:r>
          </w:p>
        </w:tc>
        <w:tc>
          <w:tcPr>
            <w:tcW w:w="5310" w:type="dxa"/>
          </w:tcPr>
          <w:p w14:paraId="451BD00E" w14:textId="7F087FE6" w:rsidR="00400C37" w:rsidRPr="00AB25C6" w:rsidRDefault="00400C37" w:rsidP="002B4DB2">
            <w:pPr>
              <w:tabs>
                <w:tab w:val="left" w:pos="244"/>
                <w:tab w:val="left" w:pos="849"/>
                <w:tab w:val="left" w:pos="1454"/>
                <w:tab w:val="left" w:pos="2059"/>
                <w:tab w:val="left" w:pos="2664"/>
                <w:tab w:val="left" w:pos="3268"/>
                <w:tab w:val="left" w:pos="3873"/>
                <w:tab w:val="left" w:pos="4478"/>
                <w:tab w:val="left" w:pos="5083"/>
              </w:tabs>
            </w:pPr>
            <w:r w:rsidRPr="00AB25C6">
              <w:t>Added 6 hours of inspection resources.</w:t>
            </w:r>
            <w:r w:rsidR="004C5DCA">
              <w:t xml:space="preserve"> </w:t>
            </w:r>
            <w:r w:rsidRPr="00AB25C6">
              <w:t>See 2009 ROP Realignment Results (</w:t>
            </w:r>
            <w:hyperlink r:id="rId17" w:history="1">
              <w:r w:rsidRPr="00AB25C6">
                <w:rPr>
                  <w:rStyle w:val="Hyperlink"/>
                  <w:u w:val="single"/>
                </w:rPr>
                <w:t>ML092090312</w:t>
              </w:r>
            </w:hyperlink>
            <w:r w:rsidRPr="00AB25C6">
              <w:t>)</w:t>
            </w:r>
          </w:p>
        </w:tc>
        <w:tc>
          <w:tcPr>
            <w:tcW w:w="1980" w:type="dxa"/>
          </w:tcPr>
          <w:p w14:paraId="570982BD" w14:textId="77777777" w:rsidR="00400C37" w:rsidRPr="00AB25C6" w:rsidRDefault="00400C37" w:rsidP="002B4DB2">
            <w:pPr>
              <w:tabs>
                <w:tab w:val="left" w:pos="244"/>
                <w:tab w:val="left" w:pos="849"/>
                <w:tab w:val="left" w:pos="1454"/>
              </w:tabs>
            </w:pPr>
            <w:r w:rsidRPr="00AB25C6">
              <w:t>N/A</w:t>
            </w:r>
          </w:p>
        </w:tc>
        <w:tc>
          <w:tcPr>
            <w:tcW w:w="2415" w:type="dxa"/>
          </w:tcPr>
          <w:p w14:paraId="22E96022" w14:textId="77777777" w:rsidR="00400C37" w:rsidRPr="00AB25C6" w:rsidRDefault="00400C37" w:rsidP="002B4DB2">
            <w:pPr>
              <w:tabs>
                <w:tab w:val="left" w:pos="244"/>
                <w:tab w:val="left" w:pos="849"/>
              </w:tabs>
            </w:pPr>
            <w:r w:rsidRPr="00AB25C6">
              <w:t>N/A</w:t>
            </w:r>
          </w:p>
        </w:tc>
      </w:tr>
      <w:tr w:rsidR="00400C37" w:rsidRPr="00AB25C6" w14:paraId="76DCBFAB" w14:textId="77777777" w:rsidTr="0034358D">
        <w:trPr>
          <w:tblHeader w:val="0"/>
        </w:trPr>
        <w:tc>
          <w:tcPr>
            <w:tcW w:w="1620" w:type="dxa"/>
          </w:tcPr>
          <w:p w14:paraId="6BE15EAA" w14:textId="77777777" w:rsidR="00400C37" w:rsidRPr="00AB25C6" w:rsidRDefault="00400C37" w:rsidP="002B4DB2">
            <w:pPr>
              <w:tabs>
                <w:tab w:val="left" w:pos="244"/>
                <w:tab w:val="left" w:pos="849"/>
                <w:tab w:val="left" w:pos="1454"/>
              </w:tabs>
            </w:pPr>
            <w:r w:rsidRPr="00AB25C6">
              <w:t>N/A</w:t>
            </w:r>
          </w:p>
        </w:tc>
        <w:tc>
          <w:tcPr>
            <w:tcW w:w="1800" w:type="dxa"/>
          </w:tcPr>
          <w:p w14:paraId="3FF99ADE" w14:textId="77777777" w:rsidR="00400C37" w:rsidRPr="00AB25C6" w:rsidRDefault="00C21C49" w:rsidP="002B4DB2">
            <w:pPr>
              <w:tabs>
                <w:tab w:val="left" w:pos="244"/>
                <w:tab w:val="left" w:pos="849"/>
                <w:tab w:val="left" w:pos="1454"/>
              </w:tabs>
            </w:pPr>
            <w:r w:rsidRPr="00AB25C6">
              <w:t>ML110030073</w:t>
            </w:r>
          </w:p>
          <w:p w14:paraId="65B6FAE8" w14:textId="77777777" w:rsidR="00400C37" w:rsidRPr="00AB25C6" w:rsidRDefault="00400C37" w:rsidP="002B4DB2">
            <w:pPr>
              <w:tabs>
                <w:tab w:val="left" w:pos="244"/>
                <w:tab w:val="left" w:pos="849"/>
                <w:tab w:val="left" w:pos="1454"/>
              </w:tabs>
            </w:pPr>
            <w:r w:rsidRPr="00AB25C6">
              <w:t>04/05/11</w:t>
            </w:r>
          </w:p>
          <w:p w14:paraId="37C48254" w14:textId="77777777" w:rsidR="00400C37" w:rsidRPr="00AB25C6" w:rsidRDefault="00400C37" w:rsidP="002B4DB2">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u w:val="single"/>
              </w:rPr>
            </w:pPr>
            <w:r w:rsidRPr="00F77534">
              <w:t>CN 11-005</w:t>
            </w:r>
          </w:p>
        </w:tc>
        <w:tc>
          <w:tcPr>
            <w:tcW w:w="5310" w:type="dxa"/>
          </w:tcPr>
          <w:p w14:paraId="08C8A783" w14:textId="48D4B501" w:rsidR="00400C37" w:rsidRPr="00AB25C6" w:rsidRDefault="00400C37" w:rsidP="002B4DB2">
            <w:pPr>
              <w:tabs>
                <w:tab w:val="left" w:pos="244"/>
                <w:tab w:val="left" w:pos="849"/>
                <w:tab w:val="left" w:pos="1454"/>
                <w:tab w:val="left" w:pos="2059"/>
                <w:tab w:val="left" w:pos="2664"/>
                <w:tab w:val="left" w:pos="3268"/>
                <w:tab w:val="left" w:pos="3873"/>
                <w:tab w:val="left" w:pos="4478"/>
                <w:tab w:val="left" w:pos="5083"/>
              </w:tabs>
            </w:pPr>
            <w:r w:rsidRPr="00AB25C6">
              <w:t>This change clarifies and enhances the sample selection guidance related to functionality assessments associated with TS SSC operability determinations and provides the additional latitude to select risk significant SSCs which may not be identified in TS for sampling (71111.15 – 1597).</w:t>
            </w:r>
            <w:r w:rsidR="004C5DCA">
              <w:t xml:space="preserve"> </w:t>
            </w:r>
            <w:r w:rsidRPr="00AB25C6">
              <w:t>Added the definition of a degraded condition (71111.15 – 1625).</w:t>
            </w:r>
          </w:p>
        </w:tc>
        <w:tc>
          <w:tcPr>
            <w:tcW w:w="1980" w:type="dxa"/>
          </w:tcPr>
          <w:p w14:paraId="14CEFBA6" w14:textId="77777777" w:rsidR="00400C37" w:rsidRPr="00AB25C6" w:rsidRDefault="00400C37" w:rsidP="002B4DB2">
            <w:pPr>
              <w:tabs>
                <w:tab w:val="left" w:pos="244"/>
                <w:tab w:val="left" w:pos="849"/>
                <w:tab w:val="left" w:pos="1454"/>
              </w:tabs>
            </w:pPr>
            <w:r w:rsidRPr="00AB25C6">
              <w:t>N/A</w:t>
            </w:r>
          </w:p>
        </w:tc>
        <w:tc>
          <w:tcPr>
            <w:tcW w:w="2415" w:type="dxa"/>
          </w:tcPr>
          <w:p w14:paraId="6398C57A" w14:textId="77777777" w:rsidR="00400C37" w:rsidRPr="00AB25C6" w:rsidRDefault="00400C37" w:rsidP="002B4DB2">
            <w:pPr>
              <w:tabs>
                <w:tab w:val="left" w:pos="244"/>
                <w:tab w:val="left" w:pos="849"/>
                <w:tab w:val="left" w:pos="1454"/>
                <w:tab w:val="left" w:pos="2059"/>
                <w:tab w:val="left" w:pos="2664"/>
                <w:tab w:val="left" w:pos="3268"/>
                <w:tab w:val="left" w:pos="3873"/>
                <w:tab w:val="left" w:pos="4478"/>
                <w:tab w:val="left" w:pos="5083"/>
              </w:tabs>
            </w:pPr>
            <w:hyperlink r:id="rId18" w:history="1">
              <w:r w:rsidRPr="00AB25C6">
                <w:rPr>
                  <w:rStyle w:val="Hyperlink"/>
                  <w:u w:val="single"/>
                </w:rPr>
                <w:t>ML110630221</w:t>
              </w:r>
            </w:hyperlink>
          </w:p>
        </w:tc>
      </w:tr>
      <w:tr w:rsidR="00400C37" w:rsidRPr="00AB25C6" w14:paraId="7A75DFD9" w14:textId="77777777" w:rsidTr="0034358D">
        <w:trPr>
          <w:tblHeader w:val="0"/>
        </w:trPr>
        <w:tc>
          <w:tcPr>
            <w:tcW w:w="1620" w:type="dxa"/>
          </w:tcPr>
          <w:p w14:paraId="0DB207F9" w14:textId="77777777" w:rsidR="00400C37" w:rsidRPr="00AB25C6" w:rsidRDefault="00400C37" w:rsidP="002B4DB2">
            <w:pPr>
              <w:tabs>
                <w:tab w:val="left" w:pos="244"/>
                <w:tab w:val="left" w:pos="849"/>
                <w:tab w:val="left" w:pos="1454"/>
              </w:tabs>
            </w:pPr>
            <w:r w:rsidRPr="00AB25C6">
              <w:t>N/A</w:t>
            </w:r>
          </w:p>
        </w:tc>
        <w:tc>
          <w:tcPr>
            <w:tcW w:w="1800" w:type="dxa"/>
          </w:tcPr>
          <w:p w14:paraId="01E890E3" w14:textId="77777777" w:rsidR="00400C37" w:rsidRPr="00AB25C6" w:rsidRDefault="00400C37" w:rsidP="002B4DB2">
            <w:pPr>
              <w:tabs>
                <w:tab w:val="left" w:pos="244"/>
                <w:tab w:val="left" w:pos="849"/>
                <w:tab w:val="left" w:pos="1454"/>
              </w:tabs>
            </w:pPr>
            <w:r w:rsidRPr="00AB25C6">
              <w:t>ML112010663</w:t>
            </w:r>
          </w:p>
          <w:p w14:paraId="520AF522" w14:textId="77777777" w:rsidR="00400C37" w:rsidRPr="00AB25C6" w:rsidRDefault="00400C37" w:rsidP="002B4DB2">
            <w:pPr>
              <w:tabs>
                <w:tab w:val="left" w:pos="244"/>
                <w:tab w:val="left" w:pos="849"/>
                <w:tab w:val="left" w:pos="1454"/>
              </w:tabs>
            </w:pPr>
            <w:r w:rsidRPr="00AB25C6">
              <w:t>10/28/11</w:t>
            </w:r>
          </w:p>
          <w:p w14:paraId="096AFAB0" w14:textId="77777777" w:rsidR="00400C37" w:rsidRPr="00AB25C6" w:rsidRDefault="00400C37" w:rsidP="002B4DB2">
            <w:pPr>
              <w:tabs>
                <w:tab w:val="left" w:pos="244"/>
                <w:tab w:val="left" w:pos="849"/>
                <w:tab w:val="left" w:pos="1454"/>
              </w:tabs>
            </w:pPr>
            <w:r w:rsidRPr="00AB25C6">
              <w:t>CN 11-025</w:t>
            </w:r>
          </w:p>
        </w:tc>
        <w:tc>
          <w:tcPr>
            <w:tcW w:w="5310" w:type="dxa"/>
          </w:tcPr>
          <w:p w14:paraId="681FFA8A" w14:textId="77777777" w:rsidR="00400C37" w:rsidRPr="00AB25C6" w:rsidRDefault="00400C37" w:rsidP="002B4DB2">
            <w:pPr>
              <w:tabs>
                <w:tab w:val="left" w:pos="244"/>
                <w:tab w:val="left" w:pos="849"/>
                <w:tab w:val="left" w:pos="1454"/>
                <w:tab w:val="left" w:pos="2059"/>
                <w:tab w:val="left" w:pos="2664"/>
                <w:tab w:val="left" w:pos="3268"/>
                <w:tab w:val="left" w:pos="3873"/>
                <w:tab w:val="left" w:pos="4478"/>
                <w:tab w:val="left" w:pos="5083"/>
              </w:tabs>
            </w:pPr>
            <w:r w:rsidRPr="00AB25C6">
              <w:t>Resources changed to reflect the 2011 ROP Realignment (</w:t>
            </w:r>
            <w:hyperlink r:id="rId19" w:history="1">
              <w:r w:rsidRPr="00AB25C6">
                <w:rPr>
                  <w:rStyle w:val="Hyperlink"/>
                  <w:u w:val="single"/>
                </w:rPr>
                <w:t>ML11178A329</w:t>
              </w:r>
            </w:hyperlink>
            <w:r w:rsidRPr="00AB25C6">
              <w:t>).</w:t>
            </w:r>
          </w:p>
        </w:tc>
        <w:tc>
          <w:tcPr>
            <w:tcW w:w="1980" w:type="dxa"/>
          </w:tcPr>
          <w:p w14:paraId="2DDB80B6" w14:textId="77777777" w:rsidR="00400C37" w:rsidRPr="00AB25C6" w:rsidRDefault="00400C37" w:rsidP="002B4DB2">
            <w:pPr>
              <w:tabs>
                <w:tab w:val="left" w:pos="244"/>
                <w:tab w:val="left" w:pos="849"/>
                <w:tab w:val="left" w:pos="1454"/>
              </w:tabs>
            </w:pPr>
            <w:r w:rsidRPr="00AB25C6">
              <w:t>N/A</w:t>
            </w:r>
          </w:p>
        </w:tc>
        <w:tc>
          <w:tcPr>
            <w:tcW w:w="2415" w:type="dxa"/>
          </w:tcPr>
          <w:p w14:paraId="58E59444" w14:textId="77777777" w:rsidR="00400C37" w:rsidRPr="00AB25C6" w:rsidRDefault="00400C37" w:rsidP="002B4DB2">
            <w:pPr>
              <w:tabs>
                <w:tab w:val="left" w:pos="244"/>
                <w:tab w:val="left" w:pos="849"/>
                <w:tab w:val="left" w:pos="1454"/>
                <w:tab w:val="left" w:pos="2059"/>
                <w:tab w:val="left" w:pos="2664"/>
                <w:tab w:val="left" w:pos="3268"/>
                <w:tab w:val="left" w:pos="3873"/>
                <w:tab w:val="left" w:pos="4478"/>
                <w:tab w:val="left" w:pos="5083"/>
              </w:tabs>
            </w:pPr>
            <w:r w:rsidRPr="00AB25C6">
              <w:t>N/A</w:t>
            </w:r>
          </w:p>
        </w:tc>
      </w:tr>
      <w:tr w:rsidR="00400C37" w:rsidRPr="00AB25C6" w14:paraId="357DF458" w14:textId="77777777" w:rsidTr="0034358D">
        <w:trPr>
          <w:tblHeader w:val="0"/>
        </w:trPr>
        <w:tc>
          <w:tcPr>
            <w:tcW w:w="1620" w:type="dxa"/>
          </w:tcPr>
          <w:p w14:paraId="17197E4C" w14:textId="77777777" w:rsidR="00400C37" w:rsidRPr="00AB25C6" w:rsidRDefault="00400C37" w:rsidP="002B4DB2">
            <w:pPr>
              <w:tabs>
                <w:tab w:val="left" w:pos="244"/>
                <w:tab w:val="left" w:pos="849"/>
                <w:tab w:val="left" w:pos="1454"/>
              </w:tabs>
            </w:pPr>
            <w:r w:rsidRPr="00AB25C6">
              <w:t>N/A</w:t>
            </w:r>
          </w:p>
        </w:tc>
        <w:tc>
          <w:tcPr>
            <w:tcW w:w="1800" w:type="dxa"/>
          </w:tcPr>
          <w:p w14:paraId="480EE3D4" w14:textId="77777777" w:rsidR="00400C37" w:rsidRPr="00AB25C6" w:rsidRDefault="00C21C49" w:rsidP="002B4DB2">
            <w:pPr>
              <w:tabs>
                <w:tab w:val="left" w:pos="244"/>
                <w:tab w:val="left" w:pos="849"/>
                <w:tab w:val="left" w:pos="1454"/>
              </w:tabs>
            </w:pPr>
            <w:r w:rsidRPr="00AB25C6">
              <w:t>ML14260A356</w:t>
            </w:r>
          </w:p>
          <w:p w14:paraId="7E471B05" w14:textId="77777777" w:rsidR="00400C37" w:rsidRPr="00AB25C6" w:rsidRDefault="00AB14CC" w:rsidP="002B4DB2">
            <w:pPr>
              <w:tabs>
                <w:tab w:val="left" w:pos="244"/>
                <w:tab w:val="left" w:pos="849"/>
                <w:tab w:val="left" w:pos="1454"/>
              </w:tabs>
            </w:pPr>
            <w:r w:rsidRPr="00AB25C6">
              <w:t>12/17/14</w:t>
            </w:r>
          </w:p>
          <w:p w14:paraId="08E49B50" w14:textId="77777777" w:rsidR="00400C37" w:rsidRPr="00AB25C6" w:rsidRDefault="00400C37" w:rsidP="00AB14CC">
            <w:pPr>
              <w:tabs>
                <w:tab w:val="left" w:pos="244"/>
                <w:tab w:val="left" w:pos="849"/>
                <w:tab w:val="left" w:pos="1454"/>
              </w:tabs>
              <w:rPr>
                <w:u w:val="single"/>
              </w:rPr>
            </w:pPr>
            <w:r w:rsidRPr="00AB25C6">
              <w:t>CN 14-</w:t>
            </w:r>
            <w:r w:rsidR="00AB14CC" w:rsidRPr="00AB25C6">
              <w:t>030</w:t>
            </w:r>
          </w:p>
        </w:tc>
        <w:tc>
          <w:tcPr>
            <w:tcW w:w="5310" w:type="dxa"/>
          </w:tcPr>
          <w:p w14:paraId="4526EF5B" w14:textId="16CE99A6" w:rsidR="00400C37" w:rsidRPr="00AB25C6" w:rsidRDefault="00400C37" w:rsidP="002B4DB2">
            <w:pPr>
              <w:tabs>
                <w:tab w:val="left" w:pos="244"/>
                <w:tab w:val="left" w:pos="849"/>
                <w:tab w:val="left" w:pos="1454"/>
                <w:tab w:val="left" w:pos="2070"/>
                <w:tab w:val="left" w:pos="2664"/>
                <w:tab w:val="left" w:pos="3268"/>
                <w:tab w:val="left" w:pos="3873"/>
                <w:tab w:val="left" w:pos="4478"/>
                <w:tab w:val="left" w:pos="5083"/>
              </w:tabs>
            </w:pPr>
            <w:r w:rsidRPr="00AB25C6">
              <w:t>1.</w:t>
            </w:r>
            <w:r w:rsidR="004C5DCA">
              <w:t xml:space="preserve"> </w:t>
            </w:r>
            <w:r w:rsidRPr="00AB25C6">
              <w:t>Relocate operator workaround from IP 71152 per BIP Enhancement Project Encl. 5 Operability Recommendation 1; 2.</w:t>
            </w:r>
            <w:r w:rsidR="004C5DCA">
              <w:t xml:space="preserve"> </w:t>
            </w:r>
            <w:r w:rsidRPr="00AB25C6">
              <w:t>Delete 02.01.f. as it is redundant with IMC 0612 App. B; 3.</w:t>
            </w:r>
            <w:r w:rsidR="004C5DCA">
              <w:t xml:space="preserve"> </w:t>
            </w:r>
            <w:r w:rsidRPr="00AB25C6">
              <w:t xml:space="preserve">Update 71111.15-06 REFERENCES; </w:t>
            </w:r>
          </w:p>
          <w:p w14:paraId="01B93EBE" w14:textId="24973242" w:rsidR="00400C37" w:rsidRPr="00AB25C6" w:rsidRDefault="00400C37" w:rsidP="002B4DB2">
            <w:pPr>
              <w:tabs>
                <w:tab w:val="left" w:pos="244"/>
                <w:tab w:val="left" w:pos="849"/>
                <w:tab w:val="left" w:pos="1454"/>
                <w:tab w:val="left" w:pos="2059"/>
                <w:tab w:val="left" w:pos="2664"/>
                <w:tab w:val="left" w:pos="3268"/>
                <w:tab w:val="left" w:pos="3873"/>
                <w:tab w:val="left" w:pos="4478"/>
                <w:tab w:val="left" w:pos="5083"/>
              </w:tabs>
            </w:pPr>
            <w:r w:rsidRPr="00AB25C6">
              <w:t>This revision addresses or partially addresses</w:t>
            </w:r>
            <w:r w:rsidR="004C5DCA">
              <w:t xml:space="preserve"> </w:t>
            </w:r>
            <w:r w:rsidRPr="00AB25C6">
              <w:t>ROPFF #’s 71111.15-1742, 71111.15-1974, and beyond-scope administrative comments that were accepted during 30-day comment process (</w:t>
            </w:r>
            <w:hyperlink r:id="rId20" w:history="1">
              <w:r w:rsidRPr="00AB25C6">
                <w:rPr>
                  <w:rStyle w:val="Hyperlink"/>
                  <w:u w:val="single"/>
                </w:rPr>
                <w:t>ML14287A037</w:t>
              </w:r>
            </w:hyperlink>
            <w:r w:rsidRPr="00AB25C6">
              <w:rPr>
                <w:u w:val="single"/>
              </w:rPr>
              <w:t>)</w:t>
            </w:r>
          </w:p>
        </w:tc>
        <w:tc>
          <w:tcPr>
            <w:tcW w:w="1980" w:type="dxa"/>
          </w:tcPr>
          <w:p w14:paraId="3AA8B9D8" w14:textId="77777777" w:rsidR="00400C37" w:rsidRPr="00AB25C6" w:rsidRDefault="00400C37" w:rsidP="002B4DB2">
            <w:pPr>
              <w:tabs>
                <w:tab w:val="left" w:pos="244"/>
                <w:tab w:val="left" w:pos="849"/>
                <w:tab w:val="left" w:pos="1454"/>
              </w:tabs>
            </w:pPr>
            <w:r w:rsidRPr="00AB25C6">
              <w:t>Yes</w:t>
            </w:r>
          </w:p>
          <w:p w14:paraId="75EE5D7F" w14:textId="77777777" w:rsidR="00400C37" w:rsidRPr="00AB25C6" w:rsidRDefault="00400C37" w:rsidP="002B4DB2">
            <w:pPr>
              <w:tabs>
                <w:tab w:val="left" w:pos="244"/>
                <w:tab w:val="left" w:pos="849"/>
                <w:tab w:val="left" w:pos="1454"/>
              </w:tabs>
            </w:pPr>
            <w:r w:rsidRPr="00AB25C6">
              <w:t>12/31/14</w:t>
            </w:r>
          </w:p>
        </w:tc>
        <w:tc>
          <w:tcPr>
            <w:tcW w:w="2415" w:type="dxa"/>
          </w:tcPr>
          <w:p w14:paraId="5485D3A9" w14:textId="77777777" w:rsidR="00C21C49" w:rsidRPr="00AB25C6" w:rsidRDefault="00400C37" w:rsidP="002B4DB2">
            <w:pPr>
              <w:tabs>
                <w:tab w:val="left" w:pos="244"/>
                <w:tab w:val="left" w:pos="849"/>
                <w:tab w:val="left" w:pos="1454"/>
                <w:tab w:val="left" w:pos="2059"/>
                <w:tab w:val="left" w:pos="2664"/>
                <w:tab w:val="left" w:pos="3268"/>
                <w:tab w:val="left" w:pos="3873"/>
                <w:tab w:val="left" w:pos="4478"/>
                <w:tab w:val="left" w:pos="5083"/>
              </w:tabs>
              <w:rPr>
                <w:rStyle w:val="Hyperlink"/>
                <w:u w:val="single"/>
              </w:rPr>
            </w:pPr>
            <w:hyperlink r:id="rId21" w:history="1">
              <w:r w:rsidRPr="00AB25C6">
                <w:rPr>
                  <w:rStyle w:val="Hyperlink"/>
                  <w:u w:val="single"/>
                </w:rPr>
                <w:t>ML14287A037</w:t>
              </w:r>
            </w:hyperlink>
          </w:p>
          <w:p w14:paraId="2D15E46B" w14:textId="77777777" w:rsidR="007E0349" w:rsidRPr="00AB25C6" w:rsidRDefault="007E0349" w:rsidP="007E0349">
            <w:pPr>
              <w:tabs>
                <w:tab w:val="left" w:pos="244"/>
                <w:tab w:val="left" w:pos="849"/>
                <w:tab w:val="left" w:pos="1454"/>
                <w:tab w:val="left" w:pos="2059"/>
                <w:tab w:val="left" w:pos="2664"/>
                <w:tab w:val="left" w:pos="3268"/>
                <w:tab w:val="left" w:pos="3873"/>
                <w:tab w:val="left" w:pos="4478"/>
                <w:tab w:val="left" w:pos="5083"/>
              </w:tabs>
              <w:jc w:val="right"/>
              <w:rPr>
                <w:rStyle w:val="Hyperlink"/>
                <w:u w:val="single"/>
              </w:rPr>
            </w:pPr>
          </w:p>
          <w:p w14:paraId="3BE8B789" w14:textId="77777777" w:rsidR="007E0349" w:rsidRPr="00AB25C6" w:rsidRDefault="007E0349" w:rsidP="002B4DB2">
            <w:pPr>
              <w:tabs>
                <w:tab w:val="left" w:pos="244"/>
                <w:tab w:val="left" w:pos="849"/>
                <w:tab w:val="left" w:pos="1454"/>
                <w:tab w:val="left" w:pos="2059"/>
                <w:tab w:val="left" w:pos="2664"/>
                <w:tab w:val="left" w:pos="3268"/>
                <w:tab w:val="left" w:pos="3873"/>
                <w:tab w:val="left" w:pos="4478"/>
                <w:tab w:val="left" w:pos="5083"/>
              </w:tabs>
              <w:rPr>
                <w:rStyle w:val="outputtext"/>
              </w:rPr>
            </w:pPr>
            <w:r w:rsidRPr="00AB25C6">
              <w:rPr>
                <w:rStyle w:val="outputtext"/>
              </w:rPr>
              <w:t>FBF 71111.15-1742</w:t>
            </w:r>
          </w:p>
          <w:p w14:paraId="69D5D45D" w14:textId="77777777" w:rsidR="007E0349" w:rsidRPr="00AB25C6" w:rsidRDefault="007E0349" w:rsidP="002B4DB2">
            <w:pPr>
              <w:tabs>
                <w:tab w:val="left" w:pos="244"/>
                <w:tab w:val="left" w:pos="849"/>
                <w:tab w:val="left" w:pos="1454"/>
                <w:tab w:val="left" w:pos="2059"/>
                <w:tab w:val="left" w:pos="2664"/>
                <w:tab w:val="left" w:pos="3268"/>
                <w:tab w:val="left" w:pos="3873"/>
                <w:tab w:val="left" w:pos="4478"/>
                <w:tab w:val="left" w:pos="5083"/>
              </w:tabs>
              <w:rPr>
                <w:rStyle w:val="outputtext"/>
              </w:rPr>
            </w:pPr>
            <w:r w:rsidRPr="00AB25C6">
              <w:rPr>
                <w:rStyle w:val="outputtext"/>
              </w:rPr>
              <w:t>ML14351A020</w:t>
            </w:r>
          </w:p>
          <w:p w14:paraId="4B40EC92" w14:textId="77777777" w:rsidR="007E0349" w:rsidRPr="00AB25C6" w:rsidRDefault="007E0349" w:rsidP="002B4DB2">
            <w:pPr>
              <w:tabs>
                <w:tab w:val="left" w:pos="244"/>
                <w:tab w:val="left" w:pos="849"/>
                <w:tab w:val="left" w:pos="1454"/>
                <w:tab w:val="left" w:pos="2059"/>
                <w:tab w:val="left" w:pos="2664"/>
                <w:tab w:val="left" w:pos="3268"/>
                <w:tab w:val="left" w:pos="3873"/>
                <w:tab w:val="left" w:pos="4478"/>
                <w:tab w:val="left" w:pos="5083"/>
              </w:tabs>
              <w:rPr>
                <w:rStyle w:val="outputtext"/>
              </w:rPr>
            </w:pPr>
            <w:r w:rsidRPr="00AB25C6">
              <w:rPr>
                <w:rStyle w:val="outputtext"/>
              </w:rPr>
              <w:t>FBF 71111.15-1974</w:t>
            </w:r>
          </w:p>
          <w:p w14:paraId="14C06F63" w14:textId="77777777" w:rsidR="007E0349" w:rsidRPr="00AB25C6" w:rsidRDefault="008D6F76" w:rsidP="002B4DB2">
            <w:pPr>
              <w:tabs>
                <w:tab w:val="left" w:pos="244"/>
                <w:tab w:val="left" w:pos="849"/>
                <w:tab w:val="left" w:pos="1454"/>
                <w:tab w:val="left" w:pos="2059"/>
                <w:tab w:val="left" w:pos="2664"/>
                <w:tab w:val="left" w:pos="3268"/>
                <w:tab w:val="left" w:pos="3873"/>
                <w:tab w:val="left" w:pos="4478"/>
                <w:tab w:val="left" w:pos="5083"/>
              </w:tabs>
              <w:rPr>
                <w:color w:val="0000CC"/>
                <w:u w:val="single"/>
              </w:rPr>
            </w:pPr>
            <w:r w:rsidRPr="00AB25C6">
              <w:rPr>
                <w:rStyle w:val="outputtext"/>
              </w:rPr>
              <w:t>ML14351A022</w:t>
            </w:r>
          </w:p>
        </w:tc>
      </w:tr>
    </w:tbl>
    <w:p w14:paraId="3C13A378" w14:textId="77777777" w:rsidR="00C819F5" w:rsidRDefault="00C819F5">
      <w:pPr>
        <w:tabs>
          <w:tab w:val="left" w:pos="108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ectPr w:rsidR="00C819F5" w:rsidSect="00581486">
          <w:footerReference w:type="default" r:id="rId22"/>
          <w:pgSz w:w="15840" w:h="12240" w:orient="landscape" w:code="1"/>
          <w:pgMar w:top="1440" w:right="1440" w:bottom="1440" w:left="1440" w:header="720" w:footer="720" w:gutter="0"/>
          <w:cols w:space="720"/>
          <w:docGrid w:linePitch="360"/>
        </w:sectPr>
      </w:pPr>
    </w:p>
    <w:tbl>
      <w:tblPr>
        <w:tblStyle w:val="IM"/>
        <w:tblW w:w="13125" w:type="dxa"/>
        <w:tblLayout w:type="fixed"/>
        <w:tblLook w:val="0000" w:firstRow="0" w:lastRow="0" w:firstColumn="0" w:lastColumn="0" w:noHBand="0" w:noVBand="0"/>
      </w:tblPr>
      <w:tblGrid>
        <w:gridCol w:w="1620"/>
        <w:gridCol w:w="1800"/>
        <w:gridCol w:w="5310"/>
        <w:gridCol w:w="1980"/>
        <w:gridCol w:w="2415"/>
      </w:tblGrid>
      <w:tr w:rsidR="00391E22" w:rsidRPr="00AB25C6" w14:paraId="2CF4DBA9" w14:textId="77777777" w:rsidTr="0034358D">
        <w:tc>
          <w:tcPr>
            <w:tcW w:w="1620" w:type="dxa"/>
          </w:tcPr>
          <w:p w14:paraId="587301B8" w14:textId="77777777" w:rsidR="00391E22" w:rsidRPr="00AB25C6" w:rsidRDefault="00391E22" w:rsidP="008908B8">
            <w:pPr>
              <w:tabs>
                <w:tab w:val="left" w:pos="244"/>
                <w:tab w:val="left" w:pos="849"/>
                <w:tab w:val="left" w:pos="1454"/>
              </w:tabs>
            </w:pPr>
            <w:r w:rsidRPr="00AB25C6">
              <w:lastRenderedPageBreak/>
              <w:t>Commitment Tracking Number</w:t>
            </w:r>
          </w:p>
        </w:tc>
        <w:tc>
          <w:tcPr>
            <w:tcW w:w="1800" w:type="dxa"/>
          </w:tcPr>
          <w:p w14:paraId="4F15C27D" w14:textId="77777777" w:rsidR="00391E22" w:rsidRPr="00AB25C6" w:rsidRDefault="00391E22" w:rsidP="008908B8">
            <w:pPr>
              <w:tabs>
                <w:tab w:val="left" w:pos="244"/>
                <w:tab w:val="left" w:pos="849"/>
                <w:tab w:val="left" w:pos="1454"/>
              </w:tabs>
              <w:jc w:val="center"/>
            </w:pPr>
            <w:r w:rsidRPr="00AB25C6">
              <w:t>Accession Number</w:t>
            </w:r>
          </w:p>
          <w:p w14:paraId="10D31CAA" w14:textId="77777777" w:rsidR="00391E22" w:rsidRPr="00AB25C6" w:rsidRDefault="00391E22" w:rsidP="008908B8">
            <w:pPr>
              <w:tabs>
                <w:tab w:val="left" w:pos="244"/>
                <w:tab w:val="left" w:pos="849"/>
                <w:tab w:val="left" w:pos="1454"/>
              </w:tabs>
              <w:jc w:val="center"/>
            </w:pPr>
            <w:r w:rsidRPr="00AB25C6">
              <w:t>Issue Date</w:t>
            </w:r>
          </w:p>
          <w:p w14:paraId="0DFF64C7" w14:textId="77777777" w:rsidR="00391E22" w:rsidRPr="00AB25C6" w:rsidRDefault="00391E22" w:rsidP="008908B8">
            <w:pPr>
              <w:tabs>
                <w:tab w:val="left" w:pos="244"/>
                <w:tab w:val="left" w:pos="849"/>
                <w:tab w:val="left" w:pos="1454"/>
              </w:tabs>
            </w:pPr>
            <w:r w:rsidRPr="00AB25C6">
              <w:t>Change Notice</w:t>
            </w:r>
          </w:p>
        </w:tc>
        <w:tc>
          <w:tcPr>
            <w:tcW w:w="5310" w:type="dxa"/>
          </w:tcPr>
          <w:p w14:paraId="19C9D08E" w14:textId="77777777" w:rsidR="00391E22" w:rsidRPr="00AB25C6" w:rsidRDefault="00391E22" w:rsidP="008908B8">
            <w:pPr>
              <w:tabs>
                <w:tab w:val="left" w:pos="244"/>
                <w:tab w:val="left" w:pos="849"/>
                <w:tab w:val="left" w:pos="1454"/>
                <w:tab w:val="left" w:pos="2059"/>
                <w:tab w:val="left" w:pos="2664"/>
                <w:tab w:val="left" w:pos="3268"/>
                <w:tab w:val="left" w:pos="3873"/>
                <w:tab w:val="left" w:pos="4478"/>
                <w:tab w:val="left" w:pos="5083"/>
              </w:tabs>
            </w:pPr>
            <w:r w:rsidRPr="00AB25C6">
              <w:t>Description of Change</w:t>
            </w:r>
          </w:p>
        </w:tc>
        <w:tc>
          <w:tcPr>
            <w:tcW w:w="1980" w:type="dxa"/>
          </w:tcPr>
          <w:p w14:paraId="6E529C25" w14:textId="77777777" w:rsidR="00391E22" w:rsidRPr="00AB25C6" w:rsidRDefault="00391E22" w:rsidP="008908B8">
            <w:pPr>
              <w:tabs>
                <w:tab w:val="left" w:pos="244"/>
                <w:tab w:val="left" w:pos="849"/>
                <w:tab w:val="left" w:pos="1454"/>
              </w:tabs>
            </w:pPr>
            <w:r w:rsidRPr="00AB25C6">
              <w:t>Description of Training Required and Completion Date</w:t>
            </w:r>
          </w:p>
        </w:tc>
        <w:tc>
          <w:tcPr>
            <w:tcW w:w="2415" w:type="dxa"/>
          </w:tcPr>
          <w:p w14:paraId="723D18FF" w14:textId="77777777" w:rsidR="00391E22" w:rsidRPr="00AB25C6" w:rsidRDefault="00391E22" w:rsidP="00170241">
            <w:pPr>
              <w:tabs>
                <w:tab w:val="left" w:pos="244"/>
                <w:tab w:val="left" w:pos="849"/>
              </w:tabs>
            </w:pPr>
            <w:r w:rsidRPr="00AB25C6">
              <w:t xml:space="preserve">Comment </w:t>
            </w:r>
            <w:r w:rsidR="00170241">
              <w:t xml:space="preserve">Resolution </w:t>
            </w:r>
            <w:r w:rsidRPr="00AB25C6">
              <w:t xml:space="preserve">and </w:t>
            </w:r>
            <w:r w:rsidR="00170241">
              <w:t xml:space="preserve">Closed </w:t>
            </w:r>
            <w:r w:rsidRPr="00AB25C6">
              <w:t xml:space="preserve">Feedback </w:t>
            </w:r>
            <w:r w:rsidR="00170241">
              <w:t>Form</w:t>
            </w:r>
            <w:r w:rsidR="00170241" w:rsidRPr="00AB25C6">
              <w:t xml:space="preserve"> </w:t>
            </w:r>
            <w:r w:rsidRPr="00AB25C6">
              <w:t>Accession Number</w:t>
            </w:r>
            <w:r w:rsidR="00170241">
              <w:t xml:space="preserve"> </w:t>
            </w:r>
            <w:r w:rsidRPr="00AB25C6">
              <w:t>(Pre-Decisional, Non-Public Information)</w:t>
            </w:r>
          </w:p>
        </w:tc>
      </w:tr>
      <w:tr w:rsidR="00391E22" w:rsidRPr="00AB25C6" w14:paraId="5D834251" w14:textId="77777777" w:rsidTr="0034358D">
        <w:trPr>
          <w:tblHeader w:val="0"/>
        </w:trPr>
        <w:tc>
          <w:tcPr>
            <w:tcW w:w="1620" w:type="dxa"/>
          </w:tcPr>
          <w:p w14:paraId="489BA0F6" w14:textId="77777777" w:rsidR="00391E22" w:rsidRPr="00AB25C6" w:rsidRDefault="00391E22" w:rsidP="00391E22">
            <w:pPr>
              <w:tabs>
                <w:tab w:val="left" w:pos="244"/>
                <w:tab w:val="left" w:pos="849"/>
                <w:tab w:val="left" w:pos="1454"/>
              </w:tabs>
            </w:pPr>
            <w:r w:rsidRPr="00AB25C6">
              <w:t>N/A</w:t>
            </w:r>
          </w:p>
        </w:tc>
        <w:tc>
          <w:tcPr>
            <w:tcW w:w="1800" w:type="dxa"/>
          </w:tcPr>
          <w:p w14:paraId="157ACA8C" w14:textId="77777777" w:rsidR="00391E22" w:rsidRDefault="00391E22" w:rsidP="00391E22">
            <w:pPr>
              <w:tabs>
                <w:tab w:val="left" w:pos="244"/>
                <w:tab w:val="left" w:pos="849"/>
                <w:tab w:val="left" w:pos="1454"/>
              </w:tabs>
              <w:ind w:left="244" w:hanging="244"/>
              <w:jc w:val="both"/>
            </w:pPr>
            <w:r>
              <w:t>ML16147A250</w:t>
            </w:r>
          </w:p>
          <w:p w14:paraId="22B913C9" w14:textId="77777777" w:rsidR="00391E22" w:rsidRDefault="00C819F5" w:rsidP="00391E22">
            <w:pPr>
              <w:tabs>
                <w:tab w:val="left" w:pos="244"/>
                <w:tab w:val="left" w:pos="849"/>
                <w:tab w:val="left" w:pos="1454"/>
              </w:tabs>
              <w:ind w:left="244" w:hanging="244"/>
              <w:jc w:val="both"/>
            </w:pPr>
            <w:r>
              <w:t>12/22/16</w:t>
            </w:r>
          </w:p>
          <w:p w14:paraId="3138BEF7" w14:textId="77777777" w:rsidR="00391E22" w:rsidRPr="00AB25C6" w:rsidRDefault="00391E22" w:rsidP="00391E22">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pPr>
            <w:r>
              <w:t>CN 16-</w:t>
            </w:r>
            <w:r w:rsidR="00C819F5">
              <w:t>035</w:t>
            </w:r>
          </w:p>
        </w:tc>
        <w:tc>
          <w:tcPr>
            <w:tcW w:w="5310" w:type="dxa"/>
          </w:tcPr>
          <w:p w14:paraId="6902E55E" w14:textId="082A6709" w:rsidR="00391E22" w:rsidRPr="00AB25C6" w:rsidRDefault="00391E22" w:rsidP="00C819F5">
            <w:pPr>
              <w:tabs>
                <w:tab w:val="left" w:pos="244"/>
                <w:tab w:val="left" w:pos="849"/>
                <w:tab w:val="left" w:pos="1454"/>
                <w:tab w:val="left" w:pos="2059"/>
                <w:tab w:val="left" w:pos="2664"/>
                <w:tab w:val="left" w:pos="3268"/>
                <w:tab w:val="left" w:pos="3873"/>
                <w:tab w:val="left" w:pos="4478"/>
                <w:tab w:val="left" w:pos="5083"/>
              </w:tabs>
            </w:pPr>
            <w:r w:rsidRPr="00AB25C6">
              <w:t>Revisions are made to address use of mandatory and discretionary language concerns and recommendations found in OIG-16-A-12 (ML16097A515).</w:t>
            </w:r>
            <w:r w:rsidR="004C5DCA">
              <w:t xml:space="preserve"> </w:t>
            </w:r>
            <w:r w:rsidR="00C819F5">
              <w:t>R</w:t>
            </w:r>
            <w:r w:rsidRPr="00E3618D">
              <w:t>equirement to inspect at least one sample associated with OWAs has been deleted.</w:t>
            </w:r>
            <w:r w:rsidR="004C5DCA">
              <w:t xml:space="preserve"> </w:t>
            </w:r>
          </w:p>
        </w:tc>
        <w:tc>
          <w:tcPr>
            <w:tcW w:w="1980" w:type="dxa"/>
          </w:tcPr>
          <w:p w14:paraId="2F26269C" w14:textId="77777777" w:rsidR="00391E22" w:rsidRPr="00AB25C6" w:rsidRDefault="00391E22" w:rsidP="00391E22">
            <w:pPr>
              <w:tabs>
                <w:tab w:val="left" w:pos="244"/>
                <w:tab w:val="left" w:pos="849"/>
                <w:tab w:val="left" w:pos="1454"/>
              </w:tabs>
            </w:pPr>
            <w:r w:rsidRPr="00AB25C6">
              <w:t>None</w:t>
            </w:r>
          </w:p>
        </w:tc>
        <w:tc>
          <w:tcPr>
            <w:tcW w:w="2415" w:type="dxa"/>
          </w:tcPr>
          <w:p w14:paraId="65A3F1E1" w14:textId="77777777" w:rsidR="00391E22" w:rsidRPr="00AB25C6" w:rsidRDefault="00391E22" w:rsidP="00391E22">
            <w:pPr>
              <w:tabs>
                <w:tab w:val="left" w:pos="244"/>
                <w:tab w:val="left" w:pos="849"/>
              </w:tabs>
            </w:pPr>
            <w:r w:rsidRPr="00077F6D">
              <w:t>ML16158A083</w:t>
            </w:r>
          </w:p>
        </w:tc>
      </w:tr>
      <w:tr w:rsidR="00AB6D8C" w:rsidRPr="00AB25C6" w14:paraId="51DFCCE2" w14:textId="77777777" w:rsidTr="0034358D">
        <w:trPr>
          <w:tblHeader w:val="0"/>
        </w:trPr>
        <w:tc>
          <w:tcPr>
            <w:tcW w:w="1620" w:type="dxa"/>
          </w:tcPr>
          <w:p w14:paraId="0F9407C1" w14:textId="77777777" w:rsidR="00AB6D8C" w:rsidRPr="00AB25C6" w:rsidRDefault="00AB6D8C" w:rsidP="00AB6D8C">
            <w:pPr>
              <w:tabs>
                <w:tab w:val="left" w:pos="244"/>
                <w:tab w:val="left" w:pos="849"/>
                <w:tab w:val="left" w:pos="1454"/>
              </w:tabs>
            </w:pPr>
            <w:r w:rsidRPr="00AB25C6">
              <w:t>N/A</w:t>
            </w:r>
          </w:p>
        </w:tc>
        <w:tc>
          <w:tcPr>
            <w:tcW w:w="1800" w:type="dxa"/>
          </w:tcPr>
          <w:p w14:paraId="3CFA20EC" w14:textId="77777777" w:rsidR="00AB6D8C" w:rsidRDefault="00F77534" w:rsidP="00AB6D8C">
            <w:pPr>
              <w:tabs>
                <w:tab w:val="left" w:pos="244"/>
                <w:tab w:val="left" w:pos="849"/>
                <w:tab w:val="left" w:pos="1454"/>
              </w:tabs>
              <w:ind w:left="244" w:hanging="244"/>
              <w:jc w:val="both"/>
            </w:pPr>
            <w:r>
              <w:t>ML19113A142</w:t>
            </w:r>
          </w:p>
          <w:p w14:paraId="62CDE535" w14:textId="77777777" w:rsidR="00F77534" w:rsidRDefault="00F77534" w:rsidP="00AB6D8C">
            <w:pPr>
              <w:tabs>
                <w:tab w:val="left" w:pos="244"/>
                <w:tab w:val="left" w:pos="849"/>
                <w:tab w:val="left" w:pos="1454"/>
              </w:tabs>
              <w:ind w:left="244" w:hanging="244"/>
              <w:jc w:val="both"/>
            </w:pPr>
            <w:r>
              <w:t>04/30/19</w:t>
            </w:r>
          </w:p>
          <w:p w14:paraId="0FDF1C8A" w14:textId="77777777" w:rsidR="00F77534" w:rsidRDefault="00F77534" w:rsidP="00AB6D8C">
            <w:pPr>
              <w:tabs>
                <w:tab w:val="left" w:pos="244"/>
                <w:tab w:val="left" w:pos="849"/>
                <w:tab w:val="left" w:pos="1454"/>
              </w:tabs>
              <w:ind w:left="244" w:hanging="244"/>
              <w:jc w:val="both"/>
            </w:pPr>
            <w:r>
              <w:t>CN 19-013</w:t>
            </w:r>
          </w:p>
        </w:tc>
        <w:tc>
          <w:tcPr>
            <w:tcW w:w="5310" w:type="dxa"/>
          </w:tcPr>
          <w:p w14:paraId="7D569E64" w14:textId="77777777" w:rsidR="00AB6D8C" w:rsidRPr="00AB25C6" w:rsidRDefault="00AB6D8C" w:rsidP="00AB6D8C">
            <w:pPr>
              <w:tabs>
                <w:tab w:val="left" w:pos="244"/>
                <w:tab w:val="left" w:pos="849"/>
                <w:tab w:val="left" w:pos="1454"/>
                <w:tab w:val="left" w:pos="2059"/>
                <w:tab w:val="left" w:pos="2664"/>
                <w:tab w:val="left" w:pos="3268"/>
                <w:tab w:val="left" w:pos="3873"/>
                <w:tab w:val="left" w:pos="4478"/>
                <w:tab w:val="left" w:pos="5083"/>
              </w:tabs>
            </w:pPr>
            <w:r>
              <w:t>Editorial revision to support proposed modification to RPS-Inspections for tracking inspection activity / completion.</w:t>
            </w:r>
          </w:p>
        </w:tc>
        <w:tc>
          <w:tcPr>
            <w:tcW w:w="1980" w:type="dxa"/>
          </w:tcPr>
          <w:p w14:paraId="7F074E5F" w14:textId="77777777" w:rsidR="00AB6D8C" w:rsidRPr="00AB25C6" w:rsidRDefault="00AB6D8C" w:rsidP="00AB6D8C">
            <w:pPr>
              <w:tabs>
                <w:tab w:val="left" w:pos="244"/>
                <w:tab w:val="left" w:pos="849"/>
                <w:tab w:val="left" w:pos="1454"/>
              </w:tabs>
            </w:pPr>
            <w:r w:rsidRPr="00AB25C6">
              <w:t>None</w:t>
            </w:r>
          </w:p>
        </w:tc>
        <w:tc>
          <w:tcPr>
            <w:tcW w:w="2415" w:type="dxa"/>
          </w:tcPr>
          <w:p w14:paraId="56569004" w14:textId="77777777" w:rsidR="00AB6D8C" w:rsidRPr="00077F6D" w:rsidRDefault="00AB6D8C" w:rsidP="00AB6D8C">
            <w:pPr>
              <w:tabs>
                <w:tab w:val="left" w:pos="244"/>
                <w:tab w:val="left" w:pos="849"/>
              </w:tabs>
            </w:pPr>
            <w:r>
              <w:t>N/A - Editorial change issued without comment period.</w:t>
            </w:r>
          </w:p>
        </w:tc>
      </w:tr>
      <w:tr w:rsidR="00C64686" w:rsidRPr="00AB25C6" w14:paraId="6114A495" w14:textId="77777777" w:rsidTr="0034358D">
        <w:trPr>
          <w:tblHeader w:val="0"/>
        </w:trPr>
        <w:tc>
          <w:tcPr>
            <w:tcW w:w="1620" w:type="dxa"/>
          </w:tcPr>
          <w:p w14:paraId="11C3D55E" w14:textId="77777777" w:rsidR="00C64686" w:rsidRPr="00AB25C6" w:rsidRDefault="00C64686" w:rsidP="00AB6D8C">
            <w:pPr>
              <w:tabs>
                <w:tab w:val="left" w:pos="244"/>
                <w:tab w:val="left" w:pos="849"/>
                <w:tab w:val="left" w:pos="1454"/>
              </w:tabs>
            </w:pPr>
            <w:r w:rsidRPr="00AB25C6">
              <w:t>N/A</w:t>
            </w:r>
          </w:p>
        </w:tc>
        <w:tc>
          <w:tcPr>
            <w:tcW w:w="1800" w:type="dxa"/>
          </w:tcPr>
          <w:p w14:paraId="20DD33C5" w14:textId="77777777" w:rsidR="00CC179A" w:rsidRDefault="00CC179A" w:rsidP="00CC179A">
            <w:pPr>
              <w:pStyle w:val="ListParagraph"/>
              <w:ind w:left="0"/>
              <w:rPr>
                <w:rFonts w:ascii="Arial" w:hAnsi="Arial" w:cs="Arial"/>
              </w:rPr>
            </w:pPr>
            <w:r>
              <w:rPr>
                <w:rFonts w:ascii="Arial" w:hAnsi="Arial" w:cs="Arial"/>
              </w:rPr>
              <w:t>ML19199A089</w:t>
            </w:r>
          </w:p>
          <w:p w14:paraId="6117BE04" w14:textId="77777777" w:rsidR="00C64686" w:rsidRDefault="001573A3" w:rsidP="00AB6D8C">
            <w:pPr>
              <w:tabs>
                <w:tab w:val="left" w:pos="244"/>
                <w:tab w:val="left" w:pos="849"/>
                <w:tab w:val="left" w:pos="1454"/>
              </w:tabs>
              <w:ind w:left="244" w:hanging="244"/>
              <w:jc w:val="both"/>
            </w:pPr>
            <w:r>
              <w:t>12/20/19</w:t>
            </w:r>
          </w:p>
          <w:p w14:paraId="66E19B28" w14:textId="77777777" w:rsidR="001573A3" w:rsidRDefault="001573A3" w:rsidP="00AB6D8C">
            <w:pPr>
              <w:tabs>
                <w:tab w:val="left" w:pos="244"/>
                <w:tab w:val="left" w:pos="849"/>
                <w:tab w:val="left" w:pos="1454"/>
              </w:tabs>
              <w:ind w:left="244" w:hanging="244"/>
              <w:jc w:val="both"/>
            </w:pPr>
            <w:r>
              <w:t>CN 19-041</w:t>
            </w:r>
          </w:p>
        </w:tc>
        <w:tc>
          <w:tcPr>
            <w:tcW w:w="5310" w:type="dxa"/>
          </w:tcPr>
          <w:p w14:paraId="780A4976" w14:textId="77777777" w:rsidR="00C64686" w:rsidRPr="00CC179A" w:rsidRDefault="00C64686" w:rsidP="00C64686">
            <w:pPr>
              <w:tabs>
                <w:tab w:val="left" w:pos="244"/>
                <w:tab w:val="left" w:pos="849"/>
                <w:tab w:val="left" w:pos="1454"/>
                <w:tab w:val="left" w:pos="2059"/>
                <w:tab w:val="left" w:pos="2664"/>
                <w:tab w:val="left" w:pos="3268"/>
                <w:tab w:val="left" w:pos="3873"/>
                <w:tab w:val="left" w:pos="4478"/>
                <w:tab w:val="left" w:pos="5083"/>
              </w:tabs>
            </w:pPr>
            <w:r w:rsidRPr="00CC179A">
              <w:t>Revisions are made to</w:t>
            </w:r>
            <w:r w:rsidR="00333A21" w:rsidRPr="00CC179A">
              <w:t>: (1)</w:t>
            </w:r>
            <w:r w:rsidRPr="00CC179A">
              <w:t xml:space="preserve"> conform to new IP format requirements found in IMC 0040 (ML18003A122)</w:t>
            </w:r>
            <w:r w:rsidR="00333A21" w:rsidRPr="00CC179A">
              <w:t>, and (2) reflect revisions to IMC 0326</w:t>
            </w:r>
            <w:r w:rsidRPr="00CC179A">
              <w:t>.</w:t>
            </w:r>
          </w:p>
        </w:tc>
        <w:tc>
          <w:tcPr>
            <w:tcW w:w="1980" w:type="dxa"/>
          </w:tcPr>
          <w:p w14:paraId="3DB11E57" w14:textId="77777777" w:rsidR="00C64686" w:rsidRPr="00CC179A" w:rsidRDefault="00C64686" w:rsidP="00AB6D8C">
            <w:pPr>
              <w:tabs>
                <w:tab w:val="left" w:pos="244"/>
                <w:tab w:val="left" w:pos="849"/>
                <w:tab w:val="left" w:pos="1454"/>
              </w:tabs>
            </w:pPr>
            <w:r w:rsidRPr="00CC179A">
              <w:t>None</w:t>
            </w:r>
          </w:p>
        </w:tc>
        <w:tc>
          <w:tcPr>
            <w:tcW w:w="2415" w:type="dxa"/>
          </w:tcPr>
          <w:p w14:paraId="4EE5CDCA" w14:textId="77777777" w:rsidR="00C64686" w:rsidRDefault="00CC179A" w:rsidP="00AB6D8C">
            <w:pPr>
              <w:tabs>
                <w:tab w:val="left" w:pos="244"/>
                <w:tab w:val="left" w:pos="849"/>
              </w:tabs>
            </w:pPr>
            <w:r>
              <w:t>ML19259A079</w:t>
            </w:r>
          </w:p>
        </w:tc>
      </w:tr>
      <w:tr w:rsidR="00333D66" w:rsidRPr="00AB25C6" w14:paraId="3F19AFC7" w14:textId="77777777" w:rsidTr="0034358D">
        <w:trPr>
          <w:tblHeader w:val="0"/>
        </w:trPr>
        <w:tc>
          <w:tcPr>
            <w:tcW w:w="1620" w:type="dxa"/>
          </w:tcPr>
          <w:p w14:paraId="6FFADF0A" w14:textId="77777777" w:rsidR="00333D66" w:rsidRPr="00AB25C6" w:rsidRDefault="00333D66" w:rsidP="00AB6D8C">
            <w:pPr>
              <w:tabs>
                <w:tab w:val="left" w:pos="244"/>
                <w:tab w:val="left" w:pos="849"/>
                <w:tab w:val="left" w:pos="1454"/>
              </w:tabs>
            </w:pPr>
            <w:r>
              <w:t>N</w:t>
            </w:r>
            <w:r w:rsidR="00D2203E">
              <w:t>/</w:t>
            </w:r>
            <w:r>
              <w:t>A</w:t>
            </w:r>
          </w:p>
        </w:tc>
        <w:tc>
          <w:tcPr>
            <w:tcW w:w="1800" w:type="dxa"/>
          </w:tcPr>
          <w:p w14:paraId="3ED2F0F6" w14:textId="77777777" w:rsidR="00333D66" w:rsidRDefault="009B23A2" w:rsidP="00CC179A">
            <w:pPr>
              <w:pStyle w:val="ListParagraph"/>
              <w:ind w:left="0"/>
              <w:rPr>
                <w:rFonts w:ascii="Arial" w:hAnsi="Arial" w:cs="Arial"/>
              </w:rPr>
            </w:pPr>
            <w:r w:rsidRPr="009B23A2">
              <w:rPr>
                <w:rFonts w:ascii="Arial" w:hAnsi="Arial" w:cs="Arial"/>
              </w:rPr>
              <w:t>ML20238B973</w:t>
            </w:r>
          </w:p>
          <w:p w14:paraId="7C89E902" w14:textId="54A39A0C" w:rsidR="0064154E" w:rsidRDefault="001B2B47" w:rsidP="00CC179A">
            <w:pPr>
              <w:pStyle w:val="ListParagraph"/>
              <w:ind w:left="0"/>
              <w:rPr>
                <w:rFonts w:ascii="Arial" w:hAnsi="Arial" w:cs="Arial"/>
              </w:rPr>
            </w:pPr>
            <w:r>
              <w:rPr>
                <w:rFonts w:ascii="Arial" w:hAnsi="Arial" w:cs="Arial"/>
              </w:rPr>
              <w:t>10/05/20</w:t>
            </w:r>
          </w:p>
          <w:p w14:paraId="064B6697" w14:textId="617AB836" w:rsidR="0064154E" w:rsidRDefault="0064154E" w:rsidP="00CC179A">
            <w:pPr>
              <w:pStyle w:val="ListParagraph"/>
              <w:ind w:left="0"/>
              <w:rPr>
                <w:rFonts w:ascii="Arial" w:hAnsi="Arial" w:cs="Arial"/>
              </w:rPr>
            </w:pPr>
            <w:r>
              <w:rPr>
                <w:rFonts w:ascii="Arial" w:hAnsi="Arial" w:cs="Arial"/>
              </w:rPr>
              <w:t xml:space="preserve">CN </w:t>
            </w:r>
            <w:r w:rsidR="001B2B47">
              <w:rPr>
                <w:rFonts w:ascii="Arial" w:hAnsi="Arial" w:cs="Arial"/>
              </w:rPr>
              <w:t>20-046</w:t>
            </w:r>
          </w:p>
        </w:tc>
        <w:tc>
          <w:tcPr>
            <w:tcW w:w="5310" w:type="dxa"/>
          </w:tcPr>
          <w:p w14:paraId="15AB6E53" w14:textId="77777777" w:rsidR="00333D66" w:rsidRPr="00CC179A" w:rsidRDefault="00333D66" w:rsidP="00C64686">
            <w:pPr>
              <w:tabs>
                <w:tab w:val="left" w:pos="244"/>
                <w:tab w:val="left" w:pos="849"/>
                <w:tab w:val="left" w:pos="1454"/>
                <w:tab w:val="left" w:pos="2059"/>
                <w:tab w:val="left" w:pos="2664"/>
                <w:tab w:val="left" w:pos="3268"/>
                <w:tab w:val="left" w:pos="3873"/>
                <w:tab w:val="left" w:pos="4478"/>
                <w:tab w:val="left" w:pos="5083"/>
              </w:tabs>
            </w:pPr>
            <w:r w:rsidRPr="00CC179A">
              <w:t xml:space="preserve">Revisions are made to: (1) </w:t>
            </w:r>
            <w:r>
              <w:t xml:space="preserve">add inspection samples specifically for </w:t>
            </w:r>
            <w:r w:rsidR="000874A5">
              <w:t>Vogtle</w:t>
            </w:r>
            <w:r>
              <w:t xml:space="preserve"> 3 &amp; 4 as identified in </w:t>
            </w:r>
            <w:r w:rsidRPr="00333D66">
              <w:t>SECY-20-00</w:t>
            </w:r>
            <w:r w:rsidR="00D2203E">
              <w:t>50</w:t>
            </w:r>
            <w:r>
              <w:t>,</w:t>
            </w:r>
            <w:r w:rsidRPr="00333D66">
              <w:t xml:space="preserve"> </w:t>
            </w:r>
            <w:r>
              <w:t>“</w:t>
            </w:r>
            <w:r w:rsidRPr="00333D66">
              <w:t>Planned Revisions To The Baseline Inspection Program For The A</w:t>
            </w:r>
            <w:r>
              <w:t>P</w:t>
            </w:r>
            <w:r w:rsidRPr="00333D66">
              <w:t>1000 Reactor Design</w:t>
            </w:r>
            <w:r>
              <w:t>,”</w:t>
            </w:r>
            <w:r w:rsidRPr="00333D66">
              <w:t xml:space="preserve"> (</w:t>
            </w:r>
            <w:r w:rsidR="00D2203E" w:rsidRPr="00D2203E">
              <w:t>ML20058F491</w:t>
            </w:r>
            <w:r w:rsidRPr="00333D66">
              <w:t>)</w:t>
            </w:r>
            <w:r w:rsidRPr="00CC179A">
              <w:t xml:space="preserve">, and (2) </w:t>
            </w:r>
            <w:r w:rsidR="00D2203E">
              <w:t>remove</w:t>
            </w:r>
            <w:r>
              <w:t xml:space="preserve"> guidance associated with tornado missile protection compliance issues</w:t>
            </w:r>
            <w:r w:rsidR="00D2203E">
              <w:t xml:space="preserve"> due to expiration of enforcement discretion</w:t>
            </w:r>
            <w:r>
              <w:t>.</w:t>
            </w:r>
          </w:p>
        </w:tc>
        <w:tc>
          <w:tcPr>
            <w:tcW w:w="1980" w:type="dxa"/>
          </w:tcPr>
          <w:p w14:paraId="6CB413DB" w14:textId="77777777" w:rsidR="00333D66" w:rsidRPr="00CC179A" w:rsidRDefault="00333D66" w:rsidP="00AB6D8C">
            <w:pPr>
              <w:tabs>
                <w:tab w:val="left" w:pos="244"/>
                <w:tab w:val="left" w:pos="849"/>
                <w:tab w:val="left" w:pos="1454"/>
              </w:tabs>
            </w:pPr>
            <w:r>
              <w:t>None</w:t>
            </w:r>
          </w:p>
        </w:tc>
        <w:tc>
          <w:tcPr>
            <w:tcW w:w="2415" w:type="dxa"/>
          </w:tcPr>
          <w:p w14:paraId="536AB11E" w14:textId="1C6A9CB9" w:rsidR="00333D66" w:rsidRDefault="009B23A2" w:rsidP="00AB6D8C">
            <w:pPr>
              <w:tabs>
                <w:tab w:val="left" w:pos="244"/>
                <w:tab w:val="left" w:pos="849"/>
              </w:tabs>
            </w:pPr>
            <w:r w:rsidRPr="009B23A2">
              <w:t>ML20239A738</w:t>
            </w:r>
          </w:p>
        </w:tc>
      </w:tr>
      <w:tr w:rsidR="00DC7FB2" w:rsidRPr="00AB25C6" w14:paraId="6D392BA4" w14:textId="77777777" w:rsidTr="0034358D">
        <w:trPr>
          <w:tblHeader w:val="0"/>
        </w:trPr>
        <w:tc>
          <w:tcPr>
            <w:tcW w:w="1620" w:type="dxa"/>
          </w:tcPr>
          <w:p w14:paraId="5C514291" w14:textId="1CD2870D" w:rsidR="00DC7FB2" w:rsidRDefault="00DC7FB2" w:rsidP="00AB6D8C">
            <w:pPr>
              <w:tabs>
                <w:tab w:val="left" w:pos="244"/>
                <w:tab w:val="left" w:pos="849"/>
                <w:tab w:val="left" w:pos="1454"/>
              </w:tabs>
            </w:pPr>
            <w:r>
              <w:t>N/A</w:t>
            </w:r>
          </w:p>
        </w:tc>
        <w:tc>
          <w:tcPr>
            <w:tcW w:w="1800" w:type="dxa"/>
          </w:tcPr>
          <w:p w14:paraId="41BCD749" w14:textId="77777777" w:rsidR="00DC7FB2" w:rsidRDefault="00023C68" w:rsidP="00CC179A">
            <w:pPr>
              <w:pStyle w:val="ListParagraph"/>
              <w:ind w:left="0"/>
              <w:rPr>
                <w:rFonts w:ascii="Arial" w:hAnsi="Arial" w:cs="Arial"/>
              </w:rPr>
            </w:pPr>
            <w:r>
              <w:rPr>
                <w:rFonts w:ascii="Arial" w:hAnsi="Arial" w:cs="Arial"/>
              </w:rPr>
              <w:t>ML25083A063</w:t>
            </w:r>
          </w:p>
          <w:p w14:paraId="0356FF51" w14:textId="73218E31" w:rsidR="00023C68" w:rsidRDefault="00BD1D2B" w:rsidP="00CC179A">
            <w:pPr>
              <w:pStyle w:val="ListParagraph"/>
              <w:ind w:left="0"/>
              <w:rPr>
                <w:rFonts w:ascii="Arial" w:hAnsi="Arial" w:cs="Arial"/>
              </w:rPr>
            </w:pPr>
            <w:r>
              <w:rPr>
                <w:rFonts w:ascii="Arial" w:hAnsi="Arial" w:cs="Arial"/>
              </w:rPr>
              <w:t>04/09/25</w:t>
            </w:r>
          </w:p>
          <w:p w14:paraId="3473AD03" w14:textId="4A8CA525" w:rsidR="00023C68" w:rsidRPr="009B23A2" w:rsidRDefault="00023C68" w:rsidP="00CC179A">
            <w:pPr>
              <w:pStyle w:val="ListParagraph"/>
              <w:ind w:left="0"/>
              <w:rPr>
                <w:rFonts w:ascii="Arial" w:hAnsi="Arial" w:cs="Arial"/>
              </w:rPr>
            </w:pPr>
            <w:r>
              <w:rPr>
                <w:rFonts w:ascii="Arial" w:hAnsi="Arial" w:cs="Arial"/>
              </w:rPr>
              <w:t xml:space="preserve">CN </w:t>
            </w:r>
            <w:r w:rsidR="00BD1D2B">
              <w:rPr>
                <w:rFonts w:ascii="Arial" w:hAnsi="Arial" w:cs="Arial"/>
              </w:rPr>
              <w:t>25-006</w:t>
            </w:r>
          </w:p>
        </w:tc>
        <w:tc>
          <w:tcPr>
            <w:tcW w:w="5310" w:type="dxa"/>
          </w:tcPr>
          <w:p w14:paraId="54C11AFD" w14:textId="181C2CA3" w:rsidR="00DC7FB2" w:rsidRPr="00CC179A" w:rsidRDefault="00DC7FB2" w:rsidP="00C64686">
            <w:pPr>
              <w:tabs>
                <w:tab w:val="left" w:pos="244"/>
                <w:tab w:val="left" w:pos="849"/>
                <w:tab w:val="left" w:pos="1454"/>
                <w:tab w:val="left" w:pos="2059"/>
                <w:tab w:val="left" w:pos="2664"/>
                <w:tab w:val="left" w:pos="3268"/>
                <w:tab w:val="left" w:pos="3873"/>
                <w:tab w:val="left" w:pos="4478"/>
                <w:tab w:val="left" w:pos="5083"/>
              </w:tabs>
            </w:pPr>
            <w:r>
              <w:t>P</w:t>
            </w:r>
            <w:r w:rsidRPr="00DC7FB2">
              <w:t xml:space="preserve">eriodic </w:t>
            </w:r>
            <w:r w:rsidR="001F248A">
              <w:t>5-year</w:t>
            </w:r>
            <w:r>
              <w:t xml:space="preserve"> </w:t>
            </w:r>
            <w:r w:rsidRPr="00DC7FB2">
              <w:t>review completed</w:t>
            </w:r>
            <w:r>
              <w:t xml:space="preserve"> per IMC 0040.</w:t>
            </w:r>
            <w:r w:rsidR="004C5DCA">
              <w:t xml:space="preserve"> </w:t>
            </w:r>
            <w:r>
              <w:t xml:space="preserve">Editorial revision to </w:t>
            </w:r>
            <w:r w:rsidR="00EE5F3F">
              <w:t xml:space="preserve">update </w:t>
            </w:r>
            <w:r>
              <w:t>references section made.</w:t>
            </w:r>
          </w:p>
        </w:tc>
        <w:tc>
          <w:tcPr>
            <w:tcW w:w="1980" w:type="dxa"/>
          </w:tcPr>
          <w:p w14:paraId="0F354005" w14:textId="574796FF" w:rsidR="00DC7FB2" w:rsidRDefault="00DC7FB2" w:rsidP="00AB6D8C">
            <w:pPr>
              <w:tabs>
                <w:tab w:val="left" w:pos="244"/>
                <w:tab w:val="left" w:pos="849"/>
                <w:tab w:val="left" w:pos="1454"/>
              </w:tabs>
            </w:pPr>
            <w:r w:rsidRPr="00AB25C6">
              <w:t>None</w:t>
            </w:r>
          </w:p>
        </w:tc>
        <w:tc>
          <w:tcPr>
            <w:tcW w:w="2415" w:type="dxa"/>
          </w:tcPr>
          <w:p w14:paraId="08E5A6B5" w14:textId="4CF7CF60" w:rsidR="00DC7FB2" w:rsidRPr="009B23A2" w:rsidRDefault="00DC7FB2" w:rsidP="00AB6D8C">
            <w:pPr>
              <w:tabs>
                <w:tab w:val="left" w:pos="244"/>
                <w:tab w:val="left" w:pos="849"/>
              </w:tabs>
            </w:pPr>
            <w:r>
              <w:t>N/A - Editorial change issued without comment period.</w:t>
            </w:r>
          </w:p>
        </w:tc>
      </w:tr>
    </w:tbl>
    <w:p w14:paraId="57794400" w14:textId="77777777" w:rsidR="00391E22" w:rsidRPr="00687C15" w:rsidRDefault="00391E22">
      <w:pPr>
        <w:tabs>
          <w:tab w:val="left" w:pos="108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pPr>
    </w:p>
    <w:sectPr w:rsidR="00391E22" w:rsidRPr="00687C15" w:rsidSect="00581486">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63E7EA" w14:textId="77777777" w:rsidR="00D315D6" w:rsidRDefault="00D315D6">
      <w:r>
        <w:separator/>
      </w:r>
    </w:p>
  </w:endnote>
  <w:endnote w:type="continuationSeparator" w:id="0">
    <w:p w14:paraId="732CED6A" w14:textId="77777777" w:rsidR="00D315D6" w:rsidRDefault="00D315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etter Gothic">
    <w:altName w:val="Courier New"/>
    <w:panose1 w:val="00000000000000000000"/>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C7F306" w14:textId="4D4DCA52" w:rsidR="00E62974" w:rsidRPr="00664D0D" w:rsidRDefault="00E62974" w:rsidP="00B430B4">
    <w:pPr>
      <w:tabs>
        <w:tab w:val="center" w:pos="4680"/>
        <w:tab w:val="right" w:pos="9360"/>
        <w:tab w:val="right" w:pos="12960"/>
      </w:tabs>
    </w:pPr>
    <w:r w:rsidRPr="00664D0D">
      <w:t>Issue Date:</w:t>
    </w:r>
    <w:r w:rsidR="004C5DCA">
      <w:t xml:space="preserve"> </w:t>
    </w:r>
    <w:r w:rsidR="00BD1D2B">
      <w:t>04/09/25</w:t>
    </w:r>
    <w:r w:rsidRPr="00664D0D">
      <w:tab/>
    </w:r>
    <w:r w:rsidRPr="00664D0D">
      <w:rPr>
        <w:rStyle w:val="PageNumber"/>
      </w:rPr>
      <w:fldChar w:fldCharType="begin"/>
    </w:r>
    <w:r w:rsidRPr="00664D0D">
      <w:rPr>
        <w:rStyle w:val="PageNumber"/>
      </w:rPr>
      <w:instrText xml:space="preserve"> PAGE </w:instrText>
    </w:r>
    <w:r w:rsidRPr="00664D0D">
      <w:rPr>
        <w:rStyle w:val="PageNumber"/>
      </w:rPr>
      <w:fldChar w:fldCharType="separate"/>
    </w:r>
    <w:r>
      <w:rPr>
        <w:rStyle w:val="PageNumber"/>
        <w:noProof/>
      </w:rPr>
      <w:t>1</w:t>
    </w:r>
    <w:r w:rsidRPr="00664D0D">
      <w:rPr>
        <w:rStyle w:val="PageNumber"/>
      </w:rPr>
      <w:fldChar w:fldCharType="end"/>
    </w:r>
    <w:r w:rsidRPr="00664D0D">
      <w:tab/>
      <w:t>71111.15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623B9" w14:textId="0E095800" w:rsidR="00E62974" w:rsidRPr="00A6402B" w:rsidRDefault="00E62974" w:rsidP="00A6402B">
    <w:pPr>
      <w:tabs>
        <w:tab w:val="center" w:pos="6480"/>
        <w:tab w:val="right" w:pos="12960"/>
      </w:tabs>
    </w:pPr>
    <w:r w:rsidRPr="002B4DB2">
      <w:t>Issue Date:</w:t>
    </w:r>
    <w:r w:rsidR="004C5DCA">
      <w:t xml:space="preserve"> </w:t>
    </w:r>
    <w:r w:rsidR="00BD1D2B">
      <w:t>04/09/25</w:t>
    </w:r>
    <w:r w:rsidRPr="002B4DB2">
      <w:tab/>
      <w:t>Att</w:t>
    </w:r>
    <w:r>
      <w:t>1</w:t>
    </w:r>
    <w:r w:rsidRPr="002B4DB2">
      <w:t>-</w:t>
    </w:r>
    <w:r>
      <w:rPr>
        <w:rStyle w:val="PageNumber"/>
      </w:rPr>
      <w:t>1</w:t>
    </w:r>
    <w:r w:rsidRPr="002B4DB2">
      <w:tab/>
      <w:t>71111.15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164EA5" w14:textId="476E377E" w:rsidR="00E62974" w:rsidRPr="002B4DB2" w:rsidRDefault="00E62974" w:rsidP="00722598">
    <w:pPr>
      <w:tabs>
        <w:tab w:val="center" w:pos="6480"/>
        <w:tab w:val="right" w:pos="12960"/>
      </w:tabs>
    </w:pPr>
    <w:r w:rsidRPr="002B4DB2">
      <w:t>Issue Date:</w:t>
    </w:r>
    <w:r w:rsidR="004C5DCA">
      <w:t xml:space="preserve"> </w:t>
    </w:r>
    <w:r w:rsidR="00BD1D2B">
      <w:t>04/09/25</w:t>
    </w:r>
    <w:r w:rsidRPr="002B4DB2">
      <w:tab/>
      <w:t>Att</w:t>
    </w:r>
    <w:r>
      <w:t>2</w:t>
    </w:r>
    <w:r w:rsidRPr="002B4DB2">
      <w:t>-</w:t>
    </w:r>
    <w:r w:rsidRPr="002B4DB2">
      <w:rPr>
        <w:rStyle w:val="PageNumber"/>
      </w:rPr>
      <w:fldChar w:fldCharType="begin"/>
    </w:r>
    <w:r w:rsidRPr="002B4DB2">
      <w:rPr>
        <w:rStyle w:val="PageNumber"/>
      </w:rPr>
      <w:instrText xml:space="preserve"> PAGE </w:instrText>
    </w:r>
    <w:r w:rsidRPr="002B4DB2">
      <w:rPr>
        <w:rStyle w:val="PageNumber"/>
      </w:rPr>
      <w:fldChar w:fldCharType="separate"/>
    </w:r>
    <w:r>
      <w:rPr>
        <w:rStyle w:val="PageNumber"/>
        <w:noProof/>
      </w:rPr>
      <w:t>1</w:t>
    </w:r>
    <w:r w:rsidRPr="002B4DB2">
      <w:rPr>
        <w:rStyle w:val="PageNumber"/>
      </w:rPr>
      <w:fldChar w:fldCharType="end"/>
    </w:r>
    <w:r w:rsidRPr="002B4DB2">
      <w:tab/>
      <w:t>71111.15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35DBD" w14:textId="324B9F69" w:rsidR="00E62974" w:rsidRPr="002B4DB2" w:rsidRDefault="00E62974" w:rsidP="00722598">
    <w:pPr>
      <w:tabs>
        <w:tab w:val="center" w:pos="6480"/>
        <w:tab w:val="right" w:pos="12960"/>
      </w:tabs>
    </w:pPr>
    <w:r w:rsidRPr="002B4DB2">
      <w:t>Issue Date:</w:t>
    </w:r>
    <w:r w:rsidR="004C5DCA">
      <w:t xml:space="preserve"> </w:t>
    </w:r>
    <w:r w:rsidR="00BD1D2B">
      <w:t>04/09/25</w:t>
    </w:r>
    <w:r w:rsidRPr="002B4DB2">
      <w:tab/>
      <w:t>Att</w:t>
    </w:r>
    <w:r>
      <w:t>2</w:t>
    </w:r>
    <w:r w:rsidRPr="002B4DB2">
      <w:t>-</w:t>
    </w:r>
    <w:r w:rsidRPr="002B4DB2">
      <w:rPr>
        <w:rStyle w:val="PageNumber"/>
      </w:rPr>
      <w:fldChar w:fldCharType="begin"/>
    </w:r>
    <w:r w:rsidRPr="002B4DB2">
      <w:rPr>
        <w:rStyle w:val="PageNumber"/>
      </w:rPr>
      <w:instrText xml:space="preserve"> PAGE </w:instrText>
    </w:r>
    <w:r w:rsidRPr="002B4DB2">
      <w:rPr>
        <w:rStyle w:val="PageNumber"/>
      </w:rPr>
      <w:fldChar w:fldCharType="separate"/>
    </w:r>
    <w:r>
      <w:rPr>
        <w:rStyle w:val="PageNumber"/>
        <w:noProof/>
      </w:rPr>
      <w:t>3</w:t>
    </w:r>
    <w:r w:rsidRPr="002B4DB2">
      <w:rPr>
        <w:rStyle w:val="PageNumber"/>
      </w:rPr>
      <w:fldChar w:fldCharType="end"/>
    </w:r>
    <w:r w:rsidRPr="002B4DB2">
      <w:tab/>
      <w:t>71111.15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20EEBB" w14:textId="77777777" w:rsidR="00D315D6" w:rsidRDefault="00D315D6">
      <w:r>
        <w:separator/>
      </w:r>
    </w:p>
  </w:footnote>
  <w:footnote w:type="continuationSeparator" w:id="0">
    <w:p w14:paraId="1E4F0057" w14:textId="77777777" w:rsidR="00D315D6" w:rsidRDefault="00D315D6">
      <w:r>
        <w:continuationSeparator/>
      </w:r>
    </w:p>
  </w:footnote>
  <w:footnote w:id="1">
    <w:p w14:paraId="22D80D2A" w14:textId="77777777" w:rsidR="00E62974" w:rsidRDefault="00E62974">
      <w:pPr>
        <w:pStyle w:val="FootnoteText"/>
      </w:pPr>
      <w:r>
        <w:rPr>
          <w:rStyle w:val="FootnoteReference"/>
        </w:rPr>
        <w:footnoteRef/>
      </w:r>
      <w:r>
        <w:t xml:space="preserve"> Also applicable to Vogtle Units 1 &amp;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BA78A" w14:textId="77777777" w:rsidR="00E62974" w:rsidRDefault="00E629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E1FF84" w14:textId="77777777" w:rsidR="00E62974" w:rsidRDefault="00E629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DE68F376"/>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01EC58D1"/>
    <w:multiLevelType w:val="hybridMultilevel"/>
    <w:tmpl w:val="F64421A6"/>
    <w:lvl w:ilvl="0" w:tplc="04090001">
      <w:start w:val="1"/>
      <w:numFmt w:val="bullet"/>
      <w:lvlText w:val=""/>
      <w:lvlJc w:val="left"/>
      <w:pPr>
        <w:tabs>
          <w:tab w:val="num" w:pos="634"/>
        </w:tabs>
        <w:ind w:left="634" w:hanging="360"/>
      </w:pPr>
      <w:rPr>
        <w:rFonts w:ascii="Symbol" w:hAnsi="Symbol" w:hint="default"/>
      </w:rPr>
    </w:lvl>
    <w:lvl w:ilvl="1" w:tplc="04090003" w:tentative="1">
      <w:start w:val="1"/>
      <w:numFmt w:val="bullet"/>
      <w:lvlText w:val="o"/>
      <w:lvlJc w:val="left"/>
      <w:pPr>
        <w:tabs>
          <w:tab w:val="num" w:pos="1354"/>
        </w:tabs>
        <w:ind w:left="1354" w:hanging="360"/>
      </w:pPr>
      <w:rPr>
        <w:rFonts w:ascii="Courier New" w:hAnsi="Courier New" w:cs="Courier New" w:hint="default"/>
      </w:rPr>
    </w:lvl>
    <w:lvl w:ilvl="2" w:tplc="04090005" w:tentative="1">
      <w:start w:val="1"/>
      <w:numFmt w:val="bullet"/>
      <w:lvlText w:val=""/>
      <w:lvlJc w:val="left"/>
      <w:pPr>
        <w:tabs>
          <w:tab w:val="num" w:pos="2074"/>
        </w:tabs>
        <w:ind w:left="2074" w:hanging="360"/>
      </w:pPr>
      <w:rPr>
        <w:rFonts w:ascii="Wingdings" w:hAnsi="Wingdings" w:hint="default"/>
      </w:rPr>
    </w:lvl>
    <w:lvl w:ilvl="3" w:tplc="04090001" w:tentative="1">
      <w:start w:val="1"/>
      <w:numFmt w:val="bullet"/>
      <w:lvlText w:val=""/>
      <w:lvlJc w:val="left"/>
      <w:pPr>
        <w:tabs>
          <w:tab w:val="num" w:pos="2794"/>
        </w:tabs>
        <w:ind w:left="2794" w:hanging="360"/>
      </w:pPr>
      <w:rPr>
        <w:rFonts w:ascii="Symbol" w:hAnsi="Symbol" w:hint="default"/>
      </w:rPr>
    </w:lvl>
    <w:lvl w:ilvl="4" w:tplc="04090003" w:tentative="1">
      <w:start w:val="1"/>
      <w:numFmt w:val="bullet"/>
      <w:lvlText w:val="o"/>
      <w:lvlJc w:val="left"/>
      <w:pPr>
        <w:tabs>
          <w:tab w:val="num" w:pos="3514"/>
        </w:tabs>
        <w:ind w:left="3514" w:hanging="360"/>
      </w:pPr>
      <w:rPr>
        <w:rFonts w:ascii="Courier New" w:hAnsi="Courier New" w:cs="Courier New" w:hint="default"/>
      </w:rPr>
    </w:lvl>
    <w:lvl w:ilvl="5" w:tplc="04090005" w:tentative="1">
      <w:start w:val="1"/>
      <w:numFmt w:val="bullet"/>
      <w:lvlText w:val=""/>
      <w:lvlJc w:val="left"/>
      <w:pPr>
        <w:tabs>
          <w:tab w:val="num" w:pos="4234"/>
        </w:tabs>
        <w:ind w:left="4234" w:hanging="360"/>
      </w:pPr>
      <w:rPr>
        <w:rFonts w:ascii="Wingdings" w:hAnsi="Wingdings" w:hint="default"/>
      </w:rPr>
    </w:lvl>
    <w:lvl w:ilvl="6" w:tplc="04090001" w:tentative="1">
      <w:start w:val="1"/>
      <w:numFmt w:val="bullet"/>
      <w:lvlText w:val=""/>
      <w:lvlJc w:val="left"/>
      <w:pPr>
        <w:tabs>
          <w:tab w:val="num" w:pos="4954"/>
        </w:tabs>
        <w:ind w:left="4954" w:hanging="360"/>
      </w:pPr>
      <w:rPr>
        <w:rFonts w:ascii="Symbol" w:hAnsi="Symbol" w:hint="default"/>
      </w:rPr>
    </w:lvl>
    <w:lvl w:ilvl="7" w:tplc="04090003" w:tentative="1">
      <w:start w:val="1"/>
      <w:numFmt w:val="bullet"/>
      <w:lvlText w:val="o"/>
      <w:lvlJc w:val="left"/>
      <w:pPr>
        <w:tabs>
          <w:tab w:val="num" w:pos="5674"/>
        </w:tabs>
        <w:ind w:left="5674" w:hanging="360"/>
      </w:pPr>
      <w:rPr>
        <w:rFonts w:ascii="Courier New" w:hAnsi="Courier New" w:cs="Courier New" w:hint="default"/>
      </w:rPr>
    </w:lvl>
    <w:lvl w:ilvl="8" w:tplc="04090005" w:tentative="1">
      <w:start w:val="1"/>
      <w:numFmt w:val="bullet"/>
      <w:lvlText w:val=""/>
      <w:lvlJc w:val="left"/>
      <w:pPr>
        <w:tabs>
          <w:tab w:val="num" w:pos="6394"/>
        </w:tabs>
        <w:ind w:left="6394" w:hanging="360"/>
      </w:pPr>
      <w:rPr>
        <w:rFonts w:ascii="Wingdings" w:hAnsi="Wingdings" w:hint="default"/>
      </w:rPr>
    </w:lvl>
  </w:abstractNum>
  <w:abstractNum w:abstractNumId="2" w15:restartNumberingAfterBreak="0">
    <w:nsid w:val="090D58A8"/>
    <w:multiLevelType w:val="hybridMultilevel"/>
    <w:tmpl w:val="098A2CDA"/>
    <w:lvl w:ilvl="0" w:tplc="3DB0193A">
      <w:start w:val="1"/>
      <w:numFmt w:val="lowerRoman"/>
      <w:lvlText w:val="%1."/>
      <w:lvlJc w:val="left"/>
      <w:pPr>
        <w:ind w:left="1494" w:hanging="720"/>
      </w:pPr>
      <w:rPr>
        <w:rFonts w:hint="default"/>
      </w:rPr>
    </w:lvl>
    <w:lvl w:ilvl="1" w:tplc="04090019" w:tentative="1">
      <w:start w:val="1"/>
      <w:numFmt w:val="lowerLetter"/>
      <w:lvlText w:val="%2."/>
      <w:lvlJc w:val="left"/>
      <w:pPr>
        <w:ind w:left="1854" w:hanging="360"/>
      </w:pPr>
    </w:lvl>
    <w:lvl w:ilvl="2" w:tplc="0409001B" w:tentative="1">
      <w:start w:val="1"/>
      <w:numFmt w:val="lowerRoman"/>
      <w:lvlText w:val="%3."/>
      <w:lvlJc w:val="right"/>
      <w:pPr>
        <w:ind w:left="2574" w:hanging="180"/>
      </w:pPr>
    </w:lvl>
    <w:lvl w:ilvl="3" w:tplc="0409000F" w:tentative="1">
      <w:start w:val="1"/>
      <w:numFmt w:val="decimal"/>
      <w:lvlText w:val="%4."/>
      <w:lvlJc w:val="left"/>
      <w:pPr>
        <w:ind w:left="3294" w:hanging="360"/>
      </w:pPr>
    </w:lvl>
    <w:lvl w:ilvl="4" w:tplc="04090019" w:tentative="1">
      <w:start w:val="1"/>
      <w:numFmt w:val="lowerLetter"/>
      <w:lvlText w:val="%5."/>
      <w:lvlJc w:val="left"/>
      <w:pPr>
        <w:ind w:left="4014" w:hanging="360"/>
      </w:pPr>
    </w:lvl>
    <w:lvl w:ilvl="5" w:tplc="0409001B" w:tentative="1">
      <w:start w:val="1"/>
      <w:numFmt w:val="lowerRoman"/>
      <w:lvlText w:val="%6."/>
      <w:lvlJc w:val="right"/>
      <w:pPr>
        <w:ind w:left="4734" w:hanging="180"/>
      </w:pPr>
    </w:lvl>
    <w:lvl w:ilvl="6" w:tplc="0409000F" w:tentative="1">
      <w:start w:val="1"/>
      <w:numFmt w:val="decimal"/>
      <w:lvlText w:val="%7."/>
      <w:lvlJc w:val="left"/>
      <w:pPr>
        <w:ind w:left="5454" w:hanging="360"/>
      </w:pPr>
    </w:lvl>
    <w:lvl w:ilvl="7" w:tplc="04090019" w:tentative="1">
      <w:start w:val="1"/>
      <w:numFmt w:val="lowerLetter"/>
      <w:lvlText w:val="%8."/>
      <w:lvlJc w:val="left"/>
      <w:pPr>
        <w:ind w:left="6174" w:hanging="360"/>
      </w:pPr>
    </w:lvl>
    <w:lvl w:ilvl="8" w:tplc="0409001B" w:tentative="1">
      <w:start w:val="1"/>
      <w:numFmt w:val="lowerRoman"/>
      <w:lvlText w:val="%9."/>
      <w:lvlJc w:val="right"/>
      <w:pPr>
        <w:ind w:left="6894" w:hanging="180"/>
      </w:pPr>
    </w:lvl>
  </w:abstractNum>
  <w:abstractNum w:abstractNumId="3" w15:restartNumberingAfterBreak="0">
    <w:nsid w:val="0982712C"/>
    <w:multiLevelType w:val="hybridMultilevel"/>
    <w:tmpl w:val="FEE40B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BB1EDB"/>
    <w:multiLevelType w:val="hybridMultilevel"/>
    <w:tmpl w:val="098A2CDA"/>
    <w:lvl w:ilvl="0" w:tplc="3DB0193A">
      <w:start w:val="1"/>
      <w:numFmt w:val="lowerRoman"/>
      <w:lvlText w:val="%1."/>
      <w:lvlJc w:val="left"/>
      <w:pPr>
        <w:ind w:left="1494" w:hanging="720"/>
      </w:pPr>
      <w:rPr>
        <w:rFonts w:hint="default"/>
      </w:rPr>
    </w:lvl>
    <w:lvl w:ilvl="1" w:tplc="04090019" w:tentative="1">
      <w:start w:val="1"/>
      <w:numFmt w:val="lowerLetter"/>
      <w:lvlText w:val="%2."/>
      <w:lvlJc w:val="left"/>
      <w:pPr>
        <w:ind w:left="1854" w:hanging="360"/>
      </w:pPr>
    </w:lvl>
    <w:lvl w:ilvl="2" w:tplc="0409001B" w:tentative="1">
      <w:start w:val="1"/>
      <w:numFmt w:val="lowerRoman"/>
      <w:lvlText w:val="%3."/>
      <w:lvlJc w:val="right"/>
      <w:pPr>
        <w:ind w:left="2574" w:hanging="180"/>
      </w:pPr>
    </w:lvl>
    <w:lvl w:ilvl="3" w:tplc="0409000F" w:tentative="1">
      <w:start w:val="1"/>
      <w:numFmt w:val="decimal"/>
      <w:lvlText w:val="%4."/>
      <w:lvlJc w:val="left"/>
      <w:pPr>
        <w:ind w:left="3294" w:hanging="360"/>
      </w:pPr>
    </w:lvl>
    <w:lvl w:ilvl="4" w:tplc="04090019" w:tentative="1">
      <w:start w:val="1"/>
      <w:numFmt w:val="lowerLetter"/>
      <w:lvlText w:val="%5."/>
      <w:lvlJc w:val="left"/>
      <w:pPr>
        <w:ind w:left="4014" w:hanging="360"/>
      </w:pPr>
    </w:lvl>
    <w:lvl w:ilvl="5" w:tplc="0409001B" w:tentative="1">
      <w:start w:val="1"/>
      <w:numFmt w:val="lowerRoman"/>
      <w:lvlText w:val="%6."/>
      <w:lvlJc w:val="right"/>
      <w:pPr>
        <w:ind w:left="4734" w:hanging="180"/>
      </w:pPr>
    </w:lvl>
    <w:lvl w:ilvl="6" w:tplc="0409000F" w:tentative="1">
      <w:start w:val="1"/>
      <w:numFmt w:val="decimal"/>
      <w:lvlText w:val="%7."/>
      <w:lvlJc w:val="left"/>
      <w:pPr>
        <w:ind w:left="5454" w:hanging="360"/>
      </w:pPr>
    </w:lvl>
    <w:lvl w:ilvl="7" w:tplc="04090019" w:tentative="1">
      <w:start w:val="1"/>
      <w:numFmt w:val="lowerLetter"/>
      <w:lvlText w:val="%8."/>
      <w:lvlJc w:val="left"/>
      <w:pPr>
        <w:ind w:left="6174" w:hanging="360"/>
      </w:pPr>
    </w:lvl>
    <w:lvl w:ilvl="8" w:tplc="0409001B" w:tentative="1">
      <w:start w:val="1"/>
      <w:numFmt w:val="lowerRoman"/>
      <w:lvlText w:val="%9."/>
      <w:lvlJc w:val="right"/>
      <w:pPr>
        <w:ind w:left="6894" w:hanging="180"/>
      </w:pPr>
    </w:lvl>
  </w:abstractNum>
  <w:abstractNum w:abstractNumId="5" w15:restartNumberingAfterBreak="0">
    <w:nsid w:val="1DBB401B"/>
    <w:multiLevelType w:val="hybridMultilevel"/>
    <w:tmpl w:val="FA60B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BF7C77"/>
    <w:multiLevelType w:val="hybridMultilevel"/>
    <w:tmpl w:val="6F603A3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43380DD5"/>
    <w:multiLevelType w:val="hybridMultilevel"/>
    <w:tmpl w:val="62A030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B375089"/>
    <w:multiLevelType w:val="hybridMultilevel"/>
    <w:tmpl w:val="A6708D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65757E1C"/>
    <w:multiLevelType w:val="hybridMultilevel"/>
    <w:tmpl w:val="A93AC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486838"/>
    <w:multiLevelType w:val="hybridMultilevel"/>
    <w:tmpl w:val="098A2CDA"/>
    <w:lvl w:ilvl="0" w:tplc="3DB0193A">
      <w:start w:val="1"/>
      <w:numFmt w:val="lowerRoman"/>
      <w:lvlText w:val="%1."/>
      <w:lvlJc w:val="left"/>
      <w:pPr>
        <w:ind w:left="1494" w:hanging="720"/>
      </w:pPr>
      <w:rPr>
        <w:rFonts w:hint="default"/>
      </w:rPr>
    </w:lvl>
    <w:lvl w:ilvl="1" w:tplc="04090019" w:tentative="1">
      <w:start w:val="1"/>
      <w:numFmt w:val="lowerLetter"/>
      <w:lvlText w:val="%2."/>
      <w:lvlJc w:val="left"/>
      <w:pPr>
        <w:ind w:left="1854" w:hanging="360"/>
      </w:pPr>
    </w:lvl>
    <w:lvl w:ilvl="2" w:tplc="0409001B" w:tentative="1">
      <w:start w:val="1"/>
      <w:numFmt w:val="lowerRoman"/>
      <w:lvlText w:val="%3."/>
      <w:lvlJc w:val="right"/>
      <w:pPr>
        <w:ind w:left="2574" w:hanging="180"/>
      </w:pPr>
    </w:lvl>
    <w:lvl w:ilvl="3" w:tplc="0409000F" w:tentative="1">
      <w:start w:val="1"/>
      <w:numFmt w:val="decimal"/>
      <w:lvlText w:val="%4."/>
      <w:lvlJc w:val="left"/>
      <w:pPr>
        <w:ind w:left="3294" w:hanging="360"/>
      </w:pPr>
    </w:lvl>
    <w:lvl w:ilvl="4" w:tplc="04090019" w:tentative="1">
      <w:start w:val="1"/>
      <w:numFmt w:val="lowerLetter"/>
      <w:lvlText w:val="%5."/>
      <w:lvlJc w:val="left"/>
      <w:pPr>
        <w:ind w:left="4014" w:hanging="360"/>
      </w:pPr>
    </w:lvl>
    <w:lvl w:ilvl="5" w:tplc="0409001B" w:tentative="1">
      <w:start w:val="1"/>
      <w:numFmt w:val="lowerRoman"/>
      <w:lvlText w:val="%6."/>
      <w:lvlJc w:val="right"/>
      <w:pPr>
        <w:ind w:left="4734" w:hanging="180"/>
      </w:pPr>
    </w:lvl>
    <w:lvl w:ilvl="6" w:tplc="0409000F" w:tentative="1">
      <w:start w:val="1"/>
      <w:numFmt w:val="decimal"/>
      <w:lvlText w:val="%7."/>
      <w:lvlJc w:val="left"/>
      <w:pPr>
        <w:ind w:left="5454" w:hanging="360"/>
      </w:pPr>
    </w:lvl>
    <w:lvl w:ilvl="7" w:tplc="04090019" w:tentative="1">
      <w:start w:val="1"/>
      <w:numFmt w:val="lowerLetter"/>
      <w:lvlText w:val="%8."/>
      <w:lvlJc w:val="left"/>
      <w:pPr>
        <w:ind w:left="6174" w:hanging="360"/>
      </w:pPr>
    </w:lvl>
    <w:lvl w:ilvl="8" w:tplc="0409001B" w:tentative="1">
      <w:start w:val="1"/>
      <w:numFmt w:val="lowerRoman"/>
      <w:lvlText w:val="%9."/>
      <w:lvlJc w:val="right"/>
      <w:pPr>
        <w:ind w:left="6894" w:hanging="180"/>
      </w:pPr>
    </w:lvl>
  </w:abstractNum>
  <w:abstractNum w:abstractNumId="11" w15:restartNumberingAfterBreak="0">
    <w:nsid w:val="79614926"/>
    <w:multiLevelType w:val="hybridMultilevel"/>
    <w:tmpl w:val="EEB65E1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19478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74059792">
    <w:abstractNumId w:val="1"/>
  </w:num>
  <w:num w:numId="3" w16cid:durableId="613824601">
    <w:abstractNumId w:val="6"/>
  </w:num>
  <w:num w:numId="4" w16cid:durableId="672536406">
    <w:abstractNumId w:val="9"/>
  </w:num>
  <w:num w:numId="5" w16cid:durableId="1248266707">
    <w:abstractNumId w:val="5"/>
  </w:num>
  <w:num w:numId="6" w16cid:durableId="1749378201">
    <w:abstractNumId w:val="4"/>
  </w:num>
  <w:num w:numId="7" w16cid:durableId="1919049731">
    <w:abstractNumId w:val="10"/>
  </w:num>
  <w:num w:numId="8" w16cid:durableId="1397971537">
    <w:abstractNumId w:val="7"/>
  </w:num>
  <w:num w:numId="9" w16cid:durableId="1327708521">
    <w:abstractNumId w:val="2"/>
  </w:num>
  <w:num w:numId="10" w16cid:durableId="118572463">
    <w:abstractNumId w:val="3"/>
  </w:num>
  <w:num w:numId="11" w16cid:durableId="1982037302">
    <w:abstractNumId w:val="8"/>
  </w:num>
  <w:num w:numId="12" w16cid:durableId="2120441171">
    <w:abstractNumId w:val="11"/>
  </w:num>
  <w:num w:numId="13" w16cid:durableId="2143303205">
    <w:abstractNumId w:val="0"/>
  </w:num>
  <w:num w:numId="14" w16cid:durableId="1566455911">
    <w:abstractNumId w:val="0"/>
  </w:num>
  <w:num w:numId="15" w16cid:durableId="1522670843">
    <w:abstractNumId w:val="0"/>
  </w:num>
  <w:num w:numId="16" w16cid:durableId="6196482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10"/>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oNotTrackMoves/>
  <w:doNotTrackFormatting/>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188E"/>
    <w:rsid w:val="00000A11"/>
    <w:rsid w:val="00001D4C"/>
    <w:rsid w:val="0000416E"/>
    <w:rsid w:val="00006227"/>
    <w:rsid w:val="00006B52"/>
    <w:rsid w:val="00006CFA"/>
    <w:rsid w:val="0001126B"/>
    <w:rsid w:val="00012971"/>
    <w:rsid w:val="0001414E"/>
    <w:rsid w:val="000158EF"/>
    <w:rsid w:val="00016692"/>
    <w:rsid w:val="00023C68"/>
    <w:rsid w:val="00027BD5"/>
    <w:rsid w:val="00030D86"/>
    <w:rsid w:val="00036173"/>
    <w:rsid w:val="00036EB7"/>
    <w:rsid w:val="0004196B"/>
    <w:rsid w:val="00041D89"/>
    <w:rsid w:val="00041E84"/>
    <w:rsid w:val="00042CEC"/>
    <w:rsid w:val="000442CA"/>
    <w:rsid w:val="00046642"/>
    <w:rsid w:val="000505DC"/>
    <w:rsid w:val="000508BB"/>
    <w:rsid w:val="00051E8E"/>
    <w:rsid w:val="00054277"/>
    <w:rsid w:val="00055ED6"/>
    <w:rsid w:val="000562B4"/>
    <w:rsid w:val="000568FB"/>
    <w:rsid w:val="00056C6B"/>
    <w:rsid w:val="000602C9"/>
    <w:rsid w:val="000665D1"/>
    <w:rsid w:val="00070B33"/>
    <w:rsid w:val="00071B14"/>
    <w:rsid w:val="00073FF4"/>
    <w:rsid w:val="000756D6"/>
    <w:rsid w:val="00077DD4"/>
    <w:rsid w:val="00077F6D"/>
    <w:rsid w:val="00084C3A"/>
    <w:rsid w:val="000870FB"/>
    <w:rsid w:val="000874A5"/>
    <w:rsid w:val="000874CA"/>
    <w:rsid w:val="00090185"/>
    <w:rsid w:val="00091C43"/>
    <w:rsid w:val="000942C0"/>
    <w:rsid w:val="0009735B"/>
    <w:rsid w:val="00097BA5"/>
    <w:rsid w:val="000A2191"/>
    <w:rsid w:val="000A55FE"/>
    <w:rsid w:val="000B1BDB"/>
    <w:rsid w:val="000B349F"/>
    <w:rsid w:val="000B41B6"/>
    <w:rsid w:val="000B7DB7"/>
    <w:rsid w:val="000C09C3"/>
    <w:rsid w:val="000C6520"/>
    <w:rsid w:val="000D0F7B"/>
    <w:rsid w:val="000D3472"/>
    <w:rsid w:val="000D3FDC"/>
    <w:rsid w:val="000E07B9"/>
    <w:rsid w:val="000E624A"/>
    <w:rsid w:val="000E63A3"/>
    <w:rsid w:val="000F3420"/>
    <w:rsid w:val="000F6954"/>
    <w:rsid w:val="000F7AAC"/>
    <w:rsid w:val="0010306B"/>
    <w:rsid w:val="0010374F"/>
    <w:rsid w:val="00111348"/>
    <w:rsid w:val="00111C0A"/>
    <w:rsid w:val="00113BC4"/>
    <w:rsid w:val="001167B5"/>
    <w:rsid w:val="00124841"/>
    <w:rsid w:val="00126D49"/>
    <w:rsid w:val="0013463E"/>
    <w:rsid w:val="00135AB0"/>
    <w:rsid w:val="00137935"/>
    <w:rsid w:val="00140F1F"/>
    <w:rsid w:val="00141DDC"/>
    <w:rsid w:val="001518B0"/>
    <w:rsid w:val="00154094"/>
    <w:rsid w:val="001573A3"/>
    <w:rsid w:val="001579B3"/>
    <w:rsid w:val="00160A3F"/>
    <w:rsid w:val="00164DEE"/>
    <w:rsid w:val="00165A34"/>
    <w:rsid w:val="00167F79"/>
    <w:rsid w:val="001700B7"/>
    <w:rsid w:val="00170241"/>
    <w:rsid w:val="00170B0C"/>
    <w:rsid w:val="0017319A"/>
    <w:rsid w:val="00174755"/>
    <w:rsid w:val="001768AC"/>
    <w:rsid w:val="0018041A"/>
    <w:rsid w:val="001812F7"/>
    <w:rsid w:val="00181609"/>
    <w:rsid w:val="00181947"/>
    <w:rsid w:val="00181FBD"/>
    <w:rsid w:val="00185DFC"/>
    <w:rsid w:val="0019067D"/>
    <w:rsid w:val="0019075F"/>
    <w:rsid w:val="001944DE"/>
    <w:rsid w:val="00195B69"/>
    <w:rsid w:val="0019690A"/>
    <w:rsid w:val="00197A11"/>
    <w:rsid w:val="001A18A2"/>
    <w:rsid w:val="001A3348"/>
    <w:rsid w:val="001A7C2B"/>
    <w:rsid w:val="001B0396"/>
    <w:rsid w:val="001B0C72"/>
    <w:rsid w:val="001B2B47"/>
    <w:rsid w:val="001B3594"/>
    <w:rsid w:val="001C0667"/>
    <w:rsid w:val="001C7AC6"/>
    <w:rsid w:val="001D220A"/>
    <w:rsid w:val="001D24F2"/>
    <w:rsid w:val="001D76C4"/>
    <w:rsid w:val="001E0D41"/>
    <w:rsid w:val="001E3117"/>
    <w:rsid w:val="001E4869"/>
    <w:rsid w:val="001E5DD1"/>
    <w:rsid w:val="001E5E6A"/>
    <w:rsid w:val="001F248A"/>
    <w:rsid w:val="001F62BB"/>
    <w:rsid w:val="001F6BB4"/>
    <w:rsid w:val="00203088"/>
    <w:rsid w:val="00207415"/>
    <w:rsid w:val="00207F75"/>
    <w:rsid w:val="002101E7"/>
    <w:rsid w:val="0021056A"/>
    <w:rsid w:val="002110A9"/>
    <w:rsid w:val="002118B3"/>
    <w:rsid w:val="0021245F"/>
    <w:rsid w:val="00213E1D"/>
    <w:rsid w:val="00214372"/>
    <w:rsid w:val="0021441F"/>
    <w:rsid w:val="002169E0"/>
    <w:rsid w:val="00217D96"/>
    <w:rsid w:val="00227CF5"/>
    <w:rsid w:val="00233245"/>
    <w:rsid w:val="00235A99"/>
    <w:rsid w:val="00243DE0"/>
    <w:rsid w:val="00250404"/>
    <w:rsid w:val="0025117C"/>
    <w:rsid w:val="00253732"/>
    <w:rsid w:val="002544B6"/>
    <w:rsid w:val="00260087"/>
    <w:rsid w:val="00260DD4"/>
    <w:rsid w:val="00261FDC"/>
    <w:rsid w:val="00264615"/>
    <w:rsid w:val="00264A7F"/>
    <w:rsid w:val="002736E1"/>
    <w:rsid w:val="00273D0E"/>
    <w:rsid w:val="00275CA0"/>
    <w:rsid w:val="0028088E"/>
    <w:rsid w:val="002829CD"/>
    <w:rsid w:val="002847B2"/>
    <w:rsid w:val="0028736E"/>
    <w:rsid w:val="0029215E"/>
    <w:rsid w:val="00293FAD"/>
    <w:rsid w:val="00297B0C"/>
    <w:rsid w:val="002A208A"/>
    <w:rsid w:val="002A5A83"/>
    <w:rsid w:val="002A7353"/>
    <w:rsid w:val="002B3D03"/>
    <w:rsid w:val="002B4DB2"/>
    <w:rsid w:val="002B5322"/>
    <w:rsid w:val="002B773E"/>
    <w:rsid w:val="002C55F7"/>
    <w:rsid w:val="002C6690"/>
    <w:rsid w:val="002C75FB"/>
    <w:rsid w:val="002D03A8"/>
    <w:rsid w:val="002D0778"/>
    <w:rsid w:val="002D5E8B"/>
    <w:rsid w:val="002D6D73"/>
    <w:rsid w:val="002D7057"/>
    <w:rsid w:val="002D7DA4"/>
    <w:rsid w:val="002E3815"/>
    <w:rsid w:val="002E6229"/>
    <w:rsid w:val="002E7A4E"/>
    <w:rsid w:val="002F350D"/>
    <w:rsid w:val="002F3DF3"/>
    <w:rsid w:val="002F3E5B"/>
    <w:rsid w:val="002F6F90"/>
    <w:rsid w:val="002F74F0"/>
    <w:rsid w:val="00300AA7"/>
    <w:rsid w:val="00301BA3"/>
    <w:rsid w:val="0030462E"/>
    <w:rsid w:val="00305154"/>
    <w:rsid w:val="00307CF7"/>
    <w:rsid w:val="00307D40"/>
    <w:rsid w:val="00312523"/>
    <w:rsid w:val="00313D5E"/>
    <w:rsid w:val="00317A26"/>
    <w:rsid w:val="00325278"/>
    <w:rsid w:val="00326687"/>
    <w:rsid w:val="00327E14"/>
    <w:rsid w:val="00330189"/>
    <w:rsid w:val="0033216F"/>
    <w:rsid w:val="00333A21"/>
    <w:rsid w:val="00333D66"/>
    <w:rsid w:val="0033766A"/>
    <w:rsid w:val="00340BA9"/>
    <w:rsid w:val="0034358D"/>
    <w:rsid w:val="00350CFE"/>
    <w:rsid w:val="00350D5D"/>
    <w:rsid w:val="00351E4A"/>
    <w:rsid w:val="0035312E"/>
    <w:rsid w:val="00367194"/>
    <w:rsid w:val="0037112C"/>
    <w:rsid w:val="003720CB"/>
    <w:rsid w:val="00373280"/>
    <w:rsid w:val="00374A98"/>
    <w:rsid w:val="00375634"/>
    <w:rsid w:val="0037573F"/>
    <w:rsid w:val="00384A0B"/>
    <w:rsid w:val="0038560D"/>
    <w:rsid w:val="00386DA6"/>
    <w:rsid w:val="00390677"/>
    <w:rsid w:val="00390958"/>
    <w:rsid w:val="00391CC1"/>
    <w:rsid w:val="00391E22"/>
    <w:rsid w:val="003A5851"/>
    <w:rsid w:val="003A58B4"/>
    <w:rsid w:val="003A5E75"/>
    <w:rsid w:val="003A628D"/>
    <w:rsid w:val="003A6A26"/>
    <w:rsid w:val="003A6CF0"/>
    <w:rsid w:val="003A79EC"/>
    <w:rsid w:val="003B5068"/>
    <w:rsid w:val="003C21A6"/>
    <w:rsid w:val="003C7BFE"/>
    <w:rsid w:val="003D0E77"/>
    <w:rsid w:val="003D1C0B"/>
    <w:rsid w:val="003D68EA"/>
    <w:rsid w:val="003D6D6E"/>
    <w:rsid w:val="003D6DDF"/>
    <w:rsid w:val="003E2263"/>
    <w:rsid w:val="00400C37"/>
    <w:rsid w:val="00405846"/>
    <w:rsid w:val="00406CF7"/>
    <w:rsid w:val="00411C21"/>
    <w:rsid w:val="004173E8"/>
    <w:rsid w:val="004258EA"/>
    <w:rsid w:val="00431395"/>
    <w:rsid w:val="00431572"/>
    <w:rsid w:val="004415B3"/>
    <w:rsid w:val="00445F18"/>
    <w:rsid w:val="00447D13"/>
    <w:rsid w:val="0045143D"/>
    <w:rsid w:val="00454F57"/>
    <w:rsid w:val="0045506B"/>
    <w:rsid w:val="004563AD"/>
    <w:rsid w:val="00457207"/>
    <w:rsid w:val="00457A1D"/>
    <w:rsid w:val="00460319"/>
    <w:rsid w:val="004610BA"/>
    <w:rsid w:val="00465732"/>
    <w:rsid w:val="00466B47"/>
    <w:rsid w:val="00492409"/>
    <w:rsid w:val="00492800"/>
    <w:rsid w:val="00493D0E"/>
    <w:rsid w:val="004973FC"/>
    <w:rsid w:val="004A1E96"/>
    <w:rsid w:val="004A299D"/>
    <w:rsid w:val="004A346A"/>
    <w:rsid w:val="004A3723"/>
    <w:rsid w:val="004A6B43"/>
    <w:rsid w:val="004A76E4"/>
    <w:rsid w:val="004B0E73"/>
    <w:rsid w:val="004B59E3"/>
    <w:rsid w:val="004B64E4"/>
    <w:rsid w:val="004C124B"/>
    <w:rsid w:val="004C18C7"/>
    <w:rsid w:val="004C1A29"/>
    <w:rsid w:val="004C2501"/>
    <w:rsid w:val="004C43B5"/>
    <w:rsid w:val="004C5DCA"/>
    <w:rsid w:val="004C652A"/>
    <w:rsid w:val="004D38EB"/>
    <w:rsid w:val="004D7E19"/>
    <w:rsid w:val="004E1D6B"/>
    <w:rsid w:val="004E21CC"/>
    <w:rsid w:val="004E46A0"/>
    <w:rsid w:val="004E771C"/>
    <w:rsid w:val="004E7BF3"/>
    <w:rsid w:val="004F4D98"/>
    <w:rsid w:val="004F4EE4"/>
    <w:rsid w:val="004F73D5"/>
    <w:rsid w:val="0050372D"/>
    <w:rsid w:val="00503D6F"/>
    <w:rsid w:val="00503D80"/>
    <w:rsid w:val="0050485A"/>
    <w:rsid w:val="005058B9"/>
    <w:rsid w:val="005075E1"/>
    <w:rsid w:val="005117E0"/>
    <w:rsid w:val="00512C72"/>
    <w:rsid w:val="005179FC"/>
    <w:rsid w:val="00520A02"/>
    <w:rsid w:val="0052120B"/>
    <w:rsid w:val="005236F2"/>
    <w:rsid w:val="0052480B"/>
    <w:rsid w:val="005303CC"/>
    <w:rsid w:val="005339C4"/>
    <w:rsid w:val="00535263"/>
    <w:rsid w:val="005368AB"/>
    <w:rsid w:val="005372CA"/>
    <w:rsid w:val="00537836"/>
    <w:rsid w:val="00537DA2"/>
    <w:rsid w:val="00540409"/>
    <w:rsid w:val="00546DE2"/>
    <w:rsid w:val="00547255"/>
    <w:rsid w:val="005474F4"/>
    <w:rsid w:val="005551D9"/>
    <w:rsid w:val="00560590"/>
    <w:rsid w:val="00561563"/>
    <w:rsid w:val="00563C8D"/>
    <w:rsid w:val="00573291"/>
    <w:rsid w:val="00577694"/>
    <w:rsid w:val="00581486"/>
    <w:rsid w:val="00581DB3"/>
    <w:rsid w:val="005876EF"/>
    <w:rsid w:val="00594AAB"/>
    <w:rsid w:val="005A0003"/>
    <w:rsid w:val="005A65CA"/>
    <w:rsid w:val="005A6E29"/>
    <w:rsid w:val="005B3470"/>
    <w:rsid w:val="005B6770"/>
    <w:rsid w:val="005C4198"/>
    <w:rsid w:val="005D0276"/>
    <w:rsid w:val="005D456B"/>
    <w:rsid w:val="005E1161"/>
    <w:rsid w:val="005E43F8"/>
    <w:rsid w:val="005E554B"/>
    <w:rsid w:val="005F00CF"/>
    <w:rsid w:val="005F03B8"/>
    <w:rsid w:val="005F1F3C"/>
    <w:rsid w:val="005F54C2"/>
    <w:rsid w:val="005F7BF2"/>
    <w:rsid w:val="00600B77"/>
    <w:rsid w:val="006047DC"/>
    <w:rsid w:val="00606F18"/>
    <w:rsid w:val="00612AC1"/>
    <w:rsid w:val="00613A2F"/>
    <w:rsid w:val="00623490"/>
    <w:rsid w:val="00630F5B"/>
    <w:rsid w:val="00636187"/>
    <w:rsid w:val="006363CF"/>
    <w:rsid w:val="00640396"/>
    <w:rsid w:val="0064145B"/>
    <w:rsid w:val="0064154E"/>
    <w:rsid w:val="00642B47"/>
    <w:rsid w:val="00645BAA"/>
    <w:rsid w:val="00647B5E"/>
    <w:rsid w:val="006539A8"/>
    <w:rsid w:val="00655AD3"/>
    <w:rsid w:val="006563A4"/>
    <w:rsid w:val="006576ED"/>
    <w:rsid w:val="00657A34"/>
    <w:rsid w:val="0066033A"/>
    <w:rsid w:val="00661139"/>
    <w:rsid w:val="00664D0D"/>
    <w:rsid w:val="00672598"/>
    <w:rsid w:val="00672DCF"/>
    <w:rsid w:val="00677736"/>
    <w:rsid w:val="00677B3E"/>
    <w:rsid w:val="00683219"/>
    <w:rsid w:val="0068368C"/>
    <w:rsid w:val="00686F62"/>
    <w:rsid w:val="00687C15"/>
    <w:rsid w:val="00690E1F"/>
    <w:rsid w:val="006911E9"/>
    <w:rsid w:val="0069377E"/>
    <w:rsid w:val="00695020"/>
    <w:rsid w:val="00695D28"/>
    <w:rsid w:val="00697348"/>
    <w:rsid w:val="006B07CF"/>
    <w:rsid w:val="006B0EBF"/>
    <w:rsid w:val="006B4C7B"/>
    <w:rsid w:val="006C047C"/>
    <w:rsid w:val="006C4307"/>
    <w:rsid w:val="006C561A"/>
    <w:rsid w:val="006D04FB"/>
    <w:rsid w:val="006D07D3"/>
    <w:rsid w:val="006D78DD"/>
    <w:rsid w:val="006D7B81"/>
    <w:rsid w:val="006E0581"/>
    <w:rsid w:val="006E105A"/>
    <w:rsid w:val="006E2663"/>
    <w:rsid w:val="006E4402"/>
    <w:rsid w:val="006E45E6"/>
    <w:rsid w:val="006E7400"/>
    <w:rsid w:val="006F142A"/>
    <w:rsid w:val="006F3E09"/>
    <w:rsid w:val="006F3F51"/>
    <w:rsid w:val="006F7BC6"/>
    <w:rsid w:val="0070599D"/>
    <w:rsid w:val="00710297"/>
    <w:rsid w:val="007159C3"/>
    <w:rsid w:val="0071619F"/>
    <w:rsid w:val="007218A3"/>
    <w:rsid w:val="00722598"/>
    <w:rsid w:val="0072281C"/>
    <w:rsid w:val="00726BCB"/>
    <w:rsid w:val="0073173F"/>
    <w:rsid w:val="00732AE5"/>
    <w:rsid w:val="00735956"/>
    <w:rsid w:val="00736069"/>
    <w:rsid w:val="00736A64"/>
    <w:rsid w:val="00740482"/>
    <w:rsid w:val="0074051F"/>
    <w:rsid w:val="007409FA"/>
    <w:rsid w:val="00743525"/>
    <w:rsid w:val="00754463"/>
    <w:rsid w:val="007557F0"/>
    <w:rsid w:val="00757DD6"/>
    <w:rsid w:val="0076075D"/>
    <w:rsid w:val="00760FE2"/>
    <w:rsid w:val="00761B92"/>
    <w:rsid w:val="00762838"/>
    <w:rsid w:val="00765EF9"/>
    <w:rsid w:val="00766E5A"/>
    <w:rsid w:val="00767284"/>
    <w:rsid w:val="0077196C"/>
    <w:rsid w:val="00775319"/>
    <w:rsid w:val="00775F29"/>
    <w:rsid w:val="00775F75"/>
    <w:rsid w:val="0077620F"/>
    <w:rsid w:val="00783431"/>
    <w:rsid w:val="007845CD"/>
    <w:rsid w:val="007857B2"/>
    <w:rsid w:val="00787E5C"/>
    <w:rsid w:val="00790B73"/>
    <w:rsid w:val="007912CD"/>
    <w:rsid w:val="007A021E"/>
    <w:rsid w:val="007A11DE"/>
    <w:rsid w:val="007A1589"/>
    <w:rsid w:val="007A1CCF"/>
    <w:rsid w:val="007A63F4"/>
    <w:rsid w:val="007B1114"/>
    <w:rsid w:val="007B2786"/>
    <w:rsid w:val="007B31A4"/>
    <w:rsid w:val="007B3980"/>
    <w:rsid w:val="007B4B8F"/>
    <w:rsid w:val="007B4D27"/>
    <w:rsid w:val="007B582C"/>
    <w:rsid w:val="007B5D13"/>
    <w:rsid w:val="007B6FA8"/>
    <w:rsid w:val="007C1B54"/>
    <w:rsid w:val="007C43B5"/>
    <w:rsid w:val="007D027F"/>
    <w:rsid w:val="007D0686"/>
    <w:rsid w:val="007D3A0D"/>
    <w:rsid w:val="007D4E02"/>
    <w:rsid w:val="007D5203"/>
    <w:rsid w:val="007D66B4"/>
    <w:rsid w:val="007E0349"/>
    <w:rsid w:val="007E1D00"/>
    <w:rsid w:val="007E64F9"/>
    <w:rsid w:val="007F5204"/>
    <w:rsid w:val="00800D6D"/>
    <w:rsid w:val="008022DA"/>
    <w:rsid w:val="00805984"/>
    <w:rsid w:val="008104A0"/>
    <w:rsid w:val="00812C7A"/>
    <w:rsid w:val="0082652D"/>
    <w:rsid w:val="00830D6E"/>
    <w:rsid w:val="00832451"/>
    <w:rsid w:val="00833E92"/>
    <w:rsid w:val="008348DC"/>
    <w:rsid w:val="0083610F"/>
    <w:rsid w:val="00842F81"/>
    <w:rsid w:val="00844236"/>
    <w:rsid w:val="00850862"/>
    <w:rsid w:val="00850975"/>
    <w:rsid w:val="00852D69"/>
    <w:rsid w:val="00854CF3"/>
    <w:rsid w:val="00860091"/>
    <w:rsid w:val="00863FC7"/>
    <w:rsid w:val="008640E3"/>
    <w:rsid w:val="00864258"/>
    <w:rsid w:val="00864ED4"/>
    <w:rsid w:val="00882B71"/>
    <w:rsid w:val="00885B11"/>
    <w:rsid w:val="008908B8"/>
    <w:rsid w:val="00890BCD"/>
    <w:rsid w:val="008910F1"/>
    <w:rsid w:val="008918ED"/>
    <w:rsid w:val="00892086"/>
    <w:rsid w:val="00892A25"/>
    <w:rsid w:val="00895937"/>
    <w:rsid w:val="008966AB"/>
    <w:rsid w:val="008978B3"/>
    <w:rsid w:val="00897E07"/>
    <w:rsid w:val="008A1914"/>
    <w:rsid w:val="008A50CF"/>
    <w:rsid w:val="008A5113"/>
    <w:rsid w:val="008A647D"/>
    <w:rsid w:val="008B25CC"/>
    <w:rsid w:val="008B2ADE"/>
    <w:rsid w:val="008B3846"/>
    <w:rsid w:val="008B5A32"/>
    <w:rsid w:val="008C2753"/>
    <w:rsid w:val="008D04D7"/>
    <w:rsid w:val="008D0AB9"/>
    <w:rsid w:val="008D1B59"/>
    <w:rsid w:val="008D6F76"/>
    <w:rsid w:val="008D7424"/>
    <w:rsid w:val="008E06D9"/>
    <w:rsid w:val="008E5B73"/>
    <w:rsid w:val="008E6D30"/>
    <w:rsid w:val="008E720D"/>
    <w:rsid w:val="008E7949"/>
    <w:rsid w:val="008F368C"/>
    <w:rsid w:val="008F5D25"/>
    <w:rsid w:val="009012B2"/>
    <w:rsid w:val="00901593"/>
    <w:rsid w:val="009016F4"/>
    <w:rsid w:val="009043CD"/>
    <w:rsid w:val="00906230"/>
    <w:rsid w:val="00910BFD"/>
    <w:rsid w:val="00914D4F"/>
    <w:rsid w:val="009159E9"/>
    <w:rsid w:val="00917105"/>
    <w:rsid w:val="00921517"/>
    <w:rsid w:val="009221B0"/>
    <w:rsid w:val="00922C71"/>
    <w:rsid w:val="0092346E"/>
    <w:rsid w:val="00925A3F"/>
    <w:rsid w:val="009266BD"/>
    <w:rsid w:val="009315B5"/>
    <w:rsid w:val="0093183D"/>
    <w:rsid w:val="0093184A"/>
    <w:rsid w:val="00933839"/>
    <w:rsid w:val="009340C9"/>
    <w:rsid w:val="00934517"/>
    <w:rsid w:val="0093535F"/>
    <w:rsid w:val="00952AA4"/>
    <w:rsid w:val="0095360D"/>
    <w:rsid w:val="00953C59"/>
    <w:rsid w:val="00953F47"/>
    <w:rsid w:val="00954856"/>
    <w:rsid w:val="009549A9"/>
    <w:rsid w:val="00955C17"/>
    <w:rsid w:val="00962F18"/>
    <w:rsid w:val="009644DD"/>
    <w:rsid w:val="00967D56"/>
    <w:rsid w:val="00973108"/>
    <w:rsid w:val="00975087"/>
    <w:rsid w:val="0097596D"/>
    <w:rsid w:val="00977AF8"/>
    <w:rsid w:val="00980500"/>
    <w:rsid w:val="0098370B"/>
    <w:rsid w:val="00987DB0"/>
    <w:rsid w:val="00991ED0"/>
    <w:rsid w:val="00995454"/>
    <w:rsid w:val="00997E9B"/>
    <w:rsid w:val="009A0222"/>
    <w:rsid w:val="009A1A87"/>
    <w:rsid w:val="009A39F0"/>
    <w:rsid w:val="009A7515"/>
    <w:rsid w:val="009A7BEB"/>
    <w:rsid w:val="009B23A2"/>
    <w:rsid w:val="009C10D2"/>
    <w:rsid w:val="009C6D39"/>
    <w:rsid w:val="009D0208"/>
    <w:rsid w:val="009D2B03"/>
    <w:rsid w:val="009D2E72"/>
    <w:rsid w:val="009D4D80"/>
    <w:rsid w:val="009D5DDC"/>
    <w:rsid w:val="009E26D4"/>
    <w:rsid w:val="009E2D02"/>
    <w:rsid w:val="009E6C13"/>
    <w:rsid w:val="009E7DA2"/>
    <w:rsid w:val="009F1DF3"/>
    <w:rsid w:val="009F2B9E"/>
    <w:rsid w:val="009F69D8"/>
    <w:rsid w:val="00A01ABF"/>
    <w:rsid w:val="00A04424"/>
    <w:rsid w:val="00A07BD4"/>
    <w:rsid w:val="00A1238C"/>
    <w:rsid w:val="00A17116"/>
    <w:rsid w:val="00A232F5"/>
    <w:rsid w:val="00A23508"/>
    <w:rsid w:val="00A24744"/>
    <w:rsid w:val="00A263BC"/>
    <w:rsid w:val="00A30421"/>
    <w:rsid w:val="00A32A90"/>
    <w:rsid w:val="00A337E7"/>
    <w:rsid w:val="00A34BCF"/>
    <w:rsid w:val="00A478E8"/>
    <w:rsid w:val="00A500B3"/>
    <w:rsid w:val="00A619D8"/>
    <w:rsid w:val="00A61F5C"/>
    <w:rsid w:val="00A6402B"/>
    <w:rsid w:val="00A6480C"/>
    <w:rsid w:val="00A64964"/>
    <w:rsid w:val="00A67651"/>
    <w:rsid w:val="00A70E6A"/>
    <w:rsid w:val="00A72B8B"/>
    <w:rsid w:val="00A735C5"/>
    <w:rsid w:val="00A755C5"/>
    <w:rsid w:val="00A75989"/>
    <w:rsid w:val="00A82A13"/>
    <w:rsid w:val="00A86878"/>
    <w:rsid w:val="00A86E3E"/>
    <w:rsid w:val="00A90EEC"/>
    <w:rsid w:val="00A92D4D"/>
    <w:rsid w:val="00AA1E33"/>
    <w:rsid w:val="00AA2095"/>
    <w:rsid w:val="00AA2F7F"/>
    <w:rsid w:val="00AA4AB5"/>
    <w:rsid w:val="00AB14CC"/>
    <w:rsid w:val="00AB1F36"/>
    <w:rsid w:val="00AB25C6"/>
    <w:rsid w:val="00AB2E34"/>
    <w:rsid w:val="00AB4D91"/>
    <w:rsid w:val="00AB5698"/>
    <w:rsid w:val="00AB6D8C"/>
    <w:rsid w:val="00AC1339"/>
    <w:rsid w:val="00AC5979"/>
    <w:rsid w:val="00AC6D4D"/>
    <w:rsid w:val="00AD022D"/>
    <w:rsid w:val="00AD1734"/>
    <w:rsid w:val="00AD2662"/>
    <w:rsid w:val="00AD6E9A"/>
    <w:rsid w:val="00AD7B4D"/>
    <w:rsid w:val="00AE5E58"/>
    <w:rsid w:val="00AF0FF3"/>
    <w:rsid w:val="00AF1146"/>
    <w:rsid w:val="00AF4687"/>
    <w:rsid w:val="00AF4BE7"/>
    <w:rsid w:val="00AF5051"/>
    <w:rsid w:val="00AF54D9"/>
    <w:rsid w:val="00AF6106"/>
    <w:rsid w:val="00B00F3C"/>
    <w:rsid w:val="00B014AB"/>
    <w:rsid w:val="00B03E8A"/>
    <w:rsid w:val="00B05CAE"/>
    <w:rsid w:val="00B13F19"/>
    <w:rsid w:val="00B15983"/>
    <w:rsid w:val="00B166C3"/>
    <w:rsid w:val="00B30B93"/>
    <w:rsid w:val="00B31B2F"/>
    <w:rsid w:val="00B416D7"/>
    <w:rsid w:val="00B4188E"/>
    <w:rsid w:val="00B42C85"/>
    <w:rsid w:val="00B430B4"/>
    <w:rsid w:val="00B4414D"/>
    <w:rsid w:val="00B47005"/>
    <w:rsid w:val="00B50A37"/>
    <w:rsid w:val="00B51336"/>
    <w:rsid w:val="00B51483"/>
    <w:rsid w:val="00B57A56"/>
    <w:rsid w:val="00B608E9"/>
    <w:rsid w:val="00B62345"/>
    <w:rsid w:val="00B62C42"/>
    <w:rsid w:val="00B63857"/>
    <w:rsid w:val="00B653FF"/>
    <w:rsid w:val="00B6786F"/>
    <w:rsid w:val="00B77FB2"/>
    <w:rsid w:val="00B80198"/>
    <w:rsid w:val="00B844E6"/>
    <w:rsid w:val="00B85211"/>
    <w:rsid w:val="00B87CED"/>
    <w:rsid w:val="00B9788C"/>
    <w:rsid w:val="00BA0104"/>
    <w:rsid w:val="00BA0558"/>
    <w:rsid w:val="00BA1D37"/>
    <w:rsid w:val="00BA21E4"/>
    <w:rsid w:val="00BA261C"/>
    <w:rsid w:val="00BA443A"/>
    <w:rsid w:val="00BA6198"/>
    <w:rsid w:val="00BA7593"/>
    <w:rsid w:val="00BA7885"/>
    <w:rsid w:val="00BB3686"/>
    <w:rsid w:val="00BB7436"/>
    <w:rsid w:val="00BC23A7"/>
    <w:rsid w:val="00BC2735"/>
    <w:rsid w:val="00BC3C6A"/>
    <w:rsid w:val="00BD117D"/>
    <w:rsid w:val="00BD1D2B"/>
    <w:rsid w:val="00BD3099"/>
    <w:rsid w:val="00BD475F"/>
    <w:rsid w:val="00BD5B29"/>
    <w:rsid w:val="00BE20FE"/>
    <w:rsid w:val="00BE5A84"/>
    <w:rsid w:val="00BE6162"/>
    <w:rsid w:val="00BE6DCA"/>
    <w:rsid w:val="00BF158C"/>
    <w:rsid w:val="00BF5E34"/>
    <w:rsid w:val="00C00D9D"/>
    <w:rsid w:val="00C0189B"/>
    <w:rsid w:val="00C02A8C"/>
    <w:rsid w:val="00C03C2C"/>
    <w:rsid w:val="00C06732"/>
    <w:rsid w:val="00C07C73"/>
    <w:rsid w:val="00C10BA3"/>
    <w:rsid w:val="00C149FA"/>
    <w:rsid w:val="00C15B98"/>
    <w:rsid w:val="00C17B96"/>
    <w:rsid w:val="00C21C49"/>
    <w:rsid w:val="00C21F3D"/>
    <w:rsid w:val="00C33D9C"/>
    <w:rsid w:val="00C3481E"/>
    <w:rsid w:val="00C35913"/>
    <w:rsid w:val="00C43AB4"/>
    <w:rsid w:val="00C44463"/>
    <w:rsid w:val="00C44FC6"/>
    <w:rsid w:val="00C457E5"/>
    <w:rsid w:val="00C54C64"/>
    <w:rsid w:val="00C54D1B"/>
    <w:rsid w:val="00C64686"/>
    <w:rsid w:val="00C65189"/>
    <w:rsid w:val="00C66927"/>
    <w:rsid w:val="00C72AA2"/>
    <w:rsid w:val="00C734A3"/>
    <w:rsid w:val="00C76679"/>
    <w:rsid w:val="00C80E58"/>
    <w:rsid w:val="00C819F5"/>
    <w:rsid w:val="00C84A4C"/>
    <w:rsid w:val="00C87AF7"/>
    <w:rsid w:val="00C9014C"/>
    <w:rsid w:val="00C90324"/>
    <w:rsid w:val="00C90E54"/>
    <w:rsid w:val="00C916E1"/>
    <w:rsid w:val="00C92339"/>
    <w:rsid w:val="00CA361F"/>
    <w:rsid w:val="00CA374D"/>
    <w:rsid w:val="00CA60C2"/>
    <w:rsid w:val="00CB07F3"/>
    <w:rsid w:val="00CB5B9B"/>
    <w:rsid w:val="00CB72FA"/>
    <w:rsid w:val="00CC179A"/>
    <w:rsid w:val="00CC1DBC"/>
    <w:rsid w:val="00CC2C9D"/>
    <w:rsid w:val="00CC406C"/>
    <w:rsid w:val="00CC5995"/>
    <w:rsid w:val="00CD3D6F"/>
    <w:rsid w:val="00CE0C18"/>
    <w:rsid w:val="00CE16AC"/>
    <w:rsid w:val="00CE24E5"/>
    <w:rsid w:val="00CE3084"/>
    <w:rsid w:val="00CE7894"/>
    <w:rsid w:val="00CF6AED"/>
    <w:rsid w:val="00D016FE"/>
    <w:rsid w:val="00D01F11"/>
    <w:rsid w:val="00D126E8"/>
    <w:rsid w:val="00D13186"/>
    <w:rsid w:val="00D13288"/>
    <w:rsid w:val="00D1388A"/>
    <w:rsid w:val="00D13BD7"/>
    <w:rsid w:val="00D152F6"/>
    <w:rsid w:val="00D2186A"/>
    <w:rsid w:val="00D21EBC"/>
    <w:rsid w:val="00D2203E"/>
    <w:rsid w:val="00D25436"/>
    <w:rsid w:val="00D2616D"/>
    <w:rsid w:val="00D3057E"/>
    <w:rsid w:val="00D3067E"/>
    <w:rsid w:val="00D315D6"/>
    <w:rsid w:val="00D43034"/>
    <w:rsid w:val="00D468F8"/>
    <w:rsid w:val="00D507F1"/>
    <w:rsid w:val="00D52673"/>
    <w:rsid w:val="00D5669C"/>
    <w:rsid w:val="00D56798"/>
    <w:rsid w:val="00D63089"/>
    <w:rsid w:val="00D67238"/>
    <w:rsid w:val="00D717DA"/>
    <w:rsid w:val="00D73C3A"/>
    <w:rsid w:val="00D90885"/>
    <w:rsid w:val="00D9150C"/>
    <w:rsid w:val="00D91C65"/>
    <w:rsid w:val="00D93E17"/>
    <w:rsid w:val="00D94548"/>
    <w:rsid w:val="00D94940"/>
    <w:rsid w:val="00D955EA"/>
    <w:rsid w:val="00D96260"/>
    <w:rsid w:val="00D972A8"/>
    <w:rsid w:val="00DA325B"/>
    <w:rsid w:val="00DA3C7A"/>
    <w:rsid w:val="00DA5A40"/>
    <w:rsid w:val="00DA6988"/>
    <w:rsid w:val="00DB0467"/>
    <w:rsid w:val="00DB3ED3"/>
    <w:rsid w:val="00DB593C"/>
    <w:rsid w:val="00DB5E52"/>
    <w:rsid w:val="00DC0FA3"/>
    <w:rsid w:val="00DC128E"/>
    <w:rsid w:val="00DC14D5"/>
    <w:rsid w:val="00DC7DB2"/>
    <w:rsid w:val="00DC7FB2"/>
    <w:rsid w:val="00DD194B"/>
    <w:rsid w:val="00DD3057"/>
    <w:rsid w:val="00DD655E"/>
    <w:rsid w:val="00DD75FB"/>
    <w:rsid w:val="00DE3206"/>
    <w:rsid w:val="00DE518A"/>
    <w:rsid w:val="00DF03CA"/>
    <w:rsid w:val="00DF07B5"/>
    <w:rsid w:val="00DF0D19"/>
    <w:rsid w:val="00DF21E7"/>
    <w:rsid w:val="00DF54D2"/>
    <w:rsid w:val="00DF560D"/>
    <w:rsid w:val="00E01E7F"/>
    <w:rsid w:val="00E038E0"/>
    <w:rsid w:val="00E125A0"/>
    <w:rsid w:val="00E130D4"/>
    <w:rsid w:val="00E21CA8"/>
    <w:rsid w:val="00E317EA"/>
    <w:rsid w:val="00E321CA"/>
    <w:rsid w:val="00E3618D"/>
    <w:rsid w:val="00E36804"/>
    <w:rsid w:val="00E42162"/>
    <w:rsid w:val="00E42418"/>
    <w:rsid w:val="00E46576"/>
    <w:rsid w:val="00E56BB6"/>
    <w:rsid w:val="00E60384"/>
    <w:rsid w:val="00E61E20"/>
    <w:rsid w:val="00E62974"/>
    <w:rsid w:val="00E63CC4"/>
    <w:rsid w:val="00E70BD7"/>
    <w:rsid w:val="00E72BFE"/>
    <w:rsid w:val="00E72DED"/>
    <w:rsid w:val="00E74882"/>
    <w:rsid w:val="00E75867"/>
    <w:rsid w:val="00E76B49"/>
    <w:rsid w:val="00E77B6D"/>
    <w:rsid w:val="00E77CFB"/>
    <w:rsid w:val="00E80662"/>
    <w:rsid w:val="00E80A11"/>
    <w:rsid w:val="00E826F7"/>
    <w:rsid w:val="00E83E31"/>
    <w:rsid w:val="00E8418D"/>
    <w:rsid w:val="00E84CD2"/>
    <w:rsid w:val="00E84E6B"/>
    <w:rsid w:val="00E865CC"/>
    <w:rsid w:val="00E8709E"/>
    <w:rsid w:val="00E874D6"/>
    <w:rsid w:val="00E947FF"/>
    <w:rsid w:val="00E96C04"/>
    <w:rsid w:val="00EA11F3"/>
    <w:rsid w:val="00EA166E"/>
    <w:rsid w:val="00EB1430"/>
    <w:rsid w:val="00EB1CEC"/>
    <w:rsid w:val="00EB271E"/>
    <w:rsid w:val="00EB3470"/>
    <w:rsid w:val="00EB391B"/>
    <w:rsid w:val="00EB6765"/>
    <w:rsid w:val="00EB7308"/>
    <w:rsid w:val="00EB762E"/>
    <w:rsid w:val="00EC1E8E"/>
    <w:rsid w:val="00EC274C"/>
    <w:rsid w:val="00EC7966"/>
    <w:rsid w:val="00ED0B4C"/>
    <w:rsid w:val="00ED36BB"/>
    <w:rsid w:val="00EE2453"/>
    <w:rsid w:val="00EE3421"/>
    <w:rsid w:val="00EE41A3"/>
    <w:rsid w:val="00EE4950"/>
    <w:rsid w:val="00EE5F3F"/>
    <w:rsid w:val="00EE7F3C"/>
    <w:rsid w:val="00F027F3"/>
    <w:rsid w:val="00F03193"/>
    <w:rsid w:val="00F04762"/>
    <w:rsid w:val="00F06F36"/>
    <w:rsid w:val="00F113AB"/>
    <w:rsid w:val="00F14A65"/>
    <w:rsid w:val="00F20132"/>
    <w:rsid w:val="00F21939"/>
    <w:rsid w:val="00F2533D"/>
    <w:rsid w:val="00F2619F"/>
    <w:rsid w:val="00F33E81"/>
    <w:rsid w:val="00F428ED"/>
    <w:rsid w:val="00F47672"/>
    <w:rsid w:val="00F54A23"/>
    <w:rsid w:val="00F56E8E"/>
    <w:rsid w:val="00F56EDA"/>
    <w:rsid w:val="00F57A90"/>
    <w:rsid w:val="00F65D78"/>
    <w:rsid w:val="00F67DC2"/>
    <w:rsid w:val="00F759D9"/>
    <w:rsid w:val="00F7614C"/>
    <w:rsid w:val="00F77534"/>
    <w:rsid w:val="00F84901"/>
    <w:rsid w:val="00F879F0"/>
    <w:rsid w:val="00F90079"/>
    <w:rsid w:val="00F90A0E"/>
    <w:rsid w:val="00F92958"/>
    <w:rsid w:val="00F93AE4"/>
    <w:rsid w:val="00F95EFD"/>
    <w:rsid w:val="00FA00F2"/>
    <w:rsid w:val="00FA1D26"/>
    <w:rsid w:val="00FA430D"/>
    <w:rsid w:val="00FB0113"/>
    <w:rsid w:val="00FB0189"/>
    <w:rsid w:val="00FB0F1D"/>
    <w:rsid w:val="00FB267A"/>
    <w:rsid w:val="00FB40CC"/>
    <w:rsid w:val="00FC147F"/>
    <w:rsid w:val="00FC1BD9"/>
    <w:rsid w:val="00FC5978"/>
    <w:rsid w:val="00FC736B"/>
    <w:rsid w:val="00FD1F3B"/>
    <w:rsid w:val="00FD7C6E"/>
    <w:rsid w:val="00FE2AAE"/>
    <w:rsid w:val="00FE398D"/>
    <w:rsid w:val="00FE5028"/>
    <w:rsid w:val="00FE5F66"/>
    <w:rsid w:val="00FE67DA"/>
    <w:rsid w:val="00FF6B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6DEB4D"/>
  <w15:docId w15:val="{CDBCA2CC-7E88-469C-9DEA-B4A8196BA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55C17"/>
    <w:pPr>
      <w:autoSpaceDE w:val="0"/>
      <w:autoSpaceDN w:val="0"/>
      <w:adjustRightInd w:val="0"/>
    </w:pPr>
  </w:style>
  <w:style w:type="paragraph" w:styleId="Heading1">
    <w:name w:val="heading 1"/>
    <w:next w:val="BodyText"/>
    <w:link w:val="Heading1Char"/>
    <w:qFormat/>
    <w:rsid w:val="00023C68"/>
    <w:pPr>
      <w:keepNext/>
      <w:keepLines/>
      <w:widowControl w:val="0"/>
      <w:autoSpaceDE w:val="0"/>
      <w:autoSpaceDN w:val="0"/>
      <w:adjustRightInd w:val="0"/>
      <w:spacing w:before="440" w:after="220"/>
      <w:ind w:left="360" w:hanging="360"/>
      <w:outlineLvl w:val="0"/>
    </w:pPr>
    <w:rPr>
      <w:rFonts w:eastAsiaTheme="majorEastAsia" w:cstheme="majorBidi"/>
      <w:caps/>
    </w:rPr>
  </w:style>
  <w:style w:type="paragraph" w:styleId="Heading2">
    <w:name w:val="heading 2"/>
    <w:basedOn w:val="BodyText"/>
    <w:next w:val="BodyText"/>
    <w:link w:val="Heading2Char"/>
    <w:qFormat/>
    <w:rsid w:val="00023C68"/>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023C68"/>
    <w:pPr>
      <w:outlineLvl w:val="2"/>
    </w:pPr>
  </w:style>
  <w:style w:type="paragraph" w:styleId="Heading4">
    <w:name w:val="heading 4"/>
    <w:next w:val="BodyText"/>
    <w:link w:val="Heading4Char"/>
    <w:uiPriority w:val="9"/>
    <w:semiHidden/>
    <w:unhideWhenUsed/>
    <w:qFormat/>
    <w:rsid w:val="00023C68"/>
    <w:pPr>
      <w:keepNext/>
      <w:keepLines/>
      <w:spacing w:after="220"/>
      <w:outlineLvl w:val="3"/>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D475F"/>
    <w:pPr>
      <w:tabs>
        <w:tab w:val="center" w:pos="4320"/>
        <w:tab w:val="right" w:pos="8640"/>
      </w:tabs>
    </w:pPr>
  </w:style>
  <w:style w:type="paragraph" w:styleId="Footer">
    <w:name w:val="footer"/>
    <w:basedOn w:val="Normal"/>
    <w:link w:val="FooterChar"/>
    <w:uiPriority w:val="99"/>
    <w:rsid w:val="00C92339"/>
    <w:pPr>
      <w:tabs>
        <w:tab w:val="center" w:pos="4320"/>
        <w:tab w:val="right" w:pos="8640"/>
      </w:tabs>
    </w:pPr>
  </w:style>
  <w:style w:type="character" w:styleId="PageNumber">
    <w:name w:val="page number"/>
    <w:basedOn w:val="DefaultParagraphFont"/>
    <w:rsid w:val="00C92339"/>
  </w:style>
  <w:style w:type="paragraph" w:styleId="BalloonText">
    <w:name w:val="Balloon Text"/>
    <w:basedOn w:val="Normal"/>
    <w:semiHidden/>
    <w:rsid w:val="00F33E81"/>
    <w:rPr>
      <w:rFonts w:ascii="Tahoma" w:hAnsi="Tahoma" w:cs="Tahoma"/>
      <w:sz w:val="16"/>
      <w:szCs w:val="16"/>
    </w:rPr>
  </w:style>
  <w:style w:type="character" w:styleId="Hyperlink">
    <w:name w:val="Hyperlink"/>
    <w:basedOn w:val="DefaultParagraphFont"/>
    <w:rsid w:val="00006CFA"/>
    <w:rPr>
      <w:b w:val="0"/>
      <w:bCs w:val="0"/>
      <w:strike w:val="0"/>
      <w:dstrike w:val="0"/>
      <w:color w:val="0000CC"/>
      <w:u w:val="none"/>
      <w:effect w:val="none"/>
    </w:rPr>
  </w:style>
  <w:style w:type="character" w:customStyle="1" w:styleId="style1">
    <w:name w:val="style1"/>
    <w:basedOn w:val="DefaultParagraphFont"/>
    <w:rsid w:val="00AF0FF3"/>
  </w:style>
  <w:style w:type="character" w:styleId="FollowedHyperlink">
    <w:name w:val="FollowedHyperlink"/>
    <w:basedOn w:val="DefaultParagraphFont"/>
    <w:rsid w:val="000A55FE"/>
    <w:rPr>
      <w:color w:val="800080"/>
      <w:u w:val="single"/>
    </w:rPr>
  </w:style>
  <w:style w:type="character" w:styleId="CommentReference">
    <w:name w:val="annotation reference"/>
    <w:basedOn w:val="DefaultParagraphFont"/>
    <w:rsid w:val="00977AF8"/>
    <w:rPr>
      <w:sz w:val="16"/>
      <w:szCs w:val="16"/>
    </w:rPr>
  </w:style>
  <w:style w:type="paragraph" w:styleId="CommentText">
    <w:name w:val="annotation text"/>
    <w:basedOn w:val="Normal"/>
    <w:link w:val="CommentTextChar"/>
    <w:rsid w:val="00977AF8"/>
  </w:style>
  <w:style w:type="character" w:customStyle="1" w:styleId="CommentTextChar">
    <w:name w:val="Comment Text Char"/>
    <w:basedOn w:val="DefaultParagraphFont"/>
    <w:link w:val="CommentText"/>
    <w:rsid w:val="00977AF8"/>
    <w:rPr>
      <w:rFonts w:ascii="Letter Gothic" w:hAnsi="Letter Gothic"/>
    </w:rPr>
  </w:style>
  <w:style w:type="paragraph" w:styleId="CommentSubject">
    <w:name w:val="annotation subject"/>
    <w:basedOn w:val="CommentText"/>
    <w:next w:val="CommentText"/>
    <w:link w:val="CommentSubjectChar"/>
    <w:rsid w:val="00977AF8"/>
    <w:rPr>
      <w:b/>
      <w:bCs/>
    </w:rPr>
  </w:style>
  <w:style w:type="character" w:customStyle="1" w:styleId="CommentSubjectChar">
    <w:name w:val="Comment Subject Char"/>
    <w:basedOn w:val="CommentTextChar"/>
    <w:link w:val="CommentSubject"/>
    <w:rsid w:val="00977AF8"/>
    <w:rPr>
      <w:rFonts w:ascii="Letter Gothic" w:hAnsi="Letter Gothic"/>
      <w:b/>
      <w:bCs/>
    </w:rPr>
  </w:style>
  <w:style w:type="character" w:customStyle="1" w:styleId="rtext1">
    <w:name w:val="rtext1"/>
    <w:basedOn w:val="DefaultParagraphFont"/>
    <w:rsid w:val="007B1114"/>
    <w:rPr>
      <w:rFonts w:ascii="Verdana" w:hAnsi="Verdana" w:hint="default"/>
      <w:strike w:val="0"/>
      <w:dstrike w:val="0"/>
      <w:sz w:val="18"/>
      <w:szCs w:val="18"/>
      <w:u w:val="none"/>
      <w:effect w:val="none"/>
    </w:rPr>
  </w:style>
  <w:style w:type="paragraph" w:styleId="ListParagraph">
    <w:name w:val="List Paragraph"/>
    <w:basedOn w:val="Normal"/>
    <w:uiPriority w:val="34"/>
    <w:qFormat/>
    <w:rsid w:val="00181609"/>
    <w:pPr>
      <w:autoSpaceDE/>
      <w:autoSpaceDN/>
      <w:adjustRightInd/>
      <w:ind w:left="720"/>
    </w:pPr>
    <w:rPr>
      <w:rFonts w:ascii="Calibri" w:eastAsia="Calibri" w:hAnsi="Calibri" w:cs="Times New Roman"/>
    </w:rPr>
  </w:style>
  <w:style w:type="character" w:customStyle="1" w:styleId="FooterChar">
    <w:name w:val="Footer Char"/>
    <w:basedOn w:val="DefaultParagraphFont"/>
    <w:link w:val="Footer"/>
    <w:uiPriority w:val="99"/>
    <w:rsid w:val="00070B33"/>
    <w:rPr>
      <w:rFonts w:ascii="Letter Gothic" w:hAnsi="Letter Gothic"/>
      <w:sz w:val="24"/>
      <w:szCs w:val="24"/>
    </w:rPr>
  </w:style>
  <w:style w:type="paragraph" w:styleId="Revision">
    <w:name w:val="Revision"/>
    <w:hidden/>
    <w:uiPriority w:val="99"/>
    <w:semiHidden/>
    <w:rsid w:val="00B430B4"/>
    <w:rPr>
      <w:rFonts w:ascii="Letter Gothic" w:hAnsi="Letter Gothic"/>
      <w:sz w:val="24"/>
      <w:szCs w:val="24"/>
    </w:rPr>
  </w:style>
  <w:style w:type="paragraph" w:styleId="FootnoteText">
    <w:name w:val="footnote text"/>
    <w:basedOn w:val="Normal"/>
    <w:link w:val="FootnoteTextChar"/>
    <w:rsid w:val="00B4414D"/>
    <w:rPr>
      <w:sz w:val="20"/>
      <w:szCs w:val="20"/>
    </w:rPr>
  </w:style>
  <w:style w:type="character" w:customStyle="1" w:styleId="FootnoteTextChar">
    <w:name w:val="Footnote Text Char"/>
    <w:basedOn w:val="DefaultParagraphFont"/>
    <w:link w:val="FootnoteText"/>
    <w:rsid w:val="00B4414D"/>
    <w:rPr>
      <w:rFonts w:ascii="Letter Gothic" w:hAnsi="Letter Gothic"/>
    </w:rPr>
  </w:style>
  <w:style w:type="character" w:styleId="FootnoteReference">
    <w:name w:val="footnote reference"/>
    <w:basedOn w:val="DefaultParagraphFont"/>
    <w:rsid w:val="00B4414D"/>
    <w:rPr>
      <w:vertAlign w:val="superscript"/>
    </w:rPr>
  </w:style>
  <w:style w:type="character" w:customStyle="1" w:styleId="outputtext">
    <w:name w:val="outputtext"/>
    <w:basedOn w:val="DefaultParagraphFont"/>
    <w:rsid w:val="007E0349"/>
  </w:style>
  <w:style w:type="character" w:styleId="Emphasis">
    <w:name w:val="Emphasis"/>
    <w:basedOn w:val="DefaultParagraphFont"/>
    <w:qFormat/>
    <w:rsid w:val="007D027F"/>
    <w:rPr>
      <w:i/>
      <w:iCs/>
    </w:rPr>
  </w:style>
  <w:style w:type="paragraph" w:customStyle="1" w:styleId="InspectionManual">
    <w:name w:val="Inspection Manual"/>
    <w:basedOn w:val="Normal"/>
    <w:link w:val="InspectionManualChar"/>
    <w:rsid w:val="00A755C5"/>
    <w:pPr>
      <w:autoSpaceDE/>
      <w:autoSpaceDN/>
      <w:adjustRightInd/>
      <w:ind w:firstLine="720"/>
      <w:jc w:val="center"/>
    </w:pPr>
    <w:rPr>
      <w:rFonts w:cs="Times New Roman"/>
      <w:b/>
      <w:sz w:val="38"/>
    </w:rPr>
  </w:style>
  <w:style w:type="character" w:customStyle="1" w:styleId="InspectionManualChar">
    <w:name w:val="Inspection Manual Char"/>
    <w:basedOn w:val="DefaultParagraphFont"/>
    <w:link w:val="InspectionManual"/>
    <w:rsid w:val="00A755C5"/>
    <w:rPr>
      <w:rFonts w:cs="Times New Roman"/>
      <w:b/>
      <w:sz w:val="38"/>
      <w:szCs w:val="24"/>
    </w:rPr>
  </w:style>
  <w:style w:type="character" w:styleId="LineNumber">
    <w:name w:val="line number"/>
    <w:basedOn w:val="DefaultParagraphFont"/>
    <w:semiHidden/>
    <w:unhideWhenUsed/>
    <w:rsid w:val="00E46576"/>
  </w:style>
  <w:style w:type="character" w:customStyle="1" w:styleId="Header01Char">
    <w:name w:val="Header 01 Char"/>
    <w:basedOn w:val="DefaultParagraphFont"/>
    <w:link w:val="Header01"/>
    <w:rsid w:val="00A6402B"/>
    <w:rPr>
      <w:sz w:val="24"/>
      <w:szCs w:val="24"/>
    </w:rPr>
  </w:style>
  <w:style w:type="paragraph" w:customStyle="1" w:styleId="Header01">
    <w:name w:val="Header 01"/>
    <w:basedOn w:val="Normal"/>
    <w:link w:val="Header01Char"/>
    <w:rsid w:val="00A6402B"/>
    <w:pPr>
      <w:tabs>
        <w:tab w:val="left" w:pos="274"/>
        <w:tab w:val="left" w:pos="806"/>
        <w:tab w:val="left" w:pos="1440"/>
        <w:tab w:val="left" w:pos="2074"/>
        <w:tab w:val="left" w:pos="2707"/>
      </w:tabs>
      <w:autoSpaceDE/>
      <w:autoSpaceDN/>
      <w:adjustRightInd/>
      <w:outlineLvl w:val="0"/>
    </w:pPr>
    <w:rPr>
      <w:sz w:val="24"/>
      <w:szCs w:val="24"/>
    </w:rPr>
  </w:style>
  <w:style w:type="paragraph" w:styleId="BodyText">
    <w:name w:val="Body Text"/>
    <w:link w:val="BodyTextChar"/>
    <w:rsid w:val="00023C68"/>
    <w:pPr>
      <w:spacing w:after="220"/>
    </w:pPr>
    <w:rPr>
      <w:rFonts w:eastAsiaTheme="minorHAnsi"/>
    </w:rPr>
  </w:style>
  <w:style w:type="character" w:customStyle="1" w:styleId="BodyTextChar">
    <w:name w:val="Body Text Char"/>
    <w:basedOn w:val="DefaultParagraphFont"/>
    <w:link w:val="BodyText"/>
    <w:rsid w:val="00023C68"/>
    <w:rPr>
      <w:rFonts w:eastAsiaTheme="minorHAnsi"/>
    </w:rPr>
  </w:style>
  <w:style w:type="paragraph" w:customStyle="1" w:styleId="Applicability">
    <w:name w:val="Applicability"/>
    <w:basedOn w:val="BodyText"/>
    <w:qFormat/>
    <w:rsid w:val="00023C68"/>
    <w:pPr>
      <w:spacing w:before="440"/>
      <w:ind w:left="2160" w:hanging="2160"/>
    </w:pPr>
  </w:style>
  <w:style w:type="paragraph" w:customStyle="1" w:styleId="attachmenttitle">
    <w:name w:val="attachment title"/>
    <w:next w:val="BodyText"/>
    <w:qFormat/>
    <w:rsid w:val="00023C68"/>
    <w:pPr>
      <w:keepNext/>
      <w:keepLines/>
      <w:widowControl w:val="0"/>
      <w:spacing w:after="220"/>
      <w:jc w:val="center"/>
      <w:outlineLvl w:val="0"/>
    </w:pPr>
  </w:style>
  <w:style w:type="paragraph" w:customStyle="1" w:styleId="BodyText-table">
    <w:name w:val="Body Text - table"/>
    <w:qFormat/>
    <w:rsid w:val="00023C68"/>
    <w:rPr>
      <w:rFonts w:eastAsiaTheme="minorHAnsi" w:cstheme="minorBidi"/>
    </w:rPr>
  </w:style>
  <w:style w:type="paragraph" w:styleId="BodyText2">
    <w:name w:val="Body Text 2"/>
    <w:link w:val="BodyText2Char"/>
    <w:rsid w:val="00023C68"/>
    <w:pPr>
      <w:spacing w:after="220"/>
      <w:ind w:left="720" w:hanging="720"/>
    </w:pPr>
    <w:rPr>
      <w:rFonts w:eastAsiaTheme="majorEastAsia" w:cstheme="majorBidi"/>
    </w:rPr>
  </w:style>
  <w:style w:type="character" w:customStyle="1" w:styleId="BodyText2Char">
    <w:name w:val="Body Text 2 Char"/>
    <w:basedOn w:val="DefaultParagraphFont"/>
    <w:link w:val="BodyText2"/>
    <w:rsid w:val="00023C68"/>
    <w:rPr>
      <w:rFonts w:eastAsiaTheme="majorEastAsia" w:cstheme="majorBidi"/>
    </w:rPr>
  </w:style>
  <w:style w:type="paragraph" w:styleId="BodyText3">
    <w:name w:val="Body Text 3"/>
    <w:basedOn w:val="BodyText"/>
    <w:link w:val="BodyText3Char"/>
    <w:rsid w:val="00023C68"/>
    <w:pPr>
      <w:ind w:left="720"/>
    </w:pPr>
    <w:rPr>
      <w:rFonts w:eastAsiaTheme="majorEastAsia" w:cstheme="majorBidi"/>
    </w:rPr>
  </w:style>
  <w:style w:type="character" w:customStyle="1" w:styleId="BodyText3Char">
    <w:name w:val="Body Text 3 Char"/>
    <w:basedOn w:val="DefaultParagraphFont"/>
    <w:link w:val="BodyText3"/>
    <w:rsid w:val="00023C68"/>
    <w:rPr>
      <w:rFonts w:eastAsiaTheme="majorEastAsia" w:cstheme="majorBidi"/>
    </w:rPr>
  </w:style>
  <w:style w:type="character" w:customStyle="1" w:styleId="Commitment">
    <w:name w:val="Commitment"/>
    <w:basedOn w:val="BodyTextChar"/>
    <w:uiPriority w:val="1"/>
    <w:qFormat/>
    <w:rsid w:val="00023C68"/>
    <w:rPr>
      <w:rFonts w:ascii="Arial" w:eastAsiaTheme="minorHAnsi" w:hAnsi="Arial" w:cs="Arial"/>
      <w:i/>
      <w:iCs/>
    </w:rPr>
  </w:style>
  <w:style w:type="paragraph" w:customStyle="1" w:styleId="CornerstoneBases">
    <w:name w:val="Cornerstone / Bases"/>
    <w:basedOn w:val="BodyText"/>
    <w:qFormat/>
    <w:rsid w:val="00023C68"/>
    <w:pPr>
      <w:ind w:left="2160" w:hanging="2160"/>
    </w:pPr>
  </w:style>
  <w:style w:type="paragraph" w:customStyle="1" w:styleId="EffectiveDate">
    <w:name w:val="Effective Date"/>
    <w:next w:val="BodyText"/>
    <w:qFormat/>
    <w:rsid w:val="00023C68"/>
    <w:pPr>
      <w:spacing w:before="220" w:after="440"/>
      <w:jc w:val="center"/>
    </w:pPr>
  </w:style>
  <w:style w:type="paragraph" w:customStyle="1" w:styleId="END">
    <w:name w:val="END"/>
    <w:next w:val="BodyText"/>
    <w:qFormat/>
    <w:rsid w:val="00023C68"/>
    <w:pPr>
      <w:autoSpaceDE w:val="0"/>
      <w:autoSpaceDN w:val="0"/>
      <w:adjustRightInd w:val="0"/>
      <w:spacing w:before="440" w:after="440"/>
      <w:jc w:val="center"/>
    </w:pPr>
  </w:style>
  <w:style w:type="character" w:customStyle="1" w:styleId="Heading1Char">
    <w:name w:val="Heading 1 Char"/>
    <w:basedOn w:val="DefaultParagraphFont"/>
    <w:link w:val="Heading1"/>
    <w:rsid w:val="00023C68"/>
    <w:rPr>
      <w:rFonts w:eastAsiaTheme="majorEastAsia" w:cstheme="majorBidi"/>
      <w:caps/>
    </w:rPr>
  </w:style>
  <w:style w:type="character" w:customStyle="1" w:styleId="Heading2Char">
    <w:name w:val="Heading 2 Char"/>
    <w:basedOn w:val="DefaultParagraphFont"/>
    <w:link w:val="Heading2"/>
    <w:rsid w:val="00023C68"/>
    <w:rPr>
      <w:rFonts w:eastAsiaTheme="majorEastAsia" w:cstheme="majorBidi"/>
    </w:rPr>
  </w:style>
  <w:style w:type="character" w:customStyle="1" w:styleId="Heading3Char">
    <w:name w:val="Heading 3 Char"/>
    <w:basedOn w:val="DefaultParagraphFont"/>
    <w:link w:val="Heading3"/>
    <w:rsid w:val="00023C68"/>
    <w:rPr>
      <w:rFonts w:eastAsiaTheme="majorEastAsia" w:cstheme="majorBidi"/>
    </w:rPr>
  </w:style>
  <w:style w:type="character" w:customStyle="1" w:styleId="Heading4Char">
    <w:name w:val="Heading 4 Char"/>
    <w:basedOn w:val="DefaultParagraphFont"/>
    <w:link w:val="Heading4"/>
    <w:uiPriority w:val="9"/>
    <w:semiHidden/>
    <w:rsid w:val="00023C68"/>
    <w:rPr>
      <w:rFonts w:asciiTheme="majorHAnsi" w:eastAsiaTheme="majorEastAsia" w:hAnsiTheme="majorHAnsi" w:cstheme="majorBidi"/>
      <w:iCs/>
    </w:rPr>
  </w:style>
  <w:style w:type="table" w:customStyle="1" w:styleId="IM">
    <w:name w:val="IM"/>
    <w:basedOn w:val="TableNormal"/>
    <w:uiPriority w:val="99"/>
    <w:rsid w:val="00023C68"/>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023C68"/>
    <w:pPr>
      <w:widowControl w:val="0"/>
      <w:pBdr>
        <w:top w:val="single" w:sz="8" w:space="3" w:color="auto"/>
        <w:bottom w:val="single" w:sz="8" w:space="3" w:color="auto"/>
      </w:pBdr>
      <w:spacing w:after="220"/>
      <w:jc w:val="center"/>
    </w:pPr>
    <w:rPr>
      <w:rFonts w:eastAsiaTheme="minorHAnsi"/>
      <w:iCs/>
      <w:caps/>
    </w:rPr>
  </w:style>
  <w:style w:type="paragraph" w:styleId="Title">
    <w:name w:val="Title"/>
    <w:next w:val="BodyText"/>
    <w:link w:val="TitleChar"/>
    <w:qFormat/>
    <w:rsid w:val="00023C68"/>
    <w:pPr>
      <w:spacing w:before="220" w:after="220"/>
      <w:jc w:val="center"/>
    </w:pPr>
  </w:style>
  <w:style w:type="character" w:customStyle="1" w:styleId="TitleChar">
    <w:name w:val="Title Char"/>
    <w:basedOn w:val="DefaultParagraphFont"/>
    <w:link w:val="Title"/>
    <w:rsid w:val="00023C68"/>
  </w:style>
  <w:style w:type="paragraph" w:customStyle="1" w:styleId="NRCINSPECTIONMANUAL">
    <w:name w:val="NRC INSPECTION MANUAL"/>
    <w:next w:val="BodyText"/>
    <w:link w:val="NRCINSPECTIONMANUALChar"/>
    <w:qFormat/>
    <w:rsid w:val="00023C68"/>
    <w:pPr>
      <w:tabs>
        <w:tab w:val="center" w:pos="4680"/>
        <w:tab w:val="right" w:pos="9360"/>
      </w:tabs>
      <w:spacing w:after="220"/>
    </w:pPr>
    <w:rPr>
      <w:rFonts w:eastAsiaTheme="minorHAnsi"/>
      <w:sz w:val="20"/>
    </w:rPr>
  </w:style>
  <w:style w:type="character" w:customStyle="1" w:styleId="NRCINSPECTIONMANUALChar">
    <w:name w:val="NRC INSPECTION MANUAL Char"/>
    <w:basedOn w:val="DefaultParagraphFont"/>
    <w:link w:val="NRCINSPECTIONMANUAL"/>
    <w:rsid w:val="00023C68"/>
    <w:rPr>
      <w:rFonts w:eastAsiaTheme="minorHAnsi"/>
      <w:sz w:val="20"/>
    </w:rPr>
  </w:style>
  <w:style w:type="paragraph" w:customStyle="1" w:styleId="SpecificGuidance">
    <w:name w:val="Specific Guidance"/>
    <w:basedOn w:val="BodyText3"/>
    <w:qFormat/>
    <w:rsid w:val="00023C68"/>
    <w:pPr>
      <w:keepNext/>
    </w:pPr>
    <w:rPr>
      <w:u w:val="single"/>
    </w:rPr>
  </w:style>
  <w:style w:type="paragraph" w:customStyle="1" w:styleId="Requirement">
    <w:name w:val="Requirement"/>
    <w:basedOn w:val="BodyText3"/>
    <w:qFormat/>
    <w:rsid w:val="00B416D7"/>
    <w:pPr>
      <w:keepNext/>
    </w:pPr>
    <w:rPr>
      <w:b/>
      <w:bCs/>
    </w:rPr>
  </w:style>
  <w:style w:type="paragraph" w:styleId="ListBullet3">
    <w:name w:val="List Bullet 3"/>
    <w:basedOn w:val="Normal"/>
    <w:unhideWhenUsed/>
    <w:rsid w:val="00955C17"/>
    <w:pPr>
      <w:numPr>
        <w:numId w:val="13"/>
      </w:numPr>
      <w:spacing w:after="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863383">
      <w:bodyDiv w:val="1"/>
      <w:marLeft w:val="0"/>
      <w:marRight w:val="0"/>
      <w:marTop w:val="0"/>
      <w:marBottom w:val="0"/>
      <w:divBdr>
        <w:top w:val="none" w:sz="0" w:space="0" w:color="auto"/>
        <w:left w:val="none" w:sz="0" w:space="0" w:color="auto"/>
        <w:bottom w:val="none" w:sz="0" w:space="0" w:color="auto"/>
        <w:right w:val="none" w:sz="0" w:space="0" w:color="auto"/>
      </w:divBdr>
    </w:div>
    <w:div w:id="792135160">
      <w:bodyDiv w:val="1"/>
      <w:marLeft w:val="0"/>
      <w:marRight w:val="0"/>
      <w:marTop w:val="0"/>
      <w:marBottom w:val="0"/>
      <w:divBdr>
        <w:top w:val="none" w:sz="0" w:space="0" w:color="auto"/>
        <w:left w:val="none" w:sz="0" w:space="0" w:color="auto"/>
        <w:bottom w:val="none" w:sz="0" w:space="0" w:color="auto"/>
        <w:right w:val="none" w:sz="0" w:space="0" w:color="auto"/>
      </w:divBdr>
    </w:div>
    <w:div w:id="1282027879">
      <w:bodyDiv w:val="1"/>
      <w:marLeft w:val="0"/>
      <w:marRight w:val="0"/>
      <w:marTop w:val="0"/>
      <w:marBottom w:val="0"/>
      <w:divBdr>
        <w:top w:val="none" w:sz="0" w:space="0" w:color="auto"/>
        <w:left w:val="none" w:sz="0" w:space="0" w:color="auto"/>
        <w:bottom w:val="none" w:sz="0" w:space="0" w:color="auto"/>
        <w:right w:val="none" w:sz="0" w:space="0" w:color="auto"/>
      </w:divBdr>
      <w:divsChild>
        <w:div w:id="605892857">
          <w:marLeft w:val="0"/>
          <w:marRight w:val="0"/>
          <w:marTop w:val="0"/>
          <w:marBottom w:val="0"/>
          <w:divBdr>
            <w:top w:val="none" w:sz="0" w:space="0" w:color="auto"/>
            <w:left w:val="none" w:sz="0" w:space="0" w:color="auto"/>
            <w:bottom w:val="none" w:sz="0" w:space="0" w:color="auto"/>
            <w:right w:val="none" w:sz="0" w:space="0" w:color="auto"/>
          </w:divBdr>
          <w:divsChild>
            <w:div w:id="634337642">
              <w:marLeft w:val="0"/>
              <w:marRight w:val="0"/>
              <w:marTop w:val="0"/>
              <w:marBottom w:val="0"/>
              <w:divBdr>
                <w:top w:val="none" w:sz="0" w:space="0" w:color="auto"/>
                <w:left w:val="none" w:sz="0" w:space="0" w:color="auto"/>
                <w:bottom w:val="none" w:sz="0" w:space="0" w:color="auto"/>
                <w:right w:val="none" w:sz="0" w:space="0" w:color="auto"/>
              </w:divBdr>
              <w:divsChild>
                <w:div w:id="967777366">
                  <w:marLeft w:val="0"/>
                  <w:marRight w:val="0"/>
                  <w:marTop w:val="0"/>
                  <w:marBottom w:val="0"/>
                  <w:divBdr>
                    <w:top w:val="none" w:sz="0" w:space="0" w:color="auto"/>
                    <w:left w:val="none" w:sz="0" w:space="0" w:color="auto"/>
                    <w:bottom w:val="none" w:sz="0" w:space="0" w:color="auto"/>
                    <w:right w:val="none" w:sz="0" w:space="0" w:color="auto"/>
                  </w:divBdr>
                  <w:divsChild>
                    <w:div w:id="371461923">
                      <w:marLeft w:val="0"/>
                      <w:marRight w:val="0"/>
                      <w:marTop w:val="0"/>
                      <w:marBottom w:val="0"/>
                      <w:divBdr>
                        <w:top w:val="none" w:sz="0" w:space="0" w:color="auto"/>
                        <w:left w:val="none" w:sz="0" w:space="0" w:color="auto"/>
                        <w:bottom w:val="none" w:sz="0" w:space="0" w:color="auto"/>
                        <w:right w:val="none" w:sz="0" w:space="0" w:color="auto"/>
                      </w:divBdr>
                      <w:divsChild>
                        <w:div w:id="1703163354">
                          <w:marLeft w:val="0"/>
                          <w:marRight w:val="0"/>
                          <w:marTop w:val="0"/>
                          <w:marBottom w:val="0"/>
                          <w:divBdr>
                            <w:top w:val="none" w:sz="0" w:space="0" w:color="auto"/>
                            <w:left w:val="none" w:sz="0" w:space="0" w:color="auto"/>
                            <w:bottom w:val="none" w:sz="0" w:space="0" w:color="auto"/>
                            <w:right w:val="none" w:sz="0" w:space="0" w:color="auto"/>
                          </w:divBdr>
                          <w:divsChild>
                            <w:div w:id="57365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8676097">
      <w:bodyDiv w:val="1"/>
      <w:marLeft w:val="0"/>
      <w:marRight w:val="0"/>
      <w:marTop w:val="0"/>
      <w:marBottom w:val="0"/>
      <w:divBdr>
        <w:top w:val="none" w:sz="0" w:space="0" w:color="auto"/>
        <w:left w:val="none" w:sz="0" w:space="0" w:color="auto"/>
        <w:bottom w:val="none" w:sz="0" w:space="0" w:color="auto"/>
        <w:right w:val="none" w:sz="0" w:space="0" w:color="auto"/>
      </w:divBdr>
    </w:div>
    <w:div w:id="2137019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s://nrodrp.nrc.gov/idmws/ViewDocByAccession.asp?AccessionNumber=ML110630221" TargetMode="External"/><Relationship Id="rId3" Type="http://schemas.openxmlformats.org/officeDocument/2006/relationships/customXml" Target="../customXml/item3.xml"/><Relationship Id="rId21" Type="http://schemas.openxmlformats.org/officeDocument/2006/relationships/hyperlink" Target="https://adamsxt.nrc.gov/WorkplaceXT/getContent?objectStoreName=Main.__.Library&amp;id=current&amp;vsId=%7b50D24D6C-A94C-43D7-9CD1-89D9EE664702%7d&amp;objectType=document"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adamswebsearch2.nrc.gov/idmws/ViewDocByAccession.asp?AccessionNumber=ML092090312"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adamsxt.nrc.gov/WorkplaceXT/getContent?objectStoreName=Main.__.Library&amp;id=current&amp;vsId=%7b50D24D6C-A94C-43D7-9CD1-89D9EE664702%7d&amp;objectType=docum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adamswebsearch2.nrc.gov/idmws/ViewDocByAccession.asp?AccessionNumber=ML11178A329"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nrodrp.nrc.gov/idmws/ViewDocByAccession.asp?AccessionNumber=ML003729327" TargetMode="External"/><Relationship Id="rId22"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2" ma:contentTypeDescription="Create a new document." ma:contentTypeScope="" ma:versionID="404102b2f7d4d580a15a5b668bd98b5c">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3204c89ce3fd9e108b9eb81ea67a7956"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76C80A-9E80-4E62-8C77-FFB8BB1E98FA}">
  <ds:schemaRefs>
    <ds:schemaRef ds:uri="http://schemas.openxmlformats.org/officeDocument/2006/bibliography"/>
  </ds:schemaRefs>
</ds:datastoreItem>
</file>

<file path=customXml/itemProps2.xml><?xml version="1.0" encoding="utf-8"?>
<ds:datastoreItem xmlns:ds="http://schemas.openxmlformats.org/officeDocument/2006/customXml" ds:itemID="{F00D429E-5607-45F8-9A34-069150281092}">
  <ds:schemaRefs>
    <ds:schemaRef ds:uri="http://schemas.microsoft.com/sharepoint/v3"/>
    <ds:schemaRef ds:uri="http://purl.org/dc/terms/"/>
    <ds:schemaRef ds:uri="http://schemas.openxmlformats.org/package/2006/metadata/core-properties"/>
    <ds:schemaRef ds:uri="http://schemas.microsoft.com/office/2006/documentManagement/types"/>
    <ds:schemaRef ds:uri="4ebc427b-1bcf-4856-a750-efc6bf2bcca6"/>
    <ds:schemaRef ds:uri="http://purl.org/dc/elements/1.1/"/>
    <ds:schemaRef ds:uri="http://schemas.microsoft.com/office/2006/metadata/properties"/>
    <ds:schemaRef ds:uri="http://schemas.microsoft.com/office/infopath/2007/PartnerControls"/>
    <ds:schemaRef ds:uri="bd536709-b854-4f3b-a247-393f1123cff3"/>
    <ds:schemaRef ds:uri="http://www.w3.org/XML/1998/namespace"/>
    <ds:schemaRef ds:uri="http://purl.org/dc/dcmitype/"/>
  </ds:schemaRefs>
</ds:datastoreItem>
</file>

<file path=customXml/itemProps3.xml><?xml version="1.0" encoding="utf-8"?>
<ds:datastoreItem xmlns:ds="http://schemas.openxmlformats.org/officeDocument/2006/customXml" ds:itemID="{9D8E0D52-28F5-472F-A999-8BE967A1BDD5}">
  <ds:schemaRefs>
    <ds:schemaRef ds:uri="http://schemas.microsoft.com/sharepoint/v3/contenttype/forms"/>
  </ds:schemaRefs>
</ds:datastoreItem>
</file>

<file path=customXml/itemProps4.xml><?xml version="1.0" encoding="utf-8"?>
<ds:datastoreItem xmlns:ds="http://schemas.openxmlformats.org/officeDocument/2006/customXml" ds:itemID="{9196FC9E-521C-4ECC-B2D3-CA27E4A489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1</TotalTime>
  <Pages>9</Pages>
  <Words>2474</Words>
  <Characters>14106</Characters>
  <Application>Microsoft Office Word</Application>
  <DocSecurity>2</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16547</CharactersWithSpaces>
  <SharedDoc>false</SharedDoc>
  <HLinks>
    <vt:vector size="132" baseType="variant">
      <vt:variant>
        <vt:i4>7864421</vt:i4>
      </vt:variant>
      <vt:variant>
        <vt:i4>63</vt:i4>
      </vt:variant>
      <vt:variant>
        <vt:i4>0</vt:i4>
      </vt:variant>
      <vt:variant>
        <vt:i4>5</vt:i4>
      </vt:variant>
      <vt:variant>
        <vt:lpwstr>http://adamswebsearch2.nrc.gov/idmws/ViewDocByAccession.asp?AccessionNumber=ML11178A329</vt:lpwstr>
      </vt:variant>
      <vt:variant>
        <vt:lpwstr/>
      </vt:variant>
      <vt:variant>
        <vt:i4>2162743</vt:i4>
      </vt:variant>
      <vt:variant>
        <vt:i4>60</vt:i4>
      </vt:variant>
      <vt:variant>
        <vt:i4>0</vt:i4>
      </vt:variant>
      <vt:variant>
        <vt:i4>5</vt:i4>
      </vt:variant>
      <vt:variant>
        <vt:lpwstr>https://nrodrp.nrc.gov/idmws/ViewDocByAccession.asp?AccessionNumber=ML110630221</vt:lpwstr>
      </vt:variant>
      <vt:variant>
        <vt:lpwstr/>
      </vt:variant>
      <vt:variant>
        <vt:i4>2818156</vt:i4>
      </vt:variant>
      <vt:variant>
        <vt:i4>57</vt:i4>
      </vt:variant>
      <vt:variant>
        <vt:i4>0</vt:i4>
      </vt:variant>
      <vt:variant>
        <vt:i4>5</vt:i4>
      </vt:variant>
      <vt:variant>
        <vt:lpwstr>http://adamswebsearch2.nrc.gov/idmws/ViewDocByAccession.asp?AccessionNumber=ML110030073</vt:lpwstr>
      </vt:variant>
      <vt:variant>
        <vt:lpwstr/>
      </vt:variant>
      <vt:variant>
        <vt:i4>2097262</vt:i4>
      </vt:variant>
      <vt:variant>
        <vt:i4>54</vt:i4>
      </vt:variant>
      <vt:variant>
        <vt:i4>0</vt:i4>
      </vt:variant>
      <vt:variant>
        <vt:i4>5</vt:i4>
      </vt:variant>
      <vt:variant>
        <vt:lpwstr>http://adamswebsearch2.nrc.gov/idmws/ViewDocByAccession.asp?AccessionNumber=ML080300064</vt:lpwstr>
      </vt:variant>
      <vt:variant>
        <vt:lpwstr/>
      </vt:variant>
      <vt:variant>
        <vt:i4>2424934</vt:i4>
      </vt:variant>
      <vt:variant>
        <vt:i4>51</vt:i4>
      </vt:variant>
      <vt:variant>
        <vt:i4>0</vt:i4>
      </vt:variant>
      <vt:variant>
        <vt:i4>5</vt:i4>
      </vt:variant>
      <vt:variant>
        <vt:lpwstr>http://adamswebsearch2.nrc.gov/idmws/ViewDocByAccession.asp?AccessionNumber=ML092090312</vt:lpwstr>
      </vt:variant>
      <vt:variant>
        <vt:lpwstr/>
      </vt:variant>
      <vt:variant>
        <vt:i4>2424943</vt:i4>
      </vt:variant>
      <vt:variant>
        <vt:i4>48</vt:i4>
      </vt:variant>
      <vt:variant>
        <vt:i4>0</vt:i4>
      </vt:variant>
      <vt:variant>
        <vt:i4>5</vt:i4>
      </vt:variant>
      <vt:variant>
        <vt:lpwstr>http://adamswebsearch2.nrc.gov/idmws/ViewDocByAccession.asp?AccessionNumber=ML092300320</vt:lpwstr>
      </vt:variant>
      <vt:variant>
        <vt:lpwstr/>
      </vt:variant>
      <vt:variant>
        <vt:i4>2162796</vt:i4>
      </vt:variant>
      <vt:variant>
        <vt:i4>45</vt:i4>
      </vt:variant>
      <vt:variant>
        <vt:i4>0</vt:i4>
      </vt:variant>
      <vt:variant>
        <vt:i4>5</vt:i4>
      </vt:variant>
      <vt:variant>
        <vt:lpwstr>http://adamswebsearch2.nrc.gov/idmws/ViewDocByAccession.asp?AccessionNumber=ML093210079</vt:lpwstr>
      </vt:variant>
      <vt:variant>
        <vt:lpwstr/>
      </vt:variant>
      <vt:variant>
        <vt:i4>3014764</vt:i4>
      </vt:variant>
      <vt:variant>
        <vt:i4>42</vt:i4>
      </vt:variant>
      <vt:variant>
        <vt:i4>0</vt:i4>
      </vt:variant>
      <vt:variant>
        <vt:i4>5</vt:i4>
      </vt:variant>
      <vt:variant>
        <vt:lpwstr>http://adamswebsearch2.nrc.gov/idmws/ViewDocByAccession.asp?AccessionNumber=ML073050448</vt:lpwstr>
      </vt:variant>
      <vt:variant>
        <vt:lpwstr/>
      </vt:variant>
      <vt:variant>
        <vt:i4>2097262</vt:i4>
      </vt:variant>
      <vt:variant>
        <vt:i4>39</vt:i4>
      </vt:variant>
      <vt:variant>
        <vt:i4>0</vt:i4>
      </vt:variant>
      <vt:variant>
        <vt:i4>5</vt:i4>
      </vt:variant>
      <vt:variant>
        <vt:lpwstr>http://adamswebsearch2.nrc.gov/idmws/ViewDocByAccession.asp?AccessionNumber=ML080300064</vt:lpwstr>
      </vt:variant>
      <vt:variant>
        <vt:lpwstr/>
      </vt:variant>
      <vt:variant>
        <vt:i4>3080303</vt:i4>
      </vt:variant>
      <vt:variant>
        <vt:i4>36</vt:i4>
      </vt:variant>
      <vt:variant>
        <vt:i4>0</vt:i4>
      </vt:variant>
      <vt:variant>
        <vt:i4>5</vt:i4>
      </vt:variant>
      <vt:variant>
        <vt:lpwstr>http://adamswebsearch2.nrc.gov/idmws/ViewDocByAccession.asp?AccessionNumber=ML061730334</vt:lpwstr>
      </vt:variant>
      <vt:variant>
        <vt:lpwstr/>
      </vt:variant>
      <vt:variant>
        <vt:i4>2490473</vt:i4>
      </vt:variant>
      <vt:variant>
        <vt:i4>33</vt:i4>
      </vt:variant>
      <vt:variant>
        <vt:i4>0</vt:i4>
      </vt:variant>
      <vt:variant>
        <vt:i4>5</vt:i4>
      </vt:variant>
      <vt:variant>
        <vt:lpwstr>http://adamswebsearch2.nrc.gov/idmws/ViewDocByAccession.asp?AccessionNumber=ML061920444</vt:lpwstr>
      </vt:variant>
      <vt:variant>
        <vt:lpwstr/>
      </vt:variant>
      <vt:variant>
        <vt:i4>2293867</vt:i4>
      </vt:variant>
      <vt:variant>
        <vt:i4>30</vt:i4>
      </vt:variant>
      <vt:variant>
        <vt:i4>0</vt:i4>
      </vt:variant>
      <vt:variant>
        <vt:i4>5</vt:i4>
      </vt:variant>
      <vt:variant>
        <vt:lpwstr>http://adamswebsearch2.nrc.gov/idmws/ViewDocByAccession.asp?AccessionNumber=ML060060380</vt:lpwstr>
      </vt:variant>
      <vt:variant>
        <vt:lpwstr/>
      </vt:variant>
      <vt:variant>
        <vt:i4>2949230</vt:i4>
      </vt:variant>
      <vt:variant>
        <vt:i4>27</vt:i4>
      </vt:variant>
      <vt:variant>
        <vt:i4>0</vt:i4>
      </vt:variant>
      <vt:variant>
        <vt:i4>5</vt:i4>
      </vt:variant>
      <vt:variant>
        <vt:lpwstr>http://adamswebsearch2.nrc.gov/idmws/ViewDocByAccession.asp?AccessionNumber=ML060050566</vt:lpwstr>
      </vt:variant>
      <vt:variant>
        <vt:lpwstr/>
      </vt:variant>
      <vt:variant>
        <vt:i4>2752610</vt:i4>
      </vt:variant>
      <vt:variant>
        <vt:i4>24</vt:i4>
      </vt:variant>
      <vt:variant>
        <vt:i4>0</vt:i4>
      </vt:variant>
      <vt:variant>
        <vt:i4>5</vt:i4>
      </vt:variant>
      <vt:variant>
        <vt:lpwstr>http://adamswebsearch2.nrc.gov/idmws/ViewDocByAccession.asp?AccessionNumber=ML040690557</vt:lpwstr>
      </vt:variant>
      <vt:variant>
        <vt:lpwstr/>
      </vt:variant>
      <vt:variant>
        <vt:i4>3080293</vt:i4>
      </vt:variant>
      <vt:variant>
        <vt:i4>21</vt:i4>
      </vt:variant>
      <vt:variant>
        <vt:i4>0</vt:i4>
      </vt:variant>
      <vt:variant>
        <vt:i4>5</vt:i4>
      </vt:variant>
      <vt:variant>
        <vt:lpwstr>http://adamswebsearch2.nrc.gov/idmws/ViewDocByAccession.asp?AccessionNumber=ML040690200</vt:lpwstr>
      </vt:variant>
      <vt:variant>
        <vt:lpwstr/>
      </vt:variant>
      <vt:variant>
        <vt:i4>2818147</vt:i4>
      </vt:variant>
      <vt:variant>
        <vt:i4>18</vt:i4>
      </vt:variant>
      <vt:variant>
        <vt:i4>0</vt:i4>
      </vt:variant>
      <vt:variant>
        <vt:i4>5</vt:i4>
      </vt:variant>
      <vt:variant>
        <vt:lpwstr>http://adamswebsearch2.nrc.gov/idmws/ViewDocByAccession.asp?AccessionNumber=ML020380579</vt:lpwstr>
      </vt:variant>
      <vt:variant>
        <vt:lpwstr/>
      </vt:variant>
      <vt:variant>
        <vt:i4>2818148</vt:i4>
      </vt:variant>
      <vt:variant>
        <vt:i4>15</vt:i4>
      </vt:variant>
      <vt:variant>
        <vt:i4>0</vt:i4>
      </vt:variant>
      <vt:variant>
        <vt:i4>5</vt:i4>
      </vt:variant>
      <vt:variant>
        <vt:lpwstr>http://adamswebsearch2.nrc.gov/idmws/ViewDocByAccession.asp?AccessionNumber=ML020380272</vt:lpwstr>
      </vt:variant>
      <vt:variant>
        <vt:lpwstr/>
      </vt:variant>
      <vt:variant>
        <vt:i4>3014706</vt:i4>
      </vt:variant>
      <vt:variant>
        <vt:i4>12</vt:i4>
      </vt:variant>
      <vt:variant>
        <vt:i4>0</vt:i4>
      </vt:variant>
      <vt:variant>
        <vt:i4>5</vt:i4>
      </vt:variant>
      <vt:variant>
        <vt:lpwstr>https://nrodrp.nrc.gov/idmws/ViewDocByAccession.asp?AccessionNumber=ML003729444</vt:lpwstr>
      </vt:variant>
      <vt:variant>
        <vt:lpwstr/>
      </vt:variant>
      <vt:variant>
        <vt:i4>2621493</vt:i4>
      </vt:variant>
      <vt:variant>
        <vt:i4>9</vt:i4>
      </vt:variant>
      <vt:variant>
        <vt:i4>0</vt:i4>
      </vt:variant>
      <vt:variant>
        <vt:i4>5</vt:i4>
      </vt:variant>
      <vt:variant>
        <vt:lpwstr>https://nrodrp.nrc.gov/idmws/ViewDocByAccession.asp?AccessionNumber=ML003729327</vt:lpwstr>
      </vt:variant>
      <vt:variant>
        <vt:lpwstr/>
      </vt:variant>
      <vt:variant>
        <vt:i4>5832786</vt:i4>
      </vt:variant>
      <vt:variant>
        <vt:i4>6</vt:i4>
      </vt:variant>
      <vt:variant>
        <vt:i4>0</vt:i4>
      </vt:variant>
      <vt:variant>
        <vt:i4>5</vt:i4>
      </vt:variant>
      <vt:variant>
        <vt:lpwstr>http://nrr10.nrc.gov/rorp/ip71111-15.html</vt:lpwstr>
      </vt:variant>
      <vt:variant>
        <vt:lpwstr/>
      </vt:variant>
      <vt:variant>
        <vt:i4>4128865</vt:i4>
      </vt:variant>
      <vt:variant>
        <vt:i4>3</vt:i4>
      </vt:variant>
      <vt:variant>
        <vt:i4>0</vt:i4>
      </vt:variant>
      <vt:variant>
        <vt:i4>5</vt:i4>
      </vt:variant>
      <vt:variant>
        <vt:lpwstr>http://www.nrc.gov/reading-rm/doc-collections/gen-comm/reg-issues/ML0735313460.pdf</vt:lpwstr>
      </vt:variant>
      <vt:variant>
        <vt:lpwstr/>
      </vt:variant>
      <vt:variant>
        <vt:i4>3014760</vt:i4>
      </vt:variant>
      <vt:variant>
        <vt:i4>0</vt:i4>
      </vt:variant>
      <vt:variant>
        <vt:i4>0</vt:i4>
      </vt:variant>
      <vt:variant>
        <vt:i4>5</vt:i4>
      </vt:variant>
      <vt:variant>
        <vt:lpwstr>http://adamswebsearch2.nrc.gov/idmws/ViewDocByAccession.asp?AccessionNumber=ML073440103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Madeleine Arel</dc:creator>
  <cp:keywords/>
  <cp:lastModifiedBy>Madeleine Arel</cp:lastModifiedBy>
  <cp:revision>2</cp:revision>
  <dcterms:created xsi:type="dcterms:W3CDTF">2025-04-09T19:02:00Z</dcterms:created>
  <dcterms:modified xsi:type="dcterms:W3CDTF">2025-04-09T19:02:00Z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