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6063E" w14:textId="62A40A70" w:rsidR="00CD26CB" w:rsidRPr="00CD26CB" w:rsidRDefault="00CD26CB" w:rsidP="004A769C">
      <w:pPr>
        <w:pStyle w:val="NRCINSPECTIONMANUAL"/>
        <w:rPr>
          <w:b/>
          <w:szCs w:val="20"/>
        </w:rPr>
      </w:pPr>
      <w:r>
        <w:tab/>
      </w:r>
      <w:r w:rsidRPr="006A5B03">
        <w:rPr>
          <w:b/>
          <w:bCs/>
          <w:sz w:val="38"/>
          <w:szCs w:val="38"/>
        </w:rPr>
        <w:t>NRC INSPECTION MANUAL</w:t>
      </w:r>
      <w:r w:rsidRPr="00CD26CB">
        <w:tab/>
      </w:r>
      <w:r w:rsidR="008B2E0B" w:rsidRPr="00CD26CB">
        <w:rPr>
          <w:szCs w:val="20"/>
        </w:rPr>
        <w:t>IRIB</w:t>
      </w:r>
    </w:p>
    <w:p w14:paraId="29FD8A6D" w14:textId="77777777" w:rsidR="00CD26CB" w:rsidRPr="00B60A2D" w:rsidRDefault="00B60A2D" w:rsidP="006A5B03">
      <w:pPr>
        <w:pStyle w:val="IMCIP"/>
      </w:pPr>
      <w:r>
        <w:t xml:space="preserve">INSPECTION </w:t>
      </w:r>
      <w:r w:rsidR="00CD26CB" w:rsidRPr="00B60A2D">
        <w:t>MANUAL CHAPTER 1201</w:t>
      </w:r>
    </w:p>
    <w:p w14:paraId="456BB293" w14:textId="64C060A8" w:rsidR="00CD26CB" w:rsidRPr="00B60A2D" w:rsidRDefault="00CD26CB" w:rsidP="006A5B03">
      <w:pPr>
        <w:pStyle w:val="Title"/>
      </w:pPr>
      <w:r w:rsidRPr="00B60A2D">
        <w:t>CONDUCT OF EMPLOYEES</w:t>
      </w:r>
    </w:p>
    <w:p w14:paraId="7817A48F" w14:textId="5654E35A" w:rsidR="00281DB6" w:rsidRDefault="00281DB6" w:rsidP="006A5B03">
      <w:pPr>
        <w:pStyle w:val="EffectiveDate"/>
      </w:pPr>
      <w:r>
        <w:t xml:space="preserve">Effective Date: </w:t>
      </w:r>
      <w:r w:rsidR="00D54B55">
        <w:t>March 18, 2025</w:t>
      </w:r>
    </w:p>
    <w:p w14:paraId="6E5FE84B" w14:textId="4AB7A65F" w:rsidR="003C319B" w:rsidRPr="00924A70" w:rsidRDefault="003C319B" w:rsidP="00EC4698">
      <w:pPr>
        <w:pStyle w:val="Heading1"/>
      </w:pPr>
      <w:r w:rsidRPr="00924A70">
        <w:t>1201-01</w:t>
      </w:r>
      <w:r w:rsidR="00CD26CB" w:rsidRPr="00924A70">
        <w:tab/>
      </w:r>
      <w:r w:rsidRPr="00924A70">
        <w:t>PURPOSE</w:t>
      </w:r>
    </w:p>
    <w:p w14:paraId="1A41ED87" w14:textId="5F64E4B2" w:rsidR="003C319B" w:rsidRPr="00C5542A" w:rsidRDefault="003C319B" w:rsidP="006D6A00">
      <w:pPr>
        <w:pStyle w:val="BodyText"/>
      </w:pPr>
      <w:r w:rsidRPr="00C5542A">
        <w:t xml:space="preserve">To provide a standard of conduct </w:t>
      </w:r>
      <w:ins w:id="0" w:author="Author">
        <w:r w:rsidR="009069A7">
          <w:t>for</w:t>
        </w:r>
      </w:ins>
      <w:r w:rsidRPr="00C5542A">
        <w:t xml:space="preserve"> </w:t>
      </w:r>
      <w:r w:rsidR="006E733C" w:rsidRPr="00C5542A">
        <w:t>Nuclear Regulatory Commission (</w:t>
      </w:r>
      <w:r w:rsidRPr="00C5542A">
        <w:t>NRC</w:t>
      </w:r>
      <w:r w:rsidR="006E733C" w:rsidRPr="00C5542A">
        <w:t>)</w:t>
      </w:r>
      <w:r w:rsidRPr="00C5542A">
        <w:t xml:space="preserve"> employees involved in the inspection program.</w:t>
      </w:r>
    </w:p>
    <w:p w14:paraId="6D92AA06" w14:textId="3B63C3D9" w:rsidR="003C319B" w:rsidRPr="00C5542A" w:rsidRDefault="003C319B" w:rsidP="00462C6F">
      <w:pPr>
        <w:pStyle w:val="Heading1"/>
      </w:pPr>
      <w:r w:rsidRPr="00C5542A">
        <w:t>1201-02</w:t>
      </w:r>
      <w:r w:rsidR="00CD26CB" w:rsidRPr="00C5542A">
        <w:tab/>
      </w:r>
      <w:r w:rsidRPr="00C5542A">
        <w:t>OBJECTIVE</w:t>
      </w:r>
    </w:p>
    <w:p w14:paraId="20833C90" w14:textId="77777777" w:rsidR="003C319B" w:rsidRPr="00C5542A" w:rsidRDefault="003C319B" w:rsidP="006D6A00">
      <w:pPr>
        <w:pStyle w:val="BodyText"/>
      </w:pPr>
      <w:r w:rsidRPr="00C5542A">
        <w:t>To advise agency employees of NRC management policies regarding conduct of employees.</w:t>
      </w:r>
    </w:p>
    <w:p w14:paraId="6FBD5EC9" w14:textId="7D5D3D03" w:rsidR="003C319B" w:rsidRPr="00C5542A" w:rsidRDefault="00E351BE" w:rsidP="00462C6F">
      <w:pPr>
        <w:pStyle w:val="Heading1"/>
        <w:rPr>
          <w:rFonts w:cs="Arial"/>
        </w:rPr>
      </w:pPr>
      <w:r w:rsidRPr="00C5542A">
        <w:rPr>
          <w:rFonts w:cs="Arial"/>
        </w:rPr>
        <w:t>1201-03</w:t>
      </w:r>
      <w:r w:rsidR="00CD26CB" w:rsidRPr="00C5542A">
        <w:rPr>
          <w:rFonts w:cs="Arial"/>
        </w:rPr>
        <w:tab/>
      </w:r>
      <w:r w:rsidR="003C319B" w:rsidRPr="00C5542A">
        <w:rPr>
          <w:rFonts w:cs="Arial"/>
        </w:rPr>
        <w:t>APPLICABILITY</w:t>
      </w:r>
    </w:p>
    <w:p w14:paraId="08131FA3" w14:textId="17F7FA52" w:rsidR="003C319B" w:rsidRPr="00C5542A" w:rsidRDefault="003C319B" w:rsidP="006D6A00">
      <w:pPr>
        <w:pStyle w:val="BodyText"/>
      </w:pPr>
      <w:r w:rsidRPr="00C5542A">
        <w:t xml:space="preserve">This </w:t>
      </w:r>
      <w:r w:rsidR="001D5296">
        <w:t xml:space="preserve">inspection </w:t>
      </w:r>
      <w:r w:rsidR="00613397">
        <w:t>manual chapter</w:t>
      </w:r>
      <w:r w:rsidR="001D5296">
        <w:t xml:space="preserve"> (IMC)</w:t>
      </w:r>
      <w:r w:rsidR="00613397" w:rsidRPr="00C5542A">
        <w:t xml:space="preserve"> </w:t>
      </w:r>
      <w:r w:rsidRPr="00C5542A">
        <w:t>applies to NRC employees who are involved in inspections</w:t>
      </w:r>
      <w:ins w:id="1" w:author="Author">
        <w:r w:rsidR="002A7A80">
          <w:t xml:space="preserve"> at licensee</w:t>
        </w:r>
        <w:r w:rsidR="00926B30">
          <w:t>, applicant</w:t>
        </w:r>
        <w:r w:rsidR="00B31B02">
          <w:t>,</w:t>
        </w:r>
        <w:r w:rsidR="00926B30">
          <w:t xml:space="preserve"> or vendor facilities</w:t>
        </w:r>
      </w:ins>
      <w:r w:rsidR="00B10A43">
        <w:t xml:space="preserve">. </w:t>
      </w:r>
      <w:r w:rsidRPr="00C5542A">
        <w:t>Involvement in inspections includes all aspects of inspection and all activities in direct support or supervision of inspection, including the activities of administrative and clerical personnel directly interacting with a licensee.</w:t>
      </w:r>
    </w:p>
    <w:p w14:paraId="6296A643" w14:textId="7CFA8C7B" w:rsidR="003C319B" w:rsidRPr="00C5542A" w:rsidRDefault="003C319B" w:rsidP="00462C6F">
      <w:pPr>
        <w:pStyle w:val="Heading1"/>
      </w:pPr>
      <w:r w:rsidRPr="00C5542A">
        <w:t>1201-04</w:t>
      </w:r>
      <w:r w:rsidR="0059488D">
        <w:tab/>
      </w:r>
      <w:r w:rsidRPr="00C5542A">
        <w:t>RESPONSIBILITIES AND AUTHORITIES</w:t>
      </w:r>
    </w:p>
    <w:p w14:paraId="588221CA" w14:textId="77777777" w:rsidR="003C319B" w:rsidRPr="00C5542A" w:rsidRDefault="003C319B" w:rsidP="00816875">
      <w:pPr>
        <w:pStyle w:val="BodyText2"/>
      </w:pPr>
      <w:r w:rsidRPr="00C5542A">
        <w:t>04.01</w:t>
      </w:r>
      <w:r w:rsidR="00CD26CB" w:rsidRPr="00C5542A">
        <w:tab/>
      </w:r>
      <w:r w:rsidRPr="00816875">
        <w:rPr>
          <w:u w:val="single"/>
        </w:rPr>
        <w:t>Regional Administrators and Office Directors</w:t>
      </w:r>
    </w:p>
    <w:p w14:paraId="0FDCC8A4" w14:textId="46E31C75" w:rsidR="003C319B" w:rsidRDefault="003C319B" w:rsidP="00B2265A">
      <w:pPr>
        <w:pStyle w:val="BodyText"/>
        <w:numPr>
          <w:ilvl w:val="0"/>
          <w:numId w:val="40"/>
        </w:numPr>
      </w:pPr>
      <w:r w:rsidRPr="00C5542A">
        <w:t xml:space="preserve">Implement the policies contained in this </w:t>
      </w:r>
      <w:r w:rsidR="001D5296">
        <w:t>IMC</w:t>
      </w:r>
      <w:r w:rsidRPr="00C5542A">
        <w:t>.</w:t>
      </w:r>
    </w:p>
    <w:p w14:paraId="08854920" w14:textId="7039019D" w:rsidR="007321CD" w:rsidRPr="00C5542A" w:rsidRDefault="007321CD" w:rsidP="00B2265A">
      <w:pPr>
        <w:pStyle w:val="BodyText"/>
        <w:numPr>
          <w:ilvl w:val="0"/>
          <w:numId w:val="40"/>
        </w:numPr>
      </w:pPr>
      <w:ins w:id="2" w:author="Author">
        <w:r>
          <w:t xml:space="preserve">Waive the </w:t>
        </w:r>
        <w:r w:rsidR="000D0F3B">
          <w:t>policies</w:t>
        </w:r>
        <w:r>
          <w:t xml:space="preserve"> in this </w:t>
        </w:r>
        <w:r w:rsidR="0023590A">
          <w:t xml:space="preserve">IMC </w:t>
        </w:r>
        <w:r>
          <w:t xml:space="preserve">subject to the policies contained in </w:t>
        </w:r>
        <w:r w:rsidR="00384FB1">
          <w:t>Management Directive</w:t>
        </w:r>
        <w:r w:rsidR="003B447F">
          <w:t xml:space="preserve"> (MD)</w:t>
        </w:r>
        <w:r w:rsidR="00384FB1">
          <w:t xml:space="preserve"> 7.9, “Ethics Approvals and Waivers,” Handbook and in consultation with regional counsel and/or </w:t>
        </w:r>
        <w:r w:rsidR="00D377E0">
          <w:t>NRC Ethics staff.</w:t>
        </w:r>
      </w:ins>
    </w:p>
    <w:p w14:paraId="792BBB3B" w14:textId="0232C4BF" w:rsidR="003C319B" w:rsidRPr="00C5542A" w:rsidRDefault="0007370B" w:rsidP="00816875">
      <w:pPr>
        <w:pStyle w:val="BodyText2"/>
      </w:pPr>
      <w:r>
        <w:t>04.02</w:t>
      </w:r>
      <w:r>
        <w:tab/>
      </w:r>
      <w:r w:rsidR="003C319B" w:rsidRPr="0007370B">
        <w:rPr>
          <w:u w:val="single"/>
        </w:rPr>
        <w:t>Employees Involved in the Inspection Process</w:t>
      </w:r>
    </w:p>
    <w:p w14:paraId="22EA1B60" w14:textId="456D6288" w:rsidR="003C319B" w:rsidRPr="00C5542A" w:rsidRDefault="003C319B" w:rsidP="0007370B">
      <w:pPr>
        <w:pStyle w:val="BodyText"/>
        <w:numPr>
          <w:ilvl w:val="0"/>
          <w:numId w:val="41"/>
        </w:numPr>
      </w:pPr>
      <w:r w:rsidRPr="00C5542A">
        <w:t xml:space="preserve">Be familiar </w:t>
      </w:r>
      <w:ins w:id="3" w:author="Author">
        <w:r w:rsidR="0025118E" w:rsidRPr="00C5542A">
          <w:t xml:space="preserve">and comply </w:t>
        </w:r>
      </w:ins>
      <w:r w:rsidRPr="00C5542A">
        <w:t xml:space="preserve">with the policies contained in this </w:t>
      </w:r>
      <w:r w:rsidR="001D5296">
        <w:t>IMC</w:t>
      </w:r>
      <w:r w:rsidRPr="00C5542A">
        <w:t xml:space="preserve"> </w:t>
      </w:r>
      <w:ins w:id="4" w:author="Author">
        <w:r w:rsidR="00A16A3F">
          <w:t>and other referenced sources</w:t>
        </w:r>
      </w:ins>
      <w:r w:rsidRPr="00C5542A">
        <w:t xml:space="preserve">. </w:t>
      </w:r>
    </w:p>
    <w:p w14:paraId="654D0DFF" w14:textId="7C99C721" w:rsidR="00C5542A" w:rsidRDefault="003C319B" w:rsidP="0007370B">
      <w:pPr>
        <w:pStyle w:val="BodyText"/>
        <w:numPr>
          <w:ilvl w:val="0"/>
          <w:numId w:val="41"/>
        </w:numPr>
      </w:pPr>
      <w:r w:rsidRPr="00C5542A">
        <w:t xml:space="preserve">Consult with their supervisor, the Regional Counsel, or an </w:t>
      </w:r>
      <w:r w:rsidR="009F727C" w:rsidRPr="00C5542A">
        <w:t xml:space="preserve">Office of </w:t>
      </w:r>
      <w:r w:rsidR="00CF109C" w:rsidRPr="00C5542A">
        <w:t xml:space="preserve">the </w:t>
      </w:r>
      <w:r w:rsidR="009F727C" w:rsidRPr="00C5542A">
        <w:t>General Counsel (OGC)</w:t>
      </w:r>
      <w:r w:rsidRPr="00C5542A">
        <w:t xml:space="preserve"> Deputy Ethics Counsel</w:t>
      </w:r>
      <w:r w:rsidR="00032582" w:rsidRPr="00C5542A">
        <w:t xml:space="preserve"> </w:t>
      </w:r>
      <w:r w:rsidRPr="00C5542A">
        <w:t xml:space="preserve">regarding any questions or problems related to situations or activities involving conduct of employees or conflict of interest as described in this </w:t>
      </w:r>
      <w:r w:rsidR="001D5296">
        <w:t>IMC</w:t>
      </w:r>
      <w:r w:rsidRPr="00C5542A">
        <w:t>.</w:t>
      </w:r>
    </w:p>
    <w:p w14:paraId="025AC92A" w14:textId="282EFD5A" w:rsidR="009E3930" w:rsidRPr="00C5542A" w:rsidRDefault="003C319B" w:rsidP="00462C6F">
      <w:pPr>
        <w:pStyle w:val="Heading1"/>
      </w:pPr>
      <w:r w:rsidRPr="00C5542A">
        <w:lastRenderedPageBreak/>
        <w:t>1201-05</w:t>
      </w:r>
      <w:r w:rsidR="00032582" w:rsidRPr="00C5542A">
        <w:tab/>
      </w:r>
      <w:ins w:id="5" w:author="Author">
        <w:r w:rsidR="00660E20">
          <w:t>REQUIREMENTS</w:t>
        </w:r>
      </w:ins>
    </w:p>
    <w:p w14:paraId="14BA37E2" w14:textId="4348F242" w:rsidR="00BB7B31" w:rsidRDefault="00BB7B31" w:rsidP="006D6A00">
      <w:pPr>
        <w:pStyle w:val="BodyText"/>
        <w:rPr>
          <w:ins w:id="6" w:author="Author"/>
        </w:rPr>
      </w:pPr>
      <w:moveToRangeStart w:id="7" w:author="Author" w:name="move147151432"/>
      <w:moveTo w:id="8" w:author="Author">
        <w:r w:rsidRPr="00C5542A">
          <w:t>Employees must be attentive to the high standards of integrity expected in all their activities, personal or official, and conduct themselves in a manner to create and maintain public respect for the NRC and the U. S. Government</w:t>
        </w:r>
        <w:r>
          <w:t xml:space="preserve">. </w:t>
        </w:r>
        <w:r w:rsidRPr="00C5542A">
          <w:t>Accordingly, this instruction establishes management policies for situations which are not specifically addressed in the standards of conduct regulations</w:t>
        </w:r>
        <w:r>
          <w:t xml:space="preserve">. </w:t>
        </w:r>
        <w:r w:rsidRPr="00C5542A">
          <w:t>All cases of actual or potential conflicts of interest or situations which might lead to the appearance of a conflict of interest must be discussed with the employee's immediate supervisor.</w:t>
        </w:r>
      </w:moveTo>
    </w:p>
    <w:moveToRangeEnd w:id="7"/>
    <w:p w14:paraId="16903615" w14:textId="7326A5B5" w:rsidR="003C319B" w:rsidRPr="00C5542A" w:rsidRDefault="003C319B" w:rsidP="006D6A00">
      <w:pPr>
        <w:pStyle w:val="BodyText"/>
      </w:pPr>
      <w:r w:rsidRPr="00C5542A">
        <w:t>Governmentwide standards of conduct regulations issued by the Office of Government Ethics (OGE) set forth standards governing receipt of gifts and favors, outside employment, conflicting financial interests, the use of government property, future employment, the misuse of information, indebtedness, and other matters</w:t>
      </w:r>
      <w:r w:rsidR="00B10A43">
        <w:t xml:space="preserve">. </w:t>
      </w:r>
      <w:r w:rsidR="00B852A0" w:rsidRPr="00C5542A">
        <w:t>Every NRC employee is responsible for knowing and understanding the Federal and NRC ethics rules</w:t>
      </w:r>
      <w:r w:rsidR="00B10A43">
        <w:t xml:space="preserve">. </w:t>
      </w:r>
      <w:r w:rsidR="00480BFD" w:rsidRPr="00C5542A">
        <w:t>These rules include the governmentwide Standards of Conduct regulations (</w:t>
      </w:r>
      <w:ins w:id="9" w:author="Author">
        <w:r w:rsidR="00603C4F" w:rsidRPr="00603C4F">
          <w:t>5 CFR 2635</w:t>
        </w:r>
      </w:ins>
      <w:r w:rsidR="00480BFD" w:rsidRPr="00C5542A">
        <w:t>), the criminal statutes (</w:t>
      </w:r>
      <w:ins w:id="10" w:author="Author">
        <w:r w:rsidR="00CC0A6C" w:rsidRPr="00CC0A6C">
          <w:t>18 USC 201-209, 216)</w:t>
        </w:r>
      </w:ins>
      <w:r w:rsidR="00480BFD" w:rsidRPr="00C5542A">
        <w:t xml:space="preserve">, the </w:t>
      </w:r>
      <w:ins w:id="11" w:author="Author">
        <w:r w:rsidR="00CC0A6C" w:rsidRPr="00CC0A6C">
          <w:t>Hatch Act</w:t>
        </w:r>
      </w:ins>
      <w:r w:rsidR="00480BFD" w:rsidRPr="00C5542A">
        <w:rPr>
          <w:rStyle w:val="Hyperlink"/>
          <w:u w:val="none"/>
        </w:rPr>
        <w:t xml:space="preserve"> </w:t>
      </w:r>
      <w:r w:rsidR="00480BFD" w:rsidRPr="00695BEB">
        <w:rPr>
          <w:rStyle w:val="Hyperlink"/>
          <w:color w:val="auto"/>
          <w:u w:val="none"/>
        </w:rPr>
        <w:t>(</w:t>
      </w:r>
      <w:ins w:id="12" w:author="Author">
        <w:r w:rsidR="00CC0A6C" w:rsidRPr="00CC0A6C">
          <w:t>5 USC 7321</w:t>
        </w:r>
      </w:ins>
      <w:r w:rsidR="00480BFD" w:rsidRPr="00695BEB">
        <w:t>),</w:t>
      </w:r>
      <w:r w:rsidR="00480BFD" w:rsidRPr="00C5542A">
        <w:t xml:space="preserve"> and the NRC supplemental regulations (</w:t>
      </w:r>
      <w:ins w:id="13" w:author="Author">
        <w:r w:rsidR="00F871CD" w:rsidRPr="00F871CD">
          <w:t>5 CFR 5801)</w:t>
        </w:r>
      </w:ins>
      <w:r w:rsidR="00B10A43">
        <w:rPr>
          <w:color w:val="1F497D"/>
        </w:rPr>
        <w:t xml:space="preserve">. </w:t>
      </w:r>
      <w:r w:rsidR="00480BFD" w:rsidRPr="00C5542A">
        <w:t>These laws and regulations can be found on the internal NRC Ethics Website along with management directives on ethics, financial disclosure reports, ethics training materials, and informational articles</w:t>
      </w:r>
      <w:r w:rsidR="00416B19" w:rsidRPr="00C5542A">
        <w:t xml:space="preserve"> </w:t>
      </w:r>
      <w:r w:rsidR="009F4CA2">
        <w:rPr>
          <w:color w:val="1F497D"/>
        </w:rPr>
        <w:t>(</w:t>
      </w:r>
      <w:ins w:id="14" w:author="Author">
        <w:r w:rsidR="003C5309" w:rsidRPr="003C5309">
          <w:fldChar w:fldCharType="begin"/>
        </w:r>
        <w:r w:rsidR="00A3370D">
          <w:instrText>HYPERLINK "https://usnrc.sharepoint.com/teams/NRC-Ethics/SitePages/Home.aspx?csf=1&amp;web=1&amp;e=M6aR4O&amp;xsdata=MDV8MDF8fGJkYTk4ZjMyYmRkOTQyMmI2ZTIwMDhkYmYwMjkwYzhjfGU4ZDAxNDc1YzNiNTQzNmFhMDY1NWRlZjRjNjRmNTJlfDB8MHw2MzgzNjc4MzEyOTc5MTIzNTJ8VW5rbm93bnxWR1ZoYlhOVFpXTjFjbWwwZVZObGNuWnBZMlY4ZXlKV0lqb2lNQzR3TGpBd01EQWlMQ0pRSWpvaVYybHVNeklpTENKQlRpSTZJazkwYUdWeUlpd2lWMVFpT2pFeGZRPT18MXxMMk5vWVhSekx6RTVPbVF5Wmpsak9XRXdZalprTURRMk9URTVOVEl6WlRoaU1XUTVOR1ZrT0RkaFFIUm9jbVZoWkM1Mk1pOXRaWE56WVdkbGN5OHhOekF4TVRnMk16STRNVEl6fDg1ZDI3ZjMxMWM0NjQ2ZTI2ZTIwMDhkYmYwMjkwYzhjfDdiYWNmYjJmN2Y3ZDQ2ZGM5MzJmZDg0MDFhMTVhMjBl&amp;sdata=WjZzZFBrU05vWXNrZ2JOeGVTMVBkMG9UNkZFeUhUR0l5Q3cyekZhYVVSYz0%3d&amp;ovuser=e8d01475-c3b5-436a-a065-5def4c64f52e%2cJXV1%40nrc.gov&amp;OR=Teams-HL&amp;CT=1701190442808&amp;clickparams=eyJBcHBOYW1lIjoiVGVhbXMtRGVza3RvcCIsIkFwcFZlcnNpb24iOiIyNy8yMzA5MjkxMTIwOCIsIkhhc0ZlZGVyYXRlZFVzZXIiOmZhbHNlfQ%3d%3d&amp;cid=2c39d5c4-9b57-428d-8608-64ba7bec62a0&amp;SafelinksUrl=https%3a//usnrc.sharepoint.com/teams/NRC-Ethics/SitePages/Home.aspx"</w:instrText>
        </w:r>
        <w:r w:rsidR="003C5309" w:rsidRPr="003C5309">
          <w:fldChar w:fldCharType="separate"/>
        </w:r>
        <w:r w:rsidR="003C5309" w:rsidRPr="003C5309">
          <w:rPr>
            <w:color w:val="0000FF"/>
            <w:u w:val="single"/>
          </w:rPr>
          <w:t>NRC Ethics | NRC Intranet</w:t>
        </w:r>
        <w:r w:rsidR="003C5309" w:rsidRPr="003C5309">
          <w:fldChar w:fldCharType="end"/>
        </w:r>
      </w:ins>
      <w:r w:rsidR="009F4CA2">
        <w:rPr>
          <w:color w:val="1F497D"/>
        </w:rPr>
        <w:t>)</w:t>
      </w:r>
      <w:r w:rsidR="00B10A43">
        <w:rPr>
          <w:color w:val="1F497D"/>
        </w:rPr>
        <w:t xml:space="preserve">. </w:t>
      </w:r>
      <w:r w:rsidR="00480BFD" w:rsidRPr="00C5542A">
        <w:t>Employees are urged to contact</w:t>
      </w:r>
      <w:ins w:id="15" w:author="Author">
        <w:r w:rsidR="00526ACF">
          <w:t xml:space="preserve"> the </w:t>
        </w:r>
        <w:r w:rsidR="00C00EBE" w:rsidRPr="00C00EBE">
          <w:fldChar w:fldCharType="begin"/>
        </w:r>
        <w:r w:rsidR="00C00EBE" w:rsidRPr="00C00EBE">
          <w:instrText>HYPERLINK "https://nrc.appiancloud.com/suite/sites/ethics-gateway"</w:instrText>
        </w:r>
        <w:r w:rsidR="00C00EBE" w:rsidRPr="00C00EBE">
          <w:fldChar w:fldCharType="separate"/>
        </w:r>
        <w:r w:rsidR="00C00EBE" w:rsidRPr="00C00EBE">
          <w:rPr>
            <w:color w:val="0000FF"/>
            <w:u w:val="single"/>
          </w:rPr>
          <w:t>NRC Ethics Gateway</w:t>
        </w:r>
        <w:r w:rsidR="00C00EBE" w:rsidRPr="00C00EBE">
          <w:fldChar w:fldCharType="end"/>
        </w:r>
      </w:ins>
      <w:r w:rsidR="00676FCA">
        <w:rPr>
          <w:color w:val="1F497D"/>
        </w:rPr>
        <w:t xml:space="preserve"> </w:t>
      </w:r>
      <w:r w:rsidR="00480BFD" w:rsidRPr="00C5542A">
        <w:t>or the Regional Counsel to discuss questions and concerns regarding these requirements.</w:t>
      </w:r>
    </w:p>
    <w:p w14:paraId="43A55288" w14:textId="739ACD13" w:rsidR="003C319B" w:rsidRPr="00C5542A" w:rsidDel="00BB7B31" w:rsidRDefault="003C319B" w:rsidP="006D6A00">
      <w:pPr>
        <w:pStyle w:val="BodyText"/>
        <w:rPr>
          <w:moveFrom w:id="16" w:author="Author"/>
        </w:rPr>
      </w:pPr>
      <w:moveFromRangeStart w:id="17" w:author="Author" w:name="move147151432"/>
      <w:moveFrom w:id="18" w:author="Author">
        <w:r w:rsidRPr="00C5542A" w:rsidDel="00BB7B31">
          <w:t>Employees must be attentive to the high standards of integrity expected in all their activities, personal or official, and conduct themselves in a manner to create and maintain public respect for the NRC and the U. S. Government</w:t>
        </w:r>
        <w:r w:rsidR="00B10A43" w:rsidDel="00BB7B31">
          <w:t xml:space="preserve">. </w:t>
        </w:r>
        <w:r w:rsidR="001F1ABB" w:rsidRPr="00C5542A" w:rsidDel="00BB7B31">
          <w:t>Accordingly</w:t>
        </w:r>
        <w:r w:rsidRPr="00C5542A" w:rsidDel="00BB7B31">
          <w:t>, this instruction establishes management policies for situations which are</w:t>
        </w:r>
        <w:r w:rsidR="00032582" w:rsidRPr="00C5542A" w:rsidDel="00BB7B31">
          <w:t xml:space="preserve"> </w:t>
        </w:r>
        <w:r w:rsidRPr="00C5542A" w:rsidDel="00BB7B31">
          <w:t>not</w:t>
        </w:r>
        <w:r w:rsidR="00032582" w:rsidRPr="00C5542A" w:rsidDel="00BB7B31">
          <w:t xml:space="preserve"> </w:t>
        </w:r>
        <w:r w:rsidRPr="00C5542A" w:rsidDel="00BB7B31">
          <w:t>specifically addressed in the standards of conduct regulations</w:t>
        </w:r>
        <w:r w:rsidR="00B10A43" w:rsidDel="00BB7B31">
          <w:t xml:space="preserve">. </w:t>
        </w:r>
        <w:r w:rsidRPr="00C5542A" w:rsidDel="00BB7B31">
          <w:t>All cases of actual or potential conflicts of interest or situations which might lead to the appearance of a conflict of interest must be discussed with the e</w:t>
        </w:r>
        <w:r w:rsidR="009F727C" w:rsidRPr="00C5542A" w:rsidDel="00BB7B31">
          <w:t>mployee's immediate supervisor.</w:t>
        </w:r>
      </w:moveFrom>
    </w:p>
    <w:moveFromRangeEnd w:id="17"/>
    <w:p w14:paraId="018F1BB8" w14:textId="4E72B4A4" w:rsidR="003C319B" w:rsidRPr="00C5542A" w:rsidRDefault="003C319B" w:rsidP="00462C6F">
      <w:pPr>
        <w:pStyle w:val="Heading1"/>
      </w:pPr>
      <w:r w:rsidRPr="00C5542A">
        <w:t>1201-06</w:t>
      </w:r>
      <w:r w:rsidR="0020174D" w:rsidRPr="00C5542A">
        <w:tab/>
      </w:r>
      <w:ins w:id="19" w:author="Author">
        <w:r w:rsidR="00660E20">
          <w:t>GUIDANCE</w:t>
        </w:r>
      </w:ins>
    </w:p>
    <w:p w14:paraId="5C007F04" w14:textId="1EA94D2B" w:rsidR="008100FD" w:rsidRDefault="005B450A" w:rsidP="00E32A2F">
      <w:pPr>
        <w:pStyle w:val="Heading2"/>
        <w:rPr>
          <w:u w:val="single"/>
        </w:rPr>
      </w:pPr>
      <w:ins w:id="20" w:author="Author">
        <w:r w:rsidRPr="00C5542A">
          <w:t>0</w:t>
        </w:r>
        <w:r>
          <w:t>6</w:t>
        </w:r>
      </w:ins>
      <w:r w:rsidR="003C319B" w:rsidRPr="00C5542A">
        <w:t>.01</w:t>
      </w:r>
      <w:r w:rsidR="0020174D" w:rsidRPr="00C5542A">
        <w:tab/>
      </w:r>
      <w:r w:rsidR="003C319B" w:rsidRPr="00E44695">
        <w:rPr>
          <w:u w:val="single"/>
        </w:rPr>
        <w:t>Alcohol</w:t>
      </w:r>
      <w:ins w:id="21" w:author="Author">
        <w:r w:rsidR="008771AE">
          <w:rPr>
            <w:u w:val="single"/>
          </w:rPr>
          <w:t xml:space="preserve">, </w:t>
        </w:r>
      </w:ins>
      <w:r w:rsidR="003C319B" w:rsidRPr="00E44695">
        <w:rPr>
          <w:u w:val="single"/>
        </w:rPr>
        <w:t>Illegal Drugs</w:t>
      </w:r>
      <w:ins w:id="22" w:author="Author">
        <w:r w:rsidR="00BC2F5E">
          <w:rPr>
            <w:u w:val="single"/>
          </w:rPr>
          <w:t>,</w:t>
        </w:r>
        <w:r w:rsidR="008771AE">
          <w:rPr>
            <w:u w:val="single"/>
          </w:rPr>
          <w:t xml:space="preserve"> and Firearms</w:t>
        </w:r>
      </w:ins>
    </w:p>
    <w:p w14:paraId="5EA017E2" w14:textId="7D3F017B" w:rsidR="00BB3F7E" w:rsidRDefault="004464CE" w:rsidP="00E32A2F">
      <w:pPr>
        <w:pStyle w:val="BodyText3"/>
        <w:rPr>
          <w:ins w:id="23" w:author="Author"/>
        </w:rPr>
      </w:pPr>
      <w:ins w:id="24" w:author="Author">
        <w:r>
          <w:t xml:space="preserve">The NRC’s </w:t>
        </w:r>
        <w:r w:rsidR="00CA34A7">
          <w:t xml:space="preserve">Drug Free Workplace Plan </w:t>
        </w:r>
        <w:r w:rsidR="00875CE4">
          <w:t xml:space="preserve">specifies NRC </w:t>
        </w:r>
        <w:r w:rsidR="009A3D9C">
          <w:t>expectations regarding illegal drugs</w:t>
        </w:r>
        <w:r w:rsidR="009B239C">
          <w:t xml:space="preserve">. In addition to </w:t>
        </w:r>
        <w:r w:rsidR="00BB3F7E">
          <w:t>adhering to</w:t>
        </w:r>
        <w:r w:rsidR="00381B65">
          <w:t xml:space="preserve"> the NRC’s drug free policies, </w:t>
        </w:r>
        <w:r w:rsidR="00085CB1">
          <w:t xml:space="preserve">when gaining site access to specific facilities, NRC employees should familiarize themselves with the licensee’s policies and </w:t>
        </w:r>
        <w:r w:rsidR="00381B65">
          <w:t>w</w:t>
        </w:r>
      </w:ins>
      <w:r w:rsidR="003C319B" w:rsidRPr="00C5542A">
        <w:t xml:space="preserve">hile at a licensee site or facility, comply with licensee </w:t>
      </w:r>
      <w:ins w:id="25" w:author="Author">
        <w:r w:rsidR="00E84034" w:rsidRPr="00C5542A">
          <w:t xml:space="preserve">policies </w:t>
        </w:r>
      </w:ins>
      <w:r w:rsidR="003C319B" w:rsidRPr="00C5542A">
        <w:t>that restrict the use, storage, or transportation of alcohol</w:t>
      </w:r>
      <w:r w:rsidR="00B10A43">
        <w:t xml:space="preserve">. </w:t>
      </w:r>
      <w:ins w:id="26" w:author="Author">
        <w:r w:rsidR="00BB3F7E">
          <w:t xml:space="preserve">This could include </w:t>
        </w:r>
        <w:r w:rsidR="00975E92">
          <w:t xml:space="preserve">restrictions on the possession of items that contain trace alcohol such as kombucha or vanilla extract. </w:t>
        </w:r>
        <w:r w:rsidR="00146DA7">
          <w:t>Some licensees also prohibit the possession of alcohol anywhere in their owner</w:t>
        </w:r>
        <w:r w:rsidR="0039477D">
          <w:noBreakHyphen/>
        </w:r>
        <w:r w:rsidR="00146DA7">
          <w:t>controlled area, including vehicles.</w:t>
        </w:r>
      </w:ins>
    </w:p>
    <w:p w14:paraId="7EF8CA97" w14:textId="7529BC30" w:rsidR="003F29F3" w:rsidRDefault="006678DA" w:rsidP="00E32A2F">
      <w:pPr>
        <w:pStyle w:val="BodyText3"/>
        <w:rPr>
          <w:ins w:id="27" w:author="Author"/>
        </w:rPr>
      </w:pPr>
      <w:ins w:id="28" w:author="Author">
        <w:r>
          <w:t>10</w:t>
        </w:r>
        <w:r w:rsidR="002C411B">
          <w:t xml:space="preserve"> </w:t>
        </w:r>
        <w:r>
          <w:t>CFR</w:t>
        </w:r>
        <w:r w:rsidR="0022310D">
          <w:t xml:space="preserve"> Part </w:t>
        </w:r>
        <w:r>
          <w:t>26.27</w:t>
        </w:r>
        <w:r w:rsidR="0070722A">
          <w:t xml:space="preserve"> </w:t>
        </w:r>
        <w:r w:rsidR="00CF1D09">
          <w:t>specifies an abstinence period of 5 hours prec</w:t>
        </w:r>
        <w:r w:rsidR="0070722A">
          <w:t xml:space="preserve">eding any scheduled tour of duty at a licensee </w:t>
        </w:r>
        <w:r w:rsidR="00432477">
          <w:t>facility and</w:t>
        </w:r>
        <w:r w:rsidR="0070722A">
          <w:t xml:space="preserve"> </w:t>
        </w:r>
        <w:r w:rsidR="00432477">
          <w:t>self-reporting</w:t>
        </w:r>
        <w:r w:rsidR="0070722A">
          <w:t xml:space="preserve"> if a covered individual </w:t>
        </w:r>
        <w:r w:rsidR="006E0B4F">
          <w:t xml:space="preserve">called to work has not met that standard. NRC employees are not subject to this </w:t>
        </w:r>
        <w:r w:rsidR="00772992">
          <w:t>regulation</w:t>
        </w:r>
        <w:r w:rsidR="00043A39">
          <w:t>;</w:t>
        </w:r>
        <w:r w:rsidR="006E0B4F">
          <w:t xml:space="preserve"> </w:t>
        </w:r>
        <w:r w:rsidR="00472DFF">
          <w:t>however</w:t>
        </w:r>
        <w:r w:rsidR="00043A39">
          <w:t>, they</w:t>
        </w:r>
        <w:r w:rsidR="00472DFF">
          <w:t xml:space="preserve"> </w:t>
        </w:r>
        <w:r w:rsidR="00D15366">
          <w:t xml:space="preserve">should comply to it </w:t>
        </w:r>
        <w:r w:rsidR="008E2DD6">
          <w:t>as with other licensee policies</w:t>
        </w:r>
        <w:r w:rsidR="00E642FC">
          <w:t>.</w:t>
        </w:r>
        <w:r w:rsidR="00B23181">
          <w:t xml:space="preserve"> If inspectors </w:t>
        </w:r>
        <w:r w:rsidR="00E77B0C">
          <w:t xml:space="preserve">feel the need to respond to an issue at a licensee facility and do not meet the above criteria, they should notify their </w:t>
        </w:r>
        <w:r w:rsidR="00CC7634">
          <w:t xml:space="preserve">immediate supervisor immediately. </w:t>
        </w:r>
      </w:ins>
    </w:p>
    <w:p w14:paraId="1BF6118B" w14:textId="75C1F680" w:rsidR="008771AE" w:rsidRDefault="008771AE" w:rsidP="00E32A2F">
      <w:pPr>
        <w:pStyle w:val="BodyText3"/>
        <w:rPr>
          <w:ins w:id="29" w:author="Author"/>
        </w:rPr>
      </w:pPr>
      <w:ins w:id="30" w:author="Author">
        <w:r>
          <w:t xml:space="preserve">NRC employees </w:t>
        </w:r>
        <w:r w:rsidR="00A522C7">
          <w:t>should</w:t>
        </w:r>
        <w:r>
          <w:t xml:space="preserve"> abide by licensee requirements regarding </w:t>
        </w:r>
        <w:r w:rsidR="003D0FC3">
          <w:t xml:space="preserve">firearms at facilities. This includes ammunition and firearms in vehicles. </w:t>
        </w:r>
        <w:r w:rsidR="007576F9">
          <w:t xml:space="preserve">Federal agents </w:t>
        </w:r>
        <w:r w:rsidR="002C66DC">
          <w:t>(NRC Office of Investigation or In</w:t>
        </w:r>
        <w:r w:rsidR="00885C43">
          <w:t xml:space="preserve">spector General) </w:t>
        </w:r>
        <w:r w:rsidR="007576F9">
          <w:t xml:space="preserve">should notify the licensee if they </w:t>
        </w:r>
        <w:r w:rsidR="007548A1">
          <w:t>are bringing</w:t>
        </w:r>
        <w:r w:rsidR="007576F9">
          <w:t xml:space="preserve"> their firearms into the facility </w:t>
        </w:r>
        <w:r w:rsidR="007548A1">
          <w:t xml:space="preserve">in an official </w:t>
        </w:r>
        <w:r w:rsidR="003056B8">
          <w:t>capacity and</w:t>
        </w:r>
        <w:r w:rsidR="00386A79">
          <w:t xml:space="preserve"> make the resident office aware</w:t>
        </w:r>
        <w:r w:rsidR="007548A1">
          <w:t xml:space="preserve">. </w:t>
        </w:r>
      </w:ins>
    </w:p>
    <w:p w14:paraId="26D4F42C" w14:textId="6CE0B74E" w:rsidR="003C319B" w:rsidRDefault="00B470E0" w:rsidP="00E13E7B">
      <w:pPr>
        <w:pStyle w:val="BodyText3"/>
      </w:pPr>
      <w:ins w:id="31" w:author="Author">
        <w:r>
          <w:t>If</w:t>
        </w:r>
        <w:r w:rsidR="00CB1448">
          <w:t xml:space="preserve"> an NRC employee is accused by the licensee of violating their </w:t>
        </w:r>
        <w:r w:rsidR="00C93741">
          <w:t xml:space="preserve">site access policies, </w:t>
        </w:r>
        <w:r w:rsidR="000C2329">
          <w:t>staff should comply with the licensee’s requests to the best of their abilities</w:t>
        </w:r>
        <w:r w:rsidR="00F8597B">
          <w:t xml:space="preserve">, notify the resident office </w:t>
        </w:r>
        <w:r w:rsidR="000C2329">
          <w:t xml:space="preserve">and </w:t>
        </w:r>
        <w:r w:rsidR="00C93741">
          <w:t>contact the regional office immediately</w:t>
        </w:r>
        <w:r w:rsidR="00E83A2B">
          <w:t xml:space="preserve"> for further direction</w:t>
        </w:r>
        <w:r w:rsidR="00C93741">
          <w:t>.</w:t>
        </w:r>
      </w:ins>
    </w:p>
    <w:p w14:paraId="30ECE4F6" w14:textId="77777777" w:rsidR="00E32A2F" w:rsidRPr="00E13E7B" w:rsidRDefault="00E44695" w:rsidP="00E13E7B">
      <w:pPr>
        <w:pStyle w:val="Heading2"/>
      </w:pPr>
      <w:ins w:id="32" w:author="Author">
        <w:r w:rsidRPr="008D1E13">
          <w:lastRenderedPageBreak/>
          <w:t>0</w:t>
        </w:r>
        <w:r w:rsidR="005B450A" w:rsidRPr="008D1E13">
          <w:t>6</w:t>
        </w:r>
        <w:r w:rsidRPr="008D1E13">
          <w:t>.02</w:t>
        </w:r>
        <w:r w:rsidRPr="008D1E13">
          <w:tab/>
        </w:r>
        <w:r w:rsidR="00CF6FE8" w:rsidRPr="00E13E7B">
          <w:rPr>
            <w:u w:val="single"/>
          </w:rPr>
          <w:t>Covered Relationship</w:t>
        </w:r>
        <w:r w:rsidR="00CF37B3" w:rsidRPr="00E13E7B">
          <w:rPr>
            <w:u w:val="single"/>
          </w:rPr>
          <w:t>s</w:t>
        </w:r>
      </w:ins>
    </w:p>
    <w:p w14:paraId="11F31883" w14:textId="28AC078D" w:rsidR="003C319B" w:rsidRDefault="00EF6574" w:rsidP="00E32A2F">
      <w:pPr>
        <w:pStyle w:val="ListBullet3"/>
      </w:pPr>
      <w:ins w:id="33" w:author="Author">
        <w:r w:rsidRPr="008D1E13">
          <w:t>Management Directive 7.9 Handbook defines and provides policies for covered relationships</w:t>
        </w:r>
        <w:r w:rsidR="00877109" w:rsidRPr="008D1E13">
          <w:t>, either personal or financial</w:t>
        </w:r>
        <w:r w:rsidRPr="008D1E13">
          <w:t xml:space="preserve">. </w:t>
        </w:r>
        <w:r w:rsidR="002E12A6" w:rsidRPr="008D1E13">
          <w:t>Prior to</w:t>
        </w:r>
        <w:r w:rsidRPr="008D1E13">
          <w:t xml:space="preserve"> </w:t>
        </w:r>
        <w:r w:rsidR="00F107D9" w:rsidRPr="008D1E13">
          <w:t>inspector</w:t>
        </w:r>
        <w:r w:rsidR="002E12A6" w:rsidRPr="008D1E13">
          <w:t xml:space="preserve"> entry </w:t>
        </w:r>
        <w:r w:rsidR="00F107D9" w:rsidRPr="008D1E13">
          <w:t>into any of the following situations</w:t>
        </w:r>
        <w:r w:rsidR="00207428">
          <w:t>,</w:t>
        </w:r>
        <w:r w:rsidR="00F107D9" w:rsidRPr="008D1E13">
          <w:t xml:space="preserve"> they should review the handbook and contact their regional management and counsel for guidance.</w:t>
        </w:r>
      </w:ins>
      <w:r w:rsidR="001614DA">
        <w:t xml:space="preserve"> </w:t>
      </w:r>
    </w:p>
    <w:p w14:paraId="26D2F41A" w14:textId="2A4F740C" w:rsidR="00C14A17" w:rsidRPr="00985F20" w:rsidRDefault="002A365F" w:rsidP="006F0C54">
      <w:pPr>
        <w:pStyle w:val="ListBullet3"/>
        <w:rPr>
          <w:ins w:id="34" w:author="Author"/>
        </w:rPr>
      </w:pPr>
      <w:ins w:id="35" w:author="Author">
        <w:r w:rsidRPr="00F41B97">
          <w:rPr>
            <w:u w:val="single"/>
          </w:rPr>
          <w:t>Business Partnerships with Licensee</w:t>
        </w:r>
        <w:r w:rsidR="003F15ED" w:rsidRPr="00F41B97">
          <w:rPr>
            <w:u w:val="single"/>
          </w:rPr>
          <w:t>/applicant/vendor employees or contractors</w:t>
        </w:r>
        <w:r w:rsidR="00966779" w:rsidRPr="00F41B97">
          <w:t>.</w:t>
        </w:r>
      </w:ins>
      <w:r w:rsidR="00F41B97">
        <w:t xml:space="preserve"> </w:t>
      </w:r>
      <w:ins w:id="36" w:author="Author">
        <w:r w:rsidR="00C14A17" w:rsidRPr="00985F20">
          <w:t xml:space="preserve">NRC employees should not buy, lease, or rent property from, or sell property to, a licensee or a licensee contractor. This restriction is not intended to exclude the purchase, lease, or rental of property from an individual employee of a licensee or its contractors nor the sale of property to such an employee. Such property </w:t>
        </w:r>
        <w:r w:rsidR="002E12A6" w:rsidRPr="00985F20">
          <w:t>should</w:t>
        </w:r>
        <w:r w:rsidR="00C14A17" w:rsidRPr="00985F20">
          <w:t xml:space="preserve"> be available for general sale at a fair market value and purchased or sold through normal means, such as through a real estate agency or through newspaper advertising.</w:t>
        </w:r>
      </w:ins>
    </w:p>
    <w:p w14:paraId="0908C349" w14:textId="3932C2EB" w:rsidR="007A6CF8" w:rsidRPr="007D210A" w:rsidRDefault="002A365F" w:rsidP="007B7646">
      <w:pPr>
        <w:pStyle w:val="ListBullet3"/>
        <w:rPr>
          <w:ins w:id="37" w:author="Author"/>
        </w:rPr>
      </w:pPr>
      <w:ins w:id="38" w:author="Author">
        <w:r w:rsidRPr="00334A8A">
          <w:rPr>
            <w:u w:val="single"/>
          </w:rPr>
          <w:t xml:space="preserve">A friendship </w:t>
        </w:r>
        <w:r w:rsidR="00201C84" w:rsidRPr="00334A8A">
          <w:rPr>
            <w:u w:val="single"/>
          </w:rPr>
          <w:t xml:space="preserve">or </w:t>
        </w:r>
        <w:r w:rsidR="001E39F1" w:rsidRPr="00334A8A">
          <w:rPr>
            <w:u w:val="single"/>
          </w:rPr>
          <w:t xml:space="preserve">other </w:t>
        </w:r>
        <w:r w:rsidR="00966779" w:rsidRPr="00334A8A">
          <w:rPr>
            <w:u w:val="single"/>
          </w:rPr>
          <w:t>personal</w:t>
        </w:r>
        <w:r w:rsidR="00201C84" w:rsidRPr="00334A8A">
          <w:rPr>
            <w:u w:val="single"/>
          </w:rPr>
          <w:t xml:space="preserve"> relationship </w:t>
        </w:r>
        <w:r w:rsidRPr="00334A8A">
          <w:rPr>
            <w:u w:val="single"/>
          </w:rPr>
          <w:t>with a licensee</w:t>
        </w:r>
        <w:r w:rsidR="007D210A" w:rsidRPr="00334A8A">
          <w:rPr>
            <w:u w:val="single"/>
          </w:rPr>
          <w:t>/applicant/vendor</w:t>
        </w:r>
        <w:r w:rsidRPr="00334A8A">
          <w:rPr>
            <w:u w:val="single"/>
          </w:rPr>
          <w:t xml:space="preserve"> employee</w:t>
        </w:r>
        <w:r>
          <w:t xml:space="preserve">. </w:t>
        </w:r>
        <w:r w:rsidRPr="00C5542A">
          <w:t>Friends may include former NRC employees, classmates, or acquaintances</w:t>
        </w:r>
        <w:r>
          <w:t>.</w:t>
        </w:r>
        <w:r w:rsidR="007D210A">
          <w:t xml:space="preserve"> This includes r</w:t>
        </w:r>
        <w:r w:rsidR="00460DAA" w:rsidRPr="007D210A">
          <w:t xml:space="preserve">elationships </w:t>
        </w:r>
        <w:r w:rsidR="007D210A">
          <w:t>for</w:t>
        </w:r>
        <w:r w:rsidR="00460DAA" w:rsidRPr="007D210A">
          <w:t xml:space="preserve"> immediate family </w:t>
        </w:r>
        <w:r w:rsidR="007E08DE" w:rsidRPr="007D210A">
          <w:t>members</w:t>
        </w:r>
        <w:r w:rsidR="007D210A">
          <w:t xml:space="preserve"> as well</w:t>
        </w:r>
        <w:r w:rsidR="007E08DE" w:rsidRPr="007D210A">
          <w:t>.</w:t>
        </w:r>
      </w:ins>
    </w:p>
    <w:p w14:paraId="7EED9157" w14:textId="1794C1A8" w:rsidR="002C5FCA" w:rsidRPr="002C5FCA" w:rsidRDefault="007A6CF8" w:rsidP="007B7646">
      <w:pPr>
        <w:pStyle w:val="ListBullet3"/>
        <w:rPr>
          <w:ins w:id="39" w:author="Author"/>
        </w:rPr>
      </w:pPr>
      <w:r w:rsidRPr="00334A8A">
        <w:rPr>
          <w:u w:val="single"/>
        </w:rPr>
        <w:t xml:space="preserve">Employment </w:t>
      </w:r>
      <w:ins w:id="40" w:author="Author">
        <w:r w:rsidR="00B177B6" w:rsidRPr="00334A8A">
          <w:rPr>
            <w:u w:val="single"/>
          </w:rPr>
          <w:t>of</w:t>
        </w:r>
      </w:ins>
      <w:r w:rsidRPr="00334A8A">
        <w:rPr>
          <w:u w:val="single"/>
        </w:rPr>
        <w:t xml:space="preserve"> Spouse and Children</w:t>
      </w:r>
      <w:r w:rsidRPr="007A6CF8">
        <w:t>.</w:t>
      </w:r>
      <w:ins w:id="41" w:author="Author">
        <w:r w:rsidR="00A86AE1" w:rsidRPr="00A86AE1">
          <w:t xml:space="preserve"> In such cases, the duties of both the NRC employee and the spouse </w:t>
        </w:r>
        <w:r w:rsidR="00A86AE1">
          <w:t xml:space="preserve">or child </w:t>
        </w:r>
        <w:r w:rsidR="00A86AE1" w:rsidRPr="00A86AE1">
          <w:t>must be considered to ensure that potential conflicts of interest are minimized. It might be necessary, for example, to restrict the activities of an office resident assistant so that the employee is not permitted to type inspection reports or inspection plans involving work within the scope of the spouse's employment. The Regional Administrator should consult with regional counsel when resolving these situations.</w:t>
        </w:r>
      </w:ins>
    </w:p>
    <w:p w14:paraId="542A297C" w14:textId="146D555A" w:rsidR="00A669B6" w:rsidRPr="00A669B6" w:rsidRDefault="006D0F65" w:rsidP="007B7646">
      <w:pPr>
        <w:pStyle w:val="BodyText3"/>
        <w:rPr>
          <w:ins w:id="42" w:author="Author"/>
        </w:rPr>
      </w:pPr>
      <w:ins w:id="43" w:author="Author">
        <w:r>
          <w:t xml:space="preserve">This IMC </w:t>
        </w:r>
        <w:r w:rsidR="00C76D57">
          <w:t>does not prohibit</w:t>
        </w:r>
        <w:r w:rsidR="00AB24A2">
          <w:t xml:space="preserve"> inspector</w:t>
        </w:r>
        <w:r w:rsidR="00C76D57">
          <w:t xml:space="preserve"> p</w:t>
        </w:r>
        <w:r w:rsidR="00AD3E64">
          <w:t xml:space="preserve">articipation in </w:t>
        </w:r>
        <w:r w:rsidR="00A90695">
          <w:t xml:space="preserve">local </w:t>
        </w:r>
        <w:r w:rsidR="00AD3E64">
          <w:t>communit</w:t>
        </w:r>
        <w:r w:rsidR="00A90695">
          <w:t xml:space="preserve">ies, to include </w:t>
        </w:r>
        <w:r w:rsidR="006E4891">
          <w:t>sports</w:t>
        </w:r>
        <w:r w:rsidR="00A669B6" w:rsidRPr="00A669B6">
          <w:t xml:space="preserve"> events, </w:t>
        </w:r>
        <w:r w:rsidR="00822789">
          <w:t xml:space="preserve">religious </w:t>
        </w:r>
        <w:r w:rsidR="009A69AE">
          <w:t>activities</w:t>
        </w:r>
        <w:r w:rsidR="00A669B6" w:rsidRPr="00A669B6">
          <w:t xml:space="preserve"> or social youth group meetings</w:t>
        </w:r>
        <w:r w:rsidR="006E4891">
          <w:t xml:space="preserve"> (Scouts, etc.)</w:t>
        </w:r>
        <w:r w:rsidR="00A669B6" w:rsidRPr="00A669B6">
          <w:t>, and similar activities</w:t>
        </w:r>
        <w:r w:rsidR="00FA322D">
          <w:t>, where inconsequential interaction with licensee/applicant/vendor employees</w:t>
        </w:r>
        <w:r w:rsidR="003F58BE">
          <w:t xml:space="preserve"> or contractors</w:t>
        </w:r>
        <w:r w:rsidR="00FA322D">
          <w:t xml:space="preserve"> is possible</w:t>
        </w:r>
        <w:r w:rsidR="00A669B6" w:rsidRPr="00A669B6">
          <w:t xml:space="preserve">. When </w:t>
        </w:r>
        <w:r w:rsidR="00E72B75">
          <w:t xml:space="preserve">these individuals </w:t>
        </w:r>
        <w:r w:rsidR="00A669B6" w:rsidRPr="00A669B6">
          <w:t>are involved, NRC employees and their families are encouraged to provide their fair share of the transportation</w:t>
        </w:r>
        <w:r w:rsidR="00F42AE0">
          <w:t xml:space="preserve"> and other support</w:t>
        </w:r>
        <w:r w:rsidR="00A669B6" w:rsidRPr="00A669B6">
          <w:t>.</w:t>
        </w:r>
        <w:r w:rsidR="00A669B6">
          <w:t xml:space="preserve"> </w:t>
        </w:r>
        <w:r w:rsidR="00A669B6" w:rsidRPr="00A669B6">
          <w:t>An NRC inspector may have occasion to inspect a neighbor's activities</w:t>
        </w:r>
        <w:r w:rsidR="000A3994">
          <w:t xml:space="preserve"> at a facility</w:t>
        </w:r>
        <w:r w:rsidR="00A669B6" w:rsidRPr="00A669B6">
          <w:t xml:space="preserve">. This is acceptable for routine items. </w:t>
        </w:r>
        <w:r w:rsidR="000A3994">
          <w:t>I</w:t>
        </w:r>
        <w:r w:rsidR="00A669B6" w:rsidRPr="00A669B6">
          <w:t xml:space="preserve">f it involves critical evaluations or allegations, </w:t>
        </w:r>
        <w:r w:rsidR="000A3994">
          <w:t xml:space="preserve">seek guidance from </w:t>
        </w:r>
        <w:r w:rsidR="009B1952">
          <w:t>management and/or regional counsel.</w:t>
        </w:r>
      </w:ins>
    </w:p>
    <w:p w14:paraId="1C4FFC68" w14:textId="4899A799" w:rsidR="004900B3" w:rsidRDefault="004900B3" w:rsidP="004900B3">
      <w:pPr>
        <w:pStyle w:val="Heading2"/>
        <w:rPr>
          <w:u w:val="single"/>
        </w:rPr>
      </w:pPr>
      <w:r w:rsidRPr="004900B3">
        <w:t>06.03</w:t>
      </w:r>
      <w:r w:rsidRPr="004900B3">
        <w:tab/>
      </w:r>
      <w:r w:rsidR="003F4E8A" w:rsidRPr="00343EE4">
        <w:rPr>
          <w:u w:val="single"/>
        </w:rPr>
        <w:t xml:space="preserve">Activities </w:t>
      </w:r>
      <w:ins w:id="44" w:author="Author">
        <w:r w:rsidR="003F4E8A" w:rsidRPr="00343EE4">
          <w:rPr>
            <w:u w:val="single"/>
          </w:rPr>
          <w:t>at</w:t>
        </w:r>
      </w:ins>
      <w:r w:rsidR="003F4E8A" w:rsidRPr="00343EE4">
        <w:rPr>
          <w:u w:val="single"/>
        </w:rPr>
        <w:t xml:space="preserve"> Licensee</w:t>
      </w:r>
      <w:ins w:id="45" w:author="Author">
        <w:r w:rsidR="003F4E8A" w:rsidRPr="00343EE4">
          <w:rPr>
            <w:u w:val="single"/>
          </w:rPr>
          <w:t>/Applicant/Vendor</w:t>
        </w:r>
      </w:ins>
      <w:r w:rsidR="003F4E8A" w:rsidRPr="00343EE4">
        <w:rPr>
          <w:u w:val="single"/>
        </w:rPr>
        <w:t xml:space="preserve"> Facilities</w:t>
      </w:r>
    </w:p>
    <w:p w14:paraId="1FAA73D5" w14:textId="1D6E6EA6" w:rsidR="00F40295" w:rsidRDefault="00FF5D70" w:rsidP="004900B3">
      <w:pPr>
        <w:pStyle w:val="BodyText3"/>
        <w:rPr>
          <w:ins w:id="46" w:author="Author"/>
        </w:rPr>
      </w:pPr>
      <w:ins w:id="47" w:author="Author">
        <w:r w:rsidRPr="00C5542A">
          <w:t xml:space="preserve">Attending </w:t>
        </w:r>
        <w:r w:rsidR="009A4A99">
          <w:t>formal licensee</w:t>
        </w:r>
        <w:r w:rsidR="00430EFD">
          <w:t>/applicant/vendor</w:t>
        </w:r>
        <w:r w:rsidR="009A4A99">
          <w:t xml:space="preserve"> events suc</w:t>
        </w:r>
        <w:r w:rsidR="00AF50B6">
          <w:t>h</w:t>
        </w:r>
        <w:r w:rsidR="009A4A99">
          <w:t xml:space="preserve"> as parties</w:t>
        </w:r>
        <w:r w:rsidR="00F40295">
          <w:t>, picnics</w:t>
        </w:r>
        <w:r w:rsidR="00245DAE">
          <w:t>,</w:t>
        </w:r>
        <w:r w:rsidR="00F40295">
          <w:t xml:space="preserve"> or outings </w:t>
        </w:r>
        <w:r w:rsidRPr="00C5542A">
          <w:t>where attendance is essentially limited to licensee or contractor employees</w:t>
        </w:r>
        <w:r>
          <w:t xml:space="preserve"> i</w:t>
        </w:r>
        <w:r w:rsidR="00F40295">
          <w:t>s</w:t>
        </w:r>
        <w:r>
          <w:t xml:space="preserve"> inappropriate unless </w:t>
        </w:r>
        <w:r w:rsidR="00926AE0">
          <w:t xml:space="preserve">the attendance is in an official capacity </w:t>
        </w:r>
        <w:r w:rsidR="008D5B73">
          <w:t>(</w:t>
        </w:r>
        <w:r w:rsidR="00695995">
          <w:t>e.g.,</w:t>
        </w:r>
        <w:r w:rsidR="00926AE0">
          <w:t xml:space="preserve"> licensed operator dinners where the inspector is </w:t>
        </w:r>
        <w:r w:rsidR="003941A3">
          <w:t>speaking</w:t>
        </w:r>
        <w:r w:rsidR="008D5B73">
          <w:t>)</w:t>
        </w:r>
        <w:r w:rsidR="003941A3">
          <w:t xml:space="preserve">. </w:t>
        </w:r>
        <w:r w:rsidR="00CC283B">
          <w:t xml:space="preserve">Further guidance on “widely attended” gatherings exists within </w:t>
        </w:r>
        <w:r w:rsidR="00AC23B6">
          <w:t xml:space="preserve">the </w:t>
        </w:r>
        <w:r w:rsidR="00005D25">
          <w:t>Management Directive 7.9 Handbook.</w:t>
        </w:r>
      </w:ins>
    </w:p>
    <w:p w14:paraId="2EE4039E" w14:textId="3F38456A" w:rsidR="00005D25" w:rsidRPr="00C5542A" w:rsidRDefault="00234784" w:rsidP="004900B3">
      <w:pPr>
        <w:pStyle w:val="BodyText3"/>
        <w:rPr>
          <w:ins w:id="48" w:author="Author"/>
        </w:rPr>
      </w:pPr>
      <w:ins w:id="49" w:author="Author">
        <w:r>
          <w:t xml:space="preserve">Inspectors are subject to the same rules governing all </w:t>
        </w:r>
        <w:r w:rsidR="005F2756">
          <w:t>F</w:t>
        </w:r>
        <w:r>
          <w:t xml:space="preserve">ederal employees regarding </w:t>
        </w:r>
        <w:r w:rsidR="005F6EB0">
          <w:t>t</w:t>
        </w:r>
        <w:r>
          <w:t xml:space="preserve">he acceptance of gifts. </w:t>
        </w:r>
        <w:r w:rsidR="005F2756">
          <w:t xml:space="preserve">The </w:t>
        </w:r>
        <w:r w:rsidR="00176991">
          <w:t>Management Directive 7.9 Handbook contains specific guidance regarding gifts.</w:t>
        </w:r>
      </w:ins>
    </w:p>
    <w:p w14:paraId="674A3B8B" w14:textId="6B9D9BBD" w:rsidR="0044423C" w:rsidRDefault="00C51EFF" w:rsidP="004900B3">
      <w:pPr>
        <w:pStyle w:val="BodyText3"/>
        <w:rPr>
          <w:ins w:id="50" w:author="Author"/>
        </w:rPr>
      </w:pPr>
      <w:r w:rsidRPr="00C51EFF">
        <w:t>Employees may utilize a facility cafeteria not reserved for management personnel provided they pay the normally</w:t>
      </w:r>
      <w:ins w:id="51" w:author="Author">
        <w:r w:rsidR="008D5B73">
          <w:noBreakHyphen/>
        </w:r>
      </w:ins>
      <w:r w:rsidRPr="00C51EFF">
        <w:t>charged prices</w:t>
      </w:r>
      <w:ins w:id="52" w:author="Author">
        <w:r>
          <w:t>,</w:t>
        </w:r>
      </w:ins>
      <w:r w:rsidR="003C319B" w:rsidRPr="00C5542A">
        <w:t xml:space="preserve"> join informal coffee clubs</w:t>
      </w:r>
      <w:ins w:id="53" w:author="Author">
        <w:r w:rsidR="002A26C1">
          <w:t>,</w:t>
        </w:r>
        <w:r w:rsidR="00964E34">
          <w:t xml:space="preserve"> </w:t>
        </w:r>
        <w:r>
          <w:t xml:space="preserve">and </w:t>
        </w:r>
        <w:r w:rsidR="0044423C">
          <w:t>joi</w:t>
        </w:r>
        <w:r w:rsidRPr="00C5542A">
          <w:t>n a credit union associated with a licensee</w:t>
        </w:r>
        <w:r w:rsidR="00964E34">
          <w:t>/applicant/vendor or contractor.</w:t>
        </w:r>
      </w:ins>
    </w:p>
    <w:p w14:paraId="7C880375" w14:textId="4005B8A9" w:rsidR="00E141AF" w:rsidRDefault="0011719A" w:rsidP="001228CA">
      <w:pPr>
        <w:pStyle w:val="BodyText3"/>
      </w:pPr>
      <w:ins w:id="54" w:author="Author">
        <w:r>
          <w:lastRenderedPageBreak/>
          <w:t>Inspectors should no</w:t>
        </w:r>
        <w:r w:rsidR="00D22941">
          <w:t>t normally accept t</w:t>
        </w:r>
        <w:r w:rsidR="009D562B" w:rsidRPr="00C5542A">
          <w:t>ransportation from a licensee</w:t>
        </w:r>
        <w:r w:rsidR="00D22941">
          <w:t>/</w:t>
        </w:r>
        <w:r w:rsidR="00964E34">
          <w:t xml:space="preserve">applicant/vendor </w:t>
        </w:r>
        <w:r w:rsidR="00B57C42">
          <w:t xml:space="preserve">to </w:t>
        </w:r>
        <w:r w:rsidR="004C5009">
          <w:t>or from work. When acting in an official capacity</w:t>
        </w:r>
        <w:r w:rsidR="00814CFA">
          <w:t xml:space="preserve"> and </w:t>
        </w:r>
        <w:r w:rsidR="00964E34">
          <w:t xml:space="preserve">there is a </w:t>
        </w:r>
        <w:r w:rsidR="00814CFA">
          <w:t>reasonable</w:t>
        </w:r>
        <w:r w:rsidR="008765FA">
          <w:t xml:space="preserve"> </w:t>
        </w:r>
        <w:r w:rsidR="0003532F">
          <w:t xml:space="preserve">need due to safety or security concerns </w:t>
        </w:r>
        <w:r w:rsidR="003E504A">
          <w:t>(</w:t>
        </w:r>
        <w:r w:rsidR="00695995">
          <w:t>e.g.,</w:t>
        </w:r>
        <w:r w:rsidR="0003532F">
          <w:t xml:space="preserve"> personal vehicles are not allowed on a</w:t>
        </w:r>
        <w:r w:rsidR="00877109">
          <w:t xml:space="preserve">n industrial </w:t>
        </w:r>
        <w:r w:rsidR="0003532F">
          <w:t>site where the inspection is occurring</w:t>
        </w:r>
        <w:r w:rsidR="003E504A">
          <w:t>)</w:t>
        </w:r>
        <w:r w:rsidR="00814CFA">
          <w:t xml:space="preserve"> </w:t>
        </w:r>
        <w:r w:rsidR="002F1CF3">
          <w:t>inspectors may ride in licensee/applicant/vendor vehicles</w:t>
        </w:r>
        <w:r w:rsidR="008765FA">
          <w:t>.</w:t>
        </w:r>
      </w:ins>
    </w:p>
    <w:p w14:paraId="7C5F1515" w14:textId="41C08B12" w:rsidR="003C319B" w:rsidRPr="00C5542A" w:rsidRDefault="007A330A" w:rsidP="0044200D">
      <w:pPr>
        <w:pStyle w:val="BodyText3"/>
      </w:pPr>
      <w:ins w:id="55" w:author="Author">
        <w:r>
          <w:t>Licensees/applicants/vendors frequen</w:t>
        </w:r>
        <w:r w:rsidR="00D807F3">
          <w:t>tly provide</w:t>
        </w:r>
        <w:r>
          <w:t xml:space="preserve"> </w:t>
        </w:r>
        <w:r w:rsidR="00D807F3">
          <w:t>c</w:t>
        </w:r>
      </w:ins>
      <w:r w:rsidR="003C319B" w:rsidRPr="00C5542A">
        <w:t>ellular phones</w:t>
      </w:r>
      <w:ins w:id="56" w:author="Author">
        <w:r w:rsidR="00566975">
          <w:t>, landline phones, laptops, computers and/or printers</w:t>
        </w:r>
        <w:r>
          <w:t xml:space="preserve"> </w:t>
        </w:r>
        <w:r w:rsidR="00D807F3">
          <w:t xml:space="preserve">or similar IT devices </w:t>
        </w:r>
      </w:ins>
      <w:r w:rsidR="003C319B" w:rsidRPr="00C5542A">
        <w:t>to RI staff and others who provide site coverage and may be required to</w:t>
      </w:r>
      <w:ins w:id="57" w:author="Author">
        <w:r w:rsidR="00D807F3">
          <w:t xml:space="preserve"> communicate on specific networks</w:t>
        </w:r>
        <w:r w:rsidR="006814AA">
          <w:t xml:space="preserve"> and</w:t>
        </w:r>
      </w:ins>
      <w:r w:rsidR="003C319B" w:rsidRPr="00C5542A">
        <w:t xml:space="preserve"> </w:t>
      </w:r>
      <w:ins w:id="58" w:author="Author">
        <w:r w:rsidR="00566975">
          <w:t xml:space="preserve">access </w:t>
        </w:r>
        <w:r w:rsidR="00B429A7">
          <w:t>applications</w:t>
        </w:r>
      </w:ins>
      <w:r w:rsidR="00B10A43">
        <w:t xml:space="preserve">. </w:t>
      </w:r>
      <w:r w:rsidR="003C319B" w:rsidRPr="00C5542A">
        <w:t xml:space="preserve">These devices </w:t>
      </w:r>
      <w:ins w:id="59" w:author="Author">
        <w:r w:rsidR="00B429A7">
          <w:t xml:space="preserve">simplify and </w:t>
        </w:r>
      </w:ins>
      <w:r w:rsidR="003C319B" w:rsidRPr="00C5542A">
        <w:t>expedite communications</w:t>
      </w:r>
      <w:ins w:id="60" w:author="Author">
        <w:r w:rsidR="00B429A7">
          <w:t>, increasing inspection and response effectiveness and efficiency</w:t>
        </w:r>
      </w:ins>
      <w:r w:rsidR="00B10A43">
        <w:t xml:space="preserve">. </w:t>
      </w:r>
      <w:r w:rsidR="003C319B" w:rsidRPr="00C5542A">
        <w:t xml:space="preserve">Consistent with this purpose, </w:t>
      </w:r>
      <w:ins w:id="61" w:author="Author">
        <w:r w:rsidR="00B429A7">
          <w:t xml:space="preserve">the use of these devices </w:t>
        </w:r>
      </w:ins>
      <w:r w:rsidR="003C319B" w:rsidRPr="00C5542A">
        <w:t>does not impose additional responsibility or restrictions for the individual</w:t>
      </w:r>
      <w:r w:rsidR="00B10A43">
        <w:t xml:space="preserve">. </w:t>
      </w:r>
      <w:ins w:id="62" w:author="Author">
        <w:r w:rsidR="00B429A7">
          <w:t>T</w:t>
        </w:r>
      </w:ins>
      <w:r w:rsidR="003C319B" w:rsidRPr="00C5542A">
        <w:t xml:space="preserve">here </w:t>
      </w:r>
      <w:r w:rsidR="00B876D7">
        <w:t>are</w:t>
      </w:r>
      <w:r w:rsidR="003C319B" w:rsidRPr="00C5542A">
        <w:t xml:space="preserve"> no </w:t>
      </w:r>
      <w:r w:rsidR="00966155" w:rsidRPr="00C5542A">
        <w:t xml:space="preserve">additional </w:t>
      </w:r>
      <w:r w:rsidR="003C319B" w:rsidRPr="00C5542A">
        <w:t>restrictions</w:t>
      </w:r>
      <w:r w:rsidR="00CC44FD" w:rsidRPr="00C5542A">
        <w:t xml:space="preserve"> on personal </w:t>
      </w:r>
      <w:r w:rsidR="003C319B" w:rsidRPr="00C5542A">
        <w:t>activity when off duty while carrying a pager or phone, except, if called upon by the region, the resident inspector must make management aware of an</w:t>
      </w:r>
      <w:r w:rsidR="00CC44FD" w:rsidRPr="00C5542A">
        <w:t xml:space="preserve">y fitness-for-duty limitations </w:t>
      </w:r>
      <w:r w:rsidR="003C319B" w:rsidRPr="00C5542A">
        <w:t>and response time capability.</w:t>
      </w:r>
      <w:ins w:id="63" w:author="Author">
        <w:r w:rsidR="006814AA">
          <w:t xml:space="preserve"> Inspectors should abide by licensee/applicant/vendor requirements for access to their systems as </w:t>
        </w:r>
        <w:r w:rsidR="0086595C">
          <w:t>necessary</w:t>
        </w:r>
        <w:r w:rsidR="00C75713">
          <w:t xml:space="preserve"> and appropriate</w:t>
        </w:r>
        <w:r w:rsidR="00816202">
          <w:t>.</w:t>
        </w:r>
      </w:ins>
    </w:p>
    <w:p w14:paraId="584C3B29" w14:textId="27DCEA74" w:rsidR="003C319B" w:rsidRPr="00C5542A" w:rsidRDefault="00012834" w:rsidP="0044200D">
      <w:pPr>
        <w:pStyle w:val="BodyText3"/>
      </w:pPr>
      <w:ins w:id="64" w:author="Author">
        <w:r>
          <w:t xml:space="preserve">Some RIs may elect to </w:t>
        </w:r>
        <w:r w:rsidR="00DB0D2A">
          <w:t xml:space="preserve">qualify to wear respirators for </w:t>
        </w:r>
        <w:r w:rsidR="00D60F78">
          <w:t xml:space="preserve">inspection and potentially emergency response purposes. </w:t>
        </w:r>
        <w:r w:rsidR="00CB2222">
          <w:t>While the qualification will be through the licensee,</w:t>
        </w:r>
        <w:r w:rsidR="00F112D5">
          <w:t xml:space="preserve"> </w:t>
        </w:r>
        <w:r w:rsidR="00F0471E">
          <w:t>any required physical should be</w:t>
        </w:r>
        <w:r w:rsidR="003013C4">
          <w:t xml:space="preserve"> paid for by the NRC, </w:t>
        </w:r>
        <w:r w:rsidR="00757937">
          <w:t xml:space="preserve">inspectors can </w:t>
        </w:r>
        <w:r w:rsidR="003013C4">
          <w:t xml:space="preserve">contact the headquarters Health Center </w:t>
        </w:r>
        <w:r w:rsidR="00CB2222">
          <w:t xml:space="preserve">to arrange one. </w:t>
        </w:r>
      </w:ins>
    </w:p>
    <w:p w14:paraId="65FE1682" w14:textId="61295A4B" w:rsidR="003C319B" w:rsidRPr="00C5542A" w:rsidRDefault="003C319B" w:rsidP="0044200D">
      <w:pPr>
        <w:pStyle w:val="BodyText3"/>
      </w:pPr>
      <w:r w:rsidRPr="00C5542A">
        <w:t>Resident inspectors are not required to establish residence within any specific distance of a site, nor is there a specific requirement regarding response time to a site that would reasonably affect the choice of personal residence within these guidelines</w:t>
      </w:r>
      <w:r w:rsidR="00B10A43">
        <w:t xml:space="preserve">. </w:t>
      </w:r>
      <w:r w:rsidRPr="00C5542A">
        <w:t>"Emergency Response Resource Guide," NUREG</w:t>
      </w:r>
      <w:r w:rsidR="001F1ABB" w:rsidRPr="00C5542A">
        <w:t> </w:t>
      </w:r>
      <w:r w:rsidRPr="00C5542A">
        <w:t>1442, establishes the expected time for an NRC representative to arrive on site in response to an emergency as 2 to 8</w:t>
      </w:r>
      <w:r w:rsidR="001F1ABB" w:rsidRPr="00C5542A">
        <w:t> </w:t>
      </w:r>
      <w:r w:rsidRPr="00C5542A">
        <w:t>hours</w:t>
      </w:r>
      <w:r w:rsidR="00B10A43">
        <w:t xml:space="preserve">. </w:t>
      </w:r>
      <w:r w:rsidRPr="00C5542A">
        <w:t>The regions should be cognizant of response capability and coordinate appropriately when resident inspectors are away from the site for extended periods.</w:t>
      </w:r>
    </w:p>
    <w:p w14:paraId="76B41CB0" w14:textId="06DCE636" w:rsidR="008253E1" w:rsidRPr="00C5542A" w:rsidRDefault="008253E1" w:rsidP="00462C6F">
      <w:pPr>
        <w:pStyle w:val="Heading1"/>
      </w:pPr>
      <w:r w:rsidRPr="00C5542A">
        <w:t>1201-</w:t>
      </w:r>
      <w:ins w:id="65" w:author="Author">
        <w:r w:rsidR="003A0B5B">
          <w:t>07</w:t>
        </w:r>
      </w:ins>
      <w:r w:rsidRPr="00C5542A">
        <w:tab/>
        <w:t>REFERENCES</w:t>
      </w:r>
    </w:p>
    <w:p w14:paraId="15D62C2E" w14:textId="77777777" w:rsidR="000D7F72" w:rsidDel="00A3083B" w:rsidRDefault="000D7F72" w:rsidP="003A0B5B">
      <w:pPr>
        <w:pStyle w:val="BodyText2"/>
        <w:rPr>
          <w:del w:id="66" w:author="Author"/>
        </w:rPr>
      </w:pPr>
      <w:ins w:id="67" w:author="Author">
        <w:r>
          <w:fldChar w:fldCharType="begin"/>
        </w:r>
        <w:r>
          <w:instrText>HYPERLINK "https://www2.oge.gov/web/oge.nsf/All+Statutes"</w:instrText>
        </w:r>
        <w:r>
          <w:fldChar w:fldCharType="separate"/>
        </w:r>
        <w:r w:rsidRPr="00C622B3">
          <w:rPr>
            <w:rStyle w:val="Hyperlink"/>
          </w:rPr>
          <w:t>18 USC 201-209, 216</w:t>
        </w:r>
        <w:r>
          <w:rPr>
            <w:rStyle w:val="Hyperlink"/>
            <w:rFonts w:ascii="Consolas" w:hAnsi="Consolas"/>
            <w:sz w:val="21"/>
          </w:rPr>
          <w:fldChar w:fldCharType="end"/>
        </w:r>
        <w:r w:rsidRPr="00C5542A">
          <w:rPr>
            <w:rStyle w:val="Hyperlink"/>
            <w:u w:val="none"/>
          </w:rPr>
          <w:t xml:space="preserve">, </w:t>
        </w:r>
        <w:r w:rsidRPr="00C5542A">
          <w:t xml:space="preserve">Selected Provisions of the </w:t>
        </w:r>
        <w:proofErr w:type="gramStart"/>
        <w:r w:rsidRPr="00C5542A">
          <w:t>Conflict of Interest</w:t>
        </w:r>
        <w:proofErr w:type="gramEnd"/>
        <w:r w:rsidRPr="00C5542A">
          <w:t xml:space="preserve"> Laws</w:t>
        </w:r>
      </w:ins>
    </w:p>
    <w:p w14:paraId="5469AF9C" w14:textId="77777777" w:rsidR="000D7F72" w:rsidRDefault="000D7F72" w:rsidP="003A0B5B">
      <w:pPr>
        <w:pStyle w:val="BodyText2"/>
        <w:rPr>
          <w:ins w:id="68" w:author="Author"/>
        </w:rPr>
      </w:pPr>
      <w:ins w:id="69" w:author="Author">
        <w:r>
          <w:rPr>
            <w:rFonts w:ascii="Consolas" w:hAnsi="Consolas"/>
            <w:sz w:val="21"/>
          </w:rPr>
          <w:fldChar w:fldCharType="begin"/>
        </w:r>
        <w:r>
          <w:instrText>HYPERLINK "https://www2.oge.gov/web/oge.nsf/OGE%20Regulations/5D633072D0B2DB5085257E96006A90E7?opendocument"</w:instrText>
        </w:r>
        <w:r>
          <w:rPr>
            <w:rFonts w:ascii="Consolas" w:hAnsi="Consolas"/>
            <w:sz w:val="21"/>
          </w:rPr>
        </w:r>
        <w:r>
          <w:rPr>
            <w:rFonts w:ascii="Consolas" w:hAnsi="Consolas"/>
            <w:sz w:val="21"/>
          </w:rPr>
          <w:fldChar w:fldCharType="separate"/>
        </w:r>
        <w:r w:rsidRPr="00C5542A">
          <w:rPr>
            <w:rStyle w:val="Hyperlink"/>
          </w:rPr>
          <w:t>5 CFR 2635</w:t>
        </w:r>
        <w:r>
          <w:rPr>
            <w:rStyle w:val="Hyperlink"/>
          </w:rPr>
          <w:fldChar w:fldCharType="end"/>
        </w:r>
        <w:r w:rsidRPr="00C5542A">
          <w:t>, Standards of Ethical Conduct for Employees of the Executive Branch</w:t>
        </w:r>
      </w:ins>
    </w:p>
    <w:p w14:paraId="379CBA8B" w14:textId="77777777" w:rsidR="000D7F72" w:rsidRPr="00C5542A" w:rsidRDefault="000D7F72" w:rsidP="00E84309">
      <w:pPr>
        <w:pStyle w:val="BodyText2"/>
      </w:pPr>
      <w:hyperlink r:id="rId8" w:history="1">
        <w:r w:rsidRPr="00C5542A">
          <w:rPr>
            <w:rStyle w:val="Hyperlink"/>
          </w:rPr>
          <w:t>5 CFR 5801</w:t>
        </w:r>
      </w:hyperlink>
      <w:r w:rsidRPr="00C5542A">
        <w:rPr>
          <w:rStyle w:val="Hyperlink"/>
          <w:u w:val="none"/>
        </w:rPr>
        <w:t xml:space="preserve">, </w:t>
      </w:r>
      <w:r w:rsidRPr="00C5542A">
        <w:t>Supplemental Standards of Ethical Conduct for Employees of the Nuclear Regulatory Commission</w:t>
      </w:r>
    </w:p>
    <w:p w14:paraId="12AD4AD4" w14:textId="77777777" w:rsidR="000D7F72" w:rsidRPr="00C5542A" w:rsidRDefault="000D7F72" w:rsidP="00AC4BAC">
      <w:pPr>
        <w:pStyle w:val="BodyText2"/>
        <w:rPr>
          <w:ins w:id="70" w:author="Author"/>
          <w:rStyle w:val="Hyperlink"/>
          <w:u w:val="none"/>
        </w:rPr>
      </w:pPr>
      <w:ins w:id="71" w:author="Author">
        <w:r>
          <w:rPr>
            <w:rFonts w:ascii="Consolas" w:hAnsi="Consolas"/>
            <w:sz w:val="21"/>
          </w:rPr>
          <w:fldChar w:fldCharType="begin"/>
        </w:r>
        <w:r>
          <w:instrText>HYPERLINK "https://www.law.cornell.edu/uscode/text/5/7321"</w:instrText>
        </w:r>
        <w:r>
          <w:rPr>
            <w:rFonts w:ascii="Consolas" w:hAnsi="Consolas"/>
            <w:sz w:val="21"/>
          </w:rPr>
        </w:r>
        <w:r>
          <w:rPr>
            <w:rFonts w:ascii="Consolas" w:hAnsi="Consolas"/>
            <w:sz w:val="21"/>
          </w:rPr>
          <w:fldChar w:fldCharType="separate"/>
        </w:r>
        <w:r w:rsidRPr="00C5542A">
          <w:rPr>
            <w:rStyle w:val="Hyperlink"/>
          </w:rPr>
          <w:t>5 USC 7321</w:t>
        </w:r>
        <w:r>
          <w:rPr>
            <w:rStyle w:val="Hyperlink"/>
          </w:rPr>
          <w:fldChar w:fldCharType="end"/>
        </w:r>
        <w:r w:rsidRPr="00C5542A">
          <w:rPr>
            <w:rStyle w:val="Hyperlink"/>
            <w:u w:val="none"/>
          </w:rPr>
          <w:t>, Political Activities (Hatch Act)</w:t>
        </w:r>
      </w:ins>
    </w:p>
    <w:p w14:paraId="1D1C62D0" w14:textId="77777777" w:rsidR="000D7F72" w:rsidRPr="00C5542A" w:rsidRDefault="000D7F72" w:rsidP="003A0B5B">
      <w:pPr>
        <w:pStyle w:val="BodyText2"/>
      </w:pPr>
      <w:hyperlink r:id="rId9" w:history="1">
        <w:r w:rsidRPr="00C5542A">
          <w:rPr>
            <w:rStyle w:val="Hyperlink"/>
          </w:rPr>
          <w:t>IMC 1245</w:t>
        </w:r>
      </w:hyperlink>
      <w:r w:rsidRPr="00C5542A">
        <w:t>, “Qualification Program for Operating Reactor Programs”</w:t>
      </w:r>
    </w:p>
    <w:p w14:paraId="65077717" w14:textId="77777777" w:rsidR="000D7F72" w:rsidRPr="00C5542A" w:rsidRDefault="000D7F72" w:rsidP="003A0B5B">
      <w:pPr>
        <w:pStyle w:val="BodyText2"/>
      </w:pPr>
      <w:r w:rsidRPr="00C5542A">
        <w:t>M</w:t>
      </w:r>
      <w:r>
        <w:t>D</w:t>
      </w:r>
      <w:r w:rsidRPr="00C5542A">
        <w:t xml:space="preserve"> 7.10, “Political Activity”</w:t>
      </w:r>
    </w:p>
    <w:p w14:paraId="6A7089AA" w14:textId="77777777" w:rsidR="000D7F72" w:rsidRPr="00C5542A" w:rsidRDefault="000D7F72" w:rsidP="003A0B5B">
      <w:pPr>
        <w:pStyle w:val="BodyText2"/>
      </w:pPr>
      <w:r>
        <w:t>MD</w:t>
      </w:r>
      <w:r w:rsidRPr="00C5542A">
        <w:t xml:space="preserve"> 7.9, “</w:t>
      </w:r>
      <w:r w:rsidRPr="00C5542A">
        <w:rPr>
          <w:bCs/>
        </w:rPr>
        <w:t>Ethics Approvals and Waivers</w:t>
      </w:r>
      <w:r w:rsidRPr="00C5542A">
        <w:rPr>
          <w:b/>
          <w:bCs/>
        </w:rPr>
        <w:t xml:space="preserve">” </w:t>
      </w:r>
    </w:p>
    <w:p w14:paraId="7A5E3691" w14:textId="77777777" w:rsidR="000D7F72" w:rsidRDefault="000D7F72" w:rsidP="003A0B5B">
      <w:pPr>
        <w:pStyle w:val="BodyText2"/>
        <w:rPr>
          <w:ins w:id="72" w:author="Author"/>
        </w:rPr>
      </w:pPr>
      <w:r w:rsidRPr="00947E83">
        <w:t>NUREG 1442, "Emergency Response Resource Guide"</w:t>
      </w:r>
    </w:p>
    <w:p w14:paraId="0B604387" w14:textId="77777777" w:rsidR="000D7F72" w:rsidRPr="00C5542A" w:rsidRDefault="000D7F72" w:rsidP="00E84309">
      <w:pPr>
        <w:pStyle w:val="BodyText2"/>
        <w:rPr>
          <w:ins w:id="73" w:author="Author"/>
        </w:rPr>
      </w:pPr>
      <w:ins w:id="74" w:author="Author">
        <w:r w:rsidRPr="001662FF">
          <w:t>NUREG/BR-0134, REV. 3</w:t>
        </w:r>
        <w:r>
          <w:t>,</w:t>
        </w:r>
        <w:r w:rsidRPr="001662FF">
          <w:t xml:space="preserve"> </w:t>
        </w:r>
        <w:r>
          <w:t>“</w:t>
        </w:r>
        <w:r w:rsidRPr="001662FF">
          <w:t>NRC Drug-Free Workplace Plan</w:t>
        </w:r>
        <w:r>
          <w:t>”</w:t>
        </w:r>
      </w:ins>
    </w:p>
    <w:p w14:paraId="070B466C" w14:textId="77777777" w:rsidR="000D7F72" w:rsidRDefault="000D7F72" w:rsidP="003A0B5B">
      <w:pPr>
        <w:pStyle w:val="BodyText2"/>
      </w:pPr>
      <w:r>
        <w:t xml:space="preserve">U.S. NRC Ethics Gateway: </w:t>
      </w:r>
      <w:ins w:id="75" w:author="Author">
        <w:r w:rsidRPr="00EA7651">
          <w:fldChar w:fldCharType="begin"/>
        </w:r>
      </w:ins>
      <w:r>
        <w:instrText>HYPERLINK "https://nrc.appiancloud.com/suite/sites/ethics-gateway"</w:instrText>
      </w:r>
      <w:ins w:id="76" w:author="Author">
        <w:r w:rsidRPr="00EA7651">
          <w:fldChar w:fldCharType="separate"/>
        </w:r>
      </w:ins>
      <w:r>
        <w:rPr>
          <w:color w:val="0000FF"/>
          <w:u w:val="single"/>
        </w:rPr>
        <w:t>https://nrc.appiancloud.com/suite/sites/ethics-gateway</w:t>
      </w:r>
      <w:ins w:id="77" w:author="Author">
        <w:r w:rsidRPr="00EA7651">
          <w:fldChar w:fldCharType="end"/>
        </w:r>
        <w:r w:rsidDel="00EA7651">
          <w:rPr>
            <w:color w:val="1F497D"/>
          </w:rPr>
          <w:t xml:space="preserve"> </w:t>
        </w:r>
      </w:ins>
    </w:p>
    <w:p w14:paraId="56E44B47" w14:textId="77777777" w:rsidR="000C1613" w:rsidRPr="00C5542A" w:rsidRDefault="003C319B" w:rsidP="006D6A00">
      <w:pPr>
        <w:pStyle w:val="END"/>
      </w:pPr>
      <w:r w:rsidRPr="00C5542A">
        <w:lastRenderedPageBreak/>
        <w:t>END</w:t>
      </w:r>
    </w:p>
    <w:p w14:paraId="0F28D0B7" w14:textId="77777777" w:rsidR="007C5CCC" w:rsidRPr="00C5542A" w:rsidRDefault="007C5CCC" w:rsidP="00CD26CB">
      <w:pPr>
        <w:pStyle w:val="PlainText"/>
        <w:rPr>
          <w:rFonts w:ascii="Arial" w:hAnsi="Arial"/>
          <w:sz w:val="22"/>
        </w:rPr>
        <w:sectPr w:rsidR="007C5CCC" w:rsidRPr="00C5542A" w:rsidSect="0064359E">
          <w:footerReference w:type="default" r:id="rId10"/>
          <w:pgSz w:w="12240" w:h="15840"/>
          <w:pgMar w:top="1440" w:right="1502" w:bottom="1440" w:left="1501" w:header="720" w:footer="720" w:gutter="0"/>
          <w:pgNumType w:start="1"/>
          <w:cols w:space="720"/>
          <w:docGrid w:linePitch="360"/>
        </w:sectPr>
      </w:pPr>
    </w:p>
    <w:p w14:paraId="2BDBC1DE" w14:textId="2E2A98F1" w:rsidR="00C371AD" w:rsidRPr="00C5542A" w:rsidRDefault="00C371AD" w:rsidP="007004F0">
      <w:pPr>
        <w:pStyle w:val="attachmenttitle"/>
      </w:pPr>
      <w:r w:rsidRPr="00C5542A">
        <w:lastRenderedPageBreak/>
        <w:t>Attachment 1</w:t>
      </w:r>
      <w:r w:rsidR="007004F0">
        <w:t xml:space="preserve">: </w:t>
      </w:r>
      <w:r w:rsidRPr="00C5542A">
        <w:t>Revision History for IMC </w:t>
      </w:r>
      <w:r w:rsidR="00146E09" w:rsidRPr="00C5542A">
        <w:t>1201</w:t>
      </w:r>
    </w:p>
    <w:tbl>
      <w:tblPr>
        <w:tblStyle w:val="IM"/>
        <w:tblW w:w="12831" w:type="dxa"/>
        <w:tblLayout w:type="fixed"/>
        <w:tblLook w:val="0000" w:firstRow="0" w:lastRow="0" w:firstColumn="0" w:lastColumn="0" w:noHBand="0" w:noVBand="0"/>
      </w:tblPr>
      <w:tblGrid>
        <w:gridCol w:w="1435"/>
        <w:gridCol w:w="1710"/>
        <w:gridCol w:w="5490"/>
        <w:gridCol w:w="1856"/>
        <w:gridCol w:w="2340"/>
      </w:tblGrid>
      <w:tr w:rsidR="00E141AF" w:rsidRPr="005A55A6" w14:paraId="7C0F6077" w14:textId="77777777" w:rsidTr="00574BF4">
        <w:tc>
          <w:tcPr>
            <w:tcW w:w="1435" w:type="dxa"/>
          </w:tcPr>
          <w:p w14:paraId="6A1CF3D8" w14:textId="77777777" w:rsidR="00E141AF" w:rsidRPr="00146E09" w:rsidRDefault="00E141AF" w:rsidP="002C181F">
            <w:pPr>
              <w:pStyle w:val="BodyText-table"/>
            </w:pPr>
            <w:r w:rsidRPr="00146E09">
              <w:t>Commitment Tracking Number</w:t>
            </w:r>
          </w:p>
        </w:tc>
        <w:tc>
          <w:tcPr>
            <w:tcW w:w="1710" w:type="dxa"/>
          </w:tcPr>
          <w:p w14:paraId="73C399FB" w14:textId="77777777" w:rsidR="00E141AF" w:rsidRDefault="00E141AF" w:rsidP="002C181F">
            <w:pPr>
              <w:pStyle w:val="BodyText-table"/>
            </w:pPr>
            <w:r>
              <w:t>Accession Number</w:t>
            </w:r>
          </w:p>
          <w:p w14:paraId="31F71D55" w14:textId="77777777" w:rsidR="00E141AF" w:rsidRDefault="00E141AF" w:rsidP="002C181F">
            <w:pPr>
              <w:pStyle w:val="BodyText-table"/>
            </w:pPr>
            <w:r w:rsidRPr="00146E09">
              <w:t>Issue Date</w:t>
            </w:r>
          </w:p>
          <w:p w14:paraId="702D1620" w14:textId="77777777" w:rsidR="00E141AF" w:rsidRPr="00146E09" w:rsidRDefault="00E141AF" w:rsidP="002C181F">
            <w:pPr>
              <w:pStyle w:val="BodyText-table"/>
            </w:pPr>
            <w:r>
              <w:t>Change Notice</w:t>
            </w:r>
          </w:p>
        </w:tc>
        <w:tc>
          <w:tcPr>
            <w:tcW w:w="5490" w:type="dxa"/>
          </w:tcPr>
          <w:p w14:paraId="0CB6B813" w14:textId="77777777" w:rsidR="00E141AF" w:rsidRPr="00146E09" w:rsidRDefault="00E141AF" w:rsidP="002C181F">
            <w:pPr>
              <w:pStyle w:val="BodyText-table"/>
            </w:pPr>
            <w:r w:rsidRPr="00146E09">
              <w:t>Description of Change</w:t>
            </w:r>
          </w:p>
        </w:tc>
        <w:tc>
          <w:tcPr>
            <w:tcW w:w="1856" w:type="dxa"/>
          </w:tcPr>
          <w:p w14:paraId="58C05A7D" w14:textId="77777777" w:rsidR="00E141AF" w:rsidRPr="00146E09" w:rsidRDefault="00E141AF" w:rsidP="002C181F">
            <w:pPr>
              <w:pStyle w:val="BodyText-table"/>
            </w:pPr>
            <w:r>
              <w:t xml:space="preserve">Description of </w:t>
            </w:r>
            <w:r w:rsidRPr="00146E09">
              <w:t>Training Required</w:t>
            </w:r>
            <w:r>
              <w:t xml:space="preserve"> and Completion Date</w:t>
            </w:r>
          </w:p>
        </w:tc>
        <w:tc>
          <w:tcPr>
            <w:tcW w:w="2340" w:type="dxa"/>
          </w:tcPr>
          <w:p w14:paraId="16E2AB86" w14:textId="77777777" w:rsidR="003D035A" w:rsidRPr="00AB77E1" w:rsidRDefault="003D035A" w:rsidP="003D035A">
            <w:pPr>
              <w:pStyle w:val="BodyText-table"/>
            </w:pPr>
            <w:r w:rsidRPr="00AB77E1">
              <w:t>Comment Resolution and Closed Feedback Form Accession Number</w:t>
            </w:r>
          </w:p>
          <w:p w14:paraId="665C3FFB" w14:textId="10DAF3C6" w:rsidR="00E141AF" w:rsidRPr="009E5D90" w:rsidRDefault="003D035A" w:rsidP="003D035A">
            <w:pPr>
              <w:pStyle w:val="BodyText-table"/>
              <w:rPr>
                <w:rFonts w:cs="Segoe Script"/>
                <w:lang w:val="fr-CA"/>
              </w:rPr>
            </w:pPr>
            <w:r w:rsidRPr="009E5D90">
              <w:rPr>
                <w:lang w:val="fr-CA"/>
              </w:rPr>
              <w:t>(Pre-Decisional Non-Public Information)</w:t>
            </w:r>
          </w:p>
        </w:tc>
      </w:tr>
      <w:tr w:rsidR="00F74C30" w:rsidRPr="00C371AD" w14:paraId="2BDA9052" w14:textId="77777777" w:rsidTr="00574BF4">
        <w:trPr>
          <w:trHeight w:val="208"/>
          <w:tblHeader w:val="0"/>
        </w:trPr>
        <w:tc>
          <w:tcPr>
            <w:tcW w:w="1435" w:type="dxa"/>
          </w:tcPr>
          <w:p w14:paraId="74F49EBA" w14:textId="77777777" w:rsidR="00F74C30" w:rsidRPr="009E5D90" w:rsidRDefault="00F74C30" w:rsidP="002C181F">
            <w:pPr>
              <w:pStyle w:val="BodyText-table"/>
              <w:rPr>
                <w:lang w:val="fr-CA"/>
              </w:rPr>
            </w:pPr>
          </w:p>
        </w:tc>
        <w:tc>
          <w:tcPr>
            <w:tcW w:w="1710" w:type="dxa"/>
          </w:tcPr>
          <w:p w14:paraId="5B202CA4" w14:textId="2BF663EE" w:rsidR="00F34A1A" w:rsidRDefault="00F34A1A" w:rsidP="002C181F">
            <w:pPr>
              <w:pStyle w:val="BodyText-table"/>
            </w:pPr>
            <w:r>
              <w:t>ML23248A284</w:t>
            </w:r>
          </w:p>
          <w:p w14:paraId="116D1717" w14:textId="1647CA14" w:rsidR="00F74C30" w:rsidRDefault="00F74C30" w:rsidP="002C181F">
            <w:pPr>
              <w:pStyle w:val="BodyText-table"/>
            </w:pPr>
            <w:r>
              <w:t>07/23/90</w:t>
            </w:r>
          </w:p>
          <w:p w14:paraId="677A3C2E" w14:textId="33A684F7" w:rsidR="00F34A1A" w:rsidRPr="00146E09" w:rsidRDefault="00F34A1A" w:rsidP="002C181F">
            <w:pPr>
              <w:pStyle w:val="BodyText-table"/>
            </w:pPr>
            <w:r>
              <w:t>CN 90-008</w:t>
            </w:r>
          </w:p>
        </w:tc>
        <w:tc>
          <w:tcPr>
            <w:tcW w:w="5490" w:type="dxa"/>
          </w:tcPr>
          <w:p w14:paraId="57639F3B" w14:textId="4534159E" w:rsidR="00391690" w:rsidRPr="00391690" w:rsidRDefault="00204107" w:rsidP="00391690">
            <w:pPr>
              <w:pStyle w:val="BodyText-table"/>
            </w:pPr>
            <w:r>
              <w:t>Initial issuance</w:t>
            </w:r>
            <w:r w:rsidR="00F74C30" w:rsidRPr="00F74C30">
              <w:t xml:space="preserve"> to provide a standard of conduct to</w:t>
            </w:r>
            <w:r w:rsidR="00F74C30">
              <w:t xml:space="preserve"> be followed by employees of NRR, NMSS, AEOD, OE, and the R</w:t>
            </w:r>
            <w:r w:rsidR="00F74C30" w:rsidRPr="00F74C30">
              <w:t>egional offices in their relationships with licensees, licensee contractors and ve</w:t>
            </w:r>
            <w:r w:rsidR="00F74C30">
              <w:t>ndors, and applicants for an NRC</w:t>
            </w:r>
            <w:r w:rsidR="00F74C30" w:rsidRPr="00F74C30">
              <w:t xml:space="preserve"> li</w:t>
            </w:r>
            <w:r w:rsidR="00F74C30">
              <w:t>cense or construction permit</w:t>
            </w:r>
            <w:r w:rsidR="00B10A43">
              <w:t xml:space="preserve">. </w:t>
            </w:r>
            <w:r w:rsidR="00F74C30">
              <w:t>T</w:t>
            </w:r>
            <w:r w:rsidR="00F74C30" w:rsidRPr="00F74C30">
              <w:t xml:space="preserve">he </w:t>
            </w:r>
            <w:r w:rsidR="00F74C30">
              <w:t>instruction contains NRC</w:t>
            </w:r>
            <w:r w:rsidR="00F74C30" w:rsidRPr="00F74C30">
              <w:t xml:space="preserve"> management policies that supplement t</w:t>
            </w:r>
            <w:r w:rsidR="00F74C30">
              <w:t>he standards contained in 10 CFR P</w:t>
            </w:r>
            <w:r w:rsidR="00F74C30" w:rsidRPr="00F74C30">
              <w:t>art 0.</w:t>
            </w:r>
          </w:p>
        </w:tc>
        <w:tc>
          <w:tcPr>
            <w:tcW w:w="1856" w:type="dxa"/>
          </w:tcPr>
          <w:p w14:paraId="23E07134" w14:textId="77777777" w:rsidR="00F74C30" w:rsidRPr="00146E09" w:rsidRDefault="00F74C30" w:rsidP="002C181F">
            <w:pPr>
              <w:pStyle w:val="BodyText-table"/>
            </w:pPr>
          </w:p>
        </w:tc>
        <w:tc>
          <w:tcPr>
            <w:tcW w:w="2340" w:type="dxa"/>
          </w:tcPr>
          <w:p w14:paraId="74639867" w14:textId="77777777" w:rsidR="00F74C30" w:rsidRPr="00C371AD" w:rsidRDefault="00F74C30" w:rsidP="002C181F">
            <w:pPr>
              <w:pStyle w:val="BodyText-table"/>
              <w:rPr>
                <w:rFonts w:cs="Segoe Script"/>
              </w:rPr>
            </w:pPr>
          </w:p>
        </w:tc>
      </w:tr>
      <w:tr w:rsidR="00F74C30" w:rsidRPr="00C371AD" w14:paraId="665CC724" w14:textId="77777777" w:rsidTr="00574BF4">
        <w:trPr>
          <w:trHeight w:val="208"/>
          <w:tblHeader w:val="0"/>
        </w:trPr>
        <w:tc>
          <w:tcPr>
            <w:tcW w:w="1435" w:type="dxa"/>
          </w:tcPr>
          <w:p w14:paraId="7ADF58A7" w14:textId="77777777" w:rsidR="00F74C30" w:rsidRPr="00146E09" w:rsidRDefault="00F74C30" w:rsidP="002C181F">
            <w:pPr>
              <w:pStyle w:val="BodyText-table"/>
            </w:pPr>
          </w:p>
        </w:tc>
        <w:tc>
          <w:tcPr>
            <w:tcW w:w="1710" w:type="dxa"/>
          </w:tcPr>
          <w:p w14:paraId="4ACE047D" w14:textId="7005EE8D" w:rsidR="00621746" w:rsidRDefault="00621746" w:rsidP="002C181F">
            <w:pPr>
              <w:pStyle w:val="BodyText-table"/>
            </w:pPr>
            <w:r>
              <w:t>ML23248A252</w:t>
            </w:r>
          </w:p>
          <w:p w14:paraId="62E11E18" w14:textId="1098A3BB" w:rsidR="00F74C30" w:rsidRDefault="00F74C30" w:rsidP="002C181F">
            <w:pPr>
              <w:pStyle w:val="BodyText-table"/>
            </w:pPr>
            <w:r>
              <w:t>01/23/91</w:t>
            </w:r>
          </w:p>
          <w:p w14:paraId="6558E7B7" w14:textId="7E57FD2D" w:rsidR="00621746" w:rsidRPr="00146E09" w:rsidRDefault="00621746" w:rsidP="002C181F">
            <w:pPr>
              <w:pStyle w:val="BodyText-table"/>
            </w:pPr>
            <w:r>
              <w:t>CN 91-002</w:t>
            </w:r>
          </w:p>
        </w:tc>
        <w:tc>
          <w:tcPr>
            <w:tcW w:w="5490" w:type="dxa"/>
          </w:tcPr>
          <w:p w14:paraId="1EBE4ACC" w14:textId="545CF685" w:rsidR="00391690" w:rsidRPr="00391690" w:rsidRDefault="00F74C30" w:rsidP="00F34A1A">
            <w:pPr>
              <w:pStyle w:val="BodyText-table"/>
            </w:pPr>
            <w:r>
              <w:t>R</w:t>
            </w:r>
            <w:r w:rsidRPr="00F74C30">
              <w:t xml:space="preserve">evised </w:t>
            </w:r>
            <w:r>
              <w:t>to change the statement in S</w:t>
            </w:r>
            <w:r w:rsidRPr="00F74C30">
              <w:t xml:space="preserve">ection 1201-07.01.c.2 from "alcohol shall not be consumed." to "alcohol should not be consumed.."  </w:t>
            </w:r>
            <w:r>
              <w:t>I</w:t>
            </w:r>
            <w:r w:rsidRPr="00F74C30">
              <w:t>n addition, an introductory clause was added to explain that such action is for the purpose of ensuring that employees are not impaired to perform their duties</w:t>
            </w:r>
          </w:p>
        </w:tc>
        <w:tc>
          <w:tcPr>
            <w:tcW w:w="1856" w:type="dxa"/>
          </w:tcPr>
          <w:p w14:paraId="05483C7E" w14:textId="77777777" w:rsidR="00F74C30" w:rsidRPr="00146E09" w:rsidRDefault="00F74C30" w:rsidP="002C181F">
            <w:pPr>
              <w:pStyle w:val="BodyText-table"/>
            </w:pPr>
          </w:p>
        </w:tc>
        <w:tc>
          <w:tcPr>
            <w:tcW w:w="2340" w:type="dxa"/>
          </w:tcPr>
          <w:p w14:paraId="3F457315" w14:textId="77777777" w:rsidR="00F74C30" w:rsidRPr="00C371AD" w:rsidRDefault="00F74C30" w:rsidP="002C181F">
            <w:pPr>
              <w:pStyle w:val="BodyText-table"/>
              <w:rPr>
                <w:rFonts w:cs="Segoe Script"/>
              </w:rPr>
            </w:pPr>
          </w:p>
        </w:tc>
      </w:tr>
      <w:tr w:rsidR="00E141AF" w:rsidRPr="00C371AD" w14:paraId="7BA4E1C2" w14:textId="77777777" w:rsidTr="00574BF4">
        <w:trPr>
          <w:trHeight w:val="208"/>
          <w:tblHeader w:val="0"/>
        </w:trPr>
        <w:tc>
          <w:tcPr>
            <w:tcW w:w="1435" w:type="dxa"/>
          </w:tcPr>
          <w:p w14:paraId="10509A1B" w14:textId="77777777" w:rsidR="00E141AF" w:rsidRPr="00146E09" w:rsidRDefault="00E141AF" w:rsidP="002C181F">
            <w:pPr>
              <w:pStyle w:val="BodyText-table"/>
            </w:pPr>
          </w:p>
        </w:tc>
        <w:tc>
          <w:tcPr>
            <w:tcW w:w="1710" w:type="dxa"/>
          </w:tcPr>
          <w:p w14:paraId="087E1D49" w14:textId="2A7FD35D" w:rsidR="00D563B3" w:rsidRDefault="00D563B3" w:rsidP="002C181F">
            <w:pPr>
              <w:pStyle w:val="BodyText-table"/>
            </w:pPr>
            <w:r>
              <w:t>ML23248A159</w:t>
            </w:r>
          </w:p>
          <w:p w14:paraId="182FB7EB" w14:textId="77777777" w:rsidR="00E141AF" w:rsidRDefault="00E141AF" w:rsidP="002C181F">
            <w:pPr>
              <w:pStyle w:val="BodyText-table"/>
            </w:pPr>
            <w:r w:rsidRPr="00146E09">
              <w:t>12/27/94</w:t>
            </w:r>
          </w:p>
          <w:p w14:paraId="7F34B21B" w14:textId="7464F9B1" w:rsidR="00D563B3" w:rsidRPr="00146E09" w:rsidRDefault="00D563B3" w:rsidP="002C181F">
            <w:pPr>
              <w:pStyle w:val="BodyText-table"/>
            </w:pPr>
            <w:r>
              <w:t>CN 94-021</w:t>
            </w:r>
          </w:p>
        </w:tc>
        <w:tc>
          <w:tcPr>
            <w:tcW w:w="5490" w:type="dxa"/>
          </w:tcPr>
          <w:p w14:paraId="0C943111" w14:textId="4EE12E7D" w:rsidR="00391690" w:rsidRPr="00391690" w:rsidRDefault="00F74C30" w:rsidP="00E14E72">
            <w:pPr>
              <w:pStyle w:val="BodyText-table"/>
            </w:pPr>
            <w:r>
              <w:t>R</w:t>
            </w:r>
            <w:r w:rsidRPr="00F74C30">
              <w:t>evised to eliminate many of</w:t>
            </w:r>
            <w:r>
              <w:t xml:space="preserve"> </w:t>
            </w:r>
            <w:r w:rsidRPr="00F74C30">
              <w:t xml:space="preserve">the restrictions contained in the previous </w:t>
            </w:r>
            <w:r w:rsidR="00E14E72">
              <w:t>IMC</w:t>
            </w:r>
            <w:r w:rsidRPr="00F74C30">
              <w:t xml:space="preserve"> and reflects the standards of conduct issued by the </w:t>
            </w:r>
            <w:r>
              <w:t>office of government ethics (OGE)</w:t>
            </w:r>
            <w:r w:rsidR="00B10A43">
              <w:t xml:space="preserve">. </w:t>
            </w:r>
            <w:r>
              <w:t>I</w:t>
            </w:r>
            <w:r w:rsidRPr="00F74C30">
              <w:t>n addition, t</w:t>
            </w:r>
            <w:r>
              <w:t xml:space="preserve">he </w:t>
            </w:r>
            <w:r w:rsidR="00E14E72">
              <w:t>IMC</w:t>
            </w:r>
            <w:r>
              <w:t xml:space="preserve"> includes as ap</w:t>
            </w:r>
            <w:r w:rsidRPr="00F74C30">
              <w:t>pendices two important employee announcements dealing with ethics related matters.</w:t>
            </w:r>
          </w:p>
        </w:tc>
        <w:tc>
          <w:tcPr>
            <w:tcW w:w="1856" w:type="dxa"/>
          </w:tcPr>
          <w:p w14:paraId="2C2B0C21" w14:textId="77777777" w:rsidR="00E141AF" w:rsidRPr="00146E09" w:rsidRDefault="00E141AF" w:rsidP="002C181F">
            <w:pPr>
              <w:pStyle w:val="BodyText-table"/>
            </w:pPr>
          </w:p>
        </w:tc>
        <w:tc>
          <w:tcPr>
            <w:tcW w:w="2340" w:type="dxa"/>
          </w:tcPr>
          <w:p w14:paraId="0A7D1540" w14:textId="77777777" w:rsidR="00E141AF" w:rsidRPr="00C371AD" w:rsidRDefault="00E141AF" w:rsidP="002C181F">
            <w:pPr>
              <w:pStyle w:val="BodyText-table"/>
              <w:rPr>
                <w:rFonts w:cs="Segoe Script"/>
              </w:rPr>
            </w:pPr>
          </w:p>
        </w:tc>
      </w:tr>
      <w:tr w:rsidR="00574BF4" w:rsidRPr="00C371AD" w14:paraId="50147B6F" w14:textId="77777777" w:rsidTr="00574BF4">
        <w:trPr>
          <w:trHeight w:val="208"/>
          <w:tblHeader w:val="0"/>
        </w:trPr>
        <w:tc>
          <w:tcPr>
            <w:tcW w:w="1435" w:type="dxa"/>
          </w:tcPr>
          <w:p w14:paraId="73EE0F04" w14:textId="615F2868" w:rsidR="00574BF4" w:rsidRPr="00146E09" w:rsidRDefault="00574BF4" w:rsidP="002C181F">
            <w:pPr>
              <w:pStyle w:val="BodyText-table"/>
            </w:pPr>
            <w:r>
              <w:lastRenderedPageBreak/>
              <w:t>N/A</w:t>
            </w:r>
          </w:p>
        </w:tc>
        <w:tc>
          <w:tcPr>
            <w:tcW w:w="1710" w:type="dxa"/>
          </w:tcPr>
          <w:p w14:paraId="089CA24E" w14:textId="4318390C" w:rsidR="00D563B3" w:rsidRDefault="00020BFA" w:rsidP="00574BF4">
            <w:pPr>
              <w:pStyle w:val="BodyText-table"/>
            </w:pPr>
            <w:r>
              <w:t>ML23248A042</w:t>
            </w:r>
          </w:p>
          <w:p w14:paraId="443DC21B" w14:textId="60CBE1A7" w:rsidR="00574BF4" w:rsidRDefault="00574BF4" w:rsidP="00574BF4">
            <w:pPr>
              <w:pStyle w:val="BodyText-table"/>
            </w:pPr>
            <w:r>
              <w:t>06/29/99</w:t>
            </w:r>
          </w:p>
          <w:p w14:paraId="0EC2F129" w14:textId="104C50D1" w:rsidR="00574BF4" w:rsidRPr="00146E09" w:rsidRDefault="00574BF4" w:rsidP="00574BF4">
            <w:pPr>
              <w:pStyle w:val="BodyText-table"/>
            </w:pPr>
            <w:r>
              <w:t>CN 99-010</w:t>
            </w:r>
          </w:p>
        </w:tc>
        <w:tc>
          <w:tcPr>
            <w:tcW w:w="5490" w:type="dxa"/>
          </w:tcPr>
          <w:p w14:paraId="67AA6A2A" w14:textId="11B13387" w:rsidR="00574BF4" w:rsidRDefault="00574BF4" w:rsidP="002C181F">
            <w:pPr>
              <w:pStyle w:val="BodyText-table"/>
            </w:pPr>
            <w:r>
              <w:t>H</w:t>
            </w:r>
            <w:r w:rsidRPr="00146E09">
              <w:t xml:space="preserve">as been revised to provide clarification of </w:t>
            </w:r>
            <w:r>
              <w:t xml:space="preserve">the </w:t>
            </w:r>
            <w:r w:rsidRPr="00146E09">
              <w:t>Agency's guidance for the resident inspector program as specified in the October 13, 1998, memorandum from the Deputy Executive Director for Regulatory Programs entitled "Resolution of Long-Standing Concerns Associated with the Resident Inspector Program." The areas clarified included the resident's use of pager and/or cell phones, response time to events at the plant, time in the resident program, and resident relocation policy.</w:t>
            </w:r>
          </w:p>
        </w:tc>
        <w:tc>
          <w:tcPr>
            <w:tcW w:w="1856" w:type="dxa"/>
          </w:tcPr>
          <w:p w14:paraId="0FB7B6E9" w14:textId="21A33FDB" w:rsidR="00574BF4" w:rsidRPr="00146E09" w:rsidRDefault="00574BF4" w:rsidP="002C181F">
            <w:pPr>
              <w:pStyle w:val="BodyText-table"/>
            </w:pPr>
            <w:r>
              <w:t>N/A</w:t>
            </w:r>
          </w:p>
        </w:tc>
        <w:tc>
          <w:tcPr>
            <w:tcW w:w="2340" w:type="dxa"/>
          </w:tcPr>
          <w:p w14:paraId="15F0C078" w14:textId="77777777" w:rsidR="00574BF4" w:rsidRPr="00C371AD" w:rsidRDefault="00574BF4" w:rsidP="002C181F">
            <w:pPr>
              <w:pStyle w:val="BodyText-table"/>
              <w:rPr>
                <w:rFonts w:cs="Segoe Script"/>
              </w:rPr>
            </w:pPr>
          </w:p>
        </w:tc>
      </w:tr>
      <w:tr w:rsidR="00574BF4" w:rsidRPr="00C371AD" w14:paraId="7308D7A7" w14:textId="77777777" w:rsidTr="00574BF4">
        <w:trPr>
          <w:trHeight w:val="208"/>
          <w:tblHeader w:val="0"/>
        </w:trPr>
        <w:tc>
          <w:tcPr>
            <w:tcW w:w="1435" w:type="dxa"/>
          </w:tcPr>
          <w:p w14:paraId="6BD504E0" w14:textId="6D88A480" w:rsidR="00574BF4" w:rsidRDefault="00574BF4" w:rsidP="002C181F">
            <w:pPr>
              <w:pStyle w:val="BodyText-table"/>
            </w:pPr>
            <w:r>
              <w:t>N/A</w:t>
            </w:r>
          </w:p>
        </w:tc>
        <w:tc>
          <w:tcPr>
            <w:tcW w:w="1710" w:type="dxa"/>
          </w:tcPr>
          <w:p w14:paraId="4B15DF0F" w14:textId="77777777" w:rsidR="00574BF4" w:rsidRDefault="00574BF4" w:rsidP="00574BF4">
            <w:r w:rsidRPr="00C8485D">
              <w:t>ML111470227</w:t>
            </w:r>
          </w:p>
          <w:p w14:paraId="211B1E04" w14:textId="77777777" w:rsidR="00574BF4" w:rsidRPr="00146E09" w:rsidRDefault="00574BF4" w:rsidP="00574BF4">
            <w:r>
              <w:t>10/28/11</w:t>
            </w:r>
          </w:p>
          <w:p w14:paraId="6628E74E" w14:textId="285B3195" w:rsidR="00574BF4" w:rsidRDefault="00574BF4" w:rsidP="00574BF4">
            <w:pPr>
              <w:pStyle w:val="BodyText-table"/>
            </w:pPr>
            <w:r w:rsidRPr="00AA5EC0">
              <w:t xml:space="preserve">CN </w:t>
            </w:r>
            <w:r>
              <w:t>11-023</w:t>
            </w:r>
          </w:p>
        </w:tc>
        <w:tc>
          <w:tcPr>
            <w:tcW w:w="5490" w:type="dxa"/>
          </w:tcPr>
          <w:p w14:paraId="4A3E84C2" w14:textId="34EE1FBE" w:rsidR="00574BF4" w:rsidRDefault="00574BF4" w:rsidP="002C181F">
            <w:pPr>
              <w:pStyle w:val="BodyText-table"/>
            </w:pPr>
            <w:r>
              <w:t>Deleted Appendix A and B (redundant and superseded) - provided link and reference to “</w:t>
            </w:r>
            <w:r w:rsidRPr="00C63F5D">
              <w:t>Summary of Standards of Employee Conduct Regulations 5 CFR 2635</w:t>
            </w:r>
            <w:r>
              <w:t>”. This action resolves FF 1201-1593.</w:t>
            </w:r>
          </w:p>
        </w:tc>
        <w:tc>
          <w:tcPr>
            <w:tcW w:w="1856" w:type="dxa"/>
          </w:tcPr>
          <w:p w14:paraId="5B77F61E" w14:textId="2E1BB5E4" w:rsidR="00574BF4" w:rsidRDefault="00574BF4" w:rsidP="002C181F">
            <w:pPr>
              <w:pStyle w:val="BodyText-table"/>
            </w:pPr>
            <w:r>
              <w:t>N/A</w:t>
            </w:r>
          </w:p>
        </w:tc>
        <w:tc>
          <w:tcPr>
            <w:tcW w:w="2340" w:type="dxa"/>
          </w:tcPr>
          <w:p w14:paraId="2429CF77" w14:textId="74B27C13" w:rsidR="00574BF4" w:rsidRPr="00C371AD" w:rsidRDefault="00574BF4" w:rsidP="002C181F">
            <w:pPr>
              <w:pStyle w:val="BodyText-table"/>
              <w:rPr>
                <w:rFonts w:cs="Segoe Script"/>
              </w:rPr>
            </w:pPr>
            <w:hyperlink r:id="rId11" w:history="1">
              <w:r w:rsidRPr="00275813">
                <w:rPr>
                  <w:rStyle w:val="Hyperlink"/>
                  <w:rFonts w:cs="Segoe Script"/>
                </w:rPr>
                <w:t>ML112140163</w:t>
              </w:r>
            </w:hyperlink>
          </w:p>
        </w:tc>
      </w:tr>
      <w:tr w:rsidR="00574BF4" w:rsidRPr="00C371AD" w14:paraId="3CC20538" w14:textId="77777777" w:rsidTr="00574BF4">
        <w:trPr>
          <w:trHeight w:val="208"/>
          <w:tblHeader w:val="0"/>
        </w:trPr>
        <w:tc>
          <w:tcPr>
            <w:tcW w:w="1435" w:type="dxa"/>
          </w:tcPr>
          <w:p w14:paraId="1D163DE8" w14:textId="77777777" w:rsidR="00574BF4" w:rsidRDefault="00574BF4" w:rsidP="002C181F">
            <w:pPr>
              <w:pStyle w:val="BodyText-table"/>
            </w:pPr>
          </w:p>
        </w:tc>
        <w:tc>
          <w:tcPr>
            <w:tcW w:w="1710" w:type="dxa"/>
          </w:tcPr>
          <w:p w14:paraId="0905CBD5" w14:textId="77777777" w:rsidR="00574BF4" w:rsidRDefault="00574BF4" w:rsidP="00574BF4">
            <w:r>
              <w:t>ML16211A030</w:t>
            </w:r>
          </w:p>
          <w:p w14:paraId="3E6967D2" w14:textId="77777777" w:rsidR="00574BF4" w:rsidRDefault="00574BF4" w:rsidP="00574BF4">
            <w:r>
              <w:t>07/29/16</w:t>
            </w:r>
          </w:p>
          <w:p w14:paraId="7951A579" w14:textId="6CC0BB07" w:rsidR="00574BF4" w:rsidRDefault="00574BF4" w:rsidP="00574BF4">
            <w:pPr>
              <w:pStyle w:val="BodyText-table"/>
            </w:pPr>
            <w:r>
              <w:t>CN 16-019</w:t>
            </w:r>
          </w:p>
        </w:tc>
        <w:tc>
          <w:tcPr>
            <w:tcW w:w="5490" w:type="dxa"/>
          </w:tcPr>
          <w:p w14:paraId="4C461C00" w14:textId="4259E657" w:rsidR="00574BF4" w:rsidRDefault="00492F6C" w:rsidP="002C181F">
            <w:pPr>
              <w:pStyle w:val="BodyText-table"/>
            </w:pPr>
            <w:r>
              <w:t>Is revised as an editorial change to correct hyperlinks and formatting.</w:t>
            </w:r>
          </w:p>
        </w:tc>
        <w:tc>
          <w:tcPr>
            <w:tcW w:w="1856" w:type="dxa"/>
          </w:tcPr>
          <w:p w14:paraId="38AD0E62" w14:textId="781DBB2D" w:rsidR="00574BF4" w:rsidRDefault="00574BF4" w:rsidP="002C181F">
            <w:pPr>
              <w:pStyle w:val="BodyText-table"/>
            </w:pPr>
            <w:r>
              <w:t>N/A</w:t>
            </w:r>
          </w:p>
        </w:tc>
        <w:tc>
          <w:tcPr>
            <w:tcW w:w="2340" w:type="dxa"/>
          </w:tcPr>
          <w:p w14:paraId="620D8C08" w14:textId="27A294E6" w:rsidR="00574BF4" w:rsidRPr="00C371AD" w:rsidRDefault="00574BF4" w:rsidP="002C181F">
            <w:pPr>
              <w:pStyle w:val="BodyText-table"/>
              <w:rPr>
                <w:rFonts w:cs="Segoe Script"/>
              </w:rPr>
            </w:pPr>
            <w:r>
              <w:t>N/A</w:t>
            </w:r>
          </w:p>
        </w:tc>
      </w:tr>
      <w:tr w:rsidR="00574BF4" w:rsidRPr="00C371AD" w14:paraId="3C4931A1" w14:textId="77777777" w:rsidTr="00574BF4">
        <w:trPr>
          <w:trHeight w:val="208"/>
          <w:tblHeader w:val="0"/>
        </w:trPr>
        <w:tc>
          <w:tcPr>
            <w:tcW w:w="1435" w:type="dxa"/>
          </w:tcPr>
          <w:p w14:paraId="7D327DDE" w14:textId="77777777" w:rsidR="00574BF4" w:rsidRDefault="00574BF4" w:rsidP="002C181F">
            <w:pPr>
              <w:pStyle w:val="BodyText-table"/>
            </w:pPr>
          </w:p>
        </w:tc>
        <w:tc>
          <w:tcPr>
            <w:tcW w:w="1710" w:type="dxa"/>
          </w:tcPr>
          <w:p w14:paraId="68FFC35C" w14:textId="77777777" w:rsidR="00492F6C" w:rsidRDefault="00492F6C" w:rsidP="00492F6C">
            <w:r>
              <w:t>ML24190A048</w:t>
            </w:r>
          </w:p>
          <w:p w14:paraId="36F67E15" w14:textId="66C96F75" w:rsidR="00492F6C" w:rsidRDefault="00FA3B46" w:rsidP="00492F6C">
            <w:r>
              <w:t>03/18/25</w:t>
            </w:r>
          </w:p>
          <w:p w14:paraId="15139C18" w14:textId="062F7E0B" w:rsidR="00574BF4" w:rsidRDefault="00492F6C" w:rsidP="00492F6C">
            <w:pPr>
              <w:pStyle w:val="BodyText-table"/>
            </w:pPr>
            <w:r>
              <w:t>CN</w:t>
            </w:r>
            <w:r w:rsidR="00FA3B46">
              <w:t xml:space="preserve"> 25-</w:t>
            </w:r>
            <w:r w:rsidR="000334CA">
              <w:t>004</w:t>
            </w:r>
          </w:p>
        </w:tc>
        <w:tc>
          <w:tcPr>
            <w:tcW w:w="5490" w:type="dxa"/>
          </w:tcPr>
          <w:p w14:paraId="2C5814AB" w14:textId="5EB0A115" w:rsidR="00574BF4" w:rsidRDefault="00492F6C" w:rsidP="002C181F">
            <w:pPr>
              <w:pStyle w:val="BodyText-table"/>
            </w:pPr>
            <w:r>
              <w:t>Updated references to the Ethic Gateway and various other requirements.</w:t>
            </w:r>
            <w:r w:rsidR="00CD01C8">
              <w:t xml:space="preserve"> Updated to current IMC 0040 formatting.</w:t>
            </w:r>
            <w:r w:rsidR="0034495E">
              <w:t xml:space="preserve"> Deleted duplicative </w:t>
            </w:r>
            <w:r w:rsidR="001E6A8D">
              <w:t>and unnecessary requirements.</w:t>
            </w:r>
          </w:p>
        </w:tc>
        <w:tc>
          <w:tcPr>
            <w:tcW w:w="1856" w:type="dxa"/>
          </w:tcPr>
          <w:p w14:paraId="4A1DB6B1" w14:textId="77777777" w:rsidR="00574BF4" w:rsidRDefault="00574BF4" w:rsidP="002C181F">
            <w:pPr>
              <w:pStyle w:val="BodyText-table"/>
            </w:pPr>
          </w:p>
        </w:tc>
        <w:tc>
          <w:tcPr>
            <w:tcW w:w="2340" w:type="dxa"/>
          </w:tcPr>
          <w:p w14:paraId="70F68495" w14:textId="1F058FCD" w:rsidR="00574BF4" w:rsidRPr="00C371AD" w:rsidRDefault="008B2A3F" w:rsidP="002C181F">
            <w:pPr>
              <w:pStyle w:val="BodyText-table"/>
              <w:rPr>
                <w:rFonts w:cs="Segoe Script"/>
              </w:rPr>
            </w:pPr>
            <w:r>
              <w:rPr>
                <w:rFonts w:cs="Segoe Script"/>
              </w:rPr>
              <w:t>ML24194A097</w:t>
            </w:r>
          </w:p>
        </w:tc>
      </w:tr>
    </w:tbl>
    <w:p w14:paraId="3062BF1B" w14:textId="77777777" w:rsidR="003C319B" w:rsidRPr="00C371AD" w:rsidRDefault="003C319B" w:rsidP="00492F6C">
      <w:pPr>
        <w:pStyle w:val="BodyText"/>
      </w:pPr>
    </w:p>
    <w:sectPr w:rsidR="003C319B" w:rsidRPr="00C371AD" w:rsidSect="002C181F">
      <w:footerReference w:type="default" r:id="rId12"/>
      <w:pgSz w:w="15840" w:h="12240" w:orient="landscape"/>
      <w:pgMar w:top="1501" w:right="1440" w:bottom="1502"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CF805" w14:textId="77777777" w:rsidR="000D5CF6" w:rsidRDefault="000D5CF6" w:rsidP="00196A42">
      <w:r>
        <w:separator/>
      </w:r>
    </w:p>
  </w:endnote>
  <w:endnote w:type="continuationSeparator" w:id="0">
    <w:p w14:paraId="073AA7D8" w14:textId="77777777" w:rsidR="000D5CF6" w:rsidRDefault="000D5CF6" w:rsidP="00196A42">
      <w:r>
        <w:continuationSeparator/>
      </w:r>
    </w:p>
  </w:endnote>
  <w:endnote w:type="continuationNotice" w:id="1">
    <w:p w14:paraId="3E154598" w14:textId="77777777" w:rsidR="000D5CF6" w:rsidRDefault="000D5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Script">
    <w:panose1 w:val="030B0504020000000003"/>
    <w:charset w:val="00"/>
    <w:family w:val="script"/>
    <w:pitch w:val="variable"/>
    <w:sig w:usb0="0000028F"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F3D65" w14:textId="5358C314" w:rsidR="007E02F1" w:rsidRDefault="007E02F1">
    <w:pPr>
      <w:pStyle w:val="Footer"/>
    </w:pPr>
    <w:r>
      <w:t xml:space="preserve">Issue Date: </w:t>
    </w:r>
    <w:r w:rsidR="00D54B55">
      <w:t>03/18/25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EADE2" w14:textId="67A42B19" w:rsidR="00A06A7E" w:rsidRPr="00464858" w:rsidRDefault="00AE1790" w:rsidP="00464858">
    <w:pPr>
      <w:pStyle w:val="Footer"/>
    </w:pPr>
    <w:r>
      <w:t xml:space="preserve">Issue Date: </w:t>
    </w:r>
    <w:r w:rsidR="00D54B55">
      <w:t>03/18/25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391690">
      <w:t>1201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74EDB" w14:textId="77777777" w:rsidR="000D5CF6" w:rsidRDefault="000D5CF6" w:rsidP="00196A42">
      <w:r>
        <w:separator/>
      </w:r>
    </w:p>
  </w:footnote>
  <w:footnote w:type="continuationSeparator" w:id="0">
    <w:p w14:paraId="5BB38A4B" w14:textId="77777777" w:rsidR="000D5CF6" w:rsidRDefault="000D5CF6" w:rsidP="00196A42">
      <w:r>
        <w:continuationSeparator/>
      </w:r>
    </w:p>
  </w:footnote>
  <w:footnote w:type="continuationNotice" w:id="1">
    <w:p w14:paraId="09057350" w14:textId="77777777" w:rsidR="000D5CF6" w:rsidRDefault="000D5C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6A657AE"/>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2F3D7B"/>
    <w:multiLevelType w:val="hybridMultilevel"/>
    <w:tmpl w:val="A4B41710"/>
    <w:lvl w:ilvl="0" w:tplc="C354FE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1A28B5"/>
    <w:multiLevelType w:val="hybridMultilevel"/>
    <w:tmpl w:val="AA40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B27C0"/>
    <w:multiLevelType w:val="hybridMultilevel"/>
    <w:tmpl w:val="6F408C3C"/>
    <w:lvl w:ilvl="0" w:tplc="E062D11A">
      <w:start w:val="1"/>
      <w:numFmt w:val="lowerLetter"/>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E44E9D"/>
    <w:multiLevelType w:val="hybridMultilevel"/>
    <w:tmpl w:val="3B36ED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923DDA"/>
    <w:multiLevelType w:val="hybridMultilevel"/>
    <w:tmpl w:val="44168480"/>
    <w:lvl w:ilvl="0" w:tplc="51B61C6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BF1E95"/>
    <w:multiLevelType w:val="multilevel"/>
    <w:tmpl w:val="60F055E8"/>
    <w:lvl w:ilvl="0">
      <w:start w:val="6"/>
      <w:numFmt w:val="decimalZero"/>
      <w:lvlText w:val="%1."/>
      <w:lvlJc w:val="left"/>
      <w:pPr>
        <w:ind w:left="600" w:hanging="600"/>
      </w:pPr>
      <w:rPr>
        <w:rFonts w:hint="default"/>
        <w:u w:val="single"/>
      </w:rPr>
    </w:lvl>
    <w:lvl w:ilvl="1">
      <w:start w:val="3"/>
      <w:numFmt w:val="decimalZero"/>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7" w15:restartNumberingAfterBreak="0">
    <w:nsid w:val="1CA92A5F"/>
    <w:multiLevelType w:val="hybridMultilevel"/>
    <w:tmpl w:val="6958D7DE"/>
    <w:lvl w:ilvl="0" w:tplc="E062D11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C64B17"/>
    <w:multiLevelType w:val="hybridMultilevel"/>
    <w:tmpl w:val="096492EC"/>
    <w:lvl w:ilvl="0" w:tplc="E062D11A">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F302F4"/>
    <w:multiLevelType w:val="hybridMultilevel"/>
    <w:tmpl w:val="0E289A7E"/>
    <w:lvl w:ilvl="0" w:tplc="5EFA2C3A">
      <w:start w:val="1"/>
      <w:numFmt w:val="lowerLetter"/>
      <w:lvlText w:val="%1."/>
      <w:lvlJc w:val="left"/>
      <w:pPr>
        <w:ind w:left="1020" w:hanging="360"/>
      </w:pPr>
    </w:lvl>
    <w:lvl w:ilvl="1" w:tplc="1AFA3C12">
      <w:start w:val="1"/>
      <w:numFmt w:val="lowerLetter"/>
      <w:lvlText w:val="%2."/>
      <w:lvlJc w:val="left"/>
      <w:pPr>
        <w:ind w:left="1020" w:hanging="360"/>
      </w:pPr>
    </w:lvl>
    <w:lvl w:ilvl="2" w:tplc="0E983BA8">
      <w:start w:val="1"/>
      <w:numFmt w:val="lowerLetter"/>
      <w:lvlText w:val="%3."/>
      <w:lvlJc w:val="left"/>
      <w:pPr>
        <w:ind w:left="1020" w:hanging="360"/>
      </w:pPr>
    </w:lvl>
    <w:lvl w:ilvl="3" w:tplc="ECA03EEE">
      <w:start w:val="1"/>
      <w:numFmt w:val="lowerLetter"/>
      <w:lvlText w:val="%4."/>
      <w:lvlJc w:val="left"/>
      <w:pPr>
        <w:ind w:left="1020" w:hanging="360"/>
      </w:pPr>
    </w:lvl>
    <w:lvl w:ilvl="4" w:tplc="856CE8CA">
      <w:start w:val="1"/>
      <w:numFmt w:val="lowerLetter"/>
      <w:lvlText w:val="%5."/>
      <w:lvlJc w:val="left"/>
      <w:pPr>
        <w:ind w:left="1020" w:hanging="360"/>
      </w:pPr>
    </w:lvl>
    <w:lvl w:ilvl="5" w:tplc="4D4A789E">
      <w:start w:val="1"/>
      <w:numFmt w:val="lowerLetter"/>
      <w:lvlText w:val="%6."/>
      <w:lvlJc w:val="left"/>
      <w:pPr>
        <w:ind w:left="1020" w:hanging="360"/>
      </w:pPr>
    </w:lvl>
    <w:lvl w:ilvl="6" w:tplc="E65609D6">
      <w:start w:val="1"/>
      <w:numFmt w:val="lowerLetter"/>
      <w:lvlText w:val="%7."/>
      <w:lvlJc w:val="left"/>
      <w:pPr>
        <w:ind w:left="1020" w:hanging="360"/>
      </w:pPr>
    </w:lvl>
    <w:lvl w:ilvl="7" w:tplc="A2CC1500">
      <w:start w:val="1"/>
      <w:numFmt w:val="lowerLetter"/>
      <w:lvlText w:val="%8."/>
      <w:lvlJc w:val="left"/>
      <w:pPr>
        <w:ind w:left="1020" w:hanging="360"/>
      </w:pPr>
    </w:lvl>
    <w:lvl w:ilvl="8" w:tplc="FC341B38">
      <w:start w:val="1"/>
      <w:numFmt w:val="lowerLetter"/>
      <w:lvlText w:val="%9."/>
      <w:lvlJc w:val="left"/>
      <w:pPr>
        <w:ind w:left="1020" w:hanging="360"/>
      </w:pPr>
    </w:lvl>
  </w:abstractNum>
  <w:abstractNum w:abstractNumId="10" w15:restartNumberingAfterBreak="0">
    <w:nsid w:val="1F1823DC"/>
    <w:multiLevelType w:val="hybridMultilevel"/>
    <w:tmpl w:val="37C605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017C3"/>
    <w:multiLevelType w:val="hybridMultilevel"/>
    <w:tmpl w:val="AD02A3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FAC67A">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364285"/>
    <w:multiLevelType w:val="hybridMultilevel"/>
    <w:tmpl w:val="4460928E"/>
    <w:lvl w:ilvl="0" w:tplc="51B61C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ED074F"/>
    <w:multiLevelType w:val="hybridMultilevel"/>
    <w:tmpl w:val="E30A832A"/>
    <w:lvl w:ilvl="0" w:tplc="51B61C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5105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31333353"/>
    <w:multiLevelType w:val="hybridMultilevel"/>
    <w:tmpl w:val="8F7299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E47FA9"/>
    <w:multiLevelType w:val="hybridMultilevel"/>
    <w:tmpl w:val="A25417C4"/>
    <w:lvl w:ilvl="0" w:tplc="E062D11A">
      <w:start w:val="1"/>
      <w:numFmt w:val="lowerLetter"/>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54961B3"/>
    <w:multiLevelType w:val="hybridMultilevel"/>
    <w:tmpl w:val="B7921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D426A1"/>
    <w:multiLevelType w:val="hybridMultilevel"/>
    <w:tmpl w:val="3FEA4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6E40F8"/>
    <w:multiLevelType w:val="hybridMultilevel"/>
    <w:tmpl w:val="C212DE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CB2AFB"/>
    <w:multiLevelType w:val="hybridMultilevel"/>
    <w:tmpl w:val="2744C5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914906"/>
    <w:multiLevelType w:val="hybridMultilevel"/>
    <w:tmpl w:val="9258E5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C17201"/>
    <w:multiLevelType w:val="hybridMultilevel"/>
    <w:tmpl w:val="8200BF3A"/>
    <w:lvl w:ilvl="0" w:tplc="C354FE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667921"/>
    <w:multiLevelType w:val="hybridMultilevel"/>
    <w:tmpl w:val="EA401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335A1"/>
    <w:multiLevelType w:val="hybridMultilevel"/>
    <w:tmpl w:val="4D8A37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5D0417"/>
    <w:multiLevelType w:val="hybridMultilevel"/>
    <w:tmpl w:val="33F24E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89365DF"/>
    <w:multiLevelType w:val="multilevel"/>
    <w:tmpl w:val="CD2CA42E"/>
    <w:lvl w:ilvl="0">
      <w:start w:val="10"/>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186632"/>
    <w:multiLevelType w:val="hybridMultilevel"/>
    <w:tmpl w:val="D7FA0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2E1B05"/>
    <w:multiLevelType w:val="hybridMultilevel"/>
    <w:tmpl w:val="AF0862A2"/>
    <w:lvl w:ilvl="0" w:tplc="51B61C6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C61636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51D76707"/>
    <w:multiLevelType w:val="hybridMultilevel"/>
    <w:tmpl w:val="8214A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E27959"/>
    <w:multiLevelType w:val="hybridMultilevel"/>
    <w:tmpl w:val="2E1AEB90"/>
    <w:lvl w:ilvl="0" w:tplc="51B61C6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A07544"/>
    <w:multiLevelType w:val="hybridMultilevel"/>
    <w:tmpl w:val="EAAA3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C17251"/>
    <w:multiLevelType w:val="hybridMultilevel"/>
    <w:tmpl w:val="7966CE60"/>
    <w:lvl w:ilvl="0" w:tplc="04269B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C52B20"/>
    <w:multiLevelType w:val="multilevel"/>
    <w:tmpl w:val="3D66FBA8"/>
    <w:lvl w:ilvl="0">
      <w:start w:val="6"/>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374220"/>
    <w:multiLevelType w:val="hybridMultilevel"/>
    <w:tmpl w:val="50649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C41FF9"/>
    <w:multiLevelType w:val="hybridMultilevel"/>
    <w:tmpl w:val="918E5D48"/>
    <w:lvl w:ilvl="0" w:tplc="21F4F932">
      <w:start w:val="1"/>
      <w:numFmt w:val="lowerLetter"/>
      <w:lvlText w:val="%1."/>
      <w:lvlJc w:val="left"/>
      <w:pPr>
        <w:ind w:left="1020" w:hanging="360"/>
      </w:pPr>
    </w:lvl>
    <w:lvl w:ilvl="1" w:tplc="BDBEC296">
      <w:start w:val="1"/>
      <w:numFmt w:val="lowerLetter"/>
      <w:lvlText w:val="%2."/>
      <w:lvlJc w:val="left"/>
      <w:pPr>
        <w:ind w:left="1020" w:hanging="360"/>
      </w:pPr>
    </w:lvl>
    <w:lvl w:ilvl="2" w:tplc="84E6105E">
      <w:start w:val="1"/>
      <w:numFmt w:val="lowerLetter"/>
      <w:lvlText w:val="%3."/>
      <w:lvlJc w:val="left"/>
      <w:pPr>
        <w:ind w:left="1020" w:hanging="360"/>
      </w:pPr>
    </w:lvl>
    <w:lvl w:ilvl="3" w:tplc="66786EC4">
      <w:start w:val="1"/>
      <w:numFmt w:val="lowerLetter"/>
      <w:lvlText w:val="%4."/>
      <w:lvlJc w:val="left"/>
      <w:pPr>
        <w:ind w:left="1020" w:hanging="360"/>
      </w:pPr>
    </w:lvl>
    <w:lvl w:ilvl="4" w:tplc="D5FA7282">
      <w:start w:val="1"/>
      <w:numFmt w:val="lowerLetter"/>
      <w:lvlText w:val="%5."/>
      <w:lvlJc w:val="left"/>
      <w:pPr>
        <w:ind w:left="1020" w:hanging="360"/>
      </w:pPr>
    </w:lvl>
    <w:lvl w:ilvl="5" w:tplc="87A2E6D8">
      <w:start w:val="1"/>
      <w:numFmt w:val="lowerLetter"/>
      <w:lvlText w:val="%6."/>
      <w:lvlJc w:val="left"/>
      <w:pPr>
        <w:ind w:left="1020" w:hanging="360"/>
      </w:pPr>
    </w:lvl>
    <w:lvl w:ilvl="6" w:tplc="A93600F6">
      <w:start w:val="1"/>
      <w:numFmt w:val="lowerLetter"/>
      <w:lvlText w:val="%7."/>
      <w:lvlJc w:val="left"/>
      <w:pPr>
        <w:ind w:left="1020" w:hanging="360"/>
      </w:pPr>
    </w:lvl>
    <w:lvl w:ilvl="7" w:tplc="3DA431AA">
      <w:start w:val="1"/>
      <w:numFmt w:val="lowerLetter"/>
      <w:lvlText w:val="%8."/>
      <w:lvlJc w:val="left"/>
      <w:pPr>
        <w:ind w:left="1020" w:hanging="360"/>
      </w:pPr>
    </w:lvl>
    <w:lvl w:ilvl="8" w:tplc="C1C4F612">
      <w:start w:val="1"/>
      <w:numFmt w:val="lowerLetter"/>
      <w:lvlText w:val="%9."/>
      <w:lvlJc w:val="left"/>
      <w:pPr>
        <w:ind w:left="1020" w:hanging="360"/>
      </w:pPr>
    </w:lvl>
  </w:abstractNum>
  <w:abstractNum w:abstractNumId="37" w15:restartNumberingAfterBreak="0">
    <w:nsid w:val="6118240D"/>
    <w:multiLevelType w:val="hybridMultilevel"/>
    <w:tmpl w:val="6AB06DA2"/>
    <w:lvl w:ilvl="0" w:tplc="7BA8776A">
      <w:start w:val="1"/>
      <w:numFmt w:val="lowerLetter"/>
      <w:lvlText w:val="%1."/>
      <w:lvlJc w:val="left"/>
      <w:pPr>
        <w:ind w:left="1020" w:hanging="360"/>
      </w:pPr>
    </w:lvl>
    <w:lvl w:ilvl="1" w:tplc="9CACEED8">
      <w:start w:val="1"/>
      <w:numFmt w:val="lowerLetter"/>
      <w:lvlText w:val="%2."/>
      <w:lvlJc w:val="left"/>
      <w:pPr>
        <w:ind w:left="1020" w:hanging="360"/>
      </w:pPr>
    </w:lvl>
    <w:lvl w:ilvl="2" w:tplc="9C420FB2">
      <w:start w:val="1"/>
      <w:numFmt w:val="lowerLetter"/>
      <w:lvlText w:val="%3."/>
      <w:lvlJc w:val="left"/>
      <w:pPr>
        <w:ind w:left="1020" w:hanging="360"/>
      </w:pPr>
    </w:lvl>
    <w:lvl w:ilvl="3" w:tplc="8D209F7E">
      <w:start w:val="1"/>
      <w:numFmt w:val="lowerLetter"/>
      <w:lvlText w:val="%4."/>
      <w:lvlJc w:val="left"/>
      <w:pPr>
        <w:ind w:left="1020" w:hanging="360"/>
      </w:pPr>
    </w:lvl>
    <w:lvl w:ilvl="4" w:tplc="532E7CCC">
      <w:start w:val="1"/>
      <w:numFmt w:val="lowerLetter"/>
      <w:lvlText w:val="%5."/>
      <w:lvlJc w:val="left"/>
      <w:pPr>
        <w:ind w:left="1020" w:hanging="360"/>
      </w:pPr>
    </w:lvl>
    <w:lvl w:ilvl="5" w:tplc="2574578A">
      <w:start w:val="1"/>
      <w:numFmt w:val="lowerLetter"/>
      <w:lvlText w:val="%6."/>
      <w:lvlJc w:val="left"/>
      <w:pPr>
        <w:ind w:left="1020" w:hanging="360"/>
      </w:pPr>
    </w:lvl>
    <w:lvl w:ilvl="6" w:tplc="9A2C2640">
      <w:start w:val="1"/>
      <w:numFmt w:val="lowerLetter"/>
      <w:lvlText w:val="%7."/>
      <w:lvlJc w:val="left"/>
      <w:pPr>
        <w:ind w:left="1020" w:hanging="360"/>
      </w:pPr>
    </w:lvl>
    <w:lvl w:ilvl="7" w:tplc="E4D2D842">
      <w:start w:val="1"/>
      <w:numFmt w:val="lowerLetter"/>
      <w:lvlText w:val="%8."/>
      <w:lvlJc w:val="left"/>
      <w:pPr>
        <w:ind w:left="1020" w:hanging="360"/>
      </w:pPr>
    </w:lvl>
    <w:lvl w:ilvl="8" w:tplc="E2568B0A">
      <w:start w:val="1"/>
      <w:numFmt w:val="lowerLetter"/>
      <w:lvlText w:val="%9."/>
      <w:lvlJc w:val="left"/>
      <w:pPr>
        <w:ind w:left="1020" w:hanging="360"/>
      </w:pPr>
    </w:lvl>
  </w:abstractNum>
  <w:abstractNum w:abstractNumId="38" w15:restartNumberingAfterBreak="0">
    <w:nsid w:val="66336E4A"/>
    <w:multiLevelType w:val="hybridMultilevel"/>
    <w:tmpl w:val="E07C8430"/>
    <w:lvl w:ilvl="0" w:tplc="51B61C64">
      <w:start w:val="1"/>
      <w:numFmt w:val="decimal"/>
      <w:lvlText w:val="%1."/>
      <w:lvlJc w:val="left"/>
      <w:pPr>
        <w:ind w:left="1080" w:hanging="360"/>
      </w:pPr>
      <w:rPr>
        <w:rFonts w:hint="default"/>
      </w:rPr>
    </w:lvl>
    <w:lvl w:ilvl="1" w:tplc="BF408C84">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8D049B6"/>
    <w:multiLevelType w:val="hybridMultilevel"/>
    <w:tmpl w:val="2D30F83A"/>
    <w:lvl w:ilvl="0" w:tplc="5AEEF4AE">
      <w:start w:val="1"/>
      <w:numFmt w:val="lowerLetter"/>
      <w:lvlText w:val="%1."/>
      <w:lvlJc w:val="left"/>
      <w:pPr>
        <w:ind w:left="1020" w:hanging="360"/>
      </w:pPr>
    </w:lvl>
    <w:lvl w:ilvl="1" w:tplc="542EDA28">
      <w:start w:val="1"/>
      <w:numFmt w:val="lowerLetter"/>
      <w:lvlText w:val="%2."/>
      <w:lvlJc w:val="left"/>
      <w:pPr>
        <w:ind w:left="1020" w:hanging="360"/>
      </w:pPr>
    </w:lvl>
    <w:lvl w:ilvl="2" w:tplc="B13CE2A4">
      <w:start w:val="1"/>
      <w:numFmt w:val="lowerLetter"/>
      <w:lvlText w:val="%3."/>
      <w:lvlJc w:val="left"/>
      <w:pPr>
        <w:ind w:left="1020" w:hanging="360"/>
      </w:pPr>
    </w:lvl>
    <w:lvl w:ilvl="3" w:tplc="578CF85E">
      <w:start w:val="1"/>
      <w:numFmt w:val="lowerLetter"/>
      <w:lvlText w:val="%4."/>
      <w:lvlJc w:val="left"/>
      <w:pPr>
        <w:ind w:left="1020" w:hanging="360"/>
      </w:pPr>
    </w:lvl>
    <w:lvl w:ilvl="4" w:tplc="D78A6F62">
      <w:start w:val="1"/>
      <w:numFmt w:val="lowerLetter"/>
      <w:lvlText w:val="%5."/>
      <w:lvlJc w:val="left"/>
      <w:pPr>
        <w:ind w:left="1020" w:hanging="360"/>
      </w:pPr>
    </w:lvl>
    <w:lvl w:ilvl="5" w:tplc="94F640F2">
      <w:start w:val="1"/>
      <w:numFmt w:val="lowerLetter"/>
      <w:lvlText w:val="%6."/>
      <w:lvlJc w:val="left"/>
      <w:pPr>
        <w:ind w:left="1020" w:hanging="360"/>
      </w:pPr>
    </w:lvl>
    <w:lvl w:ilvl="6" w:tplc="03C4F292">
      <w:start w:val="1"/>
      <w:numFmt w:val="lowerLetter"/>
      <w:lvlText w:val="%7."/>
      <w:lvlJc w:val="left"/>
      <w:pPr>
        <w:ind w:left="1020" w:hanging="360"/>
      </w:pPr>
    </w:lvl>
    <w:lvl w:ilvl="7" w:tplc="6B7E4318">
      <w:start w:val="1"/>
      <w:numFmt w:val="lowerLetter"/>
      <w:lvlText w:val="%8."/>
      <w:lvlJc w:val="left"/>
      <w:pPr>
        <w:ind w:left="1020" w:hanging="360"/>
      </w:pPr>
    </w:lvl>
    <w:lvl w:ilvl="8" w:tplc="4D3EACB0">
      <w:start w:val="1"/>
      <w:numFmt w:val="lowerLetter"/>
      <w:lvlText w:val="%9."/>
      <w:lvlJc w:val="left"/>
      <w:pPr>
        <w:ind w:left="1020" w:hanging="360"/>
      </w:pPr>
    </w:lvl>
  </w:abstractNum>
  <w:abstractNum w:abstractNumId="40" w15:restartNumberingAfterBreak="0">
    <w:nsid w:val="721F5337"/>
    <w:multiLevelType w:val="hybridMultilevel"/>
    <w:tmpl w:val="6986B082"/>
    <w:lvl w:ilvl="0" w:tplc="E9E48AF8">
      <w:start w:val="1"/>
      <w:numFmt w:val="lowerLetter"/>
      <w:lvlText w:val="%1."/>
      <w:lvlJc w:val="left"/>
      <w:pPr>
        <w:ind w:left="1020" w:hanging="360"/>
      </w:pPr>
    </w:lvl>
    <w:lvl w:ilvl="1" w:tplc="E7E036E8">
      <w:start w:val="1"/>
      <w:numFmt w:val="lowerLetter"/>
      <w:lvlText w:val="%2."/>
      <w:lvlJc w:val="left"/>
      <w:pPr>
        <w:ind w:left="1020" w:hanging="360"/>
      </w:pPr>
    </w:lvl>
    <w:lvl w:ilvl="2" w:tplc="AFC21E02">
      <w:start w:val="1"/>
      <w:numFmt w:val="lowerLetter"/>
      <w:lvlText w:val="%3."/>
      <w:lvlJc w:val="left"/>
      <w:pPr>
        <w:ind w:left="1020" w:hanging="360"/>
      </w:pPr>
    </w:lvl>
    <w:lvl w:ilvl="3" w:tplc="B0F8C17C">
      <w:start w:val="1"/>
      <w:numFmt w:val="lowerLetter"/>
      <w:lvlText w:val="%4."/>
      <w:lvlJc w:val="left"/>
      <w:pPr>
        <w:ind w:left="1020" w:hanging="360"/>
      </w:pPr>
    </w:lvl>
    <w:lvl w:ilvl="4" w:tplc="32D6A3AC">
      <w:start w:val="1"/>
      <w:numFmt w:val="lowerLetter"/>
      <w:lvlText w:val="%5."/>
      <w:lvlJc w:val="left"/>
      <w:pPr>
        <w:ind w:left="1020" w:hanging="360"/>
      </w:pPr>
    </w:lvl>
    <w:lvl w:ilvl="5" w:tplc="A4DE4B76">
      <w:start w:val="1"/>
      <w:numFmt w:val="lowerLetter"/>
      <w:lvlText w:val="%6."/>
      <w:lvlJc w:val="left"/>
      <w:pPr>
        <w:ind w:left="1020" w:hanging="360"/>
      </w:pPr>
    </w:lvl>
    <w:lvl w:ilvl="6" w:tplc="4F5023C8">
      <w:start w:val="1"/>
      <w:numFmt w:val="lowerLetter"/>
      <w:lvlText w:val="%7."/>
      <w:lvlJc w:val="left"/>
      <w:pPr>
        <w:ind w:left="1020" w:hanging="360"/>
      </w:pPr>
    </w:lvl>
    <w:lvl w:ilvl="7" w:tplc="04CEB810">
      <w:start w:val="1"/>
      <w:numFmt w:val="lowerLetter"/>
      <w:lvlText w:val="%8."/>
      <w:lvlJc w:val="left"/>
      <w:pPr>
        <w:ind w:left="1020" w:hanging="360"/>
      </w:pPr>
    </w:lvl>
    <w:lvl w:ilvl="8" w:tplc="CFC2FF5E">
      <w:start w:val="1"/>
      <w:numFmt w:val="lowerLetter"/>
      <w:lvlText w:val="%9."/>
      <w:lvlJc w:val="left"/>
      <w:pPr>
        <w:ind w:left="1020" w:hanging="360"/>
      </w:pPr>
    </w:lvl>
  </w:abstractNum>
  <w:abstractNum w:abstractNumId="41" w15:restartNumberingAfterBreak="0">
    <w:nsid w:val="74564A74"/>
    <w:multiLevelType w:val="hybridMultilevel"/>
    <w:tmpl w:val="A59001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DD1FDA"/>
    <w:multiLevelType w:val="multilevel"/>
    <w:tmpl w:val="572E01B8"/>
    <w:lvl w:ilvl="0">
      <w:start w:val="4"/>
      <w:numFmt w:val="decimalZero"/>
      <w:lvlText w:val="%1"/>
      <w:lvlJc w:val="left"/>
      <w:pPr>
        <w:ind w:left="600" w:hanging="600"/>
      </w:pPr>
      <w:rPr>
        <w:rFonts w:hint="default"/>
        <w:u w:val="none"/>
      </w:rPr>
    </w:lvl>
    <w:lvl w:ilvl="1">
      <w:start w:val="2"/>
      <w:numFmt w:val="decimalZero"/>
      <w:lvlText w:val="%1.%2"/>
      <w:lvlJc w:val="left"/>
      <w:pPr>
        <w:ind w:left="600" w:hanging="60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43" w15:restartNumberingAfterBreak="0">
    <w:nsid w:val="7E0E2E42"/>
    <w:multiLevelType w:val="hybridMultilevel"/>
    <w:tmpl w:val="9B06B96E"/>
    <w:lvl w:ilvl="0" w:tplc="04090019">
      <w:start w:val="1"/>
      <w:numFmt w:val="lowerLetter"/>
      <w:lvlText w:val="%1."/>
      <w:lvlJc w:val="left"/>
      <w:pPr>
        <w:ind w:left="720" w:hanging="360"/>
      </w:pPr>
      <w:rPr>
        <w:rFonts w:hint="default"/>
      </w:rPr>
    </w:lvl>
    <w:lvl w:ilvl="1" w:tplc="64F6C822">
      <w:start w:val="1"/>
      <w:numFmt w:val="decimal"/>
      <w:lvlText w:val="%2."/>
      <w:lvlJc w:val="left"/>
      <w:pPr>
        <w:ind w:left="2100" w:hanging="10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E4277A"/>
    <w:multiLevelType w:val="hybridMultilevel"/>
    <w:tmpl w:val="481A8D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7202496">
    <w:abstractNumId w:val="20"/>
  </w:num>
  <w:num w:numId="2" w16cid:durableId="899947327">
    <w:abstractNumId w:val="41"/>
  </w:num>
  <w:num w:numId="3" w16cid:durableId="1349599135">
    <w:abstractNumId w:val="42"/>
  </w:num>
  <w:num w:numId="4" w16cid:durableId="58406283">
    <w:abstractNumId w:val="4"/>
  </w:num>
  <w:num w:numId="5" w16cid:durableId="33847908">
    <w:abstractNumId w:val="11"/>
  </w:num>
  <w:num w:numId="6" w16cid:durableId="2141266129">
    <w:abstractNumId w:val="13"/>
  </w:num>
  <w:num w:numId="7" w16cid:durableId="963148020">
    <w:abstractNumId w:val="12"/>
  </w:num>
  <w:num w:numId="8" w16cid:durableId="1208830814">
    <w:abstractNumId w:val="38"/>
  </w:num>
  <w:num w:numId="9" w16cid:durableId="271402310">
    <w:abstractNumId w:val="28"/>
  </w:num>
  <w:num w:numId="10" w16cid:durableId="1839883741">
    <w:abstractNumId w:val="7"/>
  </w:num>
  <w:num w:numId="11" w16cid:durableId="984359608">
    <w:abstractNumId w:val="3"/>
  </w:num>
  <w:num w:numId="12" w16cid:durableId="501050838">
    <w:abstractNumId w:val="16"/>
  </w:num>
  <w:num w:numId="13" w16cid:durableId="1614052616">
    <w:abstractNumId w:val="8"/>
  </w:num>
  <w:num w:numId="14" w16cid:durableId="1852137307">
    <w:abstractNumId w:val="44"/>
  </w:num>
  <w:num w:numId="15" w16cid:durableId="1149244980">
    <w:abstractNumId w:val="15"/>
  </w:num>
  <w:num w:numId="16" w16cid:durableId="932470778">
    <w:abstractNumId w:val="21"/>
  </w:num>
  <w:num w:numId="17" w16cid:durableId="1943955823">
    <w:abstractNumId w:val="25"/>
  </w:num>
  <w:num w:numId="18" w16cid:durableId="1208835284">
    <w:abstractNumId w:val="43"/>
  </w:num>
  <w:num w:numId="19" w16cid:durableId="221910730">
    <w:abstractNumId w:val="24"/>
  </w:num>
  <w:num w:numId="20" w16cid:durableId="1283069590">
    <w:abstractNumId w:val="5"/>
  </w:num>
  <w:num w:numId="21" w16cid:durableId="773015448">
    <w:abstractNumId w:val="31"/>
  </w:num>
  <w:num w:numId="22" w16cid:durableId="359553443">
    <w:abstractNumId w:val="26"/>
  </w:num>
  <w:num w:numId="23" w16cid:durableId="1323663080">
    <w:abstractNumId w:val="19"/>
  </w:num>
  <w:num w:numId="24" w16cid:durableId="1798447668">
    <w:abstractNumId w:val="10"/>
  </w:num>
  <w:num w:numId="25" w16cid:durableId="1854685430">
    <w:abstractNumId w:val="33"/>
  </w:num>
  <w:num w:numId="26" w16cid:durableId="1502770659">
    <w:abstractNumId w:val="22"/>
  </w:num>
  <w:num w:numId="27" w16cid:durableId="1532960537">
    <w:abstractNumId w:val="32"/>
  </w:num>
  <w:num w:numId="28" w16cid:durableId="447553015">
    <w:abstractNumId w:val="2"/>
  </w:num>
  <w:num w:numId="29" w16cid:durableId="626938148">
    <w:abstractNumId w:val="30"/>
  </w:num>
  <w:num w:numId="30" w16cid:durableId="1319385111">
    <w:abstractNumId w:val="27"/>
  </w:num>
  <w:num w:numId="31" w16cid:durableId="56589893">
    <w:abstractNumId w:val="1"/>
  </w:num>
  <w:num w:numId="32" w16cid:durableId="1052653439">
    <w:abstractNumId w:val="18"/>
  </w:num>
  <w:num w:numId="33" w16cid:durableId="2048336650">
    <w:abstractNumId w:val="35"/>
  </w:num>
  <w:num w:numId="34" w16cid:durableId="209998532">
    <w:abstractNumId w:val="34"/>
  </w:num>
  <w:num w:numId="35" w16cid:durableId="74865671">
    <w:abstractNumId w:val="6"/>
  </w:num>
  <w:num w:numId="36" w16cid:durableId="21590044">
    <w:abstractNumId w:val="23"/>
  </w:num>
  <w:num w:numId="37" w16cid:durableId="1997297640">
    <w:abstractNumId w:val="0"/>
  </w:num>
  <w:num w:numId="38" w16cid:durableId="1724407297">
    <w:abstractNumId w:val="0"/>
  </w:num>
  <w:num w:numId="39" w16cid:durableId="2108496605">
    <w:abstractNumId w:val="0"/>
  </w:num>
  <w:num w:numId="40" w16cid:durableId="2003577463">
    <w:abstractNumId w:val="29"/>
  </w:num>
  <w:num w:numId="41" w16cid:durableId="815755725">
    <w:abstractNumId w:val="14"/>
  </w:num>
  <w:num w:numId="42" w16cid:durableId="1095177337">
    <w:abstractNumId w:val="39"/>
  </w:num>
  <w:num w:numId="43" w16cid:durableId="784275814">
    <w:abstractNumId w:val="40"/>
  </w:num>
  <w:num w:numId="44" w16cid:durableId="1471169245">
    <w:abstractNumId w:val="9"/>
  </w:num>
  <w:num w:numId="45" w16cid:durableId="1556043936">
    <w:abstractNumId w:val="36"/>
  </w:num>
  <w:num w:numId="46" w16cid:durableId="918904022">
    <w:abstractNumId w:val="37"/>
  </w:num>
  <w:num w:numId="47" w16cid:durableId="527985242">
    <w:abstractNumId w:val="17"/>
  </w:num>
  <w:num w:numId="48" w16cid:durableId="946809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F84"/>
    <w:rsid w:val="00000C9A"/>
    <w:rsid w:val="0000362C"/>
    <w:rsid w:val="000036F6"/>
    <w:rsid w:val="00005D25"/>
    <w:rsid w:val="0001087F"/>
    <w:rsid w:val="000109B0"/>
    <w:rsid w:val="0001218A"/>
    <w:rsid w:val="00012834"/>
    <w:rsid w:val="00013488"/>
    <w:rsid w:val="00013D1B"/>
    <w:rsid w:val="0001649D"/>
    <w:rsid w:val="00017270"/>
    <w:rsid w:val="00020BFA"/>
    <w:rsid w:val="00021B3A"/>
    <w:rsid w:val="00022194"/>
    <w:rsid w:val="000269CC"/>
    <w:rsid w:val="00026AB5"/>
    <w:rsid w:val="00032582"/>
    <w:rsid w:val="000334CA"/>
    <w:rsid w:val="0003532F"/>
    <w:rsid w:val="00035B42"/>
    <w:rsid w:val="000428BC"/>
    <w:rsid w:val="00043A39"/>
    <w:rsid w:val="00045310"/>
    <w:rsid w:val="000454C3"/>
    <w:rsid w:val="00046CF5"/>
    <w:rsid w:val="00046FBE"/>
    <w:rsid w:val="000478F1"/>
    <w:rsid w:val="0005032E"/>
    <w:rsid w:val="0005064B"/>
    <w:rsid w:val="00051536"/>
    <w:rsid w:val="00054F02"/>
    <w:rsid w:val="000567AD"/>
    <w:rsid w:val="00061EF8"/>
    <w:rsid w:val="0006220B"/>
    <w:rsid w:val="0006524B"/>
    <w:rsid w:val="000705B4"/>
    <w:rsid w:val="0007370B"/>
    <w:rsid w:val="00074D73"/>
    <w:rsid w:val="0007603C"/>
    <w:rsid w:val="00076FE4"/>
    <w:rsid w:val="00077405"/>
    <w:rsid w:val="000804BC"/>
    <w:rsid w:val="00083785"/>
    <w:rsid w:val="00085CB1"/>
    <w:rsid w:val="000872FB"/>
    <w:rsid w:val="00090718"/>
    <w:rsid w:val="00091C09"/>
    <w:rsid w:val="000A12F8"/>
    <w:rsid w:val="000A3994"/>
    <w:rsid w:val="000A7F2A"/>
    <w:rsid w:val="000B2134"/>
    <w:rsid w:val="000B2416"/>
    <w:rsid w:val="000B33E4"/>
    <w:rsid w:val="000B5AC3"/>
    <w:rsid w:val="000C1560"/>
    <w:rsid w:val="000C1613"/>
    <w:rsid w:val="000C1BF8"/>
    <w:rsid w:val="000C2329"/>
    <w:rsid w:val="000C259B"/>
    <w:rsid w:val="000C3E39"/>
    <w:rsid w:val="000C451F"/>
    <w:rsid w:val="000D0F3B"/>
    <w:rsid w:val="000D5CF6"/>
    <w:rsid w:val="000D7F72"/>
    <w:rsid w:val="000E4F1A"/>
    <w:rsid w:val="000E4F84"/>
    <w:rsid w:val="000E6973"/>
    <w:rsid w:val="000E7AEE"/>
    <w:rsid w:val="000F05FF"/>
    <w:rsid w:val="000F2459"/>
    <w:rsid w:val="000F30C0"/>
    <w:rsid w:val="000F3908"/>
    <w:rsid w:val="000F39C2"/>
    <w:rsid w:val="000F3CB5"/>
    <w:rsid w:val="00101CE8"/>
    <w:rsid w:val="00106B15"/>
    <w:rsid w:val="00114DC3"/>
    <w:rsid w:val="00114F95"/>
    <w:rsid w:val="00116BBD"/>
    <w:rsid w:val="0011719A"/>
    <w:rsid w:val="0011745A"/>
    <w:rsid w:val="00117BFF"/>
    <w:rsid w:val="001225DE"/>
    <w:rsid w:val="0012265D"/>
    <w:rsid w:val="001228CA"/>
    <w:rsid w:val="001230AC"/>
    <w:rsid w:val="0012445A"/>
    <w:rsid w:val="001262F7"/>
    <w:rsid w:val="00131CED"/>
    <w:rsid w:val="00131E97"/>
    <w:rsid w:val="00132AB8"/>
    <w:rsid w:val="00132C80"/>
    <w:rsid w:val="00134D96"/>
    <w:rsid w:val="0013723C"/>
    <w:rsid w:val="001405DB"/>
    <w:rsid w:val="00141DF2"/>
    <w:rsid w:val="00142189"/>
    <w:rsid w:val="00145497"/>
    <w:rsid w:val="001459EA"/>
    <w:rsid w:val="00146DA7"/>
    <w:rsid w:val="00146E09"/>
    <w:rsid w:val="001521F7"/>
    <w:rsid w:val="00153170"/>
    <w:rsid w:val="001569FE"/>
    <w:rsid w:val="001575D1"/>
    <w:rsid w:val="00160C2C"/>
    <w:rsid w:val="0016107B"/>
    <w:rsid w:val="001614DA"/>
    <w:rsid w:val="00163181"/>
    <w:rsid w:val="00163CF4"/>
    <w:rsid w:val="001662FF"/>
    <w:rsid w:val="001760CA"/>
    <w:rsid w:val="00176991"/>
    <w:rsid w:val="00177744"/>
    <w:rsid w:val="00177A78"/>
    <w:rsid w:val="00182573"/>
    <w:rsid w:val="0018268C"/>
    <w:rsid w:val="0018543B"/>
    <w:rsid w:val="001855BD"/>
    <w:rsid w:val="001907F4"/>
    <w:rsid w:val="00193A02"/>
    <w:rsid w:val="00193B99"/>
    <w:rsid w:val="001944B9"/>
    <w:rsid w:val="00196A42"/>
    <w:rsid w:val="001970EB"/>
    <w:rsid w:val="001A0251"/>
    <w:rsid w:val="001A1BDD"/>
    <w:rsid w:val="001A30F9"/>
    <w:rsid w:val="001A470F"/>
    <w:rsid w:val="001A632A"/>
    <w:rsid w:val="001B0E75"/>
    <w:rsid w:val="001B16F4"/>
    <w:rsid w:val="001B1A7D"/>
    <w:rsid w:val="001C2731"/>
    <w:rsid w:val="001C36C8"/>
    <w:rsid w:val="001C3B97"/>
    <w:rsid w:val="001C7E2C"/>
    <w:rsid w:val="001D0C78"/>
    <w:rsid w:val="001D156B"/>
    <w:rsid w:val="001D5296"/>
    <w:rsid w:val="001D7C37"/>
    <w:rsid w:val="001E0EC8"/>
    <w:rsid w:val="001E3686"/>
    <w:rsid w:val="001E39F1"/>
    <w:rsid w:val="001E4180"/>
    <w:rsid w:val="001E4F20"/>
    <w:rsid w:val="001E518E"/>
    <w:rsid w:val="001E5A73"/>
    <w:rsid w:val="001E5ABD"/>
    <w:rsid w:val="001E6A8D"/>
    <w:rsid w:val="001F1ABB"/>
    <w:rsid w:val="001F4503"/>
    <w:rsid w:val="001F5079"/>
    <w:rsid w:val="001F510B"/>
    <w:rsid w:val="001F6E53"/>
    <w:rsid w:val="00200545"/>
    <w:rsid w:val="0020174D"/>
    <w:rsid w:val="00201C84"/>
    <w:rsid w:val="00201DA6"/>
    <w:rsid w:val="00204107"/>
    <w:rsid w:val="002046A5"/>
    <w:rsid w:val="00207428"/>
    <w:rsid w:val="00212391"/>
    <w:rsid w:val="00215862"/>
    <w:rsid w:val="00216A31"/>
    <w:rsid w:val="00221C6B"/>
    <w:rsid w:val="0022310D"/>
    <w:rsid w:val="002234DE"/>
    <w:rsid w:val="00224203"/>
    <w:rsid w:val="002257D7"/>
    <w:rsid w:val="0022587F"/>
    <w:rsid w:val="00230483"/>
    <w:rsid w:val="0023105A"/>
    <w:rsid w:val="00231A5A"/>
    <w:rsid w:val="00232C36"/>
    <w:rsid w:val="00234784"/>
    <w:rsid w:val="00234A3E"/>
    <w:rsid w:val="0023590A"/>
    <w:rsid w:val="00240452"/>
    <w:rsid w:val="002407A3"/>
    <w:rsid w:val="0024093D"/>
    <w:rsid w:val="0024182C"/>
    <w:rsid w:val="002424C2"/>
    <w:rsid w:val="00242AAA"/>
    <w:rsid w:val="00243700"/>
    <w:rsid w:val="00245DAE"/>
    <w:rsid w:val="00247037"/>
    <w:rsid w:val="00250064"/>
    <w:rsid w:val="0025118E"/>
    <w:rsid w:val="002524E6"/>
    <w:rsid w:val="002531FF"/>
    <w:rsid w:val="00254723"/>
    <w:rsid w:val="0025684A"/>
    <w:rsid w:val="00257B64"/>
    <w:rsid w:val="00262C27"/>
    <w:rsid w:val="00266F83"/>
    <w:rsid w:val="00271879"/>
    <w:rsid w:val="0027295E"/>
    <w:rsid w:val="00272BE5"/>
    <w:rsid w:val="00272D21"/>
    <w:rsid w:val="00273722"/>
    <w:rsid w:val="00274944"/>
    <w:rsid w:val="00275282"/>
    <w:rsid w:val="002753DC"/>
    <w:rsid w:val="00275504"/>
    <w:rsid w:val="00275813"/>
    <w:rsid w:val="00276CA1"/>
    <w:rsid w:val="00281DB6"/>
    <w:rsid w:val="002859D7"/>
    <w:rsid w:val="00290D82"/>
    <w:rsid w:val="00291D65"/>
    <w:rsid w:val="002921F8"/>
    <w:rsid w:val="0029313A"/>
    <w:rsid w:val="00293BDA"/>
    <w:rsid w:val="00294DF3"/>
    <w:rsid w:val="002969AA"/>
    <w:rsid w:val="002976BB"/>
    <w:rsid w:val="002A26C1"/>
    <w:rsid w:val="002A365F"/>
    <w:rsid w:val="002A3EF1"/>
    <w:rsid w:val="002A7344"/>
    <w:rsid w:val="002A7A80"/>
    <w:rsid w:val="002B274D"/>
    <w:rsid w:val="002B3447"/>
    <w:rsid w:val="002C1074"/>
    <w:rsid w:val="002C181F"/>
    <w:rsid w:val="002C32DC"/>
    <w:rsid w:val="002C411B"/>
    <w:rsid w:val="002C4740"/>
    <w:rsid w:val="002C4A1B"/>
    <w:rsid w:val="002C583F"/>
    <w:rsid w:val="002C5FCA"/>
    <w:rsid w:val="002C66DC"/>
    <w:rsid w:val="002D0901"/>
    <w:rsid w:val="002D5649"/>
    <w:rsid w:val="002D5A01"/>
    <w:rsid w:val="002D5E5E"/>
    <w:rsid w:val="002D67FE"/>
    <w:rsid w:val="002D6927"/>
    <w:rsid w:val="002D69C4"/>
    <w:rsid w:val="002D73A4"/>
    <w:rsid w:val="002D7C31"/>
    <w:rsid w:val="002E07E3"/>
    <w:rsid w:val="002E0E5C"/>
    <w:rsid w:val="002E1025"/>
    <w:rsid w:val="002E12A6"/>
    <w:rsid w:val="002E22BE"/>
    <w:rsid w:val="002E35A9"/>
    <w:rsid w:val="002E4413"/>
    <w:rsid w:val="002E6A3A"/>
    <w:rsid w:val="002E6A87"/>
    <w:rsid w:val="002E7756"/>
    <w:rsid w:val="002E7904"/>
    <w:rsid w:val="002F0734"/>
    <w:rsid w:val="002F0C6B"/>
    <w:rsid w:val="002F1CF3"/>
    <w:rsid w:val="002F2F67"/>
    <w:rsid w:val="002F3F83"/>
    <w:rsid w:val="002F464A"/>
    <w:rsid w:val="0030082C"/>
    <w:rsid w:val="00301131"/>
    <w:rsid w:val="003013C4"/>
    <w:rsid w:val="003019C6"/>
    <w:rsid w:val="00304B33"/>
    <w:rsid w:val="003051FD"/>
    <w:rsid w:val="003056B8"/>
    <w:rsid w:val="00305AC7"/>
    <w:rsid w:val="00306630"/>
    <w:rsid w:val="00322A80"/>
    <w:rsid w:val="00327F44"/>
    <w:rsid w:val="00334A8A"/>
    <w:rsid w:val="00337388"/>
    <w:rsid w:val="00337E50"/>
    <w:rsid w:val="0034158F"/>
    <w:rsid w:val="003417F7"/>
    <w:rsid w:val="00343EE4"/>
    <w:rsid w:val="00344373"/>
    <w:rsid w:val="0034495E"/>
    <w:rsid w:val="0034737E"/>
    <w:rsid w:val="00352A8F"/>
    <w:rsid w:val="00352BFB"/>
    <w:rsid w:val="00355093"/>
    <w:rsid w:val="003559C5"/>
    <w:rsid w:val="00361267"/>
    <w:rsid w:val="003667F8"/>
    <w:rsid w:val="00370DAB"/>
    <w:rsid w:val="0037145F"/>
    <w:rsid w:val="00372ECF"/>
    <w:rsid w:val="003735FB"/>
    <w:rsid w:val="00373F0A"/>
    <w:rsid w:val="00380767"/>
    <w:rsid w:val="003809C2"/>
    <w:rsid w:val="00381AAF"/>
    <w:rsid w:val="00381B65"/>
    <w:rsid w:val="00384FB1"/>
    <w:rsid w:val="00386A79"/>
    <w:rsid w:val="0039043D"/>
    <w:rsid w:val="00391690"/>
    <w:rsid w:val="003919D4"/>
    <w:rsid w:val="0039382D"/>
    <w:rsid w:val="003941A3"/>
    <w:rsid w:val="0039477D"/>
    <w:rsid w:val="00396BB0"/>
    <w:rsid w:val="003A0B5B"/>
    <w:rsid w:val="003A2693"/>
    <w:rsid w:val="003A3D9B"/>
    <w:rsid w:val="003A3FC7"/>
    <w:rsid w:val="003A6870"/>
    <w:rsid w:val="003A7D95"/>
    <w:rsid w:val="003B0AAF"/>
    <w:rsid w:val="003B1AB9"/>
    <w:rsid w:val="003B447F"/>
    <w:rsid w:val="003B6E78"/>
    <w:rsid w:val="003C050D"/>
    <w:rsid w:val="003C1281"/>
    <w:rsid w:val="003C319B"/>
    <w:rsid w:val="003C423C"/>
    <w:rsid w:val="003C454C"/>
    <w:rsid w:val="003C5309"/>
    <w:rsid w:val="003C589F"/>
    <w:rsid w:val="003C5D4D"/>
    <w:rsid w:val="003D035A"/>
    <w:rsid w:val="003D0FC3"/>
    <w:rsid w:val="003D741A"/>
    <w:rsid w:val="003D79C7"/>
    <w:rsid w:val="003E0B9E"/>
    <w:rsid w:val="003E202D"/>
    <w:rsid w:val="003E331D"/>
    <w:rsid w:val="003E3923"/>
    <w:rsid w:val="003E45BE"/>
    <w:rsid w:val="003E504A"/>
    <w:rsid w:val="003F000F"/>
    <w:rsid w:val="003F1308"/>
    <w:rsid w:val="003F15ED"/>
    <w:rsid w:val="003F29F3"/>
    <w:rsid w:val="003F3462"/>
    <w:rsid w:val="003F4E8A"/>
    <w:rsid w:val="003F58BE"/>
    <w:rsid w:val="003F6002"/>
    <w:rsid w:val="003F719F"/>
    <w:rsid w:val="00400259"/>
    <w:rsid w:val="00402E2E"/>
    <w:rsid w:val="004047BD"/>
    <w:rsid w:val="00405043"/>
    <w:rsid w:val="00407D51"/>
    <w:rsid w:val="00411DB6"/>
    <w:rsid w:val="00412354"/>
    <w:rsid w:val="00413538"/>
    <w:rsid w:val="00416585"/>
    <w:rsid w:val="0041671D"/>
    <w:rsid w:val="00416B19"/>
    <w:rsid w:val="00416BF7"/>
    <w:rsid w:val="00416F1F"/>
    <w:rsid w:val="004204F1"/>
    <w:rsid w:val="00420F87"/>
    <w:rsid w:val="00423A77"/>
    <w:rsid w:val="00427475"/>
    <w:rsid w:val="00430EFD"/>
    <w:rsid w:val="00432477"/>
    <w:rsid w:val="004328A1"/>
    <w:rsid w:val="00433C0D"/>
    <w:rsid w:val="00436769"/>
    <w:rsid w:val="00436B3F"/>
    <w:rsid w:val="00436BAF"/>
    <w:rsid w:val="0044200D"/>
    <w:rsid w:val="0044423C"/>
    <w:rsid w:val="00445399"/>
    <w:rsid w:val="00445E5C"/>
    <w:rsid w:val="004464CE"/>
    <w:rsid w:val="00450774"/>
    <w:rsid w:val="0045200D"/>
    <w:rsid w:val="004543CC"/>
    <w:rsid w:val="00455B0F"/>
    <w:rsid w:val="004560C6"/>
    <w:rsid w:val="00460517"/>
    <w:rsid w:val="00460DAA"/>
    <w:rsid w:val="00461AC9"/>
    <w:rsid w:val="00462C6F"/>
    <w:rsid w:val="00462F3A"/>
    <w:rsid w:val="0046300C"/>
    <w:rsid w:val="00463F53"/>
    <w:rsid w:val="00464858"/>
    <w:rsid w:val="00464EF8"/>
    <w:rsid w:val="00472DFF"/>
    <w:rsid w:val="00476B63"/>
    <w:rsid w:val="004774AF"/>
    <w:rsid w:val="00480561"/>
    <w:rsid w:val="00480BF9"/>
    <w:rsid w:val="00480BFD"/>
    <w:rsid w:val="0048338C"/>
    <w:rsid w:val="004834CE"/>
    <w:rsid w:val="00483D01"/>
    <w:rsid w:val="004874B5"/>
    <w:rsid w:val="004900B3"/>
    <w:rsid w:val="00490DB9"/>
    <w:rsid w:val="00492F6C"/>
    <w:rsid w:val="00493989"/>
    <w:rsid w:val="00493ABC"/>
    <w:rsid w:val="00495956"/>
    <w:rsid w:val="00495A24"/>
    <w:rsid w:val="0049785F"/>
    <w:rsid w:val="00497CCC"/>
    <w:rsid w:val="004A3992"/>
    <w:rsid w:val="004A3F84"/>
    <w:rsid w:val="004A51DD"/>
    <w:rsid w:val="004A5778"/>
    <w:rsid w:val="004A735C"/>
    <w:rsid w:val="004A769C"/>
    <w:rsid w:val="004B03A1"/>
    <w:rsid w:val="004B16A9"/>
    <w:rsid w:val="004B2BE1"/>
    <w:rsid w:val="004B45E6"/>
    <w:rsid w:val="004B5B64"/>
    <w:rsid w:val="004C0187"/>
    <w:rsid w:val="004C1CCD"/>
    <w:rsid w:val="004C38A9"/>
    <w:rsid w:val="004C5009"/>
    <w:rsid w:val="004C59E0"/>
    <w:rsid w:val="004D0573"/>
    <w:rsid w:val="004D2A78"/>
    <w:rsid w:val="004D3297"/>
    <w:rsid w:val="004E0BDD"/>
    <w:rsid w:val="004E1B43"/>
    <w:rsid w:val="004E5756"/>
    <w:rsid w:val="004E5C32"/>
    <w:rsid w:val="004F2E1D"/>
    <w:rsid w:val="004F40BF"/>
    <w:rsid w:val="00501A22"/>
    <w:rsid w:val="005035AA"/>
    <w:rsid w:val="00506813"/>
    <w:rsid w:val="00507851"/>
    <w:rsid w:val="00511594"/>
    <w:rsid w:val="00511A8C"/>
    <w:rsid w:val="00511EFA"/>
    <w:rsid w:val="0051377E"/>
    <w:rsid w:val="005145FE"/>
    <w:rsid w:val="00516D92"/>
    <w:rsid w:val="0052031B"/>
    <w:rsid w:val="005211E8"/>
    <w:rsid w:val="005223AC"/>
    <w:rsid w:val="005223BD"/>
    <w:rsid w:val="0052575E"/>
    <w:rsid w:val="0052596D"/>
    <w:rsid w:val="00525F73"/>
    <w:rsid w:val="00526ACF"/>
    <w:rsid w:val="0053098E"/>
    <w:rsid w:val="00531866"/>
    <w:rsid w:val="00533A4E"/>
    <w:rsid w:val="0054017A"/>
    <w:rsid w:val="00540EE2"/>
    <w:rsid w:val="00547A2F"/>
    <w:rsid w:val="00550F1D"/>
    <w:rsid w:val="00551B92"/>
    <w:rsid w:val="005529FB"/>
    <w:rsid w:val="00552DA0"/>
    <w:rsid w:val="00553E2A"/>
    <w:rsid w:val="005550FA"/>
    <w:rsid w:val="00557C05"/>
    <w:rsid w:val="00562274"/>
    <w:rsid w:val="00563DF2"/>
    <w:rsid w:val="00564934"/>
    <w:rsid w:val="0056608D"/>
    <w:rsid w:val="00566975"/>
    <w:rsid w:val="005720DC"/>
    <w:rsid w:val="00572577"/>
    <w:rsid w:val="00574BF4"/>
    <w:rsid w:val="00574FFE"/>
    <w:rsid w:val="005754F2"/>
    <w:rsid w:val="00576BB0"/>
    <w:rsid w:val="00580EF0"/>
    <w:rsid w:val="005815A6"/>
    <w:rsid w:val="005819A1"/>
    <w:rsid w:val="0058249F"/>
    <w:rsid w:val="0058250F"/>
    <w:rsid w:val="00585E73"/>
    <w:rsid w:val="00587299"/>
    <w:rsid w:val="0059207B"/>
    <w:rsid w:val="00592599"/>
    <w:rsid w:val="0059488D"/>
    <w:rsid w:val="005A0385"/>
    <w:rsid w:val="005A3238"/>
    <w:rsid w:val="005A4E1E"/>
    <w:rsid w:val="005A55A6"/>
    <w:rsid w:val="005A583B"/>
    <w:rsid w:val="005A6E9E"/>
    <w:rsid w:val="005B0A95"/>
    <w:rsid w:val="005B342D"/>
    <w:rsid w:val="005B450A"/>
    <w:rsid w:val="005B510C"/>
    <w:rsid w:val="005B5C80"/>
    <w:rsid w:val="005B75AB"/>
    <w:rsid w:val="005C0441"/>
    <w:rsid w:val="005C2327"/>
    <w:rsid w:val="005C2A74"/>
    <w:rsid w:val="005C51BA"/>
    <w:rsid w:val="005C54A5"/>
    <w:rsid w:val="005C74A4"/>
    <w:rsid w:val="005D1BCF"/>
    <w:rsid w:val="005D2F29"/>
    <w:rsid w:val="005D3F6F"/>
    <w:rsid w:val="005E014A"/>
    <w:rsid w:val="005E176A"/>
    <w:rsid w:val="005E1A84"/>
    <w:rsid w:val="005E3CF5"/>
    <w:rsid w:val="005F2756"/>
    <w:rsid w:val="005F2C2E"/>
    <w:rsid w:val="005F31A3"/>
    <w:rsid w:val="005F3F90"/>
    <w:rsid w:val="005F6EB0"/>
    <w:rsid w:val="005F7539"/>
    <w:rsid w:val="006024C0"/>
    <w:rsid w:val="006034B0"/>
    <w:rsid w:val="00603525"/>
    <w:rsid w:val="00603883"/>
    <w:rsid w:val="00603889"/>
    <w:rsid w:val="00603C4F"/>
    <w:rsid w:val="0060422C"/>
    <w:rsid w:val="00604522"/>
    <w:rsid w:val="00605C8F"/>
    <w:rsid w:val="006062BC"/>
    <w:rsid w:val="00606DC0"/>
    <w:rsid w:val="0061173F"/>
    <w:rsid w:val="00611D10"/>
    <w:rsid w:val="006125C4"/>
    <w:rsid w:val="00613397"/>
    <w:rsid w:val="00615AC5"/>
    <w:rsid w:val="00616B68"/>
    <w:rsid w:val="0061764B"/>
    <w:rsid w:val="0061784D"/>
    <w:rsid w:val="00621746"/>
    <w:rsid w:val="00622C71"/>
    <w:rsid w:val="00623846"/>
    <w:rsid w:val="00624D88"/>
    <w:rsid w:val="006255C8"/>
    <w:rsid w:val="00631223"/>
    <w:rsid w:val="00631777"/>
    <w:rsid w:val="00631DD0"/>
    <w:rsid w:val="00633ABA"/>
    <w:rsid w:val="00633C66"/>
    <w:rsid w:val="006405EE"/>
    <w:rsid w:val="00640FD4"/>
    <w:rsid w:val="00641D0D"/>
    <w:rsid w:val="00642849"/>
    <w:rsid w:val="0064359E"/>
    <w:rsid w:val="00644D25"/>
    <w:rsid w:val="00646456"/>
    <w:rsid w:val="00647C7B"/>
    <w:rsid w:val="00651247"/>
    <w:rsid w:val="006519F7"/>
    <w:rsid w:val="006522D7"/>
    <w:rsid w:val="006536D7"/>
    <w:rsid w:val="0065560D"/>
    <w:rsid w:val="00655774"/>
    <w:rsid w:val="006557AD"/>
    <w:rsid w:val="00656784"/>
    <w:rsid w:val="00660E20"/>
    <w:rsid w:val="0066100B"/>
    <w:rsid w:val="0066222B"/>
    <w:rsid w:val="0066414E"/>
    <w:rsid w:val="00666B3A"/>
    <w:rsid w:val="006678DA"/>
    <w:rsid w:val="00667D61"/>
    <w:rsid w:val="00672823"/>
    <w:rsid w:val="0067612E"/>
    <w:rsid w:val="00676FCA"/>
    <w:rsid w:val="00677467"/>
    <w:rsid w:val="006814AA"/>
    <w:rsid w:val="0068488A"/>
    <w:rsid w:val="00687E5A"/>
    <w:rsid w:val="00691703"/>
    <w:rsid w:val="006923E0"/>
    <w:rsid w:val="006949FB"/>
    <w:rsid w:val="00695995"/>
    <w:rsid w:val="00695BEB"/>
    <w:rsid w:val="006A0257"/>
    <w:rsid w:val="006A26BB"/>
    <w:rsid w:val="006A2FC8"/>
    <w:rsid w:val="006A37C4"/>
    <w:rsid w:val="006A52A1"/>
    <w:rsid w:val="006A5B03"/>
    <w:rsid w:val="006B152F"/>
    <w:rsid w:val="006B31A4"/>
    <w:rsid w:val="006B5ACE"/>
    <w:rsid w:val="006B6620"/>
    <w:rsid w:val="006C082F"/>
    <w:rsid w:val="006C1C33"/>
    <w:rsid w:val="006C53CA"/>
    <w:rsid w:val="006C5517"/>
    <w:rsid w:val="006C5770"/>
    <w:rsid w:val="006C797B"/>
    <w:rsid w:val="006D03B2"/>
    <w:rsid w:val="006D0F65"/>
    <w:rsid w:val="006D3E19"/>
    <w:rsid w:val="006D579C"/>
    <w:rsid w:val="006D6A00"/>
    <w:rsid w:val="006D7576"/>
    <w:rsid w:val="006E0B4F"/>
    <w:rsid w:val="006E4228"/>
    <w:rsid w:val="006E4891"/>
    <w:rsid w:val="006E4D64"/>
    <w:rsid w:val="006E733C"/>
    <w:rsid w:val="006E7DA6"/>
    <w:rsid w:val="006F0E96"/>
    <w:rsid w:val="006F162B"/>
    <w:rsid w:val="006F46A3"/>
    <w:rsid w:val="006F513E"/>
    <w:rsid w:val="006F6F2A"/>
    <w:rsid w:val="007004F0"/>
    <w:rsid w:val="0070160D"/>
    <w:rsid w:val="00701CA6"/>
    <w:rsid w:val="00702196"/>
    <w:rsid w:val="00705F5F"/>
    <w:rsid w:val="00706657"/>
    <w:rsid w:val="0070722A"/>
    <w:rsid w:val="0071125F"/>
    <w:rsid w:val="00711AEF"/>
    <w:rsid w:val="0071356E"/>
    <w:rsid w:val="00722257"/>
    <w:rsid w:val="00722F65"/>
    <w:rsid w:val="00723D4B"/>
    <w:rsid w:val="00725FE2"/>
    <w:rsid w:val="007274FC"/>
    <w:rsid w:val="0073053F"/>
    <w:rsid w:val="00730A73"/>
    <w:rsid w:val="00730C82"/>
    <w:rsid w:val="00731796"/>
    <w:rsid w:val="007321CD"/>
    <w:rsid w:val="0073667C"/>
    <w:rsid w:val="00737003"/>
    <w:rsid w:val="00740464"/>
    <w:rsid w:val="007423FA"/>
    <w:rsid w:val="0074350C"/>
    <w:rsid w:val="00743CE8"/>
    <w:rsid w:val="00745A1E"/>
    <w:rsid w:val="007502B2"/>
    <w:rsid w:val="007514ED"/>
    <w:rsid w:val="00751B6E"/>
    <w:rsid w:val="007522B1"/>
    <w:rsid w:val="007548A1"/>
    <w:rsid w:val="007576F9"/>
    <w:rsid w:val="00757937"/>
    <w:rsid w:val="00757D32"/>
    <w:rsid w:val="00760A77"/>
    <w:rsid w:val="007611B5"/>
    <w:rsid w:val="00761F6C"/>
    <w:rsid w:val="0076498D"/>
    <w:rsid w:val="0076562C"/>
    <w:rsid w:val="007659BF"/>
    <w:rsid w:val="00765F23"/>
    <w:rsid w:val="00772992"/>
    <w:rsid w:val="00773F3B"/>
    <w:rsid w:val="00775418"/>
    <w:rsid w:val="007759EA"/>
    <w:rsid w:val="00780F32"/>
    <w:rsid w:val="00781127"/>
    <w:rsid w:val="00781DCA"/>
    <w:rsid w:val="0078620C"/>
    <w:rsid w:val="007868E9"/>
    <w:rsid w:val="00787183"/>
    <w:rsid w:val="00790453"/>
    <w:rsid w:val="00791C16"/>
    <w:rsid w:val="007934F1"/>
    <w:rsid w:val="00796C06"/>
    <w:rsid w:val="007974AA"/>
    <w:rsid w:val="00797662"/>
    <w:rsid w:val="007A330A"/>
    <w:rsid w:val="007A6C9B"/>
    <w:rsid w:val="007A6CCE"/>
    <w:rsid w:val="007A6CF8"/>
    <w:rsid w:val="007B2888"/>
    <w:rsid w:val="007B2B3A"/>
    <w:rsid w:val="007B3290"/>
    <w:rsid w:val="007B333B"/>
    <w:rsid w:val="007B3BF1"/>
    <w:rsid w:val="007B7646"/>
    <w:rsid w:val="007B7684"/>
    <w:rsid w:val="007C11D2"/>
    <w:rsid w:val="007C14FE"/>
    <w:rsid w:val="007C2A4C"/>
    <w:rsid w:val="007C2C89"/>
    <w:rsid w:val="007C3C23"/>
    <w:rsid w:val="007C4753"/>
    <w:rsid w:val="007C5CCC"/>
    <w:rsid w:val="007D0A9F"/>
    <w:rsid w:val="007D2016"/>
    <w:rsid w:val="007D210A"/>
    <w:rsid w:val="007D4B20"/>
    <w:rsid w:val="007D6D12"/>
    <w:rsid w:val="007E02F1"/>
    <w:rsid w:val="007E08DE"/>
    <w:rsid w:val="007E15F4"/>
    <w:rsid w:val="007E2D77"/>
    <w:rsid w:val="007E3078"/>
    <w:rsid w:val="007E32C3"/>
    <w:rsid w:val="007E5CA0"/>
    <w:rsid w:val="007E677A"/>
    <w:rsid w:val="007F1D25"/>
    <w:rsid w:val="007F22A3"/>
    <w:rsid w:val="008011C4"/>
    <w:rsid w:val="0080371B"/>
    <w:rsid w:val="008100EC"/>
    <w:rsid w:val="008100FD"/>
    <w:rsid w:val="008109BA"/>
    <w:rsid w:val="00811F84"/>
    <w:rsid w:val="0081385C"/>
    <w:rsid w:val="0081472B"/>
    <w:rsid w:val="00814CFA"/>
    <w:rsid w:val="00815643"/>
    <w:rsid w:val="00816202"/>
    <w:rsid w:val="00816875"/>
    <w:rsid w:val="00816B64"/>
    <w:rsid w:val="00820F53"/>
    <w:rsid w:val="00822789"/>
    <w:rsid w:val="00824CA9"/>
    <w:rsid w:val="008253E1"/>
    <w:rsid w:val="00827196"/>
    <w:rsid w:val="008329E6"/>
    <w:rsid w:val="008330DE"/>
    <w:rsid w:val="00833FB2"/>
    <w:rsid w:val="008346D1"/>
    <w:rsid w:val="0083580E"/>
    <w:rsid w:val="008374D1"/>
    <w:rsid w:val="00840864"/>
    <w:rsid w:val="008414AD"/>
    <w:rsid w:val="00844884"/>
    <w:rsid w:val="008456ED"/>
    <w:rsid w:val="00845702"/>
    <w:rsid w:val="0085035B"/>
    <w:rsid w:val="00851EBA"/>
    <w:rsid w:val="00853BB5"/>
    <w:rsid w:val="00854549"/>
    <w:rsid w:val="008556A4"/>
    <w:rsid w:val="00856C5E"/>
    <w:rsid w:val="00856CCF"/>
    <w:rsid w:val="00860D80"/>
    <w:rsid w:val="0086424C"/>
    <w:rsid w:val="0086595C"/>
    <w:rsid w:val="00870876"/>
    <w:rsid w:val="008713D1"/>
    <w:rsid w:val="00875618"/>
    <w:rsid w:val="00875CE4"/>
    <w:rsid w:val="008765FA"/>
    <w:rsid w:val="00876EFB"/>
    <w:rsid w:val="00877109"/>
    <w:rsid w:val="008771AE"/>
    <w:rsid w:val="008805C4"/>
    <w:rsid w:val="008805D7"/>
    <w:rsid w:val="00881006"/>
    <w:rsid w:val="008818CF"/>
    <w:rsid w:val="00885AB7"/>
    <w:rsid w:val="00885C43"/>
    <w:rsid w:val="00887F44"/>
    <w:rsid w:val="0089002F"/>
    <w:rsid w:val="008932BB"/>
    <w:rsid w:val="008A0AD3"/>
    <w:rsid w:val="008A0FDB"/>
    <w:rsid w:val="008A1F33"/>
    <w:rsid w:val="008A2E59"/>
    <w:rsid w:val="008A364E"/>
    <w:rsid w:val="008B2A3F"/>
    <w:rsid w:val="008B2E0B"/>
    <w:rsid w:val="008B5E29"/>
    <w:rsid w:val="008B6364"/>
    <w:rsid w:val="008B73A4"/>
    <w:rsid w:val="008B7623"/>
    <w:rsid w:val="008B7A8B"/>
    <w:rsid w:val="008C07CF"/>
    <w:rsid w:val="008C2923"/>
    <w:rsid w:val="008C2EDC"/>
    <w:rsid w:val="008C31CB"/>
    <w:rsid w:val="008C48D0"/>
    <w:rsid w:val="008C5BB9"/>
    <w:rsid w:val="008C6086"/>
    <w:rsid w:val="008D0BC3"/>
    <w:rsid w:val="008D1A8D"/>
    <w:rsid w:val="008D1E13"/>
    <w:rsid w:val="008D50CE"/>
    <w:rsid w:val="008D5B73"/>
    <w:rsid w:val="008D65A8"/>
    <w:rsid w:val="008D7F46"/>
    <w:rsid w:val="008E18EB"/>
    <w:rsid w:val="008E2DD6"/>
    <w:rsid w:val="008E3C4B"/>
    <w:rsid w:val="008F388A"/>
    <w:rsid w:val="008F394D"/>
    <w:rsid w:val="008F59A6"/>
    <w:rsid w:val="008F5D75"/>
    <w:rsid w:val="008F6684"/>
    <w:rsid w:val="008F7266"/>
    <w:rsid w:val="00904B7D"/>
    <w:rsid w:val="009069A7"/>
    <w:rsid w:val="00907DDB"/>
    <w:rsid w:val="009112A1"/>
    <w:rsid w:val="00912216"/>
    <w:rsid w:val="0091485C"/>
    <w:rsid w:val="009165EB"/>
    <w:rsid w:val="0091734C"/>
    <w:rsid w:val="00922466"/>
    <w:rsid w:val="00924A70"/>
    <w:rsid w:val="00925F2A"/>
    <w:rsid w:val="00926AE0"/>
    <w:rsid w:val="00926B30"/>
    <w:rsid w:val="00931327"/>
    <w:rsid w:val="009321CE"/>
    <w:rsid w:val="00935447"/>
    <w:rsid w:val="009410CF"/>
    <w:rsid w:val="00942634"/>
    <w:rsid w:val="0094298B"/>
    <w:rsid w:val="009435DB"/>
    <w:rsid w:val="00945007"/>
    <w:rsid w:val="00945D6F"/>
    <w:rsid w:val="00947E83"/>
    <w:rsid w:val="00956215"/>
    <w:rsid w:val="00960397"/>
    <w:rsid w:val="0096064E"/>
    <w:rsid w:val="009631D8"/>
    <w:rsid w:val="00964D2B"/>
    <w:rsid w:val="00964E34"/>
    <w:rsid w:val="00965869"/>
    <w:rsid w:val="00966155"/>
    <w:rsid w:val="00966779"/>
    <w:rsid w:val="00966AAA"/>
    <w:rsid w:val="00972B76"/>
    <w:rsid w:val="00973781"/>
    <w:rsid w:val="00975641"/>
    <w:rsid w:val="00975E92"/>
    <w:rsid w:val="009761E6"/>
    <w:rsid w:val="009772E5"/>
    <w:rsid w:val="0098023F"/>
    <w:rsid w:val="009810AB"/>
    <w:rsid w:val="00981CF9"/>
    <w:rsid w:val="00982F84"/>
    <w:rsid w:val="00985EBC"/>
    <w:rsid w:val="00985F20"/>
    <w:rsid w:val="00986BC4"/>
    <w:rsid w:val="00990673"/>
    <w:rsid w:val="00991620"/>
    <w:rsid w:val="009916B9"/>
    <w:rsid w:val="0099184F"/>
    <w:rsid w:val="00995821"/>
    <w:rsid w:val="0099621F"/>
    <w:rsid w:val="009964BB"/>
    <w:rsid w:val="00997C1F"/>
    <w:rsid w:val="009A1993"/>
    <w:rsid w:val="009A2108"/>
    <w:rsid w:val="009A3D9C"/>
    <w:rsid w:val="009A4A99"/>
    <w:rsid w:val="009A69AE"/>
    <w:rsid w:val="009B1952"/>
    <w:rsid w:val="009B239C"/>
    <w:rsid w:val="009B3234"/>
    <w:rsid w:val="009B7877"/>
    <w:rsid w:val="009C1572"/>
    <w:rsid w:val="009C37BC"/>
    <w:rsid w:val="009C57E9"/>
    <w:rsid w:val="009C732E"/>
    <w:rsid w:val="009D45DC"/>
    <w:rsid w:val="009D562B"/>
    <w:rsid w:val="009E0F9F"/>
    <w:rsid w:val="009E190C"/>
    <w:rsid w:val="009E19A0"/>
    <w:rsid w:val="009E23F9"/>
    <w:rsid w:val="009E2E5A"/>
    <w:rsid w:val="009E3930"/>
    <w:rsid w:val="009E408C"/>
    <w:rsid w:val="009E5D90"/>
    <w:rsid w:val="009E60FB"/>
    <w:rsid w:val="009E73EE"/>
    <w:rsid w:val="009F2476"/>
    <w:rsid w:val="009F2517"/>
    <w:rsid w:val="009F4CA2"/>
    <w:rsid w:val="009F727C"/>
    <w:rsid w:val="00A046B5"/>
    <w:rsid w:val="00A06A7E"/>
    <w:rsid w:val="00A07CB4"/>
    <w:rsid w:val="00A07D3A"/>
    <w:rsid w:val="00A1002E"/>
    <w:rsid w:val="00A15E1C"/>
    <w:rsid w:val="00A15FD0"/>
    <w:rsid w:val="00A16A3F"/>
    <w:rsid w:val="00A17759"/>
    <w:rsid w:val="00A2289E"/>
    <w:rsid w:val="00A25255"/>
    <w:rsid w:val="00A3083B"/>
    <w:rsid w:val="00A3158A"/>
    <w:rsid w:val="00A3370D"/>
    <w:rsid w:val="00A36068"/>
    <w:rsid w:val="00A37302"/>
    <w:rsid w:val="00A44A72"/>
    <w:rsid w:val="00A474BA"/>
    <w:rsid w:val="00A50244"/>
    <w:rsid w:val="00A522C7"/>
    <w:rsid w:val="00A60328"/>
    <w:rsid w:val="00A64E4D"/>
    <w:rsid w:val="00A669B6"/>
    <w:rsid w:val="00A67304"/>
    <w:rsid w:val="00A6787A"/>
    <w:rsid w:val="00A70026"/>
    <w:rsid w:val="00A7394E"/>
    <w:rsid w:val="00A73D99"/>
    <w:rsid w:val="00A75054"/>
    <w:rsid w:val="00A80242"/>
    <w:rsid w:val="00A802A3"/>
    <w:rsid w:val="00A80C6B"/>
    <w:rsid w:val="00A80F26"/>
    <w:rsid w:val="00A81F1E"/>
    <w:rsid w:val="00A824E0"/>
    <w:rsid w:val="00A86549"/>
    <w:rsid w:val="00A86AE1"/>
    <w:rsid w:val="00A90695"/>
    <w:rsid w:val="00A92004"/>
    <w:rsid w:val="00A93641"/>
    <w:rsid w:val="00A93EEC"/>
    <w:rsid w:val="00A955E9"/>
    <w:rsid w:val="00A96A96"/>
    <w:rsid w:val="00A96E87"/>
    <w:rsid w:val="00A97947"/>
    <w:rsid w:val="00AA2180"/>
    <w:rsid w:val="00AA4848"/>
    <w:rsid w:val="00AA5EC0"/>
    <w:rsid w:val="00AB24A2"/>
    <w:rsid w:val="00AB26B0"/>
    <w:rsid w:val="00AB3CC8"/>
    <w:rsid w:val="00AB556A"/>
    <w:rsid w:val="00AB6FDE"/>
    <w:rsid w:val="00AB7343"/>
    <w:rsid w:val="00AB7348"/>
    <w:rsid w:val="00AC03BC"/>
    <w:rsid w:val="00AC23B6"/>
    <w:rsid w:val="00AC323F"/>
    <w:rsid w:val="00AC4BAC"/>
    <w:rsid w:val="00AC7528"/>
    <w:rsid w:val="00AD37BC"/>
    <w:rsid w:val="00AD3B7A"/>
    <w:rsid w:val="00AD3E64"/>
    <w:rsid w:val="00AD6E6D"/>
    <w:rsid w:val="00AE1790"/>
    <w:rsid w:val="00AE3109"/>
    <w:rsid w:val="00AE460A"/>
    <w:rsid w:val="00AE5914"/>
    <w:rsid w:val="00AF017E"/>
    <w:rsid w:val="00AF1254"/>
    <w:rsid w:val="00AF2327"/>
    <w:rsid w:val="00AF3002"/>
    <w:rsid w:val="00AF39CA"/>
    <w:rsid w:val="00AF50B6"/>
    <w:rsid w:val="00B018F3"/>
    <w:rsid w:val="00B04E93"/>
    <w:rsid w:val="00B07997"/>
    <w:rsid w:val="00B1062D"/>
    <w:rsid w:val="00B10A43"/>
    <w:rsid w:val="00B1381C"/>
    <w:rsid w:val="00B13ECF"/>
    <w:rsid w:val="00B160FF"/>
    <w:rsid w:val="00B167E2"/>
    <w:rsid w:val="00B17605"/>
    <w:rsid w:val="00B177B6"/>
    <w:rsid w:val="00B219F1"/>
    <w:rsid w:val="00B2265A"/>
    <w:rsid w:val="00B23181"/>
    <w:rsid w:val="00B25CC7"/>
    <w:rsid w:val="00B309D7"/>
    <w:rsid w:val="00B31B02"/>
    <w:rsid w:val="00B3204E"/>
    <w:rsid w:val="00B347AD"/>
    <w:rsid w:val="00B35376"/>
    <w:rsid w:val="00B4279A"/>
    <w:rsid w:val="00B429A7"/>
    <w:rsid w:val="00B46028"/>
    <w:rsid w:val="00B470E0"/>
    <w:rsid w:val="00B53C99"/>
    <w:rsid w:val="00B54907"/>
    <w:rsid w:val="00B57C42"/>
    <w:rsid w:val="00B60A2D"/>
    <w:rsid w:val="00B62C61"/>
    <w:rsid w:val="00B6455B"/>
    <w:rsid w:val="00B64C50"/>
    <w:rsid w:val="00B73C43"/>
    <w:rsid w:val="00B7474F"/>
    <w:rsid w:val="00B76901"/>
    <w:rsid w:val="00B77E58"/>
    <w:rsid w:val="00B8205B"/>
    <w:rsid w:val="00B833C1"/>
    <w:rsid w:val="00B83A25"/>
    <w:rsid w:val="00B852A0"/>
    <w:rsid w:val="00B85730"/>
    <w:rsid w:val="00B86EF1"/>
    <w:rsid w:val="00B876D7"/>
    <w:rsid w:val="00B87C78"/>
    <w:rsid w:val="00B923D9"/>
    <w:rsid w:val="00B940B3"/>
    <w:rsid w:val="00B948EE"/>
    <w:rsid w:val="00B95D2F"/>
    <w:rsid w:val="00B9654E"/>
    <w:rsid w:val="00B97E20"/>
    <w:rsid w:val="00BA4E14"/>
    <w:rsid w:val="00BA59F4"/>
    <w:rsid w:val="00BA7D1A"/>
    <w:rsid w:val="00BB14B1"/>
    <w:rsid w:val="00BB2BC5"/>
    <w:rsid w:val="00BB3F7E"/>
    <w:rsid w:val="00BB42D8"/>
    <w:rsid w:val="00BB6467"/>
    <w:rsid w:val="00BB7B31"/>
    <w:rsid w:val="00BC2F5E"/>
    <w:rsid w:val="00BC3053"/>
    <w:rsid w:val="00BC7751"/>
    <w:rsid w:val="00BD242C"/>
    <w:rsid w:val="00BD4555"/>
    <w:rsid w:val="00BD76C3"/>
    <w:rsid w:val="00BE0905"/>
    <w:rsid w:val="00BE2667"/>
    <w:rsid w:val="00BE2C8B"/>
    <w:rsid w:val="00BE3660"/>
    <w:rsid w:val="00C00EBE"/>
    <w:rsid w:val="00C03CCD"/>
    <w:rsid w:val="00C077C8"/>
    <w:rsid w:val="00C12381"/>
    <w:rsid w:val="00C12DE6"/>
    <w:rsid w:val="00C14A17"/>
    <w:rsid w:val="00C20B63"/>
    <w:rsid w:val="00C24D53"/>
    <w:rsid w:val="00C24E7C"/>
    <w:rsid w:val="00C34C79"/>
    <w:rsid w:val="00C363B8"/>
    <w:rsid w:val="00C3665D"/>
    <w:rsid w:val="00C36F8E"/>
    <w:rsid w:val="00C37139"/>
    <w:rsid w:val="00C371AD"/>
    <w:rsid w:val="00C413A1"/>
    <w:rsid w:val="00C4416A"/>
    <w:rsid w:val="00C4419A"/>
    <w:rsid w:val="00C44B2F"/>
    <w:rsid w:val="00C51EFF"/>
    <w:rsid w:val="00C5227B"/>
    <w:rsid w:val="00C5542A"/>
    <w:rsid w:val="00C55631"/>
    <w:rsid w:val="00C558F1"/>
    <w:rsid w:val="00C55AA2"/>
    <w:rsid w:val="00C622B3"/>
    <w:rsid w:val="00C63ED0"/>
    <w:rsid w:val="00C63F5D"/>
    <w:rsid w:val="00C652C6"/>
    <w:rsid w:val="00C70271"/>
    <w:rsid w:val="00C72FD5"/>
    <w:rsid w:val="00C746B4"/>
    <w:rsid w:val="00C75713"/>
    <w:rsid w:val="00C75F89"/>
    <w:rsid w:val="00C76D57"/>
    <w:rsid w:val="00C76EAB"/>
    <w:rsid w:val="00C77425"/>
    <w:rsid w:val="00C80FB7"/>
    <w:rsid w:val="00C84430"/>
    <w:rsid w:val="00C8468C"/>
    <w:rsid w:val="00C8485D"/>
    <w:rsid w:val="00C86633"/>
    <w:rsid w:val="00C906F7"/>
    <w:rsid w:val="00C93741"/>
    <w:rsid w:val="00C93DCC"/>
    <w:rsid w:val="00C94F81"/>
    <w:rsid w:val="00C9514A"/>
    <w:rsid w:val="00CA1768"/>
    <w:rsid w:val="00CA3073"/>
    <w:rsid w:val="00CA34A7"/>
    <w:rsid w:val="00CA5FC5"/>
    <w:rsid w:val="00CB1448"/>
    <w:rsid w:val="00CB2222"/>
    <w:rsid w:val="00CB54C0"/>
    <w:rsid w:val="00CC0A6C"/>
    <w:rsid w:val="00CC23B2"/>
    <w:rsid w:val="00CC283B"/>
    <w:rsid w:val="00CC33BE"/>
    <w:rsid w:val="00CC3EA6"/>
    <w:rsid w:val="00CC44FD"/>
    <w:rsid w:val="00CC4781"/>
    <w:rsid w:val="00CC58B5"/>
    <w:rsid w:val="00CC7634"/>
    <w:rsid w:val="00CC76AA"/>
    <w:rsid w:val="00CD01C8"/>
    <w:rsid w:val="00CD145B"/>
    <w:rsid w:val="00CD1904"/>
    <w:rsid w:val="00CD22EB"/>
    <w:rsid w:val="00CD26CB"/>
    <w:rsid w:val="00CD2FB2"/>
    <w:rsid w:val="00CD39DF"/>
    <w:rsid w:val="00CD39E8"/>
    <w:rsid w:val="00CD4C54"/>
    <w:rsid w:val="00CD557E"/>
    <w:rsid w:val="00CD5D67"/>
    <w:rsid w:val="00CD7039"/>
    <w:rsid w:val="00CD71EB"/>
    <w:rsid w:val="00CD7A3C"/>
    <w:rsid w:val="00CD7F80"/>
    <w:rsid w:val="00CE1344"/>
    <w:rsid w:val="00CE172A"/>
    <w:rsid w:val="00CE5B3E"/>
    <w:rsid w:val="00CF109C"/>
    <w:rsid w:val="00CF1BF5"/>
    <w:rsid w:val="00CF1D09"/>
    <w:rsid w:val="00CF37B3"/>
    <w:rsid w:val="00CF5219"/>
    <w:rsid w:val="00CF6FE8"/>
    <w:rsid w:val="00D004B0"/>
    <w:rsid w:val="00D023FC"/>
    <w:rsid w:val="00D15366"/>
    <w:rsid w:val="00D15381"/>
    <w:rsid w:val="00D1545A"/>
    <w:rsid w:val="00D17CC1"/>
    <w:rsid w:val="00D22941"/>
    <w:rsid w:val="00D241D9"/>
    <w:rsid w:val="00D306CE"/>
    <w:rsid w:val="00D30FE7"/>
    <w:rsid w:val="00D319AE"/>
    <w:rsid w:val="00D31CF8"/>
    <w:rsid w:val="00D36BF7"/>
    <w:rsid w:val="00D377E0"/>
    <w:rsid w:val="00D459BE"/>
    <w:rsid w:val="00D4614B"/>
    <w:rsid w:val="00D461D1"/>
    <w:rsid w:val="00D462BE"/>
    <w:rsid w:val="00D46670"/>
    <w:rsid w:val="00D545CA"/>
    <w:rsid w:val="00D54B55"/>
    <w:rsid w:val="00D563B3"/>
    <w:rsid w:val="00D60F78"/>
    <w:rsid w:val="00D61ED6"/>
    <w:rsid w:val="00D64B99"/>
    <w:rsid w:val="00D6540C"/>
    <w:rsid w:val="00D67E57"/>
    <w:rsid w:val="00D7423B"/>
    <w:rsid w:val="00D74F92"/>
    <w:rsid w:val="00D765B9"/>
    <w:rsid w:val="00D771BC"/>
    <w:rsid w:val="00D807F3"/>
    <w:rsid w:val="00D811D4"/>
    <w:rsid w:val="00D818D6"/>
    <w:rsid w:val="00D84564"/>
    <w:rsid w:val="00D85EEE"/>
    <w:rsid w:val="00D904EC"/>
    <w:rsid w:val="00D91234"/>
    <w:rsid w:val="00D93800"/>
    <w:rsid w:val="00DA3ED3"/>
    <w:rsid w:val="00DA46F0"/>
    <w:rsid w:val="00DA4B0D"/>
    <w:rsid w:val="00DA55DE"/>
    <w:rsid w:val="00DA6957"/>
    <w:rsid w:val="00DA75D1"/>
    <w:rsid w:val="00DB0450"/>
    <w:rsid w:val="00DB0D2A"/>
    <w:rsid w:val="00DB0EBF"/>
    <w:rsid w:val="00DB1F34"/>
    <w:rsid w:val="00DB25D5"/>
    <w:rsid w:val="00DB5224"/>
    <w:rsid w:val="00DB5B68"/>
    <w:rsid w:val="00DB688E"/>
    <w:rsid w:val="00DB79A2"/>
    <w:rsid w:val="00DC0796"/>
    <w:rsid w:val="00DC30C4"/>
    <w:rsid w:val="00DC315B"/>
    <w:rsid w:val="00DC7AC0"/>
    <w:rsid w:val="00DC7C36"/>
    <w:rsid w:val="00DD024C"/>
    <w:rsid w:val="00DD3055"/>
    <w:rsid w:val="00DD63CF"/>
    <w:rsid w:val="00DD7976"/>
    <w:rsid w:val="00DE43D3"/>
    <w:rsid w:val="00DE4E1E"/>
    <w:rsid w:val="00DE4F54"/>
    <w:rsid w:val="00DE63F3"/>
    <w:rsid w:val="00DF3CCA"/>
    <w:rsid w:val="00DF799E"/>
    <w:rsid w:val="00E00076"/>
    <w:rsid w:val="00E015DE"/>
    <w:rsid w:val="00E02590"/>
    <w:rsid w:val="00E026AD"/>
    <w:rsid w:val="00E0381E"/>
    <w:rsid w:val="00E03AEC"/>
    <w:rsid w:val="00E07DBC"/>
    <w:rsid w:val="00E13E7B"/>
    <w:rsid w:val="00E141AF"/>
    <w:rsid w:val="00E14AE7"/>
    <w:rsid w:val="00E14E72"/>
    <w:rsid w:val="00E152CA"/>
    <w:rsid w:val="00E16220"/>
    <w:rsid w:val="00E22A71"/>
    <w:rsid w:val="00E26B40"/>
    <w:rsid w:val="00E27427"/>
    <w:rsid w:val="00E3010D"/>
    <w:rsid w:val="00E318B2"/>
    <w:rsid w:val="00E32A2F"/>
    <w:rsid w:val="00E33220"/>
    <w:rsid w:val="00E34A21"/>
    <w:rsid w:val="00E351BE"/>
    <w:rsid w:val="00E36665"/>
    <w:rsid w:val="00E40A9A"/>
    <w:rsid w:val="00E41C5A"/>
    <w:rsid w:val="00E44695"/>
    <w:rsid w:val="00E4592B"/>
    <w:rsid w:val="00E46116"/>
    <w:rsid w:val="00E47CC2"/>
    <w:rsid w:val="00E55E88"/>
    <w:rsid w:val="00E56386"/>
    <w:rsid w:val="00E620CC"/>
    <w:rsid w:val="00E63B94"/>
    <w:rsid w:val="00E642FC"/>
    <w:rsid w:val="00E7225A"/>
    <w:rsid w:val="00E72B75"/>
    <w:rsid w:val="00E73579"/>
    <w:rsid w:val="00E741C1"/>
    <w:rsid w:val="00E7459E"/>
    <w:rsid w:val="00E74769"/>
    <w:rsid w:val="00E74FC2"/>
    <w:rsid w:val="00E77B0C"/>
    <w:rsid w:val="00E800F5"/>
    <w:rsid w:val="00E80682"/>
    <w:rsid w:val="00E812DE"/>
    <w:rsid w:val="00E82846"/>
    <w:rsid w:val="00E83A2B"/>
    <w:rsid w:val="00E83BE8"/>
    <w:rsid w:val="00E84034"/>
    <w:rsid w:val="00E84237"/>
    <w:rsid w:val="00E84309"/>
    <w:rsid w:val="00E91230"/>
    <w:rsid w:val="00E926B3"/>
    <w:rsid w:val="00E93439"/>
    <w:rsid w:val="00E949F4"/>
    <w:rsid w:val="00E959E7"/>
    <w:rsid w:val="00E96F08"/>
    <w:rsid w:val="00EA047C"/>
    <w:rsid w:val="00EA0813"/>
    <w:rsid w:val="00EA278A"/>
    <w:rsid w:val="00EA2E92"/>
    <w:rsid w:val="00EA3632"/>
    <w:rsid w:val="00EA5540"/>
    <w:rsid w:val="00EA6EEE"/>
    <w:rsid w:val="00EA74C5"/>
    <w:rsid w:val="00EA7636"/>
    <w:rsid w:val="00EA7651"/>
    <w:rsid w:val="00EB3ADE"/>
    <w:rsid w:val="00EB3BC0"/>
    <w:rsid w:val="00EB3F11"/>
    <w:rsid w:val="00EB4993"/>
    <w:rsid w:val="00EB501B"/>
    <w:rsid w:val="00EB62DA"/>
    <w:rsid w:val="00EB6B24"/>
    <w:rsid w:val="00EB7BBD"/>
    <w:rsid w:val="00EC4494"/>
    <w:rsid w:val="00EC4698"/>
    <w:rsid w:val="00EC7A35"/>
    <w:rsid w:val="00ED5718"/>
    <w:rsid w:val="00ED5BA7"/>
    <w:rsid w:val="00ED7EAA"/>
    <w:rsid w:val="00EE10EB"/>
    <w:rsid w:val="00EE2343"/>
    <w:rsid w:val="00EE2695"/>
    <w:rsid w:val="00EE2E79"/>
    <w:rsid w:val="00EE7CF8"/>
    <w:rsid w:val="00EF2086"/>
    <w:rsid w:val="00EF4AB6"/>
    <w:rsid w:val="00EF5418"/>
    <w:rsid w:val="00EF6574"/>
    <w:rsid w:val="00EF7C3D"/>
    <w:rsid w:val="00F02D74"/>
    <w:rsid w:val="00F0471E"/>
    <w:rsid w:val="00F05745"/>
    <w:rsid w:val="00F06997"/>
    <w:rsid w:val="00F07B5B"/>
    <w:rsid w:val="00F1008B"/>
    <w:rsid w:val="00F102A4"/>
    <w:rsid w:val="00F107D9"/>
    <w:rsid w:val="00F112D5"/>
    <w:rsid w:val="00F13049"/>
    <w:rsid w:val="00F1348C"/>
    <w:rsid w:val="00F174D6"/>
    <w:rsid w:val="00F23475"/>
    <w:rsid w:val="00F249AE"/>
    <w:rsid w:val="00F25101"/>
    <w:rsid w:val="00F272F2"/>
    <w:rsid w:val="00F27B42"/>
    <w:rsid w:val="00F31091"/>
    <w:rsid w:val="00F31391"/>
    <w:rsid w:val="00F32133"/>
    <w:rsid w:val="00F34A1A"/>
    <w:rsid w:val="00F4014D"/>
    <w:rsid w:val="00F40293"/>
    <w:rsid w:val="00F40295"/>
    <w:rsid w:val="00F41B97"/>
    <w:rsid w:val="00F42AE0"/>
    <w:rsid w:val="00F430E3"/>
    <w:rsid w:val="00F454EA"/>
    <w:rsid w:val="00F4595D"/>
    <w:rsid w:val="00F4637D"/>
    <w:rsid w:val="00F4662C"/>
    <w:rsid w:val="00F50A67"/>
    <w:rsid w:val="00F53091"/>
    <w:rsid w:val="00F53A94"/>
    <w:rsid w:val="00F54766"/>
    <w:rsid w:val="00F57BF5"/>
    <w:rsid w:val="00F60EF1"/>
    <w:rsid w:val="00F6192D"/>
    <w:rsid w:val="00F61DD4"/>
    <w:rsid w:val="00F62245"/>
    <w:rsid w:val="00F62580"/>
    <w:rsid w:val="00F6278D"/>
    <w:rsid w:val="00F62929"/>
    <w:rsid w:val="00F642B8"/>
    <w:rsid w:val="00F67BB2"/>
    <w:rsid w:val="00F67FB8"/>
    <w:rsid w:val="00F71E17"/>
    <w:rsid w:val="00F74307"/>
    <w:rsid w:val="00F74C30"/>
    <w:rsid w:val="00F7633A"/>
    <w:rsid w:val="00F77F81"/>
    <w:rsid w:val="00F801EA"/>
    <w:rsid w:val="00F8159F"/>
    <w:rsid w:val="00F817EC"/>
    <w:rsid w:val="00F81C84"/>
    <w:rsid w:val="00F85370"/>
    <w:rsid w:val="00F8597B"/>
    <w:rsid w:val="00F86178"/>
    <w:rsid w:val="00F871CD"/>
    <w:rsid w:val="00F92D33"/>
    <w:rsid w:val="00F93688"/>
    <w:rsid w:val="00F94F94"/>
    <w:rsid w:val="00F97CE2"/>
    <w:rsid w:val="00FA1513"/>
    <w:rsid w:val="00FA322D"/>
    <w:rsid w:val="00FA38C4"/>
    <w:rsid w:val="00FA3B46"/>
    <w:rsid w:val="00FA5D51"/>
    <w:rsid w:val="00FA7F16"/>
    <w:rsid w:val="00FB02E8"/>
    <w:rsid w:val="00FB06E9"/>
    <w:rsid w:val="00FB495A"/>
    <w:rsid w:val="00FB60EE"/>
    <w:rsid w:val="00FB6E45"/>
    <w:rsid w:val="00FC14C2"/>
    <w:rsid w:val="00FC23F2"/>
    <w:rsid w:val="00FC3A21"/>
    <w:rsid w:val="00FC43FA"/>
    <w:rsid w:val="00FC6137"/>
    <w:rsid w:val="00FD3D63"/>
    <w:rsid w:val="00FD55A7"/>
    <w:rsid w:val="00FD6826"/>
    <w:rsid w:val="00FE0105"/>
    <w:rsid w:val="00FE3B57"/>
    <w:rsid w:val="00FE4823"/>
    <w:rsid w:val="00FE4AD2"/>
    <w:rsid w:val="00FE6A90"/>
    <w:rsid w:val="00FE7F35"/>
    <w:rsid w:val="00FF2465"/>
    <w:rsid w:val="00FF4F3E"/>
    <w:rsid w:val="00FF5D70"/>
    <w:rsid w:val="00FF7BA0"/>
    <w:rsid w:val="00FF7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B34CC"/>
  <w15:docId w15:val="{B6640CBD-8635-424A-9AB7-EB8D6F884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646"/>
    <w:pPr>
      <w:autoSpaceDE w:val="0"/>
      <w:autoSpaceDN w:val="0"/>
      <w:adjustRightInd w:val="0"/>
    </w:pPr>
  </w:style>
  <w:style w:type="paragraph" w:styleId="Heading1">
    <w:name w:val="heading 1"/>
    <w:next w:val="BodyText"/>
    <w:link w:val="Heading1Char"/>
    <w:qFormat/>
    <w:rsid w:val="006A5B03"/>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6A5B03"/>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6A5B03"/>
    <w:pPr>
      <w:outlineLvl w:val="2"/>
    </w:pPr>
  </w:style>
  <w:style w:type="paragraph" w:styleId="Heading4">
    <w:name w:val="heading 4"/>
    <w:next w:val="BodyText"/>
    <w:link w:val="Heading4Char"/>
    <w:uiPriority w:val="9"/>
    <w:semiHidden/>
    <w:unhideWhenUsed/>
    <w:qFormat/>
    <w:rsid w:val="006A5B03"/>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527A6"/>
    <w:rPr>
      <w:rFonts w:ascii="Consolas" w:hAnsi="Consolas"/>
      <w:sz w:val="21"/>
    </w:rPr>
  </w:style>
  <w:style w:type="character" w:customStyle="1" w:styleId="PlainTextChar">
    <w:name w:val="Plain Text Char"/>
    <w:basedOn w:val="DefaultParagraphFont"/>
    <w:link w:val="PlainText"/>
    <w:uiPriority w:val="99"/>
    <w:rsid w:val="00A527A6"/>
    <w:rPr>
      <w:rFonts w:ascii="Consolas" w:hAnsi="Consolas"/>
      <w:sz w:val="21"/>
      <w:szCs w:val="21"/>
    </w:rPr>
  </w:style>
  <w:style w:type="paragraph" w:styleId="ListBullet3">
    <w:name w:val="List Bullet 3"/>
    <w:basedOn w:val="Normal"/>
    <w:uiPriority w:val="99"/>
    <w:unhideWhenUsed/>
    <w:rsid w:val="007B7646"/>
    <w:pPr>
      <w:numPr>
        <w:numId w:val="37"/>
      </w:numPr>
      <w:spacing w:after="220"/>
    </w:pPr>
  </w:style>
  <w:style w:type="paragraph" w:customStyle="1" w:styleId="Level1">
    <w:name w:val="Level 1"/>
    <w:basedOn w:val="Normal"/>
    <w:rsid w:val="0003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Pr>
      <w:rFonts w:cs="Segoe Script"/>
      <w:szCs w:val="24"/>
    </w:rPr>
  </w:style>
  <w:style w:type="paragraph" w:styleId="ListParagraph">
    <w:name w:val="List Paragraph"/>
    <w:basedOn w:val="Normal"/>
    <w:uiPriority w:val="34"/>
    <w:qFormat/>
    <w:rsid w:val="00032582"/>
    <w:pPr>
      <w:ind w:left="720"/>
      <w:contextualSpacing/>
    </w:pPr>
  </w:style>
  <w:style w:type="paragraph" w:styleId="Header">
    <w:name w:val="header"/>
    <w:basedOn w:val="Normal"/>
    <w:link w:val="HeaderChar"/>
    <w:unhideWhenUsed/>
    <w:rsid w:val="006A5B03"/>
    <w:pPr>
      <w:widowControl w:val="0"/>
      <w:tabs>
        <w:tab w:val="center" w:pos="4680"/>
        <w:tab w:val="right" w:pos="9360"/>
      </w:tabs>
    </w:pPr>
    <w:rPr>
      <w:rFonts w:eastAsiaTheme="minorHAnsi"/>
    </w:rPr>
  </w:style>
  <w:style w:type="character" w:customStyle="1" w:styleId="HeaderChar">
    <w:name w:val="Header Char"/>
    <w:basedOn w:val="DefaultParagraphFont"/>
    <w:link w:val="Header"/>
    <w:rsid w:val="006A5B03"/>
    <w:rPr>
      <w:rFonts w:eastAsiaTheme="minorHAnsi"/>
    </w:rPr>
  </w:style>
  <w:style w:type="paragraph" w:styleId="Footer">
    <w:name w:val="footer"/>
    <w:link w:val="FooterChar"/>
    <w:uiPriority w:val="99"/>
    <w:unhideWhenUsed/>
    <w:rsid w:val="00DB5B68"/>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B5B68"/>
    <w:rPr>
      <w:rFonts w:eastAsiaTheme="minorHAnsi"/>
    </w:rPr>
  </w:style>
  <w:style w:type="character" w:styleId="PageNumber">
    <w:name w:val="page number"/>
    <w:basedOn w:val="DefaultParagraphFont"/>
    <w:rsid w:val="00196A42"/>
  </w:style>
  <w:style w:type="character" w:styleId="Hyperlink">
    <w:name w:val="Hyperlink"/>
    <w:basedOn w:val="DefaultParagraphFont"/>
    <w:uiPriority w:val="99"/>
    <w:unhideWhenUsed/>
    <w:rsid w:val="008F5D75"/>
    <w:rPr>
      <w:color w:val="0000FF" w:themeColor="hyperlink"/>
      <w:u w:val="single"/>
    </w:rPr>
  </w:style>
  <w:style w:type="paragraph" w:styleId="TOC1">
    <w:name w:val="toc 1"/>
    <w:basedOn w:val="Normal"/>
    <w:next w:val="Normal"/>
    <w:autoRedefine/>
    <w:uiPriority w:val="39"/>
    <w:unhideWhenUsed/>
    <w:rsid w:val="00DE43D3"/>
    <w:pPr>
      <w:tabs>
        <w:tab w:val="left" w:pos="1530"/>
        <w:tab w:val="right" w:leader="dot" w:pos="9227"/>
      </w:tabs>
      <w:spacing w:after="100"/>
      <w:ind w:left="1530" w:hanging="1530"/>
    </w:pPr>
    <w:rPr>
      <w:noProof/>
    </w:rPr>
  </w:style>
  <w:style w:type="character" w:styleId="FollowedHyperlink">
    <w:name w:val="FollowedHyperlink"/>
    <w:basedOn w:val="DefaultParagraphFont"/>
    <w:uiPriority w:val="99"/>
    <w:semiHidden/>
    <w:unhideWhenUsed/>
    <w:rsid w:val="008F394D"/>
    <w:rPr>
      <w:color w:val="800080" w:themeColor="followedHyperlink"/>
      <w:u w:val="single"/>
    </w:rPr>
  </w:style>
  <w:style w:type="paragraph" w:styleId="BalloonText">
    <w:name w:val="Balloon Text"/>
    <w:basedOn w:val="Normal"/>
    <w:link w:val="BalloonTextChar"/>
    <w:uiPriority w:val="99"/>
    <w:semiHidden/>
    <w:unhideWhenUsed/>
    <w:rsid w:val="007868E9"/>
    <w:rPr>
      <w:rFonts w:ascii="Tahoma" w:hAnsi="Tahoma" w:cs="Tahoma"/>
      <w:sz w:val="16"/>
      <w:szCs w:val="16"/>
    </w:rPr>
  </w:style>
  <w:style w:type="character" w:customStyle="1" w:styleId="BalloonTextChar">
    <w:name w:val="Balloon Text Char"/>
    <w:basedOn w:val="DefaultParagraphFont"/>
    <w:link w:val="BalloonText"/>
    <w:uiPriority w:val="99"/>
    <w:semiHidden/>
    <w:rsid w:val="007868E9"/>
    <w:rPr>
      <w:rFonts w:ascii="Tahoma" w:hAnsi="Tahoma" w:cs="Tahoma"/>
      <w:sz w:val="16"/>
      <w:szCs w:val="16"/>
    </w:rPr>
  </w:style>
  <w:style w:type="character" w:customStyle="1" w:styleId="Heading1Char">
    <w:name w:val="Heading 1 Char"/>
    <w:basedOn w:val="DefaultParagraphFont"/>
    <w:link w:val="Heading1"/>
    <w:rsid w:val="006A5B03"/>
    <w:rPr>
      <w:rFonts w:eastAsiaTheme="majorEastAsia" w:cstheme="majorBidi"/>
      <w:caps/>
    </w:rPr>
  </w:style>
  <w:style w:type="paragraph" w:styleId="NormalWeb">
    <w:name w:val="Normal (Web)"/>
    <w:basedOn w:val="Normal"/>
    <w:uiPriority w:val="99"/>
    <w:unhideWhenUsed/>
    <w:rsid w:val="008253E1"/>
    <w:pPr>
      <w:autoSpaceDE/>
      <w:autoSpaceDN/>
      <w:adjustRightInd/>
      <w:spacing w:before="100" w:beforeAutospacing="1" w:after="100" w:afterAutospacing="1"/>
    </w:pPr>
    <w:rPr>
      <w:sz w:val="20"/>
      <w:szCs w:val="20"/>
    </w:rPr>
  </w:style>
  <w:style w:type="character" w:styleId="Strong">
    <w:name w:val="Strong"/>
    <w:basedOn w:val="DefaultParagraphFont"/>
    <w:uiPriority w:val="22"/>
    <w:qFormat/>
    <w:rsid w:val="008253E1"/>
    <w:rPr>
      <w:b/>
      <w:bCs/>
    </w:rPr>
  </w:style>
  <w:style w:type="paragraph" w:styleId="TOC2">
    <w:name w:val="toc 2"/>
    <w:basedOn w:val="Normal"/>
    <w:next w:val="Normal"/>
    <w:autoRedefine/>
    <w:uiPriority w:val="39"/>
    <w:semiHidden/>
    <w:unhideWhenUsed/>
    <w:rsid w:val="005A3238"/>
    <w:pPr>
      <w:spacing w:after="100"/>
      <w:ind w:left="240"/>
    </w:pPr>
  </w:style>
  <w:style w:type="paragraph" w:styleId="TOC3">
    <w:name w:val="toc 3"/>
    <w:basedOn w:val="Normal"/>
    <w:next w:val="Normal"/>
    <w:autoRedefine/>
    <w:uiPriority w:val="39"/>
    <w:semiHidden/>
    <w:unhideWhenUsed/>
    <w:rsid w:val="005A3238"/>
    <w:pPr>
      <w:spacing w:after="100"/>
      <w:ind w:left="480"/>
    </w:pPr>
  </w:style>
  <w:style w:type="paragraph" w:styleId="TOC4">
    <w:name w:val="toc 4"/>
    <w:basedOn w:val="Normal"/>
    <w:next w:val="Normal"/>
    <w:autoRedefine/>
    <w:uiPriority w:val="39"/>
    <w:semiHidden/>
    <w:unhideWhenUsed/>
    <w:rsid w:val="005A3238"/>
    <w:pPr>
      <w:spacing w:after="100"/>
      <w:ind w:left="720"/>
    </w:pPr>
  </w:style>
  <w:style w:type="paragraph" w:styleId="TOC5">
    <w:name w:val="toc 5"/>
    <w:basedOn w:val="Normal"/>
    <w:next w:val="Normal"/>
    <w:autoRedefine/>
    <w:uiPriority w:val="39"/>
    <w:semiHidden/>
    <w:unhideWhenUsed/>
    <w:rsid w:val="005A3238"/>
    <w:pPr>
      <w:spacing w:after="100"/>
      <w:ind w:left="960"/>
    </w:pPr>
  </w:style>
  <w:style w:type="paragraph" w:styleId="TOC6">
    <w:name w:val="toc 6"/>
    <w:basedOn w:val="Normal"/>
    <w:next w:val="Normal"/>
    <w:autoRedefine/>
    <w:uiPriority w:val="39"/>
    <w:semiHidden/>
    <w:unhideWhenUsed/>
    <w:rsid w:val="005A3238"/>
    <w:pPr>
      <w:spacing w:after="100"/>
      <w:ind w:left="1200"/>
    </w:pPr>
  </w:style>
  <w:style w:type="paragraph" w:styleId="TOC7">
    <w:name w:val="toc 7"/>
    <w:basedOn w:val="Normal"/>
    <w:next w:val="Normal"/>
    <w:autoRedefine/>
    <w:uiPriority w:val="39"/>
    <w:semiHidden/>
    <w:unhideWhenUsed/>
    <w:rsid w:val="005A3238"/>
    <w:pPr>
      <w:spacing w:after="100"/>
      <w:ind w:left="1440"/>
    </w:pPr>
  </w:style>
  <w:style w:type="paragraph" w:styleId="TOC8">
    <w:name w:val="toc 8"/>
    <w:basedOn w:val="Normal"/>
    <w:next w:val="Normal"/>
    <w:autoRedefine/>
    <w:uiPriority w:val="39"/>
    <w:semiHidden/>
    <w:unhideWhenUsed/>
    <w:rsid w:val="005A3238"/>
    <w:pPr>
      <w:spacing w:after="100"/>
      <w:ind w:left="1680"/>
    </w:pPr>
  </w:style>
  <w:style w:type="paragraph" w:styleId="TOC9">
    <w:name w:val="toc 9"/>
    <w:basedOn w:val="Normal"/>
    <w:next w:val="Normal"/>
    <w:autoRedefine/>
    <w:uiPriority w:val="39"/>
    <w:semiHidden/>
    <w:unhideWhenUsed/>
    <w:rsid w:val="005A3238"/>
    <w:pPr>
      <w:spacing w:after="100"/>
      <w:ind w:left="1920"/>
    </w:pPr>
  </w:style>
  <w:style w:type="character" w:styleId="CommentReference">
    <w:name w:val="annotation reference"/>
    <w:basedOn w:val="DefaultParagraphFont"/>
    <w:uiPriority w:val="99"/>
    <w:semiHidden/>
    <w:unhideWhenUsed/>
    <w:rsid w:val="00C80FB7"/>
    <w:rPr>
      <w:sz w:val="16"/>
      <w:szCs w:val="16"/>
    </w:rPr>
  </w:style>
  <w:style w:type="paragraph" w:styleId="CommentText">
    <w:name w:val="annotation text"/>
    <w:basedOn w:val="Normal"/>
    <w:link w:val="CommentTextChar"/>
    <w:uiPriority w:val="99"/>
    <w:unhideWhenUsed/>
    <w:rsid w:val="00C80FB7"/>
    <w:rPr>
      <w:sz w:val="20"/>
      <w:szCs w:val="20"/>
    </w:rPr>
  </w:style>
  <w:style w:type="character" w:customStyle="1" w:styleId="CommentTextChar">
    <w:name w:val="Comment Text Char"/>
    <w:basedOn w:val="DefaultParagraphFont"/>
    <w:link w:val="CommentText"/>
    <w:uiPriority w:val="99"/>
    <w:rsid w:val="00C80FB7"/>
    <w:rPr>
      <w:rFonts w:ascii="Letter Gothic" w:hAnsi="Letter Gothic"/>
      <w:sz w:val="20"/>
      <w:szCs w:val="20"/>
    </w:rPr>
  </w:style>
  <w:style w:type="paragraph" w:styleId="CommentSubject">
    <w:name w:val="annotation subject"/>
    <w:basedOn w:val="CommentText"/>
    <w:next w:val="CommentText"/>
    <w:link w:val="CommentSubjectChar"/>
    <w:uiPriority w:val="99"/>
    <w:semiHidden/>
    <w:unhideWhenUsed/>
    <w:rsid w:val="00C80FB7"/>
    <w:rPr>
      <w:b/>
      <w:bCs/>
    </w:rPr>
  </w:style>
  <w:style w:type="character" w:customStyle="1" w:styleId="CommentSubjectChar">
    <w:name w:val="Comment Subject Char"/>
    <w:basedOn w:val="CommentTextChar"/>
    <w:link w:val="CommentSubject"/>
    <w:uiPriority w:val="99"/>
    <w:semiHidden/>
    <w:rsid w:val="00C80FB7"/>
    <w:rPr>
      <w:rFonts w:ascii="Letter Gothic" w:hAnsi="Letter Gothic"/>
      <w:b/>
      <w:bCs/>
      <w:sz w:val="20"/>
      <w:szCs w:val="20"/>
    </w:rPr>
  </w:style>
  <w:style w:type="paragraph" w:customStyle="1" w:styleId="body">
    <w:name w:val="body"/>
    <w:basedOn w:val="Normal"/>
    <w:rsid w:val="00291D65"/>
    <w:pPr>
      <w:autoSpaceDE/>
      <w:autoSpaceDN/>
      <w:adjustRightInd/>
      <w:spacing w:after="100" w:afterAutospacing="1"/>
    </w:pPr>
    <w:rPr>
      <w:rFonts w:ascii="Verdana" w:hAnsi="Verdana" w:cs="Times New Roman"/>
      <w:color w:val="000000"/>
      <w:sz w:val="18"/>
      <w:szCs w:val="18"/>
    </w:rPr>
  </w:style>
  <w:style w:type="paragraph" w:customStyle="1" w:styleId="Default">
    <w:name w:val="Default"/>
    <w:rsid w:val="00CF109C"/>
    <w:pPr>
      <w:autoSpaceDE w:val="0"/>
      <w:autoSpaceDN w:val="0"/>
      <w:adjustRightInd w:val="0"/>
    </w:pPr>
    <w:rPr>
      <w:color w:val="000000"/>
      <w:szCs w:val="24"/>
    </w:rPr>
  </w:style>
  <w:style w:type="paragraph" w:styleId="Revision">
    <w:name w:val="Revision"/>
    <w:hidden/>
    <w:uiPriority w:val="99"/>
    <w:semiHidden/>
    <w:rsid w:val="00B83A25"/>
  </w:style>
  <w:style w:type="paragraph" w:styleId="FootnoteText">
    <w:name w:val="footnote text"/>
    <w:basedOn w:val="Normal"/>
    <w:link w:val="FootnoteTextChar"/>
    <w:uiPriority w:val="99"/>
    <w:semiHidden/>
    <w:unhideWhenUsed/>
    <w:rsid w:val="00816B64"/>
    <w:rPr>
      <w:sz w:val="20"/>
      <w:szCs w:val="20"/>
    </w:rPr>
  </w:style>
  <w:style w:type="character" w:customStyle="1" w:styleId="FootnoteTextChar">
    <w:name w:val="Footnote Text Char"/>
    <w:basedOn w:val="DefaultParagraphFont"/>
    <w:link w:val="FootnoteText"/>
    <w:uiPriority w:val="99"/>
    <w:semiHidden/>
    <w:rsid w:val="00816B64"/>
    <w:rPr>
      <w:sz w:val="20"/>
      <w:szCs w:val="20"/>
    </w:rPr>
  </w:style>
  <w:style w:type="character" w:styleId="FootnoteReference">
    <w:name w:val="footnote reference"/>
    <w:basedOn w:val="DefaultParagraphFont"/>
    <w:uiPriority w:val="99"/>
    <w:semiHidden/>
    <w:unhideWhenUsed/>
    <w:rsid w:val="00816B64"/>
    <w:rPr>
      <w:vertAlign w:val="superscript"/>
    </w:rPr>
  </w:style>
  <w:style w:type="paragraph" w:styleId="BodyText">
    <w:name w:val="Body Text"/>
    <w:link w:val="BodyTextChar"/>
    <w:rsid w:val="006A5B03"/>
    <w:pPr>
      <w:spacing w:after="220"/>
    </w:pPr>
    <w:rPr>
      <w:rFonts w:eastAsiaTheme="minorHAnsi"/>
    </w:rPr>
  </w:style>
  <w:style w:type="character" w:customStyle="1" w:styleId="BodyTextChar">
    <w:name w:val="Body Text Char"/>
    <w:basedOn w:val="DefaultParagraphFont"/>
    <w:link w:val="BodyText"/>
    <w:rsid w:val="006A5B03"/>
    <w:rPr>
      <w:rFonts w:eastAsiaTheme="minorHAnsi"/>
    </w:rPr>
  </w:style>
  <w:style w:type="paragraph" w:customStyle="1" w:styleId="Applicability">
    <w:name w:val="Applicability"/>
    <w:basedOn w:val="BodyText"/>
    <w:qFormat/>
    <w:rsid w:val="006A5B03"/>
    <w:pPr>
      <w:spacing w:before="440"/>
      <w:ind w:left="2160" w:hanging="2160"/>
    </w:pPr>
  </w:style>
  <w:style w:type="paragraph" w:customStyle="1" w:styleId="attachmenttitle">
    <w:name w:val="attachment title"/>
    <w:next w:val="BodyText"/>
    <w:qFormat/>
    <w:rsid w:val="006A5B03"/>
    <w:pPr>
      <w:keepNext/>
      <w:keepLines/>
      <w:widowControl w:val="0"/>
      <w:spacing w:after="220"/>
      <w:jc w:val="center"/>
      <w:outlineLvl w:val="0"/>
    </w:pPr>
  </w:style>
  <w:style w:type="paragraph" w:customStyle="1" w:styleId="BodyText-table">
    <w:name w:val="Body Text - table"/>
    <w:qFormat/>
    <w:rsid w:val="006A5B03"/>
    <w:rPr>
      <w:rFonts w:eastAsiaTheme="minorHAnsi" w:cstheme="minorBidi"/>
    </w:rPr>
  </w:style>
  <w:style w:type="paragraph" w:styleId="BodyText2">
    <w:name w:val="Body Text 2"/>
    <w:link w:val="BodyText2Char"/>
    <w:rsid w:val="006A5B03"/>
    <w:pPr>
      <w:spacing w:after="220"/>
      <w:ind w:left="720" w:hanging="720"/>
    </w:pPr>
    <w:rPr>
      <w:rFonts w:eastAsiaTheme="majorEastAsia" w:cstheme="majorBidi"/>
    </w:rPr>
  </w:style>
  <w:style w:type="character" w:customStyle="1" w:styleId="BodyText2Char">
    <w:name w:val="Body Text 2 Char"/>
    <w:basedOn w:val="DefaultParagraphFont"/>
    <w:link w:val="BodyText2"/>
    <w:rsid w:val="006A5B03"/>
    <w:rPr>
      <w:rFonts w:eastAsiaTheme="majorEastAsia" w:cstheme="majorBidi"/>
    </w:rPr>
  </w:style>
  <w:style w:type="paragraph" w:styleId="BodyText3">
    <w:name w:val="Body Text 3"/>
    <w:basedOn w:val="BodyText"/>
    <w:link w:val="BodyText3Char"/>
    <w:rsid w:val="006A5B03"/>
    <w:pPr>
      <w:ind w:left="720"/>
    </w:pPr>
    <w:rPr>
      <w:rFonts w:eastAsiaTheme="majorEastAsia" w:cstheme="majorBidi"/>
    </w:rPr>
  </w:style>
  <w:style w:type="character" w:customStyle="1" w:styleId="BodyText3Char">
    <w:name w:val="Body Text 3 Char"/>
    <w:basedOn w:val="DefaultParagraphFont"/>
    <w:link w:val="BodyText3"/>
    <w:rsid w:val="006A5B03"/>
    <w:rPr>
      <w:rFonts w:eastAsiaTheme="majorEastAsia" w:cstheme="majorBidi"/>
    </w:rPr>
  </w:style>
  <w:style w:type="character" w:customStyle="1" w:styleId="Commitment">
    <w:name w:val="Commitment"/>
    <w:basedOn w:val="BodyTextChar"/>
    <w:uiPriority w:val="1"/>
    <w:qFormat/>
    <w:rsid w:val="006A5B03"/>
    <w:rPr>
      <w:rFonts w:ascii="Arial" w:eastAsiaTheme="minorHAnsi" w:hAnsi="Arial" w:cs="Arial"/>
      <w:i/>
      <w:iCs/>
    </w:rPr>
  </w:style>
  <w:style w:type="paragraph" w:customStyle="1" w:styleId="EffectiveDate">
    <w:name w:val="Effective Date"/>
    <w:next w:val="BodyText"/>
    <w:qFormat/>
    <w:rsid w:val="006A5B03"/>
    <w:pPr>
      <w:spacing w:before="220" w:after="440"/>
      <w:jc w:val="center"/>
    </w:pPr>
  </w:style>
  <w:style w:type="paragraph" w:customStyle="1" w:styleId="END">
    <w:name w:val="END"/>
    <w:next w:val="BodyText"/>
    <w:qFormat/>
    <w:rsid w:val="006A5B03"/>
    <w:pPr>
      <w:autoSpaceDE w:val="0"/>
      <w:autoSpaceDN w:val="0"/>
      <w:adjustRightInd w:val="0"/>
      <w:spacing w:before="440" w:after="440"/>
      <w:jc w:val="center"/>
    </w:pPr>
  </w:style>
  <w:style w:type="character" w:customStyle="1" w:styleId="Heading2Char">
    <w:name w:val="Heading 2 Char"/>
    <w:basedOn w:val="DefaultParagraphFont"/>
    <w:link w:val="Heading2"/>
    <w:rsid w:val="006A5B03"/>
    <w:rPr>
      <w:rFonts w:eastAsiaTheme="majorEastAsia" w:cstheme="majorBidi"/>
    </w:rPr>
  </w:style>
  <w:style w:type="character" w:customStyle="1" w:styleId="Heading3Char">
    <w:name w:val="Heading 3 Char"/>
    <w:basedOn w:val="DefaultParagraphFont"/>
    <w:link w:val="Heading3"/>
    <w:rsid w:val="006A5B03"/>
    <w:rPr>
      <w:rFonts w:eastAsiaTheme="majorEastAsia" w:cstheme="majorBidi"/>
    </w:rPr>
  </w:style>
  <w:style w:type="character" w:customStyle="1" w:styleId="Heading4Char">
    <w:name w:val="Heading 4 Char"/>
    <w:basedOn w:val="DefaultParagraphFont"/>
    <w:link w:val="Heading4"/>
    <w:uiPriority w:val="9"/>
    <w:semiHidden/>
    <w:rsid w:val="006A5B03"/>
    <w:rPr>
      <w:rFonts w:asciiTheme="majorHAnsi" w:eastAsiaTheme="majorEastAsia" w:hAnsiTheme="majorHAnsi" w:cstheme="majorBidi"/>
      <w:iCs/>
    </w:rPr>
  </w:style>
  <w:style w:type="table" w:customStyle="1" w:styleId="IM">
    <w:name w:val="IM"/>
    <w:basedOn w:val="TableNormal"/>
    <w:uiPriority w:val="99"/>
    <w:rsid w:val="006A5B03"/>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6A5B03"/>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6A5B03"/>
    <w:pPr>
      <w:spacing w:before="220" w:after="220"/>
      <w:jc w:val="center"/>
    </w:pPr>
  </w:style>
  <w:style w:type="character" w:customStyle="1" w:styleId="TitleChar">
    <w:name w:val="Title Char"/>
    <w:basedOn w:val="DefaultParagraphFont"/>
    <w:link w:val="Title"/>
    <w:rsid w:val="006A5B03"/>
  </w:style>
  <w:style w:type="paragraph" w:customStyle="1" w:styleId="NRCINSPECTIONMANUAL">
    <w:name w:val="NRC INSPECTION MANUAL"/>
    <w:next w:val="BodyText"/>
    <w:link w:val="NRCINSPECTIONMANUALChar"/>
    <w:qFormat/>
    <w:rsid w:val="006A5B03"/>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6A5B03"/>
    <w:rPr>
      <w:rFonts w:eastAsiaTheme="minorHAnsi"/>
      <w:sz w:val="20"/>
    </w:rPr>
  </w:style>
  <w:style w:type="paragraph" w:customStyle="1" w:styleId="SpecificGuidance">
    <w:name w:val="Specific Guidance"/>
    <w:basedOn w:val="BodyText3"/>
    <w:qFormat/>
    <w:rsid w:val="006A5B03"/>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18630">
      <w:bodyDiv w:val="1"/>
      <w:marLeft w:val="0"/>
      <w:marRight w:val="0"/>
      <w:marTop w:val="0"/>
      <w:marBottom w:val="0"/>
      <w:divBdr>
        <w:top w:val="none" w:sz="0" w:space="0" w:color="auto"/>
        <w:left w:val="none" w:sz="0" w:space="0" w:color="auto"/>
        <w:bottom w:val="none" w:sz="0" w:space="0" w:color="auto"/>
        <w:right w:val="none" w:sz="0" w:space="0" w:color="auto"/>
      </w:divBdr>
    </w:div>
    <w:div w:id="325745043">
      <w:bodyDiv w:val="1"/>
      <w:marLeft w:val="0"/>
      <w:marRight w:val="0"/>
      <w:marTop w:val="0"/>
      <w:marBottom w:val="0"/>
      <w:divBdr>
        <w:top w:val="none" w:sz="0" w:space="0" w:color="auto"/>
        <w:left w:val="none" w:sz="0" w:space="0" w:color="auto"/>
        <w:bottom w:val="none" w:sz="0" w:space="0" w:color="auto"/>
        <w:right w:val="none" w:sz="0" w:space="0" w:color="auto"/>
      </w:divBdr>
    </w:div>
    <w:div w:id="417950320">
      <w:bodyDiv w:val="1"/>
      <w:marLeft w:val="0"/>
      <w:marRight w:val="0"/>
      <w:marTop w:val="0"/>
      <w:marBottom w:val="0"/>
      <w:divBdr>
        <w:top w:val="none" w:sz="0" w:space="0" w:color="auto"/>
        <w:left w:val="none" w:sz="0" w:space="0" w:color="auto"/>
        <w:bottom w:val="none" w:sz="0" w:space="0" w:color="auto"/>
        <w:right w:val="none" w:sz="0" w:space="0" w:color="auto"/>
      </w:divBdr>
    </w:div>
    <w:div w:id="1067415321">
      <w:bodyDiv w:val="1"/>
      <w:marLeft w:val="0"/>
      <w:marRight w:val="0"/>
      <w:marTop w:val="0"/>
      <w:marBottom w:val="0"/>
      <w:divBdr>
        <w:top w:val="none" w:sz="0" w:space="0" w:color="auto"/>
        <w:left w:val="none" w:sz="0" w:space="0" w:color="auto"/>
        <w:bottom w:val="none" w:sz="0" w:space="0" w:color="auto"/>
        <w:right w:val="none" w:sz="0" w:space="0" w:color="auto"/>
      </w:divBdr>
    </w:div>
    <w:div w:id="1207453051">
      <w:bodyDiv w:val="1"/>
      <w:marLeft w:val="0"/>
      <w:marRight w:val="0"/>
      <w:marTop w:val="0"/>
      <w:marBottom w:val="0"/>
      <w:divBdr>
        <w:top w:val="none" w:sz="0" w:space="0" w:color="auto"/>
        <w:left w:val="none" w:sz="0" w:space="0" w:color="auto"/>
        <w:bottom w:val="none" w:sz="0" w:space="0" w:color="auto"/>
        <w:right w:val="none" w:sz="0" w:space="0" w:color="auto"/>
      </w:divBdr>
    </w:div>
    <w:div w:id="1359161212">
      <w:bodyDiv w:val="1"/>
      <w:marLeft w:val="0"/>
      <w:marRight w:val="0"/>
      <w:marTop w:val="0"/>
      <w:marBottom w:val="0"/>
      <w:divBdr>
        <w:top w:val="none" w:sz="0" w:space="0" w:color="auto"/>
        <w:left w:val="none" w:sz="0" w:space="0" w:color="auto"/>
        <w:bottom w:val="none" w:sz="0" w:space="0" w:color="auto"/>
        <w:right w:val="none" w:sz="0" w:space="0" w:color="auto"/>
      </w:divBdr>
    </w:div>
    <w:div w:id="1532306414">
      <w:bodyDiv w:val="1"/>
      <w:marLeft w:val="0"/>
      <w:marRight w:val="0"/>
      <w:marTop w:val="0"/>
      <w:marBottom w:val="0"/>
      <w:divBdr>
        <w:top w:val="none" w:sz="0" w:space="0" w:color="auto"/>
        <w:left w:val="none" w:sz="0" w:space="0" w:color="auto"/>
        <w:bottom w:val="none" w:sz="0" w:space="0" w:color="auto"/>
        <w:right w:val="none" w:sz="0" w:space="0" w:color="auto"/>
      </w:divBdr>
    </w:div>
    <w:div w:id="1639262720">
      <w:bodyDiv w:val="1"/>
      <w:marLeft w:val="0"/>
      <w:marRight w:val="0"/>
      <w:marTop w:val="0"/>
      <w:marBottom w:val="0"/>
      <w:divBdr>
        <w:top w:val="none" w:sz="0" w:space="0" w:color="auto"/>
        <w:left w:val="none" w:sz="0" w:space="0" w:color="auto"/>
        <w:bottom w:val="none" w:sz="0" w:space="0" w:color="auto"/>
        <w:right w:val="none" w:sz="0" w:space="0" w:color="auto"/>
      </w:divBdr>
      <w:divsChild>
        <w:div w:id="1998801377">
          <w:marLeft w:val="0"/>
          <w:marRight w:val="0"/>
          <w:marTop w:val="0"/>
          <w:marBottom w:val="0"/>
          <w:divBdr>
            <w:top w:val="none" w:sz="0" w:space="0" w:color="auto"/>
            <w:left w:val="none" w:sz="0" w:space="0" w:color="auto"/>
            <w:bottom w:val="none" w:sz="0" w:space="0" w:color="auto"/>
            <w:right w:val="none" w:sz="0" w:space="0" w:color="auto"/>
          </w:divBdr>
          <w:divsChild>
            <w:div w:id="1321469498">
              <w:marLeft w:val="0"/>
              <w:marRight w:val="0"/>
              <w:marTop w:val="0"/>
              <w:marBottom w:val="0"/>
              <w:divBdr>
                <w:top w:val="none" w:sz="0" w:space="0" w:color="auto"/>
                <w:left w:val="none" w:sz="0" w:space="0" w:color="auto"/>
                <w:bottom w:val="none" w:sz="0" w:space="0" w:color="auto"/>
                <w:right w:val="none" w:sz="0" w:space="0" w:color="auto"/>
              </w:divBdr>
              <w:divsChild>
                <w:div w:id="112984620">
                  <w:marLeft w:val="0"/>
                  <w:marRight w:val="0"/>
                  <w:marTop w:val="0"/>
                  <w:marBottom w:val="0"/>
                  <w:divBdr>
                    <w:top w:val="none" w:sz="0" w:space="0" w:color="auto"/>
                    <w:left w:val="none" w:sz="0" w:space="0" w:color="auto"/>
                    <w:bottom w:val="none" w:sz="0" w:space="0" w:color="auto"/>
                    <w:right w:val="none" w:sz="0" w:space="0" w:color="auto"/>
                  </w:divBdr>
                  <w:divsChild>
                    <w:div w:id="1450130002">
                      <w:marLeft w:val="0"/>
                      <w:marRight w:val="0"/>
                      <w:marTop w:val="0"/>
                      <w:marBottom w:val="0"/>
                      <w:divBdr>
                        <w:top w:val="none" w:sz="0" w:space="0" w:color="auto"/>
                        <w:left w:val="none" w:sz="0" w:space="0" w:color="auto"/>
                        <w:bottom w:val="none" w:sz="0" w:space="0" w:color="auto"/>
                        <w:right w:val="none" w:sz="0" w:space="0" w:color="auto"/>
                      </w:divBdr>
                      <w:divsChild>
                        <w:div w:id="165040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cfr/text/5/part-58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rodrp.nrc.gov/idmws/ViewDocByAccession.asp?AccessionNumber=ML112140163"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rc.gov/reading-rm/doc-collections/insp-manual/manual-chapter/index.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682D8A5-AAC4-41B1-8EA6-DF8F61C2968D}">
  <ds:schemaRefs>
    <ds:schemaRef ds:uri="http://schemas.openxmlformats.org/officeDocument/2006/bibliography"/>
  </ds:schemaRefs>
</ds:datastoreItem>
</file>

<file path=customXml/itemProps2.xml><?xml version="1.0" encoding="utf-8"?>
<ds:datastoreItem xmlns:ds="http://schemas.openxmlformats.org/officeDocument/2006/customXml" ds:itemID="{F93A2DCD-25D7-4FA3-93E7-FD9226B918E3}"/>
</file>

<file path=customXml/itemProps3.xml><?xml version="1.0" encoding="utf-8"?>
<ds:datastoreItem xmlns:ds="http://schemas.openxmlformats.org/officeDocument/2006/customXml" ds:itemID="{A3360AA4-E240-4DC2-932C-30395EDF3F32}"/>
</file>

<file path=customXml/itemProps4.xml><?xml version="1.0" encoding="utf-8"?>
<ds:datastoreItem xmlns:ds="http://schemas.openxmlformats.org/officeDocument/2006/customXml" ds:itemID="{6B37796D-4056-4536-AA90-9386775E3C31}"/>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7</Pages>
  <Words>2316</Words>
  <Characters>13206</Characters>
  <Application>Microsoft Office Word</Application>
  <DocSecurity>2</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15492</CharactersWithSpaces>
  <SharedDoc>false</SharedDoc>
  <HLinks>
    <vt:vector size="66" baseType="variant">
      <vt:variant>
        <vt:i4>2228273</vt:i4>
      </vt:variant>
      <vt:variant>
        <vt:i4>99</vt:i4>
      </vt:variant>
      <vt:variant>
        <vt:i4>0</vt:i4>
      </vt:variant>
      <vt:variant>
        <vt:i4>5</vt:i4>
      </vt:variant>
      <vt:variant>
        <vt:lpwstr>https://nrodrp.nrc.gov/idmws/ViewDocByAccession.asp?AccessionNumber=ML112140163</vt:lpwstr>
      </vt:variant>
      <vt:variant>
        <vt:lpwstr/>
      </vt:variant>
      <vt:variant>
        <vt:i4>3342454</vt:i4>
      </vt:variant>
      <vt:variant>
        <vt:i4>93</vt:i4>
      </vt:variant>
      <vt:variant>
        <vt:i4>0</vt:i4>
      </vt:variant>
      <vt:variant>
        <vt:i4>5</vt:i4>
      </vt:variant>
      <vt:variant>
        <vt:lpwstr>https://nrc.appiancloud.com/suite/sites/ethics-gateway</vt:lpwstr>
      </vt:variant>
      <vt:variant>
        <vt:lpwstr/>
      </vt:variant>
      <vt:variant>
        <vt:i4>4456542</vt:i4>
      </vt:variant>
      <vt:variant>
        <vt:i4>78</vt:i4>
      </vt:variant>
      <vt:variant>
        <vt:i4>0</vt:i4>
      </vt:variant>
      <vt:variant>
        <vt:i4>5</vt:i4>
      </vt:variant>
      <vt:variant>
        <vt:lpwstr>https://www.law.cornell.edu/cfr/text/5/part-5801</vt:lpwstr>
      </vt:variant>
      <vt:variant>
        <vt:lpwstr/>
      </vt:variant>
      <vt:variant>
        <vt:i4>6750248</vt:i4>
      </vt:variant>
      <vt:variant>
        <vt:i4>75</vt:i4>
      </vt:variant>
      <vt:variant>
        <vt:i4>0</vt:i4>
      </vt:variant>
      <vt:variant>
        <vt:i4>5</vt:i4>
      </vt:variant>
      <vt:variant>
        <vt:lpwstr>https://www2.oge.gov/web/oge.nsf/OGE Regulations/5D633072D0B2DB5085257E96006A90E7?opendocument</vt:lpwstr>
      </vt:variant>
      <vt:variant>
        <vt:lpwstr/>
      </vt:variant>
      <vt:variant>
        <vt:i4>2228325</vt:i4>
      </vt:variant>
      <vt:variant>
        <vt:i4>72</vt:i4>
      </vt:variant>
      <vt:variant>
        <vt:i4>0</vt:i4>
      </vt:variant>
      <vt:variant>
        <vt:i4>5</vt:i4>
      </vt:variant>
      <vt:variant>
        <vt:lpwstr>http://www.nrc.gov/reading-rm/doc-collections/insp-manual/manual-chapter/index.html</vt:lpwstr>
      </vt:variant>
      <vt:variant>
        <vt:lpwstr/>
      </vt:variant>
      <vt:variant>
        <vt:i4>5701643</vt:i4>
      </vt:variant>
      <vt:variant>
        <vt:i4>63</vt:i4>
      </vt:variant>
      <vt:variant>
        <vt:i4>0</vt:i4>
      </vt:variant>
      <vt:variant>
        <vt:i4>5</vt:i4>
      </vt:variant>
      <vt:variant>
        <vt:lpwstr>https://www2.oge.gov/web/oge.nsf/All+Statutes</vt:lpwstr>
      </vt:variant>
      <vt:variant>
        <vt:lpwstr/>
      </vt:variant>
      <vt:variant>
        <vt:i4>7864367</vt:i4>
      </vt:variant>
      <vt:variant>
        <vt:i4>60</vt:i4>
      </vt:variant>
      <vt:variant>
        <vt:i4>0</vt:i4>
      </vt:variant>
      <vt:variant>
        <vt:i4>5</vt:i4>
      </vt:variant>
      <vt:variant>
        <vt:lpwstr>https://www.law.cornell.edu/uscode/text/5/7321</vt:lpwstr>
      </vt:variant>
      <vt:variant>
        <vt:lpwstr/>
      </vt:variant>
      <vt:variant>
        <vt:i4>6750248</vt:i4>
      </vt:variant>
      <vt:variant>
        <vt:i4>57</vt:i4>
      </vt:variant>
      <vt:variant>
        <vt:i4>0</vt:i4>
      </vt:variant>
      <vt:variant>
        <vt:i4>5</vt:i4>
      </vt:variant>
      <vt:variant>
        <vt:lpwstr>https://www2.oge.gov/web/oge.nsf/OGE Regulations/5D633072D0B2DB5085257E96006A90E7?opendocument</vt:lpwstr>
      </vt:variant>
      <vt:variant>
        <vt:lpwstr/>
      </vt:variant>
      <vt:variant>
        <vt:i4>3342454</vt:i4>
      </vt:variant>
      <vt:variant>
        <vt:i4>33</vt:i4>
      </vt:variant>
      <vt:variant>
        <vt:i4>0</vt:i4>
      </vt:variant>
      <vt:variant>
        <vt:i4>5</vt:i4>
      </vt:variant>
      <vt:variant>
        <vt:lpwstr>https://nrc.appiancloud.com/suite/sites/ethics-gateway</vt:lpwstr>
      </vt:variant>
      <vt:variant>
        <vt:lpwstr/>
      </vt:variant>
      <vt:variant>
        <vt:i4>2162814</vt:i4>
      </vt:variant>
      <vt:variant>
        <vt:i4>21</vt:i4>
      </vt:variant>
      <vt:variant>
        <vt:i4>0</vt:i4>
      </vt:variant>
      <vt:variant>
        <vt:i4>5</vt:i4>
      </vt:variant>
      <vt:variant>
        <vt:lpwstr>https://usnrc.sharepoint.com/teams/NRC-Ethics/SitePages/Home.aspx?csf=1&amp;web=1&amp;e=M6aR4O&amp;xsdata=MDV8MDF8fGJkYTk4ZjMyYmRkOTQyMmI2ZTIwMDhkYmYwMjkwYzhjfGU4ZDAxNDc1YzNiNTQzNmFhMDY1NWRlZjRjNjRmNTJlfDB8MHw2MzgzNjc4MzEyOTc5MTIzNTJ8VW5rbm93bnxWR1ZoYlhOVFpXTjFjbWwwZVZObGNuWnBZMlY4ZXlKV0lqb2lNQzR3TGpBd01EQWlMQ0pRSWpvaVYybHVNeklpTENKQlRpSTZJazkwYUdWeUlpd2lWMVFpT2pFeGZRPT18MXxMMk5vWVhSekx6RTVPbVF5Wmpsak9XRXdZalprTURRMk9URTVOVEl6WlRoaU1XUTVOR1ZrT0RkaFFIUm9jbVZoWkM1Mk1pOXRaWE56WVdkbGN5OHhOekF4TVRnMk16STRNVEl6fDg1ZDI3ZjMxMWM0NjQ2ZTI2ZTIwMDhkYmYwMjkwYzhjfDdiYWNmYjJmN2Y3ZDQ2ZGM5MzJmZDg0MDFhMTVhMjBl&amp;sdata=WjZzZFBrU05vWXNrZ2JOeGVTMVBkMG9UNkZFeUhUR0l5Q3cyekZhYVVSYz0%3d&amp;ovuser=e8d01475-c3b5-436a-a065-5def4c64f52e%2cJXV1%40nrc.gov&amp;OR=Teams-HL&amp;CT=1701190442808&amp;clickparams=eyJBcHBOYW1lIjoiVGVhbXMtRGVza3RvcCIsIkFwcFZlcnNpb24iOiIyNy8yMzA5MjkxMTIwOCIsIkhhc0ZlZGVyYXRlZFVzZXIiOmZhbHNlfQ%3d%3d&amp;cid=2c39d5c4-9b57-428d-8608-64ba7bec62a0&amp;SafelinksUrl=https%3a//usnrc.sharepoint.com/teams/NRC-Ethics/SitePages/Home.aspx</vt:lpwstr>
      </vt:variant>
      <vt:variant>
        <vt:lpwstr/>
      </vt:variant>
      <vt:variant>
        <vt:i4>1900631</vt:i4>
      </vt:variant>
      <vt:variant>
        <vt:i4>0</vt:i4>
      </vt:variant>
      <vt:variant>
        <vt:i4>0</vt:i4>
      </vt:variant>
      <vt:variant>
        <vt:i4>5</vt:i4>
      </vt:variant>
      <vt:variant>
        <vt:lpwstr>https://adamsxt.nrc.gov/navigator/AdamsXT/packagecontent/packageContent.faces?id=%7bF7F2B2D0-6168-C46C-875B-9092B5A00000%7d&amp;objectStoreName=MainLibrary&amp;wId=1720798084831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3</cp:revision>
  <dcterms:created xsi:type="dcterms:W3CDTF">2025-03-18T14:30:00Z</dcterms:created>
  <dcterms:modified xsi:type="dcterms:W3CDTF">2025-03-18T14:33:00Z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