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6E6D47" w14:textId="77777777" w:rsidR="00674861" w:rsidRDefault="001E6591" w:rsidP="00DA49B8">
      <w:pPr>
        <w:pStyle w:val="NRCINSPECTIONMANUAL"/>
        <w:rPr>
          <w:sz w:val="22"/>
        </w:rPr>
      </w:pPr>
      <w:r>
        <w:tab/>
      </w:r>
      <w:r w:rsidR="00674861" w:rsidRPr="00DA49B8">
        <w:rPr>
          <w:b/>
          <w:bCs/>
          <w:sz w:val="38"/>
          <w:szCs w:val="38"/>
        </w:rPr>
        <w:t>NRC INSPECTION MANUAL</w:t>
      </w:r>
      <w:r>
        <w:tab/>
      </w:r>
      <w:r w:rsidR="00674861">
        <w:rPr>
          <w:szCs w:val="20"/>
        </w:rPr>
        <w:t>NSIR/DSO</w:t>
      </w:r>
    </w:p>
    <w:p w14:paraId="4F62824B" w14:textId="77777777" w:rsidR="00674861" w:rsidRPr="00DF1379" w:rsidRDefault="00DF1379" w:rsidP="00DA49B8">
      <w:pPr>
        <w:pStyle w:val="IMCIP"/>
      </w:pPr>
      <w:r>
        <w:t xml:space="preserve">INSPECTION </w:t>
      </w:r>
      <w:r w:rsidR="00674861" w:rsidRPr="00DF1379">
        <w:t>MANUAL CHAPTER 2201 APPENDIX C</w:t>
      </w:r>
    </w:p>
    <w:p w14:paraId="1130BA51" w14:textId="77777777" w:rsidR="009A426B" w:rsidRPr="00434BA1" w:rsidRDefault="009A426B" w:rsidP="00DA49B8">
      <w:pPr>
        <w:pStyle w:val="Title"/>
      </w:pPr>
      <w:r w:rsidRPr="00434BA1">
        <w:t>GENERIC, SPECIAL, AND INFREQUENT INSPECTIONS</w:t>
      </w:r>
    </w:p>
    <w:p w14:paraId="6179187E" w14:textId="5155D476" w:rsidR="00FA24C6" w:rsidRDefault="00FA24C6" w:rsidP="00E50F8D">
      <w:pPr>
        <w:pStyle w:val="EffectiveDate"/>
      </w:pPr>
      <w:r w:rsidRPr="0032094B">
        <w:t xml:space="preserve">Effective Date: </w:t>
      </w:r>
      <w:r w:rsidR="004B1CBE">
        <w:t>January 1, 2025</w:t>
      </w:r>
    </w:p>
    <w:p w14:paraId="26C100C8" w14:textId="55BCB112" w:rsidR="009A426B" w:rsidRPr="00E50F8D" w:rsidRDefault="005661C7" w:rsidP="00E50F8D">
      <w:pPr>
        <w:pStyle w:val="Heading1"/>
      </w:pPr>
      <w:r w:rsidRPr="00E50F8D">
        <w:t>2201</w:t>
      </w:r>
      <w:r w:rsidR="00985425" w:rsidRPr="00E50F8D">
        <w:t>C</w:t>
      </w:r>
      <w:r w:rsidRPr="00E50F8D">
        <w:t>-01</w:t>
      </w:r>
      <w:r w:rsidRPr="00E50F8D">
        <w:tab/>
      </w:r>
      <w:r w:rsidR="00101E97" w:rsidRPr="00E50F8D">
        <w:t>PURPOSE</w:t>
      </w:r>
    </w:p>
    <w:p w14:paraId="7D9E0996" w14:textId="151F11DC" w:rsidR="00BF09D8" w:rsidRPr="00A30329" w:rsidRDefault="009A426B" w:rsidP="00A30329">
      <w:pPr>
        <w:pStyle w:val="BodyText"/>
      </w:pPr>
      <w:r w:rsidRPr="00A30329">
        <w:t xml:space="preserve">Appendix C inspections for the security inspection program are designed to support the </w:t>
      </w:r>
      <w:r w:rsidR="00800A8D" w:rsidRPr="00A30329">
        <w:t>U.S. Nuclear Regulatory Commission’s (</w:t>
      </w:r>
      <w:r w:rsidRPr="00A30329">
        <w:t>NRC</w:t>
      </w:r>
      <w:r w:rsidR="00102EA3" w:rsidRPr="00A30329">
        <w:t>’</w:t>
      </w:r>
      <w:r w:rsidRPr="00A30329">
        <w:t>s</w:t>
      </w:r>
      <w:r w:rsidR="00800A8D" w:rsidRPr="00A30329">
        <w:t>)</w:t>
      </w:r>
      <w:r w:rsidRPr="00A30329">
        <w:t xml:space="preserve"> goals of maintaining safety, enhancing public confidence, improving the effectiveness, efficiency and realism of the regulatory process, reducing unnecessary regulatory burden, and promoting the common defense and security.</w:t>
      </w:r>
    </w:p>
    <w:p w14:paraId="0BF3610D" w14:textId="5B074F06" w:rsidR="009A426B" w:rsidRPr="00E83377" w:rsidRDefault="005661C7" w:rsidP="00E50F8D">
      <w:pPr>
        <w:pStyle w:val="Heading1"/>
      </w:pPr>
      <w:r w:rsidRPr="00E83377">
        <w:t>2201</w:t>
      </w:r>
      <w:r w:rsidR="00985425" w:rsidRPr="00E83377">
        <w:t>C</w:t>
      </w:r>
      <w:r w:rsidRPr="00E83377">
        <w:t>-02</w:t>
      </w:r>
      <w:r w:rsidR="00922F62" w:rsidRPr="00E83377">
        <w:tab/>
      </w:r>
      <w:r w:rsidR="009A426B" w:rsidRPr="00E83377">
        <w:t>APPLICABILITY</w:t>
      </w:r>
    </w:p>
    <w:p w14:paraId="0C6B6571" w14:textId="77777777" w:rsidR="009A426B" w:rsidRPr="00E83377" w:rsidRDefault="009A426B" w:rsidP="00A30329">
      <w:pPr>
        <w:pStyle w:val="BodyText"/>
      </w:pPr>
      <w:r w:rsidRPr="00E83377">
        <w:t xml:space="preserve">The generic, special, and infrequently performed inspections in Table 1 to this appendix apply to </w:t>
      </w:r>
      <w:r w:rsidR="003A642F" w:rsidRPr="00E83377">
        <w:t xml:space="preserve">security under the safeguards strategic </w:t>
      </w:r>
      <w:r w:rsidR="00D9038C" w:rsidRPr="00E83377">
        <w:t xml:space="preserve">performance </w:t>
      </w:r>
      <w:r w:rsidR="003A642F" w:rsidRPr="00E83377">
        <w:t xml:space="preserve">area </w:t>
      </w:r>
      <w:r w:rsidR="00006341" w:rsidRPr="00E83377">
        <w:t xml:space="preserve">of the Reactor Oversight Process for operating power reactors </w:t>
      </w:r>
      <w:r w:rsidRPr="00E83377">
        <w:t>and are to be conducted by region-based or headquarter-based inspectors.</w:t>
      </w:r>
    </w:p>
    <w:p w14:paraId="42F34FC3" w14:textId="2339F3BF" w:rsidR="009A426B" w:rsidRPr="00E83377" w:rsidRDefault="009A426B" w:rsidP="00014B8F">
      <w:pPr>
        <w:pStyle w:val="BodyText2"/>
      </w:pPr>
      <w:r w:rsidRPr="00E83377">
        <w:t>Note:</w:t>
      </w:r>
      <w:r w:rsidR="00014B8F">
        <w:tab/>
      </w:r>
      <w:r w:rsidRPr="00E83377">
        <w:t xml:space="preserve">This appendix lists security inspection program procedures that are implemented infrequently for special situations. The inspections listed in Table 1 are to be performed only when authorized by the </w:t>
      </w:r>
      <w:r w:rsidR="00FC0924" w:rsidRPr="00E83377">
        <w:t xml:space="preserve">Regional Administrator </w:t>
      </w:r>
      <w:r w:rsidRPr="00E83377">
        <w:t xml:space="preserve">after a review and assessment of security events or conditions, or to fulfill </w:t>
      </w:r>
      <w:r w:rsidR="005A45B1" w:rsidRPr="00E83377">
        <w:t xml:space="preserve">the </w:t>
      </w:r>
      <w:r w:rsidRPr="00E83377">
        <w:t>NRC</w:t>
      </w:r>
      <w:r w:rsidR="00102EA3" w:rsidRPr="00E83377">
        <w:t>’</w:t>
      </w:r>
      <w:r w:rsidRPr="00E83377">
        <w:t xml:space="preserve">s obligations under domestic interagency memoranda of understanding, or because of national or international security considerations. </w:t>
      </w:r>
      <w:r w:rsidR="00166A80" w:rsidRPr="00E83377">
        <w:t>To provide for adequate documentation of agency business consistent with 36 CFR 1222.22, the Regional Administrator’s authorization shall be annotated in an Official Agency Record that either approves or documents any inspection implemented using this appendix</w:t>
      </w:r>
      <w:r w:rsidR="00A726EC" w:rsidRPr="00E83377">
        <w:t xml:space="preserve">. </w:t>
      </w:r>
      <w:r w:rsidRPr="00E83377">
        <w:t>These inspections are not part of the baseline or supplemental inspection program elements.</w:t>
      </w:r>
    </w:p>
    <w:p w14:paraId="0B6E5BCE" w14:textId="426F7ABD" w:rsidR="005B499B" w:rsidRPr="00E83377" w:rsidRDefault="005661C7" w:rsidP="005B499B">
      <w:pPr>
        <w:pStyle w:val="Heading1"/>
      </w:pPr>
      <w:r w:rsidRPr="00E50F8D">
        <w:t>2201</w:t>
      </w:r>
      <w:r w:rsidR="00985425" w:rsidRPr="00E50F8D">
        <w:t>C</w:t>
      </w:r>
      <w:r w:rsidRPr="00E83377">
        <w:t>-03</w:t>
      </w:r>
      <w:r w:rsidRPr="00E83377">
        <w:tab/>
      </w:r>
      <w:r w:rsidR="009A426B" w:rsidRPr="00E83377">
        <w:t>RESOURCES</w:t>
      </w:r>
    </w:p>
    <w:p w14:paraId="3708C020" w14:textId="2D5C9CBE" w:rsidR="00416573" w:rsidRPr="00E83377" w:rsidRDefault="009A426B" w:rsidP="00A30329">
      <w:pPr>
        <w:pStyle w:val="BodyText"/>
      </w:pPr>
      <w:r w:rsidRPr="00E83377">
        <w:t>The resource estimate for the inspections listed in Table 1 may vary considerably due to current threat conditions</w:t>
      </w:r>
      <w:r w:rsidR="00102EA3" w:rsidRPr="00E83377">
        <w:t>, complexity of facility issues</w:t>
      </w:r>
      <w:r w:rsidRPr="00E83377">
        <w:t>, and the thoroughness of the licensees</w:t>
      </w:r>
      <w:r w:rsidR="005A45B1" w:rsidRPr="00E83377">
        <w:t>’</w:t>
      </w:r>
      <w:r w:rsidRPr="00E83377">
        <w:t xml:space="preserve"> own evaluations and proposed corrective actions. </w:t>
      </w:r>
      <w:r w:rsidR="00917125" w:rsidRPr="00E83377">
        <w:t xml:space="preserve">The </w:t>
      </w:r>
      <w:r w:rsidR="0071484A" w:rsidRPr="00E83377">
        <w:t>O</w:t>
      </w:r>
      <w:r w:rsidR="00917125" w:rsidRPr="00E83377">
        <w:t xml:space="preserve">ffice of </w:t>
      </w:r>
      <w:r w:rsidRPr="00E83377">
        <w:t>N</w:t>
      </w:r>
      <w:r w:rsidR="00917125" w:rsidRPr="00E83377">
        <w:t xml:space="preserve">uclear </w:t>
      </w:r>
      <w:r w:rsidRPr="00E83377">
        <w:t>S</w:t>
      </w:r>
      <w:r w:rsidR="00917125" w:rsidRPr="00E83377">
        <w:t xml:space="preserve">ecurity and Incident </w:t>
      </w:r>
      <w:r w:rsidRPr="00E83377">
        <w:t>R</w:t>
      </w:r>
      <w:r w:rsidR="00917125" w:rsidRPr="00E83377">
        <w:t>esponse</w:t>
      </w:r>
      <w:r w:rsidRPr="00E83377">
        <w:t xml:space="preserve"> will fund all effort associated with </w:t>
      </w:r>
      <w:r w:rsidR="003A642F" w:rsidRPr="00E83377">
        <w:t xml:space="preserve">security-related </w:t>
      </w:r>
      <w:r w:rsidRPr="00E83377">
        <w:t>generic, special, or infrequent inspections.</w:t>
      </w:r>
    </w:p>
    <w:p w14:paraId="025E603D" w14:textId="49C46B2B" w:rsidR="003553E4" w:rsidRPr="00E83377" w:rsidRDefault="005661C7" w:rsidP="00E50F8D">
      <w:pPr>
        <w:pStyle w:val="Heading1"/>
      </w:pPr>
      <w:r w:rsidRPr="00E83377">
        <w:t>2201</w:t>
      </w:r>
      <w:r w:rsidR="00985425" w:rsidRPr="00E83377">
        <w:t>C</w:t>
      </w:r>
      <w:r w:rsidRPr="00E83377">
        <w:t>-04</w:t>
      </w:r>
      <w:r w:rsidRPr="00E83377">
        <w:tab/>
      </w:r>
      <w:r w:rsidR="009A426B" w:rsidRPr="00E83377">
        <w:t>DOCUMENTATION</w:t>
      </w:r>
    </w:p>
    <w:p w14:paraId="43764910" w14:textId="100BB807" w:rsidR="009A426B" w:rsidRPr="00E83377" w:rsidRDefault="009A426B" w:rsidP="00332FB5">
      <w:pPr>
        <w:pStyle w:val="BodyText"/>
        <w:numPr>
          <w:ilvl w:val="0"/>
          <w:numId w:val="13"/>
        </w:numPr>
      </w:pPr>
      <w:r w:rsidRPr="00E83377">
        <w:t>The inspection report written for generic, special, or infrequent inspections should contain the NRC</w:t>
      </w:r>
      <w:r w:rsidR="00102EA3" w:rsidRPr="00E83377">
        <w:t>’</w:t>
      </w:r>
      <w:r w:rsidRPr="00E83377">
        <w:t>s assessment for each inspection requirement</w:t>
      </w:r>
      <w:r w:rsidR="00406521" w:rsidRPr="00E83377">
        <w:t xml:space="preserve"> that is included within the scope of the inspection.  </w:t>
      </w:r>
      <w:r w:rsidR="005C63DA" w:rsidRPr="00E83377">
        <w:t xml:space="preserve">Inspection documentation is pursuant to </w:t>
      </w:r>
      <w:r w:rsidR="0071484A" w:rsidRPr="00E83377">
        <w:t>Inspection Manual Chapter (</w:t>
      </w:r>
      <w:r w:rsidR="005C63DA" w:rsidRPr="00E83377">
        <w:t>IMC</w:t>
      </w:r>
      <w:r w:rsidR="0071484A" w:rsidRPr="00E83377">
        <w:t>)</w:t>
      </w:r>
      <w:r w:rsidR="005C63DA" w:rsidRPr="00E83377">
        <w:t> </w:t>
      </w:r>
      <w:r w:rsidR="006226AF" w:rsidRPr="00E83377">
        <w:t>0611</w:t>
      </w:r>
      <w:r w:rsidR="005C63DA" w:rsidRPr="00E83377">
        <w:t>, “Power Reactor Inspection Reports.”</w:t>
      </w:r>
    </w:p>
    <w:p w14:paraId="2BDDC9C0" w14:textId="54F5F160" w:rsidR="006226AF" w:rsidRPr="00E83377" w:rsidRDefault="009A426B" w:rsidP="00332FB5">
      <w:pPr>
        <w:pStyle w:val="BodyText"/>
        <w:numPr>
          <w:ilvl w:val="0"/>
          <w:numId w:val="13"/>
        </w:numPr>
      </w:pPr>
      <w:r w:rsidRPr="00E83377">
        <w:lastRenderedPageBreak/>
        <w:t xml:space="preserve">Security </w:t>
      </w:r>
      <w:r w:rsidR="00DA5CCC" w:rsidRPr="00E83377">
        <w:t xml:space="preserve">information designation guidance will be adhered to </w:t>
      </w:r>
      <w:r w:rsidRPr="00E83377">
        <w:t>for all inspection reports, temporary instructions, orders, etc. that contain or have the potential to contain safeguards</w:t>
      </w:r>
      <w:r w:rsidR="00DA5CCC" w:rsidRPr="00E83377">
        <w:t xml:space="preserve"> or other sensitive security-related</w:t>
      </w:r>
      <w:r w:rsidRPr="00E83377">
        <w:t xml:space="preserve"> information. These documents shall be marked and controlled in accordance </w:t>
      </w:r>
      <w:r w:rsidR="00DA5CCC" w:rsidRPr="00E83377">
        <w:t xml:space="preserve">with </w:t>
      </w:r>
      <w:r w:rsidRPr="00E83377">
        <w:t xml:space="preserve">the most recent version of Volume 12 </w:t>
      </w:r>
      <w:r w:rsidR="005A45B1" w:rsidRPr="00E83377">
        <w:t>“</w:t>
      </w:r>
      <w:r w:rsidR="00DA5CCC" w:rsidRPr="00E83377">
        <w:t>Security,</w:t>
      </w:r>
      <w:r w:rsidR="005A45B1" w:rsidRPr="00E83377">
        <w:t>”</w:t>
      </w:r>
      <w:r w:rsidR="00DA5CCC" w:rsidRPr="00E83377">
        <w:t xml:space="preserve"> </w:t>
      </w:r>
      <w:r w:rsidRPr="00E83377">
        <w:t xml:space="preserve">of the </w:t>
      </w:r>
      <w:r w:rsidR="00DA5CCC" w:rsidRPr="00E83377">
        <w:t>NRC's m</w:t>
      </w:r>
      <w:r w:rsidRPr="00E83377">
        <w:t xml:space="preserve">anagement </w:t>
      </w:r>
      <w:r w:rsidR="00DA5CCC" w:rsidRPr="00E83377">
        <w:t>d</w:t>
      </w:r>
      <w:r w:rsidRPr="00E83377">
        <w:t>irectives,</w:t>
      </w:r>
      <w:r w:rsidR="00DA5CCC" w:rsidRPr="00E83377">
        <w:t xml:space="preserve"> or the agency's guidance for sensitive unclassified non-safeguards information, as necessary.</w:t>
      </w:r>
    </w:p>
    <w:p w14:paraId="3D0ED8BA" w14:textId="0F50278B" w:rsidR="009A426B" w:rsidRPr="00E83377" w:rsidRDefault="005661C7" w:rsidP="006A59A7">
      <w:pPr>
        <w:pStyle w:val="Heading1"/>
      </w:pPr>
      <w:r w:rsidRPr="00E83377">
        <w:t>2201</w:t>
      </w:r>
      <w:r w:rsidR="00985425" w:rsidRPr="00E83377">
        <w:t>C</w:t>
      </w:r>
      <w:r w:rsidRPr="00E83377">
        <w:t>-05</w:t>
      </w:r>
      <w:r w:rsidRPr="00E83377">
        <w:tab/>
      </w:r>
      <w:r w:rsidR="009A426B" w:rsidRPr="00E83377">
        <w:t>SIGNIFICANCE DETERMINATION</w:t>
      </w:r>
    </w:p>
    <w:p w14:paraId="1007D724" w14:textId="6F47BC59" w:rsidR="009A426B" w:rsidRPr="00E83377" w:rsidRDefault="009A426B" w:rsidP="00A30329">
      <w:pPr>
        <w:pStyle w:val="BodyText"/>
      </w:pPr>
      <w:r w:rsidRPr="00E83377">
        <w:t>In addition to other considerations, the determination of significance for findings at commercial power reactors will u</w:t>
      </w:r>
      <w:r w:rsidR="002F16AC" w:rsidRPr="00E83377">
        <w:t>se</w:t>
      </w:r>
      <w:r w:rsidRPr="00E83377">
        <w:t xml:space="preserve"> the general guidance in IMC 0609,</w:t>
      </w:r>
      <w:r w:rsidR="00102EA3" w:rsidRPr="00E83377">
        <w:t xml:space="preserve"> Appendix E, </w:t>
      </w:r>
      <w:r w:rsidR="00472BAC" w:rsidRPr="00E83377">
        <w:t xml:space="preserve">“Security </w:t>
      </w:r>
      <w:r w:rsidR="003E6ED0" w:rsidRPr="00E83377">
        <w:t xml:space="preserve">Significance Determination Process,” </w:t>
      </w:r>
      <w:r w:rsidRPr="00E83377">
        <w:t>to assure consistency and predictability.</w:t>
      </w:r>
    </w:p>
    <w:p w14:paraId="0B4C62F3" w14:textId="77777777" w:rsidR="00FD6E9A" w:rsidRDefault="00FD6E9A" w:rsidP="00332FB5">
      <w:pPr>
        <w:pStyle w:val="BodyText-table"/>
      </w:pPr>
    </w:p>
    <w:p w14:paraId="6C1E7E1D" w14:textId="5CAE2089" w:rsidR="009A426B" w:rsidRDefault="009A426B" w:rsidP="00A0285C">
      <w:pPr>
        <w:pStyle w:val="BodyText"/>
        <w:rPr>
          <w:u w:val="single"/>
        </w:rPr>
      </w:pPr>
      <w:r w:rsidRPr="00DF1379">
        <w:t xml:space="preserve">Table 1: </w:t>
      </w:r>
      <w:r w:rsidRPr="00DF1379">
        <w:rPr>
          <w:u w:val="single"/>
        </w:rPr>
        <w:t xml:space="preserve">Inspection Procedures for Generic, Special, </w:t>
      </w:r>
      <w:r w:rsidR="00102EA3" w:rsidRPr="00DF1379">
        <w:rPr>
          <w:u w:val="single"/>
        </w:rPr>
        <w:t xml:space="preserve">and </w:t>
      </w:r>
      <w:r w:rsidRPr="00DF1379">
        <w:rPr>
          <w:u w:val="single"/>
        </w:rPr>
        <w:t>Infrequently Performed Activities</w:t>
      </w:r>
    </w:p>
    <w:tbl>
      <w:tblPr>
        <w:tblStyle w:val="IM"/>
        <w:tblW w:w="9360" w:type="dxa"/>
        <w:tblLayout w:type="fixed"/>
        <w:tblLook w:val="0000" w:firstRow="0" w:lastRow="0" w:firstColumn="0" w:lastColumn="0" w:noHBand="0" w:noVBand="0"/>
      </w:tblPr>
      <w:tblGrid>
        <w:gridCol w:w="1170"/>
        <w:gridCol w:w="8190"/>
      </w:tblGrid>
      <w:tr w:rsidR="009A426B" w:rsidRPr="00DF1379" w14:paraId="2FD860A8" w14:textId="77777777" w:rsidTr="00332FB5">
        <w:trPr>
          <w:trHeight w:val="577"/>
        </w:trPr>
        <w:tc>
          <w:tcPr>
            <w:tcW w:w="1170" w:type="dxa"/>
          </w:tcPr>
          <w:p w14:paraId="6A5AE2FA" w14:textId="77777777" w:rsidR="009A426B" w:rsidRPr="00DF1379" w:rsidRDefault="009A426B" w:rsidP="00C7423C">
            <w:pPr>
              <w:widowControl/>
              <w:jc w:val="center"/>
              <w:rPr>
                <w:rFonts w:cs="Arial"/>
                <w:sz w:val="22"/>
                <w:szCs w:val="22"/>
              </w:rPr>
            </w:pPr>
            <w:r w:rsidRPr="00DF1379">
              <w:rPr>
                <w:rFonts w:cs="Arial"/>
                <w:sz w:val="22"/>
                <w:szCs w:val="22"/>
              </w:rPr>
              <w:t>Number</w:t>
            </w:r>
          </w:p>
        </w:tc>
        <w:tc>
          <w:tcPr>
            <w:tcW w:w="8190" w:type="dxa"/>
          </w:tcPr>
          <w:p w14:paraId="3BC280EA" w14:textId="77777777" w:rsidR="009A426B" w:rsidRPr="00DF1379" w:rsidRDefault="009A426B" w:rsidP="00C7423C">
            <w:pPr>
              <w:widowControl/>
              <w:jc w:val="center"/>
              <w:rPr>
                <w:rFonts w:cs="Arial"/>
                <w:sz w:val="22"/>
                <w:szCs w:val="22"/>
              </w:rPr>
            </w:pPr>
            <w:r w:rsidRPr="00DF1379">
              <w:rPr>
                <w:rFonts w:cs="Arial"/>
                <w:sz w:val="22"/>
                <w:szCs w:val="22"/>
              </w:rPr>
              <w:t>Inspection Procedure Title</w:t>
            </w:r>
          </w:p>
        </w:tc>
      </w:tr>
      <w:tr w:rsidR="00DD7195" w:rsidRPr="00DF1379" w14:paraId="76C34E08" w14:textId="77777777" w:rsidTr="00332FB5">
        <w:tc>
          <w:tcPr>
            <w:tcW w:w="1170" w:type="dxa"/>
          </w:tcPr>
          <w:p w14:paraId="7196367A" w14:textId="2877E0C2" w:rsidR="00DD7195" w:rsidRPr="00DF1379" w:rsidRDefault="002307BF" w:rsidP="00C7423C">
            <w:pPr>
              <w:widowControl/>
              <w:jc w:val="center"/>
              <w:rPr>
                <w:rFonts w:cs="Arial"/>
                <w:sz w:val="22"/>
                <w:szCs w:val="22"/>
              </w:rPr>
            </w:pPr>
            <w:ins w:id="0" w:author="Author">
              <w:r>
                <w:rPr>
                  <w:rFonts w:cs="Arial"/>
                  <w:sz w:val="22"/>
                  <w:szCs w:val="22"/>
                </w:rPr>
                <w:t>81822</w:t>
              </w:r>
            </w:ins>
          </w:p>
        </w:tc>
        <w:tc>
          <w:tcPr>
            <w:tcW w:w="8190" w:type="dxa"/>
          </w:tcPr>
          <w:p w14:paraId="2AB4D7B0" w14:textId="77CFAC1D" w:rsidR="00DD7195" w:rsidRPr="00DF1379" w:rsidRDefault="002307BF" w:rsidP="00C7423C">
            <w:pPr>
              <w:widowControl/>
              <w:rPr>
                <w:rFonts w:cs="Arial"/>
                <w:sz w:val="22"/>
                <w:szCs w:val="22"/>
              </w:rPr>
            </w:pPr>
            <w:ins w:id="1" w:author="Author">
              <w:r w:rsidRPr="0B4665DA">
                <w:rPr>
                  <w:rFonts w:cs="Arial"/>
                  <w:sz w:val="22"/>
                  <w:szCs w:val="22"/>
                </w:rPr>
                <w:t>Protection of Safeguards</w:t>
              </w:r>
              <w:r w:rsidR="007A2176">
                <w:rPr>
                  <w:rFonts w:cs="Arial"/>
                  <w:sz w:val="22"/>
                  <w:szCs w:val="22"/>
                </w:rPr>
                <w:t xml:space="preserve"> Information</w:t>
              </w:r>
            </w:ins>
          </w:p>
        </w:tc>
      </w:tr>
      <w:tr w:rsidR="009A426B" w:rsidRPr="00DF1379" w14:paraId="55313E43" w14:textId="77777777" w:rsidTr="00332FB5">
        <w:tc>
          <w:tcPr>
            <w:tcW w:w="1170" w:type="dxa"/>
          </w:tcPr>
          <w:p w14:paraId="1B00EA18" w14:textId="77777777" w:rsidR="009A426B" w:rsidRPr="00DF1379" w:rsidRDefault="009A426B" w:rsidP="00C7423C">
            <w:pPr>
              <w:widowControl/>
              <w:jc w:val="center"/>
              <w:rPr>
                <w:rFonts w:cs="Arial"/>
                <w:sz w:val="22"/>
                <w:szCs w:val="22"/>
              </w:rPr>
            </w:pPr>
            <w:r w:rsidRPr="00DF1379">
              <w:rPr>
                <w:rFonts w:cs="Arial"/>
                <w:sz w:val="22"/>
                <w:szCs w:val="22"/>
              </w:rPr>
              <w:t>36100</w:t>
            </w:r>
          </w:p>
        </w:tc>
        <w:tc>
          <w:tcPr>
            <w:tcW w:w="8190" w:type="dxa"/>
          </w:tcPr>
          <w:p w14:paraId="0D216520" w14:textId="77777777" w:rsidR="009A426B" w:rsidRPr="00DF1379" w:rsidRDefault="00F02FDB" w:rsidP="00C7423C">
            <w:pPr>
              <w:widowControl/>
              <w:rPr>
                <w:rFonts w:cs="Arial"/>
                <w:sz w:val="22"/>
                <w:szCs w:val="22"/>
              </w:rPr>
            </w:pPr>
            <w:r w:rsidRPr="00DF1379">
              <w:rPr>
                <w:rFonts w:cs="Arial"/>
                <w:sz w:val="22"/>
                <w:szCs w:val="22"/>
              </w:rPr>
              <w:t>Inspection of 10 CFR Part 21 and Programs for Reporting Defects and Noncompliance</w:t>
            </w:r>
          </w:p>
        </w:tc>
      </w:tr>
      <w:tr w:rsidR="009A426B" w:rsidRPr="00DF1379" w14:paraId="3A7CB26E" w14:textId="77777777" w:rsidTr="00332FB5">
        <w:tc>
          <w:tcPr>
            <w:tcW w:w="1170" w:type="dxa"/>
          </w:tcPr>
          <w:p w14:paraId="5D2E6EAC" w14:textId="77777777" w:rsidR="009A426B" w:rsidRPr="00DF1379" w:rsidRDefault="009A426B" w:rsidP="00C7423C">
            <w:pPr>
              <w:widowControl/>
              <w:jc w:val="center"/>
              <w:rPr>
                <w:rFonts w:cs="Arial"/>
                <w:sz w:val="22"/>
                <w:szCs w:val="22"/>
              </w:rPr>
            </w:pPr>
            <w:r w:rsidRPr="00DF1379">
              <w:rPr>
                <w:rFonts w:cs="Arial"/>
                <w:sz w:val="22"/>
                <w:szCs w:val="22"/>
              </w:rPr>
              <w:t>40001</w:t>
            </w:r>
          </w:p>
        </w:tc>
        <w:tc>
          <w:tcPr>
            <w:tcW w:w="8190" w:type="dxa"/>
          </w:tcPr>
          <w:p w14:paraId="5958B09F" w14:textId="77777777" w:rsidR="009A426B" w:rsidRPr="00DF1379" w:rsidRDefault="009A426B" w:rsidP="00C7423C">
            <w:pPr>
              <w:widowControl/>
              <w:rPr>
                <w:rFonts w:cs="Arial"/>
                <w:sz w:val="22"/>
                <w:szCs w:val="22"/>
              </w:rPr>
            </w:pPr>
            <w:r w:rsidRPr="00DF1379">
              <w:rPr>
                <w:rFonts w:cs="Arial"/>
                <w:sz w:val="22"/>
                <w:szCs w:val="22"/>
              </w:rPr>
              <w:t>Resolution of Employee Concerns</w:t>
            </w:r>
          </w:p>
        </w:tc>
      </w:tr>
      <w:tr w:rsidR="002237DF" w:rsidRPr="00DF1379" w14:paraId="0889B7FB" w14:textId="77777777" w:rsidTr="00332FB5">
        <w:tc>
          <w:tcPr>
            <w:tcW w:w="1170" w:type="dxa"/>
          </w:tcPr>
          <w:p w14:paraId="5CD60AAA" w14:textId="696DCA87" w:rsidR="00C00881" w:rsidRPr="00DF1379" w:rsidRDefault="006226AF" w:rsidP="00056DFE">
            <w:pPr>
              <w:jc w:val="center"/>
              <w:rPr>
                <w:rFonts w:cs="Arial"/>
                <w:sz w:val="22"/>
                <w:szCs w:val="22"/>
              </w:rPr>
            </w:pPr>
            <w:r>
              <w:rPr>
                <w:rFonts w:cs="Arial"/>
                <w:sz w:val="22"/>
                <w:szCs w:val="22"/>
              </w:rPr>
              <w:t>71150</w:t>
            </w:r>
          </w:p>
        </w:tc>
        <w:tc>
          <w:tcPr>
            <w:tcW w:w="8190" w:type="dxa"/>
          </w:tcPr>
          <w:p w14:paraId="1A63FA65" w14:textId="77777777" w:rsidR="00C00881" w:rsidRPr="00DF1379" w:rsidRDefault="006226AF" w:rsidP="00C7423C">
            <w:pPr>
              <w:rPr>
                <w:rFonts w:cs="Arial"/>
                <w:sz w:val="22"/>
                <w:szCs w:val="22"/>
              </w:rPr>
            </w:pPr>
            <w:r>
              <w:rPr>
                <w:rFonts w:cs="Arial"/>
                <w:sz w:val="22"/>
                <w:szCs w:val="22"/>
              </w:rPr>
              <w:t>Discrepant or Unreported Performance Indicator Data</w:t>
            </w:r>
          </w:p>
        </w:tc>
      </w:tr>
      <w:tr w:rsidR="009A426B" w:rsidRPr="00DF1379" w14:paraId="63963739" w14:textId="77777777" w:rsidTr="00332FB5">
        <w:tc>
          <w:tcPr>
            <w:tcW w:w="1170" w:type="dxa"/>
          </w:tcPr>
          <w:p w14:paraId="2663D002" w14:textId="77777777" w:rsidR="009A426B" w:rsidRPr="00DF1379" w:rsidRDefault="009A426B" w:rsidP="00C7423C">
            <w:pPr>
              <w:widowControl/>
              <w:jc w:val="center"/>
              <w:rPr>
                <w:rFonts w:cs="Arial"/>
                <w:sz w:val="22"/>
                <w:szCs w:val="22"/>
              </w:rPr>
            </w:pPr>
            <w:r w:rsidRPr="00DF1379">
              <w:rPr>
                <w:rFonts w:cs="Arial"/>
                <w:sz w:val="22"/>
                <w:szCs w:val="22"/>
              </w:rPr>
              <w:t>85420</w:t>
            </w:r>
          </w:p>
        </w:tc>
        <w:tc>
          <w:tcPr>
            <w:tcW w:w="8190" w:type="dxa"/>
          </w:tcPr>
          <w:p w14:paraId="5E2F9C90" w14:textId="77777777" w:rsidR="009A426B" w:rsidRPr="00DF1379" w:rsidRDefault="009A426B" w:rsidP="00C7423C">
            <w:pPr>
              <w:widowControl/>
              <w:rPr>
                <w:rFonts w:cs="Arial"/>
                <w:sz w:val="22"/>
                <w:szCs w:val="22"/>
              </w:rPr>
            </w:pPr>
            <w:r w:rsidRPr="00DF1379">
              <w:rPr>
                <w:rFonts w:cs="Arial"/>
                <w:sz w:val="22"/>
                <w:szCs w:val="22"/>
              </w:rPr>
              <w:t xml:space="preserve">Inspection of IAEA Safeguards </w:t>
            </w:r>
            <w:r w:rsidR="005A45B1">
              <w:rPr>
                <w:rFonts w:cs="Arial"/>
                <w:sz w:val="22"/>
                <w:szCs w:val="22"/>
              </w:rPr>
              <w:t>f</w:t>
            </w:r>
            <w:r w:rsidRPr="00DF1379">
              <w:rPr>
                <w:rFonts w:cs="Arial"/>
                <w:sz w:val="22"/>
                <w:szCs w:val="22"/>
              </w:rPr>
              <w:t>or Inspectors at Power Reactors</w:t>
            </w:r>
          </w:p>
        </w:tc>
      </w:tr>
      <w:tr w:rsidR="009A426B" w:rsidRPr="00DF1379" w14:paraId="6E58C508" w14:textId="77777777" w:rsidTr="00332FB5">
        <w:tc>
          <w:tcPr>
            <w:tcW w:w="1170" w:type="dxa"/>
          </w:tcPr>
          <w:p w14:paraId="14D169AA" w14:textId="77777777" w:rsidR="009A426B" w:rsidRPr="00DF1379" w:rsidRDefault="009A426B" w:rsidP="00C7423C">
            <w:pPr>
              <w:widowControl/>
              <w:jc w:val="center"/>
              <w:rPr>
                <w:rFonts w:cs="Arial"/>
                <w:sz w:val="22"/>
                <w:szCs w:val="22"/>
              </w:rPr>
            </w:pPr>
            <w:r w:rsidRPr="00DF1379">
              <w:rPr>
                <w:rFonts w:cs="Arial"/>
                <w:sz w:val="22"/>
                <w:szCs w:val="22"/>
              </w:rPr>
              <w:t>92709</w:t>
            </w:r>
          </w:p>
        </w:tc>
        <w:tc>
          <w:tcPr>
            <w:tcW w:w="8190" w:type="dxa"/>
          </w:tcPr>
          <w:p w14:paraId="40CF5E13" w14:textId="77777777" w:rsidR="009A426B" w:rsidRPr="00DF1379" w:rsidRDefault="00F02FDB" w:rsidP="00C7423C">
            <w:pPr>
              <w:widowControl/>
              <w:rPr>
                <w:rFonts w:cs="Arial"/>
                <w:sz w:val="22"/>
                <w:szCs w:val="22"/>
              </w:rPr>
            </w:pPr>
            <w:r w:rsidRPr="00DF1379">
              <w:rPr>
                <w:rFonts w:cs="Arial"/>
                <w:sz w:val="22"/>
                <w:szCs w:val="22"/>
              </w:rPr>
              <w:t>Contingency Plans for Licensee Strikes or Lockouts</w:t>
            </w:r>
          </w:p>
        </w:tc>
      </w:tr>
      <w:tr w:rsidR="009A426B" w:rsidRPr="00DF1379" w14:paraId="107461DB" w14:textId="77777777" w:rsidTr="00332FB5">
        <w:tc>
          <w:tcPr>
            <w:tcW w:w="1170" w:type="dxa"/>
          </w:tcPr>
          <w:p w14:paraId="5E8BC4B5" w14:textId="77777777" w:rsidR="009A426B" w:rsidRPr="00DF1379" w:rsidRDefault="009A426B" w:rsidP="00C7423C">
            <w:pPr>
              <w:widowControl/>
              <w:jc w:val="center"/>
              <w:rPr>
                <w:rFonts w:cs="Arial"/>
                <w:sz w:val="22"/>
                <w:szCs w:val="22"/>
              </w:rPr>
            </w:pPr>
            <w:r w:rsidRPr="00DF1379">
              <w:rPr>
                <w:rFonts w:cs="Arial"/>
                <w:sz w:val="22"/>
                <w:szCs w:val="22"/>
              </w:rPr>
              <w:t>92711</w:t>
            </w:r>
          </w:p>
        </w:tc>
        <w:tc>
          <w:tcPr>
            <w:tcW w:w="8190" w:type="dxa"/>
          </w:tcPr>
          <w:p w14:paraId="330636E3" w14:textId="77777777" w:rsidR="009A426B" w:rsidRPr="00DF1379" w:rsidRDefault="00D02661" w:rsidP="00C7423C">
            <w:pPr>
              <w:widowControl/>
              <w:rPr>
                <w:rFonts w:cs="Arial"/>
                <w:sz w:val="22"/>
                <w:szCs w:val="22"/>
              </w:rPr>
            </w:pPr>
            <w:r w:rsidRPr="00DF1379">
              <w:rPr>
                <w:rFonts w:cs="Arial"/>
                <w:sz w:val="22"/>
                <w:szCs w:val="22"/>
              </w:rPr>
              <w:t>Implementation of Licensee Contingency Plans During a Strike/Lockout</w:t>
            </w:r>
          </w:p>
        </w:tc>
      </w:tr>
      <w:tr w:rsidR="009A426B" w:rsidRPr="00DF1379" w14:paraId="39A0018C" w14:textId="77777777" w:rsidTr="00332FB5">
        <w:tc>
          <w:tcPr>
            <w:tcW w:w="1170" w:type="dxa"/>
          </w:tcPr>
          <w:p w14:paraId="5BDADBA9" w14:textId="77777777" w:rsidR="009A426B" w:rsidRPr="00DF1379" w:rsidRDefault="009A426B" w:rsidP="00C7423C">
            <w:pPr>
              <w:widowControl/>
              <w:jc w:val="center"/>
              <w:rPr>
                <w:rFonts w:cs="Arial"/>
                <w:sz w:val="22"/>
                <w:szCs w:val="22"/>
              </w:rPr>
            </w:pPr>
            <w:r w:rsidRPr="00DF1379">
              <w:rPr>
                <w:rFonts w:cs="Arial"/>
                <w:sz w:val="22"/>
                <w:szCs w:val="22"/>
              </w:rPr>
              <w:t>92712</w:t>
            </w:r>
          </w:p>
        </w:tc>
        <w:tc>
          <w:tcPr>
            <w:tcW w:w="8190" w:type="dxa"/>
          </w:tcPr>
          <w:p w14:paraId="7629B8B5" w14:textId="77777777" w:rsidR="009A426B" w:rsidRPr="00DF1379" w:rsidRDefault="009A426B" w:rsidP="00C7423C">
            <w:pPr>
              <w:widowControl/>
              <w:rPr>
                <w:rFonts w:cs="Arial"/>
                <w:sz w:val="22"/>
                <w:szCs w:val="22"/>
              </w:rPr>
            </w:pPr>
            <w:r w:rsidRPr="00DF1379">
              <w:rPr>
                <w:rFonts w:cs="Arial"/>
                <w:sz w:val="22"/>
                <w:szCs w:val="22"/>
              </w:rPr>
              <w:t>Resumption of Normal Operations After a Strike</w:t>
            </w:r>
          </w:p>
        </w:tc>
      </w:tr>
      <w:tr w:rsidR="009A426B" w:rsidRPr="00DF1379" w14:paraId="5F61FF3A" w14:textId="77777777" w:rsidTr="00332FB5">
        <w:tc>
          <w:tcPr>
            <w:tcW w:w="1170" w:type="dxa"/>
          </w:tcPr>
          <w:p w14:paraId="4A683332" w14:textId="77777777" w:rsidR="009A426B" w:rsidRPr="00DF1379" w:rsidRDefault="009A426B" w:rsidP="00C7423C">
            <w:pPr>
              <w:widowControl/>
              <w:jc w:val="center"/>
              <w:rPr>
                <w:rFonts w:cs="Arial"/>
                <w:sz w:val="22"/>
                <w:szCs w:val="22"/>
              </w:rPr>
            </w:pPr>
            <w:r w:rsidRPr="00DF1379">
              <w:rPr>
                <w:rFonts w:cs="Arial"/>
                <w:sz w:val="22"/>
                <w:szCs w:val="22"/>
              </w:rPr>
              <w:t>93800</w:t>
            </w:r>
          </w:p>
        </w:tc>
        <w:tc>
          <w:tcPr>
            <w:tcW w:w="8190" w:type="dxa"/>
          </w:tcPr>
          <w:p w14:paraId="1A80EF1E" w14:textId="77777777" w:rsidR="009A426B" w:rsidRPr="00DF1379" w:rsidRDefault="00D02661" w:rsidP="00C7423C">
            <w:pPr>
              <w:widowControl/>
              <w:rPr>
                <w:rFonts w:cs="Arial"/>
                <w:sz w:val="22"/>
                <w:szCs w:val="22"/>
              </w:rPr>
            </w:pPr>
            <w:r w:rsidRPr="00DF1379">
              <w:rPr>
                <w:rFonts w:cs="Arial"/>
                <w:sz w:val="22"/>
                <w:szCs w:val="22"/>
              </w:rPr>
              <w:t>Augmented Inspection Team</w:t>
            </w:r>
          </w:p>
        </w:tc>
      </w:tr>
      <w:tr w:rsidR="009A426B" w:rsidRPr="00DF1379" w14:paraId="26F8A5DA" w14:textId="77777777" w:rsidTr="00332FB5">
        <w:tc>
          <w:tcPr>
            <w:tcW w:w="1170" w:type="dxa"/>
          </w:tcPr>
          <w:p w14:paraId="4D895027" w14:textId="77777777" w:rsidR="009A426B" w:rsidRPr="00DF1379" w:rsidRDefault="009A426B" w:rsidP="00C7423C">
            <w:pPr>
              <w:widowControl/>
              <w:jc w:val="center"/>
              <w:rPr>
                <w:rFonts w:cs="Arial"/>
                <w:sz w:val="22"/>
                <w:szCs w:val="22"/>
              </w:rPr>
            </w:pPr>
            <w:r w:rsidRPr="00DF1379">
              <w:rPr>
                <w:rFonts w:cs="Arial"/>
                <w:sz w:val="22"/>
                <w:szCs w:val="22"/>
              </w:rPr>
              <w:t>93812</w:t>
            </w:r>
          </w:p>
        </w:tc>
        <w:tc>
          <w:tcPr>
            <w:tcW w:w="8190" w:type="dxa"/>
          </w:tcPr>
          <w:p w14:paraId="27D4BA37" w14:textId="77777777" w:rsidR="009A426B" w:rsidRPr="00DF1379" w:rsidRDefault="009A426B" w:rsidP="00C7423C">
            <w:pPr>
              <w:widowControl/>
              <w:rPr>
                <w:rFonts w:cs="Arial"/>
                <w:sz w:val="22"/>
                <w:szCs w:val="22"/>
              </w:rPr>
            </w:pPr>
            <w:r w:rsidRPr="00DF1379">
              <w:rPr>
                <w:rFonts w:cs="Arial"/>
                <w:sz w:val="22"/>
                <w:szCs w:val="22"/>
              </w:rPr>
              <w:t>Special Inspection</w:t>
            </w:r>
          </w:p>
        </w:tc>
      </w:tr>
    </w:tbl>
    <w:p w14:paraId="7EFE01F4" w14:textId="1CDB8EDD" w:rsidR="00F26123" w:rsidRDefault="009A426B" w:rsidP="00C069F1">
      <w:pPr>
        <w:pStyle w:val="END"/>
      </w:pPr>
      <w:r w:rsidRPr="00DF1379">
        <w:t>END</w:t>
      </w:r>
    </w:p>
    <w:p w14:paraId="092DBF68" w14:textId="440E5120" w:rsidR="00F26123" w:rsidRPr="00DF1379" w:rsidRDefault="00F26123" w:rsidP="00C069F1">
      <w:pPr>
        <w:pStyle w:val="BodyText2"/>
      </w:pPr>
      <w:r w:rsidRPr="00DF1379">
        <w:t>Attachment 1: Revision History for IMC 2201, Appendix C</w:t>
      </w:r>
    </w:p>
    <w:p w14:paraId="3B14B6AC" w14:textId="77777777" w:rsidR="00F26123" w:rsidRPr="00DF1379" w:rsidRDefault="00F26123" w:rsidP="00A0285C">
      <w:pPr>
        <w:pStyle w:val="BodyText"/>
        <w:sectPr w:rsidR="00F26123" w:rsidRPr="00DF1379" w:rsidSect="00E71D94">
          <w:headerReference w:type="even" r:id="rId10"/>
          <w:footerReference w:type="even" r:id="rId11"/>
          <w:footerReference w:type="default" r:id="rId12"/>
          <w:footerReference w:type="first" r:id="rId13"/>
          <w:pgSz w:w="12240" w:h="15840" w:code="1"/>
          <w:pgMar w:top="1440" w:right="1440" w:bottom="1440" w:left="1440" w:header="720" w:footer="720" w:gutter="0"/>
          <w:cols w:space="720"/>
          <w:noEndnote/>
          <w:docGrid w:linePitch="326"/>
        </w:sectPr>
      </w:pPr>
    </w:p>
    <w:p w14:paraId="24B0BFAD" w14:textId="112D7FD3" w:rsidR="00F26123" w:rsidRPr="00D939CE" w:rsidRDefault="00F26123" w:rsidP="00D939CE">
      <w:pPr>
        <w:pStyle w:val="HeadingAttachment"/>
      </w:pPr>
      <w:r w:rsidRPr="00D939CE">
        <w:lastRenderedPageBreak/>
        <w:t>Attachment 1</w:t>
      </w:r>
      <w:r w:rsidR="00D939CE" w:rsidRPr="00D939CE">
        <w:t xml:space="preserve">:  </w:t>
      </w:r>
      <w:r w:rsidRPr="00D939CE">
        <w:t>Revision History for IMC 2201, Appendix C</w:t>
      </w:r>
    </w:p>
    <w:tbl>
      <w:tblPr>
        <w:tblStyle w:val="IM"/>
        <w:tblW w:w="12960" w:type="dxa"/>
        <w:tblLook w:val="01E0" w:firstRow="1" w:lastRow="1" w:firstColumn="1" w:lastColumn="1" w:noHBand="0" w:noVBand="0"/>
      </w:tblPr>
      <w:tblGrid>
        <w:gridCol w:w="1435"/>
        <w:gridCol w:w="1800"/>
        <w:gridCol w:w="5490"/>
        <w:gridCol w:w="1890"/>
        <w:gridCol w:w="2345"/>
      </w:tblGrid>
      <w:tr w:rsidR="006A2F50" w:rsidRPr="00E71D94" w14:paraId="2BAF1872" w14:textId="77777777" w:rsidTr="00A93242">
        <w:trPr>
          <w:trHeight w:val="1232"/>
        </w:trPr>
        <w:tc>
          <w:tcPr>
            <w:tcW w:w="1435" w:type="dxa"/>
          </w:tcPr>
          <w:p w14:paraId="00FDB514" w14:textId="06B96C5B" w:rsidR="006A2F50" w:rsidRPr="001E2178" w:rsidRDefault="00DB123F" w:rsidP="00A93242">
            <w:pPr>
              <w:pStyle w:val="BodyText-table"/>
            </w:pPr>
            <w:r w:rsidRPr="001E2178">
              <w:t>Commitment Tracking</w:t>
            </w:r>
            <w:r w:rsidR="006A2F50" w:rsidRPr="001E2178">
              <w:t xml:space="preserve"> Number</w:t>
            </w:r>
          </w:p>
        </w:tc>
        <w:tc>
          <w:tcPr>
            <w:tcW w:w="1800" w:type="dxa"/>
          </w:tcPr>
          <w:p w14:paraId="20186EE0" w14:textId="77777777" w:rsidR="006A2F50" w:rsidRPr="001E2178" w:rsidRDefault="006A2F50" w:rsidP="00A93242">
            <w:pPr>
              <w:pStyle w:val="BodyText-table"/>
            </w:pPr>
            <w:r w:rsidRPr="001E2178">
              <w:t>Accession</w:t>
            </w:r>
          </w:p>
          <w:p w14:paraId="64623A1A" w14:textId="77777777" w:rsidR="006A2F50" w:rsidRPr="001E2178" w:rsidRDefault="006A2F50" w:rsidP="00A93242">
            <w:pPr>
              <w:pStyle w:val="BodyText-table"/>
            </w:pPr>
            <w:r w:rsidRPr="001E2178">
              <w:t>Number</w:t>
            </w:r>
          </w:p>
          <w:p w14:paraId="275BDBAA" w14:textId="77777777" w:rsidR="006A2F50" w:rsidRPr="001E2178" w:rsidRDefault="006A2F50" w:rsidP="00A93242">
            <w:pPr>
              <w:pStyle w:val="BodyText-table"/>
            </w:pPr>
            <w:r w:rsidRPr="001E2178">
              <w:t>Issue Date</w:t>
            </w:r>
          </w:p>
          <w:p w14:paraId="0A06CD3F" w14:textId="77777777" w:rsidR="006A2F50" w:rsidRPr="001E2178" w:rsidRDefault="006A2F50" w:rsidP="00A93242">
            <w:pPr>
              <w:pStyle w:val="BodyText-table"/>
            </w:pPr>
            <w:r w:rsidRPr="001E2178">
              <w:t>Change Notice</w:t>
            </w:r>
          </w:p>
        </w:tc>
        <w:tc>
          <w:tcPr>
            <w:tcW w:w="5490" w:type="dxa"/>
          </w:tcPr>
          <w:p w14:paraId="41FC9E1D" w14:textId="77777777" w:rsidR="006A2F50" w:rsidRPr="001E2178" w:rsidRDefault="006A2F50" w:rsidP="00A93242">
            <w:pPr>
              <w:pStyle w:val="BodyText-table"/>
            </w:pPr>
            <w:r w:rsidRPr="001E2178">
              <w:t>Description of Change</w:t>
            </w:r>
          </w:p>
        </w:tc>
        <w:tc>
          <w:tcPr>
            <w:tcW w:w="1890" w:type="dxa"/>
          </w:tcPr>
          <w:p w14:paraId="134A892B" w14:textId="77777777" w:rsidR="006A2F50" w:rsidRPr="001E2178" w:rsidRDefault="006A2F50" w:rsidP="00A93242">
            <w:pPr>
              <w:pStyle w:val="BodyText-table"/>
            </w:pPr>
            <w:r w:rsidRPr="001E2178">
              <w:t>Description of Training Required and Completion Date</w:t>
            </w:r>
          </w:p>
        </w:tc>
        <w:tc>
          <w:tcPr>
            <w:tcW w:w="2345" w:type="dxa"/>
          </w:tcPr>
          <w:p w14:paraId="2D7CE6CD" w14:textId="4E6E9D67" w:rsidR="006A2F50" w:rsidRPr="00A93242" w:rsidRDefault="006A2F50" w:rsidP="00A93242">
            <w:pPr>
              <w:pStyle w:val="BodyText-table"/>
              <w:rPr>
                <w:lang w:val="fr-CA"/>
              </w:rPr>
            </w:pPr>
            <w:r w:rsidRPr="001E2178">
              <w:t xml:space="preserve">Comment </w:t>
            </w:r>
            <w:r w:rsidR="00416573" w:rsidRPr="001E2178">
              <w:t xml:space="preserve">Resolution </w:t>
            </w:r>
            <w:r w:rsidRPr="001E2178">
              <w:t>and</w:t>
            </w:r>
            <w:r w:rsidR="00416573" w:rsidRPr="001E2178">
              <w:t xml:space="preserve"> Closed </w:t>
            </w:r>
            <w:r w:rsidRPr="001E2178">
              <w:t xml:space="preserve">Feedback </w:t>
            </w:r>
            <w:r w:rsidR="00416573" w:rsidRPr="001E2178">
              <w:t xml:space="preserve">Form </w:t>
            </w:r>
            <w:r w:rsidRPr="001E2178">
              <w:t>Accession N</w:t>
            </w:r>
            <w:r w:rsidR="00A93242">
              <w:t xml:space="preserve">o. </w:t>
            </w:r>
            <w:r w:rsidR="00F97931" w:rsidRPr="00A93242">
              <w:rPr>
                <w:lang w:val="fr-CA"/>
              </w:rPr>
              <w:t>(Pre-Decisional, Non-Public</w:t>
            </w:r>
            <w:r w:rsidR="00A570EB" w:rsidRPr="00A93242">
              <w:rPr>
                <w:lang w:val="fr-CA"/>
              </w:rPr>
              <w:t xml:space="preserve"> Information</w:t>
            </w:r>
          </w:p>
        </w:tc>
      </w:tr>
      <w:tr w:rsidR="00416573" w:rsidRPr="001E2178" w14:paraId="182755F8" w14:textId="77777777" w:rsidTr="00A93242">
        <w:trPr>
          <w:tblHeader w:val="0"/>
        </w:trPr>
        <w:tc>
          <w:tcPr>
            <w:tcW w:w="1435" w:type="dxa"/>
          </w:tcPr>
          <w:p w14:paraId="77499C4F" w14:textId="77777777" w:rsidR="00416573" w:rsidRPr="001E2178" w:rsidRDefault="00416573" w:rsidP="00A93242">
            <w:pPr>
              <w:pStyle w:val="BodyText-table"/>
            </w:pPr>
            <w:r w:rsidRPr="001E2178">
              <w:t>N/A</w:t>
            </w:r>
          </w:p>
        </w:tc>
        <w:tc>
          <w:tcPr>
            <w:tcW w:w="1800" w:type="dxa"/>
          </w:tcPr>
          <w:p w14:paraId="5DFE8D2A" w14:textId="77777777" w:rsidR="00416573" w:rsidRPr="001E2178" w:rsidRDefault="00416573" w:rsidP="00A93242">
            <w:pPr>
              <w:pStyle w:val="BodyText-table"/>
            </w:pPr>
            <w:r w:rsidRPr="001E2178">
              <w:t>ML040680543</w:t>
            </w:r>
          </w:p>
          <w:p w14:paraId="097A77E0" w14:textId="77777777" w:rsidR="00416573" w:rsidRPr="001E2178" w:rsidRDefault="00416573" w:rsidP="00A93242">
            <w:pPr>
              <w:pStyle w:val="BodyText-table"/>
            </w:pPr>
            <w:r w:rsidRPr="001E2178">
              <w:t>02/19/04</w:t>
            </w:r>
          </w:p>
          <w:p w14:paraId="3A558A44" w14:textId="77777777" w:rsidR="00416573" w:rsidRPr="001E2178" w:rsidRDefault="00416573" w:rsidP="00A93242">
            <w:pPr>
              <w:pStyle w:val="BodyText-table"/>
            </w:pPr>
            <w:r w:rsidRPr="001E2178">
              <w:t>CN 04-004</w:t>
            </w:r>
          </w:p>
        </w:tc>
        <w:tc>
          <w:tcPr>
            <w:tcW w:w="5490" w:type="dxa"/>
          </w:tcPr>
          <w:p w14:paraId="7EA62DE3" w14:textId="77777777" w:rsidR="00416573" w:rsidRPr="001E2178" w:rsidRDefault="00416573" w:rsidP="00A93242">
            <w:pPr>
              <w:pStyle w:val="BodyText-table"/>
            </w:pPr>
            <w:r w:rsidRPr="001E2178">
              <w:t>Initial issuance.</w:t>
            </w:r>
          </w:p>
        </w:tc>
        <w:tc>
          <w:tcPr>
            <w:tcW w:w="1890" w:type="dxa"/>
          </w:tcPr>
          <w:p w14:paraId="483B5FD7" w14:textId="77777777" w:rsidR="00416573" w:rsidRPr="001E2178" w:rsidRDefault="00416573" w:rsidP="00A93242">
            <w:pPr>
              <w:pStyle w:val="BodyText-table"/>
            </w:pPr>
            <w:r w:rsidRPr="001E2178">
              <w:t>N/A</w:t>
            </w:r>
          </w:p>
        </w:tc>
        <w:tc>
          <w:tcPr>
            <w:tcW w:w="2345" w:type="dxa"/>
          </w:tcPr>
          <w:p w14:paraId="28D8970B" w14:textId="77777777" w:rsidR="00416573" w:rsidRPr="001E2178" w:rsidRDefault="00416573" w:rsidP="00A93242">
            <w:pPr>
              <w:pStyle w:val="BodyText-table"/>
            </w:pPr>
          </w:p>
        </w:tc>
      </w:tr>
      <w:tr w:rsidR="006A2F50" w:rsidRPr="001E2178" w14:paraId="223F1C3A" w14:textId="77777777" w:rsidTr="00A93242">
        <w:trPr>
          <w:tblHeader w:val="0"/>
        </w:trPr>
        <w:tc>
          <w:tcPr>
            <w:tcW w:w="1435" w:type="dxa"/>
          </w:tcPr>
          <w:p w14:paraId="3819BDD2" w14:textId="77777777" w:rsidR="006A2F50" w:rsidRPr="001E2178" w:rsidRDefault="006A2F50" w:rsidP="00A93242">
            <w:pPr>
              <w:pStyle w:val="BodyText-table"/>
            </w:pPr>
            <w:r w:rsidRPr="001E2178">
              <w:t>N/A</w:t>
            </w:r>
          </w:p>
        </w:tc>
        <w:tc>
          <w:tcPr>
            <w:tcW w:w="1800" w:type="dxa"/>
          </w:tcPr>
          <w:p w14:paraId="4E93FA01" w14:textId="77777777" w:rsidR="00A570EB" w:rsidRPr="001E2178" w:rsidRDefault="00A570EB" w:rsidP="00A93242">
            <w:pPr>
              <w:pStyle w:val="BodyText-table"/>
            </w:pPr>
            <w:r w:rsidRPr="001E2178">
              <w:t>ML081440368</w:t>
            </w:r>
          </w:p>
          <w:p w14:paraId="1DEAD49A" w14:textId="77777777" w:rsidR="006A2F50" w:rsidRPr="001E2178" w:rsidRDefault="006A2F50" w:rsidP="00A93242">
            <w:pPr>
              <w:pStyle w:val="BodyText-table"/>
            </w:pPr>
            <w:r w:rsidRPr="001E2178">
              <w:t>09/08/09</w:t>
            </w:r>
          </w:p>
          <w:p w14:paraId="54EAE26C" w14:textId="77777777" w:rsidR="006A2F50" w:rsidRPr="001E2178" w:rsidRDefault="006A2F50" w:rsidP="00A93242">
            <w:pPr>
              <w:pStyle w:val="BodyText-table"/>
            </w:pPr>
            <w:r w:rsidRPr="001E2178">
              <w:t>CN 09-021</w:t>
            </w:r>
          </w:p>
        </w:tc>
        <w:tc>
          <w:tcPr>
            <w:tcW w:w="5490" w:type="dxa"/>
          </w:tcPr>
          <w:p w14:paraId="51FD3834" w14:textId="77777777" w:rsidR="006A2F50" w:rsidRPr="001E2178" w:rsidRDefault="006A2F50" w:rsidP="00A93242">
            <w:pPr>
              <w:pStyle w:val="BodyText-table"/>
            </w:pPr>
            <w:r w:rsidRPr="001E2178">
              <w:t xml:space="preserve">This document has been revised to remove references to programs other than operating power reactor, and update terminology and format.    </w:t>
            </w:r>
          </w:p>
        </w:tc>
        <w:tc>
          <w:tcPr>
            <w:tcW w:w="1890" w:type="dxa"/>
          </w:tcPr>
          <w:p w14:paraId="7A61FD1A" w14:textId="77777777" w:rsidR="006A2F50" w:rsidRPr="001E2178" w:rsidRDefault="006A2F50" w:rsidP="00A93242">
            <w:pPr>
              <w:pStyle w:val="BodyText-table"/>
            </w:pPr>
            <w:r w:rsidRPr="001E2178">
              <w:t>N/A</w:t>
            </w:r>
          </w:p>
        </w:tc>
        <w:tc>
          <w:tcPr>
            <w:tcW w:w="2345" w:type="dxa"/>
          </w:tcPr>
          <w:p w14:paraId="1C37C2F6" w14:textId="77777777" w:rsidR="006A2F50" w:rsidRPr="001E2178" w:rsidRDefault="006A2F50" w:rsidP="00A93242">
            <w:pPr>
              <w:pStyle w:val="BodyText-table"/>
            </w:pPr>
            <w:r w:rsidRPr="001E2178">
              <w:t>ML091380274</w:t>
            </w:r>
          </w:p>
        </w:tc>
      </w:tr>
      <w:tr w:rsidR="006A2F50" w:rsidRPr="001E2178" w14:paraId="0CE9AF82" w14:textId="77777777" w:rsidTr="00A93242">
        <w:trPr>
          <w:tblHeader w:val="0"/>
        </w:trPr>
        <w:tc>
          <w:tcPr>
            <w:tcW w:w="1435" w:type="dxa"/>
          </w:tcPr>
          <w:p w14:paraId="6A2AB422" w14:textId="77777777" w:rsidR="006A2F50" w:rsidRPr="001E2178" w:rsidRDefault="006A2F50" w:rsidP="00A93242">
            <w:pPr>
              <w:pStyle w:val="BodyText-table"/>
            </w:pPr>
            <w:r w:rsidRPr="001E2178">
              <w:t>N/A</w:t>
            </w:r>
          </w:p>
        </w:tc>
        <w:tc>
          <w:tcPr>
            <w:tcW w:w="1800" w:type="dxa"/>
          </w:tcPr>
          <w:p w14:paraId="034D7F1B" w14:textId="77777777" w:rsidR="006A2F50" w:rsidRPr="001E2178" w:rsidRDefault="006A2F50" w:rsidP="00A93242">
            <w:pPr>
              <w:pStyle w:val="BodyText-table"/>
            </w:pPr>
            <w:r w:rsidRPr="001E2178">
              <w:t>ML13234A523</w:t>
            </w:r>
          </w:p>
          <w:p w14:paraId="4F11E0DC" w14:textId="77777777" w:rsidR="00DF1379" w:rsidRPr="001E2178" w:rsidRDefault="00DF1379" w:rsidP="00A93242">
            <w:pPr>
              <w:pStyle w:val="BodyText-table"/>
            </w:pPr>
            <w:r w:rsidRPr="001E2178">
              <w:t>09/22/15</w:t>
            </w:r>
          </w:p>
          <w:p w14:paraId="7BEC3EA6" w14:textId="77777777" w:rsidR="00DF1379" w:rsidRPr="001E2178" w:rsidRDefault="00DF1379" w:rsidP="00A93242">
            <w:pPr>
              <w:pStyle w:val="BodyText-table"/>
            </w:pPr>
            <w:r w:rsidRPr="001E2178">
              <w:t>CN 15-017</w:t>
            </w:r>
          </w:p>
        </w:tc>
        <w:tc>
          <w:tcPr>
            <w:tcW w:w="5490" w:type="dxa"/>
          </w:tcPr>
          <w:p w14:paraId="312C5846" w14:textId="77777777" w:rsidR="006A2F50" w:rsidRPr="001E2178" w:rsidRDefault="006A2F50" w:rsidP="00A93242">
            <w:pPr>
              <w:pStyle w:val="BodyText-table"/>
            </w:pPr>
            <w:r w:rsidRPr="001E2178">
              <w:t>This IMC was revised to reflect minor administrative changes.</w:t>
            </w:r>
          </w:p>
        </w:tc>
        <w:tc>
          <w:tcPr>
            <w:tcW w:w="1890" w:type="dxa"/>
          </w:tcPr>
          <w:p w14:paraId="0D43338C" w14:textId="77777777" w:rsidR="006A2F50" w:rsidRPr="001E2178" w:rsidRDefault="006A2F50" w:rsidP="00A93242">
            <w:pPr>
              <w:pStyle w:val="BodyText-table"/>
            </w:pPr>
            <w:r w:rsidRPr="001E2178">
              <w:t>N/A</w:t>
            </w:r>
          </w:p>
        </w:tc>
        <w:tc>
          <w:tcPr>
            <w:tcW w:w="2345" w:type="dxa"/>
          </w:tcPr>
          <w:p w14:paraId="661D4B96" w14:textId="77777777" w:rsidR="006A2F50" w:rsidRPr="001E2178" w:rsidRDefault="006A2F50" w:rsidP="00A93242">
            <w:pPr>
              <w:pStyle w:val="BodyText-table"/>
            </w:pPr>
            <w:r w:rsidRPr="001E2178">
              <w:t>ML15209A613</w:t>
            </w:r>
          </w:p>
        </w:tc>
      </w:tr>
      <w:tr w:rsidR="00BA0EFC" w:rsidRPr="001E2178" w14:paraId="3C45C324" w14:textId="77777777" w:rsidTr="00A93242">
        <w:trPr>
          <w:tblHeader w:val="0"/>
        </w:trPr>
        <w:tc>
          <w:tcPr>
            <w:tcW w:w="1435" w:type="dxa"/>
          </w:tcPr>
          <w:p w14:paraId="7BFEC4EC" w14:textId="77777777" w:rsidR="00BA0EFC" w:rsidRPr="001E2178" w:rsidRDefault="00BA0EFC" w:rsidP="00A93242">
            <w:pPr>
              <w:pStyle w:val="BodyText-table"/>
            </w:pPr>
            <w:r w:rsidRPr="001E2178">
              <w:t>N/A</w:t>
            </w:r>
          </w:p>
        </w:tc>
        <w:tc>
          <w:tcPr>
            <w:tcW w:w="1800" w:type="dxa"/>
          </w:tcPr>
          <w:p w14:paraId="77D58280" w14:textId="77777777" w:rsidR="00BA0EFC" w:rsidRPr="001E2178" w:rsidRDefault="00416573" w:rsidP="00A93242">
            <w:pPr>
              <w:pStyle w:val="BodyText-table"/>
            </w:pPr>
            <w:r w:rsidRPr="001E2178">
              <w:t>ML18031B014</w:t>
            </w:r>
          </w:p>
          <w:p w14:paraId="54FC5093" w14:textId="77777777" w:rsidR="00416573" w:rsidRPr="001E2178" w:rsidRDefault="00416573" w:rsidP="00A93242">
            <w:pPr>
              <w:pStyle w:val="BodyText-table"/>
            </w:pPr>
            <w:r w:rsidRPr="001E2178">
              <w:t>08/20/18</w:t>
            </w:r>
          </w:p>
          <w:p w14:paraId="6EABFCC7" w14:textId="77777777" w:rsidR="00416573" w:rsidRPr="001E2178" w:rsidRDefault="00416573" w:rsidP="00A93242">
            <w:pPr>
              <w:pStyle w:val="BodyText-table"/>
            </w:pPr>
            <w:r w:rsidRPr="001E2178">
              <w:t>CN</w:t>
            </w:r>
            <w:r w:rsidR="00FE5248" w:rsidRPr="001E2178">
              <w:t xml:space="preserve"> </w:t>
            </w:r>
            <w:r w:rsidRPr="001E2178">
              <w:t>18-026</w:t>
            </w:r>
          </w:p>
        </w:tc>
        <w:tc>
          <w:tcPr>
            <w:tcW w:w="5490" w:type="dxa"/>
          </w:tcPr>
          <w:p w14:paraId="570D5547" w14:textId="77777777" w:rsidR="00BA0EFC" w:rsidRPr="001E2178" w:rsidRDefault="00BD45A4" w:rsidP="00A93242">
            <w:pPr>
              <w:pStyle w:val="BodyText-table"/>
            </w:pPr>
            <w:r w:rsidRPr="001E2178">
              <w:t xml:space="preserve">The revision of this IMC was administrative in nature, </w:t>
            </w:r>
            <w:r w:rsidR="009A2827" w:rsidRPr="001E2178">
              <w:t xml:space="preserve">a </w:t>
            </w:r>
            <w:r w:rsidR="00C00881" w:rsidRPr="001E2178">
              <w:t xml:space="preserve">reference to IP 71150, “Discrepant or Unreported Performance indicator Data,” </w:t>
            </w:r>
            <w:r w:rsidR="009A2827" w:rsidRPr="001E2178">
              <w:t xml:space="preserve">was added to this document </w:t>
            </w:r>
            <w:r w:rsidR="00C00881" w:rsidRPr="001E2178">
              <w:t>as this reference was previously misplaced within IMC 2201, Appendix A</w:t>
            </w:r>
            <w:r w:rsidRPr="001E2178">
              <w:t xml:space="preserve">.  During this administrative revision, a complete SUNSI review was conducted in which the staff concluded that this document should be de-controlled.  Consistent with the staff’s SUNSI determination, </w:t>
            </w:r>
            <w:r w:rsidR="006226AF" w:rsidRPr="001E2178">
              <w:t xml:space="preserve">this document has been de-controlled and </w:t>
            </w:r>
            <w:r w:rsidRPr="001E2178">
              <w:t>the SUNSI markings have been removed.</w:t>
            </w:r>
          </w:p>
        </w:tc>
        <w:tc>
          <w:tcPr>
            <w:tcW w:w="1890" w:type="dxa"/>
          </w:tcPr>
          <w:p w14:paraId="358D6FB7" w14:textId="77777777" w:rsidR="00BA0EFC" w:rsidRPr="001E2178" w:rsidRDefault="00BA0EFC" w:rsidP="00A93242">
            <w:pPr>
              <w:pStyle w:val="BodyText-table"/>
            </w:pPr>
            <w:r w:rsidRPr="001E2178">
              <w:t>N/A</w:t>
            </w:r>
          </w:p>
        </w:tc>
        <w:tc>
          <w:tcPr>
            <w:tcW w:w="2345" w:type="dxa"/>
          </w:tcPr>
          <w:p w14:paraId="0E03A10A" w14:textId="77777777" w:rsidR="00BA0EFC" w:rsidRPr="001E2178" w:rsidRDefault="008A49A9" w:rsidP="00A93242">
            <w:pPr>
              <w:pStyle w:val="BodyText-table"/>
            </w:pPr>
            <w:r w:rsidRPr="001E2178">
              <w:t>ML18032A038</w:t>
            </w:r>
          </w:p>
        </w:tc>
      </w:tr>
      <w:tr w:rsidR="005F3A4A" w:rsidRPr="001E2178" w14:paraId="6D339593" w14:textId="77777777" w:rsidTr="00A93242">
        <w:trPr>
          <w:tblHeader w:val="0"/>
        </w:trPr>
        <w:tc>
          <w:tcPr>
            <w:tcW w:w="1435" w:type="dxa"/>
          </w:tcPr>
          <w:p w14:paraId="693689C2" w14:textId="1C09418D" w:rsidR="005F3A4A" w:rsidRPr="001E2178" w:rsidRDefault="005F3A4A" w:rsidP="00A93242">
            <w:pPr>
              <w:pStyle w:val="BodyText-table"/>
            </w:pPr>
            <w:r w:rsidRPr="001E2178">
              <w:t>N/A</w:t>
            </w:r>
          </w:p>
        </w:tc>
        <w:tc>
          <w:tcPr>
            <w:tcW w:w="1800" w:type="dxa"/>
          </w:tcPr>
          <w:p w14:paraId="5100F81B" w14:textId="77777777" w:rsidR="005F3A4A" w:rsidRPr="001E2178" w:rsidRDefault="002E5FB4" w:rsidP="00A93242">
            <w:pPr>
              <w:pStyle w:val="BodyText-table"/>
            </w:pPr>
            <w:r w:rsidRPr="001E2178">
              <w:t>ML20205L472</w:t>
            </w:r>
          </w:p>
          <w:p w14:paraId="4C638C7E" w14:textId="20B27406" w:rsidR="002E5FB4" w:rsidRPr="001E2178" w:rsidRDefault="001A1AD0" w:rsidP="00A93242">
            <w:pPr>
              <w:pStyle w:val="BodyText-table"/>
            </w:pPr>
            <w:r w:rsidRPr="001E2178">
              <w:t>08/07/20</w:t>
            </w:r>
          </w:p>
          <w:p w14:paraId="6C4FC120" w14:textId="131210A9" w:rsidR="002E5FB4" w:rsidRPr="001E2178" w:rsidRDefault="002E5FB4" w:rsidP="00A93242">
            <w:pPr>
              <w:pStyle w:val="BodyText-table"/>
            </w:pPr>
            <w:r w:rsidRPr="001E2178">
              <w:t>CN 20</w:t>
            </w:r>
            <w:r w:rsidR="001A1AD0" w:rsidRPr="001E2178">
              <w:t>-037</w:t>
            </w:r>
          </w:p>
        </w:tc>
        <w:tc>
          <w:tcPr>
            <w:tcW w:w="5490" w:type="dxa"/>
          </w:tcPr>
          <w:p w14:paraId="4AB0C6CF" w14:textId="213073F9" w:rsidR="005F3A4A" w:rsidRPr="001E2178" w:rsidRDefault="005F3A4A" w:rsidP="00A93242">
            <w:pPr>
              <w:pStyle w:val="BodyText-table"/>
            </w:pPr>
            <w:r w:rsidRPr="001E2178">
              <w:t xml:space="preserve">This revision of this IMC adds IP 92707. </w:t>
            </w:r>
          </w:p>
        </w:tc>
        <w:tc>
          <w:tcPr>
            <w:tcW w:w="1890" w:type="dxa"/>
          </w:tcPr>
          <w:p w14:paraId="7AC7D979" w14:textId="1F262816" w:rsidR="005F3A4A" w:rsidRPr="001E2178" w:rsidRDefault="005F3A4A" w:rsidP="00A93242">
            <w:pPr>
              <w:pStyle w:val="BodyText-table"/>
            </w:pPr>
            <w:r w:rsidRPr="001E2178">
              <w:t>N/A</w:t>
            </w:r>
          </w:p>
        </w:tc>
        <w:tc>
          <w:tcPr>
            <w:tcW w:w="2345" w:type="dxa"/>
          </w:tcPr>
          <w:p w14:paraId="5FEEF4D6" w14:textId="135233FB" w:rsidR="005F3A4A" w:rsidRPr="001E2178" w:rsidRDefault="002E5FB4" w:rsidP="00A93242">
            <w:pPr>
              <w:pStyle w:val="BodyText-table"/>
            </w:pPr>
            <w:r w:rsidRPr="001E2178">
              <w:t>N/A</w:t>
            </w:r>
          </w:p>
        </w:tc>
      </w:tr>
      <w:tr w:rsidR="004D1235" w:rsidRPr="001E2178" w14:paraId="457FF364" w14:textId="77777777" w:rsidTr="00A93242">
        <w:trPr>
          <w:tblHeader w:val="0"/>
        </w:trPr>
        <w:tc>
          <w:tcPr>
            <w:tcW w:w="1435" w:type="dxa"/>
          </w:tcPr>
          <w:p w14:paraId="289F6BF9" w14:textId="3522B8E2" w:rsidR="004D1235" w:rsidRPr="001E2178" w:rsidRDefault="00F91460" w:rsidP="00A93242">
            <w:pPr>
              <w:pStyle w:val="BodyText-table"/>
            </w:pPr>
            <w:r w:rsidRPr="001E2178">
              <w:t>N/A</w:t>
            </w:r>
          </w:p>
        </w:tc>
        <w:tc>
          <w:tcPr>
            <w:tcW w:w="1800" w:type="dxa"/>
          </w:tcPr>
          <w:p w14:paraId="3BC31C8C" w14:textId="77777777" w:rsidR="004D1235" w:rsidRPr="001E2178" w:rsidRDefault="003B301D" w:rsidP="00A93242">
            <w:pPr>
              <w:pStyle w:val="BodyText-table"/>
            </w:pPr>
            <w:r w:rsidRPr="001E2178">
              <w:t>ML21050A385</w:t>
            </w:r>
          </w:p>
          <w:p w14:paraId="45575124" w14:textId="64A5628C" w:rsidR="0032094B" w:rsidRPr="001E2178" w:rsidRDefault="0032094B" w:rsidP="00A93242">
            <w:pPr>
              <w:pStyle w:val="BodyText-table"/>
            </w:pPr>
            <w:r w:rsidRPr="001E2178">
              <w:t>04/</w:t>
            </w:r>
            <w:r w:rsidR="00B86867" w:rsidRPr="001E2178">
              <w:t>22</w:t>
            </w:r>
            <w:r w:rsidRPr="001E2178">
              <w:t>/21</w:t>
            </w:r>
          </w:p>
          <w:p w14:paraId="06FE045B" w14:textId="0882CB95" w:rsidR="0032094B" w:rsidRPr="001E2178" w:rsidRDefault="0032094B" w:rsidP="00A93242">
            <w:pPr>
              <w:pStyle w:val="BodyText-table"/>
            </w:pPr>
            <w:r w:rsidRPr="001E2178">
              <w:t>CN 21-019</w:t>
            </w:r>
          </w:p>
        </w:tc>
        <w:tc>
          <w:tcPr>
            <w:tcW w:w="5490" w:type="dxa"/>
          </w:tcPr>
          <w:p w14:paraId="59F9C2D1" w14:textId="3D5F95E7" w:rsidR="004D1235" w:rsidRPr="001E2178" w:rsidRDefault="004D1235" w:rsidP="00A93242">
            <w:pPr>
              <w:pStyle w:val="BodyText-table"/>
            </w:pPr>
            <w:r w:rsidRPr="001E2178">
              <w:t>This revision removes IP 92707 from this IMC due to moving it to IMC 2201, Appendix A.</w:t>
            </w:r>
          </w:p>
        </w:tc>
        <w:tc>
          <w:tcPr>
            <w:tcW w:w="1890" w:type="dxa"/>
          </w:tcPr>
          <w:p w14:paraId="5DB3A8C3" w14:textId="2B8A729B" w:rsidR="004D1235" w:rsidRPr="001E2178" w:rsidRDefault="004D1235" w:rsidP="00A93242">
            <w:pPr>
              <w:pStyle w:val="BodyText-table"/>
            </w:pPr>
            <w:r w:rsidRPr="001E2178">
              <w:t>N/A</w:t>
            </w:r>
          </w:p>
        </w:tc>
        <w:tc>
          <w:tcPr>
            <w:tcW w:w="2345" w:type="dxa"/>
          </w:tcPr>
          <w:p w14:paraId="505E1CB4" w14:textId="50ED1B2D" w:rsidR="004D1235" w:rsidRPr="001E2178" w:rsidRDefault="00F91460" w:rsidP="00A93242">
            <w:pPr>
              <w:pStyle w:val="BodyText-table"/>
            </w:pPr>
            <w:r w:rsidRPr="001E2178">
              <w:t>N/A</w:t>
            </w:r>
          </w:p>
        </w:tc>
      </w:tr>
      <w:tr w:rsidR="00F416F1" w:rsidRPr="001E2178" w14:paraId="5BD1D937" w14:textId="77777777" w:rsidTr="00A93242">
        <w:trPr>
          <w:tblHeader w:val="0"/>
        </w:trPr>
        <w:tc>
          <w:tcPr>
            <w:tcW w:w="1435" w:type="dxa"/>
          </w:tcPr>
          <w:p w14:paraId="0DA5ACAC" w14:textId="3A5A72BD" w:rsidR="00A726EC" w:rsidRPr="001E2178" w:rsidRDefault="00A726EC" w:rsidP="00A93242">
            <w:pPr>
              <w:pStyle w:val="BodyText-table"/>
            </w:pPr>
            <w:r w:rsidRPr="001E2178">
              <w:lastRenderedPageBreak/>
              <w:t>N/A</w:t>
            </w:r>
          </w:p>
        </w:tc>
        <w:tc>
          <w:tcPr>
            <w:tcW w:w="1800" w:type="dxa"/>
          </w:tcPr>
          <w:p w14:paraId="18FB4E2C" w14:textId="5CBF6502" w:rsidR="00A726EC" w:rsidRPr="001E2178" w:rsidRDefault="00A726EC" w:rsidP="00A93242">
            <w:pPr>
              <w:pStyle w:val="BodyText-table"/>
            </w:pPr>
            <w:r w:rsidRPr="001E2178">
              <w:t>ML</w:t>
            </w:r>
            <w:r w:rsidR="005C6BC7" w:rsidRPr="001E2178">
              <w:t>22021B566</w:t>
            </w:r>
          </w:p>
          <w:p w14:paraId="7583A513" w14:textId="1AA8786C" w:rsidR="00A726EC" w:rsidRPr="001E2178" w:rsidRDefault="00A726EC" w:rsidP="00A93242">
            <w:pPr>
              <w:pStyle w:val="BodyText-table"/>
            </w:pPr>
            <w:r w:rsidRPr="001E2178">
              <w:t>0</w:t>
            </w:r>
            <w:r w:rsidR="00EC3B57" w:rsidRPr="001E2178">
              <w:t>2</w:t>
            </w:r>
            <w:r w:rsidRPr="001E2178">
              <w:t>/</w:t>
            </w:r>
            <w:r w:rsidR="00EC3B57" w:rsidRPr="001E2178">
              <w:t>09</w:t>
            </w:r>
            <w:r w:rsidRPr="001E2178">
              <w:t>/22</w:t>
            </w:r>
          </w:p>
          <w:p w14:paraId="27DDEEFE" w14:textId="3565EECB" w:rsidR="00F416F1" w:rsidRPr="001E2178" w:rsidRDefault="00F416F1" w:rsidP="00A93242">
            <w:pPr>
              <w:pStyle w:val="BodyText-table"/>
            </w:pPr>
            <w:r w:rsidRPr="001E2178">
              <w:t>CN 22-</w:t>
            </w:r>
            <w:r w:rsidR="00EC3B57" w:rsidRPr="001E2178">
              <w:t>003</w:t>
            </w:r>
          </w:p>
        </w:tc>
        <w:tc>
          <w:tcPr>
            <w:tcW w:w="5490" w:type="dxa"/>
          </w:tcPr>
          <w:p w14:paraId="08265C12" w14:textId="5E38A644" w:rsidR="00A726EC" w:rsidRPr="001E2178" w:rsidRDefault="00A726EC" w:rsidP="00A93242">
            <w:pPr>
              <w:pStyle w:val="BodyText-table"/>
            </w:pPr>
            <w:r w:rsidRPr="001E2178">
              <w:t>Added requirement to document the Regional Administ</w:t>
            </w:r>
            <w:r w:rsidR="00422329" w:rsidRPr="001E2178">
              <w:t>rato</w:t>
            </w:r>
            <w:r w:rsidRPr="001E2178">
              <w:t>rs authorization for conducting IMC 2201 App C inspections for consistency with IMC 2515.</w:t>
            </w:r>
          </w:p>
        </w:tc>
        <w:tc>
          <w:tcPr>
            <w:tcW w:w="1890" w:type="dxa"/>
          </w:tcPr>
          <w:p w14:paraId="42A6D131" w14:textId="35EEE248" w:rsidR="00A726EC" w:rsidRPr="001E2178" w:rsidRDefault="00A726EC" w:rsidP="00A93242">
            <w:pPr>
              <w:pStyle w:val="BodyText-table"/>
            </w:pPr>
            <w:r w:rsidRPr="001E2178">
              <w:t>N/A</w:t>
            </w:r>
          </w:p>
        </w:tc>
        <w:tc>
          <w:tcPr>
            <w:tcW w:w="2345" w:type="dxa"/>
          </w:tcPr>
          <w:p w14:paraId="14B4168D" w14:textId="2748B05C" w:rsidR="00A726EC" w:rsidRPr="001E2178" w:rsidRDefault="00A726EC" w:rsidP="00A93242">
            <w:pPr>
              <w:pStyle w:val="BodyText-table"/>
            </w:pPr>
            <w:r w:rsidRPr="001E2178">
              <w:t>N/A</w:t>
            </w:r>
          </w:p>
        </w:tc>
      </w:tr>
      <w:tr w:rsidR="002F0E31" w:rsidRPr="001E2178" w14:paraId="3DFC3F3E" w14:textId="77777777" w:rsidTr="00A93242">
        <w:trPr>
          <w:tblHeader w:val="0"/>
        </w:trPr>
        <w:tc>
          <w:tcPr>
            <w:tcW w:w="1435" w:type="dxa"/>
          </w:tcPr>
          <w:p w14:paraId="39AA58C8" w14:textId="361C3056" w:rsidR="002F0E31" w:rsidRPr="001E2178" w:rsidRDefault="002F0E31" w:rsidP="002F0E31">
            <w:pPr>
              <w:pStyle w:val="BodyText-table"/>
            </w:pPr>
            <w:r>
              <w:t>N/A</w:t>
            </w:r>
          </w:p>
        </w:tc>
        <w:tc>
          <w:tcPr>
            <w:tcW w:w="1800" w:type="dxa"/>
          </w:tcPr>
          <w:p w14:paraId="06940CD4" w14:textId="5D86ED1B" w:rsidR="002F0E31" w:rsidRDefault="002F0E31" w:rsidP="002F0E31">
            <w:pPr>
              <w:pStyle w:val="BodyText-table"/>
            </w:pPr>
            <w:r>
              <w:t>ML24303A158</w:t>
            </w:r>
          </w:p>
          <w:p w14:paraId="543AF4EE" w14:textId="1F014C98" w:rsidR="002F0E31" w:rsidRDefault="00E71D94" w:rsidP="002F0E31">
            <w:pPr>
              <w:pStyle w:val="BodyText-table"/>
            </w:pPr>
            <w:r>
              <w:t>12/13/24</w:t>
            </w:r>
          </w:p>
          <w:p w14:paraId="571CC600" w14:textId="64E03A0A" w:rsidR="002F0E31" w:rsidRPr="001E2178" w:rsidRDefault="002F0E31" w:rsidP="002F0E31">
            <w:pPr>
              <w:pStyle w:val="BodyText-table"/>
            </w:pPr>
            <w:r>
              <w:t xml:space="preserve">CN </w:t>
            </w:r>
            <w:r w:rsidR="00E71D94">
              <w:t>24-043</w:t>
            </w:r>
          </w:p>
        </w:tc>
        <w:tc>
          <w:tcPr>
            <w:tcW w:w="5490" w:type="dxa"/>
          </w:tcPr>
          <w:p w14:paraId="05E4C392" w14:textId="7E1B6766" w:rsidR="002F0E31" w:rsidRPr="001E2178" w:rsidRDefault="002F0E31" w:rsidP="002F0E31">
            <w:pPr>
              <w:pStyle w:val="BodyText-table"/>
            </w:pPr>
            <w:r>
              <w:t xml:space="preserve">This revision removes IP 71130.06 from IMC 2201A, which has been moved to IMC 2201C as IP 81822. </w:t>
            </w:r>
          </w:p>
        </w:tc>
        <w:tc>
          <w:tcPr>
            <w:tcW w:w="1890" w:type="dxa"/>
          </w:tcPr>
          <w:p w14:paraId="342F7C26" w14:textId="20F29FC9" w:rsidR="002F0E31" w:rsidRPr="001E2178" w:rsidRDefault="002F0E31" w:rsidP="002F0E31">
            <w:pPr>
              <w:pStyle w:val="BodyText-table"/>
            </w:pPr>
            <w:r w:rsidRPr="001E2178">
              <w:t>N/A</w:t>
            </w:r>
          </w:p>
        </w:tc>
        <w:tc>
          <w:tcPr>
            <w:tcW w:w="2345" w:type="dxa"/>
          </w:tcPr>
          <w:p w14:paraId="1CBA9BEB" w14:textId="6F5F3DAB" w:rsidR="002F0E31" w:rsidRPr="001E2178" w:rsidRDefault="002F0E31" w:rsidP="002F0E31">
            <w:pPr>
              <w:pStyle w:val="BodyText-table"/>
            </w:pPr>
            <w:r w:rsidRPr="001E2178">
              <w:t>N/A</w:t>
            </w:r>
          </w:p>
        </w:tc>
      </w:tr>
    </w:tbl>
    <w:p w14:paraId="31EB1FA7" w14:textId="2879E4FD" w:rsidR="00F26123" w:rsidRPr="001E2178" w:rsidRDefault="00F26123" w:rsidP="004B1CBE">
      <w:pPr>
        <w:widowControl/>
        <w:tabs>
          <w:tab w:val="left" w:pos="8020"/>
        </w:tabs>
        <w:rPr>
          <w:rFonts w:cs="Arial"/>
          <w:sz w:val="22"/>
          <w:szCs w:val="22"/>
        </w:rPr>
      </w:pPr>
    </w:p>
    <w:sectPr w:rsidR="00F26123" w:rsidRPr="001E2178" w:rsidSect="00A93242">
      <w:footerReference w:type="default" r:id="rId14"/>
      <w:pgSz w:w="15840" w:h="12240" w:orient="landscape"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B9D659" w14:textId="77777777" w:rsidR="00057EB5" w:rsidRDefault="00057EB5">
      <w:r>
        <w:separator/>
      </w:r>
    </w:p>
  </w:endnote>
  <w:endnote w:type="continuationSeparator" w:id="0">
    <w:p w14:paraId="73FEED37" w14:textId="77777777" w:rsidR="00057EB5" w:rsidRDefault="00057EB5">
      <w:r>
        <w:continuationSeparator/>
      </w:r>
    </w:p>
  </w:endnote>
  <w:endnote w:type="continuationNotice" w:id="1">
    <w:p w14:paraId="34AA719D" w14:textId="77777777" w:rsidR="00057EB5" w:rsidRDefault="00057E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C6648" w14:textId="77777777" w:rsidR="00F22338" w:rsidRDefault="00F22338">
    <w:pPr>
      <w:spacing w:line="240" w:lineRule="exact"/>
    </w:pPr>
  </w:p>
  <w:p w14:paraId="652CCFF7" w14:textId="77777777" w:rsidR="00F22338" w:rsidRPr="00B86685" w:rsidRDefault="00F22338">
    <w:pPr>
      <w:jc w:val="center"/>
    </w:pPr>
    <w:r w:rsidRPr="00B86685">
      <w:rPr>
        <w:b/>
        <w:bCs/>
      </w:rPr>
      <w:t>OFFICIAL USE ONLY</w:t>
    </w:r>
    <w:r>
      <w:rPr>
        <w:b/>
        <w:bCs/>
      </w:rPr>
      <w:t xml:space="preserve"> - SECURITY- RELATED INFORMATION </w:t>
    </w:r>
  </w:p>
  <w:p w14:paraId="03332195" w14:textId="77777777" w:rsidR="00F22338" w:rsidRPr="00B86685" w:rsidRDefault="00F22338">
    <w:pPr>
      <w:tabs>
        <w:tab w:val="center" w:pos="4680"/>
        <w:tab w:val="right" w:pos="9360"/>
      </w:tabs>
    </w:pPr>
    <w:r>
      <w:t>Issue Date: 09/08/09</w:t>
    </w:r>
    <w:r w:rsidRPr="00B86685">
      <w:tab/>
      <w:t>C-</w:t>
    </w:r>
    <w:r w:rsidRPr="00B86685">
      <w:fldChar w:fldCharType="begin"/>
    </w:r>
    <w:r w:rsidRPr="00B86685">
      <w:instrText xml:space="preserve">PAGE </w:instrText>
    </w:r>
    <w:r w:rsidRPr="00B86685">
      <w:fldChar w:fldCharType="separate"/>
    </w:r>
    <w:r>
      <w:rPr>
        <w:noProof/>
      </w:rPr>
      <w:t>3</w:t>
    </w:r>
    <w:r w:rsidRPr="00B86685">
      <w:fldChar w:fldCharType="end"/>
    </w:r>
    <w:r w:rsidRPr="00B86685">
      <w:tab/>
      <w:t>2515, Appendix 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63EB1" w14:textId="7D8DA242" w:rsidR="001F532F" w:rsidRPr="004B05BF" w:rsidRDefault="00F22338" w:rsidP="001E6591">
    <w:pPr>
      <w:tabs>
        <w:tab w:val="center" w:pos="4680"/>
        <w:tab w:val="right" w:pos="9360"/>
      </w:tabs>
      <w:rPr>
        <w:sz w:val="22"/>
        <w:szCs w:val="22"/>
      </w:rPr>
    </w:pPr>
    <w:r w:rsidRPr="001B552B">
      <w:rPr>
        <w:sz w:val="22"/>
        <w:szCs w:val="22"/>
      </w:rPr>
      <w:t xml:space="preserve">Issue Date: </w:t>
    </w:r>
    <w:r w:rsidR="00E71D94">
      <w:rPr>
        <w:sz w:val="22"/>
        <w:szCs w:val="22"/>
      </w:rPr>
      <w:t>12/13/24</w:t>
    </w:r>
    <w:r w:rsidRPr="001B552B">
      <w:rPr>
        <w:sz w:val="22"/>
        <w:szCs w:val="22"/>
      </w:rPr>
      <w:tab/>
    </w:r>
    <w:r w:rsidRPr="001B552B">
      <w:rPr>
        <w:sz w:val="22"/>
        <w:szCs w:val="22"/>
      </w:rPr>
      <w:fldChar w:fldCharType="begin"/>
    </w:r>
    <w:r w:rsidRPr="001B552B">
      <w:rPr>
        <w:sz w:val="22"/>
        <w:szCs w:val="22"/>
      </w:rPr>
      <w:instrText xml:space="preserve">PAGE </w:instrText>
    </w:r>
    <w:r w:rsidRPr="001B552B">
      <w:rPr>
        <w:sz w:val="22"/>
        <w:szCs w:val="22"/>
      </w:rPr>
      <w:fldChar w:fldCharType="separate"/>
    </w:r>
    <w:r w:rsidR="00FE5248">
      <w:rPr>
        <w:noProof/>
        <w:sz w:val="22"/>
        <w:szCs w:val="22"/>
      </w:rPr>
      <w:t>2</w:t>
    </w:r>
    <w:r w:rsidRPr="001B552B">
      <w:rPr>
        <w:sz w:val="22"/>
        <w:szCs w:val="22"/>
      </w:rPr>
      <w:fldChar w:fldCharType="end"/>
    </w:r>
    <w:r w:rsidRPr="001B552B">
      <w:rPr>
        <w:sz w:val="22"/>
        <w:szCs w:val="22"/>
      </w:rPr>
      <w:tab/>
      <w:t>2201</w:t>
    </w:r>
    <w:r w:rsidR="00DF1379">
      <w:rPr>
        <w:sz w:val="22"/>
        <w:szCs w:val="22"/>
      </w:rPr>
      <w:t xml:space="preserve"> App 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104F4" w14:textId="2A9A4488" w:rsidR="001E6591" w:rsidRPr="00E71D94" w:rsidRDefault="00E71D94" w:rsidP="00E71D94">
    <w:pPr>
      <w:pStyle w:val="Footer"/>
    </w:pPr>
    <w:r>
      <w:t>Issue Date: 12/13/24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2201 App 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AD7D1" w14:textId="674421D0" w:rsidR="00F22338" w:rsidRPr="004B05BF" w:rsidRDefault="00F22338" w:rsidP="00DF1379">
    <w:pPr>
      <w:tabs>
        <w:tab w:val="center" w:pos="6480"/>
        <w:tab w:val="right" w:pos="12960"/>
      </w:tabs>
      <w:jc w:val="center"/>
      <w:rPr>
        <w:sz w:val="22"/>
        <w:szCs w:val="22"/>
      </w:rPr>
    </w:pPr>
    <w:r w:rsidRPr="00DF1379">
      <w:rPr>
        <w:sz w:val="22"/>
        <w:szCs w:val="22"/>
      </w:rPr>
      <w:t xml:space="preserve">Issue Date: </w:t>
    </w:r>
    <w:r w:rsidR="00E71D94">
      <w:rPr>
        <w:sz w:val="22"/>
        <w:szCs w:val="22"/>
      </w:rPr>
      <w:t>12/13/24</w:t>
    </w:r>
    <w:r w:rsidRPr="00DF1379">
      <w:rPr>
        <w:sz w:val="22"/>
        <w:szCs w:val="22"/>
      </w:rPr>
      <w:tab/>
      <w:t>Att</w:t>
    </w:r>
    <w:r w:rsidR="00A97716">
      <w:rPr>
        <w:sz w:val="22"/>
        <w:szCs w:val="22"/>
      </w:rPr>
      <w:t>1</w:t>
    </w:r>
    <w:r w:rsidRPr="00DF1379">
      <w:rPr>
        <w:sz w:val="22"/>
        <w:szCs w:val="22"/>
      </w:rPr>
      <w:t>-1</w:t>
    </w:r>
    <w:r w:rsidRPr="00DF1379">
      <w:rPr>
        <w:sz w:val="22"/>
        <w:szCs w:val="22"/>
      </w:rPr>
      <w:tab/>
      <w:t>2201 App 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79425D" w14:textId="77777777" w:rsidR="00057EB5" w:rsidRDefault="00057EB5">
      <w:r>
        <w:separator/>
      </w:r>
    </w:p>
  </w:footnote>
  <w:footnote w:type="continuationSeparator" w:id="0">
    <w:p w14:paraId="3EEFB674" w14:textId="77777777" w:rsidR="00057EB5" w:rsidRDefault="00057EB5">
      <w:r>
        <w:continuationSeparator/>
      </w:r>
    </w:p>
  </w:footnote>
  <w:footnote w:type="continuationNotice" w:id="1">
    <w:p w14:paraId="21556EE8" w14:textId="77777777" w:rsidR="00057EB5" w:rsidRDefault="00057E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461B0" w14:textId="77777777" w:rsidR="00F22338" w:rsidRDefault="00F22338">
    <w:pPr>
      <w:jc w:val="center"/>
      <w:rPr>
        <w:rFonts w:cs="Arial"/>
      </w:rPr>
    </w:pPr>
    <w:r>
      <w:rPr>
        <w:rFonts w:cs="Arial"/>
        <w:b/>
        <w:bCs/>
      </w:rPr>
      <w:t>OFFICIAL USE ONLY - SECURITY- RELATED INFORMATION</w:t>
    </w:r>
  </w:p>
  <w:p w14:paraId="68D452A9" w14:textId="77777777" w:rsidR="00F22338" w:rsidRDefault="00F22338">
    <w:pPr>
      <w:spacing w:line="240" w:lineRule="exac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362791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7769C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742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3189A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9CCAE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67CDC5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57C31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11C3F5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03497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7E9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9B2175"/>
    <w:multiLevelType w:val="hybridMultilevel"/>
    <w:tmpl w:val="C0922830"/>
    <w:lvl w:ilvl="0" w:tplc="4E14A7EE">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1" w15:restartNumberingAfterBreak="0">
    <w:nsid w:val="606D7048"/>
    <w:multiLevelType w:val="multilevel"/>
    <w:tmpl w:val="E0A6EE1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lowerRoman"/>
      <w:lvlText w:val="%6."/>
      <w:lvlJc w:val="right"/>
      <w:pPr>
        <w:ind w:left="4234" w:hanging="180"/>
      </w:pPr>
      <w:rPr>
        <w:rFonts w:hint="default"/>
      </w:rPr>
    </w:lvl>
    <w:lvl w:ilvl="6">
      <w:start w:val="1"/>
      <w:numFmt w:val="decimal"/>
      <w:lvlText w:val="%7."/>
      <w:lvlJc w:val="left"/>
      <w:pPr>
        <w:ind w:left="4954" w:hanging="360"/>
      </w:pPr>
      <w:rPr>
        <w:rFonts w:hint="default"/>
      </w:rPr>
    </w:lvl>
    <w:lvl w:ilvl="7">
      <w:start w:val="1"/>
      <w:numFmt w:val="lowerLetter"/>
      <w:lvlText w:val="%8."/>
      <w:lvlJc w:val="left"/>
      <w:pPr>
        <w:ind w:left="5674" w:hanging="360"/>
      </w:pPr>
      <w:rPr>
        <w:rFonts w:hint="default"/>
      </w:rPr>
    </w:lvl>
    <w:lvl w:ilvl="8">
      <w:start w:val="1"/>
      <w:numFmt w:val="lowerRoman"/>
      <w:lvlText w:val="%9."/>
      <w:lvlJc w:val="right"/>
      <w:pPr>
        <w:ind w:left="6394" w:hanging="180"/>
      </w:pPr>
      <w:rPr>
        <w:rFonts w:hint="default"/>
      </w:rPr>
    </w:lvl>
  </w:abstractNum>
  <w:abstractNum w:abstractNumId="12" w15:restartNumberingAfterBreak="0">
    <w:nsid w:val="7A740DA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781413363">
    <w:abstractNumId w:val="10"/>
  </w:num>
  <w:num w:numId="2" w16cid:durableId="1737583502">
    <w:abstractNumId w:val="9"/>
  </w:num>
  <w:num w:numId="3" w16cid:durableId="252519539">
    <w:abstractNumId w:val="7"/>
  </w:num>
  <w:num w:numId="4" w16cid:durableId="1886260112">
    <w:abstractNumId w:val="6"/>
  </w:num>
  <w:num w:numId="5" w16cid:durableId="1674455565">
    <w:abstractNumId w:val="5"/>
  </w:num>
  <w:num w:numId="6" w16cid:durableId="606885784">
    <w:abstractNumId w:val="4"/>
  </w:num>
  <w:num w:numId="7" w16cid:durableId="1469590274">
    <w:abstractNumId w:val="8"/>
  </w:num>
  <w:num w:numId="8" w16cid:durableId="258871272">
    <w:abstractNumId w:val="3"/>
  </w:num>
  <w:num w:numId="9" w16cid:durableId="1298608326">
    <w:abstractNumId w:val="2"/>
  </w:num>
  <w:num w:numId="10" w16cid:durableId="229342977">
    <w:abstractNumId w:val="1"/>
  </w:num>
  <w:num w:numId="11" w16cid:durableId="475533046">
    <w:abstractNumId w:val="0"/>
  </w:num>
  <w:num w:numId="12" w16cid:durableId="1914850717">
    <w:abstractNumId w:val="11"/>
  </w:num>
  <w:num w:numId="13" w16cid:durableId="18445119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3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26B"/>
    <w:rsid w:val="00001AC3"/>
    <w:rsid w:val="00006341"/>
    <w:rsid w:val="0001100B"/>
    <w:rsid w:val="00014B8F"/>
    <w:rsid w:val="000154FD"/>
    <w:rsid w:val="00015EED"/>
    <w:rsid w:val="000240CD"/>
    <w:rsid w:val="00035E79"/>
    <w:rsid w:val="00036CD0"/>
    <w:rsid w:val="000376A6"/>
    <w:rsid w:val="00042D19"/>
    <w:rsid w:val="00054477"/>
    <w:rsid w:val="000555B3"/>
    <w:rsid w:val="00056DFE"/>
    <w:rsid w:val="00057EB5"/>
    <w:rsid w:val="00067C0D"/>
    <w:rsid w:val="00076659"/>
    <w:rsid w:val="00076860"/>
    <w:rsid w:val="000815AA"/>
    <w:rsid w:val="00081BD2"/>
    <w:rsid w:val="0008344F"/>
    <w:rsid w:val="00087628"/>
    <w:rsid w:val="000D4E10"/>
    <w:rsid w:val="000D5476"/>
    <w:rsid w:val="000E12BD"/>
    <w:rsid w:val="000E49A2"/>
    <w:rsid w:val="000F6D20"/>
    <w:rsid w:val="00101E97"/>
    <w:rsid w:val="00102EA3"/>
    <w:rsid w:val="00107772"/>
    <w:rsid w:val="001125A6"/>
    <w:rsid w:val="0012066D"/>
    <w:rsid w:val="00127B4D"/>
    <w:rsid w:val="00143966"/>
    <w:rsid w:val="00146CCD"/>
    <w:rsid w:val="0015668A"/>
    <w:rsid w:val="00164B51"/>
    <w:rsid w:val="00166A80"/>
    <w:rsid w:val="0016742A"/>
    <w:rsid w:val="00185C52"/>
    <w:rsid w:val="001A1AD0"/>
    <w:rsid w:val="001A3004"/>
    <w:rsid w:val="001B41A6"/>
    <w:rsid w:val="001B552B"/>
    <w:rsid w:val="001C2437"/>
    <w:rsid w:val="001C541D"/>
    <w:rsid w:val="001E2178"/>
    <w:rsid w:val="001E6591"/>
    <w:rsid w:val="001F532F"/>
    <w:rsid w:val="001F637B"/>
    <w:rsid w:val="002120C8"/>
    <w:rsid w:val="002121F4"/>
    <w:rsid w:val="00215FCC"/>
    <w:rsid w:val="0022163C"/>
    <w:rsid w:val="002237DF"/>
    <w:rsid w:val="002307BF"/>
    <w:rsid w:val="00235EC0"/>
    <w:rsid w:val="00236461"/>
    <w:rsid w:val="00241D6A"/>
    <w:rsid w:val="0025284B"/>
    <w:rsid w:val="0025438F"/>
    <w:rsid w:val="0026775A"/>
    <w:rsid w:val="002A1829"/>
    <w:rsid w:val="002B2E02"/>
    <w:rsid w:val="002B4470"/>
    <w:rsid w:val="002E5FB4"/>
    <w:rsid w:val="002E6049"/>
    <w:rsid w:val="002F0E31"/>
    <w:rsid w:val="002F16AC"/>
    <w:rsid w:val="002F66AF"/>
    <w:rsid w:val="002F6D7A"/>
    <w:rsid w:val="00307832"/>
    <w:rsid w:val="00310AA2"/>
    <w:rsid w:val="0032094B"/>
    <w:rsid w:val="00322BBD"/>
    <w:rsid w:val="00332FB5"/>
    <w:rsid w:val="00343EDA"/>
    <w:rsid w:val="003553E4"/>
    <w:rsid w:val="00370D3C"/>
    <w:rsid w:val="003965A6"/>
    <w:rsid w:val="003A1DCC"/>
    <w:rsid w:val="003A642F"/>
    <w:rsid w:val="003B301D"/>
    <w:rsid w:val="003C0719"/>
    <w:rsid w:val="003C6FE9"/>
    <w:rsid w:val="003E6ED0"/>
    <w:rsid w:val="00406521"/>
    <w:rsid w:val="00416573"/>
    <w:rsid w:val="00422329"/>
    <w:rsid w:val="0043038B"/>
    <w:rsid w:val="00433759"/>
    <w:rsid w:val="00434BA1"/>
    <w:rsid w:val="004402D0"/>
    <w:rsid w:val="00444561"/>
    <w:rsid w:val="00445477"/>
    <w:rsid w:val="00472BAC"/>
    <w:rsid w:val="004B05BF"/>
    <w:rsid w:val="004B150C"/>
    <w:rsid w:val="004B1CBE"/>
    <w:rsid w:val="004C1238"/>
    <w:rsid w:val="004D1235"/>
    <w:rsid w:val="004D31D4"/>
    <w:rsid w:val="004D368C"/>
    <w:rsid w:val="004D4DAA"/>
    <w:rsid w:val="004E6DB2"/>
    <w:rsid w:val="005000EF"/>
    <w:rsid w:val="005050E2"/>
    <w:rsid w:val="00511287"/>
    <w:rsid w:val="0053664B"/>
    <w:rsid w:val="005377E5"/>
    <w:rsid w:val="005661C7"/>
    <w:rsid w:val="00571045"/>
    <w:rsid w:val="0058419F"/>
    <w:rsid w:val="00595CD4"/>
    <w:rsid w:val="005A45B1"/>
    <w:rsid w:val="005B441A"/>
    <w:rsid w:val="005B499B"/>
    <w:rsid w:val="005C13CD"/>
    <w:rsid w:val="005C63DA"/>
    <w:rsid w:val="005C6BC7"/>
    <w:rsid w:val="005F02C2"/>
    <w:rsid w:val="005F05CF"/>
    <w:rsid w:val="005F3A4A"/>
    <w:rsid w:val="005F5831"/>
    <w:rsid w:val="006202B3"/>
    <w:rsid w:val="006226AF"/>
    <w:rsid w:val="00626F79"/>
    <w:rsid w:val="00633EF5"/>
    <w:rsid w:val="00634695"/>
    <w:rsid w:val="00636F25"/>
    <w:rsid w:val="00650ED1"/>
    <w:rsid w:val="00656B22"/>
    <w:rsid w:val="0066074A"/>
    <w:rsid w:val="00670D04"/>
    <w:rsid w:val="00671F95"/>
    <w:rsid w:val="00674861"/>
    <w:rsid w:val="006833AD"/>
    <w:rsid w:val="006A0BA2"/>
    <w:rsid w:val="006A2722"/>
    <w:rsid w:val="006A2F50"/>
    <w:rsid w:val="006A59A7"/>
    <w:rsid w:val="006A7583"/>
    <w:rsid w:val="006B6442"/>
    <w:rsid w:val="006D11E6"/>
    <w:rsid w:val="006E0FC6"/>
    <w:rsid w:val="006F0D80"/>
    <w:rsid w:val="006F51C0"/>
    <w:rsid w:val="00706C49"/>
    <w:rsid w:val="0071484A"/>
    <w:rsid w:val="00740500"/>
    <w:rsid w:val="007557C3"/>
    <w:rsid w:val="007642A6"/>
    <w:rsid w:val="00775414"/>
    <w:rsid w:val="00784E8C"/>
    <w:rsid w:val="007A2176"/>
    <w:rsid w:val="007A3745"/>
    <w:rsid w:val="007B4ADD"/>
    <w:rsid w:val="007C6E78"/>
    <w:rsid w:val="007E1F0B"/>
    <w:rsid w:val="007E65B6"/>
    <w:rsid w:val="007E7146"/>
    <w:rsid w:val="00800A8D"/>
    <w:rsid w:val="00801235"/>
    <w:rsid w:val="008275B5"/>
    <w:rsid w:val="00835629"/>
    <w:rsid w:val="0083784B"/>
    <w:rsid w:val="00837D40"/>
    <w:rsid w:val="008500A7"/>
    <w:rsid w:val="00873FF1"/>
    <w:rsid w:val="00883389"/>
    <w:rsid w:val="0089740B"/>
    <w:rsid w:val="0089740C"/>
    <w:rsid w:val="008A437E"/>
    <w:rsid w:val="008A49A9"/>
    <w:rsid w:val="008D293C"/>
    <w:rsid w:val="008E6391"/>
    <w:rsid w:val="00917125"/>
    <w:rsid w:val="00922F62"/>
    <w:rsid w:val="00926DB5"/>
    <w:rsid w:val="00972EE3"/>
    <w:rsid w:val="00985425"/>
    <w:rsid w:val="00986AB9"/>
    <w:rsid w:val="009962E9"/>
    <w:rsid w:val="009A1791"/>
    <w:rsid w:val="009A2827"/>
    <w:rsid w:val="009A426B"/>
    <w:rsid w:val="009B1237"/>
    <w:rsid w:val="009B764F"/>
    <w:rsid w:val="009F419C"/>
    <w:rsid w:val="00A00DE4"/>
    <w:rsid w:val="00A01402"/>
    <w:rsid w:val="00A0285C"/>
    <w:rsid w:val="00A21D50"/>
    <w:rsid w:val="00A30329"/>
    <w:rsid w:val="00A33FA7"/>
    <w:rsid w:val="00A52112"/>
    <w:rsid w:val="00A570EB"/>
    <w:rsid w:val="00A6196A"/>
    <w:rsid w:val="00A726EC"/>
    <w:rsid w:val="00A73052"/>
    <w:rsid w:val="00A93242"/>
    <w:rsid w:val="00A97716"/>
    <w:rsid w:val="00AA26D0"/>
    <w:rsid w:val="00AB748F"/>
    <w:rsid w:val="00AB7D01"/>
    <w:rsid w:val="00AE04FC"/>
    <w:rsid w:val="00AF5455"/>
    <w:rsid w:val="00B22B4F"/>
    <w:rsid w:val="00B24153"/>
    <w:rsid w:val="00B4176D"/>
    <w:rsid w:val="00B4760B"/>
    <w:rsid w:val="00B5062F"/>
    <w:rsid w:val="00B508A4"/>
    <w:rsid w:val="00B5597A"/>
    <w:rsid w:val="00B64B36"/>
    <w:rsid w:val="00B67B2D"/>
    <w:rsid w:val="00B76837"/>
    <w:rsid w:val="00B80365"/>
    <w:rsid w:val="00B86685"/>
    <w:rsid w:val="00B86867"/>
    <w:rsid w:val="00BA0EFC"/>
    <w:rsid w:val="00BA24AB"/>
    <w:rsid w:val="00BA72EB"/>
    <w:rsid w:val="00BB3790"/>
    <w:rsid w:val="00BB57B3"/>
    <w:rsid w:val="00BC7B5A"/>
    <w:rsid w:val="00BD45A4"/>
    <w:rsid w:val="00BE1561"/>
    <w:rsid w:val="00BE65E1"/>
    <w:rsid w:val="00BF09D8"/>
    <w:rsid w:val="00BF5317"/>
    <w:rsid w:val="00C00881"/>
    <w:rsid w:val="00C069F1"/>
    <w:rsid w:val="00C1141C"/>
    <w:rsid w:val="00C13F95"/>
    <w:rsid w:val="00C30AF5"/>
    <w:rsid w:val="00C32856"/>
    <w:rsid w:val="00C35264"/>
    <w:rsid w:val="00C352FB"/>
    <w:rsid w:val="00C36C60"/>
    <w:rsid w:val="00C7194E"/>
    <w:rsid w:val="00C7423C"/>
    <w:rsid w:val="00C86CAB"/>
    <w:rsid w:val="00C905A0"/>
    <w:rsid w:val="00C9167F"/>
    <w:rsid w:val="00CB4C33"/>
    <w:rsid w:val="00CB642F"/>
    <w:rsid w:val="00CC5455"/>
    <w:rsid w:val="00CD1D17"/>
    <w:rsid w:val="00CD5079"/>
    <w:rsid w:val="00CE2337"/>
    <w:rsid w:val="00CF216D"/>
    <w:rsid w:val="00D02394"/>
    <w:rsid w:val="00D02661"/>
    <w:rsid w:val="00D04361"/>
    <w:rsid w:val="00D103AF"/>
    <w:rsid w:val="00D50957"/>
    <w:rsid w:val="00D52DC8"/>
    <w:rsid w:val="00D60419"/>
    <w:rsid w:val="00D657F3"/>
    <w:rsid w:val="00D707CD"/>
    <w:rsid w:val="00D72802"/>
    <w:rsid w:val="00D7785F"/>
    <w:rsid w:val="00D83ECA"/>
    <w:rsid w:val="00D8583A"/>
    <w:rsid w:val="00D85A5F"/>
    <w:rsid w:val="00D9038C"/>
    <w:rsid w:val="00D939CE"/>
    <w:rsid w:val="00DA3AC0"/>
    <w:rsid w:val="00DA49B8"/>
    <w:rsid w:val="00DA4EF4"/>
    <w:rsid w:val="00DA5CCC"/>
    <w:rsid w:val="00DB123F"/>
    <w:rsid w:val="00DB71FD"/>
    <w:rsid w:val="00DC1309"/>
    <w:rsid w:val="00DC4D53"/>
    <w:rsid w:val="00DC7DD9"/>
    <w:rsid w:val="00DD7195"/>
    <w:rsid w:val="00DE3DCD"/>
    <w:rsid w:val="00DE72F4"/>
    <w:rsid w:val="00DF1379"/>
    <w:rsid w:val="00DF2479"/>
    <w:rsid w:val="00E15B45"/>
    <w:rsid w:val="00E21351"/>
    <w:rsid w:val="00E249D4"/>
    <w:rsid w:val="00E31798"/>
    <w:rsid w:val="00E46B28"/>
    <w:rsid w:val="00E50EF9"/>
    <w:rsid w:val="00E50F8D"/>
    <w:rsid w:val="00E51E9F"/>
    <w:rsid w:val="00E5232E"/>
    <w:rsid w:val="00E5250E"/>
    <w:rsid w:val="00E53B5A"/>
    <w:rsid w:val="00E71D94"/>
    <w:rsid w:val="00E7726F"/>
    <w:rsid w:val="00E83377"/>
    <w:rsid w:val="00E91219"/>
    <w:rsid w:val="00E93686"/>
    <w:rsid w:val="00E96A7B"/>
    <w:rsid w:val="00EA6786"/>
    <w:rsid w:val="00EC2DD2"/>
    <w:rsid w:val="00EC3B57"/>
    <w:rsid w:val="00ED0022"/>
    <w:rsid w:val="00EF1139"/>
    <w:rsid w:val="00EF4E5B"/>
    <w:rsid w:val="00EF5285"/>
    <w:rsid w:val="00F02FDB"/>
    <w:rsid w:val="00F07BB4"/>
    <w:rsid w:val="00F14846"/>
    <w:rsid w:val="00F22338"/>
    <w:rsid w:val="00F25E0B"/>
    <w:rsid w:val="00F26123"/>
    <w:rsid w:val="00F273A6"/>
    <w:rsid w:val="00F416F1"/>
    <w:rsid w:val="00F4324B"/>
    <w:rsid w:val="00F604DD"/>
    <w:rsid w:val="00F65818"/>
    <w:rsid w:val="00F849E1"/>
    <w:rsid w:val="00F91460"/>
    <w:rsid w:val="00F97931"/>
    <w:rsid w:val="00FA24C6"/>
    <w:rsid w:val="00FA4593"/>
    <w:rsid w:val="00FA6989"/>
    <w:rsid w:val="00FC0924"/>
    <w:rsid w:val="00FD20B0"/>
    <w:rsid w:val="00FD6E9A"/>
    <w:rsid w:val="00FE4E96"/>
    <w:rsid w:val="00FE5248"/>
    <w:rsid w:val="00FE6F7F"/>
    <w:rsid w:val="0B4665DA"/>
    <w:rsid w:val="1DAF0187"/>
    <w:rsid w:val="6A3D6B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53F882"/>
  <w15:chartTrackingRefBased/>
  <w15:docId w15:val="{A7898459-5B6F-49F0-9FB0-3F3FAA13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49B8"/>
    <w:pPr>
      <w:widowControl w:val="0"/>
      <w:autoSpaceDE w:val="0"/>
      <w:autoSpaceDN w:val="0"/>
      <w:adjustRightInd w:val="0"/>
    </w:pPr>
    <w:rPr>
      <w:rFonts w:ascii="Arial" w:hAnsi="Arial"/>
      <w:sz w:val="24"/>
      <w:szCs w:val="24"/>
    </w:rPr>
  </w:style>
  <w:style w:type="paragraph" w:styleId="Heading1">
    <w:name w:val="heading 1"/>
    <w:next w:val="BodyText"/>
    <w:link w:val="Heading1Char"/>
    <w:qFormat/>
    <w:rsid w:val="00DA49B8"/>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DA49B8"/>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DA49B8"/>
    <w:pPr>
      <w:outlineLvl w:val="2"/>
    </w:pPr>
  </w:style>
  <w:style w:type="paragraph" w:styleId="Heading4">
    <w:name w:val="heading 4"/>
    <w:next w:val="BodyText"/>
    <w:link w:val="Heading4Char"/>
    <w:uiPriority w:val="9"/>
    <w:semiHidden/>
    <w:unhideWhenUsed/>
    <w:qFormat/>
    <w:rsid w:val="00DA49B8"/>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Header">
    <w:name w:val="header"/>
    <w:basedOn w:val="Normal"/>
    <w:rsid w:val="00B86685"/>
    <w:pPr>
      <w:tabs>
        <w:tab w:val="center" w:pos="4320"/>
        <w:tab w:val="right" w:pos="8640"/>
      </w:tabs>
    </w:pPr>
  </w:style>
  <w:style w:type="paragraph" w:styleId="Footer">
    <w:name w:val="footer"/>
    <w:basedOn w:val="Normal"/>
    <w:rsid w:val="00B86685"/>
    <w:pPr>
      <w:tabs>
        <w:tab w:val="center" w:pos="4320"/>
        <w:tab w:val="right" w:pos="8640"/>
      </w:tabs>
    </w:pPr>
  </w:style>
  <w:style w:type="table" w:styleId="TableGrid">
    <w:name w:val="Table Grid"/>
    <w:basedOn w:val="TableNormal"/>
    <w:rsid w:val="00F26123"/>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33759"/>
    <w:rPr>
      <w:rFonts w:ascii="Tahoma" w:hAnsi="Tahoma" w:cs="Tahoma"/>
      <w:sz w:val="16"/>
      <w:szCs w:val="16"/>
    </w:rPr>
  </w:style>
  <w:style w:type="paragraph" w:styleId="ListParagraph">
    <w:name w:val="List Paragraph"/>
    <w:basedOn w:val="Normal"/>
    <w:uiPriority w:val="1"/>
    <w:qFormat/>
    <w:rsid w:val="001E6591"/>
    <w:pPr>
      <w:ind w:left="720"/>
      <w:contextualSpacing/>
    </w:pPr>
  </w:style>
  <w:style w:type="paragraph" w:styleId="Title">
    <w:name w:val="Title"/>
    <w:next w:val="BodyText"/>
    <w:link w:val="TitleChar"/>
    <w:qFormat/>
    <w:rsid w:val="00DA49B8"/>
    <w:pPr>
      <w:spacing w:before="220" w:after="220"/>
      <w:jc w:val="center"/>
    </w:pPr>
    <w:rPr>
      <w:rFonts w:ascii="Arial" w:hAnsi="Arial" w:cs="Arial"/>
      <w:sz w:val="22"/>
      <w:szCs w:val="22"/>
    </w:rPr>
  </w:style>
  <w:style w:type="character" w:customStyle="1" w:styleId="TitleChar">
    <w:name w:val="Title Char"/>
    <w:basedOn w:val="DefaultParagraphFont"/>
    <w:link w:val="Title"/>
    <w:rsid w:val="00DA49B8"/>
    <w:rPr>
      <w:rFonts w:ascii="Arial" w:hAnsi="Arial" w:cs="Arial"/>
      <w:sz w:val="22"/>
      <w:szCs w:val="22"/>
    </w:rPr>
  </w:style>
  <w:style w:type="paragraph" w:customStyle="1" w:styleId="EffectiveDate">
    <w:name w:val="Effective Date"/>
    <w:next w:val="BodyText"/>
    <w:qFormat/>
    <w:rsid w:val="00DA49B8"/>
    <w:pPr>
      <w:spacing w:before="220" w:after="440"/>
      <w:jc w:val="center"/>
    </w:pPr>
    <w:rPr>
      <w:rFonts w:ascii="Arial" w:hAnsi="Arial" w:cs="Arial"/>
      <w:sz w:val="22"/>
      <w:szCs w:val="22"/>
    </w:rPr>
  </w:style>
  <w:style w:type="character" w:customStyle="1" w:styleId="Heading1Char">
    <w:name w:val="Heading 1 Char"/>
    <w:basedOn w:val="DefaultParagraphFont"/>
    <w:link w:val="Heading1"/>
    <w:rsid w:val="00DA49B8"/>
    <w:rPr>
      <w:rFonts w:ascii="Arial" w:eastAsiaTheme="majorEastAsia" w:hAnsi="Arial" w:cstheme="majorBidi"/>
      <w:caps/>
      <w:sz w:val="22"/>
      <w:szCs w:val="22"/>
    </w:rPr>
  </w:style>
  <w:style w:type="paragraph" w:styleId="BodyText">
    <w:name w:val="Body Text"/>
    <w:link w:val="BodyTextChar"/>
    <w:rsid w:val="00DA49B8"/>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DA49B8"/>
    <w:rPr>
      <w:rFonts w:ascii="Arial" w:eastAsiaTheme="minorHAnsi" w:hAnsi="Arial" w:cs="Arial"/>
      <w:sz w:val="22"/>
      <w:szCs w:val="22"/>
    </w:rPr>
  </w:style>
  <w:style w:type="paragraph" w:customStyle="1" w:styleId="HeadingAttachment">
    <w:name w:val="Heading Attachment"/>
    <w:next w:val="BodyText"/>
    <w:qFormat/>
    <w:rsid w:val="00D939CE"/>
    <w:pPr>
      <w:keepNext/>
      <w:spacing w:after="220"/>
      <w:jc w:val="center"/>
      <w:outlineLvl w:val="0"/>
    </w:pPr>
    <w:rPr>
      <w:rFonts w:ascii="Arial" w:hAnsi="Arial" w:cs="Arial"/>
      <w:sz w:val="22"/>
      <w:szCs w:val="22"/>
    </w:rPr>
  </w:style>
  <w:style w:type="paragraph" w:customStyle="1" w:styleId="StyleEffectiveDateAfter0pt">
    <w:name w:val="Style Effective Date + After:  0 pt"/>
    <w:basedOn w:val="EffectiveDate"/>
    <w:rsid w:val="0066074A"/>
    <w:pPr>
      <w:spacing w:after="220"/>
    </w:pPr>
    <w:rPr>
      <w:rFonts w:cs="Times New Roman"/>
      <w:szCs w:val="20"/>
    </w:rPr>
  </w:style>
  <w:style w:type="paragraph" w:customStyle="1" w:styleId="Quote-indented">
    <w:name w:val="Quote-indented"/>
    <w:next w:val="BodyText"/>
    <w:qFormat/>
    <w:rsid w:val="0016742A"/>
    <w:pPr>
      <w:spacing w:after="220"/>
      <w:ind w:left="720" w:right="720"/>
    </w:pPr>
    <w:rPr>
      <w:rFonts w:ascii="Arial" w:hAnsi="Arial" w:cs="Arial"/>
      <w:noProof/>
      <w:sz w:val="22"/>
      <w:szCs w:val="22"/>
    </w:rPr>
  </w:style>
  <w:style w:type="paragraph" w:styleId="Revision">
    <w:name w:val="Revision"/>
    <w:hidden/>
    <w:uiPriority w:val="99"/>
    <w:semiHidden/>
    <w:rsid w:val="00DD7195"/>
    <w:rPr>
      <w:rFonts w:ascii="Arial" w:hAnsi="Arial"/>
      <w:sz w:val="24"/>
      <w:szCs w:val="24"/>
    </w:rPr>
  </w:style>
  <w:style w:type="character" w:styleId="CommentReference">
    <w:name w:val="annotation reference"/>
    <w:basedOn w:val="DefaultParagraphFont"/>
    <w:rsid w:val="0083784B"/>
    <w:rPr>
      <w:sz w:val="16"/>
      <w:szCs w:val="16"/>
    </w:rPr>
  </w:style>
  <w:style w:type="paragraph" w:styleId="CommentText">
    <w:name w:val="annotation text"/>
    <w:basedOn w:val="Normal"/>
    <w:link w:val="CommentTextChar"/>
    <w:rsid w:val="0083784B"/>
    <w:rPr>
      <w:sz w:val="20"/>
      <w:szCs w:val="20"/>
    </w:rPr>
  </w:style>
  <w:style w:type="character" w:customStyle="1" w:styleId="CommentTextChar">
    <w:name w:val="Comment Text Char"/>
    <w:basedOn w:val="DefaultParagraphFont"/>
    <w:link w:val="CommentText"/>
    <w:rsid w:val="0083784B"/>
    <w:rPr>
      <w:rFonts w:ascii="Arial" w:hAnsi="Arial"/>
    </w:rPr>
  </w:style>
  <w:style w:type="paragraph" w:styleId="CommentSubject">
    <w:name w:val="annotation subject"/>
    <w:basedOn w:val="CommentText"/>
    <w:next w:val="CommentText"/>
    <w:link w:val="CommentSubjectChar"/>
    <w:semiHidden/>
    <w:unhideWhenUsed/>
    <w:rsid w:val="0083784B"/>
    <w:rPr>
      <w:b/>
      <w:bCs/>
    </w:rPr>
  </w:style>
  <w:style w:type="character" w:customStyle="1" w:styleId="CommentSubjectChar">
    <w:name w:val="Comment Subject Char"/>
    <w:basedOn w:val="CommentTextChar"/>
    <w:link w:val="CommentSubject"/>
    <w:semiHidden/>
    <w:rsid w:val="0083784B"/>
    <w:rPr>
      <w:rFonts w:ascii="Arial" w:hAnsi="Arial"/>
      <w:b/>
      <w:bCs/>
    </w:rPr>
  </w:style>
  <w:style w:type="character" w:styleId="Mention">
    <w:name w:val="Mention"/>
    <w:basedOn w:val="DefaultParagraphFont"/>
    <w:uiPriority w:val="99"/>
    <w:unhideWhenUsed/>
    <w:rsid w:val="00DF2479"/>
    <w:rPr>
      <w:color w:val="2B579A"/>
      <w:shd w:val="clear" w:color="auto" w:fill="E1DFDD"/>
    </w:rPr>
  </w:style>
  <w:style w:type="paragraph" w:customStyle="1" w:styleId="attachmenttitle">
    <w:name w:val="attachment title"/>
    <w:next w:val="BodyText"/>
    <w:qFormat/>
    <w:rsid w:val="00DA49B8"/>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DA49B8"/>
    <w:rPr>
      <w:rFonts w:ascii="Arial" w:eastAsiaTheme="minorHAnsi" w:hAnsi="Arial" w:cstheme="minorBidi"/>
      <w:sz w:val="22"/>
      <w:szCs w:val="22"/>
    </w:rPr>
  </w:style>
  <w:style w:type="paragraph" w:styleId="BodyText2">
    <w:name w:val="Body Text 2"/>
    <w:link w:val="BodyText2Char"/>
    <w:rsid w:val="00DA49B8"/>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DA49B8"/>
    <w:rPr>
      <w:rFonts w:ascii="Arial" w:eastAsiaTheme="majorEastAsia" w:hAnsi="Arial" w:cstheme="majorBidi"/>
      <w:sz w:val="22"/>
      <w:szCs w:val="22"/>
    </w:rPr>
  </w:style>
  <w:style w:type="paragraph" w:styleId="BodyText3">
    <w:name w:val="Body Text 3"/>
    <w:basedOn w:val="BodyText"/>
    <w:link w:val="BodyText3Char"/>
    <w:rsid w:val="00DA49B8"/>
    <w:pPr>
      <w:ind w:left="720"/>
    </w:pPr>
    <w:rPr>
      <w:rFonts w:eastAsiaTheme="majorEastAsia" w:cstheme="majorBidi"/>
    </w:rPr>
  </w:style>
  <w:style w:type="character" w:customStyle="1" w:styleId="BodyText3Char">
    <w:name w:val="Body Text 3 Char"/>
    <w:basedOn w:val="DefaultParagraphFont"/>
    <w:link w:val="BodyText3"/>
    <w:rsid w:val="00DA49B8"/>
    <w:rPr>
      <w:rFonts w:ascii="Arial" w:eastAsiaTheme="majorEastAsia" w:hAnsi="Arial" w:cstheme="majorBidi"/>
      <w:sz w:val="22"/>
      <w:szCs w:val="22"/>
    </w:rPr>
  </w:style>
  <w:style w:type="paragraph" w:customStyle="1" w:styleId="END">
    <w:name w:val="END"/>
    <w:next w:val="BodyText"/>
    <w:qFormat/>
    <w:rsid w:val="00DA49B8"/>
    <w:pPr>
      <w:autoSpaceDE w:val="0"/>
      <w:autoSpaceDN w:val="0"/>
      <w:adjustRightInd w:val="0"/>
      <w:spacing w:before="440" w:after="440"/>
      <w:jc w:val="center"/>
    </w:pPr>
    <w:rPr>
      <w:rFonts w:ascii="Arial" w:hAnsi="Arial" w:cs="Arial"/>
      <w:sz w:val="22"/>
      <w:szCs w:val="22"/>
    </w:rPr>
  </w:style>
  <w:style w:type="character" w:customStyle="1" w:styleId="Heading2Char">
    <w:name w:val="Heading 2 Char"/>
    <w:basedOn w:val="DefaultParagraphFont"/>
    <w:link w:val="Heading2"/>
    <w:rsid w:val="00DA49B8"/>
    <w:rPr>
      <w:rFonts w:ascii="Arial" w:eastAsiaTheme="majorEastAsia" w:hAnsi="Arial" w:cstheme="majorBidi"/>
      <w:sz w:val="22"/>
      <w:szCs w:val="22"/>
    </w:rPr>
  </w:style>
  <w:style w:type="character" w:customStyle="1" w:styleId="Heading3Char">
    <w:name w:val="Heading 3 Char"/>
    <w:basedOn w:val="DefaultParagraphFont"/>
    <w:link w:val="Heading3"/>
    <w:rsid w:val="00DA49B8"/>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DA49B8"/>
    <w:rPr>
      <w:rFonts w:asciiTheme="majorHAnsi" w:eastAsiaTheme="majorEastAsia" w:hAnsiTheme="majorHAnsi" w:cstheme="majorBidi"/>
      <w:iCs/>
      <w:sz w:val="22"/>
      <w:szCs w:val="22"/>
    </w:rPr>
  </w:style>
  <w:style w:type="table" w:customStyle="1" w:styleId="IM">
    <w:name w:val="IM"/>
    <w:basedOn w:val="TableNormal"/>
    <w:uiPriority w:val="99"/>
    <w:rsid w:val="00DA49B8"/>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DA49B8"/>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DA49B8"/>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DA49B8"/>
    <w:rPr>
      <w:rFonts w:ascii="Arial" w:eastAsiaTheme="minorHAnsi"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13A74EF-B691-4CF5-A0F1-AB7E04EE6CB5}">
  <ds:schemaRefs>
    <ds:schemaRef ds:uri="http://schemas.microsoft.com/sharepoint/v3/contenttype/forms"/>
  </ds:schemaRefs>
</ds:datastoreItem>
</file>

<file path=customXml/itemProps2.xml><?xml version="1.0" encoding="utf-8"?>
<ds:datastoreItem xmlns:ds="http://schemas.openxmlformats.org/officeDocument/2006/customXml" ds:itemID="{4B840444-699A-4046-9ABA-743FE421D5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4A7D8F-3DE3-4B78-88E0-C473546943C4}">
  <ds:schemaRefs>
    <ds:schemaRef ds:uri="http://schemas.microsoft.com/office/2006/metadata/properties"/>
    <ds:schemaRef ds:uri="http://schemas.microsoft.com/office/infopath/2007/PartnerControls"/>
    <ds:schemaRef ds:uri="http://schemas.microsoft.com/sharepoint/v3"/>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4</Pages>
  <Words>845</Words>
  <Characters>4820</Characters>
  <Application>Microsoft Office Word</Application>
  <DocSecurity>2</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2</cp:revision>
  <dcterms:created xsi:type="dcterms:W3CDTF">2024-12-13T18:08:00Z</dcterms:created>
  <dcterms:modified xsi:type="dcterms:W3CDTF">2024-12-13T18:09:00Z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