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DF7E8" w14:textId="20CB311F" w:rsidR="00156C41" w:rsidRPr="00A651D9" w:rsidRDefault="00156C41" w:rsidP="00F66223">
      <w:pPr>
        <w:pStyle w:val="NRCINSPECTIONMANUAL"/>
        <w:spacing w:after="0" w:line="276" w:lineRule="auto"/>
        <w:contextualSpacing/>
      </w:pPr>
      <w:r w:rsidRPr="00A651D9">
        <w:tab/>
      </w:r>
      <w:r w:rsidRPr="00A651D9">
        <w:rPr>
          <w:b/>
          <w:bCs/>
          <w:sz w:val="38"/>
          <w:szCs w:val="38"/>
        </w:rPr>
        <w:t>NRC INSPECTION MANUAL</w:t>
      </w:r>
      <w:r w:rsidRPr="00A651D9">
        <w:tab/>
      </w:r>
      <w:r w:rsidR="00A917BB" w:rsidRPr="5B8DE5C8">
        <w:t>NSIR</w:t>
      </w:r>
      <w:r w:rsidR="00D70322" w:rsidRPr="5B8DE5C8">
        <w:t>/DSO</w:t>
      </w:r>
    </w:p>
    <w:p w14:paraId="71211857" w14:textId="1838939D" w:rsidR="00234C52" w:rsidRDefault="005D3CC4" w:rsidP="000D5C02">
      <w:pPr>
        <w:pStyle w:val="IMCIP"/>
        <w:widowControl/>
        <w:spacing w:after="0"/>
        <w:contextualSpacing/>
      </w:pPr>
      <w:r w:rsidRPr="00A651D9">
        <w:t xml:space="preserve">INSPECTION PROCEDURE </w:t>
      </w:r>
      <w:r w:rsidR="009D7B93" w:rsidRPr="00A651D9">
        <w:t>81000.03</w:t>
      </w:r>
    </w:p>
    <w:p w14:paraId="4A45CB05" w14:textId="5627567A" w:rsidR="00234C52" w:rsidRPr="00952264" w:rsidRDefault="001C696F" w:rsidP="00952264">
      <w:pPr>
        <w:pStyle w:val="Title"/>
        <w:autoSpaceDE w:val="0"/>
        <w:autoSpaceDN w:val="0"/>
        <w:adjustRightInd w:val="0"/>
        <w:rPr>
          <w:spacing w:val="-2"/>
        </w:rPr>
      </w:pPr>
      <w:r w:rsidRPr="00A651D9">
        <w:t>P</w:t>
      </w:r>
      <w:r w:rsidR="004D53D8" w:rsidRPr="00A651D9">
        <w:t>ER</w:t>
      </w:r>
      <w:r w:rsidR="00B50B2D" w:rsidRPr="00A651D9">
        <w:t>FORMANCE</w:t>
      </w:r>
      <w:r w:rsidRPr="00A651D9">
        <w:rPr>
          <w:spacing w:val="-13"/>
        </w:rPr>
        <w:t xml:space="preserve"> </w:t>
      </w:r>
      <w:r w:rsidRPr="00A651D9">
        <w:t>E</w:t>
      </w:r>
      <w:r w:rsidR="00B50B2D" w:rsidRPr="00A651D9">
        <w:t xml:space="preserve">VALUATION </w:t>
      </w:r>
      <w:r w:rsidRPr="00A651D9">
        <w:rPr>
          <w:spacing w:val="-2"/>
        </w:rPr>
        <w:t>P</w:t>
      </w:r>
      <w:r w:rsidR="00B50B2D" w:rsidRPr="00A651D9">
        <w:rPr>
          <w:spacing w:val="-2"/>
        </w:rPr>
        <w:t>ROGRAM</w:t>
      </w:r>
    </w:p>
    <w:p w14:paraId="33AC1D16" w14:textId="5DD24303" w:rsidR="00234C52" w:rsidRPr="00234C52" w:rsidRDefault="008D2D3E" w:rsidP="008753D4">
      <w:pPr>
        <w:pStyle w:val="EffectiveDate"/>
      </w:pPr>
      <w:r w:rsidRPr="00A651D9">
        <w:t xml:space="preserve">Effective Date: </w:t>
      </w:r>
      <w:ins w:id="0" w:author="Author">
        <w:r w:rsidR="00713130">
          <w:t>January 1, 2025</w:t>
        </w:r>
      </w:ins>
    </w:p>
    <w:p w14:paraId="1A79263B" w14:textId="60A51994" w:rsidR="0035024F" w:rsidRPr="00A651D9" w:rsidRDefault="00F55AC7" w:rsidP="00540214">
      <w:pPr>
        <w:pStyle w:val="Applicability"/>
      </w:pPr>
      <w:r w:rsidRPr="00A651D9">
        <w:t xml:space="preserve">PROGRAM </w:t>
      </w:r>
      <w:r w:rsidR="0028763E" w:rsidRPr="00A651D9">
        <w:t>APPLICABILITY:</w:t>
      </w:r>
      <w:r w:rsidR="00156C41" w:rsidRPr="00A651D9">
        <w:tab/>
      </w:r>
      <w:r w:rsidR="0072172C" w:rsidRPr="00A651D9">
        <w:t>IMC</w:t>
      </w:r>
      <w:ins w:id="1" w:author="Author">
        <w:r w:rsidR="006B2807">
          <w:t>s</w:t>
        </w:r>
      </w:ins>
      <w:r w:rsidR="0072172C" w:rsidRPr="00A651D9">
        <w:t xml:space="preserve"> </w:t>
      </w:r>
      <w:r w:rsidR="0056140C" w:rsidRPr="00A651D9">
        <w:t>2200</w:t>
      </w:r>
      <w:r w:rsidR="006E149D" w:rsidRPr="00A651D9">
        <w:t xml:space="preserve"> A, </w:t>
      </w:r>
      <w:ins w:id="2" w:author="Author">
        <w:r w:rsidR="00540214" w:rsidRPr="00A651D9">
          <w:t>2562</w:t>
        </w:r>
      </w:ins>
    </w:p>
    <w:p w14:paraId="2DB4EC64" w14:textId="7F7BDF8E" w:rsidR="0035024F" w:rsidRPr="00540214" w:rsidRDefault="007543A9" w:rsidP="00540214">
      <w:pPr>
        <w:pStyle w:val="Heading1"/>
        <w:rPr>
          <w:rFonts w:cs="Arial"/>
        </w:rPr>
      </w:pPr>
      <w:r w:rsidRPr="00DF0655">
        <w:t>81</w:t>
      </w:r>
      <w:r w:rsidR="00C57E3F" w:rsidRPr="00DF0655">
        <w:t>000</w:t>
      </w:r>
      <w:r w:rsidRPr="00A651D9">
        <w:rPr>
          <w:rFonts w:cs="Arial"/>
        </w:rPr>
        <w:t>.03</w:t>
      </w:r>
      <w:r w:rsidR="006A53A0" w:rsidRPr="00A651D9">
        <w:rPr>
          <w:rFonts w:cs="Arial"/>
        </w:rPr>
        <w:t>-01</w:t>
      </w:r>
      <w:r w:rsidR="006A53A0" w:rsidRPr="00A651D9">
        <w:rPr>
          <w:rFonts w:cs="Arial"/>
        </w:rPr>
        <w:tab/>
        <w:t>INSPECTION OBJECTIVE(S)</w:t>
      </w:r>
    </w:p>
    <w:p w14:paraId="38952F29" w14:textId="747CD566" w:rsidR="0035024F" w:rsidRPr="00CE2E66" w:rsidRDefault="00990175" w:rsidP="00CE2E66">
      <w:pPr>
        <w:pStyle w:val="BodyText2"/>
        <w:numPr>
          <w:ilvl w:val="1"/>
          <w:numId w:val="27"/>
        </w:numPr>
        <w:rPr>
          <w:rFonts w:cs="Arial"/>
        </w:rPr>
      </w:pPr>
      <w:r w:rsidRPr="5B8DE5C8">
        <w:rPr>
          <w:rFonts w:cs="Arial"/>
        </w:rPr>
        <w:t>To verify that the licensee has developed and is implementing</w:t>
      </w:r>
      <w:r w:rsidR="00685885" w:rsidRPr="5B8DE5C8">
        <w:rPr>
          <w:rFonts w:cs="Arial"/>
        </w:rPr>
        <w:t>,</w:t>
      </w:r>
      <w:r w:rsidRPr="5B8DE5C8">
        <w:rPr>
          <w:rFonts w:cs="Arial"/>
        </w:rPr>
        <w:t xml:space="preserve"> or is prepared to implement</w:t>
      </w:r>
      <w:r w:rsidR="00685885" w:rsidRPr="5B8DE5C8">
        <w:rPr>
          <w:rFonts w:cs="Arial"/>
        </w:rPr>
        <w:t>,</w:t>
      </w:r>
      <w:r w:rsidRPr="5B8DE5C8">
        <w:rPr>
          <w:rFonts w:cs="Arial"/>
        </w:rPr>
        <w:t xml:space="preserve"> its </w:t>
      </w:r>
      <w:r w:rsidR="00EB25E9" w:rsidRPr="5B8DE5C8">
        <w:rPr>
          <w:rFonts w:cs="Arial"/>
        </w:rPr>
        <w:t xml:space="preserve">Performance Evaluation Program (PEP) </w:t>
      </w:r>
      <w:r w:rsidRPr="5B8DE5C8">
        <w:rPr>
          <w:rFonts w:cs="Arial"/>
        </w:rPr>
        <w:t>that demonstrates and assesses the effectiveness of the onsite physical protection program and protective strategy and the capability of the armed response team to carry out their assigned duties and responsibilities during safeguards contingency events in accordance with the regulatory requirements, U.S. Nuclear Regulatory Commission (NRC)-approved security plan, and any other applicable NRC requirement.</w:t>
      </w:r>
    </w:p>
    <w:p w14:paraId="0A898476" w14:textId="4ED7008D" w:rsidR="0035024F" w:rsidRPr="00CE2E66" w:rsidRDefault="00990175" w:rsidP="00CE2E66">
      <w:pPr>
        <w:pStyle w:val="BodyText2"/>
        <w:numPr>
          <w:ilvl w:val="1"/>
          <w:numId w:val="27"/>
        </w:numPr>
        <w:rPr>
          <w:rFonts w:cs="Arial"/>
        </w:rPr>
      </w:pPr>
      <w:r w:rsidRPr="00A651D9">
        <w:rPr>
          <w:rFonts w:cs="Arial"/>
        </w:rPr>
        <w:t>To verify that the licensee has developed and is implementing</w:t>
      </w:r>
      <w:ins w:id="3" w:author="Author">
        <w:r w:rsidR="00E00061">
          <w:rPr>
            <w:rFonts w:cs="Arial"/>
          </w:rPr>
          <w:t>,</w:t>
        </w:r>
      </w:ins>
      <w:r w:rsidRPr="00A651D9">
        <w:rPr>
          <w:rFonts w:cs="Arial"/>
        </w:rPr>
        <w:t xml:space="preserve"> or is prepared to implement</w:t>
      </w:r>
      <w:r w:rsidR="00E00061">
        <w:rPr>
          <w:rFonts w:cs="Arial"/>
        </w:rPr>
        <w:t>,</w:t>
      </w:r>
      <w:r w:rsidRPr="00A651D9">
        <w:rPr>
          <w:rFonts w:cs="Arial"/>
        </w:rPr>
        <w:t xml:space="preserve"> its </w:t>
      </w:r>
      <w:ins w:id="4" w:author="Author">
        <w:r w:rsidR="00565920">
          <w:rPr>
            <w:rFonts w:cs="Arial"/>
          </w:rPr>
          <w:t>PEP</w:t>
        </w:r>
      </w:ins>
      <w:r w:rsidR="00EB25E9" w:rsidRPr="00A651D9">
        <w:rPr>
          <w:rFonts w:cs="Arial"/>
        </w:rPr>
        <w:t xml:space="preserve"> </w:t>
      </w:r>
      <w:r w:rsidRPr="00A651D9">
        <w:rPr>
          <w:rFonts w:cs="Arial"/>
        </w:rPr>
        <w:t>that assesses the capability of the armed response team to carry out their assigned duties and responsibilities during safeguards contingency events.</w:t>
      </w:r>
    </w:p>
    <w:p w14:paraId="62C478A7" w14:textId="540593AC" w:rsidR="00F53F2A" w:rsidRPr="008003E1" w:rsidRDefault="00990175" w:rsidP="00F55369">
      <w:pPr>
        <w:pStyle w:val="BodyText2"/>
        <w:numPr>
          <w:ilvl w:val="1"/>
          <w:numId w:val="27"/>
        </w:numPr>
        <w:rPr>
          <w:rFonts w:cs="Arial"/>
        </w:rPr>
      </w:pPr>
      <w:r w:rsidRPr="00A651D9">
        <w:rPr>
          <w:rFonts w:cs="Arial"/>
        </w:rPr>
        <w:t>To assess the licensee’s capabilities relative to conducting force-on-force (FOF) exercises.</w:t>
      </w:r>
    </w:p>
    <w:p w14:paraId="77E77052" w14:textId="7F04E73E" w:rsidR="00032742" w:rsidRPr="008003E1" w:rsidRDefault="00032742" w:rsidP="00032742">
      <w:pPr>
        <w:pStyle w:val="BodyText2"/>
        <w:numPr>
          <w:ilvl w:val="1"/>
          <w:numId w:val="27"/>
        </w:numPr>
        <w:rPr>
          <w:rFonts w:cs="Arial"/>
        </w:rPr>
      </w:pPr>
      <w:bookmarkStart w:id="5" w:name="_Hlk176859187"/>
      <w:r w:rsidRPr="00350288">
        <w:t xml:space="preserve">To verify that the licensee’s physical protection program associated with this sample is designed and implemented, or is </w:t>
      </w:r>
      <w:r w:rsidRPr="0020191F">
        <w:t xml:space="preserve">prepared to </w:t>
      </w:r>
      <w:r w:rsidR="0049335A" w:rsidRPr="00251000">
        <w:t>be</w:t>
      </w:r>
      <w:r w:rsidR="0049335A" w:rsidRPr="0020191F">
        <w:t xml:space="preserve"> </w:t>
      </w:r>
      <w:r w:rsidRPr="0020191F">
        <w:t>implement</w:t>
      </w:r>
      <w:r w:rsidR="0049335A" w:rsidRPr="00251000">
        <w:t>ed</w:t>
      </w:r>
      <w:r w:rsidRPr="0020191F">
        <w:t>,</w:t>
      </w:r>
      <w:r w:rsidRPr="00350288">
        <w:t xml:space="preserve"> to meet the general performance objective of Title 10 of the </w:t>
      </w:r>
      <w:r w:rsidRPr="00F53F2A">
        <w:rPr>
          <w:i/>
        </w:rPr>
        <w:t>Code of Federal Regulations</w:t>
      </w:r>
      <w:r w:rsidRPr="00350288">
        <w:t xml:space="preserve"> (10 CFR) 73.55(b).</w:t>
      </w:r>
    </w:p>
    <w:bookmarkEnd w:id="5"/>
    <w:p w14:paraId="439D72C3" w14:textId="367F12DF" w:rsidR="0035024F" w:rsidRPr="00A651D9" w:rsidRDefault="0023293F" w:rsidP="008003E1">
      <w:pPr>
        <w:pStyle w:val="Heading1"/>
        <w:rPr>
          <w:rFonts w:cs="Arial"/>
        </w:rPr>
      </w:pPr>
      <w:r w:rsidRPr="00DF0655">
        <w:t>81</w:t>
      </w:r>
      <w:r w:rsidR="00433332" w:rsidRPr="00DF0655">
        <w:t>000</w:t>
      </w:r>
      <w:r w:rsidRPr="00A651D9">
        <w:rPr>
          <w:rFonts w:cs="Arial"/>
        </w:rPr>
        <w:t>.0</w:t>
      </w:r>
      <w:r w:rsidR="000B6679">
        <w:rPr>
          <w:rFonts w:cs="Arial"/>
        </w:rPr>
        <w:t>3</w:t>
      </w:r>
      <w:r w:rsidR="006A53A0" w:rsidRPr="00A651D9">
        <w:rPr>
          <w:rFonts w:cs="Arial"/>
        </w:rPr>
        <w:t>-02</w:t>
      </w:r>
      <w:r w:rsidR="006A53A0" w:rsidRPr="00A651D9">
        <w:rPr>
          <w:rFonts w:cs="Arial"/>
        </w:rPr>
        <w:tab/>
        <w:t>INSPECTION REQUIREMENTS</w:t>
      </w:r>
    </w:p>
    <w:p w14:paraId="56917CF5" w14:textId="54870B71" w:rsidR="00400E4A" w:rsidRPr="007B71A6" w:rsidRDefault="00F65FC1" w:rsidP="007B71A6">
      <w:pPr>
        <w:pStyle w:val="BodyText"/>
        <w:rPr>
          <w:u w:val="single"/>
        </w:rPr>
      </w:pPr>
      <w:r w:rsidRPr="007B71A6">
        <w:rPr>
          <w:u w:val="single"/>
        </w:rPr>
        <w:t>General</w:t>
      </w:r>
      <w:r w:rsidRPr="007B71A6">
        <w:rPr>
          <w:spacing w:val="-7"/>
          <w:u w:val="single"/>
        </w:rPr>
        <w:t xml:space="preserve"> </w:t>
      </w:r>
      <w:r w:rsidRPr="007B71A6">
        <w:rPr>
          <w:u w:val="single"/>
        </w:rPr>
        <w:t>Guidance</w:t>
      </w:r>
    </w:p>
    <w:p w14:paraId="11A39D98" w14:textId="63553215" w:rsidR="004F0D0D" w:rsidRPr="00A81683" w:rsidRDefault="00F65FC1" w:rsidP="006B2807">
      <w:pPr>
        <w:pStyle w:val="BodyText"/>
        <w:rPr>
          <w:ins w:id="6" w:author="Author"/>
        </w:rPr>
      </w:pPr>
      <w:r w:rsidRPr="00A81683">
        <w:t xml:space="preserve">This inspection procedure </w:t>
      </w:r>
      <w:r w:rsidR="004F0D0D" w:rsidRPr="00A81683">
        <w:t xml:space="preserve">(IP) </w:t>
      </w:r>
      <w:r w:rsidRPr="00A81683">
        <w:t xml:space="preserve">was developed to ensure the operational program established for implementation at a plant licensed in accordance with 10 CFR Part 50 </w:t>
      </w:r>
      <w:r w:rsidR="00701FFC" w:rsidRPr="00A81683">
        <w:t xml:space="preserve">or </w:t>
      </w:r>
      <w:r w:rsidRPr="00A81683">
        <w:t>10 CFR Part 52 meet all NRC requirements and objectives for operational program readiness. Note that this inspection is conducted as licensees activate the</w:t>
      </w:r>
      <w:r w:rsidR="00FE5498" w:rsidRPr="00A81683">
        <w:t>ir</w:t>
      </w:r>
      <w:r w:rsidRPr="00A81683">
        <w:t xml:space="preserve"> operational program</w:t>
      </w:r>
      <w:r w:rsidR="00FE5498" w:rsidRPr="00A81683">
        <w:t xml:space="preserve"> in accordance with IMC 2200, Appendix A, “Security Construction Inspection Program,” or IMC 2562, “Light</w:t>
      </w:r>
      <w:r w:rsidR="00765FA4" w:rsidRPr="00A81683">
        <w:t>-</w:t>
      </w:r>
      <w:r w:rsidR="00FE5498" w:rsidRPr="00A81683">
        <w:t xml:space="preserve">Water Reactor Inspection Program for Restart of Reactor Facilities Following </w:t>
      </w:r>
      <w:r w:rsidR="00976B54" w:rsidRPr="00A81683">
        <w:t>Perm</w:t>
      </w:r>
      <w:r w:rsidR="000D5E3A" w:rsidRPr="00A81683">
        <w:t>anent Cessation</w:t>
      </w:r>
      <w:r w:rsidR="00FE5498" w:rsidRPr="00A81683">
        <w:t xml:space="preserve"> of </w:t>
      </w:r>
      <w:r w:rsidR="000D5E3A" w:rsidRPr="00A81683">
        <w:t>Power</w:t>
      </w:r>
      <w:r w:rsidR="00FE5498" w:rsidRPr="00A81683">
        <w:t xml:space="preserve"> Operati</w:t>
      </w:r>
      <w:r w:rsidR="000D5E3A" w:rsidRPr="00A81683">
        <w:t>ons</w:t>
      </w:r>
      <w:r w:rsidR="00FE5498" w:rsidRPr="00A81683">
        <w:t>.” For reactors under construction, this IP is applicable to all power reactors under construction that are subject to oversight under the NRC’s Construction Reactor Oversight Process (</w:t>
      </w:r>
      <w:proofErr w:type="spellStart"/>
      <w:r w:rsidR="00FE5498" w:rsidRPr="00A81683">
        <w:t>cROP</w:t>
      </w:r>
      <w:proofErr w:type="spellEnd"/>
      <w:r w:rsidR="00FE5498" w:rsidRPr="00A81683">
        <w:t>). For restart of reactor facilities following termination of an operating license, this IP is applicable for transitioning from a decommissioned or extended shutdown reactor facility to an operational power reactor facility subject to the Reactor Oversight Process (ROP)</w:t>
      </w:r>
      <w:r w:rsidRPr="00A81683">
        <w:t>. Therefore, verification through observation of activities may not be possible. In such cases, the inspector(s) should review the appropriate licensee procedures and conduct inspections of all associated areas to ensure program compliance upon implementation.</w:t>
      </w:r>
    </w:p>
    <w:p w14:paraId="509332FD" w14:textId="2CA8C040" w:rsidR="0035024F" w:rsidRPr="00A651D9" w:rsidRDefault="004F0D0D" w:rsidP="00A81683">
      <w:pPr>
        <w:pStyle w:val="BodyText"/>
      </w:pPr>
      <w:ins w:id="7" w:author="Author">
        <w:r w:rsidRPr="004F0D0D">
          <w:lastRenderedPageBreak/>
          <w:t>Through verification of the inspection requirements within this IP, inspector(s) shall ensure that the licensee’s physical protection program associated with this sample is designed and implemented, or is prepared to</w:t>
        </w:r>
      </w:ins>
      <w:r w:rsidR="00F028BB">
        <w:t xml:space="preserve"> </w:t>
      </w:r>
      <w:r w:rsidR="00F028BB" w:rsidRPr="00251000">
        <w:t>be</w:t>
      </w:r>
      <w:ins w:id="8" w:author="Author">
        <w:r w:rsidRPr="004F0D0D">
          <w:t xml:space="preserve"> implement</w:t>
        </w:r>
      </w:ins>
      <w:r w:rsidR="00F028BB" w:rsidRPr="00251000">
        <w:t>ed</w:t>
      </w:r>
      <w:ins w:id="9" w:author="Author">
        <w:r w:rsidRPr="004F0D0D">
          <w:t>, to meet the general performance objective of 10 CFR 73.55(b).</w:t>
        </w:r>
      </w:ins>
    </w:p>
    <w:p w14:paraId="2DDF4972" w14:textId="72195AB2" w:rsidR="00194675" w:rsidRPr="00A651D9" w:rsidRDefault="00F65FC1" w:rsidP="00A81683">
      <w:pPr>
        <w:pStyle w:val="BodyText"/>
      </w:pPr>
      <w:r w:rsidRPr="00A81683">
        <w:t xml:space="preserve">In preparing to complete this procedure, the inspector(s) should familiarize </w:t>
      </w:r>
      <w:ins w:id="10" w:author="Author">
        <w:r w:rsidR="00E1469A" w:rsidRPr="00A81683">
          <w:t>themselves</w:t>
        </w:r>
      </w:ins>
      <w:r w:rsidRPr="00A81683">
        <w:t xml:space="preserve"> with relevant documentation which may include, but is not limited to</w:t>
      </w:r>
      <w:ins w:id="11" w:author="Author">
        <w:r w:rsidR="007649AC" w:rsidRPr="00A81683">
          <w:t>,</w:t>
        </w:r>
      </w:ins>
      <w:r w:rsidRPr="00A81683">
        <w:t xml:space="preserve"> the licensee's </w:t>
      </w:r>
      <w:ins w:id="12" w:author="Author">
        <w:r w:rsidR="00B96ED3" w:rsidRPr="00A81683">
          <w:t xml:space="preserve">NRC-approved </w:t>
        </w:r>
      </w:ins>
      <w:r w:rsidR="00B96ED3" w:rsidRPr="00A81683">
        <w:t>security plan</w:t>
      </w:r>
      <w:ins w:id="13" w:author="Author">
        <w:r w:rsidR="00B96ED3" w:rsidRPr="00A81683">
          <w:t>s</w:t>
        </w:r>
      </w:ins>
      <w:r w:rsidRPr="00A81683">
        <w:t xml:space="preserve">, </w:t>
      </w:r>
      <w:ins w:id="14" w:author="Author">
        <w:r w:rsidR="008F4855">
          <w:t xml:space="preserve">and </w:t>
        </w:r>
      </w:ins>
      <w:r w:rsidRPr="00A81683">
        <w:t>site</w:t>
      </w:r>
      <w:ins w:id="15" w:author="Author">
        <w:r w:rsidR="008F4855">
          <w:t>-</w:t>
        </w:r>
      </w:ins>
      <w:del w:id="16" w:author="Author">
        <w:r w:rsidRPr="00A81683" w:rsidDel="008F4855">
          <w:delText xml:space="preserve"> </w:delText>
        </w:r>
      </w:del>
      <w:r w:rsidRPr="00A81683">
        <w:t xml:space="preserve">specific and/or corporate procedures. </w:t>
      </w:r>
      <w:ins w:id="17" w:author="Author">
        <w:r w:rsidR="00EE0FD9" w:rsidRPr="00A81683">
          <w:t xml:space="preserve">Specifically, </w:t>
        </w:r>
      </w:ins>
      <w:r w:rsidR="003A0894" w:rsidRPr="00A81683">
        <w:t xml:space="preserve">the </w:t>
      </w:r>
      <w:r w:rsidRPr="00A81683">
        <w:t xml:space="preserve">inspector(s) should </w:t>
      </w:r>
      <w:ins w:id="18" w:author="Author">
        <w:r w:rsidR="00DD4852" w:rsidRPr="00A81683">
          <w:t>apply additional attention to recent security plan changes that could be relevant to the inspection activity</w:t>
        </w:r>
      </w:ins>
      <w:r w:rsidR="00234821" w:rsidRPr="00A81683">
        <w:t>.</w:t>
      </w:r>
    </w:p>
    <w:p w14:paraId="13DE257B" w14:textId="4D6A5804" w:rsidR="00194675" w:rsidRPr="00A651D9" w:rsidRDefault="00F65FC1" w:rsidP="00A81683">
      <w:pPr>
        <w:pStyle w:val="BodyText"/>
      </w:pPr>
      <w:r w:rsidRPr="00A81683">
        <w:t xml:space="preserve">Each inspector is responsible for ensuring that every sample in the </w:t>
      </w:r>
      <w:ins w:id="19" w:author="Author">
        <w:r w:rsidR="001A3F8A" w:rsidRPr="00A81683">
          <w:t>IP</w:t>
        </w:r>
      </w:ins>
      <w:r w:rsidRPr="00A81683">
        <w:t xml:space="preserve"> is completed and evaluated to a level which provides assurance that licensees are meeting NRC regulatory requirements within the security program area being inspected. </w:t>
      </w:r>
      <w:ins w:id="20" w:author="Author">
        <w:r w:rsidR="00BA09CD" w:rsidRPr="00A81683">
          <w:t>The</w:t>
        </w:r>
      </w:ins>
      <w:r w:rsidRPr="00A81683">
        <w:t xml:space="preserve"> guidance </w:t>
      </w:r>
      <w:ins w:id="21" w:author="Author">
        <w:r w:rsidR="00D364A7" w:rsidRPr="00A81683">
          <w:t xml:space="preserve">within this procedure </w:t>
        </w:r>
      </w:ins>
      <w:r w:rsidRPr="00A81683">
        <w:t>is</w:t>
      </w:r>
      <w:ins w:id="22" w:author="Author">
        <w:r w:rsidR="007623EA" w:rsidRPr="00A81683">
          <w:t xml:space="preserve"> being</w:t>
        </w:r>
      </w:ins>
      <w:r w:rsidRPr="00A81683">
        <w:t xml:space="preserve"> provided as a tool which: (1</w:t>
      </w:r>
      <w:r w:rsidR="00FD402D" w:rsidRPr="00A81683">
        <w:t>)</w:t>
      </w:r>
      <w:ins w:id="23" w:author="Author">
        <w:r w:rsidR="00FD402D" w:rsidRPr="00A81683">
          <w:t> </w:t>
        </w:r>
      </w:ins>
      <w:r w:rsidRPr="00A81683">
        <w:t>recommends to inspector</w:t>
      </w:r>
      <w:ins w:id="24" w:author="Author">
        <w:r w:rsidR="00DF7247" w:rsidRPr="00A81683">
          <w:t>(</w:t>
        </w:r>
      </w:ins>
      <w:r w:rsidRPr="00A81683">
        <w:t>s</w:t>
      </w:r>
      <w:ins w:id="25" w:author="Author">
        <w:r w:rsidR="00DF7247" w:rsidRPr="00A81683">
          <w:t>)</w:t>
        </w:r>
      </w:ins>
      <w:r w:rsidRPr="00A81683">
        <w:t xml:space="preserve"> certain methods and techniques for determining licensee security program compliance and effectiveness related to an inspection </w:t>
      </w:r>
      <w:ins w:id="26" w:author="Author">
        <w:r w:rsidR="004601F3" w:rsidRPr="00A81683">
          <w:t xml:space="preserve">requirement; </w:t>
        </w:r>
      </w:ins>
      <w:proofErr w:type="gramStart"/>
      <w:r w:rsidRPr="00A81683">
        <w:t>or</w:t>
      </w:r>
      <w:r w:rsidR="00296522" w:rsidRPr="00A81683">
        <w:t>,</w:t>
      </w:r>
      <w:proofErr w:type="gramEnd"/>
      <w:r w:rsidR="00296522" w:rsidRPr="00A81683">
        <w:t xml:space="preserve"> </w:t>
      </w:r>
      <w:r w:rsidRPr="00A81683">
        <w:t>(2</w:t>
      </w:r>
      <w:ins w:id="27" w:author="Author">
        <w:r w:rsidR="00FD402D" w:rsidRPr="00A81683">
          <w:t>) </w:t>
        </w:r>
      </w:ins>
      <w:r w:rsidRPr="00A81683">
        <w:t xml:space="preserve">clarifies certain aspects of a regulatory requirement associated with a particular inspection </w:t>
      </w:r>
      <w:ins w:id="28" w:author="Author">
        <w:r w:rsidR="007346CE" w:rsidRPr="00A81683">
          <w:t>requirement</w:t>
        </w:r>
      </w:ins>
      <w:r w:rsidRPr="00A81683">
        <w:t>. Where minimum sampling numbers are indicated</w:t>
      </w:r>
      <w:ins w:id="29" w:author="Author">
        <w:r w:rsidR="001037DA" w:rsidRPr="00A81683">
          <w:t xml:space="preserve"> (i.e.,</w:t>
        </w:r>
        <w:r w:rsidR="00A1748F" w:rsidRPr="00A81683">
          <w:t> </w:t>
        </w:r>
        <w:r w:rsidR="001037DA" w:rsidRPr="00A81683">
          <w:t>at least three intrusion detection system (IDS) zones shall be tested, or at least 20</w:t>
        </w:r>
        <w:r w:rsidR="00A1748F" w:rsidRPr="00A81683">
          <w:t> </w:t>
        </w:r>
        <w:r w:rsidR="001037DA" w:rsidRPr="00A81683">
          <w:t>percent of the total personnel on a shift will be selected for weapons firing</w:t>
        </w:r>
        <w:r w:rsidR="00220798">
          <w:t>,</w:t>
        </w:r>
        <w:r w:rsidR="001037DA" w:rsidRPr="00A81683">
          <w:t xml:space="preserve"> etc.)</w:t>
        </w:r>
      </w:ins>
      <w:r w:rsidRPr="00A81683">
        <w:t xml:space="preserve">, the inspector(s) should adhere as closely as possible to the numbers identified in the guidance. </w:t>
      </w:r>
      <w:r w:rsidR="00A75C5A" w:rsidRPr="00A81683">
        <w:t>Inspector</w:t>
      </w:r>
      <w:r w:rsidRPr="00A81683">
        <w:t xml:space="preserve">(s) may expand the minimum number to aid in determining the extent of the condition, should compliance concerns arise. Completion of other recommended actions contained in this guidance should not be viewed as mandatory </w:t>
      </w:r>
      <w:ins w:id="30" w:author="Author">
        <w:r w:rsidR="00B70CD4" w:rsidRPr="00A81683">
          <w:t xml:space="preserve">and is only intended </w:t>
        </w:r>
      </w:ins>
      <w:r w:rsidRPr="00A81683">
        <w:t xml:space="preserve">to </w:t>
      </w:r>
      <w:ins w:id="31" w:author="Author">
        <w:r w:rsidR="007246AD" w:rsidRPr="00A81683">
          <w:t xml:space="preserve">assist </w:t>
        </w:r>
      </w:ins>
      <w:r w:rsidRPr="00A81683">
        <w:t>inspector</w:t>
      </w:r>
      <w:ins w:id="32" w:author="Author">
        <w:r w:rsidR="008E76DF" w:rsidRPr="00A81683">
          <w:t>(s)</w:t>
        </w:r>
      </w:ins>
      <w:r w:rsidRPr="00A81683">
        <w:t xml:space="preserve"> </w:t>
      </w:r>
      <w:ins w:id="33" w:author="Author">
        <w:r w:rsidR="009B38A0" w:rsidRPr="00A81683">
          <w:t xml:space="preserve">in </w:t>
        </w:r>
      </w:ins>
      <w:r w:rsidRPr="00A81683">
        <w:t>determining whether an inspection sample has been adequately addressed. Should questions arise regarding procedural requirements or guidance, inspector</w:t>
      </w:r>
      <w:ins w:id="34" w:author="Author">
        <w:r w:rsidR="004906D1" w:rsidRPr="00A81683">
          <w:t>(</w:t>
        </w:r>
      </w:ins>
      <w:r w:rsidRPr="00A81683">
        <w:t>s</w:t>
      </w:r>
      <w:ins w:id="35" w:author="Author">
        <w:r w:rsidR="004906D1" w:rsidRPr="00A81683">
          <w:t>)</w:t>
        </w:r>
      </w:ins>
      <w:r w:rsidRPr="00A81683">
        <w:t xml:space="preserve"> should consult with </w:t>
      </w:r>
      <w:r w:rsidR="004906D1" w:rsidRPr="00A81683">
        <w:t>r</w:t>
      </w:r>
      <w:r w:rsidRPr="00A81683">
        <w:t>egional management or the Office of Nuclear Security and Incident Response</w:t>
      </w:r>
      <w:r w:rsidR="00340CA9">
        <w:t xml:space="preserve">, </w:t>
      </w:r>
      <w:r w:rsidR="00340CA9" w:rsidRPr="00703D0A">
        <w:t>the program office,</w:t>
      </w:r>
      <w:r w:rsidRPr="00A81683">
        <w:t xml:space="preserve"> for clarification.</w:t>
      </w:r>
    </w:p>
    <w:p w14:paraId="18908E32" w14:textId="7E4470A0" w:rsidR="00194675" w:rsidRPr="00A651D9" w:rsidRDefault="00F65FC1" w:rsidP="00A81683">
      <w:pPr>
        <w:pStyle w:val="BodyText"/>
      </w:pPr>
      <w:r w:rsidRPr="00A81683">
        <w:t xml:space="preserve">One hour has been allocated within the resource estimate of this </w:t>
      </w:r>
      <w:r w:rsidR="00617899" w:rsidRPr="00A81683">
        <w:t>IP</w:t>
      </w:r>
      <w:r w:rsidRPr="00A81683">
        <w:t xml:space="preserve"> for the inspector(s) to conduct physical protection program status verifications. The purpose of the status verification is to ensure that the implementation of the licensee's physical protection program is maintained in accordance with regulations, licensee security plans</w:t>
      </w:r>
      <w:r w:rsidR="007F1DE8" w:rsidRPr="00A81683">
        <w:t>,</w:t>
      </w:r>
      <w:r w:rsidRPr="00A81683">
        <w:t xml:space="preserve"> and implementing procedures to determine overall security program operational readiness. The inspector(s) should conduct observations of physical protection program elements</w:t>
      </w:r>
      <w:r w:rsidR="00C44D8E" w:rsidRPr="00A81683">
        <w:t>, other than those inspected within this procedure</w:t>
      </w:r>
      <w:r w:rsidRPr="00A81683">
        <w:t>, to ensure continued operational readiness.</w:t>
      </w:r>
    </w:p>
    <w:p w14:paraId="680886BF" w14:textId="208004CB" w:rsidR="005A538F" w:rsidRPr="004D347D" w:rsidRDefault="004755F1" w:rsidP="006B2807">
      <w:pPr>
        <w:pStyle w:val="Heading2"/>
        <w:rPr>
          <w:spacing w:val="-2"/>
        </w:rPr>
      </w:pPr>
      <w:ins w:id="36" w:author="Author">
        <w:r>
          <w:t>02.01</w:t>
        </w:r>
      </w:ins>
      <w:r w:rsidR="00F01522" w:rsidRPr="00A651D9">
        <w:tab/>
      </w:r>
      <w:r w:rsidR="008E1D44" w:rsidRPr="006B2807">
        <w:rPr>
          <w:u w:val="single"/>
        </w:rPr>
        <w:t>Performance</w:t>
      </w:r>
      <w:r w:rsidR="008E1D44" w:rsidRPr="006B2807">
        <w:rPr>
          <w:spacing w:val="-11"/>
          <w:u w:val="single"/>
        </w:rPr>
        <w:t xml:space="preserve"> </w:t>
      </w:r>
      <w:r w:rsidR="008E1D44" w:rsidRPr="006B2807">
        <w:rPr>
          <w:u w:val="single"/>
        </w:rPr>
        <w:t>Evaluation</w:t>
      </w:r>
      <w:r w:rsidR="008E1D44" w:rsidRPr="006B2807">
        <w:rPr>
          <w:spacing w:val="-8"/>
          <w:u w:val="single"/>
        </w:rPr>
        <w:t xml:space="preserve"> </w:t>
      </w:r>
      <w:r w:rsidR="008E1D44" w:rsidRPr="006B2807">
        <w:rPr>
          <w:spacing w:val="-2"/>
          <w:u w:val="single"/>
        </w:rPr>
        <w:t>Program</w:t>
      </w:r>
    </w:p>
    <w:p w14:paraId="5C1E1760" w14:textId="790DC3AC" w:rsidR="00EA2730" w:rsidRPr="00A651D9" w:rsidRDefault="008E1D44" w:rsidP="007B71A6">
      <w:pPr>
        <w:pStyle w:val="Requirement"/>
        <w:numPr>
          <w:ilvl w:val="0"/>
          <w:numId w:val="34"/>
        </w:numPr>
        <w:outlineLvl w:val="2"/>
      </w:pPr>
      <w:r w:rsidRPr="00A651D9">
        <w:t>Verify the licensee has</w:t>
      </w:r>
      <w:ins w:id="37" w:author="Author">
        <w:r w:rsidR="00032E01">
          <w:t xml:space="preserve"> developed, implemented, or is prepared to implement</w:t>
        </w:r>
      </w:ins>
      <w:r w:rsidRPr="00A651D9">
        <w:t xml:space="preserve"> a </w:t>
      </w:r>
      <w:r w:rsidR="00565920">
        <w:t>PEP</w:t>
      </w:r>
      <w:r w:rsidRPr="00A651D9">
        <w:t xml:space="preserve"> that is documented in procedures which describes how the licensee will demonstrate and assess the effectiveness of their onsite physical protection program and protective strategy through tactical response drills and FOF exercises.</w:t>
      </w:r>
      <w:r w:rsidR="00AB75BC">
        <w:rPr>
          <w:spacing w:val="40"/>
        </w:rPr>
        <w:t xml:space="preserve"> </w:t>
      </w:r>
      <w:r w:rsidR="00863E79">
        <w:t>(</w:t>
      </w:r>
      <w:ins w:id="38" w:author="Author">
        <w:r w:rsidR="00FA143F" w:rsidRPr="00A651D9">
          <w:t>10</w:t>
        </w:r>
        <w:r w:rsidR="00FA143F">
          <w:t> </w:t>
        </w:r>
      </w:ins>
      <w:r w:rsidR="00FA143F" w:rsidRPr="00A651D9">
        <w:t>CFR</w:t>
      </w:r>
      <w:r w:rsidR="00A327D1">
        <w:t xml:space="preserve"> </w:t>
      </w:r>
      <w:ins w:id="39" w:author="Author">
        <w:r w:rsidR="00FA143F" w:rsidRPr="00A651D9">
          <w:t>Part</w:t>
        </w:r>
        <w:r w:rsidR="00FA143F">
          <w:t> </w:t>
        </w:r>
      </w:ins>
      <w:r w:rsidRPr="00A651D9">
        <w:t>73</w:t>
      </w:r>
      <w:ins w:id="40" w:author="Author">
        <w:r w:rsidR="00FA143F" w:rsidRPr="00A651D9">
          <w:t>,</w:t>
        </w:r>
        <w:r w:rsidR="00FA143F">
          <w:t> </w:t>
        </w:r>
        <w:r w:rsidR="00565920" w:rsidRPr="00A651D9">
          <w:t>App</w:t>
        </w:r>
        <w:r w:rsidR="00565920">
          <w:t>.</w:t>
        </w:r>
        <w:r w:rsidR="00FA143F">
          <w:t> </w:t>
        </w:r>
      </w:ins>
      <w:r w:rsidRPr="00A651D9">
        <w:t>B</w:t>
      </w:r>
      <w:ins w:id="41" w:author="Author">
        <w:r w:rsidR="00565920">
          <w:t>,</w:t>
        </w:r>
        <w:r w:rsidR="00FA143F">
          <w:t> </w:t>
        </w:r>
        <w:r w:rsidR="00565920">
          <w:t>Sec</w:t>
        </w:r>
      </w:ins>
      <w:r w:rsidR="00FA143F">
        <w:t>. </w:t>
      </w:r>
      <w:r w:rsidRPr="00A651D9">
        <w:t>VI.C.</w:t>
      </w:r>
      <w:proofErr w:type="gramStart"/>
      <w:r w:rsidRPr="00A651D9">
        <w:t>3.(</w:t>
      </w:r>
      <w:proofErr w:type="gramEnd"/>
      <w:r w:rsidRPr="00A651D9">
        <w:t>a)</w:t>
      </w:r>
      <w:ins w:id="42" w:author="Author">
        <w:r w:rsidR="0086466F">
          <w:t> </w:t>
        </w:r>
        <w:r w:rsidR="008F1009">
          <w:t>and (b)</w:t>
        </w:r>
      </w:ins>
      <w:r w:rsidR="00863E79">
        <w:t>)</w:t>
      </w:r>
    </w:p>
    <w:p w14:paraId="5987938F" w14:textId="47D8A59C" w:rsidR="00C932FE" w:rsidRPr="00AB75BC" w:rsidRDefault="008E1D44" w:rsidP="006B2807">
      <w:pPr>
        <w:pStyle w:val="SpecificGuidance"/>
      </w:pPr>
      <w:r w:rsidRPr="00AB75BC">
        <w:t>Specific</w:t>
      </w:r>
      <w:r w:rsidRPr="00AB75BC">
        <w:rPr>
          <w:spacing w:val="-7"/>
        </w:rPr>
        <w:t xml:space="preserve"> </w:t>
      </w:r>
      <w:r w:rsidRPr="00AB75BC">
        <w:t>Guidance</w:t>
      </w:r>
    </w:p>
    <w:p w14:paraId="4981CC86" w14:textId="4EEA8533" w:rsidR="00426023" w:rsidRPr="00A81683" w:rsidRDefault="008E1D44" w:rsidP="00C76DBF">
      <w:pPr>
        <w:pStyle w:val="BodyText3"/>
      </w:pPr>
      <w:r w:rsidRPr="00A81683">
        <w:t xml:space="preserve">For the inspection of this requirement, the inspector(s) should review </w:t>
      </w:r>
      <w:r w:rsidR="00691435" w:rsidRPr="00A81683">
        <w:t xml:space="preserve">the </w:t>
      </w:r>
      <w:r w:rsidR="009508E3" w:rsidRPr="00A81683">
        <w:t>licensee’s</w:t>
      </w:r>
      <w:r w:rsidR="00691435" w:rsidRPr="00A81683">
        <w:t xml:space="preserve"> </w:t>
      </w:r>
      <w:r w:rsidR="0032574D" w:rsidRPr="00A81683">
        <w:t xml:space="preserve">physical </w:t>
      </w:r>
      <w:r w:rsidRPr="00A81683">
        <w:t>security plans</w:t>
      </w:r>
      <w:r w:rsidR="001B72E6" w:rsidRPr="00A81683">
        <w:t xml:space="preserve"> (PSPs)</w:t>
      </w:r>
      <w:r w:rsidRPr="00A81683">
        <w:t xml:space="preserve">, implementing procedures, and associated training documentation to verify that the licensee has established measures to implement and maintain a </w:t>
      </w:r>
      <w:r w:rsidR="00D1162D" w:rsidRPr="00A81683">
        <w:t>PEP</w:t>
      </w:r>
      <w:r w:rsidRPr="00A81683">
        <w:t xml:space="preserve"> that is documented and describes how the licensee will demonstrate and assess the effectiveness of </w:t>
      </w:r>
      <w:r w:rsidR="00E76240" w:rsidRPr="00A81683">
        <w:t xml:space="preserve">its </w:t>
      </w:r>
      <w:r w:rsidRPr="00A81683">
        <w:t xml:space="preserve">onsite physical protection program and protective </w:t>
      </w:r>
      <w:r w:rsidRPr="00A81683">
        <w:lastRenderedPageBreak/>
        <w:t xml:space="preserve">strategy through tactical response drills and FOF exercises. The </w:t>
      </w:r>
      <w:r w:rsidR="008B4C00" w:rsidRPr="00A81683">
        <w:t>PEP</w:t>
      </w:r>
      <w:r w:rsidRPr="00A81683">
        <w:t xml:space="preserve"> shall be referenced in the site’s Training and Qualification </w:t>
      </w:r>
      <w:r w:rsidR="004F1361" w:rsidRPr="00A81683">
        <w:t xml:space="preserve">Plan </w:t>
      </w:r>
      <w:r w:rsidRPr="00A81683">
        <w:t>and include procedures for the conduct of tactical response drills and FOF exercises designed to demonstrate and assess the effectiveness of the licensee’s physical security program, protective strategy</w:t>
      </w:r>
      <w:ins w:id="43" w:author="Author">
        <w:r w:rsidR="007513ED" w:rsidRPr="00A81683">
          <w:t>,</w:t>
        </w:r>
      </w:ins>
      <w:r w:rsidRPr="00A81683">
        <w:t xml:space="preserve"> and contingency event response by all individuals with responsibilities for implementing the safeguards contingency plan.</w:t>
      </w:r>
    </w:p>
    <w:p w14:paraId="139005BA" w14:textId="77777777" w:rsidR="00426023" w:rsidRPr="00426023" w:rsidRDefault="00426023" w:rsidP="00C76DBF">
      <w:pPr>
        <w:pStyle w:val="BodyText3"/>
      </w:pPr>
      <w:r w:rsidRPr="00426023">
        <w:t>The</w:t>
      </w:r>
      <w:r w:rsidRPr="00426023">
        <w:rPr>
          <w:spacing w:val="-3"/>
        </w:rPr>
        <w:t xml:space="preserve"> </w:t>
      </w:r>
      <w:r w:rsidRPr="00426023">
        <w:t>inspector(s)</w:t>
      </w:r>
      <w:r w:rsidRPr="00426023">
        <w:rPr>
          <w:spacing w:val="-3"/>
        </w:rPr>
        <w:t xml:space="preserve"> </w:t>
      </w:r>
      <w:r w:rsidRPr="00426023">
        <w:t>should</w:t>
      </w:r>
      <w:r w:rsidRPr="00426023">
        <w:rPr>
          <w:spacing w:val="-3"/>
        </w:rPr>
        <w:t xml:space="preserve"> </w:t>
      </w:r>
      <w:r w:rsidRPr="00426023">
        <w:t>determine</w:t>
      </w:r>
      <w:r w:rsidRPr="00426023">
        <w:rPr>
          <w:spacing w:val="-3"/>
        </w:rPr>
        <w:t xml:space="preserve"> </w:t>
      </w:r>
      <w:r w:rsidRPr="00426023">
        <w:t>that</w:t>
      </w:r>
      <w:r w:rsidRPr="00426023">
        <w:rPr>
          <w:spacing w:val="-3"/>
        </w:rPr>
        <w:t xml:space="preserve"> </w:t>
      </w:r>
      <w:r w:rsidRPr="00426023">
        <w:t>the</w:t>
      </w:r>
      <w:r w:rsidRPr="00426023">
        <w:rPr>
          <w:spacing w:val="-3"/>
        </w:rPr>
        <w:t xml:space="preserve"> </w:t>
      </w:r>
      <w:r w:rsidRPr="00426023">
        <w:t>conduct</w:t>
      </w:r>
      <w:r w:rsidRPr="00426023">
        <w:rPr>
          <w:spacing w:val="-3"/>
        </w:rPr>
        <w:t xml:space="preserve"> </w:t>
      </w:r>
      <w:r w:rsidRPr="00426023">
        <w:t>of</w:t>
      </w:r>
      <w:r w:rsidRPr="00426023">
        <w:rPr>
          <w:spacing w:val="-3"/>
        </w:rPr>
        <w:t xml:space="preserve"> </w:t>
      </w:r>
      <w:r w:rsidRPr="00426023">
        <w:t>the</w:t>
      </w:r>
      <w:r w:rsidRPr="00426023">
        <w:rPr>
          <w:spacing w:val="-4"/>
        </w:rPr>
        <w:t xml:space="preserve"> </w:t>
      </w:r>
      <w:r w:rsidRPr="00426023">
        <w:t>exercise</w:t>
      </w:r>
      <w:r w:rsidRPr="00426023">
        <w:rPr>
          <w:spacing w:val="-4"/>
        </w:rPr>
        <w:t xml:space="preserve"> </w:t>
      </w:r>
      <w:r w:rsidRPr="00426023">
        <w:t>supports</w:t>
      </w:r>
      <w:r w:rsidRPr="00426023">
        <w:rPr>
          <w:spacing w:val="-1"/>
        </w:rPr>
        <w:t xml:space="preserve"> </w:t>
      </w:r>
      <w:r w:rsidRPr="00426023">
        <w:t>that</w:t>
      </w:r>
      <w:r w:rsidRPr="00426023">
        <w:rPr>
          <w:spacing w:val="-3"/>
        </w:rPr>
        <w:t xml:space="preserve"> </w:t>
      </w:r>
      <w:r w:rsidRPr="00426023">
        <w:t xml:space="preserve">the licensee </w:t>
      </w:r>
      <w:proofErr w:type="gramStart"/>
      <w:r w:rsidRPr="00426023">
        <w:t>is capable of implementing</w:t>
      </w:r>
      <w:proofErr w:type="gramEnd"/>
      <w:r w:rsidRPr="00426023">
        <w:t xml:space="preserve"> its PEP. If the inspector(s) determine that the exercise did not support the assessment and evaluation of the licensee’s protective strategy, the inspector(s) should determine what aspect of the licensee’s PEP was deficient. Some determining factors to consider:</w:t>
      </w:r>
    </w:p>
    <w:p w14:paraId="6A51874B" w14:textId="3E75FCE3" w:rsidR="00426023" w:rsidRPr="00426023" w:rsidRDefault="00E13420" w:rsidP="0008396D">
      <w:pPr>
        <w:pStyle w:val="BodyText"/>
        <w:numPr>
          <w:ilvl w:val="1"/>
          <w:numId w:val="34"/>
        </w:numPr>
      </w:pPr>
      <w:r>
        <w:t>s</w:t>
      </w:r>
      <w:r w:rsidR="00426023" w:rsidRPr="00426023">
        <w:t>ubstandard</w:t>
      </w:r>
      <w:r w:rsidR="00426023" w:rsidRPr="00426023">
        <w:rPr>
          <w:spacing w:val="-3"/>
        </w:rPr>
        <w:t xml:space="preserve"> </w:t>
      </w:r>
      <w:r w:rsidR="00426023" w:rsidRPr="00426023">
        <w:t>training</w:t>
      </w:r>
      <w:r w:rsidR="00426023" w:rsidRPr="00426023">
        <w:rPr>
          <w:spacing w:val="-4"/>
        </w:rPr>
        <w:t xml:space="preserve"> </w:t>
      </w:r>
      <w:r w:rsidR="00426023" w:rsidRPr="00426023">
        <w:t>for</w:t>
      </w:r>
      <w:r w:rsidR="00426023" w:rsidRPr="00426023">
        <w:rPr>
          <w:spacing w:val="-3"/>
        </w:rPr>
        <w:t xml:space="preserve"> </w:t>
      </w:r>
      <w:r w:rsidR="00426023" w:rsidRPr="00426023">
        <w:t>licensee</w:t>
      </w:r>
      <w:r w:rsidR="00426023" w:rsidRPr="00426023">
        <w:rPr>
          <w:spacing w:val="-4"/>
        </w:rPr>
        <w:t xml:space="preserve"> </w:t>
      </w:r>
      <w:r w:rsidR="00426023" w:rsidRPr="00426023">
        <w:t>adversaries</w:t>
      </w:r>
      <w:r w:rsidR="00426023" w:rsidRPr="00426023">
        <w:rPr>
          <w:spacing w:val="-3"/>
        </w:rPr>
        <w:t xml:space="preserve"> </w:t>
      </w:r>
      <w:r w:rsidR="00426023" w:rsidRPr="00426023">
        <w:t>which</w:t>
      </w:r>
      <w:r w:rsidR="00426023" w:rsidRPr="00426023">
        <w:rPr>
          <w:spacing w:val="-3"/>
        </w:rPr>
        <w:t xml:space="preserve"> </w:t>
      </w:r>
      <w:r w:rsidR="00426023" w:rsidRPr="00426023">
        <w:t>resulted</w:t>
      </w:r>
      <w:r w:rsidR="00426023" w:rsidRPr="00426023">
        <w:rPr>
          <w:spacing w:val="-3"/>
        </w:rPr>
        <w:t xml:space="preserve"> </w:t>
      </w:r>
      <w:r w:rsidR="00426023" w:rsidRPr="00426023">
        <w:t>in</w:t>
      </w:r>
      <w:r w:rsidR="00426023" w:rsidRPr="00426023">
        <w:rPr>
          <w:spacing w:val="-3"/>
        </w:rPr>
        <w:t xml:space="preserve"> </w:t>
      </w:r>
      <w:r w:rsidR="00426023" w:rsidRPr="00426023">
        <w:t>a</w:t>
      </w:r>
      <w:r w:rsidR="00426023" w:rsidRPr="00426023">
        <w:rPr>
          <w:spacing w:val="-3"/>
        </w:rPr>
        <w:t xml:space="preserve"> </w:t>
      </w:r>
      <w:r w:rsidR="00426023" w:rsidRPr="00426023">
        <w:t>scenario</w:t>
      </w:r>
      <w:r w:rsidR="00426023" w:rsidRPr="00426023">
        <w:rPr>
          <w:spacing w:val="-3"/>
        </w:rPr>
        <w:t xml:space="preserve"> </w:t>
      </w:r>
      <w:r w:rsidR="00426023" w:rsidRPr="00426023">
        <w:t xml:space="preserve">that did not challenge the response team </w:t>
      </w:r>
      <w:proofErr w:type="gramStart"/>
      <w:r w:rsidR="00426023" w:rsidRPr="00426023">
        <w:t>capabilities;</w:t>
      </w:r>
      <w:proofErr w:type="gramEnd"/>
    </w:p>
    <w:p w14:paraId="54C04B38" w14:textId="778BF5EA" w:rsidR="00426023" w:rsidRPr="00426023" w:rsidRDefault="00E13420" w:rsidP="0008396D">
      <w:pPr>
        <w:pStyle w:val="BodyText"/>
        <w:numPr>
          <w:ilvl w:val="1"/>
          <w:numId w:val="34"/>
        </w:numPr>
      </w:pPr>
      <w:r>
        <w:t>p</w:t>
      </w:r>
      <w:r w:rsidR="00426023" w:rsidRPr="00426023">
        <w:t>otential</w:t>
      </w:r>
      <w:r w:rsidR="00426023" w:rsidRPr="00426023">
        <w:rPr>
          <w:spacing w:val="-7"/>
        </w:rPr>
        <w:t xml:space="preserve"> </w:t>
      </w:r>
      <w:r w:rsidR="00426023" w:rsidRPr="00426023">
        <w:t>adversary</w:t>
      </w:r>
      <w:r w:rsidR="00426023" w:rsidRPr="00426023">
        <w:rPr>
          <w:spacing w:val="-8"/>
        </w:rPr>
        <w:t xml:space="preserve"> </w:t>
      </w:r>
      <w:r w:rsidR="00426023" w:rsidRPr="00426023">
        <w:t>tactics</w:t>
      </w:r>
      <w:r w:rsidR="00426023" w:rsidRPr="00426023">
        <w:rPr>
          <w:spacing w:val="-7"/>
        </w:rPr>
        <w:t xml:space="preserve"> </w:t>
      </w:r>
      <w:r w:rsidR="00426023" w:rsidRPr="00426023">
        <w:t>were</w:t>
      </w:r>
      <w:r w:rsidR="00426023" w:rsidRPr="00426023">
        <w:rPr>
          <w:spacing w:val="-9"/>
        </w:rPr>
        <w:t xml:space="preserve"> </w:t>
      </w:r>
      <w:proofErr w:type="gramStart"/>
      <w:r w:rsidR="00426023" w:rsidRPr="00426023">
        <w:rPr>
          <w:spacing w:val="-2"/>
        </w:rPr>
        <w:t>underutilized;</w:t>
      </w:r>
      <w:proofErr w:type="gramEnd"/>
    </w:p>
    <w:p w14:paraId="701290A9" w14:textId="10E3E9EA" w:rsidR="00426023" w:rsidRPr="00426023" w:rsidRDefault="00E13420" w:rsidP="0008396D">
      <w:pPr>
        <w:pStyle w:val="BodyText"/>
        <w:numPr>
          <w:ilvl w:val="1"/>
          <w:numId w:val="34"/>
        </w:numPr>
      </w:pPr>
      <w:r>
        <w:t>c</w:t>
      </w:r>
      <w:r w:rsidR="00426023" w:rsidRPr="00426023">
        <w:t>ontrollers</w:t>
      </w:r>
      <w:r w:rsidR="00426023" w:rsidRPr="00426023">
        <w:rPr>
          <w:spacing w:val="-7"/>
        </w:rPr>
        <w:t xml:space="preserve"> </w:t>
      </w:r>
      <w:r w:rsidR="00426023" w:rsidRPr="00426023">
        <w:t>failed</w:t>
      </w:r>
      <w:r w:rsidR="00426023" w:rsidRPr="00426023">
        <w:rPr>
          <w:spacing w:val="-8"/>
        </w:rPr>
        <w:t xml:space="preserve"> </w:t>
      </w:r>
      <w:r w:rsidR="00426023" w:rsidRPr="00426023">
        <w:t>to</w:t>
      </w:r>
      <w:r w:rsidR="00426023" w:rsidRPr="00426023">
        <w:rPr>
          <w:spacing w:val="-8"/>
        </w:rPr>
        <w:t xml:space="preserve"> </w:t>
      </w:r>
      <w:r w:rsidR="00426023" w:rsidRPr="00426023">
        <w:t>provide</w:t>
      </w:r>
      <w:r w:rsidR="00426023" w:rsidRPr="00426023">
        <w:rPr>
          <w:spacing w:val="-7"/>
        </w:rPr>
        <w:t xml:space="preserve"> </w:t>
      </w:r>
      <w:r w:rsidR="00426023" w:rsidRPr="00426023">
        <w:t>timely</w:t>
      </w:r>
      <w:r w:rsidR="00426023" w:rsidRPr="00426023">
        <w:rPr>
          <w:spacing w:val="-8"/>
        </w:rPr>
        <w:t xml:space="preserve"> </w:t>
      </w:r>
      <w:r w:rsidR="00426023" w:rsidRPr="00426023">
        <w:t>communications</w:t>
      </w:r>
      <w:r w:rsidR="00426023" w:rsidRPr="00426023">
        <w:rPr>
          <w:spacing w:val="-7"/>
        </w:rPr>
        <w:t xml:space="preserve"> </w:t>
      </w:r>
      <w:r w:rsidR="00426023" w:rsidRPr="00426023">
        <w:t>to</w:t>
      </w:r>
      <w:r w:rsidR="00426023" w:rsidRPr="00426023">
        <w:rPr>
          <w:spacing w:val="-8"/>
        </w:rPr>
        <w:t xml:space="preserve"> </w:t>
      </w:r>
      <w:r w:rsidR="00426023" w:rsidRPr="00426023">
        <w:t>exercise</w:t>
      </w:r>
      <w:r w:rsidR="00426023" w:rsidRPr="00426023">
        <w:rPr>
          <w:spacing w:val="-7"/>
        </w:rPr>
        <w:t xml:space="preserve"> </w:t>
      </w:r>
      <w:proofErr w:type="gramStart"/>
      <w:r w:rsidR="00426023" w:rsidRPr="00426023">
        <w:rPr>
          <w:spacing w:val="-2"/>
        </w:rPr>
        <w:t>players;</w:t>
      </w:r>
      <w:proofErr w:type="gramEnd"/>
    </w:p>
    <w:p w14:paraId="1344A420" w14:textId="53BEB03E" w:rsidR="00426023" w:rsidRPr="00426023" w:rsidRDefault="00426023" w:rsidP="0008396D">
      <w:pPr>
        <w:pStyle w:val="BodyText"/>
        <w:numPr>
          <w:ilvl w:val="1"/>
          <w:numId w:val="34"/>
        </w:numPr>
      </w:pPr>
      <w:r w:rsidRPr="00426023">
        <w:rPr>
          <w:noProof/>
        </w:rPr>
        <mc:AlternateContent>
          <mc:Choice Requires="wps">
            <w:drawing>
              <wp:anchor distT="0" distB="0" distL="0" distR="0" simplePos="0" relativeHeight="251658240" behindDoc="0" locked="0" layoutInCell="1" allowOverlap="1" wp14:anchorId="45CEF199" wp14:editId="2F1748BC">
                <wp:simplePos x="0" y="0"/>
                <wp:positionH relativeFrom="page">
                  <wp:posOffset>457200</wp:posOffset>
                </wp:positionH>
                <wp:positionV relativeFrom="page">
                  <wp:posOffset>914400</wp:posOffset>
                </wp:positionV>
                <wp:extent cx="9525" cy="16129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61290"/>
                        </a:xfrm>
                        <a:custGeom>
                          <a:avLst/>
                          <a:gdLst/>
                          <a:ahLst/>
                          <a:cxnLst/>
                          <a:rect l="l" t="t" r="r" b="b"/>
                          <a:pathLst>
                            <a:path w="9525" h="161290">
                              <a:moveTo>
                                <a:pt x="9143" y="0"/>
                              </a:moveTo>
                              <a:lnTo>
                                <a:pt x="0" y="0"/>
                              </a:lnTo>
                              <a:lnTo>
                                <a:pt x="0" y="160781"/>
                              </a:lnTo>
                              <a:lnTo>
                                <a:pt x="9143" y="160781"/>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D080209" id="Graphic 27" o:spid="_x0000_s1026" style="position:absolute;margin-left:36pt;margin-top:1in;width:.75pt;height:12.7pt;z-index:251658240;visibility:visible;mso-wrap-style:square;mso-wrap-distance-left:0;mso-wrap-distance-top:0;mso-wrap-distance-right:0;mso-wrap-distance-bottom:0;mso-position-horizontal:absolute;mso-position-horizontal-relative:page;mso-position-vertical:absolute;mso-position-vertical-relative:page;v-text-anchor:top" coordsize="952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" path="m9143,l,,,160781r9143,l9143,xe" fillcolor="black" stroked="f">
                <v:path arrowok="t"/>
                <w10:wrap anchorx="page" anchory="page"/>
              </v:shape>
            </w:pict>
          </mc:Fallback>
        </mc:AlternateContent>
      </w:r>
      <w:r w:rsidRPr="00426023">
        <w:rPr>
          <w:noProof/>
        </w:rPr>
        <mc:AlternateContent>
          <mc:Choice Requires="wps">
            <w:drawing>
              <wp:anchor distT="0" distB="0" distL="0" distR="0" simplePos="0" relativeHeight="251658241" behindDoc="0" locked="0" layoutInCell="1" allowOverlap="1" wp14:anchorId="2B4E1915" wp14:editId="6E250ABA">
                <wp:simplePos x="0" y="0"/>
                <wp:positionH relativeFrom="page">
                  <wp:posOffset>457200</wp:posOffset>
                </wp:positionH>
                <wp:positionV relativeFrom="page">
                  <wp:posOffset>1375410</wp:posOffset>
                </wp:positionV>
                <wp:extent cx="9525" cy="16129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61290"/>
                        </a:xfrm>
                        <a:custGeom>
                          <a:avLst/>
                          <a:gdLst/>
                          <a:ahLst/>
                          <a:cxnLst/>
                          <a:rect l="l" t="t" r="r" b="b"/>
                          <a:pathLst>
                            <a:path w="9525" h="161290">
                              <a:moveTo>
                                <a:pt x="9143" y="0"/>
                              </a:moveTo>
                              <a:lnTo>
                                <a:pt x="0" y="0"/>
                              </a:lnTo>
                              <a:lnTo>
                                <a:pt x="0" y="160781"/>
                              </a:lnTo>
                              <a:lnTo>
                                <a:pt x="9143" y="160781"/>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894E5D" id="Graphic 28" o:spid="_x0000_s1026" style="position:absolute;margin-left:36pt;margin-top:108.3pt;width:.75pt;height:12.7pt;z-index:251658241;visibility:visible;mso-wrap-style:square;mso-wrap-distance-left:0;mso-wrap-distance-top:0;mso-wrap-distance-right:0;mso-wrap-distance-bottom:0;mso-position-horizontal:absolute;mso-position-horizontal-relative:page;mso-position-vertical:absolute;mso-position-vertical-relative:page;v-text-anchor:top" coordsize="952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" path="m9143,l,,,160781r9143,l9143,xe" fillcolor="black" stroked="f">
                <v:path arrowok="t"/>
                <w10:wrap anchorx="page" anchory="page"/>
              </v:shape>
            </w:pict>
          </mc:Fallback>
        </mc:AlternateContent>
      </w:r>
      <w:r w:rsidRPr="00426023">
        <w:rPr>
          <w:noProof/>
        </w:rPr>
        <mc:AlternateContent>
          <mc:Choice Requires="wps">
            <w:drawing>
              <wp:anchor distT="0" distB="0" distL="0" distR="0" simplePos="0" relativeHeight="251658242" behindDoc="0" locked="0" layoutInCell="1" allowOverlap="1" wp14:anchorId="1E196215" wp14:editId="4ED4714E">
                <wp:simplePos x="0" y="0"/>
                <wp:positionH relativeFrom="page">
                  <wp:posOffset>457200</wp:posOffset>
                </wp:positionH>
                <wp:positionV relativeFrom="page">
                  <wp:posOffset>1836432</wp:posOffset>
                </wp:positionV>
                <wp:extent cx="9525" cy="16129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61290"/>
                        </a:xfrm>
                        <a:custGeom>
                          <a:avLst/>
                          <a:gdLst/>
                          <a:ahLst/>
                          <a:cxnLst/>
                          <a:rect l="l" t="t" r="r" b="b"/>
                          <a:pathLst>
                            <a:path w="9525" h="161290">
                              <a:moveTo>
                                <a:pt x="9143" y="0"/>
                              </a:moveTo>
                              <a:lnTo>
                                <a:pt x="0" y="0"/>
                              </a:lnTo>
                              <a:lnTo>
                                <a:pt x="0" y="160769"/>
                              </a:lnTo>
                              <a:lnTo>
                                <a:pt x="9143" y="160769"/>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D2FC77" id="Graphic 29" o:spid="_x0000_s1026" style="position:absolute;margin-left:36pt;margin-top:144.6pt;width:.75pt;height:12.7pt;z-index:251658242;visibility:visible;mso-wrap-style:square;mso-wrap-distance-left:0;mso-wrap-distance-top:0;mso-wrap-distance-right:0;mso-wrap-distance-bottom:0;mso-position-horizontal:absolute;mso-position-horizontal-relative:page;mso-position-vertical:absolute;mso-position-vertical-relative:page;v-text-anchor:top" coordsize="952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" path="m9143,l,,,160769r9143,l9143,xe" fillcolor="black" stroked="f">
                <v:path arrowok="t"/>
                <w10:wrap anchorx="page" anchory="page"/>
              </v:shape>
            </w:pict>
          </mc:Fallback>
        </mc:AlternateContent>
      </w:r>
      <w:r w:rsidRPr="00426023">
        <w:rPr>
          <w:noProof/>
        </w:rPr>
        <mc:AlternateContent>
          <mc:Choice Requires="wps">
            <w:drawing>
              <wp:anchor distT="0" distB="0" distL="0" distR="0" simplePos="0" relativeHeight="251658243" behindDoc="0" locked="0" layoutInCell="1" allowOverlap="1" wp14:anchorId="470BA796" wp14:editId="2528EEB3">
                <wp:simplePos x="0" y="0"/>
                <wp:positionH relativeFrom="page">
                  <wp:posOffset>457200</wp:posOffset>
                </wp:positionH>
                <wp:positionV relativeFrom="page">
                  <wp:posOffset>2618994</wp:posOffset>
                </wp:positionV>
                <wp:extent cx="9525" cy="32131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321310"/>
                        </a:xfrm>
                        <a:custGeom>
                          <a:avLst/>
                          <a:gdLst/>
                          <a:ahLst/>
                          <a:cxnLst/>
                          <a:rect l="l" t="t" r="r" b="b"/>
                          <a:pathLst>
                            <a:path w="9525" h="321310">
                              <a:moveTo>
                                <a:pt x="9143" y="0"/>
                              </a:moveTo>
                              <a:lnTo>
                                <a:pt x="0" y="0"/>
                              </a:lnTo>
                              <a:lnTo>
                                <a:pt x="0" y="320801"/>
                              </a:lnTo>
                              <a:lnTo>
                                <a:pt x="9143" y="320801"/>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A6A8E0" id="Graphic 30" o:spid="_x0000_s1026" style="position:absolute;margin-left:36pt;margin-top:206.2pt;width:.75pt;height:25.3pt;z-index:251658243;visibility:visible;mso-wrap-style:square;mso-wrap-distance-left:0;mso-wrap-distance-top:0;mso-wrap-distance-right:0;mso-wrap-distance-bottom:0;mso-position-horizontal:absolute;mso-position-horizontal-relative:page;mso-position-vertical:absolute;mso-position-vertical-relative:page;v-text-anchor:top" coordsize="9525,32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" path="m9143,l,,,320801r9143,l9143,xe" fillcolor="black" stroked="f">
                <v:path arrowok="t"/>
                <w10:wrap anchorx="page" anchory="page"/>
              </v:shape>
            </w:pict>
          </mc:Fallback>
        </mc:AlternateContent>
      </w:r>
      <w:r w:rsidRPr="00426023">
        <w:rPr>
          <w:noProof/>
        </w:rPr>
        <mc:AlternateContent>
          <mc:Choice Requires="wps">
            <w:drawing>
              <wp:anchor distT="0" distB="0" distL="0" distR="0" simplePos="0" relativeHeight="251658244" behindDoc="0" locked="0" layoutInCell="1" allowOverlap="1" wp14:anchorId="2E5A0E43" wp14:editId="4FE1F3E2">
                <wp:simplePos x="0" y="0"/>
                <wp:positionH relativeFrom="page">
                  <wp:posOffset>457200</wp:posOffset>
                </wp:positionH>
                <wp:positionV relativeFrom="page">
                  <wp:posOffset>3540239</wp:posOffset>
                </wp:positionV>
                <wp:extent cx="9525" cy="32194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321945"/>
                        </a:xfrm>
                        <a:custGeom>
                          <a:avLst/>
                          <a:gdLst/>
                          <a:ahLst/>
                          <a:cxnLst/>
                          <a:rect l="l" t="t" r="r" b="b"/>
                          <a:pathLst>
                            <a:path w="9525" h="321945">
                              <a:moveTo>
                                <a:pt x="9143" y="0"/>
                              </a:moveTo>
                              <a:lnTo>
                                <a:pt x="0" y="0"/>
                              </a:lnTo>
                              <a:lnTo>
                                <a:pt x="0" y="321576"/>
                              </a:lnTo>
                              <a:lnTo>
                                <a:pt x="9143" y="321576"/>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6684D8" id="Graphic 31" o:spid="_x0000_s1026" style="position:absolute;margin-left:36pt;margin-top:278.75pt;width:.75pt;height:25.35pt;z-index:251658244;visibility:visible;mso-wrap-style:square;mso-wrap-distance-left:0;mso-wrap-distance-top:0;mso-wrap-distance-right:0;mso-wrap-distance-bottom:0;mso-position-horizontal:absolute;mso-position-horizontal-relative:page;mso-position-vertical:absolute;mso-position-vertical-relative:page;v-text-anchor:top" coordsize="9525,321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" path="m9143,l,,,321576r9143,l9143,xe" fillcolor="black" stroked="f">
                <v:path arrowok="t"/>
                <w10:wrap anchorx="page" anchory="page"/>
              </v:shape>
            </w:pict>
          </mc:Fallback>
        </mc:AlternateContent>
      </w:r>
      <w:r w:rsidRPr="00426023">
        <w:rPr>
          <w:noProof/>
        </w:rPr>
        <mc:AlternateContent>
          <mc:Choice Requires="wps">
            <w:drawing>
              <wp:anchor distT="0" distB="0" distL="0" distR="0" simplePos="0" relativeHeight="251658245" behindDoc="0" locked="0" layoutInCell="1" allowOverlap="1" wp14:anchorId="2A56133F" wp14:editId="432D322D">
                <wp:simplePos x="0" y="0"/>
                <wp:positionH relativeFrom="page">
                  <wp:posOffset>457200</wp:posOffset>
                </wp:positionH>
                <wp:positionV relativeFrom="page">
                  <wp:posOffset>4022597</wp:posOffset>
                </wp:positionV>
                <wp:extent cx="9525" cy="16129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61290"/>
                        </a:xfrm>
                        <a:custGeom>
                          <a:avLst/>
                          <a:gdLst/>
                          <a:ahLst/>
                          <a:cxnLst/>
                          <a:rect l="l" t="t" r="r" b="b"/>
                          <a:pathLst>
                            <a:path w="9525" h="161290">
                              <a:moveTo>
                                <a:pt x="9143" y="0"/>
                              </a:moveTo>
                              <a:lnTo>
                                <a:pt x="0" y="0"/>
                              </a:lnTo>
                              <a:lnTo>
                                <a:pt x="0" y="160782"/>
                              </a:lnTo>
                              <a:lnTo>
                                <a:pt x="9143" y="160782"/>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A386ED" id="Graphic 32" o:spid="_x0000_s1026" style="position:absolute;margin-left:36pt;margin-top:316.75pt;width:.75pt;height:12.7pt;z-index:251658245;visibility:visible;mso-wrap-style:square;mso-wrap-distance-left:0;mso-wrap-distance-top:0;mso-wrap-distance-right:0;mso-wrap-distance-bottom:0;mso-position-horizontal:absolute;mso-position-horizontal-relative:page;mso-position-vertical:absolute;mso-position-vertical-relative:page;v-text-anchor:top" coordsize="9525,1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" path="m9143,l,,,160782r9143,l9143,xe" fillcolor="black" stroked="f">
                <v:path arrowok="t"/>
                <w10:wrap anchorx="page" anchory="page"/>
              </v:shape>
            </w:pict>
          </mc:Fallback>
        </mc:AlternateContent>
      </w:r>
      <w:r w:rsidR="00E13420">
        <w:t>c</w:t>
      </w:r>
      <w:r w:rsidRPr="00426023">
        <w:t>ontrollers</w:t>
      </w:r>
      <w:r w:rsidRPr="00426023">
        <w:rPr>
          <w:spacing w:val="-4"/>
        </w:rPr>
        <w:t xml:space="preserve"> </w:t>
      </w:r>
      <w:r w:rsidRPr="00426023">
        <w:t>failed</w:t>
      </w:r>
      <w:r w:rsidRPr="00426023">
        <w:rPr>
          <w:spacing w:val="-4"/>
        </w:rPr>
        <w:t xml:space="preserve"> </w:t>
      </w:r>
      <w:r w:rsidRPr="00426023">
        <w:t>to</w:t>
      </w:r>
      <w:r w:rsidRPr="00426023">
        <w:rPr>
          <w:spacing w:val="-5"/>
        </w:rPr>
        <w:t xml:space="preserve"> </w:t>
      </w:r>
      <w:r w:rsidRPr="00426023">
        <w:t>make</w:t>
      </w:r>
      <w:r w:rsidRPr="00426023">
        <w:rPr>
          <w:spacing w:val="-4"/>
        </w:rPr>
        <w:t xml:space="preserve"> </w:t>
      </w:r>
      <w:r w:rsidRPr="00426023">
        <w:t>timely</w:t>
      </w:r>
      <w:r w:rsidRPr="00426023">
        <w:rPr>
          <w:spacing w:val="-4"/>
        </w:rPr>
        <w:t xml:space="preserve"> </w:t>
      </w:r>
      <w:r w:rsidRPr="00426023">
        <w:t>decisions</w:t>
      </w:r>
      <w:r w:rsidRPr="00426023">
        <w:rPr>
          <w:spacing w:val="-4"/>
        </w:rPr>
        <w:t xml:space="preserve"> </w:t>
      </w:r>
      <w:r w:rsidRPr="00426023">
        <w:t>(neutralizing</w:t>
      </w:r>
      <w:r w:rsidRPr="00426023">
        <w:rPr>
          <w:spacing w:val="-5"/>
        </w:rPr>
        <w:t xml:space="preserve"> </w:t>
      </w:r>
      <w:r w:rsidRPr="00426023">
        <w:t>players</w:t>
      </w:r>
      <w:r w:rsidRPr="00426023">
        <w:rPr>
          <w:spacing w:val="-4"/>
        </w:rPr>
        <w:t xml:space="preserve"> </w:t>
      </w:r>
      <w:r w:rsidRPr="00426023">
        <w:t>or</w:t>
      </w:r>
      <w:r w:rsidRPr="00426023">
        <w:rPr>
          <w:spacing w:val="-4"/>
        </w:rPr>
        <w:t xml:space="preserve"> </w:t>
      </w:r>
      <w:r w:rsidRPr="00426023">
        <w:t xml:space="preserve">allowing players to continue) following engagements involving false </w:t>
      </w:r>
      <w:proofErr w:type="gramStart"/>
      <w:r w:rsidRPr="00426023">
        <w:t>cover;</w:t>
      </w:r>
      <w:proofErr w:type="gramEnd"/>
    </w:p>
    <w:p w14:paraId="62557252" w14:textId="17D6DB82" w:rsidR="003123F2" w:rsidRDefault="00E13420" w:rsidP="0008396D">
      <w:pPr>
        <w:pStyle w:val="BodyText"/>
        <w:numPr>
          <w:ilvl w:val="1"/>
          <w:numId w:val="34"/>
        </w:numPr>
      </w:pPr>
      <w:r>
        <w:t>l</w:t>
      </w:r>
      <w:r w:rsidR="00426023" w:rsidRPr="00426023">
        <w:t>icensee</w:t>
      </w:r>
      <w:r w:rsidR="00426023" w:rsidRPr="00426023">
        <w:rPr>
          <w:spacing w:val="-4"/>
        </w:rPr>
        <w:t xml:space="preserve"> </w:t>
      </w:r>
      <w:r w:rsidR="00426023" w:rsidRPr="00426023">
        <w:t>failed</w:t>
      </w:r>
      <w:r w:rsidR="00426023" w:rsidRPr="00426023">
        <w:rPr>
          <w:spacing w:val="-4"/>
        </w:rPr>
        <w:t xml:space="preserve"> </w:t>
      </w:r>
      <w:r w:rsidR="00426023" w:rsidRPr="00426023">
        <w:t>to</w:t>
      </w:r>
      <w:r w:rsidR="00426023" w:rsidRPr="00426023">
        <w:rPr>
          <w:spacing w:val="-4"/>
        </w:rPr>
        <w:t xml:space="preserve"> </w:t>
      </w:r>
      <w:r w:rsidR="00426023" w:rsidRPr="00426023">
        <w:t>reduce</w:t>
      </w:r>
      <w:r w:rsidR="00426023" w:rsidRPr="00426023">
        <w:rPr>
          <w:spacing w:val="-4"/>
        </w:rPr>
        <w:t xml:space="preserve"> </w:t>
      </w:r>
      <w:r w:rsidR="00426023" w:rsidRPr="00426023">
        <w:t>the</w:t>
      </w:r>
      <w:r w:rsidR="00426023" w:rsidRPr="00426023">
        <w:rPr>
          <w:spacing w:val="-4"/>
        </w:rPr>
        <w:t xml:space="preserve"> </w:t>
      </w:r>
      <w:r w:rsidR="00426023" w:rsidRPr="00426023">
        <w:t>number</w:t>
      </w:r>
      <w:r w:rsidR="00426023" w:rsidRPr="00426023">
        <w:rPr>
          <w:spacing w:val="-4"/>
        </w:rPr>
        <w:t xml:space="preserve"> </w:t>
      </w:r>
      <w:r w:rsidR="00426023" w:rsidRPr="00426023">
        <w:t>or</w:t>
      </w:r>
      <w:r w:rsidR="00426023" w:rsidRPr="00426023">
        <w:rPr>
          <w:spacing w:val="-4"/>
        </w:rPr>
        <w:t xml:space="preserve"> </w:t>
      </w:r>
      <w:r w:rsidR="00426023" w:rsidRPr="00426023">
        <w:t>magnitude</w:t>
      </w:r>
      <w:r w:rsidR="00426023" w:rsidRPr="00426023">
        <w:rPr>
          <w:spacing w:val="-4"/>
        </w:rPr>
        <w:t xml:space="preserve"> </w:t>
      </w:r>
      <w:r w:rsidR="00426023" w:rsidRPr="00426023">
        <w:t>of</w:t>
      </w:r>
      <w:r w:rsidR="00426023" w:rsidRPr="00426023">
        <w:rPr>
          <w:spacing w:val="-4"/>
        </w:rPr>
        <w:t xml:space="preserve"> </w:t>
      </w:r>
      <w:r w:rsidR="00426023" w:rsidRPr="00426023">
        <w:t>artificialities</w:t>
      </w:r>
      <w:r w:rsidR="00426023" w:rsidRPr="00426023">
        <w:rPr>
          <w:spacing w:val="-4"/>
        </w:rPr>
        <w:t xml:space="preserve"> </w:t>
      </w:r>
      <w:r w:rsidR="00426023" w:rsidRPr="00426023">
        <w:t xml:space="preserve">(e.g., excessive timeouts used); </w:t>
      </w:r>
      <w:proofErr w:type="gramStart"/>
      <w:r w:rsidR="00426023" w:rsidRPr="00426023">
        <w:t>or;</w:t>
      </w:r>
      <w:proofErr w:type="gramEnd"/>
    </w:p>
    <w:p w14:paraId="08EC009C" w14:textId="3E2B8DEF" w:rsidR="00BB2733" w:rsidRDefault="00E13420" w:rsidP="0008396D">
      <w:pPr>
        <w:pStyle w:val="BodyText"/>
        <w:numPr>
          <w:ilvl w:val="1"/>
          <w:numId w:val="34"/>
        </w:numPr>
      </w:pPr>
      <w:r>
        <w:t>l</w:t>
      </w:r>
      <w:r w:rsidR="00A3763C" w:rsidRPr="00A3763C">
        <w:t>icense systems and equipment used for FOF exercises did not provide adequate controls (radio system performance, Multiple Integrated Laser Engagement System (MILES) gear performance, ineffective use of bomb cards (generating simulated alarms for SAS and/or CAS response).</w:t>
      </w:r>
      <w:bookmarkStart w:id="44" w:name="_Hlk163537398"/>
    </w:p>
    <w:p w14:paraId="2FEEB24D" w14:textId="77777777" w:rsidR="00A3763C" w:rsidRPr="006940C1" w:rsidRDefault="00A3763C" w:rsidP="00A3763C">
      <w:pPr>
        <w:widowControl/>
        <w:ind w:left="1080"/>
        <w:contextualSpacing/>
      </w:pPr>
    </w:p>
    <w:bookmarkEnd w:id="44"/>
    <w:p w14:paraId="19206DD3" w14:textId="07CA6986" w:rsidR="008E1D44" w:rsidRPr="00A651D9" w:rsidRDefault="008E1D44" w:rsidP="007B71A6">
      <w:pPr>
        <w:pStyle w:val="Requirement"/>
        <w:numPr>
          <w:ilvl w:val="0"/>
          <w:numId w:val="34"/>
        </w:numPr>
        <w:outlineLvl w:val="2"/>
      </w:pPr>
      <w:r w:rsidRPr="001F705F">
        <w:t>Verify</w:t>
      </w:r>
      <w:r w:rsidR="003B3FB8" w:rsidRPr="001F705F">
        <w:t xml:space="preserve"> </w:t>
      </w:r>
      <w:ins w:id="45" w:author="Author">
        <w:r w:rsidR="00A85841" w:rsidRPr="001F705F">
          <w:t>the licensee has developed, implemented, or is prepared to implement</w:t>
        </w:r>
        <w:r w:rsidR="00EC102F" w:rsidRPr="001F705F">
          <w:t xml:space="preserve">, </w:t>
        </w:r>
        <w:r w:rsidR="004C2034" w:rsidRPr="001F705F">
          <w:t>a process</w:t>
        </w:r>
      </w:ins>
      <w:r w:rsidRPr="001F705F">
        <w:t xml:space="preserve"> to conduct tactical response drills and FOF exercises in accordance with the </w:t>
      </w:r>
      <w:r w:rsidR="004161D3" w:rsidRPr="001F705F">
        <w:t xml:space="preserve">licensee’s PSP, </w:t>
      </w:r>
      <w:r w:rsidRPr="001F705F">
        <w:t>protective strategy, and implementing procedures.</w:t>
      </w:r>
      <w:r w:rsidR="001F705F" w:rsidRPr="001F705F">
        <w:t xml:space="preserve"> </w:t>
      </w:r>
      <w:r w:rsidR="00863E79" w:rsidRPr="001F705F">
        <w:t>(</w:t>
      </w:r>
      <w:ins w:id="46" w:author="Author">
        <w:r w:rsidR="000B695C" w:rsidRPr="001F705F">
          <w:t>1</w:t>
        </w:r>
      </w:ins>
      <w:r w:rsidR="0000749F" w:rsidRPr="001F705F">
        <w:t>0 </w:t>
      </w:r>
      <w:ins w:id="47" w:author="Author">
        <w:r w:rsidR="000B695C" w:rsidRPr="001F705F">
          <w:t>CFR</w:t>
        </w:r>
      </w:ins>
      <w:r w:rsidR="0000749F" w:rsidRPr="001F705F">
        <w:t> </w:t>
      </w:r>
      <w:ins w:id="48" w:author="Author">
        <w:r w:rsidR="000B695C" w:rsidRPr="001F705F">
          <w:t>Part </w:t>
        </w:r>
      </w:ins>
      <w:r w:rsidRPr="001F705F">
        <w:t>73</w:t>
      </w:r>
      <w:ins w:id="49" w:author="Author">
        <w:r w:rsidR="000B695C" w:rsidRPr="001F705F">
          <w:t>, </w:t>
        </w:r>
        <w:r w:rsidR="00AB0863" w:rsidRPr="001F705F">
          <w:t>App.</w:t>
        </w:r>
        <w:r w:rsidR="000B695C" w:rsidRPr="001F705F">
          <w:t> </w:t>
        </w:r>
      </w:ins>
      <w:r w:rsidRPr="001F705F">
        <w:t>B</w:t>
      </w:r>
      <w:ins w:id="50" w:author="Author">
        <w:r w:rsidR="00AB0863" w:rsidRPr="001F705F">
          <w:t>,</w:t>
        </w:r>
      </w:ins>
      <w:r w:rsidR="000B695C" w:rsidRPr="001F705F">
        <w:t> </w:t>
      </w:r>
      <w:r w:rsidR="00AB0863" w:rsidRPr="001F705F">
        <w:t>Sec</w:t>
      </w:r>
      <w:r w:rsidR="00A86332">
        <w:t>.</w:t>
      </w:r>
      <w:r w:rsidR="0000749F" w:rsidRPr="001F705F">
        <w:t> </w:t>
      </w:r>
      <w:r w:rsidRPr="001F705F">
        <w:t>VI</w:t>
      </w:r>
      <w:ins w:id="51" w:author="Author">
        <w:r w:rsidR="00C859E6" w:rsidRPr="001F705F">
          <w:t>,</w:t>
        </w:r>
        <w:r w:rsidR="000B695C" w:rsidRPr="001F705F">
          <w:t> </w:t>
        </w:r>
      </w:ins>
      <w:r w:rsidRPr="001F705F">
        <w:t>C.3.(c)</w:t>
      </w:r>
      <w:r w:rsidR="00863E79" w:rsidRPr="001F705F">
        <w:t>)</w:t>
      </w:r>
    </w:p>
    <w:p w14:paraId="3620F88C" w14:textId="225F7E80" w:rsidR="009351FD" w:rsidRPr="00AB75BC" w:rsidRDefault="008E1D44" w:rsidP="006B2807">
      <w:pPr>
        <w:pStyle w:val="SpecificGuidance"/>
      </w:pPr>
      <w:r w:rsidRPr="00AB75BC">
        <w:t>Specific Guidance</w:t>
      </w:r>
    </w:p>
    <w:p w14:paraId="197F5C47" w14:textId="77092DFA" w:rsidR="007374E9" w:rsidRPr="007374E9" w:rsidRDefault="008E1D44" w:rsidP="007D69EF">
      <w:pPr>
        <w:pStyle w:val="BodyText3"/>
        <w:rPr>
          <w:ins w:id="52" w:author="Author"/>
        </w:rPr>
      </w:pPr>
      <w:r w:rsidRPr="00333B66">
        <w:t xml:space="preserve">For the inspection of this requirement, the inspector(s) should review </w:t>
      </w:r>
      <w:ins w:id="53" w:author="Author">
        <w:r w:rsidR="0049633C" w:rsidRPr="00333B66">
          <w:t>the licensee’s PSP</w:t>
        </w:r>
      </w:ins>
      <w:r w:rsidRPr="00333B66">
        <w:t>, implementing procedures</w:t>
      </w:r>
      <w:ins w:id="54" w:author="Author">
        <w:r w:rsidR="00843901" w:rsidRPr="00333B66">
          <w:t>, exercise scenario, controller matrix</w:t>
        </w:r>
      </w:ins>
      <w:r w:rsidRPr="00333B66">
        <w:t xml:space="preserve">, and associated training documentation to verify that the licensee has established measures to conduct tactical response drills and FOF exercises in accordance with </w:t>
      </w:r>
      <w:ins w:id="55" w:author="Author">
        <w:r w:rsidR="00512C38" w:rsidRPr="00333B66">
          <w:t>the licensee’s PSP</w:t>
        </w:r>
        <w:r w:rsidR="00901899" w:rsidRPr="00333B66">
          <w:t xml:space="preserve">, </w:t>
        </w:r>
      </w:ins>
      <w:r w:rsidRPr="00333B66">
        <w:t>protective strategy, and implementing procedures</w:t>
      </w:r>
      <w:r w:rsidRPr="00A651D9">
        <w:t>.</w:t>
      </w:r>
    </w:p>
    <w:p w14:paraId="75432D1E" w14:textId="37C83F49" w:rsidR="008E1D44" w:rsidRPr="00A651D9" w:rsidRDefault="007374E9" w:rsidP="007D69EF">
      <w:pPr>
        <w:pStyle w:val="BodyText3"/>
      </w:pPr>
      <w:ins w:id="56" w:author="Author">
        <w:r w:rsidRPr="007374E9">
          <w:t>Any</w:t>
        </w:r>
        <w:r w:rsidRPr="007374E9">
          <w:rPr>
            <w:spacing w:val="-4"/>
          </w:rPr>
          <w:t xml:space="preserve"> </w:t>
        </w:r>
        <w:r w:rsidRPr="007374E9">
          <w:t>inspector-observed</w:t>
        </w:r>
        <w:r w:rsidRPr="007374E9">
          <w:rPr>
            <w:spacing w:val="-4"/>
          </w:rPr>
          <w:t xml:space="preserve"> </w:t>
        </w:r>
        <w:r w:rsidRPr="007374E9">
          <w:t>deficiencies,</w:t>
        </w:r>
        <w:r w:rsidRPr="007374E9">
          <w:rPr>
            <w:spacing w:val="-4"/>
          </w:rPr>
          <w:t xml:space="preserve"> </w:t>
        </w:r>
        <w:r w:rsidRPr="007374E9">
          <w:t>observations,</w:t>
        </w:r>
        <w:r w:rsidRPr="007374E9">
          <w:rPr>
            <w:spacing w:val="-4"/>
          </w:rPr>
          <w:t xml:space="preserve"> </w:t>
        </w:r>
        <w:r w:rsidRPr="007374E9">
          <w:t>or</w:t>
        </w:r>
        <w:r w:rsidRPr="007374E9">
          <w:rPr>
            <w:spacing w:val="-4"/>
          </w:rPr>
          <w:t xml:space="preserve"> </w:t>
        </w:r>
        <w:r w:rsidRPr="007374E9">
          <w:t>findings</w:t>
        </w:r>
        <w:r w:rsidRPr="007374E9">
          <w:rPr>
            <w:spacing w:val="-4"/>
          </w:rPr>
          <w:t xml:space="preserve"> </w:t>
        </w:r>
        <w:r w:rsidRPr="007374E9">
          <w:t>that</w:t>
        </w:r>
        <w:r w:rsidRPr="007374E9">
          <w:rPr>
            <w:spacing w:val="-4"/>
          </w:rPr>
          <w:t xml:space="preserve"> </w:t>
        </w:r>
        <w:r w:rsidRPr="007374E9">
          <w:t>are</w:t>
        </w:r>
        <w:r w:rsidRPr="007374E9">
          <w:rPr>
            <w:spacing w:val="-5"/>
          </w:rPr>
          <w:t xml:space="preserve"> </w:t>
        </w:r>
        <w:r w:rsidRPr="007374E9">
          <w:t>not</w:t>
        </w:r>
        <w:r w:rsidRPr="007374E9">
          <w:rPr>
            <w:spacing w:val="-4"/>
          </w:rPr>
          <w:t xml:space="preserve"> </w:t>
        </w:r>
        <w:r w:rsidRPr="007374E9">
          <w:t>identified by the licensee in the documented post-exercise critique must be shared with the licensee and assessed in accordance with IMC</w:t>
        </w:r>
        <w:r w:rsidR="00D84D68">
          <w:t> </w:t>
        </w:r>
        <w:r w:rsidRPr="007374E9">
          <w:t>0612, Appendix</w:t>
        </w:r>
        <w:r w:rsidR="00D84D68">
          <w:t> </w:t>
        </w:r>
        <w:r w:rsidRPr="007374E9">
          <w:t>B, “Issue Screening Directions,” as appropriate. Licensee self-identification of deficiencies during drills and exercises</w:t>
        </w:r>
        <w:r w:rsidRPr="007374E9">
          <w:rPr>
            <w:spacing w:val="-3"/>
          </w:rPr>
          <w:t xml:space="preserve"> </w:t>
        </w:r>
        <w:r w:rsidRPr="007374E9">
          <w:t>is</w:t>
        </w:r>
        <w:r w:rsidRPr="007374E9">
          <w:rPr>
            <w:spacing w:val="-4"/>
          </w:rPr>
          <w:t xml:space="preserve"> </w:t>
        </w:r>
        <w:r w:rsidRPr="007374E9">
          <w:t>a</w:t>
        </w:r>
        <w:r w:rsidRPr="007374E9">
          <w:rPr>
            <w:spacing w:val="-3"/>
          </w:rPr>
          <w:t xml:space="preserve"> </w:t>
        </w:r>
        <w:r w:rsidRPr="007374E9">
          <w:t>necessary</w:t>
        </w:r>
        <w:r w:rsidRPr="007374E9">
          <w:rPr>
            <w:spacing w:val="-4"/>
          </w:rPr>
          <w:t xml:space="preserve"> </w:t>
        </w:r>
        <w:r w:rsidRPr="007374E9">
          <w:t>component</w:t>
        </w:r>
        <w:r w:rsidRPr="007374E9">
          <w:rPr>
            <w:spacing w:val="-3"/>
          </w:rPr>
          <w:t xml:space="preserve"> </w:t>
        </w:r>
        <w:r w:rsidRPr="007374E9">
          <w:t>of</w:t>
        </w:r>
        <w:r w:rsidRPr="007374E9">
          <w:rPr>
            <w:spacing w:val="-3"/>
          </w:rPr>
          <w:t xml:space="preserve"> </w:t>
        </w:r>
        <w:r w:rsidRPr="007374E9">
          <w:t>the</w:t>
        </w:r>
        <w:r w:rsidRPr="007374E9">
          <w:rPr>
            <w:spacing w:val="-3"/>
          </w:rPr>
          <w:t xml:space="preserve"> </w:t>
        </w:r>
        <w:r w:rsidRPr="007374E9">
          <w:t>PEP</w:t>
        </w:r>
        <w:r w:rsidRPr="007374E9">
          <w:rPr>
            <w:spacing w:val="-3"/>
          </w:rPr>
          <w:t xml:space="preserve"> </w:t>
        </w:r>
        <w:r w:rsidRPr="007374E9">
          <w:t>and</w:t>
        </w:r>
        <w:r w:rsidRPr="007374E9">
          <w:rPr>
            <w:spacing w:val="-3"/>
          </w:rPr>
          <w:t xml:space="preserve"> </w:t>
        </w:r>
        <w:r w:rsidRPr="007374E9">
          <w:t>failure</w:t>
        </w:r>
        <w:r w:rsidRPr="007374E9">
          <w:rPr>
            <w:spacing w:val="-3"/>
          </w:rPr>
          <w:t xml:space="preserve"> </w:t>
        </w:r>
        <w:r w:rsidRPr="007374E9">
          <w:t>to</w:t>
        </w:r>
        <w:r w:rsidRPr="007374E9">
          <w:rPr>
            <w:spacing w:val="-3"/>
          </w:rPr>
          <w:t xml:space="preserve"> </w:t>
        </w:r>
        <w:r w:rsidRPr="007374E9">
          <w:t>identify</w:t>
        </w:r>
        <w:r w:rsidRPr="007374E9">
          <w:rPr>
            <w:spacing w:val="-3"/>
          </w:rPr>
          <w:t xml:space="preserve"> </w:t>
        </w:r>
        <w:r w:rsidRPr="007374E9">
          <w:t>deficiencies</w:t>
        </w:r>
        <w:r w:rsidRPr="007374E9">
          <w:rPr>
            <w:spacing w:val="-3"/>
          </w:rPr>
          <w:t xml:space="preserve"> </w:t>
        </w:r>
        <w:r w:rsidRPr="007374E9">
          <w:t>at</w:t>
        </w:r>
        <w:r w:rsidRPr="007374E9">
          <w:rPr>
            <w:spacing w:val="-4"/>
          </w:rPr>
          <w:t xml:space="preserve"> </w:t>
        </w:r>
        <w:r w:rsidRPr="007374E9">
          <w:t>an appropriate threshold can negatively impact the effectiveness of the PEP and physical protection program.</w:t>
        </w:r>
      </w:ins>
    </w:p>
    <w:p w14:paraId="27D0E39A" w14:textId="10014744" w:rsidR="009351FD" w:rsidRPr="00E37494" w:rsidRDefault="008E1D44" w:rsidP="007B71A6">
      <w:pPr>
        <w:pStyle w:val="Requirement"/>
        <w:numPr>
          <w:ilvl w:val="0"/>
          <w:numId w:val="34"/>
        </w:numPr>
        <w:outlineLvl w:val="2"/>
      </w:pPr>
      <w:r w:rsidRPr="00E947D8">
        <w:lastRenderedPageBreak/>
        <w:t xml:space="preserve">Verify the licensee has established measures to ensure that each member of each shift who is assigned duties and responsibilities required to implement the site’s safeguards contingency </w:t>
      </w:r>
      <w:ins w:id="57" w:author="Author">
        <w:r w:rsidR="00FC3351" w:rsidRPr="00E947D8">
          <w:t xml:space="preserve">response </w:t>
        </w:r>
      </w:ins>
      <w:r w:rsidRPr="00E947D8">
        <w:t xml:space="preserve">plan and protective strategy participates in tactical </w:t>
      </w:r>
      <w:ins w:id="58" w:author="Author">
        <w:r w:rsidR="005E4BDD" w:rsidRPr="00E947D8">
          <w:t xml:space="preserve">response </w:t>
        </w:r>
      </w:ins>
      <w:r w:rsidRPr="00E947D8">
        <w:t xml:space="preserve">drills and FOF exercises at the frequency prescribed in </w:t>
      </w:r>
      <w:r w:rsidR="00245378" w:rsidRPr="00E947D8">
        <w:t>10 </w:t>
      </w:r>
      <w:r w:rsidRPr="00E947D8">
        <w:t>CFR Part 73</w:t>
      </w:r>
      <w:ins w:id="59" w:author="Author">
        <w:r w:rsidR="00FC3351" w:rsidRPr="00E947D8">
          <w:t>,</w:t>
        </w:r>
      </w:ins>
      <w:r w:rsidRPr="00E947D8">
        <w:t xml:space="preserve"> </w:t>
      </w:r>
      <w:ins w:id="60" w:author="Author">
        <w:r w:rsidR="00FC3351" w:rsidRPr="00E947D8">
          <w:t xml:space="preserve">App. </w:t>
        </w:r>
      </w:ins>
      <w:r w:rsidRPr="00E947D8">
        <w:t>B</w:t>
      </w:r>
      <w:ins w:id="61" w:author="Author">
        <w:r w:rsidR="00FC3351" w:rsidRPr="00E947D8">
          <w:t>,</w:t>
        </w:r>
      </w:ins>
      <w:r w:rsidRPr="00E947D8">
        <w:t xml:space="preserve"> </w:t>
      </w:r>
      <w:ins w:id="62" w:author="Author">
        <w:r w:rsidR="00CE7A24" w:rsidRPr="00E947D8">
          <w:t xml:space="preserve">Sec. </w:t>
        </w:r>
      </w:ins>
      <w:r w:rsidRPr="00E947D8">
        <w:t xml:space="preserve">VI. </w:t>
      </w:r>
      <w:r w:rsidR="00863E79" w:rsidRPr="00E947D8">
        <w:t>(</w:t>
      </w:r>
      <w:ins w:id="63" w:author="Author">
        <w:r w:rsidR="000B695C" w:rsidRPr="00E947D8">
          <w:t>10 CFR Part </w:t>
        </w:r>
      </w:ins>
      <w:r w:rsidRPr="00E947D8">
        <w:t>73</w:t>
      </w:r>
      <w:ins w:id="64" w:author="Author">
        <w:r w:rsidR="000B695C" w:rsidRPr="00E947D8">
          <w:t>, </w:t>
        </w:r>
        <w:r w:rsidR="002B1A31" w:rsidRPr="00E947D8">
          <w:t>App.</w:t>
        </w:r>
        <w:r w:rsidR="00D84D68" w:rsidRPr="00E947D8">
          <w:t> </w:t>
        </w:r>
      </w:ins>
      <w:r w:rsidRPr="00E947D8">
        <w:t>B</w:t>
      </w:r>
      <w:ins w:id="65" w:author="Author">
        <w:r w:rsidR="002B1A31" w:rsidRPr="00E947D8">
          <w:t>,</w:t>
        </w:r>
        <w:r w:rsidR="000B695C" w:rsidRPr="00E947D8">
          <w:t> </w:t>
        </w:r>
        <w:r w:rsidR="002B1A31" w:rsidRPr="00E947D8">
          <w:t>Sec</w:t>
        </w:r>
        <w:r w:rsidR="000B695C" w:rsidRPr="00E947D8">
          <w:t>.</w:t>
        </w:r>
        <w:r w:rsidR="00D84D68" w:rsidRPr="00E947D8">
          <w:t> </w:t>
        </w:r>
      </w:ins>
      <w:r w:rsidRPr="00E947D8">
        <w:t>VI</w:t>
      </w:r>
      <w:ins w:id="66" w:author="Author">
        <w:r w:rsidR="002B1A31" w:rsidRPr="00E947D8">
          <w:t>,</w:t>
        </w:r>
        <w:r w:rsidR="000B695C" w:rsidRPr="00E947D8">
          <w:t> </w:t>
        </w:r>
      </w:ins>
      <w:r w:rsidRPr="00E947D8">
        <w:t>C.3.(l)(1)</w:t>
      </w:r>
      <w:r w:rsidR="00863E79" w:rsidRPr="00E947D8">
        <w:t>)</w:t>
      </w:r>
    </w:p>
    <w:p w14:paraId="0500B4E9" w14:textId="6458F6CC" w:rsidR="009351FD" w:rsidRPr="007B71A6" w:rsidRDefault="008E1D44" w:rsidP="00476DE4">
      <w:pPr>
        <w:pStyle w:val="SpecificGuidance"/>
      </w:pPr>
      <w:r w:rsidRPr="007B71A6">
        <w:t>Specific Guidance</w:t>
      </w:r>
    </w:p>
    <w:p w14:paraId="6BAA3DFE" w14:textId="6DCDAF73" w:rsidR="009351FD" w:rsidRPr="00A651D9" w:rsidRDefault="008E1D44" w:rsidP="006B2807">
      <w:pPr>
        <w:pStyle w:val="BodyText3"/>
      </w:pPr>
      <w:r w:rsidRPr="009A7AF2">
        <w:t xml:space="preserve">For the inspection of this requirement, the inspector(s) should review the licensee’s training documentation (to include a sample of individual training records) to verify that the licensee has established measures to ensure that each member of each shift, who is assigned duties and responsibilities required to implement the site’s </w:t>
      </w:r>
      <w:r w:rsidR="0044458C" w:rsidRPr="009A7AF2">
        <w:t xml:space="preserve">safeguards contingency plan </w:t>
      </w:r>
      <w:r w:rsidRPr="009A7AF2">
        <w:t>and protective strategy</w:t>
      </w:r>
      <w:del w:id="67" w:author="Author">
        <w:r w:rsidRPr="009A7AF2" w:rsidDel="000D7BF6">
          <w:delText>,</w:delText>
        </w:r>
      </w:del>
      <w:r w:rsidRPr="009A7AF2">
        <w:t xml:space="preserve"> participate</w:t>
      </w:r>
      <w:ins w:id="68" w:author="Author">
        <w:r w:rsidR="000D7BF6" w:rsidRPr="009A7AF2">
          <w:t>s</w:t>
        </w:r>
      </w:ins>
      <w:r w:rsidRPr="009A7AF2">
        <w:t xml:space="preserve"> in at least one tactical response drill quarterly and one FOF exercise annually.</w:t>
      </w:r>
    </w:p>
    <w:p w14:paraId="21C332F5" w14:textId="43596369" w:rsidR="009351FD" w:rsidRDefault="008E1D44" w:rsidP="006B2807">
      <w:pPr>
        <w:pStyle w:val="BodyText3"/>
        <w:rPr>
          <w:ins w:id="69" w:author="Author"/>
        </w:rPr>
      </w:pPr>
      <w:r w:rsidRPr="009A7AF2">
        <w:t xml:space="preserve">Individuals may participate in one of the following roles to satisfy this requirement as a player: </w:t>
      </w:r>
      <w:ins w:id="70" w:author="Author">
        <w:r w:rsidR="00404979">
          <w:t xml:space="preserve">security shift supervisor, </w:t>
        </w:r>
      </w:ins>
      <w:r w:rsidRPr="009A7AF2">
        <w:t>response team leader, alarm station operator, armed responder, or armed security officer</w:t>
      </w:r>
      <w:del w:id="71" w:author="Author">
        <w:r w:rsidRPr="009A7AF2" w:rsidDel="00110D00">
          <w:delText>s</w:delText>
        </w:r>
      </w:del>
      <w:r w:rsidRPr="009A7AF2">
        <w:t xml:space="preserve"> designated as a component of the protective strategy. Additionally, individuals who are trained and qualified to perform contingency duties for multiple-response team duty positions </w:t>
      </w:r>
      <w:ins w:id="72" w:author="Author">
        <w:r w:rsidR="00C05967">
          <w:t>must</w:t>
        </w:r>
      </w:ins>
      <w:r w:rsidRPr="009A7AF2">
        <w:t xml:space="preserve"> participate as a player in drills or exercises for each position for which they are qualified. This requirement can be satisfied by participating in each position </w:t>
      </w:r>
      <w:proofErr w:type="gramStart"/>
      <w:r w:rsidRPr="009A7AF2">
        <w:t>during the course of</w:t>
      </w:r>
      <w:proofErr w:type="gramEnd"/>
      <w:r w:rsidRPr="009A7AF2">
        <w:t xml:space="preserve"> four quarterly drills and one annual exercise during the year (e.g., a security force member can serve as a response team leader in the first quarter drill, a central or secondary alarm station operator during the second quarter drill, and an armed responder in the annual exercise). The inspector(s) should reference Regulatory Guide</w:t>
      </w:r>
      <w:ins w:id="73" w:author="Author">
        <w:r w:rsidR="00D06F6D" w:rsidRPr="009A7AF2">
          <w:t xml:space="preserve"> (RG)</w:t>
        </w:r>
      </w:ins>
      <w:r w:rsidRPr="009A7AF2">
        <w:t xml:space="preserve"> 5.75</w:t>
      </w:r>
      <w:ins w:id="74" w:author="Author">
        <w:r w:rsidR="00F76E5C" w:rsidRPr="009A7AF2">
          <w:t>,</w:t>
        </w:r>
      </w:ins>
      <w:r w:rsidR="00012B7D">
        <w:t xml:space="preserve"> </w:t>
      </w:r>
      <w:ins w:id="75" w:author="Author">
        <w:r w:rsidR="00F76E5C" w:rsidRPr="009A7AF2">
          <w:t>“Training and Qualification of Security Personnel at Nuclear Power Reactor Facilities,”</w:t>
        </w:r>
      </w:ins>
      <w:r w:rsidRPr="009A7AF2">
        <w:t xml:space="preserve"> to understand acceptable methods that a licensee may employ for security personnel who are unable to fulfill the annual FOF exercise participation requirement.</w:t>
      </w:r>
    </w:p>
    <w:p w14:paraId="31C216BB" w14:textId="4F911041" w:rsidR="00CE33DE" w:rsidRPr="00A651D9" w:rsidRDefault="00100733" w:rsidP="006B2807">
      <w:pPr>
        <w:pStyle w:val="BodyText3"/>
      </w:pPr>
      <w:ins w:id="76" w:author="Author">
        <w:r>
          <w:t xml:space="preserve">The inspector(s) should review a sample of training records to verify that individuals who did not participate as a player in a scheduled annual FOF exercise because of illness, family leave, military deployment, or other circumstances fulfill the annual FOF exercise participation requirement by either completing 40-hours of protective </w:t>
        </w:r>
        <w:r w:rsidRPr="008536C7">
          <w:t>strategy</w:t>
        </w:r>
        <w:r w:rsidR="004D76FD" w:rsidRPr="008536C7">
          <w:t xml:space="preserve"> </w:t>
        </w:r>
      </w:ins>
      <w:r w:rsidR="004D76FD" w:rsidRPr="008536C7">
        <w:t xml:space="preserve">on-the-job </w:t>
      </w:r>
      <w:r w:rsidR="00605C30" w:rsidRPr="008536C7">
        <w:t>training or</w:t>
      </w:r>
      <w:r w:rsidRPr="008536C7">
        <w:t xml:space="preserve"> participate as a player in a limited scope FOF tactical exercise.</w:t>
      </w:r>
      <w:r>
        <w:t xml:space="preserve"> </w:t>
      </w:r>
    </w:p>
    <w:p w14:paraId="61B61CB7" w14:textId="54B39D5B" w:rsidR="008E1D44" w:rsidRDefault="00CA5678" w:rsidP="007B71A6">
      <w:pPr>
        <w:pStyle w:val="Requirement"/>
        <w:numPr>
          <w:ilvl w:val="0"/>
          <w:numId w:val="34"/>
        </w:numPr>
        <w:outlineLvl w:val="2"/>
        <w:rPr>
          <w:b w:val="0"/>
          <w:bCs w:val="0"/>
        </w:rPr>
      </w:pPr>
      <w:r w:rsidRPr="001B53F3">
        <w:t>Verify the licensee</w:t>
      </w:r>
      <w:r w:rsidR="006F0EC0" w:rsidRPr="001B53F3">
        <w:t xml:space="preserve"> </w:t>
      </w:r>
      <w:r w:rsidR="00060498" w:rsidRPr="001B53F3">
        <w:t>has developed, implemented, or is prepared to implement a process to</w:t>
      </w:r>
      <w:r w:rsidRPr="001B53F3">
        <w:t xml:space="preserve"> document post</w:t>
      </w:r>
      <w:r w:rsidR="00644DB9">
        <w:t xml:space="preserve"> </w:t>
      </w:r>
      <w:r w:rsidRPr="001B53F3">
        <w:t>exercise critique</w:t>
      </w:r>
      <w:r w:rsidR="00060498" w:rsidRPr="001B53F3">
        <w:t>s</w:t>
      </w:r>
      <w:r w:rsidR="004F2601" w:rsidRPr="001B53F3">
        <w:t xml:space="preserve"> includ</w:t>
      </w:r>
      <w:r w:rsidR="001C1B3B" w:rsidRPr="001B53F3">
        <w:t>ing</w:t>
      </w:r>
      <w:r w:rsidR="004F2601" w:rsidRPr="001B53F3">
        <w:t xml:space="preserve"> failures, deficiencies or other findings in performance, plans, equipment, or strategies for all tactical response drills and FOF exercises.</w:t>
      </w:r>
      <w:r w:rsidRPr="001B53F3">
        <w:t xml:space="preserve"> (10</w:t>
      </w:r>
      <w:r w:rsidR="006E52B0">
        <w:t xml:space="preserve"> </w:t>
      </w:r>
      <w:ins w:id="77" w:author="Author">
        <w:r w:rsidRPr="001B53F3">
          <w:t>CFR</w:t>
        </w:r>
      </w:ins>
      <w:r w:rsidR="006E52B0">
        <w:t xml:space="preserve"> </w:t>
      </w:r>
      <w:ins w:id="78" w:author="Author">
        <w:r w:rsidRPr="001B53F3">
          <w:t>Part</w:t>
        </w:r>
      </w:ins>
      <w:r w:rsidR="006E52B0">
        <w:t xml:space="preserve"> </w:t>
      </w:r>
      <w:ins w:id="79" w:author="Author">
        <w:r w:rsidRPr="001B53F3">
          <w:t>73,</w:t>
        </w:r>
        <w:r w:rsidR="004F2601" w:rsidRPr="001B53F3">
          <w:t> </w:t>
        </w:r>
        <w:r w:rsidRPr="001B53F3">
          <w:t>App</w:t>
        </w:r>
      </w:ins>
      <w:r w:rsidR="00425C69">
        <w:t>.</w:t>
      </w:r>
      <w:r w:rsidR="006E52B0">
        <w:t xml:space="preserve"> </w:t>
      </w:r>
      <w:ins w:id="80" w:author="Author">
        <w:r w:rsidRPr="001B53F3">
          <w:t>B,</w:t>
        </w:r>
      </w:ins>
      <w:r w:rsidR="006E52B0">
        <w:t xml:space="preserve"> </w:t>
      </w:r>
      <w:ins w:id="81" w:author="Author">
        <w:r w:rsidRPr="001B53F3">
          <w:t>Sec</w:t>
        </w:r>
      </w:ins>
      <w:r w:rsidR="00425C69">
        <w:t>.</w:t>
      </w:r>
      <w:ins w:id="82" w:author="Author">
        <w:r w:rsidRPr="001B53F3">
          <w:t xml:space="preserve"> VI, C.3.(g))</w:t>
        </w:r>
      </w:ins>
    </w:p>
    <w:p w14:paraId="1E2BF0D0" w14:textId="5BCE12FF" w:rsidR="009351FD" w:rsidRPr="007B71A6" w:rsidRDefault="008E1D44" w:rsidP="0013634F">
      <w:pPr>
        <w:pStyle w:val="SpecificGuidance"/>
      </w:pPr>
      <w:r w:rsidRPr="007B71A6">
        <w:t>Specific Guidance</w:t>
      </w:r>
    </w:p>
    <w:p w14:paraId="0375CDEC" w14:textId="55CBA391" w:rsidR="004F2601" w:rsidRDefault="008E1D44" w:rsidP="006B2807">
      <w:pPr>
        <w:pStyle w:val="BodyText3"/>
      </w:pPr>
      <w:r w:rsidRPr="0021338E">
        <w:t>To inspect this requirement, the inspector(s) should review the licensee’s training documentation to ensure the licensee has established measures to maintain drill and exercise</w:t>
      </w:r>
      <w:r w:rsidRPr="0013634F">
        <w:t xml:space="preserve"> </w:t>
      </w:r>
      <w:r w:rsidRPr="0021338E">
        <w:t>documentation</w:t>
      </w:r>
      <w:r w:rsidRPr="0013634F">
        <w:t xml:space="preserve"> </w:t>
      </w:r>
      <w:r w:rsidRPr="0021338E">
        <w:t>includ</w:t>
      </w:r>
      <w:r w:rsidR="00B359EE">
        <w:t>ing the</w:t>
      </w:r>
      <w:r w:rsidRPr="0021338E">
        <w:t xml:space="preserve"> post-exercise</w:t>
      </w:r>
      <w:r w:rsidRPr="0013634F">
        <w:t xml:space="preserve"> </w:t>
      </w:r>
      <w:r w:rsidRPr="0021338E">
        <w:t>critique</w:t>
      </w:r>
      <w:r w:rsidR="00047A17">
        <w:t>.</w:t>
      </w:r>
    </w:p>
    <w:p w14:paraId="24D2E871" w14:textId="09A885D4" w:rsidR="004F2601" w:rsidRPr="004F2601" w:rsidRDefault="004F2601" w:rsidP="007B71A6">
      <w:pPr>
        <w:pStyle w:val="Requirement"/>
        <w:numPr>
          <w:ilvl w:val="0"/>
          <w:numId w:val="34"/>
        </w:numPr>
        <w:outlineLvl w:val="2"/>
      </w:pPr>
      <w:r>
        <w:lastRenderedPageBreak/>
        <w:t xml:space="preserve">Verify the licensee </w:t>
      </w:r>
      <w:r w:rsidR="00D04669">
        <w:t>has developed</w:t>
      </w:r>
      <w:r w:rsidR="00596DEC">
        <w:t>, implemented or is prepared</w:t>
      </w:r>
      <w:r w:rsidR="00F523F7">
        <w:t>,</w:t>
      </w:r>
      <w:r w:rsidR="00596DEC">
        <w:t xml:space="preserve"> to implement a process to </w:t>
      </w:r>
      <w:r>
        <w:t>document scenarios and participants for all tactical response drills and F</w:t>
      </w:r>
      <w:r w:rsidR="00E568AC">
        <w:t>O</w:t>
      </w:r>
      <w:r>
        <w:t>F exercises. (10 CFR Part 73, App</w:t>
      </w:r>
      <w:r w:rsidR="00425C69">
        <w:t>.</w:t>
      </w:r>
      <w:r>
        <w:t xml:space="preserve"> B, Sec</w:t>
      </w:r>
      <w:ins w:id="83" w:author="Author">
        <w:r w:rsidR="0085010D">
          <w:t>.</w:t>
        </w:r>
      </w:ins>
      <w:r>
        <w:t xml:space="preserve"> VI, C.3.(h))</w:t>
      </w:r>
    </w:p>
    <w:p w14:paraId="7541C2BC" w14:textId="5537FD54" w:rsidR="004F2601" w:rsidRPr="007B71A6" w:rsidRDefault="004F2601" w:rsidP="004F2601">
      <w:pPr>
        <w:pStyle w:val="SpecificGuidance"/>
      </w:pPr>
      <w:r w:rsidRPr="007B71A6">
        <w:t>Specific Guidance</w:t>
      </w:r>
    </w:p>
    <w:p w14:paraId="305ADAA9" w14:textId="036A7F65" w:rsidR="00D32A45" w:rsidRDefault="006F2890" w:rsidP="006B2807">
      <w:pPr>
        <w:pStyle w:val="BodyText3"/>
      </w:pPr>
      <w:r>
        <w:t>To inspect this requirement, the inspector(s) should review the licensee’s tactical response drill and FOF exercise documentation to ensure the licensee documentation includes: the scenario</w:t>
      </w:r>
      <w:ins w:id="84" w:author="Author">
        <w:r w:rsidR="009D3841">
          <w:t xml:space="preserve"> </w:t>
        </w:r>
        <w:r w:rsidR="00A052F7">
          <w:t>description,</w:t>
        </w:r>
      </w:ins>
      <w:r>
        <w:t xml:space="preserve"> participants</w:t>
      </w:r>
      <w:ins w:id="85" w:author="Author">
        <w:r w:rsidR="00AF18D2">
          <w:t>,</w:t>
        </w:r>
        <w:r w:rsidR="00016E83">
          <w:t xml:space="preserve"> and</w:t>
        </w:r>
        <w:r w:rsidR="00AF18D2">
          <w:t xml:space="preserve"> controllers</w:t>
        </w:r>
        <w:r w:rsidR="00016E83">
          <w:t>.</w:t>
        </w:r>
      </w:ins>
    </w:p>
    <w:p w14:paraId="34A851DD" w14:textId="0AFD1E62" w:rsidR="008E1D44" w:rsidRPr="00AB75BC" w:rsidRDefault="00B95D57" w:rsidP="007B71A6">
      <w:pPr>
        <w:pStyle w:val="Requirement"/>
        <w:numPr>
          <w:ilvl w:val="0"/>
          <w:numId w:val="34"/>
        </w:numPr>
        <w:outlineLvl w:val="2"/>
        <w:rPr>
          <w:b w:val="0"/>
          <w:bCs w:val="0"/>
        </w:rPr>
      </w:pPr>
      <w:bookmarkStart w:id="86" w:name="_Hlk166559789"/>
      <w:r w:rsidRPr="00AB75BC">
        <w:t>Verify</w:t>
      </w:r>
      <w:ins w:id="87" w:author="Author">
        <w:r w:rsidR="00CA32F8" w:rsidRPr="00AB75BC">
          <w:t xml:space="preserve"> the licensee has developed, implemented, or is prepared to implement a process to ensure</w:t>
        </w:r>
      </w:ins>
      <w:r w:rsidRPr="00AB75BC">
        <w:t xml:space="preserve"> </w:t>
      </w:r>
      <w:bookmarkEnd w:id="86"/>
      <w:r w:rsidRPr="00AB75BC">
        <w:t>that findings, deficiencies, and failures identified in the training program to include tactical response drills and FOF exercises that adversely affect or decrease the effectiveness of the site’s protective strategy are entered into the licensee’s</w:t>
      </w:r>
      <w:ins w:id="88" w:author="Author">
        <w:r w:rsidR="006F2890" w:rsidRPr="00AB75BC">
          <w:t xml:space="preserve"> corrective action program.</w:t>
        </w:r>
      </w:ins>
      <w:r w:rsidR="00147580" w:rsidRPr="00AB75BC">
        <w:t xml:space="preserve"> </w:t>
      </w:r>
      <w:r w:rsidRPr="00AB75BC">
        <w:t>(10</w:t>
      </w:r>
      <w:ins w:id="89" w:author="Author">
        <w:r w:rsidR="002B229B" w:rsidRPr="00AB75BC">
          <w:t> </w:t>
        </w:r>
      </w:ins>
      <w:r w:rsidRPr="00AB75BC">
        <w:t>CFR</w:t>
      </w:r>
      <w:ins w:id="90" w:author="Author">
        <w:r w:rsidR="002B229B" w:rsidRPr="00AB75BC">
          <w:t> </w:t>
        </w:r>
      </w:ins>
      <w:r w:rsidRPr="00AB75BC">
        <w:t>73.55(b)(10),</w:t>
      </w:r>
      <w:r w:rsidR="00DA101A" w:rsidRPr="00AB75BC">
        <w:t xml:space="preserve"> </w:t>
      </w:r>
      <w:r w:rsidRPr="00AB75BC">
        <w:t>10</w:t>
      </w:r>
      <w:ins w:id="91" w:author="Author">
        <w:r w:rsidR="00DF514B" w:rsidRPr="00AB75BC">
          <w:t> </w:t>
        </w:r>
      </w:ins>
      <w:r w:rsidRPr="00AB75BC">
        <w:t>CFR</w:t>
      </w:r>
      <w:ins w:id="92" w:author="Author">
        <w:r w:rsidR="00DF514B" w:rsidRPr="00AB75BC">
          <w:t> </w:t>
        </w:r>
      </w:ins>
      <w:r w:rsidRPr="00AB75BC">
        <w:t>Part</w:t>
      </w:r>
      <w:ins w:id="93" w:author="Author">
        <w:r w:rsidR="00DF514B" w:rsidRPr="00AB75BC">
          <w:t> </w:t>
        </w:r>
      </w:ins>
      <w:r w:rsidRPr="00AB75BC">
        <w:t>73,</w:t>
      </w:r>
      <w:ins w:id="94" w:author="Author">
        <w:r w:rsidR="00DF514B" w:rsidRPr="00AB75BC">
          <w:t> </w:t>
        </w:r>
      </w:ins>
      <w:r w:rsidRPr="00AB75BC">
        <w:t>App.</w:t>
      </w:r>
      <w:r w:rsidR="00147580" w:rsidRPr="00AB75BC">
        <w:t xml:space="preserve"> </w:t>
      </w:r>
      <w:r w:rsidRPr="00AB75BC">
        <w:t>B,</w:t>
      </w:r>
      <w:r w:rsidR="00651C92" w:rsidRPr="00AB75BC">
        <w:t xml:space="preserve"> </w:t>
      </w:r>
      <w:r w:rsidRPr="00AB75BC">
        <w:t>Sec</w:t>
      </w:r>
      <w:r w:rsidR="00147580" w:rsidRPr="00AB75BC">
        <w:t xml:space="preserve">. </w:t>
      </w:r>
      <w:r w:rsidRPr="00AB75BC">
        <w:t>VI,</w:t>
      </w:r>
      <w:r w:rsidR="00147580" w:rsidRPr="00AB75BC">
        <w:t xml:space="preserve"> </w:t>
      </w:r>
      <w:r w:rsidRPr="00AB75BC">
        <w:t>C.3.(</w:t>
      </w:r>
      <w:proofErr w:type="spellStart"/>
      <w:r w:rsidRPr="00AB75BC">
        <w:t>i</w:t>
      </w:r>
      <w:proofErr w:type="spellEnd"/>
      <w:r w:rsidRPr="00AB75BC">
        <w:t>))</w:t>
      </w:r>
    </w:p>
    <w:p w14:paraId="099B07F0" w14:textId="2E27317C" w:rsidR="001131DF" w:rsidRPr="00AB75BC" w:rsidRDefault="00F523F7" w:rsidP="007B71A6">
      <w:pPr>
        <w:pStyle w:val="SpecificGuidance"/>
      </w:pPr>
      <w:r w:rsidRPr="00AB75BC">
        <w:t>Specific</w:t>
      </w:r>
      <w:r w:rsidRPr="00AB75BC">
        <w:rPr>
          <w:spacing w:val="-7"/>
        </w:rPr>
        <w:t xml:space="preserve"> </w:t>
      </w:r>
      <w:r w:rsidRPr="00AB75BC">
        <w:t>Guidance</w:t>
      </w:r>
    </w:p>
    <w:p w14:paraId="0AFA3380" w14:textId="3FFB51D4" w:rsidR="002E7A20" w:rsidRPr="008F4044" w:rsidRDefault="002E7A20" w:rsidP="00E036F1">
      <w:pPr>
        <w:pStyle w:val="BodyText3"/>
      </w:pPr>
      <w:r w:rsidRPr="001131DF">
        <w:t>For the inspection of this requirement, the inspector(s) should understand the methodology the licensee uses to disposition each deficiency identified in a drill or exercise and what mechanism(s) the licensee uses to correct those deficiencies. The inspector(s) should ensure that the licensee has established measures to handle deficiencies identified during a drill or exercise consistent with the site’s problem identification and resolution, self-assessment, or training program. All deficiencies should be evaluated to ensure proper management, action, and resolution of the deficiencies. Some deficiencies (training and human performance</w:t>
      </w:r>
      <w:r w:rsidR="007C2CD2" w:rsidRPr="008F4044">
        <w:t>-</w:t>
      </w:r>
      <w:r w:rsidRPr="001131DF">
        <w:t xml:space="preserve">related) may be addressed through the training program </w:t>
      </w:r>
      <w:proofErr w:type="gramStart"/>
      <w:r w:rsidRPr="001131DF">
        <w:t>as long as</w:t>
      </w:r>
      <w:proofErr w:type="gramEnd"/>
      <w:r w:rsidRPr="001131DF">
        <w:t xml:space="preserve"> the licensee’s evaluation demonstrates that the deficiencies do not adversely affect or decrease the effectiveness of the protective strategy and physical protection </w:t>
      </w:r>
      <w:r w:rsidRPr="008F4044">
        <w:t>program.</w:t>
      </w:r>
    </w:p>
    <w:p w14:paraId="33D113F6" w14:textId="629CDD51" w:rsidR="00515D04" w:rsidRDefault="00515D04" w:rsidP="006B2807">
      <w:pPr>
        <w:pStyle w:val="BodyText3"/>
      </w:pPr>
      <w:r w:rsidRPr="008F4044">
        <w:t>Deficiencies that the licensee determines to adversely affect or decrease the effectiveness of the protective strategy and physical protection program</w:t>
      </w:r>
      <w:r w:rsidR="00C7319E" w:rsidRPr="008F4044">
        <w:t xml:space="preserve"> (e.g.,</w:t>
      </w:r>
      <w:r w:rsidRPr="008F4044">
        <w:t xml:space="preserve"> a failure of any of the PEP key elements below</w:t>
      </w:r>
      <w:r w:rsidR="00C7319E" w:rsidRPr="008F4044">
        <w:t>)</w:t>
      </w:r>
      <w:r w:rsidRPr="008F4044">
        <w:t xml:space="preserve"> must be entered into the site’s problem identification and resolution program. Key program</w:t>
      </w:r>
      <w:r w:rsidRPr="00E036F1">
        <w:t xml:space="preserve"> elements include:</w:t>
      </w:r>
    </w:p>
    <w:p w14:paraId="23F7A84D" w14:textId="1B763F9D" w:rsidR="00515D04" w:rsidRDefault="00515D04" w:rsidP="004465A1">
      <w:pPr>
        <w:pStyle w:val="BodyText"/>
        <w:numPr>
          <w:ilvl w:val="1"/>
          <w:numId w:val="34"/>
        </w:numPr>
      </w:pPr>
      <w:r w:rsidRPr="00E036F1">
        <w:t xml:space="preserve">Responding with </w:t>
      </w:r>
      <w:proofErr w:type="gramStart"/>
      <w:r w:rsidRPr="00E036F1">
        <w:t>sufficient numbers of</w:t>
      </w:r>
      <w:proofErr w:type="gramEnd"/>
      <w:r w:rsidRPr="00E036F1">
        <w:t xml:space="preserve"> security personnel – the licensee has the required number of response personnel to effectively implement the protective strategy and protect the target sets against the DBT.</w:t>
      </w:r>
    </w:p>
    <w:p w14:paraId="6712297E" w14:textId="78F3DD2A" w:rsidR="00515D04" w:rsidRPr="00E036F1" w:rsidRDefault="00515D04" w:rsidP="004465A1">
      <w:pPr>
        <w:pStyle w:val="BodyText"/>
        <w:numPr>
          <w:ilvl w:val="1"/>
          <w:numId w:val="34"/>
        </w:numPr>
      </w:pPr>
      <w:r w:rsidRPr="00E036F1">
        <w:t>Responding within appropriate timelines – response personnel have adequate time to reach their response positions in advance of the adversary timelines.</w:t>
      </w:r>
    </w:p>
    <w:p w14:paraId="31D6E1AA" w14:textId="3B2F27A1" w:rsidR="00515D04" w:rsidRPr="00E036F1" w:rsidRDefault="00515D04" w:rsidP="004465A1">
      <w:pPr>
        <w:pStyle w:val="BodyText"/>
        <w:numPr>
          <w:ilvl w:val="1"/>
          <w:numId w:val="34"/>
        </w:numPr>
      </w:pPr>
      <w:r w:rsidRPr="00E036F1">
        <w:t>Responding to protected positions – response personnel use appropriate protection and cover.</w:t>
      </w:r>
    </w:p>
    <w:p w14:paraId="1A16A023" w14:textId="7E298045" w:rsidR="00515D04" w:rsidRPr="00E036F1" w:rsidRDefault="00515D04" w:rsidP="004465A1">
      <w:pPr>
        <w:pStyle w:val="BodyText"/>
        <w:numPr>
          <w:ilvl w:val="1"/>
          <w:numId w:val="34"/>
        </w:numPr>
      </w:pPr>
      <w:r w:rsidRPr="00E036F1">
        <w:t>Responding with appropriate armament – response personnel are supplied with, or have readily available, the weapons and equipment necessary to execute their responsibilities and are appropriately trained and qualified in the use of the weapons and equipment.</w:t>
      </w:r>
    </w:p>
    <w:p w14:paraId="11B1911D" w14:textId="01DEB59E" w:rsidR="00515D04" w:rsidRDefault="00515D04" w:rsidP="004465A1">
      <w:pPr>
        <w:pStyle w:val="BodyText"/>
        <w:numPr>
          <w:ilvl w:val="1"/>
          <w:numId w:val="34"/>
        </w:numPr>
      </w:pPr>
      <w:r w:rsidRPr="00E036F1">
        <w:lastRenderedPageBreak/>
        <w:t>Providing target set protection – response plan and response personnel prevent the DBT from completing sabotage of all components of any target set.</w:t>
      </w:r>
    </w:p>
    <w:p w14:paraId="378061D8" w14:textId="77777777" w:rsidR="0017776D" w:rsidRDefault="00515D04" w:rsidP="006B2807">
      <w:pPr>
        <w:pStyle w:val="BodyText3"/>
      </w:pPr>
      <w:r w:rsidRPr="0017776D">
        <w:t xml:space="preserve">To verify that the licensee is meeting this requirement, the inspector(s) should request that the licensee provide tactical response drill or FOF exercise reports that document deficiencies. The inspector(s) should also request to review the documentation pertaining to the licensee’s evaluation of the deficiencies to understand fully the licensee’s method to disposition identified deficiencies and determine </w:t>
      </w:r>
      <w:proofErr w:type="gramStart"/>
      <w:r w:rsidRPr="0017776D">
        <w:t>whether or not</w:t>
      </w:r>
      <w:proofErr w:type="gramEnd"/>
      <w:r w:rsidRPr="0017776D">
        <w:t xml:space="preserve"> the deficiencies adversely affect or decrease the effectiveness of the protective strategy and physical protection program. The inspector(s) should also query site personnel on the basis for determining how the licensee dispositions deficiencies. The inspector(s) should then further request to see the associated documentation that indicates that the failure(s) were entered into the site’s corrective action program and verify that the licensee evaluates, tracks, and resolves the failure(s). The NRC considers the critique process complete when all draft conclusions related to the identified weaknesses have been presented to licensee senior management, and any management questions or comments have been documented.</w:t>
      </w:r>
    </w:p>
    <w:p w14:paraId="37130C7B" w14:textId="405CA1A6" w:rsidR="008E1D44" w:rsidRPr="0001542E" w:rsidRDefault="00596879" w:rsidP="007B71A6">
      <w:pPr>
        <w:pStyle w:val="Requirement"/>
        <w:numPr>
          <w:ilvl w:val="0"/>
          <w:numId w:val="34"/>
        </w:numPr>
        <w:outlineLvl w:val="2"/>
      </w:pPr>
      <w:ins w:id="95" w:author="Author">
        <w:r w:rsidRPr="00596879">
          <w:t>Verify the licensee</w:t>
        </w:r>
        <w:r w:rsidR="00CC0429">
          <w:t xml:space="preserve"> </w:t>
        </w:r>
        <w:r w:rsidR="00AD67DF">
          <w:t xml:space="preserve">has </w:t>
        </w:r>
        <w:r w:rsidR="00732A41">
          <w:t>developed</w:t>
        </w:r>
        <w:r w:rsidR="00CC0429">
          <w:t>, implemented, or is prepared to</w:t>
        </w:r>
        <w:r w:rsidR="00732A41">
          <w:t xml:space="preserve"> implement</w:t>
        </w:r>
        <w:r w:rsidRPr="00596879">
          <w:t xml:space="preserve"> </w:t>
        </w:r>
        <w:r w:rsidR="00732A41">
          <w:t>a pro</w:t>
        </w:r>
        <w:r w:rsidR="00490033">
          <w:t>gram</w:t>
        </w:r>
        <w:r w:rsidR="00732A41">
          <w:t xml:space="preserve"> to</w:t>
        </w:r>
        <w:r w:rsidR="006A426B">
          <w:t xml:space="preserve"> </w:t>
        </w:r>
        <w:r w:rsidR="00FF1F7B">
          <w:t xml:space="preserve">conduct </w:t>
        </w:r>
        <w:r w:rsidRPr="00596879">
          <w:t>tactical response drills and FOF exercises in accordance with the requirements set forth in 10</w:t>
        </w:r>
      </w:ins>
      <w:r w:rsidR="00A66EB6">
        <w:t> </w:t>
      </w:r>
      <w:ins w:id="96" w:author="Author">
        <w:r w:rsidRPr="00596879">
          <w:t>CFR</w:t>
        </w:r>
      </w:ins>
      <w:r w:rsidR="00A66EB6">
        <w:t> </w:t>
      </w:r>
      <w:ins w:id="97" w:author="Author">
        <w:r w:rsidRPr="00596879">
          <w:t>Part 73, App. B, Sec</w:t>
        </w:r>
        <w:r w:rsidR="00804E3F">
          <w:t>.</w:t>
        </w:r>
        <w:r w:rsidRPr="00596879">
          <w:t xml:space="preserve"> VI. (10</w:t>
        </w:r>
        <w:r w:rsidR="00A66EB6">
          <w:t> </w:t>
        </w:r>
        <w:r w:rsidRPr="00596879">
          <w:t>CFR</w:t>
        </w:r>
      </w:ins>
      <w:r w:rsidR="00A66EB6">
        <w:t> </w:t>
      </w:r>
      <w:ins w:id="98" w:author="Author">
        <w:r w:rsidRPr="00596879">
          <w:t>Part</w:t>
        </w:r>
      </w:ins>
      <w:r w:rsidR="00A66EB6">
        <w:t> </w:t>
      </w:r>
      <w:ins w:id="99" w:author="Author">
        <w:r w:rsidRPr="00596879">
          <w:t>73,</w:t>
        </w:r>
      </w:ins>
      <w:r w:rsidR="00A66EB6">
        <w:t> </w:t>
      </w:r>
      <w:ins w:id="100" w:author="Author">
        <w:r w:rsidRPr="00596879">
          <w:t>App.</w:t>
        </w:r>
      </w:ins>
      <w:r w:rsidR="00A66EB6">
        <w:t> </w:t>
      </w:r>
      <w:ins w:id="101" w:author="Author">
        <w:r w:rsidRPr="00596879">
          <w:t>B,</w:t>
        </w:r>
      </w:ins>
      <w:r w:rsidR="00A66EB6">
        <w:t> </w:t>
      </w:r>
      <w:ins w:id="102" w:author="Author">
        <w:r w:rsidRPr="00596879">
          <w:t>Sec</w:t>
        </w:r>
        <w:r w:rsidR="00804E3F">
          <w:t>.</w:t>
        </w:r>
      </w:ins>
      <w:r w:rsidR="00A66EB6">
        <w:t> </w:t>
      </w:r>
      <w:ins w:id="103" w:author="Author">
        <w:r w:rsidRPr="00596879">
          <w:t>VI,</w:t>
        </w:r>
      </w:ins>
      <w:r w:rsidR="00A66EB6">
        <w:t> </w:t>
      </w:r>
      <w:ins w:id="104" w:author="Author">
        <w:r w:rsidRPr="00596879">
          <w:t>C.3.(d),</w:t>
        </w:r>
      </w:ins>
      <w:r w:rsidR="00A66EB6">
        <w:t> </w:t>
      </w:r>
      <w:ins w:id="105" w:author="Author">
        <w:r w:rsidRPr="00596879">
          <w:t>(e),</w:t>
        </w:r>
      </w:ins>
      <w:r w:rsidR="00A66EB6">
        <w:t> </w:t>
      </w:r>
      <w:ins w:id="106" w:author="Author">
        <w:r w:rsidRPr="00596879">
          <w:t>(f),</w:t>
        </w:r>
      </w:ins>
      <w:r w:rsidR="00A66EB6">
        <w:t> </w:t>
      </w:r>
      <w:ins w:id="107" w:author="Author">
        <w:r w:rsidRPr="00596879">
          <w:t>and</w:t>
        </w:r>
      </w:ins>
      <w:r w:rsidR="00A66EB6">
        <w:t> </w:t>
      </w:r>
      <w:ins w:id="108" w:author="Author">
        <w:r w:rsidRPr="00596879">
          <w:t>(k))</w:t>
        </w:r>
        <w:r w:rsidRPr="00596879" w:rsidDel="00C03ABA">
          <w:t xml:space="preserve"> </w:t>
        </w:r>
      </w:ins>
    </w:p>
    <w:p w14:paraId="5DEAF976" w14:textId="3369A222" w:rsidR="0001542E" w:rsidRPr="007B71A6" w:rsidRDefault="006F2890" w:rsidP="007B71A6">
      <w:pPr>
        <w:pStyle w:val="SpecificGuidance"/>
      </w:pPr>
      <w:ins w:id="109" w:author="Author">
        <w:r>
          <w:t>Specific Guidance</w:t>
        </w:r>
      </w:ins>
    </w:p>
    <w:p w14:paraId="42CBDCF0" w14:textId="0DC49C39" w:rsidR="008C56DD" w:rsidRDefault="008C56DD" w:rsidP="00D71EDF">
      <w:pPr>
        <w:pStyle w:val="BodyText3"/>
      </w:pPr>
      <w:ins w:id="110" w:author="Author">
        <w:r>
          <w:t>T</w:t>
        </w:r>
        <w:r w:rsidR="00B55E55">
          <w:t>o inspect this requirement, the inspector(s) should review samples of drill and exercise documentation to verify that the licensee designs and conducts drills and exercises to meet the following requirements:</w:t>
        </w:r>
      </w:ins>
    </w:p>
    <w:p w14:paraId="472E71B6" w14:textId="6D351275" w:rsidR="008C56DD" w:rsidRDefault="00B55E55" w:rsidP="007B71A6">
      <w:pPr>
        <w:pStyle w:val="BodyText"/>
        <w:numPr>
          <w:ilvl w:val="1"/>
          <w:numId w:val="46"/>
        </w:numPr>
      </w:pPr>
      <w:ins w:id="111" w:author="Author">
        <w:r>
          <w:t>Uses no more than the total number of ARs and ASOs documented in the licensee’s security plans.</w:t>
        </w:r>
      </w:ins>
    </w:p>
    <w:p w14:paraId="273148BE" w14:textId="3476FBE8" w:rsidR="00D71EDF" w:rsidRDefault="00B55E55" w:rsidP="007B71A6">
      <w:pPr>
        <w:pStyle w:val="BodyText"/>
        <w:numPr>
          <w:ilvl w:val="1"/>
          <w:numId w:val="46"/>
        </w:numPr>
      </w:pPr>
      <w:ins w:id="112" w:author="Author">
        <w:r>
          <w:t>Minimizes the number and effects of artificialities.</w:t>
        </w:r>
      </w:ins>
    </w:p>
    <w:p w14:paraId="34B323B4" w14:textId="6A607D4A" w:rsidR="004A50B9" w:rsidRDefault="00B55E55" w:rsidP="007B71A6">
      <w:pPr>
        <w:pStyle w:val="BodyText"/>
        <w:numPr>
          <w:ilvl w:val="1"/>
          <w:numId w:val="46"/>
        </w:numPr>
      </w:pPr>
      <w:ins w:id="113" w:author="Author">
        <w:r>
          <w:t xml:space="preserve">Implements the use of systems or methodologies that simulate the realities of armed engagement through visual and audible means and reflect the capabilities of armed personnel to neutralize a target </w:t>
        </w:r>
        <w:proofErr w:type="gramStart"/>
        <w:r>
          <w:t>through the use of</w:t>
        </w:r>
        <w:proofErr w:type="gramEnd"/>
        <w:r>
          <w:t xml:space="preserve"> firearms.</w:t>
        </w:r>
      </w:ins>
    </w:p>
    <w:p w14:paraId="06CDB454" w14:textId="15467D60" w:rsidR="008E1D44" w:rsidRPr="00A651D9" w:rsidRDefault="00B55E55" w:rsidP="007B71A6">
      <w:pPr>
        <w:pStyle w:val="BodyText"/>
        <w:numPr>
          <w:ilvl w:val="1"/>
          <w:numId w:val="46"/>
        </w:numPr>
      </w:pPr>
      <w:ins w:id="114" w:author="Author">
        <w:r>
          <w:t>Ensures that each scenario used provides a credible, realistic challenge to the protective strategy and the capabilities of the security response organization.</w:t>
        </w:r>
      </w:ins>
    </w:p>
    <w:p w14:paraId="4C790334" w14:textId="56959318" w:rsidR="002D3903" w:rsidRPr="008B0380" w:rsidRDefault="008E1D44" w:rsidP="007B71A6">
      <w:pPr>
        <w:pStyle w:val="Requirement"/>
        <w:numPr>
          <w:ilvl w:val="0"/>
          <w:numId w:val="34"/>
        </w:numPr>
        <w:outlineLvl w:val="2"/>
      </w:pPr>
      <w:r w:rsidRPr="00A66EB6">
        <w:t xml:space="preserve">Verify the licensee has </w:t>
      </w:r>
      <w:ins w:id="115" w:author="Author">
        <w:r w:rsidR="00274B6A">
          <w:t xml:space="preserve">developed, </w:t>
        </w:r>
        <w:r w:rsidR="000052AC">
          <w:t>implemented</w:t>
        </w:r>
        <w:r w:rsidR="00274B6A">
          <w:t>, or is prepared to implement</w:t>
        </w:r>
      </w:ins>
      <w:r w:rsidRPr="00A66EB6">
        <w:t xml:space="preserve"> </w:t>
      </w:r>
      <w:ins w:id="116" w:author="Author">
        <w:r w:rsidR="00C11196">
          <w:t>a process</w:t>
        </w:r>
      </w:ins>
      <w:r w:rsidRPr="00A66EB6">
        <w:t xml:space="preserve"> to use a mock adversary force during tactical </w:t>
      </w:r>
      <w:ins w:id="117" w:author="Author">
        <w:r w:rsidR="007E7F00">
          <w:t xml:space="preserve">response </w:t>
        </w:r>
      </w:ins>
      <w:r w:rsidRPr="00A66EB6">
        <w:t xml:space="preserve">drills and FOF exercises </w:t>
      </w:r>
      <w:proofErr w:type="gramStart"/>
      <w:r w:rsidRPr="00A66EB6">
        <w:t>that replicates</w:t>
      </w:r>
      <w:proofErr w:type="gramEnd"/>
      <w:r w:rsidRPr="00A66EB6">
        <w:t>, as closely as possible, the adversary characteristics and capabilities of the design basis threat</w:t>
      </w:r>
      <w:ins w:id="118" w:author="Author">
        <w:r w:rsidR="00072736">
          <w:t xml:space="preserve"> (DBT)</w:t>
        </w:r>
      </w:ins>
      <w:r w:rsidRPr="00A66EB6">
        <w:t xml:space="preserve"> described in 10</w:t>
      </w:r>
      <w:ins w:id="119" w:author="Author">
        <w:r w:rsidR="00DA2A6D">
          <w:t> </w:t>
        </w:r>
      </w:ins>
      <w:r w:rsidRPr="00A66EB6">
        <w:t>CFR</w:t>
      </w:r>
      <w:ins w:id="120" w:author="Author">
        <w:r w:rsidR="00DA2A6D">
          <w:t> </w:t>
        </w:r>
      </w:ins>
      <w:r w:rsidRPr="00A66EB6">
        <w:t xml:space="preserve">73.1(a)(1), and is capable of exploiting and challenging the site’s security program. </w:t>
      </w:r>
      <w:r w:rsidR="00863E79" w:rsidRPr="00A66EB6">
        <w:t>(</w:t>
      </w:r>
      <w:r w:rsidRPr="00A66EB6">
        <w:t>10 CFR Part</w:t>
      </w:r>
      <w:r w:rsidR="00651C92">
        <w:t> </w:t>
      </w:r>
      <w:r w:rsidRPr="00A66EB6">
        <w:t>73 App</w:t>
      </w:r>
      <w:ins w:id="121" w:author="Author">
        <w:r w:rsidR="008476E8">
          <w:t>.</w:t>
        </w:r>
      </w:ins>
      <w:r w:rsidRPr="00A66EB6">
        <w:t xml:space="preserve"> B</w:t>
      </w:r>
      <w:ins w:id="122" w:author="Author">
        <w:r w:rsidR="008476E8">
          <w:t>,</w:t>
        </w:r>
        <w:r w:rsidR="00804E3F">
          <w:t xml:space="preserve"> Sec.</w:t>
        </w:r>
      </w:ins>
      <w:r w:rsidRPr="00A66EB6">
        <w:t xml:space="preserve"> </w:t>
      </w:r>
      <w:proofErr w:type="gramStart"/>
      <w:r w:rsidRPr="00A66EB6">
        <w:t>VI</w:t>
      </w:r>
      <w:ins w:id="123" w:author="Author">
        <w:r w:rsidR="008476E8">
          <w:t>,</w:t>
        </w:r>
      </w:ins>
      <w:r w:rsidRPr="00A66EB6">
        <w:t>C.</w:t>
      </w:r>
      <w:proofErr w:type="gramEnd"/>
      <w:r w:rsidRPr="00A66EB6">
        <w:t>3.(l)(2)</w:t>
      </w:r>
      <w:r w:rsidR="00863E79" w:rsidRPr="00A66EB6">
        <w:t>)</w:t>
      </w:r>
    </w:p>
    <w:p w14:paraId="61A69B30" w14:textId="09475187" w:rsidR="002D3903" w:rsidRPr="007B71A6" w:rsidRDefault="008E1D44" w:rsidP="008B0380">
      <w:pPr>
        <w:pStyle w:val="SpecificGuidance"/>
      </w:pPr>
      <w:r w:rsidRPr="007B71A6">
        <w:t>Specific Guidance</w:t>
      </w:r>
    </w:p>
    <w:p w14:paraId="6F9DD694" w14:textId="12AB719B" w:rsidR="00586878" w:rsidRPr="00A651D9" w:rsidRDefault="00CF01E2" w:rsidP="006B2807">
      <w:pPr>
        <w:pStyle w:val="BodyText3"/>
      </w:pPr>
      <w:r>
        <w:t xml:space="preserve">For the inspection of this requirement, the inspector(s) should first gain an understanding of whom the licensee uses to perform mock adversary duties during tactical response </w:t>
      </w:r>
      <w:r>
        <w:lastRenderedPageBreak/>
        <w:t xml:space="preserve">drills and FOF exercises. Some licensees may use personnel from the licensee’s own site to act in the capacity of a mock adversary </w:t>
      </w:r>
      <w:proofErr w:type="gramStart"/>
      <w:r>
        <w:t>force;</w:t>
      </w:r>
      <w:proofErr w:type="gramEnd"/>
      <w:r>
        <w:t xml:space="preserve"> where other licensees may use exter</w:t>
      </w:r>
      <w:r w:rsidRPr="003172ED">
        <w:t>nal personnel from another licensee(s) or local law enforcement tactical response units to mock adversary force duties. The licensee (who is being inspected) is responsible to ensure that the mock adversary force used during tactical response drills and FOF exercises</w:t>
      </w:r>
      <w:r>
        <w:t xml:space="preserve"> is capable of replicating, as closely as possible, the adversary characteristics and capabilities of the DBT as described in 10 CFR 73.1(a)(1) and R</w:t>
      </w:r>
      <w:r w:rsidR="00B24A0A">
        <w:t>G</w:t>
      </w:r>
      <w:r w:rsidR="00012B7D">
        <w:t> </w:t>
      </w:r>
      <w:r>
        <w:t>5.69, “Guidance for the Application of the Radiological Design-Basis-Threat in the Design, Development, and Implementation of a Physical Security Program that meets 10</w:t>
      </w:r>
      <w:r w:rsidR="00A86332">
        <w:t> </w:t>
      </w:r>
      <w:r>
        <w:t>CFR 73.55 Requirements.” To verify that the licensee employs a mock adversary force that is capable of closely replicating the DBT, the inspector(s) should request that the licensee provide its methodology for ensuring that its mock adversary force replicates, as closely as possible, the characteristics and capabilities of the DBT. Some methodologies that licensees may use include internal or external training programs that are intended to prepare individuals to act as adversary force members in accordance with 10 CFR 73.1(a)(1). Once the licensee’s methodology is understood, the inspector(s) should then compare the methodology with the adversary characteristics described in 10</w:t>
      </w:r>
      <w:r w:rsidR="00A86332">
        <w:t> </w:t>
      </w:r>
      <w:r>
        <w:t>CFR 73.1(a)(1) and RG 5.69 for close replication. Dependent upon personnel availability, the inspector(s) should interview mock adversary force team members to assist in understanding the level of knowledge that the members possess.</w:t>
      </w:r>
    </w:p>
    <w:p w14:paraId="6AB358EB" w14:textId="7E9286CC" w:rsidR="008E1D44" w:rsidRPr="00A651D9" w:rsidRDefault="008E1D44" w:rsidP="007B71A6">
      <w:pPr>
        <w:pStyle w:val="Requirement"/>
        <w:numPr>
          <w:ilvl w:val="0"/>
          <w:numId w:val="34"/>
        </w:numPr>
        <w:outlineLvl w:val="2"/>
      </w:pPr>
      <w:r w:rsidRPr="008B0380">
        <w:t>Verify the licensee</w:t>
      </w:r>
      <w:ins w:id="124" w:author="Author">
        <w:r w:rsidR="00481295">
          <w:t xml:space="preserve"> has developed, implemented, or is prepared to implement</w:t>
        </w:r>
        <w:r w:rsidR="00F46E19">
          <w:t xml:space="preserve"> a process </w:t>
        </w:r>
        <w:r w:rsidR="002C04F0">
          <w:t xml:space="preserve">to challenge and evaluate the </w:t>
        </w:r>
      </w:ins>
      <w:r w:rsidRPr="008B0380">
        <w:t>protective strategy through the conduct of tactical response tabletop demonstrations.</w:t>
      </w:r>
      <w:r w:rsidRPr="00BC3F2D">
        <w:t xml:space="preserve"> </w:t>
      </w:r>
      <w:r w:rsidR="00863E79" w:rsidRPr="008B0380">
        <w:t>(</w:t>
      </w:r>
      <w:r w:rsidRPr="008B0380">
        <w:t>10 CFR Part 73 App</w:t>
      </w:r>
      <w:r w:rsidR="008476E8">
        <w:t>.</w:t>
      </w:r>
      <w:r w:rsidRPr="008B0380">
        <w:t xml:space="preserve"> B</w:t>
      </w:r>
      <w:ins w:id="125" w:author="Author">
        <w:r w:rsidR="00306DA0">
          <w:t>,</w:t>
        </w:r>
      </w:ins>
      <w:r w:rsidR="00A458E2">
        <w:t xml:space="preserve"> </w:t>
      </w:r>
      <w:ins w:id="126" w:author="Author">
        <w:r w:rsidR="00804E3F">
          <w:t>Sec.</w:t>
        </w:r>
      </w:ins>
      <w:r w:rsidR="00A86332">
        <w:t> </w:t>
      </w:r>
      <w:proofErr w:type="gramStart"/>
      <w:r w:rsidRPr="00BC3F2D">
        <w:t>VI</w:t>
      </w:r>
      <w:ins w:id="127" w:author="Author">
        <w:r w:rsidR="00306DA0">
          <w:t>,</w:t>
        </w:r>
      </w:ins>
      <w:r w:rsidRPr="00DA101A">
        <w:t>C.</w:t>
      </w:r>
      <w:proofErr w:type="gramEnd"/>
      <w:r w:rsidRPr="00DA101A">
        <w:t>3.(l)(3)</w:t>
      </w:r>
      <w:r w:rsidR="00863E79" w:rsidRPr="00DA101A">
        <w:t>)</w:t>
      </w:r>
    </w:p>
    <w:p w14:paraId="6292DD45" w14:textId="06870AE5" w:rsidR="009A72C4" w:rsidRPr="007B71A6" w:rsidRDefault="008E1D44" w:rsidP="00306DA0">
      <w:pPr>
        <w:pStyle w:val="SpecificGuidance"/>
      </w:pPr>
      <w:r w:rsidRPr="007B71A6">
        <w:t>Specific Guidance</w:t>
      </w:r>
    </w:p>
    <w:p w14:paraId="3B01FAAE" w14:textId="7E19B23B" w:rsidR="009A72C4" w:rsidRPr="00A651D9" w:rsidRDefault="008E1D44" w:rsidP="006B2807">
      <w:pPr>
        <w:pStyle w:val="BodyText3"/>
      </w:pPr>
      <w:r w:rsidRPr="00306DA0">
        <w:t>To inspect this requirement, the inspector(s) should review the licensee’s</w:t>
      </w:r>
      <w:r w:rsidR="00C8024F" w:rsidRPr="00306DA0">
        <w:t xml:space="preserve"> PSPs</w:t>
      </w:r>
      <w:r w:rsidRPr="00306DA0">
        <w:t>, implementing procedures, and associated training aids and documentation to</w:t>
      </w:r>
      <w:r w:rsidR="001C4273" w:rsidRPr="00306DA0">
        <w:t xml:space="preserve"> </w:t>
      </w:r>
      <w:r w:rsidRPr="00306DA0">
        <w:t>verify that the licensee conducts tabletop demonstrations in a manner that evaluates and challenges the licensee’s protective strategy.</w:t>
      </w:r>
    </w:p>
    <w:p w14:paraId="64CFE3CC" w14:textId="04A8B8A2" w:rsidR="008E1D44" w:rsidRPr="00A651D9" w:rsidRDefault="008E1D44" w:rsidP="007B71A6">
      <w:pPr>
        <w:pStyle w:val="Requirement"/>
        <w:numPr>
          <w:ilvl w:val="0"/>
          <w:numId w:val="34"/>
        </w:numPr>
        <w:outlineLvl w:val="2"/>
      </w:pPr>
      <w:r w:rsidRPr="00306DA0">
        <w:t>Verify the licensee has</w:t>
      </w:r>
      <w:ins w:id="128" w:author="Author">
        <w:r w:rsidR="002A4EB3">
          <w:t xml:space="preserve"> developed, implemented</w:t>
        </w:r>
        <w:r w:rsidR="00331F31">
          <w:t>,</w:t>
        </w:r>
        <w:r w:rsidR="002A4EB3">
          <w:t xml:space="preserve"> or is prepared to implement</w:t>
        </w:r>
      </w:ins>
      <w:r w:rsidRPr="00306DA0">
        <w:t xml:space="preserve"> measures to ensure that controllers</w:t>
      </w:r>
      <w:del w:id="129" w:author="Author">
        <w:r w:rsidRPr="00306DA0" w:rsidDel="004A39BC">
          <w:delText>,</w:delText>
        </w:r>
      </w:del>
      <w:r w:rsidRPr="00306DA0">
        <w:t xml:space="preserve"> used for tactical </w:t>
      </w:r>
      <w:ins w:id="130" w:author="Author">
        <w:r w:rsidR="007E7F00">
          <w:t xml:space="preserve">response </w:t>
        </w:r>
      </w:ins>
      <w:r w:rsidRPr="00306DA0">
        <w:t xml:space="preserve">drills and FOF exercises are trained and qualified to ensure that each controller has the requisite knowledge and experience to control and evaluate exercises. </w:t>
      </w:r>
      <w:r w:rsidR="00863E79" w:rsidRPr="00306DA0">
        <w:t>(</w:t>
      </w:r>
      <w:r w:rsidRPr="00306DA0">
        <w:t>10 CFR Part 73 App</w:t>
      </w:r>
      <w:ins w:id="131" w:author="Author">
        <w:r w:rsidR="0014470E">
          <w:t>.</w:t>
        </w:r>
      </w:ins>
      <w:r w:rsidR="00A86332">
        <w:t> </w:t>
      </w:r>
      <w:r w:rsidRPr="00306DA0">
        <w:t>B</w:t>
      </w:r>
      <w:ins w:id="132" w:author="Author">
        <w:r w:rsidR="0014470E">
          <w:t>,</w:t>
        </w:r>
        <w:r w:rsidR="00816554">
          <w:t xml:space="preserve"> Sec.</w:t>
        </w:r>
      </w:ins>
      <w:r w:rsidRPr="00306DA0">
        <w:t xml:space="preserve"> VI.C.</w:t>
      </w:r>
      <w:proofErr w:type="gramStart"/>
      <w:r w:rsidRPr="00306DA0">
        <w:t>3.(</w:t>
      </w:r>
      <w:proofErr w:type="gramEnd"/>
      <w:r w:rsidRPr="00306DA0">
        <w:t>l)(4)</w:t>
      </w:r>
      <w:r w:rsidR="00863E79" w:rsidRPr="00306DA0">
        <w:t>)</w:t>
      </w:r>
    </w:p>
    <w:p w14:paraId="4427E308" w14:textId="2A17041A" w:rsidR="009A72C4" w:rsidRPr="007B71A6" w:rsidRDefault="008E1D44" w:rsidP="00C81445">
      <w:pPr>
        <w:pStyle w:val="SpecificGuidance"/>
      </w:pPr>
      <w:r w:rsidRPr="007B71A6">
        <w:t>Specific Guidance</w:t>
      </w:r>
    </w:p>
    <w:p w14:paraId="3A8B28AD" w14:textId="79948970" w:rsidR="009A72C4" w:rsidRPr="00A651D9" w:rsidRDefault="008E1D44" w:rsidP="006B2807">
      <w:pPr>
        <w:pStyle w:val="BodyText3"/>
      </w:pPr>
      <w:r w:rsidRPr="00C81445">
        <w:t>For the inspection of this requirement, the inspector(s) should review the licensee’s security plans, implementing procedures, and training documentation to verify that the licensee’s exercise controllers are trained and qualified. Through this review, the inspector(s) should develop an understanding of the licensee’s process for which personnel are trained and qualified to perform as controllers. Once the training and qualification process is understood, the inspector(s) should then verify through the review of lesson plans and records that personnel who perform controller duties are trained and qualified in accordance with the licensee’s processes and procedures. The licensee must ensure that drill and exercise controllers are trained and qualified to ensure that each controller has the requisite knowledge and experience to control and evaluate exercises.</w:t>
      </w:r>
    </w:p>
    <w:p w14:paraId="155E9A51" w14:textId="5926F8B4" w:rsidR="00F9282D" w:rsidRPr="00A651D9" w:rsidRDefault="008E1D44" w:rsidP="006B2807">
      <w:pPr>
        <w:pStyle w:val="BodyText3"/>
      </w:pPr>
      <w:r w:rsidRPr="00C81445">
        <w:lastRenderedPageBreak/>
        <w:t>The inspector(s) should also conduct interviews with personnel who perform controller duties to assist in understanding the requisite knowledge and experience of the individual(s) who is/are responsible to control and evaluate exercises.</w:t>
      </w:r>
    </w:p>
    <w:p w14:paraId="159ED5AE" w14:textId="5278E54D" w:rsidR="009A72C4" w:rsidRPr="0041535C" w:rsidRDefault="008E1D44" w:rsidP="007B71A6">
      <w:pPr>
        <w:pStyle w:val="Requirement"/>
        <w:numPr>
          <w:ilvl w:val="0"/>
          <w:numId w:val="34"/>
        </w:numPr>
        <w:outlineLvl w:val="2"/>
      </w:pPr>
      <w:r w:rsidRPr="00C81445">
        <w:t xml:space="preserve">Verify the licensee has </w:t>
      </w:r>
      <w:ins w:id="133" w:author="Author">
        <w:r w:rsidR="003C7F8B">
          <w:t xml:space="preserve">developed, implemented, or is prepared to implement </w:t>
        </w:r>
      </w:ins>
      <w:r w:rsidRPr="00C81445">
        <w:t xml:space="preserve">measures to ensure </w:t>
      </w:r>
      <w:ins w:id="134" w:author="Author">
        <w:r w:rsidR="003C7F8B">
          <w:t xml:space="preserve">that </w:t>
        </w:r>
      </w:ins>
      <w:r w:rsidRPr="00C81445">
        <w:t>tactical</w:t>
      </w:r>
      <w:ins w:id="135" w:author="Author">
        <w:r w:rsidR="007E7F00" w:rsidRPr="00C81445">
          <w:t xml:space="preserve"> response</w:t>
        </w:r>
      </w:ins>
      <w:r w:rsidRPr="00C81445">
        <w:t xml:space="preserve"> drills and FOF exercises are conducted safely and in accordance with site safety plans. </w:t>
      </w:r>
      <w:r w:rsidR="00863E79" w:rsidRPr="00C81445">
        <w:t>(</w:t>
      </w:r>
      <w:r w:rsidRPr="00C81445">
        <w:t>10</w:t>
      </w:r>
      <w:ins w:id="136" w:author="Author">
        <w:r w:rsidR="0041535C">
          <w:t> </w:t>
        </w:r>
      </w:ins>
      <w:r w:rsidRPr="00C81445">
        <w:t>CFR</w:t>
      </w:r>
      <w:ins w:id="137" w:author="Author">
        <w:r w:rsidR="0041535C">
          <w:t> </w:t>
        </w:r>
      </w:ins>
      <w:r w:rsidRPr="00C81445">
        <w:t>Part</w:t>
      </w:r>
      <w:ins w:id="138" w:author="Author">
        <w:r w:rsidR="0041535C">
          <w:t> </w:t>
        </w:r>
      </w:ins>
      <w:r w:rsidRPr="00C81445">
        <w:t>73</w:t>
      </w:r>
      <w:ins w:id="139" w:author="Author">
        <w:r w:rsidR="0041535C">
          <w:t> </w:t>
        </w:r>
      </w:ins>
      <w:r w:rsidRPr="00C81445">
        <w:t>App</w:t>
      </w:r>
      <w:ins w:id="140" w:author="Author">
        <w:r w:rsidR="0085116B">
          <w:t>.</w:t>
        </w:r>
      </w:ins>
      <w:r w:rsidRPr="00C81445">
        <w:t xml:space="preserve"> B</w:t>
      </w:r>
      <w:ins w:id="141" w:author="Author">
        <w:r w:rsidR="0085116B">
          <w:t>,</w:t>
        </w:r>
        <w:r w:rsidR="00816554">
          <w:t xml:space="preserve"> Sec.</w:t>
        </w:r>
      </w:ins>
      <w:r w:rsidR="00A86332">
        <w:t> </w:t>
      </w:r>
      <w:r w:rsidRPr="00C81445">
        <w:t>VI.C.</w:t>
      </w:r>
      <w:proofErr w:type="gramStart"/>
      <w:r w:rsidRPr="00C81445">
        <w:t>3.(</w:t>
      </w:r>
      <w:proofErr w:type="gramEnd"/>
      <w:r w:rsidRPr="00C81445">
        <w:t>l)(5)</w:t>
      </w:r>
      <w:r w:rsidR="00863E79" w:rsidRPr="00C81445">
        <w:t>)</w:t>
      </w:r>
    </w:p>
    <w:p w14:paraId="69C7F06E" w14:textId="19AFD7B5" w:rsidR="009A72C4" w:rsidRPr="007B71A6" w:rsidRDefault="008E1D44" w:rsidP="0041535C">
      <w:pPr>
        <w:pStyle w:val="SpecificGuidance"/>
      </w:pPr>
      <w:r w:rsidRPr="007B71A6">
        <w:t>Specific Guidance</w:t>
      </w:r>
    </w:p>
    <w:p w14:paraId="3191B894" w14:textId="3E3708E4" w:rsidR="009A72C4" w:rsidRPr="00A651D9" w:rsidRDefault="008E1D44" w:rsidP="006B2807">
      <w:pPr>
        <w:pStyle w:val="BodyText3"/>
      </w:pPr>
      <w:r w:rsidRPr="0041535C">
        <w:t>To inspect this requirement, the inspector(s) should review security plans, implementing procedures, and associated drill and exercise documentation to verify that the licensee has established measures to ensure that drills and exercises are conducted in accordance with site safety plans. In general, the drill and exercise program should include provisions for the following: weapons/ammunition safety, exercise participant safety, site personnel safety, and consideration for radiological safety. Safety measures should be documented in the licensee’s implementing procedures.</w:t>
      </w:r>
    </w:p>
    <w:p w14:paraId="62AA7539" w14:textId="084782D6" w:rsidR="00C87180" w:rsidRPr="00EF2F30" w:rsidRDefault="008E1D44" w:rsidP="007B71A6">
      <w:pPr>
        <w:pStyle w:val="Requirement"/>
        <w:numPr>
          <w:ilvl w:val="0"/>
          <w:numId w:val="34"/>
        </w:numPr>
        <w:outlineLvl w:val="2"/>
      </w:pPr>
      <w:r w:rsidRPr="0041535C">
        <w:t>Verify the licensee has</w:t>
      </w:r>
      <w:ins w:id="142" w:author="Author">
        <w:r w:rsidR="00EF2F30">
          <w:t xml:space="preserve"> developed, implemented, or is prepared to implement</w:t>
        </w:r>
      </w:ins>
      <w:r w:rsidRPr="0041535C">
        <w:t xml:space="preserve"> measures to ensure scenarios used during tactical response drills and FOF exercises are developed, designed, and documented in accordance with 10 CFR Part 73, App</w:t>
      </w:r>
      <w:r w:rsidR="00425C69">
        <w:t>.</w:t>
      </w:r>
      <w:r w:rsidRPr="0041535C">
        <w:t xml:space="preserve"> B VI. </w:t>
      </w:r>
      <w:r w:rsidR="00863E79" w:rsidRPr="0041535C">
        <w:t>(</w:t>
      </w:r>
      <w:r w:rsidRPr="0041535C">
        <w:t>10 CFR Part 73, App</w:t>
      </w:r>
      <w:r w:rsidR="00EF2F30">
        <w:t>.</w:t>
      </w:r>
      <w:r w:rsidRPr="0041535C">
        <w:t xml:space="preserve"> B</w:t>
      </w:r>
      <w:r w:rsidR="00EF2F30">
        <w:t>,</w:t>
      </w:r>
      <w:r w:rsidRPr="0041535C">
        <w:t xml:space="preserve"> </w:t>
      </w:r>
      <w:ins w:id="143" w:author="Author">
        <w:r w:rsidR="00816554">
          <w:t>Sec.</w:t>
        </w:r>
      </w:ins>
      <w:r w:rsidR="00A86332">
        <w:t xml:space="preserve"> </w:t>
      </w:r>
      <w:r w:rsidRPr="0041535C">
        <w:t>VI.C.</w:t>
      </w:r>
      <w:proofErr w:type="gramStart"/>
      <w:r w:rsidRPr="0041535C">
        <w:t>3.(</w:t>
      </w:r>
      <w:proofErr w:type="gramEnd"/>
      <w:r w:rsidRPr="0041535C">
        <w:t>m)</w:t>
      </w:r>
      <w:r w:rsidR="00863E79" w:rsidRPr="0041535C">
        <w:t>)</w:t>
      </w:r>
    </w:p>
    <w:p w14:paraId="169CF5E8" w14:textId="10568483" w:rsidR="009A72C4" w:rsidRPr="007B71A6" w:rsidRDefault="008E1D44" w:rsidP="00EF2F30">
      <w:pPr>
        <w:pStyle w:val="SpecificGuidance"/>
      </w:pPr>
      <w:r w:rsidRPr="007B71A6">
        <w:t>Specific Guidance</w:t>
      </w:r>
    </w:p>
    <w:p w14:paraId="7D1E235B" w14:textId="1483FEF7" w:rsidR="009A72C4" w:rsidRPr="00A651D9" w:rsidRDefault="008E1D44" w:rsidP="006B2807">
      <w:pPr>
        <w:pStyle w:val="BodyText3"/>
      </w:pPr>
      <w:r w:rsidRPr="00EF2F30">
        <w:t>To inspect this requirement, the inspector(s) should request that the licensee provide its methodology for ensuring licensee’s scenarios are developed and designed to meet the following requirements:</w:t>
      </w:r>
    </w:p>
    <w:p w14:paraId="4F044B9E" w14:textId="09A0A4F9" w:rsidR="009A72C4" w:rsidRPr="00A651D9" w:rsidRDefault="008E1D44" w:rsidP="006B2807">
      <w:pPr>
        <w:pStyle w:val="BodyText3"/>
      </w:pPr>
      <w:r w:rsidRPr="00EF2F30">
        <w:t>Multiple scenarios are developed and documented for use in conducting quarterly tactical response drills and annual FOF exercises.</w:t>
      </w:r>
    </w:p>
    <w:p w14:paraId="1B346509" w14:textId="78912DDD" w:rsidR="008E1D44" w:rsidRPr="00EF2F30" w:rsidRDefault="008E1D44" w:rsidP="006B2807">
      <w:pPr>
        <w:pStyle w:val="BodyText3"/>
      </w:pPr>
      <w:r w:rsidRPr="00EF2F30">
        <w:t>The scenario must be designed to test and challenge any components or combination of components of the onsite physical protection program and protective strategy.</w:t>
      </w:r>
    </w:p>
    <w:p w14:paraId="392DA39C" w14:textId="2DB7C9E6" w:rsidR="009A72C4" w:rsidRPr="000B14A7" w:rsidRDefault="008E1D44" w:rsidP="006B2807">
      <w:pPr>
        <w:pStyle w:val="BodyText3"/>
      </w:pPr>
      <w:r w:rsidRPr="000B14A7">
        <w:t>Each scenario must use a unique target set or target sets, and varying combinations of adversary equipment, strategies, and tactics, to ensure that the combination of all scenarios challenges every component of the onsite physical protection program and protective strategy to include, but not limited to, equipment, implementing, procedures, and personnel.</w:t>
      </w:r>
    </w:p>
    <w:p w14:paraId="620CF6F6" w14:textId="4B554798" w:rsidR="008E1D44" w:rsidRPr="009B0A66" w:rsidRDefault="008E1D44" w:rsidP="007B71A6">
      <w:pPr>
        <w:pStyle w:val="Requirement"/>
        <w:numPr>
          <w:ilvl w:val="0"/>
          <w:numId w:val="34"/>
        </w:numPr>
        <w:outlineLvl w:val="2"/>
      </w:pPr>
      <w:r w:rsidRPr="009B0A66">
        <w:t>Verify the licensee has</w:t>
      </w:r>
      <w:r w:rsidR="004941D5" w:rsidRPr="009B0A66">
        <w:t xml:space="preserve"> </w:t>
      </w:r>
      <w:ins w:id="144" w:author="Author">
        <w:r w:rsidR="004941D5" w:rsidRPr="009B0A66">
          <w:t>developed, implemented, or is prepared to implement</w:t>
        </w:r>
        <w:r w:rsidR="0093047B" w:rsidRPr="009B0A66">
          <w:t xml:space="preserve"> </w:t>
        </w:r>
      </w:ins>
      <w:r w:rsidRPr="009B0A66">
        <w:t xml:space="preserve">measures to ensure performance evaluations conducted at an operating reactor do not pose the potential for adverse effects on safety and security. </w:t>
      </w:r>
      <w:r w:rsidR="00863E79" w:rsidRPr="009B0A66">
        <w:t>(</w:t>
      </w:r>
      <w:r w:rsidRPr="009B0A66">
        <w:t>10</w:t>
      </w:r>
      <w:r w:rsidR="00012B7D">
        <w:t> </w:t>
      </w:r>
      <w:r w:rsidRPr="009B0A66">
        <w:t>CFR</w:t>
      </w:r>
      <w:r w:rsidR="00012B7D">
        <w:t> </w:t>
      </w:r>
      <w:r w:rsidRPr="009B0A66">
        <w:t>73.58(b)</w:t>
      </w:r>
      <w:r w:rsidR="00863E79" w:rsidRPr="009B0A66">
        <w:t>)</w:t>
      </w:r>
    </w:p>
    <w:p w14:paraId="01258967" w14:textId="0721BBCD" w:rsidR="009A72C4" w:rsidRPr="007B71A6" w:rsidRDefault="008E1D44" w:rsidP="000B14A7">
      <w:pPr>
        <w:pStyle w:val="SpecificGuidance"/>
      </w:pPr>
      <w:r w:rsidRPr="007B71A6">
        <w:t>Specific Guidance</w:t>
      </w:r>
    </w:p>
    <w:p w14:paraId="084F73E3" w14:textId="12ED5E91" w:rsidR="006A53A0" w:rsidRPr="000B14A7" w:rsidRDefault="008E1D44" w:rsidP="006B2807">
      <w:pPr>
        <w:pStyle w:val="BodyText3"/>
      </w:pPr>
      <w:r w:rsidRPr="000B14A7">
        <w:t xml:space="preserve">For the inspection of this requirement the inspector(s) should ensure that the licensee has </w:t>
      </w:r>
      <w:r w:rsidR="000B14A7">
        <w:t>developed, implemented, or is prepared to implement</w:t>
      </w:r>
      <w:r w:rsidRPr="000B14A7">
        <w:t xml:space="preserve"> procedures that account for both physical and procedural restraining measures required to be in place during </w:t>
      </w:r>
      <w:r w:rsidRPr="000B14A7">
        <w:lastRenderedPageBreak/>
        <w:t xml:space="preserve">exercises conducted in the licensee </w:t>
      </w:r>
      <w:r w:rsidR="007D5B66">
        <w:t>PEP</w:t>
      </w:r>
      <w:r w:rsidRPr="000B14A7">
        <w:t>.</w:t>
      </w:r>
      <w:r w:rsidRPr="0062243A">
        <w:t xml:space="preserve"> </w:t>
      </w:r>
      <w:r w:rsidRPr="000B14A7">
        <w:t>These procedures should demonstrate</w:t>
      </w:r>
      <w:r w:rsidRPr="00A628BD">
        <w:t xml:space="preserve"> </w:t>
      </w:r>
      <w:r w:rsidRPr="000B14A7">
        <w:t>the</w:t>
      </w:r>
      <w:r w:rsidRPr="0062243A">
        <w:t xml:space="preserve"> </w:t>
      </w:r>
      <w:r w:rsidRPr="000B14A7">
        <w:t xml:space="preserve">licensee’s practices for safety/security interface to ensure </w:t>
      </w:r>
      <w:r w:rsidR="007D5B66">
        <w:t xml:space="preserve">PEP </w:t>
      </w:r>
      <w:r w:rsidRPr="000B14A7">
        <w:t>activities do not impede or impair the safe operation of the site.</w:t>
      </w:r>
      <w:r w:rsidRPr="0062243A">
        <w:t xml:space="preserve"> </w:t>
      </w:r>
      <w:r w:rsidRPr="000B14A7">
        <w:t xml:space="preserve">The inspector should ensure that the licensee has established a briefing structure that supports their </w:t>
      </w:r>
      <w:r w:rsidR="00B22469">
        <w:t>PEP</w:t>
      </w:r>
      <w:r w:rsidRPr="000B14A7">
        <w:t xml:space="preserve"> that discusses safety/security interface issues </w:t>
      </w:r>
      <w:r w:rsidRPr="00A628BD">
        <w:t>adequately.</w:t>
      </w:r>
      <w:del w:id="145" w:author="Author">
        <w:r w:rsidR="00673C93" w:rsidRPr="000B14A7" w:rsidDel="0039103B">
          <w:delText xml:space="preserve"> </w:delText>
        </w:r>
      </w:del>
    </w:p>
    <w:p w14:paraId="7360EC6E" w14:textId="68D54C14" w:rsidR="00BF6021" w:rsidRDefault="004C5E11" w:rsidP="007B71A6">
      <w:pPr>
        <w:pStyle w:val="Heading2"/>
        <w:rPr>
          <w:ins w:id="146" w:author="Author"/>
          <w:u w:val="single"/>
        </w:rPr>
      </w:pPr>
      <w:r>
        <w:t>02.02</w:t>
      </w:r>
      <w:r w:rsidR="003B2AFF">
        <w:tab/>
      </w:r>
      <w:ins w:id="147" w:author="Author">
        <w:r w:rsidR="00BF6021" w:rsidRPr="00A86332">
          <w:rPr>
            <w:b/>
            <w:bCs/>
            <w:u w:val="single"/>
          </w:rPr>
          <w:t>Reviews</w:t>
        </w:r>
      </w:ins>
    </w:p>
    <w:p w14:paraId="5C8388CD" w14:textId="72DC9F13" w:rsidR="00BF23AD" w:rsidRPr="001371F6" w:rsidRDefault="00BF23AD" w:rsidP="0062243A">
      <w:pPr>
        <w:pStyle w:val="Requirement"/>
        <w:rPr>
          <w:ins w:id="148" w:author="Author"/>
        </w:rPr>
      </w:pPr>
      <w:ins w:id="149" w:author="Author">
        <w:r>
          <w:rPr>
            <w:u w:val="single"/>
          </w:rPr>
          <w:t>Events and Logs</w:t>
        </w:r>
        <w:r w:rsidR="001371F6">
          <w:rPr>
            <w:u w:val="single"/>
          </w:rPr>
          <w:t xml:space="preserve">. </w:t>
        </w:r>
        <w:r w:rsidR="001371F6">
          <w:t xml:space="preserve">Review and evaluate the licensee’s physical security event log for the previous 12 months, or since the last </w:t>
        </w:r>
        <w:r w:rsidR="001371F6" w:rsidRPr="003172ED">
          <w:t xml:space="preserve">inspection, for events associated with </w:t>
        </w:r>
        <w:r w:rsidR="00FD4238" w:rsidRPr="003172ED">
          <w:t xml:space="preserve">the PEP and follow up, if appropriate. </w:t>
        </w:r>
        <w:r w:rsidR="00BE7F13" w:rsidRPr="003172ED">
          <w:t>In conjunction with IP 71153</w:t>
        </w:r>
        <w:r w:rsidR="001A76DF" w:rsidRPr="003172ED">
          <w:t xml:space="preserve">, </w:t>
        </w:r>
        <w:r w:rsidR="004B427D" w:rsidRPr="003172ED">
          <w:t>“</w:t>
        </w:r>
        <w:r w:rsidR="001A76DF" w:rsidRPr="003172ED">
          <w:t>Follow up of</w:t>
        </w:r>
        <w:r w:rsidR="00527527" w:rsidRPr="003172ED">
          <w:t xml:space="preserve"> </w:t>
        </w:r>
        <w:r w:rsidR="00D05836" w:rsidRPr="003172ED">
          <w:t>E</w:t>
        </w:r>
        <w:r w:rsidR="00527527" w:rsidRPr="003172ED">
          <w:t>vents</w:t>
        </w:r>
        <w:r w:rsidR="001E4E36" w:rsidRPr="003172ED">
          <w:t xml:space="preserve"> and </w:t>
        </w:r>
        <w:r w:rsidR="00D05836" w:rsidRPr="003172ED">
          <w:t>N</w:t>
        </w:r>
        <w:r w:rsidR="001E4E36" w:rsidRPr="003172ED">
          <w:t xml:space="preserve">otices of </w:t>
        </w:r>
        <w:r w:rsidR="00D05836" w:rsidRPr="003172ED">
          <w:t>E</w:t>
        </w:r>
        <w:r w:rsidR="001E4E36" w:rsidRPr="003172ED">
          <w:t xml:space="preserve">nforcement </w:t>
        </w:r>
        <w:r w:rsidR="00D05836" w:rsidRPr="003172ED">
          <w:t>D</w:t>
        </w:r>
        <w:r w:rsidR="001E4E36" w:rsidRPr="003172ED">
          <w:t>iscretion</w:t>
        </w:r>
        <w:r w:rsidR="00D05836" w:rsidRPr="003172ED">
          <w:t>,</w:t>
        </w:r>
        <w:r w:rsidR="004B427D" w:rsidRPr="003172ED">
          <w:t>”</w:t>
        </w:r>
        <w:r w:rsidR="00D05836" w:rsidRPr="003172ED">
          <w:t xml:space="preserve"> review</w:t>
        </w:r>
        <w:r w:rsidR="001E4E36" w:rsidRPr="003172ED">
          <w:t xml:space="preserve"> a</w:t>
        </w:r>
        <w:r w:rsidR="00D05836" w:rsidRPr="003172ED">
          <w:t>ny</w:t>
        </w:r>
        <w:r w:rsidR="001E4E36" w:rsidRPr="003172ED">
          <w:t xml:space="preserve"> written follow up</w:t>
        </w:r>
        <w:r w:rsidR="00FB7AF7" w:rsidRPr="003172ED">
          <w:t xml:space="preserve"> reports of physical security events associated with the PEP</w:t>
        </w:r>
        <w:r w:rsidR="008C5652" w:rsidRPr="003172ED">
          <w:t>. (10 CFR 73.55(b)(10), </w:t>
        </w:r>
        <w:r w:rsidR="00935200" w:rsidRPr="003172ED">
          <w:t>10 CFR 73.1205, and 10 CFR </w:t>
        </w:r>
        <w:r w:rsidR="00900390" w:rsidRPr="003172ED">
          <w:t>73.1210)</w:t>
        </w:r>
      </w:ins>
    </w:p>
    <w:p w14:paraId="65F1F04A" w14:textId="05134DA8" w:rsidR="00857B67" w:rsidRDefault="004076A3" w:rsidP="0062243A">
      <w:pPr>
        <w:pStyle w:val="Requirement"/>
        <w:rPr>
          <w:ins w:id="150" w:author="Author"/>
        </w:rPr>
      </w:pPr>
      <w:r w:rsidRPr="001E16FC">
        <w:rPr>
          <w:u w:val="single"/>
        </w:rPr>
        <w:t>Security Program Reviews</w:t>
      </w:r>
      <w:r w:rsidRPr="001E16FC">
        <w:t>.</w:t>
      </w:r>
      <w:r w:rsidRPr="001E16FC">
        <w:rPr>
          <w:spacing w:val="40"/>
        </w:rPr>
        <w:t xml:space="preserve"> </w:t>
      </w:r>
      <w:r w:rsidRPr="001E16FC">
        <w:t xml:space="preserve">Verify that the licensee has </w:t>
      </w:r>
      <w:r w:rsidR="00171C1F" w:rsidRPr="001E16FC">
        <w:t>developed, implemented, or is prepared to implement a process</w:t>
      </w:r>
      <w:r w:rsidRPr="001E16FC">
        <w:t xml:space="preserve"> to conduct security program </w:t>
      </w:r>
      <w:ins w:id="151" w:author="Author">
        <w:r w:rsidR="00F42C25" w:rsidRPr="001E16FC">
          <w:t xml:space="preserve">reviews </w:t>
        </w:r>
        <w:r w:rsidR="00040E2A" w:rsidRPr="001E16FC">
          <w:t>in accordance with 10 CFR 73.55(m)</w:t>
        </w:r>
        <w:r w:rsidR="00F35F20" w:rsidRPr="001E16FC">
          <w:t xml:space="preserve"> and the licensee’s PEP is included</w:t>
        </w:r>
        <w:r w:rsidR="00ED53EA" w:rsidRPr="001E16FC">
          <w:t xml:space="preserve"> in the review as required by regulation. </w:t>
        </w:r>
      </w:ins>
      <w:r w:rsidR="00863E79" w:rsidRPr="001E16FC">
        <w:t>(</w:t>
      </w:r>
      <w:r w:rsidRPr="001E16FC">
        <w:t>10</w:t>
      </w:r>
      <w:ins w:id="152" w:author="Author">
        <w:r w:rsidR="00593B0C">
          <w:t> </w:t>
        </w:r>
      </w:ins>
      <w:r w:rsidRPr="001E16FC">
        <w:t>CFR</w:t>
      </w:r>
      <w:ins w:id="153" w:author="Author">
        <w:r w:rsidR="00593B0C">
          <w:t> </w:t>
        </w:r>
      </w:ins>
      <w:r w:rsidRPr="001E16FC">
        <w:t>73.</w:t>
      </w:r>
      <w:ins w:id="154" w:author="Author">
        <w:r w:rsidR="00593B0C">
          <w:t> </w:t>
        </w:r>
      </w:ins>
      <w:r w:rsidRPr="001E16FC">
        <w:t>55(m)</w:t>
      </w:r>
      <w:ins w:id="155" w:author="Author">
        <w:r w:rsidR="00593B0C">
          <w:t> </w:t>
        </w:r>
        <w:r w:rsidR="003208F3">
          <w:t>and 10</w:t>
        </w:r>
        <w:r w:rsidR="00593B0C">
          <w:t> </w:t>
        </w:r>
        <w:r w:rsidR="003208F3">
          <w:t xml:space="preserve">CFR Part </w:t>
        </w:r>
        <w:r w:rsidR="00B5468E">
          <w:t>73</w:t>
        </w:r>
        <w:r w:rsidR="004A4C03">
          <w:t>, App</w:t>
        </w:r>
        <w:r w:rsidR="00CA462F">
          <w:t>. B, Sec</w:t>
        </w:r>
        <w:r w:rsidR="00816554">
          <w:t>.</w:t>
        </w:r>
      </w:ins>
      <w:r w:rsidR="00A86332">
        <w:t> </w:t>
      </w:r>
      <w:ins w:id="156" w:author="Author">
        <w:r w:rsidR="00CA462F">
          <w:t>VI,</w:t>
        </w:r>
      </w:ins>
      <w:r w:rsidR="00A86332">
        <w:t> </w:t>
      </w:r>
      <w:ins w:id="157" w:author="Author">
        <w:r w:rsidR="00CA462F">
          <w:t>I</w:t>
        </w:r>
      </w:ins>
      <w:r w:rsidR="001E16FC">
        <w:t>)</w:t>
      </w:r>
      <w:ins w:id="158" w:author="Author">
        <w:r w:rsidR="00593B0C">
          <w:t>)</w:t>
        </w:r>
      </w:ins>
    </w:p>
    <w:p w14:paraId="52EA1A3B" w14:textId="3B3CB76F" w:rsidR="00593B0C" w:rsidRPr="00900390" w:rsidRDefault="00593B0C" w:rsidP="0062243A">
      <w:pPr>
        <w:pStyle w:val="Requirement"/>
      </w:pPr>
      <w:ins w:id="159" w:author="Author">
        <w:r w:rsidRPr="00AA38D4">
          <w:rPr>
            <w:rStyle w:val="BodyText3Char"/>
            <w:u w:val="single"/>
          </w:rPr>
          <w:t>Identification and Resolution of Problems</w:t>
        </w:r>
        <w:r w:rsidRPr="00900390">
          <w:rPr>
            <w:rStyle w:val="BodyText3Char"/>
          </w:rPr>
          <w:t>. Verify that the licensee is identifying issues related to the</w:t>
        </w:r>
        <w:r w:rsidR="00FB2702">
          <w:rPr>
            <w:rStyle w:val="BodyText3Char"/>
          </w:rPr>
          <w:t xml:space="preserve"> PEP</w:t>
        </w:r>
        <w:r w:rsidRPr="00900390">
          <w:rPr>
            <w:rStyle w:val="BodyText3Char"/>
          </w:rPr>
          <w:t xml:space="preserve"> at an appropriate threshold and entering them in the licensee’s problem identification and resolution program. Verify that the licensee has appropriately resolved the issues regarding regulatory requirements for a selected sample of problems associated with</w:t>
        </w:r>
        <w:r w:rsidR="00FB2702">
          <w:rPr>
            <w:rStyle w:val="BodyText3Char"/>
          </w:rPr>
          <w:t xml:space="preserve"> the PEP</w:t>
        </w:r>
        <w:r w:rsidRPr="00900390">
          <w:rPr>
            <w:rStyle w:val="BodyText3Char"/>
          </w:rPr>
          <w:t>. (10 CFR 73.55(b)(10))</w:t>
        </w:r>
      </w:ins>
    </w:p>
    <w:p w14:paraId="17F483E6" w14:textId="70736BA0" w:rsidR="00CA137C" w:rsidRPr="007B71A6" w:rsidRDefault="004076A3" w:rsidP="007B71A6">
      <w:pPr>
        <w:pStyle w:val="SpecificGuidance"/>
        <w:rPr>
          <w:ins w:id="160" w:author="Author"/>
        </w:rPr>
      </w:pPr>
      <w:r w:rsidRPr="006B2807">
        <w:t>Specific</w:t>
      </w:r>
      <w:r w:rsidRPr="007B71A6">
        <w:t xml:space="preserve"> Guidance</w:t>
      </w:r>
    </w:p>
    <w:p w14:paraId="5DDD8DA8" w14:textId="77777777" w:rsidR="00581A79" w:rsidRPr="00425C69" w:rsidRDefault="00581A79" w:rsidP="00581A79">
      <w:pPr>
        <w:pStyle w:val="BodyText3"/>
        <w:rPr>
          <w:ins w:id="161" w:author="Author"/>
        </w:rPr>
      </w:pPr>
      <w:ins w:id="162" w:author="Author">
        <w:r w:rsidRPr="00425C69">
          <w:t>For the inspection of this requirement the inspector(s) should determine if a Security Event Report (SER), in accordance with 10 CFR 73.1205 has been submitted to the NRC by the licensee. Closeout of SERs is performed under Section 03.02 of IP 71153; however, assess if additional follow-up under this IP is warranted for the conditions or corrective actions associated with the SER.</w:t>
        </w:r>
      </w:ins>
    </w:p>
    <w:p w14:paraId="17905A66" w14:textId="77777777" w:rsidR="00581A79" w:rsidRPr="00425C69" w:rsidRDefault="00581A79" w:rsidP="00581A79">
      <w:pPr>
        <w:pStyle w:val="BodyText3"/>
        <w:rPr>
          <w:ins w:id="163" w:author="Author"/>
        </w:rPr>
      </w:pPr>
      <w:ins w:id="164" w:author="Author">
        <w:r w:rsidRPr="00425C69">
          <w:t>The inspector(s) should review and evaluate licensee physical security event log entries documented in accordance with 10 CFR 73.1210, since at least the last inspection, that are associated with the PEP. If discrepancies or deficiencies are identified during this review, the inspector(s) should follow up as necessary.</w:t>
        </w:r>
      </w:ins>
    </w:p>
    <w:p w14:paraId="17E8B1E8" w14:textId="77777777" w:rsidR="00581A79" w:rsidRPr="00425C69" w:rsidRDefault="00581A79" w:rsidP="00581A79">
      <w:pPr>
        <w:pStyle w:val="BodyText3"/>
        <w:rPr>
          <w:ins w:id="165" w:author="Author"/>
        </w:rPr>
      </w:pPr>
      <w:ins w:id="166" w:author="Author">
        <w:r w:rsidRPr="00425C69">
          <w:t>The inspector(s) should review the documented results of the security program reviews or audits performed by the licensee to ensure the continued effectiveness of its PEP. The inspector(s) should ensure that the reviews have been conducted in accordance with the requirements of 10 CFR 73.55(m). The inspector(s) should also request that the licensee provide a copy of the report that was developed and provided to licensee management for review. The inspector(s) should review the report to identify any findings that were identified via the review or audit to ensure the findings were entered in the licensee’s corrective action program.</w:t>
        </w:r>
      </w:ins>
    </w:p>
    <w:p w14:paraId="54FDC342" w14:textId="5654E3DB" w:rsidR="00581A79" w:rsidRPr="00425C69" w:rsidRDefault="00581A79" w:rsidP="00581A79">
      <w:pPr>
        <w:pStyle w:val="BodyText3"/>
      </w:pPr>
      <w:ins w:id="167" w:author="Author">
        <w:r w:rsidRPr="00425C69">
          <w:t xml:space="preserve">The inspector(s) should review a sample of entries in the licensee’s Problem Identification and Resolution program associated with the equipment performance, testing, and maintenance program. The intent of this review is to verify that the licensee </w:t>
        </w:r>
        <w:r w:rsidRPr="00425C69">
          <w:lastRenderedPageBreak/>
          <w:t>is identifying deficiencies at the appropriate threshold, tracking deficiencies for trending, and correcting deficiencies commensurate with their security significance. Inspectors can follow</w:t>
        </w:r>
        <w:r w:rsidR="004877FB" w:rsidRPr="00425C69">
          <w:t xml:space="preserve"> </w:t>
        </w:r>
      </w:ins>
      <w:r w:rsidRPr="00425C69">
        <w:t>up on select samples in accordance with this procedure to ensure corrective actions are commensurate with the significance of the issue. Refer to IP 71152, “Problem Identification and Resolution (PI&amp;R)</w:t>
      </w:r>
      <w:r w:rsidR="004877FB" w:rsidRPr="00425C69">
        <w:t>,</w:t>
      </w:r>
      <w:r w:rsidRPr="00425C69">
        <w:t>” section 03.01 for additional guidance.</w:t>
      </w:r>
    </w:p>
    <w:p w14:paraId="5BB961F3" w14:textId="0CFEE2B6" w:rsidR="004076A3" w:rsidRPr="00B877DC" w:rsidRDefault="004076A3" w:rsidP="00DF0655">
      <w:pPr>
        <w:pStyle w:val="Heading1"/>
        <w:rPr>
          <w:spacing w:val="-2"/>
        </w:rPr>
      </w:pPr>
      <w:r w:rsidRPr="003172ED">
        <w:rPr>
          <w:spacing w:val="-2"/>
        </w:rPr>
        <w:t>81000.03-</w:t>
      </w:r>
      <w:r w:rsidR="0050527A" w:rsidRPr="003172ED">
        <w:rPr>
          <w:spacing w:val="-5"/>
        </w:rPr>
        <w:t>0</w:t>
      </w:r>
      <w:ins w:id="168" w:author="Author">
        <w:r w:rsidR="00576CE0" w:rsidRPr="003172ED">
          <w:rPr>
            <w:spacing w:val="-5"/>
          </w:rPr>
          <w:t>3</w:t>
        </w:r>
      </w:ins>
      <w:r w:rsidRPr="003172ED">
        <w:tab/>
        <w:t>RESOURCE</w:t>
      </w:r>
      <w:r w:rsidRPr="003172ED">
        <w:rPr>
          <w:spacing w:val="-10"/>
        </w:rPr>
        <w:t xml:space="preserve"> </w:t>
      </w:r>
      <w:r w:rsidRPr="003172ED">
        <w:rPr>
          <w:spacing w:val="-2"/>
        </w:rPr>
        <w:t>ESTIMATE</w:t>
      </w:r>
    </w:p>
    <w:p w14:paraId="3C03B69C" w14:textId="12E9260C" w:rsidR="00E2615A" w:rsidRPr="00B877DC" w:rsidRDefault="00DB4269" w:rsidP="00194D46">
      <w:pPr>
        <w:pStyle w:val="BodyText"/>
        <w:tabs>
          <w:tab w:val="left" w:pos="1540"/>
        </w:tabs>
        <w:spacing w:after="0"/>
        <w:contextualSpacing/>
      </w:pPr>
      <w:r w:rsidRPr="00B877DC">
        <w:t xml:space="preserve">The resource estimate for the completion of this procedure consists of approximately </w:t>
      </w:r>
      <w:r w:rsidR="002B5F46" w:rsidRPr="00B877DC">
        <w:t xml:space="preserve">10 hours of direct inspection effort onsite. </w:t>
      </w:r>
      <w:r w:rsidR="004076A3" w:rsidRPr="00B877DC">
        <w:t>The sample size for this procedure is 1</w:t>
      </w:r>
      <w:ins w:id="169" w:author="Author">
        <w:r w:rsidR="00C54264" w:rsidRPr="00B877DC">
          <w:t>4</w:t>
        </w:r>
      </w:ins>
      <w:r w:rsidR="004076A3" w:rsidRPr="00B877DC">
        <w:t>.</w:t>
      </w:r>
    </w:p>
    <w:p w14:paraId="70FFDB51" w14:textId="4204C6E3" w:rsidR="00310843" w:rsidRPr="00811977" w:rsidRDefault="00371B92" w:rsidP="00811977">
      <w:pPr>
        <w:pStyle w:val="Heading1"/>
      </w:pPr>
      <w:ins w:id="170" w:author="Author">
        <w:r w:rsidRPr="00811977">
          <w:t>81000.03-04</w:t>
        </w:r>
        <w:r w:rsidRPr="00811977">
          <w:tab/>
        </w:r>
        <w:r w:rsidR="00811977" w:rsidRPr="00811977">
          <w:rPr>
            <w:caps w:val="0"/>
          </w:rPr>
          <w:t>PROCEDURE COMPLETION</w:t>
        </w:r>
      </w:ins>
    </w:p>
    <w:p w14:paraId="15330E06" w14:textId="2B9E72D4" w:rsidR="009E6D57" w:rsidRDefault="002B5F46" w:rsidP="009E6D57">
      <w:pPr>
        <w:pStyle w:val="BodyText"/>
      </w:pPr>
      <w:r w:rsidRPr="00B877DC">
        <w:t>Inspection of all 14</w:t>
      </w:r>
      <w:r w:rsidR="009448D8" w:rsidRPr="00B877DC">
        <w:t xml:space="preserve"> inspection requirements will constitute the completion of this IP.</w:t>
      </w:r>
    </w:p>
    <w:p w14:paraId="46D9DD09" w14:textId="050C4901" w:rsidR="009448D8" w:rsidRDefault="007B5143" w:rsidP="007B5143">
      <w:pPr>
        <w:pStyle w:val="Heading1"/>
      </w:pPr>
      <w:r>
        <w:t>81000.03-</w:t>
      </w:r>
      <w:r w:rsidR="00860A31">
        <w:t>05</w:t>
      </w:r>
      <w:r w:rsidR="0034295B">
        <w:tab/>
      </w:r>
      <w:r w:rsidR="00811977">
        <w:rPr>
          <w:caps w:val="0"/>
        </w:rPr>
        <w:t>REFERENCES</w:t>
      </w:r>
      <w:r w:rsidR="0034295B">
        <w:t xml:space="preserve"> </w:t>
      </w:r>
    </w:p>
    <w:p w14:paraId="32A60B57" w14:textId="55F68C65" w:rsidR="006B2807" w:rsidRPr="0034295B" w:rsidRDefault="006B2807" w:rsidP="006B2807">
      <w:pPr>
        <w:pStyle w:val="BodyText2"/>
      </w:pPr>
      <w:r>
        <w:t>IP 71152, “Problem Identification and Resolution</w:t>
      </w:r>
      <w:ins w:id="171" w:author="Author">
        <w:r>
          <w:t xml:space="preserve"> (PI&amp;R)</w:t>
        </w:r>
      </w:ins>
      <w:r>
        <w:t>”</w:t>
      </w:r>
    </w:p>
    <w:p w14:paraId="270DCE4A" w14:textId="77777777" w:rsidR="006B2807" w:rsidRDefault="006B2807" w:rsidP="006B2807">
      <w:pPr>
        <w:pStyle w:val="BodyText2"/>
      </w:pPr>
      <w:r>
        <w:t>IP 71153, “Follow up of Events and Notices of Enforcement Discretion”</w:t>
      </w:r>
    </w:p>
    <w:p w14:paraId="57AFC3E0" w14:textId="77777777" w:rsidR="006B2807" w:rsidRDefault="006B2807" w:rsidP="006B2807">
      <w:pPr>
        <w:pStyle w:val="BodyText2"/>
      </w:pPr>
      <w:r>
        <w:t xml:space="preserve">Regulatory Guide (RG) 5.69, “Guidance for the Application of Radiological Sabotage Design Basis Threat in the Design, Development and Implementation of a Physical Security Program that Meets 10 CFR 73.55 </w:t>
      </w:r>
      <w:r w:rsidRPr="000E5B7A">
        <w:t>Requirements” (SGI), Revision</w:t>
      </w:r>
      <w:r>
        <w:t xml:space="preserve"> 1, March 2022 </w:t>
      </w:r>
    </w:p>
    <w:p w14:paraId="0CFA3DCC" w14:textId="77777777" w:rsidR="006B2807" w:rsidRDefault="006B2807" w:rsidP="006B2807">
      <w:pPr>
        <w:pStyle w:val="BodyText2"/>
      </w:pPr>
      <w:r w:rsidRPr="004A172B">
        <w:t>RG 5.75, “Training and Qualification of Security Personnel at Nuclear Power Reactor</w:t>
      </w:r>
      <w:r>
        <w:t xml:space="preserve"> </w:t>
      </w:r>
      <w:r w:rsidRPr="004A172B">
        <w:t>Facilities, “Revision 1, March 2021</w:t>
      </w:r>
    </w:p>
    <w:p w14:paraId="38F19B27" w14:textId="2FB2B065" w:rsidR="0028763E" w:rsidRPr="006B2807" w:rsidRDefault="006A53A0" w:rsidP="007B71A6">
      <w:pPr>
        <w:pStyle w:val="END"/>
      </w:pPr>
      <w:r w:rsidRPr="006B2807">
        <w:t>END</w:t>
      </w:r>
    </w:p>
    <w:p w14:paraId="69B43BC9" w14:textId="3B456708" w:rsidR="00D97813" w:rsidRPr="00527C18" w:rsidRDefault="00D97813" w:rsidP="00D97813">
      <w:pPr>
        <w:pStyle w:val="BodyText2"/>
        <w:rPr>
          <w:ins w:id="172" w:author="Author"/>
        </w:rPr>
      </w:pPr>
      <w:ins w:id="173" w:author="Author">
        <w:r w:rsidRPr="00527C18">
          <w:t>Attachments</w:t>
        </w:r>
        <w:r>
          <w:t>:</w:t>
        </w:r>
        <w:r>
          <w:br/>
          <w:t xml:space="preserve">Attachment 1: </w:t>
        </w:r>
        <w:r w:rsidRPr="00527C18">
          <w:t xml:space="preserve">Revision History </w:t>
        </w:r>
        <w:r>
          <w:t>for IP 81000.03</w:t>
        </w:r>
      </w:ins>
    </w:p>
    <w:p w14:paraId="112A3AD1" w14:textId="77777777" w:rsidR="00A922D2" w:rsidRPr="00A651D9" w:rsidRDefault="00A922D2" w:rsidP="00F66223">
      <w:pPr>
        <w:pStyle w:val="BodyText"/>
        <w:spacing w:after="0"/>
        <w:contextualSpacing/>
        <w:sectPr w:rsidR="00A922D2" w:rsidRPr="00A651D9" w:rsidSect="00DA767D">
          <w:headerReference w:type="default" r:id="rId11"/>
          <w:footerReference w:type="default" r:id="rId12"/>
          <w:pgSz w:w="12240" w:h="15840"/>
          <w:pgMar w:top="1440" w:right="1440" w:bottom="1440" w:left="1440" w:header="720" w:footer="720" w:gutter="0"/>
          <w:pgNumType w:start="1"/>
          <w:cols w:space="720"/>
          <w:docGrid w:linePitch="360"/>
        </w:sectPr>
      </w:pPr>
    </w:p>
    <w:p w14:paraId="70895994" w14:textId="1050E69B" w:rsidR="003F60B2" w:rsidRPr="00A651D9" w:rsidRDefault="003F60B2" w:rsidP="00C2219E">
      <w:pPr>
        <w:pStyle w:val="attachmenttitle"/>
      </w:pPr>
      <w:r w:rsidRPr="00A651D9">
        <w:lastRenderedPageBreak/>
        <w:t xml:space="preserve">Revision History for </w:t>
      </w:r>
      <w:r w:rsidR="00371105" w:rsidRPr="00A651D9">
        <w:t xml:space="preserve">IP </w:t>
      </w:r>
      <w:r w:rsidR="00576CE0">
        <w:t>81000.03</w:t>
      </w:r>
    </w:p>
    <w:tbl>
      <w:tblPr>
        <w:tblStyle w:val="IM"/>
        <w:tblW w:w="0" w:type="auto"/>
        <w:tblLook w:val="04A0" w:firstRow="1" w:lastRow="0" w:firstColumn="1" w:lastColumn="0" w:noHBand="0" w:noVBand="1"/>
      </w:tblPr>
      <w:tblGrid>
        <w:gridCol w:w="1435"/>
        <w:gridCol w:w="1710"/>
        <w:gridCol w:w="5580"/>
        <w:gridCol w:w="1800"/>
        <w:gridCol w:w="2425"/>
      </w:tblGrid>
      <w:tr w:rsidR="003F60B2" w:rsidRPr="00D16E4F" w14:paraId="4E8A11E4" w14:textId="77777777" w:rsidTr="00660811">
        <w:tc>
          <w:tcPr>
            <w:tcW w:w="1435" w:type="dxa"/>
          </w:tcPr>
          <w:p w14:paraId="603E69B7" w14:textId="77777777" w:rsidR="003F60B2" w:rsidRPr="00A651D9" w:rsidRDefault="003F60B2" w:rsidP="00660811">
            <w:pPr>
              <w:pStyle w:val="BodyText-table"/>
            </w:pPr>
            <w:r w:rsidRPr="00A651D9">
              <w:t>Commitment Tracking Number</w:t>
            </w:r>
          </w:p>
        </w:tc>
        <w:tc>
          <w:tcPr>
            <w:tcW w:w="1710" w:type="dxa"/>
          </w:tcPr>
          <w:p w14:paraId="556A817F" w14:textId="77777777" w:rsidR="003F60B2" w:rsidRPr="00A651D9" w:rsidRDefault="003F60B2" w:rsidP="00660811">
            <w:pPr>
              <w:pStyle w:val="BodyText-table"/>
            </w:pPr>
            <w:r w:rsidRPr="00A651D9">
              <w:t>Accession Number</w:t>
            </w:r>
          </w:p>
          <w:p w14:paraId="71F6D42D" w14:textId="77777777" w:rsidR="003F60B2" w:rsidRPr="00A651D9" w:rsidRDefault="003F60B2" w:rsidP="00660811">
            <w:pPr>
              <w:pStyle w:val="BodyText-table"/>
            </w:pPr>
            <w:r w:rsidRPr="00A651D9">
              <w:t>Issue Date</w:t>
            </w:r>
          </w:p>
          <w:p w14:paraId="2536C9E5" w14:textId="77777777" w:rsidR="003F60B2" w:rsidRPr="00A651D9" w:rsidRDefault="003F60B2" w:rsidP="00660811">
            <w:pPr>
              <w:pStyle w:val="BodyText-table"/>
            </w:pPr>
            <w:r w:rsidRPr="00A651D9">
              <w:t>Change Notice</w:t>
            </w:r>
          </w:p>
        </w:tc>
        <w:tc>
          <w:tcPr>
            <w:tcW w:w="5580" w:type="dxa"/>
          </w:tcPr>
          <w:p w14:paraId="41EC204C" w14:textId="77777777" w:rsidR="003F60B2" w:rsidRPr="00A651D9" w:rsidRDefault="003F60B2" w:rsidP="00660811">
            <w:pPr>
              <w:pStyle w:val="BodyText-table"/>
            </w:pPr>
            <w:r w:rsidRPr="00A651D9">
              <w:t>Description of Change</w:t>
            </w:r>
          </w:p>
        </w:tc>
        <w:tc>
          <w:tcPr>
            <w:tcW w:w="1800" w:type="dxa"/>
          </w:tcPr>
          <w:p w14:paraId="1A9FCFBD" w14:textId="77777777" w:rsidR="003F60B2" w:rsidRPr="00A651D9" w:rsidRDefault="003F60B2" w:rsidP="00660811">
            <w:pPr>
              <w:pStyle w:val="BodyText-table"/>
            </w:pPr>
            <w:r w:rsidRPr="00A651D9">
              <w:t>Description of Training Required and Completion Date</w:t>
            </w:r>
          </w:p>
        </w:tc>
        <w:tc>
          <w:tcPr>
            <w:tcW w:w="2425" w:type="dxa"/>
          </w:tcPr>
          <w:p w14:paraId="7FF14E1D" w14:textId="77777777" w:rsidR="003F60B2" w:rsidRPr="00A651D9" w:rsidRDefault="003F60B2" w:rsidP="00660811">
            <w:pPr>
              <w:pStyle w:val="BodyText-table"/>
            </w:pPr>
            <w:r w:rsidRPr="00A651D9">
              <w:t>Comment Resolution and Closed Feedback Form Accession Number</w:t>
            </w:r>
          </w:p>
          <w:p w14:paraId="674EA12C" w14:textId="77777777" w:rsidR="003F60B2" w:rsidRPr="007E7028" w:rsidRDefault="003F60B2" w:rsidP="00660811">
            <w:pPr>
              <w:pStyle w:val="BodyText-table"/>
              <w:rPr>
                <w:lang w:val="fr-CA"/>
              </w:rPr>
            </w:pPr>
            <w:r w:rsidRPr="007E7028">
              <w:rPr>
                <w:lang w:val="fr-CA"/>
              </w:rPr>
              <w:t>(Pre-</w:t>
            </w:r>
            <w:proofErr w:type="spellStart"/>
            <w:r w:rsidRPr="007E7028">
              <w:rPr>
                <w:lang w:val="fr-CA"/>
              </w:rPr>
              <w:t>Decisional</w:t>
            </w:r>
            <w:proofErr w:type="spellEnd"/>
            <w:r w:rsidRPr="007E7028">
              <w:rPr>
                <w:lang w:val="fr-CA"/>
              </w:rPr>
              <w:t xml:space="preserve"> Non-Public Information)</w:t>
            </w:r>
          </w:p>
        </w:tc>
      </w:tr>
      <w:tr w:rsidR="00497E17" w:rsidRPr="00A651D9" w14:paraId="22E51324" w14:textId="77777777" w:rsidTr="00660811">
        <w:tc>
          <w:tcPr>
            <w:tcW w:w="1435" w:type="dxa"/>
          </w:tcPr>
          <w:p w14:paraId="21DD29CD" w14:textId="2345FECA" w:rsidR="00497E17" w:rsidRPr="00A651D9" w:rsidRDefault="00497E17" w:rsidP="00660811">
            <w:pPr>
              <w:pStyle w:val="BodyText-table"/>
            </w:pPr>
            <w:r w:rsidRPr="00A651D9">
              <w:rPr>
                <w:spacing w:val="-5"/>
              </w:rPr>
              <w:t>N/A</w:t>
            </w:r>
          </w:p>
        </w:tc>
        <w:tc>
          <w:tcPr>
            <w:tcW w:w="1710" w:type="dxa"/>
          </w:tcPr>
          <w:p w14:paraId="4F4C50EA" w14:textId="77777777" w:rsidR="00497E17" w:rsidRPr="00A651D9" w:rsidRDefault="00497E17" w:rsidP="00660811">
            <w:pPr>
              <w:pStyle w:val="BodyText-table"/>
            </w:pPr>
            <w:r w:rsidRPr="00A651D9">
              <w:rPr>
                <w:spacing w:val="-2"/>
              </w:rPr>
              <w:t>ML121010464 09/07/12</w:t>
            </w:r>
          </w:p>
          <w:p w14:paraId="3C996C5F" w14:textId="3DC9106D" w:rsidR="00497E17" w:rsidRPr="00A651D9" w:rsidRDefault="00497E17" w:rsidP="00660811">
            <w:pPr>
              <w:pStyle w:val="BodyText-table"/>
            </w:pPr>
            <w:r w:rsidRPr="00A651D9">
              <w:t>CN</w:t>
            </w:r>
            <w:r w:rsidRPr="00A651D9">
              <w:rPr>
                <w:spacing w:val="-5"/>
              </w:rPr>
              <w:t xml:space="preserve"> </w:t>
            </w:r>
            <w:r w:rsidRPr="00A651D9">
              <w:t>12-</w:t>
            </w:r>
            <w:r w:rsidRPr="00A651D9">
              <w:rPr>
                <w:spacing w:val="-5"/>
              </w:rPr>
              <w:t>020</w:t>
            </w:r>
          </w:p>
        </w:tc>
        <w:tc>
          <w:tcPr>
            <w:tcW w:w="5580" w:type="dxa"/>
          </w:tcPr>
          <w:p w14:paraId="64DF5C9D" w14:textId="55BEA362" w:rsidR="00497E17" w:rsidRPr="00A651D9" w:rsidRDefault="00497E17" w:rsidP="00660811">
            <w:pPr>
              <w:pStyle w:val="BodyText-table"/>
            </w:pPr>
            <w:r w:rsidRPr="00A651D9">
              <w:t>Researched commitments made</w:t>
            </w:r>
            <w:r w:rsidRPr="00A651D9">
              <w:rPr>
                <w:spacing w:val="-6"/>
              </w:rPr>
              <w:t xml:space="preserve"> </w:t>
            </w:r>
            <w:r w:rsidRPr="00A651D9">
              <w:t>in</w:t>
            </w:r>
            <w:r w:rsidRPr="00A651D9">
              <w:rPr>
                <w:spacing w:val="-8"/>
              </w:rPr>
              <w:t xml:space="preserve"> </w:t>
            </w:r>
            <w:r w:rsidRPr="00A651D9">
              <w:t>the</w:t>
            </w:r>
            <w:r w:rsidRPr="00A651D9">
              <w:rPr>
                <w:spacing w:val="-6"/>
              </w:rPr>
              <w:t xml:space="preserve"> </w:t>
            </w:r>
            <w:r w:rsidRPr="00A651D9">
              <w:t>last</w:t>
            </w:r>
            <w:r w:rsidRPr="00A651D9">
              <w:rPr>
                <w:spacing w:val="-6"/>
              </w:rPr>
              <w:t xml:space="preserve"> </w:t>
            </w:r>
            <w:r w:rsidRPr="00A651D9">
              <w:t>four</w:t>
            </w:r>
            <w:r w:rsidRPr="00A651D9">
              <w:rPr>
                <w:spacing w:val="-7"/>
              </w:rPr>
              <w:t xml:space="preserve"> </w:t>
            </w:r>
            <w:r w:rsidRPr="00A651D9">
              <w:t>years</w:t>
            </w:r>
            <w:r w:rsidRPr="00A651D9">
              <w:rPr>
                <w:spacing w:val="-5"/>
              </w:rPr>
              <w:t xml:space="preserve"> </w:t>
            </w:r>
            <w:r w:rsidRPr="00A651D9">
              <w:t>and found none.</w:t>
            </w:r>
            <w:r w:rsidRPr="00A651D9">
              <w:rPr>
                <w:spacing w:val="40"/>
              </w:rPr>
              <w:t xml:space="preserve"> </w:t>
            </w:r>
            <w:r w:rsidRPr="00A651D9">
              <w:t>IP developed to support security construction inspections under</w:t>
            </w:r>
            <w:r w:rsidRPr="00A651D9">
              <w:rPr>
                <w:spacing w:val="-6"/>
              </w:rPr>
              <w:t xml:space="preserve"> </w:t>
            </w:r>
            <w:r w:rsidRPr="00A651D9">
              <w:t>IMC</w:t>
            </w:r>
            <w:r w:rsidRPr="00A651D9">
              <w:rPr>
                <w:spacing w:val="-6"/>
              </w:rPr>
              <w:t xml:space="preserve"> </w:t>
            </w:r>
            <w:r w:rsidRPr="00A651D9">
              <w:rPr>
                <w:spacing w:val="-4"/>
              </w:rPr>
              <w:t>2200.</w:t>
            </w:r>
          </w:p>
        </w:tc>
        <w:tc>
          <w:tcPr>
            <w:tcW w:w="1800" w:type="dxa"/>
          </w:tcPr>
          <w:p w14:paraId="67F0E6A6" w14:textId="31C8E43D" w:rsidR="00497E17" w:rsidRPr="00A651D9" w:rsidRDefault="00497E17" w:rsidP="00660811">
            <w:pPr>
              <w:pStyle w:val="BodyText-table"/>
            </w:pPr>
            <w:r w:rsidRPr="00A651D9">
              <w:t>Training</w:t>
            </w:r>
            <w:r w:rsidRPr="00A651D9">
              <w:rPr>
                <w:spacing w:val="-7"/>
              </w:rPr>
              <w:t xml:space="preserve"> </w:t>
            </w:r>
            <w:r w:rsidRPr="00A651D9">
              <w:t>to</w:t>
            </w:r>
            <w:r w:rsidRPr="00A651D9">
              <w:rPr>
                <w:spacing w:val="-7"/>
              </w:rPr>
              <w:t xml:space="preserve"> </w:t>
            </w:r>
            <w:r w:rsidRPr="00A651D9">
              <w:t>be</w:t>
            </w:r>
            <w:r w:rsidRPr="00A651D9">
              <w:rPr>
                <w:spacing w:val="-9"/>
              </w:rPr>
              <w:t xml:space="preserve"> </w:t>
            </w:r>
            <w:r w:rsidRPr="00A651D9">
              <w:t>covered</w:t>
            </w:r>
            <w:r w:rsidRPr="00A651D9">
              <w:rPr>
                <w:spacing w:val="-7"/>
              </w:rPr>
              <w:t xml:space="preserve"> </w:t>
            </w:r>
            <w:r w:rsidRPr="00A651D9">
              <w:t>at</w:t>
            </w:r>
            <w:r w:rsidRPr="00A651D9">
              <w:rPr>
                <w:spacing w:val="-8"/>
              </w:rPr>
              <w:t xml:space="preserve"> </w:t>
            </w:r>
            <w:r w:rsidRPr="00A651D9">
              <w:t>the July 2013 Annual NSIR Counterpart Meeting.</w:t>
            </w:r>
          </w:p>
        </w:tc>
        <w:tc>
          <w:tcPr>
            <w:tcW w:w="2425" w:type="dxa"/>
          </w:tcPr>
          <w:p w14:paraId="1FCD5290" w14:textId="02E8B322" w:rsidR="00497E17" w:rsidRPr="00A651D9" w:rsidRDefault="00497E17" w:rsidP="00660811">
            <w:pPr>
              <w:pStyle w:val="BodyText-table"/>
            </w:pPr>
            <w:r w:rsidRPr="00A651D9">
              <w:rPr>
                <w:spacing w:val="-5"/>
              </w:rPr>
              <w:t>N/A</w:t>
            </w:r>
          </w:p>
        </w:tc>
      </w:tr>
      <w:tr w:rsidR="00497E17" w:rsidRPr="00A651D9" w14:paraId="100D67C1" w14:textId="77777777" w:rsidTr="00660811">
        <w:tc>
          <w:tcPr>
            <w:tcW w:w="1435" w:type="dxa"/>
          </w:tcPr>
          <w:p w14:paraId="491C01BA" w14:textId="16FA66A2" w:rsidR="00497E17" w:rsidRPr="00A651D9" w:rsidRDefault="00632C5D" w:rsidP="00660811">
            <w:pPr>
              <w:pStyle w:val="BodyText-table"/>
            </w:pPr>
            <w:r w:rsidRPr="00A651D9">
              <w:t>N/A</w:t>
            </w:r>
          </w:p>
        </w:tc>
        <w:tc>
          <w:tcPr>
            <w:tcW w:w="1710" w:type="dxa"/>
          </w:tcPr>
          <w:p w14:paraId="527B1882" w14:textId="77777777" w:rsidR="00497E17" w:rsidRPr="00A651D9" w:rsidRDefault="00497E17" w:rsidP="00660811">
            <w:pPr>
              <w:pStyle w:val="BodyText-table"/>
            </w:pPr>
          </w:p>
        </w:tc>
        <w:tc>
          <w:tcPr>
            <w:tcW w:w="5580" w:type="dxa"/>
          </w:tcPr>
          <w:p w14:paraId="57680832" w14:textId="2ECD1EC2" w:rsidR="00497E17" w:rsidRPr="00A651D9" w:rsidRDefault="00632C5D" w:rsidP="00660811">
            <w:pPr>
              <w:pStyle w:val="BodyText-table"/>
            </w:pPr>
            <w:r w:rsidRPr="00A651D9">
              <w:t xml:space="preserve">This Document was </w:t>
            </w:r>
            <w:r w:rsidR="00670E68" w:rsidRPr="00A651D9">
              <w:t>revised to meet the 5</w:t>
            </w:r>
            <w:r w:rsidR="00C97A97">
              <w:t>-</w:t>
            </w:r>
            <w:r w:rsidR="00670E68" w:rsidRPr="00A651D9">
              <w:t xml:space="preserve">year periodic </w:t>
            </w:r>
            <w:r w:rsidR="00BD6049" w:rsidRPr="00A651D9">
              <w:t>review requirement and minor administrative changes.</w:t>
            </w:r>
          </w:p>
        </w:tc>
        <w:tc>
          <w:tcPr>
            <w:tcW w:w="1800" w:type="dxa"/>
          </w:tcPr>
          <w:p w14:paraId="4D0F3F41" w14:textId="1589D1EC" w:rsidR="00497E17" w:rsidRPr="00A651D9" w:rsidRDefault="000265FA" w:rsidP="00660811">
            <w:pPr>
              <w:pStyle w:val="BodyText-table"/>
            </w:pPr>
            <w:r w:rsidRPr="00A651D9">
              <w:t>N/A</w:t>
            </w:r>
          </w:p>
        </w:tc>
        <w:tc>
          <w:tcPr>
            <w:tcW w:w="2425" w:type="dxa"/>
          </w:tcPr>
          <w:p w14:paraId="5CFA7954" w14:textId="77777777" w:rsidR="00497E17" w:rsidRPr="00A651D9" w:rsidRDefault="00497E17" w:rsidP="00660811">
            <w:pPr>
              <w:pStyle w:val="BodyText-table"/>
            </w:pPr>
          </w:p>
        </w:tc>
      </w:tr>
      <w:tr w:rsidR="00356F26" w:rsidRPr="00A651D9" w14:paraId="7D4549DE" w14:textId="77777777" w:rsidTr="00660811">
        <w:tc>
          <w:tcPr>
            <w:tcW w:w="1435" w:type="dxa"/>
          </w:tcPr>
          <w:p w14:paraId="06D4939B" w14:textId="77777777" w:rsidR="00356F26" w:rsidRPr="00A651D9" w:rsidRDefault="00356F26" w:rsidP="00660811">
            <w:pPr>
              <w:pStyle w:val="BodyText-table"/>
            </w:pPr>
          </w:p>
        </w:tc>
        <w:tc>
          <w:tcPr>
            <w:tcW w:w="1710" w:type="dxa"/>
          </w:tcPr>
          <w:p w14:paraId="050003BA" w14:textId="77777777" w:rsidR="00356F26" w:rsidRDefault="00EF11C9" w:rsidP="00660811">
            <w:pPr>
              <w:pStyle w:val="BodyText-table"/>
            </w:pPr>
            <w:r>
              <w:t>ML24221A170</w:t>
            </w:r>
          </w:p>
          <w:p w14:paraId="6CC57D2C" w14:textId="3E27BAAA" w:rsidR="00EF11C9" w:rsidRDefault="007E7028" w:rsidP="00660811">
            <w:pPr>
              <w:pStyle w:val="BodyText-table"/>
            </w:pPr>
            <w:r>
              <w:t>12/10/24</w:t>
            </w:r>
          </w:p>
          <w:p w14:paraId="242F5EC0" w14:textId="25EA2DA7" w:rsidR="00EF11C9" w:rsidRPr="00A651D9" w:rsidRDefault="00EF11C9" w:rsidP="00660811">
            <w:pPr>
              <w:pStyle w:val="BodyText-table"/>
            </w:pPr>
            <w:r>
              <w:t>CN</w:t>
            </w:r>
            <w:r w:rsidR="007E7028">
              <w:t xml:space="preserve"> 24-041</w:t>
            </w:r>
          </w:p>
        </w:tc>
        <w:tc>
          <w:tcPr>
            <w:tcW w:w="5580" w:type="dxa"/>
          </w:tcPr>
          <w:p w14:paraId="4852C37E" w14:textId="47DF8F10" w:rsidR="00915AB1" w:rsidRPr="00A651D9" w:rsidRDefault="003F023C" w:rsidP="00660811">
            <w:pPr>
              <w:pStyle w:val="BodyText-table"/>
            </w:pPr>
            <w:r w:rsidRPr="003F023C">
              <w:t xml:space="preserve">This document has been revised </w:t>
            </w:r>
            <w:proofErr w:type="gramStart"/>
            <w:r w:rsidRPr="003F023C">
              <w:t>as a result of</w:t>
            </w:r>
            <w:proofErr w:type="gramEnd"/>
            <w:r w:rsidRPr="003F023C">
              <w:t xml:space="preserve"> a periodic review, as well as the Palisades Restart effort. </w:t>
            </w:r>
            <w:r w:rsidR="00591E21">
              <w:t>A</w:t>
            </w:r>
            <w:r w:rsidRPr="003F023C">
              <w:t>s a result of the review, editorial changes</w:t>
            </w:r>
            <w:r w:rsidR="00591E21">
              <w:t xml:space="preserve"> were made</w:t>
            </w:r>
            <w:r w:rsidRPr="003F023C">
              <w:t xml:space="preserve"> to adhere to IMC 0040, as well as the addition of IMC 2562 to the program</w:t>
            </w:r>
            <w:r w:rsidR="00915AB1">
              <w:t xml:space="preserve"> </w:t>
            </w:r>
            <w:r w:rsidRPr="003F023C">
              <w:t>applicability.</w:t>
            </w:r>
            <w:r w:rsidR="000A2638">
              <w:t xml:space="preserve"> Additionally,</w:t>
            </w:r>
            <w:r w:rsidR="00915AB1" w:rsidRPr="00915AB1">
              <w:t xml:space="preserve"> a SUNSI review</w:t>
            </w:r>
            <w:r w:rsidR="000A2638">
              <w:t xml:space="preserve"> was completed and</w:t>
            </w:r>
            <w:r w:rsidR="00915AB1" w:rsidRPr="00915AB1">
              <w:t xml:space="preserve"> the staff concluded that this document should be de-controlled. Consistent with the staff’s SUNSI determination, this document has been de-controlled and the SUNSI markings have been removed.</w:t>
            </w:r>
          </w:p>
        </w:tc>
        <w:tc>
          <w:tcPr>
            <w:tcW w:w="1800" w:type="dxa"/>
          </w:tcPr>
          <w:p w14:paraId="2A228726" w14:textId="0967B467" w:rsidR="00356F26" w:rsidRPr="00A651D9" w:rsidRDefault="00591E21" w:rsidP="00660811">
            <w:pPr>
              <w:pStyle w:val="BodyText-table"/>
            </w:pPr>
            <w:r>
              <w:t>N/A</w:t>
            </w:r>
          </w:p>
        </w:tc>
        <w:tc>
          <w:tcPr>
            <w:tcW w:w="2425" w:type="dxa"/>
          </w:tcPr>
          <w:p w14:paraId="09A7967F" w14:textId="2F7D226F" w:rsidR="00356F26" w:rsidRPr="00A651D9" w:rsidRDefault="00713130" w:rsidP="00660811">
            <w:pPr>
              <w:pStyle w:val="BodyText-table"/>
            </w:pPr>
            <w:r>
              <w:t>ML24221A169</w:t>
            </w:r>
          </w:p>
        </w:tc>
      </w:tr>
    </w:tbl>
    <w:p w14:paraId="6D522197" w14:textId="77777777" w:rsidR="00BF1791" w:rsidRPr="00A651D9" w:rsidRDefault="00BF1791" w:rsidP="00F66223">
      <w:pPr>
        <w:widowControl/>
        <w:contextualSpacing/>
      </w:pPr>
    </w:p>
    <w:sectPr w:rsidR="00BF1791" w:rsidRPr="00A651D9" w:rsidSect="00DA767D">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786AE" w14:textId="77777777" w:rsidR="004873F2" w:rsidRDefault="004873F2" w:rsidP="00780021">
      <w:r>
        <w:separator/>
      </w:r>
    </w:p>
  </w:endnote>
  <w:endnote w:type="continuationSeparator" w:id="0">
    <w:p w14:paraId="6CA277EB" w14:textId="77777777" w:rsidR="004873F2" w:rsidRDefault="004873F2" w:rsidP="00780021">
      <w:r>
        <w:continuationSeparator/>
      </w:r>
    </w:p>
  </w:endnote>
  <w:endnote w:type="continuationNotice" w:id="1">
    <w:p w14:paraId="28C873E9" w14:textId="77777777" w:rsidR="004873F2" w:rsidRDefault="004873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F367D" w14:textId="5775B910" w:rsidR="00780021" w:rsidRDefault="00780021" w:rsidP="00E863F5">
    <w:pPr>
      <w:pStyle w:val="Footer"/>
      <w:spacing w:after="0"/>
      <w:contextualSpacing/>
    </w:pPr>
    <w:r>
      <w:t>Issue Date:</w:t>
    </w:r>
    <w:r w:rsidR="0007411D">
      <w:t xml:space="preserve"> </w:t>
    </w:r>
    <w:r w:rsidR="007E7028">
      <w:t>12/10/24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07411D">
      <w:t>8</w:t>
    </w:r>
    <w:r w:rsidR="00C10371">
      <w:t>1</w:t>
    </w:r>
    <w:r w:rsidR="00371105">
      <w:t>000</w:t>
    </w:r>
    <w:r w:rsidR="00C10371">
      <w:t>.03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E3997" w14:textId="651AF946" w:rsidR="00937894" w:rsidRDefault="00937894" w:rsidP="00937894">
    <w:pPr>
      <w:pStyle w:val="Footer"/>
      <w:spacing w:after="0"/>
      <w:contextualSpacing/>
    </w:pPr>
    <w:r>
      <w:t xml:space="preserve">Issue Date: </w:t>
    </w:r>
    <w:r w:rsidR="007E7028">
      <w:t>12/10/24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81000.03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FE4BF" w14:textId="77777777" w:rsidR="004873F2" w:rsidRDefault="004873F2" w:rsidP="00780021">
      <w:r>
        <w:separator/>
      </w:r>
    </w:p>
  </w:footnote>
  <w:footnote w:type="continuationSeparator" w:id="0">
    <w:p w14:paraId="716729E4" w14:textId="77777777" w:rsidR="004873F2" w:rsidRDefault="004873F2" w:rsidP="00780021">
      <w:r>
        <w:continuationSeparator/>
      </w:r>
    </w:p>
  </w:footnote>
  <w:footnote w:type="continuationNotice" w:id="1">
    <w:p w14:paraId="46C849CA" w14:textId="77777777" w:rsidR="004873F2" w:rsidRDefault="004873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C195A" w14:textId="7597D4A4" w:rsidR="009417DC" w:rsidRPr="009417DC" w:rsidRDefault="009417DC" w:rsidP="009417DC">
    <w:pPr>
      <w:spacing w:before="13"/>
      <w:ind w:left="2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31F6C9B"/>
    <w:multiLevelType w:val="hybridMultilevel"/>
    <w:tmpl w:val="651AF086"/>
    <w:lvl w:ilvl="0" w:tplc="BB1E04B4">
      <w:start w:val="1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874AF"/>
    <w:multiLevelType w:val="hybridMultilevel"/>
    <w:tmpl w:val="4FD4E508"/>
    <w:lvl w:ilvl="0" w:tplc="D758E474">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D2C80"/>
    <w:multiLevelType w:val="hybridMultilevel"/>
    <w:tmpl w:val="17B4AEDE"/>
    <w:lvl w:ilvl="0" w:tplc="4AC0FA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5669FD"/>
    <w:multiLevelType w:val="multilevel"/>
    <w:tmpl w:val="E7E0263C"/>
    <w:lvl w:ilvl="0">
      <w:start w:val="2"/>
      <w:numFmt w:val="decimalZero"/>
      <w:lvlText w:val="%1"/>
      <w:lvlJc w:val="left"/>
      <w:pPr>
        <w:ind w:left="100" w:hanging="807"/>
      </w:pPr>
      <w:rPr>
        <w:rFonts w:hint="default"/>
      </w:rPr>
    </w:lvl>
    <w:lvl w:ilvl="1">
      <w:start w:val="1"/>
      <w:numFmt w:val="decimalZero"/>
      <w:lvlText w:val="%1.%2"/>
      <w:lvlJc w:val="left"/>
      <w:pPr>
        <w:ind w:left="100" w:hanging="807"/>
      </w:pPr>
      <w:rPr>
        <w:rFonts w:ascii="Arial" w:eastAsia="Arial" w:hAnsi="Arial" w:cs="Arial" w:hint="default"/>
        <w:b w:val="0"/>
        <w:bCs w:val="0"/>
        <w:i w:val="0"/>
        <w:iCs w:val="0"/>
        <w:spacing w:val="-1"/>
        <w:w w:val="100"/>
        <w:sz w:val="22"/>
        <w:szCs w:val="22"/>
      </w:rPr>
    </w:lvl>
    <w:lvl w:ilvl="2">
      <w:start w:val="4"/>
      <w:numFmt w:val="lowerLetter"/>
      <w:lvlText w:val="%3."/>
      <w:lvlJc w:val="left"/>
      <w:pPr>
        <w:ind w:left="906" w:hanging="533"/>
      </w:pPr>
      <w:rPr>
        <w:rFonts w:ascii="Arial" w:eastAsia="Arial" w:hAnsi="Arial" w:cs="Arial" w:hint="default"/>
        <w:b/>
        <w:bCs/>
        <w:i w:val="0"/>
        <w:iCs w:val="0"/>
        <w:spacing w:val="-1"/>
        <w:w w:val="100"/>
        <w:sz w:val="22"/>
        <w:szCs w:val="22"/>
      </w:rPr>
    </w:lvl>
    <w:lvl w:ilvl="3">
      <w:start w:val="1"/>
      <w:numFmt w:val="decimal"/>
      <w:lvlText w:val="%4."/>
      <w:lvlJc w:val="left"/>
      <w:pPr>
        <w:ind w:left="1540" w:hanging="634"/>
      </w:pPr>
      <w:rPr>
        <w:rFonts w:ascii="Arial" w:eastAsia="Arial" w:hAnsi="Arial" w:cs="Arial" w:hint="default"/>
        <w:b w:val="0"/>
        <w:bCs w:val="0"/>
        <w:i w:val="0"/>
        <w:iCs w:val="0"/>
        <w:spacing w:val="-1"/>
        <w:w w:val="100"/>
        <w:sz w:val="22"/>
        <w:szCs w:val="22"/>
      </w:rPr>
    </w:lvl>
    <w:lvl w:ilvl="4">
      <w:numFmt w:val="bullet"/>
      <w:lvlText w:val="•"/>
      <w:lvlJc w:val="left"/>
      <w:pPr>
        <w:ind w:left="3550" w:hanging="634"/>
      </w:pPr>
      <w:rPr>
        <w:rFonts w:hint="default"/>
      </w:rPr>
    </w:lvl>
    <w:lvl w:ilvl="5">
      <w:numFmt w:val="bullet"/>
      <w:lvlText w:val="•"/>
      <w:lvlJc w:val="left"/>
      <w:pPr>
        <w:ind w:left="4555" w:hanging="634"/>
      </w:pPr>
      <w:rPr>
        <w:rFonts w:hint="default"/>
      </w:rPr>
    </w:lvl>
    <w:lvl w:ilvl="6">
      <w:numFmt w:val="bullet"/>
      <w:lvlText w:val="•"/>
      <w:lvlJc w:val="left"/>
      <w:pPr>
        <w:ind w:left="5560" w:hanging="634"/>
      </w:pPr>
      <w:rPr>
        <w:rFonts w:hint="default"/>
      </w:rPr>
    </w:lvl>
    <w:lvl w:ilvl="7">
      <w:numFmt w:val="bullet"/>
      <w:lvlText w:val="•"/>
      <w:lvlJc w:val="left"/>
      <w:pPr>
        <w:ind w:left="6565" w:hanging="634"/>
      </w:pPr>
      <w:rPr>
        <w:rFonts w:hint="default"/>
      </w:rPr>
    </w:lvl>
    <w:lvl w:ilvl="8">
      <w:numFmt w:val="bullet"/>
      <w:lvlText w:val="•"/>
      <w:lvlJc w:val="left"/>
      <w:pPr>
        <w:ind w:left="7570" w:hanging="634"/>
      </w:pPr>
      <w:rPr>
        <w:rFonts w:hint="default"/>
      </w:rPr>
    </w:lvl>
  </w:abstractNum>
  <w:abstractNum w:abstractNumId="6" w15:restartNumberingAfterBreak="0">
    <w:nsid w:val="0B20728D"/>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B85019"/>
    <w:multiLevelType w:val="multilevel"/>
    <w:tmpl w:val="329E6150"/>
    <w:lvl w:ilvl="0">
      <w:start w:val="2"/>
      <w:numFmt w:val="decimalZero"/>
      <w:lvlText w:val="%1"/>
      <w:lvlJc w:val="left"/>
      <w:pPr>
        <w:ind w:left="100" w:hanging="807"/>
      </w:pPr>
      <w:rPr>
        <w:rFonts w:hint="default"/>
        <w:lang w:val="en-US" w:eastAsia="en-US" w:bidi="ar-SA"/>
      </w:rPr>
    </w:lvl>
    <w:lvl w:ilvl="1">
      <w:start w:val="1"/>
      <w:numFmt w:val="decimalZero"/>
      <w:lvlText w:val="%1.%2"/>
      <w:lvlJc w:val="left"/>
      <w:pPr>
        <w:ind w:left="100" w:hanging="807"/>
      </w:pPr>
      <w:rPr>
        <w:rFonts w:ascii="Arial" w:eastAsia="Arial" w:hAnsi="Arial" w:cs="Arial" w:hint="default"/>
        <w:b w:val="0"/>
        <w:bCs w:val="0"/>
        <w:i w:val="0"/>
        <w:iCs w:val="0"/>
        <w:spacing w:val="-1"/>
        <w:w w:val="100"/>
        <w:sz w:val="22"/>
        <w:szCs w:val="22"/>
        <w:lang w:val="en-US" w:eastAsia="en-US" w:bidi="ar-SA"/>
      </w:rPr>
    </w:lvl>
    <w:lvl w:ilvl="2">
      <w:start w:val="2"/>
      <w:numFmt w:val="lowerLetter"/>
      <w:lvlText w:val="%3."/>
      <w:lvlJc w:val="left"/>
      <w:pPr>
        <w:ind w:left="906" w:hanging="533"/>
      </w:pPr>
      <w:rPr>
        <w:rFonts w:ascii="Arial" w:eastAsia="Arial" w:hAnsi="Arial" w:cs="Arial" w:hint="default"/>
        <w:b/>
        <w:bCs/>
        <w:i w:val="0"/>
        <w:iCs w:val="0"/>
        <w:spacing w:val="-1"/>
        <w:w w:val="100"/>
        <w:sz w:val="22"/>
        <w:szCs w:val="22"/>
        <w:lang w:val="en-US" w:eastAsia="en-US" w:bidi="ar-SA"/>
      </w:rPr>
    </w:lvl>
    <w:lvl w:ilvl="3">
      <w:start w:val="1"/>
      <w:numFmt w:val="decimal"/>
      <w:lvlText w:val="%4."/>
      <w:lvlJc w:val="left"/>
      <w:pPr>
        <w:ind w:left="1540" w:hanging="63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3550" w:hanging="634"/>
      </w:pPr>
      <w:rPr>
        <w:rFonts w:hint="default"/>
        <w:lang w:val="en-US" w:eastAsia="en-US" w:bidi="ar-SA"/>
      </w:rPr>
    </w:lvl>
    <w:lvl w:ilvl="5">
      <w:numFmt w:val="bullet"/>
      <w:lvlText w:val="•"/>
      <w:lvlJc w:val="left"/>
      <w:pPr>
        <w:ind w:left="4555" w:hanging="634"/>
      </w:pPr>
      <w:rPr>
        <w:rFonts w:hint="default"/>
        <w:lang w:val="en-US" w:eastAsia="en-US" w:bidi="ar-SA"/>
      </w:rPr>
    </w:lvl>
    <w:lvl w:ilvl="6">
      <w:numFmt w:val="bullet"/>
      <w:lvlText w:val="•"/>
      <w:lvlJc w:val="left"/>
      <w:pPr>
        <w:ind w:left="5560" w:hanging="634"/>
      </w:pPr>
      <w:rPr>
        <w:rFonts w:hint="default"/>
        <w:lang w:val="en-US" w:eastAsia="en-US" w:bidi="ar-SA"/>
      </w:rPr>
    </w:lvl>
    <w:lvl w:ilvl="7">
      <w:numFmt w:val="bullet"/>
      <w:lvlText w:val="•"/>
      <w:lvlJc w:val="left"/>
      <w:pPr>
        <w:ind w:left="6565" w:hanging="634"/>
      </w:pPr>
      <w:rPr>
        <w:rFonts w:hint="default"/>
        <w:lang w:val="en-US" w:eastAsia="en-US" w:bidi="ar-SA"/>
      </w:rPr>
    </w:lvl>
    <w:lvl w:ilvl="8">
      <w:numFmt w:val="bullet"/>
      <w:lvlText w:val="•"/>
      <w:lvlJc w:val="left"/>
      <w:pPr>
        <w:ind w:left="7570" w:hanging="634"/>
      </w:pPr>
      <w:rPr>
        <w:rFonts w:hint="default"/>
        <w:lang w:val="en-US" w:eastAsia="en-US" w:bidi="ar-SA"/>
      </w:rPr>
    </w:lvl>
  </w:abstractNum>
  <w:abstractNum w:abstractNumId="8" w15:restartNumberingAfterBreak="0">
    <w:nsid w:val="0E0B6C33"/>
    <w:multiLevelType w:val="hybridMultilevel"/>
    <w:tmpl w:val="6FEA041A"/>
    <w:lvl w:ilvl="0" w:tplc="0409000F">
      <w:start w:val="1"/>
      <w:numFmt w:val="decimal"/>
      <w:lvlText w:val="%1."/>
      <w:lvlJc w:val="left"/>
      <w:pPr>
        <w:ind w:left="1439" w:hanging="360"/>
      </w:pPr>
    </w:lvl>
    <w:lvl w:ilvl="1" w:tplc="04090019" w:tentative="1">
      <w:start w:val="1"/>
      <w:numFmt w:val="lowerLetter"/>
      <w:lvlText w:val="%2."/>
      <w:lvlJc w:val="left"/>
      <w:pPr>
        <w:ind w:left="2159" w:hanging="360"/>
      </w:p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9" w15:restartNumberingAfterBreak="0">
    <w:nsid w:val="0EBF684D"/>
    <w:multiLevelType w:val="multilevel"/>
    <w:tmpl w:val="76C03334"/>
    <w:lvl w:ilvl="0">
      <w:start w:val="1"/>
      <w:numFmt w:val="lowerLetter"/>
      <w:lvlText w:val="%1."/>
      <w:lvlJc w:val="left"/>
      <w:pPr>
        <w:tabs>
          <w:tab w:val="num" w:pos="720"/>
        </w:tabs>
        <w:ind w:left="720" w:hanging="360"/>
      </w:pPr>
      <w:rPr>
        <w:rFonts w:hint="default"/>
        <w:b w:val="0"/>
        <w:bCs w:val="0"/>
        <w:i w:val="0"/>
        <w:iCs w:val="0"/>
        <w:spacing w:val="-1"/>
        <w:w w:val="99"/>
        <w:sz w:val="22"/>
        <w:szCs w:val="22"/>
        <w:lang w:val="en-US" w:eastAsia="en-US" w:bidi="ar-SA"/>
      </w:rPr>
    </w:lvl>
    <w:lvl w:ilvl="1">
      <w:start w:val="1"/>
      <w:numFmt w:val="decimal"/>
      <w:lvlText w:val="%2."/>
      <w:lvlJc w:val="left"/>
      <w:pPr>
        <w:tabs>
          <w:tab w:val="num" w:pos="1080"/>
        </w:tabs>
        <w:ind w:left="1080" w:hanging="360"/>
      </w:pPr>
      <w:rPr>
        <w:rFonts w:hint="default"/>
        <w:b w:val="0"/>
        <w:bCs w:val="0"/>
        <w:i w:val="0"/>
        <w:iCs w:val="0"/>
        <w:spacing w:val="0"/>
        <w:w w:val="99"/>
        <w:sz w:val="22"/>
        <w:szCs w:val="22"/>
        <w:lang w:val="en-US" w:eastAsia="en-US" w:bidi="ar-SA"/>
      </w:rPr>
    </w:lvl>
    <w:lvl w:ilvl="2">
      <w:start w:val="1"/>
      <w:numFmt w:val="lowerLetter"/>
      <w:lvlText w:val="(%3)"/>
      <w:lvlJc w:val="left"/>
      <w:pPr>
        <w:tabs>
          <w:tab w:val="num" w:pos="1440"/>
        </w:tabs>
        <w:ind w:left="1440" w:hanging="360"/>
      </w:pPr>
      <w:rPr>
        <w:rFonts w:hint="default"/>
        <w:lang w:val="en-US" w:eastAsia="en-US" w:bidi="ar-SA"/>
      </w:rPr>
    </w:lvl>
    <w:lvl w:ilvl="3">
      <w:start w:val="1"/>
      <w:numFmt w:val="decimal"/>
      <w:lvlText w:val="(%4)"/>
      <w:lvlJc w:val="left"/>
      <w:pPr>
        <w:tabs>
          <w:tab w:val="num" w:pos="1800"/>
        </w:tabs>
        <w:ind w:left="1800" w:hanging="360"/>
      </w:pPr>
      <w:rPr>
        <w:rFonts w:hint="default"/>
        <w:lang w:val="en-US" w:eastAsia="en-US" w:bidi="ar-SA"/>
      </w:rPr>
    </w:lvl>
    <w:lvl w:ilvl="4">
      <w:start w:val="1"/>
      <w:numFmt w:val="lowerRoman"/>
      <w:lvlText w:val="%5)"/>
      <w:lvlJc w:val="right"/>
      <w:pPr>
        <w:tabs>
          <w:tab w:val="num" w:pos="2880"/>
        </w:tabs>
        <w:ind w:left="2880" w:hanging="720"/>
      </w:pPr>
      <w:rPr>
        <w:rFonts w:hint="default"/>
        <w:lang w:val="en-US" w:eastAsia="en-US" w:bidi="ar-SA"/>
      </w:rPr>
    </w:lvl>
    <w:lvl w:ilvl="5">
      <w:start w:val="1"/>
      <w:numFmt w:val="none"/>
      <w:lvlText w:val="%6"/>
      <w:lvlJc w:val="left"/>
      <w:pPr>
        <w:ind w:left="2880" w:firstLine="0"/>
      </w:pPr>
      <w:rPr>
        <w:rFonts w:hint="default"/>
        <w:lang w:val="en-US" w:eastAsia="en-US" w:bidi="ar-SA"/>
      </w:rPr>
    </w:lvl>
    <w:lvl w:ilvl="6">
      <w:start w:val="1"/>
      <w:numFmt w:val="none"/>
      <w:lvlText w:val="%7"/>
      <w:lvlJc w:val="left"/>
      <w:pPr>
        <w:ind w:left="2880" w:firstLine="0"/>
      </w:pPr>
      <w:rPr>
        <w:rFonts w:hint="default"/>
        <w:lang w:val="en-US" w:eastAsia="en-US" w:bidi="ar-SA"/>
      </w:rPr>
    </w:lvl>
    <w:lvl w:ilvl="7">
      <w:start w:val="1"/>
      <w:numFmt w:val="none"/>
      <w:lvlText w:val="%8"/>
      <w:lvlJc w:val="left"/>
      <w:pPr>
        <w:ind w:left="2880" w:firstLine="0"/>
      </w:pPr>
      <w:rPr>
        <w:rFonts w:hint="default"/>
        <w:lang w:val="en-US" w:eastAsia="en-US" w:bidi="ar-SA"/>
      </w:rPr>
    </w:lvl>
    <w:lvl w:ilvl="8">
      <w:start w:val="1"/>
      <w:numFmt w:val="none"/>
      <w:lvlText w:val="%9"/>
      <w:lvlJc w:val="left"/>
      <w:pPr>
        <w:ind w:left="2880" w:firstLine="0"/>
      </w:pPr>
      <w:rPr>
        <w:rFonts w:hint="default"/>
        <w:lang w:val="en-US" w:eastAsia="en-US" w:bidi="ar-SA"/>
      </w:rPr>
    </w:lvl>
  </w:abstractNum>
  <w:abstractNum w:abstractNumId="10" w15:restartNumberingAfterBreak="0">
    <w:nsid w:val="0EF324C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8122DF0"/>
    <w:multiLevelType w:val="hybridMultilevel"/>
    <w:tmpl w:val="8CD071F4"/>
    <w:lvl w:ilvl="0" w:tplc="7AE07C2A">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A7031D"/>
    <w:multiLevelType w:val="hybridMultilevel"/>
    <w:tmpl w:val="A4EC8718"/>
    <w:lvl w:ilvl="0" w:tplc="2624846C">
      <w:numFmt w:val="bullet"/>
      <w:lvlText w:val="•"/>
      <w:lvlJc w:val="left"/>
      <w:pPr>
        <w:ind w:left="720" w:hanging="360"/>
      </w:pPr>
      <w:rPr>
        <w:rFonts w:ascii="Arial" w:eastAsiaTheme="minorHAnsi"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3E02E2"/>
    <w:multiLevelType w:val="multilevel"/>
    <w:tmpl w:val="7F9AA4CA"/>
    <w:lvl w:ilvl="0">
      <w:start w:val="4"/>
      <w:numFmt w:val="decimalZero"/>
      <w:lvlText w:val="%1"/>
      <w:lvlJc w:val="left"/>
      <w:pPr>
        <w:ind w:left="540" w:hanging="540"/>
      </w:pPr>
      <w:rPr>
        <w:rFonts w:hint="default"/>
        <w:u w:val="single"/>
      </w:rPr>
    </w:lvl>
    <w:lvl w:ilvl="1">
      <w:start w:val="1"/>
      <w:numFmt w:val="decimalZero"/>
      <w:lvlText w:val="%1.%2"/>
      <w:lvlJc w:val="left"/>
      <w:pPr>
        <w:ind w:left="540" w:hanging="54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4" w15:restartNumberingAfterBreak="0">
    <w:nsid w:val="193E1F31"/>
    <w:multiLevelType w:val="multilevel"/>
    <w:tmpl w:val="76C03334"/>
    <w:lvl w:ilvl="0">
      <w:start w:val="1"/>
      <w:numFmt w:val="lowerLetter"/>
      <w:lvlText w:val="%1."/>
      <w:lvlJc w:val="left"/>
      <w:pPr>
        <w:tabs>
          <w:tab w:val="num" w:pos="720"/>
        </w:tabs>
        <w:ind w:left="720" w:hanging="360"/>
      </w:pPr>
      <w:rPr>
        <w:rFonts w:hint="default"/>
        <w:b w:val="0"/>
        <w:bCs w:val="0"/>
        <w:i w:val="0"/>
        <w:iCs w:val="0"/>
        <w:spacing w:val="-1"/>
        <w:w w:val="99"/>
        <w:sz w:val="22"/>
        <w:szCs w:val="22"/>
        <w:lang w:val="en-US" w:eastAsia="en-US" w:bidi="ar-SA"/>
      </w:rPr>
    </w:lvl>
    <w:lvl w:ilvl="1">
      <w:start w:val="1"/>
      <w:numFmt w:val="decimal"/>
      <w:lvlText w:val="%2."/>
      <w:lvlJc w:val="left"/>
      <w:pPr>
        <w:tabs>
          <w:tab w:val="num" w:pos="1080"/>
        </w:tabs>
        <w:ind w:left="1080" w:hanging="360"/>
      </w:pPr>
      <w:rPr>
        <w:rFonts w:hint="default"/>
        <w:b w:val="0"/>
        <w:bCs w:val="0"/>
        <w:i w:val="0"/>
        <w:iCs w:val="0"/>
        <w:spacing w:val="0"/>
        <w:w w:val="99"/>
        <w:sz w:val="22"/>
        <w:szCs w:val="22"/>
        <w:lang w:val="en-US" w:eastAsia="en-US" w:bidi="ar-SA"/>
      </w:rPr>
    </w:lvl>
    <w:lvl w:ilvl="2">
      <w:start w:val="1"/>
      <w:numFmt w:val="lowerLetter"/>
      <w:lvlText w:val="(%3)"/>
      <w:lvlJc w:val="left"/>
      <w:pPr>
        <w:tabs>
          <w:tab w:val="num" w:pos="1440"/>
        </w:tabs>
        <w:ind w:left="1440" w:hanging="360"/>
      </w:pPr>
      <w:rPr>
        <w:rFonts w:hint="default"/>
        <w:lang w:val="en-US" w:eastAsia="en-US" w:bidi="ar-SA"/>
      </w:rPr>
    </w:lvl>
    <w:lvl w:ilvl="3">
      <w:start w:val="1"/>
      <w:numFmt w:val="decimal"/>
      <w:lvlText w:val="(%4)"/>
      <w:lvlJc w:val="left"/>
      <w:pPr>
        <w:tabs>
          <w:tab w:val="num" w:pos="1800"/>
        </w:tabs>
        <w:ind w:left="1800" w:hanging="360"/>
      </w:pPr>
      <w:rPr>
        <w:rFonts w:hint="default"/>
        <w:lang w:val="en-US" w:eastAsia="en-US" w:bidi="ar-SA"/>
      </w:rPr>
    </w:lvl>
    <w:lvl w:ilvl="4">
      <w:start w:val="1"/>
      <w:numFmt w:val="lowerRoman"/>
      <w:lvlText w:val="%5)"/>
      <w:lvlJc w:val="right"/>
      <w:pPr>
        <w:tabs>
          <w:tab w:val="num" w:pos="2880"/>
        </w:tabs>
        <w:ind w:left="2880" w:hanging="720"/>
      </w:pPr>
      <w:rPr>
        <w:rFonts w:hint="default"/>
        <w:lang w:val="en-US" w:eastAsia="en-US" w:bidi="ar-SA"/>
      </w:rPr>
    </w:lvl>
    <w:lvl w:ilvl="5">
      <w:start w:val="1"/>
      <w:numFmt w:val="none"/>
      <w:lvlText w:val="%6"/>
      <w:lvlJc w:val="left"/>
      <w:pPr>
        <w:ind w:left="2880" w:firstLine="0"/>
      </w:pPr>
      <w:rPr>
        <w:rFonts w:hint="default"/>
        <w:lang w:val="en-US" w:eastAsia="en-US" w:bidi="ar-SA"/>
      </w:rPr>
    </w:lvl>
    <w:lvl w:ilvl="6">
      <w:start w:val="1"/>
      <w:numFmt w:val="none"/>
      <w:lvlText w:val="%7"/>
      <w:lvlJc w:val="left"/>
      <w:pPr>
        <w:ind w:left="2880" w:firstLine="0"/>
      </w:pPr>
      <w:rPr>
        <w:rFonts w:hint="default"/>
        <w:lang w:val="en-US" w:eastAsia="en-US" w:bidi="ar-SA"/>
      </w:rPr>
    </w:lvl>
    <w:lvl w:ilvl="7">
      <w:start w:val="1"/>
      <w:numFmt w:val="none"/>
      <w:lvlText w:val="%8"/>
      <w:lvlJc w:val="left"/>
      <w:pPr>
        <w:ind w:left="2880" w:firstLine="0"/>
      </w:pPr>
      <w:rPr>
        <w:rFonts w:hint="default"/>
        <w:lang w:val="en-US" w:eastAsia="en-US" w:bidi="ar-SA"/>
      </w:rPr>
    </w:lvl>
    <w:lvl w:ilvl="8">
      <w:start w:val="1"/>
      <w:numFmt w:val="none"/>
      <w:lvlText w:val="%9"/>
      <w:lvlJc w:val="left"/>
      <w:pPr>
        <w:ind w:left="2880" w:firstLine="0"/>
      </w:pPr>
      <w:rPr>
        <w:rFonts w:hint="default"/>
        <w:lang w:val="en-US" w:eastAsia="en-US" w:bidi="ar-SA"/>
      </w:rPr>
    </w:lvl>
  </w:abstractNum>
  <w:abstractNum w:abstractNumId="15" w15:restartNumberingAfterBreak="0">
    <w:nsid w:val="196572E7"/>
    <w:multiLevelType w:val="hybridMultilevel"/>
    <w:tmpl w:val="A668590A"/>
    <w:lvl w:ilvl="0" w:tplc="A14C5D0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184136"/>
    <w:multiLevelType w:val="multilevel"/>
    <w:tmpl w:val="D3F298DC"/>
    <w:lvl w:ilvl="0">
      <w:start w:val="3"/>
      <w:numFmt w:val="decimalZero"/>
      <w:lvlText w:val="%1"/>
      <w:lvlJc w:val="left"/>
      <w:pPr>
        <w:ind w:left="540" w:hanging="540"/>
      </w:pPr>
      <w:rPr>
        <w:rFonts w:hint="default"/>
        <w:u w:val="single"/>
      </w:rPr>
    </w:lvl>
    <w:lvl w:ilvl="1">
      <w:start w:val="4"/>
      <w:numFmt w:val="decimalZero"/>
      <w:lvlText w:val="%1.%2"/>
      <w:lvlJc w:val="left"/>
      <w:pPr>
        <w:ind w:left="-167" w:hanging="540"/>
      </w:pPr>
      <w:rPr>
        <w:rFonts w:hint="default"/>
        <w:u w:val="single"/>
      </w:rPr>
    </w:lvl>
    <w:lvl w:ilvl="2">
      <w:start w:val="1"/>
      <w:numFmt w:val="decimal"/>
      <w:lvlText w:val="%1.%2.%3"/>
      <w:lvlJc w:val="left"/>
      <w:pPr>
        <w:ind w:left="-694" w:hanging="720"/>
      </w:pPr>
      <w:rPr>
        <w:rFonts w:hint="default"/>
        <w:u w:val="single"/>
      </w:rPr>
    </w:lvl>
    <w:lvl w:ilvl="3">
      <w:start w:val="1"/>
      <w:numFmt w:val="decimal"/>
      <w:lvlText w:val="%1.%2.%3.%4"/>
      <w:lvlJc w:val="left"/>
      <w:pPr>
        <w:ind w:left="-1401" w:hanging="720"/>
      </w:pPr>
      <w:rPr>
        <w:rFonts w:hint="default"/>
        <w:u w:val="single"/>
      </w:rPr>
    </w:lvl>
    <w:lvl w:ilvl="4">
      <w:start w:val="1"/>
      <w:numFmt w:val="decimal"/>
      <w:lvlText w:val="%1.%2.%3.%4.%5"/>
      <w:lvlJc w:val="left"/>
      <w:pPr>
        <w:ind w:left="-1748" w:hanging="1080"/>
      </w:pPr>
      <w:rPr>
        <w:rFonts w:hint="default"/>
        <w:u w:val="single"/>
      </w:rPr>
    </w:lvl>
    <w:lvl w:ilvl="5">
      <w:start w:val="1"/>
      <w:numFmt w:val="decimal"/>
      <w:lvlText w:val="%1.%2.%3.%4.%5.%6"/>
      <w:lvlJc w:val="left"/>
      <w:pPr>
        <w:ind w:left="-2455" w:hanging="1080"/>
      </w:pPr>
      <w:rPr>
        <w:rFonts w:hint="default"/>
        <w:u w:val="single"/>
      </w:rPr>
    </w:lvl>
    <w:lvl w:ilvl="6">
      <w:start w:val="1"/>
      <w:numFmt w:val="decimal"/>
      <w:lvlText w:val="%1.%2.%3.%4.%5.%6.%7"/>
      <w:lvlJc w:val="left"/>
      <w:pPr>
        <w:ind w:left="-2802" w:hanging="1440"/>
      </w:pPr>
      <w:rPr>
        <w:rFonts w:hint="default"/>
        <w:u w:val="single"/>
      </w:rPr>
    </w:lvl>
    <w:lvl w:ilvl="7">
      <w:start w:val="1"/>
      <w:numFmt w:val="decimal"/>
      <w:lvlText w:val="%1.%2.%3.%4.%5.%6.%7.%8"/>
      <w:lvlJc w:val="left"/>
      <w:pPr>
        <w:ind w:left="-3509" w:hanging="1440"/>
      </w:pPr>
      <w:rPr>
        <w:rFonts w:hint="default"/>
        <w:u w:val="single"/>
      </w:rPr>
    </w:lvl>
    <w:lvl w:ilvl="8">
      <w:start w:val="1"/>
      <w:numFmt w:val="decimal"/>
      <w:lvlText w:val="%1.%2.%3.%4.%5.%6.%7.%8.%9"/>
      <w:lvlJc w:val="left"/>
      <w:pPr>
        <w:ind w:left="-3856" w:hanging="1800"/>
      </w:pPr>
      <w:rPr>
        <w:rFonts w:hint="default"/>
        <w:u w:val="single"/>
      </w:rPr>
    </w:lvl>
  </w:abstractNum>
  <w:abstractNum w:abstractNumId="17" w15:restartNumberingAfterBreak="0">
    <w:nsid w:val="1AEF02E2"/>
    <w:multiLevelType w:val="hybridMultilevel"/>
    <w:tmpl w:val="8BC2F2F8"/>
    <w:lvl w:ilvl="0" w:tplc="BFD623DC">
      <w:start w:val="1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913009"/>
    <w:multiLevelType w:val="multilevel"/>
    <w:tmpl w:val="0DD27E6A"/>
    <w:lvl w:ilvl="0">
      <w:start w:val="4"/>
      <w:numFmt w:val="decimalZero"/>
      <w:lvlText w:val="%1"/>
      <w:lvlJc w:val="left"/>
      <w:pPr>
        <w:ind w:left="540" w:hanging="540"/>
      </w:pPr>
      <w:rPr>
        <w:rFonts w:hint="default"/>
        <w:u w:val="single"/>
      </w:rPr>
    </w:lvl>
    <w:lvl w:ilvl="1">
      <w:start w:val="1"/>
      <w:numFmt w:val="decimalZero"/>
      <w:lvlText w:val="%1.%2"/>
      <w:lvlJc w:val="left"/>
      <w:pPr>
        <w:ind w:left="540" w:hanging="54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9" w15:restartNumberingAfterBreak="0">
    <w:nsid w:val="28D3632C"/>
    <w:multiLevelType w:val="multilevel"/>
    <w:tmpl w:val="32DEBC5E"/>
    <w:lvl w:ilvl="0">
      <w:start w:val="2"/>
      <w:numFmt w:val="decimalZero"/>
      <w:lvlText w:val="%1"/>
      <w:lvlJc w:val="left"/>
      <w:pPr>
        <w:ind w:left="100" w:hanging="807"/>
      </w:pPr>
      <w:rPr>
        <w:rFonts w:hint="default"/>
      </w:rPr>
    </w:lvl>
    <w:lvl w:ilvl="1">
      <w:start w:val="1"/>
      <w:numFmt w:val="decimalZero"/>
      <w:lvlText w:val="%1.%2"/>
      <w:lvlJc w:val="left"/>
      <w:pPr>
        <w:ind w:left="100" w:hanging="807"/>
      </w:pPr>
      <w:rPr>
        <w:rFonts w:ascii="Arial" w:eastAsia="Arial" w:hAnsi="Arial" w:cs="Arial" w:hint="default"/>
        <w:b w:val="0"/>
        <w:bCs w:val="0"/>
        <w:i w:val="0"/>
        <w:iCs w:val="0"/>
        <w:spacing w:val="-1"/>
        <w:w w:val="100"/>
        <w:sz w:val="22"/>
        <w:szCs w:val="22"/>
      </w:rPr>
    </w:lvl>
    <w:lvl w:ilvl="2">
      <w:start w:val="8"/>
      <w:numFmt w:val="lowerLetter"/>
      <w:lvlText w:val="%3."/>
      <w:lvlJc w:val="left"/>
      <w:pPr>
        <w:ind w:left="906" w:hanging="533"/>
      </w:pPr>
      <w:rPr>
        <w:rFonts w:ascii="Arial" w:eastAsia="Arial" w:hAnsi="Arial" w:cs="Arial" w:hint="default"/>
        <w:b/>
        <w:bCs/>
        <w:i w:val="0"/>
        <w:iCs w:val="0"/>
        <w:spacing w:val="-1"/>
        <w:w w:val="100"/>
        <w:sz w:val="22"/>
        <w:szCs w:val="22"/>
      </w:rPr>
    </w:lvl>
    <w:lvl w:ilvl="3">
      <w:start w:val="1"/>
      <w:numFmt w:val="decimal"/>
      <w:lvlText w:val="%4."/>
      <w:lvlJc w:val="left"/>
      <w:pPr>
        <w:ind w:left="1540" w:hanging="634"/>
      </w:pPr>
      <w:rPr>
        <w:rFonts w:ascii="Arial" w:eastAsia="Arial" w:hAnsi="Arial" w:cs="Arial" w:hint="default"/>
        <w:b w:val="0"/>
        <w:bCs w:val="0"/>
        <w:i w:val="0"/>
        <w:iCs w:val="0"/>
        <w:spacing w:val="-1"/>
        <w:w w:val="100"/>
        <w:sz w:val="22"/>
        <w:szCs w:val="22"/>
      </w:rPr>
    </w:lvl>
    <w:lvl w:ilvl="4">
      <w:numFmt w:val="bullet"/>
      <w:lvlText w:val="•"/>
      <w:lvlJc w:val="left"/>
      <w:pPr>
        <w:ind w:left="3550" w:hanging="634"/>
      </w:pPr>
      <w:rPr>
        <w:rFonts w:hint="default"/>
      </w:rPr>
    </w:lvl>
    <w:lvl w:ilvl="5">
      <w:numFmt w:val="bullet"/>
      <w:lvlText w:val="•"/>
      <w:lvlJc w:val="left"/>
      <w:pPr>
        <w:ind w:left="4555" w:hanging="634"/>
      </w:pPr>
      <w:rPr>
        <w:rFonts w:hint="default"/>
      </w:rPr>
    </w:lvl>
    <w:lvl w:ilvl="6">
      <w:numFmt w:val="bullet"/>
      <w:lvlText w:val="•"/>
      <w:lvlJc w:val="left"/>
      <w:pPr>
        <w:ind w:left="5560" w:hanging="634"/>
      </w:pPr>
      <w:rPr>
        <w:rFonts w:hint="default"/>
      </w:rPr>
    </w:lvl>
    <w:lvl w:ilvl="7">
      <w:numFmt w:val="bullet"/>
      <w:lvlText w:val="•"/>
      <w:lvlJc w:val="left"/>
      <w:pPr>
        <w:ind w:left="6565" w:hanging="634"/>
      </w:pPr>
      <w:rPr>
        <w:rFonts w:hint="default"/>
      </w:rPr>
    </w:lvl>
    <w:lvl w:ilvl="8">
      <w:numFmt w:val="bullet"/>
      <w:lvlText w:val="•"/>
      <w:lvlJc w:val="left"/>
      <w:pPr>
        <w:ind w:left="7570" w:hanging="634"/>
      </w:pPr>
      <w:rPr>
        <w:rFonts w:hint="default"/>
      </w:rPr>
    </w:lvl>
  </w:abstractNum>
  <w:abstractNum w:abstractNumId="20" w15:restartNumberingAfterBreak="0">
    <w:nsid w:val="2F697932"/>
    <w:multiLevelType w:val="hybridMultilevel"/>
    <w:tmpl w:val="AAC85AE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6EE0234"/>
    <w:multiLevelType w:val="hybridMultilevel"/>
    <w:tmpl w:val="E376A46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7784544"/>
    <w:multiLevelType w:val="multilevel"/>
    <w:tmpl w:val="F29CD156"/>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8D657F"/>
    <w:multiLevelType w:val="hybridMultilevel"/>
    <w:tmpl w:val="C3C63D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51490E"/>
    <w:multiLevelType w:val="hybridMultilevel"/>
    <w:tmpl w:val="B85C1B5C"/>
    <w:lvl w:ilvl="0" w:tplc="CC4E8536">
      <w:start w:val="10"/>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023D70"/>
    <w:multiLevelType w:val="hybridMultilevel"/>
    <w:tmpl w:val="E444AB1A"/>
    <w:lvl w:ilvl="0" w:tplc="796A7B6C">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5962F9"/>
    <w:multiLevelType w:val="multilevel"/>
    <w:tmpl w:val="9280DDCE"/>
    <w:lvl w:ilvl="0">
      <w:start w:val="4"/>
      <w:numFmt w:val="decimalZero"/>
      <w:lvlText w:val="%1"/>
      <w:lvlJc w:val="left"/>
      <w:pPr>
        <w:ind w:left="540" w:hanging="540"/>
      </w:pPr>
      <w:rPr>
        <w:rFonts w:hint="default"/>
        <w:u w:val="single"/>
      </w:rPr>
    </w:lvl>
    <w:lvl w:ilvl="1">
      <w:start w:val="1"/>
      <w:numFmt w:val="decimalZero"/>
      <w:lvlText w:val="%1.%2"/>
      <w:lvlJc w:val="left"/>
      <w:pPr>
        <w:ind w:left="540" w:hanging="54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7" w15:restartNumberingAfterBreak="0">
    <w:nsid w:val="4B7F13FF"/>
    <w:multiLevelType w:val="hybridMultilevel"/>
    <w:tmpl w:val="841CB480"/>
    <w:lvl w:ilvl="0" w:tplc="7BAAB87C">
      <w:start w:val="1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B6514F"/>
    <w:multiLevelType w:val="hybridMultilevel"/>
    <w:tmpl w:val="0762B806"/>
    <w:lvl w:ilvl="0" w:tplc="2CC4DC68">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7077"/>
    <w:multiLevelType w:val="hybridMultilevel"/>
    <w:tmpl w:val="B282D2D0"/>
    <w:lvl w:ilvl="0" w:tplc="8B62C9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2DE51B2"/>
    <w:multiLevelType w:val="hybridMultilevel"/>
    <w:tmpl w:val="C8D0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4D4073"/>
    <w:multiLevelType w:val="multilevel"/>
    <w:tmpl w:val="D638DB7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left"/>
      <w:pPr>
        <w:tabs>
          <w:tab w:val="num" w:pos="2520"/>
        </w:tabs>
        <w:ind w:left="252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15:restartNumberingAfterBreak="0">
    <w:nsid w:val="5C410135"/>
    <w:multiLevelType w:val="hybridMultilevel"/>
    <w:tmpl w:val="1792C028"/>
    <w:lvl w:ilvl="0" w:tplc="9F2CE83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C9E5615"/>
    <w:multiLevelType w:val="multilevel"/>
    <w:tmpl w:val="C98CA4E0"/>
    <w:lvl w:ilvl="0">
      <w:start w:val="2"/>
      <w:numFmt w:val="decimalZero"/>
      <w:lvlText w:val="%1"/>
      <w:lvlJc w:val="left"/>
      <w:pPr>
        <w:ind w:left="100" w:hanging="807"/>
      </w:pPr>
      <w:rPr>
        <w:rFonts w:hint="default"/>
        <w:lang w:val="en-US" w:eastAsia="en-US" w:bidi="ar-SA"/>
      </w:rPr>
    </w:lvl>
    <w:lvl w:ilvl="1">
      <w:start w:val="1"/>
      <w:numFmt w:val="decimalZero"/>
      <w:lvlText w:val="%1.%2"/>
      <w:lvlJc w:val="left"/>
      <w:pPr>
        <w:ind w:left="100" w:hanging="807"/>
      </w:pPr>
      <w:rPr>
        <w:rFonts w:ascii="Arial" w:eastAsia="Arial" w:hAnsi="Arial" w:cs="Arial" w:hint="default"/>
        <w:b w:val="0"/>
        <w:bCs w:val="0"/>
        <w:i w:val="0"/>
        <w:iCs w:val="0"/>
        <w:spacing w:val="-1"/>
        <w:w w:val="100"/>
        <w:sz w:val="22"/>
        <w:szCs w:val="22"/>
        <w:lang w:val="en-US" w:eastAsia="en-US" w:bidi="ar-SA"/>
      </w:rPr>
    </w:lvl>
    <w:lvl w:ilvl="2">
      <w:start w:val="2"/>
      <w:numFmt w:val="lowerLetter"/>
      <w:lvlText w:val="%3."/>
      <w:lvlJc w:val="left"/>
      <w:pPr>
        <w:ind w:left="906" w:hanging="533"/>
      </w:pPr>
      <w:rPr>
        <w:rFonts w:ascii="Arial" w:eastAsia="Arial" w:hAnsi="Arial" w:cs="Arial" w:hint="default"/>
        <w:b w:val="0"/>
        <w:bCs w:val="0"/>
        <w:i w:val="0"/>
        <w:iCs w:val="0"/>
        <w:spacing w:val="-1"/>
        <w:w w:val="100"/>
        <w:sz w:val="22"/>
        <w:szCs w:val="22"/>
        <w:lang w:val="en-US" w:eastAsia="en-US" w:bidi="ar-SA"/>
      </w:rPr>
    </w:lvl>
    <w:lvl w:ilvl="3">
      <w:start w:val="1"/>
      <w:numFmt w:val="decimal"/>
      <w:lvlText w:val="%4."/>
      <w:lvlJc w:val="left"/>
      <w:pPr>
        <w:ind w:left="1540" w:hanging="63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3550" w:hanging="634"/>
      </w:pPr>
      <w:rPr>
        <w:rFonts w:hint="default"/>
        <w:lang w:val="en-US" w:eastAsia="en-US" w:bidi="ar-SA"/>
      </w:rPr>
    </w:lvl>
    <w:lvl w:ilvl="5">
      <w:numFmt w:val="bullet"/>
      <w:lvlText w:val="•"/>
      <w:lvlJc w:val="left"/>
      <w:pPr>
        <w:ind w:left="4555" w:hanging="634"/>
      </w:pPr>
      <w:rPr>
        <w:rFonts w:hint="default"/>
        <w:lang w:val="en-US" w:eastAsia="en-US" w:bidi="ar-SA"/>
      </w:rPr>
    </w:lvl>
    <w:lvl w:ilvl="6">
      <w:numFmt w:val="bullet"/>
      <w:lvlText w:val="•"/>
      <w:lvlJc w:val="left"/>
      <w:pPr>
        <w:ind w:left="5560" w:hanging="634"/>
      </w:pPr>
      <w:rPr>
        <w:rFonts w:hint="default"/>
        <w:lang w:val="en-US" w:eastAsia="en-US" w:bidi="ar-SA"/>
      </w:rPr>
    </w:lvl>
    <w:lvl w:ilvl="7">
      <w:numFmt w:val="bullet"/>
      <w:lvlText w:val="•"/>
      <w:lvlJc w:val="left"/>
      <w:pPr>
        <w:ind w:left="6565" w:hanging="634"/>
      </w:pPr>
      <w:rPr>
        <w:rFonts w:hint="default"/>
        <w:lang w:val="en-US" w:eastAsia="en-US" w:bidi="ar-SA"/>
      </w:rPr>
    </w:lvl>
    <w:lvl w:ilvl="8">
      <w:numFmt w:val="bullet"/>
      <w:lvlText w:val="•"/>
      <w:lvlJc w:val="left"/>
      <w:pPr>
        <w:ind w:left="7570" w:hanging="634"/>
      </w:pPr>
      <w:rPr>
        <w:rFonts w:hint="default"/>
        <w:lang w:val="en-US" w:eastAsia="en-US" w:bidi="ar-SA"/>
      </w:rPr>
    </w:lvl>
  </w:abstractNum>
  <w:abstractNum w:abstractNumId="35" w15:restartNumberingAfterBreak="0">
    <w:nsid w:val="5DD62193"/>
    <w:multiLevelType w:val="hybridMultilevel"/>
    <w:tmpl w:val="6B96E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A80630"/>
    <w:multiLevelType w:val="hybridMultilevel"/>
    <w:tmpl w:val="3B34A1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8013290"/>
    <w:multiLevelType w:val="multilevel"/>
    <w:tmpl w:val="2A22D150"/>
    <w:lvl w:ilvl="0">
      <w:start w:val="2"/>
      <w:numFmt w:val="decimalZero"/>
      <w:lvlText w:val="%1"/>
      <w:lvlJc w:val="left"/>
      <w:pPr>
        <w:ind w:left="100" w:hanging="807"/>
      </w:pPr>
      <w:rPr>
        <w:rFonts w:hint="default"/>
      </w:rPr>
    </w:lvl>
    <w:lvl w:ilvl="1">
      <w:start w:val="2"/>
      <w:numFmt w:val="decimalZero"/>
      <w:lvlText w:val="%1.%2"/>
      <w:lvlJc w:val="left"/>
      <w:pPr>
        <w:ind w:left="100" w:hanging="807"/>
      </w:pPr>
      <w:rPr>
        <w:rFonts w:ascii="Arial" w:eastAsia="Arial" w:hAnsi="Arial" w:cs="Arial" w:hint="default"/>
        <w:b w:val="0"/>
        <w:bCs w:val="0"/>
        <w:i w:val="0"/>
        <w:iCs w:val="0"/>
        <w:spacing w:val="-1"/>
        <w:w w:val="100"/>
        <w:sz w:val="22"/>
        <w:szCs w:val="22"/>
      </w:rPr>
    </w:lvl>
    <w:lvl w:ilvl="2">
      <w:start w:val="2"/>
      <w:numFmt w:val="lowerLetter"/>
      <w:lvlText w:val="%3."/>
      <w:lvlJc w:val="left"/>
      <w:pPr>
        <w:ind w:left="906" w:hanging="533"/>
      </w:pPr>
      <w:rPr>
        <w:rFonts w:ascii="Arial" w:eastAsia="Arial" w:hAnsi="Arial" w:cs="Arial" w:hint="default"/>
        <w:b w:val="0"/>
        <w:bCs w:val="0"/>
        <w:i w:val="0"/>
        <w:iCs w:val="0"/>
        <w:spacing w:val="-1"/>
        <w:w w:val="100"/>
        <w:sz w:val="22"/>
        <w:szCs w:val="22"/>
      </w:rPr>
    </w:lvl>
    <w:lvl w:ilvl="3">
      <w:start w:val="1"/>
      <w:numFmt w:val="decimal"/>
      <w:lvlText w:val="%4."/>
      <w:lvlJc w:val="left"/>
      <w:pPr>
        <w:ind w:left="1540" w:hanging="634"/>
      </w:pPr>
      <w:rPr>
        <w:rFonts w:ascii="Arial" w:eastAsia="Arial" w:hAnsi="Arial" w:cs="Arial" w:hint="default"/>
        <w:b w:val="0"/>
        <w:bCs w:val="0"/>
        <w:i w:val="0"/>
        <w:iCs w:val="0"/>
        <w:spacing w:val="-1"/>
        <w:w w:val="100"/>
        <w:sz w:val="22"/>
        <w:szCs w:val="22"/>
      </w:rPr>
    </w:lvl>
    <w:lvl w:ilvl="4">
      <w:numFmt w:val="bullet"/>
      <w:lvlText w:val="•"/>
      <w:lvlJc w:val="left"/>
      <w:pPr>
        <w:ind w:left="3550" w:hanging="634"/>
      </w:pPr>
      <w:rPr>
        <w:rFonts w:hint="default"/>
      </w:rPr>
    </w:lvl>
    <w:lvl w:ilvl="5">
      <w:numFmt w:val="bullet"/>
      <w:lvlText w:val="•"/>
      <w:lvlJc w:val="left"/>
      <w:pPr>
        <w:ind w:left="4555" w:hanging="634"/>
      </w:pPr>
      <w:rPr>
        <w:rFonts w:hint="default"/>
      </w:rPr>
    </w:lvl>
    <w:lvl w:ilvl="6">
      <w:numFmt w:val="bullet"/>
      <w:lvlText w:val="•"/>
      <w:lvlJc w:val="left"/>
      <w:pPr>
        <w:ind w:left="5560" w:hanging="634"/>
      </w:pPr>
      <w:rPr>
        <w:rFonts w:hint="default"/>
      </w:rPr>
    </w:lvl>
    <w:lvl w:ilvl="7">
      <w:numFmt w:val="bullet"/>
      <w:lvlText w:val="•"/>
      <w:lvlJc w:val="left"/>
      <w:pPr>
        <w:ind w:left="6565" w:hanging="634"/>
      </w:pPr>
      <w:rPr>
        <w:rFonts w:hint="default"/>
      </w:rPr>
    </w:lvl>
    <w:lvl w:ilvl="8">
      <w:numFmt w:val="bullet"/>
      <w:lvlText w:val="•"/>
      <w:lvlJc w:val="left"/>
      <w:pPr>
        <w:ind w:left="7570" w:hanging="634"/>
      </w:pPr>
      <w:rPr>
        <w:rFonts w:hint="default"/>
      </w:rPr>
    </w:lvl>
  </w:abstractNum>
  <w:abstractNum w:abstractNumId="38" w15:restartNumberingAfterBreak="0">
    <w:nsid w:val="712A2F34"/>
    <w:multiLevelType w:val="hybridMultilevel"/>
    <w:tmpl w:val="4CD6442A"/>
    <w:lvl w:ilvl="0" w:tplc="7DD84EE2">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7C741A"/>
    <w:multiLevelType w:val="multilevel"/>
    <w:tmpl w:val="7ADEF614"/>
    <w:lvl w:ilvl="0">
      <w:start w:val="4"/>
      <w:numFmt w:val="decimalZero"/>
      <w:lvlText w:val="%1"/>
      <w:lvlJc w:val="left"/>
      <w:pPr>
        <w:ind w:left="540" w:hanging="540"/>
      </w:pPr>
      <w:rPr>
        <w:rFonts w:hint="default"/>
        <w:u w:val="single"/>
      </w:rPr>
    </w:lvl>
    <w:lvl w:ilvl="1">
      <w:start w:val="1"/>
      <w:numFmt w:val="decimalZero"/>
      <w:lvlText w:val="%1.%2"/>
      <w:lvlJc w:val="left"/>
      <w:pPr>
        <w:ind w:left="720" w:hanging="54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40" w15:restartNumberingAfterBreak="0">
    <w:nsid w:val="75935034"/>
    <w:multiLevelType w:val="hybridMultilevel"/>
    <w:tmpl w:val="4EFED4DC"/>
    <w:lvl w:ilvl="0" w:tplc="2CB2037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516660"/>
    <w:multiLevelType w:val="hybridMultilevel"/>
    <w:tmpl w:val="29FAEAEE"/>
    <w:lvl w:ilvl="0" w:tplc="F46696BC">
      <w:start w:val="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B536D4"/>
    <w:multiLevelType w:val="multilevel"/>
    <w:tmpl w:val="99A6DBB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836384993">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282374560">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766773933">
    <w:abstractNumId w:val="32"/>
  </w:num>
  <w:num w:numId="4" w16cid:durableId="878783310">
    <w:abstractNumId w:val="0"/>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92040958">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794329658">
    <w:abstractNumId w:val="32"/>
  </w:num>
  <w:num w:numId="7" w16cid:durableId="1742092995">
    <w:abstractNumId w:val="35"/>
  </w:num>
  <w:num w:numId="8" w16cid:durableId="2139882234">
    <w:abstractNumId w:val="12"/>
  </w:num>
  <w:num w:numId="9" w16cid:durableId="318534132">
    <w:abstractNumId w:val="31"/>
  </w:num>
  <w:num w:numId="10" w16cid:durableId="113646841">
    <w:abstractNumId w:val="40"/>
  </w:num>
  <w:num w:numId="11" w16cid:durableId="646545053">
    <w:abstractNumId w:val="30"/>
  </w:num>
  <w:num w:numId="12" w16cid:durableId="1021318757">
    <w:abstractNumId w:val="6"/>
  </w:num>
  <w:num w:numId="13" w16cid:durableId="2120173743">
    <w:abstractNumId w:val="10"/>
  </w:num>
  <w:num w:numId="14" w16cid:durableId="900289509">
    <w:abstractNumId w:val="4"/>
  </w:num>
  <w:num w:numId="15" w16cid:durableId="1515000417">
    <w:abstractNumId w:val="7"/>
  </w:num>
  <w:num w:numId="16" w16cid:durableId="1378506473">
    <w:abstractNumId w:val="36"/>
  </w:num>
  <w:num w:numId="17" w16cid:durableId="823394584">
    <w:abstractNumId w:val="20"/>
  </w:num>
  <w:num w:numId="18" w16cid:durableId="2042246355">
    <w:abstractNumId w:val="33"/>
  </w:num>
  <w:num w:numId="19" w16cid:durableId="539056859">
    <w:abstractNumId w:val="21"/>
  </w:num>
  <w:num w:numId="20" w16cid:durableId="1044208291">
    <w:abstractNumId w:val="34"/>
  </w:num>
  <w:num w:numId="21" w16cid:durableId="833300444">
    <w:abstractNumId w:val="37"/>
  </w:num>
  <w:num w:numId="22" w16cid:durableId="1460341499">
    <w:abstractNumId w:val="16"/>
  </w:num>
  <w:num w:numId="23" w16cid:durableId="2087455989">
    <w:abstractNumId w:val="39"/>
  </w:num>
  <w:num w:numId="24" w16cid:durableId="1930506406">
    <w:abstractNumId w:val="26"/>
  </w:num>
  <w:num w:numId="25" w16cid:durableId="1150555231">
    <w:abstractNumId w:val="13"/>
  </w:num>
  <w:num w:numId="26" w16cid:durableId="383606928">
    <w:abstractNumId w:val="18"/>
  </w:num>
  <w:num w:numId="27" w16cid:durableId="616764300">
    <w:abstractNumId w:val="22"/>
  </w:num>
  <w:num w:numId="28" w16cid:durableId="239022970">
    <w:abstractNumId w:val="14"/>
  </w:num>
  <w:num w:numId="29" w16cid:durableId="1154106934">
    <w:abstractNumId w:val="23"/>
  </w:num>
  <w:num w:numId="30" w16cid:durableId="1716811233">
    <w:abstractNumId w:val="11"/>
  </w:num>
  <w:num w:numId="31" w16cid:durableId="105347555">
    <w:abstractNumId w:val="28"/>
  </w:num>
  <w:num w:numId="32" w16cid:durableId="2089185415">
    <w:abstractNumId w:val="19"/>
  </w:num>
  <w:num w:numId="33" w16cid:durableId="487792993">
    <w:abstractNumId w:val="29"/>
  </w:num>
  <w:num w:numId="34" w16cid:durableId="956762043">
    <w:abstractNumId w:val="42"/>
  </w:num>
  <w:num w:numId="35" w16cid:durableId="310645397">
    <w:abstractNumId w:val="15"/>
  </w:num>
  <w:num w:numId="36" w16cid:durableId="938413014">
    <w:abstractNumId w:val="25"/>
  </w:num>
  <w:num w:numId="37" w16cid:durableId="538707384">
    <w:abstractNumId w:val="5"/>
  </w:num>
  <w:num w:numId="38" w16cid:durableId="167445773">
    <w:abstractNumId w:val="41"/>
  </w:num>
  <w:num w:numId="39" w16cid:durableId="1458135722">
    <w:abstractNumId w:val="38"/>
  </w:num>
  <w:num w:numId="40" w16cid:durableId="2052730010">
    <w:abstractNumId w:val="24"/>
  </w:num>
  <w:num w:numId="41" w16cid:durableId="1630894775">
    <w:abstractNumId w:val="3"/>
  </w:num>
  <w:num w:numId="42" w16cid:durableId="115101825">
    <w:abstractNumId w:val="17"/>
  </w:num>
  <w:num w:numId="43" w16cid:durableId="1997108465">
    <w:abstractNumId w:val="2"/>
  </w:num>
  <w:num w:numId="44" w16cid:durableId="2135900742">
    <w:abstractNumId w:val="27"/>
  </w:num>
  <w:num w:numId="45" w16cid:durableId="1258364336">
    <w:abstractNumId w:val="8"/>
  </w:num>
  <w:num w:numId="46" w16cid:durableId="10794452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199"/>
    <w:rsid w:val="000052AC"/>
    <w:rsid w:val="0000749F"/>
    <w:rsid w:val="00011909"/>
    <w:rsid w:val="000122B1"/>
    <w:rsid w:val="00012B7D"/>
    <w:rsid w:val="00014164"/>
    <w:rsid w:val="0001542E"/>
    <w:rsid w:val="00015B49"/>
    <w:rsid w:val="00016E83"/>
    <w:rsid w:val="00021084"/>
    <w:rsid w:val="000265FA"/>
    <w:rsid w:val="0002786D"/>
    <w:rsid w:val="00032742"/>
    <w:rsid w:val="00032E01"/>
    <w:rsid w:val="00036CC9"/>
    <w:rsid w:val="00040E2A"/>
    <w:rsid w:val="00043F97"/>
    <w:rsid w:val="00044E63"/>
    <w:rsid w:val="00044F3B"/>
    <w:rsid w:val="00047768"/>
    <w:rsid w:val="00047988"/>
    <w:rsid w:val="00047A17"/>
    <w:rsid w:val="00047C30"/>
    <w:rsid w:val="00050AFE"/>
    <w:rsid w:val="00050E69"/>
    <w:rsid w:val="00060368"/>
    <w:rsid w:val="00060498"/>
    <w:rsid w:val="00063AE8"/>
    <w:rsid w:val="00066048"/>
    <w:rsid w:val="00066FC0"/>
    <w:rsid w:val="0007106C"/>
    <w:rsid w:val="00072736"/>
    <w:rsid w:val="00072FEF"/>
    <w:rsid w:val="0007411D"/>
    <w:rsid w:val="0008396D"/>
    <w:rsid w:val="00084B70"/>
    <w:rsid w:val="00087068"/>
    <w:rsid w:val="00087710"/>
    <w:rsid w:val="000928AC"/>
    <w:rsid w:val="00094004"/>
    <w:rsid w:val="000A1FD9"/>
    <w:rsid w:val="000A2638"/>
    <w:rsid w:val="000B0534"/>
    <w:rsid w:val="000B14A7"/>
    <w:rsid w:val="000B2D11"/>
    <w:rsid w:val="000B3637"/>
    <w:rsid w:val="000B6679"/>
    <w:rsid w:val="000B695C"/>
    <w:rsid w:val="000B7BCE"/>
    <w:rsid w:val="000C0591"/>
    <w:rsid w:val="000D22B6"/>
    <w:rsid w:val="000D3EE8"/>
    <w:rsid w:val="000D5C02"/>
    <w:rsid w:val="000D5E3A"/>
    <w:rsid w:val="000D69E7"/>
    <w:rsid w:val="000D72C1"/>
    <w:rsid w:val="000D7BF6"/>
    <w:rsid w:val="000E2D91"/>
    <w:rsid w:val="000E5B7A"/>
    <w:rsid w:val="000F247D"/>
    <w:rsid w:val="000F63BE"/>
    <w:rsid w:val="00100733"/>
    <w:rsid w:val="00101B98"/>
    <w:rsid w:val="001037DA"/>
    <w:rsid w:val="00103DA0"/>
    <w:rsid w:val="00104A81"/>
    <w:rsid w:val="001054AF"/>
    <w:rsid w:val="00110D00"/>
    <w:rsid w:val="00111448"/>
    <w:rsid w:val="001131DF"/>
    <w:rsid w:val="00113E33"/>
    <w:rsid w:val="00121199"/>
    <w:rsid w:val="0012395F"/>
    <w:rsid w:val="00123BF4"/>
    <w:rsid w:val="00124EE8"/>
    <w:rsid w:val="00124EF0"/>
    <w:rsid w:val="001267FC"/>
    <w:rsid w:val="0013008B"/>
    <w:rsid w:val="00132436"/>
    <w:rsid w:val="00134B96"/>
    <w:rsid w:val="001357C7"/>
    <w:rsid w:val="0013634F"/>
    <w:rsid w:val="00136FCF"/>
    <w:rsid w:val="001371F6"/>
    <w:rsid w:val="0013736A"/>
    <w:rsid w:val="00143537"/>
    <w:rsid w:val="00143A8C"/>
    <w:rsid w:val="0014470E"/>
    <w:rsid w:val="001452CF"/>
    <w:rsid w:val="00147580"/>
    <w:rsid w:val="00150A86"/>
    <w:rsid w:val="00150C0D"/>
    <w:rsid w:val="00151A41"/>
    <w:rsid w:val="00156B15"/>
    <w:rsid w:val="00156C41"/>
    <w:rsid w:val="00161D22"/>
    <w:rsid w:val="001665C0"/>
    <w:rsid w:val="00171C1F"/>
    <w:rsid w:val="00172366"/>
    <w:rsid w:val="00172995"/>
    <w:rsid w:val="001736C7"/>
    <w:rsid w:val="0017776D"/>
    <w:rsid w:val="00177C6F"/>
    <w:rsid w:val="00180777"/>
    <w:rsid w:val="001860A6"/>
    <w:rsid w:val="00190294"/>
    <w:rsid w:val="00191C51"/>
    <w:rsid w:val="00194675"/>
    <w:rsid w:val="00194C52"/>
    <w:rsid w:val="00194D46"/>
    <w:rsid w:val="00196B9A"/>
    <w:rsid w:val="001971FF"/>
    <w:rsid w:val="001A3F8A"/>
    <w:rsid w:val="001A6640"/>
    <w:rsid w:val="001A76DF"/>
    <w:rsid w:val="001B19C0"/>
    <w:rsid w:val="001B53F3"/>
    <w:rsid w:val="001B67C7"/>
    <w:rsid w:val="001B72E6"/>
    <w:rsid w:val="001B7974"/>
    <w:rsid w:val="001B7BE4"/>
    <w:rsid w:val="001C1B3B"/>
    <w:rsid w:val="001C25EE"/>
    <w:rsid w:val="001C4273"/>
    <w:rsid w:val="001C53BF"/>
    <w:rsid w:val="001C634E"/>
    <w:rsid w:val="001C696F"/>
    <w:rsid w:val="001C7DE5"/>
    <w:rsid w:val="001D153E"/>
    <w:rsid w:val="001D4D8F"/>
    <w:rsid w:val="001D6272"/>
    <w:rsid w:val="001E104F"/>
    <w:rsid w:val="001E16FC"/>
    <w:rsid w:val="001E4632"/>
    <w:rsid w:val="001E4E36"/>
    <w:rsid w:val="001E654B"/>
    <w:rsid w:val="001E7B2D"/>
    <w:rsid w:val="001F2249"/>
    <w:rsid w:val="001F51AC"/>
    <w:rsid w:val="001F705F"/>
    <w:rsid w:val="0020191F"/>
    <w:rsid w:val="002109FF"/>
    <w:rsid w:val="0021338E"/>
    <w:rsid w:val="00213BE4"/>
    <w:rsid w:val="00214CAD"/>
    <w:rsid w:val="00220798"/>
    <w:rsid w:val="00222680"/>
    <w:rsid w:val="002238F0"/>
    <w:rsid w:val="00226D70"/>
    <w:rsid w:val="0023293F"/>
    <w:rsid w:val="00234821"/>
    <w:rsid w:val="00234C52"/>
    <w:rsid w:val="002432AA"/>
    <w:rsid w:val="00245378"/>
    <w:rsid w:val="002453C8"/>
    <w:rsid w:val="0024686A"/>
    <w:rsid w:val="002506DA"/>
    <w:rsid w:val="00251000"/>
    <w:rsid w:val="00253571"/>
    <w:rsid w:val="00262A6C"/>
    <w:rsid w:val="002671CA"/>
    <w:rsid w:val="00274453"/>
    <w:rsid w:val="0027467A"/>
    <w:rsid w:val="00274B6A"/>
    <w:rsid w:val="0027613A"/>
    <w:rsid w:val="002808BE"/>
    <w:rsid w:val="0028335A"/>
    <w:rsid w:val="00283BE3"/>
    <w:rsid w:val="002844E7"/>
    <w:rsid w:val="00284F80"/>
    <w:rsid w:val="0028763E"/>
    <w:rsid w:val="00296522"/>
    <w:rsid w:val="002A4EB3"/>
    <w:rsid w:val="002A6780"/>
    <w:rsid w:val="002B03E2"/>
    <w:rsid w:val="002B1A31"/>
    <w:rsid w:val="002B229B"/>
    <w:rsid w:val="002B5F46"/>
    <w:rsid w:val="002C04F0"/>
    <w:rsid w:val="002D0F57"/>
    <w:rsid w:val="002D3903"/>
    <w:rsid w:val="002E0919"/>
    <w:rsid w:val="002E0D75"/>
    <w:rsid w:val="002E1A5F"/>
    <w:rsid w:val="002E7A20"/>
    <w:rsid w:val="00300659"/>
    <w:rsid w:val="00300954"/>
    <w:rsid w:val="00304992"/>
    <w:rsid w:val="00306DA0"/>
    <w:rsid w:val="003106C6"/>
    <w:rsid w:val="00310843"/>
    <w:rsid w:val="003123F2"/>
    <w:rsid w:val="00315961"/>
    <w:rsid w:val="003172ED"/>
    <w:rsid w:val="003208F3"/>
    <w:rsid w:val="00323E96"/>
    <w:rsid w:val="0032574D"/>
    <w:rsid w:val="00331F31"/>
    <w:rsid w:val="00333B66"/>
    <w:rsid w:val="0033417A"/>
    <w:rsid w:val="00334576"/>
    <w:rsid w:val="003352CB"/>
    <w:rsid w:val="003355B0"/>
    <w:rsid w:val="0033562C"/>
    <w:rsid w:val="00340CA9"/>
    <w:rsid w:val="003418A7"/>
    <w:rsid w:val="0034290A"/>
    <w:rsid w:val="0034295B"/>
    <w:rsid w:val="00343BF3"/>
    <w:rsid w:val="00345946"/>
    <w:rsid w:val="0035024F"/>
    <w:rsid w:val="00356F26"/>
    <w:rsid w:val="0035792C"/>
    <w:rsid w:val="00363CE7"/>
    <w:rsid w:val="00371105"/>
    <w:rsid w:val="00371B92"/>
    <w:rsid w:val="003730EA"/>
    <w:rsid w:val="00377151"/>
    <w:rsid w:val="00383B18"/>
    <w:rsid w:val="003840F4"/>
    <w:rsid w:val="00385744"/>
    <w:rsid w:val="0039103B"/>
    <w:rsid w:val="003A0894"/>
    <w:rsid w:val="003A7AED"/>
    <w:rsid w:val="003B0209"/>
    <w:rsid w:val="003B02FF"/>
    <w:rsid w:val="003B2280"/>
    <w:rsid w:val="003B2AFF"/>
    <w:rsid w:val="003B2FB2"/>
    <w:rsid w:val="003B3FB8"/>
    <w:rsid w:val="003B6D67"/>
    <w:rsid w:val="003B7863"/>
    <w:rsid w:val="003C2021"/>
    <w:rsid w:val="003C6573"/>
    <w:rsid w:val="003C7F8B"/>
    <w:rsid w:val="003D03F1"/>
    <w:rsid w:val="003D2BF8"/>
    <w:rsid w:val="003E13B5"/>
    <w:rsid w:val="003E1942"/>
    <w:rsid w:val="003E5A22"/>
    <w:rsid w:val="003F023C"/>
    <w:rsid w:val="003F3CD8"/>
    <w:rsid w:val="003F51F0"/>
    <w:rsid w:val="003F60B2"/>
    <w:rsid w:val="003F6589"/>
    <w:rsid w:val="00400E4A"/>
    <w:rsid w:val="00402C23"/>
    <w:rsid w:val="00404979"/>
    <w:rsid w:val="00407543"/>
    <w:rsid w:val="004076A3"/>
    <w:rsid w:val="00412F23"/>
    <w:rsid w:val="0041535C"/>
    <w:rsid w:val="004154CC"/>
    <w:rsid w:val="004161D3"/>
    <w:rsid w:val="00416552"/>
    <w:rsid w:val="004213D4"/>
    <w:rsid w:val="00422C1C"/>
    <w:rsid w:val="00424234"/>
    <w:rsid w:val="00425C69"/>
    <w:rsid w:val="00426023"/>
    <w:rsid w:val="004260D4"/>
    <w:rsid w:val="004320EA"/>
    <w:rsid w:val="00433332"/>
    <w:rsid w:val="0044219E"/>
    <w:rsid w:val="0044458C"/>
    <w:rsid w:val="004465A1"/>
    <w:rsid w:val="00451930"/>
    <w:rsid w:val="00452E76"/>
    <w:rsid w:val="004550CC"/>
    <w:rsid w:val="004573E1"/>
    <w:rsid w:val="004601F3"/>
    <w:rsid w:val="00464844"/>
    <w:rsid w:val="00464C5B"/>
    <w:rsid w:val="00465AE3"/>
    <w:rsid w:val="00466048"/>
    <w:rsid w:val="004679BC"/>
    <w:rsid w:val="004755F1"/>
    <w:rsid w:val="00476DE4"/>
    <w:rsid w:val="00480CE6"/>
    <w:rsid w:val="00481295"/>
    <w:rsid w:val="00481864"/>
    <w:rsid w:val="004872E9"/>
    <w:rsid w:val="004873F2"/>
    <w:rsid w:val="004877FB"/>
    <w:rsid w:val="00490033"/>
    <w:rsid w:val="004906D1"/>
    <w:rsid w:val="0049135C"/>
    <w:rsid w:val="004918F4"/>
    <w:rsid w:val="0049335A"/>
    <w:rsid w:val="004941D5"/>
    <w:rsid w:val="0049633C"/>
    <w:rsid w:val="0049748E"/>
    <w:rsid w:val="00497E17"/>
    <w:rsid w:val="004A172B"/>
    <w:rsid w:val="004A39BC"/>
    <w:rsid w:val="004A4391"/>
    <w:rsid w:val="004A4C03"/>
    <w:rsid w:val="004A50B9"/>
    <w:rsid w:val="004B427D"/>
    <w:rsid w:val="004C2034"/>
    <w:rsid w:val="004C5E11"/>
    <w:rsid w:val="004D187C"/>
    <w:rsid w:val="004D347D"/>
    <w:rsid w:val="004D53D8"/>
    <w:rsid w:val="004D76FD"/>
    <w:rsid w:val="004E34B3"/>
    <w:rsid w:val="004F0D0D"/>
    <w:rsid w:val="004F1361"/>
    <w:rsid w:val="004F2555"/>
    <w:rsid w:val="004F2601"/>
    <w:rsid w:val="004F4C0C"/>
    <w:rsid w:val="005008AB"/>
    <w:rsid w:val="0050527A"/>
    <w:rsid w:val="00507DF3"/>
    <w:rsid w:val="00512217"/>
    <w:rsid w:val="00512C38"/>
    <w:rsid w:val="005136A1"/>
    <w:rsid w:val="00515D04"/>
    <w:rsid w:val="00523FFE"/>
    <w:rsid w:val="00527527"/>
    <w:rsid w:val="0052760E"/>
    <w:rsid w:val="00527C18"/>
    <w:rsid w:val="00535800"/>
    <w:rsid w:val="00540214"/>
    <w:rsid w:val="00541808"/>
    <w:rsid w:val="00546255"/>
    <w:rsid w:val="00555165"/>
    <w:rsid w:val="005602B1"/>
    <w:rsid w:val="0056140C"/>
    <w:rsid w:val="00562852"/>
    <w:rsid w:val="0056290B"/>
    <w:rsid w:val="00563B2E"/>
    <w:rsid w:val="00565920"/>
    <w:rsid w:val="005670AF"/>
    <w:rsid w:val="00571D1D"/>
    <w:rsid w:val="00573C39"/>
    <w:rsid w:val="005741D3"/>
    <w:rsid w:val="00574D45"/>
    <w:rsid w:val="00576CE0"/>
    <w:rsid w:val="00581274"/>
    <w:rsid w:val="00581A79"/>
    <w:rsid w:val="00582C6A"/>
    <w:rsid w:val="00586878"/>
    <w:rsid w:val="00587FA4"/>
    <w:rsid w:val="00590C12"/>
    <w:rsid w:val="00591E21"/>
    <w:rsid w:val="00593B0C"/>
    <w:rsid w:val="00594053"/>
    <w:rsid w:val="00596879"/>
    <w:rsid w:val="00596DEC"/>
    <w:rsid w:val="00597A0A"/>
    <w:rsid w:val="005A0EFF"/>
    <w:rsid w:val="005A538F"/>
    <w:rsid w:val="005A7D0C"/>
    <w:rsid w:val="005B3B93"/>
    <w:rsid w:val="005C40B5"/>
    <w:rsid w:val="005C4853"/>
    <w:rsid w:val="005C61AA"/>
    <w:rsid w:val="005C6F9D"/>
    <w:rsid w:val="005D0DA6"/>
    <w:rsid w:val="005D1349"/>
    <w:rsid w:val="005D3CC4"/>
    <w:rsid w:val="005D5455"/>
    <w:rsid w:val="005E0426"/>
    <w:rsid w:val="005E0AF6"/>
    <w:rsid w:val="005E2A0F"/>
    <w:rsid w:val="005E3D23"/>
    <w:rsid w:val="005E4BDD"/>
    <w:rsid w:val="005F07BF"/>
    <w:rsid w:val="005F218F"/>
    <w:rsid w:val="005F3094"/>
    <w:rsid w:val="005F42D0"/>
    <w:rsid w:val="005F4F92"/>
    <w:rsid w:val="00600794"/>
    <w:rsid w:val="006044D5"/>
    <w:rsid w:val="00605C30"/>
    <w:rsid w:val="00607FCA"/>
    <w:rsid w:val="006118DC"/>
    <w:rsid w:val="006136B6"/>
    <w:rsid w:val="00613B2F"/>
    <w:rsid w:val="00617899"/>
    <w:rsid w:val="00617E84"/>
    <w:rsid w:val="00617FE9"/>
    <w:rsid w:val="00620D49"/>
    <w:rsid w:val="006221C6"/>
    <w:rsid w:val="0062243A"/>
    <w:rsid w:val="00622772"/>
    <w:rsid w:val="00625C26"/>
    <w:rsid w:val="006329A0"/>
    <w:rsid w:val="00632C5D"/>
    <w:rsid w:val="006410EC"/>
    <w:rsid w:val="00644710"/>
    <w:rsid w:val="00644DB9"/>
    <w:rsid w:val="00647206"/>
    <w:rsid w:val="00651C92"/>
    <w:rsid w:val="00652855"/>
    <w:rsid w:val="00655784"/>
    <w:rsid w:val="00660811"/>
    <w:rsid w:val="00666AD4"/>
    <w:rsid w:val="00670E68"/>
    <w:rsid w:val="00673C93"/>
    <w:rsid w:val="00677FF6"/>
    <w:rsid w:val="006839EE"/>
    <w:rsid w:val="00685756"/>
    <w:rsid w:val="00685885"/>
    <w:rsid w:val="006866EC"/>
    <w:rsid w:val="00691435"/>
    <w:rsid w:val="006929DC"/>
    <w:rsid w:val="006940C1"/>
    <w:rsid w:val="006A2246"/>
    <w:rsid w:val="006A426B"/>
    <w:rsid w:val="006A53A0"/>
    <w:rsid w:val="006A6A74"/>
    <w:rsid w:val="006B13CC"/>
    <w:rsid w:val="006B2807"/>
    <w:rsid w:val="006B4ACB"/>
    <w:rsid w:val="006C1CAE"/>
    <w:rsid w:val="006C415D"/>
    <w:rsid w:val="006C48D1"/>
    <w:rsid w:val="006C5138"/>
    <w:rsid w:val="006C5248"/>
    <w:rsid w:val="006C5E10"/>
    <w:rsid w:val="006D1A1C"/>
    <w:rsid w:val="006D1AC0"/>
    <w:rsid w:val="006D74B7"/>
    <w:rsid w:val="006E103E"/>
    <w:rsid w:val="006E149D"/>
    <w:rsid w:val="006E248E"/>
    <w:rsid w:val="006E2CBB"/>
    <w:rsid w:val="006E52B0"/>
    <w:rsid w:val="006F060F"/>
    <w:rsid w:val="006F0EC0"/>
    <w:rsid w:val="006F2890"/>
    <w:rsid w:val="00701FFC"/>
    <w:rsid w:val="00703D0A"/>
    <w:rsid w:val="00711502"/>
    <w:rsid w:val="00713130"/>
    <w:rsid w:val="00716A1A"/>
    <w:rsid w:val="00716A52"/>
    <w:rsid w:val="00717787"/>
    <w:rsid w:val="0072159E"/>
    <w:rsid w:val="0072172C"/>
    <w:rsid w:val="007246AD"/>
    <w:rsid w:val="00726623"/>
    <w:rsid w:val="00727AB7"/>
    <w:rsid w:val="00730341"/>
    <w:rsid w:val="00732A41"/>
    <w:rsid w:val="0073395F"/>
    <w:rsid w:val="007346CE"/>
    <w:rsid w:val="007374E9"/>
    <w:rsid w:val="00743DE6"/>
    <w:rsid w:val="0074535A"/>
    <w:rsid w:val="007513ED"/>
    <w:rsid w:val="007543A9"/>
    <w:rsid w:val="007548AB"/>
    <w:rsid w:val="007565D3"/>
    <w:rsid w:val="007572DF"/>
    <w:rsid w:val="007623EA"/>
    <w:rsid w:val="007649AC"/>
    <w:rsid w:val="00765FA4"/>
    <w:rsid w:val="007664C4"/>
    <w:rsid w:val="00774A64"/>
    <w:rsid w:val="00775AAA"/>
    <w:rsid w:val="00776A69"/>
    <w:rsid w:val="00780021"/>
    <w:rsid w:val="00793B65"/>
    <w:rsid w:val="007960DA"/>
    <w:rsid w:val="007A0591"/>
    <w:rsid w:val="007A262F"/>
    <w:rsid w:val="007A5ED9"/>
    <w:rsid w:val="007B1E4F"/>
    <w:rsid w:val="007B4355"/>
    <w:rsid w:val="007B5143"/>
    <w:rsid w:val="007B71A6"/>
    <w:rsid w:val="007C2CD2"/>
    <w:rsid w:val="007C3A11"/>
    <w:rsid w:val="007D5B66"/>
    <w:rsid w:val="007D687A"/>
    <w:rsid w:val="007D69EF"/>
    <w:rsid w:val="007E7028"/>
    <w:rsid w:val="007E7ED5"/>
    <w:rsid w:val="007E7F00"/>
    <w:rsid w:val="007F1DE8"/>
    <w:rsid w:val="008003E1"/>
    <w:rsid w:val="00804E3F"/>
    <w:rsid w:val="00806317"/>
    <w:rsid w:val="00806928"/>
    <w:rsid w:val="00811977"/>
    <w:rsid w:val="00816554"/>
    <w:rsid w:val="00825BE7"/>
    <w:rsid w:val="0083246A"/>
    <w:rsid w:val="008336F6"/>
    <w:rsid w:val="00834C10"/>
    <w:rsid w:val="0084069F"/>
    <w:rsid w:val="00843901"/>
    <w:rsid w:val="008456D3"/>
    <w:rsid w:val="00845D1E"/>
    <w:rsid w:val="008476E8"/>
    <w:rsid w:val="0085010D"/>
    <w:rsid w:val="0085116B"/>
    <w:rsid w:val="00852705"/>
    <w:rsid w:val="008536C7"/>
    <w:rsid w:val="00855022"/>
    <w:rsid w:val="00857B67"/>
    <w:rsid w:val="00860A31"/>
    <w:rsid w:val="00861D21"/>
    <w:rsid w:val="00863E79"/>
    <w:rsid w:val="0086466F"/>
    <w:rsid w:val="008718EA"/>
    <w:rsid w:val="00874923"/>
    <w:rsid w:val="008753D4"/>
    <w:rsid w:val="00882030"/>
    <w:rsid w:val="0088292E"/>
    <w:rsid w:val="008831BE"/>
    <w:rsid w:val="00883875"/>
    <w:rsid w:val="00896CDD"/>
    <w:rsid w:val="00897573"/>
    <w:rsid w:val="008A234C"/>
    <w:rsid w:val="008A3FAE"/>
    <w:rsid w:val="008A5895"/>
    <w:rsid w:val="008A6488"/>
    <w:rsid w:val="008B0380"/>
    <w:rsid w:val="008B4C00"/>
    <w:rsid w:val="008C4F5F"/>
    <w:rsid w:val="008C5652"/>
    <w:rsid w:val="008C56DD"/>
    <w:rsid w:val="008C7D59"/>
    <w:rsid w:val="008D2D3E"/>
    <w:rsid w:val="008D71B7"/>
    <w:rsid w:val="008E0CD6"/>
    <w:rsid w:val="008E1002"/>
    <w:rsid w:val="008E1B20"/>
    <w:rsid w:val="008E1D44"/>
    <w:rsid w:val="008E76DF"/>
    <w:rsid w:val="008F1009"/>
    <w:rsid w:val="008F17DB"/>
    <w:rsid w:val="008F31F8"/>
    <w:rsid w:val="008F4044"/>
    <w:rsid w:val="008F433E"/>
    <w:rsid w:val="008F4837"/>
    <w:rsid w:val="008F4855"/>
    <w:rsid w:val="008F4AED"/>
    <w:rsid w:val="008F5F17"/>
    <w:rsid w:val="00900390"/>
    <w:rsid w:val="00901899"/>
    <w:rsid w:val="00902B59"/>
    <w:rsid w:val="009049E8"/>
    <w:rsid w:val="00910549"/>
    <w:rsid w:val="00914E47"/>
    <w:rsid w:val="00915AB1"/>
    <w:rsid w:val="009170FB"/>
    <w:rsid w:val="00923F2C"/>
    <w:rsid w:val="00925156"/>
    <w:rsid w:val="009256A4"/>
    <w:rsid w:val="009269D0"/>
    <w:rsid w:val="0093047B"/>
    <w:rsid w:val="009351FD"/>
    <w:rsid w:val="00935200"/>
    <w:rsid w:val="00935B27"/>
    <w:rsid w:val="00937894"/>
    <w:rsid w:val="009417DC"/>
    <w:rsid w:val="00943F34"/>
    <w:rsid w:val="0094424F"/>
    <w:rsid w:val="009448D8"/>
    <w:rsid w:val="00945A1F"/>
    <w:rsid w:val="009466C5"/>
    <w:rsid w:val="009508E3"/>
    <w:rsid w:val="00951A39"/>
    <w:rsid w:val="00952264"/>
    <w:rsid w:val="009529C1"/>
    <w:rsid w:val="009576A6"/>
    <w:rsid w:val="00961C10"/>
    <w:rsid w:val="00974006"/>
    <w:rsid w:val="00974E50"/>
    <w:rsid w:val="00975D8E"/>
    <w:rsid w:val="00976B54"/>
    <w:rsid w:val="009858E4"/>
    <w:rsid w:val="00990175"/>
    <w:rsid w:val="009901B2"/>
    <w:rsid w:val="0099571F"/>
    <w:rsid w:val="00996170"/>
    <w:rsid w:val="009A4FFF"/>
    <w:rsid w:val="009A5596"/>
    <w:rsid w:val="009A6A36"/>
    <w:rsid w:val="009A72C4"/>
    <w:rsid w:val="009A7AF2"/>
    <w:rsid w:val="009B0A66"/>
    <w:rsid w:val="009B2D23"/>
    <w:rsid w:val="009B38A0"/>
    <w:rsid w:val="009B66EC"/>
    <w:rsid w:val="009B69C0"/>
    <w:rsid w:val="009D04B4"/>
    <w:rsid w:val="009D3841"/>
    <w:rsid w:val="009D7B93"/>
    <w:rsid w:val="009E5643"/>
    <w:rsid w:val="009E6D57"/>
    <w:rsid w:val="009F3356"/>
    <w:rsid w:val="009F613D"/>
    <w:rsid w:val="00A00CA8"/>
    <w:rsid w:val="00A052F7"/>
    <w:rsid w:val="00A05573"/>
    <w:rsid w:val="00A067CC"/>
    <w:rsid w:val="00A07F96"/>
    <w:rsid w:val="00A13FCE"/>
    <w:rsid w:val="00A14395"/>
    <w:rsid w:val="00A1748F"/>
    <w:rsid w:val="00A20724"/>
    <w:rsid w:val="00A20F61"/>
    <w:rsid w:val="00A254D6"/>
    <w:rsid w:val="00A26290"/>
    <w:rsid w:val="00A327D1"/>
    <w:rsid w:val="00A32C77"/>
    <w:rsid w:val="00A3763C"/>
    <w:rsid w:val="00A37CED"/>
    <w:rsid w:val="00A458E2"/>
    <w:rsid w:val="00A46563"/>
    <w:rsid w:val="00A60806"/>
    <w:rsid w:val="00A62742"/>
    <w:rsid w:val="00A628BD"/>
    <w:rsid w:val="00A651D9"/>
    <w:rsid w:val="00A66EB6"/>
    <w:rsid w:val="00A6787F"/>
    <w:rsid w:val="00A75C5A"/>
    <w:rsid w:val="00A773E8"/>
    <w:rsid w:val="00A81683"/>
    <w:rsid w:val="00A85841"/>
    <w:rsid w:val="00A86332"/>
    <w:rsid w:val="00A917BB"/>
    <w:rsid w:val="00A922D2"/>
    <w:rsid w:val="00AA38D4"/>
    <w:rsid w:val="00AA4F59"/>
    <w:rsid w:val="00AB0863"/>
    <w:rsid w:val="00AB3005"/>
    <w:rsid w:val="00AB39C4"/>
    <w:rsid w:val="00AB4A08"/>
    <w:rsid w:val="00AB75BC"/>
    <w:rsid w:val="00AC11B6"/>
    <w:rsid w:val="00AC2E36"/>
    <w:rsid w:val="00AD3C6A"/>
    <w:rsid w:val="00AD67DF"/>
    <w:rsid w:val="00AE175C"/>
    <w:rsid w:val="00AE1C12"/>
    <w:rsid w:val="00AE3519"/>
    <w:rsid w:val="00AE43E1"/>
    <w:rsid w:val="00AE5532"/>
    <w:rsid w:val="00AF18D2"/>
    <w:rsid w:val="00B00B67"/>
    <w:rsid w:val="00B07711"/>
    <w:rsid w:val="00B1480C"/>
    <w:rsid w:val="00B168CA"/>
    <w:rsid w:val="00B20EB1"/>
    <w:rsid w:val="00B22469"/>
    <w:rsid w:val="00B24A0A"/>
    <w:rsid w:val="00B359EE"/>
    <w:rsid w:val="00B42315"/>
    <w:rsid w:val="00B44355"/>
    <w:rsid w:val="00B44616"/>
    <w:rsid w:val="00B44A96"/>
    <w:rsid w:val="00B500EC"/>
    <w:rsid w:val="00B50B2D"/>
    <w:rsid w:val="00B516CD"/>
    <w:rsid w:val="00B51999"/>
    <w:rsid w:val="00B5468E"/>
    <w:rsid w:val="00B556C8"/>
    <w:rsid w:val="00B55E55"/>
    <w:rsid w:val="00B63147"/>
    <w:rsid w:val="00B65C70"/>
    <w:rsid w:val="00B67931"/>
    <w:rsid w:val="00B70CD4"/>
    <w:rsid w:val="00B73AE5"/>
    <w:rsid w:val="00B75B71"/>
    <w:rsid w:val="00B776FA"/>
    <w:rsid w:val="00B872E7"/>
    <w:rsid w:val="00B877DC"/>
    <w:rsid w:val="00B9057F"/>
    <w:rsid w:val="00B94055"/>
    <w:rsid w:val="00B95D57"/>
    <w:rsid w:val="00B96343"/>
    <w:rsid w:val="00B96ED3"/>
    <w:rsid w:val="00B972A4"/>
    <w:rsid w:val="00BA09CD"/>
    <w:rsid w:val="00BA1E75"/>
    <w:rsid w:val="00BA68FE"/>
    <w:rsid w:val="00BB2733"/>
    <w:rsid w:val="00BB3D09"/>
    <w:rsid w:val="00BB434A"/>
    <w:rsid w:val="00BB57EC"/>
    <w:rsid w:val="00BB774D"/>
    <w:rsid w:val="00BC1169"/>
    <w:rsid w:val="00BC273B"/>
    <w:rsid w:val="00BC3F2D"/>
    <w:rsid w:val="00BC6270"/>
    <w:rsid w:val="00BC62E2"/>
    <w:rsid w:val="00BC73A8"/>
    <w:rsid w:val="00BD1C1A"/>
    <w:rsid w:val="00BD4E23"/>
    <w:rsid w:val="00BD58C0"/>
    <w:rsid w:val="00BD6049"/>
    <w:rsid w:val="00BE22CD"/>
    <w:rsid w:val="00BE7845"/>
    <w:rsid w:val="00BE7F13"/>
    <w:rsid w:val="00BF1791"/>
    <w:rsid w:val="00BF23AD"/>
    <w:rsid w:val="00BF5BB0"/>
    <w:rsid w:val="00BF6021"/>
    <w:rsid w:val="00C03ABA"/>
    <w:rsid w:val="00C05967"/>
    <w:rsid w:val="00C10279"/>
    <w:rsid w:val="00C10371"/>
    <w:rsid w:val="00C11196"/>
    <w:rsid w:val="00C2219E"/>
    <w:rsid w:val="00C24970"/>
    <w:rsid w:val="00C32854"/>
    <w:rsid w:val="00C4078C"/>
    <w:rsid w:val="00C439EE"/>
    <w:rsid w:val="00C447F1"/>
    <w:rsid w:val="00C44D8E"/>
    <w:rsid w:val="00C45199"/>
    <w:rsid w:val="00C478FD"/>
    <w:rsid w:val="00C47D39"/>
    <w:rsid w:val="00C502C8"/>
    <w:rsid w:val="00C51948"/>
    <w:rsid w:val="00C52E1C"/>
    <w:rsid w:val="00C54259"/>
    <w:rsid w:val="00C54264"/>
    <w:rsid w:val="00C54F5E"/>
    <w:rsid w:val="00C57E3F"/>
    <w:rsid w:val="00C65EFA"/>
    <w:rsid w:val="00C7319E"/>
    <w:rsid w:val="00C75806"/>
    <w:rsid w:val="00C76DBF"/>
    <w:rsid w:val="00C8024F"/>
    <w:rsid w:val="00C81445"/>
    <w:rsid w:val="00C85183"/>
    <w:rsid w:val="00C859E6"/>
    <w:rsid w:val="00C87180"/>
    <w:rsid w:val="00C9144E"/>
    <w:rsid w:val="00C932FE"/>
    <w:rsid w:val="00C93910"/>
    <w:rsid w:val="00C9550D"/>
    <w:rsid w:val="00C96882"/>
    <w:rsid w:val="00C97A97"/>
    <w:rsid w:val="00CA137C"/>
    <w:rsid w:val="00CA185B"/>
    <w:rsid w:val="00CA32F8"/>
    <w:rsid w:val="00CA462F"/>
    <w:rsid w:val="00CA5678"/>
    <w:rsid w:val="00CA69D7"/>
    <w:rsid w:val="00CB2751"/>
    <w:rsid w:val="00CC0429"/>
    <w:rsid w:val="00CC3A73"/>
    <w:rsid w:val="00CC5CAF"/>
    <w:rsid w:val="00CD0711"/>
    <w:rsid w:val="00CD31B9"/>
    <w:rsid w:val="00CD605F"/>
    <w:rsid w:val="00CD7DAD"/>
    <w:rsid w:val="00CE2E66"/>
    <w:rsid w:val="00CE3040"/>
    <w:rsid w:val="00CE33DE"/>
    <w:rsid w:val="00CE35CD"/>
    <w:rsid w:val="00CE3F6A"/>
    <w:rsid w:val="00CE7A24"/>
    <w:rsid w:val="00CF01E2"/>
    <w:rsid w:val="00CF2648"/>
    <w:rsid w:val="00CF62AA"/>
    <w:rsid w:val="00D04669"/>
    <w:rsid w:val="00D05836"/>
    <w:rsid w:val="00D06F6D"/>
    <w:rsid w:val="00D107E5"/>
    <w:rsid w:val="00D1162D"/>
    <w:rsid w:val="00D13964"/>
    <w:rsid w:val="00D16E4F"/>
    <w:rsid w:val="00D229F2"/>
    <w:rsid w:val="00D27459"/>
    <w:rsid w:val="00D278DB"/>
    <w:rsid w:val="00D32A45"/>
    <w:rsid w:val="00D35BA0"/>
    <w:rsid w:val="00D3616B"/>
    <w:rsid w:val="00D364A7"/>
    <w:rsid w:val="00D37051"/>
    <w:rsid w:val="00D47E27"/>
    <w:rsid w:val="00D52808"/>
    <w:rsid w:val="00D54749"/>
    <w:rsid w:val="00D56070"/>
    <w:rsid w:val="00D57A55"/>
    <w:rsid w:val="00D57E4F"/>
    <w:rsid w:val="00D65F45"/>
    <w:rsid w:val="00D66FD7"/>
    <w:rsid w:val="00D6778B"/>
    <w:rsid w:val="00D70322"/>
    <w:rsid w:val="00D71EDF"/>
    <w:rsid w:val="00D7210C"/>
    <w:rsid w:val="00D804A9"/>
    <w:rsid w:val="00D84D68"/>
    <w:rsid w:val="00D97813"/>
    <w:rsid w:val="00DA101A"/>
    <w:rsid w:val="00DA2A6D"/>
    <w:rsid w:val="00DA767D"/>
    <w:rsid w:val="00DB4269"/>
    <w:rsid w:val="00DC3AA6"/>
    <w:rsid w:val="00DD439C"/>
    <w:rsid w:val="00DD4852"/>
    <w:rsid w:val="00DE1AE1"/>
    <w:rsid w:val="00DE615C"/>
    <w:rsid w:val="00DE6948"/>
    <w:rsid w:val="00DF0655"/>
    <w:rsid w:val="00DF2301"/>
    <w:rsid w:val="00DF514B"/>
    <w:rsid w:val="00DF7247"/>
    <w:rsid w:val="00E00061"/>
    <w:rsid w:val="00E02456"/>
    <w:rsid w:val="00E036F1"/>
    <w:rsid w:val="00E0385A"/>
    <w:rsid w:val="00E13420"/>
    <w:rsid w:val="00E1469A"/>
    <w:rsid w:val="00E14A37"/>
    <w:rsid w:val="00E21B81"/>
    <w:rsid w:val="00E23074"/>
    <w:rsid w:val="00E2615A"/>
    <w:rsid w:val="00E37494"/>
    <w:rsid w:val="00E440AF"/>
    <w:rsid w:val="00E4564E"/>
    <w:rsid w:val="00E568AC"/>
    <w:rsid w:val="00E57858"/>
    <w:rsid w:val="00E57A9A"/>
    <w:rsid w:val="00E62281"/>
    <w:rsid w:val="00E630DA"/>
    <w:rsid w:val="00E668AE"/>
    <w:rsid w:val="00E72E91"/>
    <w:rsid w:val="00E76240"/>
    <w:rsid w:val="00E76D3C"/>
    <w:rsid w:val="00E813D1"/>
    <w:rsid w:val="00E863F5"/>
    <w:rsid w:val="00E915CE"/>
    <w:rsid w:val="00E93A98"/>
    <w:rsid w:val="00E94695"/>
    <w:rsid w:val="00E947D8"/>
    <w:rsid w:val="00EA0F64"/>
    <w:rsid w:val="00EA2730"/>
    <w:rsid w:val="00EA35C0"/>
    <w:rsid w:val="00EA37AC"/>
    <w:rsid w:val="00EA799B"/>
    <w:rsid w:val="00EB19CB"/>
    <w:rsid w:val="00EB25E9"/>
    <w:rsid w:val="00EB3A0D"/>
    <w:rsid w:val="00EB4781"/>
    <w:rsid w:val="00EC102F"/>
    <w:rsid w:val="00EC77C3"/>
    <w:rsid w:val="00ED4787"/>
    <w:rsid w:val="00ED53EA"/>
    <w:rsid w:val="00ED5E82"/>
    <w:rsid w:val="00ED653A"/>
    <w:rsid w:val="00EE0FD9"/>
    <w:rsid w:val="00EE1816"/>
    <w:rsid w:val="00EE515E"/>
    <w:rsid w:val="00EE70A7"/>
    <w:rsid w:val="00EF11C9"/>
    <w:rsid w:val="00EF1212"/>
    <w:rsid w:val="00EF157D"/>
    <w:rsid w:val="00EF2F30"/>
    <w:rsid w:val="00EF50A6"/>
    <w:rsid w:val="00F00DCF"/>
    <w:rsid w:val="00F01522"/>
    <w:rsid w:val="00F017B2"/>
    <w:rsid w:val="00F028BB"/>
    <w:rsid w:val="00F0608F"/>
    <w:rsid w:val="00F1000A"/>
    <w:rsid w:val="00F10EA8"/>
    <w:rsid w:val="00F14D95"/>
    <w:rsid w:val="00F20DA1"/>
    <w:rsid w:val="00F2425E"/>
    <w:rsid w:val="00F30DA3"/>
    <w:rsid w:val="00F315A1"/>
    <w:rsid w:val="00F33500"/>
    <w:rsid w:val="00F33529"/>
    <w:rsid w:val="00F342E4"/>
    <w:rsid w:val="00F35F20"/>
    <w:rsid w:val="00F36FE5"/>
    <w:rsid w:val="00F42C25"/>
    <w:rsid w:val="00F437D7"/>
    <w:rsid w:val="00F446EC"/>
    <w:rsid w:val="00F451C8"/>
    <w:rsid w:val="00F46E19"/>
    <w:rsid w:val="00F504A7"/>
    <w:rsid w:val="00F52089"/>
    <w:rsid w:val="00F523F7"/>
    <w:rsid w:val="00F53F2A"/>
    <w:rsid w:val="00F55369"/>
    <w:rsid w:val="00F55AC7"/>
    <w:rsid w:val="00F65FC1"/>
    <w:rsid w:val="00F66223"/>
    <w:rsid w:val="00F67158"/>
    <w:rsid w:val="00F70EB3"/>
    <w:rsid w:val="00F74A9D"/>
    <w:rsid w:val="00F76E5C"/>
    <w:rsid w:val="00F774AE"/>
    <w:rsid w:val="00F77F2A"/>
    <w:rsid w:val="00F83D80"/>
    <w:rsid w:val="00F876BC"/>
    <w:rsid w:val="00F9282D"/>
    <w:rsid w:val="00FA143F"/>
    <w:rsid w:val="00FA162B"/>
    <w:rsid w:val="00FA6D68"/>
    <w:rsid w:val="00FB2702"/>
    <w:rsid w:val="00FB7AF7"/>
    <w:rsid w:val="00FC3351"/>
    <w:rsid w:val="00FC59C9"/>
    <w:rsid w:val="00FD402D"/>
    <w:rsid w:val="00FD4238"/>
    <w:rsid w:val="00FE5498"/>
    <w:rsid w:val="00FF01FE"/>
    <w:rsid w:val="00FF1F7B"/>
    <w:rsid w:val="00FF39E6"/>
    <w:rsid w:val="00FF56FA"/>
    <w:rsid w:val="14246F4C"/>
    <w:rsid w:val="34FE387E"/>
    <w:rsid w:val="3A5FCE6E"/>
    <w:rsid w:val="5B8DE5C8"/>
    <w:rsid w:val="69516E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6EB9B7"/>
  <w15:chartTrackingRefBased/>
  <w15:docId w15:val="{7A37F325-D7FF-40AE-9938-4C7E7F38B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807"/>
    <w:pPr>
      <w:widowControl w:val="0"/>
      <w:autoSpaceDE w:val="0"/>
      <w:autoSpaceDN w:val="0"/>
      <w:spacing w:after="0"/>
    </w:pPr>
    <w:rPr>
      <w:rFonts w:ascii="Arial" w:eastAsia="Arial" w:hAnsi="Arial" w:cs="Arial"/>
    </w:rPr>
  </w:style>
  <w:style w:type="paragraph" w:styleId="Heading1">
    <w:name w:val="heading 1"/>
    <w:next w:val="BodyText"/>
    <w:link w:val="Heading1Char"/>
    <w:qFormat/>
    <w:rsid w:val="009858E4"/>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9858E4"/>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9858E4"/>
    <w:pPr>
      <w:outlineLvl w:val="2"/>
    </w:pPr>
  </w:style>
  <w:style w:type="paragraph" w:styleId="Heading4">
    <w:name w:val="heading 4"/>
    <w:next w:val="BodyText"/>
    <w:link w:val="Heading4Char"/>
    <w:uiPriority w:val="9"/>
    <w:semiHidden/>
    <w:unhideWhenUsed/>
    <w:qFormat/>
    <w:rsid w:val="009858E4"/>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58E4"/>
    <w:rPr>
      <w:rFonts w:ascii="Arial" w:eastAsiaTheme="majorEastAsia" w:hAnsi="Arial" w:cstheme="majorBidi"/>
      <w:caps/>
    </w:rPr>
  </w:style>
  <w:style w:type="paragraph" w:styleId="BodyText">
    <w:name w:val="Body Text"/>
    <w:link w:val="BodyTextChar"/>
    <w:rsid w:val="009858E4"/>
    <w:rPr>
      <w:rFonts w:ascii="Arial" w:hAnsi="Arial" w:cs="Arial"/>
    </w:rPr>
  </w:style>
  <w:style w:type="character" w:customStyle="1" w:styleId="BodyTextChar">
    <w:name w:val="Body Text Char"/>
    <w:basedOn w:val="DefaultParagraphFont"/>
    <w:link w:val="BodyText"/>
    <w:rsid w:val="009858E4"/>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rPr>
      <w:rFonts w:eastAsia="Times New Roman"/>
    </w:rPr>
  </w:style>
  <w:style w:type="paragraph" w:customStyle="1" w:styleId="Level3">
    <w:name w:val="Level 3"/>
    <w:basedOn w:val="Normal"/>
    <w:rsid w:val="00177C6F"/>
    <w:pPr>
      <w:numPr>
        <w:ilvl w:val="2"/>
        <w:numId w:val="5"/>
      </w:numPr>
      <w:outlineLvl w:val="2"/>
    </w:pPr>
    <w:rPr>
      <w:rFonts w:eastAsia="Times New Roman"/>
    </w:rPr>
  </w:style>
  <w:style w:type="paragraph" w:customStyle="1" w:styleId="EffectiveDate">
    <w:name w:val="Effective Date"/>
    <w:next w:val="BodyText"/>
    <w:qFormat/>
    <w:rsid w:val="009858E4"/>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styleId="Header">
    <w:name w:val="header"/>
    <w:basedOn w:val="Normal"/>
    <w:link w:val="HeaderChar"/>
    <w:rsid w:val="00177C6F"/>
    <w:pPr>
      <w:tabs>
        <w:tab w:val="center" w:pos="4320"/>
        <w:tab w:val="right" w:pos="8640"/>
      </w:tabs>
    </w:pPr>
    <w:rPr>
      <w:rFonts w:eastAsia="Times New Roman"/>
    </w:r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9858E4"/>
    <w:pPr>
      <w:spacing w:before="220"/>
      <w:jc w:val="center"/>
    </w:pPr>
    <w:rPr>
      <w:rFonts w:ascii="Arial" w:eastAsia="Times New Roman" w:hAnsi="Arial" w:cs="Arial"/>
    </w:rPr>
  </w:style>
  <w:style w:type="character" w:customStyle="1" w:styleId="TitleChar">
    <w:name w:val="Title Char"/>
    <w:basedOn w:val="DefaultParagraphFont"/>
    <w:link w:val="Title"/>
    <w:rsid w:val="009858E4"/>
    <w:rPr>
      <w:rFonts w:ascii="Arial" w:eastAsia="Times New Roman" w:hAnsi="Arial" w:cs="Arial"/>
    </w:rPr>
  </w:style>
  <w:style w:type="paragraph" w:styleId="BodyText2">
    <w:name w:val="Body Text 2"/>
    <w:link w:val="BodyText2Char"/>
    <w:rsid w:val="009858E4"/>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9858E4"/>
    <w:rPr>
      <w:rFonts w:ascii="Arial" w:eastAsiaTheme="majorEastAsia" w:hAnsi="Arial" w:cstheme="majorBidi"/>
    </w:rPr>
  </w:style>
  <w:style w:type="table" w:styleId="TableGrid">
    <w:name w:val="Table Grid"/>
    <w:basedOn w:val="TableNormal"/>
    <w:uiPriority w:val="39"/>
    <w:rsid w:val="008718E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next w:val="Normal"/>
    <w:link w:val="IntenseQuoteChar"/>
    <w:qFormat/>
    <w:rsid w:val="005E0AF6"/>
    <w:pPr>
      <w:pBdr>
        <w:top w:val="single" w:sz="4" w:space="3" w:color="auto"/>
        <w:bottom w:val="single" w:sz="4" w:space="3" w:color="auto"/>
      </w:pBdr>
      <w:spacing w:before="220"/>
      <w:jc w:val="center"/>
    </w:pPr>
    <w:rPr>
      <w:rFonts w:ascii="Arial" w:hAnsi="Arial" w:cs="Arial"/>
      <w:iCs/>
    </w:rPr>
  </w:style>
  <w:style w:type="character" w:customStyle="1" w:styleId="IntenseQuoteChar">
    <w:name w:val="Intense Quote Char"/>
    <w:basedOn w:val="DefaultParagraphFont"/>
    <w:link w:val="IntenseQuote"/>
    <w:rsid w:val="005E0AF6"/>
    <w:rPr>
      <w:rFonts w:ascii="Arial" w:hAnsi="Arial" w:cs="Arial"/>
      <w:iCs/>
    </w:rPr>
  </w:style>
  <w:style w:type="paragraph" w:customStyle="1" w:styleId="Applicability">
    <w:name w:val="Applicability"/>
    <w:basedOn w:val="BodyText"/>
    <w:qFormat/>
    <w:rsid w:val="009858E4"/>
    <w:pPr>
      <w:spacing w:before="440"/>
      <w:ind w:left="2160" w:hanging="2160"/>
    </w:pPr>
  </w:style>
  <w:style w:type="paragraph" w:styleId="ListParagraph">
    <w:name w:val="List Paragraph"/>
    <w:basedOn w:val="Normal"/>
    <w:uiPriority w:val="1"/>
    <w:qFormat/>
    <w:rsid w:val="00066FC0"/>
    <w:pPr>
      <w:ind w:left="720"/>
      <w:contextualSpacing/>
    </w:pPr>
  </w:style>
  <w:style w:type="character" w:customStyle="1" w:styleId="Heading2Char">
    <w:name w:val="Heading 2 Char"/>
    <w:basedOn w:val="DefaultParagraphFont"/>
    <w:link w:val="Heading2"/>
    <w:rsid w:val="009858E4"/>
    <w:rPr>
      <w:rFonts w:ascii="Arial" w:eastAsiaTheme="majorEastAsia" w:hAnsi="Arial" w:cstheme="majorBidi"/>
    </w:rPr>
  </w:style>
  <w:style w:type="paragraph" w:styleId="BodyText3">
    <w:name w:val="Body Text 3"/>
    <w:basedOn w:val="BodyText"/>
    <w:link w:val="BodyText3Char"/>
    <w:rsid w:val="009858E4"/>
    <w:pPr>
      <w:ind w:left="720"/>
    </w:pPr>
    <w:rPr>
      <w:rFonts w:eastAsiaTheme="majorEastAsia" w:cstheme="majorBidi"/>
    </w:rPr>
  </w:style>
  <w:style w:type="character" w:customStyle="1" w:styleId="BodyText3Char">
    <w:name w:val="Body Text 3 Char"/>
    <w:basedOn w:val="DefaultParagraphFont"/>
    <w:link w:val="BodyText3"/>
    <w:rsid w:val="009858E4"/>
    <w:rPr>
      <w:rFonts w:ascii="Arial" w:eastAsiaTheme="majorEastAsia" w:hAnsi="Arial" w:cstheme="majorBidi"/>
    </w:rPr>
  </w:style>
  <w:style w:type="paragraph" w:customStyle="1" w:styleId="Appendixtitle">
    <w:name w:val="Appendix title"/>
    <w:basedOn w:val="BodyText"/>
    <w:next w:val="BodyText"/>
    <w:qFormat/>
    <w:rsid w:val="003F60B2"/>
    <w:pPr>
      <w:jc w:val="center"/>
      <w:outlineLvl w:val="0"/>
    </w:pPr>
    <w:rPr>
      <w:rFonts w:asciiTheme="minorHAnsi" w:hAnsiTheme="minorHAnsi" w:cstheme="minorHAnsi"/>
    </w:rPr>
  </w:style>
  <w:style w:type="table" w:customStyle="1" w:styleId="IMHx">
    <w:name w:val="IM Hx"/>
    <w:basedOn w:val="TableNormal"/>
    <w:uiPriority w:val="99"/>
    <w:rsid w:val="003F60B2"/>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BodyText-table">
    <w:name w:val="Body Text - table"/>
    <w:qFormat/>
    <w:rsid w:val="00660811"/>
    <w:pPr>
      <w:spacing w:after="0"/>
    </w:pPr>
    <w:rPr>
      <w:rFonts w:ascii="Arial" w:hAnsi="Arial"/>
    </w:rPr>
  </w:style>
  <w:style w:type="paragraph" w:styleId="Footer">
    <w:name w:val="footer"/>
    <w:link w:val="FooterChar"/>
    <w:uiPriority w:val="99"/>
    <w:unhideWhenUsed/>
    <w:rsid w:val="009858E4"/>
    <w:pPr>
      <w:tabs>
        <w:tab w:val="center" w:pos="4680"/>
        <w:tab w:val="right" w:pos="9360"/>
      </w:tabs>
    </w:pPr>
    <w:rPr>
      <w:rFonts w:ascii="Arial" w:hAnsi="Arial" w:cs="Arial"/>
    </w:rPr>
  </w:style>
  <w:style w:type="character" w:customStyle="1" w:styleId="FooterChar">
    <w:name w:val="Footer Char"/>
    <w:basedOn w:val="DefaultParagraphFont"/>
    <w:link w:val="Footer"/>
    <w:uiPriority w:val="99"/>
    <w:rsid w:val="009858E4"/>
    <w:rPr>
      <w:rFonts w:ascii="Arial" w:hAnsi="Arial" w:cs="Arial"/>
    </w:rPr>
  </w:style>
  <w:style w:type="character" w:customStyle="1" w:styleId="Heading3Char">
    <w:name w:val="Heading 3 Char"/>
    <w:basedOn w:val="DefaultParagraphFont"/>
    <w:link w:val="Heading3"/>
    <w:rsid w:val="009858E4"/>
    <w:rPr>
      <w:rFonts w:ascii="Arial" w:eastAsiaTheme="majorEastAsia" w:hAnsi="Arial" w:cstheme="majorBidi"/>
    </w:rPr>
  </w:style>
  <w:style w:type="character" w:customStyle="1" w:styleId="Commitment">
    <w:name w:val="Commitment"/>
    <w:basedOn w:val="BodyTextChar"/>
    <w:uiPriority w:val="1"/>
    <w:qFormat/>
    <w:rsid w:val="009858E4"/>
    <w:rPr>
      <w:rFonts w:ascii="Arial" w:hAnsi="Arial" w:cs="Arial"/>
      <w:i/>
      <w:iCs/>
    </w:rPr>
  </w:style>
  <w:style w:type="paragraph" w:customStyle="1" w:styleId="CornerstoneBases">
    <w:name w:val="Cornerstone / Bases"/>
    <w:basedOn w:val="BodyText"/>
    <w:qFormat/>
    <w:rsid w:val="009858E4"/>
    <w:pPr>
      <w:ind w:left="2160" w:hanging="2160"/>
    </w:pPr>
  </w:style>
  <w:style w:type="paragraph" w:customStyle="1" w:styleId="END">
    <w:name w:val="END"/>
    <w:next w:val="BodyText"/>
    <w:qFormat/>
    <w:rsid w:val="006B2807"/>
    <w:pPr>
      <w:autoSpaceDE w:val="0"/>
      <w:autoSpaceDN w:val="0"/>
      <w:adjustRightInd w:val="0"/>
      <w:spacing w:before="440" w:after="440"/>
      <w:jc w:val="center"/>
    </w:pPr>
    <w:rPr>
      <w:rFonts w:ascii="Arial" w:eastAsia="Times New Roman" w:hAnsi="Arial" w:cs="Arial"/>
    </w:rPr>
  </w:style>
  <w:style w:type="paragraph" w:customStyle="1" w:styleId="IMCIP">
    <w:name w:val="IMC/IP #"/>
    <w:next w:val="Title"/>
    <w:rsid w:val="009858E4"/>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9858E4"/>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9858E4"/>
    <w:rPr>
      <w:rFonts w:ascii="Arial" w:hAnsi="Arial" w:cs="Arial"/>
      <w:sz w:val="20"/>
    </w:rPr>
  </w:style>
  <w:style w:type="paragraph" w:customStyle="1" w:styleId="Requirement">
    <w:name w:val="Requirement"/>
    <w:basedOn w:val="BodyText3"/>
    <w:qFormat/>
    <w:rsid w:val="009858E4"/>
    <w:pPr>
      <w:keepNext/>
    </w:pPr>
    <w:rPr>
      <w:b/>
      <w:bCs/>
    </w:rPr>
  </w:style>
  <w:style w:type="paragraph" w:customStyle="1" w:styleId="SpecificGuidance">
    <w:name w:val="Specific Guidance"/>
    <w:basedOn w:val="BodyText3"/>
    <w:qFormat/>
    <w:rsid w:val="009858E4"/>
    <w:pPr>
      <w:keepNext/>
    </w:pPr>
    <w:rPr>
      <w:u w:val="single"/>
    </w:rPr>
  </w:style>
  <w:style w:type="paragraph" w:styleId="Revision">
    <w:name w:val="Revision"/>
    <w:hidden/>
    <w:uiPriority w:val="99"/>
    <w:semiHidden/>
    <w:rsid w:val="004F4C0C"/>
    <w:pPr>
      <w:spacing w:after="0"/>
    </w:pPr>
    <w:rPr>
      <w:rFonts w:ascii="Arial" w:hAnsi="Arial" w:cs="Arial"/>
    </w:rPr>
  </w:style>
  <w:style w:type="paragraph" w:customStyle="1" w:styleId="attachmenttitle">
    <w:name w:val="attachment title"/>
    <w:next w:val="BodyText"/>
    <w:qFormat/>
    <w:rsid w:val="009858E4"/>
    <w:pPr>
      <w:keepNext/>
      <w:keepLines/>
      <w:widowControl w:val="0"/>
      <w:jc w:val="center"/>
      <w:outlineLvl w:val="0"/>
    </w:pPr>
    <w:rPr>
      <w:rFonts w:ascii="Arial" w:eastAsia="Times New Roman" w:hAnsi="Arial" w:cs="Arial"/>
    </w:rPr>
  </w:style>
  <w:style w:type="character" w:customStyle="1" w:styleId="Heading4Char">
    <w:name w:val="Heading 4 Char"/>
    <w:basedOn w:val="DefaultParagraphFont"/>
    <w:link w:val="Heading4"/>
    <w:uiPriority w:val="9"/>
    <w:semiHidden/>
    <w:rsid w:val="009858E4"/>
    <w:rPr>
      <w:rFonts w:asciiTheme="majorHAnsi" w:eastAsiaTheme="majorEastAsia" w:hAnsiTheme="majorHAnsi" w:cstheme="majorBidi"/>
      <w:iCs/>
    </w:rPr>
  </w:style>
  <w:style w:type="character" w:styleId="Emphasis">
    <w:name w:val="Emphasis"/>
    <w:basedOn w:val="DefaultParagraphFont"/>
    <w:qFormat/>
    <w:rsid w:val="005A538F"/>
    <w:rPr>
      <w:i/>
      <w:iCs/>
    </w:rPr>
  </w:style>
  <w:style w:type="character" w:styleId="IntenseEmphasis">
    <w:name w:val="Intense Emphasis"/>
    <w:basedOn w:val="DefaultParagraphFont"/>
    <w:uiPriority w:val="21"/>
    <w:qFormat/>
    <w:rsid w:val="005A538F"/>
    <w:rPr>
      <w:i/>
      <w:iCs/>
      <w:color w:val="4472C4" w:themeColor="accent1"/>
    </w:rPr>
  </w:style>
  <w:style w:type="paragraph" w:customStyle="1" w:styleId="TableParagraph">
    <w:name w:val="Table Paragraph"/>
    <w:basedOn w:val="Normal"/>
    <w:uiPriority w:val="1"/>
    <w:qFormat/>
    <w:rsid w:val="00497E17"/>
    <w:pPr>
      <w:ind w:left="119"/>
    </w:pPr>
  </w:style>
  <w:style w:type="character" w:styleId="CommentReference">
    <w:name w:val="annotation reference"/>
    <w:basedOn w:val="DefaultParagraphFont"/>
    <w:uiPriority w:val="99"/>
    <w:semiHidden/>
    <w:unhideWhenUsed/>
    <w:rsid w:val="00586878"/>
    <w:rPr>
      <w:sz w:val="16"/>
      <w:szCs w:val="16"/>
    </w:rPr>
  </w:style>
  <w:style w:type="paragraph" w:styleId="CommentText">
    <w:name w:val="annotation text"/>
    <w:basedOn w:val="Normal"/>
    <w:link w:val="CommentTextChar"/>
    <w:uiPriority w:val="99"/>
    <w:unhideWhenUsed/>
    <w:rsid w:val="00586878"/>
    <w:rPr>
      <w:sz w:val="20"/>
      <w:szCs w:val="20"/>
    </w:rPr>
  </w:style>
  <w:style w:type="character" w:customStyle="1" w:styleId="CommentTextChar">
    <w:name w:val="Comment Text Char"/>
    <w:basedOn w:val="DefaultParagraphFont"/>
    <w:link w:val="CommentText"/>
    <w:uiPriority w:val="99"/>
    <w:rsid w:val="0058687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586878"/>
    <w:rPr>
      <w:b/>
      <w:bCs/>
    </w:rPr>
  </w:style>
  <w:style w:type="character" w:customStyle="1" w:styleId="CommentSubjectChar">
    <w:name w:val="Comment Subject Char"/>
    <w:basedOn w:val="CommentTextChar"/>
    <w:link w:val="CommentSubject"/>
    <w:uiPriority w:val="99"/>
    <w:semiHidden/>
    <w:rsid w:val="00586878"/>
    <w:rPr>
      <w:rFonts w:ascii="Arial" w:eastAsia="Arial" w:hAnsi="Arial" w:cs="Arial"/>
      <w:b/>
      <w:bCs/>
      <w:sz w:val="20"/>
      <w:szCs w:val="20"/>
    </w:rPr>
  </w:style>
  <w:style w:type="character" w:styleId="Mention">
    <w:name w:val="Mention"/>
    <w:basedOn w:val="DefaultParagraphFont"/>
    <w:uiPriority w:val="99"/>
    <w:unhideWhenUsed/>
    <w:rsid w:val="00586878"/>
    <w:rPr>
      <w:color w:val="2B579A"/>
      <w:shd w:val="clear" w:color="auto" w:fill="E1DFDD"/>
    </w:rPr>
  </w:style>
  <w:style w:type="character" w:styleId="Strong">
    <w:name w:val="Strong"/>
    <w:basedOn w:val="DefaultParagraphFont"/>
    <w:qFormat/>
    <w:rsid w:val="00400E4A"/>
    <w:rPr>
      <w:b/>
      <w:bCs/>
    </w:rPr>
  </w:style>
  <w:style w:type="character" w:styleId="SubtleReference">
    <w:name w:val="Subtle Reference"/>
    <w:basedOn w:val="DefaultParagraphFont"/>
    <w:uiPriority w:val="31"/>
    <w:qFormat/>
    <w:rsid w:val="00400E4A"/>
    <w:rPr>
      <w:smallCaps/>
      <w:color w:val="5A5A5A" w:themeColor="text1" w:themeTint="A5"/>
    </w:rPr>
  </w:style>
  <w:style w:type="character" w:styleId="SubtleEmphasis">
    <w:name w:val="Subtle Emphasis"/>
    <w:basedOn w:val="DefaultParagraphFont"/>
    <w:uiPriority w:val="19"/>
    <w:qFormat/>
    <w:rsid w:val="00400E4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B0039B-D295-4A12-87F5-1677E25693AA}">
  <ds:schemaRefs>
    <ds:schemaRef ds:uri="http://schemas.openxmlformats.org/officeDocument/2006/bibliography"/>
  </ds:schemaRefs>
</ds:datastoreItem>
</file>

<file path=customXml/itemProps2.xml><?xml version="1.0" encoding="utf-8"?>
<ds:datastoreItem xmlns:ds="http://schemas.openxmlformats.org/officeDocument/2006/customXml" ds:itemID="{3847E5FD-0E3A-4F70-B65D-48EAF66A6662}">
  <ds:schemaRefs>
    <ds:schemaRef ds:uri="http://schemas.microsoft.com/office/2006/documentManagement/types"/>
    <ds:schemaRef ds:uri="http://schemas.microsoft.com/sharepoint/v3"/>
    <ds:schemaRef ds:uri="http://purl.org/dc/elements/1.1/"/>
    <ds:schemaRef ds:uri="4ebc427b-1bcf-4856-a750-efc6bf2bcca6"/>
    <ds:schemaRef ds:uri="http://schemas.microsoft.com/office/infopath/2007/PartnerControls"/>
    <ds:schemaRef ds:uri="http://purl.org/dc/terms/"/>
    <ds:schemaRef ds:uri="http://schemas.microsoft.com/office/2006/metadata/properties"/>
    <ds:schemaRef ds:uri="http://schemas.openxmlformats.org/package/2006/metadata/core-properties"/>
    <ds:schemaRef ds:uri="bd536709-b854-4f3b-a247-393f1123cff3"/>
    <ds:schemaRef ds:uri="http://www.w3.org/XML/1998/namespace"/>
    <ds:schemaRef ds:uri="http://purl.org/dc/dcmitype/"/>
  </ds:schemaRefs>
</ds:datastoreItem>
</file>

<file path=customXml/itemProps3.xml><?xml version="1.0" encoding="utf-8"?>
<ds:datastoreItem xmlns:ds="http://schemas.openxmlformats.org/officeDocument/2006/customXml" ds:itemID="{F88C37ED-2AA2-4C77-B9C8-38A00ECCADDF}">
  <ds:schemaRefs>
    <ds:schemaRef ds:uri="http://schemas.microsoft.com/sharepoint/v3/contenttype/forms"/>
  </ds:schemaRefs>
</ds:datastoreItem>
</file>

<file path=customXml/itemProps4.xml><?xml version="1.0" encoding="utf-8"?>
<ds:datastoreItem xmlns:ds="http://schemas.openxmlformats.org/officeDocument/2006/customXml" ds:itemID="{76470BA4-0F13-489B-AFB2-4BD30D823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4</TotalTime>
  <Pages>11</Pages>
  <Words>4472</Words>
  <Characters>25496</Characters>
  <Application>Microsoft Office Word</Application>
  <DocSecurity>2</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2024-12-09T22:46:00Z</dcterms:created>
  <dcterms:modified xsi:type="dcterms:W3CDTF">2024-12-09T22:50:00Z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