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785AF" w14:textId="77777777" w:rsidR="00187415" w:rsidRPr="00D8019C" w:rsidRDefault="00187415" w:rsidP="00D8019C">
      <w:pPr>
        <w:pStyle w:val="NRCINSPECTIONMANUAL"/>
      </w:pPr>
      <w:r w:rsidRPr="00D8019C">
        <w:tab/>
      </w:r>
      <w:r w:rsidRPr="00D8019C">
        <w:rPr>
          <w:b/>
          <w:bCs/>
          <w:sz w:val="38"/>
          <w:szCs w:val="38"/>
        </w:rPr>
        <w:t>NRC INSPECTION MANUAL</w:t>
      </w:r>
      <w:r w:rsidRPr="00D8019C">
        <w:tab/>
        <w:t>IRAB</w:t>
      </w:r>
    </w:p>
    <w:p w14:paraId="1E2DF046" w14:textId="74F39288" w:rsidR="00187415" w:rsidRPr="00D8019C" w:rsidRDefault="00187415" w:rsidP="00D8019C">
      <w:pPr>
        <w:pStyle w:val="IMCIP"/>
      </w:pPr>
      <w:r w:rsidRPr="00D8019C">
        <w:t>INSPECTION MANUAL CHAPTER 0609 ATTACHMENT 2</w:t>
      </w:r>
    </w:p>
    <w:p w14:paraId="323DBE24" w14:textId="4EA62D95" w:rsidR="009041BC" w:rsidRPr="00D8019C" w:rsidRDefault="009041BC" w:rsidP="00D8019C">
      <w:pPr>
        <w:pStyle w:val="Title"/>
      </w:pPr>
      <w:r w:rsidRPr="00D8019C">
        <w:t>PROCESS FOR APPEALING NRC CHARACTERIZATION</w:t>
      </w:r>
      <w:r w:rsidR="00D8019C">
        <w:t xml:space="preserve"> </w:t>
      </w:r>
      <w:r w:rsidRPr="00D8019C">
        <w:t>OF INSPECTION FINDINGS</w:t>
      </w:r>
      <w:r w:rsidR="00461020">
        <w:br/>
      </w:r>
      <w:r w:rsidRPr="00D8019C">
        <w:t>(SDP APPEAL PROCESS)</w:t>
      </w:r>
    </w:p>
    <w:p w14:paraId="2831547C" w14:textId="1BC530AE" w:rsidR="000D019A" w:rsidRPr="00D8019C" w:rsidRDefault="000D019A" w:rsidP="00D13E30">
      <w:pPr>
        <w:pStyle w:val="EffectiveDate"/>
      </w:pPr>
      <w:r w:rsidRPr="00D8019C">
        <w:t>Effective Date:</w:t>
      </w:r>
      <w:r w:rsidR="00E378DA">
        <w:t xml:space="preserve"> </w:t>
      </w:r>
      <w:ins w:id="0" w:author="Madeleine Arel (She/Her)" w:date="2024-11-22T14:07:00Z" w16du:dateUtc="2024-11-22T22:07:00Z">
        <w:r w:rsidR="00C1160E">
          <w:t>11/22/2024</w:t>
        </w:r>
      </w:ins>
    </w:p>
    <w:p w14:paraId="402F15C3" w14:textId="77777777" w:rsidR="009041BC" w:rsidRPr="00D8019C" w:rsidRDefault="00CA2426" w:rsidP="00107F75">
      <w:pPr>
        <w:pStyle w:val="Heading1"/>
      </w:pPr>
      <w:r w:rsidRPr="00D8019C">
        <w:t>0609.02-01</w:t>
      </w:r>
      <w:r w:rsidR="00464F00" w:rsidRPr="00D8019C">
        <w:tab/>
      </w:r>
      <w:r w:rsidR="00F756BC" w:rsidRPr="00D8019C">
        <w:t>PURPOSE</w:t>
      </w:r>
    </w:p>
    <w:p w14:paraId="0A323049" w14:textId="35C50532" w:rsidR="009041BC" w:rsidRPr="00D8019C" w:rsidRDefault="009041BC" w:rsidP="00B664A8">
      <w:pPr>
        <w:pStyle w:val="BodyText"/>
      </w:pPr>
      <w:r w:rsidRPr="00D8019C">
        <w:t>To define the process by which a licensee may appeal the staff</w:t>
      </w:r>
      <w:r w:rsidR="007B6BBA" w:rsidRPr="00D8019C">
        <w:t>’</w:t>
      </w:r>
      <w:r w:rsidRPr="00D8019C">
        <w:t xml:space="preserve">s final significance determination of an inspection finding documented in an NRC inspection report or final significance determination letter as White, Yellow, or Red. Consistent with the intent of the </w:t>
      </w:r>
      <w:r w:rsidR="007F5C34">
        <w:t>S</w:t>
      </w:r>
      <w:r w:rsidRPr="00D8019C">
        <w:t xml:space="preserve">ignificance </w:t>
      </w:r>
      <w:r w:rsidR="007F5C34">
        <w:t>D</w:t>
      </w:r>
      <w:r w:rsidRPr="00D8019C">
        <w:t xml:space="preserve">etermination </w:t>
      </w:r>
      <w:r w:rsidR="007F5C34">
        <w:t>P</w:t>
      </w:r>
      <w:r w:rsidRPr="00D8019C">
        <w:t>rocess (SDP) to assess significance in a timely manner using the best available information, the staff should be cautious to ensure that the appeal process does not become a protracted review requiring extensive staff resources.</w:t>
      </w:r>
    </w:p>
    <w:p w14:paraId="1B976736" w14:textId="1DDB794F" w:rsidR="009041BC" w:rsidRPr="00D8019C" w:rsidRDefault="00464F00" w:rsidP="008A1416">
      <w:pPr>
        <w:pStyle w:val="Heading1"/>
      </w:pPr>
      <w:r w:rsidRPr="00D8019C">
        <w:t>0</w:t>
      </w:r>
      <w:r w:rsidR="00CA2426" w:rsidRPr="00D8019C">
        <w:t>609.02-02</w:t>
      </w:r>
      <w:r w:rsidR="00CA2426" w:rsidRPr="00D8019C">
        <w:tab/>
      </w:r>
      <w:r w:rsidR="00F756BC" w:rsidRPr="00D8019C">
        <w:t>PREREQUISITES</w:t>
      </w:r>
    </w:p>
    <w:p w14:paraId="51186EFC" w14:textId="77777777" w:rsidR="009041BC" w:rsidRPr="00D8019C" w:rsidRDefault="009041BC" w:rsidP="00B664A8">
      <w:pPr>
        <w:pStyle w:val="BodyText"/>
      </w:pPr>
      <w:r w:rsidRPr="00D8019C">
        <w:t xml:space="preserve">It is assumed that prior to issuing the final significance determination, </w:t>
      </w:r>
      <w:r w:rsidR="007B6BBA" w:rsidRPr="00D8019C">
        <w:t>“</w:t>
      </w:r>
      <w:r w:rsidRPr="00D8019C">
        <w:t>coloring</w:t>
      </w:r>
      <w:r w:rsidR="007B6BBA" w:rsidRPr="00D8019C">
        <w:t>”</w:t>
      </w:r>
      <w:r w:rsidRPr="00D8019C">
        <w:t xml:space="preserve"> the finding, and documenting this in an inspection report, including the SDP basis for significance, the staff would have completed the following:</w:t>
      </w:r>
    </w:p>
    <w:p w14:paraId="49E00FBA" w14:textId="62651166" w:rsidR="009041BC" w:rsidRPr="00D8019C" w:rsidRDefault="009041BC" w:rsidP="00636994">
      <w:pPr>
        <w:pStyle w:val="BodyText"/>
        <w:numPr>
          <w:ilvl w:val="0"/>
          <w:numId w:val="7"/>
        </w:numPr>
      </w:pPr>
      <w:r w:rsidRPr="00D8019C">
        <w:t>Applying the best available information, the responsible inspector would have established the licensee</w:t>
      </w:r>
      <w:r w:rsidR="007B6BBA" w:rsidRPr="00D8019C">
        <w:t>’</w:t>
      </w:r>
      <w:r w:rsidRPr="00D8019C">
        <w:t>s performance deficiency and characterized the finding as potentially greater</w:t>
      </w:r>
      <w:r w:rsidR="00FB4BF5">
        <w:t>-</w:t>
      </w:r>
      <w:r w:rsidRPr="00D8019C">
        <w:t>than</w:t>
      </w:r>
      <w:r w:rsidR="00FB4BF5">
        <w:t>-</w:t>
      </w:r>
      <w:r w:rsidRPr="00D8019C">
        <w:t>Gr</w:t>
      </w:r>
      <w:r w:rsidR="000D019A" w:rsidRPr="00D8019C">
        <w:t>een. Using the applicable SDP a</w:t>
      </w:r>
      <w:r w:rsidRPr="00D8019C">
        <w:t>ppendix, the inspector/analyst would have determined the proposed preliminary color for the f</w:t>
      </w:r>
      <w:r w:rsidR="000D019A" w:rsidRPr="00D8019C">
        <w:t>inding (White, Yellow, Red, or greater-than-</w:t>
      </w:r>
      <w:r w:rsidRPr="00D8019C">
        <w:t>Green).</w:t>
      </w:r>
    </w:p>
    <w:p w14:paraId="232B54FF" w14:textId="5A5965C6" w:rsidR="009041BC" w:rsidRPr="00D8019C" w:rsidRDefault="009041BC" w:rsidP="00636994">
      <w:pPr>
        <w:pStyle w:val="BodyText"/>
        <w:numPr>
          <w:ilvl w:val="0"/>
          <w:numId w:val="7"/>
        </w:numPr>
      </w:pPr>
      <w:r w:rsidRPr="00D8019C">
        <w:t>Each finding that the staff</w:t>
      </w:r>
      <w:r w:rsidR="007B6BBA" w:rsidRPr="00D8019C">
        <w:t>’</w:t>
      </w:r>
      <w:r w:rsidRPr="00D8019C">
        <w:t xml:space="preserve">s significance determination has preliminarily characterized </w:t>
      </w:r>
      <w:r w:rsidR="000D019A" w:rsidRPr="00D8019C">
        <w:t>White, Yellow, Red, or greater-than-</w:t>
      </w:r>
      <w:r w:rsidRPr="00D8019C">
        <w:t xml:space="preserve">Green would have been presented to and reviewed by the NRC Significance and Enforcement Review Panel (SERP). Subsequently, the staff would have informed the licensee of the preliminary characterization of the issue in a </w:t>
      </w:r>
      <w:r w:rsidR="0057427B" w:rsidRPr="00D8019C">
        <w:t xml:space="preserve">preliminary </w:t>
      </w:r>
      <w:r w:rsidR="007B6BBA" w:rsidRPr="00D8019C">
        <w:t xml:space="preserve">significance </w:t>
      </w:r>
      <w:r w:rsidR="0057427B" w:rsidRPr="00D8019C">
        <w:t xml:space="preserve">determination </w:t>
      </w:r>
      <w:r w:rsidRPr="00D8019C">
        <w:t>letter which included an invitation for the licensee to present additional information.</w:t>
      </w:r>
    </w:p>
    <w:p w14:paraId="5551924C" w14:textId="32A2301A" w:rsidR="007B6BBA" w:rsidRPr="00D8019C" w:rsidRDefault="009041BC" w:rsidP="00636994">
      <w:pPr>
        <w:pStyle w:val="BodyText"/>
        <w:numPr>
          <w:ilvl w:val="0"/>
          <w:numId w:val="7"/>
        </w:numPr>
      </w:pPr>
      <w:r w:rsidRPr="00D8019C">
        <w:t>If the licensee opted for an opportunity to present additional information to the staff either by meeting with regional management at a Regulatory Conference or by submitting additional information in writing on the docket, such information would have been reviewed and dispositioned by the staff.</w:t>
      </w:r>
      <w:r w:rsidR="0057427B" w:rsidRPr="00D8019C">
        <w:t xml:space="preserve"> </w:t>
      </w:r>
      <w:r w:rsidR="00721D3C" w:rsidRPr="00D8019C">
        <w:t>A</w:t>
      </w:r>
      <w:r w:rsidR="0057427B" w:rsidRPr="00D8019C">
        <w:t>dditional information</w:t>
      </w:r>
      <w:r w:rsidR="00495B6A" w:rsidRPr="00D8019C">
        <w:t xml:space="preserve"> that</w:t>
      </w:r>
      <w:r w:rsidR="00721D3C" w:rsidRPr="00D8019C">
        <w:t xml:space="preserve"> the licensee in</w:t>
      </w:r>
      <w:r w:rsidR="00495B6A" w:rsidRPr="00D8019C">
        <w:t xml:space="preserve">dicated </w:t>
      </w:r>
      <w:r w:rsidR="00721D3C" w:rsidRPr="00D8019C">
        <w:t xml:space="preserve">was not available to present at the Regulatory Conference, </w:t>
      </w:r>
      <w:r w:rsidR="0057427B" w:rsidRPr="00D8019C">
        <w:t xml:space="preserve">should be received </w:t>
      </w:r>
      <w:r w:rsidR="00721D3C" w:rsidRPr="00D8019C">
        <w:t xml:space="preserve">by the staff </w:t>
      </w:r>
      <w:r w:rsidR="007B6BBA" w:rsidRPr="00D8019C">
        <w:t>within a reasonable period of time (agreed upon between the licensee and the staff, and documented), to allow the staff adequate time to review the information.</w:t>
      </w:r>
    </w:p>
    <w:p w14:paraId="2EF84226" w14:textId="77777777" w:rsidR="009041BC" w:rsidRPr="00D8019C" w:rsidRDefault="009041BC" w:rsidP="00636994">
      <w:pPr>
        <w:pStyle w:val="BodyText"/>
        <w:numPr>
          <w:ilvl w:val="0"/>
          <w:numId w:val="7"/>
        </w:numPr>
      </w:pPr>
      <w:r w:rsidRPr="00D8019C">
        <w:t>The staff has sent the licensee a letter which states the staff</w:t>
      </w:r>
      <w:r w:rsidR="007B6BBA" w:rsidRPr="00D8019C">
        <w:t>’</w:t>
      </w:r>
      <w:r w:rsidRPr="00D8019C">
        <w:t>s final significance determination and broadly responds to the information provided by the licensee.</w:t>
      </w:r>
    </w:p>
    <w:p w14:paraId="5E54CFE9" w14:textId="77777777" w:rsidR="009041BC" w:rsidRPr="00D8019C" w:rsidRDefault="00CA2426" w:rsidP="008A1416">
      <w:pPr>
        <w:pStyle w:val="Heading1"/>
      </w:pPr>
      <w:r w:rsidRPr="00D8019C">
        <w:lastRenderedPageBreak/>
        <w:t>0609.02-03</w:t>
      </w:r>
      <w:r w:rsidR="009041BC" w:rsidRPr="00D8019C">
        <w:tab/>
      </w:r>
      <w:r w:rsidR="00F756BC" w:rsidRPr="00D8019C">
        <w:t>LIMITATIONS</w:t>
      </w:r>
    </w:p>
    <w:p w14:paraId="308826E5" w14:textId="77777777" w:rsidR="00BA0BB4" w:rsidRPr="00D8019C" w:rsidRDefault="009041BC" w:rsidP="003A7C1F">
      <w:pPr>
        <w:pStyle w:val="BodyText"/>
      </w:pPr>
      <w:r w:rsidRPr="00D8019C">
        <w:t>Once the above prerequisites have been met, licensee appeals to reduce the significance of an inspection finding will be considered as having sufficient merit for review by this appeal process only if the licensee</w:t>
      </w:r>
      <w:r w:rsidR="007B6BBA" w:rsidRPr="00D8019C">
        <w:t>’</w:t>
      </w:r>
      <w:r w:rsidRPr="00D8019C">
        <w:t>s contention falls into one of the following categories:</w:t>
      </w:r>
    </w:p>
    <w:p w14:paraId="707028A6" w14:textId="131C20C0" w:rsidR="009041BC" w:rsidRPr="00D8019C" w:rsidRDefault="009041BC" w:rsidP="00636994">
      <w:pPr>
        <w:pStyle w:val="BodyText"/>
        <w:numPr>
          <w:ilvl w:val="0"/>
          <w:numId w:val="8"/>
        </w:numPr>
      </w:pPr>
      <w:r w:rsidRPr="00D8019C">
        <w:t>The staff</w:t>
      </w:r>
      <w:r w:rsidR="007B6BBA" w:rsidRPr="00D8019C">
        <w:t>’</w:t>
      </w:r>
      <w:r w:rsidRPr="00D8019C">
        <w:t>s significance determination process was inconsistent with the applicable SDP guidance or lacked justification. Issues involving the staff</w:t>
      </w:r>
      <w:r w:rsidR="007B6BBA" w:rsidRPr="00D8019C">
        <w:t>’</w:t>
      </w:r>
      <w:r w:rsidRPr="00D8019C">
        <w:t>s choice of probabilistic risk modeling assumptions used in the SDP will not be considered appealabl</w:t>
      </w:r>
      <w:r w:rsidR="007C5A96" w:rsidRPr="00D8019C">
        <w:t xml:space="preserve">e under this process, provided </w:t>
      </w:r>
      <w:r w:rsidRPr="00D8019C">
        <w:t>the staff documented its justification in those cases where the licensee presented a different point of view.</w:t>
      </w:r>
    </w:p>
    <w:p w14:paraId="05440EC5" w14:textId="77777777" w:rsidR="009041BC" w:rsidRPr="00D8019C" w:rsidRDefault="009041BC" w:rsidP="00636994">
      <w:pPr>
        <w:pStyle w:val="BodyText"/>
        <w:numPr>
          <w:ilvl w:val="0"/>
          <w:numId w:val="8"/>
        </w:numPr>
      </w:pPr>
      <w:r w:rsidRPr="00D8019C">
        <w:t>Actual (verifiable) plant hardware, procedures, or equipment configurations, identified by the licensee to the NRC staff at the Regulatory Conference or in writing prior to the staff reaching a final significance determination, was not considered by the staff.</w:t>
      </w:r>
    </w:p>
    <w:p w14:paraId="10B449C4" w14:textId="48F95367" w:rsidR="009041BC" w:rsidRPr="00D8019C" w:rsidRDefault="009041BC" w:rsidP="00636994">
      <w:pPr>
        <w:pStyle w:val="BodyText"/>
        <w:numPr>
          <w:ilvl w:val="0"/>
          <w:numId w:val="8"/>
        </w:numPr>
      </w:pPr>
      <w:r w:rsidRPr="00D8019C">
        <w:t xml:space="preserve">A licensee submits new information which was not available at the time of the Regulatory Conference. New information will be considered </w:t>
      </w:r>
      <w:r w:rsidR="00721D3C" w:rsidRPr="00D8019C">
        <w:t xml:space="preserve">only </w:t>
      </w:r>
      <w:r w:rsidRPr="00D8019C">
        <w:t xml:space="preserve">if the licensee informed the </w:t>
      </w:r>
      <w:r w:rsidR="002A13D0" w:rsidRPr="00D8019C">
        <w:t>staff that additional information was under development prior to or</w:t>
      </w:r>
      <w:r w:rsidRPr="00D8019C">
        <w:t xml:space="preserve"> during the Regulatory Conference, or in their written response to the preliminary significance determination</w:t>
      </w:r>
      <w:r w:rsidR="002A13D0" w:rsidRPr="00D8019C">
        <w:t>.</w:t>
      </w:r>
      <w:r w:rsidRPr="00D8019C">
        <w:t xml:space="preserve"> </w:t>
      </w:r>
      <w:r w:rsidR="002A13D0" w:rsidRPr="00D8019C">
        <w:t xml:space="preserve">The </w:t>
      </w:r>
      <w:r w:rsidRPr="00D8019C">
        <w:t>information under development</w:t>
      </w:r>
      <w:r w:rsidR="007C5A96" w:rsidRPr="00D8019C">
        <w:t xml:space="preserve"> </w:t>
      </w:r>
      <w:r w:rsidR="002A13D0" w:rsidRPr="00D8019C">
        <w:t>should have been received</w:t>
      </w:r>
      <w:r w:rsidR="00666F91" w:rsidRPr="00D8019C">
        <w:t xml:space="preserve"> </w:t>
      </w:r>
      <w:r w:rsidR="007B6BBA" w:rsidRPr="00D8019C">
        <w:t>within a reasonable period of time (agreed upon between the licensee and the staff)</w:t>
      </w:r>
      <w:r w:rsidR="0027120E" w:rsidRPr="00D8019C">
        <w:t xml:space="preserve"> for the staff to review it</w:t>
      </w:r>
      <w:r w:rsidRPr="00D8019C">
        <w:t>.</w:t>
      </w:r>
    </w:p>
    <w:p w14:paraId="064F2757" w14:textId="25D48F0C" w:rsidR="009041BC" w:rsidRPr="00D8019C" w:rsidRDefault="00CA2426" w:rsidP="008A1416">
      <w:pPr>
        <w:pStyle w:val="Heading1"/>
      </w:pPr>
      <w:r w:rsidRPr="00D8019C">
        <w:t>0609.02-0</w:t>
      </w:r>
      <w:r w:rsidR="00464F00" w:rsidRPr="00D8019C">
        <w:t>4</w:t>
      </w:r>
      <w:r w:rsidR="00BA0BB4" w:rsidRPr="00D8019C">
        <w:tab/>
      </w:r>
      <w:r w:rsidR="00F756BC" w:rsidRPr="00D8019C">
        <w:t xml:space="preserve">INSPECTION REPORT COVER LETTER TRANSMITTING </w:t>
      </w:r>
      <w:r w:rsidR="008B36EE">
        <w:t xml:space="preserve">A </w:t>
      </w:r>
      <w:r w:rsidR="00F756BC" w:rsidRPr="00D8019C">
        <w:t>FINAL SIGNIFICANCE DETERMINATION</w:t>
      </w:r>
    </w:p>
    <w:p w14:paraId="42C15B4B" w14:textId="342AF503" w:rsidR="009041BC" w:rsidRPr="00D8019C" w:rsidRDefault="009041BC" w:rsidP="00FC516A">
      <w:pPr>
        <w:pStyle w:val="BodyText"/>
      </w:pPr>
      <w:r w:rsidRPr="00D8019C">
        <w:t xml:space="preserve">The following statement will be added to each inspection report cover letter or other official correspondence that transmits an inspection finding </w:t>
      </w:r>
      <w:ins w:id="1" w:author="Author">
        <w:r w:rsidR="00261466">
          <w:t xml:space="preserve">with a final determination </w:t>
        </w:r>
      </w:ins>
      <w:r w:rsidRPr="00D8019C">
        <w:t>of White, Yellow, or Red significance</w:t>
      </w:r>
      <w:ins w:id="2" w:author="Author">
        <w:r w:rsidR="00F446F0">
          <w:t xml:space="preserve"> (</w:t>
        </w:r>
        <w:r w:rsidR="009922F0">
          <w:t>greater-than-</w:t>
        </w:r>
        <w:r w:rsidR="00F446F0">
          <w:t>G</w:t>
        </w:r>
        <w:r w:rsidR="009922F0">
          <w:t>reen (GTG)</w:t>
        </w:r>
        <w:r w:rsidR="00F446F0">
          <w:t xml:space="preserve"> for </w:t>
        </w:r>
        <w:r w:rsidR="005F78D6">
          <w:t>findings in the security cornerstone)</w:t>
        </w:r>
      </w:ins>
      <w:r w:rsidRPr="00D8019C">
        <w:t>:</w:t>
      </w:r>
    </w:p>
    <w:p w14:paraId="1342E24D" w14:textId="295E6921" w:rsidR="009041BC" w:rsidRDefault="007B6BBA" w:rsidP="005C4CE0">
      <w:pPr>
        <w:pStyle w:val="BodyText3"/>
        <w:rPr>
          <w:ins w:id="3" w:author="Author"/>
        </w:rPr>
      </w:pPr>
      <w:r w:rsidRPr="00D8019C">
        <w:t>“</w:t>
      </w:r>
      <w:r w:rsidR="009041BC" w:rsidRPr="00D8019C">
        <w:t>You have 30 calendar days from the date of this letter to appeal the staff</w:t>
      </w:r>
      <w:r w:rsidRPr="00D8019C">
        <w:t>’</w:t>
      </w:r>
      <w:r w:rsidR="009041BC" w:rsidRPr="00D8019C">
        <w:t>s determination of significance for the identified [</w:t>
      </w:r>
      <w:r w:rsidR="003042FB">
        <w:t>W</w:t>
      </w:r>
      <w:r w:rsidR="009041BC" w:rsidRPr="00D8019C">
        <w:t>hite/</w:t>
      </w:r>
      <w:r w:rsidR="003042FB">
        <w:t>Y</w:t>
      </w:r>
      <w:r w:rsidR="009041BC" w:rsidRPr="00D8019C">
        <w:t>ellow/</w:t>
      </w:r>
      <w:r w:rsidR="003042FB">
        <w:t>R</w:t>
      </w:r>
      <w:r w:rsidR="009041BC" w:rsidRPr="00D8019C">
        <w:t>ed</w:t>
      </w:r>
      <w:ins w:id="4" w:author="Author">
        <w:r w:rsidR="00E95279">
          <w:t>/GTG</w:t>
        </w:r>
      </w:ins>
      <w:r w:rsidR="009041BC" w:rsidRPr="00D8019C">
        <w:t>] finding[s]. Such appeals will be considered to have merit only if they meet the criteria given in NRC Inspection Manual Chapter</w:t>
      </w:r>
      <w:r w:rsidR="00076FFC">
        <w:t> </w:t>
      </w:r>
      <w:r w:rsidR="009041BC" w:rsidRPr="00D8019C">
        <w:t xml:space="preserve">0609, </w:t>
      </w:r>
      <w:r w:rsidR="009041BC" w:rsidRPr="00293234">
        <w:t>Attachment</w:t>
      </w:r>
      <w:r w:rsidR="00293234">
        <w:t> </w:t>
      </w:r>
      <w:r w:rsidR="009041BC" w:rsidRPr="00293234">
        <w:t>2</w:t>
      </w:r>
      <w:r w:rsidR="009041BC" w:rsidRPr="00D8019C">
        <w:t>.</w:t>
      </w:r>
      <w:r w:rsidRPr="00D8019C">
        <w:t>”</w:t>
      </w:r>
    </w:p>
    <w:p w14:paraId="19F6DD24" w14:textId="00739E81" w:rsidR="00193B9C" w:rsidRDefault="00221D23" w:rsidP="00193B9C">
      <w:pPr>
        <w:pStyle w:val="BodyText"/>
        <w:rPr>
          <w:ins w:id="5" w:author="Author"/>
        </w:rPr>
      </w:pPr>
      <w:ins w:id="6" w:author="Author">
        <w:r>
          <w:t>Should the licensee accept the preliminary significance determination, that is, they decline an opportunity to participate in a Regulatory Conference and decline to</w:t>
        </w:r>
        <w:r w:rsidR="003C349C">
          <w:t xml:space="preserve"> provide a written response</w:t>
        </w:r>
        <w:r w:rsidR="007828BD">
          <w:t xml:space="preserve"> to the preliminary significance</w:t>
        </w:r>
        <w:r w:rsidR="00F36577">
          <w:t xml:space="preserve">, then </w:t>
        </w:r>
        <w:r w:rsidR="00632F21">
          <w:t>the prerequisites</w:t>
        </w:r>
        <w:r w:rsidR="00116906">
          <w:t xml:space="preserve"> </w:t>
        </w:r>
        <w:r w:rsidR="004F448C">
          <w:t>in</w:t>
        </w:r>
        <w:r w:rsidR="00116906">
          <w:t xml:space="preserve"> section 2</w:t>
        </w:r>
        <w:r w:rsidR="00632F21">
          <w:t xml:space="preserve"> are not met. </w:t>
        </w:r>
        <w:r w:rsidR="00725DA8">
          <w:t>In lieu of the above statement, t</w:t>
        </w:r>
        <w:r w:rsidR="00222B86">
          <w:t xml:space="preserve">he following </w:t>
        </w:r>
        <w:r w:rsidR="00725DA8">
          <w:t>language</w:t>
        </w:r>
        <w:r w:rsidR="00222B86">
          <w:t xml:space="preserve"> </w:t>
        </w:r>
        <w:r w:rsidR="0047050B">
          <w:t>should be added to</w:t>
        </w:r>
        <w:r w:rsidR="004F448C">
          <w:t xml:space="preserve"> the</w:t>
        </w:r>
        <w:r w:rsidR="0047050B">
          <w:t xml:space="preserve"> inspection report cover letter </w:t>
        </w:r>
        <w:r w:rsidR="00B03814">
          <w:t xml:space="preserve">or other official correspondence that transmits an inspection finding </w:t>
        </w:r>
        <w:r w:rsidR="004F448C">
          <w:t xml:space="preserve">with a final determination </w:t>
        </w:r>
        <w:r w:rsidR="00B03814">
          <w:t>of White, Yellow, or Red significance</w:t>
        </w:r>
        <w:r w:rsidR="00523ECB">
          <w:t xml:space="preserve"> (GTG for findings in the security cornerstone)</w:t>
        </w:r>
        <w:r w:rsidR="00B03814">
          <w:t>:</w:t>
        </w:r>
      </w:ins>
    </w:p>
    <w:p w14:paraId="6FEE1C14" w14:textId="4811F906" w:rsidR="00AE20EF" w:rsidRDefault="000D0D42" w:rsidP="00DB0A9B">
      <w:pPr>
        <w:pStyle w:val="BodyText3"/>
      </w:pPr>
      <w:ins w:id="7" w:author="Author">
        <w:r w:rsidRPr="00DB0A9B">
          <w:t>“</w:t>
        </w:r>
        <w:r w:rsidR="00293E3F" w:rsidRPr="00DB0A9B">
          <w:t>According to NRC Inspection Manual Chapter (IMC) 0609</w:t>
        </w:r>
        <w:r w:rsidR="008C0E6F">
          <w:t>, Attachment 2</w:t>
        </w:r>
        <w:r w:rsidR="00293E3F" w:rsidRPr="00DB0A9B">
          <w:t xml:space="preserve">, appeal rights only apply to those licensees that have either attended a </w:t>
        </w:r>
        <w:r w:rsidR="00B455A6">
          <w:t>R</w:t>
        </w:r>
        <w:r w:rsidR="00293E3F" w:rsidRPr="00DB0A9B">
          <w:t xml:space="preserve">egulatory </w:t>
        </w:r>
        <w:r w:rsidR="00B455A6">
          <w:t>C</w:t>
        </w:r>
        <w:r w:rsidR="00293E3F" w:rsidRPr="00DB0A9B">
          <w:t>onference or submitted a written</w:t>
        </w:r>
        <w:r w:rsidR="00DB0A9B" w:rsidRPr="00DB0A9B">
          <w:t xml:space="preserve"> response to the preliminary determination letter.</w:t>
        </w:r>
        <w:r w:rsidR="007F56F9">
          <w:t xml:space="preserve"> </w:t>
        </w:r>
        <w:r w:rsidR="005E266D">
          <w:t>Therefore, th</w:t>
        </w:r>
        <w:r w:rsidR="00A27381">
          <w:t>is</w:t>
        </w:r>
        <w:r w:rsidR="005E266D">
          <w:t xml:space="preserve"> final significance determination cannot be appealed.</w:t>
        </w:r>
        <w:r w:rsidR="00DB0A9B" w:rsidRPr="00DB0A9B">
          <w:t>”</w:t>
        </w:r>
      </w:ins>
    </w:p>
    <w:p w14:paraId="0BEB0717" w14:textId="77777777" w:rsidR="009041BC" w:rsidRPr="00D8019C" w:rsidRDefault="00CA2426" w:rsidP="008A1416">
      <w:pPr>
        <w:pStyle w:val="Heading1"/>
      </w:pPr>
      <w:r w:rsidRPr="00D8019C">
        <w:lastRenderedPageBreak/>
        <w:t>0609.02-0</w:t>
      </w:r>
      <w:r w:rsidR="009041BC" w:rsidRPr="00D8019C">
        <w:t>5</w:t>
      </w:r>
      <w:r w:rsidR="009041BC" w:rsidRPr="00D8019C">
        <w:tab/>
      </w:r>
      <w:r w:rsidR="00F756BC" w:rsidRPr="00D8019C">
        <w:t>APPEAL PROCESS</w:t>
      </w:r>
    </w:p>
    <w:p w14:paraId="6C1F455D" w14:textId="64A54038" w:rsidR="009041BC" w:rsidRPr="00D8019C" w:rsidRDefault="009041BC" w:rsidP="00636994">
      <w:pPr>
        <w:pStyle w:val="BodyText"/>
        <w:numPr>
          <w:ilvl w:val="0"/>
          <w:numId w:val="9"/>
        </w:numPr>
      </w:pPr>
      <w:r w:rsidRPr="00D8019C">
        <w:t xml:space="preserve">The licensee must submit its letter of appeal to the Regional Administrator (RA) </w:t>
      </w:r>
      <w:r w:rsidR="00B1499E" w:rsidRPr="00D8019C">
        <w:t>or</w:t>
      </w:r>
      <w:r w:rsidR="007146A6" w:rsidRPr="00D8019C">
        <w:t xml:space="preserve"> to the</w:t>
      </w:r>
      <w:r w:rsidR="00B1499E" w:rsidRPr="00D8019C">
        <w:t xml:space="preserve"> NRC Office Director </w:t>
      </w:r>
      <w:r w:rsidR="007146A6" w:rsidRPr="00D8019C">
        <w:t>responsible for the inspection</w:t>
      </w:r>
      <w:r w:rsidR="0071147E" w:rsidRPr="00D8019C">
        <w:t xml:space="preserve"> w</w:t>
      </w:r>
      <w:r w:rsidRPr="00D8019C">
        <w:t>ithin 30 calendar days of the date of the transmittal letter</w:t>
      </w:r>
      <w:ins w:id="8" w:author="Author">
        <w:r w:rsidR="00127DBB">
          <w:t xml:space="preserve"> </w:t>
        </w:r>
        <w:r w:rsidR="005072E7">
          <w:t>containing the final significance determination</w:t>
        </w:r>
      </w:ins>
      <w:r w:rsidRPr="00D8019C">
        <w:t>.</w:t>
      </w:r>
    </w:p>
    <w:p w14:paraId="644231B7" w14:textId="02412186" w:rsidR="009041BC" w:rsidRPr="00D8019C" w:rsidRDefault="009041BC" w:rsidP="00636994">
      <w:pPr>
        <w:pStyle w:val="BodyText"/>
        <w:numPr>
          <w:ilvl w:val="0"/>
          <w:numId w:val="9"/>
        </w:numPr>
      </w:pPr>
      <w:r w:rsidRPr="00D8019C">
        <w:t xml:space="preserve">The RA </w:t>
      </w:r>
      <w:r w:rsidR="00B1499E" w:rsidRPr="00D8019C">
        <w:t xml:space="preserve">or responsible NRC Office Director </w:t>
      </w:r>
      <w:r w:rsidRPr="00D8019C">
        <w:t>should determine within 30 calendar days of the receipt of the licensee</w:t>
      </w:r>
      <w:r w:rsidR="007B6BBA" w:rsidRPr="00D8019C">
        <w:t>’</w:t>
      </w:r>
      <w:r w:rsidRPr="00D8019C">
        <w:t xml:space="preserve">s appeal request whether the appeal meets the above merit guidelines. Following the determination, but still within the 30 calendar days, the RA </w:t>
      </w:r>
      <w:r w:rsidR="007146A6" w:rsidRPr="00D8019C">
        <w:t xml:space="preserve">or responsible NRC Office Director </w:t>
      </w:r>
      <w:r w:rsidRPr="00D8019C">
        <w:t xml:space="preserve">should inform the licensee in writing of the decision and its basis. </w:t>
      </w:r>
      <w:r w:rsidR="003A46B9" w:rsidRPr="00D8019C">
        <w:t xml:space="preserve">If the decision is not to accept the appeal, the basis in the written letter should specifically address which appeal criteria were not met and </w:t>
      </w:r>
      <w:r w:rsidR="004A605B" w:rsidRPr="00D8019C">
        <w:t>why</w:t>
      </w:r>
      <w:r w:rsidR="003A46B9" w:rsidRPr="00D8019C">
        <w:t xml:space="preserve">. </w:t>
      </w:r>
      <w:r w:rsidR="004A605B" w:rsidRPr="00D8019C">
        <w:t xml:space="preserve">For example, if the appeal is not accepted because the information in the appeal had already been considered, the letter should describe how the information was previously considered. </w:t>
      </w:r>
      <w:r w:rsidR="00711622" w:rsidRPr="00D8019C">
        <w:t xml:space="preserve">The Director or Deputy Director of the Division of </w:t>
      </w:r>
      <w:r w:rsidR="0071147E" w:rsidRPr="00D8019C">
        <w:t>Reactor Oversight</w:t>
      </w:r>
      <w:r w:rsidR="00711622" w:rsidRPr="00D8019C">
        <w:t xml:space="preserve"> </w:t>
      </w:r>
      <w:r w:rsidR="00EF4B85" w:rsidRPr="00D8019C">
        <w:t>in</w:t>
      </w:r>
      <w:r w:rsidR="00711622" w:rsidRPr="00D8019C">
        <w:t xml:space="preserve"> </w:t>
      </w:r>
      <w:ins w:id="9" w:author="Author">
        <w:r w:rsidR="00675811">
          <w:t>the Office of Nuclear Reactor Regulation (</w:t>
        </w:r>
      </w:ins>
      <w:r w:rsidRPr="00D8019C">
        <w:t>NRR</w:t>
      </w:r>
      <w:ins w:id="10" w:author="Author">
        <w:r w:rsidR="00675811">
          <w:t>)</w:t>
        </w:r>
      </w:ins>
      <w:r w:rsidRPr="00D8019C">
        <w:t xml:space="preserve"> </w:t>
      </w:r>
      <w:r w:rsidR="00711622" w:rsidRPr="00D8019C">
        <w:t>and</w:t>
      </w:r>
      <w:ins w:id="11" w:author="Author">
        <w:r w:rsidR="00ED6A67">
          <w:t xml:space="preserve">, for </w:t>
        </w:r>
        <w:r w:rsidR="00730AC7">
          <w:t>emergency preparedness or security issues</w:t>
        </w:r>
        <w:r w:rsidR="00BD5C69">
          <w:t>,</w:t>
        </w:r>
      </w:ins>
      <w:r w:rsidRPr="00D8019C">
        <w:t xml:space="preserve"> </w:t>
      </w:r>
      <w:r w:rsidR="00711622" w:rsidRPr="00D8019C">
        <w:t xml:space="preserve">the </w:t>
      </w:r>
      <w:r w:rsidR="005E0153" w:rsidRPr="00D8019C">
        <w:t xml:space="preserve">applicable Division </w:t>
      </w:r>
      <w:r w:rsidR="00711622" w:rsidRPr="00D8019C">
        <w:t xml:space="preserve">Director or Deputy </w:t>
      </w:r>
      <w:r w:rsidR="005E0153" w:rsidRPr="00D8019C">
        <w:t xml:space="preserve">Division </w:t>
      </w:r>
      <w:r w:rsidR="00711622" w:rsidRPr="00D8019C">
        <w:t xml:space="preserve">Director </w:t>
      </w:r>
      <w:r w:rsidR="00EF4B85" w:rsidRPr="00D8019C">
        <w:t>in</w:t>
      </w:r>
      <w:r w:rsidR="00711622" w:rsidRPr="00D8019C">
        <w:t xml:space="preserve"> </w:t>
      </w:r>
      <w:ins w:id="12" w:author="Author">
        <w:r w:rsidR="00675811">
          <w:t>the Office of Nuclear Security and Incident Response (</w:t>
        </w:r>
      </w:ins>
      <w:r w:rsidR="000D019A" w:rsidRPr="00D8019C">
        <w:t>NSIR</w:t>
      </w:r>
      <w:ins w:id="13" w:author="Author">
        <w:r w:rsidR="00675811">
          <w:t>)</w:t>
        </w:r>
      </w:ins>
      <w:r w:rsidR="000D019A" w:rsidRPr="00D8019C">
        <w:t xml:space="preserve"> </w:t>
      </w:r>
      <w:r w:rsidRPr="00D8019C">
        <w:t xml:space="preserve">should concur on the </w:t>
      </w:r>
      <w:r w:rsidR="003A46B9" w:rsidRPr="00D8019C">
        <w:t xml:space="preserve">letter transmitting the </w:t>
      </w:r>
      <w:r w:rsidRPr="00D8019C">
        <w:t>decision</w:t>
      </w:r>
      <w:r w:rsidR="004953E2" w:rsidRPr="00D8019C">
        <w:t xml:space="preserve"> (accept or not accept appeal)</w:t>
      </w:r>
      <w:r w:rsidRPr="00D8019C">
        <w:t>.</w:t>
      </w:r>
      <w:r w:rsidR="00CE0AA3" w:rsidRPr="00D8019C">
        <w:t xml:space="preserve"> The RA</w:t>
      </w:r>
      <w:r w:rsidR="000B06CE" w:rsidRPr="00D8019C">
        <w:t xml:space="preserve">, </w:t>
      </w:r>
      <w:r w:rsidR="00CE0AA3" w:rsidRPr="00D8019C">
        <w:t xml:space="preserve">the Director of NRR, </w:t>
      </w:r>
      <w:r w:rsidR="000B06CE" w:rsidRPr="00D8019C">
        <w:t>and</w:t>
      </w:r>
      <w:ins w:id="14" w:author="Author">
        <w:r w:rsidR="004D7C97">
          <w:t>, for eme</w:t>
        </w:r>
        <w:r w:rsidR="00BD5C69">
          <w:t>rgency preparedness or security issues,</w:t>
        </w:r>
      </w:ins>
      <w:r w:rsidR="00CE0AA3" w:rsidRPr="00D8019C">
        <w:t xml:space="preserve"> the Director of NSIR should also concur on the letter transmitting the decision not to accept the appeal.</w:t>
      </w:r>
    </w:p>
    <w:p w14:paraId="18AE5DAE" w14:textId="43414858" w:rsidR="00BA0BB4" w:rsidRPr="00D8019C" w:rsidRDefault="009041BC" w:rsidP="00636994">
      <w:pPr>
        <w:pStyle w:val="BodyText"/>
        <w:numPr>
          <w:ilvl w:val="0"/>
          <w:numId w:val="9"/>
        </w:numPr>
      </w:pPr>
      <w:r w:rsidRPr="00D8019C">
        <w:t xml:space="preserve">If the appeal is accepted, the associated review and written notification to the licensee stating the results of the appeal review should be </w:t>
      </w:r>
      <w:ins w:id="15" w:author="Author">
        <w:r w:rsidR="000F7D8A">
          <w:t>completed</w:t>
        </w:r>
        <w:r w:rsidR="00BC30BB">
          <w:t xml:space="preserve"> within</w:t>
        </w:r>
      </w:ins>
      <w:r w:rsidRPr="00D8019C">
        <w:t xml:space="preserve"> </w:t>
      </w:r>
      <w:ins w:id="16" w:author="Author">
        <w:r w:rsidR="001C17A2">
          <w:t>45</w:t>
        </w:r>
      </w:ins>
      <w:r w:rsidRPr="00D8019C">
        <w:t xml:space="preserve"> calendar days following the acceptance of the appeal. The RA </w:t>
      </w:r>
      <w:r w:rsidR="007146A6" w:rsidRPr="00D8019C">
        <w:t xml:space="preserve">or responsible NRC Office Director </w:t>
      </w:r>
      <w:r w:rsidRPr="00D8019C">
        <w:t xml:space="preserve">will </w:t>
      </w:r>
      <w:ins w:id="17" w:author="Author">
        <w:r w:rsidR="00615699">
          <w:t>designate</w:t>
        </w:r>
      </w:ins>
      <w:r w:rsidRPr="00D8019C">
        <w:t xml:space="preserve"> an appeal panel consisting of, at a minimum, two technical experts in the cornerstone being discussed and an enforcement specialist. The RA </w:t>
      </w:r>
      <w:r w:rsidR="007146A6" w:rsidRPr="00D8019C">
        <w:t xml:space="preserve">or responsible NRC Office Director </w:t>
      </w:r>
      <w:r w:rsidRPr="00D8019C">
        <w:t>may also request representation by the Office of General Counsel</w:t>
      </w:r>
      <w:ins w:id="18" w:author="Author">
        <w:r w:rsidR="00FA23D1">
          <w:t xml:space="preserve"> (OGC)</w:t>
        </w:r>
      </w:ins>
      <w:r w:rsidRPr="00D8019C">
        <w:t xml:space="preserve">. </w:t>
      </w:r>
      <w:ins w:id="19" w:author="Author">
        <w:r w:rsidR="00CA2643" w:rsidRPr="00CA2643">
          <w:t xml:space="preserve">The technical experts should have risk analysis experience (typically one from </w:t>
        </w:r>
        <w:r w:rsidR="003E7322">
          <w:t>the region</w:t>
        </w:r>
        <w:r w:rsidR="00CA2643" w:rsidRPr="00CA2643">
          <w:t xml:space="preserve"> that issued the </w:t>
        </w:r>
        <w:r w:rsidR="00B23E00">
          <w:t>greater-than-Green</w:t>
        </w:r>
        <w:r w:rsidR="00CA2643" w:rsidRPr="00CA2643">
          <w:t xml:space="preserve"> finding and one from headquarters). Other staff with related technical expertise and experience with the applicable IMC 0</w:t>
        </w:r>
        <w:r w:rsidR="003E7322">
          <w:t>6</w:t>
        </w:r>
        <w:r w:rsidR="00CA2643" w:rsidRPr="00CA2643">
          <w:t xml:space="preserve">09 </w:t>
        </w:r>
        <w:r w:rsidR="003D46DB">
          <w:t>guidance</w:t>
        </w:r>
        <w:r w:rsidR="00CA2643" w:rsidRPr="00CA2643">
          <w:t xml:space="preserve"> may also be designated to support the review of the appeal.</w:t>
        </w:r>
        <w:r w:rsidR="00CA2643">
          <w:t xml:space="preserve"> </w:t>
        </w:r>
      </w:ins>
      <w:r w:rsidRPr="00D8019C">
        <w:t xml:space="preserve">At least one panel member </w:t>
      </w:r>
      <w:ins w:id="20" w:author="Author">
        <w:r w:rsidR="0025223C">
          <w:t>must</w:t>
        </w:r>
      </w:ins>
      <w:r w:rsidRPr="00D8019C">
        <w:t xml:space="preserve"> not have had prior involvement with the significance determination under appeal. The principal purpose of the panel is to arrive at a consensus regarding the validity of the licensee</w:t>
      </w:r>
      <w:r w:rsidR="007B6BBA" w:rsidRPr="00D8019C">
        <w:t>’</w:t>
      </w:r>
      <w:r w:rsidRPr="00D8019C">
        <w:t>s appeal.</w:t>
      </w:r>
    </w:p>
    <w:p w14:paraId="6DF08616" w14:textId="03EF72F7" w:rsidR="00B63760" w:rsidRPr="00D8019C" w:rsidRDefault="00B63760" w:rsidP="00636994">
      <w:pPr>
        <w:pStyle w:val="BodyText"/>
        <w:numPr>
          <w:ilvl w:val="0"/>
          <w:numId w:val="9"/>
        </w:numPr>
      </w:pPr>
      <w:r w:rsidRPr="00D8019C">
        <w:t>If an appeal was accepted for review, the licensee may request a public meeting to present the information in</w:t>
      </w:r>
      <w:r w:rsidR="00AE1E20" w:rsidRPr="00D8019C">
        <w:t>cluded in</w:t>
      </w:r>
      <w:r w:rsidRPr="00D8019C">
        <w:t xml:space="preserve"> their appeal submittal. </w:t>
      </w:r>
      <w:r w:rsidR="009D510A" w:rsidRPr="00D8019C">
        <w:t xml:space="preserve">The meeting should be scheduled to occur within </w:t>
      </w:r>
      <w:ins w:id="21" w:author="Author">
        <w:r w:rsidR="001C17A2">
          <w:t>15</w:t>
        </w:r>
      </w:ins>
      <w:r w:rsidR="009D510A" w:rsidRPr="00D8019C">
        <w:t xml:space="preserve"> calendar days of the licensee receiving notification that the appeal request has been accepted for review. </w:t>
      </w:r>
      <w:r w:rsidR="00AE1E20" w:rsidRPr="00D8019C">
        <w:t>Any information presented at the public meeting shall have merit consistent with the limitations for appeals. Any information presented at the public meeting should have been included in the original letter from the licensee requesting an appeal.</w:t>
      </w:r>
    </w:p>
    <w:p w14:paraId="384543B4" w14:textId="56698B76" w:rsidR="00BA0BB4" w:rsidRPr="00D8019C" w:rsidRDefault="009041BC" w:rsidP="00636994">
      <w:pPr>
        <w:pStyle w:val="BodyText"/>
        <w:numPr>
          <w:ilvl w:val="0"/>
          <w:numId w:val="9"/>
        </w:numPr>
      </w:pPr>
      <w:r w:rsidRPr="00D8019C">
        <w:t>The appeal panel will review the inspection finding, its significance characterization and basis, any new information that was being developed at the time of the Regulatory Conference, and the licensee</w:t>
      </w:r>
      <w:r w:rsidR="007B6BBA" w:rsidRPr="00D8019C">
        <w:t>’</w:t>
      </w:r>
      <w:r w:rsidRPr="00D8019C">
        <w:t>s points of contention. The panel will conduct its review based only on docketed information either provided by the licensee, issued by the staff, or otherwise publicly available. The panel may recommend one of the following:</w:t>
      </w:r>
    </w:p>
    <w:p w14:paraId="31169B54" w14:textId="77777777" w:rsidR="009041BC" w:rsidRPr="00D8019C" w:rsidRDefault="009041BC" w:rsidP="00636994">
      <w:pPr>
        <w:pStyle w:val="BodyText"/>
        <w:numPr>
          <w:ilvl w:val="1"/>
          <w:numId w:val="9"/>
        </w:numPr>
      </w:pPr>
      <w:r w:rsidRPr="00D8019C">
        <w:t>No further action and the significance determination is unchanged, or</w:t>
      </w:r>
    </w:p>
    <w:p w14:paraId="197A5F7E" w14:textId="0B1C0957" w:rsidR="009041BC" w:rsidRPr="00D8019C" w:rsidRDefault="00AB071C" w:rsidP="00636994">
      <w:pPr>
        <w:pStyle w:val="BodyText"/>
        <w:numPr>
          <w:ilvl w:val="1"/>
          <w:numId w:val="9"/>
        </w:numPr>
      </w:pPr>
      <w:r>
        <w:lastRenderedPageBreak/>
        <w:t>M</w:t>
      </w:r>
      <w:r w:rsidR="009041BC" w:rsidRPr="00D8019C">
        <w:t>ore detailed justification of the basis for the significance determination is required, or</w:t>
      </w:r>
    </w:p>
    <w:p w14:paraId="62634436" w14:textId="7194672E" w:rsidR="00BA0BB4" w:rsidRPr="00D8019C" w:rsidRDefault="00AB071C" w:rsidP="00636994">
      <w:pPr>
        <w:pStyle w:val="BodyText"/>
        <w:numPr>
          <w:ilvl w:val="1"/>
          <w:numId w:val="9"/>
        </w:numPr>
      </w:pPr>
      <w:r>
        <w:t>C</w:t>
      </w:r>
      <w:r w:rsidR="009041BC" w:rsidRPr="00D8019C">
        <w:t>hange the significance determination (either increase or decrease), as appropriate.</w:t>
      </w:r>
    </w:p>
    <w:p w14:paraId="537341DD" w14:textId="69A202D8" w:rsidR="009041BC" w:rsidRPr="00D8019C" w:rsidRDefault="009041BC" w:rsidP="00C6003A">
      <w:pPr>
        <w:pStyle w:val="BodyText3"/>
      </w:pPr>
      <w:r w:rsidRPr="00D8019C">
        <w:t>The panel may also recommend changes to the SDP, regardless of whether such changes would affect the outcome of the appeal under review.</w:t>
      </w:r>
    </w:p>
    <w:p w14:paraId="6A856D7B" w14:textId="576B7C45" w:rsidR="009041BC" w:rsidRPr="00D8019C" w:rsidRDefault="009041BC" w:rsidP="00636994">
      <w:pPr>
        <w:pStyle w:val="BodyText"/>
        <w:numPr>
          <w:ilvl w:val="0"/>
          <w:numId w:val="9"/>
        </w:numPr>
      </w:pPr>
      <w:r w:rsidRPr="00D8019C">
        <w:t xml:space="preserve">The appeal panel will provide </w:t>
      </w:r>
      <w:r w:rsidR="00666F91" w:rsidRPr="00D8019C">
        <w:t>its</w:t>
      </w:r>
      <w:r w:rsidRPr="00D8019C">
        <w:t xml:space="preserve"> conclusions to the SERP in writing. Within 10 working days of the date of the appeal panel</w:t>
      </w:r>
      <w:r w:rsidR="007B6BBA" w:rsidRPr="00D8019C">
        <w:t>’</w:t>
      </w:r>
      <w:r w:rsidRPr="00D8019C">
        <w:t xml:space="preserve">s conclusions, the SERP will consider the results of the appeal panel. The SERP will provide the results of their review to the RA, and to the Director of NRR, </w:t>
      </w:r>
      <w:r w:rsidR="009522B3" w:rsidRPr="00D8019C">
        <w:t>and</w:t>
      </w:r>
      <w:ins w:id="22" w:author="Author">
        <w:r w:rsidR="0005191C">
          <w:t>, for emergency preparedness or security issues,</w:t>
        </w:r>
      </w:ins>
      <w:r w:rsidRPr="00D8019C">
        <w:t xml:space="preserve"> the Director of NSIR</w:t>
      </w:r>
      <w:r w:rsidR="007C5A96" w:rsidRPr="00D8019C">
        <w:t xml:space="preserve">, </w:t>
      </w:r>
      <w:r w:rsidRPr="00D8019C">
        <w:t>within 5 working days.</w:t>
      </w:r>
    </w:p>
    <w:p w14:paraId="174BDF96" w14:textId="35A6AE5C" w:rsidR="00187415" w:rsidRPr="00D8019C" w:rsidRDefault="009041BC" w:rsidP="009A4763">
      <w:pPr>
        <w:pStyle w:val="BodyText"/>
      </w:pPr>
      <w:r w:rsidRPr="00D8019C">
        <w:t xml:space="preserve">Within </w:t>
      </w:r>
      <w:r w:rsidR="005D51FA">
        <w:t>5</w:t>
      </w:r>
      <w:r w:rsidRPr="00D8019C">
        <w:t xml:space="preserve"> working days of receiving the final recommendation memorandum, the RA and the Director of NRR, </w:t>
      </w:r>
      <w:r w:rsidR="009522B3" w:rsidRPr="00D8019C">
        <w:t>and</w:t>
      </w:r>
      <w:ins w:id="23" w:author="Author">
        <w:r w:rsidR="00FD517C">
          <w:t>, for emergency preparedness of security issues</w:t>
        </w:r>
        <w:r w:rsidR="00D66D17">
          <w:t>,</w:t>
        </w:r>
      </w:ins>
      <w:r w:rsidRPr="00D8019C">
        <w:t xml:space="preserve"> the Director of NSIR will confer and jointly agree on the final decision</w:t>
      </w:r>
      <w:r w:rsidR="008B0F20" w:rsidRPr="00D8019C">
        <w:t xml:space="preserve"> </w:t>
      </w:r>
      <w:r w:rsidR="001B11AC" w:rsidRPr="00D8019C">
        <w:t xml:space="preserve">and obtain concurrence </w:t>
      </w:r>
      <w:r w:rsidR="00746990" w:rsidRPr="00D8019C">
        <w:t xml:space="preserve">from Director of </w:t>
      </w:r>
      <w:ins w:id="24" w:author="Author">
        <w:r w:rsidR="00FA23D1">
          <w:t>the Office of Enforcement (</w:t>
        </w:r>
      </w:ins>
      <w:r w:rsidR="00746990" w:rsidRPr="00D8019C">
        <w:t>OE</w:t>
      </w:r>
      <w:ins w:id="25" w:author="Author">
        <w:r w:rsidR="00FA23D1">
          <w:t>)</w:t>
        </w:r>
      </w:ins>
      <w:r w:rsidRPr="00D8019C">
        <w:t xml:space="preserve">. Subsequently the RA </w:t>
      </w:r>
      <w:r w:rsidR="007146A6" w:rsidRPr="00D8019C">
        <w:t xml:space="preserve">or responsible NRC Office Director </w:t>
      </w:r>
      <w:r w:rsidRPr="00D8019C">
        <w:t>will notify the licensee in writing of the final agency position.</w:t>
      </w:r>
      <w:r w:rsidR="004F4082" w:rsidRPr="00D8019C">
        <w:t xml:space="preserve"> Both the RA and the responsible NRC Office Director</w:t>
      </w:r>
      <w:r w:rsidR="0091198F" w:rsidRPr="00D8019C">
        <w:t>(s)</w:t>
      </w:r>
      <w:r w:rsidR="004F4082" w:rsidRPr="00D8019C">
        <w:t xml:space="preserve"> should concur on this correspondence.</w:t>
      </w:r>
    </w:p>
    <w:p w14:paraId="62E17D77" w14:textId="44298C60" w:rsidR="009041BC" w:rsidRPr="00D8019C" w:rsidRDefault="009041BC" w:rsidP="009A4763">
      <w:pPr>
        <w:pStyle w:val="BodyText"/>
      </w:pPr>
      <w:r w:rsidRPr="00D8019C">
        <w:t>The result</w:t>
      </w:r>
      <w:r w:rsidR="004F4082" w:rsidRPr="00D8019C">
        <w:t xml:space="preserve">s </w:t>
      </w:r>
      <w:r w:rsidRPr="00D8019C">
        <w:t xml:space="preserve">of the appeal process are final with no further avenues for appeal within the </w:t>
      </w:r>
      <w:r w:rsidR="00EC6FAF">
        <w:t>SDP</w:t>
      </w:r>
      <w:r w:rsidRPr="00D8019C">
        <w:t>.</w:t>
      </w:r>
    </w:p>
    <w:p w14:paraId="0A7A3F6C" w14:textId="425B7298" w:rsidR="009041BC" w:rsidRDefault="009041BC" w:rsidP="009A4763">
      <w:pPr>
        <w:pStyle w:val="END"/>
      </w:pPr>
      <w:r w:rsidRPr="00D8019C">
        <w:t>END</w:t>
      </w:r>
    </w:p>
    <w:p w14:paraId="4948103A" w14:textId="1F8F4AA5" w:rsidR="00AE788E" w:rsidRPr="00AE788E" w:rsidRDefault="00AE788E" w:rsidP="009B4613">
      <w:pPr>
        <w:pStyle w:val="BodyText2"/>
      </w:pPr>
      <w:ins w:id="26" w:author="Author">
        <w:r>
          <w:t>L</w:t>
        </w:r>
        <w:r w:rsidR="00635388">
          <w:t>ist of Attachments:</w:t>
        </w:r>
        <w:r w:rsidR="00635388">
          <w:br/>
          <w:t>Attachment</w:t>
        </w:r>
        <w:r w:rsidR="00076FFC">
          <w:t> </w:t>
        </w:r>
        <w:r w:rsidR="00635388">
          <w:t>1: Revision History for IMC 0609 Attachment</w:t>
        </w:r>
        <w:r w:rsidR="00076FFC">
          <w:t> </w:t>
        </w:r>
        <w:r w:rsidR="00635388">
          <w:t>2</w:t>
        </w:r>
      </w:ins>
    </w:p>
    <w:p w14:paraId="0EDFBAD9" w14:textId="77777777" w:rsidR="009041BC" w:rsidRPr="00D8019C" w:rsidRDefault="009041BC" w:rsidP="00D8019C">
      <w:pPr>
        <w:sectPr w:rsidR="009041BC" w:rsidRPr="00D8019C" w:rsidSect="00F65DAB">
          <w:footerReference w:type="default" r:id="rId11"/>
          <w:type w:val="continuous"/>
          <w:pgSz w:w="12240" w:h="15840" w:code="1"/>
          <w:pgMar w:top="1440" w:right="1440" w:bottom="1440" w:left="1440" w:header="720" w:footer="720" w:gutter="0"/>
          <w:pgNumType w:start="1"/>
          <w:cols w:space="720"/>
          <w:noEndnote/>
          <w:docGrid w:linePitch="326"/>
        </w:sectPr>
      </w:pPr>
    </w:p>
    <w:p w14:paraId="11CADAC2" w14:textId="09AC2FAC" w:rsidR="009041BC" w:rsidRPr="00D8019C" w:rsidRDefault="009041BC" w:rsidP="00B664A8">
      <w:pPr>
        <w:pStyle w:val="attachmenttitle"/>
      </w:pPr>
      <w:r w:rsidRPr="00D8019C">
        <w:lastRenderedPageBreak/>
        <w:t>A</w:t>
      </w:r>
      <w:r w:rsidR="00B2141D" w:rsidRPr="00D8019C">
        <w:t>ttachment</w:t>
      </w:r>
      <w:r w:rsidR="00076FFC">
        <w:t> </w:t>
      </w:r>
      <w:r w:rsidRPr="00D8019C">
        <w:t>1</w:t>
      </w:r>
      <w:r w:rsidR="00B2141D" w:rsidRPr="00D8019C">
        <w:t xml:space="preserve">: </w:t>
      </w:r>
      <w:r w:rsidRPr="00D8019C">
        <w:t xml:space="preserve">Revision History </w:t>
      </w:r>
      <w:r w:rsidR="00DC7DE4" w:rsidRPr="00D8019C">
        <w:t>f</w:t>
      </w:r>
      <w:r w:rsidRPr="00D8019C">
        <w:t>or IMC</w:t>
      </w:r>
      <w:r w:rsidR="00C35790" w:rsidRPr="00D8019C">
        <w:t xml:space="preserve"> 0609</w:t>
      </w:r>
      <w:r w:rsidR="008550AB" w:rsidRPr="00D8019C">
        <w:t xml:space="preserve"> </w:t>
      </w:r>
      <w:r w:rsidR="00B2141D" w:rsidRPr="00D8019C">
        <w:t>Attachment</w:t>
      </w:r>
      <w:r w:rsidR="00076FFC">
        <w:t> </w:t>
      </w:r>
      <w:r w:rsidR="00B2141D" w:rsidRPr="00D8019C">
        <w:t>2</w:t>
      </w:r>
    </w:p>
    <w:tbl>
      <w:tblPr>
        <w:tblStyle w:val="IM"/>
        <w:tblW w:w="12960" w:type="dxa"/>
        <w:tblLayout w:type="fixed"/>
        <w:tblLook w:val="0000" w:firstRow="0" w:lastRow="0" w:firstColumn="0" w:lastColumn="0" w:noHBand="0" w:noVBand="0"/>
      </w:tblPr>
      <w:tblGrid>
        <w:gridCol w:w="1431"/>
        <w:gridCol w:w="1624"/>
        <w:gridCol w:w="5670"/>
        <w:gridCol w:w="1890"/>
        <w:gridCol w:w="2345"/>
      </w:tblGrid>
      <w:tr w:rsidR="004153DC" w:rsidRPr="00D8019C" w14:paraId="4A5A97FA" w14:textId="77777777" w:rsidTr="003F2ACF">
        <w:tc>
          <w:tcPr>
            <w:tcW w:w="1431" w:type="dxa"/>
          </w:tcPr>
          <w:p w14:paraId="4BACB49F" w14:textId="77777777" w:rsidR="00CD51FA" w:rsidRPr="00D8019C" w:rsidRDefault="00CD51FA" w:rsidP="003C652F">
            <w:pPr>
              <w:pStyle w:val="BodyText-table"/>
            </w:pPr>
            <w:r w:rsidRPr="00D8019C">
              <w:t>Commitment Tracking Number</w:t>
            </w:r>
          </w:p>
        </w:tc>
        <w:tc>
          <w:tcPr>
            <w:tcW w:w="1624" w:type="dxa"/>
          </w:tcPr>
          <w:p w14:paraId="2176C90D" w14:textId="77777777" w:rsidR="00CD51FA" w:rsidRPr="00D8019C" w:rsidRDefault="00CD51FA" w:rsidP="003C652F">
            <w:pPr>
              <w:pStyle w:val="BodyText-table"/>
            </w:pPr>
            <w:r w:rsidRPr="00D8019C">
              <w:t>Accession Number</w:t>
            </w:r>
          </w:p>
          <w:p w14:paraId="650BACB2" w14:textId="77777777" w:rsidR="00CD51FA" w:rsidRPr="00D8019C" w:rsidRDefault="00CD51FA" w:rsidP="003C652F">
            <w:pPr>
              <w:pStyle w:val="BodyText-table"/>
            </w:pPr>
            <w:r w:rsidRPr="00D8019C">
              <w:t>Issue Date</w:t>
            </w:r>
          </w:p>
          <w:p w14:paraId="0BED129E" w14:textId="77777777" w:rsidR="00CD51FA" w:rsidRPr="00D8019C" w:rsidRDefault="00CD51FA" w:rsidP="003C652F">
            <w:pPr>
              <w:pStyle w:val="BodyText-table"/>
            </w:pPr>
            <w:r w:rsidRPr="00D8019C">
              <w:t>Change Notice</w:t>
            </w:r>
          </w:p>
        </w:tc>
        <w:tc>
          <w:tcPr>
            <w:tcW w:w="5670" w:type="dxa"/>
          </w:tcPr>
          <w:p w14:paraId="2E26AFA7" w14:textId="77777777" w:rsidR="00CD51FA" w:rsidRPr="00D8019C" w:rsidRDefault="00CD51FA" w:rsidP="003C652F">
            <w:pPr>
              <w:pStyle w:val="BodyText-table"/>
            </w:pPr>
            <w:r w:rsidRPr="00D8019C">
              <w:t>Description of Change</w:t>
            </w:r>
          </w:p>
          <w:p w14:paraId="1D2D6BB8" w14:textId="77777777" w:rsidR="00CD51FA" w:rsidRPr="00D8019C" w:rsidRDefault="00CD51FA" w:rsidP="003C652F">
            <w:pPr>
              <w:pStyle w:val="BodyText-table"/>
            </w:pPr>
          </w:p>
        </w:tc>
        <w:tc>
          <w:tcPr>
            <w:tcW w:w="1890" w:type="dxa"/>
          </w:tcPr>
          <w:p w14:paraId="382E3351" w14:textId="77777777" w:rsidR="00CD51FA" w:rsidRPr="00D8019C" w:rsidRDefault="00CD51FA" w:rsidP="003C652F">
            <w:pPr>
              <w:pStyle w:val="BodyText-table"/>
            </w:pPr>
            <w:r w:rsidRPr="00D8019C">
              <w:t>Description of Training Required and Completion Date</w:t>
            </w:r>
          </w:p>
        </w:tc>
        <w:tc>
          <w:tcPr>
            <w:tcW w:w="2345" w:type="dxa"/>
          </w:tcPr>
          <w:p w14:paraId="6E2CEA04" w14:textId="77777777" w:rsidR="009B08EC" w:rsidRDefault="00CD51FA" w:rsidP="003C652F">
            <w:pPr>
              <w:pStyle w:val="BodyText-table"/>
            </w:pPr>
            <w:r w:rsidRPr="00D8019C">
              <w:t>Comment Resolution and Closed Feedback Form Accession Number</w:t>
            </w:r>
          </w:p>
          <w:p w14:paraId="6BD44B53" w14:textId="2A49D995" w:rsidR="00CD51FA" w:rsidRPr="00D8019C" w:rsidRDefault="00CD51FA" w:rsidP="003C652F">
            <w:pPr>
              <w:pStyle w:val="BodyText-table"/>
            </w:pPr>
            <w:r w:rsidRPr="00D8019C">
              <w:t>(Pre-Decisional, Non-Public Information)</w:t>
            </w:r>
          </w:p>
        </w:tc>
      </w:tr>
      <w:tr w:rsidR="004153DC" w:rsidRPr="00D8019C" w14:paraId="3691AEDF" w14:textId="77777777" w:rsidTr="003F2ACF">
        <w:trPr>
          <w:tblHeader w:val="0"/>
        </w:trPr>
        <w:tc>
          <w:tcPr>
            <w:tcW w:w="1431" w:type="dxa"/>
          </w:tcPr>
          <w:p w14:paraId="66A24C4F" w14:textId="4C136369" w:rsidR="00CD51FA" w:rsidRPr="00D8019C" w:rsidRDefault="00CD51FA" w:rsidP="003C652F">
            <w:pPr>
              <w:pStyle w:val="BodyText-table"/>
            </w:pPr>
          </w:p>
        </w:tc>
        <w:tc>
          <w:tcPr>
            <w:tcW w:w="1624" w:type="dxa"/>
          </w:tcPr>
          <w:p w14:paraId="7B5650E1" w14:textId="77777777" w:rsidR="00CD51FA" w:rsidRPr="00D8019C" w:rsidRDefault="00CD51FA" w:rsidP="003C652F">
            <w:pPr>
              <w:pStyle w:val="BodyText-table"/>
            </w:pPr>
            <w:r w:rsidRPr="00D8019C">
              <w:t>04/21/00</w:t>
            </w:r>
          </w:p>
          <w:p w14:paraId="2C0284E3" w14:textId="76AEA2EF" w:rsidR="00CD51FA" w:rsidRPr="00D8019C" w:rsidRDefault="00CD51FA" w:rsidP="003C652F">
            <w:pPr>
              <w:pStyle w:val="BodyText-table"/>
            </w:pPr>
            <w:r w:rsidRPr="00D8019C">
              <w:t>CN 00-007</w:t>
            </w:r>
          </w:p>
        </w:tc>
        <w:tc>
          <w:tcPr>
            <w:tcW w:w="5670" w:type="dxa"/>
          </w:tcPr>
          <w:p w14:paraId="51451CC3" w14:textId="1295DF67" w:rsidR="00CD51FA" w:rsidRPr="00D8019C" w:rsidRDefault="00CD51FA" w:rsidP="003C652F">
            <w:pPr>
              <w:pStyle w:val="BodyText-table"/>
            </w:pPr>
            <w:r w:rsidRPr="00D8019C">
              <w:t>Initial issuance. This manual chapter supports the New Reactor Oversight Program for the significance determination of findings. The significance determination process detailed in the manual chapter is designed to characterize the significance of inspection findings for the NRC licensee performance assessment process using risk insights as appropriate.</w:t>
            </w:r>
          </w:p>
        </w:tc>
        <w:tc>
          <w:tcPr>
            <w:tcW w:w="1890" w:type="dxa"/>
          </w:tcPr>
          <w:p w14:paraId="73D90A8C" w14:textId="7B9FC509" w:rsidR="00CD51FA" w:rsidRPr="00D8019C" w:rsidRDefault="00CD51FA" w:rsidP="003C652F">
            <w:pPr>
              <w:pStyle w:val="BodyText-table"/>
            </w:pPr>
          </w:p>
        </w:tc>
        <w:tc>
          <w:tcPr>
            <w:tcW w:w="2345" w:type="dxa"/>
          </w:tcPr>
          <w:p w14:paraId="2A37B7C4" w14:textId="408F93DD" w:rsidR="00CD51FA" w:rsidRPr="00D8019C" w:rsidRDefault="00CD51FA" w:rsidP="003C652F">
            <w:pPr>
              <w:pStyle w:val="BodyText-table"/>
            </w:pPr>
          </w:p>
        </w:tc>
      </w:tr>
      <w:tr w:rsidR="00321382" w:rsidRPr="00D8019C" w14:paraId="459B12E7" w14:textId="77777777" w:rsidTr="003F2ACF">
        <w:trPr>
          <w:tblHeader w:val="0"/>
        </w:trPr>
        <w:tc>
          <w:tcPr>
            <w:tcW w:w="1431" w:type="dxa"/>
          </w:tcPr>
          <w:p w14:paraId="3D758A36" w14:textId="558AFB9B" w:rsidR="00CD51FA" w:rsidRPr="00D8019C" w:rsidRDefault="00CD51FA" w:rsidP="003C652F">
            <w:pPr>
              <w:pStyle w:val="BodyText-table"/>
            </w:pPr>
          </w:p>
        </w:tc>
        <w:tc>
          <w:tcPr>
            <w:tcW w:w="1624" w:type="dxa"/>
          </w:tcPr>
          <w:p w14:paraId="0746FF44" w14:textId="77777777" w:rsidR="00CD51FA" w:rsidRPr="00D8019C" w:rsidRDefault="00CD51FA" w:rsidP="003C652F">
            <w:pPr>
              <w:pStyle w:val="BodyText-table"/>
            </w:pPr>
            <w:r w:rsidRPr="00D8019C">
              <w:t>08/16/01</w:t>
            </w:r>
          </w:p>
          <w:p w14:paraId="386EF634" w14:textId="00E038BD" w:rsidR="00CD51FA" w:rsidRPr="00D8019C" w:rsidRDefault="00CD51FA" w:rsidP="003C652F">
            <w:pPr>
              <w:pStyle w:val="BodyText-table"/>
            </w:pPr>
            <w:r w:rsidRPr="00D8019C">
              <w:t>CN 01-015</w:t>
            </w:r>
          </w:p>
        </w:tc>
        <w:tc>
          <w:tcPr>
            <w:tcW w:w="5670" w:type="dxa"/>
          </w:tcPr>
          <w:p w14:paraId="485E5EDA" w14:textId="1AA82CF1" w:rsidR="00CD51FA" w:rsidRPr="00D8019C" w:rsidRDefault="00CD51FA" w:rsidP="003C652F">
            <w:pPr>
              <w:pStyle w:val="BodyText-table"/>
            </w:pPr>
            <w:r w:rsidRPr="00D8019C">
              <w:t>IMC 0609.02 (Initial Assessment of Inspection Observations For SDP Entry) is deleted. The information contained in this attachment has been included in IMC 0610*, "Power Reactor Inspection Reports." IMC 0609.03 (Process For Appealing NRC Characterization of Inspection Findings (SDP Appeal Process)) has been renumbered and is now IMC 0609.02</w:t>
            </w:r>
            <w:r w:rsidR="0030518B">
              <w:t>.</w:t>
            </w:r>
          </w:p>
        </w:tc>
        <w:tc>
          <w:tcPr>
            <w:tcW w:w="1890" w:type="dxa"/>
          </w:tcPr>
          <w:p w14:paraId="5E31CEA7" w14:textId="34ED6DB9" w:rsidR="00CD51FA" w:rsidRPr="00D8019C" w:rsidRDefault="00CD51FA" w:rsidP="003C652F">
            <w:pPr>
              <w:pStyle w:val="BodyText-table"/>
            </w:pPr>
          </w:p>
        </w:tc>
        <w:tc>
          <w:tcPr>
            <w:tcW w:w="2345" w:type="dxa"/>
          </w:tcPr>
          <w:p w14:paraId="052DB590" w14:textId="13971B7E" w:rsidR="00CD51FA" w:rsidRPr="00D8019C" w:rsidRDefault="00CD51FA" w:rsidP="003C652F">
            <w:pPr>
              <w:pStyle w:val="BodyText-table"/>
            </w:pPr>
          </w:p>
        </w:tc>
      </w:tr>
      <w:tr w:rsidR="00B8288C" w:rsidRPr="00D8019C" w14:paraId="21A64C25" w14:textId="77777777" w:rsidTr="003F2ACF">
        <w:trPr>
          <w:tblHeader w:val="0"/>
        </w:trPr>
        <w:tc>
          <w:tcPr>
            <w:tcW w:w="1431" w:type="dxa"/>
          </w:tcPr>
          <w:p w14:paraId="3C95B307" w14:textId="3C62730D" w:rsidR="00B8288C" w:rsidRPr="00D8019C" w:rsidRDefault="00B8288C" w:rsidP="003C652F">
            <w:pPr>
              <w:pStyle w:val="BodyText-table"/>
            </w:pPr>
          </w:p>
        </w:tc>
        <w:tc>
          <w:tcPr>
            <w:tcW w:w="1624" w:type="dxa"/>
          </w:tcPr>
          <w:p w14:paraId="61F63DD8" w14:textId="77777777" w:rsidR="00B8288C" w:rsidRPr="00D8019C" w:rsidRDefault="00B8288C" w:rsidP="003C652F">
            <w:pPr>
              <w:pStyle w:val="BodyText-table"/>
            </w:pPr>
            <w:r w:rsidRPr="00D8019C">
              <w:t>04/30/02</w:t>
            </w:r>
          </w:p>
          <w:p w14:paraId="5601E1B1" w14:textId="3EAF6D72" w:rsidR="00B8288C" w:rsidRPr="00D8019C" w:rsidRDefault="00B8288C" w:rsidP="003C652F">
            <w:pPr>
              <w:pStyle w:val="BodyText-table"/>
            </w:pPr>
            <w:r w:rsidRPr="00D8019C">
              <w:t>CN 02-022</w:t>
            </w:r>
          </w:p>
        </w:tc>
        <w:tc>
          <w:tcPr>
            <w:tcW w:w="5670" w:type="dxa"/>
          </w:tcPr>
          <w:p w14:paraId="213C2E73" w14:textId="6B06906B" w:rsidR="00B8288C" w:rsidRPr="00D8019C" w:rsidRDefault="00B8288C" w:rsidP="003C652F">
            <w:pPr>
              <w:pStyle w:val="BodyText-table"/>
            </w:pPr>
            <w:r w:rsidRPr="00D8019C">
              <w:t>IMC 0609.02 (Process For Appealing NRC Characterization of Inspection Findings (SDP Appeal Process)) has been revised to include some editorial changes specifying management concurrence at the branch chief levels.</w:t>
            </w:r>
          </w:p>
        </w:tc>
        <w:tc>
          <w:tcPr>
            <w:tcW w:w="1890" w:type="dxa"/>
          </w:tcPr>
          <w:p w14:paraId="1CCEC1E1" w14:textId="77777777" w:rsidR="00B8288C" w:rsidRPr="00D8019C" w:rsidRDefault="00B8288C" w:rsidP="003C652F">
            <w:pPr>
              <w:pStyle w:val="BodyText-table"/>
            </w:pPr>
          </w:p>
        </w:tc>
        <w:tc>
          <w:tcPr>
            <w:tcW w:w="2345" w:type="dxa"/>
          </w:tcPr>
          <w:p w14:paraId="42F08EE2" w14:textId="77777777" w:rsidR="00B8288C" w:rsidRPr="00D8019C" w:rsidRDefault="00B8288C" w:rsidP="003C652F">
            <w:pPr>
              <w:pStyle w:val="BodyText-table"/>
            </w:pPr>
          </w:p>
        </w:tc>
      </w:tr>
      <w:tr w:rsidR="00B8288C" w:rsidRPr="00D8019C" w14:paraId="60AC7243" w14:textId="77777777" w:rsidTr="003F2ACF">
        <w:trPr>
          <w:tblHeader w:val="0"/>
        </w:trPr>
        <w:tc>
          <w:tcPr>
            <w:tcW w:w="1431" w:type="dxa"/>
          </w:tcPr>
          <w:p w14:paraId="3136C1EC" w14:textId="02AD3A02" w:rsidR="00B8288C" w:rsidRPr="00D8019C" w:rsidRDefault="00B8288C" w:rsidP="003C652F">
            <w:pPr>
              <w:pStyle w:val="BodyText-table"/>
            </w:pPr>
            <w:r w:rsidRPr="00D8019C">
              <w:t>N/A</w:t>
            </w:r>
          </w:p>
        </w:tc>
        <w:tc>
          <w:tcPr>
            <w:tcW w:w="1624" w:type="dxa"/>
          </w:tcPr>
          <w:p w14:paraId="4A971FD7" w14:textId="77777777" w:rsidR="00B8288C" w:rsidRPr="00D8019C" w:rsidRDefault="00B8288C" w:rsidP="003C652F">
            <w:pPr>
              <w:pStyle w:val="BodyText-table"/>
            </w:pPr>
            <w:r w:rsidRPr="00D8019C">
              <w:t>ML052870174</w:t>
            </w:r>
          </w:p>
          <w:p w14:paraId="22AD4F08" w14:textId="77777777" w:rsidR="00B8288C" w:rsidRPr="00D8019C" w:rsidRDefault="00B8288C" w:rsidP="003C652F">
            <w:pPr>
              <w:pStyle w:val="BodyText-table"/>
            </w:pPr>
            <w:r w:rsidRPr="00D8019C">
              <w:t>11/22/05</w:t>
            </w:r>
          </w:p>
          <w:p w14:paraId="1CBA3C86" w14:textId="6DBD9ACE" w:rsidR="00B8288C" w:rsidRPr="00D8019C" w:rsidRDefault="00B8288C" w:rsidP="003C652F">
            <w:pPr>
              <w:pStyle w:val="BodyText-table"/>
            </w:pPr>
            <w:r w:rsidRPr="00D8019C">
              <w:t>CN 05-030</w:t>
            </w:r>
          </w:p>
        </w:tc>
        <w:tc>
          <w:tcPr>
            <w:tcW w:w="5670" w:type="dxa"/>
          </w:tcPr>
          <w:p w14:paraId="2FB0A697" w14:textId="1DE8B3D2" w:rsidR="00B8288C" w:rsidRPr="00D8019C" w:rsidRDefault="00B8288C" w:rsidP="003C652F">
            <w:pPr>
              <w:pStyle w:val="BodyText-table"/>
            </w:pPr>
            <w:r w:rsidRPr="00D8019C">
              <w:t>IMC 0609 Att 02 (Significance and Enforcement Review Panel Process) has been revised to emphasize that the NRC is not obligated to consider new information from the licensee once the final significance determination is made.</w:t>
            </w:r>
          </w:p>
        </w:tc>
        <w:tc>
          <w:tcPr>
            <w:tcW w:w="1890" w:type="dxa"/>
          </w:tcPr>
          <w:p w14:paraId="26F3B464" w14:textId="034730D2" w:rsidR="00B8288C" w:rsidRPr="00D8019C" w:rsidRDefault="00B8288C" w:rsidP="003C652F">
            <w:pPr>
              <w:pStyle w:val="BodyText-table"/>
            </w:pPr>
            <w:r w:rsidRPr="00D8019C">
              <w:t>N/A</w:t>
            </w:r>
          </w:p>
        </w:tc>
        <w:tc>
          <w:tcPr>
            <w:tcW w:w="2345" w:type="dxa"/>
          </w:tcPr>
          <w:p w14:paraId="6E5C2961" w14:textId="5D289E3C" w:rsidR="00B8288C" w:rsidRPr="00D8019C" w:rsidRDefault="00B8288C" w:rsidP="003C652F">
            <w:pPr>
              <w:pStyle w:val="BodyText-table"/>
            </w:pPr>
            <w:r w:rsidRPr="00D8019C">
              <w:t>N/A</w:t>
            </w:r>
          </w:p>
        </w:tc>
      </w:tr>
      <w:tr w:rsidR="00B8288C" w:rsidRPr="00D8019C" w14:paraId="5BB5CB5D" w14:textId="77777777" w:rsidTr="003F2ACF">
        <w:trPr>
          <w:tblHeader w:val="0"/>
        </w:trPr>
        <w:tc>
          <w:tcPr>
            <w:tcW w:w="1431" w:type="dxa"/>
          </w:tcPr>
          <w:p w14:paraId="59AC36E5" w14:textId="23CBA2ED" w:rsidR="00B8288C" w:rsidRPr="00D8019C" w:rsidRDefault="00B8288C" w:rsidP="003C652F">
            <w:pPr>
              <w:pStyle w:val="BodyText-table"/>
            </w:pPr>
            <w:r w:rsidRPr="00D8019C">
              <w:lastRenderedPageBreak/>
              <w:t>N/A</w:t>
            </w:r>
          </w:p>
        </w:tc>
        <w:tc>
          <w:tcPr>
            <w:tcW w:w="1624" w:type="dxa"/>
          </w:tcPr>
          <w:p w14:paraId="563622BB" w14:textId="77777777" w:rsidR="00B8288C" w:rsidRPr="00D8019C" w:rsidRDefault="00B8288C" w:rsidP="003C652F">
            <w:pPr>
              <w:pStyle w:val="BodyText-table"/>
            </w:pPr>
            <w:r w:rsidRPr="00D8019C">
              <w:t>ML070360229</w:t>
            </w:r>
          </w:p>
          <w:p w14:paraId="75DF4875" w14:textId="77777777" w:rsidR="00B8288C" w:rsidRPr="00D8019C" w:rsidRDefault="00B8288C" w:rsidP="003C652F">
            <w:pPr>
              <w:pStyle w:val="BodyText-table"/>
            </w:pPr>
            <w:r w:rsidRPr="00D8019C">
              <w:t>01/31/08</w:t>
            </w:r>
          </w:p>
          <w:p w14:paraId="3EC2D3D2" w14:textId="11EB9942" w:rsidR="00B8288C" w:rsidRPr="00D8019C" w:rsidRDefault="00B8288C" w:rsidP="003C652F">
            <w:pPr>
              <w:pStyle w:val="BodyText-table"/>
            </w:pPr>
            <w:r w:rsidRPr="00D8019C">
              <w:t>CN 08-004</w:t>
            </w:r>
          </w:p>
        </w:tc>
        <w:tc>
          <w:tcPr>
            <w:tcW w:w="5670" w:type="dxa"/>
          </w:tcPr>
          <w:p w14:paraId="5344F6F4" w14:textId="63A969AF" w:rsidR="00B8288C" w:rsidRPr="00D8019C" w:rsidRDefault="00B8288C" w:rsidP="003C652F">
            <w:pPr>
              <w:pStyle w:val="BodyText-table"/>
            </w:pPr>
            <w:r w:rsidRPr="00D8019C">
              <w:t xml:space="preserve">This revision provides additional detail for considering SDP appeals. The addition of a Prerequisites section, establishment of new time limits, 30 calendar days for merit determination plus additional 30 calendar days for completion. Lastly, the appeal panel’s recommendations will go to SERP and the final decision will be signed by the </w:t>
            </w:r>
            <w:r w:rsidR="003D07DC">
              <w:t>R</w:t>
            </w:r>
            <w:r w:rsidRPr="00D8019C">
              <w:t xml:space="preserve">egional </w:t>
            </w:r>
            <w:r w:rsidR="003D07DC">
              <w:t>A</w:t>
            </w:r>
            <w:r w:rsidRPr="00D8019C">
              <w:t>dministrator and Director, NRR or NSIR (for Security or Emergency Preparedness).</w:t>
            </w:r>
          </w:p>
        </w:tc>
        <w:tc>
          <w:tcPr>
            <w:tcW w:w="1890" w:type="dxa"/>
          </w:tcPr>
          <w:p w14:paraId="17C2DC6A" w14:textId="5BCF91DA" w:rsidR="00B8288C" w:rsidRPr="00D8019C" w:rsidRDefault="00B8288C" w:rsidP="003C652F">
            <w:pPr>
              <w:pStyle w:val="BodyText-table"/>
            </w:pPr>
            <w:r w:rsidRPr="00D8019C">
              <w:t>N/A</w:t>
            </w:r>
          </w:p>
        </w:tc>
        <w:tc>
          <w:tcPr>
            <w:tcW w:w="2345" w:type="dxa"/>
          </w:tcPr>
          <w:p w14:paraId="298E85F5" w14:textId="4742DB73" w:rsidR="00B8288C" w:rsidRPr="00D8019C" w:rsidRDefault="00B8288C" w:rsidP="003C652F">
            <w:pPr>
              <w:pStyle w:val="BodyText-table"/>
            </w:pPr>
            <w:r w:rsidRPr="00D8019C">
              <w:t>ML080280240</w:t>
            </w:r>
          </w:p>
        </w:tc>
      </w:tr>
      <w:tr w:rsidR="00B8288C" w:rsidRPr="00D8019C" w14:paraId="6767EAE3" w14:textId="77777777" w:rsidTr="003F2ACF">
        <w:trPr>
          <w:tblHeader w:val="0"/>
        </w:trPr>
        <w:tc>
          <w:tcPr>
            <w:tcW w:w="1431" w:type="dxa"/>
          </w:tcPr>
          <w:p w14:paraId="6B7BF398" w14:textId="0E99B3A3" w:rsidR="00B8288C" w:rsidRPr="00D8019C" w:rsidRDefault="00B8288C" w:rsidP="003C652F">
            <w:pPr>
              <w:pStyle w:val="BodyText-table"/>
            </w:pPr>
            <w:r w:rsidRPr="00D8019C">
              <w:t>N/A</w:t>
            </w:r>
          </w:p>
        </w:tc>
        <w:tc>
          <w:tcPr>
            <w:tcW w:w="1624" w:type="dxa"/>
          </w:tcPr>
          <w:p w14:paraId="398D261E" w14:textId="77777777" w:rsidR="00B8288C" w:rsidRPr="00D8019C" w:rsidRDefault="00B8288C" w:rsidP="003C652F">
            <w:pPr>
              <w:pStyle w:val="BodyText-table"/>
            </w:pPr>
            <w:r w:rsidRPr="00D8019C">
              <w:t>ML101400502</w:t>
            </w:r>
          </w:p>
          <w:p w14:paraId="76FC3130" w14:textId="77777777" w:rsidR="00B8288C" w:rsidRPr="00D8019C" w:rsidRDefault="00B8288C" w:rsidP="003C652F">
            <w:pPr>
              <w:pStyle w:val="BodyText-table"/>
            </w:pPr>
            <w:r w:rsidRPr="00D8019C">
              <w:t>06/08/11</w:t>
            </w:r>
          </w:p>
          <w:p w14:paraId="0D3D0967" w14:textId="43F7F054" w:rsidR="00B8288C" w:rsidRPr="00D8019C" w:rsidRDefault="00B8288C" w:rsidP="003C652F">
            <w:pPr>
              <w:pStyle w:val="BodyText-table"/>
            </w:pPr>
            <w:r w:rsidRPr="00D8019C">
              <w:t>CN 11-010</w:t>
            </w:r>
          </w:p>
        </w:tc>
        <w:tc>
          <w:tcPr>
            <w:tcW w:w="5670" w:type="dxa"/>
          </w:tcPr>
          <w:p w14:paraId="799E7F91" w14:textId="19CBA3F4" w:rsidR="00B8288C" w:rsidRPr="00D8019C" w:rsidRDefault="00B8288C" w:rsidP="003C652F">
            <w:pPr>
              <w:pStyle w:val="BodyText-table"/>
            </w:pPr>
            <w:r w:rsidRPr="00D8019C">
              <w:t>This revision clarifies that licensees submit additional information within a reasonable period of time agreed upon between the staff and licensee.</w:t>
            </w:r>
          </w:p>
        </w:tc>
        <w:tc>
          <w:tcPr>
            <w:tcW w:w="1890" w:type="dxa"/>
          </w:tcPr>
          <w:p w14:paraId="5090E4FF" w14:textId="53BEE0DB" w:rsidR="00B8288C" w:rsidRPr="00D8019C" w:rsidRDefault="00B8288C" w:rsidP="003C652F">
            <w:pPr>
              <w:pStyle w:val="BodyText-table"/>
            </w:pPr>
            <w:r w:rsidRPr="00D8019C">
              <w:t>N</w:t>
            </w:r>
            <w:r w:rsidR="00A64D5D">
              <w:t>o</w:t>
            </w:r>
          </w:p>
        </w:tc>
        <w:tc>
          <w:tcPr>
            <w:tcW w:w="2345" w:type="dxa"/>
          </w:tcPr>
          <w:p w14:paraId="61ADE646" w14:textId="04317E14" w:rsidR="00B8288C" w:rsidRPr="00D8019C" w:rsidRDefault="00B8288C" w:rsidP="003C652F">
            <w:pPr>
              <w:pStyle w:val="BodyText-table"/>
            </w:pPr>
            <w:r w:rsidRPr="00D8019C">
              <w:t>ML103490458</w:t>
            </w:r>
          </w:p>
        </w:tc>
      </w:tr>
      <w:tr w:rsidR="00B8288C" w:rsidRPr="00D8019C" w14:paraId="368E2C90" w14:textId="77777777" w:rsidTr="003F2ACF">
        <w:trPr>
          <w:tblHeader w:val="0"/>
        </w:trPr>
        <w:tc>
          <w:tcPr>
            <w:tcW w:w="1431" w:type="dxa"/>
          </w:tcPr>
          <w:p w14:paraId="0B8458CF" w14:textId="3502771F" w:rsidR="00B8288C" w:rsidRPr="00D8019C" w:rsidRDefault="00B8288C" w:rsidP="003C652F">
            <w:pPr>
              <w:pStyle w:val="BodyText-table"/>
            </w:pPr>
            <w:r w:rsidRPr="00D8019C">
              <w:t>N/A</w:t>
            </w:r>
          </w:p>
        </w:tc>
        <w:tc>
          <w:tcPr>
            <w:tcW w:w="1624" w:type="dxa"/>
          </w:tcPr>
          <w:p w14:paraId="3AA0AAD1" w14:textId="77777777" w:rsidR="00B8288C" w:rsidRPr="00D8019C" w:rsidRDefault="00B8288C" w:rsidP="003C652F">
            <w:pPr>
              <w:pStyle w:val="BodyText-table"/>
            </w:pPr>
            <w:r w:rsidRPr="00D8019C">
              <w:t>ML18187A186</w:t>
            </w:r>
          </w:p>
          <w:p w14:paraId="40C5E380" w14:textId="77777777" w:rsidR="00B8288C" w:rsidRPr="00D8019C" w:rsidRDefault="00B8288C" w:rsidP="003C652F">
            <w:pPr>
              <w:pStyle w:val="BodyText-table"/>
            </w:pPr>
            <w:r w:rsidRPr="00D8019C">
              <w:t>10/23/18</w:t>
            </w:r>
          </w:p>
          <w:p w14:paraId="6F4FC55A" w14:textId="0B8D8991" w:rsidR="00B8288C" w:rsidRPr="00D8019C" w:rsidRDefault="00B8288C" w:rsidP="003C652F">
            <w:pPr>
              <w:pStyle w:val="BodyText-table"/>
            </w:pPr>
            <w:r w:rsidRPr="00D8019C">
              <w:t>CN 18-036</w:t>
            </w:r>
          </w:p>
        </w:tc>
        <w:tc>
          <w:tcPr>
            <w:tcW w:w="5670" w:type="dxa"/>
          </w:tcPr>
          <w:p w14:paraId="62530AD3" w14:textId="075344BF" w:rsidR="00B8288C" w:rsidRPr="00D8019C" w:rsidRDefault="00B8288C" w:rsidP="003C652F">
            <w:pPr>
              <w:pStyle w:val="BodyText-table"/>
            </w:pPr>
            <w:r w:rsidRPr="00D8019C">
              <w:t>This revision provides a minor clarification to the required documentation when denying an appeal.</w:t>
            </w:r>
          </w:p>
        </w:tc>
        <w:tc>
          <w:tcPr>
            <w:tcW w:w="1890" w:type="dxa"/>
          </w:tcPr>
          <w:p w14:paraId="26D327AE" w14:textId="208114A7" w:rsidR="00B8288C" w:rsidRPr="00D8019C" w:rsidRDefault="00B8288C" w:rsidP="003C652F">
            <w:pPr>
              <w:pStyle w:val="BodyText-table"/>
            </w:pPr>
            <w:r w:rsidRPr="00D8019C">
              <w:t>No</w:t>
            </w:r>
          </w:p>
        </w:tc>
        <w:tc>
          <w:tcPr>
            <w:tcW w:w="2345" w:type="dxa"/>
          </w:tcPr>
          <w:p w14:paraId="0DA60EB0" w14:textId="13021D28" w:rsidR="00B8288C" w:rsidRPr="00D8019C" w:rsidRDefault="00B8288C" w:rsidP="003C652F">
            <w:pPr>
              <w:pStyle w:val="BodyText-table"/>
            </w:pPr>
            <w:r w:rsidRPr="00D8019C">
              <w:t>ML18191A003</w:t>
            </w:r>
          </w:p>
        </w:tc>
      </w:tr>
      <w:tr w:rsidR="00B8288C" w:rsidRPr="00D8019C" w14:paraId="4865B161" w14:textId="77777777" w:rsidTr="003F2ACF">
        <w:trPr>
          <w:tblHeader w:val="0"/>
        </w:trPr>
        <w:tc>
          <w:tcPr>
            <w:tcW w:w="1431" w:type="dxa"/>
          </w:tcPr>
          <w:p w14:paraId="5A8BC0EF" w14:textId="44DDEC03" w:rsidR="00B8288C" w:rsidRPr="00D8019C" w:rsidRDefault="00B8288C" w:rsidP="003C652F">
            <w:pPr>
              <w:pStyle w:val="BodyText-table"/>
            </w:pPr>
            <w:r w:rsidRPr="00D8019C">
              <w:t>N/A</w:t>
            </w:r>
          </w:p>
        </w:tc>
        <w:tc>
          <w:tcPr>
            <w:tcW w:w="1624" w:type="dxa"/>
          </w:tcPr>
          <w:p w14:paraId="10B4027D" w14:textId="77777777" w:rsidR="00B8288C" w:rsidRPr="00D8019C" w:rsidRDefault="00B8288C" w:rsidP="003C652F">
            <w:pPr>
              <w:pStyle w:val="BodyText-table"/>
            </w:pPr>
            <w:r w:rsidRPr="00D8019C">
              <w:t>ML20337A296</w:t>
            </w:r>
          </w:p>
          <w:p w14:paraId="64D02F41" w14:textId="77777777" w:rsidR="00B8288C" w:rsidRPr="00D8019C" w:rsidRDefault="00B8288C" w:rsidP="003C652F">
            <w:pPr>
              <w:pStyle w:val="BodyText-table"/>
            </w:pPr>
            <w:r w:rsidRPr="00D8019C">
              <w:t>01/25/21</w:t>
            </w:r>
          </w:p>
          <w:p w14:paraId="3E756E7C" w14:textId="21B1B325" w:rsidR="00B8288C" w:rsidRPr="00D8019C" w:rsidRDefault="00B8288C" w:rsidP="003C652F">
            <w:pPr>
              <w:pStyle w:val="BodyText-table"/>
            </w:pPr>
            <w:r w:rsidRPr="00D8019C">
              <w:t>CN 21-006</w:t>
            </w:r>
          </w:p>
        </w:tc>
        <w:tc>
          <w:tcPr>
            <w:tcW w:w="5670" w:type="dxa"/>
          </w:tcPr>
          <w:p w14:paraId="3A1C66D6" w14:textId="3A92EC80" w:rsidR="00B8288C" w:rsidRPr="00D8019C" w:rsidRDefault="00B8288C" w:rsidP="003C652F">
            <w:pPr>
              <w:pStyle w:val="BodyText-table"/>
            </w:pPr>
            <w:r w:rsidRPr="00D8019C">
              <w:t>Minor revision to 1) clarify opportunity for public meeting for accepted appeals, and 2) formalize concurrence for appeals correspondence. Additional context for these changes is available in an NRC response letter to NEI (ML19324C685).</w:t>
            </w:r>
          </w:p>
        </w:tc>
        <w:tc>
          <w:tcPr>
            <w:tcW w:w="1890" w:type="dxa"/>
          </w:tcPr>
          <w:p w14:paraId="6EA1E6C6" w14:textId="5D9F0144" w:rsidR="00B8288C" w:rsidRPr="00D8019C" w:rsidRDefault="00B8288C" w:rsidP="003C652F">
            <w:pPr>
              <w:pStyle w:val="BodyText-table"/>
            </w:pPr>
            <w:r w:rsidRPr="00D8019C">
              <w:t>No training is required.</w:t>
            </w:r>
          </w:p>
        </w:tc>
        <w:tc>
          <w:tcPr>
            <w:tcW w:w="2345" w:type="dxa"/>
          </w:tcPr>
          <w:p w14:paraId="541F1B43" w14:textId="38008763" w:rsidR="00B8288C" w:rsidRPr="00D8019C" w:rsidRDefault="00B8288C" w:rsidP="003C652F">
            <w:pPr>
              <w:pStyle w:val="BodyText-table"/>
            </w:pPr>
            <w:r w:rsidRPr="00D8019C">
              <w:t>ML20339A001</w:t>
            </w:r>
          </w:p>
        </w:tc>
      </w:tr>
      <w:tr w:rsidR="00A64D5D" w:rsidRPr="00D8019C" w14:paraId="4CE6E217" w14:textId="77777777" w:rsidTr="003F2ACF">
        <w:trPr>
          <w:tblHeader w:val="0"/>
        </w:trPr>
        <w:tc>
          <w:tcPr>
            <w:tcW w:w="1431" w:type="dxa"/>
          </w:tcPr>
          <w:p w14:paraId="1C7859DA" w14:textId="7929D3F7" w:rsidR="00A64D5D" w:rsidRPr="00D8019C" w:rsidRDefault="00A64D5D" w:rsidP="003C652F">
            <w:pPr>
              <w:pStyle w:val="BodyText-table"/>
            </w:pPr>
            <w:r>
              <w:lastRenderedPageBreak/>
              <w:t>N/A</w:t>
            </w:r>
          </w:p>
        </w:tc>
        <w:tc>
          <w:tcPr>
            <w:tcW w:w="1624" w:type="dxa"/>
          </w:tcPr>
          <w:p w14:paraId="0AD1E17D" w14:textId="3E927D92" w:rsidR="00A64D5D" w:rsidRDefault="00A64D5D" w:rsidP="003C652F">
            <w:pPr>
              <w:pStyle w:val="BodyText-table"/>
            </w:pPr>
            <w:r>
              <w:t>ML</w:t>
            </w:r>
            <w:r w:rsidR="002C17D6">
              <w:t>24156</w:t>
            </w:r>
            <w:r w:rsidR="00B81C6F">
              <w:t>A064</w:t>
            </w:r>
          </w:p>
          <w:p w14:paraId="30C41DA7" w14:textId="5561CCF1" w:rsidR="00A64D5D" w:rsidRDefault="00834F15" w:rsidP="003C652F">
            <w:pPr>
              <w:pStyle w:val="BodyText-table"/>
            </w:pPr>
            <w:r>
              <w:t>11/22/24</w:t>
            </w:r>
          </w:p>
          <w:p w14:paraId="501BCB6C" w14:textId="7255EC81" w:rsidR="00A64D5D" w:rsidRPr="00D8019C" w:rsidRDefault="00A64D5D" w:rsidP="003C652F">
            <w:pPr>
              <w:pStyle w:val="BodyText-table"/>
            </w:pPr>
            <w:r>
              <w:t xml:space="preserve">CN </w:t>
            </w:r>
            <w:r w:rsidR="006D534E">
              <w:t>24-037</w:t>
            </w:r>
          </w:p>
        </w:tc>
        <w:tc>
          <w:tcPr>
            <w:tcW w:w="5670" w:type="dxa"/>
          </w:tcPr>
          <w:p w14:paraId="5557D629" w14:textId="7099C618" w:rsidR="00A64D5D" w:rsidRPr="00D8019C" w:rsidRDefault="00A64D5D" w:rsidP="003C652F">
            <w:pPr>
              <w:pStyle w:val="BodyText-table"/>
            </w:pPr>
            <w:r w:rsidRPr="00380FCE">
              <w:t xml:space="preserve">Minor revision to </w:t>
            </w:r>
            <w:r w:rsidR="006B6BED">
              <w:t>1)</w:t>
            </w:r>
            <w:r w:rsidR="00452443">
              <w:t xml:space="preserve"> </w:t>
            </w:r>
            <w:r w:rsidRPr="00380FCE">
              <w:t>update document styles consistent with IMC 0040 guidance</w:t>
            </w:r>
            <w:r w:rsidR="00452443">
              <w:t>, 2) c</w:t>
            </w:r>
            <w:r w:rsidR="00272579">
              <w:t>lose</w:t>
            </w:r>
            <w:r w:rsidR="00452443">
              <w:t xml:space="preserve"> </w:t>
            </w:r>
            <w:r w:rsidR="00272579">
              <w:t>f</w:t>
            </w:r>
            <w:r>
              <w:t>eedback form</w:t>
            </w:r>
            <w:r w:rsidR="00272579">
              <w:t xml:space="preserve"> 2487 </w:t>
            </w:r>
            <w:r w:rsidR="00BA22BD">
              <w:t xml:space="preserve">by </w:t>
            </w:r>
            <w:r w:rsidR="002B766E">
              <w:t>changing the term “appoint” to “designate” in section</w:t>
            </w:r>
            <w:r w:rsidR="00BA22BD">
              <w:t xml:space="preserve"> </w:t>
            </w:r>
            <w:r w:rsidR="00DE106E">
              <w:t>0609.02-</w:t>
            </w:r>
            <w:r w:rsidR="00BA22BD">
              <w:t>05c</w:t>
            </w:r>
            <w:r w:rsidR="00452443">
              <w:t xml:space="preserve">, 3) </w:t>
            </w:r>
            <w:r w:rsidR="00D36235">
              <w:t xml:space="preserve">clarify language to be included in a final determination letter when </w:t>
            </w:r>
            <w:r w:rsidR="0010295A">
              <w:t xml:space="preserve">the </w:t>
            </w:r>
            <w:r w:rsidR="00D36235">
              <w:t xml:space="preserve">licensee accepts </w:t>
            </w:r>
            <w:r w:rsidR="0010295A">
              <w:t>the significance of a preliminary finding</w:t>
            </w:r>
            <w:r w:rsidR="008F1588">
              <w:t xml:space="preserve">, 4) provide additional </w:t>
            </w:r>
            <w:r w:rsidR="00765F39">
              <w:t xml:space="preserve">NRC staff time to review and </w:t>
            </w:r>
            <w:r w:rsidR="006C1661">
              <w:t xml:space="preserve">document the results of an appeal based on adding </w:t>
            </w:r>
            <w:r w:rsidR="0075313F">
              <w:t xml:space="preserve">the opportunity for a public meeting in the </w:t>
            </w:r>
            <w:r w:rsidR="00A97F05">
              <w:t>CY</w:t>
            </w:r>
            <w:r w:rsidR="0075313F">
              <w:t xml:space="preserve">2021 revision, and </w:t>
            </w:r>
            <w:r w:rsidR="00B936E5">
              <w:t xml:space="preserve">5) </w:t>
            </w:r>
            <w:r w:rsidR="00D457F3">
              <w:t xml:space="preserve">provide </w:t>
            </w:r>
            <w:r w:rsidR="00EA072C">
              <w:t>5 </w:t>
            </w:r>
            <w:r w:rsidR="00B936E5">
              <w:t xml:space="preserve">additional days to schedule a public meeting </w:t>
            </w:r>
            <w:r w:rsidR="00E100A5">
              <w:t>to allow for agency public meeting notice metrics.</w:t>
            </w:r>
          </w:p>
        </w:tc>
        <w:tc>
          <w:tcPr>
            <w:tcW w:w="1890" w:type="dxa"/>
          </w:tcPr>
          <w:p w14:paraId="25BFBA43" w14:textId="255AA989" w:rsidR="00A64D5D" w:rsidRPr="00D8019C" w:rsidRDefault="00A64D5D" w:rsidP="003C652F">
            <w:pPr>
              <w:pStyle w:val="BodyText-table"/>
            </w:pPr>
            <w:r w:rsidRPr="00D8019C">
              <w:t>No training is required.</w:t>
            </w:r>
          </w:p>
        </w:tc>
        <w:tc>
          <w:tcPr>
            <w:tcW w:w="2345" w:type="dxa"/>
          </w:tcPr>
          <w:p w14:paraId="6B2D214A" w14:textId="6A7167E6" w:rsidR="00A64D5D" w:rsidRDefault="00A64D5D" w:rsidP="003C652F">
            <w:pPr>
              <w:pStyle w:val="BodyText-table"/>
            </w:pPr>
            <w:r>
              <w:t>ML</w:t>
            </w:r>
            <w:r w:rsidR="00D5532E">
              <w:t>24159A805</w:t>
            </w:r>
          </w:p>
          <w:p w14:paraId="76D24671" w14:textId="77777777" w:rsidR="0011213A" w:rsidRDefault="0011213A" w:rsidP="003C652F">
            <w:pPr>
              <w:pStyle w:val="BodyText-table"/>
            </w:pPr>
          </w:p>
          <w:p w14:paraId="65A09651" w14:textId="578B2D63" w:rsidR="00C62538" w:rsidRDefault="001D4C80" w:rsidP="003C652F">
            <w:pPr>
              <w:pStyle w:val="BodyText-table"/>
            </w:pPr>
            <w:r>
              <w:t xml:space="preserve">Closed </w:t>
            </w:r>
            <w:r w:rsidR="001E27C0">
              <w:t>FBF</w:t>
            </w:r>
            <w:r w:rsidR="00BC5594">
              <w:t>:</w:t>
            </w:r>
            <w:r w:rsidR="00BC5594">
              <w:br/>
            </w:r>
            <w:r w:rsidR="001E27C0">
              <w:t>0609.02-2487</w:t>
            </w:r>
          </w:p>
          <w:p w14:paraId="47596E3D" w14:textId="15C25B36" w:rsidR="0011213A" w:rsidRPr="00D8019C" w:rsidRDefault="0011213A" w:rsidP="003C652F">
            <w:pPr>
              <w:pStyle w:val="BodyText-table"/>
            </w:pPr>
            <w:r>
              <w:t>ML</w:t>
            </w:r>
            <w:r w:rsidRPr="0011213A">
              <w:t>23174A140</w:t>
            </w:r>
          </w:p>
        </w:tc>
      </w:tr>
    </w:tbl>
    <w:p w14:paraId="41338151" w14:textId="307C62E2" w:rsidR="009041BC" w:rsidRPr="00D8019C" w:rsidRDefault="009041BC" w:rsidP="00B8288C">
      <w:pPr>
        <w:pStyle w:val="BodyText"/>
      </w:pPr>
    </w:p>
    <w:sectPr w:rsidR="009041BC" w:rsidRPr="00D8019C" w:rsidSect="00CD51FA">
      <w:footerReference w:type="default" r:id="rId12"/>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72EC0A" w14:textId="77777777" w:rsidR="008D4C0E" w:rsidRDefault="008D4C0E">
      <w:r>
        <w:separator/>
      </w:r>
    </w:p>
  </w:endnote>
  <w:endnote w:type="continuationSeparator" w:id="0">
    <w:p w14:paraId="4F2D5BAB" w14:textId="77777777" w:rsidR="008D4C0E" w:rsidRDefault="008D4C0E">
      <w:r>
        <w:continuationSeparator/>
      </w:r>
    </w:p>
  </w:endnote>
  <w:endnote w:type="continuationNotice" w:id="1">
    <w:p w14:paraId="3B65A619" w14:textId="77777777" w:rsidR="008D4C0E" w:rsidRDefault="008D4C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4E594" w14:textId="7ECF03A1" w:rsidR="003A46B9" w:rsidRPr="00187415" w:rsidRDefault="003A46B9" w:rsidP="00D14180">
    <w:pPr>
      <w:pStyle w:val="Footer"/>
    </w:pPr>
    <w:r w:rsidRPr="00BA0BB4">
      <w:t>I</w:t>
    </w:r>
    <w:r w:rsidRPr="00CD51FA">
      <w:t>ssue Date:</w:t>
    </w:r>
    <w:r w:rsidR="00CF0344">
      <w:t xml:space="preserve"> 11/22/24</w:t>
    </w:r>
    <w:r w:rsidRPr="00CD51FA">
      <w:tab/>
    </w:r>
    <w:r w:rsidRPr="00CD51FA">
      <w:fldChar w:fldCharType="begin"/>
    </w:r>
    <w:r w:rsidRPr="00CD51FA">
      <w:instrText xml:space="preserve"> PAGE </w:instrText>
    </w:r>
    <w:r w:rsidRPr="00CD51FA">
      <w:fldChar w:fldCharType="separate"/>
    </w:r>
    <w:r w:rsidR="00723B0F">
      <w:rPr>
        <w:noProof/>
      </w:rPr>
      <w:t>1</w:t>
    </w:r>
    <w:r w:rsidRPr="00CD51FA">
      <w:fldChar w:fldCharType="end"/>
    </w:r>
    <w:r w:rsidRPr="00CD51FA">
      <w:tab/>
      <w:t>0609</w:t>
    </w:r>
    <w:r w:rsidR="004153DC">
      <w:t xml:space="preserve"> Att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C95D5" w14:textId="3C3E23BF" w:rsidR="003A46B9" w:rsidRPr="00CD51FA" w:rsidRDefault="003A46B9" w:rsidP="000D019A">
    <w:pPr>
      <w:tabs>
        <w:tab w:val="center" w:pos="6480"/>
        <w:tab w:val="right" w:pos="12960"/>
      </w:tabs>
    </w:pPr>
    <w:r w:rsidRPr="00CD51FA">
      <w:t>Issue Date:</w:t>
    </w:r>
    <w:r w:rsidR="006D534E">
      <w:t xml:space="preserve"> </w:t>
    </w:r>
    <w:r w:rsidR="00CF0344">
      <w:t>11/22/24</w:t>
    </w:r>
    <w:r w:rsidRPr="00CD51FA">
      <w:tab/>
      <w:t>Att1-</w:t>
    </w:r>
    <w:r w:rsidRPr="00CD51FA">
      <w:fldChar w:fldCharType="begin"/>
    </w:r>
    <w:r w:rsidRPr="00187415">
      <w:instrText xml:space="preserve"> PAGE </w:instrText>
    </w:r>
    <w:r w:rsidRPr="00CD51FA">
      <w:fldChar w:fldCharType="separate"/>
    </w:r>
    <w:r w:rsidR="00723B0F">
      <w:rPr>
        <w:noProof/>
      </w:rPr>
      <w:t>3</w:t>
    </w:r>
    <w:r w:rsidRPr="00CD51FA">
      <w:fldChar w:fldCharType="end"/>
    </w:r>
    <w:r w:rsidRPr="00CD51FA">
      <w:tab/>
      <w:t>0609</w:t>
    </w:r>
    <w:r w:rsidR="00C55197">
      <w:t xml:space="preserve"> Att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AA57C9" w14:textId="77777777" w:rsidR="008D4C0E" w:rsidRDefault="008D4C0E">
      <w:r>
        <w:separator/>
      </w:r>
    </w:p>
  </w:footnote>
  <w:footnote w:type="continuationSeparator" w:id="0">
    <w:p w14:paraId="60691798" w14:textId="77777777" w:rsidR="008D4C0E" w:rsidRDefault="008D4C0E">
      <w:r>
        <w:continuationSeparator/>
      </w:r>
    </w:p>
  </w:footnote>
  <w:footnote w:type="continuationNotice" w:id="1">
    <w:p w14:paraId="322DFF94" w14:textId="77777777" w:rsidR="008D4C0E" w:rsidRDefault="008D4C0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7558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 w15:restartNumberingAfterBreak="0">
    <w:nsid w:val="09E41D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1B26495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1B5D6770"/>
    <w:multiLevelType w:val="multilevel"/>
    <w:tmpl w:val="73F4BA6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 w15:restartNumberingAfterBreak="0">
    <w:nsid w:val="28975E79"/>
    <w:multiLevelType w:val="multilevel"/>
    <w:tmpl w:val="73F4BA6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 w15:restartNumberingAfterBreak="0">
    <w:nsid w:val="2D1E1A99"/>
    <w:multiLevelType w:val="multilevel"/>
    <w:tmpl w:val="869A34E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15:restartNumberingAfterBreak="0">
    <w:nsid w:val="4E571C2A"/>
    <w:multiLevelType w:val="multilevel"/>
    <w:tmpl w:val="FBEC4A1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15:restartNumberingAfterBreak="0">
    <w:nsid w:val="7429255E"/>
    <w:multiLevelType w:val="multilevel"/>
    <w:tmpl w:val="73F4BA6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15:restartNumberingAfterBreak="0">
    <w:nsid w:val="7CA356E9"/>
    <w:multiLevelType w:val="multilevel"/>
    <w:tmpl w:val="73F4BA6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16cid:durableId="461775534">
    <w:abstractNumId w:val="6"/>
  </w:num>
  <w:num w:numId="2" w16cid:durableId="139272012">
    <w:abstractNumId w:val="5"/>
  </w:num>
  <w:num w:numId="3" w16cid:durableId="1070999133">
    <w:abstractNumId w:val="4"/>
  </w:num>
  <w:num w:numId="4" w16cid:durableId="251672049">
    <w:abstractNumId w:val="3"/>
  </w:num>
  <w:num w:numId="5" w16cid:durableId="1701397074">
    <w:abstractNumId w:val="8"/>
  </w:num>
  <w:num w:numId="6" w16cid:durableId="1229654226">
    <w:abstractNumId w:val="7"/>
  </w:num>
  <w:num w:numId="7" w16cid:durableId="1999453021">
    <w:abstractNumId w:val="2"/>
  </w:num>
  <w:num w:numId="8" w16cid:durableId="672411694">
    <w:abstractNumId w:val="0"/>
  </w:num>
  <w:num w:numId="9" w16cid:durableId="49480450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deleine Arel (She/Her)">
    <w15:presenceInfo w15:providerId="AD" w15:userId="S::MTA1@nrc.gov::52557c52-86de-413d-865b-0ce290e0ad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1BC"/>
    <w:rsid w:val="00004CB2"/>
    <w:rsid w:val="00006495"/>
    <w:rsid w:val="00011B83"/>
    <w:rsid w:val="00012A24"/>
    <w:rsid w:val="00033E64"/>
    <w:rsid w:val="00034ADC"/>
    <w:rsid w:val="00041E09"/>
    <w:rsid w:val="000433A2"/>
    <w:rsid w:val="0005191C"/>
    <w:rsid w:val="000616F3"/>
    <w:rsid w:val="000625A4"/>
    <w:rsid w:val="00076FFC"/>
    <w:rsid w:val="00085F43"/>
    <w:rsid w:val="00087BA1"/>
    <w:rsid w:val="00092CC7"/>
    <w:rsid w:val="00094AFF"/>
    <w:rsid w:val="00096996"/>
    <w:rsid w:val="000A2D1F"/>
    <w:rsid w:val="000A5496"/>
    <w:rsid w:val="000A6FB2"/>
    <w:rsid w:val="000B06CE"/>
    <w:rsid w:val="000C4925"/>
    <w:rsid w:val="000D019A"/>
    <w:rsid w:val="000D0D42"/>
    <w:rsid w:val="000F7D8A"/>
    <w:rsid w:val="0010295A"/>
    <w:rsid w:val="00103AE0"/>
    <w:rsid w:val="00105AC8"/>
    <w:rsid w:val="00107F75"/>
    <w:rsid w:val="0011213A"/>
    <w:rsid w:val="00116906"/>
    <w:rsid w:val="00127DBB"/>
    <w:rsid w:val="001322BC"/>
    <w:rsid w:val="0013566A"/>
    <w:rsid w:val="00143E98"/>
    <w:rsid w:val="00156BC4"/>
    <w:rsid w:val="0017472D"/>
    <w:rsid w:val="0018591F"/>
    <w:rsid w:val="00185F80"/>
    <w:rsid w:val="00187415"/>
    <w:rsid w:val="00193B9C"/>
    <w:rsid w:val="0019445F"/>
    <w:rsid w:val="00194DC2"/>
    <w:rsid w:val="001B11AC"/>
    <w:rsid w:val="001B69F0"/>
    <w:rsid w:val="001C17A2"/>
    <w:rsid w:val="001C522F"/>
    <w:rsid w:val="001D4C80"/>
    <w:rsid w:val="001E27C0"/>
    <w:rsid w:val="001E2B46"/>
    <w:rsid w:val="001F4B18"/>
    <w:rsid w:val="002015C5"/>
    <w:rsid w:val="002029C0"/>
    <w:rsid w:val="002163B4"/>
    <w:rsid w:val="002167F8"/>
    <w:rsid w:val="00221D23"/>
    <w:rsid w:val="00222B86"/>
    <w:rsid w:val="00251D4A"/>
    <w:rsid w:val="0025223C"/>
    <w:rsid w:val="00261466"/>
    <w:rsid w:val="002637C8"/>
    <w:rsid w:val="002674B6"/>
    <w:rsid w:val="00267A6D"/>
    <w:rsid w:val="00270E3F"/>
    <w:rsid w:val="0027120E"/>
    <w:rsid w:val="00272579"/>
    <w:rsid w:val="0028791A"/>
    <w:rsid w:val="00293234"/>
    <w:rsid w:val="00293E3F"/>
    <w:rsid w:val="002A13D0"/>
    <w:rsid w:val="002A5F48"/>
    <w:rsid w:val="002B766E"/>
    <w:rsid w:val="002C17D6"/>
    <w:rsid w:val="002D1162"/>
    <w:rsid w:val="002D7DBC"/>
    <w:rsid w:val="002E1B54"/>
    <w:rsid w:val="003042FB"/>
    <w:rsid w:val="0030518B"/>
    <w:rsid w:val="0031628E"/>
    <w:rsid w:val="00321382"/>
    <w:rsid w:val="003247F2"/>
    <w:rsid w:val="00325567"/>
    <w:rsid w:val="0034080A"/>
    <w:rsid w:val="0034408F"/>
    <w:rsid w:val="003601F1"/>
    <w:rsid w:val="00391544"/>
    <w:rsid w:val="003A46B9"/>
    <w:rsid w:val="003A7C1F"/>
    <w:rsid w:val="003C349C"/>
    <w:rsid w:val="003C652F"/>
    <w:rsid w:val="003D07DC"/>
    <w:rsid w:val="003D46DB"/>
    <w:rsid w:val="003D6550"/>
    <w:rsid w:val="003E7322"/>
    <w:rsid w:val="003F2ACF"/>
    <w:rsid w:val="003F387D"/>
    <w:rsid w:val="003F5EEA"/>
    <w:rsid w:val="004153DC"/>
    <w:rsid w:val="00422C54"/>
    <w:rsid w:val="0043049E"/>
    <w:rsid w:val="00430655"/>
    <w:rsid w:val="004347A4"/>
    <w:rsid w:val="00437154"/>
    <w:rsid w:val="00441A54"/>
    <w:rsid w:val="00450F4E"/>
    <w:rsid w:val="00452443"/>
    <w:rsid w:val="00461020"/>
    <w:rsid w:val="00464F00"/>
    <w:rsid w:val="0047050B"/>
    <w:rsid w:val="00477168"/>
    <w:rsid w:val="00484486"/>
    <w:rsid w:val="004936D7"/>
    <w:rsid w:val="004953E2"/>
    <w:rsid w:val="00495B6A"/>
    <w:rsid w:val="004A3563"/>
    <w:rsid w:val="004A605B"/>
    <w:rsid w:val="004D1323"/>
    <w:rsid w:val="004D7C97"/>
    <w:rsid w:val="004E5F03"/>
    <w:rsid w:val="004F4082"/>
    <w:rsid w:val="004F448C"/>
    <w:rsid w:val="00506F7B"/>
    <w:rsid w:val="005072E7"/>
    <w:rsid w:val="00523ECB"/>
    <w:rsid w:val="00530FA2"/>
    <w:rsid w:val="00571321"/>
    <w:rsid w:val="00573EA1"/>
    <w:rsid w:val="0057427B"/>
    <w:rsid w:val="005761EF"/>
    <w:rsid w:val="005B5698"/>
    <w:rsid w:val="005C4CE0"/>
    <w:rsid w:val="005D51FA"/>
    <w:rsid w:val="005D6D82"/>
    <w:rsid w:val="005E0153"/>
    <w:rsid w:val="005E266D"/>
    <w:rsid w:val="005F0A33"/>
    <w:rsid w:val="005F78D6"/>
    <w:rsid w:val="00615699"/>
    <w:rsid w:val="00626712"/>
    <w:rsid w:val="00632F21"/>
    <w:rsid w:val="00635388"/>
    <w:rsid w:val="00636994"/>
    <w:rsid w:val="00650CBB"/>
    <w:rsid w:val="00651377"/>
    <w:rsid w:val="006535E5"/>
    <w:rsid w:val="006668E4"/>
    <w:rsid w:val="00666F91"/>
    <w:rsid w:val="00675811"/>
    <w:rsid w:val="00676661"/>
    <w:rsid w:val="00684A77"/>
    <w:rsid w:val="00685C2D"/>
    <w:rsid w:val="006A2505"/>
    <w:rsid w:val="006B6BED"/>
    <w:rsid w:val="006C1661"/>
    <w:rsid w:val="006C2340"/>
    <w:rsid w:val="006D534E"/>
    <w:rsid w:val="0071147E"/>
    <w:rsid w:val="00711622"/>
    <w:rsid w:val="007146A6"/>
    <w:rsid w:val="00714AF9"/>
    <w:rsid w:val="00721D3C"/>
    <w:rsid w:val="00723B0F"/>
    <w:rsid w:val="00725DA8"/>
    <w:rsid w:val="00730AC7"/>
    <w:rsid w:val="00735EE5"/>
    <w:rsid w:val="00740217"/>
    <w:rsid w:val="007419D2"/>
    <w:rsid w:val="00746990"/>
    <w:rsid w:val="0075313F"/>
    <w:rsid w:val="007619CC"/>
    <w:rsid w:val="00765F39"/>
    <w:rsid w:val="0077044E"/>
    <w:rsid w:val="00781843"/>
    <w:rsid w:val="007828BD"/>
    <w:rsid w:val="00783CDD"/>
    <w:rsid w:val="0079367D"/>
    <w:rsid w:val="0079685E"/>
    <w:rsid w:val="007A4E04"/>
    <w:rsid w:val="007B6BBA"/>
    <w:rsid w:val="007C5A96"/>
    <w:rsid w:val="007C6594"/>
    <w:rsid w:val="007E4BFF"/>
    <w:rsid w:val="007F4064"/>
    <w:rsid w:val="007F56F9"/>
    <w:rsid w:val="007F5C34"/>
    <w:rsid w:val="008049B2"/>
    <w:rsid w:val="008332B3"/>
    <w:rsid w:val="00834F15"/>
    <w:rsid w:val="00841AD4"/>
    <w:rsid w:val="008503C5"/>
    <w:rsid w:val="00854E18"/>
    <w:rsid w:val="008550AB"/>
    <w:rsid w:val="008764E2"/>
    <w:rsid w:val="00895AD9"/>
    <w:rsid w:val="008A1416"/>
    <w:rsid w:val="008B0F20"/>
    <w:rsid w:val="008B1A2A"/>
    <w:rsid w:val="008B36EE"/>
    <w:rsid w:val="008C01A6"/>
    <w:rsid w:val="008C0E6F"/>
    <w:rsid w:val="008D07BB"/>
    <w:rsid w:val="008D4C0E"/>
    <w:rsid w:val="008F1588"/>
    <w:rsid w:val="009041BC"/>
    <w:rsid w:val="0091198F"/>
    <w:rsid w:val="0091500C"/>
    <w:rsid w:val="009522B3"/>
    <w:rsid w:val="00953D21"/>
    <w:rsid w:val="009562C3"/>
    <w:rsid w:val="009575DC"/>
    <w:rsid w:val="00971D44"/>
    <w:rsid w:val="009922F0"/>
    <w:rsid w:val="009927C6"/>
    <w:rsid w:val="00994CFA"/>
    <w:rsid w:val="009A4763"/>
    <w:rsid w:val="009B08EC"/>
    <w:rsid w:val="009B4613"/>
    <w:rsid w:val="009D40A6"/>
    <w:rsid w:val="009D510A"/>
    <w:rsid w:val="009D6A40"/>
    <w:rsid w:val="009E4194"/>
    <w:rsid w:val="00A27381"/>
    <w:rsid w:val="00A60B4E"/>
    <w:rsid w:val="00A64D5D"/>
    <w:rsid w:val="00A754EF"/>
    <w:rsid w:val="00A90DCD"/>
    <w:rsid w:val="00A97F05"/>
    <w:rsid w:val="00AB071C"/>
    <w:rsid w:val="00AB61F5"/>
    <w:rsid w:val="00AB7B37"/>
    <w:rsid w:val="00AD164C"/>
    <w:rsid w:val="00AE1E20"/>
    <w:rsid w:val="00AE20EF"/>
    <w:rsid w:val="00AE67EE"/>
    <w:rsid w:val="00AE788E"/>
    <w:rsid w:val="00B03814"/>
    <w:rsid w:val="00B1499E"/>
    <w:rsid w:val="00B2141D"/>
    <w:rsid w:val="00B231B7"/>
    <w:rsid w:val="00B23E00"/>
    <w:rsid w:val="00B3013D"/>
    <w:rsid w:val="00B455A6"/>
    <w:rsid w:val="00B463E5"/>
    <w:rsid w:val="00B50B5F"/>
    <w:rsid w:val="00B50E97"/>
    <w:rsid w:val="00B51709"/>
    <w:rsid w:val="00B57CD4"/>
    <w:rsid w:val="00B63760"/>
    <w:rsid w:val="00B64E6E"/>
    <w:rsid w:val="00B664A8"/>
    <w:rsid w:val="00B76526"/>
    <w:rsid w:val="00B81C6F"/>
    <w:rsid w:val="00B8288C"/>
    <w:rsid w:val="00B85BFC"/>
    <w:rsid w:val="00B8705D"/>
    <w:rsid w:val="00B936E5"/>
    <w:rsid w:val="00B95758"/>
    <w:rsid w:val="00B95E58"/>
    <w:rsid w:val="00BA0BB4"/>
    <w:rsid w:val="00BA22BD"/>
    <w:rsid w:val="00BA7623"/>
    <w:rsid w:val="00BB5070"/>
    <w:rsid w:val="00BC30BB"/>
    <w:rsid w:val="00BC5594"/>
    <w:rsid w:val="00BD5C69"/>
    <w:rsid w:val="00BE6DEE"/>
    <w:rsid w:val="00BF57F4"/>
    <w:rsid w:val="00C114FB"/>
    <w:rsid w:val="00C1160E"/>
    <w:rsid w:val="00C35790"/>
    <w:rsid w:val="00C37C11"/>
    <w:rsid w:val="00C44896"/>
    <w:rsid w:val="00C55197"/>
    <w:rsid w:val="00C6003A"/>
    <w:rsid w:val="00C62538"/>
    <w:rsid w:val="00C675FE"/>
    <w:rsid w:val="00C71C48"/>
    <w:rsid w:val="00C979CB"/>
    <w:rsid w:val="00CA1E3A"/>
    <w:rsid w:val="00CA2426"/>
    <w:rsid w:val="00CA2643"/>
    <w:rsid w:val="00CA5E0E"/>
    <w:rsid w:val="00CB01B8"/>
    <w:rsid w:val="00CB17A8"/>
    <w:rsid w:val="00CB34EC"/>
    <w:rsid w:val="00CC1CC8"/>
    <w:rsid w:val="00CD51FA"/>
    <w:rsid w:val="00CE0AA3"/>
    <w:rsid w:val="00CF0344"/>
    <w:rsid w:val="00D03743"/>
    <w:rsid w:val="00D13E30"/>
    <w:rsid w:val="00D14180"/>
    <w:rsid w:val="00D22B29"/>
    <w:rsid w:val="00D30A7A"/>
    <w:rsid w:val="00D33F37"/>
    <w:rsid w:val="00D36235"/>
    <w:rsid w:val="00D43AC9"/>
    <w:rsid w:val="00D457F3"/>
    <w:rsid w:val="00D45EE7"/>
    <w:rsid w:val="00D475E1"/>
    <w:rsid w:val="00D532B6"/>
    <w:rsid w:val="00D5532E"/>
    <w:rsid w:val="00D578C9"/>
    <w:rsid w:val="00D66A94"/>
    <w:rsid w:val="00D66D17"/>
    <w:rsid w:val="00D735C1"/>
    <w:rsid w:val="00D8019C"/>
    <w:rsid w:val="00DB0A9B"/>
    <w:rsid w:val="00DC7DE4"/>
    <w:rsid w:val="00DD7CFE"/>
    <w:rsid w:val="00DE106E"/>
    <w:rsid w:val="00E100A5"/>
    <w:rsid w:val="00E10C32"/>
    <w:rsid w:val="00E11082"/>
    <w:rsid w:val="00E378DA"/>
    <w:rsid w:val="00E41909"/>
    <w:rsid w:val="00E4276B"/>
    <w:rsid w:val="00E57180"/>
    <w:rsid w:val="00E57728"/>
    <w:rsid w:val="00E5773F"/>
    <w:rsid w:val="00E76813"/>
    <w:rsid w:val="00E84975"/>
    <w:rsid w:val="00E95279"/>
    <w:rsid w:val="00EA072C"/>
    <w:rsid w:val="00EB4B78"/>
    <w:rsid w:val="00EB7E01"/>
    <w:rsid w:val="00EC6FAF"/>
    <w:rsid w:val="00ED4A1C"/>
    <w:rsid w:val="00ED6A67"/>
    <w:rsid w:val="00EE041E"/>
    <w:rsid w:val="00EE0D68"/>
    <w:rsid w:val="00EF359E"/>
    <w:rsid w:val="00EF3752"/>
    <w:rsid w:val="00EF4B85"/>
    <w:rsid w:val="00F2392A"/>
    <w:rsid w:val="00F2551C"/>
    <w:rsid w:val="00F36577"/>
    <w:rsid w:val="00F446F0"/>
    <w:rsid w:val="00F503A0"/>
    <w:rsid w:val="00F53230"/>
    <w:rsid w:val="00F65DAB"/>
    <w:rsid w:val="00F756BC"/>
    <w:rsid w:val="00F80A41"/>
    <w:rsid w:val="00FA23D1"/>
    <w:rsid w:val="00FB4BF5"/>
    <w:rsid w:val="00FC516A"/>
    <w:rsid w:val="00FC54FB"/>
    <w:rsid w:val="00FD517C"/>
    <w:rsid w:val="00FE53EE"/>
    <w:rsid w:val="00FE7BBF"/>
    <w:rsid w:val="00FF1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0A232FC"/>
  <w15:chartTrackingRefBased/>
  <w15:docId w15:val="{7589075B-7590-4F19-82A3-EE479ACD3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019C"/>
    <w:pPr>
      <w:widowControl w:val="0"/>
      <w:autoSpaceDE w:val="0"/>
      <w:autoSpaceDN w:val="0"/>
      <w:adjustRightInd w:val="0"/>
    </w:pPr>
    <w:rPr>
      <w:rFonts w:eastAsiaTheme="minorHAnsi"/>
    </w:rPr>
  </w:style>
  <w:style w:type="paragraph" w:styleId="Heading1">
    <w:name w:val="heading 1"/>
    <w:next w:val="BodyText"/>
    <w:link w:val="Heading1Char"/>
    <w:qFormat/>
    <w:rsid w:val="004A3563"/>
    <w:pPr>
      <w:keepNext/>
      <w:keepLines/>
      <w:widowControl w:val="0"/>
      <w:autoSpaceDE w:val="0"/>
      <w:autoSpaceDN w:val="0"/>
      <w:adjustRightInd w:val="0"/>
      <w:spacing w:before="440" w:after="220"/>
      <w:ind w:left="1296" w:hanging="1296"/>
      <w:outlineLvl w:val="0"/>
    </w:pPr>
    <w:rPr>
      <w:rFonts w:eastAsiaTheme="majorEastAsia" w:cstheme="majorBidi"/>
      <w:caps/>
    </w:rPr>
  </w:style>
  <w:style w:type="paragraph" w:styleId="Heading2">
    <w:name w:val="heading 2"/>
    <w:basedOn w:val="BodyText"/>
    <w:next w:val="BodyText"/>
    <w:link w:val="Heading2Char"/>
    <w:qFormat/>
    <w:rsid w:val="00D8019C"/>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D8019C"/>
    <w:pPr>
      <w:outlineLvl w:val="2"/>
    </w:pPr>
  </w:style>
  <w:style w:type="paragraph" w:styleId="Heading4">
    <w:name w:val="heading 4"/>
    <w:next w:val="BodyText"/>
    <w:link w:val="Heading4Char"/>
    <w:uiPriority w:val="9"/>
    <w:semiHidden/>
    <w:unhideWhenUsed/>
    <w:qFormat/>
    <w:rsid w:val="00D8019C"/>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8019C"/>
    <w:pPr>
      <w:spacing w:after="220"/>
    </w:pPr>
    <w:rPr>
      <w:rFonts w:eastAsiaTheme="minorHAnsi"/>
    </w:rPr>
  </w:style>
  <w:style w:type="character" w:customStyle="1" w:styleId="BodyTextChar">
    <w:name w:val="Body Text Char"/>
    <w:basedOn w:val="DefaultParagraphFont"/>
    <w:link w:val="BodyText"/>
    <w:rsid w:val="00D8019C"/>
    <w:rPr>
      <w:rFonts w:eastAsiaTheme="minorHAnsi"/>
    </w:rPr>
  </w:style>
  <w:style w:type="paragraph" w:customStyle="1" w:styleId="Applicability">
    <w:name w:val="Applicability"/>
    <w:basedOn w:val="BodyText"/>
    <w:qFormat/>
    <w:rsid w:val="00D8019C"/>
    <w:pPr>
      <w:spacing w:before="440"/>
      <w:ind w:left="2160" w:hanging="2160"/>
    </w:pPr>
  </w:style>
  <w:style w:type="paragraph" w:customStyle="1" w:styleId="attachmenttitle">
    <w:name w:val="attachment title"/>
    <w:next w:val="BodyText"/>
    <w:qFormat/>
    <w:rsid w:val="00D8019C"/>
    <w:pPr>
      <w:keepNext/>
      <w:keepLines/>
      <w:widowControl w:val="0"/>
      <w:spacing w:after="220"/>
      <w:jc w:val="center"/>
      <w:outlineLvl w:val="0"/>
    </w:pPr>
  </w:style>
  <w:style w:type="paragraph" w:customStyle="1" w:styleId="BodyText-table">
    <w:name w:val="Body Text - table"/>
    <w:qFormat/>
    <w:rsid w:val="00D8019C"/>
    <w:rPr>
      <w:rFonts w:eastAsiaTheme="minorHAnsi" w:cstheme="minorBidi"/>
    </w:rPr>
  </w:style>
  <w:style w:type="paragraph" w:styleId="BodyText2">
    <w:name w:val="Body Text 2"/>
    <w:link w:val="BodyText2Char"/>
    <w:rsid w:val="00D8019C"/>
    <w:pPr>
      <w:spacing w:after="220"/>
      <w:ind w:left="720" w:hanging="720"/>
    </w:pPr>
    <w:rPr>
      <w:rFonts w:eastAsiaTheme="majorEastAsia" w:cstheme="majorBidi"/>
    </w:rPr>
  </w:style>
  <w:style w:type="character" w:customStyle="1" w:styleId="BodyText2Char">
    <w:name w:val="Body Text 2 Char"/>
    <w:basedOn w:val="DefaultParagraphFont"/>
    <w:link w:val="BodyText2"/>
    <w:rsid w:val="00D8019C"/>
    <w:rPr>
      <w:rFonts w:eastAsiaTheme="majorEastAsia" w:cstheme="majorBidi"/>
    </w:rPr>
  </w:style>
  <w:style w:type="paragraph" w:styleId="BodyText3">
    <w:name w:val="Body Text 3"/>
    <w:basedOn w:val="BodyText"/>
    <w:link w:val="BodyText3Char"/>
    <w:rsid w:val="00D8019C"/>
    <w:pPr>
      <w:ind w:left="720"/>
    </w:pPr>
    <w:rPr>
      <w:rFonts w:eastAsiaTheme="majorEastAsia" w:cstheme="majorBidi"/>
    </w:rPr>
  </w:style>
  <w:style w:type="character" w:customStyle="1" w:styleId="BodyText3Char">
    <w:name w:val="Body Text 3 Char"/>
    <w:basedOn w:val="DefaultParagraphFont"/>
    <w:link w:val="BodyText3"/>
    <w:rsid w:val="00D8019C"/>
    <w:rPr>
      <w:rFonts w:eastAsiaTheme="majorEastAsia" w:cstheme="majorBidi"/>
    </w:rPr>
  </w:style>
  <w:style w:type="character" w:customStyle="1" w:styleId="Commitment">
    <w:name w:val="Commitment"/>
    <w:basedOn w:val="BodyTextChar"/>
    <w:uiPriority w:val="1"/>
    <w:qFormat/>
    <w:rsid w:val="00D8019C"/>
    <w:rPr>
      <w:rFonts w:ascii="Arial" w:eastAsiaTheme="minorHAnsi" w:hAnsi="Arial" w:cs="Arial"/>
      <w:i/>
      <w:iCs/>
    </w:rPr>
  </w:style>
  <w:style w:type="paragraph" w:customStyle="1" w:styleId="CornerstoneBases">
    <w:name w:val="Cornerstone / Bases"/>
    <w:basedOn w:val="BodyText"/>
    <w:qFormat/>
    <w:rsid w:val="00D8019C"/>
    <w:pPr>
      <w:ind w:left="2160" w:hanging="2160"/>
    </w:pPr>
  </w:style>
  <w:style w:type="paragraph" w:customStyle="1" w:styleId="EffectiveDate">
    <w:name w:val="Effective Date"/>
    <w:next w:val="BodyText"/>
    <w:qFormat/>
    <w:rsid w:val="00D8019C"/>
    <w:pPr>
      <w:spacing w:before="220" w:after="440"/>
      <w:jc w:val="center"/>
    </w:pPr>
  </w:style>
  <w:style w:type="paragraph" w:customStyle="1" w:styleId="END">
    <w:name w:val="END"/>
    <w:next w:val="BodyText"/>
    <w:qFormat/>
    <w:rsid w:val="00D8019C"/>
    <w:pPr>
      <w:autoSpaceDE w:val="0"/>
      <w:autoSpaceDN w:val="0"/>
      <w:adjustRightInd w:val="0"/>
      <w:spacing w:before="440" w:after="440"/>
      <w:jc w:val="center"/>
    </w:pPr>
  </w:style>
  <w:style w:type="paragraph" w:styleId="Footer">
    <w:name w:val="footer"/>
    <w:link w:val="FooterChar"/>
    <w:uiPriority w:val="99"/>
    <w:unhideWhenUsed/>
    <w:rsid w:val="00D14180"/>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D14180"/>
    <w:rPr>
      <w:rFonts w:eastAsiaTheme="minorHAnsi"/>
    </w:rPr>
  </w:style>
  <w:style w:type="paragraph" w:styleId="Header">
    <w:name w:val="header"/>
    <w:basedOn w:val="Normal"/>
    <w:link w:val="HeaderChar"/>
    <w:unhideWhenUsed/>
    <w:rsid w:val="00D8019C"/>
    <w:pPr>
      <w:tabs>
        <w:tab w:val="center" w:pos="4680"/>
        <w:tab w:val="right" w:pos="9360"/>
      </w:tabs>
    </w:pPr>
  </w:style>
  <w:style w:type="character" w:customStyle="1" w:styleId="HeaderChar">
    <w:name w:val="Header Char"/>
    <w:basedOn w:val="DefaultParagraphFont"/>
    <w:link w:val="Header"/>
    <w:rsid w:val="00D8019C"/>
    <w:rPr>
      <w:rFonts w:eastAsiaTheme="minorHAnsi"/>
    </w:rPr>
  </w:style>
  <w:style w:type="character" w:customStyle="1" w:styleId="Heading1Char">
    <w:name w:val="Heading 1 Char"/>
    <w:basedOn w:val="DefaultParagraphFont"/>
    <w:link w:val="Heading1"/>
    <w:rsid w:val="004A3563"/>
    <w:rPr>
      <w:rFonts w:eastAsiaTheme="majorEastAsia" w:cstheme="majorBidi"/>
      <w:caps/>
    </w:rPr>
  </w:style>
  <w:style w:type="character" w:customStyle="1" w:styleId="Heading2Char">
    <w:name w:val="Heading 2 Char"/>
    <w:basedOn w:val="DefaultParagraphFont"/>
    <w:link w:val="Heading2"/>
    <w:rsid w:val="00D8019C"/>
    <w:rPr>
      <w:rFonts w:eastAsiaTheme="majorEastAsia" w:cstheme="majorBidi"/>
    </w:rPr>
  </w:style>
  <w:style w:type="character" w:customStyle="1" w:styleId="Heading3Char">
    <w:name w:val="Heading 3 Char"/>
    <w:basedOn w:val="DefaultParagraphFont"/>
    <w:link w:val="Heading3"/>
    <w:rsid w:val="00D8019C"/>
    <w:rPr>
      <w:rFonts w:eastAsiaTheme="majorEastAsia" w:cstheme="majorBidi"/>
    </w:rPr>
  </w:style>
  <w:style w:type="character" w:customStyle="1" w:styleId="Heading4Char">
    <w:name w:val="Heading 4 Char"/>
    <w:basedOn w:val="DefaultParagraphFont"/>
    <w:link w:val="Heading4"/>
    <w:uiPriority w:val="9"/>
    <w:semiHidden/>
    <w:rsid w:val="00D8019C"/>
    <w:rPr>
      <w:rFonts w:asciiTheme="majorHAnsi" w:eastAsiaTheme="majorEastAsia" w:hAnsiTheme="majorHAnsi" w:cstheme="majorBidi"/>
      <w:iCs/>
    </w:rPr>
  </w:style>
  <w:style w:type="table" w:customStyle="1" w:styleId="IM">
    <w:name w:val="IM"/>
    <w:basedOn w:val="TableNormal"/>
    <w:uiPriority w:val="99"/>
    <w:rsid w:val="00D8019C"/>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D8019C"/>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D8019C"/>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D8019C"/>
    <w:pPr>
      <w:spacing w:before="220" w:after="220"/>
      <w:jc w:val="center"/>
    </w:pPr>
  </w:style>
  <w:style w:type="character" w:customStyle="1" w:styleId="TitleChar">
    <w:name w:val="Title Char"/>
    <w:basedOn w:val="DefaultParagraphFont"/>
    <w:link w:val="Title"/>
    <w:rsid w:val="00D8019C"/>
  </w:style>
  <w:style w:type="paragraph" w:customStyle="1" w:styleId="Lista">
    <w:name w:val="List a"/>
    <w:basedOn w:val="BodyText"/>
    <w:rsid w:val="00D8019C"/>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D8019C"/>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D8019C"/>
    <w:rPr>
      <w:rFonts w:eastAsiaTheme="minorHAnsi"/>
      <w:sz w:val="20"/>
    </w:rPr>
  </w:style>
  <w:style w:type="paragraph" w:customStyle="1" w:styleId="Requirement">
    <w:name w:val="Requirement"/>
    <w:basedOn w:val="BodyText3"/>
    <w:qFormat/>
    <w:rsid w:val="00D8019C"/>
    <w:pPr>
      <w:keepNext/>
    </w:pPr>
    <w:rPr>
      <w:b/>
      <w:bCs/>
    </w:rPr>
  </w:style>
  <w:style w:type="paragraph" w:customStyle="1" w:styleId="SpecificGuidance">
    <w:name w:val="Specific Guidance"/>
    <w:basedOn w:val="BodyText3"/>
    <w:qFormat/>
    <w:rsid w:val="00D8019C"/>
    <w:pPr>
      <w:keepNext/>
    </w:pPr>
    <w:rPr>
      <w:u w:val="single"/>
    </w:rPr>
  </w:style>
  <w:style w:type="table" w:styleId="TableGrid">
    <w:name w:val="Table Grid"/>
    <w:basedOn w:val="TableNormal"/>
    <w:uiPriority w:val="39"/>
    <w:rsid w:val="00D8019C"/>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E788E"/>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657699">
      <w:bodyDiv w:val="1"/>
      <w:marLeft w:val="0"/>
      <w:marRight w:val="0"/>
      <w:marTop w:val="0"/>
      <w:marBottom w:val="0"/>
      <w:divBdr>
        <w:top w:val="none" w:sz="0" w:space="0" w:color="auto"/>
        <w:left w:val="none" w:sz="0" w:space="0" w:color="auto"/>
        <w:bottom w:val="none" w:sz="0" w:space="0" w:color="auto"/>
        <w:right w:val="none" w:sz="0" w:space="0" w:color="auto"/>
      </w:divBdr>
    </w:div>
    <w:div w:id="904071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8D297133BB2448B5E640CF874CA5CF" ma:contentTypeVersion="4" ma:contentTypeDescription="Create a new document." ma:contentTypeScope="" ma:versionID="8ac64a920f7719af4828cbf51b266ca6">
  <xsd:schema xmlns:xsd="http://www.w3.org/2001/XMLSchema" xmlns:xs="http://www.w3.org/2001/XMLSchema" xmlns:p="http://schemas.microsoft.com/office/2006/metadata/properties" xmlns:ns2="2b749c77-5474-4b1e-a201-9be78951dbdd" targetNamespace="http://schemas.microsoft.com/office/2006/metadata/properties" ma:root="true" ma:fieldsID="63158137b0927442c313fa8d1957526d" ns2:_="">
    <xsd:import namespace="2b749c77-5474-4b1e-a201-9be78951db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49c77-5474-4b1e-a201-9be78951d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7F18E6-358E-406D-B3F7-C8D03C3EB54E}">
  <ds:schemaRefs>
    <ds:schemaRef ds:uri="http://schemas.microsoft.com/sharepoint/v3/contenttype/forms"/>
  </ds:schemaRefs>
</ds:datastoreItem>
</file>

<file path=customXml/itemProps2.xml><?xml version="1.0" encoding="utf-8"?>
<ds:datastoreItem xmlns:ds="http://schemas.openxmlformats.org/officeDocument/2006/customXml" ds:itemID="{4E6F17FF-6BDA-4A17-A00E-B4732B577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749c77-5474-4b1e-a201-9be78951db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12082C-0E68-4088-8D03-AA8C499DA03B}">
  <ds:schemaRefs>
    <ds:schemaRef ds:uri="http://schemas.openxmlformats.org/officeDocument/2006/bibliography"/>
  </ds:schemaRefs>
</ds:datastoreItem>
</file>

<file path=customXml/itemProps4.xml><?xml version="1.0" encoding="utf-8"?>
<ds:datastoreItem xmlns:ds="http://schemas.openxmlformats.org/officeDocument/2006/customXml" ds:itemID="{AA300ECF-1318-4CA5-9589-138B31E7563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7</TotalTime>
  <Pages>7</Pages>
  <Words>2094</Words>
  <Characters>11936</Characters>
  <Application>Microsoft Office Word</Application>
  <DocSecurity>2</DocSecurity>
  <PresentationFormat/>
  <Lines>99</Lines>
  <Paragraphs>28</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14002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4</cp:revision>
  <dcterms:created xsi:type="dcterms:W3CDTF">2024-11-22T19:37:00Z</dcterms:created>
  <dcterms:modified xsi:type="dcterms:W3CDTF">2024-11-22T22:08:00Z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0x010100348D297133BB2448B5E640CF874CA5CF</vt:lpwstr>
  </property>
</Properties>
</file>