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405771" w14:textId="77777777" w:rsidR="00C07385" w:rsidRDefault="000A3775" w:rsidP="001F3447">
      <w:pPr>
        <w:pStyle w:val="InspectionManual"/>
        <w:tabs>
          <w:tab w:val="center" w:pos="4680"/>
          <w:tab w:val="right" w:pos="9360"/>
        </w:tabs>
        <w:ind w:firstLine="0"/>
        <w:jc w:val="left"/>
        <w:rPr>
          <w:b w:val="0"/>
          <w:sz w:val="20"/>
          <w:szCs w:val="20"/>
        </w:rPr>
      </w:pPr>
      <w:r>
        <w:rPr>
          <w:szCs w:val="38"/>
        </w:rPr>
        <w:tab/>
      </w:r>
      <w:r w:rsidR="00C07385" w:rsidRPr="00275F76">
        <w:rPr>
          <w:szCs w:val="38"/>
        </w:rPr>
        <w:t>NRC INSPECTION MANUAL</w:t>
      </w:r>
      <w:r>
        <w:rPr>
          <w:szCs w:val="38"/>
        </w:rPr>
        <w:tab/>
      </w:r>
      <w:r>
        <w:rPr>
          <w:b w:val="0"/>
          <w:sz w:val="20"/>
          <w:szCs w:val="20"/>
        </w:rPr>
        <w:t>NSIR/DSO</w:t>
      </w:r>
      <w:r w:rsidR="00F03675">
        <w:rPr>
          <w:b w:val="0"/>
          <w:sz w:val="20"/>
          <w:szCs w:val="20"/>
        </w:rPr>
        <w:t>/SOSB</w:t>
      </w:r>
    </w:p>
    <w:p w14:paraId="383CD012" w14:textId="3EEC1B8F" w:rsidR="00044F05" w:rsidRPr="00044F05" w:rsidRDefault="00044F05" w:rsidP="00044F05">
      <w:pPr>
        <w:pStyle w:val="IMCIP"/>
      </w:pPr>
      <w:r w:rsidRPr="00044F05">
        <w:t>INSPECTION PROCEDURE 81000</w:t>
      </w:r>
    </w:p>
    <w:p w14:paraId="70FBF733" w14:textId="6A00B56C" w:rsidR="003C5012" w:rsidRPr="00044F05" w:rsidRDefault="003C5012" w:rsidP="00044F05">
      <w:pPr>
        <w:pStyle w:val="Title"/>
      </w:pPr>
      <w:r w:rsidRPr="00044F05">
        <w:t>SECURITY</w:t>
      </w:r>
    </w:p>
    <w:p w14:paraId="74116829" w14:textId="6B7B9C62" w:rsidR="001B2FB3" w:rsidRPr="00047C30" w:rsidRDefault="001B2FB3" w:rsidP="006A043C">
      <w:pPr>
        <w:pStyle w:val="EffectiveDate"/>
      </w:pPr>
      <w:r w:rsidRPr="008D2D3E">
        <w:t>Effective Date: January 1</w:t>
      </w:r>
      <w:r w:rsidR="006A043C">
        <w:t>, 2025</w:t>
      </w:r>
    </w:p>
    <w:p w14:paraId="1228A764" w14:textId="36DEF54A" w:rsidR="003C5012" w:rsidRPr="00044F05" w:rsidRDefault="003C5012" w:rsidP="00044F05">
      <w:pPr>
        <w:pStyle w:val="Applicability"/>
      </w:pPr>
      <w:r w:rsidRPr="00044F05">
        <w:t>PROGRAM APPLICABILITY:</w:t>
      </w:r>
      <w:r w:rsidR="00467228" w:rsidRPr="00044F05">
        <w:t xml:space="preserve"> </w:t>
      </w:r>
      <w:r w:rsidR="00C45BFD" w:rsidRPr="00044F05">
        <w:t>IMC</w:t>
      </w:r>
      <w:r w:rsidR="00044F05">
        <w:t>s</w:t>
      </w:r>
      <w:r w:rsidR="00C45BFD" w:rsidRPr="00044F05">
        <w:t xml:space="preserve"> 2200</w:t>
      </w:r>
      <w:r w:rsidR="007D3526">
        <w:t xml:space="preserve"> </w:t>
      </w:r>
      <w:r w:rsidR="00044F05">
        <w:t>A</w:t>
      </w:r>
      <w:r w:rsidR="00C45BFD" w:rsidRPr="00044F05">
        <w:t xml:space="preserve">, </w:t>
      </w:r>
      <w:ins w:id="0" w:author="Author">
        <w:r w:rsidR="00D17552" w:rsidRPr="00044F05">
          <w:t>2562</w:t>
        </w:r>
      </w:ins>
    </w:p>
    <w:p w14:paraId="703C0D8E" w14:textId="77777777" w:rsidR="003C5012" w:rsidRPr="001F3447" w:rsidRDefault="00D06671" w:rsidP="001B2FB3">
      <w:pPr>
        <w:pStyle w:val="Heading1"/>
      </w:pPr>
      <w:r w:rsidRPr="001F3447">
        <w:t>81000</w:t>
      </w:r>
      <w:r w:rsidR="003C5012" w:rsidRPr="001F3447">
        <w:t>-01</w:t>
      </w:r>
      <w:r w:rsidR="003C5012" w:rsidRPr="001F3447">
        <w:tab/>
        <w:t>INSPECTION OBJECTIVE</w:t>
      </w:r>
    </w:p>
    <w:p w14:paraId="3286B28C" w14:textId="77777777" w:rsidR="003C5012" w:rsidRPr="001F3447" w:rsidRDefault="001562BC" w:rsidP="001B2FB3">
      <w:pPr>
        <w:pStyle w:val="Heading2"/>
      </w:pPr>
      <w:r>
        <w:t>01.01</w:t>
      </w:r>
      <w:r>
        <w:tab/>
      </w:r>
      <w:r w:rsidR="003C5012" w:rsidRPr="001F3447">
        <w:t xml:space="preserve">The objective of this inspection procedure (IP) is to gather information to determine whether a licensee is meeting the objective of </w:t>
      </w:r>
      <w:r w:rsidR="00E533D6" w:rsidRPr="001F3447">
        <w:t xml:space="preserve">the </w:t>
      </w:r>
      <w:r w:rsidR="002F7499" w:rsidRPr="001F3447">
        <w:t xml:space="preserve">construction </w:t>
      </w:r>
      <w:r w:rsidR="00E533D6" w:rsidRPr="001F3447">
        <w:t xml:space="preserve">security </w:t>
      </w:r>
      <w:r w:rsidR="003C5012" w:rsidRPr="001F3447">
        <w:t xml:space="preserve">cornerstone, which </w:t>
      </w:r>
      <w:r w:rsidR="00E533D6" w:rsidRPr="001F3447">
        <w:t xml:space="preserve">is </w:t>
      </w:r>
      <w:r w:rsidR="003C5012" w:rsidRPr="001F3447">
        <w:t xml:space="preserve">to provide assurance that </w:t>
      </w:r>
      <w:r w:rsidR="002F7499" w:rsidRPr="001F3447">
        <w:t xml:space="preserve">construction activities are not adversely impacted </w:t>
      </w:r>
      <w:r w:rsidR="00BF6121" w:rsidRPr="001F3447">
        <w:t>because of</w:t>
      </w:r>
      <w:r w:rsidR="002F7499" w:rsidRPr="001F3447">
        <w:t xml:space="preserve"> </w:t>
      </w:r>
      <w:r w:rsidR="00BF6121" w:rsidRPr="001F3447">
        <w:t>f</w:t>
      </w:r>
      <w:r w:rsidR="002F7499" w:rsidRPr="001F3447">
        <w:t>itness-for-</w:t>
      </w:r>
      <w:r w:rsidR="00BF6121" w:rsidRPr="001F3447">
        <w:t>d</w:t>
      </w:r>
      <w:r w:rsidR="002F7499" w:rsidRPr="001F3447">
        <w:t>uty</w:t>
      </w:r>
      <w:r w:rsidR="002E5B02" w:rsidRPr="001F3447">
        <w:t xml:space="preserve"> </w:t>
      </w:r>
      <w:r w:rsidR="002F7499" w:rsidRPr="001F3447">
        <w:t>issues</w:t>
      </w:r>
      <w:r w:rsidR="00BF6121" w:rsidRPr="001F3447">
        <w:t>,</w:t>
      </w:r>
      <w:r w:rsidR="002F7499" w:rsidRPr="001F3447">
        <w:t xml:space="preserve"> and that the licensee’s security programs use a defense-in-depth approach and can protect against the design</w:t>
      </w:r>
      <w:r w:rsidR="00BF6121" w:rsidRPr="001F3447">
        <w:t>-</w:t>
      </w:r>
      <w:r w:rsidR="002F7499" w:rsidRPr="001F3447">
        <w:t>basis threat of radiological sabotage from internal and external threats.</w:t>
      </w:r>
    </w:p>
    <w:p w14:paraId="66C20E73" w14:textId="61C39356" w:rsidR="00792E2C" w:rsidRPr="001F3447" w:rsidRDefault="001562BC" w:rsidP="001B2FB3">
      <w:pPr>
        <w:pStyle w:val="Heading2"/>
      </w:pPr>
      <w:r>
        <w:t>01.02</w:t>
      </w:r>
      <w:r>
        <w:tab/>
      </w:r>
      <w:r w:rsidR="00792E2C" w:rsidRPr="001F3447">
        <w:t xml:space="preserve">In meeting this objective, this procedure has provisions for </w:t>
      </w:r>
      <w:r w:rsidR="00BF6121" w:rsidRPr="001F3447">
        <w:t xml:space="preserve">the </w:t>
      </w:r>
      <w:r w:rsidR="00792E2C" w:rsidRPr="001F3447">
        <w:t>verification and assessment of licensee security construction and operational programs</w:t>
      </w:r>
      <w:r w:rsidR="00BF6121" w:rsidRPr="001F3447">
        <w:t>. Such</w:t>
      </w:r>
      <w:r w:rsidR="00792E2C" w:rsidRPr="001F3447">
        <w:t xml:space="preserve"> verification is </w:t>
      </w:r>
      <w:r w:rsidR="0084582F" w:rsidRPr="001F3447">
        <w:t>intended to support</w:t>
      </w:r>
      <w:r w:rsidR="00792E2C" w:rsidRPr="001F3447">
        <w:t xml:space="preserve"> the Commission</w:t>
      </w:r>
      <w:r w:rsidR="0084582F" w:rsidRPr="001F3447">
        <w:t>’s</w:t>
      </w:r>
      <w:r w:rsidR="00792E2C" w:rsidRPr="001F3447">
        <w:t xml:space="preserve"> </w:t>
      </w:r>
      <w:r w:rsidR="0084582F" w:rsidRPr="001F3447">
        <w:t xml:space="preserve">determination, </w:t>
      </w:r>
      <w:r w:rsidR="00792E2C" w:rsidRPr="001F3447">
        <w:t xml:space="preserve">in accordance with </w:t>
      </w:r>
      <w:r w:rsidR="00BF6121" w:rsidRPr="001F3447">
        <w:t xml:space="preserve">Title 10 of the </w:t>
      </w:r>
      <w:r w:rsidR="00BF6121" w:rsidRPr="001F3447">
        <w:rPr>
          <w:i/>
        </w:rPr>
        <w:t>Code of Federal Regulations</w:t>
      </w:r>
      <w:r w:rsidR="00BF6121" w:rsidRPr="001F3447">
        <w:t xml:space="preserve"> (</w:t>
      </w:r>
      <w:r w:rsidR="00792E2C" w:rsidRPr="001F3447">
        <w:t>10</w:t>
      </w:r>
      <w:r w:rsidR="00BF6121" w:rsidRPr="001F3447">
        <w:t> </w:t>
      </w:r>
      <w:r w:rsidR="00792E2C" w:rsidRPr="001F3447">
        <w:t>CFR</w:t>
      </w:r>
      <w:r w:rsidR="00BF6121" w:rsidRPr="001F3447">
        <w:t>) </w:t>
      </w:r>
      <w:r w:rsidR="00792E2C" w:rsidRPr="001F3447">
        <w:t xml:space="preserve">52.103(g), that the </w:t>
      </w:r>
      <w:r w:rsidR="0084582F" w:rsidRPr="001F3447">
        <w:t xml:space="preserve">acceptance criteria in the </w:t>
      </w:r>
      <w:r w:rsidR="00BF6121" w:rsidRPr="001F3447">
        <w:t>c</w:t>
      </w:r>
      <w:r w:rsidR="002E5B02" w:rsidRPr="001F3447">
        <w:t xml:space="preserve">ombined </w:t>
      </w:r>
      <w:r w:rsidR="00BF6121" w:rsidRPr="001F3447">
        <w:t>l</w:t>
      </w:r>
      <w:r w:rsidR="002E5B02" w:rsidRPr="001F3447">
        <w:t>icense</w:t>
      </w:r>
      <w:r w:rsidR="00792E2C" w:rsidRPr="001F3447">
        <w:t xml:space="preserve"> have been</w:t>
      </w:r>
      <w:r w:rsidR="009F4E97" w:rsidRPr="001F3447">
        <w:t> </w:t>
      </w:r>
      <w:r w:rsidR="00792E2C" w:rsidRPr="001F3447">
        <w:t>met.</w:t>
      </w:r>
    </w:p>
    <w:p w14:paraId="298C3FD7" w14:textId="63218C56" w:rsidR="00C24A27" w:rsidRDefault="00D06671" w:rsidP="001B2FB3">
      <w:pPr>
        <w:pStyle w:val="Heading1"/>
      </w:pPr>
      <w:r w:rsidRPr="001F3447">
        <w:t>81000</w:t>
      </w:r>
      <w:r w:rsidR="003C5012" w:rsidRPr="001F3447">
        <w:t>-02</w:t>
      </w:r>
      <w:r w:rsidR="003C5012" w:rsidRPr="001F3447">
        <w:tab/>
        <w:t>INSPECTION REQUIREMENTS</w:t>
      </w:r>
      <w:r w:rsidR="006C61A2">
        <w:t xml:space="preserve"> AND GENERAL GUIDANCE</w:t>
      </w:r>
    </w:p>
    <w:p w14:paraId="5065A65F" w14:textId="2DD62B1B" w:rsidR="004357EC" w:rsidRDefault="003C5012" w:rsidP="001B2FB3">
      <w:pPr>
        <w:pStyle w:val="Heading2"/>
      </w:pPr>
      <w:r w:rsidRPr="001F3447">
        <w:t>02.01</w:t>
      </w:r>
      <w:r w:rsidRPr="001F3447">
        <w:tab/>
      </w:r>
      <w:ins w:id="1" w:author="Author">
        <w:r w:rsidR="006C61A2" w:rsidRPr="001B2FB3">
          <w:t xml:space="preserve">This inspection procedure (IP) was developed to ensure the operational program established for implementation at a plant licensed in accordance with Title 10 of the </w:t>
        </w:r>
        <w:r w:rsidR="006C61A2" w:rsidRPr="001B2FB3">
          <w:rPr>
            <w:i/>
            <w:iCs/>
          </w:rPr>
          <w:t xml:space="preserve">Code of Federal Regulations </w:t>
        </w:r>
        <w:r w:rsidR="006C61A2" w:rsidRPr="001B2FB3">
          <w:t>(10 CFR) Part 50 or 10 CFR Part 52 meet all NRC requirements and objectives for operational program readiness.</w:t>
        </w:r>
        <w:r w:rsidR="006C61A2" w:rsidRPr="001B2FB3">
          <w:rPr>
            <w:spacing w:val="40"/>
          </w:rPr>
          <w:t xml:space="preserve"> </w:t>
        </w:r>
        <w:r w:rsidR="006C61A2" w:rsidRPr="001B2FB3">
          <w:t>Note that this inspection is conducted as licensees activate</w:t>
        </w:r>
        <w:r w:rsidR="006C61A2" w:rsidRPr="007D3526">
          <w:t xml:space="preserve"> their operational program in accordance with IMC 2200, Appendix A, “Security Construction Inspection Program,” or IMC 2562, “Light</w:t>
        </w:r>
      </w:ins>
      <w:r w:rsidR="004F2FAE">
        <w:noBreakHyphen/>
      </w:r>
      <w:ins w:id="2" w:author="Author">
        <w:r w:rsidR="006C61A2" w:rsidRPr="007D3526">
          <w:t>Water Reactor Inspection Program for Restart of Reactor Facilities Following Permanent Cessation of Power Operations.” For reactors under construction, this IP is applicable to all power reactors under construction that are subject to oversight under the NRC’s Construction Reactor Oversight Process (</w:t>
        </w:r>
        <w:proofErr w:type="spellStart"/>
        <w:r w:rsidR="006C61A2" w:rsidRPr="007D3526">
          <w:t>cROP</w:t>
        </w:r>
        <w:proofErr w:type="spellEnd"/>
        <w:r w:rsidR="006C61A2" w:rsidRPr="007D3526">
          <w:t>). For restart of reactor facilities following termination of an operating license, this IP is applicable for transitioning from a decommissioned or extended shutdown reactor facility to an operational power reactor facility subject to the Reactor Oversight Process (ROP).</w:t>
        </w:r>
        <w:r w:rsidR="006C61A2" w:rsidRPr="001B2FB3">
          <w:rPr>
            <w:spacing w:val="40"/>
          </w:rPr>
          <w:t xml:space="preserve"> </w:t>
        </w:r>
        <w:r w:rsidR="006C61A2" w:rsidRPr="001B2FB3">
          <w:t>Therefore, verification through observation of activities may not be possible.</w:t>
        </w:r>
        <w:r w:rsidR="006C61A2" w:rsidRPr="001B2FB3">
          <w:rPr>
            <w:spacing w:val="80"/>
          </w:rPr>
          <w:t xml:space="preserve"> </w:t>
        </w:r>
        <w:r w:rsidR="006C61A2" w:rsidRPr="001B2FB3">
          <w:t>In such cases, the inspector(s) should review the appropriate licensee procedures</w:t>
        </w:r>
        <w:r w:rsidR="006C61A2" w:rsidRPr="001B2FB3">
          <w:rPr>
            <w:spacing w:val="40"/>
          </w:rPr>
          <w:t xml:space="preserve"> </w:t>
        </w:r>
        <w:r w:rsidR="006C61A2" w:rsidRPr="001B2FB3">
          <w:t xml:space="preserve">and conduct inspections of all associated areas to ensure program compliance upon </w:t>
        </w:r>
        <w:r w:rsidR="006C61A2" w:rsidRPr="001B2FB3">
          <w:rPr>
            <w:spacing w:val="-2"/>
          </w:rPr>
          <w:t>implementation.</w:t>
        </w:r>
      </w:ins>
      <w:r w:rsidR="006C61A2">
        <w:t xml:space="preserve"> </w:t>
      </w:r>
    </w:p>
    <w:p w14:paraId="1F653AF9" w14:textId="4AAF33CD" w:rsidR="003C5012" w:rsidRPr="001F3447" w:rsidRDefault="00792E2C" w:rsidP="001B2FB3">
      <w:pPr>
        <w:pStyle w:val="Heading2"/>
        <w:ind w:firstLine="0"/>
      </w:pPr>
      <w:r w:rsidRPr="001F3447">
        <w:t xml:space="preserve">Pursuant to </w:t>
      </w:r>
      <w:r w:rsidR="00F507D2" w:rsidRPr="001F3447">
        <w:t xml:space="preserve">Inspection </w:t>
      </w:r>
      <w:r w:rsidRPr="001F3447">
        <w:t>Manual Chapter (</w:t>
      </w:r>
      <w:r w:rsidR="00F507D2" w:rsidRPr="001F3447">
        <w:t>I</w:t>
      </w:r>
      <w:r w:rsidRPr="001F3447">
        <w:t xml:space="preserve">MC) </w:t>
      </w:r>
      <w:r w:rsidR="001D2D6D" w:rsidRPr="001F3447">
        <w:t>2200</w:t>
      </w:r>
      <w:r w:rsidR="00BF6121" w:rsidRPr="001F3447">
        <w:t>,</w:t>
      </w:r>
      <w:r w:rsidR="0084582F" w:rsidRPr="001F3447">
        <w:t xml:space="preserve"> </w:t>
      </w:r>
      <w:r w:rsidR="00BF6121" w:rsidRPr="001F3447">
        <w:t>“</w:t>
      </w:r>
      <w:r w:rsidR="00504C6E" w:rsidRPr="001F3447">
        <w:t>Security Inspection Program for Construction</w:t>
      </w:r>
      <w:r w:rsidR="00BF6121" w:rsidRPr="001F3447">
        <w:t>,”</w:t>
      </w:r>
      <w:r w:rsidR="004357EC">
        <w:t xml:space="preserve"> </w:t>
      </w:r>
      <w:ins w:id="3" w:author="Author">
        <w:r w:rsidR="00F16553">
          <w:t xml:space="preserve">and </w:t>
        </w:r>
        <w:r w:rsidR="009A62C1" w:rsidRPr="001F3447">
          <w:t xml:space="preserve">IMC </w:t>
        </w:r>
        <w:r w:rsidR="009A62C1">
          <w:t xml:space="preserve">2562 “Light-Water Reactor Inspection Program for Restart of Reactor Facilities Following Permanent Cessation of Power Operation,” </w:t>
        </w:r>
      </w:ins>
      <w:r w:rsidRPr="001F3447">
        <w:t xml:space="preserve">construction </w:t>
      </w:r>
      <w:r w:rsidRPr="001F3447">
        <w:lastRenderedPageBreak/>
        <w:t>security inspection</w:t>
      </w:r>
      <w:r w:rsidR="003C5012" w:rsidRPr="001F3447">
        <w:t xml:space="preserve"> requirements are identified in and satisfied by the following inspectable area attachments to this IP:</w:t>
      </w:r>
    </w:p>
    <w:p w14:paraId="09941DCE" w14:textId="77777777" w:rsidR="001F3447" w:rsidRPr="00E714A0" w:rsidRDefault="001F3447" w:rsidP="00752DC9">
      <w:pPr>
        <w:pStyle w:val="BodyText"/>
        <w:numPr>
          <w:ilvl w:val="2"/>
          <w:numId w:val="9"/>
        </w:numPr>
        <w:contextualSpacing/>
      </w:pPr>
      <w:r w:rsidRPr="00E714A0">
        <w:t>Inspection of ITAAC-Related Security Structures, Systems, and Components (IP 65001.17)</w:t>
      </w:r>
    </w:p>
    <w:p w14:paraId="124815EC" w14:textId="77777777" w:rsidR="001F3447" w:rsidRPr="00E714A0" w:rsidRDefault="001F3447" w:rsidP="007D3526">
      <w:pPr>
        <w:pStyle w:val="BodyText"/>
        <w:numPr>
          <w:ilvl w:val="2"/>
          <w:numId w:val="9"/>
        </w:numPr>
        <w:contextualSpacing/>
      </w:pPr>
      <w:r w:rsidRPr="00E714A0">
        <w:t>Fitness-for-Duty Program (IP 71130.08)</w:t>
      </w:r>
    </w:p>
    <w:p w14:paraId="727DA70B" w14:textId="77777777" w:rsidR="001F3447" w:rsidRPr="00E714A0" w:rsidRDefault="001F3447" w:rsidP="007D3526">
      <w:pPr>
        <w:pStyle w:val="BodyText"/>
        <w:numPr>
          <w:ilvl w:val="2"/>
          <w:numId w:val="9"/>
        </w:numPr>
        <w:contextualSpacing/>
      </w:pPr>
      <w:r w:rsidRPr="00E714A0">
        <w:t>Access Authorization (IP 81000.01)</w:t>
      </w:r>
    </w:p>
    <w:p w14:paraId="597E468F" w14:textId="77777777" w:rsidR="001F3447" w:rsidRPr="00E714A0" w:rsidRDefault="001F3447" w:rsidP="007D3526">
      <w:pPr>
        <w:pStyle w:val="BodyText"/>
        <w:numPr>
          <w:ilvl w:val="2"/>
          <w:numId w:val="9"/>
        </w:numPr>
        <w:contextualSpacing/>
      </w:pPr>
      <w:r w:rsidRPr="00E714A0">
        <w:t>Access Control (IP 81000.02)</w:t>
      </w:r>
    </w:p>
    <w:p w14:paraId="5C65B5A3" w14:textId="77777777" w:rsidR="001F3447" w:rsidRPr="00E714A0" w:rsidRDefault="001F3447" w:rsidP="00752DC9">
      <w:pPr>
        <w:pStyle w:val="BodyText"/>
        <w:numPr>
          <w:ilvl w:val="2"/>
          <w:numId w:val="9"/>
        </w:numPr>
        <w:contextualSpacing/>
      </w:pPr>
      <w:r w:rsidRPr="00E714A0">
        <w:t>Performance Evaluation Program (IP 81000.03)</w:t>
      </w:r>
    </w:p>
    <w:p w14:paraId="44F61850" w14:textId="77777777" w:rsidR="001F3447" w:rsidRPr="00E714A0" w:rsidRDefault="001F3447" w:rsidP="00752DC9">
      <w:pPr>
        <w:pStyle w:val="BodyText"/>
        <w:numPr>
          <w:ilvl w:val="2"/>
          <w:numId w:val="9"/>
        </w:numPr>
        <w:contextualSpacing/>
      </w:pPr>
      <w:r w:rsidRPr="00E714A0">
        <w:t>Equipment Performance, Testing, and Maintenance (IP 81000.04)</w:t>
      </w:r>
    </w:p>
    <w:p w14:paraId="300F96B2" w14:textId="77777777" w:rsidR="001F3447" w:rsidRPr="00E714A0" w:rsidRDefault="001F3447" w:rsidP="00752DC9">
      <w:pPr>
        <w:pStyle w:val="BodyText"/>
        <w:numPr>
          <w:ilvl w:val="2"/>
          <w:numId w:val="9"/>
        </w:numPr>
        <w:contextualSpacing/>
      </w:pPr>
      <w:r w:rsidRPr="00E714A0">
        <w:t>Protective Strategy Evaluation (IP 81000.05)</w:t>
      </w:r>
    </w:p>
    <w:p w14:paraId="6114F823" w14:textId="77777777" w:rsidR="001F3447" w:rsidRPr="00E714A0" w:rsidRDefault="001F3447" w:rsidP="00752DC9">
      <w:pPr>
        <w:pStyle w:val="BodyText"/>
        <w:numPr>
          <w:ilvl w:val="2"/>
          <w:numId w:val="9"/>
        </w:numPr>
        <w:contextualSpacing/>
      </w:pPr>
      <w:r w:rsidRPr="00E714A0">
        <w:t>Protection of Safeguards Information (IP 81000.06)</w:t>
      </w:r>
    </w:p>
    <w:p w14:paraId="7C804FDF" w14:textId="77777777" w:rsidR="001F3447" w:rsidRPr="00E714A0" w:rsidRDefault="001F3447" w:rsidP="00752DC9">
      <w:pPr>
        <w:pStyle w:val="BodyText"/>
        <w:numPr>
          <w:ilvl w:val="2"/>
          <w:numId w:val="9"/>
        </w:numPr>
        <w:contextualSpacing/>
      </w:pPr>
      <w:r w:rsidRPr="00E714A0">
        <w:t>Security Training (IP 81000.07)</w:t>
      </w:r>
    </w:p>
    <w:p w14:paraId="61851333" w14:textId="77777777" w:rsidR="001F3447" w:rsidRPr="00E714A0" w:rsidRDefault="001F3447" w:rsidP="00752DC9">
      <w:pPr>
        <w:pStyle w:val="BodyText"/>
        <w:numPr>
          <w:ilvl w:val="2"/>
          <w:numId w:val="9"/>
        </w:numPr>
        <w:contextualSpacing/>
      </w:pPr>
      <w:r w:rsidRPr="00E714A0">
        <w:t>Fitness-for-Duty (FFD) Operational Program (IP 81000.08)</w:t>
      </w:r>
    </w:p>
    <w:p w14:paraId="493E68AA" w14:textId="77777777" w:rsidR="001F3447" w:rsidRPr="00E714A0" w:rsidRDefault="001F3447" w:rsidP="00752DC9">
      <w:pPr>
        <w:pStyle w:val="BodyText"/>
        <w:numPr>
          <w:ilvl w:val="2"/>
          <w:numId w:val="9"/>
        </w:numPr>
        <w:contextualSpacing/>
      </w:pPr>
      <w:r w:rsidRPr="00E714A0">
        <w:t>Cyber Security Inspection for Construction (IP 81000.09)</w:t>
      </w:r>
    </w:p>
    <w:p w14:paraId="7A421320" w14:textId="77777777" w:rsidR="001F3447" w:rsidRPr="00E714A0" w:rsidRDefault="001F3447" w:rsidP="00752DC9">
      <w:pPr>
        <w:pStyle w:val="BodyText"/>
        <w:numPr>
          <w:ilvl w:val="2"/>
          <w:numId w:val="9"/>
        </w:numPr>
        <w:contextualSpacing/>
      </w:pPr>
      <w:r w:rsidRPr="00E714A0">
        <w:t>Security Organization, Management Effectiveness, Program Reviews and Audits (IP 81000.10)</w:t>
      </w:r>
    </w:p>
    <w:p w14:paraId="53E4BCDE" w14:textId="77777777" w:rsidR="001F3447" w:rsidRPr="00E714A0" w:rsidRDefault="001F3447" w:rsidP="00752DC9">
      <w:pPr>
        <w:pStyle w:val="BodyText"/>
        <w:numPr>
          <w:ilvl w:val="2"/>
          <w:numId w:val="9"/>
        </w:numPr>
        <w:contextualSpacing/>
      </w:pPr>
      <w:r w:rsidRPr="00E714A0">
        <w:t>Material Control and Accounting (MC&amp;A) (IP 81000.11)</w:t>
      </w:r>
    </w:p>
    <w:p w14:paraId="092E6F70" w14:textId="77777777" w:rsidR="001F3447" w:rsidRPr="00E714A0" w:rsidRDefault="001F3447" w:rsidP="00752DC9">
      <w:pPr>
        <w:pStyle w:val="BodyText"/>
        <w:numPr>
          <w:ilvl w:val="2"/>
          <w:numId w:val="9"/>
        </w:numPr>
        <w:contextualSpacing/>
      </w:pPr>
      <w:r w:rsidRPr="00E714A0">
        <w:t>Review of New Reactor Target Sets (IP 81000.14)</w:t>
      </w:r>
    </w:p>
    <w:p w14:paraId="5575C68C" w14:textId="77777777" w:rsidR="001F3447" w:rsidRPr="00E714A0" w:rsidRDefault="001F3447" w:rsidP="00752DC9">
      <w:pPr>
        <w:pStyle w:val="BodyText"/>
        <w:numPr>
          <w:ilvl w:val="2"/>
          <w:numId w:val="9"/>
        </w:numPr>
        <w:contextualSpacing/>
      </w:pPr>
      <w:r w:rsidRPr="00E714A0">
        <w:t>Fixed Site Physical Protection of Special Nuclear Material of Low Strategic Significance (IP 81431)</w:t>
      </w:r>
    </w:p>
    <w:p w14:paraId="6D3DEE5B" w14:textId="76FECF9B" w:rsidR="009F7400" w:rsidRDefault="001F3447" w:rsidP="00752DC9">
      <w:pPr>
        <w:pStyle w:val="BodyText"/>
        <w:numPr>
          <w:ilvl w:val="2"/>
          <w:numId w:val="9"/>
        </w:numPr>
        <w:contextualSpacing/>
      </w:pPr>
      <w:r w:rsidRPr="00E714A0">
        <w:t>Fitness-for-Duty Program for Construction (IP 81504)</w:t>
      </w:r>
    </w:p>
    <w:p w14:paraId="46E56928" w14:textId="6D2353A1" w:rsidR="00B71179" w:rsidRDefault="001F3447" w:rsidP="00752DC9">
      <w:pPr>
        <w:pStyle w:val="BodyText"/>
        <w:numPr>
          <w:ilvl w:val="2"/>
          <w:numId w:val="9"/>
        </w:numPr>
        <w:contextualSpacing/>
      </w:pPr>
      <w:r w:rsidRPr="00E714A0">
        <w:t>Protection of Safeguards Information for Construction (IP 81505)</w:t>
      </w:r>
    </w:p>
    <w:p w14:paraId="1FCEBD51" w14:textId="6AB9B3D4" w:rsidR="007D52F9" w:rsidRDefault="007D52F9" w:rsidP="00752DC9">
      <w:pPr>
        <w:pStyle w:val="BodyText"/>
        <w:numPr>
          <w:ilvl w:val="2"/>
          <w:numId w:val="9"/>
        </w:numPr>
        <w:contextualSpacing/>
        <w:rPr>
          <w:ins w:id="4" w:author="Author"/>
        </w:rPr>
      </w:pPr>
      <w:ins w:id="5" w:author="Author">
        <w:r>
          <w:t>Radioactive Waste Treatment, and Effluent and Environmental Monitoring (IP</w:t>
        </w:r>
      </w:ins>
      <w:r w:rsidR="007D3526">
        <w:t> </w:t>
      </w:r>
      <w:ins w:id="6" w:author="Author">
        <w:r>
          <w:t>84750)</w:t>
        </w:r>
      </w:ins>
    </w:p>
    <w:p w14:paraId="2C8D9718" w14:textId="4C22D54D" w:rsidR="0098611B" w:rsidRDefault="0098611B" w:rsidP="00752DC9">
      <w:pPr>
        <w:pStyle w:val="BodyText"/>
        <w:numPr>
          <w:ilvl w:val="2"/>
          <w:numId w:val="9"/>
        </w:numPr>
        <w:contextualSpacing/>
        <w:rPr>
          <w:ins w:id="7" w:author="Author"/>
        </w:rPr>
      </w:pPr>
      <w:ins w:id="8" w:author="Author">
        <w:r>
          <w:t>Material Control and Accounting at Decommissioning Reactors</w:t>
        </w:r>
      </w:ins>
      <w:r w:rsidR="009F7400">
        <w:t xml:space="preserve"> </w:t>
      </w:r>
      <w:ins w:id="9" w:author="Author">
        <w:r w:rsidR="00E51272">
          <w:t xml:space="preserve">(IP </w:t>
        </w:r>
        <w:r>
          <w:t>85103</w:t>
        </w:r>
        <w:r w:rsidR="00E51272">
          <w:t>)</w:t>
        </w:r>
      </w:ins>
    </w:p>
    <w:p w14:paraId="5E7C2671" w14:textId="15DA1A8E" w:rsidR="00E567B9" w:rsidRDefault="0098611B" w:rsidP="00752DC9">
      <w:pPr>
        <w:pStyle w:val="BodyText"/>
        <w:numPr>
          <w:ilvl w:val="2"/>
          <w:numId w:val="9"/>
        </w:numPr>
        <w:contextualSpacing/>
        <w:rPr>
          <w:ins w:id="10" w:author="Author"/>
        </w:rPr>
      </w:pPr>
      <w:ins w:id="11" w:author="Author">
        <w:r>
          <w:t>Solid Radioactive Waste Management and Transportation of Radioactive Materials</w:t>
        </w:r>
        <w:r w:rsidR="009F7400">
          <w:t xml:space="preserve"> </w:t>
        </w:r>
        <w:r w:rsidR="00E51272">
          <w:t xml:space="preserve">(IP </w:t>
        </w:r>
        <w:r>
          <w:t>86750</w:t>
        </w:r>
        <w:r w:rsidR="00E51272">
          <w:t>)</w:t>
        </w:r>
      </w:ins>
    </w:p>
    <w:p w14:paraId="26C6C3A9" w14:textId="77777777" w:rsidR="007D52F9" w:rsidRDefault="007D52F9" w:rsidP="00752DC9">
      <w:pPr>
        <w:pStyle w:val="BodyText"/>
        <w:numPr>
          <w:ilvl w:val="2"/>
          <w:numId w:val="9"/>
        </w:numPr>
        <w:contextualSpacing/>
        <w:rPr>
          <w:ins w:id="12" w:author="Author"/>
        </w:rPr>
      </w:pPr>
      <w:ins w:id="13" w:author="Author">
        <w:r>
          <w:t>10 CFR Part 37 Materials Security Programs (IP 87137)</w:t>
        </w:r>
      </w:ins>
    </w:p>
    <w:p w14:paraId="0B261197" w14:textId="784BFF5B" w:rsidR="00F507D2" w:rsidRPr="001F3447" w:rsidRDefault="002A5980" w:rsidP="009F555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220" w:after="220"/>
        <w:contextualSpacing/>
      </w:pPr>
      <w:r w:rsidRPr="001F3447">
        <w:t>The NRC developed guidance to give the inspector</w:t>
      </w:r>
      <w:ins w:id="14" w:author="Author">
        <w:r w:rsidR="00D55FF2">
          <w:t>(s)</w:t>
        </w:r>
      </w:ins>
      <w:r w:rsidRPr="001F3447">
        <w:t xml:space="preserve"> an acceptable approach to verifying inspection requirements. Inspector(s) should not view the recommended actions contained in the guidance section as mandatory but rather as an acceptable method for evaluating licensee programs that provides high assurance that the licensees are meeting NRC regulatory requirements within the security program area undergoing inspection. Should questions arise about procedural requirements or guidance, inspectors should consult with regional management or the appropriate Office of Nuclear Security and Incident Response representative for clarification.</w:t>
      </w:r>
    </w:p>
    <w:p w14:paraId="3DD202D4" w14:textId="6D42CC98" w:rsidR="003C5012" w:rsidRPr="001F3447" w:rsidRDefault="003C5012" w:rsidP="001B2FB3">
      <w:pPr>
        <w:pStyle w:val="Heading2"/>
      </w:pPr>
      <w:r w:rsidRPr="001F3447">
        <w:t>02.02</w:t>
      </w:r>
      <w:r w:rsidRPr="001F3447">
        <w:tab/>
        <w:t>These requirements represent the minimum inspection activity to be conducted at each reactor site at the frequencies shown in each inspectable area attachment.</w:t>
      </w:r>
    </w:p>
    <w:p w14:paraId="2F11C5C4" w14:textId="0AFB9EC2" w:rsidR="00204A4E" w:rsidRPr="001F3447" w:rsidRDefault="00AD4CB4" w:rsidP="007D3526">
      <w:pPr>
        <w:pStyle w:val="BodyText"/>
        <w:numPr>
          <w:ilvl w:val="0"/>
          <w:numId w:val="11"/>
        </w:numPr>
      </w:pPr>
      <w:r w:rsidRPr="001F3447">
        <w:t>The inspection requirements in Section</w:t>
      </w:r>
      <w:r w:rsidR="00C33CAF" w:rsidRPr="001F3447">
        <w:t> </w:t>
      </w:r>
      <w:r w:rsidRPr="001F3447">
        <w:t xml:space="preserve">02 of the listed attachments describe the necessary actions to be completed </w:t>
      </w:r>
      <w:proofErr w:type="gramStart"/>
      <w:r w:rsidRPr="001F3447">
        <w:t>in order to</w:t>
      </w:r>
      <w:proofErr w:type="gramEnd"/>
      <w:r w:rsidRPr="001F3447">
        <w:t xml:space="preserve"> achieve the inspection objective(s) stated in Section</w:t>
      </w:r>
      <w:r w:rsidR="00C33CAF" w:rsidRPr="001F3447">
        <w:t> </w:t>
      </w:r>
      <w:r w:rsidRPr="001F3447">
        <w:t>01 of the listed attachments. Inspection requirements may include, but are not limited to, inspecting systems, components, records, procedu</w:t>
      </w:r>
      <w:r w:rsidR="00B80DD2" w:rsidRPr="001F3447">
        <w:t>res, programs, and operations.</w:t>
      </w:r>
    </w:p>
    <w:p w14:paraId="47661189" w14:textId="3962BC75" w:rsidR="00D018BF" w:rsidRPr="001F3447" w:rsidRDefault="00AD4CB4" w:rsidP="007D3526">
      <w:pPr>
        <w:pStyle w:val="BodyText"/>
        <w:numPr>
          <w:ilvl w:val="0"/>
          <w:numId w:val="11"/>
        </w:numPr>
      </w:pPr>
      <w:r w:rsidRPr="001F3447">
        <w:t>The sample size stated in Section</w:t>
      </w:r>
      <w:r w:rsidR="00C33CAF" w:rsidRPr="001F3447">
        <w:t> </w:t>
      </w:r>
      <w:r w:rsidRPr="001F3447">
        <w:t>04 of the listed attachments is the sum of the inspection requirements in Section</w:t>
      </w:r>
      <w:r w:rsidR="00C33CAF" w:rsidRPr="001F3447">
        <w:t> </w:t>
      </w:r>
      <w:r w:rsidRPr="001F3447">
        <w:t xml:space="preserve">02 of the listed attachments. </w:t>
      </w:r>
      <w:r w:rsidR="00133B0C">
        <w:t>T</w:t>
      </w:r>
      <w:r w:rsidRPr="001F3447">
        <w:t xml:space="preserve">he sample size has been determined to meet the inspection objective(s) and the general performance </w:t>
      </w:r>
      <w:r w:rsidRPr="001F3447">
        <w:lastRenderedPageBreak/>
        <w:t xml:space="preserve">objective of the </w:t>
      </w:r>
      <w:r w:rsidR="002E5B02" w:rsidRPr="001F3447">
        <w:t>s</w:t>
      </w:r>
      <w:r w:rsidRPr="001F3447">
        <w:t xml:space="preserve">ecurity </w:t>
      </w:r>
      <w:r w:rsidR="002E5B02" w:rsidRPr="001F3447">
        <w:t>c</w:t>
      </w:r>
      <w:r w:rsidR="000E2896" w:rsidRPr="001F3447">
        <w:t xml:space="preserve">onstruction </w:t>
      </w:r>
      <w:r w:rsidR="002E5B02" w:rsidRPr="001F3447">
        <w:t>c</w:t>
      </w:r>
      <w:r w:rsidRPr="001F3447">
        <w:t>ornerstone</w:t>
      </w:r>
      <w:r w:rsidR="00E018E8" w:rsidRPr="001F3447">
        <w:t xml:space="preserve">. Inspection of all inspection requirements </w:t>
      </w:r>
      <w:r w:rsidR="000F7E90" w:rsidRPr="001F3447">
        <w:t xml:space="preserve">identified </w:t>
      </w:r>
      <w:r w:rsidR="00E018E8" w:rsidRPr="001F3447">
        <w:t xml:space="preserve">within each inspectable area attachment demonstrates the completion of the respective </w:t>
      </w:r>
      <w:r w:rsidR="000F7E90" w:rsidRPr="001F3447">
        <w:t>IP</w:t>
      </w:r>
      <w:r w:rsidR="00876415" w:rsidRPr="001F3447">
        <w:t>.</w:t>
      </w:r>
    </w:p>
    <w:p w14:paraId="31BB9DBF" w14:textId="187149A7" w:rsidR="00D018BF" w:rsidRPr="001F3447" w:rsidRDefault="003C5012" w:rsidP="001B2FB3">
      <w:pPr>
        <w:pStyle w:val="Heading2"/>
      </w:pPr>
      <w:r w:rsidRPr="001F3447">
        <w:t>02.03</w:t>
      </w:r>
      <w:r w:rsidRPr="001F3447">
        <w:tab/>
      </w:r>
      <w:r w:rsidR="00456F0B" w:rsidRPr="001F3447">
        <w:rPr>
          <w:u w:val="single"/>
        </w:rPr>
        <w:t>Corrective Action</w:t>
      </w:r>
      <w:r w:rsidR="006B018C" w:rsidRPr="001F3447">
        <w:rPr>
          <w:u w:val="single"/>
        </w:rPr>
        <w:t xml:space="preserve"> </w:t>
      </w:r>
      <w:r w:rsidR="00456F0B" w:rsidRPr="001F3447">
        <w:rPr>
          <w:u w:val="single"/>
        </w:rPr>
        <w:t xml:space="preserve">Program </w:t>
      </w:r>
      <w:r w:rsidR="005B387E" w:rsidRPr="001F3447">
        <w:rPr>
          <w:u w:val="single"/>
        </w:rPr>
        <w:t>E</w:t>
      </w:r>
      <w:r w:rsidR="00456F0B" w:rsidRPr="001F3447">
        <w:rPr>
          <w:u w:val="single"/>
        </w:rPr>
        <w:t xml:space="preserve">ffectiveness </w:t>
      </w:r>
      <w:r w:rsidR="005B387E" w:rsidRPr="001F3447">
        <w:rPr>
          <w:u w:val="single"/>
        </w:rPr>
        <w:t>R</w:t>
      </w:r>
      <w:r w:rsidR="00456F0B" w:rsidRPr="001F3447">
        <w:rPr>
          <w:u w:val="single"/>
        </w:rPr>
        <w:t>eviews</w:t>
      </w:r>
      <w:r w:rsidR="00456F0B" w:rsidRPr="001F3447">
        <w:t xml:space="preserve">. </w:t>
      </w:r>
      <w:r w:rsidR="00CF537D" w:rsidRPr="001F3447">
        <w:t xml:space="preserve">A fundamental goal of the </w:t>
      </w:r>
      <w:r w:rsidR="000F7E90" w:rsidRPr="001F3447">
        <w:t>U.S. </w:t>
      </w:r>
      <w:r w:rsidR="002E5B02" w:rsidRPr="001F3447">
        <w:t>Nuclear Regulatory Commission’s (</w:t>
      </w:r>
      <w:r w:rsidR="00CF537D" w:rsidRPr="001F3447">
        <w:t>NRC</w:t>
      </w:r>
      <w:r w:rsidR="000F7E90" w:rsidRPr="001F3447">
        <w:t>’s</w:t>
      </w:r>
      <w:r w:rsidR="002E5B02" w:rsidRPr="001F3447">
        <w:t>)</w:t>
      </w:r>
      <w:r w:rsidR="00CF537D" w:rsidRPr="001F3447">
        <w:t xml:space="preserve"> oversight of new construction activities is to establish confidence that applicants/licensees (and their contractors) are detecting and correcting problems in a manner that provides assurance that construction activities are not adversely impacted </w:t>
      </w:r>
      <w:r w:rsidR="000F7E90" w:rsidRPr="001F3447">
        <w:t xml:space="preserve">because of </w:t>
      </w:r>
      <w:r w:rsidR="001A4EDC" w:rsidRPr="001F3447">
        <w:t>f</w:t>
      </w:r>
      <w:r w:rsidR="00CF537D" w:rsidRPr="001F3447">
        <w:t>itness-for-</w:t>
      </w:r>
      <w:r w:rsidR="001A4EDC" w:rsidRPr="001F3447">
        <w:t>d</w:t>
      </w:r>
      <w:r w:rsidR="00CF537D" w:rsidRPr="001F3447">
        <w:t>uty issues</w:t>
      </w:r>
      <w:r w:rsidR="000F7E90" w:rsidRPr="001F3447">
        <w:t>,</w:t>
      </w:r>
      <w:r w:rsidR="00CF537D" w:rsidRPr="001F3447">
        <w:t xml:space="preserve"> and</w:t>
      </w:r>
      <w:r w:rsidR="006B018C" w:rsidRPr="001F3447">
        <w:t xml:space="preserve"> </w:t>
      </w:r>
      <w:r w:rsidR="00CF537D" w:rsidRPr="001F3447">
        <w:t xml:space="preserve">that the licensee’s security programs use a </w:t>
      </w:r>
      <w:r w:rsidR="002E5B02" w:rsidRPr="001F3447">
        <w:t>defense-in-d</w:t>
      </w:r>
      <w:r w:rsidR="00CF537D" w:rsidRPr="001F3447">
        <w:t xml:space="preserve">epth approach and can protect against the </w:t>
      </w:r>
      <w:r w:rsidR="006B018C" w:rsidRPr="001F3447">
        <w:t>design</w:t>
      </w:r>
      <w:r w:rsidR="004F2FAE">
        <w:noBreakHyphen/>
      </w:r>
      <w:r w:rsidR="006B018C" w:rsidRPr="001F3447">
        <w:t xml:space="preserve">basis </w:t>
      </w:r>
      <w:r w:rsidR="00CF537D" w:rsidRPr="001F3447">
        <w:t>threat of radiological sabotage from internal and external threats</w:t>
      </w:r>
      <w:r w:rsidR="006B018C" w:rsidRPr="001F3447">
        <w:t xml:space="preserve">. A key premise of the NRC’s oversight is that weaknesses in an applicant’s/licensee’s </w:t>
      </w:r>
      <w:r w:rsidR="000F7E90" w:rsidRPr="001F3447">
        <w:t>c</w:t>
      </w:r>
      <w:r w:rsidR="0087223B" w:rsidRPr="001F3447">
        <w:t xml:space="preserve">orrective </w:t>
      </w:r>
      <w:r w:rsidR="000F7E90" w:rsidRPr="001F3447">
        <w:t>a</w:t>
      </w:r>
      <w:r w:rsidR="0087223B" w:rsidRPr="001F3447">
        <w:t xml:space="preserve">ction </w:t>
      </w:r>
      <w:r w:rsidR="000F7E90" w:rsidRPr="001F3447">
        <w:t>p</w:t>
      </w:r>
      <w:r w:rsidR="0087223B" w:rsidRPr="001F3447">
        <w:t>rogram (</w:t>
      </w:r>
      <w:r w:rsidR="006B018C" w:rsidRPr="001F3447">
        <w:t>CAP</w:t>
      </w:r>
      <w:r w:rsidR="0087223B" w:rsidRPr="001F3447">
        <w:t>)</w:t>
      </w:r>
      <w:r w:rsidR="006B018C" w:rsidRPr="001F3447">
        <w:t xml:space="preserve"> will manifest themselves as performance issues that will be identified through the NRC inspection program.</w:t>
      </w:r>
      <w:r w:rsidR="00693A07" w:rsidRPr="001F3447">
        <w:t xml:space="preserve"> Therefore, each security construction </w:t>
      </w:r>
      <w:r w:rsidR="000F7E90" w:rsidRPr="001F3447">
        <w:t>IP</w:t>
      </w:r>
      <w:r w:rsidR="00693A07" w:rsidRPr="001F3447">
        <w:t xml:space="preserve"> includes a</w:t>
      </w:r>
      <w:ins w:id="15" w:author="Author">
        <w:r w:rsidR="00693A07" w:rsidRPr="001F3447">
          <w:t xml:space="preserve"> </w:t>
        </w:r>
        <w:r w:rsidR="008028F1">
          <w:t>CAP</w:t>
        </w:r>
      </w:ins>
      <w:r w:rsidR="008017EA" w:rsidRPr="001F3447">
        <w:t xml:space="preserve"> </w:t>
      </w:r>
      <w:r w:rsidR="005916F7" w:rsidRPr="001F3447">
        <w:t xml:space="preserve">sample for </w:t>
      </w:r>
      <w:r w:rsidR="000F7E90" w:rsidRPr="001F3447">
        <w:t>verifying</w:t>
      </w:r>
      <w:r w:rsidR="005916F7" w:rsidRPr="001F3447">
        <w:t xml:space="preserve"> the effectiveness of </w:t>
      </w:r>
      <w:r w:rsidR="001225D9" w:rsidRPr="001F3447">
        <w:t xml:space="preserve">a </w:t>
      </w:r>
      <w:r w:rsidR="005916F7" w:rsidRPr="001F3447">
        <w:t>licensee</w:t>
      </w:r>
      <w:r w:rsidR="001225D9" w:rsidRPr="001F3447">
        <w:t>’</w:t>
      </w:r>
      <w:r w:rsidR="005916F7" w:rsidRPr="001F3447">
        <w:t xml:space="preserve">s </w:t>
      </w:r>
      <w:r w:rsidR="000F7E90" w:rsidRPr="001F3447">
        <w:t>CAP</w:t>
      </w:r>
      <w:r w:rsidR="005916F7" w:rsidRPr="001F3447">
        <w:t xml:space="preserve"> related to the inspectable area. </w:t>
      </w:r>
      <w:r w:rsidR="008017EA" w:rsidRPr="001F3447">
        <w:t xml:space="preserve">In addition to the </w:t>
      </w:r>
      <w:r w:rsidR="00FC54C5" w:rsidRPr="001F3447">
        <w:t>CAP</w:t>
      </w:r>
      <w:r w:rsidR="008017EA" w:rsidRPr="001F3447">
        <w:t xml:space="preserve"> samples</w:t>
      </w:r>
      <w:r w:rsidR="000F7E90" w:rsidRPr="001F3447">
        <w:t>,</w:t>
      </w:r>
      <w:r w:rsidR="008017EA" w:rsidRPr="001F3447">
        <w:t xml:space="preserve"> </w:t>
      </w:r>
      <w:r w:rsidR="009167E7" w:rsidRPr="001F3447">
        <w:t xml:space="preserve">construction </w:t>
      </w:r>
      <w:r w:rsidR="008017EA" w:rsidRPr="001F3447">
        <w:t xml:space="preserve">resident inspectors screen </w:t>
      </w:r>
      <w:r w:rsidR="00693A07" w:rsidRPr="001F3447">
        <w:t xml:space="preserve">CAP </w:t>
      </w:r>
      <w:r w:rsidR="008017EA" w:rsidRPr="001F3447">
        <w:t>issue</w:t>
      </w:r>
      <w:r w:rsidR="000F7E90" w:rsidRPr="001F3447">
        <w:t>s</w:t>
      </w:r>
      <w:r w:rsidR="008017EA" w:rsidRPr="001F3447">
        <w:t xml:space="preserve"> </w:t>
      </w:r>
      <w:r w:rsidR="000F7E90" w:rsidRPr="001F3447">
        <w:t>frequently</w:t>
      </w:r>
      <w:r w:rsidR="00FC54C5" w:rsidRPr="001F3447">
        <w:t xml:space="preserve"> by</w:t>
      </w:r>
      <w:r w:rsidR="008017EA" w:rsidRPr="001F3447">
        <w:t xml:space="preserve"> follow</w:t>
      </w:r>
      <w:r w:rsidR="000F7E90" w:rsidRPr="001F3447">
        <w:t xml:space="preserve">ing </w:t>
      </w:r>
      <w:r w:rsidR="008017EA" w:rsidRPr="001F3447">
        <w:t>up o</w:t>
      </w:r>
      <w:r w:rsidR="000F7E90" w:rsidRPr="001F3447">
        <w:t>n</w:t>
      </w:r>
      <w:r w:rsidR="008017EA" w:rsidRPr="001F3447">
        <w:t xml:space="preserve"> selected NRC</w:t>
      </w:r>
      <w:r w:rsidR="000C24E1">
        <w:noBreakHyphen/>
      </w:r>
      <w:r w:rsidR="008017EA" w:rsidRPr="001F3447">
        <w:t xml:space="preserve">identified </w:t>
      </w:r>
      <w:r w:rsidR="001F3447" w:rsidRPr="001F3447">
        <w:t>issues and</w:t>
      </w:r>
      <w:r w:rsidR="008017EA" w:rsidRPr="001F3447">
        <w:t xml:space="preserve"> performing periodic team in</w:t>
      </w:r>
      <w:r w:rsidR="00876415" w:rsidRPr="001F3447">
        <w:t>spections in accordance with IP </w:t>
      </w:r>
      <w:r w:rsidR="008017EA" w:rsidRPr="001F3447">
        <w:t>35007</w:t>
      </w:r>
      <w:r w:rsidR="000F7E90" w:rsidRPr="001F3447">
        <w:t>, “</w:t>
      </w:r>
      <w:r w:rsidR="00805069" w:rsidRPr="001F3447">
        <w:t>Quality Assurance Program Implementation During Construction and Pre</w:t>
      </w:r>
      <w:r w:rsidR="00805069" w:rsidRPr="001F3447">
        <w:noBreakHyphen/>
        <w:t>Construction Activities</w:t>
      </w:r>
      <w:r w:rsidR="008017EA" w:rsidRPr="001F3447">
        <w:t>.</w:t>
      </w:r>
      <w:r w:rsidR="000F7E90" w:rsidRPr="001F3447">
        <w:t>”</w:t>
      </w:r>
      <w:r w:rsidR="008017EA" w:rsidRPr="001F3447">
        <w:t xml:space="preserve"> For these periodic team inspections</w:t>
      </w:r>
      <w:r w:rsidR="002E5B02" w:rsidRPr="001F3447">
        <w:t>,</w:t>
      </w:r>
      <w:r w:rsidR="008017EA" w:rsidRPr="001F3447">
        <w:t xml:space="preserve"> </w:t>
      </w:r>
      <w:r w:rsidR="001225D9" w:rsidRPr="001F3447">
        <w:t xml:space="preserve">the inspection team may or may not include </w:t>
      </w:r>
      <w:r w:rsidR="008017EA" w:rsidRPr="001F3447">
        <w:t xml:space="preserve">a </w:t>
      </w:r>
      <w:r w:rsidR="00115C4F" w:rsidRPr="001F3447">
        <w:t xml:space="preserve">Security Specialist </w:t>
      </w:r>
      <w:r w:rsidR="008017EA" w:rsidRPr="001F3447">
        <w:t>as a full-</w:t>
      </w:r>
      <w:r w:rsidR="00876415" w:rsidRPr="001F3447">
        <w:t>time or part-time team member.</w:t>
      </w:r>
    </w:p>
    <w:p w14:paraId="2D3E7099" w14:textId="1D0645D5" w:rsidR="003C5012" w:rsidRPr="001F3447" w:rsidRDefault="00D06671" w:rsidP="001B2FB3">
      <w:pPr>
        <w:pStyle w:val="Heading1"/>
      </w:pPr>
      <w:r w:rsidRPr="001F3447">
        <w:t>81000</w:t>
      </w:r>
      <w:r w:rsidR="003C5012" w:rsidRPr="001F3447">
        <w:t>-0</w:t>
      </w:r>
      <w:r w:rsidR="002A5980" w:rsidRPr="001F3447">
        <w:t>3</w:t>
      </w:r>
      <w:r w:rsidR="003C5012" w:rsidRPr="001F3447">
        <w:tab/>
        <w:t>INSPECTION RESOURCES</w:t>
      </w:r>
    </w:p>
    <w:p w14:paraId="4F725687" w14:textId="77777777" w:rsidR="003C5012" w:rsidRPr="001F3447" w:rsidRDefault="00410EDE" w:rsidP="007D3526">
      <w:pPr>
        <w:pStyle w:val="BodyText"/>
      </w:pPr>
      <w:r w:rsidRPr="001F3447">
        <w:t>Each inspectable area attachment contains e</w:t>
      </w:r>
      <w:r w:rsidR="003C5012" w:rsidRPr="001F3447">
        <w:t xml:space="preserve">stimates of </w:t>
      </w:r>
      <w:r w:rsidRPr="001F3447">
        <w:t xml:space="preserve">needed </w:t>
      </w:r>
      <w:r w:rsidR="003C5012" w:rsidRPr="001F3447">
        <w:t>inspection resources.</w:t>
      </w:r>
    </w:p>
    <w:p w14:paraId="53B376AB" w14:textId="77777777" w:rsidR="003C5012" w:rsidRPr="001F3447" w:rsidRDefault="003C5012" w:rsidP="007D3526">
      <w:pPr>
        <w:pStyle w:val="END"/>
      </w:pPr>
      <w:r w:rsidRPr="001F3447">
        <w:t>END</w:t>
      </w:r>
    </w:p>
    <w:p w14:paraId="7088AE9F" w14:textId="3C6326AF" w:rsidR="003C5012" w:rsidRPr="001F3447" w:rsidRDefault="00FD33E2" w:rsidP="007D3526">
      <w:pPr>
        <w:pStyle w:val="BodyText"/>
      </w:pPr>
      <w:r w:rsidRPr="001F3447">
        <w:t xml:space="preserve">Attachment 1: Revision History for </w:t>
      </w:r>
      <w:r w:rsidR="0079440E" w:rsidRPr="001F3447">
        <w:t>81000</w:t>
      </w:r>
    </w:p>
    <w:p w14:paraId="4A1BDDCE" w14:textId="77777777" w:rsidR="00876415" w:rsidRPr="001F3447" w:rsidRDefault="00876415" w:rsidP="001F3447">
      <w:pPr>
        <w:widowControl/>
        <w:tabs>
          <w:tab w:val="left" w:pos="244"/>
          <w:tab w:val="left" w:pos="835"/>
          <w:tab w:val="left" w:pos="1440"/>
          <w:tab w:val="left" w:pos="2044"/>
          <w:tab w:val="left" w:pos="2635"/>
          <w:tab w:val="left" w:pos="3240"/>
          <w:tab w:val="left" w:pos="3844"/>
        </w:tabs>
        <w:sectPr w:rsidR="00876415" w:rsidRPr="001F3447" w:rsidSect="009F4E97">
          <w:headerReference w:type="even" r:id="rId8"/>
          <w:footerReference w:type="even" r:id="rId9"/>
          <w:footerReference w:type="default" r:id="rId10"/>
          <w:pgSz w:w="12240" w:h="15840"/>
          <w:pgMar w:top="1440" w:right="1440" w:bottom="1440" w:left="1440" w:header="720" w:footer="720" w:gutter="0"/>
          <w:cols w:space="720"/>
          <w:noEndnote/>
          <w:docGrid w:linePitch="326"/>
        </w:sectPr>
      </w:pPr>
    </w:p>
    <w:p w14:paraId="2A18FE98" w14:textId="16BF2AB5" w:rsidR="003C5012" w:rsidRPr="001F3447" w:rsidRDefault="003C5012" w:rsidP="009160D4">
      <w:pPr>
        <w:pStyle w:val="attachmenttitle"/>
      </w:pPr>
      <w:r w:rsidRPr="001F3447">
        <w:lastRenderedPageBreak/>
        <w:t>Attachment</w:t>
      </w:r>
      <w:r w:rsidR="00CC43EF" w:rsidRPr="001F3447">
        <w:t xml:space="preserve"> </w:t>
      </w:r>
      <w:r w:rsidR="00864F65">
        <w:t xml:space="preserve">1: </w:t>
      </w:r>
      <w:r w:rsidRPr="001F3447">
        <w:t>Revision History</w:t>
      </w:r>
      <w:r w:rsidR="00FD33E2" w:rsidRPr="001F3447">
        <w:t xml:space="preserve"> for </w:t>
      </w:r>
      <w:r w:rsidR="00864F65">
        <w:t xml:space="preserve">IP </w:t>
      </w:r>
      <w:r w:rsidR="0079440E" w:rsidRPr="001F3447">
        <w:t>81000</w:t>
      </w:r>
    </w:p>
    <w:tbl>
      <w:tblPr>
        <w:tblStyle w:val="IM"/>
        <w:tblW w:w="5000" w:type="pct"/>
        <w:tblLayout w:type="fixed"/>
        <w:tblLook w:val="0000" w:firstRow="0" w:lastRow="0" w:firstColumn="0" w:lastColumn="0" w:noHBand="0" w:noVBand="0"/>
      </w:tblPr>
      <w:tblGrid>
        <w:gridCol w:w="1435"/>
        <w:gridCol w:w="1800"/>
        <w:gridCol w:w="5490"/>
        <w:gridCol w:w="1890"/>
        <w:gridCol w:w="2335"/>
      </w:tblGrid>
      <w:tr w:rsidR="00E714A0" w:rsidRPr="001F3447" w14:paraId="558DB783" w14:textId="77777777" w:rsidTr="007F1B1E">
        <w:tc>
          <w:tcPr>
            <w:tcW w:w="1435" w:type="dxa"/>
          </w:tcPr>
          <w:p w14:paraId="2E93A1EF" w14:textId="77777777" w:rsidR="00743998" w:rsidRPr="001F3447" w:rsidRDefault="00743998" w:rsidP="009160D4">
            <w:pPr>
              <w:pStyle w:val="BodyText-table"/>
            </w:pPr>
            <w:r w:rsidRPr="001F3447">
              <w:t>Commitment Tracking Number</w:t>
            </w:r>
          </w:p>
        </w:tc>
        <w:tc>
          <w:tcPr>
            <w:tcW w:w="1800" w:type="dxa"/>
          </w:tcPr>
          <w:p w14:paraId="70B810CF" w14:textId="77777777" w:rsidR="00743998" w:rsidRPr="001F3447" w:rsidRDefault="00743998" w:rsidP="009160D4">
            <w:pPr>
              <w:pStyle w:val="BodyText-table"/>
            </w:pPr>
            <w:r w:rsidRPr="001F3447">
              <w:t>Accession Number</w:t>
            </w:r>
          </w:p>
          <w:p w14:paraId="6069BDDF" w14:textId="77777777" w:rsidR="00743998" w:rsidRPr="001F3447" w:rsidRDefault="00743998" w:rsidP="009160D4">
            <w:pPr>
              <w:pStyle w:val="BodyText-table"/>
            </w:pPr>
            <w:r w:rsidRPr="001F3447">
              <w:t>Issue Date</w:t>
            </w:r>
          </w:p>
          <w:p w14:paraId="53A60AC6" w14:textId="77777777" w:rsidR="00743998" w:rsidRPr="001F3447" w:rsidRDefault="00743998" w:rsidP="009160D4">
            <w:pPr>
              <w:pStyle w:val="BodyText-table"/>
            </w:pPr>
            <w:r w:rsidRPr="001F3447">
              <w:t>Change Notice</w:t>
            </w:r>
          </w:p>
        </w:tc>
        <w:tc>
          <w:tcPr>
            <w:tcW w:w="5490" w:type="dxa"/>
          </w:tcPr>
          <w:p w14:paraId="23F823F3" w14:textId="77777777" w:rsidR="00743998" w:rsidRPr="001F3447" w:rsidRDefault="00743998" w:rsidP="009160D4">
            <w:pPr>
              <w:pStyle w:val="BodyText-table"/>
            </w:pPr>
            <w:r w:rsidRPr="001F3447">
              <w:t>Description of Change</w:t>
            </w:r>
          </w:p>
        </w:tc>
        <w:tc>
          <w:tcPr>
            <w:tcW w:w="1890" w:type="dxa"/>
          </w:tcPr>
          <w:p w14:paraId="0187E8D7" w14:textId="77777777" w:rsidR="00743998" w:rsidRPr="001F3447" w:rsidRDefault="00743998" w:rsidP="009160D4">
            <w:pPr>
              <w:pStyle w:val="BodyText-table"/>
            </w:pPr>
            <w:r w:rsidRPr="001F3447">
              <w:t>Description of Training Required and Completion Date</w:t>
            </w:r>
          </w:p>
        </w:tc>
        <w:tc>
          <w:tcPr>
            <w:tcW w:w="2335" w:type="dxa"/>
          </w:tcPr>
          <w:p w14:paraId="4442F01C" w14:textId="560A9A81" w:rsidR="001F3447" w:rsidRPr="001F3447" w:rsidRDefault="001F3447" w:rsidP="009160D4">
            <w:pPr>
              <w:pStyle w:val="BodyText-table"/>
            </w:pPr>
            <w:r w:rsidRPr="001F3447">
              <w:t>Comment Resolution and</w:t>
            </w:r>
            <w:r w:rsidR="00864F65">
              <w:t xml:space="preserve"> </w:t>
            </w:r>
            <w:r w:rsidRPr="001F3447">
              <w:t>Closed Feedback</w:t>
            </w:r>
          </w:p>
          <w:p w14:paraId="57022D2D" w14:textId="77777777" w:rsidR="001F3447" w:rsidRPr="001F3447" w:rsidRDefault="001F3447" w:rsidP="009160D4">
            <w:pPr>
              <w:pStyle w:val="BodyText-table"/>
            </w:pPr>
            <w:r w:rsidRPr="001F3447">
              <w:t>Form Accession No.</w:t>
            </w:r>
          </w:p>
          <w:p w14:paraId="098BEA5F" w14:textId="77777777" w:rsidR="001F3447" w:rsidRPr="001F3447" w:rsidRDefault="001F3447" w:rsidP="009160D4">
            <w:pPr>
              <w:pStyle w:val="BodyText-table"/>
            </w:pPr>
            <w:r w:rsidRPr="001F3447">
              <w:t>(Pre-Decisional,</w:t>
            </w:r>
          </w:p>
          <w:p w14:paraId="57AAFBE0" w14:textId="77777777" w:rsidR="00743998" w:rsidRPr="001F3447" w:rsidRDefault="001F3447" w:rsidP="009160D4">
            <w:pPr>
              <w:pStyle w:val="BodyText-table"/>
            </w:pPr>
            <w:r w:rsidRPr="001F3447">
              <w:t>Non</w:t>
            </w:r>
            <w:r w:rsidRPr="001F3447">
              <w:noBreakHyphen/>
              <w:t>Public Information)</w:t>
            </w:r>
          </w:p>
        </w:tc>
      </w:tr>
      <w:tr w:rsidR="00E714A0" w:rsidRPr="001F3447" w14:paraId="323923F8" w14:textId="77777777" w:rsidTr="007F1B1E">
        <w:trPr>
          <w:trHeight w:val="576"/>
        </w:trPr>
        <w:tc>
          <w:tcPr>
            <w:tcW w:w="1435" w:type="dxa"/>
          </w:tcPr>
          <w:p w14:paraId="38C5EF16" w14:textId="77777777" w:rsidR="00743998" w:rsidRPr="001F3447" w:rsidRDefault="00743998" w:rsidP="009160D4">
            <w:pPr>
              <w:pStyle w:val="BodyText-table"/>
            </w:pPr>
            <w:r w:rsidRPr="001F3447">
              <w:t>N/A</w:t>
            </w:r>
          </w:p>
        </w:tc>
        <w:tc>
          <w:tcPr>
            <w:tcW w:w="1800" w:type="dxa"/>
          </w:tcPr>
          <w:p w14:paraId="1C71F84F" w14:textId="77777777" w:rsidR="00743998" w:rsidRPr="001F3447" w:rsidRDefault="00743998" w:rsidP="009160D4">
            <w:pPr>
              <w:pStyle w:val="BodyText-table"/>
            </w:pPr>
            <w:r w:rsidRPr="001F3447">
              <w:t>ML11192A029</w:t>
            </w:r>
          </w:p>
          <w:p w14:paraId="5B4FB5F4" w14:textId="77777777" w:rsidR="00743998" w:rsidRPr="001F3447" w:rsidRDefault="00743998" w:rsidP="009160D4">
            <w:pPr>
              <w:pStyle w:val="BodyText-table"/>
            </w:pPr>
            <w:r w:rsidRPr="001F3447">
              <w:t>08/27/13</w:t>
            </w:r>
          </w:p>
          <w:p w14:paraId="1C0447E1" w14:textId="77777777" w:rsidR="00743998" w:rsidRPr="001F3447" w:rsidRDefault="00743998" w:rsidP="009160D4">
            <w:pPr>
              <w:pStyle w:val="BodyText-table"/>
            </w:pPr>
            <w:r w:rsidRPr="001F3447">
              <w:t>CN 13-018</w:t>
            </w:r>
          </w:p>
        </w:tc>
        <w:tc>
          <w:tcPr>
            <w:tcW w:w="5490" w:type="dxa"/>
          </w:tcPr>
          <w:p w14:paraId="6B464E57" w14:textId="0B36F1BA" w:rsidR="00743998" w:rsidRPr="001F3447" w:rsidRDefault="00743998" w:rsidP="009160D4">
            <w:pPr>
              <w:pStyle w:val="BodyText-table"/>
            </w:pPr>
            <w:r w:rsidRPr="001F3447">
              <w:t xml:space="preserve">Inspection procedure issued to support </w:t>
            </w:r>
            <w:r w:rsidR="00AC76A7">
              <w:t xml:space="preserve">IMC </w:t>
            </w:r>
            <w:r w:rsidRPr="001F3447">
              <w:t xml:space="preserve">2200. Researched commitments for the last </w:t>
            </w:r>
            <w:r w:rsidR="007F1B1E">
              <w:t>4</w:t>
            </w:r>
            <w:r w:rsidRPr="001F3447">
              <w:t xml:space="preserve"> years, none found.</w:t>
            </w:r>
          </w:p>
        </w:tc>
        <w:tc>
          <w:tcPr>
            <w:tcW w:w="1890" w:type="dxa"/>
          </w:tcPr>
          <w:p w14:paraId="03384403" w14:textId="77777777" w:rsidR="00743998" w:rsidRPr="001F3447" w:rsidRDefault="00743998" w:rsidP="009160D4">
            <w:pPr>
              <w:pStyle w:val="BodyText-table"/>
            </w:pPr>
            <w:r w:rsidRPr="001F3447">
              <w:t>N/A</w:t>
            </w:r>
          </w:p>
        </w:tc>
        <w:tc>
          <w:tcPr>
            <w:tcW w:w="2335" w:type="dxa"/>
          </w:tcPr>
          <w:p w14:paraId="2095E9DA" w14:textId="77777777" w:rsidR="00743998" w:rsidRPr="001F3447" w:rsidRDefault="00743998" w:rsidP="009160D4">
            <w:pPr>
              <w:pStyle w:val="BodyText-table"/>
            </w:pPr>
            <w:r w:rsidRPr="001F3447">
              <w:t>N/A</w:t>
            </w:r>
          </w:p>
        </w:tc>
      </w:tr>
      <w:tr w:rsidR="00876415" w:rsidRPr="001F3447" w14:paraId="41FE75DA" w14:textId="77777777" w:rsidTr="007F1B1E">
        <w:trPr>
          <w:trHeight w:val="576"/>
        </w:trPr>
        <w:tc>
          <w:tcPr>
            <w:tcW w:w="1435" w:type="dxa"/>
          </w:tcPr>
          <w:p w14:paraId="5525AE6B" w14:textId="77777777" w:rsidR="00876415" w:rsidRPr="001F3447" w:rsidRDefault="00876415" w:rsidP="009160D4">
            <w:pPr>
              <w:pStyle w:val="BodyText-table"/>
            </w:pPr>
            <w:r w:rsidRPr="001F3447">
              <w:t>N/A</w:t>
            </w:r>
          </w:p>
        </w:tc>
        <w:tc>
          <w:tcPr>
            <w:tcW w:w="1800" w:type="dxa"/>
          </w:tcPr>
          <w:p w14:paraId="21A12A18" w14:textId="77777777" w:rsidR="00876415" w:rsidRPr="001F3447" w:rsidRDefault="00876415" w:rsidP="009160D4">
            <w:pPr>
              <w:pStyle w:val="BodyText-table"/>
            </w:pPr>
            <w:r w:rsidRPr="001F3447">
              <w:t>ML</w:t>
            </w:r>
            <w:r w:rsidR="00323464">
              <w:t>18345A358</w:t>
            </w:r>
          </w:p>
          <w:p w14:paraId="3ED8B1C9" w14:textId="77777777" w:rsidR="00876415" w:rsidRPr="001F3447" w:rsidRDefault="00E407D3" w:rsidP="009160D4">
            <w:pPr>
              <w:pStyle w:val="BodyText-table"/>
            </w:pPr>
            <w:r>
              <w:t>01/29/19</w:t>
            </w:r>
          </w:p>
          <w:p w14:paraId="1A294869" w14:textId="77777777" w:rsidR="00876415" w:rsidRPr="001F3447" w:rsidRDefault="00876415" w:rsidP="009160D4">
            <w:pPr>
              <w:pStyle w:val="BodyText-table"/>
            </w:pPr>
            <w:r w:rsidRPr="001F3447">
              <w:t xml:space="preserve">CN </w:t>
            </w:r>
            <w:r w:rsidR="00E407D3">
              <w:t>19-004</w:t>
            </w:r>
          </w:p>
        </w:tc>
        <w:tc>
          <w:tcPr>
            <w:tcW w:w="5490" w:type="dxa"/>
          </w:tcPr>
          <w:p w14:paraId="3CCB9632" w14:textId="47890F2E" w:rsidR="00876415" w:rsidRPr="001F3447" w:rsidRDefault="00876415" w:rsidP="009160D4">
            <w:pPr>
              <w:pStyle w:val="BodyText-table"/>
            </w:pPr>
            <w:r w:rsidRPr="001F3447">
              <w:t xml:space="preserve">Minor administrative changes to update inspection procedure </w:t>
            </w:r>
            <w:r w:rsidR="001F3447">
              <w:t xml:space="preserve">names and </w:t>
            </w:r>
            <w:r w:rsidRPr="001F3447">
              <w:t>numbers.</w:t>
            </w:r>
            <w:r w:rsidR="001F3447">
              <w:t xml:space="preserve"> </w:t>
            </w:r>
            <w:r w:rsidR="001F3447" w:rsidRPr="001F3447">
              <w:t>Upon completion of a SUNSI review, the staff concluded that this IMC should be decontrolled.</w:t>
            </w:r>
            <w:r w:rsidR="00AC76A7">
              <w:t xml:space="preserve"> </w:t>
            </w:r>
            <w:r w:rsidR="001F3447" w:rsidRPr="001F3447">
              <w:t>Consistent with the staff’s SUNSI determination, this IMC is now publicly available.</w:t>
            </w:r>
          </w:p>
        </w:tc>
        <w:tc>
          <w:tcPr>
            <w:tcW w:w="1890" w:type="dxa"/>
          </w:tcPr>
          <w:p w14:paraId="694DE2E3" w14:textId="77777777" w:rsidR="00876415" w:rsidRPr="001F3447" w:rsidRDefault="00876415" w:rsidP="009160D4">
            <w:pPr>
              <w:pStyle w:val="BodyText-table"/>
            </w:pPr>
            <w:r w:rsidRPr="001F3447">
              <w:t>N/A</w:t>
            </w:r>
          </w:p>
        </w:tc>
        <w:tc>
          <w:tcPr>
            <w:tcW w:w="2335" w:type="dxa"/>
          </w:tcPr>
          <w:p w14:paraId="6C061FCA" w14:textId="77777777" w:rsidR="00876415" w:rsidRPr="001F3447" w:rsidRDefault="00876415" w:rsidP="009160D4">
            <w:pPr>
              <w:pStyle w:val="BodyText-table"/>
            </w:pPr>
            <w:r w:rsidRPr="001F3447">
              <w:t>N/A</w:t>
            </w:r>
          </w:p>
        </w:tc>
      </w:tr>
      <w:tr w:rsidR="00876415" w:rsidRPr="001F3447" w14:paraId="00B8DB31" w14:textId="77777777" w:rsidTr="007F1B1E">
        <w:trPr>
          <w:trHeight w:val="576"/>
        </w:trPr>
        <w:tc>
          <w:tcPr>
            <w:tcW w:w="1435" w:type="dxa"/>
          </w:tcPr>
          <w:p w14:paraId="59FC1492" w14:textId="143B1552" w:rsidR="00876415" w:rsidRPr="001F3447" w:rsidRDefault="007360B4" w:rsidP="009160D4">
            <w:pPr>
              <w:pStyle w:val="BodyText-table"/>
            </w:pPr>
            <w:r>
              <w:t>N/A</w:t>
            </w:r>
          </w:p>
        </w:tc>
        <w:tc>
          <w:tcPr>
            <w:tcW w:w="1800" w:type="dxa"/>
          </w:tcPr>
          <w:p w14:paraId="0DEFF544" w14:textId="2A246A53" w:rsidR="66B5F4B2" w:rsidRDefault="3057EADE" w:rsidP="009160D4">
            <w:pPr>
              <w:pStyle w:val="BodyText-table"/>
              <w:rPr>
                <w:rFonts w:eastAsia="Arial"/>
              </w:rPr>
            </w:pPr>
            <w:r w:rsidRPr="3FAAB972">
              <w:rPr>
                <w:rFonts w:eastAsia="Arial"/>
              </w:rPr>
              <w:t>ML24162A22</w:t>
            </w:r>
            <w:r w:rsidR="00864F65">
              <w:rPr>
                <w:rFonts w:eastAsia="Arial"/>
              </w:rPr>
              <w:t>5</w:t>
            </w:r>
          </w:p>
          <w:p w14:paraId="43341F65" w14:textId="54C6CD7B" w:rsidR="00864F65" w:rsidRDefault="00864F65" w:rsidP="009160D4">
            <w:pPr>
              <w:pStyle w:val="BodyText-table"/>
              <w:rPr>
                <w:rFonts w:eastAsia="Arial"/>
              </w:rPr>
            </w:pPr>
            <w:r>
              <w:rPr>
                <w:rFonts w:eastAsia="Arial"/>
              </w:rPr>
              <w:t>10/29/24</w:t>
            </w:r>
          </w:p>
          <w:p w14:paraId="0FB6B6F5" w14:textId="4622ACBB" w:rsidR="3057EADE" w:rsidRPr="3FAAB972" w:rsidRDefault="66B5F4B2" w:rsidP="009160D4">
            <w:pPr>
              <w:pStyle w:val="BodyText-table"/>
              <w:rPr>
                <w:rFonts w:eastAsia="Arial"/>
              </w:rPr>
            </w:pPr>
            <w:r w:rsidRPr="3FAAB972">
              <w:rPr>
                <w:rFonts w:eastAsia="Arial"/>
              </w:rPr>
              <w:t xml:space="preserve">CN </w:t>
            </w:r>
            <w:r w:rsidR="2FCBE3A4" w:rsidRPr="3FAAB972">
              <w:rPr>
                <w:rFonts w:eastAsia="Arial"/>
              </w:rPr>
              <w:t>24</w:t>
            </w:r>
            <w:r w:rsidRPr="3FAAB972">
              <w:rPr>
                <w:rFonts w:eastAsia="Arial"/>
              </w:rPr>
              <w:t>-</w:t>
            </w:r>
            <w:r w:rsidR="00864F65">
              <w:rPr>
                <w:rFonts w:eastAsia="Arial"/>
              </w:rPr>
              <w:t>033</w:t>
            </w:r>
          </w:p>
        </w:tc>
        <w:tc>
          <w:tcPr>
            <w:tcW w:w="5490" w:type="dxa"/>
          </w:tcPr>
          <w:p w14:paraId="4C3D2DBA" w14:textId="2AA2EA0F" w:rsidR="00876415" w:rsidRPr="001F3447" w:rsidRDefault="66B5F4B2" w:rsidP="009160D4">
            <w:pPr>
              <w:pStyle w:val="BodyText-table"/>
              <w:rPr>
                <w:rFonts w:eastAsia="Arial"/>
              </w:rPr>
            </w:pPr>
            <w:r w:rsidRPr="3FAAB972">
              <w:rPr>
                <w:rFonts w:eastAsia="Arial"/>
              </w:rPr>
              <w:t xml:space="preserve">Administrative additions made to update inspection procedure in support of </w:t>
            </w:r>
            <w:r w:rsidR="00AC76A7">
              <w:rPr>
                <w:rFonts w:eastAsia="Arial"/>
              </w:rPr>
              <w:t>P</w:t>
            </w:r>
            <w:r w:rsidRPr="3FAAB972">
              <w:rPr>
                <w:rFonts w:eastAsia="Arial"/>
              </w:rPr>
              <w:t>alisades and other NPP restart.</w:t>
            </w:r>
            <w:r w:rsidR="5F19E645" w:rsidRPr="3FAAB972">
              <w:rPr>
                <w:rFonts w:eastAsia="Arial"/>
              </w:rPr>
              <w:t xml:space="preserve"> Specifically, </w:t>
            </w:r>
            <w:r w:rsidR="46F11768" w:rsidRPr="3FAAB972">
              <w:rPr>
                <w:rFonts w:eastAsia="Arial"/>
              </w:rPr>
              <w:t xml:space="preserve">minor revisions were made to the IP </w:t>
            </w:r>
            <w:proofErr w:type="gramStart"/>
            <w:r w:rsidR="46F11768" w:rsidRPr="3FAAB972">
              <w:rPr>
                <w:rFonts w:eastAsia="Arial"/>
              </w:rPr>
              <w:t>as a result of</w:t>
            </w:r>
            <w:proofErr w:type="gramEnd"/>
            <w:r w:rsidR="46F11768" w:rsidRPr="3FAAB972">
              <w:rPr>
                <w:rFonts w:eastAsia="Arial"/>
              </w:rPr>
              <w:t xml:space="preserve"> the review, editorial changes to adhere to IMC 0040, as well as the addition of IMC 2562 to the program applicability.</w:t>
            </w:r>
          </w:p>
        </w:tc>
        <w:tc>
          <w:tcPr>
            <w:tcW w:w="1890" w:type="dxa"/>
          </w:tcPr>
          <w:p w14:paraId="6210291C" w14:textId="0B7F9870" w:rsidR="00876415" w:rsidRPr="001F3447" w:rsidRDefault="00EC7FF4" w:rsidP="009160D4">
            <w:pPr>
              <w:pStyle w:val="BodyText-table"/>
            </w:pPr>
            <w:r>
              <w:t>N/A</w:t>
            </w:r>
          </w:p>
        </w:tc>
        <w:tc>
          <w:tcPr>
            <w:tcW w:w="2335" w:type="dxa"/>
          </w:tcPr>
          <w:p w14:paraId="210610A2" w14:textId="21BCB28B" w:rsidR="00876415" w:rsidRPr="001F3447" w:rsidRDefault="00864F65" w:rsidP="009160D4">
            <w:pPr>
              <w:pStyle w:val="BodyText-table"/>
            </w:pPr>
            <w:r>
              <w:t>ML24162A226</w:t>
            </w:r>
          </w:p>
        </w:tc>
      </w:tr>
    </w:tbl>
    <w:p w14:paraId="71E086FA" w14:textId="77777777" w:rsidR="003C5012" w:rsidRPr="001F3447" w:rsidRDefault="003C5012" w:rsidP="00E714A0">
      <w:pPr>
        <w:widowControl/>
      </w:pPr>
    </w:p>
    <w:sectPr w:rsidR="003C5012" w:rsidRPr="001F3447" w:rsidSect="00E714A0">
      <w:headerReference w:type="even" r:id="rId11"/>
      <w:headerReference w:type="default" r:id="rId12"/>
      <w:footerReference w:type="even" r:id="rId13"/>
      <w:footerReference w:type="default" r:id="rId14"/>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D3CCBE" w14:textId="77777777" w:rsidR="00561425" w:rsidRPr="00FF135F" w:rsidRDefault="00561425" w:rsidP="00FF135F">
      <w:pPr>
        <w:pStyle w:val="Footer"/>
      </w:pPr>
    </w:p>
  </w:endnote>
  <w:endnote w:type="continuationSeparator" w:id="0">
    <w:p w14:paraId="7B7A5810" w14:textId="77777777" w:rsidR="00561425" w:rsidRDefault="00561425">
      <w:r>
        <w:continuationSeparator/>
      </w:r>
    </w:p>
  </w:endnote>
  <w:endnote w:type="continuationNotice" w:id="1">
    <w:p w14:paraId="24554DDC" w14:textId="77777777" w:rsidR="00561425" w:rsidRDefault="005614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hruti">
    <w:panose1 w:val="02000500000000000000"/>
    <w:charset w:val="00"/>
    <w:family w:val="swiss"/>
    <w:pitch w:val="variable"/>
    <w:sig w:usb0="00040003" w:usb1="00000000" w:usb2="00000000" w:usb3="00000000" w:csb0="00000001" w:csb1="00000000"/>
  </w:font>
  <w:font w:name="WP TypographicSymbols">
    <w:altName w:val="Courier New"/>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1A29F0" w14:textId="77777777" w:rsidR="00754821" w:rsidRPr="00043A74" w:rsidRDefault="00754821">
    <w:pPr>
      <w:tabs>
        <w:tab w:val="center" w:pos="4680"/>
        <w:tab w:val="right" w:pos="9360"/>
      </w:tabs>
      <w:rPr>
        <w:ins w:id="20" w:author="Author"/>
      </w:rPr>
    </w:pPr>
    <w:ins w:id="21" w:author="Author">
      <w:r w:rsidRPr="00043A74">
        <w:t xml:space="preserve">Issue Date: </w:t>
      </w:r>
      <w:r w:rsidR="00AA7825">
        <w:t>XX/XX/XX</w:t>
      </w:r>
    </w:ins>
  </w:p>
  <w:p w14:paraId="49C7919C" w14:textId="77777777" w:rsidR="00754821" w:rsidRPr="00043A74" w:rsidRDefault="00754821">
    <w:pPr>
      <w:tabs>
        <w:tab w:val="center" w:pos="4680"/>
        <w:tab w:val="right" w:pos="9360"/>
      </w:tabs>
      <w:rPr>
        <w:ins w:id="22" w:author="Author"/>
      </w:rPr>
    </w:pPr>
    <w:ins w:id="23" w:author="Author">
      <w:r w:rsidRPr="00043A74">
        <w:tab/>
        <w:t xml:space="preserve">- </w:t>
      </w:r>
      <w:r w:rsidRPr="00043A74">
        <w:fldChar w:fldCharType="begin"/>
      </w:r>
      <w:r w:rsidRPr="00043A74">
        <w:instrText xml:space="preserve">PAGE </w:instrText>
      </w:r>
      <w:r w:rsidRPr="00043A74">
        <w:fldChar w:fldCharType="separate"/>
      </w:r>
      <w:r w:rsidR="00BB6DD6">
        <w:rPr>
          <w:noProof/>
        </w:rPr>
        <w:t>2</w:t>
      </w:r>
      <w:r w:rsidRPr="00043A74">
        <w:fldChar w:fldCharType="end"/>
      </w:r>
      <w:r w:rsidRPr="00043A74">
        <w:t xml:space="preserve"> -</w:t>
      </w:r>
      <w:r w:rsidRPr="00043A74">
        <w:tab/>
        <w:t>81000</w:t>
      </w:r>
      <w:r w:rsidRPr="00043A74">
        <w:tab/>
      </w:r>
    </w:ins>
  </w:p>
  <w:p w14:paraId="0829FB12" w14:textId="77777777" w:rsidR="00754821" w:rsidRPr="00043A74" w:rsidRDefault="00754821">
    <w:pPr>
      <w:tabs>
        <w:tab w:val="center" w:pos="4680"/>
      </w:tabs>
      <w:pPrChange w:id="24" w:author="Author">
        <w:pPr>
          <w:pStyle w:val="Footer"/>
        </w:pPr>
      </w:pPrChange>
    </w:pPr>
    <w:ins w:id="25" w:author="Author">
      <w:r w:rsidRPr="00043A74">
        <w:tab/>
      </w:r>
      <w:r w:rsidRPr="00043A74">
        <w:rPr>
          <w:b/>
          <w:bCs/>
        </w:rPr>
        <w:t>OFFICIAL USE ONLY OFFICIAL USE ONLY</w:t>
      </w:r>
    </w:ins>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2DFF31" w14:textId="54BCE2AE" w:rsidR="00754821" w:rsidRPr="00E714A0" w:rsidRDefault="00754821" w:rsidP="00E714A0">
    <w:pPr>
      <w:tabs>
        <w:tab w:val="center" w:pos="4680"/>
        <w:tab w:val="right" w:pos="9360"/>
      </w:tabs>
    </w:pPr>
    <w:r w:rsidRPr="009F4E97">
      <w:t>Issue Date:</w:t>
    </w:r>
    <w:r w:rsidR="00AA7825" w:rsidRPr="009F4E97">
      <w:t xml:space="preserve"> </w:t>
    </w:r>
    <w:r w:rsidR="00AC76A7">
      <w:t>10/29/24</w:t>
    </w:r>
    <w:r w:rsidR="001D0E03">
      <w:tab/>
    </w:r>
    <w:r w:rsidR="001D0E03" w:rsidRPr="00043A74">
      <w:fldChar w:fldCharType="begin"/>
    </w:r>
    <w:r w:rsidR="001D0E03" w:rsidRPr="00043A74">
      <w:instrText xml:space="preserve">PAGE </w:instrText>
    </w:r>
    <w:r w:rsidR="001D0E03" w:rsidRPr="00043A74">
      <w:fldChar w:fldCharType="separate"/>
    </w:r>
    <w:r w:rsidR="00764F59">
      <w:rPr>
        <w:noProof/>
      </w:rPr>
      <w:t>1</w:t>
    </w:r>
    <w:r w:rsidR="001D0E03" w:rsidRPr="00043A74">
      <w:fldChar w:fldCharType="end"/>
    </w:r>
    <w:r w:rsidR="001D0E03">
      <w:tab/>
      <w:t>81000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029FB9" w14:textId="77777777" w:rsidR="00754821" w:rsidRDefault="00754821">
    <w:pPr>
      <w:spacing w:line="240" w:lineRule="exact"/>
    </w:pPr>
  </w:p>
  <w:p w14:paraId="0EB6572C" w14:textId="77777777" w:rsidR="00754821" w:rsidRDefault="00754821">
    <w:pPr>
      <w:tabs>
        <w:tab w:val="center" w:pos="6480"/>
        <w:tab w:val="right" w:pos="12960"/>
      </w:tabs>
      <w:rPr>
        <w:rFonts w:ascii="Shruti" w:hAnsi="Shruti" w:cs="Shruti"/>
      </w:rPr>
    </w:pPr>
    <w:r>
      <w:rPr>
        <w:rFonts w:ascii="Shruti" w:hAnsi="Shruti" w:cs="Shruti"/>
      </w:rPr>
      <w:t>Issue Date: XX/XX/XX</w:t>
    </w:r>
    <w:r>
      <w:rPr>
        <w:rFonts w:ascii="Shruti" w:hAnsi="Shruti" w:cs="Shruti"/>
      </w:rPr>
      <w:tab/>
    </w:r>
    <w:smartTag w:uri="urn:schemas-microsoft-com:office:smarttags" w:element="place">
      <w:smartTag w:uri="urn:schemas-microsoft-com:office:smarttags" w:element="City">
        <w:r>
          <w:rPr>
            <w:rFonts w:ascii="Shruti" w:hAnsi="Shruti" w:cs="Shruti"/>
          </w:rPr>
          <w:t>ATT-</w:t>
        </w:r>
      </w:smartTag>
      <w:r>
        <w:rPr>
          <w:rFonts w:ascii="Shruti" w:hAnsi="Shruti" w:cs="Shruti"/>
        </w:rPr>
        <w:fldChar w:fldCharType="begin"/>
      </w:r>
      <w:r>
        <w:rPr>
          <w:rFonts w:ascii="Shruti" w:hAnsi="Shruti" w:cs="Shruti"/>
        </w:rPr>
        <w:instrText xml:space="preserve">PAGE </w:instrText>
      </w:r>
      <w:r>
        <w:rPr>
          <w:rFonts w:ascii="Shruti" w:hAnsi="Shruti" w:cs="Shruti"/>
        </w:rPr>
        <w:fldChar w:fldCharType="end"/>
      </w:r>
      <w:r>
        <w:rPr>
          <w:rFonts w:ascii="Shruti" w:hAnsi="Shruti" w:cs="Shruti"/>
        </w:rPr>
        <w:tab/>
      </w:r>
      <w:smartTag w:uri="urn:schemas-microsoft-com:office:smarttags" w:element="PostalCode">
        <w:r>
          <w:rPr>
            <w:rFonts w:ascii="Shruti" w:hAnsi="Shruti" w:cs="Shruti"/>
          </w:rPr>
          <w:t>71130</w:t>
        </w:r>
      </w:smartTag>
    </w:smartTag>
  </w:p>
  <w:p w14:paraId="043AFA18" w14:textId="77777777" w:rsidR="00754821" w:rsidRDefault="00754821">
    <w:pPr>
      <w:tabs>
        <w:tab w:val="center" w:pos="6480"/>
      </w:tabs>
      <w:rPr>
        <w:rFonts w:ascii="Shruti" w:hAnsi="Shruti" w:cs="Shruti"/>
      </w:rPr>
    </w:pPr>
    <w:r>
      <w:rPr>
        <w:rFonts w:ascii="Shruti" w:hAnsi="Shruti" w:cs="Shruti"/>
      </w:rPr>
      <w:tab/>
    </w:r>
    <w:r>
      <w:rPr>
        <w:rFonts w:ascii="Shruti" w:hAnsi="Shruti" w:cs="Shruti"/>
        <w:b/>
        <w:bCs/>
      </w:rPr>
      <w:t>OFFICIAL USE ONLY</w:t>
    </w:r>
    <w:r>
      <w:rPr>
        <w:rFonts w:ascii="WP TypographicSymbols" w:eastAsia="WP TypographicSymbols" w:hAnsi="WP TypographicSymbols" w:cs="WP TypographicSymbols"/>
        <w:b/>
        <w:bCs/>
      </w:rPr>
      <w:t>B</w:t>
    </w:r>
    <w:r>
      <w:rPr>
        <w:rFonts w:ascii="Shruti" w:hAnsi="Shruti" w:cs="Shruti"/>
        <w:b/>
        <w:bCs/>
      </w:rPr>
      <w:t>SECURITY-RELATED INFORMATION</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2FCE0" w14:textId="704F4548" w:rsidR="00754821" w:rsidRPr="00E714A0" w:rsidRDefault="008970DF" w:rsidP="00E714A0">
    <w:pPr>
      <w:tabs>
        <w:tab w:val="center" w:pos="6480"/>
        <w:tab w:val="right" w:pos="12960"/>
      </w:tabs>
      <w:jc w:val="both"/>
    </w:pPr>
    <w:r w:rsidRPr="001F3447">
      <w:t xml:space="preserve">Issue Date: </w:t>
    </w:r>
    <w:r w:rsidR="00864F65">
      <w:t>10/29/24</w:t>
    </w:r>
    <w:r w:rsidR="001D0E03" w:rsidRPr="008D5E68">
      <w:tab/>
    </w:r>
    <w:r w:rsidR="00953F8C" w:rsidRPr="008D5E68">
      <w:t>Att</w:t>
    </w:r>
    <w:r w:rsidR="00864F65">
      <w:t>1</w:t>
    </w:r>
    <w:r w:rsidR="008D5E68">
      <w:t>-</w:t>
    </w:r>
    <w:r w:rsidR="00953F8C" w:rsidRPr="008D5E68">
      <w:t>1</w:t>
    </w:r>
    <w:r w:rsidR="001D0E03" w:rsidRPr="008D5E68">
      <w:tab/>
      <w:t>81000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852538" w14:textId="77777777" w:rsidR="00561425" w:rsidRDefault="00561425">
      <w:r>
        <w:separator/>
      </w:r>
    </w:p>
  </w:footnote>
  <w:footnote w:type="continuationSeparator" w:id="0">
    <w:p w14:paraId="031B5C48" w14:textId="77777777" w:rsidR="00561425" w:rsidRDefault="00561425">
      <w:r>
        <w:continuationSeparator/>
      </w:r>
    </w:p>
  </w:footnote>
  <w:footnote w:type="continuationNotice" w:id="1">
    <w:p w14:paraId="35582C66" w14:textId="77777777" w:rsidR="00561425" w:rsidRDefault="005614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814752" w14:textId="77777777" w:rsidR="00754821" w:rsidRPr="00043A74" w:rsidRDefault="00754821">
    <w:pPr>
      <w:tabs>
        <w:tab w:val="center" w:pos="4680"/>
      </w:tabs>
      <w:rPr>
        <w:ins w:id="16" w:author="Author"/>
        <w:rFonts w:ascii="Shruti" w:hAnsi="Shruti" w:cs="Shruti"/>
      </w:rPr>
    </w:pPr>
    <w:ins w:id="17" w:author="Author">
      <w:r>
        <w:rPr>
          <w:rFonts w:ascii="Shruti" w:hAnsi="Shruti" w:cs="Shruti"/>
        </w:rPr>
        <w:tab/>
      </w:r>
      <w:r w:rsidRPr="00043A74">
        <w:rPr>
          <w:b/>
          <w:bCs/>
        </w:rPr>
        <w:t>OFFICIAL USE ONLY—SECURITY RELATED INFORMATION</w:t>
      </w:r>
    </w:ins>
  </w:p>
  <w:p w14:paraId="299A14B0" w14:textId="77777777" w:rsidR="00754821" w:rsidRPr="001A6DDF" w:rsidRDefault="00754821">
    <w:pPr>
      <w:spacing w:line="240" w:lineRule="exact"/>
      <w:rPr>
        <w:rFonts w:ascii="Shruti" w:hAnsi="Shruti"/>
        <w:rPrChange w:id="18" w:author="Author">
          <w:rPr/>
        </w:rPrChange>
      </w:rPr>
      <w:pPrChange w:id="19" w:author="Author">
        <w:pPr>
          <w:pStyle w:val="Header"/>
        </w:pPr>
      </w:pPrChang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B98F4" w14:textId="77777777" w:rsidR="00754821" w:rsidRDefault="00754821">
    <w:pPr>
      <w:tabs>
        <w:tab w:val="center" w:pos="6480"/>
      </w:tabs>
      <w:rPr>
        <w:rFonts w:ascii="Shruti" w:hAnsi="Shruti" w:cs="Shruti"/>
      </w:rPr>
    </w:pPr>
    <w:r>
      <w:rPr>
        <w:rFonts w:ascii="Shruti" w:hAnsi="Shruti" w:cs="Shruti"/>
      </w:rPr>
      <w:tab/>
    </w:r>
    <w:r>
      <w:rPr>
        <w:rFonts w:ascii="Shruti" w:hAnsi="Shruti" w:cs="Shruti"/>
        <w:b/>
        <w:bCs/>
      </w:rPr>
      <w:t>OFFICIAL USE ONLY</w:t>
    </w:r>
    <w:r>
      <w:rPr>
        <w:rFonts w:ascii="WP TypographicSymbols" w:eastAsia="WP TypographicSymbols" w:hAnsi="WP TypographicSymbols" w:cs="WP TypographicSymbols"/>
        <w:b/>
      </w:rPr>
      <w:sym w:font="WP TypographicSymbols" w:char="0042"/>
    </w:r>
    <w:r>
      <w:rPr>
        <w:rFonts w:ascii="Shruti" w:hAnsi="Shruti" w:cs="Shruti"/>
        <w:b/>
        <w:bCs/>
      </w:rPr>
      <w:t>SECURITY-RELATED INFORMATION</w:t>
    </w:r>
  </w:p>
  <w:p w14:paraId="2077B3DE" w14:textId="77777777" w:rsidR="00754821" w:rsidRDefault="00754821">
    <w:pPr>
      <w:spacing w:line="240" w:lineRule="exact"/>
      <w:rPr>
        <w:rFonts w:ascii="Shruti" w:hAnsi="Shruti" w:cs="Shrut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4CE515" w14:textId="77777777" w:rsidR="00754821" w:rsidRPr="00E714A0" w:rsidRDefault="00754821" w:rsidP="00E714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D41B86"/>
    <w:multiLevelType w:val="hybridMultilevel"/>
    <w:tmpl w:val="2C9E36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EB38C6"/>
    <w:multiLevelType w:val="hybridMultilevel"/>
    <w:tmpl w:val="009CCFE0"/>
    <w:lvl w:ilvl="0" w:tplc="E8882FB8">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 w15:restartNumberingAfterBreak="0">
    <w:nsid w:val="248833EC"/>
    <w:multiLevelType w:val="hybridMultilevel"/>
    <w:tmpl w:val="579EDA38"/>
    <w:lvl w:ilvl="0" w:tplc="04090019">
      <w:start w:val="1"/>
      <w:numFmt w:val="lowerLetter"/>
      <w:lvlText w:val="%1."/>
      <w:lvlJc w:val="left"/>
      <w:pPr>
        <w:ind w:left="990" w:hanging="360"/>
      </w:p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2F3253A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349B5256"/>
    <w:multiLevelType w:val="hybridMultilevel"/>
    <w:tmpl w:val="FADA21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84A0CD8"/>
    <w:multiLevelType w:val="hybridMultilevel"/>
    <w:tmpl w:val="D21272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C766A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6F5B57A4"/>
    <w:multiLevelType w:val="hybridMultilevel"/>
    <w:tmpl w:val="E508FFD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4C555D"/>
    <w:multiLevelType w:val="hybridMultilevel"/>
    <w:tmpl w:val="CC84768E"/>
    <w:lvl w:ilvl="0" w:tplc="04090019">
      <w:start w:val="1"/>
      <w:numFmt w:val="lowerLetter"/>
      <w:lvlText w:val="%1."/>
      <w:lvlJc w:val="left"/>
      <w:pPr>
        <w:ind w:left="720" w:hanging="36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5370B66"/>
    <w:multiLevelType w:val="hybridMultilevel"/>
    <w:tmpl w:val="0B3A1A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67836CC"/>
    <w:multiLevelType w:val="hybridMultilevel"/>
    <w:tmpl w:val="D5581A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51618189">
    <w:abstractNumId w:val="2"/>
  </w:num>
  <w:num w:numId="2" w16cid:durableId="1888492829">
    <w:abstractNumId w:val="1"/>
  </w:num>
  <w:num w:numId="3" w16cid:durableId="114905521">
    <w:abstractNumId w:val="5"/>
  </w:num>
  <w:num w:numId="4" w16cid:durableId="1024206680">
    <w:abstractNumId w:val="7"/>
  </w:num>
  <w:num w:numId="5" w16cid:durableId="683215580">
    <w:abstractNumId w:val="0"/>
  </w:num>
  <w:num w:numId="6" w16cid:durableId="1395742936">
    <w:abstractNumId w:val="9"/>
  </w:num>
  <w:num w:numId="7" w16cid:durableId="869956147">
    <w:abstractNumId w:val="10"/>
  </w:num>
  <w:num w:numId="8" w16cid:durableId="1857645684">
    <w:abstractNumId w:val="8"/>
  </w:num>
  <w:num w:numId="9" w16cid:durableId="1964774716">
    <w:abstractNumId w:val="6"/>
  </w:num>
  <w:num w:numId="10" w16cid:durableId="1899703868">
    <w:abstractNumId w:val="4"/>
  </w:num>
  <w:num w:numId="11" w16cid:durableId="21077283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2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suppressBottom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5012"/>
    <w:rsid w:val="0001021F"/>
    <w:rsid w:val="00033C2C"/>
    <w:rsid w:val="000366D6"/>
    <w:rsid w:val="000376A2"/>
    <w:rsid w:val="00043A74"/>
    <w:rsid w:val="00044F05"/>
    <w:rsid w:val="0005465B"/>
    <w:rsid w:val="00056F9C"/>
    <w:rsid w:val="00072375"/>
    <w:rsid w:val="00075A33"/>
    <w:rsid w:val="00095DB1"/>
    <w:rsid w:val="000A0C8A"/>
    <w:rsid w:val="000A3775"/>
    <w:rsid w:val="000A3F47"/>
    <w:rsid w:val="000B4376"/>
    <w:rsid w:val="000B4634"/>
    <w:rsid w:val="000B46A0"/>
    <w:rsid w:val="000B6597"/>
    <w:rsid w:val="000C0D1A"/>
    <w:rsid w:val="000C24E1"/>
    <w:rsid w:val="000C6DAD"/>
    <w:rsid w:val="000C70F5"/>
    <w:rsid w:val="000E2896"/>
    <w:rsid w:val="000F251C"/>
    <w:rsid w:val="000F7E90"/>
    <w:rsid w:val="00115C4F"/>
    <w:rsid w:val="00117125"/>
    <w:rsid w:val="001225D9"/>
    <w:rsid w:val="0012789C"/>
    <w:rsid w:val="00133B0C"/>
    <w:rsid w:val="001358C4"/>
    <w:rsid w:val="00140BCB"/>
    <w:rsid w:val="00141638"/>
    <w:rsid w:val="00144001"/>
    <w:rsid w:val="00145F5C"/>
    <w:rsid w:val="0014670A"/>
    <w:rsid w:val="00152074"/>
    <w:rsid w:val="001562BC"/>
    <w:rsid w:val="001653FB"/>
    <w:rsid w:val="00172113"/>
    <w:rsid w:val="001867BF"/>
    <w:rsid w:val="00186890"/>
    <w:rsid w:val="00193E80"/>
    <w:rsid w:val="001A302E"/>
    <w:rsid w:val="001A4EDC"/>
    <w:rsid w:val="001A6DDF"/>
    <w:rsid w:val="001B2956"/>
    <w:rsid w:val="001B2FB3"/>
    <w:rsid w:val="001B789D"/>
    <w:rsid w:val="001C6A65"/>
    <w:rsid w:val="001D0E03"/>
    <w:rsid w:val="001D203A"/>
    <w:rsid w:val="001D2D6D"/>
    <w:rsid w:val="001F3447"/>
    <w:rsid w:val="00202168"/>
    <w:rsid w:val="00204A4E"/>
    <w:rsid w:val="0021091F"/>
    <w:rsid w:val="00214DF1"/>
    <w:rsid w:val="002165DB"/>
    <w:rsid w:val="00217B72"/>
    <w:rsid w:val="00241FF0"/>
    <w:rsid w:val="002468E8"/>
    <w:rsid w:val="00256228"/>
    <w:rsid w:val="0026348D"/>
    <w:rsid w:val="00281D0E"/>
    <w:rsid w:val="00295D80"/>
    <w:rsid w:val="002A3EF6"/>
    <w:rsid w:val="002A5980"/>
    <w:rsid w:val="002A6901"/>
    <w:rsid w:val="002A698F"/>
    <w:rsid w:val="002B10B1"/>
    <w:rsid w:val="002C5C27"/>
    <w:rsid w:val="002D7EAE"/>
    <w:rsid w:val="002E0056"/>
    <w:rsid w:val="002E1EA6"/>
    <w:rsid w:val="002E5960"/>
    <w:rsid w:val="002E5B02"/>
    <w:rsid w:val="002F7499"/>
    <w:rsid w:val="00303911"/>
    <w:rsid w:val="003051D3"/>
    <w:rsid w:val="00312C10"/>
    <w:rsid w:val="00312DE9"/>
    <w:rsid w:val="00323464"/>
    <w:rsid w:val="003330D5"/>
    <w:rsid w:val="003372BA"/>
    <w:rsid w:val="00337995"/>
    <w:rsid w:val="0034600A"/>
    <w:rsid w:val="003601E7"/>
    <w:rsid w:val="003658CF"/>
    <w:rsid w:val="00380A26"/>
    <w:rsid w:val="003825FD"/>
    <w:rsid w:val="0039471F"/>
    <w:rsid w:val="003B6E4A"/>
    <w:rsid w:val="003C5012"/>
    <w:rsid w:val="003D1CAA"/>
    <w:rsid w:val="003E13B5"/>
    <w:rsid w:val="003E316E"/>
    <w:rsid w:val="003F194C"/>
    <w:rsid w:val="003F456F"/>
    <w:rsid w:val="003F5BAB"/>
    <w:rsid w:val="004000BF"/>
    <w:rsid w:val="00410EDE"/>
    <w:rsid w:val="00411CA3"/>
    <w:rsid w:val="00433735"/>
    <w:rsid w:val="004357EC"/>
    <w:rsid w:val="00456F0B"/>
    <w:rsid w:val="004640B9"/>
    <w:rsid w:val="00467228"/>
    <w:rsid w:val="00472AF1"/>
    <w:rsid w:val="0047471B"/>
    <w:rsid w:val="00490DCE"/>
    <w:rsid w:val="00492372"/>
    <w:rsid w:val="004A6FBF"/>
    <w:rsid w:val="004A73E7"/>
    <w:rsid w:val="004C3130"/>
    <w:rsid w:val="004E2EB7"/>
    <w:rsid w:val="004F11AD"/>
    <w:rsid w:val="004F2FAE"/>
    <w:rsid w:val="004F4012"/>
    <w:rsid w:val="004F6FAF"/>
    <w:rsid w:val="005002D0"/>
    <w:rsid w:val="00504C6E"/>
    <w:rsid w:val="00505B5C"/>
    <w:rsid w:val="0051179E"/>
    <w:rsid w:val="005125F2"/>
    <w:rsid w:val="0052069C"/>
    <w:rsid w:val="00537554"/>
    <w:rsid w:val="0054326E"/>
    <w:rsid w:val="00543E3A"/>
    <w:rsid w:val="00543E6D"/>
    <w:rsid w:val="00544DE6"/>
    <w:rsid w:val="00546FC9"/>
    <w:rsid w:val="00547619"/>
    <w:rsid w:val="00561425"/>
    <w:rsid w:val="005916F7"/>
    <w:rsid w:val="0059279A"/>
    <w:rsid w:val="00596C03"/>
    <w:rsid w:val="005B387E"/>
    <w:rsid w:val="005D4226"/>
    <w:rsid w:val="005D79D7"/>
    <w:rsid w:val="00603D18"/>
    <w:rsid w:val="00622C41"/>
    <w:rsid w:val="00625DCC"/>
    <w:rsid w:val="00637761"/>
    <w:rsid w:val="0064752A"/>
    <w:rsid w:val="00651942"/>
    <w:rsid w:val="00661085"/>
    <w:rsid w:val="006804E4"/>
    <w:rsid w:val="00681ADC"/>
    <w:rsid w:val="00693315"/>
    <w:rsid w:val="00693A07"/>
    <w:rsid w:val="006A043C"/>
    <w:rsid w:val="006B018C"/>
    <w:rsid w:val="006B163F"/>
    <w:rsid w:val="006C3225"/>
    <w:rsid w:val="006C60EE"/>
    <w:rsid w:val="006C61A2"/>
    <w:rsid w:val="006D211D"/>
    <w:rsid w:val="006E4A82"/>
    <w:rsid w:val="006F2CC9"/>
    <w:rsid w:val="007056F0"/>
    <w:rsid w:val="0071703E"/>
    <w:rsid w:val="0072141C"/>
    <w:rsid w:val="00734855"/>
    <w:rsid w:val="00735EA5"/>
    <w:rsid w:val="007360B4"/>
    <w:rsid w:val="00743998"/>
    <w:rsid w:val="0074728C"/>
    <w:rsid w:val="00751149"/>
    <w:rsid w:val="00752DC9"/>
    <w:rsid w:val="00754821"/>
    <w:rsid w:val="00764F59"/>
    <w:rsid w:val="00772E1A"/>
    <w:rsid w:val="00785C62"/>
    <w:rsid w:val="007929B6"/>
    <w:rsid w:val="00792E2C"/>
    <w:rsid w:val="0079440E"/>
    <w:rsid w:val="007A0074"/>
    <w:rsid w:val="007A62D5"/>
    <w:rsid w:val="007B447F"/>
    <w:rsid w:val="007D3526"/>
    <w:rsid w:val="007D45AB"/>
    <w:rsid w:val="007D52F9"/>
    <w:rsid w:val="007D762D"/>
    <w:rsid w:val="007F106B"/>
    <w:rsid w:val="007F159B"/>
    <w:rsid w:val="007F1B1E"/>
    <w:rsid w:val="007F5A47"/>
    <w:rsid w:val="008017EA"/>
    <w:rsid w:val="008028F1"/>
    <w:rsid w:val="0080501F"/>
    <w:rsid w:val="00805069"/>
    <w:rsid w:val="00806C47"/>
    <w:rsid w:val="008207EE"/>
    <w:rsid w:val="0082706F"/>
    <w:rsid w:val="00842BBD"/>
    <w:rsid w:val="00843588"/>
    <w:rsid w:val="0084582F"/>
    <w:rsid w:val="00864F65"/>
    <w:rsid w:val="00867A99"/>
    <w:rsid w:val="00867F2D"/>
    <w:rsid w:val="0087223B"/>
    <w:rsid w:val="008751B0"/>
    <w:rsid w:val="00876415"/>
    <w:rsid w:val="0087732D"/>
    <w:rsid w:val="008857FF"/>
    <w:rsid w:val="00896E5A"/>
    <w:rsid w:val="008970DF"/>
    <w:rsid w:val="008B517C"/>
    <w:rsid w:val="008C2782"/>
    <w:rsid w:val="008D4CE9"/>
    <w:rsid w:val="008D5A3C"/>
    <w:rsid w:val="008D5E68"/>
    <w:rsid w:val="008D78D5"/>
    <w:rsid w:val="008E1A1D"/>
    <w:rsid w:val="00900379"/>
    <w:rsid w:val="00904BDB"/>
    <w:rsid w:val="009160D4"/>
    <w:rsid w:val="0091619C"/>
    <w:rsid w:val="009167E7"/>
    <w:rsid w:val="00921FDA"/>
    <w:rsid w:val="0092340D"/>
    <w:rsid w:val="009239FD"/>
    <w:rsid w:val="00930B9F"/>
    <w:rsid w:val="00936A7E"/>
    <w:rsid w:val="00943B01"/>
    <w:rsid w:val="00945036"/>
    <w:rsid w:val="00953F8C"/>
    <w:rsid w:val="00967B45"/>
    <w:rsid w:val="0098611B"/>
    <w:rsid w:val="00992390"/>
    <w:rsid w:val="00996B12"/>
    <w:rsid w:val="009A2B5F"/>
    <w:rsid w:val="009A62C1"/>
    <w:rsid w:val="009A7BA8"/>
    <w:rsid w:val="009C358A"/>
    <w:rsid w:val="009D3F16"/>
    <w:rsid w:val="009D5A1E"/>
    <w:rsid w:val="009D61F9"/>
    <w:rsid w:val="009F240D"/>
    <w:rsid w:val="009F4E97"/>
    <w:rsid w:val="009F5550"/>
    <w:rsid w:val="009F7400"/>
    <w:rsid w:val="009F7C48"/>
    <w:rsid w:val="00A02D4D"/>
    <w:rsid w:val="00A04471"/>
    <w:rsid w:val="00A1057C"/>
    <w:rsid w:val="00A210F5"/>
    <w:rsid w:val="00A2591C"/>
    <w:rsid w:val="00A26CE2"/>
    <w:rsid w:val="00A31161"/>
    <w:rsid w:val="00A36687"/>
    <w:rsid w:val="00A36A31"/>
    <w:rsid w:val="00A52750"/>
    <w:rsid w:val="00A61A9E"/>
    <w:rsid w:val="00A85B2F"/>
    <w:rsid w:val="00A97E12"/>
    <w:rsid w:val="00AA025D"/>
    <w:rsid w:val="00AA20F7"/>
    <w:rsid w:val="00AA7825"/>
    <w:rsid w:val="00AB466E"/>
    <w:rsid w:val="00AC2BB3"/>
    <w:rsid w:val="00AC76A7"/>
    <w:rsid w:val="00AD4CB4"/>
    <w:rsid w:val="00AE22C0"/>
    <w:rsid w:val="00B02AD2"/>
    <w:rsid w:val="00B10A42"/>
    <w:rsid w:val="00B1505C"/>
    <w:rsid w:val="00B37BCE"/>
    <w:rsid w:val="00B457D2"/>
    <w:rsid w:val="00B45CF6"/>
    <w:rsid w:val="00B46CE3"/>
    <w:rsid w:val="00B71179"/>
    <w:rsid w:val="00B745F3"/>
    <w:rsid w:val="00B7618C"/>
    <w:rsid w:val="00B80DD2"/>
    <w:rsid w:val="00BA79AF"/>
    <w:rsid w:val="00BB6DD6"/>
    <w:rsid w:val="00BE650D"/>
    <w:rsid w:val="00BF6121"/>
    <w:rsid w:val="00C07385"/>
    <w:rsid w:val="00C07D4B"/>
    <w:rsid w:val="00C24A27"/>
    <w:rsid w:val="00C332AA"/>
    <w:rsid w:val="00C33CAF"/>
    <w:rsid w:val="00C36475"/>
    <w:rsid w:val="00C37A38"/>
    <w:rsid w:val="00C45BFD"/>
    <w:rsid w:val="00C55DFF"/>
    <w:rsid w:val="00C875E4"/>
    <w:rsid w:val="00C9295A"/>
    <w:rsid w:val="00C9521D"/>
    <w:rsid w:val="00C961B5"/>
    <w:rsid w:val="00CA0AF4"/>
    <w:rsid w:val="00CA22E9"/>
    <w:rsid w:val="00CA345B"/>
    <w:rsid w:val="00CA55DF"/>
    <w:rsid w:val="00CA5E36"/>
    <w:rsid w:val="00CB07A1"/>
    <w:rsid w:val="00CC43EF"/>
    <w:rsid w:val="00CD2CA4"/>
    <w:rsid w:val="00CE25C4"/>
    <w:rsid w:val="00CE353B"/>
    <w:rsid w:val="00CF537D"/>
    <w:rsid w:val="00CF7045"/>
    <w:rsid w:val="00D018BF"/>
    <w:rsid w:val="00D06671"/>
    <w:rsid w:val="00D06F69"/>
    <w:rsid w:val="00D13839"/>
    <w:rsid w:val="00D17552"/>
    <w:rsid w:val="00D241CD"/>
    <w:rsid w:val="00D2742B"/>
    <w:rsid w:val="00D33E47"/>
    <w:rsid w:val="00D4462F"/>
    <w:rsid w:val="00D55FF2"/>
    <w:rsid w:val="00D7085F"/>
    <w:rsid w:val="00D80685"/>
    <w:rsid w:val="00D87694"/>
    <w:rsid w:val="00D91A50"/>
    <w:rsid w:val="00DA4D9E"/>
    <w:rsid w:val="00DB01CC"/>
    <w:rsid w:val="00DB444F"/>
    <w:rsid w:val="00DB65D6"/>
    <w:rsid w:val="00DB7203"/>
    <w:rsid w:val="00DD1D91"/>
    <w:rsid w:val="00DF308C"/>
    <w:rsid w:val="00E018E8"/>
    <w:rsid w:val="00E10F00"/>
    <w:rsid w:val="00E24460"/>
    <w:rsid w:val="00E24532"/>
    <w:rsid w:val="00E26C0A"/>
    <w:rsid w:val="00E37FBA"/>
    <w:rsid w:val="00E407D3"/>
    <w:rsid w:val="00E42667"/>
    <w:rsid w:val="00E42A2E"/>
    <w:rsid w:val="00E4458C"/>
    <w:rsid w:val="00E478AC"/>
    <w:rsid w:val="00E50108"/>
    <w:rsid w:val="00E51272"/>
    <w:rsid w:val="00E533D6"/>
    <w:rsid w:val="00E567B9"/>
    <w:rsid w:val="00E61F30"/>
    <w:rsid w:val="00E714A0"/>
    <w:rsid w:val="00EB778C"/>
    <w:rsid w:val="00EC06A2"/>
    <w:rsid w:val="00EC38B1"/>
    <w:rsid w:val="00EC5BC8"/>
    <w:rsid w:val="00EC7FF4"/>
    <w:rsid w:val="00ED3767"/>
    <w:rsid w:val="00EE1967"/>
    <w:rsid w:val="00EF0842"/>
    <w:rsid w:val="00F009D5"/>
    <w:rsid w:val="00F03675"/>
    <w:rsid w:val="00F03A9B"/>
    <w:rsid w:val="00F04942"/>
    <w:rsid w:val="00F07C3F"/>
    <w:rsid w:val="00F16553"/>
    <w:rsid w:val="00F173F1"/>
    <w:rsid w:val="00F214A9"/>
    <w:rsid w:val="00F26636"/>
    <w:rsid w:val="00F31AFB"/>
    <w:rsid w:val="00F32128"/>
    <w:rsid w:val="00F3278E"/>
    <w:rsid w:val="00F32E49"/>
    <w:rsid w:val="00F32ED9"/>
    <w:rsid w:val="00F400A7"/>
    <w:rsid w:val="00F507D2"/>
    <w:rsid w:val="00F52E3D"/>
    <w:rsid w:val="00F63A36"/>
    <w:rsid w:val="00F922F7"/>
    <w:rsid w:val="00FB47BA"/>
    <w:rsid w:val="00FB5D5E"/>
    <w:rsid w:val="00FC54C5"/>
    <w:rsid w:val="00FD33E2"/>
    <w:rsid w:val="00FE75AE"/>
    <w:rsid w:val="00FF00DF"/>
    <w:rsid w:val="00FF135F"/>
    <w:rsid w:val="00FF3B16"/>
    <w:rsid w:val="29D4EAED"/>
    <w:rsid w:val="2DA0E4AF"/>
    <w:rsid w:val="2FCBE3A4"/>
    <w:rsid w:val="303E7E98"/>
    <w:rsid w:val="3057EADE"/>
    <w:rsid w:val="360D2EDD"/>
    <w:rsid w:val="38D7FC8C"/>
    <w:rsid w:val="3A1F73F7"/>
    <w:rsid w:val="3A3CAE98"/>
    <w:rsid w:val="3A597285"/>
    <w:rsid w:val="3C68E8C3"/>
    <w:rsid w:val="3FAAB972"/>
    <w:rsid w:val="46F11768"/>
    <w:rsid w:val="4782C272"/>
    <w:rsid w:val="488DA894"/>
    <w:rsid w:val="5481F469"/>
    <w:rsid w:val="591731FF"/>
    <w:rsid w:val="5F19E645"/>
    <w:rsid w:val="66B5F4B2"/>
    <w:rsid w:val="6792ADB8"/>
    <w:rsid w:val="6A058C47"/>
    <w:rsid w:val="7094DA78"/>
    <w:rsid w:val="75C180DD"/>
    <w:rsid w:val="76FADD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City"/>
  <w:shapeDefaults>
    <o:shapedefaults v:ext="edit" spidmax="2050"/>
    <o:shapelayout v:ext="edit">
      <o:idmap v:ext="edit" data="2"/>
    </o:shapelayout>
  </w:shapeDefaults>
  <w:decimalSymbol w:val="."/>
  <w:listSeparator w:val=","/>
  <w14:docId w14:val="2B5E123D"/>
  <w15:chartTrackingRefBased/>
  <w15:docId w15:val="{C94DDB81-1DF4-4CC3-96D9-67C69FF80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4F05"/>
    <w:pPr>
      <w:widowControl w:val="0"/>
      <w:autoSpaceDE w:val="0"/>
      <w:autoSpaceDN w:val="0"/>
      <w:adjustRightInd w:val="0"/>
    </w:pPr>
  </w:style>
  <w:style w:type="paragraph" w:styleId="Heading1">
    <w:name w:val="heading 1"/>
    <w:next w:val="BodyText"/>
    <w:link w:val="Heading1Char"/>
    <w:qFormat/>
    <w:rsid w:val="00044F05"/>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BodyText"/>
    <w:link w:val="Heading2Char"/>
    <w:qFormat/>
    <w:rsid w:val="00044F05"/>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044F05"/>
    <w:pPr>
      <w:outlineLvl w:val="2"/>
    </w:pPr>
  </w:style>
  <w:style w:type="paragraph" w:styleId="Heading4">
    <w:name w:val="heading 4"/>
    <w:next w:val="BodyText"/>
    <w:link w:val="Heading4Char"/>
    <w:uiPriority w:val="9"/>
    <w:semiHidden/>
    <w:unhideWhenUsed/>
    <w:qFormat/>
    <w:rsid w:val="00044F05"/>
    <w:pPr>
      <w:keepNext/>
      <w:keepLines/>
      <w:spacing w:after="220"/>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styleId="Header">
    <w:name w:val="header"/>
    <w:basedOn w:val="Normal"/>
    <w:rsid w:val="00CA0AF4"/>
    <w:pPr>
      <w:tabs>
        <w:tab w:val="center" w:pos="4320"/>
        <w:tab w:val="right" w:pos="8640"/>
      </w:tabs>
    </w:pPr>
  </w:style>
  <w:style w:type="paragraph" w:styleId="Footer">
    <w:name w:val="footer"/>
    <w:basedOn w:val="Normal"/>
    <w:rsid w:val="00CA0AF4"/>
    <w:pPr>
      <w:tabs>
        <w:tab w:val="center" w:pos="4320"/>
        <w:tab w:val="right" w:pos="8640"/>
      </w:tabs>
    </w:pPr>
  </w:style>
  <w:style w:type="paragraph" w:styleId="FootnoteText">
    <w:name w:val="footnote text"/>
    <w:basedOn w:val="Normal"/>
    <w:semiHidden/>
    <w:rsid w:val="00FD33E2"/>
    <w:rPr>
      <w:sz w:val="20"/>
      <w:szCs w:val="20"/>
    </w:rPr>
  </w:style>
  <w:style w:type="paragraph" w:styleId="BalloonText">
    <w:name w:val="Balloon Text"/>
    <w:basedOn w:val="Normal"/>
    <w:semiHidden/>
    <w:rsid w:val="00193E80"/>
    <w:rPr>
      <w:rFonts w:ascii="Tahoma" w:hAnsi="Tahoma" w:cs="Tahoma"/>
      <w:sz w:val="16"/>
      <w:szCs w:val="16"/>
    </w:rPr>
  </w:style>
  <w:style w:type="paragraph" w:styleId="EndnoteText">
    <w:name w:val="endnote text"/>
    <w:basedOn w:val="Normal"/>
    <w:semiHidden/>
    <w:rsid w:val="00B1505C"/>
    <w:rPr>
      <w:sz w:val="20"/>
      <w:szCs w:val="20"/>
    </w:rPr>
  </w:style>
  <w:style w:type="character" w:styleId="EndnoteReference">
    <w:name w:val="endnote reference"/>
    <w:semiHidden/>
    <w:rsid w:val="00B1505C"/>
    <w:rPr>
      <w:vertAlign w:val="superscript"/>
    </w:rPr>
  </w:style>
  <w:style w:type="character" w:styleId="CommentReference">
    <w:name w:val="annotation reference"/>
    <w:rsid w:val="004F11AD"/>
    <w:rPr>
      <w:sz w:val="16"/>
      <w:szCs w:val="16"/>
    </w:rPr>
  </w:style>
  <w:style w:type="paragraph" w:styleId="CommentText">
    <w:name w:val="annotation text"/>
    <w:basedOn w:val="Normal"/>
    <w:link w:val="CommentTextChar"/>
    <w:rsid w:val="004F11AD"/>
    <w:rPr>
      <w:sz w:val="20"/>
      <w:szCs w:val="20"/>
    </w:rPr>
  </w:style>
  <w:style w:type="character" w:customStyle="1" w:styleId="CommentTextChar">
    <w:name w:val="Comment Text Char"/>
    <w:basedOn w:val="DefaultParagraphFont"/>
    <w:link w:val="CommentText"/>
    <w:rsid w:val="004F11AD"/>
  </w:style>
  <w:style w:type="paragraph" w:styleId="CommentSubject">
    <w:name w:val="annotation subject"/>
    <w:basedOn w:val="CommentText"/>
    <w:next w:val="CommentText"/>
    <w:link w:val="CommentSubjectChar"/>
    <w:rsid w:val="004F11AD"/>
    <w:rPr>
      <w:b/>
      <w:bCs/>
    </w:rPr>
  </w:style>
  <w:style w:type="character" w:customStyle="1" w:styleId="CommentSubjectChar">
    <w:name w:val="Comment Subject Char"/>
    <w:link w:val="CommentSubject"/>
    <w:rsid w:val="004F11AD"/>
    <w:rPr>
      <w:b/>
      <w:bCs/>
    </w:rPr>
  </w:style>
  <w:style w:type="paragraph" w:customStyle="1" w:styleId="InspectionManual">
    <w:name w:val="Inspection Manual"/>
    <w:basedOn w:val="Normal"/>
    <w:link w:val="InspectionManualChar"/>
    <w:rsid w:val="00C07385"/>
    <w:pPr>
      <w:widowControl/>
      <w:autoSpaceDE/>
      <w:autoSpaceDN/>
      <w:adjustRightInd/>
      <w:ind w:firstLine="720"/>
      <w:jc w:val="center"/>
    </w:pPr>
    <w:rPr>
      <w:b/>
      <w:sz w:val="38"/>
    </w:rPr>
  </w:style>
  <w:style w:type="character" w:customStyle="1" w:styleId="InspectionManualChar">
    <w:name w:val="Inspection Manual Char"/>
    <w:link w:val="InspectionManual"/>
    <w:rsid w:val="00C07385"/>
    <w:rPr>
      <w:rFonts w:ascii="Arial" w:hAnsi="Arial"/>
      <w:b/>
      <w:sz w:val="38"/>
      <w:szCs w:val="24"/>
    </w:rPr>
  </w:style>
  <w:style w:type="paragraph" w:styleId="ListParagraph">
    <w:name w:val="List Paragraph"/>
    <w:basedOn w:val="Normal"/>
    <w:uiPriority w:val="34"/>
    <w:qFormat/>
    <w:rsid w:val="000F251C"/>
    <w:pPr>
      <w:ind w:left="720"/>
      <w:contextualSpacing/>
    </w:pPr>
  </w:style>
  <w:style w:type="paragraph" w:styleId="Revision">
    <w:name w:val="Revision"/>
    <w:hidden/>
    <w:uiPriority w:val="99"/>
    <w:semiHidden/>
    <w:rsid w:val="00E714A0"/>
    <w:rPr>
      <w:sz w:val="24"/>
      <w:szCs w:val="24"/>
    </w:rPr>
  </w:style>
  <w:style w:type="paragraph" w:styleId="BodyText">
    <w:name w:val="Body Text"/>
    <w:link w:val="BodyTextChar"/>
    <w:rsid w:val="00044F05"/>
    <w:pPr>
      <w:spacing w:after="220"/>
    </w:pPr>
    <w:rPr>
      <w:rFonts w:eastAsiaTheme="minorHAnsi"/>
    </w:rPr>
  </w:style>
  <w:style w:type="character" w:customStyle="1" w:styleId="BodyTextChar">
    <w:name w:val="Body Text Char"/>
    <w:basedOn w:val="DefaultParagraphFont"/>
    <w:link w:val="BodyText"/>
    <w:rsid w:val="00044F05"/>
    <w:rPr>
      <w:rFonts w:eastAsiaTheme="minorHAnsi"/>
    </w:rPr>
  </w:style>
  <w:style w:type="character" w:customStyle="1" w:styleId="Heading1Char">
    <w:name w:val="Heading 1 Char"/>
    <w:basedOn w:val="DefaultParagraphFont"/>
    <w:link w:val="Heading1"/>
    <w:rsid w:val="00044F05"/>
    <w:rPr>
      <w:rFonts w:eastAsiaTheme="majorEastAsia" w:cstheme="majorBidi"/>
      <w:caps/>
    </w:rPr>
  </w:style>
  <w:style w:type="character" w:customStyle="1" w:styleId="Heading2Char">
    <w:name w:val="Heading 2 Char"/>
    <w:basedOn w:val="DefaultParagraphFont"/>
    <w:link w:val="Heading2"/>
    <w:rsid w:val="00044F05"/>
    <w:rPr>
      <w:rFonts w:eastAsiaTheme="majorEastAsia" w:cstheme="majorBidi"/>
    </w:rPr>
  </w:style>
  <w:style w:type="paragraph" w:styleId="Title">
    <w:name w:val="Title"/>
    <w:next w:val="BodyText"/>
    <w:link w:val="TitleChar"/>
    <w:qFormat/>
    <w:rsid w:val="00044F05"/>
    <w:pPr>
      <w:spacing w:before="220" w:after="220"/>
      <w:jc w:val="center"/>
    </w:pPr>
  </w:style>
  <w:style w:type="character" w:customStyle="1" w:styleId="TitleChar">
    <w:name w:val="Title Char"/>
    <w:basedOn w:val="DefaultParagraphFont"/>
    <w:link w:val="Title"/>
    <w:rsid w:val="00044F05"/>
  </w:style>
  <w:style w:type="paragraph" w:customStyle="1" w:styleId="EffectiveDate">
    <w:name w:val="Effective Date"/>
    <w:next w:val="BodyText"/>
    <w:qFormat/>
    <w:rsid w:val="00044F05"/>
    <w:pPr>
      <w:spacing w:before="220" w:after="440"/>
      <w:jc w:val="center"/>
    </w:pPr>
  </w:style>
  <w:style w:type="paragraph" w:customStyle="1" w:styleId="Applicability">
    <w:name w:val="Applicability"/>
    <w:basedOn w:val="BodyText"/>
    <w:qFormat/>
    <w:rsid w:val="00044F05"/>
    <w:pPr>
      <w:spacing w:before="440"/>
      <w:ind w:left="2160" w:hanging="2160"/>
    </w:pPr>
  </w:style>
  <w:style w:type="character" w:styleId="Mention">
    <w:name w:val="Mention"/>
    <w:basedOn w:val="DefaultParagraphFont"/>
    <w:uiPriority w:val="99"/>
    <w:unhideWhenUsed/>
    <w:rsid w:val="00544DE6"/>
    <w:rPr>
      <w:color w:val="2B579A"/>
      <w:shd w:val="clear" w:color="auto" w:fill="E1DFDD"/>
    </w:rPr>
  </w:style>
  <w:style w:type="paragraph" w:customStyle="1" w:styleId="attachmenttitle">
    <w:name w:val="attachment title"/>
    <w:next w:val="BodyText"/>
    <w:qFormat/>
    <w:rsid w:val="00044F05"/>
    <w:pPr>
      <w:keepNext/>
      <w:keepLines/>
      <w:widowControl w:val="0"/>
      <w:spacing w:after="220"/>
      <w:jc w:val="center"/>
      <w:outlineLvl w:val="0"/>
    </w:pPr>
  </w:style>
  <w:style w:type="paragraph" w:customStyle="1" w:styleId="BodyText-table">
    <w:name w:val="Body Text - table"/>
    <w:qFormat/>
    <w:rsid w:val="00044F05"/>
    <w:rPr>
      <w:rFonts w:eastAsiaTheme="minorHAnsi" w:cstheme="minorBidi"/>
    </w:rPr>
  </w:style>
  <w:style w:type="paragraph" w:styleId="BodyText2">
    <w:name w:val="Body Text 2"/>
    <w:link w:val="BodyText2Char"/>
    <w:rsid w:val="00044F05"/>
    <w:pPr>
      <w:spacing w:after="220"/>
      <w:ind w:left="720" w:hanging="720"/>
    </w:pPr>
    <w:rPr>
      <w:rFonts w:eastAsiaTheme="majorEastAsia" w:cstheme="majorBidi"/>
    </w:rPr>
  </w:style>
  <w:style w:type="character" w:customStyle="1" w:styleId="BodyText2Char">
    <w:name w:val="Body Text 2 Char"/>
    <w:basedOn w:val="DefaultParagraphFont"/>
    <w:link w:val="BodyText2"/>
    <w:rsid w:val="00044F05"/>
    <w:rPr>
      <w:rFonts w:eastAsiaTheme="majorEastAsia" w:cstheme="majorBidi"/>
    </w:rPr>
  </w:style>
  <w:style w:type="paragraph" w:styleId="BodyText3">
    <w:name w:val="Body Text 3"/>
    <w:basedOn w:val="BodyText"/>
    <w:link w:val="BodyText3Char"/>
    <w:rsid w:val="00044F05"/>
    <w:pPr>
      <w:ind w:left="720"/>
    </w:pPr>
    <w:rPr>
      <w:rFonts w:eastAsiaTheme="majorEastAsia" w:cstheme="majorBidi"/>
    </w:rPr>
  </w:style>
  <w:style w:type="character" w:customStyle="1" w:styleId="BodyText3Char">
    <w:name w:val="Body Text 3 Char"/>
    <w:basedOn w:val="DefaultParagraphFont"/>
    <w:link w:val="BodyText3"/>
    <w:rsid w:val="00044F05"/>
    <w:rPr>
      <w:rFonts w:eastAsiaTheme="majorEastAsia" w:cstheme="majorBidi"/>
    </w:rPr>
  </w:style>
  <w:style w:type="character" w:customStyle="1" w:styleId="Commitment">
    <w:name w:val="Commitment"/>
    <w:basedOn w:val="BodyTextChar"/>
    <w:uiPriority w:val="1"/>
    <w:qFormat/>
    <w:rsid w:val="00044F05"/>
    <w:rPr>
      <w:rFonts w:ascii="Arial" w:eastAsiaTheme="minorHAnsi" w:hAnsi="Arial" w:cs="Arial"/>
      <w:i/>
      <w:iCs/>
    </w:rPr>
  </w:style>
  <w:style w:type="paragraph" w:customStyle="1" w:styleId="CornerstoneBases">
    <w:name w:val="Cornerstone / Bases"/>
    <w:basedOn w:val="BodyText"/>
    <w:qFormat/>
    <w:rsid w:val="00044F05"/>
    <w:pPr>
      <w:ind w:left="2160" w:hanging="2160"/>
    </w:pPr>
  </w:style>
  <w:style w:type="paragraph" w:customStyle="1" w:styleId="END">
    <w:name w:val="END"/>
    <w:next w:val="BodyText"/>
    <w:qFormat/>
    <w:rsid w:val="00044F05"/>
    <w:pPr>
      <w:autoSpaceDE w:val="0"/>
      <w:autoSpaceDN w:val="0"/>
      <w:adjustRightInd w:val="0"/>
      <w:spacing w:before="440" w:after="440"/>
      <w:jc w:val="center"/>
    </w:pPr>
  </w:style>
  <w:style w:type="character" w:customStyle="1" w:styleId="Heading3Char">
    <w:name w:val="Heading 3 Char"/>
    <w:basedOn w:val="DefaultParagraphFont"/>
    <w:link w:val="Heading3"/>
    <w:rsid w:val="00044F05"/>
    <w:rPr>
      <w:rFonts w:eastAsiaTheme="majorEastAsia" w:cstheme="majorBidi"/>
    </w:rPr>
  </w:style>
  <w:style w:type="character" w:customStyle="1" w:styleId="Heading4Char">
    <w:name w:val="Heading 4 Char"/>
    <w:basedOn w:val="DefaultParagraphFont"/>
    <w:link w:val="Heading4"/>
    <w:uiPriority w:val="9"/>
    <w:semiHidden/>
    <w:rsid w:val="00044F05"/>
    <w:rPr>
      <w:rFonts w:asciiTheme="majorHAnsi" w:eastAsiaTheme="majorEastAsia" w:hAnsiTheme="majorHAnsi" w:cstheme="majorBidi"/>
      <w:iCs/>
    </w:rPr>
  </w:style>
  <w:style w:type="table" w:customStyle="1" w:styleId="IM">
    <w:name w:val="IM"/>
    <w:basedOn w:val="TableNormal"/>
    <w:uiPriority w:val="99"/>
    <w:rsid w:val="00044F05"/>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044F05"/>
    <w:pPr>
      <w:widowControl w:val="0"/>
      <w:pBdr>
        <w:top w:val="single" w:sz="8" w:space="3" w:color="auto"/>
        <w:bottom w:val="single" w:sz="8" w:space="3" w:color="auto"/>
      </w:pBdr>
      <w:jc w:val="center"/>
    </w:pPr>
    <w:rPr>
      <w:rFonts w:eastAsiaTheme="minorHAnsi"/>
      <w:iCs/>
      <w:caps/>
    </w:rPr>
  </w:style>
  <w:style w:type="paragraph" w:customStyle="1" w:styleId="NRCINSPECTIONMANUAL">
    <w:name w:val="NRC INSPECTION MANUAL"/>
    <w:next w:val="BodyText"/>
    <w:link w:val="NRCINSPECTIONMANUALChar"/>
    <w:qFormat/>
    <w:rsid w:val="00044F05"/>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044F05"/>
    <w:rPr>
      <w:rFonts w:eastAsiaTheme="minorHAnsi"/>
      <w:sz w:val="20"/>
    </w:rPr>
  </w:style>
  <w:style w:type="paragraph" w:customStyle="1" w:styleId="Requirement">
    <w:name w:val="Requirement"/>
    <w:basedOn w:val="BodyText3"/>
    <w:qFormat/>
    <w:rsid w:val="00044F05"/>
    <w:pPr>
      <w:keepNext/>
    </w:pPr>
    <w:rPr>
      <w:b/>
      <w:bCs/>
    </w:rPr>
  </w:style>
  <w:style w:type="paragraph" w:customStyle="1" w:styleId="SpecificGuidance">
    <w:name w:val="Specific Guidance"/>
    <w:basedOn w:val="BodyText3"/>
    <w:qFormat/>
    <w:rsid w:val="00044F05"/>
    <w:pPr>
      <w:keepNext/>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2180268">
      <w:bodyDiv w:val="1"/>
      <w:marLeft w:val="0"/>
      <w:marRight w:val="0"/>
      <w:marTop w:val="0"/>
      <w:marBottom w:val="0"/>
      <w:divBdr>
        <w:top w:val="none" w:sz="0" w:space="0" w:color="auto"/>
        <w:left w:val="none" w:sz="0" w:space="0" w:color="auto"/>
        <w:bottom w:val="none" w:sz="0" w:space="0" w:color="auto"/>
        <w:right w:val="none" w:sz="0" w:space="0" w:color="auto"/>
      </w:divBdr>
    </w:div>
    <w:div w:id="106333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XC4\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48D297133BB2448B5E640CF874CA5CF" ma:contentTypeVersion="4" ma:contentTypeDescription="Create a new document." ma:contentTypeScope="" ma:versionID="8ac64a920f7719af4828cbf51b266ca6">
  <xsd:schema xmlns:xsd="http://www.w3.org/2001/XMLSchema" xmlns:xs="http://www.w3.org/2001/XMLSchema" xmlns:p="http://schemas.microsoft.com/office/2006/metadata/properties" xmlns:ns2="2b749c77-5474-4b1e-a201-9be78951dbdd" targetNamespace="http://schemas.microsoft.com/office/2006/metadata/properties" ma:root="true" ma:fieldsID="63158137b0927442c313fa8d1957526d" ns2:_="">
    <xsd:import namespace="2b749c77-5474-4b1e-a201-9be78951db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749c77-5474-4b1e-a201-9be78951d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235222-535F-43CF-9D2F-2E98C5FFC192}">
  <ds:schemaRefs>
    <ds:schemaRef ds:uri="http://schemas.openxmlformats.org/officeDocument/2006/bibliography"/>
  </ds:schemaRefs>
</ds:datastoreItem>
</file>

<file path=customXml/itemProps2.xml><?xml version="1.0" encoding="utf-8"?>
<ds:datastoreItem xmlns:ds="http://schemas.openxmlformats.org/officeDocument/2006/customXml" ds:itemID="{7ED0FCB0-76C5-48D8-BBAA-5D44239E87B2}"/>
</file>

<file path=customXml/itemProps3.xml><?xml version="1.0" encoding="utf-8"?>
<ds:datastoreItem xmlns:ds="http://schemas.openxmlformats.org/officeDocument/2006/customXml" ds:itemID="{A198BD50-4098-4675-ADAA-D1791FB86D54}"/>
</file>

<file path=customXml/itemProps4.xml><?xml version="1.0" encoding="utf-8"?>
<ds:datastoreItem xmlns:ds="http://schemas.openxmlformats.org/officeDocument/2006/customXml" ds:itemID="{AE60D6B2-7461-4E45-B1EC-D50724BDC034}"/>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4</Pages>
  <Words>1158</Words>
  <Characters>7159</Characters>
  <Application>Microsoft Office Word</Application>
  <DocSecurity>2</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Breonna Compton</dc:creator>
  <cp:keywords/>
  <cp:lastModifiedBy>Breonna Compton</cp:lastModifiedBy>
  <cp:revision>2</cp:revision>
  <dcterms:created xsi:type="dcterms:W3CDTF">2024-10-28T21:20:00Z</dcterms:created>
  <dcterms:modified xsi:type="dcterms:W3CDTF">2024-10-28T21:20:00Z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0x010100348D297133BB2448B5E640CF874CA5CF</vt:lpwstr>
  </property>
</Properties>
</file>