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2F5E1" w14:textId="270BB253" w:rsidR="00536A46" w:rsidRPr="00310461" w:rsidRDefault="00536A46" w:rsidP="00536A46">
      <w:pPr>
        <w:pStyle w:val="NRCINSPECTIONMANUAL"/>
        <w:jc w:val="both"/>
        <w:rPr>
          <w:sz w:val="22"/>
          <w:szCs w:val="20"/>
        </w:rPr>
      </w:pPr>
      <w:r>
        <w:rPr>
          <w:b/>
          <w:bCs/>
          <w:sz w:val="38"/>
          <w:szCs w:val="38"/>
        </w:rPr>
        <w:tab/>
      </w:r>
      <w:r w:rsidRPr="00243654">
        <w:rPr>
          <w:b/>
          <w:bCs/>
          <w:sz w:val="38"/>
          <w:szCs w:val="38"/>
        </w:rPr>
        <w:t>NRC INSPECTION MANUAL</w:t>
      </w:r>
      <w:r w:rsidRPr="00310461">
        <w:tab/>
      </w:r>
      <w:r>
        <w:rPr>
          <w:szCs w:val="20"/>
        </w:rPr>
        <w:t>NMSS/DFM</w:t>
      </w:r>
    </w:p>
    <w:p w14:paraId="5BA85BE7" w14:textId="03B0E5B9" w:rsidR="00536A46" w:rsidRPr="00536A46" w:rsidRDefault="00536A46" w:rsidP="00536A46">
      <w:pPr>
        <w:pStyle w:val="IMCIP"/>
      </w:pPr>
      <w:r w:rsidRPr="00536A46">
        <w:t xml:space="preserve">INSPECTION MANUAL CHAPTER </w:t>
      </w:r>
      <w:r>
        <w:t>2690</w:t>
      </w:r>
    </w:p>
    <w:p w14:paraId="027C21B1" w14:textId="40EF552F" w:rsidR="00536A46" w:rsidRPr="00536A46" w:rsidRDefault="00536A46" w:rsidP="00536A46">
      <w:pPr>
        <w:pStyle w:val="Title"/>
      </w:pPr>
      <w:r w:rsidRPr="00536A46">
        <w:t>INSPECTION PROGRAM FOR STORAGE OF SPENT REACTOR FUEL AND REACTOR</w:t>
      </w:r>
      <w:r w:rsidR="009B70D5">
        <w:noBreakHyphen/>
      </w:r>
      <w:r w:rsidRPr="00536A46">
        <w:t>RELATED GREATER-THAN-CLASS C WASTE AT INDEPENDENT SPENT FUEL STORAGE INSTALLATIONS AND FOR 10 CFR PART 71 TRANSPORTATION PACKAGINGS</w:t>
      </w:r>
    </w:p>
    <w:p w14:paraId="78464E18" w14:textId="20493ECF" w:rsidR="00753459" w:rsidRDefault="00536A46" w:rsidP="00536A46">
      <w:pPr>
        <w:pStyle w:val="EffectiveDate"/>
        <w:sectPr w:rsidR="00753459" w:rsidSect="009E107C">
          <w:footerReference w:type="default" r:id="rId11"/>
          <w:pgSz w:w="12240" w:h="15840"/>
          <w:pgMar w:top="1440" w:right="1440" w:bottom="1440" w:left="1440" w:header="720" w:footer="720" w:gutter="0"/>
          <w:cols w:space="720"/>
          <w:titlePg/>
          <w:docGrid w:linePitch="360"/>
        </w:sectPr>
      </w:pPr>
      <w:r>
        <w:t>Effective Date:</w:t>
      </w:r>
      <w:r w:rsidR="00C428A1">
        <w:t xml:space="preserve"> 10/16/2024</w:t>
      </w:r>
    </w:p>
    <w:sdt>
      <w:sdtPr>
        <w:rPr>
          <w:rFonts w:eastAsia="Arial" w:cs="Arial"/>
          <w:caps w:val="0"/>
          <w:szCs w:val="22"/>
        </w:rPr>
        <w:id w:val="1885053155"/>
        <w:docPartObj>
          <w:docPartGallery w:val="Table of Contents"/>
          <w:docPartUnique/>
        </w:docPartObj>
      </w:sdtPr>
      <w:sdtEndPr>
        <w:rPr>
          <w:b/>
          <w:bCs/>
          <w:noProof/>
        </w:rPr>
      </w:sdtEndPr>
      <w:sdtContent>
        <w:p w14:paraId="78B3E0F9" w14:textId="688B0438" w:rsidR="00D566D8" w:rsidRDefault="00D566D8">
          <w:pPr>
            <w:pStyle w:val="TOCHeading"/>
          </w:pPr>
          <w:r>
            <w:t>Table of Contents</w:t>
          </w:r>
        </w:p>
        <w:p w14:paraId="437AE73D" w14:textId="2168C6C4" w:rsidR="00776983" w:rsidRDefault="00D566D8">
          <w:pPr>
            <w:pStyle w:val="TOC1"/>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79891967" w:history="1">
            <w:r w:rsidR="00776983" w:rsidRPr="00C3751A">
              <w:rPr>
                <w:rStyle w:val="Hyperlink"/>
                <w:noProof/>
                <w:spacing w:val="-2"/>
              </w:rPr>
              <w:t>2690-</w:t>
            </w:r>
            <w:r w:rsidR="00776983" w:rsidRPr="00C3751A">
              <w:rPr>
                <w:rStyle w:val="Hyperlink"/>
                <w:noProof/>
                <w:spacing w:val="-5"/>
              </w:rPr>
              <w:t>01</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spacing w:val="-2"/>
              </w:rPr>
              <w:t>PURPOSE</w:t>
            </w:r>
            <w:r w:rsidR="00776983">
              <w:rPr>
                <w:noProof/>
                <w:webHidden/>
              </w:rPr>
              <w:tab/>
            </w:r>
            <w:r w:rsidR="00776983">
              <w:rPr>
                <w:noProof/>
                <w:webHidden/>
              </w:rPr>
              <w:fldChar w:fldCharType="begin"/>
            </w:r>
            <w:r w:rsidR="00776983">
              <w:rPr>
                <w:noProof/>
                <w:webHidden/>
              </w:rPr>
              <w:instrText xml:space="preserve"> PAGEREF _Toc179891967 \h </w:instrText>
            </w:r>
            <w:r w:rsidR="00776983">
              <w:rPr>
                <w:noProof/>
                <w:webHidden/>
              </w:rPr>
            </w:r>
            <w:r w:rsidR="00776983">
              <w:rPr>
                <w:noProof/>
                <w:webHidden/>
              </w:rPr>
              <w:fldChar w:fldCharType="separate"/>
            </w:r>
            <w:r w:rsidR="0024157A">
              <w:rPr>
                <w:noProof/>
                <w:webHidden/>
              </w:rPr>
              <w:t>1</w:t>
            </w:r>
            <w:r w:rsidR="00776983">
              <w:rPr>
                <w:noProof/>
                <w:webHidden/>
              </w:rPr>
              <w:fldChar w:fldCharType="end"/>
            </w:r>
          </w:hyperlink>
        </w:p>
        <w:p w14:paraId="5D05D54B" w14:textId="0F2027C2" w:rsidR="00776983" w:rsidRDefault="00C84AE5">
          <w:pPr>
            <w:pStyle w:val="TOC1"/>
            <w:rPr>
              <w:rFonts w:asciiTheme="minorHAnsi" w:eastAsiaTheme="minorEastAsia" w:hAnsiTheme="minorHAnsi" w:cstheme="minorBidi"/>
              <w:noProof/>
              <w:kern w:val="2"/>
              <w:sz w:val="24"/>
              <w14:ligatures w14:val="standardContextual"/>
            </w:rPr>
          </w:pPr>
          <w:hyperlink w:anchor="_Toc179891968" w:history="1">
            <w:r w:rsidR="00776983" w:rsidRPr="00C3751A">
              <w:rPr>
                <w:rStyle w:val="Hyperlink"/>
                <w:noProof/>
                <w:spacing w:val="-2"/>
              </w:rPr>
              <w:t>2690-</w:t>
            </w:r>
            <w:r w:rsidR="00776983" w:rsidRPr="00C3751A">
              <w:rPr>
                <w:rStyle w:val="Hyperlink"/>
                <w:noProof/>
                <w:spacing w:val="-5"/>
              </w:rPr>
              <w:t>02</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spacing w:val="-2"/>
              </w:rPr>
              <w:t>OBJECTIVES</w:t>
            </w:r>
            <w:r w:rsidR="00776983">
              <w:rPr>
                <w:noProof/>
                <w:webHidden/>
              </w:rPr>
              <w:tab/>
            </w:r>
            <w:r w:rsidR="00776983">
              <w:rPr>
                <w:noProof/>
                <w:webHidden/>
              </w:rPr>
              <w:fldChar w:fldCharType="begin"/>
            </w:r>
            <w:r w:rsidR="00776983">
              <w:rPr>
                <w:noProof/>
                <w:webHidden/>
              </w:rPr>
              <w:instrText xml:space="preserve"> PAGEREF _Toc179891968 \h </w:instrText>
            </w:r>
            <w:r w:rsidR="00776983">
              <w:rPr>
                <w:noProof/>
                <w:webHidden/>
              </w:rPr>
            </w:r>
            <w:r w:rsidR="00776983">
              <w:rPr>
                <w:noProof/>
                <w:webHidden/>
              </w:rPr>
              <w:fldChar w:fldCharType="separate"/>
            </w:r>
            <w:r w:rsidR="0024157A">
              <w:rPr>
                <w:noProof/>
                <w:webHidden/>
              </w:rPr>
              <w:t>1</w:t>
            </w:r>
            <w:r w:rsidR="00776983">
              <w:rPr>
                <w:noProof/>
                <w:webHidden/>
              </w:rPr>
              <w:fldChar w:fldCharType="end"/>
            </w:r>
          </w:hyperlink>
        </w:p>
        <w:p w14:paraId="43D478AF" w14:textId="746AB338" w:rsidR="00776983" w:rsidRDefault="00C84AE5">
          <w:pPr>
            <w:pStyle w:val="TOC1"/>
            <w:rPr>
              <w:rFonts w:asciiTheme="minorHAnsi" w:eastAsiaTheme="minorEastAsia" w:hAnsiTheme="minorHAnsi" w:cstheme="minorBidi"/>
              <w:noProof/>
              <w:kern w:val="2"/>
              <w:sz w:val="24"/>
              <w14:ligatures w14:val="standardContextual"/>
            </w:rPr>
          </w:pPr>
          <w:hyperlink w:anchor="_Toc179891969" w:history="1">
            <w:r w:rsidR="00776983" w:rsidRPr="00C3751A">
              <w:rPr>
                <w:rStyle w:val="Hyperlink"/>
                <w:noProof/>
                <w:spacing w:val="-2"/>
              </w:rPr>
              <w:t>2690-03</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rPr>
              <w:t>DEFINITIONS</w:t>
            </w:r>
            <w:r w:rsidR="00776983">
              <w:rPr>
                <w:noProof/>
                <w:webHidden/>
              </w:rPr>
              <w:tab/>
            </w:r>
            <w:r w:rsidR="00776983">
              <w:rPr>
                <w:noProof/>
                <w:webHidden/>
              </w:rPr>
              <w:fldChar w:fldCharType="begin"/>
            </w:r>
            <w:r w:rsidR="00776983">
              <w:rPr>
                <w:noProof/>
                <w:webHidden/>
              </w:rPr>
              <w:instrText xml:space="preserve"> PAGEREF _Toc179891969 \h </w:instrText>
            </w:r>
            <w:r w:rsidR="00776983">
              <w:rPr>
                <w:noProof/>
                <w:webHidden/>
              </w:rPr>
            </w:r>
            <w:r w:rsidR="00776983">
              <w:rPr>
                <w:noProof/>
                <w:webHidden/>
              </w:rPr>
              <w:fldChar w:fldCharType="separate"/>
            </w:r>
            <w:r w:rsidR="0024157A">
              <w:rPr>
                <w:noProof/>
                <w:webHidden/>
              </w:rPr>
              <w:t>1</w:t>
            </w:r>
            <w:r w:rsidR="00776983">
              <w:rPr>
                <w:noProof/>
                <w:webHidden/>
              </w:rPr>
              <w:fldChar w:fldCharType="end"/>
            </w:r>
          </w:hyperlink>
        </w:p>
        <w:p w14:paraId="4926B4A1" w14:textId="7E460F44" w:rsidR="00776983" w:rsidRDefault="00C84AE5">
          <w:pPr>
            <w:pStyle w:val="TOC1"/>
            <w:rPr>
              <w:rFonts w:asciiTheme="minorHAnsi" w:eastAsiaTheme="minorEastAsia" w:hAnsiTheme="minorHAnsi" w:cstheme="minorBidi"/>
              <w:noProof/>
              <w:kern w:val="2"/>
              <w:sz w:val="24"/>
              <w14:ligatures w14:val="standardContextual"/>
            </w:rPr>
          </w:pPr>
          <w:hyperlink w:anchor="_Toc179891970" w:history="1">
            <w:r w:rsidR="00776983" w:rsidRPr="00C3751A">
              <w:rPr>
                <w:rStyle w:val="Hyperlink"/>
                <w:noProof/>
                <w:spacing w:val="-2"/>
              </w:rPr>
              <w:t>2690-</w:t>
            </w:r>
            <w:r w:rsidR="00776983" w:rsidRPr="00C3751A">
              <w:rPr>
                <w:rStyle w:val="Hyperlink"/>
                <w:noProof/>
                <w:spacing w:val="-5"/>
              </w:rPr>
              <w:t>04</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rPr>
              <w:t>RESPONSIBILITIES</w:t>
            </w:r>
            <w:r w:rsidR="00776983" w:rsidRPr="00C3751A">
              <w:rPr>
                <w:rStyle w:val="Hyperlink"/>
                <w:noProof/>
                <w:spacing w:val="-9"/>
              </w:rPr>
              <w:t xml:space="preserve"> </w:t>
            </w:r>
            <w:r w:rsidR="00776983" w:rsidRPr="00C3751A">
              <w:rPr>
                <w:rStyle w:val="Hyperlink"/>
                <w:noProof/>
              </w:rPr>
              <w:t>AND</w:t>
            </w:r>
            <w:r w:rsidR="00776983" w:rsidRPr="00C3751A">
              <w:rPr>
                <w:rStyle w:val="Hyperlink"/>
                <w:noProof/>
                <w:spacing w:val="-9"/>
              </w:rPr>
              <w:t xml:space="preserve"> </w:t>
            </w:r>
            <w:r w:rsidR="00776983" w:rsidRPr="00C3751A">
              <w:rPr>
                <w:rStyle w:val="Hyperlink"/>
                <w:noProof/>
                <w:spacing w:val="-2"/>
              </w:rPr>
              <w:t>AUTHORITIES</w:t>
            </w:r>
            <w:r w:rsidR="00776983">
              <w:rPr>
                <w:noProof/>
                <w:webHidden/>
              </w:rPr>
              <w:tab/>
            </w:r>
            <w:r w:rsidR="00776983">
              <w:rPr>
                <w:noProof/>
                <w:webHidden/>
              </w:rPr>
              <w:fldChar w:fldCharType="begin"/>
            </w:r>
            <w:r w:rsidR="00776983">
              <w:rPr>
                <w:noProof/>
                <w:webHidden/>
              </w:rPr>
              <w:instrText xml:space="preserve"> PAGEREF _Toc179891970 \h </w:instrText>
            </w:r>
            <w:r w:rsidR="00776983">
              <w:rPr>
                <w:noProof/>
                <w:webHidden/>
              </w:rPr>
            </w:r>
            <w:r w:rsidR="00776983">
              <w:rPr>
                <w:noProof/>
                <w:webHidden/>
              </w:rPr>
              <w:fldChar w:fldCharType="separate"/>
            </w:r>
            <w:r w:rsidR="0024157A">
              <w:rPr>
                <w:noProof/>
                <w:webHidden/>
              </w:rPr>
              <w:t>3</w:t>
            </w:r>
            <w:r w:rsidR="00776983">
              <w:rPr>
                <w:noProof/>
                <w:webHidden/>
              </w:rPr>
              <w:fldChar w:fldCharType="end"/>
            </w:r>
          </w:hyperlink>
        </w:p>
        <w:p w14:paraId="6CEC6345" w14:textId="276E0738" w:rsidR="00776983" w:rsidRDefault="00C84AE5">
          <w:pPr>
            <w:pStyle w:val="TOC1"/>
            <w:rPr>
              <w:rFonts w:asciiTheme="minorHAnsi" w:eastAsiaTheme="minorEastAsia" w:hAnsiTheme="minorHAnsi" w:cstheme="minorBidi"/>
              <w:noProof/>
              <w:kern w:val="2"/>
              <w:sz w:val="24"/>
              <w14:ligatures w14:val="standardContextual"/>
            </w:rPr>
          </w:pPr>
          <w:hyperlink w:anchor="_Toc179891971" w:history="1">
            <w:r w:rsidR="00776983" w:rsidRPr="00C3751A">
              <w:rPr>
                <w:rStyle w:val="Hyperlink"/>
                <w:noProof/>
              </w:rPr>
              <w:t>2690-05</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rPr>
              <w:t>PROGRAM</w:t>
            </w:r>
            <w:r w:rsidR="00776983" w:rsidRPr="00C3751A">
              <w:rPr>
                <w:rStyle w:val="Hyperlink"/>
                <w:noProof/>
                <w:spacing w:val="-7"/>
              </w:rPr>
              <w:t xml:space="preserve"> </w:t>
            </w:r>
            <w:r w:rsidR="00776983" w:rsidRPr="00C3751A">
              <w:rPr>
                <w:rStyle w:val="Hyperlink"/>
                <w:noProof/>
                <w:spacing w:val="-2"/>
              </w:rPr>
              <w:t>DESCRIPTION</w:t>
            </w:r>
            <w:r w:rsidR="00776983">
              <w:rPr>
                <w:noProof/>
                <w:webHidden/>
              </w:rPr>
              <w:tab/>
            </w:r>
            <w:r w:rsidR="00776983">
              <w:rPr>
                <w:noProof/>
                <w:webHidden/>
              </w:rPr>
              <w:fldChar w:fldCharType="begin"/>
            </w:r>
            <w:r w:rsidR="00776983">
              <w:rPr>
                <w:noProof/>
                <w:webHidden/>
              </w:rPr>
              <w:instrText xml:space="preserve"> PAGEREF _Toc179891971 \h </w:instrText>
            </w:r>
            <w:r w:rsidR="00776983">
              <w:rPr>
                <w:noProof/>
                <w:webHidden/>
              </w:rPr>
            </w:r>
            <w:r w:rsidR="00776983">
              <w:rPr>
                <w:noProof/>
                <w:webHidden/>
              </w:rPr>
              <w:fldChar w:fldCharType="separate"/>
            </w:r>
            <w:r w:rsidR="0024157A">
              <w:rPr>
                <w:noProof/>
                <w:webHidden/>
              </w:rPr>
              <w:t>5</w:t>
            </w:r>
            <w:r w:rsidR="00776983">
              <w:rPr>
                <w:noProof/>
                <w:webHidden/>
              </w:rPr>
              <w:fldChar w:fldCharType="end"/>
            </w:r>
          </w:hyperlink>
        </w:p>
        <w:p w14:paraId="43A945A7" w14:textId="1950907D" w:rsidR="00776983" w:rsidRDefault="00C84AE5">
          <w:pPr>
            <w:pStyle w:val="TOC2"/>
            <w:rPr>
              <w:rFonts w:asciiTheme="minorHAnsi" w:eastAsiaTheme="minorEastAsia" w:hAnsiTheme="minorHAnsi" w:cstheme="minorBidi"/>
              <w:kern w:val="2"/>
              <w:sz w:val="24"/>
              <w14:ligatures w14:val="standardContextual"/>
            </w:rPr>
          </w:pPr>
          <w:hyperlink w:anchor="_Toc179891972" w:history="1">
            <w:r w:rsidR="00776983" w:rsidRPr="00C3751A">
              <w:rPr>
                <w:rStyle w:val="Hyperlink"/>
              </w:rPr>
              <w:t>05.01</w:t>
            </w:r>
            <w:r w:rsidR="00776983">
              <w:rPr>
                <w:rFonts w:asciiTheme="minorHAnsi" w:eastAsiaTheme="minorEastAsia" w:hAnsiTheme="minorHAnsi" w:cstheme="minorBidi"/>
                <w:kern w:val="2"/>
                <w:sz w:val="24"/>
                <w14:ligatures w14:val="standardContextual"/>
              </w:rPr>
              <w:tab/>
            </w:r>
            <w:r w:rsidR="00776983" w:rsidRPr="00C3751A">
              <w:rPr>
                <w:rStyle w:val="Hyperlink"/>
              </w:rPr>
              <w:t>Inspection</w:t>
            </w:r>
            <w:r w:rsidR="00776983" w:rsidRPr="00C3751A">
              <w:rPr>
                <w:rStyle w:val="Hyperlink"/>
                <w:spacing w:val="-5"/>
              </w:rPr>
              <w:t xml:space="preserve"> </w:t>
            </w:r>
            <w:r w:rsidR="00776983" w:rsidRPr="00C3751A">
              <w:rPr>
                <w:rStyle w:val="Hyperlink"/>
              </w:rPr>
              <w:t>Program</w:t>
            </w:r>
            <w:r w:rsidR="00776983" w:rsidRPr="00C3751A">
              <w:rPr>
                <w:rStyle w:val="Hyperlink"/>
                <w:spacing w:val="-4"/>
              </w:rPr>
              <w:t xml:space="preserve"> </w:t>
            </w:r>
            <w:r w:rsidR="00776983" w:rsidRPr="00C3751A">
              <w:rPr>
                <w:rStyle w:val="Hyperlink"/>
              </w:rPr>
              <w:t>for</w:t>
            </w:r>
            <w:r w:rsidR="00776983" w:rsidRPr="00C3751A">
              <w:rPr>
                <w:rStyle w:val="Hyperlink"/>
                <w:spacing w:val="-4"/>
              </w:rPr>
              <w:t xml:space="preserve"> </w:t>
            </w:r>
            <w:r w:rsidR="00776983" w:rsidRPr="00C3751A">
              <w:rPr>
                <w:rStyle w:val="Hyperlink"/>
              </w:rPr>
              <w:t>ISFSI</w:t>
            </w:r>
            <w:r w:rsidR="00776983" w:rsidRPr="00C3751A">
              <w:rPr>
                <w:rStyle w:val="Hyperlink"/>
                <w:spacing w:val="-1"/>
              </w:rPr>
              <w:t xml:space="preserve"> </w:t>
            </w:r>
            <w:r w:rsidR="00776983" w:rsidRPr="00C3751A">
              <w:rPr>
                <w:rStyle w:val="Hyperlink"/>
              </w:rPr>
              <w:t>Activities</w:t>
            </w:r>
            <w:r w:rsidR="00776983">
              <w:rPr>
                <w:webHidden/>
              </w:rPr>
              <w:tab/>
            </w:r>
            <w:r w:rsidR="00776983">
              <w:rPr>
                <w:webHidden/>
              </w:rPr>
              <w:fldChar w:fldCharType="begin"/>
            </w:r>
            <w:r w:rsidR="00776983">
              <w:rPr>
                <w:webHidden/>
              </w:rPr>
              <w:instrText xml:space="preserve"> PAGEREF _Toc179891972 \h </w:instrText>
            </w:r>
            <w:r w:rsidR="00776983">
              <w:rPr>
                <w:webHidden/>
              </w:rPr>
            </w:r>
            <w:r w:rsidR="00776983">
              <w:rPr>
                <w:webHidden/>
              </w:rPr>
              <w:fldChar w:fldCharType="separate"/>
            </w:r>
            <w:r w:rsidR="0024157A">
              <w:rPr>
                <w:webHidden/>
              </w:rPr>
              <w:t>5</w:t>
            </w:r>
            <w:r w:rsidR="00776983">
              <w:rPr>
                <w:webHidden/>
              </w:rPr>
              <w:fldChar w:fldCharType="end"/>
            </w:r>
          </w:hyperlink>
        </w:p>
        <w:p w14:paraId="4FE1ED9C" w14:textId="0E9BD58B" w:rsidR="00776983" w:rsidRDefault="00C84AE5">
          <w:pPr>
            <w:pStyle w:val="TOC2"/>
            <w:rPr>
              <w:rFonts w:asciiTheme="minorHAnsi" w:eastAsiaTheme="minorEastAsia" w:hAnsiTheme="minorHAnsi" w:cstheme="minorBidi"/>
              <w:kern w:val="2"/>
              <w:sz w:val="24"/>
              <w14:ligatures w14:val="standardContextual"/>
            </w:rPr>
          </w:pPr>
          <w:hyperlink w:anchor="_Toc179891973" w:history="1">
            <w:r w:rsidR="00776983" w:rsidRPr="00C3751A">
              <w:rPr>
                <w:rStyle w:val="Hyperlink"/>
              </w:rPr>
              <w:t>05.02</w:t>
            </w:r>
            <w:r w:rsidR="00776983">
              <w:rPr>
                <w:rFonts w:asciiTheme="minorHAnsi" w:eastAsiaTheme="minorEastAsia" w:hAnsiTheme="minorHAnsi" w:cstheme="minorBidi"/>
                <w:kern w:val="2"/>
                <w:sz w:val="24"/>
                <w14:ligatures w14:val="standardContextual"/>
              </w:rPr>
              <w:tab/>
            </w:r>
            <w:r w:rsidR="00776983" w:rsidRPr="00C3751A">
              <w:rPr>
                <w:rStyle w:val="Hyperlink"/>
              </w:rPr>
              <w:t>Inspection</w:t>
            </w:r>
            <w:r w:rsidR="00776983" w:rsidRPr="00C3751A">
              <w:rPr>
                <w:rStyle w:val="Hyperlink"/>
                <w:spacing w:val="-6"/>
              </w:rPr>
              <w:t xml:space="preserve"> </w:t>
            </w:r>
            <w:r w:rsidR="00776983" w:rsidRPr="00C3751A">
              <w:rPr>
                <w:rStyle w:val="Hyperlink"/>
              </w:rPr>
              <w:t>Program</w:t>
            </w:r>
            <w:r w:rsidR="00776983" w:rsidRPr="00C3751A">
              <w:rPr>
                <w:rStyle w:val="Hyperlink"/>
                <w:spacing w:val="-5"/>
              </w:rPr>
              <w:t xml:space="preserve"> </w:t>
            </w:r>
            <w:r w:rsidR="00776983" w:rsidRPr="00C3751A">
              <w:rPr>
                <w:rStyle w:val="Hyperlink"/>
              </w:rPr>
              <w:t>for</w:t>
            </w:r>
            <w:r w:rsidR="00776983" w:rsidRPr="00C3751A">
              <w:rPr>
                <w:rStyle w:val="Hyperlink"/>
                <w:spacing w:val="-1"/>
              </w:rPr>
              <w:t xml:space="preserve"> </w:t>
            </w:r>
            <w:r w:rsidR="00776983" w:rsidRPr="00C3751A">
              <w:rPr>
                <w:rStyle w:val="Hyperlink"/>
              </w:rPr>
              <w:t>Transportation</w:t>
            </w:r>
            <w:r w:rsidR="00776983" w:rsidRPr="00C3751A">
              <w:rPr>
                <w:rStyle w:val="Hyperlink"/>
                <w:spacing w:val="-4"/>
              </w:rPr>
              <w:t xml:space="preserve"> </w:t>
            </w:r>
            <w:r w:rsidR="00776983" w:rsidRPr="00C3751A">
              <w:rPr>
                <w:rStyle w:val="Hyperlink"/>
              </w:rPr>
              <w:t>Packagings</w:t>
            </w:r>
            <w:r w:rsidR="00776983">
              <w:rPr>
                <w:webHidden/>
              </w:rPr>
              <w:tab/>
            </w:r>
            <w:r w:rsidR="00776983">
              <w:rPr>
                <w:webHidden/>
              </w:rPr>
              <w:fldChar w:fldCharType="begin"/>
            </w:r>
            <w:r w:rsidR="00776983">
              <w:rPr>
                <w:webHidden/>
              </w:rPr>
              <w:instrText xml:space="preserve"> PAGEREF _Toc179891973 \h </w:instrText>
            </w:r>
            <w:r w:rsidR="00776983">
              <w:rPr>
                <w:webHidden/>
              </w:rPr>
            </w:r>
            <w:r w:rsidR="00776983">
              <w:rPr>
                <w:webHidden/>
              </w:rPr>
              <w:fldChar w:fldCharType="separate"/>
            </w:r>
            <w:r w:rsidR="0024157A">
              <w:rPr>
                <w:webHidden/>
              </w:rPr>
              <w:t>5</w:t>
            </w:r>
            <w:r w:rsidR="00776983">
              <w:rPr>
                <w:webHidden/>
              </w:rPr>
              <w:fldChar w:fldCharType="end"/>
            </w:r>
          </w:hyperlink>
        </w:p>
        <w:p w14:paraId="296560A0" w14:textId="215FF9C6" w:rsidR="00776983" w:rsidRDefault="00C84AE5">
          <w:pPr>
            <w:pStyle w:val="TOC2"/>
            <w:rPr>
              <w:rFonts w:asciiTheme="minorHAnsi" w:eastAsiaTheme="minorEastAsia" w:hAnsiTheme="minorHAnsi" w:cstheme="minorBidi"/>
              <w:kern w:val="2"/>
              <w:sz w:val="24"/>
              <w14:ligatures w14:val="standardContextual"/>
            </w:rPr>
          </w:pPr>
          <w:hyperlink w:anchor="_Toc179891974" w:history="1">
            <w:r w:rsidR="00776983" w:rsidRPr="00C3751A">
              <w:rPr>
                <w:rStyle w:val="Hyperlink"/>
              </w:rPr>
              <w:t>05.03</w:t>
            </w:r>
            <w:r w:rsidR="00776983">
              <w:rPr>
                <w:rFonts w:asciiTheme="minorHAnsi" w:eastAsiaTheme="minorEastAsia" w:hAnsiTheme="minorHAnsi" w:cstheme="minorBidi"/>
                <w:kern w:val="2"/>
                <w:sz w:val="24"/>
                <w14:ligatures w14:val="standardContextual"/>
              </w:rPr>
              <w:tab/>
            </w:r>
            <w:r w:rsidR="00776983" w:rsidRPr="00C3751A">
              <w:rPr>
                <w:rStyle w:val="Hyperlink"/>
              </w:rPr>
              <w:t>Risk-Informed Safety Focus Areas</w:t>
            </w:r>
            <w:r w:rsidR="00776983">
              <w:rPr>
                <w:webHidden/>
              </w:rPr>
              <w:tab/>
            </w:r>
            <w:r w:rsidR="00776983">
              <w:rPr>
                <w:webHidden/>
              </w:rPr>
              <w:fldChar w:fldCharType="begin"/>
            </w:r>
            <w:r w:rsidR="00776983">
              <w:rPr>
                <w:webHidden/>
              </w:rPr>
              <w:instrText xml:space="preserve"> PAGEREF _Toc179891974 \h </w:instrText>
            </w:r>
            <w:r w:rsidR="00776983">
              <w:rPr>
                <w:webHidden/>
              </w:rPr>
            </w:r>
            <w:r w:rsidR="00776983">
              <w:rPr>
                <w:webHidden/>
              </w:rPr>
              <w:fldChar w:fldCharType="separate"/>
            </w:r>
            <w:r w:rsidR="0024157A">
              <w:rPr>
                <w:webHidden/>
              </w:rPr>
              <w:t>5</w:t>
            </w:r>
            <w:r w:rsidR="00776983">
              <w:rPr>
                <w:webHidden/>
              </w:rPr>
              <w:fldChar w:fldCharType="end"/>
            </w:r>
          </w:hyperlink>
        </w:p>
        <w:p w14:paraId="3138A3A2" w14:textId="55DCB63D" w:rsidR="00776983" w:rsidRDefault="00C84AE5">
          <w:pPr>
            <w:pStyle w:val="TOC2"/>
            <w:rPr>
              <w:rFonts w:asciiTheme="minorHAnsi" w:eastAsiaTheme="minorEastAsia" w:hAnsiTheme="minorHAnsi" w:cstheme="minorBidi"/>
              <w:kern w:val="2"/>
              <w:sz w:val="24"/>
              <w14:ligatures w14:val="standardContextual"/>
            </w:rPr>
          </w:pPr>
          <w:hyperlink w:anchor="_Toc179891975" w:history="1">
            <w:r w:rsidR="00776983" w:rsidRPr="00C3751A">
              <w:rPr>
                <w:rStyle w:val="Hyperlink"/>
              </w:rPr>
              <w:t>05.04</w:t>
            </w:r>
            <w:r w:rsidR="00776983">
              <w:rPr>
                <w:rFonts w:asciiTheme="minorHAnsi" w:eastAsiaTheme="minorEastAsia" w:hAnsiTheme="minorHAnsi" w:cstheme="minorBidi"/>
                <w:kern w:val="2"/>
                <w:sz w:val="24"/>
                <w14:ligatures w14:val="standardContextual"/>
              </w:rPr>
              <w:tab/>
            </w:r>
            <w:r w:rsidR="00776983" w:rsidRPr="00C3751A">
              <w:rPr>
                <w:rStyle w:val="Hyperlink"/>
              </w:rPr>
              <w:t>Planning, Scheduling, and Tracking of Inspection Activities</w:t>
            </w:r>
            <w:r w:rsidR="00776983">
              <w:rPr>
                <w:webHidden/>
              </w:rPr>
              <w:tab/>
            </w:r>
            <w:r w:rsidR="00776983">
              <w:rPr>
                <w:webHidden/>
              </w:rPr>
              <w:fldChar w:fldCharType="begin"/>
            </w:r>
            <w:r w:rsidR="00776983">
              <w:rPr>
                <w:webHidden/>
              </w:rPr>
              <w:instrText xml:space="preserve"> PAGEREF _Toc179891975 \h </w:instrText>
            </w:r>
            <w:r w:rsidR="00776983">
              <w:rPr>
                <w:webHidden/>
              </w:rPr>
            </w:r>
            <w:r w:rsidR="00776983">
              <w:rPr>
                <w:webHidden/>
              </w:rPr>
              <w:fldChar w:fldCharType="separate"/>
            </w:r>
            <w:r w:rsidR="0024157A">
              <w:rPr>
                <w:webHidden/>
              </w:rPr>
              <w:t>6</w:t>
            </w:r>
            <w:r w:rsidR="00776983">
              <w:rPr>
                <w:webHidden/>
              </w:rPr>
              <w:fldChar w:fldCharType="end"/>
            </w:r>
          </w:hyperlink>
        </w:p>
        <w:p w14:paraId="64EA3898" w14:textId="3A76F1C7" w:rsidR="00776983" w:rsidRDefault="00C84AE5">
          <w:pPr>
            <w:pStyle w:val="TOC2"/>
            <w:rPr>
              <w:rFonts w:asciiTheme="minorHAnsi" w:eastAsiaTheme="minorEastAsia" w:hAnsiTheme="minorHAnsi" w:cstheme="minorBidi"/>
              <w:kern w:val="2"/>
              <w:sz w:val="24"/>
              <w14:ligatures w14:val="standardContextual"/>
            </w:rPr>
          </w:pPr>
          <w:hyperlink w:anchor="_Toc179891976" w:history="1">
            <w:r w:rsidR="00776983" w:rsidRPr="00C3751A">
              <w:rPr>
                <w:rStyle w:val="Hyperlink"/>
              </w:rPr>
              <w:t>05.05</w:t>
            </w:r>
            <w:r w:rsidR="00776983">
              <w:rPr>
                <w:rFonts w:asciiTheme="minorHAnsi" w:eastAsiaTheme="minorEastAsia" w:hAnsiTheme="minorHAnsi" w:cstheme="minorBidi"/>
                <w:kern w:val="2"/>
                <w:sz w:val="24"/>
                <w14:ligatures w14:val="standardContextual"/>
              </w:rPr>
              <w:tab/>
            </w:r>
            <w:r w:rsidR="00776983" w:rsidRPr="00C3751A">
              <w:rPr>
                <w:rStyle w:val="Hyperlink"/>
              </w:rPr>
              <w:t>DFM Scheduling of Vendor and Fabricator Inspections</w:t>
            </w:r>
            <w:r w:rsidR="00776983">
              <w:rPr>
                <w:webHidden/>
              </w:rPr>
              <w:tab/>
            </w:r>
            <w:r w:rsidR="00776983">
              <w:rPr>
                <w:webHidden/>
              </w:rPr>
              <w:fldChar w:fldCharType="begin"/>
            </w:r>
            <w:r w:rsidR="00776983">
              <w:rPr>
                <w:webHidden/>
              </w:rPr>
              <w:instrText xml:space="preserve"> PAGEREF _Toc179891976 \h </w:instrText>
            </w:r>
            <w:r w:rsidR="00776983">
              <w:rPr>
                <w:webHidden/>
              </w:rPr>
            </w:r>
            <w:r w:rsidR="00776983">
              <w:rPr>
                <w:webHidden/>
              </w:rPr>
              <w:fldChar w:fldCharType="separate"/>
            </w:r>
            <w:r w:rsidR="0024157A">
              <w:rPr>
                <w:webHidden/>
              </w:rPr>
              <w:t>6</w:t>
            </w:r>
            <w:r w:rsidR="00776983">
              <w:rPr>
                <w:webHidden/>
              </w:rPr>
              <w:fldChar w:fldCharType="end"/>
            </w:r>
          </w:hyperlink>
        </w:p>
        <w:p w14:paraId="088A08A6" w14:textId="583B07CC" w:rsidR="00776983" w:rsidRDefault="00C84AE5">
          <w:pPr>
            <w:pStyle w:val="TOC2"/>
            <w:rPr>
              <w:rFonts w:asciiTheme="minorHAnsi" w:eastAsiaTheme="minorEastAsia" w:hAnsiTheme="minorHAnsi" w:cstheme="minorBidi"/>
              <w:kern w:val="2"/>
              <w:sz w:val="24"/>
              <w14:ligatures w14:val="standardContextual"/>
            </w:rPr>
          </w:pPr>
          <w:hyperlink w:anchor="_Toc179891977" w:history="1">
            <w:r w:rsidR="00776983" w:rsidRPr="00C3751A">
              <w:rPr>
                <w:rStyle w:val="Hyperlink"/>
              </w:rPr>
              <w:t>05.06</w:t>
            </w:r>
            <w:r w:rsidR="00776983">
              <w:rPr>
                <w:rFonts w:asciiTheme="minorHAnsi" w:eastAsiaTheme="minorEastAsia" w:hAnsiTheme="minorHAnsi" w:cstheme="minorBidi"/>
                <w:kern w:val="2"/>
                <w:sz w:val="24"/>
                <w14:ligatures w14:val="standardContextual"/>
              </w:rPr>
              <w:tab/>
            </w:r>
            <w:r w:rsidR="00776983" w:rsidRPr="00C3751A">
              <w:rPr>
                <w:rStyle w:val="Hyperlink"/>
              </w:rPr>
              <w:t>Integrated Inspection Plan</w:t>
            </w:r>
            <w:r w:rsidR="00776983">
              <w:rPr>
                <w:webHidden/>
              </w:rPr>
              <w:tab/>
            </w:r>
            <w:r w:rsidR="00776983">
              <w:rPr>
                <w:webHidden/>
              </w:rPr>
              <w:fldChar w:fldCharType="begin"/>
            </w:r>
            <w:r w:rsidR="00776983">
              <w:rPr>
                <w:webHidden/>
              </w:rPr>
              <w:instrText xml:space="preserve"> PAGEREF _Toc179891977 \h </w:instrText>
            </w:r>
            <w:r w:rsidR="00776983">
              <w:rPr>
                <w:webHidden/>
              </w:rPr>
            </w:r>
            <w:r w:rsidR="00776983">
              <w:rPr>
                <w:webHidden/>
              </w:rPr>
              <w:fldChar w:fldCharType="separate"/>
            </w:r>
            <w:r w:rsidR="0024157A">
              <w:rPr>
                <w:webHidden/>
              </w:rPr>
              <w:t>6</w:t>
            </w:r>
            <w:r w:rsidR="00776983">
              <w:rPr>
                <w:webHidden/>
              </w:rPr>
              <w:fldChar w:fldCharType="end"/>
            </w:r>
          </w:hyperlink>
        </w:p>
        <w:p w14:paraId="327A6B39" w14:textId="71E837EE" w:rsidR="00776983" w:rsidRDefault="00C84AE5">
          <w:pPr>
            <w:pStyle w:val="TOC2"/>
            <w:rPr>
              <w:rFonts w:asciiTheme="minorHAnsi" w:eastAsiaTheme="minorEastAsia" w:hAnsiTheme="minorHAnsi" w:cstheme="minorBidi"/>
              <w:kern w:val="2"/>
              <w:sz w:val="24"/>
              <w14:ligatures w14:val="standardContextual"/>
            </w:rPr>
          </w:pPr>
          <w:hyperlink w:anchor="_Toc179891978" w:history="1">
            <w:r w:rsidR="00776983" w:rsidRPr="00C3751A">
              <w:rPr>
                <w:rStyle w:val="Hyperlink"/>
              </w:rPr>
              <w:t>05.07</w:t>
            </w:r>
            <w:r w:rsidR="00776983">
              <w:rPr>
                <w:rFonts w:asciiTheme="minorHAnsi" w:eastAsiaTheme="minorEastAsia" w:hAnsiTheme="minorHAnsi" w:cstheme="minorBidi"/>
                <w:kern w:val="2"/>
                <w:sz w:val="24"/>
                <w14:ligatures w14:val="standardContextual"/>
              </w:rPr>
              <w:tab/>
            </w:r>
            <w:r w:rsidR="00776983" w:rsidRPr="00C3751A">
              <w:rPr>
                <w:rStyle w:val="Hyperlink"/>
              </w:rPr>
              <w:t>Applicability of Very Low Safety Significance Issue Resolution Process (VLSSIR)</w:t>
            </w:r>
            <w:r w:rsidR="00776983">
              <w:rPr>
                <w:webHidden/>
              </w:rPr>
              <w:tab/>
            </w:r>
            <w:r w:rsidR="00776983">
              <w:rPr>
                <w:webHidden/>
              </w:rPr>
              <w:fldChar w:fldCharType="begin"/>
            </w:r>
            <w:r w:rsidR="00776983">
              <w:rPr>
                <w:webHidden/>
              </w:rPr>
              <w:instrText xml:space="preserve"> PAGEREF _Toc179891978 \h </w:instrText>
            </w:r>
            <w:r w:rsidR="00776983">
              <w:rPr>
                <w:webHidden/>
              </w:rPr>
            </w:r>
            <w:r w:rsidR="00776983">
              <w:rPr>
                <w:webHidden/>
              </w:rPr>
              <w:fldChar w:fldCharType="separate"/>
            </w:r>
            <w:r w:rsidR="0024157A">
              <w:rPr>
                <w:webHidden/>
              </w:rPr>
              <w:t>7</w:t>
            </w:r>
            <w:r w:rsidR="00776983">
              <w:rPr>
                <w:webHidden/>
              </w:rPr>
              <w:fldChar w:fldCharType="end"/>
            </w:r>
          </w:hyperlink>
        </w:p>
        <w:p w14:paraId="1D7035E9" w14:textId="6548E257" w:rsidR="00776983" w:rsidRDefault="00C84AE5">
          <w:pPr>
            <w:pStyle w:val="TOC2"/>
            <w:rPr>
              <w:rFonts w:asciiTheme="minorHAnsi" w:eastAsiaTheme="minorEastAsia" w:hAnsiTheme="minorHAnsi" w:cstheme="minorBidi"/>
              <w:kern w:val="2"/>
              <w:sz w:val="24"/>
              <w14:ligatures w14:val="standardContextual"/>
            </w:rPr>
          </w:pPr>
          <w:hyperlink w:anchor="_Toc179891979" w:history="1">
            <w:r w:rsidR="00776983" w:rsidRPr="00C3751A">
              <w:rPr>
                <w:rStyle w:val="Hyperlink"/>
              </w:rPr>
              <w:t>05.08</w:t>
            </w:r>
            <w:r w:rsidR="00776983">
              <w:rPr>
                <w:rFonts w:asciiTheme="minorHAnsi" w:eastAsiaTheme="minorEastAsia" w:hAnsiTheme="minorHAnsi" w:cstheme="minorBidi"/>
                <w:kern w:val="2"/>
                <w:sz w:val="24"/>
                <w14:ligatures w14:val="standardContextual"/>
              </w:rPr>
              <w:tab/>
            </w:r>
            <w:r w:rsidR="00776983" w:rsidRPr="00C3751A">
              <w:rPr>
                <w:rStyle w:val="Hyperlink"/>
              </w:rPr>
              <w:t>Regional</w:t>
            </w:r>
            <w:r w:rsidR="00776983" w:rsidRPr="00C3751A">
              <w:rPr>
                <w:rStyle w:val="Hyperlink"/>
                <w:spacing w:val="-4"/>
              </w:rPr>
              <w:t xml:space="preserve"> </w:t>
            </w:r>
            <w:r w:rsidR="00776983" w:rsidRPr="00C3751A">
              <w:rPr>
                <w:rStyle w:val="Hyperlink"/>
              </w:rPr>
              <w:t>Inspection</w:t>
            </w:r>
            <w:r w:rsidR="00776983" w:rsidRPr="00C3751A">
              <w:rPr>
                <w:rStyle w:val="Hyperlink"/>
                <w:spacing w:val="-3"/>
              </w:rPr>
              <w:t xml:space="preserve"> </w:t>
            </w:r>
            <w:r w:rsidR="00776983" w:rsidRPr="00C3751A">
              <w:rPr>
                <w:rStyle w:val="Hyperlink"/>
              </w:rPr>
              <w:t>Reports</w:t>
            </w:r>
            <w:r w:rsidR="00776983">
              <w:rPr>
                <w:webHidden/>
              </w:rPr>
              <w:tab/>
            </w:r>
            <w:r w:rsidR="00776983">
              <w:rPr>
                <w:webHidden/>
              </w:rPr>
              <w:fldChar w:fldCharType="begin"/>
            </w:r>
            <w:r w:rsidR="00776983">
              <w:rPr>
                <w:webHidden/>
              </w:rPr>
              <w:instrText xml:space="preserve"> PAGEREF _Toc179891979 \h </w:instrText>
            </w:r>
            <w:r w:rsidR="00776983">
              <w:rPr>
                <w:webHidden/>
              </w:rPr>
            </w:r>
            <w:r w:rsidR="00776983">
              <w:rPr>
                <w:webHidden/>
              </w:rPr>
              <w:fldChar w:fldCharType="separate"/>
            </w:r>
            <w:r w:rsidR="0024157A">
              <w:rPr>
                <w:webHidden/>
              </w:rPr>
              <w:t>7</w:t>
            </w:r>
            <w:r w:rsidR="00776983">
              <w:rPr>
                <w:webHidden/>
              </w:rPr>
              <w:fldChar w:fldCharType="end"/>
            </w:r>
          </w:hyperlink>
        </w:p>
        <w:p w14:paraId="74D0FB11" w14:textId="660BE0F7" w:rsidR="00776983" w:rsidRDefault="00C84AE5">
          <w:pPr>
            <w:pStyle w:val="TOC2"/>
            <w:rPr>
              <w:rFonts w:asciiTheme="minorHAnsi" w:eastAsiaTheme="minorEastAsia" w:hAnsiTheme="minorHAnsi" w:cstheme="minorBidi"/>
              <w:kern w:val="2"/>
              <w:sz w:val="24"/>
              <w14:ligatures w14:val="standardContextual"/>
            </w:rPr>
          </w:pPr>
          <w:hyperlink w:anchor="_Toc179891980" w:history="1">
            <w:r w:rsidR="00776983" w:rsidRPr="00C3751A">
              <w:rPr>
                <w:rStyle w:val="Hyperlink"/>
              </w:rPr>
              <w:t>05.09</w:t>
            </w:r>
            <w:r w:rsidR="00776983">
              <w:rPr>
                <w:rFonts w:asciiTheme="minorHAnsi" w:eastAsiaTheme="minorEastAsia" w:hAnsiTheme="minorHAnsi" w:cstheme="minorBidi"/>
                <w:kern w:val="2"/>
                <w:sz w:val="24"/>
                <w14:ligatures w14:val="standardContextual"/>
              </w:rPr>
              <w:tab/>
            </w:r>
            <w:r w:rsidR="00776983" w:rsidRPr="00C3751A">
              <w:rPr>
                <w:rStyle w:val="Hyperlink"/>
              </w:rPr>
              <w:t>Headquarters Inspection Reports</w:t>
            </w:r>
            <w:r w:rsidR="00776983">
              <w:rPr>
                <w:webHidden/>
              </w:rPr>
              <w:tab/>
            </w:r>
            <w:r w:rsidR="00776983">
              <w:rPr>
                <w:webHidden/>
              </w:rPr>
              <w:fldChar w:fldCharType="begin"/>
            </w:r>
            <w:r w:rsidR="00776983">
              <w:rPr>
                <w:webHidden/>
              </w:rPr>
              <w:instrText xml:space="preserve"> PAGEREF _Toc179891980 \h </w:instrText>
            </w:r>
            <w:r w:rsidR="00776983">
              <w:rPr>
                <w:webHidden/>
              </w:rPr>
            </w:r>
            <w:r w:rsidR="00776983">
              <w:rPr>
                <w:webHidden/>
              </w:rPr>
              <w:fldChar w:fldCharType="separate"/>
            </w:r>
            <w:r w:rsidR="0024157A">
              <w:rPr>
                <w:webHidden/>
              </w:rPr>
              <w:t>8</w:t>
            </w:r>
            <w:r w:rsidR="00776983">
              <w:rPr>
                <w:webHidden/>
              </w:rPr>
              <w:fldChar w:fldCharType="end"/>
            </w:r>
          </w:hyperlink>
        </w:p>
        <w:p w14:paraId="103CA9B3" w14:textId="386ED448" w:rsidR="00776983" w:rsidRDefault="00C84AE5">
          <w:pPr>
            <w:pStyle w:val="TOC2"/>
            <w:rPr>
              <w:rFonts w:asciiTheme="minorHAnsi" w:eastAsiaTheme="minorEastAsia" w:hAnsiTheme="minorHAnsi" w:cstheme="minorBidi"/>
              <w:kern w:val="2"/>
              <w:sz w:val="24"/>
              <w14:ligatures w14:val="standardContextual"/>
            </w:rPr>
          </w:pPr>
          <w:hyperlink w:anchor="_Toc179891981" w:history="1">
            <w:r w:rsidR="00776983" w:rsidRPr="00C3751A">
              <w:rPr>
                <w:rStyle w:val="Hyperlink"/>
              </w:rPr>
              <w:t>05.10</w:t>
            </w:r>
            <w:r w:rsidR="00776983">
              <w:rPr>
                <w:rFonts w:asciiTheme="minorHAnsi" w:eastAsiaTheme="minorEastAsia" w:hAnsiTheme="minorHAnsi" w:cstheme="minorBidi"/>
                <w:kern w:val="2"/>
                <w:sz w:val="24"/>
                <w14:ligatures w14:val="standardContextual"/>
              </w:rPr>
              <w:tab/>
            </w:r>
            <w:r w:rsidR="00776983" w:rsidRPr="00C3751A">
              <w:rPr>
                <w:rStyle w:val="Hyperlink"/>
              </w:rPr>
              <w:t>Enforcement Action Follow-up</w:t>
            </w:r>
            <w:r w:rsidR="00776983">
              <w:rPr>
                <w:webHidden/>
              </w:rPr>
              <w:tab/>
            </w:r>
            <w:r w:rsidR="00776983">
              <w:rPr>
                <w:webHidden/>
              </w:rPr>
              <w:fldChar w:fldCharType="begin"/>
            </w:r>
            <w:r w:rsidR="00776983">
              <w:rPr>
                <w:webHidden/>
              </w:rPr>
              <w:instrText xml:space="preserve"> PAGEREF _Toc179891981 \h </w:instrText>
            </w:r>
            <w:r w:rsidR="00776983">
              <w:rPr>
                <w:webHidden/>
              </w:rPr>
            </w:r>
            <w:r w:rsidR="00776983">
              <w:rPr>
                <w:webHidden/>
              </w:rPr>
              <w:fldChar w:fldCharType="separate"/>
            </w:r>
            <w:r w:rsidR="0024157A">
              <w:rPr>
                <w:webHidden/>
              </w:rPr>
              <w:t>8</w:t>
            </w:r>
            <w:r w:rsidR="00776983">
              <w:rPr>
                <w:webHidden/>
              </w:rPr>
              <w:fldChar w:fldCharType="end"/>
            </w:r>
          </w:hyperlink>
        </w:p>
        <w:p w14:paraId="0246E883" w14:textId="450A0E33" w:rsidR="00776983" w:rsidRDefault="00C84AE5">
          <w:pPr>
            <w:pStyle w:val="TOC2"/>
            <w:rPr>
              <w:rFonts w:asciiTheme="minorHAnsi" w:eastAsiaTheme="minorEastAsia" w:hAnsiTheme="minorHAnsi" w:cstheme="minorBidi"/>
              <w:kern w:val="2"/>
              <w:sz w:val="24"/>
              <w14:ligatures w14:val="standardContextual"/>
            </w:rPr>
          </w:pPr>
          <w:hyperlink w:anchor="_Toc179891982" w:history="1">
            <w:r w:rsidR="00776983" w:rsidRPr="00C3751A">
              <w:rPr>
                <w:rStyle w:val="Hyperlink"/>
              </w:rPr>
              <w:t>05.11</w:t>
            </w:r>
            <w:r w:rsidR="00776983">
              <w:rPr>
                <w:rFonts w:asciiTheme="minorHAnsi" w:eastAsiaTheme="minorEastAsia" w:hAnsiTheme="minorHAnsi" w:cstheme="minorBidi"/>
                <w:kern w:val="2"/>
                <w:sz w:val="24"/>
                <w14:ligatures w14:val="standardContextual"/>
              </w:rPr>
              <w:tab/>
            </w:r>
            <w:r w:rsidR="00776983" w:rsidRPr="00C3751A">
              <w:rPr>
                <w:rStyle w:val="Hyperlink"/>
              </w:rPr>
              <w:t>Management Entrance and Exit Meetings</w:t>
            </w:r>
            <w:r w:rsidR="00776983">
              <w:rPr>
                <w:webHidden/>
              </w:rPr>
              <w:tab/>
            </w:r>
            <w:r w:rsidR="00776983">
              <w:rPr>
                <w:webHidden/>
              </w:rPr>
              <w:fldChar w:fldCharType="begin"/>
            </w:r>
            <w:r w:rsidR="00776983">
              <w:rPr>
                <w:webHidden/>
              </w:rPr>
              <w:instrText xml:space="preserve"> PAGEREF _Toc179891982 \h </w:instrText>
            </w:r>
            <w:r w:rsidR="00776983">
              <w:rPr>
                <w:webHidden/>
              </w:rPr>
            </w:r>
            <w:r w:rsidR="00776983">
              <w:rPr>
                <w:webHidden/>
              </w:rPr>
              <w:fldChar w:fldCharType="separate"/>
            </w:r>
            <w:r w:rsidR="0024157A">
              <w:rPr>
                <w:webHidden/>
              </w:rPr>
              <w:t>9</w:t>
            </w:r>
            <w:r w:rsidR="00776983">
              <w:rPr>
                <w:webHidden/>
              </w:rPr>
              <w:fldChar w:fldCharType="end"/>
            </w:r>
          </w:hyperlink>
        </w:p>
        <w:p w14:paraId="75528AB5" w14:textId="0F851167" w:rsidR="00776983" w:rsidRDefault="00C84AE5">
          <w:pPr>
            <w:pStyle w:val="TOC2"/>
            <w:rPr>
              <w:rFonts w:asciiTheme="minorHAnsi" w:eastAsiaTheme="minorEastAsia" w:hAnsiTheme="minorHAnsi" w:cstheme="minorBidi"/>
              <w:kern w:val="2"/>
              <w:sz w:val="24"/>
              <w14:ligatures w14:val="standardContextual"/>
            </w:rPr>
          </w:pPr>
          <w:hyperlink w:anchor="_Toc179891983" w:history="1">
            <w:r w:rsidR="00776983" w:rsidRPr="00C3751A">
              <w:rPr>
                <w:rStyle w:val="Hyperlink"/>
              </w:rPr>
              <w:t>05.12</w:t>
            </w:r>
            <w:r w:rsidR="00776983">
              <w:rPr>
                <w:rFonts w:asciiTheme="minorHAnsi" w:eastAsiaTheme="minorEastAsia" w:hAnsiTheme="minorHAnsi" w:cstheme="minorBidi"/>
                <w:kern w:val="2"/>
                <w:sz w:val="24"/>
                <w14:ligatures w14:val="standardContextual"/>
              </w:rPr>
              <w:tab/>
            </w:r>
            <w:r w:rsidR="00776983" w:rsidRPr="00C3751A">
              <w:rPr>
                <w:rStyle w:val="Hyperlink"/>
              </w:rPr>
              <w:t>Review of Open Allegations</w:t>
            </w:r>
            <w:r w:rsidR="00776983">
              <w:rPr>
                <w:webHidden/>
              </w:rPr>
              <w:tab/>
            </w:r>
            <w:r w:rsidR="00776983">
              <w:rPr>
                <w:webHidden/>
              </w:rPr>
              <w:fldChar w:fldCharType="begin"/>
            </w:r>
            <w:r w:rsidR="00776983">
              <w:rPr>
                <w:webHidden/>
              </w:rPr>
              <w:instrText xml:space="preserve"> PAGEREF _Toc179891983 \h </w:instrText>
            </w:r>
            <w:r w:rsidR="00776983">
              <w:rPr>
                <w:webHidden/>
              </w:rPr>
            </w:r>
            <w:r w:rsidR="00776983">
              <w:rPr>
                <w:webHidden/>
              </w:rPr>
              <w:fldChar w:fldCharType="separate"/>
            </w:r>
            <w:r w:rsidR="0024157A">
              <w:rPr>
                <w:webHidden/>
              </w:rPr>
              <w:t>9</w:t>
            </w:r>
            <w:r w:rsidR="00776983">
              <w:rPr>
                <w:webHidden/>
              </w:rPr>
              <w:fldChar w:fldCharType="end"/>
            </w:r>
          </w:hyperlink>
        </w:p>
        <w:p w14:paraId="7AA02688" w14:textId="1413A145" w:rsidR="00776983" w:rsidRDefault="00C84AE5">
          <w:pPr>
            <w:pStyle w:val="TOC2"/>
            <w:rPr>
              <w:rFonts w:asciiTheme="minorHAnsi" w:eastAsiaTheme="minorEastAsia" w:hAnsiTheme="minorHAnsi" w:cstheme="minorBidi"/>
              <w:kern w:val="2"/>
              <w:sz w:val="24"/>
              <w14:ligatures w14:val="standardContextual"/>
            </w:rPr>
          </w:pPr>
          <w:hyperlink w:anchor="_Toc179891984" w:history="1">
            <w:r w:rsidR="00776983" w:rsidRPr="00C3751A">
              <w:rPr>
                <w:rStyle w:val="Hyperlink"/>
              </w:rPr>
              <w:t>05.13</w:t>
            </w:r>
            <w:r w:rsidR="00776983">
              <w:rPr>
                <w:rFonts w:asciiTheme="minorHAnsi" w:eastAsiaTheme="minorEastAsia" w:hAnsiTheme="minorHAnsi" w:cstheme="minorBidi"/>
                <w:kern w:val="2"/>
                <w:sz w:val="24"/>
                <w14:ligatures w14:val="standardContextual"/>
              </w:rPr>
              <w:tab/>
            </w:r>
            <w:r w:rsidR="00776983" w:rsidRPr="00C3751A">
              <w:rPr>
                <w:rStyle w:val="Hyperlink"/>
              </w:rPr>
              <w:t>Witnessing Unsafe Conditions</w:t>
            </w:r>
            <w:r w:rsidR="00776983">
              <w:rPr>
                <w:webHidden/>
              </w:rPr>
              <w:tab/>
            </w:r>
            <w:r w:rsidR="00776983">
              <w:rPr>
                <w:webHidden/>
              </w:rPr>
              <w:fldChar w:fldCharType="begin"/>
            </w:r>
            <w:r w:rsidR="00776983">
              <w:rPr>
                <w:webHidden/>
              </w:rPr>
              <w:instrText xml:space="preserve"> PAGEREF _Toc179891984 \h </w:instrText>
            </w:r>
            <w:r w:rsidR="00776983">
              <w:rPr>
                <w:webHidden/>
              </w:rPr>
            </w:r>
            <w:r w:rsidR="00776983">
              <w:rPr>
                <w:webHidden/>
              </w:rPr>
              <w:fldChar w:fldCharType="separate"/>
            </w:r>
            <w:r w:rsidR="0024157A">
              <w:rPr>
                <w:webHidden/>
              </w:rPr>
              <w:t>9</w:t>
            </w:r>
            <w:r w:rsidR="00776983">
              <w:rPr>
                <w:webHidden/>
              </w:rPr>
              <w:fldChar w:fldCharType="end"/>
            </w:r>
          </w:hyperlink>
        </w:p>
        <w:p w14:paraId="6CF32C02" w14:textId="59D4AECF" w:rsidR="00776983" w:rsidRDefault="00C84AE5">
          <w:pPr>
            <w:pStyle w:val="TOC2"/>
            <w:rPr>
              <w:rFonts w:asciiTheme="minorHAnsi" w:eastAsiaTheme="minorEastAsia" w:hAnsiTheme="minorHAnsi" w:cstheme="minorBidi"/>
              <w:kern w:val="2"/>
              <w:sz w:val="24"/>
              <w14:ligatures w14:val="standardContextual"/>
            </w:rPr>
          </w:pPr>
          <w:hyperlink w:anchor="_Toc179891985" w:history="1">
            <w:r w:rsidR="00776983" w:rsidRPr="00C3751A">
              <w:rPr>
                <w:rStyle w:val="Hyperlink"/>
              </w:rPr>
              <w:t>05.14</w:t>
            </w:r>
            <w:r w:rsidR="00776983">
              <w:rPr>
                <w:rFonts w:asciiTheme="minorHAnsi" w:eastAsiaTheme="minorEastAsia" w:hAnsiTheme="minorHAnsi" w:cstheme="minorBidi"/>
                <w:kern w:val="2"/>
                <w:sz w:val="24"/>
                <w14:ligatures w14:val="standardContextual"/>
              </w:rPr>
              <w:tab/>
            </w:r>
            <w:r w:rsidR="00776983" w:rsidRPr="00C3751A">
              <w:rPr>
                <w:rStyle w:val="Hyperlink"/>
              </w:rPr>
              <w:t>Inspector</w:t>
            </w:r>
            <w:r w:rsidR="00776983" w:rsidRPr="00C3751A">
              <w:rPr>
                <w:rStyle w:val="Hyperlink"/>
                <w:spacing w:val="-4"/>
              </w:rPr>
              <w:t xml:space="preserve"> </w:t>
            </w:r>
            <w:r w:rsidR="00776983" w:rsidRPr="00C3751A">
              <w:rPr>
                <w:rStyle w:val="Hyperlink"/>
              </w:rPr>
              <w:t>Qualification</w:t>
            </w:r>
            <w:r w:rsidR="00776983">
              <w:rPr>
                <w:webHidden/>
              </w:rPr>
              <w:tab/>
            </w:r>
            <w:r w:rsidR="00776983">
              <w:rPr>
                <w:webHidden/>
              </w:rPr>
              <w:fldChar w:fldCharType="begin"/>
            </w:r>
            <w:r w:rsidR="00776983">
              <w:rPr>
                <w:webHidden/>
              </w:rPr>
              <w:instrText xml:space="preserve"> PAGEREF _Toc179891985 \h </w:instrText>
            </w:r>
            <w:r w:rsidR="00776983">
              <w:rPr>
                <w:webHidden/>
              </w:rPr>
            </w:r>
            <w:r w:rsidR="00776983">
              <w:rPr>
                <w:webHidden/>
              </w:rPr>
              <w:fldChar w:fldCharType="separate"/>
            </w:r>
            <w:r w:rsidR="0024157A">
              <w:rPr>
                <w:webHidden/>
              </w:rPr>
              <w:t>9</w:t>
            </w:r>
            <w:r w:rsidR="00776983">
              <w:rPr>
                <w:webHidden/>
              </w:rPr>
              <w:fldChar w:fldCharType="end"/>
            </w:r>
          </w:hyperlink>
        </w:p>
        <w:p w14:paraId="47EC4BA0" w14:textId="7542CAA7" w:rsidR="00776983" w:rsidRDefault="00C84AE5">
          <w:pPr>
            <w:pStyle w:val="TOC2"/>
            <w:rPr>
              <w:rFonts w:asciiTheme="minorHAnsi" w:eastAsiaTheme="minorEastAsia" w:hAnsiTheme="minorHAnsi" w:cstheme="minorBidi"/>
              <w:kern w:val="2"/>
              <w:sz w:val="24"/>
              <w14:ligatures w14:val="standardContextual"/>
            </w:rPr>
          </w:pPr>
          <w:hyperlink w:anchor="_Toc179891986" w:history="1">
            <w:r w:rsidR="00776983" w:rsidRPr="00C3751A">
              <w:rPr>
                <w:rStyle w:val="Hyperlink"/>
              </w:rPr>
              <w:t>05.15</w:t>
            </w:r>
            <w:r w:rsidR="00776983">
              <w:rPr>
                <w:rFonts w:asciiTheme="minorHAnsi" w:eastAsiaTheme="minorEastAsia" w:hAnsiTheme="minorHAnsi" w:cstheme="minorBidi"/>
                <w:kern w:val="2"/>
                <w:sz w:val="24"/>
                <w14:ligatures w14:val="standardContextual"/>
              </w:rPr>
              <w:tab/>
            </w:r>
            <w:r w:rsidR="00776983" w:rsidRPr="00C3751A">
              <w:rPr>
                <w:rStyle w:val="Hyperlink"/>
              </w:rPr>
              <w:t>Coordination</w:t>
            </w:r>
            <w:r w:rsidR="00776983" w:rsidRPr="00C3751A">
              <w:rPr>
                <w:rStyle w:val="Hyperlink"/>
                <w:spacing w:val="-10"/>
              </w:rPr>
              <w:t xml:space="preserve"> </w:t>
            </w:r>
            <w:r w:rsidR="00776983" w:rsidRPr="00C3751A">
              <w:rPr>
                <w:rStyle w:val="Hyperlink"/>
              </w:rPr>
              <w:t>of Technical</w:t>
            </w:r>
            <w:r w:rsidR="00776983" w:rsidRPr="00C3751A">
              <w:rPr>
                <w:rStyle w:val="Hyperlink"/>
                <w:spacing w:val="-8"/>
              </w:rPr>
              <w:t xml:space="preserve"> </w:t>
            </w:r>
            <w:r w:rsidR="00776983" w:rsidRPr="00C3751A">
              <w:rPr>
                <w:rStyle w:val="Hyperlink"/>
              </w:rPr>
              <w:t>Support</w:t>
            </w:r>
            <w:r w:rsidR="00776983" w:rsidRPr="00C3751A">
              <w:rPr>
                <w:rStyle w:val="Hyperlink"/>
                <w:spacing w:val="-9"/>
              </w:rPr>
              <w:t xml:space="preserve"> </w:t>
            </w:r>
            <w:r w:rsidR="00776983" w:rsidRPr="00C3751A">
              <w:rPr>
                <w:rStyle w:val="Hyperlink"/>
              </w:rPr>
              <w:t>for</w:t>
            </w:r>
            <w:r w:rsidR="00776983" w:rsidRPr="00C3751A">
              <w:rPr>
                <w:rStyle w:val="Hyperlink"/>
                <w:spacing w:val="-8"/>
              </w:rPr>
              <w:t xml:space="preserve"> </w:t>
            </w:r>
            <w:r w:rsidR="00776983" w:rsidRPr="00C3751A">
              <w:rPr>
                <w:rStyle w:val="Hyperlink"/>
              </w:rPr>
              <w:t>Inspection</w:t>
            </w:r>
            <w:r w:rsidR="00776983" w:rsidRPr="00C3751A">
              <w:rPr>
                <w:rStyle w:val="Hyperlink"/>
                <w:spacing w:val="-9"/>
              </w:rPr>
              <w:t xml:space="preserve"> </w:t>
            </w:r>
            <w:r w:rsidR="00776983" w:rsidRPr="00C3751A">
              <w:rPr>
                <w:rStyle w:val="Hyperlink"/>
                <w:spacing w:val="-2"/>
              </w:rPr>
              <w:t>Activities</w:t>
            </w:r>
            <w:r w:rsidR="00776983">
              <w:rPr>
                <w:webHidden/>
              </w:rPr>
              <w:tab/>
            </w:r>
            <w:r w:rsidR="00776983">
              <w:rPr>
                <w:webHidden/>
              </w:rPr>
              <w:fldChar w:fldCharType="begin"/>
            </w:r>
            <w:r w:rsidR="00776983">
              <w:rPr>
                <w:webHidden/>
              </w:rPr>
              <w:instrText xml:space="preserve"> PAGEREF _Toc179891986 \h </w:instrText>
            </w:r>
            <w:r w:rsidR="00776983">
              <w:rPr>
                <w:webHidden/>
              </w:rPr>
            </w:r>
            <w:r w:rsidR="00776983">
              <w:rPr>
                <w:webHidden/>
              </w:rPr>
              <w:fldChar w:fldCharType="separate"/>
            </w:r>
            <w:r w:rsidR="0024157A">
              <w:rPr>
                <w:webHidden/>
              </w:rPr>
              <w:t>10</w:t>
            </w:r>
            <w:r w:rsidR="00776983">
              <w:rPr>
                <w:webHidden/>
              </w:rPr>
              <w:fldChar w:fldCharType="end"/>
            </w:r>
          </w:hyperlink>
        </w:p>
        <w:p w14:paraId="4F1E1F8D" w14:textId="78BE415D" w:rsidR="00776983" w:rsidRDefault="00C84AE5">
          <w:pPr>
            <w:pStyle w:val="TOC1"/>
            <w:rPr>
              <w:rFonts w:asciiTheme="minorHAnsi" w:eastAsiaTheme="minorEastAsia" w:hAnsiTheme="minorHAnsi" w:cstheme="minorBidi"/>
              <w:noProof/>
              <w:kern w:val="2"/>
              <w:sz w:val="24"/>
              <w14:ligatures w14:val="standardContextual"/>
            </w:rPr>
          </w:pPr>
          <w:hyperlink w:anchor="_Toc179891987" w:history="1">
            <w:r w:rsidR="00776983" w:rsidRPr="00C3751A">
              <w:rPr>
                <w:rStyle w:val="Hyperlink"/>
                <w:noProof/>
                <w:spacing w:val="-2"/>
              </w:rPr>
              <w:t>2690-</w:t>
            </w:r>
            <w:r w:rsidR="00776983" w:rsidRPr="00C3751A">
              <w:rPr>
                <w:rStyle w:val="Hyperlink"/>
                <w:noProof/>
                <w:spacing w:val="-5"/>
              </w:rPr>
              <w:t>06</w:t>
            </w:r>
            <w:r w:rsidR="00776983">
              <w:rPr>
                <w:rFonts w:asciiTheme="minorHAnsi" w:eastAsiaTheme="minorEastAsia" w:hAnsiTheme="minorHAnsi" w:cstheme="minorBidi"/>
                <w:noProof/>
                <w:kern w:val="2"/>
                <w:sz w:val="24"/>
                <w14:ligatures w14:val="standardContextual"/>
              </w:rPr>
              <w:tab/>
            </w:r>
            <w:r w:rsidR="00776983" w:rsidRPr="00C3751A">
              <w:rPr>
                <w:rStyle w:val="Hyperlink"/>
                <w:noProof/>
                <w:spacing w:val="-2"/>
              </w:rPr>
              <w:t>REFERENCES</w:t>
            </w:r>
            <w:r w:rsidR="00776983">
              <w:rPr>
                <w:noProof/>
                <w:webHidden/>
              </w:rPr>
              <w:tab/>
            </w:r>
            <w:r w:rsidR="00776983">
              <w:rPr>
                <w:noProof/>
                <w:webHidden/>
              </w:rPr>
              <w:fldChar w:fldCharType="begin"/>
            </w:r>
            <w:r w:rsidR="00776983">
              <w:rPr>
                <w:noProof/>
                <w:webHidden/>
              </w:rPr>
              <w:instrText xml:space="preserve"> PAGEREF _Toc179891987 \h </w:instrText>
            </w:r>
            <w:r w:rsidR="00776983">
              <w:rPr>
                <w:noProof/>
                <w:webHidden/>
              </w:rPr>
            </w:r>
            <w:r w:rsidR="00776983">
              <w:rPr>
                <w:noProof/>
                <w:webHidden/>
              </w:rPr>
              <w:fldChar w:fldCharType="separate"/>
            </w:r>
            <w:r w:rsidR="0024157A">
              <w:rPr>
                <w:noProof/>
                <w:webHidden/>
              </w:rPr>
              <w:t>11</w:t>
            </w:r>
            <w:r w:rsidR="00776983">
              <w:rPr>
                <w:noProof/>
                <w:webHidden/>
              </w:rPr>
              <w:fldChar w:fldCharType="end"/>
            </w:r>
          </w:hyperlink>
        </w:p>
        <w:p w14:paraId="51AD49AD" w14:textId="484DB3EF" w:rsidR="00776983" w:rsidRDefault="00C84AE5">
          <w:pPr>
            <w:pStyle w:val="TOC1"/>
            <w:rPr>
              <w:rFonts w:asciiTheme="minorHAnsi" w:eastAsiaTheme="minorEastAsia" w:hAnsiTheme="minorHAnsi" w:cstheme="minorBidi"/>
              <w:noProof/>
              <w:kern w:val="2"/>
              <w:sz w:val="24"/>
              <w14:ligatures w14:val="standardContextual"/>
            </w:rPr>
          </w:pPr>
          <w:hyperlink w:anchor="_Toc179891988" w:history="1">
            <w:r w:rsidR="00776983" w:rsidRPr="00C3751A">
              <w:rPr>
                <w:rStyle w:val="Hyperlink"/>
                <w:noProof/>
              </w:rPr>
              <w:t>Appendix</w:t>
            </w:r>
            <w:r w:rsidR="00776983" w:rsidRPr="00C3751A">
              <w:rPr>
                <w:rStyle w:val="Hyperlink"/>
                <w:noProof/>
                <w:spacing w:val="-7"/>
              </w:rPr>
              <w:t xml:space="preserve"> </w:t>
            </w:r>
            <w:r w:rsidR="00776983" w:rsidRPr="00C3751A">
              <w:rPr>
                <w:rStyle w:val="Hyperlink"/>
                <w:noProof/>
              </w:rPr>
              <w:t>A: Inspection Program Guidance for ISFSIs</w:t>
            </w:r>
            <w:r w:rsidR="00776983">
              <w:rPr>
                <w:noProof/>
                <w:webHidden/>
              </w:rPr>
              <w:tab/>
            </w:r>
            <w:r w:rsidR="00776983">
              <w:rPr>
                <w:noProof/>
                <w:webHidden/>
              </w:rPr>
              <w:fldChar w:fldCharType="begin"/>
            </w:r>
            <w:r w:rsidR="00776983">
              <w:rPr>
                <w:noProof/>
                <w:webHidden/>
              </w:rPr>
              <w:instrText xml:space="preserve"> PAGEREF _Toc179891988 \h </w:instrText>
            </w:r>
            <w:r w:rsidR="00776983">
              <w:rPr>
                <w:noProof/>
                <w:webHidden/>
              </w:rPr>
            </w:r>
            <w:r w:rsidR="00776983">
              <w:rPr>
                <w:noProof/>
                <w:webHidden/>
              </w:rPr>
              <w:fldChar w:fldCharType="separate"/>
            </w:r>
            <w:r w:rsidR="0024157A">
              <w:rPr>
                <w:noProof/>
                <w:webHidden/>
              </w:rPr>
              <w:t>14</w:t>
            </w:r>
            <w:r w:rsidR="00776983">
              <w:rPr>
                <w:noProof/>
                <w:webHidden/>
              </w:rPr>
              <w:fldChar w:fldCharType="end"/>
            </w:r>
          </w:hyperlink>
        </w:p>
        <w:p w14:paraId="7FF0496F" w14:textId="1504CA65"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89" w:history="1">
            <w:r w:rsidR="00776983" w:rsidRPr="00C3751A">
              <w:rPr>
                <w:rStyle w:val="Hyperlink"/>
              </w:rPr>
              <w:t>2690A-</w:t>
            </w:r>
            <w:r w:rsidR="00776983" w:rsidRPr="00C3751A">
              <w:rPr>
                <w:rStyle w:val="Hyperlink"/>
                <w:spacing w:val="-5"/>
              </w:rPr>
              <w:t>01</w:t>
            </w:r>
            <w:r w:rsidR="00776983">
              <w:rPr>
                <w:rFonts w:asciiTheme="minorHAnsi" w:eastAsiaTheme="minorEastAsia" w:hAnsiTheme="minorHAnsi" w:cstheme="minorBidi"/>
                <w:kern w:val="2"/>
                <w:sz w:val="24"/>
                <w14:ligatures w14:val="standardContextual"/>
              </w:rPr>
              <w:tab/>
            </w:r>
            <w:r w:rsidR="00776983" w:rsidRPr="00C3751A">
              <w:rPr>
                <w:rStyle w:val="Hyperlink"/>
                <w:spacing w:val="-4"/>
              </w:rPr>
              <w:t>SCOPE</w:t>
            </w:r>
            <w:r w:rsidR="00776983">
              <w:rPr>
                <w:webHidden/>
              </w:rPr>
              <w:tab/>
            </w:r>
            <w:r w:rsidR="00776983">
              <w:rPr>
                <w:webHidden/>
              </w:rPr>
              <w:fldChar w:fldCharType="begin"/>
            </w:r>
            <w:r w:rsidR="00776983">
              <w:rPr>
                <w:webHidden/>
              </w:rPr>
              <w:instrText xml:space="preserve"> PAGEREF _Toc179891989 \h </w:instrText>
            </w:r>
            <w:r w:rsidR="00776983">
              <w:rPr>
                <w:webHidden/>
              </w:rPr>
            </w:r>
            <w:r w:rsidR="00776983">
              <w:rPr>
                <w:webHidden/>
              </w:rPr>
              <w:fldChar w:fldCharType="separate"/>
            </w:r>
            <w:r w:rsidR="0024157A">
              <w:rPr>
                <w:webHidden/>
              </w:rPr>
              <w:t>14</w:t>
            </w:r>
            <w:r w:rsidR="00776983">
              <w:rPr>
                <w:webHidden/>
              </w:rPr>
              <w:fldChar w:fldCharType="end"/>
            </w:r>
          </w:hyperlink>
        </w:p>
        <w:p w14:paraId="403E347D" w14:textId="23A056D7"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0" w:history="1">
            <w:r w:rsidR="00776983" w:rsidRPr="00C3751A">
              <w:rPr>
                <w:rStyle w:val="Hyperlink"/>
              </w:rPr>
              <w:t>2690A-</w:t>
            </w:r>
            <w:r w:rsidR="00776983" w:rsidRPr="00C3751A">
              <w:rPr>
                <w:rStyle w:val="Hyperlink"/>
                <w:spacing w:val="-5"/>
              </w:rPr>
              <w:t>02</w:t>
            </w:r>
            <w:r w:rsidR="00776983">
              <w:rPr>
                <w:rFonts w:asciiTheme="minorHAnsi" w:eastAsiaTheme="minorEastAsia" w:hAnsiTheme="minorHAnsi" w:cstheme="minorBidi"/>
                <w:kern w:val="2"/>
                <w:sz w:val="24"/>
                <w14:ligatures w14:val="standardContextual"/>
              </w:rPr>
              <w:tab/>
            </w:r>
            <w:r w:rsidR="00776983" w:rsidRPr="00C3751A">
              <w:rPr>
                <w:rStyle w:val="Hyperlink"/>
              </w:rPr>
              <w:t>INSPECTION</w:t>
            </w:r>
            <w:r w:rsidR="00776983" w:rsidRPr="00C3751A">
              <w:rPr>
                <w:rStyle w:val="Hyperlink"/>
                <w:spacing w:val="-8"/>
              </w:rPr>
              <w:t xml:space="preserve"> </w:t>
            </w:r>
            <w:r w:rsidR="00776983" w:rsidRPr="00C3751A">
              <w:rPr>
                <w:rStyle w:val="Hyperlink"/>
              </w:rPr>
              <w:t>FREQUENCIES</w:t>
            </w:r>
            <w:r w:rsidR="00776983">
              <w:rPr>
                <w:webHidden/>
              </w:rPr>
              <w:tab/>
            </w:r>
            <w:r w:rsidR="00776983">
              <w:rPr>
                <w:webHidden/>
              </w:rPr>
              <w:fldChar w:fldCharType="begin"/>
            </w:r>
            <w:r w:rsidR="00776983">
              <w:rPr>
                <w:webHidden/>
              </w:rPr>
              <w:instrText xml:space="preserve"> PAGEREF _Toc179891990 \h </w:instrText>
            </w:r>
            <w:r w:rsidR="00776983">
              <w:rPr>
                <w:webHidden/>
              </w:rPr>
            </w:r>
            <w:r w:rsidR="00776983">
              <w:rPr>
                <w:webHidden/>
              </w:rPr>
              <w:fldChar w:fldCharType="separate"/>
            </w:r>
            <w:r w:rsidR="0024157A">
              <w:rPr>
                <w:webHidden/>
              </w:rPr>
              <w:t>14</w:t>
            </w:r>
            <w:r w:rsidR="00776983">
              <w:rPr>
                <w:webHidden/>
              </w:rPr>
              <w:fldChar w:fldCharType="end"/>
            </w:r>
          </w:hyperlink>
        </w:p>
        <w:p w14:paraId="2D708158" w14:textId="7D0213EA"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1" w:history="1">
            <w:r w:rsidR="00776983" w:rsidRPr="00C3751A">
              <w:rPr>
                <w:rStyle w:val="Hyperlink"/>
                <w:spacing w:val="-2"/>
              </w:rPr>
              <w:t>2690A-</w:t>
            </w:r>
            <w:r w:rsidR="00776983" w:rsidRPr="00C3751A">
              <w:rPr>
                <w:rStyle w:val="Hyperlink"/>
                <w:spacing w:val="-5"/>
              </w:rPr>
              <w:t>03</w:t>
            </w:r>
            <w:r w:rsidR="00776983">
              <w:rPr>
                <w:rFonts w:asciiTheme="minorHAnsi" w:eastAsiaTheme="minorEastAsia" w:hAnsiTheme="minorHAnsi" w:cstheme="minorBidi"/>
                <w:kern w:val="2"/>
                <w:sz w:val="24"/>
                <w14:ligatures w14:val="standardContextual"/>
              </w:rPr>
              <w:tab/>
            </w:r>
            <w:r w:rsidR="00776983" w:rsidRPr="00C3751A">
              <w:rPr>
                <w:rStyle w:val="Hyperlink"/>
              </w:rPr>
              <w:t>CONDUCT</w:t>
            </w:r>
            <w:r w:rsidR="00776983" w:rsidRPr="00C3751A">
              <w:rPr>
                <w:rStyle w:val="Hyperlink"/>
                <w:spacing w:val="-8"/>
              </w:rPr>
              <w:t xml:space="preserve"> </w:t>
            </w:r>
            <w:r w:rsidR="00776983" w:rsidRPr="00C3751A">
              <w:rPr>
                <w:rStyle w:val="Hyperlink"/>
              </w:rPr>
              <w:t>OF</w:t>
            </w:r>
            <w:r w:rsidR="00776983" w:rsidRPr="00C3751A">
              <w:rPr>
                <w:rStyle w:val="Hyperlink"/>
                <w:spacing w:val="-4"/>
              </w:rPr>
              <w:t xml:space="preserve"> </w:t>
            </w:r>
            <w:r w:rsidR="00776983" w:rsidRPr="00C3751A">
              <w:rPr>
                <w:rStyle w:val="Hyperlink"/>
              </w:rPr>
              <w:t>SUPPLEMENTAL</w:t>
            </w:r>
            <w:r w:rsidR="00776983" w:rsidRPr="00C3751A">
              <w:rPr>
                <w:rStyle w:val="Hyperlink"/>
                <w:spacing w:val="-6"/>
              </w:rPr>
              <w:t xml:space="preserve"> </w:t>
            </w:r>
            <w:r w:rsidR="00776983" w:rsidRPr="00C3751A">
              <w:rPr>
                <w:rStyle w:val="Hyperlink"/>
              </w:rPr>
              <w:t>OR</w:t>
            </w:r>
            <w:r w:rsidR="00776983" w:rsidRPr="00C3751A">
              <w:rPr>
                <w:rStyle w:val="Hyperlink"/>
                <w:spacing w:val="-7"/>
              </w:rPr>
              <w:t xml:space="preserve"> </w:t>
            </w:r>
            <w:r w:rsidR="00776983" w:rsidRPr="00C3751A">
              <w:rPr>
                <w:rStyle w:val="Hyperlink"/>
              </w:rPr>
              <w:t>REACTIVE</w:t>
            </w:r>
            <w:r w:rsidR="00776983" w:rsidRPr="00C3751A">
              <w:rPr>
                <w:rStyle w:val="Hyperlink"/>
                <w:spacing w:val="-6"/>
              </w:rPr>
              <w:t xml:space="preserve"> </w:t>
            </w:r>
            <w:r w:rsidR="00776983" w:rsidRPr="00C3751A">
              <w:rPr>
                <w:rStyle w:val="Hyperlink"/>
                <w:spacing w:val="-2"/>
              </w:rPr>
              <w:t>INSPECTIONS</w:t>
            </w:r>
            <w:r w:rsidR="00776983">
              <w:rPr>
                <w:webHidden/>
              </w:rPr>
              <w:tab/>
            </w:r>
            <w:r w:rsidR="00776983">
              <w:rPr>
                <w:webHidden/>
              </w:rPr>
              <w:fldChar w:fldCharType="begin"/>
            </w:r>
            <w:r w:rsidR="00776983">
              <w:rPr>
                <w:webHidden/>
              </w:rPr>
              <w:instrText xml:space="preserve"> PAGEREF _Toc179891991 \h </w:instrText>
            </w:r>
            <w:r w:rsidR="00776983">
              <w:rPr>
                <w:webHidden/>
              </w:rPr>
            </w:r>
            <w:r w:rsidR="00776983">
              <w:rPr>
                <w:webHidden/>
              </w:rPr>
              <w:fldChar w:fldCharType="separate"/>
            </w:r>
            <w:r w:rsidR="0024157A">
              <w:rPr>
                <w:webHidden/>
              </w:rPr>
              <w:t>18</w:t>
            </w:r>
            <w:r w:rsidR="00776983">
              <w:rPr>
                <w:webHidden/>
              </w:rPr>
              <w:fldChar w:fldCharType="end"/>
            </w:r>
          </w:hyperlink>
        </w:p>
        <w:p w14:paraId="501ECFF4" w14:textId="339E555E"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2" w:history="1">
            <w:r w:rsidR="00776983" w:rsidRPr="00C3751A">
              <w:rPr>
                <w:rStyle w:val="Hyperlink"/>
              </w:rPr>
              <w:t>2690A-04</w:t>
            </w:r>
            <w:r w:rsidR="00776983">
              <w:rPr>
                <w:rFonts w:asciiTheme="minorHAnsi" w:eastAsiaTheme="minorEastAsia" w:hAnsiTheme="minorHAnsi" w:cstheme="minorBidi"/>
                <w:kern w:val="2"/>
                <w:sz w:val="24"/>
                <w14:ligatures w14:val="standardContextual"/>
              </w:rPr>
              <w:tab/>
            </w:r>
            <w:r w:rsidR="00776983" w:rsidRPr="00C3751A">
              <w:rPr>
                <w:rStyle w:val="Hyperlink"/>
              </w:rPr>
              <w:t>INSPECTION</w:t>
            </w:r>
            <w:r w:rsidR="00776983" w:rsidRPr="00C3751A">
              <w:rPr>
                <w:rStyle w:val="Hyperlink"/>
                <w:spacing w:val="-2"/>
              </w:rPr>
              <w:t xml:space="preserve"> </w:t>
            </w:r>
            <w:r w:rsidR="00776983" w:rsidRPr="00C3751A">
              <w:rPr>
                <w:rStyle w:val="Hyperlink"/>
              </w:rPr>
              <w:t>PROGRAM</w:t>
            </w:r>
            <w:r w:rsidR="00776983" w:rsidRPr="00C3751A">
              <w:rPr>
                <w:rStyle w:val="Hyperlink"/>
                <w:spacing w:val="-1"/>
              </w:rPr>
              <w:t xml:space="preserve"> </w:t>
            </w:r>
            <w:r w:rsidR="00776983" w:rsidRPr="00C3751A">
              <w:rPr>
                <w:rStyle w:val="Hyperlink"/>
                <w:spacing w:val="-2"/>
              </w:rPr>
              <w:t>COMPLETION</w:t>
            </w:r>
            <w:r w:rsidR="00776983">
              <w:rPr>
                <w:webHidden/>
              </w:rPr>
              <w:tab/>
            </w:r>
            <w:r w:rsidR="00776983">
              <w:rPr>
                <w:webHidden/>
              </w:rPr>
              <w:fldChar w:fldCharType="begin"/>
            </w:r>
            <w:r w:rsidR="00776983">
              <w:rPr>
                <w:webHidden/>
              </w:rPr>
              <w:instrText xml:space="preserve"> PAGEREF _Toc179891992 \h </w:instrText>
            </w:r>
            <w:r w:rsidR="00776983">
              <w:rPr>
                <w:webHidden/>
              </w:rPr>
            </w:r>
            <w:r w:rsidR="00776983">
              <w:rPr>
                <w:webHidden/>
              </w:rPr>
              <w:fldChar w:fldCharType="separate"/>
            </w:r>
            <w:r w:rsidR="0024157A">
              <w:rPr>
                <w:webHidden/>
              </w:rPr>
              <w:t>19</w:t>
            </w:r>
            <w:r w:rsidR="00776983">
              <w:rPr>
                <w:webHidden/>
              </w:rPr>
              <w:fldChar w:fldCharType="end"/>
            </w:r>
          </w:hyperlink>
        </w:p>
        <w:p w14:paraId="491CAC51" w14:textId="705777AC" w:rsidR="00776983" w:rsidRDefault="00C84AE5">
          <w:pPr>
            <w:pStyle w:val="TOC1"/>
            <w:rPr>
              <w:rFonts w:asciiTheme="minorHAnsi" w:eastAsiaTheme="minorEastAsia" w:hAnsiTheme="minorHAnsi" w:cstheme="minorBidi"/>
              <w:noProof/>
              <w:kern w:val="2"/>
              <w:sz w:val="24"/>
              <w14:ligatures w14:val="standardContextual"/>
            </w:rPr>
          </w:pPr>
          <w:hyperlink w:anchor="_Toc179891993" w:history="1">
            <w:r w:rsidR="00776983" w:rsidRPr="00C3751A">
              <w:rPr>
                <w:rStyle w:val="Hyperlink"/>
                <w:noProof/>
              </w:rPr>
              <w:t xml:space="preserve">Appendix </w:t>
            </w:r>
            <w:r w:rsidR="00776983" w:rsidRPr="00C3751A">
              <w:rPr>
                <w:rStyle w:val="Hyperlink"/>
                <w:noProof/>
                <w:spacing w:val="-10"/>
              </w:rPr>
              <w:t>B</w:t>
            </w:r>
            <w:r w:rsidR="00776983" w:rsidRPr="00C3751A">
              <w:rPr>
                <w:rStyle w:val="Hyperlink"/>
                <w:noProof/>
              </w:rPr>
              <w:t>: Inspection Program Guidance for Transportation Packagings</w:t>
            </w:r>
            <w:r w:rsidR="00776983">
              <w:rPr>
                <w:noProof/>
                <w:webHidden/>
              </w:rPr>
              <w:tab/>
            </w:r>
            <w:r w:rsidR="00776983">
              <w:rPr>
                <w:noProof/>
                <w:webHidden/>
              </w:rPr>
              <w:fldChar w:fldCharType="begin"/>
            </w:r>
            <w:r w:rsidR="00776983">
              <w:rPr>
                <w:noProof/>
                <w:webHidden/>
              </w:rPr>
              <w:instrText xml:space="preserve"> PAGEREF _Toc179891993 \h </w:instrText>
            </w:r>
            <w:r w:rsidR="00776983">
              <w:rPr>
                <w:noProof/>
                <w:webHidden/>
              </w:rPr>
            </w:r>
            <w:r w:rsidR="00776983">
              <w:rPr>
                <w:noProof/>
                <w:webHidden/>
              </w:rPr>
              <w:fldChar w:fldCharType="separate"/>
            </w:r>
            <w:r w:rsidR="0024157A">
              <w:rPr>
                <w:noProof/>
                <w:webHidden/>
              </w:rPr>
              <w:t>20</w:t>
            </w:r>
            <w:r w:rsidR="00776983">
              <w:rPr>
                <w:noProof/>
                <w:webHidden/>
              </w:rPr>
              <w:fldChar w:fldCharType="end"/>
            </w:r>
          </w:hyperlink>
        </w:p>
        <w:p w14:paraId="6C0B6FBF" w14:textId="49D154C9"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4" w:history="1">
            <w:r w:rsidR="00776983" w:rsidRPr="00C3751A">
              <w:rPr>
                <w:rStyle w:val="Hyperlink"/>
              </w:rPr>
              <w:t>2690B-</w:t>
            </w:r>
            <w:r w:rsidR="00776983" w:rsidRPr="00C3751A">
              <w:rPr>
                <w:rStyle w:val="Hyperlink"/>
                <w:spacing w:val="-5"/>
              </w:rPr>
              <w:t>01</w:t>
            </w:r>
            <w:r w:rsidR="00776983">
              <w:rPr>
                <w:rFonts w:asciiTheme="minorHAnsi" w:eastAsiaTheme="minorEastAsia" w:hAnsiTheme="minorHAnsi" w:cstheme="minorBidi"/>
                <w:kern w:val="2"/>
                <w:sz w:val="24"/>
                <w14:ligatures w14:val="standardContextual"/>
              </w:rPr>
              <w:tab/>
            </w:r>
            <w:r w:rsidR="00776983" w:rsidRPr="00C3751A">
              <w:rPr>
                <w:rStyle w:val="Hyperlink"/>
                <w:spacing w:val="-4"/>
              </w:rPr>
              <w:t>SCOPE</w:t>
            </w:r>
            <w:r w:rsidR="00776983">
              <w:rPr>
                <w:webHidden/>
              </w:rPr>
              <w:tab/>
            </w:r>
            <w:r w:rsidR="00776983">
              <w:rPr>
                <w:webHidden/>
              </w:rPr>
              <w:fldChar w:fldCharType="begin"/>
            </w:r>
            <w:r w:rsidR="00776983">
              <w:rPr>
                <w:webHidden/>
              </w:rPr>
              <w:instrText xml:space="preserve"> PAGEREF _Toc179891994 \h </w:instrText>
            </w:r>
            <w:r w:rsidR="00776983">
              <w:rPr>
                <w:webHidden/>
              </w:rPr>
            </w:r>
            <w:r w:rsidR="00776983">
              <w:rPr>
                <w:webHidden/>
              </w:rPr>
              <w:fldChar w:fldCharType="separate"/>
            </w:r>
            <w:r w:rsidR="0024157A">
              <w:rPr>
                <w:webHidden/>
              </w:rPr>
              <w:t>20</w:t>
            </w:r>
            <w:r w:rsidR="00776983">
              <w:rPr>
                <w:webHidden/>
              </w:rPr>
              <w:fldChar w:fldCharType="end"/>
            </w:r>
          </w:hyperlink>
        </w:p>
        <w:p w14:paraId="0DCAE7CE" w14:textId="05587E68"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5" w:history="1">
            <w:r w:rsidR="00776983" w:rsidRPr="00C3751A">
              <w:rPr>
                <w:rStyle w:val="Hyperlink"/>
              </w:rPr>
              <w:t>2690B-</w:t>
            </w:r>
            <w:r w:rsidR="00776983" w:rsidRPr="00C3751A">
              <w:rPr>
                <w:rStyle w:val="Hyperlink"/>
                <w:spacing w:val="-5"/>
              </w:rPr>
              <w:t>02</w:t>
            </w:r>
            <w:r w:rsidR="00776983">
              <w:rPr>
                <w:rFonts w:asciiTheme="minorHAnsi" w:eastAsiaTheme="minorEastAsia" w:hAnsiTheme="minorHAnsi" w:cstheme="minorBidi"/>
                <w:kern w:val="2"/>
                <w:sz w:val="24"/>
                <w14:ligatures w14:val="standardContextual"/>
              </w:rPr>
              <w:tab/>
            </w:r>
            <w:r w:rsidR="00776983" w:rsidRPr="00C3751A">
              <w:rPr>
                <w:rStyle w:val="Hyperlink"/>
              </w:rPr>
              <w:t>INSPECTION</w:t>
            </w:r>
            <w:r w:rsidR="00776983" w:rsidRPr="00C3751A">
              <w:rPr>
                <w:rStyle w:val="Hyperlink"/>
                <w:spacing w:val="-6"/>
              </w:rPr>
              <w:t xml:space="preserve"> </w:t>
            </w:r>
            <w:r w:rsidR="00776983" w:rsidRPr="00C3751A">
              <w:rPr>
                <w:rStyle w:val="Hyperlink"/>
              </w:rPr>
              <w:t>FREQUENCY</w:t>
            </w:r>
            <w:r w:rsidR="00776983">
              <w:rPr>
                <w:webHidden/>
              </w:rPr>
              <w:tab/>
            </w:r>
            <w:r w:rsidR="00776983">
              <w:rPr>
                <w:webHidden/>
              </w:rPr>
              <w:fldChar w:fldCharType="begin"/>
            </w:r>
            <w:r w:rsidR="00776983">
              <w:rPr>
                <w:webHidden/>
              </w:rPr>
              <w:instrText xml:space="preserve"> PAGEREF _Toc179891995 \h </w:instrText>
            </w:r>
            <w:r w:rsidR="00776983">
              <w:rPr>
                <w:webHidden/>
              </w:rPr>
            </w:r>
            <w:r w:rsidR="00776983">
              <w:rPr>
                <w:webHidden/>
              </w:rPr>
              <w:fldChar w:fldCharType="separate"/>
            </w:r>
            <w:r w:rsidR="0024157A">
              <w:rPr>
                <w:webHidden/>
              </w:rPr>
              <w:t>20</w:t>
            </w:r>
            <w:r w:rsidR="00776983">
              <w:rPr>
                <w:webHidden/>
              </w:rPr>
              <w:fldChar w:fldCharType="end"/>
            </w:r>
          </w:hyperlink>
        </w:p>
        <w:p w14:paraId="3C2B6F3A" w14:textId="58FA5A5C" w:rsidR="00776983" w:rsidRDefault="00C84AE5">
          <w:pPr>
            <w:pStyle w:val="TOC1"/>
            <w:rPr>
              <w:rFonts w:asciiTheme="minorHAnsi" w:eastAsiaTheme="minorEastAsia" w:hAnsiTheme="minorHAnsi" w:cstheme="minorBidi"/>
              <w:noProof/>
              <w:kern w:val="2"/>
              <w:sz w:val="24"/>
              <w14:ligatures w14:val="standardContextual"/>
            </w:rPr>
          </w:pPr>
          <w:hyperlink w:anchor="_Toc179891996" w:history="1">
            <w:r w:rsidR="00776983" w:rsidRPr="00C3751A">
              <w:rPr>
                <w:rStyle w:val="Hyperlink"/>
                <w:noProof/>
              </w:rPr>
              <w:t>Appendix</w:t>
            </w:r>
            <w:r w:rsidR="00776983" w:rsidRPr="00C3751A">
              <w:rPr>
                <w:rStyle w:val="Hyperlink"/>
                <w:noProof/>
                <w:spacing w:val="-7"/>
              </w:rPr>
              <w:t xml:space="preserve"> </w:t>
            </w:r>
            <w:r w:rsidR="00776983" w:rsidRPr="00C3751A">
              <w:rPr>
                <w:rStyle w:val="Hyperlink"/>
                <w:noProof/>
              </w:rPr>
              <w:t>D: Guidance for Risk Informed Inspection Prioritization</w:t>
            </w:r>
            <w:r w:rsidR="00776983">
              <w:rPr>
                <w:noProof/>
                <w:webHidden/>
              </w:rPr>
              <w:tab/>
            </w:r>
            <w:r w:rsidR="00776983">
              <w:rPr>
                <w:noProof/>
                <w:webHidden/>
              </w:rPr>
              <w:fldChar w:fldCharType="begin"/>
            </w:r>
            <w:r w:rsidR="00776983">
              <w:rPr>
                <w:noProof/>
                <w:webHidden/>
              </w:rPr>
              <w:instrText xml:space="preserve"> PAGEREF _Toc179891996 \h </w:instrText>
            </w:r>
            <w:r w:rsidR="00776983">
              <w:rPr>
                <w:noProof/>
                <w:webHidden/>
              </w:rPr>
            </w:r>
            <w:r w:rsidR="00776983">
              <w:rPr>
                <w:noProof/>
                <w:webHidden/>
              </w:rPr>
              <w:fldChar w:fldCharType="separate"/>
            </w:r>
            <w:r w:rsidR="0024157A">
              <w:rPr>
                <w:noProof/>
                <w:webHidden/>
              </w:rPr>
              <w:t>22</w:t>
            </w:r>
            <w:r w:rsidR="00776983">
              <w:rPr>
                <w:noProof/>
                <w:webHidden/>
              </w:rPr>
              <w:fldChar w:fldCharType="end"/>
            </w:r>
          </w:hyperlink>
        </w:p>
        <w:p w14:paraId="6956D00C" w14:textId="2E3DA0C0"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7" w:history="1">
            <w:r w:rsidR="00776983" w:rsidRPr="00C3751A">
              <w:rPr>
                <w:rStyle w:val="Hyperlink"/>
              </w:rPr>
              <w:t>2690D-01</w:t>
            </w:r>
            <w:r w:rsidR="00776983">
              <w:rPr>
                <w:rFonts w:asciiTheme="minorHAnsi" w:eastAsiaTheme="minorEastAsia" w:hAnsiTheme="minorHAnsi" w:cstheme="minorBidi"/>
                <w:kern w:val="2"/>
                <w:sz w:val="24"/>
                <w14:ligatures w14:val="standardContextual"/>
              </w:rPr>
              <w:tab/>
            </w:r>
            <w:r w:rsidR="00776983" w:rsidRPr="00C3751A">
              <w:rPr>
                <w:rStyle w:val="Hyperlink"/>
                <w:spacing w:val="-4"/>
              </w:rPr>
              <w:t>SCOPE</w:t>
            </w:r>
            <w:r w:rsidR="00776983">
              <w:rPr>
                <w:webHidden/>
              </w:rPr>
              <w:tab/>
            </w:r>
            <w:r w:rsidR="00776983">
              <w:rPr>
                <w:webHidden/>
              </w:rPr>
              <w:fldChar w:fldCharType="begin"/>
            </w:r>
            <w:r w:rsidR="00776983">
              <w:rPr>
                <w:webHidden/>
              </w:rPr>
              <w:instrText xml:space="preserve"> PAGEREF _Toc179891997 \h </w:instrText>
            </w:r>
            <w:r w:rsidR="00776983">
              <w:rPr>
                <w:webHidden/>
              </w:rPr>
            </w:r>
            <w:r w:rsidR="00776983">
              <w:rPr>
                <w:webHidden/>
              </w:rPr>
              <w:fldChar w:fldCharType="separate"/>
            </w:r>
            <w:r w:rsidR="0024157A">
              <w:rPr>
                <w:webHidden/>
              </w:rPr>
              <w:t>22</w:t>
            </w:r>
            <w:r w:rsidR="00776983">
              <w:rPr>
                <w:webHidden/>
              </w:rPr>
              <w:fldChar w:fldCharType="end"/>
            </w:r>
          </w:hyperlink>
        </w:p>
        <w:p w14:paraId="42783D3E" w14:textId="44D7EE3B" w:rsidR="00776983" w:rsidRDefault="00C84AE5">
          <w:pPr>
            <w:pStyle w:val="TOC1"/>
            <w:rPr>
              <w:rFonts w:asciiTheme="minorHAnsi" w:eastAsiaTheme="minorEastAsia" w:hAnsiTheme="minorHAnsi" w:cstheme="minorBidi"/>
              <w:noProof/>
              <w:kern w:val="2"/>
              <w:sz w:val="24"/>
              <w14:ligatures w14:val="standardContextual"/>
            </w:rPr>
          </w:pPr>
          <w:hyperlink w:anchor="_Toc179891998" w:history="1">
            <w:r w:rsidR="00776983" w:rsidRPr="00C3751A">
              <w:rPr>
                <w:rStyle w:val="Hyperlink"/>
                <w:noProof/>
              </w:rPr>
              <w:t>Appendix</w:t>
            </w:r>
            <w:r w:rsidR="00776983" w:rsidRPr="00C3751A">
              <w:rPr>
                <w:rStyle w:val="Hyperlink"/>
                <w:noProof/>
                <w:spacing w:val="-7"/>
              </w:rPr>
              <w:t xml:space="preserve"> </w:t>
            </w:r>
            <w:r w:rsidR="00776983" w:rsidRPr="00C3751A">
              <w:rPr>
                <w:rStyle w:val="Hyperlink"/>
                <w:noProof/>
              </w:rPr>
              <w:t>E: Guidance for Risk-Informed Review of 72.48 Evaluations</w:t>
            </w:r>
            <w:r w:rsidR="00776983">
              <w:rPr>
                <w:noProof/>
                <w:webHidden/>
              </w:rPr>
              <w:tab/>
            </w:r>
            <w:r w:rsidR="00776983">
              <w:rPr>
                <w:noProof/>
                <w:webHidden/>
              </w:rPr>
              <w:fldChar w:fldCharType="begin"/>
            </w:r>
            <w:r w:rsidR="00776983">
              <w:rPr>
                <w:noProof/>
                <w:webHidden/>
              </w:rPr>
              <w:instrText xml:space="preserve"> PAGEREF _Toc179891998 \h </w:instrText>
            </w:r>
            <w:r w:rsidR="00776983">
              <w:rPr>
                <w:noProof/>
                <w:webHidden/>
              </w:rPr>
            </w:r>
            <w:r w:rsidR="00776983">
              <w:rPr>
                <w:noProof/>
                <w:webHidden/>
              </w:rPr>
              <w:fldChar w:fldCharType="separate"/>
            </w:r>
            <w:r w:rsidR="0024157A">
              <w:rPr>
                <w:noProof/>
                <w:webHidden/>
              </w:rPr>
              <w:t>29</w:t>
            </w:r>
            <w:r w:rsidR="00776983">
              <w:rPr>
                <w:noProof/>
                <w:webHidden/>
              </w:rPr>
              <w:fldChar w:fldCharType="end"/>
            </w:r>
          </w:hyperlink>
        </w:p>
        <w:p w14:paraId="19D2480C" w14:textId="42873B53"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1999" w:history="1">
            <w:r w:rsidR="00776983" w:rsidRPr="00C3751A">
              <w:rPr>
                <w:rStyle w:val="Hyperlink"/>
              </w:rPr>
              <w:t>2690E-</w:t>
            </w:r>
            <w:r w:rsidR="00776983" w:rsidRPr="00C3751A">
              <w:rPr>
                <w:rStyle w:val="Hyperlink"/>
                <w:spacing w:val="-5"/>
              </w:rPr>
              <w:t>01</w:t>
            </w:r>
            <w:r w:rsidR="00776983">
              <w:rPr>
                <w:rFonts w:asciiTheme="minorHAnsi" w:eastAsiaTheme="minorEastAsia" w:hAnsiTheme="minorHAnsi" w:cstheme="minorBidi"/>
                <w:kern w:val="2"/>
                <w:sz w:val="24"/>
                <w14:ligatures w14:val="standardContextual"/>
              </w:rPr>
              <w:tab/>
            </w:r>
            <w:r w:rsidR="00776983" w:rsidRPr="00C3751A">
              <w:rPr>
                <w:rStyle w:val="Hyperlink"/>
                <w:spacing w:val="-4"/>
              </w:rPr>
              <w:t>SCOPE</w:t>
            </w:r>
            <w:r w:rsidR="00776983">
              <w:rPr>
                <w:webHidden/>
              </w:rPr>
              <w:tab/>
            </w:r>
            <w:r w:rsidR="00776983">
              <w:rPr>
                <w:webHidden/>
              </w:rPr>
              <w:fldChar w:fldCharType="begin"/>
            </w:r>
            <w:r w:rsidR="00776983">
              <w:rPr>
                <w:webHidden/>
              </w:rPr>
              <w:instrText xml:space="preserve"> PAGEREF _Toc179891999 \h </w:instrText>
            </w:r>
            <w:r w:rsidR="00776983">
              <w:rPr>
                <w:webHidden/>
              </w:rPr>
            </w:r>
            <w:r w:rsidR="00776983">
              <w:rPr>
                <w:webHidden/>
              </w:rPr>
              <w:fldChar w:fldCharType="separate"/>
            </w:r>
            <w:r w:rsidR="0024157A">
              <w:rPr>
                <w:webHidden/>
              </w:rPr>
              <w:t>29</w:t>
            </w:r>
            <w:r w:rsidR="00776983">
              <w:rPr>
                <w:webHidden/>
              </w:rPr>
              <w:fldChar w:fldCharType="end"/>
            </w:r>
          </w:hyperlink>
        </w:p>
        <w:p w14:paraId="3322A3A4" w14:textId="4376D3D8" w:rsidR="00776983" w:rsidRDefault="00C84AE5">
          <w:pPr>
            <w:pStyle w:val="TOC1"/>
            <w:rPr>
              <w:rFonts w:asciiTheme="minorHAnsi" w:eastAsiaTheme="minorEastAsia" w:hAnsiTheme="minorHAnsi" w:cstheme="minorBidi"/>
              <w:noProof/>
              <w:kern w:val="2"/>
              <w:sz w:val="24"/>
              <w14:ligatures w14:val="standardContextual"/>
            </w:rPr>
          </w:pPr>
          <w:hyperlink w:anchor="_Toc179892000" w:history="1">
            <w:r w:rsidR="00776983" w:rsidRPr="00C3751A">
              <w:rPr>
                <w:rStyle w:val="Hyperlink"/>
                <w:noProof/>
              </w:rPr>
              <w:t>Appendix</w:t>
            </w:r>
            <w:r w:rsidR="00776983" w:rsidRPr="00C3751A">
              <w:rPr>
                <w:rStyle w:val="Hyperlink"/>
                <w:noProof/>
                <w:spacing w:val="-7"/>
              </w:rPr>
              <w:t xml:space="preserve"> </w:t>
            </w:r>
            <w:r w:rsidR="00776983" w:rsidRPr="00C3751A">
              <w:rPr>
                <w:rStyle w:val="Hyperlink"/>
                <w:noProof/>
              </w:rPr>
              <w:t>F: Inspection Program Modifications During Pandemics, Epidemics, or Other Widespread Illnesses or Diseases</w:t>
            </w:r>
            <w:r w:rsidR="00776983">
              <w:rPr>
                <w:noProof/>
                <w:webHidden/>
              </w:rPr>
              <w:tab/>
            </w:r>
            <w:r w:rsidR="00776983">
              <w:rPr>
                <w:noProof/>
                <w:webHidden/>
              </w:rPr>
              <w:fldChar w:fldCharType="begin"/>
            </w:r>
            <w:r w:rsidR="00776983">
              <w:rPr>
                <w:noProof/>
                <w:webHidden/>
              </w:rPr>
              <w:instrText xml:space="preserve"> PAGEREF _Toc179892000 \h </w:instrText>
            </w:r>
            <w:r w:rsidR="00776983">
              <w:rPr>
                <w:noProof/>
                <w:webHidden/>
              </w:rPr>
            </w:r>
            <w:r w:rsidR="00776983">
              <w:rPr>
                <w:noProof/>
                <w:webHidden/>
              </w:rPr>
              <w:fldChar w:fldCharType="separate"/>
            </w:r>
            <w:r w:rsidR="0024157A">
              <w:rPr>
                <w:noProof/>
                <w:webHidden/>
              </w:rPr>
              <w:t>31</w:t>
            </w:r>
            <w:r w:rsidR="00776983">
              <w:rPr>
                <w:noProof/>
                <w:webHidden/>
              </w:rPr>
              <w:fldChar w:fldCharType="end"/>
            </w:r>
          </w:hyperlink>
        </w:p>
        <w:p w14:paraId="52EC95A8" w14:textId="45C11C3C"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1" w:history="1">
            <w:r w:rsidR="00776983" w:rsidRPr="00C3751A">
              <w:rPr>
                <w:rStyle w:val="Hyperlink"/>
              </w:rPr>
              <w:t>2690F-</w:t>
            </w:r>
            <w:r w:rsidR="00776983" w:rsidRPr="00C3751A">
              <w:rPr>
                <w:rStyle w:val="Hyperlink"/>
                <w:spacing w:val="-5"/>
              </w:rPr>
              <w:t>01</w:t>
            </w:r>
            <w:r w:rsidR="00776983">
              <w:rPr>
                <w:rFonts w:asciiTheme="minorHAnsi" w:eastAsiaTheme="minorEastAsia" w:hAnsiTheme="minorHAnsi" w:cstheme="minorBidi"/>
                <w:kern w:val="2"/>
                <w:sz w:val="24"/>
                <w14:ligatures w14:val="standardContextual"/>
              </w:rPr>
              <w:tab/>
            </w:r>
            <w:r w:rsidR="00776983" w:rsidRPr="00C3751A">
              <w:rPr>
                <w:rStyle w:val="Hyperlink"/>
              </w:rPr>
              <w:t>PURPOSE</w:t>
            </w:r>
            <w:r w:rsidR="00776983">
              <w:rPr>
                <w:webHidden/>
              </w:rPr>
              <w:tab/>
            </w:r>
            <w:r w:rsidR="00776983">
              <w:rPr>
                <w:webHidden/>
              </w:rPr>
              <w:fldChar w:fldCharType="begin"/>
            </w:r>
            <w:r w:rsidR="00776983">
              <w:rPr>
                <w:webHidden/>
              </w:rPr>
              <w:instrText xml:space="preserve"> PAGEREF _Toc179892001 \h </w:instrText>
            </w:r>
            <w:r w:rsidR="00776983">
              <w:rPr>
                <w:webHidden/>
              </w:rPr>
            </w:r>
            <w:r w:rsidR="00776983">
              <w:rPr>
                <w:webHidden/>
              </w:rPr>
              <w:fldChar w:fldCharType="separate"/>
            </w:r>
            <w:r w:rsidR="0024157A">
              <w:rPr>
                <w:webHidden/>
              </w:rPr>
              <w:t>31</w:t>
            </w:r>
            <w:r w:rsidR="00776983">
              <w:rPr>
                <w:webHidden/>
              </w:rPr>
              <w:fldChar w:fldCharType="end"/>
            </w:r>
          </w:hyperlink>
        </w:p>
        <w:p w14:paraId="59362805" w14:textId="529BF3A5"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2" w:history="1">
            <w:r w:rsidR="00776983" w:rsidRPr="00C3751A">
              <w:rPr>
                <w:rStyle w:val="Hyperlink"/>
              </w:rPr>
              <w:t>2690F-</w:t>
            </w:r>
            <w:r w:rsidR="00776983" w:rsidRPr="00C3751A">
              <w:rPr>
                <w:rStyle w:val="Hyperlink"/>
                <w:spacing w:val="-5"/>
              </w:rPr>
              <w:t>02</w:t>
            </w:r>
            <w:r w:rsidR="00776983">
              <w:rPr>
                <w:rFonts w:asciiTheme="minorHAnsi" w:eastAsiaTheme="minorEastAsia" w:hAnsiTheme="minorHAnsi" w:cstheme="minorBidi"/>
                <w:kern w:val="2"/>
                <w:sz w:val="24"/>
                <w14:ligatures w14:val="standardContextual"/>
              </w:rPr>
              <w:tab/>
            </w:r>
            <w:r w:rsidR="00776983" w:rsidRPr="00C3751A">
              <w:rPr>
                <w:rStyle w:val="Hyperlink"/>
              </w:rPr>
              <w:t>OBJECTIVES</w:t>
            </w:r>
            <w:r w:rsidR="00776983">
              <w:rPr>
                <w:webHidden/>
              </w:rPr>
              <w:tab/>
            </w:r>
            <w:r w:rsidR="00776983">
              <w:rPr>
                <w:webHidden/>
              </w:rPr>
              <w:fldChar w:fldCharType="begin"/>
            </w:r>
            <w:r w:rsidR="00776983">
              <w:rPr>
                <w:webHidden/>
              </w:rPr>
              <w:instrText xml:space="preserve"> PAGEREF _Toc179892002 \h </w:instrText>
            </w:r>
            <w:r w:rsidR="00776983">
              <w:rPr>
                <w:webHidden/>
              </w:rPr>
            </w:r>
            <w:r w:rsidR="00776983">
              <w:rPr>
                <w:webHidden/>
              </w:rPr>
              <w:fldChar w:fldCharType="separate"/>
            </w:r>
            <w:r w:rsidR="0024157A">
              <w:rPr>
                <w:webHidden/>
              </w:rPr>
              <w:t>31</w:t>
            </w:r>
            <w:r w:rsidR="00776983">
              <w:rPr>
                <w:webHidden/>
              </w:rPr>
              <w:fldChar w:fldCharType="end"/>
            </w:r>
          </w:hyperlink>
        </w:p>
        <w:p w14:paraId="0DAA276E" w14:textId="3DA38CEB"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3" w:history="1">
            <w:r w:rsidR="00776983" w:rsidRPr="00C3751A">
              <w:rPr>
                <w:rStyle w:val="Hyperlink"/>
              </w:rPr>
              <w:t>2690F-</w:t>
            </w:r>
            <w:r w:rsidR="00776983" w:rsidRPr="00C3751A">
              <w:rPr>
                <w:rStyle w:val="Hyperlink"/>
                <w:spacing w:val="-5"/>
              </w:rPr>
              <w:t>03</w:t>
            </w:r>
            <w:r w:rsidR="00776983">
              <w:rPr>
                <w:rFonts w:asciiTheme="minorHAnsi" w:eastAsiaTheme="minorEastAsia" w:hAnsiTheme="minorHAnsi" w:cstheme="minorBidi"/>
                <w:kern w:val="2"/>
                <w:sz w:val="24"/>
                <w14:ligatures w14:val="standardContextual"/>
              </w:rPr>
              <w:tab/>
            </w:r>
            <w:r w:rsidR="00776983" w:rsidRPr="00C3751A">
              <w:rPr>
                <w:rStyle w:val="Hyperlink"/>
              </w:rPr>
              <w:t>APPLICABILITY</w:t>
            </w:r>
            <w:r w:rsidR="00776983">
              <w:rPr>
                <w:webHidden/>
              </w:rPr>
              <w:tab/>
            </w:r>
            <w:r w:rsidR="00776983">
              <w:rPr>
                <w:webHidden/>
              </w:rPr>
              <w:fldChar w:fldCharType="begin"/>
            </w:r>
            <w:r w:rsidR="00776983">
              <w:rPr>
                <w:webHidden/>
              </w:rPr>
              <w:instrText xml:space="preserve"> PAGEREF _Toc179892003 \h </w:instrText>
            </w:r>
            <w:r w:rsidR="00776983">
              <w:rPr>
                <w:webHidden/>
              </w:rPr>
            </w:r>
            <w:r w:rsidR="00776983">
              <w:rPr>
                <w:webHidden/>
              </w:rPr>
              <w:fldChar w:fldCharType="separate"/>
            </w:r>
            <w:r w:rsidR="0024157A">
              <w:rPr>
                <w:webHidden/>
              </w:rPr>
              <w:t>31</w:t>
            </w:r>
            <w:r w:rsidR="00776983">
              <w:rPr>
                <w:webHidden/>
              </w:rPr>
              <w:fldChar w:fldCharType="end"/>
            </w:r>
          </w:hyperlink>
        </w:p>
        <w:p w14:paraId="53B751BE" w14:textId="6DC20B8D"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4" w:history="1">
            <w:r w:rsidR="00776983" w:rsidRPr="00C3751A">
              <w:rPr>
                <w:rStyle w:val="Hyperlink"/>
              </w:rPr>
              <w:t>2690F-</w:t>
            </w:r>
            <w:r w:rsidR="00776983" w:rsidRPr="00C3751A">
              <w:rPr>
                <w:rStyle w:val="Hyperlink"/>
                <w:spacing w:val="-5"/>
              </w:rPr>
              <w:t>04</w:t>
            </w:r>
            <w:r w:rsidR="00776983">
              <w:rPr>
                <w:rFonts w:asciiTheme="minorHAnsi" w:eastAsiaTheme="minorEastAsia" w:hAnsiTheme="minorHAnsi" w:cstheme="minorBidi"/>
                <w:kern w:val="2"/>
                <w:sz w:val="24"/>
                <w14:ligatures w14:val="standardContextual"/>
              </w:rPr>
              <w:tab/>
            </w:r>
            <w:r w:rsidR="00776983" w:rsidRPr="00C3751A">
              <w:rPr>
                <w:rStyle w:val="Hyperlink"/>
              </w:rPr>
              <w:t>DEFINITIONS</w:t>
            </w:r>
            <w:r w:rsidR="00776983">
              <w:rPr>
                <w:webHidden/>
              </w:rPr>
              <w:tab/>
            </w:r>
            <w:r w:rsidR="00776983">
              <w:rPr>
                <w:webHidden/>
              </w:rPr>
              <w:fldChar w:fldCharType="begin"/>
            </w:r>
            <w:r w:rsidR="00776983">
              <w:rPr>
                <w:webHidden/>
              </w:rPr>
              <w:instrText xml:space="preserve"> PAGEREF _Toc179892004 \h </w:instrText>
            </w:r>
            <w:r w:rsidR="00776983">
              <w:rPr>
                <w:webHidden/>
              </w:rPr>
            </w:r>
            <w:r w:rsidR="00776983">
              <w:rPr>
                <w:webHidden/>
              </w:rPr>
              <w:fldChar w:fldCharType="separate"/>
            </w:r>
            <w:r w:rsidR="0024157A">
              <w:rPr>
                <w:webHidden/>
              </w:rPr>
              <w:t>32</w:t>
            </w:r>
            <w:r w:rsidR="00776983">
              <w:rPr>
                <w:webHidden/>
              </w:rPr>
              <w:fldChar w:fldCharType="end"/>
            </w:r>
          </w:hyperlink>
        </w:p>
        <w:p w14:paraId="3AC7DB5D" w14:textId="01955DBE"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5" w:history="1">
            <w:r w:rsidR="00776983" w:rsidRPr="00C3751A">
              <w:rPr>
                <w:rStyle w:val="Hyperlink"/>
                <w:spacing w:val="-2"/>
              </w:rPr>
              <w:t>2690F-05</w:t>
            </w:r>
            <w:r w:rsidR="00776983">
              <w:rPr>
                <w:rFonts w:asciiTheme="minorHAnsi" w:eastAsiaTheme="minorEastAsia" w:hAnsiTheme="minorHAnsi" w:cstheme="minorBidi"/>
                <w:kern w:val="2"/>
                <w:sz w:val="24"/>
                <w14:ligatures w14:val="standardContextual"/>
              </w:rPr>
              <w:tab/>
            </w:r>
            <w:r w:rsidR="00776983" w:rsidRPr="00C3751A">
              <w:rPr>
                <w:rStyle w:val="Hyperlink"/>
              </w:rPr>
              <w:t>RESPONSIBILITIES</w:t>
            </w:r>
            <w:r w:rsidR="00776983" w:rsidRPr="00C3751A">
              <w:rPr>
                <w:rStyle w:val="Hyperlink"/>
                <w:spacing w:val="-16"/>
              </w:rPr>
              <w:t xml:space="preserve"> </w:t>
            </w:r>
            <w:r w:rsidR="00776983" w:rsidRPr="00C3751A">
              <w:rPr>
                <w:rStyle w:val="Hyperlink"/>
              </w:rPr>
              <w:t>AND</w:t>
            </w:r>
            <w:r w:rsidR="00776983" w:rsidRPr="00C3751A">
              <w:rPr>
                <w:rStyle w:val="Hyperlink"/>
                <w:spacing w:val="-15"/>
              </w:rPr>
              <w:t xml:space="preserve"> </w:t>
            </w:r>
            <w:r w:rsidR="00776983" w:rsidRPr="00C3751A">
              <w:rPr>
                <w:rStyle w:val="Hyperlink"/>
              </w:rPr>
              <w:t>AUTHORITIES</w:t>
            </w:r>
            <w:r w:rsidR="00776983">
              <w:rPr>
                <w:webHidden/>
              </w:rPr>
              <w:tab/>
            </w:r>
            <w:r w:rsidR="00776983">
              <w:rPr>
                <w:webHidden/>
              </w:rPr>
              <w:fldChar w:fldCharType="begin"/>
            </w:r>
            <w:r w:rsidR="00776983">
              <w:rPr>
                <w:webHidden/>
              </w:rPr>
              <w:instrText xml:space="preserve"> PAGEREF _Toc179892005 \h </w:instrText>
            </w:r>
            <w:r w:rsidR="00776983">
              <w:rPr>
                <w:webHidden/>
              </w:rPr>
            </w:r>
            <w:r w:rsidR="00776983">
              <w:rPr>
                <w:webHidden/>
              </w:rPr>
              <w:fldChar w:fldCharType="separate"/>
            </w:r>
            <w:r w:rsidR="0024157A">
              <w:rPr>
                <w:webHidden/>
              </w:rPr>
              <w:t>32</w:t>
            </w:r>
            <w:r w:rsidR="00776983">
              <w:rPr>
                <w:webHidden/>
              </w:rPr>
              <w:fldChar w:fldCharType="end"/>
            </w:r>
          </w:hyperlink>
        </w:p>
        <w:p w14:paraId="2037437F" w14:textId="369ADAB5"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6" w:history="1">
            <w:r w:rsidR="00776983" w:rsidRPr="00C3751A">
              <w:rPr>
                <w:rStyle w:val="Hyperlink"/>
                <w:spacing w:val="-2"/>
              </w:rPr>
              <w:t>2690F-06</w:t>
            </w:r>
            <w:r w:rsidR="00776983">
              <w:rPr>
                <w:rFonts w:asciiTheme="minorHAnsi" w:eastAsiaTheme="minorEastAsia" w:hAnsiTheme="minorHAnsi" w:cstheme="minorBidi"/>
                <w:kern w:val="2"/>
                <w:sz w:val="24"/>
                <w14:ligatures w14:val="standardContextual"/>
              </w:rPr>
              <w:tab/>
            </w:r>
            <w:r w:rsidR="00776983" w:rsidRPr="00C3751A">
              <w:rPr>
                <w:rStyle w:val="Hyperlink"/>
                <w:spacing w:val="-2"/>
              </w:rPr>
              <w:t>REQUIREMENTS</w:t>
            </w:r>
            <w:r w:rsidR="00776983">
              <w:rPr>
                <w:webHidden/>
              </w:rPr>
              <w:tab/>
            </w:r>
            <w:r w:rsidR="00776983">
              <w:rPr>
                <w:webHidden/>
              </w:rPr>
              <w:fldChar w:fldCharType="begin"/>
            </w:r>
            <w:r w:rsidR="00776983">
              <w:rPr>
                <w:webHidden/>
              </w:rPr>
              <w:instrText xml:space="preserve"> PAGEREF _Toc179892006 \h </w:instrText>
            </w:r>
            <w:r w:rsidR="00776983">
              <w:rPr>
                <w:webHidden/>
              </w:rPr>
            </w:r>
            <w:r w:rsidR="00776983">
              <w:rPr>
                <w:webHidden/>
              </w:rPr>
              <w:fldChar w:fldCharType="separate"/>
            </w:r>
            <w:r w:rsidR="0024157A">
              <w:rPr>
                <w:webHidden/>
              </w:rPr>
              <w:t>32</w:t>
            </w:r>
            <w:r w:rsidR="00776983">
              <w:rPr>
                <w:webHidden/>
              </w:rPr>
              <w:fldChar w:fldCharType="end"/>
            </w:r>
          </w:hyperlink>
        </w:p>
        <w:p w14:paraId="03252845" w14:textId="674032FC"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7" w:history="1">
            <w:r w:rsidR="00776983" w:rsidRPr="00C3751A">
              <w:rPr>
                <w:rStyle w:val="Hyperlink"/>
              </w:rPr>
              <w:t>2690F-</w:t>
            </w:r>
            <w:r w:rsidR="00776983" w:rsidRPr="00C3751A">
              <w:rPr>
                <w:rStyle w:val="Hyperlink"/>
                <w:spacing w:val="-5"/>
              </w:rPr>
              <w:t>07</w:t>
            </w:r>
            <w:r w:rsidR="00776983">
              <w:rPr>
                <w:rFonts w:asciiTheme="minorHAnsi" w:eastAsiaTheme="minorEastAsia" w:hAnsiTheme="minorHAnsi" w:cstheme="minorBidi"/>
                <w:kern w:val="2"/>
                <w:sz w:val="24"/>
                <w14:ligatures w14:val="standardContextual"/>
              </w:rPr>
              <w:tab/>
            </w:r>
            <w:r w:rsidR="00776983" w:rsidRPr="00C3751A">
              <w:rPr>
                <w:rStyle w:val="Hyperlink"/>
              </w:rPr>
              <w:t>GUIDANCE</w:t>
            </w:r>
            <w:r w:rsidR="00776983">
              <w:rPr>
                <w:webHidden/>
              </w:rPr>
              <w:tab/>
            </w:r>
            <w:r w:rsidR="00776983">
              <w:rPr>
                <w:webHidden/>
              </w:rPr>
              <w:fldChar w:fldCharType="begin"/>
            </w:r>
            <w:r w:rsidR="00776983">
              <w:rPr>
                <w:webHidden/>
              </w:rPr>
              <w:instrText xml:space="preserve"> PAGEREF _Toc179892007 \h </w:instrText>
            </w:r>
            <w:r w:rsidR="00776983">
              <w:rPr>
                <w:webHidden/>
              </w:rPr>
            </w:r>
            <w:r w:rsidR="00776983">
              <w:rPr>
                <w:webHidden/>
              </w:rPr>
              <w:fldChar w:fldCharType="separate"/>
            </w:r>
            <w:r w:rsidR="0024157A">
              <w:rPr>
                <w:webHidden/>
              </w:rPr>
              <w:t>32</w:t>
            </w:r>
            <w:r w:rsidR="00776983">
              <w:rPr>
                <w:webHidden/>
              </w:rPr>
              <w:fldChar w:fldCharType="end"/>
            </w:r>
          </w:hyperlink>
        </w:p>
        <w:p w14:paraId="43869D55" w14:textId="716473C7" w:rsidR="00776983" w:rsidRDefault="00C84AE5">
          <w:pPr>
            <w:pStyle w:val="TOC2"/>
            <w:tabs>
              <w:tab w:val="left" w:pos="2080"/>
            </w:tabs>
            <w:rPr>
              <w:rFonts w:asciiTheme="minorHAnsi" w:eastAsiaTheme="minorEastAsia" w:hAnsiTheme="minorHAnsi" w:cstheme="minorBidi"/>
              <w:kern w:val="2"/>
              <w:sz w:val="24"/>
              <w14:ligatures w14:val="standardContextual"/>
            </w:rPr>
          </w:pPr>
          <w:hyperlink w:anchor="_Toc179892008" w:history="1">
            <w:r w:rsidR="00776983" w:rsidRPr="00C3751A">
              <w:rPr>
                <w:rStyle w:val="Hyperlink"/>
                <w:spacing w:val="-2"/>
              </w:rPr>
              <w:t>2690F-</w:t>
            </w:r>
            <w:r w:rsidR="00776983" w:rsidRPr="00C3751A">
              <w:rPr>
                <w:rStyle w:val="Hyperlink"/>
                <w:spacing w:val="-5"/>
              </w:rPr>
              <w:t>08</w:t>
            </w:r>
            <w:r w:rsidR="00776983">
              <w:rPr>
                <w:rFonts w:asciiTheme="minorHAnsi" w:eastAsiaTheme="minorEastAsia" w:hAnsiTheme="minorHAnsi" w:cstheme="minorBidi"/>
                <w:kern w:val="2"/>
                <w:sz w:val="24"/>
                <w14:ligatures w14:val="standardContextual"/>
              </w:rPr>
              <w:tab/>
            </w:r>
            <w:r w:rsidR="00776983" w:rsidRPr="00C3751A">
              <w:rPr>
                <w:rStyle w:val="Hyperlink"/>
                <w:spacing w:val="-2"/>
              </w:rPr>
              <w:t>REFERENCES</w:t>
            </w:r>
            <w:r w:rsidR="00776983">
              <w:rPr>
                <w:webHidden/>
              </w:rPr>
              <w:tab/>
            </w:r>
            <w:r w:rsidR="00776983">
              <w:rPr>
                <w:webHidden/>
              </w:rPr>
              <w:fldChar w:fldCharType="begin"/>
            </w:r>
            <w:r w:rsidR="00776983">
              <w:rPr>
                <w:webHidden/>
              </w:rPr>
              <w:instrText xml:space="preserve"> PAGEREF _Toc179892008 \h </w:instrText>
            </w:r>
            <w:r w:rsidR="00776983">
              <w:rPr>
                <w:webHidden/>
              </w:rPr>
            </w:r>
            <w:r w:rsidR="00776983">
              <w:rPr>
                <w:webHidden/>
              </w:rPr>
              <w:fldChar w:fldCharType="separate"/>
            </w:r>
            <w:r w:rsidR="0024157A">
              <w:rPr>
                <w:webHidden/>
              </w:rPr>
              <w:t>35</w:t>
            </w:r>
            <w:r w:rsidR="00776983">
              <w:rPr>
                <w:webHidden/>
              </w:rPr>
              <w:fldChar w:fldCharType="end"/>
            </w:r>
          </w:hyperlink>
        </w:p>
        <w:p w14:paraId="1E4E9D8D" w14:textId="1B8C76D1" w:rsidR="00776983" w:rsidRDefault="00C84AE5">
          <w:pPr>
            <w:pStyle w:val="TOC1"/>
            <w:rPr>
              <w:rFonts w:asciiTheme="minorHAnsi" w:eastAsiaTheme="minorEastAsia" w:hAnsiTheme="minorHAnsi" w:cstheme="minorBidi"/>
              <w:noProof/>
              <w:kern w:val="2"/>
              <w:sz w:val="24"/>
              <w14:ligatures w14:val="standardContextual"/>
            </w:rPr>
          </w:pPr>
          <w:hyperlink w:anchor="_Toc179892009" w:history="1">
            <w:r w:rsidR="00776983" w:rsidRPr="00C3751A">
              <w:rPr>
                <w:rStyle w:val="Hyperlink"/>
                <w:noProof/>
              </w:rPr>
              <w:t>Revision History for IMC 2690</w:t>
            </w:r>
            <w:r w:rsidR="00776983">
              <w:rPr>
                <w:noProof/>
                <w:webHidden/>
              </w:rPr>
              <w:tab/>
            </w:r>
            <w:r w:rsidR="008905A9">
              <w:rPr>
                <w:noProof/>
                <w:webHidden/>
              </w:rPr>
              <w:t>Att1-</w:t>
            </w:r>
            <w:r w:rsidR="00776983">
              <w:rPr>
                <w:noProof/>
                <w:webHidden/>
              </w:rPr>
              <w:fldChar w:fldCharType="begin"/>
            </w:r>
            <w:r w:rsidR="00776983">
              <w:rPr>
                <w:noProof/>
                <w:webHidden/>
              </w:rPr>
              <w:instrText xml:space="preserve"> PAGEREF _Toc179892009 \h </w:instrText>
            </w:r>
            <w:r w:rsidR="00776983">
              <w:rPr>
                <w:noProof/>
                <w:webHidden/>
              </w:rPr>
            </w:r>
            <w:r w:rsidR="00776983">
              <w:rPr>
                <w:noProof/>
                <w:webHidden/>
              </w:rPr>
              <w:fldChar w:fldCharType="separate"/>
            </w:r>
            <w:r w:rsidR="0024157A">
              <w:rPr>
                <w:noProof/>
                <w:webHidden/>
              </w:rPr>
              <w:t>1</w:t>
            </w:r>
            <w:r w:rsidR="00776983">
              <w:rPr>
                <w:noProof/>
                <w:webHidden/>
              </w:rPr>
              <w:fldChar w:fldCharType="end"/>
            </w:r>
          </w:hyperlink>
        </w:p>
        <w:p w14:paraId="7ED97ABB" w14:textId="4B0B37D3" w:rsidR="00753459" w:rsidRDefault="00D566D8" w:rsidP="00E25AC5">
          <w:r>
            <w:rPr>
              <w:b/>
              <w:bCs/>
              <w:noProof/>
            </w:rPr>
            <w:fldChar w:fldCharType="end"/>
          </w:r>
        </w:p>
      </w:sdtContent>
    </w:sdt>
    <w:p w14:paraId="34E3E917" w14:textId="77777777" w:rsidR="00753459" w:rsidRPr="00753459" w:rsidRDefault="00753459" w:rsidP="00753459">
      <w:pPr>
        <w:pStyle w:val="BodyText"/>
        <w:sectPr w:rsidR="00753459" w:rsidRPr="00753459" w:rsidSect="005821F5">
          <w:footerReference w:type="default" r:id="rId12"/>
          <w:pgSz w:w="12240" w:h="15840"/>
          <w:pgMar w:top="1440" w:right="1440" w:bottom="1440" w:left="1440" w:header="720" w:footer="720" w:gutter="0"/>
          <w:pgNumType w:fmt="lowerRoman" w:start="1"/>
          <w:cols w:space="720"/>
          <w:docGrid w:linePitch="360"/>
        </w:sectPr>
      </w:pPr>
    </w:p>
    <w:p w14:paraId="0103FC65" w14:textId="77777777" w:rsidR="00536A46" w:rsidRDefault="00536A46" w:rsidP="00FA7D3F">
      <w:pPr>
        <w:pStyle w:val="Heading1"/>
        <w:spacing w:before="80"/>
      </w:pPr>
      <w:bookmarkStart w:id="0" w:name="_Toc176429773"/>
      <w:bookmarkStart w:id="1" w:name="_Toc177021487"/>
      <w:bookmarkStart w:id="2" w:name="_Toc179891967"/>
      <w:r>
        <w:rPr>
          <w:spacing w:val="-2"/>
        </w:rPr>
        <w:t>2690-</w:t>
      </w:r>
      <w:r>
        <w:rPr>
          <w:spacing w:val="-5"/>
        </w:rPr>
        <w:t>01</w:t>
      </w:r>
      <w:r>
        <w:tab/>
      </w:r>
      <w:r>
        <w:rPr>
          <w:spacing w:val="-2"/>
        </w:rPr>
        <w:t>PURPOSE</w:t>
      </w:r>
      <w:bookmarkEnd w:id="0"/>
      <w:bookmarkEnd w:id="1"/>
      <w:bookmarkEnd w:id="2"/>
    </w:p>
    <w:p w14:paraId="10F66624" w14:textId="77777777" w:rsidR="00536A46" w:rsidRDefault="00536A46" w:rsidP="00707DD3">
      <w:pPr>
        <w:pStyle w:val="BodyText"/>
      </w:pPr>
      <w:r>
        <w:t>To establish the U.S. Nuclear Regulatory Commission’s (NRC) inspection program for independent</w:t>
      </w:r>
      <w:r>
        <w:rPr>
          <w:spacing w:val="-3"/>
        </w:rPr>
        <w:t xml:space="preserve"> </w:t>
      </w:r>
      <w:r>
        <w:t>spent</w:t>
      </w:r>
      <w:r>
        <w:rPr>
          <w:spacing w:val="-5"/>
        </w:rPr>
        <w:t xml:space="preserve"> </w:t>
      </w:r>
      <w:r>
        <w:t>fuel</w:t>
      </w:r>
      <w:r>
        <w:rPr>
          <w:spacing w:val="-4"/>
        </w:rPr>
        <w:t xml:space="preserve"> </w:t>
      </w:r>
      <w:r>
        <w:t>storage</w:t>
      </w:r>
      <w:r>
        <w:rPr>
          <w:spacing w:val="-6"/>
        </w:rPr>
        <w:t xml:space="preserve"> </w:t>
      </w:r>
      <w:r>
        <w:t>installations</w:t>
      </w:r>
      <w:r>
        <w:rPr>
          <w:spacing w:val="-6"/>
        </w:rPr>
        <w:t xml:space="preserve"> </w:t>
      </w:r>
      <w:r>
        <w:t>(ISFSIs),</w:t>
      </w:r>
      <w:r>
        <w:rPr>
          <w:spacing w:val="-2"/>
        </w:rPr>
        <w:t xml:space="preserve"> </w:t>
      </w:r>
      <w:r>
        <w:t>dry</w:t>
      </w:r>
      <w:r>
        <w:rPr>
          <w:spacing w:val="-3"/>
        </w:rPr>
        <w:t xml:space="preserve"> </w:t>
      </w:r>
      <w:r>
        <w:t>storage</w:t>
      </w:r>
      <w:r>
        <w:rPr>
          <w:spacing w:val="-6"/>
        </w:rPr>
        <w:t xml:space="preserve"> </w:t>
      </w:r>
      <w:r>
        <w:t>systems</w:t>
      </w:r>
      <w:r>
        <w:rPr>
          <w:spacing w:val="-3"/>
        </w:rPr>
        <w:t xml:space="preserve"> </w:t>
      </w:r>
      <w:r>
        <w:t>(DSSs), and transportation packagings.</w:t>
      </w:r>
    </w:p>
    <w:p w14:paraId="57B93670" w14:textId="77777777" w:rsidR="00536A46" w:rsidRDefault="00536A46" w:rsidP="009E107C">
      <w:pPr>
        <w:pStyle w:val="Heading1"/>
        <w:tabs>
          <w:tab w:val="left" w:pos="1540"/>
        </w:tabs>
        <w:spacing w:before="0"/>
      </w:pPr>
      <w:bookmarkStart w:id="3" w:name="_TOC_250003"/>
      <w:bookmarkStart w:id="4" w:name="_Toc176429774"/>
      <w:bookmarkStart w:id="5" w:name="_Toc177021488"/>
      <w:bookmarkStart w:id="6" w:name="_Toc179891968"/>
      <w:r>
        <w:rPr>
          <w:spacing w:val="-2"/>
        </w:rPr>
        <w:t>2690-</w:t>
      </w:r>
      <w:r>
        <w:rPr>
          <w:spacing w:val="-5"/>
        </w:rPr>
        <w:t>02</w:t>
      </w:r>
      <w:r>
        <w:tab/>
      </w:r>
      <w:bookmarkEnd w:id="3"/>
      <w:r>
        <w:rPr>
          <w:spacing w:val="-2"/>
        </w:rPr>
        <w:t>OBJECTIVES</w:t>
      </w:r>
      <w:bookmarkEnd w:id="4"/>
      <w:bookmarkEnd w:id="5"/>
      <w:bookmarkEnd w:id="6"/>
    </w:p>
    <w:p w14:paraId="776A5757" w14:textId="77777777" w:rsidR="00536A46" w:rsidRDefault="00536A46" w:rsidP="00536A46">
      <w:pPr>
        <w:pStyle w:val="BodyText2"/>
      </w:pPr>
      <w:r>
        <w:t>02.01</w:t>
      </w:r>
      <w:r>
        <w:tab/>
        <w:t>To</w:t>
      </w:r>
      <w:r>
        <w:rPr>
          <w:spacing w:val="-3"/>
        </w:rPr>
        <w:t xml:space="preserve"> </w:t>
      </w:r>
      <w:r>
        <w:t>establish</w:t>
      </w:r>
      <w:r>
        <w:rPr>
          <w:spacing w:val="-5"/>
        </w:rPr>
        <w:t xml:space="preserve"> </w:t>
      </w:r>
      <w:r>
        <w:t>the</w:t>
      </w:r>
      <w:r>
        <w:rPr>
          <w:spacing w:val="-3"/>
        </w:rPr>
        <w:t xml:space="preserve"> </w:t>
      </w:r>
      <w:r>
        <w:t>general</w:t>
      </w:r>
      <w:r>
        <w:rPr>
          <w:spacing w:val="-6"/>
        </w:rPr>
        <w:t xml:space="preserve"> </w:t>
      </w:r>
      <w:r>
        <w:t>policy</w:t>
      </w:r>
      <w:r>
        <w:rPr>
          <w:spacing w:val="-2"/>
        </w:rPr>
        <w:t xml:space="preserve"> </w:t>
      </w:r>
      <w:r>
        <w:t>and</w:t>
      </w:r>
      <w:r>
        <w:rPr>
          <w:spacing w:val="-1"/>
        </w:rPr>
        <w:t xml:space="preserve"> </w:t>
      </w:r>
      <w:r>
        <w:t>responsibilities</w:t>
      </w:r>
      <w:r>
        <w:rPr>
          <w:spacing w:val="-2"/>
        </w:rPr>
        <w:t xml:space="preserve"> </w:t>
      </w:r>
      <w:r>
        <w:t>for</w:t>
      </w:r>
      <w:r>
        <w:rPr>
          <w:spacing w:val="-4"/>
        </w:rPr>
        <w:t xml:space="preserve"> </w:t>
      </w:r>
      <w:r>
        <w:t>the</w:t>
      </w:r>
      <w:r>
        <w:rPr>
          <w:spacing w:val="-1"/>
        </w:rPr>
        <w:t xml:space="preserve"> </w:t>
      </w:r>
      <w:r>
        <w:t>inspection</w:t>
      </w:r>
      <w:r>
        <w:rPr>
          <w:spacing w:val="-3"/>
        </w:rPr>
        <w:t xml:space="preserve"> </w:t>
      </w:r>
      <w:r>
        <w:t>of</w:t>
      </w:r>
      <w:r>
        <w:rPr>
          <w:spacing w:val="-4"/>
        </w:rPr>
        <w:t xml:space="preserve"> </w:t>
      </w:r>
      <w:r>
        <w:t>ISFSIs,</w:t>
      </w:r>
      <w:r>
        <w:rPr>
          <w:spacing w:val="-4"/>
        </w:rPr>
        <w:t xml:space="preserve"> </w:t>
      </w:r>
      <w:r>
        <w:t>DSSs, and transportation packagings.</w:t>
      </w:r>
    </w:p>
    <w:p w14:paraId="45A5954C" w14:textId="77777777" w:rsidR="00536A46" w:rsidRDefault="00536A46" w:rsidP="00536A46">
      <w:pPr>
        <w:pStyle w:val="BodyText2"/>
      </w:pPr>
      <w:r>
        <w:t>02.02</w:t>
      </w:r>
      <w:r>
        <w:tab/>
        <w:t>To define the program for inspections related to ISFSIs, the design, fabrication, and testing of DSSs, and the design, fabrication, testing, and maintenance of transportation packagings</w:t>
      </w:r>
      <w:r>
        <w:rPr>
          <w:spacing w:val="-1"/>
        </w:rPr>
        <w:t xml:space="preserve"> </w:t>
      </w:r>
      <w:r>
        <w:t>to</w:t>
      </w:r>
      <w:r>
        <w:rPr>
          <w:spacing w:val="-4"/>
        </w:rPr>
        <w:t xml:space="preserve"> </w:t>
      </w:r>
      <w:r>
        <w:t>ensure</w:t>
      </w:r>
      <w:r>
        <w:rPr>
          <w:spacing w:val="-4"/>
        </w:rPr>
        <w:t xml:space="preserve"> </w:t>
      </w:r>
      <w:r>
        <w:t>that</w:t>
      </w:r>
      <w:r>
        <w:rPr>
          <w:spacing w:val="-3"/>
        </w:rPr>
        <w:t xml:space="preserve"> </w:t>
      </w:r>
      <w:r>
        <w:t>these</w:t>
      </w:r>
      <w:r>
        <w:rPr>
          <w:spacing w:val="-2"/>
        </w:rPr>
        <w:t xml:space="preserve"> </w:t>
      </w:r>
      <w:r>
        <w:t>activities</w:t>
      </w:r>
      <w:r>
        <w:rPr>
          <w:spacing w:val="-2"/>
        </w:rPr>
        <w:t xml:space="preserve"> </w:t>
      </w:r>
      <w:r>
        <w:t>do</w:t>
      </w:r>
      <w:r>
        <w:rPr>
          <w:spacing w:val="-4"/>
        </w:rPr>
        <w:t xml:space="preserve"> </w:t>
      </w:r>
      <w:r>
        <w:t>not</w:t>
      </w:r>
      <w:r>
        <w:rPr>
          <w:spacing w:val="-5"/>
        </w:rPr>
        <w:t xml:space="preserve"> </w:t>
      </w:r>
      <w:r>
        <w:t>pose</w:t>
      </w:r>
      <w:r>
        <w:rPr>
          <w:spacing w:val="-2"/>
        </w:rPr>
        <w:t xml:space="preserve"> </w:t>
      </w:r>
      <w:r>
        <w:t>an</w:t>
      </w:r>
      <w:r>
        <w:rPr>
          <w:spacing w:val="-2"/>
        </w:rPr>
        <w:t xml:space="preserve"> </w:t>
      </w:r>
      <w:r>
        <w:t>undue</w:t>
      </w:r>
      <w:r>
        <w:rPr>
          <w:spacing w:val="-4"/>
        </w:rPr>
        <w:t xml:space="preserve"> </w:t>
      </w:r>
      <w:r>
        <w:t>risk</w:t>
      </w:r>
      <w:r>
        <w:rPr>
          <w:spacing w:val="-4"/>
        </w:rPr>
        <w:t xml:space="preserve"> </w:t>
      </w:r>
      <w:r>
        <w:t>to</w:t>
      </w:r>
      <w:r>
        <w:rPr>
          <w:spacing w:val="-4"/>
        </w:rPr>
        <w:t xml:space="preserve"> </w:t>
      </w:r>
      <w:r>
        <w:t>public</w:t>
      </w:r>
      <w:r>
        <w:rPr>
          <w:spacing w:val="-1"/>
        </w:rPr>
        <w:t xml:space="preserve"> </w:t>
      </w:r>
      <w:r>
        <w:t>health</w:t>
      </w:r>
      <w:r>
        <w:rPr>
          <w:spacing w:val="-2"/>
        </w:rPr>
        <w:t xml:space="preserve"> </w:t>
      </w:r>
      <w:r>
        <w:t>and</w:t>
      </w:r>
      <w:r>
        <w:rPr>
          <w:spacing w:val="-2"/>
        </w:rPr>
        <w:t xml:space="preserve"> </w:t>
      </w:r>
      <w:r>
        <w:t>safety.</w:t>
      </w:r>
    </w:p>
    <w:p w14:paraId="1C6C2A4F" w14:textId="2E294B95" w:rsidR="00E53ED8" w:rsidRDefault="00536A46" w:rsidP="00084B90">
      <w:pPr>
        <w:pStyle w:val="BodyText2"/>
        <w:rPr>
          <w:spacing w:val="-2"/>
        </w:rPr>
      </w:pPr>
      <w:r>
        <w:t>02.03</w:t>
      </w:r>
      <w:r>
        <w:tab/>
        <w:t>To</w:t>
      </w:r>
      <w:r>
        <w:rPr>
          <w:spacing w:val="-3"/>
        </w:rPr>
        <w:t xml:space="preserve"> </w:t>
      </w:r>
      <w:r>
        <w:t>establish</w:t>
      </w:r>
      <w:r>
        <w:rPr>
          <w:spacing w:val="-3"/>
        </w:rPr>
        <w:t xml:space="preserve"> </w:t>
      </w:r>
      <w:r>
        <w:t>a</w:t>
      </w:r>
      <w:r>
        <w:rPr>
          <w:spacing w:val="-5"/>
        </w:rPr>
        <w:t xml:space="preserve"> </w:t>
      </w:r>
      <w:r>
        <w:t>consistent</w:t>
      </w:r>
      <w:r>
        <w:rPr>
          <w:spacing w:val="-4"/>
        </w:rPr>
        <w:t xml:space="preserve"> </w:t>
      </w:r>
      <w:r>
        <w:t>process</w:t>
      </w:r>
      <w:r>
        <w:rPr>
          <w:spacing w:val="-2"/>
        </w:rPr>
        <w:t xml:space="preserve"> </w:t>
      </w:r>
      <w:r>
        <w:t>of</w:t>
      </w:r>
      <w:r>
        <w:rPr>
          <w:spacing w:val="-1"/>
        </w:rPr>
        <w:t xml:space="preserve"> </w:t>
      </w:r>
      <w:r>
        <w:t>inspection</w:t>
      </w:r>
      <w:r>
        <w:rPr>
          <w:spacing w:val="-3"/>
        </w:rPr>
        <w:t xml:space="preserve"> </w:t>
      </w:r>
      <w:r>
        <w:t>to</w:t>
      </w:r>
      <w:r>
        <w:rPr>
          <w:spacing w:val="-7"/>
        </w:rPr>
        <w:t xml:space="preserve"> </w:t>
      </w:r>
      <w:r>
        <w:t>ensure</w:t>
      </w:r>
      <w:r>
        <w:rPr>
          <w:spacing w:val="-5"/>
        </w:rPr>
        <w:t xml:space="preserve"> </w:t>
      </w:r>
      <w:r>
        <w:t>the</w:t>
      </w:r>
      <w:r>
        <w:rPr>
          <w:spacing w:val="-3"/>
        </w:rPr>
        <w:t xml:space="preserve"> </w:t>
      </w:r>
      <w:r>
        <w:t>health</w:t>
      </w:r>
      <w:r>
        <w:rPr>
          <w:spacing w:val="-3"/>
        </w:rPr>
        <w:t xml:space="preserve"> </w:t>
      </w:r>
      <w:r>
        <w:t>and</w:t>
      </w:r>
      <w:r>
        <w:rPr>
          <w:spacing w:val="-5"/>
        </w:rPr>
        <w:t xml:space="preserve"> </w:t>
      </w:r>
      <w:r>
        <w:t>safety</w:t>
      </w:r>
      <w:r>
        <w:rPr>
          <w:spacing w:val="-4"/>
        </w:rPr>
        <w:t xml:space="preserve"> </w:t>
      </w:r>
      <w:r>
        <w:t xml:space="preserve">of workers and the public, protect the environment, and promote the common defense and </w:t>
      </w:r>
      <w:r>
        <w:rPr>
          <w:spacing w:val="-2"/>
        </w:rPr>
        <w:t>security.</w:t>
      </w:r>
      <w:bookmarkStart w:id="7" w:name="_TOC_250002"/>
      <w:bookmarkStart w:id="8" w:name="_Toc176429775"/>
      <w:bookmarkStart w:id="9" w:name="_Toc177021489"/>
    </w:p>
    <w:p w14:paraId="2D712687" w14:textId="6D6D5F0A" w:rsidR="009E107C" w:rsidRPr="000A40F9" w:rsidRDefault="00536A46" w:rsidP="00084B90">
      <w:pPr>
        <w:pStyle w:val="Heading1"/>
        <w:spacing w:before="80"/>
      </w:pPr>
      <w:bookmarkStart w:id="10" w:name="_Toc179891969"/>
      <w:r w:rsidRPr="00084B90">
        <w:rPr>
          <w:spacing w:val="-2"/>
        </w:rPr>
        <w:t>2690-03</w:t>
      </w:r>
      <w:r>
        <w:tab/>
      </w:r>
      <w:bookmarkEnd w:id="7"/>
      <w:r>
        <w:t>DEFINITIONS</w:t>
      </w:r>
      <w:bookmarkEnd w:id="8"/>
      <w:bookmarkEnd w:id="9"/>
      <w:bookmarkEnd w:id="10"/>
    </w:p>
    <w:p w14:paraId="7B1351D1" w14:textId="33DEE948" w:rsidR="00536A46" w:rsidRPr="00511B5F" w:rsidRDefault="00536A46" w:rsidP="00536A46">
      <w:pPr>
        <w:pStyle w:val="BodyText"/>
      </w:pPr>
      <w:r>
        <w:rPr>
          <w:u w:val="single"/>
        </w:rPr>
        <w:t>ISFSI</w:t>
      </w:r>
      <w:r>
        <w:t>.</w:t>
      </w:r>
      <w:r>
        <w:rPr>
          <w:spacing w:val="80"/>
        </w:rPr>
        <w:t xml:space="preserve"> </w:t>
      </w:r>
      <w:r>
        <w:t>An independent spent fuel storage installation (ISFSI) is a complex designed and constructed for the interim storage of spent nuclear fuel, solid reactor-related greater-than- Class C (GTCC) waste, and other radioactive materials associated with spent fuel and reactor- related GTCC waste storage.</w:t>
      </w:r>
      <w:r>
        <w:rPr>
          <w:spacing w:val="40"/>
        </w:rPr>
        <w:t xml:space="preserve"> </w:t>
      </w:r>
      <w:r>
        <w:t xml:space="preserve">An ISFSI which is located on the site of another facility licensed under Title 10 of the </w:t>
      </w:r>
      <w:r>
        <w:rPr>
          <w:i/>
        </w:rPr>
        <w:t xml:space="preserve">Code of Federal Regulations </w:t>
      </w:r>
      <w:r>
        <w:t xml:space="preserve">(10 CFR) Part 72 or a facility licensed under 10 CFR Part </w:t>
      </w:r>
      <w:r w:rsidR="005821F5">
        <w:t>50,</w:t>
      </w:r>
      <w:r>
        <w:t xml:space="preserve"> and which shares common utilities and services with that facility or is physically connected with that other facility may still be considered independent.</w:t>
      </w:r>
      <w:r>
        <w:rPr>
          <w:spacing w:val="40"/>
        </w:rPr>
        <w:t xml:space="preserve"> </w:t>
      </w:r>
      <w:r>
        <w:t>Generally, GTCC casks are</w:t>
      </w:r>
      <w:r>
        <w:rPr>
          <w:spacing w:val="-2"/>
        </w:rPr>
        <w:t xml:space="preserve"> </w:t>
      </w:r>
      <w:r>
        <w:t>loaded</w:t>
      </w:r>
      <w:r>
        <w:rPr>
          <w:spacing w:val="-3"/>
        </w:rPr>
        <w:t xml:space="preserve"> </w:t>
      </w:r>
      <w:r>
        <w:t>under</w:t>
      </w:r>
      <w:r>
        <w:rPr>
          <w:spacing w:val="-4"/>
        </w:rPr>
        <w:t xml:space="preserve"> </w:t>
      </w:r>
      <w:r>
        <w:t>the</w:t>
      </w:r>
      <w:r>
        <w:rPr>
          <w:spacing w:val="-3"/>
        </w:rPr>
        <w:t xml:space="preserve"> </w:t>
      </w:r>
      <w:r>
        <w:t>guidance</w:t>
      </w:r>
      <w:r>
        <w:rPr>
          <w:spacing w:val="-3"/>
        </w:rPr>
        <w:t xml:space="preserve"> </w:t>
      </w:r>
      <w:r>
        <w:t>of</w:t>
      </w:r>
      <w:r>
        <w:rPr>
          <w:spacing w:val="-4"/>
        </w:rPr>
        <w:t xml:space="preserve"> </w:t>
      </w:r>
      <w:r w:rsidR="00840AFA">
        <w:rPr>
          <w:spacing w:val="-4"/>
        </w:rPr>
        <w:t>Inspection Manual Chapter (</w:t>
      </w:r>
      <w:r>
        <w:t>IMC</w:t>
      </w:r>
      <w:r w:rsidR="00840AFA">
        <w:t>)</w:t>
      </w:r>
      <w:r>
        <w:rPr>
          <w:spacing w:val="-3"/>
        </w:rPr>
        <w:t xml:space="preserve"> </w:t>
      </w:r>
      <w:r>
        <w:t>2515,</w:t>
      </w:r>
      <w:r>
        <w:rPr>
          <w:spacing w:val="-4"/>
        </w:rPr>
        <w:t xml:space="preserve"> </w:t>
      </w:r>
      <w:r>
        <w:t>“Light-Water</w:t>
      </w:r>
      <w:r>
        <w:rPr>
          <w:spacing w:val="-2"/>
        </w:rPr>
        <w:t xml:space="preserve"> </w:t>
      </w:r>
      <w:r>
        <w:t>Reactor</w:t>
      </w:r>
      <w:r>
        <w:rPr>
          <w:spacing w:val="-4"/>
        </w:rPr>
        <w:t xml:space="preserve"> </w:t>
      </w:r>
      <w:r>
        <w:t>Inspection</w:t>
      </w:r>
      <w:r>
        <w:rPr>
          <w:spacing w:val="-3"/>
        </w:rPr>
        <w:t xml:space="preserve"> </w:t>
      </w:r>
      <w:r>
        <w:t>Program”</w:t>
      </w:r>
      <w:r>
        <w:rPr>
          <w:spacing w:val="-1"/>
        </w:rPr>
        <w:t xml:space="preserve"> </w:t>
      </w:r>
      <w:r>
        <w:t>and</w:t>
      </w:r>
      <w:r>
        <w:rPr>
          <w:spacing w:val="-5"/>
        </w:rPr>
        <w:t xml:space="preserve"> </w:t>
      </w:r>
      <w:r w:rsidR="00C63DF4">
        <w:t>IMC</w:t>
      </w:r>
      <w:r>
        <w:t xml:space="preserve"> 2561,</w:t>
      </w:r>
      <w:r>
        <w:rPr>
          <w:spacing w:val="-1"/>
        </w:rPr>
        <w:t xml:space="preserve"> </w:t>
      </w:r>
      <w:r>
        <w:t>“Decommissioning Power Reactor</w:t>
      </w:r>
      <w:r>
        <w:rPr>
          <w:spacing w:val="-1"/>
        </w:rPr>
        <w:t xml:space="preserve"> </w:t>
      </w:r>
      <w:r>
        <w:t>Inspection Program,”</w:t>
      </w:r>
      <w:r>
        <w:rPr>
          <w:spacing w:val="-1"/>
        </w:rPr>
        <w:t xml:space="preserve"> </w:t>
      </w:r>
      <w:r>
        <w:t>however</w:t>
      </w:r>
      <w:r>
        <w:rPr>
          <w:spacing w:val="-1"/>
        </w:rPr>
        <w:t xml:space="preserve"> </w:t>
      </w:r>
      <w:r>
        <w:t>monitoring is performed under this IMC.</w:t>
      </w:r>
    </w:p>
    <w:p w14:paraId="2F36BF0E" w14:textId="77777777" w:rsidR="00536A46" w:rsidRPr="000B5A19" w:rsidRDefault="00536A46" w:rsidP="00536A46">
      <w:pPr>
        <w:pStyle w:val="BodyText"/>
        <w:rPr>
          <w:spacing w:val="40"/>
        </w:rPr>
      </w:pPr>
      <w:r>
        <w:rPr>
          <w:u w:val="single"/>
        </w:rPr>
        <w:t>DSS</w:t>
      </w:r>
      <w:r>
        <w:t>.</w:t>
      </w:r>
      <w:r>
        <w:rPr>
          <w:spacing w:val="40"/>
        </w:rPr>
        <w:t xml:space="preserve"> </w:t>
      </w:r>
      <w:r>
        <w:t>Dry</w:t>
      </w:r>
      <w:r>
        <w:rPr>
          <w:spacing w:val="-2"/>
        </w:rPr>
        <w:t xml:space="preserve"> </w:t>
      </w:r>
      <w:r>
        <w:t>storage</w:t>
      </w:r>
      <w:r>
        <w:rPr>
          <w:spacing w:val="-5"/>
        </w:rPr>
        <w:t xml:space="preserve"> </w:t>
      </w:r>
      <w:r>
        <w:t>system</w:t>
      </w:r>
      <w:r>
        <w:rPr>
          <w:spacing w:val="-4"/>
        </w:rPr>
        <w:t xml:space="preserve"> </w:t>
      </w:r>
      <w:r>
        <w:t>(DSS)</w:t>
      </w:r>
      <w:r>
        <w:rPr>
          <w:spacing w:val="-2"/>
        </w:rPr>
        <w:t xml:space="preserve"> </w:t>
      </w:r>
      <w:r>
        <w:t>is</w:t>
      </w:r>
      <w:r>
        <w:rPr>
          <w:spacing w:val="-5"/>
        </w:rPr>
        <w:t xml:space="preserve"> </w:t>
      </w:r>
      <w:r>
        <w:t>the</w:t>
      </w:r>
      <w:r>
        <w:rPr>
          <w:spacing w:val="-5"/>
        </w:rPr>
        <w:t xml:space="preserve"> </w:t>
      </w:r>
      <w:r>
        <w:t>term</w:t>
      </w:r>
      <w:r>
        <w:rPr>
          <w:spacing w:val="-4"/>
        </w:rPr>
        <w:t xml:space="preserve"> </w:t>
      </w:r>
      <w:r>
        <w:t>used</w:t>
      </w:r>
      <w:r>
        <w:rPr>
          <w:spacing w:val="-3"/>
        </w:rPr>
        <w:t xml:space="preserve"> </w:t>
      </w:r>
      <w:r>
        <w:t>to</w:t>
      </w:r>
      <w:r>
        <w:rPr>
          <w:spacing w:val="-5"/>
        </w:rPr>
        <w:t xml:space="preserve"> </w:t>
      </w:r>
      <w:r>
        <w:t>describe</w:t>
      </w:r>
      <w:r>
        <w:rPr>
          <w:spacing w:val="-5"/>
        </w:rPr>
        <w:t xml:space="preserve"> </w:t>
      </w:r>
      <w:r>
        <w:t>the</w:t>
      </w:r>
      <w:r>
        <w:rPr>
          <w:spacing w:val="-5"/>
        </w:rPr>
        <w:t xml:space="preserve"> </w:t>
      </w:r>
      <w:r>
        <w:t>physical</w:t>
      </w:r>
      <w:r>
        <w:rPr>
          <w:spacing w:val="-3"/>
        </w:rPr>
        <w:t xml:space="preserve"> </w:t>
      </w:r>
      <w:r>
        <w:t>system, either a cask or a canister in its shielding overpack, which holds the spent fuel and is a component of the ISFSI.</w:t>
      </w:r>
      <w:r>
        <w:rPr>
          <w:spacing w:val="40"/>
        </w:rPr>
        <w:t xml:space="preserve"> </w:t>
      </w:r>
      <w:r>
        <w:t>An ISFSI may contain several different DSS designs.</w:t>
      </w:r>
    </w:p>
    <w:p w14:paraId="624C46F0" w14:textId="77777777" w:rsidR="00536A46" w:rsidRDefault="00536A46" w:rsidP="00536A46">
      <w:pPr>
        <w:pStyle w:val="BodyText"/>
      </w:pPr>
      <w:r w:rsidRPr="005143F8">
        <w:t>For</w:t>
      </w:r>
      <w:r w:rsidRPr="005143F8">
        <w:rPr>
          <w:spacing w:val="-9"/>
        </w:rPr>
        <w:t xml:space="preserve"> </w:t>
      </w:r>
      <w:r w:rsidRPr="005143F8">
        <w:t>this</w:t>
      </w:r>
      <w:r w:rsidRPr="005143F8">
        <w:rPr>
          <w:spacing w:val="-5"/>
        </w:rPr>
        <w:t xml:space="preserve"> </w:t>
      </w:r>
      <w:r w:rsidRPr="005143F8">
        <w:t>inspection</w:t>
      </w:r>
      <w:r w:rsidRPr="005143F8">
        <w:rPr>
          <w:spacing w:val="-8"/>
        </w:rPr>
        <w:t xml:space="preserve"> </w:t>
      </w:r>
      <w:r w:rsidRPr="005143F8">
        <w:t>program,</w:t>
      </w:r>
      <w:r w:rsidRPr="005143F8">
        <w:rPr>
          <w:spacing w:val="-6"/>
        </w:rPr>
        <w:t xml:space="preserve"> </w:t>
      </w:r>
      <w:r w:rsidRPr="005143F8">
        <w:t>four</w:t>
      </w:r>
      <w:r w:rsidRPr="005143F8">
        <w:rPr>
          <w:spacing w:val="-4"/>
        </w:rPr>
        <w:t xml:space="preserve"> </w:t>
      </w:r>
      <w:r w:rsidRPr="005143F8">
        <w:t>different</w:t>
      </w:r>
      <w:r w:rsidRPr="005143F8">
        <w:rPr>
          <w:spacing w:val="-7"/>
        </w:rPr>
        <w:t xml:space="preserve"> </w:t>
      </w:r>
      <w:r w:rsidRPr="005143F8">
        <w:t>entities</w:t>
      </w:r>
      <w:r w:rsidRPr="005143F8">
        <w:rPr>
          <w:spacing w:val="-8"/>
        </w:rPr>
        <w:t xml:space="preserve"> </w:t>
      </w:r>
      <w:r w:rsidRPr="005143F8">
        <w:t>will</w:t>
      </w:r>
      <w:r w:rsidRPr="005143F8">
        <w:rPr>
          <w:spacing w:val="-6"/>
        </w:rPr>
        <w:t xml:space="preserve"> </w:t>
      </w:r>
      <w:r w:rsidRPr="005143F8">
        <w:t>be</w:t>
      </w:r>
      <w:r w:rsidRPr="005143F8">
        <w:rPr>
          <w:spacing w:val="-5"/>
        </w:rPr>
        <w:t xml:space="preserve"> </w:t>
      </w:r>
      <w:r w:rsidRPr="005143F8">
        <w:rPr>
          <w:spacing w:val="-2"/>
        </w:rPr>
        <w:t>discussed</w:t>
      </w:r>
      <w:r>
        <w:rPr>
          <w:spacing w:val="-2"/>
        </w:rPr>
        <w:t>.</w:t>
      </w:r>
    </w:p>
    <w:p w14:paraId="234A50A3" w14:textId="77777777" w:rsidR="00536A46" w:rsidRDefault="00536A46" w:rsidP="00803D09">
      <w:pPr>
        <w:pStyle w:val="BodyText"/>
        <w:numPr>
          <w:ilvl w:val="0"/>
          <w:numId w:val="27"/>
        </w:numPr>
      </w:pPr>
      <w:r>
        <w:rPr>
          <w:u w:val="single"/>
        </w:rPr>
        <w:t>Licensee</w:t>
      </w:r>
      <w:r>
        <w:t>.</w:t>
      </w:r>
      <w:r>
        <w:rPr>
          <w:spacing w:val="40"/>
        </w:rPr>
        <w:t xml:space="preserve"> </w:t>
      </w:r>
      <w:r>
        <w:t>An organization that is operating an ISFSI for the storage of spent fuel and other radioactive materials associated with spent fuel under a 10 CFR Part 72 license. Licensees are of two types, specific and general and are ultimately responsible for ensuring that the ISFSI is designed, fabricated, constructed, and operated in accordance with the requirements contained in 10 CFR Part 72 and the specific license or</w:t>
      </w:r>
      <w:r>
        <w:rPr>
          <w:spacing w:val="-4"/>
        </w:rPr>
        <w:t xml:space="preserve"> </w:t>
      </w:r>
      <w:r>
        <w:t>the</w:t>
      </w:r>
      <w:r>
        <w:rPr>
          <w:spacing w:val="-3"/>
        </w:rPr>
        <w:t xml:space="preserve"> </w:t>
      </w:r>
      <w:r>
        <w:t>general</w:t>
      </w:r>
      <w:r>
        <w:rPr>
          <w:spacing w:val="-4"/>
        </w:rPr>
        <w:t xml:space="preserve"> </w:t>
      </w:r>
      <w:r>
        <w:t>license</w:t>
      </w:r>
      <w:r>
        <w:rPr>
          <w:spacing w:val="-3"/>
        </w:rPr>
        <w:t xml:space="preserve"> </w:t>
      </w:r>
      <w:r>
        <w:t>Certificate</w:t>
      </w:r>
      <w:r>
        <w:rPr>
          <w:spacing w:val="-3"/>
        </w:rPr>
        <w:t xml:space="preserve"> </w:t>
      </w:r>
      <w:r>
        <w:t>of</w:t>
      </w:r>
      <w:r>
        <w:rPr>
          <w:spacing w:val="-1"/>
        </w:rPr>
        <w:t xml:space="preserve"> </w:t>
      </w:r>
      <w:r>
        <w:t>Compliance</w:t>
      </w:r>
      <w:r>
        <w:rPr>
          <w:spacing w:val="-3"/>
        </w:rPr>
        <w:t xml:space="preserve"> </w:t>
      </w:r>
      <w:r>
        <w:t>(CoC).</w:t>
      </w:r>
      <w:r>
        <w:rPr>
          <w:spacing w:val="40"/>
        </w:rPr>
        <w:t xml:space="preserve"> </w:t>
      </w:r>
      <w:r>
        <w:t>The</w:t>
      </w:r>
      <w:r>
        <w:rPr>
          <w:spacing w:val="-3"/>
        </w:rPr>
        <w:t xml:space="preserve"> </w:t>
      </w:r>
      <w:r>
        <w:t>licensee</w:t>
      </w:r>
      <w:r>
        <w:rPr>
          <w:spacing w:val="-5"/>
        </w:rPr>
        <w:t xml:space="preserve"> </w:t>
      </w:r>
      <w:r>
        <w:t>may</w:t>
      </w:r>
      <w:r>
        <w:rPr>
          <w:spacing w:val="-5"/>
        </w:rPr>
        <w:t xml:space="preserve"> </w:t>
      </w:r>
      <w:r>
        <w:t>also</w:t>
      </w:r>
      <w:r>
        <w:rPr>
          <w:spacing w:val="-3"/>
        </w:rPr>
        <w:t xml:space="preserve"> </w:t>
      </w:r>
      <w:r>
        <w:t>fabricate DSS components or construct ISFSI structures, such as the storage pad.</w:t>
      </w:r>
    </w:p>
    <w:p w14:paraId="750442D2" w14:textId="77777777" w:rsidR="00536A46" w:rsidRDefault="00536A46" w:rsidP="00803D09">
      <w:pPr>
        <w:pStyle w:val="BodyText"/>
        <w:numPr>
          <w:ilvl w:val="0"/>
          <w:numId w:val="27"/>
        </w:numPr>
      </w:pPr>
      <w:r>
        <w:rPr>
          <w:u w:val="single"/>
        </w:rPr>
        <w:t>Vendor</w:t>
      </w:r>
      <w:r>
        <w:t>.</w:t>
      </w:r>
      <w:r>
        <w:rPr>
          <w:spacing w:val="40"/>
        </w:rPr>
        <w:t xml:space="preserve"> </w:t>
      </w:r>
      <w:r>
        <w:t>An</w:t>
      </w:r>
      <w:r>
        <w:rPr>
          <w:spacing w:val="-3"/>
        </w:rPr>
        <w:t xml:space="preserve"> </w:t>
      </w:r>
      <w:r>
        <w:t>organization,</w:t>
      </w:r>
      <w:r>
        <w:rPr>
          <w:spacing w:val="-4"/>
        </w:rPr>
        <w:t xml:space="preserve"> </w:t>
      </w:r>
      <w:r>
        <w:t>typically</w:t>
      </w:r>
      <w:r>
        <w:rPr>
          <w:spacing w:val="-2"/>
        </w:rPr>
        <w:t xml:space="preserve"> </w:t>
      </w:r>
      <w:r>
        <w:t>independent</w:t>
      </w:r>
      <w:r>
        <w:rPr>
          <w:spacing w:val="-4"/>
        </w:rPr>
        <w:t xml:space="preserve"> </w:t>
      </w:r>
      <w:r>
        <w:t>from</w:t>
      </w:r>
      <w:r>
        <w:rPr>
          <w:spacing w:val="-4"/>
        </w:rPr>
        <w:t xml:space="preserve"> </w:t>
      </w:r>
      <w:r>
        <w:t>the</w:t>
      </w:r>
      <w:r>
        <w:rPr>
          <w:spacing w:val="-3"/>
        </w:rPr>
        <w:t xml:space="preserve"> </w:t>
      </w:r>
      <w:r>
        <w:t>licensee,</w:t>
      </w:r>
      <w:r>
        <w:rPr>
          <w:spacing w:val="-6"/>
        </w:rPr>
        <w:t xml:space="preserve"> </w:t>
      </w:r>
      <w:r>
        <w:t>that</w:t>
      </w:r>
      <w:r>
        <w:rPr>
          <w:spacing w:val="-4"/>
        </w:rPr>
        <w:t xml:space="preserve"> </w:t>
      </w:r>
      <w:r>
        <w:t>is</w:t>
      </w:r>
      <w:r>
        <w:rPr>
          <w:spacing w:val="-2"/>
        </w:rPr>
        <w:t xml:space="preserve"> </w:t>
      </w:r>
      <w:r>
        <w:t>responsible</w:t>
      </w:r>
      <w:r>
        <w:rPr>
          <w:spacing w:val="-3"/>
        </w:rPr>
        <w:t xml:space="preserve"> </w:t>
      </w:r>
      <w:r>
        <w:t>for the design of a particular DSS and ensuring that design commitments contained in the safety analysis report (SAR) are met during the fabrication of the DSS.</w:t>
      </w:r>
      <w:r>
        <w:rPr>
          <w:spacing w:val="40"/>
        </w:rPr>
        <w:t xml:space="preserve"> </w:t>
      </w:r>
      <w:r>
        <w:t>For a general license ISFSI, the vendor is also typically the CoC holder for the DSS.</w:t>
      </w:r>
      <w:r>
        <w:rPr>
          <w:spacing w:val="40"/>
        </w:rPr>
        <w:t xml:space="preserve"> </w:t>
      </w:r>
      <w:r>
        <w:t>For a specific license ISFSI, there is no CoC, and the SAR contains the relevant information on the design</w:t>
      </w:r>
      <w:r>
        <w:rPr>
          <w:spacing w:val="-2"/>
        </w:rPr>
        <w:t xml:space="preserve"> </w:t>
      </w:r>
      <w:r>
        <w:t>and</w:t>
      </w:r>
      <w:r>
        <w:rPr>
          <w:spacing w:val="-2"/>
        </w:rPr>
        <w:t xml:space="preserve"> </w:t>
      </w:r>
      <w:r>
        <w:t>fabrication</w:t>
      </w:r>
      <w:r>
        <w:rPr>
          <w:spacing w:val="-4"/>
        </w:rPr>
        <w:t xml:space="preserve"> </w:t>
      </w:r>
      <w:r>
        <w:t>of</w:t>
      </w:r>
      <w:r>
        <w:rPr>
          <w:spacing w:val="-3"/>
        </w:rPr>
        <w:t xml:space="preserve"> </w:t>
      </w:r>
      <w:r>
        <w:t>the</w:t>
      </w:r>
      <w:r>
        <w:rPr>
          <w:spacing w:val="-4"/>
        </w:rPr>
        <w:t xml:space="preserve"> </w:t>
      </w:r>
      <w:r>
        <w:t>DSS.</w:t>
      </w:r>
      <w:r>
        <w:rPr>
          <w:spacing w:val="40"/>
        </w:rPr>
        <w:t xml:space="preserve"> </w:t>
      </w:r>
      <w:r>
        <w:t>Regardless</w:t>
      </w:r>
      <w:r>
        <w:rPr>
          <w:spacing w:val="-4"/>
        </w:rPr>
        <w:t xml:space="preserve"> </w:t>
      </w:r>
      <w:r>
        <w:t>of</w:t>
      </w:r>
      <w:r>
        <w:rPr>
          <w:spacing w:val="-3"/>
        </w:rPr>
        <w:t xml:space="preserve"> </w:t>
      </w:r>
      <w:r>
        <w:t>the</w:t>
      </w:r>
      <w:r>
        <w:rPr>
          <w:spacing w:val="-4"/>
        </w:rPr>
        <w:t xml:space="preserve"> </w:t>
      </w:r>
      <w:r>
        <w:t>type</w:t>
      </w:r>
      <w:r>
        <w:rPr>
          <w:spacing w:val="-4"/>
        </w:rPr>
        <w:t xml:space="preserve"> </w:t>
      </w:r>
      <w:r>
        <w:t>of</w:t>
      </w:r>
      <w:r>
        <w:rPr>
          <w:spacing w:val="-3"/>
        </w:rPr>
        <w:t xml:space="preserve"> </w:t>
      </w:r>
      <w:r>
        <w:t>license,</w:t>
      </w:r>
      <w:r>
        <w:rPr>
          <w:spacing w:val="-3"/>
        </w:rPr>
        <w:t xml:space="preserve"> </w:t>
      </w:r>
      <w:r>
        <w:t>the</w:t>
      </w:r>
      <w:r>
        <w:rPr>
          <w:spacing w:val="-4"/>
        </w:rPr>
        <w:t xml:space="preserve"> </w:t>
      </w:r>
      <w:r>
        <w:t>vendor</w:t>
      </w:r>
      <w:r>
        <w:rPr>
          <w:spacing w:val="-1"/>
        </w:rPr>
        <w:t xml:space="preserve"> </w:t>
      </w:r>
      <w:r>
        <w:t>is</w:t>
      </w:r>
      <w:r>
        <w:rPr>
          <w:spacing w:val="-1"/>
        </w:rPr>
        <w:t xml:space="preserve"> </w:t>
      </w:r>
      <w:r>
        <w:t>also responsible for ensuring that the DSS is designed and fabricated in accordance with applicable requirements.</w:t>
      </w:r>
    </w:p>
    <w:p w14:paraId="3F8468AD" w14:textId="77777777" w:rsidR="00536A46" w:rsidRDefault="00536A46" w:rsidP="00803D09">
      <w:pPr>
        <w:pStyle w:val="BodyText"/>
        <w:numPr>
          <w:ilvl w:val="0"/>
          <w:numId w:val="27"/>
        </w:numPr>
      </w:pPr>
      <w:r>
        <w:rPr>
          <w:u w:val="single"/>
        </w:rPr>
        <w:t>CoC Holder</w:t>
      </w:r>
      <w:r>
        <w:t>.</w:t>
      </w:r>
      <w:r>
        <w:rPr>
          <w:spacing w:val="40"/>
        </w:rPr>
        <w:t xml:space="preserve"> </w:t>
      </w:r>
      <w:r>
        <w:t>A vendor that has obtained NRC approval for a specific DSS under 10 CFR</w:t>
      </w:r>
      <w:r>
        <w:rPr>
          <w:spacing w:val="-3"/>
        </w:rPr>
        <w:t xml:space="preserve"> </w:t>
      </w:r>
      <w:r>
        <w:t>Part</w:t>
      </w:r>
      <w:r>
        <w:rPr>
          <w:spacing w:val="-2"/>
        </w:rPr>
        <w:t xml:space="preserve"> </w:t>
      </w:r>
      <w:r>
        <w:t>72,</w:t>
      </w:r>
      <w:r>
        <w:rPr>
          <w:spacing w:val="-3"/>
        </w:rPr>
        <w:t xml:space="preserve"> </w:t>
      </w:r>
      <w:r>
        <w:t>Subpart L.</w:t>
      </w:r>
      <w:r>
        <w:rPr>
          <w:spacing w:val="40"/>
        </w:rPr>
        <w:t xml:space="preserve"> </w:t>
      </w:r>
      <w:r>
        <w:t>The</w:t>
      </w:r>
      <w:r>
        <w:rPr>
          <w:spacing w:val="-2"/>
        </w:rPr>
        <w:t xml:space="preserve"> </w:t>
      </w:r>
      <w:r>
        <w:t>issuance</w:t>
      </w:r>
      <w:r>
        <w:rPr>
          <w:spacing w:val="-4"/>
        </w:rPr>
        <w:t xml:space="preserve"> </w:t>
      </w:r>
      <w:r>
        <w:t>of</w:t>
      </w:r>
      <w:r>
        <w:rPr>
          <w:spacing w:val="-3"/>
        </w:rPr>
        <w:t xml:space="preserve"> </w:t>
      </w:r>
      <w:r>
        <w:t>a</w:t>
      </w:r>
      <w:r>
        <w:rPr>
          <w:spacing w:val="-2"/>
        </w:rPr>
        <w:t xml:space="preserve"> </w:t>
      </w:r>
      <w:r>
        <w:t>CoC</w:t>
      </w:r>
      <w:r>
        <w:rPr>
          <w:spacing w:val="-5"/>
        </w:rPr>
        <w:t xml:space="preserve"> </w:t>
      </w:r>
      <w:r>
        <w:t>to</w:t>
      </w:r>
      <w:r>
        <w:rPr>
          <w:spacing w:val="-2"/>
        </w:rPr>
        <w:t xml:space="preserve"> </w:t>
      </w:r>
      <w:r>
        <w:t>the</w:t>
      </w:r>
      <w:r>
        <w:rPr>
          <w:spacing w:val="-4"/>
        </w:rPr>
        <w:t xml:space="preserve"> </w:t>
      </w:r>
      <w:r>
        <w:t>vendor</w:t>
      </w:r>
      <w:r>
        <w:rPr>
          <w:spacing w:val="-3"/>
        </w:rPr>
        <w:t xml:space="preserve"> </w:t>
      </w:r>
      <w:r>
        <w:t>authorizes</w:t>
      </w:r>
      <w:r>
        <w:rPr>
          <w:spacing w:val="-4"/>
        </w:rPr>
        <w:t xml:space="preserve"> </w:t>
      </w:r>
      <w:r>
        <w:t>the</w:t>
      </w:r>
      <w:r>
        <w:rPr>
          <w:spacing w:val="-2"/>
        </w:rPr>
        <w:t xml:space="preserve"> </w:t>
      </w:r>
      <w:r>
        <w:t>use</w:t>
      </w:r>
      <w:r>
        <w:rPr>
          <w:spacing w:val="-2"/>
        </w:rPr>
        <w:t xml:space="preserve"> </w:t>
      </w:r>
      <w:r>
        <w:t>of</w:t>
      </w:r>
      <w:r>
        <w:rPr>
          <w:spacing w:val="-3"/>
        </w:rPr>
        <w:t xml:space="preserve"> </w:t>
      </w:r>
      <w:r>
        <w:t>the DSS in an ISFSI under the general license.</w:t>
      </w:r>
    </w:p>
    <w:p w14:paraId="55B08E63" w14:textId="77777777" w:rsidR="00536A46" w:rsidRDefault="00536A46" w:rsidP="00803D09">
      <w:pPr>
        <w:pStyle w:val="BodyText"/>
        <w:numPr>
          <w:ilvl w:val="0"/>
          <w:numId w:val="27"/>
        </w:numPr>
      </w:pPr>
      <w:r>
        <w:rPr>
          <w:u w:val="single"/>
        </w:rPr>
        <w:t>Fabricator</w:t>
      </w:r>
      <w:r>
        <w:t>.</w:t>
      </w:r>
      <w:r>
        <w:rPr>
          <w:spacing w:val="40"/>
        </w:rPr>
        <w:t xml:space="preserve"> </w:t>
      </w:r>
      <w:r>
        <w:t>An organization that is physically building the DSS components and receives design oversight from either the vendor, licensee, or both.</w:t>
      </w:r>
      <w:r>
        <w:rPr>
          <w:spacing w:val="40"/>
        </w:rPr>
        <w:t xml:space="preserve"> </w:t>
      </w:r>
      <w:r>
        <w:t>The fabricator is responsible</w:t>
      </w:r>
      <w:r>
        <w:rPr>
          <w:spacing w:val="-3"/>
        </w:rPr>
        <w:t xml:space="preserve"> </w:t>
      </w:r>
      <w:r>
        <w:t>for</w:t>
      </w:r>
      <w:r>
        <w:rPr>
          <w:spacing w:val="-4"/>
        </w:rPr>
        <w:t xml:space="preserve"> </w:t>
      </w:r>
      <w:r>
        <w:t>manufacturing</w:t>
      </w:r>
      <w:r>
        <w:rPr>
          <w:spacing w:val="-3"/>
        </w:rPr>
        <w:t xml:space="preserve"> </w:t>
      </w:r>
      <w:r>
        <w:t>the</w:t>
      </w:r>
      <w:r>
        <w:rPr>
          <w:spacing w:val="-5"/>
        </w:rPr>
        <w:t xml:space="preserve"> </w:t>
      </w:r>
      <w:r>
        <w:t>DSS</w:t>
      </w:r>
      <w:r>
        <w:rPr>
          <w:spacing w:val="-3"/>
        </w:rPr>
        <w:t xml:space="preserve"> </w:t>
      </w:r>
      <w:r>
        <w:t>in</w:t>
      </w:r>
      <w:r>
        <w:rPr>
          <w:spacing w:val="-3"/>
        </w:rPr>
        <w:t xml:space="preserve"> </w:t>
      </w:r>
      <w:r>
        <w:t>accordance</w:t>
      </w:r>
      <w:r>
        <w:rPr>
          <w:spacing w:val="-3"/>
        </w:rPr>
        <w:t xml:space="preserve"> </w:t>
      </w:r>
      <w:r>
        <w:t>with</w:t>
      </w:r>
      <w:r>
        <w:rPr>
          <w:spacing w:val="-5"/>
        </w:rPr>
        <w:t xml:space="preserve"> </w:t>
      </w:r>
      <w:r>
        <w:t>the</w:t>
      </w:r>
      <w:r>
        <w:rPr>
          <w:spacing w:val="-3"/>
        </w:rPr>
        <w:t xml:space="preserve"> </w:t>
      </w:r>
      <w:r>
        <w:t>vendor’s</w:t>
      </w:r>
      <w:r>
        <w:rPr>
          <w:spacing w:val="-5"/>
        </w:rPr>
        <w:t xml:space="preserve"> </w:t>
      </w:r>
      <w:r>
        <w:t>requirements and drawings.</w:t>
      </w:r>
    </w:p>
    <w:p w14:paraId="71534820" w14:textId="77777777" w:rsidR="00536A46" w:rsidRPr="00361AE8" w:rsidRDefault="00536A46" w:rsidP="00536A46">
      <w:pPr>
        <w:pStyle w:val="BodyText"/>
        <w:rPr>
          <w:spacing w:val="40"/>
        </w:rPr>
      </w:pPr>
      <w:r>
        <w:rPr>
          <w:u w:val="single"/>
        </w:rPr>
        <w:t>Away-From-Reactor (AFR)</w:t>
      </w:r>
      <w:r>
        <w:t>.</w:t>
      </w:r>
      <w:r>
        <w:rPr>
          <w:spacing w:val="40"/>
        </w:rPr>
        <w:t xml:space="preserve"> </w:t>
      </w:r>
      <w:r>
        <w:t>An AFR is a 1) specifically licensed ISFSI whose associated support programs are not conducted under a 10 CFR Part 50 license, or 2) any generally licensed ISFSI where decommissioning and final survey activities related to reactor operations</w:t>
      </w:r>
      <w:r>
        <w:rPr>
          <w:spacing w:val="-2"/>
        </w:rPr>
        <w:t xml:space="preserve"> </w:t>
      </w:r>
      <w:r>
        <w:t>are</w:t>
      </w:r>
      <w:r>
        <w:rPr>
          <w:spacing w:val="-5"/>
        </w:rPr>
        <w:t xml:space="preserve"> </w:t>
      </w:r>
      <w:r>
        <w:t>completed</w:t>
      </w:r>
      <w:r>
        <w:rPr>
          <w:spacing w:val="-3"/>
        </w:rPr>
        <w:t xml:space="preserve"> </w:t>
      </w:r>
      <w:r>
        <w:t>and</w:t>
      </w:r>
      <w:r>
        <w:rPr>
          <w:spacing w:val="-5"/>
        </w:rPr>
        <w:t xml:space="preserve"> </w:t>
      </w:r>
      <w:r>
        <w:t>the</w:t>
      </w:r>
      <w:r>
        <w:rPr>
          <w:spacing w:val="-3"/>
        </w:rPr>
        <w:t xml:space="preserve"> </w:t>
      </w:r>
      <w:r>
        <w:t>only</w:t>
      </w:r>
      <w:r>
        <w:rPr>
          <w:spacing w:val="-5"/>
        </w:rPr>
        <w:t xml:space="preserve"> </w:t>
      </w:r>
      <w:r>
        <w:t>remaining</w:t>
      </w:r>
      <w:r>
        <w:rPr>
          <w:spacing w:val="-3"/>
        </w:rPr>
        <w:t xml:space="preserve"> </w:t>
      </w:r>
      <w:r>
        <w:t>operation</w:t>
      </w:r>
      <w:r>
        <w:rPr>
          <w:spacing w:val="-3"/>
        </w:rPr>
        <w:t xml:space="preserve"> </w:t>
      </w:r>
      <w:r>
        <w:t>conducted</w:t>
      </w:r>
      <w:r>
        <w:rPr>
          <w:spacing w:val="-3"/>
        </w:rPr>
        <w:t xml:space="preserve"> </w:t>
      </w:r>
      <w:r>
        <w:t>under</w:t>
      </w:r>
      <w:r>
        <w:rPr>
          <w:spacing w:val="-4"/>
        </w:rPr>
        <w:t xml:space="preserve"> </w:t>
      </w:r>
      <w:r>
        <w:t>the</w:t>
      </w:r>
      <w:r>
        <w:rPr>
          <w:spacing w:val="-3"/>
        </w:rPr>
        <w:t xml:space="preserve"> </w:t>
      </w:r>
      <w:r>
        <w:t>10</w:t>
      </w:r>
      <w:r>
        <w:rPr>
          <w:spacing w:val="-5"/>
        </w:rPr>
        <w:t xml:space="preserve"> </w:t>
      </w:r>
      <w:r>
        <w:t>CFR</w:t>
      </w:r>
      <w:r>
        <w:rPr>
          <w:spacing w:val="-4"/>
        </w:rPr>
        <w:t xml:space="preserve"> </w:t>
      </w:r>
      <w:r>
        <w:t>Part 50 license is the operation of the general licensed ISFSI.</w:t>
      </w:r>
    </w:p>
    <w:p w14:paraId="2302DD80" w14:textId="77777777" w:rsidR="00536A46" w:rsidRPr="00361AE8" w:rsidRDefault="00536A46" w:rsidP="00536A46">
      <w:pPr>
        <w:pStyle w:val="BodyText"/>
        <w:rPr>
          <w:spacing w:val="40"/>
        </w:rPr>
      </w:pPr>
      <w:ins w:id="11" w:author="Author">
        <w:r>
          <w:rPr>
            <w:u w:val="single"/>
          </w:rPr>
          <w:t>Integrated Inspection Plan</w:t>
        </w:r>
      </w:ins>
      <w:r>
        <w:rPr>
          <w:u w:val="single"/>
        </w:rPr>
        <w:t xml:space="preserve"> (IIP)</w:t>
      </w:r>
      <w:r>
        <w:t>.</w:t>
      </w:r>
      <w:r>
        <w:rPr>
          <w:spacing w:val="40"/>
        </w:rPr>
        <w:t xml:space="preserve"> </w:t>
      </w:r>
      <w:r>
        <w:t>An integrated inspection plan (IIP) is a document developed and approved by a regional branch chief for each new ISFSI site and for any site switching dry cask storage systems (see Section 05.06).</w:t>
      </w:r>
      <w:r>
        <w:rPr>
          <w:spacing w:val="40"/>
        </w:rPr>
        <w:t xml:space="preserve"> </w:t>
      </w:r>
      <w:r>
        <w:t>The IIP provides supplemental guidance for planning and scheduling the numerous inspections</w:t>
      </w:r>
      <w:r>
        <w:rPr>
          <w:spacing w:val="-2"/>
        </w:rPr>
        <w:t xml:space="preserve"> </w:t>
      </w:r>
      <w:r>
        <w:t>and any</w:t>
      </w:r>
      <w:r>
        <w:rPr>
          <w:spacing w:val="-2"/>
        </w:rPr>
        <w:t xml:space="preserve"> </w:t>
      </w:r>
      <w:r>
        <w:t>technical</w:t>
      </w:r>
      <w:r>
        <w:rPr>
          <w:spacing w:val="-1"/>
        </w:rPr>
        <w:t xml:space="preserve"> </w:t>
      </w:r>
      <w:r>
        <w:t>reviews that</w:t>
      </w:r>
      <w:r>
        <w:rPr>
          <w:spacing w:val="-1"/>
        </w:rPr>
        <w:t xml:space="preserve"> </w:t>
      </w:r>
      <w:r>
        <w:t>are</w:t>
      </w:r>
      <w:r>
        <w:rPr>
          <w:spacing w:val="-2"/>
        </w:rPr>
        <w:t xml:space="preserve"> </w:t>
      </w:r>
      <w:r>
        <w:t>required before initial loading</w:t>
      </w:r>
      <w:r>
        <w:rPr>
          <w:spacing w:val="-2"/>
        </w:rPr>
        <w:t xml:space="preserve"> </w:t>
      </w:r>
      <w:r>
        <w:t>of</w:t>
      </w:r>
      <w:r>
        <w:rPr>
          <w:spacing w:val="-1"/>
        </w:rPr>
        <w:t xml:space="preserve"> </w:t>
      </w:r>
      <w:r>
        <w:t>spent</w:t>
      </w:r>
      <w:r>
        <w:rPr>
          <w:spacing w:val="-3"/>
        </w:rPr>
        <w:t xml:space="preserve"> </w:t>
      </w:r>
      <w:r>
        <w:t>fuel</w:t>
      </w:r>
      <w:r>
        <w:rPr>
          <w:spacing w:val="-2"/>
        </w:rPr>
        <w:t xml:space="preserve"> </w:t>
      </w:r>
      <w:r>
        <w:t>into</w:t>
      </w:r>
      <w:r>
        <w:rPr>
          <w:spacing w:val="-6"/>
        </w:rPr>
        <w:t xml:space="preserve"> </w:t>
      </w:r>
      <w:r>
        <w:t>the</w:t>
      </w:r>
      <w:r>
        <w:rPr>
          <w:spacing w:val="-4"/>
        </w:rPr>
        <w:t xml:space="preserve"> </w:t>
      </w:r>
      <w:r>
        <w:t>ISFSI.</w:t>
      </w:r>
      <w:r>
        <w:rPr>
          <w:spacing w:val="40"/>
        </w:rPr>
        <w:t xml:space="preserve"> </w:t>
      </w:r>
      <w:r>
        <w:t>The</w:t>
      </w:r>
      <w:r>
        <w:rPr>
          <w:spacing w:val="-6"/>
        </w:rPr>
        <w:t xml:space="preserve"> </w:t>
      </w:r>
      <w:r>
        <w:t>IIP</w:t>
      </w:r>
      <w:r>
        <w:rPr>
          <w:spacing w:val="-2"/>
        </w:rPr>
        <w:t xml:space="preserve"> </w:t>
      </w:r>
      <w:r>
        <w:t>is</w:t>
      </w:r>
      <w:r>
        <w:rPr>
          <w:spacing w:val="-4"/>
        </w:rPr>
        <w:t xml:space="preserve"> </w:t>
      </w:r>
      <w:r>
        <w:t>intended</w:t>
      </w:r>
      <w:r>
        <w:rPr>
          <w:spacing w:val="-2"/>
        </w:rPr>
        <w:t xml:space="preserve"> </w:t>
      </w:r>
      <w:r>
        <w:t>to</w:t>
      </w:r>
      <w:r>
        <w:rPr>
          <w:spacing w:val="-4"/>
        </w:rPr>
        <w:t xml:space="preserve"> </w:t>
      </w:r>
      <w:r>
        <w:t>ensure</w:t>
      </w:r>
      <w:r>
        <w:rPr>
          <w:spacing w:val="-4"/>
        </w:rPr>
        <w:t xml:space="preserve"> </w:t>
      </w:r>
      <w:r>
        <w:t>that</w:t>
      </w:r>
      <w:r>
        <w:rPr>
          <w:spacing w:val="-3"/>
        </w:rPr>
        <w:t xml:space="preserve"> </w:t>
      </w:r>
      <w:r>
        <w:t>adequate</w:t>
      </w:r>
      <w:r>
        <w:rPr>
          <w:spacing w:val="-4"/>
        </w:rPr>
        <w:t xml:space="preserve"> </w:t>
      </w:r>
      <w:r>
        <w:t>resources</w:t>
      </w:r>
      <w:r>
        <w:rPr>
          <w:spacing w:val="-1"/>
        </w:rPr>
        <w:t xml:space="preserve"> </w:t>
      </w:r>
      <w:r>
        <w:t>are applied to perform the necessary inspections before initial loading of spent fuel into the ISFSI.</w:t>
      </w:r>
    </w:p>
    <w:p w14:paraId="3FF8444D" w14:textId="77777777" w:rsidR="00536A46" w:rsidRDefault="00536A46" w:rsidP="00536A46">
      <w:pPr>
        <w:pStyle w:val="BodyText"/>
      </w:pPr>
      <w:r w:rsidRPr="00F17B68">
        <w:t>Inspection</w:t>
      </w:r>
      <w:r w:rsidRPr="00F17B68">
        <w:rPr>
          <w:spacing w:val="-10"/>
        </w:rPr>
        <w:t xml:space="preserve"> </w:t>
      </w:r>
      <w:r w:rsidRPr="00F17B68">
        <w:t>Frequencies</w:t>
      </w:r>
    </w:p>
    <w:p w14:paraId="32611EC8" w14:textId="77777777" w:rsidR="00536A46" w:rsidRDefault="00536A46" w:rsidP="00536A46">
      <w:pPr>
        <w:pStyle w:val="BodyText"/>
        <w:numPr>
          <w:ilvl w:val="0"/>
          <w:numId w:val="12"/>
        </w:numPr>
      </w:pPr>
      <w:r>
        <w:rPr>
          <w:u w:val="single"/>
        </w:rPr>
        <w:t>When</w:t>
      </w:r>
      <w:r>
        <w:rPr>
          <w:spacing w:val="-3"/>
          <w:u w:val="single"/>
        </w:rPr>
        <w:t xml:space="preserve"> </w:t>
      </w:r>
      <w:proofErr w:type="gramStart"/>
      <w:r>
        <w:rPr>
          <w:u w:val="single"/>
        </w:rPr>
        <w:t>Required</w:t>
      </w:r>
      <w:proofErr w:type="gramEnd"/>
      <w:r>
        <w:t>.</w:t>
      </w:r>
      <w:r>
        <w:rPr>
          <w:spacing w:val="40"/>
        </w:rPr>
        <w:t xml:space="preserve"> </w:t>
      </w:r>
      <w:r>
        <w:t>The</w:t>
      </w:r>
      <w:r>
        <w:rPr>
          <w:spacing w:val="-3"/>
        </w:rPr>
        <w:t xml:space="preserve"> </w:t>
      </w:r>
      <w:r>
        <w:t>inspection</w:t>
      </w:r>
      <w:r>
        <w:rPr>
          <w:spacing w:val="-3"/>
        </w:rPr>
        <w:t xml:space="preserve"> </w:t>
      </w:r>
      <w:r>
        <w:t>effort</w:t>
      </w:r>
      <w:r>
        <w:rPr>
          <w:spacing w:val="-4"/>
        </w:rPr>
        <w:t xml:space="preserve"> </w:t>
      </w:r>
      <w:r>
        <w:t>should</w:t>
      </w:r>
      <w:r>
        <w:rPr>
          <w:spacing w:val="-3"/>
        </w:rPr>
        <w:t xml:space="preserve"> </w:t>
      </w:r>
      <w:r>
        <w:t>be</w:t>
      </w:r>
      <w:r>
        <w:rPr>
          <w:spacing w:val="-5"/>
        </w:rPr>
        <w:t xml:space="preserve"> </w:t>
      </w:r>
      <w:r>
        <w:t>performed</w:t>
      </w:r>
      <w:r>
        <w:rPr>
          <w:spacing w:val="-5"/>
        </w:rPr>
        <w:t xml:space="preserve"> </w:t>
      </w:r>
      <w:r>
        <w:t>when</w:t>
      </w:r>
      <w:r>
        <w:rPr>
          <w:spacing w:val="-5"/>
        </w:rPr>
        <w:t xml:space="preserve"> </w:t>
      </w:r>
      <w:r>
        <w:t>the</w:t>
      </w:r>
      <w:r>
        <w:rPr>
          <w:spacing w:val="-3"/>
        </w:rPr>
        <w:t xml:space="preserve"> </w:t>
      </w:r>
      <w:r>
        <w:t>activity</w:t>
      </w:r>
      <w:r>
        <w:rPr>
          <w:spacing w:val="-2"/>
        </w:rPr>
        <w:t xml:space="preserve"> </w:t>
      </w:r>
      <w:r>
        <w:t>or</w:t>
      </w:r>
      <w:r>
        <w:rPr>
          <w:spacing w:val="-2"/>
        </w:rPr>
        <w:t xml:space="preserve"> </w:t>
      </w:r>
      <w:r>
        <w:t>event occurs at the facility as specified in Appendix A or B.</w:t>
      </w:r>
    </w:p>
    <w:p w14:paraId="52E6AC35" w14:textId="77777777" w:rsidR="00536A46" w:rsidRDefault="00536A46" w:rsidP="00536A46">
      <w:pPr>
        <w:pStyle w:val="BodyText"/>
        <w:numPr>
          <w:ilvl w:val="0"/>
          <w:numId w:val="12"/>
        </w:numPr>
      </w:pPr>
      <w:r>
        <w:rPr>
          <w:u w:val="single"/>
        </w:rPr>
        <w:t>Quarterly</w:t>
      </w:r>
      <w:r>
        <w:t>.</w:t>
      </w:r>
      <w:r>
        <w:rPr>
          <w:spacing w:val="51"/>
        </w:rPr>
        <w:t xml:space="preserve"> </w:t>
      </w:r>
      <w:r>
        <w:t>The</w:t>
      </w:r>
      <w:r>
        <w:rPr>
          <w:spacing w:val="-4"/>
        </w:rPr>
        <w:t xml:space="preserve"> </w:t>
      </w:r>
      <w:r>
        <w:t>inspection</w:t>
      </w:r>
      <w:r>
        <w:rPr>
          <w:spacing w:val="-5"/>
        </w:rPr>
        <w:t xml:space="preserve"> </w:t>
      </w:r>
      <w:r>
        <w:t>effort</w:t>
      </w:r>
      <w:r>
        <w:rPr>
          <w:spacing w:val="-3"/>
        </w:rPr>
        <w:t xml:space="preserve"> </w:t>
      </w:r>
      <w:r>
        <w:t>will</w:t>
      </w:r>
      <w:r>
        <w:rPr>
          <w:spacing w:val="-4"/>
        </w:rPr>
        <w:t xml:space="preserve"> </w:t>
      </w:r>
      <w:r>
        <w:t>be</w:t>
      </w:r>
      <w:r>
        <w:rPr>
          <w:spacing w:val="-5"/>
        </w:rPr>
        <w:t xml:space="preserve"> </w:t>
      </w:r>
      <w:r>
        <w:t>performed</w:t>
      </w:r>
      <w:r>
        <w:rPr>
          <w:spacing w:val="-5"/>
        </w:rPr>
        <w:t xml:space="preserve"> </w:t>
      </w:r>
      <w:r>
        <w:t>once</w:t>
      </w:r>
      <w:r>
        <w:rPr>
          <w:spacing w:val="-4"/>
        </w:rPr>
        <w:t xml:space="preserve"> </w:t>
      </w:r>
      <w:r>
        <w:t>each</w:t>
      </w:r>
      <w:r>
        <w:rPr>
          <w:spacing w:val="-7"/>
        </w:rPr>
        <w:t xml:space="preserve"> </w:t>
      </w:r>
      <w:r>
        <w:t>calendar</w:t>
      </w:r>
      <w:r>
        <w:rPr>
          <w:spacing w:val="-5"/>
        </w:rPr>
        <w:t xml:space="preserve"> </w:t>
      </w:r>
      <w:r>
        <w:rPr>
          <w:spacing w:val="-2"/>
        </w:rPr>
        <w:t>quarter.</w:t>
      </w:r>
    </w:p>
    <w:p w14:paraId="76694704" w14:textId="79A2BDAF" w:rsidR="00536A46" w:rsidRDefault="00536A46" w:rsidP="00536A46">
      <w:pPr>
        <w:pStyle w:val="BodyText"/>
        <w:numPr>
          <w:ilvl w:val="0"/>
          <w:numId w:val="12"/>
        </w:numPr>
      </w:pPr>
      <w:r>
        <w:rPr>
          <w:u w:val="single"/>
        </w:rPr>
        <w:t>Triennial</w:t>
      </w:r>
      <w:r>
        <w:t>.</w:t>
      </w:r>
      <w:r>
        <w:rPr>
          <w:spacing w:val="40"/>
        </w:rPr>
        <w:t xml:space="preserve"> </w:t>
      </w:r>
      <w:r>
        <w:t>The inspection will be performed at least once during Reactor Oversight Process</w:t>
      </w:r>
      <w:r>
        <w:rPr>
          <w:spacing w:val="-5"/>
        </w:rPr>
        <w:t xml:space="preserve"> </w:t>
      </w:r>
      <w:r>
        <w:t>(ROP)</w:t>
      </w:r>
      <w:r>
        <w:rPr>
          <w:spacing w:val="-2"/>
        </w:rPr>
        <w:t xml:space="preserve"> </w:t>
      </w:r>
      <w:r>
        <w:t>cycles</w:t>
      </w:r>
      <w:r>
        <w:rPr>
          <w:spacing w:val="-1"/>
        </w:rPr>
        <w:t xml:space="preserve"> </w:t>
      </w:r>
      <w:r>
        <w:t>1-3,</w:t>
      </w:r>
      <w:r>
        <w:rPr>
          <w:spacing w:val="-2"/>
        </w:rPr>
        <w:t xml:space="preserve"> </w:t>
      </w:r>
      <w:r>
        <w:t>ROP</w:t>
      </w:r>
      <w:r>
        <w:rPr>
          <w:spacing w:val="-3"/>
        </w:rPr>
        <w:t xml:space="preserve"> </w:t>
      </w:r>
      <w:r>
        <w:t>cycles</w:t>
      </w:r>
      <w:r>
        <w:rPr>
          <w:spacing w:val="-5"/>
        </w:rPr>
        <w:t xml:space="preserve"> </w:t>
      </w:r>
      <w:r>
        <w:t>4-6,</w:t>
      </w:r>
      <w:r>
        <w:rPr>
          <w:spacing w:val="-1"/>
        </w:rPr>
        <w:t xml:space="preserve"> </w:t>
      </w:r>
      <w:r>
        <w:t>ROP</w:t>
      </w:r>
      <w:r>
        <w:rPr>
          <w:spacing w:val="-5"/>
        </w:rPr>
        <w:t xml:space="preserve"> </w:t>
      </w:r>
      <w:r>
        <w:t>cycles</w:t>
      </w:r>
      <w:r>
        <w:rPr>
          <w:spacing w:val="-3"/>
        </w:rPr>
        <w:t xml:space="preserve"> </w:t>
      </w:r>
      <w:r>
        <w:t>7-9,</w:t>
      </w:r>
      <w:r>
        <w:rPr>
          <w:spacing w:val="-1"/>
        </w:rPr>
        <w:t xml:space="preserve"> </w:t>
      </w:r>
      <w:r>
        <w:t>etc.</w:t>
      </w:r>
      <w:r>
        <w:rPr>
          <w:spacing w:val="40"/>
        </w:rPr>
        <w:t xml:space="preserve"> </w:t>
      </w:r>
      <w:r>
        <w:t>It is</w:t>
      </w:r>
      <w:r>
        <w:rPr>
          <w:spacing w:val="-5"/>
        </w:rPr>
        <w:t xml:space="preserve"> </w:t>
      </w:r>
      <w:r>
        <w:t>intended</w:t>
      </w:r>
      <w:r>
        <w:rPr>
          <w:spacing w:val="-2"/>
        </w:rPr>
        <w:t xml:space="preserve"> </w:t>
      </w:r>
      <w:r>
        <w:t>for</w:t>
      </w:r>
      <w:r>
        <w:rPr>
          <w:spacing w:val="-4"/>
        </w:rPr>
        <w:t xml:space="preserve"> </w:t>
      </w:r>
      <w:r>
        <w:t>this to be based on a rolling 3-year cycle.</w:t>
      </w:r>
      <w:r>
        <w:rPr>
          <w:spacing w:val="40"/>
        </w:rPr>
        <w:t xml:space="preserve"> </w:t>
      </w:r>
      <w:r>
        <w:t xml:space="preserve">See </w:t>
      </w:r>
      <w:r w:rsidR="004F3441">
        <w:t>IMC</w:t>
      </w:r>
      <w:r>
        <w:t xml:space="preserve"> 2515 Attachment 1 for ROP cycles.</w:t>
      </w:r>
    </w:p>
    <w:p w14:paraId="3FD65585" w14:textId="77777777" w:rsidR="00536A46" w:rsidRDefault="00536A46" w:rsidP="00536A46">
      <w:pPr>
        <w:pStyle w:val="BodyText"/>
      </w:pPr>
      <w:r w:rsidRPr="00A43438">
        <w:rPr>
          <w:u w:val="single"/>
        </w:rPr>
        <w:t>Period of Extended Operation (PEO)</w:t>
      </w:r>
      <w:r>
        <w:t>.</w:t>
      </w:r>
      <w:r w:rsidRPr="00A43438">
        <w:rPr>
          <w:spacing w:val="40"/>
        </w:rPr>
        <w:t xml:space="preserve"> </w:t>
      </w:r>
      <w:r>
        <w:t>The period of extended operation is the period (e.g., 20 or 40 years) commencing immediately after the expiration of a licensee’s or CoC holder’s</w:t>
      </w:r>
      <w:r w:rsidRPr="00A43438">
        <w:rPr>
          <w:spacing w:val="-2"/>
        </w:rPr>
        <w:t xml:space="preserve"> </w:t>
      </w:r>
      <w:r>
        <w:t>initial</w:t>
      </w:r>
      <w:r w:rsidRPr="00A43438">
        <w:rPr>
          <w:spacing w:val="-4"/>
        </w:rPr>
        <w:t xml:space="preserve"> </w:t>
      </w:r>
      <w:r>
        <w:t>license</w:t>
      </w:r>
      <w:r w:rsidRPr="00A43438">
        <w:rPr>
          <w:spacing w:val="-2"/>
        </w:rPr>
        <w:t xml:space="preserve"> </w:t>
      </w:r>
      <w:r>
        <w:t>or</w:t>
      </w:r>
      <w:r w:rsidRPr="00A43438">
        <w:rPr>
          <w:spacing w:val="-4"/>
        </w:rPr>
        <w:t xml:space="preserve"> </w:t>
      </w:r>
      <w:r>
        <w:t>CoC,</w:t>
      </w:r>
      <w:r w:rsidRPr="00A43438">
        <w:rPr>
          <w:spacing w:val="-1"/>
        </w:rPr>
        <w:t xml:space="preserve"> </w:t>
      </w:r>
      <w:r>
        <w:t>respectively.</w:t>
      </w:r>
      <w:r w:rsidRPr="00A43438">
        <w:rPr>
          <w:spacing w:val="40"/>
        </w:rPr>
        <w:t xml:space="preserve"> </w:t>
      </w:r>
      <w:r>
        <w:t>Examples</w:t>
      </w:r>
      <w:r w:rsidRPr="00A43438">
        <w:rPr>
          <w:spacing w:val="-3"/>
        </w:rPr>
        <w:t xml:space="preserve"> </w:t>
      </w:r>
      <w:r>
        <w:t>of</w:t>
      </w:r>
      <w:r w:rsidRPr="00A43438">
        <w:rPr>
          <w:spacing w:val="-1"/>
        </w:rPr>
        <w:t xml:space="preserve"> </w:t>
      </w:r>
      <w:r>
        <w:t>determining</w:t>
      </w:r>
      <w:r w:rsidRPr="00A43438">
        <w:rPr>
          <w:spacing w:val="-3"/>
        </w:rPr>
        <w:t xml:space="preserve"> </w:t>
      </w:r>
      <w:r>
        <w:t>the</w:t>
      </w:r>
      <w:r w:rsidRPr="00A43438">
        <w:rPr>
          <w:spacing w:val="-5"/>
        </w:rPr>
        <w:t xml:space="preserve"> </w:t>
      </w:r>
      <w:r>
        <w:t>PEO are</w:t>
      </w:r>
      <w:r w:rsidRPr="00A43438">
        <w:rPr>
          <w:spacing w:val="-5"/>
        </w:rPr>
        <w:t xml:space="preserve"> </w:t>
      </w:r>
      <w:r>
        <w:t>provided</w:t>
      </w:r>
      <w:r w:rsidRPr="00A43438">
        <w:rPr>
          <w:spacing w:val="-2"/>
        </w:rPr>
        <w:t xml:space="preserve"> </w:t>
      </w:r>
      <w:r>
        <w:t xml:space="preserve">in 76 </w:t>
      </w:r>
      <w:r w:rsidRPr="000468B7">
        <w:rPr>
          <w:i/>
          <w:iCs/>
        </w:rPr>
        <w:t>Federal Register</w:t>
      </w:r>
      <w:r>
        <w:t xml:space="preserve"> 8890, February 16, 2011.</w:t>
      </w:r>
    </w:p>
    <w:p w14:paraId="1C9BACE8" w14:textId="7C983C97" w:rsidR="00536A46" w:rsidRPr="00817C35" w:rsidRDefault="00536A46" w:rsidP="00536A46">
      <w:pPr>
        <w:pStyle w:val="BodyText"/>
        <w:rPr>
          <w:spacing w:val="40"/>
        </w:rPr>
      </w:pPr>
      <w:bookmarkStart w:id="12" w:name="_Hlk142785578"/>
      <w:r w:rsidRPr="00817C35">
        <w:rPr>
          <w:u w:val="single"/>
        </w:rPr>
        <w:t>Deviation</w:t>
      </w:r>
      <w:r>
        <w:t xml:space="preserve"> Deviations are defined as not completing all inspection procedure requirements</w:t>
      </w:r>
      <w:r w:rsidRPr="00817C35">
        <w:rPr>
          <w:spacing w:val="-5"/>
        </w:rPr>
        <w:t xml:space="preserve"> </w:t>
      </w:r>
      <w:r>
        <w:t>as</w:t>
      </w:r>
      <w:r w:rsidRPr="00817C35">
        <w:rPr>
          <w:spacing w:val="-3"/>
        </w:rPr>
        <w:t xml:space="preserve"> </w:t>
      </w:r>
      <w:r>
        <w:t>defined</w:t>
      </w:r>
      <w:r w:rsidRPr="00817C35">
        <w:rPr>
          <w:spacing w:val="-5"/>
        </w:rPr>
        <w:t xml:space="preserve"> </w:t>
      </w:r>
      <w:r>
        <w:t>in</w:t>
      </w:r>
      <w:r w:rsidRPr="00817C35">
        <w:rPr>
          <w:spacing w:val="-3"/>
        </w:rPr>
        <w:t xml:space="preserve"> </w:t>
      </w:r>
      <w:r>
        <w:t>the</w:t>
      </w:r>
      <w:r w:rsidRPr="00817C35">
        <w:rPr>
          <w:spacing w:val="-3"/>
        </w:rPr>
        <w:t xml:space="preserve"> </w:t>
      </w:r>
      <w:r>
        <w:t>individual</w:t>
      </w:r>
      <w:r w:rsidRPr="00817C35">
        <w:rPr>
          <w:spacing w:val="-4"/>
        </w:rPr>
        <w:t xml:space="preserve"> </w:t>
      </w:r>
      <w:r>
        <w:t>inspection</w:t>
      </w:r>
      <w:r w:rsidRPr="00817C35">
        <w:rPr>
          <w:spacing w:val="-3"/>
        </w:rPr>
        <w:t xml:space="preserve"> </w:t>
      </w:r>
      <w:r>
        <w:t>procedure</w:t>
      </w:r>
      <w:r w:rsidRPr="00817C35">
        <w:rPr>
          <w:spacing w:val="-3"/>
        </w:rPr>
        <w:t xml:space="preserve"> </w:t>
      </w:r>
      <w:r>
        <w:t>or</w:t>
      </w:r>
      <w:r w:rsidRPr="00817C35">
        <w:rPr>
          <w:spacing w:val="-2"/>
        </w:rPr>
        <w:t xml:space="preserve"> </w:t>
      </w:r>
      <w:r>
        <w:t>not</w:t>
      </w:r>
      <w:r w:rsidRPr="00817C35">
        <w:rPr>
          <w:spacing w:val="-4"/>
        </w:rPr>
        <w:t xml:space="preserve"> </w:t>
      </w:r>
      <w:r>
        <w:t>completing</w:t>
      </w:r>
      <w:r w:rsidRPr="00817C35">
        <w:rPr>
          <w:spacing w:val="-3"/>
        </w:rPr>
        <w:t xml:space="preserve"> </w:t>
      </w:r>
      <w:r>
        <w:t>the</w:t>
      </w:r>
      <w:r w:rsidRPr="00817C35">
        <w:rPr>
          <w:spacing w:val="-5"/>
        </w:rPr>
        <w:t xml:space="preserve"> </w:t>
      </w:r>
      <w:r>
        <w:t>inspection procedure within the required frequency as defined in Appendix A or B of this IMC.</w:t>
      </w:r>
    </w:p>
    <w:p w14:paraId="1B44EEBD" w14:textId="77777777" w:rsidR="00536A46" w:rsidRPr="00FA0E3F" w:rsidRDefault="00536A46" w:rsidP="00536A46">
      <w:pPr>
        <w:pStyle w:val="BodyText"/>
      </w:pPr>
      <w:r w:rsidRPr="00C613E7">
        <w:rPr>
          <w:u w:val="single"/>
        </w:rPr>
        <w:t>Very Low Safety Significance Issue Resolution Process (VLSSIR</w:t>
      </w:r>
      <w:r w:rsidRPr="004F2104">
        <w:rPr>
          <w:rFonts w:eastAsia="Arial"/>
        </w:rPr>
        <w:t xml:space="preserve"> Process)</w:t>
      </w:r>
      <w:ins w:id="13" w:author="Author">
        <w:r>
          <w:t xml:space="preserve"> A process</w:t>
        </w:r>
      </w:ins>
      <w:r w:rsidRPr="00FA0E3F">
        <w:t xml:space="preserve"> used to discontinue inspection of an issue involving an unresolved licensing basis question in which (1) the resolution of the issue would require considerable staff effort; and</w:t>
      </w:r>
      <w:r>
        <w:t xml:space="preserve"> </w:t>
      </w:r>
      <w:ins w:id="14" w:author="Author">
        <w:r>
          <w:t>(2) the agency has chosen to not expend further effort to resolve the question because the issue would be no greater than green under the ROP or severity level (SL) IV under the traditional enforcement process if it were determined to be a violation.</w:t>
        </w:r>
      </w:ins>
    </w:p>
    <w:p w14:paraId="3E8793D0" w14:textId="77777777" w:rsidR="00536A46" w:rsidRPr="00F17B68" w:rsidRDefault="00536A46" w:rsidP="00536A46">
      <w:pPr>
        <w:pStyle w:val="Heading1"/>
        <w:tabs>
          <w:tab w:val="left" w:pos="1540"/>
        </w:tabs>
        <w:spacing w:before="72"/>
      </w:pPr>
      <w:bookmarkStart w:id="15" w:name="_TOC_250001"/>
      <w:bookmarkStart w:id="16" w:name="_Toc176429776"/>
      <w:bookmarkStart w:id="17" w:name="_Toc177021490"/>
      <w:bookmarkStart w:id="18" w:name="_Toc179891970"/>
      <w:bookmarkEnd w:id="12"/>
      <w:r>
        <w:rPr>
          <w:spacing w:val="-2"/>
        </w:rPr>
        <w:t>2690-</w:t>
      </w:r>
      <w:r>
        <w:rPr>
          <w:spacing w:val="-5"/>
        </w:rPr>
        <w:t>04</w:t>
      </w:r>
      <w:r>
        <w:tab/>
        <w:t>RESPONSIBILITIES</w:t>
      </w:r>
      <w:r>
        <w:rPr>
          <w:spacing w:val="-9"/>
        </w:rPr>
        <w:t xml:space="preserve"> </w:t>
      </w:r>
      <w:r>
        <w:t>AND</w:t>
      </w:r>
      <w:r>
        <w:rPr>
          <w:spacing w:val="-9"/>
        </w:rPr>
        <w:t xml:space="preserve"> </w:t>
      </w:r>
      <w:bookmarkEnd w:id="15"/>
      <w:r>
        <w:rPr>
          <w:spacing w:val="-2"/>
        </w:rPr>
        <w:t>AUTHORITIES</w:t>
      </w:r>
      <w:bookmarkEnd w:id="16"/>
      <w:bookmarkEnd w:id="17"/>
      <w:bookmarkEnd w:id="18"/>
    </w:p>
    <w:p w14:paraId="723E7384" w14:textId="77777777" w:rsidR="00536A46" w:rsidRPr="001E5F15" w:rsidRDefault="00536A46" w:rsidP="00536A46">
      <w:pPr>
        <w:pStyle w:val="BodyText"/>
        <w:rPr>
          <w:u w:val="single"/>
        </w:rPr>
      </w:pPr>
      <w:r w:rsidRPr="001E5F15">
        <w:rPr>
          <w:u w:val="single"/>
        </w:rPr>
        <w:t>Director,</w:t>
      </w:r>
      <w:r w:rsidRPr="001E5F15">
        <w:rPr>
          <w:spacing w:val="-4"/>
          <w:u w:val="single"/>
        </w:rPr>
        <w:t xml:space="preserve"> </w:t>
      </w:r>
      <w:r w:rsidRPr="001E5F15">
        <w:rPr>
          <w:u w:val="single"/>
        </w:rPr>
        <w:t>Division</w:t>
      </w:r>
      <w:r w:rsidRPr="001E5F15">
        <w:rPr>
          <w:spacing w:val="-6"/>
          <w:u w:val="single"/>
        </w:rPr>
        <w:t xml:space="preserve"> </w:t>
      </w:r>
      <w:r w:rsidRPr="001E5F15">
        <w:rPr>
          <w:u w:val="single"/>
        </w:rPr>
        <w:t>of</w:t>
      </w:r>
      <w:r w:rsidRPr="001E5F15">
        <w:rPr>
          <w:spacing w:val="-7"/>
          <w:u w:val="single"/>
        </w:rPr>
        <w:t xml:space="preserve"> </w:t>
      </w:r>
      <w:r w:rsidRPr="001E5F15">
        <w:rPr>
          <w:u w:val="single"/>
        </w:rPr>
        <w:t>Fuel</w:t>
      </w:r>
      <w:r w:rsidRPr="001E5F15">
        <w:rPr>
          <w:spacing w:val="-7"/>
          <w:u w:val="single"/>
        </w:rPr>
        <w:t xml:space="preserve"> </w:t>
      </w:r>
      <w:r w:rsidRPr="001E5F15">
        <w:rPr>
          <w:u w:val="single"/>
        </w:rPr>
        <w:t>Management</w:t>
      </w:r>
      <w:r w:rsidRPr="001E5F15">
        <w:rPr>
          <w:spacing w:val="-4"/>
          <w:u w:val="single"/>
        </w:rPr>
        <w:t xml:space="preserve"> </w:t>
      </w:r>
      <w:r w:rsidRPr="001E5F15">
        <w:rPr>
          <w:spacing w:val="-2"/>
          <w:u w:val="single"/>
        </w:rPr>
        <w:t>(DFM).</w:t>
      </w:r>
    </w:p>
    <w:p w14:paraId="60E290CD" w14:textId="77777777" w:rsidR="00536A46" w:rsidRPr="007A756C" w:rsidRDefault="00536A46" w:rsidP="00536A46">
      <w:pPr>
        <w:pStyle w:val="BodyText"/>
        <w:numPr>
          <w:ilvl w:val="0"/>
          <w:numId w:val="14"/>
        </w:numPr>
      </w:pPr>
      <w:r w:rsidRPr="007A756C">
        <w:t>Directs</w:t>
      </w:r>
      <w:r w:rsidRPr="007A756C">
        <w:rPr>
          <w:spacing w:val="-8"/>
        </w:rPr>
        <w:t xml:space="preserve"> </w:t>
      </w:r>
      <w:r w:rsidRPr="007A756C">
        <w:t>the</w:t>
      </w:r>
      <w:r w:rsidRPr="007A756C">
        <w:rPr>
          <w:spacing w:val="-4"/>
        </w:rPr>
        <w:t xml:space="preserve"> </w:t>
      </w:r>
      <w:r w:rsidRPr="007A756C">
        <w:t>activities</w:t>
      </w:r>
      <w:r w:rsidRPr="007A756C">
        <w:rPr>
          <w:spacing w:val="-2"/>
        </w:rPr>
        <w:t xml:space="preserve"> </w:t>
      </w:r>
      <w:r w:rsidRPr="007A756C">
        <w:t>of</w:t>
      </w:r>
      <w:r w:rsidRPr="007A756C">
        <w:rPr>
          <w:spacing w:val="-3"/>
        </w:rPr>
        <w:t xml:space="preserve"> </w:t>
      </w:r>
      <w:r w:rsidRPr="007A756C">
        <w:t>DFM</w:t>
      </w:r>
      <w:r w:rsidRPr="007A756C">
        <w:rPr>
          <w:spacing w:val="-3"/>
        </w:rPr>
        <w:t xml:space="preserve"> </w:t>
      </w:r>
      <w:r w:rsidRPr="007A756C">
        <w:t>and</w:t>
      </w:r>
      <w:r w:rsidRPr="007A756C">
        <w:rPr>
          <w:spacing w:val="-6"/>
        </w:rPr>
        <w:t xml:space="preserve"> </w:t>
      </w:r>
      <w:r w:rsidRPr="007A756C">
        <w:t>is</w:t>
      </w:r>
      <w:r w:rsidRPr="007A756C">
        <w:rPr>
          <w:spacing w:val="-7"/>
        </w:rPr>
        <w:t xml:space="preserve"> </w:t>
      </w:r>
      <w:r w:rsidRPr="007A756C">
        <w:t>responsible</w:t>
      </w:r>
      <w:r w:rsidRPr="007A756C">
        <w:rPr>
          <w:spacing w:val="-4"/>
        </w:rPr>
        <w:t xml:space="preserve"> </w:t>
      </w:r>
      <w:r w:rsidRPr="007A756C">
        <w:t>for</w:t>
      </w:r>
      <w:r w:rsidRPr="007A756C">
        <w:rPr>
          <w:spacing w:val="-5"/>
        </w:rPr>
        <w:t xml:space="preserve"> </w:t>
      </w:r>
      <w:r w:rsidRPr="007A756C">
        <w:t>their</w:t>
      </w:r>
      <w:r w:rsidRPr="007A756C">
        <w:rPr>
          <w:spacing w:val="-3"/>
        </w:rPr>
        <w:t xml:space="preserve"> </w:t>
      </w:r>
      <w:r w:rsidRPr="007A756C">
        <w:rPr>
          <w:spacing w:val="-2"/>
        </w:rPr>
        <w:t>implementation.</w:t>
      </w:r>
    </w:p>
    <w:p w14:paraId="6EDA006E" w14:textId="77777777" w:rsidR="00536A46" w:rsidRPr="007A756C" w:rsidRDefault="00536A46" w:rsidP="00536A46">
      <w:pPr>
        <w:pStyle w:val="BodyText"/>
        <w:numPr>
          <w:ilvl w:val="0"/>
          <w:numId w:val="14"/>
        </w:numPr>
      </w:pPr>
      <w:r w:rsidRPr="007A756C">
        <w:t>Approves</w:t>
      </w:r>
      <w:r w:rsidRPr="007A756C">
        <w:rPr>
          <w:spacing w:val="-5"/>
        </w:rPr>
        <w:t xml:space="preserve"> </w:t>
      </w:r>
      <w:r w:rsidRPr="007A756C">
        <w:t>revisions</w:t>
      </w:r>
      <w:r w:rsidRPr="007A756C">
        <w:rPr>
          <w:spacing w:val="-5"/>
        </w:rPr>
        <w:t xml:space="preserve"> </w:t>
      </w:r>
      <w:r w:rsidRPr="007A756C">
        <w:t>to</w:t>
      </w:r>
      <w:r w:rsidRPr="007A756C">
        <w:rPr>
          <w:spacing w:val="-5"/>
        </w:rPr>
        <w:t xml:space="preserve"> </w:t>
      </w:r>
      <w:r w:rsidRPr="007A756C">
        <w:t>the</w:t>
      </w:r>
      <w:r w:rsidRPr="007A756C">
        <w:rPr>
          <w:spacing w:val="-3"/>
        </w:rPr>
        <w:t xml:space="preserve"> </w:t>
      </w:r>
      <w:r w:rsidRPr="007A756C">
        <w:t>inspection</w:t>
      </w:r>
      <w:r w:rsidRPr="007A756C">
        <w:rPr>
          <w:spacing w:val="-3"/>
        </w:rPr>
        <w:t xml:space="preserve"> </w:t>
      </w:r>
      <w:r w:rsidRPr="007A756C">
        <w:t>program and</w:t>
      </w:r>
      <w:r w:rsidRPr="007A756C">
        <w:rPr>
          <w:spacing w:val="-3"/>
        </w:rPr>
        <w:t xml:space="preserve"> </w:t>
      </w:r>
      <w:r w:rsidRPr="007A756C">
        <w:t>procedures</w:t>
      </w:r>
      <w:r w:rsidRPr="007A756C">
        <w:rPr>
          <w:spacing w:val="-5"/>
        </w:rPr>
        <w:t xml:space="preserve"> </w:t>
      </w:r>
      <w:r w:rsidRPr="007A756C">
        <w:t>for</w:t>
      </w:r>
      <w:r w:rsidRPr="007A756C">
        <w:rPr>
          <w:spacing w:val="-4"/>
        </w:rPr>
        <w:t xml:space="preserve"> </w:t>
      </w:r>
      <w:r w:rsidRPr="007A756C">
        <w:t>activities</w:t>
      </w:r>
      <w:r w:rsidRPr="007A756C">
        <w:rPr>
          <w:spacing w:val="-3"/>
        </w:rPr>
        <w:t xml:space="preserve"> </w:t>
      </w:r>
      <w:r w:rsidRPr="007A756C">
        <w:t>related</w:t>
      </w:r>
      <w:r w:rsidRPr="007A756C">
        <w:rPr>
          <w:spacing w:val="-5"/>
        </w:rPr>
        <w:t xml:space="preserve"> </w:t>
      </w:r>
      <w:r w:rsidRPr="007A756C">
        <w:t>to ISFSIs, DSSs, and transportation packagings.</w:t>
      </w:r>
    </w:p>
    <w:p w14:paraId="3C4F74BF" w14:textId="77777777" w:rsidR="00536A46" w:rsidRPr="007A756C" w:rsidRDefault="00536A46" w:rsidP="00536A46">
      <w:pPr>
        <w:pStyle w:val="BodyText"/>
        <w:numPr>
          <w:ilvl w:val="0"/>
          <w:numId w:val="14"/>
        </w:numPr>
      </w:pPr>
      <w:r w:rsidRPr="007A756C">
        <w:t>Oversees</w:t>
      </w:r>
      <w:r w:rsidRPr="007A756C">
        <w:rPr>
          <w:spacing w:val="-3"/>
        </w:rPr>
        <w:t xml:space="preserve"> </w:t>
      </w:r>
      <w:r w:rsidRPr="007A756C">
        <w:t>DFM</w:t>
      </w:r>
      <w:r w:rsidRPr="007A756C">
        <w:rPr>
          <w:spacing w:val="-3"/>
        </w:rPr>
        <w:t xml:space="preserve"> </w:t>
      </w:r>
      <w:r w:rsidRPr="007A756C">
        <w:t>and</w:t>
      </w:r>
      <w:r w:rsidRPr="007A756C">
        <w:rPr>
          <w:spacing w:val="-4"/>
        </w:rPr>
        <w:t xml:space="preserve"> </w:t>
      </w:r>
      <w:r w:rsidRPr="007A756C">
        <w:t>regional</w:t>
      </w:r>
      <w:r w:rsidRPr="007A756C">
        <w:rPr>
          <w:spacing w:val="-4"/>
        </w:rPr>
        <w:t xml:space="preserve"> </w:t>
      </w:r>
      <w:r w:rsidRPr="007A756C">
        <w:t>implementation</w:t>
      </w:r>
      <w:r w:rsidRPr="007A756C">
        <w:rPr>
          <w:spacing w:val="-3"/>
        </w:rPr>
        <w:t xml:space="preserve"> </w:t>
      </w:r>
      <w:r w:rsidRPr="007A756C">
        <w:t>of</w:t>
      </w:r>
      <w:r w:rsidRPr="007A756C">
        <w:rPr>
          <w:spacing w:val="-4"/>
        </w:rPr>
        <w:t xml:space="preserve"> </w:t>
      </w:r>
      <w:r w:rsidRPr="007A756C">
        <w:t>the</w:t>
      </w:r>
      <w:r w:rsidRPr="007A756C">
        <w:rPr>
          <w:spacing w:val="-3"/>
        </w:rPr>
        <w:t xml:space="preserve"> </w:t>
      </w:r>
      <w:r w:rsidRPr="007A756C">
        <w:t>spent</w:t>
      </w:r>
      <w:r w:rsidRPr="007A756C">
        <w:rPr>
          <w:spacing w:val="-4"/>
        </w:rPr>
        <w:t xml:space="preserve"> </w:t>
      </w:r>
      <w:r w:rsidRPr="007A756C">
        <w:t>fuel</w:t>
      </w:r>
      <w:r w:rsidRPr="007A756C">
        <w:rPr>
          <w:spacing w:val="-6"/>
        </w:rPr>
        <w:t xml:space="preserve"> </w:t>
      </w:r>
      <w:r w:rsidRPr="007A756C">
        <w:t>and</w:t>
      </w:r>
      <w:r w:rsidRPr="007A756C">
        <w:rPr>
          <w:spacing w:val="-5"/>
        </w:rPr>
        <w:t xml:space="preserve"> </w:t>
      </w:r>
      <w:r w:rsidRPr="007A756C">
        <w:t>transportation oversight program.</w:t>
      </w:r>
    </w:p>
    <w:p w14:paraId="4F3E95BB" w14:textId="77777777" w:rsidR="00536A46" w:rsidRPr="001E5F15" w:rsidRDefault="00536A46" w:rsidP="00536A46">
      <w:pPr>
        <w:pStyle w:val="BodyText"/>
        <w:rPr>
          <w:u w:val="single"/>
        </w:rPr>
      </w:pPr>
      <w:r w:rsidRPr="001E5F15">
        <w:rPr>
          <w:u w:val="single"/>
        </w:rPr>
        <w:t>Chief,</w:t>
      </w:r>
      <w:r w:rsidRPr="001E5F15">
        <w:rPr>
          <w:spacing w:val="-6"/>
          <w:u w:val="single"/>
        </w:rPr>
        <w:t xml:space="preserve"> </w:t>
      </w:r>
      <w:r w:rsidRPr="001E5F15">
        <w:rPr>
          <w:u w:val="single"/>
        </w:rPr>
        <w:t>Inspection</w:t>
      </w:r>
      <w:r w:rsidRPr="001E5F15">
        <w:rPr>
          <w:spacing w:val="-7"/>
          <w:u w:val="single"/>
        </w:rPr>
        <w:t xml:space="preserve"> </w:t>
      </w:r>
      <w:r w:rsidRPr="001E5F15">
        <w:rPr>
          <w:u w:val="single"/>
        </w:rPr>
        <w:t>and</w:t>
      </w:r>
      <w:r w:rsidRPr="001E5F15">
        <w:rPr>
          <w:spacing w:val="-8"/>
          <w:u w:val="single"/>
        </w:rPr>
        <w:t xml:space="preserve"> </w:t>
      </w:r>
      <w:r w:rsidRPr="001E5F15">
        <w:rPr>
          <w:u w:val="single"/>
        </w:rPr>
        <w:t>Oversight</w:t>
      </w:r>
      <w:r w:rsidRPr="001E5F15">
        <w:rPr>
          <w:spacing w:val="-4"/>
          <w:u w:val="single"/>
        </w:rPr>
        <w:t xml:space="preserve"> </w:t>
      </w:r>
      <w:r w:rsidRPr="001E5F15">
        <w:rPr>
          <w:u w:val="single"/>
        </w:rPr>
        <w:t>Branch</w:t>
      </w:r>
      <w:r w:rsidRPr="001E5F15">
        <w:rPr>
          <w:spacing w:val="-7"/>
          <w:u w:val="single"/>
        </w:rPr>
        <w:t xml:space="preserve"> </w:t>
      </w:r>
      <w:r w:rsidRPr="001E5F15">
        <w:rPr>
          <w:u w:val="single"/>
        </w:rPr>
        <w:t>(IOB),</w:t>
      </w:r>
      <w:r w:rsidRPr="001E5F15">
        <w:rPr>
          <w:spacing w:val="-6"/>
          <w:u w:val="single"/>
        </w:rPr>
        <w:t xml:space="preserve"> </w:t>
      </w:r>
      <w:r w:rsidRPr="001E5F15">
        <w:rPr>
          <w:spacing w:val="-4"/>
          <w:u w:val="single"/>
        </w:rPr>
        <w:t>DFM.</w:t>
      </w:r>
    </w:p>
    <w:p w14:paraId="2F0318AD" w14:textId="77777777" w:rsidR="00536A46" w:rsidRPr="007A756C" w:rsidRDefault="00536A46" w:rsidP="00536A46">
      <w:pPr>
        <w:pStyle w:val="BodyText"/>
        <w:numPr>
          <w:ilvl w:val="0"/>
          <w:numId w:val="13"/>
        </w:numPr>
      </w:pPr>
      <w:r w:rsidRPr="007A756C">
        <w:t>Develops</w:t>
      </w:r>
      <w:r w:rsidRPr="007A756C">
        <w:rPr>
          <w:spacing w:val="-3"/>
        </w:rPr>
        <w:t xml:space="preserve"> </w:t>
      </w:r>
      <w:r w:rsidRPr="007A756C">
        <w:t>and</w:t>
      </w:r>
      <w:r w:rsidRPr="007A756C">
        <w:rPr>
          <w:spacing w:val="-4"/>
        </w:rPr>
        <w:t xml:space="preserve"> </w:t>
      </w:r>
      <w:r w:rsidRPr="007A756C">
        <w:t>implements</w:t>
      </w:r>
      <w:r w:rsidRPr="007A756C">
        <w:rPr>
          <w:spacing w:val="-3"/>
        </w:rPr>
        <w:t xml:space="preserve"> </w:t>
      </w:r>
      <w:r w:rsidRPr="007A756C">
        <w:t>the</w:t>
      </w:r>
      <w:r w:rsidRPr="007A756C">
        <w:rPr>
          <w:spacing w:val="-5"/>
        </w:rPr>
        <w:t xml:space="preserve"> </w:t>
      </w:r>
      <w:r w:rsidRPr="007A756C">
        <w:t>agency’s</w:t>
      </w:r>
      <w:r w:rsidRPr="007A756C">
        <w:rPr>
          <w:spacing w:val="-6"/>
        </w:rPr>
        <w:t xml:space="preserve"> </w:t>
      </w:r>
      <w:r w:rsidRPr="007A756C">
        <w:t>ISFSI</w:t>
      </w:r>
      <w:r w:rsidRPr="007A756C">
        <w:rPr>
          <w:spacing w:val="-5"/>
        </w:rPr>
        <w:t xml:space="preserve"> </w:t>
      </w:r>
      <w:r w:rsidRPr="007A756C">
        <w:t>and</w:t>
      </w:r>
      <w:r w:rsidRPr="007A756C">
        <w:rPr>
          <w:spacing w:val="-6"/>
        </w:rPr>
        <w:t xml:space="preserve"> </w:t>
      </w:r>
      <w:r w:rsidRPr="007A756C">
        <w:t>transportation</w:t>
      </w:r>
      <w:r w:rsidRPr="007A756C">
        <w:rPr>
          <w:spacing w:val="-6"/>
        </w:rPr>
        <w:t xml:space="preserve"> </w:t>
      </w:r>
      <w:r w:rsidRPr="007A756C">
        <w:t>packaging</w:t>
      </w:r>
      <w:r w:rsidRPr="007A756C">
        <w:rPr>
          <w:spacing w:val="-3"/>
        </w:rPr>
        <w:t xml:space="preserve"> </w:t>
      </w:r>
      <w:r w:rsidRPr="007A756C">
        <w:t xml:space="preserve">inspection </w:t>
      </w:r>
      <w:r w:rsidRPr="007A756C">
        <w:rPr>
          <w:spacing w:val="-2"/>
        </w:rPr>
        <w:t>programs.</w:t>
      </w:r>
    </w:p>
    <w:p w14:paraId="24D67459" w14:textId="77777777" w:rsidR="00536A46" w:rsidRPr="007A756C" w:rsidRDefault="00536A46" w:rsidP="00536A46">
      <w:pPr>
        <w:pStyle w:val="BodyText"/>
        <w:numPr>
          <w:ilvl w:val="0"/>
          <w:numId w:val="13"/>
        </w:numPr>
      </w:pPr>
      <w:r w:rsidRPr="007A756C">
        <w:t>Develops</w:t>
      </w:r>
      <w:r w:rsidRPr="007A756C">
        <w:rPr>
          <w:spacing w:val="-2"/>
        </w:rPr>
        <w:t xml:space="preserve"> </w:t>
      </w:r>
      <w:r w:rsidRPr="007A756C">
        <w:t>and</w:t>
      </w:r>
      <w:r w:rsidRPr="007A756C">
        <w:rPr>
          <w:spacing w:val="-3"/>
        </w:rPr>
        <w:t xml:space="preserve"> </w:t>
      </w:r>
      <w:r w:rsidRPr="007A756C">
        <w:t>assesses</w:t>
      </w:r>
      <w:r w:rsidRPr="007A756C">
        <w:rPr>
          <w:spacing w:val="-5"/>
        </w:rPr>
        <w:t xml:space="preserve"> </w:t>
      </w:r>
      <w:r w:rsidRPr="007A756C">
        <w:t>the</w:t>
      </w:r>
      <w:r w:rsidRPr="007A756C">
        <w:rPr>
          <w:spacing w:val="-3"/>
        </w:rPr>
        <w:t xml:space="preserve"> </w:t>
      </w:r>
      <w:r w:rsidRPr="007A756C">
        <w:t>overall</w:t>
      </w:r>
      <w:r w:rsidRPr="007A756C">
        <w:rPr>
          <w:spacing w:val="-3"/>
        </w:rPr>
        <w:t xml:space="preserve"> </w:t>
      </w:r>
      <w:r w:rsidRPr="007A756C">
        <w:t>effectiveness</w:t>
      </w:r>
      <w:r w:rsidRPr="007A756C">
        <w:rPr>
          <w:spacing w:val="-5"/>
        </w:rPr>
        <w:t xml:space="preserve"> </w:t>
      </w:r>
      <w:r w:rsidRPr="007A756C">
        <w:t>and</w:t>
      </w:r>
      <w:r w:rsidRPr="007A756C">
        <w:rPr>
          <w:spacing w:val="-3"/>
        </w:rPr>
        <w:t xml:space="preserve"> </w:t>
      </w:r>
      <w:r w:rsidRPr="007A756C">
        <w:t>consistency</w:t>
      </w:r>
      <w:r w:rsidRPr="007A756C">
        <w:rPr>
          <w:spacing w:val="-2"/>
        </w:rPr>
        <w:t xml:space="preserve"> </w:t>
      </w:r>
      <w:r w:rsidRPr="007A756C">
        <w:t>of</w:t>
      </w:r>
      <w:r w:rsidRPr="007A756C">
        <w:rPr>
          <w:spacing w:val="-4"/>
        </w:rPr>
        <w:t xml:space="preserve"> </w:t>
      </w:r>
      <w:r w:rsidRPr="007A756C">
        <w:t>the</w:t>
      </w:r>
      <w:r w:rsidRPr="007A756C">
        <w:rPr>
          <w:spacing w:val="-5"/>
        </w:rPr>
        <w:t xml:space="preserve"> </w:t>
      </w:r>
      <w:r w:rsidRPr="007A756C">
        <w:t>ISFSI</w:t>
      </w:r>
      <w:r w:rsidRPr="007A756C">
        <w:rPr>
          <w:spacing w:val="-1"/>
        </w:rPr>
        <w:t xml:space="preserve"> </w:t>
      </w:r>
      <w:r w:rsidRPr="007A756C">
        <w:t>and transportation packaging inspection programs.</w:t>
      </w:r>
    </w:p>
    <w:p w14:paraId="523A4975" w14:textId="599D2439" w:rsidR="00536A46" w:rsidRPr="007A756C" w:rsidRDefault="00536A46" w:rsidP="00536A46">
      <w:pPr>
        <w:pStyle w:val="BodyText"/>
        <w:numPr>
          <w:ilvl w:val="0"/>
          <w:numId w:val="13"/>
        </w:numPr>
      </w:pPr>
      <w:r w:rsidRPr="00303AA3">
        <w:t>Develops, modifies, and revises inspection program guidance [NRC IMCs and</w:t>
      </w:r>
      <w:r w:rsidRPr="007A756C">
        <w:t xml:space="preserve"> inspection procedures (IPs)] under DFM’s purview to ensure that ISFSI and transportation packaging related activities are conducted in accordance with</w:t>
      </w:r>
      <w:r w:rsidRPr="007A756C">
        <w:rPr>
          <w:spacing w:val="40"/>
        </w:rPr>
        <w:t xml:space="preserve"> </w:t>
      </w:r>
      <w:r w:rsidRPr="007A756C">
        <w:t>appropriate</w:t>
      </w:r>
      <w:r w:rsidRPr="007A756C">
        <w:rPr>
          <w:spacing w:val="-5"/>
        </w:rPr>
        <w:t xml:space="preserve"> </w:t>
      </w:r>
      <w:r w:rsidRPr="007A756C">
        <w:t>regulations</w:t>
      </w:r>
      <w:r w:rsidRPr="007A756C">
        <w:rPr>
          <w:spacing w:val="-5"/>
        </w:rPr>
        <w:t xml:space="preserve"> </w:t>
      </w:r>
      <w:r w:rsidRPr="007A756C">
        <w:t>and</w:t>
      </w:r>
      <w:r w:rsidRPr="007A756C">
        <w:rPr>
          <w:spacing w:val="-3"/>
        </w:rPr>
        <w:t xml:space="preserve"> </w:t>
      </w:r>
      <w:r w:rsidRPr="007A756C">
        <w:t>standards.</w:t>
      </w:r>
      <w:r w:rsidRPr="007A756C">
        <w:rPr>
          <w:spacing w:val="40"/>
        </w:rPr>
        <w:t xml:space="preserve"> </w:t>
      </w:r>
      <w:r w:rsidRPr="007A756C">
        <w:t>Incorporates</w:t>
      </w:r>
      <w:r w:rsidRPr="007A756C">
        <w:rPr>
          <w:spacing w:val="-3"/>
        </w:rPr>
        <w:t xml:space="preserve"> </w:t>
      </w:r>
      <w:r w:rsidRPr="007A756C">
        <w:t>lessons</w:t>
      </w:r>
      <w:r w:rsidRPr="007A756C">
        <w:rPr>
          <w:spacing w:val="-2"/>
        </w:rPr>
        <w:t xml:space="preserve"> </w:t>
      </w:r>
      <w:r w:rsidRPr="007A756C">
        <w:t>learned</w:t>
      </w:r>
      <w:r w:rsidRPr="007A756C">
        <w:rPr>
          <w:spacing w:val="-3"/>
        </w:rPr>
        <w:t xml:space="preserve"> </w:t>
      </w:r>
      <w:r w:rsidRPr="007A756C">
        <w:t>into</w:t>
      </w:r>
      <w:r w:rsidRPr="007A756C">
        <w:rPr>
          <w:spacing w:val="-5"/>
        </w:rPr>
        <w:t xml:space="preserve"> </w:t>
      </w:r>
      <w:r w:rsidRPr="007A756C">
        <w:t>the</w:t>
      </w:r>
      <w:r w:rsidRPr="007A756C">
        <w:rPr>
          <w:spacing w:val="-3"/>
        </w:rPr>
        <w:t xml:space="preserve"> </w:t>
      </w:r>
      <w:r w:rsidRPr="007A756C">
        <w:t>inspection program for IMCs and IPs under DFM’s purview.</w:t>
      </w:r>
      <w:r w:rsidRPr="007A756C">
        <w:rPr>
          <w:spacing w:val="40"/>
        </w:rPr>
        <w:t xml:space="preserve"> </w:t>
      </w:r>
      <w:r w:rsidRPr="007A756C">
        <w:t>Recommends changes to other organizations for IMCs and IPs under their purview.</w:t>
      </w:r>
    </w:p>
    <w:p w14:paraId="2120E027" w14:textId="77777777" w:rsidR="00536A46" w:rsidRPr="007A756C" w:rsidRDefault="00536A46" w:rsidP="00536A46">
      <w:pPr>
        <w:pStyle w:val="BodyText"/>
        <w:numPr>
          <w:ilvl w:val="0"/>
          <w:numId w:val="13"/>
        </w:numPr>
      </w:pPr>
      <w:r w:rsidRPr="007A756C">
        <w:t>Serves</w:t>
      </w:r>
      <w:r w:rsidRPr="007A756C">
        <w:rPr>
          <w:spacing w:val="-1"/>
        </w:rPr>
        <w:t xml:space="preserve"> </w:t>
      </w:r>
      <w:r w:rsidRPr="007A756C">
        <w:t>as</w:t>
      </w:r>
      <w:r w:rsidRPr="007A756C">
        <w:rPr>
          <w:spacing w:val="-4"/>
        </w:rPr>
        <w:t xml:space="preserve"> </w:t>
      </w:r>
      <w:r w:rsidRPr="007A756C">
        <w:t>a</w:t>
      </w:r>
      <w:r w:rsidRPr="007A756C">
        <w:rPr>
          <w:spacing w:val="-4"/>
        </w:rPr>
        <w:t xml:space="preserve"> </w:t>
      </w:r>
      <w:r w:rsidRPr="007A756C">
        <w:t>resource</w:t>
      </w:r>
      <w:r w:rsidRPr="007A756C">
        <w:rPr>
          <w:spacing w:val="-3"/>
        </w:rPr>
        <w:t xml:space="preserve"> </w:t>
      </w:r>
      <w:r w:rsidRPr="007A756C">
        <w:t>for</w:t>
      </w:r>
      <w:r w:rsidRPr="007A756C">
        <w:rPr>
          <w:spacing w:val="-3"/>
        </w:rPr>
        <w:t xml:space="preserve"> </w:t>
      </w:r>
      <w:r w:rsidRPr="007A756C">
        <w:t>providing</w:t>
      </w:r>
      <w:r w:rsidRPr="007A756C">
        <w:rPr>
          <w:spacing w:val="-4"/>
        </w:rPr>
        <w:t xml:space="preserve"> </w:t>
      </w:r>
      <w:r w:rsidRPr="007A756C">
        <w:t>technical</w:t>
      </w:r>
      <w:r w:rsidRPr="007A756C">
        <w:rPr>
          <w:spacing w:val="-3"/>
        </w:rPr>
        <w:t xml:space="preserve"> </w:t>
      </w:r>
      <w:r w:rsidRPr="007A756C">
        <w:t>expertise</w:t>
      </w:r>
      <w:r w:rsidRPr="007A756C">
        <w:rPr>
          <w:spacing w:val="-4"/>
        </w:rPr>
        <w:t xml:space="preserve"> </w:t>
      </w:r>
      <w:r w:rsidRPr="007A756C">
        <w:t>for</w:t>
      </w:r>
      <w:r w:rsidRPr="007A756C">
        <w:rPr>
          <w:spacing w:val="-3"/>
        </w:rPr>
        <w:t xml:space="preserve"> </w:t>
      </w:r>
      <w:r w:rsidRPr="007A756C">
        <w:t>questions</w:t>
      </w:r>
      <w:r w:rsidRPr="007A756C">
        <w:rPr>
          <w:spacing w:val="-1"/>
        </w:rPr>
        <w:t xml:space="preserve"> </w:t>
      </w:r>
      <w:r w:rsidRPr="007A756C">
        <w:t>on</w:t>
      </w:r>
      <w:r w:rsidRPr="007A756C">
        <w:rPr>
          <w:spacing w:val="-4"/>
        </w:rPr>
        <w:t xml:space="preserve"> </w:t>
      </w:r>
      <w:r w:rsidRPr="007A756C">
        <w:t>DSSs</w:t>
      </w:r>
      <w:r w:rsidRPr="007A756C">
        <w:rPr>
          <w:spacing w:val="-1"/>
        </w:rPr>
        <w:t xml:space="preserve"> </w:t>
      </w:r>
      <w:r w:rsidRPr="007A756C">
        <w:t>or</w:t>
      </w:r>
      <w:r w:rsidRPr="007A756C">
        <w:rPr>
          <w:spacing w:val="-3"/>
        </w:rPr>
        <w:t xml:space="preserve"> </w:t>
      </w:r>
      <w:r w:rsidRPr="007A756C">
        <w:t>ISFSIs (e.g., DSS design requirements, ISFSI citing criteria, accident analysis, or conditions contained in the specific license or CoC), and transportation packagings.</w:t>
      </w:r>
    </w:p>
    <w:p w14:paraId="0543F90F" w14:textId="77777777" w:rsidR="00536A46" w:rsidRPr="007A756C" w:rsidRDefault="00536A46" w:rsidP="00536A46">
      <w:pPr>
        <w:pStyle w:val="BodyText"/>
        <w:numPr>
          <w:ilvl w:val="0"/>
          <w:numId w:val="13"/>
        </w:numPr>
      </w:pPr>
      <w:r w:rsidRPr="007A756C">
        <w:t>Manages the assignment, scheduling, and performance of inspections of DSS and transportation</w:t>
      </w:r>
      <w:r w:rsidRPr="007A756C">
        <w:rPr>
          <w:spacing w:val="-4"/>
        </w:rPr>
        <w:t xml:space="preserve"> </w:t>
      </w:r>
      <w:r w:rsidRPr="007A756C">
        <w:t>packaging</w:t>
      </w:r>
      <w:r w:rsidRPr="007A756C">
        <w:rPr>
          <w:spacing w:val="-6"/>
        </w:rPr>
        <w:t xml:space="preserve"> </w:t>
      </w:r>
      <w:r w:rsidRPr="007A756C">
        <w:t>vendors</w:t>
      </w:r>
      <w:r w:rsidRPr="007A756C">
        <w:rPr>
          <w:spacing w:val="-6"/>
        </w:rPr>
        <w:t xml:space="preserve"> </w:t>
      </w:r>
      <w:r w:rsidRPr="007A756C">
        <w:t>(including</w:t>
      </w:r>
      <w:r w:rsidRPr="007A756C">
        <w:rPr>
          <w:spacing w:val="-4"/>
        </w:rPr>
        <w:t xml:space="preserve"> </w:t>
      </w:r>
      <w:r w:rsidRPr="007A756C">
        <w:t>CoC</w:t>
      </w:r>
      <w:r w:rsidRPr="007A756C">
        <w:rPr>
          <w:spacing w:val="-7"/>
        </w:rPr>
        <w:t xml:space="preserve"> </w:t>
      </w:r>
      <w:r w:rsidRPr="007A756C">
        <w:t>holders)</w:t>
      </w:r>
      <w:r w:rsidRPr="007A756C">
        <w:rPr>
          <w:spacing w:val="-3"/>
        </w:rPr>
        <w:t xml:space="preserve"> </w:t>
      </w:r>
      <w:r w:rsidRPr="007A756C">
        <w:t>and</w:t>
      </w:r>
      <w:r w:rsidRPr="007A756C">
        <w:rPr>
          <w:spacing w:val="-6"/>
        </w:rPr>
        <w:t xml:space="preserve"> </w:t>
      </w:r>
      <w:r w:rsidRPr="007A756C">
        <w:t>fabricators,</w:t>
      </w:r>
      <w:r w:rsidRPr="007A756C">
        <w:rPr>
          <w:spacing w:val="-7"/>
        </w:rPr>
        <w:t xml:space="preserve"> </w:t>
      </w:r>
      <w:r w:rsidRPr="007A756C">
        <w:t>including ISFSI onsite fabricators.</w:t>
      </w:r>
    </w:p>
    <w:p w14:paraId="1BB67377" w14:textId="77777777" w:rsidR="00536A46" w:rsidRPr="007A756C" w:rsidRDefault="00536A46" w:rsidP="00536A46">
      <w:pPr>
        <w:pStyle w:val="BodyText"/>
        <w:numPr>
          <w:ilvl w:val="0"/>
          <w:numId w:val="13"/>
        </w:numPr>
      </w:pPr>
      <w:r w:rsidRPr="007A756C">
        <w:t>Provides</w:t>
      </w:r>
      <w:r w:rsidRPr="007A756C">
        <w:rPr>
          <w:spacing w:val="-2"/>
        </w:rPr>
        <w:t xml:space="preserve"> </w:t>
      </w:r>
      <w:r w:rsidRPr="007A756C">
        <w:t>DFM</w:t>
      </w:r>
      <w:r w:rsidRPr="007A756C">
        <w:rPr>
          <w:spacing w:val="-4"/>
        </w:rPr>
        <w:t xml:space="preserve"> </w:t>
      </w:r>
      <w:r w:rsidRPr="007A756C">
        <w:t>inspection</w:t>
      </w:r>
      <w:r w:rsidRPr="007A756C">
        <w:rPr>
          <w:spacing w:val="-5"/>
        </w:rPr>
        <w:t xml:space="preserve"> </w:t>
      </w:r>
      <w:r w:rsidRPr="007A756C">
        <w:t>resources</w:t>
      </w:r>
      <w:r w:rsidRPr="007A756C">
        <w:rPr>
          <w:spacing w:val="-5"/>
        </w:rPr>
        <w:t xml:space="preserve"> </w:t>
      </w:r>
      <w:r w:rsidRPr="007A756C">
        <w:t>to</w:t>
      </w:r>
      <w:r w:rsidRPr="007A756C">
        <w:rPr>
          <w:spacing w:val="-5"/>
        </w:rPr>
        <w:t xml:space="preserve"> </w:t>
      </w:r>
      <w:r w:rsidRPr="007A756C">
        <w:t>support</w:t>
      </w:r>
      <w:r w:rsidRPr="007A756C">
        <w:rPr>
          <w:spacing w:val="-4"/>
        </w:rPr>
        <w:t xml:space="preserve"> </w:t>
      </w:r>
      <w:r w:rsidRPr="007A756C">
        <w:t>region-led</w:t>
      </w:r>
      <w:r w:rsidRPr="007A756C">
        <w:rPr>
          <w:spacing w:val="-3"/>
        </w:rPr>
        <w:t xml:space="preserve"> </w:t>
      </w:r>
      <w:r w:rsidRPr="007A756C">
        <w:t>inspections</w:t>
      </w:r>
      <w:r w:rsidRPr="007A756C">
        <w:rPr>
          <w:spacing w:val="-3"/>
        </w:rPr>
        <w:t xml:space="preserve"> </w:t>
      </w:r>
      <w:r w:rsidRPr="007A756C">
        <w:t>of</w:t>
      </w:r>
      <w:r w:rsidRPr="007A756C">
        <w:rPr>
          <w:spacing w:val="-4"/>
        </w:rPr>
        <w:t xml:space="preserve"> </w:t>
      </w:r>
      <w:r w:rsidRPr="007A756C">
        <w:t>ISFSIs.</w:t>
      </w:r>
      <w:r w:rsidRPr="007A756C">
        <w:rPr>
          <w:spacing w:val="40"/>
        </w:rPr>
        <w:t xml:space="preserve"> </w:t>
      </w:r>
      <w:r w:rsidRPr="007A756C">
        <w:t>Plans, schedules,</w:t>
      </w:r>
      <w:r w:rsidRPr="007A756C">
        <w:rPr>
          <w:spacing w:val="-2"/>
        </w:rPr>
        <w:t xml:space="preserve"> </w:t>
      </w:r>
      <w:r w:rsidRPr="007A756C">
        <w:t>and</w:t>
      </w:r>
      <w:r w:rsidRPr="007A756C">
        <w:rPr>
          <w:spacing w:val="-4"/>
        </w:rPr>
        <w:t xml:space="preserve"> </w:t>
      </w:r>
      <w:r w:rsidRPr="007A756C">
        <w:t>coordinates,</w:t>
      </w:r>
      <w:r w:rsidRPr="007A756C">
        <w:rPr>
          <w:spacing w:val="-2"/>
        </w:rPr>
        <w:t xml:space="preserve"> </w:t>
      </w:r>
      <w:r w:rsidRPr="007A756C">
        <w:t>with</w:t>
      </w:r>
      <w:r w:rsidRPr="007A756C">
        <w:rPr>
          <w:spacing w:val="-4"/>
        </w:rPr>
        <w:t xml:space="preserve"> </w:t>
      </w:r>
      <w:r w:rsidRPr="007A756C">
        <w:t>the</w:t>
      </w:r>
      <w:r w:rsidRPr="007A756C">
        <w:rPr>
          <w:spacing w:val="-4"/>
        </w:rPr>
        <w:t xml:space="preserve"> </w:t>
      </w:r>
      <w:r w:rsidRPr="007A756C">
        <w:t>Regional</w:t>
      </w:r>
      <w:r w:rsidRPr="007A756C">
        <w:rPr>
          <w:spacing w:val="-3"/>
        </w:rPr>
        <w:t xml:space="preserve"> </w:t>
      </w:r>
      <w:r w:rsidRPr="007A756C">
        <w:t>Branch</w:t>
      </w:r>
      <w:r w:rsidRPr="007A756C">
        <w:rPr>
          <w:spacing w:val="-2"/>
        </w:rPr>
        <w:t xml:space="preserve"> </w:t>
      </w:r>
      <w:r w:rsidRPr="007A756C">
        <w:t>Chief, as</w:t>
      </w:r>
      <w:r w:rsidRPr="007A756C">
        <w:rPr>
          <w:spacing w:val="-2"/>
        </w:rPr>
        <w:t xml:space="preserve"> </w:t>
      </w:r>
      <w:r w:rsidRPr="007A756C">
        <w:t>necessary,</w:t>
      </w:r>
      <w:r w:rsidRPr="007A756C">
        <w:rPr>
          <w:spacing w:val="-2"/>
        </w:rPr>
        <w:t xml:space="preserve"> </w:t>
      </w:r>
      <w:r w:rsidRPr="007A756C">
        <w:t>inspections of ISFSI vendors, fabricators, and CoC holders.</w:t>
      </w:r>
    </w:p>
    <w:p w14:paraId="41786CDB" w14:textId="77777777" w:rsidR="00536A46" w:rsidRPr="007A756C" w:rsidRDefault="00536A46" w:rsidP="00536A46">
      <w:pPr>
        <w:pStyle w:val="BodyText"/>
        <w:numPr>
          <w:ilvl w:val="0"/>
          <w:numId w:val="13"/>
        </w:numPr>
      </w:pPr>
      <w:r w:rsidRPr="00303AA3">
        <w:t>Serves as the point of contact for Office of Nuclear Reactor Regulation (NRR) Project</w:t>
      </w:r>
      <w:r w:rsidRPr="007A756C">
        <w:t xml:space="preserve"> Manager (PM) or Regional Branch Chief requests to obtain DFM resources. </w:t>
      </w:r>
      <w:ins w:id="19" w:author="Author">
        <w:r>
          <w:t>Implements guidance in Section 05.15 for regional inspector requests for assistance.</w:t>
        </w:r>
      </w:ins>
    </w:p>
    <w:p w14:paraId="43F4D21E" w14:textId="77777777" w:rsidR="00536A46" w:rsidRPr="007A756C" w:rsidRDefault="00536A46" w:rsidP="00536A46">
      <w:pPr>
        <w:pStyle w:val="BodyText"/>
        <w:numPr>
          <w:ilvl w:val="0"/>
          <w:numId w:val="13"/>
        </w:numPr>
      </w:pPr>
      <w:r w:rsidRPr="007A756C">
        <w:t>Serves</w:t>
      </w:r>
      <w:r w:rsidRPr="007A756C">
        <w:rPr>
          <w:spacing w:val="-4"/>
        </w:rPr>
        <w:t xml:space="preserve"> </w:t>
      </w:r>
      <w:r w:rsidRPr="007A756C">
        <w:t>as</w:t>
      </w:r>
      <w:r w:rsidRPr="007A756C">
        <w:rPr>
          <w:spacing w:val="-6"/>
        </w:rPr>
        <w:t xml:space="preserve"> </w:t>
      </w:r>
      <w:r w:rsidRPr="007A756C">
        <w:t>the</w:t>
      </w:r>
      <w:r w:rsidRPr="007A756C">
        <w:rPr>
          <w:spacing w:val="-6"/>
        </w:rPr>
        <w:t xml:space="preserve"> </w:t>
      </w:r>
      <w:r w:rsidRPr="007A756C">
        <w:t>point</w:t>
      </w:r>
      <w:r w:rsidRPr="007A756C">
        <w:rPr>
          <w:spacing w:val="-4"/>
        </w:rPr>
        <w:t xml:space="preserve"> </w:t>
      </w:r>
      <w:r w:rsidRPr="007A756C">
        <w:t>of</w:t>
      </w:r>
      <w:r w:rsidRPr="007A756C">
        <w:rPr>
          <w:spacing w:val="-5"/>
        </w:rPr>
        <w:t xml:space="preserve"> </w:t>
      </w:r>
      <w:r w:rsidRPr="007A756C">
        <w:t>contact</w:t>
      </w:r>
      <w:r w:rsidRPr="007A756C">
        <w:rPr>
          <w:spacing w:val="-4"/>
        </w:rPr>
        <w:t xml:space="preserve"> </w:t>
      </w:r>
      <w:r w:rsidRPr="007A756C">
        <w:t>for</w:t>
      </w:r>
      <w:r w:rsidRPr="007A756C">
        <w:rPr>
          <w:spacing w:val="-3"/>
        </w:rPr>
        <w:t xml:space="preserve"> </w:t>
      </w:r>
      <w:r w:rsidRPr="007A756C">
        <w:t>collecting</w:t>
      </w:r>
      <w:r w:rsidRPr="007A756C">
        <w:rPr>
          <w:spacing w:val="-3"/>
        </w:rPr>
        <w:t xml:space="preserve"> </w:t>
      </w:r>
      <w:r w:rsidRPr="007A756C">
        <w:t>operational</w:t>
      </w:r>
      <w:r w:rsidRPr="007A756C">
        <w:rPr>
          <w:spacing w:val="-4"/>
        </w:rPr>
        <w:t xml:space="preserve"> </w:t>
      </w:r>
      <w:r w:rsidRPr="007A756C">
        <w:rPr>
          <w:spacing w:val="-2"/>
        </w:rPr>
        <w:t>experience.</w:t>
      </w:r>
    </w:p>
    <w:p w14:paraId="222DAA75" w14:textId="77777777" w:rsidR="00536A46" w:rsidRPr="007A756C" w:rsidRDefault="00536A46" w:rsidP="00536A46">
      <w:pPr>
        <w:pStyle w:val="BodyText"/>
        <w:numPr>
          <w:ilvl w:val="0"/>
          <w:numId w:val="13"/>
        </w:numPr>
      </w:pPr>
      <w:r w:rsidRPr="007A756C">
        <w:t>Participates</w:t>
      </w:r>
      <w:r w:rsidRPr="007A756C">
        <w:rPr>
          <w:spacing w:val="-5"/>
        </w:rPr>
        <w:t xml:space="preserve"> </w:t>
      </w:r>
      <w:r w:rsidRPr="007A756C">
        <w:t>with</w:t>
      </w:r>
      <w:r w:rsidRPr="007A756C">
        <w:rPr>
          <w:spacing w:val="-5"/>
        </w:rPr>
        <w:t xml:space="preserve"> </w:t>
      </w:r>
      <w:r w:rsidRPr="007A756C">
        <w:t>the</w:t>
      </w:r>
      <w:r w:rsidRPr="007A756C">
        <w:rPr>
          <w:spacing w:val="-3"/>
        </w:rPr>
        <w:t xml:space="preserve"> </w:t>
      </w:r>
      <w:r w:rsidRPr="007A756C">
        <w:t>Regional</w:t>
      </w:r>
      <w:r w:rsidRPr="007A756C">
        <w:rPr>
          <w:spacing w:val="-4"/>
        </w:rPr>
        <w:t xml:space="preserve"> </w:t>
      </w:r>
      <w:r w:rsidRPr="007A756C">
        <w:t>Branch</w:t>
      </w:r>
      <w:r w:rsidRPr="007A756C">
        <w:rPr>
          <w:spacing w:val="-3"/>
        </w:rPr>
        <w:t xml:space="preserve"> </w:t>
      </w:r>
      <w:r w:rsidRPr="007A756C">
        <w:t>Chief</w:t>
      </w:r>
      <w:r w:rsidRPr="007A756C">
        <w:rPr>
          <w:spacing w:val="-2"/>
        </w:rPr>
        <w:t xml:space="preserve"> </w:t>
      </w:r>
      <w:r w:rsidRPr="007A756C">
        <w:t>in</w:t>
      </w:r>
      <w:r w:rsidRPr="007A756C">
        <w:rPr>
          <w:spacing w:val="-5"/>
        </w:rPr>
        <w:t xml:space="preserve"> </w:t>
      </w:r>
      <w:r w:rsidRPr="007A756C">
        <w:t>the</w:t>
      </w:r>
      <w:r w:rsidRPr="007A756C">
        <w:rPr>
          <w:spacing w:val="-5"/>
        </w:rPr>
        <w:t xml:space="preserve"> </w:t>
      </w:r>
      <w:r w:rsidRPr="007A756C">
        <w:t>development</w:t>
      </w:r>
      <w:r w:rsidRPr="007A756C">
        <w:rPr>
          <w:spacing w:val="-1"/>
        </w:rPr>
        <w:t xml:space="preserve"> </w:t>
      </w:r>
      <w:r w:rsidRPr="007A756C">
        <w:t>of</w:t>
      </w:r>
      <w:r w:rsidRPr="007A756C">
        <w:rPr>
          <w:spacing w:val="-1"/>
        </w:rPr>
        <w:t xml:space="preserve"> </w:t>
      </w:r>
      <w:r w:rsidRPr="007A756C">
        <w:t>an</w:t>
      </w:r>
      <w:r w:rsidRPr="007A756C">
        <w:rPr>
          <w:spacing w:val="-5"/>
        </w:rPr>
        <w:t xml:space="preserve"> </w:t>
      </w:r>
      <w:r w:rsidRPr="007A756C">
        <w:t>IIP</w:t>
      </w:r>
      <w:r w:rsidRPr="007A756C">
        <w:rPr>
          <w:spacing w:val="-5"/>
        </w:rPr>
        <w:t xml:space="preserve"> </w:t>
      </w:r>
      <w:r w:rsidRPr="007A756C">
        <w:t>for</w:t>
      </w:r>
      <w:r w:rsidRPr="007A756C">
        <w:rPr>
          <w:spacing w:val="-2"/>
        </w:rPr>
        <w:t xml:space="preserve"> </w:t>
      </w:r>
      <w:r w:rsidRPr="007A756C">
        <w:t>each</w:t>
      </w:r>
      <w:r w:rsidRPr="007A756C">
        <w:rPr>
          <w:spacing w:val="-5"/>
        </w:rPr>
        <w:t xml:space="preserve"> </w:t>
      </w:r>
      <w:r w:rsidRPr="007A756C">
        <w:t xml:space="preserve">new ISFSI site or change in DSS types (see </w:t>
      </w:r>
      <w:r>
        <w:t>S</w:t>
      </w:r>
      <w:r w:rsidRPr="007A756C">
        <w:t>ection 05.06).</w:t>
      </w:r>
    </w:p>
    <w:p w14:paraId="4CF11103" w14:textId="77777777" w:rsidR="00536A46" w:rsidRDefault="00536A46" w:rsidP="00536A46">
      <w:pPr>
        <w:pStyle w:val="BodyText"/>
        <w:numPr>
          <w:ilvl w:val="0"/>
          <w:numId w:val="13"/>
        </w:numPr>
      </w:pPr>
      <w:r w:rsidRPr="007A756C">
        <w:t>Interfaces,</w:t>
      </w:r>
      <w:r w:rsidRPr="007A756C">
        <w:rPr>
          <w:spacing w:val="-4"/>
        </w:rPr>
        <w:t xml:space="preserve"> </w:t>
      </w:r>
      <w:r w:rsidRPr="007A756C">
        <w:t>as</w:t>
      </w:r>
      <w:r w:rsidRPr="007A756C">
        <w:rPr>
          <w:spacing w:val="-3"/>
        </w:rPr>
        <w:t xml:space="preserve"> </w:t>
      </w:r>
      <w:r w:rsidRPr="007A756C">
        <w:t>necessary,</w:t>
      </w:r>
      <w:r w:rsidRPr="007A756C">
        <w:rPr>
          <w:spacing w:val="-4"/>
        </w:rPr>
        <w:t xml:space="preserve"> </w:t>
      </w:r>
      <w:r w:rsidRPr="007A756C">
        <w:t>with</w:t>
      </w:r>
      <w:r w:rsidRPr="007A756C">
        <w:rPr>
          <w:spacing w:val="-1"/>
        </w:rPr>
        <w:t xml:space="preserve"> </w:t>
      </w:r>
      <w:r w:rsidRPr="007A756C">
        <w:t>NRR</w:t>
      </w:r>
      <w:r w:rsidRPr="007A756C">
        <w:rPr>
          <w:spacing w:val="-3"/>
        </w:rPr>
        <w:t xml:space="preserve"> </w:t>
      </w:r>
      <w:r w:rsidRPr="007A756C">
        <w:t>project</w:t>
      </w:r>
      <w:r w:rsidRPr="007A756C">
        <w:rPr>
          <w:spacing w:val="-1"/>
        </w:rPr>
        <w:t xml:space="preserve"> </w:t>
      </w:r>
      <w:r w:rsidRPr="007A756C">
        <w:t>and</w:t>
      </w:r>
      <w:r w:rsidRPr="007A756C">
        <w:rPr>
          <w:spacing w:val="-5"/>
        </w:rPr>
        <w:t xml:space="preserve"> </w:t>
      </w:r>
      <w:r w:rsidRPr="007A756C">
        <w:t>technical</w:t>
      </w:r>
      <w:r w:rsidRPr="007A756C">
        <w:rPr>
          <w:spacing w:val="-4"/>
        </w:rPr>
        <w:t xml:space="preserve"> </w:t>
      </w:r>
      <w:r w:rsidRPr="007A756C">
        <w:t>division</w:t>
      </w:r>
      <w:r w:rsidRPr="007A756C">
        <w:rPr>
          <w:spacing w:val="-3"/>
        </w:rPr>
        <w:t xml:space="preserve"> </w:t>
      </w:r>
      <w:r w:rsidRPr="007A756C">
        <w:t>staffs,</w:t>
      </w:r>
      <w:r w:rsidRPr="007A756C">
        <w:rPr>
          <w:spacing w:val="-2"/>
        </w:rPr>
        <w:t xml:space="preserve"> </w:t>
      </w:r>
      <w:r w:rsidRPr="007A756C">
        <w:t>regarding</w:t>
      </w:r>
      <w:r w:rsidRPr="007A756C">
        <w:rPr>
          <w:spacing w:val="-2"/>
        </w:rPr>
        <w:t xml:space="preserve"> </w:t>
      </w:r>
      <w:r w:rsidRPr="007A756C">
        <w:t>the inspection of ISFSI activities at 10 CFR Part 50 reactor sites.</w:t>
      </w:r>
    </w:p>
    <w:p w14:paraId="57267701" w14:textId="77777777" w:rsidR="00536A46" w:rsidRPr="007A756C" w:rsidRDefault="00536A46" w:rsidP="00536A46">
      <w:pPr>
        <w:pStyle w:val="BodyText"/>
        <w:numPr>
          <w:ilvl w:val="0"/>
          <w:numId w:val="13"/>
        </w:numPr>
      </w:pPr>
      <w:r w:rsidRPr="00303AA3">
        <w:t>Receives, reviews, and maintains documentation of deviations from the</w:t>
      </w:r>
      <w:r w:rsidRPr="007A756C">
        <w:rPr>
          <w:spacing w:val="-4"/>
        </w:rPr>
        <w:t xml:space="preserve"> </w:t>
      </w:r>
      <w:r w:rsidRPr="007A756C">
        <w:t xml:space="preserve">inspection </w:t>
      </w:r>
      <w:r w:rsidRPr="007A756C">
        <w:rPr>
          <w:spacing w:val="-2"/>
        </w:rPr>
        <w:t>program.</w:t>
      </w:r>
    </w:p>
    <w:p w14:paraId="79B0562C" w14:textId="77777777" w:rsidR="00536A46" w:rsidRPr="001E5F15" w:rsidRDefault="00536A46" w:rsidP="00536A46">
      <w:pPr>
        <w:pStyle w:val="BodyText"/>
        <w:rPr>
          <w:u w:val="single"/>
        </w:rPr>
      </w:pPr>
      <w:r w:rsidRPr="001E5F15">
        <w:rPr>
          <w:u w:val="single"/>
        </w:rPr>
        <w:t>DFM</w:t>
      </w:r>
      <w:r w:rsidRPr="001E5F15">
        <w:rPr>
          <w:spacing w:val="-4"/>
          <w:u w:val="single"/>
        </w:rPr>
        <w:t xml:space="preserve"> </w:t>
      </w:r>
      <w:r w:rsidRPr="001E5F15">
        <w:rPr>
          <w:u w:val="single"/>
        </w:rPr>
        <w:t>Project</w:t>
      </w:r>
      <w:r w:rsidRPr="001E5F15">
        <w:rPr>
          <w:spacing w:val="-5"/>
          <w:u w:val="single"/>
        </w:rPr>
        <w:t xml:space="preserve"> </w:t>
      </w:r>
      <w:r w:rsidRPr="001E5F15">
        <w:rPr>
          <w:u w:val="single"/>
        </w:rPr>
        <w:t>Manager</w:t>
      </w:r>
      <w:r w:rsidRPr="001E5F15">
        <w:rPr>
          <w:spacing w:val="-4"/>
          <w:u w:val="single"/>
        </w:rPr>
        <w:t xml:space="preserve"> </w:t>
      </w:r>
      <w:r w:rsidRPr="001E5F15">
        <w:rPr>
          <w:spacing w:val="-2"/>
          <w:u w:val="single"/>
        </w:rPr>
        <w:t>(DFM/PM).</w:t>
      </w:r>
    </w:p>
    <w:p w14:paraId="7CE6DD00" w14:textId="77777777" w:rsidR="00536A46" w:rsidRPr="007A756C" w:rsidRDefault="00536A46" w:rsidP="00536A46">
      <w:pPr>
        <w:pStyle w:val="BodyText"/>
        <w:numPr>
          <w:ilvl w:val="0"/>
          <w:numId w:val="15"/>
        </w:numPr>
      </w:pPr>
      <w:r w:rsidRPr="007A756C">
        <w:t xml:space="preserve">For all assigned ISFSIs, serves as the point of contact for </w:t>
      </w:r>
      <w:ins w:id="20" w:author="Author">
        <w:r>
          <w:t xml:space="preserve">licensee and CoC holders regarding </w:t>
        </w:r>
      </w:ins>
      <w:r w:rsidRPr="007A756C">
        <w:t>technical and regulatory issues that affect</w:t>
      </w:r>
      <w:r w:rsidRPr="007A756C">
        <w:rPr>
          <w:spacing w:val="-2"/>
        </w:rPr>
        <w:t xml:space="preserve"> </w:t>
      </w:r>
      <w:r w:rsidRPr="007A756C">
        <w:t>the</w:t>
      </w:r>
      <w:r w:rsidRPr="007A756C">
        <w:rPr>
          <w:spacing w:val="-3"/>
        </w:rPr>
        <w:t xml:space="preserve"> </w:t>
      </w:r>
      <w:r w:rsidRPr="007A756C">
        <w:t>ISFSI.</w:t>
      </w:r>
      <w:r w:rsidRPr="007A756C">
        <w:rPr>
          <w:spacing w:val="40"/>
        </w:rPr>
        <w:t xml:space="preserve"> </w:t>
      </w:r>
      <w:r w:rsidRPr="007A756C">
        <w:t>The</w:t>
      </w:r>
      <w:r w:rsidRPr="007A756C">
        <w:rPr>
          <w:spacing w:val="-3"/>
        </w:rPr>
        <w:t xml:space="preserve"> </w:t>
      </w:r>
      <w:r w:rsidRPr="007A756C">
        <w:t>NRR/PM is</w:t>
      </w:r>
      <w:r w:rsidRPr="007A756C">
        <w:rPr>
          <w:spacing w:val="-3"/>
        </w:rPr>
        <w:t xml:space="preserve"> </w:t>
      </w:r>
      <w:r w:rsidRPr="007A756C">
        <w:t>the</w:t>
      </w:r>
      <w:r w:rsidRPr="007A756C">
        <w:rPr>
          <w:spacing w:val="-6"/>
        </w:rPr>
        <w:t xml:space="preserve"> </w:t>
      </w:r>
      <w:r w:rsidRPr="007A756C">
        <w:t>point of</w:t>
      </w:r>
      <w:r w:rsidRPr="007A756C">
        <w:rPr>
          <w:spacing w:val="-2"/>
        </w:rPr>
        <w:t xml:space="preserve"> </w:t>
      </w:r>
      <w:r w:rsidRPr="007A756C">
        <w:t>contact</w:t>
      </w:r>
      <w:r w:rsidRPr="007A756C">
        <w:rPr>
          <w:spacing w:val="-2"/>
        </w:rPr>
        <w:t xml:space="preserve"> </w:t>
      </w:r>
      <w:r w:rsidRPr="007A756C">
        <w:t>for</w:t>
      </w:r>
      <w:r w:rsidRPr="007A756C">
        <w:rPr>
          <w:spacing w:val="-2"/>
        </w:rPr>
        <w:t xml:space="preserve"> </w:t>
      </w:r>
      <w:r w:rsidRPr="007A756C">
        <w:t>ISFSI</w:t>
      </w:r>
      <w:r w:rsidRPr="007A756C">
        <w:rPr>
          <w:spacing w:val="-2"/>
        </w:rPr>
        <w:t xml:space="preserve"> </w:t>
      </w:r>
      <w:r w:rsidRPr="007A756C">
        <w:t>issues</w:t>
      </w:r>
      <w:r w:rsidRPr="007A756C">
        <w:rPr>
          <w:spacing w:val="-3"/>
        </w:rPr>
        <w:t xml:space="preserve"> </w:t>
      </w:r>
      <w:r w:rsidRPr="007A756C">
        <w:t>that affect</w:t>
      </w:r>
      <w:r w:rsidRPr="007A756C">
        <w:rPr>
          <w:spacing w:val="-4"/>
        </w:rPr>
        <w:t xml:space="preserve"> </w:t>
      </w:r>
      <w:r w:rsidRPr="007A756C">
        <w:t>the</w:t>
      </w:r>
      <w:r w:rsidRPr="007A756C">
        <w:rPr>
          <w:spacing w:val="-5"/>
        </w:rPr>
        <w:t xml:space="preserve"> </w:t>
      </w:r>
      <w:r w:rsidRPr="007A756C">
        <w:t>reactor’s</w:t>
      </w:r>
      <w:r w:rsidRPr="007A756C">
        <w:rPr>
          <w:spacing w:val="-5"/>
        </w:rPr>
        <w:t xml:space="preserve"> </w:t>
      </w:r>
      <w:r w:rsidRPr="007A756C">
        <w:t>structures,</w:t>
      </w:r>
      <w:r w:rsidRPr="007A756C">
        <w:rPr>
          <w:spacing w:val="-4"/>
        </w:rPr>
        <w:t xml:space="preserve"> </w:t>
      </w:r>
      <w:r w:rsidRPr="007A756C">
        <w:t>systems,</w:t>
      </w:r>
      <w:r w:rsidRPr="007A756C">
        <w:rPr>
          <w:spacing w:val="-4"/>
        </w:rPr>
        <w:t xml:space="preserve"> </w:t>
      </w:r>
      <w:r w:rsidRPr="007A756C">
        <w:t>and</w:t>
      </w:r>
      <w:r w:rsidRPr="007A756C">
        <w:rPr>
          <w:spacing w:val="-3"/>
        </w:rPr>
        <w:t xml:space="preserve"> </w:t>
      </w:r>
      <w:r w:rsidRPr="007A756C">
        <w:t>components</w:t>
      </w:r>
      <w:r w:rsidRPr="007A756C">
        <w:rPr>
          <w:spacing w:val="-5"/>
        </w:rPr>
        <w:t xml:space="preserve"> </w:t>
      </w:r>
      <w:r w:rsidRPr="007A756C">
        <w:t>(SSCs)</w:t>
      </w:r>
      <w:r w:rsidRPr="007A756C">
        <w:rPr>
          <w:spacing w:val="-4"/>
        </w:rPr>
        <w:t xml:space="preserve"> </w:t>
      </w:r>
      <w:r w:rsidRPr="007A756C">
        <w:t>(see</w:t>
      </w:r>
      <w:r w:rsidRPr="007A756C">
        <w:rPr>
          <w:spacing w:val="-5"/>
        </w:rPr>
        <w:t xml:space="preserve"> </w:t>
      </w:r>
      <w:r w:rsidRPr="007A756C">
        <w:t>Section</w:t>
      </w:r>
      <w:r w:rsidRPr="007A756C">
        <w:rPr>
          <w:spacing w:val="-3"/>
        </w:rPr>
        <w:t xml:space="preserve"> </w:t>
      </w:r>
      <w:r w:rsidRPr="007A756C">
        <w:t>04.07).</w:t>
      </w:r>
    </w:p>
    <w:p w14:paraId="3FB9557E" w14:textId="77777777" w:rsidR="00536A46" w:rsidRPr="007A756C" w:rsidRDefault="00536A46" w:rsidP="00536A46">
      <w:pPr>
        <w:pStyle w:val="BodyText"/>
        <w:numPr>
          <w:ilvl w:val="0"/>
          <w:numId w:val="15"/>
        </w:numPr>
      </w:pPr>
      <w:r w:rsidRPr="007A756C">
        <w:t>For all</w:t>
      </w:r>
      <w:r w:rsidRPr="007A756C">
        <w:rPr>
          <w:spacing w:val="-2"/>
        </w:rPr>
        <w:t xml:space="preserve"> </w:t>
      </w:r>
      <w:r w:rsidRPr="007A756C">
        <w:t>assigned</w:t>
      </w:r>
      <w:r w:rsidRPr="007A756C">
        <w:rPr>
          <w:spacing w:val="-2"/>
        </w:rPr>
        <w:t xml:space="preserve"> </w:t>
      </w:r>
      <w:r w:rsidRPr="007A756C">
        <w:t>10</w:t>
      </w:r>
      <w:r w:rsidRPr="007A756C">
        <w:rPr>
          <w:spacing w:val="-4"/>
        </w:rPr>
        <w:t xml:space="preserve"> </w:t>
      </w:r>
      <w:r w:rsidRPr="007A756C">
        <w:t>CFR</w:t>
      </w:r>
      <w:r w:rsidRPr="007A756C">
        <w:rPr>
          <w:spacing w:val="-5"/>
        </w:rPr>
        <w:t xml:space="preserve"> </w:t>
      </w:r>
      <w:r w:rsidRPr="007A756C">
        <w:t>Part 50</w:t>
      </w:r>
      <w:r w:rsidRPr="007A756C">
        <w:rPr>
          <w:spacing w:val="-4"/>
        </w:rPr>
        <w:t xml:space="preserve"> </w:t>
      </w:r>
      <w:r w:rsidRPr="007A756C">
        <w:t>reactor</w:t>
      </w:r>
      <w:r w:rsidRPr="007A756C">
        <w:rPr>
          <w:spacing w:val="-1"/>
        </w:rPr>
        <w:t xml:space="preserve"> </w:t>
      </w:r>
      <w:r w:rsidRPr="007A756C">
        <w:t>site</w:t>
      </w:r>
      <w:r w:rsidRPr="007A756C">
        <w:rPr>
          <w:spacing w:val="-4"/>
        </w:rPr>
        <w:t xml:space="preserve"> </w:t>
      </w:r>
      <w:r w:rsidRPr="007A756C">
        <w:t>ISFSIs,</w:t>
      </w:r>
      <w:r w:rsidRPr="007A756C">
        <w:rPr>
          <w:spacing w:val="-3"/>
        </w:rPr>
        <w:t xml:space="preserve"> </w:t>
      </w:r>
      <w:r w:rsidRPr="007A756C">
        <w:t>serves</w:t>
      </w:r>
      <w:r w:rsidRPr="007A756C">
        <w:rPr>
          <w:spacing w:val="-2"/>
        </w:rPr>
        <w:t xml:space="preserve"> </w:t>
      </w:r>
      <w:r w:rsidRPr="007A756C">
        <w:t>as</w:t>
      </w:r>
      <w:r w:rsidRPr="007A756C">
        <w:rPr>
          <w:spacing w:val="-6"/>
        </w:rPr>
        <w:t xml:space="preserve"> </w:t>
      </w:r>
      <w:r w:rsidRPr="007A756C">
        <w:t>the</w:t>
      </w:r>
      <w:r w:rsidRPr="007A756C">
        <w:rPr>
          <w:spacing w:val="-2"/>
        </w:rPr>
        <w:t xml:space="preserve"> </w:t>
      </w:r>
      <w:r w:rsidRPr="007A756C">
        <w:t>point</w:t>
      </w:r>
      <w:r w:rsidRPr="007A756C">
        <w:rPr>
          <w:spacing w:val="-3"/>
        </w:rPr>
        <w:t xml:space="preserve"> </w:t>
      </w:r>
      <w:r w:rsidRPr="007A756C">
        <w:t>of</w:t>
      </w:r>
      <w:r w:rsidRPr="007A756C">
        <w:rPr>
          <w:spacing w:val="-5"/>
        </w:rPr>
        <w:t xml:space="preserve"> </w:t>
      </w:r>
      <w:r w:rsidRPr="007A756C">
        <w:t>contact</w:t>
      </w:r>
      <w:r w:rsidRPr="007A756C">
        <w:rPr>
          <w:spacing w:val="-3"/>
        </w:rPr>
        <w:t xml:space="preserve"> </w:t>
      </w:r>
      <w:r w:rsidRPr="007A756C">
        <w:t>for the NRR/PM where reactor operations affect the ISFSI.</w:t>
      </w:r>
    </w:p>
    <w:p w14:paraId="44118C6E" w14:textId="77777777" w:rsidR="00536A46" w:rsidRPr="007A756C" w:rsidRDefault="00536A46" w:rsidP="00536A46">
      <w:pPr>
        <w:pStyle w:val="BodyText"/>
        <w:numPr>
          <w:ilvl w:val="0"/>
          <w:numId w:val="15"/>
        </w:numPr>
      </w:pPr>
      <w:r w:rsidRPr="007A756C">
        <w:t>For</w:t>
      </w:r>
      <w:r w:rsidRPr="007A756C">
        <w:rPr>
          <w:spacing w:val="-1"/>
        </w:rPr>
        <w:t xml:space="preserve"> </w:t>
      </w:r>
      <w:r w:rsidRPr="007A756C">
        <w:t>all</w:t>
      </w:r>
      <w:r w:rsidRPr="007A756C">
        <w:rPr>
          <w:spacing w:val="-2"/>
        </w:rPr>
        <w:t xml:space="preserve"> </w:t>
      </w:r>
      <w:r w:rsidRPr="007A756C">
        <w:t>assigned</w:t>
      </w:r>
      <w:r w:rsidRPr="007A756C">
        <w:rPr>
          <w:spacing w:val="-2"/>
        </w:rPr>
        <w:t xml:space="preserve"> </w:t>
      </w:r>
      <w:r w:rsidRPr="007A756C">
        <w:t>10</w:t>
      </w:r>
      <w:r w:rsidRPr="007A756C">
        <w:rPr>
          <w:spacing w:val="-4"/>
        </w:rPr>
        <w:t xml:space="preserve"> </w:t>
      </w:r>
      <w:r w:rsidRPr="007A756C">
        <w:t>CFR</w:t>
      </w:r>
      <w:r w:rsidRPr="007A756C">
        <w:rPr>
          <w:spacing w:val="-5"/>
        </w:rPr>
        <w:t xml:space="preserve"> </w:t>
      </w:r>
      <w:r w:rsidRPr="007A756C">
        <w:t>Part 50</w:t>
      </w:r>
      <w:r w:rsidRPr="007A756C">
        <w:rPr>
          <w:spacing w:val="-4"/>
        </w:rPr>
        <w:t xml:space="preserve"> </w:t>
      </w:r>
      <w:r w:rsidRPr="007A756C">
        <w:t>reactor</w:t>
      </w:r>
      <w:r w:rsidRPr="007A756C">
        <w:rPr>
          <w:spacing w:val="-1"/>
        </w:rPr>
        <w:t xml:space="preserve"> </w:t>
      </w:r>
      <w:r w:rsidRPr="007A756C">
        <w:t>site</w:t>
      </w:r>
      <w:r w:rsidRPr="007A756C">
        <w:rPr>
          <w:spacing w:val="-4"/>
        </w:rPr>
        <w:t xml:space="preserve"> </w:t>
      </w:r>
      <w:r w:rsidRPr="007A756C">
        <w:t>ISFSIs,</w:t>
      </w:r>
      <w:r w:rsidRPr="007A756C">
        <w:rPr>
          <w:spacing w:val="-3"/>
        </w:rPr>
        <w:t xml:space="preserve"> </w:t>
      </w:r>
      <w:r w:rsidRPr="007A756C">
        <w:t>serves</w:t>
      </w:r>
      <w:r w:rsidRPr="007A756C">
        <w:rPr>
          <w:spacing w:val="-2"/>
        </w:rPr>
        <w:t xml:space="preserve"> </w:t>
      </w:r>
      <w:r w:rsidRPr="007A756C">
        <w:t>as</w:t>
      </w:r>
      <w:r w:rsidRPr="007A756C">
        <w:rPr>
          <w:spacing w:val="-6"/>
        </w:rPr>
        <w:t xml:space="preserve"> </w:t>
      </w:r>
      <w:r w:rsidRPr="007A756C">
        <w:t>the</w:t>
      </w:r>
      <w:r w:rsidRPr="007A756C">
        <w:rPr>
          <w:spacing w:val="-2"/>
        </w:rPr>
        <w:t xml:space="preserve"> </w:t>
      </w:r>
      <w:r w:rsidRPr="007A756C">
        <w:t>point</w:t>
      </w:r>
      <w:r w:rsidRPr="007A756C">
        <w:rPr>
          <w:spacing w:val="-3"/>
        </w:rPr>
        <w:t xml:space="preserve"> </w:t>
      </w:r>
      <w:r w:rsidRPr="007A756C">
        <w:t>of</w:t>
      </w:r>
      <w:r w:rsidRPr="007A756C">
        <w:rPr>
          <w:spacing w:val="-5"/>
        </w:rPr>
        <w:t xml:space="preserve"> </w:t>
      </w:r>
      <w:r w:rsidRPr="007A756C">
        <w:t>contact</w:t>
      </w:r>
      <w:r w:rsidRPr="007A756C">
        <w:rPr>
          <w:spacing w:val="-3"/>
        </w:rPr>
        <w:t xml:space="preserve"> </w:t>
      </w:r>
      <w:r w:rsidRPr="007A756C">
        <w:t>for the NMSS/Division of Decommissioning, Uranium Recovery, and Waste Programs (DUWP) PM where reactor decommissioning operations affect the ISFSI.</w:t>
      </w:r>
    </w:p>
    <w:p w14:paraId="704520A4" w14:textId="77777777" w:rsidR="00536A46" w:rsidRPr="001E5F15" w:rsidRDefault="00536A46" w:rsidP="00536A46">
      <w:pPr>
        <w:pStyle w:val="BodyText"/>
        <w:rPr>
          <w:u w:val="single"/>
        </w:rPr>
      </w:pPr>
      <w:r w:rsidRPr="001E5F15">
        <w:rPr>
          <w:u w:val="single"/>
        </w:rPr>
        <w:t>Regional</w:t>
      </w:r>
      <w:r w:rsidRPr="001E5F15">
        <w:rPr>
          <w:spacing w:val="-10"/>
          <w:u w:val="single"/>
        </w:rPr>
        <w:t xml:space="preserve"> </w:t>
      </w:r>
      <w:r w:rsidRPr="001E5F15">
        <w:rPr>
          <w:u w:val="single"/>
        </w:rPr>
        <w:t>Administrator.</w:t>
      </w:r>
    </w:p>
    <w:p w14:paraId="270214C3" w14:textId="77777777" w:rsidR="00536A46" w:rsidRDefault="00536A46" w:rsidP="00536A46">
      <w:pPr>
        <w:pStyle w:val="BodyText"/>
        <w:numPr>
          <w:ilvl w:val="0"/>
          <w:numId w:val="21"/>
        </w:numPr>
      </w:pPr>
      <w:r>
        <w:t>Oversees</w:t>
      </w:r>
      <w:r>
        <w:rPr>
          <w:spacing w:val="-3"/>
        </w:rPr>
        <w:t xml:space="preserve"> </w:t>
      </w:r>
      <w:r>
        <w:t>and</w:t>
      </w:r>
      <w:r>
        <w:rPr>
          <w:spacing w:val="-5"/>
        </w:rPr>
        <w:t xml:space="preserve"> </w:t>
      </w:r>
      <w:r>
        <w:t>provides</w:t>
      </w:r>
      <w:r>
        <w:rPr>
          <w:spacing w:val="-5"/>
        </w:rPr>
        <w:t xml:space="preserve"> </w:t>
      </w:r>
      <w:r>
        <w:t>program</w:t>
      </w:r>
      <w:r>
        <w:rPr>
          <w:spacing w:val="-3"/>
        </w:rPr>
        <w:t xml:space="preserve"> </w:t>
      </w:r>
      <w:r>
        <w:t>direction</w:t>
      </w:r>
      <w:r>
        <w:rPr>
          <w:spacing w:val="-5"/>
        </w:rPr>
        <w:t xml:space="preserve"> </w:t>
      </w:r>
      <w:r>
        <w:t>for</w:t>
      </w:r>
      <w:r>
        <w:rPr>
          <w:spacing w:val="-3"/>
        </w:rPr>
        <w:t xml:space="preserve"> </w:t>
      </w:r>
      <w:r>
        <w:t>implementation</w:t>
      </w:r>
      <w:r>
        <w:rPr>
          <w:spacing w:val="-4"/>
        </w:rPr>
        <w:t xml:space="preserve"> </w:t>
      </w:r>
      <w:r>
        <w:t>of</w:t>
      </w:r>
      <w:r>
        <w:rPr>
          <w:spacing w:val="-6"/>
        </w:rPr>
        <w:t xml:space="preserve"> </w:t>
      </w:r>
      <w:r>
        <w:t>the</w:t>
      </w:r>
      <w:r>
        <w:rPr>
          <w:spacing w:val="-4"/>
        </w:rPr>
        <w:t xml:space="preserve"> </w:t>
      </w:r>
      <w:r>
        <w:t>ISFSI</w:t>
      </w:r>
      <w:r>
        <w:rPr>
          <w:spacing w:val="-2"/>
        </w:rPr>
        <w:t xml:space="preserve"> </w:t>
      </w:r>
      <w:r>
        <w:t>inspection program elements that are performed by the regional office.</w:t>
      </w:r>
    </w:p>
    <w:p w14:paraId="15E346F2" w14:textId="18F3D796" w:rsidR="00536A46" w:rsidRDefault="00536A46" w:rsidP="00536A46">
      <w:pPr>
        <w:pStyle w:val="BodyText"/>
        <w:numPr>
          <w:ilvl w:val="0"/>
          <w:numId w:val="21"/>
        </w:numPr>
      </w:pPr>
      <w:r>
        <w:t>Ensures, within assigned budget limitations, that the regional office staff includes an adequate</w:t>
      </w:r>
      <w:r>
        <w:rPr>
          <w:spacing w:val="-3"/>
        </w:rPr>
        <w:t xml:space="preserve"> </w:t>
      </w:r>
      <w:r>
        <w:t>number</w:t>
      </w:r>
      <w:r>
        <w:rPr>
          <w:spacing w:val="-4"/>
        </w:rPr>
        <w:t xml:space="preserve"> </w:t>
      </w:r>
      <w:r>
        <w:t>of</w:t>
      </w:r>
      <w:r>
        <w:rPr>
          <w:spacing w:val="-3"/>
        </w:rPr>
        <w:t xml:space="preserve"> </w:t>
      </w:r>
      <w:r>
        <w:t>qualified</w:t>
      </w:r>
      <w:r>
        <w:rPr>
          <w:spacing w:val="-3"/>
        </w:rPr>
        <w:t xml:space="preserve"> </w:t>
      </w:r>
      <w:r>
        <w:t>inspectors</w:t>
      </w:r>
      <w:r>
        <w:rPr>
          <w:spacing w:val="-5"/>
        </w:rPr>
        <w:t xml:space="preserve"> </w:t>
      </w:r>
      <w:r>
        <w:t>to</w:t>
      </w:r>
      <w:r>
        <w:rPr>
          <w:spacing w:val="-2"/>
        </w:rPr>
        <w:t xml:space="preserve"> </w:t>
      </w:r>
      <w:r>
        <w:t>implement</w:t>
      </w:r>
      <w:r>
        <w:rPr>
          <w:spacing w:val="-3"/>
        </w:rPr>
        <w:t xml:space="preserve"> </w:t>
      </w:r>
      <w:r>
        <w:t>the</w:t>
      </w:r>
      <w:r>
        <w:rPr>
          <w:spacing w:val="-5"/>
        </w:rPr>
        <w:t xml:space="preserve"> </w:t>
      </w:r>
      <w:r>
        <w:t>inspection</w:t>
      </w:r>
      <w:r>
        <w:rPr>
          <w:spacing w:val="-5"/>
        </w:rPr>
        <w:t xml:space="preserve"> </w:t>
      </w:r>
      <w:r>
        <w:t>program</w:t>
      </w:r>
      <w:r>
        <w:rPr>
          <w:spacing w:val="-4"/>
        </w:rPr>
        <w:t xml:space="preserve"> </w:t>
      </w:r>
      <w:r>
        <w:t>described in this IMC.</w:t>
      </w:r>
    </w:p>
    <w:p w14:paraId="4B257E0A" w14:textId="77777777" w:rsidR="00536A46" w:rsidRPr="005A6EE1" w:rsidRDefault="00536A46" w:rsidP="00536A46">
      <w:pPr>
        <w:pStyle w:val="BodyText"/>
        <w:rPr>
          <w:u w:val="single"/>
        </w:rPr>
      </w:pPr>
      <w:r w:rsidRPr="005A6EE1">
        <w:rPr>
          <w:u w:val="single"/>
        </w:rPr>
        <w:t>Regional</w:t>
      </w:r>
      <w:r w:rsidRPr="005A6EE1">
        <w:rPr>
          <w:spacing w:val="-11"/>
          <w:u w:val="single"/>
        </w:rPr>
        <w:t xml:space="preserve"> </w:t>
      </w:r>
      <w:r w:rsidRPr="005A6EE1">
        <w:rPr>
          <w:u w:val="single"/>
        </w:rPr>
        <w:t>Division</w:t>
      </w:r>
      <w:r w:rsidRPr="005A6EE1">
        <w:rPr>
          <w:spacing w:val="-10"/>
          <w:u w:val="single"/>
        </w:rPr>
        <w:t xml:space="preserve"> </w:t>
      </w:r>
      <w:r w:rsidRPr="005A6EE1">
        <w:rPr>
          <w:spacing w:val="-2"/>
          <w:u w:val="single"/>
        </w:rPr>
        <w:t>Director.</w:t>
      </w:r>
    </w:p>
    <w:p w14:paraId="78613473" w14:textId="77777777" w:rsidR="00536A46" w:rsidRDefault="00536A46" w:rsidP="00536A46">
      <w:pPr>
        <w:pStyle w:val="BodyText"/>
        <w:numPr>
          <w:ilvl w:val="0"/>
          <w:numId w:val="20"/>
        </w:numPr>
      </w:pPr>
      <w:r>
        <w:t>Manages</w:t>
      </w:r>
      <w:r>
        <w:rPr>
          <w:spacing w:val="-5"/>
        </w:rPr>
        <w:t xml:space="preserve"> </w:t>
      </w:r>
      <w:r>
        <w:t>the</w:t>
      </w:r>
      <w:r>
        <w:rPr>
          <w:spacing w:val="-3"/>
        </w:rPr>
        <w:t xml:space="preserve"> </w:t>
      </w:r>
      <w:r>
        <w:t>implementation</w:t>
      </w:r>
      <w:r>
        <w:rPr>
          <w:spacing w:val="-3"/>
        </w:rPr>
        <w:t xml:space="preserve"> </w:t>
      </w:r>
      <w:r>
        <w:t>of</w:t>
      </w:r>
      <w:r>
        <w:rPr>
          <w:spacing w:val="-3"/>
        </w:rPr>
        <w:t xml:space="preserve"> </w:t>
      </w:r>
      <w:r>
        <w:t>the</w:t>
      </w:r>
      <w:r>
        <w:rPr>
          <w:spacing w:val="-5"/>
        </w:rPr>
        <w:t xml:space="preserve"> </w:t>
      </w:r>
      <w:r>
        <w:t>ISFSI</w:t>
      </w:r>
      <w:r>
        <w:rPr>
          <w:spacing w:val="-1"/>
        </w:rPr>
        <w:t xml:space="preserve"> </w:t>
      </w:r>
      <w:r>
        <w:t>inspection</w:t>
      </w:r>
      <w:r>
        <w:rPr>
          <w:spacing w:val="-3"/>
        </w:rPr>
        <w:t xml:space="preserve"> </w:t>
      </w:r>
      <w:r>
        <w:t>program</w:t>
      </w:r>
      <w:r>
        <w:rPr>
          <w:spacing w:val="-4"/>
        </w:rPr>
        <w:t xml:space="preserve"> </w:t>
      </w:r>
      <w:r>
        <w:t>as</w:t>
      </w:r>
      <w:r>
        <w:rPr>
          <w:spacing w:val="-5"/>
        </w:rPr>
        <w:t xml:space="preserve"> </w:t>
      </w:r>
      <w:r>
        <w:t>assigned</w:t>
      </w:r>
      <w:r>
        <w:rPr>
          <w:spacing w:val="-3"/>
        </w:rPr>
        <w:t xml:space="preserve"> </w:t>
      </w:r>
      <w:r>
        <w:t>by</w:t>
      </w:r>
      <w:r>
        <w:rPr>
          <w:spacing w:val="-4"/>
        </w:rPr>
        <w:t xml:space="preserve"> </w:t>
      </w:r>
      <w:r>
        <w:t>the Regional Administrator.</w:t>
      </w:r>
    </w:p>
    <w:p w14:paraId="4426126B" w14:textId="77777777" w:rsidR="00536A46" w:rsidRDefault="00536A46" w:rsidP="00536A46">
      <w:pPr>
        <w:pStyle w:val="BodyText"/>
        <w:numPr>
          <w:ilvl w:val="0"/>
          <w:numId w:val="20"/>
        </w:numPr>
      </w:pPr>
      <w:r>
        <w:t>Directs</w:t>
      </w:r>
      <w:r>
        <w:rPr>
          <w:spacing w:val="-3"/>
        </w:rPr>
        <w:t xml:space="preserve"> </w:t>
      </w:r>
      <w:r>
        <w:t>the</w:t>
      </w:r>
      <w:r>
        <w:rPr>
          <w:spacing w:val="-2"/>
        </w:rPr>
        <w:t xml:space="preserve"> </w:t>
      </w:r>
      <w:r>
        <w:t>execution</w:t>
      </w:r>
      <w:r>
        <w:rPr>
          <w:spacing w:val="-4"/>
        </w:rPr>
        <w:t xml:space="preserve"> </w:t>
      </w:r>
      <w:r>
        <w:t>of</w:t>
      </w:r>
      <w:r>
        <w:rPr>
          <w:spacing w:val="-3"/>
        </w:rPr>
        <w:t xml:space="preserve"> </w:t>
      </w:r>
      <w:r>
        <w:t>the</w:t>
      </w:r>
      <w:r>
        <w:rPr>
          <w:spacing w:val="-2"/>
        </w:rPr>
        <w:t xml:space="preserve"> </w:t>
      </w:r>
      <w:r>
        <w:t>ISFSI</w:t>
      </w:r>
      <w:r>
        <w:rPr>
          <w:spacing w:val="-3"/>
        </w:rPr>
        <w:t xml:space="preserve"> </w:t>
      </w:r>
      <w:r>
        <w:t>inspection</w:t>
      </w:r>
      <w:r>
        <w:rPr>
          <w:spacing w:val="-4"/>
        </w:rPr>
        <w:t xml:space="preserve"> </w:t>
      </w:r>
      <w:r>
        <w:t>program</w:t>
      </w:r>
      <w:r>
        <w:rPr>
          <w:spacing w:val="-3"/>
        </w:rPr>
        <w:t xml:space="preserve"> </w:t>
      </w:r>
      <w:r>
        <w:t>elements</w:t>
      </w:r>
      <w:r>
        <w:rPr>
          <w:spacing w:val="-4"/>
        </w:rPr>
        <w:t xml:space="preserve"> </w:t>
      </w:r>
      <w:r>
        <w:t>that</w:t>
      </w:r>
      <w:r>
        <w:rPr>
          <w:spacing w:val="-3"/>
        </w:rPr>
        <w:t xml:space="preserve"> </w:t>
      </w:r>
      <w:r>
        <w:t>are</w:t>
      </w:r>
      <w:r>
        <w:rPr>
          <w:spacing w:val="-4"/>
        </w:rPr>
        <w:t xml:space="preserve"> </w:t>
      </w:r>
      <w:r>
        <w:t>performed</w:t>
      </w:r>
      <w:r>
        <w:rPr>
          <w:spacing w:val="-4"/>
        </w:rPr>
        <w:t xml:space="preserve"> </w:t>
      </w:r>
      <w:r>
        <w:t>by the division.</w:t>
      </w:r>
    </w:p>
    <w:p w14:paraId="039D696B" w14:textId="77777777" w:rsidR="00536A46" w:rsidRDefault="00536A46" w:rsidP="00536A46">
      <w:pPr>
        <w:pStyle w:val="BodyText"/>
        <w:numPr>
          <w:ilvl w:val="0"/>
          <w:numId w:val="20"/>
        </w:numPr>
      </w:pPr>
      <w:r>
        <w:t>Ensures</w:t>
      </w:r>
      <w:r>
        <w:rPr>
          <w:spacing w:val="-6"/>
        </w:rPr>
        <w:t xml:space="preserve"> </w:t>
      </w:r>
      <w:r>
        <w:t>that</w:t>
      </w:r>
      <w:r>
        <w:rPr>
          <w:spacing w:val="-5"/>
        </w:rPr>
        <w:t xml:space="preserve"> </w:t>
      </w:r>
      <w:r>
        <w:t>allocated</w:t>
      </w:r>
      <w:r>
        <w:rPr>
          <w:spacing w:val="-4"/>
        </w:rPr>
        <w:t xml:space="preserve"> </w:t>
      </w:r>
      <w:r>
        <w:t>inspection</w:t>
      </w:r>
      <w:r>
        <w:rPr>
          <w:spacing w:val="-6"/>
        </w:rPr>
        <w:t xml:space="preserve"> </w:t>
      </w:r>
      <w:r>
        <w:t>resources</w:t>
      </w:r>
      <w:r>
        <w:rPr>
          <w:spacing w:val="-3"/>
        </w:rPr>
        <w:t xml:space="preserve"> </w:t>
      </w:r>
      <w:r>
        <w:t>are</w:t>
      </w:r>
      <w:r>
        <w:rPr>
          <w:spacing w:val="-4"/>
        </w:rPr>
        <w:t xml:space="preserve"> </w:t>
      </w:r>
      <w:r>
        <w:t>appropriately</w:t>
      </w:r>
      <w:r>
        <w:rPr>
          <w:spacing w:val="-6"/>
        </w:rPr>
        <w:t xml:space="preserve"> </w:t>
      </w:r>
      <w:r>
        <w:t>scheduled</w:t>
      </w:r>
      <w:r>
        <w:rPr>
          <w:spacing w:val="-6"/>
        </w:rPr>
        <w:t xml:space="preserve"> </w:t>
      </w:r>
      <w:r>
        <w:t>for</w:t>
      </w:r>
      <w:r>
        <w:rPr>
          <w:spacing w:val="-5"/>
        </w:rPr>
        <w:t xml:space="preserve"> </w:t>
      </w:r>
      <w:r>
        <w:t>the inspection of the Region’s ISFSIs.</w:t>
      </w:r>
    </w:p>
    <w:p w14:paraId="48E1D97B" w14:textId="77777777" w:rsidR="00536A46" w:rsidRDefault="00536A46" w:rsidP="00536A46">
      <w:pPr>
        <w:pStyle w:val="BodyText"/>
        <w:numPr>
          <w:ilvl w:val="0"/>
          <w:numId w:val="20"/>
        </w:numPr>
      </w:pPr>
      <w:r>
        <w:t>Ensures</w:t>
      </w:r>
      <w:r>
        <w:rPr>
          <w:spacing w:val="-5"/>
        </w:rPr>
        <w:t xml:space="preserve"> </w:t>
      </w:r>
      <w:r>
        <w:t>that</w:t>
      </w:r>
      <w:r>
        <w:rPr>
          <w:spacing w:val="-4"/>
        </w:rPr>
        <w:t xml:space="preserve"> </w:t>
      </w:r>
      <w:r>
        <w:t>necessary</w:t>
      </w:r>
      <w:r>
        <w:rPr>
          <w:spacing w:val="-5"/>
        </w:rPr>
        <w:t xml:space="preserve"> </w:t>
      </w:r>
      <w:r>
        <w:t>reactive</w:t>
      </w:r>
      <w:r>
        <w:rPr>
          <w:spacing w:val="-3"/>
        </w:rPr>
        <w:t xml:space="preserve"> </w:t>
      </w:r>
      <w:r>
        <w:t>inspection</w:t>
      </w:r>
      <w:r>
        <w:rPr>
          <w:spacing w:val="-3"/>
        </w:rPr>
        <w:t xml:space="preserve"> </w:t>
      </w:r>
      <w:r>
        <w:t>resources</w:t>
      </w:r>
      <w:r>
        <w:rPr>
          <w:spacing w:val="-3"/>
        </w:rPr>
        <w:t xml:space="preserve"> </w:t>
      </w:r>
      <w:r>
        <w:t>are</w:t>
      </w:r>
      <w:r>
        <w:rPr>
          <w:spacing w:val="-5"/>
        </w:rPr>
        <w:t xml:space="preserve"> </w:t>
      </w:r>
      <w:r>
        <w:t>applied</w:t>
      </w:r>
      <w:r>
        <w:rPr>
          <w:spacing w:val="-3"/>
        </w:rPr>
        <w:t xml:space="preserve"> </w:t>
      </w:r>
      <w:r>
        <w:t>to</w:t>
      </w:r>
      <w:r>
        <w:rPr>
          <w:spacing w:val="-5"/>
        </w:rPr>
        <w:t xml:space="preserve"> </w:t>
      </w:r>
      <w:r>
        <w:t>deal</w:t>
      </w:r>
      <w:r>
        <w:rPr>
          <w:spacing w:val="-4"/>
        </w:rPr>
        <w:t xml:space="preserve"> </w:t>
      </w:r>
      <w:r>
        <w:t>with</w:t>
      </w:r>
      <w:r>
        <w:rPr>
          <w:spacing w:val="-3"/>
        </w:rPr>
        <w:t xml:space="preserve"> </w:t>
      </w:r>
      <w:r>
        <w:t>events and problems at the Region’s ISFSIs, as required.</w:t>
      </w:r>
    </w:p>
    <w:p w14:paraId="1B611296" w14:textId="77777777" w:rsidR="00536A46" w:rsidRPr="00167A1F" w:rsidRDefault="00536A46" w:rsidP="00536A46">
      <w:pPr>
        <w:pStyle w:val="BodyText"/>
        <w:rPr>
          <w:u w:val="single"/>
        </w:rPr>
      </w:pPr>
      <w:r w:rsidRPr="00167A1F">
        <w:rPr>
          <w:u w:val="single"/>
        </w:rPr>
        <w:t>Regional</w:t>
      </w:r>
      <w:r w:rsidRPr="00167A1F">
        <w:rPr>
          <w:spacing w:val="-8"/>
          <w:u w:val="single"/>
        </w:rPr>
        <w:t xml:space="preserve"> </w:t>
      </w:r>
      <w:r w:rsidRPr="00167A1F">
        <w:rPr>
          <w:u w:val="single"/>
        </w:rPr>
        <w:t>Branch</w:t>
      </w:r>
      <w:r w:rsidRPr="00167A1F">
        <w:rPr>
          <w:spacing w:val="-6"/>
          <w:u w:val="single"/>
        </w:rPr>
        <w:t xml:space="preserve"> </w:t>
      </w:r>
      <w:r w:rsidRPr="00167A1F">
        <w:rPr>
          <w:spacing w:val="-2"/>
          <w:u w:val="single"/>
        </w:rPr>
        <w:t>Chief.</w:t>
      </w:r>
    </w:p>
    <w:p w14:paraId="7612C23B" w14:textId="77777777" w:rsidR="00536A46" w:rsidRDefault="00536A46" w:rsidP="00536A46">
      <w:pPr>
        <w:pStyle w:val="BodyText"/>
        <w:numPr>
          <w:ilvl w:val="0"/>
          <w:numId w:val="19"/>
        </w:numPr>
      </w:pPr>
      <w:r>
        <w:t>For each assigned ISFSI, manages the planning, scheduling, and performance of inspections</w:t>
      </w:r>
      <w:r>
        <w:rPr>
          <w:spacing w:val="-3"/>
        </w:rPr>
        <w:t xml:space="preserve"> </w:t>
      </w:r>
      <w:r>
        <w:t>of</w:t>
      </w:r>
      <w:r>
        <w:rPr>
          <w:spacing w:val="-3"/>
        </w:rPr>
        <w:t xml:space="preserve"> </w:t>
      </w:r>
      <w:r>
        <w:t>ISFSIs</w:t>
      </w:r>
      <w:r>
        <w:rPr>
          <w:spacing w:val="-2"/>
        </w:rPr>
        <w:t xml:space="preserve"> </w:t>
      </w:r>
      <w:r>
        <w:t>using</w:t>
      </w:r>
      <w:r>
        <w:rPr>
          <w:spacing w:val="-3"/>
        </w:rPr>
        <w:t xml:space="preserve"> </w:t>
      </w:r>
      <w:r>
        <w:t>the</w:t>
      </w:r>
      <w:r>
        <w:rPr>
          <w:spacing w:val="-5"/>
        </w:rPr>
        <w:t xml:space="preserve"> </w:t>
      </w:r>
      <w:r>
        <w:t>inspection</w:t>
      </w:r>
      <w:r>
        <w:rPr>
          <w:spacing w:val="-5"/>
        </w:rPr>
        <w:t xml:space="preserve"> </w:t>
      </w:r>
      <w:r>
        <w:t>resources</w:t>
      </w:r>
      <w:r>
        <w:rPr>
          <w:spacing w:val="-3"/>
        </w:rPr>
        <w:t xml:space="preserve"> </w:t>
      </w:r>
      <w:r>
        <w:t>allocated</w:t>
      </w:r>
      <w:r>
        <w:rPr>
          <w:spacing w:val="-3"/>
        </w:rPr>
        <w:t xml:space="preserve"> </w:t>
      </w:r>
      <w:r>
        <w:t>by</w:t>
      </w:r>
      <w:r>
        <w:rPr>
          <w:spacing w:val="-5"/>
        </w:rPr>
        <w:t xml:space="preserve"> </w:t>
      </w:r>
      <w:r>
        <w:t>the</w:t>
      </w:r>
      <w:r>
        <w:rPr>
          <w:spacing w:val="-5"/>
        </w:rPr>
        <w:t xml:space="preserve"> </w:t>
      </w:r>
      <w:r>
        <w:t>regional</w:t>
      </w:r>
      <w:r>
        <w:rPr>
          <w:spacing w:val="-4"/>
        </w:rPr>
        <w:t xml:space="preserve"> </w:t>
      </w:r>
      <w:r>
        <w:t xml:space="preserve">planning </w:t>
      </w:r>
      <w:r>
        <w:rPr>
          <w:spacing w:val="-2"/>
        </w:rPr>
        <w:t>processes.</w:t>
      </w:r>
    </w:p>
    <w:p w14:paraId="48B2450C" w14:textId="1DE295F1" w:rsidR="00536A46" w:rsidRDefault="00536A46" w:rsidP="00536A46">
      <w:pPr>
        <w:pStyle w:val="BodyText"/>
        <w:numPr>
          <w:ilvl w:val="0"/>
          <w:numId w:val="19"/>
        </w:numPr>
      </w:pPr>
      <w:r>
        <w:t>Assures</w:t>
      </w:r>
      <w:r>
        <w:rPr>
          <w:spacing w:val="-1"/>
        </w:rPr>
        <w:t xml:space="preserve"> </w:t>
      </w:r>
      <w:r>
        <w:t>regional inspection activities</w:t>
      </w:r>
      <w:r>
        <w:rPr>
          <w:spacing w:val="-1"/>
        </w:rPr>
        <w:t xml:space="preserve"> </w:t>
      </w:r>
      <w:r>
        <w:t>address</w:t>
      </w:r>
      <w:r>
        <w:rPr>
          <w:spacing w:val="-1"/>
        </w:rPr>
        <w:t xml:space="preserve"> </w:t>
      </w:r>
      <w:r>
        <w:t>the five risk-informed</w:t>
      </w:r>
      <w:r>
        <w:rPr>
          <w:spacing w:val="-1"/>
        </w:rPr>
        <w:t xml:space="preserve"> </w:t>
      </w:r>
      <w:r>
        <w:t>safety</w:t>
      </w:r>
      <w:r>
        <w:rPr>
          <w:spacing w:val="-1"/>
        </w:rPr>
        <w:t xml:space="preserve"> </w:t>
      </w:r>
      <w:r>
        <w:t xml:space="preserve">focus </w:t>
      </w:r>
      <w:proofErr w:type="gramStart"/>
      <w:r>
        <w:t>areas</w:t>
      </w:r>
      <w:proofErr w:type="gramEnd"/>
      <w:r>
        <w:t xml:space="preserve"> and</w:t>
      </w:r>
      <w:r>
        <w:rPr>
          <w:spacing w:val="-2"/>
        </w:rPr>
        <w:t xml:space="preserve"> </w:t>
      </w:r>
      <w:r>
        <w:t>that inspection</w:t>
      </w:r>
      <w:r>
        <w:rPr>
          <w:spacing w:val="-1"/>
        </w:rPr>
        <w:t xml:space="preserve"> </w:t>
      </w:r>
      <w:r>
        <w:t>focus</w:t>
      </w:r>
      <w:r>
        <w:rPr>
          <w:spacing w:val="-4"/>
        </w:rPr>
        <w:t xml:space="preserve"> </w:t>
      </w:r>
      <w:r>
        <w:t>is</w:t>
      </w:r>
      <w:r>
        <w:rPr>
          <w:spacing w:val="-1"/>
        </w:rPr>
        <w:t xml:space="preserve"> </w:t>
      </w:r>
      <w:r>
        <w:t>based</w:t>
      </w:r>
      <w:r>
        <w:rPr>
          <w:spacing w:val="-4"/>
        </w:rPr>
        <w:t xml:space="preserve"> </w:t>
      </w:r>
      <w:r>
        <w:t>on</w:t>
      </w:r>
      <w:r>
        <w:rPr>
          <w:spacing w:val="-4"/>
        </w:rPr>
        <w:t xml:space="preserve"> </w:t>
      </w:r>
      <w:r>
        <w:t>the</w:t>
      </w:r>
      <w:r>
        <w:rPr>
          <w:spacing w:val="-2"/>
        </w:rPr>
        <w:t xml:space="preserve"> </w:t>
      </w:r>
      <w:r>
        <w:t>prioritization</w:t>
      </w:r>
      <w:r>
        <w:rPr>
          <w:spacing w:val="-2"/>
        </w:rPr>
        <w:t xml:space="preserve"> </w:t>
      </w:r>
      <w:r>
        <w:t>tables</w:t>
      </w:r>
      <w:r>
        <w:rPr>
          <w:spacing w:val="-4"/>
        </w:rPr>
        <w:t xml:space="preserve"> </w:t>
      </w:r>
      <w:r>
        <w:t>in</w:t>
      </w:r>
      <w:r>
        <w:rPr>
          <w:spacing w:val="-2"/>
        </w:rPr>
        <w:t xml:space="preserve"> </w:t>
      </w:r>
      <w:r>
        <w:t>Appendices</w:t>
      </w:r>
      <w:r>
        <w:rPr>
          <w:spacing w:val="-4"/>
        </w:rPr>
        <w:t xml:space="preserve"> </w:t>
      </w:r>
      <w:r>
        <w:t>D</w:t>
      </w:r>
      <w:r>
        <w:rPr>
          <w:spacing w:val="-2"/>
        </w:rPr>
        <w:t xml:space="preserve"> </w:t>
      </w:r>
      <w:r>
        <w:t>and</w:t>
      </w:r>
      <w:r>
        <w:rPr>
          <w:spacing w:val="-2"/>
        </w:rPr>
        <w:t xml:space="preserve"> </w:t>
      </w:r>
      <w:r>
        <w:t>E</w:t>
      </w:r>
      <w:r>
        <w:rPr>
          <w:spacing w:val="-4"/>
        </w:rPr>
        <w:t xml:space="preserve"> </w:t>
      </w:r>
      <w:r>
        <w:t>of this IMC.</w:t>
      </w:r>
    </w:p>
    <w:p w14:paraId="7A0FC1AF" w14:textId="77777777" w:rsidR="00536A46" w:rsidRDefault="00536A46" w:rsidP="00536A46">
      <w:pPr>
        <w:pStyle w:val="BodyText"/>
        <w:numPr>
          <w:ilvl w:val="0"/>
          <w:numId w:val="19"/>
        </w:numPr>
      </w:pPr>
      <w:r>
        <w:t>For</w:t>
      </w:r>
      <w:r>
        <w:rPr>
          <w:spacing w:val="-3"/>
        </w:rPr>
        <w:t xml:space="preserve"> </w:t>
      </w:r>
      <w:r>
        <w:t>each</w:t>
      </w:r>
      <w:r>
        <w:rPr>
          <w:spacing w:val="-5"/>
        </w:rPr>
        <w:t xml:space="preserve"> </w:t>
      </w:r>
      <w:r>
        <w:t>assigned</w:t>
      </w:r>
      <w:r>
        <w:rPr>
          <w:spacing w:val="-5"/>
        </w:rPr>
        <w:t xml:space="preserve"> </w:t>
      </w:r>
      <w:r>
        <w:t>ISFSI,</w:t>
      </w:r>
      <w:r>
        <w:rPr>
          <w:spacing w:val="-2"/>
        </w:rPr>
        <w:t xml:space="preserve"> </w:t>
      </w:r>
      <w:r>
        <w:t>contacts</w:t>
      </w:r>
      <w:r>
        <w:rPr>
          <w:spacing w:val="-5"/>
        </w:rPr>
        <w:t xml:space="preserve"> </w:t>
      </w:r>
      <w:r>
        <w:t>the</w:t>
      </w:r>
      <w:r>
        <w:rPr>
          <w:spacing w:val="-3"/>
        </w:rPr>
        <w:t xml:space="preserve"> </w:t>
      </w:r>
      <w:r>
        <w:t>DFM/Branch</w:t>
      </w:r>
      <w:r>
        <w:rPr>
          <w:spacing w:val="-3"/>
        </w:rPr>
        <w:t xml:space="preserve"> </w:t>
      </w:r>
      <w:r>
        <w:t>Chief</w:t>
      </w:r>
      <w:r>
        <w:rPr>
          <w:spacing w:val="-4"/>
        </w:rPr>
        <w:t xml:space="preserve"> </w:t>
      </w:r>
      <w:r>
        <w:t>IOB,</w:t>
      </w:r>
      <w:r>
        <w:rPr>
          <w:spacing w:val="-2"/>
        </w:rPr>
        <w:t xml:space="preserve"> </w:t>
      </w:r>
      <w:r>
        <w:t>including</w:t>
      </w:r>
      <w:r>
        <w:rPr>
          <w:spacing w:val="-5"/>
        </w:rPr>
        <w:t xml:space="preserve"> </w:t>
      </w:r>
      <w:r>
        <w:t>the</w:t>
      </w:r>
      <w:r>
        <w:rPr>
          <w:spacing w:val="-3"/>
        </w:rPr>
        <w:t xml:space="preserve"> </w:t>
      </w:r>
      <w:r>
        <w:t>DFM/PM for</w:t>
      </w:r>
      <w:r>
        <w:rPr>
          <w:spacing w:val="-1"/>
        </w:rPr>
        <w:t xml:space="preserve"> </w:t>
      </w:r>
      <w:r>
        <w:t>awareness</w:t>
      </w:r>
      <w:r>
        <w:rPr>
          <w:spacing w:val="-2"/>
        </w:rPr>
        <w:t xml:space="preserve"> </w:t>
      </w:r>
      <w:r>
        <w:t>purposes</w:t>
      </w:r>
      <w:r>
        <w:rPr>
          <w:spacing w:val="-1"/>
        </w:rPr>
        <w:t xml:space="preserve"> </w:t>
      </w:r>
      <w:r>
        <w:t>as necessary,</w:t>
      </w:r>
      <w:r>
        <w:rPr>
          <w:spacing w:val="-1"/>
        </w:rPr>
        <w:t xml:space="preserve"> </w:t>
      </w:r>
      <w:r>
        <w:t>to</w:t>
      </w:r>
      <w:r>
        <w:rPr>
          <w:spacing w:val="-2"/>
        </w:rPr>
        <w:t xml:space="preserve"> </w:t>
      </w:r>
      <w:r>
        <w:t>request DFM</w:t>
      </w:r>
      <w:r>
        <w:rPr>
          <w:spacing w:val="-1"/>
        </w:rPr>
        <w:t xml:space="preserve"> </w:t>
      </w:r>
      <w:r>
        <w:t xml:space="preserve">resources </w:t>
      </w:r>
      <w:ins w:id="21" w:author="Author">
        <w:r>
          <w:t>consistent with the guidance in Section 05.15,</w:t>
        </w:r>
      </w:ins>
      <w:r>
        <w:t xml:space="preserve"> in</w:t>
      </w:r>
      <w:r>
        <w:rPr>
          <w:spacing w:val="-2"/>
        </w:rPr>
        <w:t xml:space="preserve"> </w:t>
      </w:r>
      <w:r>
        <w:t>response to</w:t>
      </w:r>
      <w:r>
        <w:rPr>
          <w:spacing w:val="-2"/>
        </w:rPr>
        <w:t xml:space="preserve"> </w:t>
      </w:r>
      <w:r>
        <w:t xml:space="preserve">any events, problems, </w:t>
      </w:r>
      <w:ins w:id="22" w:author="Author">
        <w:r>
          <w:t>or other needed assistance.</w:t>
        </w:r>
      </w:ins>
    </w:p>
    <w:p w14:paraId="49865F18" w14:textId="187604C3" w:rsidR="00536A46" w:rsidRDefault="00536A46" w:rsidP="00536A46">
      <w:pPr>
        <w:pStyle w:val="BodyText"/>
        <w:numPr>
          <w:ilvl w:val="0"/>
          <w:numId w:val="19"/>
        </w:numPr>
      </w:pPr>
      <w:r>
        <w:t>For</w:t>
      </w:r>
      <w:r>
        <w:rPr>
          <w:spacing w:val="-3"/>
        </w:rPr>
        <w:t xml:space="preserve"> </w:t>
      </w:r>
      <w:r>
        <w:t>each</w:t>
      </w:r>
      <w:r>
        <w:rPr>
          <w:spacing w:val="-6"/>
        </w:rPr>
        <w:t xml:space="preserve"> </w:t>
      </w:r>
      <w:r>
        <w:t>assigned</w:t>
      </w:r>
      <w:r>
        <w:rPr>
          <w:spacing w:val="-6"/>
        </w:rPr>
        <w:t xml:space="preserve"> </w:t>
      </w:r>
      <w:r>
        <w:t>ISFSI,</w:t>
      </w:r>
      <w:r>
        <w:rPr>
          <w:spacing w:val="-4"/>
        </w:rPr>
        <w:t xml:space="preserve"> </w:t>
      </w:r>
      <w:r>
        <w:t>maintains</w:t>
      </w:r>
      <w:r>
        <w:rPr>
          <w:spacing w:val="-6"/>
        </w:rPr>
        <w:t xml:space="preserve"> </w:t>
      </w:r>
      <w:r>
        <w:t>the</w:t>
      </w:r>
      <w:r>
        <w:rPr>
          <w:spacing w:val="-4"/>
        </w:rPr>
        <w:t xml:space="preserve"> </w:t>
      </w:r>
      <w:r>
        <w:t>Replacement</w:t>
      </w:r>
      <w:r>
        <w:rPr>
          <w:spacing w:val="-4"/>
        </w:rPr>
        <w:t xml:space="preserve"> </w:t>
      </w:r>
      <w:r>
        <w:t>Reactor</w:t>
      </w:r>
      <w:r>
        <w:rPr>
          <w:spacing w:val="-3"/>
        </w:rPr>
        <w:t xml:space="preserve"> </w:t>
      </w:r>
      <w:r>
        <w:t>Program</w:t>
      </w:r>
      <w:r>
        <w:rPr>
          <w:spacing w:val="-3"/>
        </w:rPr>
        <w:t xml:space="preserve"> </w:t>
      </w:r>
      <w:r>
        <w:t>System (RRPS) and notifies the DFM/Branch Chief IOB of any changes to inspection frequencies for the inspections listed in Appendices A and B of this IMC.</w:t>
      </w:r>
    </w:p>
    <w:p w14:paraId="42FAF3C2" w14:textId="77777777" w:rsidR="00536A46" w:rsidRDefault="00536A46" w:rsidP="00536A46">
      <w:pPr>
        <w:pStyle w:val="BodyText"/>
        <w:numPr>
          <w:ilvl w:val="0"/>
          <w:numId w:val="19"/>
        </w:numPr>
      </w:pPr>
      <w:r>
        <w:t>For each new ISFSI site and for any licensee switching dry cask storage systems, creates</w:t>
      </w:r>
      <w:r>
        <w:rPr>
          <w:spacing w:val="-5"/>
        </w:rPr>
        <w:t xml:space="preserve"> </w:t>
      </w:r>
      <w:r>
        <w:t>an</w:t>
      </w:r>
      <w:r>
        <w:rPr>
          <w:spacing w:val="-5"/>
        </w:rPr>
        <w:t xml:space="preserve"> </w:t>
      </w:r>
      <w:r>
        <w:t>IIP</w:t>
      </w:r>
      <w:r>
        <w:rPr>
          <w:spacing w:val="-3"/>
        </w:rPr>
        <w:t xml:space="preserve"> </w:t>
      </w:r>
      <w:r>
        <w:t>in</w:t>
      </w:r>
      <w:r>
        <w:rPr>
          <w:spacing w:val="-3"/>
        </w:rPr>
        <w:t xml:space="preserve"> </w:t>
      </w:r>
      <w:r>
        <w:t>accordance</w:t>
      </w:r>
      <w:r>
        <w:rPr>
          <w:spacing w:val="-3"/>
        </w:rPr>
        <w:t xml:space="preserve"> </w:t>
      </w:r>
      <w:r>
        <w:t>with</w:t>
      </w:r>
      <w:r>
        <w:rPr>
          <w:spacing w:val="-3"/>
        </w:rPr>
        <w:t xml:space="preserve"> </w:t>
      </w:r>
      <w:r>
        <w:t>Section</w:t>
      </w:r>
      <w:r>
        <w:rPr>
          <w:spacing w:val="-3"/>
        </w:rPr>
        <w:t xml:space="preserve"> </w:t>
      </w:r>
      <w:r>
        <w:t>05.06.</w:t>
      </w:r>
      <w:r>
        <w:rPr>
          <w:spacing w:val="40"/>
        </w:rPr>
        <w:t xml:space="preserve"> </w:t>
      </w:r>
      <w:r>
        <w:t>Provides</w:t>
      </w:r>
      <w:r>
        <w:rPr>
          <w:spacing w:val="-2"/>
        </w:rPr>
        <w:t xml:space="preserve"> </w:t>
      </w:r>
      <w:r>
        <w:t>feedback</w:t>
      </w:r>
      <w:r>
        <w:rPr>
          <w:spacing w:val="-2"/>
        </w:rPr>
        <w:t xml:space="preserve"> </w:t>
      </w:r>
      <w:r>
        <w:t>and</w:t>
      </w:r>
      <w:r>
        <w:rPr>
          <w:spacing w:val="-5"/>
        </w:rPr>
        <w:t xml:space="preserve"> </w:t>
      </w:r>
      <w:r>
        <w:t>any</w:t>
      </w:r>
      <w:r>
        <w:rPr>
          <w:spacing w:val="-3"/>
        </w:rPr>
        <w:t xml:space="preserve"> </w:t>
      </w:r>
      <w:r>
        <w:t>lessons learned to the applicable DFM/PM and Branch Chief IOB.</w:t>
      </w:r>
      <w:bookmarkStart w:id="23" w:name="_Hlk142786343"/>
    </w:p>
    <w:p w14:paraId="306643BA" w14:textId="77777777" w:rsidR="00536A46" w:rsidRPr="00167A1F" w:rsidRDefault="00536A46" w:rsidP="00536A46">
      <w:pPr>
        <w:pStyle w:val="BodyText"/>
        <w:rPr>
          <w:u w:val="single"/>
        </w:rPr>
      </w:pPr>
      <w:r w:rsidRPr="00167A1F">
        <w:rPr>
          <w:u w:val="single"/>
        </w:rPr>
        <w:t>NRR</w:t>
      </w:r>
      <w:r w:rsidRPr="00167A1F">
        <w:rPr>
          <w:spacing w:val="-5"/>
          <w:u w:val="single"/>
        </w:rPr>
        <w:t xml:space="preserve"> </w:t>
      </w:r>
      <w:r w:rsidRPr="00167A1F">
        <w:rPr>
          <w:u w:val="single"/>
        </w:rPr>
        <w:t>Project</w:t>
      </w:r>
      <w:r w:rsidRPr="00167A1F">
        <w:rPr>
          <w:spacing w:val="-5"/>
          <w:u w:val="single"/>
        </w:rPr>
        <w:t xml:space="preserve"> </w:t>
      </w:r>
      <w:r w:rsidRPr="00167A1F">
        <w:rPr>
          <w:u w:val="single"/>
        </w:rPr>
        <w:t>Manager</w:t>
      </w:r>
      <w:r w:rsidRPr="00167A1F">
        <w:rPr>
          <w:spacing w:val="-5"/>
          <w:u w:val="single"/>
        </w:rPr>
        <w:t xml:space="preserve"> </w:t>
      </w:r>
      <w:r w:rsidRPr="00167A1F">
        <w:rPr>
          <w:spacing w:val="-2"/>
          <w:u w:val="single"/>
        </w:rPr>
        <w:t>(NRR/PM).</w:t>
      </w:r>
    </w:p>
    <w:bookmarkEnd w:id="23"/>
    <w:p w14:paraId="5E40FFC6" w14:textId="77777777" w:rsidR="00536A46" w:rsidRDefault="00536A46" w:rsidP="00536A46">
      <w:pPr>
        <w:pStyle w:val="BodyText"/>
        <w:numPr>
          <w:ilvl w:val="0"/>
          <w:numId w:val="18"/>
        </w:numPr>
      </w:pPr>
      <w:r>
        <w:t>Serves as the headquarters point of contact on issues where the operation of an ISFSI, located</w:t>
      </w:r>
      <w:r>
        <w:rPr>
          <w:spacing w:val="-2"/>
        </w:rPr>
        <w:t xml:space="preserve"> </w:t>
      </w:r>
      <w:r>
        <w:t>at</w:t>
      </w:r>
      <w:r>
        <w:rPr>
          <w:spacing w:val="-3"/>
        </w:rPr>
        <w:t xml:space="preserve"> </w:t>
      </w:r>
      <w:r>
        <w:t>a</w:t>
      </w:r>
      <w:r>
        <w:rPr>
          <w:spacing w:val="-4"/>
        </w:rPr>
        <w:t xml:space="preserve"> </w:t>
      </w:r>
      <w:r>
        <w:t>10</w:t>
      </w:r>
      <w:r>
        <w:rPr>
          <w:spacing w:val="-2"/>
        </w:rPr>
        <w:t xml:space="preserve"> </w:t>
      </w:r>
      <w:r>
        <w:t>CFR</w:t>
      </w:r>
      <w:r>
        <w:rPr>
          <w:spacing w:val="-3"/>
        </w:rPr>
        <w:t xml:space="preserve"> </w:t>
      </w:r>
      <w:r>
        <w:t>Part</w:t>
      </w:r>
      <w:r>
        <w:rPr>
          <w:spacing w:val="-3"/>
        </w:rPr>
        <w:t xml:space="preserve"> </w:t>
      </w:r>
      <w:r>
        <w:t>50</w:t>
      </w:r>
      <w:r>
        <w:rPr>
          <w:spacing w:val="-4"/>
        </w:rPr>
        <w:t xml:space="preserve"> </w:t>
      </w:r>
      <w:r>
        <w:t>reactor</w:t>
      </w:r>
      <w:r>
        <w:rPr>
          <w:spacing w:val="-1"/>
        </w:rPr>
        <w:t xml:space="preserve"> </w:t>
      </w:r>
      <w:r>
        <w:t>site,</w:t>
      </w:r>
      <w:r>
        <w:rPr>
          <w:spacing w:val="-3"/>
        </w:rPr>
        <w:t xml:space="preserve"> </w:t>
      </w:r>
      <w:r>
        <w:t>affects</w:t>
      </w:r>
      <w:r>
        <w:rPr>
          <w:spacing w:val="-4"/>
        </w:rPr>
        <w:t xml:space="preserve"> </w:t>
      </w:r>
      <w:r>
        <w:t>the</w:t>
      </w:r>
      <w:r>
        <w:rPr>
          <w:spacing w:val="-2"/>
        </w:rPr>
        <w:t xml:space="preserve"> </w:t>
      </w:r>
      <w:r>
        <w:t>reactor’s</w:t>
      </w:r>
      <w:r>
        <w:rPr>
          <w:spacing w:val="-4"/>
        </w:rPr>
        <w:t xml:space="preserve"> </w:t>
      </w:r>
      <w:r>
        <w:t>SSCs</w:t>
      </w:r>
      <w:r>
        <w:rPr>
          <w:spacing w:val="-1"/>
        </w:rPr>
        <w:t xml:space="preserve"> </w:t>
      </w:r>
      <w:r>
        <w:t>(e.g.,</w:t>
      </w:r>
      <w:r>
        <w:rPr>
          <w:spacing w:val="-3"/>
        </w:rPr>
        <w:t xml:space="preserve"> </w:t>
      </w:r>
      <w:r>
        <w:t>10</w:t>
      </w:r>
      <w:r>
        <w:rPr>
          <w:spacing w:val="-2"/>
        </w:rPr>
        <w:t xml:space="preserve"> </w:t>
      </w:r>
      <w:r>
        <w:t>CFR</w:t>
      </w:r>
      <w:r>
        <w:rPr>
          <w:spacing w:val="-3"/>
        </w:rPr>
        <w:t xml:space="preserve"> </w:t>
      </w:r>
      <w:r>
        <w:t>50.59 issues).</w:t>
      </w:r>
      <w:r>
        <w:rPr>
          <w:spacing w:val="40"/>
        </w:rPr>
        <w:t xml:space="preserve"> </w:t>
      </w:r>
      <w:r>
        <w:t>Informs the DFM/PM if any such issues are identified and of any</w:t>
      </w:r>
      <w:r>
        <w:rPr>
          <w:spacing w:val="-2"/>
        </w:rPr>
        <w:t xml:space="preserve"> </w:t>
      </w:r>
      <w:r>
        <w:t>technical and regulatory issues related to a particular ISFSI.</w:t>
      </w:r>
    </w:p>
    <w:p w14:paraId="7EA13A86" w14:textId="77777777" w:rsidR="00536A46" w:rsidRDefault="00536A46" w:rsidP="00536A46">
      <w:pPr>
        <w:pStyle w:val="BodyText"/>
        <w:numPr>
          <w:ilvl w:val="0"/>
          <w:numId w:val="18"/>
        </w:numPr>
      </w:pPr>
      <w:r>
        <w:t>Serves</w:t>
      </w:r>
      <w:r>
        <w:rPr>
          <w:spacing w:val="-1"/>
        </w:rPr>
        <w:t xml:space="preserve"> </w:t>
      </w:r>
      <w:r>
        <w:t>as</w:t>
      </w:r>
      <w:r>
        <w:rPr>
          <w:spacing w:val="-4"/>
        </w:rPr>
        <w:t xml:space="preserve"> </w:t>
      </w:r>
      <w:r>
        <w:t>the</w:t>
      </w:r>
      <w:r>
        <w:rPr>
          <w:spacing w:val="-4"/>
        </w:rPr>
        <w:t xml:space="preserve"> </w:t>
      </w:r>
      <w:r>
        <w:t>point</w:t>
      </w:r>
      <w:r>
        <w:rPr>
          <w:spacing w:val="-3"/>
        </w:rPr>
        <w:t xml:space="preserve"> </w:t>
      </w:r>
      <w:r>
        <w:t>of</w:t>
      </w:r>
      <w:r>
        <w:rPr>
          <w:spacing w:val="-3"/>
        </w:rPr>
        <w:t xml:space="preserve"> </w:t>
      </w:r>
      <w:r>
        <w:t>contact</w:t>
      </w:r>
      <w:r>
        <w:rPr>
          <w:spacing w:val="-3"/>
        </w:rPr>
        <w:t xml:space="preserve"> </w:t>
      </w:r>
      <w:r>
        <w:t>for</w:t>
      </w:r>
      <w:r>
        <w:rPr>
          <w:spacing w:val="-3"/>
        </w:rPr>
        <w:t xml:space="preserve"> </w:t>
      </w:r>
      <w:r>
        <w:t>the</w:t>
      </w:r>
      <w:r>
        <w:rPr>
          <w:spacing w:val="-1"/>
        </w:rPr>
        <w:t xml:space="preserve"> </w:t>
      </w:r>
      <w:r>
        <w:t>DFM in</w:t>
      </w:r>
      <w:r>
        <w:rPr>
          <w:spacing w:val="-4"/>
        </w:rPr>
        <w:t xml:space="preserve"> </w:t>
      </w:r>
      <w:r>
        <w:t>obtaining</w:t>
      </w:r>
      <w:r>
        <w:rPr>
          <w:spacing w:val="-2"/>
        </w:rPr>
        <w:t xml:space="preserve"> </w:t>
      </w:r>
      <w:r>
        <w:t>NRR</w:t>
      </w:r>
      <w:r>
        <w:rPr>
          <w:spacing w:val="-2"/>
        </w:rPr>
        <w:t xml:space="preserve"> </w:t>
      </w:r>
      <w:r>
        <w:t>resources</w:t>
      </w:r>
      <w:r>
        <w:rPr>
          <w:spacing w:val="-4"/>
        </w:rPr>
        <w:t xml:space="preserve"> </w:t>
      </w:r>
      <w:r>
        <w:t>and</w:t>
      </w:r>
      <w:r>
        <w:rPr>
          <w:spacing w:val="-2"/>
        </w:rPr>
        <w:t xml:space="preserve"> </w:t>
      </w:r>
      <w:r>
        <w:t>support on ISFSI issues, for an ISFSI located at a 10 CFR Part 50 reactor site.</w:t>
      </w:r>
    </w:p>
    <w:p w14:paraId="0A4F2097" w14:textId="77777777" w:rsidR="00536A46" w:rsidRDefault="00536A46" w:rsidP="00536A46">
      <w:pPr>
        <w:pStyle w:val="BodyText"/>
        <w:numPr>
          <w:ilvl w:val="0"/>
          <w:numId w:val="18"/>
        </w:numPr>
      </w:pPr>
      <w:r>
        <w:t>Contacts</w:t>
      </w:r>
      <w:r>
        <w:rPr>
          <w:spacing w:val="-4"/>
        </w:rPr>
        <w:t xml:space="preserve"> </w:t>
      </w:r>
      <w:r>
        <w:t>the</w:t>
      </w:r>
      <w:r>
        <w:rPr>
          <w:spacing w:val="-5"/>
        </w:rPr>
        <w:t xml:space="preserve"> </w:t>
      </w:r>
      <w:r>
        <w:t>assigned</w:t>
      </w:r>
      <w:r>
        <w:rPr>
          <w:spacing w:val="-2"/>
        </w:rPr>
        <w:t xml:space="preserve"> </w:t>
      </w:r>
      <w:r>
        <w:t>DFM/PM</w:t>
      </w:r>
      <w:r>
        <w:rPr>
          <w:spacing w:val="-2"/>
        </w:rPr>
        <w:t xml:space="preserve"> </w:t>
      </w:r>
      <w:r>
        <w:t>with</w:t>
      </w:r>
      <w:r>
        <w:rPr>
          <w:spacing w:val="-5"/>
        </w:rPr>
        <w:t xml:space="preserve"> </w:t>
      </w:r>
      <w:r>
        <w:t>any</w:t>
      </w:r>
      <w:r>
        <w:rPr>
          <w:spacing w:val="-5"/>
        </w:rPr>
        <w:t xml:space="preserve"> </w:t>
      </w:r>
      <w:r>
        <w:t>requests</w:t>
      </w:r>
      <w:r>
        <w:rPr>
          <w:spacing w:val="-2"/>
        </w:rPr>
        <w:t xml:space="preserve"> </w:t>
      </w:r>
      <w:r>
        <w:t>for DFM</w:t>
      </w:r>
      <w:r>
        <w:rPr>
          <w:spacing w:val="-4"/>
        </w:rPr>
        <w:t xml:space="preserve"> </w:t>
      </w:r>
      <w:r>
        <w:t>resources</w:t>
      </w:r>
      <w:r>
        <w:rPr>
          <w:spacing w:val="-3"/>
        </w:rPr>
        <w:t xml:space="preserve"> </w:t>
      </w:r>
      <w:r>
        <w:t>and</w:t>
      </w:r>
      <w:r>
        <w:rPr>
          <w:spacing w:val="-5"/>
        </w:rPr>
        <w:t xml:space="preserve"> </w:t>
      </w:r>
      <w:r>
        <w:t>support</w:t>
      </w:r>
      <w:r>
        <w:rPr>
          <w:spacing w:val="-1"/>
        </w:rPr>
        <w:t xml:space="preserve"> </w:t>
      </w:r>
      <w:r>
        <w:t>on issues where the ISFSI is affecting the 10 CFR Part 50 reactor site.</w:t>
      </w:r>
    </w:p>
    <w:p w14:paraId="18A208B7" w14:textId="77777777" w:rsidR="00536A46" w:rsidRDefault="00536A46" w:rsidP="00536A46">
      <w:pPr>
        <w:pStyle w:val="BodyText"/>
        <w:numPr>
          <w:ilvl w:val="0"/>
          <w:numId w:val="18"/>
        </w:numPr>
      </w:pPr>
      <w:r>
        <w:t>Serves</w:t>
      </w:r>
      <w:r>
        <w:rPr>
          <w:spacing w:val="-2"/>
        </w:rPr>
        <w:t xml:space="preserve"> </w:t>
      </w:r>
      <w:r>
        <w:t>as</w:t>
      </w:r>
      <w:r>
        <w:rPr>
          <w:spacing w:val="-5"/>
        </w:rPr>
        <w:t xml:space="preserve"> </w:t>
      </w:r>
      <w:r>
        <w:t>the</w:t>
      </w:r>
      <w:r>
        <w:rPr>
          <w:spacing w:val="-5"/>
        </w:rPr>
        <w:t xml:space="preserve"> </w:t>
      </w:r>
      <w:r>
        <w:t>headquarters</w:t>
      </w:r>
      <w:r>
        <w:rPr>
          <w:spacing w:val="-1"/>
        </w:rPr>
        <w:t xml:space="preserve"> </w:t>
      </w:r>
      <w:r>
        <w:t>point</w:t>
      </w:r>
      <w:r>
        <w:rPr>
          <w:spacing w:val="-4"/>
        </w:rPr>
        <w:t xml:space="preserve"> </w:t>
      </w:r>
      <w:r>
        <w:t>of</w:t>
      </w:r>
      <w:r>
        <w:rPr>
          <w:spacing w:val="-4"/>
        </w:rPr>
        <w:t xml:space="preserve"> </w:t>
      </w:r>
      <w:r>
        <w:t>contact</w:t>
      </w:r>
      <w:r>
        <w:rPr>
          <w:spacing w:val="-4"/>
        </w:rPr>
        <w:t xml:space="preserve"> </w:t>
      </w:r>
      <w:r>
        <w:t>for</w:t>
      </w:r>
      <w:r>
        <w:rPr>
          <w:spacing w:val="-4"/>
        </w:rPr>
        <w:t xml:space="preserve"> </w:t>
      </w:r>
      <w:r>
        <w:t>public</w:t>
      </w:r>
      <w:r>
        <w:rPr>
          <w:spacing w:val="-2"/>
        </w:rPr>
        <w:t xml:space="preserve"> </w:t>
      </w:r>
      <w:r>
        <w:t>and</w:t>
      </w:r>
      <w:r>
        <w:rPr>
          <w:spacing w:val="-3"/>
        </w:rPr>
        <w:t xml:space="preserve"> </w:t>
      </w:r>
      <w:r>
        <w:t>media</w:t>
      </w:r>
      <w:r>
        <w:rPr>
          <w:spacing w:val="-3"/>
        </w:rPr>
        <w:t xml:space="preserve"> </w:t>
      </w:r>
      <w:r>
        <w:t>inquiries</w:t>
      </w:r>
      <w:r>
        <w:rPr>
          <w:spacing w:val="-5"/>
        </w:rPr>
        <w:t xml:space="preserve"> </w:t>
      </w:r>
      <w:r>
        <w:t>on</w:t>
      </w:r>
      <w:r>
        <w:rPr>
          <w:spacing w:val="-5"/>
        </w:rPr>
        <w:t xml:space="preserve"> </w:t>
      </w:r>
      <w:r>
        <w:t>ISFSI issues, for an ISFSI located at a reactor site.</w:t>
      </w:r>
      <w:r>
        <w:rPr>
          <w:spacing w:val="40"/>
        </w:rPr>
        <w:t xml:space="preserve"> </w:t>
      </w:r>
      <w:r>
        <w:t>Contacts the assigned DFM/PM for additional information or guidance as required.</w:t>
      </w:r>
    </w:p>
    <w:p w14:paraId="1B350F60" w14:textId="2C861FA8" w:rsidR="00536A46" w:rsidRDefault="00D432AF" w:rsidP="00D432AF">
      <w:pPr>
        <w:pStyle w:val="Heading1"/>
        <w:tabs>
          <w:tab w:val="left" w:pos="1540"/>
        </w:tabs>
        <w:spacing w:before="72"/>
      </w:pPr>
      <w:bookmarkStart w:id="24" w:name="_Toc176429777"/>
      <w:bookmarkStart w:id="25" w:name="_Toc177021491"/>
      <w:bookmarkStart w:id="26" w:name="_Toc179891971"/>
      <w:r>
        <w:t>2690-05</w:t>
      </w:r>
      <w:r>
        <w:tab/>
      </w:r>
      <w:r w:rsidR="00536A46">
        <w:t>PROGRAM</w:t>
      </w:r>
      <w:r w:rsidR="00536A46">
        <w:rPr>
          <w:spacing w:val="-7"/>
        </w:rPr>
        <w:t xml:space="preserve"> </w:t>
      </w:r>
      <w:r w:rsidR="00536A46">
        <w:rPr>
          <w:spacing w:val="-2"/>
        </w:rPr>
        <w:t>DESCRIPTION</w:t>
      </w:r>
      <w:bookmarkEnd w:id="24"/>
      <w:bookmarkEnd w:id="25"/>
      <w:bookmarkEnd w:id="26"/>
    </w:p>
    <w:p w14:paraId="5D9BA6DF" w14:textId="77777777" w:rsidR="00536A46" w:rsidRDefault="00536A46" w:rsidP="00536A46">
      <w:pPr>
        <w:pStyle w:val="Heading2"/>
        <w:rPr>
          <w:spacing w:val="40"/>
        </w:rPr>
      </w:pPr>
      <w:bookmarkStart w:id="27" w:name="_Toc176429778"/>
      <w:bookmarkStart w:id="28" w:name="_Toc177021492"/>
      <w:bookmarkStart w:id="29" w:name="_Toc179891972"/>
      <w:r w:rsidRPr="00F2395D">
        <w:t>05.01</w:t>
      </w:r>
      <w:r w:rsidRPr="00F2395D">
        <w:tab/>
      </w:r>
      <w:r>
        <w:rPr>
          <w:u w:val="single"/>
        </w:rPr>
        <w:t>Inspection</w:t>
      </w:r>
      <w:r>
        <w:rPr>
          <w:spacing w:val="-5"/>
          <w:u w:val="single"/>
        </w:rPr>
        <w:t xml:space="preserve"> </w:t>
      </w:r>
      <w:r>
        <w:rPr>
          <w:u w:val="single"/>
        </w:rPr>
        <w:t>Program</w:t>
      </w:r>
      <w:r>
        <w:rPr>
          <w:spacing w:val="-4"/>
          <w:u w:val="single"/>
        </w:rPr>
        <w:t xml:space="preserve"> </w:t>
      </w:r>
      <w:r>
        <w:rPr>
          <w:u w:val="single"/>
        </w:rPr>
        <w:t>for</w:t>
      </w:r>
      <w:r>
        <w:rPr>
          <w:spacing w:val="-4"/>
          <w:u w:val="single"/>
        </w:rPr>
        <w:t xml:space="preserve"> </w:t>
      </w:r>
      <w:r>
        <w:rPr>
          <w:u w:val="single"/>
        </w:rPr>
        <w:t>ISFSI</w:t>
      </w:r>
      <w:r>
        <w:rPr>
          <w:spacing w:val="-1"/>
          <w:u w:val="single"/>
        </w:rPr>
        <w:t xml:space="preserve"> </w:t>
      </w:r>
      <w:r>
        <w:rPr>
          <w:u w:val="single"/>
        </w:rPr>
        <w:t>Activities</w:t>
      </w:r>
      <w:bookmarkEnd w:id="27"/>
      <w:bookmarkEnd w:id="28"/>
      <w:bookmarkEnd w:id="29"/>
    </w:p>
    <w:p w14:paraId="375DA06A" w14:textId="73A00481" w:rsidR="00536A46" w:rsidRDefault="00536A46" w:rsidP="00536A46">
      <w:pPr>
        <w:pStyle w:val="BodyText3"/>
      </w:pPr>
      <w:r>
        <w:t>The</w:t>
      </w:r>
      <w:r>
        <w:rPr>
          <w:spacing w:val="-3"/>
        </w:rPr>
        <w:t xml:space="preserve"> </w:t>
      </w:r>
      <w:r>
        <w:t>program</w:t>
      </w:r>
      <w:r>
        <w:rPr>
          <w:spacing w:val="-3"/>
        </w:rPr>
        <w:t xml:space="preserve"> </w:t>
      </w:r>
      <w:r>
        <w:t>requirements</w:t>
      </w:r>
      <w:r>
        <w:rPr>
          <w:spacing w:val="-4"/>
        </w:rPr>
        <w:t xml:space="preserve"> </w:t>
      </w:r>
      <w:r>
        <w:t>for</w:t>
      </w:r>
      <w:r>
        <w:rPr>
          <w:spacing w:val="-4"/>
        </w:rPr>
        <w:t xml:space="preserve"> </w:t>
      </w:r>
      <w:r>
        <w:t>inspecting</w:t>
      </w:r>
      <w:r>
        <w:rPr>
          <w:spacing w:val="-3"/>
        </w:rPr>
        <w:t xml:space="preserve"> </w:t>
      </w:r>
      <w:r>
        <w:t xml:space="preserve">either a general or specific licensed ISFSI and DSS vendors and fabricators is described in Appendix A of this </w:t>
      </w:r>
      <w:r w:rsidR="004F3441">
        <w:t>IMC</w:t>
      </w:r>
      <w:r>
        <w:t>.</w:t>
      </w:r>
    </w:p>
    <w:p w14:paraId="1DDFCF76" w14:textId="77777777" w:rsidR="00536A46" w:rsidRDefault="00536A46" w:rsidP="00536A46">
      <w:pPr>
        <w:pStyle w:val="Heading2"/>
        <w:rPr>
          <w:spacing w:val="40"/>
        </w:rPr>
      </w:pPr>
      <w:bookmarkStart w:id="30" w:name="_Toc176429779"/>
      <w:bookmarkStart w:id="31" w:name="_Toc177021493"/>
      <w:bookmarkStart w:id="32" w:name="_Toc179891973"/>
      <w:r w:rsidRPr="008142FA">
        <w:t>05.02</w:t>
      </w:r>
      <w:r w:rsidRPr="008142FA">
        <w:tab/>
      </w:r>
      <w:r>
        <w:rPr>
          <w:u w:val="single"/>
        </w:rPr>
        <w:t>Inspection</w:t>
      </w:r>
      <w:r>
        <w:rPr>
          <w:spacing w:val="-6"/>
          <w:u w:val="single"/>
        </w:rPr>
        <w:t xml:space="preserve"> </w:t>
      </w:r>
      <w:r>
        <w:rPr>
          <w:u w:val="single"/>
        </w:rPr>
        <w:t>Program</w:t>
      </w:r>
      <w:r>
        <w:rPr>
          <w:spacing w:val="-5"/>
          <w:u w:val="single"/>
        </w:rPr>
        <w:t xml:space="preserve"> </w:t>
      </w:r>
      <w:r>
        <w:rPr>
          <w:u w:val="single"/>
        </w:rPr>
        <w:t>for</w:t>
      </w:r>
      <w:r>
        <w:rPr>
          <w:spacing w:val="-1"/>
          <w:u w:val="single"/>
        </w:rPr>
        <w:t xml:space="preserve"> </w:t>
      </w:r>
      <w:r>
        <w:rPr>
          <w:u w:val="single"/>
        </w:rPr>
        <w:t>Transportation</w:t>
      </w:r>
      <w:r>
        <w:rPr>
          <w:spacing w:val="-4"/>
          <w:u w:val="single"/>
        </w:rPr>
        <w:t xml:space="preserve"> </w:t>
      </w:r>
      <w:r>
        <w:rPr>
          <w:u w:val="single"/>
        </w:rPr>
        <w:t>Packagings</w:t>
      </w:r>
      <w:bookmarkEnd w:id="30"/>
      <w:bookmarkEnd w:id="31"/>
      <w:bookmarkEnd w:id="32"/>
    </w:p>
    <w:p w14:paraId="2E26AA40" w14:textId="2762C130" w:rsidR="00536A46" w:rsidRDefault="00536A46" w:rsidP="00536A46">
      <w:pPr>
        <w:pStyle w:val="BodyText3"/>
      </w:pPr>
      <w:r>
        <w:t>The</w:t>
      </w:r>
      <w:r>
        <w:rPr>
          <w:spacing w:val="-4"/>
        </w:rPr>
        <w:t xml:space="preserve"> </w:t>
      </w:r>
      <w:r>
        <w:t>program</w:t>
      </w:r>
      <w:r>
        <w:rPr>
          <w:spacing w:val="-4"/>
        </w:rPr>
        <w:t xml:space="preserve"> </w:t>
      </w:r>
      <w:r>
        <w:t>requirements</w:t>
      </w:r>
      <w:r>
        <w:rPr>
          <w:spacing w:val="-6"/>
        </w:rPr>
        <w:t xml:space="preserve"> </w:t>
      </w:r>
      <w:r>
        <w:t xml:space="preserve">for inspecting transportation packagings is described in Appendix B of this </w:t>
      </w:r>
      <w:r w:rsidR="004F3441">
        <w:t>IMC</w:t>
      </w:r>
      <w:r>
        <w:t>.</w:t>
      </w:r>
    </w:p>
    <w:p w14:paraId="1C5E1E90" w14:textId="77777777" w:rsidR="00536A46" w:rsidRDefault="00536A46" w:rsidP="00536A46">
      <w:pPr>
        <w:pStyle w:val="Heading2"/>
        <w:rPr>
          <w:spacing w:val="40"/>
        </w:rPr>
      </w:pPr>
      <w:bookmarkStart w:id="33" w:name="_Toc176429780"/>
      <w:bookmarkStart w:id="34" w:name="_Toc177021494"/>
      <w:bookmarkStart w:id="35" w:name="_Toc179891974"/>
      <w:r w:rsidRPr="008142FA">
        <w:t>05.0</w:t>
      </w:r>
      <w:r>
        <w:t>3</w:t>
      </w:r>
      <w:r w:rsidRPr="008142FA">
        <w:tab/>
      </w:r>
      <w:r>
        <w:rPr>
          <w:u w:val="single"/>
        </w:rPr>
        <w:t>Risk-Informed Safety Focus Areas</w:t>
      </w:r>
      <w:bookmarkEnd w:id="33"/>
      <w:bookmarkEnd w:id="34"/>
      <w:bookmarkEnd w:id="35"/>
    </w:p>
    <w:p w14:paraId="61C72E76" w14:textId="31CD9262" w:rsidR="00536A46" w:rsidRPr="00396ED5" w:rsidRDefault="00536A46" w:rsidP="00536A46">
      <w:pPr>
        <w:pStyle w:val="BodyText3"/>
        <w:rPr>
          <w:spacing w:val="40"/>
        </w:rPr>
      </w:pPr>
      <w:r>
        <w:t>Items that result in unintended radiological exposure, damage to the fuel, a confinement breach, or impact an operating plant are unacceptable</w:t>
      </w:r>
      <w:r>
        <w:rPr>
          <w:spacing w:val="-2"/>
        </w:rPr>
        <w:t xml:space="preserve"> </w:t>
      </w:r>
      <w:r>
        <w:t>and</w:t>
      </w:r>
      <w:r>
        <w:rPr>
          <w:spacing w:val="-4"/>
        </w:rPr>
        <w:t xml:space="preserve"> </w:t>
      </w:r>
      <w:r>
        <w:t>are</w:t>
      </w:r>
      <w:r>
        <w:rPr>
          <w:spacing w:val="-4"/>
        </w:rPr>
        <w:t xml:space="preserve"> </w:t>
      </w:r>
      <w:r>
        <w:t>considered</w:t>
      </w:r>
      <w:r>
        <w:rPr>
          <w:spacing w:val="-2"/>
        </w:rPr>
        <w:t xml:space="preserve"> </w:t>
      </w:r>
      <w:r>
        <w:t>risk</w:t>
      </w:r>
      <w:r>
        <w:rPr>
          <w:spacing w:val="-4"/>
        </w:rPr>
        <w:t xml:space="preserve"> </w:t>
      </w:r>
      <w:r>
        <w:t>significant.</w:t>
      </w:r>
      <w:r>
        <w:rPr>
          <w:spacing w:val="40"/>
        </w:rPr>
        <w:t xml:space="preserve"> </w:t>
      </w:r>
      <w:r>
        <w:t>Fuel</w:t>
      </w:r>
      <w:r>
        <w:rPr>
          <w:spacing w:val="-3"/>
        </w:rPr>
        <w:t xml:space="preserve"> </w:t>
      </w:r>
      <w:r>
        <w:t>damage</w:t>
      </w:r>
      <w:r>
        <w:rPr>
          <w:spacing w:val="-4"/>
        </w:rPr>
        <w:t xml:space="preserve"> </w:t>
      </w:r>
      <w:r>
        <w:t>and</w:t>
      </w:r>
      <w:r>
        <w:rPr>
          <w:spacing w:val="-4"/>
        </w:rPr>
        <w:t xml:space="preserve"> </w:t>
      </w:r>
      <w:r>
        <w:t>canister</w:t>
      </w:r>
      <w:r>
        <w:rPr>
          <w:spacing w:val="-2"/>
        </w:rPr>
        <w:t xml:space="preserve"> </w:t>
      </w:r>
      <w:r>
        <w:t>breach</w:t>
      </w:r>
      <w:r>
        <w:rPr>
          <w:spacing w:val="-2"/>
        </w:rPr>
        <w:t xml:space="preserve"> </w:t>
      </w:r>
      <w:r>
        <w:t>could</w:t>
      </w:r>
      <w:r>
        <w:rPr>
          <w:spacing w:val="-4"/>
        </w:rPr>
        <w:t xml:space="preserve"> </w:t>
      </w:r>
      <w:r>
        <w:t>place the canister into an unanalyzed condition.</w:t>
      </w:r>
      <w:r>
        <w:rPr>
          <w:spacing w:val="40"/>
        </w:rPr>
        <w:t xml:space="preserve"> </w:t>
      </w:r>
      <w:r>
        <w:t>Inspectors shall review items associated with the below five risk</w:t>
      </w:r>
      <w:r w:rsidR="00B335B7">
        <w:noBreakHyphen/>
      </w:r>
      <w:r>
        <w:t>informed safety focus areas to determine if licensee performance provides reasonable assurance of adequate protection.</w:t>
      </w:r>
    </w:p>
    <w:p w14:paraId="314E4EE4" w14:textId="1EBC7C05" w:rsidR="00536A46" w:rsidRDefault="00536A46" w:rsidP="005759F1">
      <w:pPr>
        <w:pStyle w:val="BodyText3"/>
        <w:numPr>
          <w:ilvl w:val="0"/>
          <w:numId w:val="24"/>
        </w:numPr>
        <w:contextualSpacing/>
      </w:pPr>
      <w:r>
        <w:t>Occupational</w:t>
      </w:r>
      <w:r>
        <w:rPr>
          <w:spacing w:val="-13"/>
        </w:rPr>
        <w:t xml:space="preserve"> </w:t>
      </w:r>
      <w:r>
        <w:rPr>
          <w:spacing w:val="-2"/>
        </w:rPr>
        <w:t>exposure</w:t>
      </w:r>
    </w:p>
    <w:p w14:paraId="24355B7E" w14:textId="77777777" w:rsidR="00536A46" w:rsidRDefault="00536A46" w:rsidP="005759F1">
      <w:pPr>
        <w:pStyle w:val="BodyText3"/>
        <w:numPr>
          <w:ilvl w:val="0"/>
          <w:numId w:val="24"/>
        </w:numPr>
        <w:contextualSpacing/>
      </w:pPr>
      <w:r>
        <w:t>Public</w:t>
      </w:r>
      <w:r>
        <w:rPr>
          <w:spacing w:val="-6"/>
        </w:rPr>
        <w:t xml:space="preserve"> </w:t>
      </w:r>
      <w:r>
        <w:rPr>
          <w:spacing w:val="-2"/>
        </w:rPr>
        <w:t>exposure</w:t>
      </w:r>
    </w:p>
    <w:p w14:paraId="2E03C25F" w14:textId="77777777" w:rsidR="00536A46" w:rsidRDefault="00536A46" w:rsidP="005759F1">
      <w:pPr>
        <w:pStyle w:val="BodyText3"/>
        <w:numPr>
          <w:ilvl w:val="0"/>
          <w:numId w:val="24"/>
        </w:numPr>
        <w:contextualSpacing/>
      </w:pPr>
      <w:r>
        <w:t>Fuel</w:t>
      </w:r>
      <w:r>
        <w:rPr>
          <w:spacing w:val="-4"/>
        </w:rPr>
        <w:t xml:space="preserve"> </w:t>
      </w:r>
      <w:r>
        <w:rPr>
          <w:spacing w:val="-2"/>
        </w:rPr>
        <w:t>management</w:t>
      </w:r>
    </w:p>
    <w:p w14:paraId="614488EE" w14:textId="77777777" w:rsidR="00536A46" w:rsidRDefault="00536A46" w:rsidP="005759F1">
      <w:pPr>
        <w:pStyle w:val="BodyText3"/>
        <w:numPr>
          <w:ilvl w:val="0"/>
          <w:numId w:val="24"/>
        </w:numPr>
        <w:contextualSpacing/>
      </w:pPr>
      <w:r w:rsidRPr="00AE2B3B">
        <w:rPr>
          <w:spacing w:val="-2"/>
        </w:rPr>
        <w:t>Confinement/canister</w:t>
      </w:r>
      <w:r w:rsidRPr="00AE2B3B">
        <w:rPr>
          <w:spacing w:val="21"/>
        </w:rPr>
        <w:t xml:space="preserve"> </w:t>
      </w:r>
      <w:r w:rsidRPr="00AE2B3B">
        <w:rPr>
          <w:spacing w:val="-2"/>
        </w:rPr>
        <w:t>integrity</w:t>
      </w:r>
    </w:p>
    <w:p w14:paraId="1D460B2C" w14:textId="77777777" w:rsidR="00536A46" w:rsidRDefault="00536A46" w:rsidP="00536A46">
      <w:pPr>
        <w:pStyle w:val="BodyText3"/>
        <w:numPr>
          <w:ilvl w:val="0"/>
          <w:numId w:val="24"/>
        </w:numPr>
      </w:pPr>
      <w:r>
        <w:t>Impact</w:t>
      </w:r>
      <w:r w:rsidRPr="00E82AD7">
        <w:t xml:space="preserve"> </w:t>
      </w:r>
      <w:r>
        <w:t>to</w:t>
      </w:r>
      <w:r w:rsidRPr="00E82AD7">
        <w:t xml:space="preserve"> </w:t>
      </w:r>
      <w:r>
        <w:t>plant</w:t>
      </w:r>
      <w:r w:rsidRPr="00E82AD7">
        <w:t xml:space="preserve"> operation</w:t>
      </w:r>
    </w:p>
    <w:p w14:paraId="2327625D" w14:textId="77777777" w:rsidR="00536A46" w:rsidRPr="00FC022C" w:rsidRDefault="00536A46" w:rsidP="00536A46">
      <w:pPr>
        <w:pStyle w:val="BodyText3"/>
      </w:pPr>
      <w:r>
        <w:t>These</w:t>
      </w:r>
      <w:r>
        <w:rPr>
          <w:spacing w:val="-3"/>
        </w:rPr>
        <w:t xml:space="preserve"> </w:t>
      </w:r>
      <w:r>
        <w:t>focus</w:t>
      </w:r>
      <w:r>
        <w:rPr>
          <w:spacing w:val="-2"/>
        </w:rPr>
        <w:t xml:space="preserve"> </w:t>
      </w:r>
      <w:r>
        <w:t>areas</w:t>
      </w:r>
      <w:r>
        <w:rPr>
          <w:spacing w:val="-2"/>
        </w:rPr>
        <w:t xml:space="preserve"> </w:t>
      </w:r>
      <w:r>
        <w:t>were</w:t>
      </w:r>
      <w:r>
        <w:rPr>
          <w:spacing w:val="-5"/>
        </w:rPr>
        <w:t xml:space="preserve"> </w:t>
      </w:r>
      <w:r>
        <w:t>chosen</w:t>
      </w:r>
      <w:r>
        <w:rPr>
          <w:spacing w:val="-3"/>
        </w:rPr>
        <w:t xml:space="preserve"> </w:t>
      </w:r>
      <w:r>
        <w:t>to</w:t>
      </w:r>
      <w:r>
        <w:rPr>
          <w:spacing w:val="-4"/>
        </w:rPr>
        <w:t xml:space="preserve"> </w:t>
      </w:r>
      <w:r>
        <w:t>address</w:t>
      </w:r>
      <w:r>
        <w:rPr>
          <w:spacing w:val="-2"/>
        </w:rPr>
        <w:t xml:space="preserve"> </w:t>
      </w:r>
      <w:r>
        <w:t>potential</w:t>
      </w:r>
      <w:r>
        <w:rPr>
          <w:spacing w:val="-4"/>
        </w:rPr>
        <w:t xml:space="preserve"> </w:t>
      </w:r>
      <w:r>
        <w:t>issues</w:t>
      </w:r>
      <w:r>
        <w:rPr>
          <w:spacing w:val="-2"/>
        </w:rPr>
        <w:t xml:space="preserve"> </w:t>
      </w:r>
      <w:r>
        <w:t>of greatest</w:t>
      </w:r>
      <w:r>
        <w:rPr>
          <w:spacing w:val="-4"/>
        </w:rPr>
        <w:t xml:space="preserve"> </w:t>
      </w:r>
      <w:r>
        <w:t>safety</w:t>
      </w:r>
      <w:r>
        <w:rPr>
          <w:spacing w:val="-2"/>
        </w:rPr>
        <w:t xml:space="preserve"> </w:t>
      </w:r>
      <w:r>
        <w:t>significance</w:t>
      </w:r>
      <w:r>
        <w:rPr>
          <w:spacing w:val="-5"/>
        </w:rPr>
        <w:t xml:space="preserve"> </w:t>
      </w:r>
      <w:r>
        <w:t>for</w:t>
      </w:r>
      <w:r>
        <w:rPr>
          <w:spacing w:val="-2"/>
        </w:rPr>
        <w:t xml:space="preserve"> </w:t>
      </w:r>
      <w:r>
        <w:t>a dry cask storage program.</w:t>
      </w:r>
      <w:r>
        <w:rPr>
          <w:spacing w:val="40"/>
        </w:rPr>
        <w:t xml:space="preserve"> </w:t>
      </w:r>
      <w:r>
        <w:t>The occupational and public exposure focus areas encompass the direct impact of dry cask operations on workers and the public.</w:t>
      </w:r>
      <w:r>
        <w:rPr>
          <w:spacing w:val="40"/>
        </w:rPr>
        <w:t xml:space="preserve"> </w:t>
      </w:r>
      <w:r>
        <w:t>The fuel management and confinement/canister integrity focus areas are those that encompass radiological barriers to workers and the public.</w:t>
      </w:r>
      <w:r>
        <w:rPr>
          <w:spacing w:val="40"/>
        </w:rPr>
        <w:t xml:space="preserve"> </w:t>
      </w:r>
      <w:r>
        <w:t>The impact to plant operation focus area encompasses activities that may impact site operations and the core damage frequency and large early release frequency (LERF) risk metrics of the NRC’s Safety Goal Policy for operating reactors.</w:t>
      </w:r>
    </w:p>
    <w:p w14:paraId="38F55949" w14:textId="16594502" w:rsidR="00536A46" w:rsidRDefault="00536A46" w:rsidP="00536A46">
      <w:pPr>
        <w:pStyle w:val="BodyText3"/>
      </w:pPr>
      <w:r>
        <w:t>Appendix</w:t>
      </w:r>
      <w:r>
        <w:rPr>
          <w:spacing w:val="-2"/>
        </w:rPr>
        <w:t xml:space="preserve"> </w:t>
      </w:r>
      <w:r>
        <w:t>D</w:t>
      </w:r>
      <w:r>
        <w:rPr>
          <w:spacing w:val="-3"/>
        </w:rPr>
        <w:t xml:space="preserve"> </w:t>
      </w:r>
      <w:r>
        <w:t>“Guidance</w:t>
      </w:r>
      <w:r>
        <w:rPr>
          <w:spacing w:val="-5"/>
        </w:rPr>
        <w:t xml:space="preserve"> </w:t>
      </w:r>
      <w:r>
        <w:t>for</w:t>
      </w:r>
      <w:r>
        <w:rPr>
          <w:spacing w:val="-2"/>
        </w:rPr>
        <w:t xml:space="preserve"> </w:t>
      </w:r>
      <w:r>
        <w:t>Risk-Informed</w:t>
      </w:r>
      <w:r>
        <w:rPr>
          <w:spacing w:val="-8"/>
        </w:rPr>
        <w:t xml:space="preserve"> </w:t>
      </w:r>
      <w:r>
        <w:t>Inspection</w:t>
      </w:r>
      <w:r>
        <w:rPr>
          <w:spacing w:val="-3"/>
        </w:rPr>
        <w:t xml:space="preserve"> </w:t>
      </w:r>
      <w:r>
        <w:t>Prioritization,”</w:t>
      </w:r>
      <w:r>
        <w:rPr>
          <w:spacing w:val="-2"/>
        </w:rPr>
        <w:t xml:space="preserve"> </w:t>
      </w:r>
      <w:r>
        <w:t>of</w:t>
      </w:r>
      <w:r>
        <w:rPr>
          <w:spacing w:val="-4"/>
        </w:rPr>
        <w:t xml:space="preserve"> </w:t>
      </w:r>
      <w:r>
        <w:t>this</w:t>
      </w:r>
      <w:r>
        <w:rPr>
          <w:spacing w:val="-5"/>
        </w:rPr>
        <w:t xml:space="preserve"> </w:t>
      </w:r>
      <w:r w:rsidR="004F3441">
        <w:t>IMC</w:t>
      </w:r>
      <w:r>
        <w:rPr>
          <w:spacing w:val="-3"/>
        </w:rPr>
        <w:t xml:space="preserve"> </w:t>
      </w:r>
      <w:r>
        <w:t>provides</w:t>
      </w:r>
      <w:r>
        <w:rPr>
          <w:spacing w:val="-2"/>
        </w:rPr>
        <w:t xml:space="preserve"> </w:t>
      </w:r>
      <w:r>
        <w:t>detailed guidance</w:t>
      </w:r>
      <w:r>
        <w:rPr>
          <w:spacing w:val="-2"/>
        </w:rPr>
        <w:t xml:space="preserve"> </w:t>
      </w:r>
      <w:r>
        <w:t>for</w:t>
      </w:r>
      <w:r>
        <w:rPr>
          <w:spacing w:val="-3"/>
        </w:rPr>
        <w:t xml:space="preserve"> </w:t>
      </w:r>
      <w:r>
        <w:t>the</w:t>
      </w:r>
      <w:r>
        <w:rPr>
          <w:spacing w:val="-2"/>
        </w:rPr>
        <w:t xml:space="preserve"> </w:t>
      </w:r>
      <w:r>
        <w:t>prioritization</w:t>
      </w:r>
      <w:r>
        <w:rPr>
          <w:spacing w:val="-2"/>
        </w:rPr>
        <w:t xml:space="preserve"> </w:t>
      </w:r>
      <w:r>
        <w:t>of</w:t>
      </w:r>
      <w:r>
        <w:rPr>
          <w:spacing w:val="-2"/>
        </w:rPr>
        <w:t xml:space="preserve"> </w:t>
      </w:r>
      <w:r>
        <w:t>inspection</w:t>
      </w:r>
      <w:r>
        <w:rPr>
          <w:spacing w:val="-4"/>
        </w:rPr>
        <w:t xml:space="preserve"> </w:t>
      </w:r>
      <w:r>
        <w:t>activities</w:t>
      </w:r>
      <w:r>
        <w:rPr>
          <w:spacing w:val="-2"/>
        </w:rPr>
        <w:t xml:space="preserve"> </w:t>
      </w:r>
      <w:r>
        <w:t>at</w:t>
      </w:r>
      <w:r>
        <w:rPr>
          <w:spacing w:val="-2"/>
        </w:rPr>
        <w:t xml:space="preserve"> </w:t>
      </w:r>
      <w:r>
        <w:t>ISFSIs.</w:t>
      </w:r>
      <w:r>
        <w:rPr>
          <w:spacing w:val="40"/>
        </w:rPr>
        <w:t xml:space="preserve"> </w:t>
      </w:r>
      <w:r>
        <w:t>Appendix</w:t>
      </w:r>
      <w:r>
        <w:rPr>
          <w:spacing w:val="-6"/>
        </w:rPr>
        <w:t xml:space="preserve"> </w:t>
      </w:r>
      <w:r>
        <w:t>E</w:t>
      </w:r>
      <w:r>
        <w:rPr>
          <w:spacing w:val="-2"/>
        </w:rPr>
        <w:t xml:space="preserve"> </w:t>
      </w:r>
      <w:r>
        <w:t>“Guidance</w:t>
      </w:r>
      <w:r>
        <w:rPr>
          <w:spacing w:val="-2"/>
        </w:rPr>
        <w:t xml:space="preserve"> </w:t>
      </w:r>
      <w:r>
        <w:t xml:space="preserve">for Risk- Informed Review of 72.48 Evaluations,” of this </w:t>
      </w:r>
      <w:r w:rsidR="004F3441">
        <w:t>IMC</w:t>
      </w:r>
      <w:r>
        <w:t xml:space="preserve"> provides detailed guidance for the prioritization of review of 10 CFR 72.48 evaluations at ISFSIs, vendors, and fabricators.</w:t>
      </w:r>
    </w:p>
    <w:p w14:paraId="376F14A5" w14:textId="77777777" w:rsidR="00536A46" w:rsidRDefault="00536A46" w:rsidP="00536A46">
      <w:pPr>
        <w:pStyle w:val="Heading2"/>
        <w:rPr>
          <w:spacing w:val="40"/>
        </w:rPr>
      </w:pPr>
      <w:bookmarkStart w:id="36" w:name="_Toc176429781"/>
      <w:bookmarkStart w:id="37" w:name="_Toc177021495"/>
      <w:bookmarkStart w:id="38" w:name="_Toc179891975"/>
      <w:r w:rsidRPr="008142FA">
        <w:t>05.04</w:t>
      </w:r>
      <w:r w:rsidRPr="008142FA">
        <w:tab/>
      </w:r>
      <w:r>
        <w:rPr>
          <w:u w:val="single"/>
        </w:rPr>
        <w:t>Planning, Scheduling, and Tracking of Inspection Activities</w:t>
      </w:r>
      <w:bookmarkEnd w:id="36"/>
      <w:bookmarkEnd w:id="37"/>
      <w:bookmarkEnd w:id="38"/>
    </w:p>
    <w:p w14:paraId="3B77D097" w14:textId="1B3F29CC" w:rsidR="00536A46" w:rsidRDefault="00536A46" w:rsidP="00536A46">
      <w:pPr>
        <w:pStyle w:val="BodyText3"/>
      </w:pPr>
      <w:r>
        <w:t>Each region shall, at a minimum,</w:t>
      </w:r>
      <w:r>
        <w:rPr>
          <w:spacing w:val="-1"/>
        </w:rPr>
        <w:t xml:space="preserve"> </w:t>
      </w:r>
      <w:r>
        <w:t>use</w:t>
      </w:r>
      <w:r>
        <w:rPr>
          <w:spacing w:val="-5"/>
        </w:rPr>
        <w:t xml:space="preserve"> </w:t>
      </w:r>
      <w:r>
        <w:t>RRPS</w:t>
      </w:r>
      <w:r>
        <w:rPr>
          <w:spacing w:val="-3"/>
        </w:rPr>
        <w:t xml:space="preserve"> </w:t>
      </w:r>
      <w:r>
        <w:t>for</w:t>
      </w:r>
      <w:r>
        <w:rPr>
          <w:spacing w:val="-4"/>
        </w:rPr>
        <w:t xml:space="preserve"> </w:t>
      </w:r>
      <w:r>
        <w:t>planning,</w:t>
      </w:r>
      <w:r>
        <w:rPr>
          <w:spacing w:val="-1"/>
        </w:rPr>
        <w:t xml:space="preserve"> </w:t>
      </w:r>
      <w:r>
        <w:t>scheduling,</w:t>
      </w:r>
      <w:r>
        <w:rPr>
          <w:spacing w:val="-1"/>
        </w:rPr>
        <w:t xml:space="preserve"> </w:t>
      </w:r>
      <w:r>
        <w:t>and</w:t>
      </w:r>
      <w:r>
        <w:rPr>
          <w:spacing w:val="-3"/>
        </w:rPr>
        <w:t xml:space="preserve"> </w:t>
      </w:r>
      <w:r>
        <w:t>recording</w:t>
      </w:r>
      <w:r>
        <w:rPr>
          <w:spacing w:val="-3"/>
        </w:rPr>
        <w:t xml:space="preserve"> </w:t>
      </w:r>
      <w:r>
        <w:t>of</w:t>
      </w:r>
      <w:r>
        <w:rPr>
          <w:spacing w:val="-4"/>
        </w:rPr>
        <w:t xml:space="preserve"> </w:t>
      </w:r>
      <w:r>
        <w:t>completed</w:t>
      </w:r>
      <w:r>
        <w:rPr>
          <w:spacing w:val="-5"/>
        </w:rPr>
        <w:t xml:space="preserve"> </w:t>
      </w:r>
      <w:r>
        <w:t>inspections</w:t>
      </w:r>
      <w:r>
        <w:rPr>
          <w:spacing w:val="-3"/>
        </w:rPr>
        <w:t xml:space="preserve"> </w:t>
      </w:r>
      <w:r>
        <w:t>of</w:t>
      </w:r>
      <w:r>
        <w:rPr>
          <w:spacing w:val="-4"/>
        </w:rPr>
        <w:t xml:space="preserve"> </w:t>
      </w:r>
      <w:r>
        <w:t>ISFSI activities.</w:t>
      </w:r>
      <w:r>
        <w:rPr>
          <w:spacing w:val="40"/>
        </w:rPr>
        <w:t xml:space="preserve"> </w:t>
      </w:r>
      <w:r>
        <w:t xml:space="preserve">The Regional Branch Chief should maintain a three-year rolling inspection schedule to aid in the determination of required Full Time Equivalent (FTE) resources needed to successfully implement inspection program requirements. </w:t>
      </w:r>
      <w:ins w:id="39" w:author="Author">
        <w:r>
          <w:t xml:space="preserve">To determine resource needs, inspectors should maintain frequent communication with their licensees. A Technical </w:t>
        </w:r>
      </w:ins>
      <w:r>
        <w:t xml:space="preserve">Assistance </w:t>
      </w:r>
      <w:ins w:id="40" w:author="Author">
        <w:r>
          <w:t>Request (TAR), for example, may take six months or more to resolve. If it’s known that a TAR or other significant assistance will be needed, the inspector should strive to identify these needs as early as possible through periodic communication with their licensees.</w:t>
        </w:r>
      </w:ins>
    </w:p>
    <w:p w14:paraId="7E89F1BD" w14:textId="77777777" w:rsidR="00536A46" w:rsidRDefault="00536A46" w:rsidP="00536A46">
      <w:pPr>
        <w:pStyle w:val="Heading2"/>
      </w:pPr>
      <w:bookmarkStart w:id="41" w:name="_Toc176429782"/>
      <w:bookmarkStart w:id="42" w:name="_Toc177021496"/>
      <w:bookmarkStart w:id="43" w:name="_Toc179891976"/>
      <w:r w:rsidRPr="008142FA">
        <w:t>05.05</w:t>
      </w:r>
      <w:r w:rsidRPr="008142FA">
        <w:tab/>
      </w:r>
      <w:r w:rsidRPr="008142FA">
        <w:rPr>
          <w:u w:val="single"/>
        </w:rPr>
        <w:t>DFM Scheduling of Vendor and Fabricator Inspections</w:t>
      </w:r>
      <w:bookmarkEnd w:id="41"/>
      <w:bookmarkEnd w:id="42"/>
      <w:bookmarkEnd w:id="43"/>
    </w:p>
    <w:p w14:paraId="0D0BEB68" w14:textId="77777777" w:rsidR="00536A46" w:rsidRDefault="00536A46" w:rsidP="00536A46">
      <w:pPr>
        <w:pStyle w:val="BodyText3"/>
      </w:pPr>
      <w:r>
        <w:t xml:space="preserve">The scheduling of vendor and fabricator inspections should consider vendor or fabricator </w:t>
      </w:r>
      <w:proofErr w:type="gramStart"/>
      <w:r>
        <w:t>performance</w:t>
      </w:r>
      <w:proofErr w:type="gramEnd"/>
      <w:r>
        <w:t xml:space="preserve"> and recent vendor or fabricator inspections performed for other ISFSI licensees.</w:t>
      </w:r>
      <w:r w:rsidRPr="008142FA">
        <w:rPr>
          <w:spacing w:val="40"/>
        </w:rPr>
        <w:t xml:space="preserve"> </w:t>
      </w:r>
      <w:r>
        <w:t>Additional inspections may be conducted</w:t>
      </w:r>
      <w:r w:rsidRPr="008142FA">
        <w:rPr>
          <w:spacing w:val="-2"/>
        </w:rPr>
        <w:t xml:space="preserve"> </w:t>
      </w:r>
      <w:r>
        <w:t>as</w:t>
      </w:r>
      <w:r w:rsidRPr="008142FA">
        <w:rPr>
          <w:spacing w:val="-4"/>
        </w:rPr>
        <w:t xml:space="preserve"> </w:t>
      </w:r>
      <w:r>
        <w:t>required.</w:t>
      </w:r>
      <w:r w:rsidRPr="008142FA">
        <w:rPr>
          <w:spacing w:val="40"/>
        </w:rPr>
        <w:t xml:space="preserve"> </w:t>
      </w:r>
      <w:r>
        <w:t>The</w:t>
      </w:r>
      <w:r w:rsidRPr="008142FA">
        <w:rPr>
          <w:spacing w:val="-1"/>
        </w:rPr>
        <w:t xml:space="preserve"> </w:t>
      </w:r>
      <w:r>
        <w:t>DFM</w:t>
      </w:r>
      <w:r w:rsidRPr="008142FA">
        <w:rPr>
          <w:spacing w:val="-3"/>
        </w:rPr>
        <w:t xml:space="preserve"> </w:t>
      </w:r>
      <w:r>
        <w:t>will</w:t>
      </w:r>
      <w:r w:rsidRPr="008142FA">
        <w:rPr>
          <w:spacing w:val="-2"/>
        </w:rPr>
        <w:t xml:space="preserve"> </w:t>
      </w:r>
      <w:r>
        <w:t>inform</w:t>
      </w:r>
      <w:r w:rsidRPr="008142FA">
        <w:rPr>
          <w:spacing w:val="-3"/>
        </w:rPr>
        <w:t xml:space="preserve"> </w:t>
      </w:r>
      <w:r>
        <w:t>any</w:t>
      </w:r>
      <w:r w:rsidRPr="008142FA">
        <w:rPr>
          <w:spacing w:val="-4"/>
        </w:rPr>
        <w:t xml:space="preserve"> </w:t>
      </w:r>
      <w:r>
        <w:t>affected</w:t>
      </w:r>
      <w:r w:rsidRPr="008142FA">
        <w:rPr>
          <w:spacing w:val="-4"/>
        </w:rPr>
        <w:t xml:space="preserve"> </w:t>
      </w:r>
      <w:r>
        <w:t>regions</w:t>
      </w:r>
      <w:r w:rsidRPr="008142FA">
        <w:rPr>
          <w:spacing w:val="-1"/>
        </w:rPr>
        <w:t xml:space="preserve"> </w:t>
      </w:r>
      <w:r>
        <w:t>of</w:t>
      </w:r>
      <w:r w:rsidRPr="008142FA">
        <w:rPr>
          <w:spacing w:val="-3"/>
        </w:rPr>
        <w:t xml:space="preserve"> </w:t>
      </w:r>
      <w:r>
        <w:t>the</w:t>
      </w:r>
      <w:r w:rsidRPr="008142FA">
        <w:rPr>
          <w:spacing w:val="-4"/>
        </w:rPr>
        <w:t xml:space="preserve"> </w:t>
      </w:r>
      <w:r>
        <w:t>schedule</w:t>
      </w:r>
      <w:r w:rsidRPr="008142FA">
        <w:rPr>
          <w:spacing w:val="-2"/>
        </w:rPr>
        <w:t xml:space="preserve"> </w:t>
      </w:r>
      <w:r>
        <w:t>for</w:t>
      </w:r>
      <w:r w:rsidRPr="008142FA">
        <w:rPr>
          <w:spacing w:val="-3"/>
        </w:rPr>
        <w:t xml:space="preserve"> </w:t>
      </w:r>
      <w:r>
        <w:t>inspecting vendors or fabricators and any schedule changes as soon as the need for the change is identified.</w:t>
      </w:r>
      <w:r w:rsidRPr="008142FA">
        <w:rPr>
          <w:spacing w:val="40"/>
        </w:rPr>
        <w:t xml:space="preserve"> </w:t>
      </w:r>
      <w:r>
        <w:t>The DFM will inform the applicable region of any</w:t>
      </w:r>
      <w:r w:rsidRPr="008142FA">
        <w:rPr>
          <w:spacing w:val="-2"/>
        </w:rPr>
        <w:t xml:space="preserve"> </w:t>
      </w:r>
      <w:r>
        <w:t>fabricator inspections at general or specific licensee sites.</w:t>
      </w:r>
    </w:p>
    <w:p w14:paraId="1D529F1E" w14:textId="13694AF5" w:rsidR="00536A46" w:rsidRDefault="00536A46" w:rsidP="005577D8">
      <w:pPr>
        <w:pStyle w:val="Heading2"/>
        <w:rPr>
          <w:spacing w:val="40"/>
        </w:rPr>
      </w:pPr>
      <w:bookmarkStart w:id="44" w:name="_Toc176429783"/>
      <w:bookmarkStart w:id="45" w:name="_Toc177021497"/>
      <w:bookmarkStart w:id="46" w:name="_Toc179891977"/>
      <w:r w:rsidRPr="008142FA">
        <w:t>05.06</w:t>
      </w:r>
      <w:r w:rsidRPr="008142FA">
        <w:tab/>
      </w:r>
      <w:r>
        <w:rPr>
          <w:u w:val="single"/>
        </w:rPr>
        <w:t>I</w:t>
      </w:r>
      <w:ins w:id="47" w:author="Author">
        <w:r w:rsidR="00D566D8">
          <w:rPr>
            <w:u w:val="single"/>
          </w:rPr>
          <w:t xml:space="preserve">ntegrated </w:t>
        </w:r>
      </w:ins>
      <w:r>
        <w:rPr>
          <w:u w:val="single"/>
        </w:rPr>
        <w:t>I</w:t>
      </w:r>
      <w:ins w:id="48" w:author="Author">
        <w:r w:rsidR="00D566D8">
          <w:rPr>
            <w:u w:val="single"/>
          </w:rPr>
          <w:t xml:space="preserve">nspection </w:t>
        </w:r>
      </w:ins>
      <w:r>
        <w:rPr>
          <w:u w:val="single"/>
        </w:rPr>
        <w:t>P</w:t>
      </w:r>
      <w:bookmarkEnd w:id="44"/>
      <w:bookmarkEnd w:id="45"/>
      <w:ins w:id="49" w:author="Author">
        <w:r w:rsidR="00D566D8">
          <w:rPr>
            <w:u w:val="single"/>
          </w:rPr>
          <w:t>lan</w:t>
        </w:r>
      </w:ins>
      <w:bookmarkEnd w:id="46"/>
    </w:p>
    <w:p w14:paraId="05AF0D6E" w14:textId="77777777" w:rsidR="00536A46" w:rsidRDefault="00536A46" w:rsidP="00536A46">
      <w:pPr>
        <w:pStyle w:val="BodyText3"/>
      </w:pPr>
      <w:r>
        <w:t>For a new specific or general license ISFSI site being constructed, or for any change</w:t>
      </w:r>
      <w:r w:rsidRPr="0047458B">
        <w:rPr>
          <w:spacing w:val="-2"/>
        </w:rPr>
        <w:t xml:space="preserve"> </w:t>
      </w:r>
      <w:r>
        <w:t>in</w:t>
      </w:r>
      <w:r w:rsidRPr="0047458B">
        <w:rPr>
          <w:spacing w:val="-2"/>
        </w:rPr>
        <w:t xml:space="preserve"> </w:t>
      </w:r>
      <w:r>
        <w:t>DSS</w:t>
      </w:r>
      <w:r w:rsidRPr="0047458B">
        <w:rPr>
          <w:spacing w:val="-4"/>
        </w:rPr>
        <w:t xml:space="preserve"> </w:t>
      </w:r>
      <w:r>
        <w:t>type,</w:t>
      </w:r>
      <w:r w:rsidRPr="0047458B">
        <w:rPr>
          <w:spacing w:val="-3"/>
        </w:rPr>
        <w:t xml:space="preserve"> </w:t>
      </w:r>
      <w:r>
        <w:t>the</w:t>
      </w:r>
      <w:r w:rsidRPr="0047458B">
        <w:rPr>
          <w:spacing w:val="-7"/>
        </w:rPr>
        <w:t xml:space="preserve"> </w:t>
      </w:r>
      <w:r>
        <w:t>applicable</w:t>
      </w:r>
      <w:r w:rsidRPr="0047458B">
        <w:rPr>
          <w:spacing w:val="-2"/>
        </w:rPr>
        <w:t xml:space="preserve"> </w:t>
      </w:r>
      <w:r>
        <w:t>Regional</w:t>
      </w:r>
      <w:r w:rsidRPr="0047458B">
        <w:rPr>
          <w:spacing w:val="-3"/>
        </w:rPr>
        <w:t xml:space="preserve"> </w:t>
      </w:r>
      <w:r>
        <w:t>Branch</w:t>
      </w:r>
      <w:r w:rsidRPr="0047458B">
        <w:rPr>
          <w:spacing w:val="-2"/>
        </w:rPr>
        <w:t xml:space="preserve"> </w:t>
      </w:r>
      <w:r>
        <w:t>Chief,</w:t>
      </w:r>
      <w:r w:rsidRPr="0047458B">
        <w:rPr>
          <w:spacing w:val="-2"/>
        </w:rPr>
        <w:t xml:space="preserve"> </w:t>
      </w:r>
      <w:r>
        <w:t>with</w:t>
      </w:r>
      <w:r w:rsidRPr="0047458B">
        <w:rPr>
          <w:spacing w:val="-2"/>
        </w:rPr>
        <w:t xml:space="preserve"> </w:t>
      </w:r>
      <w:r>
        <w:t>input</w:t>
      </w:r>
      <w:r w:rsidRPr="0047458B">
        <w:rPr>
          <w:spacing w:val="-3"/>
        </w:rPr>
        <w:t xml:space="preserve"> </w:t>
      </w:r>
      <w:r>
        <w:t>and</w:t>
      </w:r>
      <w:r w:rsidRPr="0047458B">
        <w:rPr>
          <w:spacing w:val="-6"/>
        </w:rPr>
        <w:t xml:space="preserve"> </w:t>
      </w:r>
      <w:r>
        <w:t>assistance</w:t>
      </w:r>
      <w:r w:rsidRPr="0047458B">
        <w:rPr>
          <w:spacing w:val="-4"/>
        </w:rPr>
        <w:t xml:space="preserve"> </w:t>
      </w:r>
      <w:r>
        <w:t>from</w:t>
      </w:r>
      <w:r w:rsidRPr="0047458B">
        <w:rPr>
          <w:spacing w:val="-3"/>
        </w:rPr>
        <w:t xml:space="preserve"> </w:t>
      </w:r>
      <w:r>
        <w:t>the DFM if desired, shall develop an IIP in accordance with the guidance listed below.</w:t>
      </w:r>
    </w:p>
    <w:p w14:paraId="27A2EC09" w14:textId="77777777" w:rsidR="00536A46" w:rsidRDefault="00536A46" w:rsidP="00536A46">
      <w:pPr>
        <w:pStyle w:val="BodyText"/>
        <w:numPr>
          <w:ilvl w:val="0"/>
          <w:numId w:val="16"/>
        </w:numPr>
      </w:pPr>
      <w:r>
        <w:t>For new ISFSI sites, all IPs shall be performed as identified in the IIP.</w:t>
      </w:r>
      <w:r>
        <w:rPr>
          <w:spacing w:val="40"/>
        </w:rPr>
        <w:t xml:space="preserve"> </w:t>
      </w:r>
      <w:r>
        <w:t>For sites switching</w:t>
      </w:r>
      <w:r>
        <w:rPr>
          <w:spacing w:val="-3"/>
        </w:rPr>
        <w:t xml:space="preserve"> </w:t>
      </w:r>
      <w:r>
        <w:t>dry</w:t>
      </w:r>
      <w:r>
        <w:rPr>
          <w:spacing w:val="-4"/>
        </w:rPr>
        <w:t xml:space="preserve"> </w:t>
      </w:r>
      <w:r>
        <w:t>cask</w:t>
      </w:r>
      <w:r>
        <w:rPr>
          <w:spacing w:val="-5"/>
        </w:rPr>
        <w:t xml:space="preserve"> </w:t>
      </w:r>
      <w:r>
        <w:t>storage</w:t>
      </w:r>
      <w:r>
        <w:rPr>
          <w:spacing w:val="-3"/>
        </w:rPr>
        <w:t xml:space="preserve"> </w:t>
      </w:r>
      <w:r>
        <w:t>systems,</w:t>
      </w:r>
      <w:r>
        <w:rPr>
          <w:spacing w:val="-1"/>
        </w:rPr>
        <w:t xml:space="preserve"> </w:t>
      </w:r>
      <w:r>
        <w:t>a</w:t>
      </w:r>
      <w:r>
        <w:rPr>
          <w:spacing w:val="-5"/>
        </w:rPr>
        <w:t xml:space="preserve"> </w:t>
      </w:r>
      <w:r>
        <w:t>gap</w:t>
      </w:r>
      <w:r>
        <w:rPr>
          <w:spacing w:val="-5"/>
        </w:rPr>
        <w:t xml:space="preserve"> </w:t>
      </w:r>
      <w:r>
        <w:t>analysis</w:t>
      </w:r>
      <w:r>
        <w:rPr>
          <w:spacing w:val="-2"/>
        </w:rPr>
        <w:t xml:space="preserve"> </w:t>
      </w:r>
      <w:r>
        <w:t>shall</w:t>
      </w:r>
      <w:r>
        <w:rPr>
          <w:spacing w:val="-3"/>
        </w:rPr>
        <w:t xml:space="preserve"> </w:t>
      </w:r>
      <w:r>
        <w:t>be performed</w:t>
      </w:r>
      <w:r>
        <w:rPr>
          <w:spacing w:val="-5"/>
        </w:rPr>
        <w:t xml:space="preserve"> </w:t>
      </w:r>
      <w:r>
        <w:t>to</w:t>
      </w:r>
      <w:r>
        <w:rPr>
          <w:spacing w:val="-5"/>
        </w:rPr>
        <w:t xml:space="preserve"> </w:t>
      </w:r>
      <w:r>
        <w:t>determine which IPs or portions of IPs should be performed.</w:t>
      </w:r>
    </w:p>
    <w:p w14:paraId="3045DC27" w14:textId="77777777" w:rsidR="00536A46" w:rsidRDefault="00536A46" w:rsidP="00536A46">
      <w:pPr>
        <w:pStyle w:val="BodyText"/>
        <w:numPr>
          <w:ilvl w:val="0"/>
          <w:numId w:val="16"/>
        </w:numPr>
      </w:pPr>
      <w:r>
        <w:t>The</w:t>
      </w:r>
      <w:r>
        <w:rPr>
          <w:spacing w:val="-4"/>
        </w:rPr>
        <w:t xml:space="preserve"> </w:t>
      </w:r>
      <w:r>
        <w:t>IIP</w:t>
      </w:r>
      <w:r>
        <w:rPr>
          <w:spacing w:val="-4"/>
        </w:rPr>
        <w:t xml:space="preserve"> </w:t>
      </w:r>
      <w:r>
        <w:t>should</w:t>
      </w:r>
      <w:r>
        <w:rPr>
          <w:spacing w:val="-4"/>
        </w:rPr>
        <w:t xml:space="preserve"> </w:t>
      </w:r>
      <w:r>
        <w:t>indicate</w:t>
      </w:r>
      <w:r>
        <w:rPr>
          <w:spacing w:val="-6"/>
        </w:rPr>
        <w:t xml:space="preserve"> </w:t>
      </w:r>
      <w:r>
        <w:t>licensee</w:t>
      </w:r>
      <w:r>
        <w:rPr>
          <w:spacing w:val="-6"/>
        </w:rPr>
        <w:t xml:space="preserve"> </w:t>
      </w:r>
      <w:r>
        <w:t>milestones,</w:t>
      </w:r>
      <w:r>
        <w:rPr>
          <w:spacing w:val="-5"/>
        </w:rPr>
        <w:t xml:space="preserve"> </w:t>
      </w:r>
      <w:r>
        <w:t>planned</w:t>
      </w:r>
      <w:r>
        <w:rPr>
          <w:spacing w:val="-4"/>
        </w:rPr>
        <w:t xml:space="preserve"> </w:t>
      </w:r>
      <w:r>
        <w:t>inspection</w:t>
      </w:r>
      <w:r>
        <w:rPr>
          <w:spacing w:val="-4"/>
        </w:rPr>
        <w:t xml:space="preserve"> </w:t>
      </w:r>
      <w:r>
        <w:t>dates,</w:t>
      </w:r>
      <w:r>
        <w:rPr>
          <w:spacing w:val="-2"/>
        </w:rPr>
        <w:t xml:space="preserve"> </w:t>
      </w:r>
      <w:r>
        <w:t>inspection procedures to be used, and inspection resources needed.</w:t>
      </w:r>
    </w:p>
    <w:p w14:paraId="031B9791" w14:textId="77777777" w:rsidR="00536A46" w:rsidRDefault="00536A46" w:rsidP="00536A46">
      <w:pPr>
        <w:pStyle w:val="Heading2"/>
      </w:pPr>
      <w:bookmarkStart w:id="50" w:name="_Toc176429784"/>
      <w:bookmarkStart w:id="51" w:name="_Toc177021498"/>
      <w:bookmarkStart w:id="52" w:name="_Toc179891978"/>
      <w:r>
        <w:t>05.07</w:t>
      </w:r>
      <w:r>
        <w:tab/>
      </w:r>
      <w:ins w:id="53" w:author="Author">
        <w:r>
          <w:t>Applicability of Very Low Safety Significance Issue Resolution Process (VLSSIR)</w:t>
        </w:r>
      </w:ins>
      <w:bookmarkEnd w:id="50"/>
      <w:bookmarkEnd w:id="51"/>
      <w:bookmarkEnd w:id="52"/>
    </w:p>
    <w:p w14:paraId="54924F85" w14:textId="77777777" w:rsidR="00536A46" w:rsidRDefault="00536A46" w:rsidP="00536A46">
      <w:pPr>
        <w:pStyle w:val="BodyText3"/>
      </w:pPr>
      <w:ins w:id="54" w:author="Author">
        <w:r>
          <w:t>The VLSSIR process as described below is applicable to the Office of Nuclear Material Safety and Safeguards business lines.</w:t>
        </w:r>
      </w:ins>
    </w:p>
    <w:p w14:paraId="0C0183DA" w14:textId="77777777" w:rsidR="00536A46" w:rsidRPr="00DC6D90" w:rsidRDefault="00536A46" w:rsidP="00536A46">
      <w:pPr>
        <w:pStyle w:val="BodyText3"/>
        <w:rPr>
          <w:ins w:id="55" w:author="Author"/>
          <w:color w:val="FF0000"/>
        </w:rPr>
      </w:pPr>
      <w:ins w:id="56" w:author="Author">
        <w:r w:rsidRPr="00D9331D">
          <w:t>NOTE: The VLSSIR process cannot be used to resolve known compliance issues, issues where there is a clear indication that a noncompliance</w:t>
        </w:r>
        <w:r w:rsidRPr="00710CB6">
          <w:t xml:space="preserve"> </w:t>
        </w:r>
        <w:r w:rsidRPr="00DC6D90">
          <w:rPr>
            <w:color w:val="FF0000"/>
          </w:rPr>
          <w:t>occurred but certain details concerning the issue have not been finalized (e.g., specific date, time, location), nor should it be used to establish a staff position.</w:t>
        </w:r>
      </w:ins>
    </w:p>
    <w:p w14:paraId="312C0735" w14:textId="5A9E3F29" w:rsidR="00536A46" w:rsidRPr="00D9331D" w:rsidRDefault="00536A46" w:rsidP="00536A46">
      <w:pPr>
        <w:pStyle w:val="BodyText3"/>
        <w:rPr>
          <w:ins w:id="57" w:author="Author"/>
        </w:rPr>
      </w:pPr>
      <w:ins w:id="58" w:author="Author">
        <w:r w:rsidRPr="0055520D">
          <w:t>In some cases, an inspector may identify an issue that results in an unresolved licensing basis question which may take staff considerable effort to resolve. In the context of VLSSIR, the term “licensing basis” refers to all regulations, license conditions, and requirements applicable to a facility or licensee, including, but not limited to, the licensee’s written commitments for ensuring compliance. In determining how to proceed, the inspector should consider the significance of the</w:t>
        </w:r>
        <w:r>
          <w:t xml:space="preserve"> </w:t>
        </w:r>
        <w:r w:rsidRPr="0055520D">
          <w:t>facility or licensee, including, but not limited to, the licensee’s written commitments for ensuring compliance. In determining how to proceed, the inspector should consider the significance of the issue</w:t>
        </w:r>
        <w:r w:rsidRPr="00D9331D">
          <w:t>.</w:t>
        </w:r>
        <w:r>
          <w:rPr>
            <w:rStyle w:val="FootnoteReference"/>
          </w:rPr>
          <w:footnoteReference w:id="2"/>
        </w:r>
        <w:r w:rsidRPr="00D9331D">
          <w:t xml:space="preserve"> The inspector should refer to the guidance available in IMC 0610, Appendix </w:t>
        </w:r>
        <w:r>
          <w:t>G</w:t>
        </w:r>
        <w:r w:rsidRPr="00D9331D">
          <w:t>, “Screening and Documentation of Very Low Safety Significance Issue Resolution Process,” to determine if the issue is no greater than severity level (SL) IV if determined to be a non-compliance.</w:t>
        </w:r>
        <w:r>
          <w:rPr>
            <w:rStyle w:val="FootnoteReference"/>
          </w:rPr>
          <w:footnoteReference w:id="3"/>
        </w:r>
        <w:del w:id="63" w:author="Author">
          <w:r w:rsidRPr="00C9762A" w:rsidDel="00644555">
            <w:rPr>
              <w:color w:val="FF0000"/>
            </w:rPr>
            <w:delText xml:space="preserve"> </w:delText>
          </w:r>
        </w:del>
        <w:r w:rsidRPr="00C9762A">
          <w:rPr>
            <w:color w:val="FF0000"/>
          </w:rPr>
          <w:t>If the issue is no greater than SL IV, further evaluation of the issue can be discontinued using the VLSSIR process. If further inspection of the issue cannot be discontinued using the VLSSIR process, then resolution of the issue should be continued following existing processes, including the identification of an unresolved issue and/or use of the headquarters technical support for regional activities, e.g., Technical Assistance Request (TAR) process.</w:t>
        </w:r>
      </w:ins>
    </w:p>
    <w:p w14:paraId="011D3AE6" w14:textId="536644D9" w:rsidR="00536A46" w:rsidRDefault="00536A46" w:rsidP="00536A46">
      <w:pPr>
        <w:pStyle w:val="BodyText3"/>
        <w:rPr>
          <w:ins w:id="64" w:author="Author"/>
        </w:rPr>
      </w:pPr>
      <w:ins w:id="65" w:author="Author">
        <w:r w:rsidRPr="00C9762A">
          <w:rPr>
            <w:color w:val="FF0000"/>
          </w:rPr>
          <w:t xml:space="preserve">If inspection of an issue is discontinued using the VLSSIR process, no further staff effort to resolve the issue is necessary. </w:t>
        </w:r>
        <w:r w:rsidRPr="00D9331D">
          <w:t xml:space="preserve">Documentation of the issue, in accordance with IMC 0610, Appendix </w:t>
        </w:r>
        <w:r>
          <w:t>G</w:t>
        </w:r>
        <w:r w:rsidRPr="00D9331D">
          <w:t xml:space="preserve">, </w:t>
        </w:r>
        <w:r>
          <w:t xml:space="preserve">and IMC 0611, as appropriate, </w:t>
        </w:r>
        <w:r w:rsidRPr="00D9331D">
          <w:t>should provide an appropriate level of inspection closure, knowledge management, and transparency.</w:t>
        </w:r>
      </w:ins>
    </w:p>
    <w:p w14:paraId="59693756" w14:textId="7F05325D" w:rsidR="00536A46" w:rsidRDefault="00536A46" w:rsidP="00536A46">
      <w:pPr>
        <w:pStyle w:val="BodyText3"/>
        <w:rPr>
          <w:ins w:id="66" w:author="Author"/>
        </w:rPr>
      </w:pPr>
      <w:ins w:id="67" w:author="Author">
        <w:r>
          <w:t xml:space="preserve">Issues </w:t>
        </w:r>
        <w:r w:rsidRPr="00094EB0">
          <w:t>identified</w:t>
        </w:r>
        <w:r w:rsidRPr="00094EB0">
          <w:rPr>
            <w:color w:val="FF0000"/>
          </w:rPr>
          <w:t xml:space="preserve"> associated with the 10 CFR Part 50 license and not the 10 CFR Part 72 license should utilize the guidance associated with the VLSSIR process identified in IMC</w:t>
        </w:r>
      </w:ins>
      <w:r w:rsidR="00811FCB">
        <w:rPr>
          <w:color w:val="FF0000"/>
        </w:rPr>
        <w:t> </w:t>
      </w:r>
      <w:ins w:id="68" w:author="Author">
        <w:r w:rsidRPr="00094EB0">
          <w:rPr>
            <w:color w:val="FF0000"/>
          </w:rPr>
          <w:t>0612.</w:t>
        </w:r>
      </w:ins>
    </w:p>
    <w:p w14:paraId="347CB769" w14:textId="77777777" w:rsidR="00536A46" w:rsidRPr="00C9762A" w:rsidRDefault="00536A46" w:rsidP="00536A46">
      <w:pPr>
        <w:pStyle w:val="BodyText3"/>
        <w:rPr>
          <w:ins w:id="69" w:author="Author"/>
        </w:rPr>
      </w:pPr>
      <w:ins w:id="70" w:author="Author">
        <w:r w:rsidRPr="00C9762A">
          <w:t>Once a VLSSIR is documented the staff should generally refrain from spending additional inspection resources on the issue</w:t>
        </w:r>
        <w:r>
          <w:t>.</w:t>
        </w:r>
      </w:ins>
    </w:p>
    <w:p w14:paraId="2F94FBEE" w14:textId="77777777" w:rsidR="00536A46" w:rsidRDefault="00536A46" w:rsidP="00536A46">
      <w:pPr>
        <w:pStyle w:val="Heading2"/>
        <w:rPr>
          <w:spacing w:val="40"/>
        </w:rPr>
      </w:pPr>
      <w:bookmarkStart w:id="71" w:name="_Toc176429785"/>
      <w:bookmarkStart w:id="72" w:name="_Toc177021499"/>
      <w:bookmarkStart w:id="73" w:name="_Toc179891979"/>
      <w:r>
        <w:t>05.08</w:t>
      </w:r>
      <w:r>
        <w:tab/>
      </w:r>
      <w:r w:rsidRPr="00CA0855">
        <w:rPr>
          <w:u w:val="single"/>
        </w:rPr>
        <w:t>Regional</w:t>
      </w:r>
      <w:r w:rsidRPr="00CA0855">
        <w:rPr>
          <w:spacing w:val="-4"/>
          <w:u w:val="single"/>
        </w:rPr>
        <w:t xml:space="preserve"> </w:t>
      </w:r>
      <w:r w:rsidRPr="00CA0855">
        <w:rPr>
          <w:u w:val="single"/>
        </w:rPr>
        <w:t>Inspection</w:t>
      </w:r>
      <w:r w:rsidRPr="00CA0855">
        <w:rPr>
          <w:spacing w:val="-3"/>
          <w:u w:val="single"/>
        </w:rPr>
        <w:t xml:space="preserve"> </w:t>
      </w:r>
      <w:r w:rsidRPr="00CA0855">
        <w:rPr>
          <w:u w:val="single"/>
        </w:rPr>
        <w:t>Reports</w:t>
      </w:r>
      <w:bookmarkEnd w:id="71"/>
      <w:bookmarkEnd w:id="72"/>
      <w:bookmarkEnd w:id="73"/>
    </w:p>
    <w:p w14:paraId="0191A990" w14:textId="22950870" w:rsidR="00536A46" w:rsidRDefault="00536A46" w:rsidP="00536A46">
      <w:pPr>
        <w:pStyle w:val="BodyText3"/>
      </w:pPr>
      <w:r>
        <w:t>Inspections</w:t>
      </w:r>
      <w:r w:rsidRPr="00CA0855">
        <w:rPr>
          <w:spacing w:val="-5"/>
        </w:rPr>
        <w:t xml:space="preserve"> </w:t>
      </w:r>
      <w:r>
        <w:t>conducted</w:t>
      </w:r>
      <w:r w:rsidRPr="00CA0855">
        <w:rPr>
          <w:spacing w:val="-4"/>
        </w:rPr>
        <w:t xml:space="preserve"> </w:t>
      </w:r>
      <w:r>
        <w:t>at</w:t>
      </w:r>
      <w:r w:rsidRPr="00CA0855">
        <w:rPr>
          <w:spacing w:val="-2"/>
        </w:rPr>
        <w:t xml:space="preserve"> </w:t>
      </w:r>
      <w:r>
        <w:t>operating</w:t>
      </w:r>
      <w:r w:rsidRPr="00CA0855">
        <w:rPr>
          <w:spacing w:val="-5"/>
        </w:rPr>
        <w:t xml:space="preserve"> </w:t>
      </w:r>
      <w:r>
        <w:t>reactor</w:t>
      </w:r>
      <w:r w:rsidRPr="00CA0855">
        <w:rPr>
          <w:spacing w:val="-4"/>
        </w:rPr>
        <w:t xml:space="preserve"> </w:t>
      </w:r>
      <w:r>
        <w:t>sites</w:t>
      </w:r>
      <w:r w:rsidRPr="00CA0855">
        <w:rPr>
          <w:spacing w:val="-1"/>
        </w:rPr>
        <w:t xml:space="preserve"> </w:t>
      </w:r>
      <w:r>
        <w:t>shall</w:t>
      </w:r>
      <w:r w:rsidRPr="00CA0855">
        <w:rPr>
          <w:spacing w:val="-4"/>
        </w:rPr>
        <w:t xml:space="preserve"> </w:t>
      </w:r>
      <w:r>
        <w:t>be documented in accordance with Section 13.02 of IMC 0611, “Power Reactor Inspection Reports.”</w:t>
      </w:r>
      <w:r>
        <w:rPr>
          <w:spacing w:val="40"/>
        </w:rPr>
        <w:t xml:space="preserve"> </w:t>
      </w:r>
      <w:r>
        <w:t>Inspection reports at operating reactor sites normally should be integrated into the resident</w:t>
      </w:r>
      <w:r>
        <w:rPr>
          <w:spacing w:val="-2"/>
        </w:rPr>
        <w:t xml:space="preserve"> </w:t>
      </w:r>
      <w:r>
        <w:t>inspector’s</w:t>
      </w:r>
      <w:r>
        <w:rPr>
          <w:spacing w:val="-5"/>
        </w:rPr>
        <w:t xml:space="preserve"> </w:t>
      </w:r>
      <w:r>
        <w:t>quarterly</w:t>
      </w:r>
      <w:r>
        <w:rPr>
          <w:spacing w:val="-5"/>
        </w:rPr>
        <w:t xml:space="preserve"> </w:t>
      </w:r>
      <w:r>
        <w:t>report.</w:t>
      </w:r>
      <w:r>
        <w:rPr>
          <w:spacing w:val="40"/>
        </w:rPr>
        <w:t xml:space="preserve"> </w:t>
      </w:r>
      <w:r>
        <w:t>All</w:t>
      </w:r>
      <w:r>
        <w:rPr>
          <w:spacing w:val="-3"/>
        </w:rPr>
        <w:t xml:space="preserve"> </w:t>
      </w:r>
      <w:r>
        <w:t>other</w:t>
      </w:r>
      <w:r>
        <w:rPr>
          <w:spacing w:val="-4"/>
        </w:rPr>
        <w:t xml:space="preserve"> </w:t>
      </w:r>
      <w:r>
        <w:t>inspections</w:t>
      </w:r>
      <w:r>
        <w:rPr>
          <w:spacing w:val="-3"/>
        </w:rPr>
        <w:t xml:space="preserve"> </w:t>
      </w:r>
      <w:r>
        <w:t>will</w:t>
      </w:r>
      <w:r>
        <w:rPr>
          <w:spacing w:val="-3"/>
        </w:rPr>
        <w:t xml:space="preserve"> </w:t>
      </w:r>
      <w:r>
        <w:t>be</w:t>
      </w:r>
      <w:r>
        <w:rPr>
          <w:spacing w:val="-3"/>
        </w:rPr>
        <w:t xml:space="preserve"> </w:t>
      </w:r>
      <w:r>
        <w:t>documented similar</w:t>
      </w:r>
      <w:r>
        <w:rPr>
          <w:spacing w:val="-2"/>
        </w:rPr>
        <w:t xml:space="preserve"> </w:t>
      </w:r>
      <w:r>
        <w:t>in</w:t>
      </w:r>
      <w:r>
        <w:rPr>
          <w:spacing w:val="-3"/>
        </w:rPr>
        <w:t xml:space="preserve"> </w:t>
      </w:r>
      <w:r>
        <w:t>scope to operating reactor site reports in accordance with IMC</w:t>
      </w:r>
      <w:r w:rsidR="005821F5">
        <w:t> </w:t>
      </w:r>
      <w:r>
        <w:t>0610, “Nuclear Material Safety and Safeguards</w:t>
      </w:r>
      <w:r>
        <w:rPr>
          <w:spacing w:val="-4"/>
        </w:rPr>
        <w:t xml:space="preserve"> </w:t>
      </w:r>
      <w:r>
        <w:t>Inspection</w:t>
      </w:r>
      <w:r>
        <w:rPr>
          <w:spacing w:val="-2"/>
        </w:rPr>
        <w:t xml:space="preserve"> </w:t>
      </w:r>
      <w:r>
        <w:t>Reports.”</w:t>
      </w:r>
      <w:r>
        <w:rPr>
          <w:spacing w:val="40"/>
        </w:rPr>
        <w:t xml:space="preserve"> </w:t>
      </w:r>
      <w:r>
        <w:t>Inspection</w:t>
      </w:r>
      <w:r>
        <w:rPr>
          <w:spacing w:val="-2"/>
        </w:rPr>
        <w:t xml:space="preserve"> </w:t>
      </w:r>
      <w:r>
        <w:t>reports</w:t>
      </w:r>
      <w:r>
        <w:rPr>
          <w:spacing w:val="-1"/>
        </w:rPr>
        <w:t xml:space="preserve"> </w:t>
      </w:r>
      <w:r>
        <w:t>shall</w:t>
      </w:r>
      <w:r>
        <w:rPr>
          <w:spacing w:val="-2"/>
        </w:rPr>
        <w:t xml:space="preserve"> </w:t>
      </w:r>
      <w:r>
        <w:t>contain</w:t>
      </w:r>
      <w:r>
        <w:rPr>
          <w:spacing w:val="-4"/>
        </w:rPr>
        <w:t xml:space="preserve"> </w:t>
      </w:r>
      <w:r>
        <w:t>the</w:t>
      </w:r>
      <w:r>
        <w:rPr>
          <w:spacing w:val="-4"/>
        </w:rPr>
        <w:t xml:space="preserve"> </w:t>
      </w:r>
      <w:r>
        <w:t>relevant 10</w:t>
      </w:r>
      <w:r>
        <w:rPr>
          <w:spacing w:val="-4"/>
        </w:rPr>
        <w:t xml:space="preserve"> </w:t>
      </w:r>
      <w:r>
        <w:t>CFR</w:t>
      </w:r>
      <w:r>
        <w:rPr>
          <w:spacing w:val="-3"/>
        </w:rPr>
        <w:t xml:space="preserve"> </w:t>
      </w:r>
      <w:r>
        <w:t>Part 72 docket number and, for specific licensees, the license number.</w:t>
      </w:r>
      <w:r>
        <w:rPr>
          <w:spacing w:val="40"/>
        </w:rPr>
        <w:t xml:space="preserve"> </w:t>
      </w:r>
      <w:r>
        <w:t>These reports shall be transmitted to licensees in accordance with regional requirements as appropriate.</w:t>
      </w:r>
    </w:p>
    <w:p w14:paraId="4C22B375" w14:textId="5330BB34" w:rsidR="00536A46" w:rsidRDefault="00536A46" w:rsidP="00536A46">
      <w:pPr>
        <w:pStyle w:val="BodyText3"/>
      </w:pPr>
      <w:r>
        <w:t>Inspection</w:t>
      </w:r>
      <w:r>
        <w:rPr>
          <w:spacing w:val="-4"/>
        </w:rPr>
        <w:t xml:space="preserve"> </w:t>
      </w:r>
      <w:r>
        <w:t>findings</w:t>
      </w:r>
      <w:r>
        <w:rPr>
          <w:spacing w:val="-1"/>
        </w:rPr>
        <w:t xml:space="preserve"> </w:t>
      </w:r>
      <w:r>
        <w:t>at operating</w:t>
      </w:r>
      <w:r>
        <w:rPr>
          <w:spacing w:val="-4"/>
        </w:rPr>
        <w:t xml:space="preserve"> </w:t>
      </w:r>
      <w:r>
        <w:t>reactor</w:t>
      </w:r>
      <w:r>
        <w:rPr>
          <w:spacing w:val="-3"/>
        </w:rPr>
        <w:t xml:space="preserve"> </w:t>
      </w:r>
      <w:r>
        <w:t>sites</w:t>
      </w:r>
      <w:r>
        <w:rPr>
          <w:spacing w:val="-3"/>
        </w:rPr>
        <w:t xml:space="preserve"> </w:t>
      </w:r>
      <w:r>
        <w:t>that</w:t>
      </w:r>
      <w:r>
        <w:rPr>
          <w:spacing w:val="-3"/>
        </w:rPr>
        <w:t xml:space="preserve"> </w:t>
      </w:r>
      <w:r>
        <w:t>are</w:t>
      </w:r>
      <w:r>
        <w:rPr>
          <w:spacing w:val="-4"/>
        </w:rPr>
        <w:t xml:space="preserve"> </w:t>
      </w:r>
      <w:r>
        <w:t>related</w:t>
      </w:r>
      <w:r>
        <w:rPr>
          <w:spacing w:val="-4"/>
        </w:rPr>
        <w:t xml:space="preserve"> </w:t>
      </w:r>
      <w:r>
        <w:t>to operating</w:t>
      </w:r>
      <w:r>
        <w:rPr>
          <w:spacing w:val="-4"/>
        </w:rPr>
        <w:t xml:space="preserve"> </w:t>
      </w:r>
      <w:r>
        <w:t>reactor</w:t>
      </w:r>
      <w:r>
        <w:rPr>
          <w:spacing w:val="-3"/>
        </w:rPr>
        <w:t xml:space="preserve"> </w:t>
      </w:r>
      <w:r w:rsidR="005821F5">
        <w:t>equipment,</w:t>
      </w:r>
      <w:r>
        <w:t xml:space="preserve"> or a ROP program or process shall be evaluated consistent with guidance in IMC 0612, “Issue Screening” and for cross cutting aspects as appropriate.</w:t>
      </w:r>
      <w:r>
        <w:rPr>
          <w:spacing w:val="40"/>
        </w:rPr>
        <w:t xml:space="preserve"> </w:t>
      </w:r>
      <w:r>
        <w:t>Traditional enforcement is used for ISFSI-specific activities to ensure consistent NRC enforcement decisions whether the site is under an</w:t>
      </w:r>
      <w:r>
        <w:rPr>
          <w:spacing w:val="-1"/>
        </w:rPr>
        <w:t xml:space="preserve"> </w:t>
      </w:r>
      <w:r>
        <w:t>operating power reactor, decommissioning power reactor, or AFR inspection program.</w:t>
      </w:r>
    </w:p>
    <w:p w14:paraId="6A4B678B" w14:textId="77777777" w:rsidR="00536A46" w:rsidRDefault="00536A46" w:rsidP="00536A46">
      <w:pPr>
        <w:pStyle w:val="BodyText3"/>
      </w:pPr>
      <w:r w:rsidRPr="00E97129">
        <w:t>When documenting the VLSSIR process</w:t>
      </w:r>
      <w:r>
        <w:t xml:space="preserve"> application</w:t>
      </w:r>
      <w:r w:rsidRPr="00E97129">
        <w:t xml:space="preserve">, </w:t>
      </w:r>
      <w:r>
        <w:t>inspectors</w:t>
      </w:r>
      <w:r w:rsidRPr="00E97129">
        <w:t xml:space="preserve"> may use the Reactor Program Systems (RPS) to save and manage</w:t>
      </w:r>
      <w:r w:rsidRPr="00EB6250">
        <w:t xml:space="preserve"> inspection reports and supporting information</w:t>
      </w:r>
      <w:r>
        <w:t>.</w:t>
      </w:r>
      <w:r w:rsidRPr="00EB6250">
        <w:t xml:space="preserve"> The RPS already has a search capability and a utility that the staff can use to track use and entries into the system, including any VLSSIR use/entries.</w:t>
      </w:r>
    </w:p>
    <w:p w14:paraId="1F3425F4" w14:textId="717C6CCC" w:rsidR="00D566D8" w:rsidRDefault="00D566D8" w:rsidP="00D566D8">
      <w:pPr>
        <w:pStyle w:val="Heading2"/>
      </w:pPr>
      <w:bookmarkStart w:id="74" w:name="_Toc179891980"/>
      <w:r w:rsidRPr="00D566D8">
        <w:t>05.09</w:t>
      </w:r>
      <w:r w:rsidRPr="00D566D8">
        <w:tab/>
      </w:r>
      <w:r w:rsidRPr="0024157A">
        <w:rPr>
          <w:u w:val="single"/>
        </w:rPr>
        <w:t>Headquarters Inspection Reports</w:t>
      </w:r>
      <w:bookmarkEnd w:id="74"/>
    </w:p>
    <w:p w14:paraId="739619CD" w14:textId="6C4E6395" w:rsidR="00536A46" w:rsidRDefault="00536A46" w:rsidP="00536A46">
      <w:pPr>
        <w:pStyle w:val="BodyText3"/>
        <w:rPr>
          <w:ins w:id="75" w:author="Author"/>
        </w:rPr>
      </w:pPr>
      <w:ins w:id="76" w:author="Author">
        <w:r>
          <w:t>Inspections led by Headquarters shall be documented using a narrative</w:t>
        </w:r>
        <w:r w:rsidRPr="00A8387A">
          <w:rPr>
            <w:spacing w:val="-1"/>
          </w:rPr>
          <w:t xml:space="preserve"> </w:t>
        </w:r>
        <w:r>
          <w:t>report format</w:t>
        </w:r>
        <w:r w:rsidRPr="00A8387A">
          <w:rPr>
            <w:spacing w:val="-5"/>
          </w:rPr>
          <w:t xml:space="preserve"> </w:t>
        </w:r>
        <w:r>
          <w:t>in</w:t>
        </w:r>
        <w:r w:rsidRPr="00A8387A">
          <w:rPr>
            <w:spacing w:val="-3"/>
          </w:rPr>
          <w:t xml:space="preserve"> </w:t>
        </w:r>
        <w:r>
          <w:t>accordance</w:t>
        </w:r>
        <w:r w:rsidRPr="00A8387A">
          <w:rPr>
            <w:spacing w:val="-3"/>
          </w:rPr>
          <w:t xml:space="preserve"> </w:t>
        </w:r>
        <w:r>
          <w:t>with</w:t>
        </w:r>
        <w:r w:rsidRPr="00A8387A">
          <w:rPr>
            <w:spacing w:val="-5"/>
          </w:rPr>
          <w:t xml:space="preserve"> </w:t>
        </w:r>
        <w:r>
          <w:t>the</w:t>
        </w:r>
        <w:r w:rsidRPr="00A8387A">
          <w:rPr>
            <w:spacing w:val="-3"/>
          </w:rPr>
          <w:t xml:space="preserve"> </w:t>
        </w:r>
        <w:r>
          <w:t>guidance</w:t>
        </w:r>
        <w:r w:rsidRPr="00A8387A">
          <w:rPr>
            <w:spacing w:val="-5"/>
          </w:rPr>
          <w:t xml:space="preserve"> </w:t>
        </w:r>
        <w:r>
          <w:t>in</w:t>
        </w:r>
        <w:r w:rsidRPr="00A8387A">
          <w:rPr>
            <w:spacing w:val="-3"/>
          </w:rPr>
          <w:t xml:space="preserve"> </w:t>
        </w:r>
        <w:r>
          <w:t>IMC</w:t>
        </w:r>
        <w:r w:rsidRPr="00A8387A">
          <w:rPr>
            <w:spacing w:val="-3"/>
          </w:rPr>
          <w:t xml:space="preserve"> </w:t>
        </w:r>
        <w:r>
          <w:t>0610 and IMC 0617, as applicable. Inspectors shall consider the guidance in IMC</w:t>
        </w:r>
      </w:ins>
      <w:r w:rsidR="000C4D14">
        <w:t xml:space="preserve"> </w:t>
      </w:r>
      <w:ins w:id="77" w:author="Author">
        <w:r>
          <w:t>0610 when evaluating inspection findings.</w:t>
        </w:r>
        <w:r>
          <w:rPr>
            <w:spacing w:val="40"/>
          </w:rPr>
          <w:t xml:space="preserve"> </w:t>
        </w:r>
        <w:r>
          <w:t xml:space="preserve">Inspectors may also refer to the guidance in IMC 0617, Appendix E, as applicable, when evaluating inspection findings to determine if they have more than minor safety </w:t>
        </w:r>
        <w:r>
          <w:rPr>
            <w:spacing w:val="-2"/>
          </w:rPr>
          <w:t>significance.</w:t>
        </w:r>
      </w:ins>
    </w:p>
    <w:p w14:paraId="6068CEB9" w14:textId="77777777" w:rsidR="00536A46" w:rsidRDefault="00536A46" w:rsidP="00536A46">
      <w:pPr>
        <w:pStyle w:val="BodyText3"/>
      </w:pPr>
      <w:r>
        <w:t>Inspection</w:t>
      </w:r>
      <w:r>
        <w:rPr>
          <w:spacing w:val="-1"/>
        </w:rPr>
        <w:t xml:space="preserve"> </w:t>
      </w:r>
      <w:r>
        <w:t>reports</w:t>
      </w:r>
      <w:r>
        <w:rPr>
          <w:spacing w:val="-1"/>
        </w:rPr>
        <w:t xml:space="preserve"> </w:t>
      </w:r>
      <w:r>
        <w:t>shall contain the</w:t>
      </w:r>
      <w:r>
        <w:rPr>
          <w:spacing w:val="-1"/>
        </w:rPr>
        <w:t xml:space="preserve"> </w:t>
      </w:r>
      <w:r>
        <w:t>relevant 10</w:t>
      </w:r>
      <w:r>
        <w:rPr>
          <w:spacing w:val="-1"/>
        </w:rPr>
        <w:t xml:space="preserve"> </w:t>
      </w:r>
      <w:r>
        <w:t>CFR Part 72 and/or Part 71 docket number(s). These</w:t>
      </w:r>
      <w:r>
        <w:rPr>
          <w:spacing w:val="-3"/>
        </w:rPr>
        <w:t xml:space="preserve"> </w:t>
      </w:r>
      <w:r>
        <w:t>reports</w:t>
      </w:r>
      <w:r>
        <w:rPr>
          <w:spacing w:val="-5"/>
        </w:rPr>
        <w:t xml:space="preserve"> </w:t>
      </w:r>
      <w:r>
        <w:t>shall</w:t>
      </w:r>
      <w:r>
        <w:rPr>
          <w:spacing w:val="-3"/>
        </w:rPr>
        <w:t xml:space="preserve"> </w:t>
      </w:r>
      <w:r>
        <w:t>be</w:t>
      </w:r>
      <w:r>
        <w:rPr>
          <w:spacing w:val="-5"/>
        </w:rPr>
        <w:t xml:space="preserve"> </w:t>
      </w:r>
      <w:r>
        <w:t>transmitted</w:t>
      </w:r>
      <w:r>
        <w:rPr>
          <w:spacing w:val="-5"/>
        </w:rPr>
        <w:t xml:space="preserve"> </w:t>
      </w:r>
      <w:r>
        <w:t>to</w:t>
      </w:r>
      <w:r>
        <w:rPr>
          <w:spacing w:val="-3"/>
        </w:rPr>
        <w:t xml:space="preserve"> </w:t>
      </w:r>
      <w:r>
        <w:t>licensees</w:t>
      </w:r>
      <w:r>
        <w:rPr>
          <w:spacing w:val="-5"/>
        </w:rPr>
        <w:t xml:space="preserve"> </w:t>
      </w:r>
      <w:r>
        <w:t>in</w:t>
      </w:r>
      <w:r>
        <w:rPr>
          <w:spacing w:val="-3"/>
        </w:rPr>
        <w:t xml:space="preserve"> </w:t>
      </w:r>
      <w:r>
        <w:t>accordance</w:t>
      </w:r>
      <w:r>
        <w:rPr>
          <w:spacing w:val="-3"/>
        </w:rPr>
        <w:t xml:space="preserve"> </w:t>
      </w:r>
      <w:r>
        <w:t>with</w:t>
      </w:r>
      <w:r>
        <w:rPr>
          <w:spacing w:val="-5"/>
        </w:rPr>
        <w:t xml:space="preserve"> </w:t>
      </w:r>
      <w:r>
        <w:t>Headquarters</w:t>
      </w:r>
      <w:r>
        <w:rPr>
          <w:spacing w:val="-5"/>
        </w:rPr>
        <w:t xml:space="preserve"> </w:t>
      </w:r>
      <w:r>
        <w:t>requirements as appropriate.</w:t>
      </w:r>
    </w:p>
    <w:p w14:paraId="2FCF75C9" w14:textId="07A1585E" w:rsidR="00536A46" w:rsidRPr="00EB6250" w:rsidRDefault="00536A46" w:rsidP="00536A46">
      <w:pPr>
        <w:pStyle w:val="BodyText3"/>
      </w:pPr>
      <w:r w:rsidRPr="00E97129">
        <w:t>When documenting the VLSSIR process</w:t>
      </w:r>
      <w:r>
        <w:t xml:space="preserve"> application</w:t>
      </w:r>
      <w:r w:rsidRPr="00E97129">
        <w:t xml:space="preserve">, </w:t>
      </w:r>
      <w:r>
        <w:t>inspectors</w:t>
      </w:r>
      <w:r w:rsidRPr="00E97129">
        <w:t xml:space="preserve"> may use the Reactor Program Systems (RPS) to save and manage</w:t>
      </w:r>
      <w:r w:rsidRPr="00EB6250">
        <w:t xml:space="preserve"> inspection reports and supporting information</w:t>
      </w:r>
      <w:r>
        <w:t>.</w:t>
      </w:r>
      <w:r w:rsidRPr="00EB6250">
        <w:t xml:space="preserve"> The RPS already has a search capability and a utility that the staff can use to track use and entries into the system, including any VLSSIR use/entries.</w:t>
      </w:r>
    </w:p>
    <w:p w14:paraId="44E66D0C" w14:textId="77777777" w:rsidR="00536A46" w:rsidRPr="0024157A" w:rsidRDefault="00536A46" w:rsidP="00536A46">
      <w:pPr>
        <w:pStyle w:val="Heading2"/>
        <w:rPr>
          <w:u w:val="single"/>
        </w:rPr>
      </w:pPr>
      <w:bookmarkStart w:id="78" w:name="_Toc176429787"/>
      <w:bookmarkStart w:id="79" w:name="_Toc177021501"/>
      <w:bookmarkStart w:id="80" w:name="_Toc179891981"/>
      <w:r w:rsidRPr="00CA57EC">
        <w:t>05.10</w:t>
      </w:r>
      <w:r w:rsidRPr="00CA57EC">
        <w:tab/>
      </w:r>
      <w:r w:rsidRPr="0024157A">
        <w:rPr>
          <w:u w:val="single"/>
        </w:rPr>
        <w:t>Enforcement Action Follow-up</w:t>
      </w:r>
      <w:bookmarkEnd w:id="78"/>
      <w:bookmarkEnd w:id="79"/>
      <w:bookmarkEnd w:id="80"/>
    </w:p>
    <w:p w14:paraId="56F234B5" w14:textId="39C7F861" w:rsidR="00536A46" w:rsidRDefault="00536A46" w:rsidP="00536A46">
      <w:pPr>
        <w:pStyle w:val="BodyText3"/>
      </w:pPr>
      <w:r>
        <w:t>If a licensee has open items resulting from traditional enforcement</w:t>
      </w:r>
      <w:r>
        <w:rPr>
          <w:spacing w:val="-3"/>
        </w:rPr>
        <w:t xml:space="preserve"> </w:t>
      </w:r>
      <w:r>
        <w:t>including</w:t>
      </w:r>
      <w:r>
        <w:rPr>
          <w:spacing w:val="-2"/>
        </w:rPr>
        <w:t xml:space="preserve"> </w:t>
      </w:r>
      <w:r>
        <w:t>violations,</w:t>
      </w:r>
      <w:r>
        <w:rPr>
          <w:spacing w:val="-1"/>
        </w:rPr>
        <w:t xml:space="preserve"> </w:t>
      </w:r>
      <w:r>
        <w:t>deviations, Confirmatory</w:t>
      </w:r>
      <w:r>
        <w:rPr>
          <w:spacing w:val="-3"/>
        </w:rPr>
        <w:t xml:space="preserve"> </w:t>
      </w:r>
      <w:r>
        <w:t>Action</w:t>
      </w:r>
      <w:r>
        <w:rPr>
          <w:spacing w:val="-2"/>
        </w:rPr>
        <w:t xml:space="preserve"> </w:t>
      </w:r>
      <w:r>
        <w:t>Letters</w:t>
      </w:r>
      <w:r>
        <w:rPr>
          <w:spacing w:val="-3"/>
        </w:rPr>
        <w:t xml:space="preserve"> </w:t>
      </w:r>
      <w:r>
        <w:t>(CALs), Confirmatory Orders, and Confirmatory Orders associated with the Alternative Dispute Resolution (ADR) process; inspectors shall review and disposition the items in accordance with the NRC enforcement policy and manual.</w:t>
      </w:r>
      <w:r>
        <w:rPr>
          <w:spacing w:val="40"/>
        </w:rPr>
        <w:t xml:space="preserve"> </w:t>
      </w:r>
      <w:r>
        <w:t>Any in-office or on-site inspection or follow-up review should be conducted in accordance with the appropriate inspection procedure including IP 92702, “Follow-up on Traditional Enforcement Actions Including Violations, Deviations, Confirmatory Action Letters, Confirmatory</w:t>
      </w:r>
      <w:r>
        <w:rPr>
          <w:spacing w:val="-1"/>
        </w:rPr>
        <w:t xml:space="preserve"> </w:t>
      </w:r>
      <w:r>
        <w:t>Orders, and</w:t>
      </w:r>
      <w:r>
        <w:rPr>
          <w:spacing w:val="-2"/>
        </w:rPr>
        <w:t xml:space="preserve"> </w:t>
      </w:r>
      <w:r>
        <w:t>Alternative Dispute Resolution Confirmatory</w:t>
      </w:r>
      <w:r>
        <w:rPr>
          <w:spacing w:val="-4"/>
        </w:rPr>
        <w:t xml:space="preserve"> </w:t>
      </w:r>
      <w:r>
        <w:t>Orders,” IP</w:t>
      </w:r>
      <w:r>
        <w:rPr>
          <w:spacing w:val="-3"/>
        </w:rPr>
        <w:t xml:space="preserve"> </w:t>
      </w:r>
      <w:r>
        <w:t>92722,</w:t>
      </w:r>
      <w:r>
        <w:rPr>
          <w:spacing w:val="-4"/>
        </w:rPr>
        <w:t xml:space="preserve"> </w:t>
      </w:r>
      <w:r>
        <w:t>“Follow</w:t>
      </w:r>
      <w:r>
        <w:rPr>
          <w:spacing w:val="-4"/>
        </w:rPr>
        <w:t xml:space="preserve"> </w:t>
      </w:r>
      <w:r>
        <w:t>Up</w:t>
      </w:r>
      <w:r>
        <w:rPr>
          <w:spacing w:val="-3"/>
        </w:rPr>
        <w:t xml:space="preserve"> </w:t>
      </w:r>
      <w:r>
        <w:t>Inspection</w:t>
      </w:r>
      <w:r>
        <w:rPr>
          <w:spacing w:val="-2"/>
        </w:rPr>
        <w:t xml:space="preserve"> </w:t>
      </w:r>
      <w:r>
        <w:t>for</w:t>
      </w:r>
      <w:r>
        <w:rPr>
          <w:spacing w:val="-2"/>
        </w:rPr>
        <w:t xml:space="preserve"> </w:t>
      </w:r>
      <w:r>
        <w:t>Any</w:t>
      </w:r>
      <w:r>
        <w:rPr>
          <w:spacing w:val="-5"/>
        </w:rPr>
        <w:t xml:space="preserve"> </w:t>
      </w:r>
      <w:r>
        <w:t>Severity</w:t>
      </w:r>
      <w:r>
        <w:rPr>
          <w:spacing w:val="-5"/>
        </w:rPr>
        <w:t xml:space="preserve"> </w:t>
      </w:r>
      <w:r>
        <w:t>Level</w:t>
      </w:r>
      <w:r>
        <w:rPr>
          <w:spacing w:val="-4"/>
        </w:rPr>
        <w:t xml:space="preserve"> </w:t>
      </w:r>
      <w:r>
        <w:t>I</w:t>
      </w:r>
      <w:r>
        <w:rPr>
          <w:spacing w:val="-1"/>
        </w:rPr>
        <w:t xml:space="preserve"> </w:t>
      </w:r>
      <w:r>
        <w:t>or</w:t>
      </w:r>
      <w:r>
        <w:rPr>
          <w:spacing w:val="-4"/>
        </w:rPr>
        <w:t xml:space="preserve"> </w:t>
      </w:r>
      <w:r>
        <w:t>II</w:t>
      </w:r>
      <w:r>
        <w:rPr>
          <w:spacing w:val="-1"/>
        </w:rPr>
        <w:t xml:space="preserve"> </w:t>
      </w:r>
      <w:r>
        <w:t>Traditional</w:t>
      </w:r>
      <w:r>
        <w:rPr>
          <w:spacing w:val="-4"/>
        </w:rPr>
        <w:t xml:space="preserve"> </w:t>
      </w:r>
      <w:r>
        <w:t>Enforcement</w:t>
      </w:r>
      <w:r>
        <w:rPr>
          <w:spacing w:val="-4"/>
        </w:rPr>
        <w:t xml:space="preserve"> </w:t>
      </w:r>
      <w:r>
        <w:t>Violation or for Two or</w:t>
      </w:r>
      <w:r>
        <w:rPr>
          <w:spacing w:val="-2"/>
        </w:rPr>
        <w:t xml:space="preserve"> </w:t>
      </w:r>
      <w:r>
        <w:t>More</w:t>
      </w:r>
      <w:r>
        <w:rPr>
          <w:spacing w:val="-1"/>
        </w:rPr>
        <w:t xml:space="preserve"> </w:t>
      </w:r>
      <w:r>
        <w:t>Severity Level</w:t>
      </w:r>
      <w:r>
        <w:rPr>
          <w:spacing w:val="-2"/>
        </w:rPr>
        <w:t xml:space="preserve"> </w:t>
      </w:r>
      <w:r>
        <w:t>III Traditional Enforcement Violations in</w:t>
      </w:r>
      <w:r>
        <w:rPr>
          <w:spacing w:val="-1"/>
        </w:rPr>
        <w:t xml:space="preserve"> </w:t>
      </w:r>
      <w:r>
        <w:t>a 12</w:t>
      </w:r>
      <w:r w:rsidR="00DE3F89">
        <w:rPr>
          <w:spacing w:val="-1"/>
        </w:rPr>
        <w:t> </w:t>
      </w:r>
      <w:r>
        <w:t>Month</w:t>
      </w:r>
      <w:r>
        <w:rPr>
          <w:spacing w:val="-1"/>
        </w:rPr>
        <w:t xml:space="preserve"> </w:t>
      </w:r>
      <w:r>
        <w:t>Period,” and IP 92723, “Follow Up Inspection for Three or More Severity Level IV Traditional Enforcement Violations in the Same Area in a 12-Month Period.”</w:t>
      </w:r>
    </w:p>
    <w:p w14:paraId="24DCEB4F" w14:textId="77777777" w:rsidR="00536A46" w:rsidRPr="00AD50D0" w:rsidRDefault="00536A46" w:rsidP="00536A46">
      <w:pPr>
        <w:pStyle w:val="Heading2"/>
      </w:pPr>
      <w:bookmarkStart w:id="81" w:name="_Toc176429788"/>
      <w:bookmarkStart w:id="82" w:name="_Toc177021502"/>
      <w:bookmarkStart w:id="83" w:name="_Toc179891982"/>
      <w:r>
        <w:t>05.11</w:t>
      </w:r>
      <w:r>
        <w:tab/>
      </w:r>
      <w:r w:rsidRPr="0024157A">
        <w:rPr>
          <w:u w:val="single"/>
        </w:rPr>
        <w:t>Management Entrance and Exit Meetings</w:t>
      </w:r>
      <w:bookmarkEnd w:id="81"/>
      <w:bookmarkEnd w:id="82"/>
      <w:bookmarkEnd w:id="83"/>
    </w:p>
    <w:p w14:paraId="4A3BEA39" w14:textId="61D59837" w:rsidR="00536A46" w:rsidRDefault="00536A46" w:rsidP="00536A46">
      <w:pPr>
        <w:pStyle w:val="BodyText3"/>
      </w:pPr>
      <w:r>
        <w:t>Inspectors</w:t>
      </w:r>
      <w:r w:rsidRPr="00981991">
        <w:rPr>
          <w:spacing w:val="-4"/>
        </w:rPr>
        <w:t xml:space="preserve"> </w:t>
      </w:r>
      <w:r>
        <w:t>are</w:t>
      </w:r>
      <w:r w:rsidRPr="00981991">
        <w:rPr>
          <w:spacing w:val="-5"/>
        </w:rPr>
        <w:t xml:space="preserve"> </w:t>
      </w:r>
      <w:r>
        <w:t>required</w:t>
      </w:r>
      <w:r w:rsidRPr="00981991">
        <w:rPr>
          <w:spacing w:val="-5"/>
        </w:rPr>
        <w:t xml:space="preserve"> </w:t>
      </w:r>
      <w:r>
        <w:t>to</w:t>
      </w:r>
      <w:r w:rsidRPr="00981991">
        <w:rPr>
          <w:spacing w:val="-7"/>
        </w:rPr>
        <w:t xml:space="preserve"> </w:t>
      </w:r>
      <w:r>
        <w:t>meet</w:t>
      </w:r>
      <w:r w:rsidRPr="00981991">
        <w:rPr>
          <w:spacing w:val="-4"/>
        </w:rPr>
        <w:t xml:space="preserve"> </w:t>
      </w:r>
      <w:r>
        <w:t>with</w:t>
      </w:r>
      <w:r w:rsidRPr="00981991">
        <w:rPr>
          <w:spacing w:val="-3"/>
        </w:rPr>
        <w:t xml:space="preserve"> </w:t>
      </w:r>
      <w:r>
        <w:t>licensee management as part of every inspection.</w:t>
      </w:r>
      <w:r w:rsidRPr="00981991">
        <w:rPr>
          <w:spacing w:val="40"/>
        </w:rPr>
        <w:t xml:space="preserve"> </w:t>
      </w:r>
      <w:r>
        <w:t>Inspectors should hold an entrance and exit meeting with the senior licensee representative who has responsibility for the areas to be inspected. Each inspection conducted must include discussing inspection results with licensee management.</w:t>
      </w:r>
      <w:r w:rsidRPr="00981991">
        <w:rPr>
          <w:spacing w:val="40"/>
        </w:rPr>
        <w:t xml:space="preserve"> </w:t>
      </w:r>
      <w:r>
        <w:t>At the conclusion of an inspection, inspectors must discuss their preliminary findings with the licensee’s management.</w:t>
      </w:r>
      <w:r w:rsidRPr="00981991">
        <w:rPr>
          <w:spacing w:val="40"/>
        </w:rPr>
        <w:t xml:space="preserve"> </w:t>
      </w:r>
      <w:r>
        <w:t>Additional expectations and requirements on the conduct of entrance and exit meetings can be found in IMC 2515-12, Section</w:t>
      </w:r>
      <w:r w:rsidR="005821F5">
        <w:t> </w:t>
      </w:r>
      <w:r>
        <w:t>12.01, “Management Entrance and Exit Meetings”.</w:t>
      </w:r>
    </w:p>
    <w:p w14:paraId="77957335" w14:textId="77777777" w:rsidR="00536A46" w:rsidRPr="00AD50D0" w:rsidRDefault="00536A46" w:rsidP="00536A46">
      <w:pPr>
        <w:pStyle w:val="Heading2"/>
      </w:pPr>
      <w:bookmarkStart w:id="84" w:name="_Toc176429789"/>
      <w:bookmarkStart w:id="85" w:name="_Toc177021503"/>
      <w:bookmarkStart w:id="86" w:name="_Toc179891983"/>
      <w:r>
        <w:t>05.12</w:t>
      </w:r>
      <w:r>
        <w:tab/>
      </w:r>
      <w:r w:rsidRPr="0024157A">
        <w:rPr>
          <w:u w:val="single"/>
        </w:rPr>
        <w:t>Review of Open Allegations</w:t>
      </w:r>
      <w:bookmarkEnd w:id="84"/>
      <w:bookmarkEnd w:id="85"/>
      <w:bookmarkEnd w:id="86"/>
    </w:p>
    <w:p w14:paraId="3B71A4AD" w14:textId="77777777" w:rsidR="00536A46" w:rsidRDefault="00536A46" w:rsidP="00536A46">
      <w:pPr>
        <w:pStyle w:val="BodyText3"/>
      </w:pPr>
      <w:r>
        <w:t>Inspectors (DFM and region-based) shall review all open allegations pertaining to areas which they will be inspecting as part of their inspection preparation.</w:t>
      </w:r>
      <w:r w:rsidRPr="00981991">
        <w:rPr>
          <w:spacing w:val="40"/>
        </w:rPr>
        <w:t xml:space="preserve"> </w:t>
      </w:r>
      <w:r>
        <w:t>The</w:t>
      </w:r>
      <w:r w:rsidRPr="00981991">
        <w:rPr>
          <w:spacing w:val="-1"/>
        </w:rPr>
        <w:t xml:space="preserve"> </w:t>
      </w:r>
      <w:r>
        <w:t>purpose</w:t>
      </w:r>
      <w:r w:rsidRPr="00981991">
        <w:rPr>
          <w:spacing w:val="-2"/>
        </w:rPr>
        <w:t xml:space="preserve"> </w:t>
      </w:r>
      <w:r>
        <w:t>of</w:t>
      </w:r>
      <w:r w:rsidRPr="00981991">
        <w:rPr>
          <w:spacing w:val="-2"/>
        </w:rPr>
        <w:t xml:space="preserve"> </w:t>
      </w:r>
      <w:r>
        <w:t>this</w:t>
      </w:r>
      <w:r w:rsidRPr="00981991">
        <w:rPr>
          <w:spacing w:val="-4"/>
        </w:rPr>
        <w:t xml:space="preserve"> </w:t>
      </w:r>
      <w:r>
        <w:t>review</w:t>
      </w:r>
      <w:r w:rsidRPr="00981991">
        <w:rPr>
          <w:spacing w:val="-3"/>
        </w:rPr>
        <w:t xml:space="preserve"> </w:t>
      </w:r>
      <w:r>
        <w:t>is</w:t>
      </w:r>
      <w:r w:rsidRPr="00981991">
        <w:rPr>
          <w:spacing w:val="-4"/>
        </w:rPr>
        <w:t xml:space="preserve"> </w:t>
      </w:r>
      <w:r>
        <w:t>to</w:t>
      </w:r>
      <w:r w:rsidRPr="00981991">
        <w:rPr>
          <w:spacing w:val="-4"/>
        </w:rPr>
        <w:t xml:space="preserve"> </w:t>
      </w:r>
      <w:r>
        <w:t>allow</w:t>
      </w:r>
      <w:r w:rsidRPr="00981991">
        <w:rPr>
          <w:spacing w:val="-3"/>
        </w:rPr>
        <w:t xml:space="preserve"> </w:t>
      </w:r>
      <w:r>
        <w:t>the</w:t>
      </w:r>
      <w:r w:rsidRPr="00981991">
        <w:rPr>
          <w:spacing w:val="-2"/>
        </w:rPr>
        <w:t xml:space="preserve"> </w:t>
      </w:r>
      <w:r>
        <w:t>inspectors</w:t>
      </w:r>
      <w:r w:rsidRPr="00981991">
        <w:rPr>
          <w:spacing w:val="-4"/>
        </w:rPr>
        <w:t xml:space="preserve"> </w:t>
      </w:r>
      <w:r>
        <w:t>to</w:t>
      </w:r>
      <w:r w:rsidRPr="00981991">
        <w:rPr>
          <w:spacing w:val="-2"/>
        </w:rPr>
        <w:t xml:space="preserve"> </w:t>
      </w:r>
      <w:r>
        <w:t>become</w:t>
      </w:r>
      <w:r w:rsidRPr="00981991">
        <w:rPr>
          <w:spacing w:val="-2"/>
        </w:rPr>
        <w:t xml:space="preserve"> </w:t>
      </w:r>
      <w:r>
        <w:t>aware</w:t>
      </w:r>
      <w:r w:rsidRPr="00981991">
        <w:rPr>
          <w:spacing w:val="-4"/>
        </w:rPr>
        <w:t xml:space="preserve"> </w:t>
      </w:r>
      <w:r>
        <w:t>of concerns in the areas which they may be inspecting.</w:t>
      </w:r>
      <w:r w:rsidRPr="00981991">
        <w:rPr>
          <w:spacing w:val="40"/>
        </w:rPr>
        <w:t xml:space="preserve"> </w:t>
      </w:r>
      <w:r>
        <w:t>However, all qualified inspectors should be cognizant of the procedures to follow in the event any allegation (even if it is outside their area of expertise) is disclosed to them and shall follow the direction of the Allegation Review Board, and</w:t>
      </w:r>
      <w:r w:rsidRPr="00981991">
        <w:rPr>
          <w:spacing w:val="40"/>
        </w:rPr>
        <w:t xml:space="preserve"> </w:t>
      </w:r>
      <w:r>
        <w:t>the requirements of Management Directive 8.8, “Management of Allegations.”</w:t>
      </w:r>
    </w:p>
    <w:p w14:paraId="11C75465" w14:textId="77777777" w:rsidR="00536A46" w:rsidRDefault="00536A46" w:rsidP="00536A46">
      <w:pPr>
        <w:pStyle w:val="Heading2"/>
      </w:pPr>
      <w:bookmarkStart w:id="87" w:name="_Toc176429790"/>
      <w:bookmarkStart w:id="88" w:name="_Toc177021504"/>
      <w:bookmarkStart w:id="89" w:name="_Toc179891984"/>
      <w:r>
        <w:t>05.13</w:t>
      </w:r>
      <w:r>
        <w:tab/>
      </w:r>
      <w:r w:rsidRPr="00981991">
        <w:rPr>
          <w:u w:val="single"/>
        </w:rPr>
        <w:t>Witnessing Unsafe Conditions</w:t>
      </w:r>
      <w:bookmarkEnd w:id="87"/>
      <w:bookmarkEnd w:id="88"/>
      <w:bookmarkEnd w:id="89"/>
    </w:p>
    <w:p w14:paraId="26FD6E79" w14:textId="0BFF8941" w:rsidR="00536A46" w:rsidRDefault="00536A46" w:rsidP="00536A46">
      <w:pPr>
        <w:pStyle w:val="BodyText3"/>
        <w:rPr>
          <w:ins w:id="90" w:author="Author"/>
        </w:rPr>
      </w:pPr>
      <w:r>
        <w:t>A goal of the NRC inspection program is</w:t>
      </w:r>
      <w:r w:rsidRPr="00981991">
        <w:rPr>
          <w:spacing w:val="-1"/>
        </w:rPr>
        <w:t xml:space="preserve"> </w:t>
      </w:r>
      <w:r>
        <w:t>to witness licensee</w:t>
      </w:r>
      <w:r w:rsidRPr="00981991">
        <w:rPr>
          <w:spacing w:val="-3"/>
        </w:rPr>
        <w:t xml:space="preserve"> </w:t>
      </w:r>
      <w:r>
        <w:t>activities</w:t>
      </w:r>
      <w:r w:rsidRPr="00981991">
        <w:rPr>
          <w:spacing w:val="-3"/>
        </w:rPr>
        <w:t xml:space="preserve"> </w:t>
      </w:r>
      <w:r>
        <w:t>in</w:t>
      </w:r>
      <w:r w:rsidRPr="00981991">
        <w:rPr>
          <w:spacing w:val="-3"/>
        </w:rPr>
        <w:t xml:space="preserve"> </w:t>
      </w:r>
      <w:r>
        <w:t>as</w:t>
      </w:r>
      <w:r w:rsidRPr="00981991">
        <w:rPr>
          <w:spacing w:val="-2"/>
        </w:rPr>
        <w:t xml:space="preserve"> </w:t>
      </w:r>
      <w:r>
        <w:t>close</w:t>
      </w:r>
      <w:r w:rsidRPr="00981991">
        <w:rPr>
          <w:spacing w:val="-3"/>
        </w:rPr>
        <w:t xml:space="preserve"> </w:t>
      </w:r>
      <w:r>
        <w:t>to</w:t>
      </w:r>
      <w:r w:rsidRPr="00981991">
        <w:rPr>
          <w:spacing w:val="-3"/>
        </w:rPr>
        <w:t xml:space="preserve"> </w:t>
      </w:r>
      <w:r>
        <w:t>a</w:t>
      </w:r>
      <w:r w:rsidRPr="00981991">
        <w:rPr>
          <w:spacing w:val="-3"/>
        </w:rPr>
        <w:t xml:space="preserve"> </w:t>
      </w:r>
      <w:r>
        <w:t>normal</w:t>
      </w:r>
      <w:r w:rsidRPr="00981991">
        <w:rPr>
          <w:spacing w:val="-4"/>
        </w:rPr>
        <w:t xml:space="preserve"> </w:t>
      </w:r>
      <w:r>
        <w:t>environment</w:t>
      </w:r>
      <w:r w:rsidRPr="00981991">
        <w:rPr>
          <w:spacing w:val="-4"/>
        </w:rPr>
        <w:t xml:space="preserve"> </w:t>
      </w:r>
      <w:r>
        <w:t>as</w:t>
      </w:r>
      <w:r w:rsidRPr="00981991">
        <w:rPr>
          <w:spacing w:val="-3"/>
        </w:rPr>
        <w:t xml:space="preserve"> </w:t>
      </w:r>
      <w:r>
        <w:t>possible.</w:t>
      </w:r>
      <w:r w:rsidRPr="00981991">
        <w:rPr>
          <w:spacing w:val="40"/>
        </w:rPr>
        <w:t xml:space="preserve"> </w:t>
      </w:r>
      <w:r>
        <w:t>From</w:t>
      </w:r>
      <w:r w:rsidRPr="00981991">
        <w:rPr>
          <w:spacing w:val="-4"/>
        </w:rPr>
        <w:t xml:space="preserve"> </w:t>
      </w:r>
      <w:r>
        <w:t>the</w:t>
      </w:r>
      <w:r w:rsidRPr="00981991">
        <w:rPr>
          <w:spacing w:val="-3"/>
        </w:rPr>
        <w:t xml:space="preserve"> </w:t>
      </w:r>
      <w:r>
        <w:t>assessment</w:t>
      </w:r>
      <w:r w:rsidRPr="00981991">
        <w:rPr>
          <w:spacing w:val="-4"/>
        </w:rPr>
        <w:t xml:space="preserve"> </w:t>
      </w:r>
      <w:r>
        <w:t xml:space="preserve">of these </w:t>
      </w:r>
      <w:ins w:id="91" w:author="Author">
        <w:r>
          <w:t>observations, conclusions are drawn relative to the licensee's ability to properly conduct licensed activities.</w:t>
        </w:r>
        <w:r w:rsidRPr="00981991">
          <w:rPr>
            <w:spacing w:val="40"/>
          </w:rPr>
          <w:t xml:space="preserve"> </w:t>
        </w:r>
        <w:r>
          <w:t>Notwithstanding this goal, under no circumstances will an NRC inspector knowingly</w:t>
        </w:r>
        <w:r w:rsidRPr="00981991">
          <w:rPr>
            <w:spacing w:val="-1"/>
          </w:rPr>
          <w:t xml:space="preserve"> </w:t>
        </w:r>
        <w:r>
          <w:t>allow</w:t>
        </w:r>
        <w:r w:rsidRPr="00981991">
          <w:rPr>
            <w:spacing w:val="-3"/>
          </w:rPr>
          <w:t xml:space="preserve"> </w:t>
        </w:r>
        <w:r>
          <w:t>an</w:t>
        </w:r>
        <w:r w:rsidRPr="00981991">
          <w:rPr>
            <w:spacing w:val="-2"/>
          </w:rPr>
          <w:t xml:space="preserve"> </w:t>
        </w:r>
        <w:r>
          <w:t>unsafe</w:t>
        </w:r>
        <w:r w:rsidRPr="00981991">
          <w:rPr>
            <w:spacing w:val="-2"/>
          </w:rPr>
          <w:t xml:space="preserve"> </w:t>
        </w:r>
        <w:r>
          <w:t>work</w:t>
        </w:r>
        <w:r w:rsidRPr="00981991">
          <w:rPr>
            <w:spacing w:val="-4"/>
          </w:rPr>
          <w:t xml:space="preserve"> </w:t>
        </w:r>
        <w:r>
          <w:t>practice</w:t>
        </w:r>
        <w:r w:rsidRPr="00981991">
          <w:rPr>
            <w:spacing w:val="-2"/>
          </w:rPr>
          <w:t xml:space="preserve"> </w:t>
        </w:r>
        <w:r>
          <w:t>or</w:t>
        </w:r>
        <w:r w:rsidRPr="00981991">
          <w:rPr>
            <w:spacing w:val="-1"/>
          </w:rPr>
          <w:t xml:space="preserve"> </w:t>
        </w:r>
        <w:r>
          <w:t>a</w:t>
        </w:r>
        <w:r w:rsidRPr="00981991">
          <w:rPr>
            <w:spacing w:val="-4"/>
          </w:rPr>
          <w:t xml:space="preserve"> </w:t>
        </w:r>
        <w:r>
          <w:t>violation</w:t>
        </w:r>
        <w:r w:rsidRPr="00981991">
          <w:rPr>
            <w:spacing w:val="-2"/>
          </w:rPr>
          <w:t xml:space="preserve"> </w:t>
        </w:r>
        <w:r>
          <w:t>which</w:t>
        </w:r>
        <w:r w:rsidRPr="00981991">
          <w:rPr>
            <w:spacing w:val="-2"/>
          </w:rPr>
          <w:t xml:space="preserve"> </w:t>
        </w:r>
        <w:r>
          <w:t>could</w:t>
        </w:r>
        <w:r w:rsidRPr="00981991">
          <w:rPr>
            <w:spacing w:val="-2"/>
          </w:rPr>
          <w:t xml:space="preserve"> </w:t>
        </w:r>
        <w:r>
          <w:t>lead</w:t>
        </w:r>
        <w:r w:rsidRPr="00981991">
          <w:rPr>
            <w:spacing w:val="-4"/>
          </w:rPr>
          <w:t xml:space="preserve"> </w:t>
        </w:r>
        <w:r>
          <w:t>to</w:t>
        </w:r>
        <w:r w:rsidRPr="00981991">
          <w:rPr>
            <w:spacing w:val="-6"/>
          </w:rPr>
          <w:t xml:space="preserve"> </w:t>
        </w:r>
        <w:r>
          <w:t>an</w:t>
        </w:r>
        <w:r w:rsidRPr="00981991">
          <w:rPr>
            <w:spacing w:val="-2"/>
          </w:rPr>
          <w:t xml:space="preserve"> </w:t>
        </w:r>
        <w:r>
          <w:t>unsafe</w:t>
        </w:r>
        <w:r w:rsidRPr="00981991">
          <w:rPr>
            <w:spacing w:val="-4"/>
          </w:rPr>
          <w:t xml:space="preserve"> </w:t>
        </w:r>
        <w:r>
          <w:t>situation</w:t>
        </w:r>
        <w:r w:rsidRPr="00981991">
          <w:rPr>
            <w:spacing w:val="-2"/>
          </w:rPr>
          <w:t xml:space="preserve"> </w:t>
        </w:r>
        <w:r>
          <w:t>to occur or continue in his/her presence to provide a basis for enforcement action.</w:t>
        </w:r>
        <w:r w:rsidRPr="00981991">
          <w:rPr>
            <w:spacing w:val="40"/>
          </w:rPr>
          <w:t xml:space="preserve"> </w:t>
        </w:r>
        <w:r>
          <w:t>When NRC personnel identify unsafe work practices or violations which could lead to an unsafe situation, they shall make every reasonable attempt to prevent them from occurring or continuing in their presence.</w:t>
        </w:r>
      </w:ins>
      <w:r w:rsidR="00DE3F89">
        <w:rPr>
          <w:spacing w:val="80"/>
        </w:rPr>
        <w:t xml:space="preserve"> </w:t>
      </w:r>
      <w:ins w:id="92" w:author="Author">
        <w:r>
          <w:t>When such situations are identified, a licensee representative shall promptly be notified so that corrective or preventive measures can be taken. This action shall be taken without regard for any impact it may have on</w:t>
        </w:r>
        <w:r w:rsidRPr="00981991">
          <w:rPr>
            <w:spacing w:val="-2"/>
          </w:rPr>
          <w:t xml:space="preserve"> </w:t>
        </w:r>
        <w:r>
          <w:t>the ability of the NRC to take future enforcement action.</w:t>
        </w:r>
      </w:ins>
    </w:p>
    <w:p w14:paraId="6383F23E" w14:textId="77777777" w:rsidR="00536A46" w:rsidRDefault="00536A46" w:rsidP="00536A46">
      <w:pPr>
        <w:pStyle w:val="Heading2"/>
        <w:rPr>
          <w:spacing w:val="40"/>
        </w:rPr>
      </w:pPr>
      <w:bookmarkStart w:id="93" w:name="_Toc176429791"/>
      <w:bookmarkStart w:id="94" w:name="_Toc177021505"/>
      <w:bookmarkStart w:id="95" w:name="_Toc179891985"/>
      <w:r w:rsidRPr="00981991">
        <w:rPr>
          <w:rStyle w:val="Heading2Char"/>
        </w:rPr>
        <w:t>05.14</w:t>
      </w:r>
      <w:r w:rsidRPr="00981991">
        <w:rPr>
          <w:rStyle w:val="Heading2Char"/>
        </w:rPr>
        <w:tab/>
      </w:r>
      <w:r w:rsidRPr="00981991">
        <w:rPr>
          <w:u w:val="single"/>
        </w:rPr>
        <w:t>Inspector</w:t>
      </w:r>
      <w:r w:rsidRPr="00981991">
        <w:rPr>
          <w:spacing w:val="-4"/>
          <w:u w:val="single"/>
        </w:rPr>
        <w:t xml:space="preserve"> </w:t>
      </w:r>
      <w:r w:rsidRPr="00981991">
        <w:rPr>
          <w:u w:val="single"/>
        </w:rPr>
        <w:t>Qualification</w:t>
      </w:r>
      <w:bookmarkEnd w:id="93"/>
      <w:bookmarkEnd w:id="94"/>
      <w:bookmarkEnd w:id="95"/>
    </w:p>
    <w:p w14:paraId="57F13001" w14:textId="2BB0F15A" w:rsidR="00536A46" w:rsidRPr="00981991" w:rsidRDefault="00536A46" w:rsidP="00536A46">
      <w:pPr>
        <w:pStyle w:val="BodyText3"/>
        <w:rPr>
          <w:ins w:id="96" w:author="Author"/>
          <w:sz w:val="21"/>
        </w:rPr>
      </w:pPr>
      <w:r>
        <w:t>Safety</w:t>
      </w:r>
      <w:r w:rsidRPr="00981991">
        <w:rPr>
          <w:spacing w:val="-5"/>
        </w:rPr>
        <w:t xml:space="preserve"> </w:t>
      </w:r>
      <w:r>
        <w:t>inspection</w:t>
      </w:r>
      <w:r w:rsidRPr="00981991">
        <w:rPr>
          <w:spacing w:val="-3"/>
        </w:rPr>
        <w:t xml:space="preserve"> </w:t>
      </w:r>
      <w:r>
        <w:t>of</w:t>
      </w:r>
      <w:r w:rsidRPr="00981991">
        <w:rPr>
          <w:spacing w:val="-1"/>
        </w:rPr>
        <w:t xml:space="preserve"> </w:t>
      </w:r>
      <w:r>
        <w:t>activities</w:t>
      </w:r>
      <w:r w:rsidRPr="00981991">
        <w:rPr>
          <w:spacing w:val="-3"/>
        </w:rPr>
        <w:t xml:space="preserve"> </w:t>
      </w:r>
      <w:r>
        <w:t>associated</w:t>
      </w:r>
      <w:r w:rsidRPr="00981991">
        <w:rPr>
          <w:spacing w:val="-5"/>
        </w:rPr>
        <w:t xml:space="preserve"> </w:t>
      </w:r>
      <w:r>
        <w:t>with</w:t>
      </w:r>
      <w:r w:rsidRPr="00981991">
        <w:rPr>
          <w:spacing w:val="-5"/>
        </w:rPr>
        <w:t xml:space="preserve"> </w:t>
      </w:r>
      <w:r>
        <w:t>ISFSIs</w:t>
      </w:r>
      <w:r w:rsidRPr="00981991">
        <w:rPr>
          <w:spacing w:val="-5"/>
        </w:rPr>
        <w:t xml:space="preserve"> </w:t>
      </w:r>
      <w:r>
        <w:t>(e.g.,</w:t>
      </w:r>
      <w:r w:rsidRPr="00981991">
        <w:rPr>
          <w:spacing w:val="-4"/>
        </w:rPr>
        <w:t xml:space="preserve"> </w:t>
      </w:r>
      <w:r>
        <w:t xml:space="preserve">DSS fabrication, support pad construction, loading and unloading procedures) shall be performed by qualified inspectors in accordance with </w:t>
      </w:r>
      <w:r w:rsidR="000C4D14">
        <w:t>IMC</w:t>
      </w:r>
      <w:r>
        <w:t xml:space="preserve"> 1246, Appendix B3, “Training Requirements and Qualification Journal for Independent Spent Fuel Storage Installation Inspector,” or </w:t>
      </w:r>
      <w:r w:rsidR="000C4D14">
        <w:t>IMC</w:t>
      </w:r>
      <w:r w:rsidR="00F5083E">
        <w:t> </w:t>
      </w:r>
      <w:r>
        <w:t>1246, Appendix B2, “Training Requirements and Qualification Journal for Spent Fuel Storage and Transportation Inspector,” as appropriate.</w:t>
      </w:r>
      <w:r w:rsidRPr="00981991">
        <w:rPr>
          <w:spacing w:val="40"/>
        </w:rPr>
        <w:t xml:space="preserve"> </w:t>
      </w:r>
      <w:r>
        <w:t xml:space="preserve">Training requirements for inspectors qualified under </w:t>
      </w:r>
      <w:r w:rsidR="000C4D14">
        <w:t>IMC</w:t>
      </w:r>
      <w:r>
        <w:t xml:space="preserve"> 1245, Appendix C1, “Reactor Operations Inspector Technical Proficiency Training and Qualification Journal,” </w:t>
      </w:r>
      <w:r w:rsidR="000C4D14">
        <w:t>IMC</w:t>
      </w:r>
      <w:r>
        <w:t xml:space="preserve"> 1245, Appendix C2, “Reactor Engineering Inspector Technical Proficiency Training and Qualification Journal,”</w:t>
      </w:r>
      <w:r w:rsidR="005821F5">
        <w:t xml:space="preserve"> </w:t>
      </w:r>
      <w:ins w:id="97" w:author="Author">
        <w:r>
          <w:t>or IMC 1245 Appendix C3, “Health Physics Inspector Technical Proficiency Training and Qualification Journal</w:t>
        </w:r>
      </w:ins>
      <w:r>
        <w:t xml:space="preserve"> is provided in </w:t>
      </w:r>
      <w:r w:rsidR="000C48A4">
        <w:t>IMC</w:t>
      </w:r>
      <w:ins w:id="98" w:author="Author">
        <w:r>
          <w:t xml:space="preserve"> 1246, Appendix B3. If expertise is needed from a non-ISFSI qualified individual, see Section</w:t>
        </w:r>
      </w:ins>
      <w:r w:rsidR="000C48A4">
        <w:t> </w:t>
      </w:r>
      <w:ins w:id="99" w:author="Author">
        <w:r>
          <w:t>05.15 for additional guidance.</w:t>
        </w:r>
      </w:ins>
    </w:p>
    <w:p w14:paraId="5ACB7D63" w14:textId="20F608B6" w:rsidR="00536A46" w:rsidRDefault="00536A46" w:rsidP="00DF513F">
      <w:pPr>
        <w:pStyle w:val="BodyText3"/>
      </w:pPr>
      <w:r>
        <w:t>Safety</w:t>
      </w:r>
      <w:r>
        <w:rPr>
          <w:spacing w:val="-6"/>
        </w:rPr>
        <w:t xml:space="preserve"> </w:t>
      </w:r>
      <w:r>
        <w:t>inspection</w:t>
      </w:r>
      <w:r>
        <w:rPr>
          <w:spacing w:val="-4"/>
        </w:rPr>
        <w:t xml:space="preserve"> </w:t>
      </w:r>
      <w:r>
        <w:t>of</w:t>
      </w:r>
      <w:r>
        <w:rPr>
          <w:spacing w:val="-2"/>
        </w:rPr>
        <w:t xml:space="preserve"> </w:t>
      </w:r>
      <w:r>
        <w:t>activities</w:t>
      </w:r>
      <w:r>
        <w:rPr>
          <w:spacing w:val="-4"/>
        </w:rPr>
        <w:t xml:space="preserve"> </w:t>
      </w:r>
      <w:r>
        <w:t>associated</w:t>
      </w:r>
      <w:r>
        <w:rPr>
          <w:spacing w:val="-6"/>
        </w:rPr>
        <w:t xml:space="preserve"> </w:t>
      </w:r>
      <w:r>
        <w:t>with</w:t>
      </w:r>
      <w:r>
        <w:rPr>
          <w:spacing w:val="-6"/>
        </w:rPr>
        <w:t xml:space="preserve"> </w:t>
      </w:r>
      <w:r>
        <w:t>transportation</w:t>
      </w:r>
      <w:r>
        <w:rPr>
          <w:spacing w:val="-4"/>
        </w:rPr>
        <w:t xml:space="preserve"> </w:t>
      </w:r>
      <w:r>
        <w:t>packagings</w:t>
      </w:r>
      <w:r>
        <w:rPr>
          <w:spacing w:val="-6"/>
        </w:rPr>
        <w:t xml:space="preserve"> </w:t>
      </w:r>
      <w:r>
        <w:t>(e.g.,</w:t>
      </w:r>
      <w:r>
        <w:rPr>
          <w:spacing w:val="-2"/>
        </w:rPr>
        <w:t xml:space="preserve"> </w:t>
      </w:r>
      <w:r>
        <w:t xml:space="preserve">package design, fabrication, and maintenance) shall be performed by qualified inspectors in accordance with </w:t>
      </w:r>
      <w:r w:rsidR="0022411C">
        <w:t>IMC</w:t>
      </w:r>
      <w:r>
        <w:t xml:space="preserve"> 1246, Appendix B2, “Training Requirements and Qualification Journal for Spent Fuel Storage and Transportation Inspector.”</w:t>
      </w:r>
    </w:p>
    <w:p w14:paraId="4B9635CD" w14:textId="226027AA" w:rsidR="00536A46" w:rsidRDefault="00536A46" w:rsidP="00536A46">
      <w:pPr>
        <w:pStyle w:val="BodyText3"/>
      </w:pPr>
      <w:r>
        <w:t xml:space="preserve">Security inspection of activities associated with ISFSIs shall be performed by qualified inspectors in accordance with </w:t>
      </w:r>
      <w:r w:rsidR="0022411C">
        <w:t>IMC</w:t>
      </w:r>
      <w:r>
        <w:t xml:space="preserve"> 1245, Appendix C13, “Independent Spent Fuel Storage Installation Security Inspector Technical Proficiency Training and Qualification Journal,” or </w:t>
      </w:r>
      <w:r w:rsidR="0022411C">
        <w:t>IMC</w:t>
      </w:r>
      <w:r>
        <w:t xml:space="preserve"> 1246,</w:t>
      </w:r>
      <w:r>
        <w:rPr>
          <w:spacing w:val="-2"/>
        </w:rPr>
        <w:t xml:space="preserve"> </w:t>
      </w:r>
      <w:r>
        <w:t>Appendix</w:t>
      </w:r>
      <w:r>
        <w:rPr>
          <w:spacing w:val="-3"/>
        </w:rPr>
        <w:t xml:space="preserve"> </w:t>
      </w:r>
      <w:r>
        <w:t>B4,</w:t>
      </w:r>
      <w:r>
        <w:rPr>
          <w:spacing w:val="-5"/>
        </w:rPr>
        <w:t xml:space="preserve"> </w:t>
      </w:r>
      <w:r>
        <w:t>“Independent</w:t>
      </w:r>
      <w:r>
        <w:rPr>
          <w:spacing w:val="-2"/>
        </w:rPr>
        <w:t xml:space="preserve"> </w:t>
      </w:r>
      <w:r>
        <w:t>Spent</w:t>
      </w:r>
      <w:r>
        <w:rPr>
          <w:spacing w:val="-2"/>
        </w:rPr>
        <w:t xml:space="preserve"> </w:t>
      </w:r>
      <w:r>
        <w:t>Fuel</w:t>
      </w:r>
      <w:r>
        <w:rPr>
          <w:spacing w:val="-5"/>
        </w:rPr>
        <w:t xml:space="preserve"> </w:t>
      </w:r>
      <w:r>
        <w:t>Storage</w:t>
      </w:r>
      <w:r>
        <w:rPr>
          <w:spacing w:val="-6"/>
        </w:rPr>
        <w:t xml:space="preserve"> </w:t>
      </w:r>
      <w:r>
        <w:t>Installation</w:t>
      </w:r>
      <w:r>
        <w:rPr>
          <w:spacing w:val="-4"/>
        </w:rPr>
        <w:t xml:space="preserve"> </w:t>
      </w:r>
      <w:r>
        <w:t>Security</w:t>
      </w:r>
      <w:r>
        <w:rPr>
          <w:spacing w:val="-3"/>
        </w:rPr>
        <w:t xml:space="preserve"> </w:t>
      </w:r>
      <w:r>
        <w:t>Inspector</w:t>
      </w:r>
      <w:r>
        <w:rPr>
          <w:spacing w:val="-3"/>
        </w:rPr>
        <w:t xml:space="preserve"> </w:t>
      </w:r>
      <w:r>
        <w:t>Technical Proficiency Training and Qualification Journal.”</w:t>
      </w:r>
    </w:p>
    <w:p w14:paraId="5C9AD675" w14:textId="77777777" w:rsidR="00536A46" w:rsidRDefault="00536A46" w:rsidP="00536A46">
      <w:pPr>
        <w:pStyle w:val="Heading2"/>
        <w:rPr>
          <w:sz w:val="21"/>
        </w:rPr>
      </w:pPr>
      <w:bookmarkStart w:id="100" w:name="_Toc176429792"/>
      <w:bookmarkStart w:id="101" w:name="_Toc177021506"/>
      <w:bookmarkStart w:id="102" w:name="_Toc179891986"/>
      <w:r>
        <w:rPr>
          <w:sz w:val="21"/>
        </w:rPr>
        <w:t>05.15</w:t>
      </w:r>
      <w:r>
        <w:rPr>
          <w:sz w:val="21"/>
        </w:rPr>
        <w:tab/>
      </w:r>
      <w:r w:rsidRPr="00246DF9">
        <w:rPr>
          <w:u w:val="single"/>
        </w:rPr>
        <w:t>Coordination</w:t>
      </w:r>
      <w:r w:rsidRPr="00246DF9">
        <w:rPr>
          <w:spacing w:val="-10"/>
          <w:u w:val="single"/>
        </w:rPr>
        <w:t xml:space="preserve"> </w:t>
      </w:r>
      <w:r w:rsidRPr="00246DF9">
        <w:rPr>
          <w:u w:val="single"/>
        </w:rPr>
        <w:t>of</w:t>
      </w:r>
      <w:r>
        <w:rPr>
          <w:u w:val="single"/>
        </w:rPr>
        <w:t xml:space="preserve"> </w:t>
      </w:r>
      <w:r w:rsidRPr="00246DF9">
        <w:rPr>
          <w:u w:val="single"/>
        </w:rPr>
        <w:t>Technical</w:t>
      </w:r>
      <w:r w:rsidRPr="00246DF9">
        <w:rPr>
          <w:spacing w:val="-8"/>
          <w:u w:val="single"/>
        </w:rPr>
        <w:t xml:space="preserve"> </w:t>
      </w:r>
      <w:r w:rsidRPr="00246DF9">
        <w:rPr>
          <w:u w:val="single"/>
        </w:rPr>
        <w:t>Support</w:t>
      </w:r>
      <w:r w:rsidRPr="00246DF9">
        <w:rPr>
          <w:spacing w:val="-9"/>
          <w:u w:val="single"/>
        </w:rPr>
        <w:t xml:space="preserve"> </w:t>
      </w:r>
      <w:r w:rsidRPr="00246DF9">
        <w:rPr>
          <w:u w:val="single"/>
        </w:rPr>
        <w:t>for</w:t>
      </w:r>
      <w:r w:rsidRPr="00246DF9">
        <w:rPr>
          <w:spacing w:val="-8"/>
          <w:u w:val="single"/>
        </w:rPr>
        <w:t xml:space="preserve"> </w:t>
      </w:r>
      <w:r w:rsidRPr="00246DF9">
        <w:rPr>
          <w:u w:val="single"/>
        </w:rPr>
        <w:t>Inspection</w:t>
      </w:r>
      <w:r w:rsidRPr="00246DF9">
        <w:rPr>
          <w:spacing w:val="-9"/>
          <w:u w:val="single"/>
        </w:rPr>
        <w:t xml:space="preserve"> </w:t>
      </w:r>
      <w:r w:rsidRPr="00246DF9">
        <w:rPr>
          <w:spacing w:val="-2"/>
          <w:u w:val="single"/>
        </w:rPr>
        <w:t>Activities</w:t>
      </w:r>
      <w:bookmarkEnd w:id="100"/>
      <w:bookmarkEnd w:id="101"/>
      <w:bookmarkEnd w:id="102"/>
    </w:p>
    <w:p w14:paraId="3B22304E" w14:textId="53C7CD2A" w:rsidR="00536A46" w:rsidRPr="00246DF9" w:rsidRDefault="00536A46" w:rsidP="00536A46">
      <w:pPr>
        <w:pStyle w:val="BodyText3"/>
        <w:rPr>
          <w:ins w:id="103" w:author="Author"/>
          <w:sz w:val="21"/>
        </w:rPr>
      </w:pPr>
      <w:r>
        <w:t>Inspectors are technically qualified in the areas in which they inspect, though there are instances where inspectors</w:t>
      </w:r>
      <w:r>
        <w:rPr>
          <w:spacing w:val="-1"/>
        </w:rPr>
        <w:t xml:space="preserve"> </w:t>
      </w:r>
      <w:r>
        <w:t>may</w:t>
      </w:r>
      <w:r>
        <w:rPr>
          <w:spacing w:val="-2"/>
        </w:rPr>
        <w:t xml:space="preserve"> </w:t>
      </w:r>
      <w:r>
        <w:t>seek different</w:t>
      </w:r>
      <w:r>
        <w:rPr>
          <w:spacing w:val="-1"/>
        </w:rPr>
        <w:t xml:space="preserve"> </w:t>
      </w:r>
      <w:r>
        <w:t>levels of</w:t>
      </w:r>
      <w:r>
        <w:rPr>
          <w:spacing w:val="-1"/>
        </w:rPr>
        <w:t xml:space="preserve"> </w:t>
      </w:r>
      <w:r>
        <w:t>technical</w:t>
      </w:r>
      <w:r>
        <w:rPr>
          <w:spacing w:val="-1"/>
        </w:rPr>
        <w:t xml:space="preserve"> </w:t>
      </w:r>
      <w:r>
        <w:t>guidance or</w:t>
      </w:r>
      <w:r>
        <w:rPr>
          <w:spacing w:val="-1"/>
        </w:rPr>
        <w:t xml:space="preserve"> </w:t>
      </w:r>
      <w:r>
        <w:t>assistance</w:t>
      </w:r>
      <w:r>
        <w:rPr>
          <w:spacing w:val="-2"/>
        </w:rPr>
        <w:t xml:space="preserve"> </w:t>
      </w:r>
      <w:r>
        <w:t>in inspection</w:t>
      </w:r>
      <w:r>
        <w:rPr>
          <w:spacing w:val="-3"/>
        </w:rPr>
        <w:t xml:space="preserve"> </w:t>
      </w:r>
      <w:r>
        <w:t>activities.</w:t>
      </w:r>
      <w:r>
        <w:rPr>
          <w:spacing w:val="40"/>
        </w:rPr>
        <w:t xml:space="preserve"> </w:t>
      </w:r>
      <w:r>
        <w:t>This</w:t>
      </w:r>
      <w:r>
        <w:rPr>
          <w:spacing w:val="-2"/>
        </w:rPr>
        <w:t xml:space="preserve"> </w:t>
      </w:r>
      <w:r>
        <w:t>may</w:t>
      </w:r>
      <w:r>
        <w:rPr>
          <w:spacing w:val="-2"/>
        </w:rPr>
        <w:t xml:space="preserve"> </w:t>
      </w:r>
      <w:r>
        <w:t>include</w:t>
      </w:r>
      <w:r>
        <w:rPr>
          <w:spacing w:val="-3"/>
        </w:rPr>
        <w:t xml:space="preserve"> </w:t>
      </w:r>
      <w:r>
        <w:t>seeking</w:t>
      </w:r>
      <w:r>
        <w:rPr>
          <w:spacing w:val="-3"/>
        </w:rPr>
        <w:t xml:space="preserve"> </w:t>
      </w:r>
      <w:r>
        <w:t>support</w:t>
      </w:r>
      <w:r>
        <w:rPr>
          <w:spacing w:val="-4"/>
        </w:rPr>
        <w:t xml:space="preserve"> </w:t>
      </w:r>
      <w:r>
        <w:t>from</w:t>
      </w:r>
      <w:r>
        <w:rPr>
          <w:spacing w:val="-4"/>
        </w:rPr>
        <w:t xml:space="preserve"> </w:t>
      </w:r>
      <w:r>
        <w:t>Headquarter (HQ)</w:t>
      </w:r>
      <w:r>
        <w:rPr>
          <w:spacing w:val="-4"/>
        </w:rPr>
        <w:t xml:space="preserve"> </w:t>
      </w:r>
      <w:r>
        <w:t>technical</w:t>
      </w:r>
      <w:r>
        <w:rPr>
          <w:spacing w:val="-4"/>
        </w:rPr>
        <w:t xml:space="preserve"> </w:t>
      </w:r>
      <w:r>
        <w:t>staff</w:t>
      </w:r>
      <w:ins w:id="104" w:author="Author">
        <w:r>
          <w:rPr>
            <w:spacing w:val="-4"/>
          </w:rPr>
          <w:t xml:space="preserve"> or regional inspectors </w:t>
        </w:r>
      </w:ins>
      <w:r>
        <w:t>with</w:t>
      </w:r>
      <w:r>
        <w:rPr>
          <w:spacing w:val="-3"/>
        </w:rPr>
        <w:t xml:space="preserve"> </w:t>
      </w:r>
      <w:r>
        <w:t>specific areas of expertise.</w:t>
      </w:r>
      <w:ins w:id="105" w:author="Author">
        <w:r w:rsidRPr="00621529">
          <w:t xml:space="preserve"> </w:t>
        </w:r>
        <w:r>
          <w:t>Inspectors should consider reaching out to their peers in the other Regions as a resource to discuss inspection related questions and concerns. It’s possible, similar questions or concerns have been previously raised or addressed in another Region. Collaborating with inspectors across the Regions assists with effective and efficient oversight. Additionally, each Region possesses inspectors with expertise in a breadth of topics. Although HQ or regional experts might not be qualified ISFSI inspectors, they can be used as a resource for specific topics related to health physics, structures, security, fire protection, emergency preparedness, quality assurance, etc. If these experts are used to assist on an ISFSI inspection, they must be supervised by a fully qualified ISFSI inspector and are subject to Regional Branch Chief approval.</w:t>
        </w:r>
      </w:ins>
    </w:p>
    <w:p w14:paraId="29A3E619" w14:textId="77777777" w:rsidR="00536A46" w:rsidRDefault="00536A46" w:rsidP="00DF513F">
      <w:pPr>
        <w:pStyle w:val="BodyText3"/>
      </w:pPr>
      <w:r>
        <w:t>It is important that the inspectors and the technical support staff clearly communicate the context for the questions along with the questions themselves, and the level of support the inspectors are seeking.</w:t>
      </w:r>
      <w:r>
        <w:rPr>
          <w:spacing w:val="40"/>
        </w:rPr>
        <w:t xml:space="preserve"> </w:t>
      </w:r>
      <w:r>
        <w:t>Whatever the level of support, the inspectors must make it clear what the expectations are for the support they are seeking.</w:t>
      </w:r>
      <w:r>
        <w:rPr>
          <w:spacing w:val="40"/>
        </w:rPr>
        <w:t xml:space="preserve"> </w:t>
      </w:r>
      <w:r>
        <w:t xml:space="preserve">The time spent supporting an inspection needs to be captured to the appropriate </w:t>
      </w:r>
      <w:ins w:id="106" w:author="Author">
        <w:r>
          <w:t xml:space="preserve">Cost Activity Code </w:t>
        </w:r>
      </w:ins>
      <w:r>
        <w:t>CAC/EPID and the requesting and supporting organization(s) should align on where the time will be charged (inspection or an inspection support</w:t>
      </w:r>
      <w:r>
        <w:rPr>
          <w:spacing w:val="-3"/>
        </w:rPr>
        <w:t xml:space="preserve"> </w:t>
      </w:r>
      <w:r>
        <w:t>CAC).</w:t>
      </w:r>
      <w:r>
        <w:rPr>
          <w:spacing w:val="40"/>
        </w:rPr>
        <w:t xml:space="preserve"> </w:t>
      </w:r>
      <w:r>
        <w:t>The</w:t>
      </w:r>
      <w:r>
        <w:rPr>
          <w:spacing w:val="-4"/>
        </w:rPr>
        <w:t xml:space="preserve"> </w:t>
      </w:r>
      <w:r>
        <w:t>following</w:t>
      </w:r>
      <w:r>
        <w:rPr>
          <w:spacing w:val="-2"/>
        </w:rPr>
        <w:t xml:space="preserve"> </w:t>
      </w:r>
      <w:r>
        <w:t>guidelines</w:t>
      </w:r>
      <w:r>
        <w:rPr>
          <w:spacing w:val="-1"/>
        </w:rPr>
        <w:t xml:space="preserve"> </w:t>
      </w:r>
      <w:r>
        <w:t>are</w:t>
      </w:r>
      <w:r>
        <w:rPr>
          <w:spacing w:val="-1"/>
        </w:rPr>
        <w:t xml:space="preserve"> </w:t>
      </w:r>
      <w:r>
        <w:t>for</w:t>
      </w:r>
      <w:r>
        <w:rPr>
          <w:spacing w:val="-3"/>
        </w:rPr>
        <w:t xml:space="preserve"> </w:t>
      </w:r>
      <w:r>
        <w:t>requests</w:t>
      </w:r>
      <w:r>
        <w:rPr>
          <w:spacing w:val="-4"/>
        </w:rPr>
        <w:t xml:space="preserve"> </w:t>
      </w:r>
      <w:r>
        <w:t>to</w:t>
      </w:r>
      <w:r>
        <w:rPr>
          <w:spacing w:val="-4"/>
        </w:rPr>
        <w:t xml:space="preserve"> </w:t>
      </w:r>
      <w:r>
        <w:t>HQ</w:t>
      </w:r>
      <w:r>
        <w:rPr>
          <w:spacing w:val="-3"/>
        </w:rPr>
        <w:t xml:space="preserve"> </w:t>
      </w:r>
      <w:r>
        <w:t>which</w:t>
      </w:r>
      <w:r>
        <w:rPr>
          <w:spacing w:val="-2"/>
        </w:rPr>
        <w:t xml:space="preserve"> </w:t>
      </w:r>
      <w:r>
        <w:t>are</w:t>
      </w:r>
      <w:r>
        <w:rPr>
          <w:spacing w:val="-4"/>
        </w:rPr>
        <w:t xml:space="preserve"> </w:t>
      </w:r>
      <w:r>
        <w:t>seeking</w:t>
      </w:r>
      <w:r>
        <w:rPr>
          <w:spacing w:val="-4"/>
        </w:rPr>
        <w:t xml:space="preserve"> </w:t>
      </w:r>
      <w:r>
        <w:t>to</w:t>
      </w:r>
      <w:r>
        <w:rPr>
          <w:spacing w:val="-2"/>
        </w:rPr>
        <w:t xml:space="preserve"> </w:t>
      </w:r>
      <w:r>
        <w:t>understand and to inform documents developed, finalized, and approved by the inspecting organization.</w:t>
      </w:r>
    </w:p>
    <w:p w14:paraId="0FBF04AF" w14:textId="003AAF31" w:rsidR="00536A46" w:rsidRDefault="00536A46" w:rsidP="00127FE4">
      <w:pPr>
        <w:pStyle w:val="BodyText3"/>
        <w:numPr>
          <w:ilvl w:val="0"/>
          <w:numId w:val="17"/>
        </w:numPr>
      </w:pPr>
      <w:r>
        <w:t>Minimal Effort Needed (</w:t>
      </w:r>
      <w:r w:rsidRPr="00BD60BE">
        <w:rPr>
          <w:u w:val="single"/>
        </w:rPr>
        <w:t>&lt;</w:t>
      </w:r>
      <w:r>
        <w:t xml:space="preserve"> 4 hours):</w:t>
      </w:r>
      <w:r w:rsidRPr="00BD60BE">
        <w:rPr>
          <w:spacing w:val="40"/>
        </w:rPr>
        <w:t xml:space="preserve"> </w:t>
      </w:r>
      <w:r>
        <w:t>Inspectors have a question in a technical area they are inspecting (or preparing to inspect) and contact a technical point of contact in the region</w:t>
      </w:r>
      <w:r w:rsidRPr="00BD60BE">
        <w:rPr>
          <w:spacing w:val="-2"/>
        </w:rPr>
        <w:t xml:space="preserve"> </w:t>
      </w:r>
      <w:ins w:id="107" w:author="Author">
        <w:r>
          <w:rPr>
            <w:spacing w:val="-2"/>
          </w:rPr>
          <w:t xml:space="preserve">(could be an ISFSI inspector in another region or other regional inspector as described above) </w:t>
        </w:r>
      </w:ins>
      <w:r>
        <w:t>or</w:t>
      </w:r>
      <w:r w:rsidRPr="00BD60BE">
        <w:rPr>
          <w:spacing w:val="-3"/>
        </w:rPr>
        <w:t xml:space="preserve"> </w:t>
      </w:r>
      <w:r>
        <w:t>HQ</w:t>
      </w:r>
      <w:r w:rsidRPr="00BD60BE">
        <w:rPr>
          <w:spacing w:val="-3"/>
        </w:rPr>
        <w:t xml:space="preserve"> </w:t>
      </w:r>
      <w:r>
        <w:t>with</w:t>
      </w:r>
      <w:r w:rsidRPr="00BD60BE">
        <w:rPr>
          <w:spacing w:val="-2"/>
        </w:rPr>
        <w:t xml:space="preserve"> </w:t>
      </w:r>
      <w:r>
        <w:t>specific</w:t>
      </w:r>
      <w:r w:rsidRPr="00BD60BE">
        <w:rPr>
          <w:spacing w:val="-1"/>
        </w:rPr>
        <w:t xml:space="preserve"> </w:t>
      </w:r>
      <w:r>
        <w:t>questions.</w:t>
      </w:r>
      <w:r w:rsidRPr="00BD60BE">
        <w:rPr>
          <w:spacing w:val="40"/>
        </w:rPr>
        <w:t xml:space="preserve"> </w:t>
      </w:r>
      <w:r>
        <w:t>These</w:t>
      </w:r>
      <w:r w:rsidRPr="00BD60BE">
        <w:rPr>
          <w:spacing w:val="-4"/>
        </w:rPr>
        <w:t xml:space="preserve"> </w:t>
      </w:r>
      <w:r>
        <w:t>occur</w:t>
      </w:r>
      <w:r w:rsidRPr="00BD60BE">
        <w:rPr>
          <w:spacing w:val="-3"/>
        </w:rPr>
        <w:t xml:space="preserve"> </w:t>
      </w:r>
      <w:r>
        <w:t>frequently</w:t>
      </w:r>
      <w:r w:rsidRPr="00BD60BE">
        <w:rPr>
          <w:spacing w:val="-1"/>
        </w:rPr>
        <w:t xml:space="preserve"> </w:t>
      </w:r>
      <w:r>
        <w:t>and</w:t>
      </w:r>
      <w:r w:rsidRPr="00BD60BE">
        <w:rPr>
          <w:spacing w:val="-4"/>
        </w:rPr>
        <w:t xml:space="preserve"> </w:t>
      </w:r>
      <w:r>
        <w:t>typically</w:t>
      </w:r>
      <w:r w:rsidRPr="00BD60BE">
        <w:rPr>
          <w:spacing w:val="-4"/>
        </w:rPr>
        <w:t xml:space="preserve"> </w:t>
      </w:r>
      <w:r>
        <w:t>take</w:t>
      </w:r>
      <w:r w:rsidRPr="00BD60BE">
        <w:rPr>
          <w:spacing w:val="-4"/>
        </w:rPr>
        <w:t xml:space="preserve"> </w:t>
      </w:r>
      <w:r>
        <w:t>minutes to</w:t>
      </w:r>
      <w:r w:rsidRPr="00C13C40">
        <w:rPr>
          <w:spacing w:val="-2"/>
        </w:rPr>
        <w:t xml:space="preserve"> </w:t>
      </w:r>
      <w:r>
        <w:t>a</w:t>
      </w:r>
      <w:r w:rsidRPr="00C13C40">
        <w:rPr>
          <w:spacing w:val="-4"/>
        </w:rPr>
        <w:t xml:space="preserve"> </w:t>
      </w:r>
      <w:r>
        <w:t>couple</w:t>
      </w:r>
      <w:r w:rsidRPr="00C13C40">
        <w:rPr>
          <w:spacing w:val="-2"/>
        </w:rPr>
        <w:t xml:space="preserve"> </w:t>
      </w:r>
      <w:r>
        <w:t>of hours</w:t>
      </w:r>
      <w:r w:rsidRPr="00C13C40">
        <w:rPr>
          <w:spacing w:val="-4"/>
        </w:rPr>
        <w:t xml:space="preserve"> </w:t>
      </w:r>
      <w:r>
        <w:t>to</w:t>
      </w:r>
      <w:r w:rsidRPr="00C13C40">
        <w:rPr>
          <w:spacing w:val="-4"/>
        </w:rPr>
        <w:t xml:space="preserve"> </w:t>
      </w:r>
      <w:r>
        <w:t>respond.</w:t>
      </w:r>
      <w:r w:rsidRPr="00C13C40">
        <w:rPr>
          <w:spacing w:val="40"/>
        </w:rPr>
        <w:t xml:space="preserve"> </w:t>
      </w:r>
      <w:r>
        <w:t>The</w:t>
      </w:r>
      <w:r w:rsidRPr="00C13C40">
        <w:rPr>
          <w:spacing w:val="-4"/>
        </w:rPr>
        <w:t xml:space="preserve"> </w:t>
      </w:r>
      <w:r>
        <w:t>time</w:t>
      </w:r>
      <w:r w:rsidRPr="00C13C40">
        <w:rPr>
          <w:spacing w:val="-4"/>
        </w:rPr>
        <w:t xml:space="preserve"> </w:t>
      </w:r>
      <w:r>
        <w:t>and</w:t>
      </w:r>
      <w:r w:rsidRPr="00C13C40">
        <w:rPr>
          <w:spacing w:val="-2"/>
        </w:rPr>
        <w:t xml:space="preserve"> </w:t>
      </w:r>
      <w:r>
        <w:t>level</w:t>
      </w:r>
      <w:r w:rsidRPr="00C13C40">
        <w:rPr>
          <w:spacing w:val="-3"/>
        </w:rPr>
        <w:t xml:space="preserve"> </w:t>
      </w:r>
      <w:r>
        <w:t>of</w:t>
      </w:r>
      <w:r w:rsidRPr="00C13C40">
        <w:rPr>
          <w:spacing w:val="-1"/>
        </w:rPr>
        <w:t xml:space="preserve"> </w:t>
      </w:r>
      <w:r>
        <w:t>support</w:t>
      </w:r>
      <w:r w:rsidRPr="00C13C40">
        <w:rPr>
          <w:spacing w:val="-3"/>
        </w:rPr>
        <w:t xml:space="preserve"> </w:t>
      </w:r>
      <w:r>
        <w:t>efforts</w:t>
      </w:r>
      <w:r w:rsidRPr="00C13C40">
        <w:rPr>
          <w:spacing w:val="-4"/>
        </w:rPr>
        <w:t xml:space="preserve"> </w:t>
      </w:r>
      <w:r>
        <w:t>are</w:t>
      </w:r>
      <w:r w:rsidRPr="00C13C40">
        <w:rPr>
          <w:spacing w:val="-4"/>
        </w:rPr>
        <w:t xml:space="preserve"> </w:t>
      </w:r>
      <w:r>
        <w:t>self-managed between the inspector and HQ staff.</w:t>
      </w:r>
      <w:r w:rsidRPr="00C13C40">
        <w:rPr>
          <w:spacing w:val="40"/>
        </w:rPr>
        <w:t xml:space="preserve"> </w:t>
      </w:r>
      <w:r>
        <w:t xml:space="preserve">A response from HQ staff to the inspectors is typically verbal or via email. </w:t>
      </w:r>
      <w:ins w:id="108" w:author="Author">
        <w:r>
          <w:t>When a technical staff member is directly contacted by an inspector, it’s reasonable and acceptable for that staff member to respond that they are unable to support given their current workloads. If that’s the case, the inspector should continue to elevate the request for help through the following steps, as necessary.</w:t>
        </w:r>
      </w:ins>
    </w:p>
    <w:p w14:paraId="2E235882" w14:textId="77777777" w:rsidR="00536A46" w:rsidRDefault="00536A46" w:rsidP="00127FE4">
      <w:pPr>
        <w:pStyle w:val="BodyText3"/>
        <w:numPr>
          <w:ilvl w:val="0"/>
          <w:numId w:val="17"/>
        </w:numPr>
      </w:pPr>
      <w:r>
        <w:t>Slightly</w:t>
      </w:r>
      <w:r>
        <w:rPr>
          <w:spacing w:val="-1"/>
        </w:rPr>
        <w:t xml:space="preserve"> </w:t>
      </w:r>
      <w:r>
        <w:t>More</w:t>
      </w:r>
      <w:r>
        <w:rPr>
          <w:spacing w:val="-4"/>
        </w:rPr>
        <w:t xml:space="preserve"> </w:t>
      </w:r>
      <w:r>
        <w:t>Effort Needed (4</w:t>
      </w:r>
      <w:r>
        <w:rPr>
          <w:spacing w:val="-4"/>
        </w:rPr>
        <w:t xml:space="preserve"> </w:t>
      </w:r>
      <w:r>
        <w:t>–</w:t>
      </w:r>
      <w:r>
        <w:rPr>
          <w:spacing w:val="-2"/>
        </w:rPr>
        <w:t xml:space="preserve"> </w:t>
      </w:r>
      <w:r>
        <w:t>8</w:t>
      </w:r>
      <w:r>
        <w:rPr>
          <w:spacing w:val="-4"/>
        </w:rPr>
        <w:t xml:space="preserve"> </w:t>
      </w:r>
      <w:r>
        <w:t>hours):</w:t>
      </w:r>
      <w:r>
        <w:rPr>
          <w:spacing w:val="40"/>
        </w:rPr>
        <w:t xml:space="preserve"> </w:t>
      </w:r>
      <w:r>
        <w:t>Inspectors</w:t>
      </w:r>
      <w:r>
        <w:rPr>
          <w:spacing w:val="-1"/>
        </w:rPr>
        <w:t xml:space="preserve"> </w:t>
      </w:r>
      <w:r>
        <w:t>have</w:t>
      </w:r>
      <w:r>
        <w:rPr>
          <w:spacing w:val="-4"/>
        </w:rPr>
        <w:t xml:space="preserve"> </w:t>
      </w:r>
      <w:r>
        <w:t>a</w:t>
      </w:r>
      <w:r>
        <w:rPr>
          <w:spacing w:val="-4"/>
        </w:rPr>
        <w:t xml:space="preserve"> </w:t>
      </w:r>
      <w:r>
        <w:t>complex</w:t>
      </w:r>
      <w:r>
        <w:rPr>
          <w:spacing w:val="-4"/>
        </w:rPr>
        <w:t xml:space="preserve"> </w:t>
      </w:r>
      <w:r>
        <w:t>question</w:t>
      </w:r>
      <w:r>
        <w:rPr>
          <w:spacing w:val="-2"/>
        </w:rPr>
        <w:t xml:space="preserve"> </w:t>
      </w:r>
      <w:r>
        <w:t>or</w:t>
      </w:r>
      <w:r>
        <w:rPr>
          <w:spacing w:val="-3"/>
        </w:rPr>
        <w:t xml:space="preserve"> </w:t>
      </w:r>
      <w:r>
        <w:t>set</w:t>
      </w:r>
      <w:r>
        <w:rPr>
          <w:spacing w:val="-3"/>
        </w:rPr>
        <w:t xml:space="preserve"> </w:t>
      </w:r>
      <w:r>
        <w:t>of questions that may take more than a few hours for the technical staff to respond to.</w:t>
      </w:r>
    </w:p>
    <w:p w14:paraId="1D075024" w14:textId="77777777" w:rsidR="00536A46" w:rsidRDefault="00536A46" w:rsidP="00C7259B">
      <w:pPr>
        <w:pStyle w:val="BodyText3"/>
      </w:pPr>
      <w:r>
        <w:t>The inspectors and HQ technical staff should discuss the level of effort needed for a response.</w:t>
      </w:r>
      <w:r>
        <w:rPr>
          <w:spacing w:val="40"/>
        </w:rPr>
        <w:t xml:space="preserve"> </w:t>
      </w:r>
      <w:r>
        <w:t>The</w:t>
      </w:r>
      <w:r>
        <w:rPr>
          <w:spacing w:val="-5"/>
        </w:rPr>
        <w:t xml:space="preserve"> </w:t>
      </w:r>
      <w:r>
        <w:t>time</w:t>
      </w:r>
      <w:r>
        <w:rPr>
          <w:spacing w:val="-1"/>
        </w:rPr>
        <w:t xml:space="preserve"> </w:t>
      </w:r>
      <w:r>
        <w:t>and</w:t>
      </w:r>
      <w:r>
        <w:rPr>
          <w:spacing w:val="-5"/>
        </w:rPr>
        <w:t xml:space="preserve"> </w:t>
      </w:r>
      <w:r>
        <w:t>level</w:t>
      </w:r>
      <w:r>
        <w:rPr>
          <w:spacing w:val="-1"/>
        </w:rPr>
        <w:t xml:space="preserve"> </w:t>
      </w:r>
      <w:r>
        <w:t>of support</w:t>
      </w:r>
      <w:r>
        <w:rPr>
          <w:spacing w:val="-2"/>
        </w:rPr>
        <w:t xml:space="preserve"> </w:t>
      </w:r>
      <w:r>
        <w:t>efforts</w:t>
      </w:r>
      <w:r>
        <w:rPr>
          <w:spacing w:val="-3"/>
        </w:rPr>
        <w:t xml:space="preserve"> </w:t>
      </w:r>
      <w:r>
        <w:t>are</w:t>
      </w:r>
      <w:r>
        <w:rPr>
          <w:spacing w:val="-1"/>
        </w:rPr>
        <w:t xml:space="preserve"> </w:t>
      </w:r>
      <w:r>
        <w:t>managed</w:t>
      </w:r>
      <w:r>
        <w:rPr>
          <w:spacing w:val="-3"/>
        </w:rPr>
        <w:t xml:space="preserve"> </w:t>
      </w:r>
      <w:r>
        <w:t>by</w:t>
      </w:r>
      <w:r>
        <w:rPr>
          <w:spacing w:val="-3"/>
        </w:rPr>
        <w:t xml:space="preserve"> </w:t>
      </w:r>
      <w:r>
        <w:t>the</w:t>
      </w:r>
      <w:r>
        <w:rPr>
          <w:spacing w:val="-2"/>
        </w:rPr>
        <w:t xml:space="preserve"> </w:t>
      </w:r>
      <w:r>
        <w:t>inspection and</w:t>
      </w:r>
      <w:r>
        <w:rPr>
          <w:spacing w:val="-1"/>
        </w:rPr>
        <w:t xml:space="preserve"> </w:t>
      </w:r>
      <w:r>
        <w:t>HQ staff</w:t>
      </w:r>
      <w:r>
        <w:rPr>
          <w:spacing w:val="-1"/>
        </w:rPr>
        <w:t xml:space="preserve"> </w:t>
      </w:r>
      <w:r>
        <w:t>with</w:t>
      </w:r>
      <w:r>
        <w:rPr>
          <w:spacing w:val="-5"/>
        </w:rPr>
        <w:t xml:space="preserve"> </w:t>
      </w:r>
      <w:r>
        <w:t>HQ</w:t>
      </w:r>
      <w:r>
        <w:rPr>
          <w:spacing w:val="-4"/>
        </w:rPr>
        <w:t xml:space="preserve"> </w:t>
      </w:r>
      <w:r>
        <w:t>branch</w:t>
      </w:r>
      <w:r>
        <w:rPr>
          <w:spacing w:val="-3"/>
        </w:rPr>
        <w:t xml:space="preserve"> </w:t>
      </w:r>
      <w:r>
        <w:t>chief</w:t>
      </w:r>
      <w:r>
        <w:rPr>
          <w:spacing w:val="-2"/>
        </w:rPr>
        <w:t xml:space="preserve"> </w:t>
      </w:r>
      <w:r>
        <w:t>permission</w:t>
      </w:r>
      <w:r>
        <w:rPr>
          <w:spacing w:val="-5"/>
        </w:rPr>
        <w:t xml:space="preserve"> </w:t>
      </w:r>
      <w:ins w:id="109" w:author="Author">
        <w:r>
          <w:rPr>
            <w:spacing w:val="-5"/>
          </w:rPr>
          <w:t>(as indicated above,</w:t>
        </w:r>
      </w:ins>
      <w:r>
        <w:t xml:space="preserve"> inspectors</w:t>
      </w:r>
      <w:r>
        <w:rPr>
          <w:spacing w:val="-5"/>
        </w:rPr>
        <w:t xml:space="preserve"> </w:t>
      </w:r>
      <w:r>
        <w:t>must</w:t>
      </w:r>
      <w:r>
        <w:rPr>
          <w:spacing w:val="-4"/>
        </w:rPr>
        <w:t xml:space="preserve"> </w:t>
      </w:r>
      <w:r>
        <w:t>respect</w:t>
      </w:r>
      <w:r>
        <w:rPr>
          <w:spacing w:val="-4"/>
        </w:rPr>
        <w:t xml:space="preserve"> </w:t>
      </w:r>
      <w:r>
        <w:t>the</w:t>
      </w:r>
      <w:r>
        <w:rPr>
          <w:spacing w:val="-5"/>
        </w:rPr>
        <w:t xml:space="preserve"> </w:t>
      </w:r>
      <w:r>
        <w:t>technical</w:t>
      </w:r>
      <w:r>
        <w:rPr>
          <w:spacing w:val="-4"/>
        </w:rPr>
        <w:t xml:space="preserve"> </w:t>
      </w:r>
      <w:r>
        <w:t>staff’s</w:t>
      </w:r>
      <w:r>
        <w:rPr>
          <w:spacing w:val="-5"/>
        </w:rPr>
        <w:t xml:space="preserve"> </w:t>
      </w:r>
      <w:r>
        <w:t>time and work priorities).</w:t>
      </w:r>
      <w:r>
        <w:rPr>
          <w:spacing w:val="40"/>
        </w:rPr>
        <w:t xml:space="preserve"> </w:t>
      </w:r>
      <w:ins w:id="110" w:author="Author">
        <w:r w:rsidRPr="00EA745C">
          <w:t>As an initial step, the IOB Branch Chief serves</w:t>
        </w:r>
        <w:r>
          <w:t xml:space="preserve"> as the DFM point of contact with the regions in assessing technical support needs of the region. </w:t>
        </w:r>
      </w:ins>
      <w:r>
        <w:t>A response from HQ staff to the inspector is verbal or via email.</w:t>
      </w:r>
    </w:p>
    <w:p w14:paraId="3C9A318C" w14:textId="77777777" w:rsidR="00536A46" w:rsidRDefault="00536A46" w:rsidP="00127FE4">
      <w:pPr>
        <w:pStyle w:val="BodyText3"/>
        <w:numPr>
          <w:ilvl w:val="0"/>
          <w:numId w:val="17"/>
        </w:numPr>
      </w:pPr>
      <w:r>
        <w:t>Request for Direct Support Throughout an Inspection (&gt; 8 hours up to the duration of the inspection</w:t>
      </w:r>
      <w:r>
        <w:rPr>
          <w:sz w:val="24"/>
        </w:rPr>
        <w:t>)</w:t>
      </w:r>
      <w:r>
        <w:t>:</w:t>
      </w:r>
      <w:r>
        <w:rPr>
          <w:spacing w:val="40"/>
        </w:rPr>
        <w:t xml:space="preserve"> </w:t>
      </w:r>
      <w:r>
        <w:t>Occasionally, an inspection team leader determines the need for HQ technical experts to support their inspection, either remotely or directly onsite throughout the inspection.</w:t>
      </w:r>
      <w:r>
        <w:rPr>
          <w:spacing w:val="40"/>
        </w:rPr>
        <w:t xml:space="preserve"> </w:t>
      </w:r>
      <w:r>
        <w:t>When this occurs, the inspectors must request the technical staff participation</w:t>
      </w:r>
      <w:r>
        <w:rPr>
          <w:spacing w:val="-4"/>
        </w:rPr>
        <w:t xml:space="preserve"> </w:t>
      </w:r>
      <w:r>
        <w:t>through</w:t>
      </w:r>
      <w:r>
        <w:rPr>
          <w:spacing w:val="-2"/>
        </w:rPr>
        <w:t xml:space="preserve"> </w:t>
      </w:r>
      <w:r>
        <w:t>their</w:t>
      </w:r>
      <w:r>
        <w:rPr>
          <w:spacing w:val="-3"/>
        </w:rPr>
        <w:t xml:space="preserve"> </w:t>
      </w:r>
      <w:r>
        <w:t>branch</w:t>
      </w:r>
      <w:r>
        <w:rPr>
          <w:spacing w:val="-4"/>
        </w:rPr>
        <w:t xml:space="preserve"> </w:t>
      </w:r>
      <w:r>
        <w:t>chief</w:t>
      </w:r>
      <w:r>
        <w:rPr>
          <w:spacing w:val="-3"/>
        </w:rPr>
        <w:t xml:space="preserve"> </w:t>
      </w:r>
      <w:r>
        <w:t>to</w:t>
      </w:r>
      <w:r>
        <w:rPr>
          <w:spacing w:val="-4"/>
        </w:rPr>
        <w:t xml:space="preserve"> </w:t>
      </w:r>
      <w:r>
        <w:t>the</w:t>
      </w:r>
      <w:r>
        <w:rPr>
          <w:spacing w:val="-2"/>
        </w:rPr>
        <w:t xml:space="preserve"> </w:t>
      </w:r>
      <w:ins w:id="111" w:author="Author">
        <w:r>
          <w:rPr>
            <w:spacing w:val="-2"/>
          </w:rPr>
          <w:t>IOB Branch Chief</w:t>
        </w:r>
      </w:ins>
      <w:r>
        <w:t>, due</w:t>
      </w:r>
      <w:r>
        <w:rPr>
          <w:spacing w:val="-4"/>
        </w:rPr>
        <w:t xml:space="preserve"> </w:t>
      </w:r>
      <w:r>
        <w:t>to</w:t>
      </w:r>
      <w:r>
        <w:rPr>
          <w:spacing w:val="-4"/>
        </w:rPr>
        <w:t xml:space="preserve"> </w:t>
      </w:r>
      <w:r>
        <w:t xml:space="preserve">the significant amount of time needed. </w:t>
      </w:r>
      <w:ins w:id="112" w:author="Author">
        <w:r>
          <w:t>The IOB Branch Chief will determine whether IOB has the resources and expertise to assist in resolving the concern or will coordinate with the other Chiefs in DFM if appropriate. To assist with planning, inspectors should strive to identify and communicate these needs approximately 12 months prior to needing assistance.</w:t>
        </w:r>
      </w:ins>
    </w:p>
    <w:p w14:paraId="026B91BE" w14:textId="331694E2" w:rsidR="00536A46" w:rsidRDefault="00536A46" w:rsidP="00C7259B">
      <w:pPr>
        <w:pStyle w:val="BodyText3"/>
      </w:pPr>
      <w:r>
        <w:t>Occasionally, when routine channels are exhausted for resolving an issue, or the issue has become protracted or progress has stalled, or for requests that may take more than a reasonable amount of time (as agreed between the inspector/technical staff and their supervisors), then the inspectors must use a formal process such as a TAR or a formal request memorandum, since this is expected to be a significant resource</w:t>
      </w:r>
      <w:r>
        <w:rPr>
          <w:spacing w:val="-4"/>
        </w:rPr>
        <w:t xml:space="preserve"> </w:t>
      </w:r>
      <w:r>
        <w:t>commitment.</w:t>
      </w:r>
      <w:r>
        <w:rPr>
          <w:spacing w:val="40"/>
        </w:rPr>
        <w:t xml:space="preserve"> </w:t>
      </w:r>
      <w:r>
        <w:t>Examples</w:t>
      </w:r>
      <w:r>
        <w:rPr>
          <w:spacing w:val="-2"/>
        </w:rPr>
        <w:t xml:space="preserve"> </w:t>
      </w:r>
      <w:r>
        <w:t>include</w:t>
      </w:r>
      <w:r>
        <w:rPr>
          <w:spacing w:val="-3"/>
        </w:rPr>
        <w:t xml:space="preserve"> </w:t>
      </w:r>
      <w:r>
        <w:t>providing</w:t>
      </w:r>
      <w:r>
        <w:rPr>
          <w:spacing w:val="-3"/>
        </w:rPr>
        <w:t xml:space="preserve"> </w:t>
      </w:r>
      <w:r>
        <w:t>a</w:t>
      </w:r>
      <w:r>
        <w:rPr>
          <w:spacing w:val="-3"/>
        </w:rPr>
        <w:t xml:space="preserve"> </w:t>
      </w:r>
      <w:r>
        <w:t>basis</w:t>
      </w:r>
      <w:r>
        <w:rPr>
          <w:spacing w:val="-4"/>
        </w:rPr>
        <w:t xml:space="preserve"> </w:t>
      </w:r>
      <w:r>
        <w:t>to</w:t>
      </w:r>
      <w:r>
        <w:rPr>
          <w:spacing w:val="-4"/>
        </w:rPr>
        <w:t xml:space="preserve"> </w:t>
      </w:r>
      <w:r>
        <w:t>dispute</w:t>
      </w:r>
      <w:r>
        <w:rPr>
          <w:spacing w:val="-4"/>
        </w:rPr>
        <w:t xml:space="preserve"> </w:t>
      </w:r>
      <w:r>
        <w:t>a</w:t>
      </w:r>
      <w:r>
        <w:rPr>
          <w:spacing w:val="-3"/>
        </w:rPr>
        <w:t xml:space="preserve"> </w:t>
      </w:r>
      <w:r>
        <w:t>licensee</w:t>
      </w:r>
      <w:r>
        <w:rPr>
          <w:spacing w:val="-3"/>
        </w:rPr>
        <w:t xml:space="preserve"> </w:t>
      </w:r>
      <w:r>
        <w:t>position,</w:t>
      </w:r>
      <w:r>
        <w:rPr>
          <w:spacing w:val="-4"/>
        </w:rPr>
        <w:t xml:space="preserve"> </w:t>
      </w:r>
      <w:r>
        <w:t>or</w:t>
      </w:r>
      <w:r>
        <w:rPr>
          <w:spacing w:val="-4"/>
        </w:rPr>
        <w:t xml:space="preserve"> </w:t>
      </w:r>
      <w:r>
        <w:t>a technical determination stemming from the inspection efforts to make a final inspection determination, or requires other expertise (</w:t>
      </w:r>
      <w:ins w:id="113" w:author="Author">
        <w:r>
          <w:t>e.g.</w:t>
        </w:r>
      </w:ins>
      <w:r>
        <w:t xml:space="preserve">, civil engineering </w:t>
      </w:r>
      <w:ins w:id="114" w:author="Author">
        <w:r>
          <w:t>for pad design reviews</w:t>
        </w:r>
      </w:ins>
      <w:r>
        <w:t xml:space="preserve">, structural </w:t>
      </w:r>
      <w:ins w:id="115" w:author="Author">
        <w:r>
          <w:t>for stack-up reviews,</w:t>
        </w:r>
      </w:ins>
      <w:r>
        <w:t xml:space="preserve"> legal </w:t>
      </w:r>
      <w:ins w:id="116" w:author="Author">
        <w:r>
          <w:t>interpretations</w:t>
        </w:r>
      </w:ins>
      <w:r>
        <w:t xml:space="preserve">, etc.). </w:t>
      </w:r>
      <w:ins w:id="117" w:author="Author">
        <w:r>
          <w:t>Given the amount of time it takes to resolve TARs, it is preferred to identify and notify the IOB Branch Chief as early as practicable regarding the possibility of a TAR.</w:t>
        </w:r>
      </w:ins>
    </w:p>
    <w:p w14:paraId="73C2DD3E" w14:textId="77777777" w:rsidR="00536A46" w:rsidRDefault="00536A46" w:rsidP="00536A46">
      <w:pPr>
        <w:pStyle w:val="Heading1"/>
        <w:tabs>
          <w:tab w:val="left" w:pos="1540"/>
        </w:tabs>
        <w:spacing w:before="1"/>
      </w:pPr>
      <w:bookmarkStart w:id="118" w:name="_TOC_250000"/>
      <w:bookmarkStart w:id="119" w:name="_Toc176429793"/>
      <w:bookmarkStart w:id="120" w:name="_Toc177021507"/>
      <w:bookmarkStart w:id="121" w:name="_Toc179891987"/>
      <w:r>
        <w:rPr>
          <w:spacing w:val="-2"/>
        </w:rPr>
        <w:t>2690-</w:t>
      </w:r>
      <w:r>
        <w:rPr>
          <w:spacing w:val="-5"/>
        </w:rPr>
        <w:t>06</w:t>
      </w:r>
      <w:r>
        <w:tab/>
      </w:r>
      <w:bookmarkEnd w:id="118"/>
      <w:r>
        <w:rPr>
          <w:spacing w:val="-2"/>
        </w:rPr>
        <w:t>REFERENCES</w:t>
      </w:r>
      <w:bookmarkEnd w:id="119"/>
      <w:bookmarkEnd w:id="120"/>
      <w:bookmarkEnd w:id="121"/>
    </w:p>
    <w:p w14:paraId="15AE8EB6" w14:textId="045A66AA" w:rsidR="00536A46" w:rsidRDefault="00536A46" w:rsidP="009D03C8">
      <w:pPr>
        <w:pStyle w:val="BodyText2"/>
      </w:pPr>
      <w:r>
        <w:t>IMC</w:t>
      </w:r>
      <w:r>
        <w:rPr>
          <w:spacing w:val="-6"/>
        </w:rPr>
        <w:t xml:space="preserve"> </w:t>
      </w:r>
      <w:r>
        <w:t>2515,</w:t>
      </w:r>
      <w:r>
        <w:rPr>
          <w:spacing w:val="-5"/>
        </w:rPr>
        <w:t xml:space="preserve"> </w:t>
      </w:r>
      <w:r>
        <w:t>“Light-Water</w:t>
      </w:r>
      <w:r>
        <w:rPr>
          <w:spacing w:val="-7"/>
        </w:rPr>
        <w:t xml:space="preserve"> </w:t>
      </w:r>
      <w:r>
        <w:t>Reactor</w:t>
      </w:r>
      <w:r>
        <w:rPr>
          <w:spacing w:val="-5"/>
        </w:rPr>
        <w:t xml:space="preserve"> </w:t>
      </w:r>
      <w:r>
        <w:t>Inspection</w:t>
      </w:r>
      <w:r>
        <w:rPr>
          <w:spacing w:val="-4"/>
        </w:rPr>
        <w:t xml:space="preserve"> </w:t>
      </w:r>
      <w:r>
        <w:t>Program</w:t>
      </w:r>
      <w:r>
        <w:rPr>
          <w:spacing w:val="-1"/>
        </w:rPr>
        <w:t xml:space="preserve"> </w:t>
      </w:r>
      <w:r>
        <w:t>–</w:t>
      </w:r>
      <w:r>
        <w:rPr>
          <w:spacing w:val="-6"/>
        </w:rPr>
        <w:t xml:space="preserve"> </w:t>
      </w:r>
      <w:r>
        <w:t>Operations</w:t>
      </w:r>
      <w:r>
        <w:rPr>
          <w:spacing w:val="-6"/>
        </w:rPr>
        <w:t xml:space="preserve"> </w:t>
      </w:r>
      <w:r>
        <w:t>Phase”</w:t>
      </w:r>
    </w:p>
    <w:p w14:paraId="64A597FC" w14:textId="77777777" w:rsidR="00536A46" w:rsidRDefault="00536A46" w:rsidP="009D03C8">
      <w:pPr>
        <w:pStyle w:val="BodyText2"/>
      </w:pPr>
      <w:r>
        <w:t>IMC 2561, “Decommissioning Power Reactor Inspection Program”</w:t>
      </w:r>
    </w:p>
    <w:p w14:paraId="3FC47D68" w14:textId="77777777" w:rsidR="00536A46" w:rsidRDefault="00536A46" w:rsidP="009D03C8">
      <w:pPr>
        <w:pStyle w:val="BodyText2"/>
      </w:pPr>
      <w:r>
        <w:t>IMC</w:t>
      </w:r>
      <w:r>
        <w:rPr>
          <w:spacing w:val="-6"/>
        </w:rPr>
        <w:t xml:space="preserve"> </w:t>
      </w:r>
      <w:r>
        <w:t>2691,</w:t>
      </w:r>
      <w:r>
        <w:rPr>
          <w:spacing w:val="-4"/>
        </w:rPr>
        <w:t xml:space="preserve"> </w:t>
      </w:r>
      <w:r>
        <w:t>“Technical</w:t>
      </w:r>
      <w:r>
        <w:rPr>
          <w:spacing w:val="-4"/>
        </w:rPr>
        <w:t xml:space="preserve"> </w:t>
      </w:r>
      <w:r>
        <w:t>Basis</w:t>
      </w:r>
      <w:r>
        <w:rPr>
          <w:spacing w:val="-2"/>
        </w:rPr>
        <w:t xml:space="preserve"> </w:t>
      </w:r>
      <w:r>
        <w:t>for</w:t>
      </w:r>
      <w:r>
        <w:rPr>
          <w:spacing w:val="-4"/>
        </w:rPr>
        <w:t xml:space="preserve"> </w:t>
      </w:r>
      <w:r>
        <w:t>the</w:t>
      </w:r>
      <w:r>
        <w:rPr>
          <w:spacing w:val="-5"/>
        </w:rPr>
        <w:t xml:space="preserve"> </w:t>
      </w:r>
      <w:r>
        <w:t>Independent</w:t>
      </w:r>
      <w:r>
        <w:rPr>
          <w:spacing w:val="-4"/>
        </w:rPr>
        <w:t xml:space="preserve"> </w:t>
      </w:r>
      <w:r>
        <w:t>Spent</w:t>
      </w:r>
      <w:r>
        <w:rPr>
          <w:spacing w:val="-2"/>
        </w:rPr>
        <w:t xml:space="preserve"> </w:t>
      </w:r>
      <w:r>
        <w:t>Fuel</w:t>
      </w:r>
      <w:r>
        <w:rPr>
          <w:spacing w:val="-4"/>
        </w:rPr>
        <w:t xml:space="preserve"> </w:t>
      </w:r>
      <w:r>
        <w:t>Storage</w:t>
      </w:r>
      <w:r>
        <w:rPr>
          <w:spacing w:val="-5"/>
        </w:rPr>
        <w:t xml:space="preserve"> </w:t>
      </w:r>
      <w:r>
        <w:t>Installation</w:t>
      </w:r>
      <w:r>
        <w:rPr>
          <w:spacing w:val="-3"/>
        </w:rPr>
        <w:t xml:space="preserve"> </w:t>
      </w:r>
      <w:r>
        <w:t xml:space="preserve">Inspection </w:t>
      </w:r>
      <w:r>
        <w:rPr>
          <w:spacing w:val="-2"/>
        </w:rPr>
        <w:t>Program”</w:t>
      </w:r>
    </w:p>
    <w:p w14:paraId="700BD6F8" w14:textId="77777777" w:rsidR="00536A46" w:rsidRDefault="00536A46" w:rsidP="009D03C8">
      <w:pPr>
        <w:pStyle w:val="BodyText2"/>
      </w:pPr>
      <w:r>
        <w:t>IMC</w:t>
      </w:r>
      <w:r>
        <w:rPr>
          <w:spacing w:val="-7"/>
        </w:rPr>
        <w:t xml:space="preserve"> </w:t>
      </w:r>
      <w:r>
        <w:t>0610,</w:t>
      </w:r>
      <w:r>
        <w:rPr>
          <w:spacing w:val="-5"/>
        </w:rPr>
        <w:t xml:space="preserve"> </w:t>
      </w:r>
      <w:r>
        <w:t>“Nuclear</w:t>
      </w:r>
      <w:r>
        <w:rPr>
          <w:spacing w:val="-5"/>
        </w:rPr>
        <w:t xml:space="preserve"> </w:t>
      </w:r>
      <w:r>
        <w:t>Material</w:t>
      </w:r>
      <w:r>
        <w:rPr>
          <w:spacing w:val="-4"/>
        </w:rPr>
        <w:t xml:space="preserve"> </w:t>
      </w:r>
      <w:r>
        <w:t>Safety</w:t>
      </w:r>
      <w:r>
        <w:rPr>
          <w:spacing w:val="-6"/>
        </w:rPr>
        <w:t xml:space="preserve"> </w:t>
      </w:r>
      <w:r>
        <w:t>and</w:t>
      </w:r>
      <w:r>
        <w:rPr>
          <w:spacing w:val="-6"/>
        </w:rPr>
        <w:t xml:space="preserve"> </w:t>
      </w:r>
      <w:r>
        <w:t>Safeguards</w:t>
      </w:r>
      <w:r>
        <w:rPr>
          <w:spacing w:val="-6"/>
        </w:rPr>
        <w:t xml:space="preserve"> </w:t>
      </w:r>
      <w:r>
        <w:t>Inspection</w:t>
      </w:r>
      <w:r>
        <w:rPr>
          <w:spacing w:val="-4"/>
        </w:rPr>
        <w:t xml:space="preserve"> </w:t>
      </w:r>
      <w:r>
        <w:t>Reports” IMC 0611, “Power Reactor Inspection Reports”</w:t>
      </w:r>
    </w:p>
    <w:p w14:paraId="1142E048" w14:textId="77777777" w:rsidR="00536A46" w:rsidRPr="00DF7151" w:rsidRDefault="00536A46" w:rsidP="009D03C8">
      <w:pPr>
        <w:pStyle w:val="BodyText2"/>
        <w:rPr>
          <w:spacing w:val="-2"/>
        </w:rPr>
      </w:pPr>
      <w:r w:rsidRPr="00DF7151">
        <w:t>IMC</w:t>
      </w:r>
      <w:r w:rsidRPr="00DF7151">
        <w:rPr>
          <w:spacing w:val="-6"/>
        </w:rPr>
        <w:t xml:space="preserve"> </w:t>
      </w:r>
      <w:r w:rsidRPr="00DF7151">
        <w:t>0612,</w:t>
      </w:r>
      <w:r w:rsidRPr="00DF7151">
        <w:rPr>
          <w:spacing w:val="-4"/>
        </w:rPr>
        <w:t xml:space="preserve"> </w:t>
      </w:r>
      <w:r w:rsidRPr="00DF7151">
        <w:t>“Issue</w:t>
      </w:r>
      <w:r w:rsidRPr="00DF7151">
        <w:rPr>
          <w:spacing w:val="-5"/>
        </w:rPr>
        <w:t xml:space="preserve"> </w:t>
      </w:r>
      <w:r w:rsidRPr="00DF7151">
        <w:rPr>
          <w:spacing w:val="-2"/>
        </w:rPr>
        <w:t>Screening”</w:t>
      </w:r>
    </w:p>
    <w:p w14:paraId="4DA2EB1E" w14:textId="77777777" w:rsidR="00536A46" w:rsidRPr="00A71167" w:rsidRDefault="00C84AE5" w:rsidP="009D03C8">
      <w:pPr>
        <w:pStyle w:val="BodyText2"/>
      </w:pPr>
      <w:hyperlink r:id="rId13" w:history="1">
        <w:r w:rsidR="00536A46" w:rsidRPr="001B325C">
          <w:t>IMC 0616</w:t>
        </w:r>
      </w:hyperlink>
      <w:r w:rsidR="00536A46" w:rsidRPr="00DF7151">
        <w:t xml:space="preserve">, </w:t>
      </w:r>
      <w:r w:rsidR="00536A46" w:rsidRPr="00A71167">
        <w:t>“Fuel Cycle Safety and Safeguards Inspection Reports”</w:t>
      </w:r>
    </w:p>
    <w:p w14:paraId="7E22CA3E" w14:textId="77777777" w:rsidR="00536A46" w:rsidRDefault="00536A46" w:rsidP="009D03C8">
      <w:pPr>
        <w:pStyle w:val="BodyText2"/>
      </w:pPr>
      <w:r>
        <w:t>IMC</w:t>
      </w:r>
      <w:r>
        <w:rPr>
          <w:spacing w:val="-8"/>
        </w:rPr>
        <w:t xml:space="preserve"> </w:t>
      </w:r>
      <w:r>
        <w:t>0617,</w:t>
      </w:r>
      <w:r>
        <w:rPr>
          <w:spacing w:val="-6"/>
        </w:rPr>
        <w:t xml:space="preserve"> </w:t>
      </w:r>
      <w:r>
        <w:t>Appendix</w:t>
      </w:r>
      <w:r>
        <w:rPr>
          <w:spacing w:val="-5"/>
        </w:rPr>
        <w:t xml:space="preserve"> </w:t>
      </w:r>
      <w:r>
        <w:t>E,</w:t>
      </w:r>
      <w:r>
        <w:rPr>
          <w:spacing w:val="-6"/>
        </w:rPr>
        <w:t xml:space="preserve"> </w:t>
      </w:r>
      <w:r>
        <w:t>“Minor</w:t>
      </w:r>
      <w:r>
        <w:rPr>
          <w:spacing w:val="-4"/>
        </w:rPr>
        <w:t xml:space="preserve"> </w:t>
      </w:r>
      <w:r>
        <w:t>Examples</w:t>
      </w:r>
      <w:r>
        <w:rPr>
          <w:spacing w:val="-5"/>
        </w:rPr>
        <w:t xml:space="preserve"> </w:t>
      </w:r>
      <w:r>
        <w:t>of</w:t>
      </w:r>
      <w:r>
        <w:rPr>
          <w:spacing w:val="-3"/>
        </w:rPr>
        <w:t xml:space="preserve"> </w:t>
      </w:r>
      <w:r>
        <w:t>Vendor</w:t>
      </w:r>
      <w:r>
        <w:rPr>
          <w:spacing w:val="-5"/>
        </w:rPr>
        <w:t xml:space="preserve"> </w:t>
      </w:r>
      <w:r>
        <w:t>and</w:t>
      </w:r>
      <w:r>
        <w:rPr>
          <w:spacing w:val="-6"/>
        </w:rPr>
        <w:t xml:space="preserve"> </w:t>
      </w:r>
      <w:r>
        <w:t>QA</w:t>
      </w:r>
      <w:r>
        <w:rPr>
          <w:spacing w:val="-8"/>
        </w:rPr>
        <w:t xml:space="preserve"> </w:t>
      </w:r>
      <w:r>
        <w:t>Implementation</w:t>
      </w:r>
      <w:r>
        <w:rPr>
          <w:spacing w:val="-5"/>
        </w:rPr>
        <w:t xml:space="preserve"> </w:t>
      </w:r>
      <w:r>
        <w:rPr>
          <w:spacing w:val="-2"/>
        </w:rPr>
        <w:t>Findings”</w:t>
      </w:r>
    </w:p>
    <w:p w14:paraId="17B59F64" w14:textId="77777777" w:rsidR="00536A46" w:rsidRDefault="00536A46" w:rsidP="009D03C8">
      <w:pPr>
        <w:pStyle w:val="BodyText2"/>
      </w:pPr>
      <w:r>
        <w:t>IMC</w:t>
      </w:r>
      <w:r>
        <w:rPr>
          <w:spacing w:val="-6"/>
        </w:rPr>
        <w:t xml:space="preserve"> </w:t>
      </w:r>
      <w:r>
        <w:t>1245,</w:t>
      </w:r>
      <w:r>
        <w:rPr>
          <w:spacing w:val="-4"/>
        </w:rPr>
        <w:t xml:space="preserve"> </w:t>
      </w:r>
      <w:r>
        <w:t>Appendix</w:t>
      </w:r>
      <w:r>
        <w:rPr>
          <w:spacing w:val="-2"/>
        </w:rPr>
        <w:t xml:space="preserve"> </w:t>
      </w:r>
      <w:r>
        <w:t>C1,</w:t>
      </w:r>
      <w:r>
        <w:rPr>
          <w:spacing w:val="-4"/>
        </w:rPr>
        <w:t xml:space="preserve"> </w:t>
      </w:r>
      <w:r>
        <w:t>“Reactor</w:t>
      </w:r>
      <w:r>
        <w:rPr>
          <w:spacing w:val="-4"/>
        </w:rPr>
        <w:t xml:space="preserve"> </w:t>
      </w:r>
      <w:r>
        <w:t>Operations</w:t>
      </w:r>
      <w:r>
        <w:rPr>
          <w:spacing w:val="-5"/>
        </w:rPr>
        <w:t xml:space="preserve"> </w:t>
      </w:r>
      <w:r>
        <w:t>Inspector</w:t>
      </w:r>
      <w:r>
        <w:rPr>
          <w:spacing w:val="-4"/>
        </w:rPr>
        <w:t xml:space="preserve"> </w:t>
      </w:r>
      <w:r>
        <w:t>Technical</w:t>
      </w:r>
      <w:r>
        <w:rPr>
          <w:spacing w:val="-4"/>
        </w:rPr>
        <w:t xml:space="preserve"> </w:t>
      </w:r>
      <w:r>
        <w:t>Proficiency</w:t>
      </w:r>
      <w:r>
        <w:rPr>
          <w:spacing w:val="-2"/>
        </w:rPr>
        <w:t xml:space="preserve"> </w:t>
      </w:r>
      <w:r>
        <w:t>Training</w:t>
      </w:r>
      <w:r>
        <w:rPr>
          <w:spacing w:val="-3"/>
        </w:rPr>
        <w:t xml:space="preserve"> </w:t>
      </w:r>
      <w:r>
        <w:t>and Qualification Journal”</w:t>
      </w:r>
    </w:p>
    <w:p w14:paraId="2DB08457" w14:textId="77777777" w:rsidR="00536A46" w:rsidRDefault="00536A46" w:rsidP="009D03C8">
      <w:pPr>
        <w:pStyle w:val="BodyText2"/>
      </w:pPr>
      <w:r>
        <w:t>IMC</w:t>
      </w:r>
      <w:r>
        <w:rPr>
          <w:spacing w:val="-5"/>
        </w:rPr>
        <w:t xml:space="preserve"> </w:t>
      </w:r>
      <w:r>
        <w:t>1245,</w:t>
      </w:r>
      <w:r>
        <w:rPr>
          <w:spacing w:val="-4"/>
        </w:rPr>
        <w:t xml:space="preserve"> </w:t>
      </w:r>
      <w:r>
        <w:t>Appendix</w:t>
      </w:r>
      <w:r>
        <w:rPr>
          <w:spacing w:val="-2"/>
        </w:rPr>
        <w:t xml:space="preserve"> </w:t>
      </w:r>
      <w:r>
        <w:t>C2,</w:t>
      </w:r>
      <w:r>
        <w:rPr>
          <w:spacing w:val="-4"/>
        </w:rPr>
        <w:t xml:space="preserve"> </w:t>
      </w:r>
      <w:r>
        <w:t>“Reactor</w:t>
      </w:r>
      <w:r>
        <w:rPr>
          <w:spacing w:val="-4"/>
        </w:rPr>
        <w:t xml:space="preserve"> </w:t>
      </w:r>
      <w:r>
        <w:t>Engineering</w:t>
      </w:r>
      <w:r>
        <w:rPr>
          <w:spacing w:val="-3"/>
        </w:rPr>
        <w:t xml:space="preserve"> </w:t>
      </w:r>
      <w:r>
        <w:t>Inspector</w:t>
      </w:r>
      <w:r>
        <w:rPr>
          <w:spacing w:val="-4"/>
        </w:rPr>
        <w:t xml:space="preserve"> </w:t>
      </w:r>
      <w:r>
        <w:t>Technical</w:t>
      </w:r>
      <w:r>
        <w:rPr>
          <w:spacing w:val="-4"/>
        </w:rPr>
        <w:t xml:space="preserve"> </w:t>
      </w:r>
      <w:r>
        <w:t>Proficiency</w:t>
      </w:r>
      <w:r>
        <w:rPr>
          <w:spacing w:val="-2"/>
        </w:rPr>
        <w:t xml:space="preserve"> </w:t>
      </w:r>
      <w:r>
        <w:t>Training</w:t>
      </w:r>
      <w:r>
        <w:rPr>
          <w:spacing w:val="-3"/>
        </w:rPr>
        <w:t xml:space="preserve"> </w:t>
      </w:r>
      <w:r>
        <w:t>and Qualification Journal”</w:t>
      </w:r>
    </w:p>
    <w:p w14:paraId="67D1BC3E" w14:textId="77777777" w:rsidR="00536A46" w:rsidRDefault="00536A46" w:rsidP="009D03C8">
      <w:pPr>
        <w:pStyle w:val="BodyText2"/>
      </w:pPr>
      <w:r>
        <w:t>IMC</w:t>
      </w:r>
      <w:r>
        <w:rPr>
          <w:spacing w:val="-6"/>
        </w:rPr>
        <w:t xml:space="preserve"> </w:t>
      </w:r>
      <w:r>
        <w:t>1246,</w:t>
      </w:r>
      <w:r>
        <w:rPr>
          <w:spacing w:val="-4"/>
        </w:rPr>
        <w:t xml:space="preserve"> </w:t>
      </w:r>
      <w:r>
        <w:t>Appendix</w:t>
      </w:r>
      <w:r>
        <w:rPr>
          <w:spacing w:val="-2"/>
        </w:rPr>
        <w:t xml:space="preserve"> </w:t>
      </w:r>
      <w:r>
        <w:t>B2,</w:t>
      </w:r>
      <w:r>
        <w:rPr>
          <w:spacing w:val="-4"/>
        </w:rPr>
        <w:t xml:space="preserve"> </w:t>
      </w:r>
      <w:r>
        <w:t>“Training</w:t>
      </w:r>
      <w:r>
        <w:rPr>
          <w:spacing w:val="-3"/>
        </w:rPr>
        <w:t xml:space="preserve"> </w:t>
      </w:r>
      <w:r>
        <w:t>Requirements</w:t>
      </w:r>
      <w:r>
        <w:rPr>
          <w:spacing w:val="-5"/>
        </w:rPr>
        <w:t xml:space="preserve"> </w:t>
      </w:r>
      <w:r>
        <w:t>and</w:t>
      </w:r>
      <w:r>
        <w:rPr>
          <w:spacing w:val="-5"/>
        </w:rPr>
        <w:t xml:space="preserve"> </w:t>
      </w:r>
      <w:r>
        <w:t>Qualification</w:t>
      </w:r>
      <w:r>
        <w:rPr>
          <w:spacing w:val="-3"/>
        </w:rPr>
        <w:t xml:space="preserve"> </w:t>
      </w:r>
      <w:r>
        <w:t>Journal</w:t>
      </w:r>
      <w:r>
        <w:rPr>
          <w:spacing w:val="-3"/>
        </w:rPr>
        <w:t xml:space="preserve"> </w:t>
      </w:r>
      <w:r>
        <w:t>for</w:t>
      </w:r>
      <w:r>
        <w:rPr>
          <w:spacing w:val="-4"/>
        </w:rPr>
        <w:t xml:space="preserve"> </w:t>
      </w:r>
      <w:r>
        <w:t>Spent</w:t>
      </w:r>
      <w:r>
        <w:rPr>
          <w:spacing w:val="-4"/>
        </w:rPr>
        <w:t xml:space="preserve"> </w:t>
      </w:r>
      <w:r>
        <w:t>Fuel Storage and Transportation Inspector”</w:t>
      </w:r>
    </w:p>
    <w:p w14:paraId="742F9107" w14:textId="77777777" w:rsidR="00536A46" w:rsidRDefault="00536A46" w:rsidP="009D03C8">
      <w:pPr>
        <w:pStyle w:val="BodyText2"/>
      </w:pPr>
      <w:r>
        <w:t>IMC</w:t>
      </w:r>
      <w:r>
        <w:rPr>
          <w:spacing w:val="-6"/>
        </w:rPr>
        <w:t xml:space="preserve"> </w:t>
      </w:r>
      <w:r>
        <w:t>1246,</w:t>
      </w:r>
      <w:r>
        <w:rPr>
          <w:spacing w:val="-4"/>
        </w:rPr>
        <w:t xml:space="preserve"> </w:t>
      </w:r>
      <w:r>
        <w:t>Appendix</w:t>
      </w:r>
      <w:r>
        <w:rPr>
          <w:spacing w:val="-3"/>
        </w:rPr>
        <w:t xml:space="preserve"> </w:t>
      </w:r>
      <w:r>
        <w:t>B3,</w:t>
      </w:r>
      <w:r>
        <w:rPr>
          <w:spacing w:val="-4"/>
        </w:rPr>
        <w:t xml:space="preserve"> </w:t>
      </w:r>
      <w:r>
        <w:t>“Training</w:t>
      </w:r>
      <w:r>
        <w:rPr>
          <w:spacing w:val="-3"/>
        </w:rPr>
        <w:t xml:space="preserve"> </w:t>
      </w:r>
      <w:r>
        <w:t>Requirements</w:t>
      </w:r>
      <w:r>
        <w:rPr>
          <w:spacing w:val="-5"/>
        </w:rPr>
        <w:t xml:space="preserve"> </w:t>
      </w:r>
      <w:r>
        <w:t>and</w:t>
      </w:r>
      <w:r>
        <w:rPr>
          <w:spacing w:val="-5"/>
        </w:rPr>
        <w:t xml:space="preserve"> </w:t>
      </w:r>
      <w:r>
        <w:t>Qualification</w:t>
      </w:r>
      <w:r>
        <w:rPr>
          <w:spacing w:val="-3"/>
        </w:rPr>
        <w:t xml:space="preserve"> </w:t>
      </w:r>
      <w:r>
        <w:t>Journal</w:t>
      </w:r>
      <w:r>
        <w:rPr>
          <w:spacing w:val="-3"/>
        </w:rPr>
        <w:t xml:space="preserve"> </w:t>
      </w:r>
      <w:r>
        <w:t>for</w:t>
      </w:r>
      <w:r>
        <w:rPr>
          <w:spacing w:val="-4"/>
        </w:rPr>
        <w:t xml:space="preserve"> </w:t>
      </w:r>
      <w:r>
        <w:t>Independent Spent Fuel Storage Installation Inspector”</w:t>
      </w:r>
    </w:p>
    <w:p w14:paraId="5FDBB912" w14:textId="77777777" w:rsidR="00536A46" w:rsidRDefault="00536A46" w:rsidP="009D03C8">
      <w:pPr>
        <w:pStyle w:val="BodyText2"/>
      </w:pPr>
      <w:r>
        <w:t>IMC</w:t>
      </w:r>
      <w:r>
        <w:rPr>
          <w:spacing w:val="-7"/>
        </w:rPr>
        <w:t xml:space="preserve"> </w:t>
      </w:r>
      <w:r>
        <w:t>1246,</w:t>
      </w:r>
      <w:r>
        <w:rPr>
          <w:spacing w:val="-5"/>
        </w:rPr>
        <w:t xml:space="preserve"> </w:t>
      </w:r>
      <w:r>
        <w:t>Appendix</w:t>
      </w:r>
      <w:r>
        <w:rPr>
          <w:spacing w:val="-3"/>
        </w:rPr>
        <w:t xml:space="preserve"> </w:t>
      </w:r>
      <w:r>
        <w:t>B04,</w:t>
      </w:r>
      <w:r>
        <w:rPr>
          <w:spacing w:val="-5"/>
        </w:rPr>
        <w:t xml:space="preserve"> </w:t>
      </w:r>
      <w:r>
        <w:t>“Independent</w:t>
      </w:r>
      <w:r>
        <w:rPr>
          <w:spacing w:val="-2"/>
        </w:rPr>
        <w:t xml:space="preserve"> </w:t>
      </w:r>
      <w:r>
        <w:t>Spent</w:t>
      </w:r>
      <w:r>
        <w:rPr>
          <w:spacing w:val="-2"/>
        </w:rPr>
        <w:t xml:space="preserve"> </w:t>
      </w:r>
      <w:r>
        <w:t>Fuel</w:t>
      </w:r>
      <w:r>
        <w:rPr>
          <w:spacing w:val="-5"/>
        </w:rPr>
        <w:t xml:space="preserve"> </w:t>
      </w:r>
      <w:r>
        <w:t>Storage</w:t>
      </w:r>
      <w:r>
        <w:rPr>
          <w:spacing w:val="-6"/>
        </w:rPr>
        <w:t xml:space="preserve"> </w:t>
      </w:r>
      <w:r>
        <w:t>Installation</w:t>
      </w:r>
      <w:r>
        <w:rPr>
          <w:spacing w:val="-4"/>
        </w:rPr>
        <w:t xml:space="preserve"> </w:t>
      </w:r>
      <w:r>
        <w:t>Security</w:t>
      </w:r>
      <w:r>
        <w:rPr>
          <w:spacing w:val="-5"/>
        </w:rPr>
        <w:t xml:space="preserve"> </w:t>
      </w:r>
      <w:r>
        <w:t>Inspector Technical Proficiency Training and Qualification Journal</w:t>
      </w:r>
    </w:p>
    <w:p w14:paraId="0B57C760" w14:textId="77777777" w:rsidR="00536A46" w:rsidRDefault="00536A46" w:rsidP="009D03C8">
      <w:pPr>
        <w:pStyle w:val="BodyText2"/>
      </w:pPr>
      <w:r>
        <w:t>IP</w:t>
      </w:r>
      <w:r>
        <w:rPr>
          <w:spacing w:val="-5"/>
        </w:rPr>
        <w:t xml:space="preserve"> </w:t>
      </w:r>
      <w:r>
        <w:t>60851,</w:t>
      </w:r>
      <w:r>
        <w:rPr>
          <w:spacing w:val="-5"/>
        </w:rPr>
        <w:t xml:space="preserve"> </w:t>
      </w:r>
      <w:r>
        <w:t>“Design</w:t>
      </w:r>
      <w:r>
        <w:rPr>
          <w:spacing w:val="-5"/>
        </w:rPr>
        <w:t xml:space="preserve"> </w:t>
      </w:r>
      <w:r>
        <w:t>Control</w:t>
      </w:r>
      <w:r>
        <w:rPr>
          <w:spacing w:val="-5"/>
        </w:rPr>
        <w:t xml:space="preserve"> </w:t>
      </w:r>
      <w:r>
        <w:t>of</w:t>
      </w:r>
      <w:r>
        <w:rPr>
          <w:spacing w:val="-5"/>
        </w:rPr>
        <w:t xml:space="preserve"> </w:t>
      </w:r>
      <w:r>
        <w:t>ISFSI</w:t>
      </w:r>
      <w:r>
        <w:rPr>
          <w:spacing w:val="-5"/>
        </w:rPr>
        <w:t xml:space="preserve"> </w:t>
      </w:r>
      <w:r>
        <w:rPr>
          <w:spacing w:val="-2"/>
        </w:rPr>
        <w:t>Components”</w:t>
      </w:r>
    </w:p>
    <w:p w14:paraId="41886D90" w14:textId="77777777" w:rsidR="00536A46" w:rsidRDefault="00536A46" w:rsidP="009D03C8">
      <w:pPr>
        <w:pStyle w:val="BodyText2"/>
      </w:pPr>
      <w:r>
        <w:t>IP</w:t>
      </w:r>
      <w:r>
        <w:rPr>
          <w:spacing w:val="-8"/>
        </w:rPr>
        <w:t xml:space="preserve"> </w:t>
      </w:r>
      <w:r>
        <w:t>60852,</w:t>
      </w:r>
      <w:r>
        <w:rPr>
          <w:spacing w:val="-6"/>
        </w:rPr>
        <w:t xml:space="preserve"> </w:t>
      </w:r>
      <w:r>
        <w:t>“ISFSI</w:t>
      </w:r>
      <w:r>
        <w:rPr>
          <w:spacing w:val="-6"/>
        </w:rPr>
        <w:t xml:space="preserve"> </w:t>
      </w:r>
      <w:r>
        <w:t>Component</w:t>
      </w:r>
      <w:r>
        <w:rPr>
          <w:spacing w:val="-4"/>
        </w:rPr>
        <w:t xml:space="preserve"> </w:t>
      </w:r>
      <w:r>
        <w:t>Fabrication</w:t>
      </w:r>
      <w:r>
        <w:rPr>
          <w:spacing w:val="-6"/>
        </w:rPr>
        <w:t xml:space="preserve"> </w:t>
      </w:r>
      <w:r>
        <w:t>by</w:t>
      </w:r>
      <w:r>
        <w:rPr>
          <w:spacing w:val="-9"/>
        </w:rPr>
        <w:t xml:space="preserve"> </w:t>
      </w:r>
      <w:r>
        <w:t>Outside</w:t>
      </w:r>
      <w:r>
        <w:rPr>
          <w:spacing w:val="-5"/>
        </w:rPr>
        <w:t xml:space="preserve"> </w:t>
      </w:r>
      <w:r>
        <w:rPr>
          <w:spacing w:val="-2"/>
        </w:rPr>
        <w:t>Fabricators”</w:t>
      </w:r>
    </w:p>
    <w:p w14:paraId="29E0164A" w14:textId="77777777" w:rsidR="00536A46" w:rsidRDefault="00536A46" w:rsidP="009D03C8">
      <w:pPr>
        <w:pStyle w:val="BodyText2"/>
      </w:pPr>
      <w:r>
        <w:t>IP</w:t>
      </w:r>
      <w:r>
        <w:rPr>
          <w:spacing w:val="-3"/>
        </w:rPr>
        <w:t xml:space="preserve"> </w:t>
      </w:r>
      <w:r>
        <w:t>60853,</w:t>
      </w:r>
      <w:r>
        <w:rPr>
          <w:spacing w:val="-4"/>
        </w:rPr>
        <w:t xml:space="preserve"> </w:t>
      </w:r>
      <w:r>
        <w:t>“On-site</w:t>
      </w:r>
      <w:r>
        <w:rPr>
          <w:spacing w:val="-5"/>
        </w:rPr>
        <w:t xml:space="preserve"> </w:t>
      </w:r>
      <w:r>
        <w:t>Fabrication</w:t>
      </w:r>
      <w:r>
        <w:rPr>
          <w:spacing w:val="-3"/>
        </w:rPr>
        <w:t xml:space="preserve"> </w:t>
      </w:r>
      <w:r>
        <w:t>of</w:t>
      </w:r>
      <w:r>
        <w:rPr>
          <w:spacing w:val="-3"/>
        </w:rPr>
        <w:t xml:space="preserve"> </w:t>
      </w:r>
      <w:r>
        <w:t>Components</w:t>
      </w:r>
      <w:r>
        <w:rPr>
          <w:spacing w:val="-4"/>
        </w:rPr>
        <w:t xml:space="preserve"> </w:t>
      </w:r>
      <w:r>
        <w:t>and</w:t>
      </w:r>
      <w:r>
        <w:rPr>
          <w:spacing w:val="-3"/>
        </w:rPr>
        <w:t xml:space="preserve"> </w:t>
      </w:r>
      <w:r>
        <w:t>Construction</w:t>
      </w:r>
      <w:r>
        <w:rPr>
          <w:spacing w:val="-3"/>
        </w:rPr>
        <w:t xml:space="preserve"> </w:t>
      </w:r>
      <w:r>
        <w:t>of</w:t>
      </w:r>
      <w:r>
        <w:rPr>
          <w:spacing w:val="-4"/>
        </w:rPr>
        <w:t xml:space="preserve"> </w:t>
      </w:r>
      <w:r>
        <w:t>an</w:t>
      </w:r>
      <w:r>
        <w:rPr>
          <w:spacing w:val="-3"/>
        </w:rPr>
        <w:t xml:space="preserve"> </w:t>
      </w:r>
      <w:r>
        <w:t>Independent</w:t>
      </w:r>
      <w:r>
        <w:rPr>
          <w:spacing w:val="-2"/>
        </w:rPr>
        <w:t xml:space="preserve"> </w:t>
      </w:r>
      <w:r>
        <w:t>Spent</w:t>
      </w:r>
      <w:r>
        <w:rPr>
          <w:spacing w:val="-1"/>
        </w:rPr>
        <w:t xml:space="preserve"> </w:t>
      </w:r>
      <w:r>
        <w:t>Fuel Storage Installation”</w:t>
      </w:r>
    </w:p>
    <w:p w14:paraId="14C3DAB8" w14:textId="77777777" w:rsidR="00536A46" w:rsidRDefault="00536A46" w:rsidP="009D03C8">
      <w:pPr>
        <w:pStyle w:val="BodyText2"/>
      </w:pPr>
      <w:r>
        <w:t>IP</w:t>
      </w:r>
      <w:r>
        <w:rPr>
          <w:spacing w:val="-4"/>
        </w:rPr>
        <w:t xml:space="preserve"> </w:t>
      </w:r>
      <w:r>
        <w:t>60854,</w:t>
      </w:r>
      <w:r>
        <w:rPr>
          <w:spacing w:val="-5"/>
        </w:rPr>
        <w:t xml:space="preserve"> </w:t>
      </w:r>
      <w:r>
        <w:t>“Preoperational</w:t>
      </w:r>
      <w:r>
        <w:rPr>
          <w:spacing w:val="-5"/>
        </w:rPr>
        <w:t xml:space="preserve"> </w:t>
      </w:r>
      <w:r>
        <w:t>Testing</w:t>
      </w:r>
      <w:r>
        <w:rPr>
          <w:spacing w:val="-4"/>
        </w:rPr>
        <w:t xml:space="preserve"> </w:t>
      </w:r>
      <w:r>
        <w:t>of</w:t>
      </w:r>
      <w:r>
        <w:rPr>
          <w:spacing w:val="-2"/>
        </w:rPr>
        <w:t xml:space="preserve"> </w:t>
      </w:r>
      <w:r>
        <w:t>an</w:t>
      </w:r>
      <w:r>
        <w:rPr>
          <w:spacing w:val="-4"/>
        </w:rPr>
        <w:t xml:space="preserve"> </w:t>
      </w:r>
      <w:r>
        <w:t>Independent</w:t>
      </w:r>
      <w:r>
        <w:rPr>
          <w:spacing w:val="-3"/>
        </w:rPr>
        <w:t xml:space="preserve"> </w:t>
      </w:r>
      <w:r>
        <w:t>Spent</w:t>
      </w:r>
      <w:r>
        <w:rPr>
          <w:spacing w:val="-2"/>
        </w:rPr>
        <w:t xml:space="preserve"> </w:t>
      </w:r>
      <w:r>
        <w:t>Fuel</w:t>
      </w:r>
      <w:r>
        <w:rPr>
          <w:spacing w:val="-5"/>
        </w:rPr>
        <w:t xml:space="preserve"> </w:t>
      </w:r>
      <w:r>
        <w:t>Storage</w:t>
      </w:r>
      <w:r>
        <w:rPr>
          <w:spacing w:val="-8"/>
        </w:rPr>
        <w:t xml:space="preserve"> </w:t>
      </w:r>
      <w:r>
        <w:t>Installation” IP 60855, “Operation of an Independent Spent Fuel Storage Installation”</w:t>
      </w:r>
    </w:p>
    <w:p w14:paraId="38AA8369" w14:textId="77777777" w:rsidR="00536A46" w:rsidRDefault="00536A46" w:rsidP="009D03C8">
      <w:pPr>
        <w:pStyle w:val="BodyText2"/>
      </w:pPr>
      <w:r>
        <w:t>IP</w:t>
      </w:r>
      <w:r>
        <w:rPr>
          <w:spacing w:val="-5"/>
        </w:rPr>
        <w:t xml:space="preserve"> </w:t>
      </w:r>
      <w:r>
        <w:t>60856,</w:t>
      </w:r>
      <w:r>
        <w:rPr>
          <w:spacing w:val="-6"/>
        </w:rPr>
        <w:t xml:space="preserve"> </w:t>
      </w:r>
      <w:r>
        <w:t>“Review</w:t>
      </w:r>
      <w:r>
        <w:rPr>
          <w:spacing w:val="-6"/>
        </w:rPr>
        <w:t xml:space="preserve"> </w:t>
      </w:r>
      <w:r>
        <w:t>of</w:t>
      </w:r>
      <w:r>
        <w:rPr>
          <w:spacing w:val="-6"/>
        </w:rPr>
        <w:t xml:space="preserve"> </w:t>
      </w:r>
      <w:r>
        <w:t>10</w:t>
      </w:r>
      <w:r>
        <w:rPr>
          <w:spacing w:val="-7"/>
        </w:rPr>
        <w:t xml:space="preserve"> </w:t>
      </w:r>
      <w:r>
        <w:t>CFR</w:t>
      </w:r>
      <w:r>
        <w:rPr>
          <w:spacing w:val="-6"/>
        </w:rPr>
        <w:t xml:space="preserve"> </w:t>
      </w:r>
      <w:r>
        <w:t>72.212(b)</w:t>
      </w:r>
      <w:r>
        <w:rPr>
          <w:spacing w:val="-4"/>
        </w:rPr>
        <w:t xml:space="preserve"> </w:t>
      </w:r>
      <w:r>
        <w:t>Evaluations” IP 60857, “Review of 10 CFR 72.48 Evaluations”</w:t>
      </w:r>
    </w:p>
    <w:p w14:paraId="00802053" w14:textId="77777777" w:rsidR="00536A46" w:rsidRDefault="00536A46" w:rsidP="009D03C8">
      <w:pPr>
        <w:pStyle w:val="BodyText2"/>
        <w:rPr>
          <w:spacing w:val="-2"/>
        </w:rPr>
      </w:pPr>
      <w:r>
        <w:t>IP</w:t>
      </w:r>
      <w:r>
        <w:rPr>
          <w:spacing w:val="-4"/>
        </w:rPr>
        <w:t xml:space="preserve"> </w:t>
      </w:r>
      <w:r>
        <w:t>60858,</w:t>
      </w:r>
      <w:r>
        <w:rPr>
          <w:spacing w:val="-5"/>
        </w:rPr>
        <w:t xml:space="preserve"> </w:t>
      </w:r>
      <w:r>
        <w:t>“Away-From-Reactor</w:t>
      </w:r>
      <w:r>
        <w:rPr>
          <w:spacing w:val="-5"/>
        </w:rPr>
        <w:t xml:space="preserve"> </w:t>
      </w:r>
      <w:r>
        <w:t>Independent</w:t>
      </w:r>
      <w:r>
        <w:rPr>
          <w:spacing w:val="-3"/>
        </w:rPr>
        <w:t xml:space="preserve"> </w:t>
      </w:r>
      <w:r>
        <w:t>Spent</w:t>
      </w:r>
      <w:r>
        <w:rPr>
          <w:spacing w:val="-4"/>
        </w:rPr>
        <w:t xml:space="preserve"> </w:t>
      </w:r>
      <w:r>
        <w:t>Fuel</w:t>
      </w:r>
      <w:r>
        <w:rPr>
          <w:spacing w:val="-5"/>
        </w:rPr>
        <w:t xml:space="preserve"> </w:t>
      </w:r>
      <w:r>
        <w:t>Storage</w:t>
      </w:r>
      <w:r>
        <w:rPr>
          <w:spacing w:val="-6"/>
        </w:rPr>
        <w:t xml:space="preserve"> </w:t>
      </w:r>
      <w:r>
        <w:t>Installation</w:t>
      </w:r>
      <w:r>
        <w:rPr>
          <w:spacing w:val="-3"/>
        </w:rPr>
        <w:t xml:space="preserve"> </w:t>
      </w:r>
      <w:r>
        <w:t xml:space="preserve">Inspection </w:t>
      </w:r>
      <w:r>
        <w:rPr>
          <w:spacing w:val="-2"/>
        </w:rPr>
        <w:t>Guidance”</w:t>
      </w:r>
    </w:p>
    <w:p w14:paraId="4E64C713" w14:textId="77777777" w:rsidR="00536A46" w:rsidRDefault="00536A46" w:rsidP="009D03C8">
      <w:pPr>
        <w:pStyle w:val="BodyText2"/>
      </w:pPr>
      <w:r>
        <w:t>IP 60859, “Independent Spent Fuel Storage Installation License Renewal Inspection”</w:t>
      </w:r>
    </w:p>
    <w:p w14:paraId="0B360337" w14:textId="77777777" w:rsidR="00536A46" w:rsidRDefault="00536A46" w:rsidP="009D03C8">
      <w:pPr>
        <w:pStyle w:val="BodyText2"/>
      </w:pPr>
      <w:r>
        <w:t>IP</w:t>
      </w:r>
      <w:r>
        <w:rPr>
          <w:spacing w:val="-4"/>
        </w:rPr>
        <w:t xml:space="preserve"> </w:t>
      </w:r>
      <w:r>
        <w:t>81311,</w:t>
      </w:r>
      <w:r>
        <w:rPr>
          <w:spacing w:val="-5"/>
        </w:rPr>
        <w:t xml:space="preserve"> </w:t>
      </w:r>
      <w:r>
        <w:t>“Physical</w:t>
      </w:r>
      <w:r>
        <w:rPr>
          <w:spacing w:val="-5"/>
        </w:rPr>
        <w:t xml:space="preserve"> </w:t>
      </w:r>
      <w:r>
        <w:t>Security</w:t>
      </w:r>
      <w:r>
        <w:rPr>
          <w:spacing w:val="-3"/>
        </w:rPr>
        <w:t xml:space="preserve"> </w:t>
      </w:r>
      <w:r>
        <w:t>Requirements</w:t>
      </w:r>
      <w:r>
        <w:rPr>
          <w:spacing w:val="-6"/>
        </w:rPr>
        <w:t xml:space="preserve"> </w:t>
      </w:r>
      <w:r>
        <w:t>for</w:t>
      </w:r>
      <w:r>
        <w:rPr>
          <w:spacing w:val="-5"/>
        </w:rPr>
        <w:t xml:space="preserve"> </w:t>
      </w:r>
      <w:r>
        <w:t>Independent</w:t>
      </w:r>
      <w:r>
        <w:rPr>
          <w:spacing w:val="-2"/>
        </w:rPr>
        <w:t xml:space="preserve"> </w:t>
      </w:r>
      <w:r>
        <w:t>Spent</w:t>
      </w:r>
      <w:r>
        <w:rPr>
          <w:spacing w:val="-2"/>
        </w:rPr>
        <w:t xml:space="preserve"> </w:t>
      </w:r>
      <w:r>
        <w:t>Fuel</w:t>
      </w:r>
      <w:r>
        <w:rPr>
          <w:spacing w:val="-4"/>
        </w:rPr>
        <w:t xml:space="preserve"> </w:t>
      </w:r>
      <w:r>
        <w:t>Storage</w:t>
      </w:r>
      <w:r>
        <w:rPr>
          <w:spacing w:val="-6"/>
        </w:rPr>
        <w:t xml:space="preserve"> </w:t>
      </w:r>
      <w:r>
        <w:t>Installations” IP 86001, “Design, Fabrication, Testing, and Maintenance of Transportation Packagings”</w:t>
      </w:r>
    </w:p>
    <w:p w14:paraId="322615B8" w14:textId="77777777" w:rsidR="00536A46" w:rsidRDefault="00536A46" w:rsidP="009D03C8">
      <w:pPr>
        <w:pStyle w:val="BodyText2"/>
      </w:pPr>
      <w:r>
        <w:t>IP</w:t>
      </w:r>
      <w:r>
        <w:rPr>
          <w:spacing w:val="-4"/>
        </w:rPr>
        <w:t xml:space="preserve"> </w:t>
      </w:r>
      <w:r>
        <w:t>92702,</w:t>
      </w:r>
      <w:r>
        <w:rPr>
          <w:spacing w:val="-5"/>
        </w:rPr>
        <w:t xml:space="preserve"> </w:t>
      </w:r>
      <w:r>
        <w:t>“Follow-up</w:t>
      </w:r>
      <w:r>
        <w:rPr>
          <w:spacing w:val="-4"/>
        </w:rPr>
        <w:t xml:space="preserve"> </w:t>
      </w:r>
      <w:r>
        <w:t>on</w:t>
      </w:r>
      <w:r>
        <w:rPr>
          <w:spacing w:val="-6"/>
        </w:rPr>
        <w:t xml:space="preserve"> </w:t>
      </w:r>
      <w:r>
        <w:t>Traditional</w:t>
      </w:r>
      <w:r>
        <w:rPr>
          <w:spacing w:val="-5"/>
        </w:rPr>
        <w:t xml:space="preserve"> </w:t>
      </w:r>
      <w:r>
        <w:t>Enforcement</w:t>
      </w:r>
      <w:r>
        <w:rPr>
          <w:spacing w:val="-5"/>
        </w:rPr>
        <w:t xml:space="preserve"> </w:t>
      </w:r>
      <w:r>
        <w:t>Actions</w:t>
      </w:r>
      <w:r>
        <w:rPr>
          <w:spacing w:val="-2"/>
        </w:rPr>
        <w:t xml:space="preserve"> </w:t>
      </w:r>
      <w:r>
        <w:t>Including</w:t>
      </w:r>
      <w:r>
        <w:rPr>
          <w:spacing w:val="-4"/>
        </w:rPr>
        <w:t xml:space="preserve"> </w:t>
      </w:r>
      <w:r>
        <w:t>Violations,</w:t>
      </w:r>
      <w:r>
        <w:rPr>
          <w:spacing w:val="-3"/>
        </w:rPr>
        <w:t xml:space="preserve"> </w:t>
      </w:r>
      <w:r>
        <w:t>Deviations, Confirmatory Action Letters, Confirmatory Orders, and Alternative Dispute Resolution Confirmatory Orders”</w:t>
      </w:r>
    </w:p>
    <w:p w14:paraId="7A1C0B48" w14:textId="77777777" w:rsidR="00536A46" w:rsidRDefault="00536A46" w:rsidP="009D03C8">
      <w:pPr>
        <w:pStyle w:val="BodyText2"/>
      </w:pPr>
      <w:r>
        <w:t>IP</w:t>
      </w:r>
      <w:r>
        <w:rPr>
          <w:spacing w:val="-3"/>
        </w:rPr>
        <w:t xml:space="preserve"> </w:t>
      </w:r>
      <w:r>
        <w:t>92722,</w:t>
      </w:r>
      <w:r>
        <w:rPr>
          <w:spacing w:val="-4"/>
        </w:rPr>
        <w:t xml:space="preserve"> </w:t>
      </w:r>
      <w:r>
        <w:t>“Follow</w:t>
      </w:r>
      <w:r>
        <w:rPr>
          <w:spacing w:val="-4"/>
        </w:rPr>
        <w:t xml:space="preserve"> </w:t>
      </w:r>
      <w:r>
        <w:t>Up</w:t>
      </w:r>
      <w:r>
        <w:rPr>
          <w:spacing w:val="-3"/>
        </w:rPr>
        <w:t xml:space="preserve"> </w:t>
      </w:r>
      <w:r>
        <w:t>Inspection</w:t>
      </w:r>
      <w:r>
        <w:rPr>
          <w:spacing w:val="-1"/>
        </w:rPr>
        <w:t xml:space="preserve"> </w:t>
      </w:r>
      <w:r>
        <w:t>for</w:t>
      </w:r>
      <w:r>
        <w:rPr>
          <w:spacing w:val="-2"/>
        </w:rPr>
        <w:t xml:space="preserve"> </w:t>
      </w:r>
      <w:r>
        <w:t>Any</w:t>
      </w:r>
      <w:r>
        <w:rPr>
          <w:spacing w:val="-5"/>
        </w:rPr>
        <w:t xml:space="preserve"> </w:t>
      </w:r>
      <w:r>
        <w:t>Severity</w:t>
      </w:r>
      <w:r>
        <w:rPr>
          <w:spacing w:val="-5"/>
        </w:rPr>
        <w:t xml:space="preserve"> </w:t>
      </w:r>
      <w:r>
        <w:t>Level</w:t>
      </w:r>
      <w:r>
        <w:rPr>
          <w:spacing w:val="-4"/>
        </w:rPr>
        <w:t xml:space="preserve"> </w:t>
      </w:r>
      <w:r>
        <w:t>I</w:t>
      </w:r>
      <w:r>
        <w:rPr>
          <w:spacing w:val="-1"/>
        </w:rPr>
        <w:t xml:space="preserve"> </w:t>
      </w:r>
      <w:r>
        <w:t>or</w:t>
      </w:r>
      <w:r>
        <w:rPr>
          <w:spacing w:val="-4"/>
        </w:rPr>
        <w:t xml:space="preserve"> </w:t>
      </w:r>
      <w:r>
        <w:t>II</w:t>
      </w:r>
      <w:r>
        <w:rPr>
          <w:spacing w:val="-1"/>
        </w:rPr>
        <w:t xml:space="preserve"> </w:t>
      </w:r>
      <w:r>
        <w:t>Traditional</w:t>
      </w:r>
      <w:r>
        <w:rPr>
          <w:spacing w:val="-4"/>
        </w:rPr>
        <w:t xml:space="preserve"> </w:t>
      </w:r>
      <w:r>
        <w:t>Enforcement</w:t>
      </w:r>
      <w:r>
        <w:rPr>
          <w:spacing w:val="-4"/>
        </w:rPr>
        <w:t xml:space="preserve"> </w:t>
      </w:r>
      <w:r>
        <w:t>Violation or for Two or More Severity Level III Traditional Enforcement Violations in a 12 Month Period”</w:t>
      </w:r>
    </w:p>
    <w:p w14:paraId="20E9C863" w14:textId="77777777" w:rsidR="00536A46" w:rsidRDefault="00536A46" w:rsidP="009D03C8">
      <w:pPr>
        <w:pStyle w:val="BodyText2"/>
      </w:pPr>
      <w:r>
        <w:t>IP</w:t>
      </w:r>
      <w:r>
        <w:rPr>
          <w:spacing w:val="-3"/>
        </w:rPr>
        <w:t xml:space="preserve"> </w:t>
      </w:r>
      <w:r>
        <w:t>92723,</w:t>
      </w:r>
      <w:r>
        <w:rPr>
          <w:spacing w:val="-4"/>
        </w:rPr>
        <w:t xml:space="preserve"> </w:t>
      </w:r>
      <w:r>
        <w:t>“Follow</w:t>
      </w:r>
      <w:r>
        <w:rPr>
          <w:spacing w:val="-4"/>
        </w:rPr>
        <w:t xml:space="preserve"> </w:t>
      </w:r>
      <w:r>
        <w:t>Up</w:t>
      </w:r>
      <w:r>
        <w:rPr>
          <w:spacing w:val="-3"/>
        </w:rPr>
        <w:t xml:space="preserve"> </w:t>
      </w:r>
      <w:r>
        <w:t>Inspection</w:t>
      </w:r>
      <w:r>
        <w:rPr>
          <w:spacing w:val="-3"/>
        </w:rPr>
        <w:t xml:space="preserve"> </w:t>
      </w:r>
      <w:r>
        <w:t>for</w:t>
      </w:r>
      <w:r>
        <w:rPr>
          <w:spacing w:val="-2"/>
        </w:rPr>
        <w:t xml:space="preserve"> </w:t>
      </w:r>
      <w:r>
        <w:t>Three</w:t>
      </w:r>
      <w:r>
        <w:rPr>
          <w:spacing w:val="-5"/>
        </w:rPr>
        <w:t xml:space="preserve"> </w:t>
      </w:r>
      <w:r>
        <w:t>or</w:t>
      </w:r>
      <w:r>
        <w:rPr>
          <w:spacing w:val="-4"/>
        </w:rPr>
        <w:t xml:space="preserve"> </w:t>
      </w:r>
      <w:r>
        <w:t>More</w:t>
      </w:r>
      <w:r>
        <w:rPr>
          <w:spacing w:val="-3"/>
        </w:rPr>
        <w:t xml:space="preserve"> </w:t>
      </w:r>
      <w:r>
        <w:t>Severity</w:t>
      </w:r>
      <w:r>
        <w:rPr>
          <w:spacing w:val="-5"/>
        </w:rPr>
        <w:t xml:space="preserve"> </w:t>
      </w:r>
      <w:r>
        <w:t>Level</w:t>
      </w:r>
      <w:r>
        <w:rPr>
          <w:spacing w:val="-6"/>
        </w:rPr>
        <w:t xml:space="preserve"> </w:t>
      </w:r>
      <w:r>
        <w:t>IV</w:t>
      </w:r>
      <w:r>
        <w:rPr>
          <w:spacing w:val="-3"/>
        </w:rPr>
        <w:t xml:space="preserve"> </w:t>
      </w:r>
      <w:r>
        <w:t>Traditional</w:t>
      </w:r>
      <w:r>
        <w:rPr>
          <w:spacing w:val="-4"/>
        </w:rPr>
        <w:t xml:space="preserve"> </w:t>
      </w:r>
      <w:r>
        <w:t>Enforcement Violations in the Same Area in a 12-Month Period”</w:t>
      </w:r>
    </w:p>
    <w:p w14:paraId="43B941ED" w14:textId="77777777" w:rsidR="00536A46" w:rsidRDefault="00536A46" w:rsidP="009D03C8">
      <w:pPr>
        <w:pStyle w:val="BodyText2"/>
      </w:pPr>
      <w:r>
        <w:t>IP</w:t>
      </w:r>
      <w:r>
        <w:rPr>
          <w:spacing w:val="-6"/>
        </w:rPr>
        <w:t xml:space="preserve"> </w:t>
      </w:r>
      <w:r>
        <w:t>93812,</w:t>
      </w:r>
      <w:r>
        <w:rPr>
          <w:spacing w:val="-7"/>
        </w:rPr>
        <w:t xml:space="preserve"> </w:t>
      </w:r>
      <w:r>
        <w:t>“Special</w:t>
      </w:r>
      <w:r>
        <w:rPr>
          <w:spacing w:val="-7"/>
        </w:rPr>
        <w:t xml:space="preserve"> </w:t>
      </w:r>
      <w:r>
        <w:t>Inspection</w:t>
      </w:r>
      <w:r>
        <w:rPr>
          <w:spacing w:val="-5"/>
        </w:rPr>
        <w:t xml:space="preserve"> </w:t>
      </w:r>
      <w:r>
        <w:rPr>
          <w:spacing w:val="-4"/>
        </w:rPr>
        <w:t>Team”</w:t>
      </w:r>
    </w:p>
    <w:p w14:paraId="3522F146" w14:textId="77777777" w:rsidR="00536A46" w:rsidRDefault="00536A46" w:rsidP="009D03C8">
      <w:pPr>
        <w:pStyle w:val="BodyText2"/>
      </w:pPr>
      <w:r>
        <w:t>IP</w:t>
      </w:r>
      <w:r>
        <w:rPr>
          <w:spacing w:val="-7"/>
        </w:rPr>
        <w:t xml:space="preserve"> </w:t>
      </w:r>
      <w:r>
        <w:t>93800,</w:t>
      </w:r>
      <w:r>
        <w:rPr>
          <w:spacing w:val="-7"/>
        </w:rPr>
        <w:t xml:space="preserve"> </w:t>
      </w:r>
      <w:r>
        <w:t>“Augmented</w:t>
      </w:r>
      <w:r>
        <w:rPr>
          <w:spacing w:val="-8"/>
        </w:rPr>
        <w:t xml:space="preserve"> </w:t>
      </w:r>
      <w:r>
        <w:t>Inspection</w:t>
      </w:r>
      <w:r>
        <w:rPr>
          <w:spacing w:val="-6"/>
        </w:rPr>
        <w:t xml:space="preserve"> </w:t>
      </w:r>
      <w:r>
        <w:rPr>
          <w:spacing w:val="-4"/>
        </w:rPr>
        <w:t>Team”</w:t>
      </w:r>
    </w:p>
    <w:p w14:paraId="188ECB8C" w14:textId="4275C062" w:rsidR="00536A46" w:rsidRDefault="00536A46" w:rsidP="009D03C8">
      <w:pPr>
        <w:pStyle w:val="BodyText2"/>
      </w:pPr>
      <w:r>
        <w:t>NUREG/CR-6314,</w:t>
      </w:r>
      <w:r>
        <w:rPr>
          <w:spacing w:val="-5"/>
        </w:rPr>
        <w:t xml:space="preserve"> </w:t>
      </w:r>
      <w:r>
        <w:t>“Quality</w:t>
      </w:r>
      <w:r>
        <w:rPr>
          <w:spacing w:val="-3"/>
        </w:rPr>
        <w:t xml:space="preserve"> </w:t>
      </w:r>
      <w:r>
        <w:t>Assurance</w:t>
      </w:r>
      <w:r>
        <w:rPr>
          <w:spacing w:val="-6"/>
        </w:rPr>
        <w:t xml:space="preserve"> </w:t>
      </w:r>
      <w:r>
        <w:t>Inspections</w:t>
      </w:r>
      <w:r>
        <w:rPr>
          <w:spacing w:val="-4"/>
        </w:rPr>
        <w:t xml:space="preserve"> </w:t>
      </w:r>
      <w:r>
        <w:t>for</w:t>
      </w:r>
      <w:r>
        <w:rPr>
          <w:spacing w:val="-3"/>
        </w:rPr>
        <w:t xml:space="preserve"> </w:t>
      </w:r>
      <w:r>
        <w:t>Shipping</w:t>
      </w:r>
      <w:r>
        <w:rPr>
          <w:spacing w:val="-4"/>
        </w:rPr>
        <w:t xml:space="preserve"> </w:t>
      </w:r>
      <w:r>
        <w:t>and</w:t>
      </w:r>
      <w:r>
        <w:rPr>
          <w:spacing w:val="-4"/>
        </w:rPr>
        <w:t xml:space="preserve"> </w:t>
      </w:r>
      <w:r>
        <w:t>Storage</w:t>
      </w:r>
      <w:r>
        <w:rPr>
          <w:spacing w:val="-4"/>
        </w:rPr>
        <w:t xml:space="preserve"> </w:t>
      </w:r>
      <w:r>
        <w:t>Containers,”</w:t>
      </w:r>
      <w:r>
        <w:rPr>
          <w:spacing w:val="-3"/>
        </w:rPr>
        <w:t xml:space="preserve"> </w:t>
      </w:r>
      <w:r>
        <w:t>April</w:t>
      </w:r>
      <w:r w:rsidR="009D03C8">
        <w:t> </w:t>
      </w:r>
      <w:r>
        <w:rPr>
          <w:spacing w:val="-2"/>
        </w:rPr>
        <w:t>1996.</w:t>
      </w:r>
    </w:p>
    <w:p w14:paraId="3923676B" w14:textId="77777777" w:rsidR="00536A46" w:rsidRDefault="00536A46" w:rsidP="009D03C8">
      <w:pPr>
        <w:pStyle w:val="BodyText2"/>
      </w:pPr>
      <w:r>
        <w:t>Regulatory</w:t>
      </w:r>
      <w:r>
        <w:rPr>
          <w:spacing w:val="-5"/>
        </w:rPr>
        <w:t xml:space="preserve"> </w:t>
      </w:r>
      <w:r>
        <w:t>Guide</w:t>
      </w:r>
      <w:r>
        <w:rPr>
          <w:spacing w:val="-3"/>
        </w:rPr>
        <w:t xml:space="preserve"> </w:t>
      </w:r>
      <w:r>
        <w:t>7.10</w:t>
      </w:r>
      <w:r>
        <w:rPr>
          <w:spacing w:val="-2"/>
        </w:rPr>
        <w:t xml:space="preserve"> </w:t>
      </w:r>
      <w:r>
        <w:t>Revision</w:t>
      </w:r>
      <w:r>
        <w:rPr>
          <w:spacing w:val="-2"/>
        </w:rPr>
        <w:t xml:space="preserve"> </w:t>
      </w:r>
      <w:r>
        <w:t>3,</w:t>
      </w:r>
      <w:r>
        <w:rPr>
          <w:spacing w:val="-4"/>
        </w:rPr>
        <w:t xml:space="preserve"> </w:t>
      </w:r>
      <w:r>
        <w:t>“Establishing</w:t>
      </w:r>
      <w:r>
        <w:rPr>
          <w:spacing w:val="-5"/>
        </w:rPr>
        <w:t xml:space="preserve"> </w:t>
      </w:r>
      <w:r>
        <w:t>Quality</w:t>
      </w:r>
      <w:r>
        <w:rPr>
          <w:spacing w:val="-2"/>
        </w:rPr>
        <w:t xml:space="preserve"> </w:t>
      </w:r>
      <w:r>
        <w:t>Assurance</w:t>
      </w:r>
      <w:r>
        <w:rPr>
          <w:spacing w:val="-5"/>
        </w:rPr>
        <w:t xml:space="preserve"> </w:t>
      </w:r>
      <w:r>
        <w:t>Programs</w:t>
      </w:r>
      <w:r>
        <w:rPr>
          <w:spacing w:val="-4"/>
        </w:rPr>
        <w:t xml:space="preserve"> </w:t>
      </w:r>
      <w:r>
        <w:t>for</w:t>
      </w:r>
      <w:r>
        <w:rPr>
          <w:spacing w:val="-4"/>
        </w:rPr>
        <w:t xml:space="preserve"> </w:t>
      </w:r>
      <w:r>
        <w:t>Packing</w:t>
      </w:r>
      <w:r>
        <w:rPr>
          <w:spacing w:val="-3"/>
        </w:rPr>
        <w:t xml:space="preserve"> </w:t>
      </w:r>
      <w:r>
        <w:t>Used in the Transport of Radioactive Material,” June 2015.</w:t>
      </w:r>
    </w:p>
    <w:p w14:paraId="4B01FE2D" w14:textId="77777777" w:rsidR="00863150" w:rsidRDefault="00536A46" w:rsidP="00863150">
      <w:pPr>
        <w:pStyle w:val="END"/>
      </w:pPr>
      <w:r>
        <w:t>END</w:t>
      </w:r>
    </w:p>
    <w:p w14:paraId="13CD360A" w14:textId="32F3B8B6" w:rsidR="00536A46" w:rsidRDefault="00536A46" w:rsidP="0002744D">
      <w:pPr>
        <w:pStyle w:val="BodyText2"/>
      </w:pPr>
      <w:r>
        <w:t>APPENDICES</w:t>
      </w:r>
    </w:p>
    <w:p w14:paraId="429ECE43" w14:textId="6789AA32" w:rsidR="00536A46" w:rsidRDefault="00536A46" w:rsidP="00264FA8">
      <w:pPr>
        <w:pStyle w:val="List"/>
        <w:numPr>
          <w:ilvl w:val="0"/>
          <w:numId w:val="9"/>
        </w:numPr>
      </w:pPr>
      <w:r>
        <w:t>“Inspection</w:t>
      </w:r>
      <w:r>
        <w:rPr>
          <w:spacing w:val="-7"/>
        </w:rPr>
        <w:t xml:space="preserve"> </w:t>
      </w:r>
      <w:r>
        <w:t>Program</w:t>
      </w:r>
      <w:r>
        <w:rPr>
          <w:spacing w:val="-7"/>
        </w:rPr>
        <w:t xml:space="preserve"> </w:t>
      </w:r>
      <w:r>
        <w:t>Guidance</w:t>
      </w:r>
      <w:r>
        <w:rPr>
          <w:spacing w:val="-7"/>
        </w:rPr>
        <w:t xml:space="preserve"> </w:t>
      </w:r>
      <w:r>
        <w:t>for</w:t>
      </w:r>
      <w:r>
        <w:rPr>
          <w:spacing w:val="-7"/>
        </w:rPr>
        <w:t xml:space="preserve"> </w:t>
      </w:r>
      <w:r>
        <w:rPr>
          <w:spacing w:val="-2"/>
        </w:rPr>
        <w:t>ISFSIs”</w:t>
      </w:r>
    </w:p>
    <w:p w14:paraId="615BB5C2" w14:textId="77777777" w:rsidR="00536A46" w:rsidRDefault="00536A46" w:rsidP="00264FA8">
      <w:pPr>
        <w:pStyle w:val="List"/>
        <w:numPr>
          <w:ilvl w:val="0"/>
          <w:numId w:val="9"/>
        </w:numPr>
      </w:pPr>
      <w:r>
        <w:t>“Inspection</w:t>
      </w:r>
      <w:r>
        <w:rPr>
          <w:spacing w:val="-11"/>
        </w:rPr>
        <w:t xml:space="preserve"> </w:t>
      </w:r>
      <w:r>
        <w:t>Program</w:t>
      </w:r>
      <w:r>
        <w:rPr>
          <w:spacing w:val="-10"/>
        </w:rPr>
        <w:t xml:space="preserve"> </w:t>
      </w:r>
      <w:r>
        <w:t>Guidance</w:t>
      </w:r>
      <w:r>
        <w:rPr>
          <w:spacing w:val="-9"/>
        </w:rPr>
        <w:t xml:space="preserve"> </w:t>
      </w:r>
      <w:r>
        <w:t>for</w:t>
      </w:r>
      <w:r>
        <w:rPr>
          <w:spacing w:val="-8"/>
        </w:rPr>
        <w:t xml:space="preserve"> </w:t>
      </w:r>
      <w:r>
        <w:t>Transportation</w:t>
      </w:r>
      <w:r>
        <w:rPr>
          <w:spacing w:val="-8"/>
        </w:rPr>
        <w:t xml:space="preserve"> </w:t>
      </w:r>
      <w:r>
        <w:rPr>
          <w:spacing w:val="-2"/>
        </w:rPr>
        <w:t>Packagings”</w:t>
      </w:r>
    </w:p>
    <w:p w14:paraId="1658B004" w14:textId="77777777" w:rsidR="00536A46" w:rsidRDefault="00536A46" w:rsidP="00264FA8">
      <w:pPr>
        <w:pStyle w:val="List"/>
        <w:numPr>
          <w:ilvl w:val="0"/>
          <w:numId w:val="9"/>
        </w:numPr>
      </w:pPr>
      <w:r>
        <w:t>Reserved</w:t>
      </w:r>
    </w:p>
    <w:p w14:paraId="63654971" w14:textId="77777777" w:rsidR="00536A46" w:rsidRDefault="00536A46" w:rsidP="00264FA8">
      <w:pPr>
        <w:pStyle w:val="List"/>
        <w:numPr>
          <w:ilvl w:val="0"/>
          <w:numId w:val="9"/>
        </w:numPr>
      </w:pPr>
      <w:r>
        <w:t>“Guidance</w:t>
      </w:r>
      <w:r>
        <w:rPr>
          <w:spacing w:val="-10"/>
        </w:rPr>
        <w:t xml:space="preserve"> </w:t>
      </w:r>
      <w:r>
        <w:t>for</w:t>
      </w:r>
      <w:r>
        <w:rPr>
          <w:spacing w:val="-8"/>
        </w:rPr>
        <w:t xml:space="preserve"> </w:t>
      </w:r>
      <w:r>
        <w:t>Risk-Informed</w:t>
      </w:r>
      <w:r>
        <w:rPr>
          <w:spacing w:val="-9"/>
        </w:rPr>
        <w:t xml:space="preserve"> </w:t>
      </w:r>
      <w:r>
        <w:t>Inspection</w:t>
      </w:r>
      <w:r>
        <w:rPr>
          <w:spacing w:val="-8"/>
        </w:rPr>
        <w:t xml:space="preserve"> </w:t>
      </w:r>
      <w:r>
        <w:rPr>
          <w:spacing w:val="-2"/>
        </w:rPr>
        <w:t>Prioritization”</w:t>
      </w:r>
    </w:p>
    <w:p w14:paraId="3FBF5289" w14:textId="77777777" w:rsidR="00536A46" w:rsidRDefault="00536A46" w:rsidP="00264FA8">
      <w:pPr>
        <w:pStyle w:val="List"/>
        <w:numPr>
          <w:ilvl w:val="0"/>
          <w:numId w:val="9"/>
        </w:numPr>
      </w:pPr>
      <w:r>
        <w:t>“Guidance</w:t>
      </w:r>
      <w:r>
        <w:rPr>
          <w:spacing w:val="-8"/>
        </w:rPr>
        <w:t xml:space="preserve"> </w:t>
      </w:r>
      <w:r>
        <w:t>for</w:t>
      </w:r>
      <w:r>
        <w:rPr>
          <w:spacing w:val="-6"/>
        </w:rPr>
        <w:t xml:space="preserve"> </w:t>
      </w:r>
      <w:r>
        <w:t>Risk-Informed</w:t>
      </w:r>
      <w:r>
        <w:rPr>
          <w:spacing w:val="-6"/>
        </w:rPr>
        <w:t xml:space="preserve"> </w:t>
      </w:r>
      <w:r>
        <w:t>Review</w:t>
      </w:r>
      <w:r>
        <w:rPr>
          <w:spacing w:val="-7"/>
        </w:rPr>
        <w:t xml:space="preserve"> </w:t>
      </w:r>
      <w:r>
        <w:t>of</w:t>
      </w:r>
      <w:r>
        <w:rPr>
          <w:spacing w:val="-4"/>
        </w:rPr>
        <w:t xml:space="preserve"> </w:t>
      </w:r>
      <w:r>
        <w:t>72.48</w:t>
      </w:r>
      <w:r>
        <w:rPr>
          <w:spacing w:val="-5"/>
        </w:rPr>
        <w:t xml:space="preserve"> </w:t>
      </w:r>
      <w:r>
        <w:rPr>
          <w:spacing w:val="-2"/>
        </w:rPr>
        <w:t>Evaluations”</w:t>
      </w:r>
    </w:p>
    <w:p w14:paraId="16461585" w14:textId="77777777" w:rsidR="00A10A4E" w:rsidRDefault="00536A46" w:rsidP="00264FA8">
      <w:pPr>
        <w:pStyle w:val="List"/>
        <w:numPr>
          <w:ilvl w:val="0"/>
          <w:numId w:val="9"/>
        </w:numPr>
      </w:pPr>
      <w:r>
        <w:t>“Inspection</w:t>
      </w:r>
      <w:r>
        <w:rPr>
          <w:spacing w:val="-4"/>
        </w:rPr>
        <w:t xml:space="preserve"> </w:t>
      </w:r>
      <w:r>
        <w:t>Program</w:t>
      </w:r>
      <w:r>
        <w:rPr>
          <w:spacing w:val="-5"/>
        </w:rPr>
        <w:t xml:space="preserve"> </w:t>
      </w:r>
      <w:r>
        <w:t>Modifications</w:t>
      </w:r>
      <w:r>
        <w:rPr>
          <w:spacing w:val="-4"/>
        </w:rPr>
        <w:t xml:space="preserve"> </w:t>
      </w:r>
      <w:r>
        <w:t>During</w:t>
      </w:r>
      <w:r>
        <w:rPr>
          <w:spacing w:val="-4"/>
        </w:rPr>
        <w:t xml:space="preserve"> </w:t>
      </w:r>
      <w:r>
        <w:t>Pandemics,</w:t>
      </w:r>
      <w:r>
        <w:rPr>
          <w:spacing w:val="-5"/>
        </w:rPr>
        <w:t xml:space="preserve"> </w:t>
      </w:r>
      <w:r>
        <w:t>Epidemics,</w:t>
      </w:r>
      <w:r>
        <w:rPr>
          <w:spacing w:val="-5"/>
        </w:rPr>
        <w:t xml:space="preserve"> </w:t>
      </w:r>
      <w:r>
        <w:t>or</w:t>
      </w:r>
      <w:r>
        <w:rPr>
          <w:spacing w:val="-8"/>
        </w:rPr>
        <w:t xml:space="preserve"> </w:t>
      </w:r>
      <w:r>
        <w:t>Other</w:t>
      </w:r>
      <w:r>
        <w:rPr>
          <w:spacing w:val="-3"/>
        </w:rPr>
        <w:t xml:space="preserve"> </w:t>
      </w:r>
      <w:r>
        <w:t>Widespread Illnesses or Diseases”</w:t>
      </w:r>
    </w:p>
    <w:p w14:paraId="7B8F1F82" w14:textId="77777777" w:rsidR="00A10A4E" w:rsidRDefault="00A10A4E" w:rsidP="00536A46">
      <w:pPr>
        <w:pStyle w:val="BodyText"/>
        <w:numPr>
          <w:ilvl w:val="0"/>
          <w:numId w:val="9"/>
        </w:numPr>
        <w:sectPr w:rsidR="00A10A4E" w:rsidSect="00707DD3">
          <w:footerReference w:type="default" r:id="rId14"/>
          <w:pgSz w:w="12240" w:h="15840"/>
          <w:pgMar w:top="1440" w:right="1440" w:bottom="1440" w:left="1440" w:header="720" w:footer="720" w:gutter="0"/>
          <w:pgNumType w:start="1"/>
          <w:cols w:space="720"/>
          <w:docGrid w:linePitch="299"/>
        </w:sectPr>
      </w:pPr>
    </w:p>
    <w:p w14:paraId="0F7B7215" w14:textId="77777777" w:rsidR="00A10A4E" w:rsidRDefault="00A10A4E" w:rsidP="00A10A4E">
      <w:pPr>
        <w:pStyle w:val="attachmenttitle"/>
      </w:pPr>
      <w:bookmarkStart w:id="122" w:name="_Toc176429794"/>
      <w:bookmarkStart w:id="123" w:name="_Toc177021508"/>
      <w:bookmarkStart w:id="124" w:name="_Toc179891988"/>
      <w:r>
        <w:t>Appendix</w:t>
      </w:r>
      <w:r>
        <w:rPr>
          <w:spacing w:val="-7"/>
        </w:rPr>
        <w:t xml:space="preserve"> </w:t>
      </w:r>
      <w:r>
        <w:t>A: Inspection Program Guidance for ISFSIs</w:t>
      </w:r>
      <w:bookmarkEnd w:id="122"/>
      <w:bookmarkEnd w:id="123"/>
      <w:bookmarkEnd w:id="124"/>
    </w:p>
    <w:p w14:paraId="0DD44F8C" w14:textId="77777777" w:rsidR="00A10A4E" w:rsidRDefault="00A10A4E" w:rsidP="00F57FC3">
      <w:pPr>
        <w:pStyle w:val="BodyText"/>
        <w:keepNext/>
        <w:spacing w:before="440"/>
        <w:outlineLvl w:val="1"/>
      </w:pPr>
      <w:bookmarkStart w:id="125" w:name="_Toc179891989"/>
      <w:r>
        <w:t>2690A-</w:t>
      </w:r>
      <w:r>
        <w:rPr>
          <w:spacing w:val="-5"/>
        </w:rPr>
        <w:t>01</w:t>
      </w:r>
      <w:r>
        <w:tab/>
      </w:r>
      <w:r>
        <w:rPr>
          <w:spacing w:val="-4"/>
        </w:rPr>
        <w:t>SCOPE</w:t>
      </w:r>
      <w:bookmarkEnd w:id="125"/>
    </w:p>
    <w:p w14:paraId="24FC5F04" w14:textId="77777777" w:rsidR="00A10A4E" w:rsidRDefault="00A10A4E" w:rsidP="006718F5">
      <w:pPr>
        <w:pStyle w:val="BodyText"/>
      </w:pPr>
      <w:r>
        <w:t>This</w:t>
      </w:r>
      <w:r>
        <w:rPr>
          <w:spacing w:val="-2"/>
        </w:rPr>
        <w:t xml:space="preserve"> </w:t>
      </w:r>
      <w:r>
        <w:t>appendix</w:t>
      </w:r>
      <w:r>
        <w:rPr>
          <w:spacing w:val="-2"/>
        </w:rPr>
        <w:t xml:space="preserve"> </w:t>
      </w:r>
      <w:r>
        <w:t>describes</w:t>
      </w:r>
      <w:r>
        <w:rPr>
          <w:spacing w:val="-5"/>
        </w:rPr>
        <w:t xml:space="preserve"> </w:t>
      </w:r>
      <w:r>
        <w:t>the</w:t>
      </w:r>
      <w:r>
        <w:rPr>
          <w:spacing w:val="-3"/>
        </w:rPr>
        <w:t xml:space="preserve"> </w:t>
      </w:r>
      <w:r>
        <w:t>inspection</w:t>
      </w:r>
      <w:r>
        <w:rPr>
          <w:spacing w:val="-3"/>
        </w:rPr>
        <w:t xml:space="preserve"> </w:t>
      </w:r>
      <w:r>
        <w:t>program</w:t>
      </w:r>
      <w:r>
        <w:rPr>
          <w:spacing w:val="-7"/>
        </w:rPr>
        <w:t xml:space="preserve"> </w:t>
      </w:r>
      <w:r>
        <w:t>for</w:t>
      </w:r>
      <w:r>
        <w:rPr>
          <w:spacing w:val="-2"/>
        </w:rPr>
        <w:t xml:space="preserve"> </w:t>
      </w:r>
      <w:r>
        <w:t>CoC</w:t>
      </w:r>
      <w:r>
        <w:rPr>
          <w:spacing w:val="-4"/>
        </w:rPr>
        <w:t xml:space="preserve"> </w:t>
      </w:r>
      <w:r>
        <w:t>Holders</w:t>
      </w:r>
      <w:r>
        <w:rPr>
          <w:spacing w:val="-5"/>
        </w:rPr>
        <w:t xml:space="preserve"> </w:t>
      </w:r>
      <w:r>
        <w:t>and</w:t>
      </w:r>
      <w:r>
        <w:rPr>
          <w:spacing w:val="-3"/>
        </w:rPr>
        <w:t xml:space="preserve"> </w:t>
      </w:r>
      <w:r>
        <w:t>Fabricators</w:t>
      </w:r>
      <w:r>
        <w:rPr>
          <w:spacing w:val="-5"/>
        </w:rPr>
        <w:t xml:space="preserve"> </w:t>
      </w:r>
      <w:r>
        <w:t>of</w:t>
      </w:r>
      <w:r>
        <w:rPr>
          <w:spacing w:val="-1"/>
        </w:rPr>
        <w:t xml:space="preserve"> </w:t>
      </w:r>
      <w:r>
        <w:t>DSS</w:t>
      </w:r>
      <w:r>
        <w:rPr>
          <w:spacing w:val="-3"/>
        </w:rPr>
        <w:t xml:space="preserve"> </w:t>
      </w:r>
      <w:r>
        <w:t>SSCs. This appendix also describes the inspection program for ISFSI activities authorized under the provisions of a general or specific license including those associated with a 10 CFR Part 50 reactor site and whose support programs are being conducted under the reactor sites’ 10 CFR Part 50 license.</w:t>
      </w:r>
    </w:p>
    <w:p w14:paraId="00D5D5ED" w14:textId="77777777" w:rsidR="00A10A4E" w:rsidRDefault="00A10A4E" w:rsidP="006718F5">
      <w:pPr>
        <w:pStyle w:val="BodyText"/>
      </w:pPr>
      <w:r>
        <w:t>The</w:t>
      </w:r>
      <w:r>
        <w:rPr>
          <w:spacing w:val="-2"/>
        </w:rPr>
        <w:t xml:space="preserve"> </w:t>
      </w:r>
      <w:r>
        <w:t>NRC</w:t>
      </w:r>
      <w:r>
        <w:rPr>
          <w:spacing w:val="-2"/>
        </w:rPr>
        <w:t xml:space="preserve"> </w:t>
      </w:r>
      <w:r>
        <w:t>staff</w:t>
      </w:r>
      <w:r>
        <w:rPr>
          <w:spacing w:val="-3"/>
        </w:rPr>
        <w:t xml:space="preserve"> </w:t>
      </w:r>
      <w:r>
        <w:t>should</w:t>
      </w:r>
      <w:r>
        <w:rPr>
          <w:spacing w:val="-1"/>
        </w:rPr>
        <w:t xml:space="preserve"> </w:t>
      </w:r>
      <w:r>
        <w:t>evaluate</w:t>
      </w:r>
      <w:r>
        <w:rPr>
          <w:spacing w:val="-2"/>
        </w:rPr>
        <w:t xml:space="preserve"> </w:t>
      </w:r>
      <w:r>
        <w:t>whether</w:t>
      </w:r>
      <w:r>
        <w:rPr>
          <w:spacing w:val="-1"/>
        </w:rPr>
        <w:t xml:space="preserve"> </w:t>
      </w:r>
      <w:r>
        <w:t>additional</w:t>
      </w:r>
      <w:r>
        <w:rPr>
          <w:spacing w:val="-5"/>
        </w:rPr>
        <w:t xml:space="preserve"> </w:t>
      </w:r>
      <w:r>
        <w:t>IPs</w:t>
      </w:r>
      <w:r>
        <w:rPr>
          <w:spacing w:val="-4"/>
        </w:rPr>
        <w:t xml:space="preserve"> </w:t>
      </w:r>
      <w:r>
        <w:t>not</w:t>
      </w:r>
      <w:r>
        <w:rPr>
          <w:spacing w:val="-3"/>
        </w:rPr>
        <w:t xml:space="preserve"> </w:t>
      </w:r>
      <w:r>
        <w:t>specified</w:t>
      </w:r>
      <w:r>
        <w:rPr>
          <w:spacing w:val="-2"/>
        </w:rPr>
        <w:t xml:space="preserve"> </w:t>
      </w:r>
      <w:r>
        <w:t>in</w:t>
      </w:r>
      <w:r>
        <w:rPr>
          <w:spacing w:val="-4"/>
        </w:rPr>
        <w:t xml:space="preserve"> </w:t>
      </w:r>
      <w:r>
        <w:t>Appendix</w:t>
      </w:r>
      <w:r>
        <w:rPr>
          <w:spacing w:val="-1"/>
        </w:rPr>
        <w:t xml:space="preserve"> </w:t>
      </w:r>
      <w:r>
        <w:t>A</w:t>
      </w:r>
      <w:r>
        <w:rPr>
          <w:spacing w:val="-2"/>
        </w:rPr>
        <w:t xml:space="preserve"> </w:t>
      </w:r>
      <w:r>
        <w:t>should</w:t>
      </w:r>
      <w:r>
        <w:rPr>
          <w:spacing w:val="-2"/>
        </w:rPr>
        <w:t xml:space="preserve"> </w:t>
      </w:r>
      <w:r>
        <w:t>be performed in coordination with DFM when generating an IIP for specific license ISFSIs not associated with a 10 CFR Part 50 license to ensure adequate oversight.</w:t>
      </w:r>
    </w:p>
    <w:p w14:paraId="267CA4CA" w14:textId="77777777" w:rsidR="00A10A4E" w:rsidRDefault="00A10A4E" w:rsidP="006718F5">
      <w:pPr>
        <w:pStyle w:val="BodyText"/>
      </w:pPr>
      <w:r>
        <w:t>Guidance</w:t>
      </w:r>
      <w:r>
        <w:rPr>
          <w:spacing w:val="-3"/>
        </w:rPr>
        <w:t xml:space="preserve"> </w:t>
      </w:r>
      <w:r>
        <w:t>is</w:t>
      </w:r>
      <w:r>
        <w:rPr>
          <w:spacing w:val="-2"/>
        </w:rPr>
        <w:t xml:space="preserve"> </w:t>
      </w:r>
      <w:r>
        <w:t>provided</w:t>
      </w:r>
      <w:r>
        <w:rPr>
          <w:spacing w:val="-3"/>
        </w:rPr>
        <w:t xml:space="preserve"> </w:t>
      </w:r>
      <w:r>
        <w:t>on</w:t>
      </w:r>
      <w:r>
        <w:rPr>
          <w:spacing w:val="-7"/>
        </w:rPr>
        <w:t xml:space="preserve"> </w:t>
      </w:r>
      <w:r>
        <w:t>the</w:t>
      </w:r>
      <w:r>
        <w:rPr>
          <w:spacing w:val="-3"/>
        </w:rPr>
        <w:t xml:space="preserve"> </w:t>
      </w:r>
      <w:r>
        <w:t>scheduling</w:t>
      </w:r>
      <w:r>
        <w:rPr>
          <w:spacing w:val="-3"/>
        </w:rPr>
        <w:t xml:space="preserve"> </w:t>
      </w:r>
      <w:r>
        <w:t>and</w:t>
      </w:r>
      <w:r>
        <w:rPr>
          <w:spacing w:val="-5"/>
        </w:rPr>
        <w:t xml:space="preserve"> </w:t>
      </w:r>
      <w:r>
        <w:t>conduct</w:t>
      </w:r>
      <w:r>
        <w:rPr>
          <w:spacing w:val="-2"/>
        </w:rPr>
        <w:t xml:space="preserve"> </w:t>
      </w:r>
      <w:r>
        <w:t>of</w:t>
      </w:r>
      <w:r>
        <w:rPr>
          <w:spacing w:val="-1"/>
        </w:rPr>
        <w:t xml:space="preserve"> </w:t>
      </w:r>
      <w:r>
        <w:t>inspections</w:t>
      </w:r>
      <w:r>
        <w:rPr>
          <w:spacing w:val="-2"/>
        </w:rPr>
        <w:t xml:space="preserve"> </w:t>
      </w:r>
      <w:r>
        <w:t>during</w:t>
      </w:r>
      <w:r>
        <w:rPr>
          <w:spacing w:val="-5"/>
        </w:rPr>
        <w:t xml:space="preserve"> </w:t>
      </w:r>
      <w:r>
        <w:t>various</w:t>
      </w:r>
      <w:r>
        <w:rPr>
          <w:spacing w:val="-3"/>
        </w:rPr>
        <w:t xml:space="preserve"> </w:t>
      </w:r>
      <w:r>
        <w:t>phases</w:t>
      </w:r>
      <w:r>
        <w:rPr>
          <w:spacing w:val="-5"/>
        </w:rPr>
        <w:t xml:space="preserve"> </w:t>
      </w:r>
      <w:r>
        <w:t>of ISFSI activities: design, fabrication, and construction; preoperational testing; loading and unloading; and storage monitoring including the period of extended operation.</w:t>
      </w:r>
    </w:p>
    <w:p w14:paraId="16CA9C00" w14:textId="77777777" w:rsidR="00A10A4E" w:rsidRDefault="00A10A4E" w:rsidP="006718F5">
      <w:pPr>
        <w:pStyle w:val="BodyText"/>
      </w:pPr>
      <w:r>
        <w:t>Most inspections are conducted on-site using direct observations and performing on-site reviews of documentation and interviews with personnel.</w:t>
      </w:r>
      <w:r>
        <w:rPr>
          <w:spacing w:val="40"/>
        </w:rPr>
        <w:t xml:space="preserve"> </w:t>
      </w:r>
      <w:r>
        <w:t>Where appropriate, supplementing on-site with remote inspection techniques may be used when warranted, e.g., document reviews,</w:t>
      </w:r>
      <w:r>
        <w:rPr>
          <w:spacing w:val="-1"/>
        </w:rPr>
        <w:t xml:space="preserve"> </w:t>
      </w:r>
      <w:r>
        <w:t>interviews.</w:t>
      </w:r>
      <w:r>
        <w:rPr>
          <w:spacing w:val="-4"/>
        </w:rPr>
        <w:t xml:space="preserve"> </w:t>
      </w:r>
      <w:r>
        <w:t>Direct</w:t>
      </w:r>
      <w:r>
        <w:rPr>
          <w:spacing w:val="-1"/>
        </w:rPr>
        <w:t xml:space="preserve"> </w:t>
      </w:r>
      <w:r>
        <w:t>observation</w:t>
      </w:r>
      <w:r>
        <w:rPr>
          <w:spacing w:val="-1"/>
        </w:rPr>
        <w:t xml:space="preserve"> </w:t>
      </w:r>
      <w:r>
        <w:t>shall</w:t>
      </w:r>
      <w:r>
        <w:rPr>
          <w:spacing w:val="-3"/>
        </w:rPr>
        <w:t xml:space="preserve"> </w:t>
      </w:r>
      <w:r>
        <w:t>be</w:t>
      </w:r>
      <w:r>
        <w:rPr>
          <w:spacing w:val="-5"/>
        </w:rPr>
        <w:t xml:space="preserve"> </w:t>
      </w:r>
      <w:r>
        <w:t>regarded</w:t>
      </w:r>
      <w:r>
        <w:rPr>
          <w:spacing w:val="-3"/>
        </w:rPr>
        <w:t xml:space="preserve"> </w:t>
      </w:r>
      <w:r>
        <w:t>as</w:t>
      </w:r>
      <w:r>
        <w:rPr>
          <w:spacing w:val="-5"/>
        </w:rPr>
        <w:t xml:space="preserve"> </w:t>
      </w:r>
      <w:r>
        <w:t>the</w:t>
      </w:r>
      <w:r>
        <w:rPr>
          <w:spacing w:val="-5"/>
        </w:rPr>
        <w:t xml:space="preserve"> </w:t>
      </w:r>
      <w:r>
        <w:t>preferred</w:t>
      </w:r>
      <w:r>
        <w:rPr>
          <w:spacing w:val="-5"/>
        </w:rPr>
        <w:t xml:space="preserve"> </w:t>
      </w:r>
      <w:r>
        <w:t>method</w:t>
      </w:r>
      <w:r>
        <w:rPr>
          <w:spacing w:val="-5"/>
        </w:rPr>
        <w:t xml:space="preserve"> </w:t>
      </w:r>
      <w:r>
        <w:t>of</w:t>
      </w:r>
      <w:r>
        <w:rPr>
          <w:spacing w:val="-4"/>
        </w:rPr>
        <w:t xml:space="preserve"> </w:t>
      </w:r>
      <w:r>
        <w:t>inspection. Remote</w:t>
      </w:r>
      <w:r>
        <w:rPr>
          <w:spacing w:val="-3"/>
        </w:rPr>
        <w:t xml:space="preserve"> </w:t>
      </w:r>
      <w:r>
        <w:t>inspection</w:t>
      </w:r>
      <w:r>
        <w:rPr>
          <w:spacing w:val="-1"/>
        </w:rPr>
        <w:t xml:space="preserve"> </w:t>
      </w:r>
      <w:r>
        <w:t>of activities</w:t>
      </w:r>
      <w:r>
        <w:rPr>
          <w:spacing w:val="-1"/>
        </w:rPr>
        <w:t xml:space="preserve"> </w:t>
      </w:r>
      <w:r>
        <w:t>that</w:t>
      </w:r>
      <w:r>
        <w:rPr>
          <w:spacing w:val="-2"/>
        </w:rPr>
        <w:t xml:space="preserve"> </w:t>
      </w:r>
      <w:r>
        <w:t>are</w:t>
      </w:r>
      <w:r>
        <w:rPr>
          <w:spacing w:val="-3"/>
        </w:rPr>
        <w:t xml:space="preserve"> </w:t>
      </w:r>
      <w:r>
        <w:t>normally directly</w:t>
      </w:r>
      <w:r>
        <w:rPr>
          <w:spacing w:val="-1"/>
        </w:rPr>
        <w:t xml:space="preserve"> </w:t>
      </w:r>
      <w:r>
        <w:t>observed should</w:t>
      </w:r>
      <w:r>
        <w:rPr>
          <w:spacing w:val="-1"/>
        </w:rPr>
        <w:t xml:space="preserve"> </w:t>
      </w:r>
      <w:r>
        <w:t>be</w:t>
      </w:r>
      <w:r>
        <w:rPr>
          <w:spacing w:val="-1"/>
        </w:rPr>
        <w:t xml:space="preserve"> </w:t>
      </w:r>
      <w:r>
        <w:t>considered</w:t>
      </w:r>
      <w:r>
        <w:rPr>
          <w:spacing w:val="-2"/>
        </w:rPr>
        <w:t xml:space="preserve"> </w:t>
      </w:r>
      <w:r>
        <w:t>only in rare or unusual circumstances and headquarters or regional management approval must be received, as applicable.</w:t>
      </w:r>
      <w:r>
        <w:rPr>
          <w:spacing w:val="40"/>
        </w:rPr>
        <w:t xml:space="preserve"> </w:t>
      </w:r>
      <w:r>
        <w:t>Partial remote inspections may be approved by branch chiefs, but full remote inspections shall be approved by division management.</w:t>
      </w:r>
      <w:r>
        <w:rPr>
          <w:spacing w:val="40"/>
        </w:rPr>
        <w:t xml:space="preserve"> </w:t>
      </w:r>
      <w:r>
        <w:t>For the purposes of this</w:t>
      </w:r>
    </w:p>
    <w:p w14:paraId="75CF56F8" w14:textId="77777777" w:rsidR="00A10A4E" w:rsidRDefault="00A10A4E" w:rsidP="006718F5">
      <w:pPr>
        <w:pStyle w:val="BodyText"/>
      </w:pPr>
      <w:r>
        <w:t>Appendix,</w:t>
      </w:r>
      <w:r>
        <w:rPr>
          <w:spacing w:val="-1"/>
        </w:rPr>
        <w:t xml:space="preserve"> </w:t>
      </w:r>
      <w:r>
        <w:t>ISFSI</w:t>
      </w:r>
      <w:r>
        <w:rPr>
          <w:spacing w:val="-1"/>
        </w:rPr>
        <w:t xml:space="preserve"> </w:t>
      </w:r>
      <w:r>
        <w:t>activities</w:t>
      </w:r>
      <w:r>
        <w:rPr>
          <w:spacing w:val="-3"/>
        </w:rPr>
        <w:t xml:space="preserve"> </w:t>
      </w:r>
      <w:r>
        <w:t>are</w:t>
      </w:r>
      <w:r>
        <w:rPr>
          <w:spacing w:val="-5"/>
        </w:rPr>
        <w:t xml:space="preserve"> </w:t>
      </w:r>
      <w:r>
        <w:t>viewed</w:t>
      </w:r>
      <w:r>
        <w:rPr>
          <w:spacing w:val="-3"/>
        </w:rPr>
        <w:t xml:space="preserve"> </w:t>
      </w:r>
      <w:r>
        <w:t>as</w:t>
      </w:r>
      <w:r>
        <w:rPr>
          <w:spacing w:val="-5"/>
        </w:rPr>
        <w:t xml:space="preserve"> </w:t>
      </w:r>
      <w:r>
        <w:t>occurring</w:t>
      </w:r>
      <w:r>
        <w:rPr>
          <w:spacing w:val="-3"/>
        </w:rPr>
        <w:t xml:space="preserve"> </w:t>
      </w:r>
      <w:r>
        <w:t>in</w:t>
      </w:r>
      <w:r>
        <w:rPr>
          <w:spacing w:val="-3"/>
        </w:rPr>
        <w:t xml:space="preserve"> </w:t>
      </w:r>
      <w:r>
        <w:t>the</w:t>
      </w:r>
      <w:r>
        <w:rPr>
          <w:spacing w:val="-5"/>
        </w:rPr>
        <w:t xml:space="preserve"> </w:t>
      </w:r>
      <w:r>
        <w:t>following</w:t>
      </w:r>
      <w:r>
        <w:rPr>
          <w:spacing w:val="-3"/>
        </w:rPr>
        <w:t xml:space="preserve"> </w:t>
      </w:r>
      <w:r>
        <w:t>four</w:t>
      </w:r>
      <w:r>
        <w:rPr>
          <w:spacing w:val="-2"/>
        </w:rPr>
        <w:t xml:space="preserve"> </w:t>
      </w:r>
      <w:r>
        <w:t>phases:</w:t>
      </w:r>
      <w:r>
        <w:rPr>
          <w:spacing w:val="-4"/>
        </w:rPr>
        <w:t xml:space="preserve"> </w:t>
      </w:r>
      <w:r>
        <w:t>(Phase</w:t>
      </w:r>
      <w:r>
        <w:rPr>
          <w:spacing w:val="-2"/>
        </w:rPr>
        <w:t xml:space="preserve"> </w:t>
      </w:r>
      <w:r>
        <w:t>activities may occur concurrently)</w:t>
      </w:r>
    </w:p>
    <w:p w14:paraId="2E485BAC" w14:textId="64C5B616" w:rsidR="00A10A4E" w:rsidRDefault="00A10A4E" w:rsidP="004B680E">
      <w:pPr>
        <w:pStyle w:val="BodyText3"/>
        <w:numPr>
          <w:ilvl w:val="0"/>
          <w:numId w:val="22"/>
        </w:numPr>
        <w:contextualSpacing/>
      </w:pPr>
      <w:r>
        <w:t>Phase 1: Design, fabrication, and DSS construction</w:t>
      </w:r>
    </w:p>
    <w:p w14:paraId="28F1A330" w14:textId="77777777" w:rsidR="00A10A4E" w:rsidRDefault="00A10A4E" w:rsidP="004B680E">
      <w:pPr>
        <w:pStyle w:val="BodyText3"/>
        <w:numPr>
          <w:ilvl w:val="0"/>
          <w:numId w:val="22"/>
        </w:numPr>
        <w:contextualSpacing/>
      </w:pPr>
      <w:r>
        <w:t>Phase</w:t>
      </w:r>
      <w:r w:rsidRPr="007A776F">
        <w:t xml:space="preserve"> </w:t>
      </w:r>
      <w:r>
        <w:t>2:</w:t>
      </w:r>
      <w:r w:rsidRPr="007A776F">
        <w:t xml:space="preserve"> </w:t>
      </w:r>
      <w:r>
        <w:t>Pad</w:t>
      </w:r>
      <w:r w:rsidRPr="007A776F">
        <w:t xml:space="preserve"> </w:t>
      </w:r>
      <w:r>
        <w:t>construction</w:t>
      </w:r>
      <w:r w:rsidRPr="007A776F">
        <w:t xml:space="preserve"> </w:t>
      </w:r>
      <w:r>
        <w:t>and</w:t>
      </w:r>
      <w:r w:rsidRPr="007A776F">
        <w:t xml:space="preserve"> </w:t>
      </w:r>
      <w:r>
        <w:t>preoperational</w:t>
      </w:r>
      <w:r w:rsidRPr="007A776F">
        <w:t xml:space="preserve"> </w:t>
      </w:r>
      <w:r>
        <w:t>testing</w:t>
      </w:r>
    </w:p>
    <w:p w14:paraId="590E29C6" w14:textId="77777777" w:rsidR="00A10A4E" w:rsidRDefault="00A10A4E" w:rsidP="004B680E">
      <w:pPr>
        <w:pStyle w:val="BodyText3"/>
        <w:numPr>
          <w:ilvl w:val="0"/>
          <w:numId w:val="22"/>
        </w:numPr>
        <w:contextualSpacing/>
      </w:pPr>
      <w:r>
        <w:t>Phase</w:t>
      </w:r>
      <w:r>
        <w:rPr>
          <w:spacing w:val="-4"/>
        </w:rPr>
        <w:t xml:space="preserve"> </w:t>
      </w:r>
      <w:r>
        <w:t>3</w:t>
      </w:r>
      <w:r>
        <w:rPr>
          <w:spacing w:val="-5"/>
        </w:rPr>
        <w:t>:</w:t>
      </w:r>
      <w:r>
        <w:rPr>
          <w:spacing w:val="-2"/>
        </w:rPr>
        <w:t xml:space="preserve"> </w:t>
      </w:r>
      <w:r>
        <w:t>Spent</w:t>
      </w:r>
      <w:r>
        <w:rPr>
          <w:spacing w:val="-5"/>
        </w:rPr>
        <w:t xml:space="preserve"> </w:t>
      </w:r>
      <w:r>
        <w:t>fuel</w:t>
      </w:r>
      <w:r>
        <w:rPr>
          <w:spacing w:val="-4"/>
        </w:rPr>
        <w:t xml:space="preserve"> </w:t>
      </w:r>
      <w:r>
        <w:t>loading,</w:t>
      </w:r>
      <w:r>
        <w:rPr>
          <w:spacing w:val="-2"/>
        </w:rPr>
        <w:t xml:space="preserve"> </w:t>
      </w:r>
      <w:r>
        <w:t>unloading</w:t>
      </w:r>
      <w:r>
        <w:rPr>
          <w:spacing w:val="-4"/>
        </w:rPr>
        <w:t xml:space="preserve"> </w:t>
      </w:r>
      <w:r>
        <w:t>and</w:t>
      </w:r>
      <w:r>
        <w:rPr>
          <w:spacing w:val="-6"/>
        </w:rPr>
        <w:t xml:space="preserve"> </w:t>
      </w:r>
      <w:r>
        <w:t>routine</w:t>
      </w:r>
      <w:r>
        <w:rPr>
          <w:spacing w:val="-4"/>
        </w:rPr>
        <w:t xml:space="preserve"> </w:t>
      </w:r>
      <w:r>
        <w:t>storage</w:t>
      </w:r>
      <w:r>
        <w:rPr>
          <w:spacing w:val="-3"/>
        </w:rPr>
        <w:t xml:space="preserve"> </w:t>
      </w:r>
      <w:r>
        <w:t>operations</w:t>
      </w:r>
    </w:p>
    <w:p w14:paraId="0F6579C2" w14:textId="77777777" w:rsidR="00A10A4E" w:rsidRDefault="00A10A4E" w:rsidP="004B680E">
      <w:pPr>
        <w:pStyle w:val="BodyText3"/>
        <w:numPr>
          <w:ilvl w:val="0"/>
          <w:numId w:val="22"/>
        </w:numPr>
      </w:pPr>
      <w:r>
        <w:t>Phase 4: Storage monitoring at an AFR.</w:t>
      </w:r>
    </w:p>
    <w:p w14:paraId="42FCBF60" w14:textId="77777777" w:rsidR="00A10A4E" w:rsidRDefault="00A10A4E" w:rsidP="00F832CC">
      <w:pPr>
        <w:pStyle w:val="BodyText"/>
        <w:keepNext/>
        <w:spacing w:before="440"/>
        <w:outlineLvl w:val="1"/>
      </w:pPr>
      <w:bookmarkStart w:id="126" w:name="_Toc179891990"/>
      <w:r>
        <w:t>2690A-</w:t>
      </w:r>
      <w:r>
        <w:rPr>
          <w:spacing w:val="-5"/>
        </w:rPr>
        <w:t>02</w:t>
      </w:r>
      <w:r>
        <w:tab/>
        <w:t>INSPECTION</w:t>
      </w:r>
      <w:r>
        <w:rPr>
          <w:spacing w:val="-8"/>
        </w:rPr>
        <w:t xml:space="preserve"> </w:t>
      </w:r>
      <w:r>
        <w:t>FREQUENCIES</w:t>
      </w:r>
      <w:bookmarkEnd w:id="126"/>
    </w:p>
    <w:p w14:paraId="75468CAE" w14:textId="77777777" w:rsidR="00A10A4E" w:rsidRDefault="00A10A4E" w:rsidP="006718F5">
      <w:pPr>
        <w:pStyle w:val="BodyText"/>
      </w:pPr>
      <w:r>
        <w:t>The following sections indicate initial “no-later-than” (NLT) dates for each IP.</w:t>
      </w:r>
      <w:r>
        <w:rPr>
          <w:spacing w:val="40"/>
        </w:rPr>
        <w:t xml:space="preserve"> </w:t>
      </w:r>
      <w:r>
        <w:t>These dates indicate</w:t>
      </w:r>
      <w:r>
        <w:rPr>
          <w:spacing w:val="-2"/>
        </w:rPr>
        <w:t xml:space="preserve"> </w:t>
      </w:r>
      <w:r>
        <w:t>the</w:t>
      </w:r>
      <w:r>
        <w:rPr>
          <w:spacing w:val="-4"/>
        </w:rPr>
        <w:t xml:space="preserve"> </w:t>
      </w:r>
      <w:r>
        <w:t>first</w:t>
      </w:r>
      <w:r>
        <w:rPr>
          <w:spacing w:val="-1"/>
        </w:rPr>
        <w:t xml:space="preserve"> </w:t>
      </w:r>
      <w:r>
        <w:t>instance</w:t>
      </w:r>
      <w:r>
        <w:rPr>
          <w:spacing w:val="-4"/>
        </w:rPr>
        <w:t xml:space="preserve"> </w:t>
      </w:r>
      <w:r>
        <w:t>each</w:t>
      </w:r>
      <w:r>
        <w:rPr>
          <w:spacing w:val="-2"/>
        </w:rPr>
        <w:t xml:space="preserve"> </w:t>
      </w:r>
      <w:r>
        <w:t>inspection</w:t>
      </w:r>
      <w:r>
        <w:rPr>
          <w:spacing w:val="-2"/>
        </w:rPr>
        <w:t xml:space="preserve"> </w:t>
      </w:r>
      <w:r>
        <w:t>shall</w:t>
      </w:r>
      <w:r>
        <w:rPr>
          <w:spacing w:val="-3"/>
        </w:rPr>
        <w:t xml:space="preserve"> </w:t>
      </w:r>
      <w:r>
        <w:t>be</w:t>
      </w:r>
      <w:r>
        <w:rPr>
          <w:spacing w:val="-4"/>
        </w:rPr>
        <w:t xml:space="preserve"> </w:t>
      </w:r>
      <w:r>
        <w:t>completed</w:t>
      </w:r>
      <w:r>
        <w:rPr>
          <w:spacing w:val="-4"/>
        </w:rPr>
        <w:t xml:space="preserve"> </w:t>
      </w:r>
      <w:r>
        <w:t>for</w:t>
      </w:r>
      <w:r>
        <w:rPr>
          <w:spacing w:val="-3"/>
        </w:rPr>
        <w:t xml:space="preserve"> </w:t>
      </w:r>
      <w:r>
        <w:t>each</w:t>
      </w:r>
      <w:r>
        <w:rPr>
          <w:spacing w:val="-2"/>
        </w:rPr>
        <w:t xml:space="preserve"> </w:t>
      </w:r>
      <w:r>
        <w:t>new</w:t>
      </w:r>
      <w:r>
        <w:rPr>
          <w:spacing w:val="-5"/>
        </w:rPr>
        <w:t xml:space="preserve"> </w:t>
      </w:r>
      <w:r>
        <w:t>ISFSI,</w:t>
      </w:r>
      <w:r>
        <w:rPr>
          <w:spacing w:val="-1"/>
        </w:rPr>
        <w:t xml:space="preserve"> </w:t>
      </w:r>
      <w:r>
        <w:t>CoC</w:t>
      </w:r>
      <w:r>
        <w:rPr>
          <w:spacing w:val="-5"/>
        </w:rPr>
        <w:t xml:space="preserve"> </w:t>
      </w:r>
      <w:r>
        <w:t>holder</w:t>
      </w:r>
      <w:r>
        <w:rPr>
          <w:spacing w:val="-2"/>
        </w:rPr>
        <w:t xml:space="preserve"> </w:t>
      </w:r>
      <w:r>
        <w:t>or fabricator. Once the initial inspection has been performed for each new ISFSI, CoC holder or fabricator, inspections shall continue in accordance with the indicated frequency until licensed activities cease.</w:t>
      </w:r>
    </w:p>
    <w:p w14:paraId="2E8FE201" w14:textId="77777777" w:rsidR="00A10A4E" w:rsidRDefault="00A10A4E" w:rsidP="00344C0B">
      <w:pPr>
        <w:pStyle w:val="Heading3"/>
        <w:ind w:left="0"/>
      </w:pPr>
      <w:r>
        <w:t>CONDUCT</w:t>
      </w:r>
      <w:r>
        <w:rPr>
          <w:spacing w:val="-6"/>
        </w:rPr>
        <w:t xml:space="preserve"> </w:t>
      </w:r>
      <w:r>
        <w:t>OF</w:t>
      </w:r>
      <w:r>
        <w:rPr>
          <w:spacing w:val="-4"/>
        </w:rPr>
        <w:t xml:space="preserve"> </w:t>
      </w:r>
      <w:r>
        <w:t>PHASE</w:t>
      </w:r>
      <w:r>
        <w:rPr>
          <w:spacing w:val="-5"/>
        </w:rPr>
        <w:t xml:space="preserve"> </w:t>
      </w:r>
      <w:r>
        <w:t>1</w:t>
      </w:r>
      <w:r>
        <w:rPr>
          <w:spacing w:val="-3"/>
        </w:rPr>
        <w:t xml:space="preserve"> </w:t>
      </w:r>
      <w:r>
        <w:t>–</w:t>
      </w:r>
      <w:r>
        <w:rPr>
          <w:spacing w:val="-2"/>
        </w:rPr>
        <w:t xml:space="preserve"> </w:t>
      </w:r>
      <w:r>
        <w:t>DESIGN,</w:t>
      </w:r>
      <w:r>
        <w:rPr>
          <w:spacing w:val="-5"/>
        </w:rPr>
        <w:t xml:space="preserve"> </w:t>
      </w:r>
      <w:r>
        <w:t>FABRICATION</w:t>
      </w:r>
      <w:r>
        <w:rPr>
          <w:spacing w:val="-6"/>
        </w:rPr>
        <w:t xml:space="preserve"> </w:t>
      </w:r>
      <w:r>
        <w:t>AND</w:t>
      </w:r>
      <w:r>
        <w:rPr>
          <w:spacing w:val="-4"/>
        </w:rPr>
        <w:t xml:space="preserve"> </w:t>
      </w:r>
      <w:r>
        <w:t>DSS</w:t>
      </w:r>
      <w:r>
        <w:rPr>
          <w:spacing w:val="-3"/>
        </w:rPr>
        <w:t xml:space="preserve"> </w:t>
      </w:r>
      <w:r>
        <w:rPr>
          <w:spacing w:val="-2"/>
        </w:rPr>
        <w:t>CONSTRUCTION</w:t>
      </w:r>
    </w:p>
    <w:p w14:paraId="46408AE8" w14:textId="17FF2477" w:rsidR="00A10A4E" w:rsidRDefault="00A10A4E" w:rsidP="006718F5">
      <w:pPr>
        <w:pStyle w:val="BodyText"/>
      </w:pPr>
      <w:r>
        <w:t>Phase 1 inspections are performed by DFM/IOB of CoC holders and their DSS fabricator(s). Additional</w:t>
      </w:r>
      <w:r>
        <w:rPr>
          <w:spacing w:val="-4"/>
        </w:rPr>
        <w:t xml:space="preserve"> </w:t>
      </w:r>
      <w:r>
        <w:t>inspection</w:t>
      </w:r>
      <w:r>
        <w:rPr>
          <w:spacing w:val="-3"/>
        </w:rPr>
        <w:t xml:space="preserve"> </w:t>
      </w:r>
      <w:r>
        <w:t>guidance</w:t>
      </w:r>
      <w:r>
        <w:rPr>
          <w:spacing w:val="-3"/>
        </w:rPr>
        <w:t xml:space="preserve"> </w:t>
      </w:r>
      <w:r>
        <w:t>for</w:t>
      </w:r>
      <w:r>
        <w:rPr>
          <w:spacing w:val="-4"/>
        </w:rPr>
        <w:t xml:space="preserve"> </w:t>
      </w:r>
      <w:r>
        <w:t>the</w:t>
      </w:r>
      <w:r>
        <w:rPr>
          <w:spacing w:val="-5"/>
        </w:rPr>
        <w:t xml:space="preserve"> </w:t>
      </w:r>
      <w:r>
        <w:t>conduct</w:t>
      </w:r>
      <w:r>
        <w:rPr>
          <w:spacing w:val="-4"/>
        </w:rPr>
        <w:t xml:space="preserve"> </w:t>
      </w:r>
      <w:r>
        <w:t>of</w:t>
      </w:r>
      <w:r>
        <w:rPr>
          <w:spacing w:val="-6"/>
        </w:rPr>
        <w:t xml:space="preserve"> </w:t>
      </w:r>
      <w:r>
        <w:t>Phase</w:t>
      </w:r>
      <w:r>
        <w:rPr>
          <w:spacing w:val="-3"/>
        </w:rPr>
        <w:t xml:space="preserve"> </w:t>
      </w:r>
      <w:r>
        <w:t>1</w:t>
      </w:r>
      <w:r>
        <w:rPr>
          <w:spacing w:val="-2"/>
        </w:rPr>
        <w:t xml:space="preserve"> </w:t>
      </w:r>
      <w:r>
        <w:t>inspections</w:t>
      </w:r>
      <w:r>
        <w:rPr>
          <w:spacing w:val="-2"/>
        </w:rPr>
        <w:t xml:space="preserve"> </w:t>
      </w:r>
      <w:r>
        <w:t>is</w:t>
      </w:r>
      <w:r>
        <w:rPr>
          <w:spacing w:val="-2"/>
        </w:rPr>
        <w:t xml:space="preserve"> </w:t>
      </w:r>
      <w:r>
        <w:t>in</w:t>
      </w:r>
      <w:r>
        <w:rPr>
          <w:spacing w:val="-5"/>
        </w:rPr>
        <w:t xml:space="preserve"> </w:t>
      </w:r>
      <w:r>
        <w:t>NUREG/CR-6314, “Quality Assurance Inspections for Shipping and Storage Containers.”</w:t>
      </w:r>
    </w:p>
    <w:p w14:paraId="2D164FE6" w14:textId="77777777" w:rsidR="00344C0B" w:rsidRDefault="00344C0B" w:rsidP="002C2359">
      <w:pPr>
        <w:pStyle w:val="BodyText3"/>
        <w:ind w:left="0"/>
        <w:jc w:val="center"/>
      </w:pPr>
      <w:r>
        <w:br w:type="page"/>
      </w:r>
    </w:p>
    <w:p w14:paraId="2CB1A587" w14:textId="43ABB39C" w:rsidR="00A10A4E" w:rsidRDefault="00A10A4E" w:rsidP="00CF3590">
      <w:pPr>
        <w:pStyle w:val="Heading3"/>
        <w:ind w:left="0"/>
      </w:pPr>
      <w:r>
        <w:t>Table</w:t>
      </w:r>
      <w:r>
        <w:rPr>
          <w:spacing w:val="-6"/>
        </w:rPr>
        <w:t xml:space="preserve"> </w:t>
      </w:r>
      <w:r>
        <w:t>A-</w:t>
      </w:r>
      <w:r>
        <w:rPr>
          <w:spacing w:val="-10"/>
        </w:rPr>
        <w:t>1</w:t>
      </w:r>
    </w:p>
    <w:tbl>
      <w:tblPr>
        <w:tblStyle w:val="IM"/>
        <w:tblW w:w="0" w:type="auto"/>
        <w:tblLayout w:type="fixed"/>
        <w:tblLook w:val="01E0" w:firstRow="1" w:lastRow="1" w:firstColumn="1" w:lastColumn="1" w:noHBand="0" w:noVBand="0"/>
      </w:tblPr>
      <w:tblGrid>
        <w:gridCol w:w="1092"/>
        <w:gridCol w:w="4403"/>
        <w:gridCol w:w="1925"/>
        <w:gridCol w:w="1923"/>
      </w:tblGrid>
      <w:tr w:rsidR="00A10A4E" w:rsidRPr="007B2D83" w14:paraId="442B013E" w14:textId="77777777" w:rsidTr="00C42A39">
        <w:trPr>
          <w:trHeight w:val="411"/>
        </w:trPr>
        <w:tc>
          <w:tcPr>
            <w:tcW w:w="1092" w:type="dxa"/>
          </w:tcPr>
          <w:p w14:paraId="3627F5D9" w14:textId="77777777" w:rsidR="00A10A4E" w:rsidRPr="007B2D83" w:rsidRDefault="00A10A4E" w:rsidP="007B2D83">
            <w:pPr>
              <w:pStyle w:val="BodyText-table"/>
            </w:pPr>
            <w:r w:rsidRPr="007B2D83">
              <w:t>IP</w:t>
            </w:r>
          </w:p>
        </w:tc>
        <w:tc>
          <w:tcPr>
            <w:tcW w:w="4403" w:type="dxa"/>
          </w:tcPr>
          <w:p w14:paraId="360F5C73" w14:textId="77777777" w:rsidR="00A10A4E" w:rsidRPr="007B2D83" w:rsidRDefault="00A10A4E" w:rsidP="007B2D83">
            <w:pPr>
              <w:pStyle w:val="BodyText-table"/>
            </w:pPr>
            <w:r w:rsidRPr="007B2D83">
              <w:t>SUBJECT</w:t>
            </w:r>
          </w:p>
        </w:tc>
        <w:tc>
          <w:tcPr>
            <w:tcW w:w="1925" w:type="dxa"/>
          </w:tcPr>
          <w:p w14:paraId="065A80B9" w14:textId="77777777" w:rsidR="00A10A4E" w:rsidRPr="007B2D83" w:rsidRDefault="00A10A4E" w:rsidP="007B2D83">
            <w:pPr>
              <w:pStyle w:val="BodyText-table"/>
            </w:pPr>
            <w:r w:rsidRPr="007B2D83">
              <w:t>INITIAL NLT</w:t>
            </w:r>
          </w:p>
        </w:tc>
        <w:tc>
          <w:tcPr>
            <w:tcW w:w="1923" w:type="dxa"/>
          </w:tcPr>
          <w:p w14:paraId="5908DD9F" w14:textId="77777777" w:rsidR="00A10A4E" w:rsidRPr="007B2D83" w:rsidRDefault="00A10A4E" w:rsidP="007B2D83">
            <w:pPr>
              <w:pStyle w:val="BodyText-table"/>
            </w:pPr>
            <w:r w:rsidRPr="007B2D83">
              <w:t>FREQUENCY</w:t>
            </w:r>
          </w:p>
        </w:tc>
      </w:tr>
      <w:tr w:rsidR="00A10A4E" w:rsidRPr="007B2D83" w14:paraId="72334291" w14:textId="77777777" w:rsidTr="00C42A39">
        <w:trPr>
          <w:trHeight w:val="758"/>
        </w:trPr>
        <w:tc>
          <w:tcPr>
            <w:tcW w:w="1092" w:type="dxa"/>
          </w:tcPr>
          <w:p w14:paraId="3D949A43" w14:textId="77777777" w:rsidR="00A10A4E" w:rsidRPr="007B2D83" w:rsidRDefault="00A10A4E" w:rsidP="007B2D83">
            <w:pPr>
              <w:pStyle w:val="BodyText-table"/>
            </w:pPr>
            <w:r w:rsidRPr="007B2D83">
              <w:t>60851</w:t>
            </w:r>
          </w:p>
        </w:tc>
        <w:tc>
          <w:tcPr>
            <w:tcW w:w="4403" w:type="dxa"/>
          </w:tcPr>
          <w:p w14:paraId="4E170ED2" w14:textId="77777777" w:rsidR="00A10A4E" w:rsidRPr="007B2D83" w:rsidRDefault="00A10A4E" w:rsidP="007B2D83">
            <w:pPr>
              <w:pStyle w:val="BodyText-table"/>
            </w:pPr>
            <w:r w:rsidRPr="007B2D83">
              <w:t>Design control of ISFSI components</w:t>
            </w:r>
          </w:p>
        </w:tc>
        <w:tc>
          <w:tcPr>
            <w:tcW w:w="1925" w:type="dxa"/>
          </w:tcPr>
          <w:p w14:paraId="57E6D337" w14:textId="26FCAB76" w:rsidR="00A10A4E" w:rsidRPr="007B2D83" w:rsidRDefault="00A10A4E" w:rsidP="00BD1280">
            <w:pPr>
              <w:pStyle w:val="BodyText-table"/>
            </w:pPr>
            <w:r w:rsidRPr="007B2D83">
              <w:t>Beginning of</w:t>
            </w:r>
            <w:r w:rsidR="00BD1280">
              <w:t xml:space="preserve"> </w:t>
            </w:r>
            <w:r w:rsidRPr="007B2D83">
              <w:t>initial DSS fabrication</w:t>
            </w:r>
          </w:p>
        </w:tc>
        <w:tc>
          <w:tcPr>
            <w:tcW w:w="1923" w:type="dxa"/>
          </w:tcPr>
          <w:p w14:paraId="4D41D91E" w14:textId="77777777" w:rsidR="00A10A4E" w:rsidRPr="007B2D83" w:rsidRDefault="00A10A4E" w:rsidP="007B2D83">
            <w:pPr>
              <w:pStyle w:val="BodyText-table"/>
            </w:pPr>
            <w:r w:rsidRPr="007B2D83">
              <w:t>Every three years</w:t>
            </w:r>
            <w:r w:rsidRPr="00DF5247">
              <w:rPr>
                <w:vertAlign w:val="superscript"/>
              </w:rPr>
              <w:t>3</w:t>
            </w:r>
          </w:p>
        </w:tc>
      </w:tr>
      <w:tr w:rsidR="00A10A4E" w:rsidRPr="007B2D83" w14:paraId="7992EFD7" w14:textId="77777777" w:rsidTr="00C42A39">
        <w:trPr>
          <w:trHeight w:val="1261"/>
        </w:trPr>
        <w:tc>
          <w:tcPr>
            <w:tcW w:w="1092" w:type="dxa"/>
          </w:tcPr>
          <w:p w14:paraId="308EE0A9" w14:textId="77777777" w:rsidR="00A10A4E" w:rsidRPr="007B2D83" w:rsidRDefault="00A10A4E" w:rsidP="007B2D83">
            <w:pPr>
              <w:pStyle w:val="BodyText-table"/>
            </w:pPr>
            <w:r w:rsidRPr="007B2D83">
              <w:t>60852</w:t>
            </w:r>
          </w:p>
        </w:tc>
        <w:tc>
          <w:tcPr>
            <w:tcW w:w="4403" w:type="dxa"/>
          </w:tcPr>
          <w:p w14:paraId="5ED6C0F7" w14:textId="77777777" w:rsidR="00A10A4E" w:rsidRPr="007B2D83" w:rsidRDefault="00A10A4E" w:rsidP="007B2D83">
            <w:pPr>
              <w:pStyle w:val="BodyText-table"/>
            </w:pPr>
            <w:r w:rsidRPr="007B2D83">
              <w:t>ISFSI component fabrication by outside fabricators</w:t>
            </w:r>
          </w:p>
        </w:tc>
        <w:tc>
          <w:tcPr>
            <w:tcW w:w="1925" w:type="dxa"/>
          </w:tcPr>
          <w:p w14:paraId="29C60989" w14:textId="77777777" w:rsidR="00A10A4E" w:rsidRPr="007B2D83" w:rsidRDefault="00A10A4E" w:rsidP="007B2D83">
            <w:pPr>
              <w:pStyle w:val="BodyText-table"/>
            </w:pPr>
            <w:r w:rsidRPr="007B2D83">
              <w:t>Completion of initial DSS fabrication</w:t>
            </w:r>
            <w:r w:rsidRPr="00DF5247">
              <w:rPr>
                <w:vertAlign w:val="superscript"/>
              </w:rPr>
              <w:t>1</w:t>
            </w:r>
          </w:p>
        </w:tc>
        <w:tc>
          <w:tcPr>
            <w:tcW w:w="1923" w:type="dxa"/>
          </w:tcPr>
          <w:p w14:paraId="1ED8ADDE" w14:textId="158D7DC2" w:rsidR="00A10A4E" w:rsidRPr="007B2D83" w:rsidRDefault="00A10A4E" w:rsidP="00BD1280">
            <w:pPr>
              <w:pStyle w:val="BodyText-table"/>
            </w:pPr>
            <w:r w:rsidRPr="007B2D83">
              <w:t>Every three years while fabrication</w:t>
            </w:r>
            <w:r w:rsidR="00BD1280">
              <w:t xml:space="preserve"> </w:t>
            </w:r>
            <w:r w:rsidRPr="007B2D83">
              <w:t>activities are ongoing</w:t>
            </w:r>
            <w:r w:rsidRPr="001C2E5A">
              <w:rPr>
                <w:vertAlign w:val="superscript"/>
              </w:rPr>
              <w:t>3</w:t>
            </w:r>
          </w:p>
        </w:tc>
      </w:tr>
      <w:tr w:rsidR="00A10A4E" w:rsidRPr="007B2D83" w14:paraId="515537E2" w14:textId="77777777" w:rsidTr="00C42A39">
        <w:trPr>
          <w:trHeight w:val="1260"/>
        </w:trPr>
        <w:tc>
          <w:tcPr>
            <w:tcW w:w="1092" w:type="dxa"/>
          </w:tcPr>
          <w:p w14:paraId="0F04C45D" w14:textId="77777777" w:rsidR="00A10A4E" w:rsidRPr="007B2D83" w:rsidRDefault="00A10A4E" w:rsidP="007B2D83">
            <w:pPr>
              <w:pStyle w:val="BodyText-table"/>
            </w:pPr>
            <w:r w:rsidRPr="007B2D83">
              <w:t>60853</w:t>
            </w:r>
          </w:p>
        </w:tc>
        <w:tc>
          <w:tcPr>
            <w:tcW w:w="4403" w:type="dxa"/>
          </w:tcPr>
          <w:p w14:paraId="7367F702" w14:textId="77777777" w:rsidR="00A10A4E" w:rsidRPr="007B2D83" w:rsidRDefault="00A10A4E" w:rsidP="007B2D83">
            <w:pPr>
              <w:pStyle w:val="BodyText-table"/>
            </w:pPr>
            <w:r w:rsidRPr="007B2D83">
              <w:t>On-Site fabrication of components and construction of an ISFSI</w:t>
            </w:r>
          </w:p>
        </w:tc>
        <w:tc>
          <w:tcPr>
            <w:tcW w:w="1925" w:type="dxa"/>
          </w:tcPr>
          <w:p w14:paraId="0F37C7FD" w14:textId="77777777" w:rsidR="00A10A4E" w:rsidRPr="007B2D83" w:rsidRDefault="00A10A4E" w:rsidP="007B2D83">
            <w:pPr>
              <w:pStyle w:val="BodyText-table"/>
            </w:pPr>
            <w:r w:rsidRPr="007B2D83">
              <w:t>Completion of initial DSS onsite construction</w:t>
            </w:r>
            <w:r w:rsidRPr="001C2E5A">
              <w:rPr>
                <w:vertAlign w:val="superscript"/>
              </w:rPr>
              <w:t>2</w:t>
            </w:r>
          </w:p>
        </w:tc>
        <w:tc>
          <w:tcPr>
            <w:tcW w:w="1923" w:type="dxa"/>
          </w:tcPr>
          <w:p w14:paraId="69FFE157" w14:textId="77777777" w:rsidR="00A10A4E" w:rsidRPr="007B2D83" w:rsidRDefault="00A10A4E" w:rsidP="007B2D83">
            <w:pPr>
              <w:pStyle w:val="BodyText-table"/>
            </w:pPr>
            <w:r w:rsidRPr="007B2D83">
              <w:t>Every three years while construction activities are.</w:t>
            </w:r>
          </w:p>
          <w:p w14:paraId="1874BBCC" w14:textId="77777777" w:rsidR="00A10A4E" w:rsidRPr="007B2D83" w:rsidRDefault="00A10A4E" w:rsidP="007B2D83">
            <w:pPr>
              <w:pStyle w:val="BodyText-table"/>
            </w:pPr>
            <w:r w:rsidRPr="007B2D83">
              <w:t>ongoing</w:t>
            </w:r>
            <w:r w:rsidRPr="001C2E5A">
              <w:rPr>
                <w:vertAlign w:val="superscript"/>
              </w:rPr>
              <w:t>3</w:t>
            </w:r>
          </w:p>
        </w:tc>
      </w:tr>
      <w:tr w:rsidR="00A10A4E" w:rsidRPr="007B2D83" w14:paraId="4703DA7E" w14:textId="77777777" w:rsidTr="00C42A39">
        <w:trPr>
          <w:trHeight w:val="755"/>
        </w:trPr>
        <w:tc>
          <w:tcPr>
            <w:tcW w:w="1092" w:type="dxa"/>
          </w:tcPr>
          <w:p w14:paraId="3791C7D6" w14:textId="77777777" w:rsidR="00A10A4E" w:rsidRPr="007B2D83" w:rsidRDefault="00A10A4E" w:rsidP="007B2D83">
            <w:pPr>
              <w:pStyle w:val="BodyText-table"/>
            </w:pPr>
            <w:r w:rsidRPr="007B2D83">
              <w:t>60857</w:t>
            </w:r>
          </w:p>
        </w:tc>
        <w:tc>
          <w:tcPr>
            <w:tcW w:w="4403" w:type="dxa"/>
          </w:tcPr>
          <w:p w14:paraId="60719B65" w14:textId="77777777" w:rsidR="00A10A4E" w:rsidRPr="007B2D83" w:rsidRDefault="00A10A4E" w:rsidP="007B2D83">
            <w:pPr>
              <w:pStyle w:val="BodyText-table"/>
            </w:pPr>
            <w:r w:rsidRPr="007B2D83">
              <w:t>Review of 10 CFR 72.48 evaluations</w:t>
            </w:r>
          </w:p>
        </w:tc>
        <w:tc>
          <w:tcPr>
            <w:tcW w:w="1925" w:type="dxa"/>
          </w:tcPr>
          <w:p w14:paraId="5960F18F" w14:textId="6739BB10" w:rsidR="00A10A4E" w:rsidRPr="007B2D83" w:rsidRDefault="00A10A4E" w:rsidP="00BD1280">
            <w:pPr>
              <w:pStyle w:val="BodyText-table"/>
            </w:pPr>
            <w:r w:rsidRPr="007B2D83">
              <w:t>As needed to support above</w:t>
            </w:r>
            <w:r w:rsidR="00BD1280">
              <w:t xml:space="preserve"> </w:t>
            </w:r>
            <w:r w:rsidRPr="007B2D83">
              <w:t>IPs</w:t>
            </w:r>
          </w:p>
        </w:tc>
        <w:tc>
          <w:tcPr>
            <w:tcW w:w="1923" w:type="dxa"/>
          </w:tcPr>
          <w:p w14:paraId="1E694189" w14:textId="3AC68153" w:rsidR="00A10A4E" w:rsidRPr="007B2D83" w:rsidRDefault="00A10A4E" w:rsidP="00BD1280">
            <w:pPr>
              <w:pStyle w:val="BodyText-table"/>
            </w:pPr>
            <w:r w:rsidRPr="007B2D83">
              <w:t>As needed to support above</w:t>
            </w:r>
            <w:r w:rsidR="00BD1280">
              <w:t xml:space="preserve"> </w:t>
            </w:r>
            <w:r w:rsidRPr="007B2D83">
              <w:t>IPs</w:t>
            </w:r>
          </w:p>
        </w:tc>
      </w:tr>
    </w:tbl>
    <w:p w14:paraId="6CC1420E" w14:textId="5D2562E5" w:rsidR="00A10A4E" w:rsidRDefault="006B4C2D" w:rsidP="002C2359">
      <w:pPr>
        <w:pStyle w:val="BodyText3"/>
        <w:ind w:left="0"/>
      </w:pPr>
      <w:r>
        <w:rPr>
          <w:vertAlign w:val="superscript"/>
        </w:rPr>
        <w:br/>
      </w:r>
      <w:r w:rsidR="00A10A4E">
        <w:rPr>
          <w:vertAlign w:val="superscript"/>
        </w:rPr>
        <w:t>1</w:t>
      </w:r>
      <w:r w:rsidR="00A10A4E">
        <w:rPr>
          <w:spacing w:val="-20"/>
        </w:rPr>
        <w:t xml:space="preserve"> </w:t>
      </w:r>
      <w:r w:rsidR="00A10A4E">
        <w:rPr>
          <w:u w:val="single"/>
        </w:rPr>
        <w:t>Note</w:t>
      </w:r>
      <w:r w:rsidR="00A10A4E">
        <w:t>:</w:t>
      </w:r>
      <w:r w:rsidR="00A10A4E">
        <w:rPr>
          <w:spacing w:val="40"/>
        </w:rPr>
        <w:t xml:space="preserve"> </w:t>
      </w:r>
      <w:r w:rsidR="00A10A4E">
        <w:t>If several casks are being fabricated at one time, then the milestone associated with IP</w:t>
      </w:r>
      <w:r w:rsidR="00D64A90">
        <w:t> </w:t>
      </w:r>
      <w:r w:rsidR="00A10A4E">
        <w:t>60852</w:t>
      </w:r>
      <w:r w:rsidR="00A10A4E">
        <w:rPr>
          <w:spacing w:val="-3"/>
        </w:rPr>
        <w:t xml:space="preserve"> </w:t>
      </w:r>
      <w:r w:rsidR="00A10A4E">
        <w:t>should</w:t>
      </w:r>
      <w:r w:rsidR="00A10A4E">
        <w:rPr>
          <w:spacing w:val="-3"/>
        </w:rPr>
        <w:t xml:space="preserve"> </w:t>
      </w:r>
      <w:r w:rsidR="00A10A4E">
        <w:t>be</w:t>
      </w:r>
      <w:r w:rsidR="00A10A4E">
        <w:rPr>
          <w:spacing w:val="-5"/>
        </w:rPr>
        <w:t xml:space="preserve"> </w:t>
      </w:r>
      <w:r w:rsidR="00A10A4E">
        <w:t>completed</w:t>
      </w:r>
      <w:r w:rsidR="00A10A4E">
        <w:rPr>
          <w:spacing w:val="-3"/>
        </w:rPr>
        <w:t xml:space="preserve"> </w:t>
      </w:r>
      <w:r w:rsidR="00A10A4E">
        <w:t>before</w:t>
      </w:r>
      <w:r w:rsidR="00A10A4E">
        <w:rPr>
          <w:spacing w:val="-5"/>
        </w:rPr>
        <w:t xml:space="preserve"> </w:t>
      </w:r>
      <w:r w:rsidR="00A10A4E">
        <w:t>the</w:t>
      </w:r>
      <w:r w:rsidR="00A10A4E">
        <w:rPr>
          <w:spacing w:val="-5"/>
        </w:rPr>
        <w:t xml:space="preserve"> </w:t>
      </w:r>
      <w:r w:rsidR="00A10A4E">
        <w:t>fabricator</w:t>
      </w:r>
      <w:r w:rsidR="00A10A4E">
        <w:rPr>
          <w:spacing w:val="-4"/>
        </w:rPr>
        <w:t xml:space="preserve"> </w:t>
      </w:r>
      <w:r w:rsidR="00A10A4E">
        <w:t>finishes manufacturing</w:t>
      </w:r>
      <w:r w:rsidR="00A10A4E">
        <w:rPr>
          <w:spacing w:val="-5"/>
        </w:rPr>
        <w:t xml:space="preserve"> </w:t>
      </w:r>
      <w:r w:rsidR="00A10A4E">
        <w:t>the</w:t>
      </w:r>
      <w:r w:rsidR="00A10A4E">
        <w:rPr>
          <w:spacing w:val="-3"/>
        </w:rPr>
        <w:t xml:space="preserve"> </w:t>
      </w:r>
      <w:r w:rsidR="00A10A4E">
        <w:t>last</w:t>
      </w:r>
      <w:r w:rsidR="00A10A4E">
        <w:rPr>
          <w:spacing w:val="-1"/>
        </w:rPr>
        <w:t xml:space="preserve"> </w:t>
      </w:r>
      <w:r w:rsidR="00A10A4E">
        <w:t>of</w:t>
      </w:r>
      <w:r w:rsidR="00A10A4E">
        <w:rPr>
          <w:spacing w:val="-4"/>
        </w:rPr>
        <w:t xml:space="preserve"> </w:t>
      </w:r>
      <w:r w:rsidR="00A10A4E">
        <w:t>that</w:t>
      </w:r>
      <w:r w:rsidR="00A10A4E">
        <w:rPr>
          <w:spacing w:val="-1"/>
        </w:rPr>
        <w:t xml:space="preserve"> </w:t>
      </w:r>
      <w:r w:rsidR="00A10A4E">
        <w:t>series</w:t>
      </w:r>
      <w:r w:rsidR="00A10A4E">
        <w:rPr>
          <w:spacing w:val="-3"/>
        </w:rPr>
        <w:t xml:space="preserve"> </w:t>
      </w:r>
      <w:r w:rsidR="00A10A4E">
        <w:t>of casks.</w:t>
      </w:r>
      <w:r w:rsidR="00A10A4E">
        <w:rPr>
          <w:spacing w:val="40"/>
        </w:rPr>
        <w:t xml:space="preserve"> </w:t>
      </w:r>
      <w:r w:rsidR="00A10A4E">
        <w:t>These inspection requirements apply to each fabricator and/or fabrication facility.</w:t>
      </w:r>
    </w:p>
    <w:p w14:paraId="4D1012FD" w14:textId="77777777" w:rsidR="00A10A4E" w:rsidRDefault="00A10A4E" w:rsidP="002C2359">
      <w:pPr>
        <w:pStyle w:val="BodyText3"/>
        <w:ind w:left="0"/>
      </w:pPr>
      <w:r>
        <w:t>Consideration</w:t>
      </w:r>
      <w:r>
        <w:rPr>
          <w:spacing w:val="-3"/>
        </w:rPr>
        <w:t xml:space="preserve"> </w:t>
      </w:r>
      <w:r>
        <w:t>should</w:t>
      </w:r>
      <w:r>
        <w:rPr>
          <w:spacing w:val="-3"/>
        </w:rPr>
        <w:t xml:space="preserve"> </w:t>
      </w:r>
      <w:r>
        <w:t>be</w:t>
      </w:r>
      <w:r>
        <w:rPr>
          <w:spacing w:val="-7"/>
        </w:rPr>
        <w:t xml:space="preserve"> </w:t>
      </w:r>
      <w:r>
        <w:t>given</w:t>
      </w:r>
      <w:r>
        <w:rPr>
          <w:spacing w:val="-3"/>
        </w:rPr>
        <w:t xml:space="preserve"> </w:t>
      </w:r>
      <w:r>
        <w:t>to</w:t>
      </w:r>
      <w:r>
        <w:rPr>
          <w:spacing w:val="-3"/>
        </w:rPr>
        <w:t xml:space="preserve"> </w:t>
      </w:r>
      <w:r>
        <w:t>inspect</w:t>
      </w:r>
      <w:r>
        <w:rPr>
          <w:spacing w:val="-4"/>
        </w:rPr>
        <w:t xml:space="preserve"> </w:t>
      </w:r>
      <w:r>
        <w:t>fabrication</w:t>
      </w:r>
      <w:r>
        <w:rPr>
          <w:spacing w:val="-1"/>
        </w:rPr>
        <w:t xml:space="preserve"> </w:t>
      </w:r>
      <w:r>
        <w:t>of</w:t>
      </w:r>
      <w:r>
        <w:rPr>
          <w:spacing w:val="-4"/>
        </w:rPr>
        <w:t xml:space="preserve"> </w:t>
      </w:r>
      <w:r>
        <w:t>new</w:t>
      </w:r>
      <w:r>
        <w:rPr>
          <w:spacing w:val="-3"/>
        </w:rPr>
        <w:t xml:space="preserve"> </w:t>
      </w:r>
      <w:r>
        <w:t>DSS</w:t>
      </w:r>
      <w:r>
        <w:rPr>
          <w:spacing w:val="-3"/>
        </w:rPr>
        <w:t xml:space="preserve"> </w:t>
      </w:r>
      <w:r>
        <w:t>designs</w:t>
      </w:r>
      <w:r>
        <w:rPr>
          <w:spacing w:val="-7"/>
        </w:rPr>
        <w:t xml:space="preserve"> </w:t>
      </w:r>
      <w:r>
        <w:t>being</w:t>
      </w:r>
      <w:r>
        <w:rPr>
          <w:spacing w:val="-3"/>
        </w:rPr>
        <w:t xml:space="preserve"> </w:t>
      </w:r>
      <w:r>
        <w:t>fabricated</w:t>
      </w:r>
      <w:r>
        <w:rPr>
          <w:spacing w:val="-2"/>
        </w:rPr>
        <w:t xml:space="preserve"> </w:t>
      </w:r>
      <w:r>
        <w:t>if outside</w:t>
      </w:r>
      <w:r>
        <w:rPr>
          <w:spacing w:val="-2"/>
        </w:rPr>
        <w:t xml:space="preserve"> </w:t>
      </w:r>
      <w:r>
        <w:t>of</w:t>
      </w:r>
      <w:r>
        <w:rPr>
          <w:spacing w:val="-5"/>
        </w:rPr>
        <w:t xml:space="preserve"> </w:t>
      </w:r>
      <w:r>
        <w:t>the</w:t>
      </w:r>
      <w:r>
        <w:rPr>
          <w:spacing w:val="-4"/>
        </w:rPr>
        <w:t xml:space="preserve"> </w:t>
      </w:r>
      <w:r>
        <w:t>routine</w:t>
      </w:r>
      <w:r>
        <w:rPr>
          <w:spacing w:val="-2"/>
        </w:rPr>
        <w:t xml:space="preserve"> </w:t>
      </w:r>
      <w:r>
        <w:t>inspection</w:t>
      </w:r>
      <w:r>
        <w:rPr>
          <w:spacing w:val="-2"/>
        </w:rPr>
        <w:t xml:space="preserve"> </w:t>
      </w:r>
      <w:r>
        <w:t>frequency, dependent on</w:t>
      </w:r>
      <w:r>
        <w:rPr>
          <w:spacing w:val="-4"/>
        </w:rPr>
        <w:t xml:space="preserve"> </w:t>
      </w:r>
      <w:r>
        <w:t>the</w:t>
      </w:r>
      <w:r>
        <w:rPr>
          <w:spacing w:val="-4"/>
        </w:rPr>
        <w:t xml:space="preserve"> </w:t>
      </w:r>
      <w:r>
        <w:t>scope</w:t>
      </w:r>
      <w:r>
        <w:rPr>
          <w:spacing w:val="-4"/>
        </w:rPr>
        <w:t xml:space="preserve"> </w:t>
      </w:r>
      <w:r>
        <w:t>and</w:t>
      </w:r>
      <w:r>
        <w:rPr>
          <w:spacing w:val="-4"/>
        </w:rPr>
        <w:t xml:space="preserve"> </w:t>
      </w:r>
      <w:r>
        <w:t>significance</w:t>
      </w:r>
      <w:r>
        <w:rPr>
          <w:spacing w:val="-2"/>
        </w:rPr>
        <w:t xml:space="preserve"> </w:t>
      </w:r>
      <w:r>
        <w:t>of</w:t>
      </w:r>
      <w:r>
        <w:rPr>
          <w:spacing w:val="-2"/>
        </w:rPr>
        <w:t xml:space="preserve"> </w:t>
      </w:r>
      <w:r>
        <w:t>the design changes from previous designs.</w:t>
      </w:r>
    </w:p>
    <w:p w14:paraId="7CB55025" w14:textId="77777777" w:rsidR="00A10A4E" w:rsidRDefault="00A10A4E" w:rsidP="002C2359">
      <w:pPr>
        <w:pStyle w:val="BodyText3"/>
        <w:ind w:left="0"/>
      </w:pPr>
      <w:r>
        <w:rPr>
          <w:vertAlign w:val="superscript"/>
        </w:rPr>
        <w:t>2</w:t>
      </w:r>
      <w:r>
        <w:rPr>
          <w:spacing w:val="-21"/>
        </w:rPr>
        <w:t xml:space="preserve"> </w:t>
      </w:r>
      <w:r>
        <w:rPr>
          <w:u w:val="single"/>
        </w:rPr>
        <w:t>Note</w:t>
      </w:r>
      <w:r>
        <w:t>: Only Inspection Requirements of IP 60853 Sections 02.01, 02.02, and 02.03 are performed</w:t>
      </w:r>
      <w:r>
        <w:rPr>
          <w:spacing w:val="-5"/>
        </w:rPr>
        <w:t xml:space="preserve"> </w:t>
      </w:r>
      <w:r>
        <w:t>during</w:t>
      </w:r>
      <w:r>
        <w:rPr>
          <w:spacing w:val="-3"/>
        </w:rPr>
        <w:t xml:space="preserve"> </w:t>
      </w:r>
      <w:r>
        <w:t>Phase</w:t>
      </w:r>
      <w:r>
        <w:rPr>
          <w:spacing w:val="-6"/>
        </w:rPr>
        <w:t xml:space="preserve"> </w:t>
      </w:r>
      <w:r>
        <w:t>1</w:t>
      </w:r>
      <w:r>
        <w:rPr>
          <w:spacing w:val="-3"/>
        </w:rPr>
        <w:t xml:space="preserve"> </w:t>
      </w:r>
      <w:r>
        <w:t>inspections.</w:t>
      </w:r>
      <w:r>
        <w:rPr>
          <w:spacing w:val="40"/>
        </w:rPr>
        <w:t xml:space="preserve"> </w:t>
      </w:r>
      <w:r>
        <w:t>This</w:t>
      </w:r>
      <w:r>
        <w:rPr>
          <w:spacing w:val="-2"/>
        </w:rPr>
        <w:t xml:space="preserve"> </w:t>
      </w:r>
      <w:r>
        <w:t>applies</w:t>
      </w:r>
      <w:r>
        <w:rPr>
          <w:spacing w:val="-3"/>
        </w:rPr>
        <w:t xml:space="preserve"> </w:t>
      </w:r>
      <w:r>
        <w:t>only</w:t>
      </w:r>
      <w:r>
        <w:rPr>
          <w:spacing w:val="-5"/>
        </w:rPr>
        <w:t xml:space="preserve"> </w:t>
      </w:r>
      <w:r>
        <w:t>to</w:t>
      </w:r>
      <w:r>
        <w:rPr>
          <w:spacing w:val="-5"/>
        </w:rPr>
        <w:t xml:space="preserve"> </w:t>
      </w:r>
      <w:r>
        <w:t>the</w:t>
      </w:r>
      <w:r>
        <w:rPr>
          <w:spacing w:val="-2"/>
        </w:rPr>
        <w:t xml:space="preserve"> </w:t>
      </w:r>
      <w:r>
        <w:t>DSS</w:t>
      </w:r>
      <w:r>
        <w:rPr>
          <w:spacing w:val="-3"/>
        </w:rPr>
        <w:t xml:space="preserve"> </w:t>
      </w:r>
      <w:r>
        <w:t>vendors</w:t>
      </w:r>
      <w:r>
        <w:rPr>
          <w:spacing w:val="-2"/>
        </w:rPr>
        <w:t xml:space="preserve"> </w:t>
      </w:r>
      <w:r>
        <w:t>performing construction activities onsite at general or specific licensee facilities.</w:t>
      </w:r>
    </w:p>
    <w:p w14:paraId="52D08C48" w14:textId="77777777" w:rsidR="00A10A4E" w:rsidRDefault="00A10A4E" w:rsidP="002C2359">
      <w:pPr>
        <w:pStyle w:val="BodyText3"/>
        <w:ind w:left="0"/>
      </w:pPr>
      <w:r>
        <w:rPr>
          <w:vertAlign w:val="superscript"/>
        </w:rPr>
        <w:t>3</w:t>
      </w:r>
      <w:r>
        <w:rPr>
          <w:spacing w:val="-24"/>
        </w:rPr>
        <w:t xml:space="preserve"> </w:t>
      </w:r>
      <w:r>
        <w:rPr>
          <w:u w:val="single"/>
        </w:rPr>
        <w:t>Note</w:t>
      </w:r>
      <w:r>
        <w:t>:</w:t>
      </w:r>
      <w:r>
        <w:rPr>
          <w:spacing w:val="-5"/>
        </w:rPr>
        <w:t xml:space="preserve"> </w:t>
      </w:r>
      <w:r>
        <w:t>The</w:t>
      </w:r>
      <w:r>
        <w:rPr>
          <w:spacing w:val="-4"/>
        </w:rPr>
        <w:t xml:space="preserve"> </w:t>
      </w:r>
      <w:r>
        <w:t>inspection</w:t>
      </w:r>
      <w:r>
        <w:rPr>
          <w:spacing w:val="-6"/>
        </w:rPr>
        <w:t xml:space="preserve"> </w:t>
      </w:r>
      <w:r>
        <w:t>frequency</w:t>
      </w:r>
      <w:r>
        <w:rPr>
          <w:spacing w:val="-6"/>
        </w:rPr>
        <w:t xml:space="preserve"> </w:t>
      </w:r>
      <w:r>
        <w:t>may</w:t>
      </w:r>
      <w:r>
        <w:rPr>
          <w:spacing w:val="-5"/>
        </w:rPr>
        <w:t xml:space="preserve"> </w:t>
      </w:r>
      <w:r>
        <w:t>be</w:t>
      </w:r>
      <w:r>
        <w:rPr>
          <w:spacing w:val="-5"/>
        </w:rPr>
        <w:t xml:space="preserve"> </w:t>
      </w:r>
      <w:r>
        <w:t>extended</w:t>
      </w:r>
      <w:r>
        <w:rPr>
          <w:spacing w:val="-5"/>
        </w:rPr>
        <w:t xml:space="preserve"> </w:t>
      </w:r>
      <w:r>
        <w:t>to</w:t>
      </w:r>
      <w:r>
        <w:rPr>
          <w:spacing w:val="-5"/>
        </w:rPr>
        <w:t xml:space="preserve"> </w:t>
      </w:r>
      <w:r>
        <w:t>the</w:t>
      </w:r>
      <w:r>
        <w:rPr>
          <w:spacing w:val="-6"/>
        </w:rPr>
        <w:t xml:space="preserve"> </w:t>
      </w:r>
      <w:r>
        <w:t>end</w:t>
      </w:r>
      <w:r>
        <w:rPr>
          <w:spacing w:val="-4"/>
        </w:rPr>
        <w:t xml:space="preserve"> </w:t>
      </w:r>
      <w:r>
        <w:t>of</w:t>
      </w:r>
      <w:r>
        <w:rPr>
          <w:spacing w:val="-5"/>
        </w:rPr>
        <w:t xml:space="preserve"> </w:t>
      </w:r>
      <w:r>
        <w:t>the</w:t>
      </w:r>
      <w:r>
        <w:rPr>
          <w:spacing w:val="-6"/>
        </w:rPr>
        <w:t xml:space="preserve"> </w:t>
      </w:r>
      <w:r>
        <w:t>corresponding</w:t>
      </w:r>
      <w:r>
        <w:rPr>
          <w:spacing w:val="-4"/>
        </w:rPr>
        <w:t xml:space="preserve"> </w:t>
      </w:r>
      <w:r>
        <w:t>fiscal</w:t>
      </w:r>
      <w:r>
        <w:rPr>
          <w:spacing w:val="-5"/>
        </w:rPr>
        <w:t xml:space="preserve"> </w:t>
      </w:r>
      <w:r>
        <w:rPr>
          <w:spacing w:val="-2"/>
        </w:rPr>
        <w:t>year.</w:t>
      </w:r>
    </w:p>
    <w:p w14:paraId="25A29547" w14:textId="77777777" w:rsidR="00A10A4E" w:rsidRDefault="00A10A4E" w:rsidP="00344C0B">
      <w:pPr>
        <w:pStyle w:val="Heading3"/>
        <w:ind w:left="0"/>
      </w:pPr>
      <w:r>
        <w:t>CONDUCT</w:t>
      </w:r>
      <w:r>
        <w:rPr>
          <w:spacing w:val="-7"/>
        </w:rPr>
        <w:t xml:space="preserve"> </w:t>
      </w:r>
      <w:r>
        <w:t>OF</w:t>
      </w:r>
      <w:r>
        <w:rPr>
          <w:spacing w:val="-5"/>
        </w:rPr>
        <w:t xml:space="preserve"> </w:t>
      </w:r>
      <w:r>
        <w:t>PHASE</w:t>
      </w:r>
      <w:r>
        <w:rPr>
          <w:spacing w:val="-7"/>
        </w:rPr>
        <w:t xml:space="preserve"> </w:t>
      </w:r>
      <w:r>
        <w:t>2</w:t>
      </w:r>
      <w:r>
        <w:rPr>
          <w:spacing w:val="-4"/>
        </w:rPr>
        <w:t xml:space="preserve"> </w:t>
      </w:r>
      <w:r>
        <w:t>–</w:t>
      </w:r>
      <w:r>
        <w:rPr>
          <w:spacing w:val="-4"/>
        </w:rPr>
        <w:t xml:space="preserve"> </w:t>
      </w:r>
      <w:r>
        <w:t>PAD</w:t>
      </w:r>
      <w:r>
        <w:rPr>
          <w:spacing w:val="-5"/>
        </w:rPr>
        <w:t xml:space="preserve"> </w:t>
      </w:r>
      <w:r>
        <w:t>CONSTRUCTION</w:t>
      </w:r>
      <w:r>
        <w:rPr>
          <w:spacing w:val="-5"/>
        </w:rPr>
        <w:t xml:space="preserve"> </w:t>
      </w:r>
      <w:r>
        <w:t>AND</w:t>
      </w:r>
      <w:r>
        <w:rPr>
          <w:spacing w:val="-5"/>
        </w:rPr>
        <w:t xml:space="preserve"> </w:t>
      </w:r>
      <w:r>
        <w:t>PREOPERATIONAL</w:t>
      </w:r>
      <w:r>
        <w:rPr>
          <w:spacing w:val="-4"/>
        </w:rPr>
        <w:t xml:space="preserve"> </w:t>
      </w:r>
      <w:r>
        <w:rPr>
          <w:spacing w:val="-2"/>
        </w:rPr>
        <w:t>TESTING</w:t>
      </w:r>
    </w:p>
    <w:p w14:paraId="69458694" w14:textId="5F377397" w:rsidR="00A10A4E" w:rsidRDefault="00A10A4E" w:rsidP="00344C0B">
      <w:pPr>
        <w:pStyle w:val="BodyText"/>
      </w:pPr>
      <w:r>
        <w:t>Phase 2 inspections are performed by the Regional Offices on general or specific ISFSI licensees.</w:t>
      </w:r>
      <w:r>
        <w:rPr>
          <w:spacing w:val="40"/>
        </w:rPr>
        <w:t xml:space="preserve"> </w:t>
      </w:r>
      <w:r>
        <w:t xml:space="preserve">For ISFSIs associated with a 10 CFR Part 50 reactor site, if the licensee credit’s the 10 CFR Part 50 programs (e.g., quality assurance, safety evaluations, radiation protection, emergency preparedness, or security) that support operation of the ISFSI, the programs are reviewed under the </w:t>
      </w:r>
      <w:r w:rsidR="0022411C">
        <w:t>IMC</w:t>
      </w:r>
      <w:r>
        <w:t xml:space="preserve"> 2515 inspection program.</w:t>
      </w:r>
      <w:r>
        <w:rPr>
          <w:spacing w:val="74"/>
        </w:rPr>
        <w:t xml:space="preserve"> </w:t>
      </w:r>
      <w:r>
        <w:t>Consequently, for an ISFSI associated with a</w:t>
      </w:r>
      <w:r>
        <w:rPr>
          <w:spacing w:val="-2"/>
        </w:rPr>
        <w:t xml:space="preserve"> </w:t>
      </w:r>
      <w:r>
        <w:t>10</w:t>
      </w:r>
      <w:r>
        <w:rPr>
          <w:spacing w:val="-2"/>
        </w:rPr>
        <w:t xml:space="preserve"> </w:t>
      </w:r>
      <w:r>
        <w:t>CFR</w:t>
      </w:r>
      <w:r>
        <w:rPr>
          <w:spacing w:val="-3"/>
        </w:rPr>
        <w:t xml:space="preserve"> </w:t>
      </w:r>
      <w:r>
        <w:t>Part</w:t>
      </w:r>
      <w:r>
        <w:rPr>
          <w:spacing w:val="-3"/>
        </w:rPr>
        <w:t xml:space="preserve"> </w:t>
      </w:r>
      <w:r>
        <w:t>50</w:t>
      </w:r>
      <w:r>
        <w:rPr>
          <w:spacing w:val="-4"/>
        </w:rPr>
        <w:t xml:space="preserve"> </w:t>
      </w:r>
      <w:r>
        <w:t>reactor</w:t>
      </w:r>
      <w:r>
        <w:rPr>
          <w:spacing w:val="-1"/>
        </w:rPr>
        <w:t xml:space="preserve"> </w:t>
      </w:r>
      <w:r>
        <w:t>site,</w:t>
      </w:r>
      <w:r>
        <w:rPr>
          <w:spacing w:val="-3"/>
        </w:rPr>
        <w:t xml:space="preserve"> </w:t>
      </w:r>
      <w:r>
        <w:t>the</w:t>
      </w:r>
      <w:r>
        <w:rPr>
          <w:spacing w:val="-4"/>
        </w:rPr>
        <w:t xml:space="preserve"> </w:t>
      </w:r>
      <w:r w:rsidR="0022411C">
        <w:t>IMC</w:t>
      </w:r>
      <w:r>
        <w:rPr>
          <w:spacing w:val="-2"/>
        </w:rPr>
        <w:t xml:space="preserve"> </w:t>
      </w:r>
      <w:r>
        <w:t>2690</w:t>
      </w:r>
      <w:r>
        <w:rPr>
          <w:spacing w:val="-4"/>
        </w:rPr>
        <w:t xml:space="preserve"> </w:t>
      </w:r>
      <w:r>
        <w:t>inspection</w:t>
      </w:r>
      <w:r>
        <w:rPr>
          <w:spacing w:val="-2"/>
        </w:rPr>
        <w:t xml:space="preserve"> </w:t>
      </w:r>
      <w:r>
        <w:t>program is</w:t>
      </w:r>
      <w:r>
        <w:rPr>
          <w:spacing w:val="-1"/>
        </w:rPr>
        <w:t xml:space="preserve"> </w:t>
      </w:r>
      <w:r>
        <w:t>primarily</w:t>
      </w:r>
      <w:r>
        <w:rPr>
          <w:spacing w:val="-1"/>
        </w:rPr>
        <w:t xml:space="preserve"> </w:t>
      </w:r>
      <w:r>
        <w:t>directed</w:t>
      </w:r>
      <w:r>
        <w:rPr>
          <w:spacing w:val="-4"/>
        </w:rPr>
        <w:t xml:space="preserve"> </w:t>
      </w:r>
      <w:r>
        <w:t>at</w:t>
      </w:r>
      <w:r>
        <w:rPr>
          <w:spacing w:val="-3"/>
        </w:rPr>
        <w:t xml:space="preserve"> </w:t>
      </w:r>
      <w:r>
        <w:t>verifying that activities related to the ISFSI have been properly incorporated into the existing licensee programs such that a full reinspection of the licensee’s or applicant’s programs is not required. These inspections set the baseline for future safe loading and monitoring operations.</w:t>
      </w:r>
    </w:p>
    <w:p w14:paraId="244EFBF4" w14:textId="77777777" w:rsidR="00A10A4E" w:rsidRDefault="00A10A4E" w:rsidP="00344C0B">
      <w:pPr>
        <w:pStyle w:val="BodyText"/>
      </w:pPr>
      <w:r>
        <w:t>Selected IPs should be re-performed if a licensee intends to use a new model DSS, when a separate DSS is already in use at the same ISFSI.</w:t>
      </w:r>
      <w:r>
        <w:rPr>
          <w:spacing w:val="40"/>
        </w:rPr>
        <w:t xml:space="preserve"> </w:t>
      </w:r>
      <w:r>
        <w:t>Additionally, selected IPs should be re- performed if a licensee intends to construct a new ISFSI pad when an existing ISFSI pad is already</w:t>
      </w:r>
      <w:r>
        <w:rPr>
          <w:spacing w:val="-2"/>
        </w:rPr>
        <w:t xml:space="preserve"> </w:t>
      </w:r>
      <w:r>
        <w:t>in</w:t>
      </w:r>
      <w:r>
        <w:rPr>
          <w:spacing w:val="-2"/>
        </w:rPr>
        <w:t xml:space="preserve"> </w:t>
      </w:r>
      <w:r>
        <w:t>use</w:t>
      </w:r>
      <w:r>
        <w:rPr>
          <w:spacing w:val="-4"/>
        </w:rPr>
        <w:t xml:space="preserve"> </w:t>
      </w:r>
      <w:r>
        <w:t>at</w:t>
      </w:r>
      <w:r>
        <w:rPr>
          <w:spacing w:val="-3"/>
        </w:rPr>
        <w:t xml:space="preserve"> </w:t>
      </w:r>
      <w:r>
        <w:t>the</w:t>
      </w:r>
      <w:r>
        <w:rPr>
          <w:spacing w:val="-4"/>
        </w:rPr>
        <w:t xml:space="preserve"> </w:t>
      </w:r>
      <w:r>
        <w:t>same</w:t>
      </w:r>
      <w:r>
        <w:rPr>
          <w:spacing w:val="-4"/>
        </w:rPr>
        <w:t xml:space="preserve"> </w:t>
      </w:r>
      <w:r>
        <w:t>ISFSI.</w:t>
      </w:r>
      <w:r>
        <w:rPr>
          <w:spacing w:val="40"/>
        </w:rPr>
        <w:t xml:space="preserve"> </w:t>
      </w:r>
      <w:r>
        <w:t>A</w:t>
      </w:r>
      <w:r>
        <w:rPr>
          <w:spacing w:val="-2"/>
        </w:rPr>
        <w:t xml:space="preserve"> </w:t>
      </w:r>
      <w:r>
        <w:t>gap</w:t>
      </w:r>
      <w:r>
        <w:rPr>
          <w:spacing w:val="-4"/>
        </w:rPr>
        <w:t xml:space="preserve"> </w:t>
      </w:r>
      <w:r>
        <w:t>assessment</w:t>
      </w:r>
      <w:r>
        <w:rPr>
          <w:spacing w:val="-3"/>
        </w:rPr>
        <w:t xml:space="preserve"> </w:t>
      </w:r>
      <w:r>
        <w:t>should</w:t>
      </w:r>
      <w:r>
        <w:rPr>
          <w:spacing w:val="-2"/>
        </w:rPr>
        <w:t xml:space="preserve"> </w:t>
      </w:r>
      <w:r>
        <w:t>be</w:t>
      </w:r>
      <w:r>
        <w:rPr>
          <w:spacing w:val="-4"/>
        </w:rPr>
        <w:t xml:space="preserve"> </w:t>
      </w:r>
      <w:r>
        <w:t>performed</w:t>
      </w:r>
      <w:r>
        <w:rPr>
          <w:spacing w:val="-2"/>
        </w:rPr>
        <w:t xml:space="preserve"> </w:t>
      </w:r>
      <w:r>
        <w:t>to</w:t>
      </w:r>
      <w:r>
        <w:rPr>
          <w:spacing w:val="-2"/>
        </w:rPr>
        <w:t xml:space="preserve"> </w:t>
      </w:r>
      <w:r>
        <w:t>determine the level of inspection and timeliness for the new activity.</w:t>
      </w:r>
      <w:r>
        <w:rPr>
          <w:spacing w:val="40"/>
        </w:rPr>
        <w:t xml:space="preserve"> </w:t>
      </w:r>
      <w:r>
        <w:t>If assistance is needed in performing the gap assessment, the Regional Office should contact DFM for assistance.</w:t>
      </w:r>
    </w:p>
    <w:p w14:paraId="255B1F7C" w14:textId="192F02E0" w:rsidR="00D92A6E" w:rsidRDefault="00D92A6E" w:rsidP="00D92A6E">
      <w:pPr>
        <w:pStyle w:val="Heading3"/>
        <w:ind w:left="0"/>
      </w:pPr>
      <w:r>
        <w:t>Table</w:t>
      </w:r>
      <w:r>
        <w:rPr>
          <w:spacing w:val="-6"/>
        </w:rPr>
        <w:t xml:space="preserve"> </w:t>
      </w:r>
      <w:r>
        <w:t>A-</w:t>
      </w:r>
      <w:r>
        <w:rPr>
          <w:spacing w:val="-10"/>
        </w:rPr>
        <w:t>2</w:t>
      </w:r>
    </w:p>
    <w:tbl>
      <w:tblPr>
        <w:tblW w:w="9345"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85"/>
        <w:gridCol w:w="4290"/>
        <w:gridCol w:w="2027"/>
        <w:gridCol w:w="1943"/>
      </w:tblGrid>
      <w:tr w:rsidR="00D92A6E" w14:paraId="3219E038" w14:textId="77777777" w:rsidTr="00D92A6E">
        <w:trPr>
          <w:trHeight w:val="411"/>
        </w:trPr>
        <w:tc>
          <w:tcPr>
            <w:tcW w:w="1085" w:type="dxa"/>
          </w:tcPr>
          <w:p w14:paraId="590FC4E9" w14:textId="77777777" w:rsidR="00D92A6E" w:rsidRDefault="00D92A6E" w:rsidP="00D92A6E">
            <w:pPr>
              <w:pStyle w:val="BodyText-table"/>
            </w:pPr>
            <w:r>
              <w:t>IP</w:t>
            </w:r>
          </w:p>
        </w:tc>
        <w:tc>
          <w:tcPr>
            <w:tcW w:w="4290" w:type="dxa"/>
          </w:tcPr>
          <w:p w14:paraId="4D020DFD" w14:textId="77777777" w:rsidR="00D92A6E" w:rsidRDefault="00D92A6E" w:rsidP="00D92A6E">
            <w:pPr>
              <w:pStyle w:val="BodyText-table"/>
            </w:pPr>
            <w:r>
              <w:rPr>
                <w:spacing w:val="-2"/>
              </w:rPr>
              <w:t>SUBJECT</w:t>
            </w:r>
          </w:p>
        </w:tc>
        <w:tc>
          <w:tcPr>
            <w:tcW w:w="2027" w:type="dxa"/>
          </w:tcPr>
          <w:p w14:paraId="62DF799A" w14:textId="77777777" w:rsidR="00D92A6E" w:rsidRDefault="00D92A6E" w:rsidP="00D92A6E">
            <w:pPr>
              <w:pStyle w:val="BodyText-table"/>
            </w:pPr>
            <w:r>
              <w:t>INITIAL</w:t>
            </w:r>
            <w:r>
              <w:rPr>
                <w:spacing w:val="-4"/>
              </w:rPr>
              <w:t xml:space="preserve"> </w:t>
            </w:r>
            <w:r>
              <w:t>NLT</w:t>
            </w:r>
          </w:p>
        </w:tc>
        <w:tc>
          <w:tcPr>
            <w:tcW w:w="1943" w:type="dxa"/>
          </w:tcPr>
          <w:p w14:paraId="3248E8DB" w14:textId="77777777" w:rsidR="00D92A6E" w:rsidRDefault="00D92A6E" w:rsidP="00D92A6E">
            <w:pPr>
              <w:pStyle w:val="BodyText-table"/>
            </w:pPr>
            <w:r>
              <w:rPr>
                <w:spacing w:val="-2"/>
              </w:rPr>
              <w:t>FREQUENCY</w:t>
            </w:r>
          </w:p>
        </w:tc>
      </w:tr>
      <w:tr w:rsidR="00D92A6E" w14:paraId="714B1B53" w14:textId="77777777" w:rsidTr="00D92A6E">
        <w:trPr>
          <w:trHeight w:val="943"/>
        </w:trPr>
        <w:tc>
          <w:tcPr>
            <w:tcW w:w="1085" w:type="dxa"/>
          </w:tcPr>
          <w:p w14:paraId="25BB82D6" w14:textId="77777777" w:rsidR="00D92A6E" w:rsidRDefault="00D92A6E" w:rsidP="00D92A6E">
            <w:pPr>
              <w:pStyle w:val="BodyText-table"/>
              <w:rPr>
                <w:sz w:val="30"/>
              </w:rPr>
            </w:pPr>
          </w:p>
          <w:p w14:paraId="259711F4" w14:textId="77777777" w:rsidR="00D92A6E" w:rsidRDefault="00D92A6E" w:rsidP="00D92A6E">
            <w:pPr>
              <w:pStyle w:val="BodyText-table"/>
            </w:pPr>
            <w:r>
              <w:rPr>
                <w:spacing w:val="-2"/>
              </w:rPr>
              <w:t>60853</w:t>
            </w:r>
          </w:p>
        </w:tc>
        <w:tc>
          <w:tcPr>
            <w:tcW w:w="4290" w:type="dxa"/>
          </w:tcPr>
          <w:p w14:paraId="2F9878AF" w14:textId="77777777" w:rsidR="00D92A6E" w:rsidRDefault="00D92A6E" w:rsidP="00D92A6E">
            <w:pPr>
              <w:pStyle w:val="BodyText-table"/>
              <w:rPr>
                <w:sz w:val="19"/>
              </w:rPr>
            </w:pPr>
          </w:p>
          <w:p w14:paraId="075AB083" w14:textId="77777777" w:rsidR="00D92A6E" w:rsidRDefault="00D92A6E" w:rsidP="00D92A6E">
            <w:pPr>
              <w:pStyle w:val="BodyText-table"/>
            </w:pPr>
            <w:r>
              <w:t>On-Site</w:t>
            </w:r>
            <w:r>
              <w:rPr>
                <w:spacing w:val="-11"/>
              </w:rPr>
              <w:t xml:space="preserve"> </w:t>
            </w:r>
            <w:r>
              <w:t>fabrication</w:t>
            </w:r>
            <w:r>
              <w:rPr>
                <w:spacing w:val="-9"/>
              </w:rPr>
              <w:t xml:space="preserve"> </w:t>
            </w:r>
            <w:r>
              <w:t>of</w:t>
            </w:r>
            <w:r>
              <w:rPr>
                <w:spacing w:val="-10"/>
              </w:rPr>
              <w:t xml:space="preserve"> </w:t>
            </w:r>
            <w:r>
              <w:t>components</w:t>
            </w:r>
            <w:r>
              <w:rPr>
                <w:spacing w:val="-10"/>
              </w:rPr>
              <w:t xml:space="preserve"> </w:t>
            </w:r>
            <w:r>
              <w:t>and construction of an ISFSI</w:t>
            </w:r>
          </w:p>
        </w:tc>
        <w:tc>
          <w:tcPr>
            <w:tcW w:w="2027" w:type="dxa"/>
          </w:tcPr>
          <w:p w14:paraId="3D324A63" w14:textId="77777777" w:rsidR="00D92A6E" w:rsidRDefault="00D92A6E" w:rsidP="00D92A6E">
            <w:pPr>
              <w:pStyle w:val="BodyText-table"/>
            </w:pPr>
            <w:r>
              <w:t>Completion</w:t>
            </w:r>
            <w:r>
              <w:rPr>
                <w:spacing w:val="-16"/>
              </w:rPr>
              <w:t xml:space="preserve"> </w:t>
            </w:r>
            <w:r>
              <w:t xml:space="preserve">of ISFSI pad </w:t>
            </w:r>
            <w:r>
              <w:rPr>
                <w:spacing w:val="-2"/>
              </w:rPr>
              <w:t>construction</w:t>
            </w:r>
          </w:p>
        </w:tc>
        <w:tc>
          <w:tcPr>
            <w:tcW w:w="1943" w:type="dxa"/>
          </w:tcPr>
          <w:p w14:paraId="4D5C85AA" w14:textId="77777777" w:rsidR="00D92A6E" w:rsidRDefault="00D92A6E" w:rsidP="00D92A6E">
            <w:pPr>
              <w:pStyle w:val="BodyText-table"/>
              <w:rPr>
                <w:sz w:val="30"/>
              </w:rPr>
            </w:pPr>
          </w:p>
          <w:p w14:paraId="7180B275" w14:textId="77777777" w:rsidR="00D92A6E" w:rsidRDefault="00D92A6E" w:rsidP="00D92A6E">
            <w:pPr>
              <w:pStyle w:val="BodyText-table"/>
            </w:pPr>
            <w:r>
              <w:t xml:space="preserve">When </w:t>
            </w:r>
            <w:proofErr w:type="gramStart"/>
            <w:r>
              <w:rPr>
                <w:spacing w:val="-2"/>
              </w:rPr>
              <w:t>Required</w:t>
            </w:r>
            <w:proofErr w:type="gramEnd"/>
          </w:p>
        </w:tc>
      </w:tr>
      <w:tr w:rsidR="00D92A6E" w14:paraId="45440C9D" w14:textId="77777777" w:rsidTr="00D92A6E">
        <w:trPr>
          <w:trHeight w:val="699"/>
        </w:trPr>
        <w:tc>
          <w:tcPr>
            <w:tcW w:w="1085" w:type="dxa"/>
          </w:tcPr>
          <w:p w14:paraId="696443D9" w14:textId="77777777" w:rsidR="00D92A6E" w:rsidRDefault="00D92A6E" w:rsidP="00D92A6E">
            <w:pPr>
              <w:pStyle w:val="BodyText-table"/>
              <w:rPr>
                <w:sz w:val="19"/>
              </w:rPr>
            </w:pPr>
          </w:p>
          <w:p w14:paraId="468BD00C" w14:textId="77777777" w:rsidR="00D92A6E" w:rsidRDefault="00D92A6E" w:rsidP="00D92A6E">
            <w:pPr>
              <w:pStyle w:val="BodyText-table"/>
            </w:pPr>
            <w:r>
              <w:rPr>
                <w:spacing w:val="-2"/>
              </w:rPr>
              <w:t>60854</w:t>
            </w:r>
          </w:p>
        </w:tc>
        <w:tc>
          <w:tcPr>
            <w:tcW w:w="4290" w:type="dxa"/>
          </w:tcPr>
          <w:p w14:paraId="7CB92BA1" w14:textId="77777777" w:rsidR="00D92A6E" w:rsidRDefault="00D92A6E" w:rsidP="00D92A6E">
            <w:pPr>
              <w:pStyle w:val="BodyText-table"/>
              <w:rPr>
                <w:sz w:val="19"/>
              </w:rPr>
            </w:pPr>
          </w:p>
          <w:p w14:paraId="66CBC66F" w14:textId="77777777" w:rsidR="00D92A6E" w:rsidRDefault="00D92A6E" w:rsidP="00D92A6E">
            <w:pPr>
              <w:pStyle w:val="BodyText-table"/>
            </w:pPr>
            <w:r>
              <w:t>Pre-operational</w:t>
            </w:r>
            <w:r>
              <w:rPr>
                <w:spacing w:val="-7"/>
              </w:rPr>
              <w:t xml:space="preserve"> </w:t>
            </w:r>
            <w:r>
              <w:t>testing</w:t>
            </w:r>
            <w:r>
              <w:rPr>
                <w:spacing w:val="-6"/>
              </w:rPr>
              <w:t xml:space="preserve"> </w:t>
            </w:r>
            <w:r>
              <w:t>of an</w:t>
            </w:r>
            <w:r>
              <w:rPr>
                <w:spacing w:val="-7"/>
              </w:rPr>
              <w:t xml:space="preserve"> </w:t>
            </w:r>
            <w:r>
              <w:rPr>
                <w:spacing w:val="-4"/>
              </w:rPr>
              <w:t>ISFSI</w:t>
            </w:r>
          </w:p>
        </w:tc>
        <w:tc>
          <w:tcPr>
            <w:tcW w:w="2027" w:type="dxa"/>
          </w:tcPr>
          <w:p w14:paraId="32886F69" w14:textId="77777777" w:rsidR="00D92A6E" w:rsidRDefault="00D92A6E" w:rsidP="00D92A6E">
            <w:pPr>
              <w:pStyle w:val="BodyText-table"/>
            </w:pPr>
            <w:r>
              <w:t>Before initial loading</w:t>
            </w:r>
            <w:r>
              <w:rPr>
                <w:spacing w:val="-16"/>
              </w:rPr>
              <w:t xml:space="preserve"> </w:t>
            </w:r>
            <w:r>
              <w:t>begins</w:t>
            </w:r>
          </w:p>
        </w:tc>
        <w:tc>
          <w:tcPr>
            <w:tcW w:w="1943" w:type="dxa"/>
          </w:tcPr>
          <w:p w14:paraId="3726D5E1" w14:textId="77777777" w:rsidR="00D92A6E" w:rsidRDefault="00D92A6E" w:rsidP="00D92A6E">
            <w:pPr>
              <w:pStyle w:val="BodyText-table"/>
              <w:rPr>
                <w:sz w:val="19"/>
              </w:rPr>
            </w:pPr>
          </w:p>
          <w:p w14:paraId="67E7DE32" w14:textId="77777777" w:rsidR="00D92A6E" w:rsidRDefault="00D92A6E" w:rsidP="00D92A6E">
            <w:pPr>
              <w:pStyle w:val="BodyText-table"/>
            </w:pPr>
            <w:r>
              <w:t xml:space="preserve">When </w:t>
            </w:r>
            <w:proofErr w:type="gramStart"/>
            <w:r>
              <w:rPr>
                <w:spacing w:val="-2"/>
              </w:rPr>
              <w:t>Required</w:t>
            </w:r>
            <w:proofErr w:type="gramEnd"/>
          </w:p>
        </w:tc>
      </w:tr>
      <w:tr w:rsidR="00D92A6E" w14:paraId="5DA91A83" w14:textId="77777777" w:rsidTr="00D92A6E">
        <w:trPr>
          <w:trHeight w:val="700"/>
        </w:trPr>
        <w:tc>
          <w:tcPr>
            <w:tcW w:w="1085" w:type="dxa"/>
          </w:tcPr>
          <w:p w14:paraId="5EA4C4D1" w14:textId="77777777" w:rsidR="00D92A6E" w:rsidRDefault="00D92A6E" w:rsidP="00D92A6E">
            <w:pPr>
              <w:pStyle w:val="BodyText-table"/>
              <w:rPr>
                <w:sz w:val="19"/>
              </w:rPr>
            </w:pPr>
          </w:p>
          <w:p w14:paraId="721F6156" w14:textId="77777777" w:rsidR="00D92A6E" w:rsidRDefault="00D92A6E" w:rsidP="00D92A6E">
            <w:pPr>
              <w:pStyle w:val="BodyText-table"/>
            </w:pPr>
            <w:r>
              <w:rPr>
                <w:spacing w:val="-2"/>
              </w:rPr>
              <w:t>60856</w:t>
            </w:r>
          </w:p>
        </w:tc>
        <w:tc>
          <w:tcPr>
            <w:tcW w:w="4290" w:type="dxa"/>
          </w:tcPr>
          <w:p w14:paraId="38E61129" w14:textId="77777777" w:rsidR="00D92A6E" w:rsidRDefault="00D92A6E" w:rsidP="00D92A6E">
            <w:pPr>
              <w:pStyle w:val="BodyText-table"/>
            </w:pPr>
            <w:r>
              <w:t>Review</w:t>
            </w:r>
            <w:r>
              <w:rPr>
                <w:spacing w:val="-8"/>
              </w:rPr>
              <w:t xml:space="preserve"> </w:t>
            </w:r>
            <w:r>
              <w:t>of</w:t>
            </w:r>
            <w:r>
              <w:rPr>
                <w:spacing w:val="-6"/>
              </w:rPr>
              <w:t xml:space="preserve"> </w:t>
            </w:r>
            <w:r>
              <w:t>10</w:t>
            </w:r>
            <w:r>
              <w:rPr>
                <w:spacing w:val="-9"/>
              </w:rPr>
              <w:t xml:space="preserve"> </w:t>
            </w:r>
            <w:r>
              <w:t>CFR</w:t>
            </w:r>
            <w:r>
              <w:rPr>
                <w:spacing w:val="-8"/>
              </w:rPr>
              <w:t xml:space="preserve"> </w:t>
            </w:r>
            <w:r>
              <w:t>72.212(b)</w:t>
            </w:r>
            <w:r>
              <w:rPr>
                <w:spacing w:val="-8"/>
              </w:rPr>
              <w:t xml:space="preserve"> </w:t>
            </w:r>
            <w:r>
              <w:t>Evaluations, if applicable</w:t>
            </w:r>
          </w:p>
        </w:tc>
        <w:tc>
          <w:tcPr>
            <w:tcW w:w="2027" w:type="dxa"/>
          </w:tcPr>
          <w:p w14:paraId="6D2D218A" w14:textId="77777777" w:rsidR="00D92A6E" w:rsidRDefault="00D92A6E" w:rsidP="00D92A6E">
            <w:pPr>
              <w:pStyle w:val="BodyText-table"/>
            </w:pPr>
            <w:r>
              <w:t>Before initial loading</w:t>
            </w:r>
            <w:r>
              <w:rPr>
                <w:spacing w:val="-16"/>
              </w:rPr>
              <w:t xml:space="preserve"> </w:t>
            </w:r>
            <w:r>
              <w:t>begins</w:t>
            </w:r>
          </w:p>
        </w:tc>
        <w:tc>
          <w:tcPr>
            <w:tcW w:w="1943" w:type="dxa"/>
          </w:tcPr>
          <w:p w14:paraId="776CAE8E" w14:textId="77777777" w:rsidR="00D92A6E" w:rsidRDefault="00D92A6E" w:rsidP="00D92A6E">
            <w:pPr>
              <w:pStyle w:val="BodyText-table"/>
              <w:rPr>
                <w:sz w:val="19"/>
              </w:rPr>
            </w:pPr>
          </w:p>
          <w:p w14:paraId="1F716E81" w14:textId="77777777" w:rsidR="00D92A6E" w:rsidRDefault="00D92A6E" w:rsidP="00D92A6E">
            <w:pPr>
              <w:pStyle w:val="BodyText-table"/>
            </w:pPr>
            <w:r>
              <w:t xml:space="preserve">When </w:t>
            </w:r>
            <w:proofErr w:type="gramStart"/>
            <w:r>
              <w:rPr>
                <w:spacing w:val="-2"/>
              </w:rPr>
              <w:t>Required</w:t>
            </w:r>
            <w:proofErr w:type="gramEnd"/>
          </w:p>
        </w:tc>
      </w:tr>
      <w:tr w:rsidR="00D92A6E" w14:paraId="062C58C7" w14:textId="77777777" w:rsidTr="00D92A6E">
        <w:trPr>
          <w:trHeight w:val="758"/>
        </w:trPr>
        <w:tc>
          <w:tcPr>
            <w:tcW w:w="1085" w:type="dxa"/>
          </w:tcPr>
          <w:p w14:paraId="3B6AF0A7" w14:textId="77777777" w:rsidR="00D92A6E" w:rsidRDefault="00D92A6E" w:rsidP="00D92A6E">
            <w:pPr>
              <w:pStyle w:val="BodyText-table"/>
              <w:rPr>
                <w:sz w:val="21"/>
              </w:rPr>
            </w:pPr>
          </w:p>
          <w:p w14:paraId="109F0113" w14:textId="77777777" w:rsidR="00D92A6E" w:rsidRDefault="00D92A6E" w:rsidP="00D92A6E">
            <w:pPr>
              <w:pStyle w:val="BodyText-table"/>
            </w:pPr>
            <w:r>
              <w:rPr>
                <w:spacing w:val="-2"/>
              </w:rPr>
              <w:t>60857</w:t>
            </w:r>
          </w:p>
        </w:tc>
        <w:tc>
          <w:tcPr>
            <w:tcW w:w="4290" w:type="dxa"/>
          </w:tcPr>
          <w:p w14:paraId="3EF8F78A" w14:textId="77777777" w:rsidR="00D92A6E" w:rsidRDefault="00D92A6E" w:rsidP="00D92A6E">
            <w:pPr>
              <w:pStyle w:val="BodyText-table"/>
              <w:rPr>
                <w:sz w:val="21"/>
              </w:rPr>
            </w:pPr>
          </w:p>
          <w:p w14:paraId="703D4777" w14:textId="77777777" w:rsidR="00D92A6E" w:rsidRDefault="00D92A6E" w:rsidP="00D92A6E">
            <w:pPr>
              <w:pStyle w:val="BodyText-table"/>
            </w:pPr>
            <w:r>
              <w:t>Review</w:t>
            </w:r>
            <w:r>
              <w:rPr>
                <w:spacing w:val="-3"/>
              </w:rPr>
              <w:t xml:space="preserve"> </w:t>
            </w:r>
            <w:r>
              <w:t>of</w:t>
            </w:r>
            <w:r>
              <w:rPr>
                <w:spacing w:val="-2"/>
              </w:rPr>
              <w:t xml:space="preserve"> </w:t>
            </w:r>
            <w:r>
              <w:t>10</w:t>
            </w:r>
            <w:r>
              <w:rPr>
                <w:spacing w:val="-4"/>
              </w:rPr>
              <w:t xml:space="preserve"> </w:t>
            </w:r>
            <w:r>
              <w:t>CFR</w:t>
            </w:r>
            <w:r>
              <w:rPr>
                <w:spacing w:val="-3"/>
              </w:rPr>
              <w:t xml:space="preserve"> </w:t>
            </w:r>
            <w:r>
              <w:t>72.48</w:t>
            </w:r>
            <w:r>
              <w:rPr>
                <w:spacing w:val="-3"/>
              </w:rPr>
              <w:t xml:space="preserve"> </w:t>
            </w:r>
            <w:r>
              <w:rPr>
                <w:spacing w:val="-2"/>
              </w:rPr>
              <w:t>evaluations</w:t>
            </w:r>
          </w:p>
        </w:tc>
        <w:tc>
          <w:tcPr>
            <w:tcW w:w="2027" w:type="dxa"/>
          </w:tcPr>
          <w:p w14:paraId="79EB945E" w14:textId="77777777" w:rsidR="00D92A6E" w:rsidRDefault="00D92A6E" w:rsidP="00D92A6E">
            <w:pPr>
              <w:pStyle w:val="BodyText-table"/>
            </w:pPr>
            <w:r>
              <w:t>As needed to support</w:t>
            </w:r>
            <w:r>
              <w:rPr>
                <w:spacing w:val="-16"/>
              </w:rPr>
              <w:t xml:space="preserve"> </w:t>
            </w:r>
            <w:r>
              <w:t>above</w:t>
            </w:r>
            <w:r>
              <w:rPr>
                <w:spacing w:val="-15"/>
              </w:rPr>
              <w:t xml:space="preserve"> </w:t>
            </w:r>
            <w:r>
              <w:t>IPs</w:t>
            </w:r>
          </w:p>
        </w:tc>
        <w:tc>
          <w:tcPr>
            <w:tcW w:w="1943" w:type="dxa"/>
          </w:tcPr>
          <w:p w14:paraId="5DA7C8F7" w14:textId="77777777" w:rsidR="00D92A6E" w:rsidRDefault="00D92A6E" w:rsidP="00D92A6E">
            <w:pPr>
              <w:pStyle w:val="BodyText-table"/>
            </w:pPr>
            <w:r>
              <w:t>As</w:t>
            </w:r>
            <w:r>
              <w:rPr>
                <w:spacing w:val="-3"/>
              </w:rPr>
              <w:t xml:space="preserve"> </w:t>
            </w:r>
            <w:r>
              <w:t>needed</w:t>
            </w:r>
            <w:r>
              <w:rPr>
                <w:spacing w:val="-4"/>
              </w:rPr>
              <w:t xml:space="preserve"> </w:t>
            </w:r>
            <w:r>
              <w:t>to</w:t>
            </w:r>
          </w:p>
          <w:p w14:paraId="08D59E73" w14:textId="77777777" w:rsidR="00D92A6E" w:rsidRDefault="00D92A6E" w:rsidP="00D92A6E">
            <w:pPr>
              <w:pStyle w:val="BodyText-table"/>
            </w:pPr>
            <w:r>
              <w:t>support</w:t>
            </w:r>
            <w:r>
              <w:rPr>
                <w:spacing w:val="-16"/>
              </w:rPr>
              <w:t xml:space="preserve"> </w:t>
            </w:r>
            <w:r>
              <w:t xml:space="preserve">above </w:t>
            </w:r>
            <w:r>
              <w:rPr>
                <w:spacing w:val="-4"/>
              </w:rPr>
              <w:t>IPs</w:t>
            </w:r>
          </w:p>
        </w:tc>
      </w:tr>
      <w:tr w:rsidR="00D92A6E" w14:paraId="7C033314" w14:textId="77777777" w:rsidTr="00D92A6E">
        <w:trPr>
          <w:trHeight w:val="1261"/>
        </w:trPr>
        <w:tc>
          <w:tcPr>
            <w:tcW w:w="1085" w:type="dxa"/>
          </w:tcPr>
          <w:p w14:paraId="6E568A34" w14:textId="77777777" w:rsidR="00D92A6E" w:rsidRDefault="00D92A6E" w:rsidP="00D92A6E">
            <w:pPr>
              <w:pStyle w:val="BodyText-table"/>
              <w:rPr>
                <w:sz w:val="24"/>
              </w:rPr>
            </w:pPr>
          </w:p>
          <w:p w14:paraId="0900EAC6" w14:textId="77777777" w:rsidR="00D92A6E" w:rsidRDefault="00D92A6E" w:rsidP="00D92A6E">
            <w:pPr>
              <w:pStyle w:val="BodyText-table"/>
              <w:rPr>
                <w:sz w:val="19"/>
              </w:rPr>
            </w:pPr>
          </w:p>
          <w:p w14:paraId="033B6767" w14:textId="77777777" w:rsidR="00D92A6E" w:rsidRDefault="00D92A6E" w:rsidP="00D92A6E">
            <w:pPr>
              <w:pStyle w:val="BodyText-table"/>
            </w:pPr>
            <w:r>
              <w:rPr>
                <w:spacing w:val="-2"/>
              </w:rPr>
              <w:t>81311</w:t>
            </w:r>
          </w:p>
        </w:tc>
        <w:tc>
          <w:tcPr>
            <w:tcW w:w="4290" w:type="dxa"/>
          </w:tcPr>
          <w:p w14:paraId="18FA9A1C" w14:textId="77777777" w:rsidR="00D92A6E" w:rsidRDefault="00D92A6E" w:rsidP="00D92A6E">
            <w:pPr>
              <w:pStyle w:val="BodyText-table"/>
              <w:rPr>
                <w:sz w:val="24"/>
              </w:rPr>
            </w:pPr>
          </w:p>
          <w:p w14:paraId="60F6E6C9" w14:textId="77777777" w:rsidR="00D92A6E" w:rsidRDefault="00D92A6E" w:rsidP="00D92A6E">
            <w:pPr>
              <w:pStyle w:val="BodyText-table"/>
              <w:rPr>
                <w:sz w:val="19"/>
              </w:rPr>
            </w:pPr>
          </w:p>
          <w:p w14:paraId="7B0089DA" w14:textId="77777777" w:rsidR="00D92A6E" w:rsidRDefault="00D92A6E" w:rsidP="00D92A6E">
            <w:pPr>
              <w:pStyle w:val="BodyText-table"/>
            </w:pPr>
            <w:r>
              <w:t>Physical</w:t>
            </w:r>
            <w:r>
              <w:rPr>
                <w:spacing w:val="-8"/>
              </w:rPr>
              <w:t xml:space="preserve"> </w:t>
            </w:r>
            <w:r>
              <w:t>security</w:t>
            </w:r>
            <w:r>
              <w:rPr>
                <w:spacing w:val="-9"/>
              </w:rPr>
              <w:t xml:space="preserve"> </w:t>
            </w:r>
            <w:r>
              <w:t>requirements</w:t>
            </w:r>
            <w:r>
              <w:rPr>
                <w:spacing w:val="-9"/>
              </w:rPr>
              <w:t xml:space="preserve"> </w:t>
            </w:r>
            <w:r>
              <w:t>for</w:t>
            </w:r>
            <w:r>
              <w:rPr>
                <w:spacing w:val="-7"/>
              </w:rPr>
              <w:t xml:space="preserve"> </w:t>
            </w:r>
            <w:r>
              <w:rPr>
                <w:spacing w:val="-2"/>
              </w:rPr>
              <w:t>ISFSIs</w:t>
            </w:r>
          </w:p>
        </w:tc>
        <w:tc>
          <w:tcPr>
            <w:tcW w:w="2027" w:type="dxa"/>
          </w:tcPr>
          <w:p w14:paraId="5EB5726B" w14:textId="77777777" w:rsidR="00D92A6E" w:rsidRDefault="00D92A6E" w:rsidP="00D92A6E">
            <w:pPr>
              <w:pStyle w:val="BodyText-table"/>
              <w:rPr>
                <w:sz w:val="21"/>
              </w:rPr>
            </w:pPr>
          </w:p>
          <w:p w14:paraId="71F36762" w14:textId="77777777" w:rsidR="00D92A6E" w:rsidRDefault="00D92A6E" w:rsidP="00D92A6E">
            <w:pPr>
              <w:pStyle w:val="BodyText-table"/>
            </w:pPr>
            <w:r>
              <w:t>Before</w:t>
            </w:r>
            <w:r>
              <w:rPr>
                <w:spacing w:val="-16"/>
              </w:rPr>
              <w:t xml:space="preserve"> </w:t>
            </w:r>
            <w:r>
              <w:t>fuel</w:t>
            </w:r>
            <w:r>
              <w:rPr>
                <w:spacing w:val="-15"/>
              </w:rPr>
              <w:t xml:space="preserve"> </w:t>
            </w:r>
            <w:r>
              <w:t xml:space="preserve">is stored at the </w:t>
            </w:r>
            <w:r>
              <w:rPr>
                <w:spacing w:val="-2"/>
              </w:rPr>
              <w:t>ISFSI</w:t>
            </w:r>
          </w:p>
        </w:tc>
        <w:tc>
          <w:tcPr>
            <w:tcW w:w="1943" w:type="dxa"/>
          </w:tcPr>
          <w:p w14:paraId="21D205C0" w14:textId="77777777" w:rsidR="00D92A6E" w:rsidRDefault="00D92A6E" w:rsidP="00D92A6E">
            <w:pPr>
              <w:pStyle w:val="BodyText-table"/>
            </w:pPr>
            <w:r>
              <w:t>When</w:t>
            </w:r>
            <w:r>
              <w:rPr>
                <w:spacing w:val="-16"/>
              </w:rPr>
              <w:t xml:space="preserve"> </w:t>
            </w:r>
            <w:r>
              <w:t>additional pads are constructed or</w:t>
            </w:r>
          </w:p>
          <w:p w14:paraId="11336700" w14:textId="77777777" w:rsidR="00D92A6E" w:rsidRDefault="00D92A6E" w:rsidP="00D92A6E">
            <w:pPr>
              <w:pStyle w:val="BodyText-table"/>
            </w:pPr>
            <w:r>
              <w:t>changes</w:t>
            </w:r>
            <w:r>
              <w:rPr>
                <w:spacing w:val="-16"/>
              </w:rPr>
              <w:t xml:space="preserve"> </w:t>
            </w:r>
            <w:r>
              <w:t xml:space="preserve">in </w:t>
            </w:r>
            <w:r>
              <w:rPr>
                <w:spacing w:val="-2"/>
              </w:rPr>
              <w:t>security.</w:t>
            </w:r>
          </w:p>
        </w:tc>
      </w:tr>
    </w:tbl>
    <w:p w14:paraId="7DE1F01D" w14:textId="4470FB97" w:rsidR="00D92A6E" w:rsidRDefault="00D92A6E" w:rsidP="00D92A6E">
      <w:pPr>
        <w:pStyle w:val="Heading3"/>
      </w:pPr>
      <w:r>
        <w:t>CONDUCT</w:t>
      </w:r>
      <w:r>
        <w:rPr>
          <w:spacing w:val="-3"/>
        </w:rPr>
        <w:t xml:space="preserve"> </w:t>
      </w:r>
      <w:r>
        <w:t>OF</w:t>
      </w:r>
      <w:r>
        <w:rPr>
          <w:spacing w:val="-3"/>
        </w:rPr>
        <w:t xml:space="preserve"> </w:t>
      </w:r>
      <w:r>
        <w:t>PHASE</w:t>
      </w:r>
      <w:r>
        <w:rPr>
          <w:spacing w:val="-5"/>
        </w:rPr>
        <w:t xml:space="preserve"> </w:t>
      </w:r>
      <w:r>
        <w:t>3</w:t>
      </w:r>
      <w:r>
        <w:rPr>
          <w:spacing w:val="-2"/>
        </w:rPr>
        <w:t xml:space="preserve"> </w:t>
      </w:r>
      <w:r>
        <w:t>–</w:t>
      </w:r>
      <w:r>
        <w:rPr>
          <w:spacing w:val="-2"/>
        </w:rPr>
        <w:t xml:space="preserve"> </w:t>
      </w:r>
      <w:r>
        <w:t>SPENT</w:t>
      </w:r>
      <w:r>
        <w:rPr>
          <w:spacing w:val="-3"/>
        </w:rPr>
        <w:t xml:space="preserve"> </w:t>
      </w:r>
      <w:r>
        <w:t>FUEL</w:t>
      </w:r>
      <w:r>
        <w:rPr>
          <w:spacing w:val="-3"/>
        </w:rPr>
        <w:t xml:space="preserve"> </w:t>
      </w:r>
      <w:r>
        <w:t>LOADING,</w:t>
      </w:r>
      <w:r>
        <w:rPr>
          <w:spacing w:val="-4"/>
        </w:rPr>
        <w:t xml:space="preserve"> </w:t>
      </w:r>
      <w:r>
        <w:t>UNLOADING</w:t>
      </w:r>
      <w:r>
        <w:rPr>
          <w:spacing w:val="-1"/>
        </w:rPr>
        <w:t xml:space="preserve"> </w:t>
      </w:r>
      <w:r>
        <w:t>AND</w:t>
      </w:r>
      <w:r>
        <w:rPr>
          <w:spacing w:val="-6"/>
        </w:rPr>
        <w:t xml:space="preserve"> </w:t>
      </w:r>
      <w:r>
        <w:t>ROUTINE</w:t>
      </w:r>
      <w:r>
        <w:rPr>
          <w:spacing w:val="-2"/>
        </w:rPr>
        <w:t xml:space="preserve"> </w:t>
      </w:r>
      <w:r>
        <w:t xml:space="preserve">STORAGE </w:t>
      </w:r>
      <w:r>
        <w:rPr>
          <w:spacing w:val="-2"/>
        </w:rPr>
        <w:t>OPERATIONS</w:t>
      </w:r>
    </w:p>
    <w:p w14:paraId="389446FA" w14:textId="77777777" w:rsidR="00D92A6E" w:rsidRPr="00D92A6E" w:rsidRDefault="00D92A6E" w:rsidP="00D92A6E">
      <w:pPr>
        <w:pStyle w:val="BodyText"/>
      </w:pPr>
      <w:r w:rsidRPr="00D92A6E">
        <w:t>Phase 3 inspections are performed by the Regional Offices on General or Specific ISFSI licensees.</w:t>
      </w:r>
    </w:p>
    <w:p w14:paraId="106F21B4" w14:textId="77777777" w:rsidR="00D92A6E" w:rsidRPr="00D92A6E" w:rsidRDefault="00D92A6E" w:rsidP="00D92A6E">
      <w:pPr>
        <w:pStyle w:val="BodyText"/>
      </w:pPr>
      <w:r w:rsidRPr="00D92A6E">
        <w:t>After initial cask loading, inspection activities should focus on loading/unloading activities, modifications, 10 CFR 72.48 safety evaluations, 10 CFR 72.212(b) evaluations and aging management programs as applicable, and surveillance monitoring of active ISFSIs.</w:t>
      </w:r>
    </w:p>
    <w:p w14:paraId="6C84296A" w14:textId="77777777" w:rsidR="00D92A6E" w:rsidRDefault="00D92A6E" w:rsidP="00D92A6E">
      <w:pPr>
        <w:pStyle w:val="BodyText"/>
      </w:pPr>
      <w:r w:rsidRPr="00D92A6E">
        <w:t>Inspectors shall use the following guidance in scheduling triennial inspections of ISFSI operational activities. If the licensee plans to perform loading activities during the triennial cycle, inspections should be performed during loading activities. If no loading activities are scheduled during the cycle, then a monitoring only inspection should be performed. Inspections should be scheduled to minimize large gaps between inspections given the flexibility provided by the triennial cycle. If a licensee performs</w:t>
      </w:r>
      <w:r>
        <w:t xml:space="preserve"> unloading activities, those activities should be inspected even if the triennial inspection of ISFSI operational activities for that licensee has already been completed in the same cycle, or as determined by DFM.</w:t>
      </w:r>
    </w:p>
    <w:p w14:paraId="7CB13E22" w14:textId="6A720665" w:rsidR="00A10A4E" w:rsidRDefault="00A10A4E" w:rsidP="00CF3590">
      <w:pPr>
        <w:pStyle w:val="Heading3"/>
        <w:ind w:left="0"/>
      </w:pPr>
      <w:r>
        <w:t>Table</w:t>
      </w:r>
      <w:r>
        <w:rPr>
          <w:spacing w:val="-6"/>
        </w:rPr>
        <w:t xml:space="preserve"> </w:t>
      </w:r>
      <w:r>
        <w:t>A-</w:t>
      </w:r>
      <w:r>
        <w:rPr>
          <w:spacing w:val="-10"/>
        </w:rPr>
        <w:t>3</w:t>
      </w:r>
    </w:p>
    <w:tbl>
      <w:tblPr>
        <w:tblStyle w:val="IM"/>
        <w:tblW w:w="9342" w:type="dxa"/>
        <w:tblLayout w:type="fixed"/>
        <w:tblLook w:val="01E0" w:firstRow="1" w:lastRow="1" w:firstColumn="1" w:lastColumn="1" w:noHBand="0" w:noVBand="0"/>
      </w:tblPr>
      <w:tblGrid>
        <w:gridCol w:w="852"/>
        <w:gridCol w:w="4270"/>
        <w:gridCol w:w="1889"/>
        <w:gridCol w:w="2331"/>
      </w:tblGrid>
      <w:tr w:rsidR="00A10A4E" w:rsidRPr="003172F4" w14:paraId="283BC3EA" w14:textId="77777777" w:rsidTr="004E2384">
        <w:trPr>
          <w:trHeight w:val="375"/>
        </w:trPr>
        <w:tc>
          <w:tcPr>
            <w:tcW w:w="852" w:type="dxa"/>
          </w:tcPr>
          <w:p w14:paraId="2385274C" w14:textId="77777777" w:rsidR="00A10A4E" w:rsidRPr="003172F4" w:rsidRDefault="00A10A4E" w:rsidP="00BD1280">
            <w:pPr>
              <w:pStyle w:val="BodyText-table"/>
            </w:pPr>
            <w:r w:rsidRPr="003172F4">
              <w:t>IP</w:t>
            </w:r>
          </w:p>
        </w:tc>
        <w:tc>
          <w:tcPr>
            <w:tcW w:w="4270" w:type="dxa"/>
          </w:tcPr>
          <w:p w14:paraId="464164C7" w14:textId="77777777" w:rsidR="00A10A4E" w:rsidRPr="003172F4" w:rsidRDefault="00A10A4E" w:rsidP="00BD1280">
            <w:pPr>
              <w:pStyle w:val="BodyText-table"/>
            </w:pPr>
            <w:r w:rsidRPr="003172F4">
              <w:t>SUBJECT</w:t>
            </w:r>
          </w:p>
        </w:tc>
        <w:tc>
          <w:tcPr>
            <w:tcW w:w="1889" w:type="dxa"/>
          </w:tcPr>
          <w:p w14:paraId="55C3FBC9" w14:textId="77777777" w:rsidR="00A10A4E" w:rsidRPr="003172F4" w:rsidRDefault="00A10A4E" w:rsidP="00BD1280">
            <w:pPr>
              <w:pStyle w:val="BodyText-table"/>
            </w:pPr>
            <w:r w:rsidRPr="003172F4">
              <w:t>INITIAL NLT</w:t>
            </w:r>
          </w:p>
        </w:tc>
        <w:tc>
          <w:tcPr>
            <w:tcW w:w="2331" w:type="dxa"/>
          </w:tcPr>
          <w:p w14:paraId="5A9F3186" w14:textId="77777777" w:rsidR="00A10A4E" w:rsidRPr="003172F4" w:rsidRDefault="00A10A4E" w:rsidP="00BD1280">
            <w:pPr>
              <w:pStyle w:val="BodyText-table"/>
            </w:pPr>
            <w:r w:rsidRPr="003172F4">
              <w:t>FREQUENCY</w:t>
            </w:r>
          </w:p>
        </w:tc>
      </w:tr>
      <w:tr w:rsidR="00A10A4E" w:rsidRPr="003172F4" w14:paraId="63317988" w14:textId="77777777" w:rsidTr="004E2384">
        <w:trPr>
          <w:trHeight w:val="1261"/>
        </w:trPr>
        <w:tc>
          <w:tcPr>
            <w:tcW w:w="852" w:type="dxa"/>
          </w:tcPr>
          <w:p w14:paraId="17D7A082" w14:textId="77777777" w:rsidR="00A10A4E" w:rsidRPr="003172F4" w:rsidRDefault="00A10A4E" w:rsidP="00BD1280">
            <w:pPr>
              <w:pStyle w:val="BodyText-table"/>
            </w:pPr>
            <w:r w:rsidRPr="003172F4">
              <w:t>60855</w:t>
            </w:r>
          </w:p>
        </w:tc>
        <w:tc>
          <w:tcPr>
            <w:tcW w:w="4270" w:type="dxa"/>
          </w:tcPr>
          <w:p w14:paraId="46354D0E" w14:textId="77777777" w:rsidR="00A10A4E" w:rsidRPr="003172F4" w:rsidRDefault="00A10A4E" w:rsidP="00BD1280">
            <w:pPr>
              <w:pStyle w:val="BodyText-table"/>
            </w:pPr>
            <w:r w:rsidRPr="003172F4">
              <w:t>Operation of an ISFSI</w:t>
            </w:r>
          </w:p>
        </w:tc>
        <w:tc>
          <w:tcPr>
            <w:tcW w:w="1889" w:type="dxa"/>
          </w:tcPr>
          <w:p w14:paraId="05D9E3E9" w14:textId="77777777" w:rsidR="00A10A4E" w:rsidRPr="003172F4" w:rsidRDefault="00A10A4E" w:rsidP="00BD1280">
            <w:pPr>
              <w:pStyle w:val="BodyText-table"/>
            </w:pPr>
            <w:r w:rsidRPr="003172F4">
              <w:t>Initial Cask Loading</w:t>
            </w:r>
          </w:p>
        </w:tc>
        <w:tc>
          <w:tcPr>
            <w:tcW w:w="2331" w:type="dxa"/>
          </w:tcPr>
          <w:p w14:paraId="1309229C" w14:textId="77777777" w:rsidR="00A10A4E" w:rsidRPr="003172F4" w:rsidRDefault="00A10A4E" w:rsidP="00BD1280">
            <w:pPr>
              <w:pStyle w:val="BodyText-table"/>
            </w:pPr>
            <w:r w:rsidRPr="003172F4">
              <w:t>Triennial (Quarterly During Continuous Offload, All DSS Unloading</w:t>
            </w:r>
          </w:p>
          <w:p w14:paraId="608180A7" w14:textId="77777777" w:rsidR="00A10A4E" w:rsidRPr="003172F4" w:rsidRDefault="00A10A4E" w:rsidP="00BD1280">
            <w:pPr>
              <w:pStyle w:val="BodyText-table"/>
            </w:pPr>
            <w:r w:rsidRPr="003172F4">
              <w:t>Activities)</w:t>
            </w:r>
            <w:r w:rsidRPr="001C2E5A">
              <w:rPr>
                <w:vertAlign w:val="superscript"/>
              </w:rPr>
              <w:t>1,2</w:t>
            </w:r>
          </w:p>
        </w:tc>
      </w:tr>
      <w:tr w:rsidR="00A10A4E" w:rsidRPr="003172F4" w14:paraId="4DF818BB" w14:textId="77777777" w:rsidTr="004E2384">
        <w:trPr>
          <w:trHeight w:val="755"/>
        </w:trPr>
        <w:tc>
          <w:tcPr>
            <w:tcW w:w="852" w:type="dxa"/>
          </w:tcPr>
          <w:p w14:paraId="7C1041B3" w14:textId="77777777" w:rsidR="00A10A4E" w:rsidRPr="003172F4" w:rsidRDefault="00A10A4E" w:rsidP="00BD1280">
            <w:pPr>
              <w:pStyle w:val="BodyText-table"/>
            </w:pPr>
            <w:r w:rsidRPr="003172F4">
              <w:t>60857</w:t>
            </w:r>
          </w:p>
        </w:tc>
        <w:tc>
          <w:tcPr>
            <w:tcW w:w="4270" w:type="dxa"/>
          </w:tcPr>
          <w:p w14:paraId="16B5746E" w14:textId="77777777" w:rsidR="00A10A4E" w:rsidRPr="003172F4" w:rsidRDefault="00A10A4E" w:rsidP="00BD1280">
            <w:pPr>
              <w:pStyle w:val="BodyText-table"/>
            </w:pPr>
            <w:r w:rsidRPr="003172F4">
              <w:t>Review of 10 CFR 72.48 evaluations</w:t>
            </w:r>
          </w:p>
        </w:tc>
        <w:tc>
          <w:tcPr>
            <w:tcW w:w="1889" w:type="dxa"/>
          </w:tcPr>
          <w:p w14:paraId="4A4051F0" w14:textId="77777777" w:rsidR="00A10A4E" w:rsidRPr="003172F4" w:rsidRDefault="00A10A4E" w:rsidP="00BD1280">
            <w:pPr>
              <w:pStyle w:val="BodyText-table"/>
            </w:pPr>
            <w:r w:rsidRPr="003172F4">
              <w:t>As needed to support above</w:t>
            </w:r>
          </w:p>
          <w:p w14:paraId="209443F3" w14:textId="77777777" w:rsidR="00A10A4E" w:rsidRPr="003172F4" w:rsidRDefault="00A10A4E" w:rsidP="00BD1280">
            <w:pPr>
              <w:pStyle w:val="BodyText-table"/>
            </w:pPr>
            <w:r w:rsidRPr="003172F4">
              <w:t>IP</w:t>
            </w:r>
          </w:p>
        </w:tc>
        <w:tc>
          <w:tcPr>
            <w:tcW w:w="2331" w:type="dxa"/>
          </w:tcPr>
          <w:p w14:paraId="72FF79FF" w14:textId="77777777" w:rsidR="00A10A4E" w:rsidRPr="003172F4" w:rsidRDefault="00A10A4E" w:rsidP="00BD1280">
            <w:pPr>
              <w:pStyle w:val="BodyText-table"/>
            </w:pPr>
            <w:r w:rsidRPr="003172F4">
              <w:t>As needed to support IPs</w:t>
            </w:r>
          </w:p>
        </w:tc>
      </w:tr>
      <w:tr w:rsidR="00A10A4E" w:rsidRPr="003172F4" w14:paraId="1193C9E9" w14:textId="77777777" w:rsidTr="004E2384">
        <w:trPr>
          <w:trHeight w:val="755"/>
        </w:trPr>
        <w:tc>
          <w:tcPr>
            <w:tcW w:w="852" w:type="dxa"/>
          </w:tcPr>
          <w:p w14:paraId="41D9A9C1" w14:textId="77777777" w:rsidR="00A10A4E" w:rsidRPr="003172F4" w:rsidRDefault="00A10A4E" w:rsidP="00BD1280">
            <w:pPr>
              <w:pStyle w:val="BodyText-table"/>
            </w:pPr>
            <w:ins w:id="127" w:author="Author">
              <w:r w:rsidRPr="003172F4">
                <w:t>60859</w:t>
              </w:r>
            </w:ins>
          </w:p>
        </w:tc>
        <w:tc>
          <w:tcPr>
            <w:tcW w:w="4270" w:type="dxa"/>
          </w:tcPr>
          <w:p w14:paraId="56523990" w14:textId="77777777" w:rsidR="00A10A4E" w:rsidRPr="003172F4" w:rsidRDefault="00A10A4E" w:rsidP="00BD1280">
            <w:pPr>
              <w:pStyle w:val="BodyText-table"/>
            </w:pPr>
            <w:ins w:id="128" w:author="Author">
              <w:r w:rsidRPr="003172F4">
                <w:t xml:space="preserve">Independent Spent Fuel Storage Installation (ISFSI) License Renewal Inspection </w:t>
              </w:r>
            </w:ins>
          </w:p>
        </w:tc>
        <w:tc>
          <w:tcPr>
            <w:tcW w:w="1889" w:type="dxa"/>
          </w:tcPr>
          <w:p w14:paraId="2B772B18" w14:textId="77777777" w:rsidR="00A10A4E" w:rsidRPr="003172F4" w:rsidRDefault="00A10A4E" w:rsidP="00BD1280">
            <w:pPr>
              <w:pStyle w:val="BodyText-table"/>
            </w:pPr>
            <w:ins w:id="129" w:author="Author">
              <w:r w:rsidRPr="003172F4">
                <w:t xml:space="preserve">Once when a licensee enters the period of extended operation </w:t>
              </w:r>
            </w:ins>
            <w:r w:rsidRPr="003172F4">
              <w:t xml:space="preserve">at the first available opportunity </w:t>
            </w:r>
            <w:ins w:id="130" w:author="Author">
              <w:r w:rsidRPr="003172F4">
                <w:t xml:space="preserve">not to exceed the end of the next triennial inspection period </w:t>
              </w:r>
            </w:ins>
          </w:p>
        </w:tc>
        <w:tc>
          <w:tcPr>
            <w:tcW w:w="2331" w:type="dxa"/>
          </w:tcPr>
          <w:p w14:paraId="15BD1322" w14:textId="77777777" w:rsidR="00A10A4E" w:rsidRPr="003172F4" w:rsidRDefault="00A10A4E" w:rsidP="00BD1280">
            <w:pPr>
              <w:pStyle w:val="BodyText-table"/>
            </w:pPr>
            <w:ins w:id="131" w:author="Author">
              <w:r w:rsidRPr="003172F4">
                <w:t>Once for each storage system located at an ISFSI site</w:t>
              </w:r>
              <w:r w:rsidRPr="001C2E5A">
                <w:rPr>
                  <w:vertAlign w:val="superscript"/>
                </w:rPr>
                <w:t>3</w:t>
              </w:r>
              <w:r w:rsidRPr="003172F4">
                <w:t xml:space="preserve"> </w:t>
              </w:r>
            </w:ins>
          </w:p>
        </w:tc>
      </w:tr>
      <w:tr w:rsidR="00A10A4E" w:rsidRPr="003172F4" w14:paraId="170D48C6" w14:textId="77777777" w:rsidTr="004E2384">
        <w:trPr>
          <w:trHeight w:val="758"/>
        </w:trPr>
        <w:tc>
          <w:tcPr>
            <w:tcW w:w="852" w:type="dxa"/>
          </w:tcPr>
          <w:p w14:paraId="6AB5DFA6" w14:textId="77777777" w:rsidR="00A10A4E" w:rsidRPr="003172F4" w:rsidRDefault="00A10A4E" w:rsidP="00BD1280">
            <w:pPr>
              <w:pStyle w:val="BodyText-table"/>
            </w:pPr>
            <w:r w:rsidRPr="003172F4">
              <w:t>81311</w:t>
            </w:r>
          </w:p>
        </w:tc>
        <w:tc>
          <w:tcPr>
            <w:tcW w:w="4270" w:type="dxa"/>
          </w:tcPr>
          <w:p w14:paraId="04E2974D" w14:textId="77777777" w:rsidR="00A10A4E" w:rsidRPr="003172F4" w:rsidRDefault="00A10A4E" w:rsidP="00BD1280">
            <w:pPr>
              <w:pStyle w:val="BodyText-table"/>
            </w:pPr>
            <w:r w:rsidRPr="003172F4">
              <w:t>Physical security requirements for ISFSIs</w:t>
            </w:r>
          </w:p>
        </w:tc>
        <w:tc>
          <w:tcPr>
            <w:tcW w:w="1889" w:type="dxa"/>
          </w:tcPr>
          <w:p w14:paraId="03D31C59" w14:textId="77777777" w:rsidR="00A10A4E" w:rsidRPr="003172F4" w:rsidRDefault="00A10A4E" w:rsidP="00BD1280">
            <w:pPr>
              <w:pStyle w:val="BodyText-table"/>
            </w:pPr>
            <w:r w:rsidRPr="003172F4">
              <w:t>Within 3 years of</w:t>
            </w:r>
          </w:p>
          <w:p w14:paraId="54F33EB9" w14:textId="77777777" w:rsidR="00A10A4E" w:rsidRPr="003172F4" w:rsidRDefault="00A10A4E" w:rsidP="00BD1280">
            <w:pPr>
              <w:pStyle w:val="BodyText-table"/>
            </w:pPr>
            <w:r w:rsidRPr="003172F4">
              <w:t>initial cask loading</w:t>
            </w:r>
            <w:r w:rsidRPr="001C2E5A">
              <w:rPr>
                <w:vertAlign w:val="superscript"/>
              </w:rPr>
              <w:t>4</w:t>
            </w:r>
          </w:p>
        </w:tc>
        <w:tc>
          <w:tcPr>
            <w:tcW w:w="2331" w:type="dxa"/>
          </w:tcPr>
          <w:p w14:paraId="0AAFD865" w14:textId="77777777" w:rsidR="00A10A4E" w:rsidRPr="003172F4" w:rsidRDefault="00A10A4E" w:rsidP="00BD1280">
            <w:pPr>
              <w:pStyle w:val="BodyText-table"/>
            </w:pPr>
            <w:r w:rsidRPr="003172F4">
              <w:t xml:space="preserve">Once every 3 </w:t>
            </w:r>
            <w:ins w:id="132" w:author="Author">
              <w:r w:rsidRPr="003172F4">
                <w:t>years</w:t>
              </w:r>
              <w:r w:rsidRPr="001C2E5A">
                <w:rPr>
                  <w:vertAlign w:val="superscript"/>
                </w:rPr>
                <w:t>4</w:t>
              </w:r>
            </w:ins>
          </w:p>
        </w:tc>
      </w:tr>
    </w:tbl>
    <w:p w14:paraId="73ADA29A" w14:textId="2C68D897" w:rsidR="00A10A4E" w:rsidRDefault="006B4C2D" w:rsidP="004E2384">
      <w:pPr>
        <w:pStyle w:val="BodyText3"/>
        <w:ind w:left="0"/>
      </w:pPr>
      <w:r>
        <w:rPr>
          <w:vertAlign w:val="superscript"/>
        </w:rPr>
        <w:br/>
      </w:r>
      <w:r w:rsidR="00A10A4E">
        <w:rPr>
          <w:vertAlign w:val="superscript"/>
        </w:rPr>
        <w:t>1</w:t>
      </w:r>
      <w:r w:rsidR="00A10A4E">
        <w:rPr>
          <w:u w:val="single"/>
        </w:rPr>
        <w:t>Note</w:t>
      </w:r>
      <w:r w:rsidR="00A10A4E">
        <w:t>:</w:t>
      </w:r>
      <w:r w:rsidR="00A10A4E">
        <w:rPr>
          <w:spacing w:val="40"/>
        </w:rPr>
        <w:t xml:space="preserve"> </w:t>
      </w:r>
      <w:r w:rsidR="00A10A4E">
        <w:t>Continuous</w:t>
      </w:r>
      <w:r w:rsidR="00A10A4E">
        <w:rPr>
          <w:spacing w:val="-5"/>
        </w:rPr>
        <w:t xml:space="preserve"> </w:t>
      </w:r>
      <w:r w:rsidR="00A10A4E">
        <w:t>Offload.</w:t>
      </w:r>
      <w:r w:rsidR="00A10A4E">
        <w:rPr>
          <w:spacing w:val="40"/>
        </w:rPr>
        <w:t xml:space="preserve"> </w:t>
      </w:r>
      <w:r w:rsidR="00A10A4E">
        <w:t>When</w:t>
      </w:r>
      <w:r w:rsidR="00A10A4E">
        <w:rPr>
          <w:spacing w:val="-5"/>
        </w:rPr>
        <w:t xml:space="preserve"> </w:t>
      </w:r>
      <w:r w:rsidR="00A10A4E">
        <w:t>a</w:t>
      </w:r>
      <w:r w:rsidR="00A10A4E">
        <w:rPr>
          <w:spacing w:val="-3"/>
        </w:rPr>
        <w:t xml:space="preserve"> </w:t>
      </w:r>
      <w:r w:rsidR="00A10A4E">
        <w:t>site,</w:t>
      </w:r>
      <w:r w:rsidR="00A10A4E">
        <w:rPr>
          <w:spacing w:val="-4"/>
        </w:rPr>
        <w:t xml:space="preserve"> </w:t>
      </w:r>
      <w:r w:rsidR="00A10A4E">
        <w:t>typically</w:t>
      </w:r>
      <w:r w:rsidR="00A10A4E">
        <w:rPr>
          <w:spacing w:val="-2"/>
        </w:rPr>
        <w:t xml:space="preserve"> </w:t>
      </w:r>
      <w:r w:rsidR="00A10A4E">
        <w:t>after</w:t>
      </w:r>
      <w:r w:rsidR="00A10A4E">
        <w:rPr>
          <w:spacing w:val="-4"/>
        </w:rPr>
        <w:t xml:space="preserve"> </w:t>
      </w:r>
      <w:r w:rsidR="00A10A4E">
        <w:t>permanent</w:t>
      </w:r>
      <w:r w:rsidR="00A10A4E">
        <w:rPr>
          <w:spacing w:val="-1"/>
        </w:rPr>
        <w:t xml:space="preserve"> </w:t>
      </w:r>
      <w:r w:rsidR="00A10A4E">
        <w:t>cessation</w:t>
      </w:r>
      <w:r w:rsidR="00A10A4E">
        <w:rPr>
          <w:spacing w:val="-3"/>
        </w:rPr>
        <w:t xml:space="preserve"> </w:t>
      </w:r>
      <w:r w:rsidR="00A10A4E">
        <w:t>of</w:t>
      </w:r>
      <w:r w:rsidR="00A10A4E">
        <w:rPr>
          <w:spacing w:val="-1"/>
        </w:rPr>
        <w:t xml:space="preserve"> </w:t>
      </w:r>
      <w:r w:rsidR="00A10A4E">
        <w:t>operations, performs a continuous loading campaign with the intent of offloading the spent fuel pool.</w:t>
      </w:r>
    </w:p>
    <w:p w14:paraId="6743E381" w14:textId="77777777" w:rsidR="00A10A4E" w:rsidRDefault="00A10A4E" w:rsidP="004E2384">
      <w:pPr>
        <w:pStyle w:val="BodyText3"/>
        <w:ind w:left="0"/>
      </w:pPr>
      <w:r>
        <w:rPr>
          <w:vertAlign w:val="superscript"/>
        </w:rPr>
        <w:t>2</w:t>
      </w:r>
      <w:r>
        <w:rPr>
          <w:u w:val="single"/>
        </w:rPr>
        <w:t>Note</w:t>
      </w:r>
      <w:r>
        <w:t>:</w:t>
      </w:r>
      <w:r>
        <w:rPr>
          <w:spacing w:val="52"/>
        </w:rPr>
        <w:t xml:space="preserve"> </w:t>
      </w:r>
      <w:r>
        <w:t>All</w:t>
      </w:r>
      <w:r>
        <w:rPr>
          <w:spacing w:val="-4"/>
        </w:rPr>
        <w:t xml:space="preserve"> </w:t>
      </w:r>
      <w:r>
        <w:t>unloading</w:t>
      </w:r>
      <w:r>
        <w:rPr>
          <w:spacing w:val="-4"/>
        </w:rPr>
        <w:t xml:space="preserve"> </w:t>
      </w:r>
      <w:r>
        <w:t>activities</w:t>
      </w:r>
      <w:r>
        <w:rPr>
          <w:spacing w:val="-5"/>
        </w:rPr>
        <w:t xml:space="preserve"> </w:t>
      </w:r>
      <w:r>
        <w:t>shall</w:t>
      </w:r>
      <w:r>
        <w:rPr>
          <w:spacing w:val="-4"/>
        </w:rPr>
        <w:t xml:space="preserve"> </w:t>
      </w:r>
      <w:r>
        <w:t>be</w:t>
      </w:r>
      <w:r>
        <w:rPr>
          <w:spacing w:val="-4"/>
        </w:rPr>
        <w:t xml:space="preserve"> </w:t>
      </w:r>
      <w:r>
        <w:t>inspected</w:t>
      </w:r>
      <w:r>
        <w:rPr>
          <w:spacing w:val="-6"/>
        </w:rPr>
        <w:t xml:space="preserve"> </w:t>
      </w:r>
      <w:r>
        <w:t>or</w:t>
      </w:r>
      <w:r>
        <w:rPr>
          <w:spacing w:val="-3"/>
        </w:rPr>
        <w:t xml:space="preserve"> </w:t>
      </w:r>
      <w:r>
        <w:t>as</w:t>
      </w:r>
      <w:r>
        <w:rPr>
          <w:spacing w:val="-7"/>
        </w:rPr>
        <w:t xml:space="preserve"> </w:t>
      </w:r>
      <w:r>
        <w:t>determined</w:t>
      </w:r>
      <w:r>
        <w:rPr>
          <w:spacing w:val="-6"/>
        </w:rPr>
        <w:t xml:space="preserve"> </w:t>
      </w:r>
      <w:r>
        <w:t>by</w:t>
      </w:r>
      <w:r>
        <w:rPr>
          <w:spacing w:val="-4"/>
        </w:rPr>
        <w:t xml:space="preserve"> DFM.</w:t>
      </w:r>
    </w:p>
    <w:p w14:paraId="327BCBEB" w14:textId="77777777" w:rsidR="00A10A4E" w:rsidRDefault="00A10A4E" w:rsidP="004E2384">
      <w:pPr>
        <w:pStyle w:val="BodyText3"/>
        <w:ind w:left="0"/>
      </w:pPr>
      <w:r>
        <w:rPr>
          <w:vertAlign w:val="superscript"/>
        </w:rPr>
        <w:t>3</w:t>
      </w:r>
      <w:r>
        <w:rPr>
          <w:u w:val="single"/>
        </w:rPr>
        <w:t>Note</w:t>
      </w:r>
      <w:r>
        <w:t>:</w:t>
      </w:r>
      <w:ins w:id="133" w:author="Author">
        <w:r w:rsidRPr="00A676A9">
          <w:t xml:space="preserve"> </w:t>
        </w:r>
        <w:r>
          <w:t>For awareness, some</w:t>
        </w:r>
        <w:r w:rsidRPr="00BE1675">
          <w:t xml:space="preserve"> ISFSI sites may have more than one </w:t>
        </w:r>
        <w:r w:rsidRPr="00B92987">
          <w:t>aging management program</w:t>
        </w:r>
        <w:r>
          <w:t xml:space="preserve"> (</w:t>
        </w:r>
        <w:r w:rsidRPr="00BE1675">
          <w:t>AMP</w:t>
        </w:r>
        <w:r>
          <w:t>)</w:t>
        </w:r>
        <w:r w:rsidRPr="00BE1675">
          <w:t xml:space="preserve"> </w:t>
        </w:r>
        <w:r>
          <w:t>based</w:t>
        </w:r>
        <w:r w:rsidRPr="00BE1675">
          <w:t xml:space="preserve"> on the </w:t>
        </w:r>
        <w:r>
          <w:t>type of</w:t>
        </w:r>
        <w:r w:rsidRPr="00BE1675">
          <w:t xml:space="preserve"> storage system</w:t>
        </w:r>
        <w:r>
          <w:t>s</w:t>
        </w:r>
        <w:r w:rsidRPr="00BE1675">
          <w:t xml:space="preserve"> </w:t>
        </w:r>
        <w:r>
          <w:t xml:space="preserve">and the type of licenses </w:t>
        </w:r>
        <w:r w:rsidRPr="00BE1675">
          <w:t>used at the facility</w:t>
        </w:r>
        <w:r>
          <w:t xml:space="preserve">. For example, if a site has a specific license and a general license with different types of storage systems, than there could be as many as four AMPs. </w:t>
        </w:r>
      </w:ins>
      <w:r>
        <w:t>However, the inspection staff will only need to conduct one baseline inspection for that ISFSI site.</w:t>
      </w:r>
    </w:p>
    <w:p w14:paraId="524ABA1B" w14:textId="675D1C65" w:rsidR="00A10A4E" w:rsidRDefault="00A10A4E" w:rsidP="004E2384">
      <w:pPr>
        <w:pStyle w:val="BodyText3"/>
        <w:ind w:left="0"/>
        <w:rPr>
          <w:ins w:id="134" w:author="Author"/>
          <w:sz w:val="20"/>
        </w:rPr>
      </w:pPr>
      <w:ins w:id="135" w:author="Author">
        <w:r>
          <w:rPr>
            <w:vertAlign w:val="superscript"/>
          </w:rPr>
          <w:t>4</w:t>
        </w:r>
        <w:r>
          <w:rPr>
            <w:u w:val="single"/>
          </w:rPr>
          <w:t>Note</w:t>
        </w:r>
        <w:r>
          <w:t>:</w:t>
        </w:r>
        <w:r>
          <w:rPr>
            <w:spacing w:val="40"/>
          </w:rPr>
          <w:t xml:space="preserve"> </w:t>
        </w:r>
        <w:r>
          <w:t>Not</w:t>
        </w:r>
        <w:r>
          <w:rPr>
            <w:spacing w:val="-3"/>
          </w:rPr>
          <w:t xml:space="preserve"> </w:t>
        </w:r>
        <w:r>
          <w:t>required</w:t>
        </w:r>
        <w:r>
          <w:rPr>
            <w:spacing w:val="-4"/>
          </w:rPr>
          <w:t xml:space="preserve"> </w:t>
        </w:r>
        <w:r>
          <w:t>for</w:t>
        </w:r>
        <w:r>
          <w:rPr>
            <w:spacing w:val="-2"/>
          </w:rPr>
          <w:t xml:space="preserve"> </w:t>
        </w:r>
        <w:r>
          <w:t>ISFSIs</w:t>
        </w:r>
        <w:r>
          <w:rPr>
            <w:spacing w:val="-1"/>
          </w:rPr>
          <w:t xml:space="preserve"> </w:t>
        </w:r>
        <w:r>
          <w:t>within</w:t>
        </w:r>
        <w:r>
          <w:rPr>
            <w:spacing w:val="-1"/>
          </w:rPr>
          <w:t xml:space="preserve"> </w:t>
        </w:r>
        <w:r>
          <w:t>an</w:t>
        </w:r>
        <w:r>
          <w:rPr>
            <w:spacing w:val="-4"/>
          </w:rPr>
          <w:t xml:space="preserve"> </w:t>
        </w:r>
        <w:r>
          <w:t>operating</w:t>
        </w:r>
        <w:r>
          <w:rPr>
            <w:spacing w:val="-2"/>
          </w:rPr>
          <w:t xml:space="preserve"> </w:t>
        </w:r>
        <w:r>
          <w:t>reactor’s</w:t>
        </w:r>
        <w:r>
          <w:rPr>
            <w:spacing w:val="-4"/>
          </w:rPr>
          <w:t xml:space="preserve"> </w:t>
        </w:r>
        <w:r>
          <w:t>protected</w:t>
        </w:r>
        <w:r>
          <w:rPr>
            <w:spacing w:val="-4"/>
          </w:rPr>
          <w:t xml:space="preserve"> </w:t>
        </w:r>
        <w:r>
          <w:t>area.</w:t>
        </w:r>
        <w:r>
          <w:rPr>
            <w:spacing w:val="40"/>
          </w:rPr>
          <w:t xml:space="preserve"> </w:t>
        </w:r>
        <w:r>
          <w:t>These</w:t>
        </w:r>
        <w:r>
          <w:rPr>
            <w:spacing w:val="-4"/>
          </w:rPr>
          <w:t xml:space="preserve"> </w:t>
        </w:r>
        <w:r>
          <w:t>ISFSIs</w:t>
        </w:r>
        <w:r>
          <w:rPr>
            <w:spacing w:val="-4"/>
          </w:rPr>
          <w:t xml:space="preserve"> </w:t>
        </w:r>
        <w:r>
          <w:t>are inspected in accordance with IMC 2201, “Security Inspection Program for Operating Commercial Nuclear Power Reactors.”</w:t>
        </w:r>
      </w:ins>
    </w:p>
    <w:p w14:paraId="17D27F71" w14:textId="77777777" w:rsidR="00A10A4E" w:rsidRDefault="00A10A4E" w:rsidP="00344C0B">
      <w:pPr>
        <w:pStyle w:val="Heading3"/>
        <w:ind w:left="0"/>
      </w:pPr>
      <w:r>
        <w:t>CONDUCT</w:t>
      </w:r>
      <w:r>
        <w:rPr>
          <w:spacing w:val="-4"/>
        </w:rPr>
        <w:t xml:space="preserve"> </w:t>
      </w:r>
      <w:r>
        <w:t>OF</w:t>
      </w:r>
      <w:r>
        <w:rPr>
          <w:spacing w:val="-4"/>
        </w:rPr>
        <w:t xml:space="preserve"> </w:t>
      </w:r>
      <w:r>
        <w:t>PHASE</w:t>
      </w:r>
      <w:r>
        <w:rPr>
          <w:spacing w:val="-6"/>
        </w:rPr>
        <w:t xml:space="preserve"> </w:t>
      </w:r>
      <w:r>
        <w:t>4</w:t>
      </w:r>
      <w:r>
        <w:rPr>
          <w:spacing w:val="-3"/>
        </w:rPr>
        <w:t xml:space="preserve"> </w:t>
      </w:r>
      <w:r>
        <w:t>–</w:t>
      </w:r>
      <w:r>
        <w:rPr>
          <w:spacing w:val="-3"/>
        </w:rPr>
        <w:t xml:space="preserve"> </w:t>
      </w:r>
      <w:r>
        <w:t>STORAGE</w:t>
      </w:r>
      <w:r>
        <w:rPr>
          <w:spacing w:val="-6"/>
        </w:rPr>
        <w:t xml:space="preserve"> </w:t>
      </w:r>
      <w:r>
        <w:t>MONITORING</w:t>
      </w:r>
      <w:r>
        <w:rPr>
          <w:spacing w:val="-1"/>
        </w:rPr>
        <w:t xml:space="preserve"> </w:t>
      </w:r>
      <w:r>
        <w:t>AT</w:t>
      </w:r>
      <w:r>
        <w:rPr>
          <w:spacing w:val="-6"/>
        </w:rPr>
        <w:t xml:space="preserve"> </w:t>
      </w:r>
      <w:r>
        <w:t>AN</w:t>
      </w:r>
      <w:r>
        <w:rPr>
          <w:spacing w:val="-3"/>
        </w:rPr>
        <w:t xml:space="preserve"> </w:t>
      </w:r>
      <w:r>
        <w:rPr>
          <w:spacing w:val="-5"/>
        </w:rPr>
        <w:t>AFR</w:t>
      </w:r>
    </w:p>
    <w:p w14:paraId="016FDF88" w14:textId="77777777" w:rsidR="00A10A4E" w:rsidRDefault="00A10A4E" w:rsidP="00344C0B">
      <w:pPr>
        <w:pStyle w:val="BodyText"/>
      </w:pPr>
      <w:r>
        <w:t>Phase</w:t>
      </w:r>
      <w:r>
        <w:rPr>
          <w:spacing w:val="-2"/>
        </w:rPr>
        <w:t xml:space="preserve"> </w:t>
      </w:r>
      <w:r>
        <w:t>4</w:t>
      </w:r>
      <w:r>
        <w:rPr>
          <w:spacing w:val="-1"/>
        </w:rPr>
        <w:t xml:space="preserve"> </w:t>
      </w:r>
      <w:r>
        <w:t>inspections</w:t>
      </w:r>
      <w:r>
        <w:rPr>
          <w:spacing w:val="-1"/>
        </w:rPr>
        <w:t xml:space="preserve"> </w:t>
      </w:r>
      <w:r>
        <w:t>are</w:t>
      </w:r>
      <w:r>
        <w:rPr>
          <w:spacing w:val="-4"/>
        </w:rPr>
        <w:t xml:space="preserve"> </w:t>
      </w:r>
      <w:r>
        <w:t>performed</w:t>
      </w:r>
      <w:r>
        <w:rPr>
          <w:spacing w:val="-4"/>
        </w:rPr>
        <w:t xml:space="preserve"> </w:t>
      </w:r>
      <w:r>
        <w:t>by</w:t>
      </w:r>
      <w:r>
        <w:rPr>
          <w:spacing w:val="-4"/>
        </w:rPr>
        <w:t xml:space="preserve"> </w:t>
      </w:r>
      <w:r>
        <w:t>the</w:t>
      </w:r>
      <w:r>
        <w:rPr>
          <w:spacing w:val="-4"/>
        </w:rPr>
        <w:t xml:space="preserve"> </w:t>
      </w:r>
      <w:r>
        <w:t>Regional</w:t>
      </w:r>
      <w:r>
        <w:rPr>
          <w:spacing w:val="-3"/>
        </w:rPr>
        <w:t xml:space="preserve"> </w:t>
      </w:r>
      <w:r>
        <w:t>Offices on</w:t>
      </w:r>
      <w:r>
        <w:rPr>
          <w:spacing w:val="-7"/>
        </w:rPr>
        <w:t xml:space="preserve"> </w:t>
      </w:r>
      <w:r>
        <w:t>General</w:t>
      </w:r>
      <w:r>
        <w:rPr>
          <w:spacing w:val="-2"/>
        </w:rPr>
        <w:t xml:space="preserve"> </w:t>
      </w:r>
      <w:r>
        <w:t>or</w:t>
      </w:r>
      <w:r>
        <w:rPr>
          <w:spacing w:val="-3"/>
        </w:rPr>
        <w:t xml:space="preserve"> </w:t>
      </w:r>
      <w:r>
        <w:t>Specific</w:t>
      </w:r>
      <w:r>
        <w:rPr>
          <w:spacing w:val="-1"/>
        </w:rPr>
        <w:t xml:space="preserve"> </w:t>
      </w:r>
      <w:r>
        <w:t xml:space="preserve">ISFSI </w:t>
      </w:r>
      <w:r>
        <w:rPr>
          <w:spacing w:val="-2"/>
        </w:rPr>
        <w:t>licensees.</w:t>
      </w:r>
    </w:p>
    <w:p w14:paraId="7F0217EA" w14:textId="68FB92BA" w:rsidR="00B326D8" w:rsidRDefault="00A10A4E" w:rsidP="00344C0B">
      <w:pPr>
        <w:pStyle w:val="BodyText"/>
      </w:pPr>
      <w:r>
        <w:t>An AFR ISFSI is defined in Section 03.04 and the facility does not, or no longer receives oversight</w:t>
      </w:r>
      <w:r>
        <w:rPr>
          <w:spacing w:val="-4"/>
        </w:rPr>
        <w:t xml:space="preserve"> </w:t>
      </w:r>
      <w:r>
        <w:t>from</w:t>
      </w:r>
      <w:r>
        <w:rPr>
          <w:spacing w:val="-4"/>
        </w:rPr>
        <w:t xml:space="preserve"> </w:t>
      </w:r>
      <w:r>
        <w:t>another</w:t>
      </w:r>
      <w:r>
        <w:rPr>
          <w:spacing w:val="-1"/>
        </w:rPr>
        <w:t xml:space="preserve"> </w:t>
      </w:r>
      <w:r>
        <w:t>NRC</w:t>
      </w:r>
      <w:r>
        <w:rPr>
          <w:spacing w:val="-3"/>
        </w:rPr>
        <w:t xml:space="preserve"> </w:t>
      </w:r>
      <w:r>
        <w:t>inspection</w:t>
      </w:r>
      <w:r>
        <w:rPr>
          <w:spacing w:val="-3"/>
        </w:rPr>
        <w:t xml:space="preserve"> </w:t>
      </w:r>
      <w:r>
        <w:t>program</w:t>
      </w:r>
      <w:r>
        <w:rPr>
          <w:spacing w:val="-3"/>
        </w:rPr>
        <w:t xml:space="preserve"> </w:t>
      </w:r>
      <w:r>
        <w:t>(e.g.,</w:t>
      </w:r>
      <w:r>
        <w:rPr>
          <w:spacing w:val="-4"/>
        </w:rPr>
        <w:t xml:space="preserve"> </w:t>
      </w:r>
      <w:r w:rsidR="0022411C">
        <w:t>IMC</w:t>
      </w:r>
      <w:r>
        <w:rPr>
          <w:spacing w:val="-6"/>
        </w:rPr>
        <w:t xml:space="preserve"> </w:t>
      </w:r>
      <w:r>
        <w:t>2500</w:t>
      </w:r>
      <w:r>
        <w:rPr>
          <w:spacing w:val="-3"/>
        </w:rPr>
        <w:t xml:space="preserve"> </w:t>
      </w:r>
      <w:r>
        <w:t>series</w:t>
      </w:r>
      <w:r>
        <w:rPr>
          <w:spacing w:val="-5"/>
        </w:rPr>
        <w:t xml:space="preserve"> </w:t>
      </w:r>
      <w:r>
        <w:t>IPs</w:t>
      </w:r>
      <w:r>
        <w:rPr>
          <w:spacing w:val="-2"/>
        </w:rPr>
        <w:t xml:space="preserve"> </w:t>
      </w:r>
      <w:r>
        <w:t>associated</w:t>
      </w:r>
      <w:r>
        <w:rPr>
          <w:spacing w:val="-5"/>
        </w:rPr>
        <w:t xml:space="preserve"> </w:t>
      </w:r>
      <w:r>
        <w:t>with operating or decommissioning reactor facilities).</w:t>
      </w:r>
    </w:p>
    <w:p w14:paraId="0719B989" w14:textId="77777777" w:rsidR="00B326D8" w:rsidRDefault="00B326D8" w:rsidP="00A10A4E">
      <w:pPr>
        <w:sectPr w:rsidR="00B326D8" w:rsidSect="00D64A90">
          <w:pgSz w:w="12240" w:h="15840"/>
          <w:pgMar w:top="1440" w:right="1440" w:bottom="1440" w:left="1440" w:header="720" w:footer="720" w:gutter="0"/>
          <w:cols w:space="720"/>
          <w:docGrid w:linePitch="299"/>
        </w:sectPr>
      </w:pPr>
    </w:p>
    <w:p w14:paraId="5622224B" w14:textId="77777777" w:rsidR="00711C23" w:rsidRDefault="00711C23" w:rsidP="00CF3590">
      <w:pPr>
        <w:pStyle w:val="Heading3"/>
        <w:ind w:left="0"/>
      </w:pPr>
      <w:r>
        <w:t>Table</w:t>
      </w:r>
      <w:r>
        <w:rPr>
          <w:spacing w:val="-6"/>
        </w:rPr>
        <w:t xml:space="preserve"> </w:t>
      </w:r>
      <w:r>
        <w:t>A-</w:t>
      </w:r>
      <w:r>
        <w:rPr>
          <w:spacing w:val="-10"/>
        </w:rPr>
        <w:t>4</w:t>
      </w:r>
    </w:p>
    <w:tbl>
      <w:tblPr>
        <w:tblStyle w:val="IM"/>
        <w:tblW w:w="0" w:type="auto"/>
        <w:tblLayout w:type="fixed"/>
        <w:tblLook w:val="01E0" w:firstRow="1" w:lastRow="1" w:firstColumn="1" w:lastColumn="1" w:noHBand="0" w:noVBand="0"/>
      </w:tblPr>
      <w:tblGrid>
        <w:gridCol w:w="1070"/>
        <w:gridCol w:w="4231"/>
        <w:gridCol w:w="2068"/>
        <w:gridCol w:w="1799"/>
      </w:tblGrid>
      <w:tr w:rsidR="00711C23" w:rsidRPr="003172F4" w14:paraId="484C33C3" w14:textId="77777777" w:rsidTr="00C97480">
        <w:trPr>
          <w:trHeight w:val="304"/>
        </w:trPr>
        <w:tc>
          <w:tcPr>
            <w:tcW w:w="1070" w:type="dxa"/>
          </w:tcPr>
          <w:p w14:paraId="768A7FC5" w14:textId="77777777" w:rsidR="00711C23" w:rsidRPr="003172F4" w:rsidRDefault="00711C23" w:rsidP="00A61245">
            <w:pPr>
              <w:pStyle w:val="BodyText-table"/>
            </w:pPr>
            <w:r w:rsidRPr="003172F4">
              <w:t>IP</w:t>
            </w:r>
          </w:p>
        </w:tc>
        <w:tc>
          <w:tcPr>
            <w:tcW w:w="4231" w:type="dxa"/>
          </w:tcPr>
          <w:p w14:paraId="3A549151" w14:textId="77777777" w:rsidR="00711C23" w:rsidRPr="003172F4" w:rsidRDefault="00711C23" w:rsidP="00A61245">
            <w:pPr>
              <w:pStyle w:val="BodyText-table"/>
            </w:pPr>
            <w:r w:rsidRPr="003172F4">
              <w:t>SUBJECT</w:t>
            </w:r>
          </w:p>
        </w:tc>
        <w:tc>
          <w:tcPr>
            <w:tcW w:w="2068" w:type="dxa"/>
          </w:tcPr>
          <w:p w14:paraId="5957A7DE" w14:textId="77777777" w:rsidR="00711C23" w:rsidRPr="003172F4" w:rsidRDefault="00711C23" w:rsidP="00A61245">
            <w:pPr>
              <w:pStyle w:val="BodyText-table"/>
            </w:pPr>
            <w:r w:rsidRPr="003172F4">
              <w:t>INITIAL NLT</w:t>
            </w:r>
          </w:p>
        </w:tc>
        <w:tc>
          <w:tcPr>
            <w:tcW w:w="1799" w:type="dxa"/>
          </w:tcPr>
          <w:p w14:paraId="12CFC884" w14:textId="77777777" w:rsidR="00711C23" w:rsidRPr="003172F4" w:rsidRDefault="00711C23" w:rsidP="00A61245">
            <w:pPr>
              <w:pStyle w:val="BodyText-table"/>
            </w:pPr>
            <w:r w:rsidRPr="003172F4">
              <w:t>FREQUENCY</w:t>
            </w:r>
          </w:p>
        </w:tc>
      </w:tr>
      <w:tr w:rsidR="00711C23" w:rsidRPr="003172F4" w14:paraId="077748AB" w14:textId="77777777" w:rsidTr="00C97480">
        <w:trPr>
          <w:trHeight w:val="700"/>
        </w:trPr>
        <w:tc>
          <w:tcPr>
            <w:tcW w:w="1070" w:type="dxa"/>
          </w:tcPr>
          <w:p w14:paraId="4CCCC068" w14:textId="77777777" w:rsidR="00711C23" w:rsidRPr="003172F4" w:rsidRDefault="00711C23" w:rsidP="00A61245">
            <w:pPr>
              <w:pStyle w:val="BodyText-table"/>
            </w:pPr>
            <w:r w:rsidRPr="003172F4">
              <w:t>60858</w:t>
            </w:r>
          </w:p>
        </w:tc>
        <w:tc>
          <w:tcPr>
            <w:tcW w:w="4231" w:type="dxa"/>
          </w:tcPr>
          <w:p w14:paraId="65FE28F3" w14:textId="77777777" w:rsidR="00711C23" w:rsidRPr="003172F4" w:rsidRDefault="00711C23" w:rsidP="00A61245">
            <w:pPr>
              <w:pStyle w:val="BodyText-table"/>
            </w:pPr>
            <w:r w:rsidRPr="003172F4">
              <w:t>Away from Reactor ISFSI Inspection Guidance</w:t>
            </w:r>
          </w:p>
        </w:tc>
        <w:tc>
          <w:tcPr>
            <w:tcW w:w="2068" w:type="dxa"/>
          </w:tcPr>
          <w:p w14:paraId="6275E3F1" w14:textId="77777777" w:rsidR="00711C23" w:rsidRPr="003172F4" w:rsidRDefault="00711C23" w:rsidP="00A61245">
            <w:pPr>
              <w:pStyle w:val="BodyText-table"/>
            </w:pPr>
            <w:r w:rsidRPr="003172F4">
              <w:t>Initial operation of an AFR ISFSI</w:t>
            </w:r>
            <w:r w:rsidRPr="001C2E5A">
              <w:rPr>
                <w:vertAlign w:val="superscript"/>
              </w:rPr>
              <w:t>1</w:t>
            </w:r>
          </w:p>
        </w:tc>
        <w:tc>
          <w:tcPr>
            <w:tcW w:w="1799" w:type="dxa"/>
          </w:tcPr>
          <w:p w14:paraId="77DD7FA8" w14:textId="77777777" w:rsidR="00711C23" w:rsidRPr="003172F4" w:rsidRDefault="00711C23" w:rsidP="00A61245">
            <w:pPr>
              <w:pStyle w:val="BodyText-table"/>
            </w:pPr>
            <w:r w:rsidRPr="003172F4">
              <w:t>Triennial</w:t>
            </w:r>
          </w:p>
        </w:tc>
      </w:tr>
      <w:tr w:rsidR="00711C23" w:rsidRPr="003172F4" w14:paraId="5B768D67" w14:textId="77777777" w:rsidTr="00C97480">
        <w:trPr>
          <w:trHeight w:val="700"/>
        </w:trPr>
        <w:tc>
          <w:tcPr>
            <w:tcW w:w="1070" w:type="dxa"/>
          </w:tcPr>
          <w:p w14:paraId="4FC0D0C4" w14:textId="77777777" w:rsidR="00711C23" w:rsidRPr="003172F4" w:rsidRDefault="00711C23" w:rsidP="00A61245">
            <w:pPr>
              <w:pStyle w:val="BodyText-table"/>
            </w:pPr>
            <w:r w:rsidRPr="003172F4">
              <w:t>60857</w:t>
            </w:r>
          </w:p>
        </w:tc>
        <w:tc>
          <w:tcPr>
            <w:tcW w:w="4231" w:type="dxa"/>
          </w:tcPr>
          <w:p w14:paraId="68A89BD1" w14:textId="77777777" w:rsidR="00711C23" w:rsidRPr="003172F4" w:rsidRDefault="00711C23" w:rsidP="00A61245">
            <w:pPr>
              <w:pStyle w:val="BodyText-table"/>
            </w:pPr>
            <w:r w:rsidRPr="003172F4">
              <w:t>Review of 10 CFR 72.48 evaluations</w:t>
            </w:r>
          </w:p>
        </w:tc>
        <w:tc>
          <w:tcPr>
            <w:tcW w:w="2068" w:type="dxa"/>
          </w:tcPr>
          <w:p w14:paraId="276E95BE" w14:textId="77777777" w:rsidR="00711C23" w:rsidRPr="003172F4" w:rsidRDefault="00711C23" w:rsidP="00A61245">
            <w:pPr>
              <w:pStyle w:val="BodyText-table"/>
            </w:pPr>
            <w:r w:rsidRPr="003172F4">
              <w:t>As needed to support above IP</w:t>
            </w:r>
          </w:p>
        </w:tc>
        <w:tc>
          <w:tcPr>
            <w:tcW w:w="1799" w:type="dxa"/>
          </w:tcPr>
          <w:p w14:paraId="58735451" w14:textId="77777777" w:rsidR="00711C23" w:rsidRPr="003172F4" w:rsidRDefault="00711C23" w:rsidP="00A61245">
            <w:pPr>
              <w:pStyle w:val="BodyText-table"/>
            </w:pPr>
            <w:r w:rsidRPr="003172F4">
              <w:t>As needed to support IPs</w:t>
            </w:r>
          </w:p>
        </w:tc>
      </w:tr>
      <w:tr w:rsidR="00711C23" w:rsidRPr="003172F4" w14:paraId="703451B0" w14:textId="77777777" w:rsidTr="00C97480">
        <w:trPr>
          <w:trHeight w:val="700"/>
        </w:trPr>
        <w:tc>
          <w:tcPr>
            <w:tcW w:w="1070" w:type="dxa"/>
          </w:tcPr>
          <w:p w14:paraId="6E1B8A6C" w14:textId="77777777" w:rsidR="00711C23" w:rsidRPr="003172F4" w:rsidRDefault="00711C23" w:rsidP="00A61245">
            <w:pPr>
              <w:pStyle w:val="BodyText-table"/>
            </w:pPr>
            <w:ins w:id="136" w:author="Author">
              <w:r w:rsidRPr="003172F4">
                <w:t>60859</w:t>
              </w:r>
            </w:ins>
          </w:p>
        </w:tc>
        <w:tc>
          <w:tcPr>
            <w:tcW w:w="4231" w:type="dxa"/>
          </w:tcPr>
          <w:p w14:paraId="319A418E" w14:textId="77777777" w:rsidR="00711C23" w:rsidRPr="003172F4" w:rsidRDefault="00711C23" w:rsidP="00A61245">
            <w:pPr>
              <w:pStyle w:val="BodyText-table"/>
            </w:pPr>
            <w:ins w:id="137" w:author="Author">
              <w:r w:rsidRPr="003172F4">
                <w:t>Independent Spent Fuel Storage Installation (ISFSI) License Renewal Inspection</w:t>
              </w:r>
            </w:ins>
          </w:p>
        </w:tc>
        <w:tc>
          <w:tcPr>
            <w:tcW w:w="2068" w:type="dxa"/>
          </w:tcPr>
          <w:p w14:paraId="05D1A2DB" w14:textId="77777777" w:rsidR="00711C23" w:rsidRPr="003172F4" w:rsidRDefault="00711C23" w:rsidP="00A61245">
            <w:pPr>
              <w:pStyle w:val="BodyText-table"/>
            </w:pPr>
            <w:ins w:id="138" w:author="Author">
              <w:r w:rsidRPr="003172F4">
                <w:t>Once when a licensee enters the period of extended operation</w:t>
              </w:r>
              <w:r w:rsidRPr="003172F4" w:rsidDel="00B6145A">
                <w:t xml:space="preserve"> </w:t>
              </w:r>
            </w:ins>
            <w:r w:rsidRPr="003172F4">
              <w:t xml:space="preserve">at the first available opportunity </w:t>
            </w:r>
            <w:ins w:id="139" w:author="Author">
              <w:r w:rsidRPr="003172F4">
                <w:t>not to exceed the end of the next triennial inspection period.</w:t>
              </w:r>
            </w:ins>
          </w:p>
        </w:tc>
        <w:tc>
          <w:tcPr>
            <w:tcW w:w="1799" w:type="dxa"/>
          </w:tcPr>
          <w:p w14:paraId="56615CDC" w14:textId="77777777" w:rsidR="00711C23" w:rsidRPr="003172F4" w:rsidRDefault="00711C23" w:rsidP="00A61245">
            <w:pPr>
              <w:pStyle w:val="BodyText-table"/>
            </w:pPr>
            <w:ins w:id="140" w:author="Author">
              <w:r w:rsidRPr="003172F4">
                <w:t xml:space="preserve">Once for each storage system located at an ISFSI site </w:t>
              </w:r>
            </w:ins>
          </w:p>
        </w:tc>
      </w:tr>
      <w:tr w:rsidR="00711C23" w:rsidRPr="003172F4" w14:paraId="4D86FD28" w14:textId="77777777" w:rsidTr="00C97480">
        <w:trPr>
          <w:trHeight w:val="700"/>
        </w:trPr>
        <w:tc>
          <w:tcPr>
            <w:tcW w:w="1070" w:type="dxa"/>
          </w:tcPr>
          <w:p w14:paraId="791908E4" w14:textId="77777777" w:rsidR="00711C23" w:rsidRPr="003172F4" w:rsidRDefault="00711C23" w:rsidP="00A61245">
            <w:pPr>
              <w:pStyle w:val="BodyText-table"/>
            </w:pPr>
            <w:r w:rsidRPr="003172F4">
              <w:t>81311</w:t>
            </w:r>
          </w:p>
        </w:tc>
        <w:tc>
          <w:tcPr>
            <w:tcW w:w="4231" w:type="dxa"/>
          </w:tcPr>
          <w:p w14:paraId="50771E58" w14:textId="77777777" w:rsidR="00711C23" w:rsidRPr="003172F4" w:rsidRDefault="00711C23" w:rsidP="00A61245">
            <w:pPr>
              <w:pStyle w:val="BodyText-table"/>
            </w:pPr>
            <w:r w:rsidRPr="003172F4">
              <w:t>Physical security requirements for ISFSIs</w:t>
            </w:r>
          </w:p>
        </w:tc>
        <w:tc>
          <w:tcPr>
            <w:tcW w:w="2068" w:type="dxa"/>
          </w:tcPr>
          <w:p w14:paraId="04D3F834" w14:textId="77777777" w:rsidR="00711C23" w:rsidRPr="003172F4" w:rsidRDefault="00711C23" w:rsidP="00A61245">
            <w:pPr>
              <w:pStyle w:val="BodyText-table"/>
            </w:pPr>
            <w:r w:rsidRPr="003172F4">
              <w:t>Initial operation of an AFR ISFSI</w:t>
            </w:r>
            <w:r w:rsidRPr="001C2E5A">
              <w:rPr>
                <w:vertAlign w:val="superscript"/>
              </w:rPr>
              <w:t>1</w:t>
            </w:r>
          </w:p>
        </w:tc>
        <w:tc>
          <w:tcPr>
            <w:tcW w:w="1799" w:type="dxa"/>
          </w:tcPr>
          <w:p w14:paraId="52E59B63" w14:textId="77777777" w:rsidR="00711C23" w:rsidRPr="003172F4" w:rsidRDefault="00711C23" w:rsidP="00A61245">
            <w:pPr>
              <w:pStyle w:val="BodyText-table"/>
            </w:pPr>
            <w:r w:rsidRPr="003172F4">
              <w:t>Once every 3 years</w:t>
            </w:r>
          </w:p>
        </w:tc>
      </w:tr>
    </w:tbl>
    <w:p w14:paraId="341C412A" w14:textId="1D6C1516" w:rsidR="00711C23" w:rsidRDefault="006B4C2D" w:rsidP="004E2384">
      <w:pPr>
        <w:pStyle w:val="BodyText3"/>
        <w:ind w:left="0"/>
      </w:pPr>
      <w:r>
        <w:rPr>
          <w:vertAlign w:val="superscript"/>
        </w:rPr>
        <w:br/>
      </w:r>
      <w:r w:rsidR="00711C23">
        <w:rPr>
          <w:vertAlign w:val="superscript"/>
        </w:rPr>
        <w:t>1</w:t>
      </w:r>
      <w:r w:rsidR="00711C23">
        <w:rPr>
          <w:u w:val="single"/>
        </w:rPr>
        <w:t>Note</w:t>
      </w:r>
      <w:r w:rsidR="00711C23">
        <w:t>:</w:t>
      </w:r>
      <w:r w:rsidR="00711C23">
        <w:rPr>
          <w:spacing w:val="40"/>
        </w:rPr>
        <w:t xml:space="preserve"> </w:t>
      </w:r>
      <w:r w:rsidR="00711C23">
        <w:t>Initial</w:t>
      </w:r>
      <w:r w:rsidR="00711C23">
        <w:rPr>
          <w:spacing w:val="-3"/>
        </w:rPr>
        <w:t xml:space="preserve"> </w:t>
      </w:r>
      <w:r w:rsidR="00711C23">
        <w:t>operation</w:t>
      </w:r>
      <w:r w:rsidR="00711C23">
        <w:rPr>
          <w:spacing w:val="-2"/>
        </w:rPr>
        <w:t xml:space="preserve"> </w:t>
      </w:r>
      <w:r w:rsidR="00711C23">
        <w:t>of an</w:t>
      </w:r>
      <w:r w:rsidR="00711C23">
        <w:rPr>
          <w:spacing w:val="-4"/>
        </w:rPr>
        <w:t xml:space="preserve"> </w:t>
      </w:r>
      <w:r w:rsidR="00711C23">
        <w:t>AFR</w:t>
      </w:r>
      <w:r w:rsidR="00711C23">
        <w:rPr>
          <w:spacing w:val="-3"/>
        </w:rPr>
        <w:t xml:space="preserve"> </w:t>
      </w:r>
      <w:r w:rsidR="00711C23">
        <w:t>ISFSI</w:t>
      </w:r>
      <w:r w:rsidR="00711C23">
        <w:rPr>
          <w:spacing w:val="-3"/>
        </w:rPr>
        <w:t xml:space="preserve"> </w:t>
      </w:r>
      <w:r w:rsidR="00711C23">
        <w:t>for</w:t>
      </w:r>
      <w:r w:rsidR="00711C23">
        <w:rPr>
          <w:spacing w:val="-3"/>
        </w:rPr>
        <w:t xml:space="preserve"> </w:t>
      </w:r>
      <w:r w:rsidR="00711C23">
        <w:t>general</w:t>
      </w:r>
      <w:r w:rsidR="00711C23">
        <w:rPr>
          <w:spacing w:val="-3"/>
        </w:rPr>
        <w:t xml:space="preserve"> </w:t>
      </w:r>
      <w:r w:rsidR="00711C23">
        <w:t>licensees begins</w:t>
      </w:r>
      <w:r w:rsidR="00711C23">
        <w:rPr>
          <w:spacing w:val="-2"/>
        </w:rPr>
        <w:t xml:space="preserve"> </w:t>
      </w:r>
      <w:r w:rsidR="00711C23">
        <w:t>with</w:t>
      </w:r>
      <w:r w:rsidR="00711C23">
        <w:rPr>
          <w:spacing w:val="-4"/>
        </w:rPr>
        <w:t xml:space="preserve"> </w:t>
      </w:r>
      <w:r w:rsidR="00711C23">
        <w:t>the</w:t>
      </w:r>
      <w:r w:rsidR="00711C23">
        <w:rPr>
          <w:spacing w:val="-2"/>
        </w:rPr>
        <w:t xml:space="preserve"> </w:t>
      </w:r>
      <w:r w:rsidR="00711C23">
        <w:t>approval</w:t>
      </w:r>
      <w:r w:rsidR="00711C23">
        <w:rPr>
          <w:spacing w:val="-3"/>
        </w:rPr>
        <w:t xml:space="preserve"> </w:t>
      </w:r>
      <w:r w:rsidR="00711C23">
        <w:t>of</w:t>
      </w:r>
      <w:r w:rsidR="00711C23">
        <w:rPr>
          <w:spacing w:val="-3"/>
        </w:rPr>
        <w:t xml:space="preserve"> </w:t>
      </w:r>
      <w:r w:rsidR="00711C23">
        <w:t>the license</w:t>
      </w:r>
      <w:r w:rsidR="00711C23">
        <w:rPr>
          <w:spacing w:val="-9"/>
        </w:rPr>
        <w:t xml:space="preserve"> </w:t>
      </w:r>
      <w:r w:rsidR="00711C23">
        <w:t>amendment</w:t>
      </w:r>
      <w:r w:rsidR="00711C23">
        <w:rPr>
          <w:spacing w:val="-6"/>
        </w:rPr>
        <w:t xml:space="preserve"> </w:t>
      </w:r>
      <w:r w:rsidR="00711C23">
        <w:t>demonstrating</w:t>
      </w:r>
      <w:r w:rsidR="00711C23">
        <w:rPr>
          <w:spacing w:val="-7"/>
        </w:rPr>
        <w:t xml:space="preserve"> </w:t>
      </w:r>
      <w:r w:rsidR="00711C23">
        <w:t>completion</w:t>
      </w:r>
      <w:r w:rsidR="00711C23">
        <w:rPr>
          <w:spacing w:val="-6"/>
        </w:rPr>
        <w:t xml:space="preserve"> </w:t>
      </w:r>
      <w:r w:rsidR="00711C23">
        <w:t>of</w:t>
      </w:r>
      <w:r w:rsidR="00711C23">
        <w:rPr>
          <w:spacing w:val="-7"/>
        </w:rPr>
        <w:t xml:space="preserve"> </w:t>
      </w:r>
      <w:r w:rsidR="00711C23">
        <w:t>decommissioning</w:t>
      </w:r>
      <w:r w:rsidR="00711C23">
        <w:rPr>
          <w:spacing w:val="-7"/>
        </w:rPr>
        <w:t xml:space="preserve"> </w:t>
      </w:r>
      <w:r w:rsidR="00711C23">
        <w:t>and</w:t>
      </w:r>
      <w:r w:rsidR="00711C23">
        <w:rPr>
          <w:spacing w:val="-8"/>
        </w:rPr>
        <w:t xml:space="preserve"> </w:t>
      </w:r>
      <w:r w:rsidR="00711C23">
        <w:t>final</w:t>
      </w:r>
      <w:r w:rsidR="00711C23">
        <w:rPr>
          <w:spacing w:val="-7"/>
        </w:rPr>
        <w:t xml:space="preserve"> </w:t>
      </w:r>
      <w:r w:rsidR="00711C23">
        <w:t>survey</w:t>
      </w:r>
      <w:r w:rsidR="00711C23">
        <w:rPr>
          <w:spacing w:val="-8"/>
        </w:rPr>
        <w:t xml:space="preserve"> </w:t>
      </w:r>
      <w:r w:rsidR="00711C23">
        <w:rPr>
          <w:spacing w:val="-2"/>
        </w:rPr>
        <w:t>activities</w:t>
      </w:r>
      <w:r w:rsidR="00D93248">
        <w:rPr>
          <w:spacing w:val="-2"/>
        </w:rPr>
        <w:t xml:space="preserve"> </w:t>
      </w:r>
      <w:r w:rsidR="00711C23">
        <w:t>related to reactor operations.</w:t>
      </w:r>
      <w:r w:rsidR="00711C23">
        <w:rPr>
          <w:spacing w:val="40"/>
        </w:rPr>
        <w:t xml:space="preserve"> </w:t>
      </w:r>
      <w:r w:rsidR="00711C23">
        <w:t>For specific licensees co-located with power reactors, initial operation begins with the termination of the Part 50 reactor license associated with the ISFSI. Inspections</w:t>
      </w:r>
      <w:r w:rsidR="00711C23">
        <w:rPr>
          <w:spacing w:val="-4"/>
        </w:rPr>
        <w:t xml:space="preserve"> </w:t>
      </w:r>
      <w:r w:rsidR="00711C23">
        <w:t>previously</w:t>
      </w:r>
      <w:r w:rsidR="00711C23">
        <w:rPr>
          <w:spacing w:val="-3"/>
        </w:rPr>
        <w:t xml:space="preserve"> </w:t>
      </w:r>
      <w:r w:rsidR="00711C23">
        <w:t>performed</w:t>
      </w:r>
      <w:r w:rsidR="00711C23">
        <w:rPr>
          <w:spacing w:val="-4"/>
        </w:rPr>
        <w:t xml:space="preserve"> </w:t>
      </w:r>
      <w:r w:rsidR="00711C23">
        <w:t>at</w:t>
      </w:r>
      <w:r w:rsidR="00711C23">
        <w:rPr>
          <w:spacing w:val="-3"/>
        </w:rPr>
        <w:t xml:space="preserve"> </w:t>
      </w:r>
      <w:r w:rsidR="00711C23">
        <w:t>the</w:t>
      </w:r>
      <w:r w:rsidR="00711C23">
        <w:rPr>
          <w:spacing w:val="-4"/>
        </w:rPr>
        <w:t xml:space="preserve"> </w:t>
      </w:r>
      <w:r w:rsidR="00711C23">
        <w:t>facility under</w:t>
      </w:r>
      <w:r w:rsidR="00711C23">
        <w:rPr>
          <w:spacing w:val="-3"/>
        </w:rPr>
        <w:t xml:space="preserve"> </w:t>
      </w:r>
      <w:r w:rsidR="00711C23">
        <w:t>IP</w:t>
      </w:r>
      <w:r w:rsidR="00711C23">
        <w:rPr>
          <w:spacing w:val="-2"/>
        </w:rPr>
        <w:t xml:space="preserve"> </w:t>
      </w:r>
      <w:r w:rsidR="00711C23">
        <w:t>60855</w:t>
      </w:r>
      <w:r w:rsidR="00711C23">
        <w:rPr>
          <w:spacing w:val="-3"/>
        </w:rPr>
        <w:t xml:space="preserve"> </w:t>
      </w:r>
      <w:r w:rsidR="00711C23">
        <w:t>and</w:t>
      </w:r>
      <w:r w:rsidR="00711C23">
        <w:rPr>
          <w:spacing w:val="-4"/>
        </w:rPr>
        <w:t xml:space="preserve"> </w:t>
      </w:r>
      <w:r w:rsidR="00711C23">
        <w:t>IP</w:t>
      </w:r>
      <w:r w:rsidR="00D64A90">
        <w:rPr>
          <w:spacing w:val="-2"/>
        </w:rPr>
        <w:t> </w:t>
      </w:r>
      <w:r w:rsidR="00711C23">
        <w:t>81311</w:t>
      </w:r>
      <w:r w:rsidR="00711C23">
        <w:rPr>
          <w:spacing w:val="-1"/>
        </w:rPr>
        <w:t xml:space="preserve"> </w:t>
      </w:r>
      <w:r w:rsidR="00711C23">
        <w:t>can</w:t>
      </w:r>
      <w:r w:rsidR="00711C23">
        <w:rPr>
          <w:spacing w:val="-2"/>
        </w:rPr>
        <w:t xml:space="preserve"> </w:t>
      </w:r>
      <w:r w:rsidR="00711C23">
        <w:t>be</w:t>
      </w:r>
      <w:r w:rsidR="00711C23">
        <w:rPr>
          <w:spacing w:val="-4"/>
        </w:rPr>
        <w:t xml:space="preserve"> </w:t>
      </w:r>
      <w:r w:rsidR="00711C23">
        <w:t>credited</w:t>
      </w:r>
      <w:r w:rsidR="00711C23">
        <w:rPr>
          <w:spacing w:val="-2"/>
        </w:rPr>
        <w:t xml:space="preserve"> </w:t>
      </w:r>
      <w:r w:rsidR="00711C23">
        <w:t>as the initial Phase 4 inspection.</w:t>
      </w:r>
    </w:p>
    <w:p w14:paraId="3AFCB4C3" w14:textId="77777777" w:rsidR="00711C23" w:rsidRDefault="00711C23" w:rsidP="00F832CC">
      <w:pPr>
        <w:pStyle w:val="BodyText"/>
        <w:keepNext/>
        <w:spacing w:before="440"/>
        <w:outlineLvl w:val="1"/>
      </w:pPr>
      <w:bookmarkStart w:id="141" w:name="_Toc179891991"/>
      <w:r>
        <w:rPr>
          <w:spacing w:val="-2"/>
        </w:rPr>
        <w:t>2690A-</w:t>
      </w:r>
      <w:r>
        <w:rPr>
          <w:spacing w:val="-5"/>
        </w:rPr>
        <w:t>03</w:t>
      </w:r>
      <w:r>
        <w:tab/>
        <w:t>CONDUCT</w:t>
      </w:r>
      <w:r>
        <w:rPr>
          <w:spacing w:val="-8"/>
        </w:rPr>
        <w:t xml:space="preserve"> </w:t>
      </w:r>
      <w:r>
        <w:t>OF</w:t>
      </w:r>
      <w:r>
        <w:rPr>
          <w:spacing w:val="-4"/>
        </w:rPr>
        <w:t xml:space="preserve"> </w:t>
      </w:r>
      <w:r>
        <w:t>SUPPLEMENTAL</w:t>
      </w:r>
      <w:r>
        <w:rPr>
          <w:spacing w:val="-6"/>
        </w:rPr>
        <w:t xml:space="preserve"> </w:t>
      </w:r>
      <w:r>
        <w:t>OR</w:t>
      </w:r>
      <w:r>
        <w:rPr>
          <w:spacing w:val="-7"/>
        </w:rPr>
        <w:t xml:space="preserve"> </w:t>
      </w:r>
      <w:r>
        <w:t>REACTIVE</w:t>
      </w:r>
      <w:r>
        <w:rPr>
          <w:spacing w:val="-6"/>
        </w:rPr>
        <w:t xml:space="preserve"> </w:t>
      </w:r>
      <w:r>
        <w:rPr>
          <w:spacing w:val="-2"/>
        </w:rPr>
        <w:t>INSPECTIONS</w:t>
      </w:r>
      <w:bookmarkEnd w:id="141"/>
    </w:p>
    <w:p w14:paraId="0BAF61C7" w14:textId="77777777" w:rsidR="00711C23" w:rsidRDefault="00711C23" w:rsidP="00344C0B">
      <w:pPr>
        <w:pStyle w:val="BodyText"/>
      </w:pPr>
      <w:r>
        <w:t>The</w:t>
      </w:r>
      <w:r>
        <w:rPr>
          <w:spacing w:val="-2"/>
        </w:rPr>
        <w:t xml:space="preserve"> </w:t>
      </w:r>
      <w:r>
        <w:t>frequencies</w:t>
      </w:r>
      <w:r>
        <w:rPr>
          <w:spacing w:val="-2"/>
        </w:rPr>
        <w:t xml:space="preserve"> </w:t>
      </w:r>
      <w:r>
        <w:t>discussed</w:t>
      </w:r>
      <w:r>
        <w:rPr>
          <w:spacing w:val="-2"/>
        </w:rPr>
        <w:t xml:space="preserve"> </w:t>
      </w:r>
      <w:r>
        <w:t>in</w:t>
      </w:r>
      <w:r>
        <w:rPr>
          <w:spacing w:val="-2"/>
        </w:rPr>
        <w:t xml:space="preserve"> </w:t>
      </w:r>
      <w:r>
        <w:t>this</w:t>
      </w:r>
      <w:r>
        <w:rPr>
          <w:spacing w:val="-3"/>
        </w:rPr>
        <w:t xml:space="preserve"> </w:t>
      </w:r>
      <w:r>
        <w:t>Appendix</w:t>
      </w:r>
      <w:r>
        <w:rPr>
          <w:spacing w:val="-1"/>
        </w:rPr>
        <w:t xml:space="preserve"> </w:t>
      </w:r>
      <w:r>
        <w:t>and</w:t>
      </w:r>
      <w:r>
        <w:rPr>
          <w:spacing w:val="-4"/>
        </w:rPr>
        <w:t xml:space="preserve"> </w:t>
      </w:r>
      <w:r>
        <w:t>their</w:t>
      </w:r>
      <w:r>
        <w:rPr>
          <w:spacing w:val="-1"/>
        </w:rPr>
        <w:t xml:space="preserve"> </w:t>
      </w:r>
      <w:r>
        <w:t>associated</w:t>
      </w:r>
      <w:r>
        <w:rPr>
          <w:spacing w:val="-4"/>
        </w:rPr>
        <w:t xml:space="preserve"> </w:t>
      </w:r>
      <w:r>
        <w:t>level</w:t>
      </w:r>
      <w:r>
        <w:rPr>
          <w:spacing w:val="-2"/>
        </w:rPr>
        <w:t xml:space="preserve"> </w:t>
      </w:r>
      <w:r>
        <w:t>of</w:t>
      </w:r>
      <w:r>
        <w:rPr>
          <w:spacing w:val="-3"/>
        </w:rPr>
        <w:t xml:space="preserve"> </w:t>
      </w:r>
      <w:r>
        <w:t>effort</w:t>
      </w:r>
      <w:r>
        <w:rPr>
          <w:spacing w:val="-3"/>
        </w:rPr>
        <w:t xml:space="preserve"> </w:t>
      </w:r>
      <w:r>
        <w:t>defined</w:t>
      </w:r>
      <w:r>
        <w:rPr>
          <w:spacing w:val="-2"/>
        </w:rPr>
        <w:t xml:space="preserve"> </w:t>
      </w:r>
      <w:r>
        <w:t>within</w:t>
      </w:r>
      <w:r>
        <w:rPr>
          <w:spacing w:val="-1"/>
        </w:rPr>
        <w:t xml:space="preserve"> </w:t>
      </w:r>
      <w:r>
        <w:t>the inspection procedure represent the minimum amount of oversight.</w:t>
      </w:r>
      <w:r>
        <w:rPr>
          <w:spacing w:val="40"/>
        </w:rPr>
        <w:t xml:space="preserve"> </w:t>
      </w:r>
      <w:r>
        <w:t>Division management may increase the inspection frequency and/or level of effort of the inspections based on licensee’s performance.</w:t>
      </w:r>
      <w:r>
        <w:rPr>
          <w:spacing w:val="40"/>
        </w:rPr>
        <w:t xml:space="preserve"> </w:t>
      </w:r>
      <w:r>
        <w:t>A significant increase in the level of effort, defined as more than 40 hours, or an increase in inspection frequency should be discussed and coordinated with DFM.</w:t>
      </w:r>
      <w:r>
        <w:rPr>
          <w:spacing w:val="40"/>
        </w:rPr>
        <w:t xml:space="preserve"> </w:t>
      </w:r>
      <w:r>
        <w:t>Examples of licensee performance where more inspection may be performed include repetitive violations, or a Severity Level I, II, or III violation from the most recent inspection. Additional inspection effort should be targeted within the five safety focus areas most affected by the above examples to</w:t>
      </w:r>
      <w:r>
        <w:rPr>
          <w:spacing w:val="40"/>
        </w:rPr>
        <w:t xml:space="preserve"> </w:t>
      </w:r>
      <w:r>
        <w:t>aid the NRC in their determination for the reasons of degraded performance.</w:t>
      </w:r>
    </w:p>
    <w:p w14:paraId="6246C6F7" w14:textId="1D6AC543" w:rsidR="00711C23" w:rsidRDefault="00711C23" w:rsidP="00344C0B">
      <w:pPr>
        <w:pStyle w:val="BodyText"/>
      </w:pPr>
      <w:r>
        <w:t>Division</w:t>
      </w:r>
      <w:r>
        <w:rPr>
          <w:spacing w:val="-3"/>
        </w:rPr>
        <w:t xml:space="preserve"> </w:t>
      </w:r>
      <w:r>
        <w:t>management</w:t>
      </w:r>
      <w:r>
        <w:rPr>
          <w:spacing w:val="-7"/>
        </w:rPr>
        <w:t xml:space="preserve"> </w:t>
      </w:r>
      <w:r>
        <w:t>may</w:t>
      </w:r>
      <w:r>
        <w:rPr>
          <w:spacing w:val="-3"/>
        </w:rPr>
        <w:t xml:space="preserve"> </w:t>
      </w:r>
      <w:r>
        <w:t>also</w:t>
      </w:r>
      <w:r>
        <w:rPr>
          <w:spacing w:val="-3"/>
        </w:rPr>
        <w:t xml:space="preserve"> </w:t>
      </w:r>
      <w:r>
        <w:t>increase</w:t>
      </w:r>
      <w:r>
        <w:rPr>
          <w:spacing w:val="-5"/>
        </w:rPr>
        <w:t xml:space="preserve"> </w:t>
      </w:r>
      <w:r>
        <w:t>the</w:t>
      </w:r>
      <w:r>
        <w:rPr>
          <w:spacing w:val="-3"/>
        </w:rPr>
        <w:t xml:space="preserve"> </w:t>
      </w:r>
      <w:r>
        <w:t>inspection</w:t>
      </w:r>
      <w:r>
        <w:rPr>
          <w:spacing w:val="-3"/>
        </w:rPr>
        <w:t xml:space="preserve"> </w:t>
      </w:r>
      <w:r>
        <w:t>frequency</w:t>
      </w:r>
      <w:r>
        <w:rPr>
          <w:spacing w:val="-5"/>
        </w:rPr>
        <w:t xml:space="preserve"> </w:t>
      </w:r>
      <w:r>
        <w:t>and/or</w:t>
      </w:r>
      <w:r>
        <w:rPr>
          <w:spacing w:val="-2"/>
        </w:rPr>
        <w:t xml:space="preserve"> </w:t>
      </w:r>
      <w:r>
        <w:t>inspection</w:t>
      </w:r>
      <w:r>
        <w:rPr>
          <w:spacing w:val="-3"/>
        </w:rPr>
        <w:t xml:space="preserve"> </w:t>
      </w:r>
      <w:r>
        <w:t>hours</w:t>
      </w:r>
      <w:r>
        <w:rPr>
          <w:spacing w:val="-2"/>
        </w:rPr>
        <w:t xml:space="preserve"> </w:t>
      </w:r>
      <w:r>
        <w:t>of</w:t>
      </w:r>
      <w:r>
        <w:rPr>
          <w:spacing w:val="-4"/>
        </w:rPr>
        <w:t xml:space="preserve"> </w:t>
      </w:r>
      <w:r>
        <w:t>the inspections if an event occurs that warrants a reactive inspection.</w:t>
      </w:r>
      <w:r>
        <w:rPr>
          <w:spacing w:val="40"/>
        </w:rPr>
        <w:t xml:space="preserve"> </w:t>
      </w:r>
      <w:r>
        <w:t>Events should be evaluated for</w:t>
      </w:r>
      <w:r>
        <w:rPr>
          <w:spacing w:val="-2"/>
        </w:rPr>
        <w:t xml:space="preserve"> </w:t>
      </w:r>
      <w:r>
        <w:t>significance</w:t>
      </w:r>
      <w:r>
        <w:rPr>
          <w:spacing w:val="-3"/>
        </w:rPr>
        <w:t xml:space="preserve"> </w:t>
      </w:r>
      <w:r>
        <w:t>to</w:t>
      </w:r>
      <w:r>
        <w:rPr>
          <w:spacing w:val="-1"/>
        </w:rPr>
        <w:t xml:space="preserve"> </w:t>
      </w:r>
      <w:r>
        <w:t>determine</w:t>
      </w:r>
      <w:r>
        <w:rPr>
          <w:spacing w:val="-1"/>
        </w:rPr>
        <w:t xml:space="preserve"> </w:t>
      </w:r>
      <w:r>
        <w:t>if any additional</w:t>
      </w:r>
      <w:r>
        <w:rPr>
          <w:spacing w:val="-2"/>
        </w:rPr>
        <w:t xml:space="preserve"> </w:t>
      </w:r>
      <w:r>
        <w:t>inspection</w:t>
      </w:r>
      <w:r>
        <w:rPr>
          <w:spacing w:val="-1"/>
        </w:rPr>
        <w:t xml:space="preserve"> </w:t>
      </w:r>
      <w:r>
        <w:t>effort</w:t>
      </w:r>
      <w:r>
        <w:rPr>
          <w:spacing w:val="-2"/>
        </w:rPr>
        <w:t xml:space="preserve"> </w:t>
      </w:r>
      <w:r>
        <w:t>is warranted</w:t>
      </w:r>
      <w:r>
        <w:rPr>
          <w:spacing w:val="-1"/>
        </w:rPr>
        <w:t xml:space="preserve"> </w:t>
      </w:r>
      <w:r>
        <w:t>and</w:t>
      </w:r>
      <w:r>
        <w:rPr>
          <w:spacing w:val="-1"/>
        </w:rPr>
        <w:t xml:space="preserve"> </w:t>
      </w:r>
      <w:r>
        <w:t>if so, whether an in-office review or in-field review is appropriate.</w:t>
      </w:r>
      <w:r>
        <w:rPr>
          <w:spacing w:val="40"/>
        </w:rPr>
        <w:t xml:space="preserve"> </w:t>
      </w:r>
      <w:r>
        <w:t xml:space="preserve">Management Directive 8.3 “NRC Incident Investigation Program” and </w:t>
      </w:r>
      <w:r w:rsidR="0022411C">
        <w:t>IMC</w:t>
      </w:r>
      <w:r>
        <w:t xml:space="preserve"> 0309, “Reactive Inspection Decision Basis for Reactors” may</w:t>
      </w:r>
      <w:r>
        <w:rPr>
          <w:spacing w:val="40"/>
        </w:rPr>
        <w:t xml:space="preserve"> </w:t>
      </w:r>
      <w:r>
        <w:t>be used to document the decision and approval for conducting a reactive inspection.</w:t>
      </w:r>
    </w:p>
    <w:p w14:paraId="7B5DE440" w14:textId="1B3FBE63" w:rsidR="00711C23" w:rsidRDefault="00711C23" w:rsidP="00344C0B">
      <w:pPr>
        <w:pStyle w:val="BodyText"/>
      </w:pPr>
      <w:r>
        <w:t>Additionally, the decision and the basis of the decision to not pursue a reactive inspection should</w:t>
      </w:r>
      <w:r>
        <w:rPr>
          <w:spacing w:val="-3"/>
        </w:rPr>
        <w:t xml:space="preserve"> </w:t>
      </w:r>
      <w:r>
        <w:t>also</w:t>
      </w:r>
      <w:r>
        <w:rPr>
          <w:spacing w:val="-3"/>
        </w:rPr>
        <w:t xml:space="preserve"> </w:t>
      </w:r>
      <w:r>
        <w:t>be</w:t>
      </w:r>
      <w:r>
        <w:rPr>
          <w:spacing w:val="-3"/>
        </w:rPr>
        <w:t xml:space="preserve"> </w:t>
      </w:r>
      <w:r>
        <w:t>documented.</w:t>
      </w:r>
      <w:r>
        <w:rPr>
          <w:spacing w:val="40"/>
        </w:rPr>
        <w:t xml:space="preserve"> </w:t>
      </w:r>
      <w:r>
        <w:t>Reactive</w:t>
      </w:r>
      <w:r>
        <w:rPr>
          <w:spacing w:val="-3"/>
        </w:rPr>
        <w:t xml:space="preserve"> </w:t>
      </w:r>
      <w:r>
        <w:t>inspections</w:t>
      </w:r>
      <w:r>
        <w:rPr>
          <w:spacing w:val="-5"/>
        </w:rPr>
        <w:t xml:space="preserve"> </w:t>
      </w:r>
      <w:r>
        <w:t>of</w:t>
      </w:r>
      <w:r>
        <w:rPr>
          <w:spacing w:val="-4"/>
        </w:rPr>
        <w:t xml:space="preserve"> </w:t>
      </w:r>
      <w:r>
        <w:t>abnormal</w:t>
      </w:r>
      <w:r>
        <w:rPr>
          <w:spacing w:val="-4"/>
        </w:rPr>
        <w:t xml:space="preserve"> </w:t>
      </w:r>
      <w:r>
        <w:t>situations</w:t>
      </w:r>
      <w:r>
        <w:rPr>
          <w:spacing w:val="-2"/>
        </w:rPr>
        <w:t xml:space="preserve"> </w:t>
      </w:r>
      <w:r>
        <w:t>and</w:t>
      </w:r>
      <w:r>
        <w:rPr>
          <w:spacing w:val="-3"/>
        </w:rPr>
        <w:t xml:space="preserve"> </w:t>
      </w:r>
      <w:r>
        <w:t>events</w:t>
      </w:r>
      <w:r>
        <w:rPr>
          <w:spacing w:val="-6"/>
        </w:rPr>
        <w:t xml:space="preserve"> </w:t>
      </w:r>
      <w:r>
        <w:t>may</w:t>
      </w:r>
      <w:r>
        <w:rPr>
          <w:spacing w:val="-3"/>
        </w:rPr>
        <w:t xml:space="preserve"> </w:t>
      </w:r>
      <w:r>
        <w:t>use the IPs in this Appendix, as applicable.</w:t>
      </w:r>
      <w:r>
        <w:rPr>
          <w:spacing w:val="40"/>
        </w:rPr>
        <w:t xml:space="preserve"> </w:t>
      </w:r>
      <w:r>
        <w:t xml:space="preserve">However, this inspection guidance may be supplemented by other IPs from the </w:t>
      </w:r>
      <w:r w:rsidR="0022411C">
        <w:t>IMC</w:t>
      </w:r>
      <w:r>
        <w:t xml:space="preserve"> 2515 and </w:t>
      </w:r>
      <w:r w:rsidR="0022411C">
        <w:t>IMC</w:t>
      </w:r>
      <w:r>
        <w:t xml:space="preserve"> 2561 inspection programs, as </w:t>
      </w:r>
      <w:r>
        <w:rPr>
          <w:spacing w:val="-2"/>
        </w:rPr>
        <w:t>appropriate.</w:t>
      </w:r>
    </w:p>
    <w:p w14:paraId="5C0A6C6D" w14:textId="77777777" w:rsidR="00711C23" w:rsidRDefault="00711C23" w:rsidP="00344C0B">
      <w:pPr>
        <w:pStyle w:val="BodyText"/>
      </w:pPr>
      <w:r>
        <w:t>The</w:t>
      </w:r>
      <w:r>
        <w:rPr>
          <w:spacing w:val="-3"/>
        </w:rPr>
        <w:t xml:space="preserve"> </w:t>
      </w:r>
      <w:r>
        <w:t>DFM/PM</w:t>
      </w:r>
      <w:r>
        <w:rPr>
          <w:spacing w:val="-4"/>
        </w:rPr>
        <w:t xml:space="preserve"> </w:t>
      </w:r>
      <w:r>
        <w:t>and</w:t>
      </w:r>
      <w:r>
        <w:rPr>
          <w:spacing w:val="-5"/>
        </w:rPr>
        <w:t xml:space="preserve"> </w:t>
      </w:r>
      <w:r>
        <w:t>the</w:t>
      </w:r>
      <w:r>
        <w:rPr>
          <w:spacing w:val="-3"/>
        </w:rPr>
        <w:t xml:space="preserve"> </w:t>
      </w:r>
      <w:r>
        <w:t>Regional</w:t>
      </w:r>
      <w:r>
        <w:rPr>
          <w:spacing w:val="-4"/>
        </w:rPr>
        <w:t xml:space="preserve"> </w:t>
      </w:r>
      <w:r>
        <w:t>Branch</w:t>
      </w:r>
      <w:r>
        <w:rPr>
          <w:spacing w:val="-3"/>
        </w:rPr>
        <w:t xml:space="preserve"> </w:t>
      </w:r>
      <w:r>
        <w:t>Chief</w:t>
      </w:r>
      <w:r>
        <w:rPr>
          <w:spacing w:val="-4"/>
        </w:rPr>
        <w:t xml:space="preserve"> </w:t>
      </w:r>
      <w:r>
        <w:t>should</w:t>
      </w:r>
      <w:r>
        <w:rPr>
          <w:spacing w:val="-3"/>
        </w:rPr>
        <w:t xml:space="preserve"> </w:t>
      </w:r>
      <w:r>
        <w:t>coordinate</w:t>
      </w:r>
      <w:r>
        <w:rPr>
          <w:spacing w:val="-5"/>
        </w:rPr>
        <w:t xml:space="preserve"> </w:t>
      </w:r>
      <w:r>
        <w:t>with</w:t>
      </w:r>
      <w:r>
        <w:rPr>
          <w:spacing w:val="-5"/>
        </w:rPr>
        <w:t xml:space="preserve"> </w:t>
      </w:r>
      <w:r>
        <w:t>the</w:t>
      </w:r>
      <w:r>
        <w:rPr>
          <w:spacing w:val="-3"/>
        </w:rPr>
        <w:t xml:space="preserve"> </w:t>
      </w:r>
      <w:r>
        <w:t>cognizant</w:t>
      </w:r>
      <w:r>
        <w:rPr>
          <w:spacing w:val="-1"/>
        </w:rPr>
        <w:t xml:space="preserve"> </w:t>
      </w:r>
      <w:r>
        <w:t>NRR/PM,</w:t>
      </w:r>
      <w:r>
        <w:rPr>
          <w:spacing w:val="-1"/>
        </w:rPr>
        <w:t xml:space="preserve"> </w:t>
      </w:r>
      <w:r>
        <w:t>as necessary,</w:t>
      </w:r>
      <w:r>
        <w:rPr>
          <w:spacing w:val="-5"/>
        </w:rPr>
        <w:t xml:space="preserve"> </w:t>
      </w:r>
      <w:r>
        <w:t>regarding</w:t>
      </w:r>
      <w:r>
        <w:rPr>
          <w:spacing w:val="-4"/>
        </w:rPr>
        <w:t xml:space="preserve"> </w:t>
      </w:r>
      <w:r>
        <w:t>any</w:t>
      </w:r>
      <w:r>
        <w:rPr>
          <w:spacing w:val="-3"/>
        </w:rPr>
        <w:t xml:space="preserve"> </w:t>
      </w:r>
      <w:r>
        <w:t>planned</w:t>
      </w:r>
      <w:r>
        <w:rPr>
          <w:spacing w:val="-3"/>
        </w:rPr>
        <w:t xml:space="preserve"> </w:t>
      </w:r>
      <w:r>
        <w:t>Special</w:t>
      </w:r>
      <w:r>
        <w:rPr>
          <w:spacing w:val="-5"/>
        </w:rPr>
        <w:t xml:space="preserve"> </w:t>
      </w:r>
      <w:r>
        <w:t>Inspection</w:t>
      </w:r>
      <w:r>
        <w:rPr>
          <w:spacing w:val="-4"/>
        </w:rPr>
        <w:t xml:space="preserve"> </w:t>
      </w:r>
      <w:r>
        <w:t>Team</w:t>
      </w:r>
      <w:r>
        <w:rPr>
          <w:spacing w:val="-5"/>
        </w:rPr>
        <w:t xml:space="preserve"> </w:t>
      </w:r>
      <w:r>
        <w:t>(SIT),</w:t>
      </w:r>
      <w:r>
        <w:rPr>
          <w:spacing w:val="-2"/>
        </w:rPr>
        <w:t xml:space="preserve"> </w:t>
      </w:r>
      <w:r>
        <w:t>Augmented</w:t>
      </w:r>
      <w:r>
        <w:rPr>
          <w:spacing w:val="-6"/>
        </w:rPr>
        <w:t xml:space="preserve"> </w:t>
      </w:r>
      <w:r>
        <w:t>Inspection</w:t>
      </w:r>
      <w:r>
        <w:rPr>
          <w:spacing w:val="-4"/>
        </w:rPr>
        <w:t xml:space="preserve"> </w:t>
      </w:r>
      <w:r>
        <w:t>Team (AIT), or Incident Investigation Team (IIT) inspections at ISFSIs located at Part 50 licensees.</w:t>
      </w:r>
    </w:p>
    <w:p w14:paraId="16EE7122" w14:textId="77777777" w:rsidR="00711C23" w:rsidRDefault="00711C23" w:rsidP="00344C0B">
      <w:pPr>
        <w:pStyle w:val="BodyText"/>
      </w:pPr>
      <w:r>
        <w:t>During</w:t>
      </w:r>
      <w:r>
        <w:rPr>
          <w:spacing w:val="-3"/>
        </w:rPr>
        <w:t xml:space="preserve"> </w:t>
      </w:r>
      <w:r>
        <w:t>the</w:t>
      </w:r>
      <w:r>
        <w:rPr>
          <w:spacing w:val="-5"/>
        </w:rPr>
        <w:t xml:space="preserve"> </w:t>
      </w:r>
      <w:r>
        <w:t>conduct</w:t>
      </w:r>
      <w:r>
        <w:rPr>
          <w:spacing w:val="-4"/>
        </w:rPr>
        <w:t xml:space="preserve"> </w:t>
      </w:r>
      <w:r>
        <w:t>of</w:t>
      </w:r>
      <w:r>
        <w:rPr>
          <w:spacing w:val="-1"/>
        </w:rPr>
        <w:t xml:space="preserve"> </w:t>
      </w:r>
      <w:r>
        <w:t>inspection</w:t>
      </w:r>
      <w:r>
        <w:rPr>
          <w:spacing w:val="-2"/>
        </w:rPr>
        <w:t xml:space="preserve"> </w:t>
      </w:r>
      <w:r>
        <w:t>activities,</w:t>
      </w:r>
      <w:r>
        <w:rPr>
          <w:spacing w:val="-1"/>
        </w:rPr>
        <w:t xml:space="preserve"> </w:t>
      </w:r>
      <w:r>
        <w:t>if</w:t>
      </w:r>
      <w:r>
        <w:rPr>
          <w:spacing w:val="-1"/>
        </w:rPr>
        <w:t xml:space="preserve"> </w:t>
      </w:r>
      <w:r>
        <w:t>additional</w:t>
      </w:r>
      <w:r>
        <w:rPr>
          <w:spacing w:val="-4"/>
        </w:rPr>
        <w:t xml:space="preserve"> </w:t>
      </w:r>
      <w:r>
        <w:t>inspection</w:t>
      </w:r>
      <w:r>
        <w:rPr>
          <w:spacing w:val="-3"/>
        </w:rPr>
        <w:t xml:space="preserve"> </w:t>
      </w:r>
      <w:r>
        <w:t>effort</w:t>
      </w:r>
      <w:r>
        <w:rPr>
          <w:spacing w:val="-2"/>
        </w:rPr>
        <w:t xml:space="preserve"> </w:t>
      </w:r>
      <w:r>
        <w:t>is</w:t>
      </w:r>
      <w:r>
        <w:rPr>
          <w:spacing w:val="-2"/>
        </w:rPr>
        <w:t xml:space="preserve"> </w:t>
      </w:r>
      <w:r>
        <w:t>needed</w:t>
      </w:r>
      <w:r>
        <w:rPr>
          <w:spacing w:val="-3"/>
        </w:rPr>
        <w:t xml:space="preserve"> </w:t>
      </w:r>
      <w:r>
        <w:t>outside</w:t>
      </w:r>
      <w:r>
        <w:rPr>
          <w:spacing w:val="-5"/>
        </w:rPr>
        <w:t xml:space="preserve"> </w:t>
      </w:r>
      <w:r>
        <w:t>of</w:t>
      </w:r>
      <w:r>
        <w:rPr>
          <w:spacing w:val="-4"/>
        </w:rPr>
        <w:t xml:space="preserve"> </w:t>
      </w:r>
      <w:r>
        <w:t xml:space="preserve">the circumstances described above, the inspectors shall consult with the regional branch chief for </w:t>
      </w:r>
      <w:r>
        <w:rPr>
          <w:spacing w:val="-2"/>
        </w:rPr>
        <w:t>approval.</w:t>
      </w:r>
    </w:p>
    <w:p w14:paraId="5476EF88" w14:textId="77777777" w:rsidR="00711C23" w:rsidRDefault="00711C23" w:rsidP="00F832CC">
      <w:pPr>
        <w:pStyle w:val="BodyText"/>
        <w:keepNext/>
        <w:spacing w:before="440"/>
        <w:outlineLvl w:val="1"/>
      </w:pPr>
      <w:bookmarkStart w:id="142" w:name="_Toc179891992"/>
      <w:r>
        <w:t>2690A-04</w:t>
      </w:r>
      <w:r>
        <w:rPr>
          <w:spacing w:val="63"/>
          <w:w w:val="150"/>
        </w:rPr>
        <w:tab/>
      </w:r>
      <w:r>
        <w:t>INSPECTION</w:t>
      </w:r>
      <w:r>
        <w:rPr>
          <w:spacing w:val="-2"/>
        </w:rPr>
        <w:t xml:space="preserve"> </w:t>
      </w:r>
      <w:r>
        <w:t>PROGRAM</w:t>
      </w:r>
      <w:r>
        <w:rPr>
          <w:spacing w:val="-1"/>
        </w:rPr>
        <w:t xml:space="preserve"> </w:t>
      </w:r>
      <w:r>
        <w:rPr>
          <w:spacing w:val="-2"/>
        </w:rPr>
        <w:t>COMPLETION</w:t>
      </w:r>
      <w:bookmarkEnd w:id="142"/>
    </w:p>
    <w:p w14:paraId="71D00780" w14:textId="77777777" w:rsidR="00711C23" w:rsidRDefault="00711C23" w:rsidP="00344C0B">
      <w:pPr>
        <w:pStyle w:val="BodyText"/>
      </w:pPr>
      <w:r>
        <w:t>Inspection program completion is defined as the completion of all inspection procedures in accordance with Section 2690A-02 or 2690B-02, including both initial and recurring frequency inspections.</w:t>
      </w:r>
      <w:r>
        <w:rPr>
          <w:spacing w:val="40"/>
        </w:rPr>
        <w:t xml:space="preserve"> </w:t>
      </w:r>
      <w:r>
        <w:t>Licensee and vendor schedules are beyond the control of NRC staff.</w:t>
      </w:r>
      <w:r>
        <w:rPr>
          <w:spacing w:val="40"/>
        </w:rPr>
        <w:t xml:space="preserve"> </w:t>
      </w:r>
      <w:r>
        <w:t>Therefore, an</w:t>
      </w:r>
      <w:r>
        <w:rPr>
          <w:spacing w:val="-2"/>
        </w:rPr>
        <w:t xml:space="preserve"> </w:t>
      </w:r>
      <w:r>
        <w:t>unforeseen</w:t>
      </w:r>
      <w:r>
        <w:rPr>
          <w:spacing w:val="-2"/>
        </w:rPr>
        <w:t xml:space="preserve"> </w:t>
      </w:r>
      <w:r>
        <w:t>delay</w:t>
      </w:r>
      <w:r>
        <w:rPr>
          <w:spacing w:val="-4"/>
        </w:rPr>
        <w:t xml:space="preserve"> </w:t>
      </w:r>
      <w:r>
        <w:t>in</w:t>
      </w:r>
      <w:r>
        <w:rPr>
          <w:spacing w:val="-2"/>
        </w:rPr>
        <w:t xml:space="preserve"> </w:t>
      </w:r>
      <w:r>
        <w:t>a</w:t>
      </w:r>
      <w:r>
        <w:rPr>
          <w:spacing w:val="-4"/>
        </w:rPr>
        <w:t xml:space="preserve"> </w:t>
      </w:r>
      <w:r>
        <w:t>licensee or</w:t>
      </w:r>
      <w:r>
        <w:rPr>
          <w:spacing w:val="-3"/>
        </w:rPr>
        <w:t xml:space="preserve"> </w:t>
      </w:r>
      <w:r>
        <w:t>vendor</w:t>
      </w:r>
      <w:r>
        <w:rPr>
          <w:spacing w:val="-3"/>
        </w:rPr>
        <w:t xml:space="preserve"> </w:t>
      </w:r>
      <w:r>
        <w:t>schedule</w:t>
      </w:r>
      <w:r>
        <w:rPr>
          <w:spacing w:val="-2"/>
        </w:rPr>
        <w:t xml:space="preserve"> </w:t>
      </w:r>
      <w:r>
        <w:t>that</w:t>
      </w:r>
      <w:r>
        <w:rPr>
          <w:spacing w:val="-3"/>
        </w:rPr>
        <w:t xml:space="preserve"> </w:t>
      </w:r>
      <w:r>
        <w:t>results</w:t>
      </w:r>
      <w:r>
        <w:rPr>
          <w:spacing w:val="-1"/>
        </w:rPr>
        <w:t xml:space="preserve"> </w:t>
      </w:r>
      <w:r>
        <w:t>in</w:t>
      </w:r>
      <w:r>
        <w:rPr>
          <w:spacing w:val="-4"/>
        </w:rPr>
        <w:t xml:space="preserve"> </w:t>
      </w:r>
      <w:r>
        <w:t>not</w:t>
      </w:r>
      <w:r>
        <w:rPr>
          <w:spacing w:val="-3"/>
        </w:rPr>
        <w:t xml:space="preserve"> </w:t>
      </w:r>
      <w:r>
        <w:t>meeting</w:t>
      </w:r>
      <w:r>
        <w:rPr>
          <w:spacing w:val="-2"/>
        </w:rPr>
        <w:t xml:space="preserve"> </w:t>
      </w:r>
      <w:r>
        <w:t>an inspection requirement does not reflect non-completion of the inspection program, however notification shall be provided to the DFM/Branch Chief IOB.</w:t>
      </w:r>
      <w:r>
        <w:rPr>
          <w:spacing w:val="40"/>
        </w:rPr>
        <w:t xml:space="preserve"> </w:t>
      </w:r>
      <w:r>
        <w:t>In such cases, the inspection should be completed as soon as possible.</w:t>
      </w:r>
    </w:p>
    <w:p w14:paraId="7315DF76" w14:textId="77777777" w:rsidR="00A10A4E" w:rsidRDefault="00711C23" w:rsidP="00344C0B">
      <w:pPr>
        <w:pStyle w:val="BodyText"/>
      </w:pPr>
      <w:r>
        <w:t>If there is a deviation in the inspection program, the responsible office shall notify the DFM/Branch</w:t>
      </w:r>
      <w:r>
        <w:rPr>
          <w:spacing w:val="-4"/>
        </w:rPr>
        <w:t xml:space="preserve"> </w:t>
      </w:r>
      <w:r>
        <w:t>Chief</w:t>
      </w:r>
      <w:r>
        <w:rPr>
          <w:spacing w:val="-3"/>
        </w:rPr>
        <w:t xml:space="preserve"> </w:t>
      </w:r>
      <w:r>
        <w:t>IOB,</w:t>
      </w:r>
      <w:r>
        <w:rPr>
          <w:spacing w:val="-5"/>
        </w:rPr>
        <w:t xml:space="preserve"> </w:t>
      </w:r>
      <w:r>
        <w:t>as</w:t>
      </w:r>
      <w:r>
        <w:rPr>
          <w:spacing w:val="-2"/>
        </w:rPr>
        <w:t xml:space="preserve"> </w:t>
      </w:r>
      <w:r>
        <w:t>soon</w:t>
      </w:r>
      <w:r>
        <w:rPr>
          <w:spacing w:val="-2"/>
        </w:rPr>
        <w:t xml:space="preserve"> </w:t>
      </w:r>
      <w:r>
        <w:t>as</w:t>
      </w:r>
      <w:r>
        <w:rPr>
          <w:spacing w:val="-1"/>
        </w:rPr>
        <w:t xml:space="preserve"> </w:t>
      </w:r>
      <w:r>
        <w:t>practical</w:t>
      </w:r>
      <w:r>
        <w:rPr>
          <w:spacing w:val="-1"/>
        </w:rPr>
        <w:t xml:space="preserve"> </w:t>
      </w:r>
      <w:r>
        <w:t>but</w:t>
      </w:r>
      <w:r>
        <w:rPr>
          <w:spacing w:val="-3"/>
        </w:rPr>
        <w:t xml:space="preserve"> </w:t>
      </w:r>
      <w:r>
        <w:t>no</w:t>
      </w:r>
      <w:r>
        <w:rPr>
          <w:spacing w:val="-2"/>
        </w:rPr>
        <w:t xml:space="preserve"> </w:t>
      </w:r>
      <w:r>
        <w:t>later</w:t>
      </w:r>
      <w:r>
        <w:rPr>
          <w:spacing w:val="-3"/>
        </w:rPr>
        <w:t xml:space="preserve"> </w:t>
      </w:r>
      <w:r>
        <w:t>than</w:t>
      </w:r>
      <w:r>
        <w:rPr>
          <w:spacing w:val="-3"/>
        </w:rPr>
        <w:t xml:space="preserve"> </w:t>
      </w:r>
      <w:r>
        <w:t>30</w:t>
      </w:r>
      <w:r>
        <w:rPr>
          <w:spacing w:val="-2"/>
        </w:rPr>
        <w:t xml:space="preserve"> </w:t>
      </w:r>
      <w:r>
        <w:t>days</w:t>
      </w:r>
      <w:r>
        <w:rPr>
          <w:spacing w:val="-1"/>
        </w:rPr>
        <w:t xml:space="preserve"> </w:t>
      </w:r>
      <w:r>
        <w:t>after</w:t>
      </w:r>
      <w:r>
        <w:rPr>
          <w:spacing w:val="-3"/>
        </w:rPr>
        <w:t xml:space="preserve"> </w:t>
      </w:r>
      <w:r>
        <w:t>the</w:t>
      </w:r>
      <w:r>
        <w:rPr>
          <w:spacing w:val="-2"/>
        </w:rPr>
        <w:t xml:space="preserve"> </w:t>
      </w:r>
      <w:r>
        <w:t>inspection procedure due date. The notification should include a narrative discussion explaining the circumstances</w:t>
      </w:r>
      <w:r>
        <w:rPr>
          <w:spacing w:val="-4"/>
        </w:rPr>
        <w:t xml:space="preserve"> </w:t>
      </w:r>
      <w:r>
        <w:t>of</w:t>
      </w:r>
      <w:r>
        <w:rPr>
          <w:spacing w:val="-2"/>
        </w:rPr>
        <w:t xml:space="preserve"> </w:t>
      </w:r>
      <w:r>
        <w:t>the</w:t>
      </w:r>
      <w:r>
        <w:rPr>
          <w:spacing w:val="-4"/>
        </w:rPr>
        <w:t xml:space="preserve"> </w:t>
      </w:r>
      <w:r>
        <w:t>deviation</w:t>
      </w:r>
      <w:r>
        <w:rPr>
          <w:spacing w:val="-1"/>
        </w:rPr>
        <w:t xml:space="preserve"> </w:t>
      </w:r>
      <w:r>
        <w:t>and</w:t>
      </w:r>
      <w:r>
        <w:rPr>
          <w:spacing w:val="-2"/>
        </w:rPr>
        <w:t xml:space="preserve"> </w:t>
      </w:r>
      <w:r>
        <w:t>documenting</w:t>
      </w:r>
      <w:r>
        <w:rPr>
          <w:spacing w:val="-7"/>
        </w:rPr>
        <w:t xml:space="preserve"> </w:t>
      </w:r>
      <w:r>
        <w:t>what if</w:t>
      </w:r>
      <w:r>
        <w:rPr>
          <w:spacing w:val="-3"/>
        </w:rPr>
        <w:t xml:space="preserve"> </w:t>
      </w:r>
      <w:r>
        <w:t>any</w:t>
      </w:r>
      <w:r>
        <w:rPr>
          <w:spacing w:val="-1"/>
        </w:rPr>
        <w:t xml:space="preserve"> </w:t>
      </w:r>
      <w:r>
        <w:t>additional</w:t>
      </w:r>
      <w:r>
        <w:rPr>
          <w:spacing w:val="-3"/>
        </w:rPr>
        <w:t xml:space="preserve"> </w:t>
      </w:r>
      <w:r>
        <w:t>actions</w:t>
      </w:r>
      <w:r>
        <w:rPr>
          <w:spacing w:val="-1"/>
        </w:rPr>
        <w:t xml:space="preserve"> </w:t>
      </w:r>
      <w:r>
        <w:t>were</w:t>
      </w:r>
      <w:r>
        <w:rPr>
          <w:spacing w:val="-4"/>
        </w:rPr>
        <w:t xml:space="preserve"> </w:t>
      </w:r>
      <w:r>
        <w:t>taken</w:t>
      </w:r>
      <w:r>
        <w:rPr>
          <w:spacing w:val="-4"/>
        </w:rPr>
        <w:t xml:space="preserve"> </w:t>
      </w:r>
      <w:r>
        <w:t>to continue to provide reasonable assurance of adequate protection</w:t>
      </w:r>
    </w:p>
    <w:p w14:paraId="64670813" w14:textId="77777777" w:rsidR="00711C23" w:rsidRPr="00CF0595" w:rsidRDefault="00711C23" w:rsidP="00F424DB">
      <w:pPr>
        <w:pStyle w:val="attachmenttitle"/>
        <w:pageBreakBefore/>
      </w:pPr>
      <w:bookmarkStart w:id="143" w:name="_Toc176429795"/>
      <w:bookmarkStart w:id="144" w:name="_Toc177021509"/>
      <w:bookmarkStart w:id="145" w:name="_Toc179891993"/>
      <w:r>
        <w:t>A</w:t>
      </w:r>
      <w:r w:rsidRPr="00CF0595">
        <w:t xml:space="preserve">ppendix </w:t>
      </w:r>
      <w:r w:rsidRPr="0042163D">
        <w:rPr>
          <w:spacing w:val="-10"/>
        </w:rPr>
        <w:t>B</w:t>
      </w:r>
      <w:r>
        <w:t>: Inspection Program Guidance for Transportation Packagings</w:t>
      </w:r>
      <w:bookmarkEnd w:id="143"/>
      <w:bookmarkEnd w:id="144"/>
      <w:bookmarkEnd w:id="145"/>
    </w:p>
    <w:p w14:paraId="5FADA860" w14:textId="77777777" w:rsidR="00711C23" w:rsidRPr="00CF0595" w:rsidRDefault="00711C23" w:rsidP="00F832CC">
      <w:pPr>
        <w:pStyle w:val="BodyText"/>
        <w:keepNext/>
        <w:spacing w:before="440"/>
        <w:outlineLvl w:val="1"/>
      </w:pPr>
      <w:bookmarkStart w:id="146" w:name="_Toc179891994"/>
      <w:r w:rsidRPr="0042163D">
        <w:t>2690B-</w:t>
      </w:r>
      <w:r w:rsidRPr="0042163D">
        <w:rPr>
          <w:spacing w:val="-5"/>
        </w:rPr>
        <w:t>01</w:t>
      </w:r>
      <w:r w:rsidRPr="00CF0595">
        <w:tab/>
      </w:r>
      <w:r w:rsidRPr="0042163D">
        <w:rPr>
          <w:spacing w:val="-4"/>
        </w:rPr>
        <w:t>SCOPE</w:t>
      </w:r>
      <w:bookmarkEnd w:id="146"/>
    </w:p>
    <w:p w14:paraId="24216529" w14:textId="77777777" w:rsidR="00711C23" w:rsidRPr="00CF0595" w:rsidRDefault="00711C23" w:rsidP="00344C0B">
      <w:pPr>
        <w:pStyle w:val="BodyText"/>
      </w:pPr>
      <w:r w:rsidRPr="00CF0595">
        <w:t>This</w:t>
      </w:r>
      <w:r w:rsidRPr="0042163D">
        <w:rPr>
          <w:rFonts w:eastAsia="Arial"/>
        </w:rPr>
        <w:t xml:space="preserve"> </w:t>
      </w:r>
      <w:r w:rsidRPr="00CF0595">
        <w:t>appendix</w:t>
      </w:r>
      <w:r w:rsidRPr="0042163D">
        <w:rPr>
          <w:rFonts w:eastAsia="Arial"/>
        </w:rPr>
        <w:t xml:space="preserve"> </w:t>
      </w:r>
      <w:r w:rsidRPr="00CF0595">
        <w:t>provides</w:t>
      </w:r>
      <w:r w:rsidRPr="0042163D">
        <w:rPr>
          <w:rFonts w:eastAsia="Arial"/>
        </w:rPr>
        <w:t xml:space="preserve"> </w:t>
      </w:r>
      <w:r w:rsidRPr="00CF0595">
        <w:t>guidance</w:t>
      </w:r>
      <w:r w:rsidRPr="0042163D">
        <w:rPr>
          <w:rFonts w:eastAsia="Arial"/>
        </w:rPr>
        <w:t xml:space="preserve"> </w:t>
      </w:r>
      <w:r w:rsidRPr="00CF0595">
        <w:t>related</w:t>
      </w:r>
      <w:r w:rsidRPr="0042163D">
        <w:rPr>
          <w:rFonts w:eastAsia="Arial"/>
        </w:rPr>
        <w:t xml:space="preserve"> </w:t>
      </w:r>
      <w:r w:rsidRPr="00CF0595">
        <w:t>to</w:t>
      </w:r>
      <w:r w:rsidRPr="0042163D">
        <w:rPr>
          <w:rFonts w:eastAsia="Arial"/>
        </w:rPr>
        <w:t xml:space="preserve"> </w:t>
      </w:r>
      <w:r w:rsidRPr="00CF0595">
        <w:t>the</w:t>
      </w:r>
      <w:r w:rsidRPr="0042163D">
        <w:rPr>
          <w:rFonts w:eastAsia="Arial"/>
        </w:rPr>
        <w:t xml:space="preserve"> </w:t>
      </w:r>
      <w:r w:rsidRPr="00CF0595">
        <w:t>inspection</w:t>
      </w:r>
      <w:r w:rsidRPr="0042163D">
        <w:rPr>
          <w:rFonts w:eastAsia="Arial"/>
        </w:rPr>
        <w:t xml:space="preserve"> </w:t>
      </w:r>
      <w:r w:rsidRPr="00CF0595">
        <w:t>program</w:t>
      </w:r>
      <w:r w:rsidRPr="0042163D">
        <w:rPr>
          <w:rFonts w:eastAsia="Arial"/>
        </w:rPr>
        <w:t xml:space="preserve"> </w:t>
      </w:r>
      <w:r w:rsidRPr="00CF0595">
        <w:t>for</w:t>
      </w:r>
      <w:r w:rsidRPr="0042163D">
        <w:rPr>
          <w:rFonts w:eastAsia="Arial"/>
        </w:rPr>
        <w:t xml:space="preserve"> </w:t>
      </w:r>
      <w:r w:rsidRPr="00CF0595">
        <w:t>activities</w:t>
      </w:r>
      <w:r w:rsidRPr="0042163D">
        <w:rPr>
          <w:rFonts w:eastAsia="Arial"/>
        </w:rPr>
        <w:t xml:space="preserve"> </w:t>
      </w:r>
      <w:r w:rsidRPr="00CF0595">
        <w:t>related</w:t>
      </w:r>
      <w:r w:rsidRPr="0042163D">
        <w:rPr>
          <w:rFonts w:eastAsia="Arial"/>
        </w:rPr>
        <w:t xml:space="preserve"> </w:t>
      </w:r>
      <w:r w:rsidRPr="00CF0595">
        <w:t>to</w:t>
      </w:r>
      <w:r w:rsidRPr="0042163D">
        <w:rPr>
          <w:rFonts w:eastAsia="Arial"/>
        </w:rPr>
        <w:t xml:space="preserve"> </w:t>
      </w:r>
      <w:r w:rsidRPr="00CF0595">
        <w:t>the design, modification, fabrication, assembly, testing, procurement, repair, and maintenance of transportation packagings.</w:t>
      </w:r>
    </w:p>
    <w:p w14:paraId="30329A28" w14:textId="77777777" w:rsidR="00711C23" w:rsidRPr="00CF0595" w:rsidRDefault="00711C23" w:rsidP="00344C0B">
      <w:pPr>
        <w:pStyle w:val="BodyText"/>
      </w:pPr>
      <w:r w:rsidRPr="00CF0595">
        <w:t>Inspections are performed by DFM/IOB to establish that radioactive material transportation packaging</w:t>
      </w:r>
      <w:r w:rsidRPr="0042163D">
        <w:t xml:space="preserve"> </w:t>
      </w:r>
      <w:r w:rsidRPr="00CF0595">
        <w:t>activities</w:t>
      </w:r>
      <w:r w:rsidRPr="0042163D">
        <w:t xml:space="preserve"> </w:t>
      </w:r>
      <w:r w:rsidRPr="00CF0595">
        <w:t>are</w:t>
      </w:r>
      <w:r w:rsidRPr="0042163D">
        <w:t xml:space="preserve"> </w:t>
      </w:r>
      <w:r w:rsidRPr="00CF0595">
        <w:t>performed</w:t>
      </w:r>
      <w:r w:rsidRPr="0042163D">
        <w:t xml:space="preserve"> </w:t>
      </w:r>
      <w:r w:rsidRPr="00CF0595">
        <w:t>in</w:t>
      </w:r>
      <w:r w:rsidRPr="0042163D">
        <w:t xml:space="preserve"> </w:t>
      </w:r>
      <w:r w:rsidRPr="00CF0595">
        <w:t>accordance</w:t>
      </w:r>
      <w:r w:rsidRPr="0042163D">
        <w:t xml:space="preserve"> </w:t>
      </w:r>
      <w:r w:rsidRPr="00CF0595">
        <w:t>with</w:t>
      </w:r>
      <w:r w:rsidRPr="0042163D">
        <w:t xml:space="preserve"> </w:t>
      </w:r>
      <w:r w:rsidRPr="00CF0595">
        <w:t>commitments</w:t>
      </w:r>
      <w:r w:rsidRPr="0042163D">
        <w:t xml:space="preserve"> </w:t>
      </w:r>
      <w:r w:rsidRPr="00CF0595">
        <w:t>and</w:t>
      </w:r>
      <w:r w:rsidRPr="0042163D">
        <w:t xml:space="preserve"> </w:t>
      </w:r>
      <w:r w:rsidRPr="00CF0595">
        <w:t>requirements</w:t>
      </w:r>
      <w:r w:rsidRPr="0042163D">
        <w:t xml:space="preserve"> </w:t>
      </w:r>
      <w:r w:rsidRPr="00CF0595">
        <w:t>specified in the CoC, SAR, NRC-approved Quality Assurance Program for Transportation of Radioactive Materials, and 10 CFR Part 71, and to determine that the transportation packaging is safe to use based on observation of activities, and an examination of permanent quality records and other</w:t>
      </w:r>
      <w:r w:rsidRPr="0042163D">
        <w:t xml:space="preserve"> </w:t>
      </w:r>
      <w:r w:rsidRPr="00CF0595">
        <w:t>supporting</w:t>
      </w:r>
      <w:r w:rsidRPr="0042163D">
        <w:t xml:space="preserve"> </w:t>
      </w:r>
      <w:r w:rsidRPr="00CF0595">
        <w:t>documentation.</w:t>
      </w:r>
      <w:r w:rsidRPr="0042163D">
        <w:t xml:space="preserve"> </w:t>
      </w:r>
      <w:r w:rsidRPr="00CF0595">
        <w:t>The</w:t>
      </w:r>
      <w:r w:rsidRPr="0042163D">
        <w:t xml:space="preserve"> </w:t>
      </w:r>
      <w:r w:rsidRPr="00CF0595">
        <w:t>SAR</w:t>
      </w:r>
      <w:r w:rsidRPr="0042163D">
        <w:t xml:space="preserve"> </w:t>
      </w:r>
      <w:r w:rsidRPr="00CF0595">
        <w:t>describes</w:t>
      </w:r>
      <w:r w:rsidRPr="0042163D">
        <w:t xml:space="preserve"> </w:t>
      </w:r>
      <w:r w:rsidRPr="00CF0595">
        <w:t>design,</w:t>
      </w:r>
      <w:r w:rsidRPr="0042163D">
        <w:t xml:space="preserve"> </w:t>
      </w:r>
      <w:r w:rsidRPr="00CF0595">
        <w:t>fabrication,</w:t>
      </w:r>
      <w:r w:rsidRPr="0042163D">
        <w:t xml:space="preserve"> </w:t>
      </w:r>
      <w:r w:rsidRPr="00CF0595">
        <w:t>test,</w:t>
      </w:r>
      <w:r w:rsidRPr="0042163D">
        <w:t xml:space="preserve"> </w:t>
      </w:r>
      <w:r w:rsidRPr="00CF0595">
        <w:t>and</w:t>
      </w:r>
      <w:r w:rsidRPr="0042163D">
        <w:t xml:space="preserve"> </w:t>
      </w:r>
      <w:r w:rsidRPr="00CF0595">
        <w:t>maintenance commitments and functions for a given transportation packaging.</w:t>
      </w:r>
    </w:p>
    <w:p w14:paraId="2050B638" w14:textId="77777777" w:rsidR="00711C23" w:rsidRPr="00CF0595" w:rsidRDefault="00711C23" w:rsidP="00F832CC">
      <w:pPr>
        <w:pStyle w:val="BodyText"/>
        <w:keepNext/>
        <w:spacing w:before="440"/>
        <w:outlineLvl w:val="1"/>
      </w:pPr>
      <w:bookmarkStart w:id="147" w:name="_Toc179891995"/>
      <w:r w:rsidRPr="0042163D">
        <w:t>2690B-</w:t>
      </w:r>
      <w:r w:rsidRPr="0042163D">
        <w:rPr>
          <w:spacing w:val="-5"/>
        </w:rPr>
        <w:t>02</w:t>
      </w:r>
      <w:r w:rsidRPr="00CF0595">
        <w:tab/>
        <w:t>INSPECTION</w:t>
      </w:r>
      <w:r w:rsidRPr="0042163D">
        <w:rPr>
          <w:spacing w:val="-6"/>
        </w:rPr>
        <w:t xml:space="preserve"> </w:t>
      </w:r>
      <w:r w:rsidRPr="0042163D">
        <w:t>FREQUENCY</w:t>
      </w:r>
      <w:bookmarkEnd w:id="147"/>
    </w:p>
    <w:p w14:paraId="536B32F9" w14:textId="77777777" w:rsidR="00711C23" w:rsidRPr="00CF0595" w:rsidRDefault="00711C23" w:rsidP="00344C0B">
      <w:pPr>
        <w:pStyle w:val="BodyText"/>
      </w:pPr>
      <w:r w:rsidRPr="00CF0595">
        <w:t>Inspection guidance for transportation packagings is provided by IP 86001, “Design, Fabrication,</w:t>
      </w:r>
      <w:r w:rsidRPr="0042163D">
        <w:rPr>
          <w:rFonts w:eastAsia="Arial"/>
        </w:rPr>
        <w:t xml:space="preserve"> </w:t>
      </w:r>
      <w:r w:rsidRPr="00CF0595">
        <w:t>Testing,</w:t>
      </w:r>
      <w:r w:rsidRPr="0042163D">
        <w:rPr>
          <w:rFonts w:eastAsia="Arial"/>
        </w:rPr>
        <w:t xml:space="preserve"> </w:t>
      </w:r>
      <w:r w:rsidRPr="00CF0595">
        <w:t>and</w:t>
      </w:r>
      <w:r w:rsidRPr="0042163D">
        <w:rPr>
          <w:rFonts w:eastAsia="Arial"/>
        </w:rPr>
        <w:t xml:space="preserve"> </w:t>
      </w:r>
      <w:r w:rsidRPr="00CF0595">
        <w:t>Maintenance</w:t>
      </w:r>
      <w:r w:rsidRPr="0042163D">
        <w:rPr>
          <w:rFonts w:eastAsia="Arial"/>
        </w:rPr>
        <w:t xml:space="preserve"> </w:t>
      </w:r>
      <w:r w:rsidRPr="00CF0595">
        <w:t>of</w:t>
      </w:r>
      <w:r w:rsidRPr="0042163D">
        <w:rPr>
          <w:rFonts w:eastAsia="Arial"/>
        </w:rPr>
        <w:t xml:space="preserve"> </w:t>
      </w:r>
      <w:r w:rsidRPr="00CF0595">
        <w:t>Transportation</w:t>
      </w:r>
      <w:r w:rsidRPr="0042163D">
        <w:rPr>
          <w:rFonts w:eastAsia="Arial"/>
        </w:rPr>
        <w:t xml:space="preserve"> </w:t>
      </w:r>
      <w:r w:rsidRPr="00CF0595">
        <w:t>Packagings.”</w:t>
      </w:r>
      <w:r w:rsidRPr="0042163D">
        <w:rPr>
          <w:spacing w:val="40"/>
        </w:rPr>
        <w:t xml:space="preserve"> </w:t>
      </w:r>
      <w:r w:rsidRPr="00CF0595">
        <w:t>Additional</w:t>
      </w:r>
      <w:r w:rsidRPr="0042163D">
        <w:rPr>
          <w:spacing w:val="-5"/>
        </w:rPr>
        <w:t xml:space="preserve"> </w:t>
      </w:r>
      <w:r w:rsidRPr="00CF0595">
        <w:t>inspection guidance is in NUREG/CR-6314, “Quality Assurance Inspections for Shipping and Storage Containers” and Regulatory Guide 7.10, “Establishing Quality Assurance Programs for Packaging Used in the Transport of Radioactive Material.”</w:t>
      </w:r>
    </w:p>
    <w:p w14:paraId="528F4FE0" w14:textId="77777777" w:rsidR="00711C23" w:rsidRPr="00CF0595" w:rsidRDefault="00711C23" w:rsidP="00344C0B">
      <w:pPr>
        <w:pStyle w:val="BodyText"/>
      </w:pPr>
      <w:r w:rsidRPr="00CF0595">
        <w:t>After</w:t>
      </w:r>
      <w:r w:rsidRPr="0042163D">
        <w:t xml:space="preserve"> </w:t>
      </w:r>
      <w:r w:rsidRPr="00CF0595">
        <w:t>the</w:t>
      </w:r>
      <w:r w:rsidRPr="0042163D">
        <w:t xml:space="preserve"> </w:t>
      </w:r>
      <w:r w:rsidRPr="00CF0595">
        <w:t>initial</w:t>
      </w:r>
      <w:r w:rsidRPr="0042163D">
        <w:t xml:space="preserve"> </w:t>
      </w:r>
      <w:r w:rsidRPr="00CF0595">
        <w:t>transportation</w:t>
      </w:r>
      <w:r w:rsidRPr="0042163D">
        <w:t xml:space="preserve"> </w:t>
      </w:r>
      <w:r w:rsidRPr="00CF0595">
        <w:t>packaging</w:t>
      </w:r>
      <w:r w:rsidRPr="0042163D">
        <w:t xml:space="preserve"> </w:t>
      </w:r>
      <w:r w:rsidRPr="00CF0595">
        <w:t>fabrication</w:t>
      </w:r>
      <w:r w:rsidRPr="0042163D">
        <w:t xml:space="preserve"> </w:t>
      </w:r>
      <w:r w:rsidRPr="00CF0595">
        <w:t>inspection,</w:t>
      </w:r>
      <w:r w:rsidRPr="0042163D">
        <w:t xml:space="preserve"> </w:t>
      </w:r>
      <w:r w:rsidRPr="00CF0595">
        <w:t>inspections</w:t>
      </w:r>
      <w:r w:rsidRPr="0042163D">
        <w:t xml:space="preserve"> </w:t>
      </w:r>
      <w:r w:rsidRPr="00CF0595">
        <w:t>should</w:t>
      </w:r>
      <w:r w:rsidRPr="0042163D">
        <w:t xml:space="preserve"> </w:t>
      </w:r>
      <w:r w:rsidRPr="00CF0595">
        <w:t>be</w:t>
      </w:r>
      <w:r w:rsidRPr="0042163D">
        <w:t xml:space="preserve"> </w:t>
      </w:r>
      <w:r w:rsidRPr="00CF0595">
        <w:t>performed during future fabrication activities based on one or more of the following: 1) length of time between fabrication of the packagings, 2) CoC holder and fabricator performance, or 3) operating experience for packaging use.</w:t>
      </w:r>
    </w:p>
    <w:p w14:paraId="5EF820E9" w14:textId="77777777" w:rsidR="00711C23" w:rsidRPr="00CF0595" w:rsidRDefault="00711C23" w:rsidP="00CF3590">
      <w:pPr>
        <w:pStyle w:val="Heading3"/>
        <w:ind w:left="0"/>
      </w:pPr>
      <w:r w:rsidRPr="00CF0595">
        <w:t>Table</w:t>
      </w:r>
      <w:r w:rsidRPr="0042163D">
        <w:t xml:space="preserve"> </w:t>
      </w:r>
      <w:r w:rsidRPr="00CF0595">
        <w:t>B-</w:t>
      </w:r>
      <w:r w:rsidRPr="0042163D">
        <w:t>1</w:t>
      </w:r>
    </w:p>
    <w:tbl>
      <w:tblPr>
        <w:tblStyle w:val="IM"/>
        <w:tblW w:w="9261" w:type="dxa"/>
        <w:tblLayout w:type="fixed"/>
        <w:tblLook w:val="01E0" w:firstRow="1" w:lastRow="1" w:firstColumn="1" w:lastColumn="1" w:noHBand="0" w:noVBand="0"/>
      </w:tblPr>
      <w:tblGrid>
        <w:gridCol w:w="1070"/>
        <w:gridCol w:w="3691"/>
        <w:gridCol w:w="2520"/>
        <w:gridCol w:w="1980"/>
      </w:tblGrid>
      <w:tr w:rsidR="00711C23" w:rsidRPr="00CF0595" w14:paraId="63650174" w14:textId="77777777" w:rsidTr="00DF5247">
        <w:trPr>
          <w:trHeight w:val="412"/>
        </w:trPr>
        <w:tc>
          <w:tcPr>
            <w:tcW w:w="1070" w:type="dxa"/>
          </w:tcPr>
          <w:p w14:paraId="34E2C51F" w14:textId="77777777" w:rsidR="00711C23" w:rsidRPr="007C222A" w:rsidRDefault="00711C23" w:rsidP="0068068A">
            <w:pPr>
              <w:pStyle w:val="BodyText-table"/>
            </w:pPr>
            <w:r w:rsidRPr="007C222A">
              <w:t>IP</w:t>
            </w:r>
          </w:p>
        </w:tc>
        <w:tc>
          <w:tcPr>
            <w:tcW w:w="3691" w:type="dxa"/>
          </w:tcPr>
          <w:p w14:paraId="7AB1120C" w14:textId="77777777" w:rsidR="00711C23" w:rsidRPr="007C222A" w:rsidRDefault="00711C23" w:rsidP="0068068A">
            <w:pPr>
              <w:pStyle w:val="BodyText-table"/>
            </w:pPr>
            <w:r w:rsidRPr="007C222A">
              <w:t>SUBJECT</w:t>
            </w:r>
          </w:p>
        </w:tc>
        <w:tc>
          <w:tcPr>
            <w:tcW w:w="2520" w:type="dxa"/>
          </w:tcPr>
          <w:p w14:paraId="760E43C0" w14:textId="77777777" w:rsidR="00711C23" w:rsidRPr="007C222A" w:rsidRDefault="00711C23" w:rsidP="0068068A">
            <w:pPr>
              <w:pStyle w:val="BodyText-table"/>
            </w:pPr>
            <w:r w:rsidRPr="007C222A">
              <w:t>INITIAL NLT</w:t>
            </w:r>
          </w:p>
        </w:tc>
        <w:tc>
          <w:tcPr>
            <w:tcW w:w="1980" w:type="dxa"/>
          </w:tcPr>
          <w:p w14:paraId="1C4A2473" w14:textId="77777777" w:rsidR="00711C23" w:rsidRPr="007C222A" w:rsidRDefault="00711C23" w:rsidP="0068068A">
            <w:pPr>
              <w:pStyle w:val="BodyText-table"/>
            </w:pPr>
            <w:r w:rsidRPr="007C222A">
              <w:t>FREQUENCY</w:t>
            </w:r>
          </w:p>
        </w:tc>
      </w:tr>
      <w:tr w:rsidR="00711C23" w:rsidRPr="00CF0595" w14:paraId="562E624D" w14:textId="77777777" w:rsidTr="00DF5247">
        <w:trPr>
          <w:trHeight w:val="1009"/>
        </w:trPr>
        <w:tc>
          <w:tcPr>
            <w:tcW w:w="1070" w:type="dxa"/>
          </w:tcPr>
          <w:p w14:paraId="4F702A88" w14:textId="77777777" w:rsidR="00711C23" w:rsidRPr="007C222A" w:rsidRDefault="00711C23" w:rsidP="0068068A">
            <w:pPr>
              <w:pStyle w:val="BodyText-table"/>
            </w:pPr>
            <w:r w:rsidRPr="007C222A">
              <w:t>86001</w:t>
            </w:r>
          </w:p>
        </w:tc>
        <w:tc>
          <w:tcPr>
            <w:tcW w:w="3691" w:type="dxa"/>
          </w:tcPr>
          <w:p w14:paraId="6BA6ECE8" w14:textId="06636A33" w:rsidR="00711C23" w:rsidRPr="007C222A" w:rsidRDefault="00711C23" w:rsidP="00F10542">
            <w:pPr>
              <w:pStyle w:val="BodyText-table"/>
            </w:pPr>
            <w:r w:rsidRPr="007C222A">
              <w:t>Design, QA Program, and Maintenance (as applicable) Inspection for transportation</w:t>
            </w:r>
            <w:r w:rsidR="00F10542">
              <w:t xml:space="preserve"> </w:t>
            </w:r>
            <w:r w:rsidRPr="007C222A">
              <w:t>packagings</w:t>
            </w:r>
          </w:p>
        </w:tc>
        <w:tc>
          <w:tcPr>
            <w:tcW w:w="2520" w:type="dxa"/>
          </w:tcPr>
          <w:p w14:paraId="66282609" w14:textId="77777777" w:rsidR="00711C23" w:rsidRPr="007C222A" w:rsidRDefault="00711C23" w:rsidP="0068068A">
            <w:pPr>
              <w:pStyle w:val="BodyText-table"/>
            </w:pPr>
            <w:r w:rsidRPr="007C222A">
              <w:t>Beginning of initial fabrication</w:t>
            </w:r>
          </w:p>
        </w:tc>
        <w:tc>
          <w:tcPr>
            <w:tcW w:w="1980" w:type="dxa"/>
          </w:tcPr>
          <w:p w14:paraId="3FC3D0CF" w14:textId="77777777" w:rsidR="00711C23" w:rsidRPr="007C222A" w:rsidRDefault="00711C23" w:rsidP="0068068A">
            <w:pPr>
              <w:pStyle w:val="BodyText-table"/>
            </w:pPr>
            <w:r w:rsidRPr="007C222A">
              <w:t>Every five years</w:t>
            </w:r>
            <w:r w:rsidRPr="00DF5247">
              <w:rPr>
                <w:vertAlign w:val="superscript"/>
              </w:rPr>
              <w:t>3</w:t>
            </w:r>
          </w:p>
        </w:tc>
      </w:tr>
      <w:tr w:rsidR="00711C23" w:rsidRPr="00CF0595" w14:paraId="069A8A4D" w14:textId="77777777" w:rsidTr="00DF5247">
        <w:trPr>
          <w:trHeight w:val="700"/>
        </w:trPr>
        <w:tc>
          <w:tcPr>
            <w:tcW w:w="1070" w:type="dxa"/>
          </w:tcPr>
          <w:p w14:paraId="17F7CC51" w14:textId="77777777" w:rsidR="00711C23" w:rsidRPr="007C222A" w:rsidRDefault="00711C23" w:rsidP="0068068A">
            <w:pPr>
              <w:pStyle w:val="BodyText-table"/>
            </w:pPr>
            <w:r w:rsidRPr="007C222A">
              <w:t>86001</w:t>
            </w:r>
          </w:p>
        </w:tc>
        <w:tc>
          <w:tcPr>
            <w:tcW w:w="3691" w:type="dxa"/>
          </w:tcPr>
          <w:p w14:paraId="1865F454" w14:textId="77777777" w:rsidR="00711C23" w:rsidRPr="007C222A" w:rsidRDefault="00711C23" w:rsidP="0068068A">
            <w:pPr>
              <w:pStyle w:val="BodyText-table"/>
            </w:pPr>
            <w:r w:rsidRPr="007C222A">
              <w:t>Fabrication Inspection for transportation packagings</w:t>
            </w:r>
          </w:p>
        </w:tc>
        <w:tc>
          <w:tcPr>
            <w:tcW w:w="2520" w:type="dxa"/>
          </w:tcPr>
          <w:p w14:paraId="1A5AF723" w14:textId="77777777" w:rsidR="00711C23" w:rsidRPr="007C222A" w:rsidRDefault="00711C23" w:rsidP="0068068A">
            <w:pPr>
              <w:pStyle w:val="BodyText-table"/>
            </w:pPr>
            <w:r w:rsidRPr="007C222A">
              <w:t>Completion of initial packaging fabrication</w:t>
            </w:r>
            <w:r w:rsidRPr="00DF5247">
              <w:rPr>
                <w:vertAlign w:val="superscript"/>
              </w:rPr>
              <w:t>1,2</w:t>
            </w:r>
          </w:p>
        </w:tc>
        <w:tc>
          <w:tcPr>
            <w:tcW w:w="1980" w:type="dxa"/>
          </w:tcPr>
          <w:p w14:paraId="3CFE65F7" w14:textId="77777777" w:rsidR="00711C23" w:rsidRPr="007C222A" w:rsidRDefault="00711C23" w:rsidP="0068068A">
            <w:pPr>
              <w:pStyle w:val="BodyText-table"/>
            </w:pPr>
            <w:r w:rsidRPr="007C222A">
              <w:t>When required</w:t>
            </w:r>
          </w:p>
        </w:tc>
      </w:tr>
      <w:tr w:rsidR="00711C23" w:rsidRPr="00CF0595" w14:paraId="40121ADE" w14:textId="77777777" w:rsidTr="00DF5247">
        <w:trPr>
          <w:trHeight w:val="755"/>
        </w:trPr>
        <w:tc>
          <w:tcPr>
            <w:tcW w:w="1070" w:type="dxa"/>
          </w:tcPr>
          <w:p w14:paraId="4BB0B3BD" w14:textId="77777777" w:rsidR="00711C23" w:rsidRPr="007C222A" w:rsidRDefault="00711C23" w:rsidP="0068068A">
            <w:pPr>
              <w:pStyle w:val="BodyText-table"/>
            </w:pPr>
            <w:r w:rsidRPr="007C222A">
              <w:t>86001</w:t>
            </w:r>
          </w:p>
        </w:tc>
        <w:tc>
          <w:tcPr>
            <w:tcW w:w="3691" w:type="dxa"/>
          </w:tcPr>
          <w:p w14:paraId="054F7DDD" w14:textId="2DC6942A" w:rsidR="00711C23" w:rsidRPr="007C222A" w:rsidRDefault="00711C23" w:rsidP="00F10542">
            <w:pPr>
              <w:pStyle w:val="BodyText-table"/>
            </w:pPr>
            <w:r w:rsidRPr="007C222A">
              <w:t>Fabrication Inspection for Waste Isolation Pilot Plant (WIPP)</w:t>
            </w:r>
            <w:r w:rsidR="00F10542">
              <w:t xml:space="preserve"> </w:t>
            </w:r>
            <w:r w:rsidRPr="007C222A">
              <w:t>transportation packagings</w:t>
            </w:r>
          </w:p>
        </w:tc>
        <w:tc>
          <w:tcPr>
            <w:tcW w:w="2520" w:type="dxa"/>
          </w:tcPr>
          <w:p w14:paraId="66FCCBB3" w14:textId="621EEA2D" w:rsidR="00711C23" w:rsidRPr="007C222A" w:rsidRDefault="00711C23" w:rsidP="00F10542">
            <w:pPr>
              <w:pStyle w:val="BodyText-table"/>
            </w:pPr>
            <w:r w:rsidRPr="007C222A">
              <w:t>Completion of WIPP transportation</w:t>
            </w:r>
            <w:r w:rsidR="00F10542">
              <w:t xml:space="preserve"> </w:t>
            </w:r>
            <w:r w:rsidRPr="007C222A">
              <w:t>container fabrication</w:t>
            </w:r>
            <w:r w:rsidRPr="00DF5247">
              <w:rPr>
                <w:vertAlign w:val="superscript"/>
              </w:rPr>
              <w:t>4</w:t>
            </w:r>
          </w:p>
        </w:tc>
        <w:tc>
          <w:tcPr>
            <w:tcW w:w="1980" w:type="dxa"/>
          </w:tcPr>
          <w:p w14:paraId="4F9C73C5" w14:textId="314CAF26" w:rsidR="00711C23" w:rsidRPr="007C222A" w:rsidRDefault="00711C23" w:rsidP="00F10542">
            <w:pPr>
              <w:pStyle w:val="BodyText-table"/>
            </w:pPr>
            <w:r w:rsidRPr="007C222A">
              <w:t>Fabrication of each new WIPP</w:t>
            </w:r>
            <w:r w:rsidR="00F10542">
              <w:t xml:space="preserve"> </w:t>
            </w:r>
            <w:r w:rsidRPr="007C222A">
              <w:t>container</w:t>
            </w:r>
          </w:p>
        </w:tc>
      </w:tr>
    </w:tbl>
    <w:p w14:paraId="63ABC95E" w14:textId="7B8D159A" w:rsidR="00711C23" w:rsidRPr="00CF0595" w:rsidRDefault="006B4C2D" w:rsidP="00DF5247">
      <w:pPr>
        <w:pStyle w:val="BodyText3"/>
        <w:ind w:left="0"/>
      </w:pPr>
      <w:r>
        <w:rPr>
          <w:vertAlign w:val="superscript"/>
        </w:rPr>
        <w:br/>
      </w:r>
      <w:r w:rsidR="00711C23" w:rsidRPr="00CF0595">
        <w:rPr>
          <w:vertAlign w:val="superscript"/>
        </w:rPr>
        <w:t>1</w:t>
      </w:r>
      <w:r w:rsidR="00711C23" w:rsidRPr="00CF0595">
        <w:rPr>
          <w:u w:val="single"/>
        </w:rPr>
        <w:t>Note</w:t>
      </w:r>
      <w:r w:rsidR="00711C23" w:rsidRPr="00CF0595">
        <w:t>:</w:t>
      </w:r>
      <w:r w:rsidR="00711C23" w:rsidRPr="0042163D">
        <w:t xml:space="preserve"> </w:t>
      </w:r>
      <w:r w:rsidR="00711C23" w:rsidRPr="00CF0595">
        <w:t>If several</w:t>
      </w:r>
      <w:r w:rsidR="00711C23" w:rsidRPr="0042163D">
        <w:t xml:space="preserve"> </w:t>
      </w:r>
      <w:r w:rsidR="00711C23" w:rsidRPr="00CF0595">
        <w:t>packagings</w:t>
      </w:r>
      <w:r w:rsidR="00711C23" w:rsidRPr="0042163D">
        <w:t xml:space="preserve"> </w:t>
      </w:r>
      <w:r w:rsidR="00711C23" w:rsidRPr="00CF0595">
        <w:t>are</w:t>
      </w:r>
      <w:r w:rsidR="00711C23" w:rsidRPr="0042163D">
        <w:t xml:space="preserve"> </w:t>
      </w:r>
      <w:r w:rsidR="00711C23" w:rsidRPr="00CF0595">
        <w:t>being</w:t>
      </w:r>
      <w:r w:rsidR="00711C23" w:rsidRPr="0042163D">
        <w:t xml:space="preserve"> </w:t>
      </w:r>
      <w:r w:rsidR="00711C23" w:rsidRPr="00CF0595">
        <w:t>fabricated</w:t>
      </w:r>
      <w:r w:rsidR="00711C23" w:rsidRPr="0042163D">
        <w:t xml:space="preserve"> </w:t>
      </w:r>
      <w:r w:rsidR="00711C23" w:rsidRPr="00CF0595">
        <w:t>at</w:t>
      </w:r>
      <w:r w:rsidR="00711C23" w:rsidRPr="0042163D">
        <w:t xml:space="preserve"> </w:t>
      </w:r>
      <w:r w:rsidR="00711C23" w:rsidRPr="00CF0595">
        <w:t>one</w:t>
      </w:r>
      <w:r w:rsidR="00711C23" w:rsidRPr="0042163D">
        <w:t xml:space="preserve"> </w:t>
      </w:r>
      <w:r w:rsidR="00711C23" w:rsidRPr="00CF0595">
        <w:t>time,</w:t>
      </w:r>
      <w:r w:rsidR="00711C23" w:rsidRPr="0042163D">
        <w:t xml:space="preserve"> </w:t>
      </w:r>
      <w:r w:rsidR="00711C23" w:rsidRPr="00CF0595">
        <w:t>then</w:t>
      </w:r>
      <w:r w:rsidR="00711C23" w:rsidRPr="0042163D">
        <w:t xml:space="preserve"> </w:t>
      </w:r>
      <w:r w:rsidR="00711C23" w:rsidRPr="00CF0595">
        <w:t>the</w:t>
      </w:r>
      <w:r w:rsidR="00711C23" w:rsidRPr="0042163D">
        <w:t xml:space="preserve"> </w:t>
      </w:r>
      <w:r w:rsidR="00711C23" w:rsidRPr="00CF0595">
        <w:t>milestone</w:t>
      </w:r>
      <w:r w:rsidR="00711C23" w:rsidRPr="0042163D">
        <w:t xml:space="preserve"> </w:t>
      </w:r>
      <w:r w:rsidR="00711C23" w:rsidRPr="00CF0595">
        <w:t>should</w:t>
      </w:r>
      <w:r w:rsidR="00711C23" w:rsidRPr="0042163D">
        <w:t xml:space="preserve"> </w:t>
      </w:r>
      <w:r w:rsidR="00711C23" w:rsidRPr="00CF0595">
        <w:t>be completed</w:t>
      </w:r>
      <w:r w:rsidR="00711C23" w:rsidRPr="0042163D">
        <w:t xml:space="preserve"> </w:t>
      </w:r>
      <w:r w:rsidR="00711C23" w:rsidRPr="00CF0595">
        <w:t>before</w:t>
      </w:r>
      <w:r w:rsidR="00711C23" w:rsidRPr="0042163D">
        <w:t xml:space="preserve"> </w:t>
      </w:r>
      <w:r w:rsidR="00711C23" w:rsidRPr="00CF0595">
        <w:t>the</w:t>
      </w:r>
      <w:r w:rsidR="00711C23" w:rsidRPr="0042163D">
        <w:t xml:space="preserve"> </w:t>
      </w:r>
      <w:r w:rsidR="00711C23" w:rsidRPr="00CF0595">
        <w:t>fabricator</w:t>
      </w:r>
      <w:r w:rsidR="00711C23" w:rsidRPr="0042163D">
        <w:t xml:space="preserve"> </w:t>
      </w:r>
      <w:r w:rsidR="00711C23" w:rsidRPr="00CF0595">
        <w:t>finishes</w:t>
      </w:r>
      <w:r w:rsidR="00711C23" w:rsidRPr="0042163D">
        <w:t xml:space="preserve"> </w:t>
      </w:r>
      <w:r w:rsidR="00711C23" w:rsidRPr="00CF0595">
        <w:t>manufacturing</w:t>
      </w:r>
      <w:r w:rsidR="00711C23" w:rsidRPr="0042163D">
        <w:t xml:space="preserve"> </w:t>
      </w:r>
      <w:r w:rsidR="00711C23" w:rsidRPr="00CF0595">
        <w:t>the</w:t>
      </w:r>
      <w:r w:rsidR="00711C23" w:rsidRPr="0042163D">
        <w:t xml:space="preserve"> </w:t>
      </w:r>
      <w:r w:rsidR="00711C23" w:rsidRPr="00CF0595">
        <w:t>last</w:t>
      </w:r>
      <w:r w:rsidR="00711C23" w:rsidRPr="0042163D">
        <w:t xml:space="preserve"> </w:t>
      </w:r>
      <w:r w:rsidR="00711C23" w:rsidRPr="00CF0595">
        <w:t>of</w:t>
      </w:r>
      <w:r w:rsidR="00711C23" w:rsidRPr="0042163D">
        <w:t xml:space="preserve"> </w:t>
      </w:r>
      <w:r w:rsidR="00711C23" w:rsidRPr="00CF0595">
        <w:t>that</w:t>
      </w:r>
      <w:r w:rsidR="00711C23" w:rsidRPr="0042163D">
        <w:t xml:space="preserve"> </w:t>
      </w:r>
      <w:r w:rsidR="00711C23" w:rsidRPr="00CF0595">
        <w:t>series</w:t>
      </w:r>
      <w:r w:rsidR="00711C23" w:rsidRPr="0042163D">
        <w:t xml:space="preserve"> </w:t>
      </w:r>
      <w:r w:rsidR="00711C23" w:rsidRPr="00CF0595">
        <w:t>of</w:t>
      </w:r>
      <w:r w:rsidR="00711C23" w:rsidRPr="0042163D">
        <w:t xml:space="preserve"> packagings.</w:t>
      </w:r>
    </w:p>
    <w:p w14:paraId="5058FC68" w14:textId="77777777" w:rsidR="00711C23" w:rsidRPr="00CF0595" w:rsidRDefault="00711C23" w:rsidP="00DF5247">
      <w:pPr>
        <w:pStyle w:val="BodyText3"/>
        <w:ind w:left="0"/>
      </w:pPr>
      <w:r w:rsidRPr="00002700">
        <w:t>These</w:t>
      </w:r>
      <w:r w:rsidRPr="00002700">
        <w:rPr>
          <w:spacing w:val="-3"/>
        </w:rPr>
        <w:t xml:space="preserve"> </w:t>
      </w:r>
      <w:r w:rsidRPr="00002700">
        <w:t>inspection</w:t>
      </w:r>
      <w:r w:rsidRPr="00002700">
        <w:rPr>
          <w:spacing w:val="-5"/>
        </w:rPr>
        <w:t xml:space="preserve"> </w:t>
      </w:r>
      <w:r w:rsidRPr="00002700">
        <w:t>requirements</w:t>
      </w:r>
      <w:r w:rsidRPr="00002700">
        <w:rPr>
          <w:spacing w:val="-5"/>
        </w:rPr>
        <w:t xml:space="preserve"> </w:t>
      </w:r>
      <w:r w:rsidRPr="00002700">
        <w:t>apply</w:t>
      </w:r>
      <w:r w:rsidRPr="00002700">
        <w:rPr>
          <w:spacing w:val="-5"/>
        </w:rPr>
        <w:t xml:space="preserve"> </w:t>
      </w:r>
      <w:r w:rsidRPr="00002700">
        <w:t>to</w:t>
      </w:r>
      <w:r w:rsidRPr="00002700">
        <w:rPr>
          <w:spacing w:val="-3"/>
        </w:rPr>
        <w:t xml:space="preserve"> </w:t>
      </w:r>
      <w:r w:rsidRPr="00002700">
        <w:t>each</w:t>
      </w:r>
      <w:r w:rsidRPr="00002700">
        <w:rPr>
          <w:spacing w:val="-5"/>
        </w:rPr>
        <w:t xml:space="preserve"> </w:t>
      </w:r>
      <w:r w:rsidRPr="00002700">
        <w:t>fabricator</w:t>
      </w:r>
      <w:r w:rsidRPr="00002700">
        <w:rPr>
          <w:spacing w:val="-1"/>
        </w:rPr>
        <w:t xml:space="preserve"> </w:t>
      </w:r>
      <w:r w:rsidRPr="00002700">
        <w:t>and/or</w:t>
      </w:r>
      <w:r w:rsidRPr="00002700">
        <w:rPr>
          <w:spacing w:val="-4"/>
        </w:rPr>
        <w:t xml:space="preserve"> </w:t>
      </w:r>
      <w:r w:rsidRPr="00002700">
        <w:t>fabrication</w:t>
      </w:r>
      <w:r w:rsidRPr="00002700">
        <w:rPr>
          <w:spacing w:val="-2"/>
        </w:rPr>
        <w:t xml:space="preserve"> </w:t>
      </w:r>
      <w:r w:rsidRPr="00002700">
        <w:t>facility</w:t>
      </w:r>
      <w:r w:rsidRPr="00002700">
        <w:rPr>
          <w:spacing w:val="-2"/>
        </w:rPr>
        <w:t xml:space="preserve"> </w:t>
      </w:r>
      <w:r w:rsidRPr="00002700">
        <w:t>and</w:t>
      </w:r>
      <w:r w:rsidRPr="00002700">
        <w:rPr>
          <w:spacing w:val="-3"/>
        </w:rPr>
        <w:t xml:space="preserve"> </w:t>
      </w:r>
      <w:r w:rsidRPr="00002700">
        <w:t>each</w:t>
      </w:r>
      <w:r w:rsidRPr="00002700">
        <w:rPr>
          <w:spacing w:val="-5"/>
        </w:rPr>
        <w:t xml:space="preserve"> </w:t>
      </w:r>
      <w:r w:rsidRPr="00002700">
        <w:t>new package design being fabricated.</w:t>
      </w:r>
    </w:p>
    <w:p w14:paraId="00D7F2C8" w14:textId="77777777" w:rsidR="00711C23" w:rsidRPr="00CF0595" w:rsidRDefault="00711C23" w:rsidP="00DF5247">
      <w:pPr>
        <w:pStyle w:val="BodyText3"/>
        <w:ind w:left="0"/>
      </w:pPr>
      <w:r w:rsidRPr="00CF0595">
        <w:rPr>
          <w:vertAlign w:val="superscript"/>
        </w:rPr>
        <w:t>2</w:t>
      </w:r>
      <w:r w:rsidRPr="00CF0595">
        <w:rPr>
          <w:u w:val="single"/>
        </w:rPr>
        <w:t>Note</w:t>
      </w:r>
      <w:r w:rsidRPr="00CF0595">
        <w:t>:</w:t>
      </w:r>
      <w:r w:rsidRPr="002A3B5B">
        <w:rPr>
          <w:spacing w:val="40"/>
        </w:rPr>
        <w:t xml:space="preserve"> </w:t>
      </w:r>
      <w:r w:rsidRPr="00CF0595">
        <w:t>This inspection milestone also applies to completion of the initial fabrication of a packaging</w:t>
      </w:r>
      <w:r w:rsidRPr="002A3B5B">
        <w:rPr>
          <w:spacing w:val="-3"/>
        </w:rPr>
        <w:t xml:space="preserve"> </w:t>
      </w:r>
      <w:r w:rsidRPr="00CF0595">
        <w:t>at</w:t>
      </w:r>
      <w:r w:rsidRPr="002A3B5B">
        <w:rPr>
          <w:spacing w:val="-4"/>
        </w:rPr>
        <w:t xml:space="preserve"> </w:t>
      </w:r>
      <w:r w:rsidRPr="00CF0595">
        <w:t>a</w:t>
      </w:r>
      <w:r w:rsidRPr="002A3B5B">
        <w:rPr>
          <w:spacing w:val="-3"/>
        </w:rPr>
        <w:t xml:space="preserve"> </w:t>
      </w:r>
      <w:r w:rsidRPr="00CF0595">
        <w:t>new</w:t>
      </w:r>
      <w:r w:rsidRPr="002A3B5B">
        <w:rPr>
          <w:spacing w:val="-6"/>
        </w:rPr>
        <w:t xml:space="preserve"> </w:t>
      </w:r>
      <w:r w:rsidRPr="00CF0595">
        <w:t>fabricator</w:t>
      </w:r>
      <w:r w:rsidRPr="002A3B5B">
        <w:rPr>
          <w:spacing w:val="-2"/>
        </w:rPr>
        <w:t xml:space="preserve"> </w:t>
      </w:r>
      <w:r w:rsidRPr="00CF0595">
        <w:t>if</w:t>
      </w:r>
      <w:r w:rsidRPr="002A3B5B">
        <w:rPr>
          <w:spacing w:val="-4"/>
        </w:rPr>
        <w:t xml:space="preserve"> </w:t>
      </w:r>
      <w:r w:rsidRPr="00CF0595">
        <w:t>the</w:t>
      </w:r>
      <w:r w:rsidRPr="002A3B5B">
        <w:rPr>
          <w:spacing w:val="-5"/>
        </w:rPr>
        <w:t xml:space="preserve"> </w:t>
      </w:r>
      <w:r w:rsidRPr="00CF0595">
        <w:t>packaging</w:t>
      </w:r>
      <w:r w:rsidRPr="002A3B5B">
        <w:rPr>
          <w:spacing w:val="-3"/>
        </w:rPr>
        <w:t xml:space="preserve"> </w:t>
      </w:r>
      <w:r w:rsidRPr="00CF0595">
        <w:t>has</w:t>
      </w:r>
      <w:r w:rsidRPr="002A3B5B">
        <w:rPr>
          <w:spacing w:val="-2"/>
        </w:rPr>
        <w:t xml:space="preserve"> </w:t>
      </w:r>
      <w:r w:rsidRPr="00CF0595">
        <w:t>previously</w:t>
      </w:r>
      <w:r w:rsidRPr="002A3B5B">
        <w:rPr>
          <w:spacing w:val="-4"/>
        </w:rPr>
        <w:t xml:space="preserve"> </w:t>
      </w:r>
      <w:r w:rsidRPr="00CF0595">
        <w:t>been</w:t>
      </w:r>
      <w:r w:rsidRPr="002A3B5B">
        <w:rPr>
          <w:spacing w:val="-5"/>
        </w:rPr>
        <w:t xml:space="preserve"> </w:t>
      </w:r>
      <w:r w:rsidRPr="00CF0595">
        <w:t>fabricated</w:t>
      </w:r>
      <w:r w:rsidRPr="002A3B5B">
        <w:rPr>
          <w:spacing w:val="-3"/>
        </w:rPr>
        <w:t xml:space="preserve"> </w:t>
      </w:r>
      <w:r w:rsidRPr="00CF0595">
        <w:t>elsewhere.</w:t>
      </w:r>
    </w:p>
    <w:p w14:paraId="137C9934" w14:textId="77777777" w:rsidR="00711C23" w:rsidRPr="00CF0595" w:rsidRDefault="00711C23" w:rsidP="00DF5247">
      <w:pPr>
        <w:pStyle w:val="BodyText3"/>
        <w:ind w:left="0"/>
      </w:pPr>
      <w:r w:rsidRPr="00CF0595">
        <w:rPr>
          <w:vertAlign w:val="superscript"/>
        </w:rPr>
        <w:t>3</w:t>
      </w:r>
      <w:r w:rsidRPr="00CF0595">
        <w:rPr>
          <w:u w:val="single"/>
        </w:rPr>
        <w:t>Note</w:t>
      </w:r>
      <w:r w:rsidRPr="00CF0595">
        <w:t>:</w:t>
      </w:r>
      <w:r w:rsidRPr="002A3B5B">
        <w:rPr>
          <w:spacing w:val="-3"/>
        </w:rPr>
        <w:t xml:space="preserve"> </w:t>
      </w:r>
      <w:r w:rsidRPr="00CF0595">
        <w:t>The</w:t>
      </w:r>
      <w:r w:rsidRPr="002A3B5B">
        <w:rPr>
          <w:spacing w:val="-6"/>
        </w:rPr>
        <w:t xml:space="preserve"> </w:t>
      </w:r>
      <w:r w:rsidRPr="00CF0595">
        <w:t>inspection</w:t>
      </w:r>
      <w:r w:rsidRPr="002A3B5B">
        <w:rPr>
          <w:spacing w:val="-6"/>
        </w:rPr>
        <w:t xml:space="preserve"> </w:t>
      </w:r>
      <w:r w:rsidRPr="00CF0595">
        <w:t>frequency</w:t>
      </w:r>
      <w:r w:rsidRPr="002A3B5B">
        <w:rPr>
          <w:spacing w:val="-6"/>
        </w:rPr>
        <w:t xml:space="preserve"> </w:t>
      </w:r>
      <w:r w:rsidRPr="00CF0595">
        <w:t>may</w:t>
      </w:r>
      <w:r w:rsidRPr="002A3B5B">
        <w:rPr>
          <w:spacing w:val="-5"/>
        </w:rPr>
        <w:t xml:space="preserve"> </w:t>
      </w:r>
      <w:r w:rsidRPr="00CF0595">
        <w:t>be</w:t>
      </w:r>
      <w:r w:rsidRPr="002A3B5B">
        <w:rPr>
          <w:spacing w:val="-6"/>
        </w:rPr>
        <w:t xml:space="preserve"> </w:t>
      </w:r>
      <w:r w:rsidRPr="00CF0595">
        <w:t>extended</w:t>
      </w:r>
      <w:r w:rsidRPr="002A3B5B">
        <w:rPr>
          <w:spacing w:val="-4"/>
        </w:rPr>
        <w:t xml:space="preserve"> </w:t>
      </w:r>
      <w:r w:rsidRPr="00CF0595">
        <w:t>to</w:t>
      </w:r>
      <w:r w:rsidRPr="002A3B5B">
        <w:rPr>
          <w:spacing w:val="-5"/>
        </w:rPr>
        <w:t xml:space="preserve"> </w:t>
      </w:r>
      <w:r w:rsidRPr="00CF0595">
        <w:t>the</w:t>
      </w:r>
      <w:r w:rsidRPr="002A3B5B">
        <w:rPr>
          <w:spacing w:val="-6"/>
        </w:rPr>
        <w:t xml:space="preserve"> </w:t>
      </w:r>
      <w:r w:rsidRPr="00CF0595">
        <w:t>end</w:t>
      </w:r>
      <w:r w:rsidRPr="002A3B5B">
        <w:rPr>
          <w:spacing w:val="-4"/>
        </w:rPr>
        <w:t xml:space="preserve"> </w:t>
      </w:r>
      <w:r w:rsidRPr="00CF0595">
        <w:t>of</w:t>
      </w:r>
      <w:r w:rsidRPr="002A3B5B">
        <w:rPr>
          <w:spacing w:val="-5"/>
        </w:rPr>
        <w:t xml:space="preserve"> </w:t>
      </w:r>
      <w:r w:rsidRPr="00CF0595">
        <w:t>the</w:t>
      </w:r>
      <w:r w:rsidRPr="002A3B5B">
        <w:rPr>
          <w:spacing w:val="-6"/>
        </w:rPr>
        <w:t xml:space="preserve"> </w:t>
      </w:r>
      <w:r w:rsidRPr="00CF0595">
        <w:t>corresponding</w:t>
      </w:r>
      <w:r w:rsidRPr="002A3B5B">
        <w:rPr>
          <w:spacing w:val="-5"/>
        </w:rPr>
        <w:t xml:space="preserve"> </w:t>
      </w:r>
      <w:r w:rsidRPr="00CF0595">
        <w:t>fiscal</w:t>
      </w:r>
      <w:r w:rsidRPr="002A3B5B">
        <w:rPr>
          <w:spacing w:val="-5"/>
        </w:rPr>
        <w:t xml:space="preserve"> </w:t>
      </w:r>
      <w:r w:rsidRPr="002A3B5B">
        <w:rPr>
          <w:spacing w:val="-2"/>
        </w:rPr>
        <w:t>year.</w:t>
      </w:r>
    </w:p>
    <w:p w14:paraId="6233171B" w14:textId="77777777" w:rsidR="00B326D8" w:rsidRDefault="00711C23" w:rsidP="00DF5247">
      <w:pPr>
        <w:pStyle w:val="BodyText3"/>
        <w:ind w:left="0"/>
      </w:pPr>
      <w:r w:rsidRPr="00CF0595">
        <w:rPr>
          <w:vertAlign w:val="superscript"/>
        </w:rPr>
        <w:t>4</w:t>
      </w:r>
      <w:r w:rsidRPr="00CF0595">
        <w:rPr>
          <w:u w:val="single"/>
        </w:rPr>
        <w:t>Note</w:t>
      </w:r>
      <w:r w:rsidRPr="00CF0595">
        <w:t>:</w:t>
      </w:r>
      <w:r w:rsidRPr="002A3B5B">
        <w:rPr>
          <w:spacing w:val="40"/>
        </w:rPr>
        <w:t xml:space="preserve"> </w:t>
      </w:r>
      <w:r w:rsidRPr="00CF0595">
        <w:t>If several</w:t>
      </w:r>
      <w:r w:rsidRPr="002A3B5B">
        <w:rPr>
          <w:spacing w:val="-3"/>
        </w:rPr>
        <w:t xml:space="preserve"> </w:t>
      </w:r>
      <w:r w:rsidRPr="00CF0595">
        <w:t>packagings are</w:t>
      </w:r>
      <w:r w:rsidRPr="002A3B5B">
        <w:rPr>
          <w:spacing w:val="-4"/>
        </w:rPr>
        <w:t xml:space="preserve"> </w:t>
      </w:r>
      <w:r w:rsidRPr="00CF0595">
        <w:t>being</w:t>
      </w:r>
      <w:r w:rsidRPr="002A3B5B">
        <w:rPr>
          <w:spacing w:val="-4"/>
        </w:rPr>
        <w:t xml:space="preserve"> </w:t>
      </w:r>
      <w:r w:rsidRPr="00CF0595">
        <w:t>fabricated</w:t>
      </w:r>
      <w:r w:rsidRPr="00365960">
        <w:rPr>
          <w:spacing w:val="-6"/>
        </w:rPr>
        <w:t xml:space="preserve"> </w:t>
      </w:r>
      <w:r w:rsidRPr="00CF0595">
        <w:t>at one</w:t>
      </w:r>
      <w:r w:rsidRPr="00365960">
        <w:rPr>
          <w:spacing w:val="-4"/>
        </w:rPr>
        <w:t xml:space="preserve"> </w:t>
      </w:r>
      <w:r w:rsidRPr="00CF0595">
        <w:t>time,</w:t>
      </w:r>
      <w:r w:rsidRPr="00365960">
        <w:rPr>
          <w:spacing w:val="-3"/>
        </w:rPr>
        <w:t xml:space="preserve"> </w:t>
      </w:r>
      <w:r w:rsidRPr="00CF0595">
        <w:t>then</w:t>
      </w:r>
      <w:r w:rsidRPr="00365960">
        <w:rPr>
          <w:spacing w:val="-4"/>
        </w:rPr>
        <w:t xml:space="preserve"> </w:t>
      </w:r>
      <w:r w:rsidRPr="00CF0595">
        <w:t>the</w:t>
      </w:r>
      <w:r w:rsidRPr="0042163D">
        <w:t xml:space="preserve"> </w:t>
      </w:r>
      <w:r w:rsidRPr="00CF0595">
        <w:t>milestone</w:t>
      </w:r>
      <w:r w:rsidRPr="0042163D">
        <w:t xml:space="preserve"> </w:t>
      </w:r>
      <w:r w:rsidRPr="00CF0595">
        <w:t>should</w:t>
      </w:r>
      <w:r w:rsidRPr="0042163D">
        <w:t xml:space="preserve"> </w:t>
      </w:r>
      <w:r w:rsidRPr="00CF0595">
        <w:t>be completed</w:t>
      </w:r>
      <w:r w:rsidRPr="0042163D">
        <w:t xml:space="preserve"> </w:t>
      </w:r>
      <w:r w:rsidRPr="00CF0595">
        <w:t>before</w:t>
      </w:r>
      <w:r w:rsidRPr="0042163D">
        <w:t xml:space="preserve"> </w:t>
      </w:r>
      <w:r w:rsidRPr="00CF0595">
        <w:t>the</w:t>
      </w:r>
      <w:r w:rsidRPr="0042163D">
        <w:t xml:space="preserve"> </w:t>
      </w:r>
      <w:r w:rsidRPr="00CF0595">
        <w:t>fabricator</w:t>
      </w:r>
      <w:r w:rsidRPr="0042163D">
        <w:t xml:space="preserve"> </w:t>
      </w:r>
      <w:r w:rsidRPr="00CF0595">
        <w:t>finishes</w:t>
      </w:r>
      <w:r w:rsidRPr="0042163D">
        <w:t xml:space="preserve"> </w:t>
      </w:r>
      <w:r w:rsidRPr="00CF0595">
        <w:t>manufacturing</w:t>
      </w:r>
      <w:r w:rsidRPr="0042163D">
        <w:t xml:space="preserve"> </w:t>
      </w:r>
      <w:r w:rsidRPr="00CF0595">
        <w:t>the</w:t>
      </w:r>
      <w:r w:rsidRPr="0042163D">
        <w:t xml:space="preserve"> </w:t>
      </w:r>
      <w:r w:rsidRPr="00CF0595">
        <w:t>last</w:t>
      </w:r>
      <w:r w:rsidRPr="0042163D">
        <w:t xml:space="preserve"> </w:t>
      </w:r>
      <w:r w:rsidRPr="00CF0595">
        <w:t>of</w:t>
      </w:r>
      <w:r w:rsidRPr="0042163D">
        <w:t xml:space="preserve"> </w:t>
      </w:r>
      <w:r w:rsidRPr="00CF0595">
        <w:t>that</w:t>
      </w:r>
      <w:r w:rsidRPr="0042163D">
        <w:t xml:space="preserve"> </w:t>
      </w:r>
      <w:r w:rsidRPr="00CF0595">
        <w:t>series</w:t>
      </w:r>
      <w:r w:rsidRPr="0042163D">
        <w:t xml:space="preserve"> </w:t>
      </w:r>
      <w:r w:rsidRPr="00CF0595">
        <w:t>of</w:t>
      </w:r>
      <w:r w:rsidRPr="0042163D">
        <w:t xml:space="preserve"> packagings</w:t>
      </w:r>
      <w:r w:rsidR="00B326D8">
        <w:t>.</w:t>
      </w:r>
    </w:p>
    <w:p w14:paraId="09E13A38" w14:textId="77777777" w:rsidR="00B326D8" w:rsidRDefault="00B326D8" w:rsidP="00711C23">
      <w:pPr>
        <w:sectPr w:rsidR="00B326D8" w:rsidSect="00D64A90">
          <w:pgSz w:w="12240" w:h="15840"/>
          <w:pgMar w:top="1440" w:right="1440" w:bottom="1440" w:left="1440" w:header="720" w:footer="720" w:gutter="0"/>
          <w:cols w:space="720"/>
          <w:docGrid w:linePitch="299"/>
        </w:sectPr>
      </w:pPr>
    </w:p>
    <w:p w14:paraId="0C6ABE11" w14:textId="77777777" w:rsidR="00711C23" w:rsidRDefault="00711C23" w:rsidP="00711C23">
      <w:pPr>
        <w:pStyle w:val="attachmenttitle"/>
      </w:pPr>
      <w:bookmarkStart w:id="148" w:name="_Toc176429796"/>
      <w:bookmarkStart w:id="149" w:name="_Toc177021510"/>
      <w:bookmarkStart w:id="150" w:name="_Toc179891996"/>
      <w:r>
        <w:t>Appendix</w:t>
      </w:r>
      <w:r>
        <w:rPr>
          <w:spacing w:val="-7"/>
        </w:rPr>
        <w:t xml:space="preserve"> </w:t>
      </w:r>
      <w:r>
        <w:t>D: Guidance for Risk Informed Inspection Prioritization</w:t>
      </w:r>
      <w:bookmarkEnd w:id="148"/>
      <w:bookmarkEnd w:id="149"/>
      <w:bookmarkEnd w:id="150"/>
    </w:p>
    <w:p w14:paraId="760A5815" w14:textId="77777777" w:rsidR="00711C23" w:rsidRDefault="00711C23" w:rsidP="00F832CC">
      <w:pPr>
        <w:pStyle w:val="BodyText"/>
        <w:keepNext/>
        <w:spacing w:before="440"/>
        <w:outlineLvl w:val="1"/>
      </w:pPr>
      <w:bookmarkStart w:id="151" w:name="_Toc179891997"/>
      <w:r>
        <w:t>2690D-01</w:t>
      </w:r>
      <w:r>
        <w:tab/>
      </w:r>
      <w:r>
        <w:rPr>
          <w:spacing w:val="-4"/>
        </w:rPr>
        <w:t>SCOPE</w:t>
      </w:r>
      <w:bookmarkEnd w:id="151"/>
    </w:p>
    <w:p w14:paraId="05E20988" w14:textId="41566D42" w:rsidR="00711C23" w:rsidDel="00025E3B" w:rsidRDefault="00711C23" w:rsidP="00344C0B">
      <w:pPr>
        <w:pStyle w:val="BodyText"/>
      </w:pPr>
      <w:r>
        <w:t>As</w:t>
      </w:r>
      <w:r>
        <w:rPr>
          <w:spacing w:val="-2"/>
        </w:rPr>
        <w:t xml:space="preserve"> </w:t>
      </w:r>
      <w:r>
        <w:t>described</w:t>
      </w:r>
      <w:r>
        <w:rPr>
          <w:spacing w:val="-5"/>
        </w:rPr>
        <w:t xml:space="preserve"> </w:t>
      </w:r>
      <w:r>
        <w:t>in</w:t>
      </w:r>
      <w:r>
        <w:rPr>
          <w:spacing w:val="-3"/>
        </w:rPr>
        <w:t xml:space="preserve"> </w:t>
      </w:r>
      <w:r w:rsidR="0022411C">
        <w:t>IMC</w:t>
      </w:r>
      <w:r>
        <w:rPr>
          <w:spacing w:val="-3"/>
        </w:rPr>
        <w:t xml:space="preserve"> </w:t>
      </w:r>
      <w:r>
        <w:t>2691,</w:t>
      </w:r>
      <w:r>
        <w:rPr>
          <w:spacing w:val="-4"/>
        </w:rPr>
        <w:t xml:space="preserve"> </w:t>
      </w:r>
      <w:r>
        <w:t>“Technical</w:t>
      </w:r>
      <w:r>
        <w:rPr>
          <w:spacing w:val="-4"/>
        </w:rPr>
        <w:t xml:space="preserve"> </w:t>
      </w:r>
      <w:r>
        <w:t>Basis</w:t>
      </w:r>
      <w:r>
        <w:rPr>
          <w:spacing w:val="-5"/>
        </w:rPr>
        <w:t xml:space="preserve"> </w:t>
      </w:r>
      <w:r>
        <w:t>for</w:t>
      </w:r>
      <w:r>
        <w:rPr>
          <w:spacing w:val="-4"/>
        </w:rPr>
        <w:t xml:space="preserve"> </w:t>
      </w:r>
      <w:r>
        <w:t>the</w:t>
      </w:r>
      <w:r>
        <w:rPr>
          <w:spacing w:val="-3"/>
        </w:rPr>
        <w:t xml:space="preserve"> </w:t>
      </w:r>
      <w:r>
        <w:t>Independent</w:t>
      </w:r>
      <w:r>
        <w:rPr>
          <w:spacing w:val="-1"/>
        </w:rPr>
        <w:t xml:space="preserve"> </w:t>
      </w:r>
      <w:r>
        <w:t>Spent</w:t>
      </w:r>
      <w:r>
        <w:rPr>
          <w:spacing w:val="-1"/>
        </w:rPr>
        <w:t xml:space="preserve"> </w:t>
      </w:r>
      <w:r>
        <w:t>Fuel</w:t>
      </w:r>
      <w:r>
        <w:rPr>
          <w:spacing w:val="-4"/>
        </w:rPr>
        <w:t xml:space="preserve"> </w:t>
      </w:r>
      <w:r>
        <w:t>Storage</w:t>
      </w:r>
      <w:r>
        <w:rPr>
          <w:spacing w:val="-5"/>
        </w:rPr>
        <w:t xml:space="preserve"> </w:t>
      </w:r>
      <w:r>
        <w:t xml:space="preserve">Installation Inspection Program,” five safety focus areas were established to monitor licensee performance to have reasonable </w:t>
      </w:r>
      <w:r w:rsidDel="00025E3B">
        <w:t>assurance of adequate protection.</w:t>
      </w:r>
    </w:p>
    <w:p w14:paraId="4B944919" w14:textId="4E30C406" w:rsidR="00711C23" w:rsidRPr="009672DA" w:rsidRDefault="00711C23" w:rsidP="007F02A3">
      <w:pPr>
        <w:pStyle w:val="BodyText3"/>
        <w:numPr>
          <w:ilvl w:val="0"/>
          <w:numId w:val="25"/>
        </w:numPr>
      </w:pPr>
      <w:r>
        <w:t>Occupational</w:t>
      </w:r>
      <w:r>
        <w:rPr>
          <w:spacing w:val="-12"/>
        </w:rPr>
        <w:t xml:space="preserve"> </w:t>
      </w:r>
      <w:r>
        <w:rPr>
          <w:spacing w:val="-2"/>
        </w:rPr>
        <w:t>Exposure</w:t>
      </w:r>
    </w:p>
    <w:p w14:paraId="12C521BF" w14:textId="77777777" w:rsidR="00711C23" w:rsidRPr="009672DA" w:rsidRDefault="00711C23" w:rsidP="007F02A3">
      <w:pPr>
        <w:pStyle w:val="BodyText3"/>
        <w:numPr>
          <w:ilvl w:val="0"/>
          <w:numId w:val="25"/>
        </w:numPr>
      </w:pPr>
      <w:r>
        <w:t>Public</w:t>
      </w:r>
      <w:r w:rsidRPr="009672DA">
        <w:rPr>
          <w:spacing w:val="-8"/>
        </w:rPr>
        <w:t xml:space="preserve"> </w:t>
      </w:r>
      <w:r w:rsidRPr="009672DA">
        <w:rPr>
          <w:spacing w:val="-2"/>
        </w:rPr>
        <w:t>Exposure</w:t>
      </w:r>
    </w:p>
    <w:p w14:paraId="2FAC51D0" w14:textId="77777777" w:rsidR="00711C23" w:rsidRPr="009672DA" w:rsidRDefault="00711C23" w:rsidP="007F02A3">
      <w:pPr>
        <w:pStyle w:val="BodyText3"/>
        <w:numPr>
          <w:ilvl w:val="0"/>
          <w:numId w:val="25"/>
        </w:numPr>
      </w:pPr>
      <w:r>
        <w:t>Fuel</w:t>
      </w:r>
      <w:r w:rsidRPr="009672DA">
        <w:rPr>
          <w:spacing w:val="-4"/>
        </w:rPr>
        <w:t xml:space="preserve"> </w:t>
      </w:r>
      <w:r w:rsidRPr="009672DA">
        <w:rPr>
          <w:spacing w:val="-2"/>
        </w:rPr>
        <w:t>Management</w:t>
      </w:r>
    </w:p>
    <w:p w14:paraId="00CB5F99" w14:textId="77777777" w:rsidR="00711C23" w:rsidRPr="009672DA" w:rsidRDefault="00711C23" w:rsidP="007F02A3">
      <w:pPr>
        <w:pStyle w:val="BodyText3"/>
        <w:numPr>
          <w:ilvl w:val="0"/>
          <w:numId w:val="25"/>
        </w:numPr>
      </w:pPr>
      <w:r w:rsidRPr="009672DA">
        <w:rPr>
          <w:spacing w:val="-2"/>
        </w:rPr>
        <w:t>Confinement/Canister</w:t>
      </w:r>
      <w:r w:rsidRPr="009672DA">
        <w:rPr>
          <w:spacing w:val="22"/>
        </w:rPr>
        <w:t xml:space="preserve"> </w:t>
      </w:r>
      <w:r w:rsidRPr="009672DA">
        <w:rPr>
          <w:spacing w:val="-2"/>
        </w:rPr>
        <w:t>Integrity</w:t>
      </w:r>
    </w:p>
    <w:p w14:paraId="151F2B8E" w14:textId="77777777" w:rsidR="00711C23" w:rsidRDefault="00711C23" w:rsidP="007F02A3">
      <w:pPr>
        <w:pStyle w:val="BodyText3"/>
        <w:numPr>
          <w:ilvl w:val="0"/>
          <w:numId w:val="25"/>
        </w:numPr>
      </w:pPr>
      <w:r>
        <w:t>Impact</w:t>
      </w:r>
      <w:r w:rsidRPr="009672DA">
        <w:rPr>
          <w:spacing w:val="-6"/>
        </w:rPr>
        <w:t xml:space="preserve"> </w:t>
      </w:r>
      <w:r>
        <w:t>to</w:t>
      </w:r>
      <w:r w:rsidRPr="009672DA">
        <w:rPr>
          <w:spacing w:val="-3"/>
        </w:rPr>
        <w:t xml:space="preserve"> </w:t>
      </w:r>
      <w:r>
        <w:t>Plant</w:t>
      </w:r>
      <w:r w:rsidRPr="009672DA">
        <w:rPr>
          <w:spacing w:val="-4"/>
        </w:rPr>
        <w:t xml:space="preserve"> </w:t>
      </w:r>
      <w:r w:rsidRPr="009672DA">
        <w:rPr>
          <w:spacing w:val="-2"/>
        </w:rPr>
        <w:t>Operation</w:t>
      </w:r>
    </w:p>
    <w:p w14:paraId="67D69830" w14:textId="3E9DFAF2" w:rsidR="00711C23" w:rsidRDefault="00711C23" w:rsidP="00344C0B">
      <w:pPr>
        <w:pStyle w:val="BodyText"/>
      </w:pPr>
      <w:r>
        <w:t>Available spent fuel risk analyses, nuclear byproduct material radiological safety significance factors</w:t>
      </w:r>
      <w:r>
        <w:rPr>
          <w:spacing w:val="-1"/>
        </w:rPr>
        <w:t xml:space="preserve"> </w:t>
      </w:r>
      <w:r>
        <w:t>described</w:t>
      </w:r>
      <w:r>
        <w:rPr>
          <w:spacing w:val="-2"/>
        </w:rPr>
        <w:t xml:space="preserve"> </w:t>
      </w:r>
      <w:r>
        <w:t>in</w:t>
      </w:r>
      <w:r>
        <w:rPr>
          <w:spacing w:val="-4"/>
        </w:rPr>
        <w:t xml:space="preserve"> </w:t>
      </w:r>
      <w:r w:rsidR="0022411C">
        <w:t>IMC</w:t>
      </w:r>
      <w:r>
        <w:rPr>
          <w:spacing w:val="-4"/>
        </w:rPr>
        <w:t xml:space="preserve"> </w:t>
      </w:r>
      <w:r>
        <w:t>2691, as</w:t>
      </w:r>
      <w:r>
        <w:rPr>
          <w:spacing w:val="-4"/>
        </w:rPr>
        <w:t xml:space="preserve"> </w:t>
      </w:r>
      <w:r>
        <w:t>well</w:t>
      </w:r>
      <w:r>
        <w:rPr>
          <w:spacing w:val="-2"/>
        </w:rPr>
        <w:t xml:space="preserve"> </w:t>
      </w:r>
      <w:r>
        <w:t>as</w:t>
      </w:r>
      <w:r>
        <w:rPr>
          <w:spacing w:val="-2"/>
        </w:rPr>
        <w:t xml:space="preserve"> </w:t>
      </w:r>
      <w:r>
        <w:t>subject</w:t>
      </w:r>
      <w:r>
        <w:rPr>
          <w:spacing w:val="-3"/>
        </w:rPr>
        <w:t xml:space="preserve"> </w:t>
      </w:r>
      <w:r>
        <w:t>matter</w:t>
      </w:r>
      <w:r>
        <w:rPr>
          <w:spacing w:val="-3"/>
        </w:rPr>
        <w:t xml:space="preserve"> </w:t>
      </w:r>
      <w:r>
        <w:t>expertise</w:t>
      </w:r>
      <w:r>
        <w:rPr>
          <w:spacing w:val="-2"/>
        </w:rPr>
        <w:t xml:space="preserve"> </w:t>
      </w:r>
      <w:r>
        <w:t>gained</w:t>
      </w:r>
      <w:r>
        <w:rPr>
          <w:spacing w:val="-4"/>
        </w:rPr>
        <w:t xml:space="preserve"> </w:t>
      </w:r>
      <w:r>
        <w:t>from</w:t>
      </w:r>
      <w:r>
        <w:rPr>
          <w:spacing w:val="-3"/>
        </w:rPr>
        <w:t xml:space="preserve"> </w:t>
      </w:r>
      <w:r>
        <w:t>dry</w:t>
      </w:r>
      <w:r>
        <w:rPr>
          <w:spacing w:val="-3"/>
        </w:rPr>
        <w:t xml:space="preserve"> </w:t>
      </w:r>
      <w:r>
        <w:t>cask</w:t>
      </w:r>
      <w:r>
        <w:rPr>
          <w:spacing w:val="-4"/>
        </w:rPr>
        <w:t xml:space="preserve"> </w:t>
      </w:r>
      <w:r>
        <w:t>storage inspections since the beginning of the program were evaluated to inform this guidance.</w:t>
      </w:r>
    </w:p>
    <w:p w14:paraId="2E995838" w14:textId="77777777" w:rsidR="00711C23" w:rsidRDefault="00711C23" w:rsidP="00344C0B">
      <w:pPr>
        <w:pStyle w:val="BodyText"/>
      </w:pPr>
      <w:r>
        <w:t>Standard inspection activities were evaluated and prioritized in accordance with their relative risk.</w:t>
      </w:r>
      <w:r>
        <w:rPr>
          <w:spacing w:val="40"/>
        </w:rPr>
        <w:t xml:space="preserve"> </w:t>
      </w:r>
      <w:r>
        <w:t>Priority</w:t>
      </w:r>
      <w:r>
        <w:rPr>
          <w:spacing w:val="-1"/>
        </w:rPr>
        <w:t xml:space="preserve"> </w:t>
      </w:r>
      <w:r>
        <w:t>level</w:t>
      </w:r>
      <w:r>
        <w:rPr>
          <w:spacing w:val="-2"/>
        </w:rPr>
        <w:t xml:space="preserve"> </w:t>
      </w:r>
      <w:r>
        <w:t>1</w:t>
      </w:r>
      <w:r>
        <w:rPr>
          <w:spacing w:val="-4"/>
        </w:rPr>
        <w:t xml:space="preserve"> </w:t>
      </w:r>
      <w:r>
        <w:t>activities</w:t>
      </w:r>
      <w:r>
        <w:rPr>
          <w:spacing w:val="-2"/>
        </w:rPr>
        <w:t xml:space="preserve"> </w:t>
      </w:r>
      <w:r>
        <w:t>were</w:t>
      </w:r>
      <w:r>
        <w:rPr>
          <w:spacing w:val="-2"/>
        </w:rPr>
        <w:t xml:space="preserve"> </w:t>
      </w:r>
      <w:r>
        <w:t>determined</w:t>
      </w:r>
      <w:r>
        <w:rPr>
          <w:spacing w:val="-4"/>
        </w:rPr>
        <w:t xml:space="preserve"> </w:t>
      </w:r>
      <w:r>
        <w:t>to</w:t>
      </w:r>
      <w:r>
        <w:rPr>
          <w:spacing w:val="-4"/>
        </w:rPr>
        <w:t xml:space="preserve"> </w:t>
      </w:r>
      <w:r>
        <w:t>have</w:t>
      </w:r>
      <w:r>
        <w:rPr>
          <w:spacing w:val="-2"/>
        </w:rPr>
        <w:t xml:space="preserve"> </w:t>
      </w:r>
      <w:r>
        <w:t>the</w:t>
      </w:r>
      <w:r>
        <w:rPr>
          <w:spacing w:val="-4"/>
        </w:rPr>
        <w:t xml:space="preserve"> </w:t>
      </w:r>
      <w:r>
        <w:t>highest</w:t>
      </w:r>
      <w:r>
        <w:rPr>
          <w:spacing w:val="-3"/>
        </w:rPr>
        <w:t xml:space="preserve"> </w:t>
      </w:r>
      <w:r>
        <w:t>amount</w:t>
      </w:r>
      <w:r>
        <w:rPr>
          <w:spacing w:val="-3"/>
        </w:rPr>
        <w:t xml:space="preserve"> </w:t>
      </w:r>
      <w:r>
        <w:t>of</w:t>
      </w:r>
      <w:r>
        <w:rPr>
          <w:spacing w:val="-3"/>
        </w:rPr>
        <w:t xml:space="preserve"> </w:t>
      </w:r>
      <w:r>
        <w:t>risk, necessitating the</w:t>
      </w:r>
      <w:r>
        <w:rPr>
          <w:spacing w:val="-2"/>
        </w:rPr>
        <w:t xml:space="preserve"> </w:t>
      </w:r>
      <w:r>
        <w:t>greatest level</w:t>
      </w:r>
      <w:r>
        <w:rPr>
          <w:spacing w:val="-2"/>
        </w:rPr>
        <w:t xml:space="preserve"> </w:t>
      </w:r>
      <w:r>
        <w:t>of inspection</w:t>
      </w:r>
      <w:r>
        <w:rPr>
          <w:spacing w:val="-2"/>
        </w:rPr>
        <w:t xml:space="preserve"> </w:t>
      </w:r>
      <w:r>
        <w:t>effort</w:t>
      </w:r>
      <w:r>
        <w:rPr>
          <w:spacing w:val="-3"/>
        </w:rPr>
        <w:t xml:space="preserve"> </w:t>
      </w:r>
      <w:r>
        <w:t>while</w:t>
      </w:r>
      <w:r>
        <w:rPr>
          <w:spacing w:val="-2"/>
        </w:rPr>
        <w:t xml:space="preserve"> </w:t>
      </w:r>
      <w:r>
        <w:t>priority</w:t>
      </w:r>
      <w:r>
        <w:rPr>
          <w:spacing w:val="-3"/>
        </w:rPr>
        <w:t xml:space="preserve"> </w:t>
      </w:r>
      <w:r>
        <w:t>level</w:t>
      </w:r>
      <w:r>
        <w:rPr>
          <w:spacing w:val="-2"/>
        </w:rPr>
        <w:t xml:space="preserve"> </w:t>
      </w:r>
      <w:r>
        <w:t>3</w:t>
      </w:r>
      <w:r>
        <w:rPr>
          <w:spacing w:val="-2"/>
        </w:rPr>
        <w:t xml:space="preserve"> </w:t>
      </w:r>
      <w:r>
        <w:t>activities</w:t>
      </w:r>
      <w:r>
        <w:rPr>
          <w:spacing w:val="-2"/>
        </w:rPr>
        <w:t xml:space="preserve"> </w:t>
      </w:r>
      <w:r>
        <w:t>were</w:t>
      </w:r>
      <w:r>
        <w:rPr>
          <w:spacing w:val="-4"/>
        </w:rPr>
        <w:t xml:space="preserve"> </w:t>
      </w:r>
      <w:r>
        <w:t>determined</w:t>
      </w:r>
      <w:r>
        <w:rPr>
          <w:spacing w:val="-2"/>
        </w:rPr>
        <w:t xml:space="preserve"> </w:t>
      </w:r>
      <w:r>
        <w:t>to</w:t>
      </w:r>
      <w:r>
        <w:rPr>
          <w:spacing w:val="-4"/>
        </w:rPr>
        <w:t xml:space="preserve"> </w:t>
      </w:r>
      <w:r>
        <w:t>have</w:t>
      </w:r>
      <w:r>
        <w:rPr>
          <w:spacing w:val="-4"/>
        </w:rPr>
        <w:t xml:space="preserve"> </w:t>
      </w:r>
      <w:r>
        <w:t>the lowest amount of risk, necessitating the lowest level of inspection effort.</w:t>
      </w:r>
      <w:r>
        <w:rPr>
          <w:spacing w:val="40"/>
        </w:rPr>
        <w:t xml:space="preserve"> </w:t>
      </w:r>
      <w:r>
        <w:t>The inspection resources section in each procedure dictates the overall level of effort estimated to be spent to complete the inspection procedure.</w:t>
      </w:r>
      <w:r>
        <w:rPr>
          <w:spacing w:val="40"/>
        </w:rPr>
        <w:t xml:space="preserve"> </w:t>
      </w:r>
      <w:r>
        <w:t xml:space="preserve">Inspectors should use the guidance in the table below to prioritize activities for the applicable inspection procedure, however, site-specific conditions should be evaluated to determine if any reprioritization is necessary following branch chief </w:t>
      </w:r>
      <w:r>
        <w:rPr>
          <w:spacing w:val="-2"/>
        </w:rPr>
        <w:t>approval.</w:t>
      </w:r>
    </w:p>
    <w:p w14:paraId="4BDA385B" w14:textId="77777777" w:rsidR="00711C23" w:rsidRPr="00735388" w:rsidRDefault="00711C23" w:rsidP="00CF3590">
      <w:pPr>
        <w:pStyle w:val="Heading3"/>
        <w:ind w:left="0"/>
      </w:pPr>
      <w:r>
        <w:t>Table</w:t>
      </w:r>
      <w:r>
        <w:rPr>
          <w:spacing w:val="-6"/>
        </w:rPr>
        <w:t xml:space="preserve"> </w:t>
      </w:r>
      <w:r>
        <w:t>D-</w:t>
      </w:r>
      <w:r>
        <w:rPr>
          <w:spacing w:val="-10"/>
        </w:rPr>
        <w:t>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3" w:type="dxa"/>
          <w:left w:w="43" w:type="dxa"/>
          <w:bottom w:w="43" w:type="dxa"/>
          <w:right w:w="43" w:type="dxa"/>
        </w:tblCellMar>
        <w:tblLook w:val="01E0" w:firstRow="1" w:lastRow="1" w:firstColumn="1" w:lastColumn="1" w:noHBand="0" w:noVBand="0"/>
      </w:tblPr>
      <w:tblGrid>
        <w:gridCol w:w="2810"/>
        <w:gridCol w:w="4860"/>
        <w:gridCol w:w="2251"/>
      </w:tblGrid>
      <w:tr w:rsidR="00711C23" w14:paraId="5EDFD9C5" w14:textId="77777777" w:rsidTr="00530148">
        <w:tc>
          <w:tcPr>
            <w:tcW w:w="2810" w:type="dxa"/>
          </w:tcPr>
          <w:p w14:paraId="0DB0D700" w14:textId="77777777" w:rsidR="00711C23" w:rsidRDefault="00711C23" w:rsidP="00637D74">
            <w:pPr>
              <w:pStyle w:val="BodyText-table"/>
            </w:pPr>
            <w:r>
              <w:t>Inspection</w:t>
            </w:r>
            <w:r>
              <w:rPr>
                <w:spacing w:val="-10"/>
              </w:rPr>
              <w:t xml:space="preserve"> </w:t>
            </w:r>
            <w:r>
              <w:rPr>
                <w:spacing w:val="-2"/>
              </w:rPr>
              <w:t>Procedure</w:t>
            </w:r>
          </w:p>
        </w:tc>
        <w:tc>
          <w:tcPr>
            <w:tcW w:w="4860" w:type="dxa"/>
            <w:tcBorders>
              <w:bottom w:val="single" w:sz="4" w:space="0" w:color="000000"/>
            </w:tcBorders>
          </w:tcPr>
          <w:p w14:paraId="5434C99B" w14:textId="77777777" w:rsidR="00711C23" w:rsidRDefault="00711C23" w:rsidP="00637D74">
            <w:pPr>
              <w:pStyle w:val="BodyText-table"/>
            </w:pPr>
            <w:r>
              <w:rPr>
                <w:spacing w:val="-2"/>
              </w:rPr>
              <w:t>Activity</w:t>
            </w:r>
          </w:p>
        </w:tc>
        <w:tc>
          <w:tcPr>
            <w:tcW w:w="2251" w:type="dxa"/>
            <w:tcBorders>
              <w:bottom w:val="single" w:sz="4" w:space="0" w:color="000000"/>
            </w:tcBorders>
          </w:tcPr>
          <w:p w14:paraId="08271867" w14:textId="77777777" w:rsidR="00711C23" w:rsidRDefault="00711C23" w:rsidP="0068068A">
            <w:pPr>
              <w:pStyle w:val="TableParagraph"/>
              <w:spacing w:line="232" w:lineRule="exact"/>
              <w:ind w:left="479" w:right="471"/>
              <w:jc w:val="center"/>
            </w:pPr>
            <w:r>
              <w:rPr>
                <w:u w:val="single"/>
              </w:rPr>
              <w:t>Priority</w:t>
            </w:r>
            <w:r>
              <w:rPr>
                <w:spacing w:val="-2"/>
                <w:u w:val="single"/>
              </w:rPr>
              <w:t xml:space="preserve"> </w:t>
            </w:r>
            <w:r>
              <w:rPr>
                <w:spacing w:val="-4"/>
                <w:u w:val="single"/>
              </w:rPr>
              <w:t>Level</w:t>
            </w:r>
          </w:p>
        </w:tc>
      </w:tr>
      <w:tr w:rsidR="00711C23" w14:paraId="08D5B709" w14:textId="77777777" w:rsidTr="00530148">
        <w:tc>
          <w:tcPr>
            <w:tcW w:w="2810" w:type="dxa"/>
          </w:tcPr>
          <w:p w14:paraId="4CB236CD" w14:textId="77777777" w:rsidR="00711C23" w:rsidRPr="00637D74" w:rsidRDefault="00711C23" w:rsidP="00637D74">
            <w:pPr>
              <w:pStyle w:val="BodyText-table"/>
              <w:rPr>
                <w:u w:val="single"/>
              </w:rPr>
            </w:pPr>
            <w:r w:rsidRPr="00637D74">
              <w:rPr>
                <w:spacing w:val="-2"/>
                <w:u w:val="single"/>
              </w:rPr>
              <w:t>60853</w:t>
            </w:r>
          </w:p>
        </w:tc>
        <w:tc>
          <w:tcPr>
            <w:tcW w:w="7111" w:type="dxa"/>
            <w:gridSpan w:val="2"/>
            <w:tcBorders>
              <w:bottom w:val="nil"/>
            </w:tcBorders>
          </w:tcPr>
          <w:p w14:paraId="6BED4750" w14:textId="77777777" w:rsidR="00711C23" w:rsidRPr="00637D74" w:rsidRDefault="00711C23" w:rsidP="00637D74">
            <w:pPr>
              <w:pStyle w:val="BodyText-table"/>
              <w:rPr>
                <w:u w:val="single"/>
              </w:rPr>
            </w:pPr>
            <w:r w:rsidRPr="00637D74">
              <w:rPr>
                <w:u w:val="single"/>
              </w:rPr>
              <w:t>On-Site</w:t>
            </w:r>
            <w:r w:rsidRPr="00637D74">
              <w:rPr>
                <w:spacing w:val="-7"/>
                <w:u w:val="single"/>
              </w:rPr>
              <w:t xml:space="preserve"> </w:t>
            </w:r>
            <w:r w:rsidRPr="00637D74">
              <w:rPr>
                <w:u w:val="single"/>
              </w:rPr>
              <w:t>Fabrication</w:t>
            </w:r>
            <w:r w:rsidRPr="00637D74">
              <w:rPr>
                <w:spacing w:val="-5"/>
                <w:u w:val="single"/>
              </w:rPr>
              <w:t xml:space="preserve"> </w:t>
            </w:r>
            <w:r w:rsidRPr="00637D74">
              <w:rPr>
                <w:u w:val="single"/>
              </w:rPr>
              <w:t>of</w:t>
            </w:r>
            <w:r w:rsidRPr="00637D74">
              <w:rPr>
                <w:spacing w:val="-6"/>
                <w:u w:val="single"/>
              </w:rPr>
              <w:t xml:space="preserve"> </w:t>
            </w:r>
            <w:r w:rsidRPr="00637D74">
              <w:rPr>
                <w:u w:val="single"/>
              </w:rPr>
              <w:t>Components</w:t>
            </w:r>
            <w:r w:rsidRPr="00637D74">
              <w:rPr>
                <w:spacing w:val="-6"/>
                <w:u w:val="single"/>
              </w:rPr>
              <w:t xml:space="preserve"> </w:t>
            </w:r>
            <w:r w:rsidRPr="00637D74">
              <w:rPr>
                <w:u w:val="single"/>
              </w:rPr>
              <w:t>and</w:t>
            </w:r>
            <w:r w:rsidRPr="00637D74">
              <w:rPr>
                <w:spacing w:val="-7"/>
                <w:u w:val="single"/>
              </w:rPr>
              <w:t xml:space="preserve"> </w:t>
            </w:r>
            <w:r w:rsidRPr="00637D74">
              <w:rPr>
                <w:u w:val="single"/>
              </w:rPr>
              <w:t>Construction</w:t>
            </w:r>
            <w:r w:rsidRPr="00637D74">
              <w:rPr>
                <w:spacing w:val="-5"/>
                <w:u w:val="single"/>
              </w:rPr>
              <w:t xml:space="preserve"> </w:t>
            </w:r>
            <w:r w:rsidRPr="00637D74">
              <w:rPr>
                <w:u w:val="single"/>
              </w:rPr>
              <w:t>of</w:t>
            </w:r>
            <w:r w:rsidRPr="00637D74">
              <w:rPr>
                <w:spacing w:val="-3"/>
                <w:u w:val="single"/>
              </w:rPr>
              <w:t xml:space="preserve"> </w:t>
            </w:r>
            <w:r w:rsidRPr="00637D74">
              <w:rPr>
                <w:u w:val="single"/>
              </w:rPr>
              <w:t xml:space="preserve">an Independent </w:t>
            </w:r>
            <w:r w:rsidRPr="00637D74">
              <w:t>Spent Fuel Storage Installation</w:t>
            </w:r>
          </w:p>
        </w:tc>
      </w:tr>
      <w:tr w:rsidR="00711C23" w14:paraId="73BAFB8B" w14:textId="77777777" w:rsidTr="00530148">
        <w:tc>
          <w:tcPr>
            <w:tcW w:w="2810" w:type="dxa"/>
          </w:tcPr>
          <w:p w14:paraId="09DB8833" w14:textId="77777777" w:rsidR="00711C23" w:rsidRPr="00637D74" w:rsidRDefault="00711C23" w:rsidP="00637D74">
            <w:pPr>
              <w:pStyle w:val="BodyText-table"/>
              <w:rPr>
                <w:u w:val="single"/>
              </w:rPr>
            </w:pPr>
            <w:r w:rsidRPr="00637D74">
              <w:rPr>
                <w:spacing w:val="-4"/>
                <w:u w:val="single"/>
              </w:rPr>
              <w:t>2.01</w:t>
            </w:r>
          </w:p>
        </w:tc>
        <w:tc>
          <w:tcPr>
            <w:tcW w:w="4860" w:type="dxa"/>
            <w:tcBorders>
              <w:top w:val="thickThinMediumGap" w:sz="4" w:space="0" w:color="000000"/>
              <w:bottom w:val="single" w:sz="4" w:space="0" w:color="auto"/>
            </w:tcBorders>
          </w:tcPr>
          <w:p w14:paraId="4604BB48" w14:textId="77777777" w:rsidR="00711C23" w:rsidRPr="00637D74" w:rsidRDefault="00711C23" w:rsidP="00637D74">
            <w:pPr>
              <w:pStyle w:val="BodyText-table"/>
              <w:rPr>
                <w:u w:val="single"/>
              </w:rPr>
            </w:pPr>
            <w:r w:rsidRPr="00637D74">
              <w:rPr>
                <w:spacing w:val="-2"/>
                <w:u w:val="single"/>
              </w:rPr>
              <w:t>Specifications</w:t>
            </w:r>
          </w:p>
        </w:tc>
        <w:tc>
          <w:tcPr>
            <w:tcW w:w="2251" w:type="dxa"/>
            <w:tcBorders>
              <w:top w:val="thickThinMediumGap" w:sz="4" w:space="0" w:color="000000"/>
              <w:bottom w:val="single" w:sz="4" w:space="0" w:color="auto"/>
            </w:tcBorders>
          </w:tcPr>
          <w:p w14:paraId="3E91A02F" w14:textId="77777777" w:rsidR="00711C23" w:rsidRDefault="00711C23" w:rsidP="0068068A">
            <w:pPr>
              <w:pStyle w:val="TableParagraph"/>
              <w:spacing w:line="197" w:lineRule="exact"/>
              <w:ind w:left="11"/>
              <w:jc w:val="center"/>
            </w:pPr>
            <w:r>
              <w:t>2</w:t>
            </w:r>
          </w:p>
        </w:tc>
      </w:tr>
      <w:tr w:rsidR="00711C23" w14:paraId="0EFAB882" w14:textId="77777777" w:rsidTr="00530148">
        <w:tc>
          <w:tcPr>
            <w:tcW w:w="2810" w:type="dxa"/>
          </w:tcPr>
          <w:p w14:paraId="675106D8" w14:textId="77777777" w:rsidR="00711C23" w:rsidRPr="00637D74" w:rsidRDefault="00711C23" w:rsidP="00637D74">
            <w:pPr>
              <w:pStyle w:val="BodyText-table"/>
              <w:rPr>
                <w:u w:val="single"/>
              </w:rPr>
            </w:pPr>
            <w:r w:rsidRPr="00637D74">
              <w:rPr>
                <w:u w:val="single"/>
              </w:rPr>
              <w:t>2.02 &amp;</w:t>
            </w:r>
            <w:r w:rsidRPr="00637D74">
              <w:rPr>
                <w:spacing w:val="-2"/>
                <w:u w:val="single"/>
              </w:rPr>
              <w:t xml:space="preserve"> </w:t>
            </w:r>
            <w:r w:rsidRPr="00637D74">
              <w:rPr>
                <w:spacing w:val="-4"/>
                <w:u w:val="single"/>
              </w:rPr>
              <w:t>2.03</w:t>
            </w:r>
          </w:p>
        </w:tc>
        <w:tc>
          <w:tcPr>
            <w:tcW w:w="4860" w:type="dxa"/>
            <w:tcBorders>
              <w:top w:val="single" w:sz="4" w:space="0" w:color="auto"/>
            </w:tcBorders>
          </w:tcPr>
          <w:p w14:paraId="2A807658" w14:textId="77777777" w:rsidR="00711C23" w:rsidRPr="00637D74" w:rsidRDefault="00711C23" w:rsidP="00637D74">
            <w:pPr>
              <w:pStyle w:val="BodyText-table"/>
              <w:rPr>
                <w:u w:val="single"/>
              </w:rPr>
            </w:pPr>
            <w:r w:rsidRPr="00637D74">
              <w:rPr>
                <w:u w:val="single"/>
              </w:rPr>
              <w:t>On-site</w:t>
            </w:r>
            <w:r w:rsidRPr="00637D74">
              <w:rPr>
                <w:spacing w:val="-4"/>
                <w:u w:val="single"/>
              </w:rPr>
              <w:t xml:space="preserve"> </w:t>
            </w:r>
            <w:r w:rsidRPr="00637D74">
              <w:rPr>
                <w:u w:val="single"/>
              </w:rPr>
              <w:t>DSS</w:t>
            </w:r>
            <w:r w:rsidRPr="00637D74">
              <w:rPr>
                <w:spacing w:val="-4"/>
                <w:u w:val="single"/>
              </w:rPr>
              <w:t xml:space="preserve"> </w:t>
            </w:r>
            <w:r w:rsidRPr="00637D74">
              <w:rPr>
                <w:spacing w:val="-2"/>
                <w:u w:val="single"/>
              </w:rPr>
              <w:t>Fabrication</w:t>
            </w:r>
          </w:p>
        </w:tc>
        <w:tc>
          <w:tcPr>
            <w:tcW w:w="2251" w:type="dxa"/>
            <w:tcBorders>
              <w:top w:val="single" w:sz="4" w:space="0" w:color="auto"/>
              <w:bottom w:val="nil"/>
            </w:tcBorders>
          </w:tcPr>
          <w:p w14:paraId="1D48DAB3" w14:textId="77777777" w:rsidR="00711C23" w:rsidRDefault="00711C23" w:rsidP="0068068A">
            <w:pPr>
              <w:pStyle w:val="TableParagraph"/>
              <w:spacing w:line="234" w:lineRule="exact"/>
              <w:ind w:left="11"/>
              <w:jc w:val="center"/>
            </w:pPr>
            <w:r>
              <w:t>3</w:t>
            </w:r>
          </w:p>
        </w:tc>
      </w:tr>
      <w:tr w:rsidR="00711C23" w14:paraId="1F8A9E1F" w14:textId="77777777" w:rsidTr="00530148">
        <w:tc>
          <w:tcPr>
            <w:tcW w:w="2810" w:type="dxa"/>
          </w:tcPr>
          <w:p w14:paraId="4384FE89" w14:textId="77777777" w:rsidR="00711C23" w:rsidRDefault="00711C23" w:rsidP="00637D74">
            <w:pPr>
              <w:pStyle w:val="BodyText-table"/>
            </w:pPr>
            <w:r>
              <w:rPr>
                <w:spacing w:val="-4"/>
              </w:rPr>
              <w:t>2.04</w:t>
            </w:r>
          </w:p>
        </w:tc>
        <w:tc>
          <w:tcPr>
            <w:tcW w:w="7111" w:type="dxa"/>
            <w:gridSpan w:val="2"/>
            <w:tcBorders>
              <w:top w:val="nil"/>
            </w:tcBorders>
          </w:tcPr>
          <w:p w14:paraId="6025A728" w14:textId="77777777" w:rsidR="00711C23" w:rsidRDefault="00711C23" w:rsidP="00637D74">
            <w:pPr>
              <w:pStyle w:val="BodyText-table"/>
            </w:pPr>
            <w:r>
              <w:t>ISFSI</w:t>
            </w:r>
            <w:r>
              <w:rPr>
                <w:spacing w:val="-1"/>
              </w:rPr>
              <w:t xml:space="preserve"> </w:t>
            </w:r>
            <w:r>
              <w:t>Pad</w:t>
            </w:r>
            <w:r>
              <w:rPr>
                <w:spacing w:val="-4"/>
              </w:rPr>
              <w:t xml:space="preserve"> </w:t>
            </w:r>
            <w:r>
              <w:rPr>
                <w:spacing w:val="-2"/>
              </w:rPr>
              <w:t>Design</w:t>
            </w:r>
          </w:p>
        </w:tc>
      </w:tr>
      <w:tr w:rsidR="00711C23" w14:paraId="5CF11EFD" w14:textId="77777777" w:rsidTr="00530148">
        <w:tc>
          <w:tcPr>
            <w:tcW w:w="2810" w:type="dxa"/>
          </w:tcPr>
          <w:p w14:paraId="23E0D704" w14:textId="77777777" w:rsidR="00711C23" w:rsidRDefault="00711C23" w:rsidP="00637D74">
            <w:pPr>
              <w:pStyle w:val="BodyText-table"/>
              <w:rPr>
                <w:rFonts w:ascii="Times New Roman"/>
              </w:rPr>
            </w:pPr>
          </w:p>
        </w:tc>
        <w:tc>
          <w:tcPr>
            <w:tcW w:w="4860" w:type="dxa"/>
          </w:tcPr>
          <w:p w14:paraId="03A5806F" w14:textId="77777777" w:rsidR="00711C23" w:rsidRDefault="00711C23" w:rsidP="00637D74">
            <w:pPr>
              <w:pStyle w:val="BodyText-table"/>
            </w:pPr>
            <w:r>
              <w:t>Pad</w:t>
            </w:r>
            <w:r>
              <w:rPr>
                <w:spacing w:val="-8"/>
              </w:rPr>
              <w:t xml:space="preserve"> </w:t>
            </w:r>
            <w:r>
              <w:t>Engineering</w:t>
            </w:r>
            <w:r>
              <w:rPr>
                <w:spacing w:val="-8"/>
              </w:rPr>
              <w:t xml:space="preserve"> </w:t>
            </w:r>
            <w:r>
              <w:t>Evaluation</w:t>
            </w:r>
            <w:r>
              <w:rPr>
                <w:spacing w:val="-8"/>
              </w:rPr>
              <w:t xml:space="preserve"> </w:t>
            </w:r>
            <w:r>
              <w:t>(Important</w:t>
            </w:r>
            <w:r>
              <w:rPr>
                <w:spacing w:val="-9"/>
              </w:rPr>
              <w:t xml:space="preserve"> </w:t>
            </w:r>
            <w:r>
              <w:t xml:space="preserve">to </w:t>
            </w:r>
            <w:r>
              <w:rPr>
                <w:spacing w:val="-2"/>
              </w:rPr>
              <w:t>Safety)</w:t>
            </w:r>
          </w:p>
        </w:tc>
        <w:tc>
          <w:tcPr>
            <w:tcW w:w="2251" w:type="dxa"/>
          </w:tcPr>
          <w:p w14:paraId="7F3CDCD7" w14:textId="77777777" w:rsidR="00711C23" w:rsidRDefault="00711C23" w:rsidP="0068068A">
            <w:pPr>
              <w:pStyle w:val="TableParagraph"/>
              <w:ind w:left="11"/>
              <w:jc w:val="center"/>
            </w:pPr>
            <w:r>
              <w:t>2</w:t>
            </w:r>
          </w:p>
        </w:tc>
      </w:tr>
      <w:tr w:rsidR="00711C23" w14:paraId="499300FF" w14:textId="77777777" w:rsidTr="00530148">
        <w:tc>
          <w:tcPr>
            <w:tcW w:w="2810" w:type="dxa"/>
          </w:tcPr>
          <w:p w14:paraId="293EA58E" w14:textId="77777777" w:rsidR="00711C23" w:rsidRPr="00E12BA4" w:rsidRDefault="00711C23" w:rsidP="00637D74">
            <w:pPr>
              <w:pStyle w:val="BodyText-table"/>
              <w:rPr>
                <w:rFonts w:cs="Arial"/>
              </w:rPr>
            </w:pPr>
          </w:p>
        </w:tc>
        <w:tc>
          <w:tcPr>
            <w:tcW w:w="4860" w:type="dxa"/>
            <w:tcBorders>
              <w:bottom w:val="single" w:sz="4" w:space="0" w:color="000000"/>
            </w:tcBorders>
          </w:tcPr>
          <w:p w14:paraId="636203AA" w14:textId="77777777" w:rsidR="00711C23" w:rsidRDefault="00711C23" w:rsidP="00637D74">
            <w:pPr>
              <w:pStyle w:val="BodyText-table"/>
            </w:pPr>
            <w:r>
              <w:t>Pad</w:t>
            </w:r>
            <w:r>
              <w:rPr>
                <w:spacing w:val="-7"/>
              </w:rPr>
              <w:t xml:space="preserve"> </w:t>
            </w:r>
            <w:r>
              <w:t>Engineering</w:t>
            </w:r>
            <w:r>
              <w:rPr>
                <w:spacing w:val="-7"/>
              </w:rPr>
              <w:t xml:space="preserve"> </w:t>
            </w:r>
            <w:r>
              <w:t>Evaluation</w:t>
            </w:r>
            <w:r>
              <w:rPr>
                <w:spacing w:val="-7"/>
              </w:rPr>
              <w:t xml:space="preserve"> </w:t>
            </w:r>
            <w:r>
              <w:t>(Not</w:t>
            </w:r>
            <w:r>
              <w:rPr>
                <w:spacing w:val="-8"/>
              </w:rPr>
              <w:t xml:space="preserve"> </w:t>
            </w:r>
            <w:r>
              <w:t>Important</w:t>
            </w:r>
            <w:r>
              <w:rPr>
                <w:spacing w:val="-8"/>
              </w:rPr>
              <w:t xml:space="preserve"> </w:t>
            </w:r>
            <w:r>
              <w:t xml:space="preserve">to </w:t>
            </w:r>
            <w:r>
              <w:rPr>
                <w:spacing w:val="-2"/>
              </w:rPr>
              <w:t>Safety)</w:t>
            </w:r>
          </w:p>
        </w:tc>
        <w:tc>
          <w:tcPr>
            <w:tcW w:w="2251" w:type="dxa"/>
            <w:tcBorders>
              <w:bottom w:val="single" w:sz="4" w:space="0" w:color="000000"/>
            </w:tcBorders>
          </w:tcPr>
          <w:p w14:paraId="42336ABF" w14:textId="77777777" w:rsidR="00711C23" w:rsidRDefault="00711C23" w:rsidP="0068068A">
            <w:pPr>
              <w:pStyle w:val="TableParagraph"/>
              <w:spacing w:line="251" w:lineRule="exact"/>
              <w:ind w:left="11"/>
              <w:jc w:val="center"/>
            </w:pPr>
            <w:r>
              <w:t>3</w:t>
            </w:r>
          </w:p>
        </w:tc>
      </w:tr>
      <w:tr w:rsidR="00711C23" w14:paraId="61139358" w14:textId="77777777" w:rsidTr="00530148">
        <w:tc>
          <w:tcPr>
            <w:tcW w:w="2810" w:type="dxa"/>
          </w:tcPr>
          <w:p w14:paraId="279A07C9" w14:textId="77777777" w:rsidR="00711C23" w:rsidRPr="00E12BA4" w:rsidRDefault="00711C23" w:rsidP="00637D74">
            <w:pPr>
              <w:pStyle w:val="BodyText-table"/>
              <w:rPr>
                <w:u w:val="single"/>
              </w:rPr>
            </w:pPr>
            <w:r w:rsidRPr="00E12BA4">
              <w:rPr>
                <w:spacing w:val="-4"/>
                <w:u w:val="single"/>
              </w:rPr>
              <w:t>2.05</w:t>
            </w:r>
          </w:p>
        </w:tc>
        <w:tc>
          <w:tcPr>
            <w:tcW w:w="7111" w:type="dxa"/>
            <w:gridSpan w:val="2"/>
            <w:tcBorders>
              <w:bottom w:val="single" w:sz="4" w:space="0" w:color="auto"/>
            </w:tcBorders>
          </w:tcPr>
          <w:p w14:paraId="5B2978FE" w14:textId="77777777" w:rsidR="00711C23" w:rsidRPr="00E12BA4" w:rsidRDefault="00711C23" w:rsidP="00637D74">
            <w:pPr>
              <w:pStyle w:val="BodyText-table"/>
              <w:rPr>
                <w:u w:val="single"/>
              </w:rPr>
            </w:pPr>
            <w:r w:rsidRPr="00E12BA4">
              <w:rPr>
                <w:u w:val="single"/>
              </w:rPr>
              <w:t>Pad</w:t>
            </w:r>
            <w:r w:rsidRPr="00E12BA4">
              <w:rPr>
                <w:spacing w:val="-6"/>
                <w:u w:val="single"/>
              </w:rPr>
              <w:t xml:space="preserve"> </w:t>
            </w:r>
            <w:r w:rsidRPr="00E12BA4">
              <w:rPr>
                <w:u w:val="single"/>
              </w:rPr>
              <w:t>Construction</w:t>
            </w:r>
            <w:r w:rsidRPr="00E12BA4">
              <w:rPr>
                <w:spacing w:val="-6"/>
                <w:u w:val="single"/>
              </w:rPr>
              <w:t xml:space="preserve"> </w:t>
            </w:r>
            <w:r w:rsidRPr="00E12BA4">
              <w:rPr>
                <w:spacing w:val="-2"/>
                <w:u w:val="single"/>
              </w:rPr>
              <w:t>Activities</w:t>
            </w:r>
          </w:p>
        </w:tc>
      </w:tr>
      <w:tr w:rsidR="00711C23" w14:paraId="393CB23E" w14:textId="77777777" w:rsidTr="00530148">
        <w:tc>
          <w:tcPr>
            <w:tcW w:w="2810" w:type="dxa"/>
          </w:tcPr>
          <w:p w14:paraId="47088676" w14:textId="77777777" w:rsidR="00711C23" w:rsidRDefault="00711C23" w:rsidP="00637D74">
            <w:pPr>
              <w:pStyle w:val="BodyText-table"/>
              <w:rPr>
                <w:rFonts w:ascii="Times New Roman"/>
                <w:sz w:val="16"/>
              </w:rPr>
            </w:pPr>
          </w:p>
        </w:tc>
        <w:tc>
          <w:tcPr>
            <w:tcW w:w="4860" w:type="dxa"/>
            <w:tcBorders>
              <w:top w:val="single" w:sz="4" w:space="0" w:color="auto"/>
            </w:tcBorders>
          </w:tcPr>
          <w:p w14:paraId="2D1B417F" w14:textId="77777777" w:rsidR="00711C23" w:rsidRDefault="00711C23" w:rsidP="00637D74">
            <w:pPr>
              <w:pStyle w:val="BodyText-table"/>
            </w:pPr>
            <w:r>
              <w:t>Important</w:t>
            </w:r>
            <w:r>
              <w:rPr>
                <w:spacing w:val="-6"/>
              </w:rPr>
              <w:t xml:space="preserve"> </w:t>
            </w:r>
            <w:r>
              <w:t>to</w:t>
            </w:r>
            <w:r>
              <w:rPr>
                <w:spacing w:val="-5"/>
              </w:rPr>
              <w:t xml:space="preserve"> </w:t>
            </w:r>
            <w:r>
              <w:rPr>
                <w:spacing w:val="-2"/>
              </w:rPr>
              <w:t>Safety</w:t>
            </w:r>
          </w:p>
        </w:tc>
        <w:tc>
          <w:tcPr>
            <w:tcW w:w="2251" w:type="dxa"/>
            <w:tcBorders>
              <w:top w:val="single" w:sz="4" w:space="0" w:color="auto"/>
            </w:tcBorders>
          </w:tcPr>
          <w:p w14:paraId="09AC7CCE" w14:textId="77777777" w:rsidR="00711C23" w:rsidRDefault="00711C23" w:rsidP="0068068A">
            <w:pPr>
              <w:pStyle w:val="TableParagraph"/>
              <w:spacing w:line="212" w:lineRule="exact"/>
              <w:ind w:left="11"/>
              <w:jc w:val="center"/>
            </w:pPr>
            <w:r>
              <w:t>2</w:t>
            </w:r>
          </w:p>
        </w:tc>
      </w:tr>
      <w:tr w:rsidR="00711C23" w14:paraId="13A3862B" w14:textId="77777777" w:rsidTr="00530148">
        <w:tc>
          <w:tcPr>
            <w:tcW w:w="2810" w:type="dxa"/>
          </w:tcPr>
          <w:p w14:paraId="688ED255" w14:textId="77777777" w:rsidR="00711C23" w:rsidRDefault="00711C23" w:rsidP="00637D74">
            <w:pPr>
              <w:pStyle w:val="BodyText-table"/>
              <w:rPr>
                <w:rFonts w:ascii="Times New Roman"/>
                <w:sz w:val="18"/>
              </w:rPr>
            </w:pPr>
          </w:p>
        </w:tc>
        <w:tc>
          <w:tcPr>
            <w:tcW w:w="4860" w:type="dxa"/>
          </w:tcPr>
          <w:p w14:paraId="4A27F09A" w14:textId="77777777" w:rsidR="00711C23" w:rsidRDefault="00711C23" w:rsidP="00637D74">
            <w:pPr>
              <w:pStyle w:val="BodyText-table"/>
            </w:pPr>
            <w:r>
              <w:t>Not</w:t>
            </w:r>
            <w:r>
              <w:rPr>
                <w:spacing w:val="-4"/>
              </w:rPr>
              <w:t xml:space="preserve"> </w:t>
            </w:r>
            <w:r>
              <w:t>Important</w:t>
            </w:r>
            <w:r>
              <w:rPr>
                <w:spacing w:val="-6"/>
              </w:rPr>
              <w:t xml:space="preserve"> </w:t>
            </w:r>
            <w:r>
              <w:t>to</w:t>
            </w:r>
            <w:r>
              <w:rPr>
                <w:spacing w:val="-4"/>
              </w:rPr>
              <w:t xml:space="preserve"> </w:t>
            </w:r>
            <w:r>
              <w:rPr>
                <w:spacing w:val="-2"/>
              </w:rPr>
              <w:t>Safety</w:t>
            </w:r>
          </w:p>
        </w:tc>
        <w:tc>
          <w:tcPr>
            <w:tcW w:w="2251" w:type="dxa"/>
          </w:tcPr>
          <w:p w14:paraId="79462918" w14:textId="77777777" w:rsidR="00711C23" w:rsidRDefault="00711C23" w:rsidP="0068068A">
            <w:pPr>
              <w:pStyle w:val="TableParagraph"/>
              <w:spacing w:line="234" w:lineRule="exact"/>
              <w:ind w:left="11"/>
              <w:jc w:val="center"/>
            </w:pPr>
            <w:r>
              <w:t>3</w:t>
            </w:r>
          </w:p>
        </w:tc>
      </w:tr>
      <w:tr w:rsidR="00711C23" w14:paraId="2060EB2A" w14:textId="77777777" w:rsidTr="00530148">
        <w:tc>
          <w:tcPr>
            <w:tcW w:w="2810" w:type="dxa"/>
          </w:tcPr>
          <w:p w14:paraId="035ECA42" w14:textId="77777777" w:rsidR="00711C23" w:rsidRPr="00637D74" w:rsidRDefault="00711C23" w:rsidP="00637D74">
            <w:pPr>
              <w:pStyle w:val="BodyText-table"/>
              <w:rPr>
                <w:u w:val="single"/>
              </w:rPr>
            </w:pPr>
            <w:r w:rsidRPr="00637D74">
              <w:rPr>
                <w:spacing w:val="-4"/>
                <w:u w:val="single"/>
              </w:rPr>
              <w:t>2.06</w:t>
            </w:r>
          </w:p>
        </w:tc>
        <w:tc>
          <w:tcPr>
            <w:tcW w:w="4860" w:type="dxa"/>
          </w:tcPr>
          <w:p w14:paraId="66820703" w14:textId="77777777" w:rsidR="00711C23" w:rsidRPr="00637D74" w:rsidRDefault="00711C23" w:rsidP="00637D74">
            <w:pPr>
              <w:pStyle w:val="BodyText-table"/>
              <w:rPr>
                <w:u w:val="single"/>
              </w:rPr>
            </w:pPr>
            <w:r w:rsidRPr="00637D74">
              <w:rPr>
                <w:u w:val="single"/>
              </w:rPr>
              <w:t>Other</w:t>
            </w:r>
            <w:r w:rsidRPr="00637D74">
              <w:rPr>
                <w:spacing w:val="-6"/>
                <w:u w:val="single"/>
              </w:rPr>
              <w:t xml:space="preserve"> </w:t>
            </w:r>
            <w:r w:rsidRPr="00637D74">
              <w:rPr>
                <w:u w:val="single"/>
              </w:rPr>
              <w:t>ISFSI-Related</w:t>
            </w:r>
            <w:r w:rsidRPr="00637D74">
              <w:rPr>
                <w:spacing w:val="-7"/>
                <w:u w:val="single"/>
              </w:rPr>
              <w:t xml:space="preserve"> </w:t>
            </w:r>
            <w:r w:rsidRPr="00637D74">
              <w:rPr>
                <w:u w:val="single"/>
              </w:rPr>
              <w:t>Items</w:t>
            </w:r>
            <w:r w:rsidRPr="00637D74">
              <w:rPr>
                <w:spacing w:val="-4"/>
                <w:u w:val="single"/>
              </w:rPr>
              <w:t xml:space="preserve"> </w:t>
            </w:r>
            <w:r w:rsidRPr="00637D74">
              <w:rPr>
                <w:u w:val="single"/>
              </w:rPr>
              <w:t>and</w:t>
            </w:r>
            <w:r w:rsidRPr="00637D74">
              <w:rPr>
                <w:spacing w:val="-5"/>
                <w:u w:val="single"/>
              </w:rPr>
              <w:t xml:space="preserve"> </w:t>
            </w:r>
            <w:r w:rsidRPr="00637D74">
              <w:rPr>
                <w:spacing w:val="-2"/>
                <w:u w:val="single"/>
              </w:rPr>
              <w:t>Activities</w:t>
            </w:r>
          </w:p>
        </w:tc>
        <w:tc>
          <w:tcPr>
            <w:tcW w:w="2251" w:type="dxa"/>
            <w:tcBorders>
              <w:bottom w:val="nil"/>
            </w:tcBorders>
          </w:tcPr>
          <w:p w14:paraId="2553F168" w14:textId="77777777" w:rsidR="00711C23" w:rsidRDefault="00711C23" w:rsidP="0068068A">
            <w:pPr>
              <w:pStyle w:val="TableParagraph"/>
              <w:spacing w:line="232" w:lineRule="exact"/>
              <w:ind w:left="11"/>
              <w:jc w:val="center"/>
            </w:pPr>
            <w:r>
              <w:t>2</w:t>
            </w:r>
          </w:p>
        </w:tc>
      </w:tr>
      <w:tr w:rsidR="00711C23" w14:paraId="68066375" w14:textId="77777777" w:rsidTr="00530148">
        <w:tc>
          <w:tcPr>
            <w:tcW w:w="2810" w:type="dxa"/>
          </w:tcPr>
          <w:p w14:paraId="412A6F91" w14:textId="77777777" w:rsidR="00711C23" w:rsidRPr="00637D74" w:rsidRDefault="00711C23" w:rsidP="00637D74">
            <w:pPr>
              <w:pStyle w:val="BodyText-table"/>
              <w:rPr>
                <w:u w:val="single"/>
              </w:rPr>
            </w:pPr>
            <w:r w:rsidRPr="00637D74">
              <w:rPr>
                <w:spacing w:val="-2"/>
                <w:u w:val="single"/>
              </w:rPr>
              <w:t>60854</w:t>
            </w:r>
          </w:p>
        </w:tc>
        <w:tc>
          <w:tcPr>
            <w:tcW w:w="7111" w:type="dxa"/>
            <w:gridSpan w:val="2"/>
            <w:tcBorders>
              <w:top w:val="nil"/>
            </w:tcBorders>
          </w:tcPr>
          <w:p w14:paraId="1406E831" w14:textId="77777777" w:rsidR="00711C23" w:rsidRPr="00637D74" w:rsidRDefault="00711C23" w:rsidP="00637D74">
            <w:pPr>
              <w:pStyle w:val="BodyText-table"/>
              <w:rPr>
                <w:u w:val="single"/>
              </w:rPr>
            </w:pPr>
            <w:r w:rsidRPr="00637D74">
              <w:rPr>
                <w:u w:val="single"/>
              </w:rPr>
              <w:t>Preoperational</w:t>
            </w:r>
            <w:r w:rsidRPr="00637D74">
              <w:rPr>
                <w:spacing w:val="-5"/>
                <w:u w:val="single"/>
              </w:rPr>
              <w:t xml:space="preserve"> </w:t>
            </w:r>
            <w:r w:rsidRPr="00637D74">
              <w:rPr>
                <w:u w:val="single"/>
              </w:rPr>
              <w:t>Testing</w:t>
            </w:r>
            <w:r w:rsidRPr="00637D74">
              <w:rPr>
                <w:spacing w:val="-5"/>
                <w:u w:val="single"/>
              </w:rPr>
              <w:t xml:space="preserve"> </w:t>
            </w:r>
            <w:r w:rsidRPr="00637D74">
              <w:rPr>
                <w:u w:val="single"/>
              </w:rPr>
              <w:t>of</w:t>
            </w:r>
            <w:r w:rsidRPr="00637D74">
              <w:rPr>
                <w:spacing w:val="-3"/>
                <w:u w:val="single"/>
              </w:rPr>
              <w:t xml:space="preserve"> </w:t>
            </w:r>
            <w:r w:rsidRPr="00637D74">
              <w:rPr>
                <w:u w:val="single"/>
              </w:rPr>
              <w:t>an</w:t>
            </w:r>
            <w:r w:rsidRPr="00637D74">
              <w:rPr>
                <w:spacing w:val="-7"/>
                <w:u w:val="single"/>
              </w:rPr>
              <w:t xml:space="preserve"> </w:t>
            </w:r>
            <w:r w:rsidRPr="00637D74">
              <w:rPr>
                <w:u w:val="single"/>
              </w:rPr>
              <w:t>Independent</w:t>
            </w:r>
            <w:r w:rsidRPr="00637D74">
              <w:rPr>
                <w:spacing w:val="-4"/>
                <w:u w:val="single"/>
              </w:rPr>
              <w:t xml:space="preserve"> </w:t>
            </w:r>
            <w:r w:rsidRPr="00637D74">
              <w:rPr>
                <w:u w:val="single"/>
              </w:rPr>
              <w:t>Spent</w:t>
            </w:r>
            <w:r w:rsidRPr="00637D74">
              <w:rPr>
                <w:spacing w:val="-6"/>
                <w:u w:val="single"/>
              </w:rPr>
              <w:t xml:space="preserve"> </w:t>
            </w:r>
            <w:r w:rsidRPr="00637D74">
              <w:rPr>
                <w:u w:val="single"/>
              </w:rPr>
              <w:t>Fuel</w:t>
            </w:r>
            <w:r w:rsidRPr="00637D74">
              <w:rPr>
                <w:spacing w:val="-4"/>
                <w:u w:val="single"/>
              </w:rPr>
              <w:t xml:space="preserve"> </w:t>
            </w:r>
            <w:r w:rsidRPr="00637D74">
              <w:rPr>
                <w:u w:val="single"/>
              </w:rPr>
              <w:t xml:space="preserve">Storage </w:t>
            </w:r>
            <w:r w:rsidRPr="00637D74">
              <w:rPr>
                <w:spacing w:val="-2"/>
                <w:u w:val="single"/>
              </w:rPr>
              <w:t>Installation</w:t>
            </w:r>
          </w:p>
        </w:tc>
      </w:tr>
      <w:tr w:rsidR="00711C23" w14:paraId="0F44FFCA" w14:textId="77777777" w:rsidTr="00530148">
        <w:tc>
          <w:tcPr>
            <w:tcW w:w="2810" w:type="dxa"/>
          </w:tcPr>
          <w:p w14:paraId="58228087" w14:textId="77777777" w:rsidR="00711C23" w:rsidRPr="00E12BA4" w:rsidRDefault="00711C23" w:rsidP="00637D74">
            <w:pPr>
              <w:pStyle w:val="BodyText-table"/>
              <w:rPr>
                <w:u w:val="single"/>
              </w:rPr>
            </w:pPr>
            <w:r w:rsidRPr="00E12BA4">
              <w:rPr>
                <w:u w:val="single"/>
              </w:rPr>
              <w:t>2.01</w:t>
            </w:r>
          </w:p>
        </w:tc>
        <w:tc>
          <w:tcPr>
            <w:tcW w:w="7111" w:type="dxa"/>
            <w:gridSpan w:val="2"/>
          </w:tcPr>
          <w:p w14:paraId="3EA9B301" w14:textId="77777777" w:rsidR="00711C23" w:rsidRPr="00E12BA4" w:rsidRDefault="00711C23" w:rsidP="00637D74">
            <w:pPr>
              <w:pStyle w:val="BodyText-table"/>
              <w:rPr>
                <w:u w:val="single"/>
              </w:rPr>
            </w:pPr>
            <w:r w:rsidRPr="00E12BA4">
              <w:rPr>
                <w:u w:val="single"/>
              </w:rPr>
              <w:t>Review</w:t>
            </w:r>
            <w:r w:rsidRPr="00E12BA4">
              <w:rPr>
                <w:spacing w:val="-5"/>
                <w:u w:val="single"/>
              </w:rPr>
              <w:t xml:space="preserve"> </w:t>
            </w:r>
            <w:r w:rsidRPr="00E12BA4">
              <w:rPr>
                <w:u w:val="single"/>
              </w:rPr>
              <w:t>of</w:t>
            </w:r>
            <w:r w:rsidRPr="00E12BA4">
              <w:rPr>
                <w:spacing w:val="-2"/>
                <w:u w:val="single"/>
              </w:rPr>
              <w:t xml:space="preserve"> Procedures</w:t>
            </w:r>
          </w:p>
        </w:tc>
      </w:tr>
      <w:tr w:rsidR="00711C23" w14:paraId="2DE1D29F" w14:textId="77777777" w:rsidTr="00530148">
        <w:tc>
          <w:tcPr>
            <w:tcW w:w="2810" w:type="dxa"/>
          </w:tcPr>
          <w:p w14:paraId="6515945D" w14:textId="77777777" w:rsidR="00711C23" w:rsidRDefault="00711C23" w:rsidP="00637D74">
            <w:pPr>
              <w:pStyle w:val="BodyText-table"/>
              <w:rPr>
                <w:rFonts w:ascii="Times New Roman"/>
                <w:sz w:val="18"/>
              </w:rPr>
            </w:pPr>
          </w:p>
        </w:tc>
        <w:tc>
          <w:tcPr>
            <w:tcW w:w="4860" w:type="dxa"/>
          </w:tcPr>
          <w:p w14:paraId="07E9A588" w14:textId="77777777" w:rsidR="00711C23" w:rsidRDefault="00711C23" w:rsidP="00637D74">
            <w:pPr>
              <w:pStyle w:val="BodyText-table"/>
            </w:pPr>
            <w:r>
              <w:t>Loading</w:t>
            </w:r>
            <w:r>
              <w:rPr>
                <w:spacing w:val="-7"/>
              </w:rPr>
              <w:t xml:space="preserve"> </w:t>
            </w:r>
            <w:r>
              <w:t>and</w:t>
            </w:r>
            <w:r>
              <w:rPr>
                <w:spacing w:val="-6"/>
              </w:rPr>
              <w:t xml:space="preserve"> </w:t>
            </w:r>
            <w:r>
              <w:t>Unloading</w:t>
            </w:r>
            <w:r>
              <w:rPr>
                <w:spacing w:val="-8"/>
              </w:rPr>
              <w:t xml:space="preserve"> </w:t>
            </w:r>
            <w:r>
              <w:rPr>
                <w:spacing w:val="-2"/>
              </w:rPr>
              <w:t>Procedures</w:t>
            </w:r>
          </w:p>
        </w:tc>
        <w:tc>
          <w:tcPr>
            <w:tcW w:w="2251" w:type="dxa"/>
          </w:tcPr>
          <w:p w14:paraId="297FFB8B" w14:textId="77777777" w:rsidR="00711C23" w:rsidRDefault="00711C23" w:rsidP="00637D74">
            <w:pPr>
              <w:pStyle w:val="BodyText-table"/>
            </w:pPr>
            <w:r>
              <w:rPr>
                <w:spacing w:val="-2"/>
                <w:vertAlign w:val="superscript"/>
              </w:rPr>
              <w:t>1</w:t>
            </w:r>
            <w:r>
              <w:rPr>
                <w:spacing w:val="-2"/>
              </w:rPr>
              <w:t>Note</w:t>
            </w:r>
          </w:p>
        </w:tc>
      </w:tr>
      <w:tr w:rsidR="00711C23" w14:paraId="5386AB13" w14:textId="77777777" w:rsidTr="00530148">
        <w:tc>
          <w:tcPr>
            <w:tcW w:w="2810" w:type="dxa"/>
          </w:tcPr>
          <w:p w14:paraId="134259B2" w14:textId="77777777" w:rsidR="00711C23" w:rsidRDefault="00711C23" w:rsidP="00637D74">
            <w:pPr>
              <w:pStyle w:val="BodyText-table"/>
            </w:pPr>
            <w:r>
              <w:t>2.02</w:t>
            </w:r>
          </w:p>
        </w:tc>
        <w:tc>
          <w:tcPr>
            <w:tcW w:w="7111" w:type="dxa"/>
            <w:gridSpan w:val="2"/>
          </w:tcPr>
          <w:p w14:paraId="7377BC7B" w14:textId="77777777" w:rsidR="00711C23" w:rsidRDefault="00711C23" w:rsidP="00637D74">
            <w:pPr>
              <w:pStyle w:val="BodyText-table"/>
            </w:pPr>
            <w:r>
              <w:t>Preoperational</w:t>
            </w:r>
            <w:r>
              <w:rPr>
                <w:spacing w:val="-11"/>
              </w:rPr>
              <w:t xml:space="preserve"> </w:t>
            </w:r>
            <w:r>
              <w:rPr>
                <w:spacing w:val="-2"/>
              </w:rPr>
              <w:t>Testing</w:t>
            </w:r>
          </w:p>
        </w:tc>
      </w:tr>
      <w:tr w:rsidR="00711C23" w14:paraId="25D873E8" w14:textId="77777777" w:rsidTr="00530148">
        <w:tc>
          <w:tcPr>
            <w:tcW w:w="2810" w:type="dxa"/>
          </w:tcPr>
          <w:p w14:paraId="705DE36C" w14:textId="77777777" w:rsidR="00711C23" w:rsidRDefault="00711C23" w:rsidP="00637D74">
            <w:pPr>
              <w:pStyle w:val="BodyText-table"/>
              <w:rPr>
                <w:rFonts w:ascii="Times New Roman"/>
                <w:sz w:val="18"/>
              </w:rPr>
            </w:pPr>
          </w:p>
        </w:tc>
        <w:tc>
          <w:tcPr>
            <w:tcW w:w="4860" w:type="dxa"/>
          </w:tcPr>
          <w:p w14:paraId="5CEA992C" w14:textId="77777777" w:rsidR="00711C23" w:rsidRDefault="00711C23" w:rsidP="00637D74">
            <w:pPr>
              <w:pStyle w:val="BodyText-table"/>
            </w:pPr>
            <w:r>
              <w:t>Observation</w:t>
            </w:r>
            <w:r>
              <w:rPr>
                <w:spacing w:val="-10"/>
              </w:rPr>
              <w:t xml:space="preserve"> </w:t>
            </w:r>
            <w:r>
              <w:t>of</w:t>
            </w:r>
            <w:r>
              <w:rPr>
                <w:spacing w:val="-8"/>
              </w:rPr>
              <w:t xml:space="preserve"> </w:t>
            </w:r>
            <w:r>
              <w:t>Preoperational</w:t>
            </w:r>
            <w:r>
              <w:rPr>
                <w:spacing w:val="-10"/>
              </w:rPr>
              <w:t xml:space="preserve"> </w:t>
            </w:r>
            <w:r>
              <w:rPr>
                <w:spacing w:val="-2"/>
              </w:rPr>
              <w:t>Activities</w:t>
            </w:r>
          </w:p>
        </w:tc>
        <w:tc>
          <w:tcPr>
            <w:tcW w:w="2251" w:type="dxa"/>
          </w:tcPr>
          <w:p w14:paraId="2F031F67" w14:textId="77777777" w:rsidR="00711C23" w:rsidRDefault="00711C23" w:rsidP="00637D74">
            <w:pPr>
              <w:pStyle w:val="BodyText-table"/>
            </w:pPr>
            <w:r>
              <w:rPr>
                <w:spacing w:val="-2"/>
                <w:vertAlign w:val="superscript"/>
              </w:rPr>
              <w:t>1</w:t>
            </w:r>
            <w:r>
              <w:rPr>
                <w:spacing w:val="-2"/>
              </w:rPr>
              <w:t>Note</w:t>
            </w:r>
          </w:p>
        </w:tc>
      </w:tr>
      <w:tr w:rsidR="00711C23" w14:paraId="1ADF5584" w14:textId="77777777" w:rsidTr="00530148">
        <w:tc>
          <w:tcPr>
            <w:tcW w:w="2810" w:type="dxa"/>
          </w:tcPr>
          <w:p w14:paraId="7BE35BAD" w14:textId="77777777" w:rsidR="00711C23" w:rsidRDefault="00711C23" w:rsidP="00637D74">
            <w:pPr>
              <w:pStyle w:val="BodyText-table"/>
              <w:rPr>
                <w:rFonts w:ascii="Times New Roman"/>
              </w:rPr>
            </w:pPr>
          </w:p>
        </w:tc>
        <w:tc>
          <w:tcPr>
            <w:tcW w:w="4860" w:type="dxa"/>
          </w:tcPr>
          <w:p w14:paraId="5C40F83A" w14:textId="77777777" w:rsidR="00711C23" w:rsidRDefault="00711C23" w:rsidP="00637D74">
            <w:pPr>
              <w:pStyle w:val="BodyText-table"/>
            </w:pPr>
            <w:r>
              <w:t>Verification</w:t>
            </w:r>
            <w:r>
              <w:rPr>
                <w:spacing w:val="-12"/>
              </w:rPr>
              <w:t xml:space="preserve"> </w:t>
            </w:r>
            <w:r>
              <w:t>of</w:t>
            </w:r>
            <w:r>
              <w:rPr>
                <w:spacing w:val="-12"/>
              </w:rPr>
              <w:t xml:space="preserve"> </w:t>
            </w:r>
            <w:r>
              <w:t>Meeting</w:t>
            </w:r>
            <w:r>
              <w:rPr>
                <w:spacing w:val="-13"/>
              </w:rPr>
              <w:t xml:space="preserve"> </w:t>
            </w:r>
            <w:r>
              <w:t xml:space="preserve">Preoperational </w:t>
            </w:r>
            <w:r>
              <w:rPr>
                <w:spacing w:val="-2"/>
              </w:rPr>
              <w:t>Requirements</w:t>
            </w:r>
          </w:p>
        </w:tc>
        <w:tc>
          <w:tcPr>
            <w:tcW w:w="2251" w:type="dxa"/>
          </w:tcPr>
          <w:p w14:paraId="159BF3A9" w14:textId="77777777" w:rsidR="00711C23" w:rsidRDefault="00711C23" w:rsidP="00637D74">
            <w:pPr>
              <w:pStyle w:val="BodyText-table"/>
            </w:pPr>
            <w:r>
              <w:t>1</w:t>
            </w:r>
          </w:p>
        </w:tc>
      </w:tr>
      <w:tr w:rsidR="00711C23" w14:paraId="206D6A65" w14:textId="77777777" w:rsidTr="00530148">
        <w:tc>
          <w:tcPr>
            <w:tcW w:w="2810" w:type="dxa"/>
          </w:tcPr>
          <w:p w14:paraId="04E0687F" w14:textId="77777777" w:rsidR="00711C23" w:rsidRDefault="00711C23" w:rsidP="00637D74">
            <w:pPr>
              <w:pStyle w:val="BodyText-table"/>
              <w:rPr>
                <w:rFonts w:ascii="Times New Roman"/>
                <w:sz w:val="18"/>
              </w:rPr>
            </w:pPr>
          </w:p>
        </w:tc>
        <w:tc>
          <w:tcPr>
            <w:tcW w:w="4860" w:type="dxa"/>
          </w:tcPr>
          <w:p w14:paraId="301584D0" w14:textId="77777777" w:rsidR="00711C23" w:rsidRDefault="00711C23" w:rsidP="00637D74">
            <w:pPr>
              <w:pStyle w:val="BodyText-table"/>
            </w:pPr>
            <w:r>
              <w:t>Preoperational</w:t>
            </w:r>
            <w:r>
              <w:rPr>
                <w:spacing w:val="-11"/>
              </w:rPr>
              <w:t xml:space="preserve"> </w:t>
            </w:r>
            <w:r>
              <w:rPr>
                <w:spacing w:val="-2"/>
              </w:rPr>
              <w:t>Training</w:t>
            </w:r>
          </w:p>
        </w:tc>
        <w:tc>
          <w:tcPr>
            <w:tcW w:w="2251" w:type="dxa"/>
          </w:tcPr>
          <w:p w14:paraId="4494EDA3" w14:textId="77777777" w:rsidR="00711C23" w:rsidRDefault="00711C23" w:rsidP="00637D74">
            <w:pPr>
              <w:pStyle w:val="BodyText-table"/>
            </w:pPr>
            <w:r>
              <w:t>3</w:t>
            </w:r>
          </w:p>
        </w:tc>
      </w:tr>
      <w:tr w:rsidR="00711C23" w14:paraId="060847DC" w14:textId="77777777" w:rsidTr="00530148">
        <w:tc>
          <w:tcPr>
            <w:tcW w:w="2810" w:type="dxa"/>
          </w:tcPr>
          <w:p w14:paraId="209778EA" w14:textId="77777777" w:rsidR="00711C23" w:rsidRPr="00E12BA4" w:rsidRDefault="00711C23" w:rsidP="00637D74">
            <w:pPr>
              <w:pStyle w:val="BodyText-table"/>
              <w:rPr>
                <w:u w:val="single"/>
              </w:rPr>
            </w:pPr>
            <w:r w:rsidRPr="00E12BA4">
              <w:rPr>
                <w:u w:val="single"/>
              </w:rPr>
              <w:t>2.03</w:t>
            </w:r>
          </w:p>
        </w:tc>
        <w:tc>
          <w:tcPr>
            <w:tcW w:w="7111" w:type="dxa"/>
            <w:gridSpan w:val="2"/>
          </w:tcPr>
          <w:p w14:paraId="6E0662C6" w14:textId="77777777" w:rsidR="00711C23" w:rsidRPr="00E12BA4" w:rsidRDefault="00711C23" w:rsidP="00637D74">
            <w:pPr>
              <w:pStyle w:val="BodyText-table"/>
              <w:rPr>
                <w:u w:val="single"/>
              </w:rPr>
            </w:pPr>
            <w:r w:rsidRPr="00E12BA4">
              <w:rPr>
                <w:u w:val="single"/>
              </w:rPr>
              <w:t>ISFSI</w:t>
            </w:r>
            <w:r w:rsidRPr="00E12BA4">
              <w:rPr>
                <w:spacing w:val="-3"/>
                <w:u w:val="single"/>
              </w:rPr>
              <w:t xml:space="preserve"> </w:t>
            </w:r>
            <w:r w:rsidRPr="00E12BA4">
              <w:rPr>
                <w:spacing w:val="-2"/>
                <w:u w:val="single"/>
              </w:rPr>
              <w:t>Programs</w:t>
            </w:r>
          </w:p>
        </w:tc>
      </w:tr>
      <w:tr w:rsidR="00711C23" w14:paraId="0599385A" w14:textId="77777777" w:rsidTr="00530148">
        <w:tc>
          <w:tcPr>
            <w:tcW w:w="2810" w:type="dxa"/>
          </w:tcPr>
          <w:p w14:paraId="06B97534" w14:textId="77777777" w:rsidR="00711C23" w:rsidRDefault="00711C23" w:rsidP="00637D74">
            <w:pPr>
              <w:pStyle w:val="BodyText-table"/>
              <w:rPr>
                <w:rFonts w:ascii="Times New Roman"/>
                <w:sz w:val="18"/>
              </w:rPr>
            </w:pPr>
          </w:p>
        </w:tc>
        <w:tc>
          <w:tcPr>
            <w:tcW w:w="4860" w:type="dxa"/>
          </w:tcPr>
          <w:p w14:paraId="13D1FACC" w14:textId="77777777" w:rsidR="00711C23" w:rsidRDefault="00711C23" w:rsidP="00637D74">
            <w:pPr>
              <w:pStyle w:val="BodyText-table"/>
            </w:pPr>
            <w:r>
              <w:t>Impact</w:t>
            </w:r>
            <w:r>
              <w:rPr>
                <w:spacing w:val="-2"/>
              </w:rPr>
              <w:t xml:space="preserve"> </w:t>
            </w:r>
            <w:r>
              <w:t>on</w:t>
            </w:r>
            <w:r>
              <w:rPr>
                <w:spacing w:val="-6"/>
              </w:rPr>
              <w:t xml:space="preserve"> </w:t>
            </w:r>
            <w:r>
              <w:t xml:space="preserve">Plant </w:t>
            </w:r>
            <w:r>
              <w:rPr>
                <w:spacing w:val="-2"/>
              </w:rPr>
              <w:t>Operations</w:t>
            </w:r>
          </w:p>
        </w:tc>
        <w:tc>
          <w:tcPr>
            <w:tcW w:w="2251" w:type="dxa"/>
          </w:tcPr>
          <w:p w14:paraId="798F32B5" w14:textId="77777777" w:rsidR="00711C23" w:rsidRDefault="00711C23" w:rsidP="00637D74">
            <w:pPr>
              <w:pStyle w:val="BodyText-table"/>
            </w:pPr>
            <w:r>
              <w:t>2</w:t>
            </w:r>
          </w:p>
        </w:tc>
      </w:tr>
      <w:tr w:rsidR="00711C23" w14:paraId="7AB58F00" w14:textId="77777777" w:rsidTr="00530148">
        <w:tc>
          <w:tcPr>
            <w:tcW w:w="2810" w:type="dxa"/>
          </w:tcPr>
          <w:p w14:paraId="62138C11" w14:textId="77777777" w:rsidR="00711C23" w:rsidRDefault="00711C23" w:rsidP="00637D74">
            <w:pPr>
              <w:pStyle w:val="BodyText-table"/>
              <w:rPr>
                <w:rFonts w:ascii="Times New Roman"/>
                <w:sz w:val="18"/>
              </w:rPr>
            </w:pPr>
          </w:p>
        </w:tc>
        <w:tc>
          <w:tcPr>
            <w:tcW w:w="4860" w:type="dxa"/>
          </w:tcPr>
          <w:p w14:paraId="22F14AEF" w14:textId="77777777" w:rsidR="00711C23" w:rsidRDefault="00711C23" w:rsidP="00637D74">
            <w:pPr>
              <w:pStyle w:val="BodyText-table"/>
            </w:pPr>
            <w:r>
              <w:t>Control</w:t>
            </w:r>
            <w:r>
              <w:rPr>
                <w:spacing w:val="-6"/>
              </w:rPr>
              <w:t xml:space="preserve"> </w:t>
            </w:r>
            <w:r>
              <w:t>of</w:t>
            </w:r>
            <w:r>
              <w:rPr>
                <w:spacing w:val="-2"/>
              </w:rPr>
              <w:t xml:space="preserve"> </w:t>
            </w:r>
            <w:r>
              <w:t>Heavy</w:t>
            </w:r>
            <w:r>
              <w:rPr>
                <w:spacing w:val="-6"/>
              </w:rPr>
              <w:t xml:space="preserve"> </w:t>
            </w:r>
            <w:r>
              <w:t>Loads</w:t>
            </w:r>
            <w:r>
              <w:rPr>
                <w:spacing w:val="-7"/>
              </w:rPr>
              <w:t xml:space="preserve"> </w:t>
            </w:r>
            <w:r>
              <w:rPr>
                <w:spacing w:val="-2"/>
              </w:rPr>
              <w:t>Program</w:t>
            </w:r>
          </w:p>
        </w:tc>
        <w:tc>
          <w:tcPr>
            <w:tcW w:w="2251" w:type="dxa"/>
          </w:tcPr>
          <w:p w14:paraId="1DD475BD" w14:textId="77777777" w:rsidR="00711C23" w:rsidRDefault="00711C23" w:rsidP="00637D74">
            <w:pPr>
              <w:pStyle w:val="BodyText-table"/>
            </w:pPr>
            <w:r>
              <w:t>1</w:t>
            </w:r>
          </w:p>
        </w:tc>
      </w:tr>
      <w:tr w:rsidR="00711C23" w14:paraId="3C05770F" w14:textId="77777777" w:rsidTr="00530148">
        <w:tc>
          <w:tcPr>
            <w:tcW w:w="2810" w:type="dxa"/>
          </w:tcPr>
          <w:p w14:paraId="223BEDCF" w14:textId="77777777" w:rsidR="00711C23" w:rsidRDefault="00711C23" w:rsidP="00637D74">
            <w:pPr>
              <w:pStyle w:val="BodyText-table"/>
              <w:rPr>
                <w:rFonts w:ascii="Times New Roman"/>
                <w:sz w:val="18"/>
              </w:rPr>
            </w:pPr>
          </w:p>
        </w:tc>
        <w:tc>
          <w:tcPr>
            <w:tcW w:w="4860" w:type="dxa"/>
          </w:tcPr>
          <w:p w14:paraId="701EECF2" w14:textId="77777777" w:rsidR="00711C23" w:rsidRDefault="00711C23" w:rsidP="00637D74">
            <w:pPr>
              <w:pStyle w:val="BodyText-table"/>
            </w:pPr>
            <w:r>
              <w:t>Crane</w:t>
            </w:r>
            <w:r>
              <w:rPr>
                <w:spacing w:val="-6"/>
              </w:rPr>
              <w:t xml:space="preserve"> </w:t>
            </w:r>
            <w:r>
              <w:t>Maintenance</w:t>
            </w:r>
            <w:r>
              <w:rPr>
                <w:spacing w:val="-5"/>
              </w:rPr>
              <w:t xml:space="preserve"> </w:t>
            </w:r>
            <w:r>
              <w:t>and</w:t>
            </w:r>
            <w:r>
              <w:rPr>
                <w:spacing w:val="-9"/>
              </w:rPr>
              <w:t xml:space="preserve"> </w:t>
            </w:r>
            <w:r>
              <w:rPr>
                <w:spacing w:val="-2"/>
              </w:rPr>
              <w:t>Inspection</w:t>
            </w:r>
          </w:p>
        </w:tc>
        <w:tc>
          <w:tcPr>
            <w:tcW w:w="2251" w:type="dxa"/>
          </w:tcPr>
          <w:p w14:paraId="6D74FC71" w14:textId="77777777" w:rsidR="00711C23" w:rsidRDefault="00711C23" w:rsidP="00637D74">
            <w:pPr>
              <w:pStyle w:val="BodyText-table"/>
            </w:pPr>
            <w:r>
              <w:t>1</w:t>
            </w:r>
          </w:p>
        </w:tc>
      </w:tr>
      <w:tr w:rsidR="00711C23" w14:paraId="0622494F" w14:textId="77777777" w:rsidTr="00530148">
        <w:tc>
          <w:tcPr>
            <w:tcW w:w="2810" w:type="dxa"/>
          </w:tcPr>
          <w:p w14:paraId="38B5459A" w14:textId="77777777" w:rsidR="00711C23" w:rsidRDefault="00711C23" w:rsidP="00637D74">
            <w:pPr>
              <w:pStyle w:val="BodyText-table"/>
              <w:rPr>
                <w:rFonts w:ascii="Times New Roman"/>
                <w:sz w:val="18"/>
              </w:rPr>
            </w:pPr>
          </w:p>
        </w:tc>
        <w:tc>
          <w:tcPr>
            <w:tcW w:w="4860" w:type="dxa"/>
          </w:tcPr>
          <w:p w14:paraId="1D3C05E8" w14:textId="77777777" w:rsidR="00711C23" w:rsidRDefault="00711C23" w:rsidP="00637D74">
            <w:pPr>
              <w:pStyle w:val="BodyText-table"/>
            </w:pPr>
            <w:r>
              <w:t>Special</w:t>
            </w:r>
            <w:r>
              <w:rPr>
                <w:spacing w:val="-8"/>
              </w:rPr>
              <w:t xml:space="preserve"> </w:t>
            </w:r>
            <w:r>
              <w:t>Lifting</w:t>
            </w:r>
            <w:r>
              <w:rPr>
                <w:spacing w:val="-7"/>
              </w:rPr>
              <w:t xml:space="preserve"> </w:t>
            </w:r>
            <w:r>
              <w:t>Device</w:t>
            </w:r>
            <w:r>
              <w:rPr>
                <w:spacing w:val="-6"/>
              </w:rPr>
              <w:t xml:space="preserve"> </w:t>
            </w:r>
            <w:r>
              <w:rPr>
                <w:spacing w:val="-2"/>
              </w:rPr>
              <w:t>Design</w:t>
            </w:r>
          </w:p>
        </w:tc>
        <w:tc>
          <w:tcPr>
            <w:tcW w:w="2251" w:type="dxa"/>
          </w:tcPr>
          <w:p w14:paraId="22BB4A68" w14:textId="77777777" w:rsidR="00711C23" w:rsidRDefault="00711C23" w:rsidP="00637D74">
            <w:pPr>
              <w:pStyle w:val="BodyText-table"/>
            </w:pPr>
            <w:r>
              <w:t>1</w:t>
            </w:r>
          </w:p>
        </w:tc>
      </w:tr>
      <w:tr w:rsidR="00711C23" w14:paraId="7CD84849" w14:textId="77777777" w:rsidTr="00530148">
        <w:tc>
          <w:tcPr>
            <w:tcW w:w="2810" w:type="dxa"/>
          </w:tcPr>
          <w:p w14:paraId="6C6300C9" w14:textId="77777777" w:rsidR="00711C23" w:rsidRDefault="00711C23" w:rsidP="00637D74">
            <w:pPr>
              <w:pStyle w:val="BodyText-table"/>
              <w:rPr>
                <w:rFonts w:ascii="Times New Roman"/>
              </w:rPr>
            </w:pPr>
          </w:p>
        </w:tc>
        <w:tc>
          <w:tcPr>
            <w:tcW w:w="4860" w:type="dxa"/>
          </w:tcPr>
          <w:p w14:paraId="2D221BDA" w14:textId="77777777" w:rsidR="00711C23" w:rsidRDefault="00711C23" w:rsidP="00637D74">
            <w:pPr>
              <w:pStyle w:val="BodyText-table"/>
            </w:pPr>
            <w:r>
              <w:t>Special</w:t>
            </w:r>
            <w:r>
              <w:rPr>
                <w:spacing w:val="-8"/>
              </w:rPr>
              <w:t xml:space="preserve"> </w:t>
            </w:r>
            <w:r>
              <w:t>Lifting</w:t>
            </w:r>
            <w:r>
              <w:rPr>
                <w:spacing w:val="-7"/>
              </w:rPr>
              <w:t xml:space="preserve"> </w:t>
            </w:r>
            <w:r>
              <w:t>Device</w:t>
            </w:r>
            <w:r>
              <w:rPr>
                <w:spacing w:val="-7"/>
              </w:rPr>
              <w:t xml:space="preserve"> </w:t>
            </w:r>
            <w:r>
              <w:t>and</w:t>
            </w:r>
            <w:r>
              <w:rPr>
                <w:spacing w:val="-7"/>
              </w:rPr>
              <w:t xml:space="preserve"> </w:t>
            </w:r>
            <w:r>
              <w:t>Sling</w:t>
            </w:r>
            <w:r>
              <w:rPr>
                <w:spacing w:val="-7"/>
              </w:rPr>
              <w:t xml:space="preserve"> </w:t>
            </w:r>
            <w:r>
              <w:t>Maintenance and Inspection</w:t>
            </w:r>
          </w:p>
        </w:tc>
        <w:tc>
          <w:tcPr>
            <w:tcW w:w="2251" w:type="dxa"/>
          </w:tcPr>
          <w:p w14:paraId="1093455A" w14:textId="77777777" w:rsidR="00711C23" w:rsidRDefault="00711C23" w:rsidP="00637D74">
            <w:pPr>
              <w:pStyle w:val="BodyText-table"/>
            </w:pPr>
            <w:r>
              <w:t>1</w:t>
            </w:r>
          </w:p>
        </w:tc>
      </w:tr>
      <w:tr w:rsidR="00711C23" w14:paraId="4E908D90" w14:textId="77777777" w:rsidTr="00530148">
        <w:tc>
          <w:tcPr>
            <w:tcW w:w="2810" w:type="dxa"/>
          </w:tcPr>
          <w:p w14:paraId="105A1A60" w14:textId="77777777" w:rsidR="00711C23" w:rsidRDefault="00711C23" w:rsidP="00637D74">
            <w:pPr>
              <w:pStyle w:val="BodyText-table"/>
              <w:rPr>
                <w:rFonts w:ascii="Times New Roman"/>
                <w:sz w:val="18"/>
              </w:rPr>
            </w:pPr>
          </w:p>
        </w:tc>
        <w:tc>
          <w:tcPr>
            <w:tcW w:w="4860" w:type="dxa"/>
          </w:tcPr>
          <w:p w14:paraId="6BB2801B" w14:textId="77777777" w:rsidR="00711C23" w:rsidRDefault="00711C23" w:rsidP="00637D74">
            <w:pPr>
              <w:pStyle w:val="BodyText-table"/>
            </w:pPr>
            <w:r>
              <w:t>Crane</w:t>
            </w:r>
            <w:r>
              <w:rPr>
                <w:spacing w:val="-6"/>
              </w:rPr>
              <w:t xml:space="preserve"> </w:t>
            </w:r>
            <w:r>
              <w:rPr>
                <w:spacing w:val="-2"/>
              </w:rPr>
              <w:t>Operations</w:t>
            </w:r>
          </w:p>
        </w:tc>
        <w:tc>
          <w:tcPr>
            <w:tcW w:w="2251" w:type="dxa"/>
          </w:tcPr>
          <w:p w14:paraId="39E98498" w14:textId="77777777" w:rsidR="00711C23" w:rsidRDefault="00711C23" w:rsidP="00637D74">
            <w:pPr>
              <w:pStyle w:val="BodyText-table"/>
            </w:pPr>
            <w:r>
              <w:t>1</w:t>
            </w:r>
          </w:p>
        </w:tc>
      </w:tr>
      <w:tr w:rsidR="00711C23" w14:paraId="6AE2E80B" w14:textId="77777777" w:rsidTr="00530148">
        <w:tc>
          <w:tcPr>
            <w:tcW w:w="2810" w:type="dxa"/>
          </w:tcPr>
          <w:p w14:paraId="1A93BF0E" w14:textId="77777777" w:rsidR="00711C23" w:rsidRDefault="00711C23" w:rsidP="00637D74">
            <w:pPr>
              <w:pStyle w:val="BodyText-table"/>
              <w:rPr>
                <w:rFonts w:ascii="Times New Roman"/>
                <w:sz w:val="18"/>
              </w:rPr>
            </w:pPr>
          </w:p>
        </w:tc>
        <w:tc>
          <w:tcPr>
            <w:tcW w:w="4860" w:type="dxa"/>
          </w:tcPr>
          <w:p w14:paraId="31154B96" w14:textId="77777777" w:rsidR="00711C23" w:rsidRDefault="00711C23" w:rsidP="00637D74">
            <w:pPr>
              <w:pStyle w:val="BodyText-table"/>
            </w:pPr>
            <w:r>
              <w:t>Load</w:t>
            </w:r>
            <w:r>
              <w:rPr>
                <w:spacing w:val="-3"/>
              </w:rPr>
              <w:t xml:space="preserve"> </w:t>
            </w:r>
            <w:r>
              <w:t>Drop</w:t>
            </w:r>
            <w:r>
              <w:rPr>
                <w:spacing w:val="-3"/>
              </w:rPr>
              <w:t xml:space="preserve"> </w:t>
            </w:r>
            <w:r>
              <w:rPr>
                <w:spacing w:val="-2"/>
              </w:rPr>
              <w:t>Evaluation</w:t>
            </w:r>
          </w:p>
        </w:tc>
        <w:tc>
          <w:tcPr>
            <w:tcW w:w="2251" w:type="dxa"/>
          </w:tcPr>
          <w:p w14:paraId="1901889F" w14:textId="77777777" w:rsidR="00711C23" w:rsidRDefault="00711C23" w:rsidP="00637D74">
            <w:pPr>
              <w:pStyle w:val="BodyText-table"/>
            </w:pPr>
            <w:r>
              <w:t>1</w:t>
            </w:r>
          </w:p>
        </w:tc>
      </w:tr>
      <w:tr w:rsidR="00711C23" w14:paraId="50373ADB" w14:textId="77777777" w:rsidTr="00530148">
        <w:tc>
          <w:tcPr>
            <w:tcW w:w="2810" w:type="dxa"/>
          </w:tcPr>
          <w:p w14:paraId="1DECD540" w14:textId="77777777" w:rsidR="00711C23" w:rsidRDefault="00711C23" w:rsidP="00637D74">
            <w:pPr>
              <w:pStyle w:val="BodyText-table"/>
              <w:rPr>
                <w:rFonts w:ascii="Times New Roman"/>
                <w:sz w:val="18"/>
              </w:rPr>
            </w:pPr>
          </w:p>
        </w:tc>
        <w:tc>
          <w:tcPr>
            <w:tcW w:w="4860" w:type="dxa"/>
          </w:tcPr>
          <w:p w14:paraId="21BDB76B" w14:textId="77777777" w:rsidR="00711C23" w:rsidRDefault="00711C23" w:rsidP="00637D74">
            <w:pPr>
              <w:pStyle w:val="BodyText-table"/>
            </w:pPr>
            <w:r>
              <w:t>Crane</w:t>
            </w:r>
            <w:r>
              <w:rPr>
                <w:spacing w:val="-6"/>
              </w:rPr>
              <w:t xml:space="preserve"> </w:t>
            </w:r>
            <w:r>
              <w:rPr>
                <w:spacing w:val="-2"/>
              </w:rPr>
              <w:t>Design</w:t>
            </w:r>
          </w:p>
        </w:tc>
        <w:tc>
          <w:tcPr>
            <w:tcW w:w="2251" w:type="dxa"/>
          </w:tcPr>
          <w:p w14:paraId="06323C12" w14:textId="77777777" w:rsidR="00711C23" w:rsidRDefault="00711C23" w:rsidP="00637D74">
            <w:pPr>
              <w:pStyle w:val="BodyText-table"/>
            </w:pPr>
            <w:r>
              <w:t>1</w:t>
            </w:r>
          </w:p>
        </w:tc>
      </w:tr>
      <w:tr w:rsidR="00711C23" w14:paraId="0329E561" w14:textId="77777777" w:rsidTr="00530148">
        <w:tc>
          <w:tcPr>
            <w:tcW w:w="2810" w:type="dxa"/>
          </w:tcPr>
          <w:p w14:paraId="71D9C5DD" w14:textId="77777777" w:rsidR="00711C23" w:rsidRDefault="00711C23" w:rsidP="00637D74">
            <w:pPr>
              <w:pStyle w:val="BodyText-table"/>
              <w:rPr>
                <w:rFonts w:ascii="Times New Roman"/>
                <w:sz w:val="18"/>
              </w:rPr>
            </w:pPr>
          </w:p>
        </w:tc>
        <w:tc>
          <w:tcPr>
            <w:tcW w:w="4860" w:type="dxa"/>
          </w:tcPr>
          <w:p w14:paraId="4A88951D" w14:textId="77777777" w:rsidR="00711C23" w:rsidRDefault="00711C23" w:rsidP="00637D74">
            <w:pPr>
              <w:pStyle w:val="BodyText-table"/>
            </w:pPr>
            <w:r>
              <w:t xml:space="preserve">Crane </w:t>
            </w:r>
            <w:r>
              <w:rPr>
                <w:spacing w:val="-2"/>
              </w:rPr>
              <w:t>Testing</w:t>
            </w:r>
          </w:p>
        </w:tc>
        <w:tc>
          <w:tcPr>
            <w:tcW w:w="2251" w:type="dxa"/>
          </w:tcPr>
          <w:p w14:paraId="74CD4DAD" w14:textId="77777777" w:rsidR="00711C23" w:rsidRDefault="00711C23" w:rsidP="00637D74">
            <w:pPr>
              <w:pStyle w:val="BodyText-table"/>
            </w:pPr>
            <w:r>
              <w:t>1</w:t>
            </w:r>
          </w:p>
        </w:tc>
      </w:tr>
      <w:tr w:rsidR="00711C23" w14:paraId="5F9EC090" w14:textId="77777777" w:rsidTr="00530148">
        <w:tc>
          <w:tcPr>
            <w:tcW w:w="2810" w:type="dxa"/>
          </w:tcPr>
          <w:p w14:paraId="795173B5" w14:textId="77777777" w:rsidR="00711C23" w:rsidRDefault="00711C23" w:rsidP="00637D74">
            <w:pPr>
              <w:pStyle w:val="BodyText-table"/>
              <w:rPr>
                <w:rFonts w:ascii="Times New Roman"/>
                <w:sz w:val="18"/>
              </w:rPr>
            </w:pPr>
          </w:p>
        </w:tc>
        <w:tc>
          <w:tcPr>
            <w:tcW w:w="4860" w:type="dxa"/>
          </w:tcPr>
          <w:p w14:paraId="44D0CCCF" w14:textId="77777777" w:rsidR="00711C23" w:rsidRDefault="00711C23" w:rsidP="00637D74">
            <w:pPr>
              <w:pStyle w:val="BodyText-table"/>
            </w:pPr>
            <w:r>
              <w:t>Building</w:t>
            </w:r>
            <w:r>
              <w:rPr>
                <w:spacing w:val="-6"/>
              </w:rPr>
              <w:t xml:space="preserve"> </w:t>
            </w:r>
            <w:r>
              <w:t>Super</w:t>
            </w:r>
            <w:r>
              <w:rPr>
                <w:spacing w:val="-5"/>
              </w:rPr>
              <w:t xml:space="preserve"> </w:t>
            </w:r>
            <w:r>
              <w:t>Structure</w:t>
            </w:r>
            <w:r>
              <w:rPr>
                <w:spacing w:val="-9"/>
              </w:rPr>
              <w:t xml:space="preserve"> </w:t>
            </w:r>
            <w:r>
              <w:t>Load</w:t>
            </w:r>
            <w:r>
              <w:rPr>
                <w:spacing w:val="-5"/>
              </w:rPr>
              <w:t xml:space="preserve"> </w:t>
            </w:r>
            <w:r>
              <w:rPr>
                <w:spacing w:val="-2"/>
              </w:rPr>
              <w:t>Evaluation</w:t>
            </w:r>
          </w:p>
        </w:tc>
        <w:tc>
          <w:tcPr>
            <w:tcW w:w="2251" w:type="dxa"/>
          </w:tcPr>
          <w:p w14:paraId="194DFAE4" w14:textId="77777777" w:rsidR="00711C23" w:rsidRDefault="00711C23" w:rsidP="00637D74">
            <w:pPr>
              <w:pStyle w:val="BodyText-table"/>
            </w:pPr>
            <w:r>
              <w:t>1</w:t>
            </w:r>
          </w:p>
        </w:tc>
      </w:tr>
      <w:tr w:rsidR="00711C23" w14:paraId="28E82F74" w14:textId="77777777" w:rsidTr="00530148">
        <w:tc>
          <w:tcPr>
            <w:tcW w:w="2810" w:type="dxa"/>
          </w:tcPr>
          <w:p w14:paraId="684E35F1" w14:textId="77777777" w:rsidR="00711C23" w:rsidRDefault="00711C23" w:rsidP="00637D74">
            <w:pPr>
              <w:pStyle w:val="BodyText-table"/>
              <w:rPr>
                <w:rFonts w:ascii="Times New Roman"/>
                <w:sz w:val="18"/>
              </w:rPr>
            </w:pPr>
          </w:p>
        </w:tc>
        <w:tc>
          <w:tcPr>
            <w:tcW w:w="4860" w:type="dxa"/>
          </w:tcPr>
          <w:p w14:paraId="1B785264" w14:textId="77777777" w:rsidR="00711C23" w:rsidRDefault="00711C23" w:rsidP="00637D74">
            <w:pPr>
              <w:pStyle w:val="BodyText-table"/>
            </w:pPr>
            <w:r>
              <w:t>Lay Down</w:t>
            </w:r>
            <w:r>
              <w:rPr>
                <w:spacing w:val="-5"/>
              </w:rPr>
              <w:t xml:space="preserve"> </w:t>
            </w:r>
            <w:r>
              <w:t>Area</w:t>
            </w:r>
            <w:r>
              <w:rPr>
                <w:spacing w:val="-7"/>
              </w:rPr>
              <w:t xml:space="preserve"> </w:t>
            </w:r>
            <w:r>
              <w:t>Structure</w:t>
            </w:r>
            <w:r>
              <w:rPr>
                <w:spacing w:val="-5"/>
              </w:rPr>
              <w:t xml:space="preserve"> </w:t>
            </w:r>
            <w:r>
              <w:t xml:space="preserve">Load </w:t>
            </w:r>
            <w:r>
              <w:rPr>
                <w:spacing w:val="-2"/>
              </w:rPr>
              <w:t>Evaluation</w:t>
            </w:r>
          </w:p>
        </w:tc>
        <w:tc>
          <w:tcPr>
            <w:tcW w:w="2251" w:type="dxa"/>
          </w:tcPr>
          <w:p w14:paraId="71FD991F" w14:textId="77777777" w:rsidR="00711C23" w:rsidRDefault="00711C23" w:rsidP="00637D74">
            <w:pPr>
              <w:pStyle w:val="BodyText-table"/>
            </w:pPr>
            <w:r>
              <w:t>1</w:t>
            </w:r>
          </w:p>
        </w:tc>
      </w:tr>
      <w:tr w:rsidR="00711C23" w14:paraId="597BFF59" w14:textId="77777777" w:rsidTr="00530148">
        <w:tc>
          <w:tcPr>
            <w:tcW w:w="2810" w:type="dxa"/>
          </w:tcPr>
          <w:p w14:paraId="6E712BE9" w14:textId="77777777" w:rsidR="00711C23" w:rsidRDefault="00711C23" w:rsidP="00637D74">
            <w:pPr>
              <w:pStyle w:val="BodyText-table"/>
              <w:rPr>
                <w:rFonts w:ascii="Times New Roman"/>
                <w:sz w:val="18"/>
              </w:rPr>
            </w:pPr>
          </w:p>
        </w:tc>
        <w:tc>
          <w:tcPr>
            <w:tcW w:w="4860" w:type="dxa"/>
          </w:tcPr>
          <w:p w14:paraId="06AE8162" w14:textId="77777777" w:rsidR="00711C23" w:rsidRDefault="00711C23" w:rsidP="00637D74">
            <w:pPr>
              <w:pStyle w:val="BodyText-table"/>
            </w:pPr>
            <w:r>
              <w:t>Lay Down</w:t>
            </w:r>
            <w:r>
              <w:rPr>
                <w:spacing w:val="-5"/>
              </w:rPr>
              <w:t xml:space="preserve"> </w:t>
            </w:r>
            <w:r>
              <w:t>Area</w:t>
            </w:r>
            <w:r>
              <w:rPr>
                <w:spacing w:val="-7"/>
              </w:rPr>
              <w:t xml:space="preserve"> </w:t>
            </w:r>
            <w:r>
              <w:t>Stability</w:t>
            </w:r>
            <w:r>
              <w:rPr>
                <w:spacing w:val="-6"/>
              </w:rPr>
              <w:t xml:space="preserve"> </w:t>
            </w:r>
            <w:r>
              <w:rPr>
                <w:spacing w:val="-2"/>
              </w:rPr>
              <w:t>Evaluation</w:t>
            </w:r>
          </w:p>
        </w:tc>
        <w:tc>
          <w:tcPr>
            <w:tcW w:w="2251" w:type="dxa"/>
          </w:tcPr>
          <w:p w14:paraId="6FA64A44" w14:textId="77777777" w:rsidR="00711C23" w:rsidRDefault="00711C23" w:rsidP="00637D74">
            <w:pPr>
              <w:pStyle w:val="BodyText-table"/>
            </w:pPr>
            <w:r>
              <w:t>1</w:t>
            </w:r>
          </w:p>
        </w:tc>
      </w:tr>
      <w:tr w:rsidR="00711C23" w14:paraId="6FD82333" w14:textId="77777777" w:rsidTr="00530148">
        <w:tc>
          <w:tcPr>
            <w:tcW w:w="2810" w:type="dxa"/>
          </w:tcPr>
          <w:p w14:paraId="04FFE1DC" w14:textId="77777777" w:rsidR="00711C23" w:rsidRDefault="00711C23" w:rsidP="00637D74">
            <w:pPr>
              <w:pStyle w:val="BodyText-table"/>
              <w:rPr>
                <w:rFonts w:ascii="Times New Roman"/>
              </w:rPr>
            </w:pPr>
          </w:p>
        </w:tc>
        <w:tc>
          <w:tcPr>
            <w:tcW w:w="4860" w:type="dxa"/>
          </w:tcPr>
          <w:p w14:paraId="6788774E" w14:textId="77777777" w:rsidR="00711C23" w:rsidRDefault="00711C23" w:rsidP="00637D74">
            <w:pPr>
              <w:pStyle w:val="BodyText-table"/>
            </w:pPr>
            <w:r>
              <w:t>Haul</w:t>
            </w:r>
            <w:r>
              <w:rPr>
                <w:spacing w:val="-7"/>
              </w:rPr>
              <w:t xml:space="preserve"> </w:t>
            </w:r>
            <w:r>
              <w:t>Path</w:t>
            </w:r>
            <w:r>
              <w:rPr>
                <w:spacing w:val="-6"/>
              </w:rPr>
              <w:t xml:space="preserve"> </w:t>
            </w:r>
            <w:r>
              <w:t>Evaluation</w:t>
            </w:r>
            <w:r>
              <w:rPr>
                <w:spacing w:val="-8"/>
              </w:rPr>
              <w:t xml:space="preserve"> </w:t>
            </w:r>
            <w:r>
              <w:t>(Movement</w:t>
            </w:r>
            <w:r>
              <w:rPr>
                <w:spacing w:val="-9"/>
              </w:rPr>
              <w:t xml:space="preserve"> </w:t>
            </w:r>
            <w:r>
              <w:t>Over</w:t>
            </w:r>
            <w:r>
              <w:rPr>
                <w:spacing w:val="-7"/>
              </w:rPr>
              <w:t xml:space="preserve"> </w:t>
            </w:r>
            <w:r>
              <w:t>Safety Related SSCs)</w:t>
            </w:r>
          </w:p>
        </w:tc>
        <w:tc>
          <w:tcPr>
            <w:tcW w:w="2251" w:type="dxa"/>
          </w:tcPr>
          <w:p w14:paraId="7955E8FD" w14:textId="77777777" w:rsidR="00711C23" w:rsidRDefault="00711C23" w:rsidP="00637D74">
            <w:pPr>
              <w:pStyle w:val="BodyText-table"/>
            </w:pPr>
            <w:r>
              <w:t>1</w:t>
            </w:r>
          </w:p>
        </w:tc>
      </w:tr>
      <w:tr w:rsidR="00711C23" w14:paraId="3D5DE2FC" w14:textId="77777777" w:rsidTr="00530148">
        <w:tc>
          <w:tcPr>
            <w:tcW w:w="2810" w:type="dxa"/>
          </w:tcPr>
          <w:p w14:paraId="51CB4DF1" w14:textId="77777777" w:rsidR="00711C23" w:rsidRDefault="00711C23" w:rsidP="00637D74">
            <w:pPr>
              <w:pStyle w:val="BodyText-table"/>
              <w:rPr>
                <w:rFonts w:ascii="Times New Roman"/>
              </w:rPr>
            </w:pPr>
          </w:p>
        </w:tc>
        <w:tc>
          <w:tcPr>
            <w:tcW w:w="4860" w:type="dxa"/>
          </w:tcPr>
          <w:p w14:paraId="7F79FE79" w14:textId="77777777" w:rsidR="00711C23" w:rsidRDefault="00711C23" w:rsidP="00637D74">
            <w:pPr>
              <w:pStyle w:val="BodyText-table"/>
            </w:pPr>
            <w:r>
              <w:t>Haul</w:t>
            </w:r>
            <w:r>
              <w:rPr>
                <w:spacing w:val="-7"/>
              </w:rPr>
              <w:t xml:space="preserve"> </w:t>
            </w:r>
            <w:r>
              <w:t>Path</w:t>
            </w:r>
            <w:r>
              <w:rPr>
                <w:spacing w:val="-6"/>
              </w:rPr>
              <w:t xml:space="preserve"> </w:t>
            </w:r>
            <w:r>
              <w:t>Evaluation</w:t>
            </w:r>
            <w:r>
              <w:rPr>
                <w:spacing w:val="-9"/>
              </w:rPr>
              <w:t xml:space="preserve"> </w:t>
            </w:r>
            <w:r>
              <w:t>(Movement</w:t>
            </w:r>
            <w:r>
              <w:rPr>
                <w:spacing w:val="-8"/>
              </w:rPr>
              <w:t xml:space="preserve"> </w:t>
            </w:r>
            <w:r>
              <w:t>Not</w:t>
            </w:r>
            <w:r>
              <w:rPr>
                <w:spacing w:val="-8"/>
              </w:rPr>
              <w:t xml:space="preserve"> </w:t>
            </w:r>
            <w:r>
              <w:t>Over Safety Related SSCs)</w:t>
            </w:r>
          </w:p>
        </w:tc>
        <w:tc>
          <w:tcPr>
            <w:tcW w:w="2251" w:type="dxa"/>
          </w:tcPr>
          <w:p w14:paraId="062465B1" w14:textId="77777777" w:rsidR="00711C23" w:rsidRDefault="00711C23" w:rsidP="00637D74">
            <w:pPr>
              <w:pStyle w:val="BodyText-table"/>
            </w:pPr>
            <w:r>
              <w:t>3</w:t>
            </w:r>
          </w:p>
        </w:tc>
      </w:tr>
      <w:tr w:rsidR="00711C23" w14:paraId="566F44F7" w14:textId="77777777" w:rsidTr="00530148">
        <w:tc>
          <w:tcPr>
            <w:tcW w:w="2810" w:type="dxa"/>
          </w:tcPr>
          <w:p w14:paraId="55D9B36A" w14:textId="77777777" w:rsidR="00711C23" w:rsidRDefault="00711C23" w:rsidP="00637D74">
            <w:pPr>
              <w:pStyle w:val="BodyText-table"/>
              <w:rPr>
                <w:rFonts w:ascii="Times New Roman"/>
              </w:rPr>
            </w:pPr>
          </w:p>
        </w:tc>
        <w:tc>
          <w:tcPr>
            <w:tcW w:w="4860" w:type="dxa"/>
          </w:tcPr>
          <w:p w14:paraId="1BC4C97E" w14:textId="77777777" w:rsidR="00711C23" w:rsidRDefault="00711C23" w:rsidP="00637D74">
            <w:pPr>
              <w:pStyle w:val="BodyText-table"/>
            </w:pPr>
            <w:r>
              <w:t>Cask</w:t>
            </w:r>
            <w:r>
              <w:rPr>
                <w:spacing w:val="-9"/>
              </w:rPr>
              <w:t xml:space="preserve"> </w:t>
            </w:r>
            <w:r>
              <w:t>Transporter</w:t>
            </w:r>
            <w:r>
              <w:rPr>
                <w:spacing w:val="-10"/>
              </w:rPr>
              <w:t xml:space="preserve"> </w:t>
            </w:r>
            <w:r>
              <w:t>(Lifting</w:t>
            </w:r>
            <w:r>
              <w:rPr>
                <w:spacing w:val="-9"/>
              </w:rPr>
              <w:t xml:space="preserve"> </w:t>
            </w:r>
            <w:r>
              <w:t>Above</w:t>
            </w:r>
            <w:r>
              <w:rPr>
                <w:spacing w:val="-9"/>
              </w:rPr>
              <w:t xml:space="preserve"> </w:t>
            </w:r>
            <w:r>
              <w:t xml:space="preserve">Drop </w:t>
            </w:r>
            <w:r>
              <w:rPr>
                <w:spacing w:val="-2"/>
              </w:rPr>
              <w:t>Evaluation)</w:t>
            </w:r>
          </w:p>
        </w:tc>
        <w:tc>
          <w:tcPr>
            <w:tcW w:w="2251" w:type="dxa"/>
          </w:tcPr>
          <w:p w14:paraId="367F8DCA" w14:textId="77777777" w:rsidR="00711C23" w:rsidRDefault="00711C23" w:rsidP="00637D74">
            <w:pPr>
              <w:pStyle w:val="BodyText-table"/>
            </w:pPr>
            <w:r>
              <w:t>1</w:t>
            </w:r>
          </w:p>
        </w:tc>
      </w:tr>
      <w:tr w:rsidR="00711C23" w14:paraId="684F52D1" w14:textId="77777777" w:rsidTr="00530148">
        <w:tc>
          <w:tcPr>
            <w:tcW w:w="2810" w:type="dxa"/>
          </w:tcPr>
          <w:p w14:paraId="05B5959F" w14:textId="77777777" w:rsidR="00711C23" w:rsidRDefault="00711C23" w:rsidP="00637D74">
            <w:pPr>
              <w:pStyle w:val="BodyText-table"/>
              <w:rPr>
                <w:rFonts w:ascii="Times New Roman"/>
              </w:rPr>
            </w:pPr>
          </w:p>
        </w:tc>
        <w:tc>
          <w:tcPr>
            <w:tcW w:w="4860" w:type="dxa"/>
          </w:tcPr>
          <w:p w14:paraId="223998BB" w14:textId="77777777" w:rsidR="00711C23" w:rsidRDefault="00711C23" w:rsidP="00637D74">
            <w:pPr>
              <w:pStyle w:val="BodyText-table"/>
            </w:pPr>
            <w:r>
              <w:t>Cask</w:t>
            </w:r>
            <w:r>
              <w:rPr>
                <w:spacing w:val="-9"/>
              </w:rPr>
              <w:t xml:space="preserve"> </w:t>
            </w:r>
            <w:r>
              <w:t>Transporter</w:t>
            </w:r>
            <w:r>
              <w:rPr>
                <w:spacing w:val="-10"/>
              </w:rPr>
              <w:t xml:space="preserve"> </w:t>
            </w:r>
            <w:r>
              <w:t>(Lifting</w:t>
            </w:r>
            <w:r>
              <w:rPr>
                <w:spacing w:val="-9"/>
              </w:rPr>
              <w:t xml:space="preserve"> </w:t>
            </w:r>
            <w:r>
              <w:t>Below</w:t>
            </w:r>
            <w:r>
              <w:rPr>
                <w:spacing w:val="-10"/>
              </w:rPr>
              <w:t xml:space="preserve"> </w:t>
            </w:r>
            <w:r>
              <w:t xml:space="preserve">Drop </w:t>
            </w:r>
            <w:r>
              <w:rPr>
                <w:spacing w:val="-2"/>
              </w:rPr>
              <w:t>Evaluation)</w:t>
            </w:r>
          </w:p>
        </w:tc>
        <w:tc>
          <w:tcPr>
            <w:tcW w:w="2251" w:type="dxa"/>
          </w:tcPr>
          <w:p w14:paraId="51E20E66" w14:textId="77777777" w:rsidR="00711C23" w:rsidRDefault="00711C23" w:rsidP="00637D74">
            <w:pPr>
              <w:pStyle w:val="BodyText-table"/>
            </w:pPr>
            <w:r>
              <w:t>3</w:t>
            </w:r>
          </w:p>
        </w:tc>
      </w:tr>
      <w:tr w:rsidR="00711C23" w14:paraId="2568FA54" w14:textId="77777777" w:rsidTr="00530148">
        <w:tc>
          <w:tcPr>
            <w:tcW w:w="2810" w:type="dxa"/>
          </w:tcPr>
          <w:p w14:paraId="46290E1E" w14:textId="77777777" w:rsidR="00711C23" w:rsidRDefault="00711C23" w:rsidP="00637D74">
            <w:pPr>
              <w:pStyle w:val="BodyText-table"/>
              <w:rPr>
                <w:rFonts w:ascii="Times New Roman"/>
                <w:sz w:val="18"/>
              </w:rPr>
            </w:pPr>
          </w:p>
        </w:tc>
        <w:tc>
          <w:tcPr>
            <w:tcW w:w="4860" w:type="dxa"/>
          </w:tcPr>
          <w:p w14:paraId="300F67D8" w14:textId="77777777" w:rsidR="00711C23" w:rsidRDefault="00711C23" w:rsidP="00637D74">
            <w:pPr>
              <w:pStyle w:val="BodyText-table"/>
            </w:pPr>
            <w:r>
              <w:t xml:space="preserve">Cask Transfer </w:t>
            </w:r>
            <w:r>
              <w:rPr>
                <w:spacing w:val="-2"/>
              </w:rPr>
              <w:t>Facility</w:t>
            </w:r>
          </w:p>
        </w:tc>
        <w:tc>
          <w:tcPr>
            <w:tcW w:w="2251" w:type="dxa"/>
          </w:tcPr>
          <w:p w14:paraId="5A0FA63B" w14:textId="77777777" w:rsidR="00711C23" w:rsidRDefault="00711C23" w:rsidP="00637D74">
            <w:pPr>
              <w:pStyle w:val="BodyText-table"/>
            </w:pPr>
            <w:r>
              <w:t>1</w:t>
            </w:r>
          </w:p>
        </w:tc>
      </w:tr>
      <w:tr w:rsidR="00711C23" w14:paraId="500A5A7E" w14:textId="77777777" w:rsidTr="00530148">
        <w:tc>
          <w:tcPr>
            <w:tcW w:w="2810" w:type="dxa"/>
          </w:tcPr>
          <w:p w14:paraId="47583AA3" w14:textId="77777777" w:rsidR="00711C23" w:rsidRDefault="00711C23" w:rsidP="00637D74">
            <w:pPr>
              <w:pStyle w:val="BodyText-table"/>
              <w:rPr>
                <w:rFonts w:ascii="Times New Roman"/>
                <w:sz w:val="18"/>
              </w:rPr>
            </w:pPr>
          </w:p>
        </w:tc>
        <w:tc>
          <w:tcPr>
            <w:tcW w:w="4860" w:type="dxa"/>
          </w:tcPr>
          <w:p w14:paraId="1ECE5C0E" w14:textId="77777777" w:rsidR="00711C23" w:rsidRDefault="00711C23" w:rsidP="00637D74">
            <w:pPr>
              <w:pStyle w:val="BodyText-table"/>
            </w:pPr>
            <w:r>
              <w:t>Radiation</w:t>
            </w:r>
            <w:r>
              <w:rPr>
                <w:spacing w:val="-8"/>
              </w:rPr>
              <w:t xml:space="preserve"> </w:t>
            </w:r>
            <w:r>
              <w:t>Protection</w:t>
            </w:r>
            <w:r>
              <w:rPr>
                <w:spacing w:val="-7"/>
              </w:rPr>
              <w:t xml:space="preserve"> </w:t>
            </w:r>
            <w:r>
              <w:rPr>
                <w:spacing w:val="-2"/>
              </w:rPr>
              <w:t>Program</w:t>
            </w:r>
          </w:p>
        </w:tc>
        <w:tc>
          <w:tcPr>
            <w:tcW w:w="2251" w:type="dxa"/>
          </w:tcPr>
          <w:p w14:paraId="6DAE3A95" w14:textId="77777777" w:rsidR="00711C23" w:rsidRDefault="00711C23" w:rsidP="00637D74">
            <w:pPr>
              <w:pStyle w:val="BodyText-table"/>
            </w:pPr>
            <w:r>
              <w:t>2</w:t>
            </w:r>
          </w:p>
        </w:tc>
      </w:tr>
      <w:tr w:rsidR="00711C23" w14:paraId="012570FF" w14:textId="77777777" w:rsidTr="00530148">
        <w:tc>
          <w:tcPr>
            <w:tcW w:w="2810" w:type="dxa"/>
          </w:tcPr>
          <w:p w14:paraId="383E710F" w14:textId="77777777" w:rsidR="00711C23" w:rsidRDefault="00711C23" w:rsidP="00637D74">
            <w:pPr>
              <w:pStyle w:val="BodyText-table"/>
              <w:rPr>
                <w:rFonts w:ascii="Times New Roman"/>
                <w:sz w:val="18"/>
              </w:rPr>
            </w:pPr>
          </w:p>
        </w:tc>
        <w:tc>
          <w:tcPr>
            <w:tcW w:w="4860" w:type="dxa"/>
          </w:tcPr>
          <w:p w14:paraId="4E842BC2" w14:textId="77777777" w:rsidR="00711C23" w:rsidRDefault="00711C23" w:rsidP="00637D74">
            <w:pPr>
              <w:pStyle w:val="BodyText-table"/>
            </w:pPr>
            <w:r>
              <w:t>Emergency</w:t>
            </w:r>
            <w:r>
              <w:rPr>
                <w:spacing w:val="-9"/>
              </w:rPr>
              <w:t xml:space="preserve"> </w:t>
            </w:r>
            <w:r>
              <w:t>Preparedness</w:t>
            </w:r>
            <w:r>
              <w:rPr>
                <w:spacing w:val="-6"/>
              </w:rPr>
              <w:t xml:space="preserve"> </w:t>
            </w:r>
            <w:r>
              <w:rPr>
                <w:spacing w:val="-2"/>
              </w:rPr>
              <w:t>Program</w:t>
            </w:r>
          </w:p>
        </w:tc>
        <w:tc>
          <w:tcPr>
            <w:tcW w:w="2251" w:type="dxa"/>
          </w:tcPr>
          <w:p w14:paraId="3F8F8D1D" w14:textId="77777777" w:rsidR="00711C23" w:rsidRDefault="00711C23" w:rsidP="00637D74">
            <w:pPr>
              <w:pStyle w:val="BodyText-table"/>
            </w:pPr>
            <w:r>
              <w:t>3</w:t>
            </w:r>
          </w:p>
        </w:tc>
      </w:tr>
      <w:tr w:rsidR="00711C23" w14:paraId="2CECECE6" w14:textId="77777777" w:rsidTr="00530148">
        <w:tc>
          <w:tcPr>
            <w:tcW w:w="2810" w:type="dxa"/>
          </w:tcPr>
          <w:p w14:paraId="146CA9DA" w14:textId="77777777" w:rsidR="00711C23" w:rsidRDefault="00711C23" w:rsidP="00637D74">
            <w:pPr>
              <w:pStyle w:val="BodyText-table"/>
              <w:rPr>
                <w:rFonts w:ascii="Times New Roman"/>
                <w:sz w:val="18"/>
              </w:rPr>
            </w:pPr>
          </w:p>
        </w:tc>
        <w:tc>
          <w:tcPr>
            <w:tcW w:w="4860" w:type="dxa"/>
          </w:tcPr>
          <w:p w14:paraId="27BCC10D" w14:textId="77777777" w:rsidR="00711C23" w:rsidRDefault="00711C23" w:rsidP="00637D74">
            <w:pPr>
              <w:pStyle w:val="BodyText-table"/>
            </w:pPr>
            <w:r>
              <w:t>Maintenance</w:t>
            </w:r>
            <w:r>
              <w:rPr>
                <w:spacing w:val="-12"/>
              </w:rPr>
              <w:t xml:space="preserve"> </w:t>
            </w:r>
            <w:r>
              <w:t>and</w:t>
            </w:r>
            <w:r>
              <w:rPr>
                <w:spacing w:val="-9"/>
              </w:rPr>
              <w:t xml:space="preserve"> </w:t>
            </w:r>
            <w:r>
              <w:t>Surveillance</w:t>
            </w:r>
            <w:r>
              <w:rPr>
                <w:spacing w:val="-9"/>
              </w:rPr>
              <w:t xml:space="preserve"> </w:t>
            </w:r>
            <w:r>
              <w:rPr>
                <w:spacing w:val="-2"/>
              </w:rPr>
              <w:t>Program</w:t>
            </w:r>
          </w:p>
        </w:tc>
        <w:tc>
          <w:tcPr>
            <w:tcW w:w="2251" w:type="dxa"/>
          </w:tcPr>
          <w:p w14:paraId="0F46DF30" w14:textId="77777777" w:rsidR="00711C23" w:rsidRDefault="00711C23" w:rsidP="00637D74">
            <w:pPr>
              <w:pStyle w:val="BodyText-table"/>
            </w:pPr>
            <w:r>
              <w:t>3</w:t>
            </w:r>
          </w:p>
        </w:tc>
      </w:tr>
      <w:tr w:rsidR="00711C23" w14:paraId="3A14BCD0" w14:textId="77777777" w:rsidTr="00530148">
        <w:tc>
          <w:tcPr>
            <w:tcW w:w="2810" w:type="dxa"/>
          </w:tcPr>
          <w:p w14:paraId="1848F515" w14:textId="77777777" w:rsidR="00711C23" w:rsidRDefault="00711C23" w:rsidP="00637D74">
            <w:pPr>
              <w:pStyle w:val="BodyText-table"/>
              <w:rPr>
                <w:rFonts w:ascii="Times New Roman"/>
                <w:sz w:val="18"/>
              </w:rPr>
            </w:pPr>
          </w:p>
        </w:tc>
        <w:tc>
          <w:tcPr>
            <w:tcW w:w="4860" w:type="dxa"/>
          </w:tcPr>
          <w:p w14:paraId="41EEE754" w14:textId="77777777" w:rsidR="00711C23" w:rsidRDefault="00711C23" w:rsidP="00637D74">
            <w:pPr>
              <w:pStyle w:val="BodyText-table"/>
            </w:pPr>
            <w:r>
              <w:t>Fire</w:t>
            </w:r>
            <w:r>
              <w:rPr>
                <w:spacing w:val="-7"/>
              </w:rPr>
              <w:t xml:space="preserve"> </w:t>
            </w:r>
            <w:r>
              <w:t>Protection</w:t>
            </w:r>
            <w:r>
              <w:rPr>
                <w:spacing w:val="-6"/>
              </w:rPr>
              <w:t xml:space="preserve"> </w:t>
            </w:r>
            <w:r>
              <w:rPr>
                <w:spacing w:val="-2"/>
              </w:rPr>
              <w:t>Program</w:t>
            </w:r>
          </w:p>
        </w:tc>
        <w:tc>
          <w:tcPr>
            <w:tcW w:w="2251" w:type="dxa"/>
          </w:tcPr>
          <w:p w14:paraId="052D68A9" w14:textId="77777777" w:rsidR="00711C23" w:rsidRDefault="00711C23" w:rsidP="00637D74">
            <w:pPr>
              <w:pStyle w:val="BodyText-table"/>
            </w:pPr>
            <w:r>
              <w:t>2</w:t>
            </w:r>
          </w:p>
        </w:tc>
      </w:tr>
      <w:tr w:rsidR="00711C23" w14:paraId="60822BD4" w14:textId="77777777" w:rsidTr="00530148">
        <w:tc>
          <w:tcPr>
            <w:tcW w:w="2810" w:type="dxa"/>
          </w:tcPr>
          <w:p w14:paraId="489C51DA" w14:textId="77777777" w:rsidR="00711C23" w:rsidRDefault="00711C23" w:rsidP="00637D74">
            <w:pPr>
              <w:pStyle w:val="BodyText-table"/>
              <w:rPr>
                <w:rFonts w:ascii="Times New Roman"/>
                <w:sz w:val="18"/>
              </w:rPr>
            </w:pPr>
          </w:p>
        </w:tc>
        <w:tc>
          <w:tcPr>
            <w:tcW w:w="4860" w:type="dxa"/>
          </w:tcPr>
          <w:p w14:paraId="2FFCED51" w14:textId="77777777" w:rsidR="00711C23" w:rsidRDefault="00711C23" w:rsidP="00637D74">
            <w:pPr>
              <w:pStyle w:val="BodyText-table"/>
            </w:pPr>
            <w:r>
              <w:t>Combustible</w:t>
            </w:r>
            <w:r>
              <w:rPr>
                <w:spacing w:val="-10"/>
              </w:rPr>
              <w:t xml:space="preserve"> </w:t>
            </w:r>
            <w:r>
              <w:t>Material</w:t>
            </w:r>
            <w:r>
              <w:rPr>
                <w:spacing w:val="-8"/>
              </w:rPr>
              <w:t xml:space="preserve"> </w:t>
            </w:r>
            <w:r>
              <w:rPr>
                <w:spacing w:val="-2"/>
              </w:rPr>
              <w:t>Control</w:t>
            </w:r>
          </w:p>
        </w:tc>
        <w:tc>
          <w:tcPr>
            <w:tcW w:w="2251" w:type="dxa"/>
          </w:tcPr>
          <w:p w14:paraId="1528FD18" w14:textId="77777777" w:rsidR="00711C23" w:rsidRDefault="00711C23" w:rsidP="00637D74">
            <w:pPr>
              <w:pStyle w:val="BodyText-table"/>
            </w:pPr>
            <w:r>
              <w:t>1</w:t>
            </w:r>
          </w:p>
        </w:tc>
      </w:tr>
      <w:tr w:rsidR="00711C23" w14:paraId="00BFB166" w14:textId="77777777" w:rsidTr="00530148">
        <w:tc>
          <w:tcPr>
            <w:tcW w:w="2810" w:type="dxa"/>
          </w:tcPr>
          <w:p w14:paraId="7CD84100" w14:textId="77777777" w:rsidR="00711C23" w:rsidRDefault="00711C23" w:rsidP="00637D74">
            <w:pPr>
              <w:pStyle w:val="BodyText-table"/>
              <w:rPr>
                <w:rFonts w:ascii="Times New Roman"/>
                <w:sz w:val="18"/>
              </w:rPr>
            </w:pPr>
          </w:p>
        </w:tc>
        <w:tc>
          <w:tcPr>
            <w:tcW w:w="4860" w:type="dxa"/>
          </w:tcPr>
          <w:p w14:paraId="0F4286CD" w14:textId="77777777" w:rsidR="00711C23" w:rsidRDefault="00711C23" w:rsidP="00637D74">
            <w:pPr>
              <w:pStyle w:val="BodyText-table"/>
            </w:pPr>
            <w:r>
              <w:t>Training</w:t>
            </w:r>
            <w:r>
              <w:rPr>
                <w:spacing w:val="-9"/>
              </w:rPr>
              <w:t xml:space="preserve"> </w:t>
            </w:r>
            <w:r>
              <w:rPr>
                <w:spacing w:val="-2"/>
              </w:rPr>
              <w:t>Program</w:t>
            </w:r>
          </w:p>
        </w:tc>
        <w:tc>
          <w:tcPr>
            <w:tcW w:w="2251" w:type="dxa"/>
          </w:tcPr>
          <w:p w14:paraId="063A2C3C" w14:textId="77777777" w:rsidR="00711C23" w:rsidRDefault="00711C23" w:rsidP="00637D74">
            <w:pPr>
              <w:pStyle w:val="BodyText-table"/>
            </w:pPr>
            <w:r>
              <w:t>3</w:t>
            </w:r>
          </w:p>
        </w:tc>
      </w:tr>
      <w:tr w:rsidR="00711C23" w14:paraId="258E005B" w14:textId="77777777" w:rsidTr="00530148">
        <w:tc>
          <w:tcPr>
            <w:tcW w:w="2810" w:type="dxa"/>
          </w:tcPr>
          <w:p w14:paraId="550540FD" w14:textId="77777777" w:rsidR="00711C23" w:rsidRDefault="00711C23" w:rsidP="00637D74">
            <w:pPr>
              <w:pStyle w:val="BodyText-table"/>
              <w:rPr>
                <w:rFonts w:ascii="Times New Roman"/>
                <w:sz w:val="18"/>
              </w:rPr>
            </w:pPr>
          </w:p>
        </w:tc>
        <w:tc>
          <w:tcPr>
            <w:tcW w:w="4860" w:type="dxa"/>
          </w:tcPr>
          <w:p w14:paraId="459B06D3" w14:textId="77777777" w:rsidR="00711C23" w:rsidRDefault="00711C23" w:rsidP="00637D74">
            <w:pPr>
              <w:pStyle w:val="BodyText-table"/>
            </w:pPr>
            <w:r>
              <w:t>Environmental</w:t>
            </w:r>
            <w:r>
              <w:rPr>
                <w:spacing w:val="-14"/>
              </w:rPr>
              <w:t xml:space="preserve"> </w:t>
            </w:r>
            <w:r>
              <w:t>Monitoring</w:t>
            </w:r>
            <w:r>
              <w:rPr>
                <w:spacing w:val="-11"/>
              </w:rPr>
              <w:t xml:space="preserve"> </w:t>
            </w:r>
            <w:r>
              <w:rPr>
                <w:spacing w:val="-2"/>
              </w:rPr>
              <w:t>Program</w:t>
            </w:r>
          </w:p>
        </w:tc>
        <w:tc>
          <w:tcPr>
            <w:tcW w:w="2251" w:type="dxa"/>
          </w:tcPr>
          <w:p w14:paraId="67619495" w14:textId="77777777" w:rsidR="00711C23" w:rsidRDefault="00711C23" w:rsidP="00637D74">
            <w:pPr>
              <w:pStyle w:val="BodyText-table"/>
            </w:pPr>
            <w:r>
              <w:t>1</w:t>
            </w:r>
          </w:p>
        </w:tc>
      </w:tr>
      <w:tr w:rsidR="00711C23" w14:paraId="1AB945B6" w14:textId="77777777" w:rsidTr="00530148">
        <w:tc>
          <w:tcPr>
            <w:tcW w:w="2810" w:type="dxa"/>
          </w:tcPr>
          <w:p w14:paraId="53B06FEF" w14:textId="77777777" w:rsidR="00711C23" w:rsidRDefault="00711C23" w:rsidP="00637D74">
            <w:pPr>
              <w:pStyle w:val="BodyText-table"/>
              <w:rPr>
                <w:rFonts w:ascii="Times New Roman"/>
              </w:rPr>
            </w:pPr>
          </w:p>
        </w:tc>
        <w:tc>
          <w:tcPr>
            <w:tcW w:w="4860" w:type="dxa"/>
          </w:tcPr>
          <w:p w14:paraId="32C30B9A" w14:textId="77777777" w:rsidR="00711C23" w:rsidRDefault="00711C23" w:rsidP="00637D74">
            <w:pPr>
              <w:pStyle w:val="BodyText-table"/>
            </w:pPr>
            <w:r>
              <w:t>10</w:t>
            </w:r>
            <w:r>
              <w:rPr>
                <w:spacing w:val="-8"/>
              </w:rPr>
              <w:t xml:space="preserve"> </w:t>
            </w:r>
            <w:r>
              <w:t>CFR</w:t>
            </w:r>
            <w:r>
              <w:rPr>
                <w:spacing w:val="-8"/>
              </w:rPr>
              <w:t xml:space="preserve"> </w:t>
            </w:r>
            <w:r>
              <w:t>72.104</w:t>
            </w:r>
            <w:r>
              <w:rPr>
                <w:spacing w:val="-9"/>
              </w:rPr>
              <w:t xml:space="preserve"> </w:t>
            </w:r>
            <w:r>
              <w:t>Compliance</w:t>
            </w:r>
            <w:r>
              <w:rPr>
                <w:spacing w:val="-8"/>
              </w:rPr>
              <w:t xml:space="preserve"> </w:t>
            </w:r>
            <w:r>
              <w:t>(Direct</w:t>
            </w:r>
            <w:r>
              <w:rPr>
                <w:spacing w:val="-6"/>
              </w:rPr>
              <w:t xml:space="preserve"> </w:t>
            </w:r>
            <w:r>
              <w:t>Radiation Only)</w:t>
            </w:r>
          </w:p>
        </w:tc>
        <w:tc>
          <w:tcPr>
            <w:tcW w:w="2251" w:type="dxa"/>
          </w:tcPr>
          <w:p w14:paraId="59332903" w14:textId="77777777" w:rsidR="00711C23" w:rsidRDefault="00711C23" w:rsidP="00637D74">
            <w:pPr>
              <w:pStyle w:val="BodyText-table"/>
            </w:pPr>
            <w:r>
              <w:t>2</w:t>
            </w:r>
          </w:p>
        </w:tc>
      </w:tr>
      <w:tr w:rsidR="00711C23" w14:paraId="22B2F5A5" w14:textId="77777777" w:rsidTr="00530148">
        <w:tc>
          <w:tcPr>
            <w:tcW w:w="2810" w:type="dxa"/>
          </w:tcPr>
          <w:p w14:paraId="50B426FD" w14:textId="77777777" w:rsidR="00711C23" w:rsidRDefault="00711C23" w:rsidP="00637D74">
            <w:pPr>
              <w:pStyle w:val="BodyText-table"/>
              <w:rPr>
                <w:rFonts w:ascii="Times New Roman"/>
              </w:rPr>
            </w:pPr>
          </w:p>
        </w:tc>
        <w:tc>
          <w:tcPr>
            <w:tcW w:w="4860" w:type="dxa"/>
          </w:tcPr>
          <w:p w14:paraId="2A48A9E1" w14:textId="77777777" w:rsidR="00711C23" w:rsidRDefault="00711C23" w:rsidP="00637D74">
            <w:pPr>
              <w:pStyle w:val="BodyText-table"/>
            </w:pPr>
            <w:r>
              <w:t>10</w:t>
            </w:r>
            <w:r>
              <w:rPr>
                <w:spacing w:val="-9"/>
              </w:rPr>
              <w:t xml:space="preserve"> </w:t>
            </w:r>
            <w:r>
              <w:t>CFR</w:t>
            </w:r>
            <w:r>
              <w:rPr>
                <w:spacing w:val="-10"/>
              </w:rPr>
              <w:t xml:space="preserve"> </w:t>
            </w:r>
            <w:r>
              <w:t>72.104</w:t>
            </w:r>
            <w:r>
              <w:rPr>
                <w:spacing w:val="-10"/>
              </w:rPr>
              <w:t xml:space="preserve"> </w:t>
            </w:r>
            <w:r>
              <w:t>Compliance</w:t>
            </w:r>
            <w:r>
              <w:rPr>
                <w:spacing w:val="-9"/>
              </w:rPr>
              <w:t xml:space="preserve"> </w:t>
            </w:r>
            <w:r>
              <w:t xml:space="preserve">(Effluent </w:t>
            </w:r>
            <w:r>
              <w:rPr>
                <w:spacing w:val="-2"/>
              </w:rPr>
              <w:t>Release)</w:t>
            </w:r>
          </w:p>
        </w:tc>
        <w:tc>
          <w:tcPr>
            <w:tcW w:w="2251" w:type="dxa"/>
          </w:tcPr>
          <w:p w14:paraId="4F3AED6B" w14:textId="77777777" w:rsidR="00711C23" w:rsidRDefault="00711C23" w:rsidP="00637D74">
            <w:pPr>
              <w:pStyle w:val="BodyText-table"/>
            </w:pPr>
            <w:r>
              <w:t>1</w:t>
            </w:r>
          </w:p>
        </w:tc>
      </w:tr>
      <w:tr w:rsidR="00711C23" w14:paraId="57CEB082" w14:textId="77777777" w:rsidTr="00530148">
        <w:tc>
          <w:tcPr>
            <w:tcW w:w="2810" w:type="dxa"/>
          </w:tcPr>
          <w:p w14:paraId="46867144" w14:textId="77777777" w:rsidR="00711C23" w:rsidRDefault="00711C23" w:rsidP="00637D74">
            <w:pPr>
              <w:pStyle w:val="BodyText-table"/>
              <w:rPr>
                <w:rFonts w:ascii="Times New Roman"/>
              </w:rPr>
            </w:pPr>
          </w:p>
        </w:tc>
        <w:tc>
          <w:tcPr>
            <w:tcW w:w="4860" w:type="dxa"/>
          </w:tcPr>
          <w:p w14:paraId="2EB40BA1" w14:textId="77777777" w:rsidR="00711C23" w:rsidRDefault="00711C23" w:rsidP="00637D74">
            <w:pPr>
              <w:pStyle w:val="BodyText-table"/>
            </w:pPr>
            <w:r>
              <w:t>10</w:t>
            </w:r>
            <w:r>
              <w:rPr>
                <w:spacing w:val="-5"/>
              </w:rPr>
              <w:t xml:space="preserve"> </w:t>
            </w:r>
            <w:r>
              <w:t>CFR</w:t>
            </w:r>
            <w:r>
              <w:rPr>
                <w:spacing w:val="-6"/>
              </w:rPr>
              <w:t xml:space="preserve"> </w:t>
            </w:r>
            <w:r>
              <w:t>72.106</w:t>
            </w:r>
            <w:r>
              <w:rPr>
                <w:spacing w:val="-7"/>
              </w:rPr>
              <w:t xml:space="preserve"> </w:t>
            </w:r>
            <w:r>
              <w:t>Compliance</w:t>
            </w:r>
            <w:r>
              <w:rPr>
                <w:spacing w:val="-5"/>
              </w:rPr>
              <w:t xml:space="preserve"> </w:t>
            </w:r>
            <w:r>
              <w:t>(Direct</w:t>
            </w:r>
            <w:r>
              <w:rPr>
                <w:spacing w:val="-2"/>
              </w:rPr>
              <w:t xml:space="preserve"> Radiation</w:t>
            </w:r>
          </w:p>
          <w:p w14:paraId="4C2EF5BB" w14:textId="77777777" w:rsidR="00711C23" w:rsidRDefault="00711C23" w:rsidP="00637D74">
            <w:pPr>
              <w:pStyle w:val="BodyText-table"/>
            </w:pPr>
            <w:r>
              <w:rPr>
                <w:spacing w:val="-2"/>
              </w:rPr>
              <w:t>Only)</w:t>
            </w:r>
          </w:p>
        </w:tc>
        <w:tc>
          <w:tcPr>
            <w:tcW w:w="2251" w:type="dxa"/>
          </w:tcPr>
          <w:p w14:paraId="51417913" w14:textId="77777777" w:rsidR="00711C23" w:rsidRDefault="00711C23" w:rsidP="00637D74">
            <w:pPr>
              <w:pStyle w:val="BodyText-table"/>
            </w:pPr>
            <w:r>
              <w:t>3</w:t>
            </w:r>
          </w:p>
        </w:tc>
      </w:tr>
      <w:tr w:rsidR="00711C23" w14:paraId="42BD5BF5" w14:textId="77777777" w:rsidTr="00530148">
        <w:tc>
          <w:tcPr>
            <w:tcW w:w="2810" w:type="dxa"/>
          </w:tcPr>
          <w:p w14:paraId="2F564691" w14:textId="77777777" w:rsidR="00711C23" w:rsidRDefault="00711C23" w:rsidP="00637D74">
            <w:pPr>
              <w:pStyle w:val="BodyText-table"/>
              <w:rPr>
                <w:rFonts w:ascii="Times New Roman"/>
              </w:rPr>
            </w:pPr>
          </w:p>
        </w:tc>
        <w:tc>
          <w:tcPr>
            <w:tcW w:w="4860" w:type="dxa"/>
          </w:tcPr>
          <w:p w14:paraId="1BDDEC43" w14:textId="77777777" w:rsidR="00711C23" w:rsidRDefault="00711C23" w:rsidP="00637D74">
            <w:pPr>
              <w:pStyle w:val="BodyText-table"/>
            </w:pPr>
            <w:r>
              <w:t>10</w:t>
            </w:r>
            <w:r>
              <w:rPr>
                <w:spacing w:val="-9"/>
              </w:rPr>
              <w:t xml:space="preserve"> </w:t>
            </w:r>
            <w:r>
              <w:t>CFR</w:t>
            </w:r>
            <w:r>
              <w:rPr>
                <w:spacing w:val="-10"/>
              </w:rPr>
              <w:t xml:space="preserve"> </w:t>
            </w:r>
            <w:r>
              <w:t>72.106</w:t>
            </w:r>
            <w:r>
              <w:rPr>
                <w:spacing w:val="-11"/>
              </w:rPr>
              <w:t xml:space="preserve"> </w:t>
            </w:r>
            <w:r>
              <w:t>Compliance</w:t>
            </w:r>
            <w:r>
              <w:rPr>
                <w:spacing w:val="-9"/>
              </w:rPr>
              <w:t xml:space="preserve"> </w:t>
            </w:r>
            <w:r>
              <w:t xml:space="preserve">(Effluent </w:t>
            </w:r>
            <w:r>
              <w:rPr>
                <w:spacing w:val="-2"/>
              </w:rPr>
              <w:t>Release)</w:t>
            </w:r>
          </w:p>
        </w:tc>
        <w:tc>
          <w:tcPr>
            <w:tcW w:w="2251" w:type="dxa"/>
          </w:tcPr>
          <w:p w14:paraId="23CB20FD" w14:textId="77777777" w:rsidR="00711C23" w:rsidRDefault="00711C23" w:rsidP="00637D74">
            <w:pPr>
              <w:pStyle w:val="BodyText-table"/>
            </w:pPr>
            <w:r>
              <w:t>2</w:t>
            </w:r>
          </w:p>
        </w:tc>
      </w:tr>
      <w:tr w:rsidR="00711C23" w14:paraId="76C06004" w14:textId="77777777" w:rsidTr="00530148">
        <w:tc>
          <w:tcPr>
            <w:tcW w:w="2810" w:type="dxa"/>
          </w:tcPr>
          <w:p w14:paraId="757D9BDE" w14:textId="77777777" w:rsidR="00711C23" w:rsidRDefault="00711C23" w:rsidP="00637D74">
            <w:pPr>
              <w:pStyle w:val="BodyText-table"/>
              <w:rPr>
                <w:rFonts w:ascii="Times New Roman"/>
                <w:sz w:val="18"/>
              </w:rPr>
            </w:pPr>
          </w:p>
        </w:tc>
        <w:tc>
          <w:tcPr>
            <w:tcW w:w="4860" w:type="dxa"/>
          </w:tcPr>
          <w:p w14:paraId="6ED199FE" w14:textId="77777777" w:rsidR="00711C23" w:rsidRDefault="00711C23" w:rsidP="00637D74">
            <w:pPr>
              <w:pStyle w:val="BodyText-table"/>
            </w:pPr>
            <w:r>
              <w:t>QA</w:t>
            </w:r>
            <w:r>
              <w:rPr>
                <w:spacing w:val="-2"/>
              </w:rPr>
              <w:t xml:space="preserve"> Program</w:t>
            </w:r>
          </w:p>
        </w:tc>
        <w:tc>
          <w:tcPr>
            <w:tcW w:w="2251" w:type="dxa"/>
          </w:tcPr>
          <w:p w14:paraId="7A0D9956" w14:textId="77777777" w:rsidR="00711C23" w:rsidRDefault="00711C23" w:rsidP="00637D74">
            <w:pPr>
              <w:pStyle w:val="BodyText-table"/>
            </w:pPr>
            <w:r>
              <w:t>2</w:t>
            </w:r>
          </w:p>
        </w:tc>
      </w:tr>
      <w:tr w:rsidR="00711C23" w14:paraId="7BECF991" w14:textId="77777777" w:rsidTr="00530148">
        <w:tc>
          <w:tcPr>
            <w:tcW w:w="2810" w:type="dxa"/>
          </w:tcPr>
          <w:p w14:paraId="4D306952" w14:textId="77777777" w:rsidR="00711C23" w:rsidRDefault="00711C23" w:rsidP="00637D74">
            <w:pPr>
              <w:pStyle w:val="BodyText-table"/>
              <w:rPr>
                <w:rFonts w:ascii="Times New Roman"/>
                <w:sz w:val="18"/>
              </w:rPr>
            </w:pPr>
          </w:p>
        </w:tc>
        <w:tc>
          <w:tcPr>
            <w:tcW w:w="4860" w:type="dxa"/>
          </w:tcPr>
          <w:p w14:paraId="55454FF8" w14:textId="77777777" w:rsidR="00711C23" w:rsidRDefault="00711C23" w:rsidP="00637D74">
            <w:pPr>
              <w:pStyle w:val="BodyText-table"/>
            </w:pPr>
            <w:r>
              <w:t>Design</w:t>
            </w:r>
            <w:r>
              <w:rPr>
                <w:spacing w:val="-7"/>
              </w:rPr>
              <w:t xml:space="preserve"> </w:t>
            </w:r>
            <w:r>
              <w:t>Change</w:t>
            </w:r>
            <w:r>
              <w:rPr>
                <w:spacing w:val="-6"/>
              </w:rPr>
              <w:t xml:space="preserve"> </w:t>
            </w:r>
            <w:r>
              <w:rPr>
                <w:spacing w:val="-2"/>
              </w:rPr>
              <w:t>Program</w:t>
            </w:r>
          </w:p>
        </w:tc>
        <w:tc>
          <w:tcPr>
            <w:tcW w:w="2251" w:type="dxa"/>
          </w:tcPr>
          <w:p w14:paraId="5F19CD7C" w14:textId="77777777" w:rsidR="00711C23" w:rsidRDefault="00711C23" w:rsidP="00637D74">
            <w:pPr>
              <w:pStyle w:val="BodyText-table"/>
            </w:pPr>
            <w:r>
              <w:t>2</w:t>
            </w:r>
          </w:p>
        </w:tc>
      </w:tr>
      <w:tr w:rsidR="00711C23" w14:paraId="4CBD52E3" w14:textId="77777777" w:rsidTr="00530148">
        <w:tc>
          <w:tcPr>
            <w:tcW w:w="2810" w:type="dxa"/>
          </w:tcPr>
          <w:p w14:paraId="4D2F229E" w14:textId="77777777" w:rsidR="00711C23" w:rsidRDefault="00711C23" w:rsidP="00637D74">
            <w:pPr>
              <w:pStyle w:val="BodyText-table"/>
              <w:rPr>
                <w:rFonts w:ascii="Times New Roman"/>
                <w:sz w:val="18"/>
              </w:rPr>
            </w:pPr>
          </w:p>
        </w:tc>
        <w:tc>
          <w:tcPr>
            <w:tcW w:w="4860" w:type="dxa"/>
          </w:tcPr>
          <w:p w14:paraId="244FD374" w14:textId="77777777" w:rsidR="00711C23" w:rsidRDefault="00711C23" w:rsidP="00637D74">
            <w:pPr>
              <w:pStyle w:val="BodyText-table"/>
            </w:pPr>
            <w:r>
              <w:t>Change</w:t>
            </w:r>
            <w:r>
              <w:rPr>
                <w:spacing w:val="-6"/>
              </w:rPr>
              <w:t xml:space="preserve"> </w:t>
            </w:r>
            <w:r>
              <w:rPr>
                <w:spacing w:val="-2"/>
              </w:rPr>
              <w:t>Evaluations</w:t>
            </w:r>
          </w:p>
        </w:tc>
        <w:tc>
          <w:tcPr>
            <w:tcW w:w="2251" w:type="dxa"/>
          </w:tcPr>
          <w:p w14:paraId="256FCAA1" w14:textId="77777777" w:rsidR="00711C23" w:rsidRDefault="00711C23" w:rsidP="00637D74">
            <w:pPr>
              <w:pStyle w:val="BodyText-table"/>
            </w:pPr>
            <w:r>
              <w:rPr>
                <w:spacing w:val="-2"/>
                <w:vertAlign w:val="superscript"/>
              </w:rPr>
              <w:t>2</w:t>
            </w:r>
            <w:r>
              <w:rPr>
                <w:spacing w:val="-2"/>
              </w:rPr>
              <w:t>Note</w:t>
            </w:r>
          </w:p>
        </w:tc>
      </w:tr>
      <w:tr w:rsidR="00711C23" w14:paraId="2FAE2FB2" w14:textId="77777777" w:rsidTr="00530148">
        <w:tc>
          <w:tcPr>
            <w:tcW w:w="2810" w:type="dxa"/>
          </w:tcPr>
          <w:p w14:paraId="1621A47C" w14:textId="77777777" w:rsidR="00711C23" w:rsidRPr="00E12BA4" w:rsidRDefault="00711C23" w:rsidP="00637D74">
            <w:pPr>
              <w:pStyle w:val="BodyText-table"/>
              <w:rPr>
                <w:u w:val="single"/>
              </w:rPr>
            </w:pPr>
            <w:r w:rsidRPr="00E12BA4">
              <w:rPr>
                <w:u w:val="single"/>
              </w:rPr>
              <w:t>2.04</w:t>
            </w:r>
          </w:p>
        </w:tc>
        <w:tc>
          <w:tcPr>
            <w:tcW w:w="7111" w:type="dxa"/>
            <w:gridSpan w:val="2"/>
            <w:tcBorders>
              <w:bottom w:val="nil"/>
            </w:tcBorders>
          </w:tcPr>
          <w:p w14:paraId="23AFF09B" w14:textId="77777777" w:rsidR="00711C23" w:rsidRPr="00E12BA4" w:rsidRDefault="00711C23" w:rsidP="00637D74">
            <w:pPr>
              <w:pStyle w:val="BodyText-table"/>
              <w:rPr>
                <w:u w:val="single"/>
              </w:rPr>
            </w:pPr>
            <w:r w:rsidRPr="00E12BA4">
              <w:rPr>
                <w:u w:val="single"/>
              </w:rPr>
              <w:t>Quality</w:t>
            </w:r>
            <w:r w:rsidRPr="00E12BA4">
              <w:rPr>
                <w:spacing w:val="-7"/>
                <w:u w:val="single"/>
              </w:rPr>
              <w:t xml:space="preserve"> </w:t>
            </w:r>
            <w:r w:rsidRPr="00E12BA4">
              <w:rPr>
                <w:u w:val="single"/>
              </w:rPr>
              <w:t>Assurance</w:t>
            </w:r>
            <w:r w:rsidRPr="00E12BA4">
              <w:rPr>
                <w:spacing w:val="-9"/>
                <w:u w:val="single"/>
              </w:rPr>
              <w:t xml:space="preserve"> </w:t>
            </w:r>
            <w:r w:rsidRPr="00E12BA4">
              <w:rPr>
                <w:spacing w:val="-2"/>
                <w:u w:val="single"/>
              </w:rPr>
              <w:t>Program</w:t>
            </w:r>
          </w:p>
        </w:tc>
      </w:tr>
      <w:tr w:rsidR="00711C23" w14:paraId="413F9010" w14:textId="77777777" w:rsidTr="00530148">
        <w:tc>
          <w:tcPr>
            <w:tcW w:w="2810" w:type="dxa"/>
          </w:tcPr>
          <w:p w14:paraId="48687AC8" w14:textId="77777777" w:rsidR="00711C23" w:rsidRDefault="00711C23" w:rsidP="00637D74">
            <w:pPr>
              <w:pStyle w:val="BodyText-table"/>
              <w:rPr>
                <w:rFonts w:ascii="Times New Roman"/>
                <w:sz w:val="16"/>
              </w:rPr>
            </w:pPr>
          </w:p>
        </w:tc>
        <w:tc>
          <w:tcPr>
            <w:tcW w:w="4860" w:type="dxa"/>
            <w:tcBorders>
              <w:top w:val="thickThinMediumGap" w:sz="4" w:space="0" w:color="000000"/>
            </w:tcBorders>
          </w:tcPr>
          <w:p w14:paraId="6B3B308E" w14:textId="77777777" w:rsidR="00711C23" w:rsidRDefault="00711C23" w:rsidP="00637D74">
            <w:pPr>
              <w:pStyle w:val="BodyText-table"/>
            </w:pPr>
            <w:r>
              <w:t>Corrective</w:t>
            </w:r>
            <w:r>
              <w:rPr>
                <w:spacing w:val="-8"/>
              </w:rPr>
              <w:t xml:space="preserve"> </w:t>
            </w:r>
            <w:r>
              <w:rPr>
                <w:spacing w:val="-2"/>
              </w:rPr>
              <w:t>Actions</w:t>
            </w:r>
          </w:p>
        </w:tc>
        <w:tc>
          <w:tcPr>
            <w:tcW w:w="2251" w:type="dxa"/>
          </w:tcPr>
          <w:p w14:paraId="58C2B8FC" w14:textId="77777777" w:rsidR="00711C23" w:rsidRDefault="00711C23" w:rsidP="00637D74">
            <w:pPr>
              <w:pStyle w:val="BodyText-table"/>
            </w:pPr>
            <w:r>
              <w:rPr>
                <w:spacing w:val="-2"/>
                <w:vertAlign w:val="superscript"/>
              </w:rPr>
              <w:t>3</w:t>
            </w:r>
            <w:r>
              <w:rPr>
                <w:spacing w:val="-2"/>
              </w:rPr>
              <w:t>Note</w:t>
            </w:r>
          </w:p>
        </w:tc>
      </w:tr>
      <w:tr w:rsidR="00711C23" w14:paraId="4AE978E2" w14:textId="77777777" w:rsidTr="00530148">
        <w:tc>
          <w:tcPr>
            <w:tcW w:w="2810" w:type="dxa"/>
          </w:tcPr>
          <w:p w14:paraId="3E867A99" w14:textId="77777777" w:rsidR="00711C23" w:rsidRDefault="00711C23" w:rsidP="00637D74">
            <w:pPr>
              <w:pStyle w:val="BodyText-table"/>
            </w:pPr>
          </w:p>
        </w:tc>
        <w:tc>
          <w:tcPr>
            <w:tcW w:w="4860" w:type="dxa"/>
          </w:tcPr>
          <w:p w14:paraId="481A0FAE" w14:textId="77777777" w:rsidR="00711C23" w:rsidRDefault="00711C23" w:rsidP="00637D74">
            <w:pPr>
              <w:pStyle w:val="BodyText-table"/>
            </w:pPr>
            <w:r>
              <w:t>ISFSI</w:t>
            </w:r>
            <w:r>
              <w:rPr>
                <w:spacing w:val="-8"/>
              </w:rPr>
              <w:t xml:space="preserve"> </w:t>
            </w:r>
            <w:r>
              <w:t>Self-Assessment,</w:t>
            </w:r>
            <w:r>
              <w:rPr>
                <w:spacing w:val="-11"/>
              </w:rPr>
              <w:t xml:space="preserve"> </w:t>
            </w:r>
            <w:r>
              <w:t>Audit</w:t>
            </w:r>
            <w:r>
              <w:rPr>
                <w:spacing w:val="-5"/>
              </w:rPr>
              <w:t xml:space="preserve"> and</w:t>
            </w:r>
          </w:p>
        </w:tc>
        <w:tc>
          <w:tcPr>
            <w:tcW w:w="2251" w:type="dxa"/>
          </w:tcPr>
          <w:p w14:paraId="2AD866B8" w14:textId="77777777" w:rsidR="00711C23" w:rsidRDefault="00711C23" w:rsidP="00637D74">
            <w:pPr>
              <w:pStyle w:val="BodyText-table"/>
            </w:pPr>
            <w:r>
              <w:t>2</w:t>
            </w:r>
          </w:p>
        </w:tc>
      </w:tr>
      <w:tr w:rsidR="00711C23" w14:paraId="2F9C8F96" w14:textId="77777777" w:rsidTr="00530148">
        <w:tc>
          <w:tcPr>
            <w:tcW w:w="2810" w:type="dxa"/>
          </w:tcPr>
          <w:p w14:paraId="79CF6059" w14:textId="77777777" w:rsidR="00711C23" w:rsidRDefault="00711C23" w:rsidP="00637D74">
            <w:pPr>
              <w:pStyle w:val="BodyText-table"/>
            </w:pPr>
          </w:p>
        </w:tc>
        <w:tc>
          <w:tcPr>
            <w:tcW w:w="4860" w:type="dxa"/>
          </w:tcPr>
          <w:p w14:paraId="23B025E7" w14:textId="77777777" w:rsidR="00711C23" w:rsidRDefault="00711C23" w:rsidP="00637D74">
            <w:pPr>
              <w:pStyle w:val="BodyText-table"/>
            </w:pPr>
            <w:r>
              <w:rPr>
                <w:spacing w:val="-2"/>
              </w:rPr>
              <w:t>Surveillances</w:t>
            </w:r>
          </w:p>
        </w:tc>
        <w:tc>
          <w:tcPr>
            <w:tcW w:w="2251" w:type="dxa"/>
          </w:tcPr>
          <w:p w14:paraId="37AAD43A" w14:textId="77777777" w:rsidR="00711C23" w:rsidRDefault="00711C23" w:rsidP="00637D74">
            <w:pPr>
              <w:pStyle w:val="BodyText-table"/>
            </w:pPr>
          </w:p>
        </w:tc>
      </w:tr>
      <w:tr w:rsidR="00711C23" w14:paraId="1BCB2329" w14:textId="77777777" w:rsidTr="00530148">
        <w:tc>
          <w:tcPr>
            <w:tcW w:w="2810" w:type="dxa"/>
          </w:tcPr>
          <w:p w14:paraId="17740A21" w14:textId="77777777" w:rsidR="00711C23" w:rsidRDefault="00711C23" w:rsidP="00637D74">
            <w:pPr>
              <w:pStyle w:val="BodyText-table"/>
            </w:pPr>
            <w:r>
              <w:rPr>
                <w:spacing w:val="-2"/>
                <w:u w:val="single"/>
              </w:rPr>
              <w:t>60855</w:t>
            </w:r>
          </w:p>
        </w:tc>
        <w:tc>
          <w:tcPr>
            <w:tcW w:w="7111" w:type="dxa"/>
            <w:gridSpan w:val="2"/>
          </w:tcPr>
          <w:p w14:paraId="59B55001" w14:textId="77777777" w:rsidR="00711C23" w:rsidRDefault="00711C23" w:rsidP="00637D74">
            <w:pPr>
              <w:pStyle w:val="BodyText-table"/>
            </w:pPr>
            <w:r>
              <w:rPr>
                <w:u w:val="single"/>
              </w:rPr>
              <w:t>Operation</w:t>
            </w:r>
            <w:r>
              <w:rPr>
                <w:spacing w:val="-8"/>
                <w:u w:val="single"/>
              </w:rPr>
              <w:t xml:space="preserve"> </w:t>
            </w:r>
            <w:r>
              <w:rPr>
                <w:u w:val="single"/>
              </w:rPr>
              <w:t>of</w:t>
            </w:r>
            <w:r>
              <w:rPr>
                <w:spacing w:val="-6"/>
                <w:u w:val="single"/>
              </w:rPr>
              <w:t xml:space="preserve"> </w:t>
            </w:r>
            <w:r>
              <w:rPr>
                <w:u w:val="single"/>
              </w:rPr>
              <w:t>an</w:t>
            </w:r>
            <w:r>
              <w:rPr>
                <w:spacing w:val="-7"/>
                <w:u w:val="single"/>
              </w:rPr>
              <w:t xml:space="preserve"> </w:t>
            </w:r>
            <w:r>
              <w:rPr>
                <w:u w:val="single"/>
              </w:rPr>
              <w:t>Independent</w:t>
            </w:r>
            <w:r>
              <w:rPr>
                <w:spacing w:val="-5"/>
                <w:u w:val="single"/>
              </w:rPr>
              <w:t xml:space="preserve"> </w:t>
            </w:r>
            <w:r>
              <w:rPr>
                <w:u w:val="single"/>
              </w:rPr>
              <w:t>Spent</w:t>
            </w:r>
            <w:r>
              <w:rPr>
                <w:spacing w:val="-3"/>
                <w:u w:val="single"/>
              </w:rPr>
              <w:t xml:space="preserve"> </w:t>
            </w:r>
            <w:r>
              <w:rPr>
                <w:u w:val="single"/>
              </w:rPr>
              <w:t>Fuel</w:t>
            </w:r>
            <w:r>
              <w:rPr>
                <w:spacing w:val="-7"/>
                <w:u w:val="single"/>
              </w:rPr>
              <w:t xml:space="preserve"> </w:t>
            </w:r>
            <w:r>
              <w:rPr>
                <w:u w:val="single"/>
              </w:rPr>
              <w:t>Storage</w:t>
            </w:r>
            <w:r>
              <w:rPr>
                <w:spacing w:val="-9"/>
                <w:u w:val="single"/>
              </w:rPr>
              <w:t xml:space="preserve"> </w:t>
            </w:r>
            <w:r>
              <w:rPr>
                <w:spacing w:val="-2"/>
                <w:u w:val="single"/>
              </w:rPr>
              <w:t>Installation</w:t>
            </w:r>
          </w:p>
        </w:tc>
      </w:tr>
      <w:tr w:rsidR="00711C23" w14:paraId="13146FEB" w14:textId="77777777" w:rsidTr="00530148">
        <w:tc>
          <w:tcPr>
            <w:tcW w:w="2810" w:type="dxa"/>
            <w:tcBorders>
              <w:bottom w:val="nil"/>
            </w:tcBorders>
          </w:tcPr>
          <w:p w14:paraId="5B10ABD7" w14:textId="77777777" w:rsidR="00711C23" w:rsidRDefault="00711C23" w:rsidP="00637D74">
            <w:pPr>
              <w:pStyle w:val="BodyText-table"/>
            </w:pPr>
            <w:r>
              <w:rPr>
                <w:spacing w:val="-4"/>
              </w:rPr>
              <w:t>2.01</w:t>
            </w:r>
          </w:p>
        </w:tc>
        <w:tc>
          <w:tcPr>
            <w:tcW w:w="7111" w:type="dxa"/>
            <w:gridSpan w:val="2"/>
            <w:tcBorders>
              <w:bottom w:val="nil"/>
            </w:tcBorders>
          </w:tcPr>
          <w:p w14:paraId="299D500B" w14:textId="77777777" w:rsidR="00711C23" w:rsidRDefault="00711C23" w:rsidP="00637D74">
            <w:pPr>
              <w:pStyle w:val="BodyText-table"/>
            </w:pPr>
            <w:r>
              <w:t>Changes</w:t>
            </w:r>
            <w:r>
              <w:rPr>
                <w:spacing w:val="-5"/>
              </w:rPr>
              <w:t xml:space="preserve"> </w:t>
            </w:r>
            <w:r>
              <w:t>Test</w:t>
            </w:r>
            <w:r>
              <w:rPr>
                <w:spacing w:val="-5"/>
              </w:rPr>
              <w:t xml:space="preserve"> </w:t>
            </w:r>
            <w:r>
              <w:t>and</w:t>
            </w:r>
            <w:r>
              <w:rPr>
                <w:spacing w:val="-5"/>
              </w:rPr>
              <w:t xml:space="preserve"> </w:t>
            </w:r>
            <w:r>
              <w:t>Experiments</w:t>
            </w:r>
            <w:r>
              <w:rPr>
                <w:spacing w:val="-6"/>
              </w:rPr>
              <w:t xml:space="preserve"> </w:t>
            </w:r>
            <w:r>
              <w:t>and</w:t>
            </w:r>
            <w:r>
              <w:rPr>
                <w:spacing w:val="-5"/>
              </w:rPr>
              <w:t xml:space="preserve"> </w:t>
            </w:r>
            <w:r>
              <w:t>72.212</w:t>
            </w:r>
            <w:r>
              <w:rPr>
                <w:spacing w:val="-4"/>
              </w:rPr>
              <w:t xml:space="preserve"> </w:t>
            </w:r>
            <w:r>
              <w:rPr>
                <w:spacing w:val="-2"/>
              </w:rPr>
              <w:t>Reviews</w:t>
            </w:r>
          </w:p>
        </w:tc>
      </w:tr>
      <w:tr w:rsidR="00711C23" w14:paraId="6816735D" w14:textId="77777777" w:rsidTr="00530148">
        <w:tc>
          <w:tcPr>
            <w:tcW w:w="2810" w:type="dxa"/>
            <w:tcBorders>
              <w:top w:val="nil"/>
            </w:tcBorders>
          </w:tcPr>
          <w:p w14:paraId="12164D83" w14:textId="77777777" w:rsidR="00711C23" w:rsidRDefault="00711C23" w:rsidP="00637D74">
            <w:pPr>
              <w:pStyle w:val="BodyText-table"/>
              <w:rPr>
                <w:sz w:val="16"/>
              </w:rPr>
            </w:pPr>
          </w:p>
        </w:tc>
        <w:tc>
          <w:tcPr>
            <w:tcW w:w="4860" w:type="dxa"/>
            <w:tcBorders>
              <w:top w:val="thickThinMediumGap" w:sz="4" w:space="0" w:color="000000"/>
            </w:tcBorders>
          </w:tcPr>
          <w:p w14:paraId="7CA84479" w14:textId="77777777" w:rsidR="00711C23" w:rsidRDefault="00711C23" w:rsidP="00637D74">
            <w:pPr>
              <w:pStyle w:val="BodyText-table"/>
            </w:pPr>
            <w:r>
              <w:t>Change</w:t>
            </w:r>
            <w:r>
              <w:rPr>
                <w:spacing w:val="-6"/>
              </w:rPr>
              <w:t xml:space="preserve"> </w:t>
            </w:r>
            <w:r>
              <w:rPr>
                <w:spacing w:val="-2"/>
              </w:rPr>
              <w:t>Evaluations</w:t>
            </w:r>
          </w:p>
        </w:tc>
        <w:tc>
          <w:tcPr>
            <w:tcW w:w="2251" w:type="dxa"/>
            <w:tcBorders>
              <w:top w:val="thickThinMediumGap" w:sz="4" w:space="0" w:color="000000"/>
            </w:tcBorders>
          </w:tcPr>
          <w:p w14:paraId="5E57C466" w14:textId="77777777" w:rsidR="00711C23" w:rsidRDefault="00711C23" w:rsidP="00637D74">
            <w:pPr>
              <w:pStyle w:val="BodyText-table"/>
            </w:pPr>
            <w:r>
              <w:rPr>
                <w:spacing w:val="-2"/>
                <w:vertAlign w:val="superscript"/>
              </w:rPr>
              <w:t>2</w:t>
            </w:r>
            <w:r>
              <w:rPr>
                <w:spacing w:val="-2"/>
              </w:rPr>
              <w:t>Note</w:t>
            </w:r>
          </w:p>
        </w:tc>
      </w:tr>
      <w:tr w:rsidR="00711C23" w14:paraId="1285E321" w14:textId="77777777" w:rsidTr="00530148">
        <w:tc>
          <w:tcPr>
            <w:tcW w:w="2810" w:type="dxa"/>
          </w:tcPr>
          <w:p w14:paraId="4054AFB8" w14:textId="77777777" w:rsidR="00711C23" w:rsidRDefault="00711C23" w:rsidP="00637D74">
            <w:pPr>
              <w:pStyle w:val="BodyText-table"/>
            </w:pPr>
            <w:r>
              <w:rPr>
                <w:spacing w:val="-4"/>
                <w:u w:val="single"/>
              </w:rPr>
              <w:t>2.02</w:t>
            </w:r>
          </w:p>
        </w:tc>
        <w:tc>
          <w:tcPr>
            <w:tcW w:w="7111" w:type="dxa"/>
            <w:gridSpan w:val="2"/>
            <w:tcBorders>
              <w:bottom w:val="nil"/>
            </w:tcBorders>
          </w:tcPr>
          <w:p w14:paraId="0BE60621" w14:textId="77777777" w:rsidR="00711C23" w:rsidRDefault="00711C23" w:rsidP="00637D74">
            <w:pPr>
              <w:pStyle w:val="BodyText-table"/>
            </w:pPr>
            <w:r>
              <w:t>Observation</w:t>
            </w:r>
            <w:r>
              <w:rPr>
                <w:spacing w:val="-7"/>
              </w:rPr>
              <w:t xml:space="preserve"> </w:t>
            </w:r>
            <w:r>
              <w:t>of</w:t>
            </w:r>
            <w:r>
              <w:rPr>
                <w:spacing w:val="-5"/>
              </w:rPr>
              <w:t xml:space="preserve"> </w:t>
            </w:r>
            <w:r>
              <w:t>Loading</w:t>
            </w:r>
            <w:r>
              <w:rPr>
                <w:spacing w:val="-10"/>
              </w:rPr>
              <w:t xml:space="preserve"> </w:t>
            </w:r>
            <w:r>
              <w:rPr>
                <w:spacing w:val="-2"/>
              </w:rPr>
              <w:t>Activities</w:t>
            </w:r>
          </w:p>
        </w:tc>
      </w:tr>
      <w:tr w:rsidR="00711C23" w14:paraId="535AA7F8" w14:textId="77777777" w:rsidTr="00530148">
        <w:tc>
          <w:tcPr>
            <w:tcW w:w="2810" w:type="dxa"/>
            <w:vMerge w:val="restart"/>
          </w:tcPr>
          <w:p w14:paraId="356712E0" w14:textId="77777777" w:rsidR="00711C23" w:rsidRDefault="00711C23" w:rsidP="00637D74">
            <w:pPr>
              <w:pStyle w:val="BodyText-table"/>
            </w:pPr>
          </w:p>
        </w:tc>
        <w:tc>
          <w:tcPr>
            <w:tcW w:w="4860" w:type="dxa"/>
            <w:tcBorders>
              <w:top w:val="thickThinMediumGap" w:sz="4" w:space="0" w:color="000000"/>
            </w:tcBorders>
          </w:tcPr>
          <w:p w14:paraId="4E4BE375" w14:textId="77777777" w:rsidR="00711C23" w:rsidRDefault="00711C23" w:rsidP="00637D74">
            <w:pPr>
              <w:pStyle w:val="BodyText-table"/>
            </w:pPr>
            <w:r>
              <w:t>Transfer</w:t>
            </w:r>
            <w:r>
              <w:rPr>
                <w:spacing w:val="-5"/>
              </w:rPr>
              <w:t xml:space="preserve"> </w:t>
            </w:r>
            <w:r>
              <w:t>Cask</w:t>
            </w:r>
            <w:r>
              <w:rPr>
                <w:spacing w:val="-7"/>
              </w:rPr>
              <w:t xml:space="preserve"> </w:t>
            </w:r>
            <w:r>
              <w:rPr>
                <w:spacing w:val="-2"/>
              </w:rPr>
              <w:t>Preparation</w:t>
            </w:r>
          </w:p>
        </w:tc>
        <w:tc>
          <w:tcPr>
            <w:tcW w:w="2251" w:type="dxa"/>
            <w:tcBorders>
              <w:top w:val="nil"/>
            </w:tcBorders>
          </w:tcPr>
          <w:p w14:paraId="5061CF4D" w14:textId="77777777" w:rsidR="00711C23" w:rsidRDefault="00711C23" w:rsidP="00637D74">
            <w:pPr>
              <w:pStyle w:val="BodyText-table"/>
            </w:pPr>
            <w:r>
              <w:t>3</w:t>
            </w:r>
          </w:p>
        </w:tc>
      </w:tr>
      <w:tr w:rsidR="00711C23" w14:paraId="4FD7C602" w14:textId="77777777" w:rsidTr="00530148">
        <w:tc>
          <w:tcPr>
            <w:tcW w:w="2810" w:type="dxa"/>
            <w:vMerge/>
            <w:tcBorders>
              <w:top w:val="nil"/>
            </w:tcBorders>
          </w:tcPr>
          <w:p w14:paraId="57EABD9E" w14:textId="77777777" w:rsidR="00711C23" w:rsidRDefault="00711C23" w:rsidP="00637D74">
            <w:pPr>
              <w:pStyle w:val="BodyText-table"/>
              <w:rPr>
                <w:sz w:val="2"/>
                <w:szCs w:val="2"/>
              </w:rPr>
            </w:pPr>
          </w:p>
        </w:tc>
        <w:tc>
          <w:tcPr>
            <w:tcW w:w="4860" w:type="dxa"/>
          </w:tcPr>
          <w:p w14:paraId="63793F25" w14:textId="77777777" w:rsidR="00711C23" w:rsidRDefault="00711C23" w:rsidP="00637D74">
            <w:pPr>
              <w:pStyle w:val="BodyText-table"/>
            </w:pPr>
            <w:r>
              <w:t>Transfer</w:t>
            </w:r>
            <w:r>
              <w:rPr>
                <w:spacing w:val="-4"/>
              </w:rPr>
              <w:t xml:space="preserve"> </w:t>
            </w:r>
            <w:r>
              <w:t>Cask</w:t>
            </w:r>
            <w:r>
              <w:rPr>
                <w:spacing w:val="-5"/>
              </w:rPr>
              <w:t xml:space="preserve"> </w:t>
            </w:r>
            <w:r>
              <w:t>Lift</w:t>
            </w:r>
            <w:r>
              <w:rPr>
                <w:spacing w:val="-5"/>
              </w:rPr>
              <w:t xml:space="preserve"> </w:t>
            </w:r>
            <w:r>
              <w:t>to</w:t>
            </w:r>
            <w:r>
              <w:rPr>
                <w:spacing w:val="-4"/>
              </w:rPr>
              <w:t xml:space="preserve"> Pool</w:t>
            </w:r>
          </w:p>
        </w:tc>
        <w:tc>
          <w:tcPr>
            <w:tcW w:w="2251" w:type="dxa"/>
          </w:tcPr>
          <w:p w14:paraId="3D786C19" w14:textId="77777777" w:rsidR="00711C23" w:rsidRDefault="00711C23" w:rsidP="00637D74">
            <w:pPr>
              <w:pStyle w:val="BodyText-table"/>
            </w:pPr>
            <w:r>
              <w:t>2</w:t>
            </w:r>
          </w:p>
        </w:tc>
      </w:tr>
      <w:tr w:rsidR="00711C23" w14:paraId="32ACACF1" w14:textId="77777777" w:rsidTr="00530148">
        <w:tc>
          <w:tcPr>
            <w:tcW w:w="2810" w:type="dxa"/>
            <w:vMerge/>
            <w:tcBorders>
              <w:top w:val="nil"/>
            </w:tcBorders>
          </w:tcPr>
          <w:p w14:paraId="23D42D25" w14:textId="77777777" w:rsidR="00711C23" w:rsidRDefault="00711C23" w:rsidP="00637D74">
            <w:pPr>
              <w:pStyle w:val="BodyText-table"/>
              <w:rPr>
                <w:sz w:val="2"/>
                <w:szCs w:val="2"/>
              </w:rPr>
            </w:pPr>
          </w:p>
        </w:tc>
        <w:tc>
          <w:tcPr>
            <w:tcW w:w="4860" w:type="dxa"/>
          </w:tcPr>
          <w:p w14:paraId="1DD4A5EE" w14:textId="77777777" w:rsidR="00711C23" w:rsidRDefault="00711C23" w:rsidP="00637D74">
            <w:pPr>
              <w:pStyle w:val="BodyText-table"/>
            </w:pPr>
            <w:r>
              <w:t>Boron</w:t>
            </w:r>
            <w:r>
              <w:rPr>
                <w:spacing w:val="-6"/>
              </w:rPr>
              <w:t xml:space="preserve"> </w:t>
            </w:r>
            <w:r>
              <w:rPr>
                <w:spacing w:val="-2"/>
              </w:rPr>
              <w:t>Measurement</w:t>
            </w:r>
          </w:p>
        </w:tc>
        <w:tc>
          <w:tcPr>
            <w:tcW w:w="2251" w:type="dxa"/>
          </w:tcPr>
          <w:p w14:paraId="01EE6BDD" w14:textId="77777777" w:rsidR="00711C23" w:rsidRDefault="00711C23" w:rsidP="00637D74">
            <w:pPr>
              <w:pStyle w:val="BodyText-table"/>
            </w:pPr>
            <w:r>
              <w:t>2</w:t>
            </w:r>
          </w:p>
        </w:tc>
      </w:tr>
      <w:tr w:rsidR="00711C23" w14:paraId="28B52783" w14:textId="77777777" w:rsidTr="00530148">
        <w:tc>
          <w:tcPr>
            <w:tcW w:w="2810" w:type="dxa"/>
            <w:vMerge/>
            <w:tcBorders>
              <w:top w:val="nil"/>
            </w:tcBorders>
          </w:tcPr>
          <w:p w14:paraId="2573611D" w14:textId="77777777" w:rsidR="00711C23" w:rsidRDefault="00711C23" w:rsidP="00637D74">
            <w:pPr>
              <w:pStyle w:val="BodyText-table"/>
              <w:rPr>
                <w:sz w:val="2"/>
                <w:szCs w:val="2"/>
              </w:rPr>
            </w:pPr>
          </w:p>
        </w:tc>
        <w:tc>
          <w:tcPr>
            <w:tcW w:w="4860" w:type="dxa"/>
          </w:tcPr>
          <w:p w14:paraId="56614B8F" w14:textId="77777777" w:rsidR="00711C23" w:rsidRDefault="00711C23" w:rsidP="00637D74">
            <w:pPr>
              <w:pStyle w:val="BodyText-table"/>
            </w:pPr>
            <w:r>
              <w:t>Canister</w:t>
            </w:r>
            <w:r>
              <w:rPr>
                <w:spacing w:val="-4"/>
              </w:rPr>
              <w:t xml:space="preserve"> </w:t>
            </w:r>
            <w:r>
              <w:t>Fuel</w:t>
            </w:r>
            <w:r>
              <w:rPr>
                <w:spacing w:val="-5"/>
              </w:rPr>
              <w:t xml:space="preserve"> </w:t>
            </w:r>
            <w:r>
              <w:rPr>
                <w:spacing w:val="-2"/>
              </w:rPr>
              <w:t>Loading</w:t>
            </w:r>
          </w:p>
        </w:tc>
        <w:tc>
          <w:tcPr>
            <w:tcW w:w="2251" w:type="dxa"/>
          </w:tcPr>
          <w:p w14:paraId="6D9C855D" w14:textId="77777777" w:rsidR="00711C23" w:rsidRDefault="00711C23" w:rsidP="00637D74">
            <w:pPr>
              <w:pStyle w:val="BodyText-table"/>
            </w:pPr>
            <w:r>
              <w:t>1</w:t>
            </w:r>
          </w:p>
        </w:tc>
      </w:tr>
      <w:tr w:rsidR="00711C23" w14:paraId="55426EFE" w14:textId="77777777" w:rsidTr="00530148">
        <w:tc>
          <w:tcPr>
            <w:tcW w:w="2810" w:type="dxa"/>
            <w:vMerge/>
            <w:tcBorders>
              <w:top w:val="nil"/>
            </w:tcBorders>
          </w:tcPr>
          <w:p w14:paraId="48B9A7A1" w14:textId="77777777" w:rsidR="00711C23" w:rsidRDefault="00711C23" w:rsidP="00637D74">
            <w:pPr>
              <w:pStyle w:val="BodyText-table"/>
              <w:rPr>
                <w:sz w:val="2"/>
                <w:szCs w:val="2"/>
              </w:rPr>
            </w:pPr>
          </w:p>
        </w:tc>
        <w:tc>
          <w:tcPr>
            <w:tcW w:w="4860" w:type="dxa"/>
          </w:tcPr>
          <w:p w14:paraId="15609991" w14:textId="77777777" w:rsidR="00711C23" w:rsidRDefault="00711C23" w:rsidP="00637D74">
            <w:pPr>
              <w:pStyle w:val="BodyText-table"/>
            </w:pPr>
            <w:r>
              <w:t>Canister</w:t>
            </w:r>
            <w:r>
              <w:rPr>
                <w:spacing w:val="-5"/>
              </w:rPr>
              <w:t xml:space="preserve"> </w:t>
            </w:r>
            <w:r>
              <w:t>Fuel</w:t>
            </w:r>
            <w:r>
              <w:rPr>
                <w:spacing w:val="-6"/>
              </w:rPr>
              <w:t xml:space="preserve"> </w:t>
            </w:r>
            <w:r>
              <w:t>Loading</w:t>
            </w:r>
            <w:r>
              <w:rPr>
                <w:spacing w:val="-7"/>
              </w:rPr>
              <w:t xml:space="preserve"> </w:t>
            </w:r>
            <w:r>
              <w:rPr>
                <w:spacing w:val="-2"/>
              </w:rPr>
              <w:t>Verification</w:t>
            </w:r>
          </w:p>
        </w:tc>
        <w:tc>
          <w:tcPr>
            <w:tcW w:w="2251" w:type="dxa"/>
          </w:tcPr>
          <w:p w14:paraId="35F00D7E" w14:textId="77777777" w:rsidR="00711C23" w:rsidRDefault="00711C23" w:rsidP="00637D74">
            <w:pPr>
              <w:pStyle w:val="BodyText-table"/>
            </w:pPr>
            <w:r>
              <w:t>2</w:t>
            </w:r>
          </w:p>
        </w:tc>
      </w:tr>
      <w:tr w:rsidR="00711C23" w14:paraId="218754F1" w14:textId="77777777" w:rsidTr="00530148">
        <w:tc>
          <w:tcPr>
            <w:tcW w:w="2810" w:type="dxa"/>
            <w:vMerge/>
            <w:tcBorders>
              <w:top w:val="nil"/>
            </w:tcBorders>
          </w:tcPr>
          <w:p w14:paraId="70A8E667" w14:textId="77777777" w:rsidR="00711C23" w:rsidRDefault="00711C23" w:rsidP="00637D74">
            <w:pPr>
              <w:pStyle w:val="BodyText-table"/>
              <w:rPr>
                <w:sz w:val="2"/>
                <w:szCs w:val="2"/>
              </w:rPr>
            </w:pPr>
          </w:p>
        </w:tc>
        <w:tc>
          <w:tcPr>
            <w:tcW w:w="4860" w:type="dxa"/>
          </w:tcPr>
          <w:p w14:paraId="1A9BFF59" w14:textId="77777777" w:rsidR="00711C23" w:rsidRDefault="00711C23" w:rsidP="00637D74">
            <w:pPr>
              <w:pStyle w:val="BodyText-table"/>
            </w:pPr>
            <w:r>
              <w:t>Canister</w:t>
            </w:r>
            <w:r>
              <w:rPr>
                <w:spacing w:val="-7"/>
              </w:rPr>
              <w:t xml:space="preserve"> </w:t>
            </w:r>
            <w:r>
              <w:t>Lid/Plug</w:t>
            </w:r>
            <w:r>
              <w:rPr>
                <w:spacing w:val="-7"/>
              </w:rPr>
              <w:t xml:space="preserve"> </w:t>
            </w:r>
            <w:r>
              <w:rPr>
                <w:spacing w:val="-2"/>
              </w:rPr>
              <w:t>Placement</w:t>
            </w:r>
          </w:p>
        </w:tc>
        <w:tc>
          <w:tcPr>
            <w:tcW w:w="2251" w:type="dxa"/>
          </w:tcPr>
          <w:p w14:paraId="6D9FAB9B" w14:textId="77777777" w:rsidR="00711C23" w:rsidRDefault="00711C23" w:rsidP="00637D74">
            <w:pPr>
              <w:pStyle w:val="BodyText-table"/>
            </w:pPr>
            <w:r>
              <w:t>2</w:t>
            </w:r>
          </w:p>
        </w:tc>
      </w:tr>
      <w:tr w:rsidR="00711C23" w14:paraId="20FD668C" w14:textId="77777777" w:rsidTr="00530148">
        <w:tc>
          <w:tcPr>
            <w:tcW w:w="2810" w:type="dxa"/>
            <w:vMerge/>
            <w:tcBorders>
              <w:top w:val="nil"/>
            </w:tcBorders>
          </w:tcPr>
          <w:p w14:paraId="5FD2704C" w14:textId="77777777" w:rsidR="00711C23" w:rsidRDefault="00711C23" w:rsidP="00637D74">
            <w:pPr>
              <w:pStyle w:val="BodyText-table"/>
              <w:rPr>
                <w:sz w:val="2"/>
                <w:szCs w:val="2"/>
              </w:rPr>
            </w:pPr>
          </w:p>
        </w:tc>
        <w:tc>
          <w:tcPr>
            <w:tcW w:w="4860" w:type="dxa"/>
          </w:tcPr>
          <w:p w14:paraId="272B1024" w14:textId="77777777" w:rsidR="00711C23" w:rsidRDefault="00711C23" w:rsidP="00637D74">
            <w:pPr>
              <w:pStyle w:val="BodyText-table"/>
            </w:pPr>
            <w:r>
              <w:t>Transfer</w:t>
            </w:r>
            <w:r>
              <w:rPr>
                <w:spacing w:val="-3"/>
              </w:rPr>
              <w:t xml:space="preserve"> </w:t>
            </w:r>
            <w:r>
              <w:t>Cask</w:t>
            </w:r>
            <w:r>
              <w:rPr>
                <w:spacing w:val="-6"/>
              </w:rPr>
              <w:t xml:space="preserve"> </w:t>
            </w:r>
            <w:r>
              <w:t>Lift</w:t>
            </w:r>
            <w:r>
              <w:rPr>
                <w:spacing w:val="-4"/>
              </w:rPr>
              <w:t xml:space="preserve"> </w:t>
            </w:r>
            <w:r>
              <w:t>to</w:t>
            </w:r>
            <w:r>
              <w:rPr>
                <w:spacing w:val="-4"/>
              </w:rPr>
              <w:t xml:space="preserve"> </w:t>
            </w:r>
            <w:r>
              <w:t>Dry</w:t>
            </w:r>
            <w:r>
              <w:rPr>
                <w:spacing w:val="-5"/>
              </w:rPr>
              <w:t xml:space="preserve"> Pit</w:t>
            </w:r>
          </w:p>
        </w:tc>
        <w:tc>
          <w:tcPr>
            <w:tcW w:w="2251" w:type="dxa"/>
          </w:tcPr>
          <w:p w14:paraId="3A170A92" w14:textId="77777777" w:rsidR="00711C23" w:rsidRDefault="00711C23" w:rsidP="00637D74">
            <w:pPr>
              <w:pStyle w:val="BodyText-table"/>
            </w:pPr>
            <w:r>
              <w:t>1</w:t>
            </w:r>
          </w:p>
        </w:tc>
      </w:tr>
      <w:tr w:rsidR="00711C23" w14:paraId="7B382FFD" w14:textId="77777777" w:rsidTr="00530148">
        <w:tc>
          <w:tcPr>
            <w:tcW w:w="2810" w:type="dxa"/>
            <w:vMerge/>
            <w:tcBorders>
              <w:top w:val="nil"/>
            </w:tcBorders>
          </w:tcPr>
          <w:p w14:paraId="3453C4BA" w14:textId="77777777" w:rsidR="00711C23" w:rsidRDefault="00711C23" w:rsidP="00637D74">
            <w:pPr>
              <w:pStyle w:val="BodyText-table"/>
              <w:rPr>
                <w:sz w:val="2"/>
                <w:szCs w:val="2"/>
              </w:rPr>
            </w:pPr>
          </w:p>
        </w:tc>
        <w:tc>
          <w:tcPr>
            <w:tcW w:w="4860" w:type="dxa"/>
          </w:tcPr>
          <w:p w14:paraId="0CAEF26F" w14:textId="77777777" w:rsidR="00711C23" w:rsidRDefault="00711C23" w:rsidP="00637D74">
            <w:pPr>
              <w:pStyle w:val="BodyText-table"/>
            </w:pPr>
            <w:r>
              <w:t>Canister</w:t>
            </w:r>
            <w:r>
              <w:rPr>
                <w:spacing w:val="-8"/>
              </w:rPr>
              <w:t xml:space="preserve"> </w:t>
            </w:r>
            <w:r>
              <w:rPr>
                <w:spacing w:val="-2"/>
              </w:rPr>
              <w:t>Welding</w:t>
            </w:r>
          </w:p>
        </w:tc>
        <w:tc>
          <w:tcPr>
            <w:tcW w:w="2251" w:type="dxa"/>
          </w:tcPr>
          <w:p w14:paraId="2E973E27" w14:textId="77777777" w:rsidR="00711C23" w:rsidRDefault="00711C23" w:rsidP="00637D74">
            <w:pPr>
              <w:pStyle w:val="BodyText-table"/>
            </w:pPr>
            <w:r>
              <w:t>1</w:t>
            </w:r>
          </w:p>
        </w:tc>
      </w:tr>
      <w:tr w:rsidR="00711C23" w14:paraId="320F3BBD" w14:textId="77777777" w:rsidTr="00530148">
        <w:tc>
          <w:tcPr>
            <w:tcW w:w="2810" w:type="dxa"/>
            <w:vMerge/>
            <w:tcBorders>
              <w:top w:val="nil"/>
            </w:tcBorders>
          </w:tcPr>
          <w:p w14:paraId="3595E43D" w14:textId="77777777" w:rsidR="00711C23" w:rsidRDefault="00711C23" w:rsidP="00637D74">
            <w:pPr>
              <w:pStyle w:val="BodyText-table"/>
              <w:rPr>
                <w:sz w:val="2"/>
                <w:szCs w:val="2"/>
              </w:rPr>
            </w:pPr>
          </w:p>
        </w:tc>
        <w:tc>
          <w:tcPr>
            <w:tcW w:w="4860" w:type="dxa"/>
          </w:tcPr>
          <w:p w14:paraId="5261BE38" w14:textId="77777777" w:rsidR="00711C23" w:rsidRDefault="00711C23" w:rsidP="00637D74">
            <w:pPr>
              <w:pStyle w:val="BodyText-table"/>
            </w:pPr>
            <w:r>
              <w:t>Canister</w:t>
            </w:r>
            <w:r>
              <w:rPr>
                <w:spacing w:val="-5"/>
              </w:rPr>
              <w:t xml:space="preserve"> NDE</w:t>
            </w:r>
          </w:p>
        </w:tc>
        <w:tc>
          <w:tcPr>
            <w:tcW w:w="2251" w:type="dxa"/>
          </w:tcPr>
          <w:p w14:paraId="0ACB3DD1" w14:textId="77777777" w:rsidR="00711C23" w:rsidRDefault="00711C23" w:rsidP="00637D74">
            <w:pPr>
              <w:pStyle w:val="BodyText-table"/>
            </w:pPr>
            <w:r>
              <w:t>1</w:t>
            </w:r>
          </w:p>
        </w:tc>
      </w:tr>
      <w:tr w:rsidR="00711C23" w14:paraId="5E9A6178" w14:textId="77777777" w:rsidTr="00530148">
        <w:tc>
          <w:tcPr>
            <w:tcW w:w="2810" w:type="dxa"/>
            <w:vMerge/>
            <w:tcBorders>
              <w:top w:val="nil"/>
            </w:tcBorders>
          </w:tcPr>
          <w:p w14:paraId="0D73A013" w14:textId="77777777" w:rsidR="00711C23" w:rsidRDefault="00711C23" w:rsidP="00637D74">
            <w:pPr>
              <w:pStyle w:val="BodyText-table"/>
              <w:rPr>
                <w:sz w:val="2"/>
                <w:szCs w:val="2"/>
              </w:rPr>
            </w:pPr>
          </w:p>
        </w:tc>
        <w:tc>
          <w:tcPr>
            <w:tcW w:w="4860" w:type="dxa"/>
          </w:tcPr>
          <w:p w14:paraId="27D0A749" w14:textId="77777777" w:rsidR="00711C23" w:rsidRDefault="00711C23" w:rsidP="00637D74">
            <w:pPr>
              <w:pStyle w:val="BodyText-table"/>
            </w:pPr>
            <w:r>
              <w:t>Canister</w:t>
            </w:r>
            <w:r>
              <w:rPr>
                <w:spacing w:val="-6"/>
              </w:rPr>
              <w:t xml:space="preserve"> </w:t>
            </w:r>
            <w:r>
              <w:t>Pressure</w:t>
            </w:r>
            <w:r>
              <w:rPr>
                <w:spacing w:val="-8"/>
              </w:rPr>
              <w:t xml:space="preserve"> </w:t>
            </w:r>
            <w:r>
              <w:rPr>
                <w:spacing w:val="-4"/>
              </w:rPr>
              <w:t>Test</w:t>
            </w:r>
          </w:p>
        </w:tc>
        <w:tc>
          <w:tcPr>
            <w:tcW w:w="2251" w:type="dxa"/>
          </w:tcPr>
          <w:p w14:paraId="0AAE5FB5" w14:textId="77777777" w:rsidR="00711C23" w:rsidRDefault="00711C23" w:rsidP="00637D74">
            <w:pPr>
              <w:pStyle w:val="BodyText-table"/>
            </w:pPr>
            <w:r>
              <w:t>2</w:t>
            </w:r>
          </w:p>
        </w:tc>
      </w:tr>
      <w:tr w:rsidR="00711C23" w14:paraId="4424A337" w14:textId="77777777" w:rsidTr="00530148">
        <w:tc>
          <w:tcPr>
            <w:tcW w:w="2810" w:type="dxa"/>
            <w:vMerge/>
            <w:tcBorders>
              <w:top w:val="nil"/>
            </w:tcBorders>
          </w:tcPr>
          <w:p w14:paraId="639A13B4" w14:textId="77777777" w:rsidR="00711C23" w:rsidRDefault="00711C23" w:rsidP="00637D74">
            <w:pPr>
              <w:pStyle w:val="BodyText-table"/>
              <w:rPr>
                <w:sz w:val="2"/>
                <w:szCs w:val="2"/>
              </w:rPr>
            </w:pPr>
          </w:p>
        </w:tc>
        <w:tc>
          <w:tcPr>
            <w:tcW w:w="4860" w:type="dxa"/>
          </w:tcPr>
          <w:p w14:paraId="28F2DBCD" w14:textId="77777777" w:rsidR="00711C23" w:rsidRDefault="00711C23" w:rsidP="00637D74">
            <w:pPr>
              <w:pStyle w:val="BodyText-table"/>
            </w:pPr>
            <w:r>
              <w:t>Canister</w:t>
            </w:r>
            <w:r>
              <w:rPr>
                <w:spacing w:val="-4"/>
              </w:rPr>
              <w:t xml:space="preserve"> </w:t>
            </w:r>
            <w:r>
              <w:t>Bulk</w:t>
            </w:r>
            <w:r>
              <w:rPr>
                <w:spacing w:val="-4"/>
              </w:rPr>
              <w:t xml:space="preserve"> </w:t>
            </w:r>
            <w:r>
              <w:rPr>
                <w:spacing w:val="-2"/>
              </w:rPr>
              <w:t>Dewatering</w:t>
            </w:r>
          </w:p>
        </w:tc>
        <w:tc>
          <w:tcPr>
            <w:tcW w:w="2251" w:type="dxa"/>
          </w:tcPr>
          <w:p w14:paraId="07E7012C" w14:textId="77777777" w:rsidR="00711C23" w:rsidRDefault="00711C23" w:rsidP="00637D74">
            <w:pPr>
              <w:pStyle w:val="BodyText-table"/>
            </w:pPr>
            <w:r>
              <w:t>2</w:t>
            </w:r>
          </w:p>
        </w:tc>
      </w:tr>
      <w:tr w:rsidR="00711C23" w14:paraId="0BCE6D35" w14:textId="77777777" w:rsidTr="00530148">
        <w:tc>
          <w:tcPr>
            <w:tcW w:w="2810" w:type="dxa"/>
            <w:vMerge/>
            <w:tcBorders>
              <w:top w:val="nil"/>
            </w:tcBorders>
          </w:tcPr>
          <w:p w14:paraId="4C965197" w14:textId="77777777" w:rsidR="00711C23" w:rsidRDefault="00711C23" w:rsidP="00637D74">
            <w:pPr>
              <w:pStyle w:val="BodyText-table"/>
              <w:rPr>
                <w:sz w:val="2"/>
                <w:szCs w:val="2"/>
              </w:rPr>
            </w:pPr>
          </w:p>
        </w:tc>
        <w:tc>
          <w:tcPr>
            <w:tcW w:w="4860" w:type="dxa"/>
          </w:tcPr>
          <w:p w14:paraId="3DC4FB2D" w14:textId="77777777" w:rsidR="00711C23" w:rsidRDefault="00711C23" w:rsidP="00637D74">
            <w:pPr>
              <w:pStyle w:val="BodyText-table"/>
            </w:pPr>
            <w:r>
              <w:t>Canister</w:t>
            </w:r>
            <w:r>
              <w:rPr>
                <w:spacing w:val="-7"/>
              </w:rPr>
              <w:t xml:space="preserve"> </w:t>
            </w:r>
            <w:r>
              <w:rPr>
                <w:spacing w:val="-2"/>
              </w:rPr>
              <w:t>Drying</w:t>
            </w:r>
          </w:p>
        </w:tc>
        <w:tc>
          <w:tcPr>
            <w:tcW w:w="2251" w:type="dxa"/>
          </w:tcPr>
          <w:p w14:paraId="48E4C7B6" w14:textId="77777777" w:rsidR="00711C23" w:rsidRDefault="00711C23" w:rsidP="00637D74">
            <w:pPr>
              <w:pStyle w:val="BodyText-table"/>
            </w:pPr>
            <w:r>
              <w:t>1</w:t>
            </w:r>
          </w:p>
        </w:tc>
      </w:tr>
      <w:tr w:rsidR="00711C23" w14:paraId="68DB70CA" w14:textId="77777777" w:rsidTr="00530148">
        <w:tc>
          <w:tcPr>
            <w:tcW w:w="2810" w:type="dxa"/>
            <w:vMerge/>
            <w:tcBorders>
              <w:top w:val="nil"/>
            </w:tcBorders>
          </w:tcPr>
          <w:p w14:paraId="094046CD" w14:textId="77777777" w:rsidR="00711C23" w:rsidRDefault="00711C23" w:rsidP="00637D74">
            <w:pPr>
              <w:pStyle w:val="BodyText-table"/>
              <w:rPr>
                <w:sz w:val="2"/>
                <w:szCs w:val="2"/>
              </w:rPr>
            </w:pPr>
          </w:p>
        </w:tc>
        <w:tc>
          <w:tcPr>
            <w:tcW w:w="4860" w:type="dxa"/>
          </w:tcPr>
          <w:p w14:paraId="01E8D0F6" w14:textId="77777777" w:rsidR="00711C23" w:rsidRDefault="00711C23" w:rsidP="00637D74">
            <w:pPr>
              <w:pStyle w:val="BodyText-table"/>
            </w:pPr>
            <w:r>
              <w:t>Canister</w:t>
            </w:r>
            <w:r>
              <w:rPr>
                <w:spacing w:val="-5"/>
              </w:rPr>
              <w:t xml:space="preserve"> </w:t>
            </w:r>
            <w:r>
              <w:rPr>
                <w:spacing w:val="-2"/>
              </w:rPr>
              <w:t>Backfill</w:t>
            </w:r>
          </w:p>
        </w:tc>
        <w:tc>
          <w:tcPr>
            <w:tcW w:w="2251" w:type="dxa"/>
          </w:tcPr>
          <w:p w14:paraId="5BA52078" w14:textId="77777777" w:rsidR="00711C23" w:rsidRDefault="00711C23" w:rsidP="00637D74">
            <w:pPr>
              <w:pStyle w:val="BodyText-table"/>
            </w:pPr>
            <w:r>
              <w:t>1</w:t>
            </w:r>
          </w:p>
        </w:tc>
      </w:tr>
      <w:tr w:rsidR="00711C23" w14:paraId="2EAEDCB1" w14:textId="77777777" w:rsidTr="00530148">
        <w:tc>
          <w:tcPr>
            <w:tcW w:w="2810" w:type="dxa"/>
            <w:vMerge/>
            <w:tcBorders>
              <w:top w:val="nil"/>
            </w:tcBorders>
          </w:tcPr>
          <w:p w14:paraId="4582D404" w14:textId="77777777" w:rsidR="00711C23" w:rsidRDefault="00711C23" w:rsidP="00637D74">
            <w:pPr>
              <w:pStyle w:val="BodyText-table"/>
              <w:rPr>
                <w:sz w:val="2"/>
                <w:szCs w:val="2"/>
              </w:rPr>
            </w:pPr>
          </w:p>
        </w:tc>
        <w:tc>
          <w:tcPr>
            <w:tcW w:w="4860" w:type="dxa"/>
          </w:tcPr>
          <w:p w14:paraId="470C871A" w14:textId="77777777" w:rsidR="00711C23" w:rsidRDefault="00711C23" w:rsidP="00637D74">
            <w:pPr>
              <w:pStyle w:val="BodyText-table"/>
            </w:pPr>
            <w:r>
              <w:t>Canister</w:t>
            </w:r>
            <w:r>
              <w:rPr>
                <w:spacing w:val="-5"/>
              </w:rPr>
              <w:t xml:space="preserve"> </w:t>
            </w:r>
            <w:r>
              <w:t>Helium</w:t>
            </w:r>
            <w:r>
              <w:rPr>
                <w:spacing w:val="-5"/>
              </w:rPr>
              <w:t xml:space="preserve"> </w:t>
            </w:r>
            <w:r>
              <w:t>Leak</w:t>
            </w:r>
            <w:r>
              <w:rPr>
                <w:spacing w:val="-5"/>
              </w:rPr>
              <w:t xml:space="preserve"> </w:t>
            </w:r>
            <w:r>
              <w:rPr>
                <w:spacing w:val="-4"/>
              </w:rPr>
              <w:t>Test</w:t>
            </w:r>
          </w:p>
        </w:tc>
        <w:tc>
          <w:tcPr>
            <w:tcW w:w="2251" w:type="dxa"/>
          </w:tcPr>
          <w:p w14:paraId="46A7CEA1" w14:textId="77777777" w:rsidR="00711C23" w:rsidRDefault="00711C23" w:rsidP="00637D74">
            <w:pPr>
              <w:pStyle w:val="BodyText-table"/>
            </w:pPr>
            <w:r>
              <w:t>1</w:t>
            </w:r>
          </w:p>
        </w:tc>
      </w:tr>
      <w:tr w:rsidR="00711C23" w14:paraId="6D08FF28" w14:textId="77777777" w:rsidTr="00530148">
        <w:tc>
          <w:tcPr>
            <w:tcW w:w="2810" w:type="dxa"/>
            <w:vMerge/>
            <w:tcBorders>
              <w:top w:val="nil"/>
            </w:tcBorders>
          </w:tcPr>
          <w:p w14:paraId="055542DA" w14:textId="77777777" w:rsidR="00711C23" w:rsidRDefault="00711C23" w:rsidP="00637D74">
            <w:pPr>
              <w:pStyle w:val="BodyText-table"/>
              <w:rPr>
                <w:sz w:val="2"/>
                <w:szCs w:val="2"/>
              </w:rPr>
            </w:pPr>
          </w:p>
        </w:tc>
        <w:tc>
          <w:tcPr>
            <w:tcW w:w="4860" w:type="dxa"/>
          </w:tcPr>
          <w:p w14:paraId="32F262CA" w14:textId="77777777" w:rsidR="00711C23" w:rsidRDefault="00711C23" w:rsidP="00637D74">
            <w:pPr>
              <w:pStyle w:val="BodyText-table"/>
            </w:pPr>
            <w:r>
              <w:t>Transfer</w:t>
            </w:r>
            <w:r>
              <w:rPr>
                <w:spacing w:val="-7"/>
              </w:rPr>
              <w:t xml:space="preserve"> </w:t>
            </w:r>
            <w:r>
              <w:t>Cask</w:t>
            </w:r>
            <w:r>
              <w:rPr>
                <w:spacing w:val="-9"/>
              </w:rPr>
              <w:t xml:space="preserve"> </w:t>
            </w:r>
            <w:r>
              <w:t>Radiation</w:t>
            </w:r>
            <w:r>
              <w:rPr>
                <w:spacing w:val="-8"/>
              </w:rPr>
              <w:t xml:space="preserve"> </w:t>
            </w:r>
            <w:r>
              <w:rPr>
                <w:spacing w:val="-2"/>
              </w:rPr>
              <w:t>Surveys</w:t>
            </w:r>
          </w:p>
        </w:tc>
        <w:tc>
          <w:tcPr>
            <w:tcW w:w="2251" w:type="dxa"/>
          </w:tcPr>
          <w:p w14:paraId="17C49EB3" w14:textId="77777777" w:rsidR="00711C23" w:rsidRDefault="00711C23" w:rsidP="00637D74">
            <w:pPr>
              <w:pStyle w:val="BodyText-table"/>
            </w:pPr>
            <w:r>
              <w:t>1</w:t>
            </w:r>
          </w:p>
        </w:tc>
      </w:tr>
      <w:tr w:rsidR="00711C23" w14:paraId="051D2FCA" w14:textId="77777777" w:rsidTr="00530148">
        <w:tc>
          <w:tcPr>
            <w:tcW w:w="2810" w:type="dxa"/>
            <w:vMerge/>
            <w:tcBorders>
              <w:top w:val="nil"/>
            </w:tcBorders>
          </w:tcPr>
          <w:p w14:paraId="0D31A256" w14:textId="77777777" w:rsidR="00711C23" w:rsidRDefault="00711C23" w:rsidP="00637D74">
            <w:pPr>
              <w:pStyle w:val="BodyText-table"/>
              <w:rPr>
                <w:sz w:val="2"/>
                <w:szCs w:val="2"/>
              </w:rPr>
            </w:pPr>
          </w:p>
        </w:tc>
        <w:tc>
          <w:tcPr>
            <w:tcW w:w="4860" w:type="dxa"/>
          </w:tcPr>
          <w:p w14:paraId="442D7A02" w14:textId="77777777" w:rsidR="00711C23" w:rsidRDefault="00711C23" w:rsidP="00637D74">
            <w:pPr>
              <w:pStyle w:val="BodyText-table"/>
            </w:pPr>
            <w:r>
              <w:t>Transfer</w:t>
            </w:r>
            <w:r>
              <w:rPr>
                <w:spacing w:val="-3"/>
              </w:rPr>
              <w:t xml:space="preserve"> </w:t>
            </w:r>
            <w:r>
              <w:t>Cask</w:t>
            </w:r>
            <w:r>
              <w:rPr>
                <w:spacing w:val="-6"/>
              </w:rPr>
              <w:t xml:space="preserve"> </w:t>
            </w:r>
            <w:r>
              <w:t>Lift</w:t>
            </w:r>
            <w:r>
              <w:rPr>
                <w:spacing w:val="-5"/>
              </w:rPr>
              <w:t xml:space="preserve"> </w:t>
            </w:r>
            <w:r>
              <w:t>to</w:t>
            </w:r>
            <w:r>
              <w:rPr>
                <w:spacing w:val="-4"/>
              </w:rPr>
              <w:t xml:space="preserve"> </w:t>
            </w:r>
            <w:r>
              <w:t>Stack-up</w:t>
            </w:r>
            <w:r>
              <w:rPr>
                <w:spacing w:val="-6"/>
              </w:rPr>
              <w:t xml:space="preserve"> </w:t>
            </w:r>
            <w:r>
              <w:t>(V)</w:t>
            </w:r>
            <w:r>
              <w:rPr>
                <w:spacing w:val="-5"/>
              </w:rPr>
              <w:t xml:space="preserve"> </w:t>
            </w:r>
            <w:r>
              <w:t>-</w:t>
            </w:r>
            <w:r>
              <w:rPr>
                <w:spacing w:val="-5"/>
              </w:rPr>
              <w:t xml:space="preserve"> </w:t>
            </w:r>
            <w:r>
              <w:t>Activity</w:t>
            </w:r>
            <w:r>
              <w:rPr>
                <w:spacing w:val="-6"/>
              </w:rPr>
              <w:t xml:space="preserve"> </w:t>
            </w:r>
            <w:r>
              <w:t>is only applicable to vertical cask loadings</w:t>
            </w:r>
          </w:p>
        </w:tc>
        <w:tc>
          <w:tcPr>
            <w:tcW w:w="2251" w:type="dxa"/>
          </w:tcPr>
          <w:p w14:paraId="1FAE847B" w14:textId="77777777" w:rsidR="00711C23" w:rsidRDefault="00711C23" w:rsidP="00637D74">
            <w:pPr>
              <w:pStyle w:val="BodyText-table"/>
            </w:pPr>
            <w:r>
              <w:t>1</w:t>
            </w:r>
          </w:p>
        </w:tc>
      </w:tr>
      <w:tr w:rsidR="00711C23" w14:paraId="0D7D9D85" w14:textId="77777777" w:rsidTr="00530148">
        <w:tc>
          <w:tcPr>
            <w:tcW w:w="2810" w:type="dxa"/>
            <w:vMerge/>
            <w:tcBorders>
              <w:top w:val="nil"/>
            </w:tcBorders>
          </w:tcPr>
          <w:p w14:paraId="4BBF0856" w14:textId="77777777" w:rsidR="00711C23" w:rsidRDefault="00711C23" w:rsidP="00637D74">
            <w:pPr>
              <w:pStyle w:val="BodyText-table"/>
              <w:rPr>
                <w:sz w:val="2"/>
                <w:szCs w:val="2"/>
              </w:rPr>
            </w:pPr>
          </w:p>
        </w:tc>
        <w:tc>
          <w:tcPr>
            <w:tcW w:w="4860" w:type="dxa"/>
          </w:tcPr>
          <w:p w14:paraId="7AAFAEAB" w14:textId="77777777" w:rsidR="00711C23" w:rsidRDefault="00711C23" w:rsidP="00637D74">
            <w:pPr>
              <w:pStyle w:val="BodyText-table"/>
            </w:pPr>
            <w:r>
              <w:t>Canister</w:t>
            </w:r>
            <w:r>
              <w:rPr>
                <w:spacing w:val="-9"/>
              </w:rPr>
              <w:t xml:space="preserve"> </w:t>
            </w:r>
            <w:r>
              <w:t>Transfer</w:t>
            </w:r>
            <w:r>
              <w:rPr>
                <w:spacing w:val="-7"/>
              </w:rPr>
              <w:t xml:space="preserve"> </w:t>
            </w:r>
            <w:r>
              <w:rPr>
                <w:spacing w:val="-5"/>
              </w:rPr>
              <w:t>(V)</w:t>
            </w:r>
          </w:p>
        </w:tc>
        <w:tc>
          <w:tcPr>
            <w:tcW w:w="2251" w:type="dxa"/>
          </w:tcPr>
          <w:p w14:paraId="40CCD7BF" w14:textId="77777777" w:rsidR="00711C23" w:rsidRDefault="00711C23" w:rsidP="00637D74">
            <w:pPr>
              <w:pStyle w:val="BodyText-table"/>
            </w:pPr>
            <w:r>
              <w:t>1</w:t>
            </w:r>
          </w:p>
        </w:tc>
      </w:tr>
      <w:tr w:rsidR="00711C23" w14:paraId="74A5F9CD" w14:textId="77777777" w:rsidTr="00530148">
        <w:tc>
          <w:tcPr>
            <w:tcW w:w="2810" w:type="dxa"/>
            <w:vMerge/>
            <w:tcBorders>
              <w:top w:val="nil"/>
            </w:tcBorders>
          </w:tcPr>
          <w:p w14:paraId="2710B6B5" w14:textId="77777777" w:rsidR="00711C23" w:rsidRDefault="00711C23" w:rsidP="00637D74">
            <w:pPr>
              <w:pStyle w:val="BodyText-table"/>
              <w:rPr>
                <w:sz w:val="2"/>
                <w:szCs w:val="2"/>
              </w:rPr>
            </w:pPr>
          </w:p>
        </w:tc>
        <w:tc>
          <w:tcPr>
            <w:tcW w:w="4860" w:type="dxa"/>
          </w:tcPr>
          <w:p w14:paraId="473E0ADB" w14:textId="77777777" w:rsidR="00711C23" w:rsidRDefault="00711C23" w:rsidP="00637D74">
            <w:pPr>
              <w:pStyle w:val="BodyText-table"/>
            </w:pPr>
            <w:r>
              <w:t>Storage</w:t>
            </w:r>
            <w:r>
              <w:rPr>
                <w:spacing w:val="-6"/>
              </w:rPr>
              <w:t xml:space="preserve"> </w:t>
            </w:r>
            <w:r>
              <w:t>Cask</w:t>
            </w:r>
            <w:r>
              <w:rPr>
                <w:spacing w:val="-6"/>
              </w:rPr>
              <w:t xml:space="preserve"> </w:t>
            </w:r>
            <w:r>
              <w:t>Lid</w:t>
            </w:r>
            <w:r>
              <w:rPr>
                <w:spacing w:val="-6"/>
              </w:rPr>
              <w:t xml:space="preserve"> </w:t>
            </w:r>
            <w:r>
              <w:t>Placement</w:t>
            </w:r>
            <w:r>
              <w:rPr>
                <w:spacing w:val="-6"/>
              </w:rPr>
              <w:t xml:space="preserve"> </w:t>
            </w:r>
            <w:r>
              <w:rPr>
                <w:spacing w:val="-5"/>
              </w:rPr>
              <w:t>(V)</w:t>
            </w:r>
          </w:p>
        </w:tc>
        <w:tc>
          <w:tcPr>
            <w:tcW w:w="2251" w:type="dxa"/>
          </w:tcPr>
          <w:p w14:paraId="323349E1" w14:textId="77777777" w:rsidR="00711C23" w:rsidRDefault="00711C23" w:rsidP="00637D74">
            <w:pPr>
              <w:pStyle w:val="BodyText-table"/>
            </w:pPr>
            <w:r>
              <w:t>3</w:t>
            </w:r>
          </w:p>
        </w:tc>
      </w:tr>
      <w:tr w:rsidR="00711C23" w14:paraId="16CC0F9E" w14:textId="77777777" w:rsidTr="00530148">
        <w:tc>
          <w:tcPr>
            <w:tcW w:w="2810" w:type="dxa"/>
            <w:vMerge/>
            <w:tcBorders>
              <w:top w:val="nil"/>
            </w:tcBorders>
          </w:tcPr>
          <w:p w14:paraId="1E6D2F1A" w14:textId="77777777" w:rsidR="00711C23" w:rsidRDefault="00711C23" w:rsidP="00637D74">
            <w:pPr>
              <w:pStyle w:val="BodyText-table"/>
              <w:rPr>
                <w:sz w:val="2"/>
                <w:szCs w:val="2"/>
              </w:rPr>
            </w:pPr>
          </w:p>
        </w:tc>
        <w:tc>
          <w:tcPr>
            <w:tcW w:w="4860" w:type="dxa"/>
          </w:tcPr>
          <w:p w14:paraId="5DB4B536" w14:textId="77777777" w:rsidR="00711C23" w:rsidRDefault="00711C23" w:rsidP="00637D74">
            <w:pPr>
              <w:pStyle w:val="BodyText-table"/>
            </w:pPr>
            <w:r>
              <w:t>Transfer</w:t>
            </w:r>
            <w:r>
              <w:rPr>
                <w:spacing w:val="-5"/>
              </w:rPr>
              <w:t xml:space="preserve"> </w:t>
            </w:r>
            <w:r>
              <w:t>Cask</w:t>
            </w:r>
            <w:r>
              <w:rPr>
                <w:spacing w:val="-7"/>
              </w:rPr>
              <w:t xml:space="preserve"> </w:t>
            </w:r>
            <w:r>
              <w:t>Down</w:t>
            </w:r>
            <w:r>
              <w:rPr>
                <w:spacing w:val="-6"/>
              </w:rPr>
              <w:t xml:space="preserve"> </w:t>
            </w:r>
            <w:r>
              <w:t>Ending</w:t>
            </w:r>
            <w:r>
              <w:rPr>
                <w:spacing w:val="-6"/>
              </w:rPr>
              <w:t xml:space="preserve"> </w:t>
            </w:r>
            <w:r>
              <w:t>(H)</w:t>
            </w:r>
            <w:r>
              <w:rPr>
                <w:spacing w:val="-5"/>
              </w:rPr>
              <w:t xml:space="preserve"> </w:t>
            </w:r>
            <w:r>
              <w:t>-</w:t>
            </w:r>
            <w:r>
              <w:rPr>
                <w:spacing w:val="-4"/>
              </w:rPr>
              <w:t xml:space="preserve"> </w:t>
            </w:r>
            <w:r>
              <w:t>Activity</w:t>
            </w:r>
            <w:r>
              <w:rPr>
                <w:spacing w:val="-7"/>
              </w:rPr>
              <w:t xml:space="preserve"> </w:t>
            </w:r>
            <w:r>
              <w:t>is only applicable to horizontal cask loadings</w:t>
            </w:r>
          </w:p>
        </w:tc>
        <w:tc>
          <w:tcPr>
            <w:tcW w:w="2251" w:type="dxa"/>
          </w:tcPr>
          <w:p w14:paraId="7898BE5E" w14:textId="77777777" w:rsidR="00711C23" w:rsidRDefault="00711C23" w:rsidP="00637D74">
            <w:pPr>
              <w:pStyle w:val="BodyText-table"/>
            </w:pPr>
            <w:r>
              <w:t>1</w:t>
            </w:r>
          </w:p>
        </w:tc>
      </w:tr>
      <w:tr w:rsidR="00711C23" w14:paraId="211CF5A6" w14:textId="77777777" w:rsidTr="00530148">
        <w:tc>
          <w:tcPr>
            <w:tcW w:w="2810" w:type="dxa"/>
            <w:vMerge/>
            <w:tcBorders>
              <w:top w:val="nil"/>
            </w:tcBorders>
          </w:tcPr>
          <w:p w14:paraId="2D7FD06E" w14:textId="77777777" w:rsidR="00711C23" w:rsidRDefault="00711C23" w:rsidP="00637D74">
            <w:pPr>
              <w:pStyle w:val="BodyText-table"/>
              <w:rPr>
                <w:sz w:val="2"/>
                <w:szCs w:val="2"/>
              </w:rPr>
            </w:pPr>
          </w:p>
        </w:tc>
        <w:tc>
          <w:tcPr>
            <w:tcW w:w="4860" w:type="dxa"/>
          </w:tcPr>
          <w:p w14:paraId="1B6BD000" w14:textId="77777777" w:rsidR="00711C23" w:rsidRDefault="00711C23" w:rsidP="00637D74">
            <w:pPr>
              <w:pStyle w:val="BodyText-table"/>
            </w:pPr>
            <w:r>
              <w:t>Storage</w:t>
            </w:r>
            <w:r>
              <w:rPr>
                <w:spacing w:val="-5"/>
              </w:rPr>
              <w:t xml:space="preserve"> </w:t>
            </w:r>
            <w:r>
              <w:t>Cask</w:t>
            </w:r>
            <w:r>
              <w:rPr>
                <w:spacing w:val="-5"/>
              </w:rPr>
              <w:t xml:space="preserve"> </w:t>
            </w:r>
            <w:r>
              <w:t>Removal</w:t>
            </w:r>
            <w:r>
              <w:rPr>
                <w:spacing w:val="-5"/>
              </w:rPr>
              <w:t xml:space="preserve"> </w:t>
            </w:r>
            <w:r>
              <w:t>from</w:t>
            </w:r>
            <w:r>
              <w:rPr>
                <w:spacing w:val="-5"/>
              </w:rPr>
              <w:t xml:space="preserve"> </w:t>
            </w:r>
            <w:r>
              <w:rPr>
                <w:spacing w:val="-2"/>
              </w:rPr>
              <w:t>Building</w:t>
            </w:r>
          </w:p>
        </w:tc>
        <w:tc>
          <w:tcPr>
            <w:tcW w:w="2251" w:type="dxa"/>
          </w:tcPr>
          <w:p w14:paraId="121740C8" w14:textId="77777777" w:rsidR="00711C23" w:rsidRDefault="00711C23" w:rsidP="00637D74">
            <w:pPr>
              <w:pStyle w:val="BodyText-table"/>
            </w:pPr>
            <w:r>
              <w:t>3</w:t>
            </w:r>
          </w:p>
        </w:tc>
      </w:tr>
      <w:tr w:rsidR="00711C23" w14:paraId="5AFD9C51" w14:textId="77777777" w:rsidTr="00530148">
        <w:tc>
          <w:tcPr>
            <w:tcW w:w="2810" w:type="dxa"/>
            <w:vMerge/>
            <w:tcBorders>
              <w:top w:val="nil"/>
            </w:tcBorders>
          </w:tcPr>
          <w:p w14:paraId="6F08B599" w14:textId="77777777" w:rsidR="00711C23" w:rsidRDefault="00711C23" w:rsidP="00637D74">
            <w:pPr>
              <w:pStyle w:val="BodyText-table"/>
              <w:rPr>
                <w:sz w:val="2"/>
                <w:szCs w:val="2"/>
              </w:rPr>
            </w:pPr>
          </w:p>
        </w:tc>
        <w:tc>
          <w:tcPr>
            <w:tcW w:w="4860" w:type="dxa"/>
          </w:tcPr>
          <w:p w14:paraId="3C2B95AF" w14:textId="77777777" w:rsidR="00711C23" w:rsidRDefault="00711C23" w:rsidP="00637D74">
            <w:pPr>
              <w:pStyle w:val="BodyText-table"/>
            </w:pPr>
            <w:r>
              <w:t>Cask</w:t>
            </w:r>
            <w:r>
              <w:rPr>
                <w:spacing w:val="-3"/>
              </w:rPr>
              <w:t xml:space="preserve"> </w:t>
            </w:r>
            <w:r>
              <w:t>Transfer</w:t>
            </w:r>
            <w:r>
              <w:rPr>
                <w:spacing w:val="-3"/>
              </w:rPr>
              <w:t xml:space="preserve"> </w:t>
            </w:r>
            <w:r>
              <w:t>to</w:t>
            </w:r>
            <w:r>
              <w:rPr>
                <w:spacing w:val="-4"/>
              </w:rPr>
              <w:t xml:space="preserve"> </w:t>
            </w:r>
            <w:r>
              <w:rPr>
                <w:spacing w:val="-5"/>
              </w:rPr>
              <w:t>Pad</w:t>
            </w:r>
          </w:p>
        </w:tc>
        <w:tc>
          <w:tcPr>
            <w:tcW w:w="2251" w:type="dxa"/>
          </w:tcPr>
          <w:p w14:paraId="6F1A3203" w14:textId="77777777" w:rsidR="00711C23" w:rsidRDefault="00711C23" w:rsidP="00637D74">
            <w:pPr>
              <w:pStyle w:val="BodyText-table"/>
            </w:pPr>
            <w:r>
              <w:t>3</w:t>
            </w:r>
          </w:p>
        </w:tc>
      </w:tr>
      <w:tr w:rsidR="00711C23" w14:paraId="7AF89689" w14:textId="77777777" w:rsidTr="00530148">
        <w:tc>
          <w:tcPr>
            <w:tcW w:w="2810" w:type="dxa"/>
            <w:vMerge/>
            <w:tcBorders>
              <w:top w:val="nil"/>
            </w:tcBorders>
          </w:tcPr>
          <w:p w14:paraId="4E62B9C0" w14:textId="77777777" w:rsidR="00711C23" w:rsidRDefault="00711C23" w:rsidP="00637D74">
            <w:pPr>
              <w:pStyle w:val="BodyText-table"/>
              <w:rPr>
                <w:sz w:val="2"/>
                <w:szCs w:val="2"/>
              </w:rPr>
            </w:pPr>
          </w:p>
        </w:tc>
        <w:tc>
          <w:tcPr>
            <w:tcW w:w="4860" w:type="dxa"/>
          </w:tcPr>
          <w:p w14:paraId="3C7CCAEC" w14:textId="77777777" w:rsidR="00711C23" w:rsidRDefault="00711C23" w:rsidP="00637D74">
            <w:pPr>
              <w:pStyle w:val="BodyText-table"/>
            </w:pPr>
            <w:r>
              <w:t>Canister</w:t>
            </w:r>
            <w:r>
              <w:rPr>
                <w:spacing w:val="-8"/>
              </w:rPr>
              <w:t xml:space="preserve"> </w:t>
            </w:r>
            <w:r>
              <w:t>Insertion</w:t>
            </w:r>
            <w:r>
              <w:rPr>
                <w:spacing w:val="-6"/>
              </w:rPr>
              <w:t xml:space="preserve"> </w:t>
            </w:r>
            <w:r>
              <w:t>into</w:t>
            </w:r>
            <w:r>
              <w:rPr>
                <w:spacing w:val="-8"/>
              </w:rPr>
              <w:t xml:space="preserve"> </w:t>
            </w:r>
            <w:r>
              <w:t>Module</w:t>
            </w:r>
            <w:r>
              <w:rPr>
                <w:spacing w:val="-6"/>
              </w:rPr>
              <w:t xml:space="preserve"> </w:t>
            </w:r>
            <w:r>
              <w:rPr>
                <w:spacing w:val="-5"/>
              </w:rPr>
              <w:t>(H)</w:t>
            </w:r>
          </w:p>
        </w:tc>
        <w:tc>
          <w:tcPr>
            <w:tcW w:w="2251" w:type="dxa"/>
          </w:tcPr>
          <w:p w14:paraId="1A81A737" w14:textId="77777777" w:rsidR="00711C23" w:rsidRDefault="00711C23" w:rsidP="00637D74">
            <w:pPr>
              <w:pStyle w:val="BodyText-table"/>
            </w:pPr>
            <w:r>
              <w:t>2</w:t>
            </w:r>
          </w:p>
        </w:tc>
      </w:tr>
      <w:tr w:rsidR="00711C23" w14:paraId="3003111C" w14:textId="77777777" w:rsidTr="00530148">
        <w:tc>
          <w:tcPr>
            <w:tcW w:w="2810" w:type="dxa"/>
            <w:vMerge/>
            <w:tcBorders>
              <w:top w:val="nil"/>
            </w:tcBorders>
          </w:tcPr>
          <w:p w14:paraId="2DB3F065" w14:textId="77777777" w:rsidR="00711C23" w:rsidRDefault="00711C23" w:rsidP="00637D74">
            <w:pPr>
              <w:pStyle w:val="BodyText-table"/>
              <w:rPr>
                <w:sz w:val="2"/>
                <w:szCs w:val="2"/>
              </w:rPr>
            </w:pPr>
          </w:p>
        </w:tc>
        <w:tc>
          <w:tcPr>
            <w:tcW w:w="4860" w:type="dxa"/>
          </w:tcPr>
          <w:p w14:paraId="6B1A1873" w14:textId="77777777" w:rsidR="00711C23" w:rsidRDefault="00711C23" w:rsidP="00637D74">
            <w:pPr>
              <w:pStyle w:val="BodyText-table"/>
            </w:pPr>
            <w:r>
              <w:t>Storage</w:t>
            </w:r>
            <w:r>
              <w:rPr>
                <w:spacing w:val="-10"/>
              </w:rPr>
              <w:t xml:space="preserve"> </w:t>
            </w:r>
            <w:r>
              <w:t>Cask/Module</w:t>
            </w:r>
            <w:r>
              <w:rPr>
                <w:spacing w:val="-9"/>
              </w:rPr>
              <w:t xml:space="preserve"> </w:t>
            </w:r>
            <w:r>
              <w:t>Radiation</w:t>
            </w:r>
            <w:r>
              <w:rPr>
                <w:spacing w:val="-9"/>
              </w:rPr>
              <w:t xml:space="preserve"> </w:t>
            </w:r>
            <w:r>
              <w:rPr>
                <w:spacing w:val="-2"/>
              </w:rPr>
              <w:t>Survey</w:t>
            </w:r>
          </w:p>
        </w:tc>
        <w:tc>
          <w:tcPr>
            <w:tcW w:w="2251" w:type="dxa"/>
          </w:tcPr>
          <w:p w14:paraId="6328D1BC" w14:textId="77777777" w:rsidR="00711C23" w:rsidRDefault="00711C23" w:rsidP="00637D74">
            <w:pPr>
              <w:pStyle w:val="BodyText-table"/>
            </w:pPr>
            <w:r>
              <w:t>2</w:t>
            </w:r>
          </w:p>
        </w:tc>
      </w:tr>
      <w:tr w:rsidR="00711C23" w14:paraId="1BC07260" w14:textId="77777777" w:rsidTr="00530148">
        <w:tc>
          <w:tcPr>
            <w:tcW w:w="2810" w:type="dxa"/>
          </w:tcPr>
          <w:p w14:paraId="00B423A9" w14:textId="77777777" w:rsidR="00711C23" w:rsidRDefault="00711C23" w:rsidP="00637D74">
            <w:pPr>
              <w:pStyle w:val="BodyText-table"/>
            </w:pPr>
          </w:p>
        </w:tc>
        <w:tc>
          <w:tcPr>
            <w:tcW w:w="4860" w:type="dxa"/>
          </w:tcPr>
          <w:p w14:paraId="19C8BE9F" w14:textId="77777777" w:rsidR="00711C23" w:rsidRDefault="00711C23" w:rsidP="00637D74">
            <w:pPr>
              <w:pStyle w:val="BodyText-table"/>
            </w:pPr>
            <w:r>
              <w:t>Control</w:t>
            </w:r>
            <w:r>
              <w:rPr>
                <w:spacing w:val="-10"/>
              </w:rPr>
              <w:t xml:space="preserve"> </w:t>
            </w:r>
            <w:r>
              <w:t>of</w:t>
            </w:r>
            <w:r>
              <w:rPr>
                <w:spacing w:val="-7"/>
              </w:rPr>
              <w:t xml:space="preserve"> </w:t>
            </w:r>
            <w:r>
              <w:t>Heavy</w:t>
            </w:r>
            <w:r>
              <w:rPr>
                <w:spacing w:val="-11"/>
              </w:rPr>
              <w:t xml:space="preserve"> </w:t>
            </w:r>
            <w:r>
              <w:t>Loads</w:t>
            </w:r>
            <w:r>
              <w:rPr>
                <w:spacing w:val="-12"/>
              </w:rPr>
              <w:t xml:space="preserve"> </w:t>
            </w:r>
            <w:r>
              <w:t>Operations, Maintenance, and Inspection</w:t>
            </w:r>
          </w:p>
        </w:tc>
        <w:tc>
          <w:tcPr>
            <w:tcW w:w="2251" w:type="dxa"/>
          </w:tcPr>
          <w:p w14:paraId="4545A464" w14:textId="77777777" w:rsidR="00711C23" w:rsidRDefault="00711C23" w:rsidP="00637D74">
            <w:pPr>
              <w:pStyle w:val="BodyText-table"/>
            </w:pPr>
            <w:r>
              <w:rPr>
                <w:spacing w:val="-2"/>
                <w:vertAlign w:val="superscript"/>
              </w:rPr>
              <w:t>4</w:t>
            </w:r>
            <w:r>
              <w:rPr>
                <w:spacing w:val="-2"/>
              </w:rPr>
              <w:t>Note</w:t>
            </w:r>
          </w:p>
        </w:tc>
      </w:tr>
      <w:tr w:rsidR="00711C23" w14:paraId="19996997" w14:textId="77777777" w:rsidTr="00530148">
        <w:tc>
          <w:tcPr>
            <w:tcW w:w="2810" w:type="dxa"/>
          </w:tcPr>
          <w:p w14:paraId="40F0872B" w14:textId="77777777" w:rsidR="00711C23" w:rsidRDefault="00711C23" w:rsidP="00637D74">
            <w:pPr>
              <w:pStyle w:val="BodyText-table"/>
            </w:pPr>
            <w:r>
              <w:rPr>
                <w:spacing w:val="-4"/>
                <w:u w:val="single"/>
              </w:rPr>
              <w:t>2.03</w:t>
            </w:r>
          </w:p>
        </w:tc>
        <w:tc>
          <w:tcPr>
            <w:tcW w:w="7111" w:type="dxa"/>
            <w:gridSpan w:val="2"/>
          </w:tcPr>
          <w:p w14:paraId="667E6299" w14:textId="77777777" w:rsidR="00711C23" w:rsidRDefault="00711C23" w:rsidP="00637D74">
            <w:pPr>
              <w:pStyle w:val="BodyText-table"/>
            </w:pPr>
            <w:r>
              <w:rPr>
                <w:u w:val="single"/>
              </w:rPr>
              <w:t>Fuel</w:t>
            </w:r>
            <w:r>
              <w:rPr>
                <w:spacing w:val="-6"/>
                <w:u w:val="single"/>
              </w:rPr>
              <w:t xml:space="preserve"> </w:t>
            </w:r>
            <w:r>
              <w:rPr>
                <w:spacing w:val="-2"/>
                <w:u w:val="single"/>
              </w:rPr>
              <w:t>Selection</w:t>
            </w:r>
          </w:p>
        </w:tc>
      </w:tr>
      <w:tr w:rsidR="00711C23" w14:paraId="12BAFF2B" w14:textId="77777777" w:rsidTr="00530148">
        <w:tc>
          <w:tcPr>
            <w:tcW w:w="2810" w:type="dxa"/>
          </w:tcPr>
          <w:p w14:paraId="2D748FD0" w14:textId="77777777" w:rsidR="00711C23" w:rsidRDefault="00711C23" w:rsidP="00637D74">
            <w:pPr>
              <w:pStyle w:val="BodyText-table"/>
            </w:pPr>
          </w:p>
        </w:tc>
        <w:tc>
          <w:tcPr>
            <w:tcW w:w="4860" w:type="dxa"/>
          </w:tcPr>
          <w:p w14:paraId="6BBDDCC0" w14:textId="77777777" w:rsidR="00711C23" w:rsidRDefault="00711C23" w:rsidP="00637D74">
            <w:pPr>
              <w:pStyle w:val="BodyText-table"/>
            </w:pPr>
            <w:r>
              <w:t>Determination</w:t>
            </w:r>
            <w:r>
              <w:rPr>
                <w:spacing w:val="-6"/>
              </w:rPr>
              <w:t xml:space="preserve"> </w:t>
            </w:r>
            <w:r>
              <w:t>of</w:t>
            </w:r>
            <w:r>
              <w:rPr>
                <w:spacing w:val="-6"/>
              </w:rPr>
              <w:t xml:space="preserve"> </w:t>
            </w:r>
            <w:r>
              <w:t>Intact</w:t>
            </w:r>
            <w:r>
              <w:rPr>
                <w:spacing w:val="-3"/>
              </w:rPr>
              <w:t xml:space="preserve"> </w:t>
            </w:r>
            <w:r>
              <w:t>or</w:t>
            </w:r>
            <w:r>
              <w:rPr>
                <w:spacing w:val="-4"/>
              </w:rPr>
              <w:t xml:space="preserve"> </w:t>
            </w:r>
            <w:r>
              <w:rPr>
                <w:spacing w:val="-2"/>
              </w:rPr>
              <w:t>Damaged</w:t>
            </w:r>
          </w:p>
        </w:tc>
        <w:tc>
          <w:tcPr>
            <w:tcW w:w="2251" w:type="dxa"/>
          </w:tcPr>
          <w:p w14:paraId="6DCAA8CF" w14:textId="77777777" w:rsidR="00711C23" w:rsidRDefault="00711C23" w:rsidP="00637D74">
            <w:pPr>
              <w:pStyle w:val="BodyText-table"/>
            </w:pPr>
            <w:r>
              <w:t>1</w:t>
            </w:r>
          </w:p>
        </w:tc>
      </w:tr>
      <w:tr w:rsidR="00711C23" w14:paraId="4DBB28E1" w14:textId="77777777" w:rsidTr="00530148">
        <w:tc>
          <w:tcPr>
            <w:tcW w:w="2810" w:type="dxa"/>
          </w:tcPr>
          <w:p w14:paraId="2ADBD2BD" w14:textId="77777777" w:rsidR="00711C23" w:rsidRDefault="00711C23" w:rsidP="00637D74">
            <w:pPr>
              <w:pStyle w:val="BodyText-table"/>
            </w:pPr>
          </w:p>
        </w:tc>
        <w:tc>
          <w:tcPr>
            <w:tcW w:w="4860" w:type="dxa"/>
          </w:tcPr>
          <w:p w14:paraId="4E306664" w14:textId="77777777" w:rsidR="00711C23" w:rsidRDefault="00711C23" w:rsidP="00637D74">
            <w:pPr>
              <w:pStyle w:val="BodyText-table"/>
            </w:pPr>
            <w:r>
              <w:t>Dimensions</w:t>
            </w:r>
            <w:r>
              <w:rPr>
                <w:spacing w:val="-4"/>
              </w:rPr>
              <w:t xml:space="preserve"> </w:t>
            </w:r>
            <w:r>
              <w:t>and</w:t>
            </w:r>
            <w:r>
              <w:rPr>
                <w:spacing w:val="-7"/>
              </w:rPr>
              <w:t xml:space="preserve"> </w:t>
            </w:r>
            <w:r>
              <w:t>material</w:t>
            </w:r>
            <w:r>
              <w:rPr>
                <w:spacing w:val="-5"/>
              </w:rPr>
              <w:t xml:space="preserve"> </w:t>
            </w:r>
            <w:r>
              <w:t>of</w:t>
            </w:r>
            <w:r>
              <w:rPr>
                <w:spacing w:val="-6"/>
              </w:rPr>
              <w:t xml:space="preserve"> </w:t>
            </w:r>
            <w:r>
              <w:t>fuel</w:t>
            </w:r>
            <w:r>
              <w:rPr>
                <w:spacing w:val="-3"/>
              </w:rPr>
              <w:t xml:space="preserve"> </w:t>
            </w:r>
            <w:r>
              <w:rPr>
                <w:spacing w:val="-2"/>
              </w:rPr>
              <w:t>assemblies</w:t>
            </w:r>
          </w:p>
        </w:tc>
        <w:tc>
          <w:tcPr>
            <w:tcW w:w="2251" w:type="dxa"/>
          </w:tcPr>
          <w:p w14:paraId="31D4D9FA" w14:textId="77777777" w:rsidR="00711C23" w:rsidRDefault="00711C23" w:rsidP="00637D74">
            <w:pPr>
              <w:pStyle w:val="BodyText-table"/>
            </w:pPr>
            <w:r>
              <w:t>2</w:t>
            </w:r>
          </w:p>
        </w:tc>
      </w:tr>
      <w:tr w:rsidR="00711C23" w14:paraId="60E9399C" w14:textId="77777777" w:rsidTr="00530148">
        <w:tc>
          <w:tcPr>
            <w:tcW w:w="2810" w:type="dxa"/>
          </w:tcPr>
          <w:p w14:paraId="201C3082" w14:textId="77777777" w:rsidR="00711C23" w:rsidRDefault="00711C23" w:rsidP="00637D74">
            <w:pPr>
              <w:pStyle w:val="BodyText-table"/>
            </w:pPr>
          </w:p>
        </w:tc>
        <w:tc>
          <w:tcPr>
            <w:tcW w:w="4860" w:type="dxa"/>
          </w:tcPr>
          <w:p w14:paraId="747DACDC" w14:textId="77777777" w:rsidR="00711C23" w:rsidRDefault="00711C23" w:rsidP="00637D74">
            <w:pPr>
              <w:pStyle w:val="BodyText-table"/>
            </w:pPr>
            <w:r>
              <w:t>Non-fuel</w:t>
            </w:r>
            <w:r>
              <w:rPr>
                <w:spacing w:val="-8"/>
              </w:rPr>
              <w:t xml:space="preserve"> </w:t>
            </w:r>
            <w:r>
              <w:t>hardware</w:t>
            </w:r>
            <w:r>
              <w:rPr>
                <w:spacing w:val="-7"/>
              </w:rPr>
              <w:t xml:space="preserve"> </w:t>
            </w:r>
            <w:r>
              <w:rPr>
                <w:spacing w:val="-2"/>
              </w:rPr>
              <w:t>parameters</w:t>
            </w:r>
          </w:p>
        </w:tc>
        <w:tc>
          <w:tcPr>
            <w:tcW w:w="2251" w:type="dxa"/>
          </w:tcPr>
          <w:p w14:paraId="145D789F" w14:textId="77777777" w:rsidR="00711C23" w:rsidRDefault="00711C23" w:rsidP="00637D74">
            <w:pPr>
              <w:pStyle w:val="BodyText-table"/>
            </w:pPr>
            <w:r>
              <w:t>2</w:t>
            </w:r>
          </w:p>
        </w:tc>
      </w:tr>
      <w:tr w:rsidR="00711C23" w14:paraId="7B77156F" w14:textId="77777777" w:rsidTr="00530148">
        <w:tc>
          <w:tcPr>
            <w:tcW w:w="2810" w:type="dxa"/>
          </w:tcPr>
          <w:p w14:paraId="6E540B4F" w14:textId="77777777" w:rsidR="00711C23" w:rsidRDefault="00711C23" w:rsidP="00637D74">
            <w:pPr>
              <w:pStyle w:val="BodyText-table"/>
            </w:pPr>
          </w:p>
        </w:tc>
        <w:tc>
          <w:tcPr>
            <w:tcW w:w="4860" w:type="dxa"/>
          </w:tcPr>
          <w:p w14:paraId="2942B649" w14:textId="77777777" w:rsidR="00711C23" w:rsidRDefault="00711C23" w:rsidP="00637D74">
            <w:pPr>
              <w:pStyle w:val="BodyText-table"/>
            </w:pPr>
            <w:r>
              <w:t>Burnup,</w:t>
            </w:r>
            <w:r>
              <w:rPr>
                <w:spacing w:val="-9"/>
              </w:rPr>
              <w:t xml:space="preserve"> </w:t>
            </w:r>
            <w:r>
              <w:t>Enrichment,</w:t>
            </w:r>
            <w:r>
              <w:rPr>
                <w:spacing w:val="-11"/>
              </w:rPr>
              <w:t xml:space="preserve"> </w:t>
            </w:r>
            <w:r>
              <w:t>Heat</w:t>
            </w:r>
            <w:r>
              <w:rPr>
                <w:spacing w:val="-9"/>
              </w:rPr>
              <w:t xml:space="preserve"> </w:t>
            </w:r>
            <w:r>
              <w:t>Load,</w:t>
            </w:r>
            <w:r>
              <w:rPr>
                <w:spacing w:val="-9"/>
              </w:rPr>
              <w:t xml:space="preserve"> </w:t>
            </w:r>
            <w:r>
              <w:t>Cooling Time Input Verification</w:t>
            </w:r>
          </w:p>
        </w:tc>
        <w:tc>
          <w:tcPr>
            <w:tcW w:w="2251" w:type="dxa"/>
          </w:tcPr>
          <w:p w14:paraId="65835C41" w14:textId="77777777" w:rsidR="00711C23" w:rsidRDefault="00711C23" w:rsidP="00637D74">
            <w:pPr>
              <w:pStyle w:val="BodyText-table"/>
            </w:pPr>
            <w:r>
              <w:t>2</w:t>
            </w:r>
          </w:p>
        </w:tc>
      </w:tr>
      <w:tr w:rsidR="00711C23" w14:paraId="4462B159" w14:textId="77777777" w:rsidTr="00530148">
        <w:tc>
          <w:tcPr>
            <w:tcW w:w="2810" w:type="dxa"/>
          </w:tcPr>
          <w:p w14:paraId="227E2BC7" w14:textId="77777777" w:rsidR="00711C23" w:rsidRDefault="00711C23" w:rsidP="00637D74">
            <w:pPr>
              <w:pStyle w:val="BodyText-table"/>
            </w:pPr>
          </w:p>
        </w:tc>
        <w:tc>
          <w:tcPr>
            <w:tcW w:w="4860" w:type="dxa"/>
          </w:tcPr>
          <w:p w14:paraId="5D622CDC" w14:textId="77777777" w:rsidR="00711C23" w:rsidRDefault="00711C23" w:rsidP="00637D74">
            <w:pPr>
              <w:pStyle w:val="BodyText-table"/>
            </w:pPr>
            <w:r>
              <w:t>Burnup,</w:t>
            </w:r>
            <w:r>
              <w:rPr>
                <w:spacing w:val="-9"/>
              </w:rPr>
              <w:t xml:space="preserve"> </w:t>
            </w:r>
            <w:r>
              <w:t>Enrichment,</w:t>
            </w:r>
            <w:r>
              <w:rPr>
                <w:spacing w:val="-11"/>
              </w:rPr>
              <w:t xml:space="preserve"> </w:t>
            </w:r>
            <w:r>
              <w:t>Heat</w:t>
            </w:r>
            <w:r>
              <w:rPr>
                <w:spacing w:val="-9"/>
              </w:rPr>
              <w:t xml:space="preserve"> </w:t>
            </w:r>
            <w:r>
              <w:t>Load,</w:t>
            </w:r>
            <w:r>
              <w:rPr>
                <w:spacing w:val="-8"/>
              </w:rPr>
              <w:t xml:space="preserve"> </w:t>
            </w:r>
            <w:r>
              <w:t>Cooling Time Parameters</w:t>
            </w:r>
          </w:p>
        </w:tc>
        <w:tc>
          <w:tcPr>
            <w:tcW w:w="2251" w:type="dxa"/>
          </w:tcPr>
          <w:p w14:paraId="6AB888BD" w14:textId="77777777" w:rsidR="00711C23" w:rsidRDefault="00711C23" w:rsidP="00637D74">
            <w:pPr>
              <w:pStyle w:val="BodyText-table"/>
            </w:pPr>
            <w:r>
              <w:t>1</w:t>
            </w:r>
          </w:p>
        </w:tc>
      </w:tr>
      <w:tr w:rsidR="00711C23" w14:paraId="0B62C02B" w14:textId="77777777" w:rsidTr="00530148">
        <w:tc>
          <w:tcPr>
            <w:tcW w:w="2810" w:type="dxa"/>
          </w:tcPr>
          <w:p w14:paraId="193A7262" w14:textId="77777777" w:rsidR="00711C23" w:rsidRDefault="00711C23" w:rsidP="00637D74">
            <w:pPr>
              <w:pStyle w:val="BodyText-table"/>
            </w:pPr>
            <w:r>
              <w:rPr>
                <w:spacing w:val="-4"/>
                <w:u w:val="single"/>
              </w:rPr>
              <w:t>2.04</w:t>
            </w:r>
          </w:p>
        </w:tc>
        <w:tc>
          <w:tcPr>
            <w:tcW w:w="7111" w:type="dxa"/>
            <w:gridSpan w:val="2"/>
            <w:tcBorders>
              <w:bottom w:val="nil"/>
            </w:tcBorders>
          </w:tcPr>
          <w:p w14:paraId="7242E547" w14:textId="77777777" w:rsidR="00711C23" w:rsidRDefault="00711C23" w:rsidP="00637D74">
            <w:pPr>
              <w:pStyle w:val="BodyText-table"/>
            </w:pPr>
            <w:r>
              <w:t>Maintenance</w:t>
            </w:r>
            <w:r>
              <w:rPr>
                <w:spacing w:val="-12"/>
              </w:rPr>
              <w:t xml:space="preserve"> </w:t>
            </w:r>
            <w:r>
              <w:t>and</w:t>
            </w:r>
            <w:r>
              <w:rPr>
                <w:spacing w:val="-9"/>
              </w:rPr>
              <w:t xml:space="preserve"> </w:t>
            </w:r>
            <w:r>
              <w:t>Surveillance</w:t>
            </w:r>
            <w:r>
              <w:rPr>
                <w:spacing w:val="-9"/>
              </w:rPr>
              <w:t xml:space="preserve"> </w:t>
            </w:r>
            <w:r>
              <w:rPr>
                <w:spacing w:val="-2"/>
              </w:rPr>
              <w:t>Program</w:t>
            </w:r>
          </w:p>
        </w:tc>
      </w:tr>
      <w:tr w:rsidR="00711C23" w14:paraId="07B93B82" w14:textId="77777777" w:rsidTr="00530148">
        <w:tc>
          <w:tcPr>
            <w:tcW w:w="2810" w:type="dxa"/>
          </w:tcPr>
          <w:p w14:paraId="6672F056" w14:textId="77777777" w:rsidR="00711C23" w:rsidRDefault="00711C23" w:rsidP="00637D74">
            <w:pPr>
              <w:pStyle w:val="BodyText-table"/>
              <w:rPr>
                <w:sz w:val="16"/>
              </w:rPr>
            </w:pPr>
          </w:p>
        </w:tc>
        <w:tc>
          <w:tcPr>
            <w:tcW w:w="4860" w:type="dxa"/>
            <w:tcBorders>
              <w:top w:val="thickThinMediumGap" w:sz="4" w:space="0" w:color="000000"/>
            </w:tcBorders>
          </w:tcPr>
          <w:p w14:paraId="627AEE5A" w14:textId="77777777" w:rsidR="00711C23" w:rsidRDefault="00711C23" w:rsidP="00637D74">
            <w:pPr>
              <w:pStyle w:val="BodyText-table"/>
            </w:pPr>
            <w:r>
              <w:t>Shielding</w:t>
            </w:r>
            <w:r>
              <w:rPr>
                <w:spacing w:val="-11"/>
              </w:rPr>
              <w:t xml:space="preserve"> </w:t>
            </w:r>
            <w:r>
              <w:t>Effectiveness</w:t>
            </w:r>
            <w:r>
              <w:rPr>
                <w:spacing w:val="-13"/>
              </w:rPr>
              <w:t xml:space="preserve"> </w:t>
            </w:r>
            <w:r>
              <w:rPr>
                <w:spacing w:val="-4"/>
              </w:rPr>
              <w:t>Test</w:t>
            </w:r>
          </w:p>
        </w:tc>
        <w:tc>
          <w:tcPr>
            <w:tcW w:w="2251" w:type="dxa"/>
            <w:tcBorders>
              <w:top w:val="thickThinMediumGap" w:sz="4" w:space="0" w:color="000000"/>
            </w:tcBorders>
          </w:tcPr>
          <w:p w14:paraId="2116EE1B" w14:textId="77777777" w:rsidR="00711C23" w:rsidRDefault="00711C23" w:rsidP="00637D74">
            <w:pPr>
              <w:pStyle w:val="BodyText-table"/>
            </w:pPr>
            <w:r>
              <w:t>1</w:t>
            </w:r>
          </w:p>
        </w:tc>
      </w:tr>
      <w:tr w:rsidR="00711C23" w14:paraId="3EBF01EC" w14:textId="77777777" w:rsidTr="00530148">
        <w:tc>
          <w:tcPr>
            <w:tcW w:w="2810" w:type="dxa"/>
          </w:tcPr>
          <w:p w14:paraId="682C9875" w14:textId="77777777" w:rsidR="00711C23" w:rsidRDefault="00711C23" w:rsidP="00637D74">
            <w:pPr>
              <w:pStyle w:val="BodyText-table"/>
            </w:pPr>
          </w:p>
        </w:tc>
        <w:tc>
          <w:tcPr>
            <w:tcW w:w="4860" w:type="dxa"/>
          </w:tcPr>
          <w:p w14:paraId="11E19D1E" w14:textId="77777777" w:rsidR="00711C23" w:rsidRDefault="00711C23" w:rsidP="00637D74">
            <w:pPr>
              <w:pStyle w:val="BodyText-table"/>
            </w:pPr>
            <w:r>
              <w:t>ISFSI</w:t>
            </w:r>
            <w:r>
              <w:rPr>
                <w:spacing w:val="-3"/>
              </w:rPr>
              <w:t xml:space="preserve"> </w:t>
            </w:r>
            <w:r>
              <w:t>Pad</w:t>
            </w:r>
            <w:r>
              <w:rPr>
                <w:spacing w:val="-5"/>
              </w:rPr>
              <w:t xml:space="preserve"> </w:t>
            </w:r>
            <w:r>
              <w:t>Material</w:t>
            </w:r>
            <w:r>
              <w:rPr>
                <w:spacing w:val="-4"/>
              </w:rPr>
              <w:t xml:space="preserve"> </w:t>
            </w:r>
            <w:r>
              <w:rPr>
                <w:spacing w:val="-2"/>
              </w:rPr>
              <w:t>Condition</w:t>
            </w:r>
          </w:p>
        </w:tc>
        <w:tc>
          <w:tcPr>
            <w:tcW w:w="2251" w:type="dxa"/>
          </w:tcPr>
          <w:p w14:paraId="17554EDC" w14:textId="77777777" w:rsidR="00711C23" w:rsidRDefault="00711C23" w:rsidP="00637D74">
            <w:pPr>
              <w:pStyle w:val="BodyText-table"/>
            </w:pPr>
            <w:r>
              <w:t>3</w:t>
            </w:r>
          </w:p>
        </w:tc>
      </w:tr>
      <w:tr w:rsidR="00711C23" w14:paraId="51FA608E" w14:textId="77777777" w:rsidTr="00530148">
        <w:tc>
          <w:tcPr>
            <w:tcW w:w="2810" w:type="dxa"/>
          </w:tcPr>
          <w:p w14:paraId="40B996D2" w14:textId="77777777" w:rsidR="00711C23" w:rsidRDefault="00711C23" w:rsidP="00637D74">
            <w:pPr>
              <w:pStyle w:val="BodyText-table"/>
            </w:pPr>
          </w:p>
        </w:tc>
        <w:tc>
          <w:tcPr>
            <w:tcW w:w="4860" w:type="dxa"/>
          </w:tcPr>
          <w:p w14:paraId="2ADBD932" w14:textId="77777777" w:rsidR="00711C23" w:rsidRDefault="00711C23" w:rsidP="00637D74">
            <w:pPr>
              <w:pStyle w:val="BodyText-table"/>
            </w:pPr>
            <w:r>
              <w:t>ISFSI</w:t>
            </w:r>
            <w:r>
              <w:rPr>
                <w:spacing w:val="-4"/>
              </w:rPr>
              <w:t xml:space="preserve"> </w:t>
            </w:r>
            <w:r>
              <w:t>Shielding</w:t>
            </w:r>
            <w:r>
              <w:rPr>
                <w:spacing w:val="-6"/>
              </w:rPr>
              <w:t xml:space="preserve"> </w:t>
            </w:r>
            <w:r>
              <w:t>Berm</w:t>
            </w:r>
            <w:r>
              <w:rPr>
                <w:spacing w:val="-6"/>
              </w:rPr>
              <w:t xml:space="preserve"> </w:t>
            </w:r>
            <w:r>
              <w:t>Material</w:t>
            </w:r>
            <w:r>
              <w:rPr>
                <w:spacing w:val="-6"/>
              </w:rPr>
              <w:t xml:space="preserve"> </w:t>
            </w:r>
            <w:r>
              <w:rPr>
                <w:spacing w:val="-2"/>
              </w:rPr>
              <w:t>Condition</w:t>
            </w:r>
          </w:p>
        </w:tc>
        <w:tc>
          <w:tcPr>
            <w:tcW w:w="2251" w:type="dxa"/>
          </w:tcPr>
          <w:p w14:paraId="4F282403" w14:textId="77777777" w:rsidR="00711C23" w:rsidRDefault="00711C23" w:rsidP="00637D74">
            <w:pPr>
              <w:pStyle w:val="BodyText-table"/>
            </w:pPr>
            <w:r>
              <w:t>3</w:t>
            </w:r>
          </w:p>
        </w:tc>
      </w:tr>
      <w:tr w:rsidR="00711C23" w14:paraId="0E58FE29" w14:textId="77777777" w:rsidTr="00530148">
        <w:tc>
          <w:tcPr>
            <w:tcW w:w="2810" w:type="dxa"/>
          </w:tcPr>
          <w:p w14:paraId="0D56FCC8" w14:textId="77777777" w:rsidR="00711C23" w:rsidRDefault="00711C23" w:rsidP="00637D74">
            <w:pPr>
              <w:pStyle w:val="BodyText-table"/>
            </w:pPr>
          </w:p>
        </w:tc>
        <w:tc>
          <w:tcPr>
            <w:tcW w:w="4860" w:type="dxa"/>
          </w:tcPr>
          <w:p w14:paraId="5D2C4C49" w14:textId="77777777" w:rsidR="00711C23" w:rsidRDefault="00711C23" w:rsidP="00637D74">
            <w:pPr>
              <w:pStyle w:val="BodyText-table"/>
            </w:pPr>
            <w:r>
              <w:t>DSS</w:t>
            </w:r>
            <w:r>
              <w:rPr>
                <w:spacing w:val="-5"/>
              </w:rPr>
              <w:t xml:space="preserve"> </w:t>
            </w:r>
            <w:r>
              <w:t>Temperature</w:t>
            </w:r>
            <w:r>
              <w:rPr>
                <w:spacing w:val="-5"/>
              </w:rPr>
              <w:t xml:space="preserve"> </w:t>
            </w:r>
            <w:r>
              <w:t>of</w:t>
            </w:r>
            <w:r>
              <w:rPr>
                <w:spacing w:val="-5"/>
              </w:rPr>
              <w:t xml:space="preserve"> </w:t>
            </w:r>
            <w:r>
              <w:t>Vent</w:t>
            </w:r>
            <w:r>
              <w:rPr>
                <w:spacing w:val="-5"/>
              </w:rPr>
              <w:t xml:space="preserve"> </w:t>
            </w:r>
            <w:r>
              <w:rPr>
                <w:spacing w:val="-2"/>
              </w:rPr>
              <w:t>Monitoring</w:t>
            </w:r>
          </w:p>
        </w:tc>
        <w:tc>
          <w:tcPr>
            <w:tcW w:w="2251" w:type="dxa"/>
          </w:tcPr>
          <w:p w14:paraId="07777F3D" w14:textId="77777777" w:rsidR="00711C23" w:rsidRDefault="00711C23" w:rsidP="00637D74">
            <w:pPr>
              <w:pStyle w:val="BodyText-table"/>
            </w:pPr>
            <w:r>
              <w:t>1</w:t>
            </w:r>
          </w:p>
        </w:tc>
      </w:tr>
      <w:tr w:rsidR="00711C23" w14:paraId="49380D1D" w14:textId="77777777" w:rsidTr="00530148">
        <w:tc>
          <w:tcPr>
            <w:tcW w:w="2810" w:type="dxa"/>
          </w:tcPr>
          <w:p w14:paraId="071B2AD0" w14:textId="77777777" w:rsidR="00711C23" w:rsidRDefault="00711C23" w:rsidP="00637D74">
            <w:pPr>
              <w:pStyle w:val="BodyText-table"/>
            </w:pPr>
          </w:p>
        </w:tc>
        <w:tc>
          <w:tcPr>
            <w:tcW w:w="4860" w:type="dxa"/>
          </w:tcPr>
          <w:p w14:paraId="38461EB7" w14:textId="77777777" w:rsidR="00711C23" w:rsidRDefault="00711C23" w:rsidP="00637D74">
            <w:pPr>
              <w:pStyle w:val="BodyText-table"/>
            </w:pPr>
            <w:r>
              <w:t>ISFSI</w:t>
            </w:r>
            <w:r>
              <w:rPr>
                <w:spacing w:val="-3"/>
              </w:rPr>
              <w:t xml:space="preserve"> </w:t>
            </w:r>
            <w:r>
              <w:t>Slope</w:t>
            </w:r>
            <w:r>
              <w:rPr>
                <w:spacing w:val="-3"/>
              </w:rPr>
              <w:t xml:space="preserve"> </w:t>
            </w:r>
            <w:r>
              <w:rPr>
                <w:spacing w:val="-2"/>
              </w:rPr>
              <w:t>Stability</w:t>
            </w:r>
          </w:p>
        </w:tc>
        <w:tc>
          <w:tcPr>
            <w:tcW w:w="2251" w:type="dxa"/>
          </w:tcPr>
          <w:p w14:paraId="75153250" w14:textId="77777777" w:rsidR="00711C23" w:rsidRDefault="00711C23" w:rsidP="00637D74">
            <w:pPr>
              <w:pStyle w:val="BodyText-table"/>
            </w:pPr>
            <w:r>
              <w:t>2</w:t>
            </w:r>
          </w:p>
        </w:tc>
      </w:tr>
      <w:tr w:rsidR="00711C23" w14:paraId="66CBBDD6" w14:textId="77777777" w:rsidTr="00530148">
        <w:tc>
          <w:tcPr>
            <w:tcW w:w="2810" w:type="dxa"/>
          </w:tcPr>
          <w:p w14:paraId="065BFAAA" w14:textId="77777777" w:rsidR="00711C23" w:rsidRDefault="00711C23" w:rsidP="00637D74">
            <w:pPr>
              <w:pStyle w:val="BodyText-table"/>
            </w:pPr>
          </w:p>
        </w:tc>
        <w:tc>
          <w:tcPr>
            <w:tcW w:w="4860" w:type="dxa"/>
          </w:tcPr>
          <w:p w14:paraId="11ABF92B" w14:textId="77777777" w:rsidR="00711C23" w:rsidRDefault="00711C23" w:rsidP="00637D74">
            <w:pPr>
              <w:pStyle w:val="BodyText-table"/>
            </w:pPr>
            <w:r>
              <w:t>DSS</w:t>
            </w:r>
            <w:r>
              <w:rPr>
                <w:spacing w:val="-6"/>
              </w:rPr>
              <w:t xml:space="preserve"> </w:t>
            </w:r>
            <w:r>
              <w:t>Material</w:t>
            </w:r>
            <w:r>
              <w:rPr>
                <w:spacing w:val="-6"/>
              </w:rPr>
              <w:t xml:space="preserve"> </w:t>
            </w:r>
            <w:r>
              <w:rPr>
                <w:spacing w:val="-2"/>
              </w:rPr>
              <w:t>Condition</w:t>
            </w:r>
          </w:p>
        </w:tc>
        <w:tc>
          <w:tcPr>
            <w:tcW w:w="2251" w:type="dxa"/>
          </w:tcPr>
          <w:p w14:paraId="0D829CF3" w14:textId="77777777" w:rsidR="00711C23" w:rsidRDefault="00711C23" w:rsidP="00637D74">
            <w:pPr>
              <w:pStyle w:val="BodyText-table"/>
            </w:pPr>
            <w:r>
              <w:t>1</w:t>
            </w:r>
          </w:p>
        </w:tc>
      </w:tr>
      <w:tr w:rsidR="00711C23" w14:paraId="1D9AE899" w14:textId="77777777" w:rsidTr="00530148">
        <w:tc>
          <w:tcPr>
            <w:tcW w:w="2810" w:type="dxa"/>
          </w:tcPr>
          <w:p w14:paraId="313EB759" w14:textId="77777777" w:rsidR="00711C23" w:rsidRDefault="00711C23" w:rsidP="00637D74">
            <w:pPr>
              <w:pStyle w:val="BodyText-table"/>
            </w:pPr>
          </w:p>
        </w:tc>
        <w:tc>
          <w:tcPr>
            <w:tcW w:w="4860" w:type="dxa"/>
          </w:tcPr>
          <w:p w14:paraId="4E0CADCB" w14:textId="77777777" w:rsidR="00711C23" w:rsidRDefault="00711C23" w:rsidP="00637D74">
            <w:pPr>
              <w:pStyle w:val="BodyText-table"/>
            </w:pPr>
            <w:r>
              <w:t>Combustible</w:t>
            </w:r>
            <w:r>
              <w:rPr>
                <w:spacing w:val="-10"/>
              </w:rPr>
              <w:t xml:space="preserve"> </w:t>
            </w:r>
            <w:r>
              <w:t>Material</w:t>
            </w:r>
            <w:r>
              <w:rPr>
                <w:spacing w:val="-8"/>
              </w:rPr>
              <w:t xml:space="preserve"> </w:t>
            </w:r>
            <w:r>
              <w:rPr>
                <w:spacing w:val="-2"/>
              </w:rPr>
              <w:t>Control</w:t>
            </w:r>
          </w:p>
        </w:tc>
        <w:tc>
          <w:tcPr>
            <w:tcW w:w="2251" w:type="dxa"/>
          </w:tcPr>
          <w:p w14:paraId="57742421" w14:textId="77777777" w:rsidR="00711C23" w:rsidRDefault="00711C23" w:rsidP="00637D74">
            <w:pPr>
              <w:pStyle w:val="BodyText-table"/>
            </w:pPr>
            <w:r>
              <w:t>1</w:t>
            </w:r>
          </w:p>
        </w:tc>
      </w:tr>
      <w:tr w:rsidR="00711C23" w14:paraId="67D5C505" w14:textId="77777777" w:rsidTr="00530148">
        <w:tc>
          <w:tcPr>
            <w:tcW w:w="2810" w:type="dxa"/>
          </w:tcPr>
          <w:p w14:paraId="5AD9EA8E" w14:textId="77777777" w:rsidR="00711C23" w:rsidRDefault="00711C23" w:rsidP="00637D74">
            <w:pPr>
              <w:pStyle w:val="BodyText-table"/>
            </w:pPr>
          </w:p>
        </w:tc>
        <w:tc>
          <w:tcPr>
            <w:tcW w:w="4860" w:type="dxa"/>
          </w:tcPr>
          <w:p w14:paraId="75083388" w14:textId="77777777" w:rsidR="00711C23" w:rsidRDefault="00711C23" w:rsidP="00637D74">
            <w:pPr>
              <w:pStyle w:val="BodyText-table"/>
            </w:pPr>
            <w:r>
              <w:t>Storage</w:t>
            </w:r>
            <w:r>
              <w:rPr>
                <w:spacing w:val="-10"/>
              </w:rPr>
              <w:t xml:space="preserve"> </w:t>
            </w:r>
            <w:r>
              <w:t>Cask/Module</w:t>
            </w:r>
            <w:r>
              <w:rPr>
                <w:spacing w:val="-9"/>
              </w:rPr>
              <w:t xml:space="preserve"> </w:t>
            </w:r>
            <w:r>
              <w:t>Radiation</w:t>
            </w:r>
            <w:r>
              <w:rPr>
                <w:spacing w:val="-9"/>
              </w:rPr>
              <w:t xml:space="preserve"> </w:t>
            </w:r>
            <w:r>
              <w:rPr>
                <w:spacing w:val="-2"/>
              </w:rPr>
              <w:t>Survey</w:t>
            </w:r>
          </w:p>
        </w:tc>
        <w:tc>
          <w:tcPr>
            <w:tcW w:w="2251" w:type="dxa"/>
          </w:tcPr>
          <w:p w14:paraId="56ADE277" w14:textId="77777777" w:rsidR="00711C23" w:rsidRDefault="00711C23" w:rsidP="00637D74">
            <w:pPr>
              <w:pStyle w:val="BodyText-table"/>
            </w:pPr>
            <w:r>
              <w:t>2</w:t>
            </w:r>
          </w:p>
        </w:tc>
      </w:tr>
      <w:tr w:rsidR="00711C23" w14:paraId="422D4E01" w14:textId="77777777" w:rsidTr="00530148">
        <w:tc>
          <w:tcPr>
            <w:tcW w:w="2810" w:type="dxa"/>
          </w:tcPr>
          <w:p w14:paraId="0EF45033" w14:textId="77777777" w:rsidR="00711C23" w:rsidRDefault="00711C23" w:rsidP="00637D74">
            <w:pPr>
              <w:pStyle w:val="BodyText-table"/>
            </w:pPr>
            <w:r>
              <w:t>2.05</w:t>
            </w:r>
          </w:p>
        </w:tc>
        <w:tc>
          <w:tcPr>
            <w:tcW w:w="7111" w:type="dxa"/>
            <w:gridSpan w:val="2"/>
            <w:tcBorders>
              <w:bottom w:val="nil"/>
            </w:tcBorders>
          </w:tcPr>
          <w:p w14:paraId="4DB55FE9" w14:textId="77777777" w:rsidR="00711C23" w:rsidRDefault="00711C23" w:rsidP="00637D74">
            <w:pPr>
              <w:pStyle w:val="BodyText-table"/>
            </w:pPr>
            <w:r>
              <w:t>Quality</w:t>
            </w:r>
            <w:r>
              <w:rPr>
                <w:spacing w:val="-7"/>
              </w:rPr>
              <w:t xml:space="preserve"> </w:t>
            </w:r>
            <w:r>
              <w:t>Assurance</w:t>
            </w:r>
            <w:r>
              <w:rPr>
                <w:spacing w:val="-9"/>
              </w:rPr>
              <w:t xml:space="preserve"> </w:t>
            </w:r>
            <w:r>
              <w:rPr>
                <w:spacing w:val="-2"/>
              </w:rPr>
              <w:t>Program</w:t>
            </w:r>
          </w:p>
        </w:tc>
      </w:tr>
      <w:tr w:rsidR="00711C23" w14:paraId="6D37C01B" w14:textId="77777777" w:rsidTr="00530148">
        <w:tc>
          <w:tcPr>
            <w:tcW w:w="2810" w:type="dxa"/>
          </w:tcPr>
          <w:p w14:paraId="5F164677" w14:textId="77777777" w:rsidR="00711C23" w:rsidRDefault="00711C23" w:rsidP="00637D74">
            <w:pPr>
              <w:pStyle w:val="BodyText-table"/>
              <w:rPr>
                <w:sz w:val="16"/>
              </w:rPr>
            </w:pPr>
          </w:p>
        </w:tc>
        <w:tc>
          <w:tcPr>
            <w:tcW w:w="4860" w:type="dxa"/>
            <w:tcBorders>
              <w:top w:val="thickThinMediumGap" w:sz="4" w:space="0" w:color="000000"/>
            </w:tcBorders>
          </w:tcPr>
          <w:p w14:paraId="749A35B8" w14:textId="77777777" w:rsidR="00711C23" w:rsidRDefault="00711C23" w:rsidP="00637D74">
            <w:pPr>
              <w:pStyle w:val="BodyText-table"/>
            </w:pPr>
            <w:r>
              <w:t>Corrective</w:t>
            </w:r>
            <w:r>
              <w:rPr>
                <w:spacing w:val="-7"/>
              </w:rPr>
              <w:t xml:space="preserve"> </w:t>
            </w:r>
            <w:r>
              <w:rPr>
                <w:spacing w:val="-2"/>
              </w:rPr>
              <w:t>Actions</w:t>
            </w:r>
          </w:p>
        </w:tc>
        <w:tc>
          <w:tcPr>
            <w:tcW w:w="2251" w:type="dxa"/>
            <w:tcBorders>
              <w:top w:val="nil"/>
            </w:tcBorders>
          </w:tcPr>
          <w:p w14:paraId="5B0BC2A9" w14:textId="77777777" w:rsidR="00711C23" w:rsidRDefault="00711C23" w:rsidP="00637D74">
            <w:pPr>
              <w:pStyle w:val="BodyText-table"/>
            </w:pPr>
            <w:r>
              <w:rPr>
                <w:spacing w:val="-2"/>
                <w:vertAlign w:val="superscript"/>
              </w:rPr>
              <w:t>3</w:t>
            </w:r>
            <w:r>
              <w:rPr>
                <w:spacing w:val="-2"/>
              </w:rPr>
              <w:t>Note</w:t>
            </w:r>
          </w:p>
        </w:tc>
      </w:tr>
      <w:tr w:rsidR="00711C23" w14:paraId="64E0AB6C" w14:textId="77777777" w:rsidTr="00530148">
        <w:tc>
          <w:tcPr>
            <w:tcW w:w="2810" w:type="dxa"/>
          </w:tcPr>
          <w:p w14:paraId="3A953F76" w14:textId="77777777" w:rsidR="00711C23" w:rsidRDefault="00711C23" w:rsidP="00637D74">
            <w:pPr>
              <w:pStyle w:val="BodyText-table"/>
              <w:rPr>
                <w:rFonts w:ascii="Times New Roman"/>
              </w:rPr>
            </w:pPr>
          </w:p>
        </w:tc>
        <w:tc>
          <w:tcPr>
            <w:tcW w:w="4860" w:type="dxa"/>
          </w:tcPr>
          <w:p w14:paraId="0AB0530F" w14:textId="77777777" w:rsidR="00711C23" w:rsidRDefault="00711C23" w:rsidP="00637D74">
            <w:pPr>
              <w:pStyle w:val="BodyText-table"/>
            </w:pPr>
            <w:r>
              <w:t>ISFSI</w:t>
            </w:r>
            <w:r>
              <w:rPr>
                <w:spacing w:val="-11"/>
              </w:rPr>
              <w:t xml:space="preserve"> </w:t>
            </w:r>
            <w:r>
              <w:t>Self-Assessment,</w:t>
            </w:r>
            <w:r>
              <w:rPr>
                <w:spacing w:val="-15"/>
              </w:rPr>
              <w:t xml:space="preserve"> </w:t>
            </w:r>
            <w:r>
              <w:t>Audit</w:t>
            </w:r>
            <w:r>
              <w:rPr>
                <w:spacing w:val="-11"/>
              </w:rPr>
              <w:t xml:space="preserve"> </w:t>
            </w:r>
            <w:r>
              <w:t xml:space="preserve">and </w:t>
            </w:r>
            <w:r>
              <w:rPr>
                <w:spacing w:val="-2"/>
              </w:rPr>
              <w:t>Surveillances</w:t>
            </w:r>
          </w:p>
        </w:tc>
        <w:tc>
          <w:tcPr>
            <w:tcW w:w="2251" w:type="dxa"/>
          </w:tcPr>
          <w:p w14:paraId="266AA8F6" w14:textId="77777777" w:rsidR="00711C23" w:rsidRDefault="00711C23" w:rsidP="00637D74">
            <w:pPr>
              <w:pStyle w:val="BodyText-table"/>
            </w:pPr>
            <w:r>
              <w:t>2</w:t>
            </w:r>
          </w:p>
        </w:tc>
      </w:tr>
      <w:tr w:rsidR="00711C23" w14:paraId="0C00A28E" w14:textId="77777777" w:rsidTr="00530148">
        <w:tc>
          <w:tcPr>
            <w:tcW w:w="2810" w:type="dxa"/>
          </w:tcPr>
          <w:p w14:paraId="1A1D4812" w14:textId="77777777" w:rsidR="00711C23" w:rsidRDefault="00711C23" w:rsidP="00637D74">
            <w:pPr>
              <w:pStyle w:val="BodyText-table"/>
            </w:pPr>
            <w:r>
              <w:t>2.06</w:t>
            </w:r>
          </w:p>
        </w:tc>
        <w:tc>
          <w:tcPr>
            <w:tcW w:w="4860" w:type="dxa"/>
          </w:tcPr>
          <w:p w14:paraId="70629B59" w14:textId="77777777" w:rsidR="00711C23" w:rsidRDefault="00711C23" w:rsidP="00637D74">
            <w:pPr>
              <w:pStyle w:val="BodyText-table"/>
            </w:pPr>
            <w:r>
              <w:t>Aging</w:t>
            </w:r>
            <w:r>
              <w:rPr>
                <w:spacing w:val="-8"/>
              </w:rPr>
              <w:t xml:space="preserve"> </w:t>
            </w:r>
            <w:r>
              <w:t>Management</w:t>
            </w:r>
            <w:r>
              <w:rPr>
                <w:spacing w:val="-8"/>
              </w:rPr>
              <w:t xml:space="preserve"> </w:t>
            </w:r>
            <w:r>
              <w:rPr>
                <w:spacing w:val="-2"/>
              </w:rPr>
              <w:t>Program</w:t>
            </w:r>
          </w:p>
        </w:tc>
        <w:tc>
          <w:tcPr>
            <w:tcW w:w="2251" w:type="dxa"/>
            <w:tcBorders>
              <w:bottom w:val="nil"/>
            </w:tcBorders>
          </w:tcPr>
          <w:p w14:paraId="11EEAA1C" w14:textId="77777777" w:rsidR="00711C23" w:rsidRDefault="00711C23" w:rsidP="00637D74">
            <w:pPr>
              <w:pStyle w:val="BodyText-table"/>
            </w:pPr>
            <w:r>
              <w:t>1</w:t>
            </w:r>
          </w:p>
        </w:tc>
      </w:tr>
      <w:tr w:rsidR="00711C23" w14:paraId="2AB6E40E" w14:textId="77777777" w:rsidTr="00530148">
        <w:tc>
          <w:tcPr>
            <w:tcW w:w="2810" w:type="dxa"/>
          </w:tcPr>
          <w:p w14:paraId="0F68E5C6" w14:textId="77777777" w:rsidR="00711C23" w:rsidRDefault="00711C23" w:rsidP="00637D74">
            <w:pPr>
              <w:pStyle w:val="BodyText-table"/>
            </w:pPr>
            <w:r>
              <w:rPr>
                <w:spacing w:val="-2"/>
              </w:rPr>
              <w:t>60856</w:t>
            </w:r>
          </w:p>
        </w:tc>
        <w:tc>
          <w:tcPr>
            <w:tcW w:w="7111" w:type="dxa"/>
            <w:gridSpan w:val="2"/>
            <w:tcBorders>
              <w:top w:val="nil"/>
            </w:tcBorders>
          </w:tcPr>
          <w:p w14:paraId="46439BA5" w14:textId="77777777" w:rsidR="00711C23" w:rsidRDefault="00711C23" w:rsidP="00637D74">
            <w:pPr>
              <w:pStyle w:val="BodyText-table"/>
            </w:pPr>
            <w:r>
              <w:t>Review of</w:t>
            </w:r>
            <w:r>
              <w:rPr>
                <w:spacing w:val="-2"/>
              </w:rPr>
              <w:t xml:space="preserve"> </w:t>
            </w:r>
            <w:r>
              <w:t>10</w:t>
            </w:r>
            <w:r>
              <w:rPr>
                <w:spacing w:val="-5"/>
              </w:rPr>
              <w:t xml:space="preserve"> </w:t>
            </w:r>
            <w:r>
              <w:t>CFR 72.212(b)</w:t>
            </w:r>
            <w:r>
              <w:rPr>
                <w:spacing w:val="-3"/>
              </w:rPr>
              <w:t xml:space="preserve"> </w:t>
            </w:r>
            <w:r>
              <w:rPr>
                <w:spacing w:val="-2"/>
              </w:rPr>
              <w:t>Evaluations</w:t>
            </w:r>
          </w:p>
        </w:tc>
      </w:tr>
      <w:tr w:rsidR="00711C23" w14:paraId="0FD53CF5" w14:textId="77777777" w:rsidTr="00530148">
        <w:tc>
          <w:tcPr>
            <w:tcW w:w="2810" w:type="dxa"/>
          </w:tcPr>
          <w:p w14:paraId="4557C221" w14:textId="77777777" w:rsidR="00711C23" w:rsidRDefault="00711C23" w:rsidP="00637D74">
            <w:pPr>
              <w:pStyle w:val="BodyText-table"/>
            </w:pPr>
            <w:r>
              <w:t>2.01</w:t>
            </w:r>
          </w:p>
        </w:tc>
        <w:tc>
          <w:tcPr>
            <w:tcW w:w="7111" w:type="dxa"/>
            <w:gridSpan w:val="2"/>
            <w:tcBorders>
              <w:bottom w:val="nil"/>
            </w:tcBorders>
          </w:tcPr>
          <w:p w14:paraId="52BF4C0C" w14:textId="77777777" w:rsidR="00711C23" w:rsidRDefault="00711C23" w:rsidP="00637D74">
            <w:pPr>
              <w:pStyle w:val="BodyText-table"/>
            </w:pPr>
            <w:r>
              <w:t>Review</w:t>
            </w:r>
            <w:r>
              <w:rPr>
                <w:spacing w:val="-6"/>
              </w:rPr>
              <w:t xml:space="preserve"> </w:t>
            </w:r>
            <w:r>
              <w:t>of</w:t>
            </w:r>
            <w:r>
              <w:rPr>
                <w:spacing w:val="-5"/>
              </w:rPr>
              <w:t xml:space="preserve"> </w:t>
            </w:r>
            <w:r>
              <w:t>Licensee</w:t>
            </w:r>
            <w:r>
              <w:rPr>
                <w:spacing w:val="-6"/>
              </w:rPr>
              <w:t xml:space="preserve"> </w:t>
            </w:r>
            <w:r>
              <w:rPr>
                <w:spacing w:val="-2"/>
              </w:rPr>
              <w:t>Evaluations</w:t>
            </w:r>
          </w:p>
        </w:tc>
      </w:tr>
      <w:tr w:rsidR="00711C23" w14:paraId="0AF9CABE" w14:textId="77777777" w:rsidTr="00530148">
        <w:tc>
          <w:tcPr>
            <w:tcW w:w="2810" w:type="dxa"/>
          </w:tcPr>
          <w:p w14:paraId="02903942" w14:textId="77777777" w:rsidR="00711C23" w:rsidRDefault="00711C23" w:rsidP="00637D74">
            <w:pPr>
              <w:pStyle w:val="BodyText-table"/>
              <w:rPr>
                <w:rFonts w:ascii="Times New Roman"/>
              </w:rPr>
            </w:pPr>
          </w:p>
        </w:tc>
        <w:tc>
          <w:tcPr>
            <w:tcW w:w="4860" w:type="dxa"/>
            <w:tcBorders>
              <w:top w:val="thickThinMediumGap" w:sz="4" w:space="0" w:color="000000"/>
            </w:tcBorders>
          </w:tcPr>
          <w:p w14:paraId="71F13991" w14:textId="77777777" w:rsidR="00711C23" w:rsidRDefault="00711C23" w:rsidP="00637D74">
            <w:pPr>
              <w:pStyle w:val="BodyText-table"/>
            </w:pPr>
            <w:r>
              <w:t>Cask</w:t>
            </w:r>
            <w:r>
              <w:rPr>
                <w:spacing w:val="-7"/>
              </w:rPr>
              <w:t xml:space="preserve"> </w:t>
            </w:r>
            <w:r>
              <w:t>Transporter</w:t>
            </w:r>
            <w:r>
              <w:rPr>
                <w:spacing w:val="-7"/>
              </w:rPr>
              <w:t xml:space="preserve"> </w:t>
            </w:r>
            <w:r>
              <w:t>(Lifting</w:t>
            </w:r>
            <w:r>
              <w:rPr>
                <w:spacing w:val="-6"/>
              </w:rPr>
              <w:t xml:space="preserve"> </w:t>
            </w:r>
            <w:r>
              <w:t>Above</w:t>
            </w:r>
            <w:r>
              <w:rPr>
                <w:spacing w:val="-6"/>
              </w:rPr>
              <w:t xml:space="preserve"> </w:t>
            </w:r>
            <w:r>
              <w:t>Drop</w:t>
            </w:r>
          </w:p>
          <w:p w14:paraId="4E3A7068" w14:textId="77777777" w:rsidR="00711C23" w:rsidRDefault="00711C23" w:rsidP="00637D74">
            <w:pPr>
              <w:pStyle w:val="BodyText-table"/>
            </w:pPr>
            <w:r>
              <w:rPr>
                <w:spacing w:val="-2"/>
              </w:rPr>
              <w:t>Evaluation)</w:t>
            </w:r>
          </w:p>
        </w:tc>
        <w:tc>
          <w:tcPr>
            <w:tcW w:w="2251" w:type="dxa"/>
            <w:tcBorders>
              <w:top w:val="nil"/>
            </w:tcBorders>
          </w:tcPr>
          <w:p w14:paraId="4B90BEF0" w14:textId="77777777" w:rsidR="00711C23" w:rsidRDefault="00711C23" w:rsidP="00637D74">
            <w:pPr>
              <w:pStyle w:val="BodyText-table"/>
            </w:pPr>
            <w:r>
              <w:t>1</w:t>
            </w:r>
          </w:p>
        </w:tc>
      </w:tr>
      <w:tr w:rsidR="00711C23" w14:paraId="0CD04DD5" w14:textId="77777777" w:rsidTr="00530148">
        <w:tc>
          <w:tcPr>
            <w:tcW w:w="2810" w:type="dxa"/>
          </w:tcPr>
          <w:p w14:paraId="2BE38E6D" w14:textId="77777777" w:rsidR="00711C23" w:rsidRDefault="00711C23" w:rsidP="00637D74">
            <w:pPr>
              <w:pStyle w:val="BodyText-table"/>
              <w:rPr>
                <w:rFonts w:ascii="Times New Roman"/>
              </w:rPr>
            </w:pPr>
          </w:p>
        </w:tc>
        <w:tc>
          <w:tcPr>
            <w:tcW w:w="4860" w:type="dxa"/>
          </w:tcPr>
          <w:p w14:paraId="53DBB64D" w14:textId="77777777" w:rsidR="00711C23" w:rsidRDefault="00711C23" w:rsidP="00637D74">
            <w:pPr>
              <w:pStyle w:val="BodyText-table"/>
            </w:pPr>
            <w:r>
              <w:t>Cask</w:t>
            </w:r>
            <w:r>
              <w:rPr>
                <w:spacing w:val="-9"/>
              </w:rPr>
              <w:t xml:space="preserve"> </w:t>
            </w:r>
            <w:r>
              <w:t>Transporter</w:t>
            </w:r>
            <w:r>
              <w:rPr>
                <w:spacing w:val="-10"/>
              </w:rPr>
              <w:t xml:space="preserve"> </w:t>
            </w:r>
            <w:r>
              <w:t>(Lifting</w:t>
            </w:r>
            <w:r>
              <w:rPr>
                <w:spacing w:val="-9"/>
              </w:rPr>
              <w:t xml:space="preserve"> </w:t>
            </w:r>
            <w:r>
              <w:t>Below</w:t>
            </w:r>
            <w:r>
              <w:rPr>
                <w:spacing w:val="-10"/>
              </w:rPr>
              <w:t xml:space="preserve"> </w:t>
            </w:r>
            <w:r>
              <w:t xml:space="preserve">Drop </w:t>
            </w:r>
            <w:r>
              <w:rPr>
                <w:spacing w:val="-2"/>
              </w:rPr>
              <w:t>Evaluation</w:t>
            </w:r>
          </w:p>
        </w:tc>
        <w:tc>
          <w:tcPr>
            <w:tcW w:w="2251" w:type="dxa"/>
          </w:tcPr>
          <w:p w14:paraId="6926B3E5" w14:textId="77777777" w:rsidR="00711C23" w:rsidRDefault="00711C23" w:rsidP="00637D74">
            <w:pPr>
              <w:pStyle w:val="BodyText-table"/>
            </w:pPr>
            <w:r>
              <w:t>3</w:t>
            </w:r>
          </w:p>
        </w:tc>
      </w:tr>
      <w:tr w:rsidR="00711C23" w14:paraId="7A867D20" w14:textId="77777777" w:rsidTr="00530148">
        <w:tc>
          <w:tcPr>
            <w:tcW w:w="2810" w:type="dxa"/>
          </w:tcPr>
          <w:p w14:paraId="2E469E99" w14:textId="77777777" w:rsidR="00711C23" w:rsidRDefault="00711C23" w:rsidP="00637D74">
            <w:pPr>
              <w:pStyle w:val="BodyText-table"/>
              <w:rPr>
                <w:rFonts w:ascii="Times New Roman"/>
                <w:sz w:val="18"/>
              </w:rPr>
            </w:pPr>
          </w:p>
        </w:tc>
        <w:tc>
          <w:tcPr>
            <w:tcW w:w="4860" w:type="dxa"/>
          </w:tcPr>
          <w:p w14:paraId="663F3297" w14:textId="77777777" w:rsidR="00711C23" w:rsidRDefault="00711C23" w:rsidP="00637D74">
            <w:pPr>
              <w:pStyle w:val="BodyText-table"/>
            </w:pPr>
            <w:r>
              <w:t xml:space="preserve">Cask Transfer </w:t>
            </w:r>
            <w:r>
              <w:rPr>
                <w:spacing w:val="-2"/>
              </w:rPr>
              <w:t>Facility</w:t>
            </w:r>
          </w:p>
        </w:tc>
        <w:tc>
          <w:tcPr>
            <w:tcW w:w="2251" w:type="dxa"/>
          </w:tcPr>
          <w:p w14:paraId="2184B0FC" w14:textId="77777777" w:rsidR="00711C23" w:rsidRDefault="00711C23" w:rsidP="00637D74">
            <w:pPr>
              <w:pStyle w:val="BodyText-table"/>
            </w:pPr>
            <w:r>
              <w:t>1</w:t>
            </w:r>
          </w:p>
        </w:tc>
      </w:tr>
      <w:tr w:rsidR="00711C23" w14:paraId="7CA92729" w14:textId="77777777" w:rsidTr="00530148">
        <w:tc>
          <w:tcPr>
            <w:tcW w:w="2810" w:type="dxa"/>
          </w:tcPr>
          <w:p w14:paraId="147B1CB4" w14:textId="77777777" w:rsidR="00711C23" w:rsidRDefault="00711C23" w:rsidP="00637D74">
            <w:pPr>
              <w:pStyle w:val="BodyText-table"/>
              <w:rPr>
                <w:rFonts w:ascii="Times New Roman"/>
              </w:rPr>
            </w:pPr>
          </w:p>
        </w:tc>
        <w:tc>
          <w:tcPr>
            <w:tcW w:w="4860" w:type="dxa"/>
          </w:tcPr>
          <w:p w14:paraId="5208E468" w14:textId="77777777" w:rsidR="00711C23" w:rsidRDefault="00711C23" w:rsidP="00637D74">
            <w:pPr>
              <w:pStyle w:val="BodyText-table"/>
            </w:pPr>
            <w:r>
              <w:t>10</w:t>
            </w:r>
            <w:r>
              <w:rPr>
                <w:spacing w:val="-8"/>
              </w:rPr>
              <w:t xml:space="preserve"> </w:t>
            </w:r>
            <w:r>
              <w:t>CFR</w:t>
            </w:r>
            <w:r>
              <w:rPr>
                <w:spacing w:val="-9"/>
              </w:rPr>
              <w:t xml:space="preserve"> </w:t>
            </w:r>
            <w:r>
              <w:t>72.104</w:t>
            </w:r>
            <w:r>
              <w:rPr>
                <w:spacing w:val="-10"/>
              </w:rPr>
              <w:t xml:space="preserve"> </w:t>
            </w:r>
            <w:r>
              <w:t>Compliance</w:t>
            </w:r>
            <w:r>
              <w:rPr>
                <w:spacing w:val="-8"/>
              </w:rPr>
              <w:t xml:space="preserve"> </w:t>
            </w:r>
            <w:r>
              <w:t>(Direct</w:t>
            </w:r>
            <w:r>
              <w:rPr>
                <w:spacing w:val="-6"/>
              </w:rPr>
              <w:t xml:space="preserve"> </w:t>
            </w:r>
            <w:r>
              <w:t>Radiation Only)</w:t>
            </w:r>
          </w:p>
        </w:tc>
        <w:tc>
          <w:tcPr>
            <w:tcW w:w="2251" w:type="dxa"/>
          </w:tcPr>
          <w:p w14:paraId="40E06C57" w14:textId="77777777" w:rsidR="00711C23" w:rsidRDefault="00711C23" w:rsidP="00637D74">
            <w:pPr>
              <w:pStyle w:val="BodyText-table"/>
            </w:pPr>
            <w:r>
              <w:t>2</w:t>
            </w:r>
          </w:p>
        </w:tc>
      </w:tr>
      <w:tr w:rsidR="00711C23" w14:paraId="711AEC5A" w14:textId="77777777" w:rsidTr="00530148">
        <w:tc>
          <w:tcPr>
            <w:tcW w:w="2810" w:type="dxa"/>
          </w:tcPr>
          <w:p w14:paraId="00503CC5" w14:textId="77777777" w:rsidR="00711C23" w:rsidRDefault="00711C23" w:rsidP="00637D74">
            <w:pPr>
              <w:pStyle w:val="BodyText-table"/>
              <w:rPr>
                <w:rFonts w:ascii="Times New Roman"/>
              </w:rPr>
            </w:pPr>
          </w:p>
        </w:tc>
        <w:tc>
          <w:tcPr>
            <w:tcW w:w="4860" w:type="dxa"/>
          </w:tcPr>
          <w:p w14:paraId="21380232" w14:textId="77777777" w:rsidR="00711C23" w:rsidRDefault="00711C23" w:rsidP="00637D74">
            <w:pPr>
              <w:pStyle w:val="BodyText-table"/>
            </w:pPr>
            <w:r>
              <w:t>10</w:t>
            </w:r>
            <w:r>
              <w:rPr>
                <w:spacing w:val="-9"/>
              </w:rPr>
              <w:t xml:space="preserve"> </w:t>
            </w:r>
            <w:r>
              <w:t>CFR</w:t>
            </w:r>
            <w:r>
              <w:rPr>
                <w:spacing w:val="-10"/>
              </w:rPr>
              <w:t xml:space="preserve"> </w:t>
            </w:r>
            <w:r>
              <w:t>72.104</w:t>
            </w:r>
            <w:r>
              <w:rPr>
                <w:spacing w:val="-11"/>
              </w:rPr>
              <w:t xml:space="preserve"> </w:t>
            </w:r>
            <w:r>
              <w:t>Compliance</w:t>
            </w:r>
            <w:r>
              <w:rPr>
                <w:spacing w:val="-9"/>
              </w:rPr>
              <w:t xml:space="preserve"> </w:t>
            </w:r>
            <w:r>
              <w:t xml:space="preserve">(Effluent </w:t>
            </w:r>
            <w:r>
              <w:rPr>
                <w:spacing w:val="-2"/>
              </w:rPr>
              <w:t>Release)</w:t>
            </w:r>
          </w:p>
        </w:tc>
        <w:tc>
          <w:tcPr>
            <w:tcW w:w="2251" w:type="dxa"/>
          </w:tcPr>
          <w:p w14:paraId="624AF80D" w14:textId="77777777" w:rsidR="00711C23" w:rsidRDefault="00711C23" w:rsidP="00637D74">
            <w:pPr>
              <w:pStyle w:val="BodyText-table"/>
            </w:pPr>
            <w:r>
              <w:t>1</w:t>
            </w:r>
          </w:p>
        </w:tc>
      </w:tr>
      <w:tr w:rsidR="00711C23" w14:paraId="1DA8191D" w14:textId="77777777" w:rsidTr="00530148">
        <w:tc>
          <w:tcPr>
            <w:tcW w:w="2810" w:type="dxa"/>
          </w:tcPr>
          <w:p w14:paraId="30EA2C89" w14:textId="77777777" w:rsidR="00711C23" w:rsidRDefault="00711C23" w:rsidP="00637D74">
            <w:pPr>
              <w:pStyle w:val="BodyText-table"/>
              <w:rPr>
                <w:rFonts w:ascii="Times New Roman"/>
              </w:rPr>
            </w:pPr>
          </w:p>
        </w:tc>
        <w:tc>
          <w:tcPr>
            <w:tcW w:w="4860" w:type="dxa"/>
          </w:tcPr>
          <w:p w14:paraId="22BB56B8" w14:textId="77777777" w:rsidR="00711C23" w:rsidRDefault="00711C23" w:rsidP="00637D74">
            <w:pPr>
              <w:pStyle w:val="BodyText-table"/>
            </w:pPr>
            <w:r>
              <w:t>10</w:t>
            </w:r>
            <w:r>
              <w:rPr>
                <w:spacing w:val="-5"/>
              </w:rPr>
              <w:t xml:space="preserve"> </w:t>
            </w:r>
            <w:r>
              <w:t>CFR</w:t>
            </w:r>
            <w:r>
              <w:rPr>
                <w:spacing w:val="-6"/>
              </w:rPr>
              <w:t xml:space="preserve"> </w:t>
            </w:r>
            <w:r>
              <w:t>72.106</w:t>
            </w:r>
            <w:r>
              <w:rPr>
                <w:spacing w:val="-7"/>
              </w:rPr>
              <w:t xml:space="preserve"> </w:t>
            </w:r>
            <w:r>
              <w:t>Compliance</w:t>
            </w:r>
            <w:r>
              <w:rPr>
                <w:spacing w:val="-5"/>
              </w:rPr>
              <w:t xml:space="preserve"> </w:t>
            </w:r>
            <w:r>
              <w:t>(Direct</w:t>
            </w:r>
            <w:r>
              <w:rPr>
                <w:spacing w:val="-2"/>
              </w:rPr>
              <w:t xml:space="preserve"> Radiation</w:t>
            </w:r>
          </w:p>
          <w:p w14:paraId="07FA873F" w14:textId="77777777" w:rsidR="00711C23" w:rsidRDefault="00711C23" w:rsidP="00637D74">
            <w:pPr>
              <w:pStyle w:val="BodyText-table"/>
            </w:pPr>
            <w:r>
              <w:rPr>
                <w:spacing w:val="-2"/>
              </w:rPr>
              <w:t>Only)</w:t>
            </w:r>
          </w:p>
        </w:tc>
        <w:tc>
          <w:tcPr>
            <w:tcW w:w="2251" w:type="dxa"/>
          </w:tcPr>
          <w:p w14:paraId="2D1F1CFE" w14:textId="77777777" w:rsidR="00711C23" w:rsidRDefault="00711C23" w:rsidP="00637D74">
            <w:pPr>
              <w:pStyle w:val="BodyText-table"/>
            </w:pPr>
            <w:r>
              <w:t>3</w:t>
            </w:r>
          </w:p>
        </w:tc>
      </w:tr>
      <w:tr w:rsidR="00711C23" w14:paraId="76E6451C" w14:textId="77777777" w:rsidTr="00530148">
        <w:tc>
          <w:tcPr>
            <w:tcW w:w="2810" w:type="dxa"/>
          </w:tcPr>
          <w:p w14:paraId="54D82308" w14:textId="77777777" w:rsidR="00711C23" w:rsidRDefault="00711C23" w:rsidP="00637D74">
            <w:pPr>
              <w:pStyle w:val="BodyText-table"/>
              <w:rPr>
                <w:rFonts w:ascii="Times New Roman"/>
              </w:rPr>
            </w:pPr>
          </w:p>
        </w:tc>
        <w:tc>
          <w:tcPr>
            <w:tcW w:w="4860" w:type="dxa"/>
          </w:tcPr>
          <w:p w14:paraId="02C4DE46" w14:textId="77777777" w:rsidR="00711C23" w:rsidRDefault="00711C23" w:rsidP="00637D74">
            <w:pPr>
              <w:pStyle w:val="BodyText-table"/>
            </w:pPr>
            <w:r>
              <w:t>10</w:t>
            </w:r>
            <w:r>
              <w:rPr>
                <w:spacing w:val="-9"/>
              </w:rPr>
              <w:t xml:space="preserve"> </w:t>
            </w:r>
            <w:r>
              <w:t>CFR</w:t>
            </w:r>
            <w:r>
              <w:rPr>
                <w:spacing w:val="-10"/>
              </w:rPr>
              <w:t xml:space="preserve"> </w:t>
            </w:r>
            <w:r>
              <w:t>72.106</w:t>
            </w:r>
            <w:r>
              <w:rPr>
                <w:spacing w:val="-11"/>
              </w:rPr>
              <w:t xml:space="preserve"> </w:t>
            </w:r>
            <w:r>
              <w:t>Compliance</w:t>
            </w:r>
            <w:r>
              <w:rPr>
                <w:spacing w:val="-9"/>
              </w:rPr>
              <w:t xml:space="preserve"> </w:t>
            </w:r>
            <w:r>
              <w:t xml:space="preserve">(Effluent </w:t>
            </w:r>
            <w:r>
              <w:rPr>
                <w:spacing w:val="-2"/>
              </w:rPr>
              <w:t>Release)</w:t>
            </w:r>
          </w:p>
        </w:tc>
        <w:tc>
          <w:tcPr>
            <w:tcW w:w="2251" w:type="dxa"/>
          </w:tcPr>
          <w:p w14:paraId="0AB5AE24" w14:textId="77777777" w:rsidR="00711C23" w:rsidRDefault="00711C23" w:rsidP="00637D74">
            <w:pPr>
              <w:pStyle w:val="BodyText-table"/>
            </w:pPr>
            <w:r>
              <w:t>2</w:t>
            </w:r>
          </w:p>
        </w:tc>
      </w:tr>
      <w:tr w:rsidR="00711C23" w14:paraId="5D863AE6" w14:textId="77777777" w:rsidTr="00530148">
        <w:tc>
          <w:tcPr>
            <w:tcW w:w="2810" w:type="dxa"/>
          </w:tcPr>
          <w:p w14:paraId="7AF63F8D" w14:textId="77777777" w:rsidR="00711C23" w:rsidRDefault="00711C23" w:rsidP="00637D74">
            <w:pPr>
              <w:pStyle w:val="BodyText-table"/>
            </w:pPr>
            <w:r>
              <w:t>2.02</w:t>
            </w:r>
          </w:p>
        </w:tc>
        <w:tc>
          <w:tcPr>
            <w:tcW w:w="7111" w:type="dxa"/>
            <w:gridSpan w:val="2"/>
            <w:tcBorders>
              <w:bottom w:val="nil"/>
            </w:tcBorders>
          </w:tcPr>
          <w:p w14:paraId="53F0F224" w14:textId="77777777" w:rsidR="00711C23" w:rsidRDefault="00711C23" w:rsidP="00637D74">
            <w:pPr>
              <w:pStyle w:val="BodyText-table"/>
            </w:pPr>
            <w:r>
              <w:t>Review</w:t>
            </w:r>
            <w:r>
              <w:rPr>
                <w:spacing w:val="-5"/>
              </w:rPr>
              <w:t xml:space="preserve"> </w:t>
            </w:r>
            <w:r>
              <w:t>of</w:t>
            </w:r>
            <w:r>
              <w:rPr>
                <w:spacing w:val="-2"/>
              </w:rPr>
              <w:t xml:space="preserve"> </w:t>
            </w:r>
            <w:r>
              <w:t>Site</w:t>
            </w:r>
            <w:r>
              <w:rPr>
                <w:spacing w:val="-5"/>
              </w:rPr>
              <w:t xml:space="preserve"> </w:t>
            </w:r>
            <w:r>
              <w:rPr>
                <w:spacing w:val="-2"/>
              </w:rPr>
              <w:t>Characteristics</w:t>
            </w:r>
          </w:p>
        </w:tc>
      </w:tr>
      <w:tr w:rsidR="00711C23" w14:paraId="46FC3794" w14:textId="77777777" w:rsidTr="00530148">
        <w:tc>
          <w:tcPr>
            <w:tcW w:w="2810" w:type="dxa"/>
          </w:tcPr>
          <w:p w14:paraId="018E7202" w14:textId="77777777" w:rsidR="00711C23" w:rsidRDefault="00711C23" w:rsidP="00637D74">
            <w:pPr>
              <w:pStyle w:val="BodyText-table"/>
              <w:rPr>
                <w:rFonts w:ascii="Times New Roman"/>
                <w:sz w:val="16"/>
              </w:rPr>
            </w:pPr>
          </w:p>
        </w:tc>
        <w:tc>
          <w:tcPr>
            <w:tcW w:w="4860" w:type="dxa"/>
            <w:tcBorders>
              <w:top w:val="thickThinMediumGap" w:sz="4" w:space="0" w:color="000000"/>
            </w:tcBorders>
          </w:tcPr>
          <w:p w14:paraId="50B87225" w14:textId="77777777" w:rsidR="00711C23" w:rsidRDefault="00711C23" w:rsidP="00637D74">
            <w:pPr>
              <w:pStyle w:val="BodyText-table"/>
            </w:pPr>
            <w:r>
              <w:t>Reactor</w:t>
            </w:r>
            <w:r>
              <w:rPr>
                <w:spacing w:val="-7"/>
              </w:rPr>
              <w:t xml:space="preserve"> </w:t>
            </w:r>
            <w:r>
              <w:t>Site Parameter</w:t>
            </w:r>
            <w:r>
              <w:rPr>
                <w:spacing w:val="-9"/>
              </w:rPr>
              <w:t xml:space="preserve"> </w:t>
            </w:r>
            <w:r>
              <w:rPr>
                <w:spacing w:val="-2"/>
              </w:rPr>
              <w:t>Evaluation</w:t>
            </w:r>
          </w:p>
        </w:tc>
        <w:tc>
          <w:tcPr>
            <w:tcW w:w="2251" w:type="dxa"/>
            <w:tcBorders>
              <w:top w:val="nil"/>
            </w:tcBorders>
          </w:tcPr>
          <w:p w14:paraId="4EFFD0DB" w14:textId="77777777" w:rsidR="00711C23" w:rsidRDefault="00711C23" w:rsidP="00637D74">
            <w:pPr>
              <w:pStyle w:val="BodyText-table"/>
            </w:pPr>
            <w:r>
              <w:t>2</w:t>
            </w:r>
          </w:p>
        </w:tc>
      </w:tr>
      <w:tr w:rsidR="00711C23" w14:paraId="6DDBEF26" w14:textId="77777777" w:rsidTr="00530148">
        <w:tc>
          <w:tcPr>
            <w:tcW w:w="2810" w:type="dxa"/>
          </w:tcPr>
          <w:p w14:paraId="54ECF052" w14:textId="77777777" w:rsidR="00711C23" w:rsidRDefault="00711C23" w:rsidP="00637D74">
            <w:pPr>
              <w:pStyle w:val="BodyText-table"/>
              <w:rPr>
                <w:rFonts w:ascii="Times New Roman"/>
                <w:sz w:val="18"/>
              </w:rPr>
            </w:pPr>
          </w:p>
        </w:tc>
        <w:tc>
          <w:tcPr>
            <w:tcW w:w="4860" w:type="dxa"/>
          </w:tcPr>
          <w:p w14:paraId="20CC658A" w14:textId="77777777" w:rsidR="00711C23" w:rsidRDefault="00711C23" w:rsidP="00637D74">
            <w:pPr>
              <w:pStyle w:val="BodyText-table"/>
            </w:pPr>
            <w:r>
              <w:t>Site</w:t>
            </w:r>
            <w:r>
              <w:rPr>
                <w:spacing w:val="-6"/>
              </w:rPr>
              <w:t xml:space="preserve"> </w:t>
            </w:r>
            <w:r>
              <w:t>Specific Fire</w:t>
            </w:r>
            <w:r>
              <w:rPr>
                <w:spacing w:val="-8"/>
              </w:rPr>
              <w:t xml:space="preserve"> </w:t>
            </w:r>
            <w:r>
              <w:t>and</w:t>
            </w:r>
            <w:r>
              <w:rPr>
                <w:spacing w:val="-5"/>
              </w:rPr>
              <w:t xml:space="preserve"> </w:t>
            </w:r>
            <w:r>
              <w:t>Explosion</w:t>
            </w:r>
            <w:r>
              <w:rPr>
                <w:spacing w:val="-5"/>
              </w:rPr>
              <w:t xml:space="preserve"> </w:t>
            </w:r>
            <w:r>
              <w:rPr>
                <w:spacing w:val="-2"/>
              </w:rPr>
              <w:t>Evaluations</w:t>
            </w:r>
          </w:p>
        </w:tc>
        <w:tc>
          <w:tcPr>
            <w:tcW w:w="2251" w:type="dxa"/>
          </w:tcPr>
          <w:p w14:paraId="5C601A40" w14:textId="77777777" w:rsidR="00711C23" w:rsidRDefault="00711C23" w:rsidP="00637D74">
            <w:pPr>
              <w:pStyle w:val="BodyText-table"/>
            </w:pPr>
            <w:r>
              <w:t>1</w:t>
            </w:r>
          </w:p>
        </w:tc>
      </w:tr>
      <w:tr w:rsidR="00711C23" w14:paraId="7904D1C5" w14:textId="77777777" w:rsidTr="00530148">
        <w:tc>
          <w:tcPr>
            <w:tcW w:w="2810" w:type="dxa"/>
          </w:tcPr>
          <w:p w14:paraId="29728635" w14:textId="77777777" w:rsidR="00711C23" w:rsidRDefault="00711C23" w:rsidP="00637D74">
            <w:pPr>
              <w:pStyle w:val="BodyText-table"/>
              <w:rPr>
                <w:rFonts w:ascii="Times New Roman"/>
                <w:sz w:val="18"/>
              </w:rPr>
            </w:pPr>
          </w:p>
        </w:tc>
        <w:tc>
          <w:tcPr>
            <w:tcW w:w="4860" w:type="dxa"/>
          </w:tcPr>
          <w:p w14:paraId="29936D68" w14:textId="77777777" w:rsidR="00711C23" w:rsidRDefault="00711C23" w:rsidP="00637D74">
            <w:pPr>
              <w:pStyle w:val="BodyText-table"/>
            </w:pPr>
            <w:r>
              <w:t>Site</w:t>
            </w:r>
            <w:r>
              <w:rPr>
                <w:spacing w:val="-7"/>
              </w:rPr>
              <w:t xml:space="preserve"> </w:t>
            </w:r>
            <w:r>
              <w:t>Specific</w:t>
            </w:r>
            <w:r>
              <w:rPr>
                <w:spacing w:val="-6"/>
              </w:rPr>
              <w:t xml:space="preserve"> </w:t>
            </w:r>
            <w:r>
              <w:t>Flooding</w:t>
            </w:r>
            <w:r>
              <w:rPr>
                <w:spacing w:val="-6"/>
              </w:rPr>
              <w:t xml:space="preserve"> </w:t>
            </w:r>
            <w:r>
              <w:rPr>
                <w:spacing w:val="-2"/>
              </w:rPr>
              <w:t>Evaluation</w:t>
            </w:r>
          </w:p>
        </w:tc>
        <w:tc>
          <w:tcPr>
            <w:tcW w:w="2251" w:type="dxa"/>
          </w:tcPr>
          <w:p w14:paraId="17D8F391" w14:textId="77777777" w:rsidR="00711C23" w:rsidRDefault="00711C23" w:rsidP="00637D74">
            <w:pPr>
              <w:pStyle w:val="BodyText-table"/>
            </w:pPr>
            <w:r>
              <w:t>1</w:t>
            </w:r>
          </w:p>
        </w:tc>
      </w:tr>
      <w:tr w:rsidR="00711C23" w14:paraId="1670437F" w14:textId="77777777" w:rsidTr="00530148">
        <w:tc>
          <w:tcPr>
            <w:tcW w:w="2810" w:type="dxa"/>
          </w:tcPr>
          <w:p w14:paraId="48F07970" w14:textId="77777777" w:rsidR="00711C23" w:rsidRDefault="00711C23" w:rsidP="00637D74">
            <w:pPr>
              <w:pStyle w:val="BodyText-table"/>
              <w:rPr>
                <w:rFonts w:ascii="Times New Roman"/>
                <w:sz w:val="18"/>
              </w:rPr>
            </w:pPr>
          </w:p>
        </w:tc>
        <w:tc>
          <w:tcPr>
            <w:tcW w:w="4860" w:type="dxa"/>
          </w:tcPr>
          <w:p w14:paraId="4C6F95BA" w14:textId="77777777" w:rsidR="00711C23" w:rsidRDefault="00711C23" w:rsidP="00637D74">
            <w:pPr>
              <w:pStyle w:val="BodyText-table"/>
            </w:pPr>
            <w:r>
              <w:t xml:space="preserve">Cask </w:t>
            </w:r>
            <w:proofErr w:type="spellStart"/>
            <w:r>
              <w:t>Tipover</w:t>
            </w:r>
            <w:proofErr w:type="spellEnd"/>
            <w:r>
              <w:rPr>
                <w:spacing w:val="-3"/>
              </w:rPr>
              <w:t xml:space="preserve"> </w:t>
            </w:r>
            <w:r>
              <w:rPr>
                <w:spacing w:val="-2"/>
              </w:rPr>
              <w:t>Evaluation</w:t>
            </w:r>
          </w:p>
        </w:tc>
        <w:tc>
          <w:tcPr>
            <w:tcW w:w="2251" w:type="dxa"/>
          </w:tcPr>
          <w:p w14:paraId="6FCFEAD1" w14:textId="77777777" w:rsidR="00711C23" w:rsidRDefault="00711C23" w:rsidP="00637D74">
            <w:pPr>
              <w:pStyle w:val="BodyText-table"/>
            </w:pPr>
            <w:r>
              <w:t>3</w:t>
            </w:r>
          </w:p>
        </w:tc>
      </w:tr>
      <w:tr w:rsidR="00711C23" w14:paraId="6E82E5D8" w14:textId="77777777" w:rsidTr="00530148">
        <w:tc>
          <w:tcPr>
            <w:tcW w:w="2810" w:type="dxa"/>
          </w:tcPr>
          <w:p w14:paraId="6BDA2471" w14:textId="77777777" w:rsidR="00711C23" w:rsidRDefault="00711C23" w:rsidP="00637D74">
            <w:pPr>
              <w:pStyle w:val="BodyText-table"/>
              <w:rPr>
                <w:rFonts w:ascii="Times New Roman"/>
              </w:rPr>
            </w:pPr>
          </w:p>
        </w:tc>
        <w:tc>
          <w:tcPr>
            <w:tcW w:w="4860" w:type="dxa"/>
          </w:tcPr>
          <w:p w14:paraId="2AB503EE" w14:textId="77777777" w:rsidR="00711C23" w:rsidRDefault="00711C23" w:rsidP="00637D74">
            <w:pPr>
              <w:pStyle w:val="BodyText-table"/>
            </w:pPr>
            <w:r>
              <w:t>Processing</w:t>
            </w:r>
            <w:r>
              <w:rPr>
                <w:spacing w:val="-12"/>
              </w:rPr>
              <w:t xml:space="preserve"> </w:t>
            </w:r>
            <w:r>
              <w:t>Area</w:t>
            </w:r>
            <w:r>
              <w:rPr>
                <w:spacing w:val="-14"/>
              </w:rPr>
              <w:t xml:space="preserve"> </w:t>
            </w:r>
            <w:r>
              <w:t>Ambient</w:t>
            </w:r>
            <w:r>
              <w:rPr>
                <w:spacing w:val="-11"/>
              </w:rPr>
              <w:t xml:space="preserve"> </w:t>
            </w:r>
            <w:r>
              <w:t xml:space="preserve">Temperature </w:t>
            </w:r>
            <w:r>
              <w:rPr>
                <w:spacing w:val="-2"/>
              </w:rPr>
              <w:t>Evaluation</w:t>
            </w:r>
          </w:p>
        </w:tc>
        <w:tc>
          <w:tcPr>
            <w:tcW w:w="2251" w:type="dxa"/>
          </w:tcPr>
          <w:p w14:paraId="1453D0EE" w14:textId="77777777" w:rsidR="00711C23" w:rsidRDefault="00711C23" w:rsidP="00637D74">
            <w:pPr>
              <w:pStyle w:val="BodyText-table"/>
            </w:pPr>
            <w:r>
              <w:t>1</w:t>
            </w:r>
          </w:p>
        </w:tc>
      </w:tr>
      <w:tr w:rsidR="00711C23" w14:paraId="4DA617B7" w14:textId="77777777" w:rsidTr="00530148">
        <w:tc>
          <w:tcPr>
            <w:tcW w:w="2810" w:type="dxa"/>
          </w:tcPr>
          <w:p w14:paraId="74A6E244" w14:textId="77777777" w:rsidR="00711C23" w:rsidRDefault="00711C23" w:rsidP="00637D74">
            <w:pPr>
              <w:pStyle w:val="BodyText-table"/>
            </w:pPr>
            <w:r>
              <w:t>2.03</w:t>
            </w:r>
          </w:p>
        </w:tc>
        <w:tc>
          <w:tcPr>
            <w:tcW w:w="7111" w:type="dxa"/>
            <w:gridSpan w:val="2"/>
          </w:tcPr>
          <w:p w14:paraId="41434B21" w14:textId="77777777" w:rsidR="00711C23" w:rsidRDefault="00711C23" w:rsidP="00637D74">
            <w:pPr>
              <w:pStyle w:val="BodyText-table"/>
            </w:pPr>
            <w:r>
              <w:t>Review</w:t>
            </w:r>
            <w:r>
              <w:rPr>
                <w:spacing w:val="-5"/>
              </w:rPr>
              <w:t xml:space="preserve"> </w:t>
            </w:r>
            <w:r>
              <w:t>of</w:t>
            </w:r>
            <w:r>
              <w:rPr>
                <w:spacing w:val="-5"/>
              </w:rPr>
              <w:t xml:space="preserve"> </w:t>
            </w:r>
            <w:r>
              <w:t>ISFSI</w:t>
            </w:r>
            <w:r>
              <w:rPr>
                <w:spacing w:val="-2"/>
              </w:rPr>
              <w:t xml:space="preserve"> </w:t>
            </w:r>
            <w:r>
              <w:t>Activities for</w:t>
            </w:r>
            <w:r>
              <w:rPr>
                <w:spacing w:val="-3"/>
              </w:rPr>
              <w:t xml:space="preserve"> </w:t>
            </w:r>
            <w:r>
              <w:t>Determination of</w:t>
            </w:r>
            <w:r>
              <w:rPr>
                <w:spacing w:val="-2"/>
              </w:rPr>
              <w:t xml:space="preserve"> </w:t>
            </w:r>
            <w:r>
              <w:t>No</w:t>
            </w:r>
            <w:r>
              <w:rPr>
                <w:spacing w:val="-3"/>
              </w:rPr>
              <w:t xml:space="preserve"> </w:t>
            </w:r>
            <w:r>
              <w:t>Adverse</w:t>
            </w:r>
            <w:r>
              <w:rPr>
                <w:spacing w:val="-6"/>
              </w:rPr>
              <w:t xml:space="preserve"> </w:t>
            </w:r>
            <w:r>
              <w:t>Impact</w:t>
            </w:r>
            <w:r>
              <w:rPr>
                <w:spacing w:val="-2"/>
              </w:rPr>
              <w:t xml:space="preserve"> </w:t>
            </w:r>
            <w:r>
              <w:t>on Site Operations</w:t>
            </w:r>
          </w:p>
        </w:tc>
      </w:tr>
      <w:tr w:rsidR="00711C23" w14:paraId="6BD2051D" w14:textId="77777777" w:rsidTr="00530148">
        <w:tc>
          <w:tcPr>
            <w:tcW w:w="2810" w:type="dxa"/>
          </w:tcPr>
          <w:p w14:paraId="77E8A271" w14:textId="77777777" w:rsidR="00711C23" w:rsidRDefault="00711C23" w:rsidP="00637D74">
            <w:pPr>
              <w:pStyle w:val="BodyText-table"/>
              <w:rPr>
                <w:rFonts w:ascii="Times New Roman"/>
                <w:sz w:val="18"/>
              </w:rPr>
            </w:pPr>
          </w:p>
        </w:tc>
        <w:tc>
          <w:tcPr>
            <w:tcW w:w="4860" w:type="dxa"/>
          </w:tcPr>
          <w:p w14:paraId="32ACB686" w14:textId="77777777" w:rsidR="00711C23" w:rsidRDefault="00711C23" w:rsidP="00637D74">
            <w:pPr>
              <w:pStyle w:val="BodyText-table"/>
            </w:pPr>
            <w:r>
              <w:t>Control</w:t>
            </w:r>
            <w:r>
              <w:rPr>
                <w:spacing w:val="-6"/>
              </w:rPr>
              <w:t xml:space="preserve"> </w:t>
            </w:r>
            <w:r>
              <w:t>of</w:t>
            </w:r>
            <w:r>
              <w:rPr>
                <w:spacing w:val="-2"/>
              </w:rPr>
              <w:t xml:space="preserve"> </w:t>
            </w:r>
            <w:r>
              <w:t>Heavy</w:t>
            </w:r>
            <w:r>
              <w:rPr>
                <w:spacing w:val="-6"/>
              </w:rPr>
              <w:t xml:space="preserve"> </w:t>
            </w:r>
            <w:r>
              <w:t>Loads</w:t>
            </w:r>
            <w:r>
              <w:rPr>
                <w:spacing w:val="-7"/>
              </w:rPr>
              <w:t xml:space="preserve"> </w:t>
            </w:r>
            <w:r>
              <w:rPr>
                <w:spacing w:val="-2"/>
              </w:rPr>
              <w:t>Program</w:t>
            </w:r>
          </w:p>
        </w:tc>
        <w:tc>
          <w:tcPr>
            <w:tcW w:w="2251" w:type="dxa"/>
          </w:tcPr>
          <w:p w14:paraId="26E2F4B2" w14:textId="77777777" w:rsidR="00711C23" w:rsidRDefault="00711C23" w:rsidP="00637D74">
            <w:pPr>
              <w:pStyle w:val="BodyText-table"/>
            </w:pPr>
            <w:r>
              <w:t>1</w:t>
            </w:r>
          </w:p>
        </w:tc>
      </w:tr>
      <w:tr w:rsidR="00711C23" w14:paraId="616865B8" w14:textId="77777777" w:rsidTr="00530148">
        <w:tc>
          <w:tcPr>
            <w:tcW w:w="2810" w:type="dxa"/>
          </w:tcPr>
          <w:p w14:paraId="731B0911" w14:textId="77777777" w:rsidR="00711C23" w:rsidRDefault="00711C23" w:rsidP="00637D74">
            <w:pPr>
              <w:pStyle w:val="BodyText-table"/>
              <w:rPr>
                <w:rFonts w:ascii="Times New Roman"/>
                <w:sz w:val="18"/>
              </w:rPr>
            </w:pPr>
          </w:p>
        </w:tc>
        <w:tc>
          <w:tcPr>
            <w:tcW w:w="4860" w:type="dxa"/>
          </w:tcPr>
          <w:p w14:paraId="6F37C1CA" w14:textId="77777777" w:rsidR="00711C23" w:rsidRDefault="00711C23" w:rsidP="00637D74">
            <w:pPr>
              <w:pStyle w:val="BodyText-table"/>
            </w:pPr>
            <w:r>
              <w:t>Crane</w:t>
            </w:r>
            <w:r>
              <w:rPr>
                <w:spacing w:val="-6"/>
              </w:rPr>
              <w:t xml:space="preserve"> </w:t>
            </w:r>
            <w:r>
              <w:t>Maintenance</w:t>
            </w:r>
            <w:r>
              <w:rPr>
                <w:spacing w:val="-5"/>
              </w:rPr>
              <w:t xml:space="preserve"> </w:t>
            </w:r>
            <w:r>
              <w:t>and</w:t>
            </w:r>
            <w:r>
              <w:rPr>
                <w:spacing w:val="-9"/>
              </w:rPr>
              <w:t xml:space="preserve"> </w:t>
            </w:r>
            <w:r>
              <w:rPr>
                <w:spacing w:val="-2"/>
              </w:rPr>
              <w:t>Inspection</w:t>
            </w:r>
          </w:p>
        </w:tc>
        <w:tc>
          <w:tcPr>
            <w:tcW w:w="2251" w:type="dxa"/>
          </w:tcPr>
          <w:p w14:paraId="491262E2" w14:textId="77777777" w:rsidR="00711C23" w:rsidRDefault="00711C23" w:rsidP="00637D74">
            <w:pPr>
              <w:pStyle w:val="BodyText-table"/>
            </w:pPr>
            <w:r>
              <w:t>1</w:t>
            </w:r>
          </w:p>
        </w:tc>
      </w:tr>
      <w:tr w:rsidR="00711C23" w14:paraId="43F824BD" w14:textId="77777777" w:rsidTr="00530148">
        <w:tc>
          <w:tcPr>
            <w:tcW w:w="2810" w:type="dxa"/>
          </w:tcPr>
          <w:p w14:paraId="7D133A14" w14:textId="77777777" w:rsidR="00711C23" w:rsidRDefault="00711C23" w:rsidP="00637D74">
            <w:pPr>
              <w:pStyle w:val="BodyText-table"/>
              <w:rPr>
                <w:rFonts w:ascii="Times New Roman"/>
                <w:sz w:val="18"/>
              </w:rPr>
            </w:pPr>
          </w:p>
        </w:tc>
        <w:tc>
          <w:tcPr>
            <w:tcW w:w="4860" w:type="dxa"/>
          </w:tcPr>
          <w:p w14:paraId="65A8033B" w14:textId="77777777" w:rsidR="00711C23" w:rsidRDefault="00711C23" w:rsidP="00637D74">
            <w:pPr>
              <w:pStyle w:val="BodyText-table"/>
            </w:pPr>
            <w:r>
              <w:t>Special</w:t>
            </w:r>
            <w:r>
              <w:rPr>
                <w:spacing w:val="-8"/>
              </w:rPr>
              <w:t xml:space="preserve"> </w:t>
            </w:r>
            <w:r>
              <w:t>Lifting</w:t>
            </w:r>
            <w:r>
              <w:rPr>
                <w:spacing w:val="-7"/>
              </w:rPr>
              <w:t xml:space="preserve"> </w:t>
            </w:r>
            <w:r>
              <w:t>Device</w:t>
            </w:r>
            <w:r>
              <w:rPr>
                <w:spacing w:val="-6"/>
              </w:rPr>
              <w:t xml:space="preserve"> </w:t>
            </w:r>
            <w:r>
              <w:rPr>
                <w:spacing w:val="-2"/>
              </w:rPr>
              <w:t>Design</w:t>
            </w:r>
          </w:p>
        </w:tc>
        <w:tc>
          <w:tcPr>
            <w:tcW w:w="2251" w:type="dxa"/>
          </w:tcPr>
          <w:p w14:paraId="7990D2E9" w14:textId="77777777" w:rsidR="00711C23" w:rsidRDefault="00711C23" w:rsidP="00637D74">
            <w:pPr>
              <w:pStyle w:val="BodyText-table"/>
            </w:pPr>
            <w:r>
              <w:t>1</w:t>
            </w:r>
          </w:p>
        </w:tc>
      </w:tr>
      <w:tr w:rsidR="00711C23" w14:paraId="49C5E286" w14:textId="77777777" w:rsidTr="00530148">
        <w:tc>
          <w:tcPr>
            <w:tcW w:w="2810" w:type="dxa"/>
          </w:tcPr>
          <w:p w14:paraId="21A63650" w14:textId="77777777" w:rsidR="00711C23" w:rsidRDefault="00711C23" w:rsidP="00637D74">
            <w:pPr>
              <w:pStyle w:val="BodyText-table"/>
              <w:rPr>
                <w:rFonts w:ascii="Times New Roman"/>
              </w:rPr>
            </w:pPr>
          </w:p>
        </w:tc>
        <w:tc>
          <w:tcPr>
            <w:tcW w:w="4860" w:type="dxa"/>
          </w:tcPr>
          <w:p w14:paraId="007E51C4" w14:textId="77777777" w:rsidR="00711C23" w:rsidRDefault="00711C23" w:rsidP="00637D74">
            <w:pPr>
              <w:pStyle w:val="BodyText-table"/>
            </w:pPr>
            <w:r>
              <w:t>Special</w:t>
            </w:r>
            <w:r>
              <w:rPr>
                <w:spacing w:val="-8"/>
              </w:rPr>
              <w:t xml:space="preserve"> </w:t>
            </w:r>
            <w:r>
              <w:t>Lifting</w:t>
            </w:r>
            <w:r>
              <w:rPr>
                <w:spacing w:val="-7"/>
              </w:rPr>
              <w:t xml:space="preserve"> </w:t>
            </w:r>
            <w:r>
              <w:t>Device</w:t>
            </w:r>
            <w:r>
              <w:rPr>
                <w:spacing w:val="-7"/>
              </w:rPr>
              <w:t xml:space="preserve"> </w:t>
            </w:r>
            <w:r>
              <w:t>and</w:t>
            </w:r>
            <w:r>
              <w:rPr>
                <w:spacing w:val="-7"/>
              </w:rPr>
              <w:t xml:space="preserve"> </w:t>
            </w:r>
            <w:r>
              <w:t>Sling</w:t>
            </w:r>
            <w:r>
              <w:rPr>
                <w:spacing w:val="-7"/>
              </w:rPr>
              <w:t xml:space="preserve"> </w:t>
            </w:r>
            <w:r>
              <w:t>Maintenance and Inspection</w:t>
            </w:r>
          </w:p>
        </w:tc>
        <w:tc>
          <w:tcPr>
            <w:tcW w:w="2251" w:type="dxa"/>
          </w:tcPr>
          <w:p w14:paraId="0913703F" w14:textId="77777777" w:rsidR="00711C23" w:rsidRDefault="00711C23" w:rsidP="00637D74">
            <w:pPr>
              <w:pStyle w:val="BodyText-table"/>
            </w:pPr>
            <w:r>
              <w:t>1</w:t>
            </w:r>
          </w:p>
        </w:tc>
      </w:tr>
      <w:tr w:rsidR="00711C23" w14:paraId="3B8C6682" w14:textId="77777777" w:rsidTr="00530148">
        <w:tc>
          <w:tcPr>
            <w:tcW w:w="2810" w:type="dxa"/>
          </w:tcPr>
          <w:p w14:paraId="47901884" w14:textId="77777777" w:rsidR="00711C23" w:rsidRDefault="00711C23" w:rsidP="00637D74">
            <w:pPr>
              <w:pStyle w:val="BodyText-table"/>
              <w:rPr>
                <w:rFonts w:ascii="Times New Roman"/>
                <w:sz w:val="18"/>
              </w:rPr>
            </w:pPr>
          </w:p>
        </w:tc>
        <w:tc>
          <w:tcPr>
            <w:tcW w:w="4860" w:type="dxa"/>
          </w:tcPr>
          <w:p w14:paraId="7E095C69" w14:textId="77777777" w:rsidR="00711C23" w:rsidRDefault="00711C23" w:rsidP="00637D74">
            <w:pPr>
              <w:pStyle w:val="BodyText-table"/>
            </w:pPr>
            <w:r>
              <w:t>Crane</w:t>
            </w:r>
            <w:r>
              <w:rPr>
                <w:spacing w:val="-6"/>
              </w:rPr>
              <w:t xml:space="preserve"> </w:t>
            </w:r>
            <w:r>
              <w:rPr>
                <w:spacing w:val="-2"/>
              </w:rPr>
              <w:t>Operations</w:t>
            </w:r>
          </w:p>
        </w:tc>
        <w:tc>
          <w:tcPr>
            <w:tcW w:w="2251" w:type="dxa"/>
          </w:tcPr>
          <w:p w14:paraId="482B2DE4" w14:textId="77777777" w:rsidR="00711C23" w:rsidRDefault="00711C23" w:rsidP="00637D74">
            <w:pPr>
              <w:pStyle w:val="BodyText-table"/>
            </w:pPr>
            <w:r>
              <w:t>1</w:t>
            </w:r>
          </w:p>
        </w:tc>
      </w:tr>
      <w:tr w:rsidR="00711C23" w14:paraId="589FD9D8" w14:textId="77777777" w:rsidTr="00530148">
        <w:tc>
          <w:tcPr>
            <w:tcW w:w="2810" w:type="dxa"/>
          </w:tcPr>
          <w:p w14:paraId="14456B89" w14:textId="77777777" w:rsidR="00711C23" w:rsidRDefault="00711C23" w:rsidP="00637D74">
            <w:pPr>
              <w:pStyle w:val="BodyText-table"/>
              <w:rPr>
                <w:rFonts w:ascii="Times New Roman"/>
                <w:sz w:val="18"/>
              </w:rPr>
            </w:pPr>
          </w:p>
        </w:tc>
        <w:tc>
          <w:tcPr>
            <w:tcW w:w="4860" w:type="dxa"/>
          </w:tcPr>
          <w:p w14:paraId="463B263C" w14:textId="77777777" w:rsidR="00711C23" w:rsidRDefault="00711C23" w:rsidP="00637D74">
            <w:pPr>
              <w:pStyle w:val="BodyText-table"/>
            </w:pPr>
            <w:r>
              <w:t>Load</w:t>
            </w:r>
            <w:r>
              <w:rPr>
                <w:spacing w:val="-3"/>
              </w:rPr>
              <w:t xml:space="preserve"> </w:t>
            </w:r>
            <w:r>
              <w:t>Drop</w:t>
            </w:r>
            <w:r>
              <w:rPr>
                <w:spacing w:val="-3"/>
              </w:rPr>
              <w:t xml:space="preserve"> </w:t>
            </w:r>
            <w:r>
              <w:rPr>
                <w:spacing w:val="-2"/>
              </w:rPr>
              <w:t>Evaluation</w:t>
            </w:r>
          </w:p>
        </w:tc>
        <w:tc>
          <w:tcPr>
            <w:tcW w:w="2251" w:type="dxa"/>
          </w:tcPr>
          <w:p w14:paraId="66369FDD" w14:textId="77777777" w:rsidR="00711C23" w:rsidRDefault="00711C23" w:rsidP="00637D74">
            <w:pPr>
              <w:pStyle w:val="BodyText-table"/>
            </w:pPr>
            <w:r>
              <w:t>1</w:t>
            </w:r>
          </w:p>
        </w:tc>
      </w:tr>
      <w:tr w:rsidR="00711C23" w14:paraId="509EE11C" w14:textId="77777777" w:rsidTr="00530148">
        <w:tc>
          <w:tcPr>
            <w:tcW w:w="2810" w:type="dxa"/>
          </w:tcPr>
          <w:p w14:paraId="07751747" w14:textId="77777777" w:rsidR="00711C23" w:rsidRDefault="00711C23" w:rsidP="00637D74">
            <w:pPr>
              <w:pStyle w:val="BodyText-table"/>
              <w:rPr>
                <w:rFonts w:ascii="Times New Roman"/>
                <w:sz w:val="18"/>
              </w:rPr>
            </w:pPr>
          </w:p>
        </w:tc>
        <w:tc>
          <w:tcPr>
            <w:tcW w:w="4860" w:type="dxa"/>
          </w:tcPr>
          <w:p w14:paraId="320AB02C" w14:textId="77777777" w:rsidR="00711C23" w:rsidRDefault="00711C23" w:rsidP="00637D74">
            <w:pPr>
              <w:pStyle w:val="BodyText-table"/>
            </w:pPr>
            <w:r>
              <w:t>Crane</w:t>
            </w:r>
            <w:r>
              <w:rPr>
                <w:spacing w:val="-6"/>
              </w:rPr>
              <w:t xml:space="preserve"> </w:t>
            </w:r>
            <w:r>
              <w:rPr>
                <w:spacing w:val="-2"/>
              </w:rPr>
              <w:t>Design</w:t>
            </w:r>
          </w:p>
        </w:tc>
        <w:tc>
          <w:tcPr>
            <w:tcW w:w="2251" w:type="dxa"/>
          </w:tcPr>
          <w:p w14:paraId="5F15565C" w14:textId="77777777" w:rsidR="00711C23" w:rsidRDefault="00711C23" w:rsidP="00637D74">
            <w:pPr>
              <w:pStyle w:val="BodyText-table"/>
            </w:pPr>
            <w:r>
              <w:t>1</w:t>
            </w:r>
          </w:p>
        </w:tc>
      </w:tr>
      <w:tr w:rsidR="00711C23" w14:paraId="634D5C9A" w14:textId="77777777" w:rsidTr="00530148">
        <w:tc>
          <w:tcPr>
            <w:tcW w:w="2810" w:type="dxa"/>
          </w:tcPr>
          <w:p w14:paraId="7A2ED944" w14:textId="77777777" w:rsidR="00711C23" w:rsidRDefault="00711C23" w:rsidP="00637D74">
            <w:pPr>
              <w:pStyle w:val="BodyText-table"/>
              <w:rPr>
                <w:rFonts w:ascii="Times New Roman"/>
                <w:sz w:val="18"/>
              </w:rPr>
            </w:pPr>
          </w:p>
        </w:tc>
        <w:tc>
          <w:tcPr>
            <w:tcW w:w="4860" w:type="dxa"/>
          </w:tcPr>
          <w:p w14:paraId="72520DB2" w14:textId="77777777" w:rsidR="00711C23" w:rsidRDefault="00711C23" w:rsidP="00637D74">
            <w:pPr>
              <w:pStyle w:val="BodyText-table"/>
            </w:pPr>
            <w:r>
              <w:t xml:space="preserve">Crane </w:t>
            </w:r>
            <w:r>
              <w:rPr>
                <w:spacing w:val="-2"/>
              </w:rPr>
              <w:t>Testing</w:t>
            </w:r>
          </w:p>
        </w:tc>
        <w:tc>
          <w:tcPr>
            <w:tcW w:w="2251" w:type="dxa"/>
          </w:tcPr>
          <w:p w14:paraId="50E45994" w14:textId="77777777" w:rsidR="00711C23" w:rsidRDefault="00711C23" w:rsidP="00637D74">
            <w:pPr>
              <w:pStyle w:val="BodyText-table"/>
            </w:pPr>
            <w:r>
              <w:t>1</w:t>
            </w:r>
          </w:p>
        </w:tc>
      </w:tr>
      <w:tr w:rsidR="00711C23" w14:paraId="3B9F463E" w14:textId="77777777" w:rsidTr="00530148">
        <w:tc>
          <w:tcPr>
            <w:tcW w:w="2810" w:type="dxa"/>
          </w:tcPr>
          <w:p w14:paraId="29E677FB" w14:textId="77777777" w:rsidR="00711C23" w:rsidRDefault="00711C23" w:rsidP="00637D74">
            <w:pPr>
              <w:pStyle w:val="BodyText-table"/>
              <w:rPr>
                <w:rFonts w:ascii="Times New Roman"/>
                <w:sz w:val="18"/>
              </w:rPr>
            </w:pPr>
          </w:p>
        </w:tc>
        <w:tc>
          <w:tcPr>
            <w:tcW w:w="4860" w:type="dxa"/>
          </w:tcPr>
          <w:p w14:paraId="0995B194" w14:textId="77777777" w:rsidR="00711C23" w:rsidRDefault="00711C23" w:rsidP="00637D74">
            <w:pPr>
              <w:pStyle w:val="BodyText-table"/>
            </w:pPr>
            <w:r>
              <w:t>Building</w:t>
            </w:r>
            <w:r>
              <w:rPr>
                <w:spacing w:val="-6"/>
              </w:rPr>
              <w:t xml:space="preserve"> </w:t>
            </w:r>
            <w:r>
              <w:t>Super</w:t>
            </w:r>
            <w:r>
              <w:rPr>
                <w:spacing w:val="-5"/>
              </w:rPr>
              <w:t xml:space="preserve"> </w:t>
            </w:r>
            <w:r>
              <w:t>Structure</w:t>
            </w:r>
            <w:r>
              <w:rPr>
                <w:spacing w:val="-9"/>
              </w:rPr>
              <w:t xml:space="preserve"> </w:t>
            </w:r>
            <w:r>
              <w:t>Load</w:t>
            </w:r>
            <w:r>
              <w:rPr>
                <w:spacing w:val="-5"/>
              </w:rPr>
              <w:t xml:space="preserve"> </w:t>
            </w:r>
            <w:r>
              <w:rPr>
                <w:spacing w:val="-2"/>
              </w:rPr>
              <w:t>Evaluation</w:t>
            </w:r>
          </w:p>
        </w:tc>
        <w:tc>
          <w:tcPr>
            <w:tcW w:w="2251" w:type="dxa"/>
          </w:tcPr>
          <w:p w14:paraId="4ECA22A0" w14:textId="77777777" w:rsidR="00711C23" w:rsidRDefault="00711C23" w:rsidP="00637D74">
            <w:pPr>
              <w:pStyle w:val="BodyText-table"/>
            </w:pPr>
            <w:r>
              <w:t>1</w:t>
            </w:r>
          </w:p>
        </w:tc>
      </w:tr>
      <w:tr w:rsidR="00711C23" w14:paraId="1EB7C9E8" w14:textId="77777777" w:rsidTr="00530148">
        <w:tc>
          <w:tcPr>
            <w:tcW w:w="2810" w:type="dxa"/>
          </w:tcPr>
          <w:p w14:paraId="68568480" w14:textId="77777777" w:rsidR="00711C23" w:rsidRDefault="00711C23" w:rsidP="00637D74">
            <w:pPr>
              <w:pStyle w:val="BodyText-table"/>
              <w:rPr>
                <w:rFonts w:ascii="Times New Roman"/>
                <w:sz w:val="18"/>
              </w:rPr>
            </w:pPr>
          </w:p>
        </w:tc>
        <w:tc>
          <w:tcPr>
            <w:tcW w:w="4860" w:type="dxa"/>
          </w:tcPr>
          <w:p w14:paraId="5A260362" w14:textId="77777777" w:rsidR="00711C23" w:rsidRDefault="00711C23" w:rsidP="00637D74">
            <w:pPr>
              <w:pStyle w:val="BodyText-table"/>
            </w:pPr>
            <w:r>
              <w:t>Lay Down</w:t>
            </w:r>
            <w:r>
              <w:rPr>
                <w:spacing w:val="-5"/>
              </w:rPr>
              <w:t xml:space="preserve"> </w:t>
            </w:r>
            <w:r>
              <w:t>Area</w:t>
            </w:r>
            <w:r>
              <w:rPr>
                <w:spacing w:val="-7"/>
              </w:rPr>
              <w:t xml:space="preserve"> </w:t>
            </w:r>
            <w:r>
              <w:t>Structure</w:t>
            </w:r>
            <w:r>
              <w:rPr>
                <w:spacing w:val="-5"/>
              </w:rPr>
              <w:t xml:space="preserve"> </w:t>
            </w:r>
            <w:r>
              <w:t xml:space="preserve">Load </w:t>
            </w:r>
            <w:r>
              <w:rPr>
                <w:spacing w:val="-2"/>
              </w:rPr>
              <w:t>Evaluation</w:t>
            </w:r>
          </w:p>
        </w:tc>
        <w:tc>
          <w:tcPr>
            <w:tcW w:w="2251" w:type="dxa"/>
          </w:tcPr>
          <w:p w14:paraId="7F5C9B1E" w14:textId="77777777" w:rsidR="00711C23" w:rsidRDefault="00711C23" w:rsidP="00637D74">
            <w:pPr>
              <w:pStyle w:val="BodyText-table"/>
            </w:pPr>
            <w:r>
              <w:t>1</w:t>
            </w:r>
          </w:p>
        </w:tc>
      </w:tr>
      <w:tr w:rsidR="00711C23" w14:paraId="78AD3B76" w14:textId="77777777" w:rsidTr="00530148">
        <w:tc>
          <w:tcPr>
            <w:tcW w:w="2810" w:type="dxa"/>
          </w:tcPr>
          <w:p w14:paraId="0BC99470" w14:textId="77777777" w:rsidR="00711C23" w:rsidRDefault="00711C23" w:rsidP="00637D74">
            <w:pPr>
              <w:pStyle w:val="BodyText-table"/>
              <w:rPr>
                <w:rFonts w:ascii="Times New Roman"/>
                <w:sz w:val="18"/>
              </w:rPr>
            </w:pPr>
          </w:p>
        </w:tc>
        <w:tc>
          <w:tcPr>
            <w:tcW w:w="4860" w:type="dxa"/>
          </w:tcPr>
          <w:p w14:paraId="4F504748" w14:textId="77777777" w:rsidR="00711C23" w:rsidRDefault="00711C23" w:rsidP="00637D74">
            <w:pPr>
              <w:pStyle w:val="BodyText-table"/>
            </w:pPr>
            <w:r>
              <w:t>Lay Down</w:t>
            </w:r>
            <w:r>
              <w:rPr>
                <w:spacing w:val="-5"/>
              </w:rPr>
              <w:t xml:space="preserve"> </w:t>
            </w:r>
            <w:r>
              <w:t>Area</w:t>
            </w:r>
            <w:r>
              <w:rPr>
                <w:spacing w:val="-7"/>
              </w:rPr>
              <w:t xml:space="preserve"> </w:t>
            </w:r>
            <w:r>
              <w:t>Stability</w:t>
            </w:r>
            <w:r>
              <w:rPr>
                <w:spacing w:val="-6"/>
              </w:rPr>
              <w:t xml:space="preserve"> </w:t>
            </w:r>
            <w:r>
              <w:rPr>
                <w:spacing w:val="-2"/>
              </w:rPr>
              <w:t>Evaluation</w:t>
            </w:r>
          </w:p>
        </w:tc>
        <w:tc>
          <w:tcPr>
            <w:tcW w:w="2251" w:type="dxa"/>
          </w:tcPr>
          <w:p w14:paraId="55CB70A5" w14:textId="77777777" w:rsidR="00711C23" w:rsidRDefault="00711C23" w:rsidP="00637D74">
            <w:pPr>
              <w:pStyle w:val="BodyText-table"/>
            </w:pPr>
            <w:r>
              <w:t>1</w:t>
            </w:r>
          </w:p>
        </w:tc>
      </w:tr>
      <w:tr w:rsidR="00711C23" w14:paraId="079724EA" w14:textId="77777777" w:rsidTr="00530148">
        <w:tc>
          <w:tcPr>
            <w:tcW w:w="2810" w:type="dxa"/>
          </w:tcPr>
          <w:p w14:paraId="28CF0FAF" w14:textId="77777777" w:rsidR="00711C23" w:rsidRDefault="00711C23" w:rsidP="00637D74">
            <w:pPr>
              <w:pStyle w:val="BodyText-table"/>
              <w:rPr>
                <w:rFonts w:ascii="Times New Roman"/>
              </w:rPr>
            </w:pPr>
          </w:p>
        </w:tc>
        <w:tc>
          <w:tcPr>
            <w:tcW w:w="4860" w:type="dxa"/>
          </w:tcPr>
          <w:p w14:paraId="2A99831E" w14:textId="77777777" w:rsidR="00711C23" w:rsidRDefault="00711C23" w:rsidP="00637D74">
            <w:pPr>
              <w:pStyle w:val="BodyText-table"/>
            </w:pPr>
            <w:r>
              <w:t>Haul</w:t>
            </w:r>
            <w:r>
              <w:rPr>
                <w:spacing w:val="-7"/>
              </w:rPr>
              <w:t xml:space="preserve"> </w:t>
            </w:r>
            <w:r>
              <w:t>Path</w:t>
            </w:r>
            <w:r>
              <w:rPr>
                <w:spacing w:val="-6"/>
              </w:rPr>
              <w:t xml:space="preserve"> </w:t>
            </w:r>
            <w:r>
              <w:t>Evaluation</w:t>
            </w:r>
            <w:r>
              <w:rPr>
                <w:spacing w:val="-8"/>
              </w:rPr>
              <w:t xml:space="preserve"> </w:t>
            </w:r>
            <w:r>
              <w:t>(Movement</w:t>
            </w:r>
            <w:r>
              <w:rPr>
                <w:spacing w:val="-9"/>
              </w:rPr>
              <w:t xml:space="preserve"> </w:t>
            </w:r>
            <w:r>
              <w:t>Over</w:t>
            </w:r>
            <w:r>
              <w:rPr>
                <w:spacing w:val="-7"/>
              </w:rPr>
              <w:t xml:space="preserve"> </w:t>
            </w:r>
            <w:r>
              <w:t>Safety Related SSCs)</w:t>
            </w:r>
          </w:p>
        </w:tc>
        <w:tc>
          <w:tcPr>
            <w:tcW w:w="2251" w:type="dxa"/>
          </w:tcPr>
          <w:p w14:paraId="5E47E7DE" w14:textId="77777777" w:rsidR="00711C23" w:rsidRDefault="00711C23" w:rsidP="00637D74">
            <w:pPr>
              <w:pStyle w:val="BodyText-table"/>
            </w:pPr>
            <w:r>
              <w:t>1</w:t>
            </w:r>
          </w:p>
        </w:tc>
      </w:tr>
      <w:tr w:rsidR="00711C23" w14:paraId="378841F4" w14:textId="77777777" w:rsidTr="00530148">
        <w:tc>
          <w:tcPr>
            <w:tcW w:w="2810" w:type="dxa"/>
          </w:tcPr>
          <w:p w14:paraId="4C6FE2C0" w14:textId="77777777" w:rsidR="00711C23" w:rsidRDefault="00711C23" w:rsidP="00637D74">
            <w:pPr>
              <w:pStyle w:val="BodyText-table"/>
              <w:rPr>
                <w:rFonts w:ascii="Times New Roman"/>
              </w:rPr>
            </w:pPr>
          </w:p>
        </w:tc>
        <w:tc>
          <w:tcPr>
            <w:tcW w:w="4860" w:type="dxa"/>
          </w:tcPr>
          <w:p w14:paraId="7B5AACFF" w14:textId="77777777" w:rsidR="00711C23" w:rsidRDefault="00711C23" w:rsidP="00637D74">
            <w:pPr>
              <w:pStyle w:val="BodyText-table"/>
            </w:pPr>
            <w:r>
              <w:t>Haul</w:t>
            </w:r>
            <w:r>
              <w:rPr>
                <w:spacing w:val="-7"/>
              </w:rPr>
              <w:t xml:space="preserve"> </w:t>
            </w:r>
            <w:r>
              <w:t>Path</w:t>
            </w:r>
            <w:r>
              <w:rPr>
                <w:spacing w:val="-6"/>
              </w:rPr>
              <w:t xml:space="preserve"> </w:t>
            </w:r>
            <w:r>
              <w:t>Evaluation</w:t>
            </w:r>
            <w:r>
              <w:rPr>
                <w:spacing w:val="-9"/>
              </w:rPr>
              <w:t xml:space="preserve"> </w:t>
            </w:r>
            <w:r>
              <w:t>(No</w:t>
            </w:r>
            <w:r>
              <w:rPr>
                <w:spacing w:val="-6"/>
              </w:rPr>
              <w:t xml:space="preserve"> </w:t>
            </w:r>
            <w:r>
              <w:t>Movement</w:t>
            </w:r>
            <w:r>
              <w:rPr>
                <w:spacing w:val="-8"/>
              </w:rPr>
              <w:t xml:space="preserve"> </w:t>
            </w:r>
            <w:r>
              <w:t>Over Safety Related SSCs)</w:t>
            </w:r>
          </w:p>
        </w:tc>
        <w:tc>
          <w:tcPr>
            <w:tcW w:w="2251" w:type="dxa"/>
          </w:tcPr>
          <w:p w14:paraId="60ABBD41" w14:textId="77777777" w:rsidR="00711C23" w:rsidRDefault="00711C23" w:rsidP="00637D74">
            <w:pPr>
              <w:pStyle w:val="BodyText-table"/>
            </w:pPr>
            <w:r>
              <w:t>3</w:t>
            </w:r>
          </w:p>
        </w:tc>
      </w:tr>
      <w:tr w:rsidR="00711C23" w14:paraId="2FC361EC" w14:textId="77777777" w:rsidTr="00530148">
        <w:tc>
          <w:tcPr>
            <w:tcW w:w="2810" w:type="dxa"/>
            <w:tcBorders>
              <w:bottom w:val="nil"/>
            </w:tcBorders>
          </w:tcPr>
          <w:p w14:paraId="0156F13B" w14:textId="77777777" w:rsidR="00711C23" w:rsidRDefault="00711C23" w:rsidP="00637D74">
            <w:pPr>
              <w:pStyle w:val="BodyText-table"/>
            </w:pPr>
            <w:r>
              <w:t>2.04</w:t>
            </w:r>
          </w:p>
        </w:tc>
        <w:tc>
          <w:tcPr>
            <w:tcW w:w="7111" w:type="dxa"/>
            <w:gridSpan w:val="2"/>
            <w:tcBorders>
              <w:bottom w:val="nil"/>
            </w:tcBorders>
          </w:tcPr>
          <w:p w14:paraId="7F7111C3" w14:textId="77777777" w:rsidR="00711C23" w:rsidRDefault="00711C23" w:rsidP="00637D74">
            <w:pPr>
              <w:pStyle w:val="BodyText-table"/>
            </w:pPr>
            <w:r>
              <w:t>Review</w:t>
            </w:r>
            <w:r>
              <w:rPr>
                <w:spacing w:val="-6"/>
              </w:rPr>
              <w:t xml:space="preserve"> </w:t>
            </w:r>
            <w:r>
              <w:t>of</w:t>
            </w:r>
            <w:r>
              <w:rPr>
                <w:spacing w:val="-3"/>
              </w:rPr>
              <w:t xml:space="preserve"> </w:t>
            </w:r>
            <w:r>
              <w:t>Programs</w:t>
            </w:r>
            <w:r>
              <w:rPr>
                <w:spacing w:val="-7"/>
              </w:rPr>
              <w:t xml:space="preserve"> </w:t>
            </w:r>
            <w:r>
              <w:t>Impacted by</w:t>
            </w:r>
            <w:r>
              <w:rPr>
                <w:spacing w:val="-8"/>
              </w:rPr>
              <w:t xml:space="preserve"> </w:t>
            </w:r>
            <w:r>
              <w:t>ISFSI</w:t>
            </w:r>
            <w:r>
              <w:rPr>
                <w:spacing w:val="-5"/>
              </w:rPr>
              <w:t xml:space="preserve"> </w:t>
            </w:r>
            <w:r>
              <w:rPr>
                <w:spacing w:val="-2"/>
              </w:rPr>
              <w:t>Operation</w:t>
            </w:r>
          </w:p>
        </w:tc>
      </w:tr>
      <w:tr w:rsidR="00711C23" w14:paraId="1B23049D" w14:textId="77777777" w:rsidTr="00530148">
        <w:tc>
          <w:tcPr>
            <w:tcW w:w="2810" w:type="dxa"/>
            <w:tcBorders>
              <w:top w:val="nil"/>
            </w:tcBorders>
          </w:tcPr>
          <w:p w14:paraId="75907851" w14:textId="77777777" w:rsidR="00711C23" w:rsidRDefault="00711C23" w:rsidP="00637D74">
            <w:pPr>
              <w:pStyle w:val="BodyText-table"/>
              <w:rPr>
                <w:rFonts w:ascii="Times New Roman"/>
                <w:sz w:val="16"/>
              </w:rPr>
            </w:pPr>
          </w:p>
        </w:tc>
        <w:tc>
          <w:tcPr>
            <w:tcW w:w="4860" w:type="dxa"/>
            <w:tcBorders>
              <w:top w:val="thickThinMediumGap" w:sz="4" w:space="0" w:color="000000"/>
            </w:tcBorders>
          </w:tcPr>
          <w:p w14:paraId="4264B69C" w14:textId="77777777" w:rsidR="00711C23" w:rsidRDefault="00711C23" w:rsidP="00637D74">
            <w:pPr>
              <w:pStyle w:val="BodyText-table"/>
            </w:pPr>
            <w:r>
              <w:t>Emergency</w:t>
            </w:r>
            <w:r>
              <w:rPr>
                <w:spacing w:val="-9"/>
              </w:rPr>
              <w:t xml:space="preserve"> </w:t>
            </w:r>
            <w:r>
              <w:t>Preparedness</w:t>
            </w:r>
            <w:r>
              <w:rPr>
                <w:spacing w:val="-6"/>
              </w:rPr>
              <w:t xml:space="preserve"> </w:t>
            </w:r>
            <w:r>
              <w:rPr>
                <w:spacing w:val="-2"/>
              </w:rPr>
              <w:t>Program</w:t>
            </w:r>
          </w:p>
        </w:tc>
        <w:tc>
          <w:tcPr>
            <w:tcW w:w="2251" w:type="dxa"/>
            <w:tcBorders>
              <w:top w:val="thickThinMediumGap" w:sz="4" w:space="0" w:color="000000"/>
            </w:tcBorders>
          </w:tcPr>
          <w:p w14:paraId="2CBE49D4" w14:textId="77777777" w:rsidR="00711C23" w:rsidRDefault="00711C23" w:rsidP="00637D74">
            <w:pPr>
              <w:pStyle w:val="BodyText-table"/>
            </w:pPr>
            <w:r>
              <w:t>3</w:t>
            </w:r>
          </w:p>
        </w:tc>
      </w:tr>
      <w:tr w:rsidR="00711C23" w14:paraId="1052E0B3" w14:textId="77777777" w:rsidTr="00530148">
        <w:tc>
          <w:tcPr>
            <w:tcW w:w="2810" w:type="dxa"/>
          </w:tcPr>
          <w:p w14:paraId="2974B029" w14:textId="77777777" w:rsidR="00711C23" w:rsidRDefault="00711C23" w:rsidP="00637D74">
            <w:pPr>
              <w:pStyle w:val="BodyText-table"/>
              <w:rPr>
                <w:rFonts w:ascii="Times New Roman"/>
                <w:sz w:val="18"/>
              </w:rPr>
            </w:pPr>
          </w:p>
        </w:tc>
        <w:tc>
          <w:tcPr>
            <w:tcW w:w="4860" w:type="dxa"/>
          </w:tcPr>
          <w:p w14:paraId="7C96E66A" w14:textId="77777777" w:rsidR="00711C23" w:rsidRDefault="00711C23" w:rsidP="00637D74">
            <w:pPr>
              <w:pStyle w:val="BodyText-table"/>
            </w:pPr>
            <w:r>
              <w:t>Quality</w:t>
            </w:r>
            <w:r>
              <w:rPr>
                <w:spacing w:val="-7"/>
              </w:rPr>
              <w:t xml:space="preserve"> </w:t>
            </w:r>
            <w:r>
              <w:t>Assurance</w:t>
            </w:r>
            <w:r>
              <w:rPr>
                <w:spacing w:val="-9"/>
              </w:rPr>
              <w:t xml:space="preserve"> </w:t>
            </w:r>
            <w:r>
              <w:rPr>
                <w:spacing w:val="-2"/>
              </w:rPr>
              <w:t>Program</w:t>
            </w:r>
          </w:p>
        </w:tc>
        <w:tc>
          <w:tcPr>
            <w:tcW w:w="2251" w:type="dxa"/>
          </w:tcPr>
          <w:p w14:paraId="44126253" w14:textId="77777777" w:rsidR="00711C23" w:rsidRDefault="00711C23" w:rsidP="00637D74">
            <w:pPr>
              <w:pStyle w:val="BodyText-table"/>
            </w:pPr>
            <w:r>
              <w:t>2</w:t>
            </w:r>
          </w:p>
        </w:tc>
      </w:tr>
      <w:tr w:rsidR="00711C23" w14:paraId="78D69ED3" w14:textId="77777777" w:rsidTr="00530148">
        <w:tc>
          <w:tcPr>
            <w:tcW w:w="2810" w:type="dxa"/>
          </w:tcPr>
          <w:p w14:paraId="5682DEA2" w14:textId="77777777" w:rsidR="00711C23" w:rsidRDefault="00711C23" w:rsidP="00637D74">
            <w:pPr>
              <w:pStyle w:val="BodyText-table"/>
              <w:rPr>
                <w:rFonts w:ascii="Times New Roman"/>
                <w:sz w:val="18"/>
              </w:rPr>
            </w:pPr>
          </w:p>
        </w:tc>
        <w:tc>
          <w:tcPr>
            <w:tcW w:w="4860" w:type="dxa"/>
          </w:tcPr>
          <w:p w14:paraId="75A3E21D" w14:textId="77777777" w:rsidR="00711C23" w:rsidRDefault="00711C23" w:rsidP="00637D74">
            <w:pPr>
              <w:pStyle w:val="BodyText-table"/>
            </w:pPr>
            <w:r>
              <w:t>Radiation</w:t>
            </w:r>
            <w:r>
              <w:rPr>
                <w:spacing w:val="-8"/>
              </w:rPr>
              <w:t xml:space="preserve"> </w:t>
            </w:r>
            <w:r>
              <w:t>Protection</w:t>
            </w:r>
            <w:r>
              <w:rPr>
                <w:spacing w:val="-7"/>
              </w:rPr>
              <w:t xml:space="preserve"> </w:t>
            </w:r>
            <w:r>
              <w:rPr>
                <w:spacing w:val="-2"/>
              </w:rPr>
              <w:t>Program</w:t>
            </w:r>
          </w:p>
        </w:tc>
        <w:tc>
          <w:tcPr>
            <w:tcW w:w="2251" w:type="dxa"/>
          </w:tcPr>
          <w:p w14:paraId="2B2656A4" w14:textId="77777777" w:rsidR="00711C23" w:rsidRDefault="00711C23" w:rsidP="00637D74">
            <w:pPr>
              <w:pStyle w:val="BodyText-table"/>
            </w:pPr>
            <w:r>
              <w:t>2</w:t>
            </w:r>
          </w:p>
        </w:tc>
      </w:tr>
      <w:tr w:rsidR="00711C23" w14:paraId="546DCBD8" w14:textId="77777777" w:rsidTr="00530148">
        <w:tc>
          <w:tcPr>
            <w:tcW w:w="2810" w:type="dxa"/>
          </w:tcPr>
          <w:p w14:paraId="5C980F45" w14:textId="77777777" w:rsidR="00711C23" w:rsidRDefault="00711C23" w:rsidP="00637D74">
            <w:pPr>
              <w:pStyle w:val="BodyText-table"/>
              <w:rPr>
                <w:rFonts w:ascii="Times New Roman"/>
                <w:sz w:val="18"/>
              </w:rPr>
            </w:pPr>
          </w:p>
        </w:tc>
        <w:tc>
          <w:tcPr>
            <w:tcW w:w="4860" w:type="dxa"/>
          </w:tcPr>
          <w:p w14:paraId="508EA567" w14:textId="77777777" w:rsidR="00711C23" w:rsidRDefault="00711C23" w:rsidP="00637D74">
            <w:pPr>
              <w:pStyle w:val="BodyText-table"/>
            </w:pPr>
            <w:r>
              <w:t>Training</w:t>
            </w:r>
            <w:r>
              <w:rPr>
                <w:spacing w:val="-9"/>
              </w:rPr>
              <w:t xml:space="preserve"> </w:t>
            </w:r>
            <w:r>
              <w:rPr>
                <w:spacing w:val="-2"/>
              </w:rPr>
              <w:t>Program</w:t>
            </w:r>
          </w:p>
        </w:tc>
        <w:tc>
          <w:tcPr>
            <w:tcW w:w="2251" w:type="dxa"/>
          </w:tcPr>
          <w:p w14:paraId="0B6C4A5F" w14:textId="77777777" w:rsidR="00711C23" w:rsidRDefault="00711C23" w:rsidP="00637D74">
            <w:pPr>
              <w:pStyle w:val="BodyText-table"/>
            </w:pPr>
            <w:r>
              <w:t>3</w:t>
            </w:r>
          </w:p>
        </w:tc>
      </w:tr>
      <w:tr w:rsidR="00711C23" w14:paraId="29754CEB" w14:textId="77777777" w:rsidTr="00530148">
        <w:tc>
          <w:tcPr>
            <w:tcW w:w="2810" w:type="dxa"/>
          </w:tcPr>
          <w:p w14:paraId="1331F331" w14:textId="77777777" w:rsidR="00711C23" w:rsidRDefault="00711C23" w:rsidP="00637D74">
            <w:pPr>
              <w:pStyle w:val="BodyText-table"/>
            </w:pPr>
            <w:r>
              <w:t>2.05</w:t>
            </w:r>
          </w:p>
        </w:tc>
        <w:tc>
          <w:tcPr>
            <w:tcW w:w="7111" w:type="dxa"/>
            <w:gridSpan w:val="2"/>
          </w:tcPr>
          <w:p w14:paraId="7E4B4A7B" w14:textId="77777777" w:rsidR="00711C23" w:rsidRDefault="00711C23" w:rsidP="00637D74">
            <w:pPr>
              <w:pStyle w:val="BodyText-table"/>
            </w:pPr>
            <w:r>
              <w:t xml:space="preserve">ISFSI </w:t>
            </w:r>
            <w:r>
              <w:rPr>
                <w:spacing w:val="-2"/>
              </w:rPr>
              <w:t>Procedures</w:t>
            </w:r>
          </w:p>
        </w:tc>
      </w:tr>
      <w:tr w:rsidR="00711C23" w14:paraId="29D2B6F3" w14:textId="77777777" w:rsidTr="00530148">
        <w:tc>
          <w:tcPr>
            <w:tcW w:w="2810" w:type="dxa"/>
          </w:tcPr>
          <w:p w14:paraId="14148D25" w14:textId="77777777" w:rsidR="00711C23" w:rsidRDefault="00711C23" w:rsidP="00637D74">
            <w:pPr>
              <w:pStyle w:val="BodyText-table"/>
            </w:pPr>
          </w:p>
        </w:tc>
        <w:tc>
          <w:tcPr>
            <w:tcW w:w="4860" w:type="dxa"/>
            <w:tcBorders>
              <w:bottom w:val="single" w:sz="4" w:space="0" w:color="auto"/>
            </w:tcBorders>
          </w:tcPr>
          <w:p w14:paraId="737779A3" w14:textId="77777777" w:rsidR="00711C23" w:rsidRDefault="00711C23" w:rsidP="00637D74">
            <w:pPr>
              <w:pStyle w:val="BodyText-table"/>
            </w:pPr>
            <w:r>
              <w:t>Loading</w:t>
            </w:r>
            <w:r>
              <w:rPr>
                <w:spacing w:val="-7"/>
              </w:rPr>
              <w:t xml:space="preserve"> </w:t>
            </w:r>
            <w:r>
              <w:t>and</w:t>
            </w:r>
            <w:r>
              <w:rPr>
                <w:spacing w:val="-6"/>
              </w:rPr>
              <w:t xml:space="preserve"> </w:t>
            </w:r>
            <w:r>
              <w:t>Unloading</w:t>
            </w:r>
            <w:r>
              <w:rPr>
                <w:spacing w:val="-8"/>
              </w:rPr>
              <w:t xml:space="preserve"> </w:t>
            </w:r>
            <w:r>
              <w:rPr>
                <w:spacing w:val="-2"/>
              </w:rPr>
              <w:t>Procedures</w:t>
            </w:r>
          </w:p>
        </w:tc>
        <w:tc>
          <w:tcPr>
            <w:tcW w:w="2251" w:type="dxa"/>
            <w:tcBorders>
              <w:bottom w:val="single" w:sz="4" w:space="0" w:color="auto"/>
            </w:tcBorders>
          </w:tcPr>
          <w:p w14:paraId="49826111" w14:textId="77777777" w:rsidR="00711C23" w:rsidRDefault="00711C23" w:rsidP="00637D74">
            <w:pPr>
              <w:pStyle w:val="BodyText-table"/>
            </w:pPr>
            <w:r>
              <w:rPr>
                <w:spacing w:val="-2"/>
                <w:vertAlign w:val="superscript"/>
              </w:rPr>
              <w:t>1</w:t>
            </w:r>
            <w:r>
              <w:rPr>
                <w:spacing w:val="-2"/>
              </w:rPr>
              <w:t>Note</w:t>
            </w:r>
          </w:p>
        </w:tc>
      </w:tr>
      <w:tr w:rsidR="00711C23" w14:paraId="620A59F0" w14:textId="77777777" w:rsidTr="00530148">
        <w:tc>
          <w:tcPr>
            <w:tcW w:w="2810" w:type="dxa"/>
            <w:tcBorders>
              <w:right w:val="single" w:sz="4" w:space="0" w:color="auto"/>
            </w:tcBorders>
          </w:tcPr>
          <w:p w14:paraId="4389574C" w14:textId="77777777" w:rsidR="00711C23" w:rsidRDefault="00711C23" w:rsidP="00637D74">
            <w:pPr>
              <w:pStyle w:val="BodyText-table"/>
            </w:pPr>
            <w:r>
              <w:rPr>
                <w:spacing w:val="-4"/>
                <w:u w:val="single"/>
              </w:rPr>
              <w:t>2.06</w:t>
            </w:r>
          </w:p>
        </w:tc>
        <w:tc>
          <w:tcPr>
            <w:tcW w:w="7111" w:type="dxa"/>
            <w:gridSpan w:val="2"/>
            <w:tcBorders>
              <w:top w:val="single" w:sz="4" w:space="0" w:color="auto"/>
              <w:left w:val="single" w:sz="4" w:space="0" w:color="auto"/>
              <w:bottom w:val="single" w:sz="4" w:space="0" w:color="auto"/>
              <w:right w:val="single" w:sz="4" w:space="0" w:color="auto"/>
            </w:tcBorders>
          </w:tcPr>
          <w:p w14:paraId="06E6DF1F" w14:textId="77777777" w:rsidR="00711C23" w:rsidRPr="00AA520B" w:rsidRDefault="00711C23" w:rsidP="00637D74">
            <w:pPr>
              <w:pStyle w:val="BodyText-table"/>
            </w:pPr>
            <w:r w:rsidRPr="00AA520B">
              <w:t>Review of 10 CFR 72.48 Evaluations.</w:t>
            </w:r>
          </w:p>
        </w:tc>
      </w:tr>
      <w:tr w:rsidR="00711C23" w14:paraId="44BE0E25" w14:textId="77777777" w:rsidTr="00530148">
        <w:tc>
          <w:tcPr>
            <w:tcW w:w="2810" w:type="dxa"/>
          </w:tcPr>
          <w:p w14:paraId="42293670" w14:textId="77777777" w:rsidR="00711C23" w:rsidRDefault="00711C23" w:rsidP="00637D74">
            <w:pPr>
              <w:pStyle w:val="BodyText-table"/>
              <w:rPr>
                <w:sz w:val="16"/>
              </w:rPr>
            </w:pPr>
          </w:p>
        </w:tc>
        <w:tc>
          <w:tcPr>
            <w:tcW w:w="4860" w:type="dxa"/>
            <w:tcBorders>
              <w:top w:val="single" w:sz="4" w:space="0" w:color="auto"/>
            </w:tcBorders>
          </w:tcPr>
          <w:p w14:paraId="421A2FE5" w14:textId="77777777" w:rsidR="00711C23" w:rsidRDefault="00711C23" w:rsidP="00637D74">
            <w:pPr>
              <w:pStyle w:val="BodyText-table"/>
            </w:pPr>
            <w:r>
              <w:t>Change</w:t>
            </w:r>
            <w:r>
              <w:rPr>
                <w:spacing w:val="-6"/>
              </w:rPr>
              <w:t xml:space="preserve"> </w:t>
            </w:r>
            <w:r>
              <w:rPr>
                <w:spacing w:val="-2"/>
              </w:rPr>
              <w:t>Evaluations</w:t>
            </w:r>
          </w:p>
        </w:tc>
        <w:tc>
          <w:tcPr>
            <w:tcW w:w="2251" w:type="dxa"/>
            <w:tcBorders>
              <w:top w:val="single" w:sz="4" w:space="0" w:color="auto"/>
            </w:tcBorders>
          </w:tcPr>
          <w:p w14:paraId="01AC296E" w14:textId="77777777" w:rsidR="00711C23" w:rsidRDefault="00711C23" w:rsidP="00637D74">
            <w:pPr>
              <w:pStyle w:val="BodyText-table"/>
            </w:pPr>
            <w:r>
              <w:rPr>
                <w:spacing w:val="-2"/>
                <w:vertAlign w:val="superscript"/>
              </w:rPr>
              <w:t>2</w:t>
            </w:r>
            <w:r>
              <w:rPr>
                <w:spacing w:val="-2"/>
              </w:rPr>
              <w:t>Note</w:t>
            </w:r>
          </w:p>
        </w:tc>
      </w:tr>
      <w:tr w:rsidR="00711C23" w14:paraId="3493490E" w14:textId="77777777" w:rsidTr="00530148">
        <w:tc>
          <w:tcPr>
            <w:tcW w:w="2810" w:type="dxa"/>
          </w:tcPr>
          <w:p w14:paraId="4A31693A" w14:textId="77777777" w:rsidR="00711C23" w:rsidRDefault="00711C23" w:rsidP="00637D74">
            <w:pPr>
              <w:pStyle w:val="BodyText-table"/>
            </w:pPr>
            <w:r>
              <w:rPr>
                <w:spacing w:val="-2"/>
                <w:u w:val="single"/>
              </w:rPr>
              <w:t>60858</w:t>
            </w:r>
          </w:p>
        </w:tc>
        <w:tc>
          <w:tcPr>
            <w:tcW w:w="7111" w:type="dxa"/>
            <w:gridSpan w:val="2"/>
          </w:tcPr>
          <w:p w14:paraId="649EA0FF" w14:textId="77777777" w:rsidR="00711C23" w:rsidRDefault="00711C23" w:rsidP="00637D74">
            <w:pPr>
              <w:pStyle w:val="BodyText-table"/>
            </w:pPr>
            <w:r>
              <w:rPr>
                <w:u w:val="single"/>
              </w:rPr>
              <w:t>Away-From-Reactor</w:t>
            </w:r>
            <w:r>
              <w:rPr>
                <w:spacing w:val="-8"/>
                <w:u w:val="single"/>
              </w:rPr>
              <w:t xml:space="preserve"> </w:t>
            </w:r>
            <w:r>
              <w:rPr>
                <w:u w:val="single"/>
              </w:rPr>
              <w:t>Independent</w:t>
            </w:r>
            <w:r>
              <w:rPr>
                <w:spacing w:val="-7"/>
                <w:u w:val="single"/>
              </w:rPr>
              <w:t xml:space="preserve"> </w:t>
            </w:r>
            <w:r>
              <w:rPr>
                <w:u w:val="single"/>
              </w:rPr>
              <w:t>Spent</w:t>
            </w:r>
            <w:r>
              <w:rPr>
                <w:spacing w:val="-6"/>
                <w:u w:val="single"/>
              </w:rPr>
              <w:t xml:space="preserve"> </w:t>
            </w:r>
            <w:r>
              <w:rPr>
                <w:u w:val="single"/>
              </w:rPr>
              <w:t>Fuel</w:t>
            </w:r>
            <w:r>
              <w:rPr>
                <w:spacing w:val="-8"/>
                <w:u w:val="single"/>
              </w:rPr>
              <w:t xml:space="preserve"> </w:t>
            </w:r>
            <w:r>
              <w:rPr>
                <w:u w:val="single"/>
              </w:rPr>
              <w:t>Storage</w:t>
            </w:r>
            <w:r>
              <w:rPr>
                <w:spacing w:val="-9"/>
                <w:u w:val="single"/>
              </w:rPr>
              <w:t xml:space="preserve"> </w:t>
            </w:r>
            <w:r>
              <w:rPr>
                <w:u w:val="single"/>
              </w:rPr>
              <w:t>Installation</w:t>
            </w:r>
            <w:r>
              <w:t xml:space="preserve"> </w:t>
            </w:r>
            <w:r>
              <w:rPr>
                <w:u w:val="single"/>
              </w:rPr>
              <w:t>Inspection Guidance</w:t>
            </w:r>
          </w:p>
        </w:tc>
      </w:tr>
      <w:tr w:rsidR="00711C23" w14:paraId="4141407E" w14:textId="77777777" w:rsidTr="00530148">
        <w:tc>
          <w:tcPr>
            <w:tcW w:w="2810" w:type="dxa"/>
            <w:tcBorders>
              <w:bottom w:val="nil"/>
            </w:tcBorders>
          </w:tcPr>
          <w:p w14:paraId="11665F94" w14:textId="77777777" w:rsidR="00711C23" w:rsidRDefault="00711C23" w:rsidP="00637D74">
            <w:pPr>
              <w:pStyle w:val="BodyText-table"/>
            </w:pPr>
            <w:r>
              <w:rPr>
                <w:spacing w:val="-4"/>
              </w:rPr>
              <w:t>2.01</w:t>
            </w:r>
          </w:p>
        </w:tc>
        <w:tc>
          <w:tcPr>
            <w:tcW w:w="7111" w:type="dxa"/>
            <w:gridSpan w:val="2"/>
            <w:tcBorders>
              <w:bottom w:val="nil"/>
            </w:tcBorders>
          </w:tcPr>
          <w:p w14:paraId="1F6D5ACD" w14:textId="77777777" w:rsidR="00711C23" w:rsidRDefault="00711C23" w:rsidP="00637D74">
            <w:pPr>
              <w:pStyle w:val="BodyText-table"/>
            </w:pPr>
            <w:r>
              <w:t>Changes</w:t>
            </w:r>
            <w:r>
              <w:rPr>
                <w:spacing w:val="-5"/>
              </w:rPr>
              <w:t xml:space="preserve"> </w:t>
            </w:r>
            <w:r>
              <w:t>Test</w:t>
            </w:r>
            <w:r>
              <w:rPr>
                <w:spacing w:val="-5"/>
              </w:rPr>
              <w:t xml:space="preserve"> </w:t>
            </w:r>
            <w:r>
              <w:t>and</w:t>
            </w:r>
            <w:r>
              <w:rPr>
                <w:spacing w:val="-5"/>
              </w:rPr>
              <w:t xml:space="preserve"> </w:t>
            </w:r>
            <w:r>
              <w:t>Experiments</w:t>
            </w:r>
            <w:r>
              <w:rPr>
                <w:spacing w:val="-6"/>
              </w:rPr>
              <w:t xml:space="preserve"> </w:t>
            </w:r>
            <w:r>
              <w:t>and</w:t>
            </w:r>
            <w:r>
              <w:rPr>
                <w:spacing w:val="-5"/>
              </w:rPr>
              <w:t xml:space="preserve"> </w:t>
            </w:r>
            <w:r>
              <w:t>72.212</w:t>
            </w:r>
            <w:r>
              <w:rPr>
                <w:spacing w:val="-4"/>
              </w:rPr>
              <w:t xml:space="preserve"> </w:t>
            </w:r>
            <w:r>
              <w:rPr>
                <w:spacing w:val="-2"/>
              </w:rPr>
              <w:t>Reviews</w:t>
            </w:r>
          </w:p>
        </w:tc>
      </w:tr>
      <w:tr w:rsidR="00711C23" w14:paraId="09141BF0" w14:textId="77777777" w:rsidTr="00530148">
        <w:tc>
          <w:tcPr>
            <w:tcW w:w="2810" w:type="dxa"/>
            <w:tcBorders>
              <w:top w:val="nil"/>
            </w:tcBorders>
          </w:tcPr>
          <w:p w14:paraId="7F53E954" w14:textId="77777777" w:rsidR="00711C23" w:rsidRDefault="00711C23" w:rsidP="00637D74">
            <w:pPr>
              <w:pStyle w:val="BodyText-table"/>
              <w:rPr>
                <w:sz w:val="16"/>
              </w:rPr>
            </w:pPr>
          </w:p>
        </w:tc>
        <w:tc>
          <w:tcPr>
            <w:tcW w:w="4860" w:type="dxa"/>
            <w:tcBorders>
              <w:top w:val="thickThinMediumGap" w:sz="4" w:space="0" w:color="000000"/>
            </w:tcBorders>
          </w:tcPr>
          <w:p w14:paraId="512B2743" w14:textId="77777777" w:rsidR="00711C23" w:rsidRDefault="00711C23" w:rsidP="00637D74">
            <w:pPr>
              <w:pStyle w:val="BodyText-table"/>
            </w:pPr>
            <w:r>
              <w:t>Design</w:t>
            </w:r>
            <w:r>
              <w:rPr>
                <w:spacing w:val="-7"/>
              </w:rPr>
              <w:t xml:space="preserve"> </w:t>
            </w:r>
            <w:r>
              <w:t>Control</w:t>
            </w:r>
            <w:r>
              <w:rPr>
                <w:spacing w:val="-6"/>
              </w:rPr>
              <w:t xml:space="preserve"> </w:t>
            </w:r>
            <w:r>
              <w:rPr>
                <w:spacing w:val="-2"/>
              </w:rPr>
              <w:t>Program</w:t>
            </w:r>
          </w:p>
        </w:tc>
        <w:tc>
          <w:tcPr>
            <w:tcW w:w="2251" w:type="dxa"/>
            <w:tcBorders>
              <w:top w:val="thickThinMediumGap" w:sz="4" w:space="0" w:color="000000"/>
            </w:tcBorders>
          </w:tcPr>
          <w:p w14:paraId="7F8E16F8" w14:textId="77777777" w:rsidR="00711C23" w:rsidRDefault="00711C23" w:rsidP="00637D74">
            <w:pPr>
              <w:pStyle w:val="BodyText-table"/>
            </w:pPr>
            <w:r>
              <w:t>2</w:t>
            </w:r>
          </w:p>
        </w:tc>
      </w:tr>
      <w:tr w:rsidR="00711C23" w14:paraId="366D9944" w14:textId="77777777" w:rsidTr="00530148">
        <w:tc>
          <w:tcPr>
            <w:tcW w:w="2810" w:type="dxa"/>
          </w:tcPr>
          <w:p w14:paraId="638072C5" w14:textId="77777777" w:rsidR="00711C23" w:rsidRDefault="00711C23" w:rsidP="00637D74">
            <w:pPr>
              <w:pStyle w:val="BodyText-table"/>
            </w:pPr>
          </w:p>
        </w:tc>
        <w:tc>
          <w:tcPr>
            <w:tcW w:w="4860" w:type="dxa"/>
          </w:tcPr>
          <w:p w14:paraId="51BFCC54" w14:textId="77777777" w:rsidR="00711C23" w:rsidRDefault="00711C23" w:rsidP="00637D74">
            <w:pPr>
              <w:pStyle w:val="BodyText-table"/>
            </w:pPr>
            <w:r>
              <w:t>Change</w:t>
            </w:r>
            <w:r>
              <w:rPr>
                <w:spacing w:val="-6"/>
              </w:rPr>
              <w:t xml:space="preserve"> </w:t>
            </w:r>
            <w:r>
              <w:rPr>
                <w:spacing w:val="-2"/>
              </w:rPr>
              <w:t>Evaluations</w:t>
            </w:r>
          </w:p>
        </w:tc>
        <w:tc>
          <w:tcPr>
            <w:tcW w:w="2251" w:type="dxa"/>
          </w:tcPr>
          <w:p w14:paraId="460E8769" w14:textId="77777777" w:rsidR="00711C23" w:rsidRDefault="00711C23" w:rsidP="00637D74">
            <w:pPr>
              <w:pStyle w:val="BodyText-table"/>
            </w:pPr>
            <w:r>
              <w:rPr>
                <w:spacing w:val="-2"/>
                <w:vertAlign w:val="superscript"/>
              </w:rPr>
              <w:t>2</w:t>
            </w:r>
            <w:r>
              <w:rPr>
                <w:spacing w:val="-2"/>
              </w:rPr>
              <w:t>Note</w:t>
            </w:r>
          </w:p>
        </w:tc>
      </w:tr>
      <w:tr w:rsidR="00711C23" w14:paraId="3815FBA3" w14:textId="77777777" w:rsidTr="00530148">
        <w:tc>
          <w:tcPr>
            <w:tcW w:w="2810" w:type="dxa"/>
          </w:tcPr>
          <w:p w14:paraId="259DA28B" w14:textId="77777777" w:rsidR="00711C23" w:rsidRDefault="00711C23" w:rsidP="00637D74">
            <w:pPr>
              <w:pStyle w:val="BodyText-table"/>
            </w:pPr>
            <w:r>
              <w:rPr>
                <w:spacing w:val="-4"/>
                <w:u w:val="single"/>
              </w:rPr>
              <w:t>2.02</w:t>
            </w:r>
          </w:p>
        </w:tc>
        <w:tc>
          <w:tcPr>
            <w:tcW w:w="7111" w:type="dxa"/>
            <w:gridSpan w:val="2"/>
            <w:tcBorders>
              <w:bottom w:val="nil"/>
            </w:tcBorders>
          </w:tcPr>
          <w:p w14:paraId="2B7163FF" w14:textId="77777777" w:rsidR="00711C23" w:rsidRDefault="00711C23" w:rsidP="00637D74">
            <w:pPr>
              <w:pStyle w:val="BodyText-table"/>
            </w:pPr>
            <w:r>
              <w:t>Radiation</w:t>
            </w:r>
            <w:r>
              <w:rPr>
                <w:spacing w:val="-8"/>
              </w:rPr>
              <w:t xml:space="preserve"> </w:t>
            </w:r>
            <w:r>
              <w:t>Protection</w:t>
            </w:r>
            <w:r>
              <w:rPr>
                <w:spacing w:val="-7"/>
              </w:rPr>
              <w:t xml:space="preserve"> </w:t>
            </w:r>
            <w:r>
              <w:rPr>
                <w:spacing w:val="-2"/>
              </w:rPr>
              <w:t>Program</w:t>
            </w:r>
          </w:p>
        </w:tc>
      </w:tr>
      <w:tr w:rsidR="00711C23" w14:paraId="4C4D92FF" w14:textId="77777777" w:rsidTr="00530148">
        <w:tc>
          <w:tcPr>
            <w:tcW w:w="2810" w:type="dxa"/>
          </w:tcPr>
          <w:p w14:paraId="3E63796D" w14:textId="77777777" w:rsidR="00711C23" w:rsidRDefault="00711C23" w:rsidP="00637D74">
            <w:pPr>
              <w:pStyle w:val="BodyText-table"/>
              <w:rPr>
                <w:sz w:val="16"/>
              </w:rPr>
            </w:pPr>
          </w:p>
        </w:tc>
        <w:tc>
          <w:tcPr>
            <w:tcW w:w="4860" w:type="dxa"/>
            <w:tcBorders>
              <w:top w:val="thickThinMediumGap" w:sz="4" w:space="0" w:color="000000"/>
            </w:tcBorders>
          </w:tcPr>
          <w:p w14:paraId="093622F1" w14:textId="77777777" w:rsidR="00711C23" w:rsidRDefault="00711C23" w:rsidP="00637D74">
            <w:pPr>
              <w:pStyle w:val="BodyText-table"/>
            </w:pPr>
            <w:r>
              <w:t>Material</w:t>
            </w:r>
            <w:r>
              <w:rPr>
                <w:spacing w:val="-9"/>
              </w:rPr>
              <w:t xml:space="preserve"> </w:t>
            </w:r>
            <w:r>
              <w:t>Control</w:t>
            </w:r>
            <w:r>
              <w:rPr>
                <w:spacing w:val="-7"/>
              </w:rPr>
              <w:t xml:space="preserve"> </w:t>
            </w:r>
            <w:r>
              <w:t>and</w:t>
            </w:r>
            <w:r>
              <w:rPr>
                <w:spacing w:val="-5"/>
              </w:rPr>
              <w:t xml:space="preserve"> </w:t>
            </w:r>
            <w:r>
              <w:rPr>
                <w:spacing w:val="-2"/>
              </w:rPr>
              <w:t>Accountability</w:t>
            </w:r>
          </w:p>
        </w:tc>
        <w:tc>
          <w:tcPr>
            <w:tcW w:w="2251" w:type="dxa"/>
            <w:tcBorders>
              <w:top w:val="nil"/>
            </w:tcBorders>
          </w:tcPr>
          <w:p w14:paraId="7CE730F1" w14:textId="77777777" w:rsidR="00711C23" w:rsidRDefault="00711C23" w:rsidP="00637D74">
            <w:pPr>
              <w:pStyle w:val="BodyText-table"/>
            </w:pPr>
            <w:r>
              <w:t>1</w:t>
            </w:r>
          </w:p>
        </w:tc>
      </w:tr>
      <w:tr w:rsidR="00711C23" w14:paraId="2394E44C" w14:textId="77777777" w:rsidTr="00530148">
        <w:tc>
          <w:tcPr>
            <w:tcW w:w="2810" w:type="dxa"/>
          </w:tcPr>
          <w:p w14:paraId="570D2DCE" w14:textId="77777777" w:rsidR="00711C23" w:rsidRDefault="00711C23" w:rsidP="00637D74">
            <w:pPr>
              <w:pStyle w:val="BodyText-table"/>
            </w:pPr>
          </w:p>
        </w:tc>
        <w:tc>
          <w:tcPr>
            <w:tcW w:w="4860" w:type="dxa"/>
          </w:tcPr>
          <w:p w14:paraId="2FA32AA1" w14:textId="77777777" w:rsidR="00711C23" w:rsidRDefault="00711C23" w:rsidP="00637D74">
            <w:pPr>
              <w:pStyle w:val="BodyText-table"/>
            </w:pPr>
            <w:r>
              <w:t>General</w:t>
            </w:r>
            <w:r>
              <w:rPr>
                <w:spacing w:val="-5"/>
              </w:rPr>
              <w:t xml:space="preserve"> </w:t>
            </w:r>
            <w:r>
              <w:rPr>
                <w:spacing w:val="-2"/>
              </w:rPr>
              <w:t>Surveys</w:t>
            </w:r>
          </w:p>
        </w:tc>
        <w:tc>
          <w:tcPr>
            <w:tcW w:w="2251" w:type="dxa"/>
          </w:tcPr>
          <w:p w14:paraId="21A72075" w14:textId="77777777" w:rsidR="00711C23" w:rsidRDefault="00711C23" w:rsidP="00637D74">
            <w:pPr>
              <w:pStyle w:val="BodyText-table"/>
            </w:pPr>
            <w:r>
              <w:t>2</w:t>
            </w:r>
          </w:p>
        </w:tc>
      </w:tr>
      <w:tr w:rsidR="00711C23" w14:paraId="75FB4592" w14:textId="77777777" w:rsidTr="00530148">
        <w:tc>
          <w:tcPr>
            <w:tcW w:w="2810" w:type="dxa"/>
          </w:tcPr>
          <w:p w14:paraId="22070F81" w14:textId="77777777" w:rsidR="00711C23" w:rsidRDefault="00711C23" w:rsidP="00637D74">
            <w:pPr>
              <w:pStyle w:val="BodyText-table"/>
            </w:pPr>
          </w:p>
        </w:tc>
        <w:tc>
          <w:tcPr>
            <w:tcW w:w="4860" w:type="dxa"/>
          </w:tcPr>
          <w:p w14:paraId="03EA7DD1" w14:textId="77777777" w:rsidR="00711C23" w:rsidRDefault="00711C23" w:rsidP="00637D74">
            <w:pPr>
              <w:pStyle w:val="BodyText-table"/>
            </w:pPr>
            <w:r>
              <w:t>Technical</w:t>
            </w:r>
            <w:r>
              <w:rPr>
                <w:spacing w:val="-13"/>
              </w:rPr>
              <w:t xml:space="preserve"> </w:t>
            </w:r>
            <w:r>
              <w:t>Specification</w:t>
            </w:r>
            <w:r>
              <w:rPr>
                <w:spacing w:val="-12"/>
              </w:rPr>
              <w:t xml:space="preserve"> </w:t>
            </w:r>
            <w:r>
              <w:rPr>
                <w:spacing w:val="-2"/>
              </w:rPr>
              <w:t>Surveys</w:t>
            </w:r>
          </w:p>
        </w:tc>
        <w:tc>
          <w:tcPr>
            <w:tcW w:w="2251" w:type="dxa"/>
          </w:tcPr>
          <w:p w14:paraId="55E96602" w14:textId="77777777" w:rsidR="00711C23" w:rsidRDefault="00711C23" w:rsidP="00637D74">
            <w:pPr>
              <w:pStyle w:val="BodyText-table"/>
            </w:pPr>
            <w:r>
              <w:t>1</w:t>
            </w:r>
          </w:p>
        </w:tc>
      </w:tr>
      <w:tr w:rsidR="00711C23" w14:paraId="4615F2BB" w14:textId="77777777" w:rsidTr="00530148">
        <w:tc>
          <w:tcPr>
            <w:tcW w:w="2810" w:type="dxa"/>
          </w:tcPr>
          <w:p w14:paraId="43A8F2FE" w14:textId="77777777" w:rsidR="00711C23" w:rsidRDefault="00711C23" w:rsidP="00637D74">
            <w:pPr>
              <w:pStyle w:val="BodyText-table"/>
            </w:pPr>
          </w:p>
        </w:tc>
        <w:tc>
          <w:tcPr>
            <w:tcW w:w="4860" w:type="dxa"/>
          </w:tcPr>
          <w:p w14:paraId="437EC4FA" w14:textId="77777777" w:rsidR="00711C23" w:rsidRDefault="00711C23" w:rsidP="00637D74">
            <w:pPr>
              <w:pStyle w:val="BodyText-table"/>
            </w:pPr>
            <w:r>
              <w:t xml:space="preserve">Survey </w:t>
            </w:r>
            <w:r>
              <w:rPr>
                <w:spacing w:val="-2"/>
              </w:rPr>
              <w:t>Equipment</w:t>
            </w:r>
          </w:p>
        </w:tc>
        <w:tc>
          <w:tcPr>
            <w:tcW w:w="2251" w:type="dxa"/>
          </w:tcPr>
          <w:p w14:paraId="71578854" w14:textId="77777777" w:rsidR="00711C23" w:rsidRDefault="00711C23" w:rsidP="00637D74">
            <w:pPr>
              <w:pStyle w:val="BodyText-table"/>
            </w:pPr>
            <w:r>
              <w:t>2</w:t>
            </w:r>
          </w:p>
        </w:tc>
      </w:tr>
      <w:tr w:rsidR="00711C23" w14:paraId="038B0016" w14:textId="77777777" w:rsidTr="00530148">
        <w:tc>
          <w:tcPr>
            <w:tcW w:w="2810" w:type="dxa"/>
          </w:tcPr>
          <w:p w14:paraId="530DBF48" w14:textId="77777777" w:rsidR="00711C23" w:rsidRDefault="00711C23" w:rsidP="00637D74">
            <w:pPr>
              <w:pStyle w:val="BodyText-table"/>
            </w:pPr>
          </w:p>
        </w:tc>
        <w:tc>
          <w:tcPr>
            <w:tcW w:w="4860" w:type="dxa"/>
          </w:tcPr>
          <w:p w14:paraId="517014B5" w14:textId="77777777" w:rsidR="00711C23" w:rsidRDefault="00711C23" w:rsidP="00637D74">
            <w:pPr>
              <w:pStyle w:val="BodyText-table"/>
            </w:pPr>
            <w:r>
              <w:t>Radiation</w:t>
            </w:r>
            <w:r>
              <w:rPr>
                <w:spacing w:val="-7"/>
              </w:rPr>
              <w:t xml:space="preserve"> </w:t>
            </w:r>
            <w:r>
              <w:t>Protection</w:t>
            </w:r>
            <w:r>
              <w:rPr>
                <w:spacing w:val="-6"/>
              </w:rPr>
              <w:t xml:space="preserve"> </w:t>
            </w:r>
            <w:r>
              <w:t>Program</w:t>
            </w:r>
            <w:r>
              <w:rPr>
                <w:spacing w:val="-5"/>
              </w:rPr>
              <w:t xml:space="preserve"> </w:t>
            </w:r>
            <w:r>
              <w:rPr>
                <w:spacing w:val="-2"/>
              </w:rPr>
              <w:t>Training</w:t>
            </w:r>
          </w:p>
        </w:tc>
        <w:tc>
          <w:tcPr>
            <w:tcW w:w="2251" w:type="dxa"/>
          </w:tcPr>
          <w:p w14:paraId="53D73EA4" w14:textId="77777777" w:rsidR="00711C23" w:rsidRDefault="00711C23" w:rsidP="00637D74">
            <w:pPr>
              <w:pStyle w:val="BodyText-table"/>
            </w:pPr>
            <w:r>
              <w:t>3</w:t>
            </w:r>
          </w:p>
        </w:tc>
      </w:tr>
      <w:tr w:rsidR="00711C23" w14:paraId="77C34369" w14:textId="77777777" w:rsidTr="00530148">
        <w:tc>
          <w:tcPr>
            <w:tcW w:w="2810" w:type="dxa"/>
          </w:tcPr>
          <w:p w14:paraId="068EEBB1" w14:textId="77777777" w:rsidR="00711C23" w:rsidRDefault="00711C23" w:rsidP="00637D74">
            <w:pPr>
              <w:pStyle w:val="BodyText-table"/>
            </w:pPr>
          </w:p>
        </w:tc>
        <w:tc>
          <w:tcPr>
            <w:tcW w:w="4860" w:type="dxa"/>
          </w:tcPr>
          <w:p w14:paraId="33F49269" w14:textId="77777777" w:rsidR="00711C23" w:rsidRDefault="00711C23" w:rsidP="00637D74">
            <w:pPr>
              <w:pStyle w:val="BodyText-table"/>
            </w:pPr>
            <w:r>
              <w:t>ALARA</w:t>
            </w:r>
            <w:r>
              <w:rPr>
                <w:spacing w:val="-7"/>
              </w:rPr>
              <w:t xml:space="preserve"> </w:t>
            </w:r>
            <w:r>
              <w:rPr>
                <w:spacing w:val="-2"/>
              </w:rPr>
              <w:t>Program</w:t>
            </w:r>
          </w:p>
        </w:tc>
        <w:tc>
          <w:tcPr>
            <w:tcW w:w="2251" w:type="dxa"/>
          </w:tcPr>
          <w:p w14:paraId="48A186F5" w14:textId="77777777" w:rsidR="00711C23" w:rsidRDefault="00711C23" w:rsidP="00637D74">
            <w:pPr>
              <w:pStyle w:val="BodyText-table"/>
            </w:pPr>
            <w:r>
              <w:t>3</w:t>
            </w:r>
          </w:p>
        </w:tc>
      </w:tr>
      <w:tr w:rsidR="00711C23" w14:paraId="7E9D4070" w14:textId="77777777" w:rsidTr="00530148">
        <w:tc>
          <w:tcPr>
            <w:tcW w:w="2810" w:type="dxa"/>
          </w:tcPr>
          <w:p w14:paraId="18FE0E41" w14:textId="77777777" w:rsidR="00711C23" w:rsidRDefault="00711C23" w:rsidP="00637D74">
            <w:pPr>
              <w:pStyle w:val="BodyText-table"/>
            </w:pPr>
          </w:p>
        </w:tc>
        <w:tc>
          <w:tcPr>
            <w:tcW w:w="4860" w:type="dxa"/>
          </w:tcPr>
          <w:p w14:paraId="657597DF" w14:textId="77777777" w:rsidR="00711C23" w:rsidRDefault="00711C23" w:rsidP="00637D74">
            <w:pPr>
              <w:pStyle w:val="BodyText-table"/>
            </w:pPr>
            <w:r>
              <w:t>Annual</w:t>
            </w:r>
            <w:r>
              <w:rPr>
                <w:spacing w:val="-6"/>
              </w:rPr>
              <w:t xml:space="preserve"> </w:t>
            </w:r>
            <w:r>
              <w:t>Collective</w:t>
            </w:r>
            <w:r>
              <w:rPr>
                <w:spacing w:val="-6"/>
              </w:rPr>
              <w:t xml:space="preserve"> </w:t>
            </w:r>
            <w:r>
              <w:t>Dose</w:t>
            </w:r>
            <w:r>
              <w:rPr>
                <w:spacing w:val="-6"/>
              </w:rPr>
              <w:t xml:space="preserve"> </w:t>
            </w:r>
            <w:r>
              <w:t>to</w:t>
            </w:r>
            <w:r>
              <w:rPr>
                <w:spacing w:val="-5"/>
              </w:rPr>
              <w:t xml:space="preserve"> </w:t>
            </w:r>
            <w:r>
              <w:rPr>
                <w:spacing w:val="-2"/>
              </w:rPr>
              <w:t>Workers</w:t>
            </w:r>
          </w:p>
        </w:tc>
        <w:tc>
          <w:tcPr>
            <w:tcW w:w="2251" w:type="dxa"/>
          </w:tcPr>
          <w:p w14:paraId="6B50320E" w14:textId="77777777" w:rsidR="00711C23" w:rsidRDefault="00711C23" w:rsidP="00637D74">
            <w:pPr>
              <w:pStyle w:val="BodyText-table"/>
            </w:pPr>
            <w:r>
              <w:t>3</w:t>
            </w:r>
          </w:p>
        </w:tc>
      </w:tr>
      <w:tr w:rsidR="00711C23" w14:paraId="0AC4BE2E" w14:textId="77777777" w:rsidTr="00530148">
        <w:tc>
          <w:tcPr>
            <w:tcW w:w="2810" w:type="dxa"/>
          </w:tcPr>
          <w:p w14:paraId="71BE048B" w14:textId="77777777" w:rsidR="00711C23" w:rsidRDefault="00711C23" w:rsidP="00637D74">
            <w:pPr>
              <w:pStyle w:val="BodyText-table"/>
            </w:pPr>
            <w:r>
              <w:rPr>
                <w:spacing w:val="-4"/>
                <w:u w:val="single"/>
              </w:rPr>
              <w:t>2.03</w:t>
            </w:r>
          </w:p>
        </w:tc>
        <w:tc>
          <w:tcPr>
            <w:tcW w:w="7111" w:type="dxa"/>
            <w:gridSpan w:val="2"/>
            <w:tcBorders>
              <w:bottom w:val="nil"/>
            </w:tcBorders>
          </w:tcPr>
          <w:p w14:paraId="21C12C14" w14:textId="77777777" w:rsidR="00711C23" w:rsidRDefault="00711C23" w:rsidP="00637D74">
            <w:pPr>
              <w:pStyle w:val="BodyText-table"/>
            </w:pPr>
            <w:r>
              <w:t>Emergency</w:t>
            </w:r>
            <w:r>
              <w:rPr>
                <w:spacing w:val="-9"/>
              </w:rPr>
              <w:t xml:space="preserve"> </w:t>
            </w:r>
            <w:r>
              <w:t>Preparedness</w:t>
            </w:r>
            <w:r>
              <w:rPr>
                <w:spacing w:val="-6"/>
              </w:rPr>
              <w:t xml:space="preserve"> </w:t>
            </w:r>
            <w:r>
              <w:rPr>
                <w:spacing w:val="-2"/>
              </w:rPr>
              <w:t>Program</w:t>
            </w:r>
          </w:p>
        </w:tc>
      </w:tr>
      <w:tr w:rsidR="00711C23" w14:paraId="6962B7D3" w14:textId="77777777" w:rsidTr="00530148">
        <w:tc>
          <w:tcPr>
            <w:tcW w:w="2810" w:type="dxa"/>
          </w:tcPr>
          <w:p w14:paraId="38C0A60E" w14:textId="77777777" w:rsidR="00711C23" w:rsidRDefault="00711C23" w:rsidP="00637D74">
            <w:pPr>
              <w:pStyle w:val="BodyText-table"/>
              <w:rPr>
                <w:sz w:val="16"/>
              </w:rPr>
            </w:pPr>
          </w:p>
        </w:tc>
        <w:tc>
          <w:tcPr>
            <w:tcW w:w="4860" w:type="dxa"/>
            <w:tcBorders>
              <w:top w:val="thickThinMediumGap" w:sz="4" w:space="0" w:color="000000"/>
            </w:tcBorders>
          </w:tcPr>
          <w:p w14:paraId="51AF3B88" w14:textId="77777777" w:rsidR="00711C23" w:rsidRDefault="00711C23" w:rsidP="00637D74">
            <w:pPr>
              <w:pStyle w:val="BodyText-table"/>
            </w:pPr>
            <w:r>
              <w:rPr>
                <w:spacing w:val="-2"/>
              </w:rPr>
              <w:t>Training</w:t>
            </w:r>
          </w:p>
        </w:tc>
        <w:tc>
          <w:tcPr>
            <w:tcW w:w="2251" w:type="dxa"/>
            <w:tcBorders>
              <w:top w:val="nil"/>
            </w:tcBorders>
          </w:tcPr>
          <w:p w14:paraId="4A8B9F15" w14:textId="77777777" w:rsidR="00711C23" w:rsidRDefault="00711C23" w:rsidP="00637D74">
            <w:pPr>
              <w:pStyle w:val="BodyText-table"/>
            </w:pPr>
            <w:r>
              <w:t>3</w:t>
            </w:r>
          </w:p>
        </w:tc>
      </w:tr>
      <w:tr w:rsidR="00711C23" w14:paraId="03FBE446" w14:textId="77777777" w:rsidTr="00530148">
        <w:tc>
          <w:tcPr>
            <w:tcW w:w="2810" w:type="dxa"/>
          </w:tcPr>
          <w:p w14:paraId="0B3319A2" w14:textId="77777777" w:rsidR="00711C23" w:rsidRDefault="00711C23" w:rsidP="00637D74">
            <w:pPr>
              <w:pStyle w:val="BodyText-table"/>
            </w:pPr>
          </w:p>
        </w:tc>
        <w:tc>
          <w:tcPr>
            <w:tcW w:w="4860" w:type="dxa"/>
          </w:tcPr>
          <w:p w14:paraId="426B189E" w14:textId="77777777" w:rsidR="00711C23" w:rsidRDefault="00711C23" w:rsidP="00637D74">
            <w:pPr>
              <w:pStyle w:val="BodyText-table"/>
            </w:pPr>
            <w:r>
              <w:t>Emergency</w:t>
            </w:r>
            <w:r>
              <w:rPr>
                <w:spacing w:val="-6"/>
              </w:rPr>
              <w:t xml:space="preserve"> </w:t>
            </w:r>
            <w:r>
              <w:t>Action</w:t>
            </w:r>
            <w:r>
              <w:rPr>
                <w:spacing w:val="-5"/>
              </w:rPr>
              <w:t xml:space="preserve"> </w:t>
            </w:r>
            <w:r>
              <w:t>Level</w:t>
            </w:r>
            <w:r>
              <w:rPr>
                <w:spacing w:val="-5"/>
              </w:rPr>
              <w:t xml:space="preserve"> </w:t>
            </w:r>
            <w:r>
              <w:rPr>
                <w:spacing w:val="-2"/>
              </w:rPr>
              <w:t>Changes</w:t>
            </w:r>
          </w:p>
        </w:tc>
        <w:tc>
          <w:tcPr>
            <w:tcW w:w="2251" w:type="dxa"/>
          </w:tcPr>
          <w:p w14:paraId="219C4B27" w14:textId="77777777" w:rsidR="00711C23" w:rsidRDefault="00711C23" w:rsidP="00637D74">
            <w:pPr>
              <w:pStyle w:val="BodyText-table"/>
            </w:pPr>
            <w:r>
              <w:t>1</w:t>
            </w:r>
          </w:p>
        </w:tc>
      </w:tr>
      <w:tr w:rsidR="00711C23" w14:paraId="296FBA79" w14:textId="77777777" w:rsidTr="00530148">
        <w:tc>
          <w:tcPr>
            <w:tcW w:w="2810" w:type="dxa"/>
          </w:tcPr>
          <w:p w14:paraId="71710162" w14:textId="77777777" w:rsidR="00711C23" w:rsidRDefault="00711C23" w:rsidP="00637D74">
            <w:pPr>
              <w:pStyle w:val="BodyText-table"/>
            </w:pPr>
          </w:p>
        </w:tc>
        <w:tc>
          <w:tcPr>
            <w:tcW w:w="4860" w:type="dxa"/>
          </w:tcPr>
          <w:p w14:paraId="174EF009" w14:textId="77777777" w:rsidR="00711C23" w:rsidRDefault="00711C23" w:rsidP="00637D74">
            <w:pPr>
              <w:pStyle w:val="BodyText-table"/>
            </w:pPr>
            <w:r>
              <w:t>Implementing</w:t>
            </w:r>
            <w:r>
              <w:rPr>
                <w:spacing w:val="-11"/>
              </w:rPr>
              <w:t xml:space="preserve"> </w:t>
            </w:r>
            <w:r>
              <w:t>Procedure</w:t>
            </w:r>
            <w:r>
              <w:rPr>
                <w:spacing w:val="-12"/>
              </w:rPr>
              <w:t xml:space="preserve"> </w:t>
            </w:r>
            <w:r>
              <w:rPr>
                <w:spacing w:val="-2"/>
              </w:rPr>
              <w:t>Changes</w:t>
            </w:r>
          </w:p>
        </w:tc>
        <w:tc>
          <w:tcPr>
            <w:tcW w:w="2251" w:type="dxa"/>
          </w:tcPr>
          <w:p w14:paraId="4A5B3E3E" w14:textId="77777777" w:rsidR="00711C23" w:rsidRDefault="00711C23" w:rsidP="00637D74">
            <w:pPr>
              <w:pStyle w:val="BodyText-table"/>
            </w:pPr>
            <w:r>
              <w:t>2</w:t>
            </w:r>
          </w:p>
        </w:tc>
      </w:tr>
      <w:tr w:rsidR="00711C23" w14:paraId="253EAFF6" w14:textId="77777777" w:rsidTr="00530148">
        <w:tc>
          <w:tcPr>
            <w:tcW w:w="2810" w:type="dxa"/>
          </w:tcPr>
          <w:p w14:paraId="3E5187A7" w14:textId="77777777" w:rsidR="00711C23" w:rsidRDefault="00711C23" w:rsidP="00637D74">
            <w:pPr>
              <w:pStyle w:val="BodyText-table"/>
            </w:pPr>
          </w:p>
        </w:tc>
        <w:tc>
          <w:tcPr>
            <w:tcW w:w="4860" w:type="dxa"/>
          </w:tcPr>
          <w:p w14:paraId="58CDE762" w14:textId="77777777" w:rsidR="00711C23" w:rsidRDefault="00711C23" w:rsidP="00637D74">
            <w:pPr>
              <w:pStyle w:val="BodyText-table"/>
            </w:pPr>
            <w:r>
              <w:t>Drill</w:t>
            </w:r>
            <w:r>
              <w:rPr>
                <w:spacing w:val="-4"/>
              </w:rPr>
              <w:t xml:space="preserve"> </w:t>
            </w:r>
            <w:r>
              <w:t>and</w:t>
            </w:r>
            <w:r>
              <w:rPr>
                <w:spacing w:val="-4"/>
              </w:rPr>
              <w:t xml:space="preserve"> </w:t>
            </w:r>
            <w:r>
              <w:rPr>
                <w:spacing w:val="-2"/>
              </w:rPr>
              <w:t>Exercises</w:t>
            </w:r>
          </w:p>
        </w:tc>
        <w:tc>
          <w:tcPr>
            <w:tcW w:w="2251" w:type="dxa"/>
          </w:tcPr>
          <w:p w14:paraId="6E329302" w14:textId="77777777" w:rsidR="00711C23" w:rsidRDefault="00711C23" w:rsidP="00637D74">
            <w:pPr>
              <w:pStyle w:val="BodyText-table"/>
            </w:pPr>
            <w:r>
              <w:t>2</w:t>
            </w:r>
          </w:p>
        </w:tc>
      </w:tr>
      <w:tr w:rsidR="00711C23" w14:paraId="2EFBBFAB" w14:textId="77777777" w:rsidTr="00530148">
        <w:tc>
          <w:tcPr>
            <w:tcW w:w="2810" w:type="dxa"/>
          </w:tcPr>
          <w:p w14:paraId="70F12A22" w14:textId="77777777" w:rsidR="00711C23" w:rsidRDefault="00711C23" w:rsidP="00637D74">
            <w:pPr>
              <w:pStyle w:val="BodyText-table"/>
            </w:pPr>
          </w:p>
        </w:tc>
        <w:tc>
          <w:tcPr>
            <w:tcW w:w="4860" w:type="dxa"/>
          </w:tcPr>
          <w:p w14:paraId="6EEA5C46" w14:textId="77777777" w:rsidR="00711C23" w:rsidRDefault="00711C23" w:rsidP="00637D74">
            <w:pPr>
              <w:pStyle w:val="BodyText-table"/>
            </w:pPr>
            <w:r>
              <w:t>Offsite</w:t>
            </w:r>
            <w:r>
              <w:rPr>
                <w:spacing w:val="-7"/>
              </w:rPr>
              <w:t xml:space="preserve"> </w:t>
            </w:r>
            <w:r>
              <w:rPr>
                <w:spacing w:val="-2"/>
              </w:rPr>
              <w:t>Coordination</w:t>
            </w:r>
          </w:p>
        </w:tc>
        <w:tc>
          <w:tcPr>
            <w:tcW w:w="2251" w:type="dxa"/>
          </w:tcPr>
          <w:p w14:paraId="2FE2E86F" w14:textId="77777777" w:rsidR="00711C23" w:rsidRDefault="00711C23" w:rsidP="00637D74">
            <w:pPr>
              <w:pStyle w:val="BodyText-table"/>
            </w:pPr>
            <w:r>
              <w:t>3</w:t>
            </w:r>
          </w:p>
        </w:tc>
      </w:tr>
      <w:tr w:rsidR="00711C23" w14:paraId="53141441" w14:textId="77777777" w:rsidTr="00530148">
        <w:tc>
          <w:tcPr>
            <w:tcW w:w="2810" w:type="dxa"/>
          </w:tcPr>
          <w:p w14:paraId="0AF4D8B1" w14:textId="77777777" w:rsidR="00711C23" w:rsidRDefault="00711C23" w:rsidP="00637D74">
            <w:pPr>
              <w:pStyle w:val="BodyText-table"/>
            </w:pPr>
            <w:r>
              <w:rPr>
                <w:spacing w:val="-4"/>
                <w:u w:val="single"/>
              </w:rPr>
              <w:t>2.04</w:t>
            </w:r>
          </w:p>
        </w:tc>
        <w:tc>
          <w:tcPr>
            <w:tcW w:w="7111" w:type="dxa"/>
            <w:gridSpan w:val="2"/>
            <w:tcBorders>
              <w:bottom w:val="nil"/>
            </w:tcBorders>
          </w:tcPr>
          <w:p w14:paraId="6E29C268" w14:textId="77777777" w:rsidR="00711C23" w:rsidRDefault="00711C23" w:rsidP="00637D74">
            <w:pPr>
              <w:pStyle w:val="BodyText-table"/>
            </w:pPr>
            <w:r>
              <w:t>Maintenance</w:t>
            </w:r>
            <w:r>
              <w:rPr>
                <w:spacing w:val="-11"/>
              </w:rPr>
              <w:t xml:space="preserve"> </w:t>
            </w:r>
            <w:r>
              <w:t>and</w:t>
            </w:r>
            <w:r>
              <w:rPr>
                <w:spacing w:val="-9"/>
              </w:rPr>
              <w:t xml:space="preserve"> </w:t>
            </w:r>
            <w:r>
              <w:t>Surveillance</w:t>
            </w:r>
            <w:r>
              <w:rPr>
                <w:spacing w:val="-9"/>
              </w:rPr>
              <w:t xml:space="preserve"> </w:t>
            </w:r>
            <w:r>
              <w:rPr>
                <w:spacing w:val="-2"/>
              </w:rPr>
              <w:t>Program</w:t>
            </w:r>
          </w:p>
        </w:tc>
      </w:tr>
      <w:tr w:rsidR="00711C23" w14:paraId="1D73B378" w14:textId="77777777" w:rsidTr="00530148">
        <w:tc>
          <w:tcPr>
            <w:tcW w:w="2810" w:type="dxa"/>
          </w:tcPr>
          <w:p w14:paraId="4459E0D9" w14:textId="77777777" w:rsidR="00711C23" w:rsidRDefault="00711C23" w:rsidP="00637D74">
            <w:pPr>
              <w:pStyle w:val="BodyText-table"/>
              <w:rPr>
                <w:sz w:val="16"/>
              </w:rPr>
            </w:pPr>
          </w:p>
        </w:tc>
        <w:tc>
          <w:tcPr>
            <w:tcW w:w="4860" w:type="dxa"/>
            <w:tcBorders>
              <w:top w:val="thickThinMediumGap" w:sz="4" w:space="0" w:color="000000"/>
            </w:tcBorders>
          </w:tcPr>
          <w:p w14:paraId="4713B980" w14:textId="77777777" w:rsidR="00711C23" w:rsidRDefault="00711C23" w:rsidP="00637D74">
            <w:pPr>
              <w:pStyle w:val="BodyText-table"/>
            </w:pPr>
            <w:r>
              <w:t>Shielding</w:t>
            </w:r>
            <w:r>
              <w:rPr>
                <w:spacing w:val="-11"/>
              </w:rPr>
              <w:t xml:space="preserve"> </w:t>
            </w:r>
            <w:r>
              <w:t>Effectiveness</w:t>
            </w:r>
            <w:r>
              <w:rPr>
                <w:spacing w:val="-13"/>
              </w:rPr>
              <w:t xml:space="preserve"> </w:t>
            </w:r>
            <w:r>
              <w:rPr>
                <w:spacing w:val="-4"/>
              </w:rPr>
              <w:t>Test</w:t>
            </w:r>
          </w:p>
        </w:tc>
        <w:tc>
          <w:tcPr>
            <w:tcW w:w="2251" w:type="dxa"/>
            <w:tcBorders>
              <w:top w:val="thickThinMediumGap" w:sz="4" w:space="0" w:color="000000"/>
            </w:tcBorders>
          </w:tcPr>
          <w:p w14:paraId="5AC04714" w14:textId="77777777" w:rsidR="00711C23" w:rsidRDefault="00711C23" w:rsidP="00637D74">
            <w:pPr>
              <w:pStyle w:val="BodyText-table"/>
            </w:pPr>
            <w:r>
              <w:t>1</w:t>
            </w:r>
          </w:p>
        </w:tc>
      </w:tr>
      <w:tr w:rsidR="00711C23" w14:paraId="1A765C21" w14:textId="77777777" w:rsidTr="00530148">
        <w:tc>
          <w:tcPr>
            <w:tcW w:w="2810" w:type="dxa"/>
          </w:tcPr>
          <w:p w14:paraId="7AB8B6F7" w14:textId="77777777" w:rsidR="00711C23" w:rsidRDefault="00711C23" w:rsidP="00637D74">
            <w:pPr>
              <w:pStyle w:val="BodyText-table"/>
            </w:pPr>
          </w:p>
        </w:tc>
        <w:tc>
          <w:tcPr>
            <w:tcW w:w="4860" w:type="dxa"/>
          </w:tcPr>
          <w:p w14:paraId="1B5020A9" w14:textId="77777777" w:rsidR="00711C23" w:rsidRDefault="00711C23" w:rsidP="00637D74">
            <w:pPr>
              <w:pStyle w:val="BodyText-table"/>
            </w:pPr>
            <w:r>
              <w:t>ISFSI</w:t>
            </w:r>
            <w:r>
              <w:rPr>
                <w:spacing w:val="-3"/>
              </w:rPr>
              <w:t xml:space="preserve"> </w:t>
            </w:r>
            <w:r>
              <w:t>Pad</w:t>
            </w:r>
            <w:r>
              <w:rPr>
                <w:spacing w:val="-5"/>
              </w:rPr>
              <w:t xml:space="preserve"> </w:t>
            </w:r>
            <w:r>
              <w:t>Material</w:t>
            </w:r>
            <w:r>
              <w:rPr>
                <w:spacing w:val="-4"/>
              </w:rPr>
              <w:t xml:space="preserve"> </w:t>
            </w:r>
            <w:r>
              <w:rPr>
                <w:spacing w:val="-2"/>
              </w:rPr>
              <w:t>Condition</w:t>
            </w:r>
          </w:p>
        </w:tc>
        <w:tc>
          <w:tcPr>
            <w:tcW w:w="2251" w:type="dxa"/>
          </w:tcPr>
          <w:p w14:paraId="6C01C1D8" w14:textId="77777777" w:rsidR="00711C23" w:rsidRDefault="00711C23" w:rsidP="00637D74">
            <w:pPr>
              <w:pStyle w:val="BodyText-table"/>
            </w:pPr>
            <w:r>
              <w:t>3</w:t>
            </w:r>
          </w:p>
        </w:tc>
      </w:tr>
      <w:tr w:rsidR="00711C23" w14:paraId="7267EC2D" w14:textId="77777777" w:rsidTr="00530148">
        <w:tc>
          <w:tcPr>
            <w:tcW w:w="2810" w:type="dxa"/>
          </w:tcPr>
          <w:p w14:paraId="49B91DC1" w14:textId="77777777" w:rsidR="00711C23" w:rsidRDefault="00711C23" w:rsidP="00637D74">
            <w:pPr>
              <w:pStyle w:val="BodyText-table"/>
            </w:pPr>
          </w:p>
        </w:tc>
        <w:tc>
          <w:tcPr>
            <w:tcW w:w="4860" w:type="dxa"/>
          </w:tcPr>
          <w:p w14:paraId="5DB73EB1" w14:textId="77777777" w:rsidR="00711C23" w:rsidRDefault="00711C23" w:rsidP="00637D74">
            <w:pPr>
              <w:pStyle w:val="BodyText-table"/>
            </w:pPr>
            <w:r>
              <w:t>ISFSI</w:t>
            </w:r>
            <w:r>
              <w:rPr>
                <w:spacing w:val="-4"/>
              </w:rPr>
              <w:t xml:space="preserve"> </w:t>
            </w:r>
            <w:r>
              <w:t>Shielding</w:t>
            </w:r>
            <w:r>
              <w:rPr>
                <w:spacing w:val="-6"/>
              </w:rPr>
              <w:t xml:space="preserve"> </w:t>
            </w:r>
            <w:r>
              <w:t>Berm</w:t>
            </w:r>
            <w:r>
              <w:rPr>
                <w:spacing w:val="-6"/>
              </w:rPr>
              <w:t xml:space="preserve"> </w:t>
            </w:r>
            <w:r>
              <w:t>Material</w:t>
            </w:r>
            <w:r>
              <w:rPr>
                <w:spacing w:val="-6"/>
              </w:rPr>
              <w:t xml:space="preserve"> </w:t>
            </w:r>
            <w:r>
              <w:rPr>
                <w:spacing w:val="-2"/>
              </w:rPr>
              <w:t>Condition</w:t>
            </w:r>
          </w:p>
        </w:tc>
        <w:tc>
          <w:tcPr>
            <w:tcW w:w="2251" w:type="dxa"/>
          </w:tcPr>
          <w:p w14:paraId="59ECF460" w14:textId="77777777" w:rsidR="00711C23" w:rsidRDefault="00711C23" w:rsidP="00637D74">
            <w:pPr>
              <w:pStyle w:val="BodyText-table"/>
            </w:pPr>
            <w:r>
              <w:t>3</w:t>
            </w:r>
          </w:p>
        </w:tc>
      </w:tr>
      <w:tr w:rsidR="00711C23" w14:paraId="51538699" w14:textId="77777777" w:rsidTr="00530148">
        <w:tc>
          <w:tcPr>
            <w:tcW w:w="2810" w:type="dxa"/>
          </w:tcPr>
          <w:p w14:paraId="17DC6A5E" w14:textId="77777777" w:rsidR="00711C23" w:rsidRDefault="00711C23" w:rsidP="00637D74">
            <w:pPr>
              <w:pStyle w:val="BodyText-table"/>
            </w:pPr>
          </w:p>
        </w:tc>
        <w:tc>
          <w:tcPr>
            <w:tcW w:w="4860" w:type="dxa"/>
          </w:tcPr>
          <w:p w14:paraId="7DE960E6" w14:textId="77777777" w:rsidR="00711C23" w:rsidRDefault="00711C23" w:rsidP="00637D74">
            <w:pPr>
              <w:pStyle w:val="BodyText-table"/>
            </w:pPr>
            <w:r>
              <w:t>DSS</w:t>
            </w:r>
            <w:r>
              <w:rPr>
                <w:spacing w:val="-4"/>
              </w:rPr>
              <w:t xml:space="preserve"> </w:t>
            </w:r>
            <w:r>
              <w:t>Vent</w:t>
            </w:r>
            <w:r>
              <w:rPr>
                <w:spacing w:val="-3"/>
              </w:rPr>
              <w:t xml:space="preserve"> </w:t>
            </w:r>
            <w:r>
              <w:rPr>
                <w:spacing w:val="-2"/>
              </w:rPr>
              <w:t>Monitoring</w:t>
            </w:r>
          </w:p>
        </w:tc>
        <w:tc>
          <w:tcPr>
            <w:tcW w:w="2251" w:type="dxa"/>
          </w:tcPr>
          <w:p w14:paraId="7D376611" w14:textId="77777777" w:rsidR="00711C23" w:rsidRDefault="00711C23" w:rsidP="00637D74">
            <w:pPr>
              <w:pStyle w:val="BodyText-table"/>
            </w:pPr>
            <w:r>
              <w:t>1</w:t>
            </w:r>
          </w:p>
        </w:tc>
      </w:tr>
      <w:tr w:rsidR="00711C23" w14:paraId="6AC095AD" w14:textId="77777777" w:rsidTr="00530148">
        <w:tc>
          <w:tcPr>
            <w:tcW w:w="2810" w:type="dxa"/>
          </w:tcPr>
          <w:p w14:paraId="0C5F6F21" w14:textId="77777777" w:rsidR="00711C23" w:rsidRDefault="00711C23" w:rsidP="00637D74">
            <w:pPr>
              <w:pStyle w:val="BodyText-table"/>
            </w:pPr>
          </w:p>
        </w:tc>
        <w:tc>
          <w:tcPr>
            <w:tcW w:w="4860" w:type="dxa"/>
          </w:tcPr>
          <w:p w14:paraId="44370CC5" w14:textId="77777777" w:rsidR="00711C23" w:rsidRDefault="00711C23" w:rsidP="00637D74">
            <w:pPr>
              <w:pStyle w:val="BodyText-table"/>
            </w:pPr>
            <w:r>
              <w:t>ISFSI</w:t>
            </w:r>
            <w:r>
              <w:rPr>
                <w:spacing w:val="-3"/>
              </w:rPr>
              <w:t xml:space="preserve"> </w:t>
            </w:r>
            <w:r>
              <w:t>Slope</w:t>
            </w:r>
            <w:r>
              <w:rPr>
                <w:spacing w:val="-3"/>
              </w:rPr>
              <w:t xml:space="preserve"> </w:t>
            </w:r>
            <w:r>
              <w:rPr>
                <w:spacing w:val="-2"/>
              </w:rPr>
              <w:t>Stability</w:t>
            </w:r>
          </w:p>
        </w:tc>
        <w:tc>
          <w:tcPr>
            <w:tcW w:w="2251" w:type="dxa"/>
          </w:tcPr>
          <w:p w14:paraId="0EF1BBDC" w14:textId="77777777" w:rsidR="00711C23" w:rsidRDefault="00711C23" w:rsidP="00637D74">
            <w:pPr>
              <w:pStyle w:val="BodyText-table"/>
            </w:pPr>
            <w:r>
              <w:t>2</w:t>
            </w:r>
          </w:p>
        </w:tc>
      </w:tr>
      <w:tr w:rsidR="00711C23" w14:paraId="33E22578" w14:textId="77777777" w:rsidTr="00530148">
        <w:tc>
          <w:tcPr>
            <w:tcW w:w="2810" w:type="dxa"/>
          </w:tcPr>
          <w:p w14:paraId="793AF4DF" w14:textId="77777777" w:rsidR="00711C23" w:rsidRDefault="00711C23" w:rsidP="00637D74">
            <w:pPr>
              <w:pStyle w:val="BodyText-table"/>
            </w:pPr>
          </w:p>
        </w:tc>
        <w:tc>
          <w:tcPr>
            <w:tcW w:w="4860" w:type="dxa"/>
          </w:tcPr>
          <w:p w14:paraId="65D105D9" w14:textId="77777777" w:rsidR="00711C23" w:rsidRDefault="00711C23" w:rsidP="00637D74">
            <w:pPr>
              <w:pStyle w:val="BodyText-table"/>
            </w:pPr>
            <w:r>
              <w:t>DSS</w:t>
            </w:r>
            <w:r>
              <w:rPr>
                <w:spacing w:val="-6"/>
              </w:rPr>
              <w:t xml:space="preserve"> </w:t>
            </w:r>
            <w:r>
              <w:t>Material</w:t>
            </w:r>
            <w:r>
              <w:rPr>
                <w:spacing w:val="-6"/>
              </w:rPr>
              <w:t xml:space="preserve"> </w:t>
            </w:r>
            <w:r>
              <w:rPr>
                <w:spacing w:val="-2"/>
              </w:rPr>
              <w:t>Condition</w:t>
            </w:r>
          </w:p>
        </w:tc>
        <w:tc>
          <w:tcPr>
            <w:tcW w:w="2251" w:type="dxa"/>
          </w:tcPr>
          <w:p w14:paraId="1EDA32F8" w14:textId="77777777" w:rsidR="00711C23" w:rsidRDefault="00711C23" w:rsidP="00637D74">
            <w:pPr>
              <w:pStyle w:val="BodyText-table"/>
            </w:pPr>
            <w:r>
              <w:t>1</w:t>
            </w:r>
          </w:p>
        </w:tc>
      </w:tr>
      <w:tr w:rsidR="00711C23" w14:paraId="2CD7E720" w14:textId="77777777" w:rsidTr="00530148">
        <w:tc>
          <w:tcPr>
            <w:tcW w:w="2810" w:type="dxa"/>
          </w:tcPr>
          <w:p w14:paraId="05C42A1D" w14:textId="77777777" w:rsidR="00711C23" w:rsidRDefault="00711C23" w:rsidP="00637D74">
            <w:pPr>
              <w:pStyle w:val="BodyText-table"/>
            </w:pPr>
          </w:p>
        </w:tc>
        <w:tc>
          <w:tcPr>
            <w:tcW w:w="4860" w:type="dxa"/>
          </w:tcPr>
          <w:p w14:paraId="519052E1" w14:textId="77777777" w:rsidR="00711C23" w:rsidRDefault="00711C23" w:rsidP="00637D74">
            <w:pPr>
              <w:pStyle w:val="BodyText-table"/>
            </w:pPr>
            <w:r>
              <w:t>Combustible</w:t>
            </w:r>
            <w:r>
              <w:rPr>
                <w:spacing w:val="-10"/>
              </w:rPr>
              <w:t xml:space="preserve"> </w:t>
            </w:r>
            <w:r>
              <w:t>Material</w:t>
            </w:r>
            <w:r>
              <w:rPr>
                <w:spacing w:val="-7"/>
              </w:rPr>
              <w:t xml:space="preserve"> </w:t>
            </w:r>
            <w:r>
              <w:rPr>
                <w:spacing w:val="-2"/>
              </w:rPr>
              <w:t>Control</w:t>
            </w:r>
          </w:p>
        </w:tc>
        <w:tc>
          <w:tcPr>
            <w:tcW w:w="2251" w:type="dxa"/>
          </w:tcPr>
          <w:p w14:paraId="28C8725B" w14:textId="77777777" w:rsidR="00711C23" w:rsidRDefault="00711C23" w:rsidP="00637D74">
            <w:pPr>
              <w:pStyle w:val="BodyText-table"/>
            </w:pPr>
            <w:r>
              <w:t>1</w:t>
            </w:r>
          </w:p>
        </w:tc>
      </w:tr>
      <w:tr w:rsidR="00711C23" w14:paraId="043F5EB4" w14:textId="77777777" w:rsidTr="00530148">
        <w:tc>
          <w:tcPr>
            <w:tcW w:w="2810" w:type="dxa"/>
          </w:tcPr>
          <w:p w14:paraId="71CA76D6" w14:textId="77777777" w:rsidR="00711C23" w:rsidRDefault="00711C23" w:rsidP="00637D74">
            <w:pPr>
              <w:pStyle w:val="BodyText-table"/>
            </w:pPr>
            <w:r>
              <w:rPr>
                <w:spacing w:val="-4"/>
                <w:u w:val="single"/>
              </w:rPr>
              <w:t>2.05</w:t>
            </w:r>
          </w:p>
        </w:tc>
        <w:tc>
          <w:tcPr>
            <w:tcW w:w="7111" w:type="dxa"/>
            <w:gridSpan w:val="2"/>
            <w:tcBorders>
              <w:bottom w:val="nil"/>
            </w:tcBorders>
          </w:tcPr>
          <w:p w14:paraId="7F3DE321" w14:textId="77777777" w:rsidR="00711C23" w:rsidRDefault="00711C23" w:rsidP="00637D74">
            <w:pPr>
              <w:pStyle w:val="BodyText-table"/>
            </w:pPr>
            <w:r>
              <w:t>Environmental</w:t>
            </w:r>
            <w:r>
              <w:rPr>
                <w:spacing w:val="-13"/>
              </w:rPr>
              <w:t xml:space="preserve"> </w:t>
            </w:r>
            <w:r>
              <w:t>Monitoring</w:t>
            </w:r>
            <w:r>
              <w:rPr>
                <w:spacing w:val="-11"/>
              </w:rPr>
              <w:t xml:space="preserve"> </w:t>
            </w:r>
            <w:r>
              <w:rPr>
                <w:spacing w:val="-2"/>
              </w:rPr>
              <w:t>Program</w:t>
            </w:r>
          </w:p>
        </w:tc>
      </w:tr>
      <w:tr w:rsidR="00711C23" w14:paraId="46FE4B50" w14:textId="77777777" w:rsidTr="00530148">
        <w:tc>
          <w:tcPr>
            <w:tcW w:w="2810" w:type="dxa"/>
          </w:tcPr>
          <w:p w14:paraId="0E20E0A8" w14:textId="77777777" w:rsidR="00711C23" w:rsidRDefault="00711C23" w:rsidP="00637D74">
            <w:pPr>
              <w:pStyle w:val="BodyText-table"/>
            </w:pPr>
          </w:p>
        </w:tc>
        <w:tc>
          <w:tcPr>
            <w:tcW w:w="4860" w:type="dxa"/>
            <w:tcBorders>
              <w:top w:val="thickThinMediumGap" w:sz="4" w:space="0" w:color="000000"/>
            </w:tcBorders>
          </w:tcPr>
          <w:p w14:paraId="1E574887" w14:textId="77777777" w:rsidR="00711C23" w:rsidRDefault="00711C23" w:rsidP="00637D74">
            <w:pPr>
              <w:pStyle w:val="BodyText-table"/>
            </w:pPr>
            <w:r>
              <w:t>10</w:t>
            </w:r>
            <w:r>
              <w:rPr>
                <w:spacing w:val="-5"/>
              </w:rPr>
              <w:t xml:space="preserve"> </w:t>
            </w:r>
            <w:r>
              <w:t>CFR</w:t>
            </w:r>
            <w:r>
              <w:rPr>
                <w:spacing w:val="-6"/>
              </w:rPr>
              <w:t xml:space="preserve"> </w:t>
            </w:r>
            <w:r>
              <w:t>72.104</w:t>
            </w:r>
            <w:r>
              <w:rPr>
                <w:spacing w:val="-7"/>
              </w:rPr>
              <w:t xml:space="preserve"> </w:t>
            </w:r>
            <w:r>
              <w:t>Compliance</w:t>
            </w:r>
            <w:r>
              <w:rPr>
                <w:spacing w:val="-5"/>
              </w:rPr>
              <w:t xml:space="preserve"> </w:t>
            </w:r>
            <w:r>
              <w:t>(Direct</w:t>
            </w:r>
            <w:r>
              <w:rPr>
                <w:spacing w:val="-2"/>
              </w:rPr>
              <w:t xml:space="preserve"> Radiation</w:t>
            </w:r>
          </w:p>
          <w:p w14:paraId="15861F10" w14:textId="77777777" w:rsidR="00711C23" w:rsidRDefault="00711C23" w:rsidP="00637D74">
            <w:pPr>
              <w:pStyle w:val="BodyText-table"/>
            </w:pPr>
            <w:r>
              <w:rPr>
                <w:spacing w:val="-2"/>
              </w:rPr>
              <w:t>Only)</w:t>
            </w:r>
          </w:p>
        </w:tc>
        <w:tc>
          <w:tcPr>
            <w:tcW w:w="2251" w:type="dxa"/>
            <w:tcBorders>
              <w:top w:val="nil"/>
            </w:tcBorders>
          </w:tcPr>
          <w:p w14:paraId="3C5293D6" w14:textId="77777777" w:rsidR="00711C23" w:rsidRDefault="00711C23" w:rsidP="00637D74">
            <w:pPr>
              <w:pStyle w:val="BodyText-table"/>
            </w:pPr>
            <w:r>
              <w:t>2</w:t>
            </w:r>
          </w:p>
        </w:tc>
      </w:tr>
      <w:tr w:rsidR="00711C23" w14:paraId="62FA7B05" w14:textId="77777777" w:rsidTr="00530148">
        <w:tc>
          <w:tcPr>
            <w:tcW w:w="2810" w:type="dxa"/>
          </w:tcPr>
          <w:p w14:paraId="249C1C59" w14:textId="77777777" w:rsidR="00711C23" w:rsidRDefault="00711C23" w:rsidP="00637D74">
            <w:pPr>
              <w:pStyle w:val="BodyText-table"/>
            </w:pPr>
          </w:p>
        </w:tc>
        <w:tc>
          <w:tcPr>
            <w:tcW w:w="4860" w:type="dxa"/>
          </w:tcPr>
          <w:p w14:paraId="13F84579" w14:textId="77777777" w:rsidR="00711C23" w:rsidRDefault="00711C23" w:rsidP="00637D74">
            <w:pPr>
              <w:pStyle w:val="BodyText-table"/>
            </w:pPr>
            <w:r>
              <w:t>10</w:t>
            </w:r>
            <w:r>
              <w:rPr>
                <w:spacing w:val="-7"/>
              </w:rPr>
              <w:t xml:space="preserve"> </w:t>
            </w:r>
            <w:r>
              <w:t>CFR</w:t>
            </w:r>
            <w:r>
              <w:rPr>
                <w:spacing w:val="-8"/>
              </w:rPr>
              <w:t xml:space="preserve"> </w:t>
            </w:r>
            <w:r>
              <w:t>72.104</w:t>
            </w:r>
            <w:r>
              <w:rPr>
                <w:spacing w:val="-9"/>
              </w:rPr>
              <w:t xml:space="preserve"> </w:t>
            </w:r>
            <w:r>
              <w:t>Compliance</w:t>
            </w:r>
            <w:r>
              <w:rPr>
                <w:spacing w:val="-7"/>
              </w:rPr>
              <w:t xml:space="preserve"> </w:t>
            </w:r>
            <w:r>
              <w:t>(Effluent</w:t>
            </w:r>
            <w:r>
              <w:rPr>
                <w:spacing w:val="-8"/>
              </w:rPr>
              <w:t xml:space="preserve"> </w:t>
            </w:r>
            <w:r>
              <w:t>Release for Wet Storage)</w:t>
            </w:r>
          </w:p>
        </w:tc>
        <w:tc>
          <w:tcPr>
            <w:tcW w:w="2251" w:type="dxa"/>
          </w:tcPr>
          <w:p w14:paraId="7B5E128C" w14:textId="77777777" w:rsidR="00711C23" w:rsidRDefault="00711C23" w:rsidP="00637D74">
            <w:pPr>
              <w:pStyle w:val="BodyText-table"/>
            </w:pPr>
            <w:r>
              <w:t>1</w:t>
            </w:r>
          </w:p>
        </w:tc>
      </w:tr>
      <w:tr w:rsidR="00711C23" w14:paraId="1AFAB6BA" w14:textId="77777777" w:rsidTr="00530148">
        <w:tc>
          <w:tcPr>
            <w:tcW w:w="2810" w:type="dxa"/>
          </w:tcPr>
          <w:p w14:paraId="3E4E59E4" w14:textId="77777777" w:rsidR="00711C23" w:rsidRDefault="00711C23" w:rsidP="00637D74">
            <w:pPr>
              <w:pStyle w:val="BodyText-table"/>
            </w:pPr>
          </w:p>
        </w:tc>
        <w:tc>
          <w:tcPr>
            <w:tcW w:w="4860" w:type="dxa"/>
          </w:tcPr>
          <w:p w14:paraId="5EDB48F5" w14:textId="77777777" w:rsidR="00711C23" w:rsidRDefault="00711C23" w:rsidP="00637D74">
            <w:pPr>
              <w:pStyle w:val="BodyText-table"/>
            </w:pPr>
            <w:r>
              <w:t>10</w:t>
            </w:r>
            <w:r>
              <w:rPr>
                <w:spacing w:val="-7"/>
              </w:rPr>
              <w:t xml:space="preserve"> </w:t>
            </w:r>
            <w:r>
              <w:t>CFR</w:t>
            </w:r>
            <w:r>
              <w:rPr>
                <w:spacing w:val="-8"/>
              </w:rPr>
              <w:t xml:space="preserve"> </w:t>
            </w:r>
            <w:r>
              <w:t>72.104</w:t>
            </w:r>
            <w:r>
              <w:rPr>
                <w:spacing w:val="-9"/>
              </w:rPr>
              <w:t xml:space="preserve"> </w:t>
            </w:r>
            <w:r>
              <w:t>Compliance</w:t>
            </w:r>
            <w:r>
              <w:rPr>
                <w:spacing w:val="-7"/>
              </w:rPr>
              <w:t xml:space="preserve"> </w:t>
            </w:r>
            <w:r>
              <w:t>(Effluent</w:t>
            </w:r>
            <w:r>
              <w:rPr>
                <w:spacing w:val="-8"/>
              </w:rPr>
              <w:t xml:space="preserve"> </w:t>
            </w:r>
            <w:r>
              <w:t>Release for Dry Storage)</w:t>
            </w:r>
          </w:p>
        </w:tc>
        <w:tc>
          <w:tcPr>
            <w:tcW w:w="2251" w:type="dxa"/>
          </w:tcPr>
          <w:p w14:paraId="6F7FF584" w14:textId="77777777" w:rsidR="00711C23" w:rsidRDefault="00711C23" w:rsidP="00637D74">
            <w:pPr>
              <w:pStyle w:val="BodyText-table"/>
            </w:pPr>
            <w:r>
              <w:t>3</w:t>
            </w:r>
          </w:p>
        </w:tc>
      </w:tr>
      <w:tr w:rsidR="00711C23" w14:paraId="2BBEFBC9" w14:textId="77777777" w:rsidTr="00530148">
        <w:tc>
          <w:tcPr>
            <w:tcW w:w="2810" w:type="dxa"/>
          </w:tcPr>
          <w:p w14:paraId="1F40B518" w14:textId="77777777" w:rsidR="00711C23" w:rsidRDefault="00711C23" w:rsidP="00637D74">
            <w:pPr>
              <w:pStyle w:val="BodyText-table"/>
            </w:pPr>
          </w:p>
        </w:tc>
        <w:tc>
          <w:tcPr>
            <w:tcW w:w="4860" w:type="dxa"/>
          </w:tcPr>
          <w:p w14:paraId="1070240D" w14:textId="77777777" w:rsidR="00711C23" w:rsidRDefault="00711C23" w:rsidP="00637D74">
            <w:pPr>
              <w:pStyle w:val="BodyText-table"/>
            </w:pPr>
            <w:r>
              <w:t>Annual</w:t>
            </w:r>
            <w:r>
              <w:rPr>
                <w:spacing w:val="-6"/>
              </w:rPr>
              <w:t xml:space="preserve"> </w:t>
            </w:r>
            <w:r>
              <w:t>Reporting</w:t>
            </w:r>
            <w:r>
              <w:rPr>
                <w:spacing w:val="-5"/>
              </w:rPr>
              <w:t xml:space="preserve"> </w:t>
            </w:r>
            <w:r>
              <w:rPr>
                <w:spacing w:val="-2"/>
              </w:rPr>
              <w:t>Requirements</w:t>
            </w:r>
          </w:p>
        </w:tc>
        <w:tc>
          <w:tcPr>
            <w:tcW w:w="2251" w:type="dxa"/>
          </w:tcPr>
          <w:p w14:paraId="3923C164" w14:textId="77777777" w:rsidR="00711C23" w:rsidRDefault="00711C23" w:rsidP="00637D74">
            <w:pPr>
              <w:pStyle w:val="BodyText-table"/>
            </w:pPr>
            <w:r>
              <w:t>2</w:t>
            </w:r>
          </w:p>
        </w:tc>
      </w:tr>
      <w:tr w:rsidR="00711C23" w14:paraId="4A9A9AC2" w14:textId="77777777" w:rsidTr="00530148">
        <w:tc>
          <w:tcPr>
            <w:tcW w:w="2810" w:type="dxa"/>
          </w:tcPr>
          <w:p w14:paraId="58CE1B6B" w14:textId="77777777" w:rsidR="00711C23" w:rsidRDefault="00711C23" w:rsidP="00637D74">
            <w:pPr>
              <w:pStyle w:val="BodyText-table"/>
            </w:pPr>
            <w:r>
              <w:rPr>
                <w:spacing w:val="-4"/>
                <w:u w:val="single"/>
              </w:rPr>
              <w:t>2.06</w:t>
            </w:r>
          </w:p>
        </w:tc>
        <w:tc>
          <w:tcPr>
            <w:tcW w:w="7111" w:type="dxa"/>
            <w:gridSpan w:val="2"/>
            <w:tcBorders>
              <w:bottom w:val="nil"/>
            </w:tcBorders>
          </w:tcPr>
          <w:p w14:paraId="75FECA0F" w14:textId="77777777" w:rsidR="00711C23" w:rsidRPr="00637D74" w:rsidRDefault="00711C23" w:rsidP="00637D74">
            <w:pPr>
              <w:pStyle w:val="BodyText-table"/>
              <w:rPr>
                <w:u w:val="single"/>
              </w:rPr>
            </w:pPr>
            <w:r w:rsidRPr="00637D74">
              <w:rPr>
                <w:u w:val="single"/>
              </w:rPr>
              <w:t>Quality</w:t>
            </w:r>
            <w:r w:rsidRPr="00637D74">
              <w:rPr>
                <w:spacing w:val="-6"/>
                <w:u w:val="single"/>
              </w:rPr>
              <w:t xml:space="preserve"> </w:t>
            </w:r>
            <w:r w:rsidRPr="00637D74">
              <w:rPr>
                <w:u w:val="single"/>
              </w:rPr>
              <w:t>Assurance</w:t>
            </w:r>
            <w:r w:rsidRPr="00637D74">
              <w:rPr>
                <w:spacing w:val="-8"/>
                <w:u w:val="single"/>
              </w:rPr>
              <w:t xml:space="preserve"> </w:t>
            </w:r>
            <w:r w:rsidRPr="00637D74">
              <w:rPr>
                <w:spacing w:val="-2"/>
                <w:u w:val="single"/>
              </w:rPr>
              <w:t>Program</w:t>
            </w:r>
          </w:p>
        </w:tc>
      </w:tr>
      <w:tr w:rsidR="00711C23" w14:paraId="117B634C" w14:textId="77777777" w:rsidTr="00530148">
        <w:tc>
          <w:tcPr>
            <w:tcW w:w="2810" w:type="dxa"/>
          </w:tcPr>
          <w:p w14:paraId="282FE151" w14:textId="77777777" w:rsidR="00711C23" w:rsidRDefault="00711C23" w:rsidP="00637D74">
            <w:pPr>
              <w:pStyle w:val="BodyText-table"/>
              <w:rPr>
                <w:sz w:val="16"/>
              </w:rPr>
            </w:pPr>
          </w:p>
        </w:tc>
        <w:tc>
          <w:tcPr>
            <w:tcW w:w="4860" w:type="dxa"/>
            <w:tcBorders>
              <w:top w:val="thickThinMediumGap" w:sz="4" w:space="0" w:color="000000"/>
            </w:tcBorders>
          </w:tcPr>
          <w:p w14:paraId="4FE395ED" w14:textId="77777777" w:rsidR="00711C23" w:rsidRDefault="00711C23" w:rsidP="00637D74">
            <w:pPr>
              <w:pStyle w:val="BodyText-table"/>
            </w:pPr>
            <w:r>
              <w:t>Corrective</w:t>
            </w:r>
            <w:r>
              <w:rPr>
                <w:spacing w:val="-7"/>
              </w:rPr>
              <w:t xml:space="preserve"> </w:t>
            </w:r>
            <w:r>
              <w:t>Action</w:t>
            </w:r>
            <w:r>
              <w:rPr>
                <w:spacing w:val="-6"/>
              </w:rPr>
              <w:t xml:space="preserve"> </w:t>
            </w:r>
            <w:r>
              <w:t>Program</w:t>
            </w:r>
            <w:r>
              <w:rPr>
                <w:spacing w:val="-5"/>
              </w:rPr>
              <w:t xml:space="preserve"> </w:t>
            </w:r>
            <w:r>
              <w:t>(QAP</w:t>
            </w:r>
            <w:r>
              <w:rPr>
                <w:spacing w:val="-7"/>
              </w:rPr>
              <w:t xml:space="preserve"> </w:t>
            </w:r>
            <w:r>
              <w:rPr>
                <w:spacing w:val="-2"/>
              </w:rPr>
              <w:t>Required)</w:t>
            </w:r>
          </w:p>
        </w:tc>
        <w:tc>
          <w:tcPr>
            <w:tcW w:w="2251" w:type="dxa"/>
          </w:tcPr>
          <w:p w14:paraId="68FB7319" w14:textId="77777777" w:rsidR="00711C23" w:rsidRDefault="00711C23" w:rsidP="00637D74">
            <w:pPr>
              <w:pStyle w:val="BodyText-table"/>
            </w:pPr>
            <w:r>
              <w:t>2</w:t>
            </w:r>
          </w:p>
        </w:tc>
      </w:tr>
      <w:tr w:rsidR="00711C23" w14:paraId="476B6DF9" w14:textId="77777777" w:rsidTr="00530148">
        <w:tc>
          <w:tcPr>
            <w:tcW w:w="2810" w:type="dxa"/>
          </w:tcPr>
          <w:p w14:paraId="459D0C96" w14:textId="77777777" w:rsidR="00711C23" w:rsidRDefault="00711C23" w:rsidP="00637D74">
            <w:pPr>
              <w:pStyle w:val="BodyText-table"/>
            </w:pPr>
          </w:p>
        </w:tc>
        <w:tc>
          <w:tcPr>
            <w:tcW w:w="4860" w:type="dxa"/>
          </w:tcPr>
          <w:p w14:paraId="34F8B640" w14:textId="77777777" w:rsidR="00711C23" w:rsidRDefault="00711C23" w:rsidP="00637D74">
            <w:pPr>
              <w:pStyle w:val="BodyText-table"/>
            </w:pPr>
            <w:r>
              <w:t>Corrective</w:t>
            </w:r>
            <w:r>
              <w:rPr>
                <w:spacing w:val="-8"/>
              </w:rPr>
              <w:t xml:space="preserve"> </w:t>
            </w:r>
            <w:r>
              <w:rPr>
                <w:spacing w:val="-2"/>
              </w:rPr>
              <w:t>Actions</w:t>
            </w:r>
          </w:p>
        </w:tc>
        <w:tc>
          <w:tcPr>
            <w:tcW w:w="2251" w:type="dxa"/>
          </w:tcPr>
          <w:p w14:paraId="44749456" w14:textId="77777777" w:rsidR="00711C23" w:rsidRDefault="00711C23" w:rsidP="00637D74">
            <w:pPr>
              <w:pStyle w:val="BodyText-table"/>
            </w:pPr>
            <w:r>
              <w:rPr>
                <w:spacing w:val="-2"/>
                <w:vertAlign w:val="superscript"/>
              </w:rPr>
              <w:t>3</w:t>
            </w:r>
            <w:r>
              <w:rPr>
                <w:spacing w:val="-2"/>
              </w:rPr>
              <w:t>Note</w:t>
            </w:r>
          </w:p>
        </w:tc>
      </w:tr>
      <w:tr w:rsidR="00711C23" w14:paraId="3EA41016" w14:textId="77777777" w:rsidTr="00530148">
        <w:tc>
          <w:tcPr>
            <w:tcW w:w="2810" w:type="dxa"/>
          </w:tcPr>
          <w:p w14:paraId="7F66D546" w14:textId="77777777" w:rsidR="00711C23" w:rsidRDefault="00711C23" w:rsidP="00637D74">
            <w:pPr>
              <w:pStyle w:val="BodyText-table"/>
            </w:pPr>
          </w:p>
        </w:tc>
        <w:tc>
          <w:tcPr>
            <w:tcW w:w="4860" w:type="dxa"/>
          </w:tcPr>
          <w:p w14:paraId="2710ED3F" w14:textId="77777777" w:rsidR="00711C23" w:rsidRDefault="00711C23" w:rsidP="00637D74">
            <w:pPr>
              <w:pStyle w:val="BodyText-table"/>
            </w:pPr>
            <w:r>
              <w:t>Non-Corrective</w:t>
            </w:r>
            <w:r>
              <w:rPr>
                <w:spacing w:val="-11"/>
              </w:rPr>
              <w:t xml:space="preserve"> </w:t>
            </w:r>
            <w:r>
              <w:t>Action</w:t>
            </w:r>
            <w:r>
              <w:rPr>
                <w:spacing w:val="-11"/>
              </w:rPr>
              <w:t xml:space="preserve"> </w:t>
            </w:r>
            <w:r>
              <w:t>Program</w:t>
            </w:r>
            <w:r>
              <w:rPr>
                <w:spacing w:val="-12"/>
              </w:rPr>
              <w:t xml:space="preserve"> </w:t>
            </w:r>
            <w:r>
              <w:t xml:space="preserve">(Non-QAP </w:t>
            </w:r>
            <w:r>
              <w:rPr>
                <w:spacing w:val="-2"/>
              </w:rPr>
              <w:t>Required)</w:t>
            </w:r>
          </w:p>
        </w:tc>
        <w:tc>
          <w:tcPr>
            <w:tcW w:w="2251" w:type="dxa"/>
          </w:tcPr>
          <w:p w14:paraId="3AF75C7E" w14:textId="77777777" w:rsidR="00711C23" w:rsidRDefault="00711C23" w:rsidP="00637D74">
            <w:pPr>
              <w:pStyle w:val="BodyText-table"/>
            </w:pPr>
            <w:r>
              <w:t>3</w:t>
            </w:r>
          </w:p>
        </w:tc>
      </w:tr>
      <w:tr w:rsidR="00711C23" w14:paraId="64B3DCBA" w14:textId="77777777" w:rsidTr="00530148">
        <w:tc>
          <w:tcPr>
            <w:tcW w:w="2810" w:type="dxa"/>
          </w:tcPr>
          <w:p w14:paraId="3709EC51" w14:textId="77777777" w:rsidR="00711C23" w:rsidRDefault="00711C23" w:rsidP="00637D74">
            <w:pPr>
              <w:pStyle w:val="BodyText-table"/>
            </w:pPr>
          </w:p>
        </w:tc>
        <w:tc>
          <w:tcPr>
            <w:tcW w:w="4860" w:type="dxa"/>
          </w:tcPr>
          <w:p w14:paraId="12BBAE7A" w14:textId="77777777" w:rsidR="00711C23" w:rsidRDefault="00711C23" w:rsidP="00637D74">
            <w:pPr>
              <w:pStyle w:val="BodyText-table"/>
            </w:pPr>
            <w:r>
              <w:t>ISFSI</w:t>
            </w:r>
            <w:r>
              <w:rPr>
                <w:spacing w:val="-11"/>
              </w:rPr>
              <w:t xml:space="preserve"> </w:t>
            </w:r>
            <w:r>
              <w:t>Self-Assessment,</w:t>
            </w:r>
            <w:r>
              <w:rPr>
                <w:spacing w:val="-15"/>
              </w:rPr>
              <w:t xml:space="preserve"> </w:t>
            </w:r>
            <w:r>
              <w:t>Audit</w:t>
            </w:r>
            <w:r>
              <w:rPr>
                <w:spacing w:val="-11"/>
              </w:rPr>
              <w:t xml:space="preserve"> </w:t>
            </w:r>
            <w:r>
              <w:t>and Surveillance Plan</w:t>
            </w:r>
          </w:p>
        </w:tc>
        <w:tc>
          <w:tcPr>
            <w:tcW w:w="2251" w:type="dxa"/>
          </w:tcPr>
          <w:p w14:paraId="2920A703" w14:textId="77777777" w:rsidR="00711C23" w:rsidRDefault="00711C23" w:rsidP="00637D74">
            <w:pPr>
              <w:pStyle w:val="BodyText-table"/>
            </w:pPr>
            <w:r>
              <w:t>2</w:t>
            </w:r>
          </w:p>
        </w:tc>
      </w:tr>
      <w:tr w:rsidR="00711C23" w14:paraId="1EB1170F" w14:textId="77777777" w:rsidTr="00530148">
        <w:tc>
          <w:tcPr>
            <w:tcW w:w="2810" w:type="dxa"/>
          </w:tcPr>
          <w:p w14:paraId="6327C614" w14:textId="77777777" w:rsidR="00711C23" w:rsidRDefault="00711C23" w:rsidP="00637D74">
            <w:pPr>
              <w:pStyle w:val="BodyText-table"/>
            </w:pPr>
          </w:p>
        </w:tc>
        <w:tc>
          <w:tcPr>
            <w:tcW w:w="4860" w:type="dxa"/>
          </w:tcPr>
          <w:p w14:paraId="07E6C66F" w14:textId="77777777" w:rsidR="00711C23" w:rsidRDefault="00711C23" w:rsidP="00637D74">
            <w:pPr>
              <w:pStyle w:val="BodyText-table"/>
            </w:pPr>
            <w:r>
              <w:t>Plant</w:t>
            </w:r>
            <w:r>
              <w:rPr>
                <w:spacing w:val="-5"/>
              </w:rPr>
              <w:t xml:space="preserve"> </w:t>
            </w:r>
            <w:r>
              <w:t>Review</w:t>
            </w:r>
            <w:r>
              <w:rPr>
                <w:spacing w:val="-6"/>
              </w:rPr>
              <w:t xml:space="preserve"> </w:t>
            </w:r>
            <w:r>
              <w:rPr>
                <w:spacing w:val="-2"/>
              </w:rPr>
              <w:t>Committee</w:t>
            </w:r>
          </w:p>
        </w:tc>
        <w:tc>
          <w:tcPr>
            <w:tcW w:w="2251" w:type="dxa"/>
          </w:tcPr>
          <w:p w14:paraId="3B5749A5" w14:textId="77777777" w:rsidR="00711C23" w:rsidRDefault="00711C23" w:rsidP="00637D74">
            <w:pPr>
              <w:pStyle w:val="BodyText-table"/>
            </w:pPr>
            <w:r>
              <w:t>2</w:t>
            </w:r>
          </w:p>
        </w:tc>
      </w:tr>
      <w:tr w:rsidR="00711C23" w14:paraId="146EA87F" w14:textId="77777777" w:rsidTr="00530148">
        <w:tc>
          <w:tcPr>
            <w:tcW w:w="2810" w:type="dxa"/>
          </w:tcPr>
          <w:p w14:paraId="0ACE654E" w14:textId="77777777" w:rsidR="00711C23" w:rsidRPr="00637D74" w:rsidRDefault="00711C23" w:rsidP="00637D74">
            <w:pPr>
              <w:pStyle w:val="BodyText-table"/>
              <w:rPr>
                <w:u w:val="single"/>
              </w:rPr>
            </w:pPr>
            <w:r w:rsidRPr="00637D74">
              <w:rPr>
                <w:spacing w:val="-4"/>
                <w:u w:val="single"/>
              </w:rPr>
              <w:t>2.07</w:t>
            </w:r>
          </w:p>
        </w:tc>
        <w:tc>
          <w:tcPr>
            <w:tcW w:w="4860" w:type="dxa"/>
          </w:tcPr>
          <w:p w14:paraId="2B11266C" w14:textId="77777777" w:rsidR="00711C23" w:rsidRPr="00637D74" w:rsidRDefault="00711C23" w:rsidP="00637D74">
            <w:pPr>
              <w:pStyle w:val="BodyText-table"/>
            </w:pPr>
            <w:r w:rsidRPr="00637D74">
              <w:t>Aging</w:t>
            </w:r>
            <w:r w:rsidRPr="00637D74">
              <w:rPr>
                <w:spacing w:val="-8"/>
              </w:rPr>
              <w:t xml:space="preserve"> </w:t>
            </w:r>
            <w:r w:rsidRPr="00637D74">
              <w:t>Management</w:t>
            </w:r>
            <w:r w:rsidRPr="00637D74">
              <w:rPr>
                <w:spacing w:val="-8"/>
              </w:rPr>
              <w:t xml:space="preserve"> </w:t>
            </w:r>
            <w:r w:rsidRPr="00637D74">
              <w:rPr>
                <w:spacing w:val="-2"/>
              </w:rPr>
              <w:t>Program</w:t>
            </w:r>
          </w:p>
        </w:tc>
        <w:tc>
          <w:tcPr>
            <w:tcW w:w="2251" w:type="dxa"/>
          </w:tcPr>
          <w:p w14:paraId="4BFBC2D8" w14:textId="77777777" w:rsidR="00711C23" w:rsidRDefault="00711C23" w:rsidP="00637D74">
            <w:pPr>
              <w:pStyle w:val="BodyText-table"/>
            </w:pPr>
            <w:r>
              <w:t>1</w:t>
            </w:r>
          </w:p>
        </w:tc>
      </w:tr>
    </w:tbl>
    <w:p w14:paraId="7442C34F" w14:textId="42DDC33F" w:rsidR="00711C23" w:rsidRDefault="005D4092" w:rsidP="006529D8">
      <w:pPr>
        <w:pStyle w:val="BodyText3"/>
        <w:ind w:left="0"/>
      </w:pPr>
      <w:r>
        <w:rPr>
          <w:vertAlign w:val="superscript"/>
        </w:rPr>
        <w:br/>
      </w:r>
      <w:r w:rsidR="00711C23">
        <w:rPr>
          <w:vertAlign w:val="superscript"/>
        </w:rPr>
        <w:t>1</w:t>
      </w:r>
      <w:r w:rsidR="00711C23">
        <w:rPr>
          <w:u w:val="single"/>
        </w:rPr>
        <w:t>Note</w:t>
      </w:r>
      <w:r w:rsidR="00711C23">
        <w:t>:</w:t>
      </w:r>
      <w:r w:rsidR="00711C23">
        <w:rPr>
          <w:spacing w:val="40"/>
        </w:rPr>
        <w:t xml:space="preserve"> </w:t>
      </w:r>
      <w:r w:rsidR="00711C23">
        <w:t>Specific</w:t>
      </w:r>
      <w:r w:rsidR="00711C23">
        <w:rPr>
          <w:spacing w:val="-3"/>
        </w:rPr>
        <w:t xml:space="preserve"> </w:t>
      </w:r>
      <w:r w:rsidR="00711C23">
        <w:t>operational</w:t>
      </w:r>
      <w:r w:rsidR="00711C23">
        <w:rPr>
          <w:spacing w:val="-4"/>
        </w:rPr>
        <w:t xml:space="preserve"> </w:t>
      </w:r>
      <w:r w:rsidR="00711C23">
        <w:t>procedures</w:t>
      </w:r>
      <w:r w:rsidR="00711C23">
        <w:rPr>
          <w:spacing w:val="-3"/>
        </w:rPr>
        <w:t xml:space="preserve"> </w:t>
      </w:r>
      <w:r w:rsidR="00711C23">
        <w:t>should</w:t>
      </w:r>
      <w:r w:rsidR="00711C23">
        <w:rPr>
          <w:spacing w:val="-4"/>
        </w:rPr>
        <w:t xml:space="preserve"> </w:t>
      </w:r>
      <w:r w:rsidR="00711C23">
        <w:t>be</w:t>
      </w:r>
      <w:r w:rsidR="00711C23">
        <w:rPr>
          <w:spacing w:val="-4"/>
        </w:rPr>
        <w:t xml:space="preserve"> </w:t>
      </w:r>
      <w:r w:rsidR="00711C23">
        <w:t>reviewed</w:t>
      </w:r>
      <w:r w:rsidR="00711C23">
        <w:rPr>
          <w:spacing w:val="-4"/>
        </w:rPr>
        <w:t xml:space="preserve"> </w:t>
      </w:r>
      <w:r w:rsidR="00711C23">
        <w:t>in</w:t>
      </w:r>
      <w:r w:rsidR="00711C23">
        <w:rPr>
          <w:spacing w:val="-4"/>
        </w:rPr>
        <w:t xml:space="preserve"> </w:t>
      </w:r>
      <w:r w:rsidR="00711C23">
        <w:t>accordance</w:t>
      </w:r>
      <w:r w:rsidR="00711C23">
        <w:rPr>
          <w:spacing w:val="-4"/>
        </w:rPr>
        <w:t xml:space="preserve"> </w:t>
      </w:r>
      <w:r w:rsidR="00711C23">
        <w:t>with</w:t>
      </w:r>
      <w:r w:rsidR="00711C23">
        <w:rPr>
          <w:spacing w:val="-6"/>
        </w:rPr>
        <w:t xml:space="preserve"> </w:t>
      </w:r>
      <w:r w:rsidR="00711C23">
        <w:t>their prioritization discussed in the IP 60855 section.</w:t>
      </w:r>
    </w:p>
    <w:p w14:paraId="4CBD1752" w14:textId="77777777" w:rsidR="00711C23" w:rsidRDefault="00711C23" w:rsidP="006529D8">
      <w:pPr>
        <w:pStyle w:val="BodyText3"/>
        <w:ind w:left="0"/>
      </w:pPr>
      <w:r>
        <w:rPr>
          <w:vertAlign w:val="superscript"/>
        </w:rPr>
        <w:t>2</w:t>
      </w:r>
      <w:r>
        <w:rPr>
          <w:u w:val="single"/>
        </w:rPr>
        <w:t>Note</w:t>
      </w:r>
      <w:r>
        <w:t>:</w:t>
      </w:r>
      <w:r>
        <w:rPr>
          <w:spacing w:val="40"/>
        </w:rPr>
        <w:t xml:space="preserve"> </w:t>
      </w:r>
      <w:r>
        <w:t>Review of specific changes should be in accordance with the issues risk prioritization associated</w:t>
      </w:r>
      <w:r>
        <w:rPr>
          <w:spacing w:val="-2"/>
        </w:rPr>
        <w:t xml:space="preserve"> </w:t>
      </w:r>
      <w:r>
        <w:t>with</w:t>
      </w:r>
      <w:r>
        <w:rPr>
          <w:spacing w:val="-4"/>
        </w:rPr>
        <w:t xml:space="preserve"> </w:t>
      </w:r>
      <w:r>
        <w:t>that</w:t>
      </w:r>
      <w:r>
        <w:rPr>
          <w:spacing w:val="-3"/>
        </w:rPr>
        <w:t xml:space="preserve"> </w:t>
      </w:r>
      <w:r>
        <w:t>change.</w:t>
      </w:r>
      <w:r>
        <w:rPr>
          <w:spacing w:val="40"/>
        </w:rPr>
        <w:t xml:space="preserve"> </w:t>
      </w:r>
      <w:r>
        <w:t>Inspectors</w:t>
      </w:r>
      <w:r>
        <w:rPr>
          <w:spacing w:val="-4"/>
        </w:rPr>
        <w:t xml:space="preserve"> </w:t>
      </w:r>
      <w:r>
        <w:t>may</w:t>
      </w:r>
      <w:r>
        <w:rPr>
          <w:spacing w:val="-4"/>
        </w:rPr>
        <w:t xml:space="preserve"> </w:t>
      </w:r>
      <w:r>
        <w:t>need</w:t>
      </w:r>
      <w:r>
        <w:rPr>
          <w:spacing w:val="-2"/>
        </w:rPr>
        <w:t xml:space="preserve"> </w:t>
      </w:r>
      <w:r>
        <w:t>to</w:t>
      </w:r>
      <w:r>
        <w:rPr>
          <w:spacing w:val="-4"/>
        </w:rPr>
        <w:t xml:space="preserve"> </w:t>
      </w:r>
      <w:r>
        <w:t>refer</w:t>
      </w:r>
      <w:r>
        <w:rPr>
          <w:spacing w:val="-3"/>
        </w:rPr>
        <w:t xml:space="preserve"> </w:t>
      </w:r>
      <w:r>
        <w:t>to</w:t>
      </w:r>
      <w:r>
        <w:rPr>
          <w:spacing w:val="-4"/>
        </w:rPr>
        <w:t xml:space="preserve"> </w:t>
      </w:r>
      <w:r>
        <w:t>guidance</w:t>
      </w:r>
      <w:r>
        <w:rPr>
          <w:spacing w:val="-4"/>
        </w:rPr>
        <w:t xml:space="preserve"> </w:t>
      </w:r>
      <w:r>
        <w:t>for</w:t>
      </w:r>
      <w:r>
        <w:rPr>
          <w:spacing w:val="-3"/>
        </w:rPr>
        <w:t xml:space="preserve"> </w:t>
      </w:r>
      <w:r>
        <w:t>IP</w:t>
      </w:r>
      <w:r>
        <w:rPr>
          <w:spacing w:val="-2"/>
        </w:rPr>
        <w:t xml:space="preserve"> </w:t>
      </w:r>
      <w:r>
        <w:t>60854</w:t>
      </w:r>
      <w:r>
        <w:rPr>
          <w:spacing w:val="-4"/>
        </w:rPr>
        <w:t xml:space="preserve"> </w:t>
      </w:r>
      <w:r>
        <w:t>or</w:t>
      </w:r>
      <w:r>
        <w:rPr>
          <w:spacing w:val="-3"/>
        </w:rPr>
        <w:t xml:space="preserve"> </w:t>
      </w:r>
      <w:r>
        <w:t>IP</w:t>
      </w:r>
      <w:r>
        <w:rPr>
          <w:spacing w:val="-2"/>
        </w:rPr>
        <w:t xml:space="preserve"> </w:t>
      </w:r>
      <w:r>
        <w:t>60856 for this guidance.</w:t>
      </w:r>
    </w:p>
    <w:p w14:paraId="0D348407" w14:textId="77777777" w:rsidR="00711C23" w:rsidRDefault="00711C23" w:rsidP="006529D8">
      <w:pPr>
        <w:pStyle w:val="BodyText3"/>
        <w:ind w:left="0"/>
      </w:pPr>
      <w:r>
        <w:rPr>
          <w:vertAlign w:val="superscript"/>
        </w:rPr>
        <w:t>3</w:t>
      </w:r>
      <w:r>
        <w:rPr>
          <w:u w:val="single"/>
        </w:rPr>
        <w:t>Note</w:t>
      </w:r>
      <w:r>
        <w:t>:</w:t>
      </w:r>
      <w:r>
        <w:rPr>
          <w:spacing w:val="40"/>
        </w:rPr>
        <w:t xml:space="preserve"> </w:t>
      </w:r>
      <w:r>
        <w:t>Review</w:t>
      </w:r>
      <w:r>
        <w:rPr>
          <w:spacing w:val="-3"/>
        </w:rPr>
        <w:t xml:space="preserve"> </w:t>
      </w:r>
      <w:r>
        <w:t>of</w:t>
      </w:r>
      <w:r>
        <w:rPr>
          <w:spacing w:val="-3"/>
        </w:rPr>
        <w:t xml:space="preserve"> </w:t>
      </w:r>
      <w:r>
        <w:t>specific</w:t>
      </w:r>
      <w:r>
        <w:rPr>
          <w:spacing w:val="-2"/>
        </w:rPr>
        <w:t xml:space="preserve"> </w:t>
      </w:r>
      <w:r>
        <w:t>corrective</w:t>
      </w:r>
      <w:r>
        <w:rPr>
          <w:spacing w:val="-3"/>
        </w:rPr>
        <w:t xml:space="preserve"> </w:t>
      </w:r>
      <w:r>
        <w:t>action</w:t>
      </w:r>
      <w:r>
        <w:rPr>
          <w:spacing w:val="-3"/>
        </w:rPr>
        <w:t xml:space="preserve"> </w:t>
      </w:r>
      <w:r>
        <w:t>documents</w:t>
      </w:r>
      <w:r>
        <w:rPr>
          <w:spacing w:val="-4"/>
        </w:rPr>
        <w:t xml:space="preserve"> </w:t>
      </w:r>
      <w:r>
        <w:t>should</w:t>
      </w:r>
      <w:r>
        <w:rPr>
          <w:spacing w:val="-3"/>
        </w:rPr>
        <w:t xml:space="preserve"> </w:t>
      </w:r>
      <w:r>
        <w:t>be</w:t>
      </w:r>
      <w:r>
        <w:rPr>
          <w:spacing w:val="-4"/>
        </w:rPr>
        <w:t xml:space="preserve"> </w:t>
      </w:r>
      <w:r>
        <w:t>in</w:t>
      </w:r>
      <w:r>
        <w:rPr>
          <w:spacing w:val="-3"/>
        </w:rPr>
        <w:t xml:space="preserve"> </w:t>
      </w:r>
      <w:r>
        <w:t>accordance</w:t>
      </w:r>
      <w:r>
        <w:rPr>
          <w:spacing w:val="-3"/>
        </w:rPr>
        <w:t xml:space="preserve"> </w:t>
      </w:r>
      <w:r>
        <w:t>with</w:t>
      </w:r>
      <w:r>
        <w:rPr>
          <w:spacing w:val="-4"/>
        </w:rPr>
        <w:t xml:space="preserve"> </w:t>
      </w:r>
      <w:r>
        <w:t>the</w:t>
      </w:r>
      <w:r>
        <w:rPr>
          <w:spacing w:val="-3"/>
        </w:rPr>
        <w:t xml:space="preserve"> </w:t>
      </w:r>
      <w:r>
        <w:t>issue’s risk prioritization.</w:t>
      </w:r>
    </w:p>
    <w:p w14:paraId="22E7F0E6" w14:textId="77777777" w:rsidR="00B326D8" w:rsidRDefault="00711C23" w:rsidP="006529D8">
      <w:pPr>
        <w:pStyle w:val="BodyText3"/>
        <w:ind w:left="0"/>
      </w:pPr>
      <w:r>
        <w:rPr>
          <w:vertAlign w:val="superscript"/>
        </w:rPr>
        <w:t>4</w:t>
      </w:r>
      <w:r>
        <w:rPr>
          <w:u w:val="single"/>
        </w:rPr>
        <w:t>Note</w:t>
      </w:r>
      <w:r>
        <w:t>:</w:t>
      </w:r>
      <w:r>
        <w:rPr>
          <w:spacing w:val="40"/>
        </w:rPr>
        <w:t xml:space="preserve"> </w:t>
      </w:r>
      <w:r>
        <w:t>Specific</w:t>
      </w:r>
      <w:r>
        <w:rPr>
          <w:spacing w:val="-2"/>
        </w:rPr>
        <w:t xml:space="preserve"> </w:t>
      </w:r>
      <w:r>
        <w:t>guidance</w:t>
      </w:r>
      <w:r>
        <w:rPr>
          <w:spacing w:val="-5"/>
        </w:rPr>
        <w:t xml:space="preserve"> </w:t>
      </w:r>
      <w:r>
        <w:t>on</w:t>
      </w:r>
      <w:r>
        <w:rPr>
          <w:spacing w:val="-3"/>
        </w:rPr>
        <w:t xml:space="preserve"> </w:t>
      </w:r>
      <w:r>
        <w:t>Crane</w:t>
      </w:r>
      <w:r>
        <w:rPr>
          <w:spacing w:val="-7"/>
        </w:rPr>
        <w:t xml:space="preserve"> </w:t>
      </w:r>
      <w:r>
        <w:t>Operations,</w:t>
      </w:r>
      <w:r>
        <w:rPr>
          <w:spacing w:val="-4"/>
        </w:rPr>
        <w:t xml:space="preserve"> </w:t>
      </w:r>
      <w:r>
        <w:t>Maintenance</w:t>
      </w:r>
      <w:r>
        <w:rPr>
          <w:spacing w:val="-3"/>
        </w:rPr>
        <w:t xml:space="preserve"> </w:t>
      </w:r>
      <w:r>
        <w:t>and</w:t>
      </w:r>
      <w:r>
        <w:rPr>
          <w:spacing w:val="-5"/>
        </w:rPr>
        <w:t xml:space="preserve"> </w:t>
      </w:r>
      <w:r>
        <w:t>Inspection</w:t>
      </w:r>
      <w:r>
        <w:rPr>
          <w:spacing w:val="-3"/>
        </w:rPr>
        <w:t xml:space="preserve"> </w:t>
      </w:r>
      <w:r>
        <w:t>is</w:t>
      </w:r>
      <w:r>
        <w:rPr>
          <w:spacing w:val="-3"/>
        </w:rPr>
        <w:t xml:space="preserve"> </w:t>
      </w:r>
      <w:r>
        <w:t>discussed</w:t>
      </w:r>
      <w:r>
        <w:rPr>
          <w:spacing w:val="-5"/>
        </w:rPr>
        <w:t xml:space="preserve"> </w:t>
      </w:r>
      <w:r>
        <w:t>under IP 60854 and IP 60856 and is not repeated in this section barring significant changes.</w:t>
      </w:r>
    </w:p>
    <w:p w14:paraId="5D0A5DA5" w14:textId="77777777" w:rsidR="00B326D8" w:rsidRDefault="00B326D8" w:rsidP="00711C23">
      <w:pPr>
        <w:pStyle w:val="BodyText"/>
        <w:spacing w:before="1"/>
        <w:ind w:left="100" w:right="709"/>
        <w:sectPr w:rsidR="00B326D8" w:rsidSect="00D64A90">
          <w:pgSz w:w="12240" w:h="15840"/>
          <w:pgMar w:top="1440" w:right="1440" w:bottom="1440" w:left="1440" w:header="720" w:footer="720" w:gutter="0"/>
          <w:cols w:space="720"/>
          <w:docGrid w:linePitch="299"/>
        </w:sectPr>
      </w:pPr>
    </w:p>
    <w:p w14:paraId="469EB3D9" w14:textId="77777777" w:rsidR="00711C23" w:rsidRDefault="00711C23" w:rsidP="00711C23">
      <w:pPr>
        <w:pStyle w:val="attachmenttitle"/>
      </w:pPr>
      <w:bookmarkStart w:id="152" w:name="_Toc176429797"/>
      <w:bookmarkStart w:id="153" w:name="_Toc177021511"/>
      <w:bookmarkStart w:id="154" w:name="_Toc179891998"/>
      <w:r>
        <w:t>Appendix</w:t>
      </w:r>
      <w:r>
        <w:rPr>
          <w:spacing w:val="-7"/>
        </w:rPr>
        <w:t xml:space="preserve"> </w:t>
      </w:r>
      <w:r>
        <w:t>E: Guidance for Risk-Informed Review of 72.48 Evaluations</w:t>
      </w:r>
      <w:bookmarkEnd w:id="152"/>
      <w:bookmarkEnd w:id="153"/>
      <w:bookmarkEnd w:id="154"/>
    </w:p>
    <w:p w14:paraId="51666F0A" w14:textId="77777777" w:rsidR="00711C23" w:rsidRDefault="00711C23" w:rsidP="00F832CC">
      <w:pPr>
        <w:pStyle w:val="BodyText"/>
        <w:keepNext/>
        <w:spacing w:before="440"/>
        <w:outlineLvl w:val="1"/>
      </w:pPr>
      <w:bookmarkStart w:id="155" w:name="_Toc179891999"/>
      <w:r>
        <w:t>2690E-</w:t>
      </w:r>
      <w:r>
        <w:rPr>
          <w:spacing w:val="-5"/>
        </w:rPr>
        <w:t>01</w:t>
      </w:r>
      <w:r>
        <w:tab/>
      </w:r>
      <w:r>
        <w:rPr>
          <w:spacing w:val="-4"/>
        </w:rPr>
        <w:t>SCOPE</w:t>
      </w:r>
      <w:bookmarkEnd w:id="155"/>
    </w:p>
    <w:p w14:paraId="61BEAFFE" w14:textId="2AE9D30E" w:rsidR="00711C23" w:rsidRDefault="00711C23" w:rsidP="00344C0B">
      <w:pPr>
        <w:pStyle w:val="BodyText"/>
      </w:pPr>
      <w:r>
        <w:t>The guidance in the table below is to provide guidance for prioritizing review of 10</w:t>
      </w:r>
      <w:r w:rsidR="005D4092">
        <w:t> </w:t>
      </w:r>
      <w:r>
        <w:t>CFR</w:t>
      </w:r>
      <w:r w:rsidR="005D4092">
        <w:t> </w:t>
      </w:r>
      <w:r>
        <w:t>72.48 evaluations.</w:t>
      </w:r>
      <w:r>
        <w:rPr>
          <w:spacing w:val="40"/>
        </w:rPr>
        <w:t xml:space="preserve"> </w:t>
      </w:r>
      <w:r>
        <w:t>The graded-approach tables rate storage system components from priority 1 to 3 based on potential impact on safety.</w:t>
      </w:r>
      <w:r>
        <w:rPr>
          <w:spacing w:val="76"/>
        </w:rPr>
        <w:t xml:space="preserve"> </w:t>
      </w:r>
      <w:r>
        <w:t>Priority 1 items are components that are important to safety and changes that could increase risk.</w:t>
      </w:r>
      <w:r>
        <w:rPr>
          <w:spacing w:val="40"/>
        </w:rPr>
        <w:t xml:space="preserve"> </w:t>
      </w:r>
      <w:r>
        <w:t>Priority 2 items are components and changes that could</w:t>
      </w:r>
      <w:r>
        <w:rPr>
          <w:spacing w:val="-2"/>
        </w:rPr>
        <w:t xml:space="preserve"> </w:t>
      </w:r>
      <w:r>
        <w:t>potentially</w:t>
      </w:r>
      <w:r>
        <w:rPr>
          <w:spacing w:val="-1"/>
        </w:rPr>
        <w:t xml:space="preserve"> </w:t>
      </w:r>
      <w:r>
        <w:t>cause</w:t>
      </w:r>
      <w:r>
        <w:rPr>
          <w:spacing w:val="-4"/>
        </w:rPr>
        <w:t xml:space="preserve"> </w:t>
      </w:r>
      <w:r>
        <w:t>a</w:t>
      </w:r>
      <w:r>
        <w:rPr>
          <w:spacing w:val="-4"/>
        </w:rPr>
        <w:t xml:space="preserve"> </w:t>
      </w:r>
      <w:r>
        <w:t>low</w:t>
      </w:r>
      <w:r>
        <w:rPr>
          <w:spacing w:val="-3"/>
        </w:rPr>
        <w:t xml:space="preserve"> </w:t>
      </w:r>
      <w:r>
        <w:t>increase</w:t>
      </w:r>
      <w:r>
        <w:rPr>
          <w:spacing w:val="-4"/>
        </w:rPr>
        <w:t xml:space="preserve"> </w:t>
      </w:r>
      <w:r>
        <w:t>in</w:t>
      </w:r>
      <w:r>
        <w:rPr>
          <w:spacing w:val="-2"/>
        </w:rPr>
        <w:t xml:space="preserve"> </w:t>
      </w:r>
      <w:r>
        <w:t>risk.</w:t>
      </w:r>
      <w:r>
        <w:rPr>
          <w:spacing w:val="40"/>
        </w:rPr>
        <w:t xml:space="preserve"> </w:t>
      </w:r>
      <w:r>
        <w:t>Priority</w:t>
      </w:r>
      <w:r>
        <w:rPr>
          <w:spacing w:val="-1"/>
        </w:rPr>
        <w:t xml:space="preserve"> </w:t>
      </w:r>
      <w:r>
        <w:t>3</w:t>
      </w:r>
      <w:r>
        <w:rPr>
          <w:spacing w:val="-4"/>
        </w:rPr>
        <w:t xml:space="preserve"> </w:t>
      </w:r>
      <w:r>
        <w:t>items</w:t>
      </w:r>
      <w:r>
        <w:rPr>
          <w:spacing w:val="-1"/>
        </w:rPr>
        <w:t xml:space="preserve"> </w:t>
      </w:r>
      <w:r>
        <w:t>are</w:t>
      </w:r>
      <w:r>
        <w:rPr>
          <w:spacing w:val="-4"/>
        </w:rPr>
        <w:t xml:space="preserve"> </w:t>
      </w:r>
      <w:r>
        <w:t>components</w:t>
      </w:r>
      <w:r>
        <w:rPr>
          <w:spacing w:val="-1"/>
        </w:rPr>
        <w:t xml:space="preserve"> </w:t>
      </w:r>
      <w:r>
        <w:t>and</w:t>
      </w:r>
      <w:r>
        <w:rPr>
          <w:spacing w:val="-4"/>
        </w:rPr>
        <w:t xml:space="preserve"> </w:t>
      </w:r>
      <w:r>
        <w:t>changes</w:t>
      </w:r>
      <w:r>
        <w:rPr>
          <w:spacing w:val="-4"/>
        </w:rPr>
        <w:t xml:space="preserve"> </w:t>
      </w:r>
      <w:r>
        <w:t>that could have very low or no impact on risk.</w:t>
      </w:r>
    </w:p>
    <w:p w14:paraId="6B72898C" w14:textId="77777777" w:rsidR="00711C23" w:rsidRDefault="00711C23" w:rsidP="00CF3590">
      <w:pPr>
        <w:pStyle w:val="Heading3"/>
        <w:ind w:left="0"/>
      </w:pPr>
      <w:r>
        <w:t>Table</w:t>
      </w:r>
      <w:r>
        <w:rPr>
          <w:spacing w:val="-6"/>
        </w:rPr>
        <w:t xml:space="preserve"> </w:t>
      </w:r>
      <w:r>
        <w:t>E-</w:t>
      </w:r>
      <w:r>
        <w:rPr>
          <w:spacing w:val="-10"/>
        </w:rPr>
        <w:t>1</w:t>
      </w:r>
    </w:p>
    <w:tbl>
      <w:tblPr>
        <w:tblStyle w:val="IM"/>
        <w:tblW w:w="0" w:type="auto"/>
        <w:tblLayout w:type="fixed"/>
        <w:tblLook w:val="01E0" w:firstRow="1" w:lastRow="1" w:firstColumn="1" w:lastColumn="1" w:noHBand="0" w:noVBand="0"/>
      </w:tblPr>
      <w:tblGrid>
        <w:gridCol w:w="3056"/>
        <w:gridCol w:w="3152"/>
        <w:gridCol w:w="3690"/>
      </w:tblGrid>
      <w:tr w:rsidR="00711C23" w14:paraId="2462DB7F" w14:textId="77777777" w:rsidTr="006529D8">
        <w:trPr>
          <w:trHeight w:val="213"/>
          <w:tblHeader w:val="0"/>
        </w:trPr>
        <w:tc>
          <w:tcPr>
            <w:tcW w:w="9898" w:type="dxa"/>
            <w:gridSpan w:val="3"/>
          </w:tcPr>
          <w:p w14:paraId="2413BDBE" w14:textId="77777777" w:rsidR="00711C23" w:rsidRPr="00765E7E" w:rsidRDefault="00711C23" w:rsidP="0068068A">
            <w:pPr>
              <w:pStyle w:val="BodyText-table"/>
            </w:pPr>
            <w:r w:rsidRPr="00765E7E">
              <w:t>Components in Concrete Shielded Type Storage System</w:t>
            </w:r>
          </w:p>
        </w:tc>
      </w:tr>
      <w:tr w:rsidR="00711C23" w14:paraId="1B314997" w14:textId="77777777" w:rsidTr="006529D8">
        <w:trPr>
          <w:trHeight w:val="251"/>
          <w:tblHeader w:val="0"/>
        </w:trPr>
        <w:tc>
          <w:tcPr>
            <w:tcW w:w="3056" w:type="dxa"/>
          </w:tcPr>
          <w:p w14:paraId="7F8B56D2" w14:textId="77777777" w:rsidR="00711C23" w:rsidRDefault="00711C23" w:rsidP="0068068A">
            <w:pPr>
              <w:pStyle w:val="BodyText-table"/>
            </w:pPr>
            <w:r>
              <w:rPr>
                <w:u w:val="single"/>
              </w:rPr>
              <w:t>Priority</w:t>
            </w:r>
            <w:r>
              <w:rPr>
                <w:spacing w:val="-2"/>
                <w:u w:val="single"/>
              </w:rPr>
              <w:t xml:space="preserve"> </w:t>
            </w:r>
            <w:r>
              <w:rPr>
                <w:spacing w:val="-10"/>
                <w:u w:val="single"/>
              </w:rPr>
              <w:t>1</w:t>
            </w:r>
          </w:p>
        </w:tc>
        <w:tc>
          <w:tcPr>
            <w:tcW w:w="3152" w:type="dxa"/>
          </w:tcPr>
          <w:p w14:paraId="1F8EC5A1" w14:textId="77777777" w:rsidR="00711C23" w:rsidRPr="00765E7E" w:rsidRDefault="00711C23" w:rsidP="0068068A">
            <w:pPr>
              <w:pStyle w:val="BodyText-table"/>
            </w:pPr>
            <w:r w:rsidRPr="00765E7E">
              <w:t>Priority 2</w:t>
            </w:r>
          </w:p>
        </w:tc>
        <w:tc>
          <w:tcPr>
            <w:tcW w:w="3690" w:type="dxa"/>
          </w:tcPr>
          <w:p w14:paraId="43407766" w14:textId="77777777" w:rsidR="00711C23" w:rsidRPr="00765E7E" w:rsidRDefault="00711C23" w:rsidP="0068068A">
            <w:pPr>
              <w:pStyle w:val="BodyText-table"/>
            </w:pPr>
            <w:r w:rsidRPr="00765E7E">
              <w:t>Priority 3</w:t>
            </w:r>
          </w:p>
        </w:tc>
      </w:tr>
      <w:tr w:rsidR="00711C23" w14:paraId="60355A74" w14:textId="77777777" w:rsidTr="006529D8">
        <w:trPr>
          <w:trHeight w:val="8319"/>
          <w:tblHeader w:val="0"/>
        </w:trPr>
        <w:tc>
          <w:tcPr>
            <w:tcW w:w="3056" w:type="dxa"/>
          </w:tcPr>
          <w:p w14:paraId="4CE0EEE9" w14:textId="77777777" w:rsidR="00711C23" w:rsidRDefault="00711C23" w:rsidP="0068068A">
            <w:pPr>
              <w:pStyle w:val="BodyText-table"/>
            </w:pPr>
            <w:r>
              <w:t>Drain</w:t>
            </w:r>
            <w:r>
              <w:rPr>
                <w:spacing w:val="-5"/>
              </w:rPr>
              <w:t xml:space="preserve"> </w:t>
            </w:r>
            <w:r>
              <w:t>port</w:t>
            </w:r>
            <w:r>
              <w:rPr>
                <w:spacing w:val="-3"/>
              </w:rPr>
              <w:t xml:space="preserve"> </w:t>
            </w:r>
            <w:r>
              <w:rPr>
                <w:spacing w:val="-4"/>
              </w:rPr>
              <w:t>plug</w:t>
            </w:r>
          </w:p>
          <w:p w14:paraId="6C3A3E4D" w14:textId="77777777" w:rsidR="00711C23" w:rsidRDefault="00711C23" w:rsidP="0068068A">
            <w:pPr>
              <w:pStyle w:val="BodyText-table"/>
            </w:pPr>
            <w:r>
              <w:t>Inner</w:t>
            </w:r>
            <w:r>
              <w:rPr>
                <w:spacing w:val="-4"/>
              </w:rPr>
              <w:t xml:space="preserve"> </w:t>
            </w:r>
            <w:r>
              <w:t>cask</w:t>
            </w:r>
            <w:r>
              <w:rPr>
                <w:spacing w:val="-3"/>
              </w:rPr>
              <w:t xml:space="preserve"> </w:t>
            </w:r>
            <w:r>
              <w:t>bottom</w:t>
            </w:r>
            <w:r>
              <w:rPr>
                <w:spacing w:val="-3"/>
              </w:rPr>
              <w:t xml:space="preserve"> </w:t>
            </w:r>
            <w:r>
              <w:rPr>
                <w:spacing w:val="-4"/>
              </w:rPr>
              <w:t>head</w:t>
            </w:r>
          </w:p>
          <w:p w14:paraId="11751220" w14:textId="77777777" w:rsidR="00711C23" w:rsidRDefault="00711C23" w:rsidP="0068068A">
            <w:pPr>
              <w:pStyle w:val="BodyText-table"/>
            </w:pPr>
            <w:r>
              <w:t>Inner</w:t>
            </w:r>
            <w:r>
              <w:rPr>
                <w:spacing w:val="-4"/>
              </w:rPr>
              <w:t xml:space="preserve"> </w:t>
            </w:r>
            <w:r>
              <w:t>cask</w:t>
            </w:r>
            <w:r>
              <w:rPr>
                <w:spacing w:val="-3"/>
              </w:rPr>
              <w:t xml:space="preserve"> </w:t>
            </w:r>
            <w:r>
              <w:rPr>
                <w:spacing w:val="-5"/>
              </w:rPr>
              <w:t>lid</w:t>
            </w:r>
          </w:p>
          <w:p w14:paraId="53451CBB" w14:textId="77777777" w:rsidR="00711C23" w:rsidRDefault="00711C23" w:rsidP="0068068A">
            <w:pPr>
              <w:pStyle w:val="BodyText-table"/>
            </w:pPr>
            <w:r>
              <w:t>Inner</w:t>
            </w:r>
            <w:r>
              <w:rPr>
                <w:spacing w:val="-5"/>
              </w:rPr>
              <w:t xml:space="preserve"> </w:t>
            </w:r>
            <w:r>
              <w:t>cask</w:t>
            </w:r>
            <w:r>
              <w:rPr>
                <w:spacing w:val="-4"/>
              </w:rPr>
              <w:t xml:space="preserve"> </w:t>
            </w:r>
            <w:r>
              <w:t>lid</w:t>
            </w:r>
            <w:r>
              <w:rPr>
                <w:spacing w:val="-2"/>
              </w:rPr>
              <w:t xml:space="preserve"> </w:t>
            </w:r>
            <w:r>
              <w:rPr>
                <w:spacing w:val="-4"/>
              </w:rPr>
              <w:t>seals</w:t>
            </w:r>
          </w:p>
          <w:p w14:paraId="1D6C1A3C" w14:textId="77777777" w:rsidR="00711C23" w:rsidRDefault="00711C23" w:rsidP="0068068A">
            <w:pPr>
              <w:pStyle w:val="BodyText-table"/>
            </w:pPr>
            <w:r>
              <w:t>Inner</w:t>
            </w:r>
            <w:r>
              <w:rPr>
                <w:spacing w:val="-2"/>
              </w:rPr>
              <w:t xml:space="preserve"> </w:t>
            </w:r>
            <w:r>
              <w:t>cask</w:t>
            </w:r>
            <w:r>
              <w:rPr>
                <w:spacing w:val="-3"/>
              </w:rPr>
              <w:t xml:space="preserve"> </w:t>
            </w:r>
            <w:r>
              <w:rPr>
                <w:spacing w:val="-4"/>
              </w:rPr>
              <w:t>shell</w:t>
            </w:r>
          </w:p>
          <w:p w14:paraId="573743A4" w14:textId="77777777" w:rsidR="00711C23" w:rsidRDefault="00711C23" w:rsidP="0068068A">
            <w:pPr>
              <w:pStyle w:val="BodyText-table"/>
            </w:pPr>
            <w:r>
              <w:t>Inner</w:t>
            </w:r>
            <w:r>
              <w:rPr>
                <w:spacing w:val="-12"/>
              </w:rPr>
              <w:t xml:space="preserve"> </w:t>
            </w:r>
            <w:r>
              <w:t>cask</w:t>
            </w:r>
            <w:r>
              <w:rPr>
                <w:spacing w:val="-13"/>
              </w:rPr>
              <w:t xml:space="preserve"> </w:t>
            </w:r>
            <w:r>
              <w:t>shell</w:t>
            </w:r>
            <w:r>
              <w:rPr>
                <w:spacing w:val="-11"/>
              </w:rPr>
              <w:t xml:space="preserve"> </w:t>
            </w:r>
            <w:r>
              <w:t xml:space="preserve">upper </w:t>
            </w:r>
            <w:r>
              <w:rPr>
                <w:spacing w:val="-4"/>
              </w:rPr>
              <w:t>head</w:t>
            </w:r>
          </w:p>
          <w:p w14:paraId="7E2ACE3B" w14:textId="77777777" w:rsidR="00711C23" w:rsidRDefault="00711C23" w:rsidP="0068068A">
            <w:pPr>
              <w:pStyle w:val="BodyText-table"/>
            </w:pPr>
            <w:r>
              <w:t>Lid</w:t>
            </w:r>
            <w:r>
              <w:rPr>
                <w:spacing w:val="-16"/>
              </w:rPr>
              <w:t xml:space="preserve"> </w:t>
            </w:r>
            <w:r>
              <w:t>closure</w:t>
            </w:r>
            <w:r>
              <w:rPr>
                <w:spacing w:val="-15"/>
              </w:rPr>
              <w:t xml:space="preserve"> </w:t>
            </w:r>
            <w:r>
              <w:t xml:space="preserve">hardware </w:t>
            </w:r>
            <w:r>
              <w:rPr>
                <w:spacing w:val="-2"/>
              </w:rPr>
              <w:t>(bolts)</w:t>
            </w:r>
          </w:p>
          <w:p w14:paraId="4B369D9A" w14:textId="77777777" w:rsidR="00711C23" w:rsidRDefault="00711C23" w:rsidP="0068068A">
            <w:pPr>
              <w:pStyle w:val="BodyText-table"/>
            </w:pPr>
            <w:r>
              <w:t>Lifting</w:t>
            </w:r>
            <w:r>
              <w:rPr>
                <w:spacing w:val="-9"/>
              </w:rPr>
              <w:t xml:space="preserve"> </w:t>
            </w:r>
            <w:r>
              <w:t>lug/trunnion</w:t>
            </w:r>
            <w:r>
              <w:rPr>
                <w:spacing w:val="-9"/>
              </w:rPr>
              <w:t xml:space="preserve"> </w:t>
            </w:r>
            <w:r>
              <w:rPr>
                <w:spacing w:val="-2"/>
              </w:rPr>
              <w:t>bolts</w:t>
            </w:r>
          </w:p>
          <w:p w14:paraId="0948F3A4" w14:textId="77777777" w:rsidR="00711C23" w:rsidRDefault="00711C23" w:rsidP="0068068A">
            <w:pPr>
              <w:pStyle w:val="BodyText-table"/>
            </w:pPr>
            <w:r>
              <w:t>Pressure</w:t>
            </w:r>
            <w:r>
              <w:rPr>
                <w:spacing w:val="-7"/>
              </w:rPr>
              <w:t xml:space="preserve"> </w:t>
            </w:r>
            <w:r>
              <w:t>relief</w:t>
            </w:r>
            <w:r>
              <w:rPr>
                <w:spacing w:val="-6"/>
              </w:rPr>
              <w:t xml:space="preserve"> </w:t>
            </w:r>
            <w:r>
              <w:rPr>
                <w:spacing w:val="-2"/>
              </w:rPr>
              <w:t>device</w:t>
            </w:r>
          </w:p>
          <w:p w14:paraId="4EB7941F" w14:textId="77777777" w:rsidR="00711C23" w:rsidRDefault="00711C23" w:rsidP="0068068A">
            <w:pPr>
              <w:pStyle w:val="BodyText-table"/>
            </w:pPr>
            <w:r>
              <w:t>Vent and drain port plug and</w:t>
            </w:r>
            <w:r>
              <w:rPr>
                <w:spacing w:val="-12"/>
              </w:rPr>
              <w:t xml:space="preserve"> </w:t>
            </w:r>
            <w:r>
              <w:t>pressure</w:t>
            </w:r>
            <w:r>
              <w:rPr>
                <w:spacing w:val="-14"/>
              </w:rPr>
              <w:t xml:space="preserve"> </w:t>
            </w:r>
            <w:r>
              <w:t>relief</w:t>
            </w:r>
            <w:r>
              <w:rPr>
                <w:spacing w:val="-12"/>
              </w:rPr>
              <w:t xml:space="preserve"> </w:t>
            </w:r>
            <w:r>
              <w:t xml:space="preserve">device </w:t>
            </w:r>
            <w:r>
              <w:rPr>
                <w:spacing w:val="-2"/>
              </w:rPr>
              <w:t>seals</w:t>
            </w:r>
          </w:p>
          <w:p w14:paraId="73BA5648" w14:textId="77777777" w:rsidR="00711C23" w:rsidRDefault="00711C23" w:rsidP="0068068A">
            <w:pPr>
              <w:pStyle w:val="BodyText-table"/>
            </w:pPr>
            <w:r>
              <w:t>Vent</w:t>
            </w:r>
            <w:r>
              <w:rPr>
                <w:spacing w:val="-2"/>
              </w:rPr>
              <w:t xml:space="preserve"> </w:t>
            </w:r>
            <w:r>
              <w:t>port</w:t>
            </w:r>
            <w:r>
              <w:rPr>
                <w:spacing w:val="-4"/>
              </w:rPr>
              <w:t xml:space="preserve"> plug</w:t>
            </w:r>
          </w:p>
          <w:p w14:paraId="4E8CED02" w14:textId="77777777" w:rsidR="00711C23" w:rsidRDefault="00711C23" w:rsidP="0068068A">
            <w:pPr>
              <w:pStyle w:val="BodyText-table"/>
            </w:pPr>
            <w:r>
              <w:rPr>
                <w:spacing w:val="-2"/>
              </w:rPr>
              <w:t>Lifting lugs/trunnions/grapples</w:t>
            </w:r>
          </w:p>
          <w:p w14:paraId="0F6D5273" w14:textId="77777777" w:rsidR="00711C23" w:rsidRDefault="00711C23" w:rsidP="0068068A">
            <w:pPr>
              <w:pStyle w:val="BodyText-table"/>
            </w:pPr>
            <w:r>
              <w:t>Leak</w:t>
            </w:r>
            <w:r>
              <w:rPr>
                <w:spacing w:val="-2"/>
              </w:rPr>
              <w:t xml:space="preserve"> </w:t>
            </w:r>
            <w:r>
              <w:t>check</w:t>
            </w:r>
            <w:r>
              <w:rPr>
                <w:spacing w:val="-4"/>
              </w:rPr>
              <w:t xml:space="preserve"> </w:t>
            </w:r>
            <w:r>
              <w:t xml:space="preserve">port </w:t>
            </w:r>
            <w:r>
              <w:rPr>
                <w:spacing w:val="-4"/>
              </w:rPr>
              <w:t>plug</w:t>
            </w:r>
          </w:p>
          <w:p w14:paraId="7000CEC1" w14:textId="77777777" w:rsidR="00711C23" w:rsidRDefault="00711C23" w:rsidP="0068068A">
            <w:pPr>
              <w:pStyle w:val="BodyText-table"/>
            </w:pPr>
            <w:r>
              <w:t>Basket</w:t>
            </w:r>
            <w:r>
              <w:rPr>
                <w:spacing w:val="-3"/>
              </w:rPr>
              <w:t xml:space="preserve"> </w:t>
            </w:r>
            <w:r>
              <w:rPr>
                <w:spacing w:val="-2"/>
              </w:rPr>
              <w:t>assembly</w:t>
            </w:r>
          </w:p>
          <w:p w14:paraId="6A08BF2B" w14:textId="77777777" w:rsidR="00711C23" w:rsidRDefault="00711C23" w:rsidP="0068068A">
            <w:pPr>
              <w:pStyle w:val="BodyText-table"/>
            </w:pPr>
            <w:r>
              <w:t>Neutron</w:t>
            </w:r>
            <w:r>
              <w:rPr>
                <w:spacing w:val="-5"/>
              </w:rPr>
              <w:t xml:space="preserve"> </w:t>
            </w:r>
            <w:r>
              <w:rPr>
                <w:spacing w:val="-2"/>
              </w:rPr>
              <w:t>absorbers</w:t>
            </w:r>
          </w:p>
        </w:tc>
        <w:tc>
          <w:tcPr>
            <w:tcW w:w="3152" w:type="dxa"/>
          </w:tcPr>
          <w:p w14:paraId="6C9AB49A" w14:textId="77777777" w:rsidR="00711C23" w:rsidRPr="00765E7E" w:rsidRDefault="00711C23" w:rsidP="0068068A">
            <w:pPr>
              <w:pStyle w:val="BodyText-table"/>
            </w:pPr>
            <w:r w:rsidRPr="00765E7E">
              <w:t>Scratches on the surface of the canister shell.</w:t>
            </w:r>
          </w:p>
          <w:p w14:paraId="060F6BF0" w14:textId="77777777" w:rsidR="00711C23" w:rsidRPr="00765E7E" w:rsidRDefault="00711C23" w:rsidP="0068068A">
            <w:pPr>
              <w:pStyle w:val="BodyText-table"/>
            </w:pPr>
            <w:r w:rsidRPr="00765E7E">
              <w:t>Base metal repairs done to a DSC shell for license compliance.</w:t>
            </w:r>
          </w:p>
          <w:p w14:paraId="18AC908F" w14:textId="77777777" w:rsidR="00711C23" w:rsidRPr="00765E7E" w:rsidRDefault="00711C23" w:rsidP="0068068A">
            <w:pPr>
              <w:pStyle w:val="BodyText-table"/>
            </w:pPr>
            <w:r w:rsidRPr="00765E7E">
              <w:t>Repair plan to restore the outer top cover plate to acceptable condition.</w:t>
            </w:r>
          </w:p>
          <w:p w14:paraId="2F328488" w14:textId="77777777" w:rsidR="00711C23" w:rsidRPr="00765E7E" w:rsidRDefault="00711C23" w:rsidP="0068068A">
            <w:pPr>
              <w:pStyle w:val="BodyText-table"/>
            </w:pPr>
            <w:r w:rsidRPr="00765E7E">
              <w:t>Any change that would require update to technical specification.</w:t>
            </w:r>
          </w:p>
          <w:p w14:paraId="4013334B" w14:textId="77777777" w:rsidR="00711C23" w:rsidRPr="00765E7E" w:rsidRDefault="00711C23" w:rsidP="0068068A">
            <w:pPr>
              <w:pStyle w:val="BodyText-table"/>
            </w:pPr>
            <w:r w:rsidRPr="00765E7E">
              <w:t>Repair of malfunction of an SSC important to safety.</w:t>
            </w:r>
          </w:p>
          <w:p w14:paraId="3BA38E93" w14:textId="77777777" w:rsidR="00711C23" w:rsidRPr="00765E7E" w:rsidRDefault="00711C23" w:rsidP="0068068A">
            <w:pPr>
              <w:pStyle w:val="BodyText-table"/>
            </w:pPr>
            <w:r w:rsidRPr="00765E7E">
              <w:t>Access door lifting lugs (HSM)</w:t>
            </w:r>
          </w:p>
          <w:p w14:paraId="0CA17E70" w14:textId="77777777" w:rsidR="00711C23" w:rsidRPr="00765E7E" w:rsidRDefault="00711C23" w:rsidP="0068068A">
            <w:pPr>
              <w:pStyle w:val="BodyText-table"/>
            </w:pPr>
            <w:r w:rsidRPr="00765E7E">
              <w:t>Concrete base unit and roof slab</w:t>
            </w:r>
          </w:p>
          <w:p w14:paraId="2A7C4AC8" w14:textId="77777777" w:rsidR="00711C23" w:rsidRPr="00765E7E" w:rsidRDefault="00711C23" w:rsidP="0068068A">
            <w:pPr>
              <w:pStyle w:val="BodyText-table"/>
            </w:pPr>
            <w:r w:rsidRPr="00765E7E">
              <w:t>Concrete structure access bolts</w:t>
            </w:r>
          </w:p>
          <w:p w14:paraId="7D4DA80E" w14:textId="77777777" w:rsidR="00711C23" w:rsidRPr="00765E7E" w:rsidRDefault="00711C23" w:rsidP="0068068A">
            <w:pPr>
              <w:pStyle w:val="BodyText-table"/>
            </w:pPr>
            <w:r w:rsidRPr="00765E7E">
              <w:t>Gamma shielding</w:t>
            </w:r>
          </w:p>
          <w:p w14:paraId="27351347" w14:textId="77777777" w:rsidR="00711C23" w:rsidRPr="00765E7E" w:rsidRDefault="00711C23" w:rsidP="0068068A">
            <w:pPr>
              <w:pStyle w:val="BodyText-table"/>
            </w:pPr>
            <w:r w:rsidRPr="00765E7E">
              <w:t>Inner cask top shielding plug</w:t>
            </w:r>
          </w:p>
          <w:p w14:paraId="3A315DBD" w14:textId="77777777" w:rsidR="00711C23" w:rsidRPr="00765E7E" w:rsidRDefault="00711C23" w:rsidP="0068068A">
            <w:pPr>
              <w:pStyle w:val="BodyText-table"/>
            </w:pPr>
            <w:r w:rsidRPr="00765E7E">
              <w:t>Neutron shielding</w:t>
            </w:r>
          </w:p>
          <w:p w14:paraId="12E5F86D" w14:textId="77777777" w:rsidR="00711C23" w:rsidRPr="00765E7E" w:rsidRDefault="00711C23" w:rsidP="0068068A">
            <w:pPr>
              <w:pStyle w:val="BodyText-table"/>
            </w:pPr>
            <w:r w:rsidRPr="00765E7E">
              <w:t>Shielded Access Door (HSM)</w:t>
            </w:r>
          </w:p>
          <w:p w14:paraId="1B781C21" w14:textId="77777777" w:rsidR="00711C23" w:rsidRPr="00765E7E" w:rsidRDefault="00711C23" w:rsidP="0068068A">
            <w:pPr>
              <w:pStyle w:val="BodyText-table"/>
            </w:pPr>
            <w:r w:rsidRPr="00765E7E">
              <w:t>Transfer cask</w:t>
            </w:r>
          </w:p>
          <w:p w14:paraId="69DBF01C" w14:textId="77777777" w:rsidR="00711C23" w:rsidRPr="00765E7E" w:rsidRDefault="00711C23" w:rsidP="0068068A">
            <w:pPr>
              <w:pStyle w:val="BodyText-table"/>
            </w:pPr>
            <w:r w:rsidRPr="00765E7E">
              <w:t>Repairs to cracks in concrete HSM with grout.</w:t>
            </w:r>
          </w:p>
          <w:p w14:paraId="35973F02" w14:textId="77777777" w:rsidR="00711C23" w:rsidRPr="00765E7E" w:rsidRDefault="00711C23" w:rsidP="0068068A">
            <w:pPr>
              <w:pStyle w:val="BodyText-table"/>
            </w:pPr>
            <w:r w:rsidRPr="00765E7E">
              <w:t>Repairs to HSM area with exposed reinforcement using approved concrete</w:t>
            </w:r>
          </w:p>
          <w:p w14:paraId="06590B98" w14:textId="77777777" w:rsidR="00711C23" w:rsidRPr="00765E7E" w:rsidRDefault="00711C23" w:rsidP="0068068A">
            <w:pPr>
              <w:pStyle w:val="BodyText-table"/>
            </w:pPr>
            <w:r w:rsidRPr="00765E7E">
              <w:t>mix.</w:t>
            </w:r>
          </w:p>
        </w:tc>
        <w:tc>
          <w:tcPr>
            <w:tcW w:w="3690" w:type="dxa"/>
          </w:tcPr>
          <w:p w14:paraId="211E6DDC" w14:textId="77777777" w:rsidR="00711C23" w:rsidRPr="00765E7E" w:rsidRDefault="00711C23" w:rsidP="0068068A">
            <w:pPr>
              <w:pStyle w:val="BodyText-table"/>
            </w:pPr>
            <w:r w:rsidRPr="00765E7E">
              <w:t>Cask hardware (keepers – small bolts and nuts, cotter pins, detent pins, lockwires, lanyards)</w:t>
            </w:r>
          </w:p>
          <w:p w14:paraId="276947C5" w14:textId="77777777" w:rsidR="00711C23" w:rsidRPr="00765E7E" w:rsidRDefault="00711C23" w:rsidP="0068068A">
            <w:pPr>
              <w:pStyle w:val="BodyText-table"/>
            </w:pPr>
            <w:r w:rsidRPr="00765E7E">
              <w:t>Repair to a locally under-sized inner liner ID by locally reducing slightly the rail thickness.</w:t>
            </w:r>
          </w:p>
          <w:p w14:paraId="0CF328E9" w14:textId="77777777" w:rsidR="00711C23" w:rsidRPr="00765E7E" w:rsidRDefault="00711C23" w:rsidP="0068068A">
            <w:pPr>
              <w:pStyle w:val="BodyText-table"/>
            </w:pPr>
            <w:r w:rsidRPr="00765E7E">
              <w:t>Scratches along the inner liner plate.</w:t>
            </w:r>
          </w:p>
          <w:p w14:paraId="67752C0A" w14:textId="77777777" w:rsidR="00711C23" w:rsidRPr="00765E7E" w:rsidRDefault="00711C23" w:rsidP="0068068A">
            <w:pPr>
              <w:pStyle w:val="BodyText-table"/>
            </w:pPr>
            <w:r w:rsidRPr="00765E7E">
              <w:t>Repairs to out of tolerance on the inner Top Cover Plate thickness.</w:t>
            </w:r>
          </w:p>
          <w:p w14:paraId="15275AB8" w14:textId="77777777" w:rsidR="00711C23" w:rsidRPr="00765E7E" w:rsidRDefault="00711C23" w:rsidP="0068068A">
            <w:pPr>
              <w:pStyle w:val="BodyText-table"/>
            </w:pPr>
            <w:r w:rsidRPr="00765E7E">
              <w:t>Nonconformance (minor) from the ideal cylindricity requirement.</w:t>
            </w:r>
          </w:p>
          <w:p w14:paraId="21D00B94" w14:textId="77777777" w:rsidR="00711C23" w:rsidRPr="00765E7E" w:rsidRDefault="00711C23" w:rsidP="0068068A">
            <w:pPr>
              <w:pStyle w:val="BodyText-table"/>
            </w:pPr>
            <w:r w:rsidRPr="00765E7E">
              <w:t>Concrete support pad</w:t>
            </w:r>
          </w:p>
          <w:p w14:paraId="4558F239" w14:textId="4DE0C412" w:rsidR="00711C23" w:rsidRPr="00765E7E" w:rsidRDefault="00711C23" w:rsidP="0068068A">
            <w:pPr>
              <w:pStyle w:val="BodyText-table"/>
            </w:pPr>
            <w:r w:rsidRPr="00765E7E">
              <w:t xml:space="preserve">Roof slab lifting eyes </w:t>
            </w:r>
          </w:p>
          <w:p w14:paraId="00515D29" w14:textId="77777777" w:rsidR="00711C23" w:rsidRPr="00765E7E" w:rsidRDefault="00711C23" w:rsidP="0068068A">
            <w:pPr>
              <w:pStyle w:val="BodyText-table"/>
            </w:pPr>
            <w:r w:rsidRPr="00765E7E">
              <w:t>Security lockwire and seals</w:t>
            </w:r>
          </w:p>
          <w:p w14:paraId="4C6FA950" w14:textId="77777777" w:rsidR="00711C23" w:rsidRPr="00765E7E" w:rsidRDefault="00711C23" w:rsidP="0068068A">
            <w:pPr>
              <w:pStyle w:val="BodyText-table"/>
            </w:pPr>
            <w:r w:rsidRPr="00765E7E">
              <w:t>Using concrete slump that is lower than specified to fabricate HSM component.</w:t>
            </w:r>
          </w:p>
          <w:p w14:paraId="72BF3D79" w14:textId="77777777" w:rsidR="00711C23" w:rsidRPr="00765E7E" w:rsidRDefault="00711C23" w:rsidP="0068068A">
            <w:pPr>
              <w:pStyle w:val="BodyText-table"/>
            </w:pPr>
            <w:r w:rsidRPr="00765E7E">
              <w:t>Repair concrete around lightning protection plate.</w:t>
            </w:r>
          </w:p>
          <w:p w14:paraId="2DA64A43" w14:textId="77777777" w:rsidR="00711C23" w:rsidRPr="00765E7E" w:rsidRDefault="00711C23" w:rsidP="0068068A">
            <w:pPr>
              <w:pStyle w:val="BodyText-table"/>
            </w:pPr>
            <w:r w:rsidRPr="00765E7E">
              <w:t>Repair to base portion of HSM concrete to restore dimension.</w:t>
            </w:r>
          </w:p>
          <w:p w14:paraId="5F7BB731" w14:textId="77777777" w:rsidR="00711C23" w:rsidRPr="00765E7E" w:rsidRDefault="00711C23" w:rsidP="0068068A">
            <w:pPr>
              <w:pStyle w:val="BodyText-table"/>
            </w:pPr>
            <w:r w:rsidRPr="00765E7E">
              <w:t>Repair concrete voids which exceed the acceptance criteria.</w:t>
            </w:r>
          </w:p>
          <w:p w14:paraId="282FBE40" w14:textId="77777777" w:rsidR="00711C23" w:rsidRPr="00765E7E" w:rsidRDefault="00711C23" w:rsidP="0068068A">
            <w:pPr>
              <w:pStyle w:val="BodyText-table"/>
            </w:pPr>
            <w:r w:rsidRPr="00765E7E">
              <w:t xml:space="preserve">Repair to 1” thick upper vent </w:t>
            </w:r>
            <w:proofErr w:type="gramStart"/>
            <w:r w:rsidRPr="00765E7E">
              <w:t>embed</w:t>
            </w:r>
            <w:proofErr w:type="gramEnd"/>
            <w:r w:rsidRPr="00765E7E">
              <w:t xml:space="preserve"> plates.</w:t>
            </w:r>
          </w:p>
          <w:p w14:paraId="4AA262DC" w14:textId="77777777" w:rsidR="00711C23" w:rsidRPr="00765E7E" w:rsidRDefault="00711C23" w:rsidP="0068068A">
            <w:pPr>
              <w:pStyle w:val="BodyText-table"/>
            </w:pPr>
            <w:r w:rsidRPr="00765E7E">
              <w:t>Repair HSM door minor dimensional tolerance nonconformance.</w:t>
            </w:r>
          </w:p>
          <w:p w14:paraId="52B761F2" w14:textId="77777777" w:rsidR="00711C23" w:rsidRPr="00765E7E" w:rsidRDefault="00711C23" w:rsidP="0068068A">
            <w:pPr>
              <w:pStyle w:val="BodyText-table"/>
            </w:pPr>
            <w:r w:rsidRPr="00765E7E">
              <w:t>Minor HSM side wall thickness nonconformance.</w:t>
            </w:r>
          </w:p>
        </w:tc>
      </w:tr>
      <w:tr w:rsidR="00711C23" w14:paraId="44D02A80" w14:textId="77777777" w:rsidTr="006529D8">
        <w:trPr>
          <w:trHeight w:val="3617"/>
          <w:tblHeader w:val="0"/>
        </w:trPr>
        <w:tc>
          <w:tcPr>
            <w:tcW w:w="3056" w:type="dxa"/>
          </w:tcPr>
          <w:p w14:paraId="71E5D0A6" w14:textId="77777777" w:rsidR="00711C23" w:rsidRPr="00765E7E" w:rsidRDefault="00711C23" w:rsidP="0068068A">
            <w:pPr>
              <w:pStyle w:val="BodyText-table"/>
            </w:pPr>
          </w:p>
        </w:tc>
        <w:tc>
          <w:tcPr>
            <w:tcW w:w="3152" w:type="dxa"/>
          </w:tcPr>
          <w:p w14:paraId="1882657F" w14:textId="77777777" w:rsidR="00711C23" w:rsidRPr="00765E7E" w:rsidRDefault="00711C23" w:rsidP="0068068A">
            <w:pPr>
              <w:pStyle w:val="BodyText-table"/>
            </w:pPr>
            <w:r w:rsidRPr="00765E7E">
              <w:t>Inner cask support structure.</w:t>
            </w:r>
          </w:p>
          <w:p w14:paraId="5D7C6FE8" w14:textId="77777777" w:rsidR="00711C23" w:rsidRPr="00765E7E" w:rsidRDefault="00711C23" w:rsidP="0068068A">
            <w:pPr>
              <w:pStyle w:val="BodyText-table"/>
            </w:pPr>
            <w:r w:rsidRPr="00765E7E">
              <w:t>Storage of spent fuel assemblies containing foreign material debris within a DSC.</w:t>
            </w:r>
          </w:p>
          <w:p w14:paraId="09DE0F05" w14:textId="77777777" w:rsidR="00711C23" w:rsidRPr="00765E7E" w:rsidRDefault="00711C23" w:rsidP="0068068A">
            <w:pPr>
              <w:pStyle w:val="BodyText-table"/>
            </w:pPr>
            <w:r w:rsidRPr="00765E7E">
              <w:t>HSM air vents.</w:t>
            </w:r>
          </w:p>
          <w:p w14:paraId="26F2F056" w14:textId="77777777" w:rsidR="00711C23" w:rsidRPr="00765E7E" w:rsidRDefault="00711C23" w:rsidP="0068068A">
            <w:pPr>
              <w:pStyle w:val="BodyText-table"/>
            </w:pPr>
            <w:r w:rsidRPr="00765E7E">
              <w:t>HSM heat shield.</w:t>
            </w:r>
          </w:p>
          <w:p w14:paraId="50FACB96" w14:textId="77777777" w:rsidR="00711C23" w:rsidRPr="00765E7E" w:rsidRDefault="00711C23" w:rsidP="0068068A">
            <w:pPr>
              <w:pStyle w:val="BodyText-table"/>
            </w:pPr>
            <w:r w:rsidRPr="00765E7E">
              <w:t>HSM bird screen.</w:t>
            </w:r>
          </w:p>
          <w:p w14:paraId="40612A1C" w14:textId="77777777" w:rsidR="00711C23" w:rsidRPr="00765E7E" w:rsidRDefault="00711C23" w:rsidP="0068068A">
            <w:pPr>
              <w:pStyle w:val="BodyText-table"/>
            </w:pPr>
            <w:r w:rsidRPr="00765E7E">
              <w:t>Basket to shell gap exceeding drawing requirements.</w:t>
            </w:r>
          </w:p>
        </w:tc>
        <w:tc>
          <w:tcPr>
            <w:tcW w:w="3690" w:type="dxa"/>
          </w:tcPr>
          <w:p w14:paraId="6A994E3C" w14:textId="77777777" w:rsidR="00711C23" w:rsidRPr="00765E7E" w:rsidRDefault="00711C23" w:rsidP="0068068A">
            <w:pPr>
              <w:pStyle w:val="BodyText-table"/>
            </w:pPr>
            <w:r w:rsidRPr="00765E7E">
              <w:t>Repair requiring trimming the edges of the aluminum basket plates.</w:t>
            </w:r>
          </w:p>
          <w:p w14:paraId="165B3A60" w14:textId="77777777" w:rsidR="00711C23" w:rsidRPr="00765E7E" w:rsidRDefault="00711C23" w:rsidP="0068068A">
            <w:pPr>
              <w:pStyle w:val="BodyText-table"/>
            </w:pPr>
            <w:r w:rsidRPr="00765E7E">
              <w:t>Repair of nonconforming condition of basket plate support bar in the DSC basket.</w:t>
            </w:r>
          </w:p>
          <w:p w14:paraId="44DB41E7" w14:textId="77777777" w:rsidR="00711C23" w:rsidRPr="00765E7E" w:rsidRDefault="00711C23" w:rsidP="0068068A">
            <w:pPr>
              <w:pStyle w:val="BodyText-table"/>
            </w:pPr>
            <w:r w:rsidRPr="00765E7E">
              <w:t>Repair outside leading edge of the damaged fuel end cap so is tapered and can fit into basket cell of canister.</w:t>
            </w:r>
          </w:p>
          <w:p w14:paraId="2A7C0A45" w14:textId="77777777" w:rsidR="00711C23" w:rsidRPr="00765E7E" w:rsidRDefault="00711C23" w:rsidP="0068068A">
            <w:pPr>
              <w:pStyle w:val="BodyText-table"/>
            </w:pPr>
            <w:r w:rsidRPr="00765E7E">
              <w:t>Replacement of side heat shield anchors in the HSM.</w:t>
            </w:r>
          </w:p>
          <w:p w14:paraId="73A2BA40" w14:textId="77777777" w:rsidR="00711C23" w:rsidRPr="00765E7E" w:rsidRDefault="00711C23" w:rsidP="0068068A">
            <w:pPr>
              <w:pStyle w:val="BodyText-table"/>
            </w:pPr>
            <w:r w:rsidRPr="00765E7E">
              <w:t>Cracks on the outlet vent cover on HSM.</w:t>
            </w:r>
          </w:p>
        </w:tc>
      </w:tr>
    </w:tbl>
    <w:p w14:paraId="4548674B" w14:textId="0B6E01D9" w:rsidR="00711C23" w:rsidRDefault="00711C23" w:rsidP="00CF3590">
      <w:pPr>
        <w:pStyle w:val="Heading3"/>
        <w:ind w:left="0"/>
      </w:pPr>
      <w:r>
        <w:t>Table</w:t>
      </w:r>
      <w:r>
        <w:rPr>
          <w:spacing w:val="-6"/>
        </w:rPr>
        <w:t xml:space="preserve"> </w:t>
      </w:r>
      <w:r>
        <w:t>E-</w:t>
      </w:r>
      <w:r>
        <w:rPr>
          <w:spacing w:val="-10"/>
        </w:rPr>
        <w:t>2</w:t>
      </w:r>
    </w:p>
    <w:tbl>
      <w:tblPr>
        <w:tblStyle w:val="IM"/>
        <w:tblW w:w="9905" w:type="dxa"/>
        <w:tblLayout w:type="fixed"/>
        <w:tblLook w:val="01E0" w:firstRow="1" w:lastRow="1" w:firstColumn="1" w:lastColumn="1" w:noHBand="0" w:noVBand="0"/>
      </w:tblPr>
      <w:tblGrid>
        <w:gridCol w:w="3769"/>
        <w:gridCol w:w="2384"/>
        <w:gridCol w:w="3752"/>
      </w:tblGrid>
      <w:tr w:rsidR="00711C23" w14:paraId="0F4BD1AC" w14:textId="77777777" w:rsidTr="00965ADC">
        <w:trPr>
          <w:trHeight w:val="390"/>
          <w:tblHeader w:val="0"/>
        </w:trPr>
        <w:tc>
          <w:tcPr>
            <w:tcW w:w="9905" w:type="dxa"/>
            <w:gridSpan w:val="3"/>
          </w:tcPr>
          <w:p w14:paraId="378BF53C" w14:textId="77777777" w:rsidR="00711C23" w:rsidRPr="00765E7E" w:rsidRDefault="00711C23" w:rsidP="0068068A">
            <w:pPr>
              <w:pStyle w:val="BodyText-table"/>
            </w:pPr>
            <w:r w:rsidRPr="00765E7E">
              <w:t>Components in Metal Shielded Type Storage System</w:t>
            </w:r>
          </w:p>
        </w:tc>
      </w:tr>
      <w:tr w:rsidR="00711C23" w14:paraId="66DB8374" w14:textId="77777777" w:rsidTr="00965ADC">
        <w:trPr>
          <w:trHeight w:val="376"/>
          <w:tblHeader w:val="0"/>
        </w:trPr>
        <w:tc>
          <w:tcPr>
            <w:tcW w:w="3769" w:type="dxa"/>
          </w:tcPr>
          <w:p w14:paraId="6AB762E9" w14:textId="77777777" w:rsidR="00711C23" w:rsidRPr="00765E7E" w:rsidRDefault="00711C23" w:rsidP="0068068A">
            <w:pPr>
              <w:pStyle w:val="BodyText-table"/>
            </w:pPr>
            <w:r w:rsidRPr="00765E7E">
              <w:t>Priority 1</w:t>
            </w:r>
          </w:p>
        </w:tc>
        <w:tc>
          <w:tcPr>
            <w:tcW w:w="2384" w:type="dxa"/>
          </w:tcPr>
          <w:p w14:paraId="185A8406" w14:textId="77777777" w:rsidR="00711C23" w:rsidRPr="00765E7E" w:rsidRDefault="00711C23" w:rsidP="0068068A">
            <w:pPr>
              <w:pStyle w:val="BodyText-table"/>
            </w:pPr>
            <w:r w:rsidRPr="00765E7E">
              <w:t>Priority 2</w:t>
            </w:r>
          </w:p>
        </w:tc>
        <w:tc>
          <w:tcPr>
            <w:tcW w:w="3752" w:type="dxa"/>
          </w:tcPr>
          <w:p w14:paraId="6387ABED" w14:textId="77777777" w:rsidR="00711C23" w:rsidRPr="00765E7E" w:rsidRDefault="00711C23" w:rsidP="0068068A">
            <w:pPr>
              <w:pStyle w:val="BodyText-table"/>
            </w:pPr>
            <w:r w:rsidRPr="00765E7E">
              <w:t>Priority 3</w:t>
            </w:r>
          </w:p>
        </w:tc>
      </w:tr>
      <w:tr w:rsidR="00711C23" w14:paraId="5CB7DDDC" w14:textId="77777777" w:rsidTr="00965ADC">
        <w:trPr>
          <w:tblHeader w:val="0"/>
        </w:trPr>
        <w:tc>
          <w:tcPr>
            <w:tcW w:w="3769" w:type="dxa"/>
          </w:tcPr>
          <w:p w14:paraId="0E4EE99D" w14:textId="77777777" w:rsidR="00711C23" w:rsidRPr="00765E7E" w:rsidRDefault="00711C23" w:rsidP="0068068A">
            <w:pPr>
              <w:pStyle w:val="BodyText-table"/>
            </w:pPr>
            <w:r w:rsidRPr="00765E7E">
              <w:t>Drain port plug</w:t>
            </w:r>
          </w:p>
          <w:p w14:paraId="0464D1CE" w14:textId="77777777" w:rsidR="00711C23" w:rsidRPr="00765E7E" w:rsidRDefault="00711C23" w:rsidP="0068068A">
            <w:pPr>
              <w:pStyle w:val="BodyText-table"/>
            </w:pPr>
            <w:r w:rsidRPr="00765E7E">
              <w:t>Inner cask bottom head</w:t>
            </w:r>
          </w:p>
          <w:p w14:paraId="2AD16DEE" w14:textId="77777777" w:rsidR="00711C23" w:rsidRPr="00765E7E" w:rsidRDefault="00711C23" w:rsidP="0068068A">
            <w:pPr>
              <w:pStyle w:val="BodyText-table"/>
            </w:pPr>
            <w:r w:rsidRPr="00765E7E">
              <w:t>Inner cask lid</w:t>
            </w:r>
          </w:p>
          <w:p w14:paraId="3F730FBD" w14:textId="77777777" w:rsidR="00711C23" w:rsidRPr="00765E7E" w:rsidRDefault="00711C23" w:rsidP="0068068A">
            <w:pPr>
              <w:pStyle w:val="BodyText-table"/>
            </w:pPr>
            <w:r w:rsidRPr="00765E7E">
              <w:t>Inner cask lid seals</w:t>
            </w:r>
          </w:p>
          <w:p w14:paraId="3C2F9C0E" w14:textId="77777777" w:rsidR="00711C23" w:rsidRPr="00765E7E" w:rsidRDefault="00711C23" w:rsidP="0068068A">
            <w:pPr>
              <w:pStyle w:val="BodyText-table"/>
            </w:pPr>
            <w:r w:rsidRPr="00765E7E">
              <w:t>Inner cask shell</w:t>
            </w:r>
          </w:p>
          <w:p w14:paraId="09828920" w14:textId="77777777" w:rsidR="00711C23" w:rsidRPr="00765E7E" w:rsidRDefault="00711C23" w:rsidP="0068068A">
            <w:pPr>
              <w:pStyle w:val="BodyText-table"/>
            </w:pPr>
            <w:r w:rsidRPr="00765E7E">
              <w:t>Inner cask shell upper head</w:t>
            </w:r>
          </w:p>
          <w:p w14:paraId="6FD34167" w14:textId="77777777" w:rsidR="00711C23" w:rsidRPr="00765E7E" w:rsidRDefault="00711C23" w:rsidP="0068068A">
            <w:pPr>
              <w:pStyle w:val="BodyText-table"/>
            </w:pPr>
            <w:r w:rsidRPr="00765E7E">
              <w:t>Lid closure hardware (bolts)</w:t>
            </w:r>
          </w:p>
          <w:p w14:paraId="1680EFC7" w14:textId="77777777" w:rsidR="00711C23" w:rsidRPr="00765E7E" w:rsidRDefault="00711C23" w:rsidP="0068068A">
            <w:pPr>
              <w:pStyle w:val="BodyText-table"/>
            </w:pPr>
            <w:r w:rsidRPr="00765E7E">
              <w:t>Lifting lugs/trunnions/grapples</w:t>
            </w:r>
          </w:p>
          <w:p w14:paraId="6B7B535F" w14:textId="77777777" w:rsidR="00711C23" w:rsidRPr="00765E7E" w:rsidRDefault="00711C23" w:rsidP="0068068A">
            <w:pPr>
              <w:pStyle w:val="BodyText-table"/>
            </w:pPr>
            <w:r w:rsidRPr="00765E7E">
              <w:t>Lifting lug/trunnion bolts</w:t>
            </w:r>
          </w:p>
          <w:p w14:paraId="753A588C" w14:textId="77777777" w:rsidR="00711C23" w:rsidRPr="00765E7E" w:rsidRDefault="00711C23" w:rsidP="0068068A">
            <w:pPr>
              <w:pStyle w:val="BodyText-table"/>
            </w:pPr>
            <w:r w:rsidRPr="00765E7E">
              <w:t>Outer cask inner shell</w:t>
            </w:r>
          </w:p>
          <w:p w14:paraId="5A63E892" w14:textId="77777777" w:rsidR="00711C23" w:rsidRPr="00765E7E" w:rsidRDefault="00711C23" w:rsidP="0068068A">
            <w:pPr>
              <w:pStyle w:val="BodyText-table"/>
            </w:pPr>
            <w:r w:rsidRPr="00765E7E">
              <w:t>Outer cask lid</w:t>
            </w:r>
          </w:p>
          <w:p w14:paraId="45DE10AA" w14:textId="77777777" w:rsidR="00711C23" w:rsidRPr="00765E7E" w:rsidRDefault="00711C23" w:rsidP="0068068A">
            <w:pPr>
              <w:pStyle w:val="BodyText-table"/>
            </w:pPr>
            <w:r w:rsidRPr="00765E7E">
              <w:t>Outer cask lid seal</w:t>
            </w:r>
          </w:p>
          <w:p w14:paraId="73322B9D" w14:textId="77777777" w:rsidR="00711C23" w:rsidRPr="00765E7E" w:rsidRDefault="00711C23" w:rsidP="0068068A">
            <w:pPr>
              <w:pStyle w:val="BodyText-table"/>
            </w:pPr>
            <w:r w:rsidRPr="00765E7E">
              <w:t>Outer cask shell bottom head</w:t>
            </w:r>
          </w:p>
          <w:p w14:paraId="66C0086A" w14:textId="77777777" w:rsidR="00711C23" w:rsidRPr="00765E7E" w:rsidRDefault="00711C23" w:rsidP="0068068A">
            <w:pPr>
              <w:pStyle w:val="BodyText-table"/>
            </w:pPr>
            <w:r w:rsidRPr="00765E7E">
              <w:t>Outer cask shell upper head</w:t>
            </w:r>
          </w:p>
          <w:p w14:paraId="700FB760" w14:textId="77777777" w:rsidR="00711C23" w:rsidRPr="00765E7E" w:rsidRDefault="00711C23" w:rsidP="0068068A">
            <w:pPr>
              <w:pStyle w:val="BodyText-table"/>
            </w:pPr>
            <w:r w:rsidRPr="00765E7E">
              <w:t>Pressure relief device</w:t>
            </w:r>
          </w:p>
          <w:p w14:paraId="25FADB28" w14:textId="77777777" w:rsidR="00711C23" w:rsidRPr="00765E7E" w:rsidRDefault="00711C23" w:rsidP="0068068A">
            <w:pPr>
              <w:pStyle w:val="BodyText-table"/>
            </w:pPr>
            <w:r w:rsidRPr="00765E7E">
              <w:t>Vent and drain port plug and pressure relief device seals</w:t>
            </w:r>
          </w:p>
          <w:p w14:paraId="23B65BFC" w14:textId="77777777" w:rsidR="00711C23" w:rsidRPr="00765E7E" w:rsidRDefault="00711C23" w:rsidP="0068068A">
            <w:pPr>
              <w:pStyle w:val="BodyText-table"/>
            </w:pPr>
            <w:r w:rsidRPr="00765E7E">
              <w:t>Vent port plug</w:t>
            </w:r>
          </w:p>
          <w:p w14:paraId="25F38CD8" w14:textId="77777777" w:rsidR="00711C23" w:rsidRPr="00765E7E" w:rsidRDefault="00711C23" w:rsidP="0068068A">
            <w:pPr>
              <w:pStyle w:val="BodyText-table"/>
            </w:pPr>
            <w:r w:rsidRPr="00765E7E">
              <w:t>Leak check port plug</w:t>
            </w:r>
          </w:p>
          <w:p w14:paraId="0B6EFA16" w14:textId="77777777" w:rsidR="00711C23" w:rsidRPr="00765E7E" w:rsidRDefault="00711C23" w:rsidP="0068068A">
            <w:pPr>
              <w:pStyle w:val="BodyText-table"/>
            </w:pPr>
            <w:r w:rsidRPr="00765E7E">
              <w:t>Outer cask lid</w:t>
            </w:r>
          </w:p>
          <w:p w14:paraId="3B7CD9A3" w14:textId="77777777" w:rsidR="00711C23" w:rsidRPr="00765E7E" w:rsidRDefault="00711C23" w:rsidP="0068068A">
            <w:pPr>
              <w:pStyle w:val="BodyText-table"/>
            </w:pPr>
            <w:r w:rsidRPr="00765E7E">
              <w:t>Outer cask shell bottom head</w:t>
            </w:r>
          </w:p>
          <w:p w14:paraId="3FB60C2B" w14:textId="77777777" w:rsidR="00711C23" w:rsidRPr="00765E7E" w:rsidRDefault="00711C23" w:rsidP="0068068A">
            <w:pPr>
              <w:pStyle w:val="BodyText-table"/>
            </w:pPr>
            <w:r w:rsidRPr="00765E7E">
              <w:t>Outer cask shell upper head</w:t>
            </w:r>
          </w:p>
          <w:p w14:paraId="45FDB22D" w14:textId="77777777" w:rsidR="00711C23" w:rsidRPr="00765E7E" w:rsidRDefault="00711C23" w:rsidP="0068068A">
            <w:pPr>
              <w:pStyle w:val="BodyText-table"/>
            </w:pPr>
            <w:r w:rsidRPr="00765E7E">
              <w:t>Temperature control components (fins, radiant heat shields, or other thermal control methods)</w:t>
            </w:r>
          </w:p>
        </w:tc>
        <w:tc>
          <w:tcPr>
            <w:tcW w:w="2384" w:type="dxa"/>
          </w:tcPr>
          <w:p w14:paraId="30A9390C" w14:textId="77777777" w:rsidR="00711C23" w:rsidRPr="00765E7E" w:rsidRDefault="00711C23" w:rsidP="0068068A">
            <w:pPr>
              <w:pStyle w:val="BodyText-table"/>
            </w:pPr>
            <w:r w:rsidRPr="00765E7E">
              <w:t>Gamma shielding</w:t>
            </w:r>
          </w:p>
          <w:p w14:paraId="66FE4CE3" w14:textId="77777777" w:rsidR="00711C23" w:rsidRPr="00765E7E" w:rsidRDefault="00711C23" w:rsidP="0068068A">
            <w:pPr>
              <w:pStyle w:val="BodyText-table"/>
            </w:pPr>
            <w:r w:rsidRPr="00765E7E">
              <w:t>Neutron shielding</w:t>
            </w:r>
          </w:p>
          <w:p w14:paraId="44D87DE7" w14:textId="77777777" w:rsidR="00711C23" w:rsidRPr="00765E7E" w:rsidRDefault="00711C23" w:rsidP="0068068A">
            <w:pPr>
              <w:pStyle w:val="BodyText-table"/>
            </w:pPr>
            <w:r w:rsidRPr="00765E7E">
              <w:t>Outer cask outer shell</w:t>
            </w:r>
          </w:p>
          <w:p w14:paraId="4062CDCD" w14:textId="77777777" w:rsidR="00711C23" w:rsidRPr="00765E7E" w:rsidRDefault="00711C23" w:rsidP="0068068A">
            <w:pPr>
              <w:pStyle w:val="BodyText-table"/>
            </w:pPr>
            <w:r w:rsidRPr="00765E7E">
              <w:t>Transfer cask</w:t>
            </w:r>
          </w:p>
          <w:p w14:paraId="297E04DF" w14:textId="77777777" w:rsidR="00711C23" w:rsidRPr="00765E7E" w:rsidRDefault="00711C23" w:rsidP="0068068A">
            <w:pPr>
              <w:pStyle w:val="BodyText-table"/>
            </w:pPr>
            <w:r w:rsidRPr="00765E7E">
              <w:t>Basket assembly</w:t>
            </w:r>
          </w:p>
          <w:p w14:paraId="628D98DB" w14:textId="77777777" w:rsidR="00711C23" w:rsidRPr="00765E7E" w:rsidRDefault="00711C23" w:rsidP="0068068A">
            <w:pPr>
              <w:pStyle w:val="BodyText-table"/>
            </w:pPr>
            <w:r w:rsidRPr="00765E7E">
              <w:t>Neutron absorbers</w:t>
            </w:r>
          </w:p>
        </w:tc>
        <w:tc>
          <w:tcPr>
            <w:tcW w:w="3752" w:type="dxa"/>
          </w:tcPr>
          <w:p w14:paraId="6D2DEC16" w14:textId="77777777" w:rsidR="00711C23" w:rsidRPr="00765E7E" w:rsidRDefault="00711C23" w:rsidP="0068068A">
            <w:pPr>
              <w:pStyle w:val="BodyText-table"/>
            </w:pPr>
            <w:r w:rsidRPr="00765E7E">
              <w:t>Cask hardware (keepers – small bolts and nuts, cotter pins, detent pins, lockwires)</w:t>
            </w:r>
          </w:p>
          <w:p w14:paraId="15C702BA" w14:textId="77777777" w:rsidR="00711C23" w:rsidRPr="00765E7E" w:rsidRDefault="00711C23" w:rsidP="0068068A">
            <w:pPr>
              <w:pStyle w:val="BodyText-table"/>
            </w:pPr>
            <w:r w:rsidRPr="00765E7E">
              <w:t>Concrete support pad</w:t>
            </w:r>
          </w:p>
          <w:p w14:paraId="0EC0616E" w14:textId="77777777" w:rsidR="00711C23" w:rsidRPr="00765E7E" w:rsidRDefault="00711C23" w:rsidP="0068068A">
            <w:pPr>
              <w:pStyle w:val="BodyText-table"/>
            </w:pPr>
            <w:r w:rsidRPr="00765E7E">
              <w:t>Protective cover</w:t>
            </w:r>
          </w:p>
          <w:p w14:paraId="056673DC" w14:textId="77777777" w:rsidR="00711C23" w:rsidRPr="00765E7E" w:rsidRDefault="00711C23" w:rsidP="0068068A">
            <w:pPr>
              <w:pStyle w:val="BodyText-table"/>
            </w:pPr>
            <w:r w:rsidRPr="00765E7E">
              <w:t>Shielding shell</w:t>
            </w:r>
          </w:p>
          <w:p w14:paraId="4677698E" w14:textId="77777777" w:rsidR="00711C23" w:rsidRPr="00765E7E" w:rsidRDefault="00711C23" w:rsidP="0068068A">
            <w:pPr>
              <w:pStyle w:val="BodyText-table"/>
            </w:pPr>
            <w:r w:rsidRPr="00765E7E">
              <w:t>Inner cask support structure</w:t>
            </w:r>
          </w:p>
          <w:p w14:paraId="6E1953FC" w14:textId="77777777" w:rsidR="00711C23" w:rsidRPr="00765E7E" w:rsidRDefault="00711C23" w:rsidP="0068068A">
            <w:pPr>
              <w:pStyle w:val="BodyText-table"/>
            </w:pPr>
            <w:r w:rsidRPr="00765E7E">
              <w:t>Outer cask outer shell</w:t>
            </w:r>
          </w:p>
        </w:tc>
      </w:tr>
    </w:tbl>
    <w:p w14:paraId="37116D50" w14:textId="77777777" w:rsidR="00B326D8" w:rsidRDefault="00B326D8" w:rsidP="00711C23">
      <w:pPr>
        <w:pStyle w:val="BodyText-table"/>
        <w:rPr>
          <w:sz w:val="24"/>
        </w:rPr>
        <w:sectPr w:rsidR="00B326D8" w:rsidSect="00D64A90">
          <w:pgSz w:w="12240" w:h="15840"/>
          <w:pgMar w:top="1440" w:right="1440" w:bottom="1440" w:left="1440" w:header="720" w:footer="720" w:gutter="0"/>
          <w:cols w:space="720"/>
          <w:docGrid w:linePitch="299"/>
        </w:sectPr>
      </w:pPr>
    </w:p>
    <w:p w14:paraId="7C92D7FD" w14:textId="77777777" w:rsidR="00711C23" w:rsidRDefault="00711C23" w:rsidP="00711C23">
      <w:pPr>
        <w:pStyle w:val="attachmenttitle"/>
      </w:pPr>
      <w:bookmarkStart w:id="156" w:name="_Toc176429798"/>
      <w:bookmarkStart w:id="157" w:name="_Toc177021512"/>
      <w:bookmarkStart w:id="158" w:name="_Toc179892000"/>
      <w:r>
        <w:t>Appendix</w:t>
      </w:r>
      <w:r>
        <w:rPr>
          <w:spacing w:val="-7"/>
        </w:rPr>
        <w:t xml:space="preserve"> </w:t>
      </w:r>
      <w:r>
        <w:t>F: Inspection Program Modifications During Pandemics, Epidemics, or Other Widespread Illnesses or Diseases</w:t>
      </w:r>
      <w:bookmarkEnd w:id="156"/>
      <w:bookmarkEnd w:id="157"/>
      <w:bookmarkEnd w:id="158"/>
    </w:p>
    <w:p w14:paraId="2874FCCC" w14:textId="77777777" w:rsidR="00711C23" w:rsidRDefault="00711C23" w:rsidP="00F832CC">
      <w:pPr>
        <w:pStyle w:val="BodyText"/>
        <w:keepNext/>
        <w:spacing w:before="440"/>
        <w:outlineLvl w:val="1"/>
      </w:pPr>
      <w:bookmarkStart w:id="159" w:name="_Toc179892001"/>
      <w:r>
        <w:t>2690F-</w:t>
      </w:r>
      <w:r>
        <w:rPr>
          <w:spacing w:val="-5"/>
        </w:rPr>
        <w:t>01</w:t>
      </w:r>
      <w:r>
        <w:tab/>
        <w:t>PURPOSE</w:t>
      </w:r>
      <w:bookmarkEnd w:id="159"/>
    </w:p>
    <w:p w14:paraId="2B12E990" w14:textId="77777777" w:rsidR="00711C23" w:rsidRDefault="00711C23" w:rsidP="00344C0B">
      <w:pPr>
        <w:pStyle w:val="BodyText"/>
      </w:pPr>
      <w:r>
        <w:t>Pandemics,</w:t>
      </w:r>
      <w:r>
        <w:rPr>
          <w:spacing w:val="-4"/>
        </w:rPr>
        <w:t xml:space="preserve"> </w:t>
      </w:r>
      <w:r>
        <w:t>epidemics,</w:t>
      </w:r>
      <w:r>
        <w:rPr>
          <w:spacing w:val="-4"/>
        </w:rPr>
        <w:t xml:space="preserve"> </w:t>
      </w:r>
      <w:r>
        <w:t>or</w:t>
      </w:r>
      <w:r>
        <w:rPr>
          <w:spacing w:val="-2"/>
        </w:rPr>
        <w:t xml:space="preserve"> </w:t>
      </w:r>
      <w:r>
        <w:t>other</w:t>
      </w:r>
      <w:r>
        <w:rPr>
          <w:spacing w:val="-4"/>
        </w:rPr>
        <w:t xml:space="preserve"> </w:t>
      </w:r>
      <w:r>
        <w:t>widespread</w:t>
      </w:r>
      <w:r>
        <w:rPr>
          <w:spacing w:val="-3"/>
        </w:rPr>
        <w:t xml:space="preserve"> </w:t>
      </w:r>
      <w:r>
        <w:t>illnesses</w:t>
      </w:r>
      <w:r>
        <w:rPr>
          <w:spacing w:val="-3"/>
        </w:rPr>
        <w:t xml:space="preserve"> </w:t>
      </w:r>
      <w:r>
        <w:t>or</w:t>
      </w:r>
      <w:r>
        <w:rPr>
          <w:spacing w:val="-4"/>
        </w:rPr>
        <w:t xml:space="preserve"> </w:t>
      </w:r>
      <w:r>
        <w:t>diseases</w:t>
      </w:r>
      <w:r>
        <w:rPr>
          <w:spacing w:val="-5"/>
        </w:rPr>
        <w:t xml:space="preserve"> </w:t>
      </w:r>
      <w:r>
        <w:t>primarily</w:t>
      </w:r>
      <w:r>
        <w:rPr>
          <w:spacing w:val="-2"/>
        </w:rPr>
        <w:t xml:space="preserve"> </w:t>
      </w:r>
      <w:r>
        <w:t>affect</w:t>
      </w:r>
      <w:r>
        <w:rPr>
          <w:spacing w:val="-4"/>
        </w:rPr>
        <w:t xml:space="preserve"> </w:t>
      </w:r>
      <w:r>
        <w:t>people</w:t>
      </w:r>
      <w:r>
        <w:rPr>
          <w:spacing w:val="-3"/>
        </w:rPr>
        <w:t xml:space="preserve"> </w:t>
      </w:r>
      <w:r>
        <w:t>and develop more gradually, spread more widely, and could persist longer than other natural phenomena.</w:t>
      </w:r>
      <w:r>
        <w:rPr>
          <w:spacing w:val="40"/>
        </w:rPr>
        <w:t xml:space="preserve"> </w:t>
      </w:r>
      <w:r>
        <w:t>During these times, the U.S. Nuclear Regulatory Commission’s (NRC’s)</w:t>
      </w:r>
    </w:p>
    <w:p w14:paraId="0F970FC8" w14:textId="39B35F2B" w:rsidR="00711C23" w:rsidRDefault="007644BD" w:rsidP="00344C0B">
      <w:pPr>
        <w:pStyle w:val="BodyText"/>
      </w:pPr>
      <w:r>
        <w:t>I</w:t>
      </w:r>
      <w:r w:rsidR="00711C23">
        <w:t>nspection</w:t>
      </w:r>
      <w:r w:rsidR="00711C23">
        <w:rPr>
          <w:spacing w:val="-2"/>
        </w:rPr>
        <w:t xml:space="preserve"> </w:t>
      </w:r>
      <w:r w:rsidR="00711C23">
        <w:t>implementing</w:t>
      </w:r>
      <w:r w:rsidR="00711C23">
        <w:rPr>
          <w:spacing w:val="-4"/>
        </w:rPr>
        <w:t xml:space="preserve"> </w:t>
      </w:r>
      <w:r w:rsidR="00711C23">
        <w:t>strategy</w:t>
      </w:r>
      <w:r w:rsidR="00711C23">
        <w:rPr>
          <w:spacing w:val="-4"/>
        </w:rPr>
        <w:t xml:space="preserve"> </w:t>
      </w:r>
      <w:r w:rsidR="00711C23">
        <w:t>should</w:t>
      </w:r>
      <w:r w:rsidR="00711C23">
        <w:rPr>
          <w:spacing w:val="-2"/>
        </w:rPr>
        <w:t xml:space="preserve"> </w:t>
      </w:r>
      <w:r w:rsidR="00711C23">
        <w:t>be</w:t>
      </w:r>
      <w:r w:rsidR="00711C23">
        <w:rPr>
          <w:spacing w:val="-2"/>
        </w:rPr>
        <w:t xml:space="preserve"> </w:t>
      </w:r>
      <w:r w:rsidR="00711C23">
        <w:t>agile</w:t>
      </w:r>
      <w:r w:rsidR="00711C23">
        <w:rPr>
          <w:spacing w:val="-4"/>
        </w:rPr>
        <w:t xml:space="preserve"> </w:t>
      </w:r>
      <w:r w:rsidR="00711C23">
        <w:t>and</w:t>
      </w:r>
      <w:r w:rsidR="00711C23">
        <w:rPr>
          <w:spacing w:val="-2"/>
        </w:rPr>
        <w:t xml:space="preserve"> </w:t>
      </w:r>
      <w:r w:rsidR="00711C23">
        <w:t>allow</w:t>
      </w:r>
      <w:r w:rsidR="00711C23">
        <w:rPr>
          <w:spacing w:val="-3"/>
        </w:rPr>
        <w:t xml:space="preserve"> </w:t>
      </w:r>
      <w:r w:rsidR="00711C23">
        <w:t>for</w:t>
      </w:r>
      <w:r w:rsidR="00711C23">
        <w:rPr>
          <w:spacing w:val="-3"/>
        </w:rPr>
        <w:t xml:space="preserve"> </w:t>
      </w:r>
      <w:r w:rsidR="00711C23">
        <w:t>flexibility</w:t>
      </w:r>
      <w:r w:rsidR="00711C23">
        <w:rPr>
          <w:spacing w:val="-1"/>
        </w:rPr>
        <w:t xml:space="preserve"> </w:t>
      </w:r>
      <w:r w:rsidR="00711C23">
        <w:t>in</w:t>
      </w:r>
      <w:r w:rsidR="00711C23">
        <w:rPr>
          <w:spacing w:val="-4"/>
        </w:rPr>
        <w:t xml:space="preserve"> </w:t>
      </w:r>
      <w:r w:rsidR="00711C23">
        <w:t>the</w:t>
      </w:r>
      <w:r w:rsidR="00711C23">
        <w:rPr>
          <w:spacing w:val="-2"/>
        </w:rPr>
        <w:t xml:space="preserve"> </w:t>
      </w:r>
      <w:r w:rsidR="00711C23">
        <w:t>completion</w:t>
      </w:r>
      <w:r w:rsidR="00711C23">
        <w:rPr>
          <w:spacing w:val="-2"/>
        </w:rPr>
        <w:t xml:space="preserve"> </w:t>
      </w:r>
      <w:r w:rsidR="00711C23">
        <w:t>of</w:t>
      </w:r>
      <w:r w:rsidR="00711C23">
        <w:rPr>
          <w:spacing w:val="-3"/>
        </w:rPr>
        <w:t xml:space="preserve"> </w:t>
      </w:r>
      <w:r w:rsidR="00711C23">
        <w:t>the ISFSI and transportation packaging inspection program at affected facilities.</w:t>
      </w:r>
      <w:r w:rsidR="00711C23">
        <w:rPr>
          <w:spacing w:val="40"/>
        </w:rPr>
        <w:t xml:space="preserve"> </w:t>
      </w:r>
      <w:r w:rsidR="00711C23">
        <w:t>The inspection program provides reasonable assurance that licensees and Certificate of Compliance (CoC) holders are in compliance with their licenses, certificates, and the applicable regulations.</w:t>
      </w:r>
    </w:p>
    <w:p w14:paraId="314536A9" w14:textId="77777777" w:rsidR="00711C23" w:rsidRDefault="00711C23" w:rsidP="00344C0B">
      <w:pPr>
        <w:pStyle w:val="BodyText"/>
      </w:pPr>
      <w:r>
        <w:t>Licensees</w:t>
      </w:r>
      <w:r>
        <w:rPr>
          <w:spacing w:val="-3"/>
        </w:rPr>
        <w:t xml:space="preserve"> </w:t>
      </w:r>
      <w:r>
        <w:t>and</w:t>
      </w:r>
      <w:r>
        <w:rPr>
          <w:spacing w:val="-3"/>
        </w:rPr>
        <w:t xml:space="preserve"> </w:t>
      </w:r>
      <w:r>
        <w:t>CoC</w:t>
      </w:r>
      <w:r>
        <w:rPr>
          <w:spacing w:val="-3"/>
        </w:rPr>
        <w:t xml:space="preserve"> </w:t>
      </w:r>
      <w:r>
        <w:t>holders</w:t>
      </w:r>
      <w:r>
        <w:rPr>
          <w:spacing w:val="-3"/>
        </w:rPr>
        <w:t xml:space="preserve"> </w:t>
      </w:r>
      <w:r>
        <w:t>have</w:t>
      </w:r>
      <w:r>
        <w:rPr>
          <w:spacing w:val="-5"/>
        </w:rPr>
        <w:t xml:space="preserve"> </w:t>
      </w:r>
      <w:r>
        <w:t>the</w:t>
      </w:r>
      <w:r>
        <w:rPr>
          <w:spacing w:val="-5"/>
        </w:rPr>
        <w:t xml:space="preserve"> </w:t>
      </w:r>
      <w:r>
        <w:t>ultimate</w:t>
      </w:r>
      <w:r>
        <w:rPr>
          <w:spacing w:val="-5"/>
        </w:rPr>
        <w:t xml:space="preserve"> </w:t>
      </w:r>
      <w:r>
        <w:t>responsibility</w:t>
      </w:r>
      <w:r>
        <w:rPr>
          <w:spacing w:val="-3"/>
        </w:rPr>
        <w:t xml:space="preserve"> </w:t>
      </w:r>
      <w:r>
        <w:t>to</w:t>
      </w:r>
      <w:r>
        <w:rPr>
          <w:spacing w:val="-3"/>
        </w:rPr>
        <w:t xml:space="preserve"> </w:t>
      </w:r>
      <w:r>
        <w:t>safely</w:t>
      </w:r>
      <w:r>
        <w:rPr>
          <w:spacing w:val="-3"/>
        </w:rPr>
        <w:t xml:space="preserve"> </w:t>
      </w:r>
      <w:r>
        <w:t>operate</w:t>
      </w:r>
      <w:r>
        <w:rPr>
          <w:spacing w:val="-4"/>
        </w:rPr>
        <w:t xml:space="preserve"> </w:t>
      </w:r>
      <w:r>
        <w:t>their</w:t>
      </w:r>
      <w:r>
        <w:rPr>
          <w:spacing w:val="-4"/>
        </w:rPr>
        <w:t xml:space="preserve"> </w:t>
      </w:r>
      <w:r>
        <w:t>facilities and/or</w:t>
      </w:r>
      <w:r>
        <w:rPr>
          <w:spacing w:val="-9"/>
        </w:rPr>
        <w:t xml:space="preserve"> </w:t>
      </w:r>
      <w:r>
        <w:t>perform</w:t>
      </w:r>
      <w:r>
        <w:rPr>
          <w:spacing w:val="-7"/>
        </w:rPr>
        <w:t xml:space="preserve"> </w:t>
      </w:r>
      <w:r>
        <w:t>their</w:t>
      </w:r>
      <w:r>
        <w:rPr>
          <w:spacing w:val="-5"/>
        </w:rPr>
        <w:t xml:space="preserve"> </w:t>
      </w:r>
      <w:r>
        <w:t>authorized</w:t>
      </w:r>
      <w:r>
        <w:rPr>
          <w:spacing w:val="-5"/>
        </w:rPr>
        <w:t xml:space="preserve"> </w:t>
      </w:r>
      <w:r>
        <w:t>activities</w:t>
      </w:r>
      <w:r>
        <w:rPr>
          <w:spacing w:val="-6"/>
        </w:rPr>
        <w:t xml:space="preserve"> </w:t>
      </w:r>
      <w:r>
        <w:t>in</w:t>
      </w:r>
      <w:r>
        <w:rPr>
          <w:spacing w:val="-6"/>
        </w:rPr>
        <w:t xml:space="preserve"> </w:t>
      </w:r>
      <w:r>
        <w:t>accordance</w:t>
      </w:r>
      <w:r>
        <w:rPr>
          <w:spacing w:val="-6"/>
        </w:rPr>
        <w:t xml:space="preserve"> </w:t>
      </w:r>
      <w:r>
        <w:t>with</w:t>
      </w:r>
      <w:r>
        <w:rPr>
          <w:spacing w:val="-7"/>
        </w:rPr>
        <w:t xml:space="preserve"> </w:t>
      </w:r>
      <w:r>
        <w:t>their</w:t>
      </w:r>
      <w:r>
        <w:rPr>
          <w:spacing w:val="-5"/>
        </w:rPr>
        <w:t xml:space="preserve"> </w:t>
      </w:r>
      <w:r>
        <w:t>licenses</w:t>
      </w:r>
      <w:r>
        <w:rPr>
          <w:spacing w:val="-8"/>
        </w:rPr>
        <w:t xml:space="preserve"> </w:t>
      </w:r>
      <w:r>
        <w:t>and</w:t>
      </w:r>
      <w:r>
        <w:rPr>
          <w:spacing w:val="-5"/>
        </w:rPr>
        <w:t xml:space="preserve"> </w:t>
      </w:r>
      <w:r>
        <w:rPr>
          <w:spacing w:val="-2"/>
        </w:rPr>
        <w:t>certificates.</w:t>
      </w:r>
    </w:p>
    <w:p w14:paraId="474EC46A" w14:textId="77777777" w:rsidR="00711C23" w:rsidRDefault="00711C23" w:rsidP="00344C0B">
      <w:pPr>
        <w:pStyle w:val="BodyText"/>
      </w:pPr>
      <w:r>
        <w:t>During the time of a pandemic, epidemic, or other widespread illness or disease, the NRC will use a graded approach to meet the objectives of the oversight program.</w:t>
      </w:r>
      <w:r>
        <w:rPr>
          <w:spacing w:val="40"/>
        </w:rPr>
        <w:t xml:space="preserve"> </w:t>
      </w:r>
      <w:r>
        <w:t>A graded approach allows for deferring/rescheduling planned inspections, changing the inspection periodicity, adjusting inspection levels (number of completed inspection activities), conducting inspections leveraging</w:t>
      </w:r>
      <w:r>
        <w:rPr>
          <w:spacing w:val="-1"/>
        </w:rPr>
        <w:t xml:space="preserve"> </w:t>
      </w:r>
      <w:r>
        <w:t>remote</w:t>
      </w:r>
      <w:r>
        <w:rPr>
          <w:spacing w:val="-3"/>
        </w:rPr>
        <w:t xml:space="preserve"> </w:t>
      </w:r>
      <w:r>
        <w:t>means, or a</w:t>
      </w:r>
      <w:r>
        <w:rPr>
          <w:spacing w:val="-3"/>
        </w:rPr>
        <w:t xml:space="preserve"> </w:t>
      </w:r>
      <w:r>
        <w:t>combination</w:t>
      </w:r>
      <w:r>
        <w:rPr>
          <w:spacing w:val="-1"/>
        </w:rPr>
        <w:t xml:space="preserve"> </w:t>
      </w:r>
      <w:r>
        <w:t>of</w:t>
      </w:r>
      <w:r>
        <w:rPr>
          <w:spacing w:val="-2"/>
        </w:rPr>
        <w:t xml:space="preserve"> </w:t>
      </w:r>
      <w:r>
        <w:t>these</w:t>
      </w:r>
      <w:r>
        <w:rPr>
          <w:spacing w:val="-1"/>
        </w:rPr>
        <w:t xml:space="preserve"> </w:t>
      </w:r>
      <w:r>
        <w:t>actions, while</w:t>
      </w:r>
      <w:r>
        <w:rPr>
          <w:spacing w:val="-1"/>
        </w:rPr>
        <w:t xml:space="preserve"> </w:t>
      </w:r>
      <w:r>
        <w:t>seeking</w:t>
      </w:r>
      <w:r>
        <w:rPr>
          <w:spacing w:val="-1"/>
        </w:rPr>
        <w:t xml:space="preserve"> </w:t>
      </w:r>
      <w:r>
        <w:t>to</w:t>
      </w:r>
      <w:r>
        <w:rPr>
          <w:spacing w:val="-3"/>
        </w:rPr>
        <w:t xml:space="preserve"> </w:t>
      </w:r>
      <w:r>
        <w:t>maintain</w:t>
      </w:r>
      <w:r>
        <w:rPr>
          <w:spacing w:val="-3"/>
        </w:rPr>
        <w:t xml:space="preserve"> </w:t>
      </w:r>
      <w:r>
        <w:t>as</w:t>
      </w:r>
      <w:r>
        <w:rPr>
          <w:spacing w:val="-3"/>
        </w:rPr>
        <w:t xml:space="preserve"> </w:t>
      </w:r>
      <w:r>
        <w:t>much of the normal inspection program as possible.</w:t>
      </w:r>
      <w:r>
        <w:rPr>
          <w:spacing w:val="40"/>
        </w:rPr>
        <w:t xml:space="preserve"> </w:t>
      </w:r>
      <w:r>
        <w:t>This is based on the conditions being experienced</w:t>
      </w:r>
      <w:r>
        <w:rPr>
          <w:spacing w:val="-4"/>
        </w:rPr>
        <w:t xml:space="preserve"> </w:t>
      </w:r>
      <w:r>
        <w:t>and</w:t>
      </w:r>
      <w:r>
        <w:rPr>
          <w:spacing w:val="-6"/>
        </w:rPr>
        <w:t xml:space="preserve"> </w:t>
      </w:r>
      <w:r>
        <w:t>information</w:t>
      </w:r>
      <w:r>
        <w:rPr>
          <w:spacing w:val="-4"/>
        </w:rPr>
        <w:t xml:space="preserve"> </w:t>
      </w:r>
      <w:r>
        <w:t>and</w:t>
      </w:r>
      <w:r>
        <w:rPr>
          <w:spacing w:val="-2"/>
        </w:rPr>
        <w:t xml:space="preserve"> </w:t>
      </w:r>
      <w:r>
        <w:t>guidance</w:t>
      </w:r>
      <w:r>
        <w:rPr>
          <w:spacing w:val="-6"/>
        </w:rPr>
        <w:t xml:space="preserve"> </w:t>
      </w:r>
      <w:r>
        <w:t>from</w:t>
      </w:r>
      <w:r>
        <w:rPr>
          <w:spacing w:val="-5"/>
        </w:rPr>
        <w:t xml:space="preserve"> </w:t>
      </w:r>
      <w:r>
        <w:t>Federal,</w:t>
      </w:r>
      <w:r>
        <w:rPr>
          <w:spacing w:val="-2"/>
        </w:rPr>
        <w:t xml:space="preserve"> </w:t>
      </w:r>
      <w:r>
        <w:t>State,</w:t>
      </w:r>
      <w:r>
        <w:rPr>
          <w:spacing w:val="-2"/>
        </w:rPr>
        <w:t xml:space="preserve"> </w:t>
      </w:r>
      <w:r>
        <w:t>and</w:t>
      </w:r>
      <w:r>
        <w:rPr>
          <w:spacing w:val="-6"/>
        </w:rPr>
        <w:t xml:space="preserve"> </w:t>
      </w:r>
      <w:r>
        <w:t>local</w:t>
      </w:r>
      <w:r>
        <w:rPr>
          <w:spacing w:val="-4"/>
        </w:rPr>
        <w:t xml:space="preserve"> </w:t>
      </w:r>
      <w:r>
        <w:t>government</w:t>
      </w:r>
      <w:r>
        <w:rPr>
          <w:spacing w:val="-2"/>
        </w:rPr>
        <w:t xml:space="preserve"> </w:t>
      </w:r>
      <w:r>
        <w:t>agencies, keeping in full view the health and safety of the personnel involved.</w:t>
      </w:r>
    </w:p>
    <w:p w14:paraId="33D1FA3D" w14:textId="77777777" w:rsidR="00711C23" w:rsidRDefault="00711C23" w:rsidP="00344C0B">
      <w:pPr>
        <w:pStyle w:val="BodyText"/>
      </w:pPr>
      <w:r>
        <w:t>On</w:t>
      </w:r>
      <w:r>
        <w:rPr>
          <w:spacing w:val="-1"/>
        </w:rPr>
        <w:t xml:space="preserve"> </w:t>
      </w:r>
      <w:r>
        <w:t>June</w:t>
      </w:r>
      <w:r>
        <w:rPr>
          <w:spacing w:val="-3"/>
        </w:rPr>
        <w:t xml:space="preserve"> </w:t>
      </w:r>
      <w:r>
        <w:t>1, 2020,</w:t>
      </w:r>
      <w:r>
        <w:rPr>
          <w:spacing w:val="-3"/>
        </w:rPr>
        <w:t xml:space="preserve"> </w:t>
      </w:r>
      <w:r>
        <w:t>the</w:t>
      </w:r>
      <w:r>
        <w:rPr>
          <w:spacing w:val="-3"/>
        </w:rPr>
        <w:t xml:space="preserve"> </w:t>
      </w:r>
      <w:r>
        <w:t>Office</w:t>
      </w:r>
      <w:r>
        <w:rPr>
          <w:spacing w:val="-1"/>
        </w:rPr>
        <w:t xml:space="preserve"> </w:t>
      </w:r>
      <w:r>
        <w:t>of</w:t>
      </w:r>
      <w:r>
        <w:rPr>
          <w:spacing w:val="-1"/>
        </w:rPr>
        <w:t xml:space="preserve"> </w:t>
      </w:r>
      <w:r>
        <w:t>Nuclear</w:t>
      </w:r>
      <w:r>
        <w:rPr>
          <w:spacing w:val="-2"/>
        </w:rPr>
        <w:t xml:space="preserve"> </w:t>
      </w:r>
      <w:r>
        <w:t>Materials</w:t>
      </w:r>
      <w:r>
        <w:rPr>
          <w:spacing w:val="-3"/>
        </w:rPr>
        <w:t xml:space="preserve"> </w:t>
      </w:r>
      <w:r>
        <w:t>Safety</w:t>
      </w:r>
      <w:r>
        <w:rPr>
          <w:spacing w:val="-3"/>
        </w:rPr>
        <w:t xml:space="preserve"> </w:t>
      </w:r>
      <w:r>
        <w:t>and</w:t>
      </w:r>
      <w:r>
        <w:rPr>
          <w:spacing w:val="-1"/>
        </w:rPr>
        <w:t xml:space="preserve"> </w:t>
      </w:r>
      <w:r>
        <w:t>Safeguards</w:t>
      </w:r>
      <w:r>
        <w:rPr>
          <w:spacing w:val="-1"/>
        </w:rPr>
        <w:t xml:space="preserve"> </w:t>
      </w:r>
      <w:r>
        <w:t>(NMSS) issued</w:t>
      </w:r>
      <w:r>
        <w:rPr>
          <w:spacing w:val="-2"/>
        </w:rPr>
        <w:t xml:space="preserve"> </w:t>
      </w:r>
      <w:r>
        <w:t>a memorandum</w:t>
      </w:r>
      <w:r>
        <w:rPr>
          <w:spacing w:val="-5"/>
        </w:rPr>
        <w:t xml:space="preserve"> </w:t>
      </w:r>
      <w:r>
        <w:t>entitled</w:t>
      </w:r>
      <w:r>
        <w:rPr>
          <w:spacing w:val="-3"/>
        </w:rPr>
        <w:t xml:space="preserve"> </w:t>
      </w:r>
      <w:r>
        <w:t>“Inspection</w:t>
      </w:r>
      <w:r>
        <w:rPr>
          <w:spacing w:val="-6"/>
        </w:rPr>
        <w:t xml:space="preserve"> </w:t>
      </w:r>
      <w:r>
        <w:t>Guidance</w:t>
      </w:r>
      <w:r>
        <w:rPr>
          <w:spacing w:val="-4"/>
        </w:rPr>
        <w:t xml:space="preserve"> </w:t>
      </w:r>
      <w:r>
        <w:t>During</w:t>
      </w:r>
      <w:r>
        <w:rPr>
          <w:spacing w:val="-4"/>
        </w:rPr>
        <w:t xml:space="preserve"> </w:t>
      </w:r>
      <w:r>
        <w:t>Transition</w:t>
      </w:r>
      <w:r>
        <w:rPr>
          <w:spacing w:val="-6"/>
        </w:rPr>
        <w:t xml:space="preserve"> </w:t>
      </w:r>
      <w:r>
        <w:t>from</w:t>
      </w:r>
      <w:r>
        <w:rPr>
          <w:spacing w:val="-5"/>
        </w:rPr>
        <w:t xml:space="preserve"> </w:t>
      </w:r>
      <w:r>
        <w:t>COVID-19</w:t>
      </w:r>
      <w:r>
        <w:rPr>
          <w:spacing w:val="-6"/>
        </w:rPr>
        <w:t xml:space="preserve"> </w:t>
      </w:r>
      <w:r>
        <w:t>Mandatory Telework for the Nuclear Materials and Waste Safety Programs” (Accession No. ML20143A2810).</w:t>
      </w:r>
      <w:r>
        <w:rPr>
          <w:spacing w:val="-1"/>
        </w:rPr>
        <w:t xml:space="preserve"> </w:t>
      </w:r>
      <w:r>
        <w:t>This</w:t>
      </w:r>
      <w:r>
        <w:rPr>
          <w:spacing w:val="-5"/>
        </w:rPr>
        <w:t xml:space="preserve"> </w:t>
      </w:r>
      <w:r>
        <w:t>appendix</w:t>
      </w:r>
      <w:r>
        <w:rPr>
          <w:spacing w:val="-2"/>
        </w:rPr>
        <w:t xml:space="preserve"> </w:t>
      </w:r>
      <w:r>
        <w:t>formalizes</w:t>
      </w:r>
      <w:r>
        <w:rPr>
          <w:spacing w:val="-4"/>
        </w:rPr>
        <w:t xml:space="preserve"> </w:t>
      </w:r>
      <w:r>
        <w:t>the</w:t>
      </w:r>
      <w:r>
        <w:rPr>
          <w:spacing w:val="-3"/>
        </w:rPr>
        <w:t xml:space="preserve"> </w:t>
      </w:r>
      <w:r>
        <w:t>guidance</w:t>
      </w:r>
      <w:r>
        <w:rPr>
          <w:spacing w:val="-3"/>
        </w:rPr>
        <w:t xml:space="preserve"> </w:t>
      </w:r>
      <w:r>
        <w:t>provided</w:t>
      </w:r>
      <w:r>
        <w:rPr>
          <w:spacing w:val="-3"/>
        </w:rPr>
        <w:t xml:space="preserve"> </w:t>
      </w:r>
      <w:r>
        <w:t>by</w:t>
      </w:r>
      <w:r>
        <w:rPr>
          <w:spacing w:val="-7"/>
        </w:rPr>
        <w:t xml:space="preserve"> </w:t>
      </w:r>
      <w:r>
        <w:t>the</w:t>
      </w:r>
      <w:r>
        <w:rPr>
          <w:spacing w:val="-5"/>
        </w:rPr>
        <w:t xml:space="preserve"> </w:t>
      </w:r>
      <w:r>
        <w:t>memorandum</w:t>
      </w:r>
      <w:r>
        <w:rPr>
          <w:spacing w:val="-4"/>
        </w:rPr>
        <w:t xml:space="preserve"> </w:t>
      </w:r>
      <w:r>
        <w:t>and provides specific guidance as it relates to inspection programs for independent spent fuel storage installations (ISFSIs), dry storage systems (DSSs), and transportation packagings.</w:t>
      </w:r>
    </w:p>
    <w:p w14:paraId="1979C6EF" w14:textId="77777777" w:rsidR="00711C23" w:rsidRDefault="00711C23" w:rsidP="00F832CC">
      <w:pPr>
        <w:pStyle w:val="BodyText"/>
        <w:keepNext/>
        <w:spacing w:before="440"/>
        <w:outlineLvl w:val="1"/>
      </w:pPr>
      <w:bookmarkStart w:id="160" w:name="_Toc179892002"/>
      <w:r>
        <w:t>2690F-</w:t>
      </w:r>
      <w:r>
        <w:rPr>
          <w:spacing w:val="-5"/>
        </w:rPr>
        <w:t>02</w:t>
      </w:r>
      <w:r>
        <w:tab/>
        <w:t>OBJECTIVES</w:t>
      </w:r>
      <w:bookmarkEnd w:id="160"/>
    </w:p>
    <w:p w14:paraId="6FD19151" w14:textId="77777777" w:rsidR="00711C23" w:rsidRDefault="00711C23" w:rsidP="00344C0B">
      <w:pPr>
        <w:pStyle w:val="BodyText"/>
      </w:pPr>
      <w:r>
        <w:t>To</w:t>
      </w:r>
      <w:r>
        <w:rPr>
          <w:spacing w:val="-2"/>
        </w:rPr>
        <w:t xml:space="preserve"> </w:t>
      </w:r>
      <w:r>
        <w:t>provide</w:t>
      </w:r>
      <w:r>
        <w:rPr>
          <w:spacing w:val="-2"/>
        </w:rPr>
        <w:t xml:space="preserve"> </w:t>
      </w:r>
      <w:r>
        <w:t>direction</w:t>
      </w:r>
      <w:r>
        <w:rPr>
          <w:spacing w:val="-4"/>
        </w:rPr>
        <w:t xml:space="preserve"> </w:t>
      </w:r>
      <w:r>
        <w:t>for</w:t>
      </w:r>
      <w:r>
        <w:rPr>
          <w:spacing w:val="-6"/>
        </w:rPr>
        <w:t xml:space="preserve"> </w:t>
      </w:r>
      <w:r>
        <w:t>modifying</w:t>
      </w:r>
      <w:r>
        <w:rPr>
          <w:spacing w:val="-4"/>
        </w:rPr>
        <w:t xml:space="preserve"> </w:t>
      </w:r>
      <w:r>
        <w:t>the</w:t>
      </w:r>
      <w:r>
        <w:rPr>
          <w:spacing w:val="-4"/>
        </w:rPr>
        <w:t xml:space="preserve"> </w:t>
      </w:r>
      <w:r>
        <w:t>ISFSI</w:t>
      </w:r>
      <w:r>
        <w:rPr>
          <w:spacing w:val="-3"/>
        </w:rPr>
        <w:t xml:space="preserve"> </w:t>
      </w:r>
      <w:r>
        <w:t>and</w:t>
      </w:r>
      <w:r>
        <w:rPr>
          <w:spacing w:val="-4"/>
        </w:rPr>
        <w:t xml:space="preserve"> </w:t>
      </w:r>
      <w:r>
        <w:t>transportation</w:t>
      </w:r>
      <w:r>
        <w:rPr>
          <w:spacing w:val="-2"/>
        </w:rPr>
        <w:t xml:space="preserve"> </w:t>
      </w:r>
      <w:r>
        <w:t>packaging</w:t>
      </w:r>
      <w:r>
        <w:rPr>
          <w:spacing w:val="-4"/>
        </w:rPr>
        <w:t xml:space="preserve"> </w:t>
      </w:r>
      <w:r>
        <w:t>inspection</w:t>
      </w:r>
      <w:r>
        <w:rPr>
          <w:spacing w:val="-2"/>
        </w:rPr>
        <w:t xml:space="preserve"> </w:t>
      </w:r>
      <w:r>
        <w:t>program</w:t>
      </w:r>
      <w:r>
        <w:rPr>
          <w:spacing w:val="-1"/>
        </w:rPr>
        <w:t xml:space="preserve"> </w:t>
      </w:r>
      <w:r>
        <w:t>in the event of a pandemic, epidemic, or other widespread illness or disease.</w:t>
      </w:r>
    </w:p>
    <w:p w14:paraId="55C0D01A" w14:textId="77777777" w:rsidR="00711C23" w:rsidRDefault="00711C23" w:rsidP="00F832CC">
      <w:pPr>
        <w:pStyle w:val="BodyText"/>
        <w:keepNext/>
        <w:spacing w:before="440"/>
        <w:outlineLvl w:val="1"/>
      </w:pPr>
      <w:bookmarkStart w:id="161" w:name="_Toc179892003"/>
      <w:r>
        <w:t>2690F-</w:t>
      </w:r>
      <w:r>
        <w:rPr>
          <w:spacing w:val="-5"/>
        </w:rPr>
        <w:t>03</w:t>
      </w:r>
      <w:r>
        <w:tab/>
        <w:t>APPLICABILITY</w:t>
      </w:r>
      <w:bookmarkEnd w:id="161"/>
    </w:p>
    <w:p w14:paraId="60FC6310" w14:textId="69ADCA87" w:rsidR="00711C23" w:rsidRDefault="0022411C" w:rsidP="00344C0B">
      <w:pPr>
        <w:pStyle w:val="BodyText"/>
      </w:pPr>
      <w:r>
        <w:t>IMC</w:t>
      </w:r>
      <w:r w:rsidR="00711C23">
        <w:rPr>
          <w:spacing w:val="-2"/>
        </w:rPr>
        <w:t xml:space="preserve"> </w:t>
      </w:r>
      <w:r w:rsidR="00711C23">
        <w:t>2690,</w:t>
      </w:r>
      <w:r w:rsidR="00711C23">
        <w:rPr>
          <w:spacing w:val="-4"/>
        </w:rPr>
        <w:t xml:space="preserve"> </w:t>
      </w:r>
      <w:r w:rsidR="00711C23">
        <w:t>“Inspection</w:t>
      </w:r>
      <w:r w:rsidR="00711C23">
        <w:rPr>
          <w:spacing w:val="-3"/>
        </w:rPr>
        <w:t xml:space="preserve"> </w:t>
      </w:r>
      <w:r w:rsidR="00711C23">
        <w:t>Program</w:t>
      </w:r>
      <w:r w:rsidR="00711C23">
        <w:rPr>
          <w:spacing w:val="-4"/>
        </w:rPr>
        <w:t xml:space="preserve"> </w:t>
      </w:r>
      <w:r w:rsidR="00711C23">
        <w:t>for</w:t>
      </w:r>
      <w:r w:rsidR="00711C23">
        <w:rPr>
          <w:spacing w:val="-2"/>
        </w:rPr>
        <w:t xml:space="preserve"> </w:t>
      </w:r>
      <w:r w:rsidR="00711C23">
        <w:t>Storage</w:t>
      </w:r>
      <w:r w:rsidR="00711C23">
        <w:rPr>
          <w:spacing w:val="-5"/>
        </w:rPr>
        <w:t xml:space="preserve"> </w:t>
      </w:r>
      <w:r w:rsidR="00711C23">
        <w:t>of</w:t>
      </w:r>
      <w:r w:rsidR="00711C23">
        <w:rPr>
          <w:spacing w:val="-4"/>
        </w:rPr>
        <w:t xml:space="preserve"> </w:t>
      </w:r>
      <w:r w:rsidR="00711C23">
        <w:t>Spent</w:t>
      </w:r>
      <w:r w:rsidR="00711C23">
        <w:rPr>
          <w:spacing w:val="-2"/>
        </w:rPr>
        <w:t xml:space="preserve"> </w:t>
      </w:r>
      <w:r w:rsidR="00711C23">
        <w:t>Reactor</w:t>
      </w:r>
      <w:r w:rsidR="00711C23">
        <w:rPr>
          <w:spacing w:val="-4"/>
        </w:rPr>
        <w:t xml:space="preserve"> </w:t>
      </w:r>
      <w:r w:rsidR="00711C23">
        <w:t>Fuel and Reactor-Related Greater-Than-Class C Waste at Independent Spent Fuel Storage Installations and for 10</w:t>
      </w:r>
      <w:r w:rsidR="005D325B">
        <w:t> </w:t>
      </w:r>
      <w:r w:rsidR="00711C23">
        <w:t>CFR Part 71 Transportation Packagings.”</w:t>
      </w:r>
    </w:p>
    <w:p w14:paraId="4D71530D" w14:textId="77777777" w:rsidR="00711C23" w:rsidRDefault="00711C23" w:rsidP="00344C0B">
      <w:pPr>
        <w:pStyle w:val="BodyText"/>
      </w:pPr>
      <w:r>
        <w:t>NMSS</w:t>
      </w:r>
      <w:r>
        <w:rPr>
          <w:spacing w:val="-2"/>
        </w:rPr>
        <w:t xml:space="preserve"> </w:t>
      </w:r>
      <w:r>
        <w:t>or</w:t>
      </w:r>
      <w:r>
        <w:rPr>
          <w:spacing w:val="-3"/>
        </w:rPr>
        <w:t xml:space="preserve"> </w:t>
      </w:r>
      <w:r>
        <w:t>the</w:t>
      </w:r>
      <w:r>
        <w:rPr>
          <w:spacing w:val="-4"/>
        </w:rPr>
        <w:t xml:space="preserve"> </w:t>
      </w:r>
      <w:r>
        <w:t>regional</w:t>
      </w:r>
      <w:r>
        <w:rPr>
          <w:spacing w:val="-3"/>
        </w:rPr>
        <w:t xml:space="preserve"> </w:t>
      </w:r>
      <w:r>
        <w:t>offices</w:t>
      </w:r>
      <w:r>
        <w:rPr>
          <w:spacing w:val="-2"/>
        </w:rPr>
        <w:t xml:space="preserve"> </w:t>
      </w:r>
      <w:r>
        <w:t>may</w:t>
      </w:r>
      <w:r>
        <w:rPr>
          <w:spacing w:val="-4"/>
        </w:rPr>
        <w:t xml:space="preserve"> </w:t>
      </w:r>
      <w:r>
        <w:t>supplement,</w:t>
      </w:r>
      <w:r>
        <w:rPr>
          <w:spacing w:val="-3"/>
        </w:rPr>
        <w:t xml:space="preserve"> </w:t>
      </w:r>
      <w:r>
        <w:t>alter,</w:t>
      </w:r>
      <w:r>
        <w:rPr>
          <w:spacing w:val="-2"/>
        </w:rPr>
        <w:t xml:space="preserve"> </w:t>
      </w:r>
      <w:r>
        <w:t>or</w:t>
      </w:r>
      <w:r>
        <w:rPr>
          <w:spacing w:val="-3"/>
        </w:rPr>
        <w:t xml:space="preserve"> </w:t>
      </w:r>
      <w:r>
        <w:t>suspend</w:t>
      </w:r>
      <w:r>
        <w:rPr>
          <w:spacing w:val="-4"/>
        </w:rPr>
        <w:t xml:space="preserve"> </w:t>
      </w:r>
      <w:r>
        <w:t>the</w:t>
      </w:r>
      <w:r>
        <w:rPr>
          <w:spacing w:val="-4"/>
        </w:rPr>
        <w:t xml:space="preserve"> </w:t>
      </w:r>
      <w:r>
        <w:t>provisions</w:t>
      </w:r>
      <w:r>
        <w:rPr>
          <w:spacing w:val="-1"/>
        </w:rPr>
        <w:t xml:space="preserve"> </w:t>
      </w:r>
      <w:r>
        <w:t>of</w:t>
      </w:r>
      <w:r>
        <w:rPr>
          <w:spacing w:val="-3"/>
        </w:rPr>
        <w:t xml:space="preserve"> </w:t>
      </w:r>
      <w:r>
        <w:t>this guidance by memorandum as the situation warrants.</w:t>
      </w:r>
      <w:r>
        <w:rPr>
          <w:spacing w:val="40"/>
        </w:rPr>
        <w:t xml:space="preserve"> </w:t>
      </w:r>
      <w:r>
        <w:t>The Director of the Division of Fuel Management (DFM) (and the Branch Chief of the Inspections and Oversight Branch (IOB)) should be consulted when conditions requiring additional guidance are warranted.</w:t>
      </w:r>
    </w:p>
    <w:p w14:paraId="0F8BE554" w14:textId="77777777" w:rsidR="00711C23" w:rsidRDefault="00711C23" w:rsidP="00F832CC">
      <w:pPr>
        <w:pStyle w:val="BodyText"/>
        <w:keepNext/>
        <w:spacing w:before="440"/>
        <w:outlineLvl w:val="1"/>
      </w:pPr>
      <w:bookmarkStart w:id="162" w:name="_Toc179892004"/>
      <w:r>
        <w:t>2690F-</w:t>
      </w:r>
      <w:r>
        <w:rPr>
          <w:spacing w:val="-5"/>
        </w:rPr>
        <w:t>04</w:t>
      </w:r>
      <w:r>
        <w:tab/>
        <w:t>DEFINITIONS</w:t>
      </w:r>
      <w:bookmarkEnd w:id="162"/>
    </w:p>
    <w:p w14:paraId="690552A4" w14:textId="77777777" w:rsidR="00711C23" w:rsidRDefault="00711C23" w:rsidP="00344C0B">
      <w:pPr>
        <w:pStyle w:val="BodyText"/>
      </w:pPr>
      <w:r>
        <w:t>Headquarters</w:t>
      </w:r>
      <w:r>
        <w:rPr>
          <w:spacing w:val="-3"/>
        </w:rPr>
        <w:t xml:space="preserve"> </w:t>
      </w:r>
      <w:r>
        <w:t>Based</w:t>
      </w:r>
      <w:r>
        <w:rPr>
          <w:spacing w:val="-6"/>
        </w:rPr>
        <w:t xml:space="preserve"> </w:t>
      </w:r>
      <w:r>
        <w:t>Inspections:</w:t>
      </w:r>
      <w:r>
        <w:rPr>
          <w:spacing w:val="-5"/>
        </w:rPr>
        <w:t xml:space="preserve"> </w:t>
      </w:r>
      <w:r>
        <w:t>Inspection</w:t>
      </w:r>
      <w:r>
        <w:rPr>
          <w:spacing w:val="-4"/>
        </w:rPr>
        <w:t xml:space="preserve"> </w:t>
      </w:r>
      <w:r>
        <w:t>performed</w:t>
      </w:r>
      <w:r>
        <w:rPr>
          <w:spacing w:val="-6"/>
        </w:rPr>
        <w:t xml:space="preserve"> </w:t>
      </w:r>
      <w:r>
        <w:t>by</w:t>
      </w:r>
      <w:r>
        <w:rPr>
          <w:spacing w:val="-4"/>
        </w:rPr>
        <w:t xml:space="preserve"> </w:t>
      </w:r>
      <w:r>
        <w:t>inspectors</w:t>
      </w:r>
      <w:r>
        <w:rPr>
          <w:spacing w:val="-3"/>
        </w:rPr>
        <w:t xml:space="preserve"> </w:t>
      </w:r>
      <w:r>
        <w:t>in</w:t>
      </w:r>
      <w:r>
        <w:rPr>
          <w:spacing w:val="-6"/>
        </w:rPr>
        <w:t xml:space="preserve"> </w:t>
      </w:r>
      <w:r>
        <w:t>the</w:t>
      </w:r>
      <w:r>
        <w:rPr>
          <w:spacing w:val="-4"/>
        </w:rPr>
        <w:t xml:space="preserve"> </w:t>
      </w:r>
      <w:r>
        <w:t>DFM,</w:t>
      </w:r>
      <w:r>
        <w:rPr>
          <w:spacing w:val="-2"/>
        </w:rPr>
        <w:t xml:space="preserve"> </w:t>
      </w:r>
      <w:r>
        <w:t>including Inspection Procedure (IP) 60851, IP 60852, IP 60853, and IP 60857.</w:t>
      </w:r>
    </w:p>
    <w:p w14:paraId="0C405970" w14:textId="14B57BBE" w:rsidR="00711C23" w:rsidRDefault="00711C23" w:rsidP="00344C0B">
      <w:pPr>
        <w:pStyle w:val="BodyText"/>
      </w:pPr>
      <w:r>
        <w:t>Region</w:t>
      </w:r>
      <w:r>
        <w:rPr>
          <w:spacing w:val="-4"/>
        </w:rPr>
        <w:t xml:space="preserve"> </w:t>
      </w:r>
      <w:r>
        <w:t>Based</w:t>
      </w:r>
      <w:r>
        <w:rPr>
          <w:spacing w:val="-4"/>
        </w:rPr>
        <w:t xml:space="preserve"> </w:t>
      </w:r>
      <w:r>
        <w:t>Inspections:</w:t>
      </w:r>
      <w:r>
        <w:rPr>
          <w:spacing w:val="-4"/>
        </w:rPr>
        <w:t xml:space="preserve"> </w:t>
      </w:r>
      <w:r>
        <w:t>Inspection</w:t>
      </w:r>
      <w:r>
        <w:rPr>
          <w:spacing w:val="-4"/>
        </w:rPr>
        <w:t xml:space="preserve"> </w:t>
      </w:r>
      <w:r>
        <w:t>performed</w:t>
      </w:r>
      <w:r>
        <w:rPr>
          <w:spacing w:val="-8"/>
        </w:rPr>
        <w:t xml:space="preserve"> </w:t>
      </w:r>
      <w:r>
        <w:t>by</w:t>
      </w:r>
      <w:r>
        <w:rPr>
          <w:spacing w:val="-4"/>
        </w:rPr>
        <w:t xml:space="preserve"> </w:t>
      </w:r>
      <w:r>
        <w:t>regional</w:t>
      </w:r>
      <w:r>
        <w:rPr>
          <w:spacing w:val="-4"/>
        </w:rPr>
        <w:t xml:space="preserve"> </w:t>
      </w:r>
      <w:r>
        <w:t>inspectors,</w:t>
      </w:r>
      <w:r>
        <w:rPr>
          <w:spacing w:val="-2"/>
        </w:rPr>
        <w:t xml:space="preserve"> </w:t>
      </w:r>
      <w:r>
        <w:t>including</w:t>
      </w:r>
      <w:r>
        <w:rPr>
          <w:spacing w:val="-4"/>
        </w:rPr>
        <w:t xml:space="preserve"> </w:t>
      </w:r>
      <w:r>
        <w:t>IP</w:t>
      </w:r>
      <w:r w:rsidR="005D325B">
        <w:rPr>
          <w:spacing w:val="-4"/>
        </w:rPr>
        <w:t> </w:t>
      </w:r>
      <w:r>
        <w:t>60853,</w:t>
      </w:r>
      <w:r>
        <w:rPr>
          <w:spacing w:val="-4"/>
        </w:rPr>
        <w:t xml:space="preserve"> </w:t>
      </w:r>
      <w:r>
        <w:t>IP 60854, IP 60855, IP 60856, IP 60857, and IP 60858.</w:t>
      </w:r>
    </w:p>
    <w:p w14:paraId="1BB3DAD5" w14:textId="1B2142F4" w:rsidR="00711C23" w:rsidRDefault="00711C23" w:rsidP="00F832CC">
      <w:pPr>
        <w:pStyle w:val="BodyText"/>
        <w:keepNext/>
        <w:spacing w:before="440"/>
        <w:outlineLvl w:val="1"/>
      </w:pPr>
      <w:bookmarkStart w:id="163" w:name="_Toc179892005"/>
      <w:r>
        <w:rPr>
          <w:spacing w:val="-2"/>
        </w:rPr>
        <w:t>2690F-05</w:t>
      </w:r>
      <w:r>
        <w:tab/>
        <w:t>RESPONSIBILITIES</w:t>
      </w:r>
      <w:r>
        <w:rPr>
          <w:spacing w:val="-16"/>
        </w:rPr>
        <w:t xml:space="preserve"> </w:t>
      </w:r>
      <w:r>
        <w:t>AND</w:t>
      </w:r>
      <w:r>
        <w:rPr>
          <w:spacing w:val="-15"/>
        </w:rPr>
        <w:t xml:space="preserve"> </w:t>
      </w:r>
      <w:r>
        <w:t>AUTHORITIES</w:t>
      </w:r>
      <w:bookmarkEnd w:id="163"/>
    </w:p>
    <w:p w14:paraId="5DDED93F" w14:textId="069296D6" w:rsidR="00711C23" w:rsidRDefault="00711C23" w:rsidP="00344C0B">
      <w:pPr>
        <w:pStyle w:val="BodyText"/>
      </w:pPr>
      <w:r>
        <w:t xml:space="preserve">See </w:t>
      </w:r>
      <w:r w:rsidR="0022411C">
        <w:t>IMC</w:t>
      </w:r>
      <w:r>
        <w:t xml:space="preserve"> 2690</w:t>
      </w:r>
    </w:p>
    <w:p w14:paraId="494124BF" w14:textId="77777777" w:rsidR="00711C23" w:rsidRDefault="00711C23" w:rsidP="00F832CC">
      <w:pPr>
        <w:pStyle w:val="BodyText"/>
        <w:keepNext/>
        <w:spacing w:before="440"/>
        <w:outlineLvl w:val="1"/>
        <w:rPr>
          <w:spacing w:val="-2"/>
        </w:rPr>
      </w:pPr>
      <w:bookmarkStart w:id="164" w:name="_Toc179892006"/>
      <w:r>
        <w:rPr>
          <w:spacing w:val="-2"/>
        </w:rPr>
        <w:t>2690F-06</w:t>
      </w:r>
      <w:r>
        <w:tab/>
      </w:r>
      <w:r>
        <w:rPr>
          <w:spacing w:val="-2"/>
        </w:rPr>
        <w:t>REQUIREMENTS</w:t>
      </w:r>
      <w:bookmarkEnd w:id="164"/>
    </w:p>
    <w:p w14:paraId="632B8B93" w14:textId="6933669F" w:rsidR="00711C23" w:rsidRDefault="00711C23" w:rsidP="00344C0B">
      <w:pPr>
        <w:pStyle w:val="BodyText"/>
        <w:rPr>
          <w:spacing w:val="-2"/>
        </w:rPr>
      </w:pPr>
      <w:r>
        <w:rPr>
          <w:spacing w:val="-2"/>
        </w:rPr>
        <w:t xml:space="preserve">See </w:t>
      </w:r>
      <w:r w:rsidR="0022411C">
        <w:rPr>
          <w:spacing w:val="-2"/>
        </w:rPr>
        <w:t>IMC</w:t>
      </w:r>
      <w:ins w:id="165" w:author="Author">
        <w:r>
          <w:rPr>
            <w:spacing w:val="-2"/>
          </w:rPr>
          <w:t xml:space="preserve"> </w:t>
        </w:r>
      </w:ins>
      <w:r>
        <w:rPr>
          <w:spacing w:val="-2"/>
        </w:rPr>
        <w:t>2690</w:t>
      </w:r>
    </w:p>
    <w:p w14:paraId="18967E97" w14:textId="77777777" w:rsidR="00711C23" w:rsidRDefault="00711C23" w:rsidP="00F832CC">
      <w:pPr>
        <w:pStyle w:val="BodyText"/>
        <w:keepNext/>
        <w:spacing w:before="440"/>
        <w:outlineLvl w:val="1"/>
      </w:pPr>
      <w:bookmarkStart w:id="166" w:name="_Toc179892007"/>
      <w:r>
        <w:t>2690F-</w:t>
      </w:r>
      <w:r>
        <w:rPr>
          <w:spacing w:val="-5"/>
        </w:rPr>
        <w:t>07</w:t>
      </w:r>
      <w:r>
        <w:tab/>
        <w:t>GUIDANCE</w:t>
      </w:r>
      <w:bookmarkEnd w:id="166"/>
    </w:p>
    <w:p w14:paraId="608327D1" w14:textId="77777777" w:rsidR="00711C23" w:rsidRDefault="00711C23" w:rsidP="00344C0B">
      <w:pPr>
        <w:pStyle w:val="BodyText"/>
      </w:pPr>
      <w:r>
        <w:t>In</w:t>
      </w:r>
      <w:r>
        <w:rPr>
          <w:spacing w:val="-5"/>
        </w:rPr>
        <w:t xml:space="preserve"> </w:t>
      </w:r>
      <w:r>
        <w:t>the</w:t>
      </w:r>
      <w:r>
        <w:rPr>
          <w:spacing w:val="-4"/>
        </w:rPr>
        <w:t xml:space="preserve"> </w:t>
      </w:r>
      <w:r>
        <w:t>event</w:t>
      </w:r>
      <w:r>
        <w:rPr>
          <w:spacing w:val="-2"/>
        </w:rPr>
        <w:t xml:space="preserve"> </w:t>
      </w:r>
      <w:r>
        <w:t>of</w:t>
      </w:r>
      <w:r>
        <w:rPr>
          <w:spacing w:val="-4"/>
        </w:rPr>
        <w:t xml:space="preserve"> </w:t>
      </w:r>
      <w:r>
        <w:t>a</w:t>
      </w:r>
      <w:r>
        <w:rPr>
          <w:spacing w:val="-4"/>
        </w:rPr>
        <w:t xml:space="preserve"> </w:t>
      </w:r>
      <w:r>
        <w:t>pandemic,</w:t>
      </w:r>
      <w:r>
        <w:rPr>
          <w:spacing w:val="-2"/>
        </w:rPr>
        <w:t xml:space="preserve"> </w:t>
      </w:r>
      <w:r>
        <w:t>epidemic,</w:t>
      </w:r>
      <w:r>
        <w:rPr>
          <w:spacing w:val="-2"/>
        </w:rPr>
        <w:t xml:space="preserve"> </w:t>
      </w:r>
      <w:r>
        <w:t>or</w:t>
      </w:r>
      <w:r>
        <w:rPr>
          <w:spacing w:val="-3"/>
        </w:rPr>
        <w:t xml:space="preserve"> </w:t>
      </w:r>
      <w:r>
        <w:t>other</w:t>
      </w:r>
      <w:r>
        <w:rPr>
          <w:spacing w:val="-4"/>
        </w:rPr>
        <w:t xml:space="preserve"> </w:t>
      </w:r>
      <w:r>
        <w:t>widespread</w:t>
      </w:r>
      <w:r>
        <w:rPr>
          <w:spacing w:val="-4"/>
        </w:rPr>
        <w:t xml:space="preserve"> </w:t>
      </w:r>
      <w:r>
        <w:t>illness</w:t>
      </w:r>
      <w:r>
        <w:rPr>
          <w:spacing w:val="-3"/>
        </w:rPr>
        <w:t xml:space="preserve"> </w:t>
      </w:r>
      <w:r>
        <w:t>or</w:t>
      </w:r>
      <w:r>
        <w:rPr>
          <w:spacing w:val="-3"/>
        </w:rPr>
        <w:t xml:space="preserve"> </w:t>
      </w:r>
      <w:r>
        <w:t>disease,</w:t>
      </w:r>
      <w:r>
        <w:rPr>
          <w:spacing w:val="-4"/>
        </w:rPr>
        <w:t xml:space="preserve"> </w:t>
      </w:r>
      <w:r>
        <w:t>the</w:t>
      </w:r>
      <w:r>
        <w:rPr>
          <w:spacing w:val="-5"/>
        </w:rPr>
        <w:t xml:space="preserve"> </w:t>
      </w:r>
      <w:r>
        <w:t>following considerations are in effect:</w:t>
      </w:r>
    </w:p>
    <w:p w14:paraId="229B6946" w14:textId="3158B110" w:rsidR="00711C23" w:rsidRDefault="00711C23" w:rsidP="007644BD">
      <w:pPr>
        <w:pStyle w:val="BodyText3"/>
        <w:numPr>
          <w:ilvl w:val="0"/>
          <w:numId w:val="23"/>
        </w:numPr>
      </w:pPr>
      <w:r>
        <w:t>The regions and headquarters are expected to make a reasonable effort to complete the inspection program.</w:t>
      </w:r>
      <w:r>
        <w:rPr>
          <w:spacing w:val="40"/>
        </w:rPr>
        <w:t xml:space="preserve"> </w:t>
      </w:r>
      <w:r>
        <w:t>However, the Regional Administrator or Director of DFM, with concurrence from the Director of NMSS can suspend implementation of the inspection program should conditions warrant.</w:t>
      </w:r>
      <w:r>
        <w:rPr>
          <w:spacing w:val="40"/>
        </w:rPr>
        <w:t xml:space="preserve"> </w:t>
      </w:r>
      <w:r>
        <w:t>If this should occur, the primary function of inspectors</w:t>
      </w:r>
      <w:r>
        <w:rPr>
          <w:spacing w:val="-4"/>
        </w:rPr>
        <w:t xml:space="preserve"> </w:t>
      </w:r>
      <w:r>
        <w:t>and</w:t>
      </w:r>
      <w:r>
        <w:rPr>
          <w:spacing w:val="-4"/>
        </w:rPr>
        <w:t xml:space="preserve"> </w:t>
      </w:r>
      <w:r>
        <w:t>the</w:t>
      </w:r>
      <w:r>
        <w:rPr>
          <w:spacing w:val="-2"/>
        </w:rPr>
        <w:t xml:space="preserve"> </w:t>
      </w:r>
      <w:r>
        <w:t>implementing</w:t>
      </w:r>
      <w:r>
        <w:rPr>
          <w:spacing w:val="-2"/>
        </w:rPr>
        <w:t xml:space="preserve"> </w:t>
      </w:r>
      <w:r>
        <w:t>office</w:t>
      </w:r>
      <w:r>
        <w:rPr>
          <w:spacing w:val="-4"/>
        </w:rPr>
        <w:t xml:space="preserve"> </w:t>
      </w:r>
      <w:r>
        <w:t>would</w:t>
      </w:r>
      <w:r>
        <w:rPr>
          <w:spacing w:val="-2"/>
        </w:rPr>
        <w:t xml:space="preserve"> </w:t>
      </w:r>
      <w:r>
        <w:t>be</w:t>
      </w:r>
      <w:r>
        <w:rPr>
          <w:spacing w:val="-4"/>
        </w:rPr>
        <w:t xml:space="preserve"> </w:t>
      </w:r>
      <w:r>
        <w:t>to</w:t>
      </w:r>
      <w:r>
        <w:rPr>
          <w:spacing w:val="-2"/>
        </w:rPr>
        <w:t xml:space="preserve"> </w:t>
      </w:r>
      <w:r>
        <w:t>maintain</w:t>
      </w:r>
      <w:r>
        <w:rPr>
          <w:spacing w:val="-4"/>
        </w:rPr>
        <w:t xml:space="preserve"> </w:t>
      </w:r>
      <w:r>
        <w:t>situational</w:t>
      </w:r>
      <w:r>
        <w:rPr>
          <w:spacing w:val="-2"/>
        </w:rPr>
        <w:t xml:space="preserve"> </w:t>
      </w:r>
      <w:r>
        <w:t>awareness</w:t>
      </w:r>
      <w:r>
        <w:rPr>
          <w:spacing w:val="-2"/>
        </w:rPr>
        <w:t xml:space="preserve"> </w:t>
      </w:r>
      <w:r>
        <w:t>and the ability to respond to emergency situations.</w:t>
      </w:r>
    </w:p>
    <w:p w14:paraId="3F226EEF" w14:textId="77777777" w:rsidR="00711C23" w:rsidRDefault="00711C23" w:rsidP="007644BD">
      <w:pPr>
        <w:pStyle w:val="BodyText3"/>
        <w:numPr>
          <w:ilvl w:val="0"/>
          <w:numId w:val="23"/>
        </w:numPr>
      </w:pPr>
      <w:r>
        <w:t>Regions should continue to adequately evaluate and respond to events at a facility during</w:t>
      </w:r>
      <w:r>
        <w:rPr>
          <w:spacing w:val="-3"/>
        </w:rPr>
        <w:t xml:space="preserve"> </w:t>
      </w:r>
      <w:r>
        <w:t>a</w:t>
      </w:r>
      <w:r>
        <w:rPr>
          <w:spacing w:val="-3"/>
        </w:rPr>
        <w:t xml:space="preserve"> </w:t>
      </w:r>
      <w:r>
        <w:t>pandemic,</w:t>
      </w:r>
      <w:r>
        <w:rPr>
          <w:spacing w:val="-4"/>
        </w:rPr>
        <w:t xml:space="preserve"> </w:t>
      </w:r>
      <w:r>
        <w:t>epidemic,</w:t>
      </w:r>
      <w:r>
        <w:rPr>
          <w:spacing w:val="-4"/>
        </w:rPr>
        <w:t xml:space="preserve"> </w:t>
      </w:r>
      <w:r>
        <w:t>or</w:t>
      </w:r>
      <w:r>
        <w:rPr>
          <w:spacing w:val="-4"/>
        </w:rPr>
        <w:t xml:space="preserve"> </w:t>
      </w:r>
      <w:r>
        <w:t>other</w:t>
      </w:r>
      <w:r>
        <w:rPr>
          <w:spacing w:val="-2"/>
        </w:rPr>
        <w:t xml:space="preserve"> </w:t>
      </w:r>
      <w:r>
        <w:t>widespread illness</w:t>
      </w:r>
      <w:r>
        <w:rPr>
          <w:spacing w:val="-2"/>
        </w:rPr>
        <w:t xml:space="preserve"> </w:t>
      </w:r>
      <w:r>
        <w:t>or</w:t>
      </w:r>
      <w:r>
        <w:rPr>
          <w:spacing w:val="-2"/>
        </w:rPr>
        <w:t xml:space="preserve"> </w:t>
      </w:r>
      <w:r>
        <w:t>disease.</w:t>
      </w:r>
      <w:r>
        <w:rPr>
          <w:spacing w:val="40"/>
        </w:rPr>
        <w:t xml:space="preserve"> </w:t>
      </w:r>
      <w:r>
        <w:t>If</w:t>
      </w:r>
      <w:r>
        <w:rPr>
          <w:spacing w:val="-4"/>
        </w:rPr>
        <w:t xml:space="preserve"> </w:t>
      </w:r>
      <w:r>
        <w:t>onsite</w:t>
      </w:r>
      <w:r>
        <w:rPr>
          <w:spacing w:val="-3"/>
        </w:rPr>
        <w:t xml:space="preserve"> </w:t>
      </w:r>
      <w:r>
        <w:t>response by NRC personnel is not possible, then the regions should collect information on the event remotely.</w:t>
      </w:r>
    </w:p>
    <w:p w14:paraId="27068BC3" w14:textId="1049438D" w:rsidR="00711C23" w:rsidRDefault="00711C23" w:rsidP="007644BD">
      <w:pPr>
        <w:pStyle w:val="BodyText3"/>
        <w:numPr>
          <w:ilvl w:val="0"/>
          <w:numId w:val="23"/>
        </w:numPr>
      </w:pPr>
      <w:r>
        <w:t xml:space="preserve">Inspectors should coordinate oversight activities of independent spent fuel storage installations (ISFSIs) at operating reactors as needed with resident inspector staff. Regional inspectors shall follow guidance provided in </w:t>
      </w:r>
      <w:r w:rsidR="0022411C">
        <w:t>IMC</w:t>
      </w:r>
      <w:r>
        <w:t xml:space="preserve"> 2515 Appendix E, “Inspection</w:t>
      </w:r>
      <w:r>
        <w:rPr>
          <w:spacing w:val="-4"/>
        </w:rPr>
        <w:t xml:space="preserve"> </w:t>
      </w:r>
      <w:r>
        <w:t>Program</w:t>
      </w:r>
      <w:r>
        <w:rPr>
          <w:spacing w:val="-5"/>
        </w:rPr>
        <w:t xml:space="preserve"> </w:t>
      </w:r>
      <w:r>
        <w:t>Modifications</w:t>
      </w:r>
      <w:r>
        <w:rPr>
          <w:spacing w:val="-4"/>
        </w:rPr>
        <w:t xml:space="preserve"> </w:t>
      </w:r>
      <w:r>
        <w:t>During</w:t>
      </w:r>
      <w:r>
        <w:rPr>
          <w:spacing w:val="-4"/>
        </w:rPr>
        <w:t xml:space="preserve"> </w:t>
      </w:r>
      <w:r>
        <w:t>Pandemics,</w:t>
      </w:r>
      <w:r>
        <w:rPr>
          <w:spacing w:val="-5"/>
        </w:rPr>
        <w:t xml:space="preserve"> </w:t>
      </w:r>
      <w:r>
        <w:t>Epidemics,</w:t>
      </w:r>
      <w:r>
        <w:rPr>
          <w:spacing w:val="-5"/>
        </w:rPr>
        <w:t xml:space="preserve"> </w:t>
      </w:r>
      <w:r>
        <w:t>or</w:t>
      </w:r>
      <w:r>
        <w:rPr>
          <w:spacing w:val="-8"/>
        </w:rPr>
        <w:t xml:space="preserve"> </w:t>
      </w:r>
      <w:r>
        <w:t>Other</w:t>
      </w:r>
      <w:r>
        <w:rPr>
          <w:spacing w:val="-3"/>
        </w:rPr>
        <w:t xml:space="preserve"> </w:t>
      </w:r>
      <w:r>
        <w:t>Widespread Illnesses or Diseases.”</w:t>
      </w:r>
      <w:r>
        <w:rPr>
          <w:spacing w:val="40"/>
        </w:rPr>
        <w:t xml:space="preserve"> </w:t>
      </w:r>
      <w:r>
        <w:t>Regional inspectors should support the resident inspectors as needed to ensure the safety of ISFSIs at operating reactors.</w:t>
      </w:r>
    </w:p>
    <w:p w14:paraId="412C6F83" w14:textId="77777777" w:rsidR="00711C23" w:rsidRDefault="00711C23" w:rsidP="007644BD">
      <w:pPr>
        <w:pStyle w:val="BodyText3"/>
        <w:numPr>
          <w:ilvl w:val="0"/>
          <w:numId w:val="23"/>
        </w:numPr>
      </w:pPr>
      <w:r>
        <w:t>For ISFSIs without a resident inspector, at the onset (declaration) of the pandemic, epidemic, or other widespread illness or disease and periodically thereafter, the inspectors</w:t>
      </w:r>
      <w:r>
        <w:rPr>
          <w:spacing w:val="-4"/>
        </w:rPr>
        <w:t xml:space="preserve"> </w:t>
      </w:r>
      <w:r>
        <w:t>should</w:t>
      </w:r>
      <w:r>
        <w:rPr>
          <w:spacing w:val="-3"/>
        </w:rPr>
        <w:t xml:space="preserve"> </w:t>
      </w:r>
      <w:r>
        <w:t>verify</w:t>
      </w:r>
      <w:r>
        <w:rPr>
          <w:spacing w:val="-4"/>
        </w:rPr>
        <w:t xml:space="preserve"> </w:t>
      </w:r>
      <w:r>
        <w:t>that</w:t>
      </w:r>
      <w:r>
        <w:rPr>
          <w:spacing w:val="-3"/>
        </w:rPr>
        <w:t xml:space="preserve"> </w:t>
      </w:r>
      <w:r>
        <w:t>the</w:t>
      </w:r>
      <w:r>
        <w:rPr>
          <w:spacing w:val="-2"/>
        </w:rPr>
        <w:t xml:space="preserve"> </w:t>
      </w:r>
      <w:r>
        <w:t>licensees</w:t>
      </w:r>
      <w:r>
        <w:rPr>
          <w:spacing w:val="-4"/>
        </w:rPr>
        <w:t xml:space="preserve"> </w:t>
      </w:r>
      <w:r>
        <w:t>have</w:t>
      </w:r>
      <w:r>
        <w:rPr>
          <w:spacing w:val="-3"/>
        </w:rPr>
        <w:t xml:space="preserve"> </w:t>
      </w:r>
      <w:r>
        <w:t>sufficient</w:t>
      </w:r>
      <w:r>
        <w:rPr>
          <w:spacing w:val="-3"/>
        </w:rPr>
        <w:t xml:space="preserve"> </w:t>
      </w:r>
      <w:r>
        <w:t>staffing</w:t>
      </w:r>
      <w:r>
        <w:rPr>
          <w:spacing w:val="-4"/>
        </w:rPr>
        <w:t xml:space="preserve"> </w:t>
      </w:r>
      <w:r>
        <w:t>levels</w:t>
      </w:r>
      <w:r>
        <w:rPr>
          <w:spacing w:val="-2"/>
        </w:rPr>
        <w:t xml:space="preserve"> </w:t>
      </w:r>
      <w:r>
        <w:t>in</w:t>
      </w:r>
      <w:r>
        <w:rPr>
          <w:spacing w:val="-4"/>
        </w:rPr>
        <w:t xml:space="preserve"> </w:t>
      </w:r>
      <w:r>
        <w:t>key</w:t>
      </w:r>
      <w:r>
        <w:rPr>
          <w:spacing w:val="-3"/>
        </w:rPr>
        <w:t xml:space="preserve"> </w:t>
      </w:r>
      <w:r>
        <w:t>positions (e.g., operations, emergency response organization, security) to ensure that the facilities are operated safely and that licensee activities do not pose an undue risk to public health and safety .</w:t>
      </w:r>
      <w:r w:rsidRPr="004A43D7">
        <w:rPr>
          <w:spacing w:val="40"/>
        </w:rPr>
        <w:t xml:space="preserve"> </w:t>
      </w:r>
      <w:r>
        <w:t>Additionally, the inspectors should evaluate deferred maintenance</w:t>
      </w:r>
      <w:r w:rsidRPr="004A43D7">
        <w:rPr>
          <w:spacing w:val="-5"/>
        </w:rPr>
        <w:t xml:space="preserve"> </w:t>
      </w:r>
      <w:r>
        <w:t>and</w:t>
      </w:r>
      <w:r w:rsidRPr="004A43D7">
        <w:rPr>
          <w:spacing w:val="-3"/>
        </w:rPr>
        <w:t xml:space="preserve"> </w:t>
      </w:r>
      <w:r>
        <w:t>other</w:t>
      </w:r>
      <w:r w:rsidRPr="004A43D7">
        <w:rPr>
          <w:spacing w:val="-4"/>
        </w:rPr>
        <w:t xml:space="preserve"> </w:t>
      </w:r>
      <w:r>
        <w:t>activities,</w:t>
      </w:r>
      <w:r w:rsidRPr="004A43D7">
        <w:rPr>
          <w:spacing w:val="-4"/>
        </w:rPr>
        <w:t xml:space="preserve"> </w:t>
      </w:r>
      <w:r>
        <w:t>use</w:t>
      </w:r>
      <w:r w:rsidRPr="004A43D7">
        <w:rPr>
          <w:spacing w:val="-3"/>
        </w:rPr>
        <w:t xml:space="preserve"> </w:t>
      </w:r>
      <w:r>
        <w:t>of</w:t>
      </w:r>
      <w:r w:rsidRPr="004A43D7">
        <w:rPr>
          <w:spacing w:val="-1"/>
        </w:rPr>
        <w:t xml:space="preserve"> </w:t>
      </w:r>
      <w:r>
        <w:t>overtime,</w:t>
      </w:r>
      <w:r w:rsidRPr="004A43D7">
        <w:rPr>
          <w:spacing w:val="-4"/>
        </w:rPr>
        <w:t xml:space="preserve"> </w:t>
      </w:r>
      <w:r>
        <w:t>and</w:t>
      </w:r>
      <w:r w:rsidRPr="004A43D7">
        <w:rPr>
          <w:spacing w:val="-5"/>
        </w:rPr>
        <w:t xml:space="preserve"> </w:t>
      </w:r>
      <w:r>
        <w:t>the</w:t>
      </w:r>
      <w:r w:rsidRPr="004A43D7">
        <w:rPr>
          <w:spacing w:val="-3"/>
        </w:rPr>
        <w:t xml:space="preserve"> </w:t>
      </w:r>
      <w:r>
        <w:t>need</w:t>
      </w:r>
      <w:r w:rsidRPr="004A43D7">
        <w:rPr>
          <w:spacing w:val="-5"/>
        </w:rPr>
        <w:t xml:space="preserve"> </w:t>
      </w:r>
      <w:r>
        <w:t>for licensing</w:t>
      </w:r>
      <w:r w:rsidRPr="004A43D7">
        <w:rPr>
          <w:spacing w:val="-3"/>
        </w:rPr>
        <w:t xml:space="preserve"> </w:t>
      </w:r>
      <w:r>
        <w:t>or</w:t>
      </w:r>
      <w:r w:rsidRPr="004A43D7">
        <w:rPr>
          <w:spacing w:val="-4"/>
        </w:rPr>
        <w:t xml:space="preserve"> </w:t>
      </w:r>
      <w:r>
        <w:t>other regional support.</w:t>
      </w:r>
    </w:p>
    <w:p w14:paraId="60BECCDB" w14:textId="77777777" w:rsidR="00711C23" w:rsidRDefault="00711C23" w:rsidP="007644BD">
      <w:pPr>
        <w:pStyle w:val="BodyText3"/>
      </w:pPr>
      <w:r>
        <w:t>The</w:t>
      </w:r>
      <w:r>
        <w:rPr>
          <w:spacing w:val="-3"/>
        </w:rPr>
        <w:t xml:space="preserve"> </w:t>
      </w:r>
      <w:r>
        <w:t>licensee’s</w:t>
      </w:r>
      <w:r>
        <w:rPr>
          <w:spacing w:val="-2"/>
        </w:rPr>
        <w:t xml:space="preserve"> </w:t>
      </w:r>
      <w:r>
        <w:t>operational</w:t>
      </w:r>
      <w:r>
        <w:rPr>
          <w:spacing w:val="-4"/>
        </w:rPr>
        <w:t xml:space="preserve"> </w:t>
      </w:r>
      <w:r>
        <w:t>status</w:t>
      </w:r>
      <w:r>
        <w:rPr>
          <w:spacing w:val="-5"/>
        </w:rPr>
        <w:t xml:space="preserve"> </w:t>
      </w:r>
      <w:r>
        <w:t>may</w:t>
      </w:r>
      <w:r>
        <w:rPr>
          <w:spacing w:val="-3"/>
        </w:rPr>
        <w:t xml:space="preserve"> </w:t>
      </w:r>
      <w:r>
        <w:t>be</w:t>
      </w:r>
      <w:r>
        <w:rPr>
          <w:spacing w:val="-5"/>
        </w:rPr>
        <w:t xml:space="preserve"> </w:t>
      </w:r>
      <w:r>
        <w:t>an</w:t>
      </w:r>
      <w:r>
        <w:rPr>
          <w:spacing w:val="-5"/>
        </w:rPr>
        <w:t xml:space="preserve"> </w:t>
      </w:r>
      <w:r>
        <w:t>additional</w:t>
      </w:r>
      <w:r>
        <w:rPr>
          <w:spacing w:val="-4"/>
        </w:rPr>
        <w:t xml:space="preserve"> </w:t>
      </w:r>
      <w:r>
        <w:t>consideration</w:t>
      </w:r>
      <w:r>
        <w:rPr>
          <w:spacing w:val="-3"/>
        </w:rPr>
        <w:t xml:space="preserve"> </w:t>
      </w:r>
      <w:r>
        <w:t>when</w:t>
      </w:r>
      <w:r>
        <w:rPr>
          <w:spacing w:val="-5"/>
        </w:rPr>
        <w:t xml:space="preserve"> </w:t>
      </w:r>
      <w:r>
        <w:t>determining modifications to the inspection program and any necessary site coverage.</w:t>
      </w:r>
    </w:p>
    <w:p w14:paraId="12C5C65A" w14:textId="77777777" w:rsidR="00711C23" w:rsidRDefault="00711C23" w:rsidP="00951102">
      <w:pPr>
        <w:pStyle w:val="BodyText3"/>
        <w:numPr>
          <w:ilvl w:val="0"/>
          <w:numId w:val="23"/>
        </w:numPr>
      </w:pPr>
      <w:r>
        <w:t>For ISFSIs without a resident inspector and for CoC holders, the inspectors should discuss with their licensees and CoC holders the need to maintain situational awareness of the licensees’ or CoC holders’ ability to cope with the challenges associated with a pandemic.</w:t>
      </w:r>
      <w:r>
        <w:rPr>
          <w:spacing w:val="40"/>
        </w:rPr>
        <w:t xml:space="preserve"> </w:t>
      </w:r>
      <w:r>
        <w:t>They should use Regulatory Issue Summary 2010-04, “Monitoring</w:t>
      </w:r>
      <w:r>
        <w:rPr>
          <w:spacing w:val="-5"/>
        </w:rPr>
        <w:t xml:space="preserve"> </w:t>
      </w:r>
      <w:r>
        <w:t>the</w:t>
      </w:r>
      <w:r>
        <w:rPr>
          <w:spacing w:val="-3"/>
        </w:rPr>
        <w:t xml:space="preserve"> </w:t>
      </w:r>
      <w:r>
        <w:t>Status</w:t>
      </w:r>
      <w:r>
        <w:rPr>
          <w:spacing w:val="-5"/>
        </w:rPr>
        <w:t xml:space="preserve"> </w:t>
      </w:r>
      <w:r>
        <w:t>of</w:t>
      </w:r>
      <w:r>
        <w:rPr>
          <w:spacing w:val="-4"/>
        </w:rPr>
        <w:t xml:space="preserve"> </w:t>
      </w:r>
      <w:r>
        <w:t>Regulated</w:t>
      </w:r>
      <w:r>
        <w:rPr>
          <w:spacing w:val="-3"/>
        </w:rPr>
        <w:t xml:space="preserve"> </w:t>
      </w:r>
      <w:r>
        <w:t>Activities</w:t>
      </w:r>
      <w:r>
        <w:rPr>
          <w:spacing w:val="-3"/>
        </w:rPr>
        <w:t xml:space="preserve"> </w:t>
      </w:r>
      <w:r>
        <w:t>during</w:t>
      </w:r>
      <w:r>
        <w:rPr>
          <w:spacing w:val="-3"/>
        </w:rPr>
        <w:t xml:space="preserve"> </w:t>
      </w:r>
      <w:r>
        <w:t>a</w:t>
      </w:r>
      <w:r>
        <w:rPr>
          <w:spacing w:val="-3"/>
        </w:rPr>
        <w:t xml:space="preserve"> </w:t>
      </w:r>
      <w:r>
        <w:t>Pandemic,”</w:t>
      </w:r>
      <w:r>
        <w:rPr>
          <w:spacing w:val="-4"/>
        </w:rPr>
        <w:t xml:space="preserve"> </w:t>
      </w:r>
      <w:r>
        <w:t>dated</w:t>
      </w:r>
      <w:r>
        <w:rPr>
          <w:spacing w:val="-5"/>
        </w:rPr>
        <w:t xml:space="preserve"> </w:t>
      </w:r>
      <w:r>
        <w:t>May</w:t>
      </w:r>
      <w:r>
        <w:rPr>
          <w:spacing w:val="-3"/>
        </w:rPr>
        <w:t xml:space="preserve"> </w:t>
      </w:r>
      <w:r>
        <w:t>25,</w:t>
      </w:r>
      <w:r>
        <w:rPr>
          <w:spacing w:val="-1"/>
        </w:rPr>
        <w:t xml:space="preserve"> </w:t>
      </w:r>
      <w:r>
        <w:t>2010, and other appropriate guidance as a resource.</w:t>
      </w:r>
    </w:p>
    <w:p w14:paraId="2AC1A42B" w14:textId="77777777" w:rsidR="00711C23" w:rsidRDefault="00711C23" w:rsidP="00951102">
      <w:pPr>
        <w:pStyle w:val="BodyText3"/>
      </w:pPr>
      <w:r>
        <w:t>The regulatory issue summary includes several questions that inspectors should consider during routine business contacts with licensees and CoC holders.</w:t>
      </w:r>
      <w:r>
        <w:rPr>
          <w:spacing w:val="40"/>
        </w:rPr>
        <w:t xml:space="preserve"> </w:t>
      </w:r>
      <w:r>
        <w:t>The information obtained will enable the NRC to effectively respond to licensees and CoC holders</w:t>
      </w:r>
      <w:r>
        <w:rPr>
          <w:spacing w:val="-2"/>
        </w:rPr>
        <w:t xml:space="preserve"> </w:t>
      </w:r>
      <w:r>
        <w:t>with</w:t>
      </w:r>
      <w:r>
        <w:rPr>
          <w:spacing w:val="-3"/>
        </w:rPr>
        <w:t xml:space="preserve"> </w:t>
      </w:r>
      <w:r>
        <w:t>potential</w:t>
      </w:r>
      <w:r>
        <w:rPr>
          <w:spacing w:val="-4"/>
        </w:rPr>
        <w:t xml:space="preserve"> </w:t>
      </w:r>
      <w:r>
        <w:t>challenges.</w:t>
      </w:r>
      <w:r>
        <w:rPr>
          <w:spacing w:val="40"/>
        </w:rPr>
        <w:t xml:space="preserve"> </w:t>
      </w:r>
      <w:r>
        <w:t>Inspectors</w:t>
      </w:r>
      <w:r>
        <w:rPr>
          <w:spacing w:val="-4"/>
        </w:rPr>
        <w:t xml:space="preserve"> </w:t>
      </w:r>
      <w:r>
        <w:t>should</w:t>
      </w:r>
      <w:r>
        <w:rPr>
          <w:spacing w:val="-3"/>
        </w:rPr>
        <w:t xml:space="preserve"> </w:t>
      </w:r>
      <w:r>
        <w:t>recognize</w:t>
      </w:r>
      <w:r>
        <w:rPr>
          <w:spacing w:val="-5"/>
        </w:rPr>
        <w:t xml:space="preserve"> </w:t>
      </w:r>
      <w:r>
        <w:t>that</w:t>
      </w:r>
      <w:r>
        <w:rPr>
          <w:spacing w:val="-4"/>
        </w:rPr>
        <w:t xml:space="preserve"> </w:t>
      </w:r>
      <w:r>
        <w:t>during</w:t>
      </w:r>
      <w:r>
        <w:rPr>
          <w:spacing w:val="-5"/>
        </w:rPr>
        <w:t xml:space="preserve"> </w:t>
      </w:r>
      <w:r>
        <w:t>a</w:t>
      </w:r>
      <w:r>
        <w:rPr>
          <w:spacing w:val="-3"/>
        </w:rPr>
        <w:t xml:space="preserve"> </w:t>
      </w:r>
      <w:r>
        <w:t>pandemic, epidemic, other widespread illness or disease, licensees’ and CoC holders’ resources may</w:t>
      </w:r>
      <w:r>
        <w:rPr>
          <w:spacing w:val="-2"/>
        </w:rPr>
        <w:t xml:space="preserve"> </w:t>
      </w:r>
      <w:r>
        <w:t>be</w:t>
      </w:r>
      <w:r>
        <w:rPr>
          <w:spacing w:val="-4"/>
        </w:rPr>
        <w:t xml:space="preserve"> </w:t>
      </w:r>
      <w:r>
        <w:t>strained.</w:t>
      </w:r>
      <w:r>
        <w:rPr>
          <w:spacing w:val="40"/>
        </w:rPr>
        <w:t xml:space="preserve"> </w:t>
      </w:r>
      <w:r>
        <w:t>Therefore,</w:t>
      </w:r>
      <w:r>
        <w:rPr>
          <w:spacing w:val="-3"/>
        </w:rPr>
        <w:t xml:space="preserve"> </w:t>
      </w:r>
      <w:r>
        <w:t>inspectors</w:t>
      </w:r>
      <w:r>
        <w:rPr>
          <w:spacing w:val="-1"/>
        </w:rPr>
        <w:t xml:space="preserve"> </w:t>
      </w:r>
      <w:r>
        <w:t>should</w:t>
      </w:r>
      <w:r>
        <w:rPr>
          <w:spacing w:val="-4"/>
        </w:rPr>
        <w:t xml:space="preserve"> </w:t>
      </w:r>
      <w:r>
        <w:t>work</w:t>
      </w:r>
      <w:r>
        <w:rPr>
          <w:spacing w:val="-1"/>
        </w:rPr>
        <w:t xml:space="preserve"> </w:t>
      </w:r>
      <w:r>
        <w:t>with</w:t>
      </w:r>
      <w:r>
        <w:rPr>
          <w:spacing w:val="-4"/>
        </w:rPr>
        <w:t xml:space="preserve"> </w:t>
      </w:r>
      <w:r>
        <w:t>licensees</w:t>
      </w:r>
      <w:r>
        <w:rPr>
          <w:spacing w:val="-1"/>
        </w:rPr>
        <w:t xml:space="preserve"> </w:t>
      </w:r>
      <w:r>
        <w:t>and</w:t>
      </w:r>
      <w:r>
        <w:rPr>
          <w:spacing w:val="-4"/>
        </w:rPr>
        <w:t xml:space="preserve"> </w:t>
      </w:r>
      <w:r>
        <w:t>CoC</w:t>
      </w:r>
      <w:r>
        <w:rPr>
          <w:spacing w:val="-3"/>
        </w:rPr>
        <w:t xml:space="preserve"> </w:t>
      </w:r>
      <w:r>
        <w:t>holders</w:t>
      </w:r>
      <w:r>
        <w:rPr>
          <w:spacing w:val="-4"/>
        </w:rPr>
        <w:t xml:space="preserve"> </w:t>
      </w:r>
      <w:r>
        <w:t>to obtain the best information possible given the circumstances.</w:t>
      </w:r>
    </w:p>
    <w:p w14:paraId="61C3E288" w14:textId="77777777" w:rsidR="00711C23" w:rsidRDefault="00711C23" w:rsidP="00951102">
      <w:pPr>
        <w:pStyle w:val="BodyText3"/>
        <w:numPr>
          <w:ilvl w:val="0"/>
          <w:numId w:val="23"/>
        </w:numPr>
      </w:pPr>
      <w:r>
        <w:t>Inspectors</w:t>
      </w:r>
      <w:r>
        <w:rPr>
          <w:spacing w:val="-5"/>
        </w:rPr>
        <w:t xml:space="preserve"> </w:t>
      </w:r>
      <w:r>
        <w:t>should</w:t>
      </w:r>
      <w:r>
        <w:rPr>
          <w:spacing w:val="-4"/>
        </w:rPr>
        <w:t xml:space="preserve"> </w:t>
      </w:r>
      <w:r>
        <w:t>be</w:t>
      </w:r>
      <w:r>
        <w:rPr>
          <w:spacing w:val="-5"/>
        </w:rPr>
        <w:t xml:space="preserve"> </w:t>
      </w:r>
      <w:r>
        <w:t>cautious</w:t>
      </w:r>
      <w:r>
        <w:rPr>
          <w:spacing w:val="-3"/>
        </w:rPr>
        <w:t xml:space="preserve"> </w:t>
      </w:r>
      <w:r>
        <w:t>when</w:t>
      </w:r>
      <w:r>
        <w:rPr>
          <w:spacing w:val="-4"/>
        </w:rPr>
        <w:t xml:space="preserve"> </w:t>
      </w:r>
      <w:r>
        <w:t>accessing</w:t>
      </w:r>
      <w:r>
        <w:rPr>
          <w:spacing w:val="-4"/>
        </w:rPr>
        <w:t xml:space="preserve"> </w:t>
      </w:r>
      <w:r>
        <w:t>licensee</w:t>
      </w:r>
      <w:r>
        <w:rPr>
          <w:spacing w:val="-4"/>
        </w:rPr>
        <w:t xml:space="preserve"> </w:t>
      </w:r>
      <w:r>
        <w:t>and</w:t>
      </w:r>
      <w:r>
        <w:rPr>
          <w:spacing w:val="-4"/>
        </w:rPr>
        <w:t xml:space="preserve"> </w:t>
      </w:r>
      <w:r>
        <w:t>CoC</w:t>
      </w:r>
      <w:r>
        <w:rPr>
          <w:spacing w:val="-4"/>
        </w:rPr>
        <w:t xml:space="preserve"> </w:t>
      </w:r>
      <w:r>
        <w:t>holder</w:t>
      </w:r>
      <w:r>
        <w:rPr>
          <w:spacing w:val="-5"/>
        </w:rPr>
        <w:t xml:space="preserve"> </w:t>
      </w:r>
      <w:r>
        <w:t>facilities</w:t>
      </w:r>
      <w:r>
        <w:rPr>
          <w:spacing w:val="-4"/>
        </w:rPr>
        <w:t xml:space="preserve"> </w:t>
      </w:r>
      <w:r>
        <w:t>during a pandemic, epidemic, or other widespread illness or disease using conservative good judgment so as not to unnecessarily risk the health of licensee and CoC holder employees.</w:t>
      </w:r>
      <w:r>
        <w:rPr>
          <w:spacing w:val="40"/>
        </w:rPr>
        <w:t xml:space="preserve"> </w:t>
      </w:r>
      <w:r>
        <w:t>A</w:t>
      </w:r>
      <w:r>
        <w:rPr>
          <w:spacing w:val="-1"/>
        </w:rPr>
        <w:t xml:space="preserve"> </w:t>
      </w:r>
      <w:r>
        <w:t>graded</w:t>
      </w:r>
      <w:r>
        <w:rPr>
          <w:spacing w:val="-1"/>
        </w:rPr>
        <w:t xml:space="preserve"> </w:t>
      </w:r>
      <w:r>
        <w:t>approach based on the current licensee, or CoC holder response posture should be considered for determining inspector site access.</w:t>
      </w:r>
    </w:p>
    <w:p w14:paraId="32D65E3D" w14:textId="77777777" w:rsidR="00711C23" w:rsidRDefault="00711C23" w:rsidP="00711C23">
      <w:pPr>
        <w:pStyle w:val="BodyText3"/>
      </w:pPr>
      <w:r>
        <w:t>To</w:t>
      </w:r>
      <w:r>
        <w:rPr>
          <w:spacing w:val="-5"/>
        </w:rPr>
        <w:t xml:space="preserve"> </w:t>
      </w:r>
      <w:r>
        <w:t>minimize</w:t>
      </w:r>
      <w:r>
        <w:rPr>
          <w:spacing w:val="-5"/>
        </w:rPr>
        <w:t xml:space="preserve"> </w:t>
      </w:r>
      <w:r>
        <w:t>the</w:t>
      </w:r>
      <w:r>
        <w:rPr>
          <w:spacing w:val="-8"/>
        </w:rPr>
        <w:t xml:space="preserve"> </w:t>
      </w:r>
      <w:r>
        <w:t>spread</w:t>
      </w:r>
      <w:r>
        <w:rPr>
          <w:spacing w:val="-3"/>
        </w:rPr>
        <w:t xml:space="preserve"> </w:t>
      </w:r>
      <w:r>
        <w:t>of</w:t>
      </w:r>
      <w:r>
        <w:rPr>
          <w:spacing w:val="-1"/>
        </w:rPr>
        <w:t xml:space="preserve"> </w:t>
      </w:r>
      <w:r>
        <w:t>infections,</w:t>
      </w:r>
      <w:r>
        <w:rPr>
          <w:spacing w:val="-1"/>
        </w:rPr>
        <w:t xml:space="preserve"> </w:t>
      </w:r>
      <w:r>
        <w:t>NRC</w:t>
      </w:r>
      <w:r>
        <w:rPr>
          <w:spacing w:val="-3"/>
        </w:rPr>
        <w:t xml:space="preserve"> </w:t>
      </w:r>
      <w:r>
        <w:t>staff</w:t>
      </w:r>
      <w:r>
        <w:rPr>
          <w:spacing w:val="-4"/>
        </w:rPr>
        <w:t xml:space="preserve"> </w:t>
      </w:r>
      <w:r>
        <w:t>members</w:t>
      </w:r>
      <w:r>
        <w:rPr>
          <w:spacing w:val="-2"/>
        </w:rPr>
        <w:t xml:space="preserve"> </w:t>
      </w:r>
      <w:r>
        <w:t>at</w:t>
      </w:r>
      <w:r>
        <w:rPr>
          <w:spacing w:val="-1"/>
        </w:rPr>
        <w:t xml:space="preserve"> </w:t>
      </w:r>
      <w:r>
        <w:t>or</w:t>
      </w:r>
      <w:r>
        <w:rPr>
          <w:spacing w:val="-2"/>
        </w:rPr>
        <w:t xml:space="preserve"> </w:t>
      </w:r>
      <w:r>
        <w:t>visiting</w:t>
      </w:r>
      <w:r>
        <w:rPr>
          <w:spacing w:val="-3"/>
        </w:rPr>
        <w:t xml:space="preserve"> </w:t>
      </w:r>
      <w:r>
        <w:t>sites should strive to follow any licensee or CoC holder plans in place.</w:t>
      </w:r>
      <w:r>
        <w:rPr>
          <w:spacing w:val="40"/>
        </w:rPr>
        <w:t xml:space="preserve"> </w:t>
      </w:r>
      <w:r>
        <w:t>Additionally, inspectors should follow any applicable Federal, State, or local health screening guidance in effect to determine if it is appropriate to enter a site and interact with licensee or CoC holder personnel.</w:t>
      </w:r>
    </w:p>
    <w:p w14:paraId="64EA140A" w14:textId="77777777" w:rsidR="00711C23" w:rsidRDefault="00711C23" w:rsidP="00711C23">
      <w:pPr>
        <w:pStyle w:val="BodyText3"/>
      </w:pPr>
      <w:r>
        <w:t xml:space="preserve">If licensees or CoC holders are conducting health screenings to permit site access, inspectors should generally comply with those requests </w:t>
      </w:r>
      <w:proofErr w:type="gramStart"/>
      <w:r>
        <w:t>similar to</w:t>
      </w:r>
      <w:proofErr w:type="gramEnd"/>
      <w:r>
        <w:t xml:space="preserve"> their adherence to Occupational Safety and Health Administration or other industrial safety requirements. Inspectors should contact their management if the licensee or CoC holder implements changes</w:t>
      </w:r>
      <w:r>
        <w:rPr>
          <w:spacing w:val="-3"/>
        </w:rPr>
        <w:t xml:space="preserve"> </w:t>
      </w:r>
      <w:r>
        <w:t>to</w:t>
      </w:r>
      <w:r>
        <w:rPr>
          <w:spacing w:val="-5"/>
        </w:rPr>
        <w:t xml:space="preserve"> </w:t>
      </w:r>
      <w:r>
        <w:t>normal</w:t>
      </w:r>
      <w:r>
        <w:rPr>
          <w:spacing w:val="-4"/>
        </w:rPr>
        <w:t xml:space="preserve"> </w:t>
      </w:r>
      <w:r>
        <w:t>access</w:t>
      </w:r>
      <w:r>
        <w:rPr>
          <w:spacing w:val="-2"/>
        </w:rPr>
        <w:t xml:space="preserve"> </w:t>
      </w:r>
      <w:r>
        <w:t>to</w:t>
      </w:r>
      <w:r>
        <w:rPr>
          <w:spacing w:val="-5"/>
        </w:rPr>
        <w:t xml:space="preserve"> </w:t>
      </w:r>
      <w:r>
        <w:t>the</w:t>
      </w:r>
      <w:r>
        <w:rPr>
          <w:spacing w:val="-5"/>
        </w:rPr>
        <w:t xml:space="preserve"> </w:t>
      </w:r>
      <w:r>
        <w:t>site</w:t>
      </w:r>
      <w:r>
        <w:rPr>
          <w:spacing w:val="-5"/>
        </w:rPr>
        <w:t xml:space="preserve"> </w:t>
      </w:r>
      <w:r>
        <w:t>and</w:t>
      </w:r>
      <w:r>
        <w:rPr>
          <w:spacing w:val="-3"/>
        </w:rPr>
        <w:t xml:space="preserve"> </w:t>
      </w:r>
      <w:r>
        <w:t>coordinate</w:t>
      </w:r>
      <w:r>
        <w:rPr>
          <w:spacing w:val="-2"/>
        </w:rPr>
        <w:t xml:space="preserve"> </w:t>
      </w:r>
      <w:r>
        <w:t>with</w:t>
      </w:r>
      <w:r>
        <w:rPr>
          <w:spacing w:val="-5"/>
        </w:rPr>
        <w:t xml:space="preserve"> </w:t>
      </w:r>
      <w:r>
        <w:t>management</w:t>
      </w:r>
      <w:r>
        <w:rPr>
          <w:spacing w:val="-1"/>
        </w:rPr>
        <w:t xml:space="preserve"> </w:t>
      </w:r>
      <w:r>
        <w:t>if</w:t>
      </w:r>
      <w:r>
        <w:rPr>
          <w:spacing w:val="-6"/>
        </w:rPr>
        <w:t xml:space="preserve"> </w:t>
      </w:r>
      <w:r>
        <w:t>unfettered</w:t>
      </w:r>
      <w:r>
        <w:rPr>
          <w:spacing w:val="-5"/>
        </w:rPr>
        <w:t xml:space="preserve"> </w:t>
      </w:r>
      <w:r>
        <w:t xml:space="preserve">site access in accordance with10 CFR 72.82(c)(3) and 10 CFR 50.70(b)(3) is denied or </w:t>
      </w:r>
      <w:r>
        <w:rPr>
          <w:spacing w:val="-2"/>
        </w:rPr>
        <w:t>restricted.</w:t>
      </w:r>
    </w:p>
    <w:p w14:paraId="030FA139" w14:textId="77777777" w:rsidR="00711C23" w:rsidRDefault="00711C23" w:rsidP="00951102">
      <w:pPr>
        <w:pStyle w:val="BodyText3"/>
        <w:numPr>
          <w:ilvl w:val="0"/>
          <w:numId w:val="23"/>
        </w:numPr>
      </w:pPr>
      <w:r>
        <w:t>During</w:t>
      </w:r>
      <w:r>
        <w:rPr>
          <w:spacing w:val="-3"/>
        </w:rPr>
        <w:t xml:space="preserve"> </w:t>
      </w:r>
      <w:r>
        <w:t>the</w:t>
      </w:r>
      <w:r>
        <w:rPr>
          <w:spacing w:val="-5"/>
        </w:rPr>
        <w:t xml:space="preserve"> </w:t>
      </w:r>
      <w:r>
        <w:t>pandemic,</w:t>
      </w:r>
      <w:r>
        <w:rPr>
          <w:spacing w:val="-1"/>
        </w:rPr>
        <w:t xml:space="preserve"> </w:t>
      </w:r>
      <w:r>
        <w:t>epidemic,</w:t>
      </w:r>
      <w:r>
        <w:rPr>
          <w:spacing w:val="-4"/>
        </w:rPr>
        <w:t xml:space="preserve"> </w:t>
      </w:r>
      <w:r>
        <w:t>or</w:t>
      </w:r>
      <w:r>
        <w:rPr>
          <w:spacing w:val="-4"/>
        </w:rPr>
        <w:t xml:space="preserve"> </w:t>
      </w:r>
      <w:r>
        <w:t>other</w:t>
      </w:r>
      <w:r>
        <w:rPr>
          <w:spacing w:val="-2"/>
        </w:rPr>
        <w:t xml:space="preserve"> </w:t>
      </w:r>
      <w:r>
        <w:t>widespread</w:t>
      </w:r>
      <w:r>
        <w:rPr>
          <w:spacing w:val="-3"/>
        </w:rPr>
        <w:t xml:space="preserve"> </w:t>
      </w:r>
      <w:r>
        <w:t>illness</w:t>
      </w:r>
      <w:r>
        <w:rPr>
          <w:spacing w:val="-2"/>
        </w:rPr>
        <w:t xml:space="preserve"> </w:t>
      </w:r>
      <w:r>
        <w:t>or</w:t>
      </w:r>
      <w:r>
        <w:rPr>
          <w:spacing w:val="-2"/>
        </w:rPr>
        <w:t xml:space="preserve"> </w:t>
      </w:r>
      <w:r>
        <w:t>disease,</w:t>
      </w:r>
      <w:r>
        <w:rPr>
          <w:spacing w:val="-4"/>
        </w:rPr>
        <w:t xml:space="preserve"> </w:t>
      </w:r>
      <w:r>
        <w:t>the</w:t>
      </w:r>
      <w:r>
        <w:rPr>
          <w:spacing w:val="-5"/>
        </w:rPr>
        <w:t xml:space="preserve"> </w:t>
      </w:r>
      <w:r>
        <w:t>regions</w:t>
      </w:r>
      <w:r>
        <w:rPr>
          <w:spacing w:val="-2"/>
        </w:rPr>
        <w:t xml:space="preserve"> </w:t>
      </w:r>
      <w:r>
        <w:t>and headquarters should consider modifications to the inspections as follows:</w:t>
      </w:r>
    </w:p>
    <w:p w14:paraId="29A7ADBF" w14:textId="487D60A6" w:rsidR="000E720B" w:rsidRDefault="00711C23" w:rsidP="004A118B">
      <w:pPr>
        <w:pStyle w:val="BodyText3"/>
        <w:numPr>
          <w:ilvl w:val="1"/>
          <w:numId w:val="23"/>
        </w:numPr>
      </w:pPr>
      <w:r>
        <w:t>Local implementation of limited social distancing (e.g., canceling after-school activities,</w:t>
      </w:r>
      <w:r>
        <w:rPr>
          <w:spacing w:val="-5"/>
        </w:rPr>
        <w:t xml:space="preserve"> </w:t>
      </w:r>
      <w:r>
        <w:t>limiting</w:t>
      </w:r>
      <w:r>
        <w:rPr>
          <w:spacing w:val="-4"/>
        </w:rPr>
        <w:t xml:space="preserve"> </w:t>
      </w:r>
      <w:r>
        <w:t>public</w:t>
      </w:r>
      <w:r>
        <w:rPr>
          <w:spacing w:val="-6"/>
        </w:rPr>
        <w:t xml:space="preserve"> </w:t>
      </w:r>
      <w:r>
        <w:t>gatherings,</w:t>
      </w:r>
      <w:r>
        <w:rPr>
          <w:spacing w:val="-5"/>
        </w:rPr>
        <w:t xml:space="preserve"> </w:t>
      </w:r>
      <w:r>
        <w:t>or</w:t>
      </w:r>
      <w:r>
        <w:rPr>
          <w:spacing w:val="-5"/>
        </w:rPr>
        <w:t xml:space="preserve"> </w:t>
      </w:r>
      <w:r>
        <w:t>advising</w:t>
      </w:r>
      <w:r>
        <w:rPr>
          <w:spacing w:val="-4"/>
        </w:rPr>
        <w:t xml:space="preserve"> </w:t>
      </w:r>
      <w:r>
        <w:t>nonessential</w:t>
      </w:r>
      <w:r>
        <w:rPr>
          <w:spacing w:val="-4"/>
        </w:rPr>
        <w:t xml:space="preserve"> </w:t>
      </w:r>
      <w:r>
        <w:t>workers</w:t>
      </w:r>
      <w:r>
        <w:rPr>
          <w:spacing w:val="-6"/>
        </w:rPr>
        <w:t xml:space="preserve"> </w:t>
      </w:r>
      <w:r>
        <w:t>to</w:t>
      </w:r>
      <w:r>
        <w:rPr>
          <w:spacing w:val="-6"/>
        </w:rPr>
        <w:t xml:space="preserve"> </w:t>
      </w:r>
      <w:r>
        <w:t xml:space="preserve">remain </w:t>
      </w:r>
      <w:r>
        <w:rPr>
          <w:spacing w:val="-2"/>
        </w:rPr>
        <w:t>home)</w:t>
      </w:r>
    </w:p>
    <w:p w14:paraId="2861346A" w14:textId="77777777" w:rsidR="00711C23" w:rsidRDefault="00711C23" w:rsidP="00D64A90">
      <w:pPr>
        <w:pStyle w:val="BodyText"/>
        <w:keepNext/>
        <w:numPr>
          <w:ilvl w:val="2"/>
          <w:numId w:val="23"/>
        </w:numPr>
      </w:pPr>
      <w:r>
        <w:t>Region-based</w:t>
      </w:r>
      <w:r>
        <w:rPr>
          <w:spacing w:val="-4"/>
        </w:rPr>
        <w:t xml:space="preserve"> </w:t>
      </w:r>
      <w:r>
        <w:t>inspections:</w:t>
      </w:r>
      <w:r>
        <w:rPr>
          <w:spacing w:val="40"/>
        </w:rPr>
        <w:t xml:space="preserve"> </w:t>
      </w:r>
      <w:r>
        <w:t>Assess</w:t>
      </w:r>
      <w:r>
        <w:rPr>
          <w:spacing w:val="-6"/>
        </w:rPr>
        <w:t xml:space="preserve"> </w:t>
      </w:r>
      <w:r>
        <w:t>the</w:t>
      </w:r>
      <w:r>
        <w:rPr>
          <w:spacing w:val="-6"/>
        </w:rPr>
        <w:t xml:space="preserve"> </w:t>
      </w:r>
      <w:r>
        <w:t>potential</w:t>
      </w:r>
      <w:r>
        <w:rPr>
          <w:spacing w:val="-5"/>
        </w:rPr>
        <w:t xml:space="preserve"> </w:t>
      </w:r>
      <w:r>
        <w:t>to</w:t>
      </w:r>
      <w:r>
        <w:rPr>
          <w:spacing w:val="-4"/>
        </w:rPr>
        <w:t xml:space="preserve"> </w:t>
      </w:r>
      <w:r>
        <w:t>postpone</w:t>
      </w:r>
      <w:r>
        <w:rPr>
          <w:spacing w:val="-6"/>
        </w:rPr>
        <w:t xml:space="preserve"> </w:t>
      </w:r>
      <w:r>
        <w:t>or reschedule onsite inspections.</w:t>
      </w:r>
    </w:p>
    <w:p w14:paraId="34249819" w14:textId="57D2501D" w:rsidR="00711C23" w:rsidRPr="00E867D7" w:rsidRDefault="00711C23" w:rsidP="00C82BD4">
      <w:pPr>
        <w:pStyle w:val="ListBullet5"/>
      </w:pPr>
      <w:r>
        <w:t>Evaluate whether IP 60855 and IP 60858 frequency</w:t>
      </w:r>
      <w:r w:rsidR="0014382A">
        <w:noBreakHyphen/>
      </w:r>
      <w:r>
        <w:t>based inspection</w:t>
      </w:r>
      <w:r>
        <w:rPr>
          <w:spacing w:val="-3"/>
        </w:rPr>
        <w:t xml:space="preserve"> </w:t>
      </w:r>
      <w:r>
        <w:t>activities</w:t>
      </w:r>
      <w:r>
        <w:rPr>
          <w:spacing w:val="-5"/>
        </w:rPr>
        <w:t xml:space="preserve"> </w:t>
      </w:r>
      <w:r>
        <w:t>may</w:t>
      </w:r>
      <w:r>
        <w:rPr>
          <w:spacing w:val="-5"/>
        </w:rPr>
        <w:t xml:space="preserve"> </w:t>
      </w:r>
      <w:r>
        <w:t>be</w:t>
      </w:r>
      <w:r>
        <w:rPr>
          <w:spacing w:val="-3"/>
        </w:rPr>
        <w:t xml:space="preserve"> </w:t>
      </w:r>
      <w:r>
        <w:t>postponed</w:t>
      </w:r>
      <w:r>
        <w:rPr>
          <w:spacing w:val="-5"/>
        </w:rPr>
        <w:t xml:space="preserve"> </w:t>
      </w:r>
      <w:r>
        <w:t>and</w:t>
      </w:r>
      <w:r>
        <w:rPr>
          <w:spacing w:val="-5"/>
        </w:rPr>
        <w:t xml:space="preserve"> </w:t>
      </w:r>
      <w:r>
        <w:t>still</w:t>
      </w:r>
      <w:r>
        <w:rPr>
          <w:spacing w:val="-3"/>
        </w:rPr>
        <w:t xml:space="preserve"> </w:t>
      </w:r>
      <w:r>
        <w:t>meet</w:t>
      </w:r>
      <w:r>
        <w:rPr>
          <w:spacing w:val="-4"/>
        </w:rPr>
        <w:t xml:space="preserve"> </w:t>
      </w:r>
      <w:r w:rsidR="0022411C">
        <w:t>IMC</w:t>
      </w:r>
      <w:r>
        <w:rPr>
          <w:spacing w:val="-6"/>
        </w:rPr>
        <w:t xml:space="preserve"> </w:t>
      </w:r>
      <w:r>
        <w:t xml:space="preserve">2690 </w:t>
      </w:r>
      <w:r>
        <w:rPr>
          <w:spacing w:val="-2"/>
        </w:rPr>
        <w:t>requirements.</w:t>
      </w:r>
    </w:p>
    <w:p w14:paraId="7AEBBA41" w14:textId="77777777" w:rsidR="00711C23" w:rsidRDefault="00711C23" w:rsidP="00C82BD4">
      <w:pPr>
        <w:pStyle w:val="ListBullet5"/>
      </w:pPr>
      <w:r>
        <w:t>Evaluate</w:t>
      </w:r>
      <w:r>
        <w:rPr>
          <w:spacing w:val="-3"/>
        </w:rPr>
        <w:t xml:space="preserve"> </w:t>
      </w:r>
      <w:r>
        <w:t>whether</w:t>
      </w:r>
      <w:r>
        <w:rPr>
          <w:spacing w:val="-4"/>
        </w:rPr>
        <w:t xml:space="preserve"> </w:t>
      </w:r>
      <w:r>
        <w:t>IP</w:t>
      </w:r>
      <w:r>
        <w:rPr>
          <w:spacing w:val="-3"/>
        </w:rPr>
        <w:t xml:space="preserve"> </w:t>
      </w:r>
      <w:r>
        <w:t>60853,</w:t>
      </w:r>
      <w:r>
        <w:rPr>
          <w:spacing w:val="-4"/>
        </w:rPr>
        <w:t xml:space="preserve"> </w:t>
      </w:r>
      <w:r>
        <w:t>IP</w:t>
      </w:r>
      <w:r>
        <w:rPr>
          <w:spacing w:val="-3"/>
        </w:rPr>
        <w:t xml:space="preserve"> </w:t>
      </w:r>
      <w:r>
        <w:t>60854,</w:t>
      </w:r>
      <w:r>
        <w:rPr>
          <w:spacing w:val="-2"/>
        </w:rPr>
        <w:t xml:space="preserve"> </w:t>
      </w:r>
      <w:r>
        <w:t>and</w:t>
      </w:r>
      <w:r>
        <w:rPr>
          <w:spacing w:val="-5"/>
        </w:rPr>
        <w:t xml:space="preserve"> </w:t>
      </w:r>
      <w:r>
        <w:t>IP</w:t>
      </w:r>
      <w:r>
        <w:rPr>
          <w:spacing w:val="-6"/>
        </w:rPr>
        <w:t xml:space="preserve"> </w:t>
      </w:r>
      <w:r>
        <w:t>60856</w:t>
      </w:r>
      <w:r>
        <w:rPr>
          <w:spacing w:val="-3"/>
        </w:rPr>
        <w:t xml:space="preserve"> </w:t>
      </w:r>
      <w:r>
        <w:t>inspection</w:t>
      </w:r>
      <w:r>
        <w:rPr>
          <w:spacing w:val="-5"/>
        </w:rPr>
        <w:t xml:space="preserve"> </w:t>
      </w:r>
      <w:r>
        <w:t>may be performed remotely.</w:t>
      </w:r>
    </w:p>
    <w:p w14:paraId="40553687" w14:textId="77777777" w:rsidR="00711C23" w:rsidRDefault="00711C23" w:rsidP="00965ADC">
      <w:pPr>
        <w:pStyle w:val="ListBullet5"/>
      </w:pPr>
      <w:r>
        <w:t>Assess</w:t>
      </w:r>
      <w:r>
        <w:rPr>
          <w:spacing w:val="-6"/>
        </w:rPr>
        <w:t xml:space="preserve"> </w:t>
      </w:r>
      <w:r>
        <w:t>the</w:t>
      </w:r>
      <w:r>
        <w:rPr>
          <w:spacing w:val="-5"/>
        </w:rPr>
        <w:t xml:space="preserve"> </w:t>
      </w:r>
      <w:r>
        <w:t>potential</w:t>
      </w:r>
      <w:r>
        <w:rPr>
          <w:spacing w:val="-7"/>
        </w:rPr>
        <w:t xml:space="preserve"> </w:t>
      </w:r>
      <w:r>
        <w:t>to</w:t>
      </w:r>
      <w:r>
        <w:rPr>
          <w:spacing w:val="-5"/>
        </w:rPr>
        <w:t xml:space="preserve"> </w:t>
      </w:r>
      <w:r>
        <w:t>perform</w:t>
      </w:r>
      <w:r>
        <w:rPr>
          <w:spacing w:val="-6"/>
        </w:rPr>
        <w:t xml:space="preserve"> </w:t>
      </w:r>
      <w:r>
        <w:t>inspection</w:t>
      </w:r>
      <w:r>
        <w:rPr>
          <w:spacing w:val="-5"/>
        </w:rPr>
        <w:t xml:space="preserve"> </w:t>
      </w:r>
      <w:r>
        <w:t>activities</w:t>
      </w:r>
      <w:r>
        <w:rPr>
          <w:spacing w:val="-5"/>
        </w:rPr>
        <w:t xml:space="preserve"> </w:t>
      </w:r>
      <w:r>
        <w:t>through remote/virtual means.</w:t>
      </w:r>
    </w:p>
    <w:p w14:paraId="2019B249" w14:textId="77777777" w:rsidR="00711C23" w:rsidRPr="00A0555A" w:rsidRDefault="00711C23" w:rsidP="00C82BD4">
      <w:pPr>
        <w:pStyle w:val="ListBullet5"/>
      </w:pPr>
      <w:r>
        <w:t>Identify opportunities to leverage technology to inspect remotely. Potential</w:t>
      </w:r>
      <w:r>
        <w:rPr>
          <w:spacing w:val="-5"/>
        </w:rPr>
        <w:t xml:space="preserve"> </w:t>
      </w:r>
      <w:r>
        <w:t>candidates</w:t>
      </w:r>
      <w:r>
        <w:rPr>
          <w:spacing w:val="-6"/>
        </w:rPr>
        <w:t xml:space="preserve"> </w:t>
      </w:r>
      <w:r>
        <w:t>include,</w:t>
      </w:r>
      <w:r>
        <w:rPr>
          <w:spacing w:val="-3"/>
        </w:rPr>
        <w:t xml:space="preserve"> </w:t>
      </w:r>
      <w:r>
        <w:t>but</w:t>
      </w:r>
      <w:r>
        <w:rPr>
          <w:spacing w:val="-2"/>
        </w:rPr>
        <w:t xml:space="preserve"> </w:t>
      </w:r>
      <w:r>
        <w:t>are</w:t>
      </w:r>
      <w:r>
        <w:rPr>
          <w:spacing w:val="-4"/>
        </w:rPr>
        <w:t xml:space="preserve"> </w:t>
      </w:r>
      <w:r>
        <w:t>not</w:t>
      </w:r>
      <w:r>
        <w:rPr>
          <w:spacing w:val="-2"/>
        </w:rPr>
        <w:t xml:space="preserve"> </w:t>
      </w:r>
      <w:r>
        <w:t>limited</w:t>
      </w:r>
      <w:r>
        <w:rPr>
          <w:spacing w:val="-6"/>
        </w:rPr>
        <w:t xml:space="preserve"> </w:t>
      </w:r>
      <w:r>
        <w:t>to,</w:t>
      </w:r>
      <w:r>
        <w:rPr>
          <w:spacing w:val="-5"/>
        </w:rPr>
        <w:t xml:space="preserve"> </w:t>
      </w:r>
      <w:r>
        <w:t>ISFSI</w:t>
      </w:r>
      <w:r>
        <w:rPr>
          <w:spacing w:val="-5"/>
        </w:rPr>
        <w:t xml:space="preserve"> </w:t>
      </w:r>
      <w:r>
        <w:t xml:space="preserve">monitoring inspections, review of Title 10 of the </w:t>
      </w:r>
      <w:r>
        <w:rPr>
          <w:i/>
        </w:rPr>
        <w:t xml:space="preserve">Code of Federal Regulations </w:t>
      </w:r>
      <w:r>
        <w:t xml:space="preserve">(10 CFR) 72.212 evaluations, review of 10 CFR 72.48 evaluations, </w:t>
      </w:r>
      <w:r>
        <w:rPr>
          <w:spacing w:val="-4"/>
        </w:rPr>
        <w:t>etc.</w:t>
      </w:r>
    </w:p>
    <w:p w14:paraId="717D8B31" w14:textId="77777777" w:rsidR="00711C23" w:rsidRDefault="00711C23" w:rsidP="00711C23">
      <w:pPr>
        <w:pStyle w:val="BodyText"/>
        <w:numPr>
          <w:ilvl w:val="2"/>
          <w:numId w:val="23"/>
        </w:numPr>
      </w:pPr>
      <w:r w:rsidRPr="00A0555A">
        <w:t xml:space="preserve">Headquarters-based inspections: Assess the potential to </w:t>
      </w:r>
      <w:r>
        <w:t>postpone</w:t>
      </w:r>
      <w:r w:rsidRPr="00A0555A">
        <w:t xml:space="preserve"> </w:t>
      </w:r>
      <w:r>
        <w:t>or reschedule onsite inspections.</w:t>
      </w:r>
    </w:p>
    <w:p w14:paraId="39493D4C" w14:textId="68B1DAA1" w:rsidR="00B326D8" w:rsidRDefault="001F5CB3" w:rsidP="00C82BD4">
      <w:pPr>
        <w:pStyle w:val="ListBullet5"/>
      </w:pPr>
      <w:r>
        <w:t xml:space="preserve">Evaluate whether IP 60851, IP 60852, and IP60853 </w:t>
      </w:r>
      <w:proofErr w:type="gramStart"/>
      <w:r>
        <w:t>frequency based</w:t>
      </w:r>
      <w:proofErr w:type="gramEnd"/>
      <w:r>
        <w:t xml:space="preserve"> inspection activities may be postponed and </w:t>
      </w:r>
      <w:r w:rsidR="00B326D8">
        <w:t>still</w:t>
      </w:r>
      <w:r w:rsidR="00B326D8">
        <w:rPr>
          <w:spacing w:val="-4"/>
        </w:rPr>
        <w:t xml:space="preserve"> </w:t>
      </w:r>
      <w:r w:rsidR="00B326D8">
        <w:t>meet</w:t>
      </w:r>
      <w:r w:rsidR="00B326D8">
        <w:rPr>
          <w:spacing w:val="-5"/>
        </w:rPr>
        <w:t xml:space="preserve"> </w:t>
      </w:r>
      <w:r w:rsidR="0022411C">
        <w:t>IMC</w:t>
      </w:r>
      <w:r w:rsidR="00B326D8">
        <w:t xml:space="preserve"> 2690 requirements.</w:t>
      </w:r>
    </w:p>
    <w:p w14:paraId="49C1598F" w14:textId="1EC9C6B4" w:rsidR="00B326D8" w:rsidRDefault="00B326D8" w:rsidP="00C82BD4">
      <w:pPr>
        <w:pStyle w:val="ListBullet5"/>
      </w:pPr>
      <w:r>
        <w:t>Evaluate</w:t>
      </w:r>
      <w:r>
        <w:rPr>
          <w:spacing w:val="-4"/>
        </w:rPr>
        <w:t xml:space="preserve"> </w:t>
      </w:r>
      <w:r>
        <w:t>whether</w:t>
      </w:r>
      <w:r>
        <w:rPr>
          <w:spacing w:val="-5"/>
        </w:rPr>
        <w:t xml:space="preserve"> </w:t>
      </w:r>
      <w:r>
        <w:t>IP</w:t>
      </w:r>
      <w:r>
        <w:rPr>
          <w:spacing w:val="-4"/>
        </w:rPr>
        <w:t xml:space="preserve"> </w:t>
      </w:r>
      <w:r>
        <w:t>60851</w:t>
      </w:r>
      <w:r>
        <w:rPr>
          <w:spacing w:val="-4"/>
        </w:rPr>
        <w:t xml:space="preserve"> </w:t>
      </w:r>
      <w:r>
        <w:t>and</w:t>
      </w:r>
      <w:r>
        <w:rPr>
          <w:spacing w:val="-6"/>
        </w:rPr>
        <w:t xml:space="preserve"> </w:t>
      </w:r>
      <w:r>
        <w:t>IP</w:t>
      </w:r>
      <w:r>
        <w:rPr>
          <w:spacing w:val="-4"/>
        </w:rPr>
        <w:t xml:space="preserve"> </w:t>
      </w:r>
      <w:r>
        <w:t>60852</w:t>
      </w:r>
      <w:r>
        <w:rPr>
          <w:spacing w:val="-6"/>
        </w:rPr>
        <w:t xml:space="preserve"> </w:t>
      </w:r>
      <w:r>
        <w:t>initial</w:t>
      </w:r>
      <w:r>
        <w:rPr>
          <w:spacing w:val="-5"/>
        </w:rPr>
        <w:t xml:space="preserve"> </w:t>
      </w:r>
      <w:r>
        <w:t>inspection</w:t>
      </w:r>
      <w:r>
        <w:rPr>
          <w:spacing w:val="-4"/>
        </w:rPr>
        <w:t xml:space="preserve"> </w:t>
      </w:r>
      <w:r>
        <w:t xml:space="preserve">activities may be postponed and still meet </w:t>
      </w:r>
      <w:r w:rsidR="0022411C">
        <w:t>IMC</w:t>
      </w:r>
      <w:r>
        <w:t xml:space="preserve"> 2690 requirements.</w:t>
      </w:r>
    </w:p>
    <w:p w14:paraId="1995B1B2" w14:textId="77777777" w:rsidR="00B326D8" w:rsidRDefault="00B326D8" w:rsidP="00C82BD4">
      <w:pPr>
        <w:pStyle w:val="ListBullet5"/>
      </w:pPr>
      <w:r>
        <w:t>Assess</w:t>
      </w:r>
      <w:r>
        <w:rPr>
          <w:spacing w:val="-7"/>
        </w:rPr>
        <w:t xml:space="preserve"> </w:t>
      </w:r>
      <w:r>
        <w:t>the</w:t>
      </w:r>
      <w:r>
        <w:rPr>
          <w:spacing w:val="-5"/>
        </w:rPr>
        <w:t xml:space="preserve"> </w:t>
      </w:r>
      <w:r>
        <w:t>potential</w:t>
      </w:r>
      <w:r>
        <w:rPr>
          <w:spacing w:val="-8"/>
        </w:rPr>
        <w:t xml:space="preserve"> </w:t>
      </w:r>
      <w:r>
        <w:t>to</w:t>
      </w:r>
      <w:r>
        <w:rPr>
          <w:spacing w:val="-5"/>
        </w:rPr>
        <w:t xml:space="preserve"> </w:t>
      </w:r>
      <w:r>
        <w:t>perform</w:t>
      </w:r>
      <w:r>
        <w:rPr>
          <w:spacing w:val="-6"/>
        </w:rPr>
        <w:t xml:space="preserve"> </w:t>
      </w:r>
      <w:r>
        <w:t>inspection</w:t>
      </w:r>
      <w:r>
        <w:rPr>
          <w:spacing w:val="-5"/>
        </w:rPr>
        <w:t xml:space="preserve"> </w:t>
      </w:r>
      <w:r>
        <w:t>activities</w:t>
      </w:r>
      <w:r>
        <w:rPr>
          <w:spacing w:val="-5"/>
        </w:rPr>
        <w:t xml:space="preserve"> </w:t>
      </w:r>
      <w:r>
        <w:t>through remote/virtual means.</w:t>
      </w:r>
    </w:p>
    <w:p w14:paraId="1ECEBEFA" w14:textId="3ACABC35" w:rsidR="00B326D8" w:rsidRPr="00265EFA" w:rsidRDefault="00B326D8" w:rsidP="00C82BD4">
      <w:pPr>
        <w:pStyle w:val="ListBullet5"/>
      </w:pPr>
      <w:r>
        <w:t>Identify opportunities to leverage technology to inspect remotely. Potential candidates include, but are not limited to, review of the programmatic aspects of quality assurance program (QAP) implementation</w:t>
      </w:r>
      <w:r>
        <w:rPr>
          <w:spacing w:val="-8"/>
        </w:rPr>
        <w:t xml:space="preserve"> </w:t>
      </w:r>
      <w:r>
        <w:t>including</w:t>
      </w:r>
      <w:r>
        <w:rPr>
          <w:spacing w:val="-8"/>
        </w:rPr>
        <w:t xml:space="preserve"> </w:t>
      </w:r>
      <w:r>
        <w:t>associated</w:t>
      </w:r>
      <w:r>
        <w:rPr>
          <w:spacing w:val="-9"/>
        </w:rPr>
        <w:t xml:space="preserve"> </w:t>
      </w:r>
      <w:r>
        <w:t>documentation</w:t>
      </w:r>
      <w:r>
        <w:rPr>
          <w:spacing w:val="-8"/>
        </w:rPr>
        <w:t xml:space="preserve"> </w:t>
      </w:r>
      <w:r>
        <w:t>and</w:t>
      </w:r>
      <w:r>
        <w:rPr>
          <w:spacing w:val="-8"/>
        </w:rPr>
        <w:t xml:space="preserve"> </w:t>
      </w:r>
      <w:r>
        <w:t>evaluations if not the initial inspection, review of 10</w:t>
      </w:r>
      <w:r w:rsidR="00B73CA4">
        <w:t> </w:t>
      </w:r>
      <w:r>
        <w:t>CFR</w:t>
      </w:r>
      <w:r w:rsidR="00B73CA4">
        <w:t> </w:t>
      </w:r>
      <w:r>
        <w:t>72.212 evaluations to support regional inspections, review of 10</w:t>
      </w:r>
      <w:r w:rsidR="00B73CA4">
        <w:t> </w:t>
      </w:r>
      <w:r>
        <w:t>CFR</w:t>
      </w:r>
      <w:r w:rsidR="00B73CA4">
        <w:t> </w:t>
      </w:r>
      <w:r>
        <w:t xml:space="preserve">72.48 evaluations, </w:t>
      </w:r>
      <w:r>
        <w:rPr>
          <w:spacing w:val="-4"/>
        </w:rPr>
        <w:t>etc.</w:t>
      </w:r>
    </w:p>
    <w:p w14:paraId="0340841F" w14:textId="77777777" w:rsidR="00B326D8" w:rsidRDefault="00B326D8" w:rsidP="004A118B">
      <w:pPr>
        <w:pStyle w:val="BodyText3"/>
        <w:numPr>
          <w:ilvl w:val="1"/>
          <w:numId w:val="23"/>
        </w:numPr>
      </w:pPr>
      <w:r>
        <w:t>Local</w:t>
      </w:r>
      <w:r>
        <w:rPr>
          <w:spacing w:val="-5"/>
        </w:rPr>
        <w:t xml:space="preserve"> </w:t>
      </w:r>
      <w:r>
        <w:t>or</w:t>
      </w:r>
      <w:r>
        <w:rPr>
          <w:spacing w:val="-3"/>
        </w:rPr>
        <w:t xml:space="preserve"> </w:t>
      </w:r>
      <w:r>
        <w:t>national</w:t>
      </w:r>
      <w:r>
        <w:rPr>
          <w:spacing w:val="-5"/>
        </w:rPr>
        <w:t xml:space="preserve"> </w:t>
      </w:r>
      <w:r>
        <w:t>state</w:t>
      </w:r>
      <w:r>
        <w:rPr>
          <w:spacing w:val="-5"/>
        </w:rPr>
        <w:t xml:space="preserve"> </w:t>
      </w:r>
      <w:r>
        <w:t>of</w:t>
      </w:r>
      <w:r>
        <w:rPr>
          <w:spacing w:val="-5"/>
        </w:rPr>
        <w:t xml:space="preserve"> </w:t>
      </w:r>
      <w:r>
        <w:t>emergency</w:t>
      </w:r>
      <w:r>
        <w:rPr>
          <w:spacing w:val="-5"/>
        </w:rPr>
        <w:t xml:space="preserve"> </w:t>
      </w:r>
      <w:r>
        <w:t>or</w:t>
      </w:r>
      <w:r>
        <w:rPr>
          <w:spacing w:val="-5"/>
        </w:rPr>
        <w:t xml:space="preserve"> </w:t>
      </w:r>
      <w:r>
        <w:t>widespread</w:t>
      </w:r>
      <w:r>
        <w:rPr>
          <w:spacing w:val="-4"/>
        </w:rPr>
        <w:t xml:space="preserve"> </w:t>
      </w:r>
      <w:r>
        <w:t>implementation</w:t>
      </w:r>
      <w:r>
        <w:rPr>
          <w:spacing w:val="-4"/>
        </w:rPr>
        <w:t xml:space="preserve"> </w:t>
      </w:r>
      <w:r>
        <w:t>of</w:t>
      </w:r>
      <w:r>
        <w:rPr>
          <w:spacing w:val="-5"/>
        </w:rPr>
        <w:t xml:space="preserve"> </w:t>
      </w:r>
      <w:r>
        <w:t>aggressive social distancing (e.g., closure of schools, public parks, and nonessential businesses; requiring nonessential workers to remain home)</w:t>
      </w:r>
    </w:p>
    <w:p w14:paraId="5D194DA3" w14:textId="77777777" w:rsidR="00B326D8" w:rsidRDefault="00B326D8" w:rsidP="00B326D8">
      <w:pPr>
        <w:pStyle w:val="BodyText"/>
        <w:numPr>
          <w:ilvl w:val="2"/>
          <w:numId w:val="23"/>
        </w:numPr>
      </w:pPr>
      <w:r>
        <w:t>Region-based</w:t>
      </w:r>
      <w:r>
        <w:rPr>
          <w:spacing w:val="-6"/>
        </w:rPr>
        <w:t xml:space="preserve"> </w:t>
      </w:r>
      <w:r>
        <w:t>inspections:</w:t>
      </w:r>
      <w:r>
        <w:rPr>
          <w:spacing w:val="40"/>
        </w:rPr>
        <w:t xml:space="preserve"> </w:t>
      </w:r>
      <w:r>
        <w:t>Consider</w:t>
      </w:r>
      <w:r>
        <w:rPr>
          <w:spacing w:val="-5"/>
        </w:rPr>
        <w:t xml:space="preserve"> </w:t>
      </w:r>
      <w:r>
        <w:t>deferring/postponing</w:t>
      </w:r>
      <w:r>
        <w:rPr>
          <w:spacing w:val="-6"/>
        </w:rPr>
        <w:t xml:space="preserve"> </w:t>
      </w:r>
      <w:r>
        <w:t>all onsite inspection activities.</w:t>
      </w:r>
    </w:p>
    <w:p w14:paraId="2EC43EC9" w14:textId="77777777" w:rsidR="00B326D8" w:rsidRDefault="00B326D8" w:rsidP="00CF2365">
      <w:pPr>
        <w:pStyle w:val="ListBullet5"/>
      </w:pPr>
      <w:r>
        <w:t>Assess</w:t>
      </w:r>
      <w:r>
        <w:rPr>
          <w:spacing w:val="-6"/>
        </w:rPr>
        <w:t xml:space="preserve"> </w:t>
      </w:r>
      <w:r>
        <w:t>inspection</w:t>
      </w:r>
      <w:r>
        <w:rPr>
          <w:spacing w:val="-6"/>
        </w:rPr>
        <w:t xml:space="preserve"> </w:t>
      </w:r>
      <w:r>
        <w:t>procedure</w:t>
      </w:r>
      <w:r>
        <w:rPr>
          <w:spacing w:val="-6"/>
        </w:rPr>
        <w:t xml:space="preserve"> </w:t>
      </w:r>
      <w:r>
        <w:t>objectives</w:t>
      </w:r>
      <w:r>
        <w:rPr>
          <w:spacing w:val="-7"/>
        </w:rPr>
        <w:t xml:space="preserve"> </w:t>
      </w:r>
      <w:r>
        <w:t>and</w:t>
      </w:r>
      <w:r>
        <w:rPr>
          <w:spacing w:val="-7"/>
        </w:rPr>
        <w:t xml:space="preserve"> </w:t>
      </w:r>
      <w:r>
        <w:t>licensee</w:t>
      </w:r>
      <w:r>
        <w:rPr>
          <w:spacing w:val="-6"/>
        </w:rPr>
        <w:t xml:space="preserve"> </w:t>
      </w:r>
      <w:r>
        <w:t xml:space="preserve">personnel support to determine whether procedures can be performed </w:t>
      </w:r>
      <w:r>
        <w:rPr>
          <w:spacing w:val="-2"/>
        </w:rPr>
        <w:t>remotely.</w:t>
      </w:r>
    </w:p>
    <w:p w14:paraId="39A963F6" w14:textId="77777777" w:rsidR="00B326D8" w:rsidRDefault="00B326D8" w:rsidP="00D64A90">
      <w:pPr>
        <w:pStyle w:val="BodyText"/>
        <w:keepNext/>
        <w:numPr>
          <w:ilvl w:val="2"/>
          <w:numId w:val="23"/>
        </w:numPr>
      </w:pPr>
      <w:r>
        <w:t>Headquarters-based</w:t>
      </w:r>
      <w:r>
        <w:rPr>
          <w:spacing w:val="-8"/>
        </w:rPr>
        <w:t xml:space="preserve"> </w:t>
      </w:r>
      <w:r>
        <w:t>inspections:</w:t>
      </w:r>
      <w:r>
        <w:rPr>
          <w:spacing w:val="40"/>
        </w:rPr>
        <w:t xml:space="preserve"> </w:t>
      </w:r>
      <w:r>
        <w:t>Consider</w:t>
      </w:r>
      <w:r>
        <w:rPr>
          <w:spacing w:val="-7"/>
        </w:rPr>
        <w:t xml:space="preserve"> </w:t>
      </w:r>
      <w:r>
        <w:t>deferring/postponing</w:t>
      </w:r>
      <w:r>
        <w:rPr>
          <w:spacing w:val="-8"/>
        </w:rPr>
        <w:t xml:space="preserve"> </w:t>
      </w:r>
      <w:r>
        <w:t>all</w:t>
      </w:r>
      <w:r>
        <w:rPr>
          <w:spacing w:val="-6"/>
        </w:rPr>
        <w:t xml:space="preserve"> </w:t>
      </w:r>
      <w:r>
        <w:t>onsite inspection activities.</w:t>
      </w:r>
    </w:p>
    <w:p w14:paraId="326C9E06" w14:textId="77777777" w:rsidR="00B326D8" w:rsidRDefault="00B326D8" w:rsidP="00E44B72">
      <w:pPr>
        <w:pStyle w:val="ListBullet5"/>
      </w:pPr>
      <w:r>
        <w:t>Assess inspection procedure objectives and licensee and CoC holder</w:t>
      </w:r>
      <w:r>
        <w:rPr>
          <w:spacing w:val="-3"/>
        </w:rPr>
        <w:t xml:space="preserve"> </w:t>
      </w:r>
      <w:r>
        <w:t>personnel</w:t>
      </w:r>
      <w:r>
        <w:rPr>
          <w:spacing w:val="-6"/>
        </w:rPr>
        <w:t xml:space="preserve"> </w:t>
      </w:r>
      <w:r>
        <w:t>support</w:t>
      </w:r>
      <w:r>
        <w:rPr>
          <w:spacing w:val="-5"/>
        </w:rPr>
        <w:t xml:space="preserve"> </w:t>
      </w:r>
      <w:r>
        <w:t>to</w:t>
      </w:r>
      <w:r>
        <w:rPr>
          <w:spacing w:val="-5"/>
        </w:rPr>
        <w:t xml:space="preserve"> </w:t>
      </w:r>
      <w:r>
        <w:t>determine</w:t>
      </w:r>
      <w:r>
        <w:rPr>
          <w:spacing w:val="-4"/>
        </w:rPr>
        <w:t xml:space="preserve"> </w:t>
      </w:r>
      <w:r>
        <w:t>whether</w:t>
      </w:r>
      <w:r>
        <w:rPr>
          <w:spacing w:val="-5"/>
        </w:rPr>
        <w:t xml:space="preserve"> </w:t>
      </w:r>
      <w:r>
        <w:t>procedures</w:t>
      </w:r>
      <w:r>
        <w:rPr>
          <w:spacing w:val="-5"/>
        </w:rPr>
        <w:t xml:space="preserve"> </w:t>
      </w:r>
      <w:r>
        <w:t>can</w:t>
      </w:r>
      <w:r>
        <w:rPr>
          <w:spacing w:val="-4"/>
        </w:rPr>
        <w:t xml:space="preserve"> </w:t>
      </w:r>
      <w:r>
        <w:t>be performed remotely.</w:t>
      </w:r>
    </w:p>
    <w:p w14:paraId="20E81D1B" w14:textId="77777777" w:rsidR="00B326D8" w:rsidRDefault="00B326D8" w:rsidP="00D02808">
      <w:pPr>
        <w:pStyle w:val="BodyText3"/>
        <w:numPr>
          <w:ilvl w:val="1"/>
          <w:numId w:val="23"/>
        </w:numPr>
      </w:pPr>
      <w:r>
        <w:t>Implementation</w:t>
      </w:r>
      <w:r>
        <w:rPr>
          <w:spacing w:val="-7"/>
        </w:rPr>
        <w:t xml:space="preserve"> </w:t>
      </w:r>
      <w:r>
        <w:t>of</w:t>
      </w:r>
      <w:r>
        <w:rPr>
          <w:spacing w:val="-7"/>
        </w:rPr>
        <w:t xml:space="preserve"> </w:t>
      </w:r>
      <w:r>
        <w:t>the</w:t>
      </w:r>
      <w:r>
        <w:rPr>
          <w:spacing w:val="-8"/>
        </w:rPr>
        <w:t xml:space="preserve"> </w:t>
      </w:r>
      <w:r>
        <w:t>NRC</w:t>
      </w:r>
      <w:r>
        <w:rPr>
          <w:spacing w:val="-6"/>
        </w:rPr>
        <w:t xml:space="preserve"> </w:t>
      </w:r>
      <w:r>
        <w:t>Continuity</w:t>
      </w:r>
      <w:r>
        <w:rPr>
          <w:spacing w:val="-6"/>
        </w:rPr>
        <w:t xml:space="preserve"> </w:t>
      </w:r>
      <w:r>
        <w:t>of</w:t>
      </w:r>
      <w:r>
        <w:rPr>
          <w:spacing w:val="-7"/>
        </w:rPr>
        <w:t xml:space="preserve"> </w:t>
      </w:r>
      <w:r>
        <w:t>Operations</w:t>
      </w:r>
      <w:r>
        <w:rPr>
          <w:spacing w:val="-5"/>
        </w:rPr>
        <w:t xml:space="preserve"> </w:t>
      </w:r>
      <w:r>
        <w:rPr>
          <w:spacing w:val="-4"/>
        </w:rPr>
        <w:t>Plan</w:t>
      </w:r>
    </w:p>
    <w:p w14:paraId="03B15ED7" w14:textId="77777777" w:rsidR="00B326D8" w:rsidRDefault="00B326D8" w:rsidP="00B326D8">
      <w:pPr>
        <w:pStyle w:val="BodyText"/>
        <w:numPr>
          <w:ilvl w:val="2"/>
          <w:numId w:val="23"/>
        </w:numPr>
      </w:pPr>
      <w:r>
        <w:t>Implement site coverage, facility status monitoring, and emergency response</w:t>
      </w:r>
      <w:r>
        <w:rPr>
          <w:spacing w:val="-3"/>
        </w:rPr>
        <w:t xml:space="preserve"> </w:t>
      </w:r>
      <w:r>
        <w:t>in</w:t>
      </w:r>
      <w:r>
        <w:rPr>
          <w:spacing w:val="-5"/>
        </w:rPr>
        <w:t xml:space="preserve"> </w:t>
      </w:r>
      <w:r>
        <w:t>accordance</w:t>
      </w:r>
      <w:r>
        <w:rPr>
          <w:spacing w:val="-5"/>
        </w:rPr>
        <w:t xml:space="preserve"> </w:t>
      </w:r>
      <w:r>
        <w:t>with</w:t>
      </w:r>
      <w:r>
        <w:rPr>
          <w:spacing w:val="-3"/>
        </w:rPr>
        <w:t xml:space="preserve"> </w:t>
      </w:r>
      <w:r>
        <w:t>the</w:t>
      </w:r>
      <w:r>
        <w:rPr>
          <w:spacing w:val="-5"/>
        </w:rPr>
        <w:t xml:space="preserve"> </w:t>
      </w:r>
      <w:r>
        <w:t>NRC</w:t>
      </w:r>
      <w:r>
        <w:rPr>
          <w:spacing w:val="-3"/>
        </w:rPr>
        <w:t xml:space="preserve"> </w:t>
      </w:r>
      <w:r>
        <w:t>Continuity</w:t>
      </w:r>
      <w:r>
        <w:rPr>
          <w:spacing w:val="-5"/>
        </w:rPr>
        <w:t xml:space="preserve"> </w:t>
      </w:r>
      <w:r>
        <w:t>of</w:t>
      </w:r>
      <w:r>
        <w:rPr>
          <w:spacing w:val="-4"/>
        </w:rPr>
        <w:t xml:space="preserve"> </w:t>
      </w:r>
      <w:r>
        <w:t>Operations</w:t>
      </w:r>
      <w:r>
        <w:rPr>
          <w:spacing w:val="-2"/>
        </w:rPr>
        <w:t xml:space="preserve"> </w:t>
      </w:r>
      <w:r>
        <w:t>Plan.</w:t>
      </w:r>
    </w:p>
    <w:p w14:paraId="46902344" w14:textId="3C942779" w:rsidR="00B326D8" w:rsidRDefault="00B326D8" w:rsidP="001659A1">
      <w:pPr>
        <w:pStyle w:val="BodyText3"/>
        <w:numPr>
          <w:ilvl w:val="0"/>
          <w:numId w:val="23"/>
        </w:numPr>
      </w:pPr>
      <w:r>
        <w:t>Open communications and coordination between DFM and Regional Offices is important during a declared pandemic, epidemic, or other widespread illness or disease.</w:t>
      </w:r>
      <w:r>
        <w:rPr>
          <w:spacing w:val="40"/>
        </w:rPr>
        <w:t xml:space="preserve"> </w:t>
      </w:r>
      <w:r>
        <w:t>Alignment should</w:t>
      </w:r>
      <w:r>
        <w:rPr>
          <w:spacing w:val="-2"/>
        </w:rPr>
        <w:t xml:space="preserve"> </w:t>
      </w:r>
      <w:r>
        <w:t>be</w:t>
      </w:r>
      <w:r>
        <w:rPr>
          <w:spacing w:val="-2"/>
        </w:rPr>
        <w:t xml:space="preserve"> </w:t>
      </w:r>
      <w:r>
        <w:t>reached</w:t>
      </w:r>
      <w:r>
        <w:rPr>
          <w:spacing w:val="-2"/>
        </w:rPr>
        <w:t xml:space="preserve"> </w:t>
      </w:r>
      <w:r>
        <w:t>on</w:t>
      </w:r>
      <w:r>
        <w:rPr>
          <w:spacing w:val="-4"/>
        </w:rPr>
        <w:t xml:space="preserve"> </w:t>
      </w:r>
      <w:r>
        <w:t>a</w:t>
      </w:r>
      <w:r>
        <w:rPr>
          <w:spacing w:val="-4"/>
        </w:rPr>
        <w:t xml:space="preserve"> </w:t>
      </w:r>
      <w:r>
        <w:t>case</w:t>
      </w:r>
      <w:r>
        <w:rPr>
          <w:spacing w:val="-2"/>
        </w:rPr>
        <w:t xml:space="preserve">-by-case </w:t>
      </w:r>
      <w:r>
        <w:t>basis</w:t>
      </w:r>
      <w:r>
        <w:rPr>
          <w:spacing w:val="-1"/>
        </w:rPr>
        <w:t xml:space="preserve"> </w:t>
      </w:r>
      <w:r>
        <w:t>on</w:t>
      </w:r>
      <w:r>
        <w:rPr>
          <w:spacing w:val="-4"/>
        </w:rPr>
        <w:t xml:space="preserve"> </w:t>
      </w:r>
      <w:r>
        <w:t>the</w:t>
      </w:r>
      <w:r>
        <w:rPr>
          <w:spacing w:val="-2"/>
        </w:rPr>
        <w:t xml:space="preserve"> </w:t>
      </w:r>
      <w:r>
        <w:t>capability</w:t>
      </w:r>
      <w:r>
        <w:rPr>
          <w:spacing w:val="-1"/>
        </w:rPr>
        <w:t xml:space="preserve"> </w:t>
      </w:r>
      <w:r>
        <w:t>to</w:t>
      </w:r>
      <w:r>
        <w:rPr>
          <w:spacing w:val="-4"/>
        </w:rPr>
        <w:t xml:space="preserve"> </w:t>
      </w:r>
      <w:r>
        <w:t>perform</w:t>
      </w:r>
      <w:r>
        <w:rPr>
          <w:spacing w:val="-3"/>
        </w:rPr>
        <w:t xml:space="preserve"> </w:t>
      </w:r>
      <w:r>
        <w:t>remote</w:t>
      </w:r>
      <w:r>
        <w:rPr>
          <w:spacing w:val="-4"/>
        </w:rPr>
        <w:t xml:space="preserve"> </w:t>
      </w:r>
      <w:r>
        <w:t xml:space="preserve">inspections to fulfill </w:t>
      </w:r>
      <w:r w:rsidR="0022411C">
        <w:t>IMC</w:t>
      </w:r>
      <w:r>
        <w:t xml:space="preserve"> 2690 requirements, need to perform onsite inspections, and deferral of </w:t>
      </w:r>
      <w:r>
        <w:rPr>
          <w:spacing w:val="-2"/>
        </w:rPr>
        <w:t>inspections.</w:t>
      </w:r>
    </w:p>
    <w:p w14:paraId="22A5B448" w14:textId="77777777" w:rsidR="00B326D8" w:rsidRPr="00DF2285" w:rsidRDefault="00B326D8" w:rsidP="004D7741">
      <w:pPr>
        <w:pStyle w:val="BodyText3"/>
        <w:numPr>
          <w:ilvl w:val="1"/>
          <w:numId w:val="23"/>
        </w:numPr>
      </w:pPr>
      <w:r>
        <w:t>The</w:t>
      </w:r>
      <w:r w:rsidRPr="00DF2285">
        <w:rPr>
          <w:spacing w:val="-3"/>
        </w:rPr>
        <w:t xml:space="preserve"> </w:t>
      </w:r>
      <w:r>
        <w:t>DFM/Branch</w:t>
      </w:r>
      <w:r w:rsidRPr="00DF2285">
        <w:rPr>
          <w:spacing w:val="-6"/>
        </w:rPr>
        <w:t xml:space="preserve"> </w:t>
      </w:r>
      <w:r>
        <w:t>Chief</w:t>
      </w:r>
      <w:r w:rsidRPr="00DF2285">
        <w:rPr>
          <w:spacing w:val="-4"/>
        </w:rPr>
        <w:t xml:space="preserve"> </w:t>
      </w:r>
      <w:r>
        <w:t>IOB</w:t>
      </w:r>
      <w:r w:rsidRPr="00DF2285">
        <w:rPr>
          <w:spacing w:val="-4"/>
        </w:rPr>
        <w:t xml:space="preserve"> </w:t>
      </w:r>
      <w:r>
        <w:t>should</w:t>
      </w:r>
      <w:r w:rsidRPr="00DF2285">
        <w:rPr>
          <w:spacing w:val="-6"/>
        </w:rPr>
        <w:t xml:space="preserve"> </w:t>
      </w:r>
      <w:r>
        <w:t>coordinate</w:t>
      </w:r>
      <w:r w:rsidRPr="00DF2285">
        <w:rPr>
          <w:spacing w:val="-6"/>
        </w:rPr>
        <w:t xml:space="preserve"> </w:t>
      </w:r>
      <w:r>
        <w:t>communications</w:t>
      </w:r>
      <w:r w:rsidRPr="00DF2285">
        <w:rPr>
          <w:spacing w:val="-3"/>
        </w:rPr>
        <w:t xml:space="preserve"> </w:t>
      </w:r>
      <w:r>
        <w:t>with</w:t>
      </w:r>
      <w:r w:rsidRPr="00DF2285">
        <w:rPr>
          <w:spacing w:val="-6"/>
        </w:rPr>
        <w:t xml:space="preserve"> </w:t>
      </w:r>
      <w:r>
        <w:t>the</w:t>
      </w:r>
      <w:r w:rsidRPr="00DF2285">
        <w:rPr>
          <w:spacing w:val="-6"/>
        </w:rPr>
        <w:t xml:space="preserve"> </w:t>
      </w:r>
      <w:r>
        <w:t xml:space="preserve">responsible regional branch chief for oversight activities to ensure a consistent approach to </w:t>
      </w:r>
      <w:r w:rsidRPr="00DF2285">
        <w:rPr>
          <w:spacing w:val="-2"/>
        </w:rPr>
        <w:t>inspections.</w:t>
      </w:r>
    </w:p>
    <w:p w14:paraId="4A01FA0F" w14:textId="77777777" w:rsidR="00B326D8" w:rsidRPr="00DF2285" w:rsidRDefault="00B326D8" w:rsidP="004D7741">
      <w:pPr>
        <w:pStyle w:val="BodyText3"/>
        <w:numPr>
          <w:ilvl w:val="1"/>
          <w:numId w:val="23"/>
        </w:numPr>
      </w:pPr>
      <w:r>
        <w:t>The</w:t>
      </w:r>
      <w:r>
        <w:rPr>
          <w:spacing w:val="-3"/>
        </w:rPr>
        <w:t xml:space="preserve"> </w:t>
      </w:r>
      <w:r>
        <w:t>responsible</w:t>
      </w:r>
      <w:r>
        <w:rPr>
          <w:spacing w:val="-2"/>
        </w:rPr>
        <w:t xml:space="preserve"> </w:t>
      </w:r>
      <w:r>
        <w:t>branch</w:t>
      </w:r>
      <w:r>
        <w:rPr>
          <w:spacing w:val="-5"/>
        </w:rPr>
        <w:t xml:space="preserve"> </w:t>
      </w:r>
      <w:r>
        <w:t>chief</w:t>
      </w:r>
      <w:r>
        <w:rPr>
          <w:spacing w:val="-2"/>
        </w:rPr>
        <w:t xml:space="preserve"> </w:t>
      </w:r>
      <w:r>
        <w:t>should</w:t>
      </w:r>
      <w:r>
        <w:rPr>
          <w:spacing w:val="-3"/>
        </w:rPr>
        <w:t xml:space="preserve"> </w:t>
      </w:r>
      <w:r>
        <w:t>document</w:t>
      </w:r>
      <w:r>
        <w:rPr>
          <w:spacing w:val="-4"/>
        </w:rPr>
        <w:t xml:space="preserve"> </w:t>
      </w:r>
      <w:r>
        <w:t>the</w:t>
      </w:r>
      <w:r>
        <w:rPr>
          <w:spacing w:val="-3"/>
        </w:rPr>
        <w:t xml:space="preserve"> </w:t>
      </w:r>
      <w:r>
        <w:t>adequacy</w:t>
      </w:r>
      <w:r>
        <w:rPr>
          <w:spacing w:val="-5"/>
        </w:rPr>
        <w:t xml:space="preserve"> </w:t>
      </w:r>
      <w:r>
        <w:t>of</w:t>
      </w:r>
      <w:r>
        <w:rPr>
          <w:spacing w:val="-4"/>
        </w:rPr>
        <w:t xml:space="preserve"> </w:t>
      </w:r>
      <w:r>
        <w:t>methods</w:t>
      </w:r>
      <w:r>
        <w:rPr>
          <w:spacing w:val="-5"/>
        </w:rPr>
        <w:t xml:space="preserve"> </w:t>
      </w:r>
      <w:r>
        <w:t>for</w:t>
      </w:r>
      <w:r>
        <w:rPr>
          <w:spacing w:val="-2"/>
        </w:rPr>
        <w:t xml:space="preserve"> </w:t>
      </w:r>
      <w:r>
        <w:t>performing remote inspections on a case-by-case basis in a memorandum to file.</w:t>
      </w:r>
      <w:r>
        <w:rPr>
          <w:spacing w:val="40"/>
        </w:rPr>
        <w:t xml:space="preserve"> </w:t>
      </w:r>
      <w:r>
        <w:t xml:space="preserve">These methods should be discussed between the DFM/Branch Chief IOB and the responsible regional branch chief, as applicable, to ensure they meet the applicable inspection procedure </w:t>
      </w:r>
      <w:r>
        <w:rPr>
          <w:spacing w:val="-2"/>
        </w:rPr>
        <w:t>requirements.</w:t>
      </w:r>
    </w:p>
    <w:p w14:paraId="1F0DA1C8" w14:textId="288ED3E1" w:rsidR="00B326D8" w:rsidRPr="001F5CB3" w:rsidRDefault="00B326D8" w:rsidP="004D7741">
      <w:pPr>
        <w:pStyle w:val="BodyText3"/>
        <w:numPr>
          <w:ilvl w:val="1"/>
          <w:numId w:val="23"/>
        </w:numPr>
        <w:rPr>
          <w:sz w:val="20"/>
        </w:rPr>
      </w:pPr>
      <w:r>
        <w:t>Onsite inspections should be discussed between the DFM/Branch Chief IOB and the responsible regional branch chief, as applicable, to ensure the applicable inspection</w:t>
      </w:r>
      <w:r w:rsidR="001F5CB3">
        <w:rPr>
          <w:sz w:val="20"/>
        </w:rPr>
        <w:t xml:space="preserve"> </w:t>
      </w:r>
      <w:r>
        <w:t>procedure</w:t>
      </w:r>
      <w:r w:rsidRPr="001F5CB3">
        <w:rPr>
          <w:spacing w:val="-7"/>
        </w:rPr>
        <w:t xml:space="preserve"> </w:t>
      </w:r>
      <w:r>
        <w:t>requirements,</w:t>
      </w:r>
      <w:r w:rsidRPr="001F5CB3">
        <w:rPr>
          <w:spacing w:val="-6"/>
        </w:rPr>
        <w:t xml:space="preserve"> </w:t>
      </w:r>
      <w:r>
        <w:t>licensee</w:t>
      </w:r>
      <w:r w:rsidRPr="001F5CB3">
        <w:rPr>
          <w:spacing w:val="-5"/>
        </w:rPr>
        <w:t xml:space="preserve"> </w:t>
      </w:r>
      <w:r>
        <w:t>performance,</w:t>
      </w:r>
      <w:r w:rsidRPr="001F5CB3">
        <w:rPr>
          <w:spacing w:val="-3"/>
        </w:rPr>
        <w:t xml:space="preserve"> </w:t>
      </w:r>
      <w:r>
        <w:t>available</w:t>
      </w:r>
      <w:r w:rsidRPr="001F5CB3">
        <w:rPr>
          <w:spacing w:val="-5"/>
        </w:rPr>
        <w:t xml:space="preserve"> </w:t>
      </w:r>
      <w:r>
        <w:t>remote</w:t>
      </w:r>
      <w:r w:rsidRPr="001F5CB3">
        <w:rPr>
          <w:spacing w:val="-7"/>
        </w:rPr>
        <w:t xml:space="preserve"> </w:t>
      </w:r>
      <w:r>
        <w:t>inspection</w:t>
      </w:r>
      <w:r w:rsidRPr="001F5CB3">
        <w:rPr>
          <w:spacing w:val="-5"/>
        </w:rPr>
        <w:t xml:space="preserve"> </w:t>
      </w:r>
      <w:r>
        <w:t>methods, and site conditions warrant an onsite inspection presence.</w:t>
      </w:r>
    </w:p>
    <w:p w14:paraId="69042E3A" w14:textId="77777777" w:rsidR="00B326D8" w:rsidRDefault="00B326D8" w:rsidP="00B326D8">
      <w:pPr>
        <w:pStyle w:val="BodyText"/>
        <w:numPr>
          <w:ilvl w:val="2"/>
          <w:numId w:val="26"/>
        </w:numPr>
      </w:pPr>
      <w:r>
        <w:t>Onsite inspections should be communicated by the Regional Administrator or Director,</w:t>
      </w:r>
      <w:r>
        <w:rPr>
          <w:spacing w:val="-2"/>
        </w:rPr>
        <w:t xml:space="preserve"> </w:t>
      </w:r>
      <w:r>
        <w:t>DFM</w:t>
      </w:r>
      <w:r>
        <w:rPr>
          <w:spacing w:val="-5"/>
        </w:rPr>
        <w:t xml:space="preserve"> </w:t>
      </w:r>
      <w:r>
        <w:t>for</w:t>
      </w:r>
      <w:r>
        <w:rPr>
          <w:spacing w:val="-4"/>
        </w:rPr>
        <w:t xml:space="preserve"> </w:t>
      </w:r>
      <w:r>
        <w:t>region</w:t>
      </w:r>
      <w:r>
        <w:rPr>
          <w:spacing w:val="-6"/>
        </w:rPr>
        <w:t xml:space="preserve"> </w:t>
      </w:r>
      <w:r>
        <w:t>or</w:t>
      </w:r>
      <w:r>
        <w:rPr>
          <w:spacing w:val="-3"/>
        </w:rPr>
        <w:t xml:space="preserve"> </w:t>
      </w:r>
      <w:r>
        <w:t>headquarters-based</w:t>
      </w:r>
      <w:r>
        <w:rPr>
          <w:spacing w:val="-6"/>
        </w:rPr>
        <w:t xml:space="preserve"> </w:t>
      </w:r>
      <w:r>
        <w:t>inspections</w:t>
      </w:r>
      <w:r>
        <w:rPr>
          <w:spacing w:val="-4"/>
        </w:rPr>
        <w:t xml:space="preserve"> </w:t>
      </w:r>
      <w:r>
        <w:t>accordingly</w:t>
      </w:r>
      <w:r>
        <w:rPr>
          <w:spacing w:val="-6"/>
        </w:rPr>
        <w:t xml:space="preserve"> </w:t>
      </w:r>
      <w:r>
        <w:t>to</w:t>
      </w:r>
      <w:r>
        <w:rPr>
          <w:spacing w:val="-4"/>
        </w:rPr>
        <w:t xml:space="preserve"> </w:t>
      </w:r>
      <w:r>
        <w:t>the Office of the Executive Director for Operations.</w:t>
      </w:r>
    </w:p>
    <w:p w14:paraId="606E463A" w14:textId="17174571" w:rsidR="00B326D8" w:rsidRDefault="00B326D8" w:rsidP="004D7741">
      <w:pPr>
        <w:pStyle w:val="BodyText3"/>
        <w:numPr>
          <w:ilvl w:val="1"/>
          <w:numId w:val="23"/>
        </w:numPr>
      </w:pPr>
      <w:r>
        <w:t>Planned</w:t>
      </w:r>
      <w:r>
        <w:rPr>
          <w:spacing w:val="-2"/>
        </w:rPr>
        <w:t xml:space="preserve"> </w:t>
      </w:r>
      <w:r>
        <w:t>deviations</w:t>
      </w:r>
      <w:r>
        <w:rPr>
          <w:spacing w:val="-2"/>
        </w:rPr>
        <w:t xml:space="preserve"> </w:t>
      </w:r>
      <w:r>
        <w:t>in</w:t>
      </w:r>
      <w:r>
        <w:rPr>
          <w:spacing w:val="-4"/>
        </w:rPr>
        <w:t xml:space="preserve"> </w:t>
      </w:r>
      <w:r>
        <w:t>the</w:t>
      </w:r>
      <w:r>
        <w:rPr>
          <w:spacing w:val="-2"/>
        </w:rPr>
        <w:t xml:space="preserve"> </w:t>
      </w:r>
      <w:r>
        <w:t>inspection</w:t>
      </w:r>
      <w:r>
        <w:rPr>
          <w:spacing w:val="-4"/>
        </w:rPr>
        <w:t xml:space="preserve"> </w:t>
      </w:r>
      <w:r>
        <w:t>frequency</w:t>
      </w:r>
      <w:r>
        <w:rPr>
          <w:spacing w:val="-4"/>
        </w:rPr>
        <w:t xml:space="preserve"> </w:t>
      </w:r>
      <w:r>
        <w:t>from</w:t>
      </w:r>
      <w:r>
        <w:rPr>
          <w:spacing w:val="-3"/>
        </w:rPr>
        <w:t xml:space="preserve"> </w:t>
      </w:r>
      <w:r>
        <w:t>the</w:t>
      </w:r>
      <w:r>
        <w:rPr>
          <w:spacing w:val="-4"/>
        </w:rPr>
        <w:t xml:space="preserve"> </w:t>
      </w:r>
      <w:r>
        <w:t>requirements</w:t>
      </w:r>
      <w:r>
        <w:rPr>
          <w:spacing w:val="-4"/>
        </w:rPr>
        <w:t xml:space="preserve"> </w:t>
      </w:r>
      <w:r>
        <w:t>of</w:t>
      </w:r>
      <w:r>
        <w:rPr>
          <w:spacing w:val="-3"/>
        </w:rPr>
        <w:t xml:space="preserve"> </w:t>
      </w:r>
      <w:r w:rsidR="0022411C">
        <w:t>IMC</w:t>
      </w:r>
      <w:r>
        <w:rPr>
          <w:spacing w:val="-2"/>
        </w:rPr>
        <w:t xml:space="preserve"> </w:t>
      </w:r>
      <w:r>
        <w:t>2690</w:t>
      </w:r>
      <w:r>
        <w:rPr>
          <w:spacing w:val="-4"/>
        </w:rPr>
        <w:t xml:space="preserve"> </w:t>
      </w:r>
      <w:r>
        <w:t>due to an inspection deferral should be communicated quarterly in a memorandum to the DFM/Branch Chief IOB.</w:t>
      </w:r>
    </w:p>
    <w:p w14:paraId="01891323" w14:textId="26F8BEC4" w:rsidR="00B326D8" w:rsidRDefault="00B326D8" w:rsidP="004D7741">
      <w:pPr>
        <w:pStyle w:val="BodyText3"/>
        <w:numPr>
          <w:ilvl w:val="1"/>
          <w:numId w:val="23"/>
        </w:numPr>
      </w:pPr>
      <w:r>
        <w:t>An inspection deferral that will still be completed within the frequency from the requirements</w:t>
      </w:r>
      <w:r>
        <w:rPr>
          <w:spacing w:val="-5"/>
        </w:rPr>
        <w:t xml:space="preserve"> </w:t>
      </w:r>
      <w:r>
        <w:t>of</w:t>
      </w:r>
      <w:r>
        <w:rPr>
          <w:spacing w:val="-4"/>
        </w:rPr>
        <w:t xml:space="preserve"> </w:t>
      </w:r>
      <w:r w:rsidR="0022411C">
        <w:t>IMC</w:t>
      </w:r>
      <w:r>
        <w:rPr>
          <w:spacing w:val="-3"/>
        </w:rPr>
        <w:t xml:space="preserve"> </w:t>
      </w:r>
      <w:r>
        <w:t>2690</w:t>
      </w:r>
      <w:r>
        <w:rPr>
          <w:spacing w:val="-3"/>
        </w:rPr>
        <w:t xml:space="preserve"> </w:t>
      </w:r>
      <w:r>
        <w:t>does</w:t>
      </w:r>
      <w:r>
        <w:rPr>
          <w:spacing w:val="-3"/>
        </w:rPr>
        <w:t xml:space="preserve"> </w:t>
      </w:r>
      <w:r>
        <w:t>not</w:t>
      </w:r>
      <w:r>
        <w:rPr>
          <w:spacing w:val="-4"/>
        </w:rPr>
        <w:t xml:space="preserve"> </w:t>
      </w:r>
      <w:r>
        <w:t>require</w:t>
      </w:r>
      <w:r>
        <w:rPr>
          <w:spacing w:val="-5"/>
        </w:rPr>
        <w:t xml:space="preserve"> </w:t>
      </w:r>
      <w:r>
        <w:t>coordination</w:t>
      </w:r>
      <w:r>
        <w:rPr>
          <w:spacing w:val="-3"/>
        </w:rPr>
        <w:t xml:space="preserve"> </w:t>
      </w:r>
      <w:r>
        <w:t>with</w:t>
      </w:r>
      <w:r>
        <w:rPr>
          <w:spacing w:val="-5"/>
        </w:rPr>
        <w:t xml:space="preserve"> </w:t>
      </w:r>
      <w:r>
        <w:t>the DFM/Branch</w:t>
      </w:r>
      <w:r>
        <w:rPr>
          <w:spacing w:val="-2"/>
        </w:rPr>
        <w:t xml:space="preserve"> </w:t>
      </w:r>
      <w:r>
        <w:t>Chief</w:t>
      </w:r>
      <w:r>
        <w:rPr>
          <w:spacing w:val="-4"/>
        </w:rPr>
        <w:t xml:space="preserve"> </w:t>
      </w:r>
      <w:r>
        <w:t>IOB if the inspection requirements can still be met once deferred.</w:t>
      </w:r>
    </w:p>
    <w:p w14:paraId="02AFE70E" w14:textId="77777777" w:rsidR="00B326D8" w:rsidRDefault="00B326D8" w:rsidP="00DF2285">
      <w:pPr>
        <w:pStyle w:val="BodyText3"/>
        <w:numPr>
          <w:ilvl w:val="0"/>
          <w:numId w:val="23"/>
        </w:numPr>
      </w:pPr>
      <w:r>
        <w:t>The NRC should consider the threshold at which onsite response is needed for an event.</w:t>
      </w:r>
      <w:r w:rsidRPr="00927260">
        <w:rPr>
          <w:spacing w:val="40"/>
        </w:rPr>
        <w:t xml:space="preserve"> </w:t>
      </w:r>
      <w:r>
        <w:t>For</w:t>
      </w:r>
      <w:r w:rsidRPr="00927260">
        <w:rPr>
          <w:spacing w:val="-1"/>
        </w:rPr>
        <w:t xml:space="preserve"> </w:t>
      </w:r>
      <w:r>
        <w:t>example,</w:t>
      </w:r>
      <w:r w:rsidRPr="00927260">
        <w:rPr>
          <w:spacing w:val="-3"/>
        </w:rPr>
        <w:t xml:space="preserve"> </w:t>
      </w:r>
      <w:r>
        <w:t>the</w:t>
      </w:r>
      <w:r w:rsidRPr="00927260">
        <w:rPr>
          <w:spacing w:val="-7"/>
        </w:rPr>
        <w:t xml:space="preserve"> </w:t>
      </w:r>
      <w:r>
        <w:t>NRC</w:t>
      </w:r>
      <w:r w:rsidRPr="00927260">
        <w:rPr>
          <w:spacing w:val="-2"/>
        </w:rPr>
        <w:t xml:space="preserve"> </w:t>
      </w:r>
      <w:r>
        <w:t>may</w:t>
      </w:r>
      <w:r w:rsidRPr="00927260">
        <w:rPr>
          <w:spacing w:val="-2"/>
        </w:rPr>
        <w:t xml:space="preserve"> </w:t>
      </w:r>
      <w:r>
        <w:t>be</w:t>
      </w:r>
      <w:r w:rsidRPr="00927260">
        <w:rPr>
          <w:spacing w:val="-4"/>
        </w:rPr>
        <w:t xml:space="preserve"> </w:t>
      </w:r>
      <w:r>
        <w:t>able</w:t>
      </w:r>
      <w:r w:rsidRPr="00927260">
        <w:rPr>
          <w:spacing w:val="-4"/>
        </w:rPr>
        <w:t xml:space="preserve"> </w:t>
      </w:r>
      <w:r>
        <w:t>to</w:t>
      </w:r>
      <w:r w:rsidRPr="00927260">
        <w:rPr>
          <w:spacing w:val="-2"/>
        </w:rPr>
        <w:t xml:space="preserve"> </w:t>
      </w:r>
      <w:r>
        <w:t>perform some</w:t>
      </w:r>
      <w:r w:rsidRPr="00927260">
        <w:rPr>
          <w:spacing w:val="-4"/>
        </w:rPr>
        <w:t xml:space="preserve"> </w:t>
      </w:r>
      <w:r>
        <w:t>level</w:t>
      </w:r>
      <w:r w:rsidRPr="00927260">
        <w:rPr>
          <w:spacing w:val="-2"/>
        </w:rPr>
        <w:t xml:space="preserve"> </w:t>
      </w:r>
      <w:r>
        <w:t>of</w:t>
      </w:r>
      <w:r w:rsidRPr="00927260">
        <w:rPr>
          <w:spacing w:val="-2"/>
        </w:rPr>
        <w:t xml:space="preserve"> </w:t>
      </w:r>
      <w:r>
        <w:t>remote</w:t>
      </w:r>
      <w:r w:rsidRPr="00927260">
        <w:rPr>
          <w:spacing w:val="-2"/>
        </w:rPr>
        <w:t xml:space="preserve"> </w:t>
      </w:r>
      <w:r>
        <w:t>monitoring depending on the accessibility of the licensee's network.</w:t>
      </w:r>
      <w:r w:rsidRPr="00927260">
        <w:rPr>
          <w:spacing w:val="40"/>
        </w:rPr>
        <w:t xml:space="preserve"> </w:t>
      </w:r>
      <w:r>
        <w:t>If direct onsite response is appropriate, the regions could consider limiting the response, such as having a single inspector respond to the emergency response facility or technical support center only.</w:t>
      </w:r>
    </w:p>
    <w:p w14:paraId="313FC68D" w14:textId="3B0CF616" w:rsidR="00B326D8" w:rsidRDefault="00B326D8" w:rsidP="00DF2285">
      <w:pPr>
        <w:pStyle w:val="BodyText3"/>
        <w:numPr>
          <w:ilvl w:val="0"/>
          <w:numId w:val="23"/>
        </w:numPr>
      </w:pPr>
      <w:r>
        <w:t>The</w:t>
      </w:r>
      <w:r w:rsidRPr="00927260">
        <w:rPr>
          <w:spacing w:val="-1"/>
        </w:rPr>
        <w:t xml:space="preserve"> </w:t>
      </w:r>
      <w:r>
        <w:t>NRC</w:t>
      </w:r>
      <w:r w:rsidRPr="00927260">
        <w:t xml:space="preserve"> </w:t>
      </w:r>
      <w:r>
        <w:t>should</w:t>
      </w:r>
      <w:r w:rsidRPr="00927260">
        <w:rPr>
          <w:spacing w:val="-1"/>
        </w:rPr>
        <w:t xml:space="preserve"> </w:t>
      </w:r>
      <w:r>
        <w:t>reduce,</w:t>
      </w:r>
      <w:r w:rsidRPr="00927260">
        <w:rPr>
          <w:spacing w:val="-2"/>
        </w:rPr>
        <w:t xml:space="preserve"> </w:t>
      </w:r>
      <w:r>
        <w:t>as</w:t>
      </w:r>
      <w:r w:rsidRPr="00927260">
        <w:rPr>
          <w:spacing w:val="-1"/>
        </w:rPr>
        <w:t xml:space="preserve"> </w:t>
      </w:r>
      <w:r>
        <w:t>appropriate,</w:t>
      </w:r>
      <w:r w:rsidRPr="00927260">
        <w:rPr>
          <w:spacing w:val="-2"/>
        </w:rPr>
        <w:t xml:space="preserve"> </w:t>
      </w:r>
      <w:r>
        <w:t>management</w:t>
      </w:r>
      <w:r w:rsidRPr="00927260">
        <w:rPr>
          <w:spacing w:val="-2"/>
        </w:rPr>
        <w:t xml:space="preserve"> </w:t>
      </w:r>
      <w:r>
        <w:t>site</w:t>
      </w:r>
      <w:r w:rsidRPr="00927260">
        <w:rPr>
          <w:spacing w:val="-3"/>
        </w:rPr>
        <w:t xml:space="preserve"> </w:t>
      </w:r>
      <w:r>
        <w:t>visits</w:t>
      </w:r>
      <w:r w:rsidRPr="00927260">
        <w:rPr>
          <w:spacing w:val="-3"/>
        </w:rPr>
        <w:t xml:space="preserve"> </w:t>
      </w:r>
      <w:r>
        <w:t>required</w:t>
      </w:r>
      <w:r w:rsidRPr="00927260">
        <w:rPr>
          <w:spacing w:val="-3"/>
        </w:rPr>
        <w:t xml:space="preserve"> </w:t>
      </w:r>
      <w:r>
        <w:t>in</w:t>
      </w:r>
      <w:r w:rsidRPr="00927260">
        <w:rPr>
          <w:spacing w:val="-1"/>
        </w:rPr>
        <w:t xml:space="preserve"> </w:t>
      </w:r>
      <w:r>
        <w:t xml:space="preserve">accordance </w:t>
      </w:r>
      <w:r w:rsidR="0022411C">
        <w:t>IMC</w:t>
      </w:r>
      <w:r w:rsidRPr="00927260">
        <w:rPr>
          <w:spacing w:val="-6"/>
        </w:rPr>
        <w:t xml:space="preserve"> </w:t>
      </w:r>
      <w:r>
        <w:t>0102,</w:t>
      </w:r>
      <w:r w:rsidRPr="00927260">
        <w:rPr>
          <w:spacing w:val="-5"/>
        </w:rPr>
        <w:t xml:space="preserve"> </w:t>
      </w:r>
      <w:r>
        <w:t>“Oversight</w:t>
      </w:r>
      <w:r w:rsidRPr="00927260">
        <w:rPr>
          <w:spacing w:val="-2"/>
        </w:rPr>
        <w:t xml:space="preserve"> </w:t>
      </w:r>
      <w:r>
        <w:t>and</w:t>
      </w:r>
      <w:r w:rsidRPr="00927260">
        <w:rPr>
          <w:spacing w:val="-4"/>
        </w:rPr>
        <w:t xml:space="preserve"> </w:t>
      </w:r>
      <w:r>
        <w:t>Objectivity</w:t>
      </w:r>
      <w:r w:rsidRPr="00927260">
        <w:rPr>
          <w:spacing w:val="-3"/>
        </w:rPr>
        <w:t xml:space="preserve"> </w:t>
      </w:r>
      <w:r>
        <w:t>of</w:t>
      </w:r>
      <w:r w:rsidRPr="00927260">
        <w:rPr>
          <w:spacing w:val="-5"/>
        </w:rPr>
        <w:t xml:space="preserve"> </w:t>
      </w:r>
      <w:r>
        <w:t>Inspectors</w:t>
      </w:r>
      <w:r w:rsidRPr="00927260">
        <w:rPr>
          <w:spacing w:val="-3"/>
        </w:rPr>
        <w:t xml:space="preserve"> </w:t>
      </w:r>
      <w:r>
        <w:t>and</w:t>
      </w:r>
      <w:r w:rsidRPr="00927260">
        <w:rPr>
          <w:spacing w:val="-4"/>
        </w:rPr>
        <w:t xml:space="preserve"> </w:t>
      </w:r>
      <w:r>
        <w:t>Examiners</w:t>
      </w:r>
      <w:r w:rsidRPr="00927260">
        <w:rPr>
          <w:spacing w:val="-6"/>
        </w:rPr>
        <w:t xml:space="preserve"> </w:t>
      </w:r>
      <w:r>
        <w:t>at</w:t>
      </w:r>
      <w:r w:rsidRPr="00927260">
        <w:rPr>
          <w:spacing w:val="-5"/>
        </w:rPr>
        <w:t xml:space="preserve"> </w:t>
      </w:r>
      <w:r>
        <w:t>Reactor</w:t>
      </w:r>
      <w:r w:rsidRPr="00927260">
        <w:rPr>
          <w:spacing w:val="-5"/>
        </w:rPr>
        <w:t xml:space="preserve"> </w:t>
      </w:r>
      <w:r>
        <w:t>Facilities.</w:t>
      </w:r>
    </w:p>
    <w:p w14:paraId="76B0D29E" w14:textId="77777777" w:rsidR="00B326D8" w:rsidRDefault="00B326D8" w:rsidP="00F832CC">
      <w:pPr>
        <w:pStyle w:val="BodyText"/>
        <w:keepNext/>
        <w:spacing w:before="440"/>
        <w:outlineLvl w:val="1"/>
      </w:pPr>
      <w:bookmarkStart w:id="167" w:name="_Toc176429799"/>
      <w:bookmarkStart w:id="168" w:name="_Toc177021513"/>
      <w:bookmarkStart w:id="169" w:name="_Toc179892008"/>
      <w:r>
        <w:rPr>
          <w:spacing w:val="-2"/>
        </w:rPr>
        <w:t>2690F-</w:t>
      </w:r>
      <w:r>
        <w:rPr>
          <w:spacing w:val="-5"/>
        </w:rPr>
        <w:t>08</w:t>
      </w:r>
      <w:r>
        <w:tab/>
      </w:r>
      <w:r>
        <w:rPr>
          <w:spacing w:val="-2"/>
        </w:rPr>
        <w:t>REFERENCES</w:t>
      </w:r>
      <w:bookmarkEnd w:id="167"/>
      <w:bookmarkEnd w:id="168"/>
      <w:bookmarkEnd w:id="169"/>
    </w:p>
    <w:p w14:paraId="788CDC36" w14:textId="77777777" w:rsidR="00B326D8" w:rsidRDefault="00B326D8" w:rsidP="00BC242F">
      <w:pPr>
        <w:pStyle w:val="BodyText2"/>
      </w:pPr>
      <w:r>
        <w:t>IMC</w:t>
      </w:r>
      <w:r>
        <w:rPr>
          <w:spacing w:val="-10"/>
        </w:rPr>
        <w:t xml:space="preserve"> </w:t>
      </w:r>
      <w:r>
        <w:t>0102,</w:t>
      </w:r>
      <w:r>
        <w:rPr>
          <w:spacing w:val="-7"/>
        </w:rPr>
        <w:t xml:space="preserve"> </w:t>
      </w:r>
      <w:r>
        <w:t>“Oversight</w:t>
      </w:r>
      <w:r>
        <w:rPr>
          <w:spacing w:val="-3"/>
        </w:rPr>
        <w:t xml:space="preserve"> </w:t>
      </w:r>
      <w:r>
        <w:t>and</w:t>
      </w:r>
      <w:r>
        <w:rPr>
          <w:spacing w:val="-5"/>
        </w:rPr>
        <w:t xml:space="preserve"> </w:t>
      </w:r>
      <w:r>
        <w:t>Objectivity</w:t>
      </w:r>
      <w:r>
        <w:rPr>
          <w:spacing w:val="-4"/>
        </w:rPr>
        <w:t xml:space="preserve"> </w:t>
      </w:r>
      <w:r>
        <w:t>of</w:t>
      </w:r>
      <w:r>
        <w:rPr>
          <w:spacing w:val="-6"/>
        </w:rPr>
        <w:t xml:space="preserve"> </w:t>
      </w:r>
      <w:r>
        <w:t>Inspectors</w:t>
      </w:r>
      <w:r>
        <w:rPr>
          <w:spacing w:val="-5"/>
        </w:rPr>
        <w:t xml:space="preserve"> </w:t>
      </w:r>
      <w:r>
        <w:t>and</w:t>
      </w:r>
      <w:r>
        <w:rPr>
          <w:spacing w:val="-5"/>
        </w:rPr>
        <w:t xml:space="preserve"> </w:t>
      </w:r>
      <w:r>
        <w:t>Examiners</w:t>
      </w:r>
      <w:r>
        <w:rPr>
          <w:spacing w:val="-7"/>
        </w:rPr>
        <w:t xml:space="preserve"> </w:t>
      </w:r>
      <w:r>
        <w:t>at</w:t>
      </w:r>
      <w:r>
        <w:rPr>
          <w:spacing w:val="-2"/>
        </w:rPr>
        <w:t xml:space="preserve"> </w:t>
      </w:r>
      <w:r>
        <w:t>Reactor</w:t>
      </w:r>
      <w:r>
        <w:rPr>
          <w:spacing w:val="-6"/>
        </w:rPr>
        <w:t xml:space="preserve"> </w:t>
      </w:r>
      <w:r>
        <w:rPr>
          <w:spacing w:val="-2"/>
        </w:rPr>
        <w:t>Facilities”</w:t>
      </w:r>
    </w:p>
    <w:p w14:paraId="4EE8FFEC" w14:textId="77777777" w:rsidR="00B326D8" w:rsidRDefault="00B326D8" w:rsidP="00BC242F">
      <w:pPr>
        <w:pStyle w:val="BodyText2"/>
      </w:pPr>
      <w:r>
        <w:t>IMC</w:t>
      </w:r>
      <w:r>
        <w:rPr>
          <w:spacing w:val="-7"/>
        </w:rPr>
        <w:t xml:space="preserve"> </w:t>
      </w:r>
      <w:r>
        <w:t>2515,</w:t>
      </w:r>
      <w:r>
        <w:rPr>
          <w:spacing w:val="-4"/>
        </w:rPr>
        <w:t xml:space="preserve"> </w:t>
      </w:r>
      <w:r>
        <w:t>Appendix</w:t>
      </w:r>
      <w:r>
        <w:rPr>
          <w:spacing w:val="-2"/>
        </w:rPr>
        <w:t xml:space="preserve"> </w:t>
      </w:r>
      <w:r>
        <w:t>E,</w:t>
      </w:r>
      <w:r>
        <w:rPr>
          <w:spacing w:val="-4"/>
        </w:rPr>
        <w:t xml:space="preserve"> </w:t>
      </w:r>
      <w:r>
        <w:t>“Inspection</w:t>
      </w:r>
      <w:r>
        <w:rPr>
          <w:spacing w:val="-5"/>
        </w:rPr>
        <w:t xml:space="preserve"> </w:t>
      </w:r>
      <w:r>
        <w:t>Program</w:t>
      </w:r>
      <w:r>
        <w:rPr>
          <w:spacing w:val="-4"/>
        </w:rPr>
        <w:t xml:space="preserve"> </w:t>
      </w:r>
      <w:r>
        <w:t>Modifications</w:t>
      </w:r>
      <w:r>
        <w:rPr>
          <w:spacing w:val="-3"/>
        </w:rPr>
        <w:t xml:space="preserve"> </w:t>
      </w:r>
      <w:r>
        <w:t>During</w:t>
      </w:r>
      <w:r>
        <w:rPr>
          <w:spacing w:val="-3"/>
        </w:rPr>
        <w:t xml:space="preserve"> </w:t>
      </w:r>
      <w:r>
        <w:t>Pandemics,</w:t>
      </w:r>
      <w:r>
        <w:rPr>
          <w:spacing w:val="-1"/>
        </w:rPr>
        <w:t xml:space="preserve"> </w:t>
      </w:r>
      <w:r>
        <w:t>Epidemics,</w:t>
      </w:r>
      <w:r>
        <w:rPr>
          <w:spacing w:val="-4"/>
        </w:rPr>
        <w:t xml:space="preserve"> </w:t>
      </w:r>
      <w:r>
        <w:t>or Other Widespread Illnesses or Diseases”</w:t>
      </w:r>
    </w:p>
    <w:p w14:paraId="5BAEE7C2" w14:textId="61B23B76" w:rsidR="00B326D8" w:rsidRDefault="00B326D8" w:rsidP="00BC242F">
      <w:pPr>
        <w:pStyle w:val="BodyText2"/>
      </w:pPr>
      <w:r>
        <w:t>IMC 2690, “Inspection Program for Storage of Spent Reactor Fuel and Reactor-Related Greater-Than-Class</w:t>
      </w:r>
      <w:r>
        <w:rPr>
          <w:spacing w:val="-5"/>
        </w:rPr>
        <w:t xml:space="preserve"> </w:t>
      </w:r>
      <w:r>
        <w:t>C</w:t>
      </w:r>
      <w:r>
        <w:rPr>
          <w:spacing w:val="-3"/>
        </w:rPr>
        <w:t xml:space="preserve"> </w:t>
      </w:r>
      <w:r>
        <w:t>Waste</w:t>
      </w:r>
      <w:r>
        <w:rPr>
          <w:spacing w:val="-2"/>
        </w:rPr>
        <w:t xml:space="preserve"> </w:t>
      </w:r>
      <w:r>
        <w:t>at</w:t>
      </w:r>
      <w:r>
        <w:rPr>
          <w:spacing w:val="-4"/>
        </w:rPr>
        <w:t xml:space="preserve"> </w:t>
      </w:r>
      <w:r>
        <w:t>Independent</w:t>
      </w:r>
      <w:r>
        <w:rPr>
          <w:spacing w:val="-1"/>
        </w:rPr>
        <w:t xml:space="preserve"> </w:t>
      </w:r>
      <w:r>
        <w:t>Spent</w:t>
      </w:r>
      <w:r>
        <w:rPr>
          <w:spacing w:val="-2"/>
        </w:rPr>
        <w:t xml:space="preserve"> </w:t>
      </w:r>
      <w:r>
        <w:t>Fuel</w:t>
      </w:r>
      <w:r>
        <w:rPr>
          <w:spacing w:val="-4"/>
        </w:rPr>
        <w:t xml:space="preserve"> </w:t>
      </w:r>
      <w:r>
        <w:t>Storage</w:t>
      </w:r>
      <w:r>
        <w:rPr>
          <w:spacing w:val="-5"/>
        </w:rPr>
        <w:t xml:space="preserve"> </w:t>
      </w:r>
      <w:r>
        <w:t>Installations</w:t>
      </w:r>
      <w:r>
        <w:rPr>
          <w:spacing w:val="-2"/>
        </w:rPr>
        <w:t xml:space="preserve"> </w:t>
      </w:r>
      <w:r>
        <w:t>and</w:t>
      </w:r>
      <w:r>
        <w:rPr>
          <w:spacing w:val="-5"/>
        </w:rPr>
        <w:t xml:space="preserve"> </w:t>
      </w:r>
      <w:r>
        <w:t>for</w:t>
      </w:r>
      <w:r>
        <w:rPr>
          <w:spacing w:val="-4"/>
        </w:rPr>
        <w:t xml:space="preserve"> </w:t>
      </w:r>
      <w:r>
        <w:t>10</w:t>
      </w:r>
      <w:r w:rsidR="00965ADC">
        <w:rPr>
          <w:spacing w:val="-3"/>
        </w:rPr>
        <w:t> </w:t>
      </w:r>
      <w:r>
        <w:t>CFR Part 71 Transportation Packagings”</w:t>
      </w:r>
    </w:p>
    <w:p w14:paraId="5FFDF450" w14:textId="77777777" w:rsidR="00B326D8" w:rsidRDefault="00B326D8" w:rsidP="00BC242F">
      <w:pPr>
        <w:pStyle w:val="BodyText2"/>
      </w:pPr>
      <w:r>
        <w:t>IP</w:t>
      </w:r>
      <w:r>
        <w:rPr>
          <w:spacing w:val="-5"/>
        </w:rPr>
        <w:t xml:space="preserve"> </w:t>
      </w:r>
      <w:r>
        <w:t>60851,</w:t>
      </w:r>
      <w:r>
        <w:rPr>
          <w:spacing w:val="-5"/>
        </w:rPr>
        <w:t xml:space="preserve"> </w:t>
      </w:r>
      <w:r>
        <w:t>“Design</w:t>
      </w:r>
      <w:r>
        <w:rPr>
          <w:spacing w:val="-5"/>
        </w:rPr>
        <w:t xml:space="preserve"> </w:t>
      </w:r>
      <w:r>
        <w:t>Control</w:t>
      </w:r>
      <w:r>
        <w:rPr>
          <w:spacing w:val="-5"/>
        </w:rPr>
        <w:t xml:space="preserve"> </w:t>
      </w:r>
      <w:r>
        <w:t>of</w:t>
      </w:r>
      <w:r>
        <w:rPr>
          <w:spacing w:val="-5"/>
        </w:rPr>
        <w:t xml:space="preserve"> </w:t>
      </w:r>
      <w:r>
        <w:t>ISFSI</w:t>
      </w:r>
      <w:r>
        <w:rPr>
          <w:spacing w:val="-5"/>
        </w:rPr>
        <w:t xml:space="preserve"> </w:t>
      </w:r>
      <w:r>
        <w:rPr>
          <w:spacing w:val="-2"/>
        </w:rPr>
        <w:t>Components”</w:t>
      </w:r>
    </w:p>
    <w:p w14:paraId="2C927E0D" w14:textId="77777777" w:rsidR="00B326D8" w:rsidRDefault="00B326D8" w:rsidP="00BC242F">
      <w:pPr>
        <w:pStyle w:val="BodyText2"/>
      </w:pPr>
      <w:r>
        <w:t>IP</w:t>
      </w:r>
      <w:r>
        <w:rPr>
          <w:spacing w:val="-8"/>
        </w:rPr>
        <w:t xml:space="preserve"> </w:t>
      </w:r>
      <w:r>
        <w:t>60852,</w:t>
      </w:r>
      <w:r>
        <w:rPr>
          <w:spacing w:val="-7"/>
        </w:rPr>
        <w:t xml:space="preserve"> </w:t>
      </w:r>
      <w:r>
        <w:t>“ISFSI</w:t>
      </w:r>
      <w:r>
        <w:rPr>
          <w:spacing w:val="-6"/>
        </w:rPr>
        <w:t xml:space="preserve"> </w:t>
      </w:r>
      <w:r>
        <w:t>Component</w:t>
      </w:r>
      <w:r>
        <w:rPr>
          <w:spacing w:val="-5"/>
        </w:rPr>
        <w:t xml:space="preserve"> </w:t>
      </w:r>
      <w:r>
        <w:t>Fabrication</w:t>
      </w:r>
      <w:r>
        <w:rPr>
          <w:spacing w:val="-6"/>
        </w:rPr>
        <w:t xml:space="preserve"> </w:t>
      </w:r>
      <w:r>
        <w:t>by</w:t>
      </w:r>
      <w:r>
        <w:rPr>
          <w:spacing w:val="-9"/>
        </w:rPr>
        <w:t xml:space="preserve"> </w:t>
      </w:r>
      <w:r>
        <w:t>Outside</w:t>
      </w:r>
      <w:r>
        <w:rPr>
          <w:spacing w:val="-5"/>
        </w:rPr>
        <w:t xml:space="preserve"> </w:t>
      </w:r>
      <w:r>
        <w:rPr>
          <w:spacing w:val="-2"/>
        </w:rPr>
        <w:t>Fabricators”</w:t>
      </w:r>
    </w:p>
    <w:p w14:paraId="0AFA7C29" w14:textId="77777777" w:rsidR="00B326D8" w:rsidRDefault="00B326D8" w:rsidP="00BC242F">
      <w:pPr>
        <w:pStyle w:val="BodyText2"/>
      </w:pPr>
      <w:r>
        <w:t>IP</w:t>
      </w:r>
      <w:r>
        <w:rPr>
          <w:spacing w:val="-3"/>
        </w:rPr>
        <w:t xml:space="preserve"> </w:t>
      </w:r>
      <w:r>
        <w:t>60853,</w:t>
      </w:r>
      <w:r>
        <w:rPr>
          <w:spacing w:val="-4"/>
        </w:rPr>
        <w:t xml:space="preserve"> </w:t>
      </w:r>
      <w:r>
        <w:t>“On-site</w:t>
      </w:r>
      <w:r>
        <w:rPr>
          <w:spacing w:val="-5"/>
        </w:rPr>
        <w:t xml:space="preserve"> </w:t>
      </w:r>
      <w:r>
        <w:t>Fabrication</w:t>
      </w:r>
      <w:r>
        <w:rPr>
          <w:spacing w:val="-3"/>
        </w:rPr>
        <w:t xml:space="preserve"> </w:t>
      </w:r>
      <w:r>
        <w:t>of</w:t>
      </w:r>
      <w:r>
        <w:rPr>
          <w:spacing w:val="-3"/>
        </w:rPr>
        <w:t xml:space="preserve"> </w:t>
      </w:r>
      <w:r>
        <w:t>Components</w:t>
      </w:r>
      <w:r>
        <w:rPr>
          <w:spacing w:val="-4"/>
        </w:rPr>
        <w:t xml:space="preserve"> </w:t>
      </w:r>
      <w:r>
        <w:t>and</w:t>
      </w:r>
      <w:r>
        <w:rPr>
          <w:spacing w:val="-3"/>
        </w:rPr>
        <w:t xml:space="preserve"> </w:t>
      </w:r>
      <w:r>
        <w:t>Construction</w:t>
      </w:r>
      <w:r>
        <w:rPr>
          <w:spacing w:val="-3"/>
        </w:rPr>
        <w:t xml:space="preserve"> </w:t>
      </w:r>
      <w:r>
        <w:t>of</w:t>
      </w:r>
      <w:r>
        <w:rPr>
          <w:spacing w:val="-4"/>
        </w:rPr>
        <w:t xml:space="preserve"> </w:t>
      </w:r>
      <w:r>
        <w:t>an</w:t>
      </w:r>
      <w:r>
        <w:rPr>
          <w:spacing w:val="-5"/>
        </w:rPr>
        <w:t xml:space="preserve"> </w:t>
      </w:r>
      <w:r>
        <w:t>Independent</w:t>
      </w:r>
      <w:r>
        <w:rPr>
          <w:spacing w:val="-2"/>
        </w:rPr>
        <w:t xml:space="preserve"> </w:t>
      </w:r>
      <w:r>
        <w:t>Spent</w:t>
      </w:r>
      <w:r>
        <w:rPr>
          <w:spacing w:val="-1"/>
        </w:rPr>
        <w:t xml:space="preserve"> </w:t>
      </w:r>
      <w:r>
        <w:t>Fuel Storage Installation”</w:t>
      </w:r>
    </w:p>
    <w:p w14:paraId="4679F6A7" w14:textId="77777777" w:rsidR="00B326D8" w:rsidRDefault="00B326D8" w:rsidP="00BC242F">
      <w:pPr>
        <w:pStyle w:val="BodyText2"/>
      </w:pPr>
      <w:r>
        <w:t>IP</w:t>
      </w:r>
      <w:r>
        <w:rPr>
          <w:spacing w:val="-4"/>
        </w:rPr>
        <w:t xml:space="preserve"> </w:t>
      </w:r>
      <w:r>
        <w:t>60854,</w:t>
      </w:r>
      <w:r>
        <w:rPr>
          <w:spacing w:val="-5"/>
        </w:rPr>
        <w:t xml:space="preserve"> </w:t>
      </w:r>
      <w:r>
        <w:t>“Preoperational</w:t>
      </w:r>
      <w:r>
        <w:rPr>
          <w:spacing w:val="-5"/>
        </w:rPr>
        <w:t xml:space="preserve"> </w:t>
      </w:r>
      <w:r>
        <w:t>Testing</w:t>
      </w:r>
      <w:r>
        <w:rPr>
          <w:spacing w:val="-4"/>
        </w:rPr>
        <w:t xml:space="preserve"> </w:t>
      </w:r>
      <w:r>
        <w:t>of</w:t>
      </w:r>
      <w:r>
        <w:rPr>
          <w:spacing w:val="-2"/>
        </w:rPr>
        <w:t xml:space="preserve"> </w:t>
      </w:r>
      <w:r>
        <w:t>an</w:t>
      </w:r>
      <w:r>
        <w:rPr>
          <w:spacing w:val="-6"/>
        </w:rPr>
        <w:t xml:space="preserve"> </w:t>
      </w:r>
      <w:r>
        <w:t>Independent</w:t>
      </w:r>
      <w:r>
        <w:rPr>
          <w:spacing w:val="-3"/>
        </w:rPr>
        <w:t xml:space="preserve"> </w:t>
      </w:r>
      <w:r>
        <w:t>Spent</w:t>
      </w:r>
      <w:r>
        <w:rPr>
          <w:spacing w:val="-2"/>
        </w:rPr>
        <w:t xml:space="preserve"> </w:t>
      </w:r>
      <w:r>
        <w:t>Fuel</w:t>
      </w:r>
      <w:r>
        <w:rPr>
          <w:spacing w:val="-5"/>
        </w:rPr>
        <w:t xml:space="preserve"> </w:t>
      </w:r>
      <w:r>
        <w:t>Storage</w:t>
      </w:r>
      <w:r>
        <w:rPr>
          <w:spacing w:val="-9"/>
        </w:rPr>
        <w:t xml:space="preserve"> </w:t>
      </w:r>
      <w:r>
        <w:t>Installation” IP 60855, “Operation of an Independent Spent Fuel Storage Installation”</w:t>
      </w:r>
    </w:p>
    <w:p w14:paraId="4FF842A1" w14:textId="77777777" w:rsidR="00B326D8" w:rsidRDefault="00B326D8" w:rsidP="00BC242F">
      <w:pPr>
        <w:pStyle w:val="BodyText2"/>
      </w:pPr>
      <w:r>
        <w:t>IP</w:t>
      </w:r>
      <w:r>
        <w:rPr>
          <w:spacing w:val="-5"/>
        </w:rPr>
        <w:t xml:space="preserve"> </w:t>
      </w:r>
      <w:r>
        <w:t>60856,</w:t>
      </w:r>
      <w:r>
        <w:rPr>
          <w:spacing w:val="-6"/>
        </w:rPr>
        <w:t xml:space="preserve"> </w:t>
      </w:r>
      <w:r>
        <w:t>“Review</w:t>
      </w:r>
      <w:r>
        <w:rPr>
          <w:spacing w:val="-6"/>
        </w:rPr>
        <w:t xml:space="preserve"> </w:t>
      </w:r>
      <w:r>
        <w:t>of</w:t>
      </w:r>
      <w:r>
        <w:rPr>
          <w:spacing w:val="-6"/>
        </w:rPr>
        <w:t xml:space="preserve"> </w:t>
      </w:r>
      <w:r>
        <w:t>10</w:t>
      </w:r>
      <w:r>
        <w:rPr>
          <w:spacing w:val="-7"/>
        </w:rPr>
        <w:t xml:space="preserve"> </w:t>
      </w:r>
      <w:r>
        <w:t>CFR</w:t>
      </w:r>
      <w:r>
        <w:rPr>
          <w:spacing w:val="-6"/>
        </w:rPr>
        <w:t xml:space="preserve"> </w:t>
      </w:r>
      <w:r>
        <w:t>72.212(b)</w:t>
      </w:r>
      <w:r>
        <w:rPr>
          <w:spacing w:val="-4"/>
        </w:rPr>
        <w:t xml:space="preserve"> </w:t>
      </w:r>
      <w:r>
        <w:t>Evaluations” IP 60857, “Review of 10 CFR 72.48 Evaluations”</w:t>
      </w:r>
    </w:p>
    <w:p w14:paraId="0220EBCA" w14:textId="77777777" w:rsidR="00B326D8" w:rsidRDefault="00B326D8" w:rsidP="00BC242F">
      <w:pPr>
        <w:pStyle w:val="BodyText2"/>
      </w:pPr>
      <w:r>
        <w:t>IP</w:t>
      </w:r>
      <w:r>
        <w:rPr>
          <w:spacing w:val="-4"/>
        </w:rPr>
        <w:t xml:space="preserve"> </w:t>
      </w:r>
      <w:r>
        <w:t>60858,</w:t>
      </w:r>
      <w:r>
        <w:rPr>
          <w:spacing w:val="-5"/>
        </w:rPr>
        <w:t xml:space="preserve"> </w:t>
      </w:r>
      <w:r>
        <w:t>“Away-From-Reactor</w:t>
      </w:r>
      <w:r>
        <w:rPr>
          <w:spacing w:val="-5"/>
        </w:rPr>
        <w:t xml:space="preserve"> </w:t>
      </w:r>
      <w:r>
        <w:t>Independent</w:t>
      </w:r>
      <w:r>
        <w:rPr>
          <w:spacing w:val="-3"/>
        </w:rPr>
        <w:t xml:space="preserve"> </w:t>
      </w:r>
      <w:r>
        <w:t>Spent</w:t>
      </w:r>
      <w:r>
        <w:rPr>
          <w:spacing w:val="-4"/>
        </w:rPr>
        <w:t xml:space="preserve"> </w:t>
      </w:r>
      <w:r>
        <w:t>Fuel</w:t>
      </w:r>
      <w:r>
        <w:rPr>
          <w:spacing w:val="-5"/>
        </w:rPr>
        <w:t xml:space="preserve"> </w:t>
      </w:r>
      <w:r>
        <w:t>Storage</w:t>
      </w:r>
      <w:r>
        <w:rPr>
          <w:spacing w:val="-6"/>
        </w:rPr>
        <w:t xml:space="preserve"> </w:t>
      </w:r>
      <w:r>
        <w:t>Installation</w:t>
      </w:r>
      <w:r>
        <w:rPr>
          <w:spacing w:val="-4"/>
        </w:rPr>
        <w:t xml:space="preserve"> </w:t>
      </w:r>
      <w:r>
        <w:t xml:space="preserve">Inspection </w:t>
      </w:r>
      <w:r>
        <w:rPr>
          <w:spacing w:val="-2"/>
        </w:rPr>
        <w:t>Guidance”</w:t>
      </w:r>
    </w:p>
    <w:p w14:paraId="3A4DFF06" w14:textId="77777777" w:rsidR="00B326D8" w:rsidRDefault="00B326D8" w:rsidP="00BC242F">
      <w:pPr>
        <w:pStyle w:val="BodyText2"/>
        <w:rPr>
          <w:spacing w:val="-2"/>
        </w:rPr>
      </w:pPr>
      <w:r>
        <w:t>Regulatory</w:t>
      </w:r>
      <w:r>
        <w:rPr>
          <w:spacing w:val="-5"/>
        </w:rPr>
        <w:t xml:space="preserve"> </w:t>
      </w:r>
      <w:r>
        <w:t>Issue</w:t>
      </w:r>
      <w:r>
        <w:rPr>
          <w:spacing w:val="-5"/>
        </w:rPr>
        <w:t xml:space="preserve"> </w:t>
      </w:r>
      <w:r>
        <w:t>Summary</w:t>
      </w:r>
      <w:r>
        <w:rPr>
          <w:spacing w:val="-2"/>
        </w:rPr>
        <w:t xml:space="preserve"> </w:t>
      </w:r>
      <w:r>
        <w:t>2010-04,</w:t>
      </w:r>
      <w:r>
        <w:rPr>
          <w:spacing w:val="-4"/>
        </w:rPr>
        <w:t xml:space="preserve"> </w:t>
      </w:r>
      <w:r>
        <w:t>“Monitoring</w:t>
      </w:r>
      <w:r>
        <w:rPr>
          <w:spacing w:val="-3"/>
        </w:rPr>
        <w:t xml:space="preserve"> </w:t>
      </w:r>
      <w:r>
        <w:t>the</w:t>
      </w:r>
      <w:r>
        <w:rPr>
          <w:spacing w:val="-5"/>
        </w:rPr>
        <w:t xml:space="preserve"> </w:t>
      </w:r>
      <w:r>
        <w:t>Status</w:t>
      </w:r>
      <w:r>
        <w:rPr>
          <w:spacing w:val="-3"/>
        </w:rPr>
        <w:t xml:space="preserve"> </w:t>
      </w:r>
      <w:r>
        <w:t>of</w:t>
      </w:r>
      <w:r>
        <w:rPr>
          <w:spacing w:val="-1"/>
        </w:rPr>
        <w:t xml:space="preserve"> </w:t>
      </w:r>
      <w:r>
        <w:t>Regulated</w:t>
      </w:r>
      <w:r>
        <w:rPr>
          <w:spacing w:val="-7"/>
        </w:rPr>
        <w:t xml:space="preserve"> </w:t>
      </w:r>
      <w:r>
        <w:t>Activities</w:t>
      </w:r>
      <w:r>
        <w:rPr>
          <w:spacing w:val="-3"/>
        </w:rPr>
        <w:t xml:space="preserve"> </w:t>
      </w:r>
      <w:r>
        <w:t>during</w:t>
      </w:r>
      <w:r>
        <w:rPr>
          <w:spacing w:val="-5"/>
        </w:rPr>
        <w:t xml:space="preserve"> </w:t>
      </w:r>
      <w:r>
        <w:t xml:space="preserve">a </w:t>
      </w:r>
      <w:r>
        <w:rPr>
          <w:spacing w:val="-2"/>
        </w:rPr>
        <w:t>Pandemic”</w:t>
      </w:r>
    </w:p>
    <w:p w14:paraId="0D168BAB" w14:textId="77777777" w:rsidR="00AA520B" w:rsidRDefault="00AA520B" w:rsidP="00B326D8">
      <w:pPr>
        <w:pStyle w:val="BodyText"/>
        <w:ind w:left="100" w:right="707"/>
        <w:rPr>
          <w:spacing w:val="-2"/>
        </w:rPr>
      </w:pPr>
    </w:p>
    <w:p w14:paraId="329B7406" w14:textId="77777777" w:rsidR="00117F26" w:rsidRDefault="00117F26" w:rsidP="00B326D8">
      <w:pPr>
        <w:pStyle w:val="BodyText"/>
        <w:ind w:left="100" w:right="707"/>
        <w:rPr>
          <w:spacing w:val="-2"/>
        </w:rPr>
        <w:sectPr w:rsidR="00117F26" w:rsidSect="00D64A90">
          <w:pgSz w:w="12240" w:h="15840"/>
          <w:pgMar w:top="1440" w:right="1440" w:bottom="1440" w:left="1440" w:header="720" w:footer="720" w:gutter="0"/>
          <w:cols w:space="720"/>
          <w:docGrid w:linePitch="299"/>
        </w:sectPr>
      </w:pPr>
    </w:p>
    <w:p w14:paraId="49BC7D5B" w14:textId="39AC90C6" w:rsidR="00117F26" w:rsidRPr="00117F26" w:rsidRDefault="00B61C19" w:rsidP="00B61C19">
      <w:pPr>
        <w:pStyle w:val="attachmenttitle"/>
      </w:pPr>
      <w:bookmarkStart w:id="170" w:name="_Toc166392890"/>
      <w:bookmarkStart w:id="171" w:name="_Toc166462813"/>
      <w:bookmarkStart w:id="172" w:name="_Toc168390786"/>
      <w:bookmarkStart w:id="173" w:name="_Toc168390861"/>
      <w:bookmarkStart w:id="174" w:name="_Toc168393146"/>
      <w:bookmarkStart w:id="175" w:name="_Toc168393299"/>
      <w:bookmarkStart w:id="176" w:name="_Toc168393404"/>
      <w:bookmarkStart w:id="177" w:name="_Toc168911238"/>
      <w:bookmarkStart w:id="178" w:name="_Toc168911467"/>
      <w:bookmarkStart w:id="179" w:name="_Toc192323324"/>
      <w:bookmarkStart w:id="180" w:name="_Toc193523661"/>
      <w:bookmarkStart w:id="181" w:name="_Toc237151135"/>
      <w:bookmarkStart w:id="182" w:name="_Toc179892009"/>
      <w:r w:rsidRPr="00AA205C">
        <w:t xml:space="preserve">Revision History </w:t>
      </w:r>
      <w:bookmarkEnd w:id="170"/>
      <w:bookmarkEnd w:id="171"/>
      <w:bookmarkEnd w:id="172"/>
      <w:bookmarkEnd w:id="173"/>
      <w:bookmarkEnd w:id="174"/>
      <w:bookmarkEnd w:id="175"/>
      <w:bookmarkEnd w:id="176"/>
      <w:bookmarkEnd w:id="177"/>
      <w:bookmarkEnd w:id="178"/>
      <w:bookmarkEnd w:id="179"/>
      <w:bookmarkEnd w:id="180"/>
      <w:bookmarkEnd w:id="181"/>
      <w:r w:rsidRPr="00AA205C">
        <w:t xml:space="preserve">for </w:t>
      </w:r>
      <w:r>
        <w:t>IMC 2690</w:t>
      </w:r>
      <w:bookmarkEnd w:id="182"/>
    </w:p>
    <w:tbl>
      <w:tblPr>
        <w:tblStyle w:val="IM"/>
        <w:tblW w:w="12924" w:type="dxa"/>
        <w:tblLayout w:type="fixed"/>
        <w:tblLook w:val="01E0" w:firstRow="1" w:lastRow="1" w:firstColumn="1" w:lastColumn="1" w:noHBand="0" w:noVBand="0"/>
      </w:tblPr>
      <w:tblGrid>
        <w:gridCol w:w="1582"/>
        <w:gridCol w:w="1709"/>
        <w:gridCol w:w="5581"/>
        <w:gridCol w:w="1532"/>
        <w:gridCol w:w="2520"/>
      </w:tblGrid>
      <w:tr w:rsidR="00536A46" w14:paraId="0578C9D4" w14:textId="77777777" w:rsidTr="007755A0">
        <w:tc>
          <w:tcPr>
            <w:tcW w:w="1582" w:type="dxa"/>
          </w:tcPr>
          <w:p w14:paraId="0BFF6EB4" w14:textId="77777777" w:rsidR="00536A46" w:rsidRDefault="00536A46" w:rsidP="007755A0">
            <w:pPr>
              <w:pStyle w:val="BodyText-table"/>
            </w:pPr>
            <w:r>
              <w:t>Commitment Tracking Number</w:t>
            </w:r>
          </w:p>
        </w:tc>
        <w:tc>
          <w:tcPr>
            <w:tcW w:w="1709" w:type="dxa"/>
          </w:tcPr>
          <w:p w14:paraId="13AD1C41" w14:textId="77777777" w:rsidR="0061066D" w:rsidRDefault="00536A46" w:rsidP="007755A0">
            <w:pPr>
              <w:pStyle w:val="BodyText-table"/>
            </w:pPr>
            <w:r>
              <w:t>Accession Number Issue</w:t>
            </w:r>
            <w:r>
              <w:rPr>
                <w:spacing w:val="-16"/>
              </w:rPr>
              <w:t xml:space="preserve"> </w:t>
            </w:r>
            <w:r>
              <w:t>Date</w:t>
            </w:r>
          </w:p>
          <w:p w14:paraId="3C3C56B1" w14:textId="5CC1D8F5" w:rsidR="00536A46" w:rsidRDefault="00536A46" w:rsidP="007755A0">
            <w:pPr>
              <w:pStyle w:val="BodyText-table"/>
            </w:pPr>
            <w:r>
              <w:t>Change</w:t>
            </w:r>
            <w:r>
              <w:rPr>
                <w:spacing w:val="-6"/>
              </w:rPr>
              <w:t xml:space="preserve"> </w:t>
            </w:r>
            <w:r>
              <w:t>Notice</w:t>
            </w:r>
          </w:p>
        </w:tc>
        <w:tc>
          <w:tcPr>
            <w:tcW w:w="5581" w:type="dxa"/>
          </w:tcPr>
          <w:p w14:paraId="71D69871" w14:textId="77777777" w:rsidR="00536A46" w:rsidRDefault="00536A46" w:rsidP="007755A0">
            <w:pPr>
              <w:pStyle w:val="BodyText-table"/>
            </w:pPr>
            <w:r>
              <w:t>Description</w:t>
            </w:r>
            <w:r>
              <w:rPr>
                <w:spacing w:val="-7"/>
              </w:rPr>
              <w:t xml:space="preserve"> </w:t>
            </w:r>
            <w:r>
              <w:t>of</w:t>
            </w:r>
            <w:r>
              <w:rPr>
                <w:spacing w:val="-5"/>
              </w:rPr>
              <w:t xml:space="preserve"> </w:t>
            </w:r>
            <w:r>
              <w:t>Change</w:t>
            </w:r>
          </w:p>
        </w:tc>
        <w:tc>
          <w:tcPr>
            <w:tcW w:w="1532" w:type="dxa"/>
          </w:tcPr>
          <w:p w14:paraId="50A32694" w14:textId="77777777" w:rsidR="00536A46" w:rsidRDefault="00536A46" w:rsidP="007755A0">
            <w:pPr>
              <w:pStyle w:val="BodyText-table"/>
            </w:pPr>
            <w:r>
              <w:t xml:space="preserve">Description of Training Required </w:t>
            </w:r>
            <w:r>
              <w:rPr>
                <w:spacing w:val="-4"/>
              </w:rPr>
              <w:t xml:space="preserve">and </w:t>
            </w:r>
            <w:r>
              <w:t xml:space="preserve">Completion </w:t>
            </w:r>
            <w:r>
              <w:rPr>
                <w:spacing w:val="-4"/>
              </w:rPr>
              <w:t>Date</w:t>
            </w:r>
          </w:p>
        </w:tc>
        <w:tc>
          <w:tcPr>
            <w:tcW w:w="2520" w:type="dxa"/>
          </w:tcPr>
          <w:p w14:paraId="1E0BDB9A" w14:textId="77777777" w:rsidR="00536A46" w:rsidRDefault="00536A46" w:rsidP="007755A0">
            <w:pPr>
              <w:pStyle w:val="BodyText-table"/>
            </w:pPr>
            <w:r>
              <w:t>Comment Resolution and</w:t>
            </w:r>
            <w:r>
              <w:rPr>
                <w:spacing w:val="-16"/>
              </w:rPr>
              <w:t xml:space="preserve"> </w:t>
            </w:r>
            <w:r>
              <w:t>Closed</w:t>
            </w:r>
            <w:r>
              <w:rPr>
                <w:spacing w:val="-15"/>
              </w:rPr>
              <w:t xml:space="preserve"> </w:t>
            </w:r>
            <w:r>
              <w:t>Feedback Form Accession Number</w:t>
            </w:r>
          </w:p>
          <w:p w14:paraId="47F462A2" w14:textId="3BCD958E" w:rsidR="00536A46" w:rsidRDefault="00536A46" w:rsidP="007755A0">
            <w:pPr>
              <w:pStyle w:val="BodyText-table"/>
            </w:pPr>
            <w:r>
              <w:t>(Pre-Decisional,</w:t>
            </w:r>
            <w:r>
              <w:rPr>
                <w:spacing w:val="-16"/>
              </w:rPr>
              <w:t xml:space="preserve"> </w:t>
            </w:r>
            <w:proofErr w:type="gramStart"/>
            <w:r>
              <w:t>Non</w:t>
            </w:r>
            <w:proofErr w:type="gramEnd"/>
            <w:r w:rsidR="0014382A">
              <w:noBreakHyphen/>
            </w:r>
            <w:r>
              <w:t>Public Information)</w:t>
            </w:r>
          </w:p>
        </w:tc>
      </w:tr>
      <w:tr w:rsidR="0043490C" w14:paraId="6033A1ED" w14:textId="77777777" w:rsidTr="007755A0">
        <w:trPr>
          <w:tblHeader w:val="0"/>
        </w:trPr>
        <w:tc>
          <w:tcPr>
            <w:tcW w:w="1582" w:type="dxa"/>
          </w:tcPr>
          <w:p w14:paraId="06A08C7B" w14:textId="7305D5BC" w:rsidR="0043490C" w:rsidRDefault="0043490C" w:rsidP="007755A0">
            <w:pPr>
              <w:pStyle w:val="BodyText-table"/>
              <w:rPr>
                <w:spacing w:val="-5"/>
              </w:rPr>
            </w:pPr>
            <w:r>
              <w:rPr>
                <w:spacing w:val="-5"/>
              </w:rPr>
              <w:t>N/A</w:t>
            </w:r>
          </w:p>
        </w:tc>
        <w:tc>
          <w:tcPr>
            <w:tcW w:w="1709" w:type="dxa"/>
          </w:tcPr>
          <w:p w14:paraId="41E5822F" w14:textId="77777777" w:rsidR="0043490C" w:rsidRDefault="0043490C" w:rsidP="007755A0">
            <w:pPr>
              <w:pStyle w:val="TableParagraph"/>
              <w:spacing w:line="251" w:lineRule="exact"/>
            </w:pPr>
            <w:r>
              <w:rPr>
                <w:spacing w:val="-2"/>
              </w:rPr>
              <w:t>08/04/08</w:t>
            </w:r>
          </w:p>
          <w:p w14:paraId="5839F325" w14:textId="1CC02CB4" w:rsidR="0043490C" w:rsidRDefault="0043490C" w:rsidP="007755A0">
            <w:pPr>
              <w:pStyle w:val="BodyText-table"/>
            </w:pPr>
            <w:r>
              <w:t>CN</w:t>
            </w:r>
            <w:r>
              <w:rPr>
                <w:spacing w:val="-5"/>
              </w:rPr>
              <w:t xml:space="preserve"> </w:t>
            </w:r>
            <w:r>
              <w:t>08-</w:t>
            </w:r>
            <w:r>
              <w:rPr>
                <w:spacing w:val="-5"/>
              </w:rPr>
              <w:t>022</w:t>
            </w:r>
          </w:p>
        </w:tc>
        <w:tc>
          <w:tcPr>
            <w:tcW w:w="5581" w:type="dxa"/>
          </w:tcPr>
          <w:p w14:paraId="137FB0E3" w14:textId="77777777" w:rsidR="0043490C" w:rsidRDefault="0043490C" w:rsidP="007755A0">
            <w:pPr>
              <w:pStyle w:val="TableParagraph"/>
            </w:pPr>
            <w:r>
              <w:t>Incorporate guidance for follow-up of traditional enforcement</w:t>
            </w:r>
            <w:r>
              <w:rPr>
                <w:spacing w:val="-10"/>
              </w:rPr>
              <w:t xml:space="preserve"> </w:t>
            </w:r>
            <w:r>
              <w:t>including</w:t>
            </w:r>
            <w:r>
              <w:rPr>
                <w:spacing w:val="-10"/>
              </w:rPr>
              <w:t xml:space="preserve"> </w:t>
            </w:r>
            <w:r>
              <w:t>Alternate</w:t>
            </w:r>
            <w:r>
              <w:rPr>
                <w:spacing w:val="-10"/>
              </w:rPr>
              <w:t xml:space="preserve"> </w:t>
            </w:r>
            <w:r>
              <w:t>Dispute</w:t>
            </w:r>
            <w:r>
              <w:rPr>
                <w:spacing w:val="-11"/>
              </w:rPr>
              <w:t xml:space="preserve"> </w:t>
            </w:r>
            <w:r>
              <w:t>Resolution</w:t>
            </w:r>
          </w:p>
          <w:p w14:paraId="4231AF94" w14:textId="37A487F6" w:rsidR="001C4671" w:rsidRPr="001C4671" w:rsidRDefault="0043490C" w:rsidP="007755A0">
            <w:pPr>
              <w:pStyle w:val="BodyText-table"/>
              <w:rPr>
                <w:spacing w:val="-2"/>
              </w:rPr>
            </w:pPr>
            <w:r>
              <w:t>(ADR)</w:t>
            </w:r>
            <w:r>
              <w:rPr>
                <w:spacing w:val="-3"/>
              </w:rPr>
              <w:t xml:space="preserve"> </w:t>
            </w:r>
            <w:r>
              <w:t>open</w:t>
            </w:r>
            <w:r>
              <w:rPr>
                <w:spacing w:val="-5"/>
              </w:rPr>
              <w:t xml:space="preserve"> </w:t>
            </w:r>
            <w:r>
              <w:rPr>
                <w:spacing w:val="-2"/>
              </w:rPr>
              <w:t>items.</w:t>
            </w:r>
          </w:p>
        </w:tc>
        <w:tc>
          <w:tcPr>
            <w:tcW w:w="1532" w:type="dxa"/>
          </w:tcPr>
          <w:p w14:paraId="07299224" w14:textId="4FCC4B7B" w:rsidR="0043490C" w:rsidRDefault="0043490C" w:rsidP="007755A0">
            <w:pPr>
              <w:pStyle w:val="BodyText-table"/>
            </w:pPr>
            <w:r>
              <w:rPr>
                <w:spacing w:val="-5"/>
              </w:rPr>
              <w:t>N/A</w:t>
            </w:r>
          </w:p>
        </w:tc>
        <w:tc>
          <w:tcPr>
            <w:tcW w:w="2520" w:type="dxa"/>
          </w:tcPr>
          <w:p w14:paraId="60D82C98" w14:textId="6B787DA1" w:rsidR="0043490C" w:rsidRDefault="0043490C" w:rsidP="007755A0">
            <w:pPr>
              <w:pStyle w:val="BodyText-table"/>
            </w:pPr>
            <w:r>
              <w:rPr>
                <w:spacing w:val="-5"/>
              </w:rPr>
              <w:t>N/A</w:t>
            </w:r>
          </w:p>
        </w:tc>
      </w:tr>
      <w:tr w:rsidR="0043490C" w14:paraId="0FA796B4" w14:textId="77777777" w:rsidTr="007755A0">
        <w:trPr>
          <w:tblHeader w:val="0"/>
        </w:trPr>
        <w:tc>
          <w:tcPr>
            <w:tcW w:w="1582" w:type="dxa"/>
          </w:tcPr>
          <w:p w14:paraId="758EAC35" w14:textId="0878826D" w:rsidR="0043490C" w:rsidRDefault="0043490C" w:rsidP="007755A0">
            <w:pPr>
              <w:pStyle w:val="BodyText-table"/>
              <w:rPr>
                <w:spacing w:val="-5"/>
              </w:rPr>
            </w:pPr>
            <w:r>
              <w:rPr>
                <w:spacing w:val="-5"/>
              </w:rPr>
              <w:t>N/A</w:t>
            </w:r>
          </w:p>
        </w:tc>
        <w:tc>
          <w:tcPr>
            <w:tcW w:w="1709" w:type="dxa"/>
          </w:tcPr>
          <w:p w14:paraId="123049AC" w14:textId="77777777" w:rsidR="0043490C" w:rsidRDefault="0043490C" w:rsidP="007755A0">
            <w:pPr>
              <w:pStyle w:val="TableParagraph"/>
              <w:spacing w:line="251" w:lineRule="exact"/>
            </w:pPr>
            <w:r>
              <w:rPr>
                <w:spacing w:val="-2"/>
              </w:rPr>
              <w:t>07/22/09</w:t>
            </w:r>
          </w:p>
          <w:p w14:paraId="7D71521B" w14:textId="6186F631" w:rsidR="0043490C" w:rsidRDefault="0043490C" w:rsidP="007755A0">
            <w:pPr>
              <w:pStyle w:val="BodyText-table"/>
            </w:pPr>
            <w:r>
              <w:t>CN</w:t>
            </w:r>
            <w:r>
              <w:rPr>
                <w:spacing w:val="-5"/>
              </w:rPr>
              <w:t xml:space="preserve"> </w:t>
            </w:r>
            <w:r>
              <w:t>09-</w:t>
            </w:r>
            <w:r>
              <w:rPr>
                <w:spacing w:val="-5"/>
              </w:rPr>
              <w:t>018</w:t>
            </w:r>
          </w:p>
        </w:tc>
        <w:tc>
          <w:tcPr>
            <w:tcW w:w="5581" w:type="dxa"/>
          </w:tcPr>
          <w:p w14:paraId="7F67C287" w14:textId="3E00C2CE" w:rsidR="001C4671" w:rsidRPr="001C4671" w:rsidRDefault="0043490C" w:rsidP="007755A0">
            <w:pPr>
              <w:pStyle w:val="BodyText-table"/>
              <w:rPr>
                <w:spacing w:val="-2"/>
              </w:rPr>
            </w:pPr>
            <w:r>
              <w:t>Incorporate</w:t>
            </w:r>
            <w:r>
              <w:rPr>
                <w:spacing w:val="-7"/>
              </w:rPr>
              <w:t xml:space="preserve"> </w:t>
            </w:r>
            <w:r>
              <w:t>a</w:t>
            </w:r>
            <w:r>
              <w:rPr>
                <w:spacing w:val="-5"/>
              </w:rPr>
              <w:t xml:space="preserve"> </w:t>
            </w:r>
            <w:r>
              <w:t>new</w:t>
            </w:r>
            <w:r>
              <w:rPr>
                <w:spacing w:val="-8"/>
              </w:rPr>
              <w:t xml:space="preserve"> </w:t>
            </w:r>
            <w:r>
              <w:t>Section</w:t>
            </w:r>
            <w:r>
              <w:rPr>
                <w:spacing w:val="-5"/>
              </w:rPr>
              <w:t xml:space="preserve"> </w:t>
            </w:r>
            <w:r>
              <w:t>05.11,</w:t>
            </w:r>
            <w:r>
              <w:rPr>
                <w:spacing w:val="-6"/>
              </w:rPr>
              <w:t xml:space="preserve"> </w:t>
            </w:r>
            <w:r>
              <w:t>“Review</w:t>
            </w:r>
            <w:r>
              <w:rPr>
                <w:spacing w:val="-6"/>
              </w:rPr>
              <w:t xml:space="preserve"> </w:t>
            </w:r>
            <w:r>
              <w:t>of</w:t>
            </w:r>
            <w:r>
              <w:rPr>
                <w:spacing w:val="-6"/>
              </w:rPr>
              <w:t xml:space="preserve"> </w:t>
            </w:r>
            <w:r>
              <w:t>Open Allegation(s).</w:t>
            </w:r>
            <w:r>
              <w:rPr>
                <w:spacing w:val="80"/>
              </w:rPr>
              <w:t xml:space="preserve"> </w:t>
            </w:r>
            <w:r>
              <w:t xml:space="preserve">Delete the first sentence in Section </w:t>
            </w:r>
            <w:r>
              <w:rPr>
                <w:spacing w:val="-2"/>
              </w:rPr>
              <w:t>05.07a.</w:t>
            </w:r>
          </w:p>
        </w:tc>
        <w:tc>
          <w:tcPr>
            <w:tcW w:w="1532" w:type="dxa"/>
          </w:tcPr>
          <w:p w14:paraId="4A9EA476" w14:textId="3469F4D1" w:rsidR="0043490C" w:rsidRDefault="0043490C" w:rsidP="007755A0">
            <w:pPr>
              <w:pStyle w:val="BodyText-table"/>
            </w:pPr>
            <w:r>
              <w:rPr>
                <w:spacing w:val="-5"/>
              </w:rPr>
              <w:t>N/A</w:t>
            </w:r>
          </w:p>
        </w:tc>
        <w:tc>
          <w:tcPr>
            <w:tcW w:w="2520" w:type="dxa"/>
          </w:tcPr>
          <w:p w14:paraId="4318209A" w14:textId="5FE1BEAE" w:rsidR="0043490C" w:rsidRDefault="0043490C" w:rsidP="007755A0">
            <w:pPr>
              <w:pStyle w:val="BodyText-table"/>
            </w:pPr>
            <w:r>
              <w:rPr>
                <w:spacing w:val="-5"/>
              </w:rPr>
              <w:t>N/A</w:t>
            </w:r>
          </w:p>
        </w:tc>
      </w:tr>
      <w:tr w:rsidR="0043490C" w14:paraId="0AFF7932" w14:textId="77777777" w:rsidTr="007755A0">
        <w:trPr>
          <w:tblHeader w:val="0"/>
        </w:trPr>
        <w:tc>
          <w:tcPr>
            <w:tcW w:w="1582" w:type="dxa"/>
          </w:tcPr>
          <w:p w14:paraId="494C5BA2" w14:textId="725D015C" w:rsidR="0043490C" w:rsidRDefault="0043490C" w:rsidP="007755A0">
            <w:pPr>
              <w:pStyle w:val="BodyText-table"/>
              <w:rPr>
                <w:spacing w:val="-5"/>
              </w:rPr>
            </w:pPr>
            <w:r>
              <w:rPr>
                <w:spacing w:val="-5"/>
              </w:rPr>
              <w:t>N/A</w:t>
            </w:r>
          </w:p>
        </w:tc>
        <w:tc>
          <w:tcPr>
            <w:tcW w:w="1709" w:type="dxa"/>
          </w:tcPr>
          <w:p w14:paraId="750A12B1" w14:textId="77777777" w:rsidR="0043490C" w:rsidRDefault="0043490C" w:rsidP="007755A0">
            <w:pPr>
              <w:pStyle w:val="TableParagraph"/>
              <w:spacing w:line="251" w:lineRule="exact"/>
            </w:pPr>
            <w:r>
              <w:rPr>
                <w:spacing w:val="-2"/>
              </w:rPr>
              <w:t>11/09/09</w:t>
            </w:r>
          </w:p>
          <w:p w14:paraId="11642E45" w14:textId="1E7BFC46" w:rsidR="0043490C" w:rsidRDefault="0043490C" w:rsidP="007755A0">
            <w:pPr>
              <w:pStyle w:val="BodyText-table"/>
            </w:pPr>
            <w:r>
              <w:t>CN</w:t>
            </w:r>
            <w:r>
              <w:rPr>
                <w:spacing w:val="-5"/>
              </w:rPr>
              <w:t xml:space="preserve"> </w:t>
            </w:r>
            <w:r>
              <w:t>09-</w:t>
            </w:r>
            <w:r>
              <w:rPr>
                <w:spacing w:val="-5"/>
              </w:rPr>
              <w:t>026</w:t>
            </w:r>
          </w:p>
        </w:tc>
        <w:tc>
          <w:tcPr>
            <w:tcW w:w="5581" w:type="dxa"/>
          </w:tcPr>
          <w:p w14:paraId="1589D988" w14:textId="77777777" w:rsidR="0043490C" w:rsidRDefault="0043490C" w:rsidP="007755A0">
            <w:pPr>
              <w:pStyle w:val="TableParagraph"/>
            </w:pPr>
            <w:r>
              <w:t>Incorporate</w:t>
            </w:r>
            <w:r>
              <w:rPr>
                <w:spacing w:val="-8"/>
              </w:rPr>
              <w:t xml:space="preserve"> </w:t>
            </w:r>
            <w:r>
              <w:t>a</w:t>
            </w:r>
            <w:r>
              <w:rPr>
                <w:spacing w:val="-6"/>
              </w:rPr>
              <w:t xml:space="preserve"> </w:t>
            </w:r>
            <w:r>
              <w:t>new</w:t>
            </w:r>
            <w:r>
              <w:rPr>
                <w:spacing w:val="-9"/>
              </w:rPr>
              <w:t xml:space="preserve"> </w:t>
            </w:r>
            <w:r>
              <w:t>Section</w:t>
            </w:r>
            <w:r>
              <w:rPr>
                <w:spacing w:val="-6"/>
              </w:rPr>
              <w:t xml:space="preserve"> </w:t>
            </w:r>
            <w:r>
              <w:t>05.12,</w:t>
            </w:r>
            <w:r>
              <w:rPr>
                <w:spacing w:val="-7"/>
              </w:rPr>
              <w:t xml:space="preserve"> </w:t>
            </w:r>
            <w:r>
              <w:t>“Witnessing</w:t>
            </w:r>
            <w:r>
              <w:rPr>
                <w:spacing w:val="-6"/>
              </w:rPr>
              <w:t xml:space="preserve"> </w:t>
            </w:r>
            <w:r>
              <w:t xml:space="preserve">Unsafe </w:t>
            </w:r>
            <w:r>
              <w:rPr>
                <w:spacing w:val="-2"/>
              </w:rPr>
              <w:t>Conditions”</w:t>
            </w:r>
          </w:p>
          <w:p w14:paraId="4B4FCD6E" w14:textId="3E3E3BE4" w:rsidR="001C4671" w:rsidRPr="001C4671" w:rsidRDefault="0043490C" w:rsidP="007755A0">
            <w:pPr>
              <w:pStyle w:val="BodyText-table"/>
              <w:rPr>
                <w:spacing w:val="-2"/>
              </w:rPr>
            </w:pPr>
            <w:r>
              <w:t>Editorial</w:t>
            </w:r>
            <w:r>
              <w:rPr>
                <w:spacing w:val="-7"/>
              </w:rPr>
              <w:t xml:space="preserve"> </w:t>
            </w:r>
            <w:r>
              <w:t>correction</w:t>
            </w:r>
            <w:r>
              <w:rPr>
                <w:spacing w:val="-8"/>
              </w:rPr>
              <w:t xml:space="preserve"> </w:t>
            </w:r>
            <w:r>
              <w:t>to</w:t>
            </w:r>
            <w:r>
              <w:rPr>
                <w:spacing w:val="-7"/>
              </w:rPr>
              <w:t xml:space="preserve"> </w:t>
            </w:r>
            <w:r>
              <w:t>Section</w:t>
            </w:r>
            <w:r>
              <w:rPr>
                <w:spacing w:val="-7"/>
              </w:rPr>
              <w:t xml:space="preserve"> </w:t>
            </w:r>
            <w:r>
              <w:t>03.06</w:t>
            </w:r>
            <w:r>
              <w:rPr>
                <w:spacing w:val="-8"/>
              </w:rPr>
              <w:t xml:space="preserve"> </w:t>
            </w:r>
            <w:r>
              <w:t>“Away-from Reactor (AFR)”</w:t>
            </w:r>
          </w:p>
        </w:tc>
        <w:tc>
          <w:tcPr>
            <w:tcW w:w="1532" w:type="dxa"/>
          </w:tcPr>
          <w:p w14:paraId="4F88CFEC" w14:textId="759B2943" w:rsidR="0043490C" w:rsidRDefault="0043490C" w:rsidP="007755A0">
            <w:pPr>
              <w:pStyle w:val="BodyText-table"/>
            </w:pPr>
            <w:r>
              <w:rPr>
                <w:spacing w:val="-5"/>
              </w:rPr>
              <w:t>N/A</w:t>
            </w:r>
          </w:p>
        </w:tc>
        <w:tc>
          <w:tcPr>
            <w:tcW w:w="2520" w:type="dxa"/>
          </w:tcPr>
          <w:p w14:paraId="4E9D7E34" w14:textId="5C8AD996" w:rsidR="0043490C" w:rsidRDefault="0043490C" w:rsidP="007755A0">
            <w:pPr>
              <w:pStyle w:val="BodyText-table"/>
            </w:pPr>
            <w:r>
              <w:rPr>
                <w:spacing w:val="-5"/>
              </w:rPr>
              <w:t>N/A</w:t>
            </w:r>
          </w:p>
        </w:tc>
      </w:tr>
      <w:tr w:rsidR="0043490C" w14:paraId="0F935A25" w14:textId="77777777" w:rsidTr="007755A0">
        <w:trPr>
          <w:tblHeader w:val="0"/>
        </w:trPr>
        <w:tc>
          <w:tcPr>
            <w:tcW w:w="1582" w:type="dxa"/>
          </w:tcPr>
          <w:p w14:paraId="2F9A725F" w14:textId="55CA3F36" w:rsidR="0043490C" w:rsidRDefault="0043490C" w:rsidP="007755A0">
            <w:pPr>
              <w:pStyle w:val="BodyText-table"/>
              <w:rPr>
                <w:spacing w:val="-5"/>
              </w:rPr>
            </w:pPr>
            <w:r>
              <w:rPr>
                <w:spacing w:val="-2"/>
              </w:rPr>
              <w:t xml:space="preserve">DSFST20110 </w:t>
            </w:r>
            <w:r>
              <w:rPr>
                <w:spacing w:val="-4"/>
              </w:rPr>
              <w:t>0007</w:t>
            </w:r>
          </w:p>
        </w:tc>
        <w:tc>
          <w:tcPr>
            <w:tcW w:w="1709" w:type="dxa"/>
          </w:tcPr>
          <w:p w14:paraId="4AE7CDCA" w14:textId="77777777" w:rsidR="0043490C" w:rsidRDefault="0043490C" w:rsidP="007755A0">
            <w:pPr>
              <w:pStyle w:val="TableParagraph"/>
            </w:pPr>
            <w:r>
              <w:rPr>
                <w:spacing w:val="-2"/>
              </w:rPr>
              <w:t>ML120390415 03/09/12</w:t>
            </w:r>
          </w:p>
          <w:p w14:paraId="53227C14" w14:textId="39CE89B0" w:rsidR="0043490C" w:rsidRDefault="0043490C" w:rsidP="007755A0">
            <w:pPr>
              <w:pStyle w:val="BodyText-table"/>
            </w:pPr>
            <w:r>
              <w:t>CN</w:t>
            </w:r>
            <w:r>
              <w:rPr>
                <w:spacing w:val="-5"/>
              </w:rPr>
              <w:t xml:space="preserve"> </w:t>
            </w:r>
            <w:r>
              <w:t>12-</w:t>
            </w:r>
            <w:r>
              <w:rPr>
                <w:spacing w:val="-5"/>
              </w:rPr>
              <w:t>004</w:t>
            </w:r>
          </w:p>
        </w:tc>
        <w:tc>
          <w:tcPr>
            <w:tcW w:w="5581" w:type="dxa"/>
          </w:tcPr>
          <w:p w14:paraId="4384ED78" w14:textId="77777777" w:rsidR="0043490C" w:rsidRDefault="0043490C" w:rsidP="007755A0">
            <w:pPr>
              <w:pStyle w:val="TableParagraph"/>
              <w:ind w:left="120" w:right="218"/>
            </w:pPr>
            <w:r>
              <w:t>Incorporated an expected inspection frequency for conducting</w:t>
            </w:r>
            <w:r>
              <w:rPr>
                <w:spacing w:val="-8"/>
              </w:rPr>
              <w:t xml:space="preserve"> </w:t>
            </w:r>
            <w:r>
              <w:t>routine</w:t>
            </w:r>
            <w:r>
              <w:rPr>
                <w:spacing w:val="-8"/>
              </w:rPr>
              <w:t xml:space="preserve"> </w:t>
            </w:r>
            <w:r>
              <w:t>ISFSI</w:t>
            </w:r>
            <w:r>
              <w:rPr>
                <w:spacing w:val="-7"/>
              </w:rPr>
              <w:t xml:space="preserve"> </w:t>
            </w:r>
            <w:r>
              <w:t>safety</w:t>
            </w:r>
            <w:r>
              <w:rPr>
                <w:spacing w:val="-5"/>
              </w:rPr>
              <w:t xml:space="preserve"> </w:t>
            </w:r>
            <w:r>
              <w:t>inspections</w:t>
            </w:r>
            <w:r>
              <w:rPr>
                <w:spacing w:val="-5"/>
              </w:rPr>
              <w:t xml:space="preserve"> </w:t>
            </w:r>
            <w:r>
              <w:t>at</w:t>
            </w:r>
            <w:r>
              <w:rPr>
                <w:spacing w:val="-7"/>
              </w:rPr>
              <w:t xml:space="preserve"> </w:t>
            </w:r>
            <w:r>
              <w:t>reactor and away from reactor sites in Tables A-2 &amp; B-2 per OIG Audit Report OIG-11-A-12 recommendation 2.</w:t>
            </w:r>
          </w:p>
          <w:p w14:paraId="5D96E7D6" w14:textId="58751E69" w:rsidR="0043490C" w:rsidRDefault="0043490C" w:rsidP="007755A0">
            <w:pPr>
              <w:pStyle w:val="TableParagraph"/>
              <w:ind w:left="120" w:right="119"/>
            </w:pPr>
            <w:r>
              <w:t>Removed exceptions from IP 60855 Subject in Tables A-1 &amp; B-1.</w:t>
            </w:r>
            <w:r>
              <w:rPr>
                <w:spacing w:val="40"/>
              </w:rPr>
              <w:t xml:space="preserve"> </w:t>
            </w:r>
            <w:r>
              <w:t>Revised Table A-1 format.</w:t>
            </w:r>
            <w:r>
              <w:rPr>
                <w:spacing w:val="40"/>
              </w:rPr>
              <w:t xml:space="preserve"> </w:t>
            </w:r>
            <w:r>
              <w:t>Expanded section</w:t>
            </w:r>
            <w:r>
              <w:rPr>
                <w:spacing w:val="-5"/>
              </w:rPr>
              <w:t xml:space="preserve"> </w:t>
            </w:r>
            <w:r>
              <w:t>05.01,</w:t>
            </w:r>
            <w:r>
              <w:rPr>
                <w:spacing w:val="-6"/>
              </w:rPr>
              <w:t xml:space="preserve"> </w:t>
            </w:r>
            <w:r>
              <w:t>“Inspection</w:t>
            </w:r>
            <w:r>
              <w:rPr>
                <w:spacing w:val="-5"/>
              </w:rPr>
              <w:t xml:space="preserve"> </w:t>
            </w:r>
            <w:r>
              <w:t>Program</w:t>
            </w:r>
            <w:r>
              <w:rPr>
                <w:spacing w:val="-6"/>
              </w:rPr>
              <w:t xml:space="preserve"> </w:t>
            </w:r>
            <w:r>
              <w:t>for</w:t>
            </w:r>
            <w:r>
              <w:rPr>
                <w:spacing w:val="-4"/>
              </w:rPr>
              <w:t xml:space="preserve"> </w:t>
            </w:r>
            <w:r>
              <w:t>10</w:t>
            </w:r>
            <w:r w:rsidR="00B335B7">
              <w:rPr>
                <w:spacing w:val="-7"/>
              </w:rPr>
              <w:t> </w:t>
            </w:r>
            <w:r>
              <w:t>CFR</w:t>
            </w:r>
            <w:r>
              <w:rPr>
                <w:spacing w:val="-6"/>
              </w:rPr>
              <w:t xml:space="preserve"> </w:t>
            </w:r>
            <w:r>
              <w:t>Part</w:t>
            </w:r>
            <w:r>
              <w:rPr>
                <w:spacing w:val="-5"/>
              </w:rPr>
              <w:t xml:space="preserve"> </w:t>
            </w:r>
            <w:r>
              <w:t>50 ISFSI Activities.”</w:t>
            </w:r>
            <w:r>
              <w:rPr>
                <w:spacing w:val="40"/>
              </w:rPr>
              <w:t xml:space="preserve"> </w:t>
            </w:r>
            <w:r>
              <w:t>Expanded current section 2690-06, “References.”</w:t>
            </w:r>
            <w:r>
              <w:rPr>
                <w:spacing w:val="40"/>
              </w:rPr>
              <w:t xml:space="preserve"> </w:t>
            </w:r>
            <w:r>
              <w:t>Made numerous editorial changes.</w:t>
            </w:r>
          </w:p>
          <w:p w14:paraId="0148F562" w14:textId="77777777" w:rsidR="0043490C" w:rsidRDefault="0043490C" w:rsidP="007755A0">
            <w:pPr>
              <w:pStyle w:val="TableParagraph"/>
              <w:ind w:left="120" w:right="218"/>
            </w:pPr>
            <w:r>
              <w:t>Moved definition of inspection frequencies to Appendixes</w:t>
            </w:r>
            <w:r>
              <w:rPr>
                <w:spacing w:val="-4"/>
              </w:rPr>
              <w:t xml:space="preserve"> </w:t>
            </w:r>
            <w:r>
              <w:t>A</w:t>
            </w:r>
            <w:r>
              <w:rPr>
                <w:spacing w:val="-4"/>
              </w:rPr>
              <w:t xml:space="preserve"> </w:t>
            </w:r>
            <w:r>
              <w:t>&amp;</w:t>
            </w:r>
            <w:r>
              <w:rPr>
                <w:spacing w:val="-4"/>
              </w:rPr>
              <w:t xml:space="preserve"> </w:t>
            </w:r>
            <w:r>
              <w:t>B.</w:t>
            </w:r>
            <w:r>
              <w:rPr>
                <w:spacing w:val="-2"/>
              </w:rPr>
              <w:t xml:space="preserve"> </w:t>
            </w:r>
            <w:r>
              <w:t>Added</w:t>
            </w:r>
            <w:r>
              <w:rPr>
                <w:spacing w:val="-4"/>
              </w:rPr>
              <w:t xml:space="preserve"> </w:t>
            </w:r>
            <w:r>
              <w:t>IP</w:t>
            </w:r>
            <w:r>
              <w:rPr>
                <w:spacing w:val="-4"/>
              </w:rPr>
              <w:t xml:space="preserve"> </w:t>
            </w:r>
            <w:r>
              <w:t>81311</w:t>
            </w:r>
            <w:r>
              <w:rPr>
                <w:spacing w:val="-6"/>
              </w:rPr>
              <w:t xml:space="preserve"> </w:t>
            </w:r>
            <w:r>
              <w:t>to</w:t>
            </w:r>
            <w:r>
              <w:rPr>
                <w:spacing w:val="-4"/>
              </w:rPr>
              <w:t xml:space="preserve"> </w:t>
            </w:r>
            <w:r>
              <w:t>Tables</w:t>
            </w:r>
            <w:r>
              <w:rPr>
                <w:spacing w:val="-6"/>
              </w:rPr>
              <w:t xml:space="preserve"> </w:t>
            </w:r>
            <w:r>
              <w:t>A-1,</w:t>
            </w:r>
            <w:r>
              <w:rPr>
                <w:spacing w:val="-2"/>
              </w:rPr>
              <w:t xml:space="preserve"> </w:t>
            </w:r>
            <w:r>
              <w:t>A- 2, B-1 and B-2. Added IP 60856 to Table B-1 and</w:t>
            </w:r>
          </w:p>
          <w:p w14:paraId="6CFEF5BC" w14:textId="748C789C" w:rsidR="001C4671" w:rsidRPr="001C4671" w:rsidRDefault="0043490C" w:rsidP="007755A0">
            <w:pPr>
              <w:pStyle w:val="BodyText-table"/>
              <w:rPr>
                <w:spacing w:val="-2"/>
              </w:rPr>
            </w:pPr>
            <w:r>
              <w:t>associated</w:t>
            </w:r>
            <w:r>
              <w:rPr>
                <w:spacing w:val="-10"/>
              </w:rPr>
              <w:t xml:space="preserve"> </w:t>
            </w:r>
            <w:r>
              <w:rPr>
                <w:spacing w:val="-2"/>
              </w:rPr>
              <w:t>note.</w:t>
            </w:r>
          </w:p>
        </w:tc>
        <w:tc>
          <w:tcPr>
            <w:tcW w:w="1532" w:type="dxa"/>
          </w:tcPr>
          <w:p w14:paraId="0C2631C6" w14:textId="2BA809ED" w:rsidR="0043490C" w:rsidRDefault="0043490C" w:rsidP="007755A0">
            <w:pPr>
              <w:pStyle w:val="BodyText-table"/>
            </w:pPr>
            <w:r>
              <w:rPr>
                <w:spacing w:val="-5"/>
              </w:rPr>
              <w:t>N/A</w:t>
            </w:r>
          </w:p>
        </w:tc>
        <w:tc>
          <w:tcPr>
            <w:tcW w:w="2520" w:type="dxa"/>
          </w:tcPr>
          <w:p w14:paraId="305031CD" w14:textId="6891A34F" w:rsidR="0043490C" w:rsidRDefault="0043490C" w:rsidP="007755A0">
            <w:pPr>
              <w:pStyle w:val="BodyText-table"/>
            </w:pPr>
            <w:r>
              <w:rPr>
                <w:spacing w:val="-2"/>
              </w:rPr>
              <w:t>ML120390405</w:t>
            </w:r>
          </w:p>
        </w:tc>
      </w:tr>
      <w:tr w:rsidR="0043490C" w14:paraId="47BAACF3" w14:textId="77777777" w:rsidTr="007755A0">
        <w:trPr>
          <w:tblHeader w:val="0"/>
        </w:trPr>
        <w:tc>
          <w:tcPr>
            <w:tcW w:w="1582" w:type="dxa"/>
          </w:tcPr>
          <w:p w14:paraId="05E38FDA" w14:textId="77777777" w:rsidR="0043490C" w:rsidRDefault="0043490C" w:rsidP="007755A0">
            <w:pPr>
              <w:pStyle w:val="BodyText-table"/>
            </w:pPr>
            <w:r>
              <w:rPr>
                <w:spacing w:val="-5"/>
              </w:rPr>
              <w:t>N/A</w:t>
            </w:r>
          </w:p>
        </w:tc>
        <w:tc>
          <w:tcPr>
            <w:tcW w:w="1709" w:type="dxa"/>
          </w:tcPr>
          <w:p w14:paraId="06125CC4" w14:textId="77777777" w:rsidR="0043490C" w:rsidRDefault="0043490C" w:rsidP="007755A0">
            <w:pPr>
              <w:pStyle w:val="BodyText-table"/>
            </w:pPr>
            <w:r>
              <w:t>ML20338A192 12/15/20</w:t>
            </w:r>
          </w:p>
          <w:p w14:paraId="097D7205" w14:textId="77777777" w:rsidR="0043490C" w:rsidRDefault="0043490C" w:rsidP="007755A0">
            <w:pPr>
              <w:pStyle w:val="BodyText-table"/>
            </w:pPr>
            <w:r>
              <w:t>CN</w:t>
            </w:r>
            <w:r>
              <w:rPr>
                <w:spacing w:val="-4"/>
              </w:rPr>
              <w:t xml:space="preserve"> </w:t>
            </w:r>
            <w:r>
              <w:t>20-</w:t>
            </w:r>
            <w:r>
              <w:rPr>
                <w:spacing w:val="-5"/>
              </w:rPr>
              <w:t>072</w:t>
            </w:r>
          </w:p>
        </w:tc>
        <w:tc>
          <w:tcPr>
            <w:tcW w:w="5581" w:type="dxa"/>
          </w:tcPr>
          <w:p w14:paraId="2C8BE0BE" w14:textId="77777777" w:rsidR="0043490C" w:rsidRDefault="0043490C" w:rsidP="007755A0">
            <w:pPr>
              <w:pStyle w:val="BodyText-table"/>
            </w:pPr>
            <w:r>
              <w:t>Major Revision.</w:t>
            </w:r>
            <w:r>
              <w:rPr>
                <w:spacing w:val="40"/>
              </w:rPr>
              <w:t xml:space="preserve"> </w:t>
            </w:r>
            <w:r>
              <w:t>Revised the title; added five safety focus areas for inspection; revised definitions and responsibilities; added sections on the review of potential issues involving lack of clarity in the licensing basis, entrance and exit meetings, and coordination of headquarters technical support for inspection</w:t>
            </w:r>
            <w:r>
              <w:rPr>
                <w:spacing w:val="40"/>
              </w:rPr>
              <w:t xml:space="preserve"> </w:t>
            </w:r>
            <w:r>
              <w:t>activities; revised IIP guidance; revised inspection report</w:t>
            </w:r>
            <w:r>
              <w:rPr>
                <w:spacing w:val="-3"/>
              </w:rPr>
              <w:t xml:space="preserve"> </w:t>
            </w:r>
            <w:r>
              <w:t>guidance</w:t>
            </w:r>
            <w:r>
              <w:rPr>
                <w:spacing w:val="-7"/>
              </w:rPr>
              <w:t xml:space="preserve"> </w:t>
            </w:r>
            <w:r>
              <w:t>for</w:t>
            </w:r>
            <w:r>
              <w:rPr>
                <w:spacing w:val="-6"/>
              </w:rPr>
              <w:t xml:space="preserve"> </w:t>
            </w:r>
            <w:r>
              <w:t>both</w:t>
            </w:r>
            <w:r>
              <w:rPr>
                <w:spacing w:val="-7"/>
              </w:rPr>
              <w:t xml:space="preserve"> </w:t>
            </w:r>
            <w:r>
              <w:t>the</w:t>
            </w:r>
            <w:r>
              <w:rPr>
                <w:spacing w:val="-7"/>
              </w:rPr>
              <w:t xml:space="preserve"> </w:t>
            </w:r>
            <w:r>
              <w:t>regions</w:t>
            </w:r>
            <w:r>
              <w:rPr>
                <w:spacing w:val="-4"/>
              </w:rPr>
              <w:t xml:space="preserve"> </w:t>
            </w:r>
            <w:r>
              <w:t>and</w:t>
            </w:r>
            <w:r>
              <w:rPr>
                <w:spacing w:val="-7"/>
              </w:rPr>
              <w:t xml:space="preserve"> </w:t>
            </w:r>
            <w:r>
              <w:t>headquarters; added, revised and clarified inspection frequencies</w:t>
            </w:r>
            <w:r>
              <w:rPr>
                <w:spacing w:val="40"/>
              </w:rPr>
              <w:t xml:space="preserve"> </w:t>
            </w:r>
            <w:r>
              <w:t>and scope; clarified qualification and training requirements and added qualification requirement</w:t>
            </w:r>
          </w:p>
          <w:p w14:paraId="0D3991F9" w14:textId="77777777" w:rsidR="0043490C" w:rsidRDefault="0043490C" w:rsidP="007755A0">
            <w:pPr>
              <w:pStyle w:val="BodyText-table"/>
            </w:pPr>
            <w:r>
              <w:t>supplement;</w:t>
            </w:r>
            <w:r>
              <w:rPr>
                <w:spacing w:val="-6"/>
              </w:rPr>
              <w:t xml:space="preserve"> </w:t>
            </w:r>
            <w:r>
              <w:t>addition</w:t>
            </w:r>
            <w:r>
              <w:rPr>
                <w:spacing w:val="-10"/>
              </w:rPr>
              <w:t xml:space="preserve"> </w:t>
            </w:r>
            <w:r>
              <w:t>of</w:t>
            </w:r>
            <w:r>
              <w:rPr>
                <w:spacing w:val="-9"/>
              </w:rPr>
              <w:t xml:space="preserve"> </w:t>
            </w:r>
            <w:r>
              <w:t>risk</w:t>
            </w:r>
            <w:r>
              <w:rPr>
                <w:spacing w:val="-7"/>
              </w:rPr>
              <w:t xml:space="preserve"> </w:t>
            </w:r>
            <w:r>
              <w:t>prioritization</w:t>
            </w:r>
            <w:r>
              <w:rPr>
                <w:spacing w:val="-8"/>
              </w:rPr>
              <w:t xml:space="preserve"> </w:t>
            </w:r>
            <w:r>
              <w:t>tools; addition of pandemic guidance.</w:t>
            </w:r>
          </w:p>
        </w:tc>
        <w:tc>
          <w:tcPr>
            <w:tcW w:w="1532" w:type="dxa"/>
          </w:tcPr>
          <w:p w14:paraId="74A1B2BA" w14:textId="77777777" w:rsidR="0043490C" w:rsidRDefault="0043490C" w:rsidP="007755A0">
            <w:pPr>
              <w:pStyle w:val="BodyText-table"/>
            </w:pPr>
            <w:r>
              <w:t>Yes.</w:t>
            </w:r>
            <w:r>
              <w:rPr>
                <w:spacing w:val="40"/>
              </w:rPr>
              <w:t xml:space="preserve"> </w:t>
            </w:r>
            <w:r>
              <w:t>Verbal discussion</w:t>
            </w:r>
            <w:r>
              <w:rPr>
                <w:spacing w:val="-16"/>
              </w:rPr>
              <w:t xml:space="preserve"> </w:t>
            </w:r>
            <w:r>
              <w:t>of changes during inspector training session.</w:t>
            </w:r>
          </w:p>
          <w:p w14:paraId="7A528F64" w14:textId="77777777" w:rsidR="0043490C" w:rsidRDefault="0043490C" w:rsidP="007755A0">
            <w:pPr>
              <w:pStyle w:val="BodyText-table"/>
            </w:pPr>
            <w:r>
              <w:t>12/31/2020</w:t>
            </w:r>
          </w:p>
        </w:tc>
        <w:tc>
          <w:tcPr>
            <w:tcW w:w="2520" w:type="dxa"/>
          </w:tcPr>
          <w:p w14:paraId="4C53D90D" w14:textId="77777777" w:rsidR="0043490C" w:rsidRDefault="0043490C" w:rsidP="007755A0">
            <w:pPr>
              <w:pStyle w:val="BodyText-table"/>
            </w:pPr>
            <w:r>
              <w:t>ML20338A188</w:t>
            </w:r>
          </w:p>
        </w:tc>
      </w:tr>
      <w:tr w:rsidR="0043490C" w14:paraId="1473E6CA" w14:textId="77777777" w:rsidTr="007755A0">
        <w:trPr>
          <w:tblHeader w:val="0"/>
        </w:trPr>
        <w:tc>
          <w:tcPr>
            <w:tcW w:w="1582" w:type="dxa"/>
          </w:tcPr>
          <w:p w14:paraId="5F89CF53" w14:textId="77777777" w:rsidR="0043490C" w:rsidRPr="009B70D5" w:rsidRDefault="0043490C" w:rsidP="007755A0">
            <w:pPr>
              <w:pStyle w:val="BodyText-table"/>
              <w:rPr>
                <w:spacing w:val="-5"/>
              </w:rPr>
            </w:pPr>
            <w:r w:rsidRPr="009B70D5">
              <w:rPr>
                <w:spacing w:val="-5"/>
              </w:rPr>
              <w:t>N/A</w:t>
            </w:r>
          </w:p>
        </w:tc>
        <w:tc>
          <w:tcPr>
            <w:tcW w:w="1709" w:type="dxa"/>
          </w:tcPr>
          <w:p w14:paraId="4EFF94A1" w14:textId="77777777" w:rsidR="0043490C" w:rsidRDefault="0043490C" w:rsidP="007755A0">
            <w:pPr>
              <w:pStyle w:val="BodyText-table"/>
            </w:pPr>
            <w:r w:rsidRPr="009B70D5">
              <w:t>ML24212A117</w:t>
            </w:r>
          </w:p>
          <w:p w14:paraId="2044A41B" w14:textId="0DABF5E8" w:rsidR="00965ADC" w:rsidRDefault="00EA4999" w:rsidP="007755A0">
            <w:pPr>
              <w:pStyle w:val="BodyText-table"/>
            </w:pPr>
            <w:r>
              <w:t>10/16/24</w:t>
            </w:r>
          </w:p>
          <w:p w14:paraId="44E39651" w14:textId="469DC920" w:rsidR="00965ADC" w:rsidRPr="009B70D5" w:rsidRDefault="00965ADC" w:rsidP="007755A0">
            <w:pPr>
              <w:pStyle w:val="BodyText-table"/>
            </w:pPr>
            <w:r>
              <w:t xml:space="preserve">CN </w:t>
            </w:r>
            <w:r w:rsidR="00EA4999">
              <w:t>24-028</w:t>
            </w:r>
          </w:p>
        </w:tc>
        <w:tc>
          <w:tcPr>
            <w:tcW w:w="5581" w:type="dxa"/>
          </w:tcPr>
          <w:p w14:paraId="6A0A823B" w14:textId="77777777" w:rsidR="0043490C" w:rsidRPr="009B70D5" w:rsidRDefault="0043490C" w:rsidP="007755A0">
            <w:pPr>
              <w:pStyle w:val="BodyText-table"/>
            </w:pPr>
            <w:r w:rsidRPr="009B70D5">
              <w:t xml:space="preserve">Revision: Adding VLSSIR process description and implementation guidance. This revision also clarifies roles and responsibilities, aligns requirements for requesting inspection assistance, revises inspector qualification requirement scope, removes inspector qualification requirement supplement for operating reactor inspectors, and revises headquarters inspection report guidance. </w:t>
            </w:r>
          </w:p>
        </w:tc>
        <w:tc>
          <w:tcPr>
            <w:tcW w:w="1532" w:type="dxa"/>
          </w:tcPr>
          <w:p w14:paraId="30330559" w14:textId="77777777" w:rsidR="0043490C" w:rsidRPr="009B70D5" w:rsidRDefault="0043490C" w:rsidP="007755A0">
            <w:pPr>
              <w:pStyle w:val="BodyText-table"/>
            </w:pPr>
            <w:r w:rsidRPr="009B70D5">
              <w:t>Training will be provided</w:t>
            </w:r>
          </w:p>
        </w:tc>
        <w:tc>
          <w:tcPr>
            <w:tcW w:w="2520" w:type="dxa"/>
          </w:tcPr>
          <w:p w14:paraId="30610119" w14:textId="5659601E" w:rsidR="0043490C" w:rsidRPr="009B70D5" w:rsidRDefault="0043490C" w:rsidP="007755A0">
            <w:pPr>
              <w:pStyle w:val="BodyText-table"/>
            </w:pPr>
            <w:r w:rsidRPr="009B70D5">
              <w:t>N/A</w:t>
            </w:r>
          </w:p>
        </w:tc>
      </w:tr>
    </w:tbl>
    <w:p w14:paraId="7913A735" w14:textId="6F79F61F" w:rsidR="004553B5" w:rsidRPr="00536A46" w:rsidRDefault="004553B5" w:rsidP="00536A46">
      <w:pPr>
        <w:pStyle w:val="EffectiveDate"/>
        <w:jc w:val="left"/>
      </w:pPr>
    </w:p>
    <w:sectPr w:rsidR="004553B5" w:rsidRPr="00536A46" w:rsidSect="001C4671">
      <w:footerReference w:type="default" r:id="rId15"/>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B7AD3" w14:textId="77777777" w:rsidR="00C84AE5" w:rsidRDefault="00C84AE5" w:rsidP="00536A46">
      <w:r>
        <w:separator/>
      </w:r>
    </w:p>
  </w:endnote>
  <w:endnote w:type="continuationSeparator" w:id="0">
    <w:p w14:paraId="01B58CB6" w14:textId="77777777" w:rsidR="00C84AE5" w:rsidRDefault="00C84AE5" w:rsidP="00536A46">
      <w:r>
        <w:continuationSeparator/>
      </w:r>
    </w:p>
  </w:endnote>
  <w:endnote w:type="continuationNotice" w:id="1">
    <w:p w14:paraId="3C634FEF" w14:textId="77777777" w:rsidR="00C84AE5" w:rsidRDefault="00C84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352C1" w14:textId="05C40611" w:rsidR="00B326D8" w:rsidRDefault="00B326D8">
    <w:pPr>
      <w:pStyle w:val="Footer"/>
    </w:pPr>
    <w:r>
      <w:t>Issue Date:</w:t>
    </w:r>
    <w:r>
      <w:ptab w:relativeTo="margin" w:alignment="center" w:leader="none"/>
    </w:r>
    <w:r w:rsidR="00AA520B">
      <w:fldChar w:fldCharType="begin"/>
    </w:r>
    <w:r w:rsidR="00AA520B">
      <w:instrText xml:space="preserve"> PAGE   \* MERGEFORMAT </w:instrText>
    </w:r>
    <w:r w:rsidR="00AA520B">
      <w:fldChar w:fldCharType="separate"/>
    </w:r>
    <w:r w:rsidR="00AA520B">
      <w:rPr>
        <w:noProof/>
      </w:rPr>
      <w:t>1</w:t>
    </w:r>
    <w:r w:rsidR="00AA520B">
      <w:rPr>
        <w:noProof/>
      </w:rPr>
      <w:fldChar w:fldCharType="end"/>
    </w:r>
    <w:r>
      <w:ptab w:relativeTo="margin" w:alignment="right" w:leader="none"/>
    </w:r>
    <w:r>
      <w:t>2690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CD33" w14:textId="6090D9DB" w:rsidR="005821F5" w:rsidRDefault="005821F5">
    <w:pPr>
      <w:pStyle w:val="Footer"/>
    </w:pPr>
    <w:r>
      <w:t>Issue Date:</w:t>
    </w:r>
    <w:r w:rsidR="00C428A1">
      <w:t xml:space="preserve"> 10/16/24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F809A" w14:textId="7F065CF3" w:rsidR="005821F5" w:rsidRDefault="005821F5" w:rsidP="005821F5">
    <w:pPr>
      <w:pStyle w:val="Footer"/>
      <w:jc w:val="center"/>
    </w:pPr>
    <w:r>
      <w:t>Issue Date:</w:t>
    </w:r>
    <w:r w:rsidR="00C428A1">
      <w:t xml:space="preserve"> 10/16/24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2690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27823" w14:textId="3EB84956" w:rsidR="0061066D" w:rsidRPr="00A20713" w:rsidRDefault="0061066D" w:rsidP="0061066D">
    <w:pPr>
      <w:tabs>
        <w:tab w:val="center" w:pos="6480"/>
        <w:tab w:val="right" w:pos="12960"/>
      </w:tabs>
    </w:pPr>
    <w:r w:rsidRPr="00A20713">
      <w:t xml:space="preserve">Issue Date: </w:t>
    </w:r>
    <w:r w:rsidR="00EA4999">
      <w:t>10/16/24</w:t>
    </w:r>
    <w:r w:rsidRPr="00A20713">
      <w:tab/>
    </w:r>
    <w:r>
      <w:t>Att1-</w:t>
    </w:r>
    <w:r>
      <w:fldChar w:fldCharType="begin"/>
    </w:r>
    <w:r>
      <w:instrText xml:space="preserve"> PAGE   \* MERGEFORMAT </w:instrText>
    </w:r>
    <w:r>
      <w:fldChar w:fldCharType="separate"/>
    </w:r>
    <w:r>
      <w:t>2</w:t>
    </w:r>
    <w:r>
      <w:rPr>
        <w:noProof/>
      </w:rPr>
      <w:fldChar w:fldCharType="end"/>
    </w:r>
    <w:r>
      <w:tab/>
      <w:t>2690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A3580" w14:textId="77777777" w:rsidR="00C84AE5" w:rsidRDefault="00C84AE5" w:rsidP="00536A46">
      <w:r>
        <w:separator/>
      </w:r>
    </w:p>
  </w:footnote>
  <w:footnote w:type="continuationSeparator" w:id="0">
    <w:p w14:paraId="0862CF6B" w14:textId="77777777" w:rsidR="00C84AE5" w:rsidRDefault="00C84AE5" w:rsidP="00536A46">
      <w:r>
        <w:continuationSeparator/>
      </w:r>
    </w:p>
  </w:footnote>
  <w:footnote w:type="continuationNotice" w:id="1">
    <w:p w14:paraId="2FC632EE" w14:textId="77777777" w:rsidR="00C84AE5" w:rsidRDefault="00C84AE5"/>
  </w:footnote>
  <w:footnote w:id="2">
    <w:p w14:paraId="18350CF7" w14:textId="77777777" w:rsidR="00536A46" w:rsidRDefault="00536A46" w:rsidP="00536A46">
      <w:pPr>
        <w:pStyle w:val="FootnoteText"/>
        <w:rPr>
          <w:ins w:id="59" w:author="Author"/>
        </w:rPr>
      </w:pPr>
      <w:ins w:id="60" w:author="Author">
        <w:r>
          <w:rPr>
            <w:rStyle w:val="FootnoteReference"/>
          </w:rPr>
          <w:footnoteRef/>
        </w:r>
        <w:r>
          <w:t xml:space="preserve"> </w:t>
        </w:r>
        <w:r w:rsidRPr="00DC6CFF">
          <w:rPr>
            <w:color w:val="231F20"/>
            <w:sz w:val="22"/>
            <w:szCs w:val="22"/>
          </w:rPr>
          <w:t>Although the definition for VLSSIR refers to "safety significance," the VLSSIR process applies to a broad range of regulated</w:t>
        </w:r>
        <w:r w:rsidRPr="00DC6CFF">
          <w:rPr>
            <w:color w:val="231F20"/>
            <w:spacing w:val="-4"/>
            <w:sz w:val="22"/>
            <w:szCs w:val="22"/>
          </w:rPr>
          <w:t xml:space="preserve"> </w:t>
        </w:r>
        <w:r w:rsidRPr="00DC6CFF">
          <w:rPr>
            <w:color w:val="231F20"/>
            <w:sz w:val="22"/>
            <w:szCs w:val="22"/>
          </w:rPr>
          <w:t>areas</w:t>
        </w:r>
        <w:r w:rsidRPr="00DC6CFF">
          <w:rPr>
            <w:color w:val="231F20"/>
            <w:spacing w:val="-4"/>
            <w:sz w:val="22"/>
            <w:szCs w:val="22"/>
          </w:rPr>
          <w:t xml:space="preserve"> </w:t>
        </w:r>
        <w:r w:rsidRPr="00DC6CFF">
          <w:rPr>
            <w:color w:val="231F20"/>
            <w:sz w:val="22"/>
            <w:szCs w:val="22"/>
          </w:rPr>
          <w:t>related</w:t>
        </w:r>
        <w:r w:rsidRPr="00DC6CFF">
          <w:rPr>
            <w:color w:val="231F20"/>
            <w:spacing w:val="-4"/>
            <w:sz w:val="22"/>
            <w:szCs w:val="22"/>
          </w:rPr>
          <w:t xml:space="preserve"> </w:t>
        </w:r>
        <w:r w:rsidRPr="00DC6CFF">
          <w:rPr>
            <w:color w:val="231F20"/>
            <w:sz w:val="22"/>
            <w:szCs w:val="22"/>
          </w:rPr>
          <w:t>to</w:t>
        </w:r>
        <w:r w:rsidRPr="00DC6CFF">
          <w:rPr>
            <w:color w:val="231F20"/>
            <w:spacing w:val="-4"/>
            <w:sz w:val="22"/>
            <w:szCs w:val="22"/>
          </w:rPr>
          <w:t xml:space="preserve"> </w:t>
        </w:r>
        <w:r w:rsidRPr="00DC6CFF">
          <w:rPr>
            <w:color w:val="231F20"/>
            <w:sz w:val="22"/>
            <w:szCs w:val="22"/>
          </w:rPr>
          <w:t>safety,</w:t>
        </w:r>
        <w:r w:rsidRPr="00DC6CFF">
          <w:rPr>
            <w:color w:val="231F20"/>
            <w:spacing w:val="-4"/>
            <w:sz w:val="22"/>
            <w:szCs w:val="22"/>
          </w:rPr>
          <w:t xml:space="preserve"> </w:t>
        </w:r>
        <w:r w:rsidRPr="00DC6CFF">
          <w:rPr>
            <w:color w:val="231F20"/>
            <w:sz w:val="22"/>
            <w:szCs w:val="22"/>
          </w:rPr>
          <w:t>including</w:t>
        </w:r>
        <w:r w:rsidRPr="00DC6CFF">
          <w:rPr>
            <w:color w:val="231F20"/>
            <w:spacing w:val="-4"/>
            <w:sz w:val="22"/>
            <w:szCs w:val="22"/>
          </w:rPr>
          <w:t xml:space="preserve"> </w:t>
        </w:r>
        <w:r w:rsidRPr="00DC6CFF">
          <w:rPr>
            <w:color w:val="231F20"/>
            <w:sz w:val="22"/>
            <w:szCs w:val="22"/>
          </w:rPr>
          <w:t>security,</w:t>
        </w:r>
        <w:r w:rsidRPr="00DC6CFF">
          <w:rPr>
            <w:color w:val="231F20"/>
            <w:spacing w:val="-4"/>
            <w:sz w:val="22"/>
            <w:szCs w:val="22"/>
          </w:rPr>
          <w:t xml:space="preserve"> </w:t>
        </w:r>
        <w:r w:rsidRPr="00DC6CFF">
          <w:rPr>
            <w:color w:val="231F20"/>
            <w:sz w:val="22"/>
            <w:szCs w:val="22"/>
          </w:rPr>
          <w:t>emergency</w:t>
        </w:r>
        <w:r w:rsidRPr="00DC6CFF">
          <w:rPr>
            <w:color w:val="231F20"/>
            <w:spacing w:val="-4"/>
            <w:sz w:val="22"/>
            <w:szCs w:val="22"/>
          </w:rPr>
          <w:t xml:space="preserve"> </w:t>
        </w:r>
        <w:r w:rsidRPr="00DC6CFF">
          <w:rPr>
            <w:color w:val="231F20"/>
            <w:sz w:val="22"/>
            <w:szCs w:val="22"/>
          </w:rPr>
          <w:t>planning</w:t>
        </w:r>
        <w:r w:rsidRPr="00DC6CFF">
          <w:rPr>
            <w:color w:val="231F20"/>
            <w:spacing w:val="-4"/>
            <w:sz w:val="22"/>
            <w:szCs w:val="22"/>
          </w:rPr>
          <w:t xml:space="preserve"> </w:t>
        </w:r>
        <w:r w:rsidRPr="00DC6CFF">
          <w:rPr>
            <w:color w:val="231F20"/>
            <w:sz w:val="22"/>
            <w:szCs w:val="22"/>
          </w:rPr>
          <w:t>and</w:t>
        </w:r>
        <w:r w:rsidRPr="00DC6CFF">
          <w:rPr>
            <w:color w:val="231F20"/>
            <w:spacing w:val="-4"/>
            <w:sz w:val="22"/>
            <w:szCs w:val="22"/>
          </w:rPr>
          <w:t xml:space="preserve"> </w:t>
        </w:r>
        <w:r w:rsidRPr="00DC6CFF">
          <w:rPr>
            <w:color w:val="231F20"/>
            <w:sz w:val="22"/>
            <w:szCs w:val="22"/>
          </w:rPr>
          <w:t>preparedness,</w:t>
        </w:r>
        <w:r w:rsidRPr="00DC6CFF">
          <w:rPr>
            <w:color w:val="231F20"/>
            <w:spacing w:val="-4"/>
            <w:sz w:val="22"/>
            <w:szCs w:val="22"/>
          </w:rPr>
          <w:t xml:space="preserve"> </w:t>
        </w:r>
        <w:r w:rsidRPr="00DC6CFF">
          <w:rPr>
            <w:color w:val="231F20"/>
            <w:sz w:val="22"/>
            <w:szCs w:val="22"/>
          </w:rPr>
          <w:t>documentation</w:t>
        </w:r>
        <w:r w:rsidRPr="00DC6CFF">
          <w:rPr>
            <w:color w:val="231F20"/>
            <w:spacing w:val="-4"/>
            <w:sz w:val="22"/>
            <w:szCs w:val="22"/>
          </w:rPr>
          <w:t xml:space="preserve"> </w:t>
        </w:r>
        <w:r w:rsidRPr="00DC6CFF">
          <w:rPr>
            <w:color w:val="231F20"/>
            <w:sz w:val="22"/>
            <w:szCs w:val="22"/>
          </w:rPr>
          <w:t>control, and reporting.</w:t>
        </w:r>
      </w:ins>
    </w:p>
  </w:footnote>
  <w:footnote w:id="3">
    <w:p w14:paraId="463F2530" w14:textId="77777777" w:rsidR="00536A46" w:rsidRDefault="00536A46" w:rsidP="00536A46">
      <w:pPr>
        <w:pStyle w:val="FootnoteText"/>
        <w:rPr>
          <w:ins w:id="61" w:author="Author"/>
        </w:rPr>
      </w:pPr>
      <w:ins w:id="62" w:author="Author">
        <w:r>
          <w:rPr>
            <w:rStyle w:val="FootnoteReference"/>
          </w:rPr>
          <w:footnoteRef/>
        </w:r>
        <w:r>
          <w:t xml:space="preserve"> </w:t>
        </w:r>
        <w:r w:rsidRPr="00B21D7C">
          <w:t>IMC 0610, Appendix G</w:t>
        </w:r>
        <w:r>
          <w:t>,</w:t>
        </w:r>
        <w:r w:rsidRPr="00B21D7C">
          <w:t xml:space="preserve"> </w:t>
        </w:r>
        <w:r>
          <w:t>is being updated to incorporate guidance on the application of the VLSSIR process. In the meantime, staff may use the interim staff guidance provided in the NMSS OD memo on VLSSIR process application by materials business lines (</w:t>
        </w:r>
        <w:r w:rsidRPr="003F21D1">
          <w:t>ML22353A599</w:t>
        </w:r>
        <w:r>
          <w:t>), t</w:t>
        </w:r>
        <w:r w:rsidRPr="00D9331D">
          <w:t>o determine if the issue is no greater than SL IV</w:t>
        </w:r>
        <w: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76892D0"/>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02C484C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EF902ED2"/>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1930ADDA"/>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23424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EE5E78"/>
    <w:multiLevelType w:val="hybridMultilevel"/>
    <w:tmpl w:val="E2A454EC"/>
    <w:lvl w:ilvl="0" w:tplc="65F86B9C">
      <w:start w:val="1"/>
      <w:numFmt w:val="lowerLetter"/>
      <w:lvlText w:val="%1."/>
      <w:lvlJc w:val="left"/>
      <w:pPr>
        <w:ind w:left="906" w:hanging="533"/>
        <w:jc w:val="right"/>
      </w:pPr>
      <w:rPr>
        <w:rFonts w:ascii="Arial" w:eastAsia="Arial" w:hAnsi="Arial" w:cs="Arial" w:hint="default"/>
        <w:b w:val="0"/>
        <w:bCs w:val="0"/>
        <w:i w:val="0"/>
        <w:iCs w:val="0"/>
        <w:spacing w:val="-1"/>
        <w:w w:val="100"/>
        <w:sz w:val="22"/>
        <w:szCs w:val="22"/>
        <w:lang w:val="en-US" w:eastAsia="en-US" w:bidi="ar-SA"/>
      </w:rPr>
    </w:lvl>
    <w:lvl w:ilvl="1" w:tplc="E1260EAA">
      <w:start w:val="1"/>
      <w:numFmt w:val="decimal"/>
      <w:lvlText w:val="%2."/>
      <w:lvlJc w:val="left"/>
      <w:pPr>
        <w:ind w:left="1540" w:hanging="634"/>
      </w:pPr>
      <w:rPr>
        <w:rFonts w:ascii="Arial" w:eastAsia="Arial" w:hAnsi="Arial" w:cs="Arial" w:hint="default"/>
        <w:b w:val="0"/>
        <w:bCs w:val="0"/>
        <w:i w:val="0"/>
        <w:iCs w:val="0"/>
        <w:spacing w:val="-1"/>
        <w:w w:val="100"/>
        <w:sz w:val="22"/>
        <w:szCs w:val="22"/>
        <w:lang w:val="en-US" w:eastAsia="en-US" w:bidi="ar-SA"/>
      </w:rPr>
    </w:lvl>
    <w:lvl w:ilvl="2" w:tplc="E4DC4E1C">
      <w:start w:val="1"/>
      <w:numFmt w:val="lowerLetter"/>
      <w:lvlText w:val="(%3)"/>
      <w:lvlJc w:val="left"/>
      <w:pPr>
        <w:ind w:left="2174" w:hanging="634"/>
      </w:pPr>
      <w:rPr>
        <w:rFonts w:ascii="Arial" w:eastAsia="Arial" w:hAnsi="Arial" w:cs="Arial" w:hint="default"/>
        <w:b w:val="0"/>
        <w:bCs w:val="0"/>
        <w:i w:val="0"/>
        <w:iCs w:val="0"/>
        <w:spacing w:val="0"/>
        <w:w w:val="100"/>
        <w:sz w:val="22"/>
        <w:szCs w:val="22"/>
        <w:lang w:val="en-US" w:eastAsia="en-US" w:bidi="ar-SA"/>
      </w:rPr>
    </w:lvl>
    <w:lvl w:ilvl="3" w:tplc="16A2B6F8">
      <w:numFmt w:val="bullet"/>
      <w:lvlText w:val=""/>
      <w:lvlJc w:val="left"/>
      <w:pPr>
        <w:ind w:left="2808" w:hanging="635"/>
      </w:pPr>
      <w:rPr>
        <w:rFonts w:ascii="Symbol" w:eastAsia="Symbol" w:hAnsi="Symbol" w:cs="Symbol" w:hint="default"/>
        <w:b w:val="0"/>
        <w:bCs w:val="0"/>
        <w:i w:val="0"/>
        <w:iCs w:val="0"/>
        <w:spacing w:val="0"/>
        <w:w w:val="100"/>
        <w:sz w:val="22"/>
        <w:szCs w:val="22"/>
        <w:lang w:val="en-US" w:eastAsia="en-US" w:bidi="ar-SA"/>
      </w:rPr>
    </w:lvl>
    <w:lvl w:ilvl="4" w:tplc="B82ABFFA">
      <w:numFmt w:val="bullet"/>
      <w:lvlText w:val="•"/>
      <w:lvlJc w:val="left"/>
      <w:pPr>
        <w:ind w:left="2800" w:hanging="635"/>
      </w:pPr>
      <w:rPr>
        <w:rFonts w:hint="default"/>
        <w:lang w:val="en-US" w:eastAsia="en-US" w:bidi="ar-SA"/>
      </w:rPr>
    </w:lvl>
    <w:lvl w:ilvl="5" w:tplc="8FF885BC">
      <w:numFmt w:val="bullet"/>
      <w:lvlText w:val="•"/>
      <w:lvlJc w:val="left"/>
      <w:pPr>
        <w:ind w:left="4020" w:hanging="635"/>
      </w:pPr>
      <w:rPr>
        <w:rFonts w:hint="default"/>
        <w:lang w:val="en-US" w:eastAsia="en-US" w:bidi="ar-SA"/>
      </w:rPr>
    </w:lvl>
    <w:lvl w:ilvl="6" w:tplc="1FC63ED2">
      <w:numFmt w:val="bullet"/>
      <w:lvlText w:val="•"/>
      <w:lvlJc w:val="left"/>
      <w:pPr>
        <w:ind w:left="5240" w:hanging="635"/>
      </w:pPr>
      <w:rPr>
        <w:rFonts w:hint="default"/>
        <w:lang w:val="en-US" w:eastAsia="en-US" w:bidi="ar-SA"/>
      </w:rPr>
    </w:lvl>
    <w:lvl w:ilvl="7" w:tplc="6FE40B4A">
      <w:numFmt w:val="bullet"/>
      <w:lvlText w:val="•"/>
      <w:lvlJc w:val="left"/>
      <w:pPr>
        <w:ind w:left="6460" w:hanging="635"/>
      </w:pPr>
      <w:rPr>
        <w:rFonts w:hint="default"/>
        <w:lang w:val="en-US" w:eastAsia="en-US" w:bidi="ar-SA"/>
      </w:rPr>
    </w:lvl>
    <w:lvl w:ilvl="8" w:tplc="96303168">
      <w:numFmt w:val="bullet"/>
      <w:lvlText w:val="•"/>
      <w:lvlJc w:val="left"/>
      <w:pPr>
        <w:ind w:left="7680" w:hanging="635"/>
      </w:pPr>
      <w:rPr>
        <w:rFonts w:hint="default"/>
        <w:lang w:val="en-US" w:eastAsia="en-US" w:bidi="ar-SA"/>
      </w:rPr>
    </w:lvl>
  </w:abstractNum>
  <w:abstractNum w:abstractNumId="8" w15:restartNumberingAfterBreak="0">
    <w:nsid w:val="121E432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29756E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C2E5036"/>
    <w:multiLevelType w:val="hybridMultilevel"/>
    <w:tmpl w:val="C76AB912"/>
    <w:lvl w:ilvl="0" w:tplc="71CAD992">
      <w:numFmt w:val="bullet"/>
      <w:lvlText w:val=""/>
      <w:lvlJc w:val="left"/>
      <w:pPr>
        <w:ind w:left="1540" w:hanging="360"/>
      </w:pPr>
      <w:rPr>
        <w:rFonts w:ascii="Symbol" w:eastAsia="Symbol" w:hAnsi="Symbol" w:cs="Symbol" w:hint="default"/>
        <w:b w:val="0"/>
        <w:bCs w:val="0"/>
        <w:i w:val="0"/>
        <w:iCs w:val="0"/>
        <w:spacing w:val="0"/>
        <w:w w:val="100"/>
        <w:sz w:val="22"/>
        <w:szCs w:val="22"/>
        <w:lang w:val="en-US" w:eastAsia="en-US" w:bidi="ar-SA"/>
      </w:rPr>
    </w:lvl>
    <w:lvl w:ilvl="1" w:tplc="6FF2302A">
      <w:numFmt w:val="bullet"/>
      <w:lvlText w:val="•"/>
      <w:lvlJc w:val="left"/>
      <w:pPr>
        <w:ind w:left="2398" w:hanging="360"/>
      </w:pPr>
      <w:rPr>
        <w:rFonts w:hint="default"/>
        <w:lang w:val="en-US" w:eastAsia="en-US" w:bidi="ar-SA"/>
      </w:rPr>
    </w:lvl>
    <w:lvl w:ilvl="2" w:tplc="16FC2A46">
      <w:numFmt w:val="bullet"/>
      <w:lvlText w:val="•"/>
      <w:lvlJc w:val="left"/>
      <w:pPr>
        <w:ind w:left="3256" w:hanging="360"/>
      </w:pPr>
      <w:rPr>
        <w:rFonts w:hint="default"/>
        <w:lang w:val="en-US" w:eastAsia="en-US" w:bidi="ar-SA"/>
      </w:rPr>
    </w:lvl>
    <w:lvl w:ilvl="3" w:tplc="054EBBE8">
      <w:numFmt w:val="bullet"/>
      <w:lvlText w:val="•"/>
      <w:lvlJc w:val="left"/>
      <w:pPr>
        <w:ind w:left="4114" w:hanging="360"/>
      </w:pPr>
      <w:rPr>
        <w:rFonts w:hint="default"/>
        <w:lang w:val="en-US" w:eastAsia="en-US" w:bidi="ar-SA"/>
      </w:rPr>
    </w:lvl>
    <w:lvl w:ilvl="4" w:tplc="645699A8">
      <w:numFmt w:val="bullet"/>
      <w:lvlText w:val="•"/>
      <w:lvlJc w:val="left"/>
      <w:pPr>
        <w:ind w:left="4972" w:hanging="360"/>
      </w:pPr>
      <w:rPr>
        <w:rFonts w:hint="default"/>
        <w:lang w:val="en-US" w:eastAsia="en-US" w:bidi="ar-SA"/>
      </w:rPr>
    </w:lvl>
    <w:lvl w:ilvl="5" w:tplc="276E2FCA">
      <w:numFmt w:val="bullet"/>
      <w:lvlText w:val="•"/>
      <w:lvlJc w:val="left"/>
      <w:pPr>
        <w:ind w:left="5830" w:hanging="360"/>
      </w:pPr>
      <w:rPr>
        <w:rFonts w:hint="default"/>
        <w:lang w:val="en-US" w:eastAsia="en-US" w:bidi="ar-SA"/>
      </w:rPr>
    </w:lvl>
    <w:lvl w:ilvl="6" w:tplc="E10AD7B6">
      <w:numFmt w:val="bullet"/>
      <w:lvlText w:val="•"/>
      <w:lvlJc w:val="left"/>
      <w:pPr>
        <w:ind w:left="6688" w:hanging="360"/>
      </w:pPr>
      <w:rPr>
        <w:rFonts w:hint="default"/>
        <w:lang w:val="en-US" w:eastAsia="en-US" w:bidi="ar-SA"/>
      </w:rPr>
    </w:lvl>
    <w:lvl w:ilvl="7" w:tplc="E3D620A4">
      <w:numFmt w:val="bullet"/>
      <w:lvlText w:val="•"/>
      <w:lvlJc w:val="left"/>
      <w:pPr>
        <w:ind w:left="7546" w:hanging="360"/>
      </w:pPr>
      <w:rPr>
        <w:rFonts w:hint="default"/>
        <w:lang w:val="en-US" w:eastAsia="en-US" w:bidi="ar-SA"/>
      </w:rPr>
    </w:lvl>
    <w:lvl w:ilvl="8" w:tplc="95F2F002">
      <w:numFmt w:val="bullet"/>
      <w:lvlText w:val="•"/>
      <w:lvlJc w:val="left"/>
      <w:pPr>
        <w:ind w:left="8404" w:hanging="360"/>
      </w:pPr>
      <w:rPr>
        <w:rFonts w:hint="default"/>
        <w:lang w:val="en-US" w:eastAsia="en-US" w:bidi="ar-SA"/>
      </w:rPr>
    </w:lvl>
  </w:abstractNum>
  <w:abstractNum w:abstractNumId="11" w15:restartNumberingAfterBreak="0">
    <w:nsid w:val="203841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7F35F2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8E20D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31A32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35335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BE02E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FF028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40D66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7F82E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2BF2A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60BD0240"/>
    <w:multiLevelType w:val="multilevel"/>
    <w:tmpl w:val="BF2A3A54"/>
    <w:lvl w:ilvl="0">
      <w:start w:val="2690"/>
      <w:numFmt w:val="decimal"/>
      <w:lvlText w:val="%1"/>
      <w:lvlJc w:val="left"/>
      <w:pPr>
        <w:ind w:left="795" w:hanging="795"/>
      </w:pPr>
      <w:rPr>
        <w:rFonts w:hint="default"/>
      </w:rPr>
    </w:lvl>
    <w:lvl w:ilvl="1">
      <w:start w:val="5"/>
      <w:numFmt w:val="decimalZero"/>
      <w:lvlText w:val="%1-%2"/>
      <w:lvlJc w:val="left"/>
      <w:pPr>
        <w:ind w:left="795" w:hanging="795"/>
      </w:pPr>
      <w:rPr>
        <w:rFonts w:hint="default"/>
      </w:rPr>
    </w:lvl>
    <w:lvl w:ilvl="2">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5C55E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7502ACC"/>
    <w:multiLevelType w:val="multilevel"/>
    <w:tmpl w:val="2724D68A"/>
    <w:lvl w:ilvl="0">
      <w:start w:val="2690"/>
      <w:numFmt w:val="decimal"/>
      <w:lvlText w:val="%1"/>
      <w:lvlJc w:val="left"/>
      <w:pPr>
        <w:ind w:left="795" w:hanging="795"/>
      </w:pPr>
      <w:rPr>
        <w:rFonts w:hint="default"/>
      </w:rPr>
    </w:lvl>
    <w:lvl w:ilvl="1">
      <w:start w:val="5"/>
      <w:numFmt w:val="decimalZero"/>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EA58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AFF7BCB"/>
    <w:multiLevelType w:val="hybridMultilevel"/>
    <w:tmpl w:val="F27AF158"/>
    <w:lvl w:ilvl="0" w:tplc="7750AEF0">
      <w:start w:val="1"/>
      <w:numFmt w:val="upperLetter"/>
      <w:lvlText w:val="%1."/>
      <w:lvlJc w:val="left"/>
      <w:pPr>
        <w:ind w:left="906" w:hanging="533"/>
      </w:pPr>
      <w:rPr>
        <w:rFonts w:ascii="Arial" w:eastAsia="Arial" w:hAnsi="Arial" w:cs="Arial" w:hint="default"/>
        <w:b w:val="0"/>
        <w:bCs w:val="0"/>
        <w:i w:val="0"/>
        <w:iCs w:val="0"/>
        <w:spacing w:val="-1"/>
        <w:w w:val="100"/>
        <w:sz w:val="22"/>
        <w:szCs w:val="22"/>
        <w:lang w:val="en-US" w:eastAsia="en-US" w:bidi="ar-SA"/>
      </w:rPr>
    </w:lvl>
    <w:lvl w:ilvl="1" w:tplc="9B8A892C">
      <w:numFmt w:val="bullet"/>
      <w:lvlText w:val="•"/>
      <w:lvlJc w:val="left"/>
      <w:pPr>
        <w:ind w:left="1822" w:hanging="533"/>
      </w:pPr>
      <w:rPr>
        <w:rFonts w:hint="default"/>
        <w:lang w:val="en-US" w:eastAsia="en-US" w:bidi="ar-SA"/>
      </w:rPr>
    </w:lvl>
    <w:lvl w:ilvl="2" w:tplc="EA683D1E">
      <w:numFmt w:val="bullet"/>
      <w:lvlText w:val="•"/>
      <w:lvlJc w:val="left"/>
      <w:pPr>
        <w:ind w:left="2744" w:hanging="533"/>
      </w:pPr>
      <w:rPr>
        <w:rFonts w:hint="default"/>
        <w:lang w:val="en-US" w:eastAsia="en-US" w:bidi="ar-SA"/>
      </w:rPr>
    </w:lvl>
    <w:lvl w:ilvl="3" w:tplc="2D78B90A">
      <w:numFmt w:val="bullet"/>
      <w:lvlText w:val="•"/>
      <w:lvlJc w:val="left"/>
      <w:pPr>
        <w:ind w:left="3666" w:hanging="533"/>
      </w:pPr>
      <w:rPr>
        <w:rFonts w:hint="default"/>
        <w:lang w:val="en-US" w:eastAsia="en-US" w:bidi="ar-SA"/>
      </w:rPr>
    </w:lvl>
    <w:lvl w:ilvl="4" w:tplc="23F6E506">
      <w:numFmt w:val="bullet"/>
      <w:lvlText w:val="•"/>
      <w:lvlJc w:val="left"/>
      <w:pPr>
        <w:ind w:left="4588" w:hanging="533"/>
      </w:pPr>
      <w:rPr>
        <w:rFonts w:hint="default"/>
        <w:lang w:val="en-US" w:eastAsia="en-US" w:bidi="ar-SA"/>
      </w:rPr>
    </w:lvl>
    <w:lvl w:ilvl="5" w:tplc="DB2E0116">
      <w:numFmt w:val="bullet"/>
      <w:lvlText w:val="•"/>
      <w:lvlJc w:val="left"/>
      <w:pPr>
        <w:ind w:left="5510" w:hanging="533"/>
      </w:pPr>
      <w:rPr>
        <w:rFonts w:hint="default"/>
        <w:lang w:val="en-US" w:eastAsia="en-US" w:bidi="ar-SA"/>
      </w:rPr>
    </w:lvl>
    <w:lvl w:ilvl="6" w:tplc="23E6AF30">
      <w:numFmt w:val="bullet"/>
      <w:lvlText w:val="•"/>
      <w:lvlJc w:val="left"/>
      <w:pPr>
        <w:ind w:left="6432" w:hanging="533"/>
      </w:pPr>
      <w:rPr>
        <w:rFonts w:hint="default"/>
        <w:lang w:val="en-US" w:eastAsia="en-US" w:bidi="ar-SA"/>
      </w:rPr>
    </w:lvl>
    <w:lvl w:ilvl="7" w:tplc="74EE53E6">
      <w:numFmt w:val="bullet"/>
      <w:lvlText w:val="•"/>
      <w:lvlJc w:val="left"/>
      <w:pPr>
        <w:ind w:left="7354" w:hanging="533"/>
      </w:pPr>
      <w:rPr>
        <w:rFonts w:hint="default"/>
        <w:lang w:val="en-US" w:eastAsia="en-US" w:bidi="ar-SA"/>
      </w:rPr>
    </w:lvl>
    <w:lvl w:ilvl="8" w:tplc="1D64FE1A">
      <w:numFmt w:val="bullet"/>
      <w:lvlText w:val="•"/>
      <w:lvlJc w:val="left"/>
      <w:pPr>
        <w:ind w:left="8276" w:hanging="533"/>
      </w:pPr>
      <w:rPr>
        <w:rFonts w:hint="default"/>
        <w:lang w:val="en-US" w:eastAsia="en-US" w:bidi="ar-SA"/>
      </w:rPr>
    </w:lvl>
  </w:abstractNum>
  <w:abstractNum w:abstractNumId="27" w15:restartNumberingAfterBreak="0">
    <w:nsid w:val="71191B2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7A1237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1851566">
    <w:abstractNumId w:val="4"/>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37888391">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337735538">
    <w:abstractNumId w:val="21"/>
  </w:num>
  <w:num w:numId="4" w16cid:durableId="451217701">
    <w:abstractNumId w:val="4"/>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92449347">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329791125">
    <w:abstractNumId w:val="21"/>
  </w:num>
  <w:num w:numId="7" w16cid:durableId="1075008477">
    <w:abstractNumId w:val="7"/>
  </w:num>
  <w:num w:numId="8" w16cid:durableId="732889275">
    <w:abstractNumId w:val="10"/>
  </w:num>
  <w:num w:numId="9" w16cid:durableId="590432239">
    <w:abstractNumId w:val="26"/>
  </w:num>
  <w:num w:numId="10" w16cid:durableId="1591546536">
    <w:abstractNumId w:val="28"/>
  </w:num>
  <w:num w:numId="11" w16cid:durableId="1999571214">
    <w:abstractNumId w:val="24"/>
  </w:num>
  <w:num w:numId="12" w16cid:durableId="64644806">
    <w:abstractNumId w:val="14"/>
  </w:num>
  <w:num w:numId="13" w16cid:durableId="516311896">
    <w:abstractNumId w:val="18"/>
  </w:num>
  <w:num w:numId="14" w16cid:durableId="311064315">
    <w:abstractNumId w:val="17"/>
  </w:num>
  <w:num w:numId="15" w16cid:durableId="55714193">
    <w:abstractNumId w:val="25"/>
  </w:num>
  <w:num w:numId="16" w16cid:durableId="279647293">
    <w:abstractNumId w:val="27"/>
  </w:num>
  <w:num w:numId="17" w16cid:durableId="654070332">
    <w:abstractNumId w:val="6"/>
  </w:num>
  <w:num w:numId="18" w16cid:durableId="29887791">
    <w:abstractNumId w:val="13"/>
  </w:num>
  <w:num w:numId="19" w16cid:durableId="811560414">
    <w:abstractNumId w:val="8"/>
  </w:num>
  <w:num w:numId="20" w16cid:durableId="1851218762">
    <w:abstractNumId w:val="12"/>
  </w:num>
  <w:num w:numId="21" w16cid:durableId="596407727">
    <w:abstractNumId w:val="19"/>
  </w:num>
  <w:num w:numId="22" w16cid:durableId="736130700">
    <w:abstractNumId w:val="23"/>
  </w:num>
  <w:num w:numId="23" w16cid:durableId="1271627506">
    <w:abstractNumId w:val="20"/>
  </w:num>
  <w:num w:numId="24" w16cid:durableId="146288006">
    <w:abstractNumId w:val="11"/>
  </w:num>
  <w:num w:numId="25" w16cid:durableId="553656893">
    <w:abstractNumId w:val="15"/>
  </w:num>
  <w:num w:numId="26" w16cid:durableId="166796556">
    <w:abstractNumId w:val="9"/>
  </w:num>
  <w:num w:numId="27" w16cid:durableId="1681468259">
    <w:abstractNumId w:val="16"/>
  </w:num>
  <w:num w:numId="28" w16cid:durableId="2105302835">
    <w:abstractNumId w:val="22"/>
  </w:num>
  <w:num w:numId="29" w16cid:durableId="2079588451">
    <w:abstractNumId w:val="3"/>
  </w:num>
  <w:num w:numId="30" w16cid:durableId="171573407">
    <w:abstractNumId w:val="2"/>
  </w:num>
  <w:num w:numId="31" w16cid:durableId="1279991104">
    <w:abstractNumId w:val="2"/>
  </w:num>
  <w:num w:numId="32" w16cid:durableId="1727485543">
    <w:abstractNumId w:val="1"/>
  </w:num>
  <w:num w:numId="33" w16cid:durableId="1124039012">
    <w:abstractNumId w:val="0"/>
  </w:num>
  <w:num w:numId="34" w16cid:durableId="732703645">
    <w:abstractNumId w:val="0"/>
  </w:num>
  <w:num w:numId="35" w16cid:durableId="4410100">
    <w:abstractNumId w:val="0"/>
  </w:num>
  <w:num w:numId="36" w16cid:durableId="2101637744">
    <w:abstractNumId w:val="0"/>
    <w:lvlOverride w:ilvl="0">
      <w:startOverride w:val="1"/>
    </w:lvlOverride>
  </w:num>
  <w:num w:numId="37" w16cid:durableId="64881787">
    <w:abstractNumId w:val="0"/>
  </w:num>
  <w:num w:numId="38" w16cid:durableId="483740156">
    <w:abstractNumId w:val="0"/>
  </w:num>
  <w:num w:numId="39" w16cid:durableId="2069188171">
    <w:abstractNumId w:val="0"/>
  </w:num>
  <w:num w:numId="40" w16cid:durableId="188420828">
    <w:abstractNumId w:val="0"/>
  </w:num>
  <w:num w:numId="41" w16cid:durableId="169410871">
    <w:abstractNumId w:val="0"/>
  </w:num>
  <w:num w:numId="42" w16cid:durableId="280456736">
    <w:abstractNumId w:val="2"/>
  </w:num>
  <w:num w:numId="43" w16cid:durableId="512115813">
    <w:abstractNumId w:val="2"/>
  </w:num>
  <w:num w:numId="44" w16cid:durableId="1173108377">
    <w:abstractNumId w:val="2"/>
  </w:num>
  <w:num w:numId="45" w16cid:durableId="2032605633">
    <w:abstractNumId w:val="2"/>
  </w:num>
  <w:num w:numId="46" w16cid:durableId="1167094534">
    <w:abstractNumId w:val="2"/>
  </w:num>
  <w:num w:numId="47" w16cid:durableId="978464182">
    <w:abstractNumId w:val="2"/>
  </w:num>
  <w:num w:numId="48" w16cid:durableId="1462184320">
    <w:abstractNumId w:val="2"/>
  </w:num>
  <w:num w:numId="49" w16cid:durableId="630525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A46"/>
    <w:rsid w:val="000128B3"/>
    <w:rsid w:val="000144BA"/>
    <w:rsid w:val="0002744D"/>
    <w:rsid w:val="00051DEC"/>
    <w:rsid w:val="00054F86"/>
    <w:rsid w:val="00075BE7"/>
    <w:rsid w:val="00084B90"/>
    <w:rsid w:val="000A1BD6"/>
    <w:rsid w:val="000A40F9"/>
    <w:rsid w:val="000C48A4"/>
    <w:rsid w:val="000C4D14"/>
    <w:rsid w:val="000D4899"/>
    <w:rsid w:val="000D7F08"/>
    <w:rsid w:val="000E720B"/>
    <w:rsid w:val="001023E8"/>
    <w:rsid w:val="00117F26"/>
    <w:rsid w:val="00127FE4"/>
    <w:rsid w:val="00141650"/>
    <w:rsid w:val="0014382A"/>
    <w:rsid w:val="00163C7D"/>
    <w:rsid w:val="001659A1"/>
    <w:rsid w:val="00167455"/>
    <w:rsid w:val="001A5C63"/>
    <w:rsid w:val="001B179A"/>
    <w:rsid w:val="001C1A7B"/>
    <w:rsid w:val="001C2E5A"/>
    <w:rsid w:val="001C4671"/>
    <w:rsid w:val="001D5812"/>
    <w:rsid w:val="001E4AEF"/>
    <w:rsid w:val="001F5705"/>
    <w:rsid w:val="001F5CB3"/>
    <w:rsid w:val="0022411C"/>
    <w:rsid w:val="0024157A"/>
    <w:rsid w:val="00264FA8"/>
    <w:rsid w:val="00265BAE"/>
    <w:rsid w:val="00271C3D"/>
    <w:rsid w:val="002B4C0B"/>
    <w:rsid w:val="002C2359"/>
    <w:rsid w:val="002C3161"/>
    <w:rsid w:val="002E6E06"/>
    <w:rsid w:val="002F32CB"/>
    <w:rsid w:val="003172F4"/>
    <w:rsid w:val="00344C0B"/>
    <w:rsid w:val="00350A13"/>
    <w:rsid w:val="00355BDD"/>
    <w:rsid w:val="0038687E"/>
    <w:rsid w:val="00424685"/>
    <w:rsid w:val="0043490C"/>
    <w:rsid w:val="004553B5"/>
    <w:rsid w:val="00465177"/>
    <w:rsid w:val="00480EDB"/>
    <w:rsid w:val="004A118B"/>
    <w:rsid w:val="004B680E"/>
    <w:rsid w:val="004C1FF9"/>
    <w:rsid w:val="004D7741"/>
    <w:rsid w:val="004D7A50"/>
    <w:rsid w:val="004E2384"/>
    <w:rsid w:val="004E241C"/>
    <w:rsid w:val="004F3441"/>
    <w:rsid w:val="004F3897"/>
    <w:rsid w:val="005135FB"/>
    <w:rsid w:val="00530148"/>
    <w:rsid w:val="00536A46"/>
    <w:rsid w:val="005577D8"/>
    <w:rsid w:val="00562C28"/>
    <w:rsid w:val="00573AA9"/>
    <w:rsid w:val="005759F1"/>
    <w:rsid w:val="00575A94"/>
    <w:rsid w:val="005821F5"/>
    <w:rsid w:val="005D325B"/>
    <w:rsid w:val="005D4092"/>
    <w:rsid w:val="005E272B"/>
    <w:rsid w:val="006023D9"/>
    <w:rsid w:val="0061066D"/>
    <w:rsid w:val="00637D74"/>
    <w:rsid w:val="006529D8"/>
    <w:rsid w:val="00662B2E"/>
    <w:rsid w:val="00665799"/>
    <w:rsid w:val="006718F5"/>
    <w:rsid w:val="006B4C2D"/>
    <w:rsid w:val="006D4D0F"/>
    <w:rsid w:val="006F6E83"/>
    <w:rsid w:val="00707DD3"/>
    <w:rsid w:val="00711C23"/>
    <w:rsid w:val="00753459"/>
    <w:rsid w:val="007644BD"/>
    <w:rsid w:val="007755A0"/>
    <w:rsid w:val="00776983"/>
    <w:rsid w:val="007862A8"/>
    <w:rsid w:val="007B2D83"/>
    <w:rsid w:val="007C1032"/>
    <w:rsid w:val="007D1244"/>
    <w:rsid w:val="007F02A3"/>
    <w:rsid w:val="007F2EEB"/>
    <w:rsid w:val="007F399E"/>
    <w:rsid w:val="00803D09"/>
    <w:rsid w:val="00811FCB"/>
    <w:rsid w:val="00813C6C"/>
    <w:rsid w:val="0082315F"/>
    <w:rsid w:val="00836D39"/>
    <w:rsid w:val="00840AFA"/>
    <w:rsid w:val="00863150"/>
    <w:rsid w:val="008852CC"/>
    <w:rsid w:val="008905A9"/>
    <w:rsid w:val="008B4A1E"/>
    <w:rsid w:val="008C02F0"/>
    <w:rsid w:val="008E0BD1"/>
    <w:rsid w:val="008F3D2C"/>
    <w:rsid w:val="008F778C"/>
    <w:rsid w:val="00926FE7"/>
    <w:rsid w:val="00951102"/>
    <w:rsid w:val="0095178B"/>
    <w:rsid w:val="00965ADC"/>
    <w:rsid w:val="009903C3"/>
    <w:rsid w:val="009B70D5"/>
    <w:rsid w:val="009D03C8"/>
    <w:rsid w:val="009E107C"/>
    <w:rsid w:val="009E5987"/>
    <w:rsid w:val="009E74D0"/>
    <w:rsid w:val="00A10A4E"/>
    <w:rsid w:val="00A252FC"/>
    <w:rsid w:val="00A30B3D"/>
    <w:rsid w:val="00A33223"/>
    <w:rsid w:val="00A46C45"/>
    <w:rsid w:val="00A61245"/>
    <w:rsid w:val="00A77373"/>
    <w:rsid w:val="00A84A45"/>
    <w:rsid w:val="00AA0838"/>
    <w:rsid w:val="00AA520B"/>
    <w:rsid w:val="00AA6716"/>
    <w:rsid w:val="00AD50D0"/>
    <w:rsid w:val="00AF063C"/>
    <w:rsid w:val="00AF20ED"/>
    <w:rsid w:val="00B16F5D"/>
    <w:rsid w:val="00B326D8"/>
    <w:rsid w:val="00B335B7"/>
    <w:rsid w:val="00B51B65"/>
    <w:rsid w:val="00B52C74"/>
    <w:rsid w:val="00B61C19"/>
    <w:rsid w:val="00B73CA4"/>
    <w:rsid w:val="00B84FF3"/>
    <w:rsid w:val="00B9364B"/>
    <w:rsid w:val="00BC14C9"/>
    <w:rsid w:val="00BC242F"/>
    <w:rsid w:val="00BD1280"/>
    <w:rsid w:val="00BF0E51"/>
    <w:rsid w:val="00C23820"/>
    <w:rsid w:val="00C428A1"/>
    <w:rsid w:val="00C42A39"/>
    <w:rsid w:val="00C561C9"/>
    <w:rsid w:val="00C63DF4"/>
    <w:rsid w:val="00C7259B"/>
    <w:rsid w:val="00C82BD4"/>
    <w:rsid w:val="00C84AE5"/>
    <w:rsid w:val="00C85663"/>
    <w:rsid w:val="00C97480"/>
    <w:rsid w:val="00CA1EBB"/>
    <w:rsid w:val="00CB0FDC"/>
    <w:rsid w:val="00CD45D9"/>
    <w:rsid w:val="00CD6D74"/>
    <w:rsid w:val="00CE120C"/>
    <w:rsid w:val="00CF2365"/>
    <w:rsid w:val="00CF3590"/>
    <w:rsid w:val="00CF71A8"/>
    <w:rsid w:val="00D02808"/>
    <w:rsid w:val="00D05B15"/>
    <w:rsid w:val="00D13EC3"/>
    <w:rsid w:val="00D412E0"/>
    <w:rsid w:val="00D41590"/>
    <w:rsid w:val="00D432AF"/>
    <w:rsid w:val="00D54F10"/>
    <w:rsid w:val="00D566D8"/>
    <w:rsid w:val="00D64A90"/>
    <w:rsid w:val="00D92A6E"/>
    <w:rsid w:val="00D93248"/>
    <w:rsid w:val="00DA6986"/>
    <w:rsid w:val="00DE3F89"/>
    <w:rsid w:val="00DF2285"/>
    <w:rsid w:val="00DF513F"/>
    <w:rsid w:val="00DF5247"/>
    <w:rsid w:val="00E108AE"/>
    <w:rsid w:val="00E12BA4"/>
    <w:rsid w:val="00E25AC5"/>
    <w:rsid w:val="00E301F5"/>
    <w:rsid w:val="00E30418"/>
    <w:rsid w:val="00E364D0"/>
    <w:rsid w:val="00E44B72"/>
    <w:rsid w:val="00E53ED8"/>
    <w:rsid w:val="00E550EE"/>
    <w:rsid w:val="00E56B0D"/>
    <w:rsid w:val="00E92812"/>
    <w:rsid w:val="00EA4999"/>
    <w:rsid w:val="00EC6E06"/>
    <w:rsid w:val="00EF11C4"/>
    <w:rsid w:val="00EF6DE6"/>
    <w:rsid w:val="00EF7F7F"/>
    <w:rsid w:val="00F10542"/>
    <w:rsid w:val="00F176EC"/>
    <w:rsid w:val="00F30F12"/>
    <w:rsid w:val="00F424DB"/>
    <w:rsid w:val="00F5083E"/>
    <w:rsid w:val="00F57FC3"/>
    <w:rsid w:val="00F832CC"/>
    <w:rsid w:val="00FA4438"/>
    <w:rsid w:val="00FA7D3F"/>
    <w:rsid w:val="00FD1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5ACA2"/>
  <w15:chartTrackingRefBased/>
  <w15:docId w15:val="{EA1222A6-0449-4D04-9DF6-DFB10A19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D39"/>
    <w:pPr>
      <w:widowControl w:val="0"/>
      <w:autoSpaceDE w:val="0"/>
      <w:autoSpaceDN w:val="0"/>
      <w:spacing w:after="0" w:line="240" w:lineRule="auto"/>
    </w:pPr>
    <w:rPr>
      <w:rFonts w:eastAsia="Arial" w:cs="Arial"/>
      <w:kern w:val="0"/>
      <w14:ligatures w14:val="none"/>
    </w:rPr>
  </w:style>
  <w:style w:type="paragraph" w:styleId="Heading1">
    <w:name w:val="heading 1"/>
    <w:next w:val="BodyText"/>
    <w:link w:val="Heading1Char"/>
    <w:qFormat/>
    <w:rsid w:val="00536A46"/>
    <w:pPr>
      <w:keepNext/>
      <w:keepLines/>
      <w:widowControl w:val="0"/>
      <w:autoSpaceDE w:val="0"/>
      <w:autoSpaceDN w:val="0"/>
      <w:adjustRightInd w:val="0"/>
      <w:spacing w:before="440" w:after="220" w:line="240" w:lineRule="auto"/>
      <w:ind w:left="360" w:hanging="360"/>
      <w:outlineLvl w:val="0"/>
    </w:pPr>
    <w:rPr>
      <w:rFonts w:eastAsiaTheme="majorEastAsia" w:cstheme="majorBidi"/>
      <w:kern w:val="0"/>
      <w14:ligatures w14:val="none"/>
    </w:rPr>
  </w:style>
  <w:style w:type="paragraph" w:styleId="Heading2">
    <w:name w:val="heading 2"/>
    <w:basedOn w:val="BodyText"/>
    <w:next w:val="BodyText"/>
    <w:link w:val="Heading2Char"/>
    <w:qFormat/>
    <w:rsid w:val="00536A46"/>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F3590"/>
    <w:pPr>
      <w:keepNext/>
      <w:keepLines/>
      <w:spacing w:before="440"/>
      <w:jc w:val="center"/>
      <w:outlineLvl w:val="2"/>
    </w:pPr>
  </w:style>
  <w:style w:type="paragraph" w:styleId="Heading4">
    <w:name w:val="heading 4"/>
    <w:basedOn w:val="Normal"/>
    <w:next w:val="Normal"/>
    <w:link w:val="Heading4Char"/>
    <w:uiPriority w:val="9"/>
    <w:semiHidden/>
    <w:unhideWhenUsed/>
    <w:qFormat/>
    <w:rsid w:val="00536A4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36A4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36A4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36A4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36A4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36A4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A46"/>
    <w:rPr>
      <w:rFonts w:eastAsiaTheme="majorEastAsia" w:cstheme="majorBidi"/>
      <w:kern w:val="0"/>
      <w14:ligatures w14:val="none"/>
    </w:rPr>
  </w:style>
  <w:style w:type="character" w:customStyle="1" w:styleId="Heading2Char">
    <w:name w:val="Heading 2 Char"/>
    <w:basedOn w:val="DefaultParagraphFont"/>
    <w:link w:val="Heading2"/>
    <w:rsid w:val="00536A46"/>
    <w:rPr>
      <w:rFonts w:eastAsiaTheme="majorEastAsia" w:cstheme="majorBidi"/>
      <w:kern w:val="0"/>
      <w14:ligatures w14:val="none"/>
    </w:rPr>
  </w:style>
  <w:style w:type="character" w:customStyle="1" w:styleId="Heading3Char">
    <w:name w:val="Heading 3 Char"/>
    <w:basedOn w:val="DefaultParagraphFont"/>
    <w:link w:val="Heading3"/>
    <w:rsid w:val="00CF3590"/>
    <w:rPr>
      <w:rFonts w:eastAsiaTheme="majorEastAsia" w:cstheme="majorBidi"/>
      <w:kern w:val="0"/>
      <w14:ligatures w14:val="none"/>
    </w:rPr>
  </w:style>
  <w:style w:type="character" w:customStyle="1" w:styleId="Heading4Char">
    <w:name w:val="Heading 4 Char"/>
    <w:basedOn w:val="DefaultParagraphFont"/>
    <w:link w:val="Heading4"/>
    <w:uiPriority w:val="9"/>
    <w:semiHidden/>
    <w:rsid w:val="00536A4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36A4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36A4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36A4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36A4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36A46"/>
    <w:rPr>
      <w:rFonts w:asciiTheme="minorHAnsi" w:eastAsiaTheme="majorEastAsia" w:hAnsiTheme="minorHAnsi" w:cstheme="majorBidi"/>
      <w:color w:val="272727" w:themeColor="text1" w:themeTint="D8"/>
    </w:rPr>
  </w:style>
  <w:style w:type="paragraph" w:styleId="Title">
    <w:name w:val="Title"/>
    <w:next w:val="BodyText"/>
    <w:link w:val="TitleChar"/>
    <w:qFormat/>
    <w:rsid w:val="00536A46"/>
    <w:pPr>
      <w:spacing w:before="220" w:after="220" w:line="240" w:lineRule="auto"/>
      <w:jc w:val="center"/>
    </w:pPr>
    <w:rPr>
      <w:rFonts w:eastAsia="Times New Roman" w:cs="Arial"/>
      <w:kern w:val="0"/>
      <w14:ligatures w14:val="none"/>
    </w:rPr>
  </w:style>
  <w:style w:type="character" w:customStyle="1" w:styleId="TitleChar">
    <w:name w:val="Title Char"/>
    <w:basedOn w:val="DefaultParagraphFont"/>
    <w:link w:val="Title"/>
    <w:rsid w:val="00536A46"/>
    <w:rPr>
      <w:rFonts w:eastAsia="Times New Roman" w:cs="Arial"/>
      <w:kern w:val="0"/>
      <w14:ligatures w14:val="none"/>
    </w:rPr>
  </w:style>
  <w:style w:type="paragraph" w:styleId="Subtitle">
    <w:name w:val="Subtitle"/>
    <w:basedOn w:val="Normal"/>
    <w:next w:val="Normal"/>
    <w:link w:val="SubtitleChar"/>
    <w:uiPriority w:val="11"/>
    <w:qFormat/>
    <w:rsid w:val="00536A4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A4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36A46"/>
    <w:pPr>
      <w:spacing w:before="160"/>
      <w:jc w:val="center"/>
    </w:pPr>
    <w:rPr>
      <w:i/>
      <w:iCs/>
      <w:color w:val="404040" w:themeColor="text1" w:themeTint="BF"/>
    </w:rPr>
  </w:style>
  <w:style w:type="character" w:customStyle="1" w:styleId="QuoteChar">
    <w:name w:val="Quote Char"/>
    <w:basedOn w:val="DefaultParagraphFont"/>
    <w:link w:val="Quote"/>
    <w:uiPriority w:val="29"/>
    <w:rsid w:val="00536A46"/>
    <w:rPr>
      <w:i/>
      <w:iCs/>
      <w:color w:val="404040" w:themeColor="text1" w:themeTint="BF"/>
    </w:rPr>
  </w:style>
  <w:style w:type="paragraph" w:styleId="ListParagraph">
    <w:name w:val="List Paragraph"/>
    <w:basedOn w:val="Normal"/>
    <w:uiPriority w:val="1"/>
    <w:qFormat/>
    <w:rsid w:val="00536A46"/>
    <w:pPr>
      <w:ind w:left="720"/>
      <w:contextualSpacing/>
    </w:pPr>
  </w:style>
  <w:style w:type="character" w:styleId="IntenseEmphasis">
    <w:name w:val="Intense Emphasis"/>
    <w:basedOn w:val="DefaultParagraphFont"/>
    <w:uiPriority w:val="21"/>
    <w:qFormat/>
    <w:rsid w:val="00536A46"/>
    <w:rPr>
      <w:i/>
      <w:iCs/>
      <w:color w:val="0F4761" w:themeColor="accent1" w:themeShade="BF"/>
    </w:rPr>
  </w:style>
  <w:style w:type="paragraph" w:styleId="IntenseQuote">
    <w:name w:val="Intense Quote"/>
    <w:basedOn w:val="Normal"/>
    <w:next w:val="Normal"/>
    <w:link w:val="IntenseQuoteChar"/>
    <w:uiPriority w:val="30"/>
    <w:qFormat/>
    <w:rsid w:val="00536A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A46"/>
    <w:rPr>
      <w:i/>
      <w:iCs/>
      <w:color w:val="0F4761" w:themeColor="accent1" w:themeShade="BF"/>
    </w:rPr>
  </w:style>
  <w:style w:type="character" w:styleId="IntenseReference">
    <w:name w:val="Intense Reference"/>
    <w:basedOn w:val="DefaultParagraphFont"/>
    <w:uiPriority w:val="32"/>
    <w:qFormat/>
    <w:rsid w:val="00536A46"/>
    <w:rPr>
      <w:b/>
      <w:bCs/>
      <w:smallCaps/>
      <w:color w:val="0F4761" w:themeColor="accent1" w:themeShade="BF"/>
      <w:spacing w:val="5"/>
    </w:rPr>
  </w:style>
  <w:style w:type="paragraph" w:styleId="BodyText">
    <w:name w:val="Body Text"/>
    <w:link w:val="BodyTextChar"/>
    <w:rsid w:val="00536A46"/>
    <w:pPr>
      <w:spacing w:after="220" w:line="240" w:lineRule="auto"/>
    </w:pPr>
    <w:rPr>
      <w:rFonts w:cs="Arial"/>
      <w:kern w:val="0"/>
      <w14:ligatures w14:val="none"/>
    </w:rPr>
  </w:style>
  <w:style w:type="character" w:customStyle="1" w:styleId="BodyTextChar">
    <w:name w:val="Body Text Char"/>
    <w:basedOn w:val="DefaultParagraphFont"/>
    <w:link w:val="BodyText"/>
    <w:rsid w:val="00536A46"/>
    <w:rPr>
      <w:rFonts w:cs="Arial"/>
      <w:kern w:val="0"/>
      <w14:ligatures w14:val="none"/>
    </w:rPr>
  </w:style>
  <w:style w:type="paragraph" w:customStyle="1" w:styleId="Applicability">
    <w:name w:val="Applicability"/>
    <w:basedOn w:val="BodyText"/>
    <w:qFormat/>
    <w:rsid w:val="00536A46"/>
    <w:pPr>
      <w:spacing w:before="440"/>
      <w:ind w:left="2160" w:hanging="2160"/>
    </w:pPr>
  </w:style>
  <w:style w:type="paragraph" w:customStyle="1" w:styleId="attachmenttitle">
    <w:name w:val="attachment title"/>
    <w:next w:val="BodyText"/>
    <w:qFormat/>
    <w:rsid w:val="00536A46"/>
    <w:pPr>
      <w:keepNext/>
      <w:keepLines/>
      <w:widowControl w:val="0"/>
      <w:spacing w:after="220" w:line="240" w:lineRule="auto"/>
      <w:jc w:val="center"/>
      <w:outlineLvl w:val="0"/>
    </w:pPr>
    <w:rPr>
      <w:rFonts w:eastAsia="Times New Roman" w:cs="Arial"/>
      <w:kern w:val="0"/>
      <w14:ligatures w14:val="none"/>
    </w:rPr>
  </w:style>
  <w:style w:type="paragraph" w:customStyle="1" w:styleId="BodyText-table">
    <w:name w:val="Body Text - table"/>
    <w:qFormat/>
    <w:rsid w:val="00536A46"/>
    <w:pPr>
      <w:spacing w:after="0" w:line="240" w:lineRule="auto"/>
    </w:pPr>
    <w:rPr>
      <w:kern w:val="0"/>
      <w14:ligatures w14:val="none"/>
    </w:rPr>
  </w:style>
  <w:style w:type="paragraph" w:styleId="BodyText2">
    <w:name w:val="Body Text 2"/>
    <w:link w:val="BodyText2Char"/>
    <w:rsid w:val="00536A46"/>
    <w:pPr>
      <w:spacing w:after="220" w:line="240" w:lineRule="auto"/>
      <w:ind w:left="720" w:hanging="720"/>
    </w:pPr>
    <w:rPr>
      <w:rFonts w:eastAsiaTheme="majorEastAsia" w:cstheme="majorBidi"/>
      <w:kern w:val="0"/>
      <w14:ligatures w14:val="none"/>
    </w:rPr>
  </w:style>
  <w:style w:type="character" w:customStyle="1" w:styleId="BodyText2Char">
    <w:name w:val="Body Text 2 Char"/>
    <w:basedOn w:val="DefaultParagraphFont"/>
    <w:link w:val="BodyText2"/>
    <w:rsid w:val="00536A46"/>
    <w:rPr>
      <w:rFonts w:eastAsiaTheme="majorEastAsia" w:cstheme="majorBidi"/>
      <w:kern w:val="0"/>
      <w14:ligatures w14:val="none"/>
    </w:rPr>
  </w:style>
  <w:style w:type="paragraph" w:styleId="BodyText3">
    <w:name w:val="Body Text 3"/>
    <w:basedOn w:val="BodyText"/>
    <w:link w:val="BodyText3Char"/>
    <w:rsid w:val="00536A46"/>
    <w:pPr>
      <w:ind w:left="720"/>
    </w:pPr>
    <w:rPr>
      <w:rFonts w:eastAsiaTheme="majorEastAsia" w:cstheme="majorBidi"/>
    </w:rPr>
  </w:style>
  <w:style w:type="character" w:customStyle="1" w:styleId="BodyText3Char">
    <w:name w:val="Body Text 3 Char"/>
    <w:basedOn w:val="DefaultParagraphFont"/>
    <w:link w:val="BodyText3"/>
    <w:rsid w:val="00536A46"/>
    <w:rPr>
      <w:rFonts w:eastAsiaTheme="majorEastAsia" w:cstheme="majorBidi"/>
      <w:kern w:val="0"/>
      <w14:ligatures w14:val="none"/>
    </w:rPr>
  </w:style>
  <w:style w:type="character" w:customStyle="1" w:styleId="Commitment">
    <w:name w:val="Commitment"/>
    <w:basedOn w:val="BodyTextChar"/>
    <w:uiPriority w:val="1"/>
    <w:qFormat/>
    <w:rsid w:val="00536A46"/>
    <w:rPr>
      <w:rFonts w:ascii="Arial" w:hAnsi="Arial" w:cs="Arial"/>
      <w:i/>
      <w:iCs/>
      <w:kern w:val="0"/>
      <w14:ligatures w14:val="none"/>
    </w:rPr>
  </w:style>
  <w:style w:type="paragraph" w:customStyle="1" w:styleId="EffectiveDate">
    <w:name w:val="Effective Date"/>
    <w:next w:val="BodyText"/>
    <w:qFormat/>
    <w:rsid w:val="00536A46"/>
    <w:pPr>
      <w:spacing w:before="220" w:after="440" w:line="240" w:lineRule="auto"/>
      <w:jc w:val="center"/>
    </w:pPr>
    <w:rPr>
      <w:rFonts w:eastAsia="Times New Roman" w:cs="Arial"/>
      <w:kern w:val="0"/>
      <w14:ligatures w14:val="none"/>
    </w:rPr>
  </w:style>
  <w:style w:type="paragraph" w:customStyle="1" w:styleId="END">
    <w:name w:val="END"/>
    <w:next w:val="BodyText"/>
    <w:qFormat/>
    <w:rsid w:val="00536A46"/>
    <w:pPr>
      <w:autoSpaceDE w:val="0"/>
      <w:autoSpaceDN w:val="0"/>
      <w:adjustRightInd w:val="0"/>
      <w:spacing w:before="440" w:after="440" w:line="240" w:lineRule="auto"/>
      <w:jc w:val="center"/>
    </w:pPr>
    <w:rPr>
      <w:rFonts w:eastAsia="Times New Roman" w:cs="Arial"/>
      <w:kern w:val="0"/>
      <w14:ligatures w14:val="none"/>
    </w:rPr>
  </w:style>
  <w:style w:type="paragraph" w:styleId="Footer">
    <w:name w:val="footer"/>
    <w:link w:val="FooterChar"/>
    <w:uiPriority w:val="99"/>
    <w:unhideWhenUsed/>
    <w:rsid w:val="00707DD3"/>
    <w:pPr>
      <w:tabs>
        <w:tab w:val="center" w:pos="4680"/>
        <w:tab w:val="right" w:pos="9360"/>
      </w:tabs>
      <w:spacing w:after="0" w:line="240" w:lineRule="auto"/>
    </w:pPr>
    <w:rPr>
      <w:rFonts w:cs="Arial"/>
      <w:kern w:val="0"/>
      <w14:ligatures w14:val="none"/>
    </w:rPr>
  </w:style>
  <w:style w:type="character" w:customStyle="1" w:styleId="FooterChar">
    <w:name w:val="Footer Char"/>
    <w:basedOn w:val="DefaultParagraphFont"/>
    <w:link w:val="Footer"/>
    <w:uiPriority w:val="99"/>
    <w:rsid w:val="00707DD3"/>
    <w:rPr>
      <w:rFonts w:cs="Arial"/>
      <w:kern w:val="0"/>
      <w14:ligatures w14:val="none"/>
    </w:rPr>
  </w:style>
  <w:style w:type="paragraph" w:styleId="Header">
    <w:name w:val="header"/>
    <w:basedOn w:val="Normal"/>
    <w:link w:val="HeaderChar"/>
    <w:rsid w:val="00536A46"/>
    <w:pPr>
      <w:tabs>
        <w:tab w:val="center" w:pos="4320"/>
        <w:tab w:val="right" w:pos="8640"/>
      </w:tabs>
    </w:pPr>
    <w:rPr>
      <w:rFonts w:eastAsia="Times New Roman" w:cs="Times New Roman"/>
      <w:szCs w:val="24"/>
    </w:rPr>
  </w:style>
  <w:style w:type="character" w:customStyle="1" w:styleId="HeaderChar">
    <w:name w:val="Header Char"/>
    <w:basedOn w:val="DefaultParagraphFont"/>
    <w:link w:val="Header"/>
    <w:rsid w:val="00536A46"/>
    <w:rPr>
      <w:rFonts w:eastAsia="Times New Roman" w:cs="Times New Roman"/>
      <w:kern w:val="0"/>
      <w:szCs w:val="24"/>
      <w14:ligatures w14:val="none"/>
    </w:rPr>
  </w:style>
  <w:style w:type="character" w:styleId="Hyperlink">
    <w:name w:val="Hyperlink"/>
    <w:basedOn w:val="DefaultParagraphFont"/>
    <w:uiPriority w:val="99"/>
    <w:unhideWhenUsed/>
    <w:rsid w:val="00536A46"/>
    <w:rPr>
      <w:color w:val="467886" w:themeColor="hyperlink"/>
      <w:u w:val="single"/>
    </w:rPr>
  </w:style>
  <w:style w:type="table" w:customStyle="1" w:styleId="IM">
    <w:name w:val="IM"/>
    <w:basedOn w:val="TableNormal"/>
    <w:uiPriority w:val="99"/>
    <w:rsid w:val="00536A4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36A46"/>
    <w:pPr>
      <w:widowControl w:val="0"/>
      <w:pBdr>
        <w:top w:val="single" w:sz="8" w:space="3" w:color="auto"/>
        <w:bottom w:val="single" w:sz="8" w:space="3" w:color="auto"/>
      </w:pBdr>
      <w:spacing w:after="220" w:line="240" w:lineRule="auto"/>
      <w:jc w:val="center"/>
    </w:pPr>
    <w:rPr>
      <w:rFonts w:cs="Arial"/>
      <w:iCs/>
      <w:caps/>
      <w:kern w:val="0"/>
      <w14:ligatures w14:val="none"/>
    </w:rPr>
  </w:style>
  <w:style w:type="paragraph" w:customStyle="1" w:styleId="Level2">
    <w:name w:val="Level 2"/>
    <w:basedOn w:val="Normal"/>
    <w:rsid w:val="00536A46"/>
    <w:pPr>
      <w:outlineLvl w:val="1"/>
    </w:pPr>
    <w:rPr>
      <w:rFonts w:eastAsia="Times New Roman" w:cs="Times New Roman"/>
      <w:szCs w:val="24"/>
    </w:rPr>
  </w:style>
  <w:style w:type="paragraph" w:customStyle="1" w:styleId="Level3">
    <w:name w:val="Level 3"/>
    <w:basedOn w:val="Normal"/>
    <w:rsid w:val="00536A46"/>
    <w:pPr>
      <w:outlineLvl w:val="2"/>
    </w:pPr>
    <w:rPr>
      <w:rFonts w:eastAsia="Times New Roman" w:cs="Times New Roman"/>
      <w:szCs w:val="24"/>
    </w:rPr>
  </w:style>
  <w:style w:type="paragraph" w:customStyle="1" w:styleId="Lista">
    <w:name w:val="List (a)"/>
    <w:qFormat/>
    <w:rsid w:val="00536A46"/>
    <w:pPr>
      <w:spacing w:after="220" w:line="240" w:lineRule="auto"/>
    </w:pPr>
    <w:rPr>
      <w:rFonts w:eastAsia="Times New Roman" w:cs="Arial"/>
      <w:kern w:val="0"/>
      <w14:ligatures w14:val="none"/>
    </w:rPr>
  </w:style>
  <w:style w:type="paragraph" w:customStyle="1" w:styleId="NRCINSPECTIONMANUAL">
    <w:name w:val="NRC INSPECTION MANUAL"/>
    <w:next w:val="BodyText"/>
    <w:link w:val="NRCINSPECTIONMANUALChar"/>
    <w:qFormat/>
    <w:rsid w:val="00536A46"/>
    <w:pPr>
      <w:tabs>
        <w:tab w:val="center" w:pos="4680"/>
        <w:tab w:val="right" w:pos="9360"/>
      </w:tabs>
      <w:spacing w:after="220" w:line="240" w:lineRule="auto"/>
    </w:pPr>
    <w:rPr>
      <w:rFonts w:cs="Arial"/>
      <w:kern w:val="0"/>
      <w:sz w:val="20"/>
      <w14:ligatures w14:val="none"/>
    </w:rPr>
  </w:style>
  <w:style w:type="character" w:customStyle="1" w:styleId="NRCINSPECTIONMANUALChar">
    <w:name w:val="NRC INSPECTION MANUAL Char"/>
    <w:basedOn w:val="DefaultParagraphFont"/>
    <w:link w:val="NRCINSPECTIONMANUAL"/>
    <w:rsid w:val="00536A46"/>
    <w:rPr>
      <w:rFonts w:cs="Arial"/>
      <w:kern w:val="0"/>
      <w:sz w:val="20"/>
      <w14:ligatures w14:val="none"/>
    </w:rPr>
  </w:style>
  <w:style w:type="character" w:styleId="PageNumber">
    <w:name w:val="page number"/>
    <w:basedOn w:val="DefaultParagraphFont"/>
    <w:rsid w:val="00536A46"/>
  </w:style>
  <w:style w:type="paragraph" w:customStyle="1" w:styleId="Requirement">
    <w:name w:val="Requirement"/>
    <w:basedOn w:val="BodyText3"/>
    <w:qFormat/>
    <w:rsid w:val="00536A46"/>
    <w:pPr>
      <w:keepNext/>
    </w:pPr>
    <w:rPr>
      <w:b/>
      <w:bCs/>
    </w:rPr>
  </w:style>
  <w:style w:type="paragraph" w:styleId="TOC1">
    <w:name w:val="toc 1"/>
    <w:next w:val="Normal"/>
    <w:autoRedefine/>
    <w:uiPriority w:val="39"/>
    <w:unhideWhenUsed/>
    <w:rsid w:val="004F3441"/>
    <w:pPr>
      <w:tabs>
        <w:tab w:val="left" w:pos="1080"/>
        <w:tab w:val="right" w:leader="dot" w:pos="9346"/>
      </w:tabs>
      <w:spacing w:after="80" w:line="240" w:lineRule="auto"/>
      <w:contextualSpacing/>
    </w:pPr>
    <w:rPr>
      <w:rFonts w:eastAsia="Times New Roman" w:cs="Times New Roman"/>
      <w:kern w:val="0"/>
      <w:szCs w:val="24"/>
      <w14:ligatures w14:val="none"/>
    </w:rPr>
  </w:style>
  <w:style w:type="paragraph" w:styleId="TOCHeading">
    <w:name w:val="TOC Heading"/>
    <w:basedOn w:val="Heading1"/>
    <w:next w:val="Normal"/>
    <w:uiPriority w:val="39"/>
    <w:unhideWhenUsed/>
    <w:qFormat/>
    <w:rsid w:val="00A84A45"/>
    <w:pPr>
      <w:widowControl/>
      <w:autoSpaceDE/>
      <w:autoSpaceDN/>
      <w:adjustRightInd/>
      <w:spacing w:before="0" w:after="100"/>
      <w:ind w:left="0" w:firstLine="0"/>
      <w:jc w:val="center"/>
      <w:outlineLvl w:val="9"/>
    </w:pPr>
    <w:rPr>
      <w:caps/>
      <w:szCs w:val="32"/>
    </w:rPr>
  </w:style>
  <w:style w:type="paragraph" w:styleId="TOC2">
    <w:name w:val="toc 2"/>
    <w:basedOn w:val="Normal"/>
    <w:next w:val="Normal"/>
    <w:autoRedefine/>
    <w:uiPriority w:val="39"/>
    <w:unhideWhenUsed/>
    <w:rsid w:val="000D4899"/>
    <w:pPr>
      <w:widowControl/>
      <w:tabs>
        <w:tab w:val="left" w:pos="1080"/>
        <w:tab w:val="right" w:leader="dot" w:pos="9346"/>
      </w:tabs>
      <w:autoSpaceDE/>
      <w:autoSpaceDN/>
      <w:spacing w:after="100"/>
      <w:ind w:left="216"/>
      <w:contextualSpacing/>
    </w:pPr>
    <w:rPr>
      <w:rFonts w:eastAsia="Times New Roman" w:cs="Times New Roman"/>
      <w:noProof/>
      <w:szCs w:val="24"/>
    </w:rPr>
  </w:style>
  <w:style w:type="paragraph" w:styleId="TOC3">
    <w:name w:val="toc 3"/>
    <w:basedOn w:val="Normal"/>
    <w:uiPriority w:val="39"/>
    <w:qFormat/>
    <w:rsid w:val="00536A46"/>
    <w:pPr>
      <w:spacing w:line="252" w:lineRule="exact"/>
      <w:ind w:left="2080" w:hanging="1133"/>
    </w:pPr>
  </w:style>
  <w:style w:type="paragraph" w:customStyle="1" w:styleId="TableParagraph">
    <w:name w:val="Table Paragraph"/>
    <w:basedOn w:val="Normal"/>
    <w:uiPriority w:val="1"/>
    <w:qFormat/>
    <w:rsid w:val="00536A46"/>
  </w:style>
  <w:style w:type="paragraph" w:styleId="Revision">
    <w:name w:val="Revision"/>
    <w:hidden/>
    <w:uiPriority w:val="99"/>
    <w:semiHidden/>
    <w:rsid w:val="00536A46"/>
    <w:pPr>
      <w:spacing w:after="0" w:line="240" w:lineRule="auto"/>
    </w:pPr>
    <w:rPr>
      <w:rFonts w:eastAsia="Arial" w:cs="Arial"/>
      <w:kern w:val="0"/>
      <w14:ligatures w14:val="none"/>
    </w:rPr>
  </w:style>
  <w:style w:type="character" w:styleId="CommentReference">
    <w:name w:val="annotation reference"/>
    <w:basedOn w:val="DefaultParagraphFont"/>
    <w:uiPriority w:val="99"/>
    <w:semiHidden/>
    <w:unhideWhenUsed/>
    <w:rsid w:val="00536A46"/>
    <w:rPr>
      <w:sz w:val="16"/>
      <w:szCs w:val="16"/>
    </w:rPr>
  </w:style>
  <w:style w:type="paragraph" w:styleId="CommentText">
    <w:name w:val="annotation text"/>
    <w:basedOn w:val="Normal"/>
    <w:link w:val="CommentTextChar"/>
    <w:unhideWhenUsed/>
    <w:rsid w:val="00536A46"/>
    <w:rPr>
      <w:sz w:val="20"/>
      <w:szCs w:val="20"/>
    </w:rPr>
  </w:style>
  <w:style w:type="character" w:customStyle="1" w:styleId="CommentTextChar">
    <w:name w:val="Comment Text Char"/>
    <w:basedOn w:val="DefaultParagraphFont"/>
    <w:link w:val="CommentText"/>
    <w:rsid w:val="00536A46"/>
    <w:rPr>
      <w:rFonts w:eastAsia="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36A46"/>
    <w:rPr>
      <w:b/>
      <w:bCs/>
    </w:rPr>
  </w:style>
  <w:style w:type="character" w:customStyle="1" w:styleId="CommentSubjectChar">
    <w:name w:val="Comment Subject Char"/>
    <w:basedOn w:val="CommentTextChar"/>
    <w:link w:val="CommentSubject"/>
    <w:uiPriority w:val="99"/>
    <w:semiHidden/>
    <w:rsid w:val="00536A46"/>
    <w:rPr>
      <w:rFonts w:eastAsia="Arial" w:cs="Arial"/>
      <w:b/>
      <w:bCs/>
      <w:kern w:val="0"/>
      <w:sz w:val="20"/>
      <w:szCs w:val="20"/>
      <w14:ligatures w14:val="none"/>
    </w:rPr>
  </w:style>
  <w:style w:type="paragraph" w:styleId="FootnoteText">
    <w:name w:val="footnote text"/>
    <w:basedOn w:val="Normal"/>
    <w:link w:val="FootnoteTextChar"/>
    <w:uiPriority w:val="99"/>
    <w:semiHidden/>
    <w:unhideWhenUsed/>
    <w:rsid w:val="00536A46"/>
    <w:rPr>
      <w:sz w:val="20"/>
      <w:szCs w:val="20"/>
    </w:rPr>
  </w:style>
  <w:style w:type="character" w:customStyle="1" w:styleId="FootnoteTextChar">
    <w:name w:val="Footnote Text Char"/>
    <w:basedOn w:val="DefaultParagraphFont"/>
    <w:link w:val="FootnoteText"/>
    <w:uiPriority w:val="99"/>
    <w:semiHidden/>
    <w:rsid w:val="00536A46"/>
    <w:rPr>
      <w:rFonts w:eastAsia="Arial" w:cs="Arial"/>
      <w:kern w:val="0"/>
      <w:sz w:val="20"/>
      <w:szCs w:val="20"/>
      <w14:ligatures w14:val="none"/>
    </w:rPr>
  </w:style>
  <w:style w:type="character" w:styleId="FootnoteReference">
    <w:name w:val="footnote reference"/>
    <w:basedOn w:val="DefaultParagraphFont"/>
    <w:uiPriority w:val="99"/>
    <w:semiHidden/>
    <w:unhideWhenUsed/>
    <w:rsid w:val="00536A46"/>
    <w:rPr>
      <w:vertAlign w:val="superscript"/>
    </w:rPr>
  </w:style>
  <w:style w:type="paragraph" w:customStyle="1" w:styleId="CornerstoneBases">
    <w:name w:val="Cornerstone / Bases"/>
    <w:basedOn w:val="BodyText"/>
    <w:qFormat/>
    <w:rsid w:val="00536A46"/>
    <w:pPr>
      <w:ind w:left="2160" w:hanging="2160"/>
    </w:pPr>
  </w:style>
  <w:style w:type="paragraph" w:customStyle="1" w:styleId="Lista0">
    <w:name w:val="List a"/>
    <w:basedOn w:val="BodyText"/>
    <w:rsid w:val="00D54F10"/>
    <w:pPr>
      <w:adjustRightInd w:val="0"/>
      <w:ind w:left="1080" w:hanging="360"/>
    </w:pPr>
    <w:rPr>
      <w:rFonts w:eastAsia="Times New Roman" w:cs="Times New Roman"/>
      <w:szCs w:val="20"/>
    </w:rPr>
  </w:style>
  <w:style w:type="paragraph" w:customStyle="1" w:styleId="SpecificGuidance">
    <w:name w:val="Specific Guidance"/>
    <w:basedOn w:val="BodyText3"/>
    <w:qFormat/>
    <w:rsid w:val="00536A46"/>
    <w:pPr>
      <w:keepNext/>
    </w:pPr>
    <w:rPr>
      <w:u w:val="single"/>
    </w:rPr>
  </w:style>
  <w:style w:type="paragraph" w:styleId="TOC4">
    <w:name w:val="toc 4"/>
    <w:basedOn w:val="Normal"/>
    <w:next w:val="Normal"/>
    <w:autoRedefine/>
    <w:uiPriority w:val="39"/>
    <w:unhideWhenUsed/>
    <w:rsid w:val="00536A46"/>
    <w:pPr>
      <w:widowControl/>
      <w:autoSpaceDE/>
      <w:autoSpaceDN/>
      <w:spacing w:after="100" w:line="278" w:lineRule="auto"/>
      <w:ind w:left="720"/>
    </w:pPr>
    <w:rPr>
      <w:rFonts w:asciiTheme="minorHAnsi" w:eastAsiaTheme="minorEastAsia" w:hAnsiTheme="minorHAnsi" w:cstheme="minorBidi"/>
      <w:kern w:val="2"/>
      <w:sz w:val="24"/>
      <w:szCs w:val="24"/>
      <w14:ligatures w14:val="standardContextual"/>
    </w:rPr>
  </w:style>
  <w:style w:type="paragraph" w:styleId="TOC5">
    <w:name w:val="toc 5"/>
    <w:basedOn w:val="Normal"/>
    <w:next w:val="Normal"/>
    <w:autoRedefine/>
    <w:uiPriority w:val="39"/>
    <w:unhideWhenUsed/>
    <w:rsid w:val="00536A46"/>
    <w:pPr>
      <w:widowControl/>
      <w:autoSpaceDE/>
      <w:autoSpaceDN/>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TOC6">
    <w:name w:val="toc 6"/>
    <w:basedOn w:val="Normal"/>
    <w:next w:val="Normal"/>
    <w:autoRedefine/>
    <w:uiPriority w:val="39"/>
    <w:unhideWhenUsed/>
    <w:rsid w:val="00536A46"/>
    <w:pPr>
      <w:widowControl/>
      <w:autoSpaceDE/>
      <w:autoSpaceDN/>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TOC7">
    <w:name w:val="toc 7"/>
    <w:basedOn w:val="Normal"/>
    <w:next w:val="Normal"/>
    <w:autoRedefine/>
    <w:uiPriority w:val="39"/>
    <w:unhideWhenUsed/>
    <w:rsid w:val="00536A46"/>
    <w:pPr>
      <w:widowControl/>
      <w:autoSpaceDE/>
      <w:autoSpaceDN/>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TOC8">
    <w:name w:val="toc 8"/>
    <w:basedOn w:val="Normal"/>
    <w:next w:val="Normal"/>
    <w:autoRedefine/>
    <w:uiPriority w:val="39"/>
    <w:unhideWhenUsed/>
    <w:rsid w:val="00536A46"/>
    <w:pPr>
      <w:widowControl/>
      <w:autoSpaceDE/>
      <w:autoSpaceDN/>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TOC9">
    <w:name w:val="toc 9"/>
    <w:basedOn w:val="Normal"/>
    <w:next w:val="Normal"/>
    <w:autoRedefine/>
    <w:uiPriority w:val="39"/>
    <w:unhideWhenUsed/>
    <w:rsid w:val="00536A46"/>
    <w:pPr>
      <w:widowControl/>
      <w:autoSpaceDE/>
      <w:autoSpaceDN/>
      <w:spacing w:after="100" w:line="278" w:lineRule="auto"/>
      <w:ind w:left="1920"/>
    </w:pPr>
    <w:rPr>
      <w:rFonts w:asciiTheme="minorHAnsi" w:eastAsiaTheme="minorEastAsia" w:hAnsiTheme="minorHAnsi" w:cstheme="minorBidi"/>
      <w:kern w:val="2"/>
      <w:sz w:val="24"/>
      <w:szCs w:val="24"/>
      <w14:ligatures w14:val="standardContextual"/>
    </w:rPr>
  </w:style>
  <w:style w:type="character" w:styleId="UnresolvedMention">
    <w:name w:val="Unresolved Mention"/>
    <w:basedOn w:val="DefaultParagraphFont"/>
    <w:uiPriority w:val="99"/>
    <w:semiHidden/>
    <w:unhideWhenUsed/>
    <w:rsid w:val="00536A46"/>
    <w:rPr>
      <w:color w:val="605E5C"/>
      <w:shd w:val="clear" w:color="auto" w:fill="E1DFDD"/>
    </w:rPr>
  </w:style>
  <w:style w:type="character" w:styleId="Strong">
    <w:name w:val="Strong"/>
    <w:basedOn w:val="DefaultParagraphFont"/>
    <w:uiPriority w:val="22"/>
    <w:qFormat/>
    <w:rsid w:val="00536A46"/>
    <w:rPr>
      <w:b/>
      <w:bCs/>
    </w:rPr>
  </w:style>
  <w:style w:type="paragraph" w:styleId="ListBullet4">
    <w:name w:val="List Bullet 4"/>
    <w:basedOn w:val="Normal"/>
    <w:uiPriority w:val="99"/>
    <w:unhideWhenUsed/>
    <w:rsid w:val="00836D39"/>
    <w:pPr>
      <w:numPr>
        <w:numId w:val="29"/>
      </w:numPr>
      <w:contextualSpacing/>
    </w:pPr>
  </w:style>
  <w:style w:type="paragraph" w:styleId="ListBullet5">
    <w:name w:val="List Bullet 5"/>
    <w:basedOn w:val="Normal"/>
    <w:uiPriority w:val="99"/>
    <w:unhideWhenUsed/>
    <w:rsid w:val="00965ADC"/>
    <w:pPr>
      <w:widowControl/>
      <w:numPr>
        <w:numId w:val="30"/>
      </w:numPr>
      <w:spacing w:after="220"/>
    </w:pPr>
  </w:style>
  <w:style w:type="paragraph" w:styleId="List">
    <w:name w:val="List"/>
    <w:basedOn w:val="Normal"/>
    <w:uiPriority w:val="99"/>
    <w:unhideWhenUsed/>
    <w:rsid w:val="00264FA8"/>
    <w:pPr>
      <w:ind w:left="360" w:hanging="360"/>
      <w:contextualSpacing/>
    </w:pPr>
  </w:style>
  <w:style w:type="paragraph" w:styleId="ListNumber2">
    <w:name w:val="List Number 2"/>
    <w:basedOn w:val="Normal"/>
    <w:uiPriority w:val="99"/>
    <w:unhideWhenUsed/>
    <w:rsid w:val="000144BA"/>
    <w:pPr>
      <w:numPr>
        <w:numId w:val="32"/>
      </w:numPr>
      <w:contextualSpacing/>
    </w:pPr>
  </w:style>
  <w:style w:type="paragraph" w:styleId="ListNumber3">
    <w:name w:val="List Number 3"/>
    <w:basedOn w:val="Normal"/>
    <w:uiPriority w:val="99"/>
    <w:unhideWhenUsed/>
    <w:rsid w:val="000144BA"/>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docs/ML2108/ML21082A28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67166-4D48-4608-A831-50B4FED55479}">
  <ds:schemaRefs>
    <ds:schemaRef ds:uri="http://schemas.microsoft.com/sharepoint/v3/contenttype/forms"/>
  </ds:schemaRefs>
</ds:datastoreItem>
</file>

<file path=customXml/itemProps2.xml><?xml version="1.0" encoding="utf-8"?>
<ds:datastoreItem xmlns:ds="http://schemas.openxmlformats.org/officeDocument/2006/customXml" ds:itemID="{16CACB76-65F4-47EE-8A32-E909059A7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A0BDC9-A736-4B50-8916-25B2D2B7E84C}"/>
</file>

<file path=customXml/itemProps4.xml><?xml version="1.0" encoding="utf-8"?>
<ds:datastoreItem xmlns:ds="http://schemas.openxmlformats.org/officeDocument/2006/customXml" ds:itemID="{C16CF82C-5CAB-4F56-97A1-44951A9F460C}">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1330</TotalTime>
  <Pages>2</Pages>
  <Words>12875</Words>
  <Characters>73394</Characters>
  <Application>Microsoft Office Word</Application>
  <DocSecurity>2</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Tomeka Terry</dc:creator>
  <cp:keywords/>
  <dc:description/>
  <cp:lastModifiedBy>Tomeka Terry</cp:lastModifiedBy>
  <cp:revision>3</cp:revision>
  <dcterms:created xsi:type="dcterms:W3CDTF">2024-11-07T14:51:00Z</dcterms:created>
  <dcterms:modified xsi:type="dcterms:W3CDTF">2024-11-08T13:06:00Z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