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1D39B8" w14:textId="16FE6884" w:rsidR="0005378F" w:rsidRDefault="00F82005" w:rsidP="007F0FDF">
      <w:pPr>
        <w:pStyle w:val="NRCINSPECTIONMANUAL"/>
      </w:pPr>
      <w:r>
        <w:tab/>
      </w:r>
      <w:r w:rsidR="00CA7430" w:rsidRPr="007F0FDF">
        <w:rPr>
          <w:b/>
          <w:bCs/>
          <w:sz w:val="38"/>
          <w:szCs w:val="38"/>
        </w:rPr>
        <w:t>NRC INSPECTION MANUAL</w:t>
      </w:r>
      <w:r>
        <w:tab/>
      </w:r>
      <w:r w:rsidR="009F390B">
        <w:rPr>
          <w:color w:val="000000" w:themeColor="text1"/>
          <w:sz w:val="20"/>
        </w:rPr>
        <w:t>IQVB</w:t>
      </w:r>
    </w:p>
    <w:p w14:paraId="593C09C8" w14:textId="77777777" w:rsidR="0005378F" w:rsidRPr="00ED6592" w:rsidRDefault="00CA7430" w:rsidP="007F0FDF">
      <w:pPr>
        <w:pStyle w:val="IMCIP"/>
      </w:pPr>
      <w:r w:rsidRPr="00ED6592">
        <w:t>INSPECTION PROCEDURE 43005</w:t>
      </w:r>
      <w:r w:rsidRPr="00ED6592">
        <w:fldChar w:fldCharType="begin"/>
      </w:r>
      <w:r w:rsidRPr="00ED6592">
        <w:instrText xml:space="preserve"> ADVANCE \u 4</w:instrText>
      </w:r>
      <w:r w:rsidRPr="00ED6592">
        <w:fldChar w:fldCharType="end"/>
      </w:r>
    </w:p>
    <w:p w14:paraId="6B87779F" w14:textId="765E0D8E" w:rsidR="00CA7430" w:rsidRPr="00ED6592" w:rsidRDefault="00CA7430" w:rsidP="002C5EBA">
      <w:pPr>
        <w:pStyle w:val="Title"/>
      </w:pPr>
      <w:r w:rsidRPr="00ED6592">
        <w:t>NRC OVERSIGHT OF THIRD-PARTY ORGANIZATIONS</w:t>
      </w:r>
      <w:r w:rsidR="00197C21">
        <w:br/>
      </w:r>
      <w:r w:rsidRPr="00ED6592">
        <w:t>IMPLEMENTING QUALITY ASSURANCE REQUIREMENTS</w:t>
      </w:r>
    </w:p>
    <w:p w14:paraId="3AD6627C" w14:textId="62E34AC9" w:rsidR="00CA7430" w:rsidRDefault="00CA7430" w:rsidP="002C5EBA">
      <w:pPr>
        <w:pStyle w:val="Applicability"/>
      </w:pPr>
      <w:r w:rsidRPr="001E46FC">
        <w:t xml:space="preserve">PROGRAM APPLICABILITY: </w:t>
      </w:r>
      <w:r w:rsidR="00197C21">
        <w:t xml:space="preserve">IMC </w:t>
      </w:r>
      <w:r w:rsidRPr="001E46FC">
        <w:t>2507</w:t>
      </w:r>
    </w:p>
    <w:p w14:paraId="18D61723" w14:textId="77777777" w:rsidR="00CA7430" w:rsidRPr="008B7A0E" w:rsidRDefault="00CA7430" w:rsidP="008B7A0E">
      <w:pPr>
        <w:pStyle w:val="Heading1"/>
      </w:pPr>
      <w:r w:rsidRPr="008B7A0E">
        <w:t>43005-01</w:t>
      </w:r>
      <w:r w:rsidRPr="008B7A0E">
        <w:tab/>
        <w:t>INSPECTION OBJECTIVES</w:t>
      </w:r>
    </w:p>
    <w:p w14:paraId="5405320C" w14:textId="260C067F" w:rsidR="00CA7430" w:rsidRPr="001E46FC" w:rsidRDefault="00CA7430" w:rsidP="008B7A0E">
      <w:pPr>
        <w:pStyle w:val="BodyText2"/>
      </w:pPr>
      <w:r w:rsidRPr="001E46FC">
        <w:t>01.01</w:t>
      </w:r>
      <w:r w:rsidRPr="001E46FC">
        <w:tab/>
        <w:t>To verify, by direct observation, the effectiveness of the independent oversight activities performed by third-party organizations to qualify vendors in accordance with the requirements of Appendix B to 10 CFR Part 50</w:t>
      </w:r>
      <w:ins w:id="0" w:author="Author">
        <w:r w:rsidR="005D4E46">
          <w:t xml:space="preserve">, </w:t>
        </w:r>
        <w:r w:rsidR="005D4E46" w:rsidRPr="001E46FC">
          <w:t>“Quality Assurance Criteria for Nuclear Power Plants and Fuel Reprocessing Plants”</w:t>
        </w:r>
      </w:ins>
      <w:r w:rsidR="0071649C" w:rsidRPr="001E46FC">
        <w:t xml:space="preserve"> and 10 CFR Part 21</w:t>
      </w:r>
      <w:ins w:id="1" w:author="Author">
        <w:r w:rsidR="007F3E27">
          <w:t xml:space="preserve">, </w:t>
        </w:r>
        <w:r w:rsidR="007F3E27" w:rsidRPr="001E46FC">
          <w:t>“Reporting of Defects and Noncompliance</w:t>
        </w:r>
      </w:ins>
      <w:r w:rsidR="004E1464">
        <w:t>.</w:t>
      </w:r>
      <w:ins w:id="2" w:author="Author">
        <w:r w:rsidR="007F3E27" w:rsidRPr="001E46FC">
          <w:t>”</w:t>
        </w:r>
      </w:ins>
    </w:p>
    <w:p w14:paraId="0BEEE291" w14:textId="77777777" w:rsidR="00CA7430" w:rsidRPr="008B7A0E" w:rsidRDefault="00CA7430" w:rsidP="008B7A0E">
      <w:pPr>
        <w:pStyle w:val="Heading1"/>
      </w:pPr>
      <w:r w:rsidRPr="008B7A0E">
        <w:t>43005-02</w:t>
      </w:r>
      <w:r w:rsidRPr="008B7A0E">
        <w:tab/>
        <w:t>INSPECTION REQUIREMENTS</w:t>
      </w:r>
    </w:p>
    <w:p w14:paraId="6EC4B5A5" w14:textId="1DAB77EB" w:rsidR="00CA7430" w:rsidRPr="001E46FC" w:rsidRDefault="00CA7430" w:rsidP="008B7A0E">
      <w:pPr>
        <w:pStyle w:val="BodyText2"/>
      </w:pPr>
      <w:r w:rsidRPr="001E46FC">
        <w:t>02.01</w:t>
      </w:r>
      <w:r w:rsidRPr="001E46FC">
        <w:tab/>
        <w:t>Observe third-party organization's implementation of oversight activities (i.e.,</w:t>
      </w:r>
      <w:r w:rsidR="00A501DA">
        <w:t> </w:t>
      </w:r>
      <w:r w:rsidRPr="001E46FC">
        <w:t>safety</w:t>
      </w:r>
      <w:r w:rsidR="00A501DA">
        <w:noBreakHyphen/>
      </w:r>
      <w:r w:rsidRPr="001E46FC">
        <w:t>related audits, commercial grade surveys, and vendor certifications) used to qualify vendors who supply safety-related components or services to the nuclear industry.</w:t>
      </w:r>
    </w:p>
    <w:p w14:paraId="5D3B6DD9" w14:textId="77777777" w:rsidR="00CA7430" w:rsidRPr="001E46FC" w:rsidRDefault="00CA7430" w:rsidP="00A77299">
      <w:pPr>
        <w:pStyle w:val="Heading1"/>
      </w:pPr>
      <w:r w:rsidRPr="003F351E">
        <w:rPr>
          <w:rStyle w:val="Heading1Char"/>
        </w:rPr>
        <w:t>43005</w:t>
      </w:r>
      <w:r w:rsidRPr="001E46FC">
        <w:t>-03</w:t>
      </w:r>
      <w:r w:rsidRPr="001E46FC">
        <w:tab/>
        <w:t>INSPECTION GUIDANCE</w:t>
      </w:r>
    </w:p>
    <w:p w14:paraId="1F40F5EE" w14:textId="201F69A7" w:rsidR="00F56D5C" w:rsidRPr="001E46FC" w:rsidRDefault="00F56D5C" w:rsidP="004A6578">
      <w:pPr>
        <w:pStyle w:val="BodyText"/>
      </w:pPr>
      <w:r w:rsidRPr="001E46FC">
        <w:t>The applicable Inspection Manual Chapter</w:t>
      </w:r>
      <w:ins w:id="3" w:author="Author">
        <w:r w:rsidR="00CA03C7">
          <w:t xml:space="preserve"> (IMC)</w:t>
        </w:r>
      </w:ins>
      <w:r w:rsidRPr="001E46FC">
        <w:t xml:space="preserve"> will be followed for additional guidance.</w:t>
      </w:r>
    </w:p>
    <w:p w14:paraId="77883FC8" w14:textId="48738BFA" w:rsidR="00CA7430" w:rsidRPr="001E46FC" w:rsidRDefault="00CA7430" w:rsidP="004A6578">
      <w:pPr>
        <w:pStyle w:val="BodyText2"/>
      </w:pPr>
      <w:r w:rsidRPr="001E46FC">
        <w:t>03.01</w:t>
      </w:r>
      <w:r w:rsidRPr="001E46FC">
        <w:tab/>
      </w:r>
      <w:r w:rsidRPr="00F034FA">
        <w:t xml:space="preserve">Observation of </w:t>
      </w:r>
      <w:r w:rsidR="00F034FA" w:rsidRPr="00F034FA">
        <w:t>O</w:t>
      </w:r>
      <w:r w:rsidRPr="00F034FA">
        <w:t xml:space="preserve">versight </w:t>
      </w:r>
      <w:r w:rsidR="00F034FA" w:rsidRPr="00F034FA">
        <w:t>A</w:t>
      </w:r>
      <w:r w:rsidRPr="00F034FA">
        <w:t>ctivities</w:t>
      </w:r>
    </w:p>
    <w:p w14:paraId="4B6FA02B" w14:textId="065441B0" w:rsidR="00CA7430" w:rsidRPr="001E46FC" w:rsidRDefault="00CA7430" w:rsidP="00D025AB">
      <w:pPr>
        <w:pStyle w:val="BodyText"/>
        <w:numPr>
          <w:ilvl w:val="0"/>
          <w:numId w:val="17"/>
        </w:numPr>
      </w:pPr>
      <w:r w:rsidRPr="001E46FC">
        <w:rPr>
          <w:u w:val="single"/>
        </w:rPr>
        <w:t>Preparation activities</w:t>
      </w:r>
      <w:r w:rsidRPr="001E46FC">
        <w:t>. Notify appropriate contact person of the organization (e.g., Nuclear Utility Procurement Issues Committee Chairman) of intent to observe activities within a reasonable time frame, between 30 to 90 days, prior to the scheduled start date.</w:t>
      </w:r>
    </w:p>
    <w:p w14:paraId="5454A507" w14:textId="7294CBCA" w:rsidR="00CA7430" w:rsidRPr="001E46FC" w:rsidRDefault="00CA7430" w:rsidP="00EE0C13">
      <w:pPr>
        <w:pStyle w:val="BodyText"/>
        <w:ind w:left="720"/>
      </w:pPr>
      <w:r w:rsidRPr="001E46FC">
        <w:t>It is expected that the organization:</w:t>
      </w:r>
    </w:p>
    <w:p w14:paraId="4E61BE79" w14:textId="77777777" w:rsidR="00CA7430" w:rsidRPr="001E46FC" w:rsidRDefault="00CA7430" w:rsidP="00EE0C13">
      <w:pPr>
        <w:pStyle w:val="BodyText"/>
        <w:numPr>
          <w:ilvl w:val="0"/>
          <w:numId w:val="18"/>
        </w:numPr>
      </w:pPr>
      <w:r w:rsidRPr="001E46FC">
        <w:t>Communicate the NRC's interest to participate as an observer to the appropriate team leader.</w:t>
      </w:r>
    </w:p>
    <w:p w14:paraId="463AD919" w14:textId="77777777" w:rsidR="00C01F08" w:rsidRDefault="00CA7430" w:rsidP="00541BF1">
      <w:pPr>
        <w:pStyle w:val="BodyText"/>
        <w:numPr>
          <w:ilvl w:val="0"/>
          <w:numId w:val="18"/>
        </w:numPr>
      </w:pPr>
      <w:r w:rsidRPr="001E46FC">
        <w:t>Include the NRC inspector(s) on distribution of all correspondence, including notification letter, activity plan, schedule and logistics, audit report and follow-up correspondence, including significant notifications issued to other members of the organization as a result of the activities performed.</w:t>
      </w:r>
    </w:p>
    <w:p w14:paraId="038FE153" w14:textId="4A33E866" w:rsidR="00FB621A" w:rsidRDefault="00CA7430" w:rsidP="006A2793">
      <w:pPr>
        <w:pStyle w:val="BodyText"/>
        <w:numPr>
          <w:ilvl w:val="0"/>
          <w:numId w:val="17"/>
        </w:numPr>
      </w:pPr>
      <w:r w:rsidRPr="001E46FC">
        <w:rPr>
          <w:u w:val="single"/>
        </w:rPr>
        <w:t>Observation activities</w:t>
      </w:r>
      <w:r w:rsidRPr="001E46FC">
        <w:t>. Observe the third-party organization's implementation of activities, including daily meetings.</w:t>
      </w:r>
      <w:r w:rsidR="00C918DB" w:rsidRPr="001E46FC">
        <w:t xml:space="preserve"> </w:t>
      </w:r>
      <w:r w:rsidR="00541A91" w:rsidRPr="001E46FC">
        <w:t xml:space="preserve">The NRC inspectors shall also </w:t>
      </w:r>
      <w:r w:rsidR="00A02093" w:rsidRPr="001E46FC">
        <w:t>independently assess</w:t>
      </w:r>
      <w:r w:rsidR="00541A91" w:rsidRPr="001E46FC">
        <w:t xml:space="preserve"> the vendor</w:t>
      </w:r>
      <w:r w:rsidR="00A02093" w:rsidRPr="001E46FC">
        <w:t>’s implementation of the</w:t>
      </w:r>
      <w:r w:rsidR="00541A91" w:rsidRPr="001E46FC">
        <w:t xml:space="preserve"> </w:t>
      </w:r>
      <w:r w:rsidR="00A14B25">
        <w:t>quality assurance</w:t>
      </w:r>
      <w:r w:rsidR="00A14B25" w:rsidRPr="001E46FC">
        <w:t xml:space="preserve"> </w:t>
      </w:r>
      <w:r w:rsidR="00541A91" w:rsidRPr="001E46FC">
        <w:t>program, in order to evaluate whether the third</w:t>
      </w:r>
      <w:r w:rsidR="00F01016">
        <w:noBreakHyphen/>
      </w:r>
      <w:r w:rsidR="00541A91" w:rsidRPr="001E46FC">
        <w:t>party auditor is effectively identifying and responding</w:t>
      </w:r>
      <w:r w:rsidR="00A02093" w:rsidRPr="001E46FC">
        <w:t xml:space="preserve"> to any issues or </w:t>
      </w:r>
      <w:r w:rsidR="00A02093" w:rsidRPr="001E46FC">
        <w:lastRenderedPageBreak/>
        <w:t>weaknesses</w:t>
      </w:r>
      <w:r w:rsidR="00541A91" w:rsidRPr="001E46FC">
        <w:t>. The NRC inspector</w:t>
      </w:r>
      <w:r w:rsidR="00A02093" w:rsidRPr="001E46FC">
        <w:t>s should</w:t>
      </w:r>
      <w:r w:rsidR="00541A91" w:rsidRPr="001E46FC">
        <w:t xml:space="preserve"> ensure the third-party organization is appropriately focusing their </w:t>
      </w:r>
      <w:r w:rsidR="00BD2717">
        <w:t xml:space="preserve">audit </w:t>
      </w:r>
      <w:r w:rsidR="00541A91" w:rsidRPr="001E46FC">
        <w:t>effort on those Appendix B criteria most relevant to the activities that the vendor performs. The NRC inspector should also verify that the third</w:t>
      </w:r>
      <w:r w:rsidR="008121D4">
        <w:noBreakHyphen/>
      </w:r>
      <w:r w:rsidR="00541A91" w:rsidRPr="001E46FC">
        <w:t>party organization is adequately considering the scope of supply for which the vendor is qualified.</w:t>
      </w:r>
    </w:p>
    <w:p w14:paraId="14987AA0" w14:textId="0420EB0B" w:rsidR="00FF0F94" w:rsidRPr="001E46FC" w:rsidRDefault="00B25A15" w:rsidP="002A734C">
      <w:pPr>
        <w:pStyle w:val="BodyText"/>
        <w:ind w:left="720"/>
      </w:pPr>
      <w:r w:rsidRPr="001E46FC">
        <w:t>This observation should normally include an independent review of the documents reviewed</w:t>
      </w:r>
      <w:r w:rsidR="00A02093" w:rsidRPr="001E46FC">
        <w:t xml:space="preserve"> by the auditing organization. The NRC inspectors </w:t>
      </w:r>
      <w:r w:rsidR="00FF0F94" w:rsidRPr="001E46FC">
        <w:t>should</w:t>
      </w:r>
      <w:r w:rsidR="00A02093" w:rsidRPr="001E46FC">
        <w:t xml:space="preserve"> also accompany the third-party auditors while they perform walkthroughs, observations of production, testing, or inspection activities, or interviews with vendor personnel.</w:t>
      </w:r>
    </w:p>
    <w:p w14:paraId="2F726BA6" w14:textId="0689B53F" w:rsidR="00B25A15" w:rsidRPr="001E46FC" w:rsidRDefault="00FF0F94" w:rsidP="002A734C">
      <w:pPr>
        <w:pStyle w:val="BodyText"/>
        <w:ind w:left="720"/>
      </w:pPr>
      <w:r w:rsidRPr="001E46FC">
        <w:t xml:space="preserve">If the third-party audit includes a focused review in a technical area by </w:t>
      </w:r>
      <w:r w:rsidR="004F258D" w:rsidRPr="001E46FC">
        <w:t xml:space="preserve">a </w:t>
      </w:r>
      <w:r w:rsidRPr="001E46FC">
        <w:t xml:space="preserve">technical specialist, the NRC inspectors should evaluate whether or not the technical specialist’s review is focused on the proper areas and whether or not the technical specialist’s conclusions are reflective of the vendor’s performance in the area being reviewed. </w:t>
      </w:r>
      <w:r w:rsidR="00B25A15" w:rsidRPr="001E46FC">
        <w:t xml:space="preserve">If the NRC inspector(s) need to review additional documents in order to draw their own conclusion, they </w:t>
      </w:r>
      <w:r w:rsidR="00541A91" w:rsidRPr="001E46FC">
        <w:t xml:space="preserve">may </w:t>
      </w:r>
      <w:r w:rsidR="00B25A15" w:rsidRPr="001E46FC">
        <w:t>request them from the audited vendor. The NRC inspectors should do this independently and should not allow their activities to interfere with the conduct of the third-party organization’s audit. The NRC inspectors should in no way attempt to direct or lead the third-party organization</w:t>
      </w:r>
      <w:r w:rsidR="00A02093" w:rsidRPr="001E46FC">
        <w:t>’s audit</w:t>
      </w:r>
      <w:r w:rsidR="00B25A15" w:rsidRPr="001E46FC">
        <w:t>. If the third-party audit appears to be inadequate or ineffective, this will be documented in the trip report.</w:t>
      </w:r>
    </w:p>
    <w:p w14:paraId="1FCAB708" w14:textId="1E6ABDC7" w:rsidR="00CA7430" w:rsidRDefault="00CA7430" w:rsidP="002A734C">
      <w:pPr>
        <w:pStyle w:val="BodyText"/>
        <w:ind w:left="720"/>
        <w:rPr>
          <w:ins w:id="4" w:author="Author"/>
        </w:rPr>
      </w:pPr>
      <w:r w:rsidRPr="001E46FC">
        <w:t xml:space="preserve">In the event of a situation in which the organization's team is not recognizing a compliance issue, </w:t>
      </w:r>
      <w:ins w:id="5" w:author="Author">
        <w:r w:rsidR="00E91F29">
          <w:t xml:space="preserve">allow enough time for the organization’s team to recognize </w:t>
        </w:r>
        <w:r w:rsidR="00B27BE5">
          <w:t>the issue before communicating it to the team leader. As a minimum, the inspectors should wait until the audit team conducts their daily debrief before concluding that the audit team has not recognized an issue. C</w:t>
        </w:r>
      </w:ins>
      <w:r w:rsidRPr="001E46FC">
        <w:t>ommunicate the issue to the organization's team leader and, as appropriate, document the issue in the trip report, including any actions taken by the appropriate organization's team leader.</w:t>
      </w:r>
    </w:p>
    <w:p w14:paraId="111CB6EA" w14:textId="2E78D6D6" w:rsidR="00DF7635" w:rsidRPr="001E46FC" w:rsidRDefault="00DF7635" w:rsidP="002A734C">
      <w:pPr>
        <w:pStyle w:val="BodyText"/>
        <w:ind w:left="720"/>
      </w:pPr>
      <w:ins w:id="6" w:author="Author">
        <w:r>
          <w:t xml:space="preserve">If the inspectors disagree with the team leader’s actions to address the issue, the inspectors should discuss the disagreements with the IQVB branch chief. The inspectors should then have a meeting with the team leader after the audit exit meeting with the vendor. During the </w:t>
        </w:r>
        <w:r w:rsidR="009B1B8C">
          <w:t>meeting, the inspectors should communicate their disagreement along with an explanation for the disagreement and inform the organization’s team leader that it will be documented in the trip report.</w:t>
        </w:r>
      </w:ins>
    </w:p>
    <w:p w14:paraId="27F8399F" w14:textId="4D333E8A" w:rsidR="00CA7430" w:rsidRPr="001E46FC" w:rsidRDefault="00CA7430" w:rsidP="00351EC9">
      <w:pPr>
        <w:pStyle w:val="BodyText"/>
        <w:numPr>
          <w:ilvl w:val="0"/>
          <w:numId w:val="17"/>
        </w:numPr>
      </w:pPr>
      <w:r w:rsidRPr="001E46FC">
        <w:rPr>
          <w:u w:val="single"/>
        </w:rPr>
        <w:t>Documentation</w:t>
      </w:r>
      <w:r w:rsidRPr="001E46FC">
        <w:t>. Prepare a trip report documenting the effectiveness of the independent oversight activities performed by third-party organizations, including any issue discussed during the observation with the organization's team lead</w:t>
      </w:r>
      <w:r w:rsidR="00F77009">
        <w:t>er.</w:t>
      </w:r>
      <w:ins w:id="7" w:author="Author">
        <w:r w:rsidR="009B4B0B">
          <w:t xml:space="preserve"> If the inspector disagrees or believes the issues identified by the third-party organization should be dispositioned differently, the inspector should document this in the trip report. The inspector should include the inspection area affected, provide a brief description of the issue</w:t>
        </w:r>
        <w:r w:rsidR="004369B8">
          <w:t>,</w:t>
        </w:r>
        <w:r w:rsidR="009B4B0B">
          <w:t xml:space="preserve"> and the basis for the disagreement. The inspectors should only document</w:t>
        </w:r>
        <w:r w:rsidR="007C1F09">
          <w:t xml:space="preserve"> what was ob</w:t>
        </w:r>
        <w:r w:rsidR="00AE61BC">
          <w:t xml:space="preserve">served during the audit week and any disagreements presented to the organization’s team leader and should refrain from </w:t>
        </w:r>
        <w:r w:rsidR="00212B7B">
          <w:t>referencing the organization’s report because the</w:t>
        </w:r>
        <w:r w:rsidR="00411422">
          <w:t>y</w:t>
        </w:r>
        <w:r w:rsidR="00212B7B">
          <w:t xml:space="preserve"> are not made publicly available.</w:t>
        </w:r>
      </w:ins>
      <w:r w:rsidR="00F77009">
        <w:t xml:space="preserve"> The trip report is addressed</w:t>
      </w:r>
      <w:r w:rsidRPr="001E46FC">
        <w:t xml:space="preserve"> to the Director of the Division of </w:t>
      </w:r>
      <w:r w:rsidR="00D6626E">
        <w:t xml:space="preserve">Reactor Oversight </w:t>
      </w:r>
      <w:r w:rsidRPr="001E46FC">
        <w:t xml:space="preserve">in the Office of </w:t>
      </w:r>
      <w:r w:rsidR="00BC220E">
        <w:t>Nuclear Reactor Regulation</w:t>
      </w:r>
      <w:r w:rsidRPr="001E46FC">
        <w:t>.</w:t>
      </w:r>
      <w:ins w:id="8" w:author="Author">
        <w:r w:rsidR="00212B7B">
          <w:t xml:space="preserve"> The trip report</w:t>
        </w:r>
        <w:r w:rsidR="00855574">
          <w:t xml:space="preserve"> should be issued within 30 days after the inspectors have reviewed the third-party organization’s final report.</w:t>
        </w:r>
      </w:ins>
    </w:p>
    <w:p w14:paraId="625C197F" w14:textId="7F4D8023" w:rsidR="00C01F08" w:rsidRDefault="00CA7430" w:rsidP="00351EC9">
      <w:pPr>
        <w:pStyle w:val="BodyText"/>
        <w:numPr>
          <w:ilvl w:val="0"/>
          <w:numId w:val="17"/>
        </w:numPr>
      </w:pPr>
      <w:r w:rsidRPr="001E46FC">
        <w:rPr>
          <w:u w:val="single"/>
        </w:rPr>
        <w:lastRenderedPageBreak/>
        <w:t>Follow</w:t>
      </w:r>
      <w:r w:rsidR="008F2B2B">
        <w:rPr>
          <w:u w:val="single"/>
        </w:rPr>
        <w:t>-</w:t>
      </w:r>
      <w:r w:rsidRPr="001E46FC">
        <w:rPr>
          <w:u w:val="single"/>
        </w:rPr>
        <w:t>up</w:t>
      </w:r>
      <w:r w:rsidRPr="001E46FC">
        <w:t>. As needed, send a letter to the organization to address any issue documented in the trip report. When possible, the NRC will discuss the trip report at the next scheduled periodic meeting with the organization</w:t>
      </w:r>
      <w:r w:rsidR="00C01F08">
        <w:t>.</w:t>
      </w:r>
    </w:p>
    <w:p w14:paraId="27E37D5D" w14:textId="77777777" w:rsidR="00CA7430" w:rsidRPr="001E46FC" w:rsidRDefault="00CA7430" w:rsidP="00F967A1">
      <w:pPr>
        <w:pStyle w:val="Heading1"/>
        <w:rPr>
          <w:rFonts w:cs="Arial"/>
        </w:rPr>
      </w:pPr>
      <w:r w:rsidRPr="001E46FC">
        <w:rPr>
          <w:rFonts w:cs="Arial"/>
        </w:rPr>
        <w:t>43005-04</w:t>
      </w:r>
      <w:r w:rsidRPr="001E46FC">
        <w:rPr>
          <w:rFonts w:cs="Arial"/>
        </w:rPr>
        <w:tab/>
        <w:t>RESOURCE ESTIMATE</w:t>
      </w:r>
    </w:p>
    <w:p w14:paraId="7545B9AC" w14:textId="77777777" w:rsidR="00CA7430" w:rsidRPr="001E46FC" w:rsidRDefault="00CA7430" w:rsidP="001E02EF">
      <w:pPr>
        <w:pStyle w:val="BodyText"/>
      </w:pPr>
      <w:r w:rsidRPr="001E46FC">
        <w:t>The resource estimate for this inspection procedure is approximately 80 hours of direct observation</w:t>
      </w:r>
      <w:r w:rsidR="004F258D" w:rsidRPr="001E46FC">
        <w:t xml:space="preserve"> per audit observed</w:t>
      </w:r>
      <w:r w:rsidRPr="001E46FC">
        <w:t>.</w:t>
      </w:r>
    </w:p>
    <w:p w14:paraId="38E2A620" w14:textId="77777777" w:rsidR="00C57702" w:rsidRPr="001E46FC" w:rsidRDefault="00C57702" w:rsidP="00F967A1">
      <w:pPr>
        <w:pStyle w:val="Heading1"/>
        <w:rPr>
          <w:rFonts w:cs="Arial"/>
        </w:rPr>
      </w:pPr>
      <w:r w:rsidRPr="001E46FC">
        <w:rPr>
          <w:rFonts w:cs="Arial"/>
        </w:rPr>
        <w:t>43005-05</w:t>
      </w:r>
      <w:r w:rsidRPr="001E46FC">
        <w:rPr>
          <w:rFonts w:cs="Arial"/>
        </w:rPr>
        <w:tab/>
        <w:t>REFERENCES</w:t>
      </w:r>
    </w:p>
    <w:p w14:paraId="44D3F6E2" w14:textId="77777777" w:rsidR="00693B7B" w:rsidRPr="001E46FC" w:rsidRDefault="00693B7B" w:rsidP="00757B4D">
      <w:pPr>
        <w:pStyle w:val="BodyText2"/>
      </w:pPr>
      <w:r>
        <w:t>IMC</w:t>
      </w:r>
      <w:r w:rsidRPr="001E46FC">
        <w:t xml:space="preserve"> 2507, “Vendor Inspections”</w:t>
      </w:r>
    </w:p>
    <w:p w14:paraId="12B315A5" w14:textId="4B8BEB13" w:rsidR="00693B7B" w:rsidRPr="001E46FC" w:rsidRDefault="00693B7B" w:rsidP="00757B4D">
      <w:pPr>
        <w:pStyle w:val="BodyText2"/>
      </w:pPr>
      <w:r w:rsidRPr="001E46FC">
        <w:t>10 CFR Part 21, “Reporting of Defects and Noncompliance”</w:t>
      </w:r>
    </w:p>
    <w:p w14:paraId="7B5210BD" w14:textId="51C602C1" w:rsidR="00693B7B" w:rsidRPr="001E46FC" w:rsidRDefault="00693B7B" w:rsidP="00757B4D">
      <w:pPr>
        <w:pStyle w:val="BodyText2"/>
      </w:pPr>
      <w:r w:rsidRPr="001E46FC">
        <w:t>10 CFR Part 50, Appendix B, “Quality Assurance Criteria for Nuclear Power Plants and Fuel Reprocessing Plants”</w:t>
      </w:r>
    </w:p>
    <w:p w14:paraId="2F690512" w14:textId="77777777" w:rsidR="00CA7430" w:rsidRPr="001E46FC" w:rsidRDefault="00CA7430" w:rsidP="00757B4D">
      <w:pPr>
        <w:pStyle w:val="END"/>
      </w:pPr>
      <w:r w:rsidRPr="001E46FC">
        <w:t>END</w:t>
      </w:r>
    </w:p>
    <w:p w14:paraId="0A33276F" w14:textId="51F23145" w:rsidR="00CA7430" w:rsidRPr="001E46FC" w:rsidRDefault="00DB3ECD" w:rsidP="00B807C5">
      <w:pPr>
        <w:pStyle w:val="BodyText2"/>
      </w:pPr>
      <w:r>
        <w:t>Attachment</w:t>
      </w:r>
      <w:r>
        <w:br/>
      </w:r>
      <w:r w:rsidR="003F25C0">
        <w:t xml:space="preserve">Attachment </w:t>
      </w:r>
      <w:r>
        <w:t xml:space="preserve">1: </w:t>
      </w:r>
      <w:r w:rsidR="00CA7430" w:rsidRPr="001E46FC">
        <w:t>Revision History</w:t>
      </w:r>
      <w:r>
        <w:t xml:space="preserve"> for IP 43005</w:t>
      </w:r>
    </w:p>
    <w:p w14:paraId="2E352C58" w14:textId="77777777" w:rsidR="000816DA" w:rsidRPr="001E46FC" w:rsidRDefault="000816DA" w:rsidP="001E46F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rPr>
      </w:pPr>
    </w:p>
    <w:p w14:paraId="48F2FEB0" w14:textId="77777777" w:rsidR="002A5EA3" w:rsidRPr="00C01F08" w:rsidRDefault="002A5EA3" w:rsidP="002A5EA3">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cs="Arial"/>
        </w:rPr>
        <w:sectPr w:rsidR="002A5EA3" w:rsidRPr="00C01F08" w:rsidSect="00041985">
          <w:footerReference w:type="default" r:id="rId11"/>
          <w:pgSz w:w="12240" w:h="15840"/>
          <w:pgMar w:top="1440" w:right="1440" w:bottom="1440" w:left="1440" w:header="720" w:footer="720" w:gutter="0"/>
          <w:pgNumType w:start="1"/>
          <w:cols w:space="720"/>
          <w:docGrid w:linePitch="326"/>
        </w:sectPr>
      </w:pPr>
    </w:p>
    <w:p w14:paraId="7C3DA3C9" w14:textId="616C9B86" w:rsidR="00CA7430" w:rsidRPr="00C14119" w:rsidRDefault="00CA7430" w:rsidP="00DB6C95">
      <w:pPr>
        <w:pStyle w:val="attachmenttitle"/>
      </w:pPr>
      <w:r w:rsidRPr="00C14119">
        <w:lastRenderedPageBreak/>
        <w:t>Attachment 1</w:t>
      </w:r>
      <w:r w:rsidR="00393BA2">
        <w:t xml:space="preserve">: </w:t>
      </w:r>
      <w:r w:rsidRPr="00C14119">
        <w:t>Revision History for IP 43005</w:t>
      </w:r>
    </w:p>
    <w:tbl>
      <w:tblPr>
        <w:tblW w:w="13140" w:type="dxa"/>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firstRow="0" w:lastRow="0" w:firstColumn="0" w:lastColumn="0" w:noHBand="0" w:noVBand="0"/>
      </w:tblPr>
      <w:tblGrid>
        <w:gridCol w:w="1400"/>
        <w:gridCol w:w="1620"/>
        <w:gridCol w:w="5760"/>
        <w:gridCol w:w="1980"/>
        <w:gridCol w:w="2380"/>
      </w:tblGrid>
      <w:tr w:rsidR="001E46FC" w:rsidRPr="00C14119" w14:paraId="497A0A02" w14:textId="77777777" w:rsidTr="0015688C">
        <w:trPr>
          <w:cantSplit/>
          <w:tblHeader/>
        </w:trPr>
        <w:tc>
          <w:tcPr>
            <w:tcW w:w="140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09C269B8" w14:textId="77777777" w:rsidR="001E46FC" w:rsidRPr="00C14119" w:rsidRDefault="001E46FC" w:rsidP="0015688C">
            <w:pPr>
              <w:pStyle w:val="BodyText-table"/>
            </w:pPr>
            <w:r w:rsidRPr="00C14119">
              <w:t>Commitment Tracking Number</w:t>
            </w:r>
          </w:p>
        </w:tc>
        <w:tc>
          <w:tcPr>
            <w:tcW w:w="162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025E6567" w14:textId="72417BD9" w:rsidR="001E46FC" w:rsidRPr="00C14119" w:rsidRDefault="001E46FC" w:rsidP="0015688C">
            <w:pPr>
              <w:pStyle w:val="BodyText-table"/>
            </w:pPr>
            <w:r w:rsidRPr="00C14119">
              <w:t>Accession Number</w:t>
            </w:r>
          </w:p>
          <w:p w14:paraId="7A64E4AD" w14:textId="55392F8A" w:rsidR="00BD2717" w:rsidRDefault="00BD2717" w:rsidP="0015688C">
            <w:pPr>
              <w:pStyle w:val="BodyText-table"/>
            </w:pPr>
            <w:r>
              <w:t>I</w:t>
            </w:r>
            <w:r w:rsidR="001E46FC" w:rsidRPr="00C14119">
              <w:t>ssue Date</w:t>
            </w:r>
          </w:p>
          <w:p w14:paraId="0BA5ACE6" w14:textId="77777777" w:rsidR="001E46FC" w:rsidRPr="00C14119" w:rsidRDefault="001E46FC" w:rsidP="0015688C">
            <w:pPr>
              <w:pStyle w:val="BodyText-table"/>
            </w:pPr>
            <w:r w:rsidRPr="00C14119">
              <w:t>Change Notice</w:t>
            </w:r>
          </w:p>
        </w:tc>
        <w:tc>
          <w:tcPr>
            <w:tcW w:w="576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6DE6BB42" w14:textId="77777777" w:rsidR="001E46FC" w:rsidRPr="00C14119" w:rsidRDefault="001E46FC" w:rsidP="0015688C">
            <w:pPr>
              <w:pStyle w:val="BodyText-table"/>
            </w:pPr>
            <w:r w:rsidRPr="00C14119">
              <w:t>Description of Change</w:t>
            </w:r>
          </w:p>
        </w:tc>
        <w:tc>
          <w:tcPr>
            <w:tcW w:w="198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47AACCA9" w14:textId="77777777" w:rsidR="001E46FC" w:rsidRPr="00C14119" w:rsidRDefault="001E46FC" w:rsidP="0015688C">
            <w:pPr>
              <w:pStyle w:val="BodyText-table"/>
            </w:pPr>
            <w:r w:rsidRPr="00C14119">
              <w:t xml:space="preserve">Description of Training Required and </w:t>
            </w:r>
            <w:r w:rsidR="00C14119" w:rsidRPr="00C14119">
              <w:t xml:space="preserve">Completion </w:t>
            </w:r>
            <w:r w:rsidRPr="00C14119">
              <w:t>Date</w:t>
            </w:r>
          </w:p>
        </w:tc>
        <w:tc>
          <w:tcPr>
            <w:tcW w:w="238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7E7A48A1" w14:textId="77777777" w:rsidR="001E46FC" w:rsidRPr="00C14119" w:rsidRDefault="001E46FC" w:rsidP="0015688C">
            <w:pPr>
              <w:pStyle w:val="BodyText-table"/>
            </w:pPr>
            <w:r w:rsidRPr="00C14119">
              <w:t>Comment and Feedback Resolution Accession Number</w:t>
            </w:r>
          </w:p>
          <w:p w14:paraId="34415581" w14:textId="77777777" w:rsidR="001E46FC" w:rsidRPr="00C14119" w:rsidRDefault="00C01F08" w:rsidP="0015688C">
            <w:pPr>
              <w:pStyle w:val="BodyText-table"/>
            </w:pPr>
            <w:r>
              <w:t>(Pre-Decisional, Non-Public)</w:t>
            </w:r>
          </w:p>
        </w:tc>
      </w:tr>
      <w:tr w:rsidR="001E46FC" w:rsidRPr="00C14119" w14:paraId="711ECBEA" w14:textId="77777777" w:rsidTr="0015688C">
        <w:trPr>
          <w:cantSplit/>
        </w:trPr>
        <w:tc>
          <w:tcPr>
            <w:tcW w:w="140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69DEC7E4" w14:textId="77777777" w:rsidR="001E46FC" w:rsidRPr="00C14119" w:rsidRDefault="001E46FC" w:rsidP="0015688C">
            <w:pPr>
              <w:pStyle w:val="BodyText-table"/>
            </w:pPr>
            <w:r w:rsidRPr="00C14119">
              <w:t>N/A</w:t>
            </w:r>
          </w:p>
        </w:tc>
        <w:tc>
          <w:tcPr>
            <w:tcW w:w="162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22A75583" w14:textId="77777777" w:rsidR="001E46FC" w:rsidRPr="00C14119" w:rsidRDefault="001E46FC" w:rsidP="0015688C">
            <w:pPr>
              <w:pStyle w:val="BodyText-table"/>
            </w:pPr>
            <w:r w:rsidRPr="00C14119">
              <w:t>10/03/07</w:t>
            </w:r>
          </w:p>
          <w:p w14:paraId="08885AB6" w14:textId="77777777" w:rsidR="001E46FC" w:rsidRPr="00C14119" w:rsidRDefault="001E46FC" w:rsidP="0015688C">
            <w:pPr>
              <w:pStyle w:val="BodyText-table"/>
            </w:pPr>
            <w:r w:rsidRPr="00C14119">
              <w:t>CN 07-030</w:t>
            </w:r>
          </w:p>
        </w:tc>
        <w:tc>
          <w:tcPr>
            <w:tcW w:w="576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720C9C9B" w14:textId="77777777" w:rsidR="001E46FC" w:rsidRPr="00C14119" w:rsidRDefault="001E46FC" w:rsidP="0015688C">
            <w:pPr>
              <w:pStyle w:val="BodyText-table"/>
            </w:pPr>
            <w:r w:rsidRPr="00C14119">
              <w:t>Initial issue to support inspections of vendor programs described in IMC 2507 and 2700.</w:t>
            </w:r>
          </w:p>
          <w:p w14:paraId="68E0D1C1" w14:textId="77777777" w:rsidR="00860AE9" w:rsidRDefault="00860AE9" w:rsidP="0015688C">
            <w:pPr>
              <w:pStyle w:val="BodyText-table"/>
            </w:pPr>
          </w:p>
          <w:p w14:paraId="13DBC53D" w14:textId="7496DE9B" w:rsidR="001E46FC" w:rsidRPr="00C14119" w:rsidRDefault="001E46FC" w:rsidP="0015688C">
            <w:pPr>
              <w:pStyle w:val="BodyText-table"/>
            </w:pPr>
            <w:r w:rsidRPr="00C14119">
              <w:t>Researched commitments for 4 years and found none.</w:t>
            </w:r>
          </w:p>
        </w:tc>
        <w:tc>
          <w:tcPr>
            <w:tcW w:w="198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712A6CC1" w14:textId="77777777" w:rsidR="001E46FC" w:rsidRPr="00C14119" w:rsidRDefault="001E46FC" w:rsidP="0015688C">
            <w:pPr>
              <w:pStyle w:val="BodyText-table"/>
            </w:pPr>
            <w:r w:rsidRPr="00C14119">
              <w:t>N/A</w:t>
            </w:r>
          </w:p>
        </w:tc>
        <w:tc>
          <w:tcPr>
            <w:tcW w:w="238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039B1FC7" w14:textId="77777777" w:rsidR="001E46FC" w:rsidRPr="00C14119" w:rsidRDefault="001E46FC" w:rsidP="0015688C">
            <w:pPr>
              <w:pStyle w:val="BodyText-table"/>
            </w:pPr>
            <w:r w:rsidRPr="00C14119">
              <w:t>N/A</w:t>
            </w:r>
          </w:p>
        </w:tc>
      </w:tr>
      <w:tr w:rsidR="001E46FC" w:rsidRPr="00C14119" w14:paraId="3287F3D4" w14:textId="77777777" w:rsidTr="0015688C">
        <w:trPr>
          <w:cantSplit/>
        </w:trPr>
        <w:tc>
          <w:tcPr>
            <w:tcW w:w="140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4581B9CE" w14:textId="77777777" w:rsidR="001E46FC" w:rsidRPr="00C14119" w:rsidRDefault="001E46FC" w:rsidP="0015688C">
            <w:pPr>
              <w:pStyle w:val="BodyText-table"/>
            </w:pPr>
            <w:r w:rsidRPr="00C14119">
              <w:t>N/A</w:t>
            </w:r>
          </w:p>
        </w:tc>
        <w:tc>
          <w:tcPr>
            <w:tcW w:w="162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1CC1FFF6" w14:textId="77777777" w:rsidR="001E46FC" w:rsidRPr="00C14119" w:rsidRDefault="001E46FC" w:rsidP="0015688C">
            <w:pPr>
              <w:pStyle w:val="BodyText-table"/>
            </w:pPr>
            <w:r w:rsidRPr="00C14119">
              <w:t>ML110871959</w:t>
            </w:r>
          </w:p>
          <w:p w14:paraId="598537F6" w14:textId="77777777" w:rsidR="001E46FC" w:rsidRPr="00C14119" w:rsidRDefault="001E46FC" w:rsidP="0015688C">
            <w:pPr>
              <w:pStyle w:val="BodyText-table"/>
            </w:pPr>
            <w:r w:rsidRPr="00C14119">
              <w:t>04/25/11</w:t>
            </w:r>
          </w:p>
          <w:p w14:paraId="66C0D007" w14:textId="77777777" w:rsidR="001E46FC" w:rsidRPr="00C14119" w:rsidRDefault="001E46FC" w:rsidP="0015688C">
            <w:pPr>
              <w:pStyle w:val="BodyText-table"/>
            </w:pPr>
            <w:r w:rsidRPr="00C14119">
              <w:t>CN 11-007</w:t>
            </w:r>
          </w:p>
        </w:tc>
        <w:tc>
          <w:tcPr>
            <w:tcW w:w="576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0DF97975" w14:textId="6C2B837E" w:rsidR="001E46FC" w:rsidRPr="00C14119" w:rsidRDefault="001E46FC" w:rsidP="0015688C">
            <w:pPr>
              <w:pStyle w:val="BodyText-table"/>
            </w:pPr>
            <w:r w:rsidRPr="00C14119">
              <w:t>Revised Inspection Procedure</w:t>
            </w:r>
            <w:r w:rsidR="00C74AC3">
              <w:t xml:space="preserve"> (IP)</w:t>
            </w:r>
            <w:r w:rsidRPr="00C14119">
              <w:t xml:space="preserve"> to refer to the applicable </w:t>
            </w:r>
            <w:r w:rsidR="00DF21D3">
              <w:t>IMC</w:t>
            </w:r>
            <w:r w:rsidRPr="00C14119">
              <w:t xml:space="preserve">. Added the reference section, including the applicable </w:t>
            </w:r>
            <w:r w:rsidR="003816B2">
              <w:t>IMC</w:t>
            </w:r>
            <w:r w:rsidRPr="00C14119">
              <w:t>s. This revision is in response to OIG audit (OIG-10-A-02 (ML103020267)).</w:t>
            </w:r>
          </w:p>
        </w:tc>
        <w:tc>
          <w:tcPr>
            <w:tcW w:w="198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36B539F9" w14:textId="77777777" w:rsidR="001E46FC" w:rsidRPr="00C14119" w:rsidRDefault="001E46FC" w:rsidP="0015688C">
            <w:pPr>
              <w:pStyle w:val="BodyText-table"/>
            </w:pPr>
            <w:r w:rsidRPr="00C14119">
              <w:t>N/A</w:t>
            </w:r>
          </w:p>
        </w:tc>
        <w:tc>
          <w:tcPr>
            <w:tcW w:w="238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617DCF56" w14:textId="77777777" w:rsidR="001E46FC" w:rsidRPr="00C14119" w:rsidRDefault="001E46FC" w:rsidP="0015688C">
            <w:pPr>
              <w:pStyle w:val="BodyText-table"/>
            </w:pPr>
            <w:r w:rsidRPr="00C14119">
              <w:t>N/A</w:t>
            </w:r>
          </w:p>
        </w:tc>
      </w:tr>
      <w:tr w:rsidR="001E46FC" w:rsidRPr="00C14119" w14:paraId="39CE0A43" w14:textId="77777777" w:rsidTr="0015688C">
        <w:trPr>
          <w:cantSplit/>
        </w:trPr>
        <w:tc>
          <w:tcPr>
            <w:tcW w:w="140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24A1E0D6" w14:textId="77777777" w:rsidR="001E46FC" w:rsidRPr="00C14119" w:rsidRDefault="00BD2717" w:rsidP="0015688C">
            <w:pPr>
              <w:pStyle w:val="BodyText-table"/>
            </w:pPr>
            <w:r>
              <w:t>N/A</w:t>
            </w:r>
          </w:p>
        </w:tc>
        <w:tc>
          <w:tcPr>
            <w:tcW w:w="162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713B3CE5" w14:textId="77777777" w:rsidR="001E46FC" w:rsidRDefault="00A1344F" w:rsidP="0015688C">
            <w:pPr>
              <w:pStyle w:val="BodyText-table"/>
            </w:pPr>
            <w:r>
              <w:t>ML15198A460</w:t>
            </w:r>
          </w:p>
          <w:p w14:paraId="089BFE27" w14:textId="77777777" w:rsidR="00BD2717" w:rsidRDefault="00C01F08" w:rsidP="0015688C">
            <w:pPr>
              <w:pStyle w:val="BodyText-table"/>
            </w:pPr>
            <w:r>
              <w:t>10/08/15</w:t>
            </w:r>
          </w:p>
          <w:p w14:paraId="6371D371" w14:textId="77777777" w:rsidR="00BD2717" w:rsidRPr="00C14119" w:rsidRDefault="00BD2717" w:rsidP="0015688C">
            <w:pPr>
              <w:pStyle w:val="BodyText-table"/>
            </w:pPr>
            <w:r>
              <w:t>CN 15-</w:t>
            </w:r>
            <w:r w:rsidR="00C01F08">
              <w:t>019</w:t>
            </w:r>
          </w:p>
        </w:tc>
        <w:tc>
          <w:tcPr>
            <w:tcW w:w="576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20C97583" w14:textId="550034CF" w:rsidR="001E46FC" w:rsidRPr="00C14119" w:rsidRDefault="001E46FC" w:rsidP="0015688C">
            <w:pPr>
              <w:pStyle w:val="BodyText-table"/>
            </w:pPr>
            <w:r w:rsidRPr="00C14119">
              <w:t>Revised I</w:t>
            </w:r>
            <w:r w:rsidR="00C74AC3">
              <w:t>P</w:t>
            </w:r>
            <w:r w:rsidRPr="00C14119">
              <w:t xml:space="preserve"> to delete the requirement to inspect the vendor’s 10 CFR Part 21 program, and applicable references. Removed reference to </w:t>
            </w:r>
            <w:r w:rsidR="00C74AC3">
              <w:t>IMC</w:t>
            </w:r>
            <w:r w:rsidRPr="00C14119">
              <w:t xml:space="preserve"> 2700, which has been superseded by </w:t>
            </w:r>
            <w:r w:rsidR="00C74AC3">
              <w:t>IMC</w:t>
            </w:r>
            <w:r w:rsidRPr="00C14119">
              <w:t xml:space="preserve"> 2507. Deleted requirement to address trip report to Director, Division of Engineering in NRR. Added guidance for observing without interfering with the third</w:t>
            </w:r>
            <w:r w:rsidR="008F2B2B">
              <w:noBreakHyphen/>
            </w:r>
            <w:r w:rsidRPr="00C14119">
              <w:t>party audit.</w:t>
            </w:r>
          </w:p>
        </w:tc>
        <w:tc>
          <w:tcPr>
            <w:tcW w:w="198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6BADE5CC" w14:textId="77777777" w:rsidR="001E46FC" w:rsidRPr="00683788" w:rsidRDefault="001E46FC" w:rsidP="0015688C">
            <w:pPr>
              <w:pStyle w:val="BodyText-table"/>
            </w:pPr>
            <w:r w:rsidRPr="00683788">
              <w:t>N/A</w:t>
            </w:r>
          </w:p>
        </w:tc>
        <w:tc>
          <w:tcPr>
            <w:tcW w:w="238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0955C0B1" w14:textId="77777777" w:rsidR="001E46FC" w:rsidRPr="00C14119" w:rsidRDefault="00C14119" w:rsidP="0015688C">
            <w:pPr>
              <w:pStyle w:val="BodyText-table"/>
            </w:pPr>
            <w:r>
              <w:t>ML15198A462</w:t>
            </w:r>
          </w:p>
        </w:tc>
      </w:tr>
      <w:tr w:rsidR="001D6225" w:rsidRPr="00C14119" w14:paraId="016848ED" w14:textId="77777777" w:rsidTr="0015688C">
        <w:trPr>
          <w:cantSplit/>
        </w:trPr>
        <w:tc>
          <w:tcPr>
            <w:tcW w:w="140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2508FD79" w14:textId="12CCE359" w:rsidR="001D6225" w:rsidRDefault="005803DE" w:rsidP="0015688C">
            <w:pPr>
              <w:pStyle w:val="BodyText-table"/>
            </w:pPr>
            <w:r>
              <w:t>N/A</w:t>
            </w:r>
          </w:p>
        </w:tc>
        <w:tc>
          <w:tcPr>
            <w:tcW w:w="162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60F4CEC3" w14:textId="77777777" w:rsidR="001D6225" w:rsidRDefault="003E2D4D" w:rsidP="0015688C">
            <w:pPr>
              <w:pStyle w:val="BodyText-table"/>
            </w:pPr>
            <w:r>
              <w:t>ML22077A380</w:t>
            </w:r>
          </w:p>
          <w:p w14:paraId="2C06C275" w14:textId="6A047CC1" w:rsidR="005803DE" w:rsidRDefault="0000248A" w:rsidP="0015688C">
            <w:pPr>
              <w:pStyle w:val="BodyText-table"/>
            </w:pPr>
            <w:r>
              <w:t>06/01/22</w:t>
            </w:r>
          </w:p>
          <w:p w14:paraId="64F0D61C" w14:textId="419C3CFA" w:rsidR="005803DE" w:rsidRDefault="005803DE" w:rsidP="0015688C">
            <w:pPr>
              <w:pStyle w:val="BodyText-table"/>
            </w:pPr>
            <w:r>
              <w:t>CN 22-</w:t>
            </w:r>
            <w:r w:rsidR="0000248A">
              <w:t>011</w:t>
            </w:r>
          </w:p>
        </w:tc>
        <w:tc>
          <w:tcPr>
            <w:tcW w:w="576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0652D122" w14:textId="28410ED8" w:rsidR="001D6225" w:rsidRPr="00C14119" w:rsidRDefault="00D22680" w:rsidP="0015688C">
            <w:pPr>
              <w:pStyle w:val="BodyText-table"/>
            </w:pPr>
            <w:r>
              <w:t xml:space="preserve">Updated requirement to address trip report </w:t>
            </w:r>
            <w:r w:rsidR="00AF625F">
              <w:t xml:space="preserve">to Director of </w:t>
            </w:r>
            <w:r w:rsidR="008F0076">
              <w:t>Reactor Oversight</w:t>
            </w:r>
            <w:r w:rsidR="00D87D7D">
              <w:t xml:space="preserve"> in the Office of Nuclear Reactor Regulation</w:t>
            </w:r>
            <w:r w:rsidR="00926374">
              <w:t xml:space="preserve">. Updated </w:t>
            </w:r>
            <w:r w:rsidR="00A110B5">
              <w:t>lead organization to IQVB</w:t>
            </w:r>
            <w:r w:rsidR="00930AD8">
              <w:t>.</w:t>
            </w:r>
          </w:p>
        </w:tc>
        <w:tc>
          <w:tcPr>
            <w:tcW w:w="198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322DBA7A" w14:textId="6E40148B" w:rsidR="001D6225" w:rsidRPr="00683788" w:rsidRDefault="00C04B6B" w:rsidP="0015688C">
            <w:pPr>
              <w:pStyle w:val="BodyText-table"/>
            </w:pPr>
            <w:r>
              <w:t>N/A</w:t>
            </w:r>
          </w:p>
        </w:tc>
        <w:tc>
          <w:tcPr>
            <w:tcW w:w="238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1F57ABD8" w14:textId="7FE312D0" w:rsidR="001D6225" w:rsidRDefault="005803DE" w:rsidP="0015688C">
            <w:pPr>
              <w:pStyle w:val="BodyText-table"/>
            </w:pPr>
            <w:r>
              <w:t>N/A</w:t>
            </w:r>
          </w:p>
        </w:tc>
      </w:tr>
      <w:tr w:rsidR="004728EF" w:rsidRPr="00C14119" w14:paraId="7C573D7D" w14:textId="77777777" w:rsidTr="0015688C">
        <w:trPr>
          <w:cantSplit/>
        </w:trPr>
        <w:tc>
          <w:tcPr>
            <w:tcW w:w="140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276492A5" w14:textId="1E6AB052" w:rsidR="004728EF" w:rsidRDefault="004728EF" w:rsidP="0015688C">
            <w:pPr>
              <w:pStyle w:val="BodyText-table"/>
            </w:pPr>
            <w:r>
              <w:rPr>
                <w:spacing w:val="-5"/>
              </w:rPr>
              <w:t>N/A</w:t>
            </w:r>
          </w:p>
        </w:tc>
        <w:tc>
          <w:tcPr>
            <w:tcW w:w="162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7DFB0EFB" w14:textId="2EF0CC61" w:rsidR="004728EF" w:rsidRDefault="004728EF" w:rsidP="0015688C">
            <w:pPr>
              <w:pStyle w:val="BodyText-table"/>
              <w:rPr>
                <w:spacing w:val="-2"/>
              </w:rPr>
            </w:pPr>
            <w:r>
              <w:rPr>
                <w:spacing w:val="-2"/>
              </w:rPr>
              <w:t>ML</w:t>
            </w:r>
            <w:r w:rsidR="007A2962">
              <w:rPr>
                <w:spacing w:val="-2"/>
              </w:rPr>
              <w:t>24123A152</w:t>
            </w:r>
          </w:p>
          <w:p w14:paraId="237AA12E" w14:textId="0DFA7FDE" w:rsidR="004728EF" w:rsidRDefault="0047423B" w:rsidP="0015688C">
            <w:pPr>
              <w:pStyle w:val="BodyText-table"/>
              <w:rPr>
                <w:spacing w:val="-2"/>
              </w:rPr>
            </w:pPr>
            <w:r>
              <w:rPr>
                <w:spacing w:val="-2"/>
              </w:rPr>
              <w:t>10/07/24</w:t>
            </w:r>
          </w:p>
          <w:p w14:paraId="585A9C0E" w14:textId="6DA6C5DD" w:rsidR="004728EF" w:rsidRDefault="004728EF" w:rsidP="0015688C">
            <w:pPr>
              <w:pStyle w:val="BodyText-table"/>
            </w:pPr>
            <w:r>
              <w:rPr>
                <w:spacing w:val="-2"/>
              </w:rPr>
              <w:t xml:space="preserve">CN </w:t>
            </w:r>
            <w:r w:rsidR="004D5334">
              <w:rPr>
                <w:spacing w:val="-2"/>
              </w:rPr>
              <w:t>24-026</w:t>
            </w:r>
          </w:p>
        </w:tc>
        <w:tc>
          <w:tcPr>
            <w:tcW w:w="576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2721B64E" w14:textId="21D96292" w:rsidR="004728EF" w:rsidRDefault="004728EF" w:rsidP="0015688C">
            <w:pPr>
              <w:pStyle w:val="BodyText-table"/>
            </w:pPr>
            <w:r w:rsidRPr="0015688C">
              <w:t>Revised I</w:t>
            </w:r>
            <w:r w:rsidR="00C74AC3">
              <w:t>P</w:t>
            </w:r>
            <w:r w:rsidRPr="0015688C">
              <w:t xml:space="preserve"> to provide guidance for communicating disagreements with third-party organization’s assessments of vendor quality to the auditing team lead and documenting them in the trip report.</w:t>
            </w:r>
          </w:p>
        </w:tc>
        <w:tc>
          <w:tcPr>
            <w:tcW w:w="198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535B936B" w14:textId="40E0F343" w:rsidR="004728EF" w:rsidRDefault="004728EF" w:rsidP="0015688C">
            <w:pPr>
              <w:pStyle w:val="BodyText-table"/>
            </w:pPr>
            <w:r>
              <w:rPr>
                <w:spacing w:val="-5"/>
              </w:rPr>
              <w:t>N/A</w:t>
            </w:r>
          </w:p>
        </w:tc>
        <w:tc>
          <w:tcPr>
            <w:tcW w:w="238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7B335BD7" w14:textId="4AD7131A" w:rsidR="004728EF" w:rsidRDefault="000039D6" w:rsidP="0015688C">
            <w:pPr>
              <w:pStyle w:val="BodyText-table"/>
            </w:pPr>
            <w:r>
              <w:rPr>
                <w:spacing w:val="-5"/>
              </w:rPr>
              <w:t>ML24176A157</w:t>
            </w:r>
          </w:p>
        </w:tc>
      </w:tr>
    </w:tbl>
    <w:p w14:paraId="306C7C84" w14:textId="77777777" w:rsidR="00CA7430" w:rsidRDefault="00CA7430" w:rsidP="00C97C97"/>
    <w:sectPr w:rsidR="00CA7430" w:rsidSect="00084FF0">
      <w:headerReference w:type="default" r:id="rId12"/>
      <w:footerReference w:type="default" r:id="rId13"/>
      <w:pgSz w:w="15840" w:h="12240" w:orient="landscape"/>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9B9212" w14:textId="77777777" w:rsidR="00EA1D44" w:rsidRDefault="00EA1D44">
      <w:r>
        <w:separator/>
      </w:r>
    </w:p>
  </w:endnote>
  <w:endnote w:type="continuationSeparator" w:id="0">
    <w:p w14:paraId="665043B3" w14:textId="77777777" w:rsidR="00EA1D44" w:rsidRDefault="00EA1D44">
      <w:r>
        <w:continuationSeparator/>
      </w:r>
    </w:p>
  </w:endnote>
  <w:endnote w:type="continuationNotice" w:id="1">
    <w:p w14:paraId="71BD54BF" w14:textId="77777777" w:rsidR="00EA1D44" w:rsidRDefault="00EA1D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A1CD1" w14:textId="1F827D2C" w:rsidR="00041985" w:rsidRPr="001E46FC" w:rsidRDefault="00041985" w:rsidP="00B85521">
    <w:pPr>
      <w:tabs>
        <w:tab w:val="center" w:pos="4680"/>
        <w:tab w:val="right" w:pos="9360"/>
      </w:tabs>
      <w:rPr>
        <w:rFonts w:cs="Arial"/>
      </w:rPr>
    </w:pPr>
    <w:r w:rsidRPr="001E46FC">
      <w:t>I</w:t>
    </w:r>
    <w:r>
      <w:t>ssue Date:</w:t>
    </w:r>
    <w:r w:rsidR="009D3408">
      <w:t xml:space="preserve"> 10/07</w:t>
    </w:r>
    <w:r w:rsidR="00995429">
      <w:t>/24</w:t>
    </w:r>
    <w:r>
      <w:t xml:space="preserve"> </w:t>
    </w:r>
    <w:r w:rsidRPr="001E46FC">
      <w:tab/>
    </w:r>
    <w:r w:rsidRPr="001E46FC">
      <w:rPr>
        <w:rFonts w:cs="Arial"/>
      </w:rPr>
      <w:fldChar w:fldCharType="begin"/>
    </w:r>
    <w:r w:rsidRPr="001E46FC">
      <w:rPr>
        <w:rFonts w:cs="Arial"/>
      </w:rPr>
      <w:instrText xml:space="preserve"> PAGE </w:instrText>
    </w:r>
    <w:r w:rsidRPr="001E46FC">
      <w:rPr>
        <w:rFonts w:cs="Arial"/>
      </w:rPr>
      <w:fldChar w:fldCharType="separate"/>
    </w:r>
    <w:r>
      <w:rPr>
        <w:rFonts w:cs="Arial"/>
        <w:noProof/>
      </w:rPr>
      <w:t>1</w:t>
    </w:r>
    <w:r w:rsidRPr="001E46FC">
      <w:rPr>
        <w:rFonts w:cs="Arial"/>
      </w:rPr>
      <w:fldChar w:fldCharType="end"/>
    </w:r>
    <w:r w:rsidRPr="001E46FC">
      <w:rPr>
        <w:rFonts w:cs="Arial"/>
      </w:rPr>
      <w:tab/>
      <w:t>43005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1A695E" w14:textId="59EE9EA7" w:rsidR="00541A91" w:rsidRPr="00FB0F17" w:rsidRDefault="00FB0F17" w:rsidP="00FB0F17">
    <w:r>
      <w:t xml:space="preserve">Issue Date: </w:t>
    </w:r>
    <w:r w:rsidR="001703D0">
      <w:t>10/07/24</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CF71CC">
      <w:t>43005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11B542" w14:textId="77777777" w:rsidR="00EA1D44" w:rsidRDefault="00EA1D44">
      <w:r>
        <w:separator/>
      </w:r>
    </w:p>
  </w:footnote>
  <w:footnote w:type="continuationSeparator" w:id="0">
    <w:p w14:paraId="5F7A98C9" w14:textId="77777777" w:rsidR="00EA1D44" w:rsidRDefault="00EA1D44">
      <w:r>
        <w:continuationSeparator/>
      </w:r>
    </w:p>
  </w:footnote>
  <w:footnote w:type="continuationNotice" w:id="1">
    <w:p w14:paraId="3C35B80B" w14:textId="77777777" w:rsidR="00EA1D44" w:rsidRDefault="00EA1D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786427" w14:textId="77777777" w:rsidR="00541A91" w:rsidRDefault="00541A9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239A39A6"/>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1A466840"/>
    <w:lvl w:ilvl="0">
      <w:start w:val="1"/>
      <w:numFmt w:val="decimal"/>
      <w:pStyle w:val="ListNumber2"/>
      <w:lvlText w:val="%1."/>
      <w:lvlJc w:val="left"/>
      <w:pPr>
        <w:tabs>
          <w:tab w:val="num" w:pos="720"/>
        </w:tabs>
        <w:ind w:left="720" w:hanging="360"/>
      </w:pPr>
    </w:lvl>
  </w:abstractNum>
  <w:abstractNum w:abstractNumId="2" w15:restartNumberingAfterBreak="0">
    <w:nsid w:val="FFFFFF82"/>
    <w:multiLevelType w:val="singleLevel"/>
    <w:tmpl w:val="DE08658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26C160A"/>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9F00450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000001"/>
    <w:multiLevelType w:val="multilevel"/>
    <w:tmpl w:val="280E270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7" w15:restartNumberingAfterBreak="0">
    <w:nsid w:val="02133A41"/>
    <w:multiLevelType w:val="hybridMultilevel"/>
    <w:tmpl w:val="A52AE5A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253644E"/>
    <w:multiLevelType w:val="multilevel"/>
    <w:tmpl w:val="4A72579A"/>
    <w:lvl w:ilvl="0">
      <w:start w:val="1"/>
      <w:numFmt w:val="lowerLetter"/>
      <w:lvlText w:val="%1."/>
      <w:lvlJc w:val="left"/>
      <w:pPr>
        <w:tabs>
          <w:tab w:val="num" w:pos="806"/>
        </w:tabs>
        <w:ind w:left="806" w:hanging="532"/>
      </w:pPr>
      <w:rPr>
        <w:rFonts w:hint="default"/>
      </w:rPr>
    </w:lvl>
    <w:lvl w:ilvl="1">
      <w:start w:val="1"/>
      <w:numFmt w:val="decimal"/>
      <w:lvlText w:val="%2."/>
      <w:lvlJc w:val="left"/>
      <w:pPr>
        <w:tabs>
          <w:tab w:val="num" w:pos="1440"/>
        </w:tabs>
        <w:ind w:left="1440" w:hanging="634"/>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AF873A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395A0111"/>
    <w:multiLevelType w:val="hybridMultilevel"/>
    <w:tmpl w:val="4A72579A"/>
    <w:lvl w:ilvl="0" w:tplc="CCFA46E0">
      <w:start w:val="1"/>
      <w:numFmt w:val="lowerLetter"/>
      <w:lvlText w:val="%1."/>
      <w:lvlJc w:val="left"/>
      <w:pPr>
        <w:tabs>
          <w:tab w:val="num" w:pos="806"/>
        </w:tabs>
        <w:ind w:left="806" w:hanging="532"/>
      </w:pPr>
      <w:rPr>
        <w:rFonts w:hint="default"/>
      </w:rPr>
    </w:lvl>
    <w:lvl w:ilvl="1" w:tplc="AC4C9010">
      <w:start w:val="1"/>
      <w:numFmt w:val="decimal"/>
      <w:lvlText w:val="%2."/>
      <w:lvlJc w:val="left"/>
      <w:pPr>
        <w:tabs>
          <w:tab w:val="num" w:pos="1440"/>
        </w:tabs>
        <w:ind w:left="1440" w:hanging="634"/>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98A4C2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3" w15:restartNumberingAfterBreak="0">
    <w:nsid w:val="63E5079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193231116">
    <w:abstractNumId w:val="11"/>
  </w:num>
  <w:num w:numId="2" w16cid:durableId="1843934936">
    <w:abstractNumId w:val="9"/>
  </w:num>
  <w:num w:numId="3" w16cid:durableId="1985770784">
    <w:abstractNumId w:val="10"/>
  </w:num>
  <w:num w:numId="4" w16cid:durableId="1335036646">
    <w:abstractNumId w:val="8"/>
  </w:num>
  <w:num w:numId="5" w16cid:durableId="543828964">
    <w:abstractNumId w:val="5"/>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16cid:durableId="118499218">
    <w:abstractNumId w:val="6"/>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7" w16cid:durableId="107047121">
    <w:abstractNumId w:val="12"/>
  </w:num>
  <w:num w:numId="8" w16cid:durableId="1320891501">
    <w:abstractNumId w:val="4"/>
  </w:num>
  <w:num w:numId="9" w16cid:durableId="1254512345">
    <w:abstractNumId w:val="4"/>
  </w:num>
  <w:num w:numId="10" w16cid:durableId="117338456">
    <w:abstractNumId w:val="3"/>
  </w:num>
  <w:num w:numId="11" w16cid:durableId="1004208680">
    <w:abstractNumId w:val="2"/>
  </w:num>
  <w:num w:numId="12" w16cid:durableId="801265131">
    <w:abstractNumId w:val="2"/>
  </w:num>
  <w:num w:numId="13" w16cid:durableId="233129494">
    <w:abstractNumId w:val="1"/>
  </w:num>
  <w:num w:numId="14" w16cid:durableId="1572151948">
    <w:abstractNumId w:val="1"/>
  </w:num>
  <w:num w:numId="15" w16cid:durableId="1923172549">
    <w:abstractNumId w:val="0"/>
  </w:num>
  <w:num w:numId="16" w16cid:durableId="1582258339">
    <w:abstractNumId w:val="0"/>
  </w:num>
  <w:num w:numId="17" w16cid:durableId="1614483035">
    <w:abstractNumId w:val="13"/>
  </w:num>
  <w:num w:numId="18" w16cid:durableId="116446656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NotTrackMoves/>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5EA3"/>
    <w:rsid w:val="000019EC"/>
    <w:rsid w:val="0000248A"/>
    <w:rsid w:val="000039D6"/>
    <w:rsid w:val="00041985"/>
    <w:rsid w:val="00044DCF"/>
    <w:rsid w:val="0005378F"/>
    <w:rsid w:val="000557C8"/>
    <w:rsid w:val="00065AA2"/>
    <w:rsid w:val="000816DA"/>
    <w:rsid w:val="00084FF0"/>
    <w:rsid w:val="00095923"/>
    <w:rsid w:val="000970D2"/>
    <w:rsid w:val="000B51DB"/>
    <w:rsid w:val="000E02E2"/>
    <w:rsid w:val="000F3AFA"/>
    <w:rsid w:val="00115509"/>
    <w:rsid w:val="001211F0"/>
    <w:rsid w:val="00141722"/>
    <w:rsid w:val="0015688C"/>
    <w:rsid w:val="00166658"/>
    <w:rsid w:val="001666C5"/>
    <w:rsid w:val="001703D0"/>
    <w:rsid w:val="00197C21"/>
    <w:rsid w:val="001B37D7"/>
    <w:rsid w:val="001B542A"/>
    <w:rsid w:val="001B7E47"/>
    <w:rsid w:val="001C7C2E"/>
    <w:rsid w:val="001D6225"/>
    <w:rsid w:val="001E02EF"/>
    <w:rsid w:val="001E46FC"/>
    <w:rsid w:val="00212B7B"/>
    <w:rsid w:val="00234BCB"/>
    <w:rsid w:val="00245814"/>
    <w:rsid w:val="00254278"/>
    <w:rsid w:val="00272E54"/>
    <w:rsid w:val="002A55B2"/>
    <w:rsid w:val="002A5EA3"/>
    <w:rsid w:val="002A734C"/>
    <w:rsid w:val="002C5EBA"/>
    <w:rsid w:val="002C740D"/>
    <w:rsid w:val="002D10A1"/>
    <w:rsid w:val="002D38A8"/>
    <w:rsid w:val="002E1608"/>
    <w:rsid w:val="002E2DB9"/>
    <w:rsid w:val="002E37CF"/>
    <w:rsid w:val="002F4083"/>
    <w:rsid w:val="00306721"/>
    <w:rsid w:val="00313289"/>
    <w:rsid w:val="003310FC"/>
    <w:rsid w:val="00351EC9"/>
    <w:rsid w:val="003540DD"/>
    <w:rsid w:val="0037319C"/>
    <w:rsid w:val="003816B2"/>
    <w:rsid w:val="003939E3"/>
    <w:rsid w:val="00393BA2"/>
    <w:rsid w:val="003E2D4D"/>
    <w:rsid w:val="003F25C0"/>
    <w:rsid w:val="003F351E"/>
    <w:rsid w:val="00411422"/>
    <w:rsid w:val="00425C44"/>
    <w:rsid w:val="0043669D"/>
    <w:rsid w:val="004369B8"/>
    <w:rsid w:val="004728EF"/>
    <w:rsid w:val="004731F8"/>
    <w:rsid w:val="0047423B"/>
    <w:rsid w:val="004A221E"/>
    <w:rsid w:val="004A6578"/>
    <w:rsid w:val="004B4182"/>
    <w:rsid w:val="004D5334"/>
    <w:rsid w:val="004E1464"/>
    <w:rsid w:val="004E3FD1"/>
    <w:rsid w:val="004E6A27"/>
    <w:rsid w:val="004F1E5D"/>
    <w:rsid w:val="004F258D"/>
    <w:rsid w:val="004F56BD"/>
    <w:rsid w:val="004F7A68"/>
    <w:rsid w:val="0053551E"/>
    <w:rsid w:val="00541A91"/>
    <w:rsid w:val="00541BF1"/>
    <w:rsid w:val="005803DE"/>
    <w:rsid w:val="005834A6"/>
    <w:rsid w:val="005A0150"/>
    <w:rsid w:val="005B7BD8"/>
    <w:rsid w:val="005C6902"/>
    <w:rsid w:val="005D4A80"/>
    <w:rsid w:val="005D4E46"/>
    <w:rsid w:val="005E339C"/>
    <w:rsid w:val="005F73C2"/>
    <w:rsid w:val="00600E22"/>
    <w:rsid w:val="0060660E"/>
    <w:rsid w:val="00607787"/>
    <w:rsid w:val="00627F75"/>
    <w:rsid w:val="006344CD"/>
    <w:rsid w:val="006350D4"/>
    <w:rsid w:val="006563D8"/>
    <w:rsid w:val="00657260"/>
    <w:rsid w:val="00660EC3"/>
    <w:rsid w:val="006813D4"/>
    <w:rsid w:val="00683788"/>
    <w:rsid w:val="00686B9E"/>
    <w:rsid w:val="00693B7B"/>
    <w:rsid w:val="006A2793"/>
    <w:rsid w:val="006B4DF2"/>
    <w:rsid w:val="006C59C2"/>
    <w:rsid w:val="006F0768"/>
    <w:rsid w:val="006F5196"/>
    <w:rsid w:val="00707DBE"/>
    <w:rsid w:val="00715CDE"/>
    <w:rsid w:val="0071649C"/>
    <w:rsid w:val="00721AB5"/>
    <w:rsid w:val="00722E7A"/>
    <w:rsid w:val="00747D97"/>
    <w:rsid w:val="007509FA"/>
    <w:rsid w:val="00757B4D"/>
    <w:rsid w:val="007819B9"/>
    <w:rsid w:val="0079695E"/>
    <w:rsid w:val="007A1878"/>
    <w:rsid w:val="007A2962"/>
    <w:rsid w:val="007C1F09"/>
    <w:rsid w:val="007C7F57"/>
    <w:rsid w:val="007D456F"/>
    <w:rsid w:val="007F0FDF"/>
    <w:rsid w:val="007F3E27"/>
    <w:rsid w:val="008121D4"/>
    <w:rsid w:val="008257B5"/>
    <w:rsid w:val="00842E9B"/>
    <w:rsid w:val="00855574"/>
    <w:rsid w:val="00860AE9"/>
    <w:rsid w:val="00866AEF"/>
    <w:rsid w:val="008757C3"/>
    <w:rsid w:val="00876E1F"/>
    <w:rsid w:val="00877A01"/>
    <w:rsid w:val="008823BE"/>
    <w:rsid w:val="00896456"/>
    <w:rsid w:val="008A0869"/>
    <w:rsid w:val="008B6FA9"/>
    <w:rsid w:val="008B7A0E"/>
    <w:rsid w:val="008E2D48"/>
    <w:rsid w:val="008F0076"/>
    <w:rsid w:val="008F2B2B"/>
    <w:rsid w:val="0090038E"/>
    <w:rsid w:val="009225ED"/>
    <w:rsid w:val="00926374"/>
    <w:rsid w:val="00930AD8"/>
    <w:rsid w:val="009378EA"/>
    <w:rsid w:val="0097314B"/>
    <w:rsid w:val="0098061F"/>
    <w:rsid w:val="009832F8"/>
    <w:rsid w:val="00995429"/>
    <w:rsid w:val="009A43EF"/>
    <w:rsid w:val="009B1B8C"/>
    <w:rsid w:val="009B4B0B"/>
    <w:rsid w:val="009D3408"/>
    <w:rsid w:val="009E2F09"/>
    <w:rsid w:val="009E3CD2"/>
    <w:rsid w:val="009F35C4"/>
    <w:rsid w:val="009F390B"/>
    <w:rsid w:val="00A008D0"/>
    <w:rsid w:val="00A02093"/>
    <w:rsid w:val="00A110B5"/>
    <w:rsid w:val="00A1344F"/>
    <w:rsid w:val="00A14B25"/>
    <w:rsid w:val="00A15357"/>
    <w:rsid w:val="00A44C6D"/>
    <w:rsid w:val="00A501DA"/>
    <w:rsid w:val="00A65959"/>
    <w:rsid w:val="00A7598D"/>
    <w:rsid w:val="00A77299"/>
    <w:rsid w:val="00A85199"/>
    <w:rsid w:val="00A969D3"/>
    <w:rsid w:val="00AA764C"/>
    <w:rsid w:val="00AB2E00"/>
    <w:rsid w:val="00AC4F17"/>
    <w:rsid w:val="00AD334B"/>
    <w:rsid w:val="00AD3857"/>
    <w:rsid w:val="00AD3CFC"/>
    <w:rsid w:val="00AE61BC"/>
    <w:rsid w:val="00AF625F"/>
    <w:rsid w:val="00B23C1C"/>
    <w:rsid w:val="00B25A15"/>
    <w:rsid w:val="00B27BE5"/>
    <w:rsid w:val="00B40338"/>
    <w:rsid w:val="00B50064"/>
    <w:rsid w:val="00B54BD1"/>
    <w:rsid w:val="00B62896"/>
    <w:rsid w:val="00B71C2D"/>
    <w:rsid w:val="00B807C5"/>
    <w:rsid w:val="00B83D0B"/>
    <w:rsid w:val="00B85521"/>
    <w:rsid w:val="00B8569C"/>
    <w:rsid w:val="00B91A28"/>
    <w:rsid w:val="00B91A31"/>
    <w:rsid w:val="00BB5FB0"/>
    <w:rsid w:val="00BC220E"/>
    <w:rsid w:val="00BD2717"/>
    <w:rsid w:val="00BE0188"/>
    <w:rsid w:val="00BE0517"/>
    <w:rsid w:val="00C01F08"/>
    <w:rsid w:val="00C04B6B"/>
    <w:rsid w:val="00C11018"/>
    <w:rsid w:val="00C1212C"/>
    <w:rsid w:val="00C14119"/>
    <w:rsid w:val="00C26362"/>
    <w:rsid w:val="00C31578"/>
    <w:rsid w:val="00C57702"/>
    <w:rsid w:val="00C61EDD"/>
    <w:rsid w:val="00C70211"/>
    <w:rsid w:val="00C71196"/>
    <w:rsid w:val="00C740F2"/>
    <w:rsid w:val="00C74AC3"/>
    <w:rsid w:val="00C918DB"/>
    <w:rsid w:val="00C97C97"/>
    <w:rsid w:val="00CA03C7"/>
    <w:rsid w:val="00CA0417"/>
    <w:rsid w:val="00CA0884"/>
    <w:rsid w:val="00CA7430"/>
    <w:rsid w:val="00CD74C8"/>
    <w:rsid w:val="00CE5878"/>
    <w:rsid w:val="00CF71CC"/>
    <w:rsid w:val="00D025AB"/>
    <w:rsid w:val="00D05768"/>
    <w:rsid w:val="00D13DAC"/>
    <w:rsid w:val="00D22680"/>
    <w:rsid w:val="00D27918"/>
    <w:rsid w:val="00D351DF"/>
    <w:rsid w:val="00D46159"/>
    <w:rsid w:val="00D6626E"/>
    <w:rsid w:val="00D8428D"/>
    <w:rsid w:val="00D847A7"/>
    <w:rsid w:val="00D87D7D"/>
    <w:rsid w:val="00D951BB"/>
    <w:rsid w:val="00DA52C1"/>
    <w:rsid w:val="00DB3ECD"/>
    <w:rsid w:val="00DB6C95"/>
    <w:rsid w:val="00DB6F30"/>
    <w:rsid w:val="00DC255E"/>
    <w:rsid w:val="00DE4B21"/>
    <w:rsid w:val="00DE4D6D"/>
    <w:rsid w:val="00DF21D3"/>
    <w:rsid w:val="00DF5390"/>
    <w:rsid w:val="00DF7635"/>
    <w:rsid w:val="00E15B79"/>
    <w:rsid w:val="00E321B8"/>
    <w:rsid w:val="00E339DF"/>
    <w:rsid w:val="00E5772D"/>
    <w:rsid w:val="00E72E67"/>
    <w:rsid w:val="00E91F29"/>
    <w:rsid w:val="00E978DB"/>
    <w:rsid w:val="00EA1D44"/>
    <w:rsid w:val="00EA1D64"/>
    <w:rsid w:val="00EB1C44"/>
    <w:rsid w:val="00EB4409"/>
    <w:rsid w:val="00EC0559"/>
    <w:rsid w:val="00EC4A84"/>
    <w:rsid w:val="00ED6592"/>
    <w:rsid w:val="00EE0C13"/>
    <w:rsid w:val="00EF7175"/>
    <w:rsid w:val="00EF7230"/>
    <w:rsid w:val="00EF7CF1"/>
    <w:rsid w:val="00F01016"/>
    <w:rsid w:val="00F034FA"/>
    <w:rsid w:val="00F117C2"/>
    <w:rsid w:val="00F56D5C"/>
    <w:rsid w:val="00F77009"/>
    <w:rsid w:val="00F82005"/>
    <w:rsid w:val="00F844CF"/>
    <w:rsid w:val="00F967A1"/>
    <w:rsid w:val="00FA57C6"/>
    <w:rsid w:val="00FA779B"/>
    <w:rsid w:val="00FB0F17"/>
    <w:rsid w:val="00FB621A"/>
    <w:rsid w:val="00FE1AF5"/>
    <w:rsid w:val="00FE1C37"/>
    <w:rsid w:val="00FF0570"/>
    <w:rsid w:val="00FF0F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4771D0"/>
  <w15:docId w15:val="{E553201D-84AA-4909-BA67-575D55ED2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iPriority="99" w:unhideWhenUsed="1"/>
    <w:lsdException w:name="List 3" w:semiHidden="1" w:uiPriority="99" w:unhideWhenUsed="1"/>
    <w:lsdException w:name="List 4" w:uiPriority="99"/>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iPriority="99" w:unhideWhenUsed="1"/>
    <w:lsdException w:name="List Number 3" w:semiHidden="1" w:uiPriority="99"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5390"/>
    <w:rPr>
      <w:rFonts w:ascii="Arial" w:eastAsiaTheme="minorHAnsi" w:hAnsi="Arial" w:cstheme="minorBidi"/>
      <w:sz w:val="22"/>
      <w:szCs w:val="22"/>
    </w:rPr>
  </w:style>
  <w:style w:type="paragraph" w:styleId="Heading1">
    <w:name w:val="heading 1"/>
    <w:next w:val="BodyText"/>
    <w:link w:val="Heading1Char"/>
    <w:qFormat/>
    <w:rsid w:val="007F0FDF"/>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Normal"/>
    <w:link w:val="Heading2Char"/>
    <w:qFormat/>
    <w:rsid w:val="007F0FDF"/>
    <w:pPr>
      <w:keepNext/>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7F0FDF"/>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bility">
    <w:name w:val="Applicability"/>
    <w:basedOn w:val="BodyText"/>
    <w:qFormat/>
    <w:rsid w:val="007F0FDF"/>
    <w:pPr>
      <w:spacing w:before="440"/>
      <w:ind w:left="2160" w:hanging="2160"/>
    </w:pPr>
  </w:style>
  <w:style w:type="paragraph" w:styleId="BodyText">
    <w:name w:val="Body Text"/>
    <w:link w:val="BodyTextChar"/>
    <w:rsid w:val="007F0FDF"/>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7F0FDF"/>
    <w:rPr>
      <w:rFonts w:ascii="Arial" w:eastAsiaTheme="minorHAnsi" w:hAnsi="Arial" w:cs="Arial"/>
      <w:sz w:val="22"/>
      <w:szCs w:val="22"/>
    </w:rPr>
  </w:style>
  <w:style w:type="paragraph" w:customStyle="1" w:styleId="attachmenttitle">
    <w:name w:val="attachment title"/>
    <w:basedOn w:val="Heading1"/>
    <w:next w:val="BodyText"/>
    <w:qFormat/>
    <w:rsid w:val="007F0FDF"/>
    <w:pPr>
      <w:spacing w:before="0"/>
      <w:ind w:left="0" w:firstLine="0"/>
      <w:jc w:val="center"/>
    </w:pPr>
    <w:rPr>
      <w:rFonts w:eastAsia="Times New Roman" w:cs="Arial"/>
      <w:caps w:val="0"/>
    </w:rPr>
  </w:style>
  <w:style w:type="paragraph" w:styleId="BodyText2">
    <w:name w:val="Body Text 2"/>
    <w:basedOn w:val="BodyText"/>
    <w:link w:val="BodyText2Char"/>
    <w:rsid w:val="007F0FDF"/>
    <w:pPr>
      <w:ind w:left="720" w:hanging="720"/>
    </w:pPr>
  </w:style>
  <w:style w:type="character" w:customStyle="1" w:styleId="BodyText2Char">
    <w:name w:val="Body Text 2 Char"/>
    <w:basedOn w:val="DefaultParagraphFont"/>
    <w:link w:val="BodyText2"/>
    <w:rsid w:val="007F0FDF"/>
    <w:rPr>
      <w:rFonts w:ascii="Arial" w:eastAsiaTheme="minorHAnsi" w:hAnsi="Arial" w:cs="Arial"/>
      <w:sz w:val="22"/>
      <w:szCs w:val="22"/>
    </w:rPr>
  </w:style>
  <w:style w:type="paragraph" w:styleId="BodyText3">
    <w:name w:val="Body Text 3"/>
    <w:basedOn w:val="BodyText"/>
    <w:link w:val="BodyText3Char"/>
    <w:rsid w:val="007F0FDF"/>
    <w:pPr>
      <w:ind w:left="720"/>
    </w:pPr>
    <w:rPr>
      <w:rFonts w:eastAsiaTheme="majorEastAsia" w:cstheme="majorBidi"/>
    </w:rPr>
  </w:style>
  <w:style w:type="character" w:customStyle="1" w:styleId="BodyText3Char">
    <w:name w:val="Body Text 3 Char"/>
    <w:basedOn w:val="DefaultParagraphFont"/>
    <w:link w:val="BodyText3"/>
    <w:rsid w:val="007F0FDF"/>
    <w:rPr>
      <w:rFonts w:ascii="Arial" w:eastAsiaTheme="majorEastAsia" w:hAnsi="Arial" w:cstheme="majorBidi"/>
      <w:sz w:val="22"/>
      <w:szCs w:val="22"/>
    </w:rPr>
  </w:style>
  <w:style w:type="paragraph" w:customStyle="1" w:styleId="BodyText4">
    <w:name w:val="Body Text 4"/>
    <w:qFormat/>
    <w:rsid w:val="007F0FDF"/>
    <w:pPr>
      <w:spacing w:after="220"/>
      <w:ind w:left="1080"/>
    </w:pPr>
    <w:rPr>
      <w:rFonts w:ascii="Arial" w:eastAsiaTheme="minorHAnsi" w:hAnsi="Arial" w:cstheme="minorBidi"/>
      <w:sz w:val="22"/>
      <w:szCs w:val="22"/>
    </w:rPr>
  </w:style>
  <w:style w:type="paragraph" w:customStyle="1" w:styleId="END">
    <w:name w:val="END"/>
    <w:basedOn w:val="Title"/>
    <w:qFormat/>
    <w:rsid w:val="007F0FDF"/>
    <w:pPr>
      <w:spacing w:before="440" w:after="440"/>
    </w:pPr>
  </w:style>
  <w:style w:type="paragraph" w:styleId="Title">
    <w:name w:val="Title"/>
    <w:basedOn w:val="Normal"/>
    <w:next w:val="Normal"/>
    <w:link w:val="TitleChar"/>
    <w:qFormat/>
    <w:rsid w:val="007F0FDF"/>
    <w:pPr>
      <w:autoSpaceDE w:val="0"/>
      <w:autoSpaceDN w:val="0"/>
      <w:adjustRightInd w:val="0"/>
      <w:spacing w:before="220" w:after="220"/>
      <w:jc w:val="center"/>
    </w:pPr>
    <w:rPr>
      <w:rFonts w:eastAsia="Times New Roman" w:cs="Arial"/>
    </w:rPr>
  </w:style>
  <w:style w:type="character" w:customStyle="1" w:styleId="TitleChar">
    <w:name w:val="Title Char"/>
    <w:basedOn w:val="DefaultParagraphFont"/>
    <w:link w:val="Title"/>
    <w:rsid w:val="007F0FDF"/>
    <w:rPr>
      <w:rFonts w:ascii="Arial" w:hAnsi="Arial" w:cs="Arial"/>
      <w:sz w:val="22"/>
      <w:szCs w:val="22"/>
    </w:rPr>
  </w:style>
  <w:style w:type="paragraph" w:styleId="Footer">
    <w:name w:val="footer"/>
    <w:basedOn w:val="Normal"/>
    <w:link w:val="FooterChar"/>
    <w:uiPriority w:val="99"/>
    <w:unhideWhenUsed/>
    <w:rsid w:val="007F0FDF"/>
    <w:pPr>
      <w:tabs>
        <w:tab w:val="center" w:pos="4680"/>
        <w:tab w:val="right" w:pos="9360"/>
      </w:tabs>
    </w:pPr>
  </w:style>
  <w:style w:type="character" w:customStyle="1" w:styleId="FooterChar">
    <w:name w:val="Footer Char"/>
    <w:basedOn w:val="DefaultParagraphFont"/>
    <w:link w:val="Footer"/>
    <w:uiPriority w:val="99"/>
    <w:rsid w:val="007F0FDF"/>
    <w:rPr>
      <w:rFonts w:ascii="Arial" w:eastAsiaTheme="minorHAnsi" w:hAnsi="Arial" w:cstheme="minorBidi"/>
      <w:sz w:val="22"/>
      <w:szCs w:val="22"/>
    </w:rPr>
  </w:style>
  <w:style w:type="paragraph" w:styleId="Header">
    <w:name w:val="header"/>
    <w:basedOn w:val="Normal"/>
    <w:link w:val="HeaderChar"/>
    <w:uiPriority w:val="99"/>
    <w:unhideWhenUsed/>
    <w:rsid w:val="007F0FDF"/>
    <w:pPr>
      <w:tabs>
        <w:tab w:val="center" w:pos="4680"/>
        <w:tab w:val="right" w:pos="9360"/>
      </w:tabs>
    </w:pPr>
  </w:style>
  <w:style w:type="character" w:customStyle="1" w:styleId="HeaderChar">
    <w:name w:val="Header Char"/>
    <w:basedOn w:val="DefaultParagraphFont"/>
    <w:link w:val="Header"/>
    <w:uiPriority w:val="99"/>
    <w:rsid w:val="007F0FDF"/>
    <w:rPr>
      <w:rFonts w:ascii="Arial" w:eastAsiaTheme="minorHAnsi" w:hAnsi="Arial" w:cstheme="minorBidi"/>
      <w:sz w:val="22"/>
      <w:szCs w:val="22"/>
    </w:rPr>
  </w:style>
  <w:style w:type="paragraph" w:customStyle="1" w:styleId="IMCIP">
    <w:name w:val="IMC/IP #"/>
    <w:rsid w:val="007F0FDF"/>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styleId="List2">
    <w:name w:val="List 2"/>
    <w:basedOn w:val="Normal"/>
    <w:uiPriority w:val="99"/>
    <w:unhideWhenUsed/>
    <w:rsid w:val="007F0FDF"/>
    <w:pPr>
      <w:ind w:left="720" w:hanging="360"/>
      <w:contextualSpacing/>
    </w:pPr>
  </w:style>
  <w:style w:type="paragraph" w:styleId="List3">
    <w:name w:val="List 3"/>
    <w:basedOn w:val="Normal"/>
    <w:uiPriority w:val="99"/>
    <w:unhideWhenUsed/>
    <w:rsid w:val="007F0FDF"/>
    <w:pPr>
      <w:ind w:left="1080" w:hanging="360"/>
      <w:contextualSpacing/>
    </w:pPr>
  </w:style>
  <w:style w:type="paragraph" w:styleId="List4">
    <w:name w:val="List 4"/>
    <w:basedOn w:val="Normal"/>
    <w:uiPriority w:val="99"/>
    <w:unhideWhenUsed/>
    <w:rsid w:val="007F0FDF"/>
    <w:pPr>
      <w:ind w:left="1440" w:hanging="360"/>
      <w:contextualSpacing/>
    </w:pPr>
  </w:style>
  <w:style w:type="paragraph" w:styleId="ListBullet">
    <w:name w:val="List Bullet"/>
    <w:basedOn w:val="Normal"/>
    <w:uiPriority w:val="99"/>
    <w:unhideWhenUsed/>
    <w:rsid w:val="007F0FDF"/>
    <w:pPr>
      <w:spacing w:after="220"/>
    </w:pPr>
  </w:style>
  <w:style w:type="paragraph" w:styleId="ListBullet2">
    <w:name w:val="List Bullet 2"/>
    <w:basedOn w:val="Normal"/>
    <w:uiPriority w:val="99"/>
    <w:unhideWhenUsed/>
    <w:rsid w:val="007F0FDF"/>
    <w:pPr>
      <w:spacing w:after="220"/>
    </w:pPr>
  </w:style>
  <w:style w:type="paragraph" w:styleId="ListBullet3">
    <w:name w:val="List Bullet 3"/>
    <w:basedOn w:val="Normal"/>
    <w:uiPriority w:val="99"/>
    <w:unhideWhenUsed/>
    <w:rsid w:val="007F0FDF"/>
    <w:pPr>
      <w:numPr>
        <w:numId w:val="12"/>
      </w:numPr>
      <w:spacing w:after="220"/>
    </w:pPr>
  </w:style>
  <w:style w:type="paragraph" w:styleId="ListNumber2">
    <w:name w:val="List Number 2"/>
    <w:basedOn w:val="Normal"/>
    <w:uiPriority w:val="99"/>
    <w:unhideWhenUsed/>
    <w:rsid w:val="007F0FDF"/>
    <w:pPr>
      <w:numPr>
        <w:numId w:val="14"/>
      </w:numPr>
      <w:contextualSpacing/>
    </w:pPr>
  </w:style>
  <w:style w:type="paragraph" w:styleId="ListNumber3">
    <w:name w:val="List Number 3"/>
    <w:basedOn w:val="Normal"/>
    <w:uiPriority w:val="99"/>
    <w:unhideWhenUsed/>
    <w:rsid w:val="007F0FDF"/>
    <w:pPr>
      <w:numPr>
        <w:numId w:val="16"/>
      </w:numPr>
      <w:contextualSpacing/>
    </w:pPr>
  </w:style>
  <w:style w:type="paragraph" w:styleId="ListParagraph">
    <w:name w:val="List Paragraph"/>
    <w:basedOn w:val="Normal"/>
    <w:uiPriority w:val="34"/>
    <w:qFormat/>
    <w:rsid w:val="007F0FDF"/>
    <w:pPr>
      <w:ind w:left="720"/>
      <w:contextualSpacing/>
    </w:pPr>
  </w:style>
  <w:style w:type="paragraph" w:customStyle="1" w:styleId="NRCINSPECTIONMANUAL">
    <w:name w:val="NRC INSPECTION MANUAL"/>
    <w:next w:val="BodyText"/>
    <w:link w:val="NRCINSPECTIONMANUALChar"/>
    <w:qFormat/>
    <w:rsid w:val="007F0FDF"/>
    <w:pPr>
      <w:tabs>
        <w:tab w:val="center" w:pos="4680"/>
        <w:tab w:val="right" w:pos="9360"/>
      </w:tabs>
      <w:spacing w:after="220"/>
    </w:pPr>
    <w:rPr>
      <w:rFonts w:ascii="Arial" w:eastAsiaTheme="minorHAnsi" w:hAnsi="Arial" w:cs="Arial"/>
      <w:sz w:val="22"/>
      <w:szCs w:val="22"/>
    </w:rPr>
  </w:style>
  <w:style w:type="character" w:customStyle="1" w:styleId="NRCINSPECTIONMANUALChar">
    <w:name w:val="NRC INSPECTION MANUAL Char"/>
    <w:basedOn w:val="DefaultParagraphFont"/>
    <w:link w:val="NRCINSPECTIONMANUAL"/>
    <w:rsid w:val="007F0FDF"/>
    <w:rPr>
      <w:rFonts w:ascii="Arial" w:eastAsiaTheme="minorHAnsi" w:hAnsi="Arial" w:cs="Arial"/>
      <w:sz w:val="22"/>
      <w:szCs w:val="22"/>
    </w:rPr>
  </w:style>
  <w:style w:type="paragraph" w:styleId="TOC1">
    <w:name w:val="toc 1"/>
    <w:basedOn w:val="Normal"/>
    <w:next w:val="Normal"/>
    <w:autoRedefine/>
    <w:uiPriority w:val="39"/>
    <w:unhideWhenUsed/>
    <w:rsid w:val="007F0FDF"/>
    <w:pPr>
      <w:tabs>
        <w:tab w:val="left" w:pos="1100"/>
        <w:tab w:val="right" w:leader="dot" w:pos="9350"/>
      </w:tabs>
      <w:spacing w:before="100" w:after="100"/>
    </w:pPr>
  </w:style>
  <w:style w:type="paragraph" w:styleId="TOC2">
    <w:name w:val="toc 2"/>
    <w:basedOn w:val="Normal"/>
    <w:next w:val="Normal"/>
    <w:autoRedefine/>
    <w:uiPriority w:val="39"/>
    <w:unhideWhenUsed/>
    <w:rsid w:val="007F0FDF"/>
    <w:pPr>
      <w:ind w:left="216"/>
    </w:pPr>
  </w:style>
  <w:style w:type="paragraph" w:styleId="TOC3">
    <w:name w:val="toc 3"/>
    <w:basedOn w:val="Normal"/>
    <w:next w:val="Normal"/>
    <w:autoRedefine/>
    <w:uiPriority w:val="39"/>
    <w:unhideWhenUsed/>
    <w:rsid w:val="007F0FDF"/>
    <w:pPr>
      <w:ind w:left="446"/>
    </w:pPr>
  </w:style>
  <w:style w:type="paragraph" w:styleId="TOC5">
    <w:name w:val="toc 5"/>
    <w:basedOn w:val="Normal"/>
    <w:next w:val="Normal"/>
    <w:autoRedefine/>
    <w:uiPriority w:val="39"/>
    <w:semiHidden/>
    <w:unhideWhenUsed/>
    <w:rsid w:val="007F0FDF"/>
    <w:pPr>
      <w:spacing w:after="100"/>
      <w:ind w:left="880"/>
    </w:pPr>
  </w:style>
  <w:style w:type="paragraph" w:styleId="TOCHeading">
    <w:name w:val="TOC Heading"/>
    <w:basedOn w:val="Heading1"/>
    <w:next w:val="Normal"/>
    <w:uiPriority w:val="39"/>
    <w:unhideWhenUsed/>
    <w:qFormat/>
    <w:rsid w:val="007F0FDF"/>
    <w:pPr>
      <w:spacing w:before="240" w:after="0" w:line="259" w:lineRule="auto"/>
      <w:ind w:left="0" w:firstLine="0"/>
      <w:outlineLvl w:val="9"/>
    </w:pPr>
    <w:rPr>
      <w:rFonts w:asciiTheme="majorHAnsi" w:hAnsiTheme="majorHAnsi"/>
      <w:color w:val="365F91" w:themeColor="accent1" w:themeShade="BF"/>
      <w:sz w:val="32"/>
      <w:szCs w:val="32"/>
    </w:rPr>
  </w:style>
  <w:style w:type="paragraph" w:styleId="Revision">
    <w:name w:val="Revision"/>
    <w:hidden/>
    <w:uiPriority w:val="99"/>
    <w:semiHidden/>
    <w:rsid w:val="008257B5"/>
    <w:rPr>
      <w:sz w:val="24"/>
    </w:rPr>
  </w:style>
  <w:style w:type="character" w:customStyle="1" w:styleId="Heading1Char">
    <w:name w:val="Heading 1 Char"/>
    <w:basedOn w:val="DefaultParagraphFont"/>
    <w:link w:val="Heading1"/>
    <w:rsid w:val="007F0FDF"/>
    <w:rPr>
      <w:rFonts w:ascii="Arial" w:eastAsiaTheme="majorEastAsia" w:hAnsi="Arial" w:cstheme="majorBidi"/>
      <w:caps/>
      <w:sz w:val="22"/>
      <w:szCs w:val="22"/>
    </w:rPr>
  </w:style>
  <w:style w:type="character" w:customStyle="1" w:styleId="Heading2Char">
    <w:name w:val="Heading 2 Char"/>
    <w:basedOn w:val="DefaultParagraphFont"/>
    <w:link w:val="Heading2"/>
    <w:rsid w:val="007F0FDF"/>
    <w:rPr>
      <w:rFonts w:ascii="Arial" w:eastAsiaTheme="majorEastAsia" w:hAnsi="Arial" w:cstheme="majorBidi"/>
      <w:sz w:val="22"/>
      <w:szCs w:val="22"/>
    </w:rPr>
  </w:style>
  <w:style w:type="character" w:customStyle="1" w:styleId="Heading3Char">
    <w:name w:val="Heading 3 Char"/>
    <w:basedOn w:val="DefaultParagraphFont"/>
    <w:link w:val="Heading3"/>
    <w:rsid w:val="007F0FDF"/>
    <w:rPr>
      <w:rFonts w:ascii="Arial" w:eastAsiaTheme="majorEastAsia" w:hAnsi="Arial" w:cstheme="majorBidi"/>
      <w:sz w:val="22"/>
      <w:szCs w:val="22"/>
    </w:rPr>
  </w:style>
  <w:style w:type="paragraph" w:customStyle="1" w:styleId="TableParagraph">
    <w:name w:val="Table Paragraph"/>
    <w:basedOn w:val="Normal"/>
    <w:uiPriority w:val="1"/>
    <w:qFormat/>
    <w:rsid w:val="004728EF"/>
    <w:pPr>
      <w:widowControl w:val="0"/>
      <w:autoSpaceDE w:val="0"/>
      <w:autoSpaceDN w:val="0"/>
      <w:spacing w:before="59"/>
      <w:ind w:left="57"/>
    </w:pPr>
    <w:rPr>
      <w:rFonts w:eastAsia="Arial" w:cs="Arial"/>
    </w:rPr>
  </w:style>
  <w:style w:type="table" w:customStyle="1" w:styleId="IM">
    <w:name w:val="IM"/>
    <w:basedOn w:val="TableNormal"/>
    <w:uiPriority w:val="99"/>
    <w:rsid w:val="00DF5390"/>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BodyText-table">
    <w:name w:val="Body Text - table"/>
    <w:qFormat/>
    <w:rsid w:val="0015688C"/>
    <w:rPr>
      <w:rFonts w:ascii="Arial" w:eastAsiaTheme="minorHAnsi" w:hAnsi="Arial" w:cstheme="minorBidi"/>
      <w:sz w:val="22"/>
      <w:szCs w:val="22"/>
    </w:rPr>
  </w:style>
  <w:style w:type="character" w:styleId="Hyperlink">
    <w:name w:val="Hyperlink"/>
    <w:basedOn w:val="DefaultParagraphFont"/>
    <w:uiPriority w:val="99"/>
    <w:semiHidden/>
    <w:unhideWhenUsed/>
    <w:rsid w:val="00AD3CFC"/>
    <w:rPr>
      <w:color w:val="0563C1"/>
      <w:u w:val="single"/>
    </w:rPr>
  </w:style>
  <w:style w:type="character" w:styleId="CommentReference">
    <w:name w:val="annotation reference"/>
    <w:basedOn w:val="DefaultParagraphFont"/>
    <w:semiHidden/>
    <w:unhideWhenUsed/>
    <w:rsid w:val="00E339DF"/>
    <w:rPr>
      <w:sz w:val="16"/>
      <w:szCs w:val="16"/>
    </w:rPr>
  </w:style>
  <w:style w:type="paragraph" w:styleId="CommentText">
    <w:name w:val="annotation text"/>
    <w:basedOn w:val="Normal"/>
    <w:link w:val="CommentTextChar"/>
    <w:unhideWhenUsed/>
    <w:rsid w:val="00E339DF"/>
    <w:rPr>
      <w:sz w:val="20"/>
      <w:szCs w:val="20"/>
    </w:rPr>
  </w:style>
  <w:style w:type="character" w:customStyle="1" w:styleId="CommentTextChar">
    <w:name w:val="Comment Text Char"/>
    <w:basedOn w:val="DefaultParagraphFont"/>
    <w:link w:val="CommentText"/>
    <w:rsid w:val="00E339DF"/>
    <w:rPr>
      <w:rFonts w:ascii="Arial" w:eastAsiaTheme="minorHAnsi" w:hAnsi="Arial" w:cstheme="minorBidi"/>
    </w:rPr>
  </w:style>
  <w:style w:type="paragraph" w:styleId="CommentSubject">
    <w:name w:val="annotation subject"/>
    <w:basedOn w:val="CommentText"/>
    <w:next w:val="CommentText"/>
    <w:link w:val="CommentSubjectChar"/>
    <w:semiHidden/>
    <w:unhideWhenUsed/>
    <w:rsid w:val="00E339DF"/>
    <w:rPr>
      <w:b/>
      <w:bCs/>
    </w:rPr>
  </w:style>
  <w:style w:type="character" w:customStyle="1" w:styleId="CommentSubjectChar">
    <w:name w:val="Comment Subject Char"/>
    <w:basedOn w:val="CommentTextChar"/>
    <w:link w:val="CommentSubject"/>
    <w:semiHidden/>
    <w:rsid w:val="00E339DF"/>
    <w:rPr>
      <w:rFonts w:ascii="Arial" w:eastAsiaTheme="minorHAnsi" w:hAnsi="Arial" w:cstheme="minorBid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0441069">
      <w:bodyDiv w:val="1"/>
      <w:marLeft w:val="0"/>
      <w:marRight w:val="0"/>
      <w:marTop w:val="0"/>
      <w:marBottom w:val="0"/>
      <w:divBdr>
        <w:top w:val="none" w:sz="0" w:space="0" w:color="auto"/>
        <w:left w:val="none" w:sz="0" w:space="0" w:color="auto"/>
        <w:bottom w:val="none" w:sz="0" w:space="0" w:color="auto"/>
        <w:right w:val="none" w:sz="0" w:space="0" w:color="auto"/>
      </w:divBdr>
    </w:div>
    <w:div w:id="1977292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B4\OneDrive%20-%20U.S.%20NRC\Desktop\XPDesktop\@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0" ma:contentTypeDescription="Create a new document." ma:contentTypeScope="" ma:versionID="0519381536a8801c490b437eae48fcad">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3c3b8f3c120a191360cdf5d1845a87f1"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AD655E-ED71-42CB-AFAE-092C72B4C8BA}">
  <ds:schemaRefs>
    <ds:schemaRef ds:uri="http://schemas.openxmlformats.org/officeDocument/2006/bibliography"/>
  </ds:schemaRefs>
</ds:datastoreItem>
</file>

<file path=customXml/itemProps2.xml><?xml version="1.0" encoding="utf-8"?>
<ds:datastoreItem xmlns:ds="http://schemas.openxmlformats.org/officeDocument/2006/customXml" ds:itemID="{B1D6D2FE-DC9B-4E62-B8D4-8EC29A23D9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571EAEF-84C9-4C6A-93AA-A0D0724454CB}">
  <ds:schemaRefs>
    <ds:schemaRef ds:uri="http://schemas.microsoft.com/sharepoint/v3/contenttype/forms"/>
  </ds:schemaRefs>
</ds:datastoreItem>
</file>

<file path=customXml/itemProps4.xml><?xml version="1.0" encoding="utf-8"?>
<ds:datastoreItem xmlns:ds="http://schemas.openxmlformats.org/officeDocument/2006/customXml" ds:itemID="{CD56362C-3735-45AD-AA5C-DA3AE3FB62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(4).dotx</Template>
  <TotalTime>1</TotalTime>
  <Pages>4</Pages>
  <Words>1177</Words>
  <Characters>6710</Characters>
  <Application>Microsoft Office Word</Application>
  <DocSecurity>2</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Ada Bowie</cp:lastModifiedBy>
  <cp:revision>2</cp:revision>
  <dcterms:created xsi:type="dcterms:W3CDTF">2024-10-07T17:37:00Z</dcterms:created>
  <dcterms:modified xsi:type="dcterms:W3CDTF">2024-10-07T18:45:00Z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y fmtid="{D5CDD505-2E9C-101B-9397-08002B2CF9AE}" pid="3" name="_dlc_DocIdItemGuid">
    <vt:lpwstr>3385738a-5569-4b7e-9a8d-4941aa3dc75e</vt:lpwstr>
  </property>
</Properties>
</file>