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6B410" w14:textId="77B2488D" w:rsidR="00FA1544" w:rsidRDefault="00FA1544" w:rsidP="00FA1544">
      <w:pPr>
        <w:pStyle w:val="NRCINSPECTIONMANUAL"/>
      </w:pPr>
      <w:r>
        <w:tab/>
      </w:r>
      <w:r w:rsidRPr="00FA1544">
        <w:rPr>
          <w:b/>
          <w:bCs/>
          <w:sz w:val="38"/>
          <w:szCs w:val="38"/>
        </w:rPr>
        <w:t>NRC INSPECTION MANUAL</w:t>
      </w:r>
      <w:r>
        <w:tab/>
      </w:r>
      <w:ins w:id="0" w:author="Author">
        <w:r>
          <w:t>APOB</w:t>
        </w:r>
      </w:ins>
    </w:p>
    <w:p w14:paraId="197A4D80" w14:textId="444A6302" w:rsidR="00545DB8" w:rsidRPr="00545DB8" w:rsidRDefault="00545DB8" w:rsidP="008044A8">
      <w:pPr>
        <w:pStyle w:val="IMCIP"/>
      </w:pPr>
      <w:r w:rsidRPr="00545DB8">
        <w:t>INSPECTION MANUAL CHAPTER 0609 APPENDIX F</w:t>
      </w:r>
      <w:r>
        <w:t xml:space="preserve"> ATTACHMENT 5</w:t>
      </w:r>
    </w:p>
    <w:p w14:paraId="74655E99" w14:textId="77777777" w:rsidR="00545DB8" w:rsidRPr="00545DB8" w:rsidRDefault="00545DB8" w:rsidP="00FA1544">
      <w:pPr>
        <w:pStyle w:val="Title"/>
      </w:pPr>
      <w:r w:rsidRPr="00545DB8">
        <w:t>CHARACTERIZING FIRE IGNITION SOURCES</w:t>
      </w:r>
    </w:p>
    <w:p w14:paraId="0B217B2E" w14:textId="1C408CC8" w:rsidR="00545DB8" w:rsidRDefault="005C6488" w:rsidP="005C6488">
      <w:pPr>
        <w:widowControl/>
        <w:jc w:val="center"/>
        <w:rPr>
          <w:rFonts w:cs="Arial"/>
          <w:szCs w:val="22"/>
        </w:rPr>
      </w:pPr>
      <w:r>
        <w:rPr>
          <w:rFonts w:cs="Arial"/>
          <w:szCs w:val="22"/>
        </w:rPr>
        <w:t xml:space="preserve">Effective Date: </w:t>
      </w:r>
      <w:ins w:id="1" w:author="Author">
        <w:r w:rsidR="003D7095">
          <w:rPr>
            <w:rFonts w:cs="Arial"/>
            <w:szCs w:val="22"/>
          </w:rPr>
          <w:t>January 1, 2025</w:t>
        </w:r>
      </w:ins>
    </w:p>
    <w:p w14:paraId="188D7CCB" w14:textId="77777777" w:rsidR="00545DB8" w:rsidRDefault="00545DB8">
      <w:pPr>
        <w:widowControl/>
        <w:rPr>
          <w:rFonts w:cs="Arial"/>
          <w:bCs/>
          <w:sz w:val="28"/>
          <w:szCs w:val="28"/>
        </w:rPr>
        <w:sectPr w:rsidR="00545DB8" w:rsidSect="00910371">
          <w:footerReference w:type="even" r:id="rId11"/>
          <w:pgSz w:w="12240" w:h="15840" w:code="1"/>
          <w:pgMar w:top="1440" w:right="1440" w:bottom="1440" w:left="1440" w:header="720" w:footer="720" w:gutter="0"/>
          <w:cols w:space="720"/>
          <w:noEndnote/>
          <w:docGrid w:linePitch="326"/>
        </w:sectPr>
      </w:pPr>
    </w:p>
    <w:p w14:paraId="3B4B2DF4" w14:textId="1621C424" w:rsidR="00C34150" w:rsidRPr="003A73C6" w:rsidRDefault="00C34150" w:rsidP="00E6700D">
      <w:pPr>
        <w:pStyle w:val="Heading1"/>
        <w:spacing w:before="0"/>
        <w:rPr>
          <w:ins w:id="2" w:author="Author"/>
        </w:rPr>
      </w:pPr>
      <w:ins w:id="3" w:author="Author">
        <w:r w:rsidRPr="0092110D">
          <w:lastRenderedPageBreak/>
          <w:t>0609F</w:t>
        </w:r>
        <w:r w:rsidR="00A91235" w:rsidRPr="003A73C6">
          <w:t>.5-01</w:t>
        </w:r>
        <w:r w:rsidR="00A91235" w:rsidRPr="003A73C6">
          <w:tab/>
        </w:r>
        <w:r w:rsidR="00A91235" w:rsidRPr="005A6B8F">
          <w:t>PURPOSE</w:t>
        </w:r>
      </w:ins>
    </w:p>
    <w:p w14:paraId="52C9D41E" w14:textId="5F63ADCE" w:rsidR="00A91235" w:rsidRPr="0093695E" w:rsidRDefault="001F27CC" w:rsidP="004E0879">
      <w:pPr>
        <w:pStyle w:val="BodyText"/>
        <w:rPr>
          <w:ins w:id="4" w:author="Author"/>
        </w:rPr>
      </w:pPr>
      <w:ins w:id="5" w:author="Author">
        <w:r w:rsidRPr="006D0B6C">
          <w:rPr>
            <w:rStyle w:val="BodyTextChar"/>
          </w:rPr>
          <w:t>This</w:t>
        </w:r>
      </w:ins>
      <w:r w:rsidR="00D06CAE" w:rsidRPr="006D0B6C">
        <w:rPr>
          <w:rStyle w:val="BodyTextChar"/>
        </w:rPr>
        <w:t xml:space="preserve"> </w:t>
      </w:r>
      <w:ins w:id="6" w:author="Author">
        <w:r w:rsidRPr="006D0B6C">
          <w:rPr>
            <w:rStyle w:val="BodyTextChar"/>
          </w:rPr>
          <w:t>attachment</w:t>
        </w:r>
        <w:r w:rsidR="00E35508" w:rsidRPr="006D0B6C">
          <w:rPr>
            <w:rStyle w:val="BodyTextChar"/>
          </w:rPr>
          <w:t xml:space="preserve"> </w:t>
        </w:r>
        <w:r w:rsidR="00376127" w:rsidRPr="006D0B6C">
          <w:rPr>
            <w:rStyle w:val="BodyTextChar"/>
          </w:rPr>
          <w:t xml:space="preserve">provides </w:t>
        </w:r>
        <w:r w:rsidR="00857FED" w:rsidRPr="006D0B6C">
          <w:rPr>
            <w:rStyle w:val="BodyTextChar"/>
          </w:rPr>
          <w:t xml:space="preserve">supporting </w:t>
        </w:r>
        <w:r w:rsidR="00376127" w:rsidRPr="006D0B6C">
          <w:rPr>
            <w:rStyle w:val="BodyTextChar"/>
          </w:rPr>
          <w:t xml:space="preserve">information </w:t>
        </w:r>
        <w:r w:rsidR="00F86C37" w:rsidRPr="006D0B6C">
          <w:rPr>
            <w:rStyle w:val="BodyTextChar"/>
          </w:rPr>
          <w:t>describing</w:t>
        </w:r>
        <w:r w:rsidR="00376127" w:rsidRPr="006D0B6C">
          <w:rPr>
            <w:rStyle w:val="BodyTextChar"/>
          </w:rPr>
          <w:t xml:space="preserve"> t</w:t>
        </w:r>
        <w:r w:rsidR="00CA69B7" w:rsidRPr="006D0B6C">
          <w:rPr>
            <w:rStyle w:val="BodyTextChar"/>
          </w:rPr>
          <w:t xml:space="preserve">he </w:t>
        </w:r>
        <w:r w:rsidR="00F86C37" w:rsidRPr="006D0B6C">
          <w:rPr>
            <w:rStyle w:val="BodyTextChar"/>
          </w:rPr>
          <w:t>heat release rater (</w:t>
        </w:r>
        <w:r w:rsidR="00CA69B7" w:rsidRPr="006D0B6C">
          <w:rPr>
            <w:rStyle w:val="BodyTextChar"/>
          </w:rPr>
          <w:t>HRR</w:t>
        </w:r>
        <w:r w:rsidR="00F86C37" w:rsidRPr="006D0B6C">
          <w:rPr>
            <w:rStyle w:val="BodyTextChar"/>
          </w:rPr>
          <w:t>)</w:t>
        </w:r>
        <w:r w:rsidR="00CA69B7" w:rsidRPr="006D0B6C">
          <w:rPr>
            <w:rStyle w:val="BodyTextChar"/>
          </w:rPr>
          <w:t xml:space="preserve"> profile </w:t>
        </w:r>
        <w:r w:rsidR="00376127" w:rsidRPr="006D0B6C">
          <w:rPr>
            <w:rStyle w:val="BodyTextChar"/>
          </w:rPr>
          <w:t>(HRR versus time</w:t>
        </w:r>
        <w:r w:rsidR="00424554" w:rsidRPr="006D0B6C">
          <w:rPr>
            <w:rStyle w:val="BodyTextChar"/>
          </w:rPr>
          <w:t xml:space="preserve"> curve</w:t>
        </w:r>
        <w:r w:rsidR="00376127" w:rsidRPr="006D0B6C">
          <w:rPr>
            <w:rStyle w:val="BodyTextChar"/>
          </w:rPr>
          <w:t xml:space="preserve">) </w:t>
        </w:r>
        <w:r w:rsidR="00F704F9" w:rsidRPr="006D0B6C">
          <w:rPr>
            <w:rStyle w:val="BodyTextChar"/>
          </w:rPr>
          <w:t xml:space="preserve">parameters </w:t>
        </w:r>
        <w:r w:rsidR="00CA69B7" w:rsidRPr="006D0B6C">
          <w:rPr>
            <w:rStyle w:val="BodyTextChar"/>
          </w:rPr>
          <w:t xml:space="preserve">and </w:t>
        </w:r>
        <w:r w:rsidR="00376127" w:rsidRPr="006D0B6C">
          <w:rPr>
            <w:rStyle w:val="BodyTextChar"/>
          </w:rPr>
          <w:t xml:space="preserve">HRR </w:t>
        </w:r>
        <w:r w:rsidR="00CA69B7" w:rsidRPr="006D0B6C">
          <w:rPr>
            <w:rStyle w:val="BodyTextChar"/>
          </w:rPr>
          <w:t>gamma distribution parameters for various fixed and transient ignition sources. The</w:t>
        </w:r>
        <w:r w:rsidR="006C51D0" w:rsidRPr="006D0B6C">
          <w:rPr>
            <w:rStyle w:val="BodyTextChar"/>
          </w:rPr>
          <w:t xml:space="preserve"> profile</w:t>
        </w:r>
        <w:r w:rsidR="00BB26D1" w:rsidRPr="006D0B6C">
          <w:rPr>
            <w:rStyle w:val="BodyTextChar"/>
          </w:rPr>
          <w:t>s</w:t>
        </w:r>
        <w:r w:rsidR="006C51D0" w:rsidRPr="006D0B6C">
          <w:rPr>
            <w:rStyle w:val="BodyTextChar"/>
          </w:rPr>
          <w:t xml:space="preserve"> an</w:t>
        </w:r>
        <w:r w:rsidR="00F704F9" w:rsidRPr="006D0B6C">
          <w:rPr>
            <w:rStyle w:val="BodyTextChar"/>
          </w:rPr>
          <w:t>d</w:t>
        </w:r>
        <w:r w:rsidR="006C51D0" w:rsidRPr="006D0B6C">
          <w:rPr>
            <w:rStyle w:val="BodyTextChar"/>
          </w:rPr>
          <w:t xml:space="preserve"> distribution</w:t>
        </w:r>
        <w:r w:rsidR="00CA69B7" w:rsidRPr="006D0B6C">
          <w:rPr>
            <w:rStyle w:val="BodyTextChar"/>
          </w:rPr>
          <w:t xml:space="preserve"> parameters were used to develop </w:t>
        </w:r>
        <w:r w:rsidR="00377FBA" w:rsidRPr="006D0B6C">
          <w:rPr>
            <w:rStyle w:val="BodyTextChar"/>
          </w:rPr>
          <w:t>the tables and plots in</w:t>
        </w:r>
        <w:r w:rsidR="00CA69B7" w:rsidRPr="006D0B6C">
          <w:rPr>
            <w:rStyle w:val="BodyTextChar"/>
          </w:rPr>
          <w:t xml:space="preserve"> set</w:t>
        </w:r>
        <w:r w:rsidR="00377FBA" w:rsidRPr="006D0B6C">
          <w:rPr>
            <w:rStyle w:val="BodyTextChar"/>
          </w:rPr>
          <w:t>s</w:t>
        </w:r>
        <w:r w:rsidR="00CA69B7" w:rsidRPr="006D0B6C">
          <w:rPr>
            <w:rStyle w:val="BodyTextChar"/>
          </w:rPr>
          <w:t xml:space="preserve"> A, D</w:t>
        </w:r>
        <w:r w:rsidR="007E5108" w:rsidRPr="006D0B6C">
          <w:rPr>
            <w:rStyle w:val="BodyTextChar"/>
          </w:rPr>
          <w:t>,</w:t>
        </w:r>
        <w:r w:rsidR="00CA69B7" w:rsidRPr="006D0B6C">
          <w:rPr>
            <w:rStyle w:val="BodyTextChar"/>
          </w:rPr>
          <w:t xml:space="preserve"> and E </w:t>
        </w:r>
        <w:r w:rsidR="00BC0295" w:rsidRPr="006D0B6C">
          <w:rPr>
            <w:rStyle w:val="BodyTextChar"/>
          </w:rPr>
          <w:t>of</w:t>
        </w:r>
        <w:r w:rsidR="00CA69B7" w:rsidRPr="006D0B6C">
          <w:rPr>
            <w:rStyle w:val="BodyTextChar"/>
          </w:rPr>
          <w:t xml:space="preserve"> Attachment 8</w:t>
        </w:r>
        <w:r w:rsidR="00BF4B61" w:rsidRPr="006D0B6C">
          <w:rPr>
            <w:rStyle w:val="BodyTextChar"/>
          </w:rPr>
          <w:t xml:space="preserve"> to the Fire Protection Significance Determination Process (SDP)</w:t>
        </w:r>
        <w:r w:rsidR="005B664A" w:rsidRPr="006D0B6C">
          <w:rPr>
            <w:rStyle w:val="BodyTextChar"/>
          </w:rPr>
          <w:t>, IMC 0609 Appendix F</w:t>
        </w:r>
        <w:r w:rsidR="00902998" w:rsidRPr="006D0B6C">
          <w:rPr>
            <w:rStyle w:val="BodyTextChar"/>
          </w:rPr>
          <w:t xml:space="preserve">. These tables and </w:t>
        </w:r>
        <w:r w:rsidR="005B664A" w:rsidRPr="006D0B6C">
          <w:rPr>
            <w:rStyle w:val="BodyTextChar"/>
          </w:rPr>
          <w:t xml:space="preserve">plots </w:t>
        </w:r>
        <w:r w:rsidR="00CA69B7" w:rsidRPr="006D0B6C">
          <w:rPr>
            <w:rStyle w:val="BodyTextChar"/>
          </w:rPr>
          <w:t xml:space="preserve">allow the analyst to look up the vertical and radial </w:t>
        </w:r>
        <w:r w:rsidR="001D3BBF" w:rsidRPr="006D0B6C">
          <w:rPr>
            <w:rStyle w:val="BodyTextChar"/>
          </w:rPr>
          <w:t>zone of influence (</w:t>
        </w:r>
        <w:r w:rsidR="00CA69B7" w:rsidRPr="006D0B6C">
          <w:rPr>
            <w:rStyle w:val="BodyTextChar"/>
          </w:rPr>
          <w:t>ZOI</w:t>
        </w:r>
        <w:r w:rsidR="001D3BBF" w:rsidRPr="006D0B6C">
          <w:rPr>
            <w:rStyle w:val="BodyTextChar"/>
          </w:rPr>
          <w:t>)</w:t>
        </w:r>
        <w:r w:rsidR="00CA69B7" w:rsidRPr="006D0B6C">
          <w:rPr>
            <w:rStyle w:val="BodyTextChar"/>
          </w:rPr>
          <w:t xml:space="preserve"> (</w:t>
        </w:r>
        <w:r w:rsidR="00F11216" w:rsidRPr="006D0B6C">
          <w:rPr>
            <w:rStyle w:val="BodyTextChar"/>
          </w:rPr>
          <w:t xml:space="preserve">used in </w:t>
        </w:r>
        <w:r w:rsidR="00CA69B7" w:rsidRPr="006D0B6C">
          <w:rPr>
            <w:rStyle w:val="BodyTextChar"/>
          </w:rPr>
          <w:t xml:space="preserve">Step 2.3.2), </w:t>
        </w:r>
        <w:r w:rsidR="001D3BBF" w:rsidRPr="006D0B6C">
          <w:rPr>
            <w:rStyle w:val="BodyTextChar"/>
          </w:rPr>
          <w:t>severity factor (</w:t>
        </w:r>
        <w:r w:rsidR="00CA69B7" w:rsidRPr="006D0B6C">
          <w:rPr>
            <w:rStyle w:val="BodyTextChar"/>
          </w:rPr>
          <w:t>SF</w:t>
        </w:r>
        <w:r w:rsidR="001D3BBF" w:rsidRPr="006D0B6C">
          <w:rPr>
            <w:rStyle w:val="BodyTextChar"/>
          </w:rPr>
          <w:t>)</w:t>
        </w:r>
        <w:r w:rsidR="00CA69B7" w:rsidRPr="006D0B6C">
          <w:rPr>
            <w:rStyle w:val="BodyTextChar"/>
          </w:rPr>
          <w:t xml:space="preserve"> (</w:t>
        </w:r>
        <w:r w:rsidR="00F11216" w:rsidRPr="006D0B6C">
          <w:rPr>
            <w:rStyle w:val="BodyTextChar"/>
          </w:rPr>
          <w:t xml:space="preserve">used in </w:t>
        </w:r>
        <w:r w:rsidR="00CA69B7" w:rsidRPr="006D0B6C">
          <w:rPr>
            <w:rStyle w:val="BodyTextChar"/>
          </w:rPr>
          <w:t>Step 2.6.1)</w:t>
        </w:r>
        <w:r w:rsidR="007E5108" w:rsidRPr="006D0B6C">
          <w:rPr>
            <w:rStyle w:val="BodyTextChar"/>
          </w:rPr>
          <w:t>,</w:t>
        </w:r>
        <w:r w:rsidR="00CA69B7" w:rsidRPr="006D0B6C">
          <w:rPr>
            <w:rStyle w:val="BodyTextChar"/>
          </w:rPr>
          <w:t xml:space="preserve"> and damage time (</w:t>
        </w:r>
        <w:r w:rsidR="00F11216" w:rsidRPr="006D0B6C">
          <w:rPr>
            <w:rStyle w:val="BodyTextChar"/>
          </w:rPr>
          <w:t xml:space="preserve">used in </w:t>
        </w:r>
        <w:r w:rsidR="00CA69B7" w:rsidRPr="006D0B6C">
          <w:rPr>
            <w:rStyle w:val="BodyTextChar"/>
          </w:rPr>
          <w:t xml:space="preserve">Step 2.7.1) for a specified </w:t>
        </w:r>
        <w:r w:rsidR="00DA1910" w:rsidRPr="006D0B6C">
          <w:rPr>
            <w:rStyle w:val="BodyTextChar"/>
          </w:rPr>
          <w:t xml:space="preserve">fixed or transient </w:t>
        </w:r>
        <w:r w:rsidR="00CA69B7" w:rsidRPr="006D0B6C">
          <w:rPr>
            <w:rStyle w:val="BodyTextChar"/>
          </w:rPr>
          <w:t>ignition source, target type</w:t>
        </w:r>
        <w:r w:rsidR="007E5108" w:rsidRPr="006D0B6C">
          <w:rPr>
            <w:rStyle w:val="BodyTextChar"/>
          </w:rPr>
          <w:t>,</w:t>
        </w:r>
        <w:r w:rsidR="00CA69B7" w:rsidRPr="006D0B6C">
          <w:rPr>
            <w:rStyle w:val="BodyTextChar"/>
          </w:rPr>
          <w:t xml:space="preserve"> and </w:t>
        </w:r>
        <w:r w:rsidR="00A83BE4" w:rsidRPr="006D0B6C">
          <w:rPr>
            <w:rStyle w:val="BodyTextChar"/>
          </w:rPr>
          <w:t xml:space="preserve">target </w:t>
        </w:r>
        <w:r w:rsidR="00CA69B7" w:rsidRPr="006D0B6C">
          <w:rPr>
            <w:rStyle w:val="BodyTextChar"/>
          </w:rPr>
          <w:t xml:space="preserve">location </w:t>
        </w:r>
        <w:r w:rsidR="00DC0AB5" w:rsidRPr="006D0B6C">
          <w:rPr>
            <w:rStyle w:val="BodyTextChar"/>
          </w:rPr>
          <w:t>for</w:t>
        </w:r>
        <w:r w:rsidR="00CA69B7" w:rsidRPr="006D0B6C">
          <w:rPr>
            <w:rStyle w:val="BodyTextChar"/>
          </w:rPr>
          <w:t xml:space="preserve"> </w:t>
        </w:r>
        <w:r w:rsidR="001D3BBF" w:rsidRPr="006D0B6C">
          <w:rPr>
            <w:rStyle w:val="BodyTextChar"/>
          </w:rPr>
          <w:t>fire damage state 1 (</w:t>
        </w:r>
        <w:r w:rsidR="00CA69B7" w:rsidRPr="006D0B6C">
          <w:rPr>
            <w:rStyle w:val="BodyTextChar"/>
          </w:rPr>
          <w:t>FDS1</w:t>
        </w:r>
        <w:r w:rsidR="001D3BBF" w:rsidRPr="006D0B6C">
          <w:rPr>
            <w:rStyle w:val="BodyTextChar"/>
          </w:rPr>
          <w:t>)</w:t>
        </w:r>
        <w:r w:rsidR="00CA69B7" w:rsidRPr="006D0B6C">
          <w:rPr>
            <w:rStyle w:val="BodyTextChar"/>
          </w:rPr>
          <w:t xml:space="preserve"> scenarios.</w:t>
        </w:r>
        <w:r w:rsidR="00CA6C97" w:rsidRPr="006D0B6C">
          <w:rPr>
            <w:rStyle w:val="BodyTextChar"/>
          </w:rPr>
          <w:t xml:space="preserve"> Guidance is also provided</w:t>
        </w:r>
        <w:r w:rsidR="00CA69B7" w:rsidRPr="006D0B6C">
          <w:rPr>
            <w:rStyle w:val="BodyTextChar"/>
          </w:rPr>
          <w:t xml:space="preserve"> </w:t>
        </w:r>
        <w:r w:rsidR="003F6DC9" w:rsidRPr="006D0B6C">
          <w:rPr>
            <w:rStyle w:val="BodyTextChar"/>
          </w:rPr>
          <w:t>for determining the HRR</w:t>
        </w:r>
        <w:r w:rsidR="0071786F" w:rsidRPr="006D0B6C">
          <w:rPr>
            <w:rStyle w:val="BodyTextChar"/>
          </w:rPr>
          <w:t xml:space="preserve"> of confined and unconfined oil fires,</w:t>
        </w:r>
        <w:r w:rsidR="004F4182" w:rsidRPr="006D0B6C">
          <w:rPr>
            <w:rStyle w:val="BodyTextChar"/>
          </w:rPr>
          <w:t xml:space="preserve"> </w:t>
        </w:r>
        <w:r w:rsidR="00C42E8A" w:rsidRPr="006D0B6C">
          <w:rPr>
            <w:rStyle w:val="BodyTextChar"/>
          </w:rPr>
          <w:t xml:space="preserve">cable tray fires, </w:t>
        </w:r>
        <w:r w:rsidR="00D0556D" w:rsidRPr="006D0B6C">
          <w:rPr>
            <w:rStyle w:val="BodyTextChar"/>
          </w:rPr>
          <w:t xml:space="preserve">and </w:t>
        </w:r>
        <w:r w:rsidR="00C42E8A" w:rsidRPr="006D0B6C">
          <w:rPr>
            <w:rStyle w:val="BodyTextChar"/>
          </w:rPr>
          <w:t>hot work fires</w:t>
        </w:r>
        <w:r w:rsidR="00D0556D">
          <w:t>.</w:t>
        </w:r>
        <w:r w:rsidR="00847E90">
          <w:t xml:space="preserve"> </w:t>
        </w:r>
      </w:ins>
    </w:p>
    <w:p w14:paraId="3426C12C" w14:textId="49A47632" w:rsidR="00267D8F" w:rsidRPr="00DF25B4" w:rsidRDefault="00BB3BA7" w:rsidP="00DF25B4">
      <w:pPr>
        <w:pStyle w:val="Heading1"/>
      </w:pPr>
      <w:ins w:id="7" w:author="Author">
        <w:r w:rsidRPr="00DF25B4">
          <w:t>0609F.5-02</w:t>
        </w:r>
        <w:r w:rsidRPr="00DF25B4">
          <w:tab/>
        </w:r>
        <w:r w:rsidR="00D06CAE" w:rsidRPr="00DF25B4">
          <w:t xml:space="preserve">HEAT RELEASE RATE PROFILE OF </w:t>
        </w:r>
      </w:ins>
      <w:r w:rsidR="00267D8F" w:rsidRPr="00DF25B4">
        <w:t>FIXED AND TRANSIENT IGNITION SOURCES</w:t>
      </w:r>
    </w:p>
    <w:p w14:paraId="628B1F36" w14:textId="608D370F" w:rsidR="00267D8F" w:rsidRPr="007E2FC8" w:rsidRDefault="00D73E6D" w:rsidP="007E2FC8">
      <w:pPr>
        <w:pStyle w:val="Heading2"/>
      </w:pPr>
      <w:ins w:id="8" w:author="Author">
        <w:r w:rsidRPr="007E2FC8">
          <w:t>02</w:t>
        </w:r>
        <w:r w:rsidR="007E2FC8" w:rsidRPr="007E2FC8">
          <w:t xml:space="preserve">.01 </w:t>
        </w:r>
      </w:ins>
      <w:r w:rsidR="00267D8F" w:rsidRPr="007E2FC8">
        <w:t>Heat Release Rate Profile</w:t>
      </w:r>
      <w:r w:rsidR="005064CA" w:rsidRPr="007E2FC8">
        <w:t xml:space="preserve"> of Fixed Ignition Sources</w:t>
      </w:r>
      <w:r w:rsidR="00267D8F" w:rsidRPr="007E2FC8">
        <w:t xml:space="preserve"> </w:t>
      </w:r>
    </w:p>
    <w:p w14:paraId="799FD24B" w14:textId="558E4A93" w:rsidR="00FE5988" w:rsidRPr="00587EBD" w:rsidRDefault="00FE5988" w:rsidP="006D0B6C">
      <w:pPr>
        <w:pStyle w:val="BodyText"/>
        <w:rPr>
          <w:ins w:id="9" w:author="Author"/>
        </w:rPr>
      </w:pPr>
      <w:ins w:id="10" w:author="Author">
        <w:r w:rsidRPr="00587EBD">
          <w:t xml:space="preserve">The </w:t>
        </w:r>
        <w:r w:rsidR="00457648">
          <w:t>HRR</w:t>
        </w:r>
        <w:r w:rsidR="00EA0C6B" w:rsidRPr="00587EBD">
          <w:t xml:space="preserve"> </w:t>
        </w:r>
        <w:r w:rsidRPr="00587EBD">
          <w:t>profile for all fixed ignition sources is given by the following equation:</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128"/>
        <w:gridCol w:w="720"/>
      </w:tblGrid>
      <w:tr w:rsidR="00FE5988" w:rsidRPr="006E6B93" w14:paraId="691D0FB0" w14:textId="77777777" w:rsidTr="00B65F83">
        <w:trPr>
          <w:trHeight w:val="576"/>
          <w:ins w:id="11" w:author="Author"/>
        </w:trPr>
        <w:tc>
          <w:tcPr>
            <w:tcW w:w="512" w:type="dxa"/>
            <w:vAlign w:val="center"/>
          </w:tcPr>
          <w:p w14:paraId="341BD426" w14:textId="77777777" w:rsidR="00FE5988" w:rsidRPr="006E6B93" w:rsidRDefault="00FE5988" w:rsidP="00B7544F">
            <w:pPr>
              <w:jc w:val="center"/>
              <w:rPr>
                <w:ins w:id="12" w:author="Author"/>
                <w:rFonts w:eastAsiaTheme="minorEastAsia"/>
              </w:rPr>
            </w:pPr>
          </w:p>
        </w:tc>
        <w:tc>
          <w:tcPr>
            <w:tcW w:w="8128" w:type="dxa"/>
            <w:vAlign w:val="center"/>
          </w:tcPr>
          <w:p w14:paraId="2AA67233" w14:textId="77777777" w:rsidR="00FE5988" w:rsidRPr="005C1881" w:rsidRDefault="00000116" w:rsidP="00B7544F">
            <w:pPr>
              <w:rPr>
                <w:ins w:id="13" w:author="Author"/>
                <w:rFonts w:eastAsiaTheme="minorEastAsia"/>
                <w:iCs/>
              </w:rPr>
            </w:pPr>
            <m:oMathPara>
              <m:oMathParaPr>
                <m:jc m:val="left"/>
              </m:oMathParaPr>
              <m:oMath>
                <m:acc>
                  <m:accPr>
                    <m:chr m:val="̇"/>
                    <m:ctrlPr>
                      <w:ins w:id="14" w:author="Author">
                        <w:rPr>
                          <w:rFonts w:ascii="Cambria Math" w:eastAsiaTheme="minorEastAsia" w:hAnsi="Cambria Math"/>
                          <w:iCs/>
                        </w:rPr>
                      </w:ins>
                    </m:ctrlPr>
                  </m:accPr>
                  <m:e>
                    <m:r>
                      <w:ins w:id="15" w:author="Author">
                        <m:rPr>
                          <m:sty m:val="p"/>
                        </m:rPr>
                        <w:rPr>
                          <w:rFonts w:ascii="Cambria Math" w:eastAsiaTheme="minorEastAsia" w:hAnsi="Cambria Math"/>
                        </w:rPr>
                        <m:t>Q</m:t>
                      </w:ins>
                    </m:r>
                  </m:e>
                </m:acc>
                <m:d>
                  <m:dPr>
                    <m:ctrlPr>
                      <w:ins w:id="16" w:author="Author">
                        <w:rPr>
                          <w:rFonts w:ascii="Cambria Math" w:eastAsiaTheme="minorEastAsia" w:hAnsi="Cambria Math"/>
                          <w:iCs/>
                        </w:rPr>
                      </w:ins>
                    </m:ctrlPr>
                  </m:dPr>
                  <m:e>
                    <m:r>
                      <w:ins w:id="17" w:author="Author">
                        <m:rPr>
                          <m:sty m:val="p"/>
                        </m:rPr>
                        <w:rPr>
                          <w:rFonts w:ascii="Cambria Math" w:eastAsiaTheme="minorEastAsia" w:hAnsi="Cambria Math"/>
                        </w:rPr>
                        <m:t>t</m:t>
                      </w:ins>
                    </m:r>
                  </m:e>
                </m:d>
                <m:r>
                  <w:ins w:id="18" w:author="Author">
                    <m:rPr>
                      <m:sty m:val="p"/>
                    </m:rPr>
                    <w:rPr>
                      <w:rFonts w:ascii="Cambria Math" w:eastAsiaTheme="minorEastAsia" w:hAnsi="Cambria Math"/>
                    </w:rPr>
                    <m:t>=</m:t>
                  </w:ins>
                </m:r>
                <m:d>
                  <m:dPr>
                    <m:begChr m:val="{"/>
                    <m:endChr m:val=""/>
                    <m:ctrlPr>
                      <w:ins w:id="19" w:author="Author">
                        <w:rPr>
                          <w:rFonts w:ascii="Cambria Math" w:eastAsiaTheme="minorEastAsia" w:hAnsi="Cambria Math"/>
                          <w:iCs/>
                        </w:rPr>
                      </w:ins>
                    </m:ctrlPr>
                  </m:dPr>
                  <m:e>
                    <m:m>
                      <m:mPr>
                        <m:mcs>
                          <m:mc>
                            <m:mcPr>
                              <m:count m:val="2"/>
                              <m:mcJc m:val="center"/>
                            </m:mcPr>
                          </m:mc>
                        </m:mcs>
                        <m:ctrlPr>
                          <w:ins w:id="20" w:author="Author">
                            <w:rPr>
                              <w:rFonts w:ascii="Cambria Math" w:eastAsiaTheme="minorEastAsia" w:hAnsi="Cambria Math"/>
                              <w:iCs/>
                            </w:rPr>
                          </w:ins>
                        </m:ctrlPr>
                      </m:mPr>
                      <m:mr>
                        <m:e>
                          <m:sSub>
                            <m:sSubPr>
                              <m:ctrlPr>
                                <w:ins w:id="21" w:author="Author">
                                  <w:rPr>
                                    <w:rFonts w:ascii="Cambria Math" w:eastAsiaTheme="minorEastAsia" w:hAnsi="Cambria Math"/>
                                    <w:iCs/>
                                  </w:rPr>
                                </w:ins>
                              </m:ctrlPr>
                            </m:sSubPr>
                            <m:e>
                              <m:acc>
                                <m:accPr>
                                  <m:chr m:val="̇"/>
                                  <m:ctrlPr>
                                    <w:ins w:id="22" w:author="Author">
                                      <w:rPr>
                                        <w:rFonts w:ascii="Cambria Math" w:eastAsiaTheme="minorEastAsia" w:hAnsi="Cambria Math"/>
                                        <w:iCs/>
                                      </w:rPr>
                                    </w:ins>
                                  </m:ctrlPr>
                                </m:accPr>
                                <m:e>
                                  <m:r>
                                    <w:ins w:id="23" w:author="Author">
                                      <m:rPr>
                                        <m:sty m:val="p"/>
                                      </m:rPr>
                                      <w:rPr>
                                        <w:rFonts w:ascii="Cambria Math" w:eastAsiaTheme="minorEastAsia" w:hAnsi="Cambria Math"/>
                                      </w:rPr>
                                      <m:t>Q</m:t>
                                    </w:ins>
                                  </m:r>
                                </m:e>
                              </m:acc>
                            </m:e>
                            <m:sub>
                              <m:r>
                                <w:ins w:id="24" w:author="Author">
                                  <m:rPr>
                                    <m:sty m:val="p"/>
                                  </m:rPr>
                                  <w:rPr>
                                    <w:rFonts w:ascii="Cambria Math" w:eastAsiaTheme="minorEastAsia" w:hAnsi="Cambria Math"/>
                                  </w:rPr>
                                  <m:t>peak</m:t>
                                </w:ins>
                              </m:r>
                            </m:sub>
                          </m:sSub>
                          <m:sSup>
                            <m:sSupPr>
                              <m:ctrlPr>
                                <w:ins w:id="25" w:author="Author">
                                  <w:rPr>
                                    <w:rFonts w:ascii="Cambria Math" w:eastAsiaTheme="minorEastAsia" w:hAnsi="Cambria Math"/>
                                    <w:iCs/>
                                  </w:rPr>
                                </w:ins>
                              </m:ctrlPr>
                            </m:sSupPr>
                            <m:e>
                              <m:d>
                                <m:dPr>
                                  <m:ctrlPr>
                                    <w:ins w:id="26" w:author="Author">
                                      <w:rPr>
                                        <w:rFonts w:ascii="Cambria Math" w:eastAsiaTheme="minorEastAsia" w:hAnsi="Cambria Math"/>
                                        <w:iCs/>
                                      </w:rPr>
                                    </w:ins>
                                  </m:ctrlPr>
                                </m:dPr>
                                <m:e>
                                  <m:f>
                                    <m:fPr>
                                      <m:ctrlPr>
                                        <w:ins w:id="27" w:author="Author">
                                          <w:rPr>
                                            <w:rFonts w:ascii="Cambria Math" w:eastAsiaTheme="minorEastAsia" w:hAnsi="Cambria Math"/>
                                            <w:iCs/>
                                          </w:rPr>
                                        </w:ins>
                                      </m:ctrlPr>
                                    </m:fPr>
                                    <m:num>
                                      <m:r>
                                        <w:ins w:id="28" w:author="Author">
                                          <m:rPr>
                                            <m:sty m:val="p"/>
                                          </m:rPr>
                                          <w:rPr>
                                            <w:rFonts w:ascii="Cambria Math" w:eastAsiaTheme="minorEastAsia" w:hAnsi="Cambria Math"/>
                                          </w:rPr>
                                          <m:t>t</m:t>
                                        </w:ins>
                                      </m:r>
                                    </m:num>
                                    <m:den>
                                      <m:sSub>
                                        <m:sSubPr>
                                          <m:ctrlPr>
                                            <w:ins w:id="29" w:author="Author">
                                              <w:rPr>
                                                <w:rFonts w:ascii="Cambria Math" w:eastAsiaTheme="minorEastAsia" w:hAnsi="Cambria Math"/>
                                                <w:iCs/>
                                              </w:rPr>
                                            </w:ins>
                                          </m:ctrlPr>
                                        </m:sSubPr>
                                        <m:e>
                                          <m:r>
                                            <w:ins w:id="30" w:author="Author">
                                              <m:rPr>
                                                <m:sty m:val="p"/>
                                              </m:rPr>
                                              <w:rPr>
                                                <w:rFonts w:ascii="Cambria Math" w:eastAsiaTheme="minorEastAsia" w:hAnsi="Cambria Math"/>
                                              </w:rPr>
                                              <m:t>t</m:t>
                                            </w:ins>
                                          </m:r>
                                        </m:e>
                                        <m:sub>
                                          <m:r>
                                            <w:ins w:id="31" w:author="Author">
                                              <m:rPr>
                                                <m:sty m:val="p"/>
                                              </m:rPr>
                                              <w:rPr>
                                                <w:rFonts w:ascii="Cambria Math" w:eastAsiaTheme="minorEastAsia" w:hAnsi="Cambria Math"/>
                                              </w:rPr>
                                              <m:t>g</m:t>
                                            </w:ins>
                                          </m:r>
                                        </m:sub>
                                      </m:sSub>
                                    </m:den>
                                  </m:f>
                                </m:e>
                              </m:d>
                            </m:e>
                            <m:sup>
                              <m:sSub>
                                <m:sSubPr>
                                  <m:ctrlPr>
                                    <w:ins w:id="32" w:author="Author">
                                      <w:rPr>
                                        <w:rFonts w:ascii="Cambria Math" w:eastAsiaTheme="minorEastAsia" w:hAnsi="Cambria Math"/>
                                        <w:iCs/>
                                      </w:rPr>
                                    </w:ins>
                                  </m:ctrlPr>
                                </m:sSubPr>
                                <m:e>
                                  <m:r>
                                    <w:ins w:id="33" w:author="Author">
                                      <m:rPr>
                                        <m:sty m:val="p"/>
                                      </m:rPr>
                                      <w:rPr>
                                        <w:rFonts w:ascii="Cambria Math" w:eastAsiaTheme="minorEastAsia" w:hAnsi="Cambria Math"/>
                                      </w:rPr>
                                      <m:t>n</m:t>
                                    </w:ins>
                                  </m:r>
                                </m:e>
                                <m:sub>
                                  <m:r>
                                    <w:ins w:id="34" w:author="Author">
                                      <m:rPr>
                                        <m:sty m:val="p"/>
                                      </m:rPr>
                                      <w:rPr>
                                        <w:rFonts w:ascii="Cambria Math" w:eastAsiaTheme="minorEastAsia" w:hAnsi="Cambria Math"/>
                                      </w:rPr>
                                      <m:t>g</m:t>
                                    </w:ins>
                                  </m:r>
                                </m:sub>
                              </m:sSub>
                            </m:sup>
                          </m:sSup>
                        </m:e>
                        <m:e>
                          <m:r>
                            <w:ins w:id="35" w:author="Author">
                              <m:rPr>
                                <m:sty m:val="p"/>
                              </m:rPr>
                              <w:rPr>
                                <w:rFonts w:ascii="Cambria Math" w:eastAsiaTheme="minorEastAsia" w:hAnsi="Cambria Math"/>
                              </w:rPr>
                              <m:t>t≤</m:t>
                            </w:ins>
                          </m:r>
                          <m:sSub>
                            <m:sSubPr>
                              <m:ctrlPr>
                                <w:ins w:id="36" w:author="Author">
                                  <w:rPr>
                                    <w:rFonts w:ascii="Cambria Math" w:eastAsiaTheme="minorEastAsia" w:hAnsi="Cambria Math"/>
                                    <w:iCs/>
                                  </w:rPr>
                                </w:ins>
                              </m:ctrlPr>
                            </m:sSubPr>
                            <m:e>
                              <m:r>
                                <w:ins w:id="37" w:author="Author">
                                  <m:rPr>
                                    <m:sty m:val="p"/>
                                  </m:rPr>
                                  <w:rPr>
                                    <w:rFonts w:ascii="Cambria Math" w:eastAsiaTheme="minorEastAsia" w:hAnsi="Cambria Math"/>
                                  </w:rPr>
                                  <m:t>t</m:t>
                                </w:ins>
                              </m:r>
                            </m:e>
                            <m:sub>
                              <m:r>
                                <w:ins w:id="38" w:author="Author">
                                  <m:rPr>
                                    <m:sty m:val="p"/>
                                  </m:rPr>
                                  <w:rPr>
                                    <w:rFonts w:ascii="Cambria Math" w:eastAsiaTheme="minorEastAsia" w:hAnsi="Cambria Math"/>
                                  </w:rPr>
                                  <m:t>g</m:t>
                                </w:ins>
                              </m:r>
                            </m:sub>
                          </m:sSub>
                        </m:e>
                      </m:mr>
                      <m:mr>
                        <m:e>
                          <m:sSub>
                            <m:sSubPr>
                              <m:ctrlPr>
                                <w:ins w:id="39" w:author="Author">
                                  <w:rPr>
                                    <w:rFonts w:ascii="Cambria Math" w:eastAsiaTheme="minorEastAsia" w:hAnsi="Cambria Math"/>
                                    <w:iCs/>
                                  </w:rPr>
                                </w:ins>
                              </m:ctrlPr>
                            </m:sSubPr>
                            <m:e>
                              <m:acc>
                                <m:accPr>
                                  <m:chr m:val="̇"/>
                                  <m:ctrlPr>
                                    <w:ins w:id="40" w:author="Author">
                                      <w:rPr>
                                        <w:rFonts w:ascii="Cambria Math" w:eastAsiaTheme="minorEastAsia" w:hAnsi="Cambria Math"/>
                                        <w:iCs/>
                                      </w:rPr>
                                    </w:ins>
                                  </m:ctrlPr>
                                </m:accPr>
                                <m:e>
                                  <m:r>
                                    <w:ins w:id="41" w:author="Author">
                                      <m:rPr>
                                        <m:sty m:val="p"/>
                                      </m:rPr>
                                      <w:rPr>
                                        <w:rFonts w:ascii="Cambria Math" w:eastAsiaTheme="minorEastAsia" w:hAnsi="Cambria Math"/>
                                      </w:rPr>
                                      <m:t>Q</m:t>
                                    </w:ins>
                                  </m:r>
                                </m:e>
                              </m:acc>
                            </m:e>
                            <m:sub>
                              <m:r>
                                <w:ins w:id="42" w:author="Author">
                                  <m:rPr>
                                    <m:sty m:val="p"/>
                                  </m:rPr>
                                  <w:rPr>
                                    <w:rFonts w:ascii="Cambria Math" w:eastAsiaTheme="minorEastAsia" w:hAnsi="Cambria Math"/>
                                  </w:rPr>
                                  <m:t>peak</m:t>
                                </w:ins>
                              </m:r>
                            </m:sub>
                          </m:sSub>
                        </m:e>
                        <m:e>
                          <m:sSub>
                            <m:sSubPr>
                              <m:ctrlPr>
                                <w:ins w:id="43" w:author="Author">
                                  <w:rPr>
                                    <w:rFonts w:ascii="Cambria Math" w:eastAsiaTheme="minorEastAsia" w:hAnsi="Cambria Math"/>
                                    <w:iCs/>
                                  </w:rPr>
                                </w:ins>
                              </m:ctrlPr>
                            </m:sSubPr>
                            <m:e>
                              <m:r>
                                <w:ins w:id="44" w:author="Author">
                                  <m:rPr>
                                    <m:sty m:val="p"/>
                                  </m:rPr>
                                  <w:rPr>
                                    <w:rFonts w:ascii="Cambria Math" w:eastAsiaTheme="minorEastAsia" w:hAnsi="Cambria Math"/>
                                  </w:rPr>
                                  <m:t>t</m:t>
                                </w:ins>
                              </m:r>
                            </m:e>
                            <m:sub>
                              <m:r>
                                <w:ins w:id="45" w:author="Author">
                                  <m:rPr>
                                    <m:sty m:val="p"/>
                                  </m:rPr>
                                  <w:rPr>
                                    <w:rFonts w:ascii="Cambria Math" w:eastAsiaTheme="minorEastAsia" w:hAnsi="Cambria Math"/>
                                  </w:rPr>
                                  <m:t>g</m:t>
                                </w:ins>
                              </m:r>
                            </m:sub>
                          </m:sSub>
                          <m:r>
                            <w:ins w:id="46" w:author="Author">
                              <m:rPr>
                                <m:sty m:val="p"/>
                              </m:rPr>
                              <w:rPr>
                                <w:rFonts w:ascii="Cambria Math" w:eastAsiaTheme="minorEastAsia" w:hAnsi="Cambria Math"/>
                              </w:rPr>
                              <m:t>&lt;t≤</m:t>
                            </w:ins>
                          </m:r>
                          <m:sSub>
                            <m:sSubPr>
                              <m:ctrlPr>
                                <w:ins w:id="47" w:author="Author">
                                  <w:rPr>
                                    <w:rFonts w:ascii="Cambria Math" w:eastAsiaTheme="minorEastAsia" w:hAnsi="Cambria Math"/>
                                    <w:iCs/>
                                  </w:rPr>
                                </w:ins>
                              </m:ctrlPr>
                            </m:sSubPr>
                            <m:e>
                              <m:r>
                                <w:ins w:id="48" w:author="Author">
                                  <m:rPr>
                                    <m:sty m:val="p"/>
                                  </m:rPr>
                                  <w:rPr>
                                    <w:rFonts w:ascii="Cambria Math" w:eastAsiaTheme="minorEastAsia" w:hAnsi="Cambria Math"/>
                                  </w:rPr>
                                  <m:t>t</m:t>
                                </w:ins>
                              </m:r>
                            </m:e>
                            <m:sub>
                              <m:r>
                                <w:ins w:id="49" w:author="Author">
                                  <m:rPr>
                                    <m:sty m:val="p"/>
                                  </m:rPr>
                                  <w:rPr>
                                    <w:rFonts w:ascii="Cambria Math" w:eastAsiaTheme="minorEastAsia" w:hAnsi="Cambria Math"/>
                                  </w:rPr>
                                  <m:t>g</m:t>
                                </w:ins>
                              </m:r>
                            </m:sub>
                          </m:sSub>
                          <m:r>
                            <w:ins w:id="50" w:author="Author">
                              <m:rPr>
                                <m:sty m:val="p"/>
                              </m:rPr>
                              <w:rPr>
                                <w:rFonts w:ascii="Cambria Math" w:eastAsiaTheme="minorEastAsia" w:hAnsi="Cambria Math"/>
                              </w:rPr>
                              <m:t>+</m:t>
                            </w:ins>
                          </m:r>
                          <m:sSub>
                            <m:sSubPr>
                              <m:ctrlPr>
                                <w:ins w:id="51" w:author="Author">
                                  <w:rPr>
                                    <w:rFonts w:ascii="Cambria Math" w:eastAsiaTheme="minorEastAsia" w:hAnsi="Cambria Math"/>
                                    <w:iCs/>
                                  </w:rPr>
                                </w:ins>
                              </m:ctrlPr>
                            </m:sSubPr>
                            <m:e>
                              <m:r>
                                <w:ins w:id="52" w:author="Author">
                                  <m:rPr>
                                    <m:sty m:val="p"/>
                                  </m:rPr>
                                  <w:rPr>
                                    <w:rFonts w:ascii="Cambria Math" w:eastAsiaTheme="minorEastAsia" w:hAnsi="Cambria Math"/>
                                  </w:rPr>
                                  <m:t>t</m:t>
                                </w:ins>
                              </m:r>
                            </m:e>
                            <m:sub>
                              <m:r>
                                <w:ins w:id="53" w:author="Author">
                                  <m:rPr>
                                    <m:sty m:val="p"/>
                                  </m:rPr>
                                  <w:rPr>
                                    <w:rFonts w:ascii="Cambria Math" w:eastAsiaTheme="minorEastAsia" w:hAnsi="Cambria Math"/>
                                  </w:rPr>
                                  <m:t>p</m:t>
                                </w:ins>
                              </m:r>
                            </m:sub>
                          </m:sSub>
                        </m:e>
                      </m:mr>
                      <m:mr>
                        <m:e>
                          <m:sSub>
                            <m:sSubPr>
                              <m:ctrlPr>
                                <w:ins w:id="54" w:author="Author">
                                  <w:rPr>
                                    <w:rFonts w:ascii="Cambria Math" w:eastAsiaTheme="minorEastAsia" w:hAnsi="Cambria Math"/>
                                    <w:iCs/>
                                  </w:rPr>
                                </w:ins>
                              </m:ctrlPr>
                            </m:sSubPr>
                            <m:e>
                              <m:acc>
                                <m:accPr>
                                  <m:chr m:val="̇"/>
                                  <m:ctrlPr>
                                    <w:ins w:id="55" w:author="Author">
                                      <w:rPr>
                                        <w:rFonts w:ascii="Cambria Math" w:eastAsiaTheme="minorEastAsia" w:hAnsi="Cambria Math"/>
                                        <w:iCs/>
                                      </w:rPr>
                                    </w:ins>
                                  </m:ctrlPr>
                                </m:accPr>
                                <m:e>
                                  <m:r>
                                    <w:ins w:id="56" w:author="Author">
                                      <m:rPr>
                                        <m:sty m:val="p"/>
                                      </m:rPr>
                                      <w:rPr>
                                        <w:rFonts w:ascii="Cambria Math" w:eastAsiaTheme="minorEastAsia" w:hAnsi="Cambria Math"/>
                                      </w:rPr>
                                      <m:t>Q</m:t>
                                    </w:ins>
                                  </m:r>
                                </m:e>
                              </m:acc>
                            </m:e>
                            <m:sub>
                              <m:r>
                                <w:ins w:id="57" w:author="Author">
                                  <m:rPr>
                                    <m:sty m:val="p"/>
                                  </m:rPr>
                                  <w:rPr>
                                    <w:rFonts w:ascii="Cambria Math" w:eastAsiaTheme="minorEastAsia" w:hAnsi="Cambria Math"/>
                                  </w:rPr>
                                  <m:t>peak</m:t>
                                </w:ins>
                              </m:r>
                            </m:sub>
                          </m:sSub>
                          <m:d>
                            <m:dPr>
                              <m:ctrlPr>
                                <w:ins w:id="58" w:author="Author">
                                  <w:rPr>
                                    <w:rFonts w:ascii="Cambria Math" w:eastAsiaTheme="minorEastAsia" w:hAnsi="Cambria Math"/>
                                    <w:iCs/>
                                  </w:rPr>
                                </w:ins>
                              </m:ctrlPr>
                            </m:dPr>
                            <m:e>
                              <m:r>
                                <w:ins w:id="59" w:author="Author">
                                  <m:rPr>
                                    <m:sty m:val="p"/>
                                  </m:rPr>
                                  <w:rPr>
                                    <w:rFonts w:ascii="Cambria Math" w:eastAsiaTheme="minorEastAsia" w:hAnsi="Cambria Math"/>
                                  </w:rPr>
                                  <m:t>1-</m:t>
                                </w:ins>
                              </m:r>
                              <m:sSup>
                                <m:sSupPr>
                                  <m:ctrlPr>
                                    <w:ins w:id="60" w:author="Author">
                                      <w:rPr>
                                        <w:rFonts w:ascii="Cambria Math" w:eastAsiaTheme="minorEastAsia" w:hAnsi="Cambria Math"/>
                                        <w:iCs/>
                                      </w:rPr>
                                    </w:ins>
                                  </m:ctrlPr>
                                </m:sSupPr>
                                <m:e>
                                  <m:d>
                                    <m:dPr>
                                      <m:ctrlPr>
                                        <w:ins w:id="61" w:author="Author">
                                          <w:rPr>
                                            <w:rFonts w:ascii="Cambria Math" w:eastAsiaTheme="minorEastAsia" w:hAnsi="Cambria Math"/>
                                            <w:iCs/>
                                          </w:rPr>
                                        </w:ins>
                                      </m:ctrlPr>
                                    </m:dPr>
                                    <m:e>
                                      <m:f>
                                        <m:fPr>
                                          <m:ctrlPr>
                                            <w:ins w:id="62" w:author="Author">
                                              <w:rPr>
                                                <w:rFonts w:ascii="Cambria Math" w:eastAsiaTheme="minorEastAsia" w:hAnsi="Cambria Math"/>
                                                <w:iCs/>
                                              </w:rPr>
                                            </w:ins>
                                          </m:ctrlPr>
                                        </m:fPr>
                                        <m:num>
                                          <m:r>
                                            <w:ins w:id="63" w:author="Author">
                                              <m:rPr>
                                                <m:sty m:val="p"/>
                                              </m:rPr>
                                              <w:rPr>
                                                <w:rFonts w:ascii="Cambria Math" w:eastAsiaTheme="minorEastAsia" w:hAnsi="Cambria Math"/>
                                              </w:rPr>
                                              <m:t>t-</m:t>
                                            </w:ins>
                                          </m:r>
                                          <m:sSub>
                                            <m:sSubPr>
                                              <m:ctrlPr>
                                                <w:ins w:id="64" w:author="Author">
                                                  <w:rPr>
                                                    <w:rFonts w:ascii="Cambria Math" w:eastAsiaTheme="minorEastAsia" w:hAnsi="Cambria Math"/>
                                                    <w:iCs/>
                                                  </w:rPr>
                                                </w:ins>
                                              </m:ctrlPr>
                                            </m:sSubPr>
                                            <m:e>
                                              <m:r>
                                                <w:ins w:id="65" w:author="Author">
                                                  <m:rPr>
                                                    <m:sty m:val="p"/>
                                                  </m:rPr>
                                                  <w:rPr>
                                                    <w:rFonts w:ascii="Cambria Math" w:eastAsiaTheme="minorEastAsia" w:hAnsi="Cambria Math"/>
                                                  </w:rPr>
                                                  <m:t>t</m:t>
                                                </w:ins>
                                              </m:r>
                                            </m:e>
                                            <m:sub>
                                              <m:r>
                                                <w:ins w:id="66" w:author="Author">
                                                  <m:rPr>
                                                    <m:sty m:val="p"/>
                                                  </m:rPr>
                                                  <w:rPr>
                                                    <w:rFonts w:ascii="Cambria Math" w:eastAsiaTheme="minorEastAsia" w:hAnsi="Cambria Math"/>
                                                  </w:rPr>
                                                  <m:t>g</m:t>
                                                </w:ins>
                                              </m:r>
                                            </m:sub>
                                          </m:sSub>
                                          <m:r>
                                            <w:ins w:id="67" w:author="Author">
                                              <m:rPr>
                                                <m:sty m:val="p"/>
                                              </m:rPr>
                                              <w:rPr>
                                                <w:rFonts w:ascii="Cambria Math" w:eastAsiaTheme="minorEastAsia" w:hAnsi="Cambria Math"/>
                                              </w:rPr>
                                              <m:t>-</m:t>
                                            </w:ins>
                                          </m:r>
                                          <m:sSub>
                                            <m:sSubPr>
                                              <m:ctrlPr>
                                                <w:ins w:id="68" w:author="Author">
                                                  <w:rPr>
                                                    <w:rFonts w:ascii="Cambria Math" w:eastAsiaTheme="minorEastAsia" w:hAnsi="Cambria Math"/>
                                                    <w:iCs/>
                                                  </w:rPr>
                                                </w:ins>
                                              </m:ctrlPr>
                                            </m:sSubPr>
                                            <m:e>
                                              <m:r>
                                                <w:ins w:id="69" w:author="Author">
                                                  <m:rPr>
                                                    <m:sty m:val="p"/>
                                                  </m:rPr>
                                                  <w:rPr>
                                                    <w:rFonts w:ascii="Cambria Math" w:eastAsiaTheme="minorEastAsia" w:hAnsi="Cambria Math"/>
                                                  </w:rPr>
                                                  <m:t>t</m:t>
                                                </w:ins>
                                              </m:r>
                                            </m:e>
                                            <m:sub>
                                              <m:r>
                                                <w:ins w:id="70" w:author="Author">
                                                  <m:rPr>
                                                    <m:sty m:val="p"/>
                                                  </m:rPr>
                                                  <w:rPr>
                                                    <w:rFonts w:ascii="Cambria Math" w:eastAsiaTheme="minorEastAsia" w:hAnsi="Cambria Math"/>
                                                  </w:rPr>
                                                  <m:t>p</m:t>
                                                </w:ins>
                                              </m:r>
                                            </m:sub>
                                          </m:sSub>
                                        </m:num>
                                        <m:den>
                                          <m:sSub>
                                            <m:sSubPr>
                                              <m:ctrlPr>
                                                <w:ins w:id="71" w:author="Author">
                                                  <w:rPr>
                                                    <w:rFonts w:ascii="Cambria Math" w:eastAsiaTheme="minorEastAsia" w:hAnsi="Cambria Math"/>
                                                    <w:iCs/>
                                                  </w:rPr>
                                                </w:ins>
                                              </m:ctrlPr>
                                            </m:sSubPr>
                                            <m:e>
                                              <m:r>
                                                <w:ins w:id="72" w:author="Author">
                                                  <m:rPr>
                                                    <m:sty m:val="p"/>
                                                  </m:rPr>
                                                  <w:rPr>
                                                    <w:rFonts w:ascii="Cambria Math" w:eastAsiaTheme="minorEastAsia" w:hAnsi="Cambria Math"/>
                                                  </w:rPr>
                                                  <m:t>t</m:t>
                                                </w:ins>
                                              </m:r>
                                            </m:e>
                                            <m:sub>
                                              <m:r>
                                                <w:ins w:id="73" w:author="Author">
                                                  <m:rPr>
                                                    <m:sty m:val="p"/>
                                                  </m:rPr>
                                                  <w:rPr>
                                                    <w:rFonts w:ascii="Cambria Math" w:eastAsiaTheme="minorEastAsia" w:hAnsi="Cambria Math"/>
                                                  </w:rPr>
                                                  <m:t>d</m:t>
                                                </w:ins>
                                              </m:r>
                                            </m:sub>
                                          </m:sSub>
                                        </m:den>
                                      </m:f>
                                    </m:e>
                                  </m:d>
                                </m:e>
                                <m:sup>
                                  <m:sSub>
                                    <m:sSubPr>
                                      <m:ctrlPr>
                                        <w:ins w:id="74" w:author="Author">
                                          <w:rPr>
                                            <w:rFonts w:ascii="Cambria Math" w:eastAsiaTheme="minorEastAsia" w:hAnsi="Cambria Math"/>
                                            <w:iCs/>
                                          </w:rPr>
                                        </w:ins>
                                      </m:ctrlPr>
                                    </m:sSubPr>
                                    <m:e>
                                      <m:r>
                                        <w:ins w:id="75" w:author="Author">
                                          <m:rPr>
                                            <m:sty m:val="p"/>
                                          </m:rPr>
                                          <w:rPr>
                                            <w:rFonts w:ascii="Cambria Math" w:eastAsiaTheme="minorEastAsia" w:hAnsi="Cambria Math"/>
                                          </w:rPr>
                                          <m:t>n</m:t>
                                        </w:ins>
                                      </m:r>
                                    </m:e>
                                    <m:sub>
                                      <m:r>
                                        <w:ins w:id="76" w:author="Author">
                                          <m:rPr>
                                            <m:sty m:val="p"/>
                                          </m:rPr>
                                          <w:rPr>
                                            <w:rFonts w:ascii="Cambria Math" w:eastAsiaTheme="minorEastAsia" w:hAnsi="Cambria Math"/>
                                          </w:rPr>
                                          <m:t>d</m:t>
                                        </w:ins>
                                      </m:r>
                                    </m:sub>
                                  </m:sSub>
                                </m:sup>
                              </m:sSup>
                            </m:e>
                          </m:d>
                        </m:e>
                        <m:e>
                          <m:sSub>
                            <m:sSubPr>
                              <m:ctrlPr>
                                <w:ins w:id="77" w:author="Author">
                                  <w:rPr>
                                    <w:rFonts w:ascii="Cambria Math" w:eastAsiaTheme="minorEastAsia" w:hAnsi="Cambria Math"/>
                                    <w:iCs/>
                                  </w:rPr>
                                </w:ins>
                              </m:ctrlPr>
                            </m:sSubPr>
                            <m:e>
                              <m:r>
                                <w:ins w:id="78" w:author="Author">
                                  <m:rPr>
                                    <m:sty m:val="p"/>
                                  </m:rPr>
                                  <w:rPr>
                                    <w:rFonts w:ascii="Cambria Math" w:eastAsiaTheme="minorEastAsia" w:hAnsi="Cambria Math"/>
                                  </w:rPr>
                                  <m:t>t</m:t>
                                </w:ins>
                              </m:r>
                            </m:e>
                            <m:sub>
                              <m:r>
                                <w:ins w:id="79" w:author="Author">
                                  <m:rPr>
                                    <m:sty m:val="p"/>
                                  </m:rPr>
                                  <w:rPr>
                                    <w:rFonts w:ascii="Cambria Math" w:eastAsiaTheme="minorEastAsia" w:hAnsi="Cambria Math"/>
                                  </w:rPr>
                                  <m:t>g</m:t>
                                </w:ins>
                              </m:r>
                            </m:sub>
                          </m:sSub>
                          <m:r>
                            <w:ins w:id="80" w:author="Author">
                              <m:rPr>
                                <m:sty m:val="p"/>
                              </m:rPr>
                              <w:rPr>
                                <w:rFonts w:ascii="Cambria Math" w:eastAsiaTheme="minorEastAsia" w:hAnsi="Cambria Math"/>
                              </w:rPr>
                              <m:t>+</m:t>
                            </w:ins>
                          </m:r>
                          <m:sSub>
                            <m:sSubPr>
                              <m:ctrlPr>
                                <w:ins w:id="81" w:author="Author">
                                  <w:rPr>
                                    <w:rFonts w:ascii="Cambria Math" w:eastAsiaTheme="minorEastAsia" w:hAnsi="Cambria Math"/>
                                    <w:iCs/>
                                  </w:rPr>
                                </w:ins>
                              </m:ctrlPr>
                            </m:sSubPr>
                            <m:e>
                              <m:r>
                                <w:ins w:id="82" w:author="Author">
                                  <m:rPr>
                                    <m:sty m:val="p"/>
                                  </m:rPr>
                                  <w:rPr>
                                    <w:rFonts w:ascii="Cambria Math" w:eastAsiaTheme="minorEastAsia" w:hAnsi="Cambria Math"/>
                                  </w:rPr>
                                  <m:t>t</m:t>
                                </w:ins>
                              </m:r>
                            </m:e>
                            <m:sub>
                              <m:r>
                                <w:ins w:id="83" w:author="Author">
                                  <m:rPr>
                                    <m:sty m:val="p"/>
                                  </m:rPr>
                                  <w:rPr>
                                    <w:rFonts w:ascii="Cambria Math" w:eastAsiaTheme="minorEastAsia" w:hAnsi="Cambria Math"/>
                                  </w:rPr>
                                  <m:t>p</m:t>
                                </w:ins>
                              </m:r>
                            </m:sub>
                          </m:sSub>
                          <m:r>
                            <w:ins w:id="84" w:author="Author">
                              <m:rPr>
                                <m:sty m:val="p"/>
                              </m:rPr>
                              <w:rPr>
                                <w:rFonts w:ascii="Cambria Math" w:eastAsiaTheme="minorEastAsia" w:hAnsi="Cambria Math"/>
                              </w:rPr>
                              <m:t>&lt;t≤</m:t>
                            </w:ins>
                          </m:r>
                          <m:sSub>
                            <m:sSubPr>
                              <m:ctrlPr>
                                <w:ins w:id="85" w:author="Author">
                                  <w:rPr>
                                    <w:rFonts w:ascii="Cambria Math" w:eastAsiaTheme="minorEastAsia" w:hAnsi="Cambria Math"/>
                                    <w:iCs/>
                                  </w:rPr>
                                </w:ins>
                              </m:ctrlPr>
                            </m:sSubPr>
                            <m:e>
                              <m:sSub>
                                <m:sSubPr>
                                  <m:ctrlPr>
                                    <w:ins w:id="86" w:author="Author">
                                      <w:rPr>
                                        <w:rFonts w:ascii="Cambria Math" w:eastAsiaTheme="minorEastAsia" w:hAnsi="Cambria Math"/>
                                        <w:iCs/>
                                      </w:rPr>
                                    </w:ins>
                                  </m:ctrlPr>
                                </m:sSubPr>
                                <m:e>
                                  <m:r>
                                    <w:ins w:id="87" w:author="Author">
                                      <m:rPr>
                                        <m:sty m:val="p"/>
                                      </m:rPr>
                                      <w:rPr>
                                        <w:rFonts w:ascii="Cambria Math" w:eastAsiaTheme="minorEastAsia" w:hAnsi="Cambria Math"/>
                                      </w:rPr>
                                      <m:t>t</m:t>
                                    </w:ins>
                                  </m:r>
                                </m:e>
                                <m:sub>
                                  <m:r>
                                    <w:ins w:id="88" w:author="Author">
                                      <m:rPr>
                                        <m:sty m:val="p"/>
                                      </m:rPr>
                                      <w:rPr>
                                        <w:rFonts w:ascii="Cambria Math" w:eastAsiaTheme="minorEastAsia" w:hAnsi="Cambria Math"/>
                                      </w:rPr>
                                      <m:t>d</m:t>
                                    </w:ins>
                                  </m:r>
                                </m:sub>
                              </m:sSub>
                              <m:r>
                                <w:ins w:id="89" w:author="Author">
                                  <m:rPr>
                                    <m:sty m:val="p"/>
                                  </m:rPr>
                                  <w:rPr>
                                    <w:rFonts w:ascii="Cambria Math" w:eastAsiaTheme="minorEastAsia" w:hAnsi="Cambria Math"/>
                                  </w:rPr>
                                  <m:t>+t</m:t>
                                </w:ins>
                              </m:r>
                            </m:e>
                            <m:sub>
                              <m:r>
                                <w:ins w:id="90" w:author="Author">
                                  <m:rPr>
                                    <m:sty m:val="p"/>
                                  </m:rPr>
                                  <w:rPr>
                                    <w:rFonts w:ascii="Cambria Math" w:eastAsiaTheme="minorEastAsia" w:hAnsi="Cambria Math"/>
                                  </w:rPr>
                                  <m:t>g</m:t>
                                </w:ins>
                              </m:r>
                            </m:sub>
                          </m:sSub>
                          <m:r>
                            <w:ins w:id="91" w:author="Author">
                              <m:rPr>
                                <m:sty m:val="p"/>
                              </m:rPr>
                              <w:rPr>
                                <w:rFonts w:ascii="Cambria Math" w:eastAsiaTheme="minorEastAsia" w:hAnsi="Cambria Math"/>
                              </w:rPr>
                              <m:t>+</m:t>
                            </w:ins>
                          </m:r>
                          <m:sSub>
                            <m:sSubPr>
                              <m:ctrlPr>
                                <w:ins w:id="92" w:author="Author">
                                  <w:rPr>
                                    <w:rFonts w:ascii="Cambria Math" w:eastAsiaTheme="minorEastAsia" w:hAnsi="Cambria Math"/>
                                    <w:iCs/>
                                  </w:rPr>
                                </w:ins>
                              </m:ctrlPr>
                            </m:sSubPr>
                            <m:e>
                              <m:r>
                                <w:ins w:id="93" w:author="Author">
                                  <m:rPr>
                                    <m:sty m:val="p"/>
                                  </m:rPr>
                                  <w:rPr>
                                    <w:rFonts w:ascii="Cambria Math" w:eastAsiaTheme="minorEastAsia" w:hAnsi="Cambria Math"/>
                                  </w:rPr>
                                  <m:t>t</m:t>
                                </w:ins>
                              </m:r>
                            </m:e>
                            <m:sub>
                              <m:r>
                                <w:ins w:id="94" w:author="Author">
                                  <m:rPr>
                                    <m:sty m:val="p"/>
                                  </m:rPr>
                                  <w:rPr>
                                    <w:rFonts w:ascii="Cambria Math" w:eastAsiaTheme="minorEastAsia" w:hAnsi="Cambria Math"/>
                                  </w:rPr>
                                  <m:t>p</m:t>
                                </w:ins>
                              </m:r>
                            </m:sub>
                          </m:sSub>
                        </m:e>
                      </m:mr>
                    </m:m>
                  </m:e>
                </m:d>
                <m:r>
                  <w:ins w:id="95" w:author="Author">
                    <m:rPr>
                      <m:sty m:val="p"/>
                    </m:rPr>
                    <w:rPr>
                      <w:rFonts w:ascii="Cambria Math" w:eastAsiaTheme="minorEastAsia" w:hAnsi="Cambria Math"/>
                    </w:rPr>
                    <m:t xml:space="preserve">  </m:t>
                  </w:ins>
                </m:r>
              </m:oMath>
            </m:oMathPara>
          </w:p>
        </w:tc>
        <w:tc>
          <w:tcPr>
            <w:tcW w:w="720" w:type="dxa"/>
            <w:vAlign w:val="center"/>
          </w:tcPr>
          <w:p w14:paraId="4E77E871" w14:textId="30C5B4BF" w:rsidR="00FE5988" w:rsidRPr="00DD66A4" w:rsidRDefault="00FE5988" w:rsidP="00B7544F">
            <w:pPr>
              <w:jc w:val="right"/>
              <w:rPr>
                <w:ins w:id="96" w:author="Author"/>
                <w:rFonts w:eastAsiaTheme="minorEastAsia"/>
                <w:sz w:val="22"/>
                <w:szCs w:val="22"/>
              </w:rPr>
            </w:pPr>
            <w:ins w:id="97" w:author="Author">
              <w:r w:rsidRPr="00DD66A4">
                <w:rPr>
                  <w:rFonts w:eastAsiaTheme="minorEastAsia"/>
                  <w:sz w:val="22"/>
                  <w:szCs w:val="22"/>
                </w:rPr>
                <w:t>[</w:t>
              </w:r>
              <w:r w:rsidR="00C9292D" w:rsidRPr="00DD66A4">
                <w:rPr>
                  <w:rFonts w:eastAsiaTheme="minorEastAsia"/>
                  <w:sz w:val="22"/>
                  <w:szCs w:val="22"/>
                </w:rPr>
                <w:t>5-1</w:t>
              </w:r>
              <w:r w:rsidRPr="00DD66A4">
                <w:rPr>
                  <w:rFonts w:eastAsiaTheme="minorEastAsia"/>
                  <w:sz w:val="22"/>
                  <w:szCs w:val="22"/>
                </w:rPr>
                <w:t>]</w:t>
              </w:r>
            </w:ins>
          </w:p>
        </w:tc>
      </w:tr>
    </w:tbl>
    <w:p w14:paraId="1AEFCE92" w14:textId="77777777" w:rsidR="00FE5988" w:rsidRPr="00AD4408" w:rsidRDefault="00FE5988" w:rsidP="00FE5988">
      <w:pPr>
        <w:jc w:val="both"/>
        <w:rPr>
          <w:ins w:id="98" w:author="Author"/>
          <w:rFonts w:cs="Arial"/>
          <w:bCs/>
        </w:rPr>
      </w:pPr>
    </w:p>
    <w:p w14:paraId="7CD485A3" w14:textId="77777777" w:rsidR="00FE5988" w:rsidRPr="00587EBD" w:rsidRDefault="00FE5988" w:rsidP="006D0B6C">
      <w:pPr>
        <w:pStyle w:val="BodyText"/>
        <w:rPr>
          <w:ins w:id="99" w:author="Author"/>
        </w:rPr>
      </w:pPr>
      <w:proofErr w:type="gramStart"/>
      <w:ins w:id="100" w:author="Author">
        <w:r w:rsidRPr="00587EBD">
          <w:t>where</w:t>
        </w:r>
        <w:proofErr w:type="gramEnd"/>
      </w:ins>
    </w:p>
    <w:p w14:paraId="274D5EF0" w14:textId="01131280" w:rsidR="00FE5988" w:rsidRPr="00587EBD" w:rsidRDefault="00000116" w:rsidP="006C120A">
      <w:pPr>
        <w:pStyle w:val="bodytext-nospace"/>
        <w:rPr>
          <w:ins w:id="101" w:author="Author"/>
        </w:rPr>
      </w:pPr>
      <m:oMath>
        <m:acc>
          <m:accPr>
            <m:chr m:val="̇"/>
            <m:ctrlPr>
              <w:ins w:id="102" w:author="Author">
                <w:rPr>
                  <w:rFonts w:ascii="Cambria Math" w:hAnsi="Cambria Math"/>
                  <w:iCs/>
                </w:rPr>
              </w:ins>
            </m:ctrlPr>
          </m:accPr>
          <m:e>
            <m:r>
              <w:ins w:id="103" w:author="Author">
                <m:rPr>
                  <m:sty m:val="p"/>
                </m:rPr>
                <w:rPr>
                  <w:rFonts w:ascii="Cambria Math" w:hAnsi="Cambria Math"/>
                </w:rPr>
                <m:t>Q</m:t>
              </w:ins>
            </m:r>
          </m:e>
        </m:acc>
      </m:oMath>
      <w:ins w:id="104" w:author="Author">
        <w:r w:rsidR="00FE5988" w:rsidRPr="00587EBD">
          <w:tab/>
          <w:t>=</w:t>
        </w:r>
        <w:r w:rsidR="00FE5988" w:rsidRPr="00587EBD">
          <w:tab/>
          <w:t>H</w:t>
        </w:r>
        <w:r w:rsidR="0064028D">
          <w:t>RR</w:t>
        </w:r>
        <w:r w:rsidR="00FE5988" w:rsidRPr="00587EBD">
          <w:t xml:space="preserve"> of the ignition source (</w:t>
        </w:r>
        <w:r w:rsidR="00FE5988" w:rsidRPr="00587EBD">
          <w:rPr>
            <w:iCs/>
          </w:rPr>
          <w:t>kW</w:t>
        </w:r>
        <w:r w:rsidR="00FE5988" w:rsidRPr="00587EBD">
          <w:t>)</w:t>
        </w:r>
      </w:ins>
    </w:p>
    <w:p w14:paraId="5E3FD994" w14:textId="768BE4BB" w:rsidR="00FE5988" w:rsidRPr="00587EBD" w:rsidRDefault="00000116" w:rsidP="006C120A">
      <w:pPr>
        <w:pStyle w:val="bodytext-nospace"/>
        <w:rPr>
          <w:ins w:id="105" w:author="Author"/>
        </w:rPr>
      </w:pPr>
      <m:oMath>
        <m:sSub>
          <m:sSubPr>
            <m:ctrlPr>
              <w:ins w:id="106" w:author="Author">
                <w:rPr>
                  <w:rFonts w:ascii="Cambria Math" w:hAnsi="Cambria Math"/>
                </w:rPr>
              </w:ins>
            </m:ctrlPr>
          </m:sSubPr>
          <m:e>
            <m:acc>
              <m:accPr>
                <m:chr m:val="̇"/>
                <m:ctrlPr>
                  <w:ins w:id="107" w:author="Author">
                    <w:rPr>
                      <w:rFonts w:ascii="Cambria Math" w:hAnsi="Cambria Math"/>
                    </w:rPr>
                  </w:ins>
                </m:ctrlPr>
              </m:accPr>
              <m:e>
                <m:r>
                  <w:ins w:id="108" w:author="Author">
                    <m:rPr>
                      <m:sty m:val="p"/>
                    </m:rPr>
                    <w:rPr>
                      <w:rFonts w:ascii="Cambria Math" w:hAnsi="Cambria Math"/>
                    </w:rPr>
                    <m:t>Q</m:t>
                  </w:ins>
                </m:r>
              </m:e>
            </m:acc>
          </m:e>
          <m:sub>
            <m:r>
              <w:ins w:id="109" w:author="Author">
                <m:rPr>
                  <m:sty m:val="p"/>
                </m:rPr>
                <w:rPr>
                  <w:rFonts w:ascii="Cambria Math" w:hAnsi="Cambria Math"/>
                </w:rPr>
                <m:t>peak</m:t>
              </w:ins>
            </m:r>
          </m:sub>
        </m:sSub>
      </m:oMath>
      <w:ins w:id="110" w:author="Author">
        <w:r w:rsidR="00FE5988" w:rsidRPr="00587EBD">
          <w:tab/>
          <w:t>=</w:t>
        </w:r>
        <w:r w:rsidR="00FE5988" w:rsidRPr="00587EBD">
          <w:tab/>
          <w:t xml:space="preserve">Peak </w:t>
        </w:r>
        <w:r w:rsidR="0064028D">
          <w:t>HRR</w:t>
        </w:r>
        <w:r w:rsidR="00FE5988" w:rsidRPr="00587EBD">
          <w:t xml:space="preserve"> of the ignition source (</w:t>
        </w:r>
        <w:r w:rsidR="00FE5988" w:rsidRPr="00587EBD">
          <w:rPr>
            <w:iCs/>
          </w:rPr>
          <w:t>kW</w:t>
        </w:r>
        <w:r w:rsidR="00FE5988" w:rsidRPr="00587EBD">
          <w:t>)</w:t>
        </w:r>
      </w:ins>
    </w:p>
    <w:p w14:paraId="528AF9AD" w14:textId="77777777" w:rsidR="00FE5988" w:rsidRPr="00587EBD" w:rsidRDefault="00FE5988" w:rsidP="006C120A">
      <w:pPr>
        <w:pStyle w:val="bodytext-nospace"/>
        <w:rPr>
          <w:ins w:id="111" w:author="Author"/>
        </w:rPr>
      </w:pPr>
      <w:ins w:id="112" w:author="Author">
        <w:r w:rsidRPr="00587EBD">
          <w:t>t</w:t>
        </w:r>
        <w:r w:rsidRPr="00587EBD">
          <w:tab/>
          <w:t>=</w:t>
        </w:r>
        <w:r w:rsidRPr="00587EBD">
          <w:tab/>
          <w:t>Time (</w:t>
        </w:r>
        <w:r w:rsidRPr="00587EBD">
          <w:rPr>
            <w:iCs/>
          </w:rPr>
          <w:t>s</w:t>
        </w:r>
        <w:r w:rsidRPr="00587EBD">
          <w:t>)</w:t>
        </w:r>
      </w:ins>
    </w:p>
    <w:p w14:paraId="389945CE" w14:textId="77777777" w:rsidR="00FE5988" w:rsidRPr="00587EBD" w:rsidRDefault="00FE5988" w:rsidP="006C120A">
      <w:pPr>
        <w:pStyle w:val="bodytext-nospace"/>
        <w:rPr>
          <w:ins w:id="113" w:author="Author"/>
        </w:rPr>
      </w:pPr>
      <w:proofErr w:type="spellStart"/>
      <w:ins w:id="114" w:author="Author">
        <w:r w:rsidRPr="00587EBD">
          <w:t>t</w:t>
        </w:r>
        <w:r w:rsidRPr="00587EBD">
          <w:rPr>
            <w:vertAlign w:val="subscript"/>
          </w:rPr>
          <w:t>g</w:t>
        </w:r>
        <w:proofErr w:type="spellEnd"/>
        <w:r w:rsidRPr="00587EBD">
          <w:tab/>
          <w:t>=</w:t>
        </w:r>
        <w:r w:rsidRPr="00587EBD">
          <w:tab/>
          <w:t>Growth time (</w:t>
        </w:r>
        <w:r w:rsidRPr="00587EBD">
          <w:rPr>
            <w:iCs/>
          </w:rPr>
          <w:t>s</w:t>
        </w:r>
        <w:r w:rsidRPr="00587EBD">
          <w:t>)</w:t>
        </w:r>
      </w:ins>
    </w:p>
    <w:p w14:paraId="6B17AF26" w14:textId="77777777" w:rsidR="00FE5988" w:rsidRPr="00587EBD" w:rsidRDefault="00FE5988" w:rsidP="006C120A">
      <w:pPr>
        <w:pStyle w:val="bodytext-nospace"/>
        <w:rPr>
          <w:ins w:id="115" w:author="Author"/>
        </w:rPr>
      </w:pPr>
      <w:ins w:id="116" w:author="Author">
        <w:r w:rsidRPr="00587EBD">
          <w:t>n</w:t>
        </w:r>
        <w:r w:rsidRPr="00587EBD">
          <w:rPr>
            <w:vertAlign w:val="subscript"/>
          </w:rPr>
          <w:t>g</w:t>
        </w:r>
        <w:r w:rsidRPr="00587EBD">
          <w:tab/>
          <w:t>=</w:t>
        </w:r>
        <w:r w:rsidRPr="00587EBD">
          <w:tab/>
          <w:t>Growth exponent</w:t>
        </w:r>
      </w:ins>
    </w:p>
    <w:p w14:paraId="06A7314E" w14:textId="77777777" w:rsidR="00FE5988" w:rsidRPr="00587EBD" w:rsidRDefault="00FE5988" w:rsidP="006C120A">
      <w:pPr>
        <w:pStyle w:val="bodytext-nospace"/>
        <w:rPr>
          <w:ins w:id="117" w:author="Author"/>
        </w:rPr>
      </w:pPr>
      <w:proofErr w:type="spellStart"/>
      <w:ins w:id="118" w:author="Author">
        <w:r w:rsidRPr="00587EBD">
          <w:t>t</w:t>
        </w:r>
        <w:r w:rsidRPr="00587EBD">
          <w:rPr>
            <w:vertAlign w:val="subscript"/>
          </w:rPr>
          <w:t>p</w:t>
        </w:r>
        <w:proofErr w:type="spellEnd"/>
        <w:r w:rsidRPr="00587EBD">
          <w:tab/>
          <w:t>=</w:t>
        </w:r>
        <w:r w:rsidRPr="00587EBD">
          <w:tab/>
          <w:t>Plateau time (</w:t>
        </w:r>
        <w:r w:rsidRPr="00587EBD">
          <w:rPr>
            <w:iCs/>
          </w:rPr>
          <w:t>s</w:t>
        </w:r>
        <w:r w:rsidRPr="00587EBD">
          <w:t>)</w:t>
        </w:r>
      </w:ins>
    </w:p>
    <w:p w14:paraId="571B3169" w14:textId="77777777" w:rsidR="00FE5988" w:rsidRPr="00587EBD" w:rsidRDefault="00FE5988" w:rsidP="006C120A">
      <w:pPr>
        <w:pStyle w:val="bodytext-nospace"/>
        <w:rPr>
          <w:ins w:id="119" w:author="Author"/>
        </w:rPr>
      </w:pPr>
      <w:ins w:id="120" w:author="Author">
        <w:r w:rsidRPr="00587EBD">
          <w:t>t</w:t>
        </w:r>
        <w:r w:rsidRPr="00587EBD">
          <w:rPr>
            <w:vertAlign w:val="subscript"/>
          </w:rPr>
          <w:t>d</w:t>
        </w:r>
        <w:r w:rsidRPr="00587EBD">
          <w:tab/>
          <w:t>=</w:t>
        </w:r>
        <w:r w:rsidRPr="00587EBD">
          <w:tab/>
          <w:t>Decay time (</w:t>
        </w:r>
        <w:r w:rsidRPr="00587EBD">
          <w:rPr>
            <w:iCs/>
          </w:rPr>
          <w:t>s</w:t>
        </w:r>
        <w:r w:rsidRPr="00587EBD">
          <w:t>)</w:t>
        </w:r>
      </w:ins>
    </w:p>
    <w:p w14:paraId="49436C33" w14:textId="77777777" w:rsidR="00FE5988" w:rsidRPr="00587EBD" w:rsidRDefault="00FE5988" w:rsidP="006C120A">
      <w:pPr>
        <w:pStyle w:val="bodytext-nospace"/>
        <w:rPr>
          <w:ins w:id="121" w:author="Author"/>
        </w:rPr>
      </w:pPr>
      <w:proofErr w:type="spellStart"/>
      <w:ins w:id="122" w:author="Author">
        <w:r w:rsidRPr="00587EBD">
          <w:t>n</w:t>
        </w:r>
        <w:r w:rsidRPr="00587EBD">
          <w:rPr>
            <w:vertAlign w:val="subscript"/>
          </w:rPr>
          <w:t>d</w:t>
        </w:r>
        <w:proofErr w:type="spellEnd"/>
        <w:r w:rsidRPr="00587EBD">
          <w:tab/>
          <w:t>=</w:t>
        </w:r>
        <w:r w:rsidRPr="00587EBD">
          <w:tab/>
          <w:t>Decay exponent</w:t>
        </w:r>
      </w:ins>
    </w:p>
    <w:p w14:paraId="3A9ABF50" w14:textId="77777777" w:rsidR="00FE5988" w:rsidRPr="00587EBD" w:rsidRDefault="00FE5988" w:rsidP="00FE5988">
      <w:pPr>
        <w:jc w:val="both"/>
        <w:rPr>
          <w:ins w:id="123" w:author="Author"/>
          <w:rFonts w:cs="Arial"/>
          <w:sz w:val="22"/>
          <w:szCs w:val="22"/>
        </w:rPr>
      </w:pPr>
    </w:p>
    <w:p w14:paraId="19EE98E7" w14:textId="50ADE536" w:rsidR="00587EBD" w:rsidRPr="00587EBD" w:rsidRDefault="00FE5988" w:rsidP="006D0B6C">
      <w:pPr>
        <w:pStyle w:val="BodyText"/>
        <w:rPr>
          <w:ins w:id="124" w:author="Author"/>
        </w:rPr>
      </w:pPr>
      <w:ins w:id="125" w:author="Author">
        <w:r w:rsidRPr="00587EBD">
          <w:t xml:space="preserve">The </w:t>
        </w:r>
        <w:r w:rsidR="00EA0C6B" w:rsidRPr="00587EBD">
          <w:t>HRR</w:t>
        </w:r>
        <w:r w:rsidRPr="00587EBD">
          <w:t xml:space="preserve"> </w:t>
        </w:r>
        <w:r w:rsidR="00CD78B1" w:rsidRPr="00587EBD">
          <w:t xml:space="preserve">gamma </w:t>
        </w:r>
        <w:r w:rsidRPr="00587EBD">
          <w:t xml:space="preserve">distribution parameters for fixed ignition sources are given in Table </w:t>
        </w:r>
        <w:r w:rsidR="00302718" w:rsidRPr="00587EBD">
          <w:t>A5.1</w:t>
        </w:r>
        <w:r w:rsidRPr="00587EBD">
          <w:t>.</w:t>
        </w:r>
      </w:ins>
      <w:r w:rsidR="00587EBD">
        <w:t xml:space="preserve"> </w:t>
      </w:r>
      <w:ins w:id="126" w:author="Author">
        <w:r w:rsidR="00587EBD" w:rsidRPr="00587EBD">
          <w:t>The HRR profile parameters for fixed ignition sources are provided in Table A5.2.</w:t>
        </w:r>
        <w:r w:rsidR="00885A2A">
          <w:t xml:space="preserve"> The </w:t>
        </w:r>
        <w:r w:rsidR="005864EE">
          <w:t>distribution</w:t>
        </w:r>
        <w:r w:rsidR="00097C0C">
          <w:t xml:space="preserve"> and profile parameters </w:t>
        </w:r>
        <w:r w:rsidR="009706C5">
          <w:t>in the two tables</w:t>
        </w:r>
        <w:r w:rsidR="00577436">
          <w:t xml:space="preserve"> </w:t>
        </w:r>
        <w:r w:rsidR="00097C0C">
          <w:t>we</w:t>
        </w:r>
        <w:r w:rsidR="004F1D54">
          <w:t xml:space="preserve">re taken from </w:t>
        </w:r>
        <w:r w:rsidR="00E40EC2">
          <w:t>NUREG 2178</w:t>
        </w:r>
        <w:r w:rsidR="00FB51B4">
          <w:t>,</w:t>
        </w:r>
        <w:r w:rsidR="00366DB8">
          <w:t xml:space="preserve"> Vol</w:t>
        </w:r>
        <w:r w:rsidR="00B63169">
          <w:t>.</w:t>
        </w:r>
        <w:r w:rsidR="00366DB8">
          <w:t xml:space="preserve"> 1</w:t>
        </w:r>
        <w:r w:rsidR="009B78F3">
          <w:t xml:space="preserve"> </w:t>
        </w:r>
        <w:r w:rsidR="009706C5">
          <w:t>(for electrical enclosures)</w:t>
        </w:r>
        <w:r w:rsidR="006A3475">
          <w:t xml:space="preserve"> and</w:t>
        </w:r>
        <w:r w:rsidR="009706C5">
          <w:t xml:space="preserve"> </w:t>
        </w:r>
        <w:r w:rsidR="00601FD3">
          <w:t xml:space="preserve">NUREG 2178, </w:t>
        </w:r>
        <w:r w:rsidR="006A3475">
          <w:t>Vol. 2 (for motors and dry transformers)</w:t>
        </w:r>
        <w:r w:rsidR="00F72334">
          <w:t>.</w:t>
        </w:r>
        <w:r w:rsidR="009B78F3">
          <w:t xml:space="preserve"> </w:t>
        </w:r>
      </w:ins>
    </w:p>
    <w:p w14:paraId="6427843A" w14:textId="261EF826" w:rsidR="00C56E08" w:rsidRPr="00C03CC9" w:rsidRDefault="00C56E08" w:rsidP="006D0B6C">
      <w:pPr>
        <w:pStyle w:val="BodyText"/>
        <w:rPr>
          <w:ins w:id="127" w:author="Author"/>
        </w:rPr>
      </w:pPr>
      <w:ins w:id="128" w:author="Author">
        <w:r>
          <w:t>Figure A5.1 shows the 98</w:t>
        </w:r>
        <w:r w:rsidRPr="00F76692">
          <w:rPr>
            <w:vertAlign w:val="superscript"/>
          </w:rPr>
          <w:t>th</w:t>
        </w:r>
        <w:r>
          <w:t xml:space="preserve"> </w:t>
        </w:r>
        <w:r w:rsidR="00F52746">
          <w:t>and 75</w:t>
        </w:r>
        <w:r w:rsidR="00F52746" w:rsidRPr="00925630">
          <w:rPr>
            <w:vertAlign w:val="superscript"/>
          </w:rPr>
          <w:t>th</w:t>
        </w:r>
        <w:r w:rsidR="00F52746">
          <w:t xml:space="preserve"> </w:t>
        </w:r>
        <w:r>
          <w:t xml:space="preserve">percentile </w:t>
        </w:r>
        <w:r w:rsidR="00E370AD">
          <w:t xml:space="preserve">HRR profiles for </w:t>
        </w:r>
        <w:r w:rsidR="007E20EF">
          <w:t>a large open electrical enclosure</w:t>
        </w:r>
        <w:r w:rsidR="00014803">
          <w:t xml:space="preserve">, </w:t>
        </w:r>
        <w:r w:rsidR="00913948">
          <w:t xml:space="preserve">to illustrate the shape of the HRR profile and how it is affected by </w:t>
        </w:r>
        <w:r w:rsidR="004B1AA8">
          <w:t xml:space="preserve">the </w:t>
        </w:r>
        <w:r w:rsidR="00E922EC">
          <w:t xml:space="preserve">value of the </w:t>
        </w:r>
        <w:r w:rsidR="004B1AA8">
          <w:t>peak HRR</w:t>
        </w:r>
        <w:r w:rsidR="007E20EF">
          <w:t>.</w:t>
        </w:r>
        <w:r w:rsidR="00652C23">
          <w:t xml:space="preserve"> </w:t>
        </w:r>
        <w:r w:rsidR="000926F9">
          <w:t>According to</w:t>
        </w:r>
        <w:r w:rsidR="00E922EC">
          <w:t xml:space="preserve"> Table A5</w:t>
        </w:r>
        <w:r w:rsidR="00C17294">
          <w:t xml:space="preserve">.2, the HRR for electrical enclosures </w:t>
        </w:r>
        <w:r w:rsidR="00D5702D">
          <w:t>initia</w:t>
        </w:r>
        <w:r w:rsidR="00284FF9">
          <w:t>lly grows at a t</w:t>
        </w:r>
        <w:r w:rsidR="00284FF9">
          <w:rPr>
            <w:vertAlign w:val="superscript"/>
          </w:rPr>
          <w:t>2</w:t>
        </w:r>
        <w:r w:rsidR="006D3A2F">
          <w:t xml:space="preserve"> rate (n</w:t>
        </w:r>
        <w:r w:rsidR="00784AB3">
          <w:rPr>
            <w:vertAlign w:val="subscript"/>
          </w:rPr>
          <w:t>g</w:t>
        </w:r>
      </w:ins>
      <w:r w:rsidR="000F6311">
        <w:t> </w:t>
      </w:r>
      <w:ins w:id="129" w:author="Author">
        <w:r w:rsidR="00784AB3">
          <w:t>=</w:t>
        </w:r>
      </w:ins>
      <w:r w:rsidR="000F6311">
        <w:t> </w:t>
      </w:r>
      <w:ins w:id="130" w:author="Author">
        <w:r w:rsidR="00F60A58">
          <w:t>2</w:t>
        </w:r>
        <w:r w:rsidR="00784AB3">
          <w:t xml:space="preserve">) </w:t>
        </w:r>
        <w:r w:rsidR="006D3A2F">
          <w:t>to reach the pea</w:t>
        </w:r>
        <w:r w:rsidR="00784AB3">
          <w:t>k HRR in 1</w:t>
        </w:r>
        <w:r w:rsidR="002043DD">
          <w:t>2</w:t>
        </w:r>
      </w:ins>
      <w:r w:rsidR="000F6311">
        <w:t> </w:t>
      </w:r>
      <w:ins w:id="131" w:author="Author">
        <w:r w:rsidR="00784AB3">
          <w:t>min (</w:t>
        </w:r>
        <w:proofErr w:type="spellStart"/>
        <w:r w:rsidR="00784AB3">
          <w:t>t</w:t>
        </w:r>
        <w:r w:rsidR="000E604A">
          <w:rPr>
            <w:vertAlign w:val="subscript"/>
          </w:rPr>
          <w:t>g</w:t>
        </w:r>
      </w:ins>
      <w:proofErr w:type="spellEnd"/>
      <w:r w:rsidR="00F0034A">
        <w:t> </w:t>
      </w:r>
      <w:ins w:id="132" w:author="Author">
        <w:r w:rsidR="00B14F34">
          <w:t>=</w:t>
        </w:r>
      </w:ins>
      <w:r w:rsidR="00F0034A">
        <w:t> </w:t>
      </w:r>
      <w:ins w:id="133" w:author="Author">
        <w:r w:rsidR="002043DD">
          <w:t>7</w:t>
        </w:r>
        <w:r w:rsidR="00B14F34">
          <w:t>2</w:t>
        </w:r>
        <w:r w:rsidR="002043DD">
          <w:t>0 s), subsequently remains steady</w:t>
        </w:r>
        <w:r w:rsidR="00A44C7F">
          <w:t xml:space="preserve"> at the peak HRR</w:t>
        </w:r>
        <w:r w:rsidR="00B14F34">
          <w:t xml:space="preserve"> </w:t>
        </w:r>
        <w:r w:rsidR="00A44C7F">
          <w:t xml:space="preserve">for </w:t>
        </w:r>
        <w:r w:rsidR="006300EF">
          <w:t>8 min (</w:t>
        </w:r>
        <w:proofErr w:type="spellStart"/>
        <w:r w:rsidR="00E17AFE">
          <w:t>t</w:t>
        </w:r>
        <w:r w:rsidR="00E17AFE">
          <w:rPr>
            <w:vertAlign w:val="subscript"/>
          </w:rPr>
          <w:t>p</w:t>
        </w:r>
        <w:proofErr w:type="spellEnd"/>
        <w:r w:rsidR="00E17AFE">
          <w:t xml:space="preserve"> =</w:t>
        </w:r>
        <w:r w:rsidR="008820DB">
          <w:t xml:space="preserve"> </w:t>
        </w:r>
        <w:r w:rsidR="006300EF">
          <w:t>480 s)</w:t>
        </w:r>
        <w:r w:rsidR="008820DB">
          <w:t>, and final</w:t>
        </w:r>
        <w:r w:rsidR="00E17AFE">
          <w:t>ly</w:t>
        </w:r>
        <w:r w:rsidR="008820DB">
          <w:t xml:space="preserve"> decays at a linear rate (</w:t>
        </w:r>
        <w:proofErr w:type="spellStart"/>
        <w:r w:rsidR="008820DB">
          <w:t>n</w:t>
        </w:r>
        <w:r w:rsidR="00E17AFE">
          <w:rPr>
            <w:vertAlign w:val="subscript"/>
          </w:rPr>
          <w:t>d</w:t>
        </w:r>
      </w:ins>
      <w:proofErr w:type="spellEnd"/>
      <w:r w:rsidR="00F0034A">
        <w:t> </w:t>
      </w:r>
      <w:ins w:id="134" w:author="Author">
        <w:r w:rsidR="00C03CC9">
          <w:t>=</w:t>
        </w:r>
      </w:ins>
      <w:r w:rsidR="00F0034A">
        <w:t> </w:t>
      </w:r>
      <w:ins w:id="135" w:author="Author">
        <w:r w:rsidR="00C03CC9">
          <w:t>1)</w:t>
        </w:r>
        <w:r w:rsidR="00BF6D7E">
          <w:t xml:space="preserve"> back to 0 in 19</w:t>
        </w:r>
      </w:ins>
      <w:r w:rsidR="00F0034A">
        <w:t> </w:t>
      </w:r>
      <w:ins w:id="136" w:author="Author">
        <w:r w:rsidR="00BF6D7E">
          <w:t>min (</w:t>
        </w:r>
        <w:r w:rsidR="00C2155D">
          <w:t>t</w:t>
        </w:r>
        <w:r w:rsidR="00C2155D">
          <w:rPr>
            <w:vertAlign w:val="subscript"/>
          </w:rPr>
          <w:t>d</w:t>
        </w:r>
        <w:r w:rsidR="007E5108">
          <w:t> </w:t>
        </w:r>
        <w:r w:rsidR="00C2155D">
          <w:t>=</w:t>
        </w:r>
        <w:r w:rsidR="007E5108">
          <w:t> </w:t>
        </w:r>
        <w:r w:rsidR="00C2155D">
          <w:t>1140 s)</w:t>
        </w:r>
        <w:r w:rsidR="007122B5">
          <w:t>.</w:t>
        </w:r>
        <w:r w:rsidR="00C03CC9">
          <w:t xml:space="preserve"> </w:t>
        </w:r>
        <w:r w:rsidR="00CC5F6C">
          <w:t>The 98</w:t>
        </w:r>
        <w:r w:rsidR="00CC5F6C" w:rsidRPr="00925630">
          <w:rPr>
            <w:vertAlign w:val="superscript"/>
          </w:rPr>
          <w:t>th</w:t>
        </w:r>
        <w:r w:rsidR="00CC5F6C">
          <w:t xml:space="preserve"> and 75</w:t>
        </w:r>
        <w:r w:rsidR="00CC5F6C" w:rsidRPr="00925630">
          <w:rPr>
            <w:vertAlign w:val="superscript"/>
          </w:rPr>
          <w:t>th</w:t>
        </w:r>
        <w:r w:rsidR="00CC5F6C">
          <w:t xml:space="preserve"> </w:t>
        </w:r>
        <w:r w:rsidR="00E00B43">
          <w:t xml:space="preserve">percentile peak HRR </w:t>
        </w:r>
        <w:r w:rsidR="00622EA7">
          <w:t xml:space="preserve">for </w:t>
        </w:r>
        <w:r w:rsidR="00427F53">
          <w:t xml:space="preserve">a </w:t>
        </w:r>
        <w:r w:rsidR="00622EA7">
          <w:t xml:space="preserve">large open </w:t>
        </w:r>
        <w:r w:rsidR="00427F53">
          <w:t xml:space="preserve">electrical enclosure </w:t>
        </w:r>
        <w:r w:rsidR="00F11B03">
          <w:t xml:space="preserve">(1000 </w:t>
        </w:r>
        <w:r w:rsidR="00F11B03">
          <w:lastRenderedPageBreak/>
          <w:t>and 200</w:t>
        </w:r>
      </w:ins>
      <w:r w:rsidR="000F6311">
        <w:t> </w:t>
      </w:r>
      <w:ins w:id="137" w:author="Author">
        <w:r w:rsidR="00F11B03">
          <w:t xml:space="preserve">kW, respectively) </w:t>
        </w:r>
        <w:r w:rsidR="00E00B43">
          <w:t>can be</w:t>
        </w:r>
        <w:r w:rsidR="0083096E">
          <w:t xml:space="preserve"> calculat</w:t>
        </w:r>
        <w:r w:rsidR="001E06B7">
          <w:t xml:space="preserve">ed </w:t>
        </w:r>
        <w:r w:rsidR="00DB04E4">
          <w:t xml:space="preserve">by </w:t>
        </w:r>
        <w:r w:rsidR="001E06B7">
          <w:t>using</w:t>
        </w:r>
        <w:r w:rsidR="00DB04E4">
          <w:t xml:space="preserve"> the inverse gamma distribution function with</w:t>
        </w:r>
        <w:r w:rsidR="00024C67">
          <w:t xml:space="preserve"> α</w:t>
        </w:r>
      </w:ins>
      <w:r w:rsidR="000F6311">
        <w:t> </w:t>
      </w:r>
      <w:ins w:id="138" w:author="Author">
        <w:r w:rsidR="00024C67">
          <w:t>=</w:t>
        </w:r>
      </w:ins>
      <w:r w:rsidR="000F6311">
        <w:t> </w:t>
      </w:r>
      <w:ins w:id="139" w:author="Author">
        <w:r w:rsidR="00024C67">
          <w:t>0.</w:t>
        </w:r>
        <w:r w:rsidR="00401C97">
          <w:t>377 and β</w:t>
        </w:r>
      </w:ins>
      <w:r w:rsidR="000F6311">
        <w:t> </w:t>
      </w:r>
      <w:ins w:id="140" w:author="Author">
        <w:r w:rsidR="00401C97">
          <w:t>=</w:t>
        </w:r>
      </w:ins>
      <w:r w:rsidR="000F6311">
        <w:t> </w:t>
      </w:r>
      <w:ins w:id="141" w:author="Author">
        <w:r w:rsidR="00CE1163">
          <w:t>427.9</w:t>
        </w:r>
        <w:r w:rsidR="009B21A9">
          <w:t xml:space="preserve"> (from Table A5.1)</w:t>
        </w:r>
        <w:r w:rsidR="008E4DB1">
          <w:t xml:space="preserve"> and a probability of 0.98 and 0.75, respectively</w:t>
        </w:r>
        <w:r w:rsidR="00E45B4D">
          <w:t>.</w:t>
        </w:r>
      </w:ins>
    </w:p>
    <w:tbl>
      <w:tblPr>
        <w:tblStyle w:val="TableGrid"/>
        <w:tblW w:w="9445" w:type="dxa"/>
        <w:tblLayout w:type="fixed"/>
        <w:tblLook w:val="04A0" w:firstRow="1" w:lastRow="0" w:firstColumn="1" w:lastColumn="0" w:noHBand="0" w:noVBand="1"/>
      </w:tblPr>
      <w:tblGrid>
        <w:gridCol w:w="5305"/>
        <w:gridCol w:w="810"/>
        <w:gridCol w:w="810"/>
        <w:gridCol w:w="1260"/>
        <w:gridCol w:w="1260"/>
      </w:tblGrid>
      <w:tr w:rsidR="00FE5988" w:rsidRPr="00587EBD" w14:paraId="39D9CDCB" w14:textId="77777777" w:rsidTr="00EF39CD">
        <w:trPr>
          <w:cantSplit/>
          <w:ins w:id="142" w:author="Author"/>
        </w:trPr>
        <w:tc>
          <w:tcPr>
            <w:tcW w:w="9445" w:type="dxa"/>
            <w:gridSpan w:val="5"/>
            <w:shd w:val="clear" w:color="auto" w:fill="D9D9D9" w:themeFill="background1" w:themeFillShade="D9"/>
          </w:tcPr>
          <w:p w14:paraId="39F2FCD2" w14:textId="15785412" w:rsidR="00FE5988" w:rsidRPr="00587EBD" w:rsidRDefault="00FE5988" w:rsidP="007A395B">
            <w:pPr>
              <w:pStyle w:val="BodyText-table"/>
              <w:jc w:val="center"/>
              <w:rPr>
                <w:ins w:id="143" w:author="Author"/>
                <w:rFonts w:eastAsia="Times New Roman"/>
              </w:rPr>
            </w:pPr>
            <w:ins w:id="144" w:author="Author">
              <w:r w:rsidRPr="57553126">
                <w:t xml:space="preserve">Table </w:t>
              </w:r>
              <w:r w:rsidR="00C9292D" w:rsidRPr="57553126">
                <w:t>A5.1</w:t>
              </w:r>
              <w:r w:rsidRPr="57553126">
                <w:t xml:space="preserve"> – </w:t>
              </w:r>
              <w:r w:rsidR="004C7D28" w:rsidRPr="57553126">
                <w:t>HRR</w:t>
              </w:r>
              <w:r w:rsidRPr="57553126">
                <w:t xml:space="preserve"> Gamma Distribution Parameters for Fixed Ignition Sources</w:t>
              </w:r>
            </w:ins>
          </w:p>
        </w:tc>
      </w:tr>
      <w:tr w:rsidR="00C259A4" w:rsidRPr="00587EBD" w14:paraId="22EDAD60" w14:textId="77777777" w:rsidTr="00EF39CD">
        <w:trPr>
          <w:cantSplit/>
          <w:ins w:id="145" w:author="Author"/>
        </w:trPr>
        <w:tc>
          <w:tcPr>
            <w:tcW w:w="5305" w:type="dxa"/>
            <w:vMerge w:val="restart"/>
            <w:vAlign w:val="center"/>
          </w:tcPr>
          <w:p w14:paraId="73B8C5DA" w14:textId="77777777" w:rsidR="00FE5988" w:rsidRPr="00587EBD" w:rsidRDefault="00FE5988" w:rsidP="00EF39CD">
            <w:pPr>
              <w:pStyle w:val="BodyText-table"/>
              <w:jc w:val="center"/>
              <w:rPr>
                <w:ins w:id="146" w:author="Author"/>
                <w:rFonts w:eastAsia="Times New Roman"/>
                <w:b/>
                <w:bCs/>
              </w:rPr>
            </w:pPr>
            <w:ins w:id="147" w:author="Author">
              <w:r w:rsidRPr="00587EBD">
                <w:rPr>
                  <w:rFonts w:eastAsia="Times New Roman"/>
                  <w:b/>
                  <w:bCs/>
                </w:rPr>
                <w:t>Ignition Source</w:t>
              </w:r>
            </w:ins>
          </w:p>
        </w:tc>
        <w:tc>
          <w:tcPr>
            <w:tcW w:w="810" w:type="dxa"/>
            <w:vMerge w:val="restart"/>
            <w:vAlign w:val="center"/>
          </w:tcPr>
          <w:p w14:paraId="128B259F" w14:textId="44ED993E" w:rsidR="00FE5988" w:rsidRPr="00587EBD" w:rsidRDefault="00775F05" w:rsidP="00EF39CD">
            <w:pPr>
              <w:pStyle w:val="BodyText-table"/>
              <w:jc w:val="center"/>
              <w:rPr>
                <w:ins w:id="148" w:author="Author"/>
                <w:rFonts w:eastAsia="Times New Roman"/>
                <w:b/>
                <w:bCs/>
              </w:rPr>
            </w:pPr>
            <w:ins w:id="149" w:author="Author">
              <w:r>
                <w:rPr>
                  <w:rFonts w:eastAsia="Times New Roman"/>
                  <w:b/>
                  <w:bCs/>
                </w:rPr>
                <w:t>α</w:t>
              </w:r>
            </w:ins>
          </w:p>
        </w:tc>
        <w:tc>
          <w:tcPr>
            <w:tcW w:w="810" w:type="dxa"/>
            <w:vMerge w:val="restart"/>
            <w:vAlign w:val="center"/>
          </w:tcPr>
          <w:p w14:paraId="7F2F0E1D" w14:textId="7F29B43C" w:rsidR="00FE5988" w:rsidRPr="00587EBD" w:rsidRDefault="00775F05" w:rsidP="00EF39CD">
            <w:pPr>
              <w:pStyle w:val="BodyText-table"/>
              <w:jc w:val="center"/>
              <w:rPr>
                <w:ins w:id="150" w:author="Author"/>
                <w:rFonts w:eastAsia="Times New Roman"/>
                <w:b/>
                <w:bCs/>
              </w:rPr>
            </w:pPr>
            <w:ins w:id="151" w:author="Author">
              <w:r>
                <w:rPr>
                  <w:rFonts w:eastAsia="Times New Roman"/>
                  <w:b/>
                  <w:bCs/>
                </w:rPr>
                <w:t>β</w:t>
              </w:r>
            </w:ins>
          </w:p>
        </w:tc>
        <w:tc>
          <w:tcPr>
            <w:tcW w:w="1260" w:type="dxa"/>
            <w:tcBorders>
              <w:bottom w:val="nil"/>
            </w:tcBorders>
            <w:vAlign w:val="center"/>
          </w:tcPr>
          <w:p w14:paraId="4B3D6812" w14:textId="1AB2AC44" w:rsidR="00FE5988" w:rsidRPr="00587EBD" w:rsidRDefault="00FE5988" w:rsidP="00EF39CD">
            <w:pPr>
              <w:pStyle w:val="BodyText-table"/>
              <w:jc w:val="center"/>
              <w:rPr>
                <w:ins w:id="152" w:author="Author"/>
                <w:rFonts w:eastAsia="Times New Roman"/>
                <w:b/>
                <w:bCs/>
              </w:rPr>
            </w:pPr>
            <w:ins w:id="153" w:author="Author">
              <w:r w:rsidRPr="00587EBD">
                <w:rPr>
                  <w:rFonts w:eastAsia="Times New Roman"/>
                  <w:b/>
                  <w:bCs/>
                </w:rPr>
                <w:t>75</w:t>
              </w:r>
              <w:r w:rsidRPr="00587EBD">
                <w:rPr>
                  <w:rFonts w:eastAsia="Times New Roman"/>
                  <w:b/>
                  <w:bCs/>
                  <w:vertAlign w:val="superscript"/>
                </w:rPr>
                <w:t>th</w:t>
              </w:r>
              <w:r w:rsidRPr="00587EBD">
                <w:rPr>
                  <w:rFonts w:eastAsia="Times New Roman"/>
                  <w:b/>
                  <w:bCs/>
                </w:rPr>
                <w:t xml:space="preserve"> </w:t>
              </w:r>
              <w:r w:rsidR="00302718" w:rsidRPr="00587EBD">
                <w:rPr>
                  <w:rFonts w:eastAsia="Times New Roman"/>
                  <w:b/>
                  <w:bCs/>
                </w:rPr>
                <w:t xml:space="preserve">% </w:t>
              </w:r>
              <w:r w:rsidR="00FD36B7">
                <w:rPr>
                  <w:rFonts w:eastAsia="Times New Roman"/>
                  <w:b/>
                  <w:bCs/>
                </w:rPr>
                <w:t>peak</w:t>
              </w:r>
            </w:ins>
          </w:p>
        </w:tc>
        <w:tc>
          <w:tcPr>
            <w:tcW w:w="1260" w:type="dxa"/>
            <w:tcBorders>
              <w:bottom w:val="nil"/>
            </w:tcBorders>
            <w:vAlign w:val="center"/>
          </w:tcPr>
          <w:p w14:paraId="0DCE45FF" w14:textId="53876D97" w:rsidR="00FE5988" w:rsidRPr="00587EBD" w:rsidRDefault="00FE5988" w:rsidP="00EF39CD">
            <w:pPr>
              <w:pStyle w:val="BodyText-table"/>
              <w:jc w:val="center"/>
              <w:rPr>
                <w:ins w:id="154" w:author="Author"/>
                <w:rFonts w:eastAsia="Times New Roman"/>
                <w:b/>
                <w:bCs/>
              </w:rPr>
            </w:pPr>
            <w:ins w:id="155" w:author="Author">
              <w:r w:rsidRPr="00587EBD">
                <w:rPr>
                  <w:rFonts w:eastAsia="Times New Roman"/>
                  <w:b/>
                  <w:bCs/>
                </w:rPr>
                <w:t>98</w:t>
              </w:r>
              <w:r w:rsidRPr="00587EBD">
                <w:rPr>
                  <w:rFonts w:eastAsia="Times New Roman"/>
                  <w:b/>
                  <w:bCs/>
                  <w:vertAlign w:val="superscript"/>
                </w:rPr>
                <w:t>th</w:t>
              </w:r>
              <w:r w:rsidRPr="00587EBD">
                <w:rPr>
                  <w:rFonts w:eastAsia="Times New Roman"/>
                  <w:b/>
                  <w:bCs/>
                </w:rPr>
                <w:t xml:space="preserve"> </w:t>
              </w:r>
              <w:r w:rsidR="00302718" w:rsidRPr="00587EBD">
                <w:rPr>
                  <w:rFonts w:eastAsia="Times New Roman"/>
                  <w:b/>
                  <w:bCs/>
                </w:rPr>
                <w:t xml:space="preserve">% </w:t>
              </w:r>
              <w:r w:rsidR="00FD36B7">
                <w:rPr>
                  <w:rFonts w:eastAsia="Times New Roman"/>
                  <w:b/>
                  <w:bCs/>
                </w:rPr>
                <w:t>peak</w:t>
              </w:r>
            </w:ins>
          </w:p>
        </w:tc>
      </w:tr>
      <w:tr w:rsidR="00C259A4" w:rsidRPr="00587EBD" w14:paraId="0A0C817A" w14:textId="77777777" w:rsidTr="00EF39CD">
        <w:trPr>
          <w:cantSplit/>
          <w:ins w:id="156" w:author="Author"/>
        </w:trPr>
        <w:tc>
          <w:tcPr>
            <w:tcW w:w="5305" w:type="dxa"/>
            <w:vMerge/>
            <w:vAlign w:val="center"/>
          </w:tcPr>
          <w:p w14:paraId="25AFFF07" w14:textId="77777777" w:rsidR="00FE5988" w:rsidRPr="00587EBD" w:rsidRDefault="00FE5988" w:rsidP="00EF39CD">
            <w:pPr>
              <w:pStyle w:val="BodyText-table"/>
              <w:jc w:val="center"/>
              <w:rPr>
                <w:ins w:id="157" w:author="Author"/>
                <w:rFonts w:eastAsia="Times New Roman"/>
              </w:rPr>
            </w:pPr>
          </w:p>
        </w:tc>
        <w:tc>
          <w:tcPr>
            <w:tcW w:w="810" w:type="dxa"/>
            <w:vMerge/>
            <w:vAlign w:val="center"/>
          </w:tcPr>
          <w:p w14:paraId="6BD78290" w14:textId="77777777" w:rsidR="00FE5988" w:rsidRPr="00587EBD" w:rsidRDefault="00FE5988" w:rsidP="00EF39CD">
            <w:pPr>
              <w:pStyle w:val="BodyText-table"/>
              <w:jc w:val="center"/>
              <w:rPr>
                <w:ins w:id="158" w:author="Author"/>
                <w:rFonts w:eastAsia="Times New Roman"/>
              </w:rPr>
            </w:pPr>
          </w:p>
        </w:tc>
        <w:tc>
          <w:tcPr>
            <w:tcW w:w="810" w:type="dxa"/>
            <w:vMerge/>
            <w:vAlign w:val="center"/>
          </w:tcPr>
          <w:p w14:paraId="45B8B20B" w14:textId="77777777" w:rsidR="00FE5988" w:rsidRPr="00587EBD" w:rsidRDefault="00FE5988" w:rsidP="00EF39CD">
            <w:pPr>
              <w:pStyle w:val="BodyText-table"/>
              <w:jc w:val="center"/>
              <w:rPr>
                <w:ins w:id="159" w:author="Author"/>
                <w:rFonts w:eastAsia="Times New Roman"/>
              </w:rPr>
            </w:pPr>
          </w:p>
        </w:tc>
        <w:tc>
          <w:tcPr>
            <w:tcW w:w="1260" w:type="dxa"/>
            <w:tcBorders>
              <w:top w:val="nil"/>
            </w:tcBorders>
            <w:vAlign w:val="center"/>
          </w:tcPr>
          <w:p w14:paraId="599320D8" w14:textId="599B59C5" w:rsidR="00FE5988" w:rsidRPr="00587EBD" w:rsidRDefault="00833AB8" w:rsidP="00EF39CD">
            <w:pPr>
              <w:pStyle w:val="BodyText-table"/>
              <w:jc w:val="center"/>
              <w:rPr>
                <w:ins w:id="160" w:author="Author"/>
                <w:rFonts w:eastAsia="Times New Roman"/>
                <w:b/>
                <w:bCs/>
              </w:rPr>
            </w:pPr>
            <w:ins w:id="161" w:author="Author">
              <w:r>
                <w:rPr>
                  <w:rFonts w:eastAsia="Times New Roman"/>
                  <w:b/>
                  <w:bCs/>
                </w:rPr>
                <w:t xml:space="preserve">HRR </w:t>
              </w:r>
              <w:r w:rsidR="00FE5988" w:rsidRPr="00587EBD">
                <w:rPr>
                  <w:rFonts w:eastAsia="Times New Roman"/>
                  <w:b/>
                  <w:bCs/>
                </w:rPr>
                <w:t>(kW)</w:t>
              </w:r>
            </w:ins>
          </w:p>
        </w:tc>
        <w:tc>
          <w:tcPr>
            <w:tcW w:w="1260" w:type="dxa"/>
            <w:tcBorders>
              <w:top w:val="nil"/>
            </w:tcBorders>
            <w:vAlign w:val="center"/>
          </w:tcPr>
          <w:p w14:paraId="7C5FD7EE" w14:textId="4BCAC00F" w:rsidR="00FE5988" w:rsidRPr="00587EBD" w:rsidRDefault="00FD36B7" w:rsidP="00EF39CD">
            <w:pPr>
              <w:pStyle w:val="BodyText-table"/>
              <w:jc w:val="center"/>
              <w:rPr>
                <w:ins w:id="162" w:author="Author"/>
                <w:rFonts w:eastAsia="Times New Roman"/>
                <w:b/>
                <w:bCs/>
              </w:rPr>
            </w:pPr>
            <w:ins w:id="163" w:author="Author">
              <w:r>
                <w:rPr>
                  <w:rFonts w:eastAsia="Times New Roman"/>
                  <w:b/>
                  <w:bCs/>
                </w:rPr>
                <w:t xml:space="preserve">HRR </w:t>
              </w:r>
              <w:r w:rsidR="00FE5988" w:rsidRPr="00587EBD">
                <w:rPr>
                  <w:rFonts w:eastAsia="Times New Roman"/>
                  <w:b/>
                  <w:bCs/>
                </w:rPr>
                <w:t>(kW)</w:t>
              </w:r>
            </w:ins>
          </w:p>
        </w:tc>
      </w:tr>
      <w:tr w:rsidR="00C259A4" w:rsidRPr="00587EBD" w14:paraId="099DF3CC" w14:textId="77777777" w:rsidTr="00EF39CD">
        <w:trPr>
          <w:cantSplit/>
          <w:ins w:id="164" w:author="Author"/>
        </w:trPr>
        <w:tc>
          <w:tcPr>
            <w:tcW w:w="5305" w:type="dxa"/>
            <w:vAlign w:val="center"/>
          </w:tcPr>
          <w:p w14:paraId="0658A487" w14:textId="77777777" w:rsidR="00FE5988" w:rsidRPr="00587EBD" w:rsidRDefault="00FE5988" w:rsidP="007A395B">
            <w:pPr>
              <w:pStyle w:val="BodyText-table"/>
              <w:rPr>
                <w:ins w:id="165" w:author="Author"/>
                <w:rFonts w:eastAsia="Times New Roman"/>
              </w:rPr>
            </w:pPr>
            <w:ins w:id="166" w:author="Author">
              <w:r w:rsidRPr="00587EBD">
                <w:rPr>
                  <w:rFonts w:eastAsia="Times New Roman"/>
                </w:rPr>
                <w:t>Class A Motors (&gt;5-30 hp)</w:t>
              </w:r>
            </w:ins>
          </w:p>
        </w:tc>
        <w:tc>
          <w:tcPr>
            <w:tcW w:w="810" w:type="dxa"/>
            <w:vAlign w:val="center"/>
          </w:tcPr>
          <w:p w14:paraId="11AC7C01" w14:textId="77777777" w:rsidR="00FE5988" w:rsidRPr="00587EBD" w:rsidRDefault="00FE5988" w:rsidP="007A395B">
            <w:pPr>
              <w:pStyle w:val="BodyText-table"/>
              <w:jc w:val="center"/>
              <w:rPr>
                <w:ins w:id="167" w:author="Author"/>
                <w:rFonts w:eastAsia="Times New Roman"/>
              </w:rPr>
            </w:pPr>
            <w:ins w:id="168" w:author="Author">
              <w:r w:rsidRPr="00587EBD">
                <w:rPr>
                  <w:rFonts w:eastAsia="Times New Roman"/>
                </w:rPr>
                <w:t>1.34</w:t>
              </w:r>
            </w:ins>
          </w:p>
        </w:tc>
        <w:tc>
          <w:tcPr>
            <w:tcW w:w="810" w:type="dxa"/>
            <w:vAlign w:val="center"/>
          </w:tcPr>
          <w:p w14:paraId="211DE53E" w14:textId="77777777" w:rsidR="00FE5988" w:rsidRPr="00587EBD" w:rsidRDefault="00FE5988" w:rsidP="007A395B">
            <w:pPr>
              <w:pStyle w:val="BodyText-table"/>
              <w:jc w:val="center"/>
              <w:rPr>
                <w:ins w:id="169" w:author="Author"/>
                <w:rFonts w:eastAsia="Times New Roman"/>
              </w:rPr>
            </w:pPr>
            <w:ins w:id="170" w:author="Author">
              <w:r w:rsidRPr="00587EBD">
                <w:rPr>
                  <w:rFonts w:eastAsia="Times New Roman"/>
                </w:rPr>
                <w:t>3.26</w:t>
              </w:r>
            </w:ins>
          </w:p>
        </w:tc>
        <w:tc>
          <w:tcPr>
            <w:tcW w:w="1260" w:type="dxa"/>
            <w:vAlign w:val="center"/>
          </w:tcPr>
          <w:p w14:paraId="12F03BD1" w14:textId="77777777" w:rsidR="00FE5988" w:rsidRPr="00587EBD" w:rsidRDefault="00FE5988" w:rsidP="007A395B">
            <w:pPr>
              <w:pStyle w:val="BodyText-table"/>
              <w:jc w:val="center"/>
              <w:rPr>
                <w:ins w:id="171" w:author="Author"/>
                <w:rFonts w:eastAsia="Times New Roman"/>
              </w:rPr>
            </w:pPr>
            <w:ins w:id="172" w:author="Author">
              <w:r w:rsidRPr="00587EBD">
                <w:rPr>
                  <w:rFonts w:eastAsia="Times New Roman"/>
                </w:rPr>
                <w:t>6</w:t>
              </w:r>
            </w:ins>
          </w:p>
        </w:tc>
        <w:tc>
          <w:tcPr>
            <w:tcW w:w="1260" w:type="dxa"/>
            <w:vAlign w:val="center"/>
          </w:tcPr>
          <w:p w14:paraId="25336E8F" w14:textId="77777777" w:rsidR="00FE5988" w:rsidRPr="00587EBD" w:rsidRDefault="00FE5988" w:rsidP="007A395B">
            <w:pPr>
              <w:pStyle w:val="BodyText-table"/>
              <w:jc w:val="center"/>
              <w:rPr>
                <w:ins w:id="173" w:author="Author"/>
                <w:rFonts w:eastAsia="Times New Roman"/>
              </w:rPr>
            </w:pPr>
            <w:ins w:id="174" w:author="Author">
              <w:r w:rsidRPr="00587EBD">
                <w:rPr>
                  <w:rFonts w:eastAsia="Times New Roman"/>
                </w:rPr>
                <w:t>15</w:t>
              </w:r>
            </w:ins>
          </w:p>
        </w:tc>
      </w:tr>
      <w:tr w:rsidR="00C259A4" w:rsidRPr="00587EBD" w14:paraId="19F58CB6" w14:textId="77777777" w:rsidTr="00EF39CD">
        <w:trPr>
          <w:cantSplit/>
          <w:ins w:id="175" w:author="Author"/>
        </w:trPr>
        <w:tc>
          <w:tcPr>
            <w:tcW w:w="5305" w:type="dxa"/>
            <w:vAlign w:val="center"/>
          </w:tcPr>
          <w:p w14:paraId="4A8FB946" w14:textId="77777777" w:rsidR="00FE5988" w:rsidRPr="00587EBD" w:rsidRDefault="00FE5988" w:rsidP="007A395B">
            <w:pPr>
              <w:pStyle w:val="BodyText-table"/>
              <w:rPr>
                <w:ins w:id="176" w:author="Author"/>
                <w:rFonts w:eastAsia="Times New Roman"/>
              </w:rPr>
            </w:pPr>
            <w:ins w:id="177" w:author="Author">
              <w:r w:rsidRPr="00587EBD">
                <w:rPr>
                  <w:rFonts w:eastAsia="Times New Roman"/>
                </w:rPr>
                <w:t>Class B Motors (&gt;30-100 hp)</w:t>
              </w:r>
            </w:ins>
          </w:p>
        </w:tc>
        <w:tc>
          <w:tcPr>
            <w:tcW w:w="810" w:type="dxa"/>
            <w:vAlign w:val="center"/>
          </w:tcPr>
          <w:p w14:paraId="06C389CD" w14:textId="77777777" w:rsidR="00FE5988" w:rsidRPr="00587EBD" w:rsidRDefault="00FE5988" w:rsidP="007A395B">
            <w:pPr>
              <w:pStyle w:val="BodyText-table"/>
              <w:jc w:val="center"/>
              <w:rPr>
                <w:ins w:id="178" w:author="Author"/>
                <w:rFonts w:eastAsia="Times New Roman"/>
              </w:rPr>
            </w:pPr>
            <w:ins w:id="179" w:author="Author">
              <w:r w:rsidRPr="00587EBD">
                <w:rPr>
                  <w:rFonts w:eastAsia="Times New Roman"/>
                </w:rPr>
                <w:t>1.17</w:t>
              </w:r>
            </w:ins>
          </w:p>
        </w:tc>
        <w:tc>
          <w:tcPr>
            <w:tcW w:w="810" w:type="dxa"/>
            <w:vAlign w:val="center"/>
          </w:tcPr>
          <w:p w14:paraId="168A2902" w14:textId="77777777" w:rsidR="00FE5988" w:rsidRPr="00587EBD" w:rsidRDefault="00FE5988" w:rsidP="007A395B">
            <w:pPr>
              <w:pStyle w:val="BodyText-table"/>
              <w:jc w:val="center"/>
              <w:rPr>
                <w:ins w:id="180" w:author="Author"/>
                <w:rFonts w:eastAsia="Times New Roman"/>
              </w:rPr>
            </w:pPr>
            <w:ins w:id="181" w:author="Author">
              <w:r w:rsidRPr="00587EBD">
                <w:rPr>
                  <w:rFonts w:eastAsia="Times New Roman"/>
                </w:rPr>
                <w:t>8.69</w:t>
              </w:r>
            </w:ins>
          </w:p>
        </w:tc>
        <w:tc>
          <w:tcPr>
            <w:tcW w:w="1260" w:type="dxa"/>
            <w:vAlign w:val="center"/>
          </w:tcPr>
          <w:p w14:paraId="4D53F9A8" w14:textId="77777777" w:rsidR="00FE5988" w:rsidRPr="00587EBD" w:rsidRDefault="00FE5988" w:rsidP="007A395B">
            <w:pPr>
              <w:pStyle w:val="BodyText-table"/>
              <w:jc w:val="center"/>
              <w:rPr>
                <w:ins w:id="182" w:author="Author"/>
                <w:rFonts w:eastAsia="Times New Roman"/>
              </w:rPr>
            </w:pPr>
            <w:ins w:id="183" w:author="Author">
              <w:r w:rsidRPr="00587EBD">
                <w:rPr>
                  <w:rFonts w:eastAsia="Times New Roman"/>
                </w:rPr>
                <w:t>14</w:t>
              </w:r>
            </w:ins>
          </w:p>
        </w:tc>
        <w:tc>
          <w:tcPr>
            <w:tcW w:w="1260" w:type="dxa"/>
            <w:vAlign w:val="center"/>
          </w:tcPr>
          <w:p w14:paraId="299D8A42" w14:textId="77777777" w:rsidR="00FE5988" w:rsidRPr="00587EBD" w:rsidRDefault="00FE5988" w:rsidP="007A395B">
            <w:pPr>
              <w:pStyle w:val="BodyText-table"/>
              <w:jc w:val="center"/>
              <w:rPr>
                <w:ins w:id="184" w:author="Author"/>
                <w:rFonts w:eastAsia="Times New Roman"/>
              </w:rPr>
            </w:pPr>
            <w:ins w:id="185" w:author="Author">
              <w:r w:rsidRPr="00587EBD">
                <w:rPr>
                  <w:rFonts w:eastAsia="Times New Roman"/>
                </w:rPr>
                <w:t>37</w:t>
              </w:r>
            </w:ins>
          </w:p>
        </w:tc>
      </w:tr>
      <w:tr w:rsidR="00C259A4" w:rsidRPr="00587EBD" w14:paraId="3126F13A" w14:textId="77777777" w:rsidTr="00EF39CD">
        <w:trPr>
          <w:cantSplit/>
          <w:ins w:id="186" w:author="Author"/>
        </w:trPr>
        <w:tc>
          <w:tcPr>
            <w:tcW w:w="5305" w:type="dxa"/>
            <w:vAlign w:val="center"/>
          </w:tcPr>
          <w:p w14:paraId="421EDCF9" w14:textId="77777777" w:rsidR="00FE5988" w:rsidRPr="00587EBD" w:rsidRDefault="00FE5988" w:rsidP="007A395B">
            <w:pPr>
              <w:pStyle w:val="BodyText-table"/>
              <w:rPr>
                <w:ins w:id="187" w:author="Author"/>
                <w:rFonts w:eastAsia="Times New Roman"/>
              </w:rPr>
            </w:pPr>
            <w:ins w:id="188" w:author="Author">
              <w:r w:rsidRPr="00587EBD">
                <w:rPr>
                  <w:rFonts w:eastAsia="Times New Roman"/>
                </w:rPr>
                <w:t>Class C Motors (&gt;100 hp)</w:t>
              </w:r>
            </w:ins>
          </w:p>
        </w:tc>
        <w:tc>
          <w:tcPr>
            <w:tcW w:w="810" w:type="dxa"/>
            <w:vAlign w:val="center"/>
          </w:tcPr>
          <w:p w14:paraId="351005E3" w14:textId="77777777" w:rsidR="00FE5988" w:rsidRPr="00587EBD" w:rsidRDefault="00FE5988" w:rsidP="007A395B">
            <w:pPr>
              <w:pStyle w:val="BodyText-table"/>
              <w:jc w:val="center"/>
              <w:rPr>
                <w:ins w:id="189" w:author="Author"/>
                <w:rFonts w:eastAsia="Times New Roman"/>
              </w:rPr>
            </w:pPr>
            <w:ins w:id="190" w:author="Author">
              <w:r w:rsidRPr="00587EBD">
                <w:rPr>
                  <w:rFonts w:eastAsia="Times New Roman"/>
                </w:rPr>
                <w:t>1.10</w:t>
              </w:r>
            </w:ins>
          </w:p>
        </w:tc>
        <w:tc>
          <w:tcPr>
            <w:tcW w:w="810" w:type="dxa"/>
            <w:vAlign w:val="center"/>
          </w:tcPr>
          <w:p w14:paraId="42BEAF9B" w14:textId="77777777" w:rsidR="00FE5988" w:rsidRPr="00587EBD" w:rsidRDefault="00FE5988" w:rsidP="007A395B">
            <w:pPr>
              <w:pStyle w:val="BodyText-table"/>
              <w:jc w:val="center"/>
              <w:rPr>
                <w:ins w:id="191" w:author="Author"/>
                <w:rFonts w:eastAsia="Times New Roman"/>
              </w:rPr>
            </w:pPr>
            <w:ins w:id="192" w:author="Author">
              <w:r w:rsidRPr="00587EBD">
                <w:rPr>
                  <w:rFonts w:eastAsia="Times New Roman"/>
                </w:rPr>
                <w:t>24.19</w:t>
              </w:r>
            </w:ins>
          </w:p>
        </w:tc>
        <w:tc>
          <w:tcPr>
            <w:tcW w:w="1260" w:type="dxa"/>
            <w:vAlign w:val="center"/>
          </w:tcPr>
          <w:p w14:paraId="2863947E" w14:textId="77777777" w:rsidR="00FE5988" w:rsidRPr="00587EBD" w:rsidRDefault="00FE5988" w:rsidP="007A395B">
            <w:pPr>
              <w:pStyle w:val="BodyText-table"/>
              <w:jc w:val="center"/>
              <w:rPr>
                <w:ins w:id="193" w:author="Author"/>
                <w:rFonts w:eastAsia="Times New Roman"/>
              </w:rPr>
            </w:pPr>
            <w:ins w:id="194" w:author="Author">
              <w:r w:rsidRPr="00587EBD">
                <w:rPr>
                  <w:rFonts w:eastAsia="Times New Roman"/>
                </w:rPr>
                <w:t>37</w:t>
              </w:r>
            </w:ins>
          </w:p>
        </w:tc>
        <w:tc>
          <w:tcPr>
            <w:tcW w:w="1260" w:type="dxa"/>
            <w:vAlign w:val="center"/>
          </w:tcPr>
          <w:p w14:paraId="0F446EAF" w14:textId="77777777" w:rsidR="00FE5988" w:rsidRPr="00587EBD" w:rsidRDefault="00FE5988" w:rsidP="007A395B">
            <w:pPr>
              <w:pStyle w:val="BodyText-table"/>
              <w:jc w:val="center"/>
              <w:rPr>
                <w:ins w:id="195" w:author="Author"/>
                <w:rFonts w:eastAsia="Times New Roman"/>
              </w:rPr>
            </w:pPr>
            <w:ins w:id="196" w:author="Author">
              <w:r w:rsidRPr="00587EBD">
                <w:rPr>
                  <w:rFonts w:eastAsia="Times New Roman"/>
                </w:rPr>
                <w:t>100</w:t>
              </w:r>
            </w:ins>
          </w:p>
        </w:tc>
      </w:tr>
      <w:tr w:rsidR="00C259A4" w:rsidRPr="00587EBD" w14:paraId="5033114D" w14:textId="77777777" w:rsidTr="00EF39CD">
        <w:trPr>
          <w:cantSplit/>
          <w:ins w:id="197" w:author="Author"/>
        </w:trPr>
        <w:tc>
          <w:tcPr>
            <w:tcW w:w="5305" w:type="dxa"/>
            <w:vAlign w:val="center"/>
          </w:tcPr>
          <w:p w14:paraId="51CD2CDA" w14:textId="77777777" w:rsidR="00FE5988" w:rsidRPr="00587EBD" w:rsidRDefault="00FE5988" w:rsidP="007A395B">
            <w:pPr>
              <w:pStyle w:val="BodyText-table"/>
              <w:rPr>
                <w:ins w:id="198" w:author="Author"/>
                <w:rFonts w:eastAsia="Times New Roman"/>
              </w:rPr>
            </w:pPr>
            <w:ins w:id="199" w:author="Author">
              <w:r w:rsidRPr="00587EBD">
                <w:rPr>
                  <w:rFonts w:eastAsia="Times New Roman"/>
                </w:rPr>
                <w:t>Class A Dry Transformers (&gt;45-75 kVA)</w:t>
              </w:r>
            </w:ins>
          </w:p>
        </w:tc>
        <w:tc>
          <w:tcPr>
            <w:tcW w:w="810" w:type="dxa"/>
            <w:vAlign w:val="center"/>
          </w:tcPr>
          <w:p w14:paraId="473E93D7" w14:textId="77777777" w:rsidR="00FE5988" w:rsidRPr="00587EBD" w:rsidRDefault="00FE5988" w:rsidP="007A395B">
            <w:pPr>
              <w:pStyle w:val="BodyText-table"/>
              <w:jc w:val="center"/>
              <w:rPr>
                <w:ins w:id="200" w:author="Author"/>
                <w:rFonts w:eastAsia="Times New Roman"/>
              </w:rPr>
            </w:pPr>
            <w:ins w:id="201" w:author="Author">
              <w:r w:rsidRPr="00587EBD">
                <w:rPr>
                  <w:rFonts w:eastAsia="Times New Roman"/>
                </w:rPr>
                <w:t>0.38</w:t>
              </w:r>
            </w:ins>
          </w:p>
        </w:tc>
        <w:tc>
          <w:tcPr>
            <w:tcW w:w="810" w:type="dxa"/>
            <w:vAlign w:val="center"/>
          </w:tcPr>
          <w:p w14:paraId="46BA877B" w14:textId="77777777" w:rsidR="00FE5988" w:rsidRPr="00587EBD" w:rsidRDefault="00FE5988" w:rsidP="007A395B">
            <w:pPr>
              <w:pStyle w:val="BodyText-table"/>
              <w:jc w:val="center"/>
              <w:rPr>
                <w:ins w:id="202" w:author="Author"/>
                <w:rFonts w:eastAsia="Times New Roman"/>
              </w:rPr>
            </w:pPr>
            <w:ins w:id="203" w:author="Author">
              <w:r w:rsidRPr="00587EBD">
                <w:rPr>
                  <w:rFonts w:eastAsia="Times New Roman"/>
                </w:rPr>
                <w:t>12.84</w:t>
              </w:r>
            </w:ins>
          </w:p>
        </w:tc>
        <w:tc>
          <w:tcPr>
            <w:tcW w:w="1260" w:type="dxa"/>
            <w:vAlign w:val="center"/>
          </w:tcPr>
          <w:p w14:paraId="7CEC547E" w14:textId="77777777" w:rsidR="00FE5988" w:rsidRPr="00587EBD" w:rsidRDefault="00FE5988" w:rsidP="007A395B">
            <w:pPr>
              <w:pStyle w:val="BodyText-table"/>
              <w:jc w:val="center"/>
              <w:rPr>
                <w:ins w:id="204" w:author="Author"/>
                <w:rFonts w:eastAsia="Times New Roman"/>
              </w:rPr>
            </w:pPr>
            <w:ins w:id="205" w:author="Author">
              <w:r w:rsidRPr="00587EBD">
                <w:rPr>
                  <w:rFonts w:eastAsia="Times New Roman"/>
                </w:rPr>
                <w:t>6</w:t>
              </w:r>
            </w:ins>
          </w:p>
        </w:tc>
        <w:tc>
          <w:tcPr>
            <w:tcW w:w="1260" w:type="dxa"/>
            <w:vAlign w:val="center"/>
          </w:tcPr>
          <w:p w14:paraId="11726BAC" w14:textId="77777777" w:rsidR="00FE5988" w:rsidRPr="00587EBD" w:rsidRDefault="00FE5988" w:rsidP="007A395B">
            <w:pPr>
              <w:pStyle w:val="BodyText-table"/>
              <w:jc w:val="center"/>
              <w:rPr>
                <w:ins w:id="206" w:author="Author"/>
                <w:rFonts w:eastAsia="Times New Roman"/>
              </w:rPr>
            </w:pPr>
            <w:ins w:id="207" w:author="Author">
              <w:r w:rsidRPr="00587EBD">
                <w:rPr>
                  <w:rFonts w:eastAsia="Times New Roman"/>
                </w:rPr>
                <w:t>30</w:t>
              </w:r>
            </w:ins>
          </w:p>
        </w:tc>
      </w:tr>
      <w:tr w:rsidR="00C259A4" w:rsidRPr="00587EBD" w14:paraId="2A7F9525" w14:textId="77777777" w:rsidTr="00EF39CD">
        <w:trPr>
          <w:cantSplit/>
          <w:ins w:id="208" w:author="Author"/>
        </w:trPr>
        <w:tc>
          <w:tcPr>
            <w:tcW w:w="5305" w:type="dxa"/>
            <w:vAlign w:val="center"/>
          </w:tcPr>
          <w:p w14:paraId="32607FBA" w14:textId="77777777" w:rsidR="00FE5988" w:rsidRPr="00587EBD" w:rsidRDefault="00FE5988" w:rsidP="007A395B">
            <w:pPr>
              <w:pStyle w:val="BodyText-table"/>
              <w:rPr>
                <w:ins w:id="209" w:author="Author"/>
                <w:rFonts w:eastAsia="Times New Roman"/>
              </w:rPr>
            </w:pPr>
            <w:ins w:id="210" w:author="Author">
              <w:r w:rsidRPr="00587EBD">
                <w:rPr>
                  <w:rFonts w:eastAsia="Times New Roman"/>
                </w:rPr>
                <w:t>Class B Dry Transformers (&gt;75-750 kVA)</w:t>
              </w:r>
            </w:ins>
          </w:p>
        </w:tc>
        <w:tc>
          <w:tcPr>
            <w:tcW w:w="810" w:type="dxa"/>
            <w:vAlign w:val="center"/>
          </w:tcPr>
          <w:p w14:paraId="3B10C2EF" w14:textId="77777777" w:rsidR="00FE5988" w:rsidRPr="00587EBD" w:rsidRDefault="00FE5988" w:rsidP="007A395B">
            <w:pPr>
              <w:pStyle w:val="BodyText-table"/>
              <w:jc w:val="center"/>
              <w:rPr>
                <w:ins w:id="211" w:author="Author"/>
                <w:rFonts w:eastAsia="Times New Roman"/>
              </w:rPr>
            </w:pPr>
            <w:ins w:id="212" w:author="Author">
              <w:r w:rsidRPr="00587EBD">
                <w:rPr>
                  <w:rFonts w:eastAsia="Times New Roman"/>
                </w:rPr>
                <w:t>0.41</w:t>
              </w:r>
            </w:ins>
          </w:p>
        </w:tc>
        <w:tc>
          <w:tcPr>
            <w:tcW w:w="810" w:type="dxa"/>
            <w:vAlign w:val="center"/>
          </w:tcPr>
          <w:p w14:paraId="0D1325CA" w14:textId="77777777" w:rsidR="00FE5988" w:rsidRPr="00587EBD" w:rsidRDefault="00FE5988" w:rsidP="007A395B">
            <w:pPr>
              <w:pStyle w:val="BodyText-table"/>
              <w:jc w:val="center"/>
              <w:rPr>
                <w:ins w:id="213" w:author="Author"/>
                <w:rFonts w:eastAsia="Times New Roman"/>
              </w:rPr>
            </w:pPr>
            <w:ins w:id="214" w:author="Author">
              <w:r w:rsidRPr="00587EBD">
                <w:rPr>
                  <w:rFonts w:eastAsia="Times New Roman"/>
                </w:rPr>
                <w:t>28.57</w:t>
              </w:r>
            </w:ins>
          </w:p>
        </w:tc>
        <w:tc>
          <w:tcPr>
            <w:tcW w:w="1260" w:type="dxa"/>
            <w:vAlign w:val="center"/>
          </w:tcPr>
          <w:p w14:paraId="329D7D7E" w14:textId="77777777" w:rsidR="00FE5988" w:rsidRPr="00587EBD" w:rsidRDefault="00FE5988" w:rsidP="007A395B">
            <w:pPr>
              <w:pStyle w:val="BodyText-table"/>
              <w:jc w:val="center"/>
              <w:rPr>
                <w:ins w:id="215" w:author="Author"/>
                <w:rFonts w:eastAsia="Times New Roman"/>
              </w:rPr>
            </w:pPr>
            <w:ins w:id="216" w:author="Author">
              <w:r w:rsidRPr="00587EBD">
                <w:rPr>
                  <w:rFonts w:eastAsia="Times New Roman"/>
                </w:rPr>
                <w:t>15</w:t>
              </w:r>
            </w:ins>
          </w:p>
        </w:tc>
        <w:tc>
          <w:tcPr>
            <w:tcW w:w="1260" w:type="dxa"/>
            <w:vAlign w:val="center"/>
          </w:tcPr>
          <w:p w14:paraId="5EE40CB5" w14:textId="77777777" w:rsidR="00FE5988" w:rsidRPr="00587EBD" w:rsidRDefault="00FE5988" w:rsidP="007A395B">
            <w:pPr>
              <w:pStyle w:val="BodyText-table"/>
              <w:jc w:val="center"/>
              <w:rPr>
                <w:ins w:id="217" w:author="Author"/>
                <w:rFonts w:eastAsia="Times New Roman"/>
              </w:rPr>
            </w:pPr>
            <w:ins w:id="218" w:author="Author">
              <w:r w:rsidRPr="00587EBD">
                <w:rPr>
                  <w:rFonts w:eastAsia="Times New Roman"/>
                </w:rPr>
                <w:t>70</w:t>
              </w:r>
            </w:ins>
          </w:p>
        </w:tc>
      </w:tr>
      <w:tr w:rsidR="00C259A4" w:rsidRPr="00587EBD" w14:paraId="1040E6C6" w14:textId="77777777" w:rsidTr="00EF39CD">
        <w:trPr>
          <w:cantSplit/>
          <w:ins w:id="219" w:author="Author"/>
        </w:trPr>
        <w:tc>
          <w:tcPr>
            <w:tcW w:w="5305" w:type="dxa"/>
            <w:vAlign w:val="center"/>
          </w:tcPr>
          <w:p w14:paraId="3E624206" w14:textId="77777777" w:rsidR="00FE5988" w:rsidRPr="00587EBD" w:rsidRDefault="00FE5988" w:rsidP="007A395B">
            <w:pPr>
              <w:pStyle w:val="BodyText-table"/>
              <w:rPr>
                <w:ins w:id="220" w:author="Author"/>
                <w:rFonts w:eastAsia="Times New Roman"/>
              </w:rPr>
            </w:pPr>
            <w:ins w:id="221" w:author="Author">
              <w:r w:rsidRPr="00587EBD">
                <w:rPr>
                  <w:rFonts w:eastAsia="Times New Roman"/>
                </w:rPr>
                <w:t>Class C Dry Transformers (&gt;750 kVA)</w:t>
              </w:r>
            </w:ins>
          </w:p>
        </w:tc>
        <w:tc>
          <w:tcPr>
            <w:tcW w:w="810" w:type="dxa"/>
            <w:vAlign w:val="center"/>
          </w:tcPr>
          <w:p w14:paraId="5A8BAA22" w14:textId="77777777" w:rsidR="00FE5988" w:rsidRPr="00587EBD" w:rsidRDefault="00FE5988" w:rsidP="007A395B">
            <w:pPr>
              <w:pStyle w:val="BodyText-table"/>
              <w:jc w:val="center"/>
              <w:rPr>
                <w:ins w:id="222" w:author="Author"/>
                <w:rFonts w:eastAsia="Times New Roman"/>
              </w:rPr>
            </w:pPr>
            <w:ins w:id="223" w:author="Author">
              <w:r w:rsidRPr="00587EBD">
                <w:rPr>
                  <w:rFonts w:eastAsia="Times New Roman"/>
                </w:rPr>
                <w:t>0.46</w:t>
              </w:r>
            </w:ins>
          </w:p>
        </w:tc>
        <w:tc>
          <w:tcPr>
            <w:tcW w:w="810" w:type="dxa"/>
            <w:vAlign w:val="center"/>
          </w:tcPr>
          <w:p w14:paraId="3B0ABEE8" w14:textId="77777777" w:rsidR="00FE5988" w:rsidRPr="00587EBD" w:rsidRDefault="00FE5988" w:rsidP="007A395B">
            <w:pPr>
              <w:pStyle w:val="BodyText-table"/>
              <w:jc w:val="center"/>
              <w:rPr>
                <w:ins w:id="224" w:author="Author"/>
                <w:rFonts w:eastAsia="Times New Roman"/>
              </w:rPr>
            </w:pPr>
            <w:ins w:id="225" w:author="Author">
              <w:r w:rsidRPr="00587EBD">
                <w:rPr>
                  <w:rFonts w:eastAsia="Times New Roman"/>
                </w:rPr>
                <w:t>50.26</w:t>
              </w:r>
            </w:ins>
          </w:p>
        </w:tc>
        <w:tc>
          <w:tcPr>
            <w:tcW w:w="1260" w:type="dxa"/>
            <w:vAlign w:val="center"/>
          </w:tcPr>
          <w:p w14:paraId="264A9AFB" w14:textId="77777777" w:rsidR="00FE5988" w:rsidRPr="00587EBD" w:rsidRDefault="00FE5988" w:rsidP="007A395B">
            <w:pPr>
              <w:pStyle w:val="BodyText-table"/>
              <w:jc w:val="center"/>
              <w:rPr>
                <w:ins w:id="226" w:author="Author"/>
                <w:rFonts w:eastAsia="Times New Roman"/>
              </w:rPr>
            </w:pPr>
            <w:ins w:id="227" w:author="Author">
              <w:r w:rsidRPr="00587EBD">
                <w:rPr>
                  <w:rFonts w:eastAsia="Times New Roman"/>
                </w:rPr>
                <w:t>30</w:t>
              </w:r>
            </w:ins>
          </w:p>
        </w:tc>
        <w:tc>
          <w:tcPr>
            <w:tcW w:w="1260" w:type="dxa"/>
            <w:vAlign w:val="center"/>
          </w:tcPr>
          <w:p w14:paraId="17285AB7" w14:textId="77777777" w:rsidR="00FE5988" w:rsidRPr="00587EBD" w:rsidRDefault="00FE5988" w:rsidP="007A395B">
            <w:pPr>
              <w:pStyle w:val="BodyText-table"/>
              <w:jc w:val="center"/>
              <w:rPr>
                <w:ins w:id="228" w:author="Author"/>
                <w:rFonts w:eastAsia="Times New Roman"/>
              </w:rPr>
            </w:pPr>
            <w:ins w:id="229" w:author="Author">
              <w:r w:rsidRPr="00587EBD">
                <w:rPr>
                  <w:rFonts w:eastAsia="Times New Roman"/>
                </w:rPr>
                <w:t>130</w:t>
              </w:r>
            </w:ins>
          </w:p>
        </w:tc>
      </w:tr>
      <w:tr w:rsidR="00C259A4" w:rsidRPr="00587EBD" w14:paraId="6336CD23" w14:textId="77777777" w:rsidTr="00EF39CD">
        <w:trPr>
          <w:cantSplit/>
          <w:ins w:id="230" w:author="Author"/>
        </w:trPr>
        <w:tc>
          <w:tcPr>
            <w:tcW w:w="5305" w:type="dxa"/>
            <w:vAlign w:val="center"/>
          </w:tcPr>
          <w:p w14:paraId="0D096F79" w14:textId="360B0590" w:rsidR="00C259A4" w:rsidRPr="00587EBD" w:rsidRDefault="00D248D3" w:rsidP="007A395B">
            <w:pPr>
              <w:pStyle w:val="BodyText-table"/>
              <w:rPr>
                <w:ins w:id="231" w:author="Author"/>
                <w:rFonts w:eastAsia="Times New Roman"/>
              </w:rPr>
            </w:pPr>
            <w:ins w:id="232" w:author="Author">
              <w:r>
                <w:rPr>
                  <w:rFonts w:eastAsia="Times New Roman"/>
                </w:rPr>
                <w:t>Group 1</w:t>
              </w:r>
              <w:r w:rsidR="00E15F1A">
                <w:rPr>
                  <w:rFonts w:eastAsia="Times New Roman"/>
                </w:rPr>
                <w:t xml:space="preserve"> </w:t>
              </w:r>
              <w:r w:rsidR="00C259A4" w:rsidRPr="00587EBD">
                <w:rPr>
                  <w:rFonts w:eastAsia="Times New Roman"/>
                </w:rPr>
                <w:t>Switchgear and Load Center (TP, Closed)</w:t>
              </w:r>
            </w:ins>
          </w:p>
        </w:tc>
        <w:tc>
          <w:tcPr>
            <w:tcW w:w="810" w:type="dxa"/>
            <w:vAlign w:val="center"/>
          </w:tcPr>
          <w:p w14:paraId="3E0621FE" w14:textId="47B8CCE8" w:rsidR="00C259A4" w:rsidRPr="00587EBD" w:rsidRDefault="00C259A4" w:rsidP="007A395B">
            <w:pPr>
              <w:pStyle w:val="BodyText-table"/>
              <w:jc w:val="center"/>
              <w:rPr>
                <w:ins w:id="233" w:author="Author"/>
                <w:rFonts w:eastAsia="Times New Roman"/>
              </w:rPr>
            </w:pPr>
            <w:ins w:id="234" w:author="Author">
              <w:r w:rsidRPr="00587EBD">
                <w:rPr>
                  <w:color w:val="000000"/>
                </w:rPr>
                <w:t>0.991</w:t>
              </w:r>
            </w:ins>
          </w:p>
        </w:tc>
        <w:tc>
          <w:tcPr>
            <w:tcW w:w="810" w:type="dxa"/>
            <w:vAlign w:val="center"/>
          </w:tcPr>
          <w:p w14:paraId="0C52DE1D" w14:textId="7D94BF4E" w:rsidR="00C259A4" w:rsidRPr="00587EBD" w:rsidRDefault="00C259A4" w:rsidP="007A395B">
            <w:pPr>
              <w:pStyle w:val="BodyText-table"/>
              <w:jc w:val="center"/>
              <w:rPr>
                <w:ins w:id="235" w:author="Author"/>
                <w:rFonts w:eastAsia="Times New Roman"/>
              </w:rPr>
            </w:pPr>
            <w:ins w:id="236" w:author="Author">
              <w:r w:rsidRPr="00587EBD">
                <w:rPr>
                  <w:color w:val="000000"/>
                </w:rPr>
                <w:t>43.7</w:t>
              </w:r>
            </w:ins>
          </w:p>
        </w:tc>
        <w:tc>
          <w:tcPr>
            <w:tcW w:w="1260" w:type="dxa"/>
            <w:vAlign w:val="center"/>
          </w:tcPr>
          <w:p w14:paraId="621FC8B6" w14:textId="77777777" w:rsidR="00C259A4" w:rsidRPr="00587EBD" w:rsidRDefault="00C259A4" w:rsidP="007A395B">
            <w:pPr>
              <w:pStyle w:val="BodyText-table"/>
              <w:jc w:val="center"/>
              <w:rPr>
                <w:ins w:id="237" w:author="Author"/>
                <w:rFonts w:eastAsia="Times New Roman"/>
              </w:rPr>
            </w:pPr>
            <w:ins w:id="238" w:author="Author">
              <w:r w:rsidRPr="00587EBD">
                <w:rPr>
                  <w:rFonts w:eastAsia="Times New Roman"/>
                </w:rPr>
                <w:t>60</w:t>
              </w:r>
            </w:ins>
          </w:p>
        </w:tc>
        <w:tc>
          <w:tcPr>
            <w:tcW w:w="1260" w:type="dxa"/>
            <w:vAlign w:val="center"/>
          </w:tcPr>
          <w:p w14:paraId="7863E793" w14:textId="77777777" w:rsidR="00C259A4" w:rsidRPr="00587EBD" w:rsidRDefault="00C259A4" w:rsidP="007A395B">
            <w:pPr>
              <w:pStyle w:val="BodyText-table"/>
              <w:jc w:val="center"/>
              <w:rPr>
                <w:ins w:id="239" w:author="Author"/>
                <w:rFonts w:eastAsia="Times New Roman"/>
              </w:rPr>
            </w:pPr>
            <w:ins w:id="240" w:author="Author">
              <w:r w:rsidRPr="00587EBD">
                <w:rPr>
                  <w:rFonts w:eastAsia="Times New Roman"/>
                </w:rPr>
                <w:t>170</w:t>
              </w:r>
            </w:ins>
          </w:p>
        </w:tc>
      </w:tr>
      <w:tr w:rsidR="00C259A4" w:rsidRPr="00587EBD" w14:paraId="561AEC9E" w14:textId="77777777" w:rsidTr="00EF39CD">
        <w:trPr>
          <w:cantSplit/>
          <w:ins w:id="241" w:author="Author"/>
        </w:trPr>
        <w:tc>
          <w:tcPr>
            <w:tcW w:w="5305" w:type="dxa"/>
            <w:vAlign w:val="center"/>
          </w:tcPr>
          <w:p w14:paraId="47A9FB19" w14:textId="33494EEF" w:rsidR="00C259A4" w:rsidRPr="00587EBD" w:rsidRDefault="00E15F1A" w:rsidP="007A395B">
            <w:pPr>
              <w:pStyle w:val="BodyText-table"/>
              <w:rPr>
                <w:ins w:id="242" w:author="Author"/>
                <w:rFonts w:eastAsia="Times New Roman"/>
              </w:rPr>
            </w:pPr>
            <w:ins w:id="243" w:author="Author">
              <w:r>
                <w:rPr>
                  <w:rFonts w:eastAsia="Times New Roman"/>
                </w:rPr>
                <w:t xml:space="preserve">Group 2 </w:t>
              </w:r>
              <w:r w:rsidR="00C259A4" w:rsidRPr="00587EBD">
                <w:rPr>
                  <w:rFonts w:eastAsia="Times New Roman"/>
                </w:rPr>
                <w:t>MCCs and Battery Chargers (TP, Closed)</w:t>
              </w:r>
            </w:ins>
          </w:p>
        </w:tc>
        <w:tc>
          <w:tcPr>
            <w:tcW w:w="810" w:type="dxa"/>
            <w:vAlign w:val="center"/>
          </w:tcPr>
          <w:p w14:paraId="5F12C0F3" w14:textId="0690E321" w:rsidR="00C259A4" w:rsidRPr="00587EBD" w:rsidRDefault="00C259A4" w:rsidP="007A395B">
            <w:pPr>
              <w:pStyle w:val="BodyText-table"/>
              <w:jc w:val="center"/>
              <w:rPr>
                <w:ins w:id="244" w:author="Author"/>
                <w:rFonts w:eastAsia="Times New Roman"/>
              </w:rPr>
            </w:pPr>
            <w:ins w:id="245" w:author="Author">
              <w:r w:rsidRPr="00587EBD">
                <w:rPr>
                  <w:color w:val="000000"/>
                </w:rPr>
                <w:t>1.213</w:t>
              </w:r>
            </w:ins>
          </w:p>
        </w:tc>
        <w:tc>
          <w:tcPr>
            <w:tcW w:w="810" w:type="dxa"/>
            <w:vAlign w:val="center"/>
          </w:tcPr>
          <w:p w14:paraId="6D81266E" w14:textId="0E52D0E5" w:rsidR="00C259A4" w:rsidRPr="00587EBD" w:rsidRDefault="00C259A4" w:rsidP="007A395B">
            <w:pPr>
              <w:pStyle w:val="BodyText-table"/>
              <w:jc w:val="center"/>
              <w:rPr>
                <w:ins w:id="246" w:author="Author"/>
                <w:rFonts w:eastAsia="Times New Roman"/>
              </w:rPr>
            </w:pPr>
            <w:ins w:id="247" w:author="Author">
              <w:r w:rsidRPr="00587EBD">
                <w:rPr>
                  <w:color w:val="000000"/>
                </w:rPr>
                <w:t>29.8</w:t>
              </w:r>
            </w:ins>
          </w:p>
        </w:tc>
        <w:tc>
          <w:tcPr>
            <w:tcW w:w="1260" w:type="dxa"/>
            <w:vAlign w:val="center"/>
          </w:tcPr>
          <w:p w14:paraId="0EAC4958" w14:textId="77777777" w:rsidR="00C259A4" w:rsidRPr="00587EBD" w:rsidRDefault="00C259A4" w:rsidP="007A395B">
            <w:pPr>
              <w:pStyle w:val="BodyText-table"/>
              <w:jc w:val="center"/>
              <w:rPr>
                <w:ins w:id="248" w:author="Author"/>
                <w:rFonts w:eastAsia="Times New Roman"/>
              </w:rPr>
            </w:pPr>
            <w:ins w:id="249" w:author="Author">
              <w:r w:rsidRPr="00587EBD">
                <w:rPr>
                  <w:rFonts w:eastAsia="Times New Roman"/>
                </w:rPr>
                <w:t>50</w:t>
              </w:r>
            </w:ins>
          </w:p>
        </w:tc>
        <w:tc>
          <w:tcPr>
            <w:tcW w:w="1260" w:type="dxa"/>
            <w:vAlign w:val="center"/>
          </w:tcPr>
          <w:p w14:paraId="0286605B" w14:textId="77777777" w:rsidR="00C259A4" w:rsidRPr="00587EBD" w:rsidRDefault="00C259A4" w:rsidP="007A395B">
            <w:pPr>
              <w:pStyle w:val="BodyText-table"/>
              <w:jc w:val="center"/>
              <w:rPr>
                <w:ins w:id="250" w:author="Author"/>
                <w:rFonts w:eastAsia="Times New Roman"/>
              </w:rPr>
            </w:pPr>
            <w:ins w:id="251" w:author="Author">
              <w:r w:rsidRPr="00587EBD">
                <w:rPr>
                  <w:rFonts w:eastAsia="Times New Roman"/>
                </w:rPr>
                <w:t>130</w:t>
              </w:r>
            </w:ins>
          </w:p>
        </w:tc>
      </w:tr>
      <w:tr w:rsidR="00C259A4" w:rsidRPr="00587EBD" w14:paraId="3C74982C" w14:textId="77777777" w:rsidTr="00EF39CD">
        <w:trPr>
          <w:cantSplit/>
          <w:ins w:id="252" w:author="Author"/>
        </w:trPr>
        <w:tc>
          <w:tcPr>
            <w:tcW w:w="5305" w:type="dxa"/>
            <w:vAlign w:val="center"/>
          </w:tcPr>
          <w:p w14:paraId="2DD20C32" w14:textId="08B51E4E" w:rsidR="00C259A4" w:rsidRPr="00587EBD" w:rsidRDefault="00E15F1A" w:rsidP="007A395B">
            <w:pPr>
              <w:pStyle w:val="BodyText-table"/>
              <w:rPr>
                <w:ins w:id="253" w:author="Author"/>
                <w:rFonts w:eastAsia="Times New Roman"/>
              </w:rPr>
            </w:pPr>
            <w:ins w:id="254" w:author="Author">
              <w:r>
                <w:rPr>
                  <w:rFonts w:eastAsia="Times New Roman"/>
                </w:rPr>
                <w:t xml:space="preserve">Group 3 </w:t>
              </w:r>
              <w:r w:rsidR="00C259A4" w:rsidRPr="00587EBD">
                <w:rPr>
                  <w:rFonts w:eastAsia="Times New Roman"/>
                </w:rPr>
                <w:t>Power Inverters (TP,</w:t>
              </w:r>
            </w:ins>
            <w:r w:rsidR="009A06CB">
              <w:rPr>
                <w:rFonts w:eastAsia="Times New Roman"/>
              </w:rPr>
              <w:t xml:space="preserve"> </w:t>
            </w:r>
            <w:ins w:id="255" w:author="Author">
              <w:r w:rsidR="00C259A4" w:rsidRPr="00587EBD">
                <w:rPr>
                  <w:rFonts w:eastAsia="Times New Roman"/>
                </w:rPr>
                <w:t>Closed)</w:t>
              </w:r>
            </w:ins>
          </w:p>
        </w:tc>
        <w:tc>
          <w:tcPr>
            <w:tcW w:w="810" w:type="dxa"/>
            <w:vAlign w:val="center"/>
          </w:tcPr>
          <w:p w14:paraId="6E2A96EE" w14:textId="06E70720" w:rsidR="00C259A4" w:rsidRPr="00587EBD" w:rsidRDefault="00C259A4" w:rsidP="007A395B">
            <w:pPr>
              <w:pStyle w:val="BodyText-table"/>
              <w:jc w:val="center"/>
              <w:rPr>
                <w:ins w:id="256" w:author="Author"/>
                <w:rFonts w:eastAsia="Times New Roman"/>
              </w:rPr>
            </w:pPr>
            <w:ins w:id="257" w:author="Author">
              <w:r w:rsidRPr="00587EBD">
                <w:rPr>
                  <w:color w:val="000000"/>
                </w:rPr>
                <w:t>0.518</w:t>
              </w:r>
            </w:ins>
          </w:p>
        </w:tc>
        <w:tc>
          <w:tcPr>
            <w:tcW w:w="810" w:type="dxa"/>
            <w:vAlign w:val="center"/>
          </w:tcPr>
          <w:p w14:paraId="72ED0E36" w14:textId="4008BFC5" w:rsidR="00C259A4" w:rsidRPr="00587EBD" w:rsidRDefault="00C259A4" w:rsidP="007A395B">
            <w:pPr>
              <w:pStyle w:val="BodyText-table"/>
              <w:jc w:val="center"/>
              <w:rPr>
                <w:ins w:id="258" w:author="Author"/>
                <w:rFonts w:eastAsia="Times New Roman"/>
              </w:rPr>
            </w:pPr>
            <w:ins w:id="259" w:author="Author">
              <w:r w:rsidRPr="00587EBD">
                <w:rPr>
                  <w:color w:val="000000"/>
                </w:rPr>
                <w:t>72.6</w:t>
              </w:r>
            </w:ins>
          </w:p>
        </w:tc>
        <w:tc>
          <w:tcPr>
            <w:tcW w:w="1260" w:type="dxa"/>
            <w:vAlign w:val="center"/>
          </w:tcPr>
          <w:p w14:paraId="0B47213C" w14:textId="77777777" w:rsidR="00C259A4" w:rsidRPr="00587EBD" w:rsidRDefault="00C259A4" w:rsidP="007A395B">
            <w:pPr>
              <w:pStyle w:val="BodyText-table"/>
              <w:jc w:val="center"/>
              <w:rPr>
                <w:ins w:id="260" w:author="Author"/>
                <w:rFonts w:eastAsia="Times New Roman"/>
              </w:rPr>
            </w:pPr>
            <w:ins w:id="261" w:author="Author">
              <w:r w:rsidRPr="00587EBD">
                <w:rPr>
                  <w:rFonts w:eastAsia="Times New Roman"/>
                </w:rPr>
                <w:t>50</w:t>
              </w:r>
            </w:ins>
          </w:p>
        </w:tc>
        <w:tc>
          <w:tcPr>
            <w:tcW w:w="1260" w:type="dxa"/>
            <w:vAlign w:val="center"/>
          </w:tcPr>
          <w:p w14:paraId="42D2B8C3" w14:textId="77777777" w:rsidR="00C259A4" w:rsidRPr="00587EBD" w:rsidRDefault="00C259A4" w:rsidP="007A395B">
            <w:pPr>
              <w:pStyle w:val="BodyText-table"/>
              <w:jc w:val="center"/>
              <w:rPr>
                <w:ins w:id="262" w:author="Author"/>
                <w:rFonts w:eastAsia="Times New Roman"/>
              </w:rPr>
            </w:pPr>
            <w:ins w:id="263" w:author="Author">
              <w:r w:rsidRPr="00587EBD">
                <w:rPr>
                  <w:rFonts w:eastAsia="Times New Roman"/>
                </w:rPr>
                <w:t>200</w:t>
              </w:r>
            </w:ins>
          </w:p>
        </w:tc>
      </w:tr>
      <w:tr w:rsidR="00C259A4" w:rsidRPr="00587EBD" w14:paraId="3DB018CD" w14:textId="77777777" w:rsidTr="00EF39CD">
        <w:trPr>
          <w:cantSplit/>
          <w:ins w:id="264" w:author="Author"/>
        </w:trPr>
        <w:tc>
          <w:tcPr>
            <w:tcW w:w="5305" w:type="dxa"/>
            <w:vAlign w:val="center"/>
          </w:tcPr>
          <w:p w14:paraId="0AA4F888" w14:textId="784667EC" w:rsidR="00C259A4" w:rsidRPr="00587EBD" w:rsidRDefault="008F6395" w:rsidP="007A395B">
            <w:pPr>
              <w:pStyle w:val="BodyText-table"/>
              <w:rPr>
                <w:ins w:id="265" w:author="Author"/>
                <w:rFonts w:eastAsia="Times New Roman"/>
              </w:rPr>
            </w:pPr>
            <w:ins w:id="266" w:author="Author">
              <w:r>
                <w:rPr>
                  <w:rFonts w:eastAsia="Times New Roman"/>
                </w:rPr>
                <w:t xml:space="preserve">Group 4a </w:t>
              </w:r>
              <w:r w:rsidR="00C259A4" w:rsidRPr="265E24E3">
                <w:rPr>
                  <w:rFonts w:eastAsia="Times New Roman"/>
                </w:rPr>
                <w:t>Large Enclosures [&gt;50 ft</w:t>
              </w:r>
              <w:r w:rsidR="00C259A4" w:rsidRPr="265E24E3">
                <w:rPr>
                  <w:rFonts w:eastAsia="Times New Roman"/>
                  <w:vertAlign w:val="superscript"/>
                </w:rPr>
                <w:t>3</w:t>
              </w:r>
              <w:r w:rsidR="00C259A4" w:rsidRPr="265E24E3">
                <w:rPr>
                  <w:rFonts w:eastAsia="Times New Roman"/>
                </w:rPr>
                <w:t>] (TP, Closed)</w:t>
              </w:r>
            </w:ins>
          </w:p>
        </w:tc>
        <w:tc>
          <w:tcPr>
            <w:tcW w:w="810" w:type="dxa"/>
            <w:vAlign w:val="center"/>
          </w:tcPr>
          <w:p w14:paraId="75DF2F5A" w14:textId="001A25DB" w:rsidR="00C259A4" w:rsidRPr="00587EBD" w:rsidRDefault="00C259A4" w:rsidP="007A395B">
            <w:pPr>
              <w:pStyle w:val="BodyText-table"/>
              <w:jc w:val="center"/>
              <w:rPr>
                <w:ins w:id="267" w:author="Author"/>
                <w:rFonts w:eastAsia="Times New Roman"/>
              </w:rPr>
            </w:pPr>
            <w:ins w:id="268" w:author="Author">
              <w:r w:rsidRPr="00587EBD">
                <w:rPr>
                  <w:color w:val="000000"/>
                </w:rPr>
                <w:t>0.518</w:t>
              </w:r>
            </w:ins>
          </w:p>
        </w:tc>
        <w:tc>
          <w:tcPr>
            <w:tcW w:w="810" w:type="dxa"/>
            <w:vAlign w:val="center"/>
          </w:tcPr>
          <w:p w14:paraId="0E288782" w14:textId="371CA0BD" w:rsidR="00C259A4" w:rsidRPr="00587EBD" w:rsidRDefault="00C259A4" w:rsidP="007A395B">
            <w:pPr>
              <w:pStyle w:val="BodyText-table"/>
              <w:jc w:val="center"/>
              <w:rPr>
                <w:ins w:id="269" w:author="Author"/>
                <w:rFonts w:eastAsia="Times New Roman"/>
              </w:rPr>
            </w:pPr>
            <w:ins w:id="270" w:author="Author">
              <w:r w:rsidRPr="00587EBD">
                <w:rPr>
                  <w:color w:val="000000"/>
                </w:rPr>
                <w:t>145.2</w:t>
              </w:r>
            </w:ins>
          </w:p>
        </w:tc>
        <w:tc>
          <w:tcPr>
            <w:tcW w:w="1260" w:type="dxa"/>
            <w:vAlign w:val="center"/>
          </w:tcPr>
          <w:p w14:paraId="43E34AC9" w14:textId="77777777" w:rsidR="00C259A4" w:rsidRPr="00587EBD" w:rsidRDefault="00C259A4" w:rsidP="007A395B">
            <w:pPr>
              <w:pStyle w:val="BodyText-table"/>
              <w:jc w:val="center"/>
              <w:rPr>
                <w:ins w:id="271" w:author="Author"/>
                <w:rFonts w:eastAsia="Times New Roman"/>
              </w:rPr>
            </w:pPr>
            <w:ins w:id="272" w:author="Author">
              <w:r w:rsidRPr="00587EBD">
                <w:rPr>
                  <w:rFonts w:eastAsia="Times New Roman"/>
                </w:rPr>
                <w:t>100</w:t>
              </w:r>
            </w:ins>
          </w:p>
        </w:tc>
        <w:tc>
          <w:tcPr>
            <w:tcW w:w="1260" w:type="dxa"/>
            <w:vAlign w:val="center"/>
          </w:tcPr>
          <w:p w14:paraId="01B8E295" w14:textId="77777777" w:rsidR="00C259A4" w:rsidRPr="00587EBD" w:rsidRDefault="00C259A4" w:rsidP="007A395B">
            <w:pPr>
              <w:pStyle w:val="BodyText-table"/>
              <w:jc w:val="center"/>
              <w:rPr>
                <w:ins w:id="273" w:author="Author"/>
                <w:rFonts w:eastAsia="Times New Roman"/>
              </w:rPr>
            </w:pPr>
            <w:ins w:id="274" w:author="Author">
              <w:r w:rsidRPr="00587EBD">
                <w:rPr>
                  <w:rFonts w:eastAsia="Times New Roman"/>
                </w:rPr>
                <w:t>400</w:t>
              </w:r>
            </w:ins>
          </w:p>
        </w:tc>
      </w:tr>
      <w:tr w:rsidR="00C259A4" w:rsidRPr="00587EBD" w14:paraId="7A44ACF4" w14:textId="77777777" w:rsidTr="00EF39CD">
        <w:trPr>
          <w:cantSplit/>
          <w:ins w:id="275" w:author="Author"/>
        </w:trPr>
        <w:tc>
          <w:tcPr>
            <w:tcW w:w="5305" w:type="dxa"/>
            <w:vAlign w:val="center"/>
          </w:tcPr>
          <w:p w14:paraId="1E056A5A" w14:textId="7B7763AC" w:rsidR="00C259A4" w:rsidRPr="00587EBD" w:rsidRDefault="008F6395" w:rsidP="007A395B">
            <w:pPr>
              <w:pStyle w:val="BodyText-table"/>
              <w:rPr>
                <w:ins w:id="276" w:author="Author"/>
                <w:rFonts w:eastAsia="Times New Roman"/>
              </w:rPr>
            </w:pPr>
            <w:ins w:id="277" w:author="Author">
              <w:r>
                <w:rPr>
                  <w:rFonts w:eastAsia="Times New Roman"/>
                </w:rPr>
                <w:t xml:space="preserve">Group 4a </w:t>
              </w:r>
              <w:r w:rsidR="00C259A4" w:rsidRPr="00587EBD">
                <w:rPr>
                  <w:rFonts w:eastAsia="Times New Roman"/>
                </w:rPr>
                <w:t>Large Enclosures [&gt;50 ft</w:t>
              </w:r>
              <w:r w:rsidR="00C259A4" w:rsidRPr="00587EBD">
                <w:rPr>
                  <w:rFonts w:eastAsia="Times New Roman"/>
                  <w:vertAlign w:val="superscript"/>
                </w:rPr>
                <w:t>3</w:t>
              </w:r>
              <w:r w:rsidR="00C259A4" w:rsidRPr="00587EBD">
                <w:rPr>
                  <w:rFonts w:eastAsia="Times New Roman"/>
                </w:rPr>
                <w:t>] (TP, Open)</w:t>
              </w:r>
            </w:ins>
          </w:p>
        </w:tc>
        <w:tc>
          <w:tcPr>
            <w:tcW w:w="810" w:type="dxa"/>
            <w:vAlign w:val="center"/>
          </w:tcPr>
          <w:p w14:paraId="50CDBDC9" w14:textId="6C8D783E" w:rsidR="00C259A4" w:rsidRPr="00587EBD" w:rsidRDefault="00C259A4" w:rsidP="007A395B">
            <w:pPr>
              <w:pStyle w:val="BodyText-table"/>
              <w:jc w:val="center"/>
              <w:rPr>
                <w:ins w:id="278" w:author="Author"/>
                <w:rFonts w:eastAsia="Times New Roman"/>
              </w:rPr>
            </w:pPr>
            <w:ins w:id="279" w:author="Author">
              <w:r w:rsidRPr="00587EBD">
                <w:rPr>
                  <w:color w:val="000000"/>
                </w:rPr>
                <w:t>0.377</w:t>
              </w:r>
            </w:ins>
          </w:p>
        </w:tc>
        <w:tc>
          <w:tcPr>
            <w:tcW w:w="810" w:type="dxa"/>
            <w:vAlign w:val="center"/>
          </w:tcPr>
          <w:p w14:paraId="7FF69F9B" w14:textId="76840455" w:rsidR="00C259A4" w:rsidRPr="00587EBD" w:rsidRDefault="00C259A4" w:rsidP="007A395B">
            <w:pPr>
              <w:pStyle w:val="BodyText-table"/>
              <w:jc w:val="center"/>
              <w:rPr>
                <w:ins w:id="280" w:author="Author"/>
                <w:rFonts w:eastAsia="Times New Roman"/>
              </w:rPr>
            </w:pPr>
            <w:ins w:id="281" w:author="Author">
              <w:r w:rsidRPr="00587EBD">
                <w:rPr>
                  <w:color w:val="000000"/>
                </w:rPr>
                <w:t>427.9</w:t>
              </w:r>
            </w:ins>
          </w:p>
        </w:tc>
        <w:tc>
          <w:tcPr>
            <w:tcW w:w="1260" w:type="dxa"/>
            <w:vAlign w:val="center"/>
          </w:tcPr>
          <w:p w14:paraId="33560A79" w14:textId="77777777" w:rsidR="00C259A4" w:rsidRPr="00587EBD" w:rsidRDefault="00C259A4" w:rsidP="007A395B">
            <w:pPr>
              <w:pStyle w:val="BodyText-table"/>
              <w:jc w:val="center"/>
              <w:rPr>
                <w:ins w:id="282" w:author="Author"/>
                <w:rFonts w:eastAsia="Times New Roman"/>
              </w:rPr>
            </w:pPr>
            <w:ins w:id="283" w:author="Author">
              <w:r w:rsidRPr="00587EBD">
                <w:rPr>
                  <w:rFonts w:eastAsia="Times New Roman"/>
                </w:rPr>
                <w:t>200</w:t>
              </w:r>
            </w:ins>
          </w:p>
        </w:tc>
        <w:tc>
          <w:tcPr>
            <w:tcW w:w="1260" w:type="dxa"/>
            <w:vAlign w:val="center"/>
          </w:tcPr>
          <w:p w14:paraId="06DCA5E4" w14:textId="77777777" w:rsidR="00C259A4" w:rsidRPr="00587EBD" w:rsidRDefault="00C259A4" w:rsidP="007A395B">
            <w:pPr>
              <w:pStyle w:val="BodyText-table"/>
              <w:jc w:val="center"/>
              <w:rPr>
                <w:ins w:id="284" w:author="Author"/>
                <w:rFonts w:eastAsia="Times New Roman"/>
              </w:rPr>
            </w:pPr>
            <w:ins w:id="285" w:author="Author">
              <w:r w:rsidRPr="00587EBD">
                <w:rPr>
                  <w:rFonts w:eastAsia="Times New Roman"/>
                </w:rPr>
                <w:t>1000</w:t>
              </w:r>
            </w:ins>
          </w:p>
        </w:tc>
      </w:tr>
      <w:tr w:rsidR="00C259A4" w:rsidRPr="00587EBD" w14:paraId="7C114DF9" w14:textId="77777777" w:rsidTr="00EF39CD">
        <w:trPr>
          <w:cantSplit/>
          <w:ins w:id="286" w:author="Author"/>
        </w:trPr>
        <w:tc>
          <w:tcPr>
            <w:tcW w:w="5305" w:type="dxa"/>
            <w:vAlign w:val="center"/>
          </w:tcPr>
          <w:p w14:paraId="5674BA3C" w14:textId="5C7AC3E4" w:rsidR="00C259A4" w:rsidRPr="00587EBD" w:rsidRDefault="008F6395" w:rsidP="007A395B">
            <w:pPr>
              <w:pStyle w:val="BodyText-table"/>
              <w:rPr>
                <w:ins w:id="287" w:author="Author"/>
                <w:rFonts w:eastAsia="Times New Roman"/>
              </w:rPr>
            </w:pPr>
            <w:ins w:id="288" w:author="Author">
              <w:r>
                <w:rPr>
                  <w:rFonts w:eastAsia="Times New Roman"/>
                </w:rPr>
                <w:t>Group 4</w:t>
              </w:r>
              <w:r w:rsidR="00804DC9">
                <w:rPr>
                  <w:rFonts w:eastAsia="Times New Roman"/>
                </w:rPr>
                <w:t>b</w:t>
              </w:r>
              <w:r>
                <w:rPr>
                  <w:rFonts w:eastAsia="Times New Roman"/>
                </w:rPr>
                <w:t xml:space="preserve"> </w:t>
              </w:r>
              <w:r w:rsidR="00C259A4" w:rsidRPr="00587EBD">
                <w:rPr>
                  <w:rFonts w:eastAsia="Times New Roman"/>
                </w:rPr>
                <w:t>Medium Enclosures [&gt;12 ft</w:t>
              </w:r>
              <w:r w:rsidR="00C259A4" w:rsidRPr="00587EBD">
                <w:rPr>
                  <w:rFonts w:eastAsia="Times New Roman"/>
                  <w:vertAlign w:val="superscript"/>
                </w:rPr>
                <w:t>3</w:t>
              </w:r>
              <w:r w:rsidR="00C259A4" w:rsidRPr="00587EBD">
                <w:rPr>
                  <w:rFonts w:eastAsia="Times New Roman"/>
                </w:rPr>
                <w:t>] (TP, Closed)</w:t>
              </w:r>
            </w:ins>
          </w:p>
        </w:tc>
        <w:tc>
          <w:tcPr>
            <w:tcW w:w="810" w:type="dxa"/>
            <w:vAlign w:val="center"/>
          </w:tcPr>
          <w:p w14:paraId="5719867B" w14:textId="42724E13" w:rsidR="00C259A4" w:rsidRPr="00587EBD" w:rsidRDefault="00C259A4" w:rsidP="007A395B">
            <w:pPr>
              <w:pStyle w:val="BodyText-table"/>
              <w:jc w:val="center"/>
              <w:rPr>
                <w:ins w:id="289" w:author="Author"/>
                <w:rFonts w:eastAsia="Times New Roman"/>
              </w:rPr>
            </w:pPr>
            <w:ins w:id="290" w:author="Author">
              <w:r w:rsidRPr="00587EBD">
                <w:rPr>
                  <w:color w:val="000000"/>
                </w:rPr>
                <w:t>0.518</w:t>
              </w:r>
            </w:ins>
          </w:p>
        </w:tc>
        <w:tc>
          <w:tcPr>
            <w:tcW w:w="810" w:type="dxa"/>
            <w:vAlign w:val="center"/>
          </w:tcPr>
          <w:p w14:paraId="0949121A" w14:textId="03CF6785" w:rsidR="00C259A4" w:rsidRPr="00587EBD" w:rsidRDefault="00C259A4" w:rsidP="007A395B">
            <w:pPr>
              <w:pStyle w:val="BodyText-table"/>
              <w:jc w:val="center"/>
              <w:rPr>
                <w:ins w:id="291" w:author="Author"/>
                <w:rFonts w:eastAsia="Times New Roman"/>
              </w:rPr>
            </w:pPr>
            <w:ins w:id="292" w:author="Author">
              <w:r w:rsidRPr="00587EBD">
                <w:rPr>
                  <w:color w:val="000000"/>
                </w:rPr>
                <w:t>72.6</w:t>
              </w:r>
            </w:ins>
          </w:p>
        </w:tc>
        <w:tc>
          <w:tcPr>
            <w:tcW w:w="1260" w:type="dxa"/>
            <w:vAlign w:val="center"/>
          </w:tcPr>
          <w:p w14:paraId="534814C2" w14:textId="77777777" w:rsidR="00C259A4" w:rsidRPr="00587EBD" w:rsidRDefault="00C259A4" w:rsidP="007A395B">
            <w:pPr>
              <w:pStyle w:val="BodyText-table"/>
              <w:jc w:val="center"/>
              <w:rPr>
                <w:ins w:id="293" w:author="Author"/>
                <w:rFonts w:eastAsia="Times New Roman"/>
              </w:rPr>
            </w:pPr>
            <w:ins w:id="294" w:author="Author">
              <w:r w:rsidRPr="00587EBD">
                <w:rPr>
                  <w:rFonts w:eastAsia="Times New Roman"/>
                </w:rPr>
                <w:t>50</w:t>
              </w:r>
            </w:ins>
          </w:p>
        </w:tc>
        <w:tc>
          <w:tcPr>
            <w:tcW w:w="1260" w:type="dxa"/>
            <w:vAlign w:val="center"/>
          </w:tcPr>
          <w:p w14:paraId="0F5141DA" w14:textId="77777777" w:rsidR="00C259A4" w:rsidRPr="00587EBD" w:rsidRDefault="00C259A4" w:rsidP="007A395B">
            <w:pPr>
              <w:pStyle w:val="BodyText-table"/>
              <w:jc w:val="center"/>
              <w:rPr>
                <w:ins w:id="295" w:author="Author"/>
                <w:rFonts w:eastAsia="Times New Roman"/>
              </w:rPr>
            </w:pPr>
            <w:ins w:id="296" w:author="Author">
              <w:r w:rsidRPr="00587EBD">
                <w:rPr>
                  <w:rFonts w:eastAsia="Times New Roman"/>
                </w:rPr>
                <w:t>200</w:t>
              </w:r>
            </w:ins>
          </w:p>
        </w:tc>
      </w:tr>
      <w:tr w:rsidR="00C259A4" w:rsidRPr="00587EBD" w14:paraId="6C7454A8" w14:textId="77777777" w:rsidTr="00EF39CD">
        <w:trPr>
          <w:cantSplit/>
          <w:ins w:id="297" w:author="Author"/>
        </w:trPr>
        <w:tc>
          <w:tcPr>
            <w:tcW w:w="5305" w:type="dxa"/>
            <w:vAlign w:val="center"/>
          </w:tcPr>
          <w:p w14:paraId="3B0B13E3" w14:textId="0DD25F64" w:rsidR="00C259A4" w:rsidRPr="00587EBD" w:rsidRDefault="00804DC9" w:rsidP="007A395B">
            <w:pPr>
              <w:pStyle w:val="BodyText-table"/>
              <w:rPr>
                <w:ins w:id="298" w:author="Author"/>
                <w:rFonts w:eastAsia="Times New Roman"/>
              </w:rPr>
            </w:pPr>
            <w:ins w:id="299" w:author="Author">
              <w:r>
                <w:rPr>
                  <w:rFonts w:eastAsia="Times New Roman"/>
                </w:rPr>
                <w:t xml:space="preserve">Group 4b </w:t>
              </w:r>
              <w:r w:rsidR="00C259A4" w:rsidRPr="00587EBD">
                <w:rPr>
                  <w:rFonts w:eastAsia="Times New Roman"/>
                </w:rPr>
                <w:t>Medium Enclosures [&gt;12 ft</w:t>
              </w:r>
              <w:r w:rsidR="00C259A4" w:rsidRPr="00587EBD">
                <w:rPr>
                  <w:rFonts w:eastAsia="Times New Roman"/>
                  <w:vertAlign w:val="superscript"/>
                </w:rPr>
                <w:t>3</w:t>
              </w:r>
              <w:r w:rsidR="00C259A4" w:rsidRPr="00587EBD">
                <w:rPr>
                  <w:rFonts w:eastAsia="Times New Roman"/>
                </w:rPr>
                <w:t>] (TP, Open)</w:t>
              </w:r>
            </w:ins>
          </w:p>
        </w:tc>
        <w:tc>
          <w:tcPr>
            <w:tcW w:w="810" w:type="dxa"/>
            <w:vAlign w:val="center"/>
          </w:tcPr>
          <w:p w14:paraId="3306C4A1" w14:textId="456F66AA" w:rsidR="00C259A4" w:rsidRPr="00587EBD" w:rsidRDefault="00C259A4" w:rsidP="007A395B">
            <w:pPr>
              <w:pStyle w:val="BodyText-table"/>
              <w:jc w:val="center"/>
              <w:rPr>
                <w:ins w:id="300" w:author="Author"/>
                <w:rFonts w:eastAsia="Times New Roman"/>
              </w:rPr>
            </w:pPr>
            <w:ins w:id="301" w:author="Author">
              <w:r w:rsidRPr="00587EBD">
                <w:rPr>
                  <w:color w:val="000000"/>
                </w:rPr>
                <w:t>0.505</w:t>
              </w:r>
            </w:ins>
          </w:p>
        </w:tc>
        <w:tc>
          <w:tcPr>
            <w:tcW w:w="810" w:type="dxa"/>
            <w:vAlign w:val="center"/>
          </w:tcPr>
          <w:p w14:paraId="25B2342C" w14:textId="078580F8" w:rsidR="00C259A4" w:rsidRPr="00587EBD" w:rsidRDefault="00C259A4" w:rsidP="007A395B">
            <w:pPr>
              <w:pStyle w:val="BodyText-table"/>
              <w:jc w:val="center"/>
              <w:rPr>
                <w:ins w:id="302" w:author="Author"/>
                <w:rFonts w:eastAsia="Times New Roman"/>
              </w:rPr>
            </w:pPr>
            <w:ins w:id="303" w:author="Author">
              <w:r w:rsidRPr="00587EBD">
                <w:rPr>
                  <w:color w:val="000000"/>
                </w:rPr>
                <w:t>119.5</w:t>
              </w:r>
            </w:ins>
          </w:p>
        </w:tc>
        <w:tc>
          <w:tcPr>
            <w:tcW w:w="1260" w:type="dxa"/>
            <w:vAlign w:val="center"/>
          </w:tcPr>
          <w:p w14:paraId="4088541A" w14:textId="77777777" w:rsidR="00C259A4" w:rsidRPr="00587EBD" w:rsidRDefault="00C259A4" w:rsidP="007A395B">
            <w:pPr>
              <w:pStyle w:val="BodyText-table"/>
              <w:jc w:val="center"/>
              <w:rPr>
                <w:ins w:id="304" w:author="Author"/>
                <w:rFonts w:eastAsia="Times New Roman"/>
              </w:rPr>
            </w:pPr>
            <w:ins w:id="305" w:author="Author">
              <w:r w:rsidRPr="00587EBD">
                <w:rPr>
                  <w:rFonts w:eastAsia="Times New Roman"/>
                </w:rPr>
                <w:t>80</w:t>
              </w:r>
            </w:ins>
          </w:p>
        </w:tc>
        <w:tc>
          <w:tcPr>
            <w:tcW w:w="1260" w:type="dxa"/>
            <w:vAlign w:val="center"/>
          </w:tcPr>
          <w:p w14:paraId="490F344C" w14:textId="77777777" w:rsidR="00C259A4" w:rsidRPr="00587EBD" w:rsidRDefault="00C259A4" w:rsidP="007A395B">
            <w:pPr>
              <w:pStyle w:val="BodyText-table"/>
              <w:jc w:val="center"/>
              <w:rPr>
                <w:ins w:id="306" w:author="Author"/>
                <w:rFonts w:eastAsia="Times New Roman"/>
              </w:rPr>
            </w:pPr>
            <w:ins w:id="307" w:author="Author">
              <w:r w:rsidRPr="00587EBD">
                <w:rPr>
                  <w:rFonts w:eastAsia="Times New Roman"/>
                </w:rPr>
                <w:t>325</w:t>
              </w:r>
            </w:ins>
          </w:p>
        </w:tc>
      </w:tr>
      <w:tr w:rsidR="00C259A4" w:rsidRPr="00587EBD" w14:paraId="539D65A5" w14:textId="77777777" w:rsidTr="00EF39CD">
        <w:trPr>
          <w:cantSplit/>
          <w:ins w:id="308" w:author="Author"/>
        </w:trPr>
        <w:tc>
          <w:tcPr>
            <w:tcW w:w="5305" w:type="dxa"/>
            <w:vAlign w:val="center"/>
          </w:tcPr>
          <w:p w14:paraId="70F18C0E" w14:textId="293D16AB" w:rsidR="00C259A4" w:rsidRPr="00587EBD" w:rsidRDefault="00804DC9" w:rsidP="007A395B">
            <w:pPr>
              <w:pStyle w:val="BodyText-table"/>
              <w:rPr>
                <w:ins w:id="309" w:author="Author"/>
                <w:rFonts w:eastAsia="Times New Roman"/>
              </w:rPr>
            </w:pPr>
            <w:ins w:id="310" w:author="Author">
              <w:r>
                <w:rPr>
                  <w:rFonts w:eastAsia="Times New Roman"/>
                </w:rPr>
                <w:t xml:space="preserve">Group 4c </w:t>
              </w:r>
              <w:r w:rsidR="00C259A4" w:rsidRPr="00587EBD">
                <w:rPr>
                  <w:rFonts w:eastAsia="Times New Roman"/>
                </w:rPr>
                <w:t>Small Enclosures [</w:t>
              </w:r>
              <w:r w:rsidR="00C259A4" w:rsidRPr="00587EBD">
                <w:rPr>
                  <w:rFonts w:ascii="Symbol" w:eastAsia="Symbol" w:hAnsi="Symbol" w:cs="Symbol"/>
                </w:rPr>
                <w:t>£</w:t>
              </w:r>
              <w:r w:rsidR="00C259A4" w:rsidRPr="00587EBD">
                <w:rPr>
                  <w:rFonts w:eastAsia="Times New Roman"/>
                </w:rPr>
                <w:t>12 ft</w:t>
              </w:r>
              <w:r w:rsidR="00C259A4" w:rsidRPr="00587EBD">
                <w:rPr>
                  <w:rFonts w:eastAsia="Times New Roman"/>
                  <w:vertAlign w:val="superscript"/>
                </w:rPr>
                <w:t>3</w:t>
              </w:r>
              <w:r w:rsidR="00C259A4" w:rsidRPr="00587EBD">
                <w:rPr>
                  <w:rFonts w:eastAsia="Times New Roman"/>
                </w:rPr>
                <w:t>] (All)</w:t>
              </w:r>
            </w:ins>
          </w:p>
        </w:tc>
        <w:tc>
          <w:tcPr>
            <w:tcW w:w="810" w:type="dxa"/>
            <w:vAlign w:val="center"/>
          </w:tcPr>
          <w:p w14:paraId="7D96EB78" w14:textId="2F7C0E78" w:rsidR="00C259A4" w:rsidRPr="00587EBD" w:rsidRDefault="00C259A4" w:rsidP="007A395B">
            <w:pPr>
              <w:pStyle w:val="BodyText-table"/>
              <w:jc w:val="center"/>
              <w:rPr>
                <w:ins w:id="311" w:author="Author"/>
                <w:rFonts w:eastAsia="Times New Roman"/>
              </w:rPr>
            </w:pPr>
            <w:ins w:id="312" w:author="Author">
              <w:r w:rsidRPr="00587EBD">
                <w:rPr>
                  <w:color w:val="000000"/>
                </w:rPr>
                <w:t>0.875</w:t>
              </w:r>
            </w:ins>
          </w:p>
        </w:tc>
        <w:tc>
          <w:tcPr>
            <w:tcW w:w="810" w:type="dxa"/>
            <w:vAlign w:val="center"/>
          </w:tcPr>
          <w:p w14:paraId="21D45A80" w14:textId="55B240C7" w:rsidR="00C259A4" w:rsidRPr="00587EBD" w:rsidRDefault="00C259A4" w:rsidP="007A395B">
            <w:pPr>
              <w:pStyle w:val="BodyText-table"/>
              <w:jc w:val="center"/>
              <w:rPr>
                <w:ins w:id="313" w:author="Author"/>
                <w:rFonts w:eastAsia="Times New Roman"/>
              </w:rPr>
            </w:pPr>
            <w:ins w:id="314" w:author="Author">
              <w:r w:rsidRPr="00587EBD">
                <w:rPr>
                  <w:color w:val="000000"/>
                </w:rPr>
                <w:t>12.4</w:t>
              </w:r>
            </w:ins>
          </w:p>
        </w:tc>
        <w:tc>
          <w:tcPr>
            <w:tcW w:w="1260" w:type="dxa"/>
            <w:vAlign w:val="center"/>
          </w:tcPr>
          <w:p w14:paraId="6AA0965F" w14:textId="77777777" w:rsidR="00C259A4" w:rsidRPr="00587EBD" w:rsidRDefault="00C259A4" w:rsidP="007A395B">
            <w:pPr>
              <w:pStyle w:val="BodyText-table"/>
              <w:jc w:val="center"/>
              <w:rPr>
                <w:ins w:id="315" w:author="Author"/>
                <w:rFonts w:eastAsia="Times New Roman"/>
              </w:rPr>
            </w:pPr>
            <w:ins w:id="316" w:author="Author">
              <w:r w:rsidRPr="00587EBD">
                <w:rPr>
                  <w:rFonts w:eastAsia="Times New Roman"/>
                </w:rPr>
                <w:t>15</w:t>
              </w:r>
            </w:ins>
          </w:p>
        </w:tc>
        <w:tc>
          <w:tcPr>
            <w:tcW w:w="1260" w:type="dxa"/>
            <w:vAlign w:val="center"/>
          </w:tcPr>
          <w:p w14:paraId="2DB5AB5B" w14:textId="77777777" w:rsidR="00C259A4" w:rsidRPr="00587EBD" w:rsidRDefault="00C259A4" w:rsidP="007A395B">
            <w:pPr>
              <w:pStyle w:val="BodyText-table"/>
              <w:jc w:val="center"/>
              <w:rPr>
                <w:ins w:id="317" w:author="Author"/>
                <w:rFonts w:eastAsia="Times New Roman"/>
              </w:rPr>
            </w:pPr>
            <w:ins w:id="318" w:author="Author">
              <w:r w:rsidRPr="00587EBD">
                <w:rPr>
                  <w:rFonts w:eastAsia="Times New Roman"/>
                </w:rPr>
                <w:t>45</w:t>
              </w:r>
            </w:ins>
          </w:p>
        </w:tc>
      </w:tr>
    </w:tbl>
    <w:p w14:paraId="1CD37AA5" w14:textId="01259541" w:rsidR="00587EBD" w:rsidRDefault="00587EBD">
      <w:pPr>
        <w:widowControl/>
        <w:autoSpaceDE/>
        <w:autoSpaceDN/>
        <w:adjustRightInd/>
        <w:rPr>
          <w:rFonts w:cs="Arial"/>
          <w:sz w:val="22"/>
          <w:szCs w:val="22"/>
        </w:rPr>
      </w:pPr>
    </w:p>
    <w:p w14:paraId="55FDFD3F" w14:textId="77777777" w:rsidR="00276913" w:rsidRDefault="00276913">
      <w:pPr>
        <w:widowControl/>
        <w:autoSpaceDE/>
        <w:autoSpaceDN/>
        <w:adjustRightInd/>
        <w:rPr>
          <w:rFonts w:cs="Arial"/>
          <w:sz w:val="22"/>
          <w:szCs w:val="22"/>
        </w:rPr>
      </w:pPr>
    </w:p>
    <w:tbl>
      <w:tblPr>
        <w:tblStyle w:val="TableGrid"/>
        <w:tblW w:w="7735" w:type="dxa"/>
        <w:jc w:val="center"/>
        <w:tblLayout w:type="fixed"/>
        <w:tblLook w:val="04A0" w:firstRow="1" w:lastRow="0" w:firstColumn="1" w:lastColumn="0" w:noHBand="0" w:noVBand="1"/>
      </w:tblPr>
      <w:tblGrid>
        <w:gridCol w:w="3044"/>
        <w:gridCol w:w="939"/>
        <w:gridCol w:w="938"/>
        <w:gridCol w:w="938"/>
        <w:gridCol w:w="938"/>
        <w:gridCol w:w="938"/>
      </w:tblGrid>
      <w:tr w:rsidR="00FE5988" w:rsidRPr="00587EBD" w14:paraId="7E027E57" w14:textId="77777777" w:rsidTr="002A252B">
        <w:trPr>
          <w:cantSplit/>
          <w:jc w:val="center"/>
          <w:ins w:id="319" w:author="Author"/>
        </w:trPr>
        <w:tc>
          <w:tcPr>
            <w:tcW w:w="7735" w:type="dxa"/>
            <w:gridSpan w:val="6"/>
            <w:shd w:val="clear" w:color="auto" w:fill="D9D9D9" w:themeFill="background1" w:themeFillShade="D9"/>
          </w:tcPr>
          <w:p w14:paraId="0939807A" w14:textId="5CD4AC10" w:rsidR="00FE5988" w:rsidRPr="00587EBD" w:rsidRDefault="00FE5988" w:rsidP="005F6D57">
            <w:pPr>
              <w:pStyle w:val="BodyText-table"/>
              <w:jc w:val="center"/>
              <w:rPr>
                <w:ins w:id="320" w:author="Author"/>
                <w:rFonts w:eastAsia="Times New Roman"/>
              </w:rPr>
            </w:pPr>
            <w:ins w:id="321" w:author="Author">
              <w:r w:rsidRPr="00587EBD">
                <w:t xml:space="preserve">Table </w:t>
              </w:r>
              <w:r w:rsidR="00EC7C04" w:rsidRPr="00587EBD">
                <w:t>A5.2</w:t>
              </w:r>
              <w:r w:rsidRPr="00587EBD">
                <w:t xml:space="preserve"> – </w:t>
              </w:r>
              <w:r w:rsidR="00EC7C04" w:rsidRPr="00587EBD">
                <w:t>HRR</w:t>
              </w:r>
              <w:r w:rsidRPr="00587EBD">
                <w:t xml:space="preserve"> Profile Parameters for Fixed Ignition Sources</w:t>
              </w:r>
            </w:ins>
          </w:p>
        </w:tc>
      </w:tr>
      <w:tr w:rsidR="00FE5988" w:rsidRPr="00587EBD" w14:paraId="7E6D4086" w14:textId="77777777" w:rsidTr="002A252B">
        <w:trPr>
          <w:cantSplit/>
          <w:jc w:val="center"/>
          <w:ins w:id="322" w:author="Author"/>
        </w:trPr>
        <w:tc>
          <w:tcPr>
            <w:tcW w:w="3044" w:type="dxa"/>
            <w:vMerge w:val="restart"/>
            <w:vAlign w:val="center"/>
          </w:tcPr>
          <w:p w14:paraId="40B5CE62" w14:textId="77777777" w:rsidR="00FE5988" w:rsidRPr="00587EBD" w:rsidRDefault="00FE5988" w:rsidP="005F6D57">
            <w:pPr>
              <w:pStyle w:val="BodyText-table"/>
              <w:jc w:val="center"/>
              <w:rPr>
                <w:ins w:id="323" w:author="Author"/>
                <w:rFonts w:eastAsia="Times New Roman"/>
                <w:b/>
              </w:rPr>
            </w:pPr>
            <w:ins w:id="324" w:author="Author">
              <w:r w:rsidRPr="00587EBD">
                <w:rPr>
                  <w:rFonts w:eastAsia="Times New Roman"/>
                  <w:b/>
                </w:rPr>
                <w:t>Ignition Source</w:t>
              </w:r>
            </w:ins>
          </w:p>
        </w:tc>
        <w:tc>
          <w:tcPr>
            <w:tcW w:w="939" w:type="dxa"/>
            <w:tcBorders>
              <w:bottom w:val="nil"/>
            </w:tcBorders>
          </w:tcPr>
          <w:p w14:paraId="19BB6C55" w14:textId="77777777" w:rsidR="00FE5988" w:rsidRPr="00587EBD" w:rsidRDefault="00FE5988" w:rsidP="005F6D57">
            <w:pPr>
              <w:pStyle w:val="BodyText-table"/>
              <w:jc w:val="center"/>
              <w:rPr>
                <w:ins w:id="325" w:author="Author"/>
                <w:rFonts w:eastAsia="Times New Roman"/>
                <w:b/>
              </w:rPr>
            </w:pPr>
            <w:proofErr w:type="spellStart"/>
            <w:ins w:id="326" w:author="Author">
              <w:r w:rsidRPr="00587EBD">
                <w:rPr>
                  <w:rFonts w:eastAsia="Times New Roman"/>
                  <w:b/>
                </w:rPr>
                <w:t>t</w:t>
              </w:r>
              <w:r w:rsidRPr="00587EBD">
                <w:rPr>
                  <w:rFonts w:eastAsia="Times New Roman"/>
                  <w:b/>
                  <w:vertAlign w:val="subscript"/>
                </w:rPr>
                <w:t>g</w:t>
              </w:r>
              <w:proofErr w:type="spellEnd"/>
            </w:ins>
          </w:p>
        </w:tc>
        <w:tc>
          <w:tcPr>
            <w:tcW w:w="938" w:type="dxa"/>
            <w:tcBorders>
              <w:bottom w:val="nil"/>
            </w:tcBorders>
            <w:vAlign w:val="center"/>
          </w:tcPr>
          <w:p w14:paraId="4637AD7B" w14:textId="77777777" w:rsidR="00FE5988" w:rsidRPr="00587EBD" w:rsidRDefault="00FE5988" w:rsidP="005F6D57">
            <w:pPr>
              <w:pStyle w:val="BodyText-table"/>
              <w:jc w:val="center"/>
              <w:rPr>
                <w:ins w:id="327" w:author="Author"/>
                <w:rFonts w:eastAsia="Times New Roman"/>
                <w:b/>
              </w:rPr>
            </w:pPr>
            <w:ins w:id="328" w:author="Author">
              <w:r w:rsidRPr="00587EBD">
                <w:rPr>
                  <w:rFonts w:eastAsia="Times New Roman"/>
                  <w:b/>
                </w:rPr>
                <w:t>n</w:t>
              </w:r>
              <w:r w:rsidRPr="00587EBD">
                <w:rPr>
                  <w:rFonts w:eastAsia="Times New Roman"/>
                  <w:b/>
                  <w:vertAlign w:val="subscript"/>
                </w:rPr>
                <w:t>g</w:t>
              </w:r>
            </w:ins>
          </w:p>
        </w:tc>
        <w:tc>
          <w:tcPr>
            <w:tcW w:w="938" w:type="dxa"/>
            <w:tcBorders>
              <w:bottom w:val="nil"/>
            </w:tcBorders>
            <w:vAlign w:val="center"/>
          </w:tcPr>
          <w:p w14:paraId="61070ECA" w14:textId="77777777" w:rsidR="00FE5988" w:rsidRPr="00587EBD" w:rsidRDefault="00FE5988" w:rsidP="005F6D57">
            <w:pPr>
              <w:pStyle w:val="BodyText-table"/>
              <w:jc w:val="center"/>
              <w:rPr>
                <w:ins w:id="329" w:author="Author"/>
                <w:rFonts w:eastAsia="Times New Roman"/>
                <w:b/>
              </w:rPr>
            </w:pPr>
            <w:proofErr w:type="spellStart"/>
            <w:ins w:id="330" w:author="Author">
              <w:r w:rsidRPr="00587EBD">
                <w:rPr>
                  <w:rFonts w:eastAsia="Times New Roman"/>
                  <w:b/>
                </w:rPr>
                <w:t>t</w:t>
              </w:r>
              <w:r w:rsidRPr="00587EBD">
                <w:rPr>
                  <w:rFonts w:eastAsia="Times New Roman"/>
                  <w:b/>
                  <w:vertAlign w:val="subscript"/>
                </w:rPr>
                <w:t>p</w:t>
              </w:r>
              <w:proofErr w:type="spellEnd"/>
            </w:ins>
          </w:p>
        </w:tc>
        <w:tc>
          <w:tcPr>
            <w:tcW w:w="938" w:type="dxa"/>
            <w:tcBorders>
              <w:bottom w:val="nil"/>
            </w:tcBorders>
            <w:vAlign w:val="center"/>
          </w:tcPr>
          <w:p w14:paraId="66CF43AE" w14:textId="77777777" w:rsidR="00FE5988" w:rsidRPr="00587EBD" w:rsidRDefault="00FE5988" w:rsidP="005F6D57">
            <w:pPr>
              <w:pStyle w:val="BodyText-table"/>
              <w:jc w:val="center"/>
              <w:rPr>
                <w:ins w:id="331" w:author="Author"/>
                <w:rFonts w:eastAsia="Times New Roman"/>
                <w:b/>
              </w:rPr>
            </w:pPr>
            <w:ins w:id="332" w:author="Author">
              <w:r w:rsidRPr="00587EBD">
                <w:rPr>
                  <w:rFonts w:eastAsia="Times New Roman"/>
                  <w:b/>
                </w:rPr>
                <w:t>t</w:t>
              </w:r>
              <w:r w:rsidRPr="00587EBD">
                <w:rPr>
                  <w:rFonts w:eastAsia="Times New Roman"/>
                  <w:b/>
                  <w:vertAlign w:val="subscript"/>
                </w:rPr>
                <w:t>d</w:t>
              </w:r>
            </w:ins>
          </w:p>
        </w:tc>
        <w:tc>
          <w:tcPr>
            <w:tcW w:w="938" w:type="dxa"/>
            <w:tcBorders>
              <w:bottom w:val="nil"/>
            </w:tcBorders>
            <w:vAlign w:val="center"/>
          </w:tcPr>
          <w:p w14:paraId="3864646B" w14:textId="77777777" w:rsidR="00FE5988" w:rsidRPr="00587EBD" w:rsidRDefault="00FE5988" w:rsidP="005F6D57">
            <w:pPr>
              <w:pStyle w:val="BodyText-table"/>
              <w:jc w:val="center"/>
              <w:rPr>
                <w:ins w:id="333" w:author="Author"/>
                <w:rFonts w:eastAsia="Times New Roman"/>
                <w:b/>
              </w:rPr>
            </w:pPr>
            <w:proofErr w:type="spellStart"/>
            <w:ins w:id="334" w:author="Author">
              <w:r w:rsidRPr="00587EBD">
                <w:rPr>
                  <w:rFonts w:eastAsia="Times New Roman"/>
                  <w:b/>
                </w:rPr>
                <w:t>n</w:t>
              </w:r>
              <w:r w:rsidRPr="00587EBD">
                <w:rPr>
                  <w:rFonts w:eastAsia="Times New Roman"/>
                  <w:b/>
                  <w:vertAlign w:val="subscript"/>
                </w:rPr>
                <w:t>d</w:t>
              </w:r>
              <w:proofErr w:type="spellEnd"/>
            </w:ins>
          </w:p>
        </w:tc>
      </w:tr>
      <w:tr w:rsidR="00FE5988" w:rsidRPr="00587EBD" w14:paraId="0D79FE10" w14:textId="77777777" w:rsidTr="002A252B">
        <w:trPr>
          <w:cantSplit/>
          <w:jc w:val="center"/>
          <w:ins w:id="335" w:author="Author"/>
        </w:trPr>
        <w:tc>
          <w:tcPr>
            <w:tcW w:w="3044" w:type="dxa"/>
            <w:vMerge/>
            <w:vAlign w:val="center"/>
          </w:tcPr>
          <w:p w14:paraId="405144D9" w14:textId="77777777" w:rsidR="00FE5988" w:rsidRPr="00587EBD" w:rsidRDefault="00FE5988" w:rsidP="005F6D57">
            <w:pPr>
              <w:pStyle w:val="BodyText-table"/>
              <w:rPr>
                <w:ins w:id="336" w:author="Author"/>
                <w:rFonts w:eastAsia="Times New Roman"/>
              </w:rPr>
            </w:pPr>
          </w:p>
        </w:tc>
        <w:tc>
          <w:tcPr>
            <w:tcW w:w="939" w:type="dxa"/>
            <w:tcBorders>
              <w:top w:val="nil"/>
            </w:tcBorders>
          </w:tcPr>
          <w:p w14:paraId="08CB0F87" w14:textId="77777777" w:rsidR="00FE5988" w:rsidRPr="00587EBD" w:rsidRDefault="00FE5988" w:rsidP="005F6D57">
            <w:pPr>
              <w:pStyle w:val="BodyText-table"/>
              <w:jc w:val="center"/>
              <w:rPr>
                <w:ins w:id="337" w:author="Author"/>
                <w:rFonts w:eastAsia="Times New Roman"/>
                <w:b/>
              </w:rPr>
            </w:pPr>
            <w:ins w:id="338" w:author="Author">
              <w:r w:rsidRPr="00587EBD">
                <w:rPr>
                  <w:rFonts w:eastAsia="Times New Roman"/>
                  <w:b/>
                </w:rPr>
                <w:t>(s)</w:t>
              </w:r>
            </w:ins>
          </w:p>
        </w:tc>
        <w:tc>
          <w:tcPr>
            <w:tcW w:w="938" w:type="dxa"/>
            <w:tcBorders>
              <w:top w:val="nil"/>
            </w:tcBorders>
            <w:vAlign w:val="center"/>
          </w:tcPr>
          <w:p w14:paraId="711F6796" w14:textId="77777777" w:rsidR="00FE5988" w:rsidRPr="00587EBD" w:rsidRDefault="00FE5988" w:rsidP="005F6D57">
            <w:pPr>
              <w:pStyle w:val="BodyText-table"/>
              <w:jc w:val="center"/>
              <w:rPr>
                <w:ins w:id="339" w:author="Author"/>
                <w:rFonts w:eastAsia="Times New Roman"/>
                <w:b/>
              </w:rPr>
            </w:pPr>
            <w:ins w:id="340" w:author="Author">
              <w:r w:rsidRPr="00587EBD">
                <w:rPr>
                  <w:rFonts w:eastAsia="Times New Roman"/>
                  <w:b/>
                </w:rPr>
                <w:t>(s)</w:t>
              </w:r>
            </w:ins>
          </w:p>
        </w:tc>
        <w:tc>
          <w:tcPr>
            <w:tcW w:w="938" w:type="dxa"/>
            <w:tcBorders>
              <w:top w:val="nil"/>
            </w:tcBorders>
            <w:vAlign w:val="center"/>
          </w:tcPr>
          <w:p w14:paraId="5CD5D283" w14:textId="77777777" w:rsidR="00FE5988" w:rsidRPr="00587EBD" w:rsidRDefault="00FE5988" w:rsidP="005F6D57">
            <w:pPr>
              <w:pStyle w:val="BodyText-table"/>
              <w:jc w:val="center"/>
              <w:rPr>
                <w:ins w:id="341" w:author="Author"/>
                <w:rFonts w:eastAsia="Times New Roman"/>
                <w:b/>
              </w:rPr>
            </w:pPr>
            <w:ins w:id="342" w:author="Author">
              <w:r w:rsidRPr="00587EBD">
                <w:rPr>
                  <w:rFonts w:eastAsia="Times New Roman"/>
                  <w:b/>
                </w:rPr>
                <w:t>(s)</w:t>
              </w:r>
            </w:ins>
          </w:p>
        </w:tc>
        <w:tc>
          <w:tcPr>
            <w:tcW w:w="938" w:type="dxa"/>
            <w:tcBorders>
              <w:top w:val="nil"/>
            </w:tcBorders>
            <w:vAlign w:val="center"/>
          </w:tcPr>
          <w:p w14:paraId="11F9D085" w14:textId="77777777" w:rsidR="00FE5988" w:rsidRPr="00587EBD" w:rsidRDefault="00FE5988" w:rsidP="005F6D57">
            <w:pPr>
              <w:pStyle w:val="BodyText-table"/>
              <w:jc w:val="center"/>
              <w:rPr>
                <w:ins w:id="343" w:author="Author"/>
                <w:rFonts w:eastAsia="Times New Roman"/>
                <w:b/>
              </w:rPr>
            </w:pPr>
            <w:ins w:id="344" w:author="Author">
              <w:r w:rsidRPr="00587EBD">
                <w:rPr>
                  <w:rFonts w:eastAsia="Times New Roman"/>
                  <w:b/>
                </w:rPr>
                <w:t>(s)</w:t>
              </w:r>
            </w:ins>
          </w:p>
        </w:tc>
        <w:tc>
          <w:tcPr>
            <w:tcW w:w="938" w:type="dxa"/>
            <w:tcBorders>
              <w:top w:val="nil"/>
            </w:tcBorders>
            <w:vAlign w:val="center"/>
          </w:tcPr>
          <w:p w14:paraId="37C14B7E" w14:textId="77777777" w:rsidR="00FE5988" w:rsidRPr="00587EBD" w:rsidRDefault="00FE5988" w:rsidP="005F6D57">
            <w:pPr>
              <w:pStyle w:val="BodyText-table"/>
              <w:jc w:val="center"/>
              <w:rPr>
                <w:ins w:id="345" w:author="Author"/>
                <w:rFonts w:eastAsia="Times New Roman"/>
                <w:b/>
              </w:rPr>
            </w:pPr>
            <w:ins w:id="346" w:author="Author">
              <w:r w:rsidRPr="00587EBD">
                <w:rPr>
                  <w:rFonts w:eastAsia="Times New Roman"/>
                  <w:b/>
                </w:rPr>
                <w:t>(s)</w:t>
              </w:r>
            </w:ins>
          </w:p>
        </w:tc>
      </w:tr>
      <w:tr w:rsidR="00FE5988" w:rsidRPr="00587EBD" w14:paraId="099941C0" w14:textId="77777777" w:rsidTr="002A252B">
        <w:trPr>
          <w:cantSplit/>
          <w:jc w:val="center"/>
          <w:ins w:id="347" w:author="Author"/>
        </w:trPr>
        <w:tc>
          <w:tcPr>
            <w:tcW w:w="3044" w:type="dxa"/>
            <w:vAlign w:val="center"/>
          </w:tcPr>
          <w:p w14:paraId="1C1464C3" w14:textId="77777777" w:rsidR="00FE5988" w:rsidRPr="00587EBD" w:rsidRDefault="00FE5988" w:rsidP="005F6D57">
            <w:pPr>
              <w:pStyle w:val="BodyText-table"/>
              <w:rPr>
                <w:ins w:id="348" w:author="Author"/>
                <w:rFonts w:eastAsia="Times New Roman"/>
              </w:rPr>
            </w:pPr>
            <w:ins w:id="349" w:author="Author">
              <w:r w:rsidRPr="00587EBD">
                <w:rPr>
                  <w:rFonts w:eastAsia="Times New Roman"/>
                </w:rPr>
                <w:t>Motors</w:t>
              </w:r>
            </w:ins>
          </w:p>
        </w:tc>
        <w:tc>
          <w:tcPr>
            <w:tcW w:w="939" w:type="dxa"/>
          </w:tcPr>
          <w:p w14:paraId="556A421D" w14:textId="77777777" w:rsidR="00FE5988" w:rsidRPr="00587EBD" w:rsidRDefault="00FE5988" w:rsidP="005F6D57">
            <w:pPr>
              <w:pStyle w:val="BodyText-table"/>
              <w:jc w:val="center"/>
              <w:rPr>
                <w:ins w:id="350" w:author="Author"/>
                <w:rFonts w:eastAsia="Times New Roman"/>
              </w:rPr>
            </w:pPr>
            <w:ins w:id="351" w:author="Author">
              <w:r w:rsidRPr="00587EBD">
                <w:rPr>
                  <w:rFonts w:eastAsia="Times New Roman"/>
                </w:rPr>
                <w:t>120</w:t>
              </w:r>
            </w:ins>
          </w:p>
        </w:tc>
        <w:tc>
          <w:tcPr>
            <w:tcW w:w="938" w:type="dxa"/>
            <w:vAlign w:val="center"/>
          </w:tcPr>
          <w:p w14:paraId="687731FE" w14:textId="77777777" w:rsidR="00FE5988" w:rsidRPr="00587EBD" w:rsidRDefault="00FE5988" w:rsidP="005F6D57">
            <w:pPr>
              <w:pStyle w:val="BodyText-table"/>
              <w:jc w:val="center"/>
              <w:rPr>
                <w:ins w:id="352" w:author="Author"/>
                <w:rFonts w:eastAsia="Times New Roman"/>
              </w:rPr>
            </w:pPr>
            <w:ins w:id="353" w:author="Author">
              <w:r w:rsidRPr="00587EBD">
                <w:rPr>
                  <w:rFonts w:eastAsia="Times New Roman"/>
                </w:rPr>
                <w:t>2</w:t>
              </w:r>
            </w:ins>
          </w:p>
        </w:tc>
        <w:tc>
          <w:tcPr>
            <w:tcW w:w="938" w:type="dxa"/>
            <w:vAlign w:val="center"/>
          </w:tcPr>
          <w:p w14:paraId="3FC5C6D9" w14:textId="77777777" w:rsidR="00FE5988" w:rsidRPr="00587EBD" w:rsidRDefault="00FE5988" w:rsidP="005F6D57">
            <w:pPr>
              <w:pStyle w:val="BodyText-table"/>
              <w:jc w:val="center"/>
              <w:rPr>
                <w:ins w:id="354" w:author="Author"/>
                <w:rFonts w:eastAsia="Times New Roman"/>
              </w:rPr>
            </w:pPr>
            <w:ins w:id="355" w:author="Author">
              <w:r w:rsidRPr="00587EBD">
                <w:rPr>
                  <w:rFonts w:eastAsia="Times New Roman"/>
                </w:rPr>
                <w:t>780</w:t>
              </w:r>
            </w:ins>
          </w:p>
        </w:tc>
        <w:tc>
          <w:tcPr>
            <w:tcW w:w="938" w:type="dxa"/>
            <w:vAlign w:val="center"/>
          </w:tcPr>
          <w:p w14:paraId="216A4A0D" w14:textId="77777777" w:rsidR="00FE5988" w:rsidRPr="00587EBD" w:rsidRDefault="00FE5988" w:rsidP="005F6D57">
            <w:pPr>
              <w:pStyle w:val="BodyText-table"/>
              <w:jc w:val="center"/>
              <w:rPr>
                <w:ins w:id="356" w:author="Author"/>
                <w:rFonts w:eastAsia="Times New Roman"/>
              </w:rPr>
            </w:pPr>
            <w:ins w:id="357" w:author="Author">
              <w:r w:rsidRPr="00587EBD">
                <w:rPr>
                  <w:rFonts w:eastAsia="Times New Roman"/>
                </w:rPr>
                <w:t>120</w:t>
              </w:r>
            </w:ins>
          </w:p>
        </w:tc>
        <w:tc>
          <w:tcPr>
            <w:tcW w:w="938" w:type="dxa"/>
            <w:vAlign w:val="center"/>
          </w:tcPr>
          <w:p w14:paraId="05A798B0" w14:textId="77777777" w:rsidR="00FE5988" w:rsidRPr="00587EBD" w:rsidRDefault="00FE5988" w:rsidP="005F6D57">
            <w:pPr>
              <w:pStyle w:val="BodyText-table"/>
              <w:jc w:val="center"/>
              <w:rPr>
                <w:ins w:id="358" w:author="Author"/>
                <w:rFonts w:eastAsia="Times New Roman"/>
              </w:rPr>
            </w:pPr>
            <w:ins w:id="359" w:author="Author">
              <w:r w:rsidRPr="00587EBD">
                <w:rPr>
                  <w:rFonts w:eastAsia="Times New Roman"/>
                </w:rPr>
                <w:t>1</w:t>
              </w:r>
            </w:ins>
          </w:p>
        </w:tc>
      </w:tr>
      <w:tr w:rsidR="00FE5988" w:rsidRPr="00587EBD" w14:paraId="4DE2F005" w14:textId="77777777" w:rsidTr="002A252B">
        <w:trPr>
          <w:cantSplit/>
          <w:jc w:val="center"/>
          <w:ins w:id="360" w:author="Author"/>
        </w:trPr>
        <w:tc>
          <w:tcPr>
            <w:tcW w:w="3044" w:type="dxa"/>
            <w:vAlign w:val="center"/>
          </w:tcPr>
          <w:p w14:paraId="577C23DD" w14:textId="77777777" w:rsidR="00FE5988" w:rsidRPr="00587EBD" w:rsidRDefault="00FE5988" w:rsidP="005F6D57">
            <w:pPr>
              <w:pStyle w:val="BodyText-table"/>
              <w:rPr>
                <w:ins w:id="361" w:author="Author"/>
                <w:rFonts w:eastAsia="Times New Roman"/>
              </w:rPr>
            </w:pPr>
            <w:ins w:id="362" w:author="Author">
              <w:r w:rsidRPr="00587EBD">
                <w:rPr>
                  <w:rFonts w:eastAsia="Times New Roman"/>
                </w:rPr>
                <w:t>Dry Transformers</w:t>
              </w:r>
            </w:ins>
          </w:p>
        </w:tc>
        <w:tc>
          <w:tcPr>
            <w:tcW w:w="939" w:type="dxa"/>
          </w:tcPr>
          <w:p w14:paraId="5078A934" w14:textId="77777777" w:rsidR="00FE5988" w:rsidRPr="00587EBD" w:rsidRDefault="00FE5988" w:rsidP="005F6D57">
            <w:pPr>
              <w:pStyle w:val="BodyText-table"/>
              <w:jc w:val="center"/>
              <w:rPr>
                <w:ins w:id="363" w:author="Author"/>
                <w:rFonts w:eastAsia="Times New Roman"/>
              </w:rPr>
            </w:pPr>
            <w:ins w:id="364" w:author="Author">
              <w:r w:rsidRPr="00587EBD">
                <w:rPr>
                  <w:rFonts w:eastAsia="Times New Roman"/>
                </w:rPr>
                <w:t>0</w:t>
              </w:r>
            </w:ins>
          </w:p>
        </w:tc>
        <w:tc>
          <w:tcPr>
            <w:tcW w:w="938" w:type="dxa"/>
            <w:vAlign w:val="center"/>
          </w:tcPr>
          <w:p w14:paraId="40001A84" w14:textId="77777777" w:rsidR="00FE5988" w:rsidRPr="00587EBD" w:rsidRDefault="00FE5988" w:rsidP="005F6D57">
            <w:pPr>
              <w:pStyle w:val="BodyText-table"/>
              <w:jc w:val="center"/>
              <w:rPr>
                <w:ins w:id="365" w:author="Author"/>
                <w:rFonts w:eastAsia="Times New Roman"/>
              </w:rPr>
            </w:pPr>
          </w:p>
        </w:tc>
        <w:tc>
          <w:tcPr>
            <w:tcW w:w="938" w:type="dxa"/>
            <w:vAlign w:val="center"/>
          </w:tcPr>
          <w:p w14:paraId="5F05FFA3" w14:textId="77777777" w:rsidR="00FE5988" w:rsidRPr="00587EBD" w:rsidRDefault="00FE5988" w:rsidP="005F6D57">
            <w:pPr>
              <w:pStyle w:val="BodyText-table"/>
              <w:jc w:val="center"/>
              <w:rPr>
                <w:ins w:id="366" w:author="Author"/>
                <w:rFonts w:eastAsia="Times New Roman"/>
              </w:rPr>
            </w:pPr>
            <w:ins w:id="367" w:author="Author">
              <w:r w:rsidRPr="00587EBD">
                <w:rPr>
                  <w:rFonts w:eastAsia="Times New Roman"/>
                </w:rPr>
                <w:t>600</w:t>
              </w:r>
            </w:ins>
          </w:p>
        </w:tc>
        <w:tc>
          <w:tcPr>
            <w:tcW w:w="938" w:type="dxa"/>
            <w:vAlign w:val="center"/>
          </w:tcPr>
          <w:p w14:paraId="042CE736" w14:textId="77777777" w:rsidR="00FE5988" w:rsidRPr="00587EBD" w:rsidRDefault="00FE5988" w:rsidP="005F6D57">
            <w:pPr>
              <w:pStyle w:val="BodyText-table"/>
              <w:jc w:val="center"/>
              <w:rPr>
                <w:ins w:id="368" w:author="Author"/>
                <w:rFonts w:eastAsia="Times New Roman"/>
              </w:rPr>
            </w:pPr>
            <w:ins w:id="369" w:author="Author">
              <w:r w:rsidRPr="00587EBD">
                <w:rPr>
                  <w:rFonts w:eastAsia="Times New Roman"/>
                </w:rPr>
                <w:t>600</w:t>
              </w:r>
            </w:ins>
          </w:p>
        </w:tc>
        <w:tc>
          <w:tcPr>
            <w:tcW w:w="938" w:type="dxa"/>
            <w:vAlign w:val="center"/>
          </w:tcPr>
          <w:p w14:paraId="49AEB1AC" w14:textId="77777777" w:rsidR="00FE5988" w:rsidRPr="00587EBD" w:rsidRDefault="00FE5988" w:rsidP="005F6D57">
            <w:pPr>
              <w:pStyle w:val="BodyText-table"/>
              <w:jc w:val="center"/>
              <w:rPr>
                <w:ins w:id="370" w:author="Author"/>
                <w:rFonts w:eastAsia="Times New Roman"/>
              </w:rPr>
            </w:pPr>
            <w:ins w:id="371" w:author="Author">
              <w:r w:rsidRPr="00587EBD">
                <w:rPr>
                  <w:rFonts w:eastAsia="Times New Roman"/>
                </w:rPr>
                <w:t>1</w:t>
              </w:r>
            </w:ins>
          </w:p>
        </w:tc>
      </w:tr>
      <w:tr w:rsidR="00FE5988" w:rsidRPr="00587EBD" w14:paraId="477E9372" w14:textId="77777777" w:rsidTr="002A252B">
        <w:trPr>
          <w:cantSplit/>
          <w:jc w:val="center"/>
          <w:ins w:id="372" w:author="Author"/>
        </w:trPr>
        <w:tc>
          <w:tcPr>
            <w:tcW w:w="3044" w:type="dxa"/>
            <w:vAlign w:val="center"/>
          </w:tcPr>
          <w:p w14:paraId="161ED62C" w14:textId="77777777" w:rsidR="00FE5988" w:rsidRPr="00587EBD" w:rsidRDefault="00FE5988" w:rsidP="005F6D57">
            <w:pPr>
              <w:pStyle w:val="BodyText-table"/>
              <w:rPr>
                <w:ins w:id="373" w:author="Author"/>
                <w:rFonts w:eastAsia="Times New Roman"/>
              </w:rPr>
            </w:pPr>
            <w:ins w:id="374" w:author="Author">
              <w:r w:rsidRPr="00587EBD">
                <w:rPr>
                  <w:rFonts w:eastAsia="Times New Roman"/>
                </w:rPr>
                <w:t>Electrical Enclosures</w:t>
              </w:r>
            </w:ins>
          </w:p>
        </w:tc>
        <w:tc>
          <w:tcPr>
            <w:tcW w:w="939" w:type="dxa"/>
          </w:tcPr>
          <w:p w14:paraId="380B0E1B" w14:textId="77777777" w:rsidR="00FE5988" w:rsidRPr="00587EBD" w:rsidRDefault="00FE5988" w:rsidP="005F6D57">
            <w:pPr>
              <w:pStyle w:val="BodyText-table"/>
              <w:jc w:val="center"/>
              <w:rPr>
                <w:ins w:id="375" w:author="Author"/>
                <w:rFonts w:eastAsia="Times New Roman"/>
              </w:rPr>
            </w:pPr>
            <w:ins w:id="376" w:author="Author">
              <w:r w:rsidRPr="00587EBD">
                <w:rPr>
                  <w:rFonts w:eastAsia="Times New Roman"/>
                </w:rPr>
                <w:t>720</w:t>
              </w:r>
            </w:ins>
          </w:p>
        </w:tc>
        <w:tc>
          <w:tcPr>
            <w:tcW w:w="938" w:type="dxa"/>
            <w:vAlign w:val="center"/>
          </w:tcPr>
          <w:p w14:paraId="1B28FD86" w14:textId="77777777" w:rsidR="00FE5988" w:rsidRPr="00587EBD" w:rsidRDefault="00FE5988" w:rsidP="005F6D57">
            <w:pPr>
              <w:pStyle w:val="BodyText-table"/>
              <w:jc w:val="center"/>
              <w:rPr>
                <w:ins w:id="377" w:author="Author"/>
                <w:rFonts w:eastAsia="Times New Roman"/>
              </w:rPr>
            </w:pPr>
            <w:ins w:id="378" w:author="Author">
              <w:r w:rsidRPr="00587EBD">
                <w:rPr>
                  <w:rFonts w:eastAsia="Times New Roman"/>
                </w:rPr>
                <w:t>2</w:t>
              </w:r>
            </w:ins>
          </w:p>
        </w:tc>
        <w:tc>
          <w:tcPr>
            <w:tcW w:w="938" w:type="dxa"/>
            <w:vAlign w:val="center"/>
          </w:tcPr>
          <w:p w14:paraId="0E92BDBF" w14:textId="77777777" w:rsidR="00FE5988" w:rsidRPr="00587EBD" w:rsidRDefault="00FE5988" w:rsidP="005F6D57">
            <w:pPr>
              <w:pStyle w:val="BodyText-table"/>
              <w:jc w:val="center"/>
              <w:rPr>
                <w:ins w:id="379" w:author="Author"/>
                <w:rFonts w:eastAsia="Times New Roman"/>
              </w:rPr>
            </w:pPr>
            <w:ins w:id="380" w:author="Author">
              <w:r w:rsidRPr="00587EBD">
                <w:rPr>
                  <w:rFonts w:eastAsia="Times New Roman"/>
                </w:rPr>
                <w:t>480</w:t>
              </w:r>
            </w:ins>
          </w:p>
        </w:tc>
        <w:tc>
          <w:tcPr>
            <w:tcW w:w="938" w:type="dxa"/>
            <w:vAlign w:val="center"/>
          </w:tcPr>
          <w:p w14:paraId="2E86077A" w14:textId="77777777" w:rsidR="00FE5988" w:rsidRPr="00587EBD" w:rsidRDefault="00FE5988" w:rsidP="005F6D57">
            <w:pPr>
              <w:pStyle w:val="BodyText-table"/>
              <w:jc w:val="center"/>
              <w:rPr>
                <w:ins w:id="381" w:author="Author"/>
                <w:rFonts w:eastAsia="Times New Roman"/>
              </w:rPr>
            </w:pPr>
            <w:ins w:id="382" w:author="Author">
              <w:r w:rsidRPr="00587EBD">
                <w:rPr>
                  <w:rFonts w:eastAsia="Times New Roman"/>
                </w:rPr>
                <w:t>1140</w:t>
              </w:r>
            </w:ins>
          </w:p>
        </w:tc>
        <w:tc>
          <w:tcPr>
            <w:tcW w:w="938" w:type="dxa"/>
            <w:vAlign w:val="center"/>
          </w:tcPr>
          <w:p w14:paraId="66D9AAE9" w14:textId="77777777" w:rsidR="00FE5988" w:rsidRPr="00587EBD" w:rsidRDefault="00FE5988" w:rsidP="005F6D57">
            <w:pPr>
              <w:pStyle w:val="BodyText-table"/>
              <w:jc w:val="center"/>
              <w:rPr>
                <w:ins w:id="383" w:author="Author"/>
                <w:rFonts w:eastAsia="Times New Roman"/>
              </w:rPr>
            </w:pPr>
            <w:ins w:id="384" w:author="Author">
              <w:r w:rsidRPr="00587EBD">
                <w:rPr>
                  <w:rFonts w:eastAsia="Times New Roman"/>
                </w:rPr>
                <w:t>1</w:t>
              </w:r>
            </w:ins>
          </w:p>
        </w:tc>
      </w:tr>
    </w:tbl>
    <w:p w14:paraId="4F23216A" w14:textId="77777777" w:rsidR="00C01B95" w:rsidRDefault="00C01B95" w:rsidP="005F6D57">
      <w:pPr>
        <w:pStyle w:val="BodyText-table"/>
      </w:pPr>
    </w:p>
    <w:p w14:paraId="45F67D5E" w14:textId="2E663714" w:rsidR="00EF3BE5" w:rsidRDefault="00171E90" w:rsidP="00EC3AB7">
      <w:pPr>
        <w:keepNext/>
        <w:jc w:val="center"/>
        <w:rPr>
          <w:ins w:id="385" w:author="Author"/>
          <w:sz w:val="22"/>
          <w:szCs w:val="22"/>
        </w:rPr>
      </w:pPr>
      <w:ins w:id="386" w:author="Author">
        <w:r w:rsidRPr="00171E90">
          <w:rPr>
            <w:noProof/>
          </w:rPr>
          <w:drawing>
            <wp:inline distT="0" distB="0" distL="0" distR="0" wp14:anchorId="70D0E95B" wp14:editId="1D045635">
              <wp:extent cx="4488079" cy="2887980"/>
              <wp:effectExtent l="0" t="0" r="8255"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29386" cy="2914560"/>
                      </a:xfrm>
                      <a:prstGeom prst="rect">
                        <a:avLst/>
                      </a:prstGeom>
                      <a:noFill/>
                      <a:ln>
                        <a:noFill/>
                      </a:ln>
                    </pic:spPr>
                  </pic:pic>
                </a:graphicData>
              </a:graphic>
            </wp:inline>
          </w:drawing>
        </w:r>
      </w:ins>
    </w:p>
    <w:p w14:paraId="633F7A4D" w14:textId="7CC483E7" w:rsidR="001E3250" w:rsidRDefault="001E3250" w:rsidP="00F570C9">
      <w:pPr>
        <w:pStyle w:val="bodytext-nospace"/>
        <w:ind w:left="0"/>
        <w:jc w:val="center"/>
        <w:rPr>
          <w:ins w:id="387" w:author="Author"/>
        </w:rPr>
      </w:pPr>
      <w:ins w:id="388" w:author="Author">
        <w:r>
          <w:t>Figure A5.1</w:t>
        </w:r>
        <w:r w:rsidR="007D4F00" w:rsidRPr="00545DB8">
          <w:t>-</w:t>
        </w:r>
        <w:r w:rsidR="006F5442">
          <w:t>98</w:t>
        </w:r>
        <w:r w:rsidR="006F5442" w:rsidRPr="00925630">
          <w:rPr>
            <w:vertAlign w:val="superscript"/>
          </w:rPr>
          <w:t>th</w:t>
        </w:r>
        <w:r w:rsidR="006F5442">
          <w:t xml:space="preserve"> and 75</w:t>
        </w:r>
        <w:r w:rsidR="006F5442" w:rsidRPr="00925630">
          <w:rPr>
            <w:vertAlign w:val="superscript"/>
          </w:rPr>
          <w:t>th</w:t>
        </w:r>
        <w:r w:rsidR="006F5442">
          <w:t xml:space="preserve"> </w:t>
        </w:r>
        <w:r w:rsidR="007D4F00" w:rsidRPr="00545DB8">
          <w:t>HRR Profile</w:t>
        </w:r>
        <w:r w:rsidR="006F5442">
          <w:t>s</w:t>
        </w:r>
        <w:r w:rsidR="007D4F00" w:rsidRPr="00545DB8">
          <w:t xml:space="preserve"> for </w:t>
        </w:r>
        <w:r w:rsidR="00E370AD">
          <w:t>a</w:t>
        </w:r>
        <w:r w:rsidR="004A2078">
          <w:t xml:space="preserve"> Large </w:t>
        </w:r>
        <w:r w:rsidR="00E370AD">
          <w:t xml:space="preserve">Open </w:t>
        </w:r>
        <w:r w:rsidR="004A2078">
          <w:t>Electrical Enclosure</w:t>
        </w:r>
      </w:ins>
    </w:p>
    <w:p w14:paraId="0E306B32" w14:textId="77777777" w:rsidR="00EF3BE5" w:rsidRDefault="00EF3BE5" w:rsidP="00267D8F">
      <w:pPr>
        <w:rPr>
          <w:ins w:id="389" w:author="Author"/>
          <w:sz w:val="22"/>
          <w:szCs w:val="22"/>
        </w:rPr>
      </w:pPr>
    </w:p>
    <w:p w14:paraId="064DDB87" w14:textId="25F67A3F" w:rsidR="006322E1" w:rsidRPr="007E2FC8" w:rsidRDefault="004E4E18" w:rsidP="007E2FC8">
      <w:pPr>
        <w:pStyle w:val="Heading2"/>
      </w:pPr>
      <w:ins w:id="390" w:author="Author">
        <w:r w:rsidRPr="007E2FC8">
          <w:lastRenderedPageBreak/>
          <w:t>02.02</w:t>
        </w:r>
        <w:r w:rsidRPr="007E2FC8">
          <w:tab/>
        </w:r>
      </w:ins>
      <w:r w:rsidR="005064CA" w:rsidRPr="007E2FC8">
        <w:t>HRR</w:t>
      </w:r>
      <w:r w:rsidR="006322E1" w:rsidRPr="007E2FC8">
        <w:t xml:space="preserve"> Profile of </w:t>
      </w:r>
      <w:ins w:id="391" w:author="Author">
        <w:r w:rsidR="00C73431" w:rsidRPr="007E2FC8">
          <w:t>High Energy Arcing Faults</w:t>
        </w:r>
      </w:ins>
      <w:r w:rsidR="006322E1" w:rsidRPr="007E2FC8">
        <w:t xml:space="preserve"> (HEAF</w:t>
      </w:r>
      <w:ins w:id="392" w:author="Author">
        <w:r w:rsidR="00C73431" w:rsidRPr="007E2FC8">
          <w:t>s</w:t>
        </w:r>
      </w:ins>
      <w:r w:rsidR="006322E1" w:rsidRPr="007E2FC8">
        <w:t>)</w:t>
      </w:r>
      <w:del w:id="393" w:author="Author">
        <w:r w:rsidR="006322E1" w:rsidRPr="007E2FC8" w:rsidDel="00DB5E9E">
          <w:delText xml:space="preserve"> </w:delText>
        </w:r>
      </w:del>
    </w:p>
    <w:p w14:paraId="2DF5D513" w14:textId="4DE605D4" w:rsidR="006322E1" w:rsidRDefault="006322E1" w:rsidP="008E7E94">
      <w:pPr>
        <w:pStyle w:val="BodyText"/>
      </w:pPr>
      <w:r w:rsidRPr="005F6D57">
        <w:rPr>
          <w:rStyle w:val="BodyTextChar"/>
        </w:rPr>
        <w:t>Switchgear and load centers (440V and above) are subject to HEAFs</w:t>
      </w:r>
      <w:r w:rsidR="00D7543E" w:rsidRPr="005F6D57">
        <w:rPr>
          <w:rStyle w:val="BodyTextChar"/>
        </w:rPr>
        <w:t xml:space="preserve"> in addition to the possibility of a general or thermal fire</w:t>
      </w:r>
      <w:r w:rsidRPr="005F6D57">
        <w:rPr>
          <w:rStyle w:val="BodyTextChar"/>
        </w:rPr>
        <w:t xml:space="preserve">. </w:t>
      </w:r>
      <w:r w:rsidR="00D7543E" w:rsidRPr="005F6D57">
        <w:rPr>
          <w:rStyle w:val="BodyTextChar"/>
        </w:rPr>
        <w:t xml:space="preserve">As a result, two ignition scenarios need to be considered for electrical </w:t>
      </w:r>
      <w:ins w:id="394" w:author="Author">
        <w:r w:rsidR="006352F1" w:rsidRPr="005F6D57">
          <w:rPr>
            <w:rStyle w:val="BodyTextChar"/>
          </w:rPr>
          <w:t>enclosure</w:t>
        </w:r>
      </w:ins>
      <w:r w:rsidR="00D7543E" w:rsidRPr="005F6D57">
        <w:rPr>
          <w:rStyle w:val="BodyTextChar"/>
        </w:rPr>
        <w:t>s</w:t>
      </w:r>
      <w:r w:rsidR="00F11773" w:rsidRPr="005F6D57">
        <w:rPr>
          <w:rStyle w:val="BodyTextChar"/>
        </w:rPr>
        <w:t xml:space="preserve"> </w:t>
      </w:r>
      <w:r w:rsidR="00DD00B5">
        <w:rPr>
          <w:rStyle w:val="BodyTextChar"/>
        </w:rPr>
        <w:t>≥</w:t>
      </w:r>
      <w:r w:rsidR="00D7543E" w:rsidRPr="005F6D57">
        <w:rPr>
          <w:rStyle w:val="BodyTextChar"/>
        </w:rPr>
        <w:t xml:space="preserve">440 </w:t>
      </w:r>
      <w:proofErr w:type="gramStart"/>
      <w:r w:rsidR="00D7543E" w:rsidRPr="005F6D57">
        <w:rPr>
          <w:rStyle w:val="BodyTextChar"/>
        </w:rPr>
        <w:t>V;</w:t>
      </w:r>
      <w:proofErr w:type="gramEnd"/>
      <w:r w:rsidR="00D7543E" w:rsidRPr="005F6D57">
        <w:rPr>
          <w:rStyle w:val="BodyTextChar"/>
        </w:rPr>
        <w:t xml:space="preserve"> HEAF and non-HEAF. For the HEAF scenario</w:t>
      </w:r>
      <w:ins w:id="395" w:author="Author">
        <w:r w:rsidR="002A12D6" w:rsidRPr="005F6D57">
          <w:rPr>
            <w:rStyle w:val="BodyTextChar"/>
          </w:rPr>
          <w:t xml:space="preserve"> in</w:t>
        </w:r>
        <w:r w:rsidR="00BD74F2" w:rsidRPr="005F6D57">
          <w:rPr>
            <w:rStyle w:val="BodyTextChar"/>
          </w:rPr>
          <w:t xml:space="preserve"> </w:t>
        </w:r>
        <w:r w:rsidR="002A12D6" w:rsidRPr="005F6D57">
          <w:rPr>
            <w:rStyle w:val="BodyTextChar"/>
          </w:rPr>
          <w:t>switchgear</w:t>
        </w:r>
      </w:ins>
      <w:r w:rsidR="005A18D1" w:rsidRPr="005F6D57">
        <w:rPr>
          <w:rStyle w:val="BodyTextChar"/>
        </w:rPr>
        <w:t>,</w:t>
      </w:r>
      <w:r w:rsidR="00D7543E" w:rsidRPr="005F6D57">
        <w:rPr>
          <w:rStyle w:val="BodyTextChar"/>
        </w:rPr>
        <w:t xml:space="preserve"> the </w:t>
      </w:r>
      <w:r w:rsidR="00B5115F" w:rsidRPr="005F6D57">
        <w:rPr>
          <w:rStyle w:val="BodyTextChar"/>
        </w:rPr>
        <w:t xml:space="preserve">vertical </w:t>
      </w:r>
      <w:r w:rsidR="00D7543E" w:rsidRPr="005F6D57">
        <w:rPr>
          <w:rStyle w:val="BodyTextChar"/>
        </w:rPr>
        <w:t>ZOI</w:t>
      </w:r>
      <w:r w:rsidR="00152C66" w:rsidRPr="005F6D57">
        <w:rPr>
          <w:rStyle w:val="BodyTextChar"/>
        </w:rPr>
        <w:t xml:space="preserve"> </w:t>
      </w:r>
      <w:r w:rsidR="00D7543E" w:rsidRPr="005F6D57">
        <w:rPr>
          <w:rStyle w:val="BodyTextChar"/>
        </w:rPr>
        <w:t xml:space="preserve">above the top of the </w:t>
      </w:r>
      <w:ins w:id="396" w:author="Author">
        <w:r w:rsidR="006352F1" w:rsidRPr="005F6D57">
          <w:rPr>
            <w:rStyle w:val="BodyTextChar"/>
          </w:rPr>
          <w:t>enclosure</w:t>
        </w:r>
      </w:ins>
      <w:r w:rsidR="00D7543E" w:rsidRPr="005F6D57">
        <w:rPr>
          <w:rStyle w:val="BodyTextChar"/>
        </w:rPr>
        <w:t xml:space="preserve"> and </w:t>
      </w:r>
      <w:r w:rsidR="00B5115F" w:rsidRPr="005F6D57">
        <w:rPr>
          <w:rStyle w:val="BodyTextChar"/>
        </w:rPr>
        <w:t xml:space="preserve">the </w:t>
      </w:r>
      <w:ins w:id="397" w:author="Author">
        <w:r w:rsidR="006352F1" w:rsidRPr="005F6D57">
          <w:rPr>
            <w:rStyle w:val="BodyTextChar"/>
          </w:rPr>
          <w:t>radial</w:t>
        </w:r>
      </w:ins>
      <w:r w:rsidR="00B5115F" w:rsidRPr="005F6D57">
        <w:rPr>
          <w:rStyle w:val="BodyTextChar"/>
        </w:rPr>
        <w:t xml:space="preserve"> ZOI </w:t>
      </w:r>
      <w:ins w:id="398" w:author="Author">
        <w:r w:rsidR="002A6B48" w:rsidRPr="005F6D57">
          <w:rPr>
            <w:rStyle w:val="BodyTextChar"/>
          </w:rPr>
          <w:t>from the edge on</w:t>
        </w:r>
      </w:ins>
      <w:r w:rsidR="007F2878" w:rsidRPr="005F6D57">
        <w:rPr>
          <w:rStyle w:val="BodyTextChar"/>
        </w:rPr>
        <w:t xml:space="preserve"> all sides of the </w:t>
      </w:r>
      <w:ins w:id="399" w:author="Author">
        <w:r w:rsidR="006352F1" w:rsidRPr="005F6D57">
          <w:rPr>
            <w:rStyle w:val="BodyTextChar"/>
          </w:rPr>
          <w:t>enclosure</w:t>
        </w:r>
        <w:r w:rsidR="0088729A" w:rsidRPr="005F6D57">
          <w:rPr>
            <w:rStyle w:val="BodyTextChar"/>
          </w:rPr>
          <w:t xml:space="preserve"> is </w:t>
        </w:r>
        <w:r w:rsidR="009C08D7" w:rsidRPr="005F6D57">
          <w:rPr>
            <w:rStyle w:val="BodyTextChar"/>
          </w:rPr>
          <w:t>4.5 ft. for thermoplastic</w:t>
        </w:r>
        <w:r w:rsidR="000725F7" w:rsidRPr="005F6D57">
          <w:rPr>
            <w:rStyle w:val="BodyTextChar"/>
          </w:rPr>
          <w:t xml:space="preserve"> (TP)</w:t>
        </w:r>
        <w:r w:rsidR="009C08D7" w:rsidRPr="005F6D57">
          <w:rPr>
            <w:rStyle w:val="BodyTextChar"/>
          </w:rPr>
          <w:t xml:space="preserve"> cable targets and </w:t>
        </w:r>
        <w:r w:rsidR="00BE42BA" w:rsidRPr="005F6D57">
          <w:rPr>
            <w:rStyle w:val="BodyTextChar"/>
          </w:rPr>
          <w:t>3.5 ft. for thermoset</w:t>
        </w:r>
        <w:r w:rsidR="000725F7" w:rsidRPr="005F6D57">
          <w:rPr>
            <w:rStyle w:val="BodyTextChar"/>
          </w:rPr>
          <w:t xml:space="preserve"> (TS)</w:t>
        </w:r>
        <w:r w:rsidR="00BE42BA" w:rsidRPr="005F6D57">
          <w:rPr>
            <w:rStyle w:val="BodyTextChar"/>
          </w:rPr>
          <w:t xml:space="preserve"> cable targets</w:t>
        </w:r>
        <w:r w:rsidR="00334541" w:rsidRPr="005F6D57">
          <w:rPr>
            <w:rStyle w:val="BodyTextChar"/>
          </w:rPr>
          <w:t xml:space="preserve"> (see </w:t>
        </w:r>
        <w:r w:rsidR="0043478A" w:rsidRPr="005F6D57">
          <w:rPr>
            <w:rStyle w:val="BodyTextChar"/>
          </w:rPr>
          <w:t xml:space="preserve">IMC 0609 Appendix F </w:t>
        </w:r>
        <w:r w:rsidR="00334541" w:rsidRPr="005F6D57">
          <w:rPr>
            <w:rStyle w:val="BodyTextChar"/>
          </w:rPr>
          <w:t>Attachment 3 for details)</w:t>
        </w:r>
      </w:ins>
      <w:r w:rsidR="00D7543E" w:rsidRPr="005F6D57">
        <w:rPr>
          <w:rStyle w:val="BodyTextChar"/>
        </w:rPr>
        <w:t>. All</w:t>
      </w:r>
      <w:r w:rsidR="00B5115F" w:rsidRPr="005F6D57">
        <w:rPr>
          <w:rStyle w:val="BodyTextChar"/>
        </w:rPr>
        <w:t xml:space="preserve"> unprotected</w:t>
      </w:r>
      <w:r w:rsidR="00D7543E" w:rsidRPr="005F6D57">
        <w:rPr>
          <w:rStyle w:val="BodyTextChar"/>
        </w:rPr>
        <w:t xml:space="preserve"> targets within this region are assumed to be damaged instantaneously when the HEAF occurs and all </w:t>
      </w:r>
      <w:r w:rsidR="00B5115F" w:rsidRPr="005F6D57">
        <w:rPr>
          <w:rStyle w:val="BodyTextChar"/>
        </w:rPr>
        <w:t xml:space="preserve">unprotected </w:t>
      </w:r>
      <w:r w:rsidR="00D7543E" w:rsidRPr="005F6D57">
        <w:rPr>
          <w:rStyle w:val="BodyTextChar"/>
        </w:rPr>
        <w:t xml:space="preserve">secondary combustibles within the region are assumed to ignite instantaneously. </w:t>
      </w:r>
      <w:ins w:id="400" w:author="Author">
        <w:r w:rsidR="00993865" w:rsidRPr="005F6D57">
          <w:rPr>
            <w:rStyle w:val="BodyTextChar"/>
          </w:rPr>
          <w:t xml:space="preserve">The ZOI </w:t>
        </w:r>
        <w:r w:rsidR="00EF4344" w:rsidRPr="005F6D57">
          <w:rPr>
            <w:rStyle w:val="BodyTextChar"/>
          </w:rPr>
          <w:t xml:space="preserve">for </w:t>
        </w:r>
        <w:r w:rsidR="00DA2429" w:rsidRPr="005F6D57">
          <w:rPr>
            <w:rStyle w:val="BodyTextChar"/>
          </w:rPr>
          <w:t xml:space="preserve">the HEAF scenario in load centers </w:t>
        </w:r>
        <w:r w:rsidR="00F47EC5" w:rsidRPr="005F6D57">
          <w:rPr>
            <w:rStyle w:val="BodyTextChar"/>
          </w:rPr>
          <w:t>is provided in Table A3.1</w:t>
        </w:r>
        <w:r w:rsidR="005E168B" w:rsidRPr="005F6D57">
          <w:rPr>
            <w:rStyle w:val="BodyTextChar"/>
          </w:rPr>
          <w:t xml:space="preserve"> </w:t>
        </w:r>
        <w:r w:rsidR="006D4D30" w:rsidRPr="005F6D57">
          <w:rPr>
            <w:rStyle w:val="BodyTextChar"/>
          </w:rPr>
          <w:t>in Attachment 3</w:t>
        </w:r>
        <w:r w:rsidR="00F47EC5" w:rsidRPr="005F6D57">
          <w:rPr>
            <w:rStyle w:val="BodyTextChar"/>
          </w:rPr>
          <w:t xml:space="preserve"> </w:t>
        </w:r>
        <w:r w:rsidR="008F4CAD" w:rsidRPr="005F6D57">
          <w:rPr>
            <w:rStyle w:val="BodyTextChar"/>
          </w:rPr>
          <w:t xml:space="preserve">as a function of </w:t>
        </w:r>
        <w:r w:rsidR="00F44F37" w:rsidRPr="005F6D57">
          <w:rPr>
            <w:rStyle w:val="BodyTextChar"/>
          </w:rPr>
          <w:t xml:space="preserve">the location of the </w:t>
        </w:r>
        <w:r w:rsidR="00CF1A42" w:rsidRPr="005F6D57">
          <w:rPr>
            <w:rStyle w:val="BodyTextChar"/>
          </w:rPr>
          <w:t>circuit breaker at which the HEAF is postulated</w:t>
        </w:r>
        <w:r w:rsidR="009A12F0" w:rsidRPr="005F6D57">
          <w:rPr>
            <w:rStyle w:val="BodyTextChar"/>
          </w:rPr>
          <w:t xml:space="preserve"> and the fragility</w:t>
        </w:r>
        <w:r w:rsidR="008F4CAD" w:rsidRPr="005F6D57">
          <w:rPr>
            <w:rStyle w:val="BodyTextChar"/>
          </w:rPr>
          <w:t xml:space="preserve"> the target</w:t>
        </w:r>
        <w:r w:rsidR="00F47EC5" w:rsidRPr="005F6D57">
          <w:rPr>
            <w:rStyle w:val="BodyTextChar"/>
          </w:rPr>
          <w:t xml:space="preserve">. </w:t>
        </w:r>
      </w:ins>
      <w:r w:rsidRPr="005F6D57">
        <w:rPr>
          <w:rStyle w:val="BodyTextChar"/>
        </w:rPr>
        <w:t xml:space="preserve">The HRR profile for a HEAF fire </w:t>
      </w:r>
      <w:r w:rsidR="00D7543E" w:rsidRPr="005F6D57">
        <w:rPr>
          <w:rStyle w:val="BodyTextChar"/>
        </w:rPr>
        <w:t>has</w:t>
      </w:r>
      <w:r w:rsidRPr="005F6D57">
        <w:rPr>
          <w:rStyle w:val="BodyTextChar"/>
        </w:rPr>
        <w:t xml:space="preserve"> no t-squared growth stage</w:t>
      </w:r>
      <w:ins w:id="401" w:author="Author">
        <w:r w:rsidR="00544F17" w:rsidRPr="005F6D57">
          <w:rPr>
            <w:rStyle w:val="BodyTextChar"/>
          </w:rPr>
          <w:t xml:space="preserve"> (</w:t>
        </w:r>
        <w:proofErr w:type="spellStart"/>
        <w:r w:rsidR="00544F17" w:rsidRPr="005F6D57">
          <w:rPr>
            <w:rStyle w:val="BodyTextChar"/>
          </w:rPr>
          <w:t>t</w:t>
        </w:r>
        <w:r w:rsidR="00544F17" w:rsidRPr="00575219">
          <w:rPr>
            <w:rStyle w:val="BodyTextChar"/>
            <w:vertAlign w:val="subscript"/>
          </w:rPr>
          <w:t>g</w:t>
        </w:r>
        <w:proofErr w:type="spellEnd"/>
        <w:r w:rsidR="00544F17" w:rsidRPr="005F6D57">
          <w:rPr>
            <w:rStyle w:val="BodyTextChar"/>
          </w:rPr>
          <w:t xml:space="preserve"> = </w:t>
        </w:r>
        <w:r w:rsidR="00993865" w:rsidRPr="005F6D57">
          <w:rPr>
            <w:rStyle w:val="BodyTextChar"/>
          </w:rPr>
          <w:t>0 s)</w:t>
        </w:r>
      </w:ins>
      <w:r w:rsidR="006F196F" w:rsidRPr="005F6D57">
        <w:rPr>
          <w:rStyle w:val="BodyTextChar"/>
        </w:rPr>
        <w:t>. T</w:t>
      </w:r>
      <w:r w:rsidRPr="005F6D57">
        <w:rPr>
          <w:rStyle w:val="BodyTextChar"/>
        </w:rPr>
        <w:t xml:space="preserve">he </w:t>
      </w:r>
      <w:r w:rsidR="006F196F" w:rsidRPr="005F6D57">
        <w:rPr>
          <w:rStyle w:val="BodyTextChar"/>
        </w:rPr>
        <w:t xml:space="preserve">HEAF </w:t>
      </w:r>
      <w:r w:rsidRPr="005F6D57">
        <w:rPr>
          <w:rStyle w:val="BodyTextChar"/>
        </w:rPr>
        <w:t xml:space="preserve">fire reaches </w:t>
      </w:r>
      <w:proofErr w:type="spellStart"/>
      <w:r w:rsidRPr="005F6D57">
        <w:rPr>
          <w:rStyle w:val="BodyTextChar"/>
        </w:rPr>
        <w:t>HRR</w:t>
      </w:r>
      <w:r w:rsidRPr="00FF1FB9">
        <w:rPr>
          <w:rStyle w:val="BodyTextChar"/>
          <w:vertAlign w:val="subscript"/>
        </w:rPr>
        <w:t>peak</w:t>
      </w:r>
      <w:proofErr w:type="spellEnd"/>
      <w:r w:rsidRPr="005F6D57">
        <w:rPr>
          <w:rStyle w:val="BodyTextChar"/>
        </w:rPr>
        <w:t xml:space="preserve"> instantaneously at ignition (t = 0 s), remains at </w:t>
      </w:r>
      <w:proofErr w:type="spellStart"/>
      <w:r w:rsidRPr="005F6D57">
        <w:rPr>
          <w:rStyle w:val="BodyTextChar"/>
        </w:rPr>
        <w:t>HRR</w:t>
      </w:r>
      <w:r w:rsidRPr="0015753C">
        <w:rPr>
          <w:rStyle w:val="BodyTextChar"/>
          <w:vertAlign w:val="subscript"/>
        </w:rPr>
        <w:t>peak</w:t>
      </w:r>
      <w:proofErr w:type="spellEnd"/>
      <w:r w:rsidRPr="005F6D57">
        <w:rPr>
          <w:rStyle w:val="BodyTextChar"/>
        </w:rPr>
        <w:t xml:space="preserve"> for </w:t>
      </w:r>
      <w:ins w:id="402" w:author="Author">
        <w:r w:rsidR="0012622E" w:rsidRPr="005F6D57">
          <w:rPr>
            <w:rStyle w:val="BodyTextChar"/>
          </w:rPr>
          <w:t>8 min (</w:t>
        </w:r>
        <w:proofErr w:type="spellStart"/>
        <w:r w:rsidR="0012622E" w:rsidRPr="005F6D57">
          <w:rPr>
            <w:rStyle w:val="BodyTextChar"/>
          </w:rPr>
          <w:t>t</w:t>
        </w:r>
        <w:r w:rsidR="009B616E" w:rsidRPr="00575219">
          <w:rPr>
            <w:rStyle w:val="BodyTextChar"/>
            <w:vertAlign w:val="subscript"/>
          </w:rPr>
          <w:t>p</w:t>
        </w:r>
        <w:proofErr w:type="spellEnd"/>
        <w:r w:rsidR="0012622E" w:rsidRPr="005F6D57">
          <w:rPr>
            <w:rStyle w:val="BodyTextChar"/>
          </w:rPr>
          <w:t xml:space="preserve"> = </w:t>
        </w:r>
        <w:r w:rsidR="009B616E" w:rsidRPr="005F6D57">
          <w:rPr>
            <w:rStyle w:val="BodyTextChar"/>
          </w:rPr>
          <w:t xml:space="preserve">480 </w:t>
        </w:r>
        <w:r w:rsidR="0012622E" w:rsidRPr="005F6D57">
          <w:rPr>
            <w:rStyle w:val="BodyTextChar"/>
          </w:rPr>
          <w:t>s)</w:t>
        </w:r>
      </w:ins>
      <w:r w:rsidRPr="005F6D57">
        <w:rPr>
          <w:rStyle w:val="BodyTextChar"/>
        </w:rPr>
        <w:t>, and subsequently</w:t>
      </w:r>
      <w:r w:rsidRPr="00545DB8">
        <w:t xml:space="preserve"> decays </w:t>
      </w:r>
      <w:r w:rsidR="00D7543E" w:rsidRPr="00545DB8">
        <w:t xml:space="preserve">linearly </w:t>
      </w:r>
      <w:r w:rsidRPr="00545DB8">
        <w:t xml:space="preserve">to 0 </w:t>
      </w:r>
      <w:r w:rsidR="00D7543E">
        <w:t>kW</w:t>
      </w:r>
      <w:r w:rsidR="00D7543E" w:rsidRPr="00545DB8">
        <w:t xml:space="preserve"> </w:t>
      </w:r>
      <w:r w:rsidRPr="00545DB8">
        <w:t xml:space="preserve">in </w:t>
      </w:r>
      <w:ins w:id="403" w:author="Author">
        <w:r w:rsidR="009B616E">
          <w:t>19 min (</w:t>
        </w:r>
        <w:r w:rsidR="00FE40AF" w:rsidRPr="00545DB8">
          <w:t>1</w:t>
        </w:r>
        <w:r w:rsidR="00FE40AF">
          <w:t>14</w:t>
        </w:r>
        <w:r w:rsidR="00FE40AF" w:rsidRPr="00545DB8">
          <w:t xml:space="preserve">0 </w:t>
        </w:r>
      </w:ins>
      <w:r w:rsidRPr="00545DB8">
        <w:t>s</w:t>
      </w:r>
      <w:ins w:id="404" w:author="Author">
        <w:r w:rsidR="009B616E">
          <w:t>)</w:t>
        </w:r>
      </w:ins>
      <w:r w:rsidRPr="00545DB8">
        <w:t>.</w:t>
      </w:r>
      <w:r w:rsidR="00D7543E" w:rsidRPr="00D7543E">
        <w:t xml:space="preserve"> </w:t>
      </w:r>
    </w:p>
    <w:p w14:paraId="251EF49F" w14:textId="41E923DE" w:rsidR="00D2636F" w:rsidRPr="0084558C" w:rsidRDefault="006E161D" w:rsidP="00D75CF7">
      <w:pPr>
        <w:pStyle w:val="BodyText"/>
        <w:rPr>
          <w:ins w:id="405" w:author="Author"/>
        </w:rPr>
      </w:pPr>
      <w:ins w:id="406" w:author="Author">
        <w:r w:rsidRPr="0084558C">
          <w:t xml:space="preserve">For HEAFs in switchgear (MV Zone 1 and 2), fire spread to switchgear vertical sections that are adjacent to where the HEAF initiated is postulated due to the potential for the arc to breach the shared boundary. A breach in the shared boundary could allow the HEAF and ensuing fire to expose the combustible contents of an adjacent section to an energy flux high enough to sustain ignition. </w:t>
        </w:r>
        <w:r w:rsidR="00D2636F" w:rsidRPr="0084558C">
          <w:t>The HRR profile for the vertical section where the HEAF originated uses the 98th percentile peak HRR without a growth stage for switchgear and load centers (as described in NUREG-2262; Figure 6-12). The HRR profile for each adjacent switchgear is conservatively set to a HRR distribution with a 98th percentile peak HRR of 170 kW. The adjacent ignited switchgear vertical sections have a HRR growth, steady, and decay stage following a growing electrical enclosure fire consistent with the growth profiles in NUREG 6850.  </w:t>
        </w:r>
      </w:ins>
    </w:p>
    <w:p w14:paraId="2F9B42FE" w14:textId="0440FB59" w:rsidR="00D2636F" w:rsidRPr="00D2636F" w:rsidRDefault="00D2636F" w:rsidP="00D75CF7">
      <w:pPr>
        <w:pStyle w:val="ListBullet2"/>
        <w:rPr>
          <w:ins w:id="407" w:author="Author"/>
        </w:rPr>
      </w:pPr>
      <w:ins w:id="408" w:author="Author">
        <w:r w:rsidRPr="00D2636F">
          <w:t xml:space="preserve">The growth stage is 12 minutes and is in proportion to time squared (profile) </w:t>
        </w:r>
      </w:ins>
    </w:p>
    <w:p w14:paraId="7265CBD5" w14:textId="51F36362" w:rsidR="00D2636F" w:rsidRPr="00D2636F" w:rsidRDefault="00D2636F" w:rsidP="00D75CF7">
      <w:pPr>
        <w:pStyle w:val="ListBullet2"/>
        <w:rPr>
          <w:ins w:id="409" w:author="Author"/>
        </w:rPr>
      </w:pPr>
      <w:ins w:id="410" w:author="Author">
        <w:r w:rsidRPr="00D2636F">
          <w:t xml:space="preserve">The steady burning stage at the peak HRR is 8 minutes </w:t>
        </w:r>
      </w:ins>
    </w:p>
    <w:p w14:paraId="4649A81C" w14:textId="44F13F8A" w:rsidR="00D2636F" w:rsidRPr="00D2636F" w:rsidRDefault="00D2636F" w:rsidP="00D75CF7">
      <w:pPr>
        <w:pStyle w:val="ListBullet2"/>
        <w:rPr>
          <w:ins w:id="411" w:author="Author"/>
        </w:rPr>
      </w:pPr>
      <w:ins w:id="412" w:author="Author">
        <w:r w:rsidRPr="00D2636F">
          <w:t xml:space="preserve">The decay stage is linear and is 19 minutes </w:t>
        </w:r>
      </w:ins>
    </w:p>
    <w:p w14:paraId="57C993B1" w14:textId="43310A01" w:rsidR="00AE30EB" w:rsidRPr="00545DB8" w:rsidRDefault="00D2636F" w:rsidP="008E7E94">
      <w:pPr>
        <w:pStyle w:val="BodyText"/>
      </w:pPr>
      <w:ins w:id="413" w:author="Author">
        <w:r w:rsidRPr="00D2636F">
          <w:t xml:space="preserve">The overall HRR profile for the ensuing fire with one or two adjacent switchgear vertical sections includes the ensuing fire from the initiating HEAF vertical section and the HRR profile for the adjacent vertical sections. For a more detailed description of fire spread see NUREG-2262 </w:t>
        </w:r>
        <w:r w:rsidR="000275E2">
          <w:t>S</w:t>
        </w:r>
        <w:r w:rsidRPr="00D2636F">
          <w:t>ection 6.5.1.</w:t>
        </w:r>
      </w:ins>
    </w:p>
    <w:p w14:paraId="405DD66D" w14:textId="23E2B91B" w:rsidR="006322E1" w:rsidRPr="00545DB8" w:rsidRDefault="004E4E18" w:rsidP="0093695E">
      <w:pPr>
        <w:pStyle w:val="Heading2"/>
      </w:pPr>
      <w:ins w:id="414" w:author="Author">
        <w:r>
          <w:t>02.03</w:t>
        </w:r>
        <w:r>
          <w:tab/>
        </w:r>
      </w:ins>
      <w:r w:rsidR="005064CA" w:rsidRPr="00545DB8">
        <w:t xml:space="preserve">HRR Profile of </w:t>
      </w:r>
      <w:r w:rsidR="006322E1" w:rsidRPr="00545DB8">
        <w:t>Main Control Board</w:t>
      </w:r>
      <w:r w:rsidR="005064CA" w:rsidRPr="00545DB8">
        <w:t xml:space="preserve"> Panel Fire</w:t>
      </w:r>
      <w:r w:rsidR="006322E1" w:rsidRPr="00545DB8">
        <w:t xml:space="preserve">s </w:t>
      </w:r>
    </w:p>
    <w:p w14:paraId="417714BA" w14:textId="77777777" w:rsidR="006322E1" w:rsidRPr="00545DB8" w:rsidRDefault="006322E1" w:rsidP="000F6311">
      <w:pPr>
        <w:pStyle w:val="BodyText"/>
      </w:pPr>
      <w:r w:rsidRPr="00545DB8">
        <w:t xml:space="preserve">The HRR of Main Control Board (MCB) </w:t>
      </w:r>
      <w:r w:rsidR="005064CA" w:rsidRPr="00545DB8">
        <w:t xml:space="preserve">panel </w:t>
      </w:r>
      <w:r w:rsidRPr="00545DB8">
        <w:t xml:space="preserve">fires used in an analysis to determine the probability for control room abandonment is </w:t>
      </w:r>
      <w:r w:rsidR="005064CA" w:rsidRPr="00545DB8">
        <w:t>identical to that</w:t>
      </w:r>
      <w:r w:rsidRPr="00545DB8">
        <w:t xml:space="preserve"> for </w:t>
      </w:r>
      <w:r w:rsidR="005064CA" w:rsidRPr="00545DB8">
        <w:t xml:space="preserve">the </w:t>
      </w:r>
      <w:r w:rsidRPr="00545DB8">
        <w:t>electrical enclosures</w:t>
      </w:r>
      <w:r w:rsidR="005064CA" w:rsidRPr="00545DB8">
        <w:t xml:space="preserve"> with the same volume</w:t>
      </w:r>
      <w:r w:rsidRPr="00545DB8">
        <w:t>.</w:t>
      </w:r>
    </w:p>
    <w:p w14:paraId="3EEB8A79" w14:textId="29E454B2" w:rsidR="00380645" w:rsidRPr="00545DB8" w:rsidRDefault="004E4E18" w:rsidP="0093695E">
      <w:pPr>
        <w:pStyle w:val="Heading2"/>
      </w:pPr>
      <w:ins w:id="415" w:author="Author">
        <w:r>
          <w:t>02.04</w:t>
        </w:r>
        <w:r>
          <w:tab/>
        </w:r>
      </w:ins>
      <w:r w:rsidR="00B401C1" w:rsidRPr="00545DB8">
        <w:t>HRR Profile for Propagating</w:t>
      </w:r>
      <w:r w:rsidR="00380645" w:rsidRPr="00545DB8">
        <w:t xml:space="preserve"> Electrical </w:t>
      </w:r>
      <w:ins w:id="416" w:author="Author">
        <w:r w:rsidR="001F28DA">
          <w:t>Enclosure</w:t>
        </w:r>
        <w:r w:rsidR="001F28DA" w:rsidRPr="00545DB8">
          <w:t xml:space="preserve"> </w:t>
        </w:r>
      </w:ins>
      <w:r w:rsidR="00B401C1" w:rsidRPr="00545DB8">
        <w:t>Fire</w:t>
      </w:r>
      <w:r w:rsidR="00380645" w:rsidRPr="00545DB8">
        <w:t xml:space="preserve">s </w:t>
      </w:r>
    </w:p>
    <w:p w14:paraId="525197D4" w14:textId="4D5F6F08" w:rsidR="00B401C1" w:rsidRPr="00545DB8" w:rsidRDefault="00B401C1" w:rsidP="000F6311">
      <w:pPr>
        <w:pStyle w:val="BodyText"/>
      </w:pPr>
      <w:r w:rsidRPr="00545DB8">
        <w:t xml:space="preserve">Electrical </w:t>
      </w:r>
      <w:ins w:id="417" w:author="Author">
        <w:r w:rsidR="001F28DA">
          <w:t>enclosure</w:t>
        </w:r>
        <w:r w:rsidR="001F28DA" w:rsidRPr="00545DB8">
          <w:t xml:space="preserve"> </w:t>
        </w:r>
      </w:ins>
      <w:r w:rsidRPr="00545DB8">
        <w:t xml:space="preserve">fires can be assumed not to propagate to adjacent </w:t>
      </w:r>
      <w:ins w:id="418" w:author="Author">
        <w:r w:rsidR="006352F1">
          <w:t>enclosure</w:t>
        </w:r>
      </w:ins>
      <w:r w:rsidRPr="00545DB8">
        <w:t>s if at least one of the following conditions are met:</w:t>
      </w:r>
    </w:p>
    <w:p w14:paraId="24BFF16F" w14:textId="5DC85E91" w:rsidR="00B401C1" w:rsidRPr="00811FD7" w:rsidRDefault="00811FD7" w:rsidP="000F6311">
      <w:pPr>
        <w:pStyle w:val="ListBullet2"/>
      </w:pPr>
      <w:ins w:id="419" w:author="Author">
        <w:r w:rsidRPr="00811FD7">
          <w:t>Both the exposing and exposed enclosures have solid steel panels on their adjacent sides (that is, the</w:t>
        </w:r>
        <w:r>
          <w:t xml:space="preserve"> </w:t>
        </w:r>
        <w:r w:rsidRPr="00811FD7">
          <w:t>double wall configuration).</w:t>
        </w:r>
      </w:ins>
    </w:p>
    <w:p w14:paraId="3273B1B5" w14:textId="7A92B879" w:rsidR="00B401C1" w:rsidRDefault="0028431A" w:rsidP="000F6311">
      <w:pPr>
        <w:pStyle w:val="ListBullet2"/>
        <w:rPr>
          <w:ins w:id="420" w:author="Author"/>
        </w:rPr>
      </w:pPr>
      <w:ins w:id="421" w:author="Author">
        <w:r w:rsidRPr="0040350E">
          <w:t xml:space="preserve">The exposing or exposed </w:t>
        </w:r>
        <w:r w:rsidR="006352F1">
          <w:t>enclosure</w:t>
        </w:r>
        <w:r w:rsidRPr="0040350E">
          <w:t xml:space="preserve"> (or both) has (have) an open top; </w:t>
        </w:r>
        <w:r w:rsidRPr="003B53F9">
          <w:rPr>
            <w:u w:val="single"/>
          </w:rPr>
          <w:t>and</w:t>
        </w:r>
        <w:r w:rsidR="00B87B09" w:rsidRPr="0040350E">
          <w:t xml:space="preserve"> </w:t>
        </w:r>
        <w:r w:rsidRPr="0040350E">
          <w:t>there is an internal wall between the sections, even if that wall has some unsealed openings;</w:t>
        </w:r>
        <w:r w:rsidR="00B87B09" w:rsidRPr="0040350E">
          <w:t xml:space="preserve"> </w:t>
        </w:r>
        <w:r w:rsidRPr="003B53F9">
          <w:rPr>
            <w:u w:val="single"/>
          </w:rPr>
          <w:t>and</w:t>
        </w:r>
        <w:r w:rsidRPr="0040350E">
          <w:t xml:space="preserve"> there are no cables running in an upward direction (that is, either vertically or diagonally)</w:t>
        </w:r>
        <w:r w:rsidR="0040350E" w:rsidRPr="0040350E">
          <w:t xml:space="preserve"> </w:t>
        </w:r>
        <w:r w:rsidRPr="0040350E">
          <w:lastRenderedPageBreak/>
          <w:t>leading from the exposing enclosure into the exposed enclosure through the partition wall</w:t>
        </w:r>
        <w:r w:rsidR="0040350E">
          <w:t xml:space="preserve"> </w:t>
        </w:r>
        <w:r w:rsidRPr="0040350E">
          <w:t xml:space="preserve">between sections. </w:t>
        </w:r>
        <w:r w:rsidR="0040350E">
          <w:t>A</w:t>
        </w:r>
        <w:r w:rsidRPr="0040350E">
          <w:t>ll three conditions must be met for the exclusion to apply.</w:t>
        </w:r>
      </w:ins>
    </w:p>
    <w:p w14:paraId="6B1F41B7" w14:textId="1D29F2D4" w:rsidR="003B53F9" w:rsidRDefault="00642893" w:rsidP="000F6311">
      <w:pPr>
        <w:pStyle w:val="ListBullet2"/>
        <w:rPr>
          <w:ins w:id="422" w:author="Author"/>
        </w:rPr>
      </w:pPr>
      <w:ins w:id="423" w:author="Author">
        <w:r w:rsidRPr="00642893">
          <w:t xml:space="preserve">The exposing enclosure has been categorized as a small electrical enclosure </w:t>
        </w:r>
        <w:r w:rsidR="007500B8">
          <w:t>(Group 4c in</w:t>
        </w:r>
        <w:r w:rsidRPr="00642893">
          <w:t xml:space="preserve"> NUREG-2178 Vol</w:t>
        </w:r>
        <w:r w:rsidR="007500B8">
          <w:t>ume</w:t>
        </w:r>
        <w:r w:rsidRPr="00642893">
          <w:t xml:space="preserve"> 1</w:t>
        </w:r>
        <w:r w:rsidR="00594A48">
          <w:t>).</w:t>
        </w:r>
      </w:ins>
    </w:p>
    <w:p w14:paraId="6D555FA4" w14:textId="5AE4C8F8" w:rsidR="00594A48" w:rsidRDefault="004D3461" w:rsidP="000F6311">
      <w:pPr>
        <w:pStyle w:val="ListBullet2"/>
        <w:rPr>
          <w:ins w:id="424" w:author="Author"/>
        </w:rPr>
      </w:pPr>
      <w:ins w:id="425" w:author="Author">
        <w:r>
          <w:t xml:space="preserve">Do not postulate propagation between </w:t>
        </w:r>
        <w:r w:rsidR="00952FC0">
          <w:t xml:space="preserve">two </w:t>
        </w:r>
        <w:r w:rsidR="0058280F">
          <w:t>adjacent</w:t>
        </w:r>
        <w:r w:rsidR="00952FC0">
          <w:t xml:space="preserve"> </w:t>
        </w:r>
        <w:r w:rsidR="00BA500B">
          <w:t>vertical sections</w:t>
        </w:r>
        <w:r w:rsidR="00825443">
          <w:t xml:space="preserve"> of motor control centers</w:t>
        </w:r>
        <w:r w:rsidR="00F16C6C">
          <w:t xml:space="preserve"> (Group </w:t>
        </w:r>
        <w:r w:rsidR="00FA2EFF">
          <w:t>2</w:t>
        </w:r>
        <w:r w:rsidR="00F16C6C">
          <w:t xml:space="preserve"> in</w:t>
        </w:r>
        <w:r w:rsidR="00F16C6C" w:rsidRPr="00642893">
          <w:t xml:space="preserve"> NUREG-2178 Vol</w:t>
        </w:r>
        <w:r w:rsidR="00F16C6C">
          <w:t>ume</w:t>
        </w:r>
        <w:r w:rsidR="00F16C6C" w:rsidRPr="00642893">
          <w:t xml:space="preserve"> 1</w:t>
        </w:r>
        <w:r w:rsidR="00F16C6C">
          <w:t>)</w:t>
        </w:r>
        <w:r w:rsidR="00BA500B">
          <w:t>.</w:t>
        </w:r>
      </w:ins>
    </w:p>
    <w:p w14:paraId="722A46AB" w14:textId="52FF8E9F" w:rsidR="00F16C6C" w:rsidRPr="00642893" w:rsidRDefault="00627593" w:rsidP="000F6311">
      <w:pPr>
        <w:pStyle w:val="ListBullet2"/>
      </w:pPr>
      <w:ins w:id="426" w:author="Author">
        <w:r>
          <w:t xml:space="preserve">Do not postulate propagation between two </w:t>
        </w:r>
        <w:r w:rsidR="0058280F">
          <w:t>adjacent</w:t>
        </w:r>
        <w:r>
          <w:t xml:space="preserve"> vertical sections of switchgear or </w:t>
        </w:r>
        <w:r w:rsidR="00FA2EFF">
          <w:t>load</w:t>
        </w:r>
        <w:r>
          <w:t xml:space="preserve"> centers (Group </w:t>
        </w:r>
        <w:r w:rsidR="00FA2EFF">
          <w:t>1</w:t>
        </w:r>
        <w:r>
          <w:t xml:space="preserve"> in</w:t>
        </w:r>
        <w:r w:rsidRPr="00642893">
          <w:t xml:space="preserve"> NUREG-2178 Vol</w:t>
        </w:r>
        <w:r>
          <w:t>ume</w:t>
        </w:r>
        <w:r w:rsidRPr="00642893">
          <w:t xml:space="preserve"> 1</w:t>
        </w:r>
        <w:r>
          <w:t>).</w:t>
        </w:r>
      </w:ins>
    </w:p>
    <w:p w14:paraId="7DAC00AE" w14:textId="67AE4950" w:rsidR="00B401C1" w:rsidRPr="00545DB8" w:rsidRDefault="00B401C1" w:rsidP="000F6311">
      <w:pPr>
        <w:pStyle w:val="BodyText"/>
      </w:pPr>
      <w:r w:rsidRPr="00545DB8">
        <w:t>If n</w:t>
      </w:r>
      <w:r w:rsidR="00587EBD">
        <w:t>one</w:t>
      </w:r>
      <w:r w:rsidRPr="00545DB8">
        <w:t xml:space="preserve"> of these conditions are met, electrical </w:t>
      </w:r>
      <w:ins w:id="427" w:author="Author">
        <w:r w:rsidR="006777A4">
          <w:t>enclosure</w:t>
        </w:r>
        <w:r w:rsidR="006777A4" w:rsidRPr="00545DB8">
          <w:t xml:space="preserve"> </w:t>
        </w:r>
      </w:ins>
      <w:r w:rsidRPr="00545DB8">
        <w:t xml:space="preserve">fires are assumed to propagate from the exposing </w:t>
      </w:r>
      <w:ins w:id="428" w:author="Author">
        <w:r w:rsidR="006777A4">
          <w:t>enclosure</w:t>
        </w:r>
        <w:r w:rsidR="006777A4" w:rsidRPr="00545DB8">
          <w:t xml:space="preserve"> </w:t>
        </w:r>
      </w:ins>
      <w:r w:rsidRPr="00545DB8">
        <w:t xml:space="preserve">to </w:t>
      </w:r>
      <w:ins w:id="429" w:author="Author">
        <w:r w:rsidR="0027431C">
          <w:t xml:space="preserve">an </w:t>
        </w:r>
      </w:ins>
      <w:r w:rsidRPr="00545DB8">
        <w:t xml:space="preserve">adjacent exposed </w:t>
      </w:r>
      <w:ins w:id="430" w:author="Author">
        <w:r w:rsidR="0027431C">
          <w:t>enclosure</w:t>
        </w:r>
      </w:ins>
      <w:r w:rsidRPr="00545DB8">
        <w:t xml:space="preserve">. There can be one or two exposed </w:t>
      </w:r>
      <w:ins w:id="431" w:author="Author">
        <w:r w:rsidR="00ED2AA9">
          <w:t>enclosures</w:t>
        </w:r>
      </w:ins>
      <w:r w:rsidRPr="00545DB8">
        <w:t>, depending on whether the fire originates in a</w:t>
      </w:r>
      <w:ins w:id="432" w:author="Author">
        <w:r w:rsidR="00944855">
          <w:t>n enclosure</w:t>
        </w:r>
      </w:ins>
      <w:r w:rsidRPr="00545DB8">
        <w:t xml:space="preserve"> located at one end of a bank or in a</w:t>
      </w:r>
      <w:ins w:id="433" w:author="Author">
        <w:r w:rsidR="0041554D">
          <w:t>n enclosure</w:t>
        </w:r>
      </w:ins>
      <w:r w:rsidRPr="00545DB8">
        <w:t xml:space="preserve"> that has adjacent </w:t>
      </w:r>
      <w:ins w:id="434" w:author="Author">
        <w:r w:rsidR="004934A3">
          <w:t>enclosures</w:t>
        </w:r>
        <w:r w:rsidR="004934A3" w:rsidRPr="00545DB8">
          <w:t xml:space="preserve"> </w:t>
        </w:r>
      </w:ins>
      <w:r w:rsidRPr="00545DB8">
        <w:t xml:space="preserve">on both sides, respectively. </w:t>
      </w:r>
      <w:ins w:id="435" w:author="Author">
        <w:r w:rsidR="00852395">
          <w:t xml:space="preserve">However, </w:t>
        </w:r>
        <w:r w:rsidR="00FE6C97">
          <w:t>f</w:t>
        </w:r>
        <w:r w:rsidR="00852395" w:rsidRPr="00852395">
          <w:t>ire spread is limited to one adjacent enclosure</w:t>
        </w:r>
        <w:r w:rsidR="00FE6C97">
          <w:t>, i.e., f</w:t>
        </w:r>
        <w:r w:rsidR="00852395" w:rsidRPr="00852395">
          <w:t xml:space="preserve">or an interior </w:t>
        </w:r>
        <w:r w:rsidR="006352F1">
          <w:t>enclosure</w:t>
        </w:r>
        <w:r w:rsidR="00852395" w:rsidRPr="00852395">
          <w:t xml:space="preserve"> within a bank, HRR</w:t>
        </w:r>
        <w:r w:rsidR="00EB05F8">
          <w:t xml:space="preserve"> </w:t>
        </w:r>
        <w:r w:rsidR="00852395" w:rsidRPr="00852395">
          <w:t xml:space="preserve">calculations should be postulated to a single </w:t>
        </w:r>
        <w:r w:rsidR="006352F1">
          <w:t>enclosure</w:t>
        </w:r>
        <w:r w:rsidR="00852395" w:rsidRPr="00852395">
          <w:t xml:space="preserve"> on either side of the exposing </w:t>
        </w:r>
        <w:r w:rsidR="006352F1">
          <w:t>enclosure</w:t>
        </w:r>
        <w:r w:rsidR="00EB05F8">
          <w:t xml:space="preserve"> </w:t>
        </w:r>
        <w:r w:rsidR="00852395" w:rsidRPr="00852395">
          <w:t xml:space="preserve">but not to both adjacent </w:t>
        </w:r>
        <w:r w:rsidR="006352F1">
          <w:t>enclosure</w:t>
        </w:r>
        <w:r w:rsidR="00852395" w:rsidRPr="00852395">
          <w:t>s.</w:t>
        </w:r>
        <w:r w:rsidR="00EB05F8">
          <w:t xml:space="preserve"> </w:t>
        </w:r>
      </w:ins>
      <w:r w:rsidRPr="00545DB8">
        <w:t xml:space="preserve">The HRR profile of a propagating </w:t>
      </w:r>
      <w:ins w:id="436" w:author="Author">
        <w:r w:rsidR="00ED182C">
          <w:t>electrical enclosure</w:t>
        </w:r>
        <w:r w:rsidR="00ED182C" w:rsidRPr="00545DB8">
          <w:t xml:space="preserve"> </w:t>
        </w:r>
      </w:ins>
      <w:r w:rsidRPr="00545DB8">
        <w:t xml:space="preserve">fire is obtained by combining the HRR profiles of the exposing and exposed </w:t>
      </w:r>
      <w:ins w:id="437" w:author="Author">
        <w:r w:rsidR="00B34A0D">
          <w:t>enclosures</w:t>
        </w:r>
      </w:ins>
      <w:r w:rsidRPr="00545DB8">
        <w:t xml:space="preserve">, assuming the exposed </w:t>
      </w:r>
      <w:ins w:id="438" w:author="Author">
        <w:r w:rsidR="00B34A0D">
          <w:t>enclosure</w:t>
        </w:r>
        <w:r w:rsidR="00B34A0D" w:rsidRPr="00545DB8">
          <w:t xml:space="preserve"> </w:t>
        </w:r>
      </w:ins>
      <w:r w:rsidRPr="00545DB8">
        <w:t>ignite</w:t>
      </w:r>
      <w:ins w:id="439" w:author="Author">
        <w:r w:rsidR="00B34A0D">
          <w:t>s</w:t>
        </w:r>
      </w:ins>
      <w:r w:rsidRPr="00545DB8">
        <w:t xml:space="preserve"> 10 min after the exposing </w:t>
      </w:r>
      <w:ins w:id="440" w:author="Author">
        <w:r w:rsidR="00B34A0D">
          <w:t>enclosure</w:t>
        </w:r>
        <w:r w:rsidR="00F171D1">
          <w:t>.</w:t>
        </w:r>
        <w:r w:rsidR="00070B50">
          <w:t xml:space="preserve"> </w:t>
        </w:r>
        <w:r w:rsidR="00163E4B" w:rsidRPr="00163E4B">
          <w:t>When fire spread to an adjacent enclosure is postulated, a conditional probability of 0.02</w:t>
        </w:r>
        <w:r w:rsidR="00163E4B">
          <w:t xml:space="preserve"> </w:t>
        </w:r>
        <w:r w:rsidR="00163E4B" w:rsidRPr="00163E4B">
          <w:t>can be applied against the frequency of fires initiated in the exposing enclosure in the form of a split fraction between single- and multi</w:t>
        </w:r>
        <w:r w:rsidR="00C87E33">
          <w:noBreakHyphen/>
        </w:r>
        <w:r w:rsidR="00163E4B" w:rsidRPr="00163E4B">
          <w:t>enclosure fire scenarios.</w:t>
        </w:r>
      </w:ins>
    </w:p>
    <w:p w14:paraId="08E923B5" w14:textId="71FBED20" w:rsidR="005064CA" w:rsidRPr="00545DB8" w:rsidRDefault="004E4E18" w:rsidP="003823C8">
      <w:pPr>
        <w:pStyle w:val="Heading2"/>
      </w:pPr>
      <w:ins w:id="441" w:author="Author">
        <w:r>
          <w:t>02.05</w:t>
        </w:r>
        <w:r>
          <w:tab/>
        </w:r>
      </w:ins>
      <w:r w:rsidR="005064CA" w:rsidRPr="00545DB8">
        <w:t>HRR Profile of Transient Combustible</w:t>
      </w:r>
      <w:ins w:id="442" w:author="Author">
        <w:r w:rsidR="009F1B3C">
          <w:t xml:space="preserve"> Fire</w:t>
        </w:r>
        <w:r w:rsidR="00E03D71">
          <w:t>s</w:t>
        </w:r>
      </w:ins>
      <w:r w:rsidR="005064CA" w:rsidRPr="00545DB8">
        <w:t xml:space="preserve">  </w:t>
      </w:r>
    </w:p>
    <w:p w14:paraId="6FD3897A" w14:textId="30430314" w:rsidR="00E03D71" w:rsidRPr="00B65F83" w:rsidRDefault="00E03D71" w:rsidP="000F6311">
      <w:pPr>
        <w:pStyle w:val="BodyText"/>
        <w:rPr>
          <w:ins w:id="443" w:author="Author"/>
        </w:rPr>
      </w:pPr>
      <w:ins w:id="444" w:author="Author">
        <w:r w:rsidRPr="00B65F83">
          <w:t xml:space="preserve">The HRR profiles for transient </w:t>
        </w:r>
        <w:r w:rsidR="00F352F2">
          <w:t xml:space="preserve">combustible </w:t>
        </w:r>
        <w:r w:rsidRPr="00B65F83">
          <w:t xml:space="preserve">fires </w:t>
        </w:r>
        <w:r w:rsidR="00ED26C8" w:rsidRPr="00B65F83">
          <w:t>is given by Equation 5-1</w:t>
        </w:r>
        <w:r w:rsidR="00DC73CC">
          <w:t>,</w:t>
        </w:r>
        <w:r w:rsidR="00C805DB" w:rsidRPr="00B65F83">
          <w:t xml:space="preserve"> but</w:t>
        </w:r>
        <w:r w:rsidRPr="00B65F83">
          <w:t xml:space="preserve"> the profile parameters are dependent on the total energy release </w:t>
        </w:r>
        <w:r w:rsidR="00096FC3">
          <w:t xml:space="preserve">(TER), which is the </w:t>
        </w:r>
        <w:r w:rsidRPr="00B65F83">
          <w:t xml:space="preserve">area under the </w:t>
        </w:r>
        <w:r w:rsidR="007F6E1C">
          <w:t>HRR</w:t>
        </w:r>
        <w:r w:rsidRPr="00B65F83">
          <w:t xml:space="preserve"> curve. The HRR and TER gamma distribution </w:t>
        </w:r>
        <w:r w:rsidR="00126785" w:rsidRPr="00B65F83">
          <w:t xml:space="preserve">parameters </w:t>
        </w:r>
        <w:r w:rsidRPr="00B65F83">
          <w:t>for generic and transient combustible control location (TCCL) transient fires are given in Table A5.3.</w:t>
        </w:r>
      </w:ins>
    </w:p>
    <w:tbl>
      <w:tblPr>
        <w:tblStyle w:val="TableGrid"/>
        <w:tblW w:w="9788" w:type="dxa"/>
        <w:tblLayout w:type="fixed"/>
        <w:tblLook w:val="04A0" w:firstRow="1" w:lastRow="0" w:firstColumn="1" w:lastColumn="0" w:noHBand="0" w:noVBand="1"/>
      </w:tblPr>
      <w:tblGrid>
        <w:gridCol w:w="4320"/>
        <w:gridCol w:w="864"/>
        <w:gridCol w:w="864"/>
        <w:gridCol w:w="1870"/>
        <w:gridCol w:w="1870"/>
      </w:tblGrid>
      <w:tr w:rsidR="00E03D71" w:rsidRPr="00587EBD" w14:paraId="37BDF2B9" w14:textId="77777777" w:rsidTr="00C93DE5">
        <w:trPr>
          <w:ins w:id="445" w:author="Author"/>
        </w:trPr>
        <w:tc>
          <w:tcPr>
            <w:tcW w:w="9788" w:type="dxa"/>
            <w:gridSpan w:val="5"/>
            <w:shd w:val="clear" w:color="auto" w:fill="D9D9D9" w:themeFill="background1" w:themeFillShade="D9"/>
          </w:tcPr>
          <w:p w14:paraId="48CE91D8" w14:textId="77777777" w:rsidR="00E03D71" w:rsidRPr="00587EBD" w:rsidRDefault="00E03D71" w:rsidP="0051059F">
            <w:pPr>
              <w:pStyle w:val="BodyText-table"/>
              <w:jc w:val="center"/>
              <w:rPr>
                <w:ins w:id="446" w:author="Author"/>
                <w:rFonts w:eastAsia="Times New Roman"/>
              </w:rPr>
            </w:pPr>
            <w:ins w:id="447" w:author="Author">
              <w:r w:rsidRPr="00587EBD">
                <w:t>Table A5.3 – HRR Gamma Distribution Parameters for Transient Ignition Sources</w:t>
              </w:r>
            </w:ins>
          </w:p>
        </w:tc>
      </w:tr>
      <w:tr w:rsidR="00E03D71" w:rsidRPr="00587EBD" w14:paraId="0D3BF89D" w14:textId="77777777" w:rsidTr="00C93DE5">
        <w:trPr>
          <w:ins w:id="448" w:author="Author"/>
        </w:trPr>
        <w:tc>
          <w:tcPr>
            <w:tcW w:w="4320" w:type="dxa"/>
            <w:vMerge w:val="restart"/>
            <w:vAlign w:val="center"/>
          </w:tcPr>
          <w:p w14:paraId="0D15623A" w14:textId="77777777" w:rsidR="00E03D71" w:rsidRPr="00587EBD" w:rsidRDefault="00E03D71" w:rsidP="0051059F">
            <w:pPr>
              <w:pStyle w:val="BodyText-table"/>
              <w:jc w:val="center"/>
              <w:rPr>
                <w:ins w:id="449" w:author="Author"/>
                <w:rFonts w:eastAsia="Times New Roman"/>
                <w:b/>
              </w:rPr>
            </w:pPr>
            <w:ins w:id="450" w:author="Author">
              <w:r w:rsidRPr="00587EBD">
                <w:rPr>
                  <w:rFonts w:eastAsia="Times New Roman"/>
                  <w:b/>
                </w:rPr>
                <w:t>Ignition Source</w:t>
              </w:r>
            </w:ins>
          </w:p>
        </w:tc>
        <w:tc>
          <w:tcPr>
            <w:tcW w:w="864" w:type="dxa"/>
            <w:vMerge w:val="restart"/>
            <w:vAlign w:val="center"/>
          </w:tcPr>
          <w:p w14:paraId="0865F555" w14:textId="77777777" w:rsidR="00E03D71" w:rsidRPr="00587EBD" w:rsidRDefault="00E03D71" w:rsidP="0051059F">
            <w:pPr>
              <w:pStyle w:val="BodyText-table"/>
              <w:jc w:val="center"/>
              <w:rPr>
                <w:ins w:id="451" w:author="Author"/>
                <w:rFonts w:eastAsia="Times New Roman"/>
                <w:b/>
              </w:rPr>
            </w:pPr>
            <w:ins w:id="452" w:author="Author">
              <w:r w:rsidRPr="00587EBD">
                <w:rPr>
                  <w:rFonts w:eastAsia="Times New Roman"/>
                  <w:b/>
                </w:rPr>
                <w:t>α</w:t>
              </w:r>
            </w:ins>
          </w:p>
        </w:tc>
        <w:tc>
          <w:tcPr>
            <w:tcW w:w="864" w:type="dxa"/>
            <w:vMerge w:val="restart"/>
            <w:vAlign w:val="center"/>
          </w:tcPr>
          <w:p w14:paraId="4A818270" w14:textId="77777777" w:rsidR="00E03D71" w:rsidRPr="00587EBD" w:rsidRDefault="00E03D71" w:rsidP="0051059F">
            <w:pPr>
              <w:pStyle w:val="BodyText-table"/>
              <w:jc w:val="center"/>
              <w:rPr>
                <w:ins w:id="453" w:author="Author"/>
                <w:rFonts w:eastAsia="Times New Roman"/>
                <w:b/>
              </w:rPr>
            </w:pPr>
            <w:ins w:id="454" w:author="Author">
              <w:r w:rsidRPr="00587EBD">
                <w:rPr>
                  <w:rFonts w:eastAsia="Times New Roman"/>
                  <w:b/>
                </w:rPr>
                <w:t>β</w:t>
              </w:r>
            </w:ins>
          </w:p>
        </w:tc>
        <w:tc>
          <w:tcPr>
            <w:tcW w:w="1870" w:type="dxa"/>
            <w:tcBorders>
              <w:bottom w:val="nil"/>
            </w:tcBorders>
            <w:vAlign w:val="center"/>
          </w:tcPr>
          <w:p w14:paraId="6575E43E" w14:textId="77777777" w:rsidR="00E03D71" w:rsidRPr="00587EBD" w:rsidRDefault="00E03D71" w:rsidP="0051059F">
            <w:pPr>
              <w:pStyle w:val="BodyText-table"/>
              <w:jc w:val="center"/>
              <w:rPr>
                <w:ins w:id="455" w:author="Author"/>
                <w:rFonts w:eastAsia="Times New Roman"/>
                <w:b/>
              </w:rPr>
            </w:pPr>
            <w:ins w:id="456" w:author="Author">
              <w:r w:rsidRPr="00587EBD">
                <w:rPr>
                  <w:rFonts w:eastAsia="Times New Roman"/>
                  <w:b/>
                </w:rPr>
                <w:t>75</w:t>
              </w:r>
              <w:r w:rsidRPr="00587EBD">
                <w:rPr>
                  <w:rFonts w:eastAsia="Times New Roman"/>
                  <w:b/>
                  <w:vertAlign w:val="superscript"/>
                </w:rPr>
                <w:t>th</w:t>
              </w:r>
              <w:r w:rsidRPr="00587EBD">
                <w:rPr>
                  <w:rFonts w:eastAsia="Times New Roman"/>
                  <w:b/>
                </w:rPr>
                <w:t xml:space="preserve"> Percentile</w:t>
              </w:r>
            </w:ins>
          </w:p>
        </w:tc>
        <w:tc>
          <w:tcPr>
            <w:tcW w:w="1870" w:type="dxa"/>
            <w:tcBorders>
              <w:bottom w:val="nil"/>
            </w:tcBorders>
            <w:vAlign w:val="center"/>
          </w:tcPr>
          <w:p w14:paraId="76C20B64" w14:textId="77777777" w:rsidR="00E03D71" w:rsidRPr="00587EBD" w:rsidRDefault="00E03D71" w:rsidP="0051059F">
            <w:pPr>
              <w:pStyle w:val="BodyText-table"/>
              <w:jc w:val="center"/>
              <w:rPr>
                <w:ins w:id="457" w:author="Author"/>
                <w:rFonts w:eastAsia="Times New Roman"/>
                <w:b/>
              </w:rPr>
            </w:pPr>
            <w:ins w:id="458" w:author="Author">
              <w:r w:rsidRPr="00587EBD">
                <w:rPr>
                  <w:rFonts w:eastAsia="Times New Roman"/>
                  <w:b/>
                </w:rPr>
                <w:t>98</w:t>
              </w:r>
              <w:r w:rsidRPr="00587EBD">
                <w:rPr>
                  <w:rFonts w:eastAsia="Times New Roman"/>
                  <w:b/>
                  <w:vertAlign w:val="superscript"/>
                </w:rPr>
                <w:t>th</w:t>
              </w:r>
              <w:r w:rsidRPr="00587EBD">
                <w:rPr>
                  <w:rFonts w:eastAsia="Times New Roman"/>
                  <w:b/>
                </w:rPr>
                <w:t xml:space="preserve"> Percentile</w:t>
              </w:r>
            </w:ins>
          </w:p>
        </w:tc>
      </w:tr>
      <w:tr w:rsidR="00E03D71" w:rsidRPr="00587EBD" w14:paraId="008BD282" w14:textId="77777777" w:rsidTr="00C93DE5">
        <w:trPr>
          <w:ins w:id="459" w:author="Author"/>
        </w:trPr>
        <w:tc>
          <w:tcPr>
            <w:tcW w:w="4320" w:type="dxa"/>
            <w:vMerge/>
            <w:vAlign w:val="center"/>
          </w:tcPr>
          <w:p w14:paraId="50BD471F" w14:textId="77777777" w:rsidR="00E03D71" w:rsidRPr="00587EBD" w:rsidRDefault="00E03D71" w:rsidP="0051059F">
            <w:pPr>
              <w:pStyle w:val="BodyText-table"/>
              <w:rPr>
                <w:ins w:id="460" w:author="Author"/>
                <w:rFonts w:eastAsia="Times New Roman"/>
              </w:rPr>
            </w:pPr>
          </w:p>
        </w:tc>
        <w:tc>
          <w:tcPr>
            <w:tcW w:w="864" w:type="dxa"/>
            <w:vMerge/>
            <w:vAlign w:val="center"/>
          </w:tcPr>
          <w:p w14:paraId="085E50EC" w14:textId="77777777" w:rsidR="00E03D71" w:rsidRPr="00587EBD" w:rsidRDefault="00E03D71" w:rsidP="0051059F">
            <w:pPr>
              <w:pStyle w:val="BodyText-table"/>
              <w:jc w:val="center"/>
              <w:rPr>
                <w:ins w:id="461" w:author="Author"/>
                <w:rFonts w:eastAsia="Times New Roman"/>
              </w:rPr>
            </w:pPr>
          </w:p>
        </w:tc>
        <w:tc>
          <w:tcPr>
            <w:tcW w:w="864" w:type="dxa"/>
            <w:vMerge/>
            <w:vAlign w:val="center"/>
          </w:tcPr>
          <w:p w14:paraId="25532D5A" w14:textId="77777777" w:rsidR="00E03D71" w:rsidRPr="00587EBD" w:rsidRDefault="00E03D71" w:rsidP="0051059F">
            <w:pPr>
              <w:pStyle w:val="BodyText-table"/>
              <w:jc w:val="center"/>
              <w:rPr>
                <w:ins w:id="462" w:author="Author"/>
                <w:rFonts w:eastAsia="Times New Roman"/>
              </w:rPr>
            </w:pPr>
          </w:p>
        </w:tc>
        <w:tc>
          <w:tcPr>
            <w:tcW w:w="1870" w:type="dxa"/>
            <w:tcBorders>
              <w:top w:val="nil"/>
            </w:tcBorders>
            <w:vAlign w:val="center"/>
          </w:tcPr>
          <w:p w14:paraId="02FF9158" w14:textId="77777777" w:rsidR="00E03D71" w:rsidRPr="00587EBD" w:rsidRDefault="00E03D71" w:rsidP="0051059F">
            <w:pPr>
              <w:pStyle w:val="BodyText-table"/>
              <w:jc w:val="center"/>
              <w:rPr>
                <w:ins w:id="463" w:author="Author"/>
                <w:rFonts w:eastAsia="Times New Roman"/>
                <w:b/>
              </w:rPr>
            </w:pPr>
            <w:ins w:id="464" w:author="Author">
              <w:r w:rsidRPr="00587EBD">
                <w:rPr>
                  <w:rFonts w:eastAsia="Times New Roman"/>
                  <w:b/>
                </w:rPr>
                <w:t>(kW)</w:t>
              </w:r>
            </w:ins>
          </w:p>
        </w:tc>
        <w:tc>
          <w:tcPr>
            <w:tcW w:w="1870" w:type="dxa"/>
            <w:tcBorders>
              <w:top w:val="nil"/>
            </w:tcBorders>
            <w:vAlign w:val="center"/>
          </w:tcPr>
          <w:p w14:paraId="21778090" w14:textId="77777777" w:rsidR="00E03D71" w:rsidRPr="00587EBD" w:rsidRDefault="00E03D71" w:rsidP="0051059F">
            <w:pPr>
              <w:pStyle w:val="BodyText-table"/>
              <w:jc w:val="center"/>
              <w:rPr>
                <w:ins w:id="465" w:author="Author"/>
                <w:rFonts w:eastAsia="Times New Roman"/>
                <w:b/>
              </w:rPr>
            </w:pPr>
            <w:ins w:id="466" w:author="Author">
              <w:r w:rsidRPr="00587EBD">
                <w:rPr>
                  <w:rFonts w:eastAsia="Times New Roman"/>
                  <w:b/>
                </w:rPr>
                <w:t>(kW)</w:t>
              </w:r>
            </w:ins>
          </w:p>
        </w:tc>
      </w:tr>
      <w:tr w:rsidR="00E03D71" w:rsidRPr="00587EBD" w14:paraId="5D3CC465" w14:textId="77777777" w:rsidTr="00C93DE5">
        <w:trPr>
          <w:ins w:id="467" w:author="Author"/>
        </w:trPr>
        <w:tc>
          <w:tcPr>
            <w:tcW w:w="4320" w:type="dxa"/>
            <w:vAlign w:val="center"/>
          </w:tcPr>
          <w:p w14:paraId="0F178691" w14:textId="77777777" w:rsidR="00E03D71" w:rsidRPr="00587EBD" w:rsidRDefault="00E03D71" w:rsidP="0051059F">
            <w:pPr>
              <w:pStyle w:val="BodyText-table"/>
              <w:rPr>
                <w:ins w:id="468" w:author="Author"/>
                <w:rFonts w:eastAsia="Times New Roman"/>
              </w:rPr>
            </w:pPr>
            <w:ins w:id="469" w:author="Author">
              <w:r w:rsidRPr="00587EBD">
                <w:rPr>
                  <w:rFonts w:eastAsia="Times New Roman"/>
                </w:rPr>
                <w:t>Generic transient HRR distribution</w:t>
              </w:r>
            </w:ins>
          </w:p>
        </w:tc>
        <w:tc>
          <w:tcPr>
            <w:tcW w:w="864" w:type="dxa"/>
            <w:vAlign w:val="center"/>
          </w:tcPr>
          <w:p w14:paraId="14922B24" w14:textId="77777777" w:rsidR="00E03D71" w:rsidRPr="00587EBD" w:rsidRDefault="00E03D71" w:rsidP="0051059F">
            <w:pPr>
              <w:pStyle w:val="BodyText-table"/>
              <w:jc w:val="center"/>
              <w:rPr>
                <w:ins w:id="470" w:author="Author"/>
                <w:rFonts w:eastAsia="Times New Roman"/>
              </w:rPr>
            </w:pPr>
            <w:ins w:id="471" w:author="Author">
              <w:r w:rsidRPr="00587EBD">
                <w:rPr>
                  <w:rFonts w:eastAsia="Times New Roman"/>
                </w:rPr>
                <w:t>0.271</w:t>
              </w:r>
            </w:ins>
          </w:p>
        </w:tc>
        <w:tc>
          <w:tcPr>
            <w:tcW w:w="864" w:type="dxa"/>
            <w:vAlign w:val="center"/>
          </w:tcPr>
          <w:p w14:paraId="468DC77A" w14:textId="77777777" w:rsidR="00E03D71" w:rsidRPr="00587EBD" w:rsidRDefault="00E03D71" w:rsidP="0051059F">
            <w:pPr>
              <w:pStyle w:val="BodyText-table"/>
              <w:jc w:val="center"/>
              <w:rPr>
                <w:ins w:id="472" w:author="Author"/>
                <w:rFonts w:eastAsia="Times New Roman"/>
              </w:rPr>
            </w:pPr>
            <w:ins w:id="473" w:author="Author">
              <w:r w:rsidRPr="00587EBD">
                <w:rPr>
                  <w:rFonts w:eastAsia="Times New Roman"/>
                </w:rPr>
                <w:t>14.1</w:t>
              </w:r>
            </w:ins>
          </w:p>
        </w:tc>
        <w:tc>
          <w:tcPr>
            <w:tcW w:w="1870" w:type="dxa"/>
            <w:vAlign w:val="center"/>
          </w:tcPr>
          <w:p w14:paraId="482A68C7" w14:textId="77777777" w:rsidR="00E03D71" w:rsidRPr="00587EBD" w:rsidRDefault="00E03D71" w:rsidP="0051059F">
            <w:pPr>
              <w:pStyle w:val="BodyText-table"/>
              <w:jc w:val="center"/>
              <w:rPr>
                <w:ins w:id="474" w:author="Author"/>
                <w:rFonts w:eastAsia="Times New Roman"/>
              </w:rPr>
            </w:pPr>
            <w:ins w:id="475" w:author="Author">
              <w:r w:rsidRPr="00587EBD">
                <w:rPr>
                  <w:rFonts w:eastAsia="Times New Roman"/>
                </w:rPr>
                <w:t>41.6</w:t>
              </w:r>
            </w:ins>
          </w:p>
        </w:tc>
        <w:tc>
          <w:tcPr>
            <w:tcW w:w="1870" w:type="dxa"/>
            <w:vAlign w:val="center"/>
          </w:tcPr>
          <w:p w14:paraId="1E02672C" w14:textId="77777777" w:rsidR="00E03D71" w:rsidRPr="00587EBD" w:rsidRDefault="00E03D71" w:rsidP="0051059F">
            <w:pPr>
              <w:pStyle w:val="BodyText-table"/>
              <w:jc w:val="center"/>
              <w:rPr>
                <w:ins w:id="476" w:author="Author"/>
                <w:rFonts w:eastAsia="Times New Roman"/>
              </w:rPr>
            </w:pPr>
            <w:ins w:id="477" w:author="Author">
              <w:r w:rsidRPr="00587EBD">
                <w:rPr>
                  <w:rFonts w:eastAsia="Times New Roman"/>
                </w:rPr>
                <w:t>278</w:t>
              </w:r>
            </w:ins>
          </w:p>
        </w:tc>
      </w:tr>
      <w:tr w:rsidR="00E03D71" w:rsidRPr="00587EBD" w14:paraId="4CF51097" w14:textId="77777777" w:rsidTr="00C93DE5">
        <w:trPr>
          <w:ins w:id="478" w:author="Author"/>
        </w:trPr>
        <w:tc>
          <w:tcPr>
            <w:tcW w:w="4320" w:type="dxa"/>
            <w:vAlign w:val="center"/>
          </w:tcPr>
          <w:p w14:paraId="7F47467B" w14:textId="77777777" w:rsidR="00E03D71" w:rsidRPr="00587EBD" w:rsidRDefault="00E03D71" w:rsidP="0051059F">
            <w:pPr>
              <w:pStyle w:val="BodyText-table"/>
              <w:rPr>
                <w:ins w:id="479" w:author="Author"/>
                <w:rFonts w:eastAsia="Times New Roman"/>
              </w:rPr>
            </w:pPr>
            <w:ins w:id="480" w:author="Author">
              <w:r w:rsidRPr="00587EBD">
                <w:rPr>
                  <w:rFonts w:eastAsia="Times New Roman"/>
                </w:rPr>
                <w:t>Generic transient TER distribution</w:t>
              </w:r>
            </w:ins>
          </w:p>
        </w:tc>
        <w:tc>
          <w:tcPr>
            <w:tcW w:w="864" w:type="dxa"/>
            <w:vAlign w:val="center"/>
          </w:tcPr>
          <w:p w14:paraId="6C67DD2F" w14:textId="77777777" w:rsidR="00E03D71" w:rsidRPr="00587EBD" w:rsidRDefault="00E03D71" w:rsidP="0051059F">
            <w:pPr>
              <w:pStyle w:val="BodyText-table"/>
              <w:jc w:val="center"/>
              <w:rPr>
                <w:ins w:id="481" w:author="Author"/>
                <w:rFonts w:eastAsia="Times New Roman"/>
              </w:rPr>
            </w:pPr>
            <w:ins w:id="482" w:author="Author">
              <w:r w:rsidRPr="00587EBD">
                <w:rPr>
                  <w:rFonts w:eastAsia="Times New Roman"/>
                </w:rPr>
                <w:t>0.184</w:t>
              </w:r>
            </w:ins>
          </w:p>
        </w:tc>
        <w:tc>
          <w:tcPr>
            <w:tcW w:w="864" w:type="dxa"/>
            <w:vAlign w:val="center"/>
          </w:tcPr>
          <w:p w14:paraId="679D41B1" w14:textId="77777777" w:rsidR="00E03D71" w:rsidRPr="00587EBD" w:rsidRDefault="00E03D71" w:rsidP="0051059F">
            <w:pPr>
              <w:pStyle w:val="BodyText-table"/>
              <w:jc w:val="center"/>
              <w:rPr>
                <w:ins w:id="483" w:author="Author"/>
                <w:rFonts w:eastAsia="Times New Roman"/>
              </w:rPr>
            </w:pPr>
            <w:ins w:id="484" w:author="Author">
              <w:r w:rsidRPr="00587EBD">
                <w:rPr>
                  <w:rFonts w:eastAsia="Times New Roman"/>
                </w:rPr>
                <w:t>77.1</w:t>
              </w:r>
            </w:ins>
          </w:p>
        </w:tc>
        <w:tc>
          <w:tcPr>
            <w:tcW w:w="1870" w:type="dxa"/>
            <w:vAlign w:val="center"/>
          </w:tcPr>
          <w:p w14:paraId="16EE199E" w14:textId="77777777" w:rsidR="00E03D71" w:rsidRPr="00587EBD" w:rsidRDefault="00E03D71" w:rsidP="0051059F">
            <w:pPr>
              <w:pStyle w:val="BodyText-table"/>
              <w:jc w:val="center"/>
              <w:rPr>
                <w:ins w:id="485" w:author="Author"/>
                <w:rFonts w:eastAsia="Times New Roman"/>
              </w:rPr>
            </w:pPr>
            <w:ins w:id="486" w:author="Author">
              <w:r w:rsidRPr="00587EBD">
                <w:rPr>
                  <w:rFonts w:eastAsia="Times New Roman"/>
                </w:rPr>
                <w:t>11.8</w:t>
              </w:r>
            </w:ins>
          </w:p>
        </w:tc>
        <w:tc>
          <w:tcPr>
            <w:tcW w:w="1870" w:type="dxa"/>
            <w:vAlign w:val="center"/>
          </w:tcPr>
          <w:p w14:paraId="47596E9B" w14:textId="77777777" w:rsidR="00E03D71" w:rsidRPr="00587EBD" w:rsidRDefault="00E03D71" w:rsidP="0051059F">
            <w:pPr>
              <w:pStyle w:val="BodyText-table"/>
              <w:jc w:val="center"/>
              <w:rPr>
                <w:ins w:id="487" w:author="Author"/>
                <w:rFonts w:eastAsia="Times New Roman"/>
              </w:rPr>
            </w:pPr>
            <w:ins w:id="488" w:author="Author">
              <w:r w:rsidRPr="00587EBD">
                <w:rPr>
                  <w:rFonts w:eastAsia="Times New Roman"/>
                </w:rPr>
                <w:t>123</w:t>
              </w:r>
            </w:ins>
          </w:p>
        </w:tc>
      </w:tr>
      <w:tr w:rsidR="00E03D71" w:rsidRPr="00587EBD" w14:paraId="3202C372" w14:textId="77777777" w:rsidTr="00C93DE5">
        <w:trPr>
          <w:ins w:id="489" w:author="Author"/>
        </w:trPr>
        <w:tc>
          <w:tcPr>
            <w:tcW w:w="4320" w:type="dxa"/>
            <w:vAlign w:val="center"/>
          </w:tcPr>
          <w:p w14:paraId="708A5A5A" w14:textId="77777777" w:rsidR="00E03D71" w:rsidRPr="00587EBD" w:rsidRDefault="00E03D71" w:rsidP="0051059F">
            <w:pPr>
              <w:pStyle w:val="BodyText-table"/>
              <w:rPr>
                <w:ins w:id="490" w:author="Author"/>
                <w:rFonts w:eastAsia="Times New Roman"/>
              </w:rPr>
            </w:pPr>
            <w:ins w:id="491" w:author="Author">
              <w:r w:rsidRPr="00587EBD">
                <w:rPr>
                  <w:rFonts w:eastAsia="Times New Roman"/>
                </w:rPr>
                <w:t>TCCL transient HRR distribution</w:t>
              </w:r>
            </w:ins>
          </w:p>
        </w:tc>
        <w:tc>
          <w:tcPr>
            <w:tcW w:w="864" w:type="dxa"/>
            <w:vAlign w:val="center"/>
          </w:tcPr>
          <w:p w14:paraId="06B92550" w14:textId="77777777" w:rsidR="00E03D71" w:rsidRPr="00587EBD" w:rsidRDefault="00E03D71" w:rsidP="0051059F">
            <w:pPr>
              <w:pStyle w:val="BodyText-table"/>
              <w:jc w:val="center"/>
              <w:rPr>
                <w:ins w:id="492" w:author="Author"/>
                <w:rFonts w:eastAsia="Times New Roman"/>
              </w:rPr>
            </w:pPr>
            <w:ins w:id="493" w:author="Author">
              <w:r w:rsidRPr="00587EBD">
                <w:rPr>
                  <w:rFonts w:eastAsia="Times New Roman"/>
                </w:rPr>
                <w:t>0.314</w:t>
              </w:r>
            </w:ins>
          </w:p>
        </w:tc>
        <w:tc>
          <w:tcPr>
            <w:tcW w:w="864" w:type="dxa"/>
            <w:vAlign w:val="center"/>
          </w:tcPr>
          <w:p w14:paraId="07D90FDC" w14:textId="77777777" w:rsidR="00E03D71" w:rsidRPr="00587EBD" w:rsidRDefault="00E03D71" w:rsidP="0051059F">
            <w:pPr>
              <w:pStyle w:val="BodyText-table"/>
              <w:jc w:val="center"/>
              <w:rPr>
                <w:ins w:id="494" w:author="Author"/>
                <w:rFonts w:eastAsia="Times New Roman"/>
              </w:rPr>
            </w:pPr>
            <w:ins w:id="495" w:author="Author">
              <w:r w:rsidRPr="00587EBD">
                <w:t>67.3</w:t>
              </w:r>
            </w:ins>
          </w:p>
        </w:tc>
        <w:tc>
          <w:tcPr>
            <w:tcW w:w="1870" w:type="dxa"/>
            <w:vAlign w:val="center"/>
          </w:tcPr>
          <w:p w14:paraId="2D421B54" w14:textId="77777777" w:rsidR="00E03D71" w:rsidRPr="00587EBD" w:rsidRDefault="00E03D71" w:rsidP="0051059F">
            <w:pPr>
              <w:pStyle w:val="BodyText-table"/>
              <w:jc w:val="center"/>
              <w:rPr>
                <w:ins w:id="496" w:author="Author"/>
                <w:rFonts w:eastAsia="Times New Roman"/>
              </w:rPr>
            </w:pPr>
            <w:ins w:id="497" w:author="Author">
              <w:r w:rsidRPr="00587EBD">
                <w:rPr>
                  <w:rFonts w:eastAsia="Times New Roman"/>
                </w:rPr>
                <w:t>24.6</w:t>
              </w:r>
            </w:ins>
          </w:p>
        </w:tc>
        <w:tc>
          <w:tcPr>
            <w:tcW w:w="1870" w:type="dxa"/>
            <w:vAlign w:val="center"/>
          </w:tcPr>
          <w:p w14:paraId="5C1F2607" w14:textId="77777777" w:rsidR="00E03D71" w:rsidRPr="00587EBD" w:rsidRDefault="00E03D71" w:rsidP="0051059F">
            <w:pPr>
              <w:pStyle w:val="BodyText-table"/>
              <w:jc w:val="center"/>
              <w:rPr>
                <w:ins w:id="498" w:author="Author"/>
                <w:rFonts w:eastAsia="Times New Roman"/>
              </w:rPr>
            </w:pPr>
            <w:ins w:id="499" w:author="Author">
              <w:r w:rsidRPr="00587EBD">
                <w:rPr>
                  <w:rFonts w:eastAsia="Times New Roman"/>
                </w:rPr>
                <w:t>143</w:t>
              </w:r>
            </w:ins>
          </w:p>
        </w:tc>
      </w:tr>
      <w:tr w:rsidR="00E03D71" w:rsidRPr="00587EBD" w14:paraId="32DB24DD" w14:textId="77777777" w:rsidTr="00C93DE5">
        <w:trPr>
          <w:ins w:id="500" w:author="Author"/>
        </w:trPr>
        <w:tc>
          <w:tcPr>
            <w:tcW w:w="4320" w:type="dxa"/>
            <w:vAlign w:val="center"/>
          </w:tcPr>
          <w:p w14:paraId="2F10AB48" w14:textId="77777777" w:rsidR="00E03D71" w:rsidRPr="00587EBD" w:rsidRDefault="00E03D71" w:rsidP="0051059F">
            <w:pPr>
              <w:pStyle w:val="BodyText-table"/>
              <w:rPr>
                <w:ins w:id="501" w:author="Author"/>
                <w:rFonts w:eastAsia="Times New Roman"/>
              </w:rPr>
            </w:pPr>
            <w:ins w:id="502" w:author="Author">
              <w:r w:rsidRPr="00587EBD">
                <w:rPr>
                  <w:rFonts w:eastAsia="Times New Roman"/>
                </w:rPr>
                <w:t>TCCL transient TER distribution</w:t>
              </w:r>
            </w:ins>
          </w:p>
        </w:tc>
        <w:tc>
          <w:tcPr>
            <w:tcW w:w="864" w:type="dxa"/>
            <w:vAlign w:val="center"/>
          </w:tcPr>
          <w:p w14:paraId="2D87ABD8" w14:textId="77777777" w:rsidR="00E03D71" w:rsidRPr="00587EBD" w:rsidRDefault="00E03D71" w:rsidP="0051059F">
            <w:pPr>
              <w:pStyle w:val="BodyText-table"/>
              <w:jc w:val="center"/>
              <w:rPr>
                <w:ins w:id="503" w:author="Author"/>
                <w:rFonts w:eastAsia="Times New Roman"/>
              </w:rPr>
            </w:pPr>
            <w:ins w:id="504" w:author="Author">
              <w:r w:rsidRPr="00587EBD">
                <w:rPr>
                  <w:rFonts w:eastAsia="Times New Roman"/>
                </w:rPr>
                <w:t>0.214</w:t>
              </w:r>
            </w:ins>
          </w:p>
        </w:tc>
        <w:tc>
          <w:tcPr>
            <w:tcW w:w="864" w:type="dxa"/>
            <w:vAlign w:val="center"/>
          </w:tcPr>
          <w:p w14:paraId="48D84A45" w14:textId="77777777" w:rsidR="00E03D71" w:rsidRPr="00587EBD" w:rsidRDefault="00E03D71" w:rsidP="0051059F">
            <w:pPr>
              <w:pStyle w:val="BodyText-table"/>
              <w:jc w:val="center"/>
              <w:rPr>
                <w:ins w:id="505" w:author="Author"/>
                <w:rFonts w:eastAsia="Times New Roman"/>
                <w:highlight w:val="yellow"/>
              </w:rPr>
            </w:pPr>
            <w:ins w:id="506" w:author="Author">
              <w:r w:rsidRPr="00587EBD">
                <w:t>34.5</w:t>
              </w:r>
            </w:ins>
          </w:p>
        </w:tc>
        <w:tc>
          <w:tcPr>
            <w:tcW w:w="1870" w:type="dxa"/>
            <w:vAlign w:val="center"/>
          </w:tcPr>
          <w:p w14:paraId="2CA619E0" w14:textId="77777777" w:rsidR="00E03D71" w:rsidRPr="00587EBD" w:rsidRDefault="00E03D71" w:rsidP="0051059F">
            <w:pPr>
              <w:pStyle w:val="BodyText-table"/>
              <w:jc w:val="center"/>
              <w:rPr>
                <w:ins w:id="507" w:author="Author"/>
                <w:rFonts w:eastAsia="Times New Roman"/>
              </w:rPr>
            </w:pPr>
            <w:ins w:id="508" w:author="Author">
              <w:r w:rsidRPr="00587EBD">
                <w:rPr>
                  <w:rFonts w:eastAsia="Times New Roman"/>
                </w:rPr>
                <w:t>7.0</w:t>
              </w:r>
            </w:ins>
          </w:p>
        </w:tc>
        <w:tc>
          <w:tcPr>
            <w:tcW w:w="1870" w:type="dxa"/>
            <w:vAlign w:val="center"/>
          </w:tcPr>
          <w:p w14:paraId="7B3B73EC" w14:textId="77777777" w:rsidR="00E03D71" w:rsidRPr="00587EBD" w:rsidRDefault="00E03D71" w:rsidP="0051059F">
            <w:pPr>
              <w:pStyle w:val="BodyText-table"/>
              <w:jc w:val="center"/>
              <w:rPr>
                <w:ins w:id="509" w:author="Author"/>
                <w:rFonts w:eastAsia="Times New Roman"/>
              </w:rPr>
            </w:pPr>
            <w:ins w:id="510" w:author="Author">
              <w:r w:rsidRPr="00587EBD">
                <w:t>59.8</w:t>
              </w:r>
            </w:ins>
          </w:p>
        </w:tc>
      </w:tr>
    </w:tbl>
    <w:p w14:paraId="1C21FD24" w14:textId="77777777" w:rsidR="00E03D71" w:rsidRPr="00587EBD" w:rsidRDefault="00E03D71" w:rsidP="0051059F">
      <w:pPr>
        <w:pStyle w:val="BodyText-table"/>
        <w:rPr>
          <w:ins w:id="511" w:author="Author"/>
          <w:rFonts w:cs="Arial"/>
        </w:rPr>
      </w:pPr>
    </w:p>
    <w:p w14:paraId="5EF91329" w14:textId="77777777" w:rsidR="00E03D71" w:rsidRPr="00B65F83" w:rsidRDefault="00E03D71" w:rsidP="0051059F">
      <w:pPr>
        <w:pStyle w:val="BodyText"/>
        <w:rPr>
          <w:ins w:id="512" w:author="Author"/>
        </w:rPr>
      </w:pPr>
      <w:ins w:id="513" w:author="Author">
        <w:r w:rsidRPr="00B65F83">
          <w:t>The growth and decay exponents are the same for generic and TCCL transient fires and are equal to 2.7 for n</w:t>
        </w:r>
        <w:r w:rsidRPr="00B65F83">
          <w:rPr>
            <w:vertAlign w:val="subscript"/>
          </w:rPr>
          <w:t>g</w:t>
        </w:r>
        <w:r w:rsidRPr="00B65F83">
          <w:t xml:space="preserve"> and 0.32 for </w:t>
        </w:r>
        <w:proofErr w:type="spellStart"/>
        <w:r w:rsidRPr="00B65F83">
          <w:t>n</w:t>
        </w:r>
        <w:r w:rsidRPr="00B65F83">
          <w:rPr>
            <w:vertAlign w:val="subscript"/>
          </w:rPr>
          <w:t>d</w:t>
        </w:r>
        <w:proofErr w:type="spellEnd"/>
        <w:r w:rsidRPr="00B65F83">
          <w:t>, respectively. The following equations are used to calculate the growth, plateau, and decay times:</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128"/>
        <w:gridCol w:w="720"/>
      </w:tblGrid>
      <w:tr w:rsidR="00E03D71" w:rsidRPr="006E6B93" w14:paraId="396A187B" w14:textId="77777777" w:rsidTr="00C93DE5">
        <w:trPr>
          <w:trHeight w:val="576"/>
          <w:ins w:id="514" w:author="Author"/>
        </w:trPr>
        <w:tc>
          <w:tcPr>
            <w:tcW w:w="512" w:type="dxa"/>
            <w:vAlign w:val="center"/>
          </w:tcPr>
          <w:p w14:paraId="6711CFAB" w14:textId="77777777" w:rsidR="00E03D71" w:rsidRPr="006E6B93" w:rsidRDefault="00E03D71" w:rsidP="00C93DE5">
            <w:pPr>
              <w:jc w:val="center"/>
              <w:rPr>
                <w:ins w:id="515" w:author="Author"/>
                <w:rFonts w:eastAsiaTheme="minorEastAsia"/>
              </w:rPr>
            </w:pPr>
          </w:p>
        </w:tc>
        <w:tc>
          <w:tcPr>
            <w:tcW w:w="8128" w:type="dxa"/>
            <w:vAlign w:val="center"/>
          </w:tcPr>
          <w:p w14:paraId="3158D306" w14:textId="77777777" w:rsidR="00E03D71" w:rsidRPr="007E0DB0" w:rsidRDefault="00000116" w:rsidP="00C93DE5">
            <w:pPr>
              <w:rPr>
                <w:ins w:id="516" w:author="Author"/>
                <w:rFonts w:eastAsiaTheme="minorEastAsia"/>
                <w:iCs/>
              </w:rPr>
            </w:pPr>
            <m:oMathPara>
              <m:oMathParaPr>
                <m:jc m:val="left"/>
              </m:oMathParaPr>
              <m:oMath>
                <m:sSub>
                  <m:sSubPr>
                    <m:ctrlPr>
                      <w:ins w:id="517" w:author="Author">
                        <w:rPr>
                          <w:rFonts w:ascii="Cambria Math" w:eastAsiaTheme="minorEastAsia" w:hAnsi="Cambria Math"/>
                          <w:iCs/>
                        </w:rPr>
                      </w:ins>
                    </m:ctrlPr>
                  </m:sSubPr>
                  <m:e>
                    <m:r>
                      <w:ins w:id="518" w:author="Author">
                        <m:rPr>
                          <m:sty m:val="p"/>
                        </m:rPr>
                        <w:rPr>
                          <w:rFonts w:ascii="Cambria Math" w:eastAsiaTheme="minorEastAsia" w:hAnsi="Cambria Math"/>
                        </w:rPr>
                        <m:t>t</m:t>
                      </w:ins>
                    </m:r>
                  </m:e>
                  <m:sub>
                    <m:r>
                      <w:ins w:id="519" w:author="Author">
                        <m:rPr>
                          <m:sty m:val="p"/>
                        </m:rPr>
                        <w:rPr>
                          <w:rFonts w:ascii="Cambria Math" w:eastAsiaTheme="minorEastAsia" w:hAnsi="Cambria Math"/>
                        </w:rPr>
                        <m:t>g</m:t>
                      </w:ins>
                    </m:r>
                  </m:sub>
                </m:sSub>
                <m:r>
                  <w:ins w:id="520" w:author="Author">
                    <m:rPr>
                      <m:sty m:val="p"/>
                    </m:rPr>
                    <w:rPr>
                      <w:rFonts w:ascii="Cambria Math" w:eastAsiaTheme="minorEastAsia" w:hAnsi="Cambria Math"/>
                    </w:rPr>
                    <m:t xml:space="preserve">= </m:t>
                  </w:ins>
                </m:r>
                <m:f>
                  <m:fPr>
                    <m:ctrlPr>
                      <w:ins w:id="521" w:author="Author">
                        <w:rPr>
                          <w:rFonts w:ascii="Cambria Math" w:eastAsiaTheme="minorEastAsia" w:hAnsi="Cambria Math"/>
                          <w:iCs/>
                        </w:rPr>
                      </w:ins>
                    </m:ctrlPr>
                  </m:fPr>
                  <m:num>
                    <m:r>
                      <w:ins w:id="522" w:author="Author">
                        <m:rPr>
                          <m:sty m:val="p"/>
                        </m:rPr>
                        <w:rPr>
                          <w:rFonts w:ascii="Cambria Math" w:eastAsiaTheme="minorEastAsia" w:hAnsi="Cambria Math"/>
                        </w:rPr>
                        <m:t>690</m:t>
                      </w:ins>
                    </m:r>
                  </m:num>
                  <m:den>
                    <m:sSub>
                      <m:sSubPr>
                        <m:ctrlPr>
                          <w:ins w:id="523" w:author="Author">
                            <w:rPr>
                              <w:rFonts w:ascii="Cambria Math" w:eastAsiaTheme="minorEastAsia" w:hAnsi="Cambria Math"/>
                              <w:iCs/>
                            </w:rPr>
                          </w:ins>
                        </m:ctrlPr>
                      </m:sSubPr>
                      <m:e>
                        <m:acc>
                          <m:accPr>
                            <m:chr m:val="̇"/>
                            <m:ctrlPr>
                              <w:ins w:id="524" w:author="Author">
                                <w:rPr>
                                  <w:rFonts w:ascii="Cambria Math" w:eastAsiaTheme="minorEastAsia" w:hAnsi="Cambria Math"/>
                                  <w:iCs/>
                                </w:rPr>
                              </w:ins>
                            </m:ctrlPr>
                          </m:accPr>
                          <m:e>
                            <m:r>
                              <w:ins w:id="525" w:author="Author">
                                <m:rPr>
                                  <m:sty m:val="p"/>
                                </m:rPr>
                                <w:rPr>
                                  <w:rFonts w:ascii="Cambria Math" w:eastAsiaTheme="minorEastAsia" w:hAnsi="Cambria Math"/>
                                </w:rPr>
                                <m:t>Q</m:t>
                              </w:ins>
                            </m:r>
                          </m:e>
                        </m:acc>
                      </m:e>
                      <m:sub>
                        <m:r>
                          <w:ins w:id="526" w:author="Author">
                            <m:rPr>
                              <m:sty m:val="p"/>
                            </m:rPr>
                            <w:rPr>
                              <w:rFonts w:ascii="Cambria Math" w:eastAsiaTheme="minorEastAsia" w:hAnsi="Cambria Math"/>
                            </w:rPr>
                            <m:t>peak</m:t>
                          </w:ins>
                        </m:r>
                      </m:sub>
                    </m:sSub>
                  </m:den>
                </m:f>
                <m:sSup>
                  <m:sSupPr>
                    <m:ctrlPr>
                      <w:ins w:id="527" w:author="Author">
                        <w:rPr>
                          <w:rFonts w:ascii="Cambria Math" w:eastAsiaTheme="minorEastAsia" w:hAnsi="Cambria Math"/>
                          <w:iCs/>
                        </w:rPr>
                      </w:ins>
                    </m:ctrlPr>
                  </m:sSupPr>
                  <m:e>
                    <m:r>
                      <w:ins w:id="528" w:author="Author">
                        <m:rPr>
                          <m:sty m:val="p"/>
                        </m:rPr>
                        <w:rPr>
                          <w:rFonts w:ascii="Cambria Math" w:eastAsiaTheme="minorEastAsia" w:hAnsi="Cambria Math"/>
                        </w:rPr>
                        <m:t>TER</m:t>
                      </w:ins>
                    </m:r>
                  </m:e>
                  <m:sup>
                    <m:r>
                      <w:ins w:id="529" w:author="Author">
                        <m:rPr>
                          <m:sty m:val="p"/>
                        </m:rPr>
                        <w:rPr>
                          <w:rFonts w:ascii="Cambria Math" w:eastAsiaTheme="minorEastAsia" w:hAnsi="Cambria Math"/>
                        </w:rPr>
                        <m:t>1.01</m:t>
                      </w:ins>
                    </m:r>
                  </m:sup>
                </m:sSup>
              </m:oMath>
            </m:oMathPara>
          </w:p>
        </w:tc>
        <w:tc>
          <w:tcPr>
            <w:tcW w:w="720" w:type="dxa"/>
            <w:vAlign w:val="center"/>
          </w:tcPr>
          <w:p w14:paraId="37A46958" w14:textId="77777777" w:rsidR="00E03D71" w:rsidRPr="00DD66A4" w:rsidRDefault="00E03D71" w:rsidP="00C93DE5">
            <w:pPr>
              <w:jc w:val="right"/>
              <w:rPr>
                <w:ins w:id="530" w:author="Author"/>
                <w:rFonts w:eastAsiaTheme="minorEastAsia"/>
                <w:sz w:val="22"/>
                <w:szCs w:val="22"/>
              </w:rPr>
            </w:pPr>
            <w:ins w:id="531" w:author="Author">
              <w:r w:rsidRPr="00DD66A4">
                <w:rPr>
                  <w:rFonts w:eastAsiaTheme="minorEastAsia"/>
                  <w:sz w:val="22"/>
                  <w:szCs w:val="22"/>
                </w:rPr>
                <w:t>[5-2]</w:t>
              </w:r>
            </w:ins>
          </w:p>
        </w:tc>
      </w:tr>
    </w:tbl>
    <w:p w14:paraId="3639F369" w14:textId="77777777" w:rsidR="00E03D71" w:rsidRDefault="00E03D71" w:rsidP="00E03D71">
      <w:pPr>
        <w:rPr>
          <w:ins w:id="532" w:author="Author"/>
          <w:rFonts w:eastAsiaTheme="minorEastAsia" w:cs="Arial"/>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128"/>
        <w:gridCol w:w="720"/>
      </w:tblGrid>
      <w:tr w:rsidR="00E03D71" w:rsidRPr="006E6B93" w14:paraId="17B16C86" w14:textId="77777777" w:rsidTr="00C93DE5">
        <w:trPr>
          <w:trHeight w:val="576"/>
          <w:ins w:id="533" w:author="Author"/>
        </w:trPr>
        <w:tc>
          <w:tcPr>
            <w:tcW w:w="512" w:type="dxa"/>
            <w:vAlign w:val="center"/>
          </w:tcPr>
          <w:p w14:paraId="683BDCFB" w14:textId="77777777" w:rsidR="00E03D71" w:rsidRPr="006E6B93" w:rsidRDefault="00E03D71" w:rsidP="00C93DE5">
            <w:pPr>
              <w:jc w:val="center"/>
              <w:rPr>
                <w:ins w:id="534" w:author="Author"/>
                <w:rFonts w:eastAsiaTheme="minorEastAsia"/>
              </w:rPr>
            </w:pPr>
          </w:p>
        </w:tc>
        <w:tc>
          <w:tcPr>
            <w:tcW w:w="8128" w:type="dxa"/>
            <w:vAlign w:val="center"/>
          </w:tcPr>
          <w:p w14:paraId="5B998138" w14:textId="77777777" w:rsidR="00E03D71" w:rsidRPr="007E0DB0" w:rsidRDefault="00000116" w:rsidP="00C93DE5">
            <w:pPr>
              <w:rPr>
                <w:ins w:id="535" w:author="Author"/>
                <w:rFonts w:eastAsiaTheme="minorEastAsia"/>
                <w:iCs/>
              </w:rPr>
            </w:pPr>
            <m:oMathPara>
              <m:oMathParaPr>
                <m:jc m:val="left"/>
              </m:oMathParaPr>
              <m:oMath>
                <m:sSub>
                  <m:sSubPr>
                    <m:ctrlPr>
                      <w:ins w:id="536" w:author="Author">
                        <w:rPr>
                          <w:rFonts w:ascii="Cambria Math" w:eastAsiaTheme="minorEastAsia" w:hAnsi="Cambria Math"/>
                          <w:iCs/>
                        </w:rPr>
                      </w:ins>
                    </m:ctrlPr>
                  </m:sSubPr>
                  <m:e>
                    <m:r>
                      <w:ins w:id="537" w:author="Author">
                        <m:rPr>
                          <m:sty m:val="p"/>
                        </m:rPr>
                        <w:rPr>
                          <w:rFonts w:ascii="Cambria Math" w:eastAsiaTheme="minorEastAsia" w:hAnsi="Cambria Math"/>
                        </w:rPr>
                        <m:t>t</m:t>
                      </w:ins>
                    </m:r>
                  </m:e>
                  <m:sub>
                    <m:r>
                      <w:ins w:id="538" w:author="Author">
                        <m:rPr>
                          <m:sty m:val="p"/>
                        </m:rPr>
                        <w:rPr>
                          <w:rFonts w:ascii="Cambria Math" w:eastAsiaTheme="minorEastAsia" w:hAnsi="Cambria Math"/>
                        </w:rPr>
                        <m:t>d</m:t>
                      </w:ins>
                    </m:r>
                  </m:sub>
                </m:sSub>
                <m:r>
                  <w:ins w:id="539" w:author="Author">
                    <m:rPr>
                      <m:sty m:val="p"/>
                    </m:rPr>
                    <w:rPr>
                      <w:rFonts w:ascii="Cambria Math" w:eastAsiaTheme="minorEastAsia" w:hAnsi="Cambria Math"/>
                    </w:rPr>
                    <m:t xml:space="preserve">= </m:t>
                  </w:ins>
                </m:r>
                <m:f>
                  <m:fPr>
                    <m:ctrlPr>
                      <w:ins w:id="540" w:author="Author">
                        <w:rPr>
                          <w:rFonts w:ascii="Cambria Math" w:eastAsiaTheme="minorEastAsia" w:hAnsi="Cambria Math"/>
                          <w:iCs/>
                        </w:rPr>
                      </w:ins>
                    </m:ctrlPr>
                  </m:fPr>
                  <m:num>
                    <m:r>
                      <w:ins w:id="541" w:author="Author">
                        <m:rPr>
                          <m:sty m:val="p"/>
                        </m:rPr>
                        <w:rPr>
                          <w:rFonts w:ascii="Cambria Math" w:eastAsiaTheme="minorEastAsia" w:hAnsi="Cambria Math"/>
                        </w:rPr>
                        <m:t>3940</m:t>
                      </w:ins>
                    </m:r>
                  </m:num>
                  <m:den>
                    <m:sSub>
                      <m:sSubPr>
                        <m:ctrlPr>
                          <w:ins w:id="542" w:author="Author">
                            <w:rPr>
                              <w:rFonts w:ascii="Cambria Math" w:eastAsiaTheme="minorEastAsia" w:hAnsi="Cambria Math"/>
                              <w:iCs/>
                            </w:rPr>
                          </w:ins>
                        </m:ctrlPr>
                      </m:sSubPr>
                      <m:e>
                        <m:acc>
                          <m:accPr>
                            <m:chr m:val="̇"/>
                            <m:ctrlPr>
                              <w:ins w:id="543" w:author="Author">
                                <w:rPr>
                                  <w:rFonts w:ascii="Cambria Math" w:eastAsiaTheme="minorEastAsia" w:hAnsi="Cambria Math"/>
                                  <w:iCs/>
                                </w:rPr>
                              </w:ins>
                            </m:ctrlPr>
                          </m:accPr>
                          <m:e>
                            <m:r>
                              <w:ins w:id="544" w:author="Author">
                                <m:rPr>
                                  <m:sty m:val="p"/>
                                </m:rPr>
                                <w:rPr>
                                  <w:rFonts w:ascii="Cambria Math" w:eastAsiaTheme="minorEastAsia" w:hAnsi="Cambria Math"/>
                                </w:rPr>
                                <m:t>Q</m:t>
                              </w:ins>
                            </m:r>
                          </m:e>
                        </m:acc>
                      </m:e>
                      <m:sub>
                        <m:r>
                          <w:ins w:id="545" w:author="Author">
                            <m:rPr>
                              <m:sty m:val="p"/>
                            </m:rPr>
                            <w:rPr>
                              <w:rFonts w:ascii="Cambria Math" w:eastAsiaTheme="minorEastAsia" w:hAnsi="Cambria Math"/>
                            </w:rPr>
                            <m:t>peak</m:t>
                          </w:ins>
                        </m:r>
                      </m:sub>
                    </m:sSub>
                  </m:den>
                </m:f>
                <m:sSup>
                  <m:sSupPr>
                    <m:ctrlPr>
                      <w:ins w:id="546" w:author="Author">
                        <w:rPr>
                          <w:rFonts w:ascii="Cambria Math" w:eastAsiaTheme="minorEastAsia" w:hAnsi="Cambria Math"/>
                          <w:iCs/>
                        </w:rPr>
                      </w:ins>
                    </m:ctrlPr>
                  </m:sSupPr>
                  <m:e>
                    <m:r>
                      <w:ins w:id="547" w:author="Author">
                        <m:rPr>
                          <m:sty m:val="p"/>
                        </m:rPr>
                        <w:rPr>
                          <w:rFonts w:ascii="Cambria Math" w:eastAsiaTheme="minorEastAsia" w:hAnsi="Cambria Math"/>
                        </w:rPr>
                        <m:t>TER</m:t>
                      </w:ins>
                    </m:r>
                  </m:e>
                  <m:sup>
                    <m:r>
                      <w:ins w:id="548" w:author="Author">
                        <m:rPr>
                          <m:sty m:val="p"/>
                        </m:rPr>
                        <w:rPr>
                          <w:rFonts w:ascii="Cambria Math" w:eastAsiaTheme="minorEastAsia" w:hAnsi="Cambria Math"/>
                        </w:rPr>
                        <m:t>0.94</m:t>
                      </w:ins>
                    </m:r>
                  </m:sup>
                </m:sSup>
              </m:oMath>
            </m:oMathPara>
          </w:p>
        </w:tc>
        <w:tc>
          <w:tcPr>
            <w:tcW w:w="720" w:type="dxa"/>
            <w:vAlign w:val="center"/>
          </w:tcPr>
          <w:p w14:paraId="2AFF1ABC" w14:textId="77777777" w:rsidR="00E03D71" w:rsidRPr="00DD66A4" w:rsidRDefault="00E03D71" w:rsidP="00C93DE5">
            <w:pPr>
              <w:jc w:val="right"/>
              <w:rPr>
                <w:ins w:id="549" w:author="Author"/>
                <w:rFonts w:eastAsiaTheme="minorEastAsia"/>
                <w:sz w:val="22"/>
                <w:szCs w:val="22"/>
              </w:rPr>
            </w:pPr>
            <w:ins w:id="550" w:author="Author">
              <w:r w:rsidRPr="00DD66A4">
                <w:rPr>
                  <w:rFonts w:eastAsiaTheme="minorEastAsia"/>
                  <w:sz w:val="22"/>
                  <w:szCs w:val="22"/>
                </w:rPr>
                <w:t>[5-3]</w:t>
              </w:r>
            </w:ins>
          </w:p>
        </w:tc>
      </w:tr>
    </w:tbl>
    <w:p w14:paraId="0C9D1C70" w14:textId="77777777" w:rsidR="00E03D71" w:rsidRDefault="00E03D71" w:rsidP="00E03D71">
      <w:pPr>
        <w:rPr>
          <w:ins w:id="551" w:author="Author"/>
          <w:rFonts w:eastAsiaTheme="minorEastAsia" w:cs="Arial"/>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128"/>
        <w:gridCol w:w="720"/>
      </w:tblGrid>
      <w:tr w:rsidR="00E03D71" w:rsidRPr="006E6B93" w14:paraId="55C175E9" w14:textId="77777777" w:rsidTr="00C93DE5">
        <w:trPr>
          <w:trHeight w:val="576"/>
          <w:ins w:id="552" w:author="Author"/>
        </w:trPr>
        <w:tc>
          <w:tcPr>
            <w:tcW w:w="512" w:type="dxa"/>
            <w:vAlign w:val="center"/>
          </w:tcPr>
          <w:p w14:paraId="02589A4E" w14:textId="77777777" w:rsidR="00E03D71" w:rsidRPr="006E6B93" w:rsidRDefault="00E03D71" w:rsidP="00C93DE5">
            <w:pPr>
              <w:jc w:val="center"/>
              <w:rPr>
                <w:ins w:id="553" w:author="Author"/>
                <w:rFonts w:eastAsiaTheme="minorEastAsia"/>
              </w:rPr>
            </w:pPr>
          </w:p>
        </w:tc>
        <w:tc>
          <w:tcPr>
            <w:tcW w:w="8128" w:type="dxa"/>
            <w:vAlign w:val="center"/>
          </w:tcPr>
          <w:p w14:paraId="1C245CDC" w14:textId="77777777" w:rsidR="00E03D71" w:rsidRPr="00AA4D29" w:rsidRDefault="00000116" w:rsidP="00C93DE5">
            <w:pPr>
              <w:rPr>
                <w:ins w:id="554" w:author="Author"/>
                <w:rFonts w:eastAsiaTheme="minorEastAsia"/>
              </w:rPr>
            </w:pPr>
            <m:oMathPara>
              <m:oMathParaPr>
                <m:jc m:val="left"/>
              </m:oMathParaPr>
              <m:oMath>
                <m:sSub>
                  <m:sSubPr>
                    <m:ctrlPr>
                      <w:ins w:id="555" w:author="Author">
                        <w:rPr>
                          <w:rFonts w:ascii="Cambria Math" w:eastAsiaTheme="minorEastAsia" w:hAnsi="Cambria Math"/>
                        </w:rPr>
                      </w:ins>
                    </m:ctrlPr>
                  </m:sSubPr>
                  <m:e>
                    <m:r>
                      <w:ins w:id="556" w:author="Author">
                        <m:rPr>
                          <m:sty m:val="p"/>
                        </m:rPr>
                        <w:rPr>
                          <w:rFonts w:ascii="Cambria Math" w:eastAsiaTheme="minorEastAsia" w:hAnsi="Cambria Math"/>
                        </w:rPr>
                        <m:t>t</m:t>
                      </w:ins>
                    </m:r>
                  </m:e>
                  <m:sub>
                    <m:r>
                      <w:ins w:id="557" w:author="Author">
                        <m:rPr>
                          <m:sty m:val="p"/>
                        </m:rPr>
                        <w:rPr>
                          <w:rFonts w:ascii="Cambria Math" w:eastAsiaTheme="minorEastAsia" w:hAnsi="Cambria Math"/>
                        </w:rPr>
                        <m:t>p</m:t>
                      </w:ins>
                    </m:r>
                  </m:sub>
                </m:sSub>
                <m:r>
                  <w:ins w:id="558" w:author="Author">
                    <m:rPr>
                      <m:sty m:val="p"/>
                    </m:rPr>
                    <w:rPr>
                      <w:rFonts w:ascii="Cambria Math" w:eastAsiaTheme="minorEastAsia" w:hAnsi="Cambria Math"/>
                    </w:rPr>
                    <m:t xml:space="preserve">= </m:t>
                  </w:ins>
                </m:r>
                <m:f>
                  <m:fPr>
                    <m:ctrlPr>
                      <w:ins w:id="559" w:author="Author">
                        <w:rPr>
                          <w:rFonts w:ascii="Cambria Math" w:eastAsiaTheme="minorEastAsia" w:hAnsi="Cambria Math"/>
                        </w:rPr>
                      </w:ins>
                    </m:ctrlPr>
                  </m:fPr>
                  <m:num>
                    <m:r>
                      <w:ins w:id="560" w:author="Author">
                        <m:rPr>
                          <m:sty m:val="p"/>
                        </m:rPr>
                        <w:rPr>
                          <w:rFonts w:ascii="Cambria Math" w:eastAsiaTheme="minorEastAsia" w:hAnsi="Cambria Math"/>
                        </w:rPr>
                        <m:t>1000 TER</m:t>
                      </w:ins>
                    </m:r>
                  </m:num>
                  <m:den>
                    <m:sSub>
                      <m:sSubPr>
                        <m:ctrlPr>
                          <w:ins w:id="561" w:author="Author">
                            <w:rPr>
                              <w:rFonts w:ascii="Cambria Math" w:eastAsiaTheme="minorEastAsia" w:hAnsi="Cambria Math"/>
                            </w:rPr>
                          </w:ins>
                        </m:ctrlPr>
                      </m:sSubPr>
                      <m:e>
                        <m:acc>
                          <m:accPr>
                            <m:chr m:val="̇"/>
                            <m:ctrlPr>
                              <w:ins w:id="562" w:author="Author">
                                <w:rPr>
                                  <w:rFonts w:ascii="Cambria Math" w:eastAsiaTheme="minorEastAsia" w:hAnsi="Cambria Math"/>
                                </w:rPr>
                              </w:ins>
                            </m:ctrlPr>
                          </m:accPr>
                          <m:e>
                            <m:r>
                              <w:ins w:id="563" w:author="Author">
                                <m:rPr>
                                  <m:sty m:val="p"/>
                                </m:rPr>
                                <w:rPr>
                                  <w:rFonts w:ascii="Cambria Math" w:eastAsiaTheme="minorEastAsia" w:hAnsi="Cambria Math"/>
                                </w:rPr>
                                <m:t>Q</m:t>
                              </w:ins>
                            </m:r>
                          </m:e>
                        </m:acc>
                      </m:e>
                      <m:sub>
                        <m:r>
                          <w:ins w:id="564" w:author="Author">
                            <m:rPr>
                              <m:sty m:val="p"/>
                            </m:rPr>
                            <w:rPr>
                              <w:rFonts w:ascii="Cambria Math" w:eastAsiaTheme="minorEastAsia" w:hAnsi="Cambria Math"/>
                            </w:rPr>
                            <m:t>peak</m:t>
                          </w:ins>
                        </m:r>
                      </m:sub>
                    </m:sSub>
                  </m:den>
                </m:f>
                <m:r>
                  <w:ins w:id="565" w:author="Author">
                    <m:rPr>
                      <m:sty m:val="p"/>
                    </m:rPr>
                    <w:rPr>
                      <w:rFonts w:ascii="Cambria Math" w:eastAsiaTheme="minorEastAsia" w:hAnsi="Cambria Math"/>
                    </w:rPr>
                    <m:t>-</m:t>
                  </w:ins>
                </m:r>
                <m:f>
                  <m:fPr>
                    <m:ctrlPr>
                      <w:ins w:id="566" w:author="Author">
                        <w:rPr>
                          <w:rFonts w:ascii="Cambria Math" w:eastAsiaTheme="minorEastAsia" w:hAnsi="Cambria Math"/>
                        </w:rPr>
                      </w:ins>
                    </m:ctrlPr>
                  </m:fPr>
                  <m:num>
                    <m:sSub>
                      <m:sSubPr>
                        <m:ctrlPr>
                          <w:ins w:id="567" w:author="Author">
                            <w:rPr>
                              <w:rFonts w:ascii="Cambria Math" w:eastAsiaTheme="minorEastAsia" w:hAnsi="Cambria Math"/>
                            </w:rPr>
                          </w:ins>
                        </m:ctrlPr>
                      </m:sSubPr>
                      <m:e>
                        <m:r>
                          <w:ins w:id="568" w:author="Author">
                            <m:rPr>
                              <m:sty m:val="p"/>
                            </m:rPr>
                            <w:rPr>
                              <w:rFonts w:ascii="Cambria Math" w:eastAsiaTheme="minorEastAsia" w:hAnsi="Cambria Math"/>
                            </w:rPr>
                            <m:t>t</m:t>
                          </w:ins>
                        </m:r>
                      </m:e>
                      <m:sub>
                        <m:r>
                          <w:ins w:id="569" w:author="Author">
                            <m:rPr>
                              <m:sty m:val="p"/>
                            </m:rPr>
                            <w:rPr>
                              <w:rFonts w:ascii="Cambria Math" w:eastAsiaTheme="minorEastAsia" w:hAnsi="Cambria Math"/>
                            </w:rPr>
                            <m:t>g</m:t>
                          </w:ins>
                        </m:r>
                      </m:sub>
                    </m:sSub>
                  </m:num>
                  <m:den>
                    <m:sSub>
                      <m:sSubPr>
                        <m:ctrlPr>
                          <w:ins w:id="570" w:author="Author">
                            <w:rPr>
                              <w:rFonts w:ascii="Cambria Math" w:eastAsiaTheme="minorEastAsia" w:hAnsi="Cambria Math"/>
                            </w:rPr>
                          </w:ins>
                        </m:ctrlPr>
                      </m:sSubPr>
                      <m:e>
                        <m:r>
                          <w:ins w:id="571" w:author="Author">
                            <m:rPr>
                              <m:sty m:val="p"/>
                            </m:rPr>
                            <w:rPr>
                              <w:rFonts w:ascii="Cambria Math" w:eastAsiaTheme="minorEastAsia" w:hAnsi="Cambria Math"/>
                            </w:rPr>
                            <m:t>n</m:t>
                          </w:ins>
                        </m:r>
                      </m:e>
                      <m:sub>
                        <m:r>
                          <w:ins w:id="572" w:author="Author">
                            <m:rPr>
                              <m:sty m:val="p"/>
                            </m:rPr>
                            <w:rPr>
                              <w:rFonts w:ascii="Cambria Math" w:eastAsiaTheme="minorEastAsia" w:hAnsi="Cambria Math"/>
                            </w:rPr>
                            <m:t>g</m:t>
                          </w:ins>
                        </m:r>
                      </m:sub>
                    </m:sSub>
                    <m:r>
                      <w:ins w:id="573" w:author="Author">
                        <m:rPr>
                          <m:sty m:val="p"/>
                        </m:rPr>
                        <w:rPr>
                          <w:rFonts w:ascii="Cambria Math" w:eastAsiaTheme="minorEastAsia" w:hAnsi="Cambria Math"/>
                        </w:rPr>
                        <m:t>+1</m:t>
                      </w:ins>
                    </m:r>
                  </m:den>
                </m:f>
                <m:r>
                  <w:ins w:id="574" w:author="Author">
                    <m:rPr>
                      <m:sty m:val="p"/>
                    </m:rPr>
                    <w:rPr>
                      <w:rFonts w:ascii="Cambria Math" w:eastAsiaTheme="minorEastAsia" w:hAnsi="Cambria Math"/>
                    </w:rPr>
                    <m:t>-</m:t>
                  </w:ins>
                </m:r>
                <m:f>
                  <m:fPr>
                    <m:ctrlPr>
                      <w:ins w:id="575" w:author="Author">
                        <w:rPr>
                          <w:rFonts w:ascii="Cambria Math" w:eastAsiaTheme="minorEastAsia" w:hAnsi="Cambria Math"/>
                        </w:rPr>
                      </w:ins>
                    </m:ctrlPr>
                  </m:fPr>
                  <m:num>
                    <m:sSub>
                      <m:sSubPr>
                        <m:ctrlPr>
                          <w:ins w:id="576" w:author="Author">
                            <w:rPr>
                              <w:rFonts w:ascii="Cambria Math" w:eastAsiaTheme="minorEastAsia" w:hAnsi="Cambria Math"/>
                            </w:rPr>
                          </w:ins>
                        </m:ctrlPr>
                      </m:sSubPr>
                      <m:e>
                        <m:sSub>
                          <m:sSubPr>
                            <m:ctrlPr>
                              <w:ins w:id="577" w:author="Author">
                                <w:rPr>
                                  <w:rFonts w:ascii="Cambria Math" w:eastAsiaTheme="minorEastAsia" w:hAnsi="Cambria Math"/>
                                </w:rPr>
                              </w:ins>
                            </m:ctrlPr>
                          </m:sSubPr>
                          <m:e>
                            <m:r>
                              <w:ins w:id="578" w:author="Author">
                                <m:rPr>
                                  <m:sty m:val="p"/>
                                </m:rPr>
                                <w:rPr>
                                  <w:rFonts w:ascii="Cambria Math" w:eastAsiaTheme="minorEastAsia" w:hAnsi="Cambria Math"/>
                                </w:rPr>
                                <m:t>n</m:t>
                              </w:ins>
                            </m:r>
                          </m:e>
                          <m:sub>
                            <m:r>
                              <w:ins w:id="579" w:author="Author">
                                <m:rPr>
                                  <m:sty m:val="p"/>
                                </m:rPr>
                                <w:rPr>
                                  <w:rFonts w:ascii="Cambria Math" w:eastAsiaTheme="minorEastAsia" w:hAnsi="Cambria Math"/>
                                </w:rPr>
                                <m:t>d</m:t>
                              </w:ins>
                            </m:r>
                          </m:sub>
                        </m:sSub>
                        <m:r>
                          <w:ins w:id="580" w:author="Author">
                            <m:rPr>
                              <m:sty m:val="p"/>
                            </m:rPr>
                            <w:rPr>
                              <w:rFonts w:ascii="Cambria Math" w:eastAsiaTheme="minorEastAsia" w:hAnsi="Cambria Math"/>
                            </w:rPr>
                            <m:t>t</m:t>
                          </w:ins>
                        </m:r>
                      </m:e>
                      <m:sub>
                        <m:r>
                          <w:ins w:id="581" w:author="Author">
                            <m:rPr>
                              <m:sty m:val="p"/>
                            </m:rPr>
                            <w:rPr>
                              <w:rFonts w:ascii="Cambria Math" w:eastAsiaTheme="minorEastAsia" w:hAnsi="Cambria Math"/>
                            </w:rPr>
                            <m:t>d</m:t>
                          </w:ins>
                        </m:r>
                      </m:sub>
                    </m:sSub>
                  </m:num>
                  <m:den>
                    <m:sSub>
                      <m:sSubPr>
                        <m:ctrlPr>
                          <w:ins w:id="582" w:author="Author">
                            <w:rPr>
                              <w:rFonts w:ascii="Cambria Math" w:eastAsiaTheme="minorEastAsia" w:hAnsi="Cambria Math"/>
                            </w:rPr>
                          </w:ins>
                        </m:ctrlPr>
                      </m:sSubPr>
                      <m:e>
                        <m:r>
                          <w:ins w:id="583" w:author="Author">
                            <m:rPr>
                              <m:sty m:val="p"/>
                            </m:rPr>
                            <w:rPr>
                              <w:rFonts w:ascii="Cambria Math" w:eastAsiaTheme="minorEastAsia" w:hAnsi="Cambria Math"/>
                            </w:rPr>
                            <m:t>n</m:t>
                          </w:ins>
                        </m:r>
                      </m:e>
                      <m:sub>
                        <m:r>
                          <w:ins w:id="584" w:author="Author">
                            <m:rPr>
                              <m:sty m:val="p"/>
                            </m:rPr>
                            <w:rPr>
                              <w:rFonts w:ascii="Cambria Math" w:eastAsiaTheme="minorEastAsia" w:hAnsi="Cambria Math"/>
                            </w:rPr>
                            <m:t>d</m:t>
                          </w:ins>
                        </m:r>
                      </m:sub>
                    </m:sSub>
                    <m:r>
                      <w:ins w:id="585" w:author="Author">
                        <m:rPr>
                          <m:sty m:val="p"/>
                        </m:rPr>
                        <w:rPr>
                          <w:rFonts w:ascii="Cambria Math" w:eastAsiaTheme="minorEastAsia" w:hAnsi="Cambria Math"/>
                        </w:rPr>
                        <m:t>+1</m:t>
                      </w:ins>
                    </m:r>
                  </m:den>
                </m:f>
              </m:oMath>
            </m:oMathPara>
          </w:p>
        </w:tc>
        <w:tc>
          <w:tcPr>
            <w:tcW w:w="720" w:type="dxa"/>
            <w:vAlign w:val="center"/>
          </w:tcPr>
          <w:p w14:paraId="3A0B1215" w14:textId="77777777" w:rsidR="00E03D71" w:rsidRPr="00DD66A4" w:rsidRDefault="00E03D71" w:rsidP="00C93DE5">
            <w:pPr>
              <w:jc w:val="right"/>
              <w:rPr>
                <w:ins w:id="586" w:author="Author"/>
                <w:rFonts w:eastAsiaTheme="minorEastAsia"/>
                <w:sz w:val="22"/>
                <w:szCs w:val="22"/>
              </w:rPr>
            </w:pPr>
            <w:ins w:id="587" w:author="Author">
              <w:r w:rsidRPr="00DD66A4">
                <w:rPr>
                  <w:rFonts w:eastAsiaTheme="minorEastAsia"/>
                  <w:sz w:val="22"/>
                  <w:szCs w:val="22"/>
                </w:rPr>
                <w:t>[5-4]</w:t>
              </w:r>
            </w:ins>
          </w:p>
        </w:tc>
      </w:tr>
    </w:tbl>
    <w:p w14:paraId="79D55404" w14:textId="77777777" w:rsidR="00E03D71" w:rsidRPr="00B65F83" w:rsidRDefault="00E03D71" w:rsidP="00E03D71">
      <w:pPr>
        <w:jc w:val="both"/>
        <w:rPr>
          <w:ins w:id="588" w:author="Author"/>
          <w:rFonts w:cs="Arial"/>
          <w:sz w:val="22"/>
          <w:szCs w:val="22"/>
        </w:rPr>
      </w:pPr>
    </w:p>
    <w:p w14:paraId="08051EA2" w14:textId="77777777" w:rsidR="00E03D71" w:rsidRPr="00B65F83" w:rsidRDefault="00E03D71" w:rsidP="0051059F">
      <w:pPr>
        <w:pStyle w:val="BodyText"/>
        <w:rPr>
          <w:ins w:id="589" w:author="Author"/>
        </w:rPr>
      </w:pPr>
      <w:ins w:id="590" w:author="Author">
        <w:r w:rsidRPr="00B65F83">
          <w:t xml:space="preserve">If </w:t>
        </w:r>
        <w:proofErr w:type="spellStart"/>
        <w:r w:rsidRPr="00B65F83">
          <w:t>t</w:t>
        </w:r>
        <w:r w:rsidRPr="00B65F83">
          <w:rPr>
            <w:vertAlign w:val="subscript"/>
          </w:rPr>
          <w:t>p</w:t>
        </w:r>
        <w:proofErr w:type="spellEnd"/>
        <w:r w:rsidRPr="00B65F83">
          <w:t xml:space="preserve"> calculated according to Equation 5-4 is negative, </w:t>
        </w:r>
        <w:proofErr w:type="spellStart"/>
        <w:r w:rsidRPr="00B65F83">
          <w:t>t</w:t>
        </w:r>
        <w:r w:rsidRPr="00B65F83">
          <w:rPr>
            <w:vertAlign w:val="subscript"/>
          </w:rPr>
          <w:t>p</w:t>
        </w:r>
        <w:proofErr w:type="spellEnd"/>
        <w:r w:rsidRPr="00B65F83">
          <w:t xml:space="preserve"> is set equal to 1 s and the </w:t>
        </w:r>
        <w:proofErr w:type="spellStart"/>
        <w:r w:rsidRPr="00B65F83">
          <w:t>t</w:t>
        </w:r>
        <w:r w:rsidRPr="00B65F83">
          <w:rPr>
            <w:vertAlign w:val="subscript"/>
          </w:rPr>
          <w:t>g</w:t>
        </w:r>
        <w:proofErr w:type="spellEnd"/>
        <w:r w:rsidRPr="00B65F83">
          <w:t xml:space="preserve"> and t</w:t>
        </w:r>
        <w:r w:rsidRPr="00B65F83">
          <w:rPr>
            <w:vertAlign w:val="subscript"/>
          </w:rPr>
          <w:t>d</w:t>
        </w:r>
        <w:r w:rsidRPr="00B65F83">
          <w:t xml:space="preserve"> are the determined from</w:t>
        </w:r>
      </w:ins>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128"/>
        <w:gridCol w:w="720"/>
      </w:tblGrid>
      <w:tr w:rsidR="00E03D71" w:rsidRPr="006E6B93" w14:paraId="09412F53" w14:textId="77777777" w:rsidTr="00C93DE5">
        <w:trPr>
          <w:trHeight w:val="576"/>
          <w:ins w:id="591" w:author="Author"/>
        </w:trPr>
        <w:tc>
          <w:tcPr>
            <w:tcW w:w="512" w:type="dxa"/>
            <w:vAlign w:val="center"/>
          </w:tcPr>
          <w:p w14:paraId="6AA93E5B" w14:textId="77777777" w:rsidR="00E03D71" w:rsidRPr="006E6B93" w:rsidRDefault="00E03D71" w:rsidP="00C93DE5">
            <w:pPr>
              <w:jc w:val="center"/>
              <w:rPr>
                <w:ins w:id="592" w:author="Author"/>
                <w:rFonts w:eastAsiaTheme="minorEastAsia"/>
              </w:rPr>
            </w:pPr>
          </w:p>
        </w:tc>
        <w:tc>
          <w:tcPr>
            <w:tcW w:w="8128" w:type="dxa"/>
            <w:vAlign w:val="center"/>
          </w:tcPr>
          <w:p w14:paraId="79CA2284" w14:textId="77777777" w:rsidR="00E03D71" w:rsidRPr="007E0DB0" w:rsidRDefault="00000116" w:rsidP="00C93DE5">
            <w:pPr>
              <w:rPr>
                <w:ins w:id="593" w:author="Author"/>
                <w:rFonts w:eastAsiaTheme="minorEastAsia"/>
                <w:iCs/>
              </w:rPr>
            </w:pPr>
            <m:oMathPara>
              <m:oMathParaPr>
                <m:jc m:val="left"/>
              </m:oMathParaPr>
              <m:oMath>
                <m:sSub>
                  <m:sSubPr>
                    <m:ctrlPr>
                      <w:ins w:id="594" w:author="Author">
                        <w:rPr>
                          <w:rFonts w:ascii="Cambria Math" w:eastAsiaTheme="minorEastAsia" w:hAnsi="Cambria Math"/>
                        </w:rPr>
                      </w:ins>
                    </m:ctrlPr>
                  </m:sSubPr>
                  <m:e>
                    <m:r>
                      <w:ins w:id="595" w:author="Author">
                        <m:rPr>
                          <m:sty m:val="p"/>
                        </m:rPr>
                        <w:rPr>
                          <w:rFonts w:ascii="Cambria Math" w:eastAsiaTheme="minorEastAsia" w:hAnsi="Cambria Math"/>
                        </w:rPr>
                        <m:t>t</m:t>
                      </w:ins>
                    </m:r>
                  </m:e>
                  <m:sub>
                    <m:r>
                      <w:ins w:id="596" w:author="Author">
                        <m:rPr>
                          <m:sty m:val="p"/>
                        </m:rPr>
                        <w:rPr>
                          <w:rFonts w:ascii="Cambria Math" w:eastAsiaTheme="minorEastAsia" w:hAnsi="Cambria Math"/>
                        </w:rPr>
                        <m:t>g</m:t>
                      </w:ins>
                    </m:r>
                  </m:sub>
                </m:sSub>
                <m:r>
                  <w:ins w:id="597" w:author="Author">
                    <m:rPr>
                      <m:sty m:val="p"/>
                    </m:rPr>
                    <w:rPr>
                      <w:rFonts w:ascii="Cambria Math" w:eastAsiaTheme="minorEastAsia" w:hAnsi="Cambria Math"/>
                    </w:rPr>
                    <m:t xml:space="preserve">= </m:t>
                  </w:ins>
                </m:r>
                <m:f>
                  <m:fPr>
                    <m:ctrlPr>
                      <w:ins w:id="598" w:author="Author">
                        <w:rPr>
                          <w:rFonts w:ascii="Cambria Math" w:eastAsiaTheme="minorEastAsia" w:hAnsi="Cambria Math"/>
                        </w:rPr>
                      </w:ins>
                    </m:ctrlPr>
                  </m:fPr>
                  <m:num>
                    <m:r>
                      <w:ins w:id="599" w:author="Author">
                        <m:rPr>
                          <m:sty m:val="p"/>
                        </m:rPr>
                        <w:rPr>
                          <w:rFonts w:ascii="Cambria Math" w:eastAsiaTheme="minorEastAsia" w:hAnsi="Cambria Math"/>
                        </w:rPr>
                        <m:t>3700</m:t>
                      </w:ins>
                    </m:r>
                  </m:num>
                  <m:den>
                    <m:sSub>
                      <m:sSubPr>
                        <m:ctrlPr>
                          <w:ins w:id="600" w:author="Author">
                            <w:rPr>
                              <w:rFonts w:ascii="Cambria Math" w:eastAsiaTheme="minorEastAsia" w:hAnsi="Cambria Math"/>
                            </w:rPr>
                          </w:ins>
                        </m:ctrlPr>
                      </m:sSubPr>
                      <m:e>
                        <m:acc>
                          <m:accPr>
                            <m:chr m:val="̇"/>
                            <m:ctrlPr>
                              <w:ins w:id="601" w:author="Author">
                                <w:rPr>
                                  <w:rFonts w:ascii="Cambria Math" w:eastAsiaTheme="minorEastAsia" w:hAnsi="Cambria Math"/>
                                </w:rPr>
                              </w:ins>
                            </m:ctrlPr>
                          </m:accPr>
                          <m:e>
                            <m:r>
                              <w:ins w:id="602" w:author="Author">
                                <m:rPr>
                                  <m:sty m:val="p"/>
                                </m:rPr>
                                <w:rPr>
                                  <w:rFonts w:ascii="Cambria Math" w:eastAsiaTheme="minorEastAsia" w:hAnsi="Cambria Math"/>
                                </w:rPr>
                                <m:t>Q</m:t>
                              </w:ins>
                            </m:r>
                          </m:e>
                        </m:acc>
                      </m:e>
                      <m:sub>
                        <m:r>
                          <w:ins w:id="603" w:author="Author">
                            <m:rPr>
                              <m:sty m:val="p"/>
                            </m:rPr>
                            <w:rPr>
                              <w:rFonts w:ascii="Cambria Math" w:eastAsiaTheme="minorEastAsia" w:hAnsi="Cambria Math"/>
                            </w:rPr>
                            <m:t>peak</m:t>
                          </w:ins>
                        </m:r>
                      </m:sub>
                    </m:sSub>
                  </m:den>
                </m:f>
                <m:d>
                  <m:dPr>
                    <m:ctrlPr>
                      <w:ins w:id="604" w:author="Author">
                        <w:rPr>
                          <w:rFonts w:ascii="Cambria Math" w:eastAsiaTheme="minorEastAsia" w:hAnsi="Cambria Math"/>
                        </w:rPr>
                      </w:ins>
                    </m:ctrlPr>
                  </m:dPr>
                  <m:e>
                    <m:r>
                      <w:ins w:id="605" w:author="Author">
                        <m:rPr>
                          <m:sty m:val="p"/>
                        </m:rPr>
                        <w:rPr>
                          <w:rFonts w:ascii="Cambria Math" w:eastAsiaTheme="minorEastAsia" w:hAnsi="Cambria Math"/>
                        </w:rPr>
                        <m:t>TER-</m:t>
                      </w:ins>
                    </m:r>
                    <m:f>
                      <m:fPr>
                        <m:ctrlPr>
                          <w:ins w:id="606" w:author="Author">
                            <w:rPr>
                              <w:rFonts w:ascii="Cambria Math" w:eastAsiaTheme="minorEastAsia" w:hAnsi="Cambria Math"/>
                            </w:rPr>
                          </w:ins>
                        </m:ctrlPr>
                      </m:fPr>
                      <m:num>
                        <m:sSub>
                          <m:sSubPr>
                            <m:ctrlPr>
                              <w:ins w:id="607" w:author="Author">
                                <w:rPr>
                                  <w:rFonts w:ascii="Cambria Math" w:eastAsiaTheme="minorEastAsia" w:hAnsi="Cambria Math"/>
                                </w:rPr>
                              </w:ins>
                            </m:ctrlPr>
                          </m:sSubPr>
                          <m:e>
                            <m:acc>
                              <m:accPr>
                                <m:chr m:val="̇"/>
                                <m:ctrlPr>
                                  <w:ins w:id="608" w:author="Author">
                                    <w:rPr>
                                      <w:rFonts w:ascii="Cambria Math" w:eastAsiaTheme="minorEastAsia" w:hAnsi="Cambria Math"/>
                                    </w:rPr>
                                  </w:ins>
                                </m:ctrlPr>
                              </m:accPr>
                              <m:e>
                                <m:r>
                                  <w:ins w:id="609" w:author="Author">
                                    <m:rPr>
                                      <m:sty m:val="p"/>
                                    </m:rPr>
                                    <w:rPr>
                                      <w:rFonts w:ascii="Cambria Math" w:eastAsiaTheme="minorEastAsia" w:hAnsi="Cambria Math"/>
                                    </w:rPr>
                                    <m:t>Q</m:t>
                                  </w:ins>
                                </m:r>
                              </m:e>
                            </m:acc>
                          </m:e>
                          <m:sub>
                            <m:r>
                              <w:ins w:id="610" w:author="Author">
                                <m:rPr>
                                  <m:sty m:val="p"/>
                                </m:rPr>
                                <w:rPr>
                                  <w:rFonts w:ascii="Cambria Math" w:eastAsiaTheme="minorEastAsia" w:hAnsi="Cambria Math"/>
                                </w:rPr>
                                <m:t>peak</m:t>
                              </w:ins>
                            </m:r>
                          </m:sub>
                        </m:sSub>
                      </m:num>
                      <m:den>
                        <m:r>
                          <w:ins w:id="611" w:author="Author">
                            <m:rPr>
                              <m:sty m:val="p"/>
                            </m:rPr>
                            <w:rPr>
                              <w:rFonts w:ascii="Cambria Math" w:eastAsiaTheme="minorEastAsia" w:hAnsi="Cambria Math"/>
                            </w:rPr>
                            <m:t>1000</m:t>
                          </w:ins>
                        </m:r>
                      </m:den>
                    </m:f>
                  </m:e>
                </m:d>
                <m:f>
                  <m:fPr>
                    <m:ctrlPr>
                      <w:ins w:id="612" w:author="Author">
                        <w:rPr>
                          <w:rFonts w:ascii="Cambria Math" w:eastAsiaTheme="minorEastAsia" w:hAnsi="Cambria Math"/>
                        </w:rPr>
                      </w:ins>
                    </m:ctrlPr>
                  </m:fPr>
                  <m:num>
                    <m:r>
                      <w:ins w:id="613" w:author="Author">
                        <m:rPr>
                          <m:sty m:val="p"/>
                        </m:rPr>
                        <w:rPr>
                          <w:rFonts w:ascii="Cambria Math" w:eastAsiaTheme="minorEastAsia" w:hAnsi="Cambria Math"/>
                        </w:rPr>
                        <m:t xml:space="preserve">0.186 </m:t>
                      </w:ins>
                    </m:r>
                    <m:sSup>
                      <m:sSupPr>
                        <m:ctrlPr>
                          <w:ins w:id="614" w:author="Author">
                            <w:rPr>
                              <w:rFonts w:ascii="Cambria Math" w:eastAsiaTheme="minorEastAsia" w:hAnsi="Cambria Math"/>
                            </w:rPr>
                          </w:ins>
                        </m:ctrlPr>
                      </m:sSupPr>
                      <m:e>
                        <m:r>
                          <w:ins w:id="615" w:author="Author">
                            <m:rPr>
                              <m:sty m:val="p"/>
                            </m:rPr>
                            <w:rPr>
                              <w:rFonts w:ascii="Cambria Math" w:eastAsiaTheme="minorEastAsia" w:hAnsi="Cambria Math"/>
                            </w:rPr>
                            <m:t>TER</m:t>
                          </w:ins>
                        </m:r>
                      </m:e>
                      <m:sup>
                        <m:r>
                          <w:ins w:id="616" w:author="Author">
                            <m:rPr>
                              <m:sty m:val="p"/>
                            </m:rPr>
                            <w:rPr>
                              <w:rFonts w:ascii="Cambria Math" w:eastAsiaTheme="minorEastAsia" w:hAnsi="Cambria Math"/>
                            </w:rPr>
                            <m:t>1.01</m:t>
                          </w:ins>
                        </m:r>
                      </m:sup>
                    </m:sSup>
                  </m:num>
                  <m:den>
                    <m:r>
                      <w:ins w:id="617" w:author="Author">
                        <m:rPr>
                          <m:sty m:val="p"/>
                        </m:rPr>
                        <w:rPr>
                          <w:rFonts w:ascii="Cambria Math" w:eastAsiaTheme="minorEastAsia" w:hAnsi="Cambria Math"/>
                        </w:rPr>
                        <m:t xml:space="preserve">0.186 </m:t>
                      </w:ins>
                    </m:r>
                    <m:sSup>
                      <m:sSupPr>
                        <m:ctrlPr>
                          <w:ins w:id="618" w:author="Author">
                            <w:rPr>
                              <w:rFonts w:ascii="Cambria Math" w:eastAsiaTheme="minorEastAsia" w:hAnsi="Cambria Math"/>
                            </w:rPr>
                          </w:ins>
                        </m:ctrlPr>
                      </m:sSupPr>
                      <m:e>
                        <m:r>
                          <w:ins w:id="619" w:author="Author">
                            <m:rPr>
                              <m:sty m:val="p"/>
                            </m:rPr>
                            <w:rPr>
                              <w:rFonts w:ascii="Cambria Math" w:eastAsiaTheme="minorEastAsia" w:hAnsi="Cambria Math"/>
                            </w:rPr>
                            <m:t>TER</m:t>
                          </w:ins>
                        </m:r>
                      </m:e>
                      <m:sup>
                        <m:r>
                          <w:ins w:id="620" w:author="Author">
                            <m:rPr>
                              <m:sty m:val="p"/>
                            </m:rPr>
                            <w:rPr>
                              <w:rFonts w:ascii="Cambria Math" w:eastAsiaTheme="minorEastAsia" w:hAnsi="Cambria Math"/>
                            </w:rPr>
                            <m:t>1.01</m:t>
                          </w:ins>
                        </m:r>
                      </m:sup>
                    </m:sSup>
                    <m:r>
                      <w:ins w:id="621" w:author="Author">
                        <m:rPr>
                          <m:sty m:val="p"/>
                        </m:rPr>
                        <w:rPr>
                          <w:rFonts w:ascii="Cambria Math" w:eastAsiaTheme="minorEastAsia" w:hAnsi="Cambria Math"/>
                        </w:rPr>
                        <m:t xml:space="preserve">+0.955 </m:t>
                      </w:ins>
                    </m:r>
                    <m:sSup>
                      <m:sSupPr>
                        <m:ctrlPr>
                          <w:ins w:id="622" w:author="Author">
                            <w:rPr>
                              <w:rFonts w:ascii="Cambria Math" w:eastAsiaTheme="minorEastAsia" w:hAnsi="Cambria Math"/>
                            </w:rPr>
                          </w:ins>
                        </m:ctrlPr>
                      </m:sSupPr>
                      <m:e>
                        <m:r>
                          <w:ins w:id="623" w:author="Author">
                            <m:rPr>
                              <m:sty m:val="p"/>
                            </m:rPr>
                            <w:rPr>
                              <w:rFonts w:ascii="Cambria Math" w:eastAsiaTheme="minorEastAsia" w:hAnsi="Cambria Math"/>
                            </w:rPr>
                            <m:t>TER</m:t>
                          </w:ins>
                        </m:r>
                      </m:e>
                      <m:sup>
                        <m:r>
                          <w:ins w:id="624" w:author="Author">
                            <m:rPr>
                              <m:sty m:val="p"/>
                            </m:rPr>
                            <w:rPr>
                              <w:rFonts w:ascii="Cambria Math" w:eastAsiaTheme="minorEastAsia" w:hAnsi="Cambria Math"/>
                            </w:rPr>
                            <m:t>0.940</m:t>
                          </w:ins>
                        </m:r>
                      </m:sup>
                    </m:sSup>
                  </m:den>
                </m:f>
              </m:oMath>
            </m:oMathPara>
          </w:p>
        </w:tc>
        <w:tc>
          <w:tcPr>
            <w:tcW w:w="720" w:type="dxa"/>
            <w:vAlign w:val="center"/>
          </w:tcPr>
          <w:p w14:paraId="5A9B0CA6" w14:textId="77777777" w:rsidR="00E03D71" w:rsidRPr="00DD66A4" w:rsidRDefault="00E03D71" w:rsidP="00C93DE5">
            <w:pPr>
              <w:jc w:val="right"/>
              <w:rPr>
                <w:ins w:id="625" w:author="Author"/>
                <w:rFonts w:eastAsiaTheme="minorEastAsia"/>
                <w:sz w:val="22"/>
                <w:szCs w:val="22"/>
              </w:rPr>
            </w:pPr>
            <w:ins w:id="626" w:author="Author">
              <w:r w:rsidRPr="00DD66A4">
                <w:rPr>
                  <w:rFonts w:eastAsiaTheme="minorEastAsia"/>
                  <w:sz w:val="22"/>
                  <w:szCs w:val="22"/>
                </w:rPr>
                <w:t>[5-5]</w:t>
              </w:r>
            </w:ins>
          </w:p>
        </w:tc>
      </w:tr>
      <w:tr w:rsidR="00E03D71" w:rsidRPr="006E6B93" w14:paraId="333E71D3" w14:textId="77777777" w:rsidTr="00C93DE5">
        <w:trPr>
          <w:trHeight w:val="576"/>
          <w:ins w:id="627" w:author="Author"/>
        </w:trPr>
        <w:tc>
          <w:tcPr>
            <w:tcW w:w="512" w:type="dxa"/>
            <w:vAlign w:val="center"/>
          </w:tcPr>
          <w:p w14:paraId="224E3C31" w14:textId="77777777" w:rsidR="00E03D71" w:rsidRPr="006E6B93" w:rsidRDefault="00E03D71" w:rsidP="00C93DE5">
            <w:pPr>
              <w:jc w:val="center"/>
              <w:rPr>
                <w:ins w:id="628" w:author="Author"/>
                <w:rFonts w:eastAsiaTheme="minorEastAsia"/>
              </w:rPr>
            </w:pPr>
          </w:p>
        </w:tc>
        <w:tc>
          <w:tcPr>
            <w:tcW w:w="8128" w:type="dxa"/>
            <w:vAlign w:val="center"/>
          </w:tcPr>
          <w:p w14:paraId="2E67D674" w14:textId="77777777" w:rsidR="00E03D71" w:rsidRPr="007E0DB0" w:rsidRDefault="00000116" w:rsidP="00C93DE5">
            <w:pPr>
              <w:rPr>
                <w:ins w:id="629" w:author="Author"/>
                <w:rFonts w:eastAsiaTheme="minorEastAsia"/>
                <w:iCs/>
              </w:rPr>
            </w:pPr>
            <m:oMathPara>
              <m:oMathParaPr>
                <m:jc m:val="left"/>
              </m:oMathParaPr>
              <m:oMath>
                <m:sSub>
                  <m:sSubPr>
                    <m:ctrlPr>
                      <w:ins w:id="630" w:author="Author">
                        <w:rPr>
                          <w:rFonts w:ascii="Cambria Math" w:eastAsiaTheme="minorEastAsia" w:hAnsi="Cambria Math"/>
                        </w:rPr>
                      </w:ins>
                    </m:ctrlPr>
                  </m:sSubPr>
                  <m:e>
                    <m:r>
                      <w:ins w:id="631" w:author="Author">
                        <m:rPr>
                          <m:sty m:val="p"/>
                        </m:rPr>
                        <w:rPr>
                          <w:rFonts w:ascii="Cambria Math" w:eastAsiaTheme="minorEastAsia" w:hAnsi="Cambria Math"/>
                        </w:rPr>
                        <m:t>t</m:t>
                      </w:ins>
                    </m:r>
                  </m:e>
                  <m:sub>
                    <m:r>
                      <w:ins w:id="632" w:author="Author">
                        <m:rPr>
                          <m:sty m:val="p"/>
                        </m:rPr>
                        <w:rPr>
                          <w:rFonts w:ascii="Cambria Math" w:eastAsiaTheme="minorEastAsia" w:hAnsi="Cambria Math"/>
                        </w:rPr>
                        <m:t>d</m:t>
                      </w:ins>
                    </m:r>
                  </m:sub>
                </m:sSub>
                <m:r>
                  <w:ins w:id="633" w:author="Author">
                    <m:rPr>
                      <m:sty m:val="p"/>
                    </m:rPr>
                    <w:rPr>
                      <w:rFonts w:ascii="Cambria Math" w:eastAsiaTheme="minorEastAsia" w:hAnsi="Cambria Math"/>
                    </w:rPr>
                    <m:t xml:space="preserve">= </m:t>
                  </w:ins>
                </m:r>
                <m:f>
                  <m:fPr>
                    <m:ctrlPr>
                      <w:ins w:id="634" w:author="Author">
                        <w:rPr>
                          <w:rFonts w:ascii="Cambria Math" w:eastAsiaTheme="minorEastAsia" w:hAnsi="Cambria Math"/>
                        </w:rPr>
                      </w:ins>
                    </m:ctrlPr>
                  </m:fPr>
                  <m:num>
                    <m:r>
                      <w:ins w:id="635" w:author="Author">
                        <m:rPr>
                          <m:sty m:val="p"/>
                        </m:rPr>
                        <w:rPr>
                          <w:rFonts w:ascii="Cambria Math" w:eastAsiaTheme="minorEastAsia" w:hAnsi="Cambria Math"/>
                        </w:rPr>
                        <m:t>1320</m:t>
                      </w:ins>
                    </m:r>
                  </m:num>
                  <m:den>
                    <m:sSub>
                      <m:sSubPr>
                        <m:ctrlPr>
                          <w:ins w:id="636" w:author="Author">
                            <w:rPr>
                              <w:rFonts w:ascii="Cambria Math" w:eastAsiaTheme="minorEastAsia" w:hAnsi="Cambria Math"/>
                            </w:rPr>
                          </w:ins>
                        </m:ctrlPr>
                      </m:sSubPr>
                      <m:e>
                        <m:r>
                          <w:ins w:id="637" w:author="Author">
                            <w:rPr>
                              <w:rFonts w:ascii="Cambria Math" w:eastAsiaTheme="minorEastAsia" w:hAnsi="Cambria Math"/>
                            </w:rPr>
                            <m:t xml:space="preserve">0.32 </m:t>
                          </w:ins>
                        </m:r>
                        <m:acc>
                          <m:accPr>
                            <m:chr m:val="̇"/>
                            <m:ctrlPr>
                              <w:ins w:id="638" w:author="Author">
                                <w:rPr>
                                  <w:rFonts w:ascii="Cambria Math" w:eastAsiaTheme="minorEastAsia" w:hAnsi="Cambria Math"/>
                                </w:rPr>
                              </w:ins>
                            </m:ctrlPr>
                          </m:accPr>
                          <m:e>
                            <m:r>
                              <w:ins w:id="639" w:author="Author">
                                <m:rPr>
                                  <m:sty m:val="p"/>
                                </m:rPr>
                                <w:rPr>
                                  <w:rFonts w:ascii="Cambria Math" w:eastAsiaTheme="minorEastAsia" w:hAnsi="Cambria Math"/>
                                </w:rPr>
                                <m:t>Q</m:t>
                              </w:ins>
                            </m:r>
                          </m:e>
                        </m:acc>
                      </m:e>
                      <m:sub>
                        <m:r>
                          <w:ins w:id="640" w:author="Author">
                            <m:rPr>
                              <m:sty m:val="p"/>
                            </m:rPr>
                            <w:rPr>
                              <w:rFonts w:ascii="Cambria Math" w:eastAsiaTheme="minorEastAsia" w:hAnsi="Cambria Math"/>
                            </w:rPr>
                            <m:t>peak</m:t>
                          </w:ins>
                        </m:r>
                      </m:sub>
                    </m:sSub>
                  </m:den>
                </m:f>
                <m:d>
                  <m:dPr>
                    <m:ctrlPr>
                      <w:ins w:id="641" w:author="Author">
                        <w:rPr>
                          <w:rFonts w:ascii="Cambria Math" w:eastAsiaTheme="minorEastAsia" w:hAnsi="Cambria Math"/>
                        </w:rPr>
                      </w:ins>
                    </m:ctrlPr>
                  </m:dPr>
                  <m:e>
                    <m:r>
                      <w:ins w:id="642" w:author="Author">
                        <m:rPr>
                          <m:sty m:val="p"/>
                        </m:rPr>
                        <w:rPr>
                          <w:rFonts w:ascii="Cambria Math" w:eastAsiaTheme="minorEastAsia" w:hAnsi="Cambria Math"/>
                        </w:rPr>
                        <m:t>TER-</m:t>
                      </w:ins>
                    </m:r>
                    <m:f>
                      <m:fPr>
                        <m:ctrlPr>
                          <w:ins w:id="643" w:author="Author">
                            <w:rPr>
                              <w:rFonts w:ascii="Cambria Math" w:eastAsiaTheme="minorEastAsia" w:hAnsi="Cambria Math"/>
                            </w:rPr>
                          </w:ins>
                        </m:ctrlPr>
                      </m:fPr>
                      <m:num>
                        <m:sSub>
                          <m:sSubPr>
                            <m:ctrlPr>
                              <w:ins w:id="644" w:author="Author">
                                <w:rPr>
                                  <w:rFonts w:ascii="Cambria Math" w:eastAsiaTheme="minorEastAsia" w:hAnsi="Cambria Math"/>
                                </w:rPr>
                              </w:ins>
                            </m:ctrlPr>
                          </m:sSubPr>
                          <m:e>
                            <m:acc>
                              <m:accPr>
                                <m:chr m:val="̇"/>
                                <m:ctrlPr>
                                  <w:ins w:id="645" w:author="Author">
                                    <w:rPr>
                                      <w:rFonts w:ascii="Cambria Math" w:eastAsiaTheme="minorEastAsia" w:hAnsi="Cambria Math"/>
                                    </w:rPr>
                                  </w:ins>
                                </m:ctrlPr>
                              </m:accPr>
                              <m:e>
                                <m:r>
                                  <w:ins w:id="646" w:author="Author">
                                    <m:rPr>
                                      <m:sty m:val="p"/>
                                    </m:rPr>
                                    <w:rPr>
                                      <w:rFonts w:ascii="Cambria Math" w:eastAsiaTheme="minorEastAsia" w:hAnsi="Cambria Math"/>
                                    </w:rPr>
                                    <m:t>Q</m:t>
                                  </w:ins>
                                </m:r>
                              </m:e>
                            </m:acc>
                          </m:e>
                          <m:sub>
                            <m:r>
                              <w:ins w:id="647" w:author="Author">
                                <m:rPr>
                                  <m:sty m:val="p"/>
                                </m:rPr>
                                <w:rPr>
                                  <w:rFonts w:ascii="Cambria Math" w:eastAsiaTheme="minorEastAsia" w:hAnsi="Cambria Math"/>
                                </w:rPr>
                                <m:t>peak</m:t>
                              </w:ins>
                            </m:r>
                          </m:sub>
                        </m:sSub>
                      </m:num>
                      <m:den>
                        <m:r>
                          <w:ins w:id="648" w:author="Author">
                            <m:rPr>
                              <m:sty m:val="p"/>
                            </m:rPr>
                            <w:rPr>
                              <w:rFonts w:ascii="Cambria Math" w:eastAsiaTheme="minorEastAsia" w:hAnsi="Cambria Math"/>
                            </w:rPr>
                            <m:t>1000</m:t>
                          </w:ins>
                        </m:r>
                      </m:den>
                    </m:f>
                  </m:e>
                </m:d>
                <m:f>
                  <m:fPr>
                    <m:ctrlPr>
                      <w:ins w:id="649" w:author="Author">
                        <w:rPr>
                          <w:rFonts w:ascii="Cambria Math" w:eastAsiaTheme="minorEastAsia" w:hAnsi="Cambria Math"/>
                        </w:rPr>
                      </w:ins>
                    </m:ctrlPr>
                  </m:fPr>
                  <m:num>
                    <m:r>
                      <w:ins w:id="650" w:author="Author">
                        <m:rPr>
                          <m:sty m:val="p"/>
                        </m:rPr>
                        <w:rPr>
                          <w:rFonts w:ascii="Cambria Math" w:eastAsiaTheme="minorEastAsia" w:hAnsi="Cambria Math"/>
                        </w:rPr>
                        <m:t xml:space="preserve">0.955 </m:t>
                      </w:ins>
                    </m:r>
                    <m:sSup>
                      <m:sSupPr>
                        <m:ctrlPr>
                          <w:ins w:id="651" w:author="Author">
                            <w:rPr>
                              <w:rFonts w:ascii="Cambria Math" w:eastAsiaTheme="minorEastAsia" w:hAnsi="Cambria Math"/>
                            </w:rPr>
                          </w:ins>
                        </m:ctrlPr>
                      </m:sSupPr>
                      <m:e>
                        <m:r>
                          <w:ins w:id="652" w:author="Author">
                            <m:rPr>
                              <m:sty m:val="p"/>
                            </m:rPr>
                            <w:rPr>
                              <w:rFonts w:ascii="Cambria Math" w:eastAsiaTheme="minorEastAsia" w:hAnsi="Cambria Math"/>
                            </w:rPr>
                            <m:t>TER</m:t>
                          </w:ins>
                        </m:r>
                      </m:e>
                      <m:sup>
                        <m:r>
                          <w:ins w:id="653" w:author="Author">
                            <m:rPr>
                              <m:sty m:val="p"/>
                            </m:rPr>
                            <w:rPr>
                              <w:rFonts w:ascii="Cambria Math" w:eastAsiaTheme="minorEastAsia" w:hAnsi="Cambria Math"/>
                            </w:rPr>
                            <m:t>0.940</m:t>
                          </w:ins>
                        </m:r>
                      </m:sup>
                    </m:sSup>
                  </m:num>
                  <m:den>
                    <m:r>
                      <w:ins w:id="654" w:author="Author">
                        <m:rPr>
                          <m:sty m:val="p"/>
                        </m:rPr>
                        <w:rPr>
                          <w:rFonts w:ascii="Cambria Math" w:eastAsiaTheme="minorEastAsia" w:hAnsi="Cambria Math"/>
                        </w:rPr>
                        <m:t xml:space="preserve">0.186 </m:t>
                      </w:ins>
                    </m:r>
                    <m:sSup>
                      <m:sSupPr>
                        <m:ctrlPr>
                          <w:ins w:id="655" w:author="Author">
                            <w:rPr>
                              <w:rFonts w:ascii="Cambria Math" w:eastAsiaTheme="minorEastAsia" w:hAnsi="Cambria Math"/>
                            </w:rPr>
                          </w:ins>
                        </m:ctrlPr>
                      </m:sSupPr>
                      <m:e>
                        <m:r>
                          <w:ins w:id="656" w:author="Author">
                            <m:rPr>
                              <m:sty m:val="p"/>
                            </m:rPr>
                            <w:rPr>
                              <w:rFonts w:ascii="Cambria Math" w:eastAsiaTheme="minorEastAsia" w:hAnsi="Cambria Math"/>
                            </w:rPr>
                            <m:t>TER</m:t>
                          </w:ins>
                        </m:r>
                      </m:e>
                      <m:sup>
                        <m:r>
                          <w:ins w:id="657" w:author="Author">
                            <m:rPr>
                              <m:sty m:val="p"/>
                            </m:rPr>
                            <w:rPr>
                              <w:rFonts w:ascii="Cambria Math" w:eastAsiaTheme="minorEastAsia" w:hAnsi="Cambria Math"/>
                            </w:rPr>
                            <m:t>1.01</m:t>
                          </w:ins>
                        </m:r>
                      </m:sup>
                    </m:sSup>
                    <m:r>
                      <w:ins w:id="658" w:author="Author">
                        <m:rPr>
                          <m:sty m:val="p"/>
                        </m:rPr>
                        <w:rPr>
                          <w:rFonts w:ascii="Cambria Math" w:eastAsiaTheme="minorEastAsia" w:hAnsi="Cambria Math"/>
                        </w:rPr>
                        <m:t xml:space="preserve">+0.955 </m:t>
                      </w:ins>
                    </m:r>
                    <m:sSup>
                      <m:sSupPr>
                        <m:ctrlPr>
                          <w:ins w:id="659" w:author="Author">
                            <w:rPr>
                              <w:rFonts w:ascii="Cambria Math" w:eastAsiaTheme="minorEastAsia" w:hAnsi="Cambria Math"/>
                            </w:rPr>
                          </w:ins>
                        </m:ctrlPr>
                      </m:sSupPr>
                      <m:e>
                        <m:r>
                          <w:ins w:id="660" w:author="Author">
                            <m:rPr>
                              <m:sty m:val="p"/>
                            </m:rPr>
                            <w:rPr>
                              <w:rFonts w:ascii="Cambria Math" w:eastAsiaTheme="minorEastAsia" w:hAnsi="Cambria Math"/>
                            </w:rPr>
                            <m:t>TER</m:t>
                          </w:ins>
                        </m:r>
                      </m:e>
                      <m:sup>
                        <m:r>
                          <w:ins w:id="661" w:author="Author">
                            <m:rPr>
                              <m:sty m:val="p"/>
                            </m:rPr>
                            <w:rPr>
                              <w:rFonts w:ascii="Cambria Math" w:eastAsiaTheme="minorEastAsia" w:hAnsi="Cambria Math"/>
                            </w:rPr>
                            <m:t>0.940</m:t>
                          </w:ins>
                        </m:r>
                      </m:sup>
                    </m:sSup>
                  </m:den>
                </m:f>
              </m:oMath>
            </m:oMathPara>
          </w:p>
        </w:tc>
        <w:tc>
          <w:tcPr>
            <w:tcW w:w="720" w:type="dxa"/>
            <w:vAlign w:val="center"/>
          </w:tcPr>
          <w:p w14:paraId="609AF1E3" w14:textId="77777777" w:rsidR="00E03D71" w:rsidRPr="00DD66A4" w:rsidRDefault="00E03D71" w:rsidP="00C93DE5">
            <w:pPr>
              <w:jc w:val="right"/>
              <w:rPr>
                <w:ins w:id="662" w:author="Author"/>
                <w:rFonts w:eastAsiaTheme="minorEastAsia"/>
                <w:sz w:val="22"/>
                <w:szCs w:val="22"/>
              </w:rPr>
            </w:pPr>
            <w:ins w:id="663" w:author="Author">
              <w:r w:rsidRPr="00DD66A4">
                <w:rPr>
                  <w:rFonts w:eastAsiaTheme="minorEastAsia"/>
                  <w:sz w:val="22"/>
                  <w:szCs w:val="22"/>
                </w:rPr>
                <w:t>[5-6]</w:t>
              </w:r>
            </w:ins>
          </w:p>
        </w:tc>
      </w:tr>
    </w:tbl>
    <w:p w14:paraId="7DA175C1" w14:textId="77777777" w:rsidR="00E03D71" w:rsidRDefault="00E03D71" w:rsidP="00E03D71">
      <w:pPr>
        <w:rPr>
          <w:ins w:id="664" w:author="Author"/>
          <w:rFonts w:cs="Arial"/>
        </w:rPr>
      </w:pPr>
    </w:p>
    <w:p w14:paraId="362F5F9B" w14:textId="77777777" w:rsidR="00E03D71" w:rsidRPr="00B65F83" w:rsidRDefault="00E03D71" w:rsidP="0051059F">
      <w:pPr>
        <w:pStyle w:val="BodyText"/>
        <w:rPr>
          <w:ins w:id="665" w:author="Author"/>
        </w:rPr>
      </w:pPr>
      <w:ins w:id="666" w:author="Author">
        <w:r w:rsidRPr="00B65F83">
          <w:t>The 98</w:t>
        </w:r>
        <w:r w:rsidRPr="00B65F83">
          <w:rPr>
            <w:vertAlign w:val="superscript"/>
          </w:rPr>
          <w:t>th</w:t>
        </w:r>
        <w:r w:rsidRPr="00B65F83">
          <w:t xml:space="preserve"> percentile HRR profile parameters for transient fires are given in Table A5.4.</w:t>
        </w:r>
      </w:ins>
    </w:p>
    <w:tbl>
      <w:tblPr>
        <w:tblStyle w:val="TableGrid"/>
        <w:tblW w:w="7735" w:type="dxa"/>
        <w:jc w:val="center"/>
        <w:tblLayout w:type="fixed"/>
        <w:tblLook w:val="04A0" w:firstRow="1" w:lastRow="0" w:firstColumn="1" w:lastColumn="0" w:noHBand="0" w:noVBand="1"/>
      </w:tblPr>
      <w:tblGrid>
        <w:gridCol w:w="3044"/>
        <w:gridCol w:w="939"/>
        <w:gridCol w:w="938"/>
        <w:gridCol w:w="938"/>
        <w:gridCol w:w="938"/>
        <w:gridCol w:w="938"/>
      </w:tblGrid>
      <w:tr w:rsidR="00E03D71" w:rsidRPr="00587EBD" w14:paraId="7CB75113" w14:textId="77777777" w:rsidTr="005263E5">
        <w:trPr>
          <w:cantSplit/>
          <w:jc w:val="center"/>
          <w:ins w:id="667" w:author="Author"/>
        </w:trPr>
        <w:tc>
          <w:tcPr>
            <w:tcW w:w="7735" w:type="dxa"/>
            <w:gridSpan w:val="6"/>
            <w:shd w:val="clear" w:color="auto" w:fill="D9D9D9" w:themeFill="background1" w:themeFillShade="D9"/>
          </w:tcPr>
          <w:p w14:paraId="34DF7C7B" w14:textId="77777777" w:rsidR="00E03D71" w:rsidRPr="00587EBD" w:rsidRDefault="00E03D71" w:rsidP="0051059F">
            <w:pPr>
              <w:pStyle w:val="BodyText-table"/>
              <w:jc w:val="center"/>
              <w:rPr>
                <w:ins w:id="668" w:author="Author"/>
                <w:rFonts w:eastAsia="Times New Roman"/>
              </w:rPr>
            </w:pPr>
            <w:ins w:id="669" w:author="Author">
              <w:r w:rsidRPr="00587EBD">
                <w:t>Table A5.4 – HRR Profile Parameters for Transient Ignition Sources</w:t>
              </w:r>
            </w:ins>
          </w:p>
        </w:tc>
      </w:tr>
      <w:tr w:rsidR="00E03D71" w:rsidRPr="00587EBD" w14:paraId="6AD7046A" w14:textId="77777777" w:rsidTr="005263E5">
        <w:trPr>
          <w:cantSplit/>
          <w:jc w:val="center"/>
          <w:ins w:id="670" w:author="Author"/>
        </w:trPr>
        <w:tc>
          <w:tcPr>
            <w:tcW w:w="3044" w:type="dxa"/>
            <w:vMerge w:val="restart"/>
            <w:vAlign w:val="center"/>
          </w:tcPr>
          <w:p w14:paraId="1FAE304E" w14:textId="77777777" w:rsidR="00E03D71" w:rsidRPr="00587EBD" w:rsidRDefault="00E03D71" w:rsidP="0051059F">
            <w:pPr>
              <w:pStyle w:val="BodyText-table"/>
              <w:jc w:val="center"/>
              <w:rPr>
                <w:ins w:id="671" w:author="Author"/>
                <w:rFonts w:eastAsia="Times New Roman"/>
                <w:b/>
              </w:rPr>
            </w:pPr>
            <w:ins w:id="672" w:author="Author">
              <w:r w:rsidRPr="00587EBD">
                <w:rPr>
                  <w:rFonts w:eastAsia="Times New Roman"/>
                  <w:b/>
                </w:rPr>
                <w:t>Ignition Source</w:t>
              </w:r>
            </w:ins>
          </w:p>
        </w:tc>
        <w:tc>
          <w:tcPr>
            <w:tcW w:w="939" w:type="dxa"/>
            <w:tcBorders>
              <w:bottom w:val="nil"/>
            </w:tcBorders>
          </w:tcPr>
          <w:p w14:paraId="787FD11C" w14:textId="77777777" w:rsidR="00E03D71" w:rsidRPr="00587EBD" w:rsidRDefault="00E03D71" w:rsidP="0051059F">
            <w:pPr>
              <w:pStyle w:val="BodyText-table"/>
              <w:jc w:val="center"/>
              <w:rPr>
                <w:ins w:id="673" w:author="Author"/>
                <w:rFonts w:eastAsia="Times New Roman"/>
                <w:b/>
              </w:rPr>
            </w:pPr>
            <w:proofErr w:type="spellStart"/>
            <w:ins w:id="674" w:author="Author">
              <w:r w:rsidRPr="00587EBD">
                <w:rPr>
                  <w:rFonts w:eastAsia="Times New Roman"/>
                  <w:b/>
                </w:rPr>
                <w:t>t</w:t>
              </w:r>
              <w:r w:rsidRPr="00587EBD">
                <w:rPr>
                  <w:rFonts w:eastAsia="Times New Roman"/>
                  <w:b/>
                  <w:vertAlign w:val="subscript"/>
                </w:rPr>
                <w:t>g</w:t>
              </w:r>
              <w:proofErr w:type="spellEnd"/>
            </w:ins>
          </w:p>
        </w:tc>
        <w:tc>
          <w:tcPr>
            <w:tcW w:w="938" w:type="dxa"/>
            <w:tcBorders>
              <w:bottom w:val="nil"/>
            </w:tcBorders>
            <w:vAlign w:val="center"/>
          </w:tcPr>
          <w:p w14:paraId="5A8628E4" w14:textId="77777777" w:rsidR="00E03D71" w:rsidRPr="00587EBD" w:rsidRDefault="00E03D71" w:rsidP="0051059F">
            <w:pPr>
              <w:pStyle w:val="BodyText-table"/>
              <w:jc w:val="center"/>
              <w:rPr>
                <w:ins w:id="675" w:author="Author"/>
                <w:rFonts w:eastAsia="Times New Roman"/>
                <w:b/>
              </w:rPr>
            </w:pPr>
            <w:ins w:id="676" w:author="Author">
              <w:r w:rsidRPr="00587EBD">
                <w:rPr>
                  <w:rFonts w:eastAsia="Times New Roman"/>
                  <w:b/>
                </w:rPr>
                <w:t>n</w:t>
              </w:r>
              <w:r w:rsidRPr="00587EBD">
                <w:rPr>
                  <w:rFonts w:eastAsia="Times New Roman"/>
                  <w:b/>
                  <w:vertAlign w:val="subscript"/>
                </w:rPr>
                <w:t>g</w:t>
              </w:r>
            </w:ins>
          </w:p>
        </w:tc>
        <w:tc>
          <w:tcPr>
            <w:tcW w:w="938" w:type="dxa"/>
            <w:tcBorders>
              <w:bottom w:val="nil"/>
            </w:tcBorders>
            <w:vAlign w:val="center"/>
          </w:tcPr>
          <w:p w14:paraId="67DB8745" w14:textId="77777777" w:rsidR="00E03D71" w:rsidRPr="00587EBD" w:rsidRDefault="00E03D71" w:rsidP="0051059F">
            <w:pPr>
              <w:pStyle w:val="BodyText-table"/>
              <w:jc w:val="center"/>
              <w:rPr>
                <w:ins w:id="677" w:author="Author"/>
                <w:rFonts w:eastAsia="Times New Roman"/>
                <w:b/>
              </w:rPr>
            </w:pPr>
            <w:proofErr w:type="spellStart"/>
            <w:ins w:id="678" w:author="Author">
              <w:r w:rsidRPr="00587EBD">
                <w:rPr>
                  <w:rFonts w:eastAsia="Times New Roman"/>
                  <w:b/>
                </w:rPr>
                <w:t>t</w:t>
              </w:r>
              <w:r w:rsidRPr="00587EBD">
                <w:rPr>
                  <w:rFonts w:eastAsia="Times New Roman"/>
                  <w:b/>
                  <w:vertAlign w:val="subscript"/>
                </w:rPr>
                <w:t>p</w:t>
              </w:r>
              <w:proofErr w:type="spellEnd"/>
            </w:ins>
          </w:p>
        </w:tc>
        <w:tc>
          <w:tcPr>
            <w:tcW w:w="938" w:type="dxa"/>
            <w:tcBorders>
              <w:bottom w:val="nil"/>
            </w:tcBorders>
            <w:vAlign w:val="center"/>
          </w:tcPr>
          <w:p w14:paraId="6BE1571A" w14:textId="77777777" w:rsidR="00E03D71" w:rsidRPr="00587EBD" w:rsidRDefault="00E03D71" w:rsidP="0051059F">
            <w:pPr>
              <w:pStyle w:val="BodyText-table"/>
              <w:jc w:val="center"/>
              <w:rPr>
                <w:ins w:id="679" w:author="Author"/>
                <w:rFonts w:eastAsia="Times New Roman"/>
                <w:b/>
              </w:rPr>
            </w:pPr>
            <w:ins w:id="680" w:author="Author">
              <w:r w:rsidRPr="00587EBD">
                <w:rPr>
                  <w:rFonts w:eastAsia="Times New Roman"/>
                  <w:b/>
                </w:rPr>
                <w:t>t</w:t>
              </w:r>
              <w:r w:rsidRPr="00587EBD">
                <w:rPr>
                  <w:rFonts w:eastAsia="Times New Roman"/>
                  <w:b/>
                  <w:vertAlign w:val="subscript"/>
                </w:rPr>
                <w:t>d</w:t>
              </w:r>
            </w:ins>
          </w:p>
        </w:tc>
        <w:tc>
          <w:tcPr>
            <w:tcW w:w="938" w:type="dxa"/>
            <w:tcBorders>
              <w:bottom w:val="nil"/>
            </w:tcBorders>
            <w:vAlign w:val="center"/>
          </w:tcPr>
          <w:p w14:paraId="3ED77602" w14:textId="77777777" w:rsidR="00E03D71" w:rsidRPr="00587EBD" w:rsidRDefault="00E03D71" w:rsidP="0051059F">
            <w:pPr>
              <w:pStyle w:val="BodyText-table"/>
              <w:jc w:val="center"/>
              <w:rPr>
                <w:ins w:id="681" w:author="Author"/>
                <w:rFonts w:eastAsia="Times New Roman"/>
                <w:b/>
              </w:rPr>
            </w:pPr>
            <w:proofErr w:type="spellStart"/>
            <w:ins w:id="682" w:author="Author">
              <w:r w:rsidRPr="00587EBD">
                <w:rPr>
                  <w:rFonts w:eastAsia="Times New Roman"/>
                  <w:b/>
                </w:rPr>
                <w:t>n</w:t>
              </w:r>
              <w:r w:rsidRPr="00587EBD">
                <w:rPr>
                  <w:rFonts w:eastAsia="Times New Roman"/>
                  <w:b/>
                  <w:vertAlign w:val="subscript"/>
                </w:rPr>
                <w:t>d</w:t>
              </w:r>
              <w:proofErr w:type="spellEnd"/>
            </w:ins>
          </w:p>
        </w:tc>
      </w:tr>
      <w:tr w:rsidR="00E03D71" w:rsidRPr="00587EBD" w14:paraId="51A35C58" w14:textId="77777777" w:rsidTr="005263E5">
        <w:trPr>
          <w:cantSplit/>
          <w:jc w:val="center"/>
          <w:ins w:id="683" w:author="Author"/>
        </w:trPr>
        <w:tc>
          <w:tcPr>
            <w:tcW w:w="3044" w:type="dxa"/>
            <w:vMerge/>
            <w:vAlign w:val="center"/>
          </w:tcPr>
          <w:p w14:paraId="55D1409B" w14:textId="77777777" w:rsidR="00E03D71" w:rsidRPr="00587EBD" w:rsidRDefault="00E03D71">
            <w:pPr>
              <w:pStyle w:val="BodyText-table"/>
              <w:jc w:val="center"/>
              <w:rPr>
                <w:ins w:id="684" w:author="Author"/>
                <w:rFonts w:eastAsia="Times New Roman"/>
              </w:rPr>
              <w:pPrChange w:id="685" w:author="Author">
                <w:pPr/>
              </w:pPrChange>
            </w:pPr>
          </w:p>
        </w:tc>
        <w:tc>
          <w:tcPr>
            <w:tcW w:w="939" w:type="dxa"/>
            <w:tcBorders>
              <w:top w:val="nil"/>
            </w:tcBorders>
          </w:tcPr>
          <w:p w14:paraId="57A85BF0" w14:textId="77777777" w:rsidR="00E03D71" w:rsidRPr="00587EBD" w:rsidRDefault="00E03D71" w:rsidP="0051059F">
            <w:pPr>
              <w:pStyle w:val="BodyText-table"/>
              <w:jc w:val="center"/>
              <w:rPr>
                <w:ins w:id="686" w:author="Author"/>
                <w:rFonts w:eastAsia="Times New Roman"/>
                <w:b/>
              </w:rPr>
            </w:pPr>
            <w:ins w:id="687" w:author="Author">
              <w:r w:rsidRPr="00587EBD">
                <w:rPr>
                  <w:rFonts w:eastAsia="Times New Roman"/>
                  <w:b/>
                </w:rPr>
                <w:t>(s)</w:t>
              </w:r>
            </w:ins>
          </w:p>
        </w:tc>
        <w:tc>
          <w:tcPr>
            <w:tcW w:w="938" w:type="dxa"/>
            <w:tcBorders>
              <w:top w:val="nil"/>
            </w:tcBorders>
            <w:vAlign w:val="center"/>
          </w:tcPr>
          <w:p w14:paraId="70DBFA06" w14:textId="77777777" w:rsidR="00E03D71" w:rsidRPr="00587EBD" w:rsidRDefault="00E03D71" w:rsidP="0051059F">
            <w:pPr>
              <w:pStyle w:val="BodyText-table"/>
              <w:jc w:val="center"/>
              <w:rPr>
                <w:ins w:id="688" w:author="Author"/>
                <w:rFonts w:eastAsia="Times New Roman"/>
                <w:b/>
              </w:rPr>
            </w:pPr>
            <w:ins w:id="689" w:author="Author">
              <w:r w:rsidRPr="00587EBD">
                <w:rPr>
                  <w:rFonts w:eastAsia="Times New Roman"/>
                  <w:b/>
                </w:rPr>
                <w:t>(s)</w:t>
              </w:r>
            </w:ins>
          </w:p>
        </w:tc>
        <w:tc>
          <w:tcPr>
            <w:tcW w:w="938" w:type="dxa"/>
            <w:tcBorders>
              <w:top w:val="nil"/>
            </w:tcBorders>
            <w:vAlign w:val="center"/>
          </w:tcPr>
          <w:p w14:paraId="4213B157" w14:textId="77777777" w:rsidR="00E03D71" w:rsidRPr="00587EBD" w:rsidRDefault="00E03D71" w:rsidP="0051059F">
            <w:pPr>
              <w:pStyle w:val="BodyText-table"/>
              <w:jc w:val="center"/>
              <w:rPr>
                <w:ins w:id="690" w:author="Author"/>
                <w:rFonts w:eastAsia="Times New Roman"/>
                <w:b/>
              </w:rPr>
            </w:pPr>
            <w:ins w:id="691" w:author="Author">
              <w:r w:rsidRPr="00587EBD">
                <w:rPr>
                  <w:rFonts w:eastAsia="Times New Roman"/>
                  <w:b/>
                </w:rPr>
                <w:t>(s)</w:t>
              </w:r>
            </w:ins>
          </w:p>
        </w:tc>
        <w:tc>
          <w:tcPr>
            <w:tcW w:w="938" w:type="dxa"/>
            <w:tcBorders>
              <w:top w:val="nil"/>
            </w:tcBorders>
            <w:vAlign w:val="center"/>
          </w:tcPr>
          <w:p w14:paraId="08872582" w14:textId="77777777" w:rsidR="00E03D71" w:rsidRPr="00587EBD" w:rsidRDefault="00E03D71" w:rsidP="0051059F">
            <w:pPr>
              <w:pStyle w:val="BodyText-table"/>
              <w:jc w:val="center"/>
              <w:rPr>
                <w:ins w:id="692" w:author="Author"/>
                <w:rFonts w:eastAsia="Times New Roman"/>
                <w:b/>
              </w:rPr>
            </w:pPr>
            <w:ins w:id="693" w:author="Author">
              <w:r w:rsidRPr="00587EBD">
                <w:rPr>
                  <w:rFonts w:eastAsia="Times New Roman"/>
                  <w:b/>
                </w:rPr>
                <w:t>(s)</w:t>
              </w:r>
            </w:ins>
          </w:p>
        </w:tc>
        <w:tc>
          <w:tcPr>
            <w:tcW w:w="938" w:type="dxa"/>
            <w:tcBorders>
              <w:top w:val="nil"/>
            </w:tcBorders>
            <w:vAlign w:val="center"/>
          </w:tcPr>
          <w:p w14:paraId="43B6A9F8" w14:textId="77777777" w:rsidR="00E03D71" w:rsidRPr="00587EBD" w:rsidRDefault="00E03D71" w:rsidP="0051059F">
            <w:pPr>
              <w:pStyle w:val="BodyText-table"/>
              <w:jc w:val="center"/>
              <w:rPr>
                <w:ins w:id="694" w:author="Author"/>
                <w:rFonts w:eastAsia="Times New Roman"/>
                <w:b/>
              </w:rPr>
            </w:pPr>
            <w:ins w:id="695" w:author="Author">
              <w:r w:rsidRPr="00587EBD">
                <w:rPr>
                  <w:rFonts w:eastAsia="Times New Roman"/>
                  <w:b/>
                </w:rPr>
                <w:t>(s)</w:t>
              </w:r>
            </w:ins>
          </w:p>
        </w:tc>
      </w:tr>
      <w:tr w:rsidR="00E03D71" w:rsidRPr="00587EBD" w14:paraId="6A743D2D" w14:textId="77777777" w:rsidTr="005263E5">
        <w:trPr>
          <w:cantSplit/>
          <w:jc w:val="center"/>
          <w:ins w:id="696" w:author="Author"/>
        </w:trPr>
        <w:tc>
          <w:tcPr>
            <w:tcW w:w="3044" w:type="dxa"/>
            <w:vAlign w:val="center"/>
          </w:tcPr>
          <w:p w14:paraId="031A803A" w14:textId="77777777" w:rsidR="00E03D71" w:rsidRPr="00587EBD" w:rsidRDefault="00E03D71" w:rsidP="0051059F">
            <w:pPr>
              <w:pStyle w:val="BodyText-table"/>
              <w:rPr>
                <w:ins w:id="697" w:author="Author"/>
                <w:rFonts w:eastAsia="Times New Roman"/>
              </w:rPr>
            </w:pPr>
            <w:ins w:id="698" w:author="Author">
              <w:r w:rsidRPr="00587EBD">
                <w:rPr>
                  <w:rFonts w:eastAsia="Times New Roman"/>
                </w:rPr>
                <w:t>Generic Transients</w:t>
              </w:r>
            </w:ins>
          </w:p>
        </w:tc>
        <w:tc>
          <w:tcPr>
            <w:tcW w:w="939" w:type="dxa"/>
          </w:tcPr>
          <w:p w14:paraId="2AB5E5E5" w14:textId="77777777" w:rsidR="00E03D71" w:rsidRPr="00587EBD" w:rsidRDefault="00E03D71" w:rsidP="0051059F">
            <w:pPr>
              <w:pStyle w:val="BodyText-table"/>
              <w:jc w:val="center"/>
              <w:rPr>
                <w:ins w:id="699" w:author="Author"/>
                <w:rFonts w:eastAsia="Times New Roman"/>
              </w:rPr>
            </w:pPr>
            <w:ins w:id="700" w:author="Author">
              <w:r w:rsidRPr="00587EBD">
                <w:rPr>
                  <w:rFonts w:eastAsia="Times New Roman"/>
                </w:rPr>
                <w:t>322</w:t>
              </w:r>
            </w:ins>
          </w:p>
        </w:tc>
        <w:tc>
          <w:tcPr>
            <w:tcW w:w="938" w:type="dxa"/>
            <w:vAlign w:val="center"/>
          </w:tcPr>
          <w:p w14:paraId="1F415E35" w14:textId="77777777" w:rsidR="00E03D71" w:rsidRPr="00587EBD" w:rsidRDefault="00E03D71" w:rsidP="0051059F">
            <w:pPr>
              <w:pStyle w:val="BodyText-table"/>
              <w:jc w:val="center"/>
              <w:rPr>
                <w:ins w:id="701" w:author="Author"/>
                <w:rFonts w:eastAsia="Times New Roman"/>
              </w:rPr>
            </w:pPr>
            <w:ins w:id="702" w:author="Author">
              <w:r w:rsidRPr="00587EBD">
                <w:rPr>
                  <w:rFonts w:eastAsia="Times New Roman"/>
                </w:rPr>
                <w:t>2.70</w:t>
              </w:r>
            </w:ins>
          </w:p>
        </w:tc>
        <w:tc>
          <w:tcPr>
            <w:tcW w:w="938" w:type="dxa"/>
            <w:vAlign w:val="center"/>
          </w:tcPr>
          <w:p w14:paraId="29C7E3D5" w14:textId="77777777" w:rsidR="00E03D71" w:rsidRPr="00587EBD" w:rsidRDefault="00E03D71" w:rsidP="0051059F">
            <w:pPr>
              <w:pStyle w:val="BodyText-table"/>
              <w:jc w:val="center"/>
              <w:rPr>
                <w:ins w:id="703" w:author="Author"/>
                <w:rFonts w:eastAsia="Times New Roman"/>
              </w:rPr>
            </w:pPr>
            <w:ins w:id="704" w:author="Author">
              <w:r w:rsidRPr="00587EBD">
                <w:rPr>
                  <w:rFonts w:eastAsia="Times New Roman"/>
                </w:rPr>
                <w:t>39.5</w:t>
              </w:r>
            </w:ins>
          </w:p>
        </w:tc>
        <w:tc>
          <w:tcPr>
            <w:tcW w:w="938" w:type="dxa"/>
            <w:vAlign w:val="center"/>
          </w:tcPr>
          <w:p w14:paraId="747C2E47" w14:textId="77777777" w:rsidR="00E03D71" w:rsidRPr="00587EBD" w:rsidRDefault="00E03D71" w:rsidP="0051059F">
            <w:pPr>
              <w:pStyle w:val="BodyText-table"/>
              <w:jc w:val="center"/>
              <w:rPr>
                <w:ins w:id="705" w:author="Author"/>
                <w:rFonts w:eastAsia="Times New Roman"/>
              </w:rPr>
            </w:pPr>
            <w:ins w:id="706" w:author="Author">
              <w:r w:rsidRPr="00587EBD">
                <w:rPr>
                  <w:rFonts w:eastAsia="Times New Roman"/>
                </w:rPr>
                <w:t>1311</w:t>
              </w:r>
            </w:ins>
          </w:p>
        </w:tc>
        <w:tc>
          <w:tcPr>
            <w:tcW w:w="938" w:type="dxa"/>
            <w:vAlign w:val="center"/>
          </w:tcPr>
          <w:p w14:paraId="5B085A12" w14:textId="77777777" w:rsidR="00E03D71" w:rsidRPr="00587EBD" w:rsidRDefault="00E03D71" w:rsidP="0051059F">
            <w:pPr>
              <w:pStyle w:val="BodyText-table"/>
              <w:jc w:val="center"/>
              <w:rPr>
                <w:ins w:id="707" w:author="Author"/>
                <w:rFonts w:eastAsia="Times New Roman"/>
              </w:rPr>
            </w:pPr>
            <w:ins w:id="708" w:author="Author">
              <w:r w:rsidRPr="00587EBD">
                <w:rPr>
                  <w:rFonts w:eastAsia="Times New Roman"/>
                </w:rPr>
                <w:t>0.32</w:t>
              </w:r>
            </w:ins>
          </w:p>
        </w:tc>
      </w:tr>
      <w:tr w:rsidR="00E03D71" w:rsidRPr="00587EBD" w14:paraId="6B87B55A" w14:textId="77777777" w:rsidTr="005263E5">
        <w:trPr>
          <w:cantSplit/>
          <w:jc w:val="center"/>
          <w:ins w:id="709" w:author="Author"/>
        </w:trPr>
        <w:tc>
          <w:tcPr>
            <w:tcW w:w="3044" w:type="dxa"/>
            <w:vAlign w:val="center"/>
          </w:tcPr>
          <w:p w14:paraId="085BE2FC" w14:textId="77777777" w:rsidR="00E03D71" w:rsidRPr="00587EBD" w:rsidRDefault="00E03D71" w:rsidP="0051059F">
            <w:pPr>
              <w:pStyle w:val="BodyText-table"/>
              <w:rPr>
                <w:ins w:id="710" w:author="Author"/>
                <w:rFonts w:eastAsia="Times New Roman"/>
              </w:rPr>
            </w:pPr>
            <w:ins w:id="711" w:author="Author">
              <w:r w:rsidRPr="00587EBD">
                <w:rPr>
                  <w:rFonts w:eastAsia="Times New Roman"/>
                </w:rPr>
                <w:t>TCCL Transients</w:t>
              </w:r>
            </w:ins>
          </w:p>
        </w:tc>
        <w:tc>
          <w:tcPr>
            <w:tcW w:w="939" w:type="dxa"/>
          </w:tcPr>
          <w:p w14:paraId="481F85C9" w14:textId="77777777" w:rsidR="00E03D71" w:rsidRPr="00587EBD" w:rsidRDefault="00E03D71" w:rsidP="0051059F">
            <w:pPr>
              <w:pStyle w:val="BodyText-table"/>
              <w:jc w:val="center"/>
              <w:rPr>
                <w:ins w:id="712" w:author="Author"/>
                <w:rFonts w:eastAsia="Times New Roman"/>
              </w:rPr>
            </w:pPr>
            <w:ins w:id="713" w:author="Author">
              <w:r w:rsidRPr="00587EBD">
                <w:rPr>
                  <w:rFonts w:eastAsia="Times New Roman"/>
                </w:rPr>
                <w:t>301</w:t>
              </w:r>
            </w:ins>
          </w:p>
        </w:tc>
        <w:tc>
          <w:tcPr>
            <w:tcW w:w="938" w:type="dxa"/>
            <w:vAlign w:val="center"/>
          </w:tcPr>
          <w:p w14:paraId="7C5C383F" w14:textId="77777777" w:rsidR="00E03D71" w:rsidRPr="00587EBD" w:rsidRDefault="00E03D71" w:rsidP="0051059F">
            <w:pPr>
              <w:pStyle w:val="BodyText-table"/>
              <w:jc w:val="center"/>
              <w:rPr>
                <w:ins w:id="714" w:author="Author"/>
                <w:rFonts w:eastAsia="Times New Roman"/>
              </w:rPr>
            </w:pPr>
            <w:ins w:id="715" w:author="Author">
              <w:r w:rsidRPr="00587EBD">
                <w:rPr>
                  <w:rFonts w:eastAsia="Times New Roman"/>
                </w:rPr>
                <w:t>2.70</w:t>
              </w:r>
            </w:ins>
          </w:p>
        </w:tc>
        <w:tc>
          <w:tcPr>
            <w:tcW w:w="938" w:type="dxa"/>
            <w:vAlign w:val="center"/>
          </w:tcPr>
          <w:p w14:paraId="78E6CCFB" w14:textId="2D04898E" w:rsidR="00E03D71" w:rsidRPr="00587EBD" w:rsidRDefault="007D72BA" w:rsidP="0051059F">
            <w:pPr>
              <w:pStyle w:val="BodyText-table"/>
              <w:jc w:val="center"/>
              <w:rPr>
                <w:ins w:id="716" w:author="Author"/>
                <w:rFonts w:eastAsia="Times New Roman"/>
              </w:rPr>
            </w:pPr>
            <w:ins w:id="717" w:author="Author">
              <w:r>
                <w:rPr>
                  <w:rFonts w:eastAsia="Times New Roman"/>
                </w:rPr>
                <w:t>25</w:t>
              </w:r>
            </w:ins>
          </w:p>
        </w:tc>
        <w:tc>
          <w:tcPr>
            <w:tcW w:w="938" w:type="dxa"/>
            <w:vAlign w:val="center"/>
          </w:tcPr>
          <w:p w14:paraId="4952C261" w14:textId="77777777" w:rsidR="00E03D71" w:rsidRPr="00587EBD" w:rsidRDefault="00E03D71" w:rsidP="0051059F">
            <w:pPr>
              <w:pStyle w:val="BodyText-table"/>
              <w:jc w:val="center"/>
              <w:rPr>
                <w:ins w:id="718" w:author="Author"/>
                <w:rFonts w:eastAsia="Times New Roman"/>
              </w:rPr>
            </w:pPr>
            <w:ins w:id="719" w:author="Author">
              <w:r w:rsidRPr="00587EBD">
                <w:rPr>
                  <w:rFonts w:eastAsia="Times New Roman"/>
                </w:rPr>
                <w:t>1290</w:t>
              </w:r>
            </w:ins>
          </w:p>
        </w:tc>
        <w:tc>
          <w:tcPr>
            <w:tcW w:w="938" w:type="dxa"/>
            <w:vAlign w:val="center"/>
          </w:tcPr>
          <w:p w14:paraId="06F7CD32" w14:textId="77777777" w:rsidR="00E03D71" w:rsidRPr="00587EBD" w:rsidRDefault="00E03D71" w:rsidP="0051059F">
            <w:pPr>
              <w:pStyle w:val="BodyText-table"/>
              <w:jc w:val="center"/>
              <w:rPr>
                <w:ins w:id="720" w:author="Author"/>
                <w:rFonts w:eastAsia="Times New Roman"/>
              </w:rPr>
            </w:pPr>
            <w:ins w:id="721" w:author="Author">
              <w:r w:rsidRPr="00587EBD">
                <w:rPr>
                  <w:rFonts w:eastAsia="Times New Roman"/>
                </w:rPr>
                <w:t>0.32</w:t>
              </w:r>
            </w:ins>
          </w:p>
        </w:tc>
      </w:tr>
    </w:tbl>
    <w:p w14:paraId="504534C1" w14:textId="77777777" w:rsidR="00E03D71" w:rsidRPr="00587EBD" w:rsidRDefault="00E03D71" w:rsidP="00E03D71">
      <w:pPr>
        <w:rPr>
          <w:ins w:id="722" w:author="Author"/>
          <w:rFonts w:cs="Arial"/>
          <w:sz w:val="22"/>
          <w:szCs w:val="22"/>
        </w:rPr>
      </w:pPr>
    </w:p>
    <w:p w14:paraId="32F1F640" w14:textId="2F73C6DE" w:rsidR="00307659" w:rsidRDefault="00307659" w:rsidP="00307659">
      <w:pPr>
        <w:pStyle w:val="BodyText"/>
        <w:rPr>
          <w:ins w:id="723" w:author="Author"/>
        </w:rPr>
      </w:pPr>
      <w:ins w:id="724" w:author="Author">
        <w:r w:rsidRPr="00287E84">
          <w:t>A TCCL is a designated location in a nuclear power plant that meets the conditions described in Section 3.3.1.1 of NUREG-223</w:t>
        </w:r>
        <w:r w:rsidR="00E76B37">
          <w:t>3</w:t>
        </w:r>
        <w:r w:rsidRPr="00287E84">
          <w:t>. The TCCL fire characteristics in this attachment can be used if the following conditions are met</w:t>
        </w:r>
        <w:r w:rsidR="00585EC8">
          <w:t>:</w:t>
        </w:r>
        <w:r w:rsidRPr="00287E84">
          <w:t xml:space="preserve"> </w:t>
        </w:r>
      </w:ins>
    </w:p>
    <w:p w14:paraId="0780B89D" w14:textId="77777777" w:rsidR="00307659" w:rsidRDefault="00307659" w:rsidP="00307659">
      <w:pPr>
        <w:pStyle w:val="ListBullet2"/>
        <w:rPr>
          <w:ins w:id="725" w:author="Author"/>
        </w:rPr>
      </w:pPr>
      <w:ins w:id="726" w:author="Author">
        <w:r>
          <w:t>Control of transient combustible materials in these locations is procedurally controlled with visual indication clearly marked (for example, floor is painted, the location is roped off or identified with multiple signs, or other method of clearly marking the area) so that someone unfamiliar with the administrative procedures would conclude that transient combustible storage is strictly controlled in that location.</w:t>
        </w:r>
      </w:ins>
    </w:p>
    <w:p w14:paraId="70371DD3" w14:textId="77777777" w:rsidR="00307659" w:rsidRDefault="00307659" w:rsidP="00307659">
      <w:pPr>
        <w:pStyle w:val="ListBullet2"/>
        <w:rPr>
          <w:ins w:id="727" w:author="Author"/>
        </w:rPr>
      </w:pPr>
      <w:ins w:id="728" w:author="Author">
        <w:r>
          <w:t xml:space="preserve">No trend of violations of transient combustible administrative controls have been observed for the subject TCCL for five years. </w:t>
        </w:r>
      </w:ins>
    </w:p>
    <w:p w14:paraId="0D8009BD" w14:textId="77777777" w:rsidR="00307659" w:rsidRDefault="00307659" w:rsidP="00307659">
      <w:pPr>
        <w:pStyle w:val="ListBullet2"/>
        <w:rPr>
          <w:ins w:id="729" w:author="Author"/>
        </w:rPr>
      </w:pPr>
      <w:ins w:id="730" w:author="Author">
        <w:r>
          <w:t>Long-term storage of transient combustible material is strictly prohibited with no exceptions.</w:t>
        </w:r>
      </w:ins>
    </w:p>
    <w:p w14:paraId="0402424C" w14:textId="77777777" w:rsidR="00307659" w:rsidRDefault="00307659" w:rsidP="00307659">
      <w:pPr>
        <w:pStyle w:val="ListBullet2"/>
        <w:rPr>
          <w:ins w:id="731" w:author="Author"/>
        </w:rPr>
      </w:pPr>
      <w:ins w:id="732" w:author="Author">
        <w:r>
          <w:t>Temporary storage of transient combustible material is strictly controlled with appropriate compensatory measures for exceptions, as necessary. Any combustible material that is greater than negligible and required to be in a TCCL must meet one of the following:</w:t>
        </w:r>
      </w:ins>
    </w:p>
    <w:p w14:paraId="65B61EA5" w14:textId="77777777" w:rsidR="00307659" w:rsidRPr="007A6EB2" w:rsidRDefault="00307659" w:rsidP="00307659">
      <w:pPr>
        <w:pStyle w:val="ListBullet3"/>
        <w:rPr>
          <w:ins w:id="733" w:author="Author"/>
        </w:rPr>
      </w:pPr>
      <w:ins w:id="734" w:author="Author">
        <w:r>
          <w:t>Have a transient combustible permit evaluated by the fire protection program to show that there is no impact to credited equipment and cables.</w:t>
        </w:r>
        <w:r w:rsidRPr="0051338E">
          <w:rPr>
            <w:rFonts w:ascii="ArialMT" w:eastAsia="ArialMT" w:hAnsi="Times New Roman" w:cs="ArialMT"/>
          </w:rPr>
          <w:t xml:space="preserve"> </w:t>
        </w:r>
      </w:ins>
    </w:p>
    <w:p w14:paraId="16C29342" w14:textId="77777777" w:rsidR="00307659" w:rsidRPr="0051338E" w:rsidRDefault="00307659" w:rsidP="00307659">
      <w:pPr>
        <w:pStyle w:val="ListBullet3"/>
        <w:rPr>
          <w:ins w:id="735" w:author="Author"/>
        </w:rPr>
      </w:pPr>
      <w:ins w:id="736" w:author="Author">
        <w:r w:rsidRPr="0051338E">
          <w:t>Be constantly attended. Exceptions are allowed for shift changes and short breaks such</w:t>
        </w:r>
        <w:r>
          <w:t xml:space="preserve"> </w:t>
        </w:r>
        <w:r w:rsidRPr="0051338E">
          <w:t>as a lunch break.</w:t>
        </w:r>
      </w:ins>
    </w:p>
    <w:p w14:paraId="4198135C" w14:textId="77777777" w:rsidR="00307659" w:rsidRPr="00545DB8" w:rsidRDefault="00307659" w:rsidP="00307659">
      <w:pPr>
        <w:pStyle w:val="ListBullet3"/>
        <w:rPr>
          <w:ins w:id="737" w:author="Author"/>
        </w:rPr>
      </w:pPr>
      <w:ins w:id="738" w:author="Author">
        <w:r w:rsidRPr="0051338E">
          <w:t>Be removed from the TCCL or contained (for example, closed metal containers,</w:t>
        </w:r>
        <w:r>
          <w:t xml:space="preserve"> </w:t>
        </w:r>
        <w:r w:rsidRPr="0051338E">
          <w:t>covered by fire blanket) when not constantly attended.</w:t>
        </w:r>
      </w:ins>
    </w:p>
    <w:p w14:paraId="1BABF7A7" w14:textId="1C5C00A3" w:rsidR="005064CA" w:rsidRPr="00545DB8" w:rsidRDefault="00307659" w:rsidP="0051059F">
      <w:pPr>
        <w:pStyle w:val="BodyText"/>
      </w:pPr>
      <w:ins w:id="739" w:author="Author">
        <w:r>
          <w:t xml:space="preserve">If the TCCL characteristics are not met, the generic fire characteristics should be used. </w:t>
        </w:r>
      </w:ins>
      <w:r w:rsidR="005064CA" w:rsidRPr="00545DB8">
        <w:t>The</w:t>
      </w:r>
      <w:ins w:id="740" w:author="Author">
        <w:r w:rsidR="00335944">
          <w:t xml:space="preserve"> generic</w:t>
        </w:r>
      </w:ins>
      <w:r w:rsidR="005064CA" w:rsidRPr="00545DB8">
        <w:t xml:space="preserve"> fire characteristics bound transient fire sources with the following characteristics:</w:t>
      </w:r>
    </w:p>
    <w:p w14:paraId="0C1E82F5" w14:textId="77777777" w:rsidR="005064CA" w:rsidRPr="00545DB8" w:rsidRDefault="005064CA" w:rsidP="0051059F">
      <w:pPr>
        <w:pStyle w:val="ListBullet2"/>
      </w:pPr>
      <w:r w:rsidRPr="00545DB8">
        <w:t>A single plastic or metal trash can of up to 55 gallons size loaded with general waste materials such as paper, packing materials, etc.</w:t>
      </w:r>
    </w:p>
    <w:p w14:paraId="5C3537E7" w14:textId="75E9A44E" w:rsidR="005064CA" w:rsidRPr="00545DB8" w:rsidRDefault="005064CA" w:rsidP="0051059F">
      <w:pPr>
        <w:pStyle w:val="ListBullet2"/>
      </w:pPr>
      <w:r w:rsidRPr="00545DB8">
        <w:t>Up to three small office-size trash cans with general waste (e.g., on the order of 2</w:t>
      </w:r>
      <w:r w:rsidR="006A0A03">
        <w:noBreakHyphen/>
      </w:r>
      <w:r w:rsidRPr="00545DB8">
        <w:t>4</w:t>
      </w:r>
      <w:r w:rsidR="006A0A03">
        <w:t> </w:t>
      </w:r>
      <w:r w:rsidRPr="00545DB8">
        <w:t>gallons each, typically either plastic or fiberglass construction).</w:t>
      </w:r>
    </w:p>
    <w:p w14:paraId="4180769D" w14:textId="77777777" w:rsidR="005064CA" w:rsidRPr="00545DB8" w:rsidRDefault="005064CA" w:rsidP="0051059F">
      <w:pPr>
        <w:pStyle w:val="ListBullet2"/>
      </w:pPr>
      <w:r w:rsidRPr="00545DB8">
        <w:t>A single wooden pallet.</w:t>
      </w:r>
    </w:p>
    <w:p w14:paraId="296419C2" w14:textId="77777777" w:rsidR="005064CA" w:rsidRPr="00545DB8" w:rsidRDefault="005064CA" w:rsidP="0051059F">
      <w:pPr>
        <w:pStyle w:val="ListBullet2"/>
      </w:pPr>
      <w:r w:rsidRPr="00545DB8">
        <w:lastRenderedPageBreak/>
        <w:t>A single small packing crate (no more than 24" cube).</w:t>
      </w:r>
    </w:p>
    <w:p w14:paraId="3DCA64B9" w14:textId="77777777" w:rsidR="005064CA" w:rsidRPr="00545DB8" w:rsidRDefault="005064CA" w:rsidP="0051059F">
      <w:pPr>
        <w:pStyle w:val="ListBullet2"/>
      </w:pPr>
      <w:r w:rsidRPr="00545DB8">
        <w:t>A plastic bucket of up to 7 gallons in size (e.g., a used paint bucket) with cleaning materials (e.g., rags, brushes, no more than a pint of cleaning solvents).</w:t>
      </w:r>
    </w:p>
    <w:p w14:paraId="073B7B60" w14:textId="77777777" w:rsidR="005064CA" w:rsidRPr="00545DB8" w:rsidRDefault="005064CA" w:rsidP="0051059F">
      <w:pPr>
        <w:pStyle w:val="ListBullet2"/>
      </w:pPr>
      <w:r w:rsidRPr="00545DB8">
        <w:t>One or two plastic trash bags containing general waste materials.</w:t>
      </w:r>
    </w:p>
    <w:p w14:paraId="54257179" w14:textId="48422B2E" w:rsidR="005064CA" w:rsidRPr="00545DB8" w:rsidRDefault="005064CA" w:rsidP="0051059F">
      <w:pPr>
        <w:pStyle w:val="ListBullet2"/>
      </w:pPr>
      <w:r w:rsidRPr="00545DB8">
        <w:t xml:space="preserve">An open grease </w:t>
      </w:r>
      <w:proofErr w:type="gramStart"/>
      <w:r w:rsidRPr="00545DB8">
        <w:t>bucket</w:t>
      </w:r>
      <w:proofErr w:type="gramEnd"/>
      <w:r w:rsidRPr="00545DB8">
        <w:t xml:space="preserve"> up to </w:t>
      </w:r>
      <w:r w:rsidR="00B01115">
        <w:t>1</w:t>
      </w:r>
      <w:r w:rsidRPr="00545DB8">
        <w:t xml:space="preserve"> gallon.</w:t>
      </w:r>
    </w:p>
    <w:p w14:paraId="13A989F9" w14:textId="77777777" w:rsidR="005064CA" w:rsidRPr="00545DB8" w:rsidRDefault="005064CA" w:rsidP="0051059F">
      <w:pPr>
        <w:pStyle w:val="ListBullet2"/>
      </w:pPr>
      <w:r w:rsidRPr="00545DB8">
        <w:t>A single collection bin for protective clothing (e.g., at a step-off / dress-out area).</w:t>
      </w:r>
    </w:p>
    <w:p w14:paraId="3CD82A6C" w14:textId="023FAC46" w:rsidR="005064CA" w:rsidRDefault="005064CA" w:rsidP="0051059F">
      <w:pPr>
        <w:pStyle w:val="BodyText"/>
      </w:pPr>
      <w:r w:rsidRPr="00545DB8">
        <w:t xml:space="preserve">If, in the judgement of the </w:t>
      </w:r>
      <w:r w:rsidR="00825B21" w:rsidRPr="00545DB8">
        <w:t>analyst</w:t>
      </w:r>
      <w:r w:rsidRPr="00545DB8">
        <w:t xml:space="preserve">, the as-found conditions </w:t>
      </w:r>
      <w:r w:rsidR="00380645" w:rsidRPr="00545DB8">
        <w:t>exceed the above examples, the fire intensity may have to be increased to reflect the as-found conditions. In that case</w:t>
      </w:r>
      <w:r w:rsidRPr="00545DB8">
        <w:t xml:space="preserve"> it is recommended that additional guidance be sought from either the Regional or Headquarters fire protection staff.</w:t>
      </w:r>
    </w:p>
    <w:p w14:paraId="78AC928D" w14:textId="68AE888C" w:rsidR="00267D8F" w:rsidRPr="00545DB8" w:rsidRDefault="004E4E18" w:rsidP="00DF25B4">
      <w:pPr>
        <w:pStyle w:val="Heading1"/>
      </w:pPr>
      <w:ins w:id="741" w:author="Author">
        <w:r>
          <w:t>0609F.5</w:t>
        </w:r>
        <w:r w:rsidR="001B40D5">
          <w:t>-03</w:t>
        </w:r>
        <w:r w:rsidR="001B40D5">
          <w:tab/>
        </w:r>
        <w:r w:rsidR="00720586">
          <w:t xml:space="preserve">HRR PROFILE OF </w:t>
        </w:r>
      </w:ins>
      <w:r w:rsidR="00267D8F" w:rsidRPr="00545DB8">
        <w:t>OIL FIRES</w:t>
      </w:r>
    </w:p>
    <w:p w14:paraId="1BEE4F24" w14:textId="00F559E3" w:rsidR="00267D8F" w:rsidRPr="00545DB8" w:rsidRDefault="00267D8F" w:rsidP="0051059F">
      <w:pPr>
        <w:pStyle w:val="BodyText"/>
      </w:pPr>
      <w:r w:rsidRPr="00545DB8">
        <w:t xml:space="preserve">Liquid fuel spills can be confined or unconfined. For confined liquid fuel pool fires the area is known and the HRR is a function of the size of the containment area (pool) and combustion properties of the fuel. The area of an unconfined liquid fuel spill is a function of the spill volume, and the HRR is therefore a function of the volume and combustion properties of the spilled fuel. </w:t>
      </w:r>
    </w:p>
    <w:p w14:paraId="726E58D4" w14:textId="2244D599" w:rsidR="00267D8F" w:rsidRPr="00545DB8" w:rsidRDefault="00267D8F" w:rsidP="0051059F">
      <w:pPr>
        <w:pStyle w:val="BodyText"/>
      </w:pPr>
      <w:r w:rsidRPr="00545DB8">
        <w:t xml:space="preserve">Two distinct oil spill fires may need to be considered. The first scenario assumes a spill of </w:t>
      </w:r>
      <w:r w:rsidR="002848DE" w:rsidRPr="00545DB8">
        <w:t>100</w:t>
      </w:r>
      <w:r w:rsidR="004B37E9">
        <w:t> </w:t>
      </w:r>
      <w:ins w:id="742" w:author="Author">
        <w:r w:rsidR="0051059F">
          <w:t>percent</w:t>
        </w:r>
      </w:ins>
      <w:r w:rsidRPr="00545DB8">
        <w:t xml:space="preserve"> of the amount of oil that can be spilled. The second scenario considers a 10</w:t>
      </w:r>
      <w:r w:rsidR="004B37E9">
        <w:t> </w:t>
      </w:r>
      <w:ins w:id="743" w:author="Author">
        <w:r w:rsidR="0051059F">
          <w:t>percent</w:t>
        </w:r>
      </w:ins>
      <w:r w:rsidRPr="00545DB8">
        <w:t xml:space="preserve"> spill. A severity factor of 0.02 is assigned to the first scenario, and 0.98 is used for the second scenario. For confined liquid pool fires it is not necessary to evaluate the two scenarios separately if the containment area is large enough to hold 100</w:t>
      </w:r>
      <w:r w:rsidR="0051059F">
        <w:t xml:space="preserve"> </w:t>
      </w:r>
      <w:ins w:id="744" w:author="Author">
        <w:r w:rsidR="0051059F">
          <w:t>percent</w:t>
        </w:r>
      </w:ins>
      <w:r w:rsidRPr="00545DB8">
        <w:t xml:space="preserve"> of the amount of oil that can be spilled.</w:t>
      </w:r>
    </w:p>
    <w:p w14:paraId="168846A6" w14:textId="1A660325" w:rsidR="00267D8F" w:rsidRPr="00545DB8" w:rsidRDefault="00653FF5" w:rsidP="003823C8">
      <w:pPr>
        <w:pStyle w:val="Heading2"/>
      </w:pPr>
      <w:ins w:id="745" w:author="Author">
        <w:r>
          <w:t>03.01</w:t>
        </w:r>
        <w:r>
          <w:tab/>
        </w:r>
      </w:ins>
      <w:r w:rsidR="00267D8F" w:rsidRPr="00545DB8">
        <w:t>Confined Liquid Pool Fires</w:t>
      </w:r>
    </w:p>
    <w:p w14:paraId="143031BC" w14:textId="3D041DA1" w:rsidR="00267D8F" w:rsidRDefault="00267D8F" w:rsidP="00AA057D">
      <w:pPr>
        <w:pStyle w:val="BodyText"/>
      </w:pPr>
      <w:r w:rsidRPr="00545DB8">
        <w:t>Table A5.</w:t>
      </w:r>
      <w:ins w:id="746" w:author="Author">
        <w:r w:rsidR="00175908">
          <w:t>5</w:t>
        </w:r>
        <w:r w:rsidR="00175908" w:rsidRPr="00545DB8">
          <w:t xml:space="preserve"> </w:t>
        </w:r>
      </w:ins>
      <w:r w:rsidRPr="00545DB8">
        <w:t>gives the steady HRR and burning rate of confined liquid pool fires as a function of the pool diameter for the following liquid fuels:</w:t>
      </w:r>
      <w:r w:rsidR="00B401C1" w:rsidRPr="00545DB8">
        <w:t xml:space="preserve"> (1) d</w:t>
      </w:r>
      <w:r w:rsidRPr="00545DB8">
        <w:t>iesel fuel and fuel oil</w:t>
      </w:r>
      <w:r w:rsidR="00B401C1" w:rsidRPr="00545DB8">
        <w:t>, (2) l</w:t>
      </w:r>
      <w:r w:rsidRPr="00545DB8">
        <w:t>ube oil and mineral oil</w:t>
      </w:r>
      <w:r w:rsidR="00B401C1" w:rsidRPr="00545DB8">
        <w:t>, and (3) s</w:t>
      </w:r>
      <w:r w:rsidRPr="00545DB8">
        <w:t>ilicone fluid</w:t>
      </w:r>
      <w:r w:rsidR="00B401C1" w:rsidRPr="00545DB8">
        <w:t>.</w:t>
      </w:r>
    </w:p>
    <w:p w14:paraId="39AE178F" w14:textId="66CA9DD7" w:rsidR="00587EBD" w:rsidRDefault="00587EBD">
      <w:pPr>
        <w:widowControl/>
        <w:autoSpaceDE/>
        <w:autoSpaceDN/>
        <w:adjustRightInd/>
        <w:rPr>
          <w:sz w:val="22"/>
        </w:rPr>
      </w:pPr>
      <w:r>
        <w:rPr>
          <w:sz w:val="22"/>
        </w:rPr>
        <w:br w:type="page"/>
      </w:r>
    </w:p>
    <w:tbl>
      <w:tblPr>
        <w:tblStyle w:val="TableGrid"/>
        <w:tblW w:w="0" w:type="auto"/>
        <w:jc w:val="center"/>
        <w:tblLayout w:type="fixed"/>
        <w:tblLook w:val="04A0" w:firstRow="1" w:lastRow="0" w:firstColumn="1" w:lastColumn="0" w:noHBand="0" w:noVBand="1"/>
      </w:tblPr>
      <w:tblGrid>
        <w:gridCol w:w="856"/>
        <w:gridCol w:w="1152"/>
        <w:gridCol w:w="1584"/>
        <w:gridCol w:w="1152"/>
        <w:gridCol w:w="1584"/>
        <w:gridCol w:w="1152"/>
        <w:gridCol w:w="1584"/>
      </w:tblGrid>
      <w:tr w:rsidR="00267D8F" w:rsidRPr="00545DB8" w14:paraId="5CB1393D" w14:textId="7A8F4C58" w:rsidTr="75FD961D">
        <w:trPr>
          <w:jc w:val="center"/>
        </w:trPr>
        <w:tc>
          <w:tcPr>
            <w:tcW w:w="9064" w:type="dxa"/>
            <w:gridSpan w:val="7"/>
            <w:tcBorders>
              <w:top w:val="single" w:sz="12" w:space="0" w:color="auto"/>
              <w:left w:val="single" w:sz="12" w:space="0" w:color="auto"/>
              <w:right w:val="single" w:sz="12" w:space="0" w:color="auto"/>
            </w:tcBorders>
            <w:shd w:val="clear" w:color="auto" w:fill="D9D9D9" w:themeFill="background1" w:themeFillShade="D9"/>
            <w:vAlign w:val="center"/>
          </w:tcPr>
          <w:p w14:paraId="7A16EDE4" w14:textId="2F639C9A" w:rsidR="00267D8F" w:rsidRPr="00545DB8" w:rsidRDefault="00267D8F" w:rsidP="00AA057D">
            <w:pPr>
              <w:pStyle w:val="BodyText-table"/>
              <w:jc w:val="center"/>
            </w:pPr>
            <w:r w:rsidRPr="75FD961D">
              <w:lastRenderedPageBreak/>
              <w:t>Table A5.</w:t>
            </w:r>
            <w:ins w:id="747" w:author="Author">
              <w:r w:rsidR="00175908" w:rsidRPr="75FD961D">
                <w:t xml:space="preserve">5 </w:t>
              </w:r>
            </w:ins>
            <w:r w:rsidRPr="75FD961D">
              <w:t xml:space="preserve">- HRRs and Burning </w:t>
            </w:r>
            <w:ins w:id="748" w:author="Author">
              <w:r w:rsidR="79A1B25E" w:rsidRPr="75FD961D">
                <w:t xml:space="preserve">Rates </w:t>
              </w:r>
            </w:ins>
            <w:r w:rsidRPr="75FD961D">
              <w:t>for Confined Liquid Pool Fires</w:t>
            </w:r>
          </w:p>
        </w:tc>
      </w:tr>
      <w:tr w:rsidR="00267D8F" w:rsidRPr="00545DB8" w14:paraId="6DF90540" w14:textId="1CC697C7" w:rsidTr="75FD961D">
        <w:trPr>
          <w:jc w:val="center"/>
        </w:trPr>
        <w:tc>
          <w:tcPr>
            <w:tcW w:w="856" w:type="dxa"/>
            <w:vMerge w:val="restart"/>
            <w:tcBorders>
              <w:top w:val="single" w:sz="12" w:space="0" w:color="auto"/>
              <w:left w:val="single" w:sz="12" w:space="0" w:color="auto"/>
              <w:right w:val="single" w:sz="12" w:space="0" w:color="auto"/>
            </w:tcBorders>
            <w:vAlign w:val="center"/>
          </w:tcPr>
          <w:p w14:paraId="15EDCB47" w14:textId="273878A8" w:rsidR="00267D8F" w:rsidRPr="00545DB8" w:rsidRDefault="00267D8F" w:rsidP="00AA057D">
            <w:pPr>
              <w:pStyle w:val="BodyText-table"/>
              <w:jc w:val="center"/>
            </w:pPr>
            <w:proofErr w:type="spellStart"/>
            <w:r w:rsidRPr="00545DB8">
              <w:t>D</w:t>
            </w:r>
            <w:r w:rsidR="00D206CC" w:rsidRPr="00545DB8">
              <w:rPr>
                <w:vertAlign w:val="subscript"/>
              </w:rPr>
              <w:t>eff</w:t>
            </w:r>
            <w:proofErr w:type="spellEnd"/>
            <w:r w:rsidRPr="00545DB8">
              <w:t xml:space="preserve"> (ft.)</w:t>
            </w:r>
          </w:p>
        </w:tc>
        <w:tc>
          <w:tcPr>
            <w:tcW w:w="2736" w:type="dxa"/>
            <w:gridSpan w:val="2"/>
            <w:tcBorders>
              <w:top w:val="single" w:sz="12" w:space="0" w:color="auto"/>
              <w:left w:val="single" w:sz="12" w:space="0" w:color="auto"/>
              <w:bottom w:val="single" w:sz="4" w:space="0" w:color="auto"/>
              <w:right w:val="single" w:sz="12" w:space="0" w:color="auto"/>
            </w:tcBorders>
          </w:tcPr>
          <w:p w14:paraId="5E9C2EC5" w14:textId="1E32E0D2" w:rsidR="00267D8F" w:rsidRPr="00545DB8" w:rsidRDefault="00267D8F" w:rsidP="00AA057D">
            <w:pPr>
              <w:pStyle w:val="BodyText-table"/>
              <w:jc w:val="center"/>
            </w:pPr>
            <w:r w:rsidRPr="00545DB8">
              <w:t>Diesel Fuel &amp; Fuel Oil</w:t>
            </w:r>
          </w:p>
        </w:tc>
        <w:tc>
          <w:tcPr>
            <w:tcW w:w="2736" w:type="dxa"/>
            <w:gridSpan w:val="2"/>
            <w:tcBorders>
              <w:top w:val="single" w:sz="12" w:space="0" w:color="auto"/>
              <w:left w:val="single" w:sz="12" w:space="0" w:color="auto"/>
              <w:bottom w:val="single" w:sz="4" w:space="0" w:color="auto"/>
              <w:right w:val="single" w:sz="12" w:space="0" w:color="auto"/>
            </w:tcBorders>
          </w:tcPr>
          <w:p w14:paraId="28BB1C73" w14:textId="6E038EB5" w:rsidR="00267D8F" w:rsidRPr="00545DB8" w:rsidRDefault="00267D8F" w:rsidP="00AA057D">
            <w:pPr>
              <w:pStyle w:val="BodyText-table"/>
              <w:jc w:val="center"/>
            </w:pPr>
            <w:r w:rsidRPr="00545DB8">
              <w:t>Lube Oil &amp; Mineral Oil</w:t>
            </w:r>
          </w:p>
        </w:tc>
        <w:tc>
          <w:tcPr>
            <w:tcW w:w="2736" w:type="dxa"/>
            <w:gridSpan w:val="2"/>
            <w:tcBorders>
              <w:top w:val="single" w:sz="12" w:space="0" w:color="auto"/>
              <w:left w:val="single" w:sz="12" w:space="0" w:color="auto"/>
              <w:bottom w:val="single" w:sz="4" w:space="0" w:color="auto"/>
              <w:right w:val="single" w:sz="12" w:space="0" w:color="auto"/>
            </w:tcBorders>
          </w:tcPr>
          <w:p w14:paraId="2D3F3C4C" w14:textId="601EE867" w:rsidR="00267D8F" w:rsidRPr="00545DB8" w:rsidRDefault="00267D8F" w:rsidP="00AA057D">
            <w:pPr>
              <w:pStyle w:val="BodyText-table"/>
              <w:jc w:val="center"/>
            </w:pPr>
            <w:r w:rsidRPr="00545DB8">
              <w:t>Silicone Fluid</w:t>
            </w:r>
          </w:p>
        </w:tc>
      </w:tr>
      <w:tr w:rsidR="00267D8F" w:rsidRPr="00545DB8" w14:paraId="2EAEE7AF" w14:textId="1998A241" w:rsidTr="75FD961D">
        <w:trPr>
          <w:jc w:val="center"/>
        </w:trPr>
        <w:tc>
          <w:tcPr>
            <w:tcW w:w="856" w:type="dxa"/>
            <w:vMerge/>
          </w:tcPr>
          <w:p w14:paraId="054B59B2" w14:textId="09B97767" w:rsidR="00267D8F" w:rsidRPr="00545DB8" w:rsidRDefault="00267D8F" w:rsidP="00AA057D">
            <w:pPr>
              <w:pStyle w:val="BodyText-table"/>
              <w:jc w:val="center"/>
            </w:pPr>
          </w:p>
        </w:tc>
        <w:tc>
          <w:tcPr>
            <w:tcW w:w="1152" w:type="dxa"/>
            <w:tcBorders>
              <w:left w:val="single" w:sz="12" w:space="0" w:color="auto"/>
              <w:bottom w:val="nil"/>
              <w:right w:val="single" w:sz="4" w:space="0" w:color="auto"/>
            </w:tcBorders>
          </w:tcPr>
          <w:p w14:paraId="36BCB571" w14:textId="77DEE387" w:rsidR="00267D8F" w:rsidRPr="00545DB8" w:rsidRDefault="00267D8F" w:rsidP="00AA057D">
            <w:pPr>
              <w:pStyle w:val="BodyText-table"/>
              <w:jc w:val="center"/>
            </w:pPr>
            <w:r w:rsidRPr="00545DB8">
              <w:t>HRR</w:t>
            </w:r>
          </w:p>
        </w:tc>
        <w:tc>
          <w:tcPr>
            <w:tcW w:w="1584" w:type="dxa"/>
            <w:tcBorders>
              <w:left w:val="single" w:sz="4" w:space="0" w:color="auto"/>
              <w:bottom w:val="nil"/>
              <w:right w:val="single" w:sz="12" w:space="0" w:color="auto"/>
            </w:tcBorders>
          </w:tcPr>
          <w:p w14:paraId="0089773D" w14:textId="6B79A41D" w:rsidR="00267D8F" w:rsidRPr="00545DB8" w:rsidRDefault="00267D8F" w:rsidP="00AA057D">
            <w:pPr>
              <w:pStyle w:val="BodyText-table"/>
              <w:jc w:val="center"/>
            </w:pPr>
            <w:r w:rsidRPr="00545DB8">
              <w:t>Burning Rate</w:t>
            </w:r>
          </w:p>
        </w:tc>
        <w:tc>
          <w:tcPr>
            <w:tcW w:w="1152" w:type="dxa"/>
            <w:tcBorders>
              <w:left w:val="single" w:sz="12" w:space="0" w:color="auto"/>
              <w:bottom w:val="nil"/>
            </w:tcBorders>
          </w:tcPr>
          <w:p w14:paraId="34B001B4" w14:textId="0EEE0E10" w:rsidR="00267D8F" w:rsidRPr="00545DB8" w:rsidRDefault="00267D8F" w:rsidP="00AA057D">
            <w:pPr>
              <w:pStyle w:val="BodyText-table"/>
              <w:jc w:val="center"/>
            </w:pPr>
            <w:r w:rsidRPr="00545DB8">
              <w:t>HRR</w:t>
            </w:r>
          </w:p>
        </w:tc>
        <w:tc>
          <w:tcPr>
            <w:tcW w:w="1584" w:type="dxa"/>
            <w:tcBorders>
              <w:bottom w:val="nil"/>
              <w:right w:val="single" w:sz="12" w:space="0" w:color="auto"/>
            </w:tcBorders>
          </w:tcPr>
          <w:p w14:paraId="5F3E261D" w14:textId="1C2971C9" w:rsidR="00267D8F" w:rsidRPr="00545DB8" w:rsidRDefault="00267D8F" w:rsidP="00AA057D">
            <w:pPr>
              <w:pStyle w:val="BodyText-table"/>
              <w:jc w:val="center"/>
            </w:pPr>
            <w:r w:rsidRPr="00545DB8">
              <w:t>Burning Rate</w:t>
            </w:r>
          </w:p>
        </w:tc>
        <w:tc>
          <w:tcPr>
            <w:tcW w:w="1152" w:type="dxa"/>
            <w:tcBorders>
              <w:left w:val="single" w:sz="12" w:space="0" w:color="auto"/>
              <w:bottom w:val="nil"/>
            </w:tcBorders>
          </w:tcPr>
          <w:p w14:paraId="6E491610" w14:textId="5A7D298A" w:rsidR="00267D8F" w:rsidRPr="00545DB8" w:rsidRDefault="00267D8F" w:rsidP="00AA057D">
            <w:pPr>
              <w:pStyle w:val="BodyText-table"/>
              <w:jc w:val="center"/>
            </w:pPr>
            <w:r w:rsidRPr="00545DB8">
              <w:t>HRR</w:t>
            </w:r>
          </w:p>
        </w:tc>
        <w:tc>
          <w:tcPr>
            <w:tcW w:w="1584" w:type="dxa"/>
            <w:tcBorders>
              <w:bottom w:val="nil"/>
              <w:right w:val="single" w:sz="12" w:space="0" w:color="auto"/>
            </w:tcBorders>
          </w:tcPr>
          <w:p w14:paraId="04E05F26" w14:textId="7ADD5F29" w:rsidR="00267D8F" w:rsidRPr="00545DB8" w:rsidRDefault="00267D8F" w:rsidP="00AA057D">
            <w:pPr>
              <w:pStyle w:val="BodyText-table"/>
              <w:jc w:val="center"/>
            </w:pPr>
            <w:r w:rsidRPr="00545DB8">
              <w:t>Burning Rate</w:t>
            </w:r>
          </w:p>
        </w:tc>
      </w:tr>
      <w:tr w:rsidR="00267D8F" w:rsidRPr="00545DB8" w14:paraId="142B4B32" w14:textId="5BC43658" w:rsidTr="75FD961D">
        <w:trPr>
          <w:jc w:val="center"/>
        </w:trPr>
        <w:tc>
          <w:tcPr>
            <w:tcW w:w="856" w:type="dxa"/>
            <w:vMerge/>
          </w:tcPr>
          <w:p w14:paraId="06FAE4DE" w14:textId="0F9562EB" w:rsidR="00267D8F" w:rsidRPr="00545DB8" w:rsidRDefault="00267D8F" w:rsidP="00AA057D">
            <w:pPr>
              <w:pStyle w:val="BodyText-table"/>
              <w:jc w:val="center"/>
            </w:pPr>
          </w:p>
        </w:tc>
        <w:tc>
          <w:tcPr>
            <w:tcW w:w="1152" w:type="dxa"/>
            <w:tcBorders>
              <w:top w:val="nil"/>
              <w:left w:val="single" w:sz="12" w:space="0" w:color="auto"/>
              <w:bottom w:val="single" w:sz="12" w:space="0" w:color="auto"/>
              <w:right w:val="single" w:sz="4" w:space="0" w:color="auto"/>
            </w:tcBorders>
          </w:tcPr>
          <w:p w14:paraId="622AC647" w14:textId="3F1D062A" w:rsidR="00267D8F" w:rsidRPr="00545DB8" w:rsidRDefault="00267D8F" w:rsidP="00AA057D">
            <w:pPr>
              <w:pStyle w:val="BodyText-table"/>
              <w:jc w:val="center"/>
            </w:pPr>
            <w:r w:rsidRPr="00545DB8">
              <w:t>(kW)</w:t>
            </w:r>
          </w:p>
        </w:tc>
        <w:tc>
          <w:tcPr>
            <w:tcW w:w="1584" w:type="dxa"/>
            <w:tcBorders>
              <w:top w:val="nil"/>
              <w:left w:val="single" w:sz="4" w:space="0" w:color="auto"/>
              <w:bottom w:val="single" w:sz="12" w:space="0" w:color="auto"/>
              <w:right w:val="single" w:sz="12" w:space="0" w:color="auto"/>
            </w:tcBorders>
          </w:tcPr>
          <w:p w14:paraId="1E058363" w14:textId="3C9B44B0" w:rsidR="00267D8F" w:rsidRPr="00545DB8" w:rsidRDefault="00267D8F" w:rsidP="00AA057D">
            <w:pPr>
              <w:pStyle w:val="BodyText-table"/>
              <w:jc w:val="center"/>
            </w:pPr>
            <w:r w:rsidRPr="00545DB8">
              <w:t>(gal/min)</w:t>
            </w:r>
          </w:p>
        </w:tc>
        <w:tc>
          <w:tcPr>
            <w:tcW w:w="1152" w:type="dxa"/>
            <w:tcBorders>
              <w:top w:val="nil"/>
              <w:left w:val="single" w:sz="12" w:space="0" w:color="auto"/>
              <w:bottom w:val="single" w:sz="12" w:space="0" w:color="auto"/>
            </w:tcBorders>
          </w:tcPr>
          <w:p w14:paraId="548E2E87" w14:textId="3C700ED0" w:rsidR="00267D8F" w:rsidRPr="00545DB8" w:rsidRDefault="00267D8F" w:rsidP="00AA057D">
            <w:pPr>
              <w:pStyle w:val="BodyText-table"/>
              <w:jc w:val="center"/>
            </w:pPr>
            <w:r w:rsidRPr="00545DB8">
              <w:t>(kW)</w:t>
            </w:r>
          </w:p>
        </w:tc>
        <w:tc>
          <w:tcPr>
            <w:tcW w:w="1584" w:type="dxa"/>
            <w:tcBorders>
              <w:top w:val="nil"/>
              <w:bottom w:val="single" w:sz="12" w:space="0" w:color="auto"/>
              <w:right w:val="single" w:sz="12" w:space="0" w:color="auto"/>
            </w:tcBorders>
          </w:tcPr>
          <w:p w14:paraId="6D9BC868" w14:textId="22151C82" w:rsidR="00267D8F" w:rsidRPr="00545DB8" w:rsidRDefault="00267D8F" w:rsidP="00AA057D">
            <w:pPr>
              <w:pStyle w:val="BodyText-table"/>
              <w:jc w:val="center"/>
            </w:pPr>
            <w:r w:rsidRPr="00545DB8">
              <w:t>(gal/min)</w:t>
            </w:r>
          </w:p>
        </w:tc>
        <w:tc>
          <w:tcPr>
            <w:tcW w:w="1152" w:type="dxa"/>
            <w:tcBorders>
              <w:top w:val="nil"/>
              <w:left w:val="single" w:sz="12" w:space="0" w:color="auto"/>
              <w:bottom w:val="single" w:sz="12" w:space="0" w:color="auto"/>
            </w:tcBorders>
          </w:tcPr>
          <w:p w14:paraId="0C64360B" w14:textId="7AA62925" w:rsidR="00267D8F" w:rsidRPr="00545DB8" w:rsidRDefault="00267D8F" w:rsidP="00AA057D">
            <w:pPr>
              <w:pStyle w:val="BodyText-table"/>
              <w:jc w:val="center"/>
            </w:pPr>
            <w:r w:rsidRPr="00545DB8">
              <w:t>(kW)</w:t>
            </w:r>
          </w:p>
        </w:tc>
        <w:tc>
          <w:tcPr>
            <w:tcW w:w="1584" w:type="dxa"/>
            <w:tcBorders>
              <w:top w:val="nil"/>
              <w:bottom w:val="single" w:sz="12" w:space="0" w:color="auto"/>
              <w:right w:val="single" w:sz="12" w:space="0" w:color="auto"/>
            </w:tcBorders>
          </w:tcPr>
          <w:p w14:paraId="7B7A0C00" w14:textId="3E0EE06B" w:rsidR="00267D8F" w:rsidRPr="00545DB8" w:rsidRDefault="00267D8F" w:rsidP="00AA057D">
            <w:pPr>
              <w:pStyle w:val="BodyText-table"/>
              <w:jc w:val="center"/>
            </w:pPr>
            <w:r w:rsidRPr="00545DB8">
              <w:t>(gal/min)</w:t>
            </w:r>
          </w:p>
        </w:tc>
      </w:tr>
      <w:tr w:rsidR="00267D8F" w:rsidRPr="00545DB8" w14:paraId="72CFDD04" w14:textId="2B61E7CE" w:rsidTr="75FD961D">
        <w:trPr>
          <w:jc w:val="center"/>
        </w:trPr>
        <w:tc>
          <w:tcPr>
            <w:tcW w:w="856" w:type="dxa"/>
            <w:tcBorders>
              <w:top w:val="single" w:sz="12" w:space="0" w:color="auto"/>
              <w:left w:val="single" w:sz="12" w:space="0" w:color="auto"/>
              <w:right w:val="single" w:sz="12" w:space="0" w:color="auto"/>
            </w:tcBorders>
            <w:vAlign w:val="bottom"/>
          </w:tcPr>
          <w:p w14:paraId="5BF085EB" w14:textId="08950BD1" w:rsidR="00267D8F" w:rsidRPr="00545DB8" w:rsidRDefault="00267D8F" w:rsidP="00AA057D">
            <w:pPr>
              <w:pStyle w:val="BodyText-table"/>
              <w:jc w:val="center"/>
            </w:pPr>
            <w:r w:rsidRPr="00545DB8">
              <w:rPr>
                <w:color w:val="000000"/>
              </w:rPr>
              <w:t>1.0</w:t>
            </w:r>
          </w:p>
        </w:tc>
        <w:tc>
          <w:tcPr>
            <w:tcW w:w="1152" w:type="dxa"/>
            <w:tcBorders>
              <w:top w:val="single" w:sz="12" w:space="0" w:color="auto"/>
              <w:left w:val="single" w:sz="12" w:space="0" w:color="auto"/>
              <w:right w:val="single" w:sz="4" w:space="0" w:color="auto"/>
            </w:tcBorders>
            <w:vAlign w:val="bottom"/>
          </w:tcPr>
          <w:p w14:paraId="354E7086" w14:textId="7E7B2F65" w:rsidR="00267D8F" w:rsidRPr="00545DB8" w:rsidRDefault="00267D8F" w:rsidP="00AA057D">
            <w:pPr>
              <w:pStyle w:val="BodyText-table"/>
              <w:jc w:val="center"/>
            </w:pPr>
            <w:r w:rsidRPr="00545DB8">
              <w:rPr>
                <w:color w:val="000000"/>
              </w:rPr>
              <w:t>41</w:t>
            </w:r>
          </w:p>
        </w:tc>
        <w:tc>
          <w:tcPr>
            <w:tcW w:w="1584" w:type="dxa"/>
            <w:tcBorders>
              <w:top w:val="single" w:sz="12" w:space="0" w:color="auto"/>
              <w:left w:val="single" w:sz="4" w:space="0" w:color="auto"/>
              <w:right w:val="single" w:sz="12" w:space="0" w:color="auto"/>
            </w:tcBorders>
            <w:vAlign w:val="bottom"/>
          </w:tcPr>
          <w:p w14:paraId="1D3F8A97" w14:textId="745F929B" w:rsidR="00267D8F" w:rsidRPr="00545DB8" w:rsidRDefault="00267D8F" w:rsidP="00AA057D">
            <w:pPr>
              <w:pStyle w:val="BodyText-table"/>
              <w:jc w:val="center"/>
            </w:pPr>
            <w:r w:rsidRPr="00545DB8">
              <w:rPr>
                <w:color w:val="000000"/>
              </w:rPr>
              <w:t>0.017</w:t>
            </w:r>
          </w:p>
        </w:tc>
        <w:tc>
          <w:tcPr>
            <w:tcW w:w="1152" w:type="dxa"/>
            <w:tcBorders>
              <w:top w:val="single" w:sz="12" w:space="0" w:color="auto"/>
              <w:left w:val="single" w:sz="12" w:space="0" w:color="auto"/>
            </w:tcBorders>
            <w:vAlign w:val="bottom"/>
          </w:tcPr>
          <w:p w14:paraId="29B48864" w14:textId="326E9623" w:rsidR="00267D8F" w:rsidRPr="00545DB8" w:rsidRDefault="00267D8F" w:rsidP="00AA057D">
            <w:pPr>
              <w:pStyle w:val="BodyText-table"/>
              <w:jc w:val="center"/>
            </w:pPr>
            <w:r w:rsidRPr="00545DB8">
              <w:rPr>
                <w:color w:val="000000"/>
              </w:rPr>
              <w:t>25</w:t>
            </w:r>
          </w:p>
        </w:tc>
        <w:tc>
          <w:tcPr>
            <w:tcW w:w="1584" w:type="dxa"/>
            <w:tcBorders>
              <w:top w:val="single" w:sz="12" w:space="0" w:color="auto"/>
              <w:right w:val="single" w:sz="12" w:space="0" w:color="auto"/>
            </w:tcBorders>
            <w:vAlign w:val="bottom"/>
          </w:tcPr>
          <w:p w14:paraId="0DE12D63" w14:textId="440DE2D7" w:rsidR="00267D8F" w:rsidRPr="00545DB8" w:rsidRDefault="00267D8F" w:rsidP="00AA057D">
            <w:pPr>
              <w:pStyle w:val="BodyText-table"/>
              <w:jc w:val="center"/>
            </w:pPr>
            <w:r w:rsidRPr="00545DB8">
              <w:rPr>
                <w:color w:val="000000"/>
              </w:rPr>
              <w:t>0.011</w:t>
            </w:r>
          </w:p>
        </w:tc>
        <w:tc>
          <w:tcPr>
            <w:tcW w:w="1152" w:type="dxa"/>
            <w:tcBorders>
              <w:top w:val="single" w:sz="12" w:space="0" w:color="auto"/>
              <w:left w:val="single" w:sz="12" w:space="0" w:color="auto"/>
            </w:tcBorders>
            <w:vAlign w:val="bottom"/>
          </w:tcPr>
          <w:p w14:paraId="1296E644" w14:textId="78ED880A" w:rsidR="00267D8F" w:rsidRPr="00545DB8" w:rsidRDefault="00267D8F" w:rsidP="00AA057D">
            <w:pPr>
              <w:pStyle w:val="BodyText-table"/>
              <w:jc w:val="center"/>
            </w:pPr>
            <w:r w:rsidRPr="00545DB8">
              <w:rPr>
                <w:color w:val="000000"/>
              </w:rPr>
              <w:t>2.7</w:t>
            </w:r>
          </w:p>
        </w:tc>
        <w:tc>
          <w:tcPr>
            <w:tcW w:w="1584" w:type="dxa"/>
            <w:tcBorders>
              <w:top w:val="single" w:sz="12" w:space="0" w:color="auto"/>
              <w:right w:val="single" w:sz="12" w:space="0" w:color="auto"/>
            </w:tcBorders>
            <w:vAlign w:val="bottom"/>
          </w:tcPr>
          <w:p w14:paraId="420C7421" w14:textId="5BB78B25" w:rsidR="00267D8F" w:rsidRPr="00545DB8" w:rsidRDefault="00267D8F" w:rsidP="00AA057D">
            <w:pPr>
              <w:pStyle w:val="BodyText-table"/>
              <w:jc w:val="center"/>
            </w:pPr>
            <w:r w:rsidRPr="00545DB8">
              <w:rPr>
                <w:color w:val="000000"/>
              </w:rPr>
              <w:t>0.002</w:t>
            </w:r>
          </w:p>
        </w:tc>
      </w:tr>
      <w:tr w:rsidR="00267D8F" w:rsidRPr="00545DB8" w14:paraId="47209864" w14:textId="1C96539D" w:rsidTr="75FD961D">
        <w:trPr>
          <w:jc w:val="center"/>
        </w:trPr>
        <w:tc>
          <w:tcPr>
            <w:tcW w:w="856" w:type="dxa"/>
            <w:tcBorders>
              <w:left w:val="single" w:sz="12" w:space="0" w:color="auto"/>
              <w:right w:val="single" w:sz="12" w:space="0" w:color="auto"/>
            </w:tcBorders>
            <w:vAlign w:val="bottom"/>
          </w:tcPr>
          <w:p w14:paraId="2B5EEA26" w14:textId="23DF6245" w:rsidR="00267D8F" w:rsidRPr="00545DB8" w:rsidRDefault="00267D8F" w:rsidP="00AA057D">
            <w:pPr>
              <w:pStyle w:val="BodyText-table"/>
              <w:jc w:val="center"/>
            </w:pPr>
            <w:r w:rsidRPr="00545DB8">
              <w:rPr>
                <w:color w:val="000000"/>
              </w:rPr>
              <w:t>1.5</w:t>
            </w:r>
          </w:p>
        </w:tc>
        <w:tc>
          <w:tcPr>
            <w:tcW w:w="1152" w:type="dxa"/>
            <w:tcBorders>
              <w:left w:val="single" w:sz="12" w:space="0" w:color="auto"/>
              <w:right w:val="single" w:sz="4" w:space="0" w:color="auto"/>
            </w:tcBorders>
            <w:vAlign w:val="bottom"/>
          </w:tcPr>
          <w:p w14:paraId="73498BD8" w14:textId="12A02FD3" w:rsidR="00267D8F" w:rsidRPr="00545DB8" w:rsidRDefault="00267D8F" w:rsidP="00AA057D">
            <w:pPr>
              <w:pStyle w:val="BodyText-table"/>
              <w:jc w:val="center"/>
            </w:pPr>
            <w:r w:rsidRPr="00545DB8">
              <w:rPr>
                <w:color w:val="000000"/>
              </w:rPr>
              <w:t>123</w:t>
            </w:r>
          </w:p>
        </w:tc>
        <w:tc>
          <w:tcPr>
            <w:tcW w:w="1584" w:type="dxa"/>
            <w:tcBorders>
              <w:left w:val="single" w:sz="4" w:space="0" w:color="auto"/>
              <w:right w:val="single" w:sz="12" w:space="0" w:color="auto"/>
            </w:tcBorders>
            <w:vAlign w:val="bottom"/>
          </w:tcPr>
          <w:p w14:paraId="6786C7B7" w14:textId="04141A8A" w:rsidR="00267D8F" w:rsidRPr="00545DB8" w:rsidRDefault="00267D8F" w:rsidP="00AA057D">
            <w:pPr>
              <w:pStyle w:val="BodyText-table"/>
              <w:jc w:val="center"/>
            </w:pPr>
            <w:r w:rsidRPr="00545DB8">
              <w:rPr>
                <w:color w:val="000000"/>
              </w:rPr>
              <w:t>0.051</w:t>
            </w:r>
          </w:p>
        </w:tc>
        <w:tc>
          <w:tcPr>
            <w:tcW w:w="1152" w:type="dxa"/>
            <w:tcBorders>
              <w:left w:val="single" w:sz="12" w:space="0" w:color="auto"/>
            </w:tcBorders>
            <w:vAlign w:val="bottom"/>
          </w:tcPr>
          <w:p w14:paraId="38A8A733" w14:textId="5D4E4634" w:rsidR="00267D8F" w:rsidRPr="00545DB8" w:rsidRDefault="00267D8F" w:rsidP="00AA057D">
            <w:pPr>
              <w:pStyle w:val="BodyText-table"/>
              <w:jc w:val="center"/>
            </w:pPr>
            <w:r w:rsidRPr="00545DB8">
              <w:rPr>
                <w:color w:val="000000"/>
              </w:rPr>
              <w:t>81</w:t>
            </w:r>
          </w:p>
        </w:tc>
        <w:tc>
          <w:tcPr>
            <w:tcW w:w="1584" w:type="dxa"/>
            <w:tcBorders>
              <w:right w:val="single" w:sz="12" w:space="0" w:color="auto"/>
            </w:tcBorders>
            <w:vAlign w:val="bottom"/>
          </w:tcPr>
          <w:p w14:paraId="392322B3" w14:textId="48A79BA8" w:rsidR="00267D8F" w:rsidRPr="00545DB8" w:rsidRDefault="00267D8F" w:rsidP="00AA057D">
            <w:pPr>
              <w:pStyle w:val="BodyText-table"/>
              <w:jc w:val="center"/>
            </w:pPr>
            <w:r w:rsidRPr="00545DB8">
              <w:rPr>
                <w:color w:val="000000"/>
              </w:rPr>
              <w:t>0.037</w:t>
            </w:r>
          </w:p>
        </w:tc>
        <w:tc>
          <w:tcPr>
            <w:tcW w:w="1152" w:type="dxa"/>
            <w:tcBorders>
              <w:left w:val="single" w:sz="12" w:space="0" w:color="auto"/>
            </w:tcBorders>
            <w:vAlign w:val="bottom"/>
          </w:tcPr>
          <w:p w14:paraId="13F6F855" w14:textId="0B2F1A95" w:rsidR="00267D8F" w:rsidRPr="00545DB8" w:rsidRDefault="00267D8F" w:rsidP="00AA057D">
            <w:pPr>
              <w:pStyle w:val="BodyText-table"/>
              <w:jc w:val="center"/>
            </w:pPr>
            <w:r w:rsidRPr="00545DB8">
              <w:rPr>
                <w:color w:val="000000"/>
              </w:rPr>
              <w:t>8.5</w:t>
            </w:r>
          </w:p>
        </w:tc>
        <w:tc>
          <w:tcPr>
            <w:tcW w:w="1584" w:type="dxa"/>
            <w:tcBorders>
              <w:right w:val="single" w:sz="12" w:space="0" w:color="auto"/>
            </w:tcBorders>
            <w:vAlign w:val="bottom"/>
          </w:tcPr>
          <w:p w14:paraId="04A19D6A" w14:textId="2070A5D3" w:rsidR="00267D8F" w:rsidRPr="00545DB8" w:rsidRDefault="00267D8F" w:rsidP="00AA057D">
            <w:pPr>
              <w:pStyle w:val="BodyText-table"/>
              <w:jc w:val="center"/>
            </w:pPr>
            <w:r w:rsidRPr="00545DB8">
              <w:rPr>
                <w:color w:val="000000"/>
              </w:rPr>
              <w:t>0.005</w:t>
            </w:r>
          </w:p>
        </w:tc>
      </w:tr>
      <w:tr w:rsidR="00267D8F" w:rsidRPr="00545DB8" w14:paraId="1CACB2E8" w14:textId="66F224A6" w:rsidTr="75FD961D">
        <w:trPr>
          <w:jc w:val="center"/>
        </w:trPr>
        <w:tc>
          <w:tcPr>
            <w:tcW w:w="856" w:type="dxa"/>
            <w:tcBorders>
              <w:left w:val="single" w:sz="12" w:space="0" w:color="auto"/>
              <w:right w:val="single" w:sz="12" w:space="0" w:color="auto"/>
            </w:tcBorders>
            <w:vAlign w:val="bottom"/>
          </w:tcPr>
          <w:p w14:paraId="48830699" w14:textId="36809EBB" w:rsidR="00267D8F" w:rsidRPr="00545DB8" w:rsidRDefault="00267D8F" w:rsidP="00AA057D">
            <w:pPr>
              <w:pStyle w:val="BodyText-table"/>
              <w:jc w:val="center"/>
            </w:pPr>
            <w:r w:rsidRPr="00545DB8">
              <w:rPr>
                <w:color w:val="000000"/>
              </w:rPr>
              <w:t>2.0</w:t>
            </w:r>
          </w:p>
        </w:tc>
        <w:tc>
          <w:tcPr>
            <w:tcW w:w="1152" w:type="dxa"/>
            <w:tcBorders>
              <w:left w:val="single" w:sz="12" w:space="0" w:color="auto"/>
              <w:right w:val="single" w:sz="4" w:space="0" w:color="auto"/>
            </w:tcBorders>
            <w:vAlign w:val="bottom"/>
          </w:tcPr>
          <w:p w14:paraId="65A1065A" w14:textId="2ADC78D2" w:rsidR="00267D8F" w:rsidRPr="00545DB8" w:rsidRDefault="00267D8F" w:rsidP="00AA057D">
            <w:pPr>
              <w:pStyle w:val="BodyText-table"/>
              <w:jc w:val="center"/>
            </w:pPr>
            <w:r w:rsidRPr="00545DB8">
              <w:rPr>
                <w:color w:val="000000"/>
              </w:rPr>
              <w:t>262</w:t>
            </w:r>
          </w:p>
        </w:tc>
        <w:tc>
          <w:tcPr>
            <w:tcW w:w="1584" w:type="dxa"/>
            <w:tcBorders>
              <w:left w:val="single" w:sz="4" w:space="0" w:color="auto"/>
              <w:right w:val="single" w:sz="12" w:space="0" w:color="auto"/>
            </w:tcBorders>
            <w:vAlign w:val="bottom"/>
          </w:tcPr>
          <w:p w14:paraId="6D7DA4AD" w14:textId="7F076851" w:rsidR="00267D8F" w:rsidRPr="00545DB8" w:rsidRDefault="00267D8F" w:rsidP="00AA057D">
            <w:pPr>
              <w:pStyle w:val="BodyText-table"/>
              <w:jc w:val="center"/>
            </w:pPr>
            <w:r w:rsidRPr="00545DB8">
              <w:rPr>
                <w:color w:val="000000"/>
              </w:rPr>
              <w:t>0.108</w:t>
            </w:r>
          </w:p>
        </w:tc>
        <w:tc>
          <w:tcPr>
            <w:tcW w:w="1152" w:type="dxa"/>
            <w:tcBorders>
              <w:left w:val="single" w:sz="12" w:space="0" w:color="auto"/>
            </w:tcBorders>
            <w:vAlign w:val="bottom"/>
          </w:tcPr>
          <w:p w14:paraId="082375F7" w14:textId="79C99FFA" w:rsidR="00267D8F" w:rsidRPr="00545DB8" w:rsidRDefault="00267D8F" w:rsidP="00AA057D">
            <w:pPr>
              <w:pStyle w:val="BodyText-table"/>
              <w:jc w:val="center"/>
            </w:pPr>
            <w:r w:rsidRPr="00545DB8">
              <w:rPr>
                <w:color w:val="000000"/>
              </w:rPr>
              <w:t>183</w:t>
            </w:r>
          </w:p>
        </w:tc>
        <w:tc>
          <w:tcPr>
            <w:tcW w:w="1584" w:type="dxa"/>
            <w:tcBorders>
              <w:right w:val="single" w:sz="12" w:space="0" w:color="auto"/>
            </w:tcBorders>
            <w:vAlign w:val="bottom"/>
          </w:tcPr>
          <w:p w14:paraId="5371349C" w14:textId="11625086" w:rsidR="00267D8F" w:rsidRPr="00545DB8" w:rsidRDefault="00267D8F" w:rsidP="00AA057D">
            <w:pPr>
              <w:pStyle w:val="BodyText-table"/>
              <w:jc w:val="center"/>
            </w:pPr>
            <w:r w:rsidRPr="00545DB8">
              <w:rPr>
                <w:color w:val="000000"/>
              </w:rPr>
              <w:t>0.083</w:t>
            </w:r>
          </w:p>
        </w:tc>
        <w:tc>
          <w:tcPr>
            <w:tcW w:w="1152" w:type="dxa"/>
            <w:tcBorders>
              <w:left w:val="single" w:sz="12" w:space="0" w:color="auto"/>
            </w:tcBorders>
            <w:vAlign w:val="bottom"/>
          </w:tcPr>
          <w:p w14:paraId="38FC2122" w14:textId="3F8A6117" w:rsidR="00267D8F" w:rsidRPr="00545DB8" w:rsidRDefault="00267D8F" w:rsidP="00AA057D">
            <w:pPr>
              <w:pStyle w:val="BodyText-table"/>
              <w:jc w:val="center"/>
            </w:pPr>
            <w:r w:rsidRPr="00545DB8">
              <w:rPr>
                <w:color w:val="000000"/>
              </w:rPr>
              <w:t>19</w:t>
            </w:r>
          </w:p>
        </w:tc>
        <w:tc>
          <w:tcPr>
            <w:tcW w:w="1584" w:type="dxa"/>
            <w:tcBorders>
              <w:right w:val="single" w:sz="12" w:space="0" w:color="auto"/>
            </w:tcBorders>
            <w:vAlign w:val="bottom"/>
          </w:tcPr>
          <w:p w14:paraId="3B8FF4BC" w14:textId="4800EF89" w:rsidR="00267D8F" w:rsidRPr="00545DB8" w:rsidRDefault="00267D8F" w:rsidP="00AA057D">
            <w:pPr>
              <w:pStyle w:val="BodyText-table"/>
              <w:jc w:val="center"/>
            </w:pPr>
            <w:r w:rsidRPr="00545DB8">
              <w:rPr>
                <w:color w:val="000000"/>
              </w:rPr>
              <w:t>0.011</w:t>
            </w:r>
          </w:p>
        </w:tc>
      </w:tr>
      <w:tr w:rsidR="00267D8F" w:rsidRPr="00545DB8" w14:paraId="2BCF52C9" w14:textId="3334D4BC" w:rsidTr="75FD961D">
        <w:trPr>
          <w:jc w:val="center"/>
        </w:trPr>
        <w:tc>
          <w:tcPr>
            <w:tcW w:w="856" w:type="dxa"/>
            <w:tcBorders>
              <w:left w:val="single" w:sz="12" w:space="0" w:color="auto"/>
              <w:right w:val="single" w:sz="12" w:space="0" w:color="auto"/>
            </w:tcBorders>
            <w:vAlign w:val="bottom"/>
          </w:tcPr>
          <w:p w14:paraId="28582342" w14:textId="06A4ECA7" w:rsidR="00267D8F" w:rsidRPr="00545DB8" w:rsidRDefault="00267D8F" w:rsidP="00AA057D">
            <w:pPr>
              <w:pStyle w:val="BodyText-table"/>
              <w:jc w:val="center"/>
            </w:pPr>
            <w:r w:rsidRPr="00545DB8">
              <w:rPr>
                <w:color w:val="000000"/>
              </w:rPr>
              <w:t>2.5</w:t>
            </w:r>
          </w:p>
        </w:tc>
        <w:tc>
          <w:tcPr>
            <w:tcW w:w="1152" w:type="dxa"/>
            <w:tcBorders>
              <w:left w:val="single" w:sz="12" w:space="0" w:color="auto"/>
              <w:right w:val="single" w:sz="4" w:space="0" w:color="auto"/>
            </w:tcBorders>
            <w:vAlign w:val="bottom"/>
          </w:tcPr>
          <w:p w14:paraId="584D5E90" w14:textId="1CE8D477" w:rsidR="00267D8F" w:rsidRPr="00545DB8" w:rsidRDefault="00267D8F" w:rsidP="00AA057D">
            <w:pPr>
              <w:pStyle w:val="BodyText-table"/>
              <w:jc w:val="center"/>
            </w:pPr>
            <w:r w:rsidRPr="00545DB8">
              <w:rPr>
                <w:color w:val="000000"/>
              </w:rPr>
              <w:t>460</w:t>
            </w:r>
          </w:p>
        </w:tc>
        <w:tc>
          <w:tcPr>
            <w:tcW w:w="1584" w:type="dxa"/>
            <w:tcBorders>
              <w:left w:val="single" w:sz="4" w:space="0" w:color="auto"/>
              <w:right w:val="single" w:sz="12" w:space="0" w:color="auto"/>
            </w:tcBorders>
            <w:vAlign w:val="bottom"/>
          </w:tcPr>
          <w:p w14:paraId="2B318E02" w14:textId="41011838" w:rsidR="00267D8F" w:rsidRPr="00545DB8" w:rsidRDefault="00267D8F" w:rsidP="00AA057D">
            <w:pPr>
              <w:pStyle w:val="BodyText-table"/>
              <w:jc w:val="center"/>
            </w:pPr>
            <w:r w:rsidRPr="00545DB8">
              <w:rPr>
                <w:color w:val="000000"/>
              </w:rPr>
              <w:t>0.190</w:t>
            </w:r>
          </w:p>
        </w:tc>
        <w:tc>
          <w:tcPr>
            <w:tcW w:w="1152" w:type="dxa"/>
            <w:tcBorders>
              <w:left w:val="single" w:sz="12" w:space="0" w:color="auto"/>
            </w:tcBorders>
            <w:vAlign w:val="bottom"/>
          </w:tcPr>
          <w:p w14:paraId="2721B872" w14:textId="57C18FB2" w:rsidR="00267D8F" w:rsidRPr="00545DB8" w:rsidRDefault="00267D8F" w:rsidP="00AA057D">
            <w:pPr>
              <w:pStyle w:val="BodyText-table"/>
              <w:jc w:val="center"/>
            </w:pPr>
            <w:r w:rsidRPr="00545DB8">
              <w:rPr>
                <w:color w:val="000000"/>
              </w:rPr>
              <w:t>341</w:t>
            </w:r>
          </w:p>
        </w:tc>
        <w:tc>
          <w:tcPr>
            <w:tcW w:w="1584" w:type="dxa"/>
            <w:tcBorders>
              <w:right w:val="single" w:sz="12" w:space="0" w:color="auto"/>
            </w:tcBorders>
            <w:vAlign w:val="bottom"/>
          </w:tcPr>
          <w:p w14:paraId="53ADBF76" w14:textId="572B01AB" w:rsidR="00267D8F" w:rsidRPr="00545DB8" w:rsidRDefault="00267D8F" w:rsidP="00AA057D">
            <w:pPr>
              <w:pStyle w:val="BodyText-table"/>
              <w:jc w:val="center"/>
            </w:pPr>
            <w:r w:rsidRPr="00545DB8">
              <w:rPr>
                <w:color w:val="000000"/>
              </w:rPr>
              <w:t>0.154</w:t>
            </w:r>
          </w:p>
        </w:tc>
        <w:tc>
          <w:tcPr>
            <w:tcW w:w="1152" w:type="dxa"/>
            <w:tcBorders>
              <w:left w:val="single" w:sz="12" w:space="0" w:color="auto"/>
            </w:tcBorders>
            <w:vAlign w:val="bottom"/>
          </w:tcPr>
          <w:p w14:paraId="4B96E7BC" w14:textId="20880BAD" w:rsidR="00267D8F" w:rsidRPr="00545DB8" w:rsidRDefault="00267D8F" w:rsidP="00AA057D">
            <w:pPr>
              <w:pStyle w:val="BodyText-table"/>
              <w:jc w:val="center"/>
            </w:pPr>
            <w:r w:rsidRPr="00545DB8">
              <w:rPr>
                <w:color w:val="000000"/>
              </w:rPr>
              <w:t>34</w:t>
            </w:r>
          </w:p>
        </w:tc>
        <w:tc>
          <w:tcPr>
            <w:tcW w:w="1584" w:type="dxa"/>
            <w:tcBorders>
              <w:right w:val="single" w:sz="12" w:space="0" w:color="auto"/>
            </w:tcBorders>
            <w:vAlign w:val="bottom"/>
          </w:tcPr>
          <w:p w14:paraId="7744F747" w14:textId="656372B7" w:rsidR="00267D8F" w:rsidRPr="00545DB8" w:rsidRDefault="00267D8F" w:rsidP="00AA057D">
            <w:pPr>
              <w:pStyle w:val="BodyText-table"/>
              <w:jc w:val="center"/>
            </w:pPr>
            <w:r w:rsidRPr="00545DB8">
              <w:rPr>
                <w:color w:val="000000"/>
              </w:rPr>
              <w:t>0.020</w:t>
            </w:r>
          </w:p>
        </w:tc>
      </w:tr>
      <w:tr w:rsidR="00267D8F" w:rsidRPr="00545DB8" w14:paraId="5EC110FD" w14:textId="6C776B8B" w:rsidTr="75FD961D">
        <w:trPr>
          <w:jc w:val="center"/>
        </w:trPr>
        <w:tc>
          <w:tcPr>
            <w:tcW w:w="856" w:type="dxa"/>
            <w:tcBorders>
              <w:left w:val="single" w:sz="12" w:space="0" w:color="auto"/>
              <w:right w:val="single" w:sz="12" w:space="0" w:color="auto"/>
            </w:tcBorders>
            <w:vAlign w:val="bottom"/>
          </w:tcPr>
          <w:p w14:paraId="4BA7A363" w14:textId="713A8E1E" w:rsidR="00267D8F" w:rsidRPr="00545DB8" w:rsidRDefault="00267D8F" w:rsidP="00AA057D">
            <w:pPr>
              <w:pStyle w:val="BodyText-table"/>
              <w:jc w:val="center"/>
            </w:pPr>
            <w:r w:rsidRPr="00545DB8">
              <w:rPr>
                <w:color w:val="000000"/>
              </w:rPr>
              <w:t>3.0</w:t>
            </w:r>
          </w:p>
        </w:tc>
        <w:tc>
          <w:tcPr>
            <w:tcW w:w="1152" w:type="dxa"/>
            <w:tcBorders>
              <w:left w:val="single" w:sz="12" w:space="0" w:color="auto"/>
              <w:right w:val="single" w:sz="4" w:space="0" w:color="auto"/>
            </w:tcBorders>
            <w:vAlign w:val="bottom"/>
          </w:tcPr>
          <w:p w14:paraId="7933F9E8" w14:textId="19E21D21" w:rsidR="00267D8F" w:rsidRPr="00545DB8" w:rsidRDefault="00267D8F" w:rsidP="00AA057D">
            <w:pPr>
              <w:pStyle w:val="BodyText-table"/>
              <w:jc w:val="center"/>
            </w:pPr>
            <w:r w:rsidRPr="00545DB8">
              <w:rPr>
                <w:color w:val="000000"/>
              </w:rPr>
              <w:t>720</w:t>
            </w:r>
          </w:p>
        </w:tc>
        <w:tc>
          <w:tcPr>
            <w:tcW w:w="1584" w:type="dxa"/>
            <w:tcBorders>
              <w:left w:val="single" w:sz="4" w:space="0" w:color="auto"/>
              <w:right w:val="single" w:sz="12" w:space="0" w:color="auto"/>
            </w:tcBorders>
            <w:vAlign w:val="bottom"/>
          </w:tcPr>
          <w:p w14:paraId="5A073D87" w14:textId="73C95EF8" w:rsidR="00267D8F" w:rsidRPr="00545DB8" w:rsidRDefault="00267D8F" w:rsidP="00AA057D">
            <w:pPr>
              <w:pStyle w:val="BodyText-table"/>
              <w:jc w:val="center"/>
            </w:pPr>
            <w:r w:rsidRPr="00545DB8">
              <w:rPr>
                <w:color w:val="000000"/>
              </w:rPr>
              <w:t>0.297</w:t>
            </w:r>
          </w:p>
        </w:tc>
        <w:tc>
          <w:tcPr>
            <w:tcW w:w="1152" w:type="dxa"/>
            <w:tcBorders>
              <w:left w:val="single" w:sz="12" w:space="0" w:color="auto"/>
            </w:tcBorders>
            <w:vAlign w:val="bottom"/>
          </w:tcPr>
          <w:p w14:paraId="62D054CF" w14:textId="225F18C2" w:rsidR="00267D8F" w:rsidRPr="00545DB8" w:rsidRDefault="00267D8F" w:rsidP="00AA057D">
            <w:pPr>
              <w:pStyle w:val="BodyText-table"/>
              <w:jc w:val="center"/>
            </w:pPr>
            <w:r w:rsidRPr="00545DB8">
              <w:rPr>
                <w:color w:val="000000"/>
              </w:rPr>
              <w:t>562</w:t>
            </w:r>
          </w:p>
        </w:tc>
        <w:tc>
          <w:tcPr>
            <w:tcW w:w="1584" w:type="dxa"/>
            <w:tcBorders>
              <w:right w:val="single" w:sz="12" w:space="0" w:color="auto"/>
            </w:tcBorders>
            <w:vAlign w:val="bottom"/>
          </w:tcPr>
          <w:p w14:paraId="6D527132" w14:textId="479E988F" w:rsidR="00267D8F" w:rsidRPr="00545DB8" w:rsidRDefault="00267D8F" w:rsidP="00AA057D">
            <w:pPr>
              <w:pStyle w:val="BodyText-table"/>
              <w:jc w:val="center"/>
            </w:pPr>
            <w:r w:rsidRPr="00545DB8">
              <w:rPr>
                <w:color w:val="000000"/>
              </w:rPr>
              <w:t>0.253</w:t>
            </w:r>
          </w:p>
        </w:tc>
        <w:tc>
          <w:tcPr>
            <w:tcW w:w="1152" w:type="dxa"/>
            <w:tcBorders>
              <w:left w:val="single" w:sz="12" w:space="0" w:color="auto"/>
            </w:tcBorders>
            <w:vAlign w:val="bottom"/>
          </w:tcPr>
          <w:p w14:paraId="0ECD8FDE" w14:textId="4944BEC4" w:rsidR="00267D8F" w:rsidRPr="00545DB8" w:rsidRDefault="00267D8F" w:rsidP="00AA057D">
            <w:pPr>
              <w:pStyle w:val="BodyText-table"/>
              <w:jc w:val="center"/>
            </w:pPr>
            <w:r w:rsidRPr="00545DB8">
              <w:rPr>
                <w:color w:val="000000"/>
              </w:rPr>
              <w:t>55</w:t>
            </w:r>
          </w:p>
        </w:tc>
        <w:tc>
          <w:tcPr>
            <w:tcW w:w="1584" w:type="dxa"/>
            <w:tcBorders>
              <w:right w:val="single" w:sz="12" w:space="0" w:color="auto"/>
            </w:tcBorders>
            <w:vAlign w:val="bottom"/>
          </w:tcPr>
          <w:p w14:paraId="7F14DF22" w14:textId="48F4A554" w:rsidR="00267D8F" w:rsidRPr="00545DB8" w:rsidRDefault="00267D8F" w:rsidP="00AA057D">
            <w:pPr>
              <w:pStyle w:val="BodyText-table"/>
              <w:jc w:val="center"/>
            </w:pPr>
            <w:r w:rsidRPr="00545DB8">
              <w:rPr>
                <w:color w:val="000000"/>
              </w:rPr>
              <w:t>0.032</w:t>
            </w:r>
          </w:p>
        </w:tc>
      </w:tr>
      <w:tr w:rsidR="00267D8F" w:rsidRPr="00545DB8" w14:paraId="660FB114" w14:textId="4AA664B0" w:rsidTr="75FD961D">
        <w:trPr>
          <w:jc w:val="center"/>
        </w:trPr>
        <w:tc>
          <w:tcPr>
            <w:tcW w:w="856" w:type="dxa"/>
            <w:tcBorders>
              <w:left w:val="single" w:sz="12" w:space="0" w:color="auto"/>
              <w:right w:val="single" w:sz="12" w:space="0" w:color="auto"/>
            </w:tcBorders>
            <w:vAlign w:val="bottom"/>
          </w:tcPr>
          <w:p w14:paraId="2FB59AA5" w14:textId="21BD6D9B" w:rsidR="00267D8F" w:rsidRPr="00545DB8" w:rsidRDefault="00267D8F" w:rsidP="00AA057D">
            <w:pPr>
              <w:pStyle w:val="BodyText-table"/>
              <w:jc w:val="center"/>
            </w:pPr>
            <w:r w:rsidRPr="00545DB8">
              <w:rPr>
                <w:color w:val="000000"/>
              </w:rPr>
              <w:t>3.5</w:t>
            </w:r>
          </w:p>
        </w:tc>
        <w:tc>
          <w:tcPr>
            <w:tcW w:w="1152" w:type="dxa"/>
            <w:tcBorders>
              <w:left w:val="single" w:sz="12" w:space="0" w:color="auto"/>
              <w:right w:val="single" w:sz="4" w:space="0" w:color="auto"/>
            </w:tcBorders>
            <w:vAlign w:val="bottom"/>
          </w:tcPr>
          <w:p w14:paraId="64FA7286" w14:textId="78D5A4F4" w:rsidR="00267D8F" w:rsidRPr="00545DB8" w:rsidRDefault="00267D8F" w:rsidP="00AA057D">
            <w:pPr>
              <w:pStyle w:val="BodyText-table"/>
              <w:jc w:val="center"/>
            </w:pPr>
            <w:r w:rsidRPr="00545DB8">
              <w:rPr>
                <w:color w:val="000000"/>
              </w:rPr>
              <w:t>1039</w:t>
            </w:r>
          </w:p>
        </w:tc>
        <w:tc>
          <w:tcPr>
            <w:tcW w:w="1584" w:type="dxa"/>
            <w:tcBorders>
              <w:left w:val="single" w:sz="4" w:space="0" w:color="auto"/>
              <w:right w:val="single" w:sz="12" w:space="0" w:color="auto"/>
            </w:tcBorders>
            <w:vAlign w:val="bottom"/>
          </w:tcPr>
          <w:p w14:paraId="77085C90" w14:textId="4B271DD2" w:rsidR="00267D8F" w:rsidRPr="00545DB8" w:rsidRDefault="00267D8F" w:rsidP="00AA057D">
            <w:pPr>
              <w:pStyle w:val="BodyText-table"/>
              <w:jc w:val="center"/>
            </w:pPr>
            <w:r w:rsidRPr="00545DB8">
              <w:rPr>
                <w:color w:val="000000"/>
              </w:rPr>
              <w:t>0.428</w:t>
            </w:r>
          </w:p>
        </w:tc>
        <w:tc>
          <w:tcPr>
            <w:tcW w:w="1152" w:type="dxa"/>
            <w:tcBorders>
              <w:left w:val="single" w:sz="12" w:space="0" w:color="auto"/>
            </w:tcBorders>
            <w:vAlign w:val="bottom"/>
          </w:tcPr>
          <w:p w14:paraId="16D3F102" w14:textId="15FD1591" w:rsidR="00267D8F" w:rsidRPr="00545DB8" w:rsidRDefault="00267D8F" w:rsidP="00AA057D">
            <w:pPr>
              <w:pStyle w:val="BodyText-table"/>
              <w:jc w:val="center"/>
            </w:pPr>
            <w:r w:rsidRPr="00545DB8">
              <w:rPr>
                <w:color w:val="000000"/>
              </w:rPr>
              <w:t>851</w:t>
            </w:r>
          </w:p>
        </w:tc>
        <w:tc>
          <w:tcPr>
            <w:tcW w:w="1584" w:type="dxa"/>
            <w:tcBorders>
              <w:right w:val="single" w:sz="12" w:space="0" w:color="auto"/>
            </w:tcBorders>
            <w:vAlign w:val="bottom"/>
          </w:tcPr>
          <w:p w14:paraId="5BD19465" w14:textId="5913C8DE" w:rsidR="00267D8F" w:rsidRPr="00545DB8" w:rsidRDefault="00267D8F" w:rsidP="00AA057D">
            <w:pPr>
              <w:pStyle w:val="BodyText-table"/>
              <w:jc w:val="center"/>
            </w:pPr>
            <w:r w:rsidRPr="00545DB8">
              <w:rPr>
                <w:color w:val="000000"/>
              </w:rPr>
              <w:t>0.383</w:t>
            </w:r>
          </w:p>
        </w:tc>
        <w:tc>
          <w:tcPr>
            <w:tcW w:w="1152" w:type="dxa"/>
            <w:tcBorders>
              <w:left w:val="single" w:sz="12" w:space="0" w:color="auto"/>
            </w:tcBorders>
            <w:vAlign w:val="bottom"/>
          </w:tcPr>
          <w:p w14:paraId="1236C926" w14:textId="1664DC82" w:rsidR="00267D8F" w:rsidRPr="00545DB8" w:rsidRDefault="00267D8F" w:rsidP="00AA057D">
            <w:pPr>
              <w:pStyle w:val="BodyText-table"/>
              <w:jc w:val="center"/>
            </w:pPr>
            <w:r w:rsidRPr="00545DB8">
              <w:rPr>
                <w:color w:val="000000"/>
              </w:rPr>
              <w:t>82</w:t>
            </w:r>
          </w:p>
        </w:tc>
        <w:tc>
          <w:tcPr>
            <w:tcW w:w="1584" w:type="dxa"/>
            <w:tcBorders>
              <w:right w:val="single" w:sz="12" w:space="0" w:color="auto"/>
            </w:tcBorders>
            <w:vAlign w:val="bottom"/>
          </w:tcPr>
          <w:p w14:paraId="5ACF8434" w14:textId="6D4351CF" w:rsidR="00267D8F" w:rsidRPr="00545DB8" w:rsidRDefault="00267D8F" w:rsidP="00AA057D">
            <w:pPr>
              <w:pStyle w:val="BodyText-table"/>
              <w:jc w:val="center"/>
            </w:pPr>
            <w:r w:rsidRPr="00545DB8">
              <w:rPr>
                <w:color w:val="000000"/>
              </w:rPr>
              <w:t>0.047</w:t>
            </w:r>
          </w:p>
        </w:tc>
      </w:tr>
      <w:tr w:rsidR="00267D8F" w:rsidRPr="00545DB8" w14:paraId="658C9C9B" w14:textId="7C7B09A2" w:rsidTr="75FD961D">
        <w:trPr>
          <w:jc w:val="center"/>
        </w:trPr>
        <w:tc>
          <w:tcPr>
            <w:tcW w:w="856" w:type="dxa"/>
            <w:tcBorders>
              <w:left w:val="single" w:sz="12" w:space="0" w:color="auto"/>
              <w:right w:val="single" w:sz="12" w:space="0" w:color="auto"/>
            </w:tcBorders>
            <w:vAlign w:val="bottom"/>
          </w:tcPr>
          <w:p w14:paraId="03094594" w14:textId="5E7DB8C1" w:rsidR="00267D8F" w:rsidRPr="00545DB8" w:rsidRDefault="00267D8F" w:rsidP="00AA057D">
            <w:pPr>
              <w:pStyle w:val="BodyText-table"/>
              <w:jc w:val="center"/>
            </w:pPr>
            <w:r w:rsidRPr="00545DB8">
              <w:rPr>
                <w:color w:val="000000"/>
              </w:rPr>
              <w:t>4.0</w:t>
            </w:r>
          </w:p>
        </w:tc>
        <w:tc>
          <w:tcPr>
            <w:tcW w:w="1152" w:type="dxa"/>
            <w:tcBorders>
              <w:left w:val="single" w:sz="12" w:space="0" w:color="auto"/>
              <w:right w:val="single" w:sz="4" w:space="0" w:color="auto"/>
            </w:tcBorders>
            <w:vAlign w:val="bottom"/>
          </w:tcPr>
          <w:p w14:paraId="15BEF52B" w14:textId="75AAF100" w:rsidR="00267D8F" w:rsidRPr="00545DB8" w:rsidRDefault="00267D8F" w:rsidP="00AA057D">
            <w:pPr>
              <w:pStyle w:val="BodyText-table"/>
              <w:jc w:val="center"/>
            </w:pPr>
            <w:r w:rsidRPr="00545DB8">
              <w:rPr>
                <w:color w:val="000000"/>
              </w:rPr>
              <w:t>1418</w:t>
            </w:r>
          </w:p>
        </w:tc>
        <w:tc>
          <w:tcPr>
            <w:tcW w:w="1584" w:type="dxa"/>
            <w:tcBorders>
              <w:left w:val="single" w:sz="4" w:space="0" w:color="auto"/>
              <w:right w:val="single" w:sz="12" w:space="0" w:color="auto"/>
            </w:tcBorders>
            <w:vAlign w:val="bottom"/>
          </w:tcPr>
          <w:p w14:paraId="59D02127" w14:textId="414E2885" w:rsidR="00267D8F" w:rsidRPr="00545DB8" w:rsidRDefault="00267D8F" w:rsidP="00AA057D">
            <w:pPr>
              <w:pStyle w:val="BodyText-table"/>
              <w:jc w:val="center"/>
            </w:pPr>
            <w:r w:rsidRPr="00545DB8">
              <w:rPr>
                <w:color w:val="000000"/>
              </w:rPr>
              <w:t>0.584</w:t>
            </w:r>
          </w:p>
        </w:tc>
        <w:tc>
          <w:tcPr>
            <w:tcW w:w="1152" w:type="dxa"/>
            <w:tcBorders>
              <w:left w:val="single" w:sz="12" w:space="0" w:color="auto"/>
            </w:tcBorders>
            <w:vAlign w:val="bottom"/>
          </w:tcPr>
          <w:p w14:paraId="2094BE4B" w14:textId="24B949E8" w:rsidR="00267D8F" w:rsidRPr="00545DB8" w:rsidRDefault="00267D8F" w:rsidP="00AA057D">
            <w:pPr>
              <w:pStyle w:val="BodyText-table"/>
              <w:jc w:val="center"/>
            </w:pPr>
            <w:r w:rsidRPr="00545DB8">
              <w:rPr>
                <w:color w:val="000000"/>
              </w:rPr>
              <w:t>1213</w:t>
            </w:r>
          </w:p>
        </w:tc>
        <w:tc>
          <w:tcPr>
            <w:tcW w:w="1584" w:type="dxa"/>
            <w:tcBorders>
              <w:right w:val="single" w:sz="12" w:space="0" w:color="auto"/>
            </w:tcBorders>
            <w:vAlign w:val="bottom"/>
          </w:tcPr>
          <w:p w14:paraId="05551705" w14:textId="1EB66D0C" w:rsidR="00267D8F" w:rsidRPr="00545DB8" w:rsidRDefault="00267D8F" w:rsidP="00AA057D">
            <w:pPr>
              <w:pStyle w:val="BodyText-table"/>
              <w:jc w:val="center"/>
            </w:pPr>
            <w:r w:rsidRPr="00545DB8">
              <w:rPr>
                <w:color w:val="000000"/>
              </w:rPr>
              <w:t>0.546</w:t>
            </w:r>
          </w:p>
        </w:tc>
        <w:tc>
          <w:tcPr>
            <w:tcW w:w="1152" w:type="dxa"/>
            <w:tcBorders>
              <w:left w:val="single" w:sz="12" w:space="0" w:color="auto"/>
            </w:tcBorders>
            <w:vAlign w:val="bottom"/>
          </w:tcPr>
          <w:p w14:paraId="2C60D124" w14:textId="3760FFFF" w:rsidR="00267D8F" w:rsidRPr="00545DB8" w:rsidRDefault="00267D8F" w:rsidP="00AA057D">
            <w:pPr>
              <w:pStyle w:val="BodyText-table"/>
              <w:jc w:val="center"/>
            </w:pPr>
            <w:r w:rsidRPr="00545DB8">
              <w:rPr>
                <w:color w:val="000000"/>
              </w:rPr>
              <w:t>116</w:t>
            </w:r>
          </w:p>
        </w:tc>
        <w:tc>
          <w:tcPr>
            <w:tcW w:w="1584" w:type="dxa"/>
            <w:tcBorders>
              <w:right w:val="single" w:sz="12" w:space="0" w:color="auto"/>
            </w:tcBorders>
            <w:vAlign w:val="bottom"/>
          </w:tcPr>
          <w:p w14:paraId="19442002" w14:textId="6AB352C4" w:rsidR="00267D8F" w:rsidRPr="00545DB8" w:rsidRDefault="00267D8F" w:rsidP="00AA057D">
            <w:pPr>
              <w:pStyle w:val="BodyText-table"/>
              <w:jc w:val="center"/>
            </w:pPr>
            <w:r w:rsidRPr="00545DB8">
              <w:rPr>
                <w:color w:val="000000"/>
              </w:rPr>
              <w:t>0.067</w:t>
            </w:r>
          </w:p>
        </w:tc>
      </w:tr>
      <w:tr w:rsidR="00267D8F" w:rsidRPr="00545DB8" w14:paraId="5F504ED4" w14:textId="223CA080" w:rsidTr="75FD961D">
        <w:trPr>
          <w:jc w:val="center"/>
        </w:trPr>
        <w:tc>
          <w:tcPr>
            <w:tcW w:w="856" w:type="dxa"/>
            <w:tcBorders>
              <w:left w:val="single" w:sz="12" w:space="0" w:color="auto"/>
              <w:right w:val="single" w:sz="12" w:space="0" w:color="auto"/>
            </w:tcBorders>
            <w:vAlign w:val="bottom"/>
          </w:tcPr>
          <w:p w14:paraId="5E60C2C5" w14:textId="4812760A" w:rsidR="00267D8F" w:rsidRPr="00545DB8" w:rsidRDefault="00267D8F" w:rsidP="00AA057D">
            <w:pPr>
              <w:pStyle w:val="BodyText-table"/>
              <w:jc w:val="center"/>
            </w:pPr>
            <w:r w:rsidRPr="00545DB8">
              <w:rPr>
                <w:color w:val="000000"/>
              </w:rPr>
              <w:t>4.5</w:t>
            </w:r>
          </w:p>
        </w:tc>
        <w:tc>
          <w:tcPr>
            <w:tcW w:w="1152" w:type="dxa"/>
            <w:tcBorders>
              <w:left w:val="single" w:sz="12" w:space="0" w:color="auto"/>
              <w:right w:val="single" w:sz="4" w:space="0" w:color="auto"/>
            </w:tcBorders>
            <w:vAlign w:val="bottom"/>
          </w:tcPr>
          <w:p w14:paraId="411CDEF3" w14:textId="51B213EE" w:rsidR="00267D8F" w:rsidRPr="00545DB8" w:rsidRDefault="00267D8F" w:rsidP="00AA057D">
            <w:pPr>
              <w:pStyle w:val="BodyText-table"/>
              <w:jc w:val="center"/>
            </w:pPr>
            <w:r w:rsidRPr="00545DB8">
              <w:rPr>
                <w:color w:val="000000"/>
              </w:rPr>
              <w:t>1854</w:t>
            </w:r>
          </w:p>
        </w:tc>
        <w:tc>
          <w:tcPr>
            <w:tcW w:w="1584" w:type="dxa"/>
            <w:tcBorders>
              <w:left w:val="single" w:sz="4" w:space="0" w:color="auto"/>
              <w:right w:val="single" w:sz="12" w:space="0" w:color="auto"/>
            </w:tcBorders>
            <w:vAlign w:val="bottom"/>
          </w:tcPr>
          <w:p w14:paraId="0BA1F2E3" w14:textId="7B6A00A6" w:rsidR="00267D8F" w:rsidRPr="00545DB8" w:rsidRDefault="00267D8F" w:rsidP="00AA057D">
            <w:pPr>
              <w:pStyle w:val="BodyText-table"/>
              <w:jc w:val="center"/>
            </w:pPr>
            <w:r w:rsidRPr="00545DB8">
              <w:rPr>
                <w:color w:val="000000"/>
              </w:rPr>
              <w:t>0.764</w:t>
            </w:r>
          </w:p>
        </w:tc>
        <w:tc>
          <w:tcPr>
            <w:tcW w:w="1152" w:type="dxa"/>
            <w:tcBorders>
              <w:left w:val="single" w:sz="12" w:space="0" w:color="auto"/>
            </w:tcBorders>
            <w:vAlign w:val="bottom"/>
          </w:tcPr>
          <w:p w14:paraId="5EEFA370" w14:textId="3BE47503" w:rsidR="00267D8F" w:rsidRPr="00545DB8" w:rsidRDefault="00267D8F" w:rsidP="00AA057D">
            <w:pPr>
              <w:pStyle w:val="BodyText-table"/>
              <w:jc w:val="center"/>
            </w:pPr>
            <w:r w:rsidRPr="00545DB8">
              <w:rPr>
                <w:color w:val="000000"/>
              </w:rPr>
              <w:t>1650</w:t>
            </w:r>
          </w:p>
        </w:tc>
        <w:tc>
          <w:tcPr>
            <w:tcW w:w="1584" w:type="dxa"/>
            <w:tcBorders>
              <w:right w:val="single" w:sz="12" w:space="0" w:color="auto"/>
            </w:tcBorders>
            <w:vAlign w:val="bottom"/>
          </w:tcPr>
          <w:p w14:paraId="2A5DE9A3" w14:textId="61703344" w:rsidR="00267D8F" w:rsidRPr="00545DB8" w:rsidRDefault="00267D8F" w:rsidP="00AA057D">
            <w:pPr>
              <w:pStyle w:val="BodyText-table"/>
              <w:jc w:val="center"/>
            </w:pPr>
            <w:r w:rsidRPr="00545DB8">
              <w:rPr>
                <w:color w:val="000000"/>
              </w:rPr>
              <w:t>0.743</w:t>
            </w:r>
          </w:p>
        </w:tc>
        <w:tc>
          <w:tcPr>
            <w:tcW w:w="1152" w:type="dxa"/>
            <w:tcBorders>
              <w:left w:val="single" w:sz="12" w:space="0" w:color="auto"/>
            </w:tcBorders>
            <w:vAlign w:val="bottom"/>
          </w:tcPr>
          <w:p w14:paraId="6FD8E5E8" w14:textId="41D53201" w:rsidR="00267D8F" w:rsidRPr="00545DB8" w:rsidRDefault="00267D8F" w:rsidP="00AA057D">
            <w:pPr>
              <w:pStyle w:val="BodyText-table"/>
              <w:jc w:val="center"/>
            </w:pPr>
            <w:r w:rsidRPr="00545DB8">
              <w:rPr>
                <w:color w:val="000000"/>
              </w:rPr>
              <w:t>155</w:t>
            </w:r>
          </w:p>
        </w:tc>
        <w:tc>
          <w:tcPr>
            <w:tcW w:w="1584" w:type="dxa"/>
            <w:tcBorders>
              <w:right w:val="single" w:sz="12" w:space="0" w:color="auto"/>
            </w:tcBorders>
            <w:vAlign w:val="bottom"/>
          </w:tcPr>
          <w:p w14:paraId="6EF8F15C" w14:textId="413B7D24" w:rsidR="00267D8F" w:rsidRPr="00545DB8" w:rsidRDefault="00267D8F" w:rsidP="00AA057D">
            <w:pPr>
              <w:pStyle w:val="BodyText-table"/>
              <w:jc w:val="center"/>
            </w:pPr>
            <w:r w:rsidRPr="00545DB8">
              <w:rPr>
                <w:color w:val="000000"/>
              </w:rPr>
              <w:t>0.089</w:t>
            </w:r>
          </w:p>
        </w:tc>
      </w:tr>
      <w:tr w:rsidR="00267D8F" w:rsidRPr="00545DB8" w14:paraId="1587B8A6" w14:textId="27CFD4CF" w:rsidTr="75FD961D">
        <w:trPr>
          <w:jc w:val="center"/>
        </w:trPr>
        <w:tc>
          <w:tcPr>
            <w:tcW w:w="856" w:type="dxa"/>
            <w:tcBorders>
              <w:left w:val="single" w:sz="12" w:space="0" w:color="auto"/>
              <w:right w:val="single" w:sz="12" w:space="0" w:color="auto"/>
            </w:tcBorders>
            <w:vAlign w:val="bottom"/>
          </w:tcPr>
          <w:p w14:paraId="26ED1753" w14:textId="3986F036" w:rsidR="00267D8F" w:rsidRPr="00545DB8" w:rsidRDefault="00267D8F" w:rsidP="00AA057D">
            <w:pPr>
              <w:pStyle w:val="BodyText-table"/>
              <w:jc w:val="center"/>
            </w:pPr>
            <w:r w:rsidRPr="00545DB8">
              <w:rPr>
                <w:color w:val="000000"/>
              </w:rPr>
              <w:t>5.0</w:t>
            </w:r>
          </w:p>
        </w:tc>
        <w:tc>
          <w:tcPr>
            <w:tcW w:w="1152" w:type="dxa"/>
            <w:tcBorders>
              <w:left w:val="single" w:sz="12" w:space="0" w:color="auto"/>
              <w:right w:val="single" w:sz="4" w:space="0" w:color="auto"/>
            </w:tcBorders>
            <w:vAlign w:val="bottom"/>
          </w:tcPr>
          <w:p w14:paraId="70A48BBD" w14:textId="6615A905" w:rsidR="00267D8F" w:rsidRPr="00545DB8" w:rsidRDefault="00267D8F" w:rsidP="00AA057D">
            <w:pPr>
              <w:pStyle w:val="BodyText-table"/>
              <w:jc w:val="center"/>
            </w:pPr>
            <w:r w:rsidRPr="00545DB8">
              <w:rPr>
                <w:color w:val="000000"/>
              </w:rPr>
              <w:t>2345</w:t>
            </w:r>
          </w:p>
        </w:tc>
        <w:tc>
          <w:tcPr>
            <w:tcW w:w="1584" w:type="dxa"/>
            <w:tcBorders>
              <w:left w:val="single" w:sz="4" w:space="0" w:color="auto"/>
              <w:right w:val="single" w:sz="12" w:space="0" w:color="auto"/>
            </w:tcBorders>
            <w:vAlign w:val="bottom"/>
          </w:tcPr>
          <w:p w14:paraId="7391C186" w14:textId="343F0EE8" w:rsidR="00267D8F" w:rsidRPr="00545DB8" w:rsidRDefault="00267D8F" w:rsidP="00AA057D">
            <w:pPr>
              <w:pStyle w:val="BodyText-table"/>
              <w:jc w:val="center"/>
            </w:pPr>
            <w:r w:rsidRPr="00545DB8">
              <w:rPr>
                <w:color w:val="000000"/>
              </w:rPr>
              <w:t>0.966</w:t>
            </w:r>
          </w:p>
        </w:tc>
        <w:tc>
          <w:tcPr>
            <w:tcW w:w="1152" w:type="dxa"/>
            <w:tcBorders>
              <w:left w:val="single" w:sz="12" w:space="0" w:color="auto"/>
            </w:tcBorders>
            <w:vAlign w:val="bottom"/>
          </w:tcPr>
          <w:p w14:paraId="39BA393A" w14:textId="0DA4C93C" w:rsidR="00267D8F" w:rsidRPr="00545DB8" w:rsidRDefault="00267D8F" w:rsidP="00AA057D">
            <w:pPr>
              <w:pStyle w:val="BodyText-table"/>
              <w:jc w:val="center"/>
            </w:pPr>
            <w:r w:rsidRPr="00545DB8">
              <w:rPr>
                <w:color w:val="000000"/>
              </w:rPr>
              <w:t>2165</w:t>
            </w:r>
          </w:p>
        </w:tc>
        <w:tc>
          <w:tcPr>
            <w:tcW w:w="1584" w:type="dxa"/>
            <w:tcBorders>
              <w:right w:val="single" w:sz="12" w:space="0" w:color="auto"/>
            </w:tcBorders>
            <w:vAlign w:val="bottom"/>
          </w:tcPr>
          <w:p w14:paraId="3832302D" w14:textId="0294CF9F" w:rsidR="00267D8F" w:rsidRPr="00545DB8" w:rsidRDefault="00267D8F" w:rsidP="00AA057D">
            <w:pPr>
              <w:pStyle w:val="BodyText-table"/>
              <w:jc w:val="center"/>
            </w:pPr>
            <w:r w:rsidRPr="00545DB8">
              <w:rPr>
                <w:color w:val="000000"/>
              </w:rPr>
              <w:t>0.975</w:t>
            </w:r>
          </w:p>
        </w:tc>
        <w:tc>
          <w:tcPr>
            <w:tcW w:w="1152" w:type="dxa"/>
            <w:tcBorders>
              <w:left w:val="single" w:sz="12" w:space="0" w:color="auto"/>
            </w:tcBorders>
            <w:vAlign w:val="bottom"/>
          </w:tcPr>
          <w:p w14:paraId="786EFA79" w14:textId="3528E934" w:rsidR="00267D8F" w:rsidRPr="00545DB8" w:rsidRDefault="00267D8F" w:rsidP="00AA057D">
            <w:pPr>
              <w:pStyle w:val="BodyText-table"/>
              <w:jc w:val="center"/>
            </w:pPr>
            <w:r w:rsidRPr="00545DB8">
              <w:rPr>
                <w:color w:val="000000"/>
              </w:rPr>
              <w:t>200</w:t>
            </w:r>
          </w:p>
        </w:tc>
        <w:tc>
          <w:tcPr>
            <w:tcW w:w="1584" w:type="dxa"/>
            <w:tcBorders>
              <w:right w:val="single" w:sz="12" w:space="0" w:color="auto"/>
            </w:tcBorders>
            <w:vAlign w:val="bottom"/>
          </w:tcPr>
          <w:p w14:paraId="548BE2C6" w14:textId="46222AC6" w:rsidR="00267D8F" w:rsidRPr="00545DB8" w:rsidRDefault="00267D8F" w:rsidP="00AA057D">
            <w:pPr>
              <w:pStyle w:val="BodyText-table"/>
              <w:jc w:val="center"/>
            </w:pPr>
            <w:r w:rsidRPr="00545DB8">
              <w:rPr>
                <w:color w:val="000000"/>
              </w:rPr>
              <w:t>0.116</w:t>
            </w:r>
          </w:p>
        </w:tc>
      </w:tr>
      <w:tr w:rsidR="00267D8F" w:rsidRPr="00545DB8" w14:paraId="661B7C32" w14:textId="655F1C06" w:rsidTr="75FD961D">
        <w:trPr>
          <w:jc w:val="center"/>
        </w:trPr>
        <w:tc>
          <w:tcPr>
            <w:tcW w:w="856" w:type="dxa"/>
            <w:tcBorders>
              <w:left w:val="single" w:sz="12" w:space="0" w:color="auto"/>
              <w:right w:val="single" w:sz="12" w:space="0" w:color="auto"/>
            </w:tcBorders>
            <w:vAlign w:val="bottom"/>
          </w:tcPr>
          <w:p w14:paraId="12C36F4E" w14:textId="574BD086" w:rsidR="00267D8F" w:rsidRPr="00545DB8" w:rsidRDefault="00267D8F" w:rsidP="00AA057D">
            <w:pPr>
              <w:pStyle w:val="BodyText-table"/>
              <w:jc w:val="center"/>
            </w:pPr>
            <w:r w:rsidRPr="00545DB8">
              <w:rPr>
                <w:color w:val="000000"/>
              </w:rPr>
              <w:t>5.5</w:t>
            </w:r>
          </w:p>
        </w:tc>
        <w:tc>
          <w:tcPr>
            <w:tcW w:w="1152" w:type="dxa"/>
            <w:tcBorders>
              <w:left w:val="single" w:sz="12" w:space="0" w:color="auto"/>
              <w:right w:val="single" w:sz="4" w:space="0" w:color="auto"/>
            </w:tcBorders>
            <w:vAlign w:val="bottom"/>
          </w:tcPr>
          <w:p w14:paraId="6E91C33F" w14:textId="0ECBEB9C" w:rsidR="00267D8F" w:rsidRPr="00545DB8" w:rsidRDefault="00267D8F" w:rsidP="00AA057D">
            <w:pPr>
              <w:pStyle w:val="BodyText-table"/>
              <w:jc w:val="center"/>
            </w:pPr>
            <w:r w:rsidRPr="00545DB8">
              <w:rPr>
                <w:color w:val="000000"/>
              </w:rPr>
              <w:t>2890</w:t>
            </w:r>
          </w:p>
        </w:tc>
        <w:tc>
          <w:tcPr>
            <w:tcW w:w="1584" w:type="dxa"/>
            <w:tcBorders>
              <w:left w:val="single" w:sz="4" w:space="0" w:color="auto"/>
              <w:right w:val="single" w:sz="12" w:space="0" w:color="auto"/>
            </w:tcBorders>
            <w:vAlign w:val="bottom"/>
          </w:tcPr>
          <w:p w14:paraId="68FC45C4" w14:textId="522D8590" w:rsidR="00267D8F" w:rsidRPr="00545DB8" w:rsidRDefault="00267D8F" w:rsidP="00AA057D">
            <w:pPr>
              <w:pStyle w:val="BodyText-table"/>
              <w:jc w:val="center"/>
            </w:pPr>
            <w:r w:rsidRPr="00545DB8">
              <w:rPr>
                <w:color w:val="000000"/>
              </w:rPr>
              <w:t>1.191</w:t>
            </w:r>
          </w:p>
        </w:tc>
        <w:tc>
          <w:tcPr>
            <w:tcW w:w="1152" w:type="dxa"/>
            <w:tcBorders>
              <w:left w:val="single" w:sz="12" w:space="0" w:color="auto"/>
            </w:tcBorders>
            <w:vAlign w:val="bottom"/>
          </w:tcPr>
          <w:p w14:paraId="310D500A" w14:textId="6E4D130C" w:rsidR="00267D8F" w:rsidRPr="00545DB8" w:rsidRDefault="00267D8F" w:rsidP="00AA057D">
            <w:pPr>
              <w:pStyle w:val="BodyText-table"/>
              <w:jc w:val="center"/>
            </w:pPr>
            <w:r w:rsidRPr="00545DB8">
              <w:rPr>
                <w:color w:val="000000"/>
              </w:rPr>
              <w:t>2759</w:t>
            </w:r>
          </w:p>
        </w:tc>
        <w:tc>
          <w:tcPr>
            <w:tcW w:w="1584" w:type="dxa"/>
            <w:tcBorders>
              <w:right w:val="single" w:sz="12" w:space="0" w:color="auto"/>
            </w:tcBorders>
            <w:vAlign w:val="bottom"/>
          </w:tcPr>
          <w:p w14:paraId="66C44F52" w14:textId="4B6A65B4" w:rsidR="00267D8F" w:rsidRPr="00545DB8" w:rsidRDefault="00267D8F" w:rsidP="00AA057D">
            <w:pPr>
              <w:pStyle w:val="BodyText-table"/>
              <w:jc w:val="center"/>
            </w:pPr>
            <w:r w:rsidRPr="00545DB8">
              <w:rPr>
                <w:color w:val="000000"/>
              </w:rPr>
              <w:t>1.242</w:t>
            </w:r>
          </w:p>
        </w:tc>
        <w:tc>
          <w:tcPr>
            <w:tcW w:w="1152" w:type="dxa"/>
            <w:tcBorders>
              <w:left w:val="single" w:sz="12" w:space="0" w:color="auto"/>
            </w:tcBorders>
            <w:vAlign w:val="bottom"/>
          </w:tcPr>
          <w:p w14:paraId="1423E5C4" w14:textId="013E6E7F" w:rsidR="00267D8F" w:rsidRPr="00545DB8" w:rsidRDefault="00267D8F" w:rsidP="00AA057D">
            <w:pPr>
              <w:pStyle w:val="BodyText-table"/>
              <w:jc w:val="center"/>
            </w:pPr>
            <w:r w:rsidRPr="00545DB8">
              <w:rPr>
                <w:color w:val="000000"/>
              </w:rPr>
              <w:t>252</w:t>
            </w:r>
          </w:p>
        </w:tc>
        <w:tc>
          <w:tcPr>
            <w:tcW w:w="1584" w:type="dxa"/>
            <w:tcBorders>
              <w:right w:val="single" w:sz="12" w:space="0" w:color="auto"/>
            </w:tcBorders>
            <w:vAlign w:val="bottom"/>
          </w:tcPr>
          <w:p w14:paraId="40325609" w14:textId="4DCA4FAA" w:rsidR="00267D8F" w:rsidRPr="00545DB8" w:rsidRDefault="00267D8F" w:rsidP="00AA057D">
            <w:pPr>
              <w:pStyle w:val="BodyText-table"/>
              <w:jc w:val="center"/>
            </w:pPr>
            <w:r w:rsidRPr="00545DB8">
              <w:rPr>
                <w:color w:val="000000"/>
              </w:rPr>
              <w:t>0.145</w:t>
            </w:r>
          </w:p>
        </w:tc>
      </w:tr>
      <w:tr w:rsidR="00267D8F" w:rsidRPr="00545DB8" w14:paraId="192D611D" w14:textId="71B3328A" w:rsidTr="75FD961D">
        <w:trPr>
          <w:jc w:val="center"/>
        </w:trPr>
        <w:tc>
          <w:tcPr>
            <w:tcW w:w="856" w:type="dxa"/>
            <w:tcBorders>
              <w:left w:val="single" w:sz="12" w:space="0" w:color="auto"/>
              <w:right w:val="single" w:sz="12" w:space="0" w:color="auto"/>
            </w:tcBorders>
            <w:vAlign w:val="bottom"/>
          </w:tcPr>
          <w:p w14:paraId="47787DB4" w14:textId="3120FCBC" w:rsidR="00267D8F" w:rsidRPr="00545DB8" w:rsidRDefault="00267D8F" w:rsidP="00AA057D">
            <w:pPr>
              <w:pStyle w:val="BodyText-table"/>
              <w:jc w:val="center"/>
            </w:pPr>
            <w:r w:rsidRPr="00545DB8">
              <w:rPr>
                <w:color w:val="000000"/>
              </w:rPr>
              <w:t>6.0</w:t>
            </w:r>
          </w:p>
        </w:tc>
        <w:tc>
          <w:tcPr>
            <w:tcW w:w="1152" w:type="dxa"/>
            <w:tcBorders>
              <w:left w:val="single" w:sz="12" w:space="0" w:color="auto"/>
              <w:right w:val="single" w:sz="4" w:space="0" w:color="auto"/>
            </w:tcBorders>
            <w:vAlign w:val="bottom"/>
          </w:tcPr>
          <w:p w14:paraId="747B3FAC" w14:textId="7DE0DC23" w:rsidR="00267D8F" w:rsidRPr="00545DB8" w:rsidRDefault="00267D8F" w:rsidP="00AA057D">
            <w:pPr>
              <w:pStyle w:val="BodyText-table"/>
              <w:jc w:val="center"/>
            </w:pPr>
            <w:r w:rsidRPr="00545DB8">
              <w:rPr>
                <w:color w:val="000000"/>
              </w:rPr>
              <w:t>3487</w:t>
            </w:r>
          </w:p>
        </w:tc>
        <w:tc>
          <w:tcPr>
            <w:tcW w:w="1584" w:type="dxa"/>
            <w:tcBorders>
              <w:left w:val="single" w:sz="4" w:space="0" w:color="auto"/>
              <w:right w:val="single" w:sz="12" w:space="0" w:color="auto"/>
            </w:tcBorders>
            <w:vAlign w:val="bottom"/>
          </w:tcPr>
          <w:p w14:paraId="3746AF28" w14:textId="2222A95D" w:rsidR="00267D8F" w:rsidRPr="00545DB8" w:rsidRDefault="00267D8F" w:rsidP="00AA057D">
            <w:pPr>
              <w:pStyle w:val="BodyText-table"/>
              <w:jc w:val="center"/>
            </w:pPr>
            <w:r w:rsidRPr="00545DB8">
              <w:rPr>
                <w:color w:val="000000"/>
              </w:rPr>
              <w:t>1.437</w:t>
            </w:r>
          </w:p>
        </w:tc>
        <w:tc>
          <w:tcPr>
            <w:tcW w:w="1152" w:type="dxa"/>
            <w:tcBorders>
              <w:left w:val="single" w:sz="12" w:space="0" w:color="auto"/>
            </w:tcBorders>
            <w:vAlign w:val="bottom"/>
          </w:tcPr>
          <w:p w14:paraId="2DBA6D2C" w14:textId="6658BCD3" w:rsidR="00267D8F" w:rsidRPr="00545DB8" w:rsidRDefault="00267D8F" w:rsidP="00AA057D">
            <w:pPr>
              <w:pStyle w:val="BodyText-table"/>
              <w:jc w:val="center"/>
            </w:pPr>
            <w:r w:rsidRPr="00545DB8">
              <w:rPr>
                <w:color w:val="000000"/>
              </w:rPr>
              <w:t>3432</w:t>
            </w:r>
          </w:p>
        </w:tc>
        <w:tc>
          <w:tcPr>
            <w:tcW w:w="1584" w:type="dxa"/>
            <w:tcBorders>
              <w:right w:val="single" w:sz="12" w:space="0" w:color="auto"/>
            </w:tcBorders>
            <w:vAlign w:val="bottom"/>
          </w:tcPr>
          <w:p w14:paraId="63FAEA14" w14:textId="3915AA59" w:rsidR="00267D8F" w:rsidRPr="00545DB8" w:rsidRDefault="00267D8F" w:rsidP="00AA057D">
            <w:pPr>
              <w:pStyle w:val="BodyText-table"/>
              <w:jc w:val="center"/>
            </w:pPr>
            <w:r w:rsidRPr="00545DB8">
              <w:rPr>
                <w:color w:val="000000"/>
              </w:rPr>
              <w:t>1.545</w:t>
            </w:r>
          </w:p>
        </w:tc>
        <w:tc>
          <w:tcPr>
            <w:tcW w:w="1152" w:type="dxa"/>
            <w:tcBorders>
              <w:left w:val="single" w:sz="12" w:space="0" w:color="auto"/>
            </w:tcBorders>
            <w:vAlign w:val="bottom"/>
          </w:tcPr>
          <w:p w14:paraId="2BF2EAD7" w14:textId="7C32DF8D" w:rsidR="00267D8F" w:rsidRPr="00545DB8" w:rsidRDefault="00267D8F" w:rsidP="00AA057D">
            <w:pPr>
              <w:pStyle w:val="BodyText-table"/>
              <w:jc w:val="center"/>
            </w:pPr>
            <w:r w:rsidRPr="00545DB8">
              <w:rPr>
                <w:color w:val="000000"/>
              </w:rPr>
              <w:t>310</w:t>
            </w:r>
          </w:p>
        </w:tc>
        <w:tc>
          <w:tcPr>
            <w:tcW w:w="1584" w:type="dxa"/>
            <w:tcBorders>
              <w:right w:val="single" w:sz="12" w:space="0" w:color="auto"/>
            </w:tcBorders>
            <w:vAlign w:val="bottom"/>
          </w:tcPr>
          <w:p w14:paraId="21281153" w14:textId="7A3F83E0" w:rsidR="00267D8F" w:rsidRPr="00545DB8" w:rsidRDefault="00267D8F" w:rsidP="00AA057D">
            <w:pPr>
              <w:pStyle w:val="BodyText-table"/>
              <w:jc w:val="center"/>
            </w:pPr>
            <w:r w:rsidRPr="00545DB8">
              <w:rPr>
                <w:color w:val="000000"/>
              </w:rPr>
              <w:t>0.179</w:t>
            </w:r>
          </w:p>
        </w:tc>
      </w:tr>
      <w:tr w:rsidR="00267D8F" w:rsidRPr="00545DB8" w14:paraId="3EC7102F" w14:textId="66B0C7E5" w:rsidTr="75FD961D">
        <w:trPr>
          <w:jc w:val="center"/>
        </w:trPr>
        <w:tc>
          <w:tcPr>
            <w:tcW w:w="856" w:type="dxa"/>
            <w:tcBorders>
              <w:left w:val="single" w:sz="12" w:space="0" w:color="auto"/>
              <w:right w:val="single" w:sz="12" w:space="0" w:color="auto"/>
            </w:tcBorders>
            <w:vAlign w:val="bottom"/>
          </w:tcPr>
          <w:p w14:paraId="7CF365B4" w14:textId="5575B09C" w:rsidR="00267D8F" w:rsidRPr="00545DB8" w:rsidRDefault="00267D8F" w:rsidP="00AA057D">
            <w:pPr>
              <w:pStyle w:val="BodyText-table"/>
              <w:jc w:val="center"/>
            </w:pPr>
            <w:r w:rsidRPr="00545DB8">
              <w:rPr>
                <w:color w:val="000000"/>
              </w:rPr>
              <w:t>6.5</w:t>
            </w:r>
          </w:p>
        </w:tc>
        <w:tc>
          <w:tcPr>
            <w:tcW w:w="1152" w:type="dxa"/>
            <w:tcBorders>
              <w:left w:val="single" w:sz="12" w:space="0" w:color="auto"/>
              <w:right w:val="single" w:sz="4" w:space="0" w:color="auto"/>
            </w:tcBorders>
            <w:vAlign w:val="bottom"/>
          </w:tcPr>
          <w:p w14:paraId="2091B83B" w14:textId="2542607F" w:rsidR="00267D8F" w:rsidRPr="00545DB8" w:rsidRDefault="00267D8F" w:rsidP="00AA057D">
            <w:pPr>
              <w:pStyle w:val="BodyText-table"/>
              <w:jc w:val="center"/>
            </w:pPr>
            <w:r w:rsidRPr="00545DB8">
              <w:rPr>
                <w:color w:val="000000"/>
              </w:rPr>
              <w:t>4136</w:t>
            </w:r>
          </w:p>
        </w:tc>
        <w:tc>
          <w:tcPr>
            <w:tcW w:w="1584" w:type="dxa"/>
            <w:tcBorders>
              <w:left w:val="single" w:sz="4" w:space="0" w:color="auto"/>
              <w:right w:val="single" w:sz="12" w:space="0" w:color="auto"/>
            </w:tcBorders>
            <w:vAlign w:val="bottom"/>
          </w:tcPr>
          <w:p w14:paraId="1155836E" w14:textId="1307E70C" w:rsidR="00267D8F" w:rsidRPr="00545DB8" w:rsidRDefault="00267D8F" w:rsidP="00AA057D">
            <w:pPr>
              <w:pStyle w:val="BodyText-table"/>
              <w:jc w:val="center"/>
            </w:pPr>
            <w:r w:rsidRPr="00545DB8">
              <w:rPr>
                <w:color w:val="000000"/>
              </w:rPr>
              <w:t>1.705</w:t>
            </w:r>
          </w:p>
        </w:tc>
        <w:tc>
          <w:tcPr>
            <w:tcW w:w="1152" w:type="dxa"/>
            <w:tcBorders>
              <w:left w:val="single" w:sz="12" w:space="0" w:color="auto"/>
            </w:tcBorders>
            <w:vAlign w:val="bottom"/>
          </w:tcPr>
          <w:p w14:paraId="189FDE31" w14:textId="37A852CB" w:rsidR="00267D8F" w:rsidRPr="00545DB8" w:rsidRDefault="00267D8F" w:rsidP="00AA057D">
            <w:pPr>
              <w:pStyle w:val="BodyText-table"/>
              <w:jc w:val="center"/>
            </w:pPr>
            <w:r w:rsidRPr="00545DB8">
              <w:rPr>
                <w:color w:val="000000"/>
              </w:rPr>
              <w:t>4185</w:t>
            </w:r>
          </w:p>
        </w:tc>
        <w:tc>
          <w:tcPr>
            <w:tcW w:w="1584" w:type="dxa"/>
            <w:tcBorders>
              <w:right w:val="single" w:sz="12" w:space="0" w:color="auto"/>
            </w:tcBorders>
            <w:vAlign w:val="bottom"/>
          </w:tcPr>
          <w:p w14:paraId="481BBF5D" w14:textId="09089EFB" w:rsidR="00267D8F" w:rsidRPr="00545DB8" w:rsidRDefault="00267D8F" w:rsidP="00AA057D">
            <w:pPr>
              <w:pStyle w:val="BodyText-table"/>
              <w:jc w:val="center"/>
            </w:pPr>
            <w:r w:rsidRPr="00545DB8">
              <w:rPr>
                <w:color w:val="000000"/>
              </w:rPr>
              <w:t>1.884</w:t>
            </w:r>
          </w:p>
        </w:tc>
        <w:tc>
          <w:tcPr>
            <w:tcW w:w="1152" w:type="dxa"/>
            <w:tcBorders>
              <w:left w:val="single" w:sz="12" w:space="0" w:color="auto"/>
            </w:tcBorders>
            <w:vAlign w:val="bottom"/>
          </w:tcPr>
          <w:p w14:paraId="6B892A26" w14:textId="4D18A7A6" w:rsidR="00267D8F" w:rsidRPr="00545DB8" w:rsidRDefault="00267D8F" w:rsidP="00AA057D">
            <w:pPr>
              <w:pStyle w:val="BodyText-table"/>
              <w:jc w:val="center"/>
            </w:pPr>
            <w:r w:rsidRPr="00545DB8">
              <w:rPr>
                <w:color w:val="000000"/>
              </w:rPr>
              <w:t>373</w:t>
            </w:r>
          </w:p>
        </w:tc>
        <w:tc>
          <w:tcPr>
            <w:tcW w:w="1584" w:type="dxa"/>
            <w:tcBorders>
              <w:right w:val="single" w:sz="12" w:space="0" w:color="auto"/>
            </w:tcBorders>
            <w:vAlign w:val="bottom"/>
          </w:tcPr>
          <w:p w14:paraId="0822EC11" w14:textId="67453FE3" w:rsidR="00267D8F" w:rsidRPr="00545DB8" w:rsidRDefault="00267D8F" w:rsidP="00AA057D">
            <w:pPr>
              <w:pStyle w:val="BodyText-table"/>
              <w:jc w:val="center"/>
            </w:pPr>
            <w:r w:rsidRPr="00545DB8">
              <w:rPr>
                <w:color w:val="000000"/>
              </w:rPr>
              <w:t>0.215</w:t>
            </w:r>
          </w:p>
        </w:tc>
      </w:tr>
      <w:tr w:rsidR="00267D8F" w:rsidRPr="00545DB8" w14:paraId="4DB071B9" w14:textId="5A6C3182" w:rsidTr="75FD961D">
        <w:trPr>
          <w:jc w:val="center"/>
        </w:trPr>
        <w:tc>
          <w:tcPr>
            <w:tcW w:w="856" w:type="dxa"/>
            <w:tcBorders>
              <w:left w:val="single" w:sz="12" w:space="0" w:color="auto"/>
              <w:right w:val="single" w:sz="12" w:space="0" w:color="auto"/>
            </w:tcBorders>
            <w:vAlign w:val="bottom"/>
          </w:tcPr>
          <w:p w14:paraId="75C4A3E7" w14:textId="1CB94F7F" w:rsidR="00267D8F" w:rsidRPr="00545DB8" w:rsidRDefault="00267D8F" w:rsidP="00AA057D">
            <w:pPr>
              <w:pStyle w:val="BodyText-table"/>
              <w:jc w:val="center"/>
            </w:pPr>
            <w:r w:rsidRPr="00545DB8">
              <w:rPr>
                <w:color w:val="000000"/>
              </w:rPr>
              <w:t>7.0</w:t>
            </w:r>
          </w:p>
        </w:tc>
        <w:tc>
          <w:tcPr>
            <w:tcW w:w="1152" w:type="dxa"/>
            <w:tcBorders>
              <w:left w:val="single" w:sz="12" w:space="0" w:color="auto"/>
              <w:right w:val="single" w:sz="4" w:space="0" w:color="auto"/>
            </w:tcBorders>
            <w:vAlign w:val="bottom"/>
          </w:tcPr>
          <w:p w14:paraId="13D0C40A" w14:textId="7C7289D9" w:rsidR="00267D8F" w:rsidRPr="00545DB8" w:rsidRDefault="00267D8F" w:rsidP="00AA057D">
            <w:pPr>
              <w:pStyle w:val="BodyText-table"/>
              <w:jc w:val="center"/>
            </w:pPr>
            <w:r w:rsidRPr="00545DB8">
              <w:rPr>
                <w:color w:val="000000"/>
              </w:rPr>
              <w:t>4836</w:t>
            </w:r>
          </w:p>
        </w:tc>
        <w:tc>
          <w:tcPr>
            <w:tcW w:w="1584" w:type="dxa"/>
            <w:tcBorders>
              <w:left w:val="single" w:sz="4" w:space="0" w:color="auto"/>
              <w:right w:val="single" w:sz="12" w:space="0" w:color="auto"/>
            </w:tcBorders>
            <w:vAlign w:val="bottom"/>
          </w:tcPr>
          <w:p w14:paraId="4AFD757F" w14:textId="34CD569B" w:rsidR="00267D8F" w:rsidRPr="00545DB8" w:rsidRDefault="00267D8F" w:rsidP="00AA057D">
            <w:pPr>
              <w:pStyle w:val="BodyText-table"/>
              <w:jc w:val="center"/>
            </w:pPr>
            <w:r w:rsidRPr="00545DB8">
              <w:rPr>
                <w:color w:val="000000"/>
              </w:rPr>
              <w:t>1.993</w:t>
            </w:r>
          </w:p>
        </w:tc>
        <w:tc>
          <w:tcPr>
            <w:tcW w:w="1152" w:type="dxa"/>
            <w:tcBorders>
              <w:left w:val="single" w:sz="12" w:space="0" w:color="auto"/>
            </w:tcBorders>
            <w:vAlign w:val="bottom"/>
          </w:tcPr>
          <w:p w14:paraId="78915603" w14:textId="08E7F879" w:rsidR="00267D8F" w:rsidRPr="00545DB8" w:rsidRDefault="00267D8F" w:rsidP="00AA057D">
            <w:pPr>
              <w:pStyle w:val="BodyText-table"/>
              <w:jc w:val="center"/>
            </w:pPr>
            <w:r w:rsidRPr="00545DB8">
              <w:rPr>
                <w:color w:val="000000"/>
              </w:rPr>
              <w:t>5017</w:t>
            </w:r>
          </w:p>
        </w:tc>
        <w:tc>
          <w:tcPr>
            <w:tcW w:w="1584" w:type="dxa"/>
            <w:tcBorders>
              <w:right w:val="single" w:sz="12" w:space="0" w:color="auto"/>
            </w:tcBorders>
            <w:vAlign w:val="bottom"/>
          </w:tcPr>
          <w:p w14:paraId="7A9D98DD" w14:textId="51D7E51B" w:rsidR="00267D8F" w:rsidRPr="00545DB8" w:rsidRDefault="00267D8F" w:rsidP="00AA057D">
            <w:pPr>
              <w:pStyle w:val="BodyText-table"/>
              <w:jc w:val="center"/>
            </w:pPr>
            <w:r w:rsidRPr="00545DB8">
              <w:rPr>
                <w:color w:val="000000"/>
              </w:rPr>
              <w:t>2.258</w:t>
            </w:r>
          </w:p>
        </w:tc>
        <w:tc>
          <w:tcPr>
            <w:tcW w:w="1152" w:type="dxa"/>
            <w:tcBorders>
              <w:left w:val="single" w:sz="12" w:space="0" w:color="auto"/>
            </w:tcBorders>
            <w:vAlign w:val="bottom"/>
          </w:tcPr>
          <w:p w14:paraId="0AFE4628" w14:textId="765BB322" w:rsidR="00267D8F" w:rsidRPr="00545DB8" w:rsidRDefault="00267D8F" w:rsidP="00AA057D">
            <w:pPr>
              <w:pStyle w:val="BodyText-table"/>
              <w:jc w:val="center"/>
            </w:pPr>
            <w:r w:rsidRPr="00545DB8">
              <w:rPr>
                <w:color w:val="000000"/>
              </w:rPr>
              <w:t>443</w:t>
            </w:r>
          </w:p>
        </w:tc>
        <w:tc>
          <w:tcPr>
            <w:tcW w:w="1584" w:type="dxa"/>
            <w:tcBorders>
              <w:right w:val="single" w:sz="12" w:space="0" w:color="auto"/>
            </w:tcBorders>
            <w:vAlign w:val="bottom"/>
          </w:tcPr>
          <w:p w14:paraId="57D62759" w14:textId="4E9C3A0F" w:rsidR="00267D8F" w:rsidRPr="00545DB8" w:rsidRDefault="00267D8F" w:rsidP="00AA057D">
            <w:pPr>
              <w:pStyle w:val="BodyText-table"/>
              <w:jc w:val="center"/>
            </w:pPr>
            <w:r w:rsidRPr="00545DB8">
              <w:rPr>
                <w:color w:val="000000"/>
              </w:rPr>
              <w:t>0.255</w:t>
            </w:r>
          </w:p>
        </w:tc>
      </w:tr>
      <w:tr w:rsidR="00267D8F" w:rsidRPr="00545DB8" w14:paraId="42676C3E" w14:textId="29CF7F62" w:rsidTr="75FD961D">
        <w:trPr>
          <w:jc w:val="center"/>
        </w:trPr>
        <w:tc>
          <w:tcPr>
            <w:tcW w:w="856" w:type="dxa"/>
            <w:tcBorders>
              <w:left w:val="single" w:sz="12" w:space="0" w:color="auto"/>
              <w:right w:val="single" w:sz="12" w:space="0" w:color="auto"/>
            </w:tcBorders>
            <w:vAlign w:val="bottom"/>
          </w:tcPr>
          <w:p w14:paraId="0507B1BC" w14:textId="2FC280E7" w:rsidR="00267D8F" w:rsidRPr="00545DB8" w:rsidRDefault="00267D8F" w:rsidP="00AA057D">
            <w:pPr>
              <w:pStyle w:val="BodyText-table"/>
              <w:jc w:val="center"/>
            </w:pPr>
            <w:r w:rsidRPr="00545DB8">
              <w:rPr>
                <w:color w:val="000000"/>
              </w:rPr>
              <w:t>7.5</w:t>
            </w:r>
          </w:p>
        </w:tc>
        <w:tc>
          <w:tcPr>
            <w:tcW w:w="1152" w:type="dxa"/>
            <w:tcBorders>
              <w:left w:val="single" w:sz="12" w:space="0" w:color="auto"/>
              <w:right w:val="single" w:sz="4" w:space="0" w:color="auto"/>
            </w:tcBorders>
            <w:vAlign w:val="bottom"/>
          </w:tcPr>
          <w:p w14:paraId="133A1F83" w14:textId="1C743FBE" w:rsidR="00267D8F" w:rsidRPr="00545DB8" w:rsidRDefault="00267D8F" w:rsidP="00AA057D">
            <w:pPr>
              <w:pStyle w:val="BodyText-table"/>
              <w:jc w:val="center"/>
            </w:pPr>
            <w:r w:rsidRPr="00545DB8">
              <w:rPr>
                <w:color w:val="000000"/>
              </w:rPr>
              <w:t>5586</w:t>
            </w:r>
          </w:p>
        </w:tc>
        <w:tc>
          <w:tcPr>
            <w:tcW w:w="1584" w:type="dxa"/>
            <w:tcBorders>
              <w:left w:val="single" w:sz="4" w:space="0" w:color="auto"/>
              <w:right w:val="single" w:sz="12" w:space="0" w:color="auto"/>
            </w:tcBorders>
            <w:vAlign w:val="bottom"/>
          </w:tcPr>
          <w:p w14:paraId="37D7B07E" w14:textId="40BBAF4B" w:rsidR="00267D8F" w:rsidRPr="00545DB8" w:rsidRDefault="00267D8F" w:rsidP="00AA057D">
            <w:pPr>
              <w:pStyle w:val="BodyText-table"/>
              <w:jc w:val="center"/>
            </w:pPr>
            <w:r w:rsidRPr="00545DB8">
              <w:rPr>
                <w:color w:val="000000"/>
              </w:rPr>
              <w:t>2.302</w:t>
            </w:r>
          </w:p>
        </w:tc>
        <w:tc>
          <w:tcPr>
            <w:tcW w:w="1152" w:type="dxa"/>
            <w:tcBorders>
              <w:left w:val="single" w:sz="12" w:space="0" w:color="auto"/>
            </w:tcBorders>
            <w:vAlign w:val="bottom"/>
          </w:tcPr>
          <w:p w14:paraId="689AABAF" w14:textId="7970EF2E" w:rsidR="00267D8F" w:rsidRPr="00545DB8" w:rsidRDefault="00267D8F" w:rsidP="00AA057D">
            <w:pPr>
              <w:pStyle w:val="BodyText-table"/>
              <w:jc w:val="center"/>
            </w:pPr>
            <w:r w:rsidRPr="00545DB8">
              <w:rPr>
                <w:color w:val="000000"/>
              </w:rPr>
              <w:t>5928</w:t>
            </w:r>
          </w:p>
        </w:tc>
        <w:tc>
          <w:tcPr>
            <w:tcW w:w="1584" w:type="dxa"/>
            <w:tcBorders>
              <w:right w:val="single" w:sz="12" w:space="0" w:color="auto"/>
            </w:tcBorders>
            <w:vAlign w:val="bottom"/>
          </w:tcPr>
          <w:p w14:paraId="10B95795" w14:textId="6FB3E583" w:rsidR="00267D8F" w:rsidRPr="00545DB8" w:rsidRDefault="00267D8F" w:rsidP="00AA057D">
            <w:pPr>
              <w:pStyle w:val="BodyText-table"/>
              <w:jc w:val="center"/>
            </w:pPr>
            <w:r w:rsidRPr="00545DB8">
              <w:rPr>
                <w:color w:val="000000"/>
              </w:rPr>
              <w:t>2.668</w:t>
            </w:r>
          </w:p>
        </w:tc>
        <w:tc>
          <w:tcPr>
            <w:tcW w:w="1152" w:type="dxa"/>
            <w:tcBorders>
              <w:left w:val="single" w:sz="12" w:space="0" w:color="auto"/>
            </w:tcBorders>
            <w:vAlign w:val="bottom"/>
          </w:tcPr>
          <w:p w14:paraId="31619E09" w14:textId="2B0820D8" w:rsidR="00267D8F" w:rsidRPr="00545DB8" w:rsidRDefault="00267D8F" w:rsidP="00AA057D">
            <w:pPr>
              <w:pStyle w:val="BodyText-table"/>
              <w:jc w:val="center"/>
            </w:pPr>
            <w:r w:rsidRPr="00545DB8">
              <w:rPr>
                <w:color w:val="000000"/>
              </w:rPr>
              <w:t>518</w:t>
            </w:r>
          </w:p>
        </w:tc>
        <w:tc>
          <w:tcPr>
            <w:tcW w:w="1584" w:type="dxa"/>
            <w:tcBorders>
              <w:right w:val="single" w:sz="12" w:space="0" w:color="auto"/>
            </w:tcBorders>
            <w:vAlign w:val="bottom"/>
          </w:tcPr>
          <w:p w14:paraId="08F88DDF" w14:textId="5561F3B6" w:rsidR="00267D8F" w:rsidRPr="00545DB8" w:rsidRDefault="00267D8F" w:rsidP="00AA057D">
            <w:pPr>
              <w:pStyle w:val="BodyText-table"/>
              <w:jc w:val="center"/>
            </w:pPr>
            <w:r w:rsidRPr="00545DB8">
              <w:rPr>
                <w:color w:val="000000"/>
              </w:rPr>
              <w:t>0.299</w:t>
            </w:r>
          </w:p>
        </w:tc>
      </w:tr>
      <w:tr w:rsidR="00267D8F" w:rsidRPr="00545DB8" w14:paraId="3B1A51ED" w14:textId="610CB1E6" w:rsidTr="75FD961D">
        <w:trPr>
          <w:jc w:val="center"/>
        </w:trPr>
        <w:tc>
          <w:tcPr>
            <w:tcW w:w="856" w:type="dxa"/>
            <w:tcBorders>
              <w:left w:val="single" w:sz="12" w:space="0" w:color="auto"/>
              <w:right w:val="single" w:sz="12" w:space="0" w:color="auto"/>
            </w:tcBorders>
            <w:vAlign w:val="bottom"/>
          </w:tcPr>
          <w:p w14:paraId="14B06443" w14:textId="50251C98" w:rsidR="00267D8F" w:rsidRPr="00545DB8" w:rsidRDefault="00267D8F" w:rsidP="00AA057D">
            <w:pPr>
              <w:pStyle w:val="BodyText-table"/>
              <w:jc w:val="center"/>
            </w:pPr>
            <w:r w:rsidRPr="00545DB8">
              <w:rPr>
                <w:color w:val="000000"/>
              </w:rPr>
              <w:t>8.0</w:t>
            </w:r>
          </w:p>
        </w:tc>
        <w:tc>
          <w:tcPr>
            <w:tcW w:w="1152" w:type="dxa"/>
            <w:tcBorders>
              <w:left w:val="single" w:sz="12" w:space="0" w:color="auto"/>
              <w:right w:val="single" w:sz="4" w:space="0" w:color="auto"/>
            </w:tcBorders>
            <w:vAlign w:val="bottom"/>
          </w:tcPr>
          <w:p w14:paraId="4E031ABB" w14:textId="77063202" w:rsidR="00267D8F" w:rsidRPr="00545DB8" w:rsidRDefault="00267D8F" w:rsidP="00AA057D">
            <w:pPr>
              <w:pStyle w:val="BodyText-table"/>
              <w:jc w:val="center"/>
            </w:pPr>
            <w:r w:rsidRPr="00545DB8">
              <w:rPr>
                <w:color w:val="000000"/>
              </w:rPr>
              <w:t>6386</w:t>
            </w:r>
          </w:p>
        </w:tc>
        <w:tc>
          <w:tcPr>
            <w:tcW w:w="1584" w:type="dxa"/>
            <w:tcBorders>
              <w:left w:val="single" w:sz="4" w:space="0" w:color="auto"/>
              <w:right w:val="single" w:sz="12" w:space="0" w:color="auto"/>
            </w:tcBorders>
            <w:vAlign w:val="bottom"/>
          </w:tcPr>
          <w:p w14:paraId="68256135" w14:textId="3A70D886" w:rsidR="00267D8F" w:rsidRPr="00545DB8" w:rsidRDefault="00267D8F" w:rsidP="00AA057D">
            <w:pPr>
              <w:pStyle w:val="BodyText-table"/>
              <w:jc w:val="center"/>
            </w:pPr>
            <w:r w:rsidRPr="00545DB8">
              <w:rPr>
                <w:color w:val="000000"/>
              </w:rPr>
              <w:t>2.632</w:t>
            </w:r>
          </w:p>
        </w:tc>
        <w:tc>
          <w:tcPr>
            <w:tcW w:w="1152" w:type="dxa"/>
            <w:tcBorders>
              <w:left w:val="single" w:sz="12" w:space="0" w:color="auto"/>
            </w:tcBorders>
            <w:vAlign w:val="bottom"/>
          </w:tcPr>
          <w:p w14:paraId="7D0F0FF5" w14:textId="34D2DE99" w:rsidR="00267D8F" w:rsidRPr="00545DB8" w:rsidRDefault="00267D8F" w:rsidP="00AA057D">
            <w:pPr>
              <w:pStyle w:val="BodyText-table"/>
              <w:jc w:val="center"/>
            </w:pPr>
            <w:r w:rsidRPr="00545DB8">
              <w:rPr>
                <w:color w:val="000000"/>
              </w:rPr>
              <w:t>6917</w:t>
            </w:r>
          </w:p>
        </w:tc>
        <w:tc>
          <w:tcPr>
            <w:tcW w:w="1584" w:type="dxa"/>
            <w:tcBorders>
              <w:right w:val="single" w:sz="12" w:space="0" w:color="auto"/>
            </w:tcBorders>
            <w:vAlign w:val="bottom"/>
          </w:tcPr>
          <w:p w14:paraId="45E424D0" w14:textId="114A6C55" w:rsidR="00267D8F" w:rsidRPr="00545DB8" w:rsidRDefault="00267D8F" w:rsidP="00AA057D">
            <w:pPr>
              <w:pStyle w:val="BodyText-table"/>
              <w:jc w:val="center"/>
            </w:pPr>
            <w:r w:rsidRPr="00545DB8">
              <w:rPr>
                <w:color w:val="000000"/>
              </w:rPr>
              <w:t>3.114</w:t>
            </w:r>
          </w:p>
        </w:tc>
        <w:tc>
          <w:tcPr>
            <w:tcW w:w="1152" w:type="dxa"/>
            <w:tcBorders>
              <w:left w:val="single" w:sz="12" w:space="0" w:color="auto"/>
            </w:tcBorders>
            <w:vAlign w:val="bottom"/>
          </w:tcPr>
          <w:p w14:paraId="5C650E50" w14:textId="5176A400" w:rsidR="00267D8F" w:rsidRPr="00545DB8" w:rsidRDefault="00267D8F" w:rsidP="00AA057D">
            <w:pPr>
              <w:pStyle w:val="BodyText-table"/>
              <w:jc w:val="center"/>
            </w:pPr>
            <w:r w:rsidRPr="00545DB8">
              <w:rPr>
                <w:color w:val="000000"/>
              </w:rPr>
              <w:t>599</w:t>
            </w:r>
          </w:p>
        </w:tc>
        <w:tc>
          <w:tcPr>
            <w:tcW w:w="1584" w:type="dxa"/>
            <w:tcBorders>
              <w:right w:val="single" w:sz="12" w:space="0" w:color="auto"/>
            </w:tcBorders>
            <w:vAlign w:val="bottom"/>
          </w:tcPr>
          <w:p w14:paraId="2BE2E93B" w14:textId="4042E309" w:rsidR="00267D8F" w:rsidRPr="00545DB8" w:rsidRDefault="00267D8F" w:rsidP="00AA057D">
            <w:pPr>
              <w:pStyle w:val="BodyText-table"/>
              <w:jc w:val="center"/>
            </w:pPr>
            <w:r w:rsidRPr="00545DB8">
              <w:rPr>
                <w:color w:val="000000"/>
              </w:rPr>
              <w:t>0.345</w:t>
            </w:r>
          </w:p>
        </w:tc>
      </w:tr>
      <w:tr w:rsidR="00267D8F" w:rsidRPr="00545DB8" w14:paraId="7143F43B" w14:textId="29268CE1" w:rsidTr="75FD961D">
        <w:trPr>
          <w:jc w:val="center"/>
        </w:trPr>
        <w:tc>
          <w:tcPr>
            <w:tcW w:w="856" w:type="dxa"/>
            <w:tcBorders>
              <w:left w:val="single" w:sz="12" w:space="0" w:color="auto"/>
              <w:right w:val="single" w:sz="12" w:space="0" w:color="auto"/>
            </w:tcBorders>
            <w:vAlign w:val="bottom"/>
          </w:tcPr>
          <w:p w14:paraId="7BC5D499" w14:textId="25DBCD7D" w:rsidR="00267D8F" w:rsidRPr="00545DB8" w:rsidRDefault="00267D8F" w:rsidP="00AA057D">
            <w:pPr>
              <w:pStyle w:val="BodyText-table"/>
              <w:jc w:val="center"/>
            </w:pPr>
            <w:r w:rsidRPr="00545DB8">
              <w:rPr>
                <w:color w:val="000000"/>
              </w:rPr>
              <w:t>8.5</w:t>
            </w:r>
          </w:p>
        </w:tc>
        <w:tc>
          <w:tcPr>
            <w:tcW w:w="1152" w:type="dxa"/>
            <w:tcBorders>
              <w:left w:val="single" w:sz="12" w:space="0" w:color="auto"/>
              <w:right w:val="single" w:sz="4" w:space="0" w:color="auto"/>
            </w:tcBorders>
            <w:vAlign w:val="bottom"/>
          </w:tcPr>
          <w:p w14:paraId="6F79FA2C" w14:textId="16F3F1F0" w:rsidR="00267D8F" w:rsidRPr="00545DB8" w:rsidRDefault="00267D8F" w:rsidP="00AA057D">
            <w:pPr>
              <w:pStyle w:val="BodyText-table"/>
              <w:jc w:val="center"/>
            </w:pPr>
            <w:r w:rsidRPr="00545DB8">
              <w:rPr>
                <w:color w:val="000000"/>
              </w:rPr>
              <w:t>7236</w:t>
            </w:r>
          </w:p>
        </w:tc>
        <w:tc>
          <w:tcPr>
            <w:tcW w:w="1584" w:type="dxa"/>
            <w:tcBorders>
              <w:left w:val="single" w:sz="4" w:space="0" w:color="auto"/>
              <w:right w:val="single" w:sz="12" w:space="0" w:color="auto"/>
            </w:tcBorders>
            <w:vAlign w:val="bottom"/>
          </w:tcPr>
          <w:p w14:paraId="357F6F48" w14:textId="214354EB" w:rsidR="00267D8F" w:rsidRPr="00545DB8" w:rsidRDefault="00267D8F" w:rsidP="00AA057D">
            <w:pPr>
              <w:pStyle w:val="BodyText-table"/>
              <w:jc w:val="center"/>
            </w:pPr>
            <w:r w:rsidRPr="00545DB8">
              <w:rPr>
                <w:color w:val="000000"/>
              </w:rPr>
              <w:t>2.982</w:t>
            </w:r>
          </w:p>
        </w:tc>
        <w:tc>
          <w:tcPr>
            <w:tcW w:w="1152" w:type="dxa"/>
            <w:tcBorders>
              <w:left w:val="single" w:sz="12" w:space="0" w:color="auto"/>
            </w:tcBorders>
            <w:vAlign w:val="bottom"/>
          </w:tcPr>
          <w:p w14:paraId="74DCFC63" w14:textId="174F0B37" w:rsidR="00267D8F" w:rsidRPr="00545DB8" w:rsidRDefault="00267D8F" w:rsidP="00AA057D">
            <w:pPr>
              <w:pStyle w:val="BodyText-table"/>
              <w:jc w:val="center"/>
            </w:pPr>
            <w:r w:rsidRPr="00545DB8">
              <w:rPr>
                <w:color w:val="000000"/>
              </w:rPr>
              <w:t>7984</w:t>
            </w:r>
          </w:p>
        </w:tc>
        <w:tc>
          <w:tcPr>
            <w:tcW w:w="1584" w:type="dxa"/>
            <w:tcBorders>
              <w:right w:val="single" w:sz="12" w:space="0" w:color="auto"/>
            </w:tcBorders>
            <w:vAlign w:val="bottom"/>
          </w:tcPr>
          <w:p w14:paraId="5CCB5CFF" w14:textId="6A300FDD" w:rsidR="00267D8F" w:rsidRPr="00545DB8" w:rsidRDefault="00267D8F" w:rsidP="00AA057D">
            <w:pPr>
              <w:pStyle w:val="BodyText-table"/>
              <w:jc w:val="center"/>
            </w:pPr>
            <w:r w:rsidRPr="00545DB8">
              <w:rPr>
                <w:color w:val="000000"/>
              </w:rPr>
              <w:t>3.594</w:t>
            </w:r>
          </w:p>
        </w:tc>
        <w:tc>
          <w:tcPr>
            <w:tcW w:w="1152" w:type="dxa"/>
            <w:tcBorders>
              <w:left w:val="single" w:sz="12" w:space="0" w:color="auto"/>
            </w:tcBorders>
            <w:vAlign w:val="bottom"/>
          </w:tcPr>
          <w:p w14:paraId="00BB865F" w14:textId="5D7F8CF6" w:rsidR="00267D8F" w:rsidRPr="00545DB8" w:rsidRDefault="00267D8F" w:rsidP="00AA057D">
            <w:pPr>
              <w:pStyle w:val="BodyText-table"/>
              <w:jc w:val="center"/>
            </w:pPr>
            <w:r w:rsidRPr="00545DB8">
              <w:rPr>
                <w:color w:val="000000"/>
              </w:rPr>
              <w:t>685</w:t>
            </w:r>
          </w:p>
        </w:tc>
        <w:tc>
          <w:tcPr>
            <w:tcW w:w="1584" w:type="dxa"/>
            <w:tcBorders>
              <w:right w:val="single" w:sz="12" w:space="0" w:color="auto"/>
            </w:tcBorders>
            <w:vAlign w:val="bottom"/>
          </w:tcPr>
          <w:p w14:paraId="351E94EC" w14:textId="68ABFD6F" w:rsidR="00267D8F" w:rsidRPr="00545DB8" w:rsidRDefault="00267D8F" w:rsidP="00AA057D">
            <w:pPr>
              <w:pStyle w:val="BodyText-table"/>
              <w:jc w:val="center"/>
            </w:pPr>
            <w:r w:rsidRPr="00545DB8">
              <w:rPr>
                <w:color w:val="000000"/>
              </w:rPr>
              <w:t>0.395</w:t>
            </w:r>
          </w:p>
        </w:tc>
      </w:tr>
      <w:tr w:rsidR="00267D8F" w:rsidRPr="00545DB8" w14:paraId="750E7B54" w14:textId="429F6478" w:rsidTr="75FD961D">
        <w:trPr>
          <w:jc w:val="center"/>
        </w:trPr>
        <w:tc>
          <w:tcPr>
            <w:tcW w:w="856" w:type="dxa"/>
            <w:tcBorders>
              <w:left w:val="single" w:sz="12" w:space="0" w:color="auto"/>
              <w:right w:val="single" w:sz="12" w:space="0" w:color="auto"/>
            </w:tcBorders>
            <w:vAlign w:val="bottom"/>
          </w:tcPr>
          <w:p w14:paraId="56FD6040" w14:textId="197F031E" w:rsidR="00267D8F" w:rsidRPr="00545DB8" w:rsidRDefault="00267D8F" w:rsidP="00AA057D">
            <w:pPr>
              <w:pStyle w:val="BodyText-table"/>
              <w:jc w:val="center"/>
            </w:pPr>
            <w:r w:rsidRPr="00545DB8">
              <w:rPr>
                <w:color w:val="000000"/>
              </w:rPr>
              <w:t>9.0</w:t>
            </w:r>
          </w:p>
        </w:tc>
        <w:tc>
          <w:tcPr>
            <w:tcW w:w="1152" w:type="dxa"/>
            <w:tcBorders>
              <w:left w:val="single" w:sz="12" w:space="0" w:color="auto"/>
              <w:right w:val="single" w:sz="4" w:space="0" w:color="auto"/>
            </w:tcBorders>
            <w:vAlign w:val="bottom"/>
          </w:tcPr>
          <w:p w14:paraId="51624D31" w14:textId="073A9C95" w:rsidR="00267D8F" w:rsidRPr="00545DB8" w:rsidRDefault="00267D8F" w:rsidP="00AA057D">
            <w:pPr>
              <w:pStyle w:val="BodyText-table"/>
              <w:jc w:val="center"/>
            </w:pPr>
            <w:r w:rsidRPr="00545DB8">
              <w:rPr>
                <w:color w:val="000000"/>
              </w:rPr>
              <w:t>8135</w:t>
            </w:r>
          </w:p>
        </w:tc>
        <w:tc>
          <w:tcPr>
            <w:tcW w:w="1584" w:type="dxa"/>
            <w:tcBorders>
              <w:left w:val="single" w:sz="4" w:space="0" w:color="auto"/>
              <w:right w:val="single" w:sz="12" w:space="0" w:color="auto"/>
            </w:tcBorders>
            <w:vAlign w:val="bottom"/>
          </w:tcPr>
          <w:p w14:paraId="433837C1" w14:textId="7FAAD7E4" w:rsidR="00267D8F" w:rsidRPr="00545DB8" w:rsidRDefault="00267D8F" w:rsidP="00AA057D">
            <w:pPr>
              <w:pStyle w:val="BodyText-table"/>
              <w:jc w:val="center"/>
            </w:pPr>
            <w:r w:rsidRPr="00545DB8">
              <w:rPr>
                <w:color w:val="000000"/>
              </w:rPr>
              <w:t>3.353</w:t>
            </w:r>
          </w:p>
        </w:tc>
        <w:tc>
          <w:tcPr>
            <w:tcW w:w="1152" w:type="dxa"/>
            <w:tcBorders>
              <w:left w:val="single" w:sz="12" w:space="0" w:color="auto"/>
            </w:tcBorders>
            <w:vAlign w:val="bottom"/>
          </w:tcPr>
          <w:p w14:paraId="5EBFB09E" w14:textId="42D7EDFF" w:rsidR="00267D8F" w:rsidRPr="00545DB8" w:rsidRDefault="00267D8F" w:rsidP="00AA057D">
            <w:pPr>
              <w:pStyle w:val="BodyText-table"/>
              <w:jc w:val="center"/>
            </w:pPr>
            <w:r w:rsidRPr="00545DB8">
              <w:rPr>
                <w:color w:val="000000"/>
              </w:rPr>
              <w:t>9128</w:t>
            </w:r>
          </w:p>
        </w:tc>
        <w:tc>
          <w:tcPr>
            <w:tcW w:w="1584" w:type="dxa"/>
            <w:tcBorders>
              <w:right w:val="single" w:sz="12" w:space="0" w:color="auto"/>
            </w:tcBorders>
            <w:vAlign w:val="bottom"/>
          </w:tcPr>
          <w:p w14:paraId="7AE77E81" w14:textId="4B4B8AF2" w:rsidR="00267D8F" w:rsidRPr="00545DB8" w:rsidRDefault="00267D8F" w:rsidP="00AA057D">
            <w:pPr>
              <w:pStyle w:val="BodyText-table"/>
              <w:jc w:val="center"/>
            </w:pPr>
            <w:r w:rsidRPr="00545DB8">
              <w:rPr>
                <w:color w:val="000000"/>
              </w:rPr>
              <w:t>4.108</w:t>
            </w:r>
          </w:p>
        </w:tc>
        <w:tc>
          <w:tcPr>
            <w:tcW w:w="1152" w:type="dxa"/>
            <w:tcBorders>
              <w:left w:val="single" w:sz="12" w:space="0" w:color="auto"/>
            </w:tcBorders>
            <w:vAlign w:val="bottom"/>
          </w:tcPr>
          <w:p w14:paraId="1DED044A" w14:textId="2174CA49" w:rsidR="00267D8F" w:rsidRPr="00545DB8" w:rsidRDefault="00267D8F" w:rsidP="00AA057D">
            <w:pPr>
              <w:pStyle w:val="BodyText-table"/>
              <w:jc w:val="center"/>
            </w:pPr>
            <w:r w:rsidRPr="00545DB8">
              <w:rPr>
                <w:color w:val="000000"/>
              </w:rPr>
              <w:t>777</w:t>
            </w:r>
          </w:p>
        </w:tc>
        <w:tc>
          <w:tcPr>
            <w:tcW w:w="1584" w:type="dxa"/>
            <w:tcBorders>
              <w:right w:val="single" w:sz="12" w:space="0" w:color="auto"/>
            </w:tcBorders>
            <w:vAlign w:val="bottom"/>
          </w:tcPr>
          <w:p w14:paraId="28CA543D" w14:textId="2A84C5A7" w:rsidR="00267D8F" w:rsidRPr="00545DB8" w:rsidRDefault="00267D8F" w:rsidP="00AA057D">
            <w:pPr>
              <w:pStyle w:val="BodyText-table"/>
              <w:jc w:val="center"/>
            </w:pPr>
            <w:r w:rsidRPr="00545DB8">
              <w:rPr>
                <w:color w:val="000000"/>
              </w:rPr>
              <w:t>0.448</w:t>
            </w:r>
          </w:p>
        </w:tc>
      </w:tr>
      <w:tr w:rsidR="00267D8F" w:rsidRPr="00545DB8" w14:paraId="01EFB2C7" w14:textId="1E36A7C6" w:rsidTr="75FD961D">
        <w:trPr>
          <w:jc w:val="center"/>
        </w:trPr>
        <w:tc>
          <w:tcPr>
            <w:tcW w:w="856" w:type="dxa"/>
            <w:tcBorders>
              <w:left w:val="single" w:sz="12" w:space="0" w:color="auto"/>
              <w:right w:val="single" w:sz="12" w:space="0" w:color="auto"/>
            </w:tcBorders>
            <w:vAlign w:val="bottom"/>
          </w:tcPr>
          <w:p w14:paraId="479E372F" w14:textId="21F3ACF9" w:rsidR="00267D8F" w:rsidRPr="00545DB8" w:rsidRDefault="00267D8F" w:rsidP="00AA057D">
            <w:pPr>
              <w:pStyle w:val="BodyText-table"/>
              <w:jc w:val="center"/>
            </w:pPr>
            <w:r w:rsidRPr="00545DB8">
              <w:rPr>
                <w:color w:val="000000"/>
              </w:rPr>
              <w:t>9.5</w:t>
            </w:r>
          </w:p>
        </w:tc>
        <w:tc>
          <w:tcPr>
            <w:tcW w:w="1152" w:type="dxa"/>
            <w:tcBorders>
              <w:left w:val="single" w:sz="12" w:space="0" w:color="auto"/>
              <w:right w:val="single" w:sz="4" w:space="0" w:color="auto"/>
            </w:tcBorders>
            <w:vAlign w:val="bottom"/>
          </w:tcPr>
          <w:p w14:paraId="1BB7CEAF" w14:textId="4B1BC57F" w:rsidR="00267D8F" w:rsidRPr="00545DB8" w:rsidRDefault="00267D8F" w:rsidP="00AA057D">
            <w:pPr>
              <w:pStyle w:val="BodyText-table"/>
              <w:jc w:val="center"/>
            </w:pPr>
            <w:r w:rsidRPr="00545DB8">
              <w:rPr>
                <w:color w:val="000000"/>
              </w:rPr>
              <w:t>9083</w:t>
            </w:r>
          </w:p>
        </w:tc>
        <w:tc>
          <w:tcPr>
            <w:tcW w:w="1584" w:type="dxa"/>
            <w:tcBorders>
              <w:left w:val="single" w:sz="4" w:space="0" w:color="auto"/>
              <w:right w:val="single" w:sz="12" w:space="0" w:color="auto"/>
            </w:tcBorders>
            <w:vAlign w:val="bottom"/>
          </w:tcPr>
          <w:p w14:paraId="7580C36C" w14:textId="255A7345" w:rsidR="00267D8F" w:rsidRPr="00545DB8" w:rsidRDefault="00267D8F" w:rsidP="00AA057D">
            <w:pPr>
              <w:pStyle w:val="BodyText-table"/>
              <w:jc w:val="center"/>
            </w:pPr>
            <w:r w:rsidRPr="00545DB8">
              <w:rPr>
                <w:color w:val="000000"/>
              </w:rPr>
              <w:t>3.744</w:t>
            </w:r>
          </w:p>
        </w:tc>
        <w:tc>
          <w:tcPr>
            <w:tcW w:w="1152" w:type="dxa"/>
            <w:tcBorders>
              <w:left w:val="single" w:sz="12" w:space="0" w:color="auto"/>
            </w:tcBorders>
            <w:vAlign w:val="bottom"/>
          </w:tcPr>
          <w:p w14:paraId="67D5FABF" w14:textId="498AE944" w:rsidR="00267D8F" w:rsidRPr="00545DB8" w:rsidRDefault="00267D8F" w:rsidP="00AA057D">
            <w:pPr>
              <w:pStyle w:val="BodyText-table"/>
              <w:jc w:val="center"/>
            </w:pPr>
            <w:r w:rsidRPr="00545DB8">
              <w:rPr>
                <w:color w:val="000000"/>
              </w:rPr>
              <w:t>10347</w:t>
            </w:r>
          </w:p>
        </w:tc>
        <w:tc>
          <w:tcPr>
            <w:tcW w:w="1584" w:type="dxa"/>
            <w:tcBorders>
              <w:right w:val="single" w:sz="12" w:space="0" w:color="auto"/>
            </w:tcBorders>
            <w:vAlign w:val="bottom"/>
          </w:tcPr>
          <w:p w14:paraId="17015C9D" w14:textId="02206D04" w:rsidR="00267D8F" w:rsidRPr="00545DB8" w:rsidRDefault="00267D8F" w:rsidP="00AA057D">
            <w:pPr>
              <w:pStyle w:val="BodyText-table"/>
              <w:jc w:val="center"/>
            </w:pPr>
            <w:r w:rsidRPr="00545DB8">
              <w:rPr>
                <w:color w:val="000000"/>
              </w:rPr>
              <w:t>4.657</w:t>
            </w:r>
          </w:p>
        </w:tc>
        <w:tc>
          <w:tcPr>
            <w:tcW w:w="1152" w:type="dxa"/>
            <w:tcBorders>
              <w:left w:val="single" w:sz="12" w:space="0" w:color="auto"/>
            </w:tcBorders>
            <w:vAlign w:val="bottom"/>
          </w:tcPr>
          <w:p w14:paraId="2A4AA3BD" w14:textId="569AB460" w:rsidR="00267D8F" w:rsidRPr="00545DB8" w:rsidRDefault="00267D8F" w:rsidP="00AA057D">
            <w:pPr>
              <w:pStyle w:val="BodyText-table"/>
              <w:jc w:val="center"/>
            </w:pPr>
            <w:r w:rsidRPr="00545DB8">
              <w:rPr>
                <w:color w:val="000000"/>
              </w:rPr>
              <w:t>874</w:t>
            </w:r>
          </w:p>
        </w:tc>
        <w:tc>
          <w:tcPr>
            <w:tcW w:w="1584" w:type="dxa"/>
            <w:tcBorders>
              <w:right w:val="single" w:sz="12" w:space="0" w:color="auto"/>
            </w:tcBorders>
            <w:vAlign w:val="bottom"/>
          </w:tcPr>
          <w:p w14:paraId="0C78660D" w14:textId="04C89632" w:rsidR="00267D8F" w:rsidRPr="00545DB8" w:rsidRDefault="00267D8F" w:rsidP="00AA057D">
            <w:pPr>
              <w:pStyle w:val="BodyText-table"/>
              <w:jc w:val="center"/>
            </w:pPr>
            <w:r w:rsidRPr="00545DB8">
              <w:rPr>
                <w:color w:val="000000"/>
              </w:rPr>
              <w:t>0.504</w:t>
            </w:r>
          </w:p>
        </w:tc>
      </w:tr>
      <w:tr w:rsidR="00267D8F" w:rsidRPr="00545DB8" w14:paraId="3C512E7D" w14:textId="447810BE" w:rsidTr="75FD961D">
        <w:trPr>
          <w:jc w:val="center"/>
        </w:trPr>
        <w:tc>
          <w:tcPr>
            <w:tcW w:w="856" w:type="dxa"/>
            <w:tcBorders>
              <w:left w:val="single" w:sz="12" w:space="0" w:color="auto"/>
              <w:right w:val="single" w:sz="12" w:space="0" w:color="auto"/>
            </w:tcBorders>
            <w:vAlign w:val="bottom"/>
          </w:tcPr>
          <w:p w14:paraId="63AA3CA8" w14:textId="72EB1A1E" w:rsidR="00267D8F" w:rsidRPr="00545DB8" w:rsidRDefault="00267D8F" w:rsidP="00AA057D">
            <w:pPr>
              <w:pStyle w:val="BodyText-table"/>
              <w:jc w:val="center"/>
            </w:pPr>
            <w:r w:rsidRPr="00545DB8">
              <w:rPr>
                <w:color w:val="000000"/>
              </w:rPr>
              <w:t>10</w:t>
            </w:r>
          </w:p>
        </w:tc>
        <w:tc>
          <w:tcPr>
            <w:tcW w:w="1152" w:type="dxa"/>
            <w:tcBorders>
              <w:left w:val="single" w:sz="12" w:space="0" w:color="auto"/>
              <w:right w:val="single" w:sz="4" w:space="0" w:color="auto"/>
            </w:tcBorders>
            <w:vAlign w:val="bottom"/>
          </w:tcPr>
          <w:p w14:paraId="14E5D400" w14:textId="3A2C59EB" w:rsidR="00267D8F" w:rsidRPr="00545DB8" w:rsidRDefault="00267D8F" w:rsidP="00AA057D">
            <w:pPr>
              <w:pStyle w:val="BodyText-table"/>
              <w:jc w:val="center"/>
            </w:pPr>
            <w:r w:rsidRPr="00545DB8">
              <w:rPr>
                <w:color w:val="000000"/>
              </w:rPr>
              <w:t>10082</w:t>
            </w:r>
          </w:p>
        </w:tc>
        <w:tc>
          <w:tcPr>
            <w:tcW w:w="1584" w:type="dxa"/>
            <w:tcBorders>
              <w:left w:val="single" w:sz="4" w:space="0" w:color="auto"/>
              <w:right w:val="single" w:sz="12" w:space="0" w:color="auto"/>
            </w:tcBorders>
            <w:vAlign w:val="bottom"/>
          </w:tcPr>
          <w:p w14:paraId="5002BBBF" w14:textId="70D708EE" w:rsidR="00267D8F" w:rsidRPr="00545DB8" w:rsidRDefault="00267D8F" w:rsidP="00AA057D">
            <w:pPr>
              <w:pStyle w:val="BodyText-table"/>
              <w:jc w:val="center"/>
            </w:pPr>
            <w:r w:rsidRPr="00545DB8">
              <w:rPr>
                <w:color w:val="000000"/>
              </w:rPr>
              <w:t>4.156</w:t>
            </w:r>
          </w:p>
        </w:tc>
        <w:tc>
          <w:tcPr>
            <w:tcW w:w="1152" w:type="dxa"/>
            <w:tcBorders>
              <w:left w:val="single" w:sz="12" w:space="0" w:color="auto"/>
            </w:tcBorders>
            <w:vAlign w:val="bottom"/>
          </w:tcPr>
          <w:p w14:paraId="13E96DA0" w14:textId="072C312A" w:rsidR="00267D8F" w:rsidRPr="00545DB8" w:rsidRDefault="00267D8F" w:rsidP="00AA057D">
            <w:pPr>
              <w:pStyle w:val="BodyText-table"/>
              <w:jc w:val="center"/>
            </w:pPr>
            <w:r w:rsidRPr="00545DB8">
              <w:rPr>
                <w:color w:val="000000"/>
              </w:rPr>
              <w:t>11640</w:t>
            </w:r>
          </w:p>
        </w:tc>
        <w:tc>
          <w:tcPr>
            <w:tcW w:w="1584" w:type="dxa"/>
            <w:tcBorders>
              <w:right w:val="single" w:sz="12" w:space="0" w:color="auto"/>
            </w:tcBorders>
            <w:vAlign w:val="bottom"/>
          </w:tcPr>
          <w:p w14:paraId="7D1F416D" w14:textId="162F3F9D" w:rsidR="00267D8F" w:rsidRPr="00545DB8" w:rsidRDefault="00267D8F" w:rsidP="00AA057D">
            <w:pPr>
              <w:pStyle w:val="BodyText-table"/>
              <w:jc w:val="center"/>
            </w:pPr>
            <w:r w:rsidRPr="00545DB8">
              <w:rPr>
                <w:color w:val="000000"/>
              </w:rPr>
              <w:t>5.240</w:t>
            </w:r>
          </w:p>
        </w:tc>
        <w:tc>
          <w:tcPr>
            <w:tcW w:w="1152" w:type="dxa"/>
            <w:tcBorders>
              <w:left w:val="single" w:sz="12" w:space="0" w:color="auto"/>
            </w:tcBorders>
            <w:vAlign w:val="bottom"/>
          </w:tcPr>
          <w:p w14:paraId="331DFC8B" w14:textId="28F9344D" w:rsidR="00267D8F" w:rsidRPr="00545DB8" w:rsidRDefault="00267D8F" w:rsidP="00AA057D">
            <w:pPr>
              <w:pStyle w:val="BodyText-table"/>
              <w:jc w:val="center"/>
            </w:pPr>
            <w:r w:rsidRPr="00545DB8">
              <w:rPr>
                <w:color w:val="000000"/>
              </w:rPr>
              <w:t>977</w:t>
            </w:r>
          </w:p>
        </w:tc>
        <w:tc>
          <w:tcPr>
            <w:tcW w:w="1584" w:type="dxa"/>
            <w:tcBorders>
              <w:right w:val="single" w:sz="12" w:space="0" w:color="auto"/>
            </w:tcBorders>
            <w:vAlign w:val="bottom"/>
          </w:tcPr>
          <w:p w14:paraId="206E2369" w14:textId="0399F5D1" w:rsidR="00267D8F" w:rsidRPr="00545DB8" w:rsidRDefault="00267D8F" w:rsidP="00AA057D">
            <w:pPr>
              <w:pStyle w:val="BodyText-table"/>
              <w:jc w:val="center"/>
            </w:pPr>
            <w:r w:rsidRPr="00545DB8">
              <w:rPr>
                <w:color w:val="000000"/>
              </w:rPr>
              <w:t>0.563</w:t>
            </w:r>
          </w:p>
        </w:tc>
      </w:tr>
      <w:tr w:rsidR="00267D8F" w:rsidRPr="00545DB8" w14:paraId="020B7732" w14:textId="15FECE0F" w:rsidTr="75FD961D">
        <w:trPr>
          <w:jc w:val="center"/>
        </w:trPr>
        <w:tc>
          <w:tcPr>
            <w:tcW w:w="856" w:type="dxa"/>
            <w:tcBorders>
              <w:left w:val="single" w:sz="12" w:space="0" w:color="auto"/>
              <w:right w:val="single" w:sz="12" w:space="0" w:color="auto"/>
            </w:tcBorders>
            <w:vAlign w:val="bottom"/>
          </w:tcPr>
          <w:p w14:paraId="117145DC" w14:textId="7099B3A7" w:rsidR="00267D8F" w:rsidRPr="00545DB8" w:rsidRDefault="00267D8F" w:rsidP="00AA057D">
            <w:pPr>
              <w:pStyle w:val="BodyText-table"/>
              <w:jc w:val="center"/>
            </w:pPr>
            <w:r w:rsidRPr="00545DB8">
              <w:rPr>
                <w:color w:val="000000"/>
              </w:rPr>
              <w:t>11</w:t>
            </w:r>
          </w:p>
        </w:tc>
        <w:tc>
          <w:tcPr>
            <w:tcW w:w="1152" w:type="dxa"/>
            <w:tcBorders>
              <w:left w:val="single" w:sz="12" w:space="0" w:color="auto"/>
              <w:right w:val="single" w:sz="4" w:space="0" w:color="auto"/>
            </w:tcBorders>
            <w:vAlign w:val="bottom"/>
          </w:tcPr>
          <w:p w14:paraId="4191B13C" w14:textId="0BF912DD" w:rsidR="00267D8F" w:rsidRPr="00545DB8" w:rsidRDefault="00267D8F" w:rsidP="00AA057D">
            <w:pPr>
              <w:pStyle w:val="BodyText-table"/>
              <w:jc w:val="center"/>
            </w:pPr>
            <w:r w:rsidRPr="00545DB8">
              <w:rPr>
                <w:color w:val="000000"/>
              </w:rPr>
              <w:t>12227</w:t>
            </w:r>
          </w:p>
        </w:tc>
        <w:tc>
          <w:tcPr>
            <w:tcW w:w="1584" w:type="dxa"/>
            <w:tcBorders>
              <w:left w:val="single" w:sz="4" w:space="0" w:color="auto"/>
              <w:right w:val="single" w:sz="12" w:space="0" w:color="auto"/>
            </w:tcBorders>
            <w:vAlign w:val="bottom"/>
          </w:tcPr>
          <w:p w14:paraId="0D491A00" w14:textId="7DFEC166" w:rsidR="00267D8F" w:rsidRPr="00545DB8" w:rsidRDefault="00267D8F" w:rsidP="00AA057D">
            <w:pPr>
              <w:pStyle w:val="BodyText-table"/>
              <w:jc w:val="center"/>
            </w:pPr>
            <w:r w:rsidRPr="00545DB8">
              <w:rPr>
                <w:color w:val="000000"/>
              </w:rPr>
              <w:t>5.040</w:t>
            </w:r>
          </w:p>
        </w:tc>
        <w:tc>
          <w:tcPr>
            <w:tcW w:w="1152" w:type="dxa"/>
            <w:tcBorders>
              <w:left w:val="single" w:sz="12" w:space="0" w:color="auto"/>
            </w:tcBorders>
            <w:vAlign w:val="bottom"/>
          </w:tcPr>
          <w:p w14:paraId="48772540" w14:textId="251521FD" w:rsidR="00267D8F" w:rsidRPr="00545DB8" w:rsidRDefault="00267D8F" w:rsidP="00AA057D">
            <w:pPr>
              <w:pStyle w:val="BodyText-table"/>
              <w:jc w:val="center"/>
            </w:pPr>
            <w:r w:rsidRPr="00545DB8">
              <w:rPr>
                <w:color w:val="000000"/>
              </w:rPr>
              <w:t>14448</w:t>
            </w:r>
          </w:p>
        </w:tc>
        <w:tc>
          <w:tcPr>
            <w:tcW w:w="1584" w:type="dxa"/>
            <w:tcBorders>
              <w:right w:val="single" w:sz="12" w:space="0" w:color="auto"/>
            </w:tcBorders>
            <w:vAlign w:val="bottom"/>
          </w:tcPr>
          <w:p w14:paraId="1DDCEB62" w14:textId="5783E555" w:rsidR="00267D8F" w:rsidRPr="00545DB8" w:rsidRDefault="00267D8F" w:rsidP="00AA057D">
            <w:pPr>
              <w:pStyle w:val="BodyText-table"/>
              <w:jc w:val="center"/>
            </w:pPr>
            <w:r w:rsidRPr="00545DB8">
              <w:rPr>
                <w:color w:val="000000"/>
              </w:rPr>
              <w:t>6.504</w:t>
            </w:r>
          </w:p>
        </w:tc>
        <w:tc>
          <w:tcPr>
            <w:tcW w:w="1152" w:type="dxa"/>
            <w:tcBorders>
              <w:left w:val="single" w:sz="12" w:space="0" w:color="auto"/>
            </w:tcBorders>
            <w:vAlign w:val="bottom"/>
          </w:tcPr>
          <w:p w14:paraId="3F3ECDFE" w14:textId="320CC75F" w:rsidR="00267D8F" w:rsidRPr="00545DB8" w:rsidRDefault="00267D8F" w:rsidP="00AA057D">
            <w:pPr>
              <w:pStyle w:val="BodyText-table"/>
              <w:jc w:val="center"/>
            </w:pPr>
            <w:r w:rsidRPr="00545DB8">
              <w:rPr>
                <w:color w:val="000000"/>
              </w:rPr>
              <w:t>1197</w:t>
            </w:r>
          </w:p>
        </w:tc>
        <w:tc>
          <w:tcPr>
            <w:tcW w:w="1584" w:type="dxa"/>
            <w:tcBorders>
              <w:right w:val="single" w:sz="12" w:space="0" w:color="auto"/>
            </w:tcBorders>
            <w:vAlign w:val="bottom"/>
          </w:tcPr>
          <w:p w14:paraId="6771565F" w14:textId="28B07ED7" w:rsidR="00267D8F" w:rsidRPr="00545DB8" w:rsidRDefault="00267D8F" w:rsidP="00AA057D">
            <w:pPr>
              <w:pStyle w:val="BodyText-table"/>
              <w:jc w:val="center"/>
            </w:pPr>
            <w:r w:rsidRPr="00545DB8">
              <w:rPr>
                <w:color w:val="000000"/>
              </w:rPr>
              <w:t>0.690</w:t>
            </w:r>
          </w:p>
        </w:tc>
      </w:tr>
      <w:tr w:rsidR="00267D8F" w:rsidRPr="00545DB8" w14:paraId="4AC95C1C" w14:textId="44EFB5A0" w:rsidTr="75FD961D">
        <w:trPr>
          <w:jc w:val="center"/>
        </w:trPr>
        <w:tc>
          <w:tcPr>
            <w:tcW w:w="856" w:type="dxa"/>
            <w:tcBorders>
              <w:left w:val="single" w:sz="12" w:space="0" w:color="auto"/>
              <w:right w:val="single" w:sz="12" w:space="0" w:color="auto"/>
            </w:tcBorders>
            <w:vAlign w:val="bottom"/>
          </w:tcPr>
          <w:p w14:paraId="0CE8763C" w14:textId="3B992A51" w:rsidR="00267D8F" w:rsidRPr="00545DB8" w:rsidRDefault="00267D8F" w:rsidP="00AA057D">
            <w:pPr>
              <w:pStyle w:val="BodyText-table"/>
              <w:jc w:val="center"/>
            </w:pPr>
            <w:r w:rsidRPr="00545DB8">
              <w:rPr>
                <w:color w:val="000000"/>
              </w:rPr>
              <w:t>12</w:t>
            </w:r>
          </w:p>
        </w:tc>
        <w:tc>
          <w:tcPr>
            <w:tcW w:w="1152" w:type="dxa"/>
            <w:tcBorders>
              <w:left w:val="single" w:sz="12" w:space="0" w:color="auto"/>
              <w:right w:val="single" w:sz="4" w:space="0" w:color="auto"/>
            </w:tcBorders>
            <w:vAlign w:val="bottom"/>
          </w:tcPr>
          <w:p w14:paraId="4D0C90B3" w14:textId="5A98CC6E" w:rsidR="00267D8F" w:rsidRPr="00545DB8" w:rsidRDefault="00267D8F" w:rsidP="00AA057D">
            <w:pPr>
              <w:pStyle w:val="BodyText-table"/>
              <w:jc w:val="center"/>
            </w:pPr>
            <w:r w:rsidRPr="00545DB8">
              <w:rPr>
                <w:color w:val="000000"/>
              </w:rPr>
              <w:t>14570</w:t>
            </w:r>
          </w:p>
        </w:tc>
        <w:tc>
          <w:tcPr>
            <w:tcW w:w="1584" w:type="dxa"/>
            <w:tcBorders>
              <w:left w:val="single" w:sz="4" w:space="0" w:color="auto"/>
              <w:right w:val="single" w:sz="12" w:space="0" w:color="auto"/>
            </w:tcBorders>
            <w:vAlign w:val="bottom"/>
          </w:tcPr>
          <w:p w14:paraId="7617F6A3" w14:textId="767DFAB1" w:rsidR="00267D8F" w:rsidRPr="00545DB8" w:rsidRDefault="00267D8F" w:rsidP="00AA057D">
            <w:pPr>
              <w:pStyle w:val="BodyText-table"/>
              <w:jc w:val="center"/>
            </w:pPr>
            <w:r w:rsidRPr="00545DB8">
              <w:rPr>
                <w:color w:val="000000"/>
              </w:rPr>
              <w:t>6.006</w:t>
            </w:r>
          </w:p>
        </w:tc>
        <w:tc>
          <w:tcPr>
            <w:tcW w:w="1152" w:type="dxa"/>
            <w:tcBorders>
              <w:left w:val="single" w:sz="12" w:space="0" w:color="auto"/>
            </w:tcBorders>
            <w:vAlign w:val="bottom"/>
          </w:tcPr>
          <w:p w14:paraId="105DB10C" w14:textId="63268949" w:rsidR="00267D8F" w:rsidRPr="00545DB8" w:rsidRDefault="00267D8F" w:rsidP="00AA057D">
            <w:pPr>
              <w:pStyle w:val="BodyText-table"/>
              <w:jc w:val="center"/>
            </w:pPr>
            <w:r w:rsidRPr="00545DB8">
              <w:rPr>
                <w:color w:val="000000"/>
              </w:rPr>
              <w:t>17544</w:t>
            </w:r>
          </w:p>
        </w:tc>
        <w:tc>
          <w:tcPr>
            <w:tcW w:w="1584" w:type="dxa"/>
            <w:tcBorders>
              <w:right w:val="single" w:sz="12" w:space="0" w:color="auto"/>
            </w:tcBorders>
            <w:vAlign w:val="bottom"/>
          </w:tcPr>
          <w:p w14:paraId="755DC723" w14:textId="01B0C51A" w:rsidR="00267D8F" w:rsidRPr="00545DB8" w:rsidRDefault="00267D8F" w:rsidP="00AA057D">
            <w:pPr>
              <w:pStyle w:val="BodyText-table"/>
              <w:jc w:val="center"/>
            </w:pPr>
            <w:r w:rsidRPr="00545DB8">
              <w:rPr>
                <w:color w:val="000000"/>
              </w:rPr>
              <w:t>7.897</w:t>
            </w:r>
          </w:p>
        </w:tc>
        <w:tc>
          <w:tcPr>
            <w:tcW w:w="1152" w:type="dxa"/>
            <w:tcBorders>
              <w:left w:val="single" w:sz="12" w:space="0" w:color="auto"/>
            </w:tcBorders>
            <w:vAlign w:val="bottom"/>
          </w:tcPr>
          <w:p w14:paraId="29AD893F" w14:textId="36A438AD" w:rsidR="00267D8F" w:rsidRPr="00545DB8" w:rsidRDefault="00267D8F" w:rsidP="00AA057D">
            <w:pPr>
              <w:pStyle w:val="BodyText-table"/>
              <w:jc w:val="center"/>
            </w:pPr>
            <w:r w:rsidRPr="00545DB8">
              <w:rPr>
                <w:color w:val="000000"/>
              </w:rPr>
              <w:t>1438</w:t>
            </w:r>
          </w:p>
        </w:tc>
        <w:tc>
          <w:tcPr>
            <w:tcW w:w="1584" w:type="dxa"/>
            <w:tcBorders>
              <w:right w:val="single" w:sz="12" w:space="0" w:color="auto"/>
            </w:tcBorders>
            <w:vAlign w:val="bottom"/>
          </w:tcPr>
          <w:p w14:paraId="0176EF5C" w14:textId="26AC8ED1" w:rsidR="00267D8F" w:rsidRPr="00545DB8" w:rsidRDefault="00267D8F" w:rsidP="00AA057D">
            <w:pPr>
              <w:pStyle w:val="BodyText-table"/>
              <w:jc w:val="center"/>
            </w:pPr>
            <w:r w:rsidRPr="00545DB8">
              <w:rPr>
                <w:color w:val="000000"/>
              </w:rPr>
              <w:t>0.829</w:t>
            </w:r>
          </w:p>
        </w:tc>
      </w:tr>
      <w:tr w:rsidR="00267D8F" w:rsidRPr="00545DB8" w14:paraId="05933CC1" w14:textId="5C23E49B" w:rsidTr="75FD961D">
        <w:trPr>
          <w:jc w:val="center"/>
        </w:trPr>
        <w:tc>
          <w:tcPr>
            <w:tcW w:w="856" w:type="dxa"/>
            <w:tcBorders>
              <w:left w:val="single" w:sz="12" w:space="0" w:color="auto"/>
              <w:right w:val="single" w:sz="12" w:space="0" w:color="auto"/>
            </w:tcBorders>
            <w:vAlign w:val="bottom"/>
          </w:tcPr>
          <w:p w14:paraId="29DF8726" w14:textId="14CE617B" w:rsidR="00267D8F" w:rsidRPr="00545DB8" w:rsidRDefault="00267D8F" w:rsidP="00AA057D">
            <w:pPr>
              <w:pStyle w:val="BodyText-table"/>
              <w:jc w:val="center"/>
            </w:pPr>
            <w:r w:rsidRPr="00545DB8">
              <w:rPr>
                <w:color w:val="000000"/>
              </w:rPr>
              <w:t>13</w:t>
            </w:r>
          </w:p>
        </w:tc>
        <w:tc>
          <w:tcPr>
            <w:tcW w:w="1152" w:type="dxa"/>
            <w:tcBorders>
              <w:left w:val="single" w:sz="12" w:space="0" w:color="auto"/>
              <w:right w:val="single" w:sz="4" w:space="0" w:color="auto"/>
            </w:tcBorders>
            <w:vAlign w:val="bottom"/>
          </w:tcPr>
          <w:p w14:paraId="7F508E19" w14:textId="27BF11F0" w:rsidR="00267D8F" w:rsidRPr="00545DB8" w:rsidRDefault="00267D8F" w:rsidP="00AA057D">
            <w:pPr>
              <w:pStyle w:val="BodyText-table"/>
              <w:jc w:val="center"/>
            </w:pPr>
            <w:r w:rsidRPr="00545DB8">
              <w:rPr>
                <w:color w:val="000000"/>
              </w:rPr>
              <w:t>17114</w:t>
            </w:r>
          </w:p>
        </w:tc>
        <w:tc>
          <w:tcPr>
            <w:tcW w:w="1584" w:type="dxa"/>
            <w:tcBorders>
              <w:left w:val="single" w:sz="4" w:space="0" w:color="auto"/>
              <w:right w:val="single" w:sz="12" w:space="0" w:color="auto"/>
            </w:tcBorders>
            <w:vAlign w:val="bottom"/>
          </w:tcPr>
          <w:p w14:paraId="5068585B" w14:textId="2C5E9B5E" w:rsidR="00267D8F" w:rsidRPr="00545DB8" w:rsidRDefault="00267D8F" w:rsidP="00AA057D">
            <w:pPr>
              <w:pStyle w:val="BodyText-table"/>
              <w:jc w:val="center"/>
            </w:pPr>
            <w:r w:rsidRPr="00545DB8">
              <w:rPr>
                <w:color w:val="000000"/>
              </w:rPr>
              <w:t>7.054</w:t>
            </w:r>
          </w:p>
        </w:tc>
        <w:tc>
          <w:tcPr>
            <w:tcW w:w="1152" w:type="dxa"/>
            <w:tcBorders>
              <w:left w:val="single" w:sz="12" w:space="0" w:color="auto"/>
            </w:tcBorders>
            <w:vAlign w:val="bottom"/>
          </w:tcPr>
          <w:p w14:paraId="4E127DE3" w14:textId="42AB9571" w:rsidR="00267D8F" w:rsidRPr="00545DB8" w:rsidRDefault="00267D8F" w:rsidP="00AA057D">
            <w:pPr>
              <w:pStyle w:val="BodyText-table"/>
              <w:jc w:val="center"/>
            </w:pPr>
            <w:r w:rsidRPr="00545DB8">
              <w:rPr>
                <w:color w:val="000000"/>
              </w:rPr>
              <w:t>20921</w:t>
            </w:r>
          </w:p>
        </w:tc>
        <w:tc>
          <w:tcPr>
            <w:tcW w:w="1584" w:type="dxa"/>
            <w:tcBorders>
              <w:right w:val="single" w:sz="12" w:space="0" w:color="auto"/>
            </w:tcBorders>
            <w:vAlign w:val="bottom"/>
          </w:tcPr>
          <w:p w14:paraId="36745DB5" w14:textId="11C87D3C" w:rsidR="00267D8F" w:rsidRPr="00545DB8" w:rsidRDefault="00267D8F" w:rsidP="00AA057D">
            <w:pPr>
              <w:pStyle w:val="BodyText-table"/>
              <w:jc w:val="center"/>
            </w:pPr>
            <w:r w:rsidRPr="00545DB8">
              <w:rPr>
                <w:color w:val="000000"/>
              </w:rPr>
              <w:t>9.417</w:t>
            </w:r>
          </w:p>
        </w:tc>
        <w:tc>
          <w:tcPr>
            <w:tcW w:w="1152" w:type="dxa"/>
            <w:tcBorders>
              <w:left w:val="single" w:sz="12" w:space="0" w:color="auto"/>
            </w:tcBorders>
            <w:vAlign w:val="bottom"/>
          </w:tcPr>
          <w:p w14:paraId="293BC657" w14:textId="6A7E43BE" w:rsidR="00267D8F" w:rsidRPr="00545DB8" w:rsidRDefault="00267D8F" w:rsidP="00AA057D">
            <w:pPr>
              <w:pStyle w:val="BodyText-table"/>
              <w:jc w:val="center"/>
            </w:pPr>
            <w:r w:rsidRPr="00545DB8">
              <w:rPr>
                <w:color w:val="000000"/>
              </w:rPr>
              <w:t>1700</w:t>
            </w:r>
          </w:p>
        </w:tc>
        <w:tc>
          <w:tcPr>
            <w:tcW w:w="1584" w:type="dxa"/>
            <w:tcBorders>
              <w:right w:val="single" w:sz="12" w:space="0" w:color="auto"/>
            </w:tcBorders>
            <w:vAlign w:val="bottom"/>
          </w:tcPr>
          <w:p w14:paraId="7534CC6C" w14:textId="706E8CFE" w:rsidR="00267D8F" w:rsidRPr="00545DB8" w:rsidRDefault="00267D8F" w:rsidP="00AA057D">
            <w:pPr>
              <w:pStyle w:val="BodyText-table"/>
              <w:jc w:val="center"/>
            </w:pPr>
            <w:r w:rsidRPr="00545DB8">
              <w:rPr>
                <w:color w:val="000000"/>
              </w:rPr>
              <w:t>0.980</w:t>
            </w:r>
          </w:p>
        </w:tc>
      </w:tr>
      <w:tr w:rsidR="00267D8F" w:rsidRPr="00545DB8" w14:paraId="3CA0CF98" w14:textId="327EC842" w:rsidTr="75FD961D">
        <w:trPr>
          <w:jc w:val="center"/>
        </w:trPr>
        <w:tc>
          <w:tcPr>
            <w:tcW w:w="856" w:type="dxa"/>
            <w:tcBorders>
              <w:left w:val="single" w:sz="12" w:space="0" w:color="auto"/>
              <w:right w:val="single" w:sz="12" w:space="0" w:color="auto"/>
            </w:tcBorders>
            <w:vAlign w:val="bottom"/>
          </w:tcPr>
          <w:p w14:paraId="7C8E72C7" w14:textId="49C99BE2" w:rsidR="00267D8F" w:rsidRPr="00545DB8" w:rsidRDefault="00267D8F" w:rsidP="00AA057D">
            <w:pPr>
              <w:pStyle w:val="BodyText-table"/>
              <w:jc w:val="center"/>
            </w:pPr>
            <w:r w:rsidRPr="00545DB8">
              <w:rPr>
                <w:color w:val="000000"/>
              </w:rPr>
              <w:t>14</w:t>
            </w:r>
          </w:p>
        </w:tc>
        <w:tc>
          <w:tcPr>
            <w:tcW w:w="1152" w:type="dxa"/>
            <w:tcBorders>
              <w:left w:val="single" w:sz="12" w:space="0" w:color="auto"/>
              <w:right w:val="single" w:sz="4" w:space="0" w:color="auto"/>
            </w:tcBorders>
            <w:vAlign w:val="bottom"/>
          </w:tcPr>
          <w:p w14:paraId="7FD6451C" w14:textId="58ADBEF6" w:rsidR="00267D8F" w:rsidRPr="00545DB8" w:rsidRDefault="00267D8F" w:rsidP="00AA057D">
            <w:pPr>
              <w:pStyle w:val="BodyText-table"/>
              <w:jc w:val="center"/>
            </w:pPr>
            <w:r w:rsidRPr="00545DB8">
              <w:rPr>
                <w:color w:val="000000"/>
              </w:rPr>
              <w:t>19858</w:t>
            </w:r>
          </w:p>
        </w:tc>
        <w:tc>
          <w:tcPr>
            <w:tcW w:w="1584" w:type="dxa"/>
            <w:tcBorders>
              <w:left w:val="single" w:sz="4" w:space="0" w:color="auto"/>
              <w:right w:val="single" w:sz="12" w:space="0" w:color="auto"/>
            </w:tcBorders>
            <w:vAlign w:val="bottom"/>
          </w:tcPr>
          <w:p w14:paraId="5A263716" w14:textId="0423F5C2" w:rsidR="00267D8F" w:rsidRPr="00545DB8" w:rsidRDefault="00267D8F" w:rsidP="00AA057D">
            <w:pPr>
              <w:pStyle w:val="BodyText-table"/>
              <w:jc w:val="center"/>
            </w:pPr>
            <w:r w:rsidRPr="00545DB8">
              <w:rPr>
                <w:color w:val="000000"/>
              </w:rPr>
              <w:t>8.185</w:t>
            </w:r>
          </w:p>
        </w:tc>
        <w:tc>
          <w:tcPr>
            <w:tcW w:w="1152" w:type="dxa"/>
            <w:tcBorders>
              <w:left w:val="single" w:sz="12" w:space="0" w:color="auto"/>
            </w:tcBorders>
            <w:vAlign w:val="bottom"/>
          </w:tcPr>
          <w:p w14:paraId="071C20D6" w14:textId="4498863A" w:rsidR="00267D8F" w:rsidRPr="00545DB8" w:rsidRDefault="00267D8F" w:rsidP="00AA057D">
            <w:pPr>
              <w:pStyle w:val="BodyText-table"/>
              <w:jc w:val="center"/>
            </w:pPr>
            <w:r w:rsidRPr="00545DB8">
              <w:rPr>
                <w:color w:val="000000"/>
              </w:rPr>
              <w:t>24574</w:t>
            </w:r>
          </w:p>
        </w:tc>
        <w:tc>
          <w:tcPr>
            <w:tcW w:w="1584" w:type="dxa"/>
            <w:tcBorders>
              <w:right w:val="single" w:sz="12" w:space="0" w:color="auto"/>
            </w:tcBorders>
            <w:vAlign w:val="bottom"/>
          </w:tcPr>
          <w:p w14:paraId="5D245D0D" w14:textId="12EF2E2F" w:rsidR="00267D8F" w:rsidRPr="00545DB8" w:rsidRDefault="00267D8F" w:rsidP="00AA057D">
            <w:pPr>
              <w:pStyle w:val="BodyText-table"/>
              <w:jc w:val="center"/>
            </w:pPr>
            <w:r w:rsidRPr="00545DB8">
              <w:rPr>
                <w:color w:val="000000"/>
              </w:rPr>
              <w:t>11.06</w:t>
            </w:r>
          </w:p>
        </w:tc>
        <w:tc>
          <w:tcPr>
            <w:tcW w:w="1152" w:type="dxa"/>
            <w:tcBorders>
              <w:left w:val="single" w:sz="12" w:space="0" w:color="auto"/>
            </w:tcBorders>
            <w:vAlign w:val="bottom"/>
          </w:tcPr>
          <w:p w14:paraId="5712951C" w14:textId="26FAB799" w:rsidR="00267D8F" w:rsidRPr="00545DB8" w:rsidRDefault="00267D8F" w:rsidP="00AA057D">
            <w:pPr>
              <w:pStyle w:val="BodyText-table"/>
              <w:jc w:val="center"/>
            </w:pPr>
            <w:r w:rsidRPr="00545DB8">
              <w:rPr>
                <w:color w:val="000000"/>
              </w:rPr>
              <w:t>1981</w:t>
            </w:r>
          </w:p>
        </w:tc>
        <w:tc>
          <w:tcPr>
            <w:tcW w:w="1584" w:type="dxa"/>
            <w:tcBorders>
              <w:right w:val="single" w:sz="12" w:space="0" w:color="auto"/>
            </w:tcBorders>
            <w:vAlign w:val="bottom"/>
          </w:tcPr>
          <w:p w14:paraId="7EEF47C2" w14:textId="038F7B6D" w:rsidR="00267D8F" w:rsidRPr="00545DB8" w:rsidRDefault="00267D8F" w:rsidP="00AA057D">
            <w:pPr>
              <w:pStyle w:val="BodyText-table"/>
              <w:jc w:val="center"/>
            </w:pPr>
            <w:r w:rsidRPr="00545DB8">
              <w:rPr>
                <w:color w:val="000000"/>
              </w:rPr>
              <w:t>1.142</w:t>
            </w:r>
          </w:p>
        </w:tc>
      </w:tr>
      <w:tr w:rsidR="00267D8F" w:rsidRPr="00545DB8" w14:paraId="7F6BE66E" w14:textId="1F1AF7D7" w:rsidTr="75FD961D">
        <w:trPr>
          <w:jc w:val="center"/>
        </w:trPr>
        <w:tc>
          <w:tcPr>
            <w:tcW w:w="856" w:type="dxa"/>
            <w:tcBorders>
              <w:left w:val="single" w:sz="12" w:space="0" w:color="auto"/>
              <w:right w:val="single" w:sz="12" w:space="0" w:color="auto"/>
            </w:tcBorders>
            <w:vAlign w:val="bottom"/>
          </w:tcPr>
          <w:p w14:paraId="0048C646" w14:textId="49CF732D" w:rsidR="00267D8F" w:rsidRPr="00545DB8" w:rsidRDefault="00267D8F" w:rsidP="00AA057D">
            <w:pPr>
              <w:pStyle w:val="BodyText-table"/>
              <w:jc w:val="center"/>
            </w:pPr>
            <w:r w:rsidRPr="00545DB8">
              <w:rPr>
                <w:color w:val="000000"/>
              </w:rPr>
              <w:t>15</w:t>
            </w:r>
          </w:p>
        </w:tc>
        <w:tc>
          <w:tcPr>
            <w:tcW w:w="1152" w:type="dxa"/>
            <w:tcBorders>
              <w:left w:val="single" w:sz="12" w:space="0" w:color="auto"/>
              <w:right w:val="single" w:sz="4" w:space="0" w:color="auto"/>
            </w:tcBorders>
            <w:vAlign w:val="bottom"/>
          </w:tcPr>
          <w:p w14:paraId="02EB2CEC" w14:textId="416DF2EA" w:rsidR="00267D8F" w:rsidRPr="00545DB8" w:rsidRDefault="00267D8F" w:rsidP="00AA057D">
            <w:pPr>
              <w:pStyle w:val="BodyText-table"/>
              <w:jc w:val="center"/>
            </w:pPr>
            <w:r w:rsidRPr="00545DB8">
              <w:rPr>
                <w:color w:val="000000"/>
              </w:rPr>
              <w:t>22802</w:t>
            </w:r>
          </w:p>
        </w:tc>
        <w:tc>
          <w:tcPr>
            <w:tcW w:w="1584" w:type="dxa"/>
            <w:tcBorders>
              <w:left w:val="single" w:sz="4" w:space="0" w:color="auto"/>
              <w:right w:val="single" w:sz="12" w:space="0" w:color="auto"/>
            </w:tcBorders>
            <w:vAlign w:val="bottom"/>
          </w:tcPr>
          <w:p w14:paraId="132703C6" w14:textId="2F239377" w:rsidR="00267D8F" w:rsidRPr="00545DB8" w:rsidRDefault="00267D8F" w:rsidP="00AA057D">
            <w:pPr>
              <w:pStyle w:val="BodyText-table"/>
              <w:jc w:val="center"/>
            </w:pPr>
            <w:r w:rsidRPr="00545DB8">
              <w:rPr>
                <w:color w:val="000000"/>
              </w:rPr>
              <w:t>9.399</w:t>
            </w:r>
          </w:p>
        </w:tc>
        <w:tc>
          <w:tcPr>
            <w:tcW w:w="1152" w:type="dxa"/>
            <w:tcBorders>
              <w:left w:val="single" w:sz="12" w:space="0" w:color="auto"/>
            </w:tcBorders>
            <w:vAlign w:val="bottom"/>
          </w:tcPr>
          <w:p w14:paraId="5AC880F5" w14:textId="750974B4" w:rsidR="00267D8F" w:rsidRPr="00545DB8" w:rsidRDefault="00267D8F" w:rsidP="00AA057D">
            <w:pPr>
              <w:pStyle w:val="BodyText-table"/>
              <w:jc w:val="center"/>
            </w:pPr>
            <w:r w:rsidRPr="00545DB8">
              <w:rPr>
                <w:color w:val="000000"/>
              </w:rPr>
              <w:t>28498</w:t>
            </w:r>
          </w:p>
        </w:tc>
        <w:tc>
          <w:tcPr>
            <w:tcW w:w="1584" w:type="dxa"/>
            <w:tcBorders>
              <w:right w:val="single" w:sz="12" w:space="0" w:color="auto"/>
            </w:tcBorders>
            <w:vAlign w:val="bottom"/>
          </w:tcPr>
          <w:p w14:paraId="5908203D" w14:textId="4EF20409" w:rsidR="00267D8F" w:rsidRPr="00545DB8" w:rsidRDefault="00267D8F" w:rsidP="00AA057D">
            <w:pPr>
              <w:pStyle w:val="BodyText-table"/>
              <w:jc w:val="center"/>
            </w:pPr>
            <w:r w:rsidRPr="00545DB8">
              <w:rPr>
                <w:color w:val="000000"/>
              </w:rPr>
              <w:t>12.83</w:t>
            </w:r>
          </w:p>
        </w:tc>
        <w:tc>
          <w:tcPr>
            <w:tcW w:w="1152" w:type="dxa"/>
            <w:tcBorders>
              <w:left w:val="single" w:sz="12" w:space="0" w:color="auto"/>
            </w:tcBorders>
            <w:vAlign w:val="bottom"/>
          </w:tcPr>
          <w:p w14:paraId="27C9B59A" w14:textId="2E12A260" w:rsidR="00267D8F" w:rsidRPr="00545DB8" w:rsidRDefault="00267D8F" w:rsidP="00AA057D">
            <w:pPr>
              <w:pStyle w:val="BodyText-table"/>
              <w:jc w:val="center"/>
            </w:pPr>
            <w:r w:rsidRPr="00545DB8">
              <w:rPr>
                <w:color w:val="000000"/>
              </w:rPr>
              <w:t>2283</w:t>
            </w:r>
          </w:p>
        </w:tc>
        <w:tc>
          <w:tcPr>
            <w:tcW w:w="1584" w:type="dxa"/>
            <w:tcBorders>
              <w:right w:val="single" w:sz="12" w:space="0" w:color="auto"/>
            </w:tcBorders>
            <w:vAlign w:val="bottom"/>
          </w:tcPr>
          <w:p w14:paraId="0048AEF0" w14:textId="46A41087" w:rsidR="00267D8F" w:rsidRPr="00545DB8" w:rsidRDefault="00267D8F" w:rsidP="00AA057D">
            <w:pPr>
              <w:pStyle w:val="BodyText-table"/>
              <w:jc w:val="center"/>
            </w:pPr>
            <w:r w:rsidRPr="00545DB8">
              <w:rPr>
                <w:color w:val="000000"/>
              </w:rPr>
              <w:t>1.316</w:t>
            </w:r>
          </w:p>
        </w:tc>
      </w:tr>
      <w:tr w:rsidR="00267D8F" w:rsidRPr="00545DB8" w14:paraId="66227BBB" w14:textId="0626D20D" w:rsidTr="75FD961D">
        <w:trPr>
          <w:jc w:val="center"/>
        </w:trPr>
        <w:tc>
          <w:tcPr>
            <w:tcW w:w="856" w:type="dxa"/>
            <w:tcBorders>
              <w:left w:val="single" w:sz="12" w:space="0" w:color="auto"/>
              <w:right w:val="single" w:sz="12" w:space="0" w:color="auto"/>
            </w:tcBorders>
            <w:vAlign w:val="bottom"/>
          </w:tcPr>
          <w:p w14:paraId="69740179" w14:textId="4721C2A8" w:rsidR="00267D8F" w:rsidRPr="00545DB8" w:rsidRDefault="00267D8F" w:rsidP="00AA057D">
            <w:pPr>
              <w:pStyle w:val="BodyText-table"/>
              <w:jc w:val="center"/>
            </w:pPr>
            <w:r w:rsidRPr="00545DB8">
              <w:rPr>
                <w:color w:val="000000"/>
              </w:rPr>
              <w:t>16</w:t>
            </w:r>
          </w:p>
        </w:tc>
        <w:tc>
          <w:tcPr>
            <w:tcW w:w="1152" w:type="dxa"/>
            <w:tcBorders>
              <w:left w:val="single" w:sz="12" w:space="0" w:color="auto"/>
              <w:right w:val="single" w:sz="4" w:space="0" w:color="auto"/>
            </w:tcBorders>
            <w:vAlign w:val="bottom"/>
          </w:tcPr>
          <w:p w14:paraId="22695C65" w14:textId="2194F190" w:rsidR="00267D8F" w:rsidRPr="00545DB8" w:rsidRDefault="00267D8F" w:rsidP="00AA057D">
            <w:pPr>
              <w:pStyle w:val="BodyText-table"/>
              <w:jc w:val="center"/>
            </w:pPr>
            <w:r w:rsidRPr="00545DB8">
              <w:rPr>
                <w:color w:val="000000"/>
              </w:rPr>
              <w:t>25948</w:t>
            </w:r>
          </w:p>
        </w:tc>
        <w:tc>
          <w:tcPr>
            <w:tcW w:w="1584" w:type="dxa"/>
            <w:tcBorders>
              <w:left w:val="single" w:sz="4" w:space="0" w:color="auto"/>
              <w:right w:val="single" w:sz="12" w:space="0" w:color="auto"/>
            </w:tcBorders>
            <w:vAlign w:val="bottom"/>
          </w:tcPr>
          <w:p w14:paraId="3F0A5593" w14:textId="3456E965" w:rsidR="00267D8F" w:rsidRPr="00545DB8" w:rsidRDefault="00267D8F" w:rsidP="00AA057D">
            <w:pPr>
              <w:pStyle w:val="BodyText-table"/>
              <w:jc w:val="center"/>
            </w:pPr>
            <w:r w:rsidRPr="00545DB8">
              <w:rPr>
                <w:color w:val="000000"/>
              </w:rPr>
              <w:t>10.70</w:t>
            </w:r>
          </w:p>
        </w:tc>
        <w:tc>
          <w:tcPr>
            <w:tcW w:w="1152" w:type="dxa"/>
            <w:tcBorders>
              <w:left w:val="single" w:sz="12" w:space="0" w:color="auto"/>
            </w:tcBorders>
            <w:vAlign w:val="bottom"/>
          </w:tcPr>
          <w:p w14:paraId="0A81BBCD" w14:textId="33748169" w:rsidR="00267D8F" w:rsidRPr="00545DB8" w:rsidRDefault="00267D8F" w:rsidP="00AA057D">
            <w:pPr>
              <w:pStyle w:val="BodyText-table"/>
              <w:jc w:val="center"/>
            </w:pPr>
            <w:r w:rsidRPr="00545DB8">
              <w:rPr>
                <w:color w:val="000000"/>
              </w:rPr>
              <w:t>32689</w:t>
            </w:r>
          </w:p>
        </w:tc>
        <w:tc>
          <w:tcPr>
            <w:tcW w:w="1584" w:type="dxa"/>
            <w:tcBorders>
              <w:right w:val="single" w:sz="12" w:space="0" w:color="auto"/>
            </w:tcBorders>
            <w:vAlign w:val="bottom"/>
          </w:tcPr>
          <w:p w14:paraId="2E0E6152" w14:textId="57DCA816" w:rsidR="00267D8F" w:rsidRPr="00545DB8" w:rsidRDefault="00267D8F" w:rsidP="00AA057D">
            <w:pPr>
              <w:pStyle w:val="BodyText-table"/>
              <w:jc w:val="center"/>
            </w:pPr>
            <w:r w:rsidRPr="00545DB8">
              <w:rPr>
                <w:color w:val="000000"/>
              </w:rPr>
              <w:t>14.71</w:t>
            </w:r>
          </w:p>
        </w:tc>
        <w:tc>
          <w:tcPr>
            <w:tcW w:w="1152" w:type="dxa"/>
            <w:tcBorders>
              <w:left w:val="single" w:sz="12" w:space="0" w:color="auto"/>
            </w:tcBorders>
            <w:vAlign w:val="bottom"/>
          </w:tcPr>
          <w:p w14:paraId="78B842F4" w14:textId="116E5A73" w:rsidR="00267D8F" w:rsidRPr="00545DB8" w:rsidRDefault="00267D8F" w:rsidP="00AA057D">
            <w:pPr>
              <w:pStyle w:val="BodyText-table"/>
              <w:jc w:val="center"/>
            </w:pPr>
            <w:r w:rsidRPr="00545DB8">
              <w:rPr>
                <w:color w:val="000000"/>
              </w:rPr>
              <w:t>2604</w:t>
            </w:r>
          </w:p>
        </w:tc>
        <w:tc>
          <w:tcPr>
            <w:tcW w:w="1584" w:type="dxa"/>
            <w:tcBorders>
              <w:right w:val="single" w:sz="12" w:space="0" w:color="auto"/>
            </w:tcBorders>
            <w:vAlign w:val="bottom"/>
          </w:tcPr>
          <w:p w14:paraId="4FED855F" w14:textId="3835E1DE" w:rsidR="00267D8F" w:rsidRPr="00545DB8" w:rsidRDefault="00267D8F" w:rsidP="00AA057D">
            <w:pPr>
              <w:pStyle w:val="BodyText-table"/>
              <w:jc w:val="center"/>
            </w:pPr>
            <w:r w:rsidRPr="00545DB8">
              <w:rPr>
                <w:color w:val="000000"/>
              </w:rPr>
              <w:t>1.501</w:t>
            </w:r>
          </w:p>
        </w:tc>
      </w:tr>
      <w:tr w:rsidR="00267D8F" w:rsidRPr="00545DB8" w14:paraId="446CB0D1" w14:textId="3C9EFD1B" w:rsidTr="75FD961D">
        <w:trPr>
          <w:jc w:val="center"/>
        </w:trPr>
        <w:tc>
          <w:tcPr>
            <w:tcW w:w="856" w:type="dxa"/>
            <w:tcBorders>
              <w:left w:val="single" w:sz="12" w:space="0" w:color="auto"/>
              <w:right w:val="single" w:sz="12" w:space="0" w:color="auto"/>
            </w:tcBorders>
            <w:vAlign w:val="bottom"/>
          </w:tcPr>
          <w:p w14:paraId="53F19631" w14:textId="46FD0CCB" w:rsidR="00267D8F" w:rsidRPr="00545DB8" w:rsidRDefault="00267D8F" w:rsidP="00AA057D">
            <w:pPr>
              <w:pStyle w:val="BodyText-table"/>
              <w:jc w:val="center"/>
            </w:pPr>
            <w:r w:rsidRPr="00545DB8">
              <w:rPr>
                <w:color w:val="000000"/>
              </w:rPr>
              <w:t>17</w:t>
            </w:r>
          </w:p>
        </w:tc>
        <w:tc>
          <w:tcPr>
            <w:tcW w:w="1152" w:type="dxa"/>
            <w:tcBorders>
              <w:left w:val="single" w:sz="12" w:space="0" w:color="auto"/>
              <w:right w:val="single" w:sz="4" w:space="0" w:color="auto"/>
            </w:tcBorders>
            <w:vAlign w:val="bottom"/>
          </w:tcPr>
          <w:p w14:paraId="761BA6CC" w14:textId="6B52CA41" w:rsidR="00267D8F" w:rsidRPr="00545DB8" w:rsidRDefault="00267D8F" w:rsidP="00AA057D">
            <w:pPr>
              <w:pStyle w:val="BodyText-table"/>
              <w:jc w:val="center"/>
            </w:pPr>
            <w:r w:rsidRPr="00545DB8">
              <w:rPr>
                <w:color w:val="000000"/>
              </w:rPr>
              <w:t>29296</w:t>
            </w:r>
          </w:p>
        </w:tc>
        <w:tc>
          <w:tcPr>
            <w:tcW w:w="1584" w:type="dxa"/>
            <w:tcBorders>
              <w:left w:val="single" w:sz="4" w:space="0" w:color="auto"/>
              <w:right w:val="single" w:sz="12" w:space="0" w:color="auto"/>
            </w:tcBorders>
            <w:vAlign w:val="bottom"/>
          </w:tcPr>
          <w:p w14:paraId="1DDAC783" w14:textId="67B153EF" w:rsidR="00267D8F" w:rsidRPr="00545DB8" w:rsidRDefault="00267D8F" w:rsidP="00AA057D">
            <w:pPr>
              <w:pStyle w:val="BodyText-table"/>
              <w:jc w:val="center"/>
            </w:pPr>
            <w:r w:rsidRPr="00545DB8">
              <w:rPr>
                <w:color w:val="000000"/>
              </w:rPr>
              <w:t>12.08</w:t>
            </w:r>
          </w:p>
        </w:tc>
        <w:tc>
          <w:tcPr>
            <w:tcW w:w="1152" w:type="dxa"/>
            <w:tcBorders>
              <w:left w:val="single" w:sz="12" w:space="0" w:color="auto"/>
            </w:tcBorders>
            <w:vAlign w:val="bottom"/>
          </w:tcPr>
          <w:p w14:paraId="6D24B98A" w14:textId="7AFAE59A" w:rsidR="00267D8F" w:rsidRPr="00545DB8" w:rsidRDefault="00267D8F" w:rsidP="00AA057D">
            <w:pPr>
              <w:pStyle w:val="BodyText-table"/>
              <w:jc w:val="center"/>
            </w:pPr>
            <w:r w:rsidRPr="00545DB8">
              <w:rPr>
                <w:color w:val="000000"/>
              </w:rPr>
              <w:t>37145</w:t>
            </w:r>
          </w:p>
        </w:tc>
        <w:tc>
          <w:tcPr>
            <w:tcW w:w="1584" w:type="dxa"/>
            <w:tcBorders>
              <w:right w:val="single" w:sz="12" w:space="0" w:color="auto"/>
            </w:tcBorders>
            <w:vAlign w:val="bottom"/>
          </w:tcPr>
          <w:p w14:paraId="34EED1E1" w14:textId="75E443C1" w:rsidR="00267D8F" w:rsidRPr="00545DB8" w:rsidRDefault="00267D8F" w:rsidP="00AA057D">
            <w:pPr>
              <w:pStyle w:val="BodyText-table"/>
              <w:jc w:val="center"/>
            </w:pPr>
            <w:r w:rsidRPr="00545DB8">
              <w:rPr>
                <w:color w:val="000000"/>
              </w:rPr>
              <w:t>16.72</w:t>
            </w:r>
          </w:p>
        </w:tc>
        <w:tc>
          <w:tcPr>
            <w:tcW w:w="1152" w:type="dxa"/>
            <w:tcBorders>
              <w:left w:val="single" w:sz="12" w:space="0" w:color="auto"/>
            </w:tcBorders>
            <w:vAlign w:val="bottom"/>
          </w:tcPr>
          <w:p w14:paraId="48F66A32" w14:textId="4495718D" w:rsidR="00267D8F" w:rsidRPr="00545DB8" w:rsidRDefault="00267D8F" w:rsidP="00AA057D">
            <w:pPr>
              <w:pStyle w:val="BodyText-table"/>
              <w:jc w:val="center"/>
            </w:pPr>
            <w:r w:rsidRPr="00545DB8">
              <w:rPr>
                <w:color w:val="000000"/>
              </w:rPr>
              <w:t>2946</w:t>
            </w:r>
          </w:p>
        </w:tc>
        <w:tc>
          <w:tcPr>
            <w:tcW w:w="1584" w:type="dxa"/>
            <w:tcBorders>
              <w:right w:val="single" w:sz="12" w:space="0" w:color="auto"/>
            </w:tcBorders>
            <w:vAlign w:val="bottom"/>
          </w:tcPr>
          <w:p w14:paraId="3054E89E" w14:textId="7D04CFA6" w:rsidR="00267D8F" w:rsidRPr="00545DB8" w:rsidRDefault="00267D8F" w:rsidP="00AA057D">
            <w:pPr>
              <w:pStyle w:val="BodyText-table"/>
              <w:jc w:val="center"/>
            </w:pPr>
            <w:r w:rsidRPr="00545DB8">
              <w:rPr>
                <w:color w:val="000000"/>
              </w:rPr>
              <w:t>1.698</w:t>
            </w:r>
          </w:p>
        </w:tc>
      </w:tr>
      <w:tr w:rsidR="00267D8F" w:rsidRPr="00545DB8" w14:paraId="11351FDF" w14:textId="76060A75" w:rsidTr="75FD961D">
        <w:trPr>
          <w:jc w:val="center"/>
        </w:trPr>
        <w:tc>
          <w:tcPr>
            <w:tcW w:w="856" w:type="dxa"/>
            <w:tcBorders>
              <w:left w:val="single" w:sz="12" w:space="0" w:color="auto"/>
              <w:right w:val="single" w:sz="12" w:space="0" w:color="auto"/>
            </w:tcBorders>
            <w:vAlign w:val="bottom"/>
          </w:tcPr>
          <w:p w14:paraId="18C81D57" w14:textId="2BE22AA3" w:rsidR="00267D8F" w:rsidRPr="00545DB8" w:rsidRDefault="00267D8F" w:rsidP="00AA057D">
            <w:pPr>
              <w:pStyle w:val="BodyText-table"/>
              <w:jc w:val="center"/>
            </w:pPr>
            <w:r w:rsidRPr="00545DB8">
              <w:rPr>
                <w:color w:val="000000"/>
              </w:rPr>
              <w:t>18</w:t>
            </w:r>
          </w:p>
        </w:tc>
        <w:tc>
          <w:tcPr>
            <w:tcW w:w="1152" w:type="dxa"/>
            <w:tcBorders>
              <w:left w:val="single" w:sz="12" w:space="0" w:color="auto"/>
              <w:right w:val="single" w:sz="4" w:space="0" w:color="auto"/>
            </w:tcBorders>
            <w:vAlign w:val="bottom"/>
          </w:tcPr>
          <w:p w14:paraId="501A5D29" w14:textId="4270FE80" w:rsidR="00267D8F" w:rsidRPr="00545DB8" w:rsidRDefault="00267D8F" w:rsidP="00AA057D">
            <w:pPr>
              <w:pStyle w:val="BodyText-table"/>
              <w:jc w:val="center"/>
            </w:pPr>
            <w:r w:rsidRPr="00545DB8">
              <w:rPr>
                <w:color w:val="000000"/>
              </w:rPr>
              <w:t>32846</w:t>
            </w:r>
          </w:p>
        </w:tc>
        <w:tc>
          <w:tcPr>
            <w:tcW w:w="1584" w:type="dxa"/>
            <w:tcBorders>
              <w:left w:val="single" w:sz="4" w:space="0" w:color="auto"/>
              <w:right w:val="single" w:sz="12" w:space="0" w:color="auto"/>
            </w:tcBorders>
            <w:vAlign w:val="bottom"/>
          </w:tcPr>
          <w:p w14:paraId="1E74BD79" w14:textId="508321C2" w:rsidR="00267D8F" w:rsidRPr="00545DB8" w:rsidRDefault="00267D8F" w:rsidP="00AA057D">
            <w:pPr>
              <w:pStyle w:val="BodyText-table"/>
              <w:jc w:val="center"/>
            </w:pPr>
            <w:r w:rsidRPr="00545DB8">
              <w:rPr>
                <w:color w:val="000000"/>
              </w:rPr>
              <w:t>13.54</w:t>
            </w:r>
          </w:p>
        </w:tc>
        <w:tc>
          <w:tcPr>
            <w:tcW w:w="1152" w:type="dxa"/>
            <w:tcBorders>
              <w:left w:val="single" w:sz="12" w:space="0" w:color="auto"/>
            </w:tcBorders>
            <w:vAlign w:val="bottom"/>
          </w:tcPr>
          <w:p w14:paraId="7F957AAF" w14:textId="583D53A1" w:rsidR="00267D8F" w:rsidRPr="00545DB8" w:rsidRDefault="00267D8F" w:rsidP="00AA057D">
            <w:pPr>
              <w:pStyle w:val="BodyText-table"/>
              <w:jc w:val="center"/>
            </w:pPr>
            <w:r w:rsidRPr="00545DB8">
              <w:rPr>
                <w:color w:val="000000"/>
              </w:rPr>
              <w:t>41862</w:t>
            </w:r>
          </w:p>
        </w:tc>
        <w:tc>
          <w:tcPr>
            <w:tcW w:w="1584" w:type="dxa"/>
            <w:tcBorders>
              <w:right w:val="single" w:sz="12" w:space="0" w:color="auto"/>
            </w:tcBorders>
            <w:vAlign w:val="bottom"/>
          </w:tcPr>
          <w:p w14:paraId="24908077" w14:textId="739DBC51" w:rsidR="00267D8F" w:rsidRPr="00545DB8" w:rsidRDefault="00267D8F" w:rsidP="00AA057D">
            <w:pPr>
              <w:pStyle w:val="BodyText-table"/>
              <w:jc w:val="center"/>
            </w:pPr>
            <w:r w:rsidRPr="00545DB8">
              <w:rPr>
                <w:color w:val="000000"/>
              </w:rPr>
              <w:t>18.84</w:t>
            </w:r>
          </w:p>
        </w:tc>
        <w:tc>
          <w:tcPr>
            <w:tcW w:w="1152" w:type="dxa"/>
            <w:tcBorders>
              <w:left w:val="single" w:sz="12" w:space="0" w:color="auto"/>
            </w:tcBorders>
            <w:vAlign w:val="bottom"/>
          </w:tcPr>
          <w:p w14:paraId="569D167E" w14:textId="2D5C8264" w:rsidR="00267D8F" w:rsidRPr="00545DB8" w:rsidRDefault="00267D8F" w:rsidP="00AA057D">
            <w:pPr>
              <w:pStyle w:val="BodyText-table"/>
              <w:jc w:val="center"/>
            </w:pPr>
            <w:r w:rsidRPr="00545DB8">
              <w:rPr>
                <w:color w:val="000000"/>
              </w:rPr>
              <w:t>3308</w:t>
            </w:r>
          </w:p>
        </w:tc>
        <w:tc>
          <w:tcPr>
            <w:tcW w:w="1584" w:type="dxa"/>
            <w:tcBorders>
              <w:right w:val="single" w:sz="12" w:space="0" w:color="auto"/>
            </w:tcBorders>
            <w:vAlign w:val="bottom"/>
          </w:tcPr>
          <w:p w14:paraId="6374C1A1" w14:textId="7C738018" w:rsidR="00267D8F" w:rsidRPr="00545DB8" w:rsidRDefault="00267D8F" w:rsidP="00AA057D">
            <w:pPr>
              <w:pStyle w:val="BodyText-table"/>
              <w:jc w:val="center"/>
            </w:pPr>
            <w:r w:rsidRPr="00545DB8">
              <w:rPr>
                <w:color w:val="000000"/>
              </w:rPr>
              <w:t>1.907</w:t>
            </w:r>
          </w:p>
        </w:tc>
      </w:tr>
      <w:tr w:rsidR="00267D8F" w:rsidRPr="00545DB8" w14:paraId="2DAFA535" w14:textId="5564FBA7" w:rsidTr="75FD961D">
        <w:trPr>
          <w:jc w:val="center"/>
        </w:trPr>
        <w:tc>
          <w:tcPr>
            <w:tcW w:w="856" w:type="dxa"/>
            <w:tcBorders>
              <w:left w:val="single" w:sz="12" w:space="0" w:color="auto"/>
              <w:right w:val="single" w:sz="12" w:space="0" w:color="auto"/>
            </w:tcBorders>
            <w:vAlign w:val="bottom"/>
          </w:tcPr>
          <w:p w14:paraId="3E147472" w14:textId="12084518" w:rsidR="00267D8F" w:rsidRPr="00545DB8" w:rsidRDefault="00267D8F" w:rsidP="00AA057D">
            <w:pPr>
              <w:pStyle w:val="BodyText-table"/>
              <w:jc w:val="center"/>
            </w:pPr>
            <w:r w:rsidRPr="00545DB8">
              <w:rPr>
                <w:color w:val="000000"/>
              </w:rPr>
              <w:t>19</w:t>
            </w:r>
          </w:p>
        </w:tc>
        <w:tc>
          <w:tcPr>
            <w:tcW w:w="1152" w:type="dxa"/>
            <w:tcBorders>
              <w:left w:val="single" w:sz="12" w:space="0" w:color="auto"/>
              <w:right w:val="single" w:sz="4" w:space="0" w:color="auto"/>
            </w:tcBorders>
            <w:vAlign w:val="bottom"/>
          </w:tcPr>
          <w:p w14:paraId="31C4095D" w14:textId="18724774" w:rsidR="00267D8F" w:rsidRPr="00545DB8" w:rsidRDefault="00267D8F" w:rsidP="00AA057D">
            <w:pPr>
              <w:pStyle w:val="BodyText-table"/>
              <w:jc w:val="center"/>
            </w:pPr>
            <w:r w:rsidRPr="00545DB8">
              <w:rPr>
                <w:color w:val="000000"/>
              </w:rPr>
              <w:t>36598</w:t>
            </w:r>
          </w:p>
        </w:tc>
        <w:tc>
          <w:tcPr>
            <w:tcW w:w="1584" w:type="dxa"/>
            <w:tcBorders>
              <w:left w:val="single" w:sz="4" w:space="0" w:color="auto"/>
              <w:right w:val="single" w:sz="12" w:space="0" w:color="auto"/>
            </w:tcBorders>
            <w:vAlign w:val="bottom"/>
          </w:tcPr>
          <w:p w14:paraId="48A8075B" w14:textId="760FB6A9" w:rsidR="00267D8F" w:rsidRPr="00545DB8" w:rsidRDefault="00267D8F" w:rsidP="00AA057D">
            <w:pPr>
              <w:pStyle w:val="BodyText-table"/>
              <w:jc w:val="center"/>
            </w:pPr>
            <w:r w:rsidRPr="00545DB8">
              <w:rPr>
                <w:color w:val="000000"/>
              </w:rPr>
              <w:t>15.09</w:t>
            </w:r>
          </w:p>
        </w:tc>
        <w:tc>
          <w:tcPr>
            <w:tcW w:w="1152" w:type="dxa"/>
            <w:tcBorders>
              <w:left w:val="single" w:sz="12" w:space="0" w:color="auto"/>
            </w:tcBorders>
            <w:vAlign w:val="bottom"/>
          </w:tcPr>
          <w:p w14:paraId="712F0E57" w14:textId="3E214BD0" w:rsidR="00267D8F" w:rsidRPr="00545DB8" w:rsidRDefault="00267D8F" w:rsidP="00AA057D">
            <w:pPr>
              <w:pStyle w:val="BodyText-table"/>
              <w:jc w:val="center"/>
            </w:pPr>
            <w:r w:rsidRPr="00545DB8">
              <w:rPr>
                <w:color w:val="000000"/>
              </w:rPr>
              <w:t>46839</w:t>
            </w:r>
          </w:p>
        </w:tc>
        <w:tc>
          <w:tcPr>
            <w:tcW w:w="1584" w:type="dxa"/>
            <w:tcBorders>
              <w:right w:val="single" w:sz="12" w:space="0" w:color="auto"/>
            </w:tcBorders>
            <w:vAlign w:val="bottom"/>
          </w:tcPr>
          <w:p w14:paraId="3546091B" w14:textId="52DCA64A" w:rsidR="00267D8F" w:rsidRPr="00545DB8" w:rsidRDefault="00267D8F" w:rsidP="00AA057D">
            <w:pPr>
              <w:pStyle w:val="BodyText-table"/>
              <w:jc w:val="center"/>
            </w:pPr>
            <w:r w:rsidRPr="00545DB8">
              <w:rPr>
                <w:color w:val="000000"/>
              </w:rPr>
              <w:t>21.08</w:t>
            </w:r>
          </w:p>
        </w:tc>
        <w:tc>
          <w:tcPr>
            <w:tcW w:w="1152" w:type="dxa"/>
            <w:tcBorders>
              <w:left w:val="single" w:sz="12" w:space="0" w:color="auto"/>
            </w:tcBorders>
            <w:vAlign w:val="bottom"/>
          </w:tcPr>
          <w:p w14:paraId="5AD8210E" w14:textId="51DC5EA5" w:rsidR="00267D8F" w:rsidRPr="00545DB8" w:rsidRDefault="00267D8F" w:rsidP="00AA057D">
            <w:pPr>
              <w:pStyle w:val="BodyText-table"/>
              <w:jc w:val="center"/>
            </w:pPr>
            <w:r w:rsidRPr="00545DB8">
              <w:rPr>
                <w:color w:val="000000"/>
              </w:rPr>
              <w:t>3690</w:t>
            </w:r>
          </w:p>
        </w:tc>
        <w:tc>
          <w:tcPr>
            <w:tcW w:w="1584" w:type="dxa"/>
            <w:tcBorders>
              <w:right w:val="single" w:sz="12" w:space="0" w:color="auto"/>
            </w:tcBorders>
            <w:vAlign w:val="bottom"/>
          </w:tcPr>
          <w:p w14:paraId="30790488" w14:textId="242909AD" w:rsidR="00267D8F" w:rsidRPr="00545DB8" w:rsidRDefault="00267D8F" w:rsidP="00AA057D">
            <w:pPr>
              <w:pStyle w:val="BodyText-table"/>
              <w:jc w:val="center"/>
            </w:pPr>
            <w:r w:rsidRPr="00545DB8">
              <w:rPr>
                <w:color w:val="000000"/>
              </w:rPr>
              <w:t>2.127</w:t>
            </w:r>
          </w:p>
        </w:tc>
      </w:tr>
      <w:tr w:rsidR="00267D8F" w:rsidRPr="00545DB8" w14:paraId="32ABDA23" w14:textId="120AEC21" w:rsidTr="75FD961D">
        <w:trPr>
          <w:jc w:val="center"/>
        </w:trPr>
        <w:tc>
          <w:tcPr>
            <w:tcW w:w="856" w:type="dxa"/>
            <w:tcBorders>
              <w:left w:val="single" w:sz="12" w:space="0" w:color="auto"/>
              <w:right w:val="single" w:sz="12" w:space="0" w:color="auto"/>
            </w:tcBorders>
            <w:vAlign w:val="bottom"/>
          </w:tcPr>
          <w:p w14:paraId="4661A6E3" w14:textId="753F2575" w:rsidR="00267D8F" w:rsidRPr="00545DB8" w:rsidRDefault="00267D8F" w:rsidP="00AA057D">
            <w:pPr>
              <w:pStyle w:val="BodyText-table"/>
              <w:jc w:val="center"/>
            </w:pPr>
            <w:r w:rsidRPr="00545DB8">
              <w:rPr>
                <w:color w:val="000000"/>
              </w:rPr>
              <w:t>20</w:t>
            </w:r>
          </w:p>
        </w:tc>
        <w:tc>
          <w:tcPr>
            <w:tcW w:w="1152" w:type="dxa"/>
            <w:tcBorders>
              <w:left w:val="single" w:sz="12" w:space="0" w:color="auto"/>
              <w:right w:val="single" w:sz="4" w:space="0" w:color="auto"/>
            </w:tcBorders>
            <w:vAlign w:val="bottom"/>
          </w:tcPr>
          <w:p w14:paraId="2B4C3AFE" w14:textId="4312A092" w:rsidR="00267D8F" w:rsidRPr="00545DB8" w:rsidRDefault="00267D8F" w:rsidP="00AA057D">
            <w:pPr>
              <w:pStyle w:val="BodyText-table"/>
              <w:jc w:val="center"/>
            </w:pPr>
            <w:r w:rsidRPr="00545DB8">
              <w:rPr>
                <w:color w:val="000000"/>
              </w:rPr>
              <w:t>40553</w:t>
            </w:r>
          </w:p>
        </w:tc>
        <w:tc>
          <w:tcPr>
            <w:tcW w:w="1584" w:type="dxa"/>
            <w:tcBorders>
              <w:left w:val="single" w:sz="4" w:space="0" w:color="auto"/>
              <w:right w:val="single" w:sz="12" w:space="0" w:color="auto"/>
            </w:tcBorders>
            <w:vAlign w:val="bottom"/>
          </w:tcPr>
          <w:p w14:paraId="267FE4A9" w14:textId="67D45F29" w:rsidR="00267D8F" w:rsidRPr="00545DB8" w:rsidRDefault="00267D8F" w:rsidP="00AA057D">
            <w:pPr>
              <w:pStyle w:val="BodyText-table"/>
              <w:jc w:val="center"/>
            </w:pPr>
            <w:r w:rsidRPr="00545DB8">
              <w:rPr>
                <w:color w:val="000000"/>
              </w:rPr>
              <w:t>16.72</w:t>
            </w:r>
          </w:p>
        </w:tc>
        <w:tc>
          <w:tcPr>
            <w:tcW w:w="1152" w:type="dxa"/>
            <w:tcBorders>
              <w:left w:val="single" w:sz="12" w:space="0" w:color="auto"/>
            </w:tcBorders>
            <w:vAlign w:val="bottom"/>
          </w:tcPr>
          <w:p w14:paraId="1373FEB0" w14:textId="743D341D" w:rsidR="00267D8F" w:rsidRPr="00545DB8" w:rsidRDefault="00267D8F" w:rsidP="00AA057D">
            <w:pPr>
              <w:pStyle w:val="BodyText-table"/>
              <w:jc w:val="center"/>
            </w:pPr>
            <w:r w:rsidRPr="00545DB8">
              <w:rPr>
                <w:color w:val="000000"/>
              </w:rPr>
              <w:t>52075</w:t>
            </w:r>
          </w:p>
        </w:tc>
        <w:tc>
          <w:tcPr>
            <w:tcW w:w="1584" w:type="dxa"/>
            <w:tcBorders>
              <w:right w:val="single" w:sz="12" w:space="0" w:color="auto"/>
            </w:tcBorders>
            <w:vAlign w:val="bottom"/>
          </w:tcPr>
          <w:p w14:paraId="63FE70DD" w14:textId="3EEA3F2B" w:rsidR="00267D8F" w:rsidRPr="00545DB8" w:rsidRDefault="00267D8F" w:rsidP="00AA057D">
            <w:pPr>
              <w:pStyle w:val="BodyText-table"/>
              <w:jc w:val="center"/>
            </w:pPr>
            <w:r w:rsidRPr="00545DB8">
              <w:rPr>
                <w:color w:val="000000"/>
              </w:rPr>
              <w:t>23.44</w:t>
            </w:r>
          </w:p>
        </w:tc>
        <w:tc>
          <w:tcPr>
            <w:tcW w:w="1152" w:type="dxa"/>
            <w:tcBorders>
              <w:left w:val="single" w:sz="12" w:space="0" w:color="auto"/>
            </w:tcBorders>
            <w:vAlign w:val="bottom"/>
          </w:tcPr>
          <w:p w14:paraId="333CC0B4" w14:textId="2674ADBF" w:rsidR="00267D8F" w:rsidRPr="00545DB8" w:rsidRDefault="00267D8F" w:rsidP="00AA057D">
            <w:pPr>
              <w:pStyle w:val="BodyText-table"/>
              <w:jc w:val="center"/>
            </w:pPr>
            <w:r w:rsidRPr="00545DB8">
              <w:rPr>
                <w:color w:val="000000"/>
              </w:rPr>
              <w:t>4091</w:t>
            </w:r>
          </w:p>
        </w:tc>
        <w:tc>
          <w:tcPr>
            <w:tcW w:w="1584" w:type="dxa"/>
            <w:tcBorders>
              <w:right w:val="single" w:sz="12" w:space="0" w:color="auto"/>
            </w:tcBorders>
            <w:vAlign w:val="bottom"/>
          </w:tcPr>
          <w:p w14:paraId="3CB97AE1" w14:textId="079FA1B2" w:rsidR="00267D8F" w:rsidRPr="00545DB8" w:rsidRDefault="00267D8F" w:rsidP="00AA057D">
            <w:pPr>
              <w:pStyle w:val="BodyText-table"/>
              <w:jc w:val="center"/>
            </w:pPr>
            <w:r w:rsidRPr="00545DB8">
              <w:rPr>
                <w:color w:val="000000"/>
              </w:rPr>
              <w:t>2.358</w:t>
            </w:r>
          </w:p>
        </w:tc>
      </w:tr>
      <w:tr w:rsidR="00267D8F" w:rsidRPr="00545DB8" w14:paraId="09EC5EAD" w14:textId="178D2533" w:rsidTr="75FD961D">
        <w:trPr>
          <w:jc w:val="center"/>
        </w:trPr>
        <w:tc>
          <w:tcPr>
            <w:tcW w:w="856" w:type="dxa"/>
            <w:tcBorders>
              <w:left w:val="single" w:sz="12" w:space="0" w:color="auto"/>
              <w:right w:val="single" w:sz="12" w:space="0" w:color="auto"/>
            </w:tcBorders>
            <w:vAlign w:val="bottom"/>
          </w:tcPr>
          <w:p w14:paraId="05DC46BD" w14:textId="5E7E7C45" w:rsidR="00267D8F" w:rsidRPr="00545DB8" w:rsidRDefault="00267D8F" w:rsidP="00AA057D">
            <w:pPr>
              <w:pStyle w:val="BodyText-table"/>
              <w:jc w:val="center"/>
            </w:pPr>
            <w:r w:rsidRPr="00545DB8">
              <w:rPr>
                <w:color w:val="000000"/>
              </w:rPr>
              <w:t>21</w:t>
            </w:r>
          </w:p>
        </w:tc>
        <w:tc>
          <w:tcPr>
            <w:tcW w:w="1152" w:type="dxa"/>
            <w:tcBorders>
              <w:left w:val="single" w:sz="12" w:space="0" w:color="auto"/>
              <w:right w:val="single" w:sz="4" w:space="0" w:color="auto"/>
            </w:tcBorders>
            <w:vAlign w:val="bottom"/>
          </w:tcPr>
          <w:p w14:paraId="6E9261DA" w14:textId="7E5496E2" w:rsidR="00267D8F" w:rsidRPr="00545DB8" w:rsidRDefault="00267D8F" w:rsidP="00AA057D">
            <w:pPr>
              <w:pStyle w:val="BodyText-table"/>
              <w:jc w:val="center"/>
            </w:pPr>
            <w:r w:rsidRPr="00545DB8">
              <w:rPr>
                <w:color w:val="000000"/>
              </w:rPr>
              <w:t>44710</w:t>
            </w:r>
          </w:p>
        </w:tc>
        <w:tc>
          <w:tcPr>
            <w:tcW w:w="1584" w:type="dxa"/>
            <w:tcBorders>
              <w:left w:val="single" w:sz="4" w:space="0" w:color="auto"/>
              <w:right w:val="single" w:sz="12" w:space="0" w:color="auto"/>
            </w:tcBorders>
            <w:vAlign w:val="bottom"/>
          </w:tcPr>
          <w:p w14:paraId="00C0D3F2" w14:textId="7E79FFCD" w:rsidR="00267D8F" w:rsidRPr="00545DB8" w:rsidRDefault="00267D8F" w:rsidP="00AA057D">
            <w:pPr>
              <w:pStyle w:val="BodyText-table"/>
              <w:jc w:val="center"/>
            </w:pPr>
            <w:r w:rsidRPr="00545DB8">
              <w:rPr>
                <w:color w:val="000000"/>
              </w:rPr>
              <w:t>18.43</w:t>
            </w:r>
          </w:p>
        </w:tc>
        <w:tc>
          <w:tcPr>
            <w:tcW w:w="1152" w:type="dxa"/>
            <w:tcBorders>
              <w:left w:val="single" w:sz="12" w:space="0" w:color="auto"/>
            </w:tcBorders>
            <w:vAlign w:val="bottom"/>
          </w:tcPr>
          <w:p w14:paraId="008FA630" w14:textId="141A9391" w:rsidR="00267D8F" w:rsidRPr="00545DB8" w:rsidRDefault="00267D8F" w:rsidP="00AA057D">
            <w:pPr>
              <w:pStyle w:val="BodyText-table"/>
              <w:jc w:val="center"/>
            </w:pPr>
            <w:r w:rsidRPr="00545DB8">
              <w:rPr>
                <w:color w:val="000000"/>
              </w:rPr>
              <w:t>57570</w:t>
            </w:r>
          </w:p>
        </w:tc>
        <w:tc>
          <w:tcPr>
            <w:tcW w:w="1584" w:type="dxa"/>
            <w:tcBorders>
              <w:right w:val="single" w:sz="12" w:space="0" w:color="auto"/>
            </w:tcBorders>
            <w:vAlign w:val="bottom"/>
          </w:tcPr>
          <w:p w14:paraId="21E7268E" w14:textId="264D365A" w:rsidR="00267D8F" w:rsidRPr="00545DB8" w:rsidRDefault="00267D8F" w:rsidP="00AA057D">
            <w:pPr>
              <w:pStyle w:val="BodyText-table"/>
              <w:jc w:val="center"/>
            </w:pPr>
            <w:r w:rsidRPr="00545DB8">
              <w:rPr>
                <w:color w:val="000000"/>
              </w:rPr>
              <w:t>25.91</w:t>
            </w:r>
          </w:p>
        </w:tc>
        <w:tc>
          <w:tcPr>
            <w:tcW w:w="1152" w:type="dxa"/>
            <w:tcBorders>
              <w:left w:val="single" w:sz="12" w:space="0" w:color="auto"/>
            </w:tcBorders>
            <w:vAlign w:val="bottom"/>
          </w:tcPr>
          <w:p w14:paraId="3BBECD85" w14:textId="375BFB51" w:rsidR="00267D8F" w:rsidRPr="00545DB8" w:rsidRDefault="00267D8F" w:rsidP="00AA057D">
            <w:pPr>
              <w:pStyle w:val="BodyText-table"/>
              <w:jc w:val="center"/>
            </w:pPr>
            <w:r w:rsidRPr="00545DB8">
              <w:rPr>
                <w:color w:val="000000"/>
              </w:rPr>
              <w:t>4513</w:t>
            </w:r>
          </w:p>
        </w:tc>
        <w:tc>
          <w:tcPr>
            <w:tcW w:w="1584" w:type="dxa"/>
            <w:tcBorders>
              <w:right w:val="single" w:sz="12" w:space="0" w:color="auto"/>
            </w:tcBorders>
            <w:vAlign w:val="bottom"/>
          </w:tcPr>
          <w:p w14:paraId="21DF2DCA" w14:textId="4C208B4F" w:rsidR="00267D8F" w:rsidRPr="00545DB8" w:rsidRDefault="00267D8F" w:rsidP="00AA057D">
            <w:pPr>
              <w:pStyle w:val="BodyText-table"/>
              <w:jc w:val="center"/>
            </w:pPr>
            <w:r w:rsidRPr="00545DB8">
              <w:rPr>
                <w:color w:val="000000"/>
              </w:rPr>
              <w:t>2.602</w:t>
            </w:r>
          </w:p>
        </w:tc>
      </w:tr>
      <w:tr w:rsidR="00267D8F" w:rsidRPr="00545DB8" w14:paraId="70455F36" w14:textId="398664AC" w:rsidTr="75FD961D">
        <w:trPr>
          <w:jc w:val="center"/>
        </w:trPr>
        <w:tc>
          <w:tcPr>
            <w:tcW w:w="856" w:type="dxa"/>
            <w:tcBorders>
              <w:left w:val="single" w:sz="12" w:space="0" w:color="auto"/>
              <w:right w:val="single" w:sz="12" w:space="0" w:color="auto"/>
            </w:tcBorders>
            <w:vAlign w:val="bottom"/>
          </w:tcPr>
          <w:p w14:paraId="4BF8C07B" w14:textId="47C8AD50" w:rsidR="00267D8F" w:rsidRPr="00545DB8" w:rsidRDefault="00267D8F" w:rsidP="00AA057D">
            <w:pPr>
              <w:pStyle w:val="BodyText-table"/>
              <w:jc w:val="center"/>
            </w:pPr>
            <w:r w:rsidRPr="00545DB8">
              <w:rPr>
                <w:color w:val="000000"/>
              </w:rPr>
              <w:t>22</w:t>
            </w:r>
          </w:p>
        </w:tc>
        <w:tc>
          <w:tcPr>
            <w:tcW w:w="1152" w:type="dxa"/>
            <w:tcBorders>
              <w:left w:val="single" w:sz="12" w:space="0" w:color="auto"/>
              <w:right w:val="single" w:sz="4" w:space="0" w:color="auto"/>
            </w:tcBorders>
            <w:vAlign w:val="bottom"/>
          </w:tcPr>
          <w:p w14:paraId="20FCF9EA" w14:textId="3C448B71" w:rsidR="00267D8F" w:rsidRPr="00545DB8" w:rsidRDefault="00267D8F" w:rsidP="00AA057D">
            <w:pPr>
              <w:pStyle w:val="BodyText-table"/>
              <w:jc w:val="center"/>
            </w:pPr>
            <w:r w:rsidRPr="00545DB8">
              <w:rPr>
                <w:color w:val="000000"/>
              </w:rPr>
              <w:t>49070</w:t>
            </w:r>
          </w:p>
        </w:tc>
        <w:tc>
          <w:tcPr>
            <w:tcW w:w="1584" w:type="dxa"/>
            <w:tcBorders>
              <w:left w:val="single" w:sz="4" w:space="0" w:color="auto"/>
              <w:right w:val="single" w:sz="12" w:space="0" w:color="auto"/>
            </w:tcBorders>
            <w:vAlign w:val="bottom"/>
          </w:tcPr>
          <w:p w14:paraId="240C4792" w14:textId="00C21748" w:rsidR="00267D8F" w:rsidRPr="00545DB8" w:rsidRDefault="00267D8F" w:rsidP="00AA057D">
            <w:pPr>
              <w:pStyle w:val="BodyText-table"/>
              <w:jc w:val="center"/>
            </w:pPr>
            <w:r w:rsidRPr="00545DB8">
              <w:rPr>
                <w:color w:val="000000"/>
              </w:rPr>
              <w:t>20.23</w:t>
            </w:r>
          </w:p>
        </w:tc>
        <w:tc>
          <w:tcPr>
            <w:tcW w:w="1152" w:type="dxa"/>
            <w:tcBorders>
              <w:left w:val="single" w:sz="12" w:space="0" w:color="auto"/>
            </w:tcBorders>
            <w:vAlign w:val="bottom"/>
          </w:tcPr>
          <w:p w14:paraId="06228369" w14:textId="7C248A50" w:rsidR="00267D8F" w:rsidRPr="00545DB8" w:rsidRDefault="00267D8F" w:rsidP="00AA057D">
            <w:pPr>
              <w:pStyle w:val="BodyText-table"/>
              <w:jc w:val="center"/>
            </w:pPr>
            <w:r w:rsidRPr="00545DB8">
              <w:rPr>
                <w:color w:val="000000"/>
              </w:rPr>
              <w:t>63322</w:t>
            </w:r>
          </w:p>
        </w:tc>
        <w:tc>
          <w:tcPr>
            <w:tcW w:w="1584" w:type="dxa"/>
            <w:tcBorders>
              <w:right w:val="single" w:sz="12" w:space="0" w:color="auto"/>
            </w:tcBorders>
            <w:vAlign w:val="bottom"/>
          </w:tcPr>
          <w:p w14:paraId="7517FEAD" w14:textId="120D4CC3" w:rsidR="00267D8F" w:rsidRPr="00545DB8" w:rsidRDefault="00267D8F" w:rsidP="00AA057D">
            <w:pPr>
              <w:pStyle w:val="BodyText-table"/>
              <w:jc w:val="center"/>
            </w:pPr>
            <w:r w:rsidRPr="00545DB8">
              <w:rPr>
                <w:color w:val="000000"/>
              </w:rPr>
              <w:t>28.50</w:t>
            </w:r>
          </w:p>
        </w:tc>
        <w:tc>
          <w:tcPr>
            <w:tcW w:w="1152" w:type="dxa"/>
            <w:tcBorders>
              <w:left w:val="single" w:sz="12" w:space="0" w:color="auto"/>
            </w:tcBorders>
            <w:vAlign w:val="bottom"/>
          </w:tcPr>
          <w:p w14:paraId="34922125" w14:textId="63F6BC73" w:rsidR="00267D8F" w:rsidRPr="00545DB8" w:rsidRDefault="00267D8F" w:rsidP="00AA057D">
            <w:pPr>
              <w:pStyle w:val="BodyText-table"/>
              <w:jc w:val="center"/>
            </w:pPr>
            <w:r w:rsidRPr="00545DB8">
              <w:rPr>
                <w:color w:val="000000"/>
              </w:rPr>
              <w:t>4956</w:t>
            </w:r>
          </w:p>
        </w:tc>
        <w:tc>
          <w:tcPr>
            <w:tcW w:w="1584" w:type="dxa"/>
            <w:tcBorders>
              <w:right w:val="single" w:sz="12" w:space="0" w:color="auto"/>
            </w:tcBorders>
            <w:vAlign w:val="bottom"/>
          </w:tcPr>
          <w:p w14:paraId="650E4A4D" w14:textId="584DBE32" w:rsidR="00267D8F" w:rsidRPr="00545DB8" w:rsidRDefault="00267D8F" w:rsidP="00AA057D">
            <w:pPr>
              <w:pStyle w:val="BodyText-table"/>
              <w:jc w:val="center"/>
            </w:pPr>
            <w:r w:rsidRPr="00545DB8">
              <w:rPr>
                <w:color w:val="000000"/>
              </w:rPr>
              <w:t>2.857</w:t>
            </w:r>
          </w:p>
        </w:tc>
      </w:tr>
      <w:tr w:rsidR="00267D8F" w:rsidRPr="00545DB8" w14:paraId="0C790DCA" w14:textId="59617871" w:rsidTr="75FD961D">
        <w:trPr>
          <w:jc w:val="center"/>
        </w:trPr>
        <w:tc>
          <w:tcPr>
            <w:tcW w:w="856" w:type="dxa"/>
            <w:tcBorders>
              <w:left w:val="single" w:sz="12" w:space="0" w:color="auto"/>
              <w:right w:val="single" w:sz="12" w:space="0" w:color="auto"/>
            </w:tcBorders>
            <w:vAlign w:val="bottom"/>
          </w:tcPr>
          <w:p w14:paraId="30628265" w14:textId="31F4E8EE" w:rsidR="00267D8F" w:rsidRPr="00545DB8" w:rsidRDefault="00267D8F" w:rsidP="00AA057D">
            <w:pPr>
              <w:pStyle w:val="BodyText-table"/>
              <w:jc w:val="center"/>
            </w:pPr>
            <w:r w:rsidRPr="00545DB8">
              <w:rPr>
                <w:color w:val="000000"/>
              </w:rPr>
              <w:t>23</w:t>
            </w:r>
          </w:p>
        </w:tc>
        <w:tc>
          <w:tcPr>
            <w:tcW w:w="1152" w:type="dxa"/>
            <w:tcBorders>
              <w:left w:val="single" w:sz="12" w:space="0" w:color="auto"/>
              <w:right w:val="single" w:sz="4" w:space="0" w:color="auto"/>
            </w:tcBorders>
            <w:vAlign w:val="bottom"/>
          </w:tcPr>
          <w:p w14:paraId="4E312632" w14:textId="4D6A1418" w:rsidR="00267D8F" w:rsidRPr="00545DB8" w:rsidRDefault="00267D8F" w:rsidP="00AA057D">
            <w:pPr>
              <w:pStyle w:val="BodyText-table"/>
              <w:jc w:val="center"/>
            </w:pPr>
            <w:r w:rsidRPr="00545DB8">
              <w:rPr>
                <w:color w:val="000000"/>
              </w:rPr>
              <w:t>53633</w:t>
            </w:r>
          </w:p>
        </w:tc>
        <w:tc>
          <w:tcPr>
            <w:tcW w:w="1584" w:type="dxa"/>
            <w:tcBorders>
              <w:left w:val="single" w:sz="4" w:space="0" w:color="auto"/>
              <w:right w:val="single" w:sz="12" w:space="0" w:color="auto"/>
            </w:tcBorders>
            <w:vAlign w:val="bottom"/>
          </w:tcPr>
          <w:p w14:paraId="4E932D45" w14:textId="69A7747E" w:rsidR="00267D8F" w:rsidRPr="00545DB8" w:rsidRDefault="00267D8F" w:rsidP="00AA057D">
            <w:pPr>
              <w:pStyle w:val="BodyText-table"/>
              <w:jc w:val="center"/>
            </w:pPr>
            <w:r w:rsidRPr="00545DB8">
              <w:rPr>
                <w:color w:val="000000"/>
              </w:rPr>
              <w:t>22.11</w:t>
            </w:r>
          </w:p>
        </w:tc>
        <w:tc>
          <w:tcPr>
            <w:tcW w:w="1152" w:type="dxa"/>
            <w:tcBorders>
              <w:left w:val="single" w:sz="12" w:space="0" w:color="auto"/>
            </w:tcBorders>
            <w:vAlign w:val="bottom"/>
          </w:tcPr>
          <w:p w14:paraId="7F3C997D" w14:textId="514E24DF" w:rsidR="00267D8F" w:rsidRPr="00545DB8" w:rsidRDefault="00267D8F" w:rsidP="00AA057D">
            <w:pPr>
              <w:pStyle w:val="BodyText-table"/>
              <w:jc w:val="center"/>
            </w:pPr>
            <w:r w:rsidRPr="00545DB8">
              <w:rPr>
                <w:color w:val="000000"/>
              </w:rPr>
              <w:t>69332</w:t>
            </w:r>
          </w:p>
        </w:tc>
        <w:tc>
          <w:tcPr>
            <w:tcW w:w="1584" w:type="dxa"/>
            <w:tcBorders>
              <w:right w:val="single" w:sz="12" w:space="0" w:color="auto"/>
            </w:tcBorders>
            <w:vAlign w:val="bottom"/>
          </w:tcPr>
          <w:p w14:paraId="52D9400D" w14:textId="3E8C17A4" w:rsidR="00267D8F" w:rsidRPr="00545DB8" w:rsidRDefault="00267D8F" w:rsidP="00AA057D">
            <w:pPr>
              <w:pStyle w:val="BodyText-table"/>
              <w:jc w:val="center"/>
            </w:pPr>
            <w:r w:rsidRPr="00545DB8">
              <w:rPr>
                <w:color w:val="000000"/>
              </w:rPr>
              <w:t>31.21</w:t>
            </w:r>
          </w:p>
        </w:tc>
        <w:tc>
          <w:tcPr>
            <w:tcW w:w="1152" w:type="dxa"/>
            <w:tcBorders>
              <w:left w:val="single" w:sz="12" w:space="0" w:color="auto"/>
            </w:tcBorders>
            <w:vAlign w:val="bottom"/>
          </w:tcPr>
          <w:p w14:paraId="737B256F" w14:textId="363315AF" w:rsidR="00267D8F" w:rsidRPr="00545DB8" w:rsidRDefault="00267D8F" w:rsidP="00AA057D">
            <w:pPr>
              <w:pStyle w:val="BodyText-table"/>
              <w:jc w:val="center"/>
            </w:pPr>
            <w:r w:rsidRPr="00545DB8">
              <w:rPr>
                <w:color w:val="000000"/>
              </w:rPr>
              <w:t>5418</w:t>
            </w:r>
          </w:p>
        </w:tc>
        <w:tc>
          <w:tcPr>
            <w:tcW w:w="1584" w:type="dxa"/>
            <w:tcBorders>
              <w:right w:val="single" w:sz="12" w:space="0" w:color="auto"/>
            </w:tcBorders>
            <w:vAlign w:val="bottom"/>
          </w:tcPr>
          <w:p w14:paraId="5658170C" w14:textId="34165FAE" w:rsidR="00267D8F" w:rsidRPr="00545DB8" w:rsidRDefault="00267D8F" w:rsidP="00AA057D">
            <w:pPr>
              <w:pStyle w:val="BodyText-table"/>
              <w:jc w:val="center"/>
            </w:pPr>
            <w:r w:rsidRPr="00545DB8">
              <w:rPr>
                <w:color w:val="000000"/>
              </w:rPr>
              <w:t>3.123</w:t>
            </w:r>
          </w:p>
        </w:tc>
      </w:tr>
      <w:tr w:rsidR="00267D8F" w:rsidRPr="00545DB8" w14:paraId="73D95B88" w14:textId="3A955DE5" w:rsidTr="75FD961D">
        <w:trPr>
          <w:jc w:val="center"/>
        </w:trPr>
        <w:tc>
          <w:tcPr>
            <w:tcW w:w="856" w:type="dxa"/>
            <w:tcBorders>
              <w:left w:val="single" w:sz="12" w:space="0" w:color="auto"/>
              <w:right w:val="single" w:sz="12" w:space="0" w:color="auto"/>
            </w:tcBorders>
            <w:vAlign w:val="bottom"/>
          </w:tcPr>
          <w:p w14:paraId="1B12BD7A" w14:textId="0C9073D7" w:rsidR="00267D8F" w:rsidRPr="00545DB8" w:rsidRDefault="00267D8F" w:rsidP="00AA057D">
            <w:pPr>
              <w:pStyle w:val="BodyText-table"/>
              <w:jc w:val="center"/>
            </w:pPr>
            <w:r w:rsidRPr="00545DB8">
              <w:rPr>
                <w:color w:val="000000"/>
              </w:rPr>
              <w:t>24</w:t>
            </w:r>
          </w:p>
        </w:tc>
        <w:tc>
          <w:tcPr>
            <w:tcW w:w="1152" w:type="dxa"/>
            <w:tcBorders>
              <w:left w:val="single" w:sz="12" w:space="0" w:color="auto"/>
              <w:right w:val="single" w:sz="4" w:space="0" w:color="auto"/>
            </w:tcBorders>
            <w:vAlign w:val="bottom"/>
          </w:tcPr>
          <w:p w14:paraId="38FBA28D" w14:textId="73743DA3" w:rsidR="00267D8F" w:rsidRPr="00545DB8" w:rsidRDefault="00267D8F" w:rsidP="00AA057D">
            <w:pPr>
              <w:pStyle w:val="BodyText-table"/>
              <w:jc w:val="center"/>
            </w:pPr>
            <w:r w:rsidRPr="00545DB8">
              <w:rPr>
                <w:color w:val="000000"/>
              </w:rPr>
              <w:t>58398</w:t>
            </w:r>
          </w:p>
        </w:tc>
        <w:tc>
          <w:tcPr>
            <w:tcW w:w="1584" w:type="dxa"/>
            <w:tcBorders>
              <w:left w:val="single" w:sz="4" w:space="0" w:color="auto"/>
              <w:right w:val="single" w:sz="12" w:space="0" w:color="auto"/>
            </w:tcBorders>
            <w:vAlign w:val="bottom"/>
          </w:tcPr>
          <w:p w14:paraId="2897BBAA" w14:textId="7D369AF6" w:rsidR="00267D8F" w:rsidRPr="00545DB8" w:rsidRDefault="00267D8F" w:rsidP="00AA057D">
            <w:pPr>
              <w:pStyle w:val="BodyText-table"/>
              <w:jc w:val="center"/>
            </w:pPr>
            <w:r w:rsidRPr="00545DB8">
              <w:rPr>
                <w:color w:val="000000"/>
              </w:rPr>
              <w:t>24.07</w:t>
            </w:r>
          </w:p>
        </w:tc>
        <w:tc>
          <w:tcPr>
            <w:tcW w:w="1152" w:type="dxa"/>
            <w:tcBorders>
              <w:left w:val="single" w:sz="12" w:space="0" w:color="auto"/>
            </w:tcBorders>
            <w:vAlign w:val="bottom"/>
          </w:tcPr>
          <w:p w14:paraId="60072453" w14:textId="679391E3" w:rsidR="00267D8F" w:rsidRPr="00545DB8" w:rsidRDefault="00267D8F" w:rsidP="00AA057D">
            <w:pPr>
              <w:pStyle w:val="BodyText-table"/>
              <w:jc w:val="center"/>
            </w:pPr>
            <w:r w:rsidRPr="00545DB8">
              <w:rPr>
                <w:color w:val="000000"/>
              </w:rPr>
              <w:t>75600</w:t>
            </w:r>
          </w:p>
        </w:tc>
        <w:tc>
          <w:tcPr>
            <w:tcW w:w="1584" w:type="dxa"/>
            <w:tcBorders>
              <w:right w:val="single" w:sz="12" w:space="0" w:color="auto"/>
            </w:tcBorders>
            <w:vAlign w:val="bottom"/>
          </w:tcPr>
          <w:p w14:paraId="0D096D81" w14:textId="65F40A60" w:rsidR="00267D8F" w:rsidRPr="00545DB8" w:rsidRDefault="00267D8F" w:rsidP="00AA057D">
            <w:pPr>
              <w:pStyle w:val="BodyText-table"/>
              <w:jc w:val="center"/>
            </w:pPr>
            <w:r w:rsidRPr="00545DB8">
              <w:rPr>
                <w:color w:val="000000"/>
              </w:rPr>
              <w:t>34.03</w:t>
            </w:r>
          </w:p>
        </w:tc>
        <w:tc>
          <w:tcPr>
            <w:tcW w:w="1152" w:type="dxa"/>
            <w:tcBorders>
              <w:left w:val="single" w:sz="12" w:space="0" w:color="auto"/>
            </w:tcBorders>
            <w:vAlign w:val="bottom"/>
          </w:tcPr>
          <w:p w14:paraId="3DBAB02D" w14:textId="2E09B79C" w:rsidR="00267D8F" w:rsidRPr="00545DB8" w:rsidRDefault="00267D8F" w:rsidP="00AA057D">
            <w:pPr>
              <w:pStyle w:val="BodyText-table"/>
              <w:jc w:val="center"/>
            </w:pPr>
            <w:r w:rsidRPr="00545DB8">
              <w:rPr>
                <w:color w:val="000000"/>
              </w:rPr>
              <w:t>5901</w:t>
            </w:r>
          </w:p>
        </w:tc>
        <w:tc>
          <w:tcPr>
            <w:tcW w:w="1584" w:type="dxa"/>
            <w:tcBorders>
              <w:right w:val="single" w:sz="12" w:space="0" w:color="auto"/>
            </w:tcBorders>
            <w:vAlign w:val="bottom"/>
          </w:tcPr>
          <w:p w14:paraId="3E057EAC" w14:textId="3025F0D8" w:rsidR="00267D8F" w:rsidRPr="00545DB8" w:rsidRDefault="00267D8F" w:rsidP="00AA057D">
            <w:pPr>
              <w:pStyle w:val="BodyText-table"/>
              <w:jc w:val="center"/>
            </w:pPr>
            <w:r w:rsidRPr="00545DB8">
              <w:rPr>
                <w:color w:val="000000"/>
              </w:rPr>
              <w:t>3.401</w:t>
            </w:r>
          </w:p>
        </w:tc>
      </w:tr>
      <w:tr w:rsidR="00267D8F" w:rsidRPr="00545DB8" w14:paraId="6243A6F3" w14:textId="7D42E1D7" w:rsidTr="75FD961D">
        <w:trPr>
          <w:jc w:val="center"/>
        </w:trPr>
        <w:tc>
          <w:tcPr>
            <w:tcW w:w="856" w:type="dxa"/>
            <w:tcBorders>
              <w:left w:val="single" w:sz="12" w:space="0" w:color="auto"/>
              <w:bottom w:val="single" w:sz="12" w:space="0" w:color="auto"/>
              <w:right w:val="single" w:sz="12" w:space="0" w:color="auto"/>
            </w:tcBorders>
            <w:vAlign w:val="bottom"/>
          </w:tcPr>
          <w:p w14:paraId="74996272" w14:textId="20DB471A" w:rsidR="00267D8F" w:rsidRPr="00545DB8" w:rsidRDefault="00267D8F" w:rsidP="00AA057D">
            <w:pPr>
              <w:pStyle w:val="BodyText-table"/>
              <w:jc w:val="center"/>
            </w:pPr>
            <w:r w:rsidRPr="00545DB8">
              <w:rPr>
                <w:color w:val="000000"/>
              </w:rPr>
              <w:t>25</w:t>
            </w:r>
          </w:p>
        </w:tc>
        <w:tc>
          <w:tcPr>
            <w:tcW w:w="1152" w:type="dxa"/>
            <w:tcBorders>
              <w:left w:val="single" w:sz="12" w:space="0" w:color="auto"/>
              <w:bottom w:val="single" w:sz="12" w:space="0" w:color="auto"/>
              <w:right w:val="single" w:sz="4" w:space="0" w:color="auto"/>
            </w:tcBorders>
            <w:vAlign w:val="bottom"/>
          </w:tcPr>
          <w:p w14:paraId="3B629AF0" w14:textId="11514FE8" w:rsidR="00267D8F" w:rsidRPr="00545DB8" w:rsidRDefault="00267D8F" w:rsidP="00AA057D">
            <w:pPr>
              <w:pStyle w:val="BodyText-table"/>
              <w:jc w:val="center"/>
            </w:pPr>
            <w:r w:rsidRPr="00545DB8">
              <w:rPr>
                <w:color w:val="000000"/>
              </w:rPr>
              <w:t>63366</w:t>
            </w:r>
          </w:p>
        </w:tc>
        <w:tc>
          <w:tcPr>
            <w:tcW w:w="1584" w:type="dxa"/>
            <w:tcBorders>
              <w:left w:val="single" w:sz="4" w:space="0" w:color="auto"/>
              <w:bottom w:val="single" w:sz="12" w:space="0" w:color="auto"/>
              <w:right w:val="single" w:sz="12" w:space="0" w:color="auto"/>
            </w:tcBorders>
            <w:vAlign w:val="bottom"/>
          </w:tcPr>
          <w:p w14:paraId="50DEB5D7" w14:textId="19F1127E" w:rsidR="00267D8F" w:rsidRPr="00545DB8" w:rsidRDefault="00267D8F" w:rsidP="00AA057D">
            <w:pPr>
              <w:pStyle w:val="BodyText-table"/>
              <w:jc w:val="center"/>
            </w:pPr>
            <w:r w:rsidRPr="00545DB8">
              <w:rPr>
                <w:color w:val="000000"/>
              </w:rPr>
              <w:t>26.12</w:t>
            </w:r>
          </w:p>
        </w:tc>
        <w:tc>
          <w:tcPr>
            <w:tcW w:w="1152" w:type="dxa"/>
            <w:tcBorders>
              <w:left w:val="single" w:sz="12" w:space="0" w:color="auto"/>
              <w:bottom w:val="single" w:sz="12" w:space="0" w:color="auto"/>
            </w:tcBorders>
            <w:vAlign w:val="bottom"/>
          </w:tcPr>
          <w:p w14:paraId="0AF2CBFB" w14:textId="700FFFF3" w:rsidR="00267D8F" w:rsidRPr="00545DB8" w:rsidRDefault="00267D8F" w:rsidP="00AA057D">
            <w:pPr>
              <w:pStyle w:val="BodyText-table"/>
              <w:jc w:val="center"/>
            </w:pPr>
            <w:r w:rsidRPr="00545DB8">
              <w:rPr>
                <w:color w:val="000000"/>
              </w:rPr>
              <w:t>82126</w:t>
            </w:r>
          </w:p>
        </w:tc>
        <w:tc>
          <w:tcPr>
            <w:tcW w:w="1584" w:type="dxa"/>
            <w:tcBorders>
              <w:bottom w:val="single" w:sz="12" w:space="0" w:color="auto"/>
              <w:right w:val="single" w:sz="12" w:space="0" w:color="auto"/>
            </w:tcBorders>
            <w:vAlign w:val="bottom"/>
          </w:tcPr>
          <w:p w14:paraId="1F880B9E" w14:textId="5B8D5CDD" w:rsidR="00267D8F" w:rsidRPr="00545DB8" w:rsidRDefault="00267D8F" w:rsidP="00AA057D">
            <w:pPr>
              <w:pStyle w:val="BodyText-table"/>
              <w:jc w:val="center"/>
            </w:pPr>
            <w:r w:rsidRPr="00545DB8">
              <w:rPr>
                <w:color w:val="000000"/>
              </w:rPr>
              <w:t>36.97</w:t>
            </w:r>
          </w:p>
        </w:tc>
        <w:tc>
          <w:tcPr>
            <w:tcW w:w="1152" w:type="dxa"/>
            <w:tcBorders>
              <w:left w:val="single" w:sz="12" w:space="0" w:color="auto"/>
              <w:bottom w:val="single" w:sz="12" w:space="0" w:color="auto"/>
            </w:tcBorders>
            <w:vAlign w:val="bottom"/>
          </w:tcPr>
          <w:p w14:paraId="41325F0D" w14:textId="33F62956" w:rsidR="00267D8F" w:rsidRPr="00545DB8" w:rsidRDefault="00267D8F" w:rsidP="00AA057D">
            <w:pPr>
              <w:pStyle w:val="BodyText-table"/>
              <w:jc w:val="center"/>
            </w:pPr>
            <w:r w:rsidRPr="00545DB8">
              <w:rPr>
                <w:color w:val="000000"/>
              </w:rPr>
              <w:t>6404</w:t>
            </w:r>
          </w:p>
        </w:tc>
        <w:tc>
          <w:tcPr>
            <w:tcW w:w="1584" w:type="dxa"/>
            <w:tcBorders>
              <w:bottom w:val="single" w:sz="12" w:space="0" w:color="auto"/>
              <w:right w:val="single" w:sz="12" w:space="0" w:color="auto"/>
            </w:tcBorders>
            <w:vAlign w:val="bottom"/>
          </w:tcPr>
          <w:p w14:paraId="44754778" w14:textId="63D4FEE1" w:rsidR="00267D8F" w:rsidRPr="00545DB8" w:rsidRDefault="00267D8F" w:rsidP="00AA057D">
            <w:pPr>
              <w:pStyle w:val="BodyText-table"/>
              <w:jc w:val="center"/>
            </w:pPr>
            <w:r w:rsidRPr="00545DB8">
              <w:rPr>
                <w:color w:val="000000"/>
              </w:rPr>
              <w:t>3.691</w:t>
            </w:r>
          </w:p>
        </w:tc>
      </w:tr>
    </w:tbl>
    <w:p w14:paraId="5868A8BE" w14:textId="0D33D42D" w:rsidR="00267D8F" w:rsidRDefault="00267D8F" w:rsidP="00AA057D">
      <w:pPr>
        <w:pStyle w:val="BodyText-table"/>
        <w:jc w:val="center"/>
      </w:pPr>
    </w:p>
    <w:p w14:paraId="063B0B97" w14:textId="77777777" w:rsidR="0050501F" w:rsidRDefault="00B60EFD" w:rsidP="00AA057D">
      <w:pPr>
        <w:pStyle w:val="BodyText"/>
        <w:rPr>
          <w:ins w:id="749" w:author="Author"/>
        </w:rPr>
      </w:pPr>
      <w:r w:rsidRPr="00B60EFD">
        <w:t xml:space="preserve">For non-circular fires with an area </w:t>
      </w:r>
      <w:proofErr w:type="spellStart"/>
      <w:r w:rsidRPr="00B60EFD">
        <w:t>A</w:t>
      </w:r>
      <w:r w:rsidRPr="00B60EFD">
        <w:rPr>
          <w:vertAlign w:val="subscript"/>
        </w:rPr>
        <w:t>f</w:t>
      </w:r>
      <w:proofErr w:type="spellEnd"/>
      <w:r w:rsidRPr="00B60EFD">
        <w:t>, an equivalent effective diameter is used, which is calculated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B60EFD" w:rsidRPr="00B60EFD" w14:paraId="53AB2DC5" w14:textId="77777777" w:rsidTr="00B60EFD">
        <w:tc>
          <w:tcPr>
            <w:tcW w:w="720" w:type="dxa"/>
            <w:vAlign w:val="center"/>
          </w:tcPr>
          <w:p w14:paraId="59E29840" w14:textId="60A1ABD2" w:rsidR="00B60EFD" w:rsidRPr="00B60EFD" w:rsidRDefault="00B60EFD" w:rsidP="00B60EFD">
            <w:pPr>
              <w:keepNext/>
              <w:widowControl/>
              <w:rPr>
                <w:rFonts w:eastAsia="Times New Roman"/>
                <w:sz w:val="22"/>
                <w:szCs w:val="22"/>
              </w:rPr>
            </w:pPr>
            <w:r w:rsidRPr="00B60EFD">
              <w:rPr>
                <w:sz w:val="22"/>
                <w:szCs w:val="22"/>
              </w:rPr>
              <w:t xml:space="preserve"> </w:t>
            </w:r>
          </w:p>
        </w:tc>
        <w:tc>
          <w:tcPr>
            <w:tcW w:w="7920" w:type="dxa"/>
            <w:vAlign w:val="center"/>
          </w:tcPr>
          <w:p w14:paraId="64F7BE71" w14:textId="29D5EDFD" w:rsidR="00B60EFD" w:rsidRPr="00B60EFD" w:rsidRDefault="00000116" w:rsidP="00B60EFD">
            <w:pPr>
              <w:keepNext/>
              <w:widowControl/>
              <w:rPr>
                <w:rFonts w:eastAsia="Times New Roman"/>
                <w:sz w:val="22"/>
                <w:szCs w:val="22"/>
              </w:rPr>
            </w:pPr>
            <m:oMathPara>
              <m:oMathParaPr>
                <m:jc m:val="left"/>
              </m:oMathParaPr>
              <m:oMath>
                <m:sSub>
                  <m:sSubPr>
                    <m:ctrlPr>
                      <w:rPr>
                        <w:rFonts w:ascii="Cambria Math" w:eastAsia="Times New Roman" w:hAnsi="Cambria Math"/>
                        <w:sz w:val="22"/>
                        <w:szCs w:val="22"/>
                      </w:rPr>
                    </m:ctrlPr>
                  </m:sSubPr>
                  <m:e>
                    <m:r>
                      <m:rPr>
                        <m:sty m:val="p"/>
                      </m:rPr>
                      <w:rPr>
                        <w:rFonts w:ascii="Cambria Math" w:hAnsi="Cambria Math"/>
                        <w:sz w:val="22"/>
                        <w:szCs w:val="22"/>
                      </w:rPr>
                      <m:t>D</m:t>
                    </m:r>
                  </m:e>
                  <m:sub>
                    <m:r>
                      <m:rPr>
                        <m:sty m:val="p"/>
                      </m:rPr>
                      <w:rPr>
                        <w:rFonts w:ascii="Cambria Math" w:hAnsi="Cambria Math"/>
                        <w:sz w:val="22"/>
                        <w:szCs w:val="22"/>
                      </w:rPr>
                      <m:t>eff</m:t>
                    </m:r>
                  </m:sub>
                </m:sSub>
                <m:r>
                  <m:rPr>
                    <m:sty m:val="p"/>
                  </m:rPr>
                  <w:rPr>
                    <w:rFonts w:ascii="Cambria Math" w:hAnsi="Cambria Math"/>
                    <w:sz w:val="22"/>
                    <w:szCs w:val="22"/>
                  </w:rPr>
                  <m:t>=</m:t>
                </m:r>
                <m:rad>
                  <m:radPr>
                    <m:degHide m:val="1"/>
                    <m:ctrlPr>
                      <w:rPr>
                        <w:rFonts w:ascii="Cambria Math" w:eastAsia="Times New Roman" w:hAnsi="Cambria Math"/>
                        <w:sz w:val="22"/>
                        <w:szCs w:val="22"/>
                      </w:rPr>
                    </m:ctrlPr>
                  </m:radPr>
                  <m:deg/>
                  <m:e>
                    <m:f>
                      <m:fPr>
                        <m:ctrlPr>
                          <w:rPr>
                            <w:rFonts w:ascii="Cambria Math" w:eastAsia="Times New Roman" w:hAnsi="Cambria Math"/>
                            <w:sz w:val="22"/>
                            <w:szCs w:val="22"/>
                          </w:rPr>
                        </m:ctrlPr>
                      </m:fPr>
                      <m:num>
                        <m:r>
                          <m:rPr>
                            <m:sty m:val="p"/>
                          </m:rPr>
                          <w:rPr>
                            <w:rFonts w:ascii="Cambria Math" w:hAnsi="Cambria Math"/>
                            <w:sz w:val="22"/>
                            <w:szCs w:val="22"/>
                          </w:rPr>
                          <m:t>4</m:t>
                        </m:r>
                        <m:sSub>
                          <m:sSubPr>
                            <m:ctrlPr>
                              <w:rPr>
                                <w:rFonts w:ascii="Cambria Math" w:eastAsia="Times New Roman"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f</m:t>
                            </m:r>
                          </m:sub>
                        </m:sSub>
                      </m:num>
                      <m:den>
                        <m:r>
                          <m:rPr>
                            <m:sty m:val="p"/>
                          </m:rPr>
                          <w:rPr>
                            <w:rFonts w:ascii="Cambria Math" w:hAnsi="Cambria Math"/>
                            <w:sz w:val="22"/>
                            <w:szCs w:val="22"/>
                          </w:rPr>
                          <m:t>π</m:t>
                        </m:r>
                      </m:den>
                    </m:f>
                  </m:e>
                </m:rad>
              </m:oMath>
            </m:oMathPara>
          </w:p>
        </w:tc>
        <w:tc>
          <w:tcPr>
            <w:tcW w:w="720" w:type="dxa"/>
            <w:vAlign w:val="center"/>
          </w:tcPr>
          <w:p w14:paraId="0F51E42C" w14:textId="050EF8BE" w:rsidR="00B60EFD" w:rsidRPr="00B60EFD" w:rsidRDefault="00B60EFD" w:rsidP="00B60EFD">
            <w:pPr>
              <w:keepNext/>
              <w:widowControl/>
              <w:rPr>
                <w:rFonts w:eastAsia="Times New Roman"/>
                <w:sz w:val="22"/>
                <w:szCs w:val="22"/>
              </w:rPr>
            </w:pPr>
            <w:r w:rsidRPr="00B60EFD">
              <w:rPr>
                <w:rFonts w:eastAsia="Times New Roman"/>
                <w:sz w:val="22"/>
                <w:szCs w:val="22"/>
              </w:rPr>
              <w:t>[5-</w:t>
            </w:r>
            <w:ins w:id="750" w:author="Author">
              <w:r w:rsidR="0050501F">
                <w:rPr>
                  <w:rFonts w:eastAsia="Times New Roman"/>
                  <w:sz w:val="22"/>
                  <w:szCs w:val="22"/>
                </w:rPr>
                <w:t>7</w:t>
              </w:r>
            </w:ins>
            <w:r w:rsidRPr="00B60EFD">
              <w:rPr>
                <w:rFonts w:eastAsia="Times New Roman"/>
                <w:sz w:val="22"/>
                <w:szCs w:val="22"/>
              </w:rPr>
              <w:t>]</w:t>
            </w:r>
          </w:p>
        </w:tc>
      </w:tr>
    </w:tbl>
    <w:p w14:paraId="0F17DACE" w14:textId="77777777" w:rsidR="00B60EFD" w:rsidRDefault="00B60EFD" w:rsidP="00B60EFD">
      <w:pPr>
        <w:keepNext/>
        <w:widowControl/>
        <w:rPr>
          <w:rFonts w:cs="Arial"/>
          <w:sz w:val="22"/>
          <w:szCs w:val="22"/>
        </w:rPr>
      </w:pPr>
    </w:p>
    <w:p w14:paraId="421E7384" w14:textId="5F861C73" w:rsidR="00267D8F" w:rsidRPr="00545DB8" w:rsidRDefault="00267D8F" w:rsidP="008E7E94">
      <w:pPr>
        <w:pStyle w:val="BodyText"/>
      </w:pPr>
      <w:r w:rsidRPr="00545DB8">
        <w:t xml:space="preserve">Liquid pool fires are conservatively assumed to reach the steady HRR instantaneously at ignition (t=0 s). The burning time </w:t>
      </w:r>
      <w:ins w:id="751" w:author="Author">
        <w:r w:rsidR="00326F23">
          <w:t>is</w:t>
        </w:r>
      </w:ins>
      <w:r w:rsidRPr="00545DB8">
        <w:t xml:space="preserve"> calculated by dividing the spill volume by the burning rate.</w:t>
      </w:r>
    </w:p>
    <w:p w14:paraId="7D20236B" w14:textId="49802E6E" w:rsidR="00267D8F" w:rsidRPr="00545DB8" w:rsidRDefault="004D2D2C" w:rsidP="003823C8">
      <w:pPr>
        <w:pStyle w:val="Heading2"/>
      </w:pPr>
      <w:ins w:id="752" w:author="Author">
        <w:r>
          <w:lastRenderedPageBreak/>
          <w:t>03.02</w:t>
        </w:r>
        <w:r>
          <w:tab/>
        </w:r>
      </w:ins>
      <w:r w:rsidR="00267D8F" w:rsidRPr="00545DB8">
        <w:t>Unconfined Liquid Spill Fires</w:t>
      </w:r>
    </w:p>
    <w:p w14:paraId="58803099" w14:textId="6B80AC0E" w:rsidR="00267D8F" w:rsidRPr="00545DB8" w:rsidRDefault="00267D8F" w:rsidP="00AA057D">
      <w:pPr>
        <w:pStyle w:val="BodyText"/>
      </w:pPr>
      <w:r w:rsidRPr="00545DB8">
        <w:t>Table A5.</w:t>
      </w:r>
      <w:ins w:id="753" w:author="Author">
        <w:r w:rsidR="00175908">
          <w:t>6</w:t>
        </w:r>
        <w:r w:rsidR="000B212C" w:rsidRPr="00545DB8">
          <w:t xml:space="preserve"> </w:t>
        </w:r>
      </w:ins>
      <w:r w:rsidRPr="00545DB8">
        <w:t>gives the steady HRR and burning time of unconfined liquid spill fires as a function of spill volume for the same three liquid fuels.</w:t>
      </w:r>
    </w:p>
    <w:tbl>
      <w:tblPr>
        <w:tblStyle w:val="TableGrid"/>
        <w:tblW w:w="0" w:type="auto"/>
        <w:jc w:val="center"/>
        <w:tblLayout w:type="fixed"/>
        <w:tblLook w:val="04A0" w:firstRow="1" w:lastRow="0" w:firstColumn="1" w:lastColumn="0" w:noHBand="0" w:noVBand="1"/>
      </w:tblPr>
      <w:tblGrid>
        <w:gridCol w:w="856"/>
        <w:gridCol w:w="1152"/>
        <w:gridCol w:w="1584"/>
        <w:gridCol w:w="1152"/>
        <w:gridCol w:w="1584"/>
        <w:gridCol w:w="1152"/>
        <w:gridCol w:w="1584"/>
      </w:tblGrid>
      <w:tr w:rsidR="00267D8F" w:rsidRPr="00545DB8" w14:paraId="72696070" w14:textId="77777777" w:rsidTr="75FD961D">
        <w:trPr>
          <w:cantSplit/>
          <w:jc w:val="center"/>
        </w:trPr>
        <w:tc>
          <w:tcPr>
            <w:tcW w:w="9064" w:type="dxa"/>
            <w:gridSpan w:val="7"/>
            <w:tcBorders>
              <w:top w:val="single" w:sz="12" w:space="0" w:color="auto"/>
              <w:left w:val="single" w:sz="12" w:space="0" w:color="auto"/>
              <w:right w:val="single" w:sz="12" w:space="0" w:color="auto"/>
            </w:tcBorders>
            <w:shd w:val="clear" w:color="auto" w:fill="D9D9D9" w:themeFill="background1" w:themeFillShade="D9"/>
            <w:vAlign w:val="center"/>
          </w:tcPr>
          <w:p w14:paraId="375FD489" w14:textId="6447B4A6" w:rsidR="00267D8F" w:rsidRPr="00545DB8" w:rsidRDefault="00267D8F" w:rsidP="00D206CC">
            <w:pPr>
              <w:jc w:val="center"/>
              <w:rPr>
                <w:sz w:val="22"/>
                <w:szCs w:val="22"/>
              </w:rPr>
            </w:pPr>
            <w:r w:rsidRPr="75FD961D">
              <w:rPr>
                <w:sz w:val="22"/>
                <w:szCs w:val="22"/>
              </w:rPr>
              <w:t>Table A5.</w:t>
            </w:r>
            <w:ins w:id="754" w:author="Author">
              <w:r w:rsidR="00175908" w:rsidRPr="75FD961D">
                <w:rPr>
                  <w:sz w:val="22"/>
                  <w:szCs w:val="22"/>
                </w:rPr>
                <w:t>6</w:t>
              </w:r>
              <w:r w:rsidR="00EB4C9E" w:rsidRPr="75FD961D">
                <w:rPr>
                  <w:sz w:val="22"/>
                  <w:szCs w:val="22"/>
                </w:rPr>
                <w:t xml:space="preserve"> </w:t>
              </w:r>
            </w:ins>
            <w:r w:rsidRPr="75FD961D">
              <w:rPr>
                <w:sz w:val="22"/>
                <w:szCs w:val="22"/>
              </w:rPr>
              <w:t xml:space="preserve">- HRRs and Burning </w:t>
            </w:r>
            <w:ins w:id="755" w:author="Author">
              <w:r w:rsidR="0BE2FE22" w:rsidRPr="75FD961D">
                <w:rPr>
                  <w:sz w:val="22"/>
                  <w:szCs w:val="22"/>
                </w:rPr>
                <w:t xml:space="preserve">Rates </w:t>
              </w:r>
            </w:ins>
            <w:r w:rsidRPr="75FD961D">
              <w:rPr>
                <w:sz w:val="22"/>
                <w:szCs w:val="22"/>
              </w:rPr>
              <w:t>for Unconfined Liquid Spill Fires</w:t>
            </w:r>
          </w:p>
        </w:tc>
      </w:tr>
      <w:tr w:rsidR="00267D8F" w:rsidRPr="00545DB8" w14:paraId="5B51DE15" w14:textId="77777777" w:rsidTr="75FD961D">
        <w:trPr>
          <w:cantSplit/>
          <w:jc w:val="center"/>
        </w:trPr>
        <w:tc>
          <w:tcPr>
            <w:tcW w:w="856" w:type="dxa"/>
            <w:vMerge w:val="restart"/>
            <w:tcBorders>
              <w:top w:val="single" w:sz="12" w:space="0" w:color="auto"/>
              <w:left w:val="single" w:sz="12" w:space="0" w:color="auto"/>
              <w:right w:val="single" w:sz="12" w:space="0" w:color="auto"/>
            </w:tcBorders>
            <w:vAlign w:val="center"/>
          </w:tcPr>
          <w:p w14:paraId="4FA58C44" w14:textId="77777777" w:rsidR="00267D8F" w:rsidRPr="00545DB8" w:rsidRDefault="00267D8F" w:rsidP="00AA057D">
            <w:pPr>
              <w:pStyle w:val="BodyText-table"/>
              <w:jc w:val="center"/>
            </w:pPr>
            <w:r w:rsidRPr="00545DB8">
              <w:t>V (gal)</w:t>
            </w:r>
          </w:p>
        </w:tc>
        <w:tc>
          <w:tcPr>
            <w:tcW w:w="2736" w:type="dxa"/>
            <w:gridSpan w:val="2"/>
            <w:tcBorders>
              <w:top w:val="single" w:sz="12" w:space="0" w:color="auto"/>
              <w:left w:val="single" w:sz="12" w:space="0" w:color="auto"/>
              <w:bottom w:val="single" w:sz="4" w:space="0" w:color="auto"/>
              <w:right w:val="single" w:sz="12" w:space="0" w:color="auto"/>
            </w:tcBorders>
          </w:tcPr>
          <w:p w14:paraId="1D02F5FB" w14:textId="77777777" w:rsidR="00267D8F" w:rsidRPr="00545DB8" w:rsidRDefault="00267D8F" w:rsidP="00AA057D">
            <w:pPr>
              <w:pStyle w:val="BodyText-table"/>
              <w:jc w:val="center"/>
            </w:pPr>
            <w:r w:rsidRPr="00545DB8">
              <w:t>Diesel Fuel &amp; Fuel Oil</w:t>
            </w:r>
          </w:p>
        </w:tc>
        <w:tc>
          <w:tcPr>
            <w:tcW w:w="2736" w:type="dxa"/>
            <w:gridSpan w:val="2"/>
            <w:tcBorders>
              <w:top w:val="single" w:sz="12" w:space="0" w:color="auto"/>
              <w:left w:val="single" w:sz="12" w:space="0" w:color="auto"/>
              <w:bottom w:val="single" w:sz="4" w:space="0" w:color="auto"/>
              <w:right w:val="single" w:sz="12" w:space="0" w:color="auto"/>
            </w:tcBorders>
          </w:tcPr>
          <w:p w14:paraId="15A35988" w14:textId="77777777" w:rsidR="00267D8F" w:rsidRPr="00545DB8" w:rsidRDefault="00267D8F" w:rsidP="00AA057D">
            <w:pPr>
              <w:pStyle w:val="BodyText-table"/>
              <w:jc w:val="center"/>
            </w:pPr>
            <w:r w:rsidRPr="00545DB8">
              <w:t>Lube Oil &amp; Mineral Oil</w:t>
            </w:r>
          </w:p>
        </w:tc>
        <w:tc>
          <w:tcPr>
            <w:tcW w:w="2736" w:type="dxa"/>
            <w:gridSpan w:val="2"/>
            <w:tcBorders>
              <w:top w:val="single" w:sz="12" w:space="0" w:color="auto"/>
              <w:left w:val="single" w:sz="12" w:space="0" w:color="auto"/>
              <w:bottom w:val="single" w:sz="4" w:space="0" w:color="auto"/>
              <w:right w:val="single" w:sz="12" w:space="0" w:color="auto"/>
            </w:tcBorders>
          </w:tcPr>
          <w:p w14:paraId="36AE647D" w14:textId="77777777" w:rsidR="00267D8F" w:rsidRPr="00545DB8" w:rsidRDefault="00267D8F" w:rsidP="00AA057D">
            <w:pPr>
              <w:pStyle w:val="BodyText-table"/>
              <w:jc w:val="center"/>
            </w:pPr>
            <w:r w:rsidRPr="00545DB8">
              <w:t>Silicone Fluid</w:t>
            </w:r>
          </w:p>
        </w:tc>
      </w:tr>
      <w:tr w:rsidR="00267D8F" w:rsidRPr="00545DB8" w14:paraId="29235634" w14:textId="77777777" w:rsidTr="75FD961D">
        <w:trPr>
          <w:cantSplit/>
          <w:jc w:val="center"/>
        </w:trPr>
        <w:tc>
          <w:tcPr>
            <w:tcW w:w="856" w:type="dxa"/>
            <w:vMerge/>
          </w:tcPr>
          <w:p w14:paraId="6EC1C130" w14:textId="77777777" w:rsidR="00267D8F" w:rsidRPr="00545DB8" w:rsidRDefault="00267D8F" w:rsidP="00AA057D">
            <w:pPr>
              <w:pStyle w:val="BodyText-table"/>
              <w:jc w:val="center"/>
            </w:pPr>
          </w:p>
        </w:tc>
        <w:tc>
          <w:tcPr>
            <w:tcW w:w="1152" w:type="dxa"/>
            <w:tcBorders>
              <w:left w:val="single" w:sz="12" w:space="0" w:color="auto"/>
              <w:bottom w:val="nil"/>
              <w:right w:val="single" w:sz="4" w:space="0" w:color="auto"/>
            </w:tcBorders>
          </w:tcPr>
          <w:p w14:paraId="1A1D4E6B" w14:textId="77777777" w:rsidR="00267D8F" w:rsidRPr="00545DB8" w:rsidRDefault="00267D8F" w:rsidP="00AA057D">
            <w:pPr>
              <w:pStyle w:val="BodyText-table"/>
              <w:jc w:val="center"/>
            </w:pPr>
            <w:r w:rsidRPr="00545DB8">
              <w:t>HRR</w:t>
            </w:r>
          </w:p>
        </w:tc>
        <w:tc>
          <w:tcPr>
            <w:tcW w:w="1584" w:type="dxa"/>
            <w:tcBorders>
              <w:left w:val="single" w:sz="4" w:space="0" w:color="auto"/>
              <w:bottom w:val="nil"/>
              <w:right w:val="single" w:sz="12" w:space="0" w:color="auto"/>
            </w:tcBorders>
          </w:tcPr>
          <w:p w14:paraId="71561BA3" w14:textId="77777777" w:rsidR="00267D8F" w:rsidRPr="00545DB8" w:rsidRDefault="00267D8F" w:rsidP="00AA057D">
            <w:pPr>
              <w:pStyle w:val="BodyText-table"/>
              <w:jc w:val="center"/>
            </w:pPr>
            <w:r w:rsidRPr="00545DB8">
              <w:t>Burning Time</w:t>
            </w:r>
          </w:p>
        </w:tc>
        <w:tc>
          <w:tcPr>
            <w:tcW w:w="1152" w:type="dxa"/>
            <w:tcBorders>
              <w:left w:val="single" w:sz="12" w:space="0" w:color="auto"/>
              <w:bottom w:val="nil"/>
            </w:tcBorders>
          </w:tcPr>
          <w:p w14:paraId="0F6F21F9" w14:textId="77777777" w:rsidR="00267D8F" w:rsidRPr="00545DB8" w:rsidRDefault="00267D8F" w:rsidP="00AA057D">
            <w:pPr>
              <w:pStyle w:val="BodyText-table"/>
              <w:jc w:val="center"/>
            </w:pPr>
            <w:r w:rsidRPr="00545DB8">
              <w:t>HRR</w:t>
            </w:r>
          </w:p>
        </w:tc>
        <w:tc>
          <w:tcPr>
            <w:tcW w:w="1584" w:type="dxa"/>
            <w:tcBorders>
              <w:bottom w:val="nil"/>
              <w:right w:val="single" w:sz="12" w:space="0" w:color="auto"/>
            </w:tcBorders>
          </w:tcPr>
          <w:p w14:paraId="3576F459" w14:textId="77777777" w:rsidR="00267D8F" w:rsidRPr="00545DB8" w:rsidRDefault="00267D8F" w:rsidP="00AA057D">
            <w:pPr>
              <w:pStyle w:val="BodyText-table"/>
              <w:jc w:val="center"/>
            </w:pPr>
            <w:r w:rsidRPr="00545DB8">
              <w:t>Burning Time</w:t>
            </w:r>
          </w:p>
        </w:tc>
        <w:tc>
          <w:tcPr>
            <w:tcW w:w="1152" w:type="dxa"/>
            <w:tcBorders>
              <w:left w:val="single" w:sz="12" w:space="0" w:color="auto"/>
              <w:bottom w:val="nil"/>
            </w:tcBorders>
          </w:tcPr>
          <w:p w14:paraId="2F88B839" w14:textId="77777777" w:rsidR="00267D8F" w:rsidRPr="00545DB8" w:rsidRDefault="00267D8F" w:rsidP="00AA057D">
            <w:pPr>
              <w:pStyle w:val="BodyText-table"/>
              <w:jc w:val="center"/>
            </w:pPr>
            <w:r w:rsidRPr="00545DB8">
              <w:t>HRR</w:t>
            </w:r>
          </w:p>
        </w:tc>
        <w:tc>
          <w:tcPr>
            <w:tcW w:w="1584" w:type="dxa"/>
            <w:tcBorders>
              <w:bottom w:val="nil"/>
              <w:right w:val="single" w:sz="12" w:space="0" w:color="auto"/>
            </w:tcBorders>
          </w:tcPr>
          <w:p w14:paraId="2B103DE5" w14:textId="77777777" w:rsidR="00267D8F" w:rsidRPr="00545DB8" w:rsidRDefault="00267D8F" w:rsidP="00AA057D">
            <w:pPr>
              <w:pStyle w:val="BodyText-table"/>
              <w:jc w:val="center"/>
            </w:pPr>
            <w:r w:rsidRPr="00545DB8">
              <w:t>Burning Time</w:t>
            </w:r>
          </w:p>
        </w:tc>
      </w:tr>
      <w:tr w:rsidR="00267D8F" w:rsidRPr="00545DB8" w14:paraId="7BBDCF7B" w14:textId="77777777" w:rsidTr="75FD961D">
        <w:trPr>
          <w:cantSplit/>
          <w:jc w:val="center"/>
        </w:trPr>
        <w:tc>
          <w:tcPr>
            <w:tcW w:w="856" w:type="dxa"/>
            <w:vMerge/>
          </w:tcPr>
          <w:p w14:paraId="4BAEE4D4" w14:textId="77777777" w:rsidR="00267D8F" w:rsidRPr="00545DB8" w:rsidRDefault="00267D8F" w:rsidP="00AA057D">
            <w:pPr>
              <w:pStyle w:val="BodyText-table"/>
              <w:jc w:val="center"/>
            </w:pPr>
          </w:p>
        </w:tc>
        <w:tc>
          <w:tcPr>
            <w:tcW w:w="1152" w:type="dxa"/>
            <w:tcBorders>
              <w:top w:val="nil"/>
              <w:left w:val="single" w:sz="12" w:space="0" w:color="auto"/>
              <w:bottom w:val="single" w:sz="12" w:space="0" w:color="auto"/>
              <w:right w:val="single" w:sz="4" w:space="0" w:color="auto"/>
            </w:tcBorders>
          </w:tcPr>
          <w:p w14:paraId="0F8D6DFD" w14:textId="77777777" w:rsidR="00267D8F" w:rsidRPr="00545DB8" w:rsidRDefault="00267D8F" w:rsidP="00AA057D">
            <w:pPr>
              <w:pStyle w:val="BodyText-table"/>
              <w:jc w:val="center"/>
            </w:pPr>
            <w:r w:rsidRPr="00545DB8">
              <w:t>(kW)</w:t>
            </w:r>
          </w:p>
        </w:tc>
        <w:tc>
          <w:tcPr>
            <w:tcW w:w="1584" w:type="dxa"/>
            <w:tcBorders>
              <w:top w:val="nil"/>
              <w:left w:val="single" w:sz="4" w:space="0" w:color="auto"/>
              <w:bottom w:val="single" w:sz="12" w:space="0" w:color="auto"/>
              <w:right w:val="single" w:sz="12" w:space="0" w:color="auto"/>
            </w:tcBorders>
          </w:tcPr>
          <w:p w14:paraId="3FC135A3" w14:textId="77777777" w:rsidR="00267D8F" w:rsidRPr="00545DB8" w:rsidRDefault="00267D8F" w:rsidP="00AA057D">
            <w:pPr>
              <w:pStyle w:val="BodyText-table"/>
              <w:jc w:val="center"/>
            </w:pPr>
            <w:r w:rsidRPr="00545DB8">
              <w:t>(s)</w:t>
            </w:r>
          </w:p>
        </w:tc>
        <w:tc>
          <w:tcPr>
            <w:tcW w:w="1152" w:type="dxa"/>
            <w:tcBorders>
              <w:top w:val="nil"/>
              <w:left w:val="single" w:sz="12" w:space="0" w:color="auto"/>
              <w:bottom w:val="single" w:sz="12" w:space="0" w:color="auto"/>
            </w:tcBorders>
          </w:tcPr>
          <w:p w14:paraId="723386ED" w14:textId="77777777" w:rsidR="00267D8F" w:rsidRPr="00545DB8" w:rsidRDefault="00267D8F" w:rsidP="00AA057D">
            <w:pPr>
              <w:pStyle w:val="BodyText-table"/>
              <w:jc w:val="center"/>
            </w:pPr>
            <w:r w:rsidRPr="00545DB8">
              <w:t>(kW)</w:t>
            </w:r>
          </w:p>
        </w:tc>
        <w:tc>
          <w:tcPr>
            <w:tcW w:w="1584" w:type="dxa"/>
            <w:tcBorders>
              <w:top w:val="nil"/>
              <w:bottom w:val="single" w:sz="12" w:space="0" w:color="auto"/>
              <w:right w:val="single" w:sz="12" w:space="0" w:color="auto"/>
            </w:tcBorders>
          </w:tcPr>
          <w:p w14:paraId="3DCC34B3" w14:textId="77777777" w:rsidR="00267D8F" w:rsidRPr="00545DB8" w:rsidRDefault="00267D8F" w:rsidP="00AA057D">
            <w:pPr>
              <w:pStyle w:val="BodyText-table"/>
              <w:jc w:val="center"/>
            </w:pPr>
            <w:r w:rsidRPr="00545DB8">
              <w:t>(s)</w:t>
            </w:r>
          </w:p>
        </w:tc>
        <w:tc>
          <w:tcPr>
            <w:tcW w:w="1152" w:type="dxa"/>
            <w:tcBorders>
              <w:top w:val="nil"/>
              <w:left w:val="single" w:sz="12" w:space="0" w:color="auto"/>
              <w:bottom w:val="single" w:sz="12" w:space="0" w:color="auto"/>
            </w:tcBorders>
          </w:tcPr>
          <w:p w14:paraId="5E0E8194" w14:textId="77777777" w:rsidR="00267D8F" w:rsidRPr="00545DB8" w:rsidRDefault="00267D8F" w:rsidP="00AA057D">
            <w:pPr>
              <w:pStyle w:val="BodyText-table"/>
              <w:jc w:val="center"/>
            </w:pPr>
            <w:r w:rsidRPr="00545DB8">
              <w:t>(kW)</w:t>
            </w:r>
          </w:p>
        </w:tc>
        <w:tc>
          <w:tcPr>
            <w:tcW w:w="1584" w:type="dxa"/>
            <w:tcBorders>
              <w:top w:val="nil"/>
              <w:bottom w:val="single" w:sz="12" w:space="0" w:color="auto"/>
              <w:right w:val="single" w:sz="12" w:space="0" w:color="auto"/>
            </w:tcBorders>
          </w:tcPr>
          <w:p w14:paraId="6D8E00B3" w14:textId="77777777" w:rsidR="00267D8F" w:rsidRPr="00545DB8" w:rsidRDefault="00267D8F" w:rsidP="00AA057D">
            <w:pPr>
              <w:pStyle w:val="BodyText-table"/>
              <w:jc w:val="center"/>
            </w:pPr>
            <w:r w:rsidRPr="00545DB8">
              <w:t>(s)</w:t>
            </w:r>
          </w:p>
        </w:tc>
      </w:tr>
      <w:tr w:rsidR="00267D8F" w:rsidRPr="00545DB8" w14:paraId="0328EFB8" w14:textId="77777777" w:rsidTr="75FD961D">
        <w:trPr>
          <w:cantSplit/>
          <w:jc w:val="center"/>
        </w:trPr>
        <w:tc>
          <w:tcPr>
            <w:tcW w:w="856" w:type="dxa"/>
            <w:tcBorders>
              <w:top w:val="single" w:sz="12" w:space="0" w:color="auto"/>
              <w:left w:val="single" w:sz="12" w:space="0" w:color="auto"/>
              <w:right w:val="single" w:sz="12" w:space="0" w:color="auto"/>
            </w:tcBorders>
            <w:vAlign w:val="bottom"/>
          </w:tcPr>
          <w:p w14:paraId="3BCD96A6" w14:textId="77777777" w:rsidR="00267D8F" w:rsidRPr="00545DB8" w:rsidRDefault="00267D8F" w:rsidP="00AA057D">
            <w:pPr>
              <w:pStyle w:val="BodyText-table"/>
              <w:jc w:val="center"/>
            </w:pPr>
            <w:r w:rsidRPr="00545DB8">
              <w:rPr>
                <w:color w:val="000000"/>
              </w:rPr>
              <w:t>1</w:t>
            </w:r>
          </w:p>
        </w:tc>
        <w:tc>
          <w:tcPr>
            <w:tcW w:w="1152" w:type="dxa"/>
            <w:tcBorders>
              <w:top w:val="single" w:sz="12" w:space="0" w:color="auto"/>
              <w:left w:val="single" w:sz="12" w:space="0" w:color="auto"/>
              <w:right w:val="single" w:sz="4" w:space="0" w:color="auto"/>
            </w:tcBorders>
            <w:vAlign w:val="bottom"/>
          </w:tcPr>
          <w:p w14:paraId="5919269C" w14:textId="77777777" w:rsidR="00267D8F" w:rsidRPr="00545DB8" w:rsidRDefault="00267D8F" w:rsidP="00AA057D">
            <w:pPr>
              <w:pStyle w:val="BodyText-table"/>
              <w:jc w:val="center"/>
            </w:pPr>
            <w:r w:rsidRPr="00545DB8">
              <w:rPr>
                <w:color w:val="000000"/>
              </w:rPr>
              <w:t>2438</w:t>
            </w:r>
          </w:p>
        </w:tc>
        <w:tc>
          <w:tcPr>
            <w:tcW w:w="1584" w:type="dxa"/>
            <w:tcBorders>
              <w:top w:val="single" w:sz="12" w:space="0" w:color="auto"/>
              <w:left w:val="single" w:sz="4" w:space="0" w:color="auto"/>
              <w:right w:val="single" w:sz="12" w:space="0" w:color="auto"/>
            </w:tcBorders>
            <w:vAlign w:val="bottom"/>
          </w:tcPr>
          <w:p w14:paraId="34EB1360" w14:textId="77777777" w:rsidR="00267D8F" w:rsidRPr="00545DB8" w:rsidRDefault="00267D8F" w:rsidP="00AA057D">
            <w:pPr>
              <w:pStyle w:val="BodyText-table"/>
              <w:jc w:val="center"/>
            </w:pPr>
            <w:r w:rsidRPr="00545DB8">
              <w:rPr>
                <w:color w:val="000000"/>
              </w:rPr>
              <w:t>226</w:t>
            </w:r>
          </w:p>
        </w:tc>
        <w:tc>
          <w:tcPr>
            <w:tcW w:w="1152" w:type="dxa"/>
            <w:tcBorders>
              <w:top w:val="single" w:sz="12" w:space="0" w:color="auto"/>
              <w:left w:val="single" w:sz="12" w:space="0" w:color="auto"/>
            </w:tcBorders>
            <w:vAlign w:val="bottom"/>
          </w:tcPr>
          <w:p w14:paraId="39532883" w14:textId="77777777" w:rsidR="00267D8F" w:rsidRPr="00545DB8" w:rsidRDefault="00267D8F" w:rsidP="00AA057D">
            <w:pPr>
              <w:pStyle w:val="BodyText-table"/>
              <w:jc w:val="center"/>
            </w:pPr>
            <w:r w:rsidRPr="00545DB8">
              <w:rPr>
                <w:color w:val="000000"/>
              </w:rPr>
              <w:t>2265</w:t>
            </w:r>
          </w:p>
        </w:tc>
        <w:tc>
          <w:tcPr>
            <w:tcW w:w="1584" w:type="dxa"/>
            <w:tcBorders>
              <w:top w:val="single" w:sz="12" w:space="0" w:color="auto"/>
              <w:right w:val="single" w:sz="12" w:space="0" w:color="auto"/>
            </w:tcBorders>
            <w:vAlign w:val="bottom"/>
          </w:tcPr>
          <w:p w14:paraId="4645ECE0" w14:textId="77777777" w:rsidR="00267D8F" w:rsidRPr="00545DB8" w:rsidRDefault="00267D8F" w:rsidP="00AA057D">
            <w:pPr>
              <w:pStyle w:val="BodyText-table"/>
              <w:jc w:val="center"/>
            </w:pPr>
            <w:r w:rsidRPr="00545DB8">
              <w:rPr>
                <w:color w:val="000000"/>
              </w:rPr>
              <w:t>222</w:t>
            </w:r>
          </w:p>
        </w:tc>
        <w:tc>
          <w:tcPr>
            <w:tcW w:w="1152" w:type="dxa"/>
            <w:tcBorders>
              <w:top w:val="single" w:sz="12" w:space="0" w:color="auto"/>
              <w:left w:val="single" w:sz="12" w:space="0" w:color="auto"/>
            </w:tcBorders>
            <w:vAlign w:val="bottom"/>
          </w:tcPr>
          <w:p w14:paraId="039D2B90" w14:textId="77777777" w:rsidR="00267D8F" w:rsidRPr="00545DB8" w:rsidRDefault="00267D8F" w:rsidP="00AA057D">
            <w:pPr>
              <w:pStyle w:val="BodyText-table"/>
              <w:jc w:val="center"/>
            </w:pPr>
            <w:r w:rsidRPr="00545DB8">
              <w:rPr>
                <w:color w:val="000000"/>
              </w:rPr>
              <w:t>209</w:t>
            </w:r>
          </w:p>
        </w:tc>
        <w:tc>
          <w:tcPr>
            <w:tcW w:w="1584" w:type="dxa"/>
            <w:tcBorders>
              <w:top w:val="single" w:sz="12" w:space="0" w:color="auto"/>
              <w:right w:val="single" w:sz="12" w:space="0" w:color="auto"/>
            </w:tcBorders>
            <w:vAlign w:val="bottom"/>
          </w:tcPr>
          <w:p w14:paraId="3F9CF327" w14:textId="77777777" w:rsidR="00267D8F" w:rsidRPr="00545DB8" w:rsidRDefault="00267D8F" w:rsidP="00AA057D">
            <w:pPr>
              <w:pStyle w:val="BodyText-table"/>
              <w:jc w:val="center"/>
            </w:pPr>
            <w:r w:rsidRPr="00545DB8">
              <w:rPr>
                <w:color w:val="000000"/>
              </w:rPr>
              <w:t>1880</w:t>
            </w:r>
          </w:p>
        </w:tc>
      </w:tr>
      <w:tr w:rsidR="00267D8F" w:rsidRPr="00545DB8" w14:paraId="58DED365" w14:textId="77777777" w:rsidTr="75FD961D">
        <w:trPr>
          <w:cantSplit/>
          <w:jc w:val="center"/>
        </w:trPr>
        <w:tc>
          <w:tcPr>
            <w:tcW w:w="856" w:type="dxa"/>
            <w:tcBorders>
              <w:left w:val="single" w:sz="12" w:space="0" w:color="auto"/>
              <w:right w:val="single" w:sz="12" w:space="0" w:color="auto"/>
            </w:tcBorders>
            <w:vAlign w:val="bottom"/>
          </w:tcPr>
          <w:p w14:paraId="5481236F" w14:textId="77777777" w:rsidR="00267D8F" w:rsidRPr="00545DB8" w:rsidRDefault="00267D8F" w:rsidP="00AA057D">
            <w:pPr>
              <w:pStyle w:val="BodyText-table"/>
              <w:jc w:val="center"/>
            </w:pPr>
            <w:r w:rsidRPr="00545DB8">
              <w:rPr>
                <w:color w:val="000000"/>
              </w:rPr>
              <w:t>2</w:t>
            </w:r>
          </w:p>
        </w:tc>
        <w:tc>
          <w:tcPr>
            <w:tcW w:w="1152" w:type="dxa"/>
            <w:tcBorders>
              <w:left w:val="single" w:sz="12" w:space="0" w:color="auto"/>
              <w:right w:val="single" w:sz="4" w:space="0" w:color="auto"/>
            </w:tcBorders>
            <w:vAlign w:val="bottom"/>
          </w:tcPr>
          <w:p w14:paraId="79393F00" w14:textId="77777777" w:rsidR="00267D8F" w:rsidRPr="00545DB8" w:rsidRDefault="00267D8F" w:rsidP="00AA057D">
            <w:pPr>
              <w:pStyle w:val="BodyText-table"/>
              <w:jc w:val="center"/>
            </w:pPr>
            <w:r w:rsidRPr="00545DB8">
              <w:rPr>
                <w:color w:val="000000"/>
              </w:rPr>
              <w:t>5126</w:t>
            </w:r>
          </w:p>
        </w:tc>
        <w:tc>
          <w:tcPr>
            <w:tcW w:w="1584" w:type="dxa"/>
            <w:tcBorders>
              <w:left w:val="single" w:sz="4" w:space="0" w:color="auto"/>
              <w:right w:val="single" w:sz="12" w:space="0" w:color="auto"/>
            </w:tcBorders>
            <w:vAlign w:val="bottom"/>
          </w:tcPr>
          <w:p w14:paraId="2432E680" w14:textId="77777777" w:rsidR="00267D8F" w:rsidRPr="00545DB8" w:rsidRDefault="00267D8F" w:rsidP="00AA057D">
            <w:pPr>
              <w:pStyle w:val="BodyText-table"/>
              <w:jc w:val="center"/>
            </w:pPr>
            <w:r w:rsidRPr="00545DB8">
              <w:rPr>
                <w:color w:val="000000"/>
              </w:rPr>
              <w:t>215</w:t>
            </w:r>
          </w:p>
        </w:tc>
        <w:tc>
          <w:tcPr>
            <w:tcW w:w="1152" w:type="dxa"/>
            <w:tcBorders>
              <w:left w:val="single" w:sz="12" w:space="0" w:color="auto"/>
            </w:tcBorders>
            <w:vAlign w:val="bottom"/>
          </w:tcPr>
          <w:p w14:paraId="4FC18DF2" w14:textId="77777777" w:rsidR="00267D8F" w:rsidRPr="00545DB8" w:rsidRDefault="00267D8F" w:rsidP="00AA057D">
            <w:pPr>
              <w:pStyle w:val="BodyText-table"/>
              <w:jc w:val="center"/>
            </w:pPr>
            <w:r w:rsidRPr="00545DB8">
              <w:rPr>
                <w:color w:val="000000"/>
              </w:rPr>
              <w:t>5368</w:t>
            </w:r>
          </w:p>
        </w:tc>
        <w:tc>
          <w:tcPr>
            <w:tcW w:w="1584" w:type="dxa"/>
            <w:tcBorders>
              <w:right w:val="single" w:sz="12" w:space="0" w:color="auto"/>
            </w:tcBorders>
            <w:vAlign w:val="bottom"/>
          </w:tcPr>
          <w:p w14:paraId="4F6F67C3" w14:textId="77777777" w:rsidR="00267D8F" w:rsidRPr="00545DB8" w:rsidRDefault="00267D8F" w:rsidP="00AA057D">
            <w:pPr>
              <w:pStyle w:val="BodyText-table"/>
              <w:jc w:val="center"/>
            </w:pPr>
            <w:r w:rsidRPr="00545DB8">
              <w:rPr>
                <w:color w:val="000000"/>
              </w:rPr>
              <w:t>188</w:t>
            </w:r>
          </w:p>
        </w:tc>
        <w:tc>
          <w:tcPr>
            <w:tcW w:w="1152" w:type="dxa"/>
            <w:tcBorders>
              <w:left w:val="single" w:sz="12" w:space="0" w:color="auto"/>
            </w:tcBorders>
            <w:vAlign w:val="bottom"/>
          </w:tcPr>
          <w:p w14:paraId="7FEC7E6D" w14:textId="77777777" w:rsidR="00267D8F" w:rsidRPr="00545DB8" w:rsidRDefault="00267D8F" w:rsidP="00AA057D">
            <w:pPr>
              <w:pStyle w:val="BodyText-table"/>
              <w:jc w:val="center"/>
            </w:pPr>
            <w:r w:rsidRPr="00545DB8">
              <w:rPr>
                <w:color w:val="000000"/>
              </w:rPr>
              <w:t>472</w:t>
            </w:r>
          </w:p>
        </w:tc>
        <w:tc>
          <w:tcPr>
            <w:tcW w:w="1584" w:type="dxa"/>
            <w:tcBorders>
              <w:right w:val="single" w:sz="12" w:space="0" w:color="auto"/>
            </w:tcBorders>
            <w:vAlign w:val="bottom"/>
          </w:tcPr>
          <w:p w14:paraId="2EBB0C97" w14:textId="77777777" w:rsidR="00267D8F" w:rsidRPr="00545DB8" w:rsidRDefault="00267D8F" w:rsidP="00AA057D">
            <w:pPr>
              <w:pStyle w:val="BodyText-table"/>
              <w:jc w:val="center"/>
            </w:pPr>
            <w:r w:rsidRPr="00545DB8">
              <w:rPr>
                <w:color w:val="000000"/>
              </w:rPr>
              <w:t>1668</w:t>
            </w:r>
          </w:p>
        </w:tc>
      </w:tr>
      <w:tr w:rsidR="00267D8F" w:rsidRPr="00545DB8" w14:paraId="21A6BE2C" w14:textId="77777777" w:rsidTr="75FD961D">
        <w:trPr>
          <w:cantSplit/>
          <w:jc w:val="center"/>
        </w:trPr>
        <w:tc>
          <w:tcPr>
            <w:tcW w:w="856" w:type="dxa"/>
            <w:tcBorders>
              <w:left w:val="single" w:sz="12" w:space="0" w:color="auto"/>
              <w:right w:val="single" w:sz="12" w:space="0" w:color="auto"/>
            </w:tcBorders>
            <w:vAlign w:val="bottom"/>
          </w:tcPr>
          <w:p w14:paraId="7760C206" w14:textId="77777777" w:rsidR="00267D8F" w:rsidRPr="00545DB8" w:rsidRDefault="00267D8F" w:rsidP="00AA057D">
            <w:pPr>
              <w:pStyle w:val="BodyText-table"/>
              <w:jc w:val="center"/>
            </w:pPr>
            <w:r w:rsidRPr="00545DB8">
              <w:rPr>
                <w:color w:val="000000"/>
              </w:rPr>
              <w:t>3</w:t>
            </w:r>
          </w:p>
        </w:tc>
        <w:tc>
          <w:tcPr>
            <w:tcW w:w="1152" w:type="dxa"/>
            <w:tcBorders>
              <w:left w:val="single" w:sz="12" w:space="0" w:color="auto"/>
              <w:right w:val="single" w:sz="4" w:space="0" w:color="auto"/>
            </w:tcBorders>
            <w:vAlign w:val="bottom"/>
          </w:tcPr>
          <w:p w14:paraId="56005571" w14:textId="77777777" w:rsidR="00267D8F" w:rsidRPr="00545DB8" w:rsidRDefault="00267D8F" w:rsidP="00AA057D">
            <w:pPr>
              <w:pStyle w:val="BodyText-table"/>
              <w:jc w:val="center"/>
            </w:pPr>
            <w:r w:rsidRPr="00545DB8">
              <w:rPr>
                <w:color w:val="000000"/>
              </w:rPr>
              <w:t>7797</w:t>
            </w:r>
          </w:p>
        </w:tc>
        <w:tc>
          <w:tcPr>
            <w:tcW w:w="1584" w:type="dxa"/>
            <w:tcBorders>
              <w:left w:val="single" w:sz="4" w:space="0" w:color="auto"/>
              <w:right w:val="single" w:sz="12" w:space="0" w:color="auto"/>
            </w:tcBorders>
            <w:vAlign w:val="bottom"/>
          </w:tcPr>
          <w:p w14:paraId="65DAB43A" w14:textId="77777777" w:rsidR="00267D8F" w:rsidRPr="00545DB8" w:rsidRDefault="00267D8F" w:rsidP="00AA057D">
            <w:pPr>
              <w:pStyle w:val="BodyText-table"/>
              <w:jc w:val="center"/>
            </w:pPr>
            <w:r w:rsidRPr="00545DB8">
              <w:rPr>
                <w:color w:val="000000"/>
              </w:rPr>
              <w:t>212</w:t>
            </w:r>
          </w:p>
        </w:tc>
        <w:tc>
          <w:tcPr>
            <w:tcW w:w="1152" w:type="dxa"/>
            <w:tcBorders>
              <w:left w:val="single" w:sz="12" w:space="0" w:color="auto"/>
            </w:tcBorders>
            <w:vAlign w:val="bottom"/>
          </w:tcPr>
          <w:p w14:paraId="12410FA8" w14:textId="77777777" w:rsidR="00267D8F" w:rsidRPr="00545DB8" w:rsidRDefault="00267D8F" w:rsidP="00AA057D">
            <w:pPr>
              <w:pStyle w:val="BodyText-table"/>
              <w:jc w:val="center"/>
            </w:pPr>
            <w:r w:rsidRPr="00545DB8">
              <w:rPr>
                <w:color w:val="000000"/>
              </w:rPr>
              <w:t>8696</w:t>
            </w:r>
          </w:p>
        </w:tc>
        <w:tc>
          <w:tcPr>
            <w:tcW w:w="1584" w:type="dxa"/>
            <w:tcBorders>
              <w:right w:val="single" w:sz="12" w:space="0" w:color="auto"/>
            </w:tcBorders>
            <w:vAlign w:val="bottom"/>
          </w:tcPr>
          <w:p w14:paraId="650259CD" w14:textId="77777777" w:rsidR="00267D8F" w:rsidRPr="00545DB8" w:rsidRDefault="00267D8F" w:rsidP="00AA057D">
            <w:pPr>
              <w:pStyle w:val="BodyText-table"/>
              <w:jc w:val="center"/>
            </w:pPr>
            <w:r w:rsidRPr="00545DB8">
              <w:rPr>
                <w:color w:val="000000"/>
              </w:rPr>
              <w:t>174</w:t>
            </w:r>
          </w:p>
        </w:tc>
        <w:tc>
          <w:tcPr>
            <w:tcW w:w="1152" w:type="dxa"/>
            <w:tcBorders>
              <w:left w:val="single" w:sz="12" w:space="0" w:color="auto"/>
            </w:tcBorders>
            <w:vAlign w:val="bottom"/>
          </w:tcPr>
          <w:p w14:paraId="263BE909" w14:textId="77777777" w:rsidR="00267D8F" w:rsidRPr="00545DB8" w:rsidRDefault="00267D8F" w:rsidP="00AA057D">
            <w:pPr>
              <w:pStyle w:val="BodyText-table"/>
              <w:jc w:val="center"/>
            </w:pPr>
            <w:r w:rsidRPr="00545DB8">
              <w:rPr>
                <w:color w:val="000000"/>
              </w:rPr>
              <w:t>742</w:t>
            </w:r>
          </w:p>
        </w:tc>
        <w:tc>
          <w:tcPr>
            <w:tcW w:w="1584" w:type="dxa"/>
            <w:tcBorders>
              <w:right w:val="single" w:sz="12" w:space="0" w:color="auto"/>
            </w:tcBorders>
            <w:vAlign w:val="bottom"/>
          </w:tcPr>
          <w:p w14:paraId="6367D6C2" w14:textId="77777777" w:rsidR="00267D8F" w:rsidRPr="00545DB8" w:rsidRDefault="00267D8F" w:rsidP="00AA057D">
            <w:pPr>
              <w:pStyle w:val="BodyText-table"/>
              <w:jc w:val="center"/>
            </w:pPr>
            <w:r w:rsidRPr="00545DB8">
              <w:rPr>
                <w:color w:val="000000"/>
              </w:rPr>
              <w:t>1590</w:t>
            </w:r>
          </w:p>
        </w:tc>
      </w:tr>
      <w:tr w:rsidR="00267D8F" w:rsidRPr="00545DB8" w14:paraId="74E319CA" w14:textId="77777777" w:rsidTr="75FD961D">
        <w:trPr>
          <w:cantSplit/>
          <w:jc w:val="center"/>
        </w:trPr>
        <w:tc>
          <w:tcPr>
            <w:tcW w:w="856" w:type="dxa"/>
            <w:tcBorders>
              <w:left w:val="single" w:sz="12" w:space="0" w:color="auto"/>
              <w:right w:val="single" w:sz="12" w:space="0" w:color="auto"/>
            </w:tcBorders>
            <w:vAlign w:val="bottom"/>
          </w:tcPr>
          <w:p w14:paraId="14DA74D4" w14:textId="77777777" w:rsidR="00267D8F" w:rsidRPr="00545DB8" w:rsidRDefault="00267D8F" w:rsidP="00AA057D">
            <w:pPr>
              <w:pStyle w:val="BodyText-table"/>
              <w:jc w:val="center"/>
            </w:pPr>
            <w:r w:rsidRPr="00545DB8">
              <w:rPr>
                <w:color w:val="000000"/>
              </w:rPr>
              <w:t>4</w:t>
            </w:r>
          </w:p>
        </w:tc>
        <w:tc>
          <w:tcPr>
            <w:tcW w:w="1152" w:type="dxa"/>
            <w:tcBorders>
              <w:left w:val="single" w:sz="12" w:space="0" w:color="auto"/>
              <w:right w:val="single" w:sz="4" w:space="0" w:color="auto"/>
            </w:tcBorders>
            <w:vAlign w:val="bottom"/>
          </w:tcPr>
          <w:p w14:paraId="1BC0B080" w14:textId="77777777" w:rsidR="00267D8F" w:rsidRPr="00545DB8" w:rsidRDefault="00267D8F" w:rsidP="00AA057D">
            <w:pPr>
              <w:pStyle w:val="BodyText-table"/>
              <w:jc w:val="center"/>
            </w:pPr>
            <w:r w:rsidRPr="00545DB8">
              <w:rPr>
                <w:color w:val="000000"/>
              </w:rPr>
              <w:t>10451</w:t>
            </w:r>
          </w:p>
        </w:tc>
        <w:tc>
          <w:tcPr>
            <w:tcW w:w="1584" w:type="dxa"/>
            <w:tcBorders>
              <w:left w:val="single" w:sz="4" w:space="0" w:color="auto"/>
              <w:right w:val="single" w:sz="12" w:space="0" w:color="auto"/>
            </w:tcBorders>
            <w:vAlign w:val="bottom"/>
          </w:tcPr>
          <w:p w14:paraId="4A3FDCEA" w14:textId="77777777" w:rsidR="00267D8F" w:rsidRPr="00545DB8" w:rsidRDefault="00267D8F" w:rsidP="00AA057D">
            <w:pPr>
              <w:pStyle w:val="BodyText-table"/>
              <w:jc w:val="center"/>
            </w:pPr>
            <w:r w:rsidRPr="00545DB8">
              <w:rPr>
                <w:color w:val="000000"/>
              </w:rPr>
              <w:t>211</w:t>
            </w:r>
          </w:p>
        </w:tc>
        <w:tc>
          <w:tcPr>
            <w:tcW w:w="1152" w:type="dxa"/>
            <w:tcBorders>
              <w:left w:val="single" w:sz="12" w:space="0" w:color="auto"/>
            </w:tcBorders>
            <w:vAlign w:val="bottom"/>
          </w:tcPr>
          <w:p w14:paraId="0F0AE29D" w14:textId="77777777" w:rsidR="00267D8F" w:rsidRPr="00545DB8" w:rsidRDefault="00267D8F" w:rsidP="00AA057D">
            <w:pPr>
              <w:pStyle w:val="BodyText-table"/>
              <w:jc w:val="center"/>
            </w:pPr>
            <w:r w:rsidRPr="00545DB8">
              <w:rPr>
                <w:color w:val="000000"/>
              </w:rPr>
              <w:t>12121</w:t>
            </w:r>
          </w:p>
        </w:tc>
        <w:tc>
          <w:tcPr>
            <w:tcW w:w="1584" w:type="dxa"/>
            <w:tcBorders>
              <w:right w:val="single" w:sz="12" w:space="0" w:color="auto"/>
            </w:tcBorders>
            <w:vAlign w:val="bottom"/>
          </w:tcPr>
          <w:p w14:paraId="2FA46033" w14:textId="77777777" w:rsidR="00267D8F" w:rsidRPr="00545DB8" w:rsidRDefault="00267D8F" w:rsidP="00AA057D">
            <w:pPr>
              <w:pStyle w:val="BodyText-table"/>
              <w:jc w:val="center"/>
            </w:pPr>
            <w:r w:rsidRPr="00545DB8">
              <w:rPr>
                <w:color w:val="000000"/>
              </w:rPr>
              <w:t>166</w:t>
            </w:r>
          </w:p>
        </w:tc>
        <w:tc>
          <w:tcPr>
            <w:tcW w:w="1152" w:type="dxa"/>
            <w:tcBorders>
              <w:left w:val="single" w:sz="12" w:space="0" w:color="auto"/>
            </w:tcBorders>
            <w:vAlign w:val="bottom"/>
          </w:tcPr>
          <w:p w14:paraId="500B6316" w14:textId="77777777" w:rsidR="00267D8F" w:rsidRPr="00545DB8" w:rsidRDefault="00267D8F" w:rsidP="00AA057D">
            <w:pPr>
              <w:pStyle w:val="BodyText-table"/>
              <w:jc w:val="center"/>
            </w:pPr>
            <w:r w:rsidRPr="00545DB8">
              <w:rPr>
                <w:color w:val="000000"/>
              </w:rPr>
              <w:t>1014</w:t>
            </w:r>
          </w:p>
        </w:tc>
        <w:tc>
          <w:tcPr>
            <w:tcW w:w="1584" w:type="dxa"/>
            <w:tcBorders>
              <w:right w:val="single" w:sz="12" w:space="0" w:color="auto"/>
            </w:tcBorders>
            <w:vAlign w:val="bottom"/>
          </w:tcPr>
          <w:p w14:paraId="5FE525AC" w14:textId="77777777" w:rsidR="00267D8F" w:rsidRPr="00545DB8" w:rsidRDefault="00267D8F" w:rsidP="00AA057D">
            <w:pPr>
              <w:pStyle w:val="BodyText-table"/>
              <w:jc w:val="center"/>
            </w:pPr>
            <w:r w:rsidRPr="00545DB8">
              <w:rPr>
                <w:color w:val="000000"/>
              </w:rPr>
              <w:t>1551</w:t>
            </w:r>
          </w:p>
        </w:tc>
      </w:tr>
      <w:tr w:rsidR="00267D8F" w:rsidRPr="00545DB8" w14:paraId="63A98FAB" w14:textId="77777777" w:rsidTr="75FD961D">
        <w:trPr>
          <w:cantSplit/>
          <w:jc w:val="center"/>
        </w:trPr>
        <w:tc>
          <w:tcPr>
            <w:tcW w:w="856" w:type="dxa"/>
            <w:tcBorders>
              <w:left w:val="single" w:sz="12" w:space="0" w:color="auto"/>
              <w:right w:val="single" w:sz="12" w:space="0" w:color="auto"/>
            </w:tcBorders>
            <w:vAlign w:val="bottom"/>
          </w:tcPr>
          <w:p w14:paraId="47614036" w14:textId="77777777" w:rsidR="00267D8F" w:rsidRPr="00545DB8" w:rsidRDefault="00267D8F" w:rsidP="00AA057D">
            <w:pPr>
              <w:pStyle w:val="BodyText-table"/>
              <w:jc w:val="center"/>
            </w:pPr>
            <w:r w:rsidRPr="00545DB8">
              <w:rPr>
                <w:color w:val="000000"/>
              </w:rPr>
              <w:t>5</w:t>
            </w:r>
          </w:p>
        </w:tc>
        <w:tc>
          <w:tcPr>
            <w:tcW w:w="1152" w:type="dxa"/>
            <w:tcBorders>
              <w:left w:val="single" w:sz="12" w:space="0" w:color="auto"/>
              <w:right w:val="single" w:sz="4" w:space="0" w:color="auto"/>
            </w:tcBorders>
            <w:vAlign w:val="bottom"/>
          </w:tcPr>
          <w:p w14:paraId="78E92BC2" w14:textId="77777777" w:rsidR="00267D8F" w:rsidRPr="00545DB8" w:rsidRDefault="00267D8F" w:rsidP="00AA057D">
            <w:pPr>
              <w:pStyle w:val="BodyText-table"/>
              <w:jc w:val="center"/>
            </w:pPr>
            <w:r w:rsidRPr="00545DB8">
              <w:rPr>
                <w:color w:val="000000"/>
              </w:rPr>
              <w:t>13095</w:t>
            </w:r>
          </w:p>
        </w:tc>
        <w:tc>
          <w:tcPr>
            <w:tcW w:w="1584" w:type="dxa"/>
            <w:tcBorders>
              <w:left w:val="single" w:sz="4" w:space="0" w:color="auto"/>
              <w:right w:val="single" w:sz="12" w:space="0" w:color="auto"/>
            </w:tcBorders>
            <w:vAlign w:val="bottom"/>
          </w:tcPr>
          <w:p w14:paraId="2440B102" w14:textId="77777777" w:rsidR="00267D8F" w:rsidRPr="00545DB8" w:rsidRDefault="00267D8F" w:rsidP="00AA057D">
            <w:pPr>
              <w:pStyle w:val="BodyText-table"/>
              <w:jc w:val="center"/>
            </w:pPr>
            <w:r w:rsidRPr="00545DB8">
              <w:rPr>
                <w:color w:val="000000"/>
              </w:rPr>
              <w:t>210</w:t>
            </w:r>
          </w:p>
        </w:tc>
        <w:tc>
          <w:tcPr>
            <w:tcW w:w="1152" w:type="dxa"/>
            <w:tcBorders>
              <w:left w:val="single" w:sz="12" w:space="0" w:color="auto"/>
            </w:tcBorders>
            <w:vAlign w:val="bottom"/>
          </w:tcPr>
          <w:p w14:paraId="60D35332" w14:textId="77777777" w:rsidR="00267D8F" w:rsidRPr="00545DB8" w:rsidRDefault="00267D8F" w:rsidP="00AA057D">
            <w:pPr>
              <w:pStyle w:val="BodyText-table"/>
              <w:jc w:val="center"/>
            </w:pPr>
            <w:r w:rsidRPr="00545DB8">
              <w:rPr>
                <w:color w:val="000000"/>
              </w:rPr>
              <w:t>15592</w:t>
            </w:r>
          </w:p>
        </w:tc>
        <w:tc>
          <w:tcPr>
            <w:tcW w:w="1584" w:type="dxa"/>
            <w:tcBorders>
              <w:right w:val="single" w:sz="12" w:space="0" w:color="auto"/>
            </w:tcBorders>
            <w:vAlign w:val="bottom"/>
          </w:tcPr>
          <w:p w14:paraId="262B8B38" w14:textId="77777777" w:rsidR="00267D8F" w:rsidRPr="00545DB8" w:rsidRDefault="00267D8F" w:rsidP="00AA057D">
            <w:pPr>
              <w:pStyle w:val="BodyText-table"/>
              <w:jc w:val="center"/>
            </w:pPr>
            <w:r w:rsidRPr="00545DB8">
              <w:rPr>
                <w:color w:val="000000"/>
              </w:rPr>
              <w:t>162</w:t>
            </w:r>
          </w:p>
        </w:tc>
        <w:tc>
          <w:tcPr>
            <w:tcW w:w="1152" w:type="dxa"/>
            <w:tcBorders>
              <w:left w:val="single" w:sz="12" w:space="0" w:color="auto"/>
            </w:tcBorders>
            <w:vAlign w:val="bottom"/>
          </w:tcPr>
          <w:p w14:paraId="6F88A5F4" w14:textId="77777777" w:rsidR="00267D8F" w:rsidRPr="00545DB8" w:rsidRDefault="00267D8F" w:rsidP="00AA057D">
            <w:pPr>
              <w:pStyle w:val="BodyText-table"/>
              <w:jc w:val="center"/>
            </w:pPr>
            <w:r w:rsidRPr="00545DB8">
              <w:rPr>
                <w:color w:val="000000"/>
              </w:rPr>
              <w:t>1286</w:t>
            </w:r>
          </w:p>
        </w:tc>
        <w:tc>
          <w:tcPr>
            <w:tcW w:w="1584" w:type="dxa"/>
            <w:tcBorders>
              <w:right w:val="single" w:sz="12" w:space="0" w:color="auto"/>
            </w:tcBorders>
            <w:vAlign w:val="bottom"/>
          </w:tcPr>
          <w:p w14:paraId="68536DD6" w14:textId="77777777" w:rsidR="00267D8F" w:rsidRPr="00545DB8" w:rsidRDefault="00267D8F" w:rsidP="00AA057D">
            <w:pPr>
              <w:pStyle w:val="BodyText-table"/>
              <w:jc w:val="center"/>
            </w:pPr>
            <w:r w:rsidRPr="00545DB8">
              <w:rPr>
                <w:color w:val="000000"/>
              </w:rPr>
              <w:t>1529</w:t>
            </w:r>
          </w:p>
        </w:tc>
      </w:tr>
      <w:tr w:rsidR="00267D8F" w:rsidRPr="00545DB8" w14:paraId="246CFB31" w14:textId="77777777" w:rsidTr="75FD961D">
        <w:trPr>
          <w:cantSplit/>
          <w:jc w:val="center"/>
        </w:trPr>
        <w:tc>
          <w:tcPr>
            <w:tcW w:w="856" w:type="dxa"/>
            <w:tcBorders>
              <w:left w:val="single" w:sz="12" w:space="0" w:color="auto"/>
              <w:right w:val="single" w:sz="12" w:space="0" w:color="auto"/>
            </w:tcBorders>
            <w:vAlign w:val="bottom"/>
          </w:tcPr>
          <w:p w14:paraId="7AF986A8" w14:textId="77777777" w:rsidR="00267D8F" w:rsidRPr="00545DB8" w:rsidRDefault="00267D8F" w:rsidP="00AA057D">
            <w:pPr>
              <w:pStyle w:val="BodyText-table"/>
              <w:jc w:val="center"/>
            </w:pPr>
            <w:r w:rsidRPr="00545DB8">
              <w:rPr>
                <w:color w:val="000000"/>
              </w:rPr>
              <w:t>6</w:t>
            </w:r>
          </w:p>
        </w:tc>
        <w:tc>
          <w:tcPr>
            <w:tcW w:w="1152" w:type="dxa"/>
            <w:tcBorders>
              <w:left w:val="single" w:sz="12" w:space="0" w:color="auto"/>
              <w:right w:val="single" w:sz="4" w:space="0" w:color="auto"/>
            </w:tcBorders>
            <w:vAlign w:val="bottom"/>
          </w:tcPr>
          <w:p w14:paraId="51AFDEAE" w14:textId="77777777" w:rsidR="00267D8F" w:rsidRPr="00545DB8" w:rsidRDefault="00267D8F" w:rsidP="00AA057D">
            <w:pPr>
              <w:pStyle w:val="BodyText-table"/>
              <w:jc w:val="center"/>
            </w:pPr>
            <w:r w:rsidRPr="00545DB8">
              <w:rPr>
                <w:color w:val="000000"/>
              </w:rPr>
              <w:t>15732</w:t>
            </w:r>
          </w:p>
        </w:tc>
        <w:tc>
          <w:tcPr>
            <w:tcW w:w="1584" w:type="dxa"/>
            <w:tcBorders>
              <w:left w:val="single" w:sz="4" w:space="0" w:color="auto"/>
              <w:right w:val="single" w:sz="12" w:space="0" w:color="auto"/>
            </w:tcBorders>
            <w:vAlign w:val="bottom"/>
          </w:tcPr>
          <w:p w14:paraId="62FE9898" w14:textId="77777777" w:rsidR="00267D8F" w:rsidRPr="00545DB8" w:rsidRDefault="00267D8F" w:rsidP="00AA057D">
            <w:pPr>
              <w:pStyle w:val="BodyText-table"/>
              <w:jc w:val="center"/>
            </w:pPr>
            <w:r w:rsidRPr="00545DB8">
              <w:rPr>
                <w:color w:val="000000"/>
              </w:rPr>
              <w:t>210</w:t>
            </w:r>
          </w:p>
        </w:tc>
        <w:tc>
          <w:tcPr>
            <w:tcW w:w="1152" w:type="dxa"/>
            <w:tcBorders>
              <w:left w:val="single" w:sz="12" w:space="0" w:color="auto"/>
            </w:tcBorders>
            <w:vAlign w:val="bottom"/>
          </w:tcPr>
          <w:p w14:paraId="5C30E1D3" w14:textId="77777777" w:rsidR="00267D8F" w:rsidRPr="00545DB8" w:rsidRDefault="00267D8F" w:rsidP="00AA057D">
            <w:pPr>
              <w:pStyle w:val="BodyText-table"/>
              <w:jc w:val="center"/>
            </w:pPr>
            <w:r w:rsidRPr="00545DB8">
              <w:rPr>
                <w:color w:val="000000"/>
              </w:rPr>
              <w:t>19085</w:t>
            </w:r>
          </w:p>
        </w:tc>
        <w:tc>
          <w:tcPr>
            <w:tcW w:w="1584" w:type="dxa"/>
            <w:tcBorders>
              <w:right w:val="single" w:sz="12" w:space="0" w:color="auto"/>
            </w:tcBorders>
            <w:vAlign w:val="bottom"/>
          </w:tcPr>
          <w:p w14:paraId="5A5436FD" w14:textId="77777777" w:rsidR="00267D8F" w:rsidRPr="00545DB8" w:rsidRDefault="00267D8F" w:rsidP="00AA057D">
            <w:pPr>
              <w:pStyle w:val="BodyText-table"/>
              <w:jc w:val="center"/>
            </w:pPr>
            <w:r w:rsidRPr="00545DB8">
              <w:rPr>
                <w:color w:val="000000"/>
              </w:rPr>
              <w:t>158</w:t>
            </w:r>
          </w:p>
        </w:tc>
        <w:tc>
          <w:tcPr>
            <w:tcW w:w="1152" w:type="dxa"/>
            <w:tcBorders>
              <w:left w:val="single" w:sz="12" w:space="0" w:color="auto"/>
            </w:tcBorders>
            <w:vAlign w:val="bottom"/>
          </w:tcPr>
          <w:p w14:paraId="6BCE71DB" w14:textId="77777777" w:rsidR="00267D8F" w:rsidRPr="00545DB8" w:rsidRDefault="00267D8F" w:rsidP="00AA057D">
            <w:pPr>
              <w:pStyle w:val="BodyText-table"/>
              <w:jc w:val="center"/>
            </w:pPr>
            <w:r w:rsidRPr="00545DB8">
              <w:rPr>
                <w:color w:val="000000"/>
              </w:rPr>
              <w:t>1558</w:t>
            </w:r>
          </w:p>
        </w:tc>
        <w:tc>
          <w:tcPr>
            <w:tcW w:w="1584" w:type="dxa"/>
            <w:tcBorders>
              <w:right w:val="single" w:sz="12" w:space="0" w:color="auto"/>
            </w:tcBorders>
            <w:vAlign w:val="bottom"/>
          </w:tcPr>
          <w:p w14:paraId="69F2D89D" w14:textId="77777777" w:rsidR="00267D8F" w:rsidRPr="00545DB8" w:rsidRDefault="00267D8F" w:rsidP="00AA057D">
            <w:pPr>
              <w:pStyle w:val="BodyText-table"/>
              <w:jc w:val="center"/>
            </w:pPr>
            <w:r w:rsidRPr="00545DB8">
              <w:rPr>
                <w:color w:val="000000"/>
              </w:rPr>
              <w:t>1516</w:t>
            </w:r>
          </w:p>
        </w:tc>
      </w:tr>
      <w:tr w:rsidR="00267D8F" w:rsidRPr="00545DB8" w14:paraId="498F48B4" w14:textId="77777777" w:rsidTr="75FD961D">
        <w:trPr>
          <w:cantSplit/>
          <w:jc w:val="center"/>
        </w:trPr>
        <w:tc>
          <w:tcPr>
            <w:tcW w:w="856" w:type="dxa"/>
            <w:tcBorders>
              <w:left w:val="single" w:sz="12" w:space="0" w:color="auto"/>
              <w:right w:val="single" w:sz="12" w:space="0" w:color="auto"/>
            </w:tcBorders>
            <w:vAlign w:val="bottom"/>
          </w:tcPr>
          <w:p w14:paraId="03ED5FD2" w14:textId="77777777" w:rsidR="00267D8F" w:rsidRPr="00545DB8" w:rsidRDefault="00267D8F" w:rsidP="00AA057D">
            <w:pPr>
              <w:pStyle w:val="BodyText-table"/>
              <w:jc w:val="center"/>
            </w:pPr>
            <w:r w:rsidRPr="00545DB8">
              <w:rPr>
                <w:color w:val="000000"/>
              </w:rPr>
              <w:t>7</w:t>
            </w:r>
          </w:p>
        </w:tc>
        <w:tc>
          <w:tcPr>
            <w:tcW w:w="1152" w:type="dxa"/>
            <w:tcBorders>
              <w:left w:val="single" w:sz="12" w:space="0" w:color="auto"/>
              <w:right w:val="single" w:sz="4" w:space="0" w:color="auto"/>
            </w:tcBorders>
            <w:vAlign w:val="bottom"/>
          </w:tcPr>
          <w:p w14:paraId="4481A6AC" w14:textId="77777777" w:rsidR="00267D8F" w:rsidRPr="00545DB8" w:rsidRDefault="00267D8F" w:rsidP="00AA057D">
            <w:pPr>
              <w:pStyle w:val="BodyText-table"/>
              <w:jc w:val="center"/>
            </w:pPr>
            <w:r w:rsidRPr="00545DB8">
              <w:rPr>
                <w:color w:val="000000"/>
              </w:rPr>
              <w:t>18366</w:t>
            </w:r>
          </w:p>
        </w:tc>
        <w:tc>
          <w:tcPr>
            <w:tcW w:w="1584" w:type="dxa"/>
            <w:tcBorders>
              <w:left w:val="single" w:sz="4" w:space="0" w:color="auto"/>
              <w:right w:val="single" w:sz="12" w:space="0" w:color="auto"/>
            </w:tcBorders>
            <w:vAlign w:val="bottom"/>
          </w:tcPr>
          <w:p w14:paraId="3CE3F4D8" w14:textId="77777777" w:rsidR="00267D8F" w:rsidRPr="00545DB8" w:rsidRDefault="00267D8F" w:rsidP="00AA057D">
            <w:pPr>
              <w:pStyle w:val="BodyText-table"/>
              <w:jc w:val="center"/>
            </w:pPr>
            <w:r w:rsidRPr="00545DB8">
              <w:rPr>
                <w:color w:val="000000"/>
              </w:rPr>
              <w:t>210</w:t>
            </w:r>
          </w:p>
        </w:tc>
        <w:tc>
          <w:tcPr>
            <w:tcW w:w="1152" w:type="dxa"/>
            <w:tcBorders>
              <w:left w:val="single" w:sz="12" w:space="0" w:color="auto"/>
            </w:tcBorders>
            <w:vAlign w:val="bottom"/>
          </w:tcPr>
          <w:p w14:paraId="1034CC93" w14:textId="77777777" w:rsidR="00267D8F" w:rsidRPr="00545DB8" w:rsidRDefault="00267D8F" w:rsidP="00AA057D">
            <w:pPr>
              <w:pStyle w:val="BodyText-table"/>
              <w:jc w:val="center"/>
            </w:pPr>
            <w:r w:rsidRPr="00545DB8">
              <w:rPr>
                <w:color w:val="000000"/>
              </w:rPr>
              <w:t>22588</w:t>
            </w:r>
          </w:p>
        </w:tc>
        <w:tc>
          <w:tcPr>
            <w:tcW w:w="1584" w:type="dxa"/>
            <w:tcBorders>
              <w:right w:val="single" w:sz="12" w:space="0" w:color="auto"/>
            </w:tcBorders>
            <w:vAlign w:val="bottom"/>
          </w:tcPr>
          <w:p w14:paraId="5498EF87" w14:textId="77777777" w:rsidR="00267D8F" w:rsidRPr="00545DB8" w:rsidRDefault="00267D8F" w:rsidP="00AA057D">
            <w:pPr>
              <w:pStyle w:val="BodyText-table"/>
              <w:jc w:val="center"/>
            </w:pPr>
            <w:r w:rsidRPr="00545DB8">
              <w:rPr>
                <w:color w:val="000000"/>
              </w:rPr>
              <w:t>156</w:t>
            </w:r>
          </w:p>
        </w:tc>
        <w:tc>
          <w:tcPr>
            <w:tcW w:w="1152" w:type="dxa"/>
            <w:tcBorders>
              <w:left w:val="single" w:sz="12" w:space="0" w:color="auto"/>
            </w:tcBorders>
            <w:vAlign w:val="bottom"/>
          </w:tcPr>
          <w:p w14:paraId="0A29FCDE" w14:textId="77777777" w:rsidR="00267D8F" w:rsidRPr="00545DB8" w:rsidRDefault="00267D8F" w:rsidP="00AA057D">
            <w:pPr>
              <w:pStyle w:val="BodyText-table"/>
              <w:jc w:val="center"/>
            </w:pPr>
            <w:r w:rsidRPr="00545DB8">
              <w:rPr>
                <w:color w:val="000000"/>
              </w:rPr>
              <w:t>1828</w:t>
            </w:r>
          </w:p>
        </w:tc>
        <w:tc>
          <w:tcPr>
            <w:tcW w:w="1584" w:type="dxa"/>
            <w:tcBorders>
              <w:right w:val="single" w:sz="12" w:space="0" w:color="auto"/>
            </w:tcBorders>
            <w:vAlign w:val="bottom"/>
          </w:tcPr>
          <w:p w14:paraId="07D67691" w14:textId="77777777" w:rsidR="00267D8F" w:rsidRPr="00545DB8" w:rsidRDefault="00267D8F" w:rsidP="00AA057D">
            <w:pPr>
              <w:pStyle w:val="BodyText-table"/>
              <w:jc w:val="center"/>
            </w:pPr>
            <w:r w:rsidRPr="00545DB8">
              <w:rPr>
                <w:color w:val="000000"/>
              </w:rPr>
              <w:t>1507</w:t>
            </w:r>
          </w:p>
        </w:tc>
      </w:tr>
      <w:tr w:rsidR="00267D8F" w:rsidRPr="00545DB8" w14:paraId="6B484640" w14:textId="77777777" w:rsidTr="75FD961D">
        <w:trPr>
          <w:cantSplit/>
          <w:jc w:val="center"/>
        </w:trPr>
        <w:tc>
          <w:tcPr>
            <w:tcW w:w="856" w:type="dxa"/>
            <w:tcBorders>
              <w:left w:val="single" w:sz="12" w:space="0" w:color="auto"/>
              <w:right w:val="single" w:sz="12" w:space="0" w:color="auto"/>
            </w:tcBorders>
            <w:vAlign w:val="bottom"/>
          </w:tcPr>
          <w:p w14:paraId="18E50BCB" w14:textId="77777777" w:rsidR="00267D8F" w:rsidRPr="00545DB8" w:rsidRDefault="00267D8F" w:rsidP="00AA057D">
            <w:pPr>
              <w:pStyle w:val="BodyText-table"/>
              <w:jc w:val="center"/>
            </w:pPr>
            <w:r w:rsidRPr="00545DB8">
              <w:rPr>
                <w:color w:val="000000"/>
              </w:rPr>
              <w:t>8</w:t>
            </w:r>
          </w:p>
        </w:tc>
        <w:tc>
          <w:tcPr>
            <w:tcW w:w="1152" w:type="dxa"/>
            <w:tcBorders>
              <w:left w:val="single" w:sz="12" w:space="0" w:color="auto"/>
              <w:right w:val="single" w:sz="4" w:space="0" w:color="auto"/>
            </w:tcBorders>
            <w:vAlign w:val="bottom"/>
          </w:tcPr>
          <w:p w14:paraId="26021B87" w14:textId="77777777" w:rsidR="00267D8F" w:rsidRPr="00545DB8" w:rsidRDefault="00267D8F" w:rsidP="00AA057D">
            <w:pPr>
              <w:pStyle w:val="BodyText-table"/>
              <w:jc w:val="center"/>
            </w:pPr>
            <w:r w:rsidRPr="00545DB8">
              <w:rPr>
                <w:color w:val="000000"/>
              </w:rPr>
              <w:t>20997</w:t>
            </w:r>
          </w:p>
        </w:tc>
        <w:tc>
          <w:tcPr>
            <w:tcW w:w="1584" w:type="dxa"/>
            <w:tcBorders>
              <w:left w:val="single" w:sz="4" w:space="0" w:color="auto"/>
              <w:right w:val="single" w:sz="12" w:space="0" w:color="auto"/>
            </w:tcBorders>
            <w:vAlign w:val="bottom"/>
          </w:tcPr>
          <w:p w14:paraId="39E6C709" w14:textId="77777777" w:rsidR="00267D8F" w:rsidRPr="00545DB8" w:rsidRDefault="00267D8F" w:rsidP="00AA057D">
            <w:pPr>
              <w:pStyle w:val="BodyText-table"/>
              <w:jc w:val="center"/>
            </w:pPr>
            <w:r w:rsidRPr="00545DB8">
              <w:rPr>
                <w:color w:val="000000"/>
              </w:rPr>
              <w:t>210</w:t>
            </w:r>
          </w:p>
        </w:tc>
        <w:tc>
          <w:tcPr>
            <w:tcW w:w="1152" w:type="dxa"/>
            <w:tcBorders>
              <w:left w:val="single" w:sz="12" w:space="0" w:color="auto"/>
            </w:tcBorders>
            <w:vAlign w:val="bottom"/>
          </w:tcPr>
          <w:p w14:paraId="656E7890" w14:textId="77777777" w:rsidR="00267D8F" w:rsidRPr="00545DB8" w:rsidRDefault="00267D8F" w:rsidP="00AA057D">
            <w:pPr>
              <w:pStyle w:val="BodyText-table"/>
              <w:jc w:val="center"/>
            </w:pPr>
            <w:r w:rsidRPr="00545DB8">
              <w:rPr>
                <w:color w:val="000000"/>
              </w:rPr>
              <w:t>26093</w:t>
            </w:r>
          </w:p>
        </w:tc>
        <w:tc>
          <w:tcPr>
            <w:tcW w:w="1584" w:type="dxa"/>
            <w:tcBorders>
              <w:right w:val="single" w:sz="12" w:space="0" w:color="auto"/>
            </w:tcBorders>
            <w:vAlign w:val="bottom"/>
          </w:tcPr>
          <w:p w14:paraId="5A14136A" w14:textId="77777777" w:rsidR="00267D8F" w:rsidRPr="00545DB8" w:rsidRDefault="00267D8F" w:rsidP="00AA057D">
            <w:pPr>
              <w:pStyle w:val="BodyText-table"/>
              <w:jc w:val="center"/>
            </w:pPr>
            <w:r w:rsidRPr="00545DB8">
              <w:rPr>
                <w:color w:val="000000"/>
              </w:rPr>
              <w:t>154</w:t>
            </w:r>
          </w:p>
        </w:tc>
        <w:tc>
          <w:tcPr>
            <w:tcW w:w="1152" w:type="dxa"/>
            <w:tcBorders>
              <w:left w:val="single" w:sz="12" w:space="0" w:color="auto"/>
            </w:tcBorders>
            <w:vAlign w:val="bottom"/>
          </w:tcPr>
          <w:p w14:paraId="4F39A0F3" w14:textId="77777777" w:rsidR="00267D8F" w:rsidRPr="00545DB8" w:rsidRDefault="00267D8F" w:rsidP="00AA057D">
            <w:pPr>
              <w:pStyle w:val="BodyText-table"/>
              <w:jc w:val="center"/>
            </w:pPr>
            <w:r w:rsidRPr="00545DB8">
              <w:rPr>
                <w:color w:val="000000"/>
              </w:rPr>
              <w:t>2098</w:t>
            </w:r>
          </w:p>
        </w:tc>
        <w:tc>
          <w:tcPr>
            <w:tcW w:w="1584" w:type="dxa"/>
            <w:tcBorders>
              <w:right w:val="single" w:sz="12" w:space="0" w:color="auto"/>
            </w:tcBorders>
            <w:vAlign w:val="bottom"/>
          </w:tcPr>
          <w:p w14:paraId="70E06324" w14:textId="77777777" w:rsidR="00267D8F" w:rsidRPr="00545DB8" w:rsidRDefault="00267D8F" w:rsidP="00AA057D">
            <w:pPr>
              <w:pStyle w:val="BodyText-table"/>
              <w:jc w:val="center"/>
            </w:pPr>
            <w:r w:rsidRPr="00545DB8">
              <w:rPr>
                <w:color w:val="000000"/>
              </w:rPr>
              <w:t>1500</w:t>
            </w:r>
          </w:p>
        </w:tc>
      </w:tr>
      <w:tr w:rsidR="00267D8F" w:rsidRPr="00545DB8" w14:paraId="0CE6123A" w14:textId="77777777" w:rsidTr="75FD961D">
        <w:trPr>
          <w:cantSplit/>
          <w:jc w:val="center"/>
        </w:trPr>
        <w:tc>
          <w:tcPr>
            <w:tcW w:w="856" w:type="dxa"/>
            <w:tcBorders>
              <w:left w:val="single" w:sz="12" w:space="0" w:color="auto"/>
              <w:right w:val="single" w:sz="12" w:space="0" w:color="auto"/>
            </w:tcBorders>
            <w:vAlign w:val="bottom"/>
          </w:tcPr>
          <w:p w14:paraId="4EBBEDED" w14:textId="77777777" w:rsidR="00267D8F" w:rsidRPr="00545DB8" w:rsidRDefault="00267D8F" w:rsidP="00AA057D">
            <w:pPr>
              <w:pStyle w:val="BodyText-table"/>
              <w:jc w:val="center"/>
            </w:pPr>
            <w:r w:rsidRPr="00545DB8">
              <w:rPr>
                <w:color w:val="000000"/>
              </w:rPr>
              <w:t>9</w:t>
            </w:r>
          </w:p>
        </w:tc>
        <w:tc>
          <w:tcPr>
            <w:tcW w:w="1152" w:type="dxa"/>
            <w:tcBorders>
              <w:left w:val="single" w:sz="12" w:space="0" w:color="auto"/>
              <w:right w:val="single" w:sz="4" w:space="0" w:color="auto"/>
            </w:tcBorders>
            <w:vAlign w:val="bottom"/>
          </w:tcPr>
          <w:p w14:paraId="1AA36D80" w14:textId="77777777" w:rsidR="00267D8F" w:rsidRPr="00545DB8" w:rsidRDefault="00267D8F" w:rsidP="00AA057D">
            <w:pPr>
              <w:pStyle w:val="BodyText-table"/>
              <w:jc w:val="center"/>
            </w:pPr>
            <w:r w:rsidRPr="00545DB8">
              <w:rPr>
                <w:color w:val="000000"/>
              </w:rPr>
              <w:t>23627</w:t>
            </w:r>
          </w:p>
        </w:tc>
        <w:tc>
          <w:tcPr>
            <w:tcW w:w="1584" w:type="dxa"/>
            <w:tcBorders>
              <w:left w:val="single" w:sz="4" w:space="0" w:color="auto"/>
              <w:right w:val="single" w:sz="12" w:space="0" w:color="auto"/>
            </w:tcBorders>
            <w:vAlign w:val="bottom"/>
          </w:tcPr>
          <w:p w14:paraId="0AAC7728" w14:textId="77777777" w:rsidR="00267D8F" w:rsidRPr="00545DB8" w:rsidRDefault="00267D8F" w:rsidP="00AA057D">
            <w:pPr>
              <w:pStyle w:val="BodyText-table"/>
              <w:jc w:val="center"/>
            </w:pPr>
            <w:r w:rsidRPr="00545DB8">
              <w:rPr>
                <w:color w:val="000000"/>
              </w:rPr>
              <w:t>210</w:t>
            </w:r>
          </w:p>
        </w:tc>
        <w:tc>
          <w:tcPr>
            <w:tcW w:w="1152" w:type="dxa"/>
            <w:tcBorders>
              <w:left w:val="single" w:sz="12" w:space="0" w:color="auto"/>
            </w:tcBorders>
            <w:vAlign w:val="bottom"/>
          </w:tcPr>
          <w:p w14:paraId="15640117" w14:textId="77777777" w:rsidR="00267D8F" w:rsidRPr="00545DB8" w:rsidRDefault="00267D8F" w:rsidP="00AA057D">
            <w:pPr>
              <w:pStyle w:val="BodyText-table"/>
              <w:jc w:val="center"/>
            </w:pPr>
            <w:r w:rsidRPr="00545DB8">
              <w:rPr>
                <w:color w:val="000000"/>
              </w:rPr>
              <w:t>29597</w:t>
            </w:r>
          </w:p>
        </w:tc>
        <w:tc>
          <w:tcPr>
            <w:tcW w:w="1584" w:type="dxa"/>
            <w:tcBorders>
              <w:right w:val="single" w:sz="12" w:space="0" w:color="auto"/>
            </w:tcBorders>
            <w:vAlign w:val="bottom"/>
          </w:tcPr>
          <w:p w14:paraId="388A94BD" w14:textId="77777777" w:rsidR="00267D8F" w:rsidRPr="00545DB8" w:rsidRDefault="00267D8F" w:rsidP="00AA057D">
            <w:pPr>
              <w:pStyle w:val="BodyText-table"/>
              <w:jc w:val="center"/>
            </w:pPr>
            <w:r w:rsidRPr="00545DB8">
              <w:rPr>
                <w:color w:val="000000"/>
              </w:rPr>
              <w:t>153</w:t>
            </w:r>
          </w:p>
        </w:tc>
        <w:tc>
          <w:tcPr>
            <w:tcW w:w="1152" w:type="dxa"/>
            <w:tcBorders>
              <w:left w:val="single" w:sz="12" w:space="0" w:color="auto"/>
            </w:tcBorders>
            <w:vAlign w:val="bottom"/>
          </w:tcPr>
          <w:p w14:paraId="3778F825" w14:textId="77777777" w:rsidR="00267D8F" w:rsidRPr="00545DB8" w:rsidRDefault="00267D8F" w:rsidP="00AA057D">
            <w:pPr>
              <w:pStyle w:val="BodyText-table"/>
              <w:jc w:val="center"/>
            </w:pPr>
            <w:r w:rsidRPr="00545DB8">
              <w:rPr>
                <w:color w:val="000000"/>
              </w:rPr>
              <w:t>2367</w:t>
            </w:r>
          </w:p>
        </w:tc>
        <w:tc>
          <w:tcPr>
            <w:tcW w:w="1584" w:type="dxa"/>
            <w:tcBorders>
              <w:right w:val="single" w:sz="12" w:space="0" w:color="auto"/>
            </w:tcBorders>
            <w:vAlign w:val="bottom"/>
          </w:tcPr>
          <w:p w14:paraId="36D462FB" w14:textId="77777777" w:rsidR="00267D8F" w:rsidRPr="00545DB8" w:rsidRDefault="00267D8F" w:rsidP="00AA057D">
            <w:pPr>
              <w:pStyle w:val="BodyText-table"/>
              <w:jc w:val="center"/>
            </w:pPr>
            <w:r w:rsidRPr="00545DB8">
              <w:rPr>
                <w:color w:val="000000"/>
              </w:rPr>
              <w:t>1496</w:t>
            </w:r>
          </w:p>
        </w:tc>
      </w:tr>
      <w:tr w:rsidR="00267D8F" w:rsidRPr="00545DB8" w14:paraId="1C6328DF" w14:textId="77777777" w:rsidTr="75FD961D">
        <w:trPr>
          <w:cantSplit/>
          <w:jc w:val="center"/>
        </w:trPr>
        <w:tc>
          <w:tcPr>
            <w:tcW w:w="856" w:type="dxa"/>
            <w:tcBorders>
              <w:left w:val="single" w:sz="12" w:space="0" w:color="auto"/>
              <w:right w:val="single" w:sz="12" w:space="0" w:color="auto"/>
            </w:tcBorders>
            <w:vAlign w:val="bottom"/>
          </w:tcPr>
          <w:p w14:paraId="7155E2C8" w14:textId="77777777" w:rsidR="00267D8F" w:rsidRPr="00545DB8" w:rsidRDefault="00267D8F" w:rsidP="00AA057D">
            <w:pPr>
              <w:pStyle w:val="BodyText-table"/>
              <w:jc w:val="center"/>
            </w:pPr>
            <w:r w:rsidRPr="00545DB8">
              <w:rPr>
                <w:color w:val="000000"/>
              </w:rPr>
              <w:t>10</w:t>
            </w:r>
          </w:p>
        </w:tc>
        <w:tc>
          <w:tcPr>
            <w:tcW w:w="1152" w:type="dxa"/>
            <w:tcBorders>
              <w:left w:val="single" w:sz="12" w:space="0" w:color="auto"/>
              <w:right w:val="single" w:sz="4" w:space="0" w:color="auto"/>
            </w:tcBorders>
            <w:vAlign w:val="bottom"/>
          </w:tcPr>
          <w:p w14:paraId="06E9F6D7" w14:textId="77777777" w:rsidR="00267D8F" w:rsidRPr="00545DB8" w:rsidRDefault="00267D8F" w:rsidP="00AA057D">
            <w:pPr>
              <w:pStyle w:val="BodyText-table"/>
              <w:jc w:val="center"/>
            </w:pPr>
            <w:r w:rsidRPr="00545DB8">
              <w:rPr>
                <w:color w:val="000000"/>
              </w:rPr>
              <w:t>26255</w:t>
            </w:r>
          </w:p>
        </w:tc>
        <w:tc>
          <w:tcPr>
            <w:tcW w:w="1584" w:type="dxa"/>
            <w:tcBorders>
              <w:left w:val="single" w:sz="4" w:space="0" w:color="auto"/>
              <w:right w:val="single" w:sz="12" w:space="0" w:color="auto"/>
            </w:tcBorders>
            <w:vAlign w:val="bottom"/>
          </w:tcPr>
          <w:p w14:paraId="58AF4409" w14:textId="77777777" w:rsidR="00267D8F" w:rsidRPr="00545DB8" w:rsidRDefault="00267D8F" w:rsidP="00AA057D">
            <w:pPr>
              <w:pStyle w:val="BodyText-table"/>
              <w:jc w:val="center"/>
            </w:pPr>
            <w:r w:rsidRPr="00545DB8">
              <w:rPr>
                <w:color w:val="000000"/>
              </w:rPr>
              <w:t>210</w:t>
            </w:r>
          </w:p>
        </w:tc>
        <w:tc>
          <w:tcPr>
            <w:tcW w:w="1152" w:type="dxa"/>
            <w:tcBorders>
              <w:left w:val="single" w:sz="12" w:space="0" w:color="auto"/>
            </w:tcBorders>
            <w:vAlign w:val="bottom"/>
          </w:tcPr>
          <w:p w14:paraId="56D1F45F" w14:textId="77777777" w:rsidR="00267D8F" w:rsidRPr="00545DB8" w:rsidRDefault="00267D8F" w:rsidP="00AA057D">
            <w:pPr>
              <w:pStyle w:val="BodyText-table"/>
              <w:jc w:val="center"/>
            </w:pPr>
            <w:r w:rsidRPr="00545DB8">
              <w:rPr>
                <w:color w:val="000000"/>
              </w:rPr>
              <w:t>33098</w:t>
            </w:r>
          </w:p>
        </w:tc>
        <w:tc>
          <w:tcPr>
            <w:tcW w:w="1584" w:type="dxa"/>
            <w:tcBorders>
              <w:right w:val="single" w:sz="12" w:space="0" w:color="auto"/>
            </w:tcBorders>
            <w:vAlign w:val="bottom"/>
          </w:tcPr>
          <w:p w14:paraId="4F98B7F4" w14:textId="77777777" w:rsidR="00267D8F" w:rsidRPr="00545DB8" w:rsidRDefault="00267D8F" w:rsidP="00AA057D">
            <w:pPr>
              <w:pStyle w:val="BodyText-table"/>
              <w:jc w:val="center"/>
            </w:pPr>
            <w:r w:rsidRPr="00545DB8">
              <w:rPr>
                <w:color w:val="000000"/>
              </w:rPr>
              <w:t>152</w:t>
            </w:r>
          </w:p>
        </w:tc>
        <w:tc>
          <w:tcPr>
            <w:tcW w:w="1152" w:type="dxa"/>
            <w:tcBorders>
              <w:left w:val="single" w:sz="12" w:space="0" w:color="auto"/>
            </w:tcBorders>
            <w:vAlign w:val="bottom"/>
          </w:tcPr>
          <w:p w14:paraId="30D5E482" w14:textId="77777777" w:rsidR="00267D8F" w:rsidRPr="00545DB8" w:rsidRDefault="00267D8F" w:rsidP="00AA057D">
            <w:pPr>
              <w:pStyle w:val="BodyText-table"/>
              <w:jc w:val="center"/>
            </w:pPr>
            <w:r w:rsidRPr="00545DB8">
              <w:rPr>
                <w:color w:val="000000"/>
              </w:rPr>
              <w:t>2636</w:t>
            </w:r>
          </w:p>
        </w:tc>
        <w:tc>
          <w:tcPr>
            <w:tcW w:w="1584" w:type="dxa"/>
            <w:tcBorders>
              <w:right w:val="single" w:sz="12" w:space="0" w:color="auto"/>
            </w:tcBorders>
            <w:vAlign w:val="bottom"/>
          </w:tcPr>
          <w:p w14:paraId="18AC130A" w14:textId="77777777" w:rsidR="00267D8F" w:rsidRPr="00545DB8" w:rsidRDefault="00267D8F" w:rsidP="00AA057D">
            <w:pPr>
              <w:pStyle w:val="BodyText-table"/>
              <w:jc w:val="center"/>
            </w:pPr>
            <w:r w:rsidRPr="00545DB8">
              <w:rPr>
                <w:color w:val="000000"/>
              </w:rPr>
              <w:t>1493</w:t>
            </w:r>
          </w:p>
        </w:tc>
      </w:tr>
      <w:tr w:rsidR="00267D8F" w:rsidRPr="00545DB8" w14:paraId="1DA465F3" w14:textId="77777777" w:rsidTr="75FD961D">
        <w:trPr>
          <w:cantSplit/>
          <w:jc w:val="center"/>
        </w:trPr>
        <w:tc>
          <w:tcPr>
            <w:tcW w:w="856" w:type="dxa"/>
            <w:tcBorders>
              <w:left w:val="single" w:sz="12" w:space="0" w:color="auto"/>
              <w:right w:val="single" w:sz="12" w:space="0" w:color="auto"/>
            </w:tcBorders>
            <w:vAlign w:val="bottom"/>
          </w:tcPr>
          <w:p w14:paraId="2323BC5E" w14:textId="77777777" w:rsidR="00267D8F" w:rsidRPr="00545DB8" w:rsidRDefault="00267D8F" w:rsidP="00AA057D">
            <w:pPr>
              <w:pStyle w:val="BodyText-table"/>
              <w:jc w:val="center"/>
            </w:pPr>
            <w:r w:rsidRPr="00545DB8">
              <w:rPr>
                <w:color w:val="000000"/>
              </w:rPr>
              <w:t>11</w:t>
            </w:r>
          </w:p>
        </w:tc>
        <w:tc>
          <w:tcPr>
            <w:tcW w:w="1152" w:type="dxa"/>
            <w:tcBorders>
              <w:left w:val="single" w:sz="12" w:space="0" w:color="auto"/>
              <w:right w:val="single" w:sz="4" w:space="0" w:color="auto"/>
            </w:tcBorders>
            <w:vAlign w:val="bottom"/>
          </w:tcPr>
          <w:p w14:paraId="2CFE3552" w14:textId="77777777" w:rsidR="00267D8F" w:rsidRPr="00545DB8" w:rsidRDefault="00267D8F" w:rsidP="00AA057D">
            <w:pPr>
              <w:pStyle w:val="BodyText-table"/>
              <w:jc w:val="center"/>
            </w:pPr>
            <w:r w:rsidRPr="00545DB8">
              <w:rPr>
                <w:color w:val="000000"/>
              </w:rPr>
              <w:t>28883</w:t>
            </w:r>
          </w:p>
        </w:tc>
        <w:tc>
          <w:tcPr>
            <w:tcW w:w="1584" w:type="dxa"/>
            <w:tcBorders>
              <w:left w:val="single" w:sz="4" w:space="0" w:color="auto"/>
              <w:right w:val="single" w:sz="12" w:space="0" w:color="auto"/>
            </w:tcBorders>
            <w:vAlign w:val="bottom"/>
          </w:tcPr>
          <w:p w14:paraId="2F505618" w14:textId="77777777" w:rsidR="00267D8F" w:rsidRPr="00545DB8" w:rsidRDefault="00267D8F" w:rsidP="00AA057D">
            <w:pPr>
              <w:pStyle w:val="BodyText-table"/>
              <w:jc w:val="center"/>
            </w:pPr>
            <w:r w:rsidRPr="00545DB8">
              <w:rPr>
                <w:color w:val="000000"/>
              </w:rPr>
              <w:t>210</w:t>
            </w:r>
          </w:p>
        </w:tc>
        <w:tc>
          <w:tcPr>
            <w:tcW w:w="1152" w:type="dxa"/>
            <w:tcBorders>
              <w:left w:val="single" w:sz="12" w:space="0" w:color="auto"/>
            </w:tcBorders>
            <w:vAlign w:val="bottom"/>
          </w:tcPr>
          <w:p w14:paraId="38039F40" w14:textId="77777777" w:rsidR="00267D8F" w:rsidRPr="00545DB8" w:rsidRDefault="00267D8F" w:rsidP="00AA057D">
            <w:pPr>
              <w:pStyle w:val="BodyText-table"/>
              <w:jc w:val="center"/>
            </w:pPr>
            <w:r w:rsidRPr="00545DB8">
              <w:rPr>
                <w:color w:val="000000"/>
              </w:rPr>
              <w:t>36595</w:t>
            </w:r>
          </w:p>
        </w:tc>
        <w:tc>
          <w:tcPr>
            <w:tcW w:w="1584" w:type="dxa"/>
            <w:tcBorders>
              <w:right w:val="single" w:sz="12" w:space="0" w:color="auto"/>
            </w:tcBorders>
            <w:vAlign w:val="bottom"/>
          </w:tcPr>
          <w:p w14:paraId="7E012D7E" w14:textId="77777777" w:rsidR="00267D8F" w:rsidRPr="00545DB8" w:rsidRDefault="00267D8F" w:rsidP="00AA057D">
            <w:pPr>
              <w:pStyle w:val="BodyText-table"/>
              <w:jc w:val="center"/>
            </w:pPr>
            <w:r w:rsidRPr="00545DB8">
              <w:rPr>
                <w:color w:val="000000"/>
              </w:rPr>
              <w:t>151</w:t>
            </w:r>
          </w:p>
        </w:tc>
        <w:tc>
          <w:tcPr>
            <w:tcW w:w="1152" w:type="dxa"/>
            <w:tcBorders>
              <w:left w:val="single" w:sz="12" w:space="0" w:color="auto"/>
            </w:tcBorders>
            <w:vAlign w:val="bottom"/>
          </w:tcPr>
          <w:p w14:paraId="0E3B3369" w14:textId="77777777" w:rsidR="00267D8F" w:rsidRPr="00545DB8" w:rsidRDefault="00267D8F" w:rsidP="00AA057D">
            <w:pPr>
              <w:pStyle w:val="BodyText-table"/>
              <w:jc w:val="center"/>
            </w:pPr>
            <w:r w:rsidRPr="00545DB8">
              <w:rPr>
                <w:color w:val="000000"/>
              </w:rPr>
              <w:t>2904</w:t>
            </w:r>
          </w:p>
        </w:tc>
        <w:tc>
          <w:tcPr>
            <w:tcW w:w="1584" w:type="dxa"/>
            <w:tcBorders>
              <w:right w:val="single" w:sz="12" w:space="0" w:color="auto"/>
            </w:tcBorders>
            <w:vAlign w:val="bottom"/>
          </w:tcPr>
          <w:p w14:paraId="103007B5" w14:textId="77777777" w:rsidR="00267D8F" w:rsidRPr="00545DB8" w:rsidRDefault="00267D8F" w:rsidP="00AA057D">
            <w:pPr>
              <w:pStyle w:val="BodyText-table"/>
              <w:jc w:val="center"/>
            </w:pPr>
            <w:r w:rsidRPr="00545DB8">
              <w:rPr>
                <w:color w:val="000000"/>
              </w:rPr>
              <w:t>1490</w:t>
            </w:r>
          </w:p>
        </w:tc>
      </w:tr>
      <w:tr w:rsidR="00267D8F" w:rsidRPr="00545DB8" w14:paraId="76CF44B4" w14:textId="77777777" w:rsidTr="75FD961D">
        <w:trPr>
          <w:cantSplit/>
          <w:jc w:val="center"/>
        </w:trPr>
        <w:tc>
          <w:tcPr>
            <w:tcW w:w="856" w:type="dxa"/>
            <w:tcBorders>
              <w:left w:val="single" w:sz="12" w:space="0" w:color="auto"/>
              <w:right w:val="single" w:sz="12" w:space="0" w:color="auto"/>
            </w:tcBorders>
            <w:vAlign w:val="bottom"/>
          </w:tcPr>
          <w:p w14:paraId="46E7E1C9" w14:textId="77777777" w:rsidR="00267D8F" w:rsidRPr="00545DB8" w:rsidRDefault="00267D8F" w:rsidP="00AA057D">
            <w:pPr>
              <w:pStyle w:val="BodyText-table"/>
              <w:jc w:val="center"/>
            </w:pPr>
            <w:r w:rsidRPr="00545DB8">
              <w:rPr>
                <w:color w:val="000000"/>
              </w:rPr>
              <w:t>12</w:t>
            </w:r>
          </w:p>
        </w:tc>
        <w:tc>
          <w:tcPr>
            <w:tcW w:w="1152" w:type="dxa"/>
            <w:tcBorders>
              <w:left w:val="single" w:sz="12" w:space="0" w:color="auto"/>
              <w:right w:val="single" w:sz="4" w:space="0" w:color="auto"/>
            </w:tcBorders>
            <w:vAlign w:val="bottom"/>
          </w:tcPr>
          <w:p w14:paraId="48CDB2F0" w14:textId="77777777" w:rsidR="00267D8F" w:rsidRPr="00545DB8" w:rsidRDefault="00267D8F" w:rsidP="00AA057D">
            <w:pPr>
              <w:pStyle w:val="BodyText-table"/>
              <w:jc w:val="center"/>
            </w:pPr>
            <w:r w:rsidRPr="00545DB8">
              <w:rPr>
                <w:color w:val="000000"/>
              </w:rPr>
              <w:t>31143</w:t>
            </w:r>
          </w:p>
        </w:tc>
        <w:tc>
          <w:tcPr>
            <w:tcW w:w="1584" w:type="dxa"/>
            <w:tcBorders>
              <w:left w:val="single" w:sz="4" w:space="0" w:color="auto"/>
              <w:right w:val="single" w:sz="12" w:space="0" w:color="auto"/>
            </w:tcBorders>
            <w:vAlign w:val="bottom"/>
          </w:tcPr>
          <w:p w14:paraId="16566FA4" w14:textId="77777777" w:rsidR="00267D8F" w:rsidRPr="00545DB8" w:rsidRDefault="00267D8F" w:rsidP="00AA057D">
            <w:pPr>
              <w:pStyle w:val="BodyText-table"/>
              <w:jc w:val="center"/>
            </w:pPr>
            <w:r w:rsidRPr="00545DB8">
              <w:rPr>
                <w:color w:val="000000"/>
              </w:rPr>
              <w:t>212</w:t>
            </w:r>
          </w:p>
        </w:tc>
        <w:tc>
          <w:tcPr>
            <w:tcW w:w="1152" w:type="dxa"/>
            <w:tcBorders>
              <w:left w:val="single" w:sz="12" w:space="0" w:color="auto"/>
            </w:tcBorders>
            <w:vAlign w:val="bottom"/>
          </w:tcPr>
          <w:p w14:paraId="0D05A0E0" w14:textId="77777777" w:rsidR="00267D8F" w:rsidRPr="00545DB8" w:rsidRDefault="00267D8F" w:rsidP="00AA057D">
            <w:pPr>
              <w:pStyle w:val="BodyText-table"/>
              <w:jc w:val="center"/>
            </w:pPr>
            <w:r w:rsidRPr="00545DB8">
              <w:rPr>
                <w:color w:val="000000"/>
              </w:rPr>
              <w:t>39599</w:t>
            </w:r>
          </w:p>
        </w:tc>
        <w:tc>
          <w:tcPr>
            <w:tcW w:w="1584" w:type="dxa"/>
            <w:tcBorders>
              <w:right w:val="single" w:sz="12" w:space="0" w:color="auto"/>
            </w:tcBorders>
            <w:vAlign w:val="bottom"/>
          </w:tcPr>
          <w:p w14:paraId="2BF970FE" w14:textId="77777777" w:rsidR="00267D8F" w:rsidRPr="00545DB8" w:rsidRDefault="00267D8F" w:rsidP="00AA057D">
            <w:pPr>
              <w:pStyle w:val="BodyText-table"/>
              <w:jc w:val="center"/>
            </w:pPr>
            <w:r w:rsidRPr="00545DB8">
              <w:rPr>
                <w:color w:val="000000"/>
              </w:rPr>
              <w:t>153</w:t>
            </w:r>
          </w:p>
        </w:tc>
        <w:tc>
          <w:tcPr>
            <w:tcW w:w="1152" w:type="dxa"/>
            <w:tcBorders>
              <w:left w:val="single" w:sz="12" w:space="0" w:color="auto"/>
            </w:tcBorders>
            <w:vAlign w:val="bottom"/>
          </w:tcPr>
          <w:p w14:paraId="1B707BEB" w14:textId="77777777" w:rsidR="00267D8F" w:rsidRPr="00545DB8" w:rsidRDefault="00267D8F" w:rsidP="00AA057D">
            <w:pPr>
              <w:pStyle w:val="BodyText-table"/>
              <w:jc w:val="center"/>
            </w:pPr>
            <w:r w:rsidRPr="00545DB8">
              <w:rPr>
                <w:color w:val="000000"/>
              </w:rPr>
              <w:t>3134</w:t>
            </w:r>
          </w:p>
        </w:tc>
        <w:tc>
          <w:tcPr>
            <w:tcW w:w="1584" w:type="dxa"/>
            <w:tcBorders>
              <w:right w:val="single" w:sz="12" w:space="0" w:color="auto"/>
            </w:tcBorders>
            <w:vAlign w:val="bottom"/>
          </w:tcPr>
          <w:p w14:paraId="454EB053" w14:textId="77777777" w:rsidR="00267D8F" w:rsidRPr="00545DB8" w:rsidRDefault="00267D8F" w:rsidP="00AA057D">
            <w:pPr>
              <w:pStyle w:val="BodyText-table"/>
              <w:jc w:val="center"/>
            </w:pPr>
            <w:r w:rsidRPr="00545DB8">
              <w:rPr>
                <w:color w:val="000000"/>
              </w:rPr>
              <w:t>1506</w:t>
            </w:r>
          </w:p>
        </w:tc>
      </w:tr>
      <w:tr w:rsidR="00267D8F" w:rsidRPr="00545DB8" w14:paraId="0193AA6A" w14:textId="77777777" w:rsidTr="75FD961D">
        <w:trPr>
          <w:cantSplit/>
          <w:jc w:val="center"/>
        </w:trPr>
        <w:tc>
          <w:tcPr>
            <w:tcW w:w="856" w:type="dxa"/>
            <w:tcBorders>
              <w:left w:val="single" w:sz="12" w:space="0" w:color="auto"/>
              <w:right w:val="single" w:sz="12" w:space="0" w:color="auto"/>
            </w:tcBorders>
            <w:vAlign w:val="bottom"/>
          </w:tcPr>
          <w:p w14:paraId="088BA475" w14:textId="77777777" w:rsidR="00267D8F" w:rsidRPr="00545DB8" w:rsidRDefault="00267D8F" w:rsidP="00AA057D">
            <w:pPr>
              <w:pStyle w:val="BodyText-table"/>
              <w:jc w:val="center"/>
            </w:pPr>
            <w:r w:rsidRPr="00545DB8">
              <w:rPr>
                <w:color w:val="000000"/>
              </w:rPr>
              <w:t>13</w:t>
            </w:r>
          </w:p>
        </w:tc>
        <w:tc>
          <w:tcPr>
            <w:tcW w:w="1152" w:type="dxa"/>
            <w:tcBorders>
              <w:left w:val="single" w:sz="12" w:space="0" w:color="auto"/>
              <w:right w:val="single" w:sz="4" w:space="0" w:color="auto"/>
            </w:tcBorders>
            <w:vAlign w:val="bottom"/>
          </w:tcPr>
          <w:p w14:paraId="7030C1BE" w14:textId="77777777" w:rsidR="00267D8F" w:rsidRPr="00545DB8" w:rsidRDefault="00267D8F" w:rsidP="00AA057D">
            <w:pPr>
              <w:pStyle w:val="BodyText-table"/>
              <w:jc w:val="center"/>
            </w:pPr>
            <w:r w:rsidRPr="00545DB8">
              <w:rPr>
                <w:color w:val="000000"/>
              </w:rPr>
              <w:t>33059</w:t>
            </w:r>
          </w:p>
        </w:tc>
        <w:tc>
          <w:tcPr>
            <w:tcW w:w="1584" w:type="dxa"/>
            <w:tcBorders>
              <w:left w:val="single" w:sz="4" w:space="0" w:color="auto"/>
              <w:right w:val="single" w:sz="12" w:space="0" w:color="auto"/>
            </w:tcBorders>
            <w:vAlign w:val="bottom"/>
          </w:tcPr>
          <w:p w14:paraId="19857A6E" w14:textId="77777777" w:rsidR="00267D8F" w:rsidRPr="00545DB8" w:rsidRDefault="00267D8F" w:rsidP="00AA057D">
            <w:pPr>
              <w:pStyle w:val="BodyText-table"/>
              <w:jc w:val="center"/>
            </w:pPr>
            <w:r w:rsidRPr="00545DB8">
              <w:rPr>
                <w:color w:val="000000"/>
              </w:rPr>
              <w:t>216</w:t>
            </w:r>
          </w:p>
        </w:tc>
        <w:tc>
          <w:tcPr>
            <w:tcW w:w="1152" w:type="dxa"/>
            <w:tcBorders>
              <w:left w:val="single" w:sz="12" w:space="0" w:color="auto"/>
            </w:tcBorders>
            <w:vAlign w:val="bottom"/>
          </w:tcPr>
          <w:p w14:paraId="30B690B9" w14:textId="77777777" w:rsidR="00267D8F" w:rsidRPr="00545DB8" w:rsidRDefault="00267D8F" w:rsidP="00AA057D">
            <w:pPr>
              <w:pStyle w:val="BodyText-table"/>
              <w:jc w:val="center"/>
            </w:pPr>
            <w:r w:rsidRPr="00545DB8">
              <w:rPr>
                <w:color w:val="000000"/>
              </w:rPr>
              <w:t>42144</w:t>
            </w:r>
          </w:p>
        </w:tc>
        <w:tc>
          <w:tcPr>
            <w:tcW w:w="1584" w:type="dxa"/>
            <w:tcBorders>
              <w:right w:val="single" w:sz="12" w:space="0" w:color="auto"/>
            </w:tcBorders>
            <w:vAlign w:val="bottom"/>
          </w:tcPr>
          <w:p w14:paraId="66DADCFA" w14:textId="77777777" w:rsidR="00267D8F" w:rsidRPr="00545DB8" w:rsidRDefault="00267D8F" w:rsidP="00AA057D">
            <w:pPr>
              <w:pStyle w:val="BodyText-table"/>
              <w:jc w:val="center"/>
            </w:pPr>
            <w:r w:rsidRPr="00545DB8">
              <w:rPr>
                <w:color w:val="000000"/>
              </w:rPr>
              <w:t>155</w:t>
            </w:r>
          </w:p>
        </w:tc>
        <w:tc>
          <w:tcPr>
            <w:tcW w:w="1152" w:type="dxa"/>
            <w:tcBorders>
              <w:left w:val="single" w:sz="12" w:space="0" w:color="auto"/>
            </w:tcBorders>
            <w:vAlign w:val="bottom"/>
          </w:tcPr>
          <w:p w14:paraId="755C3F81" w14:textId="77777777" w:rsidR="00267D8F" w:rsidRPr="00545DB8" w:rsidRDefault="00267D8F" w:rsidP="00AA057D">
            <w:pPr>
              <w:pStyle w:val="BodyText-table"/>
              <w:jc w:val="center"/>
            </w:pPr>
            <w:r w:rsidRPr="00545DB8">
              <w:rPr>
                <w:color w:val="000000"/>
              </w:rPr>
              <w:t>3329</w:t>
            </w:r>
          </w:p>
        </w:tc>
        <w:tc>
          <w:tcPr>
            <w:tcW w:w="1584" w:type="dxa"/>
            <w:tcBorders>
              <w:right w:val="single" w:sz="12" w:space="0" w:color="auto"/>
            </w:tcBorders>
            <w:vAlign w:val="bottom"/>
          </w:tcPr>
          <w:p w14:paraId="6EFD2C26" w14:textId="77777777" w:rsidR="00267D8F" w:rsidRPr="00545DB8" w:rsidRDefault="00267D8F" w:rsidP="00AA057D">
            <w:pPr>
              <w:pStyle w:val="BodyText-table"/>
              <w:jc w:val="center"/>
            </w:pPr>
            <w:r w:rsidRPr="00545DB8">
              <w:rPr>
                <w:color w:val="000000"/>
              </w:rPr>
              <w:t>1536</w:t>
            </w:r>
          </w:p>
        </w:tc>
      </w:tr>
      <w:tr w:rsidR="00267D8F" w:rsidRPr="00545DB8" w14:paraId="69B50435" w14:textId="77777777" w:rsidTr="75FD961D">
        <w:trPr>
          <w:cantSplit/>
          <w:jc w:val="center"/>
        </w:trPr>
        <w:tc>
          <w:tcPr>
            <w:tcW w:w="856" w:type="dxa"/>
            <w:tcBorders>
              <w:left w:val="single" w:sz="12" w:space="0" w:color="auto"/>
              <w:right w:val="single" w:sz="12" w:space="0" w:color="auto"/>
            </w:tcBorders>
            <w:vAlign w:val="bottom"/>
          </w:tcPr>
          <w:p w14:paraId="18FD5AAF" w14:textId="77777777" w:rsidR="00267D8F" w:rsidRPr="00545DB8" w:rsidRDefault="00267D8F" w:rsidP="00AA057D">
            <w:pPr>
              <w:pStyle w:val="BodyText-table"/>
              <w:jc w:val="center"/>
            </w:pPr>
            <w:r w:rsidRPr="00545DB8">
              <w:rPr>
                <w:color w:val="000000"/>
              </w:rPr>
              <w:t>14</w:t>
            </w:r>
          </w:p>
        </w:tc>
        <w:tc>
          <w:tcPr>
            <w:tcW w:w="1152" w:type="dxa"/>
            <w:tcBorders>
              <w:left w:val="single" w:sz="12" w:space="0" w:color="auto"/>
              <w:right w:val="single" w:sz="4" w:space="0" w:color="auto"/>
            </w:tcBorders>
            <w:vAlign w:val="bottom"/>
          </w:tcPr>
          <w:p w14:paraId="4A8CAB90" w14:textId="77777777" w:rsidR="00267D8F" w:rsidRPr="00545DB8" w:rsidRDefault="00267D8F" w:rsidP="00AA057D">
            <w:pPr>
              <w:pStyle w:val="BodyText-table"/>
              <w:jc w:val="center"/>
            </w:pPr>
            <w:r w:rsidRPr="00545DB8">
              <w:rPr>
                <w:color w:val="000000"/>
              </w:rPr>
              <w:t>34950</w:t>
            </w:r>
          </w:p>
        </w:tc>
        <w:tc>
          <w:tcPr>
            <w:tcW w:w="1584" w:type="dxa"/>
            <w:tcBorders>
              <w:left w:val="single" w:sz="4" w:space="0" w:color="auto"/>
              <w:right w:val="single" w:sz="12" w:space="0" w:color="auto"/>
            </w:tcBorders>
            <w:vAlign w:val="bottom"/>
          </w:tcPr>
          <w:p w14:paraId="119E9D4D" w14:textId="77777777" w:rsidR="00267D8F" w:rsidRPr="00545DB8" w:rsidRDefault="00267D8F" w:rsidP="00AA057D">
            <w:pPr>
              <w:pStyle w:val="BodyText-table"/>
              <w:jc w:val="center"/>
            </w:pPr>
            <w:r w:rsidRPr="00545DB8">
              <w:rPr>
                <w:color w:val="000000"/>
              </w:rPr>
              <w:t>220</w:t>
            </w:r>
          </w:p>
        </w:tc>
        <w:tc>
          <w:tcPr>
            <w:tcW w:w="1152" w:type="dxa"/>
            <w:tcBorders>
              <w:left w:val="single" w:sz="12" w:space="0" w:color="auto"/>
            </w:tcBorders>
            <w:vAlign w:val="bottom"/>
          </w:tcPr>
          <w:p w14:paraId="0D055703" w14:textId="77777777" w:rsidR="00267D8F" w:rsidRPr="00545DB8" w:rsidRDefault="00267D8F" w:rsidP="00AA057D">
            <w:pPr>
              <w:pStyle w:val="BodyText-table"/>
              <w:jc w:val="center"/>
            </w:pPr>
            <w:r w:rsidRPr="00545DB8">
              <w:rPr>
                <w:color w:val="000000"/>
              </w:rPr>
              <w:t>44654</w:t>
            </w:r>
          </w:p>
        </w:tc>
        <w:tc>
          <w:tcPr>
            <w:tcW w:w="1584" w:type="dxa"/>
            <w:tcBorders>
              <w:right w:val="single" w:sz="12" w:space="0" w:color="auto"/>
            </w:tcBorders>
            <w:vAlign w:val="bottom"/>
          </w:tcPr>
          <w:p w14:paraId="20E7BEDF" w14:textId="77777777" w:rsidR="00267D8F" w:rsidRPr="00545DB8" w:rsidRDefault="00267D8F" w:rsidP="00AA057D">
            <w:pPr>
              <w:pStyle w:val="BodyText-table"/>
              <w:jc w:val="center"/>
            </w:pPr>
            <w:r w:rsidRPr="00545DB8">
              <w:rPr>
                <w:color w:val="000000"/>
              </w:rPr>
              <w:t>158</w:t>
            </w:r>
          </w:p>
        </w:tc>
        <w:tc>
          <w:tcPr>
            <w:tcW w:w="1152" w:type="dxa"/>
            <w:tcBorders>
              <w:left w:val="single" w:sz="12" w:space="0" w:color="auto"/>
            </w:tcBorders>
            <w:vAlign w:val="bottom"/>
          </w:tcPr>
          <w:p w14:paraId="75922E00" w14:textId="77777777" w:rsidR="00267D8F" w:rsidRPr="00545DB8" w:rsidRDefault="00267D8F" w:rsidP="00AA057D">
            <w:pPr>
              <w:pStyle w:val="BodyText-table"/>
              <w:jc w:val="center"/>
            </w:pPr>
            <w:r w:rsidRPr="00545DB8">
              <w:rPr>
                <w:color w:val="000000"/>
              </w:rPr>
              <w:t>3522</w:t>
            </w:r>
          </w:p>
        </w:tc>
        <w:tc>
          <w:tcPr>
            <w:tcW w:w="1584" w:type="dxa"/>
            <w:tcBorders>
              <w:right w:val="single" w:sz="12" w:space="0" w:color="auto"/>
            </w:tcBorders>
            <w:vAlign w:val="bottom"/>
          </w:tcPr>
          <w:p w14:paraId="03FBB0A9" w14:textId="77777777" w:rsidR="00267D8F" w:rsidRPr="00545DB8" w:rsidRDefault="00267D8F" w:rsidP="00AA057D">
            <w:pPr>
              <w:pStyle w:val="BodyText-table"/>
              <w:jc w:val="center"/>
            </w:pPr>
            <w:r w:rsidRPr="00545DB8">
              <w:rPr>
                <w:color w:val="000000"/>
              </w:rPr>
              <w:t>1564</w:t>
            </w:r>
          </w:p>
        </w:tc>
      </w:tr>
      <w:tr w:rsidR="00267D8F" w:rsidRPr="00545DB8" w14:paraId="7D7EE4D5" w14:textId="77777777" w:rsidTr="75FD961D">
        <w:trPr>
          <w:cantSplit/>
          <w:jc w:val="center"/>
        </w:trPr>
        <w:tc>
          <w:tcPr>
            <w:tcW w:w="856" w:type="dxa"/>
            <w:tcBorders>
              <w:left w:val="single" w:sz="12" w:space="0" w:color="auto"/>
              <w:right w:val="single" w:sz="12" w:space="0" w:color="auto"/>
            </w:tcBorders>
            <w:vAlign w:val="bottom"/>
          </w:tcPr>
          <w:p w14:paraId="606F43A9" w14:textId="77777777" w:rsidR="00267D8F" w:rsidRPr="00545DB8" w:rsidRDefault="00267D8F" w:rsidP="00AA057D">
            <w:pPr>
              <w:pStyle w:val="BodyText-table"/>
              <w:jc w:val="center"/>
            </w:pPr>
            <w:r w:rsidRPr="00545DB8">
              <w:rPr>
                <w:color w:val="000000"/>
              </w:rPr>
              <w:t>15</w:t>
            </w:r>
          </w:p>
        </w:tc>
        <w:tc>
          <w:tcPr>
            <w:tcW w:w="1152" w:type="dxa"/>
            <w:tcBorders>
              <w:left w:val="single" w:sz="12" w:space="0" w:color="auto"/>
              <w:right w:val="single" w:sz="4" w:space="0" w:color="auto"/>
            </w:tcBorders>
            <w:vAlign w:val="bottom"/>
          </w:tcPr>
          <w:p w14:paraId="2783A581" w14:textId="77777777" w:rsidR="00267D8F" w:rsidRPr="00545DB8" w:rsidRDefault="00267D8F" w:rsidP="00AA057D">
            <w:pPr>
              <w:pStyle w:val="BodyText-table"/>
              <w:jc w:val="center"/>
            </w:pPr>
            <w:r w:rsidRPr="00545DB8">
              <w:rPr>
                <w:color w:val="000000"/>
              </w:rPr>
              <w:t>36820</w:t>
            </w:r>
          </w:p>
        </w:tc>
        <w:tc>
          <w:tcPr>
            <w:tcW w:w="1584" w:type="dxa"/>
            <w:tcBorders>
              <w:left w:val="single" w:sz="4" w:space="0" w:color="auto"/>
              <w:right w:val="single" w:sz="12" w:space="0" w:color="auto"/>
            </w:tcBorders>
            <w:vAlign w:val="bottom"/>
          </w:tcPr>
          <w:p w14:paraId="00710A0D" w14:textId="77777777" w:rsidR="00267D8F" w:rsidRPr="00545DB8" w:rsidRDefault="00267D8F" w:rsidP="00AA057D">
            <w:pPr>
              <w:pStyle w:val="BodyText-table"/>
              <w:jc w:val="center"/>
            </w:pPr>
            <w:r w:rsidRPr="00545DB8">
              <w:rPr>
                <w:color w:val="000000"/>
              </w:rPr>
              <w:t>224</w:t>
            </w:r>
          </w:p>
        </w:tc>
        <w:tc>
          <w:tcPr>
            <w:tcW w:w="1152" w:type="dxa"/>
            <w:tcBorders>
              <w:left w:val="single" w:sz="12" w:space="0" w:color="auto"/>
            </w:tcBorders>
            <w:vAlign w:val="bottom"/>
          </w:tcPr>
          <w:p w14:paraId="0B9B5371" w14:textId="77777777" w:rsidR="00267D8F" w:rsidRPr="00545DB8" w:rsidRDefault="00267D8F" w:rsidP="00AA057D">
            <w:pPr>
              <w:pStyle w:val="BodyText-table"/>
              <w:jc w:val="center"/>
            </w:pPr>
            <w:r w:rsidRPr="00545DB8">
              <w:rPr>
                <w:color w:val="000000"/>
              </w:rPr>
              <w:t>47132</w:t>
            </w:r>
          </w:p>
        </w:tc>
        <w:tc>
          <w:tcPr>
            <w:tcW w:w="1584" w:type="dxa"/>
            <w:tcBorders>
              <w:right w:val="single" w:sz="12" w:space="0" w:color="auto"/>
            </w:tcBorders>
            <w:vAlign w:val="bottom"/>
          </w:tcPr>
          <w:p w14:paraId="60DCCACD" w14:textId="77777777" w:rsidR="00267D8F" w:rsidRPr="00545DB8" w:rsidRDefault="00267D8F" w:rsidP="00AA057D">
            <w:pPr>
              <w:pStyle w:val="BodyText-table"/>
              <w:jc w:val="center"/>
            </w:pPr>
            <w:r w:rsidRPr="00545DB8">
              <w:rPr>
                <w:color w:val="000000"/>
              </w:rPr>
              <w:t>160</w:t>
            </w:r>
          </w:p>
        </w:tc>
        <w:tc>
          <w:tcPr>
            <w:tcW w:w="1152" w:type="dxa"/>
            <w:tcBorders>
              <w:left w:val="single" w:sz="12" w:space="0" w:color="auto"/>
            </w:tcBorders>
            <w:vAlign w:val="bottom"/>
          </w:tcPr>
          <w:p w14:paraId="115CFB05" w14:textId="77777777" w:rsidR="00267D8F" w:rsidRPr="00545DB8" w:rsidRDefault="00267D8F" w:rsidP="00AA057D">
            <w:pPr>
              <w:pStyle w:val="BodyText-table"/>
              <w:jc w:val="center"/>
            </w:pPr>
            <w:r w:rsidRPr="00545DB8">
              <w:rPr>
                <w:color w:val="000000"/>
              </w:rPr>
              <w:t>3712</w:t>
            </w:r>
          </w:p>
        </w:tc>
        <w:tc>
          <w:tcPr>
            <w:tcW w:w="1584" w:type="dxa"/>
            <w:tcBorders>
              <w:right w:val="single" w:sz="12" w:space="0" w:color="auto"/>
            </w:tcBorders>
            <w:vAlign w:val="bottom"/>
          </w:tcPr>
          <w:p w14:paraId="3716B733" w14:textId="77777777" w:rsidR="00267D8F" w:rsidRPr="00545DB8" w:rsidRDefault="00267D8F" w:rsidP="00AA057D">
            <w:pPr>
              <w:pStyle w:val="BodyText-table"/>
              <w:jc w:val="center"/>
            </w:pPr>
            <w:r w:rsidRPr="00545DB8">
              <w:rPr>
                <w:color w:val="000000"/>
              </w:rPr>
              <w:t>1590</w:t>
            </w:r>
          </w:p>
        </w:tc>
      </w:tr>
      <w:tr w:rsidR="00267D8F" w:rsidRPr="00545DB8" w14:paraId="0ACEA2AE" w14:textId="77777777" w:rsidTr="75FD961D">
        <w:trPr>
          <w:cantSplit/>
          <w:jc w:val="center"/>
        </w:trPr>
        <w:tc>
          <w:tcPr>
            <w:tcW w:w="856" w:type="dxa"/>
            <w:tcBorders>
              <w:left w:val="single" w:sz="12" w:space="0" w:color="auto"/>
              <w:right w:val="single" w:sz="12" w:space="0" w:color="auto"/>
            </w:tcBorders>
            <w:vAlign w:val="bottom"/>
          </w:tcPr>
          <w:p w14:paraId="081DC042" w14:textId="77777777" w:rsidR="00267D8F" w:rsidRPr="00545DB8" w:rsidRDefault="00267D8F" w:rsidP="00AA057D">
            <w:pPr>
              <w:pStyle w:val="BodyText-table"/>
              <w:jc w:val="center"/>
            </w:pPr>
            <w:r w:rsidRPr="00545DB8">
              <w:rPr>
                <w:color w:val="000000"/>
              </w:rPr>
              <w:t>16</w:t>
            </w:r>
          </w:p>
        </w:tc>
        <w:tc>
          <w:tcPr>
            <w:tcW w:w="1152" w:type="dxa"/>
            <w:tcBorders>
              <w:left w:val="single" w:sz="12" w:space="0" w:color="auto"/>
              <w:right w:val="single" w:sz="4" w:space="0" w:color="auto"/>
            </w:tcBorders>
            <w:vAlign w:val="bottom"/>
          </w:tcPr>
          <w:p w14:paraId="786567A2" w14:textId="77777777" w:rsidR="00267D8F" w:rsidRPr="00545DB8" w:rsidRDefault="00267D8F" w:rsidP="00AA057D">
            <w:pPr>
              <w:pStyle w:val="BodyText-table"/>
              <w:jc w:val="center"/>
            </w:pPr>
            <w:r w:rsidRPr="00545DB8">
              <w:rPr>
                <w:color w:val="000000"/>
              </w:rPr>
              <w:t>38668</w:t>
            </w:r>
          </w:p>
        </w:tc>
        <w:tc>
          <w:tcPr>
            <w:tcW w:w="1584" w:type="dxa"/>
            <w:tcBorders>
              <w:left w:val="single" w:sz="4" w:space="0" w:color="auto"/>
              <w:right w:val="single" w:sz="12" w:space="0" w:color="auto"/>
            </w:tcBorders>
            <w:vAlign w:val="bottom"/>
          </w:tcPr>
          <w:p w14:paraId="6545B2E0" w14:textId="77777777" w:rsidR="00267D8F" w:rsidRPr="00545DB8" w:rsidRDefault="00267D8F" w:rsidP="00AA057D">
            <w:pPr>
              <w:pStyle w:val="BodyText-table"/>
              <w:jc w:val="center"/>
            </w:pPr>
            <w:r w:rsidRPr="00545DB8">
              <w:rPr>
                <w:color w:val="000000"/>
              </w:rPr>
              <w:t>228</w:t>
            </w:r>
          </w:p>
        </w:tc>
        <w:tc>
          <w:tcPr>
            <w:tcW w:w="1152" w:type="dxa"/>
            <w:tcBorders>
              <w:left w:val="single" w:sz="12" w:space="0" w:color="auto"/>
            </w:tcBorders>
            <w:vAlign w:val="bottom"/>
          </w:tcPr>
          <w:p w14:paraId="3DEC337C" w14:textId="77777777" w:rsidR="00267D8F" w:rsidRPr="00545DB8" w:rsidRDefault="00267D8F" w:rsidP="00AA057D">
            <w:pPr>
              <w:pStyle w:val="BodyText-table"/>
              <w:jc w:val="center"/>
            </w:pPr>
            <w:r w:rsidRPr="00545DB8">
              <w:rPr>
                <w:color w:val="000000"/>
              </w:rPr>
              <w:t>49580</w:t>
            </w:r>
          </w:p>
        </w:tc>
        <w:tc>
          <w:tcPr>
            <w:tcW w:w="1584" w:type="dxa"/>
            <w:tcBorders>
              <w:right w:val="single" w:sz="12" w:space="0" w:color="auto"/>
            </w:tcBorders>
            <w:vAlign w:val="bottom"/>
          </w:tcPr>
          <w:p w14:paraId="297FFC68" w14:textId="77777777" w:rsidR="00267D8F" w:rsidRPr="00545DB8" w:rsidRDefault="00267D8F" w:rsidP="00AA057D">
            <w:pPr>
              <w:pStyle w:val="BodyText-table"/>
              <w:jc w:val="center"/>
            </w:pPr>
            <w:r w:rsidRPr="00545DB8">
              <w:rPr>
                <w:color w:val="000000"/>
              </w:rPr>
              <w:t>163</w:t>
            </w:r>
          </w:p>
        </w:tc>
        <w:tc>
          <w:tcPr>
            <w:tcW w:w="1152" w:type="dxa"/>
            <w:tcBorders>
              <w:left w:val="single" w:sz="12" w:space="0" w:color="auto"/>
            </w:tcBorders>
            <w:vAlign w:val="bottom"/>
          </w:tcPr>
          <w:p w14:paraId="2E02EBE3" w14:textId="77777777" w:rsidR="00267D8F" w:rsidRPr="00545DB8" w:rsidRDefault="00267D8F" w:rsidP="00AA057D">
            <w:pPr>
              <w:pStyle w:val="BodyText-table"/>
              <w:jc w:val="center"/>
            </w:pPr>
            <w:r w:rsidRPr="00545DB8">
              <w:rPr>
                <w:color w:val="000000"/>
              </w:rPr>
              <w:t>3900</w:t>
            </w:r>
          </w:p>
        </w:tc>
        <w:tc>
          <w:tcPr>
            <w:tcW w:w="1584" w:type="dxa"/>
            <w:tcBorders>
              <w:right w:val="single" w:sz="12" w:space="0" w:color="auto"/>
            </w:tcBorders>
            <w:vAlign w:val="bottom"/>
          </w:tcPr>
          <w:p w14:paraId="41202F98" w14:textId="77777777" w:rsidR="00267D8F" w:rsidRPr="00545DB8" w:rsidRDefault="00267D8F" w:rsidP="00AA057D">
            <w:pPr>
              <w:pStyle w:val="BodyText-table"/>
              <w:jc w:val="center"/>
            </w:pPr>
            <w:r w:rsidRPr="00545DB8">
              <w:rPr>
                <w:color w:val="000000"/>
              </w:rPr>
              <w:t>1614</w:t>
            </w:r>
          </w:p>
        </w:tc>
      </w:tr>
      <w:tr w:rsidR="00267D8F" w:rsidRPr="00545DB8" w14:paraId="77FD68C2" w14:textId="77777777" w:rsidTr="75FD961D">
        <w:trPr>
          <w:cantSplit/>
          <w:jc w:val="center"/>
        </w:trPr>
        <w:tc>
          <w:tcPr>
            <w:tcW w:w="856" w:type="dxa"/>
            <w:tcBorders>
              <w:left w:val="single" w:sz="12" w:space="0" w:color="auto"/>
              <w:right w:val="single" w:sz="12" w:space="0" w:color="auto"/>
            </w:tcBorders>
            <w:vAlign w:val="bottom"/>
          </w:tcPr>
          <w:p w14:paraId="34439320" w14:textId="77777777" w:rsidR="00267D8F" w:rsidRPr="00545DB8" w:rsidRDefault="00267D8F" w:rsidP="00AA057D">
            <w:pPr>
              <w:pStyle w:val="BodyText-table"/>
              <w:jc w:val="center"/>
            </w:pPr>
            <w:r w:rsidRPr="00545DB8">
              <w:rPr>
                <w:color w:val="000000"/>
              </w:rPr>
              <w:t>17</w:t>
            </w:r>
          </w:p>
        </w:tc>
        <w:tc>
          <w:tcPr>
            <w:tcW w:w="1152" w:type="dxa"/>
            <w:tcBorders>
              <w:left w:val="single" w:sz="12" w:space="0" w:color="auto"/>
              <w:right w:val="single" w:sz="4" w:space="0" w:color="auto"/>
            </w:tcBorders>
            <w:vAlign w:val="bottom"/>
          </w:tcPr>
          <w:p w14:paraId="1F700905" w14:textId="77777777" w:rsidR="00267D8F" w:rsidRPr="00545DB8" w:rsidRDefault="00267D8F" w:rsidP="00AA057D">
            <w:pPr>
              <w:pStyle w:val="BodyText-table"/>
              <w:jc w:val="center"/>
            </w:pPr>
            <w:r w:rsidRPr="00545DB8">
              <w:rPr>
                <w:color w:val="000000"/>
              </w:rPr>
              <w:t>40498</w:t>
            </w:r>
          </w:p>
        </w:tc>
        <w:tc>
          <w:tcPr>
            <w:tcW w:w="1584" w:type="dxa"/>
            <w:tcBorders>
              <w:left w:val="single" w:sz="4" w:space="0" w:color="auto"/>
              <w:right w:val="single" w:sz="12" w:space="0" w:color="auto"/>
            </w:tcBorders>
            <w:vAlign w:val="bottom"/>
          </w:tcPr>
          <w:p w14:paraId="2816C8DA" w14:textId="77777777" w:rsidR="00267D8F" w:rsidRPr="00545DB8" w:rsidRDefault="00267D8F" w:rsidP="00AA057D">
            <w:pPr>
              <w:pStyle w:val="BodyText-table"/>
              <w:jc w:val="center"/>
            </w:pPr>
            <w:r w:rsidRPr="00545DB8">
              <w:rPr>
                <w:color w:val="000000"/>
              </w:rPr>
              <w:t>231</w:t>
            </w:r>
          </w:p>
        </w:tc>
        <w:tc>
          <w:tcPr>
            <w:tcW w:w="1152" w:type="dxa"/>
            <w:tcBorders>
              <w:left w:val="single" w:sz="12" w:space="0" w:color="auto"/>
            </w:tcBorders>
            <w:vAlign w:val="bottom"/>
          </w:tcPr>
          <w:p w14:paraId="0D242A57" w14:textId="77777777" w:rsidR="00267D8F" w:rsidRPr="00545DB8" w:rsidRDefault="00267D8F" w:rsidP="00AA057D">
            <w:pPr>
              <w:pStyle w:val="BodyText-table"/>
              <w:jc w:val="center"/>
            </w:pPr>
            <w:r w:rsidRPr="00545DB8">
              <w:rPr>
                <w:color w:val="000000"/>
              </w:rPr>
              <w:t>52002</w:t>
            </w:r>
          </w:p>
        </w:tc>
        <w:tc>
          <w:tcPr>
            <w:tcW w:w="1584" w:type="dxa"/>
            <w:tcBorders>
              <w:right w:val="single" w:sz="12" w:space="0" w:color="auto"/>
            </w:tcBorders>
            <w:vAlign w:val="bottom"/>
          </w:tcPr>
          <w:p w14:paraId="3F790899" w14:textId="77777777" w:rsidR="00267D8F" w:rsidRPr="00545DB8" w:rsidRDefault="00267D8F" w:rsidP="00AA057D">
            <w:pPr>
              <w:pStyle w:val="BodyText-table"/>
              <w:jc w:val="center"/>
            </w:pPr>
            <w:r w:rsidRPr="00545DB8">
              <w:rPr>
                <w:color w:val="000000"/>
              </w:rPr>
              <w:t>165</w:t>
            </w:r>
          </w:p>
        </w:tc>
        <w:tc>
          <w:tcPr>
            <w:tcW w:w="1152" w:type="dxa"/>
            <w:tcBorders>
              <w:left w:val="single" w:sz="12" w:space="0" w:color="auto"/>
            </w:tcBorders>
            <w:vAlign w:val="bottom"/>
          </w:tcPr>
          <w:p w14:paraId="214BA9E1" w14:textId="77777777" w:rsidR="00267D8F" w:rsidRPr="00545DB8" w:rsidRDefault="00267D8F" w:rsidP="00AA057D">
            <w:pPr>
              <w:pStyle w:val="BodyText-table"/>
              <w:jc w:val="center"/>
            </w:pPr>
            <w:r w:rsidRPr="00545DB8">
              <w:rPr>
                <w:color w:val="000000"/>
              </w:rPr>
              <w:t>4086</w:t>
            </w:r>
          </w:p>
        </w:tc>
        <w:tc>
          <w:tcPr>
            <w:tcW w:w="1584" w:type="dxa"/>
            <w:tcBorders>
              <w:right w:val="single" w:sz="12" w:space="0" w:color="auto"/>
            </w:tcBorders>
            <w:vAlign w:val="bottom"/>
          </w:tcPr>
          <w:p w14:paraId="6EC0DD79" w14:textId="77777777" w:rsidR="00267D8F" w:rsidRPr="00545DB8" w:rsidRDefault="00267D8F" w:rsidP="00AA057D">
            <w:pPr>
              <w:pStyle w:val="BodyText-table"/>
              <w:jc w:val="center"/>
            </w:pPr>
            <w:r w:rsidRPr="00545DB8">
              <w:rPr>
                <w:color w:val="000000"/>
              </w:rPr>
              <w:t>1637</w:t>
            </w:r>
          </w:p>
        </w:tc>
      </w:tr>
      <w:tr w:rsidR="00267D8F" w:rsidRPr="00545DB8" w14:paraId="1B312EDA" w14:textId="77777777" w:rsidTr="75FD961D">
        <w:trPr>
          <w:cantSplit/>
          <w:jc w:val="center"/>
        </w:trPr>
        <w:tc>
          <w:tcPr>
            <w:tcW w:w="856" w:type="dxa"/>
            <w:tcBorders>
              <w:left w:val="single" w:sz="12" w:space="0" w:color="auto"/>
              <w:right w:val="single" w:sz="12" w:space="0" w:color="auto"/>
            </w:tcBorders>
            <w:vAlign w:val="bottom"/>
          </w:tcPr>
          <w:p w14:paraId="4FA8D9C7" w14:textId="77777777" w:rsidR="00267D8F" w:rsidRPr="00545DB8" w:rsidRDefault="00267D8F" w:rsidP="00AA057D">
            <w:pPr>
              <w:pStyle w:val="BodyText-table"/>
              <w:jc w:val="center"/>
            </w:pPr>
            <w:r w:rsidRPr="00545DB8">
              <w:rPr>
                <w:color w:val="000000"/>
              </w:rPr>
              <w:t>18</w:t>
            </w:r>
          </w:p>
        </w:tc>
        <w:tc>
          <w:tcPr>
            <w:tcW w:w="1152" w:type="dxa"/>
            <w:tcBorders>
              <w:left w:val="single" w:sz="12" w:space="0" w:color="auto"/>
              <w:right w:val="single" w:sz="4" w:space="0" w:color="auto"/>
            </w:tcBorders>
            <w:vAlign w:val="bottom"/>
          </w:tcPr>
          <w:p w14:paraId="1BB79883" w14:textId="77777777" w:rsidR="00267D8F" w:rsidRPr="00545DB8" w:rsidRDefault="00267D8F" w:rsidP="00AA057D">
            <w:pPr>
              <w:pStyle w:val="BodyText-table"/>
              <w:jc w:val="center"/>
            </w:pPr>
            <w:r w:rsidRPr="00545DB8">
              <w:rPr>
                <w:color w:val="000000"/>
              </w:rPr>
              <w:t>42310</w:t>
            </w:r>
          </w:p>
        </w:tc>
        <w:tc>
          <w:tcPr>
            <w:tcW w:w="1584" w:type="dxa"/>
            <w:tcBorders>
              <w:left w:val="single" w:sz="4" w:space="0" w:color="auto"/>
              <w:right w:val="single" w:sz="12" w:space="0" w:color="auto"/>
            </w:tcBorders>
            <w:vAlign w:val="bottom"/>
          </w:tcPr>
          <w:p w14:paraId="6D629EAC" w14:textId="77777777" w:rsidR="00267D8F" w:rsidRPr="00545DB8" w:rsidRDefault="00267D8F" w:rsidP="00AA057D">
            <w:pPr>
              <w:pStyle w:val="BodyText-table"/>
              <w:jc w:val="center"/>
            </w:pPr>
            <w:r w:rsidRPr="00545DB8">
              <w:rPr>
                <w:color w:val="000000"/>
              </w:rPr>
              <w:t>234</w:t>
            </w:r>
          </w:p>
        </w:tc>
        <w:tc>
          <w:tcPr>
            <w:tcW w:w="1152" w:type="dxa"/>
            <w:tcBorders>
              <w:left w:val="single" w:sz="12" w:space="0" w:color="auto"/>
            </w:tcBorders>
            <w:vAlign w:val="bottom"/>
          </w:tcPr>
          <w:p w14:paraId="7B6E1874" w14:textId="77777777" w:rsidR="00267D8F" w:rsidRPr="00545DB8" w:rsidRDefault="00267D8F" w:rsidP="00AA057D">
            <w:pPr>
              <w:pStyle w:val="BodyText-table"/>
              <w:jc w:val="center"/>
            </w:pPr>
            <w:r w:rsidRPr="00545DB8">
              <w:rPr>
                <w:color w:val="000000"/>
              </w:rPr>
              <w:t>54398</w:t>
            </w:r>
          </w:p>
        </w:tc>
        <w:tc>
          <w:tcPr>
            <w:tcW w:w="1584" w:type="dxa"/>
            <w:tcBorders>
              <w:right w:val="single" w:sz="12" w:space="0" w:color="auto"/>
            </w:tcBorders>
            <w:vAlign w:val="bottom"/>
          </w:tcPr>
          <w:p w14:paraId="49AD109A" w14:textId="77777777" w:rsidR="00267D8F" w:rsidRPr="00545DB8" w:rsidRDefault="00267D8F" w:rsidP="00AA057D">
            <w:pPr>
              <w:pStyle w:val="BodyText-table"/>
              <w:jc w:val="center"/>
            </w:pPr>
            <w:r w:rsidRPr="00545DB8">
              <w:rPr>
                <w:color w:val="000000"/>
              </w:rPr>
              <w:t>167</w:t>
            </w:r>
          </w:p>
        </w:tc>
        <w:tc>
          <w:tcPr>
            <w:tcW w:w="1152" w:type="dxa"/>
            <w:tcBorders>
              <w:left w:val="single" w:sz="12" w:space="0" w:color="auto"/>
            </w:tcBorders>
            <w:vAlign w:val="bottom"/>
          </w:tcPr>
          <w:p w14:paraId="0F62C488" w14:textId="77777777" w:rsidR="00267D8F" w:rsidRPr="00545DB8" w:rsidRDefault="00267D8F" w:rsidP="00AA057D">
            <w:pPr>
              <w:pStyle w:val="BodyText-table"/>
              <w:jc w:val="center"/>
            </w:pPr>
            <w:r w:rsidRPr="00545DB8">
              <w:rPr>
                <w:color w:val="000000"/>
              </w:rPr>
              <w:t>4270</w:t>
            </w:r>
          </w:p>
        </w:tc>
        <w:tc>
          <w:tcPr>
            <w:tcW w:w="1584" w:type="dxa"/>
            <w:tcBorders>
              <w:right w:val="single" w:sz="12" w:space="0" w:color="auto"/>
            </w:tcBorders>
            <w:vAlign w:val="bottom"/>
          </w:tcPr>
          <w:p w14:paraId="5B1A4E0D" w14:textId="77777777" w:rsidR="00267D8F" w:rsidRPr="00545DB8" w:rsidRDefault="00267D8F" w:rsidP="00AA057D">
            <w:pPr>
              <w:pStyle w:val="BodyText-table"/>
              <w:jc w:val="center"/>
            </w:pPr>
            <w:r w:rsidRPr="00545DB8">
              <w:rPr>
                <w:color w:val="000000"/>
              </w:rPr>
              <w:t>1659</w:t>
            </w:r>
          </w:p>
        </w:tc>
      </w:tr>
      <w:tr w:rsidR="00267D8F" w:rsidRPr="00545DB8" w14:paraId="693B0B9C" w14:textId="77777777" w:rsidTr="75FD961D">
        <w:trPr>
          <w:cantSplit/>
          <w:jc w:val="center"/>
        </w:trPr>
        <w:tc>
          <w:tcPr>
            <w:tcW w:w="856" w:type="dxa"/>
            <w:tcBorders>
              <w:left w:val="single" w:sz="12" w:space="0" w:color="auto"/>
              <w:right w:val="single" w:sz="12" w:space="0" w:color="auto"/>
            </w:tcBorders>
            <w:vAlign w:val="bottom"/>
          </w:tcPr>
          <w:p w14:paraId="48DF2AC6" w14:textId="77777777" w:rsidR="00267D8F" w:rsidRPr="00545DB8" w:rsidRDefault="00267D8F" w:rsidP="00AA057D">
            <w:pPr>
              <w:pStyle w:val="BodyText-table"/>
              <w:jc w:val="center"/>
            </w:pPr>
            <w:r w:rsidRPr="00545DB8">
              <w:rPr>
                <w:color w:val="000000"/>
              </w:rPr>
              <w:t>19</w:t>
            </w:r>
          </w:p>
        </w:tc>
        <w:tc>
          <w:tcPr>
            <w:tcW w:w="1152" w:type="dxa"/>
            <w:tcBorders>
              <w:left w:val="single" w:sz="12" w:space="0" w:color="auto"/>
              <w:right w:val="single" w:sz="4" w:space="0" w:color="auto"/>
            </w:tcBorders>
            <w:vAlign w:val="bottom"/>
          </w:tcPr>
          <w:p w14:paraId="3478D602" w14:textId="77777777" w:rsidR="00267D8F" w:rsidRPr="00545DB8" w:rsidRDefault="00267D8F" w:rsidP="00AA057D">
            <w:pPr>
              <w:pStyle w:val="BodyText-table"/>
              <w:jc w:val="center"/>
            </w:pPr>
            <w:r w:rsidRPr="00545DB8">
              <w:rPr>
                <w:color w:val="000000"/>
              </w:rPr>
              <w:t>44106</w:t>
            </w:r>
          </w:p>
        </w:tc>
        <w:tc>
          <w:tcPr>
            <w:tcW w:w="1584" w:type="dxa"/>
            <w:tcBorders>
              <w:left w:val="single" w:sz="4" w:space="0" w:color="auto"/>
              <w:right w:val="single" w:sz="12" w:space="0" w:color="auto"/>
            </w:tcBorders>
            <w:vAlign w:val="bottom"/>
          </w:tcPr>
          <w:p w14:paraId="1AB6C9AB" w14:textId="77777777" w:rsidR="00267D8F" w:rsidRPr="00545DB8" w:rsidRDefault="00267D8F" w:rsidP="00AA057D">
            <w:pPr>
              <w:pStyle w:val="BodyText-table"/>
              <w:jc w:val="center"/>
            </w:pPr>
            <w:r w:rsidRPr="00545DB8">
              <w:rPr>
                <w:color w:val="000000"/>
              </w:rPr>
              <w:t>237</w:t>
            </w:r>
          </w:p>
        </w:tc>
        <w:tc>
          <w:tcPr>
            <w:tcW w:w="1152" w:type="dxa"/>
            <w:tcBorders>
              <w:left w:val="single" w:sz="12" w:space="0" w:color="auto"/>
            </w:tcBorders>
            <w:vAlign w:val="bottom"/>
          </w:tcPr>
          <w:p w14:paraId="71636EC6" w14:textId="77777777" w:rsidR="00267D8F" w:rsidRPr="00545DB8" w:rsidRDefault="00267D8F" w:rsidP="00AA057D">
            <w:pPr>
              <w:pStyle w:val="BodyText-table"/>
              <w:jc w:val="center"/>
            </w:pPr>
            <w:r w:rsidRPr="00545DB8">
              <w:rPr>
                <w:color w:val="000000"/>
              </w:rPr>
              <w:t>56771</w:t>
            </w:r>
          </w:p>
        </w:tc>
        <w:tc>
          <w:tcPr>
            <w:tcW w:w="1584" w:type="dxa"/>
            <w:tcBorders>
              <w:right w:val="single" w:sz="12" w:space="0" w:color="auto"/>
            </w:tcBorders>
            <w:vAlign w:val="bottom"/>
          </w:tcPr>
          <w:p w14:paraId="0E9D90FA" w14:textId="77777777" w:rsidR="00267D8F" w:rsidRPr="00545DB8" w:rsidRDefault="00267D8F" w:rsidP="00AA057D">
            <w:pPr>
              <w:pStyle w:val="BodyText-table"/>
              <w:jc w:val="center"/>
            </w:pPr>
            <w:r w:rsidRPr="00545DB8">
              <w:rPr>
                <w:color w:val="000000"/>
              </w:rPr>
              <w:t>169</w:t>
            </w:r>
          </w:p>
        </w:tc>
        <w:tc>
          <w:tcPr>
            <w:tcW w:w="1152" w:type="dxa"/>
            <w:tcBorders>
              <w:left w:val="single" w:sz="12" w:space="0" w:color="auto"/>
            </w:tcBorders>
            <w:vAlign w:val="bottom"/>
          </w:tcPr>
          <w:p w14:paraId="4DCF81CA" w14:textId="77777777" w:rsidR="00267D8F" w:rsidRPr="00545DB8" w:rsidRDefault="00267D8F" w:rsidP="00AA057D">
            <w:pPr>
              <w:pStyle w:val="BodyText-table"/>
              <w:jc w:val="center"/>
            </w:pPr>
            <w:r w:rsidRPr="00545DB8">
              <w:rPr>
                <w:color w:val="000000"/>
              </w:rPr>
              <w:t>4452</w:t>
            </w:r>
          </w:p>
        </w:tc>
        <w:tc>
          <w:tcPr>
            <w:tcW w:w="1584" w:type="dxa"/>
            <w:tcBorders>
              <w:right w:val="single" w:sz="12" w:space="0" w:color="auto"/>
            </w:tcBorders>
            <w:vAlign w:val="bottom"/>
          </w:tcPr>
          <w:p w14:paraId="2CB2FA5A" w14:textId="77777777" w:rsidR="00267D8F" w:rsidRPr="00545DB8" w:rsidRDefault="00267D8F" w:rsidP="00AA057D">
            <w:pPr>
              <w:pStyle w:val="BodyText-table"/>
              <w:jc w:val="center"/>
            </w:pPr>
            <w:r w:rsidRPr="00545DB8">
              <w:rPr>
                <w:color w:val="000000"/>
              </w:rPr>
              <w:t>1679</w:t>
            </w:r>
          </w:p>
        </w:tc>
      </w:tr>
      <w:tr w:rsidR="00267D8F" w:rsidRPr="00545DB8" w14:paraId="7C4DACD2" w14:textId="77777777" w:rsidTr="75FD961D">
        <w:trPr>
          <w:cantSplit/>
          <w:jc w:val="center"/>
        </w:trPr>
        <w:tc>
          <w:tcPr>
            <w:tcW w:w="856" w:type="dxa"/>
            <w:tcBorders>
              <w:left w:val="single" w:sz="12" w:space="0" w:color="auto"/>
              <w:right w:val="single" w:sz="12" w:space="0" w:color="auto"/>
            </w:tcBorders>
            <w:vAlign w:val="bottom"/>
          </w:tcPr>
          <w:p w14:paraId="1939535D" w14:textId="77777777" w:rsidR="00267D8F" w:rsidRPr="00545DB8" w:rsidRDefault="00267D8F" w:rsidP="00AA057D">
            <w:pPr>
              <w:pStyle w:val="BodyText-table"/>
              <w:jc w:val="center"/>
            </w:pPr>
            <w:r w:rsidRPr="00545DB8">
              <w:rPr>
                <w:color w:val="000000"/>
              </w:rPr>
              <w:t>20</w:t>
            </w:r>
          </w:p>
        </w:tc>
        <w:tc>
          <w:tcPr>
            <w:tcW w:w="1152" w:type="dxa"/>
            <w:tcBorders>
              <w:left w:val="single" w:sz="12" w:space="0" w:color="auto"/>
              <w:right w:val="single" w:sz="4" w:space="0" w:color="auto"/>
            </w:tcBorders>
            <w:vAlign w:val="bottom"/>
          </w:tcPr>
          <w:p w14:paraId="473FDBA5" w14:textId="77777777" w:rsidR="00267D8F" w:rsidRPr="00545DB8" w:rsidRDefault="00267D8F" w:rsidP="00AA057D">
            <w:pPr>
              <w:pStyle w:val="BodyText-table"/>
              <w:jc w:val="center"/>
            </w:pPr>
            <w:r w:rsidRPr="00545DB8">
              <w:rPr>
                <w:color w:val="000000"/>
              </w:rPr>
              <w:t>45886</w:t>
            </w:r>
          </w:p>
        </w:tc>
        <w:tc>
          <w:tcPr>
            <w:tcW w:w="1584" w:type="dxa"/>
            <w:tcBorders>
              <w:left w:val="single" w:sz="4" w:space="0" w:color="auto"/>
              <w:right w:val="single" w:sz="12" w:space="0" w:color="auto"/>
            </w:tcBorders>
            <w:vAlign w:val="bottom"/>
          </w:tcPr>
          <w:p w14:paraId="77DA2001" w14:textId="77777777" w:rsidR="00267D8F" w:rsidRPr="00545DB8" w:rsidRDefault="00267D8F" w:rsidP="00AA057D">
            <w:pPr>
              <w:pStyle w:val="BodyText-table"/>
              <w:jc w:val="center"/>
            </w:pPr>
            <w:r w:rsidRPr="00545DB8">
              <w:rPr>
                <w:color w:val="000000"/>
              </w:rPr>
              <w:t>240</w:t>
            </w:r>
          </w:p>
        </w:tc>
        <w:tc>
          <w:tcPr>
            <w:tcW w:w="1152" w:type="dxa"/>
            <w:tcBorders>
              <w:left w:val="single" w:sz="12" w:space="0" w:color="auto"/>
            </w:tcBorders>
            <w:vAlign w:val="bottom"/>
          </w:tcPr>
          <w:p w14:paraId="060AC91E" w14:textId="77777777" w:rsidR="00267D8F" w:rsidRPr="00545DB8" w:rsidRDefault="00267D8F" w:rsidP="00AA057D">
            <w:pPr>
              <w:pStyle w:val="BodyText-table"/>
              <w:jc w:val="center"/>
            </w:pPr>
            <w:r w:rsidRPr="00545DB8">
              <w:rPr>
                <w:color w:val="000000"/>
              </w:rPr>
              <w:t>59122</w:t>
            </w:r>
          </w:p>
        </w:tc>
        <w:tc>
          <w:tcPr>
            <w:tcW w:w="1584" w:type="dxa"/>
            <w:tcBorders>
              <w:right w:val="single" w:sz="12" w:space="0" w:color="auto"/>
            </w:tcBorders>
            <w:vAlign w:val="bottom"/>
          </w:tcPr>
          <w:p w14:paraId="66D23606" w14:textId="77777777" w:rsidR="00267D8F" w:rsidRPr="00545DB8" w:rsidRDefault="00267D8F" w:rsidP="00AA057D">
            <w:pPr>
              <w:pStyle w:val="BodyText-table"/>
              <w:jc w:val="center"/>
            </w:pPr>
            <w:r w:rsidRPr="00545DB8">
              <w:rPr>
                <w:color w:val="000000"/>
              </w:rPr>
              <w:t>170</w:t>
            </w:r>
          </w:p>
        </w:tc>
        <w:tc>
          <w:tcPr>
            <w:tcW w:w="1152" w:type="dxa"/>
            <w:tcBorders>
              <w:left w:val="single" w:sz="12" w:space="0" w:color="auto"/>
            </w:tcBorders>
            <w:vAlign w:val="bottom"/>
          </w:tcPr>
          <w:p w14:paraId="296F71E0" w14:textId="77777777" w:rsidR="00267D8F" w:rsidRPr="00545DB8" w:rsidRDefault="00267D8F" w:rsidP="00AA057D">
            <w:pPr>
              <w:pStyle w:val="BodyText-table"/>
              <w:jc w:val="center"/>
            </w:pPr>
            <w:r w:rsidRPr="00545DB8">
              <w:rPr>
                <w:color w:val="000000"/>
              </w:rPr>
              <w:t>4633</w:t>
            </w:r>
          </w:p>
        </w:tc>
        <w:tc>
          <w:tcPr>
            <w:tcW w:w="1584" w:type="dxa"/>
            <w:tcBorders>
              <w:right w:val="single" w:sz="12" w:space="0" w:color="auto"/>
            </w:tcBorders>
            <w:vAlign w:val="bottom"/>
          </w:tcPr>
          <w:p w14:paraId="33707538" w14:textId="77777777" w:rsidR="00267D8F" w:rsidRPr="00545DB8" w:rsidRDefault="00267D8F" w:rsidP="00AA057D">
            <w:pPr>
              <w:pStyle w:val="BodyText-table"/>
              <w:jc w:val="center"/>
            </w:pPr>
            <w:r w:rsidRPr="00545DB8">
              <w:rPr>
                <w:color w:val="000000"/>
              </w:rPr>
              <w:t>1699</w:t>
            </w:r>
          </w:p>
        </w:tc>
      </w:tr>
      <w:tr w:rsidR="00267D8F" w:rsidRPr="00545DB8" w14:paraId="06C37CAC" w14:textId="77777777" w:rsidTr="75FD961D">
        <w:trPr>
          <w:cantSplit/>
          <w:jc w:val="center"/>
        </w:trPr>
        <w:tc>
          <w:tcPr>
            <w:tcW w:w="856" w:type="dxa"/>
            <w:tcBorders>
              <w:left w:val="single" w:sz="12" w:space="0" w:color="auto"/>
              <w:right w:val="single" w:sz="12" w:space="0" w:color="auto"/>
            </w:tcBorders>
            <w:vAlign w:val="bottom"/>
          </w:tcPr>
          <w:p w14:paraId="4AEBFF6E" w14:textId="77777777" w:rsidR="00267D8F" w:rsidRPr="00545DB8" w:rsidRDefault="00267D8F" w:rsidP="00AA057D">
            <w:pPr>
              <w:pStyle w:val="BodyText-table"/>
              <w:jc w:val="center"/>
            </w:pPr>
            <w:r w:rsidRPr="00545DB8">
              <w:rPr>
                <w:color w:val="000000"/>
              </w:rPr>
              <w:t>21</w:t>
            </w:r>
          </w:p>
        </w:tc>
        <w:tc>
          <w:tcPr>
            <w:tcW w:w="1152" w:type="dxa"/>
            <w:tcBorders>
              <w:left w:val="single" w:sz="12" w:space="0" w:color="auto"/>
              <w:right w:val="single" w:sz="4" w:space="0" w:color="auto"/>
            </w:tcBorders>
            <w:vAlign w:val="bottom"/>
          </w:tcPr>
          <w:p w14:paraId="5AB304A3" w14:textId="77777777" w:rsidR="00267D8F" w:rsidRPr="00545DB8" w:rsidRDefault="00267D8F" w:rsidP="00AA057D">
            <w:pPr>
              <w:pStyle w:val="BodyText-table"/>
              <w:jc w:val="center"/>
            </w:pPr>
            <w:r w:rsidRPr="00545DB8">
              <w:rPr>
                <w:color w:val="000000"/>
              </w:rPr>
              <w:t>47653</w:t>
            </w:r>
          </w:p>
        </w:tc>
        <w:tc>
          <w:tcPr>
            <w:tcW w:w="1584" w:type="dxa"/>
            <w:tcBorders>
              <w:left w:val="single" w:sz="4" w:space="0" w:color="auto"/>
              <w:right w:val="single" w:sz="12" w:space="0" w:color="auto"/>
            </w:tcBorders>
            <w:vAlign w:val="bottom"/>
          </w:tcPr>
          <w:p w14:paraId="20C5CDB7" w14:textId="77777777" w:rsidR="00267D8F" w:rsidRPr="00545DB8" w:rsidRDefault="00267D8F" w:rsidP="00AA057D">
            <w:pPr>
              <w:pStyle w:val="BodyText-table"/>
              <w:jc w:val="center"/>
            </w:pPr>
            <w:r w:rsidRPr="00545DB8">
              <w:rPr>
                <w:color w:val="000000"/>
              </w:rPr>
              <w:t>242</w:t>
            </w:r>
          </w:p>
        </w:tc>
        <w:tc>
          <w:tcPr>
            <w:tcW w:w="1152" w:type="dxa"/>
            <w:tcBorders>
              <w:left w:val="single" w:sz="12" w:space="0" w:color="auto"/>
            </w:tcBorders>
            <w:vAlign w:val="bottom"/>
          </w:tcPr>
          <w:p w14:paraId="5F71998E" w14:textId="77777777" w:rsidR="00267D8F" w:rsidRPr="00545DB8" w:rsidRDefault="00267D8F" w:rsidP="00AA057D">
            <w:pPr>
              <w:pStyle w:val="BodyText-table"/>
              <w:jc w:val="center"/>
            </w:pPr>
            <w:r w:rsidRPr="00545DB8">
              <w:rPr>
                <w:color w:val="000000"/>
              </w:rPr>
              <w:t>61453</w:t>
            </w:r>
          </w:p>
        </w:tc>
        <w:tc>
          <w:tcPr>
            <w:tcW w:w="1584" w:type="dxa"/>
            <w:tcBorders>
              <w:right w:val="single" w:sz="12" w:space="0" w:color="auto"/>
            </w:tcBorders>
            <w:vAlign w:val="bottom"/>
          </w:tcPr>
          <w:p w14:paraId="241CBFA5" w14:textId="77777777" w:rsidR="00267D8F" w:rsidRPr="00545DB8" w:rsidRDefault="00267D8F" w:rsidP="00AA057D">
            <w:pPr>
              <w:pStyle w:val="BodyText-table"/>
              <w:jc w:val="center"/>
            </w:pPr>
            <w:r w:rsidRPr="00545DB8">
              <w:rPr>
                <w:color w:val="000000"/>
              </w:rPr>
              <w:t>172</w:t>
            </w:r>
          </w:p>
        </w:tc>
        <w:tc>
          <w:tcPr>
            <w:tcW w:w="1152" w:type="dxa"/>
            <w:tcBorders>
              <w:left w:val="single" w:sz="12" w:space="0" w:color="auto"/>
            </w:tcBorders>
            <w:vAlign w:val="bottom"/>
          </w:tcPr>
          <w:p w14:paraId="7DF0D55C" w14:textId="77777777" w:rsidR="00267D8F" w:rsidRPr="00545DB8" w:rsidRDefault="00267D8F" w:rsidP="00AA057D">
            <w:pPr>
              <w:pStyle w:val="BodyText-table"/>
              <w:jc w:val="center"/>
            </w:pPr>
            <w:r w:rsidRPr="00545DB8">
              <w:rPr>
                <w:color w:val="000000"/>
              </w:rPr>
              <w:t>4812</w:t>
            </w:r>
          </w:p>
        </w:tc>
        <w:tc>
          <w:tcPr>
            <w:tcW w:w="1584" w:type="dxa"/>
            <w:tcBorders>
              <w:right w:val="single" w:sz="12" w:space="0" w:color="auto"/>
            </w:tcBorders>
            <w:vAlign w:val="bottom"/>
          </w:tcPr>
          <w:p w14:paraId="1B362203" w14:textId="77777777" w:rsidR="00267D8F" w:rsidRPr="00545DB8" w:rsidRDefault="00267D8F" w:rsidP="00AA057D">
            <w:pPr>
              <w:pStyle w:val="BodyText-table"/>
              <w:jc w:val="center"/>
            </w:pPr>
            <w:r w:rsidRPr="00545DB8">
              <w:rPr>
                <w:color w:val="000000"/>
              </w:rPr>
              <w:t>1717</w:t>
            </w:r>
          </w:p>
        </w:tc>
      </w:tr>
      <w:tr w:rsidR="00267D8F" w:rsidRPr="00545DB8" w14:paraId="72034A20" w14:textId="77777777" w:rsidTr="75FD961D">
        <w:trPr>
          <w:cantSplit/>
          <w:jc w:val="center"/>
        </w:trPr>
        <w:tc>
          <w:tcPr>
            <w:tcW w:w="856" w:type="dxa"/>
            <w:tcBorders>
              <w:left w:val="single" w:sz="12" w:space="0" w:color="auto"/>
              <w:right w:val="single" w:sz="12" w:space="0" w:color="auto"/>
            </w:tcBorders>
            <w:vAlign w:val="bottom"/>
          </w:tcPr>
          <w:p w14:paraId="14929313" w14:textId="77777777" w:rsidR="00267D8F" w:rsidRPr="00545DB8" w:rsidRDefault="00267D8F" w:rsidP="00AA057D">
            <w:pPr>
              <w:pStyle w:val="BodyText-table"/>
              <w:jc w:val="center"/>
            </w:pPr>
            <w:r w:rsidRPr="00545DB8">
              <w:rPr>
                <w:color w:val="000000"/>
              </w:rPr>
              <w:t>22</w:t>
            </w:r>
          </w:p>
        </w:tc>
        <w:tc>
          <w:tcPr>
            <w:tcW w:w="1152" w:type="dxa"/>
            <w:tcBorders>
              <w:left w:val="single" w:sz="12" w:space="0" w:color="auto"/>
              <w:right w:val="single" w:sz="4" w:space="0" w:color="auto"/>
            </w:tcBorders>
            <w:vAlign w:val="bottom"/>
          </w:tcPr>
          <w:p w14:paraId="56210968" w14:textId="77777777" w:rsidR="00267D8F" w:rsidRPr="00545DB8" w:rsidRDefault="00267D8F" w:rsidP="00AA057D">
            <w:pPr>
              <w:pStyle w:val="BodyText-table"/>
              <w:jc w:val="center"/>
            </w:pPr>
            <w:r w:rsidRPr="00545DB8">
              <w:rPr>
                <w:color w:val="000000"/>
              </w:rPr>
              <w:t>49406</w:t>
            </w:r>
          </w:p>
        </w:tc>
        <w:tc>
          <w:tcPr>
            <w:tcW w:w="1584" w:type="dxa"/>
            <w:tcBorders>
              <w:left w:val="single" w:sz="4" w:space="0" w:color="auto"/>
              <w:right w:val="single" w:sz="12" w:space="0" w:color="auto"/>
            </w:tcBorders>
            <w:vAlign w:val="bottom"/>
          </w:tcPr>
          <w:p w14:paraId="4C72BBE3" w14:textId="77777777" w:rsidR="00267D8F" w:rsidRPr="00545DB8" w:rsidRDefault="00267D8F" w:rsidP="00AA057D">
            <w:pPr>
              <w:pStyle w:val="BodyText-table"/>
              <w:jc w:val="center"/>
            </w:pPr>
            <w:r w:rsidRPr="00545DB8">
              <w:rPr>
                <w:color w:val="000000"/>
              </w:rPr>
              <w:t>245</w:t>
            </w:r>
          </w:p>
        </w:tc>
        <w:tc>
          <w:tcPr>
            <w:tcW w:w="1152" w:type="dxa"/>
            <w:tcBorders>
              <w:left w:val="single" w:sz="12" w:space="0" w:color="auto"/>
            </w:tcBorders>
            <w:vAlign w:val="bottom"/>
          </w:tcPr>
          <w:p w14:paraId="689EDCE3" w14:textId="77777777" w:rsidR="00267D8F" w:rsidRPr="00545DB8" w:rsidRDefault="00267D8F" w:rsidP="00AA057D">
            <w:pPr>
              <w:pStyle w:val="BodyText-table"/>
              <w:jc w:val="center"/>
            </w:pPr>
            <w:r w:rsidRPr="00545DB8">
              <w:rPr>
                <w:color w:val="000000"/>
              </w:rPr>
              <w:t>63764</w:t>
            </w:r>
          </w:p>
        </w:tc>
        <w:tc>
          <w:tcPr>
            <w:tcW w:w="1584" w:type="dxa"/>
            <w:tcBorders>
              <w:right w:val="single" w:sz="12" w:space="0" w:color="auto"/>
            </w:tcBorders>
            <w:vAlign w:val="bottom"/>
          </w:tcPr>
          <w:p w14:paraId="318CE01C" w14:textId="77777777" w:rsidR="00267D8F" w:rsidRPr="00545DB8" w:rsidRDefault="00267D8F" w:rsidP="00AA057D">
            <w:pPr>
              <w:pStyle w:val="BodyText-table"/>
              <w:jc w:val="center"/>
            </w:pPr>
            <w:r w:rsidRPr="00545DB8">
              <w:rPr>
                <w:color w:val="000000"/>
              </w:rPr>
              <w:t>174</w:t>
            </w:r>
          </w:p>
        </w:tc>
        <w:tc>
          <w:tcPr>
            <w:tcW w:w="1152" w:type="dxa"/>
            <w:tcBorders>
              <w:left w:val="single" w:sz="12" w:space="0" w:color="auto"/>
            </w:tcBorders>
            <w:vAlign w:val="bottom"/>
          </w:tcPr>
          <w:p w14:paraId="047E5E61" w14:textId="77777777" w:rsidR="00267D8F" w:rsidRPr="00545DB8" w:rsidRDefault="00267D8F" w:rsidP="00AA057D">
            <w:pPr>
              <w:pStyle w:val="BodyText-table"/>
              <w:jc w:val="center"/>
            </w:pPr>
            <w:r w:rsidRPr="00545DB8">
              <w:rPr>
                <w:color w:val="000000"/>
              </w:rPr>
              <w:t>4990</w:t>
            </w:r>
          </w:p>
        </w:tc>
        <w:tc>
          <w:tcPr>
            <w:tcW w:w="1584" w:type="dxa"/>
            <w:tcBorders>
              <w:right w:val="single" w:sz="12" w:space="0" w:color="auto"/>
            </w:tcBorders>
            <w:vAlign w:val="bottom"/>
          </w:tcPr>
          <w:p w14:paraId="7EF7584C" w14:textId="77777777" w:rsidR="00267D8F" w:rsidRPr="00545DB8" w:rsidRDefault="00267D8F" w:rsidP="00AA057D">
            <w:pPr>
              <w:pStyle w:val="BodyText-table"/>
              <w:jc w:val="center"/>
            </w:pPr>
            <w:r w:rsidRPr="00545DB8">
              <w:rPr>
                <w:color w:val="000000"/>
              </w:rPr>
              <w:t>1735</w:t>
            </w:r>
          </w:p>
        </w:tc>
      </w:tr>
      <w:tr w:rsidR="00267D8F" w:rsidRPr="00545DB8" w14:paraId="0B214852" w14:textId="77777777" w:rsidTr="75FD961D">
        <w:trPr>
          <w:cantSplit/>
          <w:jc w:val="center"/>
        </w:trPr>
        <w:tc>
          <w:tcPr>
            <w:tcW w:w="856" w:type="dxa"/>
            <w:tcBorders>
              <w:left w:val="single" w:sz="12" w:space="0" w:color="auto"/>
              <w:right w:val="single" w:sz="12" w:space="0" w:color="auto"/>
            </w:tcBorders>
            <w:vAlign w:val="bottom"/>
          </w:tcPr>
          <w:p w14:paraId="033FAAD6" w14:textId="77777777" w:rsidR="00267D8F" w:rsidRPr="00545DB8" w:rsidRDefault="00267D8F" w:rsidP="00AA057D">
            <w:pPr>
              <w:pStyle w:val="BodyText-table"/>
              <w:jc w:val="center"/>
            </w:pPr>
            <w:r w:rsidRPr="00545DB8">
              <w:rPr>
                <w:color w:val="000000"/>
              </w:rPr>
              <w:t>23</w:t>
            </w:r>
          </w:p>
        </w:tc>
        <w:tc>
          <w:tcPr>
            <w:tcW w:w="1152" w:type="dxa"/>
            <w:tcBorders>
              <w:left w:val="single" w:sz="12" w:space="0" w:color="auto"/>
              <w:right w:val="single" w:sz="4" w:space="0" w:color="auto"/>
            </w:tcBorders>
            <w:vAlign w:val="bottom"/>
          </w:tcPr>
          <w:p w14:paraId="3C8974F0" w14:textId="77777777" w:rsidR="00267D8F" w:rsidRPr="00545DB8" w:rsidRDefault="00267D8F" w:rsidP="00AA057D">
            <w:pPr>
              <w:pStyle w:val="BodyText-table"/>
              <w:jc w:val="center"/>
            </w:pPr>
            <w:r w:rsidRPr="00545DB8">
              <w:rPr>
                <w:color w:val="000000"/>
              </w:rPr>
              <w:t>51146</w:t>
            </w:r>
          </w:p>
        </w:tc>
        <w:tc>
          <w:tcPr>
            <w:tcW w:w="1584" w:type="dxa"/>
            <w:tcBorders>
              <w:left w:val="single" w:sz="4" w:space="0" w:color="auto"/>
              <w:right w:val="single" w:sz="12" w:space="0" w:color="auto"/>
            </w:tcBorders>
            <w:vAlign w:val="bottom"/>
          </w:tcPr>
          <w:p w14:paraId="0057E094" w14:textId="77777777" w:rsidR="00267D8F" w:rsidRPr="00545DB8" w:rsidRDefault="00267D8F" w:rsidP="00AA057D">
            <w:pPr>
              <w:pStyle w:val="BodyText-table"/>
              <w:jc w:val="center"/>
            </w:pPr>
            <w:r w:rsidRPr="00545DB8">
              <w:rPr>
                <w:color w:val="000000"/>
              </w:rPr>
              <w:t>247</w:t>
            </w:r>
          </w:p>
        </w:tc>
        <w:tc>
          <w:tcPr>
            <w:tcW w:w="1152" w:type="dxa"/>
            <w:tcBorders>
              <w:left w:val="single" w:sz="12" w:space="0" w:color="auto"/>
            </w:tcBorders>
            <w:vAlign w:val="bottom"/>
          </w:tcPr>
          <w:p w14:paraId="464F3986" w14:textId="77777777" w:rsidR="00267D8F" w:rsidRPr="00545DB8" w:rsidRDefault="00267D8F" w:rsidP="00AA057D">
            <w:pPr>
              <w:pStyle w:val="BodyText-table"/>
              <w:jc w:val="center"/>
            </w:pPr>
            <w:r w:rsidRPr="00545DB8">
              <w:rPr>
                <w:color w:val="000000"/>
              </w:rPr>
              <w:t>66057</w:t>
            </w:r>
          </w:p>
        </w:tc>
        <w:tc>
          <w:tcPr>
            <w:tcW w:w="1584" w:type="dxa"/>
            <w:tcBorders>
              <w:right w:val="single" w:sz="12" w:space="0" w:color="auto"/>
            </w:tcBorders>
            <w:vAlign w:val="bottom"/>
          </w:tcPr>
          <w:p w14:paraId="685EA684" w14:textId="77777777" w:rsidR="00267D8F" w:rsidRPr="00545DB8" w:rsidRDefault="00267D8F" w:rsidP="00AA057D">
            <w:pPr>
              <w:pStyle w:val="BodyText-table"/>
              <w:jc w:val="center"/>
            </w:pPr>
            <w:r w:rsidRPr="00545DB8">
              <w:rPr>
                <w:color w:val="000000"/>
              </w:rPr>
              <w:t>175</w:t>
            </w:r>
          </w:p>
        </w:tc>
        <w:tc>
          <w:tcPr>
            <w:tcW w:w="1152" w:type="dxa"/>
            <w:tcBorders>
              <w:left w:val="single" w:sz="12" w:space="0" w:color="auto"/>
            </w:tcBorders>
            <w:vAlign w:val="bottom"/>
          </w:tcPr>
          <w:p w14:paraId="12270034" w14:textId="77777777" w:rsidR="00267D8F" w:rsidRPr="00545DB8" w:rsidRDefault="00267D8F" w:rsidP="00AA057D">
            <w:pPr>
              <w:pStyle w:val="BodyText-table"/>
              <w:jc w:val="center"/>
            </w:pPr>
            <w:r w:rsidRPr="00545DB8">
              <w:rPr>
                <w:color w:val="000000"/>
              </w:rPr>
              <w:t>5166</w:t>
            </w:r>
          </w:p>
        </w:tc>
        <w:tc>
          <w:tcPr>
            <w:tcW w:w="1584" w:type="dxa"/>
            <w:tcBorders>
              <w:right w:val="single" w:sz="12" w:space="0" w:color="auto"/>
            </w:tcBorders>
            <w:vAlign w:val="bottom"/>
          </w:tcPr>
          <w:p w14:paraId="7D3F9418" w14:textId="77777777" w:rsidR="00267D8F" w:rsidRPr="00545DB8" w:rsidRDefault="00267D8F" w:rsidP="00AA057D">
            <w:pPr>
              <w:pStyle w:val="BodyText-table"/>
              <w:jc w:val="center"/>
            </w:pPr>
            <w:r w:rsidRPr="00545DB8">
              <w:rPr>
                <w:color w:val="000000"/>
              </w:rPr>
              <w:t>1752</w:t>
            </w:r>
          </w:p>
        </w:tc>
      </w:tr>
      <w:tr w:rsidR="00267D8F" w:rsidRPr="00545DB8" w14:paraId="4AB43A42" w14:textId="77777777" w:rsidTr="75FD961D">
        <w:trPr>
          <w:cantSplit/>
          <w:jc w:val="center"/>
        </w:trPr>
        <w:tc>
          <w:tcPr>
            <w:tcW w:w="856" w:type="dxa"/>
            <w:tcBorders>
              <w:left w:val="single" w:sz="12" w:space="0" w:color="auto"/>
              <w:right w:val="single" w:sz="12" w:space="0" w:color="auto"/>
            </w:tcBorders>
            <w:vAlign w:val="bottom"/>
          </w:tcPr>
          <w:p w14:paraId="16E01EF9" w14:textId="77777777" w:rsidR="00267D8F" w:rsidRPr="00545DB8" w:rsidRDefault="00267D8F" w:rsidP="00AA057D">
            <w:pPr>
              <w:pStyle w:val="BodyText-table"/>
              <w:jc w:val="center"/>
            </w:pPr>
            <w:r w:rsidRPr="00545DB8">
              <w:rPr>
                <w:color w:val="000000"/>
              </w:rPr>
              <w:t>24</w:t>
            </w:r>
          </w:p>
        </w:tc>
        <w:tc>
          <w:tcPr>
            <w:tcW w:w="1152" w:type="dxa"/>
            <w:tcBorders>
              <w:left w:val="single" w:sz="12" w:space="0" w:color="auto"/>
              <w:right w:val="single" w:sz="4" w:space="0" w:color="auto"/>
            </w:tcBorders>
            <w:vAlign w:val="bottom"/>
          </w:tcPr>
          <w:p w14:paraId="2F10FE3D" w14:textId="77777777" w:rsidR="00267D8F" w:rsidRPr="00545DB8" w:rsidRDefault="00267D8F" w:rsidP="00AA057D">
            <w:pPr>
              <w:pStyle w:val="BodyText-table"/>
              <w:jc w:val="center"/>
            </w:pPr>
            <w:r w:rsidRPr="00545DB8">
              <w:rPr>
                <w:color w:val="000000"/>
              </w:rPr>
              <w:t>52874</w:t>
            </w:r>
          </w:p>
        </w:tc>
        <w:tc>
          <w:tcPr>
            <w:tcW w:w="1584" w:type="dxa"/>
            <w:tcBorders>
              <w:left w:val="single" w:sz="4" w:space="0" w:color="auto"/>
              <w:right w:val="single" w:sz="12" w:space="0" w:color="auto"/>
            </w:tcBorders>
            <w:vAlign w:val="bottom"/>
          </w:tcPr>
          <w:p w14:paraId="39F64473" w14:textId="77777777" w:rsidR="00267D8F" w:rsidRPr="00545DB8" w:rsidRDefault="00267D8F" w:rsidP="00AA057D">
            <w:pPr>
              <w:pStyle w:val="BodyText-table"/>
              <w:jc w:val="center"/>
            </w:pPr>
            <w:r w:rsidRPr="00545DB8">
              <w:rPr>
                <w:color w:val="000000"/>
              </w:rPr>
              <w:t>250</w:t>
            </w:r>
          </w:p>
        </w:tc>
        <w:tc>
          <w:tcPr>
            <w:tcW w:w="1152" w:type="dxa"/>
            <w:tcBorders>
              <w:left w:val="single" w:sz="12" w:space="0" w:color="auto"/>
            </w:tcBorders>
            <w:vAlign w:val="bottom"/>
          </w:tcPr>
          <w:p w14:paraId="37ACC4E6" w14:textId="77777777" w:rsidR="00267D8F" w:rsidRPr="00545DB8" w:rsidRDefault="00267D8F" w:rsidP="00AA057D">
            <w:pPr>
              <w:pStyle w:val="BodyText-table"/>
              <w:jc w:val="center"/>
            </w:pPr>
            <w:r w:rsidRPr="00545DB8">
              <w:rPr>
                <w:color w:val="000000"/>
              </w:rPr>
              <w:t>68334</w:t>
            </w:r>
          </w:p>
        </w:tc>
        <w:tc>
          <w:tcPr>
            <w:tcW w:w="1584" w:type="dxa"/>
            <w:tcBorders>
              <w:right w:val="single" w:sz="12" w:space="0" w:color="auto"/>
            </w:tcBorders>
            <w:vAlign w:val="bottom"/>
          </w:tcPr>
          <w:p w14:paraId="7A0A6C37" w14:textId="77777777" w:rsidR="00267D8F" w:rsidRPr="00545DB8" w:rsidRDefault="00267D8F" w:rsidP="00AA057D">
            <w:pPr>
              <w:pStyle w:val="BodyText-table"/>
              <w:jc w:val="center"/>
            </w:pPr>
            <w:r w:rsidRPr="00545DB8">
              <w:rPr>
                <w:color w:val="000000"/>
              </w:rPr>
              <w:t>177</w:t>
            </w:r>
          </w:p>
        </w:tc>
        <w:tc>
          <w:tcPr>
            <w:tcW w:w="1152" w:type="dxa"/>
            <w:tcBorders>
              <w:left w:val="single" w:sz="12" w:space="0" w:color="auto"/>
            </w:tcBorders>
            <w:vAlign w:val="bottom"/>
          </w:tcPr>
          <w:p w14:paraId="7CE670D0" w14:textId="77777777" w:rsidR="00267D8F" w:rsidRPr="00545DB8" w:rsidRDefault="00267D8F" w:rsidP="00AA057D">
            <w:pPr>
              <w:pStyle w:val="BodyText-table"/>
              <w:jc w:val="center"/>
            </w:pPr>
            <w:r w:rsidRPr="00545DB8">
              <w:rPr>
                <w:color w:val="000000"/>
              </w:rPr>
              <w:t>5341</w:t>
            </w:r>
          </w:p>
        </w:tc>
        <w:tc>
          <w:tcPr>
            <w:tcW w:w="1584" w:type="dxa"/>
            <w:tcBorders>
              <w:right w:val="single" w:sz="12" w:space="0" w:color="auto"/>
            </w:tcBorders>
            <w:vAlign w:val="bottom"/>
          </w:tcPr>
          <w:p w14:paraId="2F82DF10" w14:textId="77777777" w:rsidR="00267D8F" w:rsidRPr="00545DB8" w:rsidRDefault="00267D8F" w:rsidP="00AA057D">
            <w:pPr>
              <w:pStyle w:val="BodyText-table"/>
              <w:jc w:val="center"/>
            </w:pPr>
            <w:r w:rsidRPr="00545DB8">
              <w:rPr>
                <w:color w:val="000000"/>
              </w:rPr>
              <w:t>1768</w:t>
            </w:r>
          </w:p>
        </w:tc>
      </w:tr>
      <w:tr w:rsidR="00267D8F" w:rsidRPr="00545DB8" w14:paraId="06765101" w14:textId="77777777" w:rsidTr="75FD961D">
        <w:trPr>
          <w:cantSplit/>
          <w:jc w:val="center"/>
        </w:trPr>
        <w:tc>
          <w:tcPr>
            <w:tcW w:w="856" w:type="dxa"/>
            <w:tcBorders>
              <w:left w:val="single" w:sz="12" w:space="0" w:color="auto"/>
              <w:right w:val="single" w:sz="12" w:space="0" w:color="auto"/>
            </w:tcBorders>
            <w:vAlign w:val="bottom"/>
          </w:tcPr>
          <w:p w14:paraId="7F2BE0D2" w14:textId="77777777" w:rsidR="00267D8F" w:rsidRPr="00545DB8" w:rsidRDefault="00267D8F" w:rsidP="00AA057D">
            <w:pPr>
              <w:pStyle w:val="BodyText-table"/>
              <w:jc w:val="center"/>
            </w:pPr>
            <w:r w:rsidRPr="00545DB8">
              <w:rPr>
                <w:color w:val="000000"/>
              </w:rPr>
              <w:t>25</w:t>
            </w:r>
          </w:p>
        </w:tc>
        <w:tc>
          <w:tcPr>
            <w:tcW w:w="1152" w:type="dxa"/>
            <w:tcBorders>
              <w:left w:val="single" w:sz="12" w:space="0" w:color="auto"/>
              <w:right w:val="single" w:sz="4" w:space="0" w:color="auto"/>
            </w:tcBorders>
            <w:vAlign w:val="bottom"/>
          </w:tcPr>
          <w:p w14:paraId="515CD93D" w14:textId="77777777" w:rsidR="00267D8F" w:rsidRPr="00545DB8" w:rsidRDefault="00267D8F" w:rsidP="00AA057D">
            <w:pPr>
              <w:pStyle w:val="BodyText-table"/>
              <w:jc w:val="center"/>
            </w:pPr>
            <w:r w:rsidRPr="00545DB8">
              <w:rPr>
                <w:color w:val="000000"/>
              </w:rPr>
              <w:t>54591</w:t>
            </w:r>
          </w:p>
        </w:tc>
        <w:tc>
          <w:tcPr>
            <w:tcW w:w="1584" w:type="dxa"/>
            <w:tcBorders>
              <w:left w:val="single" w:sz="4" w:space="0" w:color="auto"/>
              <w:right w:val="single" w:sz="12" w:space="0" w:color="auto"/>
            </w:tcBorders>
            <w:vAlign w:val="bottom"/>
          </w:tcPr>
          <w:p w14:paraId="7206EA39" w14:textId="77777777" w:rsidR="00267D8F" w:rsidRPr="00545DB8" w:rsidRDefault="00267D8F" w:rsidP="00AA057D">
            <w:pPr>
              <w:pStyle w:val="BodyText-table"/>
              <w:jc w:val="center"/>
            </w:pPr>
            <w:r w:rsidRPr="00545DB8">
              <w:rPr>
                <w:color w:val="000000"/>
              </w:rPr>
              <w:t>252</w:t>
            </w:r>
          </w:p>
        </w:tc>
        <w:tc>
          <w:tcPr>
            <w:tcW w:w="1152" w:type="dxa"/>
            <w:tcBorders>
              <w:left w:val="single" w:sz="12" w:space="0" w:color="auto"/>
            </w:tcBorders>
            <w:vAlign w:val="bottom"/>
          </w:tcPr>
          <w:p w14:paraId="0E549096" w14:textId="77777777" w:rsidR="00267D8F" w:rsidRPr="00545DB8" w:rsidRDefault="00267D8F" w:rsidP="00AA057D">
            <w:pPr>
              <w:pStyle w:val="BodyText-table"/>
              <w:jc w:val="center"/>
            </w:pPr>
            <w:r w:rsidRPr="00545DB8">
              <w:rPr>
                <w:color w:val="000000"/>
              </w:rPr>
              <w:t>70594</w:t>
            </w:r>
          </w:p>
        </w:tc>
        <w:tc>
          <w:tcPr>
            <w:tcW w:w="1584" w:type="dxa"/>
            <w:tcBorders>
              <w:right w:val="single" w:sz="12" w:space="0" w:color="auto"/>
            </w:tcBorders>
            <w:vAlign w:val="bottom"/>
          </w:tcPr>
          <w:p w14:paraId="5D3B71FA" w14:textId="77777777" w:rsidR="00267D8F" w:rsidRPr="00545DB8" w:rsidRDefault="00267D8F" w:rsidP="00AA057D">
            <w:pPr>
              <w:pStyle w:val="BodyText-table"/>
              <w:jc w:val="center"/>
            </w:pPr>
            <w:r w:rsidRPr="00545DB8">
              <w:rPr>
                <w:color w:val="000000"/>
              </w:rPr>
              <w:t>178</w:t>
            </w:r>
          </w:p>
        </w:tc>
        <w:tc>
          <w:tcPr>
            <w:tcW w:w="1152" w:type="dxa"/>
            <w:tcBorders>
              <w:left w:val="single" w:sz="12" w:space="0" w:color="auto"/>
            </w:tcBorders>
            <w:vAlign w:val="bottom"/>
          </w:tcPr>
          <w:p w14:paraId="4C907975" w14:textId="77777777" w:rsidR="00267D8F" w:rsidRPr="00545DB8" w:rsidRDefault="00267D8F" w:rsidP="00AA057D">
            <w:pPr>
              <w:pStyle w:val="BodyText-table"/>
              <w:jc w:val="center"/>
            </w:pPr>
            <w:r w:rsidRPr="00545DB8">
              <w:rPr>
                <w:color w:val="000000"/>
              </w:rPr>
              <w:t>5515</w:t>
            </w:r>
          </w:p>
        </w:tc>
        <w:tc>
          <w:tcPr>
            <w:tcW w:w="1584" w:type="dxa"/>
            <w:tcBorders>
              <w:right w:val="single" w:sz="12" w:space="0" w:color="auto"/>
            </w:tcBorders>
            <w:vAlign w:val="bottom"/>
          </w:tcPr>
          <w:p w14:paraId="5D905E16" w14:textId="77777777" w:rsidR="00267D8F" w:rsidRPr="00545DB8" w:rsidRDefault="00267D8F" w:rsidP="00AA057D">
            <w:pPr>
              <w:pStyle w:val="BodyText-table"/>
              <w:jc w:val="center"/>
            </w:pPr>
            <w:r w:rsidRPr="00545DB8">
              <w:rPr>
                <w:color w:val="000000"/>
              </w:rPr>
              <w:t>1784</w:t>
            </w:r>
          </w:p>
        </w:tc>
      </w:tr>
      <w:tr w:rsidR="00267D8F" w:rsidRPr="00545DB8" w14:paraId="07831D6F" w14:textId="77777777" w:rsidTr="75FD961D">
        <w:trPr>
          <w:cantSplit/>
          <w:jc w:val="center"/>
        </w:trPr>
        <w:tc>
          <w:tcPr>
            <w:tcW w:w="856" w:type="dxa"/>
            <w:tcBorders>
              <w:left w:val="single" w:sz="12" w:space="0" w:color="auto"/>
              <w:right w:val="single" w:sz="12" w:space="0" w:color="auto"/>
            </w:tcBorders>
            <w:vAlign w:val="bottom"/>
          </w:tcPr>
          <w:p w14:paraId="040E5322" w14:textId="77777777" w:rsidR="00267D8F" w:rsidRPr="00545DB8" w:rsidRDefault="00267D8F" w:rsidP="00AA057D">
            <w:pPr>
              <w:pStyle w:val="BodyText-table"/>
              <w:jc w:val="center"/>
            </w:pPr>
            <w:r w:rsidRPr="00545DB8">
              <w:rPr>
                <w:color w:val="000000"/>
              </w:rPr>
              <w:t>26</w:t>
            </w:r>
          </w:p>
        </w:tc>
        <w:tc>
          <w:tcPr>
            <w:tcW w:w="1152" w:type="dxa"/>
            <w:tcBorders>
              <w:left w:val="single" w:sz="12" w:space="0" w:color="auto"/>
              <w:right w:val="single" w:sz="4" w:space="0" w:color="auto"/>
            </w:tcBorders>
            <w:vAlign w:val="bottom"/>
          </w:tcPr>
          <w:p w14:paraId="3497E292" w14:textId="77777777" w:rsidR="00267D8F" w:rsidRPr="00545DB8" w:rsidRDefault="00267D8F" w:rsidP="00AA057D">
            <w:pPr>
              <w:pStyle w:val="BodyText-table"/>
              <w:jc w:val="center"/>
            </w:pPr>
            <w:r w:rsidRPr="00545DB8">
              <w:rPr>
                <w:color w:val="000000"/>
              </w:rPr>
              <w:t>56298</w:t>
            </w:r>
          </w:p>
        </w:tc>
        <w:tc>
          <w:tcPr>
            <w:tcW w:w="1584" w:type="dxa"/>
            <w:tcBorders>
              <w:left w:val="single" w:sz="4" w:space="0" w:color="auto"/>
              <w:right w:val="single" w:sz="12" w:space="0" w:color="auto"/>
            </w:tcBorders>
            <w:vAlign w:val="bottom"/>
          </w:tcPr>
          <w:p w14:paraId="41DBBCC0" w14:textId="77777777" w:rsidR="00267D8F" w:rsidRPr="00545DB8" w:rsidRDefault="00267D8F" w:rsidP="00AA057D">
            <w:pPr>
              <w:pStyle w:val="BodyText-table"/>
              <w:jc w:val="center"/>
            </w:pPr>
            <w:r w:rsidRPr="00545DB8">
              <w:rPr>
                <w:color w:val="000000"/>
              </w:rPr>
              <w:t>254</w:t>
            </w:r>
          </w:p>
        </w:tc>
        <w:tc>
          <w:tcPr>
            <w:tcW w:w="1152" w:type="dxa"/>
            <w:tcBorders>
              <w:left w:val="single" w:sz="12" w:space="0" w:color="auto"/>
            </w:tcBorders>
            <w:vAlign w:val="bottom"/>
          </w:tcPr>
          <w:p w14:paraId="25E4F70E" w14:textId="77777777" w:rsidR="00267D8F" w:rsidRPr="00545DB8" w:rsidRDefault="00267D8F" w:rsidP="00AA057D">
            <w:pPr>
              <w:pStyle w:val="BodyText-table"/>
              <w:jc w:val="center"/>
            </w:pPr>
            <w:r w:rsidRPr="00545DB8">
              <w:rPr>
                <w:color w:val="000000"/>
              </w:rPr>
              <w:t>72838</w:t>
            </w:r>
          </w:p>
        </w:tc>
        <w:tc>
          <w:tcPr>
            <w:tcW w:w="1584" w:type="dxa"/>
            <w:tcBorders>
              <w:right w:val="single" w:sz="12" w:space="0" w:color="auto"/>
            </w:tcBorders>
            <w:vAlign w:val="bottom"/>
          </w:tcPr>
          <w:p w14:paraId="5BE69DBD" w14:textId="77777777" w:rsidR="00267D8F" w:rsidRPr="00545DB8" w:rsidRDefault="00267D8F" w:rsidP="00AA057D">
            <w:pPr>
              <w:pStyle w:val="BodyText-table"/>
              <w:jc w:val="center"/>
            </w:pPr>
            <w:r w:rsidRPr="00545DB8">
              <w:rPr>
                <w:color w:val="000000"/>
              </w:rPr>
              <w:t>180</w:t>
            </w:r>
          </w:p>
        </w:tc>
        <w:tc>
          <w:tcPr>
            <w:tcW w:w="1152" w:type="dxa"/>
            <w:tcBorders>
              <w:left w:val="single" w:sz="12" w:space="0" w:color="auto"/>
            </w:tcBorders>
            <w:vAlign w:val="bottom"/>
          </w:tcPr>
          <w:p w14:paraId="393E4AB4" w14:textId="77777777" w:rsidR="00267D8F" w:rsidRPr="00545DB8" w:rsidRDefault="00267D8F" w:rsidP="00AA057D">
            <w:pPr>
              <w:pStyle w:val="BodyText-table"/>
              <w:jc w:val="center"/>
            </w:pPr>
            <w:r w:rsidRPr="00545DB8">
              <w:rPr>
                <w:color w:val="000000"/>
              </w:rPr>
              <w:t>5688</w:t>
            </w:r>
          </w:p>
        </w:tc>
        <w:tc>
          <w:tcPr>
            <w:tcW w:w="1584" w:type="dxa"/>
            <w:tcBorders>
              <w:right w:val="single" w:sz="12" w:space="0" w:color="auto"/>
            </w:tcBorders>
            <w:vAlign w:val="bottom"/>
          </w:tcPr>
          <w:p w14:paraId="25C4BC93" w14:textId="77777777" w:rsidR="00267D8F" w:rsidRPr="00545DB8" w:rsidRDefault="00267D8F" w:rsidP="00AA057D">
            <w:pPr>
              <w:pStyle w:val="BodyText-table"/>
              <w:jc w:val="center"/>
            </w:pPr>
            <w:r w:rsidRPr="00545DB8">
              <w:rPr>
                <w:color w:val="000000"/>
              </w:rPr>
              <w:t>1798</w:t>
            </w:r>
          </w:p>
        </w:tc>
      </w:tr>
      <w:tr w:rsidR="00267D8F" w:rsidRPr="00545DB8" w14:paraId="7DB8E0E3" w14:textId="77777777" w:rsidTr="75FD961D">
        <w:trPr>
          <w:cantSplit/>
          <w:jc w:val="center"/>
        </w:trPr>
        <w:tc>
          <w:tcPr>
            <w:tcW w:w="856" w:type="dxa"/>
            <w:tcBorders>
              <w:left w:val="single" w:sz="12" w:space="0" w:color="auto"/>
              <w:right w:val="single" w:sz="12" w:space="0" w:color="auto"/>
            </w:tcBorders>
            <w:vAlign w:val="bottom"/>
          </w:tcPr>
          <w:p w14:paraId="4C0CF07C" w14:textId="77777777" w:rsidR="00267D8F" w:rsidRPr="00545DB8" w:rsidRDefault="00267D8F" w:rsidP="00AA057D">
            <w:pPr>
              <w:pStyle w:val="BodyText-table"/>
              <w:jc w:val="center"/>
            </w:pPr>
            <w:r w:rsidRPr="00545DB8">
              <w:rPr>
                <w:color w:val="000000"/>
              </w:rPr>
              <w:t>27</w:t>
            </w:r>
          </w:p>
        </w:tc>
        <w:tc>
          <w:tcPr>
            <w:tcW w:w="1152" w:type="dxa"/>
            <w:tcBorders>
              <w:left w:val="single" w:sz="12" w:space="0" w:color="auto"/>
              <w:right w:val="single" w:sz="4" w:space="0" w:color="auto"/>
            </w:tcBorders>
            <w:vAlign w:val="bottom"/>
          </w:tcPr>
          <w:p w14:paraId="277291A0" w14:textId="77777777" w:rsidR="00267D8F" w:rsidRPr="00545DB8" w:rsidRDefault="00267D8F" w:rsidP="00AA057D">
            <w:pPr>
              <w:pStyle w:val="BodyText-table"/>
              <w:jc w:val="center"/>
            </w:pPr>
            <w:r w:rsidRPr="00545DB8">
              <w:rPr>
                <w:color w:val="000000"/>
              </w:rPr>
              <w:t>57994</w:t>
            </w:r>
          </w:p>
        </w:tc>
        <w:tc>
          <w:tcPr>
            <w:tcW w:w="1584" w:type="dxa"/>
            <w:tcBorders>
              <w:left w:val="single" w:sz="4" w:space="0" w:color="auto"/>
              <w:right w:val="single" w:sz="12" w:space="0" w:color="auto"/>
            </w:tcBorders>
            <w:vAlign w:val="bottom"/>
          </w:tcPr>
          <w:p w14:paraId="71497306" w14:textId="77777777" w:rsidR="00267D8F" w:rsidRPr="00545DB8" w:rsidRDefault="00267D8F" w:rsidP="00AA057D">
            <w:pPr>
              <w:pStyle w:val="BodyText-table"/>
              <w:jc w:val="center"/>
            </w:pPr>
            <w:r w:rsidRPr="00545DB8">
              <w:rPr>
                <w:color w:val="000000"/>
              </w:rPr>
              <w:t>256</w:t>
            </w:r>
          </w:p>
        </w:tc>
        <w:tc>
          <w:tcPr>
            <w:tcW w:w="1152" w:type="dxa"/>
            <w:tcBorders>
              <w:left w:val="single" w:sz="12" w:space="0" w:color="auto"/>
            </w:tcBorders>
            <w:vAlign w:val="bottom"/>
          </w:tcPr>
          <w:p w14:paraId="29CEAD75" w14:textId="77777777" w:rsidR="00267D8F" w:rsidRPr="00545DB8" w:rsidRDefault="00267D8F" w:rsidP="00AA057D">
            <w:pPr>
              <w:pStyle w:val="BodyText-table"/>
              <w:jc w:val="center"/>
            </w:pPr>
            <w:r w:rsidRPr="00545DB8">
              <w:rPr>
                <w:color w:val="000000"/>
              </w:rPr>
              <w:t>75069</w:t>
            </w:r>
          </w:p>
        </w:tc>
        <w:tc>
          <w:tcPr>
            <w:tcW w:w="1584" w:type="dxa"/>
            <w:tcBorders>
              <w:right w:val="single" w:sz="12" w:space="0" w:color="auto"/>
            </w:tcBorders>
            <w:vAlign w:val="bottom"/>
          </w:tcPr>
          <w:p w14:paraId="78E13A24" w14:textId="77777777" w:rsidR="00267D8F" w:rsidRPr="00545DB8" w:rsidRDefault="00267D8F" w:rsidP="00AA057D">
            <w:pPr>
              <w:pStyle w:val="BodyText-table"/>
              <w:jc w:val="center"/>
            </w:pPr>
            <w:r w:rsidRPr="00545DB8">
              <w:rPr>
                <w:color w:val="000000"/>
              </w:rPr>
              <w:t>181</w:t>
            </w:r>
          </w:p>
        </w:tc>
        <w:tc>
          <w:tcPr>
            <w:tcW w:w="1152" w:type="dxa"/>
            <w:tcBorders>
              <w:left w:val="single" w:sz="12" w:space="0" w:color="auto"/>
            </w:tcBorders>
            <w:vAlign w:val="bottom"/>
          </w:tcPr>
          <w:p w14:paraId="738072B5" w14:textId="77777777" w:rsidR="00267D8F" w:rsidRPr="00545DB8" w:rsidRDefault="00267D8F" w:rsidP="00AA057D">
            <w:pPr>
              <w:pStyle w:val="BodyText-table"/>
              <w:jc w:val="center"/>
            </w:pPr>
            <w:r w:rsidRPr="00545DB8">
              <w:rPr>
                <w:color w:val="000000"/>
              </w:rPr>
              <w:t>5860</w:t>
            </w:r>
          </w:p>
        </w:tc>
        <w:tc>
          <w:tcPr>
            <w:tcW w:w="1584" w:type="dxa"/>
            <w:tcBorders>
              <w:right w:val="single" w:sz="12" w:space="0" w:color="auto"/>
            </w:tcBorders>
            <w:vAlign w:val="bottom"/>
          </w:tcPr>
          <w:p w14:paraId="21BD7EDE" w14:textId="77777777" w:rsidR="00267D8F" w:rsidRPr="00545DB8" w:rsidRDefault="00267D8F" w:rsidP="00AA057D">
            <w:pPr>
              <w:pStyle w:val="BodyText-table"/>
              <w:jc w:val="center"/>
            </w:pPr>
            <w:r w:rsidRPr="00545DB8">
              <w:rPr>
                <w:color w:val="000000"/>
              </w:rPr>
              <w:t>1813</w:t>
            </w:r>
          </w:p>
        </w:tc>
      </w:tr>
      <w:tr w:rsidR="00267D8F" w:rsidRPr="00545DB8" w14:paraId="774F5933" w14:textId="77777777" w:rsidTr="75FD961D">
        <w:trPr>
          <w:cantSplit/>
          <w:jc w:val="center"/>
        </w:trPr>
        <w:tc>
          <w:tcPr>
            <w:tcW w:w="856" w:type="dxa"/>
            <w:tcBorders>
              <w:left w:val="single" w:sz="12" w:space="0" w:color="auto"/>
              <w:right w:val="single" w:sz="12" w:space="0" w:color="auto"/>
            </w:tcBorders>
            <w:vAlign w:val="bottom"/>
          </w:tcPr>
          <w:p w14:paraId="3898674A" w14:textId="77777777" w:rsidR="00267D8F" w:rsidRPr="00545DB8" w:rsidRDefault="00267D8F" w:rsidP="00AA057D">
            <w:pPr>
              <w:pStyle w:val="BodyText-table"/>
              <w:jc w:val="center"/>
            </w:pPr>
            <w:r w:rsidRPr="00545DB8">
              <w:rPr>
                <w:color w:val="000000"/>
              </w:rPr>
              <w:t>28</w:t>
            </w:r>
          </w:p>
        </w:tc>
        <w:tc>
          <w:tcPr>
            <w:tcW w:w="1152" w:type="dxa"/>
            <w:tcBorders>
              <w:left w:val="single" w:sz="12" w:space="0" w:color="auto"/>
              <w:right w:val="single" w:sz="4" w:space="0" w:color="auto"/>
            </w:tcBorders>
            <w:vAlign w:val="bottom"/>
          </w:tcPr>
          <w:p w14:paraId="49BF616B" w14:textId="77777777" w:rsidR="00267D8F" w:rsidRPr="00545DB8" w:rsidRDefault="00267D8F" w:rsidP="00AA057D">
            <w:pPr>
              <w:pStyle w:val="BodyText-table"/>
              <w:jc w:val="center"/>
            </w:pPr>
            <w:r w:rsidRPr="00545DB8">
              <w:rPr>
                <w:color w:val="000000"/>
              </w:rPr>
              <w:t>59680</w:t>
            </w:r>
          </w:p>
        </w:tc>
        <w:tc>
          <w:tcPr>
            <w:tcW w:w="1584" w:type="dxa"/>
            <w:tcBorders>
              <w:left w:val="single" w:sz="4" w:space="0" w:color="auto"/>
              <w:right w:val="single" w:sz="12" w:space="0" w:color="auto"/>
            </w:tcBorders>
            <w:vAlign w:val="bottom"/>
          </w:tcPr>
          <w:p w14:paraId="4E09100D" w14:textId="77777777" w:rsidR="00267D8F" w:rsidRPr="00545DB8" w:rsidRDefault="00267D8F" w:rsidP="00AA057D">
            <w:pPr>
              <w:pStyle w:val="BodyText-table"/>
              <w:jc w:val="center"/>
            </w:pPr>
            <w:r w:rsidRPr="00545DB8">
              <w:rPr>
                <w:color w:val="000000"/>
              </w:rPr>
              <w:t>258</w:t>
            </w:r>
          </w:p>
        </w:tc>
        <w:tc>
          <w:tcPr>
            <w:tcW w:w="1152" w:type="dxa"/>
            <w:tcBorders>
              <w:left w:val="single" w:sz="12" w:space="0" w:color="auto"/>
            </w:tcBorders>
            <w:vAlign w:val="bottom"/>
          </w:tcPr>
          <w:p w14:paraId="4CB995D1" w14:textId="77777777" w:rsidR="00267D8F" w:rsidRPr="00545DB8" w:rsidRDefault="00267D8F" w:rsidP="00AA057D">
            <w:pPr>
              <w:pStyle w:val="BodyText-table"/>
              <w:jc w:val="center"/>
            </w:pPr>
            <w:r w:rsidRPr="00545DB8">
              <w:rPr>
                <w:color w:val="000000"/>
              </w:rPr>
              <w:t>77285</w:t>
            </w:r>
          </w:p>
        </w:tc>
        <w:tc>
          <w:tcPr>
            <w:tcW w:w="1584" w:type="dxa"/>
            <w:tcBorders>
              <w:right w:val="single" w:sz="12" w:space="0" w:color="auto"/>
            </w:tcBorders>
            <w:vAlign w:val="bottom"/>
          </w:tcPr>
          <w:p w14:paraId="06B55DA1" w14:textId="77777777" w:rsidR="00267D8F" w:rsidRPr="00545DB8" w:rsidRDefault="00267D8F" w:rsidP="00AA057D">
            <w:pPr>
              <w:pStyle w:val="BodyText-table"/>
              <w:jc w:val="center"/>
            </w:pPr>
            <w:r w:rsidRPr="00545DB8">
              <w:rPr>
                <w:color w:val="000000"/>
              </w:rPr>
              <w:t>183</w:t>
            </w:r>
          </w:p>
        </w:tc>
        <w:tc>
          <w:tcPr>
            <w:tcW w:w="1152" w:type="dxa"/>
            <w:tcBorders>
              <w:left w:val="single" w:sz="12" w:space="0" w:color="auto"/>
            </w:tcBorders>
            <w:vAlign w:val="bottom"/>
          </w:tcPr>
          <w:p w14:paraId="76D58FC6" w14:textId="77777777" w:rsidR="00267D8F" w:rsidRPr="00545DB8" w:rsidRDefault="00267D8F" w:rsidP="00AA057D">
            <w:pPr>
              <w:pStyle w:val="BodyText-table"/>
              <w:jc w:val="center"/>
            </w:pPr>
            <w:r w:rsidRPr="00545DB8">
              <w:rPr>
                <w:color w:val="000000"/>
              </w:rPr>
              <w:t>6031</w:t>
            </w:r>
          </w:p>
        </w:tc>
        <w:tc>
          <w:tcPr>
            <w:tcW w:w="1584" w:type="dxa"/>
            <w:tcBorders>
              <w:right w:val="single" w:sz="12" w:space="0" w:color="auto"/>
            </w:tcBorders>
            <w:vAlign w:val="bottom"/>
          </w:tcPr>
          <w:p w14:paraId="79F99829" w14:textId="77777777" w:rsidR="00267D8F" w:rsidRPr="00545DB8" w:rsidRDefault="00267D8F" w:rsidP="00AA057D">
            <w:pPr>
              <w:pStyle w:val="BodyText-table"/>
              <w:jc w:val="center"/>
            </w:pPr>
            <w:r w:rsidRPr="00545DB8">
              <w:rPr>
                <w:color w:val="000000"/>
              </w:rPr>
              <w:t>1827</w:t>
            </w:r>
          </w:p>
        </w:tc>
      </w:tr>
      <w:tr w:rsidR="00267D8F" w:rsidRPr="00545DB8" w14:paraId="257828BD" w14:textId="77777777" w:rsidTr="75FD961D">
        <w:trPr>
          <w:cantSplit/>
          <w:jc w:val="center"/>
        </w:trPr>
        <w:tc>
          <w:tcPr>
            <w:tcW w:w="856" w:type="dxa"/>
            <w:tcBorders>
              <w:left w:val="single" w:sz="12" w:space="0" w:color="auto"/>
              <w:right w:val="single" w:sz="12" w:space="0" w:color="auto"/>
            </w:tcBorders>
            <w:vAlign w:val="bottom"/>
          </w:tcPr>
          <w:p w14:paraId="3A1DE08E" w14:textId="77777777" w:rsidR="00267D8F" w:rsidRPr="00545DB8" w:rsidRDefault="00267D8F" w:rsidP="00AA057D">
            <w:pPr>
              <w:pStyle w:val="BodyText-table"/>
              <w:jc w:val="center"/>
              <w:rPr>
                <w:color w:val="000000"/>
              </w:rPr>
            </w:pPr>
            <w:r w:rsidRPr="00545DB8">
              <w:rPr>
                <w:color w:val="000000"/>
              </w:rPr>
              <w:t>29</w:t>
            </w:r>
          </w:p>
        </w:tc>
        <w:tc>
          <w:tcPr>
            <w:tcW w:w="1152" w:type="dxa"/>
            <w:tcBorders>
              <w:left w:val="single" w:sz="12" w:space="0" w:color="auto"/>
              <w:right w:val="single" w:sz="4" w:space="0" w:color="auto"/>
            </w:tcBorders>
            <w:vAlign w:val="bottom"/>
          </w:tcPr>
          <w:p w14:paraId="273C7823" w14:textId="77777777" w:rsidR="00267D8F" w:rsidRPr="00545DB8" w:rsidRDefault="00267D8F" w:rsidP="00AA057D">
            <w:pPr>
              <w:pStyle w:val="BodyText-table"/>
              <w:jc w:val="center"/>
              <w:rPr>
                <w:color w:val="000000"/>
              </w:rPr>
            </w:pPr>
            <w:r w:rsidRPr="00545DB8">
              <w:rPr>
                <w:color w:val="000000"/>
              </w:rPr>
              <w:t>61357</w:t>
            </w:r>
          </w:p>
        </w:tc>
        <w:tc>
          <w:tcPr>
            <w:tcW w:w="1584" w:type="dxa"/>
            <w:tcBorders>
              <w:left w:val="single" w:sz="4" w:space="0" w:color="auto"/>
              <w:right w:val="single" w:sz="12" w:space="0" w:color="auto"/>
            </w:tcBorders>
            <w:vAlign w:val="bottom"/>
          </w:tcPr>
          <w:p w14:paraId="55D9944E" w14:textId="77777777" w:rsidR="00267D8F" w:rsidRPr="00545DB8" w:rsidRDefault="00267D8F" w:rsidP="00AA057D">
            <w:pPr>
              <w:pStyle w:val="BodyText-table"/>
              <w:jc w:val="center"/>
              <w:rPr>
                <w:color w:val="000000"/>
              </w:rPr>
            </w:pPr>
            <w:r w:rsidRPr="00545DB8">
              <w:rPr>
                <w:color w:val="000000"/>
              </w:rPr>
              <w:t>260</w:t>
            </w:r>
          </w:p>
        </w:tc>
        <w:tc>
          <w:tcPr>
            <w:tcW w:w="1152" w:type="dxa"/>
            <w:tcBorders>
              <w:left w:val="single" w:sz="12" w:space="0" w:color="auto"/>
            </w:tcBorders>
            <w:vAlign w:val="bottom"/>
          </w:tcPr>
          <w:p w14:paraId="171B5A04" w14:textId="77777777" w:rsidR="00267D8F" w:rsidRPr="00545DB8" w:rsidRDefault="00267D8F" w:rsidP="00AA057D">
            <w:pPr>
              <w:pStyle w:val="BodyText-table"/>
              <w:jc w:val="center"/>
              <w:rPr>
                <w:color w:val="000000"/>
              </w:rPr>
            </w:pPr>
            <w:r w:rsidRPr="00545DB8">
              <w:rPr>
                <w:color w:val="000000"/>
              </w:rPr>
              <w:t>79488</w:t>
            </w:r>
          </w:p>
        </w:tc>
        <w:tc>
          <w:tcPr>
            <w:tcW w:w="1584" w:type="dxa"/>
            <w:tcBorders>
              <w:right w:val="single" w:sz="12" w:space="0" w:color="auto"/>
            </w:tcBorders>
            <w:vAlign w:val="bottom"/>
          </w:tcPr>
          <w:p w14:paraId="0F591197" w14:textId="77777777" w:rsidR="00267D8F" w:rsidRPr="00545DB8" w:rsidRDefault="00267D8F" w:rsidP="00AA057D">
            <w:pPr>
              <w:pStyle w:val="BodyText-table"/>
              <w:jc w:val="center"/>
              <w:rPr>
                <w:color w:val="000000"/>
              </w:rPr>
            </w:pPr>
            <w:r w:rsidRPr="00545DB8">
              <w:rPr>
                <w:color w:val="000000"/>
              </w:rPr>
              <w:t>184</w:t>
            </w:r>
          </w:p>
        </w:tc>
        <w:tc>
          <w:tcPr>
            <w:tcW w:w="1152" w:type="dxa"/>
            <w:tcBorders>
              <w:left w:val="single" w:sz="12" w:space="0" w:color="auto"/>
            </w:tcBorders>
            <w:vAlign w:val="bottom"/>
          </w:tcPr>
          <w:p w14:paraId="670481EE" w14:textId="77777777" w:rsidR="00267D8F" w:rsidRPr="00545DB8" w:rsidRDefault="00267D8F" w:rsidP="00AA057D">
            <w:pPr>
              <w:pStyle w:val="BodyText-table"/>
              <w:jc w:val="center"/>
              <w:rPr>
                <w:color w:val="000000"/>
              </w:rPr>
            </w:pPr>
            <w:r w:rsidRPr="00545DB8">
              <w:rPr>
                <w:color w:val="000000"/>
              </w:rPr>
              <w:t>6201</w:t>
            </w:r>
          </w:p>
        </w:tc>
        <w:tc>
          <w:tcPr>
            <w:tcW w:w="1584" w:type="dxa"/>
            <w:tcBorders>
              <w:right w:val="single" w:sz="12" w:space="0" w:color="auto"/>
            </w:tcBorders>
            <w:vAlign w:val="bottom"/>
          </w:tcPr>
          <w:p w14:paraId="32F96A84" w14:textId="77777777" w:rsidR="00267D8F" w:rsidRPr="00545DB8" w:rsidRDefault="00267D8F" w:rsidP="00AA057D">
            <w:pPr>
              <w:pStyle w:val="BodyText-table"/>
              <w:jc w:val="center"/>
              <w:rPr>
                <w:color w:val="000000"/>
              </w:rPr>
            </w:pPr>
            <w:r w:rsidRPr="00545DB8">
              <w:rPr>
                <w:color w:val="000000"/>
              </w:rPr>
              <w:t>1840</w:t>
            </w:r>
          </w:p>
        </w:tc>
      </w:tr>
      <w:tr w:rsidR="00267D8F" w:rsidRPr="00545DB8" w14:paraId="2B52CDC0" w14:textId="77777777" w:rsidTr="75FD961D">
        <w:trPr>
          <w:cantSplit/>
          <w:jc w:val="center"/>
        </w:trPr>
        <w:tc>
          <w:tcPr>
            <w:tcW w:w="856" w:type="dxa"/>
            <w:tcBorders>
              <w:left w:val="single" w:sz="12" w:space="0" w:color="auto"/>
              <w:bottom w:val="single" w:sz="12" w:space="0" w:color="auto"/>
              <w:right w:val="single" w:sz="12" w:space="0" w:color="auto"/>
            </w:tcBorders>
            <w:vAlign w:val="bottom"/>
          </w:tcPr>
          <w:p w14:paraId="0DBFABE3" w14:textId="77777777" w:rsidR="00267D8F" w:rsidRPr="00545DB8" w:rsidRDefault="00267D8F" w:rsidP="00AA057D">
            <w:pPr>
              <w:pStyle w:val="BodyText-table"/>
              <w:jc w:val="center"/>
            </w:pPr>
            <w:r w:rsidRPr="00545DB8">
              <w:rPr>
                <w:color w:val="000000"/>
              </w:rPr>
              <w:t>30</w:t>
            </w:r>
          </w:p>
        </w:tc>
        <w:tc>
          <w:tcPr>
            <w:tcW w:w="1152" w:type="dxa"/>
            <w:tcBorders>
              <w:left w:val="single" w:sz="12" w:space="0" w:color="auto"/>
              <w:bottom w:val="single" w:sz="12" w:space="0" w:color="auto"/>
              <w:right w:val="single" w:sz="4" w:space="0" w:color="auto"/>
            </w:tcBorders>
            <w:vAlign w:val="bottom"/>
          </w:tcPr>
          <w:p w14:paraId="0D31D30C" w14:textId="77777777" w:rsidR="00267D8F" w:rsidRPr="00545DB8" w:rsidRDefault="00267D8F" w:rsidP="00AA057D">
            <w:pPr>
              <w:pStyle w:val="BodyText-table"/>
              <w:jc w:val="center"/>
            </w:pPr>
            <w:r w:rsidRPr="00545DB8">
              <w:rPr>
                <w:color w:val="000000"/>
              </w:rPr>
              <w:t>63026</w:t>
            </w:r>
          </w:p>
        </w:tc>
        <w:tc>
          <w:tcPr>
            <w:tcW w:w="1584" w:type="dxa"/>
            <w:tcBorders>
              <w:left w:val="single" w:sz="4" w:space="0" w:color="auto"/>
              <w:bottom w:val="single" w:sz="12" w:space="0" w:color="auto"/>
              <w:right w:val="single" w:sz="12" w:space="0" w:color="auto"/>
            </w:tcBorders>
            <w:vAlign w:val="bottom"/>
          </w:tcPr>
          <w:p w14:paraId="4B7A33F2" w14:textId="77777777" w:rsidR="00267D8F" w:rsidRPr="00545DB8" w:rsidRDefault="00267D8F" w:rsidP="00AA057D">
            <w:pPr>
              <w:pStyle w:val="BodyText-table"/>
              <w:jc w:val="center"/>
            </w:pPr>
            <w:r w:rsidRPr="00545DB8">
              <w:rPr>
                <w:color w:val="000000"/>
              </w:rPr>
              <w:t>262</w:t>
            </w:r>
          </w:p>
        </w:tc>
        <w:tc>
          <w:tcPr>
            <w:tcW w:w="1152" w:type="dxa"/>
            <w:tcBorders>
              <w:left w:val="single" w:sz="12" w:space="0" w:color="auto"/>
              <w:bottom w:val="single" w:sz="12" w:space="0" w:color="auto"/>
            </w:tcBorders>
            <w:vAlign w:val="bottom"/>
          </w:tcPr>
          <w:p w14:paraId="2A27BAC9" w14:textId="77777777" w:rsidR="00267D8F" w:rsidRPr="00545DB8" w:rsidRDefault="00267D8F" w:rsidP="00AA057D">
            <w:pPr>
              <w:pStyle w:val="BodyText-table"/>
              <w:jc w:val="center"/>
            </w:pPr>
            <w:r w:rsidRPr="00545DB8">
              <w:rPr>
                <w:color w:val="000000"/>
              </w:rPr>
              <w:t>81679</w:t>
            </w:r>
          </w:p>
        </w:tc>
        <w:tc>
          <w:tcPr>
            <w:tcW w:w="1584" w:type="dxa"/>
            <w:tcBorders>
              <w:bottom w:val="single" w:sz="12" w:space="0" w:color="auto"/>
              <w:right w:val="single" w:sz="12" w:space="0" w:color="auto"/>
            </w:tcBorders>
            <w:vAlign w:val="bottom"/>
          </w:tcPr>
          <w:p w14:paraId="51356BC3" w14:textId="77777777" w:rsidR="00267D8F" w:rsidRPr="00545DB8" w:rsidRDefault="00267D8F" w:rsidP="00AA057D">
            <w:pPr>
              <w:pStyle w:val="BodyText-table"/>
              <w:jc w:val="center"/>
            </w:pPr>
            <w:r w:rsidRPr="00545DB8">
              <w:rPr>
                <w:color w:val="000000"/>
              </w:rPr>
              <w:t>185</w:t>
            </w:r>
          </w:p>
        </w:tc>
        <w:tc>
          <w:tcPr>
            <w:tcW w:w="1152" w:type="dxa"/>
            <w:tcBorders>
              <w:left w:val="single" w:sz="12" w:space="0" w:color="auto"/>
              <w:bottom w:val="single" w:sz="12" w:space="0" w:color="auto"/>
            </w:tcBorders>
            <w:vAlign w:val="bottom"/>
          </w:tcPr>
          <w:p w14:paraId="09740145" w14:textId="77777777" w:rsidR="00267D8F" w:rsidRPr="00545DB8" w:rsidRDefault="00267D8F" w:rsidP="00AA057D">
            <w:pPr>
              <w:pStyle w:val="BodyText-table"/>
              <w:jc w:val="center"/>
            </w:pPr>
            <w:r w:rsidRPr="00545DB8">
              <w:rPr>
                <w:color w:val="000000"/>
              </w:rPr>
              <w:t>6370</w:t>
            </w:r>
          </w:p>
        </w:tc>
        <w:tc>
          <w:tcPr>
            <w:tcW w:w="1584" w:type="dxa"/>
            <w:tcBorders>
              <w:bottom w:val="single" w:sz="12" w:space="0" w:color="auto"/>
              <w:right w:val="single" w:sz="12" w:space="0" w:color="auto"/>
            </w:tcBorders>
            <w:vAlign w:val="bottom"/>
          </w:tcPr>
          <w:p w14:paraId="426156FC" w14:textId="77777777" w:rsidR="00267D8F" w:rsidRPr="00545DB8" w:rsidRDefault="00267D8F" w:rsidP="00AA057D">
            <w:pPr>
              <w:pStyle w:val="BodyText-table"/>
              <w:jc w:val="center"/>
            </w:pPr>
            <w:r w:rsidRPr="00545DB8">
              <w:rPr>
                <w:color w:val="000000"/>
              </w:rPr>
              <w:t>1853</w:t>
            </w:r>
          </w:p>
        </w:tc>
      </w:tr>
    </w:tbl>
    <w:p w14:paraId="3DA89C81" w14:textId="77C9F772" w:rsidR="00267D8F" w:rsidRPr="00545DB8" w:rsidRDefault="004D2D2C" w:rsidP="00DF25B4">
      <w:pPr>
        <w:pStyle w:val="Heading1"/>
      </w:pPr>
      <w:ins w:id="756" w:author="Author">
        <w:r>
          <w:t>0609F.5-04</w:t>
        </w:r>
        <w:r>
          <w:tab/>
        </w:r>
      </w:ins>
      <w:r w:rsidR="00267D8F" w:rsidRPr="00545DB8">
        <w:t>CABLE TRAY FIRES</w:t>
      </w:r>
    </w:p>
    <w:p w14:paraId="04C5225E" w14:textId="3CE76DE2" w:rsidR="00267D8F" w:rsidRPr="00545DB8" w:rsidRDefault="00056A96" w:rsidP="003823C8">
      <w:pPr>
        <w:pStyle w:val="Heading2"/>
      </w:pPr>
      <w:ins w:id="757" w:author="Author">
        <w:r>
          <w:t>04.01</w:t>
        </w:r>
        <w:r>
          <w:tab/>
        </w:r>
      </w:ins>
      <w:r w:rsidR="00267D8F" w:rsidRPr="00545DB8">
        <w:t>Fires in Vertical Stacks of Horizontal Cable Trays</w:t>
      </w:r>
    </w:p>
    <w:p w14:paraId="16D948CE" w14:textId="10F76A7F" w:rsidR="00267D8F" w:rsidRPr="00587EBD" w:rsidRDefault="00267D8F" w:rsidP="00567B26">
      <w:pPr>
        <w:pStyle w:val="BodyText"/>
      </w:pPr>
      <w:r w:rsidRPr="00545DB8">
        <w:t xml:space="preserve">Vertical stacks of horizontal cable trays located within the </w:t>
      </w:r>
      <w:ins w:id="758" w:author="Author">
        <w:r w:rsidR="00091952">
          <w:t>ZOI</w:t>
        </w:r>
      </w:ins>
      <w:r w:rsidRPr="00545DB8">
        <w:t xml:space="preserve"> of an ignition source may act as secondary combustibles and contribute to the HRR in the area under evaluation. Tables and plots of the combined HRR as a function of time for various cable types (TS and TP), tray widths (1.5 or 3.0 ft.), and ignition source/cable tray configurations can be </w:t>
      </w:r>
      <w:r w:rsidRPr="00587EBD">
        <w:t xml:space="preserve">found in table/plot set C in Attachment </w:t>
      </w:r>
      <w:r w:rsidR="00A71BBD" w:rsidRPr="00587EBD">
        <w:t>8</w:t>
      </w:r>
      <w:r w:rsidRPr="00587EBD">
        <w:t xml:space="preserve">. These tables and plots are applicable for non-HEAF scenarios. For HEAF </w:t>
      </w:r>
      <w:r w:rsidRPr="00587EBD">
        <w:lastRenderedPageBreak/>
        <w:t xml:space="preserve">scenarios, add </w:t>
      </w:r>
      <w:proofErr w:type="spellStart"/>
      <w:r w:rsidRPr="00587EBD">
        <w:t>HRR</w:t>
      </w:r>
      <w:r w:rsidRPr="00587EBD">
        <w:rPr>
          <w:vertAlign w:val="subscript"/>
        </w:rPr>
        <w:t>peak</w:t>
      </w:r>
      <w:proofErr w:type="spellEnd"/>
      <w:r w:rsidRPr="00587EBD">
        <w:t xml:space="preserve"> of the ignition source to the cable tray HRR </w:t>
      </w:r>
      <w:r w:rsidR="00256477" w:rsidRPr="00587EBD">
        <w:t>from</w:t>
      </w:r>
      <w:r w:rsidRPr="00587EBD">
        <w:t xml:space="preserve"> Figures C.01 (for 1.5 ft. wide trays) or C.02 (for 3.0 ft. wide trays)</w:t>
      </w:r>
      <w:r w:rsidR="00F8513A" w:rsidRPr="00587EBD">
        <w:t xml:space="preserve"> in Attachment </w:t>
      </w:r>
      <w:r w:rsidR="00A71BBD" w:rsidRPr="00587EBD">
        <w:t>8</w:t>
      </w:r>
      <w:r w:rsidRPr="00587EBD">
        <w:t>.</w:t>
      </w:r>
    </w:p>
    <w:p w14:paraId="06A1E67C" w14:textId="7EBD451A" w:rsidR="00267D8F" w:rsidRPr="00545DB8" w:rsidRDefault="003F3921" w:rsidP="00567B26">
      <w:pPr>
        <w:pStyle w:val="BodyText"/>
      </w:pPr>
      <w:r w:rsidRPr="00587EBD">
        <w:t>Flame spread and fire propagation characteristics for fi</w:t>
      </w:r>
      <w:r w:rsidRPr="00AA50A7">
        <w:t xml:space="preserve">res involving stacks of cable trays </w:t>
      </w:r>
      <w:r w:rsidR="00E4348C" w:rsidRPr="00AA50A7">
        <w:t>are</w:t>
      </w:r>
      <w:r w:rsidRPr="00AA50A7">
        <w:t xml:space="preserve"> discussed in the section for FDS 2 scenarios in </w:t>
      </w:r>
      <w:r w:rsidR="00E4348C" w:rsidRPr="00AA50A7">
        <w:t>Attach</w:t>
      </w:r>
      <w:r w:rsidRPr="00AA50A7">
        <w:t xml:space="preserve">ment 3 </w:t>
      </w:r>
      <w:ins w:id="759" w:author="Author">
        <w:r w:rsidR="002E25C5">
          <w:t xml:space="preserve">to IMC 0609 Appendix F </w:t>
        </w:r>
      </w:ins>
      <w:r w:rsidRPr="00AA50A7">
        <w:t>and in Section 06.</w:t>
      </w:r>
      <w:r w:rsidR="00E4348C" w:rsidRPr="00AA50A7">
        <w:t>03.03</w:t>
      </w:r>
      <w:r w:rsidRPr="00AA50A7">
        <w:t xml:space="preserve"> of the basis document (IMC 0308 Attachment 3 Appendix F). </w:t>
      </w:r>
      <w:r w:rsidR="00267D8F" w:rsidRPr="00AA50A7">
        <w:t xml:space="preserve">It can be assumed that flame </w:t>
      </w:r>
      <w:proofErr w:type="gramStart"/>
      <w:r w:rsidR="00BB5E03" w:rsidRPr="00AA50A7">
        <w:t>spread</w:t>
      </w:r>
      <w:proofErr w:type="gramEnd"/>
      <w:r w:rsidR="00267D8F" w:rsidRPr="00AA50A7">
        <w:t xml:space="preserve"> and fire propagation will not occur under the following conditions:</w:t>
      </w:r>
    </w:p>
    <w:p w14:paraId="7124F852" w14:textId="2B8B335C" w:rsidR="00267D8F" w:rsidRPr="00545DB8" w:rsidRDefault="00267D8F" w:rsidP="00567B26">
      <w:pPr>
        <w:pStyle w:val="ListBullet2"/>
      </w:pPr>
      <w:r w:rsidRPr="00545DB8">
        <w:t xml:space="preserve">All trays within the ZOI are fully enclosed, i.e., they have solid bottom and top covers. </w:t>
      </w:r>
    </w:p>
    <w:p w14:paraId="5D543F39" w14:textId="3F69421B" w:rsidR="00267D8F" w:rsidRPr="00545DB8" w:rsidRDefault="00267D8F" w:rsidP="00567B26">
      <w:pPr>
        <w:pStyle w:val="ListBullet2"/>
      </w:pPr>
      <w:r w:rsidRPr="00545DB8">
        <w:t xml:space="preserve">All trays within the ZOI have solid bottoms and are tightly covered with at least one in. of ceramic fiber blanket (e.g., </w:t>
      </w:r>
      <w:proofErr w:type="spellStart"/>
      <w:r w:rsidR="005256BF">
        <w:t>Kaowool</w:t>
      </w:r>
      <w:proofErr w:type="spellEnd"/>
      <w:r w:rsidR="005256BF">
        <w:t>).</w:t>
      </w:r>
    </w:p>
    <w:p w14:paraId="1C0B1924" w14:textId="77777777" w:rsidR="00267D8F" w:rsidRPr="00545DB8" w:rsidRDefault="00267D8F" w:rsidP="00567B26">
      <w:pPr>
        <w:pStyle w:val="ListBullet2"/>
      </w:pPr>
      <w:r w:rsidRPr="00545DB8">
        <w:t xml:space="preserve">All trays are within the ZOI are protected with a rated fire barrier or wrap, except for HEAF scenarios, in which case wraps within the ZOI are assumed to be destroyed and ineffective. </w:t>
      </w:r>
    </w:p>
    <w:p w14:paraId="01B7A0FD" w14:textId="0E98C6BB" w:rsidR="00267D8F" w:rsidRPr="00545DB8" w:rsidRDefault="00056A96" w:rsidP="003823C8">
      <w:pPr>
        <w:pStyle w:val="Heading2"/>
      </w:pPr>
      <w:ins w:id="760" w:author="Author">
        <w:r>
          <w:t>04.02</w:t>
        </w:r>
        <w:r>
          <w:tab/>
        </w:r>
      </w:ins>
      <w:r w:rsidR="00267D8F" w:rsidRPr="00545DB8">
        <w:t>Vertical Cable Tray Fires</w:t>
      </w:r>
    </w:p>
    <w:p w14:paraId="4A754C80" w14:textId="3E10F4C6" w:rsidR="00267D8F" w:rsidRPr="00545DB8" w:rsidRDefault="00267D8F" w:rsidP="00567B26">
      <w:pPr>
        <w:pStyle w:val="BodyText"/>
      </w:pPr>
      <w:r w:rsidRPr="00545DB8">
        <w:t>The HRR of a vertical cable tray is conservatively estimated as the product of the width of the tray covered with cables, the height of the tray, and the HRR per unit area (HRRPUA) of the cables. The latter is equal to 150 kW/m</w:t>
      </w:r>
      <w:r w:rsidRPr="00545DB8">
        <w:rPr>
          <w:vertAlign w:val="superscript"/>
        </w:rPr>
        <w:t>2</w:t>
      </w:r>
      <w:r w:rsidRPr="00545DB8">
        <w:t xml:space="preserve"> for TS cables, and 250 kW/m</w:t>
      </w:r>
      <w:r w:rsidRPr="00545DB8">
        <w:rPr>
          <w:vertAlign w:val="superscript"/>
        </w:rPr>
        <w:t>2</w:t>
      </w:r>
      <w:r w:rsidRPr="00545DB8">
        <w:t xml:space="preserve"> for TP and Kerite cables</w:t>
      </w:r>
      <w:r w:rsidR="00A41EF1" w:rsidRPr="00545DB8">
        <w:t xml:space="preserve"> (from NUREG/CR-7010)</w:t>
      </w:r>
      <w:r w:rsidRPr="00545DB8">
        <w:t>. Flames are assumed to spread very rapidly in the vertical direction, and the HRR is therefore assumed to be instantaneous at ignition.</w:t>
      </w:r>
    </w:p>
    <w:p w14:paraId="7B01A530" w14:textId="16DB4AD7" w:rsidR="000C0B10" w:rsidRPr="00545DB8" w:rsidRDefault="00056A96" w:rsidP="003823C8">
      <w:pPr>
        <w:pStyle w:val="Heading2"/>
      </w:pPr>
      <w:ins w:id="761" w:author="Author">
        <w:r>
          <w:t>04.03</w:t>
        </w:r>
        <w:r w:rsidR="00D97556">
          <w:tab/>
        </w:r>
      </w:ins>
      <w:r w:rsidR="000C0B10" w:rsidRPr="00545DB8">
        <w:t>Self-Ignited Cable Fires</w:t>
      </w:r>
    </w:p>
    <w:p w14:paraId="549DD930" w14:textId="6B1B6182" w:rsidR="00B401C1" w:rsidRPr="00545DB8" w:rsidRDefault="00F8513A" w:rsidP="00567B26">
      <w:pPr>
        <w:pStyle w:val="BodyText"/>
      </w:pPr>
      <w:r w:rsidRPr="00587EBD">
        <w:t>T</w:t>
      </w:r>
      <w:r w:rsidR="00B401C1" w:rsidRPr="00587EBD">
        <w:t xml:space="preserve">he </w:t>
      </w:r>
      <w:r w:rsidRPr="00587EBD">
        <w:t xml:space="preserve">HRR </w:t>
      </w:r>
      <w:r w:rsidR="00256477" w:rsidRPr="00587EBD">
        <w:t xml:space="preserve">profile </w:t>
      </w:r>
      <w:r w:rsidRPr="00587EBD">
        <w:t>of</w:t>
      </w:r>
      <w:r w:rsidR="00B401C1" w:rsidRPr="00587EBD">
        <w:t xml:space="preserve"> </w:t>
      </w:r>
      <w:r w:rsidR="00256477" w:rsidRPr="00587EBD">
        <w:t xml:space="preserve">vertical stacks of horizontal </w:t>
      </w:r>
      <w:r w:rsidR="00B401C1" w:rsidRPr="00587EBD">
        <w:t>cable trays</w:t>
      </w:r>
      <w:r w:rsidR="00256477" w:rsidRPr="00587EBD">
        <w:t xml:space="preserve"> involved in</w:t>
      </w:r>
      <w:r w:rsidR="00B401C1" w:rsidRPr="00587EBD">
        <w:t xml:space="preserve"> </w:t>
      </w:r>
      <w:r w:rsidR="00256477" w:rsidRPr="00587EBD">
        <w:t>a</w:t>
      </w:r>
      <w:r w:rsidRPr="00587EBD">
        <w:t xml:space="preserve"> self-ignited cable fire scenario </w:t>
      </w:r>
      <w:r w:rsidR="00256477" w:rsidRPr="00587EBD">
        <w:t xml:space="preserve">can be obtained from Figures C.01 (for 1.5 ft. wide trays) or C.02 (for 3.0 ft. wide trays) in Attachment </w:t>
      </w:r>
      <w:r w:rsidR="00A71BBD" w:rsidRPr="00587EBD">
        <w:t>8</w:t>
      </w:r>
      <w:r w:rsidR="00256477" w:rsidRPr="00587EBD">
        <w:t>. A conservative estimate of the HRR of</w:t>
      </w:r>
      <w:r w:rsidR="00B401C1" w:rsidRPr="00587EBD">
        <w:t xml:space="preserve"> a </w:t>
      </w:r>
      <w:r w:rsidRPr="00587EBD">
        <w:t xml:space="preserve">vertical </w:t>
      </w:r>
      <w:r w:rsidR="00256477" w:rsidRPr="00587EBD">
        <w:t xml:space="preserve">self-ignited </w:t>
      </w:r>
      <w:r w:rsidR="00B401C1" w:rsidRPr="00587EBD">
        <w:t>cable tray</w:t>
      </w:r>
      <w:r w:rsidR="00256477" w:rsidRPr="00587EBD">
        <w:t xml:space="preserve"> can be obtained as </w:t>
      </w:r>
      <w:r w:rsidRPr="00587EBD">
        <w:t xml:space="preserve">discussed </w:t>
      </w:r>
      <w:r w:rsidR="00256477" w:rsidRPr="00587EBD">
        <w:t>in the previo</w:t>
      </w:r>
      <w:r w:rsidR="00256477" w:rsidRPr="00545DB8">
        <w:t>us section</w:t>
      </w:r>
      <w:r w:rsidR="00B401C1" w:rsidRPr="00545DB8">
        <w:t>.</w:t>
      </w:r>
    </w:p>
    <w:p w14:paraId="132B7CDC" w14:textId="6891B4A3" w:rsidR="00256477" w:rsidRPr="00545DB8" w:rsidRDefault="00D97556" w:rsidP="00DF25B4">
      <w:pPr>
        <w:pStyle w:val="Heading1"/>
      </w:pPr>
      <w:ins w:id="762" w:author="Author">
        <w:r>
          <w:t>0609F.5-05</w:t>
        </w:r>
        <w:r>
          <w:tab/>
        </w:r>
      </w:ins>
      <w:r w:rsidR="00256477" w:rsidRPr="00545DB8">
        <w:t>HOT WORK FIRES</w:t>
      </w:r>
    </w:p>
    <w:p w14:paraId="6ECE09D3" w14:textId="22AAF326" w:rsidR="000C0B10" w:rsidRPr="00545DB8" w:rsidRDefault="000C0B10" w:rsidP="00567B26">
      <w:pPr>
        <w:pStyle w:val="BodyText"/>
      </w:pPr>
      <w:r w:rsidRPr="00545DB8">
        <w:t>For hot work fires, it will be assumed that the hot work leads to ignition of either transient combustibles, exposed cables, or insulation materials depending on the specific situation. Transient combustibles could include flammable materials used in conjunction with the hot work itself (e.g., plastic sheeting or non-</w:t>
      </w:r>
      <w:ins w:id="763" w:author="Author">
        <w:r w:rsidR="00BB5E03" w:rsidRPr="00545DB8">
          <w:t>fire-retardant</w:t>
        </w:r>
      </w:ins>
      <w:r w:rsidRPr="00545DB8">
        <w:t xml:space="preserve"> scaffold materials).</w:t>
      </w:r>
    </w:p>
    <w:p w14:paraId="6DDC5352" w14:textId="133ECBC1" w:rsidR="000C0B10" w:rsidRPr="00545DB8" w:rsidRDefault="000C0B10" w:rsidP="00567B26">
      <w:pPr>
        <w:pStyle w:val="ListBullet2"/>
      </w:pPr>
      <w:r w:rsidRPr="00545DB8">
        <w:t>If the hot work is assumed to ignite transients, treat the subsequent fire like any other transient fuel fire. As-found conditions may be reflected in fire characterization.</w:t>
      </w:r>
    </w:p>
    <w:p w14:paraId="08DEFBAB" w14:textId="529B3155" w:rsidR="000C0B10" w:rsidRPr="00545DB8" w:rsidRDefault="000C0B10" w:rsidP="00567B26">
      <w:pPr>
        <w:pStyle w:val="ListBullet2"/>
      </w:pPr>
      <w:r w:rsidRPr="00545DB8">
        <w:t>If the hot work is assumed to ignite exposed cables, treat the subsequent fire like a self</w:t>
      </w:r>
      <w:r w:rsidR="00395AB5">
        <w:noBreakHyphen/>
      </w:r>
      <w:r w:rsidRPr="00545DB8">
        <w:t>ignited cable fire.</w:t>
      </w:r>
    </w:p>
    <w:p w14:paraId="0262692A" w14:textId="77777777" w:rsidR="000C0B10" w:rsidRPr="00545DB8" w:rsidRDefault="000C0B10" w:rsidP="00567B26">
      <w:pPr>
        <w:pStyle w:val="ListBullet2"/>
      </w:pPr>
      <w:r w:rsidRPr="00545DB8">
        <w:t>If the hot work fire is assumed to ignite insulation materials, seek additional guidance from Regional or Headquarters fire protection staff.</w:t>
      </w:r>
    </w:p>
    <w:p w14:paraId="722989BE" w14:textId="2912D43A" w:rsidR="00052D6D" w:rsidRPr="00545DB8" w:rsidRDefault="00C75311" w:rsidP="00DF25B4">
      <w:pPr>
        <w:pStyle w:val="Heading1"/>
      </w:pPr>
      <w:ins w:id="764" w:author="Author">
        <w:r>
          <w:t>0609F.5-0</w:t>
        </w:r>
        <w:r w:rsidR="005C2E78">
          <w:t>6</w:t>
        </w:r>
        <w:r w:rsidR="005C2E78">
          <w:tab/>
        </w:r>
      </w:ins>
      <w:r w:rsidR="00052D6D" w:rsidRPr="00545DB8">
        <w:t>SEVERE FIRES INVOLVING THE MAIN TURBINE GENERATOR SET</w:t>
      </w:r>
    </w:p>
    <w:p w14:paraId="21B64D3C" w14:textId="1F08CC24" w:rsidR="000C0B10" w:rsidRPr="00545DB8" w:rsidRDefault="000C0B10" w:rsidP="00567B26">
      <w:pPr>
        <w:pStyle w:val="BodyText"/>
      </w:pPr>
      <w:r w:rsidRPr="00545DB8">
        <w:t>For inspections involving the turbine building, a need to address severe fires involving the main turbine generator set may arise. In this case, additional guidance will be needed to complete the Phase 2 analysis. Guidance from either Regional or Headquarters fire protection staff should be sought in the treatment of these fires.</w:t>
      </w:r>
    </w:p>
    <w:p w14:paraId="5E35D652" w14:textId="2A2DF7AB" w:rsidR="000C0B10" w:rsidRPr="00545DB8" w:rsidRDefault="00F44D50" w:rsidP="00BC756D">
      <w:pPr>
        <w:pStyle w:val="Heading1"/>
        <w:spacing w:before="0"/>
      </w:pPr>
      <w:ins w:id="765" w:author="Author">
        <w:r>
          <w:lastRenderedPageBreak/>
          <w:t>0609F.5-07</w:t>
        </w:r>
        <w:r>
          <w:tab/>
        </w:r>
      </w:ins>
      <w:r w:rsidR="00052D6D" w:rsidRPr="00545DB8">
        <w:t>HYDROGEN FIRES</w:t>
      </w:r>
    </w:p>
    <w:p w14:paraId="03C7303E" w14:textId="453AAF2F" w:rsidR="00A71BBD" w:rsidRDefault="000C0B10" w:rsidP="00944F7B">
      <w:pPr>
        <w:pStyle w:val="BodyText"/>
      </w:pPr>
      <w:r w:rsidRPr="00545DB8">
        <w:t>If for a given fire area, hydrogen fires might be a significant factor in the risk quantification, additional guidance will be needed to complete the Phase 2 analysis. Guidance from either Regional or Headquarters fire protection staff should be sought in the treatment of these fires.</w:t>
      </w:r>
    </w:p>
    <w:p w14:paraId="166D281E" w14:textId="068741A4" w:rsidR="00BB5933" w:rsidRDefault="000878AC" w:rsidP="002A669A">
      <w:pPr>
        <w:pStyle w:val="END"/>
        <w:sectPr w:rsidR="00BB5933" w:rsidSect="0028411C">
          <w:footerReference w:type="default" r:id="rId13"/>
          <w:pgSz w:w="12240" w:h="15840" w:code="1"/>
          <w:pgMar w:top="1440" w:right="1440" w:bottom="1440" w:left="1440" w:header="720" w:footer="720" w:gutter="0"/>
          <w:pgNumType w:start="1"/>
          <w:cols w:space="720"/>
          <w:noEndnote/>
          <w:docGrid w:linePitch="326"/>
        </w:sectPr>
      </w:pPr>
      <w:ins w:id="766" w:author="Author">
        <w:r>
          <w:t>END</w:t>
        </w:r>
      </w:ins>
    </w:p>
    <w:p w14:paraId="5FBAE920" w14:textId="17E16288" w:rsidR="00F761E1" w:rsidRPr="007057DD" w:rsidRDefault="00F761E1" w:rsidP="00DF25B4">
      <w:pPr>
        <w:pStyle w:val="attachmenttitle"/>
      </w:pPr>
      <w:r w:rsidRPr="007057DD">
        <w:lastRenderedPageBreak/>
        <w:t>A</w:t>
      </w:r>
      <w:r w:rsidR="00DF25B4">
        <w:t>ttachment</w:t>
      </w:r>
      <w:r w:rsidRPr="007057DD">
        <w:t xml:space="preserve"> 1</w:t>
      </w:r>
      <w:r w:rsidR="00BB5933">
        <w:t xml:space="preserve">: </w:t>
      </w:r>
      <w:r w:rsidRPr="007057DD">
        <w:t>Revision History for IMC 0609, Appendix F Attachment 5</w:t>
      </w:r>
    </w:p>
    <w:tbl>
      <w:tblPr>
        <w:tblStyle w:val="IM"/>
        <w:tblW w:w="13680" w:type="dxa"/>
        <w:tblLayout w:type="fixed"/>
        <w:tblCellMar>
          <w:top w:w="58" w:type="dxa"/>
          <w:left w:w="58" w:type="dxa"/>
          <w:bottom w:w="58" w:type="dxa"/>
          <w:right w:w="58" w:type="dxa"/>
        </w:tblCellMar>
        <w:tblLook w:val="04A0" w:firstRow="1" w:lastRow="0" w:firstColumn="1" w:lastColumn="0" w:noHBand="0" w:noVBand="1"/>
      </w:tblPr>
      <w:tblGrid>
        <w:gridCol w:w="1620"/>
        <w:gridCol w:w="1728"/>
        <w:gridCol w:w="6356"/>
        <w:gridCol w:w="1849"/>
        <w:gridCol w:w="2127"/>
      </w:tblGrid>
      <w:tr w:rsidR="00B35A12" w:rsidRPr="00146514" w14:paraId="0065E11A" w14:textId="77777777" w:rsidTr="006D267B">
        <w:tc>
          <w:tcPr>
            <w:tcW w:w="1620" w:type="dxa"/>
          </w:tcPr>
          <w:p w14:paraId="65EA584F" w14:textId="08CC0F29" w:rsidR="00F761E1" w:rsidRPr="00146514" w:rsidRDefault="00F761E1" w:rsidP="00146514">
            <w:pPr>
              <w:pStyle w:val="BodyText-table"/>
            </w:pPr>
            <w:r w:rsidRPr="00146514">
              <w:t>Commitment</w:t>
            </w:r>
            <w:r w:rsidR="00B35A12" w:rsidRPr="00146514">
              <w:t xml:space="preserve"> </w:t>
            </w:r>
            <w:r w:rsidRPr="00146514">
              <w:t>Tracking</w:t>
            </w:r>
            <w:r w:rsidR="00B35A12" w:rsidRPr="00146514">
              <w:t xml:space="preserve"> </w:t>
            </w:r>
            <w:r w:rsidRPr="00146514">
              <w:t>Number</w:t>
            </w:r>
          </w:p>
        </w:tc>
        <w:tc>
          <w:tcPr>
            <w:tcW w:w="1728" w:type="dxa"/>
          </w:tcPr>
          <w:p w14:paraId="6A4AB4E6" w14:textId="77777777" w:rsidR="00F761E1" w:rsidRPr="00146514" w:rsidRDefault="00F761E1" w:rsidP="00146514">
            <w:pPr>
              <w:pStyle w:val="BodyText-table"/>
            </w:pPr>
            <w:r w:rsidRPr="00146514">
              <w:t>Accession Number</w:t>
            </w:r>
          </w:p>
          <w:p w14:paraId="6C3F758C" w14:textId="0302A854" w:rsidR="00B35A12" w:rsidRPr="00146514" w:rsidRDefault="00F761E1" w:rsidP="00146514">
            <w:pPr>
              <w:pStyle w:val="BodyText-table"/>
            </w:pPr>
            <w:r w:rsidRPr="00146514">
              <w:t>Issue Date</w:t>
            </w:r>
          </w:p>
          <w:p w14:paraId="4F0AD277" w14:textId="598D6D13" w:rsidR="00F761E1" w:rsidRPr="00146514" w:rsidRDefault="00F761E1" w:rsidP="00146514">
            <w:pPr>
              <w:pStyle w:val="BodyText-table"/>
            </w:pPr>
            <w:r w:rsidRPr="00146514">
              <w:t>Change Notice</w:t>
            </w:r>
          </w:p>
        </w:tc>
        <w:tc>
          <w:tcPr>
            <w:tcW w:w="6356" w:type="dxa"/>
          </w:tcPr>
          <w:p w14:paraId="6D39032F" w14:textId="77777777" w:rsidR="00F761E1" w:rsidRPr="00146514" w:rsidRDefault="00F761E1" w:rsidP="00146514">
            <w:pPr>
              <w:pStyle w:val="BodyText-table"/>
            </w:pPr>
            <w:r w:rsidRPr="00146514">
              <w:t>Description of Change</w:t>
            </w:r>
          </w:p>
        </w:tc>
        <w:tc>
          <w:tcPr>
            <w:tcW w:w="1849" w:type="dxa"/>
          </w:tcPr>
          <w:p w14:paraId="7D023D51" w14:textId="176E3DE3" w:rsidR="00F761E1" w:rsidRPr="00146514" w:rsidRDefault="00F761E1" w:rsidP="00146514">
            <w:pPr>
              <w:pStyle w:val="BodyText-table"/>
            </w:pPr>
            <w:r w:rsidRPr="00146514">
              <w:t>Description of Training</w:t>
            </w:r>
            <w:r w:rsidR="00B35A12" w:rsidRPr="00146514">
              <w:t xml:space="preserve"> </w:t>
            </w:r>
            <w:r w:rsidRPr="00146514">
              <w:t>Required and Completion Date</w:t>
            </w:r>
          </w:p>
        </w:tc>
        <w:tc>
          <w:tcPr>
            <w:tcW w:w="2127" w:type="dxa"/>
          </w:tcPr>
          <w:p w14:paraId="59F75432" w14:textId="43663EFA" w:rsidR="00F761E1" w:rsidRPr="00146514" w:rsidRDefault="00F761E1" w:rsidP="00146514">
            <w:pPr>
              <w:pStyle w:val="BodyText-table"/>
            </w:pPr>
            <w:r w:rsidRPr="00146514">
              <w:t>Comment</w:t>
            </w:r>
            <w:r w:rsidR="00C50BAD" w:rsidRPr="00146514">
              <w:t xml:space="preserve"> Resolution</w:t>
            </w:r>
            <w:r w:rsidRPr="00146514">
              <w:t xml:space="preserve"> and Feedback </w:t>
            </w:r>
            <w:r w:rsidR="00C50BAD" w:rsidRPr="00146514">
              <w:t>Form</w:t>
            </w:r>
            <w:r w:rsidRPr="00146514">
              <w:t xml:space="preserve"> Accession Number</w:t>
            </w:r>
            <w:r w:rsidR="00C50BAD" w:rsidRPr="00146514">
              <w:t xml:space="preserve"> (Pre-Decisional, Non-Public)</w:t>
            </w:r>
          </w:p>
        </w:tc>
      </w:tr>
      <w:tr w:rsidR="00B35A12" w:rsidRPr="007057DD" w14:paraId="3BCA85C7" w14:textId="77777777" w:rsidTr="006D267B">
        <w:trPr>
          <w:tblHeader w:val="0"/>
        </w:trPr>
        <w:tc>
          <w:tcPr>
            <w:tcW w:w="1620" w:type="dxa"/>
          </w:tcPr>
          <w:p w14:paraId="5F795B3D" w14:textId="6DB80221" w:rsidR="00F761E1" w:rsidRPr="007057DD" w:rsidRDefault="00F761E1" w:rsidP="00AE0712">
            <w:pPr>
              <w:pStyle w:val="BodyText-table"/>
            </w:pPr>
          </w:p>
        </w:tc>
        <w:tc>
          <w:tcPr>
            <w:tcW w:w="1728" w:type="dxa"/>
          </w:tcPr>
          <w:p w14:paraId="15602758" w14:textId="77777777" w:rsidR="00647D40" w:rsidRDefault="00647D40" w:rsidP="00647D40">
            <w:pPr>
              <w:pStyle w:val="BodyText-table"/>
              <w:rPr>
                <w:ins w:id="767" w:author="Author"/>
                <w:rFonts w:cs="Arial"/>
                <w:color w:val="000000"/>
              </w:rPr>
            </w:pPr>
            <w:ins w:id="768" w:author="Author">
              <w:r w:rsidRPr="0007586D">
                <w:rPr>
                  <w:rFonts w:cs="Arial"/>
                  <w:color w:val="000000"/>
                </w:rPr>
                <w:t>ML041</w:t>
              </w:r>
              <w:r>
                <w:rPr>
                  <w:rFonts w:cs="Arial"/>
                  <w:color w:val="000000"/>
                </w:rPr>
                <w:t>700310</w:t>
              </w:r>
            </w:ins>
          </w:p>
          <w:p w14:paraId="4330B437" w14:textId="008A1671" w:rsidR="00F761E1" w:rsidRDefault="00F761E1" w:rsidP="00AE0712">
            <w:pPr>
              <w:pStyle w:val="BodyText-table"/>
              <w:rPr>
                <w:rFonts w:cs="Arial"/>
                <w:color w:val="000000"/>
              </w:rPr>
            </w:pPr>
            <w:r w:rsidRPr="007057DD">
              <w:rPr>
                <w:rFonts w:cs="Arial"/>
                <w:color w:val="000000"/>
              </w:rPr>
              <w:t>05/28/2004</w:t>
            </w:r>
          </w:p>
          <w:p w14:paraId="4DAE273A" w14:textId="4A2FAF62" w:rsidR="00DE3650" w:rsidRPr="007057DD" w:rsidRDefault="00DE3650" w:rsidP="00AE0712">
            <w:pPr>
              <w:pStyle w:val="BodyText-table"/>
            </w:pPr>
            <w:r>
              <w:rPr>
                <w:rFonts w:cs="Arial"/>
                <w:color w:val="000000"/>
              </w:rPr>
              <w:t>CN 04-016</w:t>
            </w:r>
          </w:p>
        </w:tc>
        <w:tc>
          <w:tcPr>
            <w:tcW w:w="6356" w:type="dxa"/>
          </w:tcPr>
          <w:p w14:paraId="2D23ABCC" w14:textId="7EF9E11E" w:rsidR="00F761E1" w:rsidRPr="007057DD" w:rsidRDefault="00F761E1" w:rsidP="00AE0712">
            <w:pPr>
              <w:pStyle w:val="BodyText-table"/>
            </w:pPr>
            <w:r w:rsidRPr="007057DD">
              <w:rPr>
                <w:rFonts w:cs="Arial"/>
                <w:color w:val="000000"/>
              </w:rPr>
              <w:t xml:space="preserve">IMC 0609, App F, </w:t>
            </w:r>
            <w:proofErr w:type="spellStart"/>
            <w:r w:rsidRPr="007057DD">
              <w:rPr>
                <w:rFonts w:cs="Arial"/>
                <w:color w:val="000000"/>
              </w:rPr>
              <w:t>Att</w:t>
            </w:r>
            <w:proofErr w:type="spellEnd"/>
            <w:r w:rsidRPr="007057DD">
              <w:rPr>
                <w:rFonts w:cs="Arial"/>
                <w:color w:val="000000"/>
              </w:rPr>
              <w:t xml:space="preserve"> 5 “Characterizing Non-Simple Fire Ignition Sources,” is added to provide guidance on the need to consider whether non-simple ignition sources such as self-ignited cable fires, energetic electrical arcing faults, transient combustibles, hot work, liquid fuel spills, and hydrogen are plausible fire ignition sources.</w:t>
            </w:r>
          </w:p>
        </w:tc>
        <w:tc>
          <w:tcPr>
            <w:tcW w:w="1849" w:type="dxa"/>
          </w:tcPr>
          <w:p w14:paraId="4C826EC6" w14:textId="77777777" w:rsidR="00F761E1" w:rsidRPr="007057DD" w:rsidRDefault="00F761E1" w:rsidP="00AE0712">
            <w:pPr>
              <w:pStyle w:val="BodyText-table"/>
            </w:pPr>
            <w:r w:rsidRPr="007057DD">
              <w:t>None</w:t>
            </w:r>
          </w:p>
        </w:tc>
        <w:tc>
          <w:tcPr>
            <w:tcW w:w="2127" w:type="dxa"/>
          </w:tcPr>
          <w:p w14:paraId="42E08E93" w14:textId="77777777" w:rsidR="00F761E1" w:rsidRPr="007057DD" w:rsidRDefault="00F761E1" w:rsidP="00AE0712">
            <w:pPr>
              <w:pStyle w:val="BodyText-table"/>
            </w:pPr>
            <w:r w:rsidRPr="007057DD">
              <w:t>N/A</w:t>
            </w:r>
          </w:p>
        </w:tc>
      </w:tr>
      <w:tr w:rsidR="00B35A12" w:rsidRPr="007057DD" w14:paraId="727B899F" w14:textId="77777777" w:rsidTr="006D267B">
        <w:trPr>
          <w:tblHeader w:val="0"/>
        </w:trPr>
        <w:tc>
          <w:tcPr>
            <w:tcW w:w="1620" w:type="dxa"/>
          </w:tcPr>
          <w:p w14:paraId="134E6BD9" w14:textId="34243172" w:rsidR="00F761E1" w:rsidRPr="007057DD" w:rsidRDefault="00F761E1" w:rsidP="00AE0712">
            <w:pPr>
              <w:pStyle w:val="BodyText-table"/>
            </w:pPr>
          </w:p>
        </w:tc>
        <w:tc>
          <w:tcPr>
            <w:tcW w:w="1728" w:type="dxa"/>
          </w:tcPr>
          <w:p w14:paraId="2F62300E" w14:textId="77777777" w:rsidR="00640D66" w:rsidRDefault="00640D66" w:rsidP="00AE0712">
            <w:pPr>
              <w:pStyle w:val="BodyText-table"/>
              <w:rPr>
                <w:ins w:id="769" w:author="Author"/>
                <w:rFonts w:cs="Arial"/>
                <w:color w:val="000000"/>
              </w:rPr>
            </w:pPr>
            <w:ins w:id="770" w:author="Author">
              <w:r w:rsidRPr="00640D66">
                <w:rPr>
                  <w:rFonts w:cs="Arial"/>
                  <w:color w:val="000000"/>
                </w:rPr>
                <w:t>ML050700212</w:t>
              </w:r>
            </w:ins>
          </w:p>
          <w:p w14:paraId="226823B6" w14:textId="54AA96A6" w:rsidR="00F761E1" w:rsidRDefault="00F761E1" w:rsidP="00AE0712">
            <w:pPr>
              <w:pStyle w:val="BodyText-table"/>
              <w:rPr>
                <w:rFonts w:cs="Arial"/>
                <w:color w:val="000000"/>
              </w:rPr>
            </w:pPr>
            <w:r w:rsidRPr="007057DD">
              <w:rPr>
                <w:rFonts w:cs="Arial"/>
                <w:color w:val="000000"/>
              </w:rPr>
              <w:t>02/28/2005</w:t>
            </w:r>
          </w:p>
          <w:p w14:paraId="428C2638" w14:textId="6C8F6DFD" w:rsidR="00DE3650" w:rsidRPr="007057DD" w:rsidRDefault="00DE3650" w:rsidP="00AE0712">
            <w:pPr>
              <w:pStyle w:val="BodyText-table"/>
            </w:pPr>
            <w:r>
              <w:rPr>
                <w:rFonts w:cs="Arial"/>
                <w:color w:val="000000"/>
              </w:rPr>
              <w:t>CN 05-007</w:t>
            </w:r>
          </w:p>
        </w:tc>
        <w:tc>
          <w:tcPr>
            <w:tcW w:w="6356" w:type="dxa"/>
          </w:tcPr>
          <w:p w14:paraId="15A309A3" w14:textId="57489A3A" w:rsidR="00F761E1" w:rsidRPr="007057DD" w:rsidRDefault="00F761E1" w:rsidP="00AE0712">
            <w:pPr>
              <w:pStyle w:val="BodyText-table"/>
            </w:pPr>
            <w:r w:rsidRPr="007057DD">
              <w:rPr>
                <w:rFonts w:cs="Arial"/>
                <w:color w:val="000000"/>
              </w:rPr>
              <w:t xml:space="preserve">IMC 0609, App F, </w:t>
            </w:r>
            <w:proofErr w:type="spellStart"/>
            <w:r w:rsidRPr="007057DD">
              <w:rPr>
                <w:rFonts w:cs="Arial"/>
                <w:color w:val="000000"/>
              </w:rPr>
              <w:t>Att</w:t>
            </w:r>
            <w:proofErr w:type="spellEnd"/>
            <w:r w:rsidRPr="007057DD">
              <w:rPr>
                <w:rFonts w:cs="Arial"/>
                <w:color w:val="000000"/>
              </w:rPr>
              <w:t xml:space="preserve"> 5 “Characterizing Non-Simple Fire Ignition Sources,” is revised to change all references from 50th and 95th percentile to 75th and 98th percentile, respectively, for expected and high confidence fire intensity values.</w:t>
            </w:r>
          </w:p>
        </w:tc>
        <w:tc>
          <w:tcPr>
            <w:tcW w:w="1849" w:type="dxa"/>
          </w:tcPr>
          <w:p w14:paraId="2AB57D25" w14:textId="77777777" w:rsidR="00F761E1" w:rsidRPr="007057DD" w:rsidRDefault="00F761E1" w:rsidP="00AE0712">
            <w:pPr>
              <w:pStyle w:val="BodyText-table"/>
            </w:pPr>
          </w:p>
        </w:tc>
        <w:tc>
          <w:tcPr>
            <w:tcW w:w="2127" w:type="dxa"/>
          </w:tcPr>
          <w:p w14:paraId="0F8EC07F" w14:textId="77777777" w:rsidR="00F761E1" w:rsidRPr="007057DD" w:rsidRDefault="00F761E1" w:rsidP="00AE0712">
            <w:pPr>
              <w:pStyle w:val="BodyText-table"/>
            </w:pPr>
          </w:p>
        </w:tc>
      </w:tr>
      <w:tr w:rsidR="00B35A12" w:rsidRPr="007057DD" w14:paraId="699057CF" w14:textId="77777777" w:rsidTr="006D267B">
        <w:trPr>
          <w:tblHeader w:val="0"/>
        </w:trPr>
        <w:tc>
          <w:tcPr>
            <w:tcW w:w="1620" w:type="dxa"/>
          </w:tcPr>
          <w:p w14:paraId="085B8F87" w14:textId="77777777" w:rsidR="00F761E1" w:rsidRPr="007057DD" w:rsidRDefault="00F761E1" w:rsidP="00AE0712">
            <w:pPr>
              <w:pStyle w:val="BodyText-table"/>
            </w:pPr>
          </w:p>
        </w:tc>
        <w:tc>
          <w:tcPr>
            <w:tcW w:w="1728" w:type="dxa"/>
          </w:tcPr>
          <w:p w14:paraId="39EC64E3" w14:textId="77777777" w:rsidR="00F761E1" w:rsidRDefault="00C50BAD" w:rsidP="00AE0712">
            <w:pPr>
              <w:pStyle w:val="BodyText-table"/>
            </w:pPr>
            <w:r>
              <w:t>ML17089A422</w:t>
            </w:r>
          </w:p>
          <w:p w14:paraId="3CE72950" w14:textId="77777777" w:rsidR="00526678" w:rsidRDefault="00526678" w:rsidP="00AE0712">
            <w:pPr>
              <w:pStyle w:val="BodyText-table"/>
            </w:pPr>
            <w:r>
              <w:t>DRAFT</w:t>
            </w:r>
          </w:p>
          <w:p w14:paraId="3251C375" w14:textId="34AEFF3D" w:rsidR="00526678" w:rsidRPr="007057DD" w:rsidRDefault="00526678" w:rsidP="00AE0712">
            <w:pPr>
              <w:pStyle w:val="BodyText-table"/>
            </w:pPr>
            <w:r>
              <w:t>CN 17-XXX</w:t>
            </w:r>
          </w:p>
        </w:tc>
        <w:tc>
          <w:tcPr>
            <w:tcW w:w="6356" w:type="dxa"/>
          </w:tcPr>
          <w:p w14:paraId="2F78879A" w14:textId="2F8C420B" w:rsidR="00F761E1" w:rsidRDefault="007057DD" w:rsidP="00AE0712">
            <w:pPr>
              <w:pStyle w:val="BodyText-table"/>
              <w:rPr>
                <w:iCs/>
              </w:rPr>
            </w:pPr>
            <w:r w:rsidRPr="007057DD">
              <w:rPr>
                <w:iCs/>
              </w:rPr>
              <w:t xml:space="preserve">Revised to reflect changes to the Phase 2 process and for consistency with the guidance in NUREG/CR-6850 and superseding guidance in NFPA 805 FAQs and </w:t>
            </w:r>
            <w:r>
              <w:rPr>
                <w:iCs/>
              </w:rPr>
              <w:t>NUREG-2178</w:t>
            </w:r>
            <w:r w:rsidRPr="007057DD">
              <w:rPr>
                <w:iCs/>
              </w:rPr>
              <w:t xml:space="preserve">. </w:t>
            </w:r>
          </w:p>
          <w:p w14:paraId="1A4F6A0F" w14:textId="77777777" w:rsidR="00866AD0" w:rsidRDefault="00866AD0" w:rsidP="00AE0712">
            <w:pPr>
              <w:pStyle w:val="BodyText-table"/>
            </w:pPr>
            <w:r w:rsidRPr="00866AD0">
              <w:t>CA Note sent 7/18/17 for information only, ML17191A681.</w:t>
            </w:r>
          </w:p>
          <w:p w14:paraId="05C420C5" w14:textId="37257DCC" w:rsidR="00D05C30" w:rsidRPr="007057DD" w:rsidRDefault="00D05C30" w:rsidP="00AE0712">
            <w:pPr>
              <w:pStyle w:val="BodyText-table"/>
            </w:pPr>
            <w:r w:rsidRPr="00D05C30">
              <w:t xml:space="preserve">Issued </w:t>
            </w:r>
            <w:r>
              <w:t xml:space="preserve">10/11/17 </w:t>
            </w:r>
            <w:r w:rsidRPr="00D05C30">
              <w:t xml:space="preserve">as a draft </w:t>
            </w:r>
            <w:ins w:id="771" w:author="Author">
              <w:r w:rsidR="005D0C9D" w:rsidRPr="00D05C30">
                <w:t>publicly</w:t>
              </w:r>
            </w:ins>
            <w:r w:rsidRPr="00D05C30">
              <w:t xml:space="preserve"> available document to allow for public comments.</w:t>
            </w:r>
          </w:p>
        </w:tc>
        <w:tc>
          <w:tcPr>
            <w:tcW w:w="1849" w:type="dxa"/>
          </w:tcPr>
          <w:p w14:paraId="5029E10F" w14:textId="3788E895" w:rsidR="00866AD0" w:rsidRPr="007057DD" w:rsidRDefault="00866AD0" w:rsidP="00AE0712">
            <w:pPr>
              <w:pStyle w:val="BodyText-table"/>
            </w:pPr>
            <w:r>
              <w:t>November 2017</w:t>
            </w:r>
          </w:p>
        </w:tc>
        <w:tc>
          <w:tcPr>
            <w:tcW w:w="2127" w:type="dxa"/>
          </w:tcPr>
          <w:p w14:paraId="71ABDED4" w14:textId="0EBB48CD" w:rsidR="00F761E1" w:rsidRPr="007057DD" w:rsidRDefault="00C50BAD" w:rsidP="00AE0712">
            <w:pPr>
              <w:pStyle w:val="BodyText-table"/>
            </w:pPr>
            <w:r>
              <w:t>ML17093A184</w:t>
            </w:r>
          </w:p>
        </w:tc>
      </w:tr>
      <w:tr w:rsidR="00B35A12" w:rsidRPr="007057DD" w14:paraId="7EF61940" w14:textId="77777777" w:rsidTr="006D267B">
        <w:trPr>
          <w:tblHeader w:val="0"/>
        </w:trPr>
        <w:tc>
          <w:tcPr>
            <w:tcW w:w="1620" w:type="dxa"/>
          </w:tcPr>
          <w:p w14:paraId="652EDDC8" w14:textId="77777777" w:rsidR="00D05C30" w:rsidRPr="007057DD" w:rsidRDefault="00D05C30" w:rsidP="00AE0712">
            <w:pPr>
              <w:pStyle w:val="BodyText-table"/>
            </w:pPr>
          </w:p>
        </w:tc>
        <w:tc>
          <w:tcPr>
            <w:tcW w:w="1728" w:type="dxa"/>
          </w:tcPr>
          <w:p w14:paraId="6D563E12" w14:textId="77777777" w:rsidR="00D05C30" w:rsidRDefault="00D05C30" w:rsidP="00AE0712">
            <w:pPr>
              <w:pStyle w:val="BodyText-table"/>
            </w:pPr>
            <w:r>
              <w:t>ML</w:t>
            </w:r>
            <w:r w:rsidR="002D1DA8">
              <w:t>18087A409</w:t>
            </w:r>
          </w:p>
          <w:p w14:paraId="20981BE5" w14:textId="77777777" w:rsidR="00420B57" w:rsidRDefault="00420B57" w:rsidP="00AE0712">
            <w:pPr>
              <w:pStyle w:val="BodyText-table"/>
            </w:pPr>
            <w:r>
              <w:t>05/02/18</w:t>
            </w:r>
          </w:p>
          <w:p w14:paraId="51FF3EC9" w14:textId="031FDFE5" w:rsidR="00420B57" w:rsidRDefault="00420B57" w:rsidP="00AE0712">
            <w:pPr>
              <w:pStyle w:val="BodyText-table"/>
            </w:pPr>
            <w:r>
              <w:t>CN 18-010</w:t>
            </w:r>
          </w:p>
        </w:tc>
        <w:tc>
          <w:tcPr>
            <w:tcW w:w="6356" w:type="dxa"/>
          </w:tcPr>
          <w:p w14:paraId="48188BE5" w14:textId="299B5F2F" w:rsidR="00D05C30" w:rsidRPr="007057DD" w:rsidRDefault="00694B64" w:rsidP="00AE0712">
            <w:pPr>
              <w:pStyle w:val="BodyText-table"/>
              <w:rPr>
                <w:iCs/>
              </w:rPr>
            </w:pPr>
            <w:r>
              <w:rPr>
                <w:iCs/>
              </w:rPr>
              <w:t xml:space="preserve">Draft document </w:t>
            </w:r>
            <w:r w:rsidR="00371F94">
              <w:rPr>
                <w:iCs/>
              </w:rPr>
              <w:t>r</w:t>
            </w:r>
            <w:r w:rsidR="005F7324">
              <w:rPr>
                <w:iCs/>
              </w:rPr>
              <w:t>evised to incorporate minor public comments and r</w:t>
            </w:r>
            <w:r w:rsidR="00D05C30" w:rsidRPr="00D05C30">
              <w:rPr>
                <w:iCs/>
              </w:rPr>
              <w:t xml:space="preserve">e-issued with new accession number </w:t>
            </w:r>
            <w:proofErr w:type="gramStart"/>
            <w:r w:rsidR="00D05C30" w:rsidRPr="00D05C30">
              <w:rPr>
                <w:iCs/>
              </w:rPr>
              <w:t>in order to</w:t>
            </w:r>
            <w:proofErr w:type="gramEnd"/>
            <w:r w:rsidR="00D05C30" w:rsidRPr="00D05C30">
              <w:rPr>
                <w:iCs/>
              </w:rPr>
              <w:t xml:space="preserve"> issue as an official revision after receipt of public comments.</w:t>
            </w:r>
          </w:p>
        </w:tc>
        <w:tc>
          <w:tcPr>
            <w:tcW w:w="1849" w:type="dxa"/>
          </w:tcPr>
          <w:p w14:paraId="70BBB917" w14:textId="4AA9F240" w:rsidR="00D05C30" w:rsidRDefault="00B35A12" w:rsidP="00AE0712">
            <w:pPr>
              <w:pStyle w:val="BodyText-table"/>
            </w:pPr>
            <w:r>
              <w:t xml:space="preserve">Gap training covering changes to the procedure completed </w:t>
            </w:r>
            <w:r w:rsidR="00D05C30">
              <w:t>November 2017</w:t>
            </w:r>
          </w:p>
        </w:tc>
        <w:tc>
          <w:tcPr>
            <w:tcW w:w="2127" w:type="dxa"/>
          </w:tcPr>
          <w:p w14:paraId="6CB88C95" w14:textId="08B22FD9" w:rsidR="00D05C30" w:rsidRDefault="00D05C30" w:rsidP="00AE0712">
            <w:pPr>
              <w:pStyle w:val="BodyText-table"/>
            </w:pPr>
            <w:r>
              <w:t>ML17093A184</w:t>
            </w:r>
          </w:p>
        </w:tc>
      </w:tr>
      <w:tr w:rsidR="00F00F14" w:rsidRPr="007057DD" w14:paraId="2DF7C449" w14:textId="77777777" w:rsidTr="006D267B">
        <w:trPr>
          <w:tblHeader w:val="0"/>
        </w:trPr>
        <w:tc>
          <w:tcPr>
            <w:tcW w:w="1620" w:type="dxa"/>
          </w:tcPr>
          <w:p w14:paraId="5D527E27" w14:textId="77777777" w:rsidR="00F00F14" w:rsidRPr="007057DD" w:rsidRDefault="00F00F14" w:rsidP="00AE0712">
            <w:pPr>
              <w:pStyle w:val="BodyText-table"/>
            </w:pPr>
          </w:p>
        </w:tc>
        <w:tc>
          <w:tcPr>
            <w:tcW w:w="1728" w:type="dxa"/>
          </w:tcPr>
          <w:p w14:paraId="0FDAC6D5" w14:textId="77777777" w:rsidR="00F00F14" w:rsidRDefault="00E72D52" w:rsidP="00AE0712">
            <w:pPr>
              <w:pStyle w:val="BodyText-table"/>
            </w:pPr>
            <w:r>
              <w:t>ML24145A032</w:t>
            </w:r>
          </w:p>
          <w:p w14:paraId="071BDFE8" w14:textId="1A1AE1F1" w:rsidR="00E72D52" w:rsidRDefault="006D267B" w:rsidP="00AE0712">
            <w:pPr>
              <w:pStyle w:val="BodyText-table"/>
            </w:pPr>
            <w:r>
              <w:t>09/05/24</w:t>
            </w:r>
          </w:p>
          <w:p w14:paraId="40BE965B" w14:textId="490023F2" w:rsidR="00E72D52" w:rsidRDefault="00E72D52" w:rsidP="00AE0712">
            <w:pPr>
              <w:pStyle w:val="BodyText-table"/>
            </w:pPr>
            <w:r>
              <w:t xml:space="preserve">CN </w:t>
            </w:r>
            <w:r w:rsidR="006D267B">
              <w:t>24-024</w:t>
            </w:r>
          </w:p>
        </w:tc>
        <w:tc>
          <w:tcPr>
            <w:tcW w:w="6356" w:type="dxa"/>
          </w:tcPr>
          <w:p w14:paraId="6A9AEFE2" w14:textId="6EC54EE9" w:rsidR="00F00F14" w:rsidRPr="001505BE" w:rsidRDefault="007F4DE2" w:rsidP="00AE0712">
            <w:pPr>
              <w:pStyle w:val="BodyText-table"/>
              <w:rPr>
                <w:iCs/>
              </w:rPr>
            </w:pPr>
            <w:r w:rsidRPr="008935F8">
              <w:rPr>
                <w:iCs/>
              </w:rPr>
              <w:t>This revision includes updating IMC 0609 Appendix F, its associated attachments, and the basis document to incorporate updated guidance for modeling transient fires per NUREG</w:t>
            </w:r>
            <w:r w:rsidR="004434EE">
              <w:rPr>
                <w:iCs/>
              </w:rPr>
              <w:noBreakHyphen/>
            </w:r>
            <w:r w:rsidRPr="008935F8">
              <w:rPr>
                <w:iCs/>
              </w:rPr>
              <w:t xml:space="preserve">2233, high energy arching faults per NUREG-2262, and electrical </w:t>
            </w:r>
            <w:r w:rsidR="006352F1">
              <w:rPr>
                <w:iCs/>
              </w:rPr>
              <w:t>enclosure</w:t>
            </w:r>
            <w:r w:rsidRPr="008935F8">
              <w:rPr>
                <w:iCs/>
              </w:rPr>
              <w:t>, electric motor, dry transformer and main control room fires per NUREG-2178 Volume 2. This revision also implements the heat soak method in the HRR and ZOI calculations.</w:t>
            </w:r>
          </w:p>
        </w:tc>
        <w:tc>
          <w:tcPr>
            <w:tcW w:w="1849" w:type="dxa"/>
          </w:tcPr>
          <w:p w14:paraId="54F18E3D" w14:textId="77777777" w:rsidR="00F00F14" w:rsidRDefault="00F00F14" w:rsidP="00AE0712">
            <w:pPr>
              <w:pStyle w:val="BodyText-table"/>
            </w:pPr>
          </w:p>
        </w:tc>
        <w:tc>
          <w:tcPr>
            <w:tcW w:w="2127" w:type="dxa"/>
          </w:tcPr>
          <w:p w14:paraId="51EA8B88" w14:textId="3D92E714" w:rsidR="00F00F14" w:rsidRDefault="00E72D52" w:rsidP="00AE0712">
            <w:pPr>
              <w:pStyle w:val="BodyText-table"/>
            </w:pPr>
            <w:r>
              <w:t>ML24155A260</w:t>
            </w:r>
          </w:p>
        </w:tc>
      </w:tr>
    </w:tbl>
    <w:p w14:paraId="410976B2" w14:textId="0672F4A4" w:rsidR="000C0B10" w:rsidRPr="00F761E1" w:rsidRDefault="000C0B10" w:rsidP="00E72D52">
      <w:pPr>
        <w:pStyle w:val="BodyText"/>
      </w:pPr>
    </w:p>
    <w:sectPr w:rsidR="000C0B10" w:rsidRPr="00F761E1" w:rsidSect="0028411C">
      <w:footerReference w:type="default" r:id="rId1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478A0" w14:textId="77777777" w:rsidR="00960CCA" w:rsidRDefault="00960CCA">
      <w:r>
        <w:separator/>
      </w:r>
    </w:p>
    <w:p w14:paraId="28546718" w14:textId="77777777" w:rsidR="00960CCA" w:rsidRDefault="00960CCA"/>
    <w:p w14:paraId="4903DCCF" w14:textId="77777777" w:rsidR="00960CCA" w:rsidRDefault="00960CCA" w:rsidP="00DC73CC"/>
    <w:p w14:paraId="343AC9EA" w14:textId="77777777" w:rsidR="00960CCA" w:rsidRDefault="00960CCA" w:rsidP="00DC73CC"/>
  </w:endnote>
  <w:endnote w:type="continuationSeparator" w:id="0">
    <w:p w14:paraId="783A255D" w14:textId="77777777" w:rsidR="00960CCA" w:rsidRDefault="00960CCA">
      <w:r>
        <w:continuationSeparator/>
      </w:r>
    </w:p>
    <w:p w14:paraId="69B84FC0" w14:textId="77777777" w:rsidR="00960CCA" w:rsidRDefault="00960CCA"/>
    <w:p w14:paraId="5ED87966" w14:textId="77777777" w:rsidR="00960CCA" w:rsidRDefault="00960CCA" w:rsidP="00DC73CC"/>
    <w:p w14:paraId="31B6398A" w14:textId="77777777" w:rsidR="00960CCA" w:rsidRDefault="00960CCA" w:rsidP="00DC73CC"/>
  </w:endnote>
  <w:endnote w:type="continuationNotice" w:id="1">
    <w:p w14:paraId="5677ED63" w14:textId="77777777" w:rsidR="0028337B" w:rsidRDefault="002833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rialMT">
    <w:altName w:val="Klee One"/>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FDECE" w14:textId="77777777" w:rsidR="00694B64" w:rsidRDefault="00694B64">
    <w:pPr>
      <w:spacing w:line="915" w:lineRule="exact"/>
    </w:pPr>
  </w:p>
  <w:p w14:paraId="2373547D" w14:textId="77777777" w:rsidR="00694B64" w:rsidRDefault="00694B64">
    <w:pPr>
      <w:tabs>
        <w:tab w:val="center" w:pos="4680"/>
        <w:tab w:val="right" w:pos="9360"/>
      </w:tabs>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5 </w:t>
    </w:r>
    <w:r>
      <w:rPr>
        <w:rFonts w:cs="Arial"/>
        <w:sz w:val="22"/>
        <w:szCs w:val="22"/>
      </w:rPr>
      <w:tab/>
    </w:r>
    <w:r>
      <w:rPr>
        <w:rFonts w:cs="Arial"/>
        <w:sz w:val="22"/>
        <w:szCs w:val="22"/>
      </w:rPr>
      <w:tab/>
      <w:t>Issue Date:  02/28/05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75FA7" w14:textId="4C7EC9A7" w:rsidR="00694B64" w:rsidRPr="00AF7220" w:rsidRDefault="00694B64" w:rsidP="00AF7220">
    <w:pPr>
      <w:pStyle w:val="Footer"/>
      <w:tabs>
        <w:tab w:val="clear" w:pos="4320"/>
        <w:tab w:val="clear" w:pos="8640"/>
        <w:tab w:val="center" w:pos="4680"/>
        <w:tab w:val="right" w:pos="9360"/>
      </w:tabs>
    </w:pPr>
    <w:r>
      <w:t>Issue Date:</w:t>
    </w:r>
    <w:r w:rsidR="00420B57">
      <w:t xml:space="preserve"> </w:t>
    </w:r>
    <w:r w:rsidR="00512C47">
      <w:t>09/05/24</w:t>
    </w:r>
    <w:r>
      <w:tab/>
    </w:r>
    <w:r w:rsidRPr="00AF7220">
      <w:fldChar w:fldCharType="begin"/>
    </w:r>
    <w:r w:rsidRPr="00AF7220">
      <w:instrText xml:space="preserve"> PAGE   \* MERGEFORMAT </w:instrText>
    </w:r>
    <w:r w:rsidRPr="00AF7220">
      <w:fldChar w:fldCharType="separate"/>
    </w:r>
    <w:r w:rsidR="007E51BB">
      <w:rPr>
        <w:noProof/>
      </w:rPr>
      <w:t>7</w:t>
    </w:r>
    <w:r w:rsidRPr="00AF7220">
      <w:rPr>
        <w:noProof/>
      </w:rPr>
      <w:fldChar w:fldCharType="end"/>
    </w:r>
    <w:r>
      <w:rPr>
        <w:noProof/>
      </w:rPr>
      <w:tab/>
      <w:t xml:space="preserve">0609 </w:t>
    </w:r>
    <w:r w:rsidRPr="00AF7220">
      <w:rPr>
        <w:noProof/>
      </w:rPr>
      <w:t>App F</w:t>
    </w:r>
    <w:r>
      <w:rPr>
        <w:noProof/>
      </w:rPr>
      <w:t xml:space="preserve"> Att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5EBB1" w14:textId="40ED0F00" w:rsidR="00AF05B4" w:rsidRDefault="004434EE" w:rsidP="00DC73CC">
    <w:r>
      <w:t xml:space="preserve">Issue Date: </w:t>
    </w:r>
    <w:r w:rsidR="00512C47">
      <w:t>09/05/24</w:t>
    </w:r>
    <w:r>
      <w:ptab w:relativeTo="margin" w:alignment="center" w:leader="none"/>
    </w:r>
    <w:r w:rsidR="00146514">
      <w:t>Att1-</w:t>
    </w:r>
    <w:r w:rsidR="00146514">
      <w:fldChar w:fldCharType="begin"/>
    </w:r>
    <w:r w:rsidR="00146514">
      <w:instrText xml:space="preserve"> PAGE   \* MERGEFORMAT </w:instrText>
    </w:r>
    <w:r w:rsidR="00146514">
      <w:fldChar w:fldCharType="separate"/>
    </w:r>
    <w:r w:rsidR="00146514">
      <w:rPr>
        <w:noProof/>
      </w:rPr>
      <w:t>1</w:t>
    </w:r>
    <w:r w:rsidR="00146514">
      <w:rPr>
        <w:noProof/>
      </w:rPr>
      <w:fldChar w:fldCharType="end"/>
    </w:r>
    <w:r>
      <w:ptab w:relativeTo="margin" w:alignment="right" w:leader="none"/>
    </w:r>
    <w:r w:rsidR="00146514">
      <w:t xml:space="preserve">0609 App F </w:t>
    </w:r>
    <w:proofErr w:type="spellStart"/>
    <w:r w:rsidR="00146514">
      <w:t>Att</w:t>
    </w:r>
    <w:proofErr w:type="spellEnd"/>
    <w:r w:rsidR="00146514">
      <w:t xml:space="preserve"> 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3EB84" w14:textId="77777777" w:rsidR="00960CCA" w:rsidRDefault="00960CCA">
      <w:r>
        <w:separator/>
      </w:r>
    </w:p>
    <w:p w14:paraId="00DEE526" w14:textId="77777777" w:rsidR="00960CCA" w:rsidRDefault="00960CCA"/>
    <w:p w14:paraId="02098D25" w14:textId="77777777" w:rsidR="00960CCA" w:rsidRDefault="00960CCA" w:rsidP="00DC73CC"/>
    <w:p w14:paraId="4378699B" w14:textId="77777777" w:rsidR="00960CCA" w:rsidRDefault="00960CCA" w:rsidP="00DC73CC"/>
  </w:footnote>
  <w:footnote w:type="continuationSeparator" w:id="0">
    <w:p w14:paraId="0A785775" w14:textId="77777777" w:rsidR="00960CCA" w:rsidRDefault="00960CCA">
      <w:r>
        <w:continuationSeparator/>
      </w:r>
    </w:p>
    <w:p w14:paraId="45BFCA64" w14:textId="77777777" w:rsidR="00960CCA" w:rsidRDefault="00960CCA"/>
    <w:p w14:paraId="69C44294" w14:textId="77777777" w:rsidR="00960CCA" w:rsidRDefault="00960CCA" w:rsidP="00DC73CC"/>
    <w:p w14:paraId="293B2951" w14:textId="77777777" w:rsidR="00960CCA" w:rsidRDefault="00960CCA" w:rsidP="00DC73CC"/>
  </w:footnote>
  <w:footnote w:type="continuationNotice" w:id="1">
    <w:p w14:paraId="5853B57D" w14:textId="77777777" w:rsidR="0028337B" w:rsidRDefault="002833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687AADF6"/>
    <w:lvl w:ilvl="0">
      <w:start w:val="1"/>
      <w:numFmt w:val="bullet"/>
      <w:pStyle w:val="ListBullet4"/>
      <w:lvlText w:val=""/>
      <w:lvlJc w:val="left"/>
      <w:pPr>
        <w:ind w:left="1440" w:hanging="360"/>
      </w:pPr>
      <w:rPr>
        <w:rFonts w:ascii="Wingdings" w:hAnsi="Wingdings" w:hint="default"/>
      </w:rPr>
    </w:lvl>
  </w:abstractNum>
  <w:abstractNum w:abstractNumId="1" w15:restartNumberingAfterBreak="0">
    <w:nsid w:val="FFFFFF82"/>
    <w:multiLevelType w:val="singleLevel"/>
    <w:tmpl w:val="4ADAFF40"/>
    <w:lvl w:ilvl="0">
      <w:start w:val="1"/>
      <w:numFmt w:val="bullet"/>
      <w:pStyle w:val="ListBullet3"/>
      <w:lvlText w:val="o"/>
      <w:lvlJc w:val="left"/>
      <w:pPr>
        <w:ind w:left="1080" w:hanging="360"/>
      </w:pPr>
      <w:rPr>
        <w:rFonts w:ascii="Courier New" w:hAnsi="Courier New" w:cs="Courier New" w:hint="default"/>
      </w:rPr>
    </w:lvl>
  </w:abstractNum>
  <w:abstractNum w:abstractNumId="2" w15:restartNumberingAfterBreak="0">
    <w:nsid w:val="FFFFFF83"/>
    <w:multiLevelType w:val="singleLevel"/>
    <w:tmpl w:val="6C383B16"/>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15:restartNumberingAfterBreak="0">
    <w:nsid w:val="00000002"/>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3"/>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6" w15:restartNumberingAfterBreak="0">
    <w:nsid w:val="00000004"/>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0000005"/>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8" w15:restartNumberingAfterBreak="0">
    <w:nsid w:val="00000006"/>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9" w15:restartNumberingAfterBreak="0">
    <w:nsid w:val="00000007"/>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0" w15:restartNumberingAfterBreak="0">
    <w:nsid w:val="00000008"/>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1" w15:restartNumberingAfterBreak="0">
    <w:nsid w:val="00000009"/>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2" w15:restartNumberingAfterBreak="0">
    <w:nsid w:val="0000000A"/>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3" w15:restartNumberingAfterBreak="0">
    <w:nsid w:val="0000000B"/>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4" w15:restartNumberingAfterBreak="0">
    <w:nsid w:val="0000000C"/>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5" w15:restartNumberingAfterBreak="0">
    <w:nsid w:val="0000000D"/>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6" w15:restartNumberingAfterBreak="0">
    <w:nsid w:val="0000000E"/>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7" w15:restartNumberingAfterBreak="0">
    <w:nsid w:val="0000000F"/>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8" w15:restartNumberingAfterBreak="0">
    <w:nsid w:val="00000010"/>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9" w15:restartNumberingAfterBreak="0">
    <w:nsid w:val="00000011"/>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0" w15:restartNumberingAfterBreak="0">
    <w:nsid w:val="00000012"/>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21" w15:restartNumberingAfterBreak="0">
    <w:nsid w:val="00000013"/>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2" w15:restartNumberingAfterBreak="0">
    <w:nsid w:val="00000014"/>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23" w15:restartNumberingAfterBreak="0">
    <w:nsid w:val="00000015"/>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4" w15:restartNumberingAfterBreak="0">
    <w:nsid w:val="00000016"/>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25" w15:restartNumberingAfterBreak="0">
    <w:nsid w:val="00000017"/>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6" w15:restartNumberingAfterBreak="0">
    <w:nsid w:val="00000018"/>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27" w15:restartNumberingAfterBreak="0">
    <w:nsid w:val="00000019"/>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8" w15:restartNumberingAfterBreak="0">
    <w:nsid w:val="0000001A"/>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9" w15:restartNumberingAfterBreak="0">
    <w:nsid w:val="0000001B"/>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0" w15:restartNumberingAfterBreak="0">
    <w:nsid w:val="0000001C"/>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31" w15:restartNumberingAfterBreak="0">
    <w:nsid w:val="0000001D"/>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2" w15:restartNumberingAfterBreak="0">
    <w:nsid w:val="0000001E"/>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33" w15:restartNumberingAfterBreak="0">
    <w:nsid w:val="0000001F"/>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4" w15:restartNumberingAfterBreak="0">
    <w:nsid w:val="00000020"/>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5" w15:restartNumberingAfterBreak="0">
    <w:nsid w:val="00000021"/>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36" w15:restartNumberingAfterBreak="0">
    <w:nsid w:val="00000022"/>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7" w15:restartNumberingAfterBreak="0">
    <w:nsid w:val="00000023"/>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8" w15:restartNumberingAfterBreak="0">
    <w:nsid w:val="00000024"/>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39" w15:restartNumberingAfterBreak="0">
    <w:nsid w:val="00000025"/>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0" w15:restartNumberingAfterBreak="0">
    <w:nsid w:val="00000026"/>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41" w15:restartNumberingAfterBreak="0">
    <w:nsid w:val="00000027"/>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2" w15:restartNumberingAfterBreak="0">
    <w:nsid w:val="00000028"/>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43" w15:restartNumberingAfterBreak="0">
    <w:nsid w:val="00000029"/>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4" w15:restartNumberingAfterBreak="0">
    <w:nsid w:val="0000002A"/>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45" w15:restartNumberingAfterBreak="0">
    <w:nsid w:val="0000002B"/>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6" w15:restartNumberingAfterBreak="0">
    <w:nsid w:val="07917C39"/>
    <w:multiLevelType w:val="hybridMultilevel"/>
    <w:tmpl w:val="7BCA7EFC"/>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47" w15:restartNumberingAfterBreak="0">
    <w:nsid w:val="0B572C75"/>
    <w:multiLevelType w:val="hybridMultilevel"/>
    <w:tmpl w:val="BCB63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4FB579E"/>
    <w:multiLevelType w:val="hybridMultilevel"/>
    <w:tmpl w:val="27122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A083974"/>
    <w:multiLevelType w:val="hybridMultilevel"/>
    <w:tmpl w:val="974495C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0" w15:restartNumberingAfterBreak="0">
    <w:nsid w:val="6D0646AF"/>
    <w:multiLevelType w:val="hybridMultilevel"/>
    <w:tmpl w:val="E95C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4917340">
    <w:abstractNumId w:val="49"/>
  </w:num>
  <w:num w:numId="2" w16cid:durableId="546069615">
    <w:abstractNumId w:val="46"/>
  </w:num>
  <w:num w:numId="3" w16cid:durableId="150954370">
    <w:abstractNumId w:val="47"/>
  </w:num>
  <w:num w:numId="4" w16cid:durableId="777798060">
    <w:abstractNumId w:val="50"/>
  </w:num>
  <w:num w:numId="5" w16cid:durableId="2133133343">
    <w:abstractNumId w:val="2"/>
  </w:num>
  <w:num w:numId="6" w16cid:durableId="1949923891">
    <w:abstractNumId w:val="1"/>
  </w:num>
  <w:num w:numId="7" w16cid:durableId="1749111199">
    <w:abstractNumId w:val="0"/>
  </w:num>
  <w:num w:numId="8" w16cid:durableId="805195902">
    <w:abstractNumId w:val="4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B10"/>
    <w:rsid w:val="00001F06"/>
    <w:rsid w:val="00013DB6"/>
    <w:rsid w:val="00014803"/>
    <w:rsid w:val="00016979"/>
    <w:rsid w:val="00024C67"/>
    <w:rsid w:val="000275E2"/>
    <w:rsid w:val="000308B1"/>
    <w:rsid w:val="00032525"/>
    <w:rsid w:val="00047B31"/>
    <w:rsid w:val="00052D6D"/>
    <w:rsid w:val="0005457A"/>
    <w:rsid w:val="000555B9"/>
    <w:rsid w:val="00056A96"/>
    <w:rsid w:val="000572EC"/>
    <w:rsid w:val="00063C19"/>
    <w:rsid w:val="00070B50"/>
    <w:rsid w:val="000725F7"/>
    <w:rsid w:val="000753D9"/>
    <w:rsid w:val="000878AC"/>
    <w:rsid w:val="00091952"/>
    <w:rsid w:val="000926F9"/>
    <w:rsid w:val="00096FC3"/>
    <w:rsid w:val="00097C0C"/>
    <w:rsid w:val="00097F57"/>
    <w:rsid w:val="000A1AFE"/>
    <w:rsid w:val="000A3F0A"/>
    <w:rsid w:val="000A4E37"/>
    <w:rsid w:val="000B1110"/>
    <w:rsid w:val="000B212C"/>
    <w:rsid w:val="000B2140"/>
    <w:rsid w:val="000B28FF"/>
    <w:rsid w:val="000B4787"/>
    <w:rsid w:val="000C0B10"/>
    <w:rsid w:val="000C7C1A"/>
    <w:rsid w:val="000D095D"/>
    <w:rsid w:val="000D4D5B"/>
    <w:rsid w:val="000E604A"/>
    <w:rsid w:val="000F6311"/>
    <w:rsid w:val="000F634A"/>
    <w:rsid w:val="000F6A9E"/>
    <w:rsid w:val="000F7544"/>
    <w:rsid w:val="001122C0"/>
    <w:rsid w:val="00112E81"/>
    <w:rsid w:val="00117A57"/>
    <w:rsid w:val="0012622E"/>
    <w:rsid w:val="00126785"/>
    <w:rsid w:val="00127CF1"/>
    <w:rsid w:val="00130C6E"/>
    <w:rsid w:val="00131863"/>
    <w:rsid w:val="00135BBB"/>
    <w:rsid w:val="001368E7"/>
    <w:rsid w:val="00142961"/>
    <w:rsid w:val="00145174"/>
    <w:rsid w:val="00146309"/>
    <w:rsid w:val="00146514"/>
    <w:rsid w:val="001505BE"/>
    <w:rsid w:val="00152C66"/>
    <w:rsid w:val="00153A04"/>
    <w:rsid w:val="0015753C"/>
    <w:rsid w:val="001609FC"/>
    <w:rsid w:val="0016122E"/>
    <w:rsid w:val="0016155B"/>
    <w:rsid w:val="00162BDA"/>
    <w:rsid w:val="00163E4B"/>
    <w:rsid w:val="001643B7"/>
    <w:rsid w:val="00171308"/>
    <w:rsid w:val="00171E90"/>
    <w:rsid w:val="0017385B"/>
    <w:rsid w:val="00175908"/>
    <w:rsid w:val="00177925"/>
    <w:rsid w:val="0018602F"/>
    <w:rsid w:val="00191D61"/>
    <w:rsid w:val="001934B0"/>
    <w:rsid w:val="00193744"/>
    <w:rsid w:val="00193ECC"/>
    <w:rsid w:val="00196D78"/>
    <w:rsid w:val="001A0BAE"/>
    <w:rsid w:val="001A11AC"/>
    <w:rsid w:val="001A67E4"/>
    <w:rsid w:val="001A680D"/>
    <w:rsid w:val="001B12DB"/>
    <w:rsid w:val="001B40D5"/>
    <w:rsid w:val="001C2A22"/>
    <w:rsid w:val="001D3654"/>
    <w:rsid w:val="001D3BBF"/>
    <w:rsid w:val="001E015A"/>
    <w:rsid w:val="001E06B7"/>
    <w:rsid w:val="001E3250"/>
    <w:rsid w:val="001F064B"/>
    <w:rsid w:val="001F27CC"/>
    <w:rsid w:val="001F28DA"/>
    <w:rsid w:val="001F6AD9"/>
    <w:rsid w:val="00203C9F"/>
    <w:rsid w:val="002043DD"/>
    <w:rsid w:val="0021237A"/>
    <w:rsid w:val="00224BEB"/>
    <w:rsid w:val="0023656B"/>
    <w:rsid w:val="00256477"/>
    <w:rsid w:val="00261E93"/>
    <w:rsid w:val="002654C8"/>
    <w:rsid w:val="00267D8F"/>
    <w:rsid w:val="002726B2"/>
    <w:rsid w:val="0027431C"/>
    <w:rsid w:val="00276913"/>
    <w:rsid w:val="0028337B"/>
    <w:rsid w:val="0028411C"/>
    <w:rsid w:val="0028431A"/>
    <w:rsid w:val="002848DE"/>
    <w:rsid w:val="00284FF9"/>
    <w:rsid w:val="002865AA"/>
    <w:rsid w:val="00286BFC"/>
    <w:rsid w:val="00287E84"/>
    <w:rsid w:val="00290FDF"/>
    <w:rsid w:val="002A0790"/>
    <w:rsid w:val="002A0A03"/>
    <w:rsid w:val="002A12D6"/>
    <w:rsid w:val="002A161D"/>
    <w:rsid w:val="002A252B"/>
    <w:rsid w:val="002A4406"/>
    <w:rsid w:val="002A4A59"/>
    <w:rsid w:val="002A669A"/>
    <w:rsid w:val="002A6B48"/>
    <w:rsid w:val="002B154E"/>
    <w:rsid w:val="002B2E29"/>
    <w:rsid w:val="002C233B"/>
    <w:rsid w:val="002C6668"/>
    <w:rsid w:val="002D1DA8"/>
    <w:rsid w:val="002D6E9A"/>
    <w:rsid w:val="002E12CD"/>
    <w:rsid w:val="002E20B3"/>
    <w:rsid w:val="002E25C5"/>
    <w:rsid w:val="002E7A76"/>
    <w:rsid w:val="002F52FF"/>
    <w:rsid w:val="00302718"/>
    <w:rsid w:val="00306D59"/>
    <w:rsid w:val="00307659"/>
    <w:rsid w:val="0032185B"/>
    <w:rsid w:val="00322982"/>
    <w:rsid w:val="00326F23"/>
    <w:rsid w:val="00331571"/>
    <w:rsid w:val="00334541"/>
    <w:rsid w:val="00335944"/>
    <w:rsid w:val="003372DF"/>
    <w:rsid w:val="00342E1C"/>
    <w:rsid w:val="00352B3B"/>
    <w:rsid w:val="0035542C"/>
    <w:rsid w:val="0035630C"/>
    <w:rsid w:val="00365A98"/>
    <w:rsid w:val="00366DB8"/>
    <w:rsid w:val="00371F94"/>
    <w:rsid w:val="00375A27"/>
    <w:rsid w:val="00376127"/>
    <w:rsid w:val="00377FBA"/>
    <w:rsid w:val="00380645"/>
    <w:rsid w:val="003823C8"/>
    <w:rsid w:val="00382A61"/>
    <w:rsid w:val="0038328E"/>
    <w:rsid w:val="003842DD"/>
    <w:rsid w:val="00384E63"/>
    <w:rsid w:val="003875AB"/>
    <w:rsid w:val="00391B76"/>
    <w:rsid w:val="003921E8"/>
    <w:rsid w:val="003936C2"/>
    <w:rsid w:val="00394C8A"/>
    <w:rsid w:val="00395AB5"/>
    <w:rsid w:val="003968ED"/>
    <w:rsid w:val="003979C0"/>
    <w:rsid w:val="003A73C6"/>
    <w:rsid w:val="003B3401"/>
    <w:rsid w:val="003B53F9"/>
    <w:rsid w:val="003B6458"/>
    <w:rsid w:val="003C12F8"/>
    <w:rsid w:val="003C1B45"/>
    <w:rsid w:val="003C37CF"/>
    <w:rsid w:val="003C74E9"/>
    <w:rsid w:val="003D03EE"/>
    <w:rsid w:val="003D3297"/>
    <w:rsid w:val="003D7095"/>
    <w:rsid w:val="003E5228"/>
    <w:rsid w:val="003E628A"/>
    <w:rsid w:val="003F21B3"/>
    <w:rsid w:val="003F3921"/>
    <w:rsid w:val="003F6DC9"/>
    <w:rsid w:val="00401636"/>
    <w:rsid w:val="00401C97"/>
    <w:rsid w:val="0040350E"/>
    <w:rsid w:val="00403CEC"/>
    <w:rsid w:val="00405A68"/>
    <w:rsid w:val="0041554D"/>
    <w:rsid w:val="00417B17"/>
    <w:rsid w:val="00420B57"/>
    <w:rsid w:val="00424554"/>
    <w:rsid w:val="004269C1"/>
    <w:rsid w:val="00427F53"/>
    <w:rsid w:val="0043478A"/>
    <w:rsid w:val="00434831"/>
    <w:rsid w:val="004400E3"/>
    <w:rsid w:val="004430DE"/>
    <w:rsid w:val="004434EE"/>
    <w:rsid w:val="0045060C"/>
    <w:rsid w:val="0045514F"/>
    <w:rsid w:val="00457648"/>
    <w:rsid w:val="00462169"/>
    <w:rsid w:val="0047557E"/>
    <w:rsid w:val="004805A6"/>
    <w:rsid w:val="004926DE"/>
    <w:rsid w:val="004934A3"/>
    <w:rsid w:val="004969D9"/>
    <w:rsid w:val="004A186F"/>
    <w:rsid w:val="004A2078"/>
    <w:rsid w:val="004B1AA8"/>
    <w:rsid w:val="004B2A10"/>
    <w:rsid w:val="004B37E9"/>
    <w:rsid w:val="004B5CC4"/>
    <w:rsid w:val="004B66C8"/>
    <w:rsid w:val="004B6E6D"/>
    <w:rsid w:val="004C6F4A"/>
    <w:rsid w:val="004C75F3"/>
    <w:rsid w:val="004C7D28"/>
    <w:rsid w:val="004D2D2C"/>
    <w:rsid w:val="004D3461"/>
    <w:rsid w:val="004D3ECF"/>
    <w:rsid w:val="004E0879"/>
    <w:rsid w:val="004E4E18"/>
    <w:rsid w:val="004E597B"/>
    <w:rsid w:val="004F13B3"/>
    <w:rsid w:val="004F1D54"/>
    <w:rsid w:val="004F36A0"/>
    <w:rsid w:val="004F4182"/>
    <w:rsid w:val="004F6383"/>
    <w:rsid w:val="004F6CF1"/>
    <w:rsid w:val="00501AD5"/>
    <w:rsid w:val="0050501F"/>
    <w:rsid w:val="005064CA"/>
    <w:rsid w:val="0051012C"/>
    <w:rsid w:val="0051059F"/>
    <w:rsid w:val="00512C47"/>
    <w:rsid w:val="0051338E"/>
    <w:rsid w:val="005256BF"/>
    <w:rsid w:val="005263E5"/>
    <w:rsid w:val="00526678"/>
    <w:rsid w:val="00527149"/>
    <w:rsid w:val="0052747C"/>
    <w:rsid w:val="0053385C"/>
    <w:rsid w:val="00536B3C"/>
    <w:rsid w:val="0053772B"/>
    <w:rsid w:val="005439F4"/>
    <w:rsid w:val="00544F17"/>
    <w:rsid w:val="00545DB8"/>
    <w:rsid w:val="00546514"/>
    <w:rsid w:val="0056184F"/>
    <w:rsid w:val="00567B26"/>
    <w:rsid w:val="00575219"/>
    <w:rsid w:val="0057678A"/>
    <w:rsid w:val="00577436"/>
    <w:rsid w:val="0058280F"/>
    <w:rsid w:val="00585EC8"/>
    <w:rsid w:val="005864EE"/>
    <w:rsid w:val="00587EBD"/>
    <w:rsid w:val="0059050C"/>
    <w:rsid w:val="00594A48"/>
    <w:rsid w:val="005A114E"/>
    <w:rsid w:val="005A18D1"/>
    <w:rsid w:val="005A6B8F"/>
    <w:rsid w:val="005B664A"/>
    <w:rsid w:val="005B7832"/>
    <w:rsid w:val="005C1717"/>
    <w:rsid w:val="005C25FB"/>
    <w:rsid w:val="005C2E78"/>
    <w:rsid w:val="005C6488"/>
    <w:rsid w:val="005D0C9D"/>
    <w:rsid w:val="005D5FB2"/>
    <w:rsid w:val="005D64BE"/>
    <w:rsid w:val="005E168B"/>
    <w:rsid w:val="005F06D6"/>
    <w:rsid w:val="005F6D57"/>
    <w:rsid w:val="005F7324"/>
    <w:rsid w:val="00601FD3"/>
    <w:rsid w:val="00607A43"/>
    <w:rsid w:val="0061484D"/>
    <w:rsid w:val="00622689"/>
    <w:rsid w:val="00622EA7"/>
    <w:rsid w:val="006236F7"/>
    <w:rsid w:val="00627593"/>
    <w:rsid w:val="006300EF"/>
    <w:rsid w:val="006322E1"/>
    <w:rsid w:val="00632EA3"/>
    <w:rsid w:val="006352F1"/>
    <w:rsid w:val="0063534B"/>
    <w:rsid w:val="006373EC"/>
    <w:rsid w:val="0064028D"/>
    <w:rsid w:val="00640D66"/>
    <w:rsid w:val="00642893"/>
    <w:rsid w:val="00647D40"/>
    <w:rsid w:val="00651987"/>
    <w:rsid w:val="00652C23"/>
    <w:rsid w:val="00653FF5"/>
    <w:rsid w:val="00656107"/>
    <w:rsid w:val="006614B6"/>
    <w:rsid w:val="00666992"/>
    <w:rsid w:val="006715F3"/>
    <w:rsid w:val="00671E18"/>
    <w:rsid w:val="006777A4"/>
    <w:rsid w:val="00677DB4"/>
    <w:rsid w:val="00682655"/>
    <w:rsid w:val="00682A37"/>
    <w:rsid w:val="00682AC9"/>
    <w:rsid w:val="00694B64"/>
    <w:rsid w:val="006A0A03"/>
    <w:rsid w:val="006A3475"/>
    <w:rsid w:val="006A479D"/>
    <w:rsid w:val="006B1B57"/>
    <w:rsid w:val="006B67FA"/>
    <w:rsid w:val="006B7B93"/>
    <w:rsid w:val="006C120A"/>
    <w:rsid w:val="006C51D0"/>
    <w:rsid w:val="006C6630"/>
    <w:rsid w:val="006D0B6C"/>
    <w:rsid w:val="006D267B"/>
    <w:rsid w:val="006D3A2F"/>
    <w:rsid w:val="006D4D30"/>
    <w:rsid w:val="006E161D"/>
    <w:rsid w:val="006F196F"/>
    <w:rsid w:val="006F5442"/>
    <w:rsid w:val="006F72B9"/>
    <w:rsid w:val="00701572"/>
    <w:rsid w:val="007036FC"/>
    <w:rsid w:val="007057DD"/>
    <w:rsid w:val="007122B5"/>
    <w:rsid w:val="007131BE"/>
    <w:rsid w:val="0071489D"/>
    <w:rsid w:val="0071786F"/>
    <w:rsid w:val="00717B86"/>
    <w:rsid w:val="00720586"/>
    <w:rsid w:val="00722327"/>
    <w:rsid w:val="0072518A"/>
    <w:rsid w:val="00730752"/>
    <w:rsid w:val="00732310"/>
    <w:rsid w:val="00732952"/>
    <w:rsid w:val="00747FCC"/>
    <w:rsid w:val="007500B8"/>
    <w:rsid w:val="007513E1"/>
    <w:rsid w:val="00753375"/>
    <w:rsid w:val="007635C1"/>
    <w:rsid w:val="00775F05"/>
    <w:rsid w:val="00783CE2"/>
    <w:rsid w:val="00784AB3"/>
    <w:rsid w:val="0078772D"/>
    <w:rsid w:val="007913EC"/>
    <w:rsid w:val="00796E32"/>
    <w:rsid w:val="007A2A52"/>
    <w:rsid w:val="007A395B"/>
    <w:rsid w:val="007A6398"/>
    <w:rsid w:val="007A77D2"/>
    <w:rsid w:val="007A7F26"/>
    <w:rsid w:val="007B17BA"/>
    <w:rsid w:val="007C2F4C"/>
    <w:rsid w:val="007C4486"/>
    <w:rsid w:val="007C66CC"/>
    <w:rsid w:val="007D1BC3"/>
    <w:rsid w:val="007D3A80"/>
    <w:rsid w:val="007D4F00"/>
    <w:rsid w:val="007D6B27"/>
    <w:rsid w:val="007D72BA"/>
    <w:rsid w:val="007E20EF"/>
    <w:rsid w:val="007E2FC8"/>
    <w:rsid w:val="007E5108"/>
    <w:rsid w:val="007E51BB"/>
    <w:rsid w:val="007F2878"/>
    <w:rsid w:val="007F4DE2"/>
    <w:rsid w:val="007F6E1C"/>
    <w:rsid w:val="008044A8"/>
    <w:rsid w:val="00804DC9"/>
    <w:rsid w:val="00811FD7"/>
    <w:rsid w:val="00820407"/>
    <w:rsid w:val="00825443"/>
    <w:rsid w:val="00825B21"/>
    <w:rsid w:val="0083096E"/>
    <w:rsid w:val="00833AB8"/>
    <w:rsid w:val="00834FDC"/>
    <w:rsid w:val="008366F7"/>
    <w:rsid w:val="00844A97"/>
    <w:rsid w:val="0084558C"/>
    <w:rsid w:val="00847E90"/>
    <w:rsid w:val="00847FE2"/>
    <w:rsid w:val="00852395"/>
    <w:rsid w:val="008570C6"/>
    <w:rsid w:val="00857FED"/>
    <w:rsid w:val="0086293B"/>
    <w:rsid w:val="00863840"/>
    <w:rsid w:val="00866AD0"/>
    <w:rsid w:val="0087303B"/>
    <w:rsid w:val="00873CA9"/>
    <w:rsid w:val="008820DB"/>
    <w:rsid w:val="00884580"/>
    <w:rsid w:val="00885A2A"/>
    <w:rsid w:val="00887202"/>
    <w:rsid w:val="0088729A"/>
    <w:rsid w:val="0089322C"/>
    <w:rsid w:val="008935F8"/>
    <w:rsid w:val="00895923"/>
    <w:rsid w:val="00895E00"/>
    <w:rsid w:val="00897844"/>
    <w:rsid w:val="008A5D4A"/>
    <w:rsid w:val="008A6591"/>
    <w:rsid w:val="008B5172"/>
    <w:rsid w:val="008C1715"/>
    <w:rsid w:val="008D4BBA"/>
    <w:rsid w:val="008E29C5"/>
    <w:rsid w:val="008E4DB1"/>
    <w:rsid w:val="008E7664"/>
    <w:rsid w:val="008E7E94"/>
    <w:rsid w:val="008F1C84"/>
    <w:rsid w:val="008F4CAD"/>
    <w:rsid w:val="008F4D6B"/>
    <w:rsid w:val="008F6395"/>
    <w:rsid w:val="00902998"/>
    <w:rsid w:val="00903B77"/>
    <w:rsid w:val="00910371"/>
    <w:rsid w:val="00910BF4"/>
    <w:rsid w:val="00913948"/>
    <w:rsid w:val="00925630"/>
    <w:rsid w:val="00934062"/>
    <w:rsid w:val="009363B1"/>
    <w:rsid w:val="0093695E"/>
    <w:rsid w:val="00940730"/>
    <w:rsid w:val="00940B88"/>
    <w:rsid w:val="00944855"/>
    <w:rsid w:val="00944F7B"/>
    <w:rsid w:val="0094586F"/>
    <w:rsid w:val="00945E47"/>
    <w:rsid w:val="00952D05"/>
    <w:rsid w:val="00952FC0"/>
    <w:rsid w:val="00960CCA"/>
    <w:rsid w:val="009706C5"/>
    <w:rsid w:val="009711B5"/>
    <w:rsid w:val="00993865"/>
    <w:rsid w:val="009A06CB"/>
    <w:rsid w:val="009A0F27"/>
    <w:rsid w:val="009A12F0"/>
    <w:rsid w:val="009B21A9"/>
    <w:rsid w:val="009B412F"/>
    <w:rsid w:val="009B616E"/>
    <w:rsid w:val="009B78F3"/>
    <w:rsid w:val="009C08D7"/>
    <w:rsid w:val="009C0A1B"/>
    <w:rsid w:val="009C2CB9"/>
    <w:rsid w:val="009C3529"/>
    <w:rsid w:val="009C584D"/>
    <w:rsid w:val="009D196D"/>
    <w:rsid w:val="009E2DB2"/>
    <w:rsid w:val="009E5258"/>
    <w:rsid w:val="009E57B2"/>
    <w:rsid w:val="009E7923"/>
    <w:rsid w:val="009F1B3C"/>
    <w:rsid w:val="009F256F"/>
    <w:rsid w:val="009F7CE8"/>
    <w:rsid w:val="00A07AF5"/>
    <w:rsid w:val="00A218F7"/>
    <w:rsid w:val="00A2341C"/>
    <w:rsid w:val="00A300EA"/>
    <w:rsid w:val="00A30E79"/>
    <w:rsid w:val="00A31D5A"/>
    <w:rsid w:val="00A32207"/>
    <w:rsid w:val="00A41EF1"/>
    <w:rsid w:val="00A44C7F"/>
    <w:rsid w:val="00A46698"/>
    <w:rsid w:val="00A5250B"/>
    <w:rsid w:val="00A6538E"/>
    <w:rsid w:val="00A66C24"/>
    <w:rsid w:val="00A70DAD"/>
    <w:rsid w:val="00A71BBD"/>
    <w:rsid w:val="00A766C0"/>
    <w:rsid w:val="00A83BE4"/>
    <w:rsid w:val="00A91235"/>
    <w:rsid w:val="00A9138F"/>
    <w:rsid w:val="00A957A3"/>
    <w:rsid w:val="00AA057D"/>
    <w:rsid w:val="00AA3ED6"/>
    <w:rsid w:val="00AA45D5"/>
    <w:rsid w:val="00AA50A7"/>
    <w:rsid w:val="00AB6247"/>
    <w:rsid w:val="00AC3827"/>
    <w:rsid w:val="00AC43A5"/>
    <w:rsid w:val="00AE0712"/>
    <w:rsid w:val="00AE30EB"/>
    <w:rsid w:val="00AE4EA6"/>
    <w:rsid w:val="00AE64D6"/>
    <w:rsid w:val="00AF05B4"/>
    <w:rsid w:val="00AF24C0"/>
    <w:rsid w:val="00AF7220"/>
    <w:rsid w:val="00B01115"/>
    <w:rsid w:val="00B14F34"/>
    <w:rsid w:val="00B224C7"/>
    <w:rsid w:val="00B27B32"/>
    <w:rsid w:val="00B34A0D"/>
    <w:rsid w:val="00B35A12"/>
    <w:rsid w:val="00B35B1B"/>
    <w:rsid w:val="00B401C1"/>
    <w:rsid w:val="00B43D26"/>
    <w:rsid w:val="00B5115F"/>
    <w:rsid w:val="00B60EFD"/>
    <w:rsid w:val="00B63169"/>
    <w:rsid w:val="00B64014"/>
    <w:rsid w:val="00B65F83"/>
    <w:rsid w:val="00B75A7D"/>
    <w:rsid w:val="00B87B09"/>
    <w:rsid w:val="00B92EB2"/>
    <w:rsid w:val="00B96A44"/>
    <w:rsid w:val="00BA025F"/>
    <w:rsid w:val="00BA500B"/>
    <w:rsid w:val="00BB26D1"/>
    <w:rsid w:val="00BB3BA7"/>
    <w:rsid w:val="00BB5933"/>
    <w:rsid w:val="00BB5E03"/>
    <w:rsid w:val="00BC0295"/>
    <w:rsid w:val="00BC4783"/>
    <w:rsid w:val="00BC49C9"/>
    <w:rsid w:val="00BC4CCA"/>
    <w:rsid w:val="00BC5BB8"/>
    <w:rsid w:val="00BC756D"/>
    <w:rsid w:val="00BC7F79"/>
    <w:rsid w:val="00BD1D87"/>
    <w:rsid w:val="00BD2234"/>
    <w:rsid w:val="00BD42A0"/>
    <w:rsid w:val="00BD74F2"/>
    <w:rsid w:val="00BE42BA"/>
    <w:rsid w:val="00BF02DD"/>
    <w:rsid w:val="00BF18F2"/>
    <w:rsid w:val="00BF4B61"/>
    <w:rsid w:val="00BF52B9"/>
    <w:rsid w:val="00BF5DF6"/>
    <w:rsid w:val="00BF6D7E"/>
    <w:rsid w:val="00C01B95"/>
    <w:rsid w:val="00C03CC9"/>
    <w:rsid w:val="00C03CE1"/>
    <w:rsid w:val="00C0792D"/>
    <w:rsid w:val="00C17294"/>
    <w:rsid w:val="00C2155D"/>
    <w:rsid w:val="00C2201A"/>
    <w:rsid w:val="00C259A4"/>
    <w:rsid w:val="00C33DC5"/>
    <w:rsid w:val="00C34150"/>
    <w:rsid w:val="00C35C40"/>
    <w:rsid w:val="00C37031"/>
    <w:rsid w:val="00C42E8A"/>
    <w:rsid w:val="00C50BAD"/>
    <w:rsid w:val="00C53447"/>
    <w:rsid w:val="00C53D96"/>
    <w:rsid w:val="00C56E08"/>
    <w:rsid w:val="00C574FB"/>
    <w:rsid w:val="00C61874"/>
    <w:rsid w:val="00C64B4A"/>
    <w:rsid w:val="00C675EC"/>
    <w:rsid w:val="00C67FB6"/>
    <w:rsid w:val="00C71479"/>
    <w:rsid w:val="00C73431"/>
    <w:rsid w:val="00C75311"/>
    <w:rsid w:val="00C7695A"/>
    <w:rsid w:val="00C805DB"/>
    <w:rsid w:val="00C83CE6"/>
    <w:rsid w:val="00C87E33"/>
    <w:rsid w:val="00C91761"/>
    <w:rsid w:val="00C9292D"/>
    <w:rsid w:val="00CA69B7"/>
    <w:rsid w:val="00CA6C97"/>
    <w:rsid w:val="00CC1C59"/>
    <w:rsid w:val="00CC5F6C"/>
    <w:rsid w:val="00CC6553"/>
    <w:rsid w:val="00CC6568"/>
    <w:rsid w:val="00CD22CA"/>
    <w:rsid w:val="00CD24A3"/>
    <w:rsid w:val="00CD332D"/>
    <w:rsid w:val="00CD78B1"/>
    <w:rsid w:val="00CE0F4E"/>
    <w:rsid w:val="00CE1163"/>
    <w:rsid w:val="00CE16C2"/>
    <w:rsid w:val="00CE1DD1"/>
    <w:rsid w:val="00CE32EE"/>
    <w:rsid w:val="00CE64EF"/>
    <w:rsid w:val="00CF06D8"/>
    <w:rsid w:val="00CF1A42"/>
    <w:rsid w:val="00CF6356"/>
    <w:rsid w:val="00CF739B"/>
    <w:rsid w:val="00CF7A11"/>
    <w:rsid w:val="00D0018F"/>
    <w:rsid w:val="00D016D2"/>
    <w:rsid w:val="00D03E8D"/>
    <w:rsid w:val="00D0556D"/>
    <w:rsid w:val="00D05C30"/>
    <w:rsid w:val="00D06CAE"/>
    <w:rsid w:val="00D1625C"/>
    <w:rsid w:val="00D206CC"/>
    <w:rsid w:val="00D248D3"/>
    <w:rsid w:val="00D2636F"/>
    <w:rsid w:val="00D32778"/>
    <w:rsid w:val="00D34C8C"/>
    <w:rsid w:val="00D36626"/>
    <w:rsid w:val="00D50835"/>
    <w:rsid w:val="00D54A8E"/>
    <w:rsid w:val="00D5702D"/>
    <w:rsid w:val="00D60E24"/>
    <w:rsid w:val="00D73E6D"/>
    <w:rsid w:val="00D7543E"/>
    <w:rsid w:val="00D75CF7"/>
    <w:rsid w:val="00D8428D"/>
    <w:rsid w:val="00D93B39"/>
    <w:rsid w:val="00D94361"/>
    <w:rsid w:val="00D97556"/>
    <w:rsid w:val="00DA1910"/>
    <w:rsid w:val="00DA2429"/>
    <w:rsid w:val="00DA6048"/>
    <w:rsid w:val="00DB04E4"/>
    <w:rsid w:val="00DB1E1E"/>
    <w:rsid w:val="00DB4D7B"/>
    <w:rsid w:val="00DB5E9E"/>
    <w:rsid w:val="00DB65B3"/>
    <w:rsid w:val="00DC0AB5"/>
    <w:rsid w:val="00DC4476"/>
    <w:rsid w:val="00DC73CC"/>
    <w:rsid w:val="00DC790D"/>
    <w:rsid w:val="00DC7DA4"/>
    <w:rsid w:val="00DD00B5"/>
    <w:rsid w:val="00DD3381"/>
    <w:rsid w:val="00DD3914"/>
    <w:rsid w:val="00DD66A4"/>
    <w:rsid w:val="00DD6B54"/>
    <w:rsid w:val="00DE3650"/>
    <w:rsid w:val="00DE4EBC"/>
    <w:rsid w:val="00DF05C8"/>
    <w:rsid w:val="00DF25B4"/>
    <w:rsid w:val="00DF4BFA"/>
    <w:rsid w:val="00DF6909"/>
    <w:rsid w:val="00E00B43"/>
    <w:rsid w:val="00E02ADE"/>
    <w:rsid w:val="00E03D71"/>
    <w:rsid w:val="00E047F8"/>
    <w:rsid w:val="00E138AF"/>
    <w:rsid w:val="00E15F1A"/>
    <w:rsid w:val="00E17AFE"/>
    <w:rsid w:val="00E23623"/>
    <w:rsid w:val="00E34686"/>
    <w:rsid w:val="00E35508"/>
    <w:rsid w:val="00E370AD"/>
    <w:rsid w:val="00E37E34"/>
    <w:rsid w:val="00E40EC2"/>
    <w:rsid w:val="00E4348C"/>
    <w:rsid w:val="00E435E5"/>
    <w:rsid w:val="00E45B4D"/>
    <w:rsid w:val="00E569DC"/>
    <w:rsid w:val="00E63FCA"/>
    <w:rsid w:val="00E6700D"/>
    <w:rsid w:val="00E7020E"/>
    <w:rsid w:val="00E72D52"/>
    <w:rsid w:val="00E76B37"/>
    <w:rsid w:val="00E80742"/>
    <w:rsid w:val="00E922EC"/>
    <w:rsid w:val="00EA0C6B"/>
    <w:rsid w:val="00EA6BE2"/>
    <w:rsid w:val="00EB05F8"/>
    <w:rsid w:val="00EB3438"/>
    <w:rsid w:val="00EB48D7"/>
    <w:rsid w:val="00EB4C9E"/>
    <w:rsid w:val="00EB65CB"/>
    <w:rsid w:val="00EB6D30"/>
    <w:rsid w:val="00EC02A8"/>
    <w:rsid w:val="00EC3AB7"/>
    <w:rsid w:val="00EC7C04"/>
    <w:rsid w:val="00ED1435"/>
    <w:rsid w:val="00ED182C"/>
    <w:rsid w:val="00ED26C8"/>
    <w:rsid w:val="00ED2AA9"/>
    <w:rsid w:val="00ED3770"/>
    <w:rsid w:val="00EF04C0"/>
    <w:rsid w:val="00EF0FD7"/>
    <w:rsid w:val="00EF39CD"/>
    <w:rsid w:val="00EF3BE5"/>
    <w:rsid w:val="00EF4344"/>
    <w:rsid w:val="00EF6CD5"/>
    <w:rsid w:val="00F0034A"/>
    <w:rsid w:val="00F00F14"/>
    <w:rsid w:val="00F05788"/>
    <w:rsid w:val="00F10D8B"/>
    <w:rsid w:val="00F11216"/>
    <w:rsid w:val="00F11773"/>
    <w:rsid w:val="00F11B03"/>
    <w:rsid w:val="00F14B6D"/>
    <w:rsid w:val="00F16A2E"/>
    <w:rsid w:val="00F16C6C"/>
    <w:rsid w:val="00F171D1"/>
    <w:rsid w:val="00F23117"/>
    <w:rsid w:val="00F25125"/>
    <w:rsid w:val="00F310FD"/>
    <w:rsid w:val="00F352F2"/>
    <w:rsid w:val="00F36B95"/>
    <w:rsid w:val="00F445F7"/>
    <w:rsid w:val="00F44D50"/>
    <w:rsid w:val="00F44F37"/>
    <w:rsid w:val="00F47EC5"/>
    <w:rsid w:val="00F50994"/>
    <w:rsid w:val="00F511F4"/>
    <w:rsid w:val="00F52746"/>
    <w:rsid w:val="00F570C9"/>
    <w:rsid w:val="00F60A58"/>
    <w:rsid w:val="00F613D8"/>
    <w:rsid w:val="00F66631"/>
    <w:rsid w:val="00F704F9"/>
    <w:rsid w:val="00F72334"/>
    <w:rsid w:val="00F72D0E"/>
    <w:rsid w:val="00F761E1"/>
    <w:rsid w:val="00F80F2B"/>
    <w:rsid w:val="00F8513A"/>
    <w:rsid w:val="00F86C37"/>
    <w:rsid w:val="00F87E5D"/>
    <w:rsid w:val="00F902DD"/>
    <w:rsid w:val="00F90DB6"/>
    <w:rsid w:val="00F923FF"/>
    <w:rsid w:val="00F9374D"/>
    <w:rsid w:val="00F950E9"/>
    <w:rsid w:val="00FA1544"/>
    <w:rsid w:val="00FA2EFF"/>
    <w:rsid w:val="00FA3819"/>
    <w:rsid w:val="00FA4F46"/>
    <w:rsid w:val="00FA5AEC"/>
    <w:rsid w:val="00FA5DB3"/>
    <w:rsid w:val="00FB0838"/>
    <w:rsid w:val="00FB47CF"/>
    <w:rsid w:val="00FB51B4"/>
    <w:rsid w:val="00FC0A53"/>
    <w:rsid w:val="00FC5174"/>
    <w:rsid w:val="00FC526E"/>
    <w:rsid w:val="00FD009C"/>
    <w:rsid w:val="00FD142B"/>
    <w:rsid w:val="00FD36B7"/>
    <w:rsid w:val="00FD3A71"/>
    <w:rsid w:val="00FE0A8E"/>
    <w:rsid w:val="00FE3DA0"/>
    <w:rsid w:val="00FE40AF"/>
    <w:rsid w:val="00FE5988"/>
    <w:rsid w:val="00FE6C97"/>
    <w:rsid w:val="00FF1FB9"/>
    <w:rsid w:val="00FF50A4"/>
    <w:rsid w:val="0BE2FE22"/>
    <w:rsid w:val="265E24E3"/>
    <w:rsid w:val="3211B594"/>
    <w:rsid w:val="57553126"/>
    <w:rsid w:val="75FD961D"/>
    <w:rsid w:val="79A1B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D4632B8"/>
  <w15:docId w15:val="{68F4767F-6FA4-4883-B5EC-38024A03A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1715"/>
    <w:pPr>
      <w:widowControl w:val="0"/>
      <w:autoSpaceDE w:val="0"/>
      <w:autoSpaceDN w:val="0"/>
      <w:adjustRightInd w:val="0"/>
    </w:pPr>
    <w:rPr>
      <w:rFonts w:ascii="Arial" w:hAnsi="Arial"/>
      <w:sz w:val="24"/>
      <w:szCs w:val="24"/>
    </w:rPr>
  </w:style>
  <w:style w:type="paragraph" w:styleId="Heading1">
    <w:name w:val="heading 1"/>
    <w:next w:val="BodyText"/>
    <w:link w:val="Heading1Char"/>
    <w:qFormat/>
    <w:rsid w:val="00DF25B4"/>
    <w:pPr>
      <w:keepNext/>
      <w:keepLines/>
      <w:widowControl w:val="0"/>
      <w:autoSpaceDE w:val="0"/>
      <w:autoSpaceDN w:val="0"/>
      <w:adjustRightInd w:val="0"/>
      <w:spacing w:before="440" w:after="220"/>
      <w:ind w:left="1440" w:hanging="144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C1715"/>
    <w:pPr>
      <w:keepNext/>
      <w:ind w:left="720" w:hanging="720"/>
      <w:outlineLvl w:val="1"/>
    </w:pPr>
    <w:rPr>
      <w:rFonts w:eastAsiaTheme="majorEastAsia" w:cstheme="majorBidi"/>
    </w:rPr>
  </w:style>
  <w:style w:type="paragraph" w:styleId="Heading3">
    <w:name w:val="heading 3"/>
    <w:basedOn w:val="Heading2"/>
    <w:next w:val="BodyText"/>
    <w:link w:val="Heading3Char"/>
    <w:unhideWhenUsed/>
    <w:qFormat/>
    <w:rsid w:val="008C1715"/>
    <w:pP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5B4"/>
    <w:rPr>
      <w:rFonts w:ascii="Arial" w:eastAsiaTheme="majorEastAsia" w:hAnsi="Arial" w:cstheme="majorBidi"/>
      <w:caps/>
      <w:sz w:val="22"/>
      <w:szCs w:val="22"/>
    </w:rPr>
  </w:style>
  <w:style w:type="character" w:customStyle="1" w:styleId="Heading2Char">
    <w:name w:val="Heading 2 Char"/>
    <w:basedOn w:val="DefaultParagraphFont"/>
    <w:link w:val="Heading2"/>
    <w:rsid w:val="008C1715"/>
    <w:rPr>
      <w:rFonts w:ascii="Arial" w:eastAsiaTheme="majorEastAsia" w:hAnsi="Arial" w:cstheme="majorBidi"/>
      <w:sz w:val="22"/>
      <w:szCs w:val="22"/>
    </w:rPr>
  </w:style>
  <w:style w:type="character" w:customStyle="1" w:styleId="Heading3Char">
    <w:name w:val="Heading 3 Char"/>
    <w:basedOn w:val="DefaultParagraphFont"/>
    <w:link w:val="Heading3"/>
    <w:rsid w:val="008C1715"/>
    <w:rPr>
      <w:rFonts w:ascii="Arial" w:eastAsiaTheme="majorEastAsia" w:hAnsi="Arial" w:cstheme="majorBidi"/>
      <w:sz w:val="22"/>
      <w:szCs w:val="22"/>
      <w:u w:val="single"/>
    </w:rPr>
  </w:style>
  <w:style w:type="character" w:styleId="FootnoteReference">
    <w:name w:val="footnote reference"/>
    <w:uiPriority w:val="99"/>
    <w:semiHidden/>
  </w:style>
  <w:style w:type="paragraph" w:customStyle="1" w:styleId="Level2">
    <w:name w:val="Level 2"/>
    <w:basedOn w:val="Normal"/>
    <w:pPr>
      <w:ind w:left="720" w:hanging="360"/>
    </w:pPr>
  </w:style>
  <w:style w:type="paragraph" w:customStyle="1" w:styleId="Level3">
    <w:name w:val="Level 3"/>
    <w:basedOn w:val="Normal"/>
    <w:pPr>
      <w:ind w:left="1080" w:hanging="360"/>
    </w:pPr>
  </w:style>
  <w:style w:type="paragraph" w:customStyle="1" w:styleId="Level4">
    <w:name w:val="Level 4"/>
    <w:basedOn w:val="Normal"/>
    <w:pPr>
      <w:ind w:left="1440" w:hanging="360"/>
    </w:pPr>
  </w:style>
  <w:style w:type="paragraph" w:styleId="Header">
    <w:name w:val="header"/>
    <w:basedOn w:val="Normal"/>
    <w:link w:val="HeaderChar"/>
    <w:uiPriority w:val="99"/>
    <w:rsid w:val="00632EA3"/>
    <w:pPr>
      <w:tabs>
        <w:tab w:val="center" w:pos="4320"/>
        <w:tab w:val="right" w:pos="8640"/>
      </w:tabs>
    </w:pPr>
  </w:style>
  <w:style w:type="character" w:customStyle="1" w:styleId="HeaderChar">
    <w:name w:val="Header Char"/>
    <w:basedOn w:val="DefaultParagraphFont"/>
    <w:link w:val="Header"/>
    <w:uiPriority w:val="99"/>
    <w:rsid w:val="00EB3438"/>
    <w:rPr>
      <w:rFonts w:ascii="Arial" w:hAnsi="Arial"/>
      <w:sz w:val="24"/>
      <w:szCs w:val="24"/>
    </w:rPr>
  </w:style>
  <w:style w:type="paragraph" w:styleId="Footer">
    <w:name w:val="footer"/>
    <w:basedOn w:val="Normal"/>
    <w:link w:val="FooterChar"/>
    <w:rsid w:val="008C1715"/>
    <w:pPr>
      <w:tabs>
        <w:tab w:val="center" w:pos="4320"/>
        <w:tab w:val="right" w:pos="8640"/>
      </w:tabs>
    </w:pPr>
    <w:rPr>
      <w:rFonts w:eastAsiaTheme="minorHAnsi" w:cs="Arial"/>
      <w:sz w:val="22"/>
      <w:szCs w:val="22"/>
    </w:rPr>
  </w:style>
  <w:style w:type="character" w:customStyle="1" w:styleId="FooterChar">
    <w:name w:val="Footer Char"/>
    <w:basedOn w:val="DefaultParagraphFont"/>
    <w:link w:val="Footer"/>
    <w:rsid w:val="00EB3438"/>
    <w:rPr>
      <w:rFonts w:ascii="Arial" w:eastAsiaTheme="minorHAnsi" w:hAnsi="Arial" w:cs="Arial"/>
      <w:sz w:val="22"/>
      <w:szCs w:val="22"/>
    </w:rPr>
  </w:style>
  <w:style w:type="character" w:styleId="PageNumber">
    <w:name w:val="page number"/>
    <w:basedOn w:val="DefaultParagraphFont"/>
    <w:rsid w:val="00632EA3"/>
  </w:style>
  <w:style w:type="paragraph" w:styleId="BalloonText">
    <w:name w:val="Balloon Text"/>
    <w:basedOn w:val="Normal"/>
    <w:link w:val="BalloonTextChar"/>
    <w:uiPriority w:val="99"/>
    <w:rsid w:val="00EB3438"/>
    <w:rPr>
      <w:rFonts w:ascii="Tahoma" w:hAnsi="Tahoma" w:cs="Tahoma"/>
      <w:sz w:val="16"/>
      <w:szCs w:val="16"/>
    </w:rPr>
  </w:style>
  <w:style w:type="character" w:customStyle="1" w:styleId="BalloonTextChar">
    <w:name w:val="Balloon Text Char"/>
    <w:basedOn w:val="DefaultParagraphFont"/>
    <w:link w:val="BalloonText"/>
    <w:uiPriority w:val="99"/>
    <w:rsid w:val="00EB3438"/>
    <w:rPr>
      <w:rFonts w:ascii="Tahoma" w:hAnsi="Tahoma" w:cs="Tahoma"/>
      <w:sz w:val="16"/>
      <w:szCs w:val="16"/>
    </w:rPr>
  </w:style>
  <w:style w:type="character" w:styleId="Emphasis">
    <w:name w:val="Emphasis"/>
    <w:basedOn w:val="DefaultParagraphFont"/>
    <w:uiPriority w:val="20"/>
    <w:qFormat/>
    <w:rsid w:val="00EB3438"/>
    <w:rPr>
      <w:i/>
      <w:iCs/>
    </w:rPr>
  </w:style>
  <w:style w:type="paragraph" w:styleId="ListParagraph">
    <w:name w:val="List Paragraph"/>
    <w:basedOn w:val="Normal"/>
    <w:uiPriority w:val="34"/>
    <w:qFormat/>
    <w:rsid w:val="00EB3438"/>
    <w:pPr>
      <w:widowControl/>
      <w:autoSpaceDE/>
      <w:autoSpaceDN/>
      <w:adjustRightInd/>
      <w:spacing w:line="276" w:lineRule="auto"/>
      <w:ind w:left="720"/>
      <w:contextualSpacing/>
    </w:pPr>
    <w:rPr>
      <w:rFonts w:eastAsiaTheme="minorHAnsi" w:cs="Arial"/>
      <w:szCs w:val="22"/>
    </w:rPr>
  </w:style>
  <w:style w:type="character" w:styleId="CommentReference">
    <w:name w:val="annotation reference"/>
    <w:basedOn w:val="DefaultParagraphFont"/>
    <w:uiPriority w:val="99"/>
    <w:unhideWhenUsed/>
    <w:rsid w:val="00EB3438"/>
    <w:rPr>
      <w:sz w:val="16"/>
      <w:szCs w:val="16"/>
    </w:rPr>
  </w:style>
  <w:style w:type="paragraph" w:styleId="CommentText">
    <w:name w:val="annotation text"/>
    <w:basedOn w:val="Normal"/>
    <w:link w:val="CommentTextChar"/>
    <w:uiPriority w:val="99"/>
    <w:unhideWhenUsed/>
    <w:rsid w:val="00EB3438"/>
    <w:pPr>
      <w:widowControl/>
      <w:autoSpaceDE/>
      <w:autoSpaceDN/>
      <w:adjustRightInd/>
    </w:pPr>
    <w:rPr>
      <w:rFonts w:eastAsiaTheme="minorHAnsi" w:cs="Arial"/>
      <w:sz w:val="20"/>
      <w:szCs w:val="20"/>
    </w:rPr>
  </w:style>
  <w:style w:type="character" w:customStyle="1" w:styleId="CommentTextChar">
    <w:name w:val="Comment Text Char"/>
    <w:basedOn w:val="DefaultParagraphFont"/>
    <w:link w:val="CommentText"/>
    <w:uiPriority w:val="99"/>
    <w:rsid w:val="00EB3438"/>
    <w:rPr>
      <w:rFonts w:ascii="Arial" w:eastAsiaTheme="minorHAnsi" w:hAnsi="Arial" w:cs="Arial"/>
    </w:rPr>
  </w:style>
  <w:style w:type="paragraph" w:styleId="CommentSubject">
    <w:name w:val="annotation subject"/>
    <w:basedOn w:val="CommentText"/>
    <w:next w:val="CommentText"/>
    <w:link w:val="CommentSubjectChar"/>
    <w:uiPriority w:val="99"/>
    <w:unhideWhenUsed/>
    <w:rsid w:val="00EB3438"/>
    <w:rPr>
      <w:b/>
      <w:bCs/>
    </w:rPr>
  </w:style>
  <w:style w:type="character" w:customStyle="1" w:styleId="CommentSubjectChar">
    <w:name w:val="Comment Subject Char"/>
    <w:basedOn w:val="CommentTextChar"/>
    <w:link w:val="CommentSubject"/>
    <w:uiPriority w:val="99"/>
    <w:rsid w:val="00EB3438"/>
    <w:rPr>
      <w:rFonts w:ascii="Arial" w:eastAsiaTheme="minorHAnsi" w:hAnsi="Arial" w:cs="Arial"/>
      <w:b/>
      <w:bCs/>
    </w:rPr>
  </w:style>
  <w:style w:type="table" w:styleId="TableGrid">
    <w:name w:val="Table Grid"/>
    <w:basedOn w:val="TableNormal"/>
    <w:uiPriority w:val="39"/>
    <w:rsid w:val="00EB3438"/>
    <w:rPr>
      <w:rFonts w:ascii="Arial" w:eastAsiaTheme="minorHAns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B3438"/>
    <w:pPr>
      <w:autoSpaceDE w:val="0"/>
      <w:autoSpaceDN w:val="0"/>
      <w:adjustRightInd w:val="0"/>
    </w:pPr>
    <w:rPr>
      <w:rFonts w:ascii="Arial" w:eastAsiaTheme="minorHAnsi" w:hAnsi="Arial" w:cs="Arial"/>
      <w:color w:val="000000"/>
      <w:sz w:val="24"/>
      <w:szCs w:val="24"/>
    </w:rPr>
  </w:style>
  <w:style w:type="paragraph" w:styleId="FootnoteText">
    <w:name w:val="footnote text"/>
    <w:basedOn w:val="Normal"/>
    <w:link w:val="FootnoteTextChar"/>
    <w:uiPriority w:val="99"/>
    <w:unhideWhenUsed/>
    <w:rsid w:val="00EB3438"/>
    <w:pPr>
      <w:widowControl/>
      <w:autoSpaceDE/>
      <w:autoSpaceDN/>
      <w:adjustRightInd/>
    </w:pPr>
    <w:rPr>
      <w:rFonts w:eastAsiaTheme="minorHAnsi" w:cs="Arial"/>
      <w:sz w:val="20"/>
      <w:szCs w:val="20"/>
    </w:rPr>
  </w:style>
  <w:style w:type="character" w:customStyle="1" w:styleId="FootnoteTextChar">
    <w:name w:val="Footnote Text Char"/>
    <w:basedOn w:val="DefaultParagraphFont"/>
    <w:link w:val="FootnoteText"/>
    <w:uiPriority w:val="99"/>
    <w:rsid w:val="00EB3438"/>
    <w:rPr>
      <w:rFonts w:ascii="Arial" w:eastAsiaTheme="minorHAnsi" w:hAnsi="Arial" w:cs="Arial"/>
    </w:rPr>
  </w:style>
  <w:style w:type="paragraph" w:styleId="PlainText">
    <w:name w:val="Plain Text"/>
    <w:basedOn w:val="Normal"/>
    <w:link w:val="PlainTextChar"/>
    <w:uiPriority w:val="99"/>
    <w:unhideWhenUsed/>
    <w:rsid w:val="00EB3438"/>
    <w:pPr>
      <w:widowControl/>
      <w:autoSpaceDE/>
      <w:autoSpaceDN/>
      <w:adjustRightInd/>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EB3438"/>
    <w:rPr>
      <w:rFonts w:ascii="Consolas" w:eastAsiaTheme="minorHAnsi" w:hAnsi="Consolas" w:cstheme="minorBidi"/>
      <w:sz w:val="21"/>
      <w:szCs w:val="21"/>
    </w:rPr>
  </w:style>
  <w:style w:type="paragraph" w:styleId="EndnoteText">
    <w:name w:val="endnote text"/>
    <w:basedOn w:val="Normal"/>
    <w:link w:val="EndnoteTextChar"/>
    <w:uiPriority w:val="99"/>
    <w:unhideWhenUsed/>
    <w:rsid w:val="00EB3438"/>
    <w:pPr>
      <w:widowControl/>
      <w:autoSpaceDE/>
      <w:autoSpaceDN/>
      <w:adjustRightInd/>
    </w:pPr>
    <w:rPr>
      <w:rFonts w:eastAsiaTheme="minorHAnsi" w:cs="Arial"/>
      <w:sz w:val="20"/>
      <w:szCs w:val="20"/>
    </w:rPr>
  </w:style>
  <w:style w:type="character" w:customStyle="1" w:styleId="EndnoteTextChar">
    <w:name w:val="Endnote Text Char"/>
    <w:basedOn w:val="DefaultParagraphFont"/>
    <w:link w:val="EndnoteText"/>
    <w:uiPriority w:val="99"/>
    <w:rsid w:val="00EB3438"/>
    <w:rPr>
      <w:rFonts w:ascii="Arial" w:eastAsiaTheme="minorHAnsi" w:hAnsi="Arial" w:cs="Arial"/>
    </w:rPr>
  </w:style>
  <w:style w:type="character" w:styleId="EndnoteReference">
    <w:name w:val="endnote reference"/>
    <w:basedOn w:val="DefaultParagraphFont"/>
    <w:uiPriority w:val="99"/>
    <w:unhideWhenUsed/>
    <w:rsid w:val="00EB3438"/>
    <w:rPr>
      <w:vertAlign w:val="superscript"/>
    </w:rPr>
  </w:style>
  <w:style w:type="character" w:styleId="Hyperlink">
    <w:name w:val="Hyperlink"/>
    <w:basedOn w:val="DefaultParagraphFont"/>
    <w:uiPriority w:val="99"/>
    <w:unhideWhenUsed/>
    <w:rsid w:val="00EB3438"/>
    <w:rPr>
      <w:color w:val="0000FF" w:themeColor="hyperlink"/>
      <w:u w:val="single"/>
    </w:rPr>
  </w:style>
  <w:style w:type="character" w:styleId="FollowedHyperlink">
    <w:name w:val="FollowedHyperlink"/>
    <w:basedOn w:val="DefaultParagraphFont"/>
    <w:uiPriority w:val="99"/>
    <w:unhideWhenUsed/>
    <w:rsid w:val="00EB3438"/>
    <w:rPr>
      <w:color w:val="800080" w:themeColor="followedHyperlink"/>
      <w:u w:val="single"/>
    </w:rPr>
  </w:style>
  <w:style w:type="paragraph" w:styleId="NoSpacing">
    <w:name w:val="No Spacing"/>
    <w:uiPriority w:val="1"/>
    <w:qFormat/>
    <w:rsid w:val="00EB3438"/>
    <w:rPr>
      <w:rFonts w:ascii="Arial" w:eastAsiaTheme="minorHAnsi" w:hAnsi="Arial" w:cs="Arial"/>
      <w:sz w:val="24"/>
      <w:szCs w:val="22"/>
    </w:rPr>
  </w:style>
  <w:style w:type="paragraph" w:styleId="Revision">
    <w:name w:val="Revision"/>
    <w:hidden/>
    <w:uiPriority w:val="99"/>
    <w:semiHidden/>
    <w:rsid w:val="00D50835"/>
    <w:rPr>
      <w:rFonts w:ascii="Arial" w:hAnsi="Arial"/>
      <w:sz w:val="24"/>
      <w:szCs w:val="24"/>
    </w:rPr>
  </w:style>
  <w:style w:type="paragraph" w:styleId="Title">
    <w:name w:val="Title"/>
    <w:next w:val="BodyText"/>
    <w:link w:val="TitleChar"/>
    <w:qFormat/>
    <w:rsid w:val="008C1715"/>
    <w:pPr>
      <w:spacing w:before="220" w:after="220"/>
      <w:jc w:val="center"/>
    </w:pPr>
    <w:rPr>
      <w:rFonts w:ascii="Arial" w:hAnsi="Arial" w:cs="Arial"/>
      <w:sz w:val="22"/>
      <w:szCs w:val="22"/>
    </w:rPr>
  </w:style>
  <w:style w:type="character" w:customStyle="1" w:styleId="TitleChar">
    <w:name w:val="Title Char"/>
    <w:basedOn w:val="DefaultParagraphFont"/>
    <w:link w:val="Title"/>
    <w:rsid w:val="008C1715"/>
    <w:rPr>
      <w:rFonts w:ascii="Arial" w:hAnsi="Arial" w:cs="Arial"/>
      <w:sz w:val="22"/>
      <w:szCs w:val="22"/>
    </w:rPr>
  </w:style>
  <w:style w:type="paragraph" w:customStyle="1" w:styleId="attachmenttitle">
    <w:name w:val="attachment title"/>
    <w:next w:val="BodyText"/>
    <w:qFormat/>
    <w:rsid w:val="008C1715"/>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8C1715"/>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8C1715"/>
    <w:rPr>
      <w:rFonts w:ascii="Arial" w:eastAsiaTheme="minorHAnsi" w:hAnsi="Arial" w:cs="Arial"/>
      <w:sz w:val="22"/>
      <w:szCs w:val="22"/>
    </w:rPr>
  </w:style>
  <w:style w:type="paragraph" w:customStyle="1" w:styleId="BodyText-table">
    <w:name w:val="Body Text - table"/>
    <w:qFormat/>
    <w:rsid w:val="008C1715"/>
    <w:rPr>
      <w:rFonts w:ascii="Arial" w:eastAsiaTheme="minorHAnsi" w:hAnsi="Arial" w:cstheme="minorBidi"/>
      <w:sz w:val="22"/>
      <w:szCs w:val="22"/>
    </w:rPr>
  </w:style>
  <w:style w:type="paragraph" w:styleId="BodyText2">
    <w:name w:val="Body Text 2"/>
    <w:link w:val="BodyText2Char"/>
    <w:rsid w:val="008C1715"/>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8C1715"/>
    <w:rPr>
      <w:rFonts w:ascii="Arial" w:eastAsiaTheme="majorEastAsia" w:hAnsi="Arial" w:cstheme="majorBidi"/>
      <w:sz w:val="22"/>
      <w:szCs w:val="22"/>
    </w:rPr>
  </w:style>
  <w:style w:type="paragraph" w:styleId="BodyText3">
    <w:name w:val="Body Text 3"/>
    <w:basedOn w:val="BodyText"/>
    <w:link w:val="BodyText3Char"/>
    <w:rsid w:val="008C1715"/>
    <w:pPr>
      <w:ind w:left="720"/>
    </w:pPr>
    <w:rPr>
      <w:rFonts w:eastAsiaTheme="majorEastAsia" w:cstheme="majorBidi"/>
    </w:rPr>
  </w:style>
  <w:style w:type="character" w:customStyle="1" w:styleId="BodyText3Char">
    <w:name w:val="Body Text 3 Char"/>
    <w:basedOn w:val="DefaultParagraphFont"/>
    <w:link w:val="BodyText3"/>
    <w:rsid w:val="008C1715"/>
    <w:rPr>
      <w:rFonts w:ascii="Arial" w:eastAsiaTheme="majorEastAsia" w:hAnsi="Arial" w:cstheme="majorBidi"/>
      <w:sz w:val="22"/>
      <w:szCs w:val="22"/>
    </w:rPr>
  </w:style>
  <w:style w:type="character" w:customStyle="1" w:styleId="Commitment">
    <w:name w:val="Commitment"/>
    <w:basedOn w:val="BodyTextChar"/>
    <w:uiPriority w:val="1"/>
    <w:qFormat/>
    <w:rsid w:val="008C1715"/>
    <w:rPr>
      <w:rFonts w:ascii="Arial" w:eastAsiaTheme="minorHAnsi" w:hAnsi="Arial" w:cs="Arial"/>
      <w:i/>
      <w:iCs/>
      <w:sz w:val="22"/>
      <w:szCs w:val="22"/>
    </w:rPr>
  </w:style>
  <w:style w:type="paragraph" w:customStyle="1" w:styleId="END">
    <w:name w:val="END"/>
    <w:next w:val="BodyText"/>
    <w:qFormat/>
    <w:rsid w:val="008C1715"/>
    <w:pPr>
      <w:autoSpaceDE w:val="0"/>
      <w:autoSpaceDN w:val="0"/>
      <w:adjustRightInd w:val="0"/>
      <w:spacing w:before="440" w:after="440"/>
      <w:jc w:val="center"/>
    </w:pPr>
    <w:rPr>
      <w:rFonts w:ascii="Arial" w:hAnsi="Arial" w:cs="Arial"/>
      <w:sz w:val="22"/>
      <w:szCs w:val="22"/>
    </w:rPr>
  </w:style>
  <w:style w:type="table" w:customStyle="1" w:styleId="IM">
    <w:name w:val="IM"/>
    <w:basedOn w:val="TableNormal"/>
    <w:uiPriority w:val="99"/>
    <w:rsid w:val="008C1715"/>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8C1715"/>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ListBullet2">
    <w:name w:val="List Bullet 2"/>
    <w:basedOn w:val="Normal"/>
    <w:unhideWhenUsed/>
    <w:rsid w:val="008C1715"/>
    <w:pPr>
      <w:widowControl/>
      <w:numPr>
        <w:numId w:val="5"/>
      </w:numPr>
      <w:spacing w:after="220"/>
      <w:contextualSpacing/>
    </w:pPr>
    <w:rPr>
      <w:rFonts w:eastAsiaTheme="minorHAnsi" w:cs="Arial"/>
      <w:sz w:val="22"/>
      <w:szCs w:val="22"/>
    </w:rPr>
  </w:style>
  <w:style w:type="paragraph" w:styleId="ListBullet3">
    <w:name w:val="List Bullet 3"/>
    <w:basedOn w:val="Normal"/>
    <w:unhideWhenUsed/>
    <w:rsid w:val="008C1715"/>
    <w:pPr>
      <w:keepLines/>
      <w:widowControl/>
      <w:numPr>
        <w:numId w:val="6"/>
      </w:numPr>
      <w:spacing w:after="220"/>
      <w:contextualSpacing/>
    </w:pPr>
    <w:rPr>
      <w:rFonts w:eastAsiaTheme="minorHAnsi" w:cs="Arial"/>
      <w:sz w:val="22"/>
      <w:szCs w:val="22"/>
    </w:rPr>
  </w:style>
  <w:style w:type="paragraph" w:styleId="ListBullet4">
    <w:name w:val="List Bullet 4"/>
    <w:basedOn w:val="Normal"/>
    <w:unhideWhenUsed/>
    <w:rsid w:val="008C1715"/>
    <w:pPr>
      <w:widowControl/>
      <w:numPr>
        <w:numId w:val="7"/>
      </w:numPr>
      <w:spacing w:after="220"/>
      <w:contextualSpacing/>
    </w:pPr>
    <w:rPr>
      <w:rFonts w:eastAsiaTheme="minorHAnsi" w:cs="Arial"/>
      <w:sz w:val="22"/>
      <w:szCs w:val="22"/>
    </w:rPr>
  </w:style>
  <w:style w:type="paragraph" w:customStyle="1" w:styleId="NRCINSPECTIONMANUAL">
    <w:name w:val="NRC INSPECTION MANUAL"/>
    <w:next w:val="BodyText"/>
    <w:link w:val="NRCINSPECTIONMANUALChar"/>
    <w:qFormat/>
    <w:rsid w:val="008C1715"/>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8C1715"/>
    <w:rPr>
      <w:rFonts w:ascii="Arial" w:eastAsiaTheme="minorHAnsi" w:hAnsi="Arial" w:cs="Arial"/>
      <w:szCs w:val="22"/>
    </w:rPr>
  </w:style>
  <w:style w:type="paragraph" w:customStyle="1" w:styleId="bodytext-nospace">
    <w:name w:val="body text - no space"/>
    <w:basedOn w:val="BodyText"/>
    <w:qFormat/>
    <w:rsid w:val="006C120A"/>
    <w:pPr>
      <w:tabs>
        <w:tab w:val="left" w:pos="1440"/>
        <w:tab w:val="left" w:pos="1800"/>
      </w:tabs>
      <w:spacing w:after="0"/>
      <w:ind w:left="720"/>
      <w:contextualSpacing/>
    </w:pPr>
    <w:rPr>
      <w:rFonts w:eastAsiaTheme="minorEastAsia"/>
    </w:rPr>
  </w:style>
  <w:style w:type="character" w:customStyle="1" w:styleId="normaltextrun">
    <w:name w:val="normaltextrun"/>
    <w:basedOn w:val="DefaultParagraphFont"/>
    <w:rsid w:val="005F0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034434">
      <w:bodyDiv w:val="1"/>
      <w:marLeft w:val="0"/>
      <w:marRight w:val="0"/>
      <w:marTop w:val="0"/>
      <w:marBottom w:val="0"/>
      <w:divBdr>
        <w:top w:val="none" w:sz="0" w:space="0" w:color="auto"/>
        <w:left w:val="none" w:sz="0" w:space="0" w:color="auto"/>
        <w:bottom w:val="none" w:sz="0" w:space="0" w:color="auto"/>
        <w:right w:val="none" w:sz="0" w:space="0" w:color="auto"/>
      </w:divBdr>
    </w:div>
    <w:div w:id="1343822665">
      <w:bodyDiv w:val="1"/>
      <w:marLeft w:val="0"/>
      <w:marRight w:val="0"/>
      <w:marTop w:val="0"/>
      <w:marBottom w:val="0"/>
      <w:divBdr>
        <w:top w:val="none" w:sz="0" w:space="0" w:color="auto"/>
        <w:left w:val="none" w:sz="0" w:space="0" w:color="auto"/>
        <w:bottom w:val="none" w:sz="0" w:space="0" w:color="auto"/>
        <w:right w:val="none" w:sz="0" w:space="0" w:color="auto"/>
      </w:divBdr>
    </w:div>
    <w:div w:id="190206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53BD30-7184-445E-BAD3-53CF326D6D88}">
  <ds:schemaRefs>
    <ds:schemaRef ds:uri="http://schemas.openxmlformats.org/officeDocument/2006/bibliography"/>
  </ds:schemaRefs>
</ds:datastoreItem>
</file>

<file path=customXml/itemProps2.xml><?xml version="1.0" encoding="utf-8"?>
<ds:datastoreItem xmlns:ds="http://schemas.openxmlformats.org/officeDocument/2006/customXml" ds:itemID="{C01426FD-ECC5-456B-8BB6-592FCEC1ED19}">
  <ds:schemaRefs>
    <ds:schemaRef ds:uri="http://schemas.microsoft.com/sharepoint/v3/contenttype/forms"/>
  </ds:schemaRefs>
</ds:datastoreItem>
</file>

<file path=customXml/itemProps3.xml><?xml version="1.0" encoding="utf-8"?>
<ds:datastoreItem xmlns:ds="http://schemas.openxmlformats.org/officeDocument/2006/customXml" ds:itemID="{3A0F5A28-C56A-4E44-924A-F991F9F1C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F3E3FA-5C37-4550-BC85-E8820A072733}">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4ebc427b-1bcf-4856-a750-efc6bf2bcca6"/>
    <ds:schemaRef ds:uri="http://purl.org/dc/elements/1.1/"/>
    <ds:schemaRef ds:uri="bd536709-b854-4f3b-a247-393f1123cff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3941</Words>
  <Characters>20047</Characters>
  <Application>Microsoft Office Word</Application>
  <DocSecurity>2</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2024-09-03T18:38:00Z</dcterms:created>
  <dcterms:modified xsi:type="dcterms:W3CDTF">2024-09-03T18:40:00Z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c8a80f93-a93d-4857-a8ed-ba9207edf2ef</vt:lpwstr>
  </property>
</Properties>
</file>