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1E34D" w14:textId="30A3CB77" w:rsidR="00243654" w:rsidRPr="00310461" w:rsidRDefault="00243654" w:rsidP="00243654">
      <w:pPr>
        <w:pStyle w:val="NRCINSPECTIONMANUAL"/>
        <w:rPr>
          <w:sz w:val="22"/>
          <w:szCs w:val="20"/>
        </w:rPr>
      </w:pPr>
      <w:r w:rsidRPr="00310461">
        <w:rPr>
          <w:rFonts w:ascii="Times New Roman" w:hAnsi="Times New Roman"/>
          <w:szCs w:val="20"/>
        </w:rPr>
        <w:tab/>
      </w:r>
      <w:r w:rsidRPr="00243654">
        <w:rPr>
          <w:b/>
          <w:bCs/>
          <w:sz w:val="38"/>
          <w:szCs w:val="38"/>
        </w:rPr>
        <w:t>NRC INSPECTION MANUAL</w:t>
      </w:r>
      <w:r w:rsidRPr="00310461">
        <w:tab/>
      </w:r>
      <w:r w:rsidR="00193EE8">
        <w:rPr>
          <w:szCs w:val="20"/>
        </w:rPr>
        <w:t>IRIB</w:t>
      </w:r>
    </w:p>
    <w:p w14:paraId="1989CADB" w14:textId="1AEAF98D" w:rsidR="00B97C09" w:rsidRPr="003B65D1" w:rsidRDefault="00B97C09" w:rsidP="003B65D1">
      <w:pPr>
        <w:pStyle w:val="IMCIP"/>
      </w:pPr>
      <w:r w:rsidRPr="003B65D1">
        <w:t>INSPECTION MANUAL CHAPTE</w:t>
      </w:r>
      <w:r w:rsidR="00AF0A0C">
        <w:t>R</w:t>
      </w:r>
      <w:r w:rsidR="00504234">
        <w:t xml:space="preserve"> </w:t>
      </w:r>
      <w:r w:rsidR="00E4690E">
        <w:t>25</w:t>
      </w:r>
      <w:r w:rsidR="0055716D">
        <w:t>62</w:t>
      </w:r>
    </w:p>
    <w:p w14:paraId="5637EAC8" w14:textId="5C0C6369" w:rsidR="00065785" w:rsidRDefault="00193EE8" w:rsidP="00065785">
      <w:pPr>
        <w:pStyle w:val="Title"/>
      </w:pPr>
      <w:r w:rsidRPr="00193EE8">
        <w:t>LIGHT</w:t>
      </w:r>
      <w:r w:rsidR="00A50521">
        <w:noBreakHyphen/>
      </w:r>
      <w:r w:rsidRPr="00193EE8">
        <w:t xml:space="preserve">WATER REACTOR INSPECTION PROGRAM FOR </w:t>
      </w:r>
      <w:r w:rsidR="006703F6">
        <w:t>RESTART</w:t>
      </w:r>
      <w:r>
        <w:t xml:space="preserve"> OF REACTOR FACILITIES FOLLOWING </w:t>
      </w:r>
      <w:r w:rsidR="009D7B6E">
        <w:t xml:space="preserve">PERMANENT </w:t>
      </w:r>
      <w:r w:rsidR="00E96A83">
        <w:t>CESS</w:t>
      </w:r>
      <w:r w:rsidR="00C41704">
        <w:t>AT</w:t>
      </w:r>
      <w:r w:rsidR="00E96A83">
        <w:t>ION</w:t>
      </w:r>
      <w:r w:rsidR="00E436C6">
        <w:t xml:space="preserve"> OF </w:t>
      </w:r>
      <w:r w:rsidR="00F010E9">
        <w:t>POWER OPERATIONS</w:t>
      </w:r>
    </w:p>
    <w:p w14:paraId="738ECE1D" w14:textId="57E66DDB" w:rsidR="00954540" w:rsidRDefault="00373AC9" w:rsidP="00424238">
      <w:pPr>
        <w:pStyle w:val="EffectiveDate"/>
      </w:pPr>
      <w:r>
        <w:t>Effective Date:</w:t>
      </w:r>
      <w:r w:rsidR="00954540">
        <w:t xml:space="preserve"> </w:t>
      </w:r>
      <w:ins w:id="0" w:author="Author">
        <w:r w:rsidR="00954540">
          <w:t>July 29, 2024</w:t>
        </w:r>
      </w:ins>
    </w:p>
    <w:p w14:paraId="63C24679" w14:textId="5E6E3DD2" w:rsidR="008F2409" w:rsidRDefault="008F2409" w:rsidP="00424238">
      <w:pPr>
        <w:pStyle w:val="EffectiveDate"/>
        <w:sectPr w:rsidR="008F2409" w:rsidSect="006706F1">
          <w:footerReference w:type="default" r:id="rId11"/>
          <w:pgSz w:w="12240" w:h="15840"/>
          <w:pgMar w:top="1440" w:right="1440" w:bottom="1440" w:left="1440" w:header="720" w:footer="720" w:gutter="0"/>
          <w:cols w:space="720"/>
          <w:docGrid w:linePitch="360"/>
        </w:sectPr>
      </w:pPr>
    </w:p>
    <w:sdt>
      <w:sdtPr>
        <w:rPr>
          <w:rFonts w:eastAsia="Times New Roman" w:cs="Times New Roman"/>
          <w:caps w:val="0"/>
          <w:szCs w:val="24"/>
        </w:rPr>
        <w:id w:val="-978921266"/>
        <w:docPartObj>
          <w:docPartGallery w:val="Table of Contents"/>
          <w:docPartUnique/>
        </w:docPartObj>
      </w:sdtPr>
      <w:sdtEndPr>
        <w:rPr>
          <w:b/>
          <w:bCs/>
          <w:noProof/>
        </w:rPr>
      </w:sdtEndPr>
      <w:sdtContent>
        <w:p w14:paraId="2F1670EA" w14:textId="57E68195" w:rsidR="008F2409" w:rsidRDefault="008F2409">
          <w:pPr>
            <w:pStyle w:val="TOCHeading"/>
          </w:pPr>
          <w:r>
            <w:t>Table of Contents</w:t>
          </w:r>
        </w:p>
        <w:p w14:paraId="764557C0" w14:textId="51378B12" w:rsidR="00862A81" w:rsidRDefault="008F2409" w:rsidP="00231D03">
          <w:pPr>
            <w:pStyle w:val="TOC1"/>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67801129" w:history="1">
            <w:r w:rsidR="00862A81" w:rsidRPr="001C6E69">
              <w:rPr>
                <w:rStyle w:val="Hyperlink"/>
                <w:noProof/>
              </w:rPr>
              <w:t>2562-01</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PURPOSE</w:t>
            </w:r>
            <w:r w:rsidR="00862A81">
              <w:rPr>
                <w:noProof/>
                <w:webHidden/>
              </w:rPr>
              <w:tab/>
            </w:r>
            <w:r w:rsidR="00862A81">
              <w:rPr>
                <w:noProof/>
                <w:webHidden/>
              </w:rPr>
              <w:fldChar w:fldCharType="begin"/>
            </w:r>
            <w:r w:rsidR="00862A81">
              <w:rPr>
                <w:noProof/>
                <w:webHidden/>
              </w:rPr>
              <w:instrText xml:space="preserve"> PAGEREF _Toc167801129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5D444F45" w14:textId="29D919B7"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30" w:history="1">
            <w:r w:rsidR="00862A81" w:rsidRPr="001C6E69">
              <w:rPr>
                <w:rStyle w:val="Hyperlink"/>
                <w:noProof/>
              </w:rPr>
              <w:t>2562-02</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OBJECTIVES</w:t>
            </w:r>
            <w:r w:rsidR="00862A81">
              <w:rPr>
                <w:noProof/>
                <w:webHidden/>
              </w:rPr>
              <w:tab/>
            </w:r>
            <w:r w:rsidR="00862A81">
              <w:rPr>
                <w:noProof/>
                <w:webHidden/>
              </w:rPr>
              <w:fldChar w:fldCharType="begin"/>
            </w:r>
            <w:r w:rsidR="00862A81">
              <w:rPr>
                <w:noProof/>
                <w:webHidden/>
              </w:rPr>
              <w:instrText xml:space="preserve"> PAGEREF _Toc167801130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20A1E0E9" w14:textId="3EE6AD37"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31" w:history="1">
            <w:r w:rsidR="00862A81" w:rsidRPr="001C6E69">
              <w:rPr>
                <w:rStyle w:val="Hyperlink"/>
                <w:noProof/>
              </w:rPr>
              <w:t>2562-03</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APPLICABILITY</w:t>
            </w:r>
            <w:r w:rsidR="00862A81">
              <w:rPr>
                <w:noProof/>
                <w:webHidden/>
              </w:rPr>
              <w:tab/>
            </w:r>
            <w:r w:rsidR="00862A81">
              <w:rPr>
                <w:noProof/>
                <w:webHidden/>
              </w:rPr>
              <w:fldChar w:fldCharType="begin"/>
            </w:r>
            <w:r w:rsidR="00862A81">
              <w:rPr>
                <w:noProof/>
                <w:webHidden/>
              </w:rPr>
              <w:instrText xml:space="preserve"> PAGEREF _Toc167801131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7D3E121F" w14:textId="334D311F"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32" w:history="1">
            <w:r w:rsidR="00862A81" w:rsidRPr="001C6E69">
              <w:rPr>
                <w:rStyle w:val="Hyperlink"/>
                <w:noProof/>
              </w:rPr>
              <w:t>2562-04</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DEFINITIONS</w:t>
            </w:r>
            <w:r w:rsidR="00862A81">
              <w:rPr>
                <w:noProof/>
                <w:webHidden/>
              </w:rPr>
              <w:tab/>
            </w:r>
            <w:r w:rsidR="00862A81">
              <w:rPr>
                <w:noProof/>
                <w:webHidden/>
              </w:rPr>
              <w:fldChar w:fldCharType="begin"/>
            </w:r>
            <w:r w:rsidR="00862A81">
              <w:rPr>
                <w:noProof/>
                <w:webHidden/>
              </w:rPr>
              <w:instrText xml:space="preserve"> PAGEREF _Toc167801132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514A3A67" w14:textId="037D7719"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33" w:history="1">
            <w:r w:rsidR="00862A81" w:rsidRPr="001C6E69">
              <w:rPr>
                <w:rStyle w:val="Hyperlink"/>
                <w:noProof/>
              </w:rPr>
              <w:t>2562-05</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RESPONSIBILITIES AND AUTHORITIES</w:t>
            </w:r>
            <w:r w:rsidR="00862A81">
              <w:rPr>
                <w:noProof/>
                <w:webHidden/>
              </w:rPr>
              <w:tab/>
            </w:r>
            <w:r w:rsidR="00862A81">
              <w:rPr>
                <w:noProof/>
                <w:webHidden/>
              </w:rPr>
              <w:fldChar w:fldCharType="begin"/>
            </w:r>
            <w:r w:rsidR="00862A81">
              <w:rPr>
                <w:noProof/>
                <w:webHidden/>
              </w:rPr>
              <w:instrText xml:space="preserve"> PAGEREF _Toc167801133 \h </w:instrText>
            </w:r>
            <w:r w:rsidR="00862A81">
              <w:rPr>
                <w:noProof/>
                <w:webHidden/>
              </w:rPr>
            </w:r>
            <w:r w:rsidR="00862A81">
              <w:rPr>
                <w:noProof/>
                <w:webHidden/>
              </w:rPr>
              <w:fldChar w:fldCharType="separate"/>
            </w:r>
            <w:r w:rsidR="001C3FAB">
              <w:rPr>
                <w:noProof/>
                <w:webHidden/>
              </w:rPr>
              <w:t>2</w:t>
            </w:r>
            <w:r w:rsidR="00862A81">
              <w:rPr>
                <w:noProof/>
                <w:webHidden/>
              </w:rPr>
              <w:fldChar w:fldCharType="end"/>
            </w:r>
          </w:hyperlink>
        </w:p>
        <w:p w14:paraId="27AF6719" w14:textId="2630F0CC"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34" w:history="1">
            <w:r w:rsidR="00862A81" w:rsidRPr="001C6E69">
              <w:rPr>
                <w:rStyle w:val="Hyperlink"/>
                <w:noProof/>
              </w:rPr>
              <w:t>2562-06</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REQUIREMENTS AND GUIDANCE</w:t>
            </w:r>
            <w:r w:rsidR="00862A81">
              <w:rPr>
                <w:noProof/>
                <w:webHidden/>
              </w:rPr>
              <w:tab/>
            </w:r>
            <w:r w:rsidR="00862A81">
              <w:rPr>
                <w:noProof/>
                <w:webHidden/>
              </w:rPr>
              <w:fldChar w:fldCharType="begin"/>
            </w:r>
            <w:r w:rsidR="00862A81">
              <w:rPr>
                <w:noProof/>
                <w:webHidden/>
              </w:rPr>
              <w:instrText xml:space="preserve"> PAGEREF _Toc167801134 \h </w:instrText>
            </w:r>
            <w:r w:rsidR="00862A81">
              <w:rPr>
                <w:noProof/>
                <w:webHidden/>
              </w:rPr>
            </w:r>
            <w:r w:rsidR="00862A81">
              <w:rPr>
                <w:noProof/>
                <w:webHidden/>
              </w:rPr>
              <w:fldChar w:fldCharType="separate"/>
            </w:r>
            <w:r w:rsidR="001C3FAB">
              <w:rPr>
                <w:noProof/>
                <w:webHidden/>
              </w:rPr>
              <w:t>6</w:t>
            </w:r>
            <w:r w:rsidR="00862A81">
              <w:rPr>
                <w:noProof/>
                <w:webHidden/>
              </w:rPr>
              <w:fldChar w:fldCharType="end"/>
            </w:r>
          </w:hyperlink>
        </w:p>
        <w:p w14:paraId="0F12F038" w14:textId="51BA8D6E" w:rsidR="00862A81" w:rsidRDefault="00DC3F59">
          <w:pPr>
            <w:pStyle w:val="TOC2"/>
            <w:rPr>
              <w:rFonts w:asciiTheme="minorHAnsi" w:eastAsiaTheme="minorEastAsia" w:hAnsiTheme="minorHAnsi" w:cstheme="minorBidi"/>
              <w:noProof/>
              <w:kern w:val="2"/>
              <w:sz w:val="24"/>
              <w14:ligatures w14:val="standardContextual"/>
            </w:rPr>
          </w:pPr>
          <w:hyperlink w:anchor="_Toc167801135" w:history="1">
            <w:r w:rsidR="00862A81" w:rsidRPr="001C6E69">
              <w:rPr>
                <w:rStyle w:val="Hyperlink"/>
                <w:noProof/>
              </w:rPr>
              <w:t>06.01</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General Inspection Policy</w:t>
            </w:r>
            <w:r w:rsidR="00862A81">
              <w:rPr>
                <w:noProof/>
                <w:webHidden/>
              </w:rPr>
              <w:tab/>
            </w:r>
            <w:r w:rsidR="00862A81">
              <w:rPr>
                <w:noProof/>
                <w:webHidden/>
              </w:rPr>
              <w:fldChar w:fldCharType="begin"/>
            </w:r>
            <w:r w:rsidR="00862A81">
              <w:rPr>
                <w:noProof/>
                <w:webHidden/>
              </w:rPr>
              <w:instrText xml:space="preserve"> PAGEREF _Toc167801135 \h </w:instrText>
            </w:r>
            <w:r w:rsidR="00862A81">
              <w:rPr>
                <w:noProof/>
                <w:webHidden/>
              </w:rPr>
            </w:r>
            <w:r w:rsidR="00862A81">
              <w:rPr>
                <w:noProof/>
                <w:webHidden/>
              </w:rPr>
              <w:fldChar w:fldCharType="separate"/>
            </w:r>
            <w:r w:rsidR="001C3FAB">
              <w:rPr>
                <w:noProof/>
                <w:webHidden/>
              </w:rPr>
              <w:t>6</w:t>
            </w:r>
            <w:r w:rsidR="00862A81">
              <w:rPr>
                <w:noProof/>
                <w:webHidden/>
              </w:rPr>
              <w:fldChar w:fldCharType="end"/>
            </w:r>
          </w:hyperlink>
        </w:p>
        <w:p w14:paraId="6496486B" w14:textId="29DFD026" w:rsidR="00862A81" w:rsidRDefault="00DC3F59">
          <w:pPr>
            <w:pStyle w:val="TOC2"/>
            <w:rPr>
              <w:rFonts w:asciiTheme="minorHAnsi" w:eastAsiaTheme="minorEastAsia" w:hAnsiTheme="minorHAnsi" w:cstheme="minorBidi"/>
              <w:noProof/>
              <w:kern w:val="2"/>
              <w:sz w:val="24"/>
              <w14:ligatures w14:val="standardContextual"/>
            </w:rPr>
          </w:pPr>
          <w:hyperlink w:anchor="_Toc167801136" w:history="1">
            <w:r w:rsidR="00862A81" w:rsidRPr="001C6E69">
              <w:rPr>
                <w:rStyle w:val="Hyperlink"/>
                <w:noProof/>
              </w:rPr>
              <w:t>06.02</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Restart Panel</w:t>
            </w:r>
            <w:r w:rsidR="00862A81">
              <w:rPr>
                <w:noProof/>
                <w:webHidden/>
              </w:rPr>
              <w:tab/>
            </w:r>
            <w:r w:rsidR="00862A81">
              <w:rPr>
                <w:noProof/>
                <w:webHidden/>
              </w:rPr>
              <w:fldChar w:fldCharType="begin"/>
            </w:r>
            <w:r w:rsidR="00862A81">
              <w:rPr>
                <w:noProof/>
                <w:webHidden/>
              </w:rPr>
              <w:instrText xml:space="preserve"> PAGEREF _Toc167801136 \h </w:instrText>
            </w:r>
            <w:r w:rsidR="00862A81">
              <w:rPr>
                <w:noProof/>
                <w:webHidden/>
              </w:rPr>
            </w:r>
            <w:r w:rsidR="00862A81">
              <w:rPr>
                <w:noProof/>
                <w:webHidden/>
              </w:rPr>
              <w:fldChar w:fldCharType="separate"/>
            </w:r>
            <w:r w:rsidR="001C3FAB">
              <w:rPr>
                <w:noProof/>
                <w:webHidden/>
              </w:rPr>
              <w:t>6</w:t>
            </w:r>
            <w:r w:rsidR="00862A81">
              <w:rPr>
                <w:noProof/>
                <w:webHidden/>
              </w:rPr>
              <w:fldChar w:fldCharType="end"/>
            </w:r>
          </w:hyperlink>
        </w:p>
        <w:p w14:paraId="746513EC" w14:textId="06986830" w:rsidR="00862A81" w:rsidRDefault="00DC3F59">
          <w:pPr>
            <w:pStyle w:val="TOC2"/>
            <w:rPr>
              <w:rFonts w:asciiTheme="minorHAnsi" w:eastAsiaTheme="minorEastAsia" w:hAnsiTheme="minorHAnsi" w:cstheme="minorBidi"/>
              <w:noProof/>
              <w:kern w:val="2"/>
              <w:sz w:val="24"/>
              <w14:ligatures w14:val="standardContextual"/>
            </w:rPr>
          </w:pPr>
          <w:hyperlink w:anchor="_Toc167801137" w:history="1">
            <w:r w:rsidR="00862A81" w:rsidRPr="001C6E69">
              <w:rPr>
                <w:rStyle w:val="Hyperlink"/>
                <w:noProof/>
              </w:rPr>
              <w:t>06.03</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Transition between Oversight Processes</w:t>
            </w:r>
            <w:r w:rsidR="00862A81">
              <w:rPr>
                <w:noProof/>
                <w:webHidden/>
              </w:rPr>
              <w:tab/>
            </w:r>
            <w:r w:rsidR="00862A81">
              <w:rPr>
                <w:noProof/>
                <w:webHidden/>
              </w:rPr>
              <w:fldChar w:fldCharType="begin"/>
            </w:r>
            <w:r w:rsidR="00862A81">
              <w:rPr>
                <w:noProof/>
                <w:webHidden/>
              </w:rPr>
              <w:instrText xml:space="preserve"> PAGEREF _Toc167801137 \h </w:instrText>
            </w:r>
            <w:r w:rsidR="00862A81">
              <w:rPr>
                <w:noProof/>
                <w:webHidden/>
              </w:rPr>
            </w:r>
            <w:r w:rsidR="00862A81">
              <w:rPr>
                <w:noProof/>
                <w:webHidden/>
              </w:rPr>
              <w:fldChar w:fldCharType="separate"/>
            </w:r>
            <w:r w:rsidR="001C3FAB">
              <w:rPr>
                <w:noProof/>
                <w:webHidden/>
              </w:rPr>
              <w:t>9</w:t>
            </w:r>
            <w:r w:rsidR="00862A81">
              <w:rPr>
                <w:noProof/>
                <w:webHidden/>
              </w:rPr>
              <w:fldChar w:fldCharType="end"/>
            </w:r>
          </w:hyperlink>
        </w:p>
        <w:p w14:paraId="64BA49E1" w14:textId="058C909E" w:rsidR="00862A81" w:rsidRDefault="00DC3F59">
          <w:pPr>
            <w:pStyle w:val="TOC2"/>
            <w:rPr>
              <w:rFonts w:asciiTheme="minorHAnsi" w:eastAsiaTheme="minorEastAsia" w:hAnsiTheme="minorHAnsi" w:cstheme="minorBidi"/>
              <w:noProof/>
              <w:kern w:val="2"/>
              <w:sz w:val="24"/>
              <w14:ligatures w14:val="standardContextual"/>
            </w:rPr>
          </w:pPr>
          <w:hyperlink w:anchor="_Toc167801138" w:history="1">
            <w:r w:rsidR="00862A81" w:rsidRPr="001C6E69">
              <w:rPr>
                <w:rStyle w:val="Hyperlink"/>
                <w:noProof/>
              </w:rPr>
              <w:t>06.04</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Developing Inspection Plan</w:t>
            </w:r>
            <w:r w:rsidR="00862A81">
              <w:rPr>
                <w:noProof/>
                <w:webHidden/>
              </w:rPr>
              <w:tab/>
            </w:r>
            <w:r w:rsidR="00862A81">
              <w:rPr>
                <w:noProof/>
                <w:webHidden/>
              </w:rPr>
              <w:fldChar w:fldCharType="begin"/>
            </w:r>
            <w:r w:rsidR="00862A81">
              <w:rPr>
                <w:noProof/>
                <w:webHidden/>
              </w:rPr>
              <w:instrText xml:space="preserve"> PAGEREF _Toc167801138 \h </w:instrText>
            </w:r>
            <w:r w:rsidR="00862A81">
              <w:rPr>
                <w:noProof/>
                <w:webHidden/>
              </w:rPr>
            </w:r>
            <w:r w:rsidR="00862A81">
              <w:rPr>
                <w:noProof/>
                <w:webHidden/>
              </w:rPr>
              <w:fldChar w:fldCharType="separate"/>
            </w:r>
            <w:r w:rsidR="001C3FAB">
              <w:rPr>
                <w:noProof/>
                <w:webHidden/>
              </w:rPr>
              <w:t>10</w:t>
            </w:r>
            <w:r w:rsidR="00862A81">
              <w:rPr>
                <w:noProof/>
                <w:webHidden/>
              </w:rPr>
              <w:fldChar w:fldCharType="end"/>
            </w:r>
          </w:hyperlink>
        </w:p>
        <w:p w14:paraId="59B13466" w14:textId="6CA9EF7C" w:rsidR="00862A81" w:rsidRDefault="00DC3F59">
          <w:pPr>
            <w:pStyle w:val="TOC2"/>
            <w:rPr>
              <w:rFonts w:asciiTheme="minorHAnsi" w:eastAsiaTheme="minorEastAsia" w:hAnsiTheme="minorHAnsi" w:cstheme="minorBidi"/>
              <w:noProof/>
              <w:kern w:val="2"/>
              <w:sz w:val="24"/>
              <w14:ligatures w14:val="standardContextual"/>
            </w:rPr>
          </w:pPr>
          <w:hyperlink w:anchor="_Toc167801139" w:history="1">
            <w:r w:rsidR="00862A81" w:rsidRPr="001C6E69">
              <w:rPr>
                <w:rStyle w:val="Hyperlink"/>
                <w:noProof/>
              </w:rPr>
              <w:t>06.05</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Performance Indicators</w:t>
            </w:r>
            <w:r w:rsidR="00862A81">
              <w:rPr>
                <w:noProof/>
                <w:webHidden/>
              </w:rPr>
              <w:tab/>
            </w:r>
            <w:r w:rsidR="00862A81">
              <w:rPr>
                <w:noProof/>
                <w:webHidden/>
              </w:rPr>
              <w:fldChar w:fldCharType="begin"/>
            </w:r>
            <w:r w:rsidR="00862A81">
              <w:rPr>
                <w:noProof/>
                <w:webHidden/>
              </w:rPr>
              <w:instrText xml:space="preserve"> PAGEREF _Toc167801139 \h </w:instrText>
            </w:r>
            <w:r w:rsidR="00862A81">
              <w:rPr>
                <w:noProof/>
                <w:webHidden/>
              </w:rPr>
            </w:r>
            <w:r w:rsidR="00862A81">
              <w:rPr>
                <w:noProof/>
                <w:webHidden/>
              </w:rPr>
              <w:fldChar w:fldCharType="separate"/>
            </w:r>
            <w:r w:rsidR="001C3FAB">
              <w:rPr>
                <w:noProof/>
                <w:webHidden/>
              </w:rPr>
              <w:t>11</w:t>
            </w:r>
            <w:r w:rsidR="00862A81">
              <w:rPr>
                <w:noProof/>
                <w:webHidden/>
              </w:rPr>
              <w:fldChar w:fldCharType="end"/>
            </w:r>
          </w:hyperlink>
        </w:p>
        <w:p w14:paraId="7E3409F6" w14:textId="00F202C1" w:rsidR="00862A81" w:rsidRDefault="00DC3F59">
          <w:pPr>
            <w:pStyle w:val="TOC2"/>
            <w:rPr>
              <w:rFonts w:asciiTheme="minorHAnsi" w:eastAsiaTheme="minorEastAsia" w:hAnsiTheme="minorHAnsi" w:cstheme="minorBidi"/>
              <w:noProof/>
              <w:kern w:val="2"/>
              <w:sz w:val="24"/>
              <w14:ligatures w14:val="standardContextual"/>
            </w:rPr>
          </w:pPr>
          <w:hyperlink w:anchor="_Toc167801140" w:history="1">
            <w:r w:rsidR="00862A81" w:rsidRPr="001C6E69">
              <w:rPr>
                <w:rStyle w:val="Hyperlink"/>
                <w:rFonts w:eastAsiaTheme="minorHAnsi" w:cs="Arial"/>
                <w:noProof/>
              </w:rPr>
              <w:t>06.06</w:t>
            </w:r>
            <w:r w:rsidR="00862A81">
              <w:rPr>
                <w:rFonts w:asciiTheme="minorHAnsi" w:eastAsiaTheme="minorEastAsia" w:hAnsiTheme="minorHAnsi" w:cstheme="minorBidi"/>
                <w:noProof/>
                <w:kern w:val="2"/>
                <w:sz w:val="24"/>
                <w14:ligatures w14:val="standardContextual"/>
              </w:rPr>
              <w:tab/>
            </w:r>
            <w:r w:rsidR="00862A81" w:rsidRPr="001C6E69">
              <w:rPr>
                <w:rStyle w:val="Hyperlink"/>
                <w:rFonts w:eastAsiaTheme="minorHAnsi" w:cs="Arial"/>
                <w:noProof/>
              </w:rPr>
              <w:t>Resources</w:t>
            </w:r>
            <w:r w:rsidR="00862A81">
              <w:rPr>
                <w:noProof/>
                <w:webHidden/>
              </w:rPr>
              <w:tab/>
            </w:r>
            <w:r w:rsidR="00862A81">
              <w:rPr>
                <w:noProof/>
                <w:webHidden/>
              </w:rPr>
              <w:fldChar w:fldCharType="begin"/>
            </w:r>
            <w:r w:rsidR="00862A81">
              <w:rPr>
                <w:noProof/>
                <w:webHidden/>
              </w:rPr>
              <w:instrText xml:space="preserve"> PAGEREF _Toc167801140 \h </w:instrText>
            </w:r>
            <w:r w:rsidR="00862A81">
              <w:rPr>
                <w:noProof/>
                <w:webHidden/>
              </w:rPr>
            </w:r>
            <w:r w:rsidR="00862A81">
              <w:rPr>
                <w:noProof/>
                <w:webHidden/>
              </w:rPr>
              <w:fldChar w:fldCharType="separate"/>
            </w:r>
            <w:r w:rsidR="001C3FAB">
              <w:rPr>
                <w:noProof/>
                <w:webHidden/>
              </w:rPr>
              <w:t>12</w:t>
            </w:r>
            <w:r w:rsidR="00862A81">
              <w:rPr>
                <w:noProof/>
                <w:webHidden/>
              </w:rPr>
              <w:fldChar w:fldCharType="end"/>
            </w:r>
          </w:hyperlink>
        </w:p>
        <w:p w14:paraId="2D6F2B90" w14:textId="7C84809B" w:rsidR="00862A81" w:rsidRDefault="00DC3F59">
          <w:pPr>
            <w:pStyle w:val="TOC2"/>
            <w:rPr>
              <w:rFonts w:asciiTheme="minorHAnsi" w:eastAsiaTheme="minorEastAsia" w:hAnsiTheme="minorHAnsi" w:cstheme="minorBidi"/>
              <w:noProof/>
              <w:kern w:val="2"/>
              <w:sz w:val="24"/>
              <w14:ligatures w14:val="standardContextual"/>
            </w:rPr>
          </w:pPr>
          <w:hyperlink w:anchor="_Toc167801141" w:history="1">
            <w:r w:rsidR="00862A81" w:rsidRPr="001C6E69">
              <w:rPr>
                <w:rStyle w:val="Hyperlink"/>
                <w:rFonts w:eastAsiaTheme="minorHAnsi" w:cs="Arial"/>
                <w:noProof/>
              </w:rPr>
              <w:t>06.07</w:t>
            </w:r>
            <w:r w:rsidR="00862A81">
              <w:rPr>
                <w:rFonts w:asciiTheme="minorHAnsi" w:eastAsiaTheme="minorEastAsia" w:hAnsiTheme="minorHAnsi" w:cstheme="minorBidi"/>
                <w:noProof/>
                <w:kern w:val="2"/>
                <w:sz w:val="24"/>
                <w14:ligatures w14:val="standardContextual"/>
              </w:rPr>
              <w:tab/>
            </w:r>
            <w:r w:rsidR="00862A81" w:rsidRPr="001C6E69">
              <w:rPr>
                <w:rStyle w:val="Hyperlink"/>
                <w:rFonts w:eastAsiaTheme="minorHAnsi" w:cs="Arial"/>
                <w:noProof/>
              </w:rPr>
              <w:t>Documentation</w:t>
            </w:r>
            <w:r w:rsidR="00862A81">
              <w:rPr>
                <w:noProof/>
                <w:webHidden/>
              </w:rPr>
              <w:tab/>
            </w:r>
            <w:r w:rsidR="00862A81">
              <w:rPr>
                <w:noProof/>
                <w:webHidden/>
              </w:rPr>
              <w:fldChar w:fldCharType="begin"/>
            </w:r>
            <w:r w:rsidR="00862A81">
              <w:rPr>
                <w:noProof/>
                <w:webHidden/>
              </w:rPr>
              <w:instrText xml:space="preserve"> PAGEREF _Toc167801141 \h </w:instrText>
            </w:r>
            <w:r w:rsidR="00862A81">
              <w:rPr>
                <w:noProof/>
                <w:webHidden/>
              </w:rPr>
            </w:r>
            <w:r w:rsidR="00862A81">
              <w:rPr>
                <w:noProof/>
                <w:webHidden/>
              </w:rPr>
              <w:fldChar w:fldCharType="separate"/>
            </w:r>
            <w:r w:rsidR="001C3FAB">
              <w:rPr>
                <w:noProof/>
                <w:webHidden/>
              </w:rPr>
              <w:t>12</w:t>
            </w:r>
            <w:r w:rsidR="00862A81">
              <w:rPr>
                <w:noProof/>
                <w:webHidden/>
              </w:rPr>
              <w:fldChar w:fldCharType="end"/>
            </w:r>
          </w:hyperlink>
        </w:p>
        <w:p w14:paraId="1CE6FD45" w14:textId="19995B32" w:rsidR="00862A81" w:rsidRDefault="00DC3F59">
          <w:pPr>
            <w:pStyle w:val="TOC2"/>
            <w:rPr>
              <w:rFonts w:asciiTheme="minorHAnsi" w:eastAsiaTheme="minorEastAsia" w:hAnsiTheme="minorHAnsi" w:cstheme="minorBidi"/>
              <w:noProof/>
              <w:kern w:val="2"/>
              <w:sz w:val="24"/>
              <w14:ligatures w14:val="standardContextual"/>
            </w:rPr>
          </w:pPr>
          <w:hyperlink w:anchor="_Toc167801142" w:history="1">
            <w:r w:rsidR="00862A81" w:rsidRPr="001C6E69">
              <w:rPr>
                <w:rStyle w:val="Hyperlink"/>
                <w:noProof/>
              </w:rPr>
              <w:t>06.08</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Completion</w:t>
            </w:r>
            <w:r w:rsidR="00862A81">
              <w:rPr>
                <w:noProof/>
                <w:webHidden/>
              </w:rPr>
              <w:tab/>
            </w:r>
            <w:r w:rsidR="00862A81">
              <w:rPr>
                <w:noProof/>
                <w:webHidden/>
              </w:rPr>
              <w:fldChar w:fldCharType="begin"/>
            </w:r>
            <w:r w:rsidR="00862A81">
              <w:rPr>
                <w:noProof/>
                <w:webHidden/>
              </w:rPr>
              <w:instrText xml:space="preserve"> PAGEREF _Toc167801142 \h </w:instrText>
            </w:r>
            <w:r w:rsidR="00862A81">
              <w:rPr>
                <w:noProof/>
                <w:webHidden/>
              </w:rPr>
            </w:r>
            <w:r w:rsidR="00862A81">
              <w:rPr>
                <w:noProof/>
                <w:webHidden/>
              </w:rPr>
              <w:fldChar w:fldCharType="separate"/>
            </w:r>
            <w:r w:rsidR="001C3FAB">
              <w:rPr>
                <w:noProof/>
                <w:webHidden/>
              </w:rPr>
              <w:t>13</w:t>
            </w:r>
            <w:r w:rsidR="00862A81">
              <w:rPr>
                <w:noProof/>
                <w:webHidden/>
              </w:rPr>
              <w:fldChar w:fldCharType="end"/>
            </w:r>
          </w:hyperlink>
        </w:p>
        <w:p w14:paraId="648EFE41" w14:textId="53F9903E"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43" w:history="1">
            <w:r w:rsidR="00862A81" w:rsidRPr="001C6E69">
              <w:rPr>
                <w:rStyle w:val="Hyperlink"/>
                <w:noProof/>
              </w:rPr>
              <w:t>2562-07</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REFERENCES</w:t>
            </w:r>
            <w:r w:rsidR="00862A81">
              <w:rPr>
                <w:noProof/>
                <w:webHidden/>
              </w:rPr>
              <w:tab/>
            </w:r>
            <w:r w:rsidR="00862A81">
              <w:rPr>
                <w:noProof/>
                <w:webHidden/>
              </w:rPr>
              <w:fldChar w:fldCharType="begin"/>
            </w:r>
            <w:r w:rsidR="00862A81">
              <w:rPr>
                <w:noProof/>
                <w:webHidden/>
              </w:rPr>
              <w:instrText xml:space="preserve"> PAGEREF _Toc167801143 \h </w:instrText>
            </w:r>
            <w:r w:rsidR="00862A81">
              <w:rPr>
                <w:noProof/>
                <w:webHidden/>
              </w:rPr>
            </w:r>
            <w:r w:rsidR="00862A81">
              <w:rPr>
                <w:noProof/>
                <w:webHidden/>
              </w:rPr>
              <w:fldChar w:fldCharType="separate"/>
            </w:r>
            <w:r w:rsidR="001C3FAB">
              <w:rPr>
                <w:noProof/>
                <w:webHidden/>
              </w:rPr>
              <w:t>13</w:t>
            </w:r>
            <w:r w:rsidR="00862A81">
              <w:rPr>
                <w:noProof/>
                <w:webHidden/>
              </w:rPr>
              <w:fldChar w:fldCharType="end"/>
            </w:r>
          </w:hyperlink>
        </w:p>
        <w:p w14:paraId="5CBCFAAC" w14:textId="306A75F0"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44" w:history="1">
            <w:r w:rsidR="00862A81" w:rsidRPr="001C6E69">
              <w:rPr>
                <w:rStyle w:val="Hyperlink"/>
                <w:noProof/>
              </w:rPr>
              <w:t>Appendix A: Communication Plan</w:t>
            </w:r>
            <w:r w:rsidR="00862A81">
              <w:rPr>
                <w:noProof/>
                <w:webHidden/>
              </w:rPr>
              <w:tab/>
            </w:r>
            <w:r w:rsidR="001C3FAB">
              <w:rPr>
                <w:noProof/>
                <w:webHidden/>
              </w:rPr>
              <w:t>AppA-</w:t>
            </w:r>
            <w:r w:rsidR="00862A81">
              <w:rPr>
                <w:noProof/>
                <w:webHidden/>
              </w:rPr>
              <w:fldChar w:fldCharType="begin"/>
            </w:r>
            <w:r w:rsidR="00862A81">
              <w:rPr>
                <w:noProof/>
                <w:webHidden/>
              </w:rPr>
              <w:instrText xml:space="preserve"> PAGEREF _Toc167801144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58E98A60" w14:textId="25CE5464"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45" w:history="1">
            <w:r w:rsidR="00862A81" w:rsidRPr="001C6E69">
              <w:rPr>
                <w:rStyle w:val="Hyperlink"/>
                <w:rFonts w:eastAsiaTheme="minorHAnsi"/>
                <w:noProof/>
              </w:rPr>
              <w:t>Appendix B: List of Recommended Inspection Documents</w:t>
            </w:r>
            <w:r w:rsidR="00862A81">
              <w:rPr>
                <w:noProof/>
                <w:webHidden/>
              </w:rPr>
              <w:tab/>
            </w:r>
            <w:r w:rsidR="001C3FAB">
              <w:rPr>
                <w:noProof/>
                <w:webHidden/>
              </w:rPr>
              <w:t>AppB-</w:t>
            </w:r>
            <w:r w:rsidR="00862A81">
              <w:rPr>
                <w:noProof/>
                <w:webHidden/>
              </w:rPr>
              <w:fldChar w:fldCharType="begin"/>
            </w:r>
            <w:r w:rsidR="00862A81">
              <w:rPr>
                <w:noProof/>
                <w:webHidden/>
              </w:rPr>
              <w:instrText xml:space="preserve"> PAGEREF _Toc167801145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126E6250" w14:textId="18EC22B5"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46" w:history="1">
            <w:r w:rsidR="00862A81" w:rsidRPr="001C6E69">
              <w:rPr>
                <w:rStyle w:val="Hyperlink"/>
                <w:noProof/>
              </w:rPr>
              <w:t>Exhibit 1: Example of IMC 2562 Oversight Panel Charter</w:t>
            </w:r>
            <w:r w:rsidR="00862A81">
              <w:rPr>
                <w:noProof/>
                <w:webHidden/>
              </w:rPr>
              <w:tab/>
            </w:r>
            <w:r w:rsidR="001C3FAB">
              <w:rPr>
                <w:noProof/>
                <w:webHidden/>
              </w:rPr>
              <w:t>Ex</w:t>
            </w:r>
            <w:r w:rsidR="00207D22">
              <w:rPr>
                <w:noProof/>
                <w:webHidden/>
              </w:rPr>
              <w:t>1-</w:t>
            </w:r>
            <w:r w:rsidR="00862A81">
              <w:rPr>
                <w:noProof/>
                <w:webHidden/>
              </w:rPr>
              <w:fldChar w:fldCharType="begin"/>
            </w:r>
            <w:r w:rsidR="00862A81">
              <w:rPr>
                <w:noProof/>
                <w:webHidden/>
              </w:rPr>
              <w:instrText xml:space="preserve"> PAGEREF _Toc167801146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2FBE5DF2" w14:textId="2EB11A04" w:rsidR="00862A81" w:rsidRDefault="00862A81" w:rsidP="00231D03">
          <w:pPr>
            <w:pStyle w:val="TOC1"/>
            <w:rPr>
              <w:rFonts w:asciiTheme="minorHAnsi" w:eastAsiaTheme="minorEastAsia" w:hAnsiTheme="minorHAnsi" w:cstheme="minorBidi"/>
              <w:noProof/>
              <w:kern w:val="2"/>
              <w:sz w:val="24"/>
              <w14:ligatures w14:val="standardContextual"/>
            </w:rPr>
          </w:pPr>
          <w:r w:rsidRPr="001C6E69">
            <w:rPr>
              <w:rStyle w:val="Hyperlink"/>
              <w:noProof/>
            </w:rPr>
            <w:fldChar w:fldCharType="begin"/>
          </w:r>
          <w:r w:rsidRPr="001C6E69">
            <w:rPr>
              <w:rStyle w:val="Hyperlink"/>
              <w:noProof/>
            </w:rPr>
            <w:instrText xml:space="preserve"> </w:instrText>
          </w:r>
          <w:r>
            <w:rPr>
              <w:noProof/>
            </w:rPr>
            <w:instrText>HYPERLINK \l "_Toc167801147"</w:instrText>
          </w:r>
          <w:r w:rsidRPr="001C6E69">
            <w:rPr>
              <w:rStyle w:val="Hyperlink"/>
              <w:noProof/>
            </w:rPr>
            <w:instrText xml:space="preserve"> </w:instrText>
          </w:r>
          <w:r w:rsidRPr="001C6E69">
            <w:rPr>
              <w:rStyle w:val="Hyperlink"/>
              <w:noProof/>
            </w:rPr>
          </w:r>
          <w:r w:rsidRPr="001C6E69">
            <w:rPr>
              <w:rStyle w:val="Hyperlink"/>
              <w:noProof/>
            </w:rPr>
            <w:fldChar w:fldCharType="separate"/>
          </w:r>
          <w:r w:rsidRPr="001C6E69">
            <w:rPr>
              <w:rStyle w:val="Hyperlink"/>
              <w:noProof/>
            </w:rPr>
            <w:t>Attachment</w:t>
          </w:r>
          <w:r w:rsidRPr="001C6E69">
            <w:rPr>
              <w:rStyle w:val="Hyperlink"/>
              <w:rFonts w:eastAsiaTheme="minorHAnsi"/>
              <w:noProof/>
            </w:rPr>
            <w:t xml:space="preserve"> 1: </w:t>
          </w:r>
          <w:ins w:id="1" w:author="Author">
            <w:r w:rsidR="00C85AE4" w:rsidRPr="00C85AE4">
              <w:rPr>
                <w:rStyle w:val="Hyperlink"/>
                <w:rFonts w:eastAsiaTheme="minorHAnsi"/>
                <w:noProof/>
              </w:rPr>
              <w:t xml:space="preserve">Licensing and Inspection </w:t>
            </w:r>
          </w:ins>
          <w:r w:rsidRPr="001C6E69">
            <w:rPr>
              <w:rStyle w:val="Hyperlink"/>
              <w:rFonts w:eastAsiaTheme="minorHAnsi"/>
              <w:noProof/>
            </w:rPr>
            <w:t>Transition Activities</w:t>
          </w:r>
          <w:ins w:id="2" w:author="Author">
            <w:r w:rsidR="00C85AE4" w:rsidRPr="00C85AE4">
              <w:rPr>
                <w:rFonts w:eastAsiaTheme="minorHAnsi"/>
                <w:noProof/>
              </w:rPr>
              <w:t xml:space="preserve"> </w:t>
            </w:r>
            <w:r w:rsidR="00C85AE4" w:rsidRPr="00C85AE4">
              <w:rPr>
                <w:rStyle w:val="Hyperlink"/>
                <w:rFonts w:eastAsiaTheme="minorHAnsi"/>
                <w:noProof/>
              </w:rPr>
              <w:t>for Restart Facilities</w:t>
            </w:r>
          </w:ins>
          <w:r>
            <w:rPr>
              <w:noProof/>
              <w:webHidden/>
            </w:rPr>
            <w:tab/>
          </w:r>
          <w:r w:rsidR="00207D22">
            <w:rPr>
              <w:noProof/>
              <w:webHidden/>
            </w:rPr>
            <w:t>Att1-</w:t>
          </w:r>
          <w:r>
            <w:rPr>
              <w:noProof/>
              <w:webHidden/>
            </w:rPr>
            <w:fldChar w:fldCharType="begin"/>
          </w:r>
          <w:r>
            <w:rPr>
              <w:noProof/>
              <w:webHidden/>
            </w:rPr>
            <w:instrText xml:space="preserve"> PAGEREF _Toc167801147 \h </w:instrText>
          </w:r>
          <w:r>
            <w:rPr>
              <w:noProof/>
              <w:webHidden/>
            </w:rPr>
          </w:r>
          <w:r>
            <w:rPr>
              <w:noProof/>
              <w:webHidden/>
            </w:rPr>
            <w:fldChar w:fldCharType="separate"/>
          </w:r>
          <w:r w:rsidR="001C3FAB">
            <w:rPr>
              <w:noProof/>
              <w:webHidden/>
            </w:rPr>
            <w:t>1</w:t>
          </w:r>
          <w:r>
            <w:rPr>
              <w:noProof/>
              <w:webHidden/>
            </w:rPr>
            <w:fldChar w:fldCharType="end"/>
          </w:r>
          <w:r w:rsidRPr="001C6E69">
            <w:rPr>
              <w:rStyle w:val="Hyperlink"/>
              <w:noProof/>
            </w:rPr>
            <w:fldChar w:fldCharType="end"/>
          </w:r>
        </w:p>
        <w:p w14:paraId="3526E04F" w14:textId="462C246B" w:rsidR="00862A81" w:rsidRDefault="00DC3F59" w:rsidP="00231D03">
          <w:pPr>
            <w:pStyle w:val="TOC1"/>
            <w:rPr>
              <w:rFonts w:asciiTheme="minorHAnsi" w:eastAsiaTheme="minorEastAsia" w:hAnsiTheme="minorHAnsi" w:cstheme="minorBidi"/>
              <w:noProof/>
              <w:kern w:val="2"/>
              <w:sz w:val="24"/>
              <w14:ligatures w14:val="standardContextual"/>
            </w:rPr>
          </w:pPr>
          <w:hyperlink w:anchor="_Toc167801148" w:history="1">
            <w:r w:rsidR="00862A81" w:rsidRPr="001C6E69">
              <w:rPr>
                <w:rStyle w:val="Hyperlink"/>
                <w:rFonts w:eastAsiaTheme="minorHAnsi"/>
                <w:noProof/>
              </w:rPr>
              <w:t>Attachment 2: Revision History for IMC 2562</w:t>
            </w:r>
            <w:r w:rsidR="00862A81">
              <w:rPr>
                <w:noProof/>
                <w:webHidden/>
              </w:rPr>
              <w:tab/>
            </w:r>
            <w:r w:rsidR="00207D22">
              <w:rPr>
                <w:noProof/>
                <w:webHidden/>
              </w:rPr>
              <w:t>Att2-</w:t>
            </w:r>
            <w:r w:rsidR="00862A81">
              <w:rPr>
                <w:noProof/>
                <w:webHidden/>
              </w:rPr>
              <w:fldChar w:fldCharType="begin"/>
            </w:r>
            <w:r w:rsidR="00862A81">
              <w:rPr>
                <w:noProof/>
                <w:webHidden/>
              </w:rPr>
              <w:instrText xml:space="preserve"> PAGEREF _Toc167801148 \h </w:instrText>
            </w:r>
            <w:r w:rsidR="00862A81">
              <w:rPr>
                <w:noProof/>
                <w:webHidden/>
              </w:rPr>
            </w:r>
            <w:r w:rsidR="00862A81">
              <w:rPr>
                <w:noProof/>
                <w:webHidden/>
              </w:rPr>
              <w:fldChar w:fldCharType="separate"/>
            </w:r>
            <w:r w:rsidR="001C3FAB">
              <w:rPr>
                <w:noProof/>
                <w:webHidden/>
              </w:rPr>
              <w:t>1</w:t>
            </w:r>
            <w:r w:rsidR="00862A81">
              <w:rPr>
                <w:noProof/>
                <w:webHidden/>
              </w:rPr>
              <w:fldChar w:fldCharType="end"/>
            </w:r>
          </w:hyperlink>
        </w:p>
        <w:p w14:paraId="635D9478" w14:textId="027B211A" w:rsidR="008F2409" w:rsidRDefault="008F2409" w:rsidP="008F2409">
          <w:r>
            <w:rPr>
              <w:b/>
              <w:bCs/>
              <w:noProof/>
            </w:rPr>
            <w:fldChar w:fldCharType="end"/>
          </w:r>
        </w:p>
      </w:sdtContent>
    </w:sdt>
    <w:p w14:paraId="1815A07B" w14:textId="77777777" w:rsidR="008F2409" w:rsidRDefault="008F2409" w:rsidP="008F2409">
      <w:pPr>
        <w:pStyle w:val="BodyText"/>
      </w:pPr>
    </w:p>
    <w:p w14:paraId="10BA53D8" w14:textId="77777777" w:rsidR="008F2409" w:rsidRDefault="008F2409" w:rsidP="008F2409">
      <w:pPr>
        <w:pStyle w:val="BodyText"/>
        <w:sectPr w:rsidR="008F2409" w:rsidSect="006706F1">
          <w:footerReference w:type="default" r:id="rId12"/>
          <w:pgSz w:w="12240" w:h="15840"/>
          <w:pgMar w:top="1440" w:right="1440" w:bottom="1440" w:left="1440" w:header="720" w:footer="720" w:gutter="0"/>
          <w:pgNumType w:fmt="lowerRoman" w:start="1"/>
          <w:cols w:space="720"/>
          <w:docGrid w:linePitch="360"/>
        </w:sectPr>
      </w:pPr>
    </w:p>
    <w:p w14:paraId="572F520B" w14:textId="33606540" w:rsidR="00373AC9" w:rsidRDefault="00BD7806" w:rsidP="00373AC9">
      <w:pPr>
        <w:pStyle w:val="Heading1"/>
      </w:pPr>
      <w:bookmarkStart w:id="3" w:name="_Toc167801129"/>
      <w:r w:rsidRPr="0055716D">
        <w:lastRenderedPageBreak/>
        <w:t>25</w:t>
      </w:r>
      <w:r w:rsidR="0055716D">
        <w:t>62</w:t>
      </w:r>
      <w:r w:rsidR="00A7612B">
        <w:t>-01</w:t>
      </w:r>
      <w:r w:rsidR="00A7612B">
        <w:tab/>
      </w:r>
      <w:r w:rsidR="00EA055B">
        <w:t>PURPOSE</w:t>
      </w:r>
      <w:bookmarkEnd w:id="3"/>
    </w:p>
    <w:p w14:paraId="49126368" w14:textId="5FA9C9EB" w:rsidR="00763D49" w:rsidRPr="00763D49" w:rsidRDefault="00763D49" w:rsidP="00347FC2">
      <w:pPr>
        <w:pStyle w:val="BodyText2"/>
      </w:pPr>
      <w:r w:rsidRPr="00763D49">
        <w:t>01.01</w:t>
      </w:r>
      <w:r w:rsidRPr="00763D49">
        <w:tab/>
      </w:r>
      <w:r w:rsidR="00714CCD" w:rsidRPr="00714CCD">
        <w:t xml:space="preserve">To establish oversight policies, requirements, and guidance for </w:t>
      </w:r>
      <w:ins w:id="4" w:author="Author">
        <w:r w:rsidR="00D45D11">
          <w:t xml:space="preserve">Nuclear Regulatory Commission (NRC) </w:t>
        </w:r>
        <w:r w:rsidR="00C51A12">
          <w:t xml:space="preserve">inspection and oversight of </w:t>
        </w:r>
      </w:ins>
      <w:r w:rsidR="00714CCD" w:rsidRPr="00714CCD">
        <w:t xml:space="preserve">a decommissioning reactor facility </w:t>
      </w:r>
      <w:ins w:id="5" w:author="Author">
        <w:r w:rsidR="0018682B">
          <w:t xml:space="preserve">that the licensee seeks to transition </w:t>
        </w:r>
      </w:ins>
      <w:r w:rsidR="00714CCD" w:rsidRPr="00714CCD">
        <w:t xml:space="preserve">to an operational power reactor facility </w:t>
      </w:r>
      <w:ins w:id="6" w:author="Author">
        <w:r w:rsidR="0018682B">
          <w:t xml:space="preserve">that would be </w:t>
        </w:r>
      </w:ins>
      <w:r w:rsidR="00714CCD" w:rsidRPr="00714CCD">
        <w:t>subject to the Reactor Oversight Process (ROP).</w:t>
      </w:r>
    </w:p>
    <w:p w14:paraId="7F0ED5AF" w14:textId="66234C20" w:rsidR="00763D49" w:rsidRDefault="00763D49" w:rsidP="00347FC2">
      <w:pPr>
        <w:pStyle w:val="BodyText2"/>
      </w:pPr>
      <w:r w:rsidRPr="00763D49">
        <w:t>01.02</w:t>
      </w:r>
      <w:r w:rsidRPr="00763D49">
        <w:tab/>
        <w:t xml:space="preserve">To </w:t>
      </w:r>
      <w:r w:rsidR="004B2809">
        <w:t xml:space="preserve">detail the </w:t>
      </w:r>
      <w:ins w:id="7" w:author="Author">
        <w:r w:rsidR="00264FC0">
          <w:t>process</w:t>
        </w:r>
      </w:ins>
      <w:r w:rsidR="004B2809">
        <w:t xml:space="preserve"> </w:t>
      </w:r>
      <w:r w:rsidR="00362479">
        <w:t>for</w:t>
      </w:r>
      <w:ins w:id="8" w:author="Author">
        <w:r w:rsidR="00264FC0">
          <w:t xml:space="preserve"> NRC</w:t>
        </w:r>
      </w:ins>
      <w:r w:rsidRPr="00763D49">
        <w:t xml:space="preserve"> inspection activities </w:t>
      </w:r>
      <w:ins w:id="9" w:author="Author">
        <w:r w:rsidR="00FE645A">
          <w:t>t</w:t>
        </w:r>
        <w:r w:rsidR="00F16728" w:rsidRPr="00F16728">
          <w:t xml:space="preserve">o verify before </w:t>
        </w:r>
        <w:proofErr w:type="gramStart"/>
        <w:r w:rsidR="00F16728" w:rsidRPr="00F16728">
          <w:t>restart</w:t>
        </w:r>
        <w:proofErr w:type="gramEnd"/>
        <w:r w:rsidR="00F16728" w:rsidRPr="00F16728">
          <w:t xml:space="preserve"> that reacto</w:t>
        </w:r>
        <w:r w:rsidR="00F16728">
          <w:t xml:space="preserve">r </w:t>
        </w:r>
      </w:ins>
      <w:r w:rsidR="00EC75EA">
        <w:t>operation</w:t>
      </w:r>
      <w:ins w:id="10" w:author="Author">
        <w:r w:rsidR="00004266">
          <w:t xml:space="preserve"> will be </w:t>
        </w:r>
        <w:r w:rsidR="004F0F84">
          <w:t xml:space="preserve">safe </w:t>
        </w:r>
        <w:r w:rsidR="00004266">
          <w:t>and secure</w:t>
        </w:r>
        <w:r w:rsidR="00773E3E">
          <w:t xml:space="preserve"> in accordance with NRC requirements</w:t>
        </w:r>
        <w:r w:rsidR="00526BD3">
          <w:t xml:space="preserve"> following reauthorization of operation </w:t>
        </w:r>
        <w:r w:rsidR="006658F0">
          <w:t>under an</w:t>
        </w:r>
      </w:ins>
      <w:r w:rsidRPr="00763D49">
        <w:t xml:space="preserve"> operating license.</w:t>
      </w:r>
      <w:ins w:id="11" w:author="Author">
        <w:r w:rsidR="006658F0">
          <w:t xml:space="preserve"> </w:t>
        </w:r>
        <w:r w:rsidR="00D45D11" w:rsidRPr="00D45D11">
          <w:t xml:space="preserve">Inspection and oversight </w:t>
        </w:r>
        <w:r w:rsidR="006B3AF5" w:rsidRPr="00D45D11">
          <w:t>are</w:t>
        </w:r>
        <w:r w:rsidR="00D45D11" w:rsidRPr="00D45D11">
          <w:t xml:space="preserve"> conducted to support the NRC’s mission to provide reasonable assurance of adequate protection of public health and safety and promote the common defense and security.</w:t>
        </w:r>
      </w:ins>
    </w:p>
    <w:p w14:paraId="64096327" w14:textId="6360CF0B" w:rsidR="00E83A28" w:rsidRPr="00763D49" w:rsidRDefault="00E83A28" w:rsidP="00347FC2">
      <w:pPr>
        <w:pStyle w:val="BodyText2"/>
      </w:pPr>
      <w:r>
        <w:t>01.03</w:t>
      </w:r>
      <w:r>
        <w:tab/>
      </w:r>
      <w:r w:rsidR="005B4D9C" w:rsidRPr="005B4D9C">
        <w:t xml:space="preserve">To ensure other federal agencies, </w:t>
      </w:r>
      <w:r w:rsidR="00E07226">
        <w:t>s</w:t>
      </w:r>
      <w:r w:rsidR="005B4D9C" w:rsidRPr="005B4D9C">
        <w:t xml:space="preserve">tate and local governments, tribal governments, the </w:t>
      </w:r>
      <w:r w:rsidR="003F3A0D" w:rsidRPr="005B4D9C">
        <w:t>public</w:t>
      </w:r>
      <w:r w:rsidR="005B4D9C" w:rsidRPr="005B4D9C">
        <w:t>, and other applicable stakeholders are engaged and informed.</w:t>
      </w:r>
    </w:p>
    <w:p w14:paraId="2BA57E41" w14:textId="4C88B331" w:rsidR="00A7612B" w:rsidRDefault="004B0297" w:rsidP="00A7612B">
      <w:pPr>
        <w:pStyle w:val="Heading1"/>
      </w:pPr>
      <w:bookmarkStart w:id="12" w:name="_Toc167801130"/>
      <w:r>
        <w:t>2562-</w:t>
      </w:r>
      <w:r w:rsidR="00A7612B">
        <w:t>02</w:t>
      </w:r>
      <w:r w:rsidR="00A33E41">
        <w:tab/>
        <w:t>OBJECTIVES</w:t>
      </w:r>
      <w:bookmarkEnd w:id="12"/>
    </w:p>
    <w:p w14:paraId="4184FEE2" w14:textId="70FA4BF1" w:rsidR="00BB3DF6" w:rsidRDefault="00BB3DF6" w:rsidP="00614498">
      <w:pPr>
        <w:pStyle w:val="BodyText2"/>
      </w:pPr>
      <w:r>
        <w:t>02.0</w:t>
      </w:r>
      <w:r w:rsidR="006E2E36">
        <w:t>1</w:t>
      </w:r>
      <w:r>
        <w:tab/>
      </w:r>
      <w:r w:rsidR="00B96729" w:rsidRPr="00B96729">
        <w:t>To provide guidance on the establishment of a re</w:t>
      </w:r>
      <w:r w:rsidR="00F1042A">
        <w:t>start</w:t>
      </w:r>
      <w:r w:rsidR="00B96729" w:rsidRPr="00B96729">
        <w:t xml:space="preserve"> panel </w:t>
      </w:r>
      <w:ins w:id="13" w:author="Author">
        <w:r w:rsidR="00CC7F81">
          <w:t>that among other things,</w:t>
        </w:r>
      </w:ins>
      <w:r w:rsidR="00B96729" w:rsidRPr="00B96729">
        <w:t xml:space="preserve"> help</w:t>
      </w:r>
      <w:ins w:id="14" w:author="Author">
        <w:r w:rsidR="00CC7F81">
          <w:t>s</w:t>
        </w:r>
      </w:ins>
      <w:r w:rsidR="00B96729" w:rsidRPr="00B96729">
        <w:t xml:space="preserve"> coordinate oversight</w:t>
      </w:r>
      <w:r w:rsidR="00C8076C">
        <w:t>.</w:t>
      </w:r>
      <w:ins w:id="15" w:author="Author">
        <w:r w:rsidR="00F35DB7">
          <w:t xml:space="preserve"> </w:t>
        </w:r>
        <w:r w:rsidR="00F35DB7" w:rsidRPr="00F35DB7">
          <w:t xml:space="preserve">The restart panel also addresses other matters related to restart, such as NRC review of requested licensing actions to authorize restart. This Inspection Manual Chapter </w:t>
        </w:r>
        <w:r w:rsidR="00EC081A">
          <w:t xml:space="preserve">(IMC) </w:t>
        </w:r>
        <w:r w:rsidR="00F35DB7" w:rsidRPr="00F35DB7">
          <w:t xml:space="preserve">discusses the licensing process only as needed to provide context for the inspection and oversight matters within the scope of this </w:t>
        </w:r>
        <w:r w:rsidR="00EC081A">
          <w:t>IMC</w:t>
        </w:r>
        <w:r w:rsidR="00F35DB7" w:rsidRPr="00F35DB7">
          <w:t xml:space="preserve"> and does not establish or modify criteria or processes for the NRC review of requested licensing actions.</w:t>
        </w:r>
      </w:ins>
    </w:p>
    <w:p w14:paraId="073A22A2" w14:textId="6E36A417" w:rsidR="000F4B1B" w:rsidRDefault="00350039" w:rsidP="004B47A0">
      <w:pPr>
        <w:pStyle w:val="BodyText2"/>
      </w:pPr>
      <w:r>
        <w:t>02.0</w:t>
      </w:r>
      <w:r w:rsidR="006E2E36">
        <w:t>2</w:t>
      </w:r>
      <w:r>
        <w:tab/>
      </w:r>
      <w:r w:rsidR="00991D59">
        <w:t xml:space="preserve">To </w:t>
      </w:r>
      <w:r w:rsidR="004B47A0" w:rsidRPr="004B47A0">
        <w:t xml:space="preserve">provide guidance for developing an objective and documented basis for </w:t>
      </w:r>
      <w:ins w:id="16" w:author="Author">
        <w:r w:rsidR="008735A3">
          <w:t>an</w:t>
        </w:r>
      </w:ins>
      <w:r w:rsidR="004B47A0" w:rsidRPr="004B47A0">
        <w:t xml:space="preserve"> NRC </w:t>
      </w:r>
      <w:ins w:id="17" w:author="Author">
        <w:r w:rsidR="00BB3D98">
          <w:t>assessment of</w:t>
        </w:r>
      </w:ins>
      <w:r w:rsidR="004B47A0" w:rsidRPr="004B47A0">
        <w:t>:</w:t>
      </w:r>
    </w:p>
    <w:p w14:paraId="4AC70999" w14:textId="59EB092F" w:rsidR="002377C4" w:rsidRDefault="002431EC" w:rsidP="00575DB3">
      <w:pPr>
        <w:pStyle w:val="ListBullet3"/>
      </w:pPr>
      <w:r>
        <w:t>o</w:t>
      </w:r>
      <w:r w:rsidR="002377C4">
        <w:t xml:space="preserve">perability and functionality of </w:t>
      </w:r>
      <w:r>
        <w:t>s</w:t>
      </w:r>
      <w:r w:rsidR="00435B8C">
        <w:t xml:space="preserve">tructures </w:t>
      </w:r>
      <w:r>
        <w:t>s</w:t>
      </w:r>
      <w:r w:rsidR="00435B8C">
        <w:t xml:space="preserve">ystems and </w:t>
      </w:r>
      <w:r>
        <w:t>c</w:t>
      </w:r>
      <w:r w:rsidR="00435B8C">
        <w:t>omponents (</w:t>
      </w:r>
      <w:r w:rsidR="002377C4">
        <w:t>SSCs</w:t>
      </w:r>
      <w:r w:rsidR="00435B8C">
        <w:t>)</w:t>
      </w:r>
      <w:r w:rsidR="002377C4">
        <w:t xml:space="preserve"> at the facility necessary to support resumption of power operations</w:t>
      </w:r>
      <w:r w:rsidR="004C3AF1">
        <w:t>, and</w:t>
      </w:r>
    </w:p>
    <w:p w14:paraId="6D1CB601" w14:textId="17BFEEC2" w:rsidR="004B47A0" w:rsidRDefault="002431EC" w:rsidP="00575DB3">
      <w:pPr>
        <w:pStyle w:val="ListBullet3"/>
      </w:pPr>
      <w:r>
        <w:t>o</w:t>
      </w:r>
      <w:r w:rsidR="007F3D65">
        <w:t>perational readiness of the reactor facility</w:t>
      </w:r>
      <w:r w:rsidR="004C3AF1">
        <w:t>.</w:t>
      </w:r>
    </w:p>
    <w:p w14:paraId="0B95ABA0" w14:textId="242DBF41" w:rsidR="001763EA" w:rsidRDefault="004B0297" w:rsidP="001763EA">
      <w:pPr>
        <w:pStyle w:val="Heading1"/>
      </w:pPr>
      <w:bookmarkStart w:id="18" w:name="_Toc167801131"/>
      <w:r w:rsidRPr="00B36568">
        <w:t>2562</w:t>
      </w:r>
      <w:r w:rsidR="00B12F98" w:rsidRPr="004B0297">
        <w:t>-</w:t>
      </w:r>
      <w:r w:rsidR="00B12F98" w:rsidRPr="00B12F98">
        <w:t>03</w:t>
      </w:r>
      <w:r w:rsidR="00B12F98" w:rsidRPr="00B12F98">
        <w:tab/>
      </w:r>
      <w:r w:rsidR="00EA055B" w:rsidRPr="00B12F98">
        <w:t>APPLICABILITY</w:t>
      </w:r>
      <w:bookmarkEnd w:id="18"/>
    </w:p>
    <w:p w14:paraId="0A3B2E7B" w14:textId="5386AED3" w:rsidR="00F353E8" w:rsidRDefault="00F353E8" w:rsidP="00E312C3">
      <w:pPr>
        <w:pStyle w:val="BodyText2"/>
      </w:pPr>
      <w:r>
        <w:t>03.01</w:t>
      </w:r>
      <w:r>
        <w:tab/>
      </w:r>
      <w:r w:rsidR="00C45F39" w:rsidRPr="00C45F39">
        <w:t xml:space="preserve">This IMC provides inspection guidance for the </w:t>
      </w:r>
      <w:ins w:id="19" w:author="Author">
        <w:r w:rsidR="00E250F4">
          <w:t xml:space="preserve">potential </w:t>
        </w:r>
      </w:ins>
      <w:r w:rsidR="00C45F39" w:rsidRPr="00C45F39">
        <w:t>restart of a reactor facility following the permanent cessation of plant operations and removal of fuel from the reactor</w:t>
      </w:r>
      <w:ins w:id="20" w:author="Author">
        <w:r w:rsidR="001E767F">
          <w:t xml:space="preserve"> vessel</w:t>
        </w:r>
      </w:ins>
      <w:r w:rsidR="004058FC">
        <w:t>.</w:t>
      </w:r>
    </w:p>
    <w:p w14:paraId="167C7AE5" w14:textId="2505A03D" w:rsidR="00961B24" w:rsidRDefault="00A657F2" w:rsidP="00575891">
      <w:pPr>
        <w:pStyle w:val="Heading1"/>
      </w:pPr>
      <w:bookmarkStart w:id="21" w:name="_Toc167801132"/>
      <w:r w:rsidRPr="004B0297">
        <w:t>25</w:t>
      </w:r>
      <w:r w:rsidR="00F6780D">
        <w:t>62</w:t>
      </w:r>
      <w:r w:rsidR="00575891" w:rsidRPr="004B0297">
        <w:t>-</w:t>
      </w:r>
      <w:r w:rsidR="00575891">
        <w:t>0</w:t>
      </w:r>
      <w:r w:rsidR="00E529B5">
        <w:t>4</w:t>
      </w:r>
      <w:r w:rsidR="00575891">
        <w:tab/>
      </w:r>
      <w:r w:rsidR="00EA055B">
        <w:t>DEFINITIONS</w:t>
      </w:r>
      <w:bookmarkEnd w:id="21"/>
    </w:p>
    <w:p w14:paraId="22F7C8E2" w14:textId="07F14BBF" w:rsidR="00133DDB" w:rsidRDefault="00133DDB" w:rsidP="00133DDB">
      <w:pPr>
        <w:pStyle w:val="BodyText2"/>
      </w:pPr>
      <w:r>
        <w:t>04.01</w:t>
      </w:r>
      <w:r>
        <w:tab/>
      </w:r>
      <w:r w:rsidR="006703F6">
        <w:rPr>
          <w:u w:val="single"/>
        </w:rPr>
        <w:t>Restart</w:t>
      </w:r>
      <w:r>
        <w:rPr>
          <w:u w:val="single"/>
        </w:rPr>
        <w:t>.</w:t>
      </w:r>
      <w:r w:rsidRPr="00511673">
        <w:t xml:space="preserve"> </w:t>
      </w:r>
      <w:r>
        <w:t>The transition of a decommission</w:t>
      </w:r>
      <w:r w:rsidR="005E6923">
        <w:t>ing</w:t>
      </w:r>
      <w:r>
        <w:t xml:space="preserve"> </w:t>
      </w:r>
      <w:r w:rsidR="00150644">
        <w:t>reactor</w:t>
      </w:r>
      <w:r w:rsidR="00604168" w:rsidRPr="00604168">
        <w:t xml:space="preserve"> </w:t>
      </w:r>
      <w:r>
        <w:t>to an operational reactor facility</w:t>
      </w:r>
      <w:ins w:id="22" w:author="Author">
        <w:r w:rsidR="00C234C6">
          <w:t>.</w:t>
        </w:r>
      </w:ins>
      <w:r w:rsidR="00727919">
        <w:t xml:space="preserve"> subject to the ROP</w:t>
      </w:r>
      <w:r>
        <w:t>.</w:t>
      </w:r>
    </w:p>
    <w:p w14:paraId="66BFC38D" w14:textId="0F3AE6F2" w:rsidR="00920D82" w:rsidRDefault="00920D82" w:rsidP="00133DDB">
      <w:pPr>
        <w:pStyle w:val="BodyText2"/>
      </w:pPr>
      <w:r>
        <w:t>04.02</w:t>
      </w:r>
      <w:r>
        <w:tab/>
      </w:r>
      <w:r w:rsidRPr="00920D82">
        <w:rPr>
          <w:u w:val="single"/>
        </w:rPr>
        <w:t>Restart of Reactor Facilities Inspection Process</w:t>
      </w:r>
      <w:r w:rsidR="00DB13D9" w:rsidRPr="000E77F9">
        <w:t>.</w:t>
      </w:r>
      <w:r w:rsidR="00AA0A1E" w:rsidRPr="00445A72">
        <w:t xml:space="preserve"> </w:t>
      </w:r>
      <w:r w:rsidR="00E84FE1" w:rsidRPr="00E84FE1">
        <w:t xml:space="preserve">The </w:t>
      </w:r>
      <w:r w:rsidR="00775152">
        <w:t xml:space="preserve">inspection plan </w:t>
      </w:r>
      <w:ins w:id="23" w:author="Author">
        <w:r w:rsidR="002944CC">
          <w:t xml:space="preserve">for a plant </w:t>
        </w:r>
        <w:r w:rsidR="00057AAA">
          <w:t xml:space="preserve">potentially </w:t>
        </w:r>
      </w:ins>
      <w:r w:rsidR="00E84FE1" w:rsidRPr="00E84FE1">
        <w:t>transition</w:t>
      </w:r>
      <w:ins w:id="24" w:author="Author">
        <w:r w:rsidR="00057AAA">
          <w:t>ing from</w:t>
        </w:r>
      </w:ins>
      <w:r w:rsidR="00E84FE1" w:rsidRPr="00E84FE1">
        <w:t xml:space="preserve"> a decommissioning reactor to an operational reactor facility</w:t>
      </w:r>
      <w:ins w:id="25" w:author="Author">
        <w:r w:rsidR="004D73C8">
          <w:t xml:space="preserve"> subject to the ROP</w:t>
        </w:r>
      </w:ins>
      <w:r w:rsidR="00E84FE1" w:rsidRPr="00E84FE1">
        <w:t>.</w:t>
      </w:r>
    </w:p>
    <w:p w14:paraId="7D2B0AB9" w14:textId="6B745AAB" w:rsidR="00133DDB" w:rsidRDefault="000A3707" w:rsidP="00133DDB">
      <w:pPr>
        <w:pStyle w:val="BodyText2"/>
      </w:pPr>
      <w:r>
        <w:lastRenderedPageBreak/>
        <w:t>04.0</w:t>
      </w:r>
      <w:r w:rsidR="00103682">
        <w:t>3</w:t>
      </w:r>
      <w:r>
        <w:tab/>
      </w:r>
      <w:r w:rsidR="006703F6">
        <w:rPr>
          <w:u w:val="single"/>
        </w:rPr>
        <w:t>Restart</w:t>
      </w:r>
      <w:r w:rsidRPr="000A3707">
        <w:rPr>
          <w:u w:val="single"/>
        </w:rPr>
        <w:t xml:space="preserve"> </w:t>
      </w:r>
      <w:r w:rsidR="00F30436">
        <w:rPr>
          <w:u w:val="single"/>
        </w:rPr>
        <w:t>Panel</w:t>
      </w:r>
      <w:r w:rsidRPr="000A3707">
        <w:t xml:space="preserve">. </w:t>
      </w:r>
      <w:r w:rsidR="00A6317E">
        <w:t>A</w:t>
      </w:r>
      <w:r w:rsidR="00907034">
        <w:t xml:space="preserve"> </w:t>
      </w:r>
      <w:r w:rsidR="00A124C5">
        <w:t>p</w:t>
      </w:r>
      <w:r w:rsidR="00907034">
        <w:t xml:space="preserve">anel </w:t>
      </w:r>
      <w:r w:rsidR="00A6317E">
        <w:t>formed</w:t>
      </w:r>
      <w:r w:rsidRPr="000A3707">
        <w:t xml:space="preserve"> to oversee </w:t>
      </w:r>
      <w:r w:rsidR="000F149B">
        <w:t xml:space="preserve">the </w:t>
      </w:r>
      <w:r w:rsidR="009E404D">
        <w:t>restart of</w:t>
      </w:r>
      <w:r w:rsidR="00B576A4">
        <w:t xml:space="preserve"> </w:t>
      </w:r>
      <w:r w:rsidR="00C5337D">
        <w:t xml:space="preserve">a </w:t>
      </w:r>
      <w:r w:rsidR="00B576A4">
        <w:t>reactor facility.</w:t>
      </w:r>
      <w:r w:rsidRPr="000A3707">
        <w:t xml:space="preserve"> </w:t>
      </w:r>
      <w:r w:rsidR="001508FA">
        <w:t xml:space="preserve">The </w:t>
      </w:r>
      <w:r w:rsidR="00210B6D">
        <w:t>r</w:t>
      </w:r>
      <w:r w:rsidR="00C856E3">
        <w:t>estart panel</w:t>
      </w:r>
      <w:r w:rsidR="001508FA">
        <w:t xml:space="preserve"> </w:t>
      </w:r>
      <w:r w:rsidRPr="000A3707">
        <w:t>serve</w:t>
      </w:r>
      <w:r w:rsidR="00A124C5">
        <w:t>s</w:t>
      </w:r>
      <w:r w:rsidRPr="000A3707">
        <w:t xml:space="preserve"> as the focal point for </w:t>
      </w:r>
      <w:r w:rsidR="00E84D53">
        <w:t xml:space="preserve">project </w:t>
      </w:r>
      <w:r w:rsidRPr="000A3707">
        <w:t xml:space="preserve">status </w:t>
      </w:r>
      <w:r w:rsidR="00A124C5">
        <w:t>and</w:t>
      </w:r>
      <w:r w:rsidRPr="000A3707">
        <w:t xml:space="preserve"> coordination</w:t>
      </w:r>
      <w:r w:rsidR="001508FA">
        <w:t xml:space="preserve"> and generally </w:t>
      </w:r>
      <w:r w:rsidR="00270EB4">
        <w:t xml:space="preserve">consists </w:t>
      </w:r>
      <w:r w:rsidR="00BE6100" w:rsidRPr="000A3707">
        <w:t xml:space="preserve">of participants from </w:t>
      </w:r>
      <w:r w:rsidR="009157BF">
        <w:t xml:space="preserve">the </w:t>
      </w:r>
      <w:r w:rsidR="00BE6100">
        <w:t>NRC Headquarter</w:t>
      </w:r>
      <w:r w:rsidR="009A3F0F">
        <w:t>s</w:t>
      </w:r>
      <w:r w:rsidR="00BE6100">
        <w:t xml:space="preserve"> offices </w:t>
      </w:r>
      <w:r w:rsidR="008D1BC8">
        <w:t>(</w:t>
      </w:r>
      <w:r w:rsidR="00030E48">
        <w:t xml:space="preserve">the </w:t>
      </w:r>
      <w:r w:rsidR="009157BF">
        <w:t>Office</w:t>
      </w:r>
      <w:r w:rsidR="00030E48">
        <w:t>s</w:t>
      </w:r>
      <w:r w:rsidR="009157BF">
        <w:t xml:space="preserve"> of Nuclear Reactor Regulation (</w:t>
      </w:r>
      <w:r w:rsidR="008A65AB">
        <w:t>NRR</w:t>
      </w:r>
      <w:r w:rsidR="009157BF">
        <w:t>)</w:t>
      </w:r>
      <w:r w:rsidR="00BE6100">
        <w:t>, N</w:t>
      </w:r>
      <w:r w:rsidR="00030E48">
        <w:t xml:space="preserve">uclear </w:t>
      </w:r>
      <w:r w:rsidR="00BE6100">
        <w:t>S</w:t>
      </w:r>
      <w:r w:rsidR="00030E48">
        <w:t xml:space="preserve">ecurity and </w:t>
      </w:r>
      <w:r w:rsidR="00BE6100">
        <w:t>I</w:t>
      </w:r>
      <w:r w:rsidR="00030E48">
        <w:t xml:space="preserve">ncident </w:t>
      </w:r>
      <w:r w:rsidR="00BE6100">
        <w:t>R</w:t>
      </w:r>
      <w:r w:rsidR="00030E48">
        <w:t>esponse (NSIR</w:t>
      </w:r>
      <w:r w:rsidR="0085476F">
        <w:t>)</w:t>
      </w:r>
      <w:r w:rsidR="00BE6100">
        <w:t xml:space="preserve">, </w:t>
      </w:r>
      <w:r w:rsidR="00117B05">
        <w:t>General Counsel</w:t>
      </w:r>
      <w:r w:rsidR="00E448CF">
        <w:t xml:space="preserve">, </w:t>
      </w:r>
      <w:r w:rsidR="0085476F">
        <w:t xml:space="preserve">and </w:t>
      </w:r>
      <w:r w:rsidR="00030E48">
        <w:t xml:space="preserve">Nuclear Material </w:t>
      </w:r>
      <w:r w:rsidR="00402772">
        <w:t>Safety and Safeguards (</w:t>
      </w:r>
      <w:r w:rsidR="00BE6100">
        <w:t>NMSS</w:t>
      </w:r>
      <w:r w:rsidR="00402772">
        <w:t>)</w:t>
      </w:r>
      <w:r w:rsidR="008D1BC8">
        <w:t>)</w:t>
      </w:r>
      <w:r w:rsidR="00BE6100">
        <w:t xml:space="preserve"> </w:t>
      </w:r>
      <w:r w:rsidR="00BE6100" w:rsidRPr="000A3707">
        <w:t xml:space="preserve">and </w:t>
      </w:r>
      <w:r w:rsidR="00BE6100">
        <w:t>the applicable r</w:t>
      </w:r>
      <w:r w:rsidR="00BE6100" w:rsidRPr="000A3707">
        <w:t>egion</w:t>
      </w:r>
      <w:r w:rsidR="00D4592D">
        <w:t>al office</w:t>
      </w:r>
      <w:r w:rsidR="00BE6100">
        <w:t>.</w:t>
      </w:r>
    </w:p>
    <w:p w14:paraId="49C26254" w14:textId="4E524C78" w:rsidR="00133DDB" w:rsidRPr="00F05E70" w:rsidRDefault="00133DDB" w:rsidP="00133DDB">
      <w:pPr>
        <w:pStyle w:val="BodyText2"/>
      </w:pPr>
      <w:r>
        <w:t>04.0</w:t>
      </w:r>
      <w:r w:rsidR="00103682">
        <w:t>4</w:t>
      </w:r>
      <w:r>
        <w:tab/>
      </w:r>
      <w:r w:rsidR="009A18CA" w:rsidRPr="00B36568">
        <w:rPr>
          <w:u w:val="single"/>
        </w:rPr>
        <w:t xml:space="preserve">ROP </w:t>
      </w:r>
      <w:r w:rsidRPr="00F05E70">
        <w:rPr>
          <w:u w:val="single"/>
        </w:rPr>
        <w:t>Transition Plan</w:t>
      </w:r>
      <w:r w:rsidRPr="00F05E70">
        <w:t>. The</w:t>
      </w:r>
      <w:r w:rsidR="00B92FA2">
        <w:t xml:space="preserve"> plan</w:t>
      </w:r>
      <w:r w:rsidR="00E13981">
        <w:t xml:space="preserve"> </w:t>
      </w:r>
      <w:ins w:id="26" w:author="Author">
        <w:r w:rsidR="008F7E0A" w:rsidRPr="008F7E0A">
          <w:t>for conducting NRC inspection and oversight of licensee restart activities</w:t>
        </w:r>
        <w:r w:rsidR="008F7E0A">
          <w:t xml:space="preserve"> </w:t>
        </w:r>
      </w:ins>
      <w:r w:rsidR="008315C4">
        <w:t>prior to</w:t>
      </w:r>
      <w:r w:rsidR="00E13981">
        <w:t xml:space="preserve"> </w:t>
      </w:r>
      <w:r>
        <w:t>fuel loading</w:t>
      </w:r>
      <w:r w:rsidR="008315C4">
        <w:t xml:space="preserve"> and</w:t>
      </w:r>
      <w:r w:rsidR="00E13981">
        <w:t xml:space="preserve"> resumption of power operations</w:t>
      </w:r>
      <w:r>
        <w:t>.</w:t>
      </w:r>
      <w:ins w:id="27" w:author="Author">
        <w:r w:rsidR="001B4468">
          <w:t xml:space="preserve"> </w:t>
        </w:r>
      </w:ins>
    </w:p>
    <w:p w14:paraId="0BF0D528" w14:textId="10CFDF8D" w:rsidR="00C04EB5" w:rsidRDefault="00F6780D" w:rsidP="00E529B5">
      <w:pPr>
        <w:pStyle w:val="Heading1"/>
      </w:pPr>
      <w:bookmarkStart w:id="28" w:name="_Toc167801133"/>
      <w:r w:rsidRPr="00B36568">
        <w:t>2562</w:t>
      </w:r>
      <w:r w:rsidR="00E529B5">
        <w:t>-05</w:t>
      </w:r>
      <w:r w:rsidR="00E529B5">
        <w:tab/>
      </w:r>
      <w:r w:rsidR="00EA055B">
        <w:t>RESPONSIBILITIES AND AUTHORITIES</w:t>
      </w:r>
      <w:bookmarkEnd w:id="28"/>
    </w:p>
    <w:p w14:paraId="312E0D9D" w14:textId="0CCED9B6" w:rsidR="00C04EB5" w:rsidRDefault="003F4032" w:rsidP="007E45A5">
      <w:pPr>
        <w:pStyle w:val="BodyText"/>
      </w:pPr>
      <w:r>
        <w:t>05.01</w:t>
      </w:r>
      <w:r>
        <w:tab/>
      </w:r>
      <w:r w:rsidR="006115F4" w:rsidRPr="006115F4">
        <w:rPr>
          <w:u w:val="single"/>
        </w:rPr>
        <w:t xml:space="preserve">Director, </w:t>
      </w:r>
      <w:r w:rsidR="00033269">
        <w:rPr>
          <w:u w:val="single"/>
        </w:rPr>
        <w:t>Office of Nuclear Reactor Regulation (</w:t>
      </w:r>
      <w:r w:rsidR="006115F4" w:rsidRPr="006115F4">
        <w:rPr>
          <w:u w:val="single"/>
        </w:rPr>
        <w:t>NRR</w:t>
      </w:r>
      <w:r w:rsidR="00033269">
        <w:rPr>
          <w:u w:val="single"/>
        </w:rPr>
        <w:t>)</w:t>
      </w:r>
    </w:p>
    <w:p w14:paraId="1FE6D366" w14:textId="6BA8623A" w:rsidR="006128B4" w:rsidRDefault="007D7920" w:rsidP="00F6082A">
      <w:pPr>
        <w:pStyle w:val="BodyText"/>
        <w:numPr>
          <w:ilvl w:val="0"/>
          <w:numId w:val="1"/>
        </w:numPr>
      </w:pPr>
      <w:r>
        <w:t xml:space="preserve">In coordination with the applicable Regional </w:t>
      </w:r>
      <w:r w:rsidR="00AF304F">
        <w:t>Administrator</w:t>
      </w:r>
      <w:r w:rsidR="00565141">
        <w:t xml:space="preserve"> (RA)</w:t>
      </w:r>
      <w:r w:rsidR="00AF304F">
        <w:t xml:space="preserve">, establishes a </w:t>
      </w:r>
      <w:r w:rsidR="006703F6">
        <w:t>restart</w:t>
      </w:r>
      <w:r w:rsidR="00AF304F">
        <w:t xml:space="preserve"> panel</w:t>
      </w:r>
      <w:r w:rsidR="001E2235">
        <w:t xml:space="preserve"> and charter and assigns </w:t>
      </w:r>
      <w:r w:rsidR="00AC3B00">
        <w:t>panel members</w:t>
      </w:r>
      <w:r w:rsidR="0023363E">
        <w:t>.</w:t>
      </w:r>
    </w:p>
    <w:p w14:paraId="4ECD0EB6" w14:textId="19C0945A" w:rsidR="005B783A" w:rsidRDefault="0016215F" w:rsidP="00F6082A">
      <w:pPr>
        <w:pStyle w:val="BodyText"/>
        <w:numPr>
          <w:ilvl w:val="0"/>
          <w:numId w:val="1"/>
        </w:numPr>
      </w:pPr>
      <w:r w:rsidRPr="002D5C91">
        <w:t>Provides overall program direction for the</w:t>
      </w:r>
      <w:r w:rsidR="00961FA9">
        <w:t xml:space="preserve"> </w:t>
      </w:r>
      <w:r w:rsidR="006703F6">
        <w:t>restart</w:t>
      </w:r>
      <w:r w:rsidR="00557E99">
        <w:t xml:space="preserve"> </w:t>
      </w:r>
      <w:r w:rsidRPr="002D5C91">
        <w:t>inspection program.</w:t>
      </w:r>
    </w:p>
    <w:p w14:paraId="2BBA2B51" w14:textId="70844C1B" w:rsidR="005B783A" w:rsidRDefault="00FC49D8" w:rsidP="00F6082A">
      <w:pPr>
        <w:pStyle w:val="BodyText"/>
        <w:numPr>
          <w:ilvl w:val="0"/>
          <w:numId w:val="1"/>
        </w:numPr>
      </w:pPr>
      <w:r w:rsidRPr="00FC49D8">
        <w:t xml:space="preserve">Develops policies, programs, and procedures for performing inspections </w:t>
      </w:r>
      <w:r w:rsidR="00BF6107">
        <w:t xml:space="preserve">at </w:t>
      </w:r>
      <w:r>
        <w:t xml:space="preserve">the </w:t>
      </w:r>
      <w:r w:rsidR="00250A2C" w:rsidRPr="00250A2C">
        <w:t xml:space="preserve">reactor facility </w:t>
      </w:r>
      <w:ins w:id="29" w:author="Author">
        <w:r w:rsidR="0079645F">
          <w:t xml:space="preserve">potentially </w:t>
        </w:r>
      </w:ins>
      <w:r w:rsidR="00250A2C" w:rsidRPr="00250A2C">
        <w:t xml:space="preserve">undergoing </w:t>
      </w:r>
      <w:r w:rsidR="006703F6">
        <w:t>restart</w:t>
      </w:r>
      <w:r w:rsidRPr="00FC49D8">
        <w:t>.</w:t>
      </w:r>
    </w:p>
    <w:p w14:paraId="34E15CC2" w14:textId="2D539610" w:rsidR="008C0A6C" w:rsidRDefault="008C0A6C" w:rsidP="00F6082A">
      <w:pPr>
        <w:pStyle w:val="BodyText"/>
        <w:numPr>
          <w:ilvl w:val="0"/>
          <w:numId w:val="1"/>
        </w:numPr>
      </w:pPr>
      <w:r w:rsidRPr="008C0A6C">
        <w:t xml:space="preserve">Assesses the effectiveness, uniformity, and completeness of implementation of the reactor facility inspections  </w:t>
      </w:r>
    </w:p>
    <w:p w14:paraId="1D0DA496" w14:textId="392868B3" w:rsidR="00CE5233" w:rsidRDefault="00AE7D0B" w:rsidP="00CE5233">
      <w:pPr>
        <w:pStyle w:val="BodyText"/>
        <w:numPr>
          <w:ilvl w:val="0"/>
          <w:numId w:val="1"/>
        </w:numPr>
      </w:pPr>
      <w:r>
        <w:t>Reviews</w:t>
      </w:r>
      <w:r w:rsidR="00243B9A">
        <w:t xml:space="preserve"> the </w:t>
      </w:r>
      <w:r w:rsidR="00C856E3">
        <w:t>restart panel</w:t>
      </w:r>
      <w:r w:rsidR="00243B9A">
        <w:t xml:space="preserve">’s </w:t>
      </w:r>
      <w:r w:rsidR="007F5CAA">
        <w:t>assessment</w:t>
      </w:r>
      <w:r w:rsidR="00243B9A">
        <w:t xml:space="preserve"> </w:t>
      </w:r>
      <w:ins w:id="30" w:author="Author">
        <w:r w:rsidR="00320625" w:rsidRPr="00320625">
          <w:t>of the plant’s operational readiness and determines, in conjunction with the applicable RA, whether any NRC action is warranted</w:t>
        </w:r>
      </w:ins>
      <w:r w:rsidR="00C57282" w:rsidRPr="00C57282">
        <w:t>.</w:t>
      </w:r>
    </w:p>
    <w:p w14:paraId="70A697E8" w14:textId="125B403C" w:rsidR="00CF0825" w:rsidRPr="009B56F7" w:rsidRDefault="009B56F7" w:rsidP="00F618AF">
      <w:pPr>
        <w:pStyle w:val="BodyText"/>
        <w:numPr>
          <w:ilvl w:val="0"/>
          <w:numId w:val="1"/>
        </w:numPr>
      </w:pPr>
      <w:ins w:id="31" w:author="Author">
        <w:r w:rsidRPr="009B56F7">
          <w:t>If restart is authorized, determines, in conjunction with the applicable RA, the appropriate point to transition</w:t>
        </w:r>
        <w:r w:rsidR="00CE4B1F">
          <w:t xml:space="preserve"> </w:t>
        </w:r>
        <w:r w:rsidR="0082530E" w:rsidRPr="0082530E">
          <w:t>NRC oversight to the ROP</w:t>
        </w:r>
        <w:r w:rsidRPr="009B56F7">
          <w:t>.</w:t>
        </w:r>
      </w:ins>
    </w:p>
    <w:p w14:paraId="5176B9CC" w14:textId="324CD06B" w:rsidR="00335DF9" w:rsidRDefault="00335DF9" w:rsidP="005A6D3A">
      <w:pPr>
        <w:pStyle w:val="BodyText"/>
      </w:pPr>
      <w:r>
        <w:t>05.02</w:t>
      </w:r>
      <w:r>
        <w:tab/>
      </w:r>
      <w:r w:rsidR="003466CF" w:rsidRPr="005A6D3A">
        <w:rPr>
          <w:u w:val="single"/>
        </w:rPr>
        <w:t xml:space="preserve">Director, </w:t>
      </w:r>
      <w:r w:rsidR="00432759" w:rsidRPr="005A6D3A">
        <w:rPr>
          <w:u w:val="single"/>
        </w:rPr>
        <w:t>Division of Reactor Oversight</w:t>
      </w:r>
      <w:r w:rsidR="003466CF" w:rsidRPr="005A6D3A">
        <w:rPr>
          <w:u w:val="single"/>
        </w:rPr>
        <w:t xml:space="preserve"> (</w:t>
      </w:r>
      <w:r w:rsidR="00581AB0" w:rsidRPr="005A6D3A">
        <w:rPr>
          <w:u w:val="single"/>
        </w:rPr>
        <w:t>DRO</w:t>
      </w:r>
      <w:r w:rsidR="003466CF" w:rsidRPr="005A6D3A">
        <w:rPr>
          <w:u w:val="single"/>
        </w:rPr>
        <w:t>)</w:t>
      </w:r>
    </w:p>
    <w:p w14:paraId="5D6F8AAC" w14:textId="24C46152" w:rsidR="0012684B" w:rsidRDefault="009B5831" w:rsidP="00F6082A">
      <w:pPr>
        <w:pStyle w:val="BodyText"/>
        <w:numPr>
          <w:ilvl w:val="0"/>
          <w:numId w:val="2"/>
        </w:numPr>
      </w:pPr>
      <w:r w:rsidRPr="009B5831">
        <w:t>Develops and prepares revisions to this IMC and other applicable</w:t>
      </w:r>
      <w:r w:rsidR="002851E9">
        <w:t xml:space="preserve"> </w:t>
      </w:r>
      <w:r w:rsidRPr="009B5831">
        <w:t>inspection program documents.</w:t>
      </w:r>
    </w:p>
    <w:p w14:paraId="6C2BA6C8" w14:textId="497D096A" w:rsidR="00E44A16" w:rsidRPr="00E44A16" w:rsidRDefault="00E44A16" w:rsidP="00F6082A">
      <w:pPr>
        <w:pStyle w:val="BodyText"/>
        <w:numPr>
          <w:ilvl w:val="0"/>
          <w:numId w:val="2"/>
        </w:numPr>
      </w:pPr>
      <w:r w:rsidRPr="00E44A16">
        <w:t xml:space="preserve">Oversees the implementation of the inspection program for the reactor facility </w:t>
      </w:r>
      <w:ins w:id="32" w:author="Author">
        <w:r w:rsidR="00C02197">
          <w:t xml:space="preserve">potentially </w:t>
        </w:r>
      </w:ins>
      <w:r w:rsidRPr="00E44A16">
        <w:t>undergoing restart.</w:t>
      </w:r>
    </w:p>
    <w:p w14:paraId="6A7DCCA7" w14:textId="2293BC75" w:rsidR="00616080" w:rsidRPr="004E7E63" w:rsidRDefault="004E7E63" w:rsidP="00F6082A">
      <w:pPr>
        <w:pStyle w:val="BodyText"/>
        <w:numPr>
          <w:ilvl w:val="0"/>
          <w:numId w:val="2"/>
        </w:numPr>
      </w:pPr>
      <w:r w:rsidRPr="004E7E63">
        <w:t>Serves as the primary NRR contac</w:t>
      </w:r>
      <w:r w:rsidR="00103D31">
        <w:t xml:space="preserve">t </w:t>
      </w:r>
      <w:r w:rsidR="00660810">
        <w:t xml:space="preserve">about oversight and inspection activities </w:t>
      </w:r>
      <w:r w:rsidRPr="004E7E63">
        <w:t xml:space="preserve">with the applicable regional office for the reactor facility </w:t>
      </w:r>
      <w:ins w:id="33" w:author="Author">
        <w:r w:rsidR="00915D7A">
          <w:t xml:space="preserve">potentially </w:t>
        </w:r>
      </w:ins>
      <w:r w:rsidRPr="004E7E63">
        <w:t>undergoing restart</w:t>
      </w:r>
      <w:r w:rsidR="00D870E2">
        <w:t>.</w:t>
      </w:r>
    </w:p>
    <w:p w14:paraId="0D45B478" w14:textId="02294303" w:rsidR="49475511" w:rsidRDefault="00FC2916" w:rsidP="00F6082A">
      <w:pPr>
        <w:pStyle w:val="BodyText"/>
        <w:numPr>
          <w:ilvl w:val="0"/>
          <w:numId w:val="2"/>
        </w:numPr>
      </w:pPr>
      <w:ins w:id="34" w:author="Author">
        <w:r>
          <w:t xml:space="preserve">In coordination with </w:t>
        </w:r>
        <w:r w:rsidR="00D169FF">
          <w:t>the applicable region, a</w:t>
        </w:r>
      </w:ins>
      <w:r w:rsidR="49475511">
        <w:t xml:space="preserve">ssigns a </w:t>
      </w:r>
      <w:r w:rsidR="00B2277D">
        <w:t>p</w:t>
      </w:r>
      <w:r w:rsidR="49475511">
        <w:t xml:space="preserve">rogram </w:t>
      </w:r>
      <w:r w:rsidR="00BF6107">
        <w:t>l</w:t>
      </w:r>
      <w:r w:rsidR="49475511">
        <w:t xml:space="preserve">ead </w:t>
      </w:r>
      <w:r w:rsidR="000C367C">
        <w:t>for</w:t>
      </w:r>
      <w:r w:rsidR="49475511">
        <w:t xml:space="preserve"> inspection and oversight coordination for the reactor facility </w:t>
      </w:r>
      <w:bookmarkStart w:id="35" w:name="_Hlk161064131"/>
      <w:ins w:id="36" w:author="Author">
        <w:r w:rsidR="00915D7A">
          <w:t xml:space="preserve">potentially </w:t>
        </w:r>
      </w:ins>
      <w:r w:rsidR="49475511">
        <w:t>undergoing restart.</w:t>
      </w:r>
    </w:p>
    <w:p w14:paraId="5EE7D8C3" w14:textId="138E2346" w:rsidR="006D4D6D" w:rsidRPr="00374057" w:rsidRDefault="006D4D6D" w:rsidP="00F6082A">
      <w:pPr>
        <w:pStyle w:val="BodyText"/>
        <w:numPr>
          <w:ilvl w:val="0"/>
          <w:numId w:val="2"/>
        </w:numPr>
      </w:pPr>
      <w:r w:rsidRPr="006D4D6D">
        <w:t xml:space="preserve">Develops an ROP </w:t>
      </w:r>
      <w:ins w:id="37" w:author="Author">
        <w:r w:rsidR="00C02197">
          <w:t>T</w:t>
        </w:r>
      </w:ins>
      <w:r w:rsidRPr="006D4D6D">
        <w:t xml:space="preserve">ransition </w:t>
      </w:r>
      <w:ins w:id="38" w:author="Author">
        <w:r w:rsidR="00C02197">
          <w:t>P</w:t>
        </w:r>
      </w:ins>
      <w:r w:rsidRPr="006D4D6D">
        <w:t>lan</w:t>
      </w:r>
      <w:r>
        <w:t xml:space="preserve"> in cooperation with </w:t>
      </w:r>
      <w:r w:rsidR="001C2A15">
        <w:t xml:space="preserve">the Regional </w:t>
      </w:r>
      <w:r w:rsidR="00F07B5E" w:rsidRPr="00F07B5E">
        <w:t xml:space="preserve">Division of Operating Reactor Safety </w:t>
      </w:r>
      <w:r w:rsidR="00F07B5E">
        <w:t>(</w:t>
      </w:r>
      <w:r w:rsidR="001C2A15">
        <w:t>DORS</w:t>
      </w:r>
      <w:r w:rsidR="00F07B5E">
        <w:t>)</w:t>
      </w:r>
      <w:r w:rsidR="001C2A15">
        <w:t xml:space="preserve"> Director.</w:t>
      </w:r>
    </w:p>
    <w:bookmarkEnd w:id="35"/>
    <w:p w14:paraId="6D7F227B" w14:textId="11E4E4E9" w:rsidR="00C81BE2" w:rsidRDefault="00C81BE2" w:rsidP="00DA4481">
      <w:pPr>
        <w:pStyle w:val="BodyText"/>
      </w:pPr>
      <w:r>
        <w:t>05.03</w:t>
      </w:r>
      <w:r w:rsidR="00CB639B">
        <w:tab/>
      </w:r>
      <w:r w:rsidR="000B16A5" w:rsidRPr="00781E30">
        <w:rPr>
          <w:u w:val="single"/>
        </w:rPr>
        <w:t>Director, Division of Operating Reactor Licensing (DORL)</w:t>
      </w:r>
    </w:p>
    <w:p w14:paraId="595F157B" w14:textId="19EAC24B" w:rsidR="0033641C" w:rsidRPr="0033641C" w:rsidRDefault="0033641C" w:rsidP="00F6082A">
      <w:pPr>
        <w:pStyle w:val="BodyText"/>
        <w:numPr>
          <w:ilvl w:val="0"/>
          <w:numId w:val="10"/>
        </w:numPr>
      </w:pPr>
      <w:r w:rsidRPr="0033641C">
        <w:t xml:space="preserve">Serves as NRR lead for licensing and licensing policy issues related to the reactor facility </w:t>
      </w:r>
      <w:ins w:id="39" w:author="Author">
        <w:r w:rsidR="00727752">
          <w:t xml:space="preserve">potentially </w:t>
        </w:r>
      </w:ins>
      <w:r w:rsidRPr="0033641C">
        <w:t>undergo</w:t>
      </w:r>
      <w:r w:rsidR="00366828">
        <w:t>i</w:t>
      </w:r>
      <w:r w:rsidRPr="0033641C">
        <w:t>ng restart.</w:t>
      </w:r>
    </w:p>
    <w:p w14:paraId="5A6C7C5A" w14:textId="14CA9AB2" w:rsidR="00360796" w:rsidRDefault="001B763D" w:rsidP="00F6082A">
      <w:pPr>
        <w:pStyle w:val="BodyText"/>
        <w:numPr>
          <w:ilvl w:val="0"/>
          <w:numId w:val="10"/>
        </w:numPr>
      </w:pPr>
      <w:r w:rsidRPr="001B763D">
        <w:lastRenderedPageBreak/>
        <w:t xml:space="preserve">Assigns a </w:t>
      </w:r>
      <w:r w:rsidR="00133A35">
        <w:t>p</w:t>
      </w:r>
      <w:r w:rsidRPr="001B763D">
        <w:t xml:space="preserve">roject </w:t>
      </w:r>
      <w:r w:rsidR="00133A35">
        <w:t>m</w:t>
      </w:r>
      <w:r w:rsidRPr="001B763D">
        <w:t xml:space="preserve">anager to address day-to-day matters concerning </w:t>
      </w:r>
      <w:r w:rsidR="00AC3BBA">
        <w:t xml:space="preserve">the coordination and processing of </w:t>
      </w:r>
      <w:r w:rsidRPr="001B763D">
        <w:t xml:space="preserve">licensing issues </w:t>
      </w:r>
      <w:r w:rsidR="00485B57">
        <w:t xml:space="preserve">(e.g. license amendments, technical, reviews, etc.) </w:t>
      </w:r>
      <w:r w:rsidRPr="001B763D">
        <w:t xml:space="preserve">for </w:t>
      </w:r>
      <w:r>
        <w:t>the r</w:t>
      </w:r>
      <w:bookmarkStart w:id="40" w:name="_Hlk155354603"/>
      <w:r>
        <w:t xml:space="preserve">eactor facility </w:t>
      </w:r>
      <w:ins w:id="41" w:author="Author">
        <w:r w:rsidR="00727752">
          <w:t xml:space="preserve">potentially </w:t>
        </w:r>
      </w:ins>
      <w:r>
        <w:t xml:space="preserve">undergoing </w:t>
      </w:r>
      <w:bookmarkEnd w:id="40"/>
      <w:r w:rsidR="006703F6">
        <w:t>restart</w:t>
      </w:r>
      <w:r w:rsidRPr="001B763D">
        <w:t>.</w:t>
      </w:r>
    </w:p>
    <w:p w14:paraId="70A82835" w14:textId="590FB3BD" w:rsidR="003378E9" w:rsidRDefault="00A2142A" w:rsidP="00F6082A">
      <w:pPr>
        <w:pStyle w:val="BodyText"/>
        <w:numPr>
          <w:ilvl w:val="0"/>
          <w:numId w:val="10"/>
        </w:numPr>
      </w:pPr>
      <w:r w:rsidRPr="00A2142A">
        <w:t>Coordinates with</w:t>
      </w:r>
      <w:r>
        <w:t xml:space="preserve"> </w:t>
      </w:r>
      <w:r w:rsidR="00133A35">
        <w:t xml:space="preserve">the </w:t>
      </w:r>
      <w:r>
        <w:t>applicable region</w:t>
      </w:r>
      <w:r w:rsidRPr="00A2142A">
        <w:t xml:space="preserve"> to ensure licensing efforts and the inspection program are</w:t>
      </w:r>
      <w:ins w:id="42" w:author="Author">
        <w:r w:rsidR="003D794A">
          <w:t xml:space="preserve"> </w:t>
        </w:r>
        <w:r w:rsidR="00727752">
          <w:t>coordinated</w:t>
        </w:r>
      </w:ins>
      <w:r w:rsidRPr="00A2142A">
        <w:t>.</w:t>
      </w:r>
    </w:p>
    <w:p w14:paraId="76025DC9" w14:textId="29748D44" w:rsidR="003378E9" w:rsidRDefault="003378E9" w:rsidP="00E312C3">
      <w:pPr>
        <w:pStyle w:val="BodyText2"/>
      </w:pPr>
      <w:r>
        <w:t>05</w:t>
      </w:r>
      <w:r w:rsidR="00590001">
        <w:t>.</w:t>
      </w:r>
      <w:r>
        <w:t>04</w:t>
      </w:r>
      <w:r>
        <w:tab/>
      </w:r>
      <w:r w:rsidR="001C0D78" w:rsidRPr="001C0D78">
        <w:rPr>
          <w:u w:val="single"/>
        </w:rPr>
        <w:t>Director, Office of Enforcement (OE)</w:t>
      </w:r>
    </w:p>
    <w:p w14:paraId="79B0D669" w14:textId="547AA594" w:rsidR="001C0D78" w:rsidRDefault="00BE370A" w:rsidP="0001200A">
      <w:pPr>
        <w:pStyle w:val="BodyText"/>
        <w:ind w:left="720"/>
      </w:pPr>
      <w:r w:rsidRPr="00BE370A">
        <w:t>Ensures consistent application of the enforcement process.</w:t>
      </w:r>
    </w:p>
    <w:p w14:paraId="3F880BC5" w14:textId="4EAC653D" w:rsidR="005A5DEB" w:rsidRDefault="00A4141B" w:rsidP="005A5DEB">
      <w:pPr>
        <w:pStyle w:val="BodyText"/>
      </w:pPr>
      <w:r>
        <w:t>05.0</w:t>
      </w:r>
      <w:r w:rsidR="003378E9">
        <w:t>5</w:t>
      </w:r>
      <w:r w:rsidR="0006574E">
        <w:tab/>
      </w:r>
      <w:r w:rsidR="005A5DEB">
        <w:rPr>
          <w:u w:val="single"/>
        </w:rPr>
        <w:t>Office of the General Counsel</w:t>
      </w:r>
      <w:r w:rsidR="0011527C">
        <w:rPr>
          <w:u w:val="single"/>
        </w:rPr>
        <w:t xml:space="preserve"> (OGC)</w:t>
      </w:r>
    </w:p>
    <w:p w14:paraId="0838742A" w14:textId="1F25021B" w:rsidR="00824774" w:rsidRPr="00824774" w:rsidRDefault="00F25BDE" w:rsidP="00B97167">
      <w:pPr>
        <w:pStyle w:val="BodyText"/>
        <w:ind w:left="720"/>
      </w:pPr>
      <w:r>
        <w:t xml:space="preserve">Participates as a member on the </w:t>
      </w:r>
      <w:r w:rsidR="00C856E3">
        <w:t>restart panel</w:t>
      </w:r>
      <w:r w:rsidR="00DA6932">
        <w:t xml:space="preserve"> and p</w:t>
      </w:r>
      <w:r w:rsidR="00B8478A">
        <w:t>rovid</w:t>
      </w:r>
      <w:r w:rsidR="00B97167">
        <w:t>es</w:t>
      </w:r>
      <w:r w:rsidR="00B8478A">
        <w:t xml:space="preserve"> </w:t>
      </w:r>
      <w:r w:rsidR="00EB5E9E">
        <w:t xml:space="preserve">legal </w:t>
      </w:r>
      <w:r w:rsidR="00B8478A">
        <w:t>advice</w:t>
      </w:r>
      <w:r w:rsidR="006E1017">
        <w:t xml:space="preserve"> </w:t>
      </w:r>
      <w:r w:rsidR="00B8478A">
        <w:t>with respect</w:t>
      </w:r>
      <w:r w:rsidR="00B97167">
        <w:t xml:space="preserve"> </w:t>
      </w:r>
      <w:r w:rsidR="00B8478A">
        <w:t xml:space="preserve">to </w:t>
      </w:r>
      <w:r w:rsidR="009D04F5">
        <w:t xml:space="preserve">NRC program activities associated with </w:t>
      </w:r>
      <w:r w:rsidR="006E1017">
        <w:t>restart</w:t>
      </w:r>
      <w:r w:rsidR="00B8478A">
        <w:t xml:space="preserve"> activit</w:t>
      </w:r>
      <w:r w:rsidR="00357669">
        <w:t xml:space="preserve">ies, such as advising the </w:t>
      </w:r>
      <w:r w:rsidR="00C856E3">
        <w:t>restart panel</w:t>
      </w:r>
      <w:r w:rsidR="00357669">
        <w:t xml:space="preserve"> </w:t>
      </w:r>
      <w:r w:rsidR="006E1017">
        <w:t>and associated staff.</w:t>
      </w:r>
    </w:p>
    <w:p w14:paraId="112C8A62" w14:textId="635FDE5B" w:rsidR="00A4141B" w:rsidRDefault="00A4141B" w:rsidP="007E45A5">
      <w:pPr>
        <w:pStyle w:val="BodyText2"/>
        <w:rPr>
          <w:u w:val="single"/>
        </w:rPr>
      </w:pPr>
      <w:r>
        <w:t>05.0</w:t>
      </w:r>
      <w:r w:rsidR="00C43056">
        <w:t>6</w:t>
      </w:r>
      <w:r w:rsidR="0006574E">
        <w:tab/>
      </w:r>
      <w:r w:rsidR="00210CB7" w:rsidRPr="00210CB7">
        <w:rPr>
          <w:u w:val="single"/>
        </w:rPr>
        <w:t>Regional Administrator</w:t>
      </w:r>
      <w:r w:rsidR="00626D22">
        <w:rPr>
          <w:u w:val="single"/>
        </w:rPr>
        <w:t xml:space="preserve">, applicable </w:t>
      </w:r>
      <w:r w:rsidR="002F6CE6">
        <w:rPr>
          <w:u w:val="single"/>
        </w:rPr>
        <w:t>region</w:t>
      </w:r>
    </w:p>
    <w:p w14:paraId="3320A3AD" w14:textId="77777777" w:rsidR="00D86548" w:rsidRPr="002B0EA2" w:rsidRDefault="00D86548" w:rsidP="00D86548">
      <w:pPr>
        <w:pStyle w:val="BodyText"/>
        <w:numPr>
          <w:ilvl w:val="0"/>
          <w:numId w:val="16"/>
        </w:numPr>
      </w:pPr>
      <w:ins w:id="43" w:author="Author">
        <w:r w:rsidRPr="002B0EA2">
          <w:t xml:space="preserve">In coordination with the NRR Office Director, concurs on the establishment of a </w:t>
        </w:r>
        <w:r>
          <w:t>r</w:t>
        </w:r>
        <w:r w:rsidRPr="002B0EA2">
          <w:t xml:space="preserve">estart </w:t>
        </w:r>
        <w:r>
          <w:t>p</w:t>
        </w:r>
        <w:r w:rsidRPr="002B0EA2">
          <w:t>anel, associated charter, and panel member assignments.</w:t>
        </w:r>
      </w:ins>
    </w:p>
    <w:p w14:paraId="768229AC" w14:textId="2B9B1348" w:rsidR="00FF44D6" w:rsidRDefault="00C138DE" w:rsidP="00F6082A">
      <w:pPr>
        <w:pStyle w:val="BodyText"/>
        <w:numPr>
          <w:ilvl w:val="0"/>
          <w:numId w:val="16"/>
        </w:numPr>
      </w:pPr>
      <w:r w:rsidRPr="00C138DE">
        <w:t>Has responsibility and authority for the overall direction of the implementation of the inspection program</w:t>
      </w:r>
      <w:r>
        <w:t xml:space="preserve"> for the reactor facility </w:t>
      </w:r>
      <w:ins w:id="44" w:author="Author">
        <w:r w:rsidR="00B41367">
          <w:t xml:space="preserve">potentially </w:t>
        </w:r>
      </w:ins>
      <w:r>
        <w:t xml:space="preserve">undergoing </w:t>
      </w:r>
      <w:r w:rsidR="006703F6">
        <w:t>restart</w:t>
      </w:r>
      <w:r w:rsidRPr="00C138DE">
        <w:t>.</w:t>
      </w:r>
    </w:p>
    <w:p w14:paraId="4E632336" w14:textId="0E91797D" w:rsidR="0047746A" w:rsidRPr="0047746A" w:rsidRDefault="0047746A" w:rsidP="00F6082A">
      <w:pPr>
        <w:pStyle w:val="BodyText"/>
        <w:numPr>
          <w:ilvl w:val="0"/>
          <w:numId w:val="16"/>
        </w:numPr>
      </w:pPr>
      <w:r w:rsidRPr="0047746A">
        <w:t xml:space="preserve">Ensures that stakeholders, such as </w:t>
      </w:r>
      <w:r w:rsidR="002926B6">
        <w:t>f</w:t>
      </w:r>
      <w:r w:rsidR="00180384">
        <w:t>ederal</w:t>
      </w:r>
      <w:ins w:id="45" w:author="Author">
        <w:r w:rsidR="00B41367">
          <w:t xml:space="preserve"> </w:t>
        </w:r>
        <w:r w:rsidR="00016FE4">
          <w:t>agencies;</w:t>
        </w:r>
      </w:ins>
      <w:r w:rsidR="00180384">
        <w:t xml:space="preserve"> </w:t>
      </w:r>
      <w:r w:rsidR="002926B6">
        <w:t>s</w:t>
      </w:r>
      <w:r w:rsidRPr="0047746A">
        <w:t>tate</w:t>
      </w:r>
      <w:r w:rsidR="00C41C6E">
        <w:t>,</w:t>
      </w:r>
      <w:r w:rsidRPr="0047746A">
        <w:t xml:space="preserve"> and local governments</w:t>
      </w:r>
      <w:r w:rsidR="00285C0B">
        <w:t>;</w:t>
      </w:r>
      <w:r w:rsidRPr="0047746A">
        <w:t xml:space="preserve"> tribal governments</w:t>
      </w:r>
      <w:r w:rsidR="00285C0B">
        <w:t>;</w:t>
      </w:r>
      <w:r w:rsidRPr="0047746A">
        <w:t xml:space="preserve"> and the public are engaged early in the process and kept well informed during the entirety of the restart activities.</w:t>
      </w:r>
    </w:p>
    <w:p w14:paraId="79438113" w14:textId="1ADCA342" w:rsidR="00637E23" w:rsidRPr="00637E23" w:rsidRDefault="00637E23" w:rsidP="00F6082A">
      <w:pPr>
        <w:pStyle w:val="BodyText"/>
        <w:numPr>
          <w:ilvl w:val="0"/>
          <w:numId w:val="16"/>
        </w:numPr>
      </w:pPr>
      <w:r w:rsidRPr="00637E23">
        <w:t xml:space="preserve">Establishes contacts with the </w:t>
      </w:r>
      <w:r w:rsidR="00B86D98">
        <w:t>licensee</w:t>
      </w:r>
      <w:r w:rsidRPr="00637E23">
        <w:t xml:space="preserve"> on inspection-related issues and any corrective actions prior to return</w:t>
      </w:r>
      <w:r w:rsidR="0089223E">
        <w:t>ing the reactor facility</w:t>
      </w:r>
      <w:r w:rsidRPr="00637E23">
        <w:t xml:space="preserve"> to the ROP either directly or through the assigned regional </w:t>
      </w:r>
      <w:r w:rsidR="00285C0B">
        <w:t>b</w:t>
      </w:r>
      <w:r w:rsidRPr="00637E23">
        <w:t xml:space="preserve">ranch </w:t>
      </w:r>
      <w:r w:rsidR="00285C0B">
        <w:t>c</w:t>
      </w:r>
      <w:r w:rsidRPr="00637E23">
        <w:t>hief(s).</w:t>
      </w:r>
    </w:p>
    <w:p w14:paraId="0EE1EFE6" w14:textId="5B334B1B" w:rsidR="00171D9D" w:rsidRDefault="00637E23" w:rsidP="00F6082A">
      <w:pPr>
        <w:pStyle w:val="BodyText"/>
        <w:numPr>
          <w:ilvl w:val="0"/>
          <w:numId w:val="16"/>
        </w:numPr>
      </w:pPr>
      <w:r w:rsidRPr="00637E23">
        <w:t>Maintains contacts with NRR and NSIR on inspection</w:t>
      </w:r>
      <w:r w:rsidR="0048743A">
        <w:t>-</w:t>
      </w:r>
      <w:r w:rsidRPr="00637E23">
        <w:t xml:space="preserve">related issues and the overall inspection program for the reactor facility </w:t>
      </w:r>
      <w:ins w:id="46" w:author="Author">
        <w:r w:rsidR="008735A3">
          <w:t xml:space="preserve">potentially </w:t>
        </w:r>
      </w:ins>
      <w:r w:rsidRPr="00637E23">
        <w:t xml:space="preserve">undergoing restart either directly or through the assigned regional </w:t>
      </w:r>
      <w:r w:rsidR="00D11E2A">
        <w:t>b</w:t>
      </w:r>
      <w:r w:rsidRPr="00637E23">
        <w:t xml:space="preserve">ranch </w:t>
      </w:r>
      <w:r w:rsidR="00D11E2A">
        <w:t>c</w:t>
      </w:r>
      <w:r w:rsidRPr="00637E23">
        <w:t>hief</w:t>
      </w:r>
      <w:r w:rsidR="00830D3F">
        <w:t>(</w:t>
      </w:r>
      <w:r w:rsidRPr="00637E23">
        <w:t>s</w:t>
      </w:r>
      <w:r w:rsidR="00830D3F">
        <w:t>)</w:t>
      </w:r>
      <w:r w:rsidRPr="00637E23">
        <w:t>.</w:t>
      </w:r>
    </w:p>
    <w:p w14:paraId="62AEE40A" w14:textId="0C5C04DE" w:rsidR="00C660CD" w:rsidRDefault="00984C1C" w:rsidP="00C660CD">
      <w:pPr>
        <w:pStyle w:val="BodyText"/>
        <w:numPr>
          <w:ilvl w:val="0"/>
          <w:numId w:val="16"/>
        </w:numPr>
      </w:pPr>
      <w:ins w:id="47" w:author="Author">
        <w:r w:rsidRPr="00984C1C">
          <w:t>Reviews the restart panel’s assessment of the plant’s operational readiness and determines, in conjunction with the NRR Director, whether any NRC action is warranted</w:t>
        </w:r>
      </w:ins>
      <w:r w:rsidR="00787284" w:rsidRPr="00787284">
        <w:t>.</w:t>
      </w:r>
    </w:p>
    <w:p w14:paraId="1EC49C2C" w14:textId="39BEAAE5" w:rsidR="005A29E6" w:rsidRPr="00E03522" w:rsidRDefault="00767223" w:rsidP="00AC1039">
      <w:pPr>
        <w:pStyle w:val="BodyText"/>
        <w:numPr>
          <w:ilvl w:val="0"/>
          <w:numId w:val="16"/>
        </w:numPr>
      </w:pPr>
      <w:ins w:id="48" w:author="Author">
        <w:r w:rsidRPr="00767223">
          <w:t>If restart is authorized, determines, in conjunction with the NRR Director, the appropriate point to transition NRC oversight to the ROP.</w:t>
        </w:r>
      </w:ins>
    </w:p>
    <w:p w14:paraId="39C5D9A9" w14:textId="53FF6518" w:rsidR="00A67CCB" w:rsidRDefault="00A67CCB" w:rsidP="00FF0FB1">
      <w:pPr>
        <w:pStyle w:val="BodyText"/>
      </w:pPr>
      <w:r>
        <w:t>05.0</w:t>
      </w:r>
      <w:r w:rsidR="00C43056">
        <w:t>7</w:t>
      </w:r>
      <w:r w:rsidR="009167C8">
        <w:tab/>
      </w:r>
      <w:r w:rsidR="009167C8" w:rsidRPr="00FF0FB1">
        <w:rPr>
          <w:u w:val="single"/>
        </w:rPr>
        <w:t xml:space="preserve">Director, Division of </w:t>
      </w:r>
      <w:r w:rsidR="00E6372A" w:rsidRPr="00FF0FB1">
        <w:rPr>
          <w:u w:val="single"/>
        </w:rPr>
        <w:t>Operating Reactor Safety</w:t>
      </w:r>
      <w:r w:rsidR="009167C8" w:rsidRPr="00FF0FB1">
        <w:rPr>
          <w:u w:val="single"/>
        </w:rPr>
        <w:t xml:space="preserve"> (D</w:t>
      </w:r>
      <w:r w:rsidR="00EC25BA" w:rsidRPr="00FF0FB1">
        <w:rPr>
          <w:u w:val="single"/>
        </w:rPr>
        <w:t>ORS</w:t>
      </w:r>
      <w:r w:rsidR="009167C8" w:rsidRPr="00FF0FB1">
        <w:rPr>
          <w:u w:val="single"/>
        </w:rPr>
        <w:t xml:space="preserve">), applicable </w:t>
      </w:r>
      <w:r w:rsidR="00541FFD">
        <w:rPr>
          <w:u w:val="single"/>
        </w:rPr>
        <w:t>r</w:t>
      </w:r>
      <w:r w:rsidR="009167C8" w:rsidRPr="00FF0FB1">
        <w:rPr>
          <w:u w:val="single"/>
        </w:rPr>
        <w:t>egion</w:t>
      </w:r>
      <w:r w:rsidR="009167C8" w:rsidRPr="00424545">
        <w:t>.</w:t>
      </w:r>
    </w:p>
    <w:p w14:paraId="3D0DAFED" w14:textId="68740D98" w:rsidR="009167C8" w:rsidRDefault="00327A21" w:rsidP="00F6082A">
      <w:pPr>
        <w:pStyle w:val="BodyText"/>
        <w:numPr>
          <w:ilvl w:val="0"/>
          <w:numId w:val="12"/>
        </w:numPr>
      </w:pPr>
      <w:bookmarkStart w:id="49" w:name="_Hlk155358962"/>
      <w:r>
        <w:t>D</w:t>
      </w:r>
      <w:r w:rsidR="00382D8C">
        <w:t xml:space="preserve">etermines </w:t>
      </w:r>
      <w:r w:rsidR="00C500E2">
        <w:t xml:space="preserve">the </w:t>
      </w:r>
      <w:r w:rsidR="00382D8C">
        <w:t>resources</w:t>
      </w:r>
      <w:r w:rsidR="00C500E2">
        <w:t>, skills</w:t>
      </w:r>
      <w:r w:rsidR="00A627D1">
        <w:t>,</w:t>
      </w:r>
      <w:r w:rsidR="00C500E2">
        <w:t xml:space="preserve"> and disciplines </w:t>
      </w:r>
      <w:r w:rsidR="004151EF">
        <w:t xml:space="preserve">needed to support </w:t>
      </w:r>
      <w:r w:rsidR="006703F6">
        <w:t>restart</w:t>
      </w:r>
      <w:r w:rsidR="00ED6E68">
        <w:t xml:space="preserve"> inspections</w:t>
      </w:r>
      <w:r w:rsidR="00A72165">
        <w:t>.</w:t>
      </w:r>
    </w:p>
    <w:bookmarkEnd w:id="49"/>
    <w:p w14:paraId="3CEF0C7D" w14:textId="1A2B9F3F" w:rsidR="004D36B9" w:rsidRDefault="00716263" w:rsidP="00F6082A">
      <w:pPr>
        <w:pStyle w:val="BodyText"/>
        <w:numPr>
          <w:ilvl w:val="0"/>
          <w:numId w:val="12"/>
        </w:numPr>
      </w:pPr>
      <w:r>
        <w:t xml:space="preserve">In coordination with DRO, </w:t>
      </w:r>
      <w:r w:rsidR="00B82B71">
        <w:t>i</w:t>
      </w:r>
      <w:r w:rsidR="0065739B" w:rsidRPr="0065739B">
        <w:t>dentifies the need for a</w:t>
      </w:r>
      <w:r w:rsidR="0065739B">
        <w:t xml:space="preserve"> </w:t>
      </w:r>
      <w:r w:rsidR="00944BF3">
        <w:t>r</w:t>
      </w:r>
      <w:r w:rsidR="006703F6">
        <w:t>estart</w:t>
      </w:r>
      <w:r w:rsidR="0065739B">
        <w:t xml:space="preserve"> </w:t>
      </w:r>
      <w:r w:rsidR="00944BF3">
        <w:t>p</w:t>
      </w:r>
      <w:r w:rsidR="0065739B" w:rsidRPr="0065739B">
        <w:t xml:space="preserve">anel and recommends the institution of a </w:t>
      </w:r>
      <w:r w:rsidR="00944BF3">
        <w:t>r</w:t>
      </w:r>
      <w:r w:rsidR="0083047F">
        <w:t xml:space="preserve">estart </w:t>
      </w:r>
      <w:r w:rsidR="00944BF3">
        <w:t>p</w:t>
      </w:r>
      <w:r w:rsidR="0065739B" w:rsidRPr="0065739B">
        <w:t>anel to the R</w:t>
      </w:r>
      <w:r w:rsidR="0015143B">
        <w:t>A</w:t>
      </w:r>
      <w:r w:rsidR="0065739B" w:rsidRPr="0065739B">
        <w:t>, as needed.</w:t>
      </w:r>
    </w:p>
    <w:p w14:paraId="5ABC9A4C" w14:textId="3DA9EE13" w:rsidR="00D6774F" w:rsidRDefault="006D06FB" w:rsidP="00F6082A">
      <w:pPr>
        <w:pStyle w:val="BodyText"/>
        <w:numPr>
          <w:ilvl w:val="0"/>
          <w:numId w:val="12"/>
        </w:numPr>
      </w:pPr>
      <w:r w:rsidRPr="006D06FB">
        <w:t xml:space="preserve">Identifies a </w:t>
      </w:r>
      <w:r w:rsidR="00DE34E6">
        <w:t>t</w:t>
      </w:r>
      <w:r w:rsidRPr="006D06FB">
        <w:t xml:space="preserve">eam </w:t>
      </w:r>
      <w:r w:rsidR="00DE34E6">
        <w:t>l</w:t>
      </w:r>
      <w:r w:rsidRPr="006D06FB">
        <w:t xml:space="preserve">ead to address day-to-day matters and </w:t>
      </w:r>
      <w:r w:rsidR="004127F6">
        <w:t xml:space="preserve">to </w:t>
      </w:r>
      <w:r w:rsidRPr="006D06FB">
        <w:t>lead and coordinate all inspection activities at the facility.</w:t>
      </w:r>
      <w:bookmarkStart w:id="50" w:name="_Hlk161064707"/>
    </w:p>
    <w:p w14:paraId="6E149172" w14:textId="738E779C" w:rsidR="00D7303D" w:rsidRDefault="006617FE" w:rsidP="00F6082A">
      <w:pPr>
        <w:pStyle w:val="BodyText"/>
        <w:numPr>
          <w:ilvl w:val="0"/>
          <w:numId w:val="12"/>
        </w:numPr>
      </w:pPr>
      <w:r>
        <w:lastRenderedPageBreak/>
        <w:t xml:space="preserve">Concurs on </w:t>
      </w:r>
      <w:r w:rsidR="00191BE9">
        <w:t xml:space="preserve">the </w:t>
      </w:r>
      <w:r w:rsidR="00191BE9" w:rsidRPr="00F71894">
        <w:t>ROP</w:t>
      </w:r>
      <w:r w:rsidR="00F71894" w:rsidRPr="00F71894">
        <w:t xml:space="preserve"> </w:t>
      </w:r>
      <w:del w:id="51" w:author="Author">
        <w:r w:rsidR="00F71894" w:rsidRPr="00F71894" w:rsidDel="00651811">
          <w:delText>t</w:delText>
        </w:r>
      </w:del>
      <w:ins w:id="52" w:author="Author">
        <w:r w:rsidR="00651811">
          <w:t>T</w:t>
        </w:r>
      </w:ins>
      <w:r w:rsidR="00F71894" w:rsidRPr="00F71894">
        <w:t xml:space="preserve">ransition </w:t>
      </w:r>
      <w:del w:id="53" w:author="Author">
        <w:r w:rsidR="00F71894" w:rsidRPr="00F71894" w:rsidDel="00651811">
          <w:delText>p</w:delText>
        </w:r>
      </w:del>
      <w:ins w:id="54" w:author="Author">
        <w:r w:rsidR="00651811">
          <w:t>P</w:t>
        </w:r>
      </w:ins>
      <w:r w:rsidR="00F71894" w:rsidRPr="00F71894">
        <w:t>lan</w:t>
      </w:r>
      <w:r>
        <w:t>.</w:t>
      </w:r>
    </w:p>
    <w:bookmarkEnd w:id="50"/>
    <w:p w14:paraId="579DE966" w14:textId="3CE57935" w:rsidR="008C3E85" w:rsidRDefault="008C3E85" w:rsidP="00E312C3">
      <w:pPr>
        <w:pStyle w:val="BodyText2"/>
      </w:pPr>
      <w:r>
        <w:t>05.0</w:t>
      </w:r>
      <w:r w:rsidR="00C43056">
        <w:t>8</w:t>
      </w:r>
      <w:r w:rsidR="0019681A">
        <w:tab/>
      </w:r>
      <w:r w:rsidR="0019681A" w:rsidRPr="004B27A1">
        <w:rPr>
          <w:u w:val="single"/>
        </w:rPr>
        <w:t xml:space="preserve">Director, Division of </w:t>
      </w:r>
      <w:r w:rsidR="0091162E" w:rsidRPr="004B27A1">
        <w:rPr>
          <w:u w:val="single"/>
        </w:rPr>
        <w:t>Radiological Safety and Security</w:t>
      </w:r>
      <w:r w:rsidR="00434B61">
        <w:rPr>
          <w:u w:val="single"/>
        </w:rPr>
        <w:t xml:space="preserve"> (DRSS)</w:t>
      </w:r>
      <w:r w:rsidR="0091162E" w:rsidRPr="004B27A1">
        <w:rPr>
          <w:u w:val="single"/>
        </w:rPr>
        <w:t xml:space="preserve">, applicable </w:t>
      </w:r>
      <w:r w:rsidR="00541FFD">
        <w:rPr>
          <w:u w:val="single"/>
        </w:rPr>
        <w:t>r</w:t>
      </w:r>
      <w:r w:rsidR="0091162E" w:rsidRPr="004B27A1">
        <w:rPr>
          <w:u w:val="single"/>
        </w:rPr>
        <w:t>egion</w:t>
      </w:r>
    </w:p>
    <w:p w14:paraId="5A8C5657" w14:textId="089FA0FD" w:rsidR="004B27A1" w:rsidRDefault="006218AD" w:rsidP="00F6082A">
      <w:pPr>
        <w:pStyle w:val="BodyText"/>
        <w:numPr>
          <w:ilvl w:val="0"/>
          <w:numId w:val="9"/>
        </w:numPr>
      </w:pPr>
      <w:r>
        <w:t>D</w:t>
      </w:r>
      <w:r w:rsidR="004C6E42">
        <w:t>etermine</w:t>
      </w:r>
      <w:r w:rsidR="004B27A1">
        <w:t xml:space="preserve"> the resources, skills and disciplines needed to support </w:t>
      </w:r>
      <w:r w:rsidR="006703F6">
        <w:t>restart</w:t>
      </w:r>
      <w:r w:rsidR="004B27A1">
        <w:t xml:space="preserve"> </w:t>
      </w:r>
      <w:r w:rsidR="00BA515F">
        <w:t>inspections</w:t>
      </w:r>
      <w:r w:rsidR="007B0AB2">
        <w:t>.</w:t>
      </w:r>
    </w:p>
    <w:p w14:paraId="5F66E97D" w14:textId="3F42A8A7" w:rsidR="00C6009C" w:rsidRDefault="006218AD" w:rsidP="00F6082A">
      <w:pPr>
        <w:pStyle w:val="BodyText"/>
        <w:numPr>
          <w:ilvl w:val="0"/>
          <w:numId w:val="9"/>
        </w:numPr>
      </w:pPr>
      <w:r w:rsidRPr="006218AD">
        <w:t xml:space="preserve">Re-establishes the NRC’s incident response program </w:t>
      </w:r>
      <w:r w:rsidR="000E525C" w:rsidRPr="000E525C">
        <w:t xml:space="preserve">for the reactor facility </w:t>
      </w:r>
      <w:ins w:id="55" w:author="Author">
        <w:r w:rsidR="00933A74">
          <w:t xml:space="preserve">potentially </w:t>
        </w:r>
      </w:ins>
      <w:r w:rsidR="000E525C" w:rsidRPr="000E525C">
        <w:t>undergoing restart</w:t>
      </w:r>
      <w:r w:rsidRPr="006218AD">
        <w:t>.</w:t>
      </w:r>
    </w:p>
    <w:p w14:paraId="062E26B5" w14:textId="0A0A6157" w:rsidR="00B94992" w:rsidRDefault="0005506E" w:rsidP="00E312C3">
      <w:pPr>
        <w:pStyle w:val="BodyText2"/>
      </w:pPr>
      <w:r>
        <w:t>05.0</w:t>
      </w:r>
      <w:r w:rsidR="00C43056">
        <w:t>9</w:t>
      </w:r>
      <w:r w:rsidR="000463CA">
        <w:tab/>
      </w:r>
      <w:r w:rsidR="005A7999" w:rsidRPr="005A7999">
        <w:rPr>
          <w:u w:val="single"/>
        </w:rPr>
        <w:t>Director, Office of NSIR</w:t>
      </w:r>
    </w:p>
    <w:p w14:paraId="1ECA308D" w14:textId="1B154D37" w:rsidR="00B94992" w:rsidRDefault="007D417E" w:rsidP="00F6082A">
      <w:pPr>
        <w:pStyle w:val="BodyText"/>
        <w:numPr>
          <w:ilvl w:val="0"/>
          <w:numId w:val="4"/>
        </w:numPr>
      </w:pPr>
      <w:r w:rsidRPr="007D417E">
        <w:t xml:space="preserve">Provides overall program direction for the security </w:t>
      </w:r>
      <w:r w:rsidR="006B3C90">
        <w:t xml:space="preserve">and emergency </w:t>
      </w:r>
      <w:ins w:id="56" w:author="Author">
        <w:r w:rsidR="00CB2981">
          <w:t xml:space="preserve">preparedness </w:t>
        </w:r>
      </w:ins>
      <w:r w:rsidR="00E06E56">
        <w:t>(EP</w:t>
      </w:r>
      <w:r w:rsidR="0005669E">
        <w:t xml:space="preserve">) </w:t>
      </w:r>
      <w:r w:rsidRPr="007D417E">
        <w:t>inspection program.</w:t>
      </w:r>
    </w:p>
    <w:p w14:paraId="4C7B5010" w14:textId="661DB351" w:rsidR="007D417E" w:rsidRDefault="005A44AF" w:rsidP="00F6082A">
      <w:pPr>
        <w:pStyle w:val="BodyText"/>
        <w:numPr>
          <w:ilvl w:val="0"/>
          <w:numId w:val="4"/>
        </w:numPr>
      </w:pPr>
      <w:r>
        <w:t>Issues</w:t>
      </w:r>
      <w:r w:rsidR="007D417E" w:rsidRPr="007D417E">
        <w:t xml:space="preserve"> policies associated with the</w:t>
      </w:r>
      <w:r w:rsidR="00887981">
        <w:t xml:space="preserve"> </w:t>
      </w:r>
      <w:r w:rsidR="007D417E" w:rsidRPr="007D417E">
        <w:t xml:space="preserve">inspection of security </w:t>
      </w:r>
      <w:r w:rsidR="00B4621D">
        <w:t xml:space="preserve">and </w:t>
      </w:r>
      <w:r w:rsidR="00F2084F">
        <w:t>EP</w:t>
      </w:r>
      <w:r w:rsidR="007D417E" w:rsidRPr="007D417E">
        <w:t>.</w:t>
      </w:r>
    </w:p>
    <w:p w14:paraId="6C307A06" w14:textId="69483BEB" w:rsidR="006A1841" w:rsidRDefault="006A1841" w:rsidP="00F6082A">
      <w:pPr>
        <w:pStyle w:val="BodyText"/>
        <w:numPr>
          <w:ilvl w:val="0"/>
          <w:numId w:val="4"/>
        </w:numPr>
      </w:pPr>
      <w:r w:rsidRPr="006A1841">
        <w:t xml:space="preserve">Provides overall assessment of security </w:t>
      </w:r>
      <w:r w:rsidR="00D703DD">
        <w:t xml:space="preserve">and </w:t>
      </w:r>
      <w:r w:rsidR="00F2084F">
        <w:t>EP</w:t>
      </w:r>
      <w:r w:rsidR="00D703DD">
        <w:t xml:space="preserve"> </w:t>
      </w:r>
      <w:r w:rsidRPr="006A1841">
        <w:t>inspection effectiveness, uniformity, and completeness.</w:t>
      </w:r>
    </w:p>
    <w:p w14:paraId="12B87129" w14:textId="64C0B6AC" w:rsidR="00AC153E" w:rsidRDefault="00AC153E" w:rsidP="00E312C3">
      <w:pPr>
        <w:pStyle w:val="BodyText2"/>
      </w:pPr>
      <w:r>
        <w:t>05.</w:t>
      </w:r>
      <w:r w:rsidR="00C43056">
        <w:t>10</w:t>
      </w:r>
      <w:r w:rsidR="006B627C">
        <w:tab/>
      </w:r>
      <w:r w:rsidR="006B627C" w:rsidRPr="006B627C">
        <w:rPr>
          <w:u w:val="single"/>
        </w:rPr>
        <w:t>Director, Division of Security Operations</w:t>
      </w:r>
      <w:r w:rsidR="00CA33A2">
        <w:rPr>
          <w:u w:val="single"/>
        </w:rPr>
        <w:t xml:space="preserve"> </w:t>
      </w:r>
      <w:r w:rsidR="004B253B">
        <w:rPr>
          <w:u w:val="single"/>
        </w:rPr>
        <w:t>(DSO)</w:t>
      </w:r>
    </w:p>
    <w:p w14:paraId="0177FBF7" w14:textId="620C3BD0" w:rsidR="006B627C" w:rsidRDefault="005C4071" w:rsidP="00F6082A">
      <w:pPr>
        <w:pStyle w:val="BodyText"/>
        <w:numPr>
          <w:ilvl w:val="0"/>
          <w:numId w:val="5"/>
        </w:numPr>
      </w:pPr>
      <w:ins w:id="57" w:author="Author">
        <w:r>
          <w:t>D</w:t>
        </w:r>
      </w:ins>
      <w:r w:rsidR="009A3B28" w:rsidRPr="009A3B28">
        <w:t xml:space="preserve">evelops programs, </w:t>
      </w:r>
      <w:ins w:id="58" w:author="Author">
        <w:r w:rsidR="009B08F8">
          <w:t xml:space="preserve">inspection </w:t>
        </w:r>
        <w:r w:rsidR="00922A82">
          <w:t xml:space="preserve">plans </w:t>
        </w:r>
      </w:ins>
      <w:r w:rsidR="009A3B28" w:rsidRPr="009A3B28">
        <w:t xml:space="preserve">and procedures for performing inspections related to security at reactor facilities </w:t>
      </w:r>
      <w:ins w:id="59" w:author="Author">
        <w:r w:rsidR="00862A81">
          <w:t xml:space="preserve">potentially </w:t>
        </w:r>
      </w:ins>
      <w:r w:rsidR="009A3B28" w:rsidRPr="009A3B28">
        <w:t>undergoing</w:t>
      </w:r>
      <w:r w:rsidR="0026250B">
        <w:t xml:space="preserve"> restart</w:t>
      </w:r>
      <w:r w:rsidR="00A72523" w:rsidRPr="00A72523">
        <w:t>.</w:t>
      </w:r>
    </w:p>
    <w:p w14:paraId="292FDA4E" w14:textId="4039F62F" w:rsidR="0008541E" w:rsidRDefault="00281B78" w:rsidP="00F6082A">
      <w:pPr>
        <w:pStyle w:val="BodyText"/>
        <w:numPr>
          <w:ilvl w:val="0"/>
          <w:numId w:val="5"/>
        </w:numPr>
      </w:pPr>
      <w:r w:rsidRPr="00281B78">
        <w:t xml:space="preserve">Serves as a source of technical expertise </w:t>
      </w:r>
      <w:ins w:id="60" w:author="Author">
        <w:r w:rsidR="00D9313C" w:rsidRPr="00D9313C">
          <w:t xml:space="preserve">related to oversight and inspection activities </w:t>
        </w:r>
      </w:ins>
      <w:r w:rsidRPr="00281B78">
        <w:t>for security.</w:t>
      </w:r>
    </w:p>
    <w:p w14:paraId="0404C480" w14:textId="42D751C5" w:rsidR="00281B78" w:rsidRDefault="001D1F6D" w:rsidP="00F6082A">
      <w:pPr>
        <w:pStyle w:val="BodyText"/>
        <w:numPr>
          <w:ilvl w:val="0"/>
          <w:numId w:val="5"/>
        </w:numPr>
      </w:pPr>
      <w:r w:rsidRPr="001D1F6D">
        <w:t>Provides NSIR</w:t>
      </w:r>
      <w:r w:rsidR="00114C4A">
        <w:t xml:space="preserve"> </w:t>
      </w:r>
      <w:r w:rsidR="008B71B9">
        <w:t xml:space="preserve">security-related </w:t>
      </w:r>
      <w:r w:rsidRPr="001D1F6D">
        <w:t xml:space="preserve">inspection resources. </w:t>
      </w:r>
      <w:r w:rsidR="00606ADB">
        <w:t>R</w:t>
      </w:r>
      <w:r w:rsidRPr="001D1F6D">
        <w:t>eviews</w:t>
      </w:r>
      <w:r w:rsidR="00887981">
        <w:t xml:space="preserve"> </w:t>
      </w:r>
      <w:r w:rsidR="007A6E4C">
        <w:t xml:space="preserve">security </w:t>
      </w:r>
      <w:r w:rsidRPr="001D1F6D">
        <w:t xml:space="preserve">inspection </w:t>
      </w:r>
      <w:r w:rsidR="00A07924" w:rsidRPr="001D1F6D">
        <w:t>plan</w:t>
      </w:r>
      <w:r w:rsidR="00AE4893">
        <w:t>s</w:t>
      </w:r>
      <w:r w:rsidRPr="001D1F6D">
        <w:t xml:space="preserve"> and schedules, </w:t>
      </w:r>
      <w:ins w:id="61" w:author="Author">
        <w:r w:rsidR="00D9313C">
          <w:t xml:space="preserve">and </w:t>
        </w:r>
      </w:ins>
      <w:r w:rsidRPr="001D1F6D">
        <w:t xml:space="preserve">assists in the coordination of </w:t>
      </w:r>
      <w:r w:rsidR="002D3DE0">
        <w:t xml:space="preserve">security </w:t>
      </w:r>
      <w:r w:rsidRPr="001D1F6D">
        <w:t>inspections, as requested.</w:t>
      </w:r>
    </w:p>
    <w:p w14:paraId="09A7EBC1" w14:textId="63039FFD" w:rsidR="001E301D" w:rsidRDefault="009E1CFE" w:rsidP="001E301D">
      <w:pPr>
        <w:pStyle w:val="BodyText"/>
      </w:pPr>
      <w:r>
        <w:t>05.1</w:t>
      </w:r>
      <w:r w:rsidR="00C43056">
        <w:t>1</w:t>
      </w:r>
      <w:r>
        <w:t xml:space="preserve"> </w:t>
      </w:r>
      <w:r w:rsidR="001E301D" w:rsidRPr="007F4B66">
        <w:rPr>
          <w:u w:val="single"/>
        </w:rPr>
        <w:t>Director, Division of Preparedness and Response</w:t>
      </w:r>
      <w:r w:rsidR="000529B9">
        <w:rPr>
          <w:u w:val="single"/>
        </w:rPr>
        <w:t xml:space="preserve"> (DPR)</w:t>
      </w:r>
    </w:p>
    <w:p w14:paraId="0A0BF2FB" w14:textId="1A462626" w:rsidR="001E301D" w:rsidRDefault="001E301D" w:rsidP="00F6082A">
      <w:pPr>
        <w:pStyle w:val="BodyText"/>
        <w:numPr>
          <w:ilvl w:val="0"/>
          <w:numId w:val="7"/>
        </w:numPr>
      </w:pPr>
      <w:r>
        <w:t xml:space="preserve">Develops policies, programs, </w:t>
      </w:r>
      <w:r w:rsidR="00DA3722">
        <w:t xml:space="preserve">inspection plans, </w:t>
      </w:r>
      <w:r>
        <w:t xml:space="preserve">and procedures for performing inspections related to EP at reactor facilities </w:t>
      </w:r>
      <w:ins w:id="62" w:author="Author">
        <w:r w:rsidR="00933A74">
          <w:t xml:space="preserve">potentially </w:t>
        </w:r>
      </w:ins>
      <w:r>
        <w:t>undergoing restart.</w:t>
      </w:r>
    </w:p>
    <w:p w14:paraId="07752C94" w14:textId="573DE3FB" w:rsidR="001E301D" w:rsidRDefault="001E301D" w:rsidP="00F6082A">
      <w:pPr>
        <w:pStyle w:val="BodyText"/>
        <w:numPr>
          <w:ilvl w:val="0"/>
          <w:numId w:val="7"/>
        </w:numPr>
      </w:pPr>
      <w:r>
        <w:t>Serves as a source of technical expertise for</w:t>
      </w:r>
      <w:r w:rsidR="00BC397E">
        <w:t xml:space="preserve"> </w:t>
      </w:r>
      <w:r w:rsidR="00CA5176">
        <w:t>EP</w:t>
      </w:r>
      <w:r>
        <w:t>.</w:t>
      </w:r>
    </w:p>
    <w:p w14:paraId="4C9ED456" w14:textId="0D2966DA" w:rsidR="009E1CFE" w:rsidRDefault="00BD3320" w:rsidP="00F6082A">
      <w:pPr>
        <w:pStyle w:val="BodyText"/>
        <w:numPr>
          <w:ilvl w:val="0"/>
          <w:numId w:val="7"/>
        </w:numPr>
      </w:pPr>
      <w:r w:rsidRPr="00BD3320">
        <w:t xml:space="preserve">Provides NSIR EP-related inspection resources. Reviews EP inspection plans and schedules </w:t>
      </w:r>
      <w:ins w:id="63" w:author="Author">
        <w:r w:rsidR="00933A74">
          <w:t xml:space="preserve">and </w:t>
        </w:r>
      </w:ins>
      <w:r w:rsidRPr="00BD3320">
        <w:t>assists in the coordination of EP inspections, as requested</w:t>
      </w:r>
      <w:r w:rsidR="001E301D">
        <w:t>.</w:t>
      </w:r>
    </w:p>
    <w:p w14:paraId="124E7EDC" w14:textId="6C74A41F" w:rsidR="001A3750" w:rsidRPr="008263C3" w:rsidRDefault="007F4B66" w:rsidP="001A3750">
      <w:pPr>
        <w:pStyle w:val="BodyText"/>
      </w:pPr>
      <w:r>
        <w:t>05.</w:t>
      </w:r>
      <w:r w:rsidR="001A3750">
        <w:t>12</w:t>
      </w:r>
      <w:r w:rsidR="001A3750">
        <w:tab/>
      </w:r>
      <w:r w:rsidR="00782081">
        <w:rPr>
          <w:u w:val="single"/>
        </w:rPr>
        <w:t xml:space="preserve">Director, </w:t>
      </w:r>
      <w:r w:rsidR="00782081" w:rsidRPr="00782081">
        <w:rPr>
          <w:u w:val="single"/>
        </w:rPr>
        <w:t>Division of Physical and Cyber</w:t>
      </w:r>
      <w:ins w:id="64" w:author="Author">
        <w:r w:rsidR="00763EEF">
          <w:rPr>
            <w:u w:val="single"/>
          </w:rPr>
          <w:t xml:space="preserve"> </w:t>
        </w:r>
        <w:r w:rsidR="00933A74">
          <w:rPr>
            <w:u w:val="single"/>
          </w:rPr>
          <w:t>S</w:t>
        </w:r>
      </w:ins>
      <w:r w:rsidR="00782081" w:rsidRPr="00782081">
        <w:rPr>
          <w:u w:val="single"/>
        </w:rPr>
        <w:t>ecurity Policy</w:t>
      </w:r>
      <w:r w:rsidR="008263C3">
        <w:rPr>
          <w:u w:val="single"/>
        </w:rPr>
        <w:t xml:space="preserve"> (DPCP)</w:t>
      </w:r>
    </w:p>
    <w:p w14:paraId="1BAD2096" w14:textId="4F72D371" w:rsidR="00E012DE" w:rsidRDefault="009813BE" w:rsidP="00F6082A">
      <w:pPr>
        <w:pStyle w:val="BodyText"/>
        <w:numPr>
          <w:ilvl w:val="0"/>
          <w:numId w:val="17"/>
        </w:numPr>
      </w:pPr>
      <w:r w:rsidRPr="009813BE">
        <w:t xml:space="preserve">Develops policies, </w:t>
      </w:r>
      <w:ins w:id="65" w:author="Author">
        <w:r w:rsidR="004274AA">
          <w:t xml:space="preserve">and </w:t>
        </w:r>
      </w:ins>
      <w:r w:rsidRPr="009813BE">
        <w:t xml:space="preserve">programs, related to </w:t>
      </w:r>
      <w:r w:rsidR="00AB101D">
        <w:t>physical and cyber</w:t>
      </w:r>
      <w:ins w:id="66" w:author="Author">
        <w:r w:rsidR="00763EEF">
          <w:t xml:space="preserve"> </w:t>
        </w:r>
      </w:ins>
      <w:r w:rsidR="00AB101D">
        <w:t>security</w:t>
      </w:r>
      <w:r w:rsidRPr="009813BE">
        <w:t xml:space="preserve"> at reactor facilities </w:t>
      </w:r>
      <w:ins w:id="67" w:author="Author">
        <w:r w:rsidR="00763EEF">
          <w:t xml:space="preserve">potentially </w:t>
        </w:r>
      </w:ins>
      <w:r w:rsidRPr="009813BE">
        <w:t xml:space="preserve">undergoing </w:t>
      </w:r>
      <w:r w:rsidR="00E1491C" w:rsidRPr="009813BE">
        <w:t>restart</w:t>
      </w:r>
      <w:r w:rsidR="00E012DE">
        <w:t>.</w:t>
      </w:r>
    </w:p>
    <w:p w14:paraId="2543A399" w14:textId="16721BF9" w:rsidR="00782081" w:rsidRDefault="00E012DE" w:rsidP="00F6082A">
      <w:pPr>
        <w:pStyle w:val="BodyText"/>
        <w:numPr>
          <w:ilvl w:val="0"/>
          <w:numId w:val="17"/>
        </w:numPr>
      </w:pPr>
      <w:r w:rsidRPr="00E012DE">
        <w:t xml:space="preserve">Serves as a source of technical expertise for </w:t>
      </w:r>
      <w:r w:rsidR="00E1491C">
        <w:t>physical and cyber</w:t>
      </w:r>
      <w:ins w:id="68" w:author="Author">
        <w:r w:rsidR="005214A1">
          <w:t xml:space="preserve"> </w:t>
        </w:r>
      </w:ins>
      <w:r w:rsidRPr="00E012DE">
        <w:t>security</w:t>
      </w:r>
      <w:r w:rsidR="00E1491C">
        <w:t>.</w:t>
      </w:r>
    </w:p>
    <w:p w14:paraId="6490FD2D" w14:textId="14168992" w:rsidR="00E1491C" w:rsidRDefault="0066765C" w:rsidP="00F6082A">
      <w:pPr>
        <w:pStyle w:val="BodyText"/>
        <w:numPr>
          <w:ilvl w:val="0"/>
          <w:numId w:val="17"/>
        </w:numPr>
      </w:pPr>
      <w:r w:rsidRPr="0066765C">
        <w:t xml:space="preserve">Provides NSIR </w:t>
      </w:r>
      <w:r w:rsidR="00A41B7D">
        <w:t>cyber</w:t>
      </w:r>
      <w:ins w:id="69" w:author="Author">
        <w:r w:rsidR="005B6C73">
          <w:t xml:space="preserve"> </w:t>
        </w:r>
      </w:ins>
      <w:r w:rsidR="00A41B7D">
        <w:t>security</w:t>
      </w:r>
      <w:r w:rsidRPr="0066765C">
        <w:t>-related inspection resources.</w:t>
      </w:r>
      <w:ins w:id="70" w:author="Author">
        <w:r w:rsidR="00D97BDA">
          <w:t xml:space="preserve"> </w:t>
        </w:r>
        <w:r w:rsidR="00D97BDA" w:rsidRPr="00D97BDA">
          <w:t>Reviews cybersecurity inspection plans and schedules, and assists in the coordination of cybersecurity inspections, as requested.</w:t>
        </w:r>
      </w:ins>
    </w:p>
    <w:p w14:paraId="3B39E987" w14:textId="0EFE4279" w:rsidR="006467D6" w:rsidRDefault="006467D6" w:rsidP="00781248">
      <w:pPr>
        <w:pStyle w:val="BodyText"/>
        <w:keepNext/>
      </w:pPr>
      <w:r>
        <w:lastRenderedPageBreak/>
        <w:t>05.13</w:t>
      </w:r>
      <w:r>
        <w:tab/>
      </w:r>
      <w:r w:rsidR="004A1745">
        <w:rPr>
          <w:u w:val="single"/>
        </w:rPr>
        <w:t xml:space="preserve">Director, </w:t>
      </w:r>
      <w:r w:rsidR="004075CA">
        <w:rPr>
          <w:u w:val="single"/>
        </w:rPr>
        <w:t>Office of NMSS</w:t>
      </w:r>
    </w:p>
    <w:p w14:paraId="4247F2A3" w14:textId="2C70E85E" w:rsidR="004075CA" w:rsidRDefault="00701C88" w:rsidP="00F6082A">
      <w:pPr>
        <w:pStyle w:val="BodyText"/>
        <w:numPr>
          <w:ilvl w:val="0"/>
          <w:numId w:val="18"/>
        </w:numPr>
      </w:pPr>
      <w:r w:rsidRPr="00701C88">
        <w:t xml:space="preserve">Provides overall program direction for the </w:t>
      </w:r>
      <w:r>
        <w:t>decommissioning</w:t>
      </w:r>
      <w:r w:rsidRPr="00701C88">
        <w:t xml:space="preserve"> and </w:t>
      </w:r>
      <w:r w:rsidR="004D340F">
        <w:t>environmental</w:t>
      </w:r>
      <w:r w:rsidRPr="00701C88">
        <w:t xml:space="preserve"> inspection program</w:t>
      </w:r>
      <w:r w:rsidR="00EA0843">
        <w:t>.</w:t>
      </w:r>
    </w:p>
    <w:p w14:paraId="1DD8BD57" w14:textId="3B1F1DF4" w:rsidR="00A53B0A" w:rsidRDefault="00EA0843" w:rsidP="00F6082A">
      <w:pPr>
        <w:pStyle w:val="BodyText"/>
        <w:numPr>
          <w:ilvl w:val="0"/>
          <w:numId w:val="18"/>
        </w:numPr>
      </w:pPr>
      <w:r w:rsidRPr="00EA0843">
        <w:t xml:space="preserve">Issues </w:t>
      </w:r>
      <w:r w:rsidR="003D09D9">
        <w:t xml:space="preserve">financial and environmental </w:t>
      </w:r>
      <w:r w:rsidRPr="00EA0843">
        <w:t xml:space="preserve">policies associated with inspection of </w:t>
      </w:r>
      <w:r w:rsidR="00F716B9">
        <w:t xml:space="preserve">a </w:t>
      </w:r>
      <w:r w:rsidR="00E519E6">
        <w:t xml:space="preserve">decommissioning </w:t>
      </w:r>
      <w:r>
        <w:t>faci</w:t>
      </w:r>
      <w:r w:rsidR="0079000B">
        <w:t>lit</w:t>
      </w:r>
      <w:r w:rsidR="00F716B9">
        <w:t>y</w:t>
      </w:r>
      <w:r w:rsidR="0093305E">
        <w:t>.</w:t>
      </w:r>
    </w:p>
    <w:p w14:paraId="4647D16D" w14:textId="31DEDB46" w:rsidR="00EA0843" w:rsidRPr="004075CA" w:rsidRDefault="00A6196A" w:rsidP="00F6082A">
      <w:pPr>
        <w:pStyle w:val="BodyText"/>
        <w:numPr>
          <w:ilvl w:val="0"/>
          <w:numId w:val="18"/>
        </w:numPr>
      </w:pPr>
      <w:r>
        <w:t>P</w:t>
      </w:r>
      <w:r w:rsidR="00A53B0A" w:rsidRPr="00A53B0A">
        <w:t xml:space="preserve">rovides overall assessment of </w:t>
      </w:r>
      <w:r w:rsidR="00924A01">
        <w:t xml:space="preserve">decommissioning </w:t>
      </w:r>
      <w:r w:rsidR="00A53B0A" w:rsidRPr="00A53B0A">
        <w:t>inspection effectiveness, uniformity, and completeness</w:t>
      </w:r>
      <w:r w:rsidR="00EE0CF5">
        <w:t>.</w:t>
      </w:r>
    </w:p>
    <w:p w14:paraId="0FFE1087" w14:textId="5F83F45B" w:rsidR="007F4B66" w:rsidRDefault="007F4B66" w:rsidP="000F026C">
      <w:pPr>
        <w:pStyle w:val="BodyText"/>
        <w:ind w:left="720" w:hanging="630"/>
        <w:rPr>
          <w:u w:val="single"/>
        </w:rPr>
      </w:pPr>
      <w:r>
        <w:t>05.1</w:t>
      </w:r>
      <w:r w:rsidR="00F12945">
        <w:t>4</w:t>
      </w:r>
      <w:r w:rsidR="000F026C">
        <w:tab/>
      </w:r>
      <w:r>
        <w:rPr>
          <w:u w:val="single"/>
        </w:rPr>
        <w:t xml:space="preserve">Director, </w:t>
      </w:r>
      <w:r w:rsidR="00213865" w:rsidRPr="00213865">
        <w:rPr>
          <w:u w:val="single"/>
        </w:rPr>
        <w:t>Division of Decommissioning, Uranium Recovery, and Waste Programs</w:t>
      </w:r>
      <w:r w:rsidR="00D34F49">
        <w:rPr>
          <w:u w:val="single"/>
        </w:rPr>
        <w:t xml:space="preserve"> (DUWP)</w:t>
      </w:r>
    </w:p>
    <w:p w14:paraId="47DA1406" w14:textId="2D00842E" w:rsidR="0028709D" w:rsidRDefault="00185B16" w:rsidP="00F6082A">
      <w:pPr>
        <w:pStyle w:val="BodyText"/>
        <w:numPr>
          <w:ilvl w:val="0"/>
          <w:numId w:val="8"/>
        </w:numPr>
      </w:pPr>
      <w:r>
        <w:t>I</w:t>
      </w:r>
      <w:r w:rsidR="00343318" w:rsidRPr="00343318">
        <w:t>mplements the Reactor Decommissioning Oversight Program</w:t>
      </w:r>
      <w:r>
        <w:t>.</w:t>
      </w:r>
    </w:p>
    <w:p w14:paraId="0E2D6D23" w14:textId="0089808C" w:rsidR="00185B16" w:rsidRDefault="001640DD" w:rsidP="00F6082A">
      <w:pPr>
        <w:pStyle w:val="BodyText"/>
        <w:numPr>
          <w:ilvl w:val="0"/>
          <w:numId w:val="8"/>
        </w:numPr>
      </w:pPr>
      <w:r w:rsidRPr="001640DD">
        <w:t>Manages complex decommissioning oversight activities for reactor decommissioning and terminates licenses when decommissioning is complete</w:t>
      </w:r>
      <w:r>
        <w:t>.</w:t>
      </w:r>
    </w:p>
    <w:p w14:paraId="64C4F4BE" w14:textId="02D17CE5" w:rsidR="001640DD" w:rsidRPr="00343318" w:rsidRDefault="007D228E" w:rsidP="00F6082A">
      <w:pPr>
        <w:pStyle w:val="BodyText"/>
        <w:numPr>
          <w:ilvl w:val="0"/>
          <w:numId w:val="8"/>
        </w:numPr>
      </w:pPr>
      <w:r w:rsidRPr="007D228E">
        <w:t xml:space="preserve">Develops decommissioning oversight policy and </w:t>
      </w:r>
      <w:r w:rsidR="00AD01C6" w:rsidRPr="007D228E">
        <w:t>guidance and</w:t>
      </w:r>
      <w:r w:rsidR="00D55468">
        <w:t xml:space="preserve"> </w:t>
      </w:r>
      <w:r w:rsidRPr="007D228E">
        <w:t>manages programmatic activitie</w:t>
      </w:r>
      <w:r w:rsidR="00D55468">
        <w:t>s.</w:t>
      </w:r>
    </w:p>
    <w:p w14:paraId="51A78A43" w14:textId="0C3E949D" w:rsidR="00F61280" w:rsidRDefault="00E429D6" w:rsidP="00F6082A">
      <w:pPr>
        <w:pStyle w:val="BodyText"/>
        <w:numPr>
          <w:ilvl w:val="0"/>
          <w:numId w:val="8"/>
        </w:numPr>
      </w:pPr>
      <w:r>
        <w:t>C</w:t>
      </w:r>
      <w:r w:rsidR="003C57BD" w:rsidRPr="003C57BD">
        <w:t>oordinat</w:t>
      </w:r>
      <w:r>
        <w:t>es</w:t>
      </w:r>
      <w:r w:rsidR="003C57BD" w:rsidRPr="003C57BD">
        <w:t xml:space="preserve"> with D</w:t>
      </w:r>
      <w:r w:rsidR="003C57BD">
        <w:t>ORL</w:t>
      </w:r>
      <w:r>
        <w:t xml:space="preserve"> </w:t>
      </w:r>
      <w:r w:rsidR="00D1068E">
        <w:t>on licensing activities for transitioning a facility from decommissioning to operati</w:t>
      </w:r>
      <w:ins w:id="71" w:author="Author">
        <w:r w:rsidR="000A127B">
          <w:t>on</w:t>
        </w:r>
        <w:r w:rsidR="00FF3530">
          <w:t>.</w:t>
        </w:r>
      </w:ins>
    </w:p>
    <w:p w14:paraId="4D57EB30" w14:textId="122A18FF" w:rsidR="00075040" w:rsidRDefault="00075040" w:rsidP="00075040">
      <w:pPr>
        <w:pStyle w:val="BodyText"/>
      </w:pPr>
      <w:r>
        <w:t>05</w:t>
      </w:r>
      <w:r w:rsidR="000F026C">
        <w:t>.15</w:t>
      </w:r>
      <w:r w:rsidR="000F026C">
        <w:tab/>
      </w:r>
      <w:r w:rsidR="000F026C" w:rsidRPr="000F026C">
        <w:rPr>
          <w:u w:val="single"/>
        </w:rPr>
        <w:t>Director, Division of Rulemaking, Environmental, and Financial Support</w:t>
      </w:r>
      <w:r w:rsidR="00073433">
        <w:rPr>
          <w:u w:val="single"/>
        </w:rPr>
        <w:t xml:space="preserve"> (REFS)</w:t>
      </w:r>
    </w:p>
    <w:p w14:paraId="4DEAC898" w14:textId="3DF50CAE" w:rsidR="00A837A1" w:rsidRDefault="00836753" w:rsidP="00F6082A">
      <w:pPr>
        <w:pStyle w:val="BodyText"/>
        <w:numPr>
          <w:ilvl w:val="0"/>
          <w:numId w:val="19"/>
        </w:numPr>
      </w:pPr>
      <w:r>
        <w:t>L</w:t>
      </w:r>
      <w:r w:rsidRPr="00836753">
        <w:t>eads environmental reviews for the NRC’s licensing actions</w:t>
      </w:r>
      <w:r>
        <w:t xml:space="preserve"> related </w:t>
      </w:r>
      <w:r w:rsidR="003F5DCE">
        <w:t>to a decommissioning facility</w:t>
      </w:r>
      <w:r w:rsidR="0093305E">
        <w:t xml:space="preserve"> a</w:t>
      </w:r>
      <w:r w:rsidR="00117F4B">
        <w:t>ttempting to restart</w:t>
      </w:r>
      <w:r w:rsidR="003F5DCE">
        <w:t>.</w:t>
      </w:r>
    </w:p>
    <w:p w14:paraId="0ED5FC2F" w14:textId="03C2243D" w:rsidR="003F5DCE" w:rsidRDefault="00CF2743" w:rsidP="00F6082A">
      <w:pPr>
        <w:pStyle w:val="BodyText"/>
        <w:numPr>
          <w:ilvl w:val="0"/>
          <w:numId w:val="19"/>
        </w:numPr>
      </w:pPr>
      <w:r>
        <w:t>D</w:t>
      </w:r>
      <w:r w:rsidRPr="00CF2743">
        <w:t xml:space="preserve">evelops and issues </w:t>
      </w:r>
      <w:r w:rsidR="00117F4B">
        <w:t xml:space="preserve">appropriate </w:t>
      </w:r>
      <w:r w:rsidR="00033FCE">
        <w:t xml:space="preserve">documents </w:t>
      </w:r>
      <w:r w:rsidR="00073C03">
        <w:t xml:space="preserve">to meet the </w:t>
      </w:r>
      <w:r w:rsidR="00DC0D29" w:rsidRPr="00DC0D29">
        <w:t>regulatory obligations under the National Environmental Policy Act</w:t>
      </w:r>
      <w:r w:rsidRPr="00CF2743">
        <w:t xml:space="preserve"> and coordinates these activities with other </w:t>
      </w:r>
      <w:r w:rsidR="00727BA0">
        <w:t>f</w:t>
      </w:r>
      <w:r w:rsidRPr="00CF2743">
        <w:t xml:space="preserve">ederal, </w:t>
      </w:r>
      <w:r w:rsidR="00727BA0">
        <w:t>s</w:t>
      </w:r>
      <w:r w:rsidRPr="00CF2743">
        <w:t xml:space="preserve">tate, </w:t>
      </w:r>
      <w:r w:rsidR="00727BA0">
        <w:t>l</w:t>
      </w:r>
      <w:r w:rsidRPr="00CF2743">
        <w:t xml:space="preserve">ocal, and </w:t>
      </w:r>
      <w:r w:rsidR="00727BA0">
        <w:t>t</w:t>
      </w:r>
      <w:r w:rsidRPr="00CF2743">
        <w:t>ribal agencies.</w:t>
      </w:r>
    </w:p>
    <w:p w14:paraId="506DC0FB" w14:textId="18998F59" w:rsidR="001D1168" w:rsidRDefault="00AD22DB" w:rsidP="00F6082A">
      <w:pPr>
        <w:pStyle w:val="BodyText"/>
        <w:numPr>
          <w:ilvl w:val="0"/>
          <w:numId w:val="19"/>
        </w:numPr>
      </w:pPr>
      <w:ins w:id="72" w:author="Author">
        <w:r>
          <w:t xml:space="preserve">Verifies </w:t>
        </w:r>
      </w:ins>
      <w:r w:rsidR="001D1168" w:rsidRPr="001D1168">
        <w:t>licensee compliance with decommissioning funding assurance requirements.</w:t>
      </w:r>
    </w:p>
    <w:p w14:paraId="2DF10A22" w14:textId="4DA438E3" w:rsidR="00B07D95" w:rsidRPr="00343318" w:rsidRDefault="00550537" w:rsidP="00F6082A">
      <w:pPr>
        <w:pStyle w:val="BodyText"/>
        <w:numPr>
          <w:ilvl w:val="0"/>
          <w:numId w:val="19"/>
        </w:numPr>
      </w:pPr>
      <w:r>
        <w:t>Assesses</w:t>
      </w:r>
      <w:r w:rsidR="00BC154C" w:rsidRPr="00BC154C">
        <w:t xml:space="preserve"> financial qualifications and decommissioning funding assurance requirements for reactor licensees.</w:t>
      </w:r>
    </w:p>
    <w:p w14:paraId="0DBCD782" w14:textId="6E775C2F" w:rsidR="00C76882" w:rsidRDefault="0026536F" w:rsidP="00C76882">
      <w:pPr>
        <w:pStyle w:val="BodyText2"/>
      </w:pPr>
      <w:r>
        <w:t>05</w:t>
      </w:r>
      <w:r w:rsidR="00934115">
        <w:t>.1</w:t>
      </w:r>
      <w:r w:rsidR="00550537">
        <w:t>6</w:t>
      </w:r>
      <w:r w:rsidR="00C76882" w:rsidRPr="009E1CFE">
        <w:t xml:space="preserve"> </w:t>
      </w:r>
      <w:r w:rsidR="00C76882">
        <w:rPr>
          <w:u w:val="single"/>
        </w:rPr>
        <w:t>Restart</w:t>
      </w:r>
      <w:r w:rsidR="00C76882" w:rsidRPr="000463CA">
        <w:rPr>
          <w:u w:val="single"/>
        </w:rPr>
        <w:t xml:space="preserve"> </w:t>
      </w:r>
      <w:r w:rsidR="00C76882">
        <w:rPr>
          <w:u w:val="single"/>
        </w:rPr>
        <w:t>Panel</w:t>
      </w:r>
    </w:p>
    <w:p w14:paraId="20A441FD" w14:textId="24AE4AE8" w:rsidR="00C76882" w:rsidRPr="000463CA" w:rsidRDefault="002F7817" w:rsidP="002F7817">
      <w:pPr>
        <w:pStyle w:val="BodyText3"/>
      </w:pPr>
      <w:r w:rsidRPr="002F7817">
        <w:t xml:space="preserve">A </w:t>
      </w:r>
      <w:r w:rsidR="003066C7">
        <w:t>r</w:t>
      </w:r>
      <w:r w:rsidRPr="002F7817">
        <w:t xml:space="preserve">estart </w:t>
      </w:r>
      <w:r w:rsidR="003066C7">
        <w:t>p</w:t>
      </w:r>
      <w:r w:rsidRPr="002F7817">
        <w:t>anel consisting of participants from NRC Headquarters offices (NRR, NSIR, NMSS</w:t>
      </w:r>
      <w:ins w:id="73" w:author="Author">
        <w:r w:rsidR="00AD22DB">
          <w:t>, and OGC</w:t>
        </w:r>
      </w:ins>
      <w:r w:rsidRPr="002F7817">
        <w:t>) and the applicable regional office should be created. This panel should be co-chaired by NRR</w:t>
      </w:r>
      <w:r w:rsidR="00767C0B">
        <w:t>/</w:t>
      </w:r>
      <w:r w:rsidRPr="002F7817">
        <w:t>DRO, NRR</w:t>
      </w:r>
      <w:r w:rsidR="00767C0B">
        <w:t>/</w:t>
      </w:r>
      <w:r w:rsidRPr="002F7817">
        <w:t>DORL and the applicable regional office at the Director/Deputy Director level. The panel has the following responsibilities:</w:t>
      </w:r>
    </w:p>
    <w:p w14:paraId="58843D62" w14:textId="30744AC4" w:rsidR="00C76882" w:rsidRDefault="00C76882" w:rsidP="00F6082A">
      <w:pPr>
        <w:pStyle w:val="BodyText"/>
        <w:numPr>
          <w:ilvl w:val="0"/>
          <w:numId w:val="3"/>
        </w:numPr>
      </w:pPr>
      <w:r w:rsidRPr="00046399">
        <w:t>Oversee</w:t>
      </w:r>
      <w:r w:rsidR="001D67DA">
        <w:t>s</w:t>
      </w:r>
      <w:r w:rsidRPr="00046399">
        <w:t xml:space="preserve"> project completion.</w:t>
      </w:r>
    </w:p>
    <w:p w14:paraId="6433B476" w14:textId="572C16F2" w:rsidR="00C76882" w:rsidRDefault="00C308C8" w:rsidP="00F6082A">
      <w:pPr>
        <w:pStyle w:val="BodyText"/>
        <w:numPr>
          <w:ilvl w:val="0"/>
          <w:numId w:val="3"/>
        </w:numPr>
      </w:pPr>
      <w:r w:rsidRPr="00C308C8">
        <w:t>Serve</w:t>
      </w:r>
      <w:r>
        <w:t>s</w:t>
      </w:r>
      <w:r w:rsidRPr="00C308C8">
        <w:t xml:space="preserve"> as the focal point for status of the project and for coordination between the </w:t>
      </w:r>
      <w:r w:rsidR="00A875EA">
        <w:t>r</w:t>
      </w:r>
      <w:r w:rsidRPr="00C308C8">
        <w:t>egion and the NRC Headquarters Offices</w:t>
      </w:r>
      <w:r w:rsidR="00C76882" w:rsidRPr="00A703B8">
        <w:t>.</w:t>
      </w:r>
    </w:p>
    <w:p w14:paraId="78D26A90" w14:textId="3615F386" w:rsidR="00A038AC" w:rsidRDefault="00A038AC" w:rsidP="00F6082A">
      <w:pPr>
        <w:pStyle w:val="BodyText"/>
        <w:numPr>
          <w:ilvl w:val="0"/>
          <w:numId w:val="3"/>
        </w:numPr>
      </w:pPr>
      <w:r>
        <w:t>Create</w:t>
      </w:r>
      <w:ins w:id="74" w:author="Author">
        <w:r w:rsidR="00B23DF1">
          <w:t>s</w:t>
        </w:r>
      </w:ins>
      <w:r>
        <w:t xml:space="preserve"> and implement</w:t>
      </w:r>
      <w:ins w:id="75" w:author="Author">
        <w:r w:rsidR="00B23DF1">
          <w:t>s</w:t>
        </w:r>
      </w:ins>
      <w:r>
        <w:t xml:space="preserve"> the</w:t>
      </w:r>
      <w:r w:rsidRPr="00206DA6">
        <w:t xml:space="preserve"> </w:t>
      </w:r>
      <w:r w:rsidR="00C856E3">
        <w:t>restart panel</w:t>
      </w:r>
      <w:r>
        <w:t xml:space="preserve">’s </w:t>
      </w:r>
      <w:r w:rsidRPr="00206DA6">
        <w:t>charter</w:t>
      </w:r>
      <w:r>
        <w:t>.</w:t>
      </w:r>
    </w:p>
    <w:p w14:paraId="3A70C665" w14:textId="639964D5" w:rsidR="00973A0E" w:rsidRDefault="00973A0E" w:rsidP="00F6082A">
      <w:pPr>
        <w:pStyle w:val="BodyText"/>
        <w:numPr>
          <w:ilvl w:val="0"/>
          <w:numId w:val="3"/>
        </w:numPr>
      </w:pPr>
      <w:r w:rsidRPr="00973A0E">
        <w:lastRenderedPageBreak/>
        <w:t>Keep</w:t>
      </w:r>
      <w:r w:rsidR="00EE63C3">
        <w:t>s</w:t>
      </w:r>
      <w:r w:rsidRPr="00973A0E">
        <w:t xml:space="preserve"> </w:t>
      </w:r>
      <w:r w:rsidR="00EE63C3">
        <w:t xml:space="preserve">the </w:t>
      </w:r>
      <w:r w:rsidRPr="00973A0E">
        <w:t xml:space="preserve">public and governmental stakeholders informed of the project and its progress. </w:t>
      </w:r>
      <w:r w:rsidR="006E38E4" w:rsidRPr="006E38E4">
        <w:t xml:space="preserve">Addresses questions from </w:t>
      </w:r>
      <w:r w:rsidR="00767C0B" w:rsidRPr="006E38E4">
        <w:t>these stakeholders</w:t>
      </w:r>
      <w:r w:rsidR="006E38E4" w:rsidRPr="006E38E4">
        <w:t xml:space="preserve"> or the media w</w:t>
      </w:r>
      <w:r w:rsidRPr="00973A0E">
        <w:t>ith the assistance of the Office of Congressional Affairs</w:t>
      </w:r>
      <w:r w:rsidR="004B1F4F">
        <w:t xml:space="preserve"> (OCA)</w:t>
      </w:r>
      <w:r w:rsidRPr="00973A0E">
        <w:t>, the Office of Public Affairs</w:t>
      </w:r>
      <w:r w:rsidR="004B1F4F">
        <w:t xml:space="preserve"> (OPA)</w:t>
      </w:r>
      <w:r w:rsidRPr="00973A0E">
        <w:t>, and the Regional State Liaison Officers.</w:t>
      </w:r>
    </w:p>
    <w:p w14:paraId="4CE6EE9C" w14:textId="425A8ED0" w:rsidR="005E2760" w:rsidRPr="00973A0E" w:rsidRDefault="00282E2F" w:rsidP="00F6082A">
      <w:pPr>
        <w:pStyle w:val="BodyText"/>
        <w:numPr>
          <w:ilvl w:val="0"/>
          <w:numId w:val="3"/>
        </w:numPr>
      </w:pPr>
      <w:r>
        <w:t>I</w:t>
      </w:r>
      <w:r w:rsidR="0096334B">
        <w:t>ssue</w:t>
      </w:r>
      <w:r w:rsidR="000F1D44">
        <w:t>s</w:t>
      </w:r>
      <w:r w:rsidR="005E2760" w:rsidRPr="005E2760">
        <w:t xml:space="preserve"> a memorandum documenting their assessment </w:t>
      </w:r>
      <w:r w:rsidR="00135585">
        <w:t xml:space="preserve">regarding </w:t>
      </w:r>
      <w:r w:rsidR="00D63E68">
        <w:t xml:space="preserve">the licensee’s readiness to transition </w:t>
      </w:r>
      <w:r w:rsidR="00010CC7">
        <w:t xml:space="preserve">to an operational </w:t>
      </w:r>
      <w:r w:rsidR="00A94BE1">
        <w:t xml:space="preserve">status </w:t>
      </w:r>
      <w:r w:rsidR="00A94BE1" w:rsidRPr="005E2760">
        <w:t>to</w:t>
      </w:r>
      <w:r w:rsidR="005E2760" w:rsidRPr="005E2760">
        <w:t xml:space="preserve"> the RA and NRR Director.</w:t>
      </w:r>
    </w:p>
    <w:p w14:paraId="32B7594C" w14:textId="3E276A5B" w:rsidR="00F20E08" w:rsidRDefault="00A634A9" w:rsidP="00F6082A">
      <w:pPr>
        <w:pStyle w:val="BodyText"/>
        <w:numPr>
          <w:ilvl w:val="0"/>
          <w:numId w:val="3"/>
        </w:numPr>
      </w:pPr>
      <w:ins w:id="76" w:author="Author">
        <w:r>
          <w:t>Ensures coordination of the NRC</w:t>
        </w:r>
      </w:ins>
      <w:r w:rsidR="00F20E08" w:rsidRPr="00140140">
        <w:t xml:space="preserve"> licensing and </w:t>
      </w:r>
      <w:ins w:id="77" w:author="Author">
        <w:r w:rsidR="007633BA">
          <w:t xml:space="preserve">inspection processes for a </w:t>
        </w:r>
      </w:ins>
      <w:r w:rsidR="00F20E08" w:rsidRPr="00140140">
        <w:t xml:space="preserve">reactor facility </w:t>
      </w:r>
      <w:ins w:id="78" w:author="Author">
        <w:r w:rsidR="00F14A1C">
          <w:t xml:space="preserve">potentially </w:t>
        </w:r>
      </w:ins>
      <w:r w:rsidR="00F20E08" w:rsidRPr="00140140">
        <w:t>undergoing restart.</w:t>
      </w:r>
    </w:p>
    <w:p w14:paraId="1597EC9C" w14:textId="3E78BC90" w:rsidR="00642822" w:rsidRDefault="00B32A16" w:rsidP="00F6082A">
      <w:pPr>
        <w:pStyle w:val="BodyText"/>
        <w:numPr>
          <w:ilvl w:val="0"/>
          <w:numId w:val="3"/>
        </w:numPr>
      </w:pPr>
      <w:r>
        <w:t>M</w:t>
      </w:r>
      <w:r w:rsidRPr="00B32A16">
        <w:t>onitor</w:t>
      </w:r>
      <w:r>
        <w:t>s</w:t>
      </w:r>
      <w:r w:rsidRPr="00B32A16">
        <w:t xml:space="preserve"> actual use of resources and recommend</w:t>
      </w:r>
      <w:r w:rsidR="009F38AF">
        <w:t>s</w:t>
      </w:r>
      <w:r w:rsidRPr="00B32A16">
        <w:t xml:space="preserve"> any changes</w:t>
      </w:r>
      <w:r>
        <w:t>.</w:t>
      </w:r>
    </w:p>
    <w:p w14:paraId="7024F4F1" w14:textId="34010C8C" w:rsidR="00B32A16" w:rsidRPr="00140140" w:rsidRDefault="00BC2F21" w:rsidP="00F6082A">
      <w:pPr>
        <w:pStyle w:val="BodyText"/>
        <w:numPr>
          <w:ilvl w:val="0"/>
          <w:numId w:val="3"/>
        </w:numPr>
      </w:pPr>
      <w:r>
        <w:t>C</w:t>
      </w:r>
      <w:r w:rsidRPr="00BC2F21">
        <w:t>onduct</w:t>
      </w:r>
      <w:r>
        <w:t>s</w:t>
      </w:r>
      <w:r w:rsidRPr="00BC2F21">
        <w:t xml:space="preserve"> a</w:t>
      </w:r>
      <w:ins w:id="79" w:author="Author">
        <w:r w:rsidR="002D2893">
          <w:t>n effectiveness</w:t>
        </w:r>
      </w:ins>
      <w:r w:rsidRPr="00BC2F21">
        <w:t xml:space="preserve"> </w:t>
      </w:r>
      <w:ins w:id="80" w:author="Author">
        <w:r w:rsidR="00BD729E">
          <w:t>review</w:t>
        </w:r>
        <w:r w:rsidR="00AD22DB">
          <w:t xml:space="preserve"> </w:t>
        </w:r>
      </w:ins>
      <w:r w:rsidRPr="00BC2F21">
        <w:t xml:space="preserve">at the end </w:t>
      </w:r>
      <w:r>
        <w:t xml:space="preserve">of the IMC 2562 process </w:t>
      </w:r>
      <w:r w:rsidRPr="00BC2F21">
        <w:t xml:space="preserve">and </w:t>
      </w:r>
      <w:r w:rsidR="00F66219">
        <w:t xml:space="preserve">documents </w:t>
      </w:r>
      <w:ins w:id="81" w:author="Author">
        <w:r w:rsidR="00AD22DB">
          <w:t xml:space="preserve">the </w:t>
        </w:r>
      </w:ins>
      <w:r w:rsidR="00F66219">
        <w:t>results in a</w:t>
      </w:r>
      <w:r w:rsidRPr="00BC2F21">
        <w:t xml:space="preserve"> memo t</w:t>
      </w:r>
      <w:r w:rsidR="00F66219">
        <w:t xml:space="preserve">o </w:t>
      </w:r>
      <w:r w:rsidRPr="00BC2F21">
        <w:t>NRR.</w:t>
      </w:r>
    </w:p>
    <w:p w14:paraId="049B0EC4" w14:textId="1EEAB70D" w:rsidR="0012414D" w:rsidRDefault="00A657F2" w:rsidP="00FE0702">
      <w:pPr>
        <w:pStyle w:val="Heading1"/>
      </w:pPr>
      <w:bookmarkStart w:id="82" w:name="_Toc167801134"/>
      <w:r w:rsidRPr="00705311">
        <w:t>25</w:t>
      </w:r>
      <w:r w:rsidR="00705311">
        <w:t>62</w:t>
      </w:r>
      <w:r w:rsidR="00E529B5">
        <w:t>-06</w:t>
      </w:r>
      <w:r w:rsidR="00E529B5">
        <w:tab/>
      </w:r>
      <w:r w:rsidR="00EA055B">
        <w:t>REQUIREMENTS</w:t>
      </w:r>
      <w:r w:rsidR="007722A1">
        <w:t xml:space="preserve"> AND GUIDANCE</w:t>
      </w:r>
      <w:bookmarkEnd w:id="82"/>
    </w:p>
    <w:p w14:paraId="4B923498" w14:textId="267224A4" w:rsidR="008F2409" w:rsidRDefault="008F2409" w:rsidP="008F2409">
      <w:pPr>
        <w:pStyle w:val="Heading2"/>
      </w:pPr>
      <w:bookmarkStart w:id="83" w:name="_Toc167801135"/>
      <w:r>
        <w:t>06.01</w:t>
      </w:r>
      <w:r>
        <w:tab/>
      </w:r>
      <w:bookmarkStart w:id="84" w:name="_Hlk155375639"/>
      <w:r w:rsidR="00B63F0F" w:rsidRPr="00DD03FF">
        <w:rPr>
          <w:u w:val="single"/>
        </w:rPr>
        <w:t>General</w:t>
      </w:r>
      <w:r w:rsidR="00887981">
        <w:rPr>
          <w:u w:val="single"/>
        </w:rPr>
        <w:t xml:space="preserve"> </w:t>
      </w:r>
      <w:r w:rsidR="00B63F0F" w:rsidRPr="00DD03FF">
        <w:rPr>
          <w:u w:val="single"/>
        </w:rPr>
        <w:t>Inspection Policy</w:t>
      </w:r>
      <w:bookmarkEnd w:id="83"/>
      <w:bookmarkEnd w:id="84"/>
    </w:p>
    <w:p w14:paraId="0128E101" w14:textId="72A1816E" w:rsidR="00812956" w:rsidRDefault="009A1314" w:rsidP="00860843">
      <w:pPr>
        <w:pStyle w:val="BodyText3"/>
      </w:pPr>
      <w:r w:rsidRPr="009A1314">
        <w:t xml:space="preserve">The applicable </w:t>
      </w:r>
      <w:r w:rsidR="00094219">
        <w:t>r</w:t>
      </w:r>
      <w:r w:rsidRPr="009A1314">
        <w:t xml:space="preserve">egional </w:t>
      </w:r>
      <w:r w:rsidR="00D40630">
        <w:t>o</w:t>
      </w:r>
      <w:r w:rsidR="00D40630" w:rsidRPr="009A1314">
        <w:t>ffice shall</w:t>
      </w:r>
      <w:r w:rsidRPr="009A1314">
        <w:t xml:space="preserve"> develop an inspection plan based on the licensee’s restart activities. </w:t>
      </w:r>
      <w:r w:rsidR="00A9241B">
        <w:t xml:space="preserve">The </w:t>
      </w:r>
      <w:r w:rsidR="008B59BC">
        <w:t>r</w:t>
      </w:r>
      <w:r w:rsidR="00A9241B">
        <w:t xml:space="preserve">estart </w:t>
      </w:r>
      <w:r w:rsidR="008B59BC">
        <w:t>p</w:t>
      </w:r>
      <w:r w:rsidR="00A9241B">
        <w:t xml:space="preserve">anel shall </w:t>
      </w:r>
      <w:r w:rsidR="00C775DE">
        <w:t>review</w:t>
      </w:r>
      <w:r w:rsidR="00254504">
        <w:t xml:space="preserve"> this plan. </w:t>
      </w:r>
      <w:r w:rsidRPr="009A1314">
        <w:t xml:space="preserve">This plan shall sample and assess key aspects of licensee operational readiness and, as appropriate, shall </w:t>
      </w:r>
      <w:ins w:id="85" w:author="Author">
        <w:r w:rsidR="00872496">
          <w:t>inspect</w:t>
        </w:r>
      </w:ins>
      <w:r w:rsidRPr="009A1314">
        <w:t xml:space="preserve"> the licensee’s reestablishment of previously approved programs, and new programs</w:t>
      </w:r>
      <w:r w:rsidR="009B15F5">
        <w:t>,</w:t>
      </w:r>
      <w:r w:rsidRPr="009A1314">
        <w:t xml:space="preserve"> if </w:t>
      </w:r>
      <w:ins w:id="86" w:author="Author">
        <w:r w:rsidR="00FE2852" w:rsidRPr="009A1314">
          <w:t>created.</w:t>
        </w:r>
      </w:ins>
      <w:r w:rsidRPr="009A1314">
        <w:t xml:space="preserve"> </w:t>
      </w:r>
      <w:ins w:id="87" w:author="Author">
        <w:r w:rsidR="005A5040">
          <w:t xml:space="preserve">The NRC will ensure </w:t>
        </w:r>
        <w:r w:rsidR="005E5B64">
          <w:t xml:space="preserve">that </w:t>
        </w:r>
        <w:r w:rsidR="005E5B64" w:rsidRPr="009A1314">
          <w:t>operational</w:t>
        </w:r>
      </w:ins>
      <w:r w:rsidRPr="009A1314">
        <w:t xml:space="preserve"> readiness has been reasonably verified across the ROP cornerstones of safety</w:t>
      </w:r>
      <w:r w:rsidR="000A521C">
        <w:t>.</w:t>
      </w:r>
      <w:ins w:id="88" w:author="Author">
        <w:r w:rsidR="001C4BBC" w:rsidRPr="001C4BBC">
          <w:t xml:space="preserve"> </w:t>
        </w:r>
        <w:r w:rsidR="001C4BBC">
          <w:t>If restart is authorized, the NRC will determine the appropriate point to transition NRC oversight to the ROP</w:t>
        </w:r>
        <w:r w:rsidR="00717F43">
          <w:t>.</w:t>
        </w:r>
      </w:ins>
    </w:p>
    <w:p w14:paraId="4661C53D" w14:textId="51FDB1D4" w:rsidR="00067698" w:rsidRPr="00CF3767" w:rsidRDefault="00CF3767" w:rsidP="00474704">
      <w:pPr>
        <w:pStyle w:val="Heading2"/>
        <w:rPr>
          <w:u w:val="single"/>
        </w:rPr>
      </w:pPr>
      <w:bookmarkStart w:id="89" w:name="_Toc167801136"/>
      <w:r>
        <w:t>06.02</w:t>
      </w:r>
      <w:r>
        <w:tab/>
      </w:r>
      <w:r w:rsidR="00474704" w:rsidRPr="00474704">
        <w:rPr>
          <w:u w:val="single"/>
        </w:rPr>
        <w:t>Restart Panel</w:t>
      </w:r>
      <w:bookmarkEnd w:id="89"/>
    </w:p>
    <w:p w14:paraId="5FCA77B9" w14:textId="2DAF3369" w:rsidR="001C58A7" w:rsidRDefault="00A15DCD" w:rsidP="00F6082A">
      <w:pPr>
        <w:pStyle w:val="BodyText"/>
        <w:numPr>
          <w:ilvl w:val="0"/>
          <w:numId w:val="11"/>
        </w:numPr>
      </w:pPr>
      <w:r w:rsidRPr="00812956">
        <w:rPr>
          <w:u w:val="single"/>
        </w:rPr>
        <w:t>Membership</w:t>
      </w:r>
      <w:r w:rsidRPr="00A15DCD">
        <w:t>. The RA</w:t>
      </w:r>
      <w:r w:rsidR="00812956">
        <w:t xml:space="preserve">, in coordination with the NRR </w:t>
      </w:r>
      <w:r w:rsidR="006C2990">
        <w:t>O</w:t>
      </w:r>
      <w:r w:rsidR="00812956">
        <w:t xml:space="preserve">ffice </w:t>
      </w:r>
      <w:r w:rsidR="006C2990">
        <w:t>D</w:t>
      </w:r>
      <w:r w:rsidR="00537C29">
        <w:t xml:space="preserve">irector, </w:t>
      </w:r>
      <w:r w:rsidR="00537C29" w:rsidRPr="00A15DCD">
        <w:t>will</w:t>
      </w:r>
      <w:r w:rsidRPr="00A15DCD">
        <w:t xml:space="preserve"> decide when to establish the </w:t>
      </w:r>
      <w:r w:rsidR="00C856E3">
        <w:t>restart p</w:t>
      </w:r>
      <w:r w:rsidRPr="00A15DCD">
        <w:t xml:space="preserve">anel, the composition of the </w:t>
      </w:r>
      <w:r w:rsidR="00C856E3">
        <w:t>restart panel</w:t>
      </w:r>
      <w:r w:rsidRPr="00A15DCD">
        <w:t xml:space="preserve">, who will fill the </w:t>
      </w:r>
      <w:r w:rsidR="00FF359E">
        <w:t>c</w:t>
      </w:r>
      <w:r w:rsidR="007858A7">
        <w:t>o</w:t>
      </w:r>
      <w:r w:rsidR="002974F6">
        <w:t>-</w:t>
      </w:r>
      <w:r w:rsidR="00FF359E">
        <w:t>c</w:t>
      </w:r>
      <w:r w:rsidRPr="00A15DCD">
        <w:t>hair position</w:t>
      </w:r>
      <w:r w:rsidR="002974F6">
        <w:t>s</w:t>
      </w:r>
      <w:r w:rsidRPr="00A15DCD">
        <w:t xml:space="preserve">, and the </w:t>
      </w:r>
      <w:r w:rsidR="00C856E3">
        <w:t>responsibilities of the restart p</w:t>
      </w:r>
      <w:r w:rsidRPr="00A15DCD">
        <w:t xml:space="preserve">anel (see </w:t>
      </w:r>
      <w:r w:rsidR="0080642B">
        <w:t>S</w:t>
      </w:r>
      <w:r w:rsidRPr="00A15DCD">
        <w:t>ection</w:t>
      </w:r>
      <w:ins w:id="90" w:author="Author">
        <w:r w:rsidR="00872496">
          <w:t xml:space="preserve"> </w:t>
        </w:r>
        <w:r w:rsidR="00573FDF">
          <w:t>0</w:t>
        </w:r>
        <w:r w:rsidR="00154952">
          <w:t>5.16</w:t>
        </w:r>
      </w:ins>
      <w:r w:rsidRPr="00A15DCD">
        <w:t xml:space="preserve">). </w:t>
      </w:r>
      <w:r w:rsidR="001C58A7">
        <w:t xml:space="preserve">The </w:t>
      </w:r>
      <w:r w:rsidR="00C856E3">
        <w:t>restart p</w:t>
      </w:r>
      <w:r w:rsidR="001C58A7">
        <w:t xml:space="preserve">anel will ensure that </w:t>
      </w:r>
      <w:r w:rsidR="009B53CF">
        <w:t xml:space="preserve">the </w:t>
      </w:r>
      <w:r w:rsidR="001C58A7">
        <w:t xml:space="preserve">NRC staff conducts its licensing and regulatory activities in a </w:t>
      </w:r>
      <w:r w:rsidR="00FE48EE">
        <w:t xml:space="preserve">risk-informed </w:t>
      </w:r>
      <w:r w:rsidR="001C58A7">
        <w:t>manner that provides</w:t>
      </w:r>
      <w:r w:rsidR="00CC201D">
        <w:t xml:space="preserve"> </w:t>
      </w:r>
      <w:r w:rsidR="001C58A7">
        <w:t>reasonable assurance of adequate protection of public health and safety, promotes the common</w:t>
      </w:r>
      <w:r w:rsidR="00CC201D">
        <w:t xml:space="preserve"> </w:t>
      </w:r>
      <w:r w:rsidR="001C58A7">
        <w:t>defense and security, and protects the environment.</w:t>
      </w:r>
    </w:p>
    <w:p w14:paraId="718512AD" w14:textId="5F2B3EFE" w:rsidR="00B468D8" w:rsidRDefault="00A15DCD" w:rsidP="00812956">
      <w:pPr>
        <w:pStyle w:val="BodyText"/>
        <w:ind w:left="720"/>
      </w:pPr>
      <w:r w:rsidRPr="00A15DCD">
        <w:t xml:space="preserve">The </w:t>
      </w:r>
      <w:r w:rsidR="00C856E3">
        <w:t>restart panel</w:t>
      </w:r>
      <w:r w:rsidRPr="00A15DCD">
        <w:t xml:space="preserve"> will typically consist of the following individuals, or those in similar positions depending on the </w:t>
      </w:r>
      <w:r w:rsidR="00FB17BA">
        <w:t xml:space="preserve">reasons for shutdown and </w:t>
      </w:r>
      <w:ins w:id="91" w:author="Author">
        <w:r w:rsidR="003D5C9B">
          <w:t>restart</w:t>
        </w:r>
      </w:ins>
      <w:r w:rsidR="00FB17BA">
        <w:t xml:space="preserve"> and the </w:t>
      </w:r>
      <w:ins w:id="92" w:author="Author">
        <w:r w:rsidR="003D5C9B">
          <w:t xml:space="preserve">current </w:t>
        </w:r>
      </w:ins>
      <w:r w:rsidR="00FB17BA">
        <w:t xml:space="preserve">operational phase (e.g., decommissioning) of the </w:t>
      </w:r>
      <w:r w:rsidR="00FE0F10">
        <w:t>facility</w:t>
      </w:r>
      <w:r w:rsidRPr="00A15DCD">
        <w:t>:</w:t>
      </w:r>
    </w:p>
    <w:p w14:paraId="4CDF938B" w14:textId="33CCE552" w:rsidR="00DA6E82" w:rsidRDefault="007858A7" w:rsidP="00575DB3">
      <w:pPr>
        <w:pStyle w:val="ListBullet3"/>
      </w:pPr>
      <w:r>
        <w:t>Co-chairs</w:t>
      </w:r>
      <w:r w:rsidR="002974F6">
        <w:t>:</w:t>
      </w:r>
    </w:p>
    <w:p w14:paraId="3359DD3A" w14:textId="10F220C4" w:rsidR="009C3AB8" w:rsidRDefault="00AE55EA" w:rsidP="004C75AF">
      <w:pPr>
        <w:pStyle w:val="ListBullet4"/>
      </w:pPr>
      <w:r>
        <w:t>NRR Director/Deputy Director, D</w:t>
      </w:r>
      <w:r w:rsidR="003C6E93">
        <w:t>RO</w:t>
      </w:r>
      <w:r w:rsidR="00317272">
        <w:t>,</w:t>
      </w:r>
    </w:p>
    <w:p w14:paraId="65981D0F" w14:textId="68603B20" w:rsidR="00DA6E82" w:rsidRDefault="00DA6E82" w:rsidP="00F6082A">
      <w:pPr>
        <w:pStyle w:val="ListBullet4"/>
      </w:pPr>
      <w:r w:rsidRPr="00DA6E82">
        <w:t>NRR Director/Deputy Director, DORL</w:t>
      </w:r>
      <w:r w:rsidR="00317272">
        <w:t>, and</w:t>
      </w:r>
    </w:p>
    <w:p w14:paraId="262027D1" w14:textId="2B05CE7E" w:rsidR="00DA6E82" w:rsidRDefault="003C6E93" w:rsidP="00F6082A">
      <w:pPr>
        <w:pStyle w:val="ListBullet4"/>
      </w:pPr>
      <w:r>
        <w:t xml:space="preserve">Applicable </w:t>
      </w:r>
      <w:r w:rsidR="004B5D7E" w:rsidRPr="004B5D7E">
        <w:t>Director/Deputy Director, DORS</w:t>
      </w:r>
      <w:r w:rsidR="00782631">
        <w:t>.</w:t>
      </w:r>
    </w:p>
    <w:p w14:paraId="0BE4BB4D" w14:textId="4C49A09D" w:rsidR="0081665A" w:rsidRDefault="00860517" w:rsidP="00575DB3">
      <w:pPr>
        <w:pStyle w:val="ListBullet3"/>
      </w:pPr>
      <w:r>
        <w:t>Members:</w:t>
      </w:r>
    </w:p>
    <w:p w14:paraId="7C521D0A" w14:textId="0661A0DC" w:rsidR="00860517" w:rsidRDefault="008203C8" w:rsidP="00F6082A">
      <w:pPr>
        <w:pStyle w:val="ListBullet4"/>
      </w:pPr>
      <w:r>
        <w:lastRenderedPageBreak/>
        <w:t xml:space="preserve">NSIR </w:t>
      </w:r>
      <w:r w:rsidR="004D52E1" w:rsidRPr="004D52E1">
        <w:t xml:space="preserve">Director/Deputy Director, </w:t>
      </w:r>
      <w:r w:rsidR="00782631" w:rsidRPr="00782631">
        <w:t>DPCP</w:t>
      </w:r>
      <w:r w:rsidR="00807B68">
        <w:t>,</w:t>
      </w:r>
    </w:p>
    <w:p w14:paraId="307367BB" w14:textId="57B6FC18" w:rsidR="004D52E1" w:rsidRDefault="004D52E1" w:rsidP="00F6082A">
      <w:pPr>
        <w:pStyle w:val="ListBullet4"/>
      </w:pPr>
      <w:r>
        <w:t xml:space="preserve">NSIR </w:t>
      </w:r>
      <w:r w:rsidRPr="004D52E1">
        <w:t xml:space="preserve">Director/Deputy Director, </w:t>
      </w:r>
      <w:r w:rsidR="00C83DCB">
        <w:t>DPR</w:t>
      </w:r>
      <w:r w:rsidR="00807B68">
        <w:t>,</w:t>
      </w:r>
    </w:p>
    <w:p w14:paraId="342484FD" w14:textId="3C1BA54D" w:rsidR="004D52E1" w:rsidRDefault="006F16C7" w:rsidP="00F6082A">
      <w:pPr>
        <w:pStyle w:val="ListBullet4"/>
      </w:pPr>
      <w:r>
        <w:t xml:space="preserve">NSIR </w:t>
      </w:r>
      <w:r w:rsidRPr="006F16C7">
        <w:t xml:space="preserve">Director/Deputy Director, </w:t>
      </w:r>
      <w:r w:rsidR="00C83DCB">
        <w:t>DSO</w:t>
      </w:r>
      <w:r w:rsidR="00807B68">
        <w:t>,</w:t>
      </w:r>
    </w:p>
    <w:p w14:paraId="346A728E" w14:textId="0BCB25B3" w:rsidR="006F16C7" w:rsidRDefault="006F16C7" w:rsidP="00F6082A">
      <w:pPr>
        <w:pStyle w:val="ListBullet4"/>
      </w:pPr>
      <w:r w:rsidRPr="006F16C7">
        <w:t>OGC</w:t>
      </w:r>
      <w:r w:rsidR="00317272">
        <w:t>,</w:t>
      </w:r>
    </w:p>
    <w:p w14:paraId="7945B2C0" w14:textId="082CB087" w:rsidR="006F16C7" w:rsidRDefault="00A22DF0" w:rsidP="00F6082A">
      <w:pPr>
        <w:pStyle w:val="ListBullet4"/>
      </w:pPr>
      <w:r>
        <w:t xml:space="preserve">NMSS </w:t>
      </w:r>
      <w:r w:rsidR="0069591B">
        <w:t xml:space="preserve">Director/Deputy Director, </w:t>
      </w:r>
      <w:r w:rsidR="009F0FB7">
        <w:t>DUWP</w:t>
      </w:r>
      <w:r w:rsidR="00317272">
        <w:t>,</w:t>
      </w:r>
    </w:p>
    <w:p w14:paraId="0359D37F" w14:textId="1129D748" w:rsidR="0069591B" w:rsidRDefault="0069591B" w:rsidP="00F6082A">
      <w:pPr>
        <w:pStyle w:val="ListBullet4"/>
      </w:pPr>
      <w:r>
        <w:t>NMSS</w:t>
      </w:r>
      <w:r w:rsidR="00E97DE1">
        <w:t xml:space="preserve"> Director/Deputy Director,</w:t>
      </w:r>
      <w:ins w:id="93" w:author="Author">
        <w:r w:rsidR="00154952">
          <w:t xml:space="preserve"> </w:t>
        </w:r>
        <w:r w:rsidR="00B01C16">
          <w:t>REFS</w:t>
        </w:r>
      </w:ins>
      <w:r w:rsidR="0071302E">
        <w:t>.</w:t>
      </w:r>
    </w:p>
    <w:p w14:paraId="383689DD" w14:textId="3C36BD03" w:rsidR="00093D2D" w:rsidRDefault="0071302E" w:rsidP="008A1034">
      <w:pPr>
        <w:pStyle w:val="BodyText"/>
        <w:ind w:left="720"/>
      </w:pPr>
      <w:r w:rsidRPr="0071302E">
        <w:t xml:space="preserve">Members can be added to or removed from the </w:t>
      </w:r>
      <w:r w:rsidR="00C856E3">
        <w:t>restart panel</w:t>
      </w:r>
      <w:r w:rsidRPr="0071302E">
        <w:t xml:space="preserve"> as appropriate, depending on the </w:t>
      </w:r>
      <w:ins w:id="94" w:author="Author">
        <w:r w:rsidR="002E175A">
          <w:t xml:space="preserve">current </w:t>
        </w:r>
      </w:ins>
      <w:r w:rsidR="001E7075">
        <w:t>operational state of the plant (e.g., decommissioning</w:t>
      </w:r>
      <w:r w:rsidR="002B69D9">
        <w:t>)</w:t>
      </w:r>
      <w:r w:rsidRPr="0071302E">
        <w:t xml:space="preserve"> </w:t>
      </w:r>
      <w:r w:rsidR="005758F1">
        <w:t xml:space="preserve">and </w:t>
      </w:r>
      <w:r w:rsidRPr="0071302E">
        <w:t xml:space="preserve">the matters to be evaluated before </w:t>
      </w:r>
      <w:ins w:id="95" w:author="Author">
        <w:r w:rsidR="002E175A">
          <w:t xml:space="preserve">the transition to the </w:t>
        </w:r>
      </w:ins>
      <w:r w:rsidR="002B69D9">
        <w:t>ROP</w:t>
      </w:r>
      <w:r w:rsidRPr="0071302E">
        <w:t>.</w:t>
      </w:r>
    </w:p>
    <w:p w14:paraId="112CA116" w14:textId="5EF8C039" w:rsidR="00C671D8" w:rsidRDefault="008D4810" w:rsidP="00F6082A">
      <w:pPr>
        <w:pStyle w:val="BodyText"/>
        <w:numPr>
          <w:ilvl w:val="0"/>
          <w:numId w:val="11"/>
        </w:numPr>
      </w:pPr>
      <w:r>
        <w:rPr>
          <w:u w:val="single"/>
        </w:rPr>
        <w:t xml:space="preserve">Restart </w:t>
      </w:r>
      <w:r w:rsidR="008D06E1" w:rsidRPr="00D52EB8">
        <w:rPr>
          <w:u w:val="single"/>
        </w:rPr>
        <w:t>Panel Objectives</w:t>
      </w:r>
      <w:r w:rsidR="00240273" w:rsidRPr="00D52EB8">
        <w:rPr>
          <w:u w:val="single"/>
        </w:rPr>
        <w:t>.</w:t>
      </w:r>
      <w:r w:rsidR="008D06E1">
        <w:t xml:space="preserve"> </w:t>
      </w:r>
      <w:r w:rsidR="00047A92" w:rsidRPr="00047A92">
        <w:t xml:space="preserve">Upon implementation of this IMC and establishment of the </w:t>
      </w:r>
      <w:r w:rsidR="008B59BC">
        <w:t>r</w:t>
      </w:r>
      <w:r w:rsidR="00C856E3">
        <w:t>estart panel</w:t>
      </w:r>
      <w:r w:rsidR="00047A92" w:rsidRPr="00047A92">
        <w:t xml:space="preserve">, the </w:t>
      </w:r>
      <w:r w:rsidR="008B59BC">
        <w:t>r</w:t>
      </w:r>
      <w:r w:rsidR="00C856E3">
        <w:t>estart panel</w:t>
      </w:r>
      <w:r w:rsidR="00047A92" w:rsidRPr="00047A92">
        <w:t xml:space="preserve"> should promptly determine the type and extent of </w:t>
      </w:r>
      <w:r w:rsidR="00D10E8A">
        <w:t xml:space="preserve">audits, </w:t>
      </w:r>
      <w:r w:rsidR="00047A92" w:rsidRPr="00047A92">
        <w:t>inspections and oversight activities needed</w:t>
      </w:r>
      <w:r w:rsidR="00ED124E">
        <w:t>.</w:t>
      </w:r>
      <w:r w:rsidR="00047A92" w:rsidRPr="00047A92">
        <w:t xml:space="preserve"> The </w:t>
      </w:r>
      <w:r w:rsidR="008B59BC">
        <w:t>r</w:t>
      </w:r>
      <w:r w:rsidR="00C856E3">
        <w:t>estart panel</w:t>
      </w:r>
      <w:r w:rsidR="00047A92" w:rsidRPr="00047A92">
        <w:t xml:space="preserve"> should develop a </w:t>
      </w:r>
      <w:r w:rsidR="008B59BC">
        <w:t>r</w:t>
      </w:r>
      <w:r w:rsidR="00C856E3">
        <w:t>estart panel</w:t>
      </w:r>
      <w:r w:rsidR="00047A92" w:rsidRPr="00047A92">
        <w:t xml:space="preserve"> Charter, </w:t>
      </w:r>
      <w:r w:rsidR="00FD4819">
        <w:t>and</w:t>
      </w:r>
      <w:r w:rsidR="00047A92" w:rsidRPr="00047A92">
        <w:t xml:space="preserve"> </w:t>
      </w:r>
      <w:r w:rsidR="00797911">
        <w:t xml:space="preserve">a </w:t>
      </w:r>
      <w:r w:rsidR="00047A92" w:rsidRPr="00047A92">
        <w:t>Communication Plan</w:t>
      </w:r>
      <w:r w:rsidR="00FD4819">
        <w:t xml:space="preserve">. At the end of the </w:t>
      </w:r>
      <w:r w:rsidR="00C26D11">
        <w:t>res</w:t>
      </w:r>
      <w:r w:rsidR="000E4506">
        <w:t>tart activities</w:t>
      </w:r>
      <w:r w:rsidR="00241BFD">
        <w:t>,</w:t>
      </w:r>
      <w:r w:rsidR="000E4506">
        <w:t xml:space="preserve"> </w:t>
      </w:r>
      <w:r w:rsidR="00D233F6">
        <w:t xml:space="preserve">the </w:t>
      </w:r>
      <w:r w:rsidR="008B59BC">
        <w:t>r</w:t>
      </w:r>
      <w:r w:rsidR="00C856E3">
        <w:t>estart panel</w:t>
      </w:r>
      <w:r w:rsidR="0037616C">
        <w:t xml:space="preserve"> </w:t>
      </w:r>
      <w:r w:rsidR="00B43D08">
        <w:t>sh</w:t>
      </w:r>
      <w:r w:rsidR="00304CE5">
        <w:t>ould</w:t>
      </w:r>
      <w:r w:rsidR="0037616C">
        <w:t xml:space="preserve"> conduct</w:t>
      </w:r>
      <w:r w:rsidR="008B4428">
        <w:t xml:space="preserve"> an IMC 2562 </w:t>
      </w:r>
      <w:ins w:id="96" w:author="Author">
        <w:r w:rsidR="00D214D8">
          <w:t>e</w:t>
        </w:r>
      </w:ins>
      <w:r w:rsidR="008B4428">
        <w:t xml:space="preserve">ffectiveness </w:t>
      </w:r>
      <w:ins w:id="97" w:author="Author">
        <w:r w:rsidR="003E62E1">
          <w:t>r</w:t>
        </w:r>
      </w:ins>
      <w:r w:rsidR="008B4428">
        <w:t>eview</w:t>
      </w:r>
      <w:r w:rsidR="00662895">
        <w:t xml:space="preserve">, </w:t>
      </w:r>
      <w:r w:rsidR="00047A92" w:rsidRPr="00047A92">
        <w:t xml:space="preserve">as </w:t>
      </w:r>
      <w:ins w:id="98" w:author="Author">
        <w:r w:rsidR="006777F2">
          <w:t xml:space="preserve">discussed in </w:t>
        </w:r>
        <w:r w:rsidR="008C345C">
          <w:t>S</w:t>
        </w:r>
        <w:r w:rsidR="006777F2">
          <w:t>ection</w:t>
        </w:r>
        <w:r w:rsidR="008C345C">
          <w:t> </w:t>
        </w:r>
        <w:r w:rsidR="00524663">
          <w:t>0</w:t>
        </w:r>
        <w:r w:rsidR="006777F2">
          <w:t>5.16.</w:t>
        </w:r>
        <w:r w:rsidR="00D16505">
          <w:t xml:space="preserve">h and as </w:t>
        </w:r>
      </w:ins>
      <w:r w:rsidR="00047A92" w:rsidRPr="00047A92">
        <w:t>discussed below</w:t>
      </w:r>
      <w:ins w:id="99" w:author="Author">
        <w:r w:rsidR="00D16505">
          <w:t xml:space="preserve"> in </w:t>
        </w:r>
        <w:r w:rsidR="008C345C">
          <w:t>S</w:t>
        </w:r>
        <w:r w:rsidR="00D16505">
          <w:t xml:space="preserve">ection </w:t>
        </w:r>
        <w:r w:rsidR="006F0070">
          <w:t>0</w:t>
        </w:r>
        <w:r w:rsidR="00D16505">
          <w:t>6.2.f</w:t>
        </w:r>
      </w:ins>
      <w:r w:rsidR="00047A92" w:rsidRPr="00047A92">
        <w:t>.</w:t>
      </w:r>
    </w:p>
    <w:p w14:paraId="4D3047CD" w14:textId="54D2C092" w:rsidR="000428C4" w:rsidRDefault="004C0C3F" w:rsidP="00F6082A">
      <w:pPr>
        <w:pStyle w:val="BodyText"/>
        <w:numPr>
          <w:ilvl w:val="0"/>
          <w:numId w:val="11"/>
        </w:numPr>
      </w:pPr>
      <w:r>
        <w:rPr>
          <w:u w:val="single"/>
        </w:rPr>
        <w:t xml:space="preserve">Restart </w:t>
      </w:r>
      <w:r w:rsidR="004F37B1">
        <w:rPr>
          <w:u w:val="single"/>
        </w:rPr>
        <w:t>Panel Charter</w:t>
      </w:r>
      <w:r w:rsidR="004F37B1">
        <w:t xml:space="preserve">. </w:t>
      </w:r>
      <w:r w:rsidR="00A876BB" w:rsidRPr="00A876BB">
        <w:t xml:space="preserve">The </w:t>
      </w:r>
      <w:r w:rsidR="00C856E3">
        <w:t>restart panel</w:t>
      </w:r>
      <w:r w:rsidR="00A876BB" w:rsidRPr="00A876BB">
        <w:t xml:space="preserve"> Charter should state the </w:t>
      </w:r>
      <w:r w:rsidR="000428C4">
        <w:t>following</w:t>
      </w:r>
      <w:r w:rsidR="000D2794">
        <w:t>:</w:t>
      </w:r>
    </w:p>
    <w:p w14:paraId="290CF078" w14:textId="5E39D963" w:rsidR="0043457E" w:rsidRDefault="00A876BB" w:rsidP="00167FD8">
      <w:pPr>
        <w:pStyle w:val="ListBullet3"/>
      </w:pPr>
      <w:r w:rsidRPr="00A876BB">
        <w:t>purpose</w:t>
      </w:r>
    </w:p>
    <w:p w14:paraId="70C01A1A" w14:textId="4B5C9A57" w:rsidR="0043457E" w:rsidRDefault="00A876BB" w:rsidP="00167FD8">
      <w:pPr>
        <w:pStyle w:val="ListBullet3"/>
      </w:pPr>
      <w:r w:rsidRPr="00A876BB">
        <w:t xml:space="preserve">composition of the </w:t>
      </w:r>
      <w:r w:rsidR="00C856E3">
        <w:t>restart panel</w:t>
      </w:r>
      <w:r w:rsidR="0066342C">
        <w:t xml:space="preserve"> (e.g. </w:t>
      </w:r>
      <w:r w:rsidR="00241BFD">
        <w:t>c</w:t>
      </w:r>
      <w:r w:rsidR="00830EEE">
        <w:t xml:space="preserve">o-chairs and applicable </w:t>
      </w:r>
      <w:r w:rsidR="00844C8A">
        <w:t>members from NRC organizations involved with inspection, enforcement</w:t>
      </w:r>
      <w:r w:rsidR="008762A7">
        <w:t>, security</w:t>
      </w:r>
      <w:r w:rsidR="00AF74C8">
        <w:t xml:space="preserve">, </w:t>
      </w:r>
      <w:r w:rsidR="008762A7">
        <w:t xml:space="preserve">operations, decommissioning, and </w:t>
      </w:r>
      <w:r w:rsidR="002E5271">
        <w:t>nuclear materials)</w:t>
      </w:r>
    </w:p>
    <w:p w14:paraId="54C47150" w14:textId="6228E51F" w:rsidR="0043457E" w:rsidRDefault="00AF74C8" w:rsidP="00167FD8">
      <w:pPr>
        <w:pStyle w:val="ListBullet3"/>
      </w:pPr>
      <w:r>
        <w:t>objectives</w:t>
      </w:r>
      <w:r w:rsidR="00C736AB">
        <w:t xml:space="preserve"> (e.g., resolv</w:t>
      </w:r>
      <w:r w:rsidR="00BB352C">
        <w:t>ing</w:t>
      </w:r>
      <w:r w:rsidR="00C736AB">
        <w:t xml:space="preserve"> any licensing,</w:t>
      </w:r>
      <w:r w:rsidR="00B12E60">
        <w:t xml:space="preserve"> </w:t>
      </w:r>
      <w:r w:rsidR="00C736AB">
        <w:t>inspection, or regulatory challenges that concern the restart</w:t>
      </w:r>
      <w:r w:rsidR="00400360">
        <w:t xml:space="preserve"> of the plant</w:t>
      </w:r>
      <w:r w:rsidR="00C702A5">
        <w:t>)</w:t>
      </w:r>
    </w:p>
    <w:p w14:paraId="0BDA2056" w14:textId="25224D4D" w:rsidR="0043457E" w:rsidRDefault="000428C4" w:rsidP="00167FD8">
      <w:pPr>
        <w:pStyle w:val="ListBullet3"/>
      </w:pPr>
      <w:r>
        <w:t>s</w:t>
      </w:r>
      <w:r w:rsidR="00AF74C8">
        <w:t xml:space="preserve">cope of </w:t>
      </w:r>
      <w:r>
        <w:t>a</w:t>
      </w:r>
      <w:r w:rsidR="00AF74C8">
        <w:t>ctivities</w:t>
      </w:r>
      <w:r w:rsidR="007F0B10">
        <w:t xml:space="preserve">, </w:t>
      </w:r>
      <w:r w:rsidR="00387C23">
        <w:t xml:space="preserve">some </w:t>
      </w:r>
      <w:r w:rsidR="007F0B10">
        <w:t xml:space="preserve">examples </w:t>
      </w:r>
      <w:r w:rsidR="00AF0A18">
        <w:t xml:space="preserve">of scope </w:t>
      </w:r>
      <w:r w:rsidR="006D3388">
        <w:t xml:space="preserve">activities </w:t>
      </w:r>
      <w:r w:rsidR="007F0B10">
        <w:t>are as follows</w:t>
      </w:r>
      <w:r w:rsidR="00AF0A18">
        <w:t>:</w:t>
      </w:r>
    </w:p>
    <w:p w14:paraId="4A23C61C" w14:textId="182495F2" w:rsidR="00531693" w:rsidRDefault="00531693" w:rsidP="00167FD8">
      <w:pPr>
        <w:pStyle w:val="ListBullet4"/>
      </w:pPr>
      <w:r>
        <w:t>resource management</w:t>
      </w:r>
      <w:r w:rsidR="0054175E">
        <w:t xml:space="preserve"> (e.g., </w:t>
      </w:r>
      <w:r w:rsidR="00687A3C">
        <w:t xml:space="preserve">prioritizing and tracking </w:t>
      </w:r>
      <w:r w:rsidR="00224533">
        <w:t>resource</w:t>
      </w:r>
      <w:r w:rsidR="00687A3C">
        <w:t>s</w:t>
      </w:r>
      <w:r w:rsidR="00224533">
        <w:t xml:space="preserve"> </w:t>
      </w:r>
      <w:r w:rsidR="000E4C94">
        <w:t xml:space="preserve">and tracking </w:t>
      </w:r>
      <w:r w:rsidR="00224533">
        <w:t>organizational boundaries to meet inspection and licensing objectives as needed</w:t>
      </w:r>
      <w:r w:rsidR="00CB5305">
        <w:t>, which includes inspection, licensing and Return to Reactor Oversight Process</w:t>
      </w:r>
      <w:r w:rsidR="000E4C94">
        <w:t>)</w:t>
      </w:r>
    </w:p>
    <w:p w14:paraId="354CE874" w14:textId="29AFAFFC" w:rsidR="0043457E" w:rsidRDefault="004058B2" w:rsidP="00167FD8">
      <w:pPr>
        <w:pStyle w:val="ListBullet4"/>
      </w:pPr>
      <w:r w:rsidRPr="004058B2">
        <w:t>project planning and execution</w:t>
      </w:r>
      <w:r>
        <w:t xml:space="preserve"> (e.g.</w:t>
      </w:r>
      <w:r w:rsidR="00167FD8">
        <w:t>,</w:t>
      </w:r>
      <w:r>
        <w:t xml:space="preserve"> </w:t>
      </w:r>
      <w:r w:rsidR="00F46190">
        <w:t>overall project planning among the NRC offices participating in oversight, licensing, and restart activities)</w:t>
      </w:r>
    </w:p>
    <w:p w14:paraId="15244164" w14:textId="701E9C3F" w:rsidR="00F46190" w:rsidRDefault="00F46190" w:rsidP="00167FD8">
      <w:pPr>
        <w:pStyle w:val="ListBullet4"/>
      </w:pPr>
      <w:r>
        <w:t>communications</w:t>
      </w:r>
      <w:r w:rsidR="00ED51F5">
        <w:t xml:space="preserve"> (e.g.</w:t>
      </w:r>
      <w:r w:rsidR="004E194E">
        <w:t>,</w:t>
      </w:r>
      <w:r w:rsidR="00ED51F5">
        <w:t xml:space="preserve"> each office maintaining a communication plan, </w:t>
      </w:r>
      <w:r w:rsidR="00361983">
        <w:t>informing key external stakeholders</w:t>
      </w:r>
      <w:r w:rsidR="001D5FA7">
        <w:t xml:space="preserve"> such as the </w:t>
      </w:r>
      <w:r w:rsidR="004E194E">
        <w:t>s</w:t>
      </w:r>
      <w:r w:rsidR="001D5FA7">
        <w:t>tate</w:t>
      </w:r>
      <w:r w:rsidR="00066CCE">
        <w:t xml:space="preserve"> and congressional representatives by coordinating with </w:t>
      </w:r>
      <w:r w:rsidR="00AC15E6">
        <w:t xml:space="preserve">the </w:t>
      </w:r>
      <w:r w:rsidR="0059618D">
        <w:t>OPA</w:t>
      </w:r>
      <w:r w:rsidR="00AC15E6">
        <w:t xml:space="preserve"> and the </w:t>
      </w:r>
      <w:r w:rsidR="002E0C59">
        <w:t>OCA, respectively</w:t>
      </w:r>
      <w:r w:rsidR="00CC41EA">
        <w:t>)</w:t>
      </w:r>
    </w:p>
    <w:p w14:paraId="6B2D3247" w14:textId="26044B1E" w:rsidR="00CC41EA" w:rsidRDefault="00CC41EA" w:rsidP="00167FD8">
      <w:pPr>
        <w:pStyle w:val="ListBullet4"/>
      </w:pPr>
      <w:r>
        <w:t xml:space="preserve">oversight (e.g., </w:t>
      </w:r>
      <w:r w:rsidR="004C0C3F">
        <w:t xml:space="preserve">the </w:t>
      </w:r>
      <w:r w:rsidR="006B42F6">
        <w:t>r</w:t>
      </w:r>
      <w:r w:rsidR="00C856E3">
        <w:t>estart panel</w:t>
      </w:r>
      <w:r w:rsidR="00DD1F15">
        <w:t xml:space="preserve"> o</w:t>
      </w:r>
      <w:r w:rsidR="002D62E8">
        <w:t>versight activities may include</w:t>
      </w:r>
      <w:r w:rsidR="00A755AD">
        <w:t>:</w:t>
      </w:r>
      <w:r w:rsidR="002D62E8">
        <w:t xml:space="preserve"> </w:t>
      </w:r>
      <w:r w:rsidR="00A755AD">
        <w:t xml:space="preserve">1) </w:t>
      </w:r>
      <w:r w:rsidR="006418AF">
        <w:t>being cognizant of restart activities</w:t>
      </w:r>
      <w:r w:rsidR="00587EA8">
        <w:t xml:space="preserve">, conducting public meetings, assessing </w:t>
      </w:r>
      <w:r w:rsidR="00D819FC">
        <w:t xml:space="preserve">ongoing NRC inspections, </w:t>
      </w:r>
      <w:r w:rsidR="000B62FD">
        <w:t xml:space="preserve">and </w:t>
      </w:r>
      <w:r w:rsidR="00D819FC">
        <w:t xml:space="preserve">resolving </w:t>
      </w:r>
      <w:r w:rsidR="00E12BC8">
        <w:t>technical and regulatory issues</w:t>
      </w:r>
      <w:r w:rsidR="00AB7A3F">
        <w:t>;</w:t>
      </w:r>
      <w:r w:rsidR="00E12BC8">
        <w:t xml:space="preserve"> </w:t>
      </w:r>
      <w:r w:rsidR="009C7F50">
        <w:t>2) overseeing</w:t>
      </w:r>
      <w:r w:rsidR="00E12BC8">
        <w:t xml:space="preserve"> </w:t>
      </w:r>
      <w:r w:rsidR="004A618D">
        <w:t xml:space="preserve">the coordination of </w:t>
      </w:r>
      <w:r w:rsidR="0082734A" w:rsidRPr="0082734A">
        <w:t xml:space="preserve">safety, security, and </w:t>
      </w:r>
      <w:r w:rsidR="005415D7">
        <w:t>EP</w:t>
      </w:r>
      <w:r w:rsidR="0082734A" w:rsidRPr="0082734A">
        <w:t xml:space="preserve"> interfaces</w:t>
      </w:r>
      <w:r w:rsidR="0082734A">
        <w:t xml:space="preserve">, and </w:t>
      </w:r>
      <w:r w:rsidR="00D61A4B">
        <w:t xml:space="preserve">ensuring that issues </w:t>
      </w:r>
      <w:r w:rsidR="00A755AD" w:rsidRPr="00A755AD">
        <w:t>in these areas are communicated to affected NRC staff</w:t>
      </w:r>
      <w:r w:rsidR="00AB7A3F">
        <w:t xml:space="preserve">; 3) </w:t>
      </w:r>
      <w:r w:rsidR="009C7F50">
        <w:t xml:space="preserve">maintaining cognizance of inspection performance and associated metrics (technical </w:t>
      </w:r>
      <w:r w:rsidR="009C7F50">
        <w:lastRenderedPageBreak/>
        <w:t xml:space="preserve">assistance requests, violations, allegations); </w:t>
      </w:r>
      <w:ins w:id="100" w:author="Author">
        <w:r w:rsidR="000F39A7">
          <w:t xml:space="preserve">and </w:t>
        </w:r>
      </w:ins>
      <w:r w:rsidR="009C7F50">
        <w:t>4)</w:t>
      </w:r>
      <w:r w:rsidR="000B62FD">
        <w:t xml:space="preserve"> </w:t>
      </w:r>
      <w:ins w:id="101" w:author="Author">
        <w:r w:rsidR="008735A3">
          <w:t>i</w:t>
        </w:r>
      </w:ins>
      <w:r w:rsidR="000B62FD">
        <w:t>dentifying issues that affect any of these oversight functions and facilitate their timely resolution</w:t>
      </w:r>
    </w:p>
    <w:p w14:paraId="402BE039" w14:textId="5E01BC32" w:rsidR="000428C4" w:rsidRDefault="000428C4" w:rsidP="00DA0761">
      <w:pPr>
        <w:pStyle w:val="ListBullet3"/>
      </w:pPr>
      <w:r>
        <w:t>p</w:t>
      </w:r>
      <w:r w:rsidR="002E6890">
        <w:t xml:space="preserve">anel </w:t>
      </w:r>
      <w:r>
        <w:t>m</w:t>
      </w:r>
      <w:r w:rsidR="002E6890">
        <w:t xml:space="preserve">eeting </w:t>
      </w:r>
      <w:r>
        <w:t>f</w:t>
      </w:r>
      <w:r w:rsidR="002E6890">
        <w:t>requency</w:t>
      </w:r>
      <w:r w:rsidR="002D733A">
        <w:t xml:space="preserve"> (e.g.,</w:t>
      </w:r>
      <w:r w:rsidR="002D733A" w:rsidRPr="002D733A">
        <w:t xml:space="preserve"> </w:t>
      </w:r>
      <w:r w:rsidR="002D733A">
        <w:t xml:space="preserve">occurring twice per quarter to ensure that schedules are </w:t>
      </w:r>
      <w:r w:rsidR="00611448">
        <w:t>met,</w:t>
      </w:r>
      <w:r w:rsidR="002D733A">
        <w:t xml:space="preserve"> and new and existing activities are identified and tracked through completion)</w:t>
      </w:r>
    </w:p>
    <w:p w14:paraId="2544C3E3" w14:textId="07914645" w:rsidR="000428C4" w:rsidRDefault="006B42F6" w:rsidP="00DA0761">
      <w:pPr>
        <w:pStyle w:val="ListBullet3"/>
      </w:pPr>
      <w:r>
        <w:t>r</w:t>
      </w:r>
      <w:r w:rsidR="0034037F">
        <w:t xml:space="preserve">estart </w:t>
      </w:r>
      <w:r w:rsidR="00C856E3">
        <w:t>p</w:t>
      </w:r>
      <w:r w:rsidR="00444CCE">
        <w:t xml:space="preserve">anel </w:t>
      </w:r>
      <w:r w:rsidR="000428C4">
        <w:t>d</w:t>
      </w:r>
      <w:r w:rsidR="00444CCE">
        <w:t>uration</w:t>
      </w:r>
      <w:r w:rsidR="00803225">
        <w:t xml:space="preserve"> (e.g., remaining in effect until the </w:t>
      </w:r>
      <w:r w:rsidR="00FF6F5C">
        <w:t xml:space="preserve">reactor facility </w:t>
      </w:r>
      <w:r w:rsidR="00327812">
        <w:t>transition</w:t>
      </w:r>
      <w:ins w:id="102" w:author="Author">
        <w:r w:rsidR="00E45ECB">
          <w:t>s</w:t>
        </w:r>
      </w:ins>
      <w:r w:rsidR="00327812">
        <w:t xml:space="preserve"> to the ROP</w:t>
      </w:r>
      <w:r w:rsidR="00A50915">
        <w:t xml:space="preserve"> or until a point mutually agreed upon by the Director of NRR and the RA</w:t>
      </w:r>
      <w:r w:rsidR="00F4142E">
        <w:t>)</w:t>
      </w:r>
    </w:p>
    <w:p w14:paraId="4163D8C7" w14:textId="53BA6023" w:rsidR="000428C4" w:rsidRDefault="000428C4" w:rsidP="00DA0761">
      <w:pPr>
        <w:pStyle w:val="ListBullet3"/>
      </w:pPr>
      <w:r>
        <w:t>e</w:t>
      </w:r>
      <w:r w:rsidR="00444CCE">
        <w:t xml:space="preserve">stimated </w:t>
      </w:r>
      <w:r>
        <w:t>n</w:t>
      </w:r>
      <w:r w:rsidR="00444CCE">
        <w:t xml:space="preserve">umber and </w:t>
      </w:r>
      <w:r>
        <w:t>f</w:t>
      </w:r>
      <w:r w:rsidR="00444CCE">
        <w:t xml:space="preserve">requency of </w:t>
      </w:r>
      <w:r>
        <w:t>p</w:t>
      </w:r>
      <w:r w:rsidR="00404CDA">
        <w:t xml:space="preserve">ublic </w:t>
      </w:r>
      <w:r>
        <w:t>m</w:t>
      </w:r>
      <w:r w:rsidR="00404CDA">
        <w:t>eetings</w:t>
      </w:r>
      <w:r w:rsidR="00F4142E">
        <w:t xml:space="preserve"> (e.g., conducting </w:t>
      </w:r>
      <w:r w:rsidR="00611448">
        <w:t>quarterly</w:t>
      </w:r>
      <w:r w:rsidR="00F4142E">
        <w:t xml:space="preserve"> meetings through</w:t>
      </w:r>
      <w:r w:rsidR="007E0736">
        <w:t>out the calendar year to discuss the status of the restart program, significant inspection and licensing issues and the transition to operations)</w:t>
      </w:r>
    </w:p>
    <w:p w14:paraId="7CB98BA7" w14:textId="7349898F" w:rsidR="000428C4" w:rsidRDefault="000428C4" w:rsidP="00DA0761">
      <w:pPr>
        <w:pStyle w:val="ListBullet3"/>
      </w:pPr>
      <w:r>
        <w:t>o</w:t>
      </w:r>
      <w:r w:rsidR="00404CDA">
        <w:t>utcomes</w:t>
      </w:r>
      <w:r w:rsidR="00611448">
        <w:t xml:space="preserve"> </w:t>
      </w:r>
      <w:r w:rsidR="00CD6C18">
        <w:t xml:space="preserve">(e.g., </w:t>
      </w:r>
      <w:r w:rsidR="00A47748">
        <w:t xml:space="preserve">inspections conducted </w:t>
      </w:r>
      <w:r w:rsidR="00F36967">
        <w:t xml:space="preserve">in accordance with the appropriate processes and providing </w:t>
      </w:r>
      <w:r w:rsidR="0045616D">
        <w:t xml:space="preserve">a </w:t>
      </w:r>
      <w:r w:rsidR="001D35F7">
        <w:t>final memorandum</w:t>
      </w:r>
      <w:r w:rsidR="0045616D">
        <w:t xml:space="preserve"> to the Director of NRR and RA of the applicable region, </w:t>
      </w:r>
      <w:ins w:id="103" w:author="Author">
        <w:r w:rsidR="00010190">
          <w:t xml:space="preserve">that </w:t>
        </w:r>
      </w:ins>
      <w:r w:rsidR="0045616D">
        <w:t>summariz</w:t>
      </w:r>
      <w:ins w:id="104" w:author="Author">
        <w:r w:rsidR="00A61FF9">
          <w:t>es</w:t>
        </w:r>
      </w:ins>
      <w:r w:rsidR="0045616D">
        <w:t xml:space="preserve"> the efforts of the</w:t>
      </w:r>
      <w:r w:rsidR="00980AF2">
        <w:t xml:space="preserve"> </w:t>
      </w:r>
      <w:r w:rsidR="005D2A19">
        <w:t>restart p</w:t>
      </w:r>
      <w:r w:rsidR="00980AF2">
        <w:t>anel</w:t>
      </w:r>
      <w:r w:rsidR="0045616D">
        <w:t xml:space="preserve"> and provid</w:t>
      </w:r>
      <w:ins w:id="105" w:author="Author">
        <w:r w:rsidR="00010190">
          <w:t>es</w:t>
        </w:r>
      </w:ins>
      <w:r w:rsidR="0045616D">
        <w:t xml:space="preserve"> any recommendations, should other</w:t>
      </w:r>
      <w:r w:rsidR="00980AF2">
        <w:t xml:space="preserve"> </w:t>
      </w:r>
      <w:r w:rsidR="0045616D">
        <w:t xml:space="preserve">licensees choose to pursue the restart of a reactor </w:t>
      </w:r>
      <w:r w:rsidR="002F3673">
        <w:t xml:space="preserve">after </w:t>
      </w:r>
      <w:ins w:id="106" w:author="Author">
        <w:r w:rsidR="00113D6F">
          <w:t xml:space="preserve">entering the </w:t>
        </w:r>
      </w:ins>
      <w:r w:rsidR="0045616D">
        <w:t xml:space="preserve">decommissioning </w:t>
      </w:r>
      <w:r w:rsidR="002F3673">
        <w:t>phase</w:t>
      </w:r>
      <w:r w:rsidR="009D7A93">
        <w:t>)</w:t>
      </w:r>
    </w:p>
    <w:p w14:paraId="072365B2" w14:textId="66B23F59" w:rsidR="00811883" w:rsidRDefault="000428C4" w:rsidP="00DA0761">
      <w:pPr>
        <w:pStyle w:val="ListBullet3"/>
      </w:pPr>
      <w:r>
        <w:t>d</w:t>
      </w:r>
      <w:r w:rsidR="00404CDA">
        <w:t>ocumentation</w:t>
      </w:r>
      <w:r w:rsidR="00F24A28">
        <w:t xml:space="preserve"> (e.g., designating a repository of information in addition to the Agencywide Documents Access and Management System</w:t>
      </w:r>
      <w:r w:rsidR="00A25F19">
        <w:t xml:space="preserve"> (ADAMS)</w:t>
      </w:r>
      <w:r w:rsidR="00F24A28">
        <w:t xml:space="preserve"> where </w:t>
      </w:r>
      <w:r w:rsidR="007625F0">
        <w:t xml:space="preserve">the </w:t>
      </w:r>
      <w:r w:rsidR="00210B6D">
        <w:t>r</w:t>
      </w:r>
      <w:r w:rsidR="00C856E3">
        <w:t>estart panel</w:t>
      </w:r>
      <w:r w:rsidR="00F24A28">
        <w:t xml:space="preserve"> members and staff will collaborate</w:t>
      </w:r>
      <w:r w:rsidR="002715B5">
        <w:t>)</w:t>
      </w:r>
    </w:p>
    <w:p w14:paraId="001B5F7A" w14:textId="52BE5E93" w:rsidR="00C32CD6" w:rsidRDefault="00C32CD6" w:rsidP="00F6082A">
      <w:pPr>
        <w:pStyle w:val="BodyText"/>
        <w:numPr>
          <w:ilvl w:val="0"/>
          <w:numId w:val="11"/>
        </w:numPr>
      </w:pPr>
      <w:r w:rsidRPr="000957F7">
        <w:rPr>
          <w:u w:val="single"/>
        </w:rPr>
        <w:t>Communication Plan</w:t>
      </w:r>
      <w:r w:rsidRPr="002E3B68">
        <w:t xml:space="preserve">. The goal of the Communication Plan is to enable efficient, effective, and transparent communication with internal and external stakeholders regarding the status of plant activities and the IMC </w:t>
      </w:r>
      <w:r>
        <w:t>2562</w:t>
      </w:r>
      <w:r w:rsidRPr="002E3B68">
        <w:t xml:space="preserve"> process. The Communication Plan should include communication of information from the </w:t>
      </w:r>
      <w:ins w:id="107" w:author="Author">
        <w:r w:rsidR="009D0359">
          <w:t>licensee’s</w:t>
        </w:r>
        <w:r w:rsidR="00153504">
          <w:t xml:space="preserve"> </w:t>
        </w:r>
      </w:ins>
      <w:r w:rsidRPr="002E3B68">
        <w:t xml:space="preserve">initial decision to </w:t>
      </w:r>
      <w:ins w:id="108" w:author="Author">
        <w:r w:rsidR="00153504">
          <w:t xml:space="preserve">seek </w:t>
        </w:r>
      </w:ins>
      <w:r w:rsidR="00FB7CC0">
        <w:t xml:space="preserve">restart </w:t>
      </w:r>
      <w:ins w:id="109" w:author="Author">
        <w:r w:rsidR="00D15C99">
          <w:t xml:space="preserve">of </w:t>
        </w:r>
      </w:ins>
      <w:r>
        <w:t>the facility</w:t>
      </w:r>
      <w:r w:rsidRPr="002E3B68">
        <w:t xml:space="preserve">, through the ongoing oversight activities and the </w:t>
      </w:r>
      <w:r>
        <w:t>transition to operational status</w:t>
      </w:r>
      <w:r w:rsidRPr="002E3B68">
        <w:t xml:space="preserve"> and concluding with the post-restart activities.</w:t>
      </w:r>
    </w:p>
    <w:p w14:paraId="352A6EFD" w14:textId="0E2181B7" w:rsidR="00C32CD6" w:rsidRDefault="00C32CD6" w:rsidP="00C32CD6">
      <w:pPr>
        <w:pStyle w:val="BodyText"/>
        <w:ind w:left="720"/>
      </w:pPr>
      <w:r w:rsidRPr="00E643A8">
        <w:t xml:space="preserve">In conjunction with the Communication Plan, the </w:t>
      </w:r>
      <w:r w:rsidR="00210B6D">
        <w:t>r</w:t>
      </w:r>
      <w:r w:rsidR="00C856E3">
        <w:t>estart panel</w:t>
      </w:r>
      <w:r w:rsidRPr="00E643A8">
        <w:t xml:space="preserve"> should establish a Communication Team with diverse membership, including non-</w:t>
      </w:r>
      <w:r w:rsidR="00210B6D">
        <w:t>r</w:t>
      </w:r>
      <w:r w:rsidR="00C856E3">
        <w:t>estart panel</w:t>
      </w:r>
      <w:r w:rsidRPr="00E643A8">
        <w:t xml:space="preserve"> members (e.g., staff from the Office of the Executive Director for Operations (OEDO), OCA,</w:t>
      </w:r>
      <w:r>
        <w:t xml:space="preserve"> and </w:t>
      </w:r>
      <w:r w:rsidRPr="00E643A8">
        <w:t>OPA</w:t>
      </w:r>
      <w:r>
        <w:t>)</w:t>
      </w:r>
      <w:r w:rsidRPr="00E643A8">
        <w:t xml:space="preserve">, to ensure coordination among NRC offices. A communication matrix or other tracking device may be developed to document and track receipt and response to all significant internal and all external communications (letters and e-mails) to ensure they are properly dispositioned. </w:t>
      </w:r>
      <w:r w:rsidRPr="00195C64">
        <w:t xml:space="preserve">Appendix </w:t>
      </w:r>
      <w:r>
        <w:t>A, “Communication Plan,”</w:t>
      </w:r>
      <w:r w:rsidRPr="00E643A8">
        <w:t xml:space="preserve"> provide</w:t>
      </w:r>
      <w:r w:rsidR="0041565E">
        <w:t>s</w:t>
      </w:r>
      <w:r w:rsidRPr="00E643A8">
        <w:t xml:space="preserve"> additional details and guidance</w:t>
      </w:r>
      <w:r w:rsidRPr="00696F64">
        <w:t>.</w:t>
      </w:r>
    </w:p>
    <w:p w14:paraId="1EDEC0CA" w14:textId="74755438" w:rsidR="00446271" w:rsidRDefault="00971B6D" w:rsidP="00F6082A">
      <w:pPr>
        <w:pStyle w:val="BodyText"/>
        <w:numPr>
          <w:ilvl w:val="0"/>
          <w:numId w:val="11"/>
        </w:numPr>
      </w:pPr>
      <w:r w:rsidRPr="006932CC">
        <w:rPr>
          <w:u w:val="single"/>
        </w:rPr>
        <w:t>Transition to Operational Status Issues List</w:t>
      </w:r>
      <w:r w:rsidR="00814966">
        <w:t xml:space="preserve">. </w:t>
      </w:r>
      <w:r w:rsidR="00814966" w:rsidRPr="00814966">
        <w:t xml:space="preserve">The </w:t>
      </w:r>
      <w:r w:rsidRPr="00964A51">
        <w:t xml:space="preserve">Transition to Operational Status Issues </w:t>
      </w:r>
      <w:r w:rsidR="00964A51" w:rsidRPr="00964A51">
        <w:t>List</w:t>
      </w:r>
      <w:r w:rsidR="00814966" w:rsidRPr="00814966">
        <w:t xml:space="preserve"> is an itemized listing of restart issues that contains a description and the status of the issue, </w:t>
      </w:r>
      <w:r w:rsidR="005332B3">
        <w:t xml:space="preserve">and any corresponding </w:t>
      </w:r>
      <w:r w:rsidR="00814966" w:rsidRPr="00814966">
        <w:t>status of the NRC regulatory actions</w:t>
      </w:r>
      <w:r w:rsidR="00015637">
        <w:t xml:space="preserve"> and the </w:t>
      </w:r>
      <w:r w:rsidR="002B6256">
        <w:t>associated</w:t>
      </w:r>
      <w:r w:rsidR="00814966" w:rsidRPr="00814966">
        <w:t xml:space="preserve"> inspection report documentation</w:t>
      </w:r>
      <w:r w:rsidR="00964A51">
        <w:t>.</w:t>
      </w:r>
      <w:r w:rsidR="00C015F5" w:rsidRPr="00C015F5">
        <w:t xml:space="preserve"> </w:t>
      </w:r>
      <w:r w:rsidR="001D135B">
        <w:t>Issues wi</w:t>
      </w:r>
      <w:r w:rsidR="003B6C04">
        <w:t>ll</w:t>
      </w:r>
      <w:r w:rsidR="001D135B">
        <w:t xml:space="preserve"> </w:t>
      </w:r>
      <w:r w:rsidR="00446271" w:rsidRPr="00294509">
        <w:t xml:space="preserve">be added </w:t>
      </w:r>
      <w:r w:rsidR="00294509">
        <w:t xml:space="preserve">to </w:t>
      </w:r>
      <w:r w:rsidR="001D135B">
        <w:t xml:space="preserve">this list </w:t>
      </w:r>
      <w:r w:rsidR="0046211E">
        <w:t xml:space="preserve">that the associated </w:t>
      </w:r>
      <w:r w:rsidR="00210B6D">
        <w:t>r</w:t>
      </w:r>
      <w:r w:rsidR="0046211E">
        <w:t xml:space="preserve">egional </w:t>
      </w:r>
      <w:r w:rsidR="00210B6D">
        <w:t>o</w:t>
      </w:r>
      <w:r w:rsidR="0046211E">
        <w:t xml:space="preserve">ffice </w:t>
      </w:r>
      <w:r w:rsidR="00356D82">
        <w:t xml:space="preserve">and the </w:t>
      </w:r>
      <w:r w:rsidR="00210B6D">
        <w:t>r</w:t>
      </w:r>
      <w:r w:rsidR="00C856E3">
        <w:t>estart panel</w:t>
      </w:r>
      <w:r w:rsidR="00356D82">
        <w:t xml:space="preserve"> believe need to be resolved before the </w:t>
      </w:r>
      <w:r w:rsidR="00E65C2B">
        <w:t xml:space="preserve">licensee </w:t>
      </w:r>
      <w:r w:rsidR="00B81823" w:rsidRPr="00B81823">
        <w:t>transition</w:t>
      </w:r>
      <w:ins w:id="110" w:author="Author">
        <w:r w:rsidR="00E50599">
          <w:t>s</w:t>
        </w:r>
      </w:ins>
      <w:r w:rsidR="00B81823" w:rsidRPr="00B81823">
        <w:t xml:space="preserve"> to an operational status</w:t>
      </w:r>
      <w:r w:rsidR="00E65C2B">
        <w:t>.</w:t>
      </w:r>
      <w:r w:rsidR="00C015F5" w:rsidRPr="00C015F5">
        <w:t xml:space="preserve"> The </w:t>
      </w:r>
      <w:r w:rsidR="00210B6D">
        <w:t>r</w:t>
      </w:r>
      <w:r w:rsidR="00C856E3">
        <w:t>estart panel</w:t>
      </w:r>
      <w:r w:rsidR="00C015F5" w:rsidRPr="00C015F5">
        <w:t xml:space="preserve"> will keep the RA and the Director of NRR informed of any additional risk-significant issues that are added to the checklist.</w:t>
      </w:r>
    </w:p>
    <w:p w14:paraId="33E4CAEF" w14:textId="255AAD7D" w:rsidR="000957F7" w:rsidRPr="0010449B" w:rsidRDefault="0010449B" w:rsidP="00F6082A">
      <w:pPr>
        <w:pStyle w:val="BodyText"/>
        <w:numPr>
          <w:ilvl w:val="0"/>
          <w:numId w:val="11"/>
        </w:numPr>
        <w:rPr>
          <w:u w:val="single"/>
        </w:rPr>
      </w:pPr>
      <w:r w:rsidRPr="0010449B">
        <w:rPr>
          <w:u w:val="single"/>
        </w:rPr>
        <w:t xml:space="preserve">IMC 2562 Effectiveness </w:t>
      </w:r>
      <w:r w:rsidR="00310693">
        <w:rPr>
          <w:u w:val="single"/>
        </w:rPr>
        <w:t>R</w:t>
      </w:r>
      <w:r w:rsidRPr="0010449B">
        <w:rPr>
          <w:u w:val="single"/>
        </w:rPr>
        <w:t>eview</w:t>
      </w:r>
      <w:r>
        <w:t xml:space="preserve">. </w:t>
      </w:r>
      <w:r w:rsidR="006919FD" w:rsidRPr="006919FD">
        <w:t xml:space="preserve">At the conclusion of the IMC </w:t>
      </w:r>
      <w:r w:rsidR="006919FD">
        <w:t>2562</w:t>
      </w:r>
      <w:r w:rsidR="006919FD" w:rsidRPr="006919FD">
        <w:t xml:space="preserve"> process, </w:t>
      </w:r>
      <w:ins w:id="111" w:author="Author">
        <w:r w:rsidR="005C306C" w:rsidRPr="005C306C">
          <w:t xml:space="preserve">and as part of the overall </w:t>
        </w:r>
        <w:r w:rsidR="005C09E6">
          <w:t>Lessons-Learned effort</w:t>
        </w:r>
        <w:r w:rsidR="005C306C" w:rsidRPr="005C306C">
          <w:t xml:space="preserve">, </w:t>
        </w:r>
      </w:ins>
      <w:r w:rsidR="006919FD" w:rsidRPr="006919FD">
        <w:t xml:space="preserve">an effectiveness review of the IMC </w:t>
      </w:r>
      <w:r w:rsidR="006919FD">
        <w:t>2562</w:t>
      </w:r>
      <w:r w:rsidR="006919FD" w:rsidRPr="006919FD">
        <w:t xml:space="preserve"> process should be conducted to provide insights and improvements to the IMC </w:t>
      </w:r>
      <w:r w:rsidR="006919FD">
        <w:t>2562</w:t>
      </w:r>
      <w:r w:rsidR="006919FD" w:rsidRPr="006919FD">
        <w:t xml:space="preserve"> process. All </w:t>
      </w:r>
      <w:r w:rsidR="00237C7D">
        <w:lastRenderedPageBreak/>
        <w:t>Lessons-L</w:t>
      </w:r>
      <w:r w:rsidR="00FE0CA9">
        <w:t>earned</w:t>
      </w:r>
      <w:r w:rsidR="006919FD" w:rsidRPr="006919FD">
        <w:t xml:space="preserve"> will be collected by the </w:t>
      </w:r>
      <w:r w:rsidR="00210B6D">
        <w:t>r</w:t>
      </w:r>
      <w:r w:rsidR="00C856E3">
        <w:t>estart panel</w:t>
      </w:r>
      <w:r w:rsidR="006919FD" w:rsidRPr="006919FD">
        <w:t xml:space="preserve">. The </w:t>
      </w:r>
      <w:r w:rsidR="00210B6D">
        <w:t>r</w:t>
      </w:r>
      <w:r w:rsidR="00C856E3">
        <w:t>estart panel</w:t>
      </w:r>
      <w:r w:rsidR="006919FD" w:rsidRPr="006919FD">
        <w:t xml:space="preserve"> will oversee the </w:t>
      </w:r>
      <w:r w:rsidR="00C9617E">
        <w:t>Lessons-Learned</w:t>
      </w:r>
      <w:r w:rsidR="006C6F8E">
        <w:t xml:space="preserve"> and will oversee the </w:t>
      </w:r>
      <w:r w:rsidR="006919FD" w:rsidRPr="006919FD">
        <w:t xml:space="preserve">compilation of any recommended changes to </w:t>
      </w:r>
      <w:ins w:id="112" w:author="Author">
        <w:r w:rsidR="00714D92">
          <w:t xml:space="preserve">the process for oversight of reactors potentially </w:t>
        </w:r>
        <w:r w:rsidR="00714D92" w:rsidRPr="008735A3">
          <w:t xml:space="preserve">undergoing </w:t>
        </w:r>
        <w:r w:rsidR="00B451BD">
          <w:t>restart</w:t>
        </w:r>
      </w:ins>
      <w:r w:rsidR="006919FD" w:rsidRPr="006919FD">
        <w:t xml:space="preserve"> and ensure they are documented and communicated to </w:t>
      </w:r>
      <w:r w:rsidR="000B001E">
        <w:t xml:space="preserve">the Reactor Assessment </w:t>
      </w:r>
      <w:r w:rsidR="009A7237">
        <w:t>B</w:t>
      </w:r>
      <w:r w:rsidR="000B001E">
        <w:t xml:space="preserve">ranch </w:t>
      </w:r>
      <w:r w:rsidR="00245483">
        <w:t>(</w:t>
      </w:r>
      <w:r w:rsidR="006919FD" w:rsidRPr="006919FD">
        <w:t>NRR/DRO/IRAB</w:t>
      </w:r>
      <w:r w:rsidR="00245483">
        <w:t>)</w:t>
      </w:r>
      <w:r w:rsidR="006919FD" w:rsidRPr="006919FD">
        <w:t>. Additional guidance on effectiveness reviews can be found in IMC</w:t>
      </w:r>
      <w:r w:rsidR="00041ED5">
        <w:t> </w:t>
      </w:r>
      <w:r w:rsidR="006919FD" w:rsidRPr="006919FD">
        <w:t>0307, “Reactor Oversight Process Self</w:t>
      </w:r>
      <w:r w:rsidR="008D33F9">
        <w:noBreakHyphen/>
      </w:r>
      <w:r w:rsidR="006919FD" w:rsidRPr="006919FD">
        <w:t>Assessment Program.</w:t>
      </w:r>
      <w:r w:rsidR="008E2EA9">
        <w:t>”</w:t>
      </w:r>
    </w:p>
    <w:p w14:paraId="675D4CE3" w14:textId="7A6FDEAD" w:rsidR="00ED0460" w:rsidRDefault="00ED0460" w:rsidP="003A3A6D">
      <w:pPr>
        <w:pStyle w:val="Heading2"/>
      </w:pPr>
      <w:bookmarkStart w:id="113" w:name="_Toc167801137"/>
      <w:r>
        <w:t>06.03</w:t>
      </w:r>
      <w:r>
        <w:tab/>
      </w:r>
      <w:r w:rsidRPr="0007331E">
        <w:rPr>
          <w:u w:val="single"/>
        </w:rPr>
        <w:t>Transition between Oversight Processes</w:t>
      </w:r>
      <w:bookmarkEnd w:id="113"/>
    </w:p>
    <w:p w14:paraId="2DFE3477" w14:textId="31C5CBFC" w:rsidR="00313BF6" w:rsidRPr="00313BF6" w:rsidRDefault="00313BF6" w:rsidP="00F6082A">
      <w:pPr>
        <w:pStyle w:val="BodyText"/>
        <w:numPr>
          <w:ilvl w:val="0"/>
          <w:numId w:val="20"/>
        </w:numPr>
        <w:rPr>
          <w:u w:val="single"/>
        </w:rPr>
      </w:pPr>
      <w:r>
        <w:rPr>
          <w:u w:val="single"/>
        </w:rPr>
        <w:t>Decommission</w:t>
      </w:r>
      <w:r w:rsidR="00BE5682">
        <w:rPr>
          <w:u w:val="single"/>
        </w:rPr>
        <w:t>ing</w:t>
      </w:r>
      <w:r>
        <w:rPr>
          <w:u w:val="single"/>
        </w:rPr>
        <w:t xml:space="preserve"> Status</w:t>
      </w:r>
    </w:p>
    <w:p w14:paraId="015B9522" w14:textId="32E646E6" w:rsidR="00ED0460" w:rsidRDefault="00ED0460" w:rsidP="00B23474">
      <w:pPr>
        <w:pStyle w:val="BodyText3"/>
      </w:pPr>
      <w:r>
        <w:t>Licensees enter the decommissioning reactor inspection program governed by IMC</w:t>
      </w:r>
      <w:r w:rsidR="008D33F9">
        <w:t> </w:t>
      </w:r>
      <w:r>
        <w:t>2561, “Decommissioning Power Reactor Inspection Program,” after they have certified under 10 CFR 50.82 (Termination of License) a permanent cessation of operations and permanent removal of fuel from the reactor vessel. Once these certifications are</w:t>
      </w:r>
      <w:ins w:id="114" w:author="Author">
        <w:r w:rsidR="00B1286C">
          <w:t xml:space="preserve"> </w:t>
        </w:r>
        <w:r w:rsidR="008E07F3">
          <w:t>docketed</w:t>
        </w:r>
      </w:ins>
      <w:r>
        <w:t>, the 10 CFR Part 50 license no longer authorizes operations of the reactor or emplacement or retention of fuel into the reactor vessel.</w:t>
      </w:r>
    </w:p>
    <w:p w14:paraId="3174E5B6" w14:textId="3FC5E1EA" w:rsidR="00ED0460" w:rsidRDefault="00ED0460" w:rsidP="00B23474">
      <w:pPr>
        <w:pStyle w:val="BodyText3"/>
      </w:pPr>
      <w:r>
        <w:t xml:space="preserve">The facility’s licensing basis documents are </w:t>
      </w:r>
      <w:ins w:id="115" w:author="Author">
        <w:r w:rsidR="00785263">
          <w:t xml:space="preserve">typically </w:t>
        </w:r>
      </w:ins>
      <w:r>
        <w:t>modified for the permanently</w:t>
      </w:r>
      <w:r w:rsidR="00A65BCD">
        <w:noBreakHyphen/>
      </w:r>
      <w:r>
        <w:t xml:space="preserve">shutdown condition. This includes items such as changes to the </w:t>
      </w:r>
      <w:ins w:id="116" w:author="Author">
        <w:r w:rsidR="00673A9A">
          <w:t xml:space="preserve">Final Safety Analysis Report </w:t>
        </w:r>
        <w:r w:rsidR="00A17BF5">
          <w:t>(FSAR)</w:t>
        </w:r>
        <w:r w:rsidR="00F610D9">
          <w:t xml:space="preserve">, </w:t>
        </w:r>
      </w:ins>
      <w:r>
        <w:t>Emergency Preparedness Plan and Security Plan</w:t>
      </w:r>
      <w:ins w:id="117" w:author="Author">
        <w:r w:rsidR="00F610D9">
          <w:t>s</w:t>
        </w:r>
      </w:ins>
      <w:r>
        <w:t xml:space="preserve">, </w:t>
      </w:r>
      <w:ins w:id="118" w:author="Author">
        <w:r w:rsidR="00F610D9">
          <w:t xml:space="preserve">and </w:t>
        </w:r>
      </w:ins>
      <w:r w:rsidR="004F1B9A">
        <w:t>t</w:t>
      </w:r>
      <w:r>
        <w:t xml:space="preserve">echnical </w:t>
      </w:r>
      <w:r w:rsidR="004F1B9A">
        <w:t>s</w:t>
      </w:r>
      <w:r>
        <w:t>pecifications</w:t>
      </w:r>
      <w:r w:rsidR="00DB153C">
        <w:t xml:space="preserve"> (TSs)</w:t>
      </w:r>
      <w:ins w:id="119" w:author="Author">
        <w:r w:rsidR="006E62B7">
          <w:t>.</w:t>
        </w:r>
        <w:r w:rsidR="00610D3B" w:rsidRPr="00610D3B">
          <w:t xml:space="preserve"> Also, 10 CFR 50.82(a)(4)(</w:t>
        </w:r>
        <w:proofErr w:type="spellStart"/>
        <w:r w:rsidR="00610D3B" w:rsidRPr="00610D3B">
          <w:t>i</w:t>
        </w:r>
        <w:proofErr w:type="spellEnd"/>
        <w:r w:rsidR="00610D3B" w:rsidRPr="00610D3B">
          <w:t>) requires the licensee to submit a post-shutdown decommissioning activities report (PSDAR) prior to or within 2</w:t>
        </w:r>
      </w:ins>
      <w:r w:rsidR="00044EB8">
        <w:t> </w:t>
      </w:r>
      <w:ins w:id="120" w:author="Author">
        <w:r w:rsidR="00610D3B" w:rsidRPr="00610D3B">
          <w:t>years following permanent cessation of operations. In addition, the licensee typically modifies once-active SSCs for post-shutdown operations.</w:t>
        </w:r>
      </w:ins>
      <w:r>
        <w:t xml:space="preserve"> </w:t>
      </w:r>
      <w:r w:rsidR="001C768D">
        <w:t>Inspection Manual Chapter</w:t>
      </w:r>
      <w:r w:rsidR="00044EB8">
        <w:t> </w:t>
      </w:r>
      <w:r>
        <w:t xml:space="preserve">2561 directs inspection of licensee activities for a decommissioning facility by providing Core inspections (described in </w:t>
      </w:r>
      <w:r w:rsidR="005D7816">
        <w:t>A</w:t>
      </w:r>
      <w:r>
        <w:t xml:space="preserve">ppendix A of IMC 2561) and Periodic and Discretionary inspections (as described in </w:t>
      </w:r>
      <w:r w:rsidR="005D7816">
        <w:t>A</w:t>
      </w:r>
      <w:r>
        <w:t xml:space="preserve">ppendix B of IMC 2561). These inspection activities are conducted by regional decommissioning inspectors and are dependent on the licensee’s schedule and progress of decommissioning efforts. </w:t>
      </w:r>
    </w:p>
    <w:p w14:paraId="561139D6" w14:textId="7C1CEF7F" w:rsidR="001E4BD4" w:rsidRPr="001E4BD4" w:rsidRDefault="00BE5682" w:rsidP="00F6082A">
      <w:pPr>
        <w:pStyle w:val="BodyText"/>
        <w:numPr>
          <w:ilvl w:val="0"/>
          <w:numId w:val="20"/>
        </w:numPr>
        <w:rPr>
          <w:u w:val="single"/>
        </w:rPr>
      </w:pPr>
      <w:r>
        <w:rPr>
          <w:u w:val="single"/>
        </w:rPr>
        <w:t xml:space="preserve">Transition from </w:t>
      </w:r>
      <w:r w:rsidR="001E4BD4">
        <w:rPr>
          <w:u w:val="single"/>
        </w:rPr>
        <w:t>Decommissioning</w:t>
      </w:r>
      <w:r w:rsidR="002C7725">
        <w:rPr>
          <w:u w:val="single"/>
        </w:rPr>
        <w:t xml:space="preserve"> </w:t>
      </w:r>
      <w:r>
        <w:rPr>
          <w:u w:val="single"/>
        </w:rPr>
        <w:t xml:space="preserve">to </w:t>
      </w:r>
      <w:r w:rsidR="006C6D2C">
        <w:rPr>
          <w:u w:val="single"/>
        </w:rPr>
        <w:t xml:space="preserve">Restart </w:t>
      </w:r>
      <w:r w:rsidR="002C7725">
        <w:rPr>
          <w:u w:val="single"/>
        </w:rPr>
        <w:t>Phase</w:t>
      </w:r>
    </w:p>
    <w:p w14:paraId="6C9D3EF9" w14:textId="3388CD26" w:rsidR="00ED0460" w:rsidRDefault="00ED0460" w:rsidP="00B23474">
      <w:pPr>
        <w:pStyle w:val="BodyText3"/>
      </w:pPr>
      <w:r>
        <w:t xml:space="preserve">When a licensee determines that they will stop decommissioning activities and pursue restart to an operational status, </w:t>
      </w:r>
      <w:r w:rsidR="00EC66D6">
        <w:t>I</w:t>
      </w:r>
      <w:r>
        <w:t xml:space="preserve">MC </w:t>
      </w:r>
      <w:r w:rsidR="00D66E0B">
        <w:t xml:space="preserve">2562 </w:t>
      </w:r>
      <w:r w:rsidR="007A0338">
        <w:t>will</w:t>
      </w:r>
      <w:r>
        <w:t xml:space="preserve"> be utilized to create a</w:t>
      </w:r>
      <w:r w:rsidR="0050252E">
        <w:t>n</w:t>
      </w:r>
      <w:r>
        <w:t xml:space="preserve"> </w:t>
      </w:r>
      <w:r w:rsidR="001F2073">
        <w:t xml:space="preserve">ROP Transition </w:t>
      </w:r>
      <w:r>
        <w:t xml:space="preserve">plan for that transition. As described in </w:t>
      </w:r>
      <w:r w:rsidR="00B32702">
        <w:t>a</w:t>
      </w:r>
      <w:r w:rsidRPr="00816C4B">
        <w:t>ttachment</w:t>
      </w:r>
      <w:r>
        <w:t xml:space="preserve"> </w:t>
      </w:r>
      <w:r w:rsidR="003C4B13">
        <w:t>1</w:t>
      </w:r>
      <w:r>
        <w:t xml:space="preserve">, </w:t>
      </w:r>
      <w:r w:rsidR="0060535C">
        <w:t>“</w:t>
      </w:r>
      <w:ins w:id="121" w:author="Author">
        <w:r w:rsidR="0034467E" w:rsidRPr="0034467E">
          <w:t>Overview of Licensing and Inspection Transition Activities for Restart Facilities</w:t>
        </w:r>
      </w:ins>
      <w:r w:rsidR="00816C4B">
        <w:t>,”</w:t>
      </w:r>
      <w:r>
        <w:t xml:space="preserve"> a variety of overlapping activities will be occurring to transition a facility from a decommissioning status to an operating status. When a licensee submits a request for exemption from the requirements of 10 CFR 50.82 to allow placing fuel in the reactor vessel and authorizing operation of the reactor, the </w:t>
      </w:r>
      <w:ins w:id="122" w:author="Author">
        <w:r w:rsidR="004F04E3">
          <w:t xml:space="preserve">restart </w:t>
        </w:r>
      </w:ins>
      <w:r>
        <w:t xml:space="preserve">phase of the reactor facility inspection program can begin. It is anticipated that the NRC’s review of licensing actions to restore the operating basis of the facility will occur concurrently with implementation of the </w:t>
      </w:r>
      <w:r w:rsidR="00CC086C" w:rsidRPr="00CC086C">
        <w:t>Restart of Reactor Facilities Inspection Process</w:t>
      </w:r>
      <w:r>
        <w:t>.</w:t>
      </w:r>
    </w:p>
    <w:p w14:paraId="343238F2" w14:textId="0CB225B4" w:rsidR="005C759F" w:rsidRPr="005C759F" w:rsidRDefault="007C5C95" w:rsidP="00F6082A">
      <w:pPr>
        <w:pStyle w:val="BodyText"/>
        <w:numPr>
          <w:ilvl w:val="0"/>
          <w:numId w:val="20"/>
        </w:numPr>
        <w:rPr>
          <w:u w:val="single"/>
        </w:rPr>
      </w:pPr>
      <w:ins w:id="123" w:author="Author">
        <w:r>
          <w:rPr>
            <w:u w:val="single"/>
          </w:rPr>
          <w:t xml:space="preserve">Implementation of Licensing Requirements </w:t>
        </w:r>
        <w:r w:rsidR="00F439C1">
          <w:rPr>
            <w:u w:val="single"/>
          </w:rPr>
          <w:t>for Restart</w:t>
        </w:r>
      </w:ins>
    </w:p>
    <w:p w14:paraId="6785C337" w14:textId="2469EB01" w:rsidR="00ED0460" w:rsidRDefault="00ED0460" w:rsidP="00B23474">
      <w:pPr>
        <w:pStyle w:val="BodyText3"/>
      </w:pPr>
      <w:r>
        <w:t xml:space="preserve">The </w:t>
      </w:r>
      <w:ins w:id="124" w:author="Author">
        <w:r w:rsidR="00F439C1">
          <w:t>L</w:t>
        </w:r>
      </w:ins>
      <w:r>
        <w:t xml:space="preserve">icensing action </w:t>
      </w:r>
      <w:ins w:id="125" w:author="Author">
        <w:r w:rsidR="000B55A0">
          <w:t xml:space="preserve">reviews will address whether to reauthorize operation and the license requirements for operation, including any implementation conditions for restart. The licensee’s compliance with the requirements of the license is subject to NRC inspections. </w:t>
        </w:r>
      </w:ins>
    </w:p>
    <w:p w14:paraId="1C884606" w14:textId="57B80502" w:rsidR="00ED0460" w:rsidRDefault="007C5C95" w:rsidP="00B23474">
      <w:pPr>
        <w:pStyle w:val="BodyText3"/>
      </w:pPr>
      <w:ins w:id="126" w:author="Author">
        <w:r w:rsidRPr="007C5C95">
          <w:lastRenderedPageBreak/>
          <w:t xml:space="preserve">The inspection process for restart of reactor facilities is described in more detail in </w:t>
        </w:r>
        <w:r w:rsidR="0080642B">
          <w:t>S</w:t>
        </w:r>
        <w:r w:rsidRPr="007C5C95">
          <w:t>ection 06.04</w:t>
        </w:r>
        <w:r w:rsidR="00DE2D7A">
          <w:t xml:space="preserve"> of this IMC</w:t>
        </w:r>
        <w:r w:rsidRPr="007C5C95">
          <w:t xml:space="preserve">. If restart is authorized, the licensee will be responsible for completing those activities necessary to restart the plant. The licensee may notify the NRC that it has completed the scheduled activities for restart by submitting an operational readiness letter informing the NRC that the licensee has verified completion of activities necessary for restart and its readiness to implement the operational licensing bases. The restart panel will consider the results of the NRC’s inspection activities and any information from the licensee when assessing the licensee’s readiness to restart reactor operation. The restart panel will also recommend a point at which NRC oversight should transition to the ROP. Upon the NRR Director and applicable RA deciding to transition NRC oversight to the ROP, </w:t>
        </w:r>
      </w:ins>
      <w:r w:rsidR="00ED0460">
        <w:t>oversight will continue under IMC 2515</w:t>
      </w:r>
      <w:r w:rsidR="00E77C09">
        <w:t>, “</w:t>
      </w:r>
      <w:r w:rsidR="00E77C09" w:rsidRPr="00E83649">
        <w:t>Light Water Reactor Inspection Program Operations Phase</w:t>
      </w:r>
      <w:r w:rsidR="00E45626">
        <w:t>,”</w:t>
      </w:r>
      <w:r w:rsidR="00B85721">
        <w:t xml:space="preserve"> </w:t>
      </w:r>
      <w:r w:rsidR="00ED0460">
        <w:t>and IMC 0305 “Operating Reactor Assessment Program</w:t>
      </w:r>
      <w:r w:rsidR="00D04B69">
        <w:t>.</w:t>
      </w:r>
      <w:r w:rsidR="00ED0460">
        <w:t>”</w:t>
      </w:r>
    </w:p>
    <w:p w14:paraId="5B20606F" w14:textId="7C7C90CF" w:rsidR="006D29C6" w:rsidRDefault="006D29C6" w:rsidP="003A3A6D">
      <w:pPr>
        <w:pStyle w:val="Heading2"/>
      </w:pPr>
      <w:bookmarkStart w:id="127" w:name="_Toc167801138"/>
      <w:r>
        <w:t>06.04</w:t>
      </w:r>
      <w:r w:rsidR="00C405DB">
        <w:tab/>
      </w:r>
      <w:r w:rsidR="00C405DB">
        <w:rPr>
          <w:u w:val="single"/>
        </w:rPr>
        <w:t>Developing Inspection Plan</w:t>
      </w:r>
      <w:bookmarkEnd w:id="127"/>
    </w:p>
    <w:p w14:paraId="19A1D309" w14:textId="0D10DEEC" w:rsidR="00E8157D" w:rsidRPr="00E8157D" w:rsidRDefault="00E8157D" w:rsidP="00B23474">
      <w:pPr>
        <w:pStyle w:val="BodyText3"/>
        <w:rPr>
          <w:rFonts w:eastAsiaTheme="minorHAnsi" w:cs="Arial"/>
        </w:rPr>
      </w:pPr>
      <w:r w:rsidRPr="00E8157D">
        <w:rPr>
          <w:rFonts w:eastAsiaTheme="minorHAnsi" w:cs="Arial"/>
        </w:rPr>
        <w:t xml:space="preserve">Based on review of the licensee’s schedule of activities, inspections shall be planned and conducted to </w:t>
      </w:r>
      <w:ins w:id="128" w:author="Author">
        <w:r w:rsidR="00F516DF" w:rsidRPr="00F516DF">
          <w:rPr>
            <w:rFonts w:eastAsiaTheme="minorHAnsi" w:cs="Arial"/>
          </w:rPr>
          <w:t xml:space="preserve">verify before </w:t>
        </w:r>
        <w:proofErr w:type="gramStart"/>
        <w:r w:rsidR="00F516DF" w:rsidRPr="00F516DF">
          <w:rPr>
            <w:rFonts w:eastAsiaTheme="minorHAnsi" w:cs="Arial"/>
          </w:rPr>
          <w:t>restart</w:t>
        </w:r>
        <w:proofErr w:type="gramEnd"/>
        <w:r w:rsidR="00F516DF" w:rsidRPr="00F516DF">
          <w:rPr>
            <w:rFonts w:eastAsiaTheme="minorHAnsi" w:cs="Arial"/>
          </w:rPr>
          <w:t xml:space="preserve"> that reactor operation will be safe and secure in accordance NRC requirements</w:t>
        </w:r>
      </w:ins>
      <w:r w:rsidRPr="00E8157D">
        <w:rPr>
          <w:rFonts w:eastAsiaTheme="minorHAnsi" w:cs="Arial"/>
        </w:rPr>
        <w:t xml:space="preserve">. Inspection activities should be </w:t>
      </w:r>
      <w:ins w:id="129" w:author="Author">
        <w:r w:rsidR="00F516DF">
          <w:rPr>
            <w:rFonts w:eastAsiaTheme="minorHAnsi" w:cs="Arial"/>
          </w:rPr>
          <w:t>coordinated</w:t>
        </w:r>
        <w:r w:rsidR="00F414A9">
          <w:rPr>
            <w:rFonts w:eastAsiaTheme="minorHAnsi" w:cs="Arial"/>
          </w:rPr>
          <w:t xml:space="preserve"> </w:t>
        </w:r>
      </w:ins>
      <w:r w:rsidRPr="00E8157D">
        <w:rPr>
          <w:rFonts w:eastAsiaTheme="minorHAnsi" w:cs="Arial"/>
        </w:rPr>
        <w:t xml:space="preserve">with the licensee’s schedule and conducted in a manner to support timely assessment and </w:t>
      </w:r>
      <w:r w:rsidR="00750C9C">
        <w:rPr>
          <w:rFonts w:eastAsiaTheme="minorHAnsi" w:cs="Arial"/>
        </w:rPr>
        <w:t xml:space="preserve">risk-informed </w:t>
      </w:r>
      <w:r w:rsidRPr="00E8157D">
        <w:rPr>
          <w:rFonts w:eastAsiaTheme="minorHAnsi" w:cs="Arial"/>
        </w:rPr>
        <w:t xml:space="preserve">decision making. </w:t>
      </w:r>
      <w:r w:rsidR="007A6E07">
        <w:rPr>
          <w:rFonts w:eastAsiaTheme="minorHAnsi" w:cs="Arial"/>
        </w:rPr>
        <w:t>The overall inspection plan and s</w:t>
      </w:r>
      <w:r w:rsidRPr="00E8157D">
        <w:rPr>
          <w:rFonts w:eastAsiaTheme="minorHAnsi" w:cs="Arial"/>
        </w:rPr>
        <w:t xml:space="preserve">amples selected should be </w:t>
      </w:r>
      <w:r w:rsidRPr="00D363A9">
        <w:rPr>
          <w:rFonts w:eastAsiaTheme="minorHAnsi" w:cs="Arial"/>
        </w:rPr>
        <w:t>risk</w:t>
      </w:r>
      <w:r w:rsidR="00B412C9">
        <w:rPr>
          <w:rFonts w:eastAsiaTheme="minorHAnsi" w:cs="Arial"/>
        </w:rPr>
        <w:noBreakHyphen/>
      </w:r>
      <w:r w:rsidRPr="00D363A9">
        <w:rPr>
          <w:rFonts w:eastAsiaTheme="minorHAnsi" w:cs="Arial"/>
        </w:rPr>
        <w:t>informed</w:t>
      </w:r>
      <w:r w:rsidRPr="00E8157D">
        <w:rPr>
          <w:rFonts w:eastAsiaTheme="minorHAnsi" w:cs="Arial"/>
        </w:rPr>
        <w:t xml:space="preserve"> based on changes made to the facility, restoration of operating license conditions and bases, and any significant items of interest prior to the facility shutdown. The samples should assess areas under the cornerstones of safety to inform the overall operational readiness of the facility. </w:t>
      </w:r>
      <w:r w:rsidRPr="000B3E29">
        <w:rPr>
          <w:rFonts w:eastAsiaTheme="minorHAnsi" w:cs="Arial"/>
        </w:rPr>
        <w:t>Existing inspection procedures</w:t>
      </w:r>
      <w:r w:rsidR="00CD5142">
        <w:rPr>
          <w:rFonts w:eastAsiaTheme="minorHAnsi" w:cs="Arial"/>
        </w:rPr>
        <w:t xml:space="preserve"> (IPs)</w:t>
      </w:r>
      <w:r w:rsidRPr="00E8157D">
        <w:rPr>
          <w:rFonts w:eastAsiaTheme="minorHAnsi" w:cs="Arial"/>
        </w:rPr>
        <w:t xml:space="preserve"> should be used in full or in part to accomplish these inspection activities</w:t>
      </w:r>
      <w:r w:rsidR="000E262C">
        <w:rPr>
          <w:rFonts w:eastAsiaTheme="minorHAnsi" w:cs="Arial"/>
        </w:rPr>
        <w:t xml:space="preserve"> (reference </w:t>
      </w:r>
      <w:r w:rsidR="005D7816">
        <w:rPr>
          <w:rFonts w:eastAsiaTheme="minorHAnsi" w:cs="Arial"/>
        </w:rPr>
        <w:t>A</w:t>
      </w:r>
      <w:r w:rsidR="000E262C">
        <w:rPr>
          <w:rFonts w:eastAsiaTheme="minorHAnsi" w:cs="Arial"/>
        </w:rPr>
        <w:t>ppendix B, “List of Recommended Inspection Documents</w:t>
      </w:r>
      <w:r w:rsidR="00D326AA">
        <w:rPr>
          <w:rFonts w:eastAsiaTheme="minorHAnsi" w:cs="Arial"/>
        </w:rPr>
        <w:t>,</w:t>
      </w:r>
      <w:r w:rsidR="000E262C">
        <w:rPr>
          <w:rFonts w:eastAsiaTheme="minorHAnsi" w:cs="Arial"/>
        </w:rPr>
        <w:t xml:space="preserve">” for </w:t>
      </w:r>
      <w:r w:rsidR="00CD5142">
        <w:rPr>
          <w:rFonts w:eastAsiaTheme="minorHAnsi" w:cs="Arial"/>
        </w:rPr>
        <w:t>IP</w:t>
      </w:r>
      <w:r w:rsidR="000E262C">
        <w:rPr>
          <w:rFonts w:eastAsiaTheme="minorHAnsi" w:cs="Arial"/>
        </w:rPr>
        <w:t xml:space="preserve">s and </w:t>
      </w:r>
      <w:r w:rsidR="00D326AA">
        <w:rPr>
          <w:rFonts w:eastAsiaTheme="minorHAnsi" w:cs="Arial"/>
        </w:rPr>
        <w:t>IMC</w:t>
      </w:r>
      <w:r w:rsidR="000E262C">
        <w:rPr>
          <w:rFonts w:eastAsiaTheme="minorHAnsi" w:cs="Arial"/>
        </w:rPr>
        <w:t>s to use as needed)</w:t>
      </w:r>
      <w:r w:rsidRPr="00E8157D">
        <w:rPr>
          <w:rFonts w:eastAsiaTheme="minorHAnsi" w:cs="Arial"/>
        </w:rPr>
        <w:t xml:space="preserve">. If the circumstances require a unique inspection that is not currently documented in an </w:t>
      </w:r>
      <w:r w:rsidR="005007CF">
        <w:rPr>
          <w:rFonts w:eastAsiaTheme="minorHAnsi" w:cs="Arial"/>
        </w:rPr>
        <w:t>IP</w:t>
      </w:r>
      <w:r w:rsidRPr="00E8157D">
        <w:rPr>
          <w:rFonts w:eastAsiaTheme="minorHAnsi" w:cs="Arial"/>
        </w:rPr>
        <w:t xml:space="preserve">, the inspection plan shall be of sufficient detail for the inspectors to meet the clearly defined inspection objectives. The need for a new </w:t>
      </w:r>
      <w:r w:rsidR="005007CF">
        <w:rPr>
          <w:rFonts w:eastAsiaTheme="minorHAnsi" w:cs="Arial"/>
        </w:rPr>
        <w:t>IP</w:t>
      </w:r>
      <w:r w:rsidRPr="00E8157D">
        <w:rPr>
          <w:rFonts w:eastAsiaTheme="minorHAnsi" w:cs="Arial"/>
        </w:rPr>
        <w:t xml:space="preserve"> or temporary instruction to be created and issued in accordance with IMC 0040, “Prepar</w:t>
      </w:r>
      <w:r w:rsidR="00955922">
        <w:rPr>
          <w:rFonts w:eastAsiaTheme="minorHAnsi" w:cs="Arial"/>
        </w:rPr>
        <w:t>ation</w:t>
      </w:r>
      <w:r w:rsidRPr="00E8157D">
        <w:rPr>
          <w:rFonts w:eastAsiaTheme="minorHAnsi" w:cs="Arial"/>
        </w:rPr>
        <w:t>, Revisi</w:t>
      </w:r>
      <w:r w:rsidR="00955922">
        <w:rPr>
          <w:rFonts w:eastAsiaTheme="minorHAnsi" w:cs="Arial"/>
        </w:rPr>
        <w:t>o</w:t>
      </w:r>
      <w:r w:rsidRPr="00E8157D">
        <w:rPr>
          <w:rFonts w:eastAsiaTheme="minorHAnsi" w:cs="Arial"/>
        </w:rPr>
        <w:t>n, Issu</w:t>
      </w:r>
      <w:r w:rsidR="004D1E7C">
        <w:rPr>
          <w:rFonts w:eastAsiaTheme="minorHAnsi" w:cs="Arial"/>
        </w:rPr>
        <w:t>ance, and Ongoing Oversight of NRC Inspection Manual</w:t>
      </w:r>
      <w:r w:rsidRPr="00E8157D">
        <w:rPr>
          <w:rFonts w:eastAsiaTheme="minorHAnsi" w:cs="Arial"/>
        </w:rPr>
        <w:t xml:space="preserve"> Documents,” could also be considered if the issue is generic in nature and may apply to other operating reactors.</w:t>
      </w:r>
    </w:p>
    <w:p w14:paraId="7029CBB8" w14:textId="570BFD75" w:rsidR="00E8157D" w:rsidRDefault="00E8157D" w:rsidP="00B23474">
      <w:pPr>
        <w:pStyle w:val="BodyText3"/>
        <w:rPr>
          <w:rFonts w:eastAsiaTheme="minorHAnsi" w:cs="Arial"/>
        </w:rPr>
      </w:pPr>
      <w:r w:rsidRPr="00E8157D">
        <w:rPr>
          <w:rFonts w:eastAsiaTheme="minorHAnsi" w:cs="Arial"/>
        </w:rPr>
        <w:t xml:space="preserve">Development of the </w:t>
      </w:r>
      <w:r>
        <w:t>i</w:t>
      </w:r>
      <w:r w:rsidRPr="00E8157D">
        <w:rPr>
          <w:rFonts w:eastAsiaTheme="minorHAnsi" w:cs="Arial"/>
        </w:rPr>
        <w:t xml:space="preserve">nspection </w:t>
      </w:r>
      <w:r>
        <w:t>p</w:t>
      </w:r>
      <w:r w:rsidRPr="00E8157D">
        <w:rPr>
          <w:rFonts w:eastAsiaTheme="minorHAnsi" w:cs="Arial"/>
        </w:rPr>
        <w:t>lan should also be coordinated with any planned decommissioning inspection efforts at the reactor facility. Decommissioning inspections are still required until the NRC determines that they are no longer needed. Decommissioning inspections can provide valuable insights into the licensee’s readiness for operations. When creating the inspection plan</w:t>
      </w:r>
      <w:ins w:id="130" w:author="Author">
        <w:r w:rsidR="00C54328">
          <w:rPr>
            <w:rFonts w:eastAsiaTheme="minorHAnsi" w:cs="Arial"/>
          </w:rPr>
          <w:t xml:space="preserve"> for restart</w:t>
        </w:r>
        <w:r w:rsidR="005D5645">
          <w:rPr>
            <w:rFonts w:eastAsiaTheme="minorHAnsi" w:cs="Arial"/>
          </w:rPr>
          <w:t>, the staff should</w:t>
        </w:r>
      </w:ins>
      <w:r w:rsidRPr="00E8157D">
        <w:rPr>
          <w:rFonts w:eastAsiaTheme="minorHAnsi" w:cs="Arial"/>
        </w:rPr>
        <w:t xml:space="preserve"> determine which cornerstones of safety can be observed through </w:t>
      </w:r>
      <w:ins w:id="131" w:author="Author">
        <w:r w:rsidR="005D5645">
          <w:rPr>
            <w:rFonts w:eastAsiaTheme="minorHAnsi" w:cs="Arial"/>
          </w:rPr>
          <w:t>decommissioning inspections</w:t>
        </w:r>
      </w:ins>
      <w:r w:rsidRPr="00E8157D">
        <w:rPr>
          <w:rFonts w:eastAsiaTheme="minorHAnsi" w:cs="Arial"/>
        </w:rPr>
        <w:t xml:space="preserve"> to ensure inspection efforts are not duplicated and are appropriately </w:t>
      </w:r>
      <w:ins w:id="132" w:author="Author">
        <w:r w:rsidR="00035F61" w:rsidRPr="00E8157D">
          <w:t>risk</w:t>
        </w:r>
        <w:r w:rsidR="00035F61">
          <w:t xml:space="preserve"> informed</w:t>
        </w:r>
      </w:ins>
      <w:r w:rsidRPr="00E8157D">
        <w:rPr>
          <w:rFonts w:eastAsiaTheme="minorHAnsi" w:cs="Arial"/>
        </w:rPr>
        <w:t>. The decommissioning inspection program has flexibility to modify the program and allocation of resources as necessary based on the reactor facility conditions and activities.</w:t>
      </w:r>
    </w:p>
    <w:p w14:paraId="6C961087" w14:textId="360EA63E" w:rsidR="00A20135" w:rsidRPr="000E648F" w:rsidRDefault="0037080E" w:rsidP="00B23474">
      <w:pPr>
        <w:pStyle w:val="BodyText3"/>
        <w:rPr>
          <w:rFonts w:eastAsiaTheme="minorHAnsi" w:cs="Arial"/>
        </w:rPr>
      </w:pPr>
      <w:r>
        <w:rPr>
          <w:rFonts w:eastAsiaTheme="minorHAnsi" w:cs="Arial"/>
          <w:u w:val="single"/>
        </w:rPr>
        <w:t>Restart Inspections</w:t>
      </w:r>
    </w:p>
    <w:p w14:paraId="0E794EAD" w14:textId="12B20966" w:rsidR="00E8157D" w:rsidRPr="00E8157D" w:rsidRDefault="00E8157D" w:rsidP="00B23474">
      <w:pPr>
        <w:pStyle w:val="BodyText3"/>
        <w:rPr>
          <w:rFonts w:eastAsiaTheme="minorHAnsi" w:cs="Arial"/>
        </w:rPr>
      </w:pPr>
      <w:r w:rsidRPr="00E8157D">
        <w:rPr>
          <w:rFonts w:eastAsiaTheme="minorHAnsi" w:cs="Arial"/>
        </w:rPr>
        <w:t>Restart inspections shall be documented in quarterly reports or standalone reports, as needed,</w:t>
      </w:r>
      <w:ins w:id="133" w:author="Author">
        <w:r w:rsidR="00701467">
          <w:rPr>
            <w:rFonts w:eastAsiaTheme="minorHAnsi" w:cs="Arial"/>
          </w:rPr>
          <w:t xml:space="preserve"> and shall serve as significant input </w:t>
        </w:r>
        <w:r w:rsidR="0051362B">
          <w:rPr>
            <w:rFonts w:eastAsiaTheme="minorHAnsi" w:cs="Arial"/>
          </w:rPr>
          <w:t>for the basis of transitioning the reactor to the ROP</w:t>
        </w:r>
      </w:ins>
      <w:r w:rsidRPr="00E8157D">
        <w:rPr>
          <w:rFonts w:eastAsiaTheme="minorHAnsi" w:cs="Arial"/>
        </w:rPr>
        <w:t xml:space="preserve">. The </w:t>
      </w:r>
      <w:r w:rsidR="0030019E">
        <w:rPr>
          <w:rFonts w:eastAsiaTheme="minorHAnsi" w:cs="Arial"/>
        </w:rPr>
        <w:t>r</w:t>
      </w:r>
      <w:r w:rsidRPr="00E8157D">
        <w:rPr>
          <w:rFonts w:eastAsiaTheme="minorHAnsi" w:cs="Arial"/>
        </w:rPr>
        <w:t xml:space="preserve">egional </w:t>
      </w:r>
      <w:r w:rsidR="0030019E">
        <w:rPr>
          <w:rFonts w:eastAsiaTheme="minorHAnsi" w:cs="Arial"/>
        </w:rPr>
        <w:t>o</w:t>
      </w:r>
      <w:r w:rsidRPr="00E8157D">
        <w:rPr>
          <w:rFonts w:eastAsiaTheme="minorHAnsi" w:cs="Arial"/>
        </w:rPr>
        <w:t xml:space="preserve">ffice and </w:t>
      </w:r>
      <w:r w:rsidR="00FC5E0F">
        <w:rPr>
          <w:rFonts w:eastAsiaTheme="minorHAnsi" w:cs="Arial"/>
        </w:rPr>
        <w:t xml:space="preserve">the </w:t>
      </w:r>
      <w:r w:rsidR="005D2A19">
        <w:rPr>
          <w:rFonts w:eastAsiaTheme="minorHAnsi" w:cs="Arial"/>
        </w:rPr>
        <w:t>restart p</w:t>
      </w:r>
      <w:r w:rsidRPr="00E8157D">
        <w:rPr>
          <w:rFonts w:eastAsiaTheme="minorHAnsi" w:cs="Arial"/>
        </w:rPr>
        <w:t xml:space="preserve">anel, when applicable, shall select appropriate sections of </w:t>
      </w:r>
      <w:r w:rsidR="00926A42">
        <w:rPr>
          <w:rFonts w:eastAsiaTheme="minorHAnsi" w:cs="Arial"/>
        </w:rPr>
        <w:t>IPs</w:t>
      </w:r>
      <w:r w:rsidRPr="00E8157D">
        <w:rPr>
          <w:rFonts w:eastAsiaTheme="minorHAnsi" w:cs="Arial"/>
        </w:rPr>
        <w:t xml:space="preserve"> to perform a variety of inspection activities across all cornerstones of safety to verify operational readiness. DRO shall provide guidance and </w:t>
      </w:r>
      <w:r w:rsidRPr="00E8157D">
        <w:rPr>
          <w:rFonts w:eastAsiaTheme="minorHAnsi" w:cs="Arial"/>
        </w:rPr>
        <w:lastRenderedPageBreak/>
        <w:t xml:space="preserve">support for the selected </w:t>
      </w:r>
      <w:r w:rsidR="00926A42">
        <w:rPr>
          <w:rFonts w:eastAsiaTheme="minorHAnsi" w:cs="Arial"/>
        </w:rPr>
        <w:t>IPs</w:t>
      </w:r>
      <w:r w:rsidRPr="00E8157D">
        <w:rPr>
          <w:rFonts w:eastAsiaTheme="minorHAnsi" w:cs="Arial"/>
        </w:rPr>
        <w:t>. General inspection areas should include, but are not limited to, a review and assessment of:</w:t>
      </w:r>
    </w:p>
    <w:p w14:paraId="5ECC0E00" w14:textId="48B11FBC" w:rsidR="00E8157D" w:rsidRPr="00E8157D" w:rsidRDefault="00271E66" w:rsidP="00DA0761">
      <w:pPr>
        <w:pStyle w:val="ListBullet3"/>
      </w:pPr>
      <w:r>
        <w:t xml:space="preserve">the SSCs </w:t>
      </w:r>
      <w:r w:rsidR="00E8157D" w:rsidRPr="00E8157D">
        <w:t xml:space="preserve">to evaluate system restoration, including quality assurance controls needed to </w:t>
      </w:r>
      <w:r w:rsidR="007E60A8" w:rsidRPr="00E8157D">
        <w:t>establish operability</w:t>
      </w:r>
      <w:r w:rsidR="00E8157D" w:rsidRPr="00E8157D">
        <w:t>/SSC functionality and the design and licensing basis functions</w:t>
      </w:r>
    </w:p>
    <w:p w14:paraId="5541F6F5" w14:textId="34AB3A6A" w:rsidR="00E8157D" w:rsidRPr="00E8157D" w:rsidRDefault="000202D4" w:rsidP="00DA0761">
      <w:pPr>
        <w:pStyle w:val="ListBullet3"/>
      </w:pPr>
      <w:r>
        <w:t>r</w:t>
      </w:r>
      <w:r w:rsidR="00E8157D" w:rsidRPr="00E8157D">
        <w:t>e-implementation of accredited or NRC-approved licensed operator qualifications and training programs, including simulator fidelity</w:t>
      </w:r>
    </w:p>
    <w:p w14:paraId="5EABF07D" w14:textId="27ECB3F9" w:rsidR="00E8157D" w:rsidRPr="00E8157D" w:rsidRDefault="000202D4" w:rsidP="00DA0761">
      <w:pPr>
        <w:pStyle w:val="ListBullet3"/>
      </w:pPr>
      <w:r>
        <w:t>r</w:t>
      </w:r>
      <w:r w:rsidR="00E8157D" w:rsidRPr="00E8157D">
        <w:t>e-implementation of accredited or NRC-approved maintenance and technical training programs (e.g., non-licensed operators, security, maintenance, health physics, chemistry, emergency planning, etc.)</w:t>
      </w:r>
    </w:p>
    <w:p w14:paraId="0535E34D" w14:textId="3EC12B87" w:rsidR="00E8157D" w:rsidRPr="00E8157D" w:rsidRDefault="000202D4" w:rsidP="00DA0761">
      <w:pPr>
        <w:pStyle w:val="ListBullet3"/>
      </w:pPr>
      <w:r>
        <w:t>s</w:t>
      </w:r>
      <w:r w:rsidR="00E8157D" w:rsidRPr="00E8157D">
        <w:t>taffing, work hour controls, and fitness-for-duty programs</w:t>
      </w:r>
    </w:p>
    <w:p w14:paraId="7F5DA60F" w14:textId="1F596B85" w:rsidR="00E8157D" w:rsidRPr="00E8157D" w:rsidRDefault="000202D4" w:rsidP="00DA0761">
      <w:pPr>
        <w:pStyle w:val="ListBullet3"/>
      </w:pPr>
      <w:r>
        <w:t>r</w:t>
      </w:r>
      <w:r w:rsidR="00E8157D" w:rsidRPr="00E8157D">
        <w:t xml:space="preserve">egulatory </w:t>
      </w:r>
      <w:r w:rsidR="004F3117">
        <w:t>p</w:t>
      </w:r>
      <w:r w:rsidR="00E8157D" w:rsidRPr="00E8157D">
        <w:t>rogram re-implementation (including any commitment changes) (e.g., corrective action, in-service inspections, containment leakage, fire protection, aging management, maintenance rule, risk-based programs, cybersecurity, security, emergency planning, etc.)</w:t>
      </w:r>
    </w:p>
    <w:p w14:paraId="46B88A48" w14:textId="32267279" w:rsidR="00E8157D" w:rsidRPr="00E8157D" w:rsidRDefault="000202D4" w:rsidP="00DA0761">
      <w:pPr>
        <w:pStyle w:val="ListBullet3"/>
      </w:pPr>
      <w:r>
        <w:t>r</w:t>
      </w:r>
      <w:r w:rsidR="00E8157D" w:rsidRPr="00E8157D">
        <w:t>adiation safety, security, and emergency preparedness plan transitions from decommissioning activities to operational activities</w:t>
      </w:r>
    </w:p>
    <w:p w14:paraId="309DB750" w14:textId="5C0A6F05" w:rsidR="00E8157D" w:rsidRPr="00E8157D" w:rsidRDefault="000202D4" w:rsidP="00DA0761">
      <w:pPr>
        <w:pStyle w:val="ListBullet3"/>
      </w:pPr>
      <w:r>
        <w:t>r</w:t>
      </w:r>
      <w:r w:rsidR="00E8157D" w:rsidRPr="00E8157D">
        <w:t>esolution of open or deferred items not previously completed due to plant shutdown (e.g., regulatory commitments, unresolved items, orders, voluntary initiatives that support safety, etc.)</w:t>
      </w:r>
    </w:p>
    <w:p w14:paraId="2D8E32A8" w14:textId="05F744FB" w:rsidR="00E8157D" w:rsidRPr="00E8157D" w:rsidRDefault="000202D4" w:rsidP="00DA0761">
      <w:pPr>
        <w:pStyle w:val="ListBullet3"/>
      </w:pPr>
      <w:r>
        <w:t>e</w:t>
      </w:r>
      <w:r w:rsidR="00E8157D" w:rsidRPr="00E8157D">
        <w:t>valuation and implementation of major modifications that could affect plant operation and/or support safety</w:t>
      </w:r>
    </w:p>
    <w:p w14:paraId="433A3285" w14:textId="53892BD3" w:rsidR="00E8157D" w:rsidRPr="00E8157D" w:rsidRDefault="000202D4" w:rsidP="00DA0761">
      <w:pPr>
        <w:pStyle w:val="ListBullet3"/>
      </w:pPr>
      <w:r>
        <w:t>r</w:t>
      </w:r>
      <w:r w:rsidR="00E8157D" w:rsidRPr="00E8157D">
        <w:t>econstitution of plant licensing and design basis, as needed</w:t>
      </w:r>
    </w:p>
    <w:p w14:paraId="2AB0E9D7" w14:textId="3BB241D2" w:rsidR="00E8157D" w:rsidRPr="00E8157D" w:rsidRDefault="00E8157D" w:rsidP="00B23474">
      <w:pPr>
        <w:pStyle w:val="BodyText3"/>
        <w:rPr>
          <w:rFonts w:eastAsiaTheme="minorHAnsi" w:cs="Arial"/>
        </w:rPr>
      </w:pPr>
      <w:r w:rsidRPr="00E8157D">
        <w:rPr>
          <w:rFonts w:eastAsiaTheme="minorHAnsi" w:cs="Arial"/>
        </w:rPr>
        <w:t xml:space="preserve">For example, the review of the emergency preparedness program should assess whether all applicable regulatory requirements for onsite and offsite exercises are met prior to the plant </w:t>
      </w:r>
      <w:ins w:id="134" w:author="Author">
        <w:r w:rsidR="00D15EB7">
          <w:rPr>
            <w:rFonts w:eastAsiaTheme="minorHAnsi" w:cs="Arial"/>
          </w:rPr>
          <w:t xml:space="preserve">returning </w:t>
        </w:r>
      </w:ins>
      <w:r w:rsidRPr="00E8157D">
        <w:rPr>
          <w:rFonts w:eastAsiaTheme="minorHAnsi" w:cs="Arial"/>
        </w:rPr>
        <w:t>to an operating status.</w:t>
      </w:r>
    </w:p>
    <w:p w14:paraId="6007A88E" w14:textId="5D6A314D" w:rsidR="00E8157D" w:rsidRPr="00E8157D" w:rsidRDefault="00E8157D" w:rsidP="00B23474">
      <w:pPr>
        <w:pStyle w:val="BodyText3"/>
        <w:rPr>
          <w:rFonts w:eastAsiaTheme="minorHAnsi" w:cs="Arial"/>
        </w:rPr>
      </w:pPr>
      <w:r w:rsidRPr="00E8157D">
        <w:rPr>
          <w:rFonts w:eastAsiaTheme="minorHAnsi" w:cs="Arial"/>
        </w:rPr>
        <w:t>The Inspection Plan should be reviewed and modified, as necessary, on at least a quarterly basis to ensure that the inspection schedule is optimized with anticipated plant activities.</w:t>
      </w:r>
    </w:p>
    <w:p w14:paraId="6F0FEED4" w14:textId="52483705" w:rsidR="00082178" w:rsidRDefault="00082178" w:rsidP="00082178">
      <w:pPr>
        <w:pStyle w:val="Heading2"/>
      </w:pPr>
      <w:bookmarkStart w:id="135" w:name="_Toc167801139"/>
      <w:r w:rsidRPr="00800688">
        <w:t>06.0</w:t>
      </w:r>
      <w:r w:rsidR="008E2EA9">
        <w:t>5</w:t>
      </w:r>
      <w:r w:rsidRPr="00800688">
        <w:tab/>
      </w:r>
      <w:r w:rsidR="002543D0">
        <w:rPr>
          <w:u w:val="single"/>
        </w:rPr>
        <w:t>Performance Indicators</w:t>
      </w:r>
      <w:bookmarkEnd w:id="135"/>
    </w:p>
    <w:p w14:paraId="68773C1D" w14:textId="0DA74C35" w:rsidR="003A017F" w:rsidRPr="003A017F" w:rsidRDefault="003A017F" w:rsidP="00B23474">
      <w:pPr>
        <w:pStyle w:val="BodyText3"/>
        <w:rPr>
          <w:rFonts w:eastAsiaTheme="minorHAnsi" w:cs="Arial"/>
        </w:rPr>
      </w:pPr>
      <w:r w:rsidRPr="003A017F">
        <w:rPr>
          <w:rFonts w:eastAsiaTheme="minorHAnsi" w:cs="Arial"/>
        </w:rPr>
        <w:t>Performance Indicators</w:t>
      </w:r>
      <w:r w:rsidR="007B6DE7">
        <w:rPr>
          <w:rFonts w:eastAsiaTheme="minorHAnsi" w:cs="Arial"/>
        </w:rPr>
        <w:t xml:space="preserve"> </w:t>
      </w:r>
      <w:r w:rsidR="00145234">
        <w:rPr>
          <w:rFonts w:eastAsiaTheme="minorHAnsi" w:cs="Arial"/>
        </w:rPr>
        <w:t xml:space="preserve">(PIs) </w:t>
      </w:r>
      <w:r w:rsidRPr="003A017F">
        <w:rPr>
          <w:rFonts w:eastAsiaTheme="minorHAnsi" w:cs="Arial"/>
        </w:rPr>
        <w:t>will likely have lapsed or may lack current data depending on the date of permanent shutdown. The inspection plan should include consideration of any inspections necessary to compensate for PIs that lack current data.</w:t>
      </w:r>
    </w:p>
    <w:p w14:paraId="3DD87B9B" w14:textId="17D416C5" w:rsidR="00CF160A" w:rsidRDefault="003A017F" w:rsidP="00B23474">
      <w:pPr>
        <w:pStyle w:val="BodyText3"/>
        <w:rPr>
          <w:rFonts w:eastAsiaTheme="minorHAnsi" w:cs="Arial"/>
        </w:rPr>
      </w:pPr>
      <w:r w:rsidRPr="003A017F">
        <w:rPr>
          <w:rFonts w:eastAsiaTheme="minorHAnsi" w:cs="Arial"/>
        </w:rPr>
        <w:t xml:space="preserve">Following Restart, several PIs will remain invalid until sufficient data has been collected to calculate each specific PI. In other words, the validity of each PI is dependent on the data needed to calculate the specific PI. The algorithms for calculating the different PIs, and in some cases the thresholds to determine their validity, are contained in NEI 99-02, “Regulatory Assessment Performance Indicator Guideline.” As an example, since the </w:t>
      </w:r>
      <w:r w:rsidRPr="003A017F">
        <w:rPr>
          <w:rFonts w:eastAsiaTheme="minorHAnsi" w:cs="Arial"/>
        </w:rPr>
        <w:lastRenderedPageBreak/>
        <w:t>Unplanned Scrams and Unplanned Power Changes PIs in the Initiating Events cornerstone are not considered valid if there are fewer than 2,400 critical hours in the previous four quarters, it would typically take two quarters of operational data following restart for these indicators to be considered valid. Furthermore, starting up with only two quarters of critical hours makes this PI more volatile, meaning it could cross a threshold with a lower number of scrams than was intended.</w:t>
      </w:r>
    </w:p>
    <w:p w14:paraId="414A08A4" w14:textId="26CD59C5" w:rsidR="003A017F" w:rsidRDefault="003A017F" w:rsidP="00B23474">
      <w:pPr>
        <w:pStyle w:val="BodyText3"/>
        <w:rPr>
          <w:rFonts w:eastAsiaTheme="minorHAnsi" w:cs="Arial"/>
        </w:rPr>
      </w:pPr>
      <w:r w:rsidRPr="003A017F">
        <w:rPr>
          <w:rFonts w:eastAsiaTheme="minorHAnsi" w:cs="Arial"/>
        </w:rPr>
        <w:t>Mitigating System Performance Index (MSPI) is a valid indicator if supported by 3 years of data. The staff and industry representatives have discussed the validity of MSPI</w:t>
      </w:r>
      <w:r w:rsidR="008036AD">
        <w:rPr>
          <w:rFonts w:eastAsiaTheme="minorHAnsi" w:cs="Arial"/>
        </w:rPr>
        <w:t xml:space="preserve">s </w:t>
      </w:r>
      <w:r w:rsidRPr="003A017F">
        <w:rPr>
          <w:rFonts w:eastAsiaTheme="minorHAnsi" w:cs="Arial"/>
        </w:rPr>
        <w:t>after extended shutdown and concluded that at least four quarters of operational data are required prior to making these PIs valid for assessment purposes. The staff will evaluate the validity of MSPI indicators on a plant-specific basis via the ROP Working Group and F</w:t>
      </w:r>
      <w:r w:rsidR="0097709D">
        <w:rPr>
          <w:rFonts w:eastAsiaTheme="minorHAnsi" w:cs="Arial"/>
        </w:rPr>
        <w:t>AQ</w:t>
      </w:r>
      <w:r w:rsidRPr="003A017F">
        <w:rPr>
          <w:rFonts w:eastAsiaTheme="minorHAnsi" w:cs="Arial"/>
        </w:rPr>
        <w:t xml:space="preserve"> process (reference January 2014 ROP Public Meeting Summary </w:t>
      </w:r>
      <w:r w:rsidR="00D34DE8">
        <w:rPr>
          <w:rFonts w:eastAsiaTheme="minorHAnsi" w:cs="Arial"/>
        </w:rPr>
        <w:t>(</w:t>
      </w:r>
      <w:r w:rsidRPr="003A017F">
        <w:rPr>
          <w:rFonts w:eastAsiaTheme="minorHAnsi" w:cs="Arial"/>
        </w:rPr>
        <w:t>ML14041A236</w:t>
      </w:r>
      <w:r w:rsidR="00D34DE8">
        <w:rPr>
          <w:rFonts w:eastAsiaTheme="minorHAnsi" w:cs="Arial"/>
        </w:rPr>
        <w:t>)</w:t>
      </w:r>
      <w:r w:rsidRPr="003A017F">
        <w:rPr>
          <w:rFonts w:eastAsiaTheme="minorHAnsi" w:cs="Arial"/>
        </w:rPr>
        <w:t xml:space="preserve">). On the other hand, the Reactor Coolant System (RCS) Activity and RCS Leakage PIs in the Barrier Integrity cornerstone are considered valid with the first quarterly data submittal following restart because the PIs can be calculated using a single month’s reported value at steady state power. Questions regarding the potential validity of specific indicators should be referred to </w:t>
      </w:r>
      <w:r w:rsidR="00712B87" w:rsidRPr="006919FD">
        <w:t>NRR/DRO/IRAB</w:t>
      </w:r>
      <w:r w:rsidRPr="003A017F">
        <w:rPr>
          <w:rFonts w:eastAsiaTheme="minorHAnsi" w:cs="Arial"/>
        </w:rPr>
        <w:t>.</w:t>
      </w:r>
    </w:p>
    <w:p w14:paraId="727360E0" w14:textId="52E2FDBF" w:rsidR="00533602" w:rsidRPr="00533602" w:rsidRDefault="00B55B4C" w:rsidP="003A3A6D">
      <w:pPr>
        <w:pStyle w:val="Heading2"/>
        <w:rPr>
          <w:rFonts w:eastAsiaTheme="minorHAnsi" w:cs="Arial"/>
        </w:rPr>
      </w:pPr>
      <w:bookmarkStart w:id="136" w:name="_Toc167801140"/>
      <w:r>
        <w:rPr>
          <w:rFonts w:eastAsiaTheme="minorHAnsi" w:cs="Arial"/>
        </w:rPr>
        <w:t>06.06</w:t>
      </w:r>
      <w:r w:rsidR="00393395">
        <w:rPr>
          <w:rFonts w:eastAsiaTheme="minorHAnsi" w:cs="Arial"/>
        </w:rPr>
        <w:tab/>
      </w:r>
      <w:r w:rsidR="00533602" w:rsidRPr="00533602">
        <w:rPr>
          <w:rFonts w:eastAsiaTheme="minorHAnsi" w:cs="Arial"/>
          <w:u w:val="single"/>
        </w:rPr>
        <w:t>Resources</w:t>
      </w:r>
      <w:bookmarkEnd w:id="136"/>
    </w:p>
    <w:p w14:paraId="4F585FF8" w14:textId="20AB96D2" w:rsidR="00533602" w:rsidRPr="00533602" w:rsidRDefault="00533602" w:rsidP="00533602">
      <w:pPr>
        <w:pStyle w:val="BodyText3"/>
        <w:rPr>
          <w:rFonts w:eastAsiaTheme="minorHAnsi" w:cs="Arial"/>
        </w:rPr>
      </w:pPr>
      <w:r w:rsidRPr="00533602">
        <w:rPr>
          <w:rFonts w:eastAsiaTheme="minorHAnsi" w:cs="Arial"/>
        </w:rPr>
        <w:t>Based on the Inspection Plan, a detailed resource projection should be created. Resource loading will be dependent on projected scheduled dates for activities and any specific agency or contractor qualifications/expertise required for the activities. A cross</w:t>
      </w:r>
      <w:r w:rsidR="002236D4">
        <w:rPr>
          <w:rFonts w:eastAsiaTheme="minorHAnsi" w:cs="Arial"/>
        </w:rPr>
        <w:noBreakHyphen/>
      </w:r>
      <w:r w:rsidRPr="00533602">
        <w:rPr>
          <w:rFonts w:eastAsiaTheme="minorHAnsi" w:cs="Arial"/>
        </w:rPr>
        <w:t>functional, agencywide approach should be considered when trying to identify available resources. Efficiencies could be gained by utilizing individuals’ diverse qualifications potentially in a variety of areas to accomplish multiple activities in a shorter amount of time.</w:t>
      </w:r>
    </w:p>
    <w:p w14:paraId="0C668AD5" w14:textId="47042C29" w:rsidR="00877BDD" w:rsidRPr="006457BE" w:rsidRDefault="00AF11C4" w:rsidP="00877BDD">
      <w:pPr>
        <w:pStyle w:val="BodyText3"/>
        <w:rPr>
          <w:rFonts w:eastAsiaTheme="minorHAnsi" w:cs="Arial"/>
        </w:rPr>
      </w:pPr>
      <w:r>
        <w:rPr>
          <w:rFonts w:eastAsiaTheme="minorHAnsi" w:cs="Arial"/>
        </w:rPr>
        <w:t>T</w:t>
      </w:r>
      <w:r w:rsidR="00533602" w:rsidRPr="00533602">
        <w:rPr>
          <w:rFonts w:eastAsiaTheme="minorHAnsi" w:cs="Arial"/>
        </w:rPr>
        <w:t xml:space="preserve">he reinstitution of site-specific Senior and Resident Inspectors should </w:t>
      </w:r>
      <w:r w:rsidR="0034165E">
        <w:rPr>
          <w:rFonts w:eastAsiaTheme="minorHAnsi" w:cs="Arial"/>
        </w:rPr>
        <w:t xml:space="preserve">also </w:t>
      </w:r>
      <w:r w:rsidR="00533602" w:rsidRPr="00533602">
        <w:rPr>
          <w:rFonts w:eastAsiaTheme="minorHAnsi" w:cs="Arial"/>
        </w:rPr>
        <w:t xml:space="preserve">be evaluated to assist </w:t>
      </w:r>
      <w:r w:rsidR="005D74CA">
        <w:rPr>
          <w:rFonts w:eastAsiaTheme="minorHAnsi" w:cs="Arial"/>
        </w:rPr>
        <w:t xml:space="preserve">the </w:t>
      </w:r>
      <w:r w:rsidR="005D74CA" w:rsidRPr="005D74CA">
        <w:rPr>
          <w:rFonts w:eastAsiaTheme="minorHAnsi" w:cs="Arial"/>
        </w:rPr>
        <w:t>Restart of Reactor Facilities Inspection Process</w:t>
      </w:r>
      <w:r w:rsidR="00533602" w:rsidRPr="00533602">
        <w:rPr>
          <w:rFonts w:eastAsiaTheme="minorHAnsi" w:cs="Arial"/>
        </w:rPr>
        <w:t xml:space="preserve"> most efficiently and to allow ample time for those individuals to become familiar with the reactor facility and associated </w:t>
      </w:r>
      <w:r w:rsidR="00504586" w:rsidRPr="00533602">
        <w:rPr>
          <w:rFonts w:eastAsiaTheme="minorHAnsi" w:cs="Arial"/>
        </w:rPr>
        <w:t>activities. Supplemental</w:t>
      </w:r>
      <w:r w:rsidR="00533602" w:rsidRPr="00533602">
        <w:rPr>
          <w:rFonts w:eastAsiaTheme="minorHAnsi" w:cs="Arial"/>
        </w:rPr>
        <w:t>, temporary support for the resident inspectors should also be considered based on the licensee’s schedule of activities.</w:t>
      </w:r>
    </w:p>
    <w:p w14:paraId="4236A8A3" w14:textId="14F713A8" w:rsidR="00022529" w:rsidRPr="0007331E" w:rsidRDefault="00533602" w:rsidP="0007331E">
      <w:pPr>
        <w:pStyle w:val="BodyText3"/>
        <w:rPr>
          <w:rFonts w:eastAsiaTheme="minorHAnsi" w:cs="Arial"/>
        </w:rPr>
      </w:pPr>
      <w:r w:rsidRPr="00533602">
        <w:rPr>
          <w:rFonts w:eastAsiaTheme="minorHAnsi" w:cs="Arial"/>
        </w:rPr>
        <w:t xml:space="preserve">In addition to consideration for a </w:t>
      </w:r>
      <w:r w:rsidR="00D0350F">
        <w:rPr>
          <w:rFonts w:eastAsiaTheme="minorHAnsi" w:cs="Arial"/>
        </w:rPr>
        <w:t>t</w:t>
      </w:r>
      <w:r w:rsidRPr="00533602">
        <w:rPr>
          <w:rFonts w:eastAsiaTheme="minorHAnsi" w:cs="Arial"/>
        </w:rPr>
        <w:t xml:space="preserve">eam </w:t>
      </w:r>
      <w:r w:rsidR="00D0350F">
        <w:rPr>
          <w:rFonts w:eastAsiaTheme="minorHAnsi" w:cs="Arial"/>
        </w:rPr>
        <w:t>l</w:t>
      </w:r>
      <w:r w:rsidRPr="00533602">
        <w:rPr>
          <w:rFonts w:eastAsiaTheme="minorHAnsi" w:cs="Arial"/>
        </w:rPr>
        <w:t xml:space="preserve">ead for the </w:t>
      </w:r>
      <w:r w:rsidR="00D0350F">
        <w:rPr>
          <w:rFonts w:eastAsiaTheme="minorHAnsi" w:cs="Arial"/>
        </w:rPr>
        <w:t>r</w:t>
      </w:r>
      <w:r w:rsidRPr="00533602">
        <w:rPr>
          <w:rFonts w:eastAsiaTheme="minorHAnsi" w:cs="Arial"/>
        </w:rPr>
        <w:t>estart efforts, consideration should also be given for additional regional-based resources to provide project management, inspection, and allegations support.</w:t>
      </w:r>
    </w:p>
    <w:p w14:paraId="42CFF921" w14:textId="0FD5BD73" w:rsidR="000E21BE" w:rsidRPr="000E21BE" w:rsidRDefault="000E21BE" w:rsidP="003A3A6D">
      <w:pPr>
        <w:pStyle w:val="Heading2"/>
        <w:rPr>
          <w:rFonts w:eastAsiaTheme="minorHAnsi" w:cs="Arial"/>
        </w:rPr>
      </w:pPr>
      <w:bookmarkStart w:id="137" w:name="_Toc167801141"/>
      <w:r w:rsidRPr="000E21BE">
        <w:rPr>
          <w:rFonts w:eastAsiaTheme="minorHAnsi" w:cs="Arial"/>
        </w:rPr>
        <w:t>06.0</w:t>
      </w:r>
      <w:r w:rsidR="00900DE9">
        <w:rPr>
          <w:rFonts w:eastAsiaTheme="minorHAnsi" w:cs="Arial"/>
        </w:rPr>
        <w:t>7</w:t>
      </w:r>
      <w:r w:rsidR="003A3A6D">
        <w:rPr>
          <w:rFonts w:eastAsiaTheme="minorHAnsi" w:cs="Arial"/>
        </w:rPr>
        <w:tab/>
      </w:r>
      <w:r w:rsidRPr="000E21BE">
        <w:rPr>
          <w:rFonts w:eastAsiaTheme="minorHAnsi" w:cs="Arial"/>
          <w:u w:val="single"/>
        </w:rPr>
        <w:t>Documentation</w:t>
      </w:r>
      <w:bookmarkEnd w:id="137"/>
    </w:p>
    <w:p w14:paraId="2648825E" w14:textId="4093DF8B" w:rsidR="00817D9C" w:rsidRDefault="000E21BE" w:rsidP="000E21BE">
      <w:pPr>
        <w:pStyle w:val="BodyText"/>
        <w:ind w:left="720"/>
        <w:rPr>
          <w:ins w:id="138" w:author="Author"/>
        </w:rPr>
      </w:pPr>
      <w:r w:rsidRPr="000E21BE">
        <w:t xml:space="preserve">The quarterly and standalone reports should document </w:t>
      </w:r>
      <w:ins w:id="139" w:author="Author">
        <w:r w:rsidR="00D15EB7">
          <w:t xml:space="preserve">completion of </w:t>
        </w:r>
      </w:ins>
      <w:r w:rsidRPr="000E21BE">
        <w:t xml:space="preserve">the applicable </w:t>
      </w:r>
      <w:r w:rsidR="00E6639F">
        <w:t>IP</w:t>
      </w:r>
      <w:r w:rsidRPr="000E21BE">
        <w:t>s (or sections within), wh</w:t>
      </w:r>
      <w:r w:rsidR="006A1CB2">
        <w:t>ich</w:t>
      </w:r>
      <w:r w:rsidRPr="000E21BE">
        <w:t xml:space="preserve"> SSCs or programs were reviewed, specific notable items related to the samples, as needed, and the basis for selection of the samples (i.e.</w:t>
      </w:r>
      <w:r w:rsidR="006A1CB2">
        <w:t>,</w:t>
      </w:r>
      <w:r w:rsidRPr="000E21BE">
        <w:t xml:space="preserve"> wh</w:t>
      </w:r>
      <w:r w:rsidR="006A1CB2">
        <w:t>ich</w:t>
      </w:r>
      <w:r w:rsidRPr="000E21BE">
        <w:t xml:space="preserve"> cornerstone and attributes were assessed). All reports should follow the guidance in IMC</w:t>
      </w:r>
      <w:r w:rsidR="00146D18">
        <w:t> </w:t>
      </w:r>
      <w:r w:rsidRPr="000E21BE">
        <w:t xml:space="preserve">0611, “Power Reactor Inspection Reports,” for documenting inspection activities. </w:t>
      </w:r>
    </w:p>
    <w:p w14:paraId="528B7105" w14:textId="18619D15" w:rsidR="00AD7DD9" w:rsidRDefault="000E21BE" w:rsidP="00432371">
      <w:pPr>
        <w:pStyle w:val="BodyText"/>
        <w:ind w:left="720"/>
      </w:pPr>
      <w:r w:rsidRPr="000E21BE">
        <w:t>Any noteworthy observations, open or unresolved items, and identified findings and violations should be dispositioned per the applicable guidance documents and tracked in the Reactor Program System as inputs into the final operational readiness assessment.</w:t>
      </w:r>
      <w:bookmarkStart w:id="140" w:name="_Toc167801142"/>
    </w:p>
    <w:p w14:paraId="10194C38" w14:textId="3EB8CC89" w:rsidR="006E4F84" w:rsidRPr="00AD7DD9" w:rsidRDefault="006E4F84" w:rsidP="00AD7DD9">
      <w:pPr>
        <w:pStyle w:val="Heading2"/>
        <w:rPr>
          <w:rFonts w:eastAsiaTheme="minorHAnsi" w:cs="Arial"/>
        </w:rPr>
      </w:pPr>
      <w:r w:rsidRPr="00AD7DD9">
        <w:rPr>
          <w:rFonts w:eastAsiaTheme="minorHAnsi" w:cs="Arial"/>
        </w:rPr>
        <w:lastRenderedPageBreak/>
        <w:t>06.0</w:t>
      </w:r>
      <w:r w:rsidR="00B66D52" w:rsidRPr="00AD7DD9">
        <w:rPr>
          <w:rFonts w:eastAsiaTheme="minorHAnsi" w:cs="Arial"/>
        </w:rPr>
        <w:t>8</w:t>
      </w:r>
      <w:r w:rsidRPr="00AD7DD9">
        <w:rPr>
          <w:rFonts w:eastAsiaTheme="minorHAnsi" w:cs="Arial"/>
        </w:rPr>
        <w:tab/>
      </w:r>
      <w:r w:rsidRPr="00AD7DD9">
        <w:rPr>
          <w:rFonts w:eastAsiaTheme="minorHAnsi" w:cs="Arial"/>
          <w:u w:val="single"/>
        </w:rPr>
        <w:t>Completion</w:t>
      </w:r>
      <w:bookmarkEnd w:id="140"/>
    </w:p>
    <w:p w14:paraId="6EE054A2" w14:textId="18B59A20" w:rsidR="004A3142" w:rsidRDefault="00C26E17" w:rsidP="001846A5">
      <w:pPr>
        <w:pStyle w:val="BodyText"/>
        <w:ind w:left="720"/>
      </w:pPr>
      <w:ins w:id="141" w:author="Author">
        <w:r>
          <w:t xml:space="preserve">If restart is authorized, the NRC will complete inspections to verify </w:t>
        </w:r>
        <w:r w:rsidR="0047457E">
          <w:t xml:space="preserve">before </w:t>
        </w:r>
        <w:proofErr w:type="gramStart"/>
        <w:r w:rsidR="0047457E">
          <w:t>restart</w:t>
        </w:r>
        <w:proofErr w:type="gramEnd"/>
        <w:r w:rsidR="0047457E">
          <w:t xml:space="preserve"> that reactor operation will be safe and secure in accordance with NRC requi</w:t>
        </w:r>
        <w:r w:rsidR="00F030D5">
          <w:t xml:space="preserve">rements. </w:t>
        </w:r>
        <w:r w:rsidR="003147E3">
          <w:t>T</w:t>
        </w:r>
      </w:ins>
      <w:r w:rsidR="008447FD" w:rsidRPr="008447FD">
        <w:t xml:space="preserve">he NRC will </w:t>
      </w:r>
      <w:ins w:id="142" w:author="Author">
        <w:r w:rsidR="003147E3">
          <w:t>also decide when to</w:t>
        </w:r>
      </w:ins>
      <w:r w:rsidR="008447FD" w:rsidRPr="008447FD">
        <w:t xml:space="preserve"> transition </w:t>
      </w:r>
      <w:ins w:id="143" w:author="Author">
        <w:r w:rsidR="00D15EB7">
          <w:t xml:space="preserve">NRC oversight </w:t>
        </w:r>
      </w:ins>
      <w:r w:rsidR="00D05578">
        <w:t xml:space="preserve">of the facility </w:t>
      </w:r>
      <w:r w:rsidR="008447FD" w:rsidRPr="008447FD">
        <w:t>to the ROP.</w:t>
      </w:r>
    </w:p>
    <w:p w14:paraId="5FCCB811" w14:textId="7DD9CF6B" w:rsidR="00817CC2" w:rsidRDefault="00B0335E" w:rsidP="00817CC2">
      <w:pPr>
        <w:pStyle w:val="Heading1"/>
      </w:pPr>
      <w:bookmarkStart w:id="144" w:name="_Toc167801143"/>
      <w:r>
        <w:t>2562-07</w:t>
      </w:r>
      <w:r>
        <w:tab/>
        <w:t>REFERENCES</w:t>
      </w:r>
      <w:bookmarkEnd w:id="144"/>
    </w:p>
    <w:p w14:paraId="5A998C39" w14:textId="77777777" w:rsidR="00E96465" w:rsidRDefault="00E96465" w:rsidP="00360731">
      <w:pPr>
        <w:pStyle w:val="BodyText2"/>
        <w:ind w:left="1080" w:hanging="1080"/>
      </w:pPr>
      <w:r w:rsidRPr="00E8157D">
        <w:rPr>
          <w:rFonts w:eastAsiaTheme="minorHAnsi" w:cs="Arial"/>
        </w:rPr>
        <w:t>IMC 0040, “Prepar</w:t>
      </w:r>
      <w:r>
        <w:rPr>
          <w:rFonts w:eastAsiaTheme="minorHAnsi" w:cs="Arial"/>
        </w:rPr>
        <w:t>ation,</w:t>
      </w:r>
      <w:r w:rsidRPr="00E8157D">
        <w:rPr>
          <w:rFonts w:eastAsiaTheme="minorHAnsi" w:cs="Arial"/>
        </w:rPr>
        <w:t xml:space="preserve"> Revisi</w:t>
      </w:r>
      <w:r>
        <w:rPr>
          <w:rFonts w:eastAsiaTheme="minorHAnsi" w:cs="Arial"/>
        </w:rPr>
        <w:t>o</w:t>
      </w:r>
      <w:r w:rsidRPr="00E8157D">
        <w:rPr>
          <w:rFonts w:eastAsiaTheme="minorHAnsi" w:cs="Arial"/>
        </w:rPr>
        <w:t>n, Issu</w:t>
      </w:r>
      <w:r>
        <w:rPr>
          <w:rFonts w:eastAsiaTheme="minorHAnsi" w:cs="Arial"/>
        </w:rPr>
        <w:t>ance, and Ongoing Oversight of</w:t>
      </w:r>
      <w:r w:rsidRPr="00E8157D">
        <w:rPr>
          <w:rFonts w:eastAsiaTheme="minorHAnsi" w:cs="Arial"/>
        </w:rPr>
        <w:t xml:space="preserve"> NRC Inspection Manual</w:t>
      </w:r>
      <w:r>
        <w:rPr>
          <w:rFonts w:eastAsiaTheme="minorHAnsi" w:cs="Arial"/>
        </w:rPr>
        <w:t xml:space="preserve"> Documents</w:t>
      </w:r>
      <w:r w:rsidRPr="00E8157D">
        <w:rPr>
          <w:rFonts w:eastAsiaTheme="minorHAnsi" w:cs="Arial"/>
        </w:rPr>
        <w:t>”</w:t>
      </w:r>
    </w:p>
    <w:p w14:paraId="4FA54890" w14:textId="77777777" w:rsidR="00E96465" w:rsidRDefault="00E96465" w:rsidP="00360731">
      <w:pPr>
        <w:pStyle w:val="BodyText2"/>
        <w:ind w:left="1080" w:hanging="1080"/>
      </w:pPr>
      <w:r>
        <w:t>IMC 0305, “</w:t>
      </w:r>
      <w:r w:rsidRPr="009C137F">
        <w:t>Operating Reactor Assessment Program</w:t>
      </w:r>
      <w:r>
        <w:t>”</w:t>
      </w:r>
    </w:p>
    <w:p w14:paraId="12DDAA29" w14:textId="77777777" w:rsidR="00E96465" w:rsidRDefault="00E96465" w:rsidP="00360731">
      <w:pPr>
        <w:pStyle w:val="BodyText2"/>
        <w:ind w:left="1080" w:hanging="1080"/>
      </w:pPr>
      <w:r w:rsidRPr="006919FD">
        <w:t>IMC 0307, “Reactor Oversight Process Self-Assessment Program</w:t>
      </w:r>
      <w:r>
        <w:t>”</w:t>
      </w:r>
    </w:p>
    <w:p w14:paraId="5CD5A54F" w14:textId="77777777" w:rsidR="00E96465" w:rsidRDefault="00E96465" w:rsidP="00360731">
      <w:pPr>
        <w:pStyle w:val="BodyText2"/>
        <w:ind w:left="1080" w:hanging="1080"/>
      </w:pPr>
      <w:r>
        <w:t>IMC 0350, “</w:t>
      </w:r>
      <w:r w:rsidRPr="005E217F">
        <w:t>Oversight of Reactor Facilities in a Shutdown Condition Due to Significant</w:t>
      </w:r>
      <w:r>
        <w:t xml:space="preserve"> </w:t>
      </w:r>
      <w:r w:rsidRPr="005E217F">
        <w:t>Performance and/or Operational Concerns</w:t>
      </w:r>
      <w:r>
        <w:t>”</w:t>
      </w:r>
    </w:p>
    <w:p w14:paraId="0B33AD4E" w14:textId="77777777" w:rsidR="00E96465" w:rsidRDefault="00E96465" w:rsidP="00360731">
      <w:pPr>
        <w:pStyle w:val="BodyText2"/>
        <w:ind w:left="1080" w:hanging="1080"/>
      </w:pPr>
      <w:r>
        <w:t>IMC 0375, “</w:t>
      </w:r>
      <w:r w:rsidRPr="00F81699">
        <w:t>Implementation of the Reactor Oversight Process at Reactor Facilities in an Extended Shutdown Condition for Reasons Not Related to Performance</w:t>
      </w:r>
      <w:r>
        <w:t>”</w:t>
      </w:r>
    </w:p>
    <w:p w14:paraId="588C4880" w14:textId="77777777" w:rsidR="00E96465" w:rsidRPr="0072142F" w:rsidRDefault="00E96465" w:rsidP="00054474">
      <w:pPr>
        <w:pStyle w:val="BodyText2"/>
      </w:pPr>
      <w:r>
        <w:t>IMC 0611, “Power Reactor Inspection Reports”</w:t>
      </w:r>
    </w:p>
    <w:p w14:paraId="18C63510" w14:textId="77777777" w:rsidR="00E96465" w:rsidRDefault="00E96465" w:rsidP="0061131F">
      <w:pPr>
        <w:pStyle w:val="BodyText2"/>
        <w:ind w:left="1080" w:hanging="1080"/>
      </w:pPr>
      <w:r w:rsidRPr="0061131F">
        <w:t>IMC 1601, “Communication and Coordination Protocol for Determining the Status of Offsite Emergency Preparedness”</w:t>
      </w:r>
    </w:p>
    <w:p w14:paraId="06EE6322" w14:textId="77777777" w:rsidR="00E96465" w:rsidRDefault="00E96465" w:rsidP="0072142F">
      <w:pPr>
        <w:pStyle w:val="BodyText2"/>
      </w:pPr>
      <w:r>
        <w:t>IMC 2515, “</w:t>
      </w:r>
      <w:r w:rsidRPr="00E83649">
        <w:t>Light Water Reactor Inspection Program Operations Phase</w:t>
      </w:r>
      <w:r>
        <w:t>”</w:t>
      </w:r>
    </w:p>
    <w:p w14:paraId="025DCB4C" w14:textId="77777777" w:rsidR="00E96465" w:rsidRDefault="00E96465" w:rsidP="0072142F">
      <w:pPr>
        <w:pStyle w:val="BodyText2"/>
      </w:pPr>
      <w:r>
        <w:t>IMC 2561, “</w:t>
      </w:r>
      <w:r w:rsidRPr="00F91248">
        <w:t>Decommissioning Power Reactor Inspection Program</w:t>
      </w:r>
      <w:r>
        <w:t>”</w:t>
      </w:r>
    </w:p>
    <w:p w14:paraId="634CE212" w14:textId="77777777" w:rsidR="00E96465" w:rsidRPr="0061131F" w:rsidRDefault="00E96465" w:rsidP="0061131F">
      <w:pPr>
        <w:pStyle w:val="BodyText2"/>
        <w:rPr>
          <w:rFonts w:eastAsiaTheme="minorHAnsi" w:cs="Arial"/>
        </w:rPr>
      </w:pPr>
      <w:r w:rsidRPr="0061131F">
        <w:rPr>
          <w:rFonts w:eastAsiaTheme="minorHAnsi" w:cs="Arial"/>
        </w:rPr>
        <w:t>MD 3.5, “Attendance at NRC Staff-Sponsored Meetings"</w:t>
      </w:r>
    </w:p>
    <w:p w14:paraId="1789C6FA" w14:textId="77777777" w:rsidR="00E96465" w:rsidRDefault="00E96465" w:rsidP="0072142F">
      <w:pPr>
        <w:pStyle w:val="BodyText2"/>
        <w:rPr>
          <w:rFonts w:eastAsiaTheme="minorHAnsi" w:cs="Arial"/>
        </w:rPr>
      </w:pPr>
      <w:r w:rsidRPr="003A017F">
        <w:rPr>
          <w:rFonts w:eastAsiaTheme="minorHAnsi" w:cs="Arial"/>
        </w:rPr>
        <w:t>NEI 99-02, “Regulatory Assessment Performance Indicator Guideline.”</w:t>
      </w:r>
    </w:p>
    <w:p w14:paraId="4B85D28A" w14:textId="77777777" w:rsidR="00204B31" w:rsidRPr="0072142F" w:rsidRDefault="00204B31" w:rsidP="00204B31">
      <w:pPr>
        <w:pStyle w:val="BodyText2"/>
      </w:pPr>
      <w:r>
        <w:t>“Palisades Restart Panel Charter” (</w:t>
      </w:r>
      <w:r w:rsidRPr="006553A6">
        <w:t>ML23297A053</w:t>
      </w:r>
      <w:r>
        <w:t>)</w:t>
      </w:r>
    </w:p>
    <w:p w14:paraId="34091208" w14:textId="77777777" w:rsidR="00204B31" w:rsidRDefault="00204B31" w:rsidP="0072142F">
      <w:pPr>
        <w:pStyle w:val="BodyText2"/>
        <w:rPr>
          <w:rFonts w:eastAsiaTheme="minorHAnsi" w:cs="Arial"/>
        </w:rPr>
      </w:pPr>
    </w:p>
    <w:p w14:paraId="4D8B0575" w14:textId="25FE28A3" w:rsidR="00053D1A" w:rsidRDefault="004A50C4" w:rsidP="00887981">
      <w:pPr>
        <w:pStyle w:val="END"/>
      </w:pPr>
      <w:r>
        <w:t>END</w:t>
      </w:r>
    </w:p>
    <w:p w14:paraId="31BC426C" w14:textId="77777777" w:rsidR="00610295" w:rsidRDefault="00610295" w:rsidP="002B2651">
      <w:pPr>
        <w:pStyle w:val="BodyText"/>
        <w:sectPr w:rsidR="00610295" w:rsidSect="006706F1">
          <w:footerReference w:type="default" r:id="rId13"/>
          <w:pgSz w:w="12240" w:h="15840"/>
          <w:pgMar w:top="1440" w:right="1440" w:bottom="1440" w:left="1440" w:header="720" w:footer="720" w:gutter="0"/>
          <w:pgNumType w:start="1"/>
          <w:cols w:space="720"/>
          <w:docGrid w:linePitch="360"/>
        </w:sectPr>
      </w:pPr>
    </w:p>
    <w:p w14:paraId="2BCC33FC" w14:textId="2A0586F9" w:rsidR="00151BB0" w:rsidRDefault="005E7B0E" w:rsidP="00151BB0">
      <w:pPr>
        <w:pStyle w:val="attachmenttitle"/>
      </w:pPr>
      <w:bookmarkStart w:id="145" w:name="_Toc167801144"/>
      <w:r>
        <w:lastRenderedPageBreak/>
        <w:t>Appendix A:</w:t>
      </w:r>
      <w:r w:rsidR="00B17F9F">
        <w:t xml:space="preserve"> </w:t>
      </w:r>
      <w:r w:rsidR="00D834FE" w:rsidRPr="00D834FE">
        <w:t>Communication Plan</w:t>
      </w:r>
      <w:bookmarkStart w:id="146" w:name="_Hlk160637635"/>
      <w:bookmarkEnd w:id="145"/>
    </w:p>
    <w:bookmarkEnd w:id="146"/>
    <w:p w14:paraId="5D130581" w14:textId="4D26CDA3" w:rsidR="00816C4B" w:rsidRPr="00816C4B" w:rsidRDefault="00816C4B" w:rsidP="00A35E8D">
      <w:pPr>
        <w:pStyle w:val="BodyText"/>
        <w:rPr>
          <w:u w:val="single"/>
        </w:rPr>
      </w:pPr>
      <w:r w:rsidRPr="00816C4B">
        <w:rPr>
          <w:u w:val="single"/>
        </w:rPr>
        <w:t>Overview</w:t>
      </w:r>
    </w:p>
    <w:p w14:paraId="12235981" w14:textId="39FD218A" w:rsidR="00EA1F2F" w:rsidRDefault="00EA1F2F" w:rsidP="00A35E8D">
      <w:pPr>
        <w:pStyle w:val="BodyText"/>
      </w:pPr>
      <w:r w:rsidRPr="00EA1F2F">
        <w:t xml:space="preserve">The Communication Plan outlines the tools that will be used to ensure a consistent and accurate message regarding the NRC’s oversight activities under the </w:t>
      </w:r>
      <w:r w:rsidR="00BF153C">
        <w:t>IMC</w:t>
      </w:r>
      <w:r w:rsidRPr="00EA1F2F">
        <w:t xml:space="preserve"> </w:t>
      </w:r>
      <w:r>
        <w:t>2562</w:t>
      </w:r>
      <w:r w:rsidR="00E80A0F">
        <w:t xml:space="preserve"> </w:t>
      </w:r>
      <w:r w:rsidRPr="00EA1F2F">
        <w:t>process. Developing and implementing an effective Communication Plan that satisfies the needs of the NRC, external stakeholders, and the public is a key aspect in ensuring that this program is successfully implemented.</w:t>
      </w:r>
    </w:p>
    <w:p w14:paraId="021101F0" w14:textId="750C6428" w:rsidR="00EB4D18" w:rsidRPr="00EB4D18" w:rsidRDefault="00EB4D18" w:rsidP="00EB4D18">
      <w:pPr>
        <w:pStyle w:val="BodyText"/>
      </w:pPr>
      <w:r w:rsidRPr="00EB4D18">
        <w:t>In general, the major items that should be considered for inclusion in the Communication Plan include:</w:t>
      </w:r>
    </w:p>
    <w:p w14:paraId="61841872" w14:textId="776B362F" w:rsidR="00EB4D18" w:rsidRPr="00EB4D18" w:rsidRDefault="00EB4D18" w:rsidP="00F6082A">
      <w:pPr>
        <w:pStyle w:val="BodyText"/>
        <w:numPr>
          <w:ilvl w:val="0"/>
          <w:numId w:val="13"/>
        </w:numPr>
      </w:pPr>
      <w:r w:rsidRPr="00EB4D18">
        <w:t>Goal</w:t>
      </w:r>
    </w:p>
    <w:p w14:paraId="23AAB977" w14:textId="670A9964" w:rsidR="00EB4D18" w:rsidRPr="00EB4D18" w:rsidRDefault="00EB4D18" w:rsidP="00F6082A">
      <w:pPr>
        <w:pStyle w:val="BodyText"/>
        <w:numPr>
          <w:ilvl w:val="0"/>
          <w:numId w:val="13"/>
        </w:numPr>
      </w:pPr>
      <w:r w:rsidRPr="00EB4D18">
        <w:t>Background</w:t>
      </w:r>
    </w:p>
    <w:p w14:paraId="6799D1DC" w14:textId="1CAB75F6" w:rsidR="00EB4D18" w:rsidRPr="00EB4D18" w:rsidRDefault="00EB4D18" w:rsidP="00F6082A">
      <w:pPr>
        <w:pStyle w:val="BodyText"/>
        <w:numPr>
          <w:ilvl w:val="0"/>
          <w:numId w:val="13"/>
        </w:numPr>
      </w:pPr>
      <w:r w:rsidRPr="00EB4D18">
        <w:t>Audience</w:t>
      </w:r>
    </w:p>
    <w:p w14:paraId="1314D7A4" w14:textId="78D90FAB" w:rsidR="00EB4D18" w:rsidRPr="00EB4D18" w:rsidRDefault="00EB4D18" w:rsidP="00F6082A">
      <w:pPr>
        <w:pStyle w:val="BodyText"/>
        <w:numPr>
          <w:ilvl w:val="0"/>
          <w:numId w:val="13"/>
        </w:numPr>
      </w:pPr>
      <w:r w:rsidRPr="00EB4D18">
        <w:t>Key Message</w:t>
      </w:r>
    </w:p>
    <w:p w14:paraId="21A16594" w14:textId="3A3B00E4" w:rsidR="00EB4D18" w:rsidRPr="00EB4D18" w:rsidRDefault="00EB4D18" w:rsidP="00F6082A">
      <w:pPr>
        <w:pStyle w:val="BodyText"/>
        <w:numPr>
          <w:ilvl w:val="0"/>
          <w:numId w:val="13"/>
        </w:numPr>
      </w:pPr>
      <w:r w:rsidRPr="00EB4D18">
        <w:t>Communications Activities</w:t>
      </w:r>
    </w:p>
    <w:p w14:paraId="47C29EAE" w14:textId="049E08B8" w:rsidR="00EB4D18" w:rsidRPr="00EB4D18" w:rsidRDefault="00EB4D18" w:rsidP="00F6082A">
      <w:pPr>
        <w:pStyle w:val="BodyText"/>
        <w:numPr>
          <w:ilvl w:val="0"/>
          <w:numId w:val="13"/>
        </w:numPr>
      </w:pPr>
      <w:r w:rsidRPr="00EB4D18">
        <w:t>Questions and Answers</w:t>
      </w:r>
    </w:p>
    <w:p w14:paraId="104E50BB" w14:textId="3DC11ECF" w:rsidR="00EB4D18" w:rsidRPr="00EB4D18" w:rsidRDefault="00EB4D18" w:rsidP="00F6082A">
      <w:pPr>
        <w:pStyle w:val="BodyText"/>
        <w:numPr>
          <w:ilvl w:val="0"/>
          <w:numId w:val="13"/>
        </w:numPr>
      </w:pPr>
      <w:r w:rsidRPr="00EB4D18">
        <w:t>Timeline</w:t>
      </w:r>
    </w:p>
    <w:p w14:paraId="29CFCF24" w14:textId="03F4790C" w:rsidR="00D0696A" w:rsidRDefault="00EB4D18" w:rsidP="00EB4D18">
      <w:pPr>
        <w:pStyle w:val="BodyText"/>
      </w:pPr>
      <w:r w:rsidRPr="00EB4D18">
        <w:t>There are several types of formal communication tools, including NRC Daily Notes, Commission</w:t>
      </w:r>
      <w:ins w:id="147" w:author="Author">
        <w:r w:rsidR="002A00A6">
          <w:t>er</w:t>
        </w:r>
      </w:ins>
      <w:r w:rsidRPr="00EB4D18">
        <w:t xml:space="preserve"> Assistant Notes, and press releases. There are also several types of more informal communication tools, such as talking points, Q&amp;As, and one-pagers. Different audiences have different needs, interest levels, and background knowledge. The Communication Team should carefully choose the type(s) of communication tool(s) to be of maximum use and benefit to the intended audience.</w:t>
      </w:r>
    </w:p>
    <w:p w14:paraId="481DED83" w14:textId="1FB3BF59" w:rsidR="00090FF7" w:rsidRPr="00090FF7" w:rsidRDefault="00090FF7" w:rsidP="00090FF7">
      <w:pPr>
        <w:pStyle w:val="BodyText"/>
      </w:pPr>
      <w:r w:rsidRPr="00090FF7">
        <w:rPr>
          <w:noProof/>
        </w:rPr>
        <mc:AlternateContent>
          <mc:Choice Requires="wps">
            <w:drawing>
              <wp:inline distT="0" distB="0" distL="0" distR="0" wp14:anchorId="777D5E5F" wp14:editId="0F99F0B3">
                <wp:extent cx="5861050" cy="2150110"/>
                <wp:effectExtent l="0" t="0" r="0" b="2540"/>
                <wp:docPr id="12947552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215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0" w:type="dxa"/>
                              <w:tblLayout w:type="fixed"/>
                              <w:tblCellMar>
                                <w:left w:w="0" w:type="dxa"/>
                                <w:right w:w="0" w:type="dxa"/>
                              </w:tblCellMar>
                              <w:tblLook w:val="0000" w:firstRow="0" w:lastRow="0" w:firstColumn="0" w:lastColumn="0" w:noHBand="0" w:noVBand="0"/>
                            </w:tblPr>
                            <w:tblGrid>
                              <w:gridCol w:w="3381"/>
                              <w:gridCol w:w="3014"/>
                              <w:gridCol w:w="2716"/>
                            </w:tblGrid>
                            <w:tr w:rsidR="00090FF7" w14:paraId="08075BA2" w14:textId="77777777">
                              <w:trPr>
                                <w:trHeight w:val="557"/>
                              </w:trPr>
                              <w:tc>
                                <w:tcPr>
                                  <w:tcW w:w="9111" w:type="dxa"/>
                                  <w:gridSpan w:val="3"/>
                                  <w:tcBorders>
                                    <w:top w:val="none" w:sz="6" w:space="0" w:color="auto"/>
                                    <w:left w:val="none" w:sz="6" w:space="0" w:color="auto"/>
                                    <w:bottom w:val="none" w:sz="6" w:space="0" w:color="auto"/>
                                    <w:right w:val="none" w:sz="6" w:space="0" w:color="auto"/>
                                  </w:tcBorders>
                                </w:tcPr>
                                <w:p w14:paraId="7F234B29" w14:textId="77777777" w:rsidR="00090FF7" w:rsidRDefault="00090FF7">
                                  <w:pPr>
                                    <w:kinsoku w:val="0"/>
                                    <w:overflowPunct w:val="0"/>
                                    <w:spacing w:line="245" w:lineRule="exact"/>
                                    <w:rPr>
                                      <w:szCs w:val="22"/>
                                    </w:rPr>
                                  </w:pPr>
                                  <w:r>
                                    <w:rPr>
                                      <w:szCs w:val="22"/>
                                    </w:rPr>
                                    <w:t>Some of the communication tools used at the NRC include:</w:t>
                                  </w:r>
                                </w:p>
                              </w:tc>
                            </w:tr>
                            <w:tr w:rsidR="00090FF7" w14:paraId="28DCA5D2" w14:textId="77777777">
                              <w:trPr>
                                <w:trHeight w:val="597"/>
                              </w:trPr>
                              <w:tc>
                                <w:tcPr>
                                  <w:tcW w:w="3381" w:type="dxa"/>
                                  <w:tcBorders>
                                    <w:top w:val="none" w:sz="6" w:space="0" w:color="auto"/>
                                    <w:left w:val="none" w:sz="6" w:space="0" w:color="auto"/>
                                    <w:bottom w:val="none" w:sz="6" w:space="0" w:color="auto"/>
                                    <w:right w:val="none" w:sz="6" w:space="0" w:color="auto"/>
                                  </w:tcBorders>
                                </w:tcPr>
                                <w:p w14:paraId="1D531385" w14:textId="77777777" w:rsidR="00090FF7" w:rsidRDefault="00090FF7">
                                  <w:pPr>
                                    <w:kinsoku w:val="0"/>
                                    <w:overflowPunct w:val="0"/>
                                    <w:spacing w:before="122"/>
                                    <w:rPr>
                                      <w:szCs w:val="22"/>
                                    </w:rPr>
                                  </w:pPr>
                                  <w:r>
                                    <w:rPr>
                                      <w:szCs w:val="22"/>
                                    </w:rPr>
                                    <w:t>Press releases</w:t>
                                  </w:r>
                                </w:p>
                              </w:tc>
                              <w:tc>
                                <w:tcPr>
                                  <w:tcW w:w="3014" w:type="dxa"/>
                                  <w:tcBorders>
                                    <w:top w:val="none" w:sz="6" w:space="0" w:color="auto"/>
                                    <w:left w:val="none" w:sz="6" w:space="0" w:color="auto"/>
                                    <w:bottom w:val="none" w:sz="6" w:space="0" w:color="auto"/>
                                    <w:right w:val="none" w:sz="6" w:space="0" w:color="auto"/>
                                  </w:tcBorders>
                                </w:tcPr>
                                <w:p w14:paraId="17209B9A" w14:textId="77777777" w:rsidR="00090FF7" w:rsidRDefault="00090FF7">
                                  <w:pPr>
                                    <w:kinsoku w:val="0"/>
                                    <w:overflowPunct w:val="0"/>
                                    <w:spacing w:before="122"/>
                                    <w:ind w:left="225"/>
                                    <w:rPr>
                                      <w:spacing w:val="-2"/>
                                      <w:szCs w:val="22"/>
                                    </w:rPr>
                                  </w:pPr>
                                  <w:r>
                                    <w:rPr>
                                      <w:spacing w:val="-2"/>
                                      <w:szCs w:val="22"/>
                                    </w:rPr>
                                    <w:t>Q&amp;As/FAQs</w:t>
                                  </w:r>
                                </w:p>
                              </w:tc>
                              <w:tc>
                                <w:tcPr>
                                  <w:tcW w:w="2716" w:type="dxa"/>
                                  <w:tcBorders>
                                    <w:top w:val="none" w:sz="6" w:space="0" w:color="auto"/>
                                    <w:left w:val="none" w:sz="6" w:space="0" w:color="auto"/>
                                    <w:bottom w:val="none" w:sz="6" w:space="0" w:color="auto"/>
                                    <w:right w:val="none" w:sz="6" w:space="0" w:color="auto"/>
                                  </w:tcBorders>
                                </w:tcPr>
                                <w:p w14:paraId="58FE24F5" w14:textId="77777777" w:rsidR="00090FF7" w:rsidRDefault="00090FF7">
                                  <w:pPr>
                                    <w:kinsoku w:val="0"/>
                                    <w:overflowPunct w:val="0"/>
                                    <w:spacing w:before="122"/>
                                    <w:ind w:left="196"/>
                                    <w:rPr>
                                      <w:spacing w:val="-2"/>
                                      <w:szCs w:val="22"/>
                                    </w:rPr>
                                  </w:pPr>
                                  <w:r>
                                    <w:rPr>
                                      <w:spacing w:val="-2"/>
                                      <w:szCs w:val="22"/>
                                    </w:rPr>
                                    <w:t>Brochures</w:t>
                                  </w:r>
                                </w:p>
                              </w:tc>
                            </w:tr>
                            <w:tr w:rsidR="00090FF7" w14:paraId="5FF4BAD6" w14:textId="77777777">
                              <w:trPr>
                                <w:trHeight w:val="324"/>
                              </w:trPr>
                              <w:tc>
                                <w:tcPr>
                                  <w:tcW w:w="3381" w:type="dxa"/>
                                  <w:tcBorders>
                                    <w:top w:val="none" w:sz="6" w:space="0" w:color="auto"/>
                                    <w:left w:val="none" w:sz="6" w:space="0" w:color="auto"/>
                                    <w:bottom w:val="none" w:sz="6" w:space="0" w:color="auto"/>
                                    <w:right w:val="none" w:sz="6" w:space="0" w:color="auto"/>
                                  </w:tcBorders>
                                </w:tcPr>
                                <w:p w14:paraId="33D22276" w14:textId="77777777" w:rsidR="00090FF7" w:rsidRDefault="00090FF7">
                                  <w:pPr>
                                    <w:kinsoku w:val="0"/>
                                    <w:overflowPunct w:val="0"/>
                                    <w:spacing w:before="31"/>
                                    <w:rPr>
                                      <w:szCs w:val="22"/>
                                    </w:rPr>
                                  </w:pPr>
                                  <w:r>
                                    <w:rPr>
                                      <w:szCs w:val="22"/>
                                    </w:rPr>
                                    <w:t>Talking points</w:t>
                                  </w:r>
                                </w:p>
                              </w:tc>
                              <w:tc>
                                <w:tcPr>
                                  <w:tcW w:w="3014" w:type="dxa"/>
                                  <w:tcBorders>
                                    <w:top w:val="none" w:sz="6" w:space="0" w:color="auto"/>
                                    <w:left w:val="none" w:sz="6" w:space="0" w:color="auto"/>
                                    <w:bottom w:val="none" w:sz="6" w:space="0" w:color="auto"/>
                                    <w:right w:val="none" w:sz="6" w:space="0" w:color="auto"/>
                                  </w:tcBorders>
                                </w:tcPr>
                                <w:p w14:paraId="1F80D30C" w14:textId="77777777" w:rsidR="00090FF7" w:rsidRDefault="00090FF7">
                                  <w:pPr>
                                    <w:kinsoku w:val="0"/>
                                    <w:overflowPunct w:val="0"/>
                                    <w:spacing w:before="31"/>
                                    <w:ind w:left="225"/>
                                    <w:rPr>
                                      <w:spacing w:val="-2"/>
                                      <w:szCs w:val="22"/>
                                    </w:rPr>
                                  </w:pPr>
                                  <w:r>
                                    <w:rPr>
                                      <w:spacing w:val="-2"/>
                                      <w:szCs w:val="22"/>
                                    </w:rPr>
                                    <w:t>Backgrounders</w:t>
                                  </w:r>
                                </w:p>
                              </w:tc>
                              <w:tc>
                                <w:tcPr>
                                  <w:tcW w:w="2716" w:type="dxa"/>
                                  <w:tcBorders>
                                    <w:top w:val="none" w:sz="6" w:space="0" w:color="auto"/>
                                    <w:left w:val="none" w:sz="6" w:space="0" w:color="auto"/>
                                    <w:bottom w:val="none" w:sz="6" w:space="0" w:color="auto"/>
                                    <w:right w:val="none" w:sz="6" w:space="0" w:color="auto"/>
                                  </w:tcBorders>
                                </w:tcPr>
                                <w:p w14:paraId="2C2D4675" w14:textId="77777777" w:rsidR="00090FF7" w:rsidRDefault="00090FF7">
                                  <w:pPr>
                                    <w:kinsoku w:val="0"/>
                                    <w:overflowPunct w:val="0"/>
                                    <w:spacing w:before="31"/>
                                    <w:ind w:left="196"/>
                                    <w:rPr>
                                      <w:szCs w:val="22"/>
                                    </w:rPr>
                                  </w:pPr>
                                  <w:r>
                                    <w:rPr>
                                      <w:szCs w:val="22"/>
                                    </w:rPr>
                                    <w:t>Web pages</w:t>
                                  </w:r>
                                </w:p>
                              </w:tc>
                            </w:tr>
                            <w:tr w:rsidR="00090FF7" w14:paraId="7FB45BB6" w14:textId="77777777">
                              <w:trPr>
                                <w:trHeight w:val="325"/>
                              </w:trPr>
                              <w:tc>
                                <w:tcPr>
                                  <w:tcW w:w="3381" w:type="dxa"/>
                                  <w:tcBorders>
                                    <w:top w:val="none" w:sz="6" w:space="0" w:color="auto"/>
                                    <w:left w:val="none" w:sz="6" w:space="0" w:color="auto"/>
                                    <w:bottom w:val="none" w:sz="6" w:space="0" w:color="auto"/>
                                    <w:right w:val="none" w:sz="6" w:space="0" w:color="auto"/>
                                  </w:tcBorders>
                                </w:tcPr>
                                <w:p w14:paraId="4AB096C2" w14:textId="77777777" w:rsidR="00090FF7" w:rsidRDefault="00090FF7">
                                  <w:pPr>
                                    <w:kinsoku w:val="0"/>
                                    <w:overflowPunct w:val="0"/>
                                    <w:rPr>
                                      <w:szCs w:val="22"/>
                                    </w:rPr>
                                  </w:pPr>
                                  <w:r>
                                    <w:rPr>
                                      <w:szCs w:val="22"/>
                                    </w:rPr>
                                    <w:t>NRC Daily Notes</w:t>
                                  </w:r>
                                </w:p>
                              </w:tc>
                              <w:tc>
                                <w:tcPr>
                                  <w:tcW w:w="3014" w:type="dxa"/>
                                  <w:tcBorders>
                                    <w:top w:val="none" w:sz="6" w:space="0" w:color="auto"/>
                                    <w:left w:val="none" w:sz="6" w:space="0" w:color="auto"/>
                                    <w:bottom w:val="none" w:sz="6" w:space="0" w:color="auto"/>
                                    <w:right w:val="none" w:sz="6" w:space="0" w:color="auto"/>
                                  </w:tcBorders>
                                </w:tcPr>
                                <w:p w14:paraId="73946358" w14:textId="77777777" w:rsidR="00090FF7" w:rsidRDefault="00090FF7">
                                  <w:pPr>
                                    <w:kinsoku w:val="0"/>
                                    <w:overflowPunct w:val="0"/>
                                    <w:ind w:left="225"/>
                                    <w:rPr>
                                      <w:szCs w:val="22"/>
                                    </w:rPr>
                                  </w:pPr>
                                  <w:r>
                                    <w:rPr>
                                      <w:szCs w:val="22"/>
                                    </w:rPr>
                                    <w:t>NRC Reporter</w:t>
                                  </w:r>
                                </w:p>
                              </w:tc>
                              <w:tc>
                                <w:tcPr>
                                  <w:tcW w:w="2716" w:type="dxa"/>
                                  <w:tcBorders>
                                    <w:top w:val="none" w:sz="6" w:space="0" w:color="auto"/>
                                    <w:left w:val="none" w:sz="6" w:space="0" w:color="auto"/>
                                    <w:bottom w:val="none" w:sz="6" w:space="0" w:color="auto"/>
                                    <w:right w:val="none" w:sz="6" w:space="0" w:color="auto"/>
                                  </w:tcBorders>
                                </w:tcPr>
                                <w:p w14:paraId="1EB42321" w14:textId="77777777" w:rsidR="00090FF7" w:rsidRDefault="00090FF7">
                                  <w:pPr>
                                    <w:kinsoku w:val="0"/>
                                    <w:overflowPunct w:val="0"/>
                                    <w:ind w:left="196"/>
                                    <w:rPr>
                                      <w:szCs w:val="22"/>
                                    </w:rPr>
                                  </w:pPr>
                                  <w:r>
                                    <w:rPr>
                                      <w:szCs w:val="22"/>
                                    </w:rPr>
                                    <w:t>Generic Communications</w:t>
                                  </w:r>
                                </w:p>
                              </w:tc>
                            </w:tr>
                            <w:tr w:rsidR="00090FF7" w14:paraId="23DF432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52F5432" w14:textId="77777777" w:rsidR="00090FF7" w:rsidRDefault="00090FF7">
                                  <w:pPr>
                                    <w:kinsoku w:val="0"/>
                                    <w:overflowPunct w:val="0"/>
                                    <w:rPr>
                                      <w:spacing w:val="-2"/>
                                      <w:szCs w:val="22"/>
                                    </w:rPr>
                                  </w:pPr>
                                  <w:r>
                                    <w:rPr>
                                      <w:spacing w:val="-2"/>
                                      <w:szCs w:val="22"/>
                                    </w:rPr>
                                    <w:t>Advertisements</w:t>
                                  </w:r>
                                </w:p>
                              </w:tc>
                              <w:tc>
                                <w:tcPr>
                                  <w:tcW w:w="3014" w:type="dxa"/>
                                  <w:tcBorders>
                                    <w:top w:val="none" w:sz="6" w:space="0" w:color="auto"/>
                                    <w:left w:val="none" w:sz="6" w:space="0" w:color="auto"/>
                                    <w:bottom w:val="none" w:sz="6" w:space="0" w:color="auto"/>
                                    <w:right w:val="none" w:sz="6" w:space="0" w:color="auto"/>
                                  </w:tcBorders>
                                </w:tcPr>
                                <w:p w14:paraId="43BDDE67" w14:textId="77777777" w:rsidR="00090FF7" w:rsidRDefault="00090FF7">
                                  <w:pPr>
                                    <w:kinsoku w:val="0"/>
                                    <w:overflowPunct w:val="0"/>
                                    <w:ind w:left="225"/>
                                    <w:rPr>
                                      <w:spacing w:val="-2"/>
                                      <w:szCs w:val="22"/>
                                    </w:rPr>
                                  </w:pPr>
                                  <w:r>
                                    <w:rPr>
                                      <w:spacing w:val="-2"/>
                                      <w:szCs w:val="22"/>
                                    </w:rPr>
                                    <w:t>Newsletters</w:t>
                                  </w:r>
                                </w:p>
                              </w:tc>
                              <w:tc>
                                <w:tcPr>
                                  <w:tcW w:w="2716" w:type="dxa"/>
                                  <w:tcBorders>
                                    <w:top w:val="none" w:sz="6" w:space="0" w:color="auto"/>
                                    <w:left w:val="none" w:sz="6" w:space="0" w:color="auto"/>
                                    <w:bottom w:val="none" w:sz="6" w:space="0" w:color="auto"/>
                                    <w:right w:val="none" w:sz="6" w:space="0" w:color="auto"/>
                                  </w:tcBorders>
                                </w:tcPr>
                                <w:p w14:paraId="6609DFE5" w14:textId="77777777" w:rsidR="00090FF7" w:rsidRDefault="00090FF7">
                                  <w:pPr>
                                    <w:kinsoku w:val="0"/>
                                    <w:overflowPunct w:val="0"/>
                                    <w:ind w:left="196"/>
                                    <w:rPr>
                                      <w:spacing w:val="-2"/>
                                      <w:szCs w:val="22"/>
                                    </w:rPr>
                                  </w:pPr>
                                  <w:r>
                                    <w:rPr>
                                      <w:spacing w:val="-2"/>
                                      <w:szCs w:val="22"/>
                                    </w:rPr>
                                    <w:t>Announcements</w:t>
                                  </w:r>
                                </w:p>
                              </w:tc>
                            </w:tr>
                            <w:tr w:rsidR="00090FF7" w14:paraId="073B594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720561C" w14:textId="77777777" w:rsidR="00090FF7" w:rsidRDefault="00090FF7">
                                  <w:pPr>
                                    <w:kinsoku w:val="0"/>
                                    <w:overflowPunct w:val="0"/>
                                    <w:rPr>
                                      <w:spacing w:val="-2"/>
                                      <w:szCs w:val="22"/>
                                    </w:rPr>
                                  </w:pPr>
                                  <w:r>
                                    <w:rPr>
                                      <w:spacing w:val="-2"/>
                                      <w:szCs w:val="22"/>
                                    </w:rPr>
                                    <w:t>Poster/fliers</w:t>
                                  </w:r>
                                </w:p>
                              </w:tc>
                              <w:tc>
                                <w:tcPr>
                                  <w:tcW w:w="3014" w:type="dxa"/>
                                  <w:tcBorders>
                                    <w:top w:val="none" w:sz="6" w:space="0" w:color="auto"/>
                                    <w:left w:val="none" w:sz="6" w:space="0" w:color="auto"/>
                                    <w:bottom w:val="none" w:sz="6" w:space="0" w:color="auto"/>
                                    <w:right w:val="none" w:sz="6" w:space="0" w:color="auto"/>
                                  </w:tcBorders>
                                </w:tcPr>
                                <w:p w14:paraId="3E943E53" w14:textId="77777777" w:rsidR="00090FF7" w:rsidRDefault="00090FF7">
                                  <w:pPr>
                                    <w:kinsoku w:val="0"/>
                                    <w:overflowPunct w:val="0"/>
                                    <w:ind w:left="225"/>
                                    <w:rPr>
                                      <w:spacing w:val="-2"/>
                                      <w:szCs w:val="22"/>
                                    </w:rPr>
                                  </w:pPr>
                                  <w:r>
                                    <w:rPr>
                                      <w:spacing w:val="-2"/>
                                      <w:szCs w:val="22"/>
                                    </w:rPr>
                                    <w:t>Videos</w:t>
                                  </w:r>
                                </w:p>
                              </w:tc>
                              <w:tc>
                                <w:tcPr>
                                  <w:tcW w:w="2716" w:type="dxa"/>
                                  <w:tcBorders>
                                    <w:top w:val="none" w:sz="6" w:space="0" w:color="auto"/>
                                    <w:left w:val="none" w:sz="6" w:space="0" w:color="auto"/>
                                    <w:bottom w:val="none" w:sz="6" w:space="0" w:color="auto"/>
                                    <w:right w:val="none" w:sz="6" w:space="0" w:color="auto"/>
                                  </w:tcBorders>
                                </w:tcPr>
                                <w:p w14:paraId="5827BAEF" w14:textId="77777777" w:rsidR="00090FF7" w:rsidRDefault="00090FF7">
                                  <w:pPr>
                                    <w:kinsoku w:val="0"/>
                                    <w:overflowPunct w:val="0"/>
                                    <w:ind w:left="196"/>
                                    <w:rPr>
                                      <w:szCs w:val="22"/>
                                    </w:rPr>
                                  </w:pPr>
                                  <w:r>
                                    <w:rPr>
                                      <w:szCs w:val="22"/>
                                    </w:rPr>
                                    <w:t>EDO Updates</w:t>
                                  </w:r>
                                </w:p>
                              </w:tc>
                            </w:tr>
                            <w:tr w:rsidR="00090FF7" w14:paraId="1B5A9A72" w14:textId="77777777">
                              <w:trPr>
                                <w:trHeight w:val="324"/>
                              </w:trPr>
                              <w:tc>
                                <w:tcPr>
                                  <w:tcW w:w="3381" w:type="dxa"/>
                                  <w:tcBorders>
                                    <w:top w:val="none" w:sz="6" w:space="0" w:color="auto"/>
                                    <w:left w:val="none" w:sz="6" w:space="0" w:color="auto"/>
                                    <w:bottom w:val="none" w:sz="6" w:space="0" w:color="auto"/>
                                    <w:right w:val="none" w:sz="6" w:space="0" w:color="auto"/>
                                  </w:tcBorders>
                                </w:tcPr>
                                <w:p w14:paraId="0ADD2608" w14:textId="77777777" w:rsidR="00090FF7" w:rsidRDefault="00090FF7">
                                  <w:pPr>
                                    <w:kinsoku w:val="0"/>
                                    <w:overflowPunct w:val="0"/>
                                    <w:rPr>
                                      <w:szCs w:val="22"/>
                                    </w:rPr>
                                  </w:pPr>
                                  <w:r>
                                    <w:rPr>
                                      <w:szCs w:val="22"/>
                                    </w:rPr>
                                    <w:t>Fact Sheets</w:t>
                                  </w:r>
                                </w:p>
                              </w:tc>
                              <w:tc>
                                <w:tcPr>
                                  <w:tcW w:w="3014" w:type="dxa"/>
                                  <w:tcBorders>
                                    <w:top w:val="none" w:sz="6" w:space="0" w:color="auto"/>
                                    <w:left w:val="none" w:sz="6" w:space="0" w:color="auto"/>
                                    <w:bottom w:val="none" w:sz="6" w:space="0" w:color="auto"/>
                                    <w:right w:val="none" w:sz="6" w:space="0" w:color="auto"/>
                                  </w:tcBorders>
                                </w:tcPr>
                                <w:p w14:paraId="6108B295" w14:textId="77777777" w:rsidR="00090FF7" w:rsidRDefault="00090FF7">
                                  <w:pPr>
                                    <w:kinsoku w:val="0"/>
                                    <w:overflowPunct w:val="0"/>
                                    <w:ind w:left="225"/>
                                    <w:rPr>
                                      <w:szCs w:val="22"/>
                                    </w:rPr>
                                  </w:pPr>
                                  <w:r>
                                    <w:rPr>
                                      <w:szCs w:val="22"/>
                                    </w:rPr>
                                    <w:t>Weekly information Report</w:t>
                                  </w:r>
                                </w:p>
                              </w:tc>
                              <w:tc>
                                <w:tcPr>
                                  <w:tcW w:w="2716" w:type="dxa"/>
                                  <w:tcBorders>
                                    <w:top w:val="none" w:sz="6" w:space="0" w:color="auto"/>
                                    <w:left w:val="none" w:sz="6" w:space="0" w:color="auto"/>
                                    <w:bottom w:val="none" w:sz="6" w:space="0" w:color="auto"/>
                                    <w:right w:val="none" w:sz="6" w:space="0" w:color="auto"/>
                                  </w:tcBorders>
                                </w:tcPr>
                                <w:p w14:paraId="25B7E861" w14:textId="77777777" w:rsidR="00090FF7" w:rsidRDefault="00090FF7">
                                  <w:pPr>
                                    <w:kinsoku w:val="0"/>
                                    <w:overflowPunct w:val="0"/>
                                    <w:rPr>
                                      <w:rFonts w:ascii="Times New Roman" w:hAnsi="Times New Roman"/>
                                      <w:sz w:val="20"/>
                                      <w:szCs w:val="20"/>
                                    </w:rPr>
                                  </w:pPr>
                                </w:p>
                              </w:tc>
                            </w:tr>
                            <w:tr w:rsidR="00090FF7" w14:paraId="7D3721FA" w14:textId="77777777">
                              <w:trPr>
                                <w:trHeight w:val="324"/>
                              </w:trPr>
                              <w:tc>
                                <w:tcPr>
                                  <w:tcW w:w="3381" w:type="dxa"/>
                                  <w:tcBorders>
                                    <w:top w:val="none" w:sz="6" w:space="0" w:color="auto"/>
                                    <w:left w:val="none" w:sz="6" w:space="0" w:color="auto"/>
                                    <w:bottom w:val="none" w:sz="6" w:space="0" w:color="auto"/>
                                    <w:right w:val="none" w:sz="6" w:space="0" w:color="auto"/>
                                  </w:tcBorders>
                                </w:tcPr>
                                <w:p w14:paraId="7DE3CCA5" w14:textId="77777777" w:rsidR="00090FF7" w:rsidRDefault="00090FF7">
                                  <w:pPr>
                                    <w:kinsoku w:val="0"/>
                                    <w:overflowPunct w:val="0"/>
                                    <w:spacing w:before="31"/>
                                    <w:rPr>
                                      <w:szCs w:val="22"/>
                                    </w:rPr>
                                  </w:pPr>
                                  <w:r>
                                    <w:rPr>
                                      <w:szCs w:val="22"/>
                                    </w:rPr>
                                    <w:t>Commissioner Assistants Notes</w:t>
                                  </w:r>
                                </w:p>
                              </w:tc>
                              <w:tc>
                                <w:tcPr>
                                  <w:tcW w:w="3014" w:type="dxa"/>
                                  <w:tcBorders>
                                    <w:top w:val="none" w:sz="6" w:space="0" w:color="auto"/>
                                    <w:left w:val="none" w:sz="6" w:space="0" w:color="auto"/>
                                    <w:bottom w:val="none" w:sz="6" w:space="0" w:color="auto"/>
                                    <w:right w:val="none" w:sz="6" w:space="0" w:color="auto"/>
                                  </w:tcBorders>
                                </w:tcPr>
                                <w:p w14:paraId="272ECFDA" w14:textId="77777777" w:rsidR="00090FF7" w:rsidRDefault="00090FF7">
                                  <w:pPr>
                                    <w:kinsoku w:val="0"/>
                                    <w:overflowPunct w:val="0"/>
                                    <w:spacing w:before="31"/>
                                    <w:ind w:left="225"/>
                                    <w:rPr>
                                      <w:szCs w:val="22"/>
                                    </w:rPr>
                                  </w:pPr>
                                  <w:r>
                                    <w:rPr>
                                      <w:szCs w:val="22"/>
                                    </w:rPr>
                                    <w:t>Blog posts</w:t>
                                  </w:r>
                                </w:p>
                              </w:tc>
                              <w:tc>
                                <w:tcPr>
                                  <w:tcW w:w="2716" w:type="dxa"/>
                                  <w:tcBorders>
                                    <w:top w:val="none" w:sz="6" w:space="0" w:color="auto"/>
                                    <w:left w:val="none" w:sz="6" w:space="0" w:color="auto"/>
                                    <w:bottom w:val="none" w:sz="6" w:space="0" w:color="auto"/>
                                    <w:right w:val="none" w:sz="6" w:space="0" w:color="auto"/>
                                  </w:tcBorders>
                                </w:tcPr>
                                <w:p w14:paraId="49E8A60D" w14:textId="77777777" w:rsidR="00090FF7" w:rsidRDefault="00090FF7">
                                  <w:pPr>
                                    <w:kinsoku w:val="0"/>
                                    <w:overflowPunct w:val="0"/>
                                    <w:rPr>
                                      <w:rFonts w:ascii="Times New Roman" w:hAnsi="Times New Roman"/>
                                      <w:sz w:val="20"/>
                                      <w:szCs w:val="20"/>
                                    </w:rPr>
                                  </w:pPr>
                                </w:p>
                              </w:tc>
                            </w:tr>
                            <w:tr w:rsidR="00090FF7" w14:paraId="1E7AA1AF" w14:textId="77777777">
                              <w:trPr>
                                <w:trHeight w:val="285"/>
                              </w:trPr>
                              <w:tc>
                                <w:tcPr>
                                  <w:tcW w:w="3381" w:type="dxa"/>
                                  <w:tcBorders>
                                    <w:top w:val="none" w:sz="6" w:space="0" w:color="auto"/>
                                    <w:left w:val="none" w:sz="6" w:space="0" w:color="auto"/>
                                    <w:bottom w:val="none" w:sz="6" w:space="0" w:color="auto"/>
                                    <w:right w:val="none" w:sz="6" w:space="0" w:color="auto"/>
                                  </w:tcBorders>
                                </w:tcPr>
                                <w:p w14:paraId="471F6B2E" w14:textId="77777777" w:rsidR="00090FF7" w:rsidRDefault="00090FF7">
                                  <w:pPr>
                                    <w:kinsoku w:val="0"/>
                                    <w:overflowPunct w:val="0"/>
                                    <w:spacing w:line="233" w:lineRule="exact"/>
                                    <w:rPr>
                                      <w:szCs w:val="22"/>
                                    </w:rPr>
                                  </w:pPr>
                                  <w:r>
                                    <w:rPr>
                                      <w:szCs w:val="22"/>
                                    </w:rPr>
                                    <w:t>Federal Register Notices</w:t>
                                  </w:r>
                                </w:p>
                              </w:tc>
                              <w:tc>
                                <w:tcPr>
                                  <w:tcW w:w="3014" w:type="dxa"/>
                                  <w:tcBorders>
                                    <w:top w:val="none" w:sz="6" w:space="0" w:color="auto"/>
                                    <w:left w:val="none" w:sz="6" w:space="0" w:color="auto"/>
                                    <w:bottom w:val="none" w:sz="6" w:space="0" w:color="auto"/>
                                    <w:right w:val="none" w:sz="6" w:space="0" w:color="auto"/>
                                  </w:tcBorders>
                                </w:tcPr>
                                <w:p w14:paraId="1B5FAB31" w14:textId="77777777" w:rsidR="00090FF7" w:rsidRDefault="00090FF7">
                                  <w:pPr>
                                    <w:kinsoku w:val="0"/>
                                    <w:overflowPunct w:val="0"/>
                                    <w:rPr>
                                      <w:rFonts w:ascii="Times New Roman" w:hAnsi="Times New Roman"/>
                                      <w:sz w:val="20"/>
                                      <w:szCs w:val="20"/>
                                    </w:rPr>
                                  </w:pPr>
                                </w:p>
                              </w:tc>
                              <w:tc>
                                <w:tcPr>
                                  <w:tcW w:w="2716" w:type="dxa"/>
                                  <w:tcBorders>
                                    <w:top w:val="none" w:sz="6" w:space="0" w:color="auto"/>
                                    <w:left w:val="none" w:sz="6" w:space="0" w:color="auto"/>
                                    <w:bottom w:val="none" w:sz="6" w:space="0" w:color="auto"/>
                                    <w:right w:val="none" w:sz="6" w:space="0" w:color="auto"/>
                                  </w:tcBorders>
                                </w:tcPr>
                                <w:p w14:paraId="4037245C" w14:textId="77777777" w:rsidR="00090FF7" w:rsidRDefault="00090FF7">
                                  <w:pPr>
                                    <w:kinsoku w:val="0"/>
                                    <w:overflowPunct w:val="0"/>
                                    <w:rPr>
                                      <w:rFonts w:ascii="Times New Roman" w:hAnsi="Times New Roman"/>
                                      <w:sz w:val="20"/>
                                      <w:szCs w:val="20"/>
                                    </w:rPr>
                                  </w:pPr>
                                </w:p>
                              </w:tc>
                            </w:tr>
                          </w:tbl>
                          <w:p w14:paraId="61997C41" w14:textId="77777777" w:rsidR="00090FF7" w:rsidRDefault="00090FF7" w:rsidP="00090FF7">
                            <w:pPr>
                              <w:pStyle w:val="BodyText"/>
                              <w:kinsoku w:val="0"/>
                              <w:overflowPunct w:val="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type w14:anchorId="777D5E5F" id="_x0000_t202" coordsize="21600,21600" o:spt="202" path="m,l,21600r21600,l21600,xe">
                <v:stroke joinstyle="miter"/>
                <v:path gradientshapeok="t" o:connecttype="rect"/>
              </v:shapetype>
              <v:shape id="Text Box 2" o:spid="_x0000_s1026" type="#_x0000_t202" style="width:461.5pt;height:16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" filled="f" stroked="f">
                <v:textbox inset="0,0,0,0">
                  <w:txbxContent>
                    <w:tbl>
                      <w:tblPr>
                        <w:tblW w:w="0" w:type="auto"/>
                        <w:tblInd w:w="60" w:type="dxa"/>
                        <w:tblLayout w:type="fixed"/>
                        <w:tblCellMar>
                          <w:left w:w="0" w:type="dxa"/>
                          <w:right w:w="0" w:type="dxa"/>
                        </w:tblCellMar>
                        <w:tblLook w:val="0000" w:firstRow="0" w:lastRow="0" w:firstColumn="0" w:lastColumn="0" w:noHBand="0" w:noVBand="0"/>
                      </w:tblPr>
                      <w:tblGrid>
                        <w:gridCol w:w="3381"/>
                        <w:gridCol w:w="3014"/>
                        <w:gridCol w:w="2716"/>
                      </w:tblGrid>
                      <w:tr w:rsidR="00090FF7" w14:paraId="08075BA2" w14:textId="77777777">
                        <w:trPr>
                          <w:trHeight w:val="557"/>
                        </w:trPr>
                        <w:tc>
                          <w:tcPr>
                            <w:tcW w:w="9111" w:type="dxa"/>
                            <w:gridSpan w:val="3"/>
                            <w:tcBorders>
                              <w:top w:val="none" w:sz="6" w:space="0" w:color="auto"/>
                              <w:left w:val="none" w:sz="6" w:space="0" w:color="auto"/>
                              <w:bottom w:val="none" w:sz="6" w:space="0" w:color="auto"/>
                              <w:right w:val="none" w:sz="6" w:space="0" w:color="auto"/>
                            </w:tcBorders>
                          </w:tcPr>
                          <w:p w14:paraId="7F234B29" w14:textId="77777777" w:rsidR="00090FF7" w:rsidRDefault="00090FF7">
                            <w:pPr>
                              <w:kinsoku w:val="0"/>
                              <w:overflowPunct w:val="0"/>
                              <w:spacing w:line="245" w:lineRule="exact"/>
                              <w:rPr>
                                <w:szCs w:val="22"/>
                              </w:rPr>
                            </w:pPr>
                            <w:r>
                              <w:rPr>
                                <w:szCs w:val="22"/>
                              </w:rPr>
                              <w:t>Some of the communication tools used at the NRC include:</w:t>
                            </w:r>
                          </w:p>
                        </w:tc>
                      </w:tr>
                      <w:tr w:rsidR="00090FF7" w14:paraId="28DCA5D2" w14:textId="77777777">
                        <w:trPr>
                          <w:trHeight w:val="597"/>
                        </w:trPr>
                        <w:tc>
                          <w:tcPr>
                            <w:tcW w:w="3381" w:type="dxa"/>
                            <w:tcBorders>
                              <w:top w:val="none" w:sz="6" w:space="0" w:color="auto"/>
                              <w:left w:val="none" w:sz="6" w:space="0" w:color="auto"/>
                              <w:bottom w:val="none" w:sz="6" w:space="0" w:color="auto"/>
                              <w:right w:val="none" w:sz="6" w:space="0" w:color="auto"/>
                            </w:tcBorders>
                          </w:tcPr>
                          <w:p w14:paraId="1D531385" w14:textId="77777777" w:rsidR="00090FF7" w:rsidRDefault="00090FF7">
                            <w:pPr>
                              <w:kinsoku w:val="0"/>
                              <w:overflowPunct w:val="0"/>
                              <w:spacing w:before="122"/>
                              <w:rPr>
                                <w:szCs w:val="22"/>
                              </w:rPr>
                            </w:pPr>
                            <w:r>
                              <w:rPr>
                                <w:szCs w:val="22"/>
                              </w:rPr>
                              <w:t>Press releases</w:t>
                            </w:r>
                          </w:p>
                        </w:tc>
                        <w:tc>
                          <w:tcPr>
                            <w:tcW w:w="3014" w:type="dxa"/>
                            <w:tcBorders>
                              <w:top w:val="none" w:sz="6" w:space="0" w:color="auto"/>
                              <w:left w:val="none" w:sz="6" w:space="0" w:color="auto"/>
                              <w:bottom w:val="none" w:sz="6" w:space="0" w:color="auto"/>
                              <w:right w:val="none" w:sz="6" w:space="0" w:color="auto"/>
                            </w:tcBorders>
                          </w:tcPr>
                          <w:p w14:paraId="17209B9A" w14:textId="77777777" w:rsidR="00090FF7" w:rsidRDefault="00090FF7">
                            <w:pPr>
                              <w:kinsoku w:val="0"/>
                              <w:overflowPunct w:val="0"/>
                              <w:spacing w:before="122"/>
                              <w:ind w:left="225"/>
                              <w:rPr>
                                <w:spacing w:val="-2"/>
                                <w:szCs w:val="22"/>
                              </w:rPr>
                            </w:pPr>
                            <w:r>
                              <w:rPr>
                                <w:spacing w:val="-2"/>
                                <w:szCs w:val="22"/>
                              </w:rPr>
                              <w:t>Q&amp;As/FAQs</w:t>
                            </w:r>
                          </w:p>
                        </w:tc>
                        <w:tc>
                          <w:tcPr>
                            <w:tcW w:w="2716" w:type="dxa"/>
                            <w:tcBorders>
                              <w:top w:val="none" w:sz="6" w:space="0" w:color="auto"/>
                              <w:left w:val="none" w:sz="6" w:space="0" w:color="auto"/>
                              <w:bottom w:val="none" w:sz="6" w:space="0" w:color="auto"/>
                              <w:right w:val="none" w:sz="6" w:space="0" w:color="auto"/>
                            </w:tcBorders>
                          </w:tcPr>
                          <w:p w14:paraId="58FE24F5" w14:textId="77777777" w:rsidR="00090FF7" w:rsidRDefault="00090FF7">
                            <w:pPr>
                              <w:kinsoku w:val="0"/>
                              <w:overflowPunct w:val="0"/>
                              <w:spacing w:before="122"/>
                              <w:ind w:left="196"/>
                              <w:rPr>
                                <w:spacing w:val="-2"/>
                                <w:szCs w:val="22"/>
                              </w:rPr>
                            </w:pPr>
                            <w:r>
                              <w:rPr>
                                <w:spacing w:val="-2"/>
                                <w:szCs w:val="22"/>
                              </w:rPr>
                              <w:t>Brochures</w:t>
                            </w:r>
                          </w:p>
                        </w:tc>
                      </w:tr>
                      <w:tr w:rsidR="00090FF7" w14:paraId="5FF4BAD6" w14:textId="77777777">
                        <w:trPr>
                          <w:trHeight w:val="324"/>
                        </w:trPr>
                        <w:tc>
                          <w:tcPr>
                            <w:tcW w:w="3381" w:type="dxa"/>
                            <w:tcBorders>
                              <w:top w:val="none" w:sz="6" w:space="0" w:color="auto"/>
                              <w:left w:val="none" w:sz="6" w:space="0" w:color="auto"/>
                              <w:bottom w:val="none" w:sz="6" w:space="0" w:color="auto"/>
                              <w:right w:val="none" w:sz="6" w:space="0" w:color="auto"/>
                            </w:tcBorders>
                          </w:tcPr>
                          <w:p w14:paraId="33D22276" w14:textId="77777777" w:rsidR="00090FF7" w:rsidRDefault="00090FF7">
                            <w:pPr>
                              <w:kinsoku w:val="0"/>
                              <w:overflowPunct w:val="0"/>
                              <w:spacing w:before="31"/>
                              <w:rPr>
                                <w:szCs w:val="22"/>
                              </w:rPr>
                            </w:pPr>
                            <w:r>
                              <w:rPr>
                                <w:szCs w:val="22"/>
                              </w:rPr>
                              <w:t>Talking points</w:t>
                            </w:r>
                          </w:p>
                        </w:tc>
                        <w:tc>
                          <w:tcPr>
                            <w:tcW w:w="3014" w:type="dxa"/>
                            <w:tcBorders>
                              <w:top w:val="none" w:sz="6" w:space="0" w:color="auto"/>
                              <w:left w:val="none" w:sz="6" w:space="0" w:color="auto"/>
                              <w:bottom w:val="none" w:sz="6" w:space="0" w:color="auto"/>
                              <w:right w:val="none" w:sz="6" w:space="0" w:color="auto"/>
                            </w:tcBorders>
                          </w:tcPr>
                          <w:p w14:paraId="1F80D30C" w14:textId="77777777" w:rsidR="00090FF7" w:rsidRDefault="00090FF7">
                            <w:pPr>
                              <w:kinsoku w:val="0"/>
                              <w:overflowPunct w:val="0"/>
                              <w:spacing w:before="31"/>
                              <w:ind w:left="225"/>
                              <w:rPr>
                                <w:spacing w:val="-2"/>
                                <w:szCs w:val="22"/>
                              </w:rPr>
                            </w:pPr>
                            <w:r>
                              <w:rPr>
                                <w:spacing w:val="-2"/>
                                <w:szCs w:val="22"/>
                              </w:rPr>
                              <w:t>Backgrounders</w:t>
                            </w:r>
                          </w:p>
                        </w:tc>
                        <w:tc>
                          <w:tcPr>
                            <w:tcW w:w="2716" w:type="dxa"/>
                            <w:tcBorders>
                              <w:top w:val="none" w:sz="6" w:space="0" w:color="auto"/>
                              <w:left w:val="none" w:sz="6" w:space="0" w:color="auto"/>
                              <w:bottom w:val="none" w:sz="6" w:space="0" w:color="auto"/>
                              <w:right w:val="none" w:sz="6" w:space="0" w:color="auto"/>
                            </w:tcBorders>
                          </w:tcPr>
                          <w:p w14:paraId="2C2D4675" w14:textId="77777777" w:rsidR="00090FF7" w:rsidRDefault="00090FF7">
                            <w:pPr>
                              <w:kinsoku w:val="0"/>
                              <w:overflowPunct w:val="0"/>
                              <w:spacing w:before="31"/>
                              <w:ind w:left="196"/>
                              <w:rPr>
                                <w:szCs w:val="22"/>
                              </w:rPr>
                            </w:pPr>
                            <w:r>
                              <w:rPr>
                                <w:szCs w:val="22"/>
                              </w:rPr>
                              <w:t>Web pages</w:t>
                            </w:r>
                          </w:p>
                        </w:tc>
                      </w:tr>
                      <w:tr w:rsidR="00090FF7" w14:paraId="7FB45BB6" w14:textId="77777777">
                        <w:trPr>
                          <w:trHeight w:val="325"/>
                        </w:trPr>
                        <w:tc>
                          <w:tcPr>
                            <w:tcW w:w="3381" w:type="dxa"/>
                            <w:tcBorders>
                              <w:top w:val="none" w:sz="6" w:space="0" w:color="auto"/>
                              <w:left w:val="none" w:sz="6" w:space="0" w:color="auto"/>
                              <w:bottom w:val="none" w:sz="6" w:space="0" w:color="auto"/>
                              <w:right w:val="none" w:sz="6" w:space="0" w:color="auto"/>
                            </w:tcBorders>
                          </w:tcPr>
                          <w:p w14:paraId="4AB096C2" w14:textId="77777777" w:rsidR="00090FF7" w:rsidRDefault="00090FF7">
                            <w:pPr>
                              <w:kinsoku w:val="0"/>
                              <w:overflowPunct w:val="0"/>
                              <w:rPr>
                                <w:szCs w:val="22"/>
                              </w:rPr>
                            </w:pPr>
                            <w:r>
                              <w:rPr>
                                <w:szCs w:val="22"/>
                              </w:rPr>
                              <w:t>NRC Daily Notes</w:t>
                            </w:r>
                          </w:p>
                        </w:tc>
                        <w:tc>
                          <w:tcPr>
                            <w:tcW w:w="3014" w:type="dxa"/>
                            <w:tcBorders>
                              <w:top w:val="none" w:sz="6" w:space="0" w:color="auto"/>
                              <w:left w:val="none" w:sz="6" w:space="0" w:color="auto"/>
                              <w:bottom w:val="none" w:sz="6" w:space="0" w:color="auto"/>
                              <w:right w:val="none" w:sz="6" w:space="0" w:color="auto"/>
                            </w:tcBorders>
                          </w:tcPr>
                          <w:p w14:paraId="73946358" w14:textId="77777777" w:rsidR="00090FF7" w:rsidRDefault="00090FF7">
                            <w:pPr>
                              <w:kinsoku w:val="0"/>
                              <w:overflowPunct w:val="0"/>
                              <w:ind w:left="225"/>
                              <w:rPr>
                                <w:szCs w:val="22"/>
                              </w:rPr>
                            </w:pPr>
                            <w:r>
                              <w:rPr>
                                <w:szCs w:val="22"/>
                              </w:rPr>
                              <w:t>NRC Reporter</w:t>
                            </w:r>
                          </w:p>
                        </w:tc>
                        <w:tc>
                          <w:tcPr>
                            <w:tcW w:w="2716" w:type="dxa"/>
                            <w:tcBorders>
                              <w:top w:val="none" w:sz="6" w:space="0" w:color="auto"/>
                              <w:left w:val="none" w:sz="6" w:space="0" w:color="auto"/>
                              <w:bottom w:val="none" w:sz="6" w:space="0" w:color="auto"/>
                              <w:right w:val="none" w:sz="6" w:space="0" w:color="auto"/>
                            </w:tcBorders>
                          </w:tcPr>
                          <w:p w14:paraId="1EB42321" w14:textId="77777777" w:rsidR="00090FF7" w:rsidRDefault="00090FF7">
                            <w:pPr>
                              <w:kinsoku w:val="0"/>
                              <w:overflowPunct w:val="0"/>
                              <w:ind w:left="196"/>
                              <w:rPr>
                                <w:szCs w:val="22"/>
                              </w:rPr>
                            </w:pPr>
                            <w:r>
                              <w:rPr>
                                <w:szCs w:val="22"/>
                              </w:rPr>
                              <w:t>Generic Communications</w:t>
                            </w:r>
                          </w:p>
                        </w:tc>
                      </w:tr>
                      <w:tr w:rsidR="00090FF7" w14:paraId="23DF432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52F5432" w14:textId="77777777" w:rsidR="00090FF7" w:rsidRDefault="00090FF7">
                            <w:pPr>
                              <w:kinsoku w:val="0"/>
                              <w:overflowPunct w:val="0"/>
                              <w:rPr>
                                <w:spacing w:val="-2"/>
                                <w:szCs w:val="22"/>
                              </w:rPr>
                            </w:pPr>
                            <w:r>
                              <w:rPr>
                                <w:spacing w:val="-2"/>
                                <w:szCs w:val="22"/>
                              </w:rPr>
                              <w:t>Advertisements</w:t>
                            </w:r>
                          </w:p>
                        </w:tc>
                        <w:tc>
                          <w:tcPr>
                            <w:tcW w:w="3014" w:type="dxa"/>
                            <w:tcBorders>
                              <w:top w:val="none" w:sz="6" w:space="0" w:color="auto"/>
                              <w:left w:val="none" w:sz="6" w:space="0" w:color="auto"/>
                              <w:bottom w:val="none" w:sz="6" w:space="0" w:color="auto"/>
                              <w:right w:val="none" w:sz="6" w:space="0" w:color="auto"/>
                            </w:tcBorders>
                          </w:tcPr>
                          <w:p w14:paraId="43BDDE67" w14:textId="77777777" w:rsidR="00090FF7" w:rsidRDefault="00090FF7">
                            <w:pPr>
                              <w:kinsoku w:val="0"/>
                              <w:overflowPunct w:val="0"/>
                              <w:ind w:left="225"/>
                              <w:rPr>
                                <w:spacing w:val="-2"/>
                                <w:szCs w:val="22"/>
                              </w:rPr>
                            </w:pPr>
                            <w:r>
                              <w:rPr>
                                <w:spacing w:val="-2"/>
                                <w:szCs w:val="22"/>
                              </w:rPr>
                              <w:t>Newsletters</w:t>
                            </w:r>
                          </w:p>
                        </w:tc>
                        <w:tc>
                          <w:tcPr>
                            <w:tcW w:w="2716" w:type="dxa"/>
                            <w:tcBorders>
                              <w:top w:val="none" w:sz="6" w:space="0" w:color="auto"/>
                              <w:left w:val="none" w:sz="6" w:space="0" w:color="auto"/>
                              <w:bottom w:val="none" w:sz="6" w:space="0" w:color="auto"/>
                              <w:right w:val="none" w:sz="6" w:space="0" w:color="auto"/>
                            </w:tcBorders>
                          </w:tcPr>
                          <w:p w14:paraId="6609DFE5" w14:textId="77777777" w:rsidR="00090FF7" w:rsidRDefault="00090FF7">
                            <w:pPr>
                              <w:kinsoku w:val="0"/>
                              <w:overflowPunct w:val="0"/>
                              <w:ind w:left="196"/>
                              <w:rPr>
                                <w:spacing w:val="-2"/>
                                <w:szCs w:val="22"/>
                              </w:rPr>
                            </w:pPr>
                            <w:r>
                              <w:rPr>
                                <w:spacing w:val="-2"/>
                                <w:szCs w:val="22"/>
                              </w:rPr>
                              <w:t>Announcements</w:t>
                            </w:r>
                          </w:p>
                        </w:tc>
                      </w:tr>
                      <w:tr w:rsidR="00090FF7" w14:paraId="073B594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720561C" w14:textId="77777777" w:rsidR="00090FF7" w:rsidRDefault="00090FF7">
                            <w:pPr>
                              <w:kinsoku w:val="0"/>
                              <w:overflowPunct w:val="0"/>
                              <w:rPr>
                                <w:spacing w:val="-2"/>
                                <w:szCs w:val="22"/>
                              </w:rPr>
                            </w:pPr>
                            <w:r>
                              <w:rPr>
                                <w:spacing w:val="-2"/>
                                <w:szCs w:val="22"/>
                              </w:rPr>
                              <w:t>Poster/fliers</w:t>
                            </w:r>
                          </w:p>
                        </w:tc>
                        <w:tc>
                          <w:tcPr>
                            <w:tcW w:w="3014" w:type="dxa"/>
                            <w:tcBorders>
                              <w:top w:val="none" w:sz="6" w:space="0" w:color="auto"/>
                              <w:left w:val="none" w:sz="6" w:space="0" w:color="auto"/>
                              <w:bottom w:val="none" w:sz="6" w:space="0" w:color="auto"/>
                              <w:right w:val="none" w:sz="6" w:space="0" w:color="auto"/>
                            </w:tcBorders>
                          </w:tcPr>
                          <w:p w14:paraId="3E943E53" w14:textId="77777777" w:rsidR="00090FF7" w:rsidRDefault="00090FF7">
                            <w:pPr>
                              <w:kinsoku w:val="0"/>
                              <w:overflowPunct w:val="0"/>
                              <w:ind w:left="225"/>
                              <w:rPr>
                                <w:spacing w:val="-2"/>
                                <w:szCs w:val="22"/>
                              </w:rPr>
                            </w:pPr>
                            <w:r>
                              <w:rPr>
                                <w:spacing w:val="-2"/>
                                <w:szCs w:val="22"/>
                              </w:rPr>
                              <w:t>Videos</w:t>
                            </w:r>
                          </w:p>
                        </w:tc>
                        <w:tc>
                          <w:tcPr>
                            <w:tcW w:w="2716" w:type="dxa"/>
                            <w:tcBorders>
                              <w:top w:val="none" w:sz="6" w:space="0" w:color="auto"/>
                              <w:left w:val="none" w:sz="6" w:space="0" w:color="auto"/>
                              <w:bottom w:val="none" w:sz="6" w:space="0" w:color="auto"/>
                              <w:right w:val="none" w:sz="6" w:space="0" w:color="auto"/>
                            </w:tcBorders>
                          </w:tcPr>
                          <w:p w14:paraId="5827BAEF" w14:textId="77777777" w:rsidR="00090FF7" w:rsidRDefault="00090FF7">
                            <w:pPr>
                              <w:kinsoku w:val="0"/>
                              <w:overflowPunct w:val="0"/>
                              <w:ind w:left="196"/>
                              <w:rPr>
                                <w:szCs w:val="22"/>
                              </w:rPr>
                            </w:pPr>
                            <w:r>
                              <w:rPr>
                                <w:szCs w:val="22"/>
                              </w:rPr>
                              <w:t>EDO Updates</w:t>
                            </w:r>
                          </w:p>
                        </w:tc>
                      </w:tr>
                      <w:tr w:rsidR="00090FF7" w14:paraId="1B5A9A72" w14:textId="77777777">
                        <w:trPr>
                          <w:trHeight w:val="324"/>
                        </w:trPr>
                        <w:tc>
                          <w:tcPr>
                            <w:tcW w:w="3381" w:type="dxa"/>
                            <w:tcBorders>
                              <w:top w:val="none" w:sz="6" w:space="0" w:color="auto"/>
                              <w:left w:val="none" w:sz="6" w:space="0" w:color="auto"/>
                              <w:bottom w:val="none" w:sz="6" w:space="0" w:color="auto"/>
                              <w:right w:val="none" w:sz="6" w:space="0" w:color="auto"/>
                            </w:tcBorders>
                          </w:tcPr>
                          <w:p w14:paraId="0ADD2608" w14:textId="77777777" w:rsidR="00090FF7" w:rsidRDefault="00090FF7">
                            <w:pPr>
                              <w:kinsoku w:val="0"/>
                              <w:overflowPunct w:val="0"/>
                              <w:rPr>
                                <w:szCs w:val="22"/>
                              </w:rPr>
                            </w:pPr>
                            <w:r>
                              <w:rPr>
                                <w:szCs w:val="22"/>
                              </w:rPr>
                              <w:t>Fact Sheets</w:t>
                            </w:r>
                          </w:p>
                        </w:tc>
                        <w:tc>
                          <w:tcPr>
                            <w:tcW w:w="3014" w:type="dxa"/>
                            <w:tcBorders>
                              <w:top w:val="none" w:sz="6" w:space="0" w:color="auto"/>
                              <w:left w:val="none" w:sz="6" w:space="0" w:color="auto"/>
                              <w:bottom w:val="none" w:sz="6" w:space="0" w:color="auto"/>
                              <w:right w:val="none" w:sz="6" w:space="0" w:color="auto"/>
                            </w:tcBorders>
                          </w:tcPr>
                          <w:p w14:paraId="6108B295" w14:textId="77777777" w:rsidR="00090FF7" w:rsidRDefault="00090FF7">
                            <w:pPr>
                              <w:kinsoku w:val="0"/>
                              <w:overflowPunct w:val="0"/>
                              <w:ind w:left="225"/>
                              <w:rPr>
                                <w:szCs w:val="22"/>
                              </w:rPr>
                            </w:pPr>
                            <w:r>
                              <w:rPr>
                                <w:szCs w:val="22"/>
                              </w:rPr>
                              <w:t>Weekly information Report</w:t>
                            </w:r>
                          </w:p>
                        </w:tc>
                        <w:tc>
                          <w:tcPr>
                            <w:tcW w:w="2716" w:type="dxa"/>
                            <w:tcBorders>
                              <w:top w:val="none" w:sz="6" w:space="0" w:color="auto"/>
                              <w:left w:val="none" w:sz="6" w:space="0" w:color="auto"/>
                              <w:bottom w:val="none" w:sz="6" w:space="0" w:color="auto"/>
                              <w:right w:val="none" w:sz="6" w:space="0" w:color="auto"/>
                            </w:tcBorders>
                          </w:tcPr>
                          <w:p w14:paraId="25B7E861" w14:textId="77777777" w:rsidR="00090FF7" w:rsidRDefault="00090FF7">
                            <w:pPr>
                              <w:kinsoku w:val="0"/>
                              <w:overflowPunct w:val="0"/>
                              <w:rPr>
                                <w:rFonts w:ascii="Times New Roman" w:hAnsi="Times New Roman"/>
                                <w:sz w:val="20"/>
                                <w:szCs w:val="20"/>
                              </w:rPr>
                            </w:pPr>
                          </w:p>
                        </w:tc>
                      </w:tr>
                      <w:tr w:rsidR="00090FF7" w14:paraId="7D3721FA" w14:textId="77777777">
                        <w:trPr>
                          <w:trHeight w:val="324"/>
                        </w:trPr>
                        <w:tc>
                          <w:tcPr>
                            <w:tcW w:w="3381" w:type="dxa"/>
                            <w:tcBorders>
                              <w:top w:val="none" w:sz="6" w:space="0" w:color="auto"/>
                              <w:left w:val="none" w:sz="6" w:space="0" w:color="auto"/>
                              <w:bottom w:val="none" w:sz="6" w:space="0" w:color="auto"/>
                              <w:right w:val="none" w:sz="6" w:space="0" w:color="auto"/>
                            </w:tcBorders>
                          </w:tcPr>
                          <w:p w14:paraId="7DE3CCA5" w14:textId="77777777" w:rsidR="00090FF7" w:rsidRDefault="00090FF7">
                            <w:pPr>
                              <w:kinsoku w:val="0"/>
                              <w:overflowPunct w:val="0"/>
                              <w:spacing w:before="31"/>
                              <w:rPr>
                                <w:szCs w:val="22"/>
                              </w:rPr>
                            </w:pPr>
                            <w:r>
                              <w:rPr>
                                <w:szCs w:val="22"/>
                              </w:rPr>
                              <w:t>Commissioner Assistants Notes</w:t>
                            </w:r>
                          </w:p>
                        </w:tc>
                        <w:tc>
                          <w:tcPr>
                            <w:tcW w:w="3014" w:type="dxa"/>
                            <w:tcBorders>
                              <w:top w:val="none" w:sz="6" w:space="0" w:color="auto"/>
                              <w:left w:val="none" w:sz="6" w:space="0" w:color="auto"/>
                              <w:bottom w:val="none" w:sz="6" w:space="0" w:color="auto"/>
                              <w:right w:val="none" w:sz="6" w:space="0" w:color="auto"/>
                            </w:tcBorders>
                          </w:tcPr>
                          <w:p w14:paraId="272ECFDA" w14:textId="77777777" w:rsidR="00090FF7" w:rsidRDefault="00090FF7">
                            <w:pPr>
                              <w:kinsoku w:val="0"/>
                              <w:overflowPunct w:val="0"/>
                              <w:spacing w:before="31"/>
                              <w:ind w:left="225"/>
                              <w:rPr>
                                <w:szCs w:val="22"/>
                              </w:rPr>
                            </w:pPr>
                            <w:r>
                              <w:rPr>
                                <w:szCs w:val="22"/>
                              </w:rPr>
                              <w:t>Blog posts</w:t>
                            </w:r>
                          </w:p>
                        </w:tc>
                        <w:tc>
                          <w:tcPr>
                            <w:tcW w:w="2716" w:type="dxa"/>
                            <w:tcBorders>
                              <w:top w:val="none" w:sz="6" w:space="0" w:color="auto"/>
                              <w:left w:val="none" w:sz="6" w:space="0" w:color="auto"/>
                              <w:bottom w:val="none" w:sz="6" w:space="0" w:color="auto"/>
                              <w:right w:val="none" w:sz="6" w:space="0" w:color="auto"/>
                            </w:tcBorders>
                          </w:tcPr>
                          <w:p w14:paraId="49E8A60D" w14:textId="77777777" w:rsidR="00090FF7" w:rsidRDefault="00090FF7">
                            <w:pPr>
                              <w:kinsoku w:val="0"/>
                              <w:overflowPunct w:val="0"/>
                              <w:rPr>
                                <w:rFonts w:ascii="Times New Roman" w:hAnsi="Times New Roman"/>
                                <w:sz w:val="20"/>
                                <w:szCs w:val="20"/>
                              </w:rPr>
                            </w:pPr>
                          </w:p>
                        </w:tc>
                      </w:tr>
                      <w:tr w:rsidR="00090FF7" w14:paraId="1E7AA1AF" w14:textId="77777777">
                        <w:trPr>
                          <w:trHeight w:val="285"/>
                        </w:trPr>
                        <w:tc>
                          <w:tcPr>
                            <w:tcW w:w="3381" w:type="dxa"/>
                            <w:tcBorders>
                              <w:top w:val="none" w:sz="6" w:space="0" w:color="auto"/>
                              <w:left w:val="none" w:sz="6" w:space="0" w:color="auto"/>
                              <w:bottom w:val="none" w:sz="6" w:space="0" w:color="auto"/>
                              <w:right w:val="none" w:sz="6" w:space="0" w:color="auto"/>
                            </w:tcBorders>
                          </w:tcPr>
                          <w:p w14:paraId="471F6B2E" w14:textId="77777777" w:rsidR="00090FF7" w:rsidRDefault="00090FF7">
                            <w:pPr>
                              <w:kinsoku w:val="0"/>
                              <w:overflowPunct w:val="0"/>
                              <w:spacing w:line="233" w:lineRule="exact"/>
                              <w:rPr>
                                <w:szCs w:val="22"/>
                              </w:rPr>
                            </w:pPr>
                            <w:r>
                              <w:rPr>
                                <w:szCs w:val="22"/>
                              </w:rPr>
                              <w:t>Federal Register Notices</w:t>
                            </w:r>
                          </w:p>
                        </w:tc>
                        <w:tc>
                          <w:tcPr>
                            <w:tcW w:w="3014" w:type="dxa"/>
                            <w:tcBorders>
                              <w:top w:val="none" w:sz="6" w:space="0" w:color="auto"/>
                              <w:left w:val="none" w:sz="6" w:space="0" w:color="auto"/>
                              <w:bottom w:val="none" w:sz="6" w:space="0" w:color="auto"/>
                              <w:right w:val="none" w:sz="6" w:space="0" w:color="auto"/>
                            </w:tcBorders>
                          </w:tcPr>
                          <w:p w14:paraId="1B5FAB31" w14:textId="77777777" w:rsidR="00090FF7" w:rsidRDefault="00090FF7">
                            <w:pPr>
                              <w:kinsoku w:val="0"/>
                              <w:overflowPunct w:val="0"/>
                              <w:rPr>
                                <w:rFonts w:ascii="Times New Roman" w:hAnsi="Times New Roman"/>
                                <w:sz w:val="20"/>
                                <w:szCs w:val="20"/>
                              </w:rPr>
                            </w:pPr>
                          </w:p>
                        </w:tc>
                        <w:tc>
                          <w:tcPr>
                            <w:tcW w:w="2716" w:type="dxa"/>
                            <w:tcBorders>
                              <w:top w:val="none" w:sz="6" w:space="0" w:color="auto"/>
                              <w:left w:val="none" w:sz="6" w:space="0" w:color="auto"/>
                              <w:bottom w:val="none" w:sz="6" w:space="0" w:color="auto"/>
                              <w:right w:val="none" w:sz="6" w:space="0" w:color="auto"/>
                            </w:tcBorders>
                          </w:tcPr>
                          <w:p w14:paraId="4037245C" w14:textId="77777777" w:rsidR="00090FF7" w:rsidRDefault="00090FF7">
                            <w:pPr>
                              <w:kinsoku w:val="0"/>
                              <w:overflowPunct w:val="0"/>
                              <w:rPr>
                                <w:rFonts w:ascii="Times New Roman" w:hAnsi="Times New Roman"/>
                                <w:sz w:val="20"/>
                                <w:szCs w:val="20"/>
                              </w:rPr>
                            </w:pPr>
                          </w:p>
                        </w:tc>
                      </w:tr>
                    </w:tbl>
                    <w:p w14:paraId="61997C41" w14:textId="77777777" w:rsidR="00090FF7" w:rsidRDefault="00090FF7" w:rsidP="00090FF7">
                      <w:pPr>
                        <w:pStyle w:val="BodyText"/>
                        <w:kinsoku w:val="0"/>
                        <w:overflowPunct w:val="0"/>
                        <w:rPr>
                          <w:rFonts w:ascii="Times New Roman" w:hAnsi="Times New Roman" w:cs="Times New Roman"/>
                          <w:sz w:val="24"/>
                          <w:szCs w:val="24"/>
                        </w:rPr>
                      </w:pPr>
                    </w:p>
                  </w:txbxContent>
                </v:textbox>
                <w10:anchorlock/>
              </v:shape>
            </w:pict>
          </mc:Fallback>
        </mc:AlternateContent>
      </w:r>
    </w:p>
    <w:p w14:paraId="3F2D9720" w14:textId="77777777" w:rsidR="00090FF7" w:rsidRPr="00090FF7" w:rsidRDefault="00090FF7" w:rsidP="00544182">
      <w:pPr>
        <w:pStyle w:val="BodyText"/>
        <w:keepNext/>
      </w:pPr>
      <w:bookmarkStart w:id="148" w:name="_bookmark0"/>
      <w:bookmarkEnd w:id="148"/>
      <w:r w:rsidRPr="00090FF7">
        <w:lastRenderedPageBreak/>
        <w:t>The Communication Team should also monitor and track the following as necessary to assist the Chair of the Panel when developing, implementing, and revising the Communication Plan.</w:t>
      </w:r>
    </w:p>
    <w:p w14:paraId="21016067" w14:textId="1C518BBD" w:rsidR="0007059E" w:rsidRDefault="00C60FEF" w:rsidP="00CA17B5">
      <w:pPr>
        <w:pStyle w:val="BodyText"/>
        <w:keepNext/>
        <w:rPr>
          <w:u w:val="single"/>
        </w:rPr>
      </w:pPr>
      <w:r>
        <w:rPr>
          <w:u w:val="single"/>
        </w:rPr>
        <w:t>Requirement</w:t>
      </w:r>
    </w:p>
    <w:p w14:paraId="3F309E14" w14:textId="2174BE5C" w:rsidR="00856927" w:rsidRDefault="00A35E8D" w:rsidP="00A35E8D">
      <w:pPr>
        <w:pStyle w:val="BodyText"/>
      </w:pPr>
      <w:r w:rsidRPr="00A35E8D">
        <w:t xml:space="preserve">A communication plan shall be developed to ensure effective </w:t>
      </w:r>
      <w:ins w:id="149" w:author="Author">
        <w:r w:rsidR="0096731B">
          <w:t xml:space="preserve">and open </w:t>
        </w:r>
      </w:ins>
      <w:r w:rsidRPr="00A35E8D">
        <w:t xml:space="preserve">communication with internal and external stakeholders </w:t>
      </w:r>
      <w:ins w:id="150" w:author="Author">
        <w:r w:rsidR="00C26E17">
          <w:t>on</w:t>
        </w:r>
      </w:ins>
      <w:r w:rsidRPr="00A35E8D">
        <w:t xml:space="preserve"> the status of ongoing licensee activities and associated </w:t>
      </w:r>
      <w:ins w:id="151" w:author="Author">
        <w:r w:rsidR="00C26E17">
          <w:t xml:space="preserve">NRC </w:t>
        </w:r>
      </w:ins>
      <w:r w:rsidRPr="00A35E8D">
        <w:t>inspection activities, including the responsibilities and methodologies for interactions with the Commission; the Advisory Committee on Reactor Safeguards (ACRS); the media; federal, state, and local officials; tribal governments; and other stakeholders.</w:t>
      </w:r>
    </w:p>
    <w:p w14:paraId="5FC9E6A0" w14:textId="134CFC7F" w:rsidR="0030458F" w:rsidRPr="0030458F" w:rsidRDefault="0030458F" w:rsidP="00A35E8D">
      <w:pPr>
        <w:pStyle w:val="BodyText"/>
        <w:rPr>
          <w:u w:val="single"/>
        </w:rPr>
      </w:pPr>
      <w:r>
        <w:rPr>
          <w:u w:val="single"/>
        </w:rPr>
        <w:t>Process</w:t>
      </w:r>
    </w:p>
    <w:p w14:paraId="7A1871A5" w14:textId="204A67D9" w:rsidR="00A35E8D" w:rsidRPr="00A35E8D" w:rsidRDefault="00A35E8D" w:rsidP="00A35E8D">
      <w:pPr>
        <w:pStyle w:val="BodyText"/>
      </w:pPr>
      <w:r w:rsidRPr="00A35E8D">
        <w:t xml:space="preserve">The communication plan should consider frequency, extent, and methods to be used for meetings with the licensee and the public. Some communication methods </w:t>
      </w:r>
      <w:ins w:id="152" w:author="Author">
        <w:r w:rsidR="00E773BC">
          <w:t xml:space="preserve">to be considered </w:t>
        </w:r>
      </w:ins>
      <w:r w:rsidRPr="00A35E8D">
        <w:t xml:space="preserve">to inform the public about </w:t>
      </w:r>
      <w:ins w:id="153" w:author="Author">
        <w:r w:rsidR="00597B4E">
          <w:t>r</w:t>
        </w:r>
      </w:ins>
      <w:r w:rsidRPr="00A35E8D">
        <w:t xml:space="preserve">estart program implementation are a site-specific oversight web page; NRC social media posts; public meetings; </w:t>
      </w:r>
      <w:proofErr w:type="gramStart"/>
      <w:r w:rsidRPr="00A35E8D">
        <w:t>and/or,</w:t>
      </w:r>
      <w:proofErr w:type="gramEnd"/>
      <w:r w:rsidRPr="00A35E8D">
        <w:t xml:space="preserve"> press releases. In addition to a general communication plan for routine interactions with internal and external stakeholders, the </w:t>
      </w:r>
      <w:r w:rsidR="005D2A19">
        <w:t>regional office</w:t>
      </w:r>
      <w:r w:rsidRPr="00A35E8D">
        <w:t xml:space="preserve"> should follow the guidelines of IMC 1601, “Communication and Coordination Protocol for Determining the Status of Offsite Emergency Preparedness.”</w:t>
      </w:r>
    </w:p>
    <w:p w14:paraId="654DE8B5" w14:textId="77777777" w:rsidR="00D06EAA" w:rsidRPr="00D06EAA" w:rsidRDefault="00D06EAA" w:rsidP="00A35E8D">
      <w:pPr>
        <w:pStyle w:val="BodyText"/>
        <w:rPr>
          <w:u w:val="single"/>
        </w:rPr>
      </w:pPr>
      <w:r w:rsidRPr="00D06EAA">
        <w:rPr>
          <w:u w:val="single"/>
        </w:rPr>
        <w:t>Scope</w:t>
      </w:r>
    </w:p>
    <w:p w14:paraId="16CCB6D0" w14:textId="0487DC92" w:rsidR="00A35E8D" w:rsidRPr="00A35E8D" w:rsidRDefault="00A35E8D" w:rsidP="00A35E8D">
      <w:pPr>
        <w:pStyle w:val="BodyText"/>
      </w:pPr>
      <w:r w:rsidRPr="00A35E8D">
        <w:t xml:space="preserve">Regional management shall determine the need for, and the level of, NRC </w:t>
      </w:r>
      <w:ins w:id="154" w:author="Author">
        <w:r w:rsidR="008735A3">
          <w:t>engagement</w:t>
        </w:r>
      </w:ins>
      <w:r w:rsidRPr="00A35E8D">
        <w:t xml:space="preserve"> with public stakeholders. The level of appropriate public stakeholder participation </w:t>
      </w:r>
      <w:ins w:id="155" w:author="Author">
        <w:r w:rsidR="00A323F3">
          <w:t xml:space="preserve">can vary </w:t>
        </w:r>
      </w:ins>
      <w:r w:rsidRPr="00A35E8D">
        <w:t>greatly</w:t>
      </w:r>
      <w:ins w:id="156" w:author="Author">
        <w:r w:rsidR="00A323F3">
          <w:t xml:space="preserve"> depending </w:t>
        </w:r>
        <w:r w:rsidR="005B03D4">
          <w:t xml:space="preserve">on the interest of the following </w:t>
        </w:r>
        <w:r w:rsidR="00CB4AD8">
          <w:t>groups</w:t>
        </w:r>
        <w:r w:rsidR="00CB4AD8" w:rsidRPr="00A35E8D">
          <w:t>:</w:t>
        </w:r>
      </w:ins>
      <w:r w:rsidRPr="00A35E8D">
        <w:t xml:space="preserve"> state and local citizens, public interest groups, </w:t>
      </w:r>
      <w:ins w:id="157" w:author="Author">
        <w:r w:rsidR="005D0F0D">
          <w:t xml:space="preserve">the </w:t>
        </w:r>
      </w:ins>
      <w:r w:rsidRPr="00A35E8D">
        <w:t>media, and elected official</w:t>
      </w:r>
      <w:ins w:id="158" w:author="Author">
        <w:r w:rsidR="00B60576">
          <w:t>s</w:t>
        </w:r>
      </w:ins>
      <w:r w:rsidRPr="00A35E8D">
        <w:t xml:space="preserve">; and the concerns of other government agencies. Public stakeholder meetings have proven to be a valuable vehicle for communications with external stakeholders. These meetings are held to describe the results of the NRC’s review of the licensee’s activities. </w:t>
      </w:r>
      <w:ins w:id="159" w:author="Author">
        <w:r w:rsidR="00F1286F">
          <w:t>The Federal Emergency Management Agency (</w:t>
        </w:r>
      </w:ins>
      <w:r w:rsidRPr="00A35E8D">
        <w:t>FEMA</w:t>
      </w:r>
      <w:ins w:id="160" w:author="Author">
        <w:r w:rsidR="00A323F3">
          <w:t>)</w:t>
        </w:r>
      </w:ins>
      <w:r w:rsidRPr="00A35E8D">
        <w:t xml:space="preserve">, as well as local, state, and federal law enforcement and other emergency response/support agencies should be involved in public stakeholder meetings that may include significant discussion of the adequacy of offsite emergency preparedness to support plant restart, when appropriate. Furthermore, the </w:t>
      </w:r>
      <w:r w:rsidR="005D2A19">
        <w:t>r</w:t>
      </w:r>
      <w:r w:rsidRPr="00A35E8D">
        <w:t xml:space="preserve">egional </w:t>
      </w:r>
      <w:r w:rsidR="005D2A19">
        <w:t>o</w:t>
      </w:r>
      <w:r w:rsidRPr="00A35E8D">
        <w:t xml:space="preserve">ffice, in coordination with NSIR, should anticipate and </w:t>
      </w:r>
      <w:ins w:id="161" w:author="Author">
        <w:r w:rsidR="008735A3">
          <w:t xml:space="preserve">coordinate with FEMA to </w:t>
        </w:r>
      </w:ins>
      <w:r w:rsidRPr="00A35E8D">
        <w:t xml:space="preserve">allow adequate time for </w:t>
      </w:r>
      <w:ins w:id="162" w:author="Author">
        <w:r w:rsidR="00076B69">
          <w:t xml:space="preserve">any actions that </w:t>
        </w:r>
      </w:ins>
      <w:r w:rsidRPr="00A35E8D">
        <w:t xml:space="preserve">FEMA </w:t>
      </w:r>
      <w:ins w:id="163" w:author="Author">
        <w:r w:rsidR="00076B69">
          <w:t>must perform</w:t>
        </w:r>
        <w:r w:rsidR="00F1286F">
          <w:t xml:space="preserve"> </w:t>
        </w:r>
      </w:ins>
      <w:r w:rsidRPr="00A35E8D">
        <w:t xml:space="preserve">to </w:t>
      </w:r>
      <w:r w:rsidR="00C60FEF" w:rsidRPr="00A35E8D">
        <w:t>decide</w:t>
      </w:r>
      <w:r w:rsidRPr="00A35E8D">
        <w:t xml:space="preserve"> regarding the status of offsite emergency preparedness, as stipulated in IMC 1601.</w:t>
      </w:r>
    </w:p>
    <w:p w14:paraId="468E0462" w14:textId="2249C56E" w:rsidR="00A35E8D" w:rsidRPr="00A35E8D" w:rsidRDefault="00A35E8D" w:rsidP="00A35E8D">
      <w:pPr>
        <w:pStyle w:val="BodyText"/>
      </w:pPr>
      <w:r w:rsidRPr="00A35E8D">
        <w:t xml:space="preserve">The </w:t>
      </w:r>
      <w:r w:rsidR="005D2A19">
        <w:t>r</w:t>
      </w:r>
      <w:r w:rsidRPr="00A35E8D">
        <w:t xml:space="preserve">egional </w:t>
      </w:r>
      <w:r w:rsidR="005D2A19">
        <w:t>o</w:t>
      </w:r>
      <w:r w:rsidRPr="00A35E8D">
        <w:t xml:space="preserve">ffice will ensure that efforts have been made to establish an open dialogue with local, tribal, and state government officials and agencies. The NRC should ensure that inquiries from Congress, local and state government agencies, and various federal agencies are promptly addressed. Appropriate caution should be exercised to avoid the release of </w:t>
      </w:r>
      <w:ins w:id="164" w:author="Author">
        <w:r w:rsidR="00B24EC9">
          <w:t xml:space="preserve">sensitive </w:t>
        </w:r>
        <w:r w:rsidR="00B835EC">
          <w:t xml:space="preserve">information (including </w:t>
        </w:r>
      </w:ins>
      <w:proofErr w:type="spellStart"/>
      <w:r w:rsidRPr="00A35E8D">
        <w:t>predecisional</w:t>
      </w:r>
      <w:proofErr w:type="spellEnd"/>
      <w:r w:rsidRPr="00A35E8D">
        <w:t>, proprietary, or safeguards information</w:t>
      </w:r>
      <w:ins w:id="165" w:author="Author">
        <w:r w:rsidR="003D41B6">
          <w:t>)</w:t>
        </w:r>
      </w:ins>
      <w:r w:rsidRPr="00A35E8D">
        <w:t xml:space="preserve"> when responding to inquiries.</w:t>
      </w:r>
    </w:p>
    <w:p w14:paraId="52A5885C" w14:textId="77777777" w:rsidR="009214F6" w:rsidRDefault="009214F6" w:rsidP="00151BB0">
      <w:pPr>
        <w:pStyle w:val="BodyText"/>
        <w:sectPr w:rsidR="009214F6" w:rsidSect="006706F1">
          <w:footerReference w:type="default" r:id="rId14"/>
          <w:pgSz w:w="12240" w:h="15840"/>
          <w:pgMar w:top="1440" w:right="1440" w:bottom="1440" w:left="1440" w:header="720" w:footer="720" w:gutter="0"/>
          <w:pgNumType w:start="1"/>
          <w:cols w:space="720"/>
          <w:docGrid w:linePitch="360"/>
        </w:sectPr>
      </w:pPr>
    </w:p>
    <w:p w14:paraId="12B1140B" w14:textId="09CA83CA" w:rsidR="009214F6" w:rsidRPr="009214F6" w:rsidRDefault="009214F6" w:rsidP="00C9147D">
      <w:pPr>
        <w:pStyle w:val="attachmenttitle"/>
        <w:rPr>
          <w:rFonts w:eastAsiaTheme="minorHAnsi"/>
        </w:rPr>
      </w:pPr>
      <w:bookmarkStart w:id="166" w:name="_Toc167801145"/>
      <w:r w:rsidRPr="009214F6">
        <w:rPr>
          <w:rFonts w:eastAsiaTheme="minorHAnsi"/>
        </w:rPr>
        <w:lastRenderedPageBreak/>
        <w:t xml:space="preserve">Appendix </w:t>
      </w:r>
      <w:r w:rsidR="00EA5453">
        <w:rPr>
          <w:rFonts w:eastAsiaTheme="minorHAnsi"/>
        </w:rPr>
        <w:t>B</w:t>
      </w:r>
      <w:r w:rsidRPr="009214F6">
        <w:rPr>
          <w:rFonts w:eastAsiaTheme="minorHAnsi"/>
        </w:rPr>
        <w:t xml:space="preserve">: </w:t>
      </w:r>
      <w:r w:rsidR="00C9147D">
        <w:rPr>
          <w:rFonts w:eastAsiaTheme="minorHAnsi"/>
        </w:rPr>
        <w:t xml:space="preserve">List of </w:t>
      </w:r>
      <w:r w:rsidR="000851A1">
        <w:rPr>
          <w:rFonts w:eastAsiaTheme="minorHAnsi"/>
        </w:rPr>
        <w:t>Recommended</w:t>
      </w:r>
      <w:r w:rsidR="00C9147D">
        <w:rPr>
          <w:rFonts w:eastAsiaTheme="minorHAnsi"/>
        </w:rPr>
        <w:t xml:space="preserve"> Inspection </w:t>
      </w:r>
      <w:r w:rsidR="000851A1">
        <w:rPr>
          <w:rFonts w:eastAsiaTheme="minorHAnsi"/>
        </w:rPr>
        <w:t>Document</w:t>
      </w:r>
      <w:r w:rsidR="00C9147D">
        <w:rPr>
          <w:rFonts w:eastAsiaTheme="minorHAnsi"/>
        </w:rPr>
        <w:t>s</w:t>
      </w:r>
      <w:bookmarkEnd w:id="166"/>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7ABE98B0" w14:textId="77777777" w:rsidTr="007111E6">
        <w:trPr>
          <w:jc w:val="center"/>
        </w:trPr>
        <w:tc>
          <w:tcPr>
            <w:tcW w:w="7852" w:type="dxa"/>
            <w:gridSpan w:val="2"/>
            <w:tcBorders>
              <w:top w:val="single" w:sz="8" w:space="0" w:color="auto"/>
              <w:left w:val="single" w:sz="8" w:space="0" w:color="auto"/>
              <w:bottom w:val="single" w:sz="8" w:space="0" w:color="auto"/>
              <w:right w:val="single" w:sz="8" w:space="0" w:color="auto"/>
            </w:tcBorders>
            <w:shd w:val="clear" w:color="auto" w:fill="DFDFDF"/>
            <w:tcMar>
              <w:top w:w="0" w:type="dxa"/>
              <w:left w:w="108" w:type="dxa"/>
              <w:bottom w:w="0" w:type="dxa"/>
              <w:right w:w="108" w:type="dxa"/>
            </w:tcMar>
            <w:hideMark/>
          </w:tcPr>
          <w:p w14:paraId="18406DBD" w14:textId="5204593A" w:rsidR="00743D12" w:rsidRPr="00743D12" w:rsidRDefault="00743D12" w:rsidP="00743D12">
            <w:pPr>
              <w:pStyle w:val="BodyText"/>
            </w:pPr>
            <w:r w:rsidRPr="00743D12">
              <w:t>Operational Strategic Performance Area: Reactor Safety</w:t>
            </w:r>
          </w:p>
        </w:tc>
      </w:tr>
      <w:tr w:rsidR="00743D12" w:rsidRPr="00743D12" w14:paraId="5A6FBDEB"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F49E81" w14:textId="77777777" w:rsidR="00743D12" w:rsidRPr="00743D12" w:rsidRDefault="00743D12" w:rsidP="00743D12">
            <w:pPr>
              <w:pStyle w:val="BodyText"/>
            </w:pPr>
            <w:bookmarkStart w:id="167" w:name="_Hlk160641208"/>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4F71C3C2" w14:textId="77777777" w:rsidR="00743D12" w:rsidRPr="00743D12" w:rsidRDefault="00743D12" w:rsidP="00743D12">
            <w:pPr>
              <w:pStyle w:val="BodyText"/>
            </w:pPr>
            <w:r w:rsidRPr="00743D12">
              <w:t>Title</w:t>
            </w:r>
          </w:p>
        </w:tc>
        <w:bookmarkEnd w:id="167"/>
      </w:tr>
      <w:tr w:rsidR="00743D12" w:rsidRPr="00743D12" w14:paraId="453FC595"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D5D56A" w14:textId="77777777" w:rsidR="00743D12" w:rsidRPr="00743D12" w:rsidDel="00000C8D" w:rsidRDefault="00743D12" w:rsidP="00743D12">
            <w:pPr>
              <w:pStyle w:val="BodyText"/>
            </w:pPr>
            <w:r w:rsidRPr="00743D12">
              <w:t>0305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568EC58" w14:textId="6FC772D8" w:rsidR="00743D12" w:rsidRPr="00743D12" w:rsidRDefault="00743D12" w:rsidP="00743D12">
            <w:pPr>
              <w:pStyle w:val="BodyText"/>
            </w:pPr>
            <w:r w:rsidRPr="00743D12">
              <w:t>Operating Reactor Assessment Program</w:t>
            </w:r>
          </w:p>
        </w:tc>
      </w:tr>
      <w:tr w:rsidR="00743D12" w:rsidRPr="00743D12" w14:paraId="36ADE009"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8BC842" w14:textId="77777777" w:rsidR="00743D12" w:rsidRPr="00743D12" w:rsidRDefault="00743D12" w:rsidP="00743D12">
            <w:pPr>
              <w:pStyle w:val="BodyText"/>
            </w:pPr>
            <w:r w:rsidRPr="00743D12">
              <w:t>0308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F8E71BB" w14:textId="4524D994" w:rsidR="00743D12" w:rsidRPr="00743D12" w:rsidRDefault="00743D12" w:rsidP="00743D12">
            <w:pPr>
              <w:pStyle w:val="BodyText"/>
            </w:pPr>
            <w:r w:rsidRPr="00743D12">
              <w:t>Reactor Oversight Process Basis Document</w:t>
            </w:r>
          </w:p>
        </w:tc>
      </w:tr>
      <w:tr w:rsidR="00743D12" w:rsidRPr="00743D12" w14:paraId="07124900"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788F96" w14:textId="77777777" w:rsidR="00743D12" w:rsidRPr="00743D12" w:rsidRDefault="00743D12" w:rsidP="00743D12">
            <w:pPr>
              <w:pStyle w:val="BodyText"/>
            </w:pPr>
            <w:r w:rsidRPr="00743D12">
              <w:t>2515</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772950EB" w14:textId="31BBE539" w:rsidR="00743D12" w:rsidRPr="00743D12" w:rsidRDefault="00743D12" w:rsidP="00743D12">
            <w:pPr>
              <w:pStyle w:val="BodyText"/>
            </w:pPr>
            <w:r w:rsidRPr="00743D12">
              <w:t>Light Water Reactor Inspection Program Operations Phase</w:t>
            </w:r>
          </w:p>
        </w:tc>
      </w:tr>
      <w:tr w:rsidR="00743D12" w:rsidRPr="00743D12" w14:paraId="3ED3411B"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8741C4" w14:textId="77777777" w:rsidR="00743D12" w:rsidRPr="00743D12" w:rsidDel="00000C8D" w:rsidRDefault="00743D12" w:rsidP="00743D12">
            <w:pPr>
              <w:pStyle w:val="BodyText"/>
            </w:pPr>
            <w:r w:rsidRPr="00743D12">
              <w:t>2515 App A</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6F2E1F4" w14:textId="1055891C" w:rsidR="00743D12" w:rsidRPr="00743D12" w:rsidRDefault="00743D12" w:rsidP="00743D12">
            <w:pPr>
              <w:pStyle w:val="BodyText"/>
            </w:pPr>
            <w:r w:rsidRPr="00743D12">
              <w:t>Risk-Informed Baseline Inspection Program</w:t>
            </w:r>
          </w:p>
        </w:tc>
      </w:tr>
      <w:tr w:rsidR="00743D12" w:rsidRPr="00743D12" w14:paraId="3D793E59"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757F20" w14:textId="77777777" w:rsidR="00743D12" w:rsidRPr="00743D12" w:rsidRDefault="00743D12" w:rsidP="00743D12">
            <w:pPr>
              <w:pStyle w:val="BodyText"/>
            </w:pPr>
            <w:r w:rsidRPr="00743D12">
              <w:t>2516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B9AD20E" w14:textId="3C79C300" w:rsidR="00743D12" w:rsidRPr="00743D12" w:rsidRDefault="00743D12" w:rsidP="00743D12">
            <w:pPr>
              <w:pStyle w:val="BodyText"/>
            </w:pPr>
            <w:r w:rsidRPr="00743D12">
              <w:t>Policy and Guidance for the License Renewal Inspection Program</w:t>
            </w:r>
          </w:p>
        </w:tc>
      </w:tr>
      <w:tr w:rsidR="00743D12" w:rsidRPr="00743D12" w14:paraId="53258815"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59BF4F" w14:textId="77777777" w:rsidR="00743D12" w:rsidRPr="00743D12" w:rsidRDefault="00743D12" w:rsidP="00743D12">
            <w:pPr>
              <w:pStyle w:val="BodyText"/>
            </w:pPr>
            <w:r w:rsidRPr="00743D12">
              <w:t>35017</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10D37E0" w14:textId="263AA9F3" w:rsidR="00743D12" w:rsidRPr="00743D12" w:rsidRDefault="00743D12" w:rsidP="00743D12">
            <w:pPr>
              <w:pStyle w:val="BodyText"/>
            </w:pPr>
            <w:r w:rsidRPr="00743D12">
              <w:t>Quality Assurance Implementation Inspection</w:t>
            </w:r>
          </w:p>
        </w:tc>
      </w:tr>
      <w:tr w:rsidR="00743D12" w:rsidRPr="00743D12" w14:paraId="53D5CE53"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E26332" w14:textId="77777777" w:rsidR="00743D12" w:rsidRPr="00743D12" w:rsidRDefault="00743D12" w:rsidP="00743D12">
            <w:pPr>
              <w:pStyle w:val="BodyText"/>
            </w:pPr>
            <w:r w:rsidRPr="00743D12">
              <w:t>35101</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45045FA3" w14:textId="339685AD" w:rsidR="00743D12" w:rsidRPr="00743D12" w:rsidRDefault="00743D12" w:rsidP="00743D12">
            <w:pPr>
              <w:pStyle w:val="BodyText"/>
            </w:pPr>
            <w:r w:rsidRPr="00743D12">
              <w:t>QA Program Implementation Inspection for Operational Programs</w:t>
            </w:r>
          </w:p>
        </w:tc>
      </w:tr>
      <w:tr w:rsidR="00743D12" w:rsidRPr="00743D12" w14:paraId="6CBCF96E"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C592563" w14:textId="77777777" w:rsidR="00743D12" w:rsidRPr="00743D12" w:rsidRDefault="00743D12" w:rsidP="00743D12">
            <w:pPr>
              <w:pStyle w:val="BodyText"/>
            </w:pPr>
            <w:r w:rsidRPr="00743D12">
              <w:t>41502</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12FC1BA3" w14:textId="309312BE" w:rsidR="00743D12" w:rsidRPr="00743D12" w:rsidRDefault="00743D12" w:rsidP="00743D12">
            <w:pPr>
              <w:pStyle w:val="BodyText"/>
            </w:pPr>
            <w:r w:rsidRPr="00743D12">
              <w:t>Nuclear Power Plant Simulation Facilities</w:t>
            </w:r>
          </w:p>
        </w:tc>
      </w:tr>
      <w:tr w:rsidR="00743D12" w:rsidRPr="00743D12" w14:paraId="18C3EC6B" w14:textId="77777777" w:rsidTr="007111E6">
        <w:trPr>
          <w:trHeight w:val="28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B9DA29" w14:textId="77777777" w:rsidR="00743D12" w:rsidRPr="00743D12" w:rsidRDefault="00743D12" w:rsidP="00743D12">
            <w:pPr>
              <w:pStyle w:val="BodyText"/>
            </w:pPr>
            <w:r w:rsidRPr="00743D12">
              <w:t>60715</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7CF331A1" w14:textId="1542D526" w:rsidR="00743D12" w:rsidRPr="00743D12" w:rsidRDefault="00743D12" w:rsidP="00743D12">
            <w:pPr>
              <w:pStyle w:val="BodyText"/>
            </w:pPr>
            <w:r w:rsidRPr="00743D12">
              <w:t>Spent Fuel Pool Safety at Operating Reactors</w:t>
            </w:r>
          </w:p>
        </w:tc>
      </w:tr>
      <w:tr w:rsidR="00743D12" w:rsidRPr="00743D12" w14:paraId="3D11A864"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F519353" w14:textId="77777777" w:rsidR="00743D12" w:rsidRPr="00743D12" w:rsidRDefault="00743D12" w:rsidP="00743D12">
            <w:pPr>
              <w:pStyle w:val="BodyText"/>
            </w:pPr>
            <w:r w:rsidRPr="00743D12">
              <w:t>71002</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78D9172" w14:textId="3FF7C947" w:rsidR="00743D12" w:rsidRPr="00743D12" w:rsidRDefault="00743D12" w:rsidP="00743D12">
            <w:pPr>
              <w:pStyle w:val="BodyText"/>
            </w:pPr>
            <w:r w:rsidRPr="00743D12">
              <w:t>License Renewal Inspection</w:t>
            </w:r>
          </w:p>
        </w:tc>
      </w:tr>
      <w:tr w:rsidR="00743D12" w:rsidRPr="00743D12" w14:paraId="3575D1B8"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975E655" w14:textId="77777777" w:rsidR="00743D12" w:rsidRPr="00743D12" w:rsidRDefault="00743D12" w:rsidP="00743D12">
            <w:pPr>
              <w:pStyle w:val="BodyText"/>
            </w:pPr>
            <w:r w:rsidRPr="00743D12">
              <w:t>71003</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B123B32" w14:textId="1FF184A8" w:rsidR="00743D12" w:rsidRPr="00743D12" w:rsidRDefault="00743D12" w:rsidP="00743D12">
            <w:pPr>
              <w:pStyle w:val="BodyText"/>
            </w:pPr>
            <w:r w:rsidRPr="00743D12">
              <w:t>Post-Approval Site Inspection for License Renewal</w:t>
            </w:r>
          </w:p>
        </w:tc>
      </w:tr>
      <w:tr w:rsidR="00743D12" w:rsidRPr="00743D12" w14:paraId="2AF38766" w14:textId="77777777" w:rsidTr="007111E6">
        <w:trPr>
          <w:trHeight w:val="28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3FB50B2" w14:textId="77777777" w:rsidR="00743D12" w:rsidRPr="00743D12" w:rsidRDefault="00743D12" w:rsidP="00743D12">
            <w:pPr>
              <w:pStyle w:val="BodyText"/>
            </w:pPr>
            <w:r w:rsidRPr="00743D12">
              <w:t>71111</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5B536FC4" w14:textId="0F7AEF09" w:rsidR="00743D12" w:rsidRPr="00743D12" w:rsidRDefault="00743D12" w:rsidP="00743D12">
            <w:pPr>
              <w:pStyle w:val="BodyText"/>
            </w:pPr>
            <w:r w:rsidRPr="00743D12">
              <w:t>Reactor Safety-Initiating Events, Mitigating Systems, Barrier Integrity</w:t>
            </w:r>
          </w:p>
        </w:tc>
      </w:tr>
      <w:tr w:rsidR="00743D12" w:rsidRPr="00743D12" w14:paraId="16ED233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B9E1BAF" w14:textId="77777777" w:rsidR="00743D12" w:rsidRPr="00743D12" w:rsidDel="00A40DC3" w:rsidRDefault="00743D12" w:rsidP="00743D12">
            <w:pPr>
              <w:pStyle w:val="BodyText"/>
            </w:pPr>
            <w:r w:rsidRPr="00743D12">
              <w:t>71111.01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B98FB4A" w14:textId="7A30E31D" w:rsidR="00743D12" w:rsidRPr="00743D12" w:rsidDel="00A40DC3" w:rsidRDefault="00743D12" w:rsidP="00743D12">
            <w:pPr>
              <w:pStyle w:val="BodyText"/>
            </w:pPr>
            <w:r w:rsidRPr="00743D12">
              <w:t>Adverse Weather Protection</w:t>
            </w:r>
          </w:p>
        </w:tc>
      </w:tr>
      <w:tr w:rsidR="00743D12" w:rsidRPr="00743D12" w14:paraId="76151BB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6DE7CD" w14:textId="77777777" w:rsidR="00743D12" w:rsidRPr="00743D12" w:rsidDel="00A40DC3" w:rsidRDefault="00743D12" w:rsidP="00743D12">
            <w:pPr>
              <w:pStyle w:val="BodyText"/>
            </w:pPr>
            <w:r w:rsidRPr="00743D12">
              <w:t>71111.04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D627AFD" w14:textId="6845D9FE" w:rsidR="00743D12" w:rsidRPr="00743D12" w:rsidDel="00A40DC3" w:rsidRDefault="00743D12" w:rsidP="00743D12">
            <w:pPr>
              <w:pStyle w:val="BodyText"/>
            </w:pPr>
            <w:r w:rsidRPr="00743D12">
              <w:t>Equipment Alignment</w:t>
            </w:r>
          </w:p>
        </w:tc>
      </w:tr>
      <w:tr w:rsidR="00743D12" w:rsidRPr="00743D12" w14:paraId="00F70256"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D62E27" w14:textId="77777777" w:rsidR="00743D12" w:rsidRPr="00743D12" w:rsidDel="00A40DC3" w:rsidRDefault="00743D12" w:rsidP="00743D12">
            <w:pPr>
              <w:pStyle w:val="BodyText"/>
            </w:pPr>
            <w:r w:rsidRPr="00743D12">
              <w:t>71111.05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DB557D3" w14:textId="5AC8CB53" w:rsidR="00743D12" w:rsidRPr="00743D12" w:rsidDel="00A40DC3" w:rsidRDefault="00743D12" w:rsidP="00743D12">
            <w:pPr>
              <w:pStyle w:val="BodyText"/>
            </w:pPr>
            <w:r w:rsidRPr="00743D12">
              <w:t>Fire Protection</w:t>
            </w:r>
          </w:p>
        </w:tc>
      </w:tr>
      <w:tr w:rsidR="00743D12" w:rsidRPr="00743D12" w14:paraId="67D15A21"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F215810" w14:textId="77777777" w:rsidR="00743D12" w:rsidRPr="00743D12" w:rsidDel="00A40DC3" w:rsidRDefault="00743D12" w:rsidP="00743D12">
            <w:pPr>
              <w:pStyle w:val="BodyText"/>
            </w:pPr>
            <w:r w:rsidRPr="00743D12">
              <w:t>71111.06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D3C27D7" w14:textId="642D1820" w:rsidR="00743D12" w:rsidRPr="00743D12" w:rsidDel="00A40DC3" w:rsidRDefault="00743D12" w:rsidP="00743D12">
            <w:pPr>
              <w:pStyle w:val="BodyText"/>
            </w:pPr>
            <w:r w:rsidRPr="00743D12">
              <w:t>Flood Protection Measures</w:t>
            </w:r>
          </w:p>
        </w:tc>
      </w:tr>
      <w:tr w:rsidR="00743D12" w:rsidRPr="00743D12" w14:paraId="6415B83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57B7F40" w14:textId="77777777" w:rsidR="00743D12" w:rsidRPr="00743D12" w:rsidDel="00A40DC3" w:rsidRDefault="00743D12" w:rsidP="00743D12">
            <w:pPr>
              <w:pStyle w:val="BodyText"/>
            </w:pPr>
            <w:r w:rsidRPr="00743D12">
              <w:t>71111.07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DCD9D3B" w14:textId="31036FD3" w:rsidR="00743D12" w:rsidRPr="00743D12" w:rsidDel="00A40DC3" w:rsidRDefault="00743D12" w:rsidP="00743D12">
            <w:pPr>
              <w:pStyle w:val="BodyText"/>
            </w:pPr>
            <w:r w:rsidRPr="00743D12">
              <w:t>Heat Exchanger/Sink Performance</w:t>
            </w:r>
          </w:p>
        </w:tc>
      </w:tr>
      <w:tr w:rsidR="00743D12" w:rsidRPr="00743D12" w14:paraId="3AC6197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04A4498" w14:textId="77777777" w:rsidR="00743D12" w:rsidRPr="00743D12" w:rsidDel="00A40DC3" w:rsidRDefault="00743D12" w:rsidP="00743D12">
            <w:pPr>
              <w:pStyle w:val="BodyText"/>
            </w:pPr>
            <w:r w:rsidRPr="00743D12">
              <w:t>71111.08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C3650CA" w14:textId="6BE5B037" w:rsidR="00743D12" w:rsidRPr="00743D12" w:rsidDel="00A40DC3" w:rsidRDefault="00743D12" w:rsidP="00743D12">
            <w:pPr>
              <w:pStyle w:val="BodyText"/>
            </w:pPr>
            <w:r w:rsidRPr="00743D12">
              <w:t>Inservice Inspection Activities</w:t>
            </w:r>
          </w:p>
        </w:tc>
      </w:tr>
      <w:tr w:rsidR="00743D12" w:rsidRPr="00743D12" w14:paraId="2C78D4E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CCCD4E2" w14:textId="77777777" w:rsidR="00743D12" w:rsidRPr="00743D12" w:rsidDel="00A40DC3" w:rsidRDefault="00743D12" w:rsidP="00743D12">
            <w:pPr>
              <w:pStyle w:val="BodyText"/>
            </w:pPr>
            <w:r w:rsidRPr="00743D12">
              <w:t>71111.11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90FC156" w14:textId="65A62185" w:rsidR="00743D12" w:rsidRPr="00743D12" w:rsidDel="00A40DC3" w:rsidRDefault="00743D12" w:rsidP="00743D12">
            <w:pPr>
              <w:pStyle w:val="BodyText"/>
            </w:pPr>
            <w:r w:rsidRPr="00743D12">
              <w:t>Licensed Operator Requalification Program and Licensed Operator Performance</w:t>
            </w:r>
          </w:p>
        </w:tc>
      </w:tr>
      <w:tr w:rsidR="00743D12" w:rsidRPr="00743D12" w14:paraId="76A74804" w14:textId="77777777" w:rsidTr="008A7AC9">
        <w:trPr>
          <w:trHeight w:val="332"/>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tcPr>
          <w:p w14:paraId="328CD23A" w14:textId="77777777" w:rsidR="00743D12" w:rsidRPr="00743D12" w:rsidDel="00A40DC3" w:rsidRDefault="00743D12" w:rsidP="00743D12">
            <w:pPr>
              <w:pStyle w:val="BodyText"/>
            </w:pPr>
            <w:r w:rsidRPr="00743D12">
              <w:t>71111.12</w:t>
            </w:r>
          </w:p>
        </w:tc>
        <w:tc>
          <w:tcPr>
            <w:tcW w:w="5817" w:type="dxa"/>
            <w:tcBorders>
              <w:top w:val="nil"/>
              <w:left w:val="nil"/>
              <w:bottom w:val="single" w:sz="4" w:space="0" w:color="auto"/>
              <w:right w:val="single" w:sz="8" w:space="0" w:color="auto"/>
            </w:tcBorders>
            <w:tcMar>
              <w:top w:w="0" w:type="dxa"/>
              <w:left w:w="108" w:type="dxa"/>
              <w:bottom w:w="0" w:type="dxa"/>
              <w:right w:w="108" w:type="dxa"/>
            </w:tcMar>
          </w:tcPr>
          <w:p w14:paraId="5F69BDE8" w14:textId="3160C8C1" w:rsidR="00743D12" w:rsidRPr="00743D12" w:rsidDel="00A40DC3" w:rsidRDefault="00743D12" w:rsidP="00743D12">
            <w:pPr>
              <w:pStyle w:val="BodyText"/>
            </w:pPr>
            <w:r w:rsidRPr="00743D12">
              <w:t>Maintenance Effectiveness</w:t>
            </w:r>
          </w:p>
        </w:tc>
      </w:tr>
      <w:tr w:rsidR="003C1959" w:rsidRPr="00743D12" w14:paraId="66FDC6C2" w14:textId="77777777" w:rsidTr="008A7AC9">
        <w:trPr>
          <w:trHeight w:val="332"/>
          <w:jc w:val="center"/>
        </w:trPr>
        <w:tc>
          <w:tcPr>
            <w:tcW w:w="2035"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tcPr>
          <w:p w14:paraId="05E7BBAB" w14:textId="4BC48B0D" w:rsidR="003C1959" w:rsidRPr="00743D12" w:rsidRDefault="003C1959" w:rsidP="003C1959">
            <w:pPr>
              <w:pStyle w:val="BodyText"/>
            </w:pPr>
            <w:r w:rsidRPr="00743D12">
              <w:lastRenderedPageBreak/>
              <w:t>IMC/IP No.</w:t>
            </w:r>
          </w:p>
        </w:tc>
        <w:tc>
          <w:tcPr>
            <w:tcW w:w="58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6174D50" w14:textId="4E174AE3" w:rsidR="003C1959" w:rsidRPr="00743D12" w:rsidRDefault="003C1959" w:rsidP="003C1959">
            <w:pPr>
              <w:pStyle w:val="BodyText"/>
            </w:pPr>
            <w:r w:rsidRPr="00743D12">
              <w:t>Title</w:t>
            </w:r>
          </w:p>
        </w:tc>
      </w:tr>
      <w:tr w:rsidR="003C1959" w:rsidRPr="00743D12" w14:paraId="11285962" w14:textId="77777777" w:rsidTr="008A7AC9">
        <w:trPr>
          <w:trHeight w:val="332"/>
          <w:jc w:val="center"/>
        </w:trPr>
        <w:tc>
          <w:tcPr>
            <w:tcW w:w="2035"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tcPr>
          <w:p w14:paraId="0A82C063" w14:textId="77777777" w:rsidR="003C1959" w:rsidRPr="00743D12" w:rsidDel="00A40DC3" w:rsidRDefault="003C1959" w:rsidP="003C1959">
            <w:pPr>
              <w:pStyle w:val="BodyText"/>
            </w:pPr>
            <w:r w:rsidRPr="00743D12">
              <w:t>71111.13</w:t>
            </w:r>
          </w:p>
        </w:tc>
        <w:tc>
          <w:tcPr>
            <w:tcW w:w="58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51B3E0D" w14:textId="523C0446" w:rsidR="003C1959" w:rsidRPr="00743D12" w:rsidDel="00A40DC3" w:rsidRDefault="003C1959" w:rsidP="003C1959">
            <w:pPr>
              <w:pStyle w:val="BodyText"/>
            </w:pPr>
            <w:r w:rsidRPr="00743D12">
              <w:t>Maintenance Risk Assessments and Emergent Work Control</w:t>
            </w:r>
          </w:p>
        </w:tc>
      </w:tr>
      <w:tr w:rsidR="003C1959" w:rsidRPr="00743D12" w14:paraId="2547DAD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3F9C437" w14:textId="77777777" w:rsidR="003C1959" w:rsidRPr="00743D12" w:rsidDel="00A40DC3" w:rsidRDefault="003C1959" w:rsidP="003C1959">
            <w:pPr>
              <w:pStyle w:val="BodyText"/>
            </w:pPr>
            <w:r w:rsidRPr="00743D12">
              <w:t>71111.15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FE953FD" w14:textId="637CD169" w:rsidR="003C1959" w:rsidRPr="00743D12" w:rsidDel="00A40DC3" w:rsidRDefault="003C1959" w:rsidP="003C1959">
            <w:pPr>
              <w:pStyle w:val="BodyText"/>
            </w:pPr>
            <w:r w:rsidRPr="00743D12">
              <w:t>Operability Determinations and Functionality Assessments</w:t>
            </w:r>
          </w:p>
        </w:tc>
      </w:tr>
      <w:tr w:rsidR="003C1959" w:rsidRPr="00743D12" w14:paraId="0108665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0A434D7" w14:textId="77777777" w:rsidR="003C1959" w:rsidRPr="00743D12" w:rsidDel="00A40DC3" w:rsidRDefault="003C1959" w:rsidP="003C1959">
            <w:pPr>
              <w:pStyle w:val="BodyText"/>
            </w:pPr>
            <w:r w:rsidRPr="00743D12">
              <w:t>71111.18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68BECCE" w14:textId="467A9D22" w:rsidR="003C1959" w:rsidRPr="00743D12" w:rsidDel="00A40DC3" w:rsidRDefault="003C1959" w:rsidP="003C1959">
            <w:pPr>
              <w:pStyle w:val="BodyText"/>
            </w:pPr>
            <w:r w:rsidRPr="00743D12">
              <w:t>Plant Modifications</w:t>
            </w:r>
          </w:p>
        </w:tc>
      </w:tr>
      <w:tr w:rsidR="003C1959" w:rsidRPr="00743D12" w14:paraId="4725DFB7" w14:textId="77777777" w:rsidTr="004C4924">
        <w:trPr>
          <w:trHeight w:val="349"/>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A4BDB39" w14:textId="77777777" w:rsidR="003C1959" w:rsidRPr="00743D12" w:rsidDel="00A40DC3" w:rsidRDefault="003C1959" w:rsidP="003C1959">
            <w:pPr>
              <w:pStyle w:val="BodyText"/>
            </w:pPr>
            <w:r w:rsidRPr="00743D12">
              <w:t>71111.20</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B25E098" w14:textId="68EB0215" w:rsidR="003C1959" w:rsidRPr="00743D12" w:rsidDel="00A40DC3" w:rsidRDefault="003C1959" w:rsidP="003C1959">
            <w:pPr>
              <w:pStyle w:val="BodyText"/>
            </w:pPr>
            <w:r w:rsidRPr="00743D12">
              <w:t>Refueling and Other Outage Activities</w:t>
            </w:r>
          </w:p>
        </w:tc>
      </w:tr>
      <w:tr w:rsidR="003C1959" w:rsidRPr="00743D12" w14:paraId="42748EA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30447AD" w14:textId="77777777" w:rsidR="003C1959" w:rsidRPr="00743D12" w:rsidDel="00A40DC3" w:rsidRDefault="003C1959" w:rsidP="003C1959">
            <w:pPr>
              <w:pStyle w:val="BodyText"/>
            </w:pPr>
            <w:r w:rsidRPr="00743D12">
              <w:t>71111.21M</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63E634F" w14:textId="1ABBCC94" w:rsidR="003C1959" w:rsidRPr="00743D12" w:rsidDel="00A40DC3" w:rsidRDefault="003C1959" w:rsidP="003C1959">
            <w:pPr>
              <w:pStyle w:val="BodyText"/>
            </w:pPr>
            <w:r w:rsidRPr="00743D12">
              <w:t>Comprehensive Engineering Team Inspection</w:t>
            </w:r>
          </w:p>
        </w:tc>
      </w:tr>
      <w:tr w:rsidR="003C1959" w:rsidRPr="00743D12" w14:paraId="0D1E4DFB"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91D5BF" w14:textId="77777777" w:rsidR="003C1959" w:rsidRPr="00743D12" w:rsidDel="00A40DC3" w:rsidRDefault="003C1959" w:rsidP="003C1959">
            <w:pPr>
              <w:pStyle w:val="BodyText"/>
            </w:pPr>
            <w:r w:rsidRPr="00743D12">
              <w:t>71111.21N.03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1C1A686" w14:textId="31A4014A" w:rsidR="003C1959" w:rsidRPr="00743D12" w:rsidDel="00A40DC3" w:rsidRDefault="003C1959" w:rsidP="003C1959">
            <w:pPr>
              <w:pStyle w:val="BodyText"/>
            </w:pPr>
            <w:r w:rsidRPr="00743D12">
              <w:t>Commercial Grade Dedication</w:t>
            </w:r>
          </w:p>
        </w:tc>
      </w:tr>
      <w:tr w:rsidR="003C1959" w:rsidRPr="00743D12" w14:paraId="55205171"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EA24DDB" w14:textId="77777777" w:rsidR="003C1959" w:rsidRPr="00743D12" w:rsidDel="00A40DC3" w:rsidRDefault="003C1959" w:rsidP="003C1959">
            <w:pPr>
              <w:pStyle w:val="BodyText"/>
            </w:pPr>
            <w:r w:rsidRPr="00743D12">
              <w:t>71111.21N.04</w:t>
            </w:r>
          </w:p>
        </w:tc>
        <w:tc>
          <w:tcPr>
            <w:tcW w:w="58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391A2D4" w14:textId="7BD23E35" w:rsidR="003C1959" w:rsidRPr="00743D12" w:rsidDel="00A40DC3" w:rsidRDefault="003C1959" w:rsidP="003C1959">
            <w:pPr>
              <w:pStyle w:val="BodyText"/>
            </w:pPr>
            <w:r w:rsidRPr="00743D12">
              <w:t>Age-Related Degradation</w:t>
            </w:r>
          </w:p>
        </w:tc>
      </w:tr>
      <w:tr w:rsidR="003C1959" w:rsidRPr="00743D12" w14:paraId="77EEE538"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3E13F41" w14:textId="77777777" w:rsidR="003C1959" w:rsidRPr="00743D12" w:rsidDel="00A40DC3" w:rsidRDefault="003C1959" w:rsidP="003C1959">
            <w:pPr>
              <w:pStyle w:val="BodyText"/>
            </w:pPr>
            <w:r w:rsidRPr="00743D12">
              <w:t>71111.21N.05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3448D57" w14:textId="4BA97EA6" w:rsidR="003C1959" w:rsidRPr="00743D12" w:rsidDel="00A40DC3" w:rsidRDefault="003C1959" w:rsidP="003C1959">
            <w:pPr>
              <w:pStyle w:val="BodyText"/>
            </w:pPr>
            <w:r w:rsidRPr="00743D12">
              <w:t>Fire Protection Team Inspection (FP</w:t>
            </w:r>
            <w:r>
              <w:t>T</w:t>
            </w:r>
            <w:r w:rsidRPr="00743D12">
              <w:t>I)</w:t>
            </w:r>
          </w:p>
        </w:tc>
      </w:tr>
      <w:tr w:rsidR="003C1959" w:rsidRPr="00743D12" w14:paraId="4AC76CA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DC9267" w14:textId="77777777" w:rsidR="003C1959" w:rsidRPr="00743D12" w:rsidDel="00A40DC3" w:rsidRDefault="003C1959" w:rsidP="003C1959">
            <w:pPr>
              <w:pStyle w:val="BodyText"/>
            </w:pPr>
            <w:r w:rsidRPr="00743D12">
              <w:t>71111.24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2E949F8" w14:textId="406C88D6" w:rsidR="003C1959" w:rsidRPr="00743D12" w:rsidDel="00A40DC3" w:rsidRDefault="003C1959" w:rsidP="003C1959">
            <w:pPr>
              <w:pStyle w:val="BodyText"/>
            </w:pPr>
            <w:r w:rsidRPr="00743D12">
              <w:t>Testing and Maintenance of Equipment Important to Risk</w:t>
            </w:r>
          </w:p>
        </w:tc>
      </w:tr>
      <w:tr w:rsidR="003C1959" w:rsidRPr="00743D12" w14:paraId="681AFC1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FA15B41" w14:textId="77777777" w:rsidR="003C1959" w:rsidRPr="00743D12" w:rsidDel="00A40DC3" w:rsidRDefault="003C1959" w:rsidP="003C1959">
            <w:pPr>
              <w:pStyle w:val="BodyText"/>
            </w:pPr>
            <w:r w:rsidRPr="00743D12">
              <w:t>71114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C36A9C0" w14:textId="1ECA4E1D" w:rsidR="003C1959" w:rsidRPr="00743D12" w:rsidDel="00A40DC3" w:rsidRDefault="003C1959" w:rsidP="003C1959">
            <w:pPr>
              <w:pStyle w:val="BodyText"/>
            </w:pPr>
            <w:r w:rsidRPr="00743D12">
              <w:t>Reactor Safety – Emergency Preparedness</w:t>
            </w:r>
          </w:p>
        </w:tc>
      </w:tr>
      <w:tr w:rsidR="003C1959" w:rsidRPr="00743D12" w14:paraId="620FE3A3"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E471523" w14:textId="77777777" w:rsidR="003C1959" w:rsidRPr="00743D12" w:rsidDel="00A40DC3" w:rsidRDefault="003C1959" w:rsidP="003C1959">
            <w:pPr>
              <w:pStyle w:val="BodyText"/>
            </w:pPr>
            <w:r w:rsidRPr="00743D12">
              <w:t>71114.01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802E4CA" w14:textId="5223763E" w:rsidR="003C1959" w:rsidRPr="00743D12" w:rsidDel="00A40DC3" w:rsidRDefault="003C1959" w:rsidP="003C1959">
            <w:pPr>
              <w:pStyle w:val="BodyText"/>
            </w:pPr>
            <w:r w:rsidRPr="00743D12">
              <w:t>Exercise Evaluation</w:t>
            </w:r>
          </w:p>
        </w:tc>
      </w:tr>
      <w:tr w:rsidR="003C1959" w:rsidRPr="00743D12" w14:paraId="2C7B598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69CBE48" w14:textId="77777777" w:rsidR="003C1959" w:rsidRPr="00743D12" w:rsidRDefault="003C1959" w:rsidP="003C1959">
            <w:pPr>
              <w:pStyle w:val="BodyText"/>
            </w:pPr>
            <w:r w:rsidRPr="00743D12">
              <w:t>71114.02</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63C905F" w14:textId="357BFBD8" w:rsidR="003C1959" w:rsidRPr="00743D12" w:rsidRDefault="003C1959" w:rsidP="003C1959">
            <w:pPr>
              <w:pStyle w:val="BodyText"/>
            </w:pPr>
            <w:r w:rsidRPr="00743D12">
              <w:t>Alert and Notification System Evaluation</w:t>
            </w:r>
          </w:p>
        </w:tc>
      </w:tr>
      <w:tr w:rsidR="003C1959" w:rsidRPr="00743D12" w14:paraId="7CC0F8A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326D27C" w14:textId="77777777" w:rsidR="003C1959" w:rsidRPr="00743D12" w:rsidRDefault="003C1959" w:rsidP="003C1959">
            <w:pPr>
              <w:pStyle w:val="BodyText"/>
            </w:pPr>
            <w:r w:rsidRPr="00743D12">
              <w:t>71114.03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365A03C" w14:textId="707966B5" w:rsidR="003C1959" w:rsidRPr="00743D12" w:rsidRDefault="003C1959" w:rsidP="003C1959">
            <w:pPr>
              <w:pStyle w:val="BodyText"/>
            </w:pPr>
            <w:r w:rsidRPr="00743D12">
              <w:t>Emergency Response Organization Staffing and Augmentation System</w:t>
            </w:r>
          </w:p>
        </w:tc>
      </w:tr>
      <w:tr w:rsidR="003C1959" w:rsidRPr="00743D12" w14:paraId="74EECC9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2113814" w14:textId="77777777" w:rsidR="003C1959" w:rsidRPr="00743D12" w:rsidRDefault="003C1959" w:rsidP="003C1959">
            <w:pPr>
              <w:pStyle w:val="BodyText"/>
            </w:pPr>
            <w:r w:rsidRPr="00743D12">
              <w:t>71114.04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9A11D53" w14:textId="7C661467" w:rsidR="003C1959" w:rsidRPr="00743D12" w:rsidRDefault="003C1959" w:rsidP="003C1959">
            <w:pPr>
              <w:pStyle w:val="BodyText"/>
            </w:pPr>
            <w:r w:rsidRPr="00743D12">
              <w:t>Emergency Action Level and Emergency Plan Changes</w:t>
            </w:r>
          </w:p>
        </w:tc>
      </w:tr>
      <w:tr w:rsidR="003C1959" w:rsidRPr="00743D12" w14:paraId="6AB40932"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82CD6F1" w14:textId="77777777" w:rsidR="003C1959" w:rsidRPr="00743D12" w:rsidRDefault="003C1959" w:rsidP="003C1959">
            <w:pPr>
              <w:pStyle w:val="BodyText"/>
            </w:pPr>
            <w:r w:rsidRPr="00743D12">
              <w:t>71114.05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B3E93AC" w14:textId="7329ADEC" w:rsidR="003C1959" w:rsidRPr="00743D12" w:rsidRDefault="003C1959" w:rsidP="003C1959">
            <w:pPr>
              <w:pStyle w:val="BodyText"/>
            </w:pPr>
            <w:r w:rsidRPr="00743D12">
              <w:t>Maintenance of Emergency Preparedness</w:t>
            </w:r>
          </w:p>
        </w:tc>
      </w:tr>
      <w:tr w:rsidR="003C1959" w:rsidRPr="00743D12" w14:paraId="51470D4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7D1A998" w14:textId="77777777" w:rsidR="003C1959" w:rsidRPr="00743D12" w:rsidRDefault="003C1959" w:rsidP="003C1959">
            <w:pPr>
              <w:pStyle w:val="BodyText"/>
            </w:pPr>
            <w:r w:rsidRPr="00743D12">
              <w:t>71114.06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163EB4F" w14:textId="21023657" w:rsidR="003C1959" w:rsidRPr="00743D12" w:rsidRDefault="003C1959" w:rsidP="003C1959">
            <w:pPr>
              <w:pStyle w:val="BodyText"/>
            </w:pPr>
            <w:r w:rsidRPr="00743D12">
              <w:t>Drill Evaluation</w:t>
            </w:r>
          </w:p>
        </w:tc>
      </w:tr>
      <w:tr w:rsidR="003C1959" w:rsidRPr="00743D12" w14:paraId="5480F336"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DD5B6B0" w14:textId="77777777" w:rsidR="003C1959" w:rsidRPr="00743D12" w:rsidRDefault="003C1959" w:rsidP="003C1959">
            <w:pPr>
              <w:pStyle w:val="BodyText"/>
            </w:pPr>
            <w:r w:rsidRPr="00743D12">
              <w:t>71114.08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7ACE3981" w14:textId="6CEB67F7" w:rsidR="003C1959" w:rsidRPr="00743D12" w:rsidRDefault="003C1959" w:rsidP="003C1959">
            <w:pPr>
              <w:pStyle w:val="BodyText"/>
            </w:pPr>
            <w:r w:rsidRPr="00743D12">
              <w:t>Exercise Evaluation – Scenario Review</w:t>
            </w:r>
          </w:p>
        </w:tc>
      </w:tr>
      <w:tr w:rsidR="003C1959" w:rsidRPr="00743D12" w14:paraId="5333FC05"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1FF4770" w14:textId="77777777" w:rsidR="003C1959" w:rsidRPr="00743D12" w:rsidRDefault="003C1959" w:rsidP="003C1959">
            <w:pPr>
              <w:pStyle w:val="BodyText"/>
            </w:pPr>
            <w:r w:rsidRPr="00743D12">
              <w:t>71151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964984F" w14:textId="1E00700F" w:rsidR="003C1959" w:rsidRPr="00743D12" w:rsidRDefault="003C1959" w:rsidP="003C1959">
            <w:pPr>
              <w:pStyle w:val="BodyText"/>
            </w:pPr>
            <w:r w:rsidRPr="00743D12">
              <w:t>Performance Indicator Verification</w:t>
            </w:r>
          </w:p>
        </w:tc>
      </w:tr>
      <w:tr w:rsidR="003C1959" w:rsidRPr="00743D12" w14:paraId="7F1C0B03"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58262F" w14:textId="77777777" w:rsidR="003C1959" w:rsidRPr="00743D12" w:rsidRDefault="003C1959" w:rsidP="003C1959">
            <w:pPr>
              <w:pStyle w:val="BodyText"/>
            </w:pPr>
            <w:r w:rsidRPr="00743D12">
              <w:t>71152</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CBD8ECD" w14:textId="11D7B6B6" w:rsidR="003C1959" w:rsidRPr="00743D12" w:rsidRDefault="003C1959" w:rsidP="003C1959">
            <w:pPr>
              <w:pStyle w:val="BodyText"/>
            </w:pPr>
            <w:r w:rsidRPr="00743D12">
              <w:t>Problem Identification and Resolution</w:t>
            </w:r>
          </w:p>
        </w:tc>
      </w:tr>
      <w:tr w:rsidR="003C1959" w:rsidRPr="00743D12" w14:paraId="419CE5D4"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1DF694C" w14:textId="77777777" w:rsidR="003C1959" w:rsidRPr="00743D12" w:rsidRDefault="003C1959" w:rsidP="003C1959">
            <w:pPr>
              <w:pStyle w:val="BodyText"/>
            </w:pPr>
            <w:r w:rsidRPr="00743D12">
              <w:t>71153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2D78884" w14:textId="1B890DA1" w:rsidR="003C1959" w:rsidRPr="00743D12" w:rsidRDefault="003C1959" w:rsidP="003C1959">
            <w:pPr>
              <w:pStyle w:val="BodyText"/>
            </w:pPr>
            <w:r w:rsidRPr="00743D12">
              <w:t>Follow up of Events and Notices of Enforcement Discretion</w:t>
            </w:r>
          </w:p>
        </w:tc>
      </w:tr>
    </w:tbl>
    <w:p w14:paraId="3930377F" w14:textId="77777777" w:rsidR="00A6577C" w:rsidRDefault="00A6577C">
      <w:r>
        <w:br w:type="page"/>
      </w:r>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4BCA90BE" w14:textId="77777777" w:rsidTr="00A6577C">
        <w:trPr>
          <w:trHeight w:val="350"/>
          <w:jc w:val="center"/>
        </w:trPr>
        <w:tc>
          <w:tcPr>
            <w:tcW w:w="7852" w:type="dxa"/>
            <w:gridSpan w:val="2"/>
            <w:tcBorders>
              <w:top w:val="single" w:sz="4" w:space="0" w:color="auto"/>
              <w:left w:val="single" w:sz="8" w:space="0" w:color="auto"/>
              <w:bottom w:val="single" w:sz="8" w:space="0" w:color="auto"/>
              <w:right w:val="single" w:sz="8" w:space="0" w:color="auto"/>
            </w:tcBorders>
            <w:shd w:val="clear" w:color="auto" w:fill="DFDFDF"/>
            <w:noWrap/>
            <w:tcMar>
              <w:top w:w="0" w:type="dxa"/>
              <w:left w:w="108" w:type="dxa"/>
              <w:bottom w:w="0" w:type="dxa"/>
              <w:right w:w="108" w:type="dxa"/>
            </w:tcMar>
            <w:hideMark/>
          </w:tcPr>
          <w:p w14:paraId="3B29C07F" w14:textId="055F6EF4" w:rsidR="00743D12" w:rsidRPr="00743D12" w:rsidRDefault="00743D12" w:rsidP="00743D12">
            <w:pPr>
              <w:pStyle w:val="BodyText"/>
            </w:pPr>
            <w:r w:rsidRPr="00743D12">
              <w:lastRenderedPageBreak/>
              <w:t>Operational Strategic Performance Area: Radiation Safety</w:t>
            </w:r>
          </w:p>
        </w:tc>
      </w:tr>
      <w:tr w:rsidR="00743D12" w:rsidRPr="00743D12" w14:paraId="622BA6D8"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FA33D" w14:textId="77777777" w:rsidR="00743D12" w:rsidRPr="00743D12" w:rsidRDefault="00743D12" w:rsidP="00743D12">
            <w:pPr>
              <w:pStyle w:val="BodyText"/>
            </w:pPr>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19C62950" w14:textId="77777777" w:rsidR="00743D12" w:rsidRPr="00743D12" w:rsidRDefault="00743D12" w:rsidP="00743D12">
            <w:pPr>
              <w:pStyle w:val="BodyText"/>
            </w:pPr>
            <w:r w:rsidRPr="00743D12">
              <w:t>Title</w:t>
            </w:r>
          </w:p>
        </w:tc>
      </w:tr>
      <w:tr w:rsidR="00743D12" w:rsidRPr="00743D12" w14:paraId="00755624"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FACA2EE" w14:textId="77777777" w:rsidR="00743D12" w:rsidRPr="00743D12" w:rsidRDefault="00743D12" w:rsidP="00743D12">
            <w:pPr>
              <w:pStyle w:val="BodyText"/>
            </w:pPr>
            <w:r w:rsidRPr="00743D12">
              <w:t>71124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CF364F8" w14:textId="73DCA517" w:rsidR="00743D12" w:rsidRPr="00743D12" w:rsidDel="00CB380C" w:rsidRDefault="00743D12" w:rsidP="00743D12">
            <w:pPr>
              <w:pStyle w:val="BodyText"/>
            </w:pPr>
            <w:r w:rsidRPr="00743D12">
              <w:t>Radiation Safety—Public and Occupational</w:t>
            </w:r>
          </w:p>
        </w:tc>
      </w:tr>
      <w:tr w:rsidR="00743D12" w:rsidRPr="00743D12" w14:paraId="640031E7" w14:textId="77777777" w:rsidTr="0076346B">
        <w:trPr>
          <w:cantSplit/>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076409A" w14:textId="77777777" w:rsidR="00743D12" w:rsidRPr="00743D12" w:rsidDel="00CB380C" w:rsidRDefault="00743D12" w:rsidP="00743D12">
            <w:pPr>
              <w:pStyle w:val="BodyText"/>
            </w:pPr>
            <w:r w:rsidRPr="00743D12">
              <w:t>71124.01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3991D27" w14:textId="77777777" w:rsidR="00743D12" w:rsidRPr="00743D12" w:rsidDel="00CB380C" w:rsidRDefault="00743D12" w:rsidP="00743D12">
            <w:pPr>
              <w:pStyle w:val="BodyText"/>
            </w:pPr>
            <w:r w:rsidRPr="00743D12">
              <w:t>Radiological Hazard Assessment and Exposure Controls</w:t>
            </w:r>
          </w:p>
        </w:tc>
      </w:tr>
      <w:tr w:rsidR="00743D12" w:rsidRPr="00743D12" w14:paraId="2B12AD22"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6874D12" w14:textId="77777777" w:rsidR="00743D12" w:rsidRPr="00743D12" w:rsidDel="00CB380C" w:rsidRDefault="00743D12" w:rsidP="00743D12">
            <w:pPr>
              <w:pStyle w:val="BodyText"/>
            </w:pPr>
            <w:r w:rsidRPr="00743D12">
              <w:t>71124.03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FA4A9CB" w14:textId="77777777" w:rsidR="00743D12" w:rsidRPr="00743D12" w:rsidDel="00CB380C" w:rsidRDefault="00743D12" w:rsidP="00743D12">
            <w:pPr>
              <w:pStyle w:val="BodyText"/>
            </w:pPr>
            <w:r w:rsidRPr="00743D12">
              <w:t>In-Plant Airborne Radioactivity Control and Mitigation</w:t>
            </w:r>
          </w:p>
        </w:tc>
      </w:tr>
      <w:tr w:rsidR="00743D12" w:rsidRPr="00743D12" w14:paraId="5494676C"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688C9C5" w14:textId="77777777" w:rsidR="00743D12" w:rsidRPr="00743D12" w:rsidDel="00CB380C" w:rsidRDefault="00743D12" w:rsidP="00743D12">
            <w:pPr>
              <w:pStyle w:val="BodyText"/>
            </w:pPr>
            <w:r w:rsidRPr="00743D12">
              <w:t>71124.04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8B14AEE" w14:textId="77777777" w:rsidR="00743D12" w:rsidRPr="00743D12" w:rsidDel="00CB380C" w:rsidRDefault="00743D12" w:rsidP="00743D12">
            <w:pPr>
              <w:pStyle w:val="BodyText"/>
            </w:pPr>
            <w:r w:rsidRPr="00743D12">
              <w:t>Occupational Dose Assessment</w:t>
            </w:r>
          </w:p>
        </w:tc>
      </w:tr>
      <w:tr w:rsidR="00743D12" w:rsidRPr="00743D12" w14:paraId="0BEF1626"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C5087B4" w14:textId="77777777" w:rsidR="00743D12" w:rsidRPr="00743D12" w:rsidDel="00CB380C" w:rsidRDefault="00743D12" w:rsidP="00743D12">
            <w:pPr>
              <w:pStyle w:val="BodyText"/>
            </w:pPr>
            <w:r w:rsidRPr="00743D12">
              <w:t>71124.05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872ECB2" w14:textId="77777777" w:rsidR="00743D12" w:rsidRPr="00743D12" w:rsidDel="00CB380C" w:rsidRDefault="00743D12" w:rsidP="00743D12">
            <w:pPr>
              <w:pStyle w:val="BodyText"/>
            </w:pPr>
            <w:r w:rsidRPr="00743D12">
              <w:t>Radiation Monitoring Instrumentation</w:t>
            </w:r>
          </w:p>
        </w:tc>
      </w:tr>
      <w:tr w:rsidR="00743D12" w:rsidRPr="00743D12" w14:paraId="39A7D828"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E316D18" w14:textId="77777777" w:rsidR="00743D12" w:rsidRPr="00743D12" w:rsidDel="00CB380C" w:rsidRDefault="00743D12" w:rsidP="00743D12">
            <w:pPr>
              <w:pStyle w:val="BodyText"/>
            </w:pPr>
            <w:r w:rsidRPr="00743D12">
              <w:t>71124.06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793321E2" w14:textId="77777777" w:rsidR="00743D12" w:rsidRPr="00743D12" w:rsidDel="00CB380C" w:rsidRDefault="00743D12" w:rsidP="00743D12">
            <w:pPr>
              <w:pStyle w:val="BodyText"/>
            </w:pPr>
            <w:r w:rsidRPr="00743D12">
              <w:t>Radioactive Gaseous and Liquid Effluent Treatment</w:t>
            </w:r>
          </w:p>
        </w:tc>
      </w:tr>
      <w:tr w:rsidR="00743D12" w:rsidRPr="00743D12" w14:paraId="66D4B57F"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71C5683" w14:textId="77777777" w:rsidR="00743D12" w:rsidRPr="00743D12" w:rsidDel="00CB380C" w:rsidRDefault="00743D12" w:rsidP="00743D12">
            <w:pPr>
              <w:pStyle w:val="BodyText"/>
            </w:pPr>
            <w:r w:rsidRPr="00743D12">
              <w:t>71124.07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52FD395" w14:textId="77777777" w:rsidR="00743D12" w:rsidRPr="00743D12" w:rsidDel="00CB380C" w:rsidRDefault="00743D12" w:rsidP="00743D12">
            <w:pPr>
              <w:pStyle w:val="BodyText"/>
            </w:pPr>
            <w:r w:rsidRPr="00743D12">
              <w:t>Radiological Environmental Monitoring Program</w:t>
            </w:r>
          </w:p>
        </w:tc>
      </w:tr>
      <w:tr w:rsidR="00743D12" w:rsidRPr="00743D12" w14:paraId="5DEB8F48"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943B616" w14:textId="77777777" w:rsidR="00743D12" w:rsidRPr="00743D12" w:rsidDel="00CB380C" w:rsidRDefault="00743D12" w:rsidP="00743D12">
            <w:pPr>
              <w:pStyle w:val="BodyText"/>
            </w:pPr>
            <w:r w:rsidRPr="00743D12">
              <w:t>71124.08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5AD2185" w14:textId="77777777" w:rsidR="00743D12" w:rsidRPr="00743D12" w:rsidDel="00CB380C" w:rsidRDefault="00743D12" w:rsidP="00743D12">
            <w:pPr>
              <w:pStyle w:val="BodyText"/>
            </w:pPr>
            <w:r w:rsidRPr="00743D12">
              <w:t>Radioactive Solid Waste Processing and Radioactive Material Handling, Storage, and Transportation</w:t>
            </w:r>
          </w:p>
        </w:tc>
      </w:tr>
      <w:tr w:rsidR="00D60AA4" w:rsidRPr="00743D12" w14:paraId="43D7F3BC"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9377887" w14:textId="152C8021" w:rsidR="00D60AA4" w:rsidRPr="00743D12" w:rsidRDefault="00D60AA4" w:rsidP="00743D12">
            <w:pPr>
              <w:pStyle w:val="BodyText"/>
            </w:pPr>
            <w:r w:rsidRPr="00D60AA4">
              <w:t>83523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01795BB" w14:textId="2138C582" w:rsidR="00D60AA4" w:rsidRPr="00743D12" w:rsidRDefault="00BF1E23" w:rsidP="00743D12">
            <w:pPr>
              <w:pStyle w:val="BodyText"/>
            </w:pPr>
            <w:r w:rsidRPr="00BF1E23">
              <w:t>Radiation Protection, Plant Chemistry, Radwaste, Transportation and Environmental: Training and Qualifications</w:t>
            </w:r>
          </w:p>
        </w:tc>
      </w:tr>
      <w:tr w:rsidR="00A41E2B" w:rsidRPr="00743D12" w14:paraId="4CD34647"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4561BD" w14:textId="6D60C0D5" w:rsidR="00A41E2B" w:rsidRPr="00D60AA4" w:rsidRDefault="00FD056A" w:rsidP="00743D12">
            <w:pPr>
              <w:pStyle w:val="BodyText"/>
            </w:pPr>
            <w:r w:rsidRPr="00FD056A">
              <w:t>83527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CC35651" w14:textId="19FDDE0D" w:rsidR="00A41E2B" w:rsidRPr="00BF1E23" w:rsidRDefault="00AD08E5" w:rsidP="00743D12">
            <w:pPr>
              <w:pStyle w:val="BodyText"/>
            </w:pPr>
            <w:r w:rsidRPr="00AD08E5">
              <w:t>Facilities and Equipment (Preoperational and Supplemental)</w:t>
            </w:r>
          </w:p>
        </w:tc>
      </w:tr>
      <w:tr w:rsidR="00E62A13" w:rsidRPr="00743D12" w14:paraId="502E77C1"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EFD7C3D" w14:textId="6EB0F3C1" w:rsidR="00E62A13" w:rsidRPr="00BC399B" w:rsidRDefault="00FC4B51" w:rsidP="00743D12">
            <w:pPr>
              <w:pStyle w:val="BodyText"/>
            </w:pPr>
            <w:r w:rsidRPr="00FC4B51">
              <w:t>84521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D93F519" w14:textId="46C38EC5" w:rsidR="00E62A13" w:rsidRPr="007829BE" w:rsidRDefault="00F47DD5" w:rsidP="00743D12">
            <w:pPr>
              <w:pStyle w:val="BodyText"/>
            </w:pPr>
            <w:r>
              <w:t xml:space="preserve">Radwaste </w:t>
            </w:r>
            <w:r w:rsidR="009E4015">
              <w:t>–</w:t>
            </w:r>
            <w:r>
              <w:t xml:space="preserve"> Startup</w:t>
            </w:r>
          </w:p>
        </w:tc>
      </w:tr>
    </w:tbl>
    <w:p w14:paraId="6920108D" w14:textId="77777777" w:rsidR="006E7141" w:rsidRDefault="006E7141">
      <w:r>
        <w:br w:type="page"/>
      </w:r>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4D9579E5" w14:textId="77777777" w:rsidTr="006E7141">
        <w:trPr>
          <w:trHeight w:val="440"/>
          <w:jc w:val="center"/>
        </w:trPr>
        <w:tc>
          <w:tcPr>
            <w:tcW w:w="7852" w:type="dxa"/>
            <w:gridSpan w:val="2"/>
            <w:tcBorders>
              <w:top w:val="single" w:sz="4" w:space="0" w:color="auto"/>
              <w:left w:val="single" w:sz="8" w:space="0" w:color="auto"/>
              <w:bottom w:val="single" w:sz="8" w:space="0" w:color="auto"/>
              <w:right w:val="single" w:sz="8" w:space="0" w:color="auto"/>
            </w:tcBorders>
            <w:shd w:val="clear" w:color="auto" w:fill="DFDFDF"/>
            <w:noWrap/>
            <w:tcMar>
              <w:top w:w="0" w:type="dxa"/>
              <w:left w:w="108" w:type="dxa"/>
              <w:bottom w:w="0" w:type="dxa"/>
              <w:right w:w="108" w:type="dxa"/>
            </w:tcMar>
            <w:hideMark/>
          </w:tcPr>
          <w:p w14:paraId="30E49E31" w14:textId="1CFE76CB" w:rsidR="00743D12" w:rsidRPr="00743D12" w:rsidRDefault="00743D12" w:rsidP="00743D12">
            <w:pPr>
              <w:pStyle w:val="BodyText"/>
            </w:pPr>
            <w:r w:rsidRPr="00743D12">
              <w:lastRenderedPageBreak/>
              <w:t>Operational Strategic Performance Area: Security</w:t>
            </w:r>
          </w:p>
        </w:tc>
      </w:tr>
      <w:tr w:rsidR="00743D12" w:rsidRPr="00743D12" w14:paraId="4764F14E"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721397" w14:textId="77777777" w:rsidR="00743D12" w:rsidRPr="00743D12" w:rsidRDefault="00743D12" w:rsidP="00743D12">
            <w:pPr>
              <w:pStyle w:val="BodyText"/>
            </w:pPr>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05667A0D" w14:textId="77777777" w:rsidR="00743D12" w:rsidRPr="00743D12" w:rsidRDefault="00743D12" w:rsidP="00743D12">
            <w:pPr>
              <w:pStyle w:val="BodyText"/>
            </w:pPr>
            <w:r w:rsidRPr="00743D12">
              <w:t>Title</w:t>
            </w:r>
          </w:p>
        </w:tc>
      </w:tr>
      <w:tr w:rsidR="007111E6" w:rsidRPr="00743D12" w14:paraId="2A3C2B3D" w14:textId="77777777" w:rsidTr="007111E6">
        <w:trPr>
          <w:trHeight w:val="359"/>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6A05FACE" w14:textId="25FCCA23" w:rsidR="007111E6" w:rsidRPr="00743D12" w:rsidRDefault="007111E6" w:rsidP="007111E6">
            <w:pPr>
              <w:pStyle w:val="BodyText"/>
            </w:pPr>
            <w:r w:rsidRPr="009F7E6E">
              <w:rPr>
                <w:color w:val="000000"/>
              </w:rPr>
              <w:t>81000.01</w:t>
            </w:r>
          </w:p>
        </w:tc>
        <w:tc>
          <w:tcPr>
            <w:tcW w:w="5817" w:type="dxa"/>
            <w:tcBorders>
              <w:top w:val="nil"/>
              <w:left w:val="nil"/>
              <w:bottom w:val="single" w:sz="4" w:space="0" w:color="auto"/>
              <w:right w:val="single" w:sz="8" w:space="0" w:color="auto"/>
            </w:tcBorders>
            <w:tcMar>
              <w:top w:w="0" w:type="dxa"/>
              <w:left w:w="108" w:type="dxa"/>
              <w:bottom w:w="0" w:type="dxa"/>
              <w:right w:w="108" w:type="dxa"/>
            </w:tcMar>
            <w:hideMark/>
          </w:tcPr>
          <w:p w14:paraId="0273A98D" w14:textId="4A4BF1FC" w:rsidR="007111E6" w:rsidRPr="00743D12" w:rsidRDefault="007111E6" w:rsidP="007111E6">
            <w:pPr>
              <w:pStyle w:val="BodyText"/>
            </w:pPr>
            <w:r w:rsidRPr="00F95A86">
              <w:rPr>
                <w:color w:val="000000"/>
              </w:rPr>
              <w:t>Access Authorization</w:t>
            </w:r>
          </w:p>
        </w:tc>
      </w:tr>
      <w:tr w:rsidR="00D40635" w:rsidRPr="00743D12" w14:paraId="3095F451" w14:textId="77777777" w:rsidTr="00D40635">
        <w:trPr>
          <w:trHeight w:val="359"/>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tcPr>
          <w:p w14:paraId="7287CE41" w14:textId="608D270F" w:rsidR="00D40635" w:rsidRPr="009F7E6E" w:rsidRDefault="00D40635" w:rsidP="007111E6">
            <w:pPr>
              <w:pStyle w:val="BodyText"/>
              <w:rPr>
                <w:color w:val="000000"/>
              </w:rPr>
            </w:pPr>
            <w:r w:rsidRPr="00D40635">
              <w:rPr>
                <w:color w:val="000000"/>
              </w:rPr>
              <w:t>81000.02</w:t>
            </w:r>
          </w:p>
        </w:tc>
        <w:tc>
          <w:tcPr>
            <w:tcW w:w="5817" w:type="dxa"/>
            <w:tcBorders>
              <w:top w:val="nil"/>
              <w:left w:val="nil"/>
              <w:bottom w:val="single" w:sz="4" w:space="0" w:color="auto"/>
              <w:right w:val="single" w:sz="8" w:space="0" w:color="auto"/>
            </w:tcBorders>
            <w:tcMar>
              <w:top w:w="0" w:type="dxa"/>
              <w:left w:w="108" w:type="dxa"/>
              <w:bottom w:w="0" w:type="dxa"/>
              <w:right w:w="108" w:type="dxa"/>
            </w:tcMar>
          </w:tcPr>
          <w:p w14:paraId="5F007BB0" w14:textId="73347089" w:rsidR="00D40635" w:rsidRPr="00F95A86" w:rsidRDefault="00D40635" w:rsidP="007111E6">
            <w:pPr>
              <w:pStyle w:val="BodyText"/>
              <w:rPr>
                <w:color w:val="000000"/>
              </w:rPr>
            </w:pPr>
            <w:r>
              <w:rPr>
                <w:color w:val="000000"/>
              </w:rPr>
              <w:t>Acce</w:t>
            </w:r>
            <w:r w:rsidR="004318A3">
              <w:rPr>
                <w:color w:val="000000"/>
              </w:rPr>
              <w:t>ss Controls</w:t>
            </w:r>
          </w:p>
        </w:tc>
      </w:tr>
      <w:tr w:rsidR="007111E6" w:rsidRPr="00743D12" w14:paraId="00D28334"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DC50D0D" w14:textId="670872DD" w:rsidR="007111E6" w:rsidRPr="00743D12" w:rsidRDefault="007111E6" w:rsidP="007111E6">
            <w:pPr>
              <w:pStyle w:val="BodyText"/>
            </w:pPr>
            <w:r w:rsidRPr="00A32302">
              <w:rPr>
                <w:color w:val="000000"/>
              </w:rPr>
              <w:t>81000.03</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929107" w14:textId="01094D24" w:rsidR="007111E6" w:rsidRPr="00743D12" w:rsidRDefault="007111E6" w:rsidP="007111E6">
            <w:pPr>
              <w:pStyle w:val="BodyText"/>
            </w:pPr>
            <w:r w:rsidRPr="00636837">
              <w:rPr>
                <w:color w:val="000000"/>
              </w:rPr>
              <w:t>Performance Evaluation Program</w:t>
            </w:r>
          </w:p>
        </w:tc>
      </w:tr>
      <w:tr w:rsidR="007111E6" w:rsidRPr="00743D12" w14:paraId="26D10C38"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27000436" w14:textId="413D4854" w:rsidR="007111E6" w:rsidRPr="00743D12" w:rsidRDefault="007111E6" w:rsidP="007111E6">
            <w:pPr>
              <w:pStyle w:val="BodyText"/>
            </w:pPr>
            <w:r w:rsidRPr="00636837">
              <w:rPr>
                <w:color w:val="000000"/>
              </w:rPr>
              <w:t>81000.04</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AE4670" w14:textId="69464C57" w:rsidR="007111E6" w:rsidRPr="00743D12" w:rsidRDefault="007111E6" w:rsidP="007111E6">
            <w:pPr>
              <w:pStyle w:val="BodyText"/>
            </w:pPr>
            <w:r w:rsidRPr="00580E9B">
              <w:rPr>
                <w:color w:val="000000"/>
              </w:rPr>
              <w:t>Equipment Performance, Testing, and Maintenance</w:t>
            </w:r>
          </w:p>
        </w:tc>
      </w:tr>
      <w:tr w:rsidR="007111E6" w:rsidRPr="00743D12" w14:paraId="2BA9CDA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3CCE941D" w14:textId="11593DFD" w:rsidR="007111E6" w:rsidRPr="00743D12" w:rsidDel="001336B6" w:rsidRDefault="007111E6" w:rsidP="007111E6">
            <w:pPr>
              <w:pStyle w:val="BodyText"/>
            </w:pPr>
            <w:r w:rsidRPr="00580E9B">
              <w:rPr>
                <w:color w:val="000000"/>
              </w:rPr>
              <w:t>81000.05</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14F938" w14:textId="05F49DF9" w:rsidR="007111E6" w:rsidRPr="00743D12" w:rsidRDefault="007111E6" w:rsidP="007111E6">
            <w:pPr>
              <w:pStyle w:val="BodyText"/>
            </w:pPr>
            <w:r w:rsidRPr="00886CAC">
              <w:rPr>
                <w:color w:val="000000"/>
              </w:rPr>
              <w:t>Protective Strategy Evaluation</w:t>
            </w:r>
          </w:p>
        </w:tc>
      </w:tr>
      <w:tr w:rsidR="007111E6" w:rsidRPr="00743D12" w14:paraId="34720B18"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2C429618" w14:textId="52ABC8A4" w:rsidR="007111E6" w:rsidRPr="00743D12" w:rsidDel="001336B6" w:rsidRDefault="007111E6" w:rsidP="007111E6">
            <w:pPr>
              <w:pStyle w:val="BodyText"/>
            </w:pPr>
            <w:r w:rsidRPr="00E55C66">
              <w:rPr>
                <w:color w:val="000000"/>
              </w:rPr>
              <w:t>81000.06</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84F32F" w14:textId="78772688" w:rsidR="007111E6" w:rsidRPr="00743D12" w:rsidRDefault="007111E6" w:rsidP="007111E6">
            <w:pPr>
              <w:pStyle w:val="BodyText"/>
            </w:pPr>
            <w:r w:rsidRPr="0053476C">
              <w:rPr>
                <w:color w:val="000000"/>
              </w:rPr>
              <w:t>Protection of Safeguards Information</w:t>
            </w:r>
          </w:p>
        </w:tc>
      </w:tr>
      <w:tr w:rsidR="007111E6" w:rsidRPr="00743D12" w14:paraId="1403AE5D"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16207A54" w14:textId="51F49D74" w:rsidR="007111E6" w:rsidRPr="00743D12" w:rsidDel="001336B6" w:rsidRDefault="007111E6" w:rsidP="007111E6">
            <w:pPr>
              <w:pStyle w:val="BodyText"/>
            </w:pPr>
            <w:r w:rsidRPr="0053476C">
              <w:rPr>
                <w:color w:val="000000"/>
              </w:rPr>
              <w:t>81000.07</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019D7D" w14:textId="08692605" w:rsidR="007111E6" w:rsidRPr="00743D12" w:rsidRDefault="007111E6" w:rsidP="007111E6">
            <w:pPr>
              <w:pStyle w:val="BodyText"/>
            </w:pPr>
            <w:r w:rsidRPr="00D54E5E">
              <w:rPr>
                <w:color w:val="000000"/>
              </w:rPr>
              <w:t>Security Training</w:t>
            </w:r>
          </w:p>
        </w:tc>
      </w:tr>
      <w:tr w:rsidR="007111E6" w:rsidRPr="00743D12" w14:paraId="1E45826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C44D344" w14:textId="03DA89B9" w:rsidR="007111E6" w:rsidRPr="00743D12" w:rsidDel="001336B6" w:rsidRDefault="007111E6" w:rsidP="007111E6">
            <w:pPr>
              <w:pStyle w:val="BodyText"/>
            </w:pPr>
            <w:r w:rsidRPr="00D54E5E">
              <w:rPr>
                <w:color w:val="000000"/>
              </w:rPr>
              <w:t>81000.08</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69BB5C" w14:textId="0E876D84" w:rsidR="007111E6" w:rsidRPr="00743D12" w:rsidRDefault="007111E6" w:rsidP="007111E6">
            <w:pPr>
              <w:pStyle w:val="BodyText"/>
            </w:pPr>
            <w:r w:rsidRPr="00D54E5E">
              <w:rPr>
                <w:color w:val="000000"/>
              </w:rPr>
              <w:t>Fitness-for-Duty Operational Program</w:t>
            </w:r>
          </w:p>
        </w:tc>
      </w:tr>
      <w:tr w:rsidR="007111E6" w:rsidRPr="00743D12" w14:paraId="3DD403FF"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BA7816D" w14:textId="7F66CCB7" w:rsidR="007111E6" w:rsidRPr="00743D12" w:rsidDel="001336B6" w:rsidRDefault="007111E6" w:rsidP="007111E6">
            <w:pPr>
              <w:pStyle w:val="BodyText"/>
            </w:pPr>
            <w:r w:rsidRPr="003D6043">
              <w:rPr>
                <w:color w:val="000000"/>
              </w:rPr>
              <w:t>81000.09</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1D29A9" w14:textId="18A67988" w:rsidR="007111E6" w:rsidRPr="00743D12" w:rsidRDefault="007111E6" w:rsidP="007111E6">
            <w:pPr>
              <w:pStyle w:val="BodyText"/>
            </w:pPr>
            <w:r w:rsidRPr="0071421B">
              <w:rPr>
                <w:color w:val="000000"/>
              </w:rPr>
              <w:t>Cyber Security Inspection for Construction</w:t>
            </w:r>
          </w:p>
        </w:tc>
      </w:tr>
      <w:tr w:rsidR="007111E6" w:rsidRPr="00743D12" w14:paraId="1E60F040"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9AA320B" w14:textId="6A14FF2C" w:rsidR="007111E6" w:rsidRPr="00743D12" w:rsidDel="001336B6" w:rsidRDefault="007111E6" w:rsidP="007111E6">
            <w:pPr>
              <w:pStyle w:val="BodyText"/>
            </w:pPr>
            <w:r w:rsidRPr="0071421B">
              <w:rPr>
                <w:color w:val="000000"/>
              </w:rPr>
              <w:t>81000.10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4E92C1" w14:textId="65C94EE0" w:rsidR="007111E6" w:rsidRPr="00743D12" w:rsidRDefault="007111E6" w:rsidP="007111E6">
            <w:pPr>
              <w:pStyle w:val="BodyText"/>
            </w:pPr>
            <w:r w:rsidRPr="006F494A">
              <w:rPr>
                <w:color w:val="000000"/>
              </w:rPr>
              <w:t>Security Organization, Management Effectiveness, Program Reviews and Audits</w:t>
            </w:r>
          </w:p>
        </w:tc>
      </w:tr>
      <w:tr w:rsidR="007111E6" w:rsidRPr="00743D12" w14:paraId="741EF2C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7ED7D94" w14:textId="1C35B89C" w:rsidR="007111E6" w:rsidRPr="00743D12" w:rsidRDefault="007111E6" w:rsidP="007111E6">
            <w:pPr>
              <w:pStyle w:val="BodyText"/>
            </w:pPr>
            <w:r w:rsidRPr="006F494A">
              <w:rPr>
                <w:color w:val="000000"/>
              </w:rPr>
              <w:t>81000.11</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CF73E54" w14:textId="7D562340" w:rsidR="007111E6" w:rsidRPr="00743D12" w:rsidRDefault="007111E6" w:rsidP="007111E6">
            <w:pPr>
              <w:pStyle w:val="BodyText"/>
            </w:pPr>
            <w:r w:rsidRPr="00FA3741">
              <w:rPr>
                <w:color w:val="000000"/>
              </w:rPr>
              <w:t>Material Control and Accounting</w:t>
            </w:r>
            <w:r w:rsidR="0069156C">
              <w:rPr>
                <w:color w:val="000000"/>
              </w:rPr>
              <w:t xml:space="preserve"> (MC&amp;A)</w:t>
            </w:r>
          </w:p>
        </w:tc>
      </w:tr>
      <w:tr w:rsidR="007111E6" w:rsidRPr="00743D12" w14:paraId="7DF6D96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253D8F0" w14:textId="53B30BB3" w:rsidR="007111E6" w:rsidRPr="00743D12" w:rsidDel="001336B6" w:rsidRDefault="007111E6" w:rsidP="007111E6">
            <w:pPr>
              <w:pStyle w:val="BodyText"/>
            </w:pPr>
            <w:r w:rsidRPr="00FA3741">
              <w:rPr>
                <w:color w:val="000000"/>
              </w:rPr>
              <w:t>81000.14</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B64EB9" w14:textId="76E95FCB" w:rsidR="007111E6" w:rsidRPr="00743D12" w:rsidRDefault="007111E6" w:rsidP="007111E6">
            <w:pPr>
              <w:pStyle w:val="BodyText"/>
            </w:pPr>
            <w:r w:rsidRPr="003002C0">
              <w:rPr>
                <w:color w:val="000000"/>
              </w:rPr>
              <w:t>Review of New Reactor Target Sets</w:t>
            </w:r>
          </w:p>
        </w:tc>
      </w:tr>
      <w:tr w:rsidR="007111E6" w:rsidRPr="00743D12" w14:paraId="25AA8E55"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1FE7E10" w14:textId="77777777" w:rsidR="007111E6" w:rsidRPr="00743D12" w:rsidDel="001336B6" w:rsidRDefault="007111E6" w:rsidP="007111E6">
            <w:pPr>
              <w:pStyle w:val="BodyText"/>
            </w:pPr>
            <w:r w:rsidRPr="00743D12">
              <w:t>84750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36F039" w14:textId="77777777" w:rsidR="007111E6" w:rsidRPr="00743D12" w:rsidRDefault="007111E6" w:rsidP="007111E6">
            <w:pPr>
              <w:pStyle w:val="BodyText"/>
            </w:pPr>
            <w:r w:rsidRPr="00743D12">
              <w:t>Radioactive Waste Treatment, and Effluent and Environmental Monitoring</w:t>
            </w:r>
          </w:p>
        </w:tc>
      </w:tr>
      <w:tr w:rsidR="007111E6" w:rsidRPr="00743D12" w14:paraId="02A67DF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1B231245" w14:textId="77777777" w:rsidR="007111E6" w:rsidRPr="00743D12" w:rsidDel="001336B6" w:rsidRDefault="007111E6" w:rsidP="007111E6">
            <w:pPr>
              <w:pStyle w:val="BodyText"/>
            </w:pPr>
            <w:r w:rsidRPr="00743D12">
              <w:t>85103</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80AE2B" w14:textId="77777777" w:rsidR="007111E6" w:rsidRPr="00743D12" w:rsidRDefault="007111E6" w:rsidP="007111E6">
            <w:pPr>
              <w:pStyle w:val="BodyText"/>
            </w:pPr>
            <w:r w:rsidRPr="00743D12">
              <w:t>Material Control and Accounting at Decommissioning Reactors</w:t>
            </w:r>
          </w:p>
        </w:tc>
      </w:tr>
      <w:tr w:rsidR="007111E6" w:rsidRPr="00743D12" w14:paraId="19D1506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83A439E" w14:textId="77777777" w:rsidR="007111E6" w:rsidRPr="00743D12" w:rsidDel="001336B6" w:rsidRDefault="007111E6" w:rsidP="007111E6">
            <w:pPr>
              <w:pStyle w:val="BodyText"/>
            </w:pPr>
            <w:r w:rsidRPr="00743D12">
              <w:t>86750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0DFA9" w14:textId="77777777" w:rsidR="007111E6" w:rsidRPr="00743D12" w:rsidRDefault="007111E6" w:rsidP="007111E6">
            <w:pPr>
              <w:pStyle w:val="BodyText"/>
            </w:pPr>
            <w:r w:rsidRPr="00743D12">
              <w:t>Solid Radioactive Waste Management and Transportation of Radioactive Materials</w:t>
            </w:r>
          </w:p>
        </w:tc>
      </w:tr>
      <w:tr w:rsidR="007111E6" w:rsidRPr="00743D12" w14:paraId="5D4873C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E0567FE" w14:textId="77777777" w:rsidR="007111E6" w:rsidRPr="00743D12" w:rsidDel="001336B6" w:rsidRDefault="007111E6" w:rsidP="007111E6">
            <w:pPr>
              <w:pStyle w:val="BodyText"/>
            </w:pPr>
            <w:r w:rsidRPr="00743D12">
              <w:t>87137</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732B15" w14:textId="77777777" w:rsidR="007111E6" w:rsidRPr="00743D12" w:rsidRDefault="007111E6" w:rsidP="007111E6">
            <w:pPr>
              <w:pStyle w:val="BodyText"/>
            </w:pPr>
            <w:r w:rsidRPr="00743D12">
              <w:t>10 CFR Part 37 Materials Security Programs</w:t>
            </w:r>
          </w:p>
        </w:tc>
      </w:tr>
    </w:tbl>
    <w:p w14:paraId="1DC8F1BC" w14:textId="77777777" w:rsidR="009214F6" w:rsidRPr="00151BB0" w:rsidRDefault="009214F6" w:rsidP="00151BB0">
      <w:pPr>
        <w:pStyle w:val="BodyText"/>
      </w:pPr>
    </w:p>
    <w:p w14:paraId="493A2BBC" w14:textId="77777777" w:rsidR="00977BBF" w:rsidRDefault="00977BBF" w:rsidP="00151BB0">
      <w:pPr>
        <w:pStyle w:val="BodyText"/>
        <w:sectPr w:rsidR="00977BBF" w:rsidSect="006706F1">
          <w:footerReference w:type="default" r:id="rId15"/>
          <w:pgSz w:w="12240" w:h="15840"/>
          <w:pgMar w:top="1440" w:right="1440" w:bottom="1440" w:left="1440" w:header="720" w:footer="720" w:gutter="0"/>
          <w:pgNumType w:start="1"/>
          <w:cols w:space="720"/>
          <w:docGrid w:linePitch="360"/>
        </w:sectPr>
      </w:pPr>
    </w:p>
    <w:p w14:paraId="4F4FF36B" w14:textId="55FC8F19" w:rsidR="00977BBF" w:rsidRPr="00151BB0" w:rsidRDefault="00977BBF" w:rsidP="00977BBF">
      <w:pPr>
        <w:pStyle w:val="attachmenttitle"/>
      </w:pPr>
      <w:bookmarkStart w:id="168" w:name="_Toc167801146"/>
      <w:r>
        <w:lastRenderedPageBreak/>
        <w:t>Exhibit 1:</w:t>
      </w:r>
      <w:r w:rsidR="008856D6">
        <w:t xml:space="preserve"> </w:t>
      </w:r>
      <w:r w:rsidR="008856D6" w:rsidRPr="00F068B6">
        <w:t xml:space="preserve">Example of IMC </w:t>
      </w:r>
      <w:r w:rsidR="008856D6">
        <w:t>2562</w:t>
      </w:r>
      <w:r w:rsidR="008856D6" w:rsidRPr="00F068B6">
        <w:t xml:space="preserve"> Oversight Panel Charter</w:t>
      </w:r>
      <w:bookmarkEnd w:id="168"/>
    </w:p>
    <w:p w14:paraId="00FC9DE7" w14:textId="5C13C90E" w:rsidR="005870EC" w:rsidRPr="005870EC" w:rsidRDefault="003947F0" w:rsidP="005870EC">
      <w:pPr>
        <w:pStyle w:val="BodyText"/>
        <w:jc w:val="center"/>
        <w:rPr>
          <w:b/>
          <w:bCs/>
        </w:rPr>
      </w:pPr>
      <w:r>
        <w:rPr>
          <w:b/>
          <w:bCs/>
        </w:rPr>
        <w:t>[</w:t>
      </w:r>
      <w:r w:rsidR="005870EC" w:rsidRPr="005870EC">
        <w:rPr>
          <w:b/>
          <w:bCs/>
        </w:rPr>
        <w:t>P</w:t>
      </w:r>
      <w:r w:rsidR="006B7413">
        <w:rPr>
          <w:b/>
          <w:bCs/>
        </w:rPr>
        <w:t xml:space="preserve">LANT </w:t>
      </w:r>
      <w:r w:rsidR="004C4124">
        <w:rPr>
          <w:b/>
          <w:bCs/>
        </w:rPr>
        <w:t>name</w:t>
      </w:r>
      <w:r w:rsidR="003A3917">
        <w:rPr>
          <w:b/>
          <w:bCs/>
        </w:rPr>
        <w:t>]</w:t>
      </w:r>
      <w:r w:rsidR="005870EC">
        <w:rPr>
          <w:b/>
          <w:bCs/>
        </w:rPr>
        <w:t xml:space="preserve"> RE</w:t>
      </w:r>
      <w:r w:rsidR="008E6AFA">
        <w:rPr>
          <w:b/>
          <w:bCs/>
        </w:rPr>
        <w:t>S</w:t>
      </w:r>
      <w:r w:rsidR="005870EC" w:rsidRPr="005870EC">
        <w:rPr>
          <w:b/>
          <w:bCs/>
        </w:rPr>
        <w:t>TART PANEL</w:t>
      </w:r>
      <w:r w:rsidR="005870EC">
        <w:rPr>
          <w:b/>
          <w:bCs/>
        </w:rPr>
        <w:t xml:space="preserve"> C</w:t>
      </w:r>
      <w:r w:rsidR="005870EC" w:rsidRPr="005870EC">
        <w:rPr>
          <w:b/>
          <w:bCs/>
        </w:rPr>
        <w:t>HARTER</w:t>
      </w:r>
    </w:p>
    <w:p w14:paraId="76425778" w14:textId="600D7FEC" w:rsidR="005870EC" w:rsidRPr="005870EC" w:rsidRDefault="005870EC" w:rsidP="005870EC">
      <w:pPr>
        <w:pStyle w:val="BodyText"/>
      </w:pPr>
      <w:r w:rsidRPr="005870EC">
        <w:t xml:space="preserve">This charter defines the responsibilities for the </w:t>
      </w:r>
      <w:r w:rsidR="003573BA">
        <w:t>[</w:t>
      </w:r>
      <w:r w:rsidR="006B7413" w:rsidRPr="004C4124">
        <w:rPr>
          <w:b/>
          <w:bCs/>
        </w:rPr>
        <w:t xml:space="preserve">Plant </w:t>
      </w:r>
      <w:r w:rsidR="003573BA" w:rsidRPr="004C4124">
        <w:rPr>
          <w:b/>
          <w:bCs/>
        </w:rPr>
        <w:t>name</w:t>
      </w:r>
      <w:r w:rsidR="003573BA">
        <w:t>]</w:t>
      </w:r>
      <w:r w:rsidRPr="005870EC">
        <w:t xml:space="preserve"> Nuclear Plant Restart Panel </w:t>
      </w:r>
      <w:bookmarkStart w:id="169" w:name="_Hlk162344193"/>
      <w:r w:rsidRPr="005870EC">
        <w:t>(</w:t>
      </w:r>
      <w:bookmarkEnd w:id="169"/>
      <w:r w:rsidRPr="005870EC">
        <w:t xml:space="preserve">RP), as it relates to inspection and licensing activities for </w:t>
      </w:r>
      <w:r w:rsidR="00042115">
        <w:t>[</w:t>
      </w:r>
      <w:r w:rsidR="00BB4BE0" w:rsidRPr="004C4124">
        <w:rPr>
          <w:b/>
          <w:bCs/>
        </w:rPr>
        <w:t xml:space="preserve">Plant </w:t>
      </w:r>
      <w:r w:rsidR="00042115" w:rsidRPr="004C4124">
        <w:rPr>
          <w:b/>
          <w:bCs/>
        </w:rPr>
        <w:t>name</w:t>
      </w:r>
      <w:r w:rsidR="00042115">
        <w:t>]</w:t>
      </w:r>
      <w:r w:rsidRPr="005870EC">
        <w:t xml:space="preserve"> until commercial operation resumes. The </w:t>
      </w:r>
      <w:r w:rsidR="00AC42E4">
        <w:t>RP</w:t>
      </w:r>
      <w:r w:rsidRPr="005870EC">
        <w:t xml:space="preserve"> will ensure that U.S</w:t>
      </w:r>
      <w:r w:rsidR="00712C11">
        <w:t>.</w:t>
      </w:r>
      <w:r w:rsidRPr="005870EC">
        <w:t xml:space="preserve"> Nuclear Regulatory Commission (NRC) staff conducts its licensing and regulatory activities in a manner that provides reasonable assurance of adequate protection of public health and safety, promotes the common defense and security, and protects the environment.</w:t>
      </w:r>
    </w:p>
    <w:p w14:paraId="4A4B010D" w14:textId="372A50EC" w:rsidR="005870EC" w:rsidRPr="005870EC" w:rsidRDefault="005870EC" w:rsidP="005870EC">
      <w:pPr>
        <w:pStyle w:val="BodyText"/>
      </w:pPr>
      <w:r w:rsidRPr="005870EC">
        <w:t>The RP is an assessment and oversight group chaired by the members listed below.</w:t>
      </w:r>
    </w:p>
    <w:p w14:paraId="3A743B9F" w14:textId="77777777" w:rsidR="005870EC" w:rsidRPr="005870EC" w:rsidRDefault="005870EC" w:rsidP="005870EC">
      <w:pPr>
        <w:pStyle w:val="BodyText"/>
      </w:pPr>
      <w:r w:rsidRPr="005870EC">
        <w:rPr>
          <w:u w:val="single"/>
        </w:rPr>
        <w:t>Co-Chairs</w:t>
      </w:r>
      <w:r w:rsidRPr="005870EC">
        <w:t>:</w:t>
      </w:r>
    </w:p>
    <w:p w14:paraId="18200BD2" w14:textId="77777777" w:rsidR="005870EC" w:rsidRPr="005870EC" w:rsidRDefault="005870EC" w:rsidP="00771903">
      <w:pPr>
        <w:pStyle w:val="ListBullet2"/>
      </w:pPr>
      <w:r w:rsidRPr="005870EC">
        <w:t>Office of Nuclear Reactor Regulation (NRR) Director/Deputy Director, Division of Reactor Oversight</w:t>
      </w:r>
    </w:p>
    <w:p w14:paraId="20722E97" w14:textId="77777777" w:rsidR="005870EC" w:rsidRPr="005870EC" w:rsidRDefault="005870EC" w:rsidP="00771903">
      <w:pPr>
        <w:pStyle w:val="ListBullet2"/>
      </w:pPr>
      <w:r w:rsidRPr="005870EC">
        <w:t>NRR Director/Deputy Director, Division of Operating Reactor Licensing (DORL)</w:t>
      </w:r>
    </w:p>
    <w:p w14:paraId="57720C47" w14:textId="7DFD3A28" w:rsidR="005870EC" w:rsidRPr="005870EC" w:rsidRDefault="005870EC" w:rsidP="00771903">
      <w:pPr>
        <w:pStyle w:val="ListBullet2"/>
      </w:pPr>
      <w:r w:rsidRPr="005870EC">
        <w:t xml:space="preserve">Region </w:t>
      </w:r>
      <w:bookmarkStart w:id="170" w:name="_Hlk162343643"/>
      <w:r w:rsidR="00822B9B">
        <w:t>[</w:t>
      </w:r>
      <w:r w:rsidR="00822B9B" w:rsidRPr="00822B9B">
        <w:rPr>
          <w:b/>
          <w:bCs/>
        </w:rPr>
        <w:t>Region number</w:t>
      </w:r>
      <w:r w:rsidR="00822B9B">
        <w:t>]</w:t>
      </w:r>
      <w:bookmarkEnd w:id="170"/>
      <w:r w:rsidRPr="005870EC">
        <w:t xml:space="preserve"> Director/Deputy Director, Division of Operating Reactor Safety (DORS)</w:t>
      </w:r>
    </w:p>
    <w:p w14:paraId="4D4DED30" w14:textId="44D036CD" w:rsidR="005870EC" w:rsidRPr="005870EC" w:rsidRDefault="005870EC" w:rsidP="005870EC">
      <w:pPr>
        <w:pStyle w:val="BodyText"/>
      </w:pPr>
      <w:r w:rsidRPr="005870EC">
        <w:t>To oversee project completion, other NRC offices and divisions, as listed below, will participate in the RP, as necessary:</w:t>
      </w:r>
    </w:p>
    <w:p w14:paraId="41912BC5" w14:textId="77777777" w:rsidR="005870EC" w:rsidRPr="005870EC" w:rsidRDefault="005870EC" w:rsidP="005870EC">
      <w:pPr>
        <w:pStyle w:val="BodyText"/>
      </w:pPr>
      <w:r w:rsidRPr="005870EC">
        <w:rPr>
          <w:u w:val="single"/>
        </w:rPr>
        <w:t>Members</w:t>
      </w:r>
      <w:r w:rsidRPr="005870EC">
        <w:t>:</w:t>
      </w:r>
    </w:p>
    <w:p w14:paraId="7948FC87" w14:textId="77777777" w:rsidR="005870EC" w:rsidRPr="005870EC" w:rsidRDefault="005870EC" w:rsidP="00771903">
      <w:pPr>
        <w:pStyle w:val="ListBullet2"/>
      </w:pPr>
      <w:r w:rsidRPr="005870EC">
        <w:t>Office of Nuclear Security and Incident Response (NSIR)</w:t>
      </w:r>
    </w:p>
    <w:p w14:paraId="000CD0B1" w14:textId="00F1678A" w:rsidR="005870EC" w:rsidRPr="005870EC" w:rsidRDefault="005870EC" w:rsidP="00122116">
      <w:pPr>
        <w:pStyle w:val="ListBullet3"/>
        <w:numPr>
          <w:ilvl w:val="0"/>
          <w:numId w:val="39"/>
        </w:numPr>
      </w:pPr>
      <w:r w:rsidRPr="005870EC">
        <w:t>Director/Deputy Director, Division of Physical and Cyber</w:t>
      </w:r>
      <w:ins w:id="171" w:author="Author">
        <w:r w:rsidR="00B24EC9">
          <w:t xml:space="preserve"> S</w:t>
        </w:r>
      </w:ins>
      <w:r w:rsidRPr="005870EC">
        <w:t>ecurity Policy</w:t>
      </w:r>
    </w:p>
    <w:p w14:paraId="06AEBD58" w14:textId="77777777" w:rsidR="005870EC" w:rsidRPr="005870EC" w:rsidRDefault="005870EC" w:rsidP="00122116">
      <w:pPr>
        <w:pStyle w:val="ListBullet3"/>
        <w:numPr>
          <w:ilvl w:val="0"/>
          <w:numId w:val="39"/>
        </w:numPr>
      </w:pPr>
      <w:r w:rsidRPr="005870EC">
        <w:t>Director/Deputy Director, Division of Preparedness and Response</w:t>
      </w:r>
    </w:p>
    <w:p w14:paraId="78A27E6E" w14:textId="77777777" w:rsidR="005870EC" w:rsidRPr="005870EC" w:rsidRDefault="005870EC" w:rsidP="00122116">
      <w:pPr>
        <w:pStyle w:val="ListBullet3"/>
        <w:numPr>
          <w:ilvl w:val="0"/>
          <w:numId w:val="39"/>
        </w:numPr>
      </w:pPr>
      <w:r w:rsidRPr="005870EC">
        <w:t>Director/Deputy Director, Division of Security Operations</w:t>
      </w:r>
    </w:p>
    <w:p w14:paraId="0CD948EE" w14:textId="77777777" w:rsidR="005870EC" w:rsidRPr="005870EC" w:rsidRDefault="005870EC" w:rsidP="00771903">
      <w:pPr>
        <w:pStyle w:val="ListBullet2"/>
      </w:pPr>
      <w:r w:rsidRPr="005870EC">
        <w:t>Office of the General Counsel (OGC)</w:t>
      </w:r>
    </w:p>
    <w:p w14:paraId="06CF8365" w14:textId="77777777" w:rsidR="005870EC" w:rsidRPr="005870EC" w:rsidRDefault="005870EC" w:rsidP="00771903">
      <w:pPr>
        <w:pStyle w:val="ListBullet2"/>
      </w:pPr>
      <w:r w:rsidRPr="005870EC">
        <w:t>Office of Nuclear Materials Safety and Safeguards (NMSS)</w:t>
      </w:r>
    </w:p>
    <w:p w14:paraId="61F05E41" w14:textId="77777777" w:rsidR="005870EC" w:rsidRPr="005870EC" w:rsidRDefault="005870EC" w:rsidP="00122116">
      <w:pPr>
        <w:pStyle w:val="ListBullet3"/>
        <w:numPr>
          <w:ilvl w:val="0"/>
          <w:numId w:val="39"/>
        </w:numPr>
      </w:pPr>
      <w:r w:rsidRPr="005870EC">
        <w:t>Director/Deputy Director, Division of Decommissioning, Uranium Recovery, and Waste Programs</w:t>
      </w:r>
    </w:p>
    <w:p w14:paraId="5D5CD607" w14:textId="77777777" w:rsidR="005870EC" w:rsidRPr="005870EC" w:rsidRDefault="005870EC" w:rsidP="00122116">
      <w:pPr>
        <w:pStyle w:val="ListBullet3"/>
        <w:numPr>
          <w:ilvl w:val="0"/>
          <w:numId w:val="39"/>
        </w:numPr>
      </w:pPr>
      <w:r w:rsidRPr="005870EC">
        <w:t>Director/Deputy Director, Division of Rulemaking, Environmental, and Financial Support</w:t>
      </w:r>
    </w:p>
    <w:p w14:paraId="03479D18" w14:textId="645B5BF6" w:rsidR="005870EC" w:rsidRPr="005870EC" w:rsidRDefault="005870EC" w:rsidP="005870EC">
      <w:pPr>
        <w:pStyle w:val="BodyText"/>
      </w:pPr>
      <w:r w:rsidRPr="005870EC">
        <w:t>For each of the membership positions, the members may delegate attendance and participation at RP meetings. Designees shall be empowered to act for the members and to allocate resources. The RP is authorized to make decisions when a quorum exists. A quorum shall be defined as consisting of two co-chairs and two other members (or their alternates) present at a meeting. Staff from other offices/regions may assist the RP in its activities.</w:t>
      </w:r>
    </w:p>
    <w:p w14:paraId="6FD8976E" w14:textId="54E09998" w:rsidR="005870EC" w:rsidRPr="005870EC" w:rsidRDefault="005870EC" w:rsidP="005870EC">
      <w:pPr>
        <w:pStyle w:val="BodyText"/>
      </w:pPr>
      <w:r w:rsidRPr="005870EC">
        <w:lastRenderedPageBreak/>
        <w:t xml:space="preserve">The RP serves as the focal point for project status and for coordination among Region </w:t>
      </w:r>
      <w:r w:rsidR="00822B9B" w:rsidRPr="00822B9B">
        <w:t>[</w:t>
      </w:r>
      <w:r w:rsidR="00822B9B" w:rsidRPr="00822B9B">
        <w:rPr>
          <w:b/>
          <w:bCs/>
        </w:rPr>
        <w:t>Region</w:t>
      </w:r>
      <w:r w:rsidR="00EE27A4">
        <w:rPr>
          <w:b/>
          <w:bCs/>
        </w:rPr>
        <w:t> </w:t>
      </w:r>
      <w:r w:rsidR="00822B9B" w:rsidRPr="00822B9B">
        <w:rPr>
          <w:b/>
          <w:bCs/>
        </w:rPr>
        <w:t>number</w:t>
      </w:r>
      <w:r w:rsidR="00822B9B" w:rsidRPr="00822B9B">
        <w:t>]</w:t>
      </w:r>
      <w:r w:rsidRPr="005870EC">
        <w:t>, NRR, NSIR, NMSS, OGC, and the Office of Public Affairs (OPA). In addition, the RP facilitates communications with the Commission, the Executive Director for Operations and its office direct reports, the licensee, and other external stakeholders.</w:t>
      </w:r>
    </w:p>
    <w:p w14:paraId="633659B6" w14:textId="77777777" w:rsidR="005870EC" w:rsidRPr="005870EC" w:rsidRDefault="005870EC" w:rsidP="005870EC">
      <w:pPr>
        <w:pStyle w:val="BodyText"/>
      </w:pPr>
      <w:r w:rsidRPr="005870EC">
        <w:rPr>
          <w:u w:val="single"/>
        </w:rPr>
        <w:t>OBJECTIVES</w:t>
      </w:r>
    </w:p>
    <w:p w14:paraId="20F41227" w14:textId="35E7CFC3" w:rsidR="000D3351" w:rsidRPr="000D3351" w:rsidRDefault="005870EC" w:rsidP="000D3351">
      <w:pPr>
        <w:pStyle w:val="BodyText"/>
      </w:pPr>
      <w:r w:rsidRPr="005870EC">
        <w:t xml:space="preserve">The RP’s primary objective is to proactively identify and promptly resolve any licensing, inspection, or regulatory challenges that concern the </w:t>
      </w:r>
      <w:r w:rsidR="003573BA">
        <w:t>[</w:t>
      </w:r>
      <w:r w:rsidRPr="003947F0">
        <w:rPr>
          <w:b/>
          <w:bCs/>
        </w:rPr>
        <w:t>P</w:t>
      </w:r>
      <w:r w:rsidR="00A0617C" w:rsidRPr="003947F0">
        <w:rPr>
          <w:b/>
          <w:bCs/>
        </w:rPr>
        <w:t xml:space="preserve">lant </w:t>
      </w:r>
      <w:r w:rsidR="00042115" w:rsidRPr="003947F0">
        <w:rPr>
          <w:b/>
          <w:bCs/>
        </w:rPr>
        <w:t>name</w:t>
      </w:r>
      <w:r w:rsidR="00A0617C">
        <w:t>]</w:t>
      </w:r>
      <w:r w:rsidRPr="005870EC">
        <w:t xml:space="preserve"> restart. To accomplish this</w:t>
      </w:r>
      <w:r w:rsidR="00EE27A4">
        <w:t xml:space="preserve"> </w:t>
      </w:r>
      <w:r w:rsidR="000D3351" w:rsidRPr="000D3351">
        <w:t xml:space="preserve">objective, the RP provides high-level assessments, coordination, oversight, and management direction of NRC activities associated with the licensing, inspection, testing, and operation of </w:t>
      </w:r>
      <w:r w:rsidR="00FF7D2A">
        <w:t>[</w:t>
      </w:r>
      <w:r w:rsidR="000D3351" w:rsidRPr="003947F0">
        <w:rPr>
          <w:b/>
          <w:bCs/>
        </w:rPr>
        <w:t>P</w:t>
      </w:r>
      <w:r w:rsidR="00FF7D2A" w:rsidRPr="003947F0">
        <w:rPr>
          <w:b/>
          <w:bCs/>
        </w:rPr>
        <w:t>lant name</w:t>
      </w:r>
      <w:r w:rsidR="00FF7D2A">
        <w:t>]</w:t>
      </w:r>
      <w:r w:rsidR="000D3351" w:rsidRPr="000D3351">
        <w:t xml:space="preserve">. The RP should ensure that risk insights are considered up front </w:t>
      </w:r>
      <w:proofErr w:type="gramStart"/>
      <w:r w:rsidR="000D3351" w:rsidRPr="000D3351">
        <w:t>in order to</w:t>
      </w:r>
      <w:proofErr w:type="gramEnd"/>
      <w:r w:rsidR="000D3351" w:rsidRPr="000D3351">
        <w:t xml:space="preserve"> ensure the agency’s resources are focused on significant items and that appropriate visibility of significant issues is maintained to enable the </w:t>
      </w:r>
      <w:r w:rsidR="004347D5">
        <w:t>R</w:t>
      </w:r>
      <w:r w:rsidR="000D3351" w:rsidRPr="000D3351">
        <w:t xml:space="preserve">P to adjust activities as needed to remain focused on issues of the greatest importance. Each of the NRC offices and associated staff retains responsibility for the activities related to licensing, inspection, and assessment of </w:t>
      </w:r>
      <w:r w:rsidR="00FF7D2A">
        <w:t>[</w:t>
      </w:r>
      <w:r w:rsidR="00FF7D2A" w:rsidRPr="003947F0">
        <w:rPr>
          <w:b/>
          <w:bCs/>
        </w:rPr>
        <w:t>Plant</w:t>
      </w:r>
      <w:r w:rsidR="00EE27A4">
        <w:rPr>
          <w:b/>
          <w:bCs/>
        </w:rPr>
        <w:t> </w:t>
      </w:r>
      <w:r w:rsidR="00FF7D2A" w:rsidRPr="003947F0">
        <w:rPr>
          <w:b/>
          <w:bCs/>
        </w:rPr>
        <w:t>name</w:t>
      </w:r>
      <w:r w:rsidR="003947F0">
        <w:t>]</w:t>
      </w:r>
      <w:r w:rsidR="000D3351" w:rsidRPr="000D3351">
        <w:t xml:space="preserve"> under their purview.</w:t>
      </w:r>
    </w:p>
    <w:p w14:paraId="4E6931D1" w14:textId="718F71F0" w:rsidR="000D3351" w:rsidRPr="000D3351" w:rsidRDefault="000D3351" w:rsidP="000D3351">
      <w:pPr>
        <w:pStyle w:val="BodyText"/>
      </w:pPr>
      <w:r w:rsidRPr="000D3351">
        <w:t>From a licensing perspective, the RP’s early focus will be on identifying the regulatory reviews and approvals that are necessary to return the plant to operation and placing them in the appropriate sequence to facilitate implementation and oversight of licensee programs needed to prepare the plant for return to operation (e.g., quality assurance), without restoring requirements sooner than necessary (e.g., operating reactor security and emergency preparedness) and inadvertently putting the licensee into non-compliance. If approved, the sequence will support compliance with applicable requirements for transition from decommissioning to operations.</w:t>
      </w:r>
    </w:p>
    <w:p w14:paraId="51D7E350" w14:textId="2F963609" w:rsidR="000D3351" w:rsidRPr="000D3351" w:rsidRDefault="000D3351" w:rsidP="000D3351">
      <w:pPr>
        <w:pStyle w:val="BodyText"/>
      </w:pPr>
      <w:r w:rsidRPr="000D3351">
        <w:t xml:space="preserve">From an oversight perspective, the RP will ensure that Region </w:t>
      </w:r>
      <w:r w:rsidR="00822B9B" w:rsidRPr="00822B9B">
        <w:t>[</w:t>
      </w:r>
      <w:r w:rsidR="00822B9B" w:rsidRPr="00822B9B">
        <w:rPr>
          <w:b/>
          <w:bCs/>
        </w:rPr>
        <w:t>Region number</w:t>
      </w:r>
      <w:r w:rsidR="00822B9B" w:rsidRPr="00822B9B">
        <w:t>]</w:t>
      </w:r>
      <w:r w:rsidRPr="000D3351">
        <w:t>, NRR, and NSIR determine and provide adequate monitoring of those conditions that would need to be observed prior to the plant exiting decommissioning and returning to operating status.</w:t>
      </w:r>
    </w:p>
    <w:p w14:paraId="2730B026" w14:textId="6CE88B9D" w:rsidR="000D3351" w:rsidRPr="000D3351" w:rsidRDefault="000D3351" w:rsidP="000D3351">
      <w:pPr>
        <w:pStyle w:val="BodyText"/>
      </w:pPr>
      <w:r w:rsidRPr="000D3351">
        <w:t xml:space="preserve">The RP will ensure the review of the emergency preparedness program is properly coordinated with all stakeholders (including FEMA), and that all applicable regulatory requirements for onsite and offsite exercises are met prior to the plant </w:t>
      </w:r>
      <w:ins w:id="172" w:author="Author">
        <w:r w:rsidR="00821AC0">
          <w:t xml:space="preserve">returning </w:t>
        </w:r>
      </w:ins>
      <w:r w:rsidRPr="000D3351">
        <w:t>to an operating status.</w:t>
      </w:r>
    </w:p>
    <w:p w14:paraId="36DF6F70" w14:textId="1C2A2157" w:rsidR="000D3351" w:rsidRPr="000D3351" w:rsidRDefault="000D3351" w:rsidP="000D3351">
      <w:pPr>
        <w:pStyle w:val="BodyText"/>
      </w:pPr>
      <w:r w:rsidRPr="000D3351">
        <w:t xml:space="preserve">The RP reports to the Director of NRR and the Regional Administrator, Region </w:t>
      </w:r>
      <w:r w:rsidR="00822B9B" w:rsidRPr="00822B9B">
        <w:t>[</w:t>
      </w:r>
      <w:r w:rsidR="00822B9B" w:rsidRPr="00822B9B">
        <w:rPr>
          <w:b/>
          <w:bCs/>
        </w:rPr>
        <w:t>Region</w:t>
      </w:r>
      <w:r w:rsidR="00EE27A4">
        <w:rPr>
          <w:b/>
          <w:bCs/>
        </w:rPr>
        <w:t> </w:t>
      </w:r>
      <w:r w:rsidR="00822B9B" w:rsidRPr="00822B9B">
        <w:rPr>
          <w:b/>
          <w:bCs/>
        </w:rPr>
        <w:t>number</w:t>
      </w:r>
      <w:r w:rsidR="00822B9B" w:rsidRPr="00822B9B">
        <w:t>]</w:t>
      </w:r>
      <w:r w:rsidRPr="000D3351">
        <w:t xml:space="preserve">. This includes but is not limited to periodic updates, information on license reviews, inspections, operator licensing, and restart activities. The updates will also include the status of hearings, allegations, inspection issues, and licensing activities concerning the project, as applicable. The Director of NRR, Regional Administrator for Region </w:t>
      </w:r>
      <w:r w:rsidR="00822B9B" w:rsidRPr="00822B9B">
        <w:t>[</w:t>
      </w:r>
      <w:r w:rsidR="00822B9B" w:rsidRPr="00822B9B">
        <w:rPr>
          <w:b/>
          <w:bCs/>
        </w:rPr>
        <w:t>Region number</w:t>
      </w:r>
      <w:r w:rsidR="00822B9B" w:rsidRPr="00822B9B">
        <w:t>]</w:t>
      </w:r>
      <w:r w:rsidRPr="000D3351">
        <w:t>, and RP co-chairs will determine the frequency of the updates.</w:t>
      </w:r>
    </w:p>
    <w:p w14:paraId="32331D2E" w14:textId="77777777" w:rsidR="000D3351" w:rsidRPr="000D3351" w:rsidRDefault="000D3351" w:rsidP="000D3351">
      <w:pPr>
        <w:pStyle w:val="BodyText"/>
      </w:pPr>
      <w:r w:rsidRPr="000D3351">
        <w:rPr>
          <w:u w:val="single"/>
        </w:rPr>
        <w:t>SCOPE OF ACTIVITIES</w:t>
      </w:r>
    </w:p>
    <w:p w14:paraId="25AB84D3" w14:textId="5862EC79" w:rsidR="000D3351" w:rsidRPr="000D3351" w:rsidRDefault="000D3351" w:rsidP="000D3351">
      <w:pPr>
        <w:pStyle w:val="BodyText"/>
      </w:pPr>
      <w:r w:rsidRPr="000D3351">
        <w:t>The RP meets its objectives by prioritizing resource management, project planning and execution, communications, and oversight.</w:t>
      </w:r>
    </w:p>
    <w:p w14:paraId="40535C31" w14:textId="77777777" w:rsidR="000D3351" w:rsidRPr="000D3351" w:rsidRDefault="000D3351" w:rsidP="000D3351">
      <w:pPr>
        <w:pStyle w:val="BodyText"/>
      </w:pPr>
      <w:r w:rsidRPr="000D3351">
        <w:rPr>
          <w:u w:val="single"/>
        </w:rPr>
        <w:t>RESOURCE MANAGEMENT</w:t>
      </w:r>
    </w:p>
    <w:p w14:paraId="220663E8" w14:textId="62EDF395" w:rsidR="000D3351" w:rsidRPr="000D3351" w:rsidRDefault="000D3351" w:rsidP="000D3351">
      <w:pPr>
        <w:pStyle w:val="BodyText"/>
      </w:pPr>
      <w:r w:rsidRPr="000D3351">
        <w:t>The RP facilitates resource prioritization across organizational boundaries to meet inspection and licensing objectives as needed, including resources for the following:</w:t>
      </w:r>
    </w:p>
    <w:p w14:paraId="6A337DE4" w14:textId="77777777" w:rsidR="000D3351" w:rsidRPr="000D3351" w:rsidRDefault="000D3351" w:rsidP="00781125">
      <w:pPr>
        <w:pStyle w:val="ListBullet2"/>
      </w:pPr>
      <w:r w:rsidRPr="000D3351">
        <w:t>Inspection</w:t>
      </w:r>
    </w:p>
    <w:p w14:paraId="54718006" w14:textId="77777777" w:rsidR="000D3351" w:rsidRPr="000D3351" w:rsidRDefault="000D3351" w:rsidP="00781125">
      <w:pPr>
        <w:pStyle w:val="ListBullet2"/>
      </w:pPr>
      <w:r w:rsidRPr="000D3351">
        <w:lastRenderedPageBreak/>
        <w:t>Licensing</w:t>
      </w:r>
    </w:p>
    <w:p w14:paraId="21494B1C" w14:textId="77777777" w:rsidR="000D3351" w:rsidRPr="000D3351" w:rsidRDefault="000D3351" w:rsidP="00781125">
      <w:pPr>
        <w:pStyle w:val="ListBullet2"/>
      </w:pPr>
      <w:r w:rsidRPr="000D3351">
        <w:t>Return to Reactor Oversight Process</w:t>
      </w:r>
    </w:p>
    <w:p w14:paraId="2A0BB99F" w14:textId="42006DAA" w:rsidR="000D3351" w:rsidRPr="000D3351" w:rsidRDefault="000D3351" w:rsidP="000D3351">
      <w:pPr>
        <w:pStyle w:val="BodyText"/>
      </w:pPr>
      <w:r w:rsidRPr="000D3351">
        <w:t>The RP will track and periodically report a summary of res</w:t>
      </w:r>
      <w:r w:rsidR="006D22D4">
        <w:t xml:space="preserve">ources expended </w:t>
      </w:r>
      <w:r w:rsidR="00C2499D">
        <w:t>f</w:t>
      </w:r>
      <w:r w:rsidRPr="000D3351">
        <w:t>or various efforts</w:t>
      </w:r>
      <w:r w:rsidR="00566738">
        <w:t xml:space="preserve"> </w:t>
      </w:r>
      <w:r w:rsidRPr="000D3351">
        <w:t>(guidance/program development, licensing, oversight, etc.)</w:t>
      </w:r>
      <w:r w:rsidR="00566738">
        <w:t>.</w:t>
      </w:r>
    </w:p>
    <w:p w14:paraId="69F4FD0E" w14:textId="77777777" w:rsidR="00DB2B7C" w:rsidRPr="00DB2B7C" w:rsidRDefault="00DB2B7C" w:rsidP="00DB2B7C">
      <w:pPr>
        <w:pStyle w:val="BodyText"/>
      </w:pPr>
      <w:r w:rsidRPr="00DB2B7C">
        <w:rPr>
          <w:u w:val="single"/>
        </w:rPr>
        <w:t>PROJECT PLANNING AND EXECUTION</w:t>
      </w:r>
    </w:p>
    <w:p w14:paraId="769CF061" w14:textId="4628CC56" w:rsidR="00DB2B7C" w:rsidRPr="00DB2B7C" w:rsidRDefault="00DB2B7C" w:rsidP="00DB2B7C">
      <w:pPr>
        <w:pStyle w:val="BodyText"/>
      </w:pPr>
      <w:r w:rsidRPr="00DB2B7C">
        <w:t xml:space="preserve">The </w:t>
      </w:r>
      <w:r w:rsidR="00AC42E4">
        <w:t>RP</w:t>
      </w:r>
      <w:r w:rsidRPr="00DB2B7C">
        <w:t xml:space="preserve"> provides oversight for overall project planning among the NRC offices participating in oversight, licensing, and restart activities. The scope of RP activities in this area </w:t>
      </w:r>
      <w:r w:rsidR="007B768F" w:rsidRPr="00DB2B7C">
        <w:t>includes</w:t>
      </w:r>
      <w:r w:rsidRPr="00DB2B7C">
        <w:t xml:space="preserve"> the following:</w:t>
      </w:r>
    </w:p>
    <w:p w14:paraId="15451F2F" w14:textId="70B9B997" w:rsidR="00DB2B7C" w:rsidRPr="00DB2B7C" w:rsidRDefault="00DB2B7C" w:rsidP="00781125">
      <w:pPr>
        <w:pStyle w:val="ListBullet2"/>
      </w:pPr>
      <w:r w:rsidRPr="00DB2B7C">
        <w:t>Identify and determine the necessary licensing activities and inspections and ensure that they are conducted in a timely manner and integrated with the licensee’s schedule to support agency decision-making regarding restart.</w:t>
      </w:r>
    </w:p>
    <w:p w14:paraId="17CA1688" w14:textId="77777777" w:rsidR="00DB2B7C" w:rsidRPr="00DB2B7C" w:rsidRDefault="00DB2B7C" w:rsidP="00781125">
      <w:pPr>
        <w:pStyle w:val="ListBullet2"/>
      </w:pPr>
      <w:r w:rsidRPr="00DB2B7C">
        <w:t>Determine that Project Leads from each of the responsible offices are established and have the authority to commit the organization’s resources to meet due dates.</w:t>
      </w:r>
    </w:p>
    <w:p w14:paraId="3ECF2BAF" w14:textId="77777777" w:rsidR="00DB2B7C" w:rsidRPr="00DB2B7C" w:rsidRDefault="00DB2B7C" w:rsidP="00781125">
      <w:pPr>
        <w:pStyle w:val="ListBullet2"/>
      </w:pPr>
      <w:r w:rsidRPr="00DB2B7C">
        <w:t>Facilitate expedited changes to inspection support documents (e.g., procedures, inspection planning documents) as needed, to support timely inspection activities.</w:t>
      </w:r>
    </w:p>
    <w:p w14:paraId="2CCBAEF8" w14:textId="77777777" w:rsidR="00DB2B7C" w:rsidRPr="00DB2B7C" w:rsidRDefault="00DB2B7C" w:rsidP="00781125">
      <w:pPr>
        <w:pStyle w:val="ListBullet2"/>
      </w:pPr>
      <w:r w:rsidRPr="00DB2B7C">
        <w:t>Identify for resolution, by the appropriate office, any inspection, licensing, and restart challenges before they unnecessarily impact project schedules.</w:t>
      </w:r>
    </w:p>
    <w:p w14:paraId="1D042422" w14:textId="77777777" w:rsidR="00DB2B7C" w:rsidRPr="00DB2B7C" w:rsidRDefault="00DB2B7C" w:rsidP="00781125">
      <w:pPr>
        <w:pStyle w:val="ListBullet2"/>
      </w:pPr>
      <w:r w:rsidRPr="00DB2B7C">
        <w:t>Identify areas for which new regulatory approaches or guidance are needed.</w:t>
      </w:r>
    </w:p>
    <w:p w14:paraId="42EADD21" w14:textId="77777777" w:rsidR="00DB2B7C" w:rsidRPr="00DB2B7C" w:rsidRDefault="00DB2B7C" w:rsidP="00DB2B7C">
      <w:pPr>
        <w:pStyle w:val="BodyText"/>
      </w:pPr>
      <w:r w:rsidRPr="00DB2B7C">
        <w:rPr>
          <w:u w:val="single"/>
        </w:rPr>
        <w:t>COMMUNICATIONS</w:t>
      </w:r>
    </w:p>
    <w:p w14:paraId="68C2EA43" w14:textId="1D63DAB6" w:rsidR="00DB2B7C" w:rsidRPr="00DB2B7C" w:rsidRDefault="00DB2B7C" w:rsidP="00DB2B7C">
      <w:pPr>
        <w:pStyle w:val="BodyText"/>
      </w:pPr>
      <w:r w:rsidRPr="00DB2B7C">
        <w:t xml:space="preserve">The RP serves as the focal point for project status and coordination among the NRC’s regional and headquarters offices, including periodic status briefings to the Director of NRR and the Regional Administrator, Region </w:t>
      </w:r>
      <w:r w:rsidR="00822B9B" w:rsidRPr="00822B9B">
        <w:t>[</w:t>
      </w:r>
      <w:r w:rsidR="00822B9B" w:rsidRPr="00822B9B">
        <w:rPr>
          <w:b/>
          <w:bCs/>
        </w:rPr>
        <w:t>Region number</w:t>
      </w:r>
      <w:r w:rsidR="00822B9B" w:rsidRPr="00822B9B">
        <w:t>]</w:t>
      </w:r>
      <w:r w:rsidRPr="00DB2B7C">
        <w:t>. The scope of RP communication activities include</w:t>
      </w:r>
      <w:r w:rsidR="0064416C">
        <w:t>s</w:t>
      </w:r>
      <w:r w:rsidRPr="00DB2B7C">
        <w:t xml:space="preserve"> the following:</w:t>
      </w:r>
    </w:p>
    <w:p w14:paraId="18050D7F" w14:textId="77777777" w:rsidR="00DB2B7C" w:rsidRPr="00DB2B7C" w:rsidRDefault="00DB2B7C" w:rsidP="00781125">
      <w:pPr>
        <w:pStyle w:val="ListBullet2"/>
      </w:pPr>
      <w:r w:rsidRPr="00DB2B7C">
        <w:t>Maintain a communication plan with input from each of the offices.</w:t>
      </w:r>
    </w:p>
    <w:p w14:paraId="14E373A4" w14:textId="1F6C4E9F" w:rsidR="00DB2B7C" w:rsidRPr="00DB2B7C" w:rsidRDefault="00DB2B7C" w:rsidP="00781125">
      <w:pPr>
        <w:pStyle w:val="ListBullet2"/>
      </w:pPr>
      <w:r w:rsidRPr="00DB2B7C">
        <w:t xml:space="preserve">Oversee plan implementation to ensure key stakeholders, including the </w:t>
      </w:r>
      <w:r w:rsidR="002310E9">
        <w:t>state of</w:t>
      </w:r>
      <w:ins w:id="173" w:author="Author">
        <w:r w:rsidR="00CA037E">
          <w:t xml:space="preserve"> </w:t>
        </w:r>
        <w:r w:rsidR="00BA6E18">
          <w:rPr>
            <w:b/>
            <w:bCs/>
          </w:rPr>
          <w:t>[State]</w:t>
        </w:r>
      </w:ins>
      <w:r w:rsidRPr="00DB2B7C">
        <w:t>, are informed of the review status. Coordinate with the OPA, the Office of Congressional Affairs (OCA), and OGC.</w:t>
      </w:r>
    </w:p>
    <w:p w14:paraId="74D81E63" w14:textId="5D5C33BA" w:rsidR="00DB2B7C" w:rsidRPr="00DB2B7C" w:rsidRDefault="00DB2B7C" w:rsidP="00781125">
      <w:pPr>
        <w:pStyle w:val="ListBullet2"/>
      </w:pPr>
      <w:r w:rsidRPr="00DB2B7C">
        <w:t xml:space="preserve">Maintain and periodically issue talking points on the status of the </w:t>
      </w:r>
      <w:r w:rsidR="003A3917" w:rsidRPr="000C021C">
        <w:t>[</w:t>
      </w:r>
      <w:r w:rsidR="003A3917">
        <w:rPr>
          <w:b/>
          <w:bCs/>
        </w:rPr>
        <w:t>Plant name</w:t>
      </w:r>
      <w:r w:rsidR="003A3917">
        <w:t>]</w:t>
      </w:r>
      <w:r w:rsidRPr="00DB2B7C">
        <w:t xml:space="preserve"> project for use in senior NRC management briefings, bringing attention to special issues, as necessary.</w:t>
      </w:r>
    </w:p>
    <w:p w14:paraId="2212A491" w14:textId="77777777" w:rsidR="00DB2B7C" w:rsidRPr="00DB2B7C" w:rsidRDefault="00DB2B7C" w:rsidP="00781125">
      <w:pPr>
        <w:pStyle w:val="ListBullet2"/>
      </w:pPr>
      <w:r w:rsidRPr="00DB2B7C">
        <w:t>Communicate status of NRC activities, including licensing and technical issues that could impact the project timeline, to the Commission, NRC management, and other stakeholders, as appropriate.</w:t>
      </w:r>
    </w:p>
    <w:p w14:paraId="40401808" w14:textId="77777777" w:rsidR="00DB2B7C" w:rsidRPr="00DB2B7C" w:rsidRDefault="00DB2B7C" w:rsidP="00781125">
      <w:pPr>
        <w:pStyle w:val="ListBullet2"/>
      </w:pPr>
      <w:r w:rsidRPr="00DB2B7C">
        <w:t>Conduct periodic meetings with the licensee to discuss progress of inspection, licensing actions, and restart activities.</w:t>
      </w:r>
    </w:p>
    <w:p w14:paraId="75E6BE13" w14:textId="77777777" w:rsidR="00DB2B7C" w:rsidRPr="00DB2B7C" w:rsidRDefault="00DB2B7C" w:rsidP="00781125">
      <w:pPr>
        <w:pStyle w:val="ListBullet2"/>
      </w:pPr>
      <w:r w:rsidRPr="00DB2B7C">
        <w:lastRenderedPageBreak/>
        <w:t>Elevate promptly any issues that require NRC office level (or above) engagement with licensee management.</w:t>
      </w:r>
    </w:p>
    <w:p w14:paraId="3016D092" w14:textId="2EA3FC59" w:rsidR="00DB2B7C" w:rsidRPr="00DB2B7C" w:rsidRDefault="00DB2B7C" w:rsidP="00781125">
      <w:pPr>
        <w:pStyle w:val="ListBullet2"/>
      </w:pPr>
      <w:r w:rsidRPr="00DB2B7C">
        <w:t xml:space="preserve">Ensure effective coordination among NRR, Region </w:t>
      </w:r>
      <w:r w:rsidR="00822B9B" w:rsidRPr="00822B9B">
        <w:t>[</w:t>
      </w:r>
      <w:r w:rsidR="00822B9B" w:rsidRPr="00822B9B">
        <w:rPr>
          <w:b/>
          <w:bCs/>
        </w:rPr>
        <w:t>Region number</w:t>
      </w:r>
      <w:r w:rsidR="00822B9B" w:rsidRPr="00822B9B">
        <w:t>]</w:t>
      </w:r>
      <w:r w:rsidRPr="00DB2B7C">
        <w:t>, NMSS, NSIR, OGC, OPA, and OCA.</w:t>
      </w:r>
    </w:p>
    <w:p w14:paraId="764C39A4" w14:textId="77777777" w:rsidR="00DB2B7C" w:rsidRPr="00DB2B7C" w:rsidRDefault="00DB2B7C" w:rsidP="00781125">
      <w:pPr>
        <w:pStyle w:val="ListBullet2"/>
      </w:pPr>
      <w:r w:rsidRPr="00DB2B7C">
        <w:t>Conduct periodic public meetings with external stakeholders, as appropriate, for effectiveness, openness, and transparency.</w:t>
      </w:r>
    </w:p>
    <w:p w14:paraId="654C4927" w14:textId="77777777" w:rsidR="00DB2B7C" w:rsidRDefault="00DB2B7C" w:rsidP="00781125">
      <w:pPr>
        <w:pStyle w:val="ListBullet2"/>
      </w:pPr>
      <w:r w:rsidRPr="00DB2B7C">
        <w:t>Ensure that meeting summaries are provided, commitments are tracked, and organizations are accountable for assigned actions.</w:t>
      </w:r>
    </w:p>
    <w:p w14:paraId="5B4B3222" w14:textId="77777777" w:rsidR="00B23EFC" w:rsidRDefault="00B23EFC" w:rsidP="00661498">
      <w:pPr>
        <w:pStyle w:val="BodyText"/>
        <w:keepNext/>
        <w:widowControl w:val="0"/>
        <w:spacing w:before="440"/>
      </w:pPr>
      <w:r>
        <w:t>OVERSIGHT</w:t>
      </w:r>
    </w:p>
    <w:p w14:paraId="6ECF3A62" w14:textId="1ACA3A6E" w:rsidR="00B23EFC" w:rsidRDefault="00B23EFC" w:rsidP="00B23EFC">
      <w:pPr>
        <w:pStyle w:val="BodyText"/>
        <w:kinsoku w:val="0"/>
        <w:overflowPunct w:val="0"/>
        <w:spacing w:line="245" w:lineRule="exact"/>
      </w:pPr>
      <w:r>
        <w:t>The scope of RP activities in oversight include</w:t>
      </w:r>
      <w:r w:rsidR="0064416C">
        <w:t>s</w:t>
      </w:r>
      <w:r>
        <w:t xml:space="preserve"> the following:</w:t>
      </w:r>
    </w:p>
    <w:p w14:paraId="54A98E5C" w14:textId="65BE0486" w:rsidR="00B23EFC" w:rsidRDefault="00B23EFC" w:rsidP="00781125">
      <w:pPr>
        <w:pStyle w:val="ListBullet2"/>
      </w:pPr>
      <w:r>
        <w:t xml:space="preserve">Maintain cognizance of the restart activities and conduct periodic meetings among </w:t>
      </w:r>
      <w:r w:rsidR="00AC42E4">
        <w:t>RP</w:t>
      </w:r>
      <w:r>
        <w:t xml:space="preserve"> members to assess ongoing NRC inspections and to resolve technical and regulatory issues that may arise.</w:t>
      </w:r>
    </w:p>
    <w:p w14:paraId="07C73225" w14:textId="77777777" w:rsidR="00B23EFC" w:rsidRDefault="00B23EFC" w:rsidP="00781125">
      <w:pPr>
        <w:pStyle w:val="ListBullet2"/>
      </w:pPr>
      <w:r>
        <w:t>Oversee coordination of safety, security, and emergency planning interfaces and ensure that issues in these areas are communicated to affected NRC staff.</w:t>
      </w:r>
    </w:p>
    <w:p w14:paraId="7FDB7D4B" w14:textId="77777777" w:rsidR="00B23EFC" w:rsidRDefault="00B23EFC" w:rsidP="00781125">
      <w:pPr>
        <w:pStyle w:val="ListBullet2"/>
      </w:pPr>
      <w:r>
        <w:t>Maintain cognizance of inspection performance and associated metrics (technical assistance requests, violations, allegations).</w:t>
      </w:r>
    </w:p>
    <w:p w14:paraId="2262ADDE" w14:textId="77777777" w:rsidR="00B23EFC" w:rsidRDefault="00B23EFC" w:rsidP="00781125">
      <w:pPr>
        <w:pStyle w:val="ListBullet2"/>
      </w:pPr>
      <w:r>
        <w:t>Identify issues that affect any of these oversight functions and facilitate their timely resolution.</w:t>
      </w:r>
    </w:p>
    <w:p w14:paraId="3EB4EECC" w14:textId="77777777" w:rsidR="00B23EFC" w:rsidRDefault="00B23EFC" w:rsidP="00781125">
      <w:pPr>
        <w:pStyle w:val="ListBullet2"/>
      </w:pPr>
      <w:r>
        <w:t>Provide support to the hearing process.</w:t>
      </w:r>
    </w:p>
    <w:p w14:paraId="3E39D716" w14:textId="0347FAB2" w:rsidR="00B23EFC" w:rsidRDefault="00AC42E4" w:rsidP="000135F8">
      <w:pPr>
        <w:pStyle w:val="BodyText"/>
        <w:keepNext/>
        <w:widowControl w:val="0"/>
        <w:spacing w:before="440"/>
      </w:pPr>
      <w:r>
        <w:t>RP</w:t>
      </w:r>
      <w:r w:rsidR="00B23EFC">
        <w:t xml:space="preserve"> MEETING FREQUENCY</w:t>
      </w:r>
    </w:p>
    <w:p w14:paraId="4A826185" w14:textId="34D9F1AB" w:rsidR="00B23EFC" w:rsidRDefault="00B23EFC" w:rsidP="00B23EFC">
      <w:pPr>
        <w:pStyle w:val="BodyText"/>
        <w:kinsoku w:val="0"/>
        <w:overflowPunct w:val="0"/>
        <w:spacing w:before="53"/>
        <w:ind w:right="174"/>
      </w:pPr>
      <w:r>
        <w:t xml:space="preserve">The </w:t>
      </w:r>
      <w:r w:rsidR="00AC42E4">
        <w:t>RP</w:t>
      </w:r>
      <w:r>
        <w:t xml:space="preserve"> meetings occur twice per</w:t>
      </w:r>
      <w:r>
        <w:rPr>
          <w:spacing w:val="-1"/>
        </w:rPr>
        <w:t xml:space="preserve"> </w:t>
      </w:r>
      <w:r>
        <w:t>quarter to ensure that schedules are met</w:t>
      </w:r>
      <w:r w:rsidR="00C17217">
        <w:t>,</w:t>
      </w:r>
      <w:r>
        <w:t xml:space="preserve"> and new and existing</w:t>
      </w:r>
      <w:r>
        <w:rPr>
          <w:spacing w:val="-1"/>
        </w:rPr>
        <w:t xml:space="preserve"> </w:t>
      </w:r>
      <w:r>
        <w:t>activities are</w:t>
      </w:r>
      <w:r>
        <w:rPr>
          <w:spacing w:val="-1"/>
        </w:rPr>
        <w:t xml:space="preserve"> </w:t>
      </w:r>
      <w:r>
        <w:t>identified and</w:t>
      </w:r>
      <w:r>
        <w:rPr>
          <w:spacing w:val="-1"/>
        </w:rPr>
        <w:t xml:space="preserve"> </w:t>
      </w:r>
      <w:r>
        <w:t xml:space="preserve">tracked through completion. The </w:t>
      </w:r>
      <w:r w:rsidR="00AC42E4">
        <w:t>RP</w:t>
      </w:r>
      <w:r>
        <w:t xml:space="preserve"> will meet more frequently if</w:t>
      </w:r>
      <w:r>
        <w:rPr>
          <w:spacing w:val="-1"/>
        </w:rPr>
        <w:t xml:space="preserve"> </w:t>
      </w:r>
      <w:r>
        <w:t xml:space="preserve">the </w:t>
      </w:r>
      <w:r w:rsidR="00AC42E4">
        <w:t>RP</w:t>
      </w:r>
      <w:r>
        <w:t xml:space="preserve"> deems it necessary based</w:t>
      </w:r>
      <w:r>
        <w:rPr>
          <w:spacing w:val="-1"/>
        </w:rPr>
        <w:t xml:space="preserve"> </w:t>
      </w:r>
      <w:r>
        <w:t>on pending</w:t>
      </w:r>
      <w:r>
        <w:rPr>
          <w:spacing w:val="-1"/>
        </w:rPr>
        <w:t xml:space="preserve"> </w:t>
      </w:r>
      <w:r>
        <w:t>activities and other stakeholder interest. The</w:t>
      </w:r>
      <w:r>
        <w:rPr>
          <w:spacing w:val="-1"/>
        </w:rPr>
        <w:t xml:space="preserve"> </w:t>
      </w:r>
      <w:r w:rsidR="00AC42E4">
        <w:t>RP</w:t>
      </w:r>
      <w:r>
        <w:t xml:space="preserve"> leverages its meetings with</w:t>
      </w:r>
      <w:r>
        <w:rPr>
          <w:spacing w:val="-1"/>
        </w:rPr>
        <w:t xml:space="preserve"> </w:t>
      </w:r>
      <w:r>
        <w:t xml:space="preserve">existing management meetings, as practical. The meetings take place near </w:t>
      </w:r>
      <w:bookmarkStart w:id="174" w:name="_Hlk162343513"/>
      <w:r w:rsidR="003A3917">
        <w:t>[</w:t>
      </w:r>
      <w:r w:rsidRPr="00612798">
        <w:rPr>
          <w:b/>
          <w:bCs/>
        </w:rPr>
        <w:t>P</w:t>
      </w:r>
      <w:r w:rsidR="003A3917" w:rsidRPr="00612798">
        <w:rPr>
          <w:b/>
          <w:bCs/>
        </w:rPr>
        <w:t>lant name</w:t>
      </w:r>
      <w:r w:rsidR="00612798">
        <w:t>]</w:t>
      </w:r>
      <w:bookmarkEnd w:id="174"/>
      <w:r>
        <w:t>, the</w:t>
      </w:r>
      <w:r>
        <w:rPr>
          <w:spacing w:val="-1"/>
        </w:rPr>
        <w:t xml:space="preserve"> </w:t>
      </w:r>
      <w:r>
        <w:t xml:space="preserve">Region </w:t>
      </w:r>
      <w:r w:rsidR="00612798">
        <w:t>[</w:t>
      </w:r>
      <w:r w:rsidR="00612798" w:rsidRPr="00540A6A">
        <w:rPr>
          <w:b/>
          <w:bCs/>
        </w:rPr>
        <w:t>Region number</w:t>
      </w:r>
      <w:r w:rsidR="00540A6A">
        <w:t>]</w:t>
      </w:r>
      <w:r>
        <w:t xml:space="preserve"> office, or</w:t>
      </w:r>
      <w:r>
        <w:rPr>
          <w:spacing w:val="-1"/>
        </w:rPr>
        <w:t xml:space="preserve"> </w:t>
      </w:r>
      <w:r>
        <w:t>NRC Headquarters. Members attend the meetings in person or through Microsoft Teams.</w:t>
      </w:r>
    </w:p>
    <w:p w14:paraId="06E40FF3" w14:textId="611BF4D5" w:rsidR="00B23EFC" w:rsidRDefault="00AC42E4" w:rsidP="000135F8">
      <w:pPr>
        <w:pStyle w:val="BodyText"/>
        <w:keepNext/>
        <w:widowControl w:val="0"/>
        <w:spacing w:before="440"/>
      </w:pPr>
      <w:r>
        <w:t>RP</w:t>
      </w:r>
      <w:r w:rsidR="00B23EFC">
        <w:t xml:space="preserve"> DURATION</w:t>
      </w:r>
    </w:p>
    <w:p w14:paraId="76448E94" w14:textId="1202E919" w:rsidR="00B23EFC" w:rsidRDefault="00B23EFC" w:rsidP="00B23EFC">
      <w:pPr>
        <w:pStyle w:val="BodyText"/>
        <w:kinsoku w:val="0"/>
        <w:overflowPunct w:val="0"/>
      </w:pPr>
      <w:r>
        <w:t xml:space="preserve">The </w:t>
      </w:r>
      <w:r w:rsidR="00AC42E4">
        <w:t>RP</w:t>
      </w:r>
      <w:r>
        <w:t xml:space="preserve"> will be in effect until the NRC reaches decisions on all the licensing actions, exemptions, technical issues, and inspections required for </w:t>
      </w:r>
      <w:r w:rsidR="00540A6A" w:rsidRPr="00540A6A">
        <w:t>[</w:t>
      </w:r>
      <w:r w:rsidR="00540A6A" w:rsidRPr="00540A6A">
        <w:rPr>
          <w:b/>
          <w:bCs/>
        </w:rPr>
        <w:t>Plant name</w:t>
      </w:r>
      <w:r w:rsidR="00540A6A" w:rsidRPr="00540A6A">
        <w:t>]</w:t>
      </w:r>
      <w:r>
        <w:t xml:space="preserve"> to resume commercial operation or until a point mutually agreed upon by the Director of NRR and the Regional Administrator, Region </w:t>
      </w:r>
      <w:r w:rsidR="00822B9B" w:rsidRPr="00822B9B">
        <w:t>[</w:t>
      </w:r>
      <w:r w:rsidR="00822B9B" w:rsidRPr="00822B9B">
        <w:rPr>
          <w:b/>
          <w:bCs/>
        </w:rPr>
        <w:t>Region number</w:t>
      </w:r>
      <w:r w:rsidR="00822B9B" w:rsidRPr="00822B9B">
        <w:t>]</w:t>
      </w:r>
      <w:r>
        <w:t>.</w:t>
      </w:r>
    </w:p>
    <w:p w14:paraId="3F1EB189" w14:textId="77777777" w:rsidR="00B23EFC" w:rsidRDefault="00B23EFC" w:rsidP="000135F8">
      <w:pPr>
        <w:pStyle w:val="BodyText"/>
        <w:keepNext/>
        <w:widowControl w:val="0"/>
        <w:spacing w:before="440"/>
      </w:pPr>
      <w:r>
        <w:lastRenderedPageBreak/>
        <w:t>ESTIMATED NUMBER AND FREQUENCY OF PUBLIC MEETINGS</w:t>
      </w:r>
    </w:p>
    <w:p w14:paraId="320BA15C" w14:textId="30410A96" w:rsidR="00B23EFC" w:rsidRDefault="00B23EFC" w:rsidP="00B23EFC">
      <w:pPr>
        <w:pStyle w:val="BodyText"/>
        <w:kinsoku w:val="0"/>
        <w:overflowPunct w:val="0"/>
        <w:spacing w:before="53"/>
        <w:ind w:right="175"/>
      </w:pPr>
      <w:r>
        <w:t>Starting in the first quarter of fiscal year</w:t>
      </w:r>
      <w:ins w:id="175" w:author="Author">
        <w:r w:rsidR="00821AC0" w:rsidRPr="0075098A">
          <w:rPr>
            <w:b/>
            <w:bCs/>
          </w:rPr>
          <w:t xml:space="preserve"> [Year]</w:t>
        </w:r>
      </w:ins>
      <w:r>
        <w:t xml:space="preserve">, the </w:t>
      </w:r>
      <w:r w:rsidR="00AC42E4">
        <w:t>RP</w:t>
      </w:r>
      <w:r>
        <w:t xml:space="preserve"> will hold public meetings with the licensee to discuss the status of the restart program, significant inspection and licensing issues, and the transition to operations. These meetings will take place quarterly; the </w:t>
      </w:r>
      <w:r w:rsidR="00AC42E4">
        <w:t>RP</w:t>
      </w:r>
      <w:r>
        <w:t xml:space="preserve"> may adjust the frequency based on pending activities and other stakeholder interest.</w:t>
      </w:r>
    </w:p>
    <w:p w14:paraId="033A2775" w14:textId="77777777" w:rsidR="00B23EFC" w:rsidRDefault="00B23EFC" w:rsidP="000135F8">
      <w:pPr>
        <w:pStyle w:val="BodyText"/>
        <w:keepNext/>
        <w:widowControl w:val="0"/>
        <w:spacing w:before="440"/>
        <w:rPr>
          <w:spacing w:val="-2"/>
        </w:rPr>
      </w:pPr>
      <w:r>
        <w:rPr>
          <w:spacing w:val="-2"/>
        </w:rPr>
        <w:t>OUTCOMES</w:t>
      </w:r>
    </w:p>
    <w:p w14:paraId="69086F98" w14:textId="37BA9D70" w:rsidR="00B23EFC" w:rsidRDefault="00B23EFC" w:rsidP="00B23EFC">
      <w:pPr>
        <w:pStyle w:val="BodyText"/>
        <w:kinsoku w:val="0"/>
        <w:overflowPunct w:val="0"/>
      </w:pPr>
      <w:r>
        <w:t xml:space="preserve">The licensing actions reviewed, and inspections conducted, associated with the review of the </w:t>
      </w:r>
      <w:r w:rsidR="00540A6A" w:rsidRPr="00540A6A">
        <w:t>[</w:t>
      </w:r>
      <w:r w:rsidR="00540A6A" w:rsidRPr="00540A6A">
        <w:rPr>
          <w:b/>
          <w:bCs/>
        </w:rPr>
        <w:t>Plant name</w:t>
      </w:r>
      <w:r w:rsidR="00540A6A" w:rsidRPr="00540A6A">
        <w:t>]</w:t>
      </w:r>
      <w:r>
        <w:t xml:space="preserve"> restart effort will be dispositioned in accordance with the appropriate processes. In addition, the </w:t>
      </w:r>
      <w:r w:rsidR="00AC42E4">
        <w:t>RP</w:t>
      </w:r>
      <w:r>
        <w:t xml:space="preserve"> will provide a final </w:t>
      </w:r>
      <w:r w:rsidR="00BC14FE">
        <w:t>memo</w:t>
      </w:r>
      <w:r w:rsidR="005064C4">
        <w:t>randum</w:t>
      </w:r>
      <w:r>
        <w:t xml:space="preserve"> to the Director of NRR and Regional Administrator, Region </w:t>
      </w:r>
      <w:r w:rsidR="00C17217" w:rsidRPr="00C17217">
        <w:t>[</w:t>
      </w:r>
      <w:r w:rsidR="00C17217" w:rsidRPr="00C17217">
        <w:rPr>
          <w:b/>
          <w:bCs/>
        </w:rPr>
        <w:t>Region number</w:t>
      </w:r>
      <w:r w:rsidR="00C17217" w:rsidRPr="00C17217">
        <w:t>]</w:t>
      </w:r>
      <w:r>
        <w:t xml:space="preserve"> summarizing the efforts of the </w:t>
      </w:r>
      <w:r w:rsidR="00AC42E4">
        <w:t>RP</w:t>
      </w:r>
      <w:r>
        <w:t xml:space="preserve"> and providing any recommendations, should other licensees choose to pursue the restart of a reactor in a decommissioning status.</w:t>
      </w:r>
    </w:p>
    <w:p w14:paraId="03AE0DFD" w14:textId="77777777" w:rsidR="00B23EFC" w:rsidRDefault="00B23EFC" w:rsidP="000135F8">
      <w:pPr>
        <w:pStyle w:val="BodyText"/>
        <w:keepNext/>
        <w:widowControl w:val="0"/>
        <w:spacing w:before="440"/>
        <w:rPr>
          <w:spacing w:val="-2"/>
        </w:rPr>
      </w:pPr>
      <w:r>
        <w:rPr>
          <w:spacing w:val="-2"/>
        </w:rPr>
        <w:t>DOCUMENTATION</w:t>
      </w:r>
    </w:p>
    <w:p w14:paraId="5F311A7B" w14:textId="669F6D50" w:rsidR="00B23EFC" w:rsidRDefault="00B23EFC" w:rsidP="004E40FA">
      <w:pPr>
        <w:pStyle w:val="BodyText"/>
        <w:kinsoku w:val="0"/>
        <w:overflowPunct w:val="0"/>
        <w:spacing w:before="52"/>
      </w:pPr>
      <w:r>
        <w:t xml:space="preserve">The </w:t>
      </w:r>
      <w:r w:rsidR="00AC42E4">
        <w:t>RP</w:t>
      </w:r>
      <w:r>
        <w:t xml:space="preserve"> shall designate a repository of information in addition to the Agencywide</w:t>
      </w:r>
      <w:r w:rsidR="00C12B8A">
        <w:t xml:space="preserve"> Docume</w:t>
      </w:r>
      <w:r>
        <w:t>nts</w:t>
      </w:r>
      <w:r w:rsidR="004E40FA">
        <w:t xml:space="preserve">. </w:t>
      </w:r>
      <w:r>
        <w:t>Access and Management System where panel members and staff will collaborate.</w:t>
      </w:r>
    </w:p>
    <w:p w14:paraId="645F7C7C" w14:textId="411C8EDC" w:rsidR="004E40FA" w:rsidRPr="004E40FA" w:rsidRDefault="004E40FA" w:rsidP="004E40FA">
      <w:pPr>
        <w:pStyle w:val="BodyText"/>
      </w:pPr>
      <w:r w:rsidRPr="004E40FA">
        <w:t>An NRC pub</w:t>
      </w:r>
      <w:r w:rsidR="00892B7B">
        <w:t>lic w</w:t>
      </w:r>
      <w:r w:rsidRPr="004E40FA">
        <w:t>e</w:t>
      </w:r>
      <w:r w:rsidR="00892B7B">
        <w:t xml:space="preserve">bpage will be updated with </w:t>
      </w:r>
      <w:r w:rsidR="00F028EA">
        <w:t xml:space="preserve">applicable </w:t>
      </w:r>
      <w:r w:rsidRPr="004E40FA">
        <w:t>oversight information associated with</w:t>
      </w:r>
      <w:r w:rsidR="00F028EA">
        <w:t xml:space="preserve"> </w:t>
      </w:r>
      <w:r w:rsidRPr="004E40FA">
        <w:t xml:space="preserve">the </w:t>
      </w:r>
      <w:r w:rsidR="00AC42E4">
        <w:t>RP</w:t>
      </w:r>
      <w:r w:rsidRPr="004E40FA">
        <w:t>.</w:t>
      </w:r>
    </w:p>
    <w:p w14:paraId="3E3790C4" w14:textId="77777777" w:rsidR="004E40FA" w:rsidRPr="004E40FA" w:rsidRDefault="004E40FA" w:rsidP="004E40FA">
      <w:pPr>
        <w:pStyle w:val="BodyText"/>
      </w:pPr>
      <w:r w:rsidRPr="004E40FA">
        <w:t>References:</w:t>
      </w:r>
    </w:p>
    <w:p w14:paraId="4EC00D7E" w14:textId="30D6274F" w:rsidR="004E40FA" w:rsidRPr="000C021C" w:rsidRDefault="00DC3F59" w:rsidP="004E40FA">
      <w:pPr>
        <w:pStyle w:val="BodyText"/>
        <w:rPr>
          <w:color w:val="0563C1" w:themeColor="hyperlink"/>
          <w:u w:val="single"/>
        </w:rPr>
      </w:pPr>
      <w:hyperlink r:id="rId16" w:history="1">
        <w:r w:rsidR="004E40FA" w:rsidRPr="004E40FA">
          <w:rPr>
            <w:rStyle w:val="Hyperlink"/>
          </w:rPr>
          <w:t>https://www.nrc.gov/info-finder/reactors/wb/watts-bar.html</w:t>
        </w:r>
      </w:hyperlink>
    </w:p>
    <w:p w14:paraId="16C5D02D" w14:textId="77777777" w:rsidR="00977BBF" w:rsidRDefault="00977BBF" w:rsidP="002B2651">
      <w:pPr>
        <w:pStyle w:val="BodyText"/>
      </w:pPr>
    </w:p>
    <w:p w14:paraId="695D4AB8" w14:textId="77777777" w:rsidR="00053D1A" w:rsidRDefault="00053D1A" w:rsidP="002B2651">
      <w:pPr>
        <w:pStyle w:val="BodyText"/>
        <w:sectPr w:rsidR="00053D1A" w:rsidSect="006706F1">
          <w:footerReference w:type="default" r:id="rId17"/>
          <w:pgSz w:w="12240" w:h="15840"/>
          <w:pgMar w:top="1440" w:right="1440" w:bottom="1440" w:left="1440" w:header="720" w:footer="720" w:gutter="0"/>
          <w:pgNumType w:start="1"/>
          <w:cols w:space="720"/>
          <w:docGrid w:linePitch="360"/>
        </w:sectPr>
      </w:pPr>
    </w:p>
    <w:p w14:paraId="3B08604B" w14:textId="1E4AC181" w:rsidR="00436A19" w:rsidRPr="00436A19" w:rsidDel="001D7780" w:rsidRDefault="00436A19" w:rsidP="0095431E">
      <w:pPr>
        <w:pStyle w:val="attachmenttitle"/>
        <w:rPr>
          <w:del w:id="176" w:author="Author"/>
          <w:rFonts w:eastAsiaTheme="minorHAnsi"/>
        </w:rPr>
      </w:pPr>
      <w:bookmarkStart w:id="177" w:name="_Toc167801147"/>
      <w:r w:rsidRPr="00201815">
        <w:lastRenderedPageBreak/>
        <w:t>Attachment</w:t>
      </w:r>
      <w:r w:rsidRPr="00436A19">
        <w:rPr>
          <w:rFonts w:eastAsiaTheme="minorHAnsi"/>
        </w:rPr>
        <w:t xml:space="preserve"> 1:</w:t>
      </w:r>
      <w:r w:rsidR="00887981">
        <w:rPr>
          <w:rFonts w:eastAsiaTheme="minorHAnsi"/>
        </w:rPr>
        <w:t xml:space="preserve"> </w:t>
      </w:r>
      <w:r w:rsidR="00E30D63">
        <w:rPr>
          <w:rFonts w:eastAsiaTheme="minorHAnsi"/>
        </w:rPr>
        <w:t xml:space="preserve">Overview of </w:t>
      </w:r>
      <w:ins w:id="178" w:author="Author">
        <w:r w:rsidR="0067230D">
          <w:rPr>
            <w:rFonts w:eastAsiaTheme="minorHAnsi"/>
          </w:rPr>
          <w:t>Licensing</w:t>
        </w:r>
        <w:r w:rsidR="009C51B0">
          <w:rPr>
            <w:rFonts w:eastAsiaTheme="minorHAnsi"/>
          </w:rPr>
          <w:t xml:space="preserve"> and Inspection </w:t>
        </w:r>
      </w:ins>
      <w:r w:rsidR="00E30D63">
        <w:rPr>
          <w:rFonts w:eastAsiaTheme="minorHAnsi"/>
        </w:rPr>
        <w:t>Transition Acti</w:t>
      </w:r>
      <w:r w:rsidR="00A90930">
        <w:rPr>
          <w:rFonts w:eastAsiaTheme="minorHAnsi"/>
        </w:rPr>
        <w:t>vities</w:t>
      </w:r>
      <w:ins w:id="179" w:author="Author">
        <w:r w:rsidR="009C51B0">
          <w:rPr>
            <w:rFonts w:eastAsiaTheme="minorHAnsi"/>
          </w:rPr>
          <w:t xml:space="preserve"> for Restart Facilities</w:t>
        </w:r>
        <w:r w:rsidR="009C51B0">
          <w:rPr>
            <w:rStyle w:val="FootnoteReference"/>
            <w:rFonts w:eastAsiaTheme="minorHAnsi"/>
          </w:rPr>
          <w:footnoteReference w:id="2"/>
        </w:r>
      </w:ins>
      <w:bookmarkEnd w:id="177"/>
    </w:p>
    <w:p w14:paraId="0E488876" w14:textId="2A63A561" w:rsidR="00BA4029" w:rsidRDefault="001051B7" w:rsidP="00203E1A">
      <w:pPr>
        <w:pStyle w:val="BodyText"/>
        <w:jc w:val="center"/>
      </w:pPr>
      <w:r w:rsidRPr="001051B7">
        <w:rPr>
          <w:noProof/>
        </w:rPr>
        <w:drawing>
          <wp:inline distT="0" distB="0" distL="0" distR="0" wp14:anchorId="4BCC4730" wp14:editId="3DDA0F00">
            <wp:extent cx="7888429" cy="4495800"/>
            <wp:effectExtent l="0" t="0" r="0" b="0"/>
            <wp:docPr id="2056195115"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195115" name="Picture 1" descr="Timeline&#10;&#10;Description automatically generated"/>
                    <pic:cNvPicPr/>
                  </pic:nvPicPr>
                  <pic:blipFill>
                    <a:blip r:embed="rId18"/>
                    <a:stretch>
                      <a:fillRect/>
                    </a:stretch>
                  </pic:blipFill>
                  <pic:spPr>
                    <a:xfrm>
                      <a:off x="0" y="0"/>
                      <a:ext cx="7894085" cy="4499024"/>
                    </a:xfrm>
                    <a:prstGeom prst="rect">
                      <a:avLst/>
                    </a:prstGeom>
                  </pic:spPr>
                </pic:pic>
              </a:graphicData>
            </a:graphic>
          </wp:inline>
        </w:drawing>
      </w:r>
    </w:p>
    <w:p w14:paraId="13933B15" w14:textId="77777777" w:rsidR="001D7780" w:rsidRDefault="001D7780" w:rsidP="002B2651">
      <w:pPr>
        <w:pStyle w:val="BodyText"/>
      </w:pPr>
    </w:p>
    <w:p w14:paraId="21047295" w14:textId="77777777" w:rsidR="00BA4029" w:rsidRDefault="00BA4029" w:rsidP="002B2651">
      <w:pPr>
        <w:pStyle w:val="BodyText"/>
        <w:sectPr w:rsidR="00BA4029" w:rsidSect="006706F1">
          <w:footerReference w:type="default" r:id="rId19"/>
          <w:pgSz w:w="15840" w:h="12240" w:orient="landscape"/>
          <w:pgMar w:top="1440" w:right="1440" w:bottom="1440" w:left="1440" w:header="720" w:footer="720" w:gutter="0"/>
          <w:pgNumType w:start="1"/>
          <w:cols w:space="720"/>
          <w:docGrid w:linePitch="360"/>
        </w:sectPr>
      </w:pPr>
    </w:p>
    <w:p w14:paraId="1220DB3F" w14:textId="58F862C2" w:rsidR="00BA4029" w:rsidRPr="00BA4029" w:rsidRDefault="00BA4029" w:rsidP="00281E4E">
      <w:pPr>
        <w:pStyle w:val="attachmenttitle"/>
        <w:rPr>
          <w:rFonts w:eastAsiaTheme="minorHAnsi"/>
        </w:rPr>
      </w:pPr>
      <w:bookmarkStart w:id="181" w:name="_Toc167801148"/>
      <w:r w:rsidRPr="00BA4029">
        <w:rPr>
          <w:rFonts w:eastAsiaTheme="minorHAnsi"/>
        </w:rPr>
        <w:lastRenderedPageBreak/>
        <w:t xml:space="preserve">Attachment </w:t>
      </w:r>
      <w:r w:rsidR="00281E4E">
        <w:rPr>
          <w:rFonts w:eastAsiaTheme="minorHAnsi"/>
        </w:rPr>
        <w:t>2</w:t>
      </w:r>
      <w:r w:rsidRPr="00BA4029">
        <w:rPr>
          <w:rFonts w:eastAsiaTheme="minorHAnsi"/>
        </w:rPr>
        <w:t>: Revision History for IMC 2562</w:t>
      </w:r>
      <w:bookmarkEnd w:id="181"/>
    </w:p>
    <w:tbl>
      <w:tblPr>
        <w:tblStyle w:val="IM"/>
        <w:tblW w:w="0" w:type="auto"/>
        <w:tblLook w:val="04A0" w:firstRow="1" w:lastRow="0" w:firstColumn="1" w:lastColumn="0" w:noHBand="0" w:noVBand="1"/>
      </w:tblPr>
      <w:tblGrid>
        <w:gridCol w:w="1435"/>
        <w:gridCol w:w="1710"/>
        <w:gridCol w:w="5580"/>
        <w:gridCol w:w="1890"/>
        <w:gridCol w:w="2335"/>
      </w:tblGrid>
      <w:tr w:rsidR="00436A19" w:rsidRPr="00241D11" w14:paraId="2188E855" w14:textId="77777777" w:rsidTr="00B43369">
        <w:tc>
          <w:tcPr>
            <w:tcW w:w="1435" w:type="dxa"/>
          </w:tcPr>
          <w:p w14:paraId="1187A80D" w14:textId="77777777" w:rsidR="00436A19" w:rsidRPr="00BA4029" w:rsidRDefault="00436A19" w:rsidP="00DB4B0C">
            <w:pPr>
              <w:pStyle w:val="BodyText-table"/>
            </w:pPr>
            <w:r w:rsidRPr="00BA4029">
              <w:t>Commitment Tracking Number</w:t>
            </w:r>
          </w:p>
        </w:tc>
        <w:tc>
          <w:tcPr>
            <w:tcW w:w="1710" w:type="dxa"/>
          </w:tcPr>
          <w:p w14:paraId="1C46BBFD" w14:textId="77777777" w:rsidR="00436A19" w:rsidRPr="00BA4029" w:rsidRDefault="00436A19" w:rsidP="00DB4B0C">
            <w:pPr>
              <w:pStyle w:val="BodyText-table"/>
            </w:pPr>
            <w:r w:rsidRPr="00BA4029">
              <w:t>Accession Number</w:t>
            </w:r>
          </w:p>
          <w:p w14:paraId="60A69467" w14:textId="77777777" w:rsidR="00436A19" w:rsidRPr="00BA4029" w:rsidRDefault="00436A19" w:rsidP="00DB4B0C">
            <w:pPr>
              <w:pStyle w:val="BodyText-table"/>
            </w:pPr>
            <w:r w:rsidRPr="00BA4029">
              <w:t>Issue Date</w:t>
            </w:r>
          </w:p>
          <w:p w14:paraId="719815CC" w14:textId="77777777" w:rsidR="00436A19" w:rsidRPr="00BA4029" w:rsidRDefault="00436A19" w:rsidP="00DB4B0C">
            <w:pPr>
              <w:pStyle w:val="BodyText-table"/>
            </w:pPr>
            <w:r w:rsidRPr="00BA4029">
              <w:t>Change Notice</w:t>
            </w:r>
          </w:p>
        </w:tc>
        <w:tc>
          <w:tcPr>
            <w:tcW w:w="5580" w:type="dxa"/>
          </w:tcPr>
          <w:p w14:paraId="72891FE7" w14:textId="77777777" w:rsidR="00436A19" w:rsidRPr="00BA4029" w:rsidRDefault="00436A19" w:rsidP="00DB4B0C">
            <w:pPr>
              <w:pStyle w:val="BodyText-table"/>
            </w:pPr>
            <w:r w:rsidRPr="00BA4029">
              <w:t>Description of Change</w:t>
            </w:r>
          </w:p>
        </w:tc>
        <w:tc>
          <w:tcPr>
            <w:tcW w:w="1890" w:type="dxa"/>
          </w:tcPr>
          <w:p w14:paraId="1199D73C" w14:textId="77777777" w:rsidR="00436A19" w:rsidRPr="00BA4029" w:rsidRDefault="00436A19" w:rsidP="00DB4B0C">
            <w:pPr>
              <w:pStyle w:val="BodyText-table"/>
            </w:pPr>
            <w:r w:rsidRPr="00BA4029">
              <w:t>Description of Training Required and Completion Date</w:t>
            </w:r>
          </w:p>
        </w:tc>
        <w:tc>
          <w:tcPr>
            <w:tcW w:w="2335" w:type="dxa"/>
          </w:tcPr>
          <w:p w14:paraId="55E2C514" w14:textId="77777777" w:rsidR="00436A19" w:rsidRPr="00BA4029" w:rsidRDefault="00436A19" w:rsidP="00DB4B0C">
            <w:pPr>
              <w:pStyle w:val="BodyText-table"/>
            </w:pPr>
            <w:r w:rsidRPr="00BA4029">
              <w:t>Comment Resolution and Closed Feedback Form Accession Number</w:t>
            </w:r>
          </w:p>
          <w:p w14:paraId="77AF7784" w14:textId="77777777" w:rsidR="00436A19" w:rsidRPr="00241D11" w:rsidRDefault="00436A19" w:rsidP="00DB4B0C">
            <w:pPr>
              <w:pStyle w:val="BodyText-table"/>
              <w:rPr>
                <w:lang w:val="fr-CA"/>
              </w:rPr>
            </w:pPr>
            <w:r w:rsidRPr="00241D11">
              <w:rPr>
                <w:lang w:val="fr-CA"/>
              </w:rPr>
              <w:t>(Pre-</w:t>
            </w:r>
            <w:proofErr w:type="spellStart"/>
            <w:r w:rsidRPr="00241D11">
              <w:rPr>
                <w:lang w:val="fr-CA"/>
              </w:rPr>
              <w:t>Decisional</w:t>
            </w:r>
            <w:proofErr w:type="spellEnd"/>
            <w:r w:rsidRPr="00241D11">
              <w:rPr>
                <w:lang w:val="fr-CA"/>
              </w:rPr>
              <w:t xml:space="preserve"> Non-Public Information)</w:t>
            </w:r>
          </w:p>
        </w:tc>
      </w:tr>
      <w:tr w:rsidR="00436A19" w:rsidRPr="00436A19" w14:paraId="49EDD1F5" w14:textId="77777777" w:rsidTr="00B43369">
        <w:trPr>
          <w:tblHeader w:val="0"/>
        </w:trPr>
        <w:tc>
          <w:tcPr>
            <w:tcW w:w="1435" w:type="dxa"/>
          </w:tcPr>
          <w:p w14:paraId="1C45D594" w14:textId="77777777" w:rsidR="00436A19" w:rsidRPr="00BA4029" w:rsidRDefault="00C55CA1" w:rsidP="00DB4B0C">
            <w:pPr>
              <w:pStyle w:val="BodyText-table"/>
            </w:pPr>
            <w:r w:rsidRPr="00BA4029">
              <w:t>N/A</w:t>
            </w:r>
          </w:p>
        </w:tc>
        <w:tc>
          <w:tcPr>
            <w:tcW w:w="1710" w:type="dxa"/>
          </w:tcPr>
          <w:p w14:paraId="3E1F5A4B" w14:textId="77777777" w:rsidR="00436A19" w:rsidRPr="00BA4029" w:rsidRDefault="00887981" w:rsidP="00DB4B0C">
            <w:pPr>
              <w:pStyle w:val="BodyText-table"/>
            </w:pPr>
            <w:r w:rsidRPr="00BA4029">
              <w:t>ML</w:t>
            </w:r>
            <w:r w:rsidR="001E1052" w:rsidRPr="00BA4029">
              <w:t>24033A299</w:t>
            </w:r>
          </w:p>
          <w:p w14:paraId="53D7CCAE" w14:textId="33B88461" w:rsidR="001E1052" w:rsidRPr="00BA4029" w:rsidRDefault="00424238" w:rsidP="00DB4B0C">
            <w:pPr>
              <w:pStyle w:val="BodyText-table"/>
            </w:pPr>
            <w:r>
              <w:t>04/23/24</w:t>
            </w:r>
          </w:p>
          <w:p w14:paraId="18D41C76" w14:textId="5F3D201C" w:rsidR="001E1052" w:rsidRPr="00BA4029" w:rsidRDefault="001E1052" w:rsidP="00DB4B0C">
            <w:pPr>
              <w:pStyle w:val="BodyText-table"/>
            </w:pPr>
            <w:r w:rsidRPr="00BA4029">
              <w:t xml:space="preserve">CN </w:t>
            </w:r>
            <w:r w:rsidR="00C55CA1" w:rsidRPr="00BA4029">
              <w:t>24-</w:t>
            </w:r>
            <w:r w:rsidR="00424238">
              <w:t>013</w:t>
            </w:r>
          </w:p>
        </w:tc>
        <w:tc>
          <w:tcPr>
            <w:tcW w:w="5580" w:type="dxa"/>
          </w:tcPr>
          <w:p w14:paraId="1C5487E7" w14:textId="18EFF6DC" w:rsidR="00436A19" w:rsidRPr="00BA4029" w:rsidRDefault="00705311" w:rsidP="00DB4B0C">
            <w:pPr>
              <w:pStyle w:val="BodyText-table"/>
            </w:pPr>
            <w:r w:rsidRPr="00BA4029">
              <w:t>Initial Issuance</w:t>
            </w:r>
            <w:r w:rsidR="00C366B2">
              <w:t xml:space="preserve">. This IMC was developed for the planned restart of </w:t>
            </w:r>
            <w:r w:rsidR="005F1557">
              <w:t>Palisades but</w:t>
            </w:r>
            <w:r w:rsidR="00C366B2">
              <w:t xml:space="preserve"> has been developed so it can be used for any future operating reactor restart action.</w:t>
            </w:r>
          </w:p>
        </w:tc>
        <w:tc>
          <w:tcPr>
            <w:tcW w:w="1890" w:type="dxa"/>
          </w:tcPr>
          <w:p w14:paraId="71EE62C3" w14:textId="77777777" w:rsidR="00436A19" w:rsidRPr="00BA4029" w:rsidRDefault="00436A19" w:rsidP="00DB4B0C">
            <w:pPr>
              <w:pStyle w:val="BodyText-table"/>
            </w:pPr>
          </w:p>
        </w:tc>
        <w:tc>
          <w:tcPr>
            <w:tcW w:w="2335" w:type="dxa"/>
          </w:tcPr>
          <w:p w14:paraId="614FB55E" w14:textId="77777777" w:rsidR="00436A19" w:rsidRPr="00BA4029" w:rsidRDefault="00887981" w:rsidP="00DB4B0C">
            <w:pPr>
              <w:pStyle w:val="BodyText-table"/>
            </w:pPr>
            <w:r w:rsidRPr="00BA4029">
              <w:t>ML</w:t>
            </w:r>
            <w:r w:rsidR="00C55CA1" w:rsidRPr="00BA4029">
              <w:t>24033A302</w:t>
            </w:r>
          </w:p>
        </w:tc>
      </w:tr>
      <w:tr w:rsidR="009E4015" w:rsidRPr="00436A19" w14:paraId="6A0D87FC" w14:textId="77777777" w:rsidTr="00B43369">
        <w:trPr>
          <w:tblHeader w:val="0"/>
        </w:trPr>
        <w:tc>
          <w:tcPr>
            <w:tcW w:w="1435" w:type="dxa"/>
          </w:tcPr>
          <w:p w14:paraId="11237692" w14:textId="77777777" w:rsidR="009E4015" w:rsidRPr="00BA4029" w:rsidRDefault="009E4015" w:rsidP="00DB4B0C">
            <w:pPr>
              <w:pStyle w:val="BodyText-table"/>
            </w:pPr>
          </w:p>
        </w:tc>
        <w:tc>
          <w:tcPr>
            <w:tcW w:w="1710" w:type="dxa"/>
          </w:tcPr>
          <w:p w14:paraId="4603BFB3" w14:textId="77777777" w:rsidR="009E4015" w:rsidRDefault="00FF3BA2" w:rsidP="00DB4B0C">
            <w:pPr>
              <w:pStyle w:val="BodyText-table"/>
            </w:pPr>
            <w:r>
              <w:t>ML24150A239</w:t>
            </w:r>
          </w:p>
          <w:p w14:paraId="44BD0525" w14:textId="759EF537" w:rsidR="00FF3BA2" w:rsidRDefault="00D34D24" w:rsidP="00DB4B0C">
            <w:pPr>
              <w:pStyle w:val="BodyText-table"/>
            </w:pPr>
            <w:r>
              <w:t>07/29/24</w:t>
            </w:r>
          </w:p>
          <w:p w14:paraId="18888686" w14:textId="1374B67A" w:rsidR="00FF3BA2" w:rsidRPr="00BA4029" w:rsidRDefault="00FF3BA2" w:rsidP="00DB4B0C">
            <w:pPr>
              <w:pStyle w:val="BodyText-table"/>
            </w:pPr>
            <w:r>
              <w:t>CN</w:t>
            </w:r>
            <w:r w:rsidR="00D34D24">
              <w:t xml:space="preserve"> 24-023</w:t>
            </w:r>
          </w:p>
        </w:tc>
        <w:tc>
          <w:tcPr>
            <w:tcW w:w="5580" w:type="dxa"/>
          </w:tcPr>
          <w:p w14:paraId="489D8118" w14:textId="76F413D9" w:rsidR="009E4015" w:rsidRPr="00BA4029" w:rsidRDefault="00B1456C" w:rsidP="00DB4B0C">
            <w:pPr>
              <w:pStyle w:val="BodyText-table"/>
            </w:pPr>
            <w:r>
              <w:t>Following initial issuance of this document</w:t>
            </w:r>
            <w:r w:rsidR="006E1D65">
              <w:t xml:space="preserve">, </w:t>
            </w:r>
            <w:r w:rsidR="0043642A">
              <w:t xml:space="preserve">additional comments and changes from varying </w:t>
            </w:r>
            <w:r>
              <w:t>NRC organizations</w:t>
            </w:r>
            <w:r w:rsidR="006E1D65">
              <w:t xml:space="preserve"> needed to be incorporated.</w:t>
            </w:r>
          </w:p>
        </w:tc>
        <w:tc>
          <w:tcPr>
            <w:tcW w:w="1890" w:type="dxa"/>
          </w:tcPr>
          <w:p w14:paraId="5D6E5B52" w14:textId="77777777" w:rsidR="009E4015" w:rsidRPr="00BA4029" w:rsidRDefault="009E4015" w:rsidP="00DB4B0C">
            <w:pPr>
              <w:pStyle w:val="BodyText-table"/>
            </w:pPr>
          </w:p>
        </w:tc>
        <w:tc>
          <w:tcPr>
            <w:tcW w:w="2335" w:type="dxa"/>
          </w:tcPr>
          <w:p w14:paraId="6DB23E50" w14:textId="641385D9" w:rsidR="009E4015" w:rsidRPr="00BA4029" w:rsidRDefault="0080642B" w:rsidP="00DB4B0C">
            <w:pPr>
              <w:pStyle w:val="BodyText-table"/>
            </w:pPr>
            <w:r>
              <w:t>ML24151A657</w:t>
            </w:r>
          </w:p>
        </w:tc>
      </w:tr>
    </w:tbl>
    <w:p w14:paraId="439C72AE" w14:textId="77777777" w:rsidR="00BA4029" w:rsidRPr="00BA4029" w:rsidRDefault="00BA4029" w:rsidP="00BA4029">
      <w:pPr>
        <w:pStyle w:val="BodyText"/>
      </w:pPr>
    </w:p>
    <w:p w14:paraId="4F7E849A" w14:textId="77777777" w:rsidR="00053D1A" w:rsidRPr="004A50C4" w:rsidRDefault="00053D1A" w:rsidP="002B2651">
      <w:pPr>
        <w:pStyle w:val="BodyText"/>
      </w:pPr>
    </w:p>
    <w:sectPr w:rsidR="00053D1A" w:rsidRPr="004A50C4" w:rsidSect="006706F1">
      <w:footerReference w:type="default" r:id="rId2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E76BF" w14:textId="77777777" w:rsidR="00D93980" w:rsidRDefault="00D93980" w:rsidP="00436A19">
      <w:r>
        <w:separator/>
      </w:r>
    </w:p>
  </w:endnote>
  <w:endnote w:type="continuationSeparator" w:id="0">
    <w:p w14:paraId="5DE900C6" w14:textId="77777777" w:rsidR="00D93980" w:rsidRDefault="00D93980" w:rsidP="00436A19">
      <w:r>
        <w:continuationSeparator/>
      </w:r>
    </w:p>
  </w:endnote>
  <w:endnote w:type="continuationNotice" w:id="1">
    <w:p w14:paraId="09E42CE6" w14:textId="77777777" w:rsidR="00D93980" w:rsidRDefault="00D93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B36D7" w14:textId="0F7C5940" w:rsidR="00436A19" w:rsidRPr="00D473E7" w:rsidRDefault="00436A19" w:rsidP="00D473E7">
    <w:pPr>
      <w:pStyle w:val="Foote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58FAE" w14:textId="0996EAB8" w:rsidR="00F91F18" w:rsidRPr="00D473E7" w:rsidRDefault="00F91F18" w:rsidP="00D473E7">
    <w:pPr>
      <w:pStyle w:val="Footer"/>
      <w:spacing w:after="0"/>
    </w:pPr>
    <w:r>
      <w:t xml:space="preserve">Issue Date: </w:t>
    </w:r>
    <w:r w:rsidR="00D64B37">
      <w:t>07/29/24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E5EE3">
      <w:t>2562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5D1BD" w14:textId="72348F42" w:rsidR="00DE5EE3" w:rsidRPr="00D473E7" w:rsidRDefault="00DE5EE3" w:rsidP="00D473E7">
    <w:pPr>
      <w:pStyle w:val="Footer"/>
      <w:spacing w:after="0"/>
    </w:pPr>
    <w:r>
      <w:t>Issue Date:</w:t>
    </w:r>
    <w:r w:rsidR="00207D22">
      <w:t xml:space="preserve"> </w:t>
    </w:r>
    <w:r w:rsidR="00D64B37">
      <w:t>07/29/24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0E079" w14:textId="04E03CD1" w:rsidR="00A8087F" w:rsidRDefault="00E81D7C" w:rsidP="00D473E7">
    <w:pPr>
      <w:pStyle w:val="Footer"/>
      <w:spacing w:after="0"/>
    </w:pPr>
    <w:r>
      <w:t xml:space="preserve">Issue Date: </w:t>
    </w:r>
    <w:r w:rsidR="00D64B37">
      <w:t>07/29/24</w:t>
    </w:r>
    <w:r>
      <w:ptab w:relativeTo="margin" w:alignment="center" w:leader="none"/>
    </w:r>
    <w:r>
      <w:t>App</w:t>
    </w:r>
    <w:r w:rsidR="00E07863">
      <w:t>A</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7362B" w14:textId="13EB4D65" w:rsidR="00682552" w:rsidRDefault="00682552" w:rsidP="00D473E7">
    <w:pPr>
      <w:pStyle w:val="Footer"/>
      <w:spacing w:after="0"/>
    </w:pPr>
    <w:r>
      <w:t xml:space="preserve">Issue Date: </w:t>
    </w:r>
    <w:r w:rsidR="00D64B37">
      <w:t>07/29/24</w:t>
    </w:r>
    <w:r>
      <w:ptab w:relativeTo="margin" w:alignment="center" w:leader="none"/>
    </w:r>
    <w:r>
      <w:t>App</w:t>
    </w:r>
    <w:r w:rsidR="001A2B1E">
      <w:t>B</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C876B" w14:textId="7853B874" w:rsidR="00A8087F" w:rsidRPr="00241D11" w:rsidRDefault="00E81D7C" w:rsidP="00D473E7">
    <w:pPr>
      <w:pStyle w:val="Footer"/>
      <w:spacing w:after="0"/>
      <w:rPr>
        <w:lang w:val="fr-CA"/>
      </w:rPr>
    </w:pPr>
    <w:r w:rsidRPr="00241D11">
      <w:rPr>
        <w:lang w:val="fr-CA"/>
      </w:rPr>
      <w:t xml:space="preserve">Issue Date: </w:t>
    </w:r>
    <w:r w:rsidR="00D64B37">
      <w:t>07/29/24</w:t>
    </w:r>
    <w:r>
      <w:ptab w:relativeTo="margin" w:alignment="center" w:leader="none"/>
    </w:r>
    <w:r w:rsidRPr="00241D11">
      <w:rPr>
        <w:lang w:val="fr-CA"/>
      </w:rPr>
      <w:t>Ex1-</w:t>
    </w:r>
    <w:r>
      <w:fldChar w:fldCharType="begin"/>
    </w:r>
    <w:r w:rsidRPr="00241D11">
      <w:rPr>
        <w:lang w:val="fr-CA"/>
      </w:rPr>
      <w:instrText xml:space="preserve"> PAGE   \* MERGEFORMAT </w:instrText>
    </w:r>
    <w:r>
      <w:fldChar w:fldCharType="separate"/>
    </w:r>
    <w:r w:rsidRPr="00241D11">
      <w:rPr>
        <w:noProof/>
        <w:lang w:val="fr-CA"/>
      </w:rPr>
      <w:t>1</w:t>
    </w:r>
    <w:r>
      <w:rPr>
        <w:noProof/>
      </w:rPr>
      <w:fldChar w:fldCharType="end"/>
    </w:r>
    <w:r>
      <w:ptab w:relativeTo="margin" w:alignment="right" w:leader="none"/>
    </w:r>
    <w:r w:rsidRPr="00241D11">
      <w:rPr>
        <w:lang w:val="fr-CA"/>
      </w:rPr>
      <w:t>2562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AD162" w14:textId="369A9E58" w:rsidR="00EA055B" w:rsidRDefault="00936458" w:rsidP="00B36568">
    <w:pPr>
      <w:pStyle w:val="Footer"/>
      <w:spacing w:after="0"/>
    </w:pPr>
    <w:r>
      <w:t>Issue Date:</w:t>
    </w:r>
    <w:r w:rsidR="00887981">
      <w:t xml:space="preserve"> </w:t>
    </w:r>
    <w:r w:rsidR="00D64B37">
      <w:t>07/29/24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47B3E">
      <w:t>2562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84C69" w14:textId="602DD538" w:rsidR="00EA055B" w:rsidRDefault="00936458" w:rsidP="00B36568">
    <w:pPr>
      <w:pStyle w:val="Footer"/>
      <w:spacing w:after="0"/>
    </w:pPr>
    <w:r>
      <w:t>Issue Date:</w:t>
    </w:r>
    <w:r w:rsidR="00207D22">
      <w:t xml:space="preserve"> </w:t>
    </w:r>
    <w:r w:rsidR="00D64B37">
      <w:t>07/29/24</w:t>
    </w:r>
    <w:r>
      <w:ptab w:relativeTo="margin" w:alignment="center" w:leader="none"/>
    </w:r>
    <w:r>
      <w:t>Att</w:t>
    </w:r>
    <w:r w:rsidR="00281E4E">
      <w:t>2</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47B3E">
      <w:t>2562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F7E0C" w14:textId="77777777" w:rsidR="00D93980" w:rsidRDefault="00D93980" w:rsidP="00436A19">
      <w:r>
        <w:separator/>
      </w:r>
    </w:p>
  </w:footnote>
  <w:footnote w:type="continuationSeparator" w:id="0">
    <w:p w14:paraId="1A901B00" w14:textId="77777777" w:rsidR="00D93980" w:rsidRDefault="00D93980" w:rsidP="00436A19">
      <w:r>
        <w:continuationSeparator/>
      </w:r>
    </w:p>
  </w:footnote>
  <w:footnote w:type="continuationNotice" w:id="1">
    <w:p w14:paraId="346DFEFC" w14:textId="77777777" w:rsidR="00D93980" w:rsidRDefault="00D93980"/>
  </w:footnote>
  <w:footnote w:id="2">
    <w:p w14:paraId="34EE3DC4" w14:textId="0C59040C" w:rsidR="009C51B0" w:rsidRDefault="009C51B0">
      <w:pPr>
        <w:pStyle w:val="FootnoteText"/>
      </w:pPr>
      <w:ins w:id="180" w:author="Author">
        <w:r>
          <w:rPr>
            <w:rStyle w:val="FootnoteReference"/>
          </w:rPr>
          <w:footnoteRef/>
        </w:r>
        <w:r>
          <w:t xml:space="preserve"> </w:t>
        </w:r>
        <w:r w:rsidR="008E1547" w:rsidRPr="008E1547">
          <w:t>The relationship between NRC review of licensing actions and “Projected Transition Date” dashed line could vary depending on the project.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5F4EC24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4C2A4DF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402"/>
    <w:multiLevelType w:val="multilevel"/>
    <w:tmpl w:val="FFFFFFFF"/>
    <w:lvl w:ilvl="0">
      <w:numFmt w:val="bullet"/>
      <w:lvlText w:val=""/>
      <w:lvlJc w:val="left"/>
      <w:pPr>
        <w:ind w:left="840" w:hanging="360"/>
      </w:pPr>
      <w:rPr>
        <w:rFonts w:ascii="Symbol" w:hAnsi="Symbol" w:cs="Symbol"/>
        <w:spacing w:val="0"/>
        <w:w w:val="100"/>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3" w15:restartNumberingAfterBreak="0">
    <w:nsid w:val="00000403"/>
    <w:multiLevelType w:val="multilevel"/>
    <w:tmpl w:val="FFFFFFFF"/>
    <w:lvl w:ilvl="0">
      <w:numFmt w:val="bullet"/>
      <w:lvlText w:val=""/>
      <w:lvlJc w:val="left"/>
      <w:pPr>
        <w:ind w:left="840" w:hanging="361"/>
      </w:pPr>
      <w:rPr>
        <w:rFonts w:ascii="Symbol" w:hAnsi="Symbol" w:cs="Symbol"/>
        <w:b w:val="0"/>
        <w:bCs w:val="0"/>
        <w:i w:val="0"/>
        <w:iCs w:val="0"/>
        <w:spacing w:val="0"/>
        <w:w w:val="99"/>
        <w:sz w:val="22"/>
        <w:szCs w:val="22"/>
      </w:rPr>
    </w:lvl>
    <w:lvl w:ilvl="1">
      <w:numFmt w:val="bullet"/>
      <w:lvlText w:val="o"/>
      <w:lvlJc w:val="left"/>
      <w:pPr>
        <w:ind w:left="1560" w:hanging="361"/>
      </w:pPr>
      <w:rPr>
        <w:rFonts w:ascii="Courier New" w:hAnsi="Courier New" w:cs="Courier New"/>
        <w:b w:val="0"/>
        <w:bCs w:val="0"/>
        <w:i w:val="0"/>
        <w:iCs w:val="0"/>
        <w:spacing w:val="0"/>
        <w:w w:val="99"/>
        <w:sz w:val="22"/>
        <w:szCs w:val="22"/>
      </w:rPr>
    </w:lvl>
    <w:lvl w:ilvl="2">
      <w:numFmt w:val="bullet"/>
      <w:lvlText w:val="•"/>
      <w:lvlJc w:val="left"/>
      <w:pPr>
        <w:ind w:left="2451" w:hanging="361"/>
      </w:pPr>
    </w:lvl>
    <w:lvl w:ilvl="3">
      <w:numFmt w:val="bullet"/>
      <w:lvlText w:val="•"/>
      <w:lvlJc w:val="left"/>
      <w:pPr>
        <w:ind w:left="3342" w:hanging="361"/>
      </w:pPr>
    </w:lvl>
    <w:lvl w:ilvl="4">
      <w:numFmt w:val="bullet"/>
      <w:lvlText w:val="•"/>
      <w:lvlJc w:val="left"/>
      <w:pPr>
        <w:ind w:left="4233" w:hanging="361"/>
      </w:pPr>
    </w:lvl>
    <w:lvl w:ilvl="5">
      <w:numFmt w:val="bullet"/>
      <w:lvlText w:val="•"/>
      <w:lvlJc w:val="left"/>
      <w:pPr>
        <w:ind w:left="5124" w:hanging="361"/>
      </w:pPr>
    </w:lvl>
    <w:lvl w:ilvl="6">
      <w:numFmt w:val="bullet"/>
      <w:lvlText w:val="•"/>
      <w:lvlJc w:val="left"/>
      <w:pPr>
        <w:ind w:left="6015" w:hanging="361"/>
      </w:pPr>
    </w:lvl>
    <w:lvl w:ilvl="7">
      <w:numFmt w:val="bullet"/>
      <w:lvlText w:val="•"/>
      <w:lvlJc w:val="left"/>
      <w:pPr>
        <w:ind w:left="6906" w:hanging="361"/>
      </w:pPr>
    </w:lvl>
    <w:lvl w:ilvl="8">
      <w:numFmt w:val="bullet"/>
      <w:lvlText w:val="•"/>
      <w:lvlJc w:val="left"/>
      <w:pPr>
        <w:ind w:left="7797" w:hanging="361"/>
      </w:pPr>
    </w:lvl>
  </w:abstractNum>
  <w:abstractNum w:abstractNumId="4" w15:restartNumberingAfterBreak="0">
    <w:nsid w:val="08D21F02"/>
    <w:multiLevelType w:val="multilevel"/>
    <w:tmpl w:val="AD18EFA6"/>
    <w:lvl w:ilvl="0">
      <w:start w:val="1"/>
      <w:numFmt w:val="lowerLetter"/>
      <w:lvlText w:val="%1."/>
      <w:lvlJc w:val="left"/>
      <w:pPr>
        <w:tabs>
          <w:tab w:val="num" w:pos="720"/>
        </w:tabs>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1440" w:hanging="360"/>
      </w:pPr>
      <w:rPr>
        <w:rFonts w:ascii="Courier New" w:hAnsi="Courier New" w:cs="Courier New"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B4501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D9951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E6D2FD4"/>
    <w:multiLevelType w:val="hybridMultilevel"/>
    <w:tmpl w:val="85FC95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6B44A9"/>
    <w:multiLevelType w:val="hybridMultilevel"/>
    <w:tmpl w:val="B6DEE5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D42FC1"/>
    <w:multiLevelType w:val="hybridMultilevel"/>
    <w:tmpl w:val="874253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FAE5BA7"/>
    <w:multiLevelType w:val="multilevel"/>
    <w:tmpl w:val="1D4EACCA"/>
    <w:lvl w:ilvl="0">
      <w:start w:val="1"/>
      <w:numFmt w:val="lowerLetter"/>
      <w:lvlText w:val="%1."/>
      <w:lvlJc w:val="left"/>
      <w:pPr>
        <w:tabs>
          <w:tab w:val="num" w:pos="720"/>
        </w:tabs>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pStyle w:val="ListBullet4"/>
      <w:lvlText w:val="o"/>
      <w:lvlJc w:val="left"/>
      <w:pPr>
        <w:ind w:left="1440" w:hanging="360"/>
      </w:pPr>
      <w:rPr>
        <w:rFonts w:ascii="Courier New" w:hAnsi="Courier New" w:cs="Courier New"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3CC5470"/>
    <w:multiLevelType w:val="hybridMultilevel"/>
    <w:tmpl w:val="2D0CA6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6C2B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F8A5E33"/>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A90689"/>
    <w:multiLevelType w:val="hybridMultilevel"/>
    <w:tmpl w:val="F3D031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5C28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1960CE7"/>
    <w:multiLevelType w:val="hybridMultilevel"/>
    <w:tmpl w:val="672222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4C4E7D"/>
    <w:multiLevelType w:val="hybridMultilevel"/>
    <w:tmpl w:val="85FC95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F1E21D6"/>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6A05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3781F12"/>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4262042"/>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E071DB7"/>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50692926">
    <w:abstractNumId w:val="6"/>
  </w:num>
  <w:num w:numId="2" w16cid:durableId="977147405">
    <w:abstractNumId w:val="19"/>
  </w:num>
  <w:num w:numId="3" w16cid:durableId="1473404538">
    <w:abstractNumId w:val="15"/>
  </w:num>
  <w:num w:numId="4" w16cid:durableId="1137990650">
    <w:abstractNumId w:val="16"/>
  </w:num>
  <w:num w:numId="5" w16cid:durableId="1806237709">
    <w:abstractNumId w:val="8"/>
  </w:num>
  <w:num w:numId="6" w16cid:durableId="1032339397">
    <w:abstractNumId w:val="9"/>
  </w:num>
  <w:num w:numId="7" w16cid:durableId="1418208384">
    <w:abstractNumId w:val="18"/>
  </w:num>
  <w:num w:numId="8" w16cid:durableId="988366889">
    <w:abstractNumId w:val="20"/>
  </w:num>
  <w:num w:numId="9" w16cid:durableId="62719601">
    <w:abstractNumId w:val="7"/>
  </w:num>
  <w:num w:numId="10" w16cid:durableId="17120588">
    <w:abstractNumId w:val="12"/>
  </w:num>
  <w:num w:numId="11" w16cid:durableId="1875800404">
    <w:abstractNumId w:val="10"/>
  </w:num>
  <w:num w:numId="12" w16cid:durableId="1525054556">
    <w:abstractNumId w:val="17"/>
  </w:num>
  <w:num w:numId="13" w16cid:durableId="1429691512">
    <w:abstractNumId w:val="14"/>
  </w:num>
  <w:num w:numId="14" w16cid:durableId="1712150650">
    <w:abstractNumId w:val="3"/>
  </w:num>
  <w:num w:numId="15" w16cid:durableId="73668324">
    <w:abstractNumId w:val="2"/>
  </w:num>
  <w:num w:numId="16" w16cid:durableId="756630222">
    <w:abstractNumId w:val="5"/>
  </w:num>
  <w:num w:numId="17" w16cid:durableId="1108894798">
    <w:abstractNumId w:val="21"/>
  </w:num>
  <w:num w:numId="18" w16cid:durableId="635766793">
    <w:abstractNumId w:val="22"/>
  </w:num>
  <w:num w:numId="19" w16cid:durableId="250312239">
    <w:abstractNumId w:val="13"/>
  </w:num>
  <w:num w:numId="20" w16cid:durableId="1334918710">
    <w:abstractNumId w:val="4"/>
  </w:num>
  <w:num w:numId="21" w16cid:durableId="851844802">
    <w:abstractNumId w:val="0"/>
  </w:num>
  <w:num w:numId="22" w16cid:durableId="1993943750">
    <w:abstractNumId w:val="0"/>
  </w:num>
  <w:num w:numId="23" w16cid:durableId="629940243">
    <w:abstractNumId w:val="0"/>
  </w:num>
  <w:num w:numId="24" w16cid:durableId="150563727">
    <w:abstractNumId w:val="0"/>
  </w:num>
  <w:num w:numId="25" w16cid:durableId="309403831">
    <w:abstractNumId w:val="0"/>
  </w:num>
  <w:num w:numId="26" w16cid:durableId="260182318">
    <w:abstractNumId w:val="0"/>
  </w:num>
  <w:num w:numId="27" w16cid:durableId="1212301936">
    <w:abstractNumId w:val="0"/>
  </w:num>
  <w:num w:numId="28" w16cid:durableId="165563592">
    <w:abstractNumId w:val="0"/>
  </w:num>
  <w:num w:numId="29" w16cid:durableId="1781029550">
    <w:abstractNumId w:val="0"/>
  </w:num>
  <w:num w:numId="30" w16cid:durableId="1943873049">
    <w:abstractNumId w:val="0"/>
  </w:num>
  <w:num w:numId="31" w16cid:durableId="1624145900">
    <w:abstractNumId w:val="0"/>
  </w:num>
  <w:num w:numId="32" w16cid:durableId="1419063052">
    <w:abstractNumId w:val="0"/>
  </w:num>
  <w:num w:numId="33" w16cid:durableId="1689407059">
    <w:abstractNumId w:val="0"/>
  </w:num>
  <w:num w:numId="34" w16cid:durableId="900410901">
    <w:abstractNumId w:val="0"/>
  </w:num>
  <w:num w:numId="35" w16cid:durableId="2108040471">
    <w:abstractNumId w:val="1"/>
  </w:num>
  <w:num w:numId="36" w16cid:durableId="2059283995">
    <w:abstractNumId w:val="1"/>
  </w:num>
  <w:num w:numId="37" w16cid:durableId="1547914912">
    <w:abstractNumId w:val="1"/>
  </w:num>
  <w:num w:numId="38" w16cid:durableId="1289047640">
    <w:abstractNumId w:val="1"/>
  </w:num>
  <w:num w:numId="39" w16cid:durableId="1996687498">
    <w:abstractNumId w:val="11"/>
  </w:num>
  <w:num w:numId="40" w16cid:durableId="170709435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EE8"/>
    <w:rsid w:val="0000134C"/>
    <w:rsid w:val="000014B5"/>
    <w:rsid w:val="000019FF"/>
    <w:rsid w:val="00004266"/>
    <w:rsid w:val="0000468A"/>
    <w:rsid w:val="000057FA"/>
    <w:rsid w:val="00006BE7"/>
    <w:rsid w:val="00006C74"/>
    <w:rsid w:val="00006EE0"/>
    <w:rsid w:val="00007621"/>
    <w:rsid w:val="00010190"/>
    <w:rsid w:val="0001030D"/>
    <w:rsid w:val="0001037F"/>
    <w:rsid w:val="00010CC7"/>
    <w:rsid w:val="00010EC7"/>
    <w:rsid w:val="0001200A"/>
    <w:rsid w:val="0001289E"/>
    <w:rsid w:val="000134F4"/>
    <w:rsid w:val="000135F8"/>
    <w:rsid w:val="00013B25"/>
    <w:rsid w:val="00013BDF"/>
    <w:rsid w:val="00015637"/>
    <w:rsid w:val="00016FE4"/>
    <w:rsid w:val="000202D4"/>
    <w:rsid w:val="00020771"/>
    <w:rsid w:val="00020B07"/>
    <w:rsid w:val="00021D25"/>
    <w:rsid w:val="000222E8"/>
    <w:rsid w:val="00022529"/>
    <w:rsid w:val="00024078"/>
    <w:rsid w:val="000240A8"/>
    <w:rsid w:val="000244C9"/>
    <w:rsid w:val="00024AAE"/>
    <w:rsid w:val="00024C07"/>
    <w:rsid w:val="0002516C"/>
    <w:rsid w:val="00025717"/>
    <w:rsid w:val="0002573D"/>
    <w:rsid w:val="00025ADE"/>
    <w:rsid w:val="00026312"/>
    <w:rsid w:val="00026BCF"/>
    <w:rsid w:val="00030717"/>
    <w:rsid w:val="00030E48"/>
    <w:rsid w:val="0003261F"/>
    <w:rsid w:val="00032BFC"/>
    <w:rsid w:val="00033269"/>
    <w:rsid w:val="00033FCE"/>
    <w:rsid w:val="00034A16"/>
    <w:rsid w:val="0003569B"/>
    <w:rsid w:val="00035A79"/>
    <w:rsid w:val="00035F61"/>
    <w:rsid w:val="00040238"/>
    <w:rsid w:val="00040E60"/>
    <w:rsid w:val="000416E1"/>
    <w:rsid w:val="00041ED5"/>
    <w:rsid w:val="00042115"/>
    <w:rsid w:val="000428C4"/>
    <w:rsid w:val="00043260"/>
    <w:rsid w:val="00044742"/>
    <w:rsid w:val="00044868"/>
    <w:rsid w:val="00044CCD"/>
    <w:rsid w:val="00044EB8"/>
    <w:rsid w:val="000452EA"/>
    <w:rsid w:val="00045BD8"/>
    <w:rsid w:val="00045C33"/>
    <w:rsid w:val="00046399"/>
    <w:rsid w:val="000463CA"/>
    <w:rsid w:val="000468DB"/>
    <w:rsid w:val="000469B4"/>
    <w:rsid w:val="0004790E"/>
    <w:rsid w:val="00047A92"/>
    <w:rsid w:val="00050696"/>
    <w:rsid w:val="0005075A"/>
    <w:rsid w:val="000510A5"/>
    <w:rsid w:val="00051234"/>
    <w:rsid w:val="0005128E"/>
    <w:rsid w:val="00051AE7"/>
    <w:rsid w:val="000529B9"/>
    <w:rsid w:val="00052E40"/>
    <w:rsid w:val="00053D1A"/>
    <w:rsid w:val="00054474"/>
    <w:rsid w:val="0005506E"/>
    <w:rsid w:val="00055E5A"/>
    <w:rsid w:val="0005669E"/>
    <w:rsid w:val="00056711"/>
    <w:rsid w:val="00056AAD"/>
    <w:rsid w:val="00056F21"/>
    <w:rsid w:val="00057AAA"/>
    <w:rsid w:val="00060632"/>
    <w:rsid w:val="0006109C"/>
    <w:rsid w:val="000619BE"/>
    <w:rsid w:val="00061AB8"/>
    <w:rsid w:val="00061B0F"/>
    <w:rsid w:val="00061DA7"/>
    <w:rsid w:val="00061FC2"/>
    <w:rsid w:val="00062360"/>
    <w:rsid w:val="0006283C"/>
    <w:rsid w:val="000628D2"/>
    <w:rsid w:val="00063FD3"/>
    <w:rsid w:val="0006574E"/>
    <w:rsid w:val="00065785"/>
    <w:rsid w:val="00066574"/>
    <w:rsid w:val="00066617"/>
    <w:rsid w:val="00066CCE"/>
    <w:rsid w:val="0006709E"/>
    <w:rsid w:val="00067698"/>
    <w:rsid w:val="00067A43"/>
    <w:rsid w:val="0007059E"/>
    <w:rsid w:val="00070A60"/>
    <w:rsid w:val="00071FCF"/>
    <w:rsid w:val="000730FC"/>
    <w:rsid w:val="0007331E"/>
    <w:rsid w:val="00073433"/>
    <w:rsid w:val="0007374F"/>
    <w:rsid w:val="00073804"/>
    <w:rsid w:val="00073C03"/>
    <w:rsid w:val="00075040"/>
    <w:rsid w:val="0007633F"/>
    <w:rsid w:val="00076B69"/>
    <w:rsid w:val="00077A37"/>
    <w:rsid w:val="00077DDA"/>
    <w:rsid w:val="00077EFB"/>
    <w:rsid w:val="000802DB"/>
    <w:rsid w:val="000808C5"/>
    <w:rsid w:val="0008178F"/>
    <w:rsid w:val="00081EE2"/>
    <w:rsid w:val="00082178"/>
    <w:rsid w:val="000823E1"/>
    <w:rsid w:val="000836F3"/>
    <w:rsid w:val="000851A1"/>
    <w:rsid w:val="0008541E"/>
    <w:rsid w:val="00085D82"/>
    <w:rsid w:val="00085F57"/>
    <w:rsid w:val="00086B0F"/>
    <w:rsid w:val="00090D18"/>
    <w:rsid w:val="00090FF7"/>
    <w:rsid w:val="00091D90"/>
    <w:rsid w:val="00091E33"/>
    <w:rsid w:val="00092674"/>
    <w:rsid w:val="00092C53"/>
    <w:rsid w:val="00093642"/>
    <w:rsid w:val="00093D2D"/>
    <w:rsid w:val="00094219"/>
    <w:rsid w:val="000957F7"/>
    <w:rsid w:val="00095978"/>
    <w:rsid w:val="00096CF9"/>
    <w:rsid w:val="00097E37"/>
    <w:rsid w:val="000A0949"/>
    <w:rsid w:val="000A0ADB"/>
    <w:rsid w:val="000A127B"/>
    <w:rsid w:val="000A2F73"/>
    <w:rsid w:val="000A3707"/>
    <w:rsid w:val="000A3D19"/>
    <w:rsid w:val="000A446E"/>
    <w:rsid w:val="000A521C"/>
    <w:rsid w:val="000A6D37"/>
    <w:rsid w:val="000A6DAF"/>
    <w:rsid w:val="000A77C8"/>
    <w:rsid w:val="000A7BA3"/>
    <w:rsid w:val="000A7EA2"/>
    <w:rsid w:val="000B001E"/>
    <w:rsid w:val="000B040D"/>
    <w:rsid w:val="000B0B39"/>
    <w:rsid w:val="000B16A5"/>
    <w:rsid w:val="000B2BE6"/>
    <w:rsid w:val="000B36F8"/>
    <w:rsid w:val="000B3E29"/>
    <w:rsid w:val="000B4186"/>
    <w:rsid w:val="000B5034"/>
    <w:rsid w:val="000B556A"/>
    <w:rsid w:val="000B55A0"/>
    <w:rsid w:val="000B5F66"/>
    <w:rsid w:val="000B62FD"/>
    <w:rsid w:val="000B69B9"/>
    <w:rsid w:val="000B759C"/>
    <w:rsid w:val="000B7701"/>
    <w:rsid w:val="000B7749"/>
    <w:rsid w:val="000B7DA5"/>
    <w:rsid w:val="000C021C"/>
    <w:rsid w:val="000C0AB8"/>
    <w:rsid w:val="000C17AF"/>
    <w:rsid w:val="000C22A7"/>
    <w:rsid w:val="000C367C"/>
    <w:rsid w:val="000C3C6F"/>
    <w:rsid w:val="000C3FB1"/>
    <w:rsid w:val="000C4240"/>
    <w:rsid w:val="000C464D"/>
    <w:rsid w:val="000C501B"/>
    <w:rsid w:val="000C589B"/>
    <w:rsid w:val="000C5DCA"/>
    <w:rsid w:val="000C6049"/>
    <w:rsid w:val="000C6157"/>
    <w:rsid w:val="000C6EA7"/>
    <w:rsid w:val="000C77A0"/>
    <w:rsid w:val="000C7B75"/>
    <w:rsid w:val="000C7CA2"/>
    <w:rsid w:val="000C7CB9"/>
    <w:rsid w:val="000D0477"/>
    <w:rsid w:val="000D08B5"/>
    <w:rsid w:val="000D1347"/>
    <w:rsid w:val="000D2564"/>
    <w:rsid w:val="000D257E"/>
    <w:rsid w:val="000D2794"/>
    <w:rsid w:val="000D2D23"/>
    <w:rsid w:val="000D2F1C"/>
    <w:rsid w:val="000D31BF"/>
    <w:rsid w:val="000D3351"/>
    <w:rsid w:val="000D4780"/>
    <w:rsid w:val="000D50E0"/>
    <w:rsid w:val="000D5FB9"/>
    <w:rsid w:val="000D68C6"/>
    <w:rsid w:val="000D6A5D"/>
    <w:rsid w:val="000D6CFC"/>
    <w:rsid w:val="000E05C9"/>
    <w:rsid w:val="000E1B3E"/>
    <w:rsid w:val="000E21BE"/>
    <w:rsid w:val="000E2258"/>
    <w:rsid w:val="000E262C"/>
    <w:rsid w:val="000E2B62"/>
    <w:rsid w:val="000E2D6B"/>
    <w:rsid w:val="000E3979"/>
    <w:rsid w:val="000E3BB4"/>
    <w:rsid w:val="000E4506"/>
    <w:rsid w:val="000E4C94"/>
    <w:rsid w:val="000E525C"/>
    <w:rsid w:val="000E5555"/>
    <w:rsid w:val="000E6356"/>
    <w:rsid w:val="000E63BD"/>
    <w:rsid w:val="000E648F"/>
    <w:rsid w:val="000E6627"/>
    <w:rsid w:val="000E70A0"/>
    <w:rsid w:val="000E754F"/>
    <w:rsid w:val="000E77F9"/>
    <w:rsid w:val="000E7A13"/>
    <w:rsid w:val="000F026C"/>
    <w:rsid w:val="000F0D9D"/>
    <w:rsid w:val="000F149B"/>
    <w:rsid w:val="000F1A1C"/>
    <w:rsid w:val="000F1D44"/>
    <w:rsid w:val="000F2841"/>
    <w:rsid w:val="000F32C5"/>
    <w:rsid w:val="000F39A7"/>
    <w:rsid w:val="000F4B1B"/>
    <w:rsid w:val="000F5025"/>
    <w:rsid w:val="000F5303"/>
    <w:rsid w:val="000F56EF"/>
    <w:rsid w:val="000F56FD"/>
    <w:rsid w:val="000F5EFE"/>
    <w:rsid w:val="000F670D"/>
    <w:rsid w:val="000F7CEA"/>
    <w:rsid w:val="0010042D"/>
    <w:rsid w:val="00101084"/>
    <w:rsid w:val="001028BC"/>
    <w:rsid w:val="00103682"/>
    <w:rsid w:val="00103BB7"/>
    <w:rsid w:val="00103BC7"/>
    <w:rsid w:val="00103D31"/>
    <w:rsid w:val="00103EBA"/>
    <w:rsid w:val="0010449B"/>
    <w:rsid w:val="001051B7"/>
    <w:rsid w:val="00105363"/>
    <w:rsid w:val="00105DBB"/>
    <w:rsid w:val="00106363"/>
    <w:rsid w:val="0010644F"/>
    <w:rsid w:val="00106929"/>
    <w:rsid w:val="00107CF6"/>
    <w:rsid w:val="00107EDC"/>
    <w:rsid w:val="00111208"/>
    <w:rsid w:val="00111760"/>
    <w:rsid w:val="00112557"/>
    <w:rsid w:val="00113795"/>
    <w:rsid w:val="00113A7F"/>
    <w:rsid w:val="00113D6F"/>
    <w:rsid w:val="001140FD"/>
    <w:rsid w:val="00114C4A"/>
    <w:rsid w:val="0011527C"/>
    <w:rsid w:val="001152FC"/>
    <w:rsid w:val="00116D2E"/>
    <w:rsid w:val="00117914"/>
    <w:rsid w:val="00117B05"/>
    <w:rsid w:val="00117F4B"/>
    <w:rsid w:val="0012031A"/>
    <w:rsid w:val="00120778"/>
    <w:rsid w:val="001212D6"/>
    <w:rsid w:val="00122116"/>
    <w:rsid w:val="00122715"/>
    <w:rsid w:val="00122C2B"/>
    <w:rsid w:val="00122D36"/>
    <w:rsid w:val="0012354B"/>
    <w:rsid w:val="00123B02"/>
    <w:rsid w:val="00123D3D"/>
    <w:rsid w:val="0012414D"/>
    <w:rsid w:val="001249B8"/>
    <w:rsid w:val="0012551C"/>
    <w:rsid w:val="0012556B"/>
    <w:rsid w:val="00125AB9"/>
    <w:rsid w:val="00125EB6"/>
    <w:rsid w:val="00125EBD"/>
    <w:rsid w:val="00126808"/>
    <w:rsid w:val="0012684B"/>
    <w:rsid w:val="0013075F"/>
    <w:rsid w:val="001308C1"/>
    <w:rsid w:val="001324C1"/>
    <w:rsid w:val="00133A35"/>
    <w:rsid w:val="00133DDB"/>
    <w:rsid w:val="0013546C"/>
    <w:rsid w:val="00135585"/>
    <w:rsid w:val="0013684C"/>
    <w:rsid w:val="00137119"/>
    <w:rsid w:val="0013744D"/>
    <w:rsid w:val="00137EAF"/>
    <w:rsid w:val="00140140"/>
    <w:rsid w:val="001409DE"/>
    <w:rsid w:val="00141500"/>
    <w:rsid w:val="00141886"/>
    <w:rsid w:val="00141F78"/>
    <w:rsid w:val="00142014"/>
    <w:rsid w:val="0014239F"/>
    <w:rsid w:val="001431C2"/>
    <w:rsid w:val="00143B68"/>
    <w:rsid w:val="00144C25"/>
    <w:rsid w:val="001450E2"/>
    <w:rsid w:val="00145234"/>
    <w:rsid w:val="00145238"/>
    <w:rsid w:val="00146365"/>
    <w:rsid w:val="00146AE8"/>
    <w:rsid w:val="00146D18"/>
    <w:rsid w:val="00150644"/>
    <w:rsid w:val="001508FA"/>
    <w:rsid w:val="0015143B"/>
    <w:rsid w:val="00151BB0"/>
    <w:rsid w:val="00151DF9"/>
    <w:rsid w:val="00152C64"/>
    <w:rsid w:val="00152DA8"/>
    <w:rsid w:val="00153504"/>
    <w:rsid w:val="001539C7"/>
    <w:rsid w:val="00153EBE"/>
    <w:rsid w:val="00154952"/>
    <w:rsid w:val="00154D5B"/>
    <w:rsid w:val="0015503F"/>
    <w:rsid w:val="0015514B"/>
    <w:rsid w:val="00155CCA"/>
    <w:rsid w:val="00156181"/>
    <w:rsid w:val="00156FA1"/>
    <w:rsid w:val="00157239"/>
    <w:rsid w:val="001603A2"/>
    <w:rsid w:val="0016054C"/>
    <w:rsid w:val="0016215F"/>
    <w:rsid w:val="001629B7"/>
    <w:rsid w:val="00162B96"/>
    <w:rsid w:val="00162E8E"/>
    <w:rsid w:val="00162EA3"/>
    <w:rsid w:val="00162FF5"/>
    <w:rsid w:val="00163AB6"/>
    <w:rsid w:val="00164007"/>
    <w:rsid w:val="001640DD"/>
    <w:rsid w:val="0016575E"/>
    <w:rsid w:val="00165D9F"/>
    <w:rsid w:val="00167258"/>
    <w:rsid w:val="00167F94"/>
    <w:rsid w:val="00167FD8"/>
    <w:rsid w:val="00170399"/>
    <w:rsid w:val="00170C29"/>
    <w:rsid w:val="00171D9D"/>
    <w:rsid w:val="001720CF"/>
    <w:rsid w:val="0017247A"/>
    <w:rsid w:val="001749F8"/>
    <w:rsid w:val="001754DC"/>
    <w:rsid w:val="001763EA"/>
    <w:rsid w:val="00176570"/>
    <w:rsid w:val="0017663E"/>
    <w:rsid w:val="00176E0C"/>
    <w:rsid w:val="00177436"/>
    <w:rsid w:val="00177C6F"/>
    <w:rsid w:val="00177C8B"/>
    <w:rsid w:val="00180007"/>
    <w:rsid w:val="00180384"/>
    <w:rsid w:val="0018144D"/>
    <w:rsid w:val="00182DDC"/>
    <w:rsid w:val="00183EAB"/>
    <w:rsid w:val="001841CB"/>
    <w:rsid w:val="0018453F"/>
    <w:rsid w:val="001846A5"/>
    <w:rsid w:val="001849E4"/>
    <w:rsid w:val="001852DD"/>
    <w:rsid w:val="00185642"/>
    <w:rsid w:val="00185B16"/>
    <w:rsid w:val="0018682B"/>
    <w:rsid w:val="001868C8"/>
    <w:rsid w:val="00187200"/>
    <w:rsid w:val="001872D7"/>
    <w:rsid w:val="00190AB5"/>
    <w:rsid w:val="00190CBC"/>
    <w:rsid w:val="00191BE9"/>
    <w:rsid w:val="00191C00"/>
    <w:rsid w:val="00192EAD"/>
    <w:rsid w:val="00192F8F"/>
    <w:rsid w:val="00193EE8"/>
    <w:rsid w:val="001955DB"/>
    <w:rsid w:val="001958B1"/>
    <w:rsid w:val="00195C64"/>
    <w:rsid w:val="0019681A"/>
    <w:rsid w:val="0019713E"/>
    <w:rsid w:val="00197CCE"/>
    <w:rsid w:val="001A1058"/>
    <w:rsid w:val="001A1173"/>
    <w:rsid w:val="001A2B1E"/>
    <w:rsid w:val="001A3750"/>
    <w:rsid w:val="001A37DA"/>
    <w:rsid w:val="001A57A8"/>
    <w:rsid w:val="001A57FA"/>
    <w:rsid w:val="001A640B"/>
    <w:rsid w:val="001A6A72"/>
    <w:rsid w:val="001A6EF5"/>
    <w:rsid w:val="001A7C96"/>
    <w:rsid w:val="001A7F66"/>
    <w:rsid w:val="001B0C1B"/>
    <w:rsid w:val="001B0C23"/>
    <w:rsid w:val="001B1BB8"/>
    <w:rsid w:val="001B1F2B"/>
    <w:rsid w:val="001B2417"/>
    <w:rsid w:val="001B28F7"/>
    <w:rsid w:val="001B30D3"/>
    <w:rsid w:val="001B3D23"/>
    <w:rsid w:val="001B4468"/>
    <w:rsid w:val="001B6B7A"/>
    <w:rsid w:val="001B763D"/>
    <w:rsid w:val="001B7B92"/>
    <w:rsid w:val="001B7C18"/>
    <w:rsid w:val="001C0D78"/>
    <w:rsid w:val="001C16AA"/>
    <w:rsid w:val="001C1D69"/>
    <w:rsid w:val="001C2231"/>
    <w:rsid w:val="001C253F"/>
    <w:rsid w:val="001C27B4"/>
    <w:rsid w:val="001C2A15"/>
    <w:rsid w:val="001C3F45"/>
    <w:rsid w:val="001C3FAB"/>
    <w:rsid w:val="001C4469"/>
    <w:rsid w:val="001C4BBC"/>
    <w:rsid w:val="001C58A7"/>
    <w:rsid w:val="001C5C08"/>
    <w:rsid w:val="001C753A"/>
    <w:rsid w:val="001C768D"/>
    <w:rsid w:val="001C79A3"/>
    <w:rsid w:val="001D03BB"/>
    <w:rsid w:val="001D09FD"/>
    <w:rsid w:val="001D113C"/>
    <w:rsid w:val="001D1168"/>
    <w:rsid w:val="001D135B"/>
    <w:rsid w:val="001D1F6D"/>
    <w:rsid w:val="001D35F7"/>
    <w:rsid w:val="001D4A5E"/>
    <w:rsid w:val="001D51C2"/>
    <w:rsid w:val="001D5586"/>
    <w:rsid w:val="001D5EF7"/>
    <w:rsid w:val="001D5FA7"/>
    <w:rsid w:val="001D67DA"/>
    <w:rsid w:val="001D7780"/>
    <w:rsid w:val="001E006C"/>
    <w:rsid w:val="001E1052"/>
    <w:rsid w:val="001E1538"/>
    <w:rsid w:val="001E2235"/>
    <w:rsid w:val="001E301D"/>
    <w:rsid w:val="001E3081"/>
    <w:rsid w:val="001E312C"/>
    <w:rsid w:val="001E373E"/>
    <w:rsid w:val="001E3AB1"/>
    <w:rsid w:val="001E40A8"/>
    <w:rsid w:val="001E469D"/>
    <w:rsid w:val="001E4821"/>
    <w:rsid w:val="001E4BD4"/>
    <w:rsid w:val="001E5260"/>
    <w:rsid w:val="001E5EB2"/>
    <w:rsid w:val="001E5FFB"/>
    <w:rsid w:val="001E6A80"/>
    <w:rsid w:val="001E7075"/>
    <w:rsid w:val="001E72F0"/>
    <w:rsid w:val="001E767F"/>
    <w:rsid w:val="001F06D7"/>
    <w:rsid w:val="001F1044"/>
    <w:rsid w:val="001F1BB0"/>
    <w:rsid w:val="001F2035"/>
    <w:rsid w:val="001F2073"/>
    <w:rsid w:val="001F4254"/>
    <w:rsid w:val="001F4833"/>
    <w:rsid w:val="001F51AC"/>
    <w:rsid w:val="001F58C4"/>
    <w:rsid w:val="001F5B65"/>
    <w:rsid w:val="001F680E"/>
    <w:rsid w:val="001F6963"/>
    <w:rsid w:val="001F6C9C"/>
    <w:rsid w:val="00201815"/>
    <w:rsid w:val="002024B4"/>
    <w:rsid w:val="0020261A"/>
    <w:rsid w:val="002033CD"/>
    <w:rsid w:val="00203E1A"/>
    <w:rsid w:val="00203EE9"/>
    <w:rsid w:val="00204AD9"/>
    <w:rsid w:val="00204B31"/>
    <w:rsid w:val="002054B0"/>
    <w:rsid w:val="002055B5"/>
    <w:rsid w:val="00205B93"/>
    <w:rsid w:val="00206BFA"/>
    <w:rsid w:val="00206DA6"/>
    <w:rsid w:val="0020738E"/>
    <w:rsid w:val="00207589"/>
    <w:rsid w:val="00207C5F"/>
    <w:rsid w:val="00207D22"/>
    <w:rsid w:val="00210B6D"/>
    <w:rsid w:val="00210CB7"/>
    <w:rsid w:val="00210EAA"/>
    <w:rsid w:val="00210F86"/>
    <w:rsid w:val="00211CFF"/>
    <w:rsid w:val="0021356A"/>
    <w:rsid w:val="00213865"/>
    <w:rsid w:val="0021675F"/>
    <w:rsid w:val="0021689D"/>
    <w:rsid w:val="0021714B"/>
    <w:rsid w:val="002171AD"/>
    <w:rsid w:val="0022250C"/>
    <w:rsid w:val="002236D4"/>
    <w:rsid w:val="0022389C"/>
    <w:rsid w:val="002243EE"/>
    <w:rsid w:val="00224533"/>
    <w:rsid w:val="00225358"/>
    <w:rsid w:val="00225A89"/>
    <w:rsid w:val="00225DDA"/>
    <w:rsid w:val="00226061"/>
    <w:rsid w:val="002261B2"/>
    <w:rsid w:val="0022781A"/>
    <w:rsid w:val="00230B06"/>
    <w:rsid w:val="00230B81"/>
    <w:rsid w:val="002310E9"/>
    <w:rsid w:val="00231D03"/>
    <w:rsid w:val="00232658"/>
    <w:rsid w:val="00232B6A"/>
    <w:rsid w:val="00232D30"/>
    <w:rsid w:val="0023363E"/>
    <w:rsid w:val="00233AD5"/>
    <w:rsid w:val="00236B82"/>
    <w:rsid w:val="002377C4"/>
    <w:rsid w:val="00237C7D"/>
    <w:rsid w:val="00240273"/>
    <w:rsid w:val="002403C8"/>
    <w:rsid w:val="00240515"/>
    <w:rsid w:val="00240AB0"/>
    <w:rsid w:val="0024155E"/>
    <w:rsid w:val="002417B9"/>
    <w:rsid w:val="00241BFD"/>
    <w:rsid w:val="00241D11"/>
    <w:rsid w:val="002431EC"/>
    <w:rsid w:val="00243654"/>
    <w:rsid w:val="00243B9A"/>
    <w:rsid w:val="00245483"/>
    <w:rsid w:val="00245847"/>
    <w:rsid w:val="002466D3"/>
    <w:rsid w:val="002469B6"/>
    <w:rsid w:val="00247049"/>
    <w:rsid w:val="00247486"/>
    <w:rsid w:val="00247805"/>
    <w:rsid w:val="002478D4"/>
    <w:rsid w:val="00247985"/>
    <w:rsid w:val="00250A2C"/>
    <w:rsid w:val="00251F5D"/>
    <w:rsid w:val="00251FE4"/>
    <w:rsid w:val="00252A1D"/>
    <w:rsid w:val="0025357B"/>
    <w:rsid w:val="002543D0"/>
    <w:rsid w:val="00254504"/>
    <w:rsid w:val="00254987"/>
    <w:rsid w:val="00254DD4"/>
    <w:rsid w:val="0025547E"/>
    <w:rsid w:val="00256ED1"/>
    <w:rsid w:val="0026002A"/>
    <w:rsid w:val="00261010"/>
    <w:rsid w:val="00262067"/>
    <w:rsid w:val="0026250B"/>
    <w:rsid w:val="00264FC0"/>
    <w:rsid w:val="0026536F"/>
    <w:rsid w:val="00265607"/>
    <w:rsid w:val="002660A5"/>
    <w:rsid w:val="002673C3"/>
    <w:rsid w:val="0026797A"/>
    <w:rsid w:val="00270403"/>
    <w:rsid w:val="00270EB4"/>
    <w:rsid w:val="002715B5"/>
    <w:rsid w:val="00271E66"/>
    <w:rsid w:val="00272D8B"/>
    <w:rsid w:val="002736BC"/>
    <w:rsid w:val="00274BD6"/>
    <w:rsid w:val="00275703"/>
    <w:rsid w:val="00275C9F"/>
    <w:rsid w:val="002768B3"/>
    <w:rsid w:val="00276995"/>
    <w:rsid w:val="002774FE"/>
    <w:rsid w:val="00277630"/>
    <w:rsid w:val="00280AD4"/>
    <w:rsid w:val="00280F6A"/>
    <w:rsid w:val="00281401"/>
    <w:rsid w:val="00281B78"/>
    <w:rsid w:val="00281E4E"/>
    <w:rsid w:val="00281F17"/>
    <w:rsid w:val="00282504"/>
    <w:rsid w:val="00282E2F"/>
    <w:rsid w:val="002839BB"/>
    <w:rsid w:val="0028447E"/>
    <w:rsid w:val="002851E9"/>
    <w:rsid w:val="00285C0B"/>
    <w:rsid w:val="002860D9"/>
    <w:rsid w:val="00286B61"/>
    <w:rsid w:val="00286CD5"/>
    <w:rsid w:val="00286F68"/>
    <w:rsid w:val="0028709D"/>
    <w:rsid w:val="002872C4"/>
    <w:rsid w:val="00287708"/>
    <w:rsid w:val="00290ACB"/>
    <w:rsid w:val="00292565"/>
    <w:rsid w:val="002926B6"/>
    <w:rsid w:val="00292D29"/>
    <w:rsid w:val="0029363B"/>
    <w:rsid w:val="002940E2"/>
    <w:rsid w:val="002944CC"/>
    <w:rsid w:val="00294509"/>
    <w:rsid w:val="0029575B"/>
    <w:rsid w:val="00295C11"/>
    <w:rsid w:val="00295E5B"/>
    <w:rsid w:val="002968C5"/>
    <w:rsid w:val="002974F6"/>
    <w:rsid w:val="002979F4"/>
    <w:rsid w:val="00297C37"/>
    <w:rsid w:val="002A00A6"/>
    <w:rsid w:val="002A0152"/>
    <w:rsid w:val="002A04E7"/>
    <w:rsid w:val="002A2775"/>
    <w:rsid w:val="002A32ED"/>
    <w:rsid w:val="002A3EC5"/>
    <w:rsid w:val="002A460A"/>
    <w:rsid w:val="002A5AC4"/>
    <w:rsid w:val="002A626F"/>
    <w:rsid w:val="002A78AF"/>
    <w:rsid w:val="002B0A27"/>
    <w:rsid w:val="002B0A7C"/>
    <w:rsid w:val="002B0AE8"/>
    <w:rsid w:val="002B0EA2"/>
    <w:rsid w:val="002B1C04"/>
    <w:rsid w:val="002B2452"/>
    <w:rsid w:val="002B2548"/>
    <w:rsid w:val="002B2651"/>
    <w:rsid w:val="002B2D5A"/>
    <w:rsid w:val="002B3014"/>
    <w:rsid w:val="002B3235"/>
    <w:rsid w:val="002B383D"/>
    <w:rsid w:val="002B3AAA"/>
    <w:rsid w:val="002B5BEE"/>
    <w:rsid w:val="002B6256"/>
    <w:rsid w:val="002B62A4"/>
    <w:rsid w:val="002B63CF"/>
    <w:rsid w:val="002B6840"/>
    <w:rsid w:val="002B69D9"/>
    <w:rsid w:val="002B6F70"/>
    <w:rsid w:val="002B7349"/>
    <w:rsid w:val="002B738B"/>
    <w:rsid w:val="002B794D"/>
    <w:rsid w:val="002C02DA"/>
    <w:rsid w:val="002C0DE3"/>
    <w:rsid w:val="002C0DEA"/>
    <w:rsid w:val="002C119C"/>
    <w:rsid w:val="002C2003"/>
    <w:rsid w:val="002C321D"/>
    <w:rsid w:val="002C3F96"/>
    <w:rsid w:val="002C469F"/>
    <w:rsid w:val="002C4941"/>
    <w:rsid w:val="002C4C8A"/>
    <w:rsid w:val="002C4D0E"/>
    <w:rsid w:val="002C5667"/>
    <w:rsid w:val="002C7725"/>
    <w:rsid w:val="002D00C3"/>
    <w:rsid w:val="002D0D18"/>
    <w:rsid w:val="002D0F29"/>
    <w:rsid w:val="002D2269"/>
    <w:rsid w:val="002D2893"/>
    <w:rsid w:val="002D2D2A"/>
    <w:rsid w:val="002D3410"/>
    <w:rsid w:val="002D3DE0"/>
    <w:rsid w:val="002D451A"/>
    <w:rsid w:val="002D4982"/>
    <w:rsid w:val="002D588D"/>
    <w:rsid w:val="002D62E8"/>
    <w:rsid w:val="002D6E43"/>
    <w:rsid w:val="002D733A"/>
    <w:rsid w:val="002D78A5"/>
    <w:rsid w:val="002E0B43"/>
    <w:rsid w:val="002E0C59"/>
    <w:rsid w:val="002E175A"/>
    <w:rsid w:val="002E18BE"/>
    <w:rsid w:val="002E2E37"/>
    <w:rsid w:val="002E37D4"/>
    <w:rsid w:val="002E3B68"/>
    <w:rsid w:val="002E4446"/>
    <w:rsid w:val="002E4682"/>
    <w:rsid w:val="002E5271"/>
    <w:rsid w:val="002E6792"/>
    <w:rsid w:val="002E6890"/>
    <w:rsid w:val="002E6A08"/>
    <w:rsid w:val="002E7AF1"/>
    <w:rsid w:val="002F00F2"/>
    <w:rsid w:val="002F09C7"/>
    <w:rsid w:val="002F0D41"/>
    <w:rsid w:val="002F1EFE"/>
    <w:rsid w:val="002F25CC"/>
    <w:rsid w:val="002F3673"/>
    <w:rsid w:val="002F4DC4"/>
    <w:rsid w:val="002F58FF"/>
    <w:rsid w:val="002F5998"/>
    <w:rsid w:val="002F6737"/>
    <w:rsid w:val="002F6CE6"/>
    <w:rsid w:val="002F7817"/>
    <w:rsid w:val="002F7AE1"/>
    <w:rsid w:val="0030019E"/>
    <w:rsid w:val="003002C0"/>
    <w:rsid w:val="003004CF"/>
    <w:rsid w:val="003005F4"/>
    <w:rsid w:val="00301793"/>
    <w:rsid w:val="00301BEB"/>
    <w:rsid w:val="00301F56"/>
    <w:rsid w:val="00302A1F"/>
    <w:rsid w:val="0030458F"/>
    <w:rsid w:val="00304CE5"/>
    <w:rsid w:val="00305166"/>
    <w:rsid w:val="00306247"/>
    <w:rsid w:val="0030643D"/>
    <w:rsid w:val="003066C7"/>
    <w:rsid w:val="00306B46"/>
    <w:rsid w:val="00306D7E"/>
    <w:rsid w:val="00307A38"/>
    <w:rsid w:val="00310693"/>
    <w:rsid w:val="0031090B"/>
    <w:rsid w:val="00310EEB"/>
    <w:rsid w:val="003110C8"/>
    <w:rsid w:val="00311420"/>
    <w:rsid w:val="003117F3"/>
    <w:rsid w:val="00311B41"/>
    <w:rsid w:val="00311ED7"/>
    <w:rsid w:val="0031203F"/>
    <w:rsid w:val="003120AA"/>
    <w:rsid w:val="00312163"/>
    <w:rsid w:val="0031290F"/>
    <w:rsid w:val="00313803"/>
    <w:rsid w:val="00313BF6"/>
    <w:rsid w:val="003147E3"/>
    <w:rsid w:val="00317272"/>
    <w:rsid w:val="00320625"/>
    <w:rsid w:val="00320D91"/>
    <w:rsid w:val="00322673"/>
    <w:rsid w:val="00324828"/>
    <w:rsid w:val="00324BDC"/>
    <w:rsid w:val="0032624F"/>
    <w:rsid w:val="003264A0"/>
    <w:rsid w:val="00326781"/>
    <w:rsid w:val="00326AD3"/>
    <w:rsid w:val="003276A8"/>
    <w:rsid w:val="00327812"/>
    <w:rsid w:val="00327A21"/>
    <w:rsid w:val="003303D3"/>
    <w:rsid w:val="0033107F"/>
    <w:rsid w:val="003318BF"/>
    <w:rsid w:val="00332DDC"/>
    <w:rsid w:val="00332F2E"/>
    <w:rsid w:val="00335DF9"/>
    <w:rsid w:val="00335F47"/>
    <w:rsid w:val="0033606B"/>
    <w:rsid w:val="0033641C"/>
    <w:rsid w:val="00336778"/>
    <w:rsid w:val="003368C4"/>
    <w:rsid w:val="003378E9"/>
    <w:rsid w:val="0034037F"/>
    <w:rsid w:val="00340544"/>
    <w:rsid w:val="0034087B"/>
    <w:rsid w:val="00341541"/>
    <w:rsid w:val="0034165E"/>
    <w:rsid w:val="00341C8D"/>
    <w:rsid w:val="00343318"/>
    <w:rsid w:val="00344315"/>
    <w:rsid w:val="0034467E"/>
    <w:rsid w:val="003446F1"/>
    <w:rsid w:val="00345355"/>
    <w:rsid w:val="003463FA"/>
    <w:rsid w:val="003466CF"/>
    <w:rsid w:val="00346AA4"/>
    <w:rsid w:val="00346ED4"/>
    <w:rsid w:val="00347322"/>
    <w:rsid w:val="00347696"/>
    <w:rsid w:val="00347FC2"/>
    <w:rsid w:val="00350039"/>
    <w:rsid w:val="00350665"/>
    <w:rsid w:val="003511A4"/>
    <w:rsid w:val="00351690"/>
    <w:rsid w:val="003525F2"/>
    <w:rsid w:val="00352F9F"/>
    <w:rsid w:val="003534D4"/>
    <w:rsid w:val="00353E4D"/>
    <w:rsid w:val="00354CCD"/>
    <w:rsid w:val="00355904"/>
    <w:rsid w:val="00356D82"/>
    <w:rsid w:val="003573BA"/>
    <w:rsid w:val="003575D0"/>
    <w:rsid w:val="00357669"/>
    <w:rsid w:val="003578A2"/>
    <w:rsid w:val="00360731"/>
    <w:rsid w:val="00360796"/>
    <w:rsid w:val="003616A5"/>
    <w:rsid w:val="00361983"/>
    <w:rsid w:val="00361D62"/>
    <w:rsid w:val="00362479"/>
    <w:rsid w:val="0036300F"/>
    <w:rsid w:val="00363409"/>
    <w:rsid w:val="0036363E"/>
    <w:rsid w:val="0036565A"/>
    <w:rsid w:val="003665AB"/>
    <w:rsid w:val="00366828"/>
    <w:rsid w:val="00366C2C"/>
    <w:rsid w:val="00367C8F"/>
    <w:rsid w:val="00370540"/>
    <w:rsid w:val="0037080E"/>
    <w:rsid w:val="003709F7"/>
    <w:rsid w:val="00371645"/>
    <w:rsid w:val="0037193F"/>
    <w:rsid w:val="00373AC9"/>
    <w:rsid w:val="00373B0F"/>
    <w:rsid w:val="00374057"/>
    <w:rsid w:val="00374165"/>
    <w:rsid w:val="00374940"/>
    <w:rsid w:val="003759D8"/>
    <w:rsid w:val="0037616C"/>
    <w:rsid w:val="00377B09"/>
    <w:rsid w:val="00380466"/>
    <w:rsid w:val="00380DE1"/>
    <w:rsid w:val="00382085"/>
    <w:rsid w:val="00382D8C"/>
    <w:rsid w:val="0038320D"/>
    <w:rsid w:val="003839AF"/>
    <w:rsid w:val="00384144"/>
    <w:rsid w:val="00385F43"/>
    <w:rsid w:val="003861AF"/>
    <w:rsid w:val="00386676"/>
    <w:rsid w:val="00387C23"/>
    <w:rsid w:val="00390801"/>
    <w:rsid w:val="00392B36"/>
    <w:rsid w:val="00393096"/>
    <w:rsid w:val="00393395"/>
    <w:rsid w:val="003947F0"/>
    <w:rsid w:val="00395F5E"/>
    <w:rsid w:val="00396EF9"/>
    <w:rsid w:val="0039768A"/>
    <w:rsid w:val="00397927"/>
    <w:rsid w:val="003A017F"/>
    <w:rsid w:val="003A27C2"/>
    <w:rsid w:val="003A2F2C"/>
    <w:rsid w:val="003A30F3"/>
    <w:rsid w:val="003A3917"/>
    <w:rsid w:val="003A3A6D"/>
    <w:rsid w:val="003A47F6"/>
    <w:rsid w:val="003A5A61"/>
    <w:rsid w:val="003A601A"/>
    <w:rsid w:val="003B0905"/>
    <w:rsid w:val="003B1E6C"/>
    <w:rsid w:val="003B279D"/>
    <w:rsid w:val="003B3F93"/>
    <w:rsid w:val="003B4F54"/>
    <w:rsid w:val="003B551D"/>
    <w:rsid w:val="003B6428"/>
    <w:rsid w:val="003B65D1"/>
    <w:rsid w:val="003B6C04"/>
    <w:rsid w:val="003B7C28"/>
    <w:rsid w:val="003C12AC"/>
    <w:rsid w:val="003C1959"/>
    <w:rsid w:val="003C225A"/>
    <w:rsid w:val="003C2CF0"/>
    <w:rsid w:val="003C4072"/>
    <w:rsid w:val="003C4B13"/>
    <w:rsid w:val="003C5224"/>
    <w:rsid w:val="003C57BD"/>
    <w:rsid w:val="003C58C1"/>
    <w:rsid w:val="003C68D8"/>
    <w:rsid w:val="003C6E93"/>
    <w:rsid w:val="003C7765"/>
    <w:rsid w:val="003C7829"/>
    <w:rsid w:val="003D09D9"/>
    <w:rsid w:val="003D0D46"/>
    <w:rsid w:val="003D0FEF"/>
    <w:rsid w:val="003D1C9C"/>
    <w:rsid w:val="003D216A"/>
    <w:rsid w:val="003D2E50"/>
    <w:rsid w:val="003D3329"/>
    <w:rsid w:val="003D39D1"/>
    <w:rsid w:val="003D3C00"/>
    <w:rsid w:val="003D41B6"/>
    <w:rsid w:val="003D5885"/>
    <w:rsid w:val="003D5C9B"/>
    <w:rsid w:val="003D6043"/>
    <w:rsid w:val="003D794A"/>
    <w:rsid w:val="003D7AF7"/>
    <w:rsid w:val="003E06CE"/>
    <w:rsid w:val="003E269F"/>
    <w:rsid w:val="003E2788"/>
    <w:rsid w:val="003E38E5"/>
    <w:rsid w:val="003E3A00"/>
    <w:rsid w:val="003E3B09"/>
    <w:rsid w:val="003E3C06"/>
    <w:rsid w:val="003E62E1"/>
    <w:rsid w:val="003F0713"/>
    <w:rsid w:val="003F1661"/>
    <w:rsid w:val="003F18F2"/>
    <w:rsid w:val="003F26D6"/>
    <w:rsid w:val="003F2B0E"/>
    <w:rsid w:val="003F3476"/>
    <w:rsid w:val="003F3A0D"/>
    <w:rsid w:val="003F4032"/>
    <w:rsid w:val="003F4F80"/>
    <w:rsid w:val="003F58C5"/>
    <w:rsid w:val="003F5CDA"/>
    <w:rsid w:val="003F5DCE"/>
    <w:rsid w:val="003F64D4"/>
    <w:rsid w:val="003F6B13"/>
    <w:rsid w:val="003F6C17"/>
    <w:rsid w:val="00400246"/>
    <w:rsid w:val="00400360"/>
    <w:rsid w:val="00400472"/>
    <w:rsid w:val="00400B99"/>
    <w:rsid w:val="00400E5B"/>
    <w:rsid w:val="00401F2C"/>
    <w:rsid w:val="00402772"/>
    <w:rsid w:val="00403953"/>
    <w:rsid w:val="00404289"/>
    <w:rsid w:val="004048E2"/>
    <w:rsid w:val="00404C86"/>
    <w:rsid w:val="00404CDA"/>
    <w:rsid w:val="004058B2"/>
    <w:rsid w:val="004058FC"/>
    <w:rsid w:val="00406BD1"/>
    <w:rsid w:val="00406E32"/>
    <w:rsid w:val="00407044"/>
    <w:rsid w:val="004075CA"/>
    <w:rsid w:val="00411D4E"/>
    <w:rsid w:val="004127F6"/>
    <w:rsid w:val="00413A06"/>
    <w:rsid w:val="00413AAE"/>
    <w:rsid w:val="00415015"/>
    <w:rsid w:val="004151EF"/>
    <w:rsid w:val="0041565E"/>
    <w:rsid w:val="00417D29"/>
    <w:rsid w:val="00420EF8"/>
    <w:rsid w:val="00421E4D"/>
    <w:rsid w:val="0042416C"/>
    <w:rsid w:val="00424238"/>
    <w:rsid w:val="00424545"/>
    <w:rsid w:val="00425AA6"/>
    <w:rsid w:val="004262D2"/>
    <w:rsid w:val="004274AA"/>
    <w:rsid w:val="004278C2"/>
    <w:rsid w:val="00427D17"/>
    <w:rsid w:val="004318A3"/>
    <w:rsid w:val="00431946"/>
    <w:rsid w:val="00432371"/>
    <w:rsid w:val="00432759"/>
    <w:rsid w:val="00432A91"/>
    <w:rsid w:val="00433D86"/>
    <w:rsid w:val="004343A8"/>
    <w:rsid w:val="0043457E"/>
    <w:rsid w:val="004347D5"/>
    <w:rsid w:val="00434B61"/>
    <w:rsid w:val="00434BD1"/>
    <w:rsid w:val="00435771"/>
    <w:rsid w:val="00435B8C"/>
    <w:rsid w:val="0043642A"/>
    <w:rsid w:val="004369A7"/>
    <w:rsid w:val="00436A19"/>
    <w:rsid w:val="00436C35"/>
    <w:rsid w:val="00437187"/>
    <w:rsid w:val="0043729C"/>
    <w:rsid w:val="00437734"/>
    <w:rsid w:val="00437DB1"/>
    <w:rsid w:val="00437E39"/>
    <w:rsid w:val="00440BD0"/>
    <w:rsid w:val="00440DFD"/>
    <w:rsid w:val="00441157"/>
    <w:rsid w:val="0044287C"/>
    <w:rsid w:val="00443A7C"/>
    <w:rsid w:val="00444CCE"/>
    <w:rsid w:val="00445A72"/>
    <w:rsid w:val="00446271"/>
    <w:rsid w:val="004475DC"/>
    <w:rsid w:val="00447D3E"/>
    <w:rsid w:val="004501FF"/>
    <w:rsid w:val="00450528"/>
    <w:rsid w:val="00450932"/>
    <w:rsid w:val="0045094C"/>
    <w:rsid w:val="0045212B"/>
    <w:rsid w:val="004540AF"/>
    <w:rsid w:val="00454C36"/>
    <w:rsid w:val="00455C9D"/>
    <w:rsid w:val="0045616D"/>
    <w:rsid w:val="004561E7"/>
    <w:rsid w:val="00457FC0"/>
    <w:rsid w:val="00460DB0"/>
    <w:rsid w:val="0046211E"/>
    <w:rsid w:val="00462592"/>
    <w:rsid w:val="0046390F"/>
    <w:rsid w:val="00463C0F"/>
    <w:rsid w:val="00465F09"/>
    <w:rsid w:val="0047018C"/>
    <w:rsid w:val="00470FEA"/>
    <w:rsid w:val="00472C64"/>
    <w:rsid w:val="00472F9A"/>
    <w:rsid w:val="00473D44"/>
    <w:rsid w:val="0047457E"/>
    <w:rsid w:val="0047463D"/>
    <w:rsid w:val="00474704"/>
    <w:rsid w:val="0047571C"/>
    <w:rsid w:val="00475893"/>
    <w:rsid w:val="004758CF"/>
    <w:rsid w:val="00476149"/>
    <w:rsid w:val="00476D55"/>
    <w:rsid w:val="0047746A"/>
    <w:rsid w:val="00480770"/>
    <w:rsid w:val="00481B72"/>
    <w:rsid w:val="00481D6D"/>
    <w:rsid w:val="00482B98"/>
    <w:rsid w:val="00482DF6"/>
    <w:rsid w:val="00482E0D"/>
    <w:rsid w:val="0048315E"/>
    <w:rsid w:val="004837D9"/>
    <w:rsid w:val="0048385C"/>
    <w:rsid w:val="004838DD"/>
    <w:rsid w:val="00485B57"/>
    <w:rsid w:val="00485F84"/>
    <w:rsid w:val="00486373"/>
    <w:rsid w:val="00486952"/>
    <w:rsid w:val="00487079"/>
    <w:rsid w:val="0048743A"/>
    <w:rsid w:val="00487B45"/>
    <w:rsid w:val="0049051D"/>
    <w:rsid w:val="004911C8"/>
    <w:rsid w:val="00491A3A"/>
    <w:rsid w:val="0049219F"/>
    <w:rsid w:val="00492741"/>
    <w:rsid w:val="004928CD"/>
    <w:rsid w:val="0049434C"/>
    <w:rsid w:val="004946EE"/>
    <w:rsid w:val="0049553F"/>
    <w:rsid w:val="00497744"/>
    <w:rsid w:val="004A0799"/>
    <w:rsid w:val="004A1745"/>
    <w:rsid w:val="004A1D93"/>
    <w:rsid w:val="004A3142"/>
    <w:rsid w:val="004A4AD0"/>
    <w:rsid w:val="004A50C4"/>
    <w:rsid w:val="004A57C4"/>
    <w:rsid w:val="004A618D"/>
    <w:rsid w:val="004A6E2B"/>
    <w:rsid w:val="004B0297"/>
    <w:rsid w:val="004B066F"/>
    <w:rsid w:val="004B06B6"/>
    <w:rsid w:val="004B1EFC"/>
    <w:rsid w:val="004B1F4F"/>
    <w:rsid w:val="004B253B"/>
    <w:rsid w:val="004B27A1"/>
    <w:rsid w:val="004B2809"/>
    <w:rsid w:val="004B2F12"/>
    <w:rsid w:val="004B39D5"/>
    <w:rsid w:val="004B47A0"/>
    <w:rsid w:val="004B4DC5"/>
    <w:rsid w:val="004B5442"/>
    <w:rsid w:val="004B5D7E"/>
    <w:rsid w:val="004B6E5E"/>
    <w:rsid w:val="004B79D3"/>
    <w:rsid w:val="004B7DCE"/>
    <w:rsid w:val="004C0C3F"/>
    <w:rsid w:val="004C0D5F"/>
    <w:rsid w:val="004C16CA"/>
    <w:rsid w:val="004C1C0E"/>
    <w:rsid w:val="004C35A9"/>
    <w:rsid w:val="004C38A7"/>
    <w:rsid w:val="004C3AF1"/>
    <w:rsid w:val="004C4124"/>
    <w:rsid w:val="004C47FB"/>
    <w:rsid w:val="004C4924"/>
    <w:rsid w:val="004C58A7"/>
    <w:rsid w:val="004C5B05"/>
    <w:rsid w:val="004C5D08"/>
    <w:rsid w:val="004C60D1"/>
    <w:rsid w:val="004C629E"/>
    <w:rsid w:val="004C6A3A"/>
    <w:rsid w:val="004C6E42"/>
    <w:rsid w:val="004C7573"/>
    <w:rsid w:val="004C75AF"/>
    <w:rsid w:val="004C768A"/>
    <w:rsid w:val="004D0D2D"/>
    <w:rsid w:val="004D16E5"/>
    <w:rsid w:val="004D1E5A"/>
    <w:rsid w:val="004D1E7C"/>
    <w:rsid w:val="004D21CE"/>
    <w:rsid w:val="004D2631"/>
    <w:rsid w:val="004D3092"/>
    <w:rsid w:val="004D340F"/>
    <w:rsid w:val="004D35AB"/>
    <w:rsid w:val="004D36B9"/>
    <w:rsid w:val="004D377F"/>
    <w:rsid w:val="004D3FDF"/>
    <w:rsid w:val="004D44A3"/>
    <w:rsid w:val="004D4D4F"/>
    <w:rsid w:val="004D4E2E"/>
    <w:rsid w:val="004D52E1"/>
    <w:rsid w:val="004D5502"/>
    <w:rsid w:val="004D723B"/>
    <w:rsid w:val="004D73C8"/>
    <w:rsid w:val="004E11B4"/>
    <w:rsid w:val="004E194E"/>
    <w:rsid w:val="004E1E6C"/>
    <w:rsid w:val="004E2830"/>
    <w:rsid w:val="004E2D6D"/>
    <w:rsid w:val="004E3392"/>
    <w:rsid w:val="004E40FA"/>
    <w:rsid w:val="004E4C76"/>
    <w:rsid w:val="004E5AF8"/>
    <w:rsid w:val="004E6534"/>
    <w:rsid w:val="004E7315"/>
    <w:rsid w:val="004E7E63"/>
    <w:rsid w:val="004F04E3"/>
    <w:rsid w:val="004F0F84"/>
    <w:rsid w:val="004F1190"/>
    <w:rsid w:val="004F1608"/>
    <w:rsid w:val="004F1B9A"/>
    <w:rsid w:val="004F2022"/>
    <w:rsid w:val="004F29DA"/>
    <w:rsid w:val="004F2C1D"/>
    <w:rsid w:val="004F3117"/>
    <w:rsid w:val="004F314B"/>
    <w:rsid w:val="004F37B1"/>
    <w:rsid w:val="004F5188"/>
    <w:rsid w:val="004F5961"/>
    <w:rsid w:val="004F68F7"/>
    <w:rsid w:val="004F714F"/>
    <w:rsid w:val="005007CF"/>
    <w:rsid w:val="005010E4"/>
    <w:rsid w:val="005016D2"/>
    <w:rsid w:val="00501B80"/>
    <w:rsid w:val="0050252E"/>
    <w:rsid w:val="0050317C"/>
    <w:rsid w:val="0050336F"/>
    <w:rsid w:val="00503864"/>
    <w:rsid w:val="00504234"/>
    <w:rsid w:val="00504586"/>
    <w:rsid w:val="00505B72"/>
    <w:rsid w:val="005064C4"/>
    <w:rsid w:val="00510DD6"/>
    <w:rsid w:val="00511673"/>
    <w:rsid w:val="005116E0"/>
    <w:rsid w:val="00511A1B"/>
    <w:rsid w:val="0051200F"/>
    <w:rsid w:val="00512A13"/>
    <w:rsid w:val="0051362B"/>
    <w:rsid w:val="00515443"/>
    <w:rsid w:val="00516DC5"/>
    <w:rsid w:val="005175E8"/>
    <w:rsid w:val="00517744"/>
    <w:rsid w:val="005201BE"/>
    <w:rsid w:val="00520BD2"/>
    <w:rsid w:val="005214A1"/>
    <w:rsid w:val="00522D3A"/>
    <w:rsid w:val="00523CA2"/>
    <w:rsid w:val="00524663"/>
    <w:rsid w:val="00524B84"/>
    <w:rsid w:val="00524B93"/>
    <w:rsid w:val="00526BD3"/>
    <w:rsid w:val="00526EFD"/>
    <w:rsid w:val="00527119"/>
    <w:rsid w:val="00527745"/>
    <w:rsid w:val="00527E8B"/>
    <w:rsid w:val="00527EC2"/>
    <w:rsid w:val="00530209"/>
    <w:rsid w:val="00530A92"/>
    <w:rsid w:val="00531693"/>
    <w:rsid w:val="0053177C"/>
    <w:rsid w:val="0053203A"/>
    <w:rsid w:val="00532136"/>
    <w:rsid w:val="00532A74"/>
    <w:rsid w:val="00532D22"/>
    <w:rsid w:val="005332B3"/>
    <w:rsid w:val="00533602"/>
    <w:rsid w:val="00533C74"/>
    <w:rsid w:val="00533D7B"/>
    <w:rsid w:val="00533EB8"/>
    <w:rsid w:val="00534530"/>
    <w:rsid w:val="0053476C"/>
    <w:rsid w:val="00534D82"/>
    <w:rsid w:val="00535018"/>
    <w:rsid w:val="00535271"/>
    <w:rsid w:val="005358A2"/>
    <w:rsid w:val="00535B5D"/>
    <w:rsid w:val="00535DAB"/>
    <w:rsid w:val="00536407"/>
    <w:rsid w:val="005376A2"/>
    <w:rsid w:val="0053793C"/>
    <w:rsid w:val="00537C29"/>
    <w:rsid w:val="00540A6A"/>
    <w:rsid w:val="005415D7"/>
    <w:rsid w:val="0054175E"/>
    <w:rsid w:val="00541FFD"/>
    <w:rsid w:val="00543173"/>
    <w:rsid w:val="005432FC"/>
    <w:rsid w:val="00543527"/>
    <w:rsid w:val="005440A4"/>
    <w:rsid w:val="00544182"/>
    <w:rsid w:val="0054504A"/>
    <w:rsid w:val="00545DB8"/>
    <w:rsid w:val="005460BB"/>
    <w:rsid w:val="00546735"/>
    <w:rsid w:val="00546D0B"/>
    <w:rsid w:val="00546E62"/>
    <w:rsid w:val="00547466"/>
    <w:rsid w:val="005476EF"/>
    <w:rsid w:val="00547CF1"/>
    <w:rsid w:val="0055004E"/>
    <w:rsid w:val="00550477"/>
    <w:rsid w:val="00550537"/>
    <w:rsid w:val="00550A60"/>
    <w:rsid w:val="00551F4B"/>
    <w:rsid w:val="00554DB8"/>
    <w:rsid w:val="00554EE5"/>
    <w:rsid w:val="0055555D"/>
    <w:rsid w:val="0055716D"/>
    <w:rsid w:val="005571BD"/>
    <w:rsid w:val="0055725E"/>
    <w:rsid w:val="00557D89"/>
    <w:rsid w:val="00557E99"/>
    <w:rsid w:val="00560560"/>
    <w:rsid w:val="00560E86"/>
    <w:rsid w:val="00563284"/>
    <w:rsid w:val="00563E9C"/>
    <w:rsid w:val="00564753"/>
    <w:rsid w:val="00564B6F"/>
    <w:rsid w:val="00565141"/>
    <w:rsid w:val="0056651C"/>
    <w:rsid w:val="00566738"/>
    <w:rsid w:val="00567231"/>
    <w:rsid w:val="005714B7"/>
    <w:rsid w:val="00571C4B"/>
    <w:rsid w:val="00571CDC"/>
    <w:rsid w:val="00572354"/>
    <w:rsid w:val="00573A45"/>
    <w:rsid w:val="00573D36"/>
    <w:rsid w:val="00573D62"/>
    <w:rsid w:val="00573FDF"/>
    <w:rsid w:val="0057410F"/>
    <w:rsid w:val="00574D15"/>
    <w:rsid w:val="00575492"/>
    <w:rsid w:val="00575891"/>
    <w:rsid w:val="005758F1"/>
    <w:rsid w:val="00575BA5"/>
    <w:rsid w:val="00575DB3"/>
    <w:rsid w:val="00575E6D"/>
    <w:rsid w:val="00576007"/>
    <w:rsid w:val="0057731F"/>
    <w:rsid w:val="00577D1E"/>
    <w:rsid w:val="005808D3"/>
    <w:rsid w:val="00580E74"/>
    <w:rsid w:val="00580E9B"/>
    <w:rsid w:val="00581AB0"/>
    <w:rsid w:val="00584F14"/>
    <w:rsid w:val="00585E82"/>
    <w:rsid w:val="00586881"/>
    <w:rsid w:val="00586BD4"/>
    <w:rsid w:val="005870EC"/>
    <w:rsid w:val="005875C7"/>
    <w:rsid w:val="00587DF7"/>
    <w:rsid w:val="00587EA8"/>
    <w:rsid w:val="00590001"/>
    <w:rsid w:val="0059035D"/>
    <w:rsid w:val="00590880"/>
    <w:rsid w:val="00590CEE"/>
    <w:rsid w:val="00590FAF"/>
    <w:rsid w:val="00593110"/>
    <w:rsid w:val="005941F1"/>
    <w:rsid w:val="005946CB"/>
    <w:rsid w:val="0059618D"/>
    <w:rsid w:val="00596AB2"/>
    <w:rsid w:val="00596F61"/>
    <w:rsid w:val="005973D5"/>
    <w:rsid w:val="00597B4E"/>
    <w:rsid w:val="005A0086"/>
    <w:rsid w:val="005A19D1"/>
    <w:rsid w:val="005A29E6"/>
    <w:rsid w:val="005A329A"/>
    <w:rsid w:val="005A3799"/>
    <w:rsid w:val="005A382E"/>
    <w:rsid w:val="005A44AF"/>
    <w:rsid w:val="005A5040"/>
    <w:rsid w:val="005A50B9"/>
    <w:rsid w:val="005A56F8"/>
    <w:rsid w:val="005A5DEB"/>
    <w:rsid w:val="005A699B"/>
    <w:rsid w:val="005A6D3A"/>
    <w:rsid w:val="005A7999"/>
    <w:rsid w:val="005A7F0D"/>
    <w:rsid w:val="005B0309"/>
    <w:rsid w:val="005B03D4"/>
    <w:rsid w:val="005B21E4"/>
    <w:rsid w:val="005B270D"/>
    <w:rsid w:val="005B3B93"/>
    <w:rsid w:val="005B3C4B"/>
    <w:rsid w:val="005B3CF0"/>
    <w:rsid w:val="005B4D9C"/>
    <w:rsid w:val="005B4E94"/>
    <w:rsid w:val="005B5D64"/>
    <w:rsid w:val="005B6B22"/>
    <w:rsid w:val="005B6C73"/>
    <w:rsid w:val="005B783A"/>
    <w:rsid w:val="005C01EC"/>
    <w:rsid w:val="005C0288"/>
    <w:rsid w:val="005C09CE"/>
    <w:rsid w:val="005C09E6"/>
    <w:rsid w:val="005C0FAC"/>
    <w:rsid w:val="005C2059"/>
    <w:rsid w:val="005C22EE"/>
    <w:rsid w:val="005C306C"/>
    <w:rsid w:val="005C4071"/>
    <w:rsid w:val="005C4B97"/>
    <w:rsid w:val="005C5123"/>
    <w:rsid w:val="005C54E5"/>
    <w:rsid w:val="005C64D0"/>
    <w:rsid w:val="005C68A0"/>
    <w:rsid w:val="005C759F"/>
    <w:rsid w:val="005C7D40"/>
    <w:rsid w:val="005D0F0D"/>
    <w:rsid w:val="005D16C6"/>
    <w:rsid w:val="005D17D6"/>
    <w:rsid w:val="005D26A1"/>
    <w:rsid w:val="005D2A19"/>
    <w:rsid w:val="005D3CD3"/>
    <w:rsid w:val="005D4803"/>
    <w:rsid w:val="005D4A5D"/>
    <w:rsid w:val="005D518E"/>
    <w:rsid w:val="005D5645"/>
    <w:rsid w:val="005D5DDD"/>
    <w:rsid w:val="005D61C7"/>
    <w:rsid w:val="005D74CA"/>
    <w:rsid w:val="005D7816"/>
    <w:rsid w:val="005E0FFB"/>
    <w:rsid w:val="005E1B43"/>
    <w:rsid w:val="005E1EBB"/>
    <w:rsid w:val="005E217F"/>
    <w:rsid w:val="005E22AF"/>
    <w:rsid w:val="005E2760"/>
    <w:rsid w:val="005E39DC"/>
    <w:rsid w:val="005E3E3E"/>
    <w:rsid w:val="005E3F70"/>
    <w:rsid w:val="005E47AE"/>
    <w:rsid w:val="005E47C3"/>
    <w:rsid w:val="005E5305"/>
    <w:rsid w:val="005E554D"/>
    <w:rsid w:val="005E5B64"/>
    <w:rsid w:val="005E6923"/>
    <w:rsid w:val="005E7B0E"/>
    <w:rsid w:val="005F0019"/>
    <w:rsid w:val="005F010B"/>
    <w:rsid w:val="005F1557"/>
    <w:rsid w:val="005F1B61"/>
    <w:rsid w:val="005F1E10"/>
    <w:rsid w:val="005F257E"/>
    <w:rsid w:val="005F2DD3"/>
    <w:rsid w:val="005F35BB"/>
    <w:rsid w:val="005F4526"/>
    <w:rsid w:val="005F4B1D"/>
    <w:rsid w:val="005F5009"/>
    <w:rsid w:val="005F522F"/>
    <w:rsid w:val="005F5769"/>
    <w:rsid w:val="005F5ECD"/>
    <w:rsid w:val="005F61A5"/>
    <w:rsid w:val="005F7D8F"/>
    <w:rsid w:val="006003DE"/>
    <w:rsid w:val="00600608"/>
    <w:rsid w:val="006006C2"/>
    <w:rsid w:val="00600E6E"/>
    <w:rsid w:val="0060151E"/>
    <w:rsid w:val="0060248A"/>
    <w:rsid w:val="00602A55"/>
    <w:rsid w:val="00604168"/>
    <w:rsid w:val="0060535C"/>
    <w:rsid w:val="00605854"/>
    <w:rsid w:val="00606295"/>
    <w:rsid w:val="00606ADB"/>
    <w:rsid w:val="00606BCF"/>
    <w:rsid w:val="00607649"/>
    <w:rsid w:val="00610295"/>
    <w:rsid w:val="0061061D"/>
    <w:rsid w:val="00610D3B"/>
    <w:rsid w:val="00611281"/>
    <w:rsid w:val="0061131F"/>
    <w:rsid w:val="0061142E"/>
    <w:rsid w:val="00611448"/>
    <w:rsid w:val="006115F4"/>
    <w:rsid w:val="006120D0"/>
    <w:rsid w:val="0061275F"/>
    <w:rsid w:val="00612798"/>
    <w:rsid w:val="006128B4"/>
    <w:rsid w:val="006128CF"/>
    <w:rsid w:val="006129CC"/>
    <w:rsid w:val="00612B4F"/>
    <w:rsid w:val="006130FC"/>
    <w:rsid w:val="00613B91"/>
    <w:rsid w:val="00614498"/>
    <w:rsid w:val="006147EA"/>
    <w:rsid w:val="00616056"/>
    <w:rsid w:val="00616080"/>
    <w:rsid w:val="006170EB"/>
    <w:rsid w:val="0061747A"/>
    <w:rsid w:val="0062000D"/>
    <w:rsid w:val="00620B4A"/>
    <w:rsid w:val="00620EB1"/>
    <w:rsid w:val="00621071"/>
    <w:rsid w:val="0062185D"/>
    <w:rsid w:val="006218AD"/>
    <w:rsid w:val="0062215D"/>
    <w:rsid w:val="006221FA"/>
    <w:rsid w:val="00622947"/>
    <w:rsid w:val="00623C2C"/>
    <w:rsid w:val="006241D4"/>
    <w:rsid w:val="00625174"/>
    <w:rsid w:val="00626D22"/>
    <w:rsid w:val="00627578"/>
    <w:rsid w:val="006308E8"/>
    <w:rsid w:val="00632171"/>
    <w:rsid w:val="0063218D"/>
    <w:rsid w:val="00632E8F"/>
    <w:rsid w:val="006342EB"/>
    <w:rsid w:val="00634BD1"/>
    <w:rsid w:val="00634FAA"/>
    <w:rsid w:val="006358A4"/>
    <w:rsid w:val="006363E1"/>
    <w:rsid w:val="00636837"/>
    <w:rsid w:val="00637862"/>
    <w:rsid w:val="00637B38"/>
    <w:rsid w:val="00637E23"/>
    <w:rsid w:val="0064066C"/>
    <w:rsid w:val="00640871"/>
    <w:rsid w:val="006413FC"/>
    <w:rsid w:val="006418AF"/>
    <w:rsid w:val="00641B1C"/>
    <w:rsid w:val="006421C0"/>
    <w:rsid w:val="00642822"/>
    <w:rsid w:val="00642B12"/>
    <w:rsid w:val="00642BD2"/>
    <w:rsid w:val="0064416C"/>
    <w:rsid w:val="006443F8"/>
    <w:rsid w:val="006457BE"/>
    <w:rsid w:val="0064582C"/>
    <w:rsid w:val="006467D6"/>
    <w:rsid w:val="00647869"/>
    <w:rsid w:val="00647BF4"/>
    <w:rsid w:val="0065017D"/>
    <w:rsid w:val="00650465"/>
    <w:rsid w:val="00651512"/>
    <w:rsid w:val="00651811"/>
    <w:rsid w:val="00651952"/>
    <w:rsid w:val="0065256E"/>
    <w:rsid w:val="006529F1"/>
    <w:rsid w:val="006553A6"/>
    <w:rsid w:val="00655424"/>
    <w:rsid w:val="00655525"/>
    <w:rsid w:val="00655930"/>
    <w:rsid w:val="0065616F"/>
    <w:rsid w:val="00656D6F"/>
    <w:rsid w:val="0065739B"/>
    <w:rsid w:val="0065759C"/>
    <w:rsid w:val="00657C57"/>
    <w:rsid w:val="00657CE6"/>
    <w:rsid w:val="00660810"/>
    <w:rsid w:val="00660EC7"/>
    <w:rsid w:val="0066137D"/>
    <w:rsid w:val="00661498"/>
    <w:rsid w:val="006614FD"/>
    <w:rsid w:val="006617FE"/>
    <w:rsid w:val="006622C7"/>
    <w:rsid w:val="00662895"/>
    <w:rsid w:val="0066342C"/>
    <w:rsid w:val="00664CE5"/>
    <w:rsid w:val="00664F62"/>
    <w:rsid w:val="0066546D"/>
    <w:rsid w:val="006658F0"/>
    <w:rsid w:val="00665EDB"/>
    <w:rsid w:val="006662F8"/>
    <w:rsid w:val="00666965"/>
    <w:rsid w:val="0066765C"/>
    <w:rsid w:val="0066771F"/>
    <w:rsid w:val="00667F08"/>
    <w:rsid w:val="006703F6"/>
    <w:rsid w:val="006706F1"/>
    <w:rsid w:val="00670B5C"/>
    <w:rsid w:val="00671498"/>
    <w:rsid w:val="00671AF2"/>
    <w:rsid w:val="00671DCB"/>
    <w:rsid w:val="00672190"/>
    <w:rsid w:val="0067230D"/>
    <w:rsid w:val="006726C5"/>
    <w:rsid w:val="0067315C"/>
    <w:rsid w:val="00673453"/>
    <w:rsid w:val="00673A9A"/>
    <w:rsid w:val="006743CE"/>
    <w:rsid w:val="006745A1"/>
    <w:rsid w:val="006748F7"/>
    <w:rsid w:val="00676941"/>
    <w:rsid w:val="006777F2"/>
    <w:rsid w:val="00677D78"/>
    <w:rsid w:val="006819F0"/>
    <w:rsid w:val="00682545"/>
    <w:rsid w:val="00682552"/>
    <w:rsid w:val="0068284D"/>
    <w:rsid w:val="00683FB0"/>
    <w:rsid w:val="00684504"/>
    <w:rsid w:val="006853F5"/>
    <w:rsid w:val="00685642"/>
    <w:rsid w:val="00685CAF"/>
    <w:rsid w:val="006865F0"/>
    <w:rsid w:val="00686855"/>
    <w:rsid w:val="00687551"/>
    <w:rsid w:val="00687A3C"/>
    <w:rsid w:val="00690B3A"/>
    <w:rsid w:val="0069156C"/>
    <w:rsid w:val="006918CF"/>
    <w:rsid w:val="006919FD"/>
    <w:rsid w:val="0069259E"/>
    <w:rsid w:val="00692729"/>
    <w:rsid w:val="006932CC"/>
    <w:rsid w:val="00693DF3"/>
    <w:rsid w:val="00694621"/>
    <w:rsid w:val="00694B20"/>
    <w:rsid w:val="00694C35"/>
    <w:rsid w:val="00694D92"/>
    <w:rsid w:val="006952EE"/>
    <w:rsid w:val="0069591B"/>
    <w:rsid w:val="00696F64"/>
    <w:rsid w:val="00697809"/>
    <w:rsid w:val="00697C24"/>
    <w:rsid w:val="00697CE4"/>
    <w:rsid w:val="006A0ED3"/>
    <w:rsid w:val="006A1841"/>
    <w:rsid w:val="006A1CB2"/>
    <w:rsid w:val="006A2329"/>
    <w:rsid w:val="006A27A4"/>
    <w:rsid w:val="006A2871"/>
    <w:rsid w:val="006A443D"/>
    <w:rsid w:val="006A569E"/>
    <w:rsid w:val="006A62FE"/>
    <w:rsid w:val="006A63C2"/>
    <w:rsid w:val="006A6F79"/>
    <w:rsid w:val="006A7C55"/>
    <w:rsid w:val="006A7D3B"/>
    <w:rsid w:val="006A7DA2"/>
    <w:rsid w:val="006B0FC8"/>
    <w:rsid w:val="006B110F"/>
    <w:rsid w:val="006B1930"/>
    <w:rsid w:val="006B281C"/>
    <w:rsid w:val="006B2825"/>
    <w:rsid w:val="006B2A59"/>
    <w:rsid w:val="006B3AF5"/>
    <w:rsid w:val="006B3C90"/>
    <w:rsid w:val="006B405B"/>
    <w:rsid w:val="006B40FC"/>
    <w:rsid w:val="006B42F6"/>
    <w:rsid w:val="006B45F8"/>
    <w:rsid w:val="006B6088"/>
    <w:rsid w:val="006B6191"/>
    <w:rsid w:val="006B627C"/>
    <w:rsid w:val="006B6426"/>
    <w:rsid w:val="006B67C1"/>
    <w:rsid w:val="006B6A4C"/>
    <w:rsid w:val="006B6AF7"/>
    <w:rsid w:val="006B7413"/>
    <w:rsid w:val="006B7D93"/>
    <w:rsid w:val="006C0F2F"/>
    <w:rsid w:val="006C0FB3"/>
    <w:rsid w:val="006C22C2"/>
    <w:rsid w:val="006C2672"/>
    <w:rsid w:val="006C2990"/>
    <w:rsid w:val="006C4D2C"/>
    <w:rsid w:val="006C4F50"/>
    <w:rsid w:val="006C4FDE"/>
    <w:rsid w:val="006C5F19"/>
    <w:rsid w:val="006C67E9"/>
    <w:rsid w:val="006C6D2C"/>
    <w:rsid w:val="006C6F8E"/>
    <w:rsid w:val="006D06FB"/>
    <w:rsid w:val="006D1A1C"/>
    <w:rsid w:val="006D22D4"/>
    <w:rsid w:val="006D29C6"/>
    <w:rsid w:val="006D3388"/>
    <w:rsid w:val="006D3967"/>
    <w:rsid w:val="006D3DDD"/>
    <w:rsid w:val="006D4D6D"/>
    <w:rsid w:val="006D5386"/>
    <w:rsid w:val="006D6535"/>
    <w:rsid w:val="006D679A"/>
    <w:rsid w:val="006D75E4"/>
    <w:rsid w:val="006D7661"/>
    <w:rsid w:val="006D7DD7"/>
    <w:rsid w:val="006D7E1F"/>
    <w:rsid w:val="006E0C1D"/>
    <w:rsid w:val="006E0EE0"/>
    <w:rsid w:val="006E1017"/>
    <w:rsid w:val="006E189E"/>
    <w:rsid w:val="006E1D65"/>
    <w:rsid w:val="006E2DD1"/>
    <w:rsid w:val="006E2E36"/>
    <w:rsid w:val="006E2F6E"/>
    <w:rsid w:val="006E38E4"/>
    <w:rsid w:val="006E41D3"/>
    <w:rsid w:val="006E41FD"/>
    <w:rsid w:val="006E4F84"/>
    <w:rsid w:val="006E5DD9"/>
    <w:rsid w:val="006E5F8E"/>
    <w:rsid w:val="006E62B7"/>
    <w:rsid w:val="006E7141"/>
    <w:rsid w:val="006E742E"/>
    <w:rsid w:val="006E752B"/>
    <w:rsid w:val="006F0070"/>
    <w:rsid w:val="006F11F3"/>
    <w:rsid w:val="006F16C7"/>
    <w:rsid w:val="006F1A1E"/>
    <w:rsid w:val="006F1ADE"/>
    <w:rsid w:val="006F3730"/>
    <w:rsid w:val="006F494A"/>
    <w:rsid w:val="006F49E2"/>
    <w:rsid w:val="006F54CB"/>
    <w:rsid w:val="006F5D05"/>
    <w:rsid w:val="006F706C"/>
    <w:rsid w:val="006F76B6"/>
    <w:rsid w:val="006F7CEB"/>
    <w:rsid w:val="007005BD"/>
    <w:rsid w:val="007006E7"/>
    <w:rsid w:val="00701467"/>
    <w:rsid w:val="0070147C"/>
    <w:rsid w:val="00701551"/>
    <w:rsid w:val="00701C88"/>
    <w:rsid w:val="00701ECF"/>
    <w:rsid w:val="00701F36"/>
    <w:rsid w:val="0070259D"/>
    <w:rsid w:val="00702C47"/>
    <w:rsid w:val="00703871"/>
    <w:rsid w:val="00703A09"/>
    <w:rsid w:val="00703E41"/>
    <w:rsid w:val="00704CBC"/>
    <w:rsid w:val="00704DCD"/>
    <w:rsid w:val="00705311"/>
    <w:rsid w:val="00705634"/>
    <w:rsid w:val="00706583"/>
    <w:rsid w:val="0070682F"/>
    <w:rsid w:val="00707AA9"/>
    <w:rsid w:val="00710499"/>
    <w:rsid w:val="007110F4"/>
    <w:rsid w:val="007111E6"/>
    <w:rsid w:val="0071263E"/>
    <w:rsid w:val="00712B87"/>
    <w:rsid w:val="00712C11"/>
    <w:rsid w:val="0071302E"/>
    <w:rsid w:val="00713E8C"/>
    <w:rsid w:val="0071421B"/>
    <w:rsid w:val="00714CCD"/>
    <w:rsid w:val="00714D92"/>
    <w:rsid w:val="00716263"/>
    <w:rsid w:val="00716294"/>
    <w:rsid w:val="0071682C"/>
    <w:rsid w:val="0071750E"/>
    <w:rsid w:val="0071761C"/>
    <w:rsid w:val="00717B60"/>
    <w:rsid w:val="00717F43"/>
    <w:rsid w:val="00717FA4"/>
    <w:rsid w:val="00720612"/>
    <w:rsid w:val="00720897"/>
    <w:rsid w:val="00720A16"/>
    <w:rsid w:val="00720A7D"/>
    <w:rsid w:val="007211D5"/>
    <w:rsid w:val="007212BB"/>
    <w:rsid w:val="0072142F"/>
    <w:rsid w:val="00721902"/>
    <w:rsid w:val="00721D3B"/>
    <w:rsid w:val="007228A8"/>
    <w:rsid w:val="00722DE2"/>
    <w:rsid w:val="0072447B"/>
    <w:rsid w:val="007247DD"/>
    <w:rsid w:val="00725098"/>
    <w:rsid w:val="00725572"/>
    <w:rsid w:val="00727752"/>
    <w:rsid w:val="00727919"/>
    <w:rsid w:val="00727BA0"/>
    <w:rsid w:val="00727E5E"/>
    <w:rsid w:val="007305C8"/>
    <w:rsid w:val="00731610"/>
    <w:rsid w:val="00731974"/>
    <w:rsid w:val="00731BFA"/>
    <w:rsid w:val="007339DB"/>
    <w:rsid w:val="00733D84"/>
    <w:rsid w:val="007344AE"/>
    <w:rsid w:val="007366C9"/>
    <w:rsid w:val="00736735"/>
    <w:rsid w:val="00737195"/>
    <w:rsid w:val="00737CA6"/>
    <w:rsid w:val="00741B4A"/>
    <w:rsid w:val="00741F9B"/>
    <w:rsid w:val="007423DC"/>
    <w:rsid w:val="00742D89"/>
    <w:rsid w:val="007430AD"/>
    <w:rsid w:val="00743D12"/>
    <w:rsid w:val="007442D2"/>
    <w:rsid w:val="0074446E"/>
    <w:rsid w:val="00744601"/>
    <w:rsid w:val="007452D6"/>
    <w:rsid w:val="00745CDE"/>
    <w:rsid w:val="00746E78"/>
    <w:rsid w:val="007470A9"/>
    <w:rsid w:val="0074771F"/>
    <w:rsid w:val="00747C3C"/>
    <w:rsid w:val="00750353"/>
    <w:rsid w:val="00750798"/>
    <w:rsid w:val="0075098A"/>
    <w:rsid w:val="00750C9C"/>
    <w:rsid w:val="00751A09"/>
    <w:rsid w:val="00751A31"/>
    <w:rsid w:val="0075206D"/>
    <w:rsid w:val="00752091"/>
    <w:rsid w:val="007529FE"/>
    <w:rsid w:val="00752ED5"/>
    <w:rsid w:val="007544D0"/>
    <w:rsid w:val="007545C7"/>
    <w:rsid w:val="00755190"/>
    <w:rsid w:val="0075549E"/>
    <w:rsid w:val="007570A4"/>
    <w:rsid w:val="007614FA"/>
    <w:rsid w:val="00761DED"/>
    <w:rsid w:val="007625F0"/>
    <w:rsid w:val="007633BA"/>
    <w:rsid w:val="0076346B"/>
    <w:rsid w:val="00763D49"/>
    <w:rsid w:val="00763EEF"/>
    <w:rsid w:val="00764144"/>
    <w:rsid w:val="00764469"/>
    <w:rsid w:val="00764862"/>
    <w:rsid w:val="00764D56"/>
    <w:rsid w:val="007669B9"/>
    <w:rsid w:val="00767223"/>
    <w:rsid w:val="007673D3"/>
    <w:rsid w:val="0076765A"/>
    <w:rsid w:val="00767B47"/>
    <w:rsid w:val="00767C0B"/>
    <w:rsid w:val="00771903"/>
    <w:rsid w:val="007722A1"/>
    <w:rsid w:val="00772BAC"/>
    <w:rsid w:val="00773E3E"/>
    <w:rsid w:val="00774109"/>
    <w:rsid w:val="00775152"/>
    <w:rsid w:val="00775B3B"/>
    <w:rsid w:val="007762F7"/>
    <w:rsid w:val="0077702C"/>
    <w:rsid w:val="0077739E"/>
    <w:rsid w:val="00777411"/>
    <w:rsid w:val="0078064A"/>
    <w:rsid w:val="00780ABA"/>
    <w:rsid w:val="00780ED4"/>
    <w:rsid w:val="00781125"/>
    <w:rsid w:val="00781248"/>
    <w:rsid w:val="00781E30"/>
    <w:rsid w:val="00782081"/>
    <w:rsid w:val="00782631"/>
    <w:rsid w:val="007829BE"/>
    <w:rsid w:val="0078341C"/>
    <w:rsid w:val="00784BF3"/>
    <w:rsid w:val="00785071"/>
    <w:rsid w:val="00785263"/>
    <w:rsid w:val="00785315"/>
    <w:rsid w:val="007854CB"/>
    <w:rsid w:val="007855A8"/>
    <w:rsid w:val="007858A7"/>
    <w:rsid w:val="00786C32"/>
    <w:rsid w:val="00787284"/>
    <w:rsid w:val="007879D9"/>
    <w:rsid w:val="0079000B"/>
    <w:rsid w:val="00790897"/>
    <w:rsid w:val="00790AA7"/>
    <w:rsid w:val="00790D8D"/>
    <w:rsid w:val="0079102B"/>
    <w:rsid w:val="00791512"/>
    <w:rsid w:val="007918AB"/>
    <w:rsid w:val="0079199C"/>
    <w:rsid w:val="00791E97"/>
    <w:rsid w:val="00792276"/>
    <w:rsid w:val="007931E4"/>
    <w:rsid w:val="007932E0"/>
    <w:rsid w:val="007933EF"/>
    <w:rsid w:val="00794229"/>
    <w:rsid w:val="007943F0"/>
    <w:rsid w:val="007945ED"/>
    <w:rsid w:val="007954FC"/>
    <w:rsid w:val="00795758"/>
    <w:rsid w:val="0079645F"/>
    <w:rsid w:val="00797911"/>
    <w:rsid w:val="00797BF9"/>
    <w:rsid w:val="00797DB8"/>
    <w:rsid w:val="007A01AF"/>
    <w:rsid w:val="007A0338"/>
    <w:rsid w:val="007A033F"/>
    <w:rsid w:val="007A06E4"/>
    <w:rsid w:val="007A0C4D"/>
    <w:rsid w:val="007A13BD"/>
    <w:rsid w:val="007A1F33"/>
    <w:rsid w:val="007A280C"/>
    <w:rsid w:val="007A31BD"/>
    <w:rsid w:val="007A32A5"/>
    <w:rsid w:val="007A4EC0"/>
    <w:rsid w:val="007A5AAB"/>
    <w:rsid w:val="007A6E07"/>
    <w:rsid w:val="007A6E4C"/>
    <w:rsid w:val="007B050C"/>
    <w:rsid w:val="007B0AB2"/>
    <w:rsid w:val="007B0D57"/>
    <w:rsid w:val="007B18A3"/>
    <w:rsid w:val="007B2707"/>
    <w:rsid w:val="007B2A18"/>
    <w:rsid w:val="007B329A"/>
    <w:rsid w:val="007B4608"/>
    <w:rsid w:val="007B49F4"/>
    <w:rsid w:val="007B4E22"/>
    <w:rsid w:val="007B5184"/>
    <w:rsid w:val="007B5B3E"/>
    <w:rsid w:val="007B5CAC"/>
    <w:rsid w:val="007B6DE7"/>
    <w:rsid w:val="007B6FCE"/>
    <w:rsid w:val="007B754C"/>
    <w:rsid w:val="007B768F"/>
    <w:rsid w:val="007C01F7"/>
    <w:rsid w:val="007C0B0F"/>
    <w:rsid w:val="007C14F1"/>
    <w:rsid w:val="007C26CF"/>
    <w:rsid w:val="007C5933"/>
    <w:rsid w:val="007C5C95"/>
    <w:rsid w:val="007C74DB"/>
    <w:rsid w:val="007D023B"/>
    <w:rsid w:val="007D086E"/>
    <w:rsid w:val="007D228E"/>
    <w:rsid w:val="007D3155"/>
    <w:rsid w:val="007D33FF"/>
    <w:rsid w:val="007D417E"/>
    <w:rsid w:val="007D4713"/>
    <w:rsid w:val="007D48C5"/>
    <w:rsid w:val="007D4912"/>
    <w:rsid w:val="007D4A46"/>
    <w:rsid w:val="007D54AB"/>
    <w:rsid w:val="007D55B7"/>
    <w:rsid w:val="007D5956"/>
    <w:rsid w:val="007D5F80"/>
    <w:rsid w:val="007D7338"/>
    <w:rsid w:val="007D7920"/>
    <w:rsid w:val="007E01A7"/>
    <w:rsid w:val="007E04F7"/>
    <w:rsid w:val="007E0687"/>
    <w:rsid w:val="007E0736"/>
    <w:rsid w:val="007E0E5B"/>
    <w:rsid w:val="007E0E7F"/>
    <w:rsid w:val="007E1AB0"/>
    <w:rsid w:val="007E1E31"/>
    <w:rsid w:val="007E2CAD"/>
    <w:rsid w:val="007E2CD6"/>
    <w:rsid w:val="007E342D"/>
    <w:rsid w:val="007E3BE4"/>
    <w:rsid w:val="007E45A5"/>
    <w:rsid w:val="007E55A8"/>
    <w:rsid w:val="007E60A8"/>
    <w:rsid w:val="007E62B8"/>
    <w:rsid w:val="007E6F50"/>
    <w:rsid w:val="007E7313"/>
    <w:rsid w:val="007E7429"/>
    <w:rsid w:val="007E7792"/>
    <w:rsid w:val="007F0B10"/>
    <w:rsid w:val="007F0CC3"/>
    <w:rsid w:val="007F1491"/>
    <w:rsid w:val="007F1CC8"/>
    <w:rsid w:val="007F2466"/>
    <w:rsid w:val="007F2609"/>
    <w:rsid w:val="007F34F0"/>
    <w:rsid w:val="007F3D65"/>
    <w:rsid w:val="007F3F7A"/>
    <w:rsid w:val="007F4433"/>
    <w:rsid w:val="007F48F7"/>
    <w:rsid w:val="007F4ADC"/>
    <w:rsid w:val="007F4B66"/>
    <w:rsid w:val="007F5CAA"/>
    <w:rsid w:val="007F5D2E"/>
    <w:rsid w:val="007F5D96"/>
    <w:rsid w:val="007F77FA"/>
    <w:rsid w:val="0080013F"/>
    <w:rsid w:val="00800688"/>
    <w:rsid w:val="008018CE"/>
    <w:rsid w:val="00801C69"/>
    <w:rsid w:val="00803225"/>
    <w:rsid w:val="008036AD"/>
    <w:rsid w:val="00805551"/>
    <w:rsid w:val="0080642B"/>
    <w:rsid w:val="00806602"/>
    <w:rsid w:val="00807B68"/>
    <w:rsid w:val="00807C87"/>
    <w:rsid w:val="00807D48"/>
    <w:rsid w:val="00807EDD"/>
    <w:rsid w:val="0081060D"/>
    <w:rsid w:val="00810F2A"/>
    <w:rsid w:val="00811883"/>
    <w:rsid w:val="0081224B"/>
    <w:rsid w:val="00812699"/>
    <w:rsid w:val="00812956"/>
    <w:rsid w:val="00812AAB"/>
    <w:rsid w:val="0081391D"/>
    <w:rsid w:val="008147FE"/>
    <w:rsid w:val="00814966"/>
    <w:rsid w:val="0081665A"/>
    <w:rsid w:val="00816A8D"/>
    <w:rsid w:val="00816C4B"/>
    <w:rsid w:val="00816DCA"/>
    <w:rsid w:val="00817AD4"/>
    <w:rsid w:val="00817CC2"/>
    <w:rsid w:val="00817D9C"/>
    <w:rsid w:val="00817EB5"/>
    <w:rsid w:val="00817FC4"/>
    <w:rsid w:val="008202C3"/>
    <w:rsid w:val="008203C8"/>
    <w:rsid w:val="008206EE"/>
    <w:rsid w:val="008215BA"/>
    <w:rsid w:val="00821A7E"/>
    <w:rsid w:val="00821AC0"/>
    <w:rsid w:val="00822B9B"/>
    <w:rsid w:val="00822D9E"/>
    <w:rsid w:val="00823463"/>
    <w:rsid w:val="00824774"/>
    <w:rsid w:val="0082530E"/>
    <w:rsid w:val="008256C6"/>
    <w:rsid w:val="00825EC5"/>
    <w:rsid w:val="008263C3"/>
    <w:rsid w:val="00826F4D"/>
    <w:rsid w:val="0082734A"/>
    <w:rsid w:val="0082737E"/>
    <w:rsid w:val="00827780"/>
    <w:rsid w:val="0083047F"/>
    <w:rsid w:val="00830911"/>
    <w:rsid w:val="0083098D"/>
    <w:rsid w:val="00830D3F"/>
    <w:rsid w:val="00830EEE"/>
    <w:rsid w:val="008315C4"/>
    <w:rsid w:val="008329A0"/>
    <w:rsid w:val="008337F4"/>
    <w:rsid w:val="00833A41"/>
    <w:rsid w:val="008344F4"/>
    <w:rsid w:val="00834B6D"/>
    <w:rsid w:val="00834CB5"/>
    <w:rsid w:val="00835D01"/>
    <w:rsid w:val="00835F39"/>
    <w:rsid w:val="00836753"/>
    <w:rsid w:val="00836F29"/>
    <w:rsid w:val="008407E5"/>
    <w:rsid w:val="00840F8E"/>
    <w:rsid w:val="00843A63"/>
    <w:rsid w:val="00843B3C"/>
    <w:rsid w:val="00844685"/>
    <w:rsid w:val="008447FD"/>
    <w:rsid w:val="0084491E"/>
    <w:rsid w:val="00844C8A"/>
    <w:rsid w:val="00846420"/>
    <w:rsid w:val="00850561"/>
    <w:rsid w:val="00850C79"/>
    <w:rsid w:val="00851A90"/>
    <w:rsid w:val="00851BC7"/>
    <w:rsid w:val="00851D95"/>
    <w:rsid w:val="008523E1"/>
    <w:rsid w:val="008532B5"/>
    <w:rsid w:val="0085476F"/>
    <w:rsid w:val="00855C8F"/>
    <w:rsid w:val="00855F9A"/>
    <w:rsid w:val="0085622D"/>
    <w:rsid w:val="00856927"/>
    <w:rsid w:val="00860517"/>
    <w:rsid w:val="00860843"/>
    <w:rsid w:val="00862A81"/>
    <w:rsid w:val="00862AAE"/>
    <w:rsid w:val="00863CA0"/>
    <w:rsid w:val="00864922"/>
    <w:rsid w:val="00865462"/>
    <w:rsid w:val="00865617"/>
    <w:rsid w:val="00865637"/>
    <w:rsid w:val="00866203"/>
    <w:rsid w:val="008667FA"/>
    <w:rsid w:val="008678F8"/>
    <w:rsid w:val="00870FEF"/>
    <w:rsid w:val="008715CE"/>
    <w:rsid w:val="00871A8C"/>
    <w:rsid w:val="00871ECA"/>
    <w:rsid w:val="00872496"/>
    <w:rsid w:val="008735A3"/>
    <w:rsid w:val="00873641"/>
    <w:rsid w:val="00874218"/>
    <w:rsid w:val="0087452E"/>
    <w:rsid w:val="00874BDA"/>
    <w:rsid w:val="00875C75"/>
    <w:rsid w:val="008762A7"/>
    <w:rsid w:val="00876355"/>
    <w:rsid w:val="00877BDD"/>
    <w:rsid w:val="00877E3F"/>
    <w:rsid w:val="00881846"/>
    <w:rsid w:val="00882672"/>
    <w:rsid w:val="00882A09"/>
    <w:rsid w:val="00882BAC"/>
    <w:rsid w:val="0088391B"/>
    <w:rsid w:val="008856D6"/>
    <w:rsid w:val="0088683E"/>
    <w:rsid w:val="00886CAC"/>
    <w:rsid w:val="00886F3A"/>
    <w:rsid w:val="008871B1"/>
    <w:rsid w:val="00887981"/>
    <w:rsid w:val="0089064B"/>
    <w:rsid w:val="0089100B"/>
    <w:rsid w:val="0089156F"/>
    <w:rsid w:val="00891E36"/>
    <w:rsid w:val="0089223E"/>
    <w:rsid w:val="00892B7B"/>
    <w:rsid w:val="008940A8"/>
    <w:rsid w:val="008953E8"/>
    <w:rsid w:val="00895D8C"/>
    <w:rsid w:val="00896347"/>
    <w:rsid w:val="008A06F9"/>
    <w:rsid w:val="008A1034"/>
    <w:rsid w:val="008A2E7C"/>
    <w:rsid w:val="008A3E55"/>
    <w:rsid w:val="008A43BC"/>
    <w:rsid w:val="008A4A81"/>
    <w:rsid w:val="008A57C2"/>
    <w:rsid w:val="008A58B6"/>
    <w:rsid w:val="008A65AB"/>
    <w:rsid w:val="008A676B"/>
    <w:rsid w:val="008A6A33"/>
    <w:rsid w:val="008A7AC9"/>
    <w:rsid w:val="008A7F36"/>
    <w:rsid w:val="008B03FA"/>
    <w:rsid w:val="008B0D41"/>
    <w:rsid w:val="008B11E2"/>
    <w:rsid w:val="008B19B2"/>
    <w:rsid w:val="008B227C"/>
    <w:rsid w:val="008B25FC"/>
    <w:rsid w:val="008B2C1E"/>
    <w:rsid w:val="008B3793"/>
    <w:rsid w:val="008B4428"/>
    <w:rsid w:val="008B59BC"/>
    <w:rsid w:val="008B5ABF"/>
    <w:rsid w:val="008B71B9"/>
    <w:rsid w:val="008B7549"/>
    <w:rsid w:val="008C0A6C"/>
    <w:rsid w:val="008C0CE4"/>
    <w:rsid w:val="008C26C2"/>
    <w:rsid w:val="008C2944"/>
    <w:rsid w:val="008C2C47"/>
    <w:rsid w:val="008C2C4E"/>
    <w:rsid w:val="008C345C"/>
    <w:rsid w:val="008C3BAD"/>
    <w:rsid w:val="008C3E85"/>
    <w:rsid w:val="008C4A64"/>
    <w:rsid w:val="008C66FF"/>
    <w:rsid w:val="008C68DA"/>
    <w:rsid w:val="008C698C"/>
    <w:rsid w:val="008C69B2"/>
    <w:rsid w:val="008C6CE3"/>
    <w:rsid w:val="008C6E11"/>
    <w:rsid w:val="008D06E1"/>
    <w:rsid w:val="008D148F"/>
    <w:rsid w:val="008D151B"/>
    <w:rsid w:val="008D1BC8"/>
    <w:rsid w:val="008D256F"/>
    <w:rsid w:val="008D2727"/>
    <w:rsid w:val="008D33F9"/>
    <w:rsid w:val="008D4810"/>
    <w:rsid w:val="008D5A91"/>
    <w:rsid w:val="008D631E"/>
    <w:rsid w:val="008D7F75"/>
    <w:rsid w:val="008E07F3"/>
    <w:rsid w:val="008E1547"/>
    <w:rsid w:val="008E1B9E"/>
    <w:rsid w:val="008E1C00"/>
    <w:rsid w:val="008E2EA9"/>
    <w:rsid w:val="008E3800"/>
    <w:rsid w:val="008E3BED"/>
    <w:rsid w:val="008E3E27"/>
    <w:rsid w:val="008E4038"/>
    <w:rsid w:val="008E415C"/>
    <w:rsid w:val="008E5F4E"/>
    <w:rsid w:val="008E6183"/>
    <w:rsid w:val="008E6419"/>
    <w:rsid w:val="008E66A3"/>
    <w:rsid w:val="008E6AFA"/>
    <w:rsid w:val="008E6E3F"/>
    <w:rsid w:val="008E7C35"/>
    <w:rsid w:val="008E7ED8"/>
    <w:rsid w:val="008F0C3E"/>
    <w:rsid w:val="008F0D83"/>
    <w:rsid w:val="008F137A"/>
    <w:rsid w:val="008F2409"/>
    <w:rsid w:val="008F488F"/>
    <w:rsid w:val="008F6941"/>
    <w:rsid w:val="008F7E0A"/>
    <w:rsid w:val="00900DE9"/>
    <w:rsid w:val="00902609"/>
    <w:rsid w:val="00902BDE"/>
    <w:rsid w:val="00903A1D"/>
    <w:rsid w:val="00906397"/>
    <w:rsid w:val="0090678A"/>
    <w:rsid w:val="00906D17"/>
    <w:rsid w:val="00907034"/>
    <w:rsid w:val="00910FFA"/>
    <w:rsid w:val="0091162E"/>
    <w:rsid w:val="00912022"/>
    <w:rsid w:val="00912502"/>
    <w:rsid w:val="0091519D"/>
    <w:rsid w:val="0091560F"/>
    <w:rsid w:val="009157BF"/>
    <w:rsid w:val="00915D7A"/>
    <w:rsid w:val="009163E9"/>
    <w:rsid w:val="009167C8"/>
    <w:rsid w:val="00916FB3"/>
    <w:rsid w:val="00920D82"/>
    <w:rsid w:val="009214F6"/>
    <w:rsid w:val="00921922"/>
    <w:rsid w:val="009221BC"/>
    <w:rsid w:val="00922561"/>
    <w:rsid w:val="00922A6F"/>
    <w:rsid w:val="00922A82"/>
    <w:rsid w:val="00923225"/>
    <w:rsid w:val="00924868"/>
    <w:rsid w:val="00924A01"/>
    <w:rsid w:val="009254DB"/>
    <w:rsid w:val="009261B1"/>
    <w:rsid w:val="009262E4"/>
    <w:rsid w:val="009267F8"/>
    <w:rsid w:val="00926A42"/>
    <w:rsid w:val="009277FB"/>
    <w:rsid w:val="00930736"/>
    <w:rsid w:val="00930ABE"/>
    <w:rsid w:val="00930B91"/>
    <w:rsid w:val="009310A4"/>
    <w:rsid w:val="009317F6"/>
    <w:rsid w:val="0093305E"/>
    <w:rsid w:val="00933A74"/>
    <w:rsid w:val="00934115"/>
    <w:rsid w:val="00934A26"/>
    <w:rsid w:val="00936458"/>
    <w:rsid w:val="00936775"/>
    <w:rsid w:val="00936D8E"/>
    <w:rsid w:val="00937126"/>
    <w:rsid w:val="00937604"/>
    <w:rsid w:val="0093770D"/>
    <w:rsid w:val="00937A48"/>
    <w:rsid w:val="00940A61"/>
    <w:rsid w:val="00940BE2"/>
    <w:rsid w:val="00941C4F"/>
    <w:rsid w:val="00944BF3"/>
    <w:rsid w:val="00945553"/>
    <w:rsid w:val="009457DB"/>
    <w:rsid w:val="0094633C"/>
    <w:rsid w:val="00946409"/>
    <w:rsid w:val="009471D1"/>
    <w:rsid w:val="00947BBF"/>
    <w:rsid w:val="009507DD"/>
    <w:rsid w:val="00951D23"/>
    <w:rsid w:val="009525F7"/>
    <w:rsid w:val="00952D03"/>
    <w:rsid w:val="0095431E"/>
    <w:rsid w:val="00954540"/>
    <w:rsid w:val="00954AF4"/>
    <w:rsid w:val="00955922"/>
    <w:rsid w:val="00955D78"/>
    <w:rsid w:val="0095620D"/>
    <w:rsid w:val="00957B01"/>
    <w:rsid w:val="00960567"/>
    <w:rsid w:val="00961B24"/>
    <w:rsid w:val="00961FA9"/>
    <w:rsid w:val="009622FD"/>
    <w:rsid w:val="0096334B"/>
    <w:rsid w:val="0096483C"/>
    <w:rsid w:val="00964A51"/>
    <w:rsid w:val="0096615D"/>
    <w:rsid w:val="00966573"/>
    <w:rsid w:val="0096702E"/>
    <w:rsid w:val="0096731B"/>
    <w:rsid w:val="009677AA"/>
    <w:rsid w:val="00970172"/>
    <w:rsid w:val="00970607"/>
    <w:rsid w:val="00971B6D"/>
    <w:rsid w:val="0097223B"/>
    <w:rsid w:val="00972B05"/>
    <w:rsid w:val="00972C71"/>
    <w:rsid w:val="00973A0E"/>
    <w:rsid w:val="00976C14"/>
    <w:rsid w:val="0097709D"/>
    <w:rsid w:val="00977443"/>
    <w:rsid w:val="00977BBF"/>
    <w:rsid w:val="00980472"/>
    <w:rsid w:val="00980673"/>
    <w:rsid w:val="00980AF2"/>
    <w:rsid w:val="009813BE"/>
    <w:rsid w:val="009815DE"/>
    <w:rsid w:val="00982A28"/>
    <w:rsid w:val="00984C1C"/>
    <w:rsid w:val="009855F9"/>
    <w:rsid w:val="0098605D"/>
    <w:rsid w:val="009861E5"/>
    <w:rsid w:val="00990A12"/>
    <w:rsid w:val="00991D59"/>
    <w:rsid w:val="00992197"/>
    <w:rsid w:val="00992303"/>
    <w:rsid w:val="00992764"/>
    <w:rsid w:val="009927DF"/>
    <w:rsid w:val="009928CA"/>
    <w:rsid w:val="009942B5"/>
    <w:rsid w:val="00994665"/>
    <w:rsid w:val="0099496D"/>
    <w:rsid w:val="00994B2D"/>
    <w:rsid w:val="009952A7"/>
    <w:rsid w:val="00995480"/>
    <w:rsid w:val="00996183"/>
    <w:rsid w:val="00997732"/>
    <w:rsid w:val="009978E1"/>
    <w:rsid w:val="00997F41"/>
    <w:rsid w:val="009A0C0D"/>
    <w:rsid w:val="009A1303"/>
    <w:rsid w:val="009A1314"/>
    <w:rsid w:val="009A18CA"/>
    <w:rsid w:val="009A22C3"/>
    <w:rsid w:val="009A2C01"/>
    <w:rsid w:val="009A3A80"/>
    <w:rsid w:val="009A3B28"/>
    <w:rsid w:val="009A3F0F"/>
    <w:rsid w:val="009A4B33"/>
    <w:rsid w:val="009A5672"/>
    <w:rsid w:val="009A5982"/>
    <w:rsid w:val="009A7237"/>
    <w:rsid w:val="009A7A18"/>
    <w:rsid w:val="009B08F8"/>
    <w:rsid w:val="009B11DC"/>
    <w:rsid w:val="009B1392"/>
    <w:rsid w:val="009B1397"/>
    <w:rsid w:val="009B15F5"/>
    <w:rsid w:val="009B1CBA"/>
    <w:rsid w:val="009B33C5"/>
    <w:rsid w:val="009B33FF"/>
    <w:rsid w:val="009B3864"/>
    <w:rsid w:val="009B3A06"/>
    <w:rsid w:val="009B53CF"/>
    <w:rsid w:val="009B56F7"/>
    <w:rsid w:val="009B5831"/>
    <w:rsid w:val="009B591F"/>
    <w:rsid w:val="009B5F20"/>
    <w:rsid w:val="009B6191"/>
    <w:rsid w:val="009B63B1"/>
    <w:rsid w:val="009B64EC"/>
    <w:rsid w:val="009B6C81"/>
    <w:rsid w:val="009B7AA2"/>
    <w:rsid w:val="009C0675"/>
    <w:rsid w:val="009C0F3B"/>
    <w:rsid w:val="009C137F"/>
    <w:rsid w:val="009C204E"/>
    <w:rsid w:val="009C3AB8"/>
    <w:rsid w:val="009C3E08"/>
    <w:rsid w:val="009C4A66"/>
    <w:rsid w:val="009C51B0"/>
    <w:rsid w:val="009C5E2B"/>
    <w:rsid w:val="009C63D7"/>
    <w:rsid w:val="009C7F50"/>
    <w:rsid w:val="009D028C"/>
    <w:rsid w:val="009D0359"/>
    <w:rsid w:val="009D04F5"/>
    <w:rsid w:val="009D1352"/>
    <w:rsid w:val="009D177A"/>
    <w:rsid w:val="009D21FC"/>
    <w:rsid w:val="009D231C"/>
    <w:rsid w:val="009D3789"/>
    <w:rsid w:val="009D4EE8"/>
    <w:rsid w:val="009D5D28"/>
    <w:rsid w:val="009D5D87"/>
    <w:rsid w:val="009D63BD"/>
    <w:rsid w:val="009D6882"/>
    <w:rsid w:val="009D7513"/>
    <w:rsid w:val="009D774B"/>
    <w:rsid w:val="009D7989"/>
    <w:rsid w:val="009D7A93"/>
    <w:rsid w:val="009D7B6E"/>
    <w:rsid w:val="009E087E"/>
    <w:rsid w:val="009E0D82"/>
    <w:rsid w:val="009E1BAC"/>
    <w:rsid w:val="009E1CFE"/>
    <w:rsid w:val="009E207C"/>
    <w:rsid w:val="009E20BA"/>
    <w:rsid w:val="009E20BB"/>
    <w:rsid w:val="009E31A4"/>
    <w:rsid w:val="009E3690"/>
    <w:rsid w:val="009E3EF0"/>
    <w:rsid w:val="009E4015"/>
    <w:rsid w:val="009E404D"/>
    <w:rsid w:val="009E410B"/>
    <w:rsid w:val="009E4399"/>
    <w:rsid w:val="009E5483"/>
    <w:rsid w:val="009E6802"/>
    <w:rsid w:val="009F0223"/>
    <w:rsid w:val="009F097F"/>
    <w:rsid w:val="009F0FB7"/>
    <w:rsid w:val="009F178D"/>
    <w:rsid w:val="009F2178"/>
    <w:rsid w:val="009F24F6"/>
    <w:rsid w:val="009F2911"/>
    <w:rsid w:val="009F32F9"/>
    <w:rsid w:val="009F36A0"/>
    <w:rsid w:val="009F378A"/>
    <w:rsid w:val="009F38AF"/>
    <w:rsid w:val="009F4059"/>
    <w:rsid w:val="009F436C"/>
    <w:rsid w:val="009F4419"/>
    <w:rsid w:val="009F4699"/>
    <w:rsid w:val="009F49C3"/>
    <w:rsid w:val="009F4B27"/>
    <w:rsid w:val="009F79AB"/>
    <w:rsid w:val="009F79F4"/>
    <w:rsid w:val="009F7E6E"/>
    <w:rsid w:val="009F7F95"/>
    <w:rsid w:val="00A009D0"/>
    <w:rsid w:val="00A01182"/>
    <w:rsid w:val="00A012E3"/>
    <w:rsid w:val="00A015BC"/>
    <w:rsid w:val="00A01CED"/>
    <w:rsid w:val="00A01D6B"/>
    <w:rsid w:val="00A02116"/>
    <w:rsid w:val="00A02C39"/>
    <w:rsid w:val="00A038AC"/>
    <w:rsid w:val="00A039F9"/>
    <w:rsid w:val="00A03AD3"/>
    <w:rsid w:val="00A04C7C"/>
    <w:rsid w:val="00A04FFB"/>
    <w:rsid w:val="00A05069"/>
    <w:rsid w:val="00A05855"/>
    <w:rsid w:val="00A05C59"/>
    <w:rsid w:val="00A0617C"/>
    <w:rsid w:val="00A0663A"/>
    <w:rsid w:val="00A0699A"/>
    <w:rsid w:val="00A07696"/>
    <w:rsid w:val="00A07924"/>
    <w:rsid w:val="00A10078"/>
    <w:rsid w:val="00A10412"/>
    <w:rsid w:val="00A124C5"/>
    <w:rsid w:val="00A13C5F"/>
    <w:rsid w:val="00A141BE"/>
    <w:rsid w:val="00A15DCD"/>
    <w:rsid w:val="00A16164"/>
    <w:rsid w:val="00A16184"/>
    <w:rsid w:val="00A16F5E"/>
    <w:rsid w:val="00A17951"/>
    <w:rsid w:val="00A17BF5"/>
    <w:rsid w:val="00A17FCB"/>
    <w:rsid w:val="00A20135"/>
    <w:rsid w:val="00A2142A"/>
    <w:rsid w:val="00A227CC"/>
    <w:rsid w:val="00A22DF0"/>
    <w:rsid w:val="00A23493"/>
    <w:rsid w:val="00A23509"/>
    <w:rsid w:val="00A2382E"/>
    <w:rsid w:val="00A24CC5"/>
    <w:rsid w:val="00A25208"/>
    <w:rsid w:val="00A255B1"/>
    <w:rsid w:val="00A25F19"/>
    <w:rsid w:val="00A26649"/>
    <w:rsid w:val="00A26F29"/>
    <w:rsid w:val="00A312F8"/>
    <w:rsid w:val="00A31CE6"/>
    <w:rsid w:val="00A322E2"/>
    <w:rsid w:val="00A32302"/>
    <w:rsid w:val="00A323F3"/>
    <w:rsid w:val="00A32977"/>
    <w:rsid w:val="00A33E41"/>
    <w:rsid w:val="00A34D3B"/>
    <w:rsid w:val="00A34E7E"/>
    <w:rsid w:val="00A35E8D"/>
    <w:rsid w:val="00A362AE"/>
    <w:rsid w:val="00A37900"/>
    <w:rsid w:val="00A411A0"/>
    <w:rsid w:val="00A4141B"/>
    <w:rsid w:val="00A414E6"/>
    <w:rsid w:val="00A41B7D"/>
    <w:rsid w:val="00A41E2B"/>
    <w:rsid w:val="00A42A5D"/>
    <w:rsid w:val="00A42B82"/>
    <w:rsid w:val="00A42E64"/>
    <w:rsid w:val="00A43069"/>
    <w:rsid w:val="00A437C5"/>
    <w:rsid w:val="00A44837"/>
    <w:rsid w:val="00A451FE"/>
    <w:rsid w:val="00A4533E"/>
    <w:rsid w:val="00A45D4E"/>
    <w:rsid w:val="00A45FD9"/>
    <w:rsid w:val="00A46625"/>
    <w:rsid w:val="00A4669F"/>
    <w:rsid w:val="00A46807"/>
    <w:rsid w:val="00A47460"/>
    <w:rsid w:val="00A47748"/>
    <w:rsid w:val="00A47813"/>
    <w:rsid w:val="00A50521"/>
    <w:rsid w:val="00A50915"/>
    <w:rsid w:val="00A50B41"/>
    <w:rsid w:val="00A50B49"/>
    <w:rsid w:val="00A50BF6"/>
    <w:rsid w:val="00A5168D"/>
    <w:rsid w:val="00A518CC"/>
    <w:rsid w:val="00A52004"/>
    <w:rsid w:val="00A52328"/>
    <w:rsid w:val="00A53B0A"/>
    <w:rsid w:val="00A55014"/>
    <w:rsid w:val="00A55CC8"/>
    <w:rsid w:val="00A56F69"/>
    <w:rsid w:val="00A56FD5"/>
    <w:rsid w:val="00A5708F"/>
    <w:rsid w:val="00A579AD"/>
    <w:rsid w:val="00A57E45"/>
    <w:rsid w:val="00A57F93"/>
    <w:rsid w:val="00A6007E"/>
    <w:rsid w:val="00A60498"/>
    <w:rsid w:val="00A6196A"/>
    <w:rsid w:val="00A61E2E"/>
    <w:rsid w:val="00A61FF9"/>
    <w:rsid w:val="00A627D1"/>
    <w:rsid w:val="00A62829"/>
    <w:rsid w:val="00A6317E"/>
    <w:rsid w:val="00A634A9"/>
    <w:rsid w:val="00A641A8"/>
    <w:rsid w:val="00A64BBE"/>
    <w:rsid w:val="00A656E7"/>
    <w:rsid w:val="00A6577C"/>
    <w:rsid w:val="00A657F2"/>
    <w:rsid w:val="00A659CF"/>
    <w:rsid w:val="00A65BCD"/>
    <w:rsid w:val="00A65D42"/>
    <w:rsid w:val="00A65FEB"/>
    <w:rsid w:val="00A669A1"/>
    <w:rsid w:val="00A67358"/>
    <w:rsid w:val="00A67514"/>
    <w:rsid w:val="00A67610"/>
    <w:rsid w:val="00A67B9B"/>
    <w:rsid w:val="00A67CCB"/>
    <w:rsid w:val="00A703B8"/>
    <w:rsid w:val="00A71278"/>
    <w:rsid w:val="00A71C50"/>
    <w:rsid w:val="00A72165"/>
    <w:rsid w:val="00A72523"/>
    <w:rsid w:val="00A72FEB"/>
    <w:rsid w:val="00A7322C"/>
    <w:rsid w:val="00A73F10"/>
    <w:rsid w:val="00A745E9"/>
    <w:rsid w:val="00A74C24"/>
    <w:rsid w:val="00A74C82"/>
    <w:rsid w:val="00A755AD"/>
    <w:rsid w:val="00A7612B"/>
    <w:rsid w:val="00A8087F"/>
    <w:rsid w:val="00A81369"/>
    <w:rsid w:val="00A815FE"/>
    <w:rsid w:val="00A82303"/>
    <w:rsid w:val="00A837A1"/>
    <w:rsid w:val="00A843B4"/>
    <w:rsid w:val="00A85019"/>
    <w:rsid w:val="00A853E4"/>
    <w:rsid w:val="00A863F1"/>
    <w:rsid w:val="00A8653F"/>
    <w:rsid w:val="00A86632"/>
    <w:rsid w:val="00A86B66"/>
    <w:rsid w:val="00A875EA"/>
    <w:rsid w:val="00A876BB"/>
    <w:rsid w:val="00A87CE1"/>
    <w:rsid w:val="00A901C3"/>
    <w:rsid w:val="00A9068A"/>
    <w:rsid w:val="00A90930"/>
    <w:rsid w:val="00A9241B"/>
    <w:rsid w:val="00A9286C"/>
    <w:rsid w:val="00A9397B"/>
    <w:rsid w:val="00A946D1"/>
    <w:rsid w:val="00A94BE1"/>
    <w:rsid w:val="00A97243"/>
    <w:rsid w:val="00A97DD9"/>
    <w:rsid w:val="00AA0A1E"/>
    <w:rsid w:val="00AA0B0C"/>
    <w:rsid w:val="00AA0B68"/>
    <w:rsid w:val="00AA11B3"/>
    <w:rsid w:val="00AA1554"/>
    <w:rsid w:val="00AA240E"/>
    <w:rsid w:val="00AA2645"/>
    <w:rsid w:val="00AA59CA"/>
    <w:rsid w:val="00AA68FB"/>
    <w:rsid w:val="00AA6EAA"/>
    <w:rsid w:val="00AA7031"/>
    <w:rsid w:val="00AB101D"/>
    <w:rsid w:val="00AB2F03"/>
    <w:rsid w:val="00AB3770"/>
    <w:rsid w:val="00AB3F64"/>
    <w:rsid w:val="00AB415E"/>
    <w:rsid w:val="00AB522F"/>
    <w:rsid w:val="00AB591D"/>
    <w:rsid w:val="00AB5AA1"/>
    <w:rsid w:val="00AB6FD3"/>
    <w:rsid w:val="00AB7217"/>
    <w:rsid w:val="00AB729D"/>
    <w:rsid w:val="00AB7A3F"/>
    <w:rsid w:val="00AB7C4B"/>
    <w:rsid w:val="00AC0B96"/>
    <w:rsid w:val="00AC0F32"/>
    <w:rsid w:val="00AC1039"/>
    <w:rsid w:val="00AC153E"/>
    <w:rsid w:val="00AC15E6"/>
    <w:rsid w:val="00AC2080"/>
    <w:rsid w:val="00AC2E36"/>
    <w:rsid w:val="00AC34A6"/>
    <w:rsid w:val="00AC3AFF"/>
    <w:rsid w:val="00AC3B00"/>
    <w:rsid w:val="00AC3BBA"/>
    <w:rsid w:val="00AC42E4"/>
    <w:rsid w:val="00AC4501"/>
    <w:rsid w:val="00AC550F"/>
    <w:rsid w:val="00AC63A1"/>
    <w:rsid w:val="00AC6D01"/>
    <w:rsid w:val="00AC701F"/>
    <w:rsid w:val="00AC7C51"/>
    <w:rsid w:val="00AD01C6"/>
    <w:rsid w:val="00AD08E5"/>
    <w:rsid w:val="00AD1FB4"/>
    <w:rsid w:val="00AD22DB"/>
    <w:rsid w:val="00AD24FD"/>
    <w:rsid w:val="00AD505D"/>
    <w:rsid w:val="00AD5987"/>
    <w:rsid w:val="00AD62E5"/>
    <w:rsid w:val="00AD649C"/>
    <w:rsid w:val="00AD6547"/>
    <w:rsid w:val="00AD733C"/>
    <w:rsid w:val="00AD76E3"/>
    <w:rsid w:val="00AD7DD9"/>
    <w:rsid w:val="00AE0C5B"/>
    <w:rsid w:val="00AE0CD5"/>
    <w:rsid w:val="00AE1655"/>
    <w:rsid w:val="00AE3900"/>
    <w:rsid w:val="00AE4893"/>
    <w:rsid w:val="00AE55EA"/>
    <w:rsid w:val="00AE5B1C"/>
    <w:rsid w:val="00AE5B7D"/>
    <w:rsid w:val="00AE6807"/>
    <w:rsid w:val="00AE68D9"/>
    <w:rsid w:val="00AE6A04"/>
    <w:rsid w:val="00AE7D0B"/>
    <w:rsid w:val="00AF0A0C"/>
    <w:rsid w:val="00AF0A18"/>
    <w:rsid w:val="00AF11C4"/>
    <w:rsid w:val="00AF1E52"/>
    <w:rsid w:val="00AF304F"/>
    <w:rsid w:val="00AF3210"/>
    <w:rsid w:val="00AF3404"/>
    <w:rsid w:val="00AF3433"/>
    <w:rsid w:val="00AF37D5"/>
    <w:rsid w:val="00AF3E3E"/>
    <w:rsid w:val="00AF442B"/>
    <w:rsid w:val="00AF57F2"/>
    <w:rsid w:val="00AF6AC5"/>
    <w:rsid w:val="00AF74C8"/>
    <w:rsid w:val="00AF75B6"/>
    <w:rsid w:val="00AF75EF"/>
    <w:rsid w:val="00B01C16"/>
    <w:rsid w:val="00B01DA7"/>
    <w:rsid w:val="00B02B97"/>
    <w:rsid w:val="00B02D8A"/>
    <w:rsid w:val="00B03078"/>
    <w:rsid w:val="00B0335E"/>
    <w:rsid w:val="00B07D95"/>
    <w:rsid w:val="00B1162D"/>
    <w:rsid w:val="00B11D7E"/>
    <w:rsid w:val="00B1286C"/>
    <w:rsid w:val="00B12E60"/>
    <w:rsid w:val="00B12F98"/>
    <w:rsid w:val="00B1456C"/>
    <w:rsid w:val="00B14C71"/>
    <w:rsid w:val="00B154A7"/>
    <w:rsid w:val="00B15984"/>
    <w:rsid w:val="00B163A1"/>
    <w:rsid w:val="00B1648F"/>
    <w:rsid w:val="00B165B2"/>
    <w:rsid w:val="00B16B66"/>
    <w:rsid w:val="00B16F74"/>
    <w:rsid w:val="00B1794E"/>
    <w:rsid w:val="00B17F9F"/>
    <w:rsid w:val="00B2026C"/>
    <w:rsid w:val="00B20646"/>
    <w:rsid w:val="00B20DD9"/>
    <w:rsid w:val="00B22389"/>
    <w:rsid w:val="00B2277D"/>
    <w:rsid w:val="00B23474"/>
    <w:rsid w:val="00B23DF1"/>
    <w:rsid w:val="00B23EFC"/>
    <w:rsid w:val="00B24E41"/>
    <w:rsid w:val="00B24E74"/>
    <w:rsid w:val="00B24EC9"/>
    <w:rsid w:val="00B25999"/>
    <w:rsid w:val="00B25BDE"/>
    <w:rsid w:val="00B26D67"/>
    <w:rsid w:val="00B2737D"/>
    <w:rsid w:val="00B276ED"/>
    <w:rsid w:val="00B301F0"/>
    <w:rsid w:val="00B31CC0"/>
    <w:rsid w:val="00B320BA"/>
    <w:rsid w:val="00B3263D"/>
    <w:rsid w:val="00B32702"/>
    <w:rsid w:val="00B32A16"/>
    <w:rsid w:val="00B34609"/>
    <w:rsid w:val="00B3565E"/>
    <w:rsid w:val="00B36568"/>
    <w:rsid w:val="00B3684E"/>
    <w:rsid w:val="00B412C9"/>
    <w:rsid w:val="00B41367"/>
    <w:rsid w:val="00B41661"/>
    <w:rsid w:val="00B419A2"/>
    <w:rsid w:val="00B42C66"/>
    <w:rsid w:val="00B43369"/>
    <w:rsid w:val="00B433FC"/>
    <w:rsid w:val="00B4379E"/>
    <w:rsid w:val="00B43D08"/>
    <w:rsid w:val="00B44561"/>
    <w:rsid w:val="00B44BC7"/>
    <w:rsid w:val="00B451BD"/>
    <w:rsid w:val="00B455BA"/>
    <w:rsid w:val="00B455F2"/>
    <w:rsid w:val="00B46097"/>
    <w:rsid w:val="00B4621D"/>
    <w:rsid w:val="00B468D8"/>
    <w:rsid w:val="00B50D24"/>
    <w:rsid w:val="00B50F76"/>
    <w:rsid w:val="00B516C6"/>
    <w:rsid w:val="00B51955"/>
    <w:rsid w:val="00B51A88"/>
    <w:rsid w:val="00B51C76"/>
    <w:rsid w:val="00B51D4E"/>
    <w:rsid w:val="00B52603"/>
    <w:rsid w:val="00B53826"/>
    <w:rsid w:val="00B558AD"/>
    <w:rsid w:val="00B55B4C"/>
    <w:rsid w:val="00B55EC2"/>
    <w:rsid w:val="00B571B1"/>
    <w:rsid w:val="00B576A4"/>
    <w:rsid w:val="00B57A8A"/>
    <w:rsid w:val="00B57D68"/>
    <w:rsid w:val="00B60565"/>
    <w:rsid w:val="00B60576"/>
    <w:rsid w:val="00B60C81"/>
    <w:rsid w:val="00B61367"/>
    <w:rsid w:val="00B61398"/>
    <w:rsid w:val="00B63F0F"/>
    <w:rsid w:val="00B64933"/>
    <w:rsid w:val="00B6635B"/>
    <w:rsid w:val="00B66416"/>
    <w:rsid w:val="00B66598"/>
    <w:rsid w:val="00B66CD8"/>
    <w:rsid w:val="00B66D02"/>
    <w:rsid w:val="00B66D52"/>
    <w:rsid w:val="00B6788A"/>
    <w:rsid w:val="00B6799D"/>
    <w:rsid w:val="00B7119F"/>
    <w:rsid w:val="00B71204"/>
    <w:rsid w:val="00B71CDB"/>
    <w:rsid w:val="00B72722"/>
    <w:rsid w:val="00B730C4"/>
    <w:rsid w:val="00B7344E"/>
    <w:rsid w:val="00B73C16"/>
    <w:rsid w:val="00B73CD5"/>
    <w:rsid w:val="00B74075"/>
    <w:rsid w:val="00B7528B"/>
    <w:rsid w:val="00B753CC"/>
    <w:rsid w:val="00B76567"/>
    <w:rsid w:val="00B774BC"/>
    <w:rsid w:val="00B8149C"/>
    <w:rsid w:val="00B81823"/>
    <w:rsid w:val="00B81B2F"/>
    <w:rsid w:val="00B81B3F"/>
    <w:rsid w:val="00B82B71"/>
    <w:rsid w:val="00B82D93"/>
    <w:rsid w:val="00B835EC"/>
    <w:rsid w:val="00B83D99"/>
    <w:rsid w:val="00B83E3E"/>
    <w:rsid w:val="00B83E65"/>
    <w:rsid w:val="00B8478A"/>
    <w:rsid w:val="00B8483E"/>
    <w:rsid w:val="00B848E4"/>
    <w:rsid w:val="00B84997"/>
    <w:rsid w:val="00B849C6"/>
    <w:rsid w:val="00B84CEC"/>
    <w:rsid w:val="00B852AA"/>
    <w:rsid w:val="00B85721"/>
    <w:rsid w:val="00B86D98"/>
    <w:rsid w:val="00B86E84"/>
    <w:rsid w:val="00B87856"/>
    <w:rsid w:val="00B90C60"/>
    <w:rsid w:val="00B9102E"/>
    <w:rsid w:val="00B9233A"/>
    <w:rsid w:val="00B92FA2"/>
    <w:rsid w:val="00B936D1"/>
    <w:rsid w:val="00B9421C"/>
    <w:rsid w:val="00B944C3"/>
    <w:rsid w:val="00B94992"/>
    <w:rsid w:val="00B94C5E"/>
    <w:rsid w:val="00B95216"/>
    <w:rsid w:val="00B95B74"/>
    <w:rsid w:val="00B964F6"/>
    <w:rsid w:val="00B96729"/>
    <w:rsid w:val="00B96EB7"/>
    <w:rsid w:val="00B97167"/>
    <w:rsid w:val="00B97C09"/>
    <w:rsid w:val="00B97F67"/>
    <w:rsid w:val="00BA079B"/>
    <w:rsid w:val="00BA0C92"/>
    <w:rsid w:val="00BA1155"/>
    <w:rsid w:val="00BA4029"/>
    <w:rsid w:val="00BA4131"/>
    <w:rsid w:val="00BA4371"/>
    <w:rsid w:val="00BA515F"/>
    <w:rsid w:val="00BA6E18"/>
    <w:rsid w:val="00BA77CB"/>
    <w:rsid w:val="00BA7987"/>
    <w:rsid w:val="00BB02A9"/>
    <w:rsid w:val="00BB0654"/>
    <w:rsid w:val="00BB09FC"/>
    <w:rsid w:val="00BB0BC0"/>
    <w:rsid w:val="00BB1DED"/>
    <w:rsid w:val="00BB2A6B"/>
    <w:rsid w:val="00BB2B03"/>
    <w:rsid w:val="00BB2F04"/>
    <w:rsid w:val="00BB352C"/>
    <w:rsid w:val="00BB3645"/>
    <w:rsid w:val="00BB3D98"/>
    <w:rsid w:val="00BB3DF6"/>
    <w:rsid w:val="00BB4BE0"/>
    <w:rsid w:val="00BB5063"/>
    <w:rsid w:val="00BB5A3B"/>
    <w:rsid w:val="00BB5AC5"/>
    <w:rsid w:val="00BB6AE9"/>
    <w:rsid w:val="00BB6B7D"/>
    <w:rsid w:val="00BC0C1B"/>
    <w:rsid w:val="00BC0E05"/>
    <w:rsid w:val="00BC14FE"/>
    <w:rsid w:val="00BC154C"/>
    <w:rsid w:val="00BC2166"/>
    <w:rsid w:val="00BC243C"/>
    <w:rsid w:val="00BC2D9E"/>
    <w:rsid w:val="00BC2F21"/>
    <w:rsid w:val="00BC33AE"/>
    <w:rsid w:val="00BC397E"/>
    <w:rsid w:val="00BC399B"/>
    <w:rsid w:val="00BC3E55"/>
    <w:rsid w:val="00BC451B"/>
    <w:rsid w:val="00BC4B10"/>
    <w:rsid w:val="00BC4B42"/>
    <w:rsid w:val="00BC4B8A"/>
    <w:rsid w:val="00BC621F"/>
    <w:rsid w:val="00BC7207"/>
    <w:rsid w:val="00BD08C0"/>
    <w:rsid w:val="00BD3049"/>
    <w:rsid w:val="00BD3320"/>
    <w:rsid w:val="00BD3BAA"/>
    <w:rsid w:val="00BD4416"/>
    <w:rsid w:val="00BD4515"/>
    <w:rsid w:val="00BD46DC"/>
    <w:rsid w:val="00BD4F62"/>
    <w:rsid w:val="00BD52C4"/>
    <w:rsid w:val="00BD5A39"/>
    <w:rsid w:val="00BD729E"/>
    <w:rsid w:val="00BD7806"/>
    <w:rsid w:val="00BE0B5E"/>
    <w:rsid w:val="00BE1360"/>
    <w:rsid w:val="00BE1D6D"/>
    <w:rsid w:val="00BE2BF7"/>
    <w:rsid w:val="00BE34E2"/>
    <w:rsid w:val="00BE370A"/>
    <w:rsid w:val="00BE43B4"/>
    <w:rsid w:val="00BE48F1"/>
    <w:rsid w:val="00BE4947"/>
    <w:rsid w:val="00BE4A28"/>
    <w:rsid w:val="00BE4F22"/>
    <w:rsid w:val="00BE50FE"/>
    <w:rsid w:val="00BE5682"/>
    <w:rsid w:val="00BE5A4F"/>
    <w:rsid w:val="00BE60B2"/>
    <w:rsid w:val="00BE6100"/>
    <w:rsid w:val="00BE6963"/>
    <w:rsid w:val="00BE6F02"/>
    <w:rsid w:val="00BE7228"/>
    <w:rsid w:val="00BE7B57"/>
    <w:rsid w:val="00BF153C"/>
    <w:rsid w:val="00BF1991"/>
    <w:rsid w:val="00BF1E23"/>
    <w:rsid w:val="00BF30AA"/>
    <w:rsid w:val="00BF3E04"/>
    <w:rsid w:val="00BF6107"/>
    <w:rsid w:val="00BF69CD"/>
    <w:rsid w:val="00BF7759"/>
    <w:rsid w:val="00BF790E"/>
    <w:rsid w:val="00C015F5"/>
    <w:rsid w:val="00C019CB"/>
    <w:rsid w:val="00C02197"/>
    <w:rsid w:val="00C041B6"/>
    <w:rsid w:val="00C04701"/>
    <w:rsid w:val="00C049C2"/>
    <w:rsid w:val="00C04EB5"/>
    <w:rsid w:val="00C05A82"/>
    <w:rsid w:val="00C05F19"/>
    <w:rsid w:val="00C06011"/>
    <w:rsid w:val="00C068DC"/>
    <w:rsid w:val="00C06A1C"/>
    <w:rsid w:val="00C06EEE"/>
    <w:rsid w:val="00C079BA"/>
    <w:rsid w:val="00C107E3"/>
    <w:rsid w:val="00C10DED"/>
    <w:rsid w:val="00C116E0"/>
    <w:rsid w:val="00C1205C"/>
    <w:rsid w:val="00C122E4"/>
    <w:rsid w:val="00C12B8A"/>
    <w:rsid w:val="00C135E9"/>
    <w:rsid w:val="00C138DE"/>
    <w:rsid w:val="00C15823"/>
    <w:rsid w:val="00C17217"/>
    <w:rsid w:val="00C20294"/>
    <w:rsid w:val="00C205D5"/>
    <w:rsid w:val="00C21460"/>
    <w:rsid w:val="00C21B5D"/>
    <w:rsid w:val="00C22975"/>
    <w:rsid w:val="00C22F3D"/>
    <w:rsid w:val="00C234C6"/>
    <w:rsid w:val="00C23514"/>
    <w:rsid w:val="00C23974"/>
    <w:rsid w:val="00C2499D"/>
    <w:rsid w:val="00C25A42"/>
    <w:rsid w:val="00C26D11"/>
    <w:rsid w:val="00C26E17"/>
    <w:rsid w:val="00C27057"/>
    <w:rsid w:val="00C2725B"/>
    <w:rsid w:val="00C276C8"/>
    <w:rsid w:val="00C3051C"/>
    <w:rsid w:val="00C308C8"/>
    <w:rsid w:val="00C31039"/>
    <w:rsid w:val="00C32182"/>
    <w:rsid w:val="00C3226C"/>
    <w:rsid w:val="00C32CD6"/>
    <w:rsid w:val="00C342EE"/>
    <w:rsid w:val="00C348D7"/>
    <w:rsid w:val="00C34CAD"/>
    <w:rsid w:val="00C35B46"/>
    <w:rsid w:val="00C366B2"/>
    <w:rsid w:val="00C36EE9"/>
    <w:rsid w:val="00C36F04"/>
    <w:rsid w:val="00C37058"/>
    <w:rsid w:val="00C3758E"/>
    <w:rsid w:val="00C405DB"/>
    <w:rsid w:val="00C40BAD"/>
    <w:rsid w:val="00C41704"/>
    <w:rsid w:val="00C41C6E"/>
    <w:rsid w:val="00C424CB"/>
    <w:rsid w:val="00C42E37"/>
    <w:rsid w:val="00C43056"/>
    <w:rsid w:val="00C45717"/>
    <w:rsid w:val="00C459D9"/>
    <w:rsid w:val="00C45F39"/>
    <w:rsid w:val="00C47B29"/>
    <w:rsid w:val="00C500E2"/>
    <w:rsid w:val="00C50FBB"/>
    <w:rsid w:val="00C51A12"/>
    <w:rsid w:val="00C52F45"/>
    <w:rsid w:val="00C5337D"/>
    <w:rsid w:val="00C533A0"/>
    <w:rsid w:val="00C53D67"/>
    <w:rsid w:val="00C54108"/>
    <w:rsid w:val="00C54328"/>
    <w:rsid w:val="00C55715"/>
    <w:rsid w:val="00C55CA1"/>
    <w:rsid w:val="00C56693"/>
    <w:rsid w:val="00C566FA"/>
    <w:rsid w:val="00C56CA9"/>
    <w:rsid w:val="00C57282"/>
    <w:rsid w:val="00C57C3D"/>
    <w:rsid w:val="00C6009C"/>
    <w:rsid w:val="00C60FEF"/>
    <w:rsid w:val="00C61139"/>
    <w:rsid w:val="00C61565"/>
    <w:rsid w:val="00C61CCB"/>
    <w:rsid w:val="00C61D87"/>
    <w:rsid w:val="00C63457"/>
    <w:rsid w:val="00C63C9D"/>
    <w:rsid w:val="00C650C9"/>
    <w:rsid w:val="00C660CD"/>
    <w:rsid w:val="00C671D8"/>
    <w:rsid w:val="00C702A5"/>
    <w:rsid w:val="00C713D9"/>
    <w:rsid w:val="00C71800"/>
    <w:rsid w:val="00C72265"/>
    <w:rsid w:val="00C73510"/>
    <w:rsid w:val="00C73525"/>
    <w:rsid w:val="00C736AB"/>
    <w:rsid w:val="00C76882"/>
    <w:rsid w:val="00C775DE"/>
    <w:rsid w:val="00C80317"/>
    <w:rsid w:val="00C8076C"/>
    <w:rsid w:val="00C81BE2"/>
    <w:rsid w:val="00C81C51"/>
    <w:rsid w:val="00C82F01"/>
    <w:rsid w:val="00C83DCB"/>
    <w:rsid w:val="00C85181"/>
    <w:rsid w:val="00C856E3"/>
    <w:rsid w:val="00C85AE4"/>
    <w:rsid w:val="00C86812"/>
    <w:rsid w:val="00C86EA8"/>
    <w:rsid w:val="00C87CBF"/>
    <w:rsid w:val="00C90689"/>
    <w:rsid w:val="00C90C5E"/>
    <w:rsid w:val="00C913A1"/>
    <w:rsid w:val="00C9147D"/>
    <w:rsid w:val="00C919D6"/>
    <w:rsid w:val="00C9261E"/>
    <w:rsid w:val="00C9617E"/>
    <w:rsid w:val="00C96472"/>
    <w:rsid w:val="00C977F3"/>
    <w:rsid w:val="00C97B02"/>
    <w:rsid w:val="00C97F65"/>
    <w:rsid w:val="00CA00B3"/>
    <w:rsid w:val="00CA037E"/>
    <w:rsid w:val="00CA06C9"/>
    <w:rsid w:val="00CA17B5"/>
    <w:rsid w:val="00CA1982"/>
    <w:rsid w:val="00CA1AB3"/>
    <w:rsid w:val="00CA2387"/>
    <w:rsid w:val="00CA33A2"/>
    <w:rsid w:val="00CA3576"/>
    <w:rsid w:val="00CA5176"/>
    <w:rsid w:val="00CA5971"/>
    <w:rsid w:val="00CA6C27"/>
    <w:rsid w:val="00CB057A"/>
    <w:rsid w:val="00CB113C"/>
    <w:rsid w:val="00CB1C01"/>
    <w:rsid w:val="00CB278F"/>
    <w:rsid w:val="00CB2981"/>
    <w:rsid w:val="00CB2DB4"/>
    <w:rsid w:val="00CB2F9B"/>
    <w:rsid w:val="00CB3043"/>
    <w:rsid w:val="00CB4AD8"/>
    <w:rsid w:val="00CB5305"/>
    <w:rsid w:val="00CB5668"/>
    <w:rsid w:val="00CB5CD1"/>
    <w:rsid w:val="00CB639B"/>
    <w:rsid w:val="00CB73D4"/>
    <w:rsid w:val="00CB7BA3"/>
    <w:rsid w:val="00CB7CB7"/>
    <w:rsid w:val="00CC086C"/>
    <w:rsid w:val="00CC1349"/>
    <w:rsid w:val="00CC201D"/>
    <w:rsid w:val="00CC41EA"/>
    <w:rsid w:val="00CC45DE"/>
    <w:rsid w:val="00CC46A2"/>
    <w:rsid w:val="00CC4E21"/>
    <w:rsid w:val="00CC503B"/>
    <w:rsid w:val="00CC56C5"/>
    <w:rsid w:val="00CC5DEC"/>
    <w:rsid w:val="00CC7F81"/>
    <w:rsid w:val="00CD09F4"/>
    <w:rsid w:val="00CD0BFF"/>
    <w:rsid w:val="00CD1D23"/>
    <w:rsid w:val="00CD3A68"/>
    <w:rsid w:val="00CD45FE"/>
    <w:rsid w:val="00CD5142"/>
    <w:rsid w:val="00CD5175"/>
    <w:rsid w:val="00CD54F3"/>
    <w:rsid w:val="00CD5A25"/>
    <w:rsid w:val="00CD5EBF"/>
    <w:rsid w:val="00CD6AF9"/>
    <w:rsid w:val="00CD6C18"/>
    <w:rsid w:val="00CD6E94"/>
    <w:rsid w:val="00CD7860"/>
    <w:rsid w:val="00CE04E2"/>
    <w:rsid w:val="00CE0DB5"/>
    <w:rsid w:val="00CE1ED9"/>
    <w:rsid w:val="00CE2805"/>
    <w:rsid w:val="00CE3235"/>
    <w:rsid w:val="00CE37F1"/>
    <w:rsid w:val="00CE3FDF"/>
    <w:rsid w:val="00CE46AC"/>
    <w:rsid w:val="00CE4B1F"/>
    <w:rsid w:val="00CE5233"/>
    <w:rsid w:val="00CE6712"/>
    <w:rsid w:val="00CE7321"/>
    <w:rsid w:val="00CF0825"/>
    <w:rsid w:val="00CF08F4"/>
    <w:rsid w:val="00CF12CF"/>
    <w:rsid w:val="00CF160A"/>
    <w:rsid w:val="00CF166D"/>
    <w:rsid w:val="00CF186D"/>
    <w:rsid w:val="00CF1BA2"/>
    <w:rsid w:val="00CF2743"/>
    <w:rsid w:val="00CF3767"/>
    <w:rsid w:val="00CF46D6"/>
    <w:rsid w:val="00CF4DBD"/>
    <w:rsid w:val="00CF4EA0"/>
    <w:rsid w:val="00CF53A8"/>
    <w:rsid w:val="00CF61A7"/>
    <w:rsid w:val="00D00504"/>
    <w:rsid w:val="00D00DC6"/>
    <w:rsid w:val="00D02272"/>
    <w:rsid w:val="00D02522"/>
    <w:rsid w:val="00D02B4E"/>
    <w:rsid w:val="00D02F9F"/>
    <w:rsid w:val="00D0350F"/>
    <w:rsid w:val="00D04A21"/>
    <w:rsid w:val="00D04B69"/>
    <w:rsid w:val="00D05578"/>
    <w:rsid w:val="00D0696A"/>
    <w:rsid w:val="00D06EAA"/>
    <w:rsid w:val="00D076C9"/>
    <w:rsid w:val="00D1068E"/>
    <w:rsid w:val="00D10E13"/>
    <w:rsid w:val="00D10E8A"/>
    <w:rsid w:val="00D11036"/>
    <w:rsid w:val="00D11BA0"/>
    <w:rsid w:val="00D11E2A"/>
    <w:rsid w:val="00D1317E"/>
    <w:rsid w:val="00D13AD5"/>
    <w:rsid w:val="00D143A5"/>
    <w:rsid w:val="00D1453B"/>
    <w:rsid w:val="00D1463E"/>
    <w:rsid w:val="00D156B3"/>
    <w:rsid w:val="00D158F3"/>
    <w:rsid w:val="00D15ABD"/>
    <w:rsid w:val="00D15C99"/>
    <w:rsid w:val="00D15EB7"/>
    <w:rsid w:val="00D16336"/>
    <w:rsid w:val="00D16505"/>
    <w:rsid w:val="00D169FF"/>
    <w:rsid w:val="00D16B0B"/>
    <w:rsid w:val="00D17F40"/>
    <w:rsid w:val="00D202AE"/>
    <w:rsid w:val="00D205BF"/>
    <w:rsid w:val="00D214D8"/>
    <w:rsid w:val="00D22524"/>
    <w:rsid w:val="00D233F6"/>
    <w:rsid w:val="00D23BBE"/>
    <w:rsid w:val="00D24161"/>
    <w:rsid w:val="00D24654"/>
    <w:rsid w:val="00D248E6"/>
    <w:rsid w:val="00D258DC"/>
    <w:rsid w:val="00D30722"/>
    <w:rsid w:val="00D30E8C"/>
    <w:rsid w:val="00D31527"/>
    <w:rsid w:val="00D3234E"/>
    <w:rsid w:val="00D326AA"/>
    <w:rsid w:val="00D326BB"/>
    <w:rsid w:val="00D32D52"/>
    <w:rsid w:val="00D3332D"/>
    <w:rsid w:val="00D333BD"/>
    <w:rsid w:val="00D34D24"/>
    <w:rsid w:val="00D34DE8"/>
    <w:rsid w:val="00D34F49"/>
    <w:rsid w:val="00D35176"/>
    <w:rsid w:val="00D36114"/>
    <w:rsid w:val="00D363A9"/>
    <w:rsid w:val="00D37BB1"/>
    <w:rsid w:val="00D40630"/>
    <w:rsid w:val="00D40635"/>
    <w:rsid w:val="00D41EDD"/>
    <w:rsid w:val="00D41F77"/>
    <w:rsid w:val="00D4272E"/>
    <w:rsid w:val="00D42B2B"/>
    <w:rsid w:val="00D438DD"/>
    <w:rsid w:val="00D455A3"/>
    <w:rsid w:val="00D4592D"/>
    <w:rsid w:val="00D45D11"/>
    <w:rsid w:val="00D46711"/>
    <w:rsid w:val="00D473E7"/>
    <w:rsid w:val="00D47656"/>
    <w:rsid w:val="00D47947"/>
    <w:rsid w:val="00D47B3E"/>
    <w:rsid w:val="00D50084"/>
    <w:rsid w:val="00D500FF"/>
    <w:rsid w:val="00D50843"/>
    <w:rsid w:val="00D509F7"/>
    <w:rsid w:val="00D50C62"/>
    <w:rsid w:val="00D515A8"/>
    <w:rsid w:val="00D515BB"/>
    <w:rsid w:val="00D52286"/>
    <w:rsid w:val="00D527B3"/>
    <w:rsid w:val="00D52EB8"/>
    <w:rsid w:val="00D52FE0"/>
    <w:rsid w:val="00D53CCD"/>
    <w:rsid w:val="00D54E5E"/>
    <w:rsid w:val="00D5501B"/>
    <w:rsid w:val="00D55468"/>
    <w:rsid w:val="00D55770"/>
    <w:rsid w:val="00D57C3C"/>
    <w:rsid w:val="00D60AA4"/>
    <w:rsid w:val="00D60C49"/>
    <w:rsid w:val="00D61800"/>
    <w:rsid w:val="00D61A4B"/>
    <w:rsid w:val="00D622D8"/>
    <w:rsid w:val="00D633A9"/>
    <w:rsid w:val="00D634EA"/>
    <w:rsid w:val="00D63976"/>
    <w:rsid w:val="00D63E68"/>
    <w:rsid w:val="00D64A82"/>
    <w:rsid w:val="00D64B37"/>
    <w:rsid w:val="00D6531D"/>
    <w:rsid w:val="00D66E0B"/>
    <w:rsid w:val="00D6774F"/>
    <w:rsid w:val="00D703DD"/>
    <w:rsid w:val="00D7047A"/>
    <w:rsid w:val="00D704D9"/>
    <w:rsid w:val="00D7207D"/>
    <w:rsid w:val="00D72F28"/>
    <w:rsid w:val="00D7303D"/>
    <w:rsid w:val="00D73C77"/>
    <w:rsid w:val="00D73E31"/>
    <w:rsid w:val="00D75480"/>
    <w:rsid w:val="00D75AAF"/>
    <w:rsid w:val="00D77575"/>
    <w:rsid w:val="00D77BC1"/>
    <w:rsid w:val="00D80BBE"/>
    <w:rsid w:val="00D819FC"/>
    <w:rsid w:val="00D834FE"/>
    <w:rsid w:val="00D83599"/>
    <w:rsid w:val="00D848FF"/>
    <w:rsid w:val="00D851D3"/>
    <w:rsid w:val="00D85A30"/>
    <w:rsid w:val="00D86548"/>
    <w:rsid w:val="00D870E2"/>
    <w:rsid w:val="00D87E03"/>
    <w:rsid w:val="00D90DEC"/>
    <w:rsid w:val="00D917C1"/>
    <w:rsid w:val="00D92093"/>
    <w:rsid w:val="00D925E4"/>
    <w:rsid w:val="00D928A4"/>
    <w:rsid w:val="00D92B4C"/>
    <w:rsid w:val="00D9313C"/>
    <w:rsid w:val="00D93465"/>
    <w:rsid w:val="00D93595"/>
    <w:rsid w:val="00D93980"/>
    <w:rsid w:val="00D940DE"/>
    <w:rsid w:val="00D94C39"/>
    <w:rsid w:val="00D97229"/>
    <w:rsid w:val="00D97423"/>
    <w:rsid w:val="00D9780E"/>
    <w:rsid w:val="00D97BDA"/>
    <w:rsid w:val="00DA0761"/>
    <w:rsid w:val="00DA257B"/>
    <w:rsid w:val="00DA2F6B"/>
    <w:rsid w:val="00DA30D4"/>
    <w:rsid w:val="00DA3722"/>
    <w:rsid w:val="00DA3DB7"/>
    <w:rsid w:val="00DA4481"/>
    <w:rsid w:val="00DA56B1"/>
    <w:rsid w:val="00DA6932"/>
    <w:rsid w:val="00DA6E82"/>
    <w:rsid w:val="00DA7C07"/>
    <w:rsid w:val="00DB09D2"/>
    <w:rsid w:val="00DB13D9"/>
    <w:rsid w:val="00DB14CF"/>
    <w:rsid w:val="00DB153C"/>
    <w:rsid w:val="00DB2B7C"/>
    <w:rsid w:val="00DB2C92"/>
    <w:rsid w:val="00DB42AB"/>
    <w:rsid w:val="00DB4B0C"/>
    <w:rsid w:val="00DB6134"/>
    <w:rsid w:val="00DB693D"/>
    <w:rsid w:val="00DB7C61"/>
    <w:rsid w:val="00DC08EE"/>
    <w:rsid w:val="00DC0D29"/>
    <w:rsid w:val="00DC0F1B"/>
    <w:rsid w:val="00DC0F43"/>
    <w:rsid w:val="00DC2166"/>
    <w:rsid w:val="00DC27E4"/>
    <w:rsid w:val="00DC29BD"/>
    <w:rsid w:val="00DC3F59"/>
    <w:rsid w:val="00DC435C"/>
    <w:rsid w:val="00DC6964"/>
    <w:rsid w:val="00DC6CC7"/>
    <w:rsid w:val="00DC7047"/>
    <w:rsid w:val="00DD03FF"/>
    <w:rsid w:val="00DD0F56"/>
    <w:rsid w:val="00DD1F15"/>
    <w:rsid w:val="00DD29E8"/>
    <w:rsid w:val="00DD45A0"/>
    <w:rsid w:val="00DD50F3"/>
    <w:rsid w:val="00DD53BB"/>
    <w:rsid w:val="00DD54EC"/>
    <w:rsid w:val="00DD6B0A"/>
    <w:rsid w:val="00DE064F"/>
    <w:rsid w:val="00DE0E5F"/>
    <w:rsid w:val="00DE183A"/>
    <w:rsid w:val="00DE1ADD"/>
    <w:rsid w:val="00DE2D7A"/>
    <w:rsid w:val="00DE3278"/>
    <w:rsid w:val="00DE34E6"/>
    <w:rsid w:val="00DE3579"/>
    <w:rsid w:val="00DE4DA3"/>
    <w:rsid w:val="00DE5EE3"/>
    <w:rsid w:val="00DE63BA"/>
    <w:rsid w:val="00DE6F05"/>
    <w:rsid w:val="00DF09E4"/>
    <w:rsid w:val="00DF0A25"/>
    <w:rsid w:val="00DF0C8F"/>
    <w:rsid w:val="00DF2C82"/>
    <w:rsid w:val="00DF2D4C"/>
    <w:rsid w:val="00DF3EC6"/>
    <w:rsid w:val="00DF40C3"/>
    <w:rsid w:val="00DF4254"/>
    <w:rsid w:val="00DF4365"/>
    <w:rsid w:val="00DF45E0"/>
    <w:rsid w:val="00DF4654"/>
    <w:rsid w:val="00DF595D"/>
    <w:rsid w:val="00DF5A88"/>
    <w:rsid w:val="00DF5AAE"/>
    <w:rsid w:val="00DF682D"/>
    <w:rsid w:val="00DF6A89"/>
    <w:rsid w:val="00DF72F5"/>
    <w:rsid w:val="00DF7382"/>
    <w:rsid w:val="00E000E7"/>
    <w:rsid w:val="00E00346"/>
    <w:rsid w:val="00E012DE"/>
    <w:rsid w:val="00E0167C"/>
    <w:rsid w:val="00E02B6B"/>
    <w:rsid w:val="00E03522"/>
    <w:rsid w:val="00E03D01"/>
    <w:rsid w:val="00E05975"/>
    <w:rsid w:val="00E069F6"/>
    <w:rsid w:val="00E06E56"/>
    <w:rsid w:val="00E07226"/>
    <w:rsid w:val="00E07863"/>
    <w:rsid w:val="00E10B75"/>
    <w:rsid w:val="00E1114C"/>
    <w:rsid w:val="00E11FC9"/>
    <w:rsid w:val="00E1236F"/>
    <w:rsid w:val="00E126C0"/>
    <w:rsid w:val="00E12BC8"/>
    <w:rsid w:val="00E13981"/>
    <w:rsid w:val="00E13FD1"/>
    <w:rsid w:val="00E13FE2"/>
    <w:rsid w:val="00E1491C"/>
    <w:rsid w:val="00E14D42"/>
    <w:rsid w:val="00E15601"/>
    <w:rsid w:val="00E15E34"/>
    <w:rsid w:val="00E15FD5"/>
    <w:rsid w:val="00E168C0"/>
    <w:rsid w:val="00E16C9E"/>
    <w:rsid w:val="00E17B00"/>
    <w:rsid w:val="00E20120"/>
    <w:rsid w:val="00E2025D"/>
    <w:rsid w:val="00E20B0D"/>
    <w:rsid w:val="00E212A4"/>
    <w:rsid w:val="00E2155E"/>
    <w:rsid w:val="00E2225C"/>
    <w:rsid w:val="00E225AF"/>
    <w:rsid w:val="00E22635"/>
    <w:rsid w:val="00E232FB"/>
    <w:rsid w:val="00E23323"/>
    <w:rsid w:val="00E2377C"/>
    <w:rsid w:val="00E23A5A"/>
    <w:rsid w:val="00E250F4"/>
    <w:rsid w:val="00E268C8"/>
    <w:rsid w:val="00E27C52"/>
    <w:rsid w:val="00E3076C"/>
    <w:rsid w:val="00E30D63"/>
    <w:rsid w:val="00E312C3"/>
    <w:rsid w:val="00E31633"/>
    <w:rsid w:val="00E34B4F"/>
    <w:rsid w:val="00E3704E"/>
    <w:rsid w:val="00E37A89"/>
    <w:rsid w:val="00E41648"/>
    <w:rsid w:val="00E425BF"/>
    <w:rsid w:val="00E429D6"/>
    <w:rsid w:val="00E42A42"/>
    <w:rsid w:val="00E42C7F"/>
    <w:rsid w:val="00E436C6"/>
    <w:rsid w:val="00E43CD9"/>
    <w:rsid w:val="00E44511"/>
    <w:rsid w:val="00E445CF"/>
    <w:rsid w:val="00E448CF"/>
    <w:rsid w:val="00E44A16"/>
    <w:rsid w:val="00E44C76"/>
    <w:rsid w:val="00E44C7A"/>
    <w:rsid w:val="00E45495"/>
    <w:rsid w:val="00E45626"/>
    <w:rsid w:val="00E45ECB"/>
    <w:rsid w:val="00E4690E"/>
    <w:rsid w:val="00E47CE5"/>
    <w:rsid w:val="00E50599"/>
    <w:rsid w:val="00E519E6"/>
    <w:rsid w:val="00E52185"/>
    <w:rsid w:val="00E521D0"/>
    <w:rsid w:val="00E529B5"/>
    <w:rsid w:val="00E52DAD"/>
    <w:rsid w:val="00E5317C"/>
    <w:rsid w:val="00E53746"/>
    <w:rsid w:val="00E53983"/>
    <w:rsid w:val="00E55979"/>
    <w:rsid w:val="00E55C66"/>
    <w:rsid w:val="00E55DD4"/>
    <w:rsid w:val="00E56AAE"/>
    <w:rsid w:val="00E56D70"/>
    <w:rsid w:val="00E6033B"/>
    <w:rsid w:val="00E608BF"/>
    <w:rsid w:val="00E613E9"/>
    <w:rsid w:val="00E61DB8"/>
    <w:rsid w:val="00E62A13"/>
    <w:rsid w:val="00E62BFA"/>
    <w:rsid w:val="00E635CD"/>
    <w:rsid w:val="00E6372A"/>
    <w:rsid w:val="00E643A8"/>
    <w:rsid w:val="00E64EA7"/>
    <w:rsid w:val="00E65723"/>
    <w:rsid w:val="00E6581B"/>
    <w:rsid w:val="00E65C2B"/>
    <w:rsid w:val="00E6603E"/>
    <w:rsid w:val="00E6639F"/>
    <w:rsid w:val="00E66472"/>
    <w:rsid w:val="00E671D3"/>
    <w:rsid w:val="00E67491"/>
    <w:rsid w:val="00E676D0"/>
    <w:rsid w:val="00E67868"/>
    <w:rsid w:val="00E71982"/>
    <w:rsid w:val="00E72D3C"/>
    <w:rsid w:val="00E7322C"/>
    <w:rsid w:val="00E7687A"/>
    <w:rsid w:val="00E76B26"/>
    <w:rsid w:val="00E76BC6"/>
    <w:rsid w:val="00E773BC"/>
    <w:rsid w:val="00E773D7"/>
    <w:rsid w:val="00E77ACB"/>
    <w:rsid w:val="00E77BEC"/>
    <w:rsid w:val="00E77C09"/>
    <w:rsid w:val="00E80434"/>
    <w:rsid w:val="00E80A0F"/>
    <w:rsid w:val="00E8157D"/>
    <w:rsid w:val="00E81899"/>
    <w:rsid w:val="00E81D7C"/>
    <w:rsid w:val="00E827F5"/>
    <w:rsid w:val="00E83403"/>
    <w:rsid w:val="00E83649"/>
    <w:rsid w:val="00E83A28"/>
    <w:rsid w:val="00E84D53"/>
    <w:rsid w:val="00E84FE1"/>
    <w:rsid w:val="00E851A5"/>
    <w:rsid w:val="00E8661E"/>
    <w:rsid w:val="00E86660"/>
    <w:rsid w:val="00E87DBD"/>
    <w:rsid w:val="00E904E6"/>
    <w:rsid w:val="00E90810"/>
    <w:rsid w:val="00E9091B"/>
    <w:rsid w:val="00E90DA2"/>
    <w:rsid w:val="00E90ECD"/>
    <w:rsid w:val="00E914DA"/>
    <w:rsid w:val="00E91CA2"/>
    <w:rsid w:val="00E9267C"/>
    <w:rsid w:val="00E9273F"/>
    <w:rsid w:val="00E930C1"/>
    <w:rsid w:val="00E931CD"/>
    <w:rsid w:val="00E94266"/>
    <w:rsid w:val="00E94CA4"/>
    <w:rsid w:val="00E9545F"/>
    <w:rsid w:val="00E959AD"/>
    <w:rsid w:val="00E95A90"/>
    <w:rsid w:val="00E96465"/>
    <w:rsid w:val="00E96A83"/>
    <w:rsid w:val="00E97DE1"/>
    <w:rsid w:val="00EA0541"/>
    <w:rsid w:val="00EA055B"/>
    <w:rsid w:val="00EA0843"/>
    <w:rsid w:val="00EA0B65"/>
    <w:rsid w:val="00EA0EAE"/>
    <w:rsid w:val="00EA17F0"/>
    <w:rsid w:val="00EA1D53"/>
    <w:rsid w:val="00EA1F2F"/>
    <w:rsid w:val="00EA3172"/>
    <w:rsid w:val="00EA418F"/>
    <w:rsid w:val="00EA4BF3"/>
    <w:rsid w:val="00EA5453"/>
    <w:rsid w:val="00EA61CF"/>
    <w:rsid w:val="00EA7E8F"/>
    <w:rsid w:val="00EB0E6D"/>
    <w:rsid w:val="00EB3283"/>
    <w:rsid w:val="00EB3792"/>
    <w:rsid w:val="00EB4D18"/>
    <w:rsid w:val="00EB53BC"/>
    <w:rsid w:val="00EB5E9E"/>
    <w:rsid w:val="00EB6158"/>
    <w:rsid w:val="00EB6183"/>
    <w:rsid w:val="00EB62BE"/>
    <w:rsid w:val="00EB6BD5"/>
    <w:rsid w:val="00EC0063"/>
    <w:rsid w:val="00EC081A"/>
    <w:rsid w:val="00EC25BA"/>
    <w:rsid w:val="00EC4CAA"/>
    <w:rsid w:val="00EC5673"/>
    <w:rsid w:val="00EC5EEB"/>
    <w:rsid w:val="00EC60F0"/>
    <w:rsid w:val="00EC66D6"/>
    <w:rsid w:val="00EC75EA"/>
    <w:rsid w:val="00EC7C52"/>
    <w:rsid w:val="00ED0219"/>
    <w:rsid w:val="00ED0460"/>
    <w:rsid w:val="00ED04BB"/>
    <w:rsid w:val="00ED0FE7"/>
    <w:rsid w:val="00ED124E"/>
    <w:rsid w:val="00ED1D77"/>
    <w:rsid w:val="00ED3682"/>
    <w:rsid w:val="00ED3DB3"/>
    <w:rsid w:val="00ED4183"/>
    <w:rsid w:val="00ED4319"/>
    <w:rsid w:val="00ED44B0"/>
    <w:rsid w:val="00ED511A"/>
    <w:rsid w:val="00ED517C"/>
    <w:rsid w:val="00ED51F5"/>
    <w:rsid w:val="00ED5236"/>
    <w:rsid w:val="00ED6077"/>
    <w:rsid w:val="00ED656B"/>
    <w:rsid w:val="00ED6E68"/>
    <w:rsid w:val="00EE0CF5"/>
    <w:rsid w:val="00EE0F7D"/>
    <w:rsid w:val="00EE163F"/>
    <w:rsid w:val="00EE27A4"/>
    <w:rsid w:val="00EE30E6"/>
    <w:rsid w:val="00EE31DC"/>
    <w:rsid w:val="00EE33CF"/>
    <w:rsid w:val="00EE3AE2"/>
    <w:rsid w:val="00EE3B7E"/>
    <w:rsid w:val="00EE42FB"/>
    <w:rsid w:val="00EE4A51"/>
    <w:rsid w:val="00EE5F66"/>
    <w:rsid w:val="00EE623A"/>
    <w:rsid w:val="00EE63C3"/>
    <w:rsid w:val="00EE6498"/>
    <w:rsid w:val="00EE75A9"/>
    <w:rsid w:val="00EE7CB4"/>
    <w:rsid w:val="00EE7E6B"/>
    <w:rsid w:val="00EE7FA7"/>
    <w:rsid w:val="00EF06B2"/>
    <w:rsid w:val="00EF09C7"/>
    <w:rsid w:val="00EF2544"/>
    <w:rsid w:val="00EF2B61"/>
    <w:rsid w:val="00EF35C3"/>
    <w:rsid w:val="00EF3B11"/>
    <w:rsid w:val="00EF5D16"/>
    <w:rsid w:val="00EF5D19"/>
    <w:rsid w:val="00EF6232"/>
    <w:rsid w:val="00EF75BA"/>
    <w:rsid w:val="00F00B24"/>
    <w:rsid w:val="00F00F0D"/>
    <w:rsid w:val="00F0104B"/>
    <w:rsid w:val="00F010E9"/>
    <w:rsid w:val="00F01AD0"/>
    <w:rsid w:val="00F028EA"/>
    <w:rsid w:val="00F02920"/>
    <w:rsid w:val="00F02991"/>
    <w:rsid w:val="00F02E2A"/>
    <w:rsid w:val="00F030D5"/>
    <w:rsid w:val="00F034C9"/>
    <w:rsid w:val="00F058FE"/>
    <w:rsid w:val="00F05E59"/>
    <w:rsid w:val="00F05E70"/>
    <w:rsid w:val="00F05E7E"/>
    <w:rsid w:val="00F068B6"/>
    <w:rsid w:val="00F07B5E"/>
    <w:rsid w:val="00F07F23"/>
    <w:rsid w:val="00F1042A"/>
    <w:rsid w:val="00F104E5"/>
    <w:rsid w:val="00F10753"/>
    <w:rsid w:val="00F11DA1"/>
    <w:rsid w:val="00F11FCB"/>
    <w:rsid w:val="00F12563"/>
    <w:rsid w:val="00F1286F"/>
    <w:rsid w:val="00F12945"/>
    <w:rsid w:val="00F129A0"/>
    <w:rsid w:val="00F12DB1"/>
    <w:rsid w:val="00F133C0"/>
    <w:rsid w:val="00F13444"/>
    <w:rsid w:val="00F14A1C"/>
    <w:rsid w:val="00F14D95"/>
    <w:rsid w:val="00F16728"/>
    <w:rsid w:val="00F16C0D"/>
    <w:rsid w:val="00F170F7"/>
    <w:rsid w:val="00F175A5"/>
    <w:rsid w:val="00F202B5"/>
    <w:rsid w:val="00F2084F"/>
    <w:rsid w:val="00F20E08"/>
    <w:rsid w:val="00F2147D"/>
    <w:rsid w:val="00F21C2C"/>
    <w:rsid w:val="00F24A28"/>
    <w:rsid w:val="00F25BDE"/>
    <w:rsid w:val="00F25F23"/>
    <w:rsid w:val="00F26B48"/>
    <w:rsid w:val="00F272BC"/>
    <w:rsid w:val="00F273B3"/>
    <w:rsid w:val="00F30436"/>
    <w:rsid w:val="00F32B9E"/>
    <w:rsid w:val="00F32E03"/>
    <w:rsid w:val="00F332EE"/>
    <w:rsid w:val="00F33CB7"/>
    <w:rsid w:val="00F34189"/>
    <w:rsid w:val="00F3486C"/>
    <w:rsid w:val="00F34AA2"/>
    <w:rsid w:val="00F353E8"/>
    <w:rsid w:val="00F3562C"/>
    <w:rsid w:val="00F356B5"/>
    <w:rsid w:val="00F35DB7"/>
    <w:rsid w:val="00F36967"/>
    <w:rsid w:val="00F4142E"/>
    <w:rsid w:val="00F414A9"/>
    <w:rsid w:val="00F419AC"/>
    <w:rsid w:val="00F41DC4"/>
    <w:rsid w:val="00F439C1"/>
    <w:rsid w:val="00F440CB"/>
    <w:rsid w:val="00F44C20"/>
    <w:rsid w:val="00F44CD6"/>
    <w:rsid w:val="00F44EA6"/>
    <w:rsid w:val="00F4559E"/>
    <w:rsid w:val="00F46190"/>
    <w:rsid w:val="00F4707F"/>
    <w:rsid w:val="00F473EC"/>
    <w:rsid w:val="00F474BF"/>
    <w:rsid w:val="00F475B7"/>
    <w:rsid w:val="00F47DD5"/>
    <w:rsid w:val="00F50657"/>
    <w:rsid w:val="00F50703"/>
    <w:rsid w:val="00F516DF"/>
    <w:rsid w:val="00F52A83"/>
    <w:rsid w:val="00F532E5"/>
    <w:rsid w:val="00F53FAD"/>
    <w:rsid w:val="00F545C6"/>
    <w:rsid w:val="00F54666"/>
    <w:rsid w:val="00F55B13"/>
    <w:rsid w:val="00F579F0"/>
    <w:rsid w:val="00F6082A"/>
    <w:rsid w:val="00F608A7"/>
    <w:rsid w:val="00F610D9"/>
    <w:rsid w:val="00F61280"/>
    <w:rsid w:val="00F618AF"/>
    <w:rsid w:val="00F62021"/>
    <w:rsid w:val="00F64B36"/>
    <w:rsid w:val="00F650D3"/>
    <w:rsid w:val="00F65D75"/>
    <w:rsid w:val="00F66219"/>
    <w:rsid w:val="00F6751F"/>
    <w:rsid w:val="00F6777A"/>
    <w:rsid w:val="00F6780D"/>
    <w:rsid w:val="00F67D59"/>
    <w:rsid w:val="00F70245"/>
    <w:rsid w:val="00F716B9"/>
    <w:rsid w:val="00F71894"/>
    <w:rsid w:val="00F741E6"/>
    <w:rsid w:val="00F742BF"/>
    <w:rsid w:val="00F74CC2"/>
    <w:rsid w:val="00F74EA2"/>
    <w:rsid w:val="00F76D6C"/>
    <w:rsid w:val="00F77DC5"/>
    <w:rsid w:val="00F80FC2"/>
    <w:rsid w:val="00F81699"/>
    <w:rsid w:val="00F8191C"/>
    <w:rsid w:val="00F81D85"/>
    <w:rsid w:val="00F81DE4"/>
    <w:rsid w:val="00F82076"/>
    <w:rsid w:val="00F82F57"/>
    <w:rsid w:val="00F8455A"/>
    <w:rsid w:val="00F84FB0"/>
    <w:rsid w:val="00F85E49"/>
    <w:rsid w:val="00F8611E"/>
    <w:rsid w:val="00F87AA7"/>
    <w:rsid w:val="00F90052"/>
    <w:rsid w:val="00F91248"/>
    <w:rsid w:val="00F91BD5"/>
    <w:rsid w:val="00F91F18"/>
    <w:rsid w:val="00F92270"/>
    <w:rsid w:val="00F94399"/>
    <w:rsid w:val="00F95A86"/>
    <w:rsid w:val="00F965F7"/>
    <w:rsid w:val="00F96FD9"/>
    <w:rsid w:val="00F97CDC"/>
    <w:rsid w:val="00FA0DA8"/>
    <w:rsid w:val="00FA3741"/>
    <w:rsid w:val="00FA3A72"/>
    <w:rsid w:val="00FA50B2"/>
    <w:rsid w:val="00FA5562"/>
    <w:rsid w:val="00FA586B"/>
    <w:rsid w:val="00FA6D3C"/>
    <w:rsid w:val="00FA6E44"/>
    <w:rsid w:val="00FA71C7"/>
    <w:rsid w:val="00FA78CA"/>
    <w:rsid w:val="00FA7B69"/>
    <w:rsid w:val="00FB17BA"/>
    <w:rsid w:val="00FB1E1C"/>
    <w:rsid w:val="00FB2183"/>
    <w:rsid w:val="00FB2634"/>
    <w:rsid w:val="00FB5F9A"/>
    <w:rsid w:val="00FB6203"/>
    <w:rsid w:val="00FB72C0"/>
    <w:rsid w:val="00FB7442"/>
    <w:rsid w:val="00FB7CC0"/>
    <w:rsid w:val="00FC2734"/>
    <w:rsid w:val="00FC2916"/>
    <w:rsid w:val="00FC297A"/>
    <w:rsid w:val="00FC33C6"/>
    <w:rsid w:val="00FC49D8"/>
    <w:rsid w:val="00FC4B51"/>
    <w:rsid w:val="00FC4BA4"/>
    <w:rsid w:val="00FC5B0C"/>
    <w:rsid w:val="00FC5E0F"/>
    <w:rsid w:val="00FC683F"/>
    <w:rsid w:val="00FC6DC5"/>
    <w:rsid w:val="00FC7539"/>
    <w:rsid w:val="00FD03CA"/>
    <w:rsid w:val="00FD056A"/>
    <w:rsid w:val="00FD109A"/>
    <w:rsid w:val="00FD13E7"/>
    <w:rsid w:val="00FD1B11"/>
    <w:rsid w:val="00FD3178"/>
    <w:rsid w:val="00FD3269"/>
    <w:rsid w:val="00FD36FA"/>
    <w:rsid w:val="00FD38FB"/>
    <w:rsid w:val="00FD3CF6"/>
    <w:rsid w:val="00FD431E"/>
    <w:rsid w:val="00FD4653"/>
    <w:rsid w:val="00FD4819"/>
    <w:rsid w:val="00FD67DF"/>
    <w:rsid w:val="00FD6C83"/>
    <w:rsid w:val="00FD6E1D"/>
    <w:rsid w:val="00FE0702"/>
    <w:rsid w:val="00FE07A6"/>
    <w:rsid w:val="00FE0BB6"/>
    <w:rsid w:val="00FE0CA9"/>
    <w:rsid w:val="00FE0F10"/>
    <w:rsid w:val="00FE125E"/>
    <w:rsid w:val="00FE1630"/>
    <w:rsid w:val="00FE1D1F"/>
    <w:rsid w:val="00FE2812"/>
    <w:rsid w:val="00FE2852"/>
    <w:rsid w:val="00FE298D"/>
    <w:rsid w:val="00FE4616"/>
    <w:rsid w:val="00FE48EE"/>
    <w:rsid w:val="00FE4C43"/>
    <w:rsid w:val="00FE4C96"/>
    <w:rsid w:val="00FE4CBF"/>
    <w:rsid w:val="00FE645A"/>
    <w:rsid w:val="00FE6C94"/>
    <w:rsid w:val="00FE7890"/>
    <w:rsid w:val="00FF01B1"/>
    <w:rsid w:val="00FF0388"/>
    <w:rsid w:val="00FF05D5"/>
    <w:rsid w:val="00FF0FB1"/>
    <w:rsid w:val="00FF1444"/>
    <w:rsid w:val="00FF1DF2"/>
    <w:rsid w:val="00FF2A53"/>
    <w:rsid w:val="00FF3530"/>
    <w:rsid w:val="00FF359E"/>
    <w:rsid w:val="00FF3BA2"/>
    <w:rsid w:val="00FF406A"/>
    <w:rsid w:val="00FF40E3"/>
    <w:rsid w:val="00FF44D6"/>
    <w:rsid w:val="00FF65B1"/>
    <w:rsid w:val="00FF6F5C"/>
    <w:rsid w:val="00FF7153"/>
    <w:rsid w:val="00FF729F"/>
    <w:rsid w:val="00FF746F"/>
    <w:rsid w:val="00FF7D2A"/>
    <w:rsid w:val="00FF7F27"/>
    <w:rsid w:val="0257038C"/>
    <w:rsid w:val="05C4D56B"/>
    <w:rsid w:val="0B83D4D8"/>
    <w:rsid w:val="0C549EF7"/>
    <w:rsid w:val="0C7714F9"/>
    <w:rsid w:val="0EF81C66"/>
    <w:rsid w:val="0F9A5C6A"/>
    <w:rsid w:val="109DFD6D"/>
    <w:rsid w:val="10C3CB36"/>
    <w:rsid w:val="1163CE49"/>
    <w:rsid w:val="1251DB75"/>
    <w:rsid w:val="1399849D"/>
    <w:rsid w:val="144E6B6D"/>
    <w:rsid w:val="14653CEE"/>
    <w:rsid w:val="189F468C"/>
    <w:rsid w:val="18AD47C9"/>
    <w:rsid w:val="18E8BAD4"/>
    <w:rsid w:val="21C0A26D"/>
    <w:rsid w:val="22A88D4C"/>
    <w:rsid w:val="22CA01C2"/>
    <w:rsid w:val="241DE3FA"/>
    <w:rsid w:val="244371DC"/>
    <w:rsid w:val="260B4440"/>
    <w:rsid w:val="2842B9F6"/>
    <w:rsid w:val="289F71F3"/>
    <w:rsid w:val="29BAF470"/>
    <w:rsid w:val="2B19C22B"/>
    <w:rsid w:val="2BD712B5"/>
    <w:rsid w:val="2E5B5983"/>
    <w:rsid w:val="2E81C77F"/>
    <w:rsid w:val="30E7A3C7"/>
    <w:rsid w:val="3131D768"/>
    <w:rsid w:val="316BAF40"/>
    <w:rsid w:val="328154A7"/>
    <w:rsid w:val="33AD1BC8"/>
    <w:rsid w:val="359638E2"/>
    <w:rsid w:val="3796D0AE"/>
    <w:rsid w:val="3A593F10"/>
    <w:rsid w:val="3B1E545A"/>
    <w:rsid w:val="3BBDAD33"/>
    <w:rsid w:val="3E2300A5"/>
    <w:rsid w:val="3E6EB400"/>
    <w:rsid w:val="40E9FED8"/>
    <w:rsid w:val="43F13B2F"/>
    <w:rsid w:val="4527CB97"/>
    <w:rsid w:val="4665BF14"/>
    <w:rsid w:val="47E6F2B7"/>
    <w:rsid w:val="488A1318"/>
    <w:rsid w:val="49475511"/>
    <w:rsid w:val="494EAC33"/>
    <w:rsid w:val="4BBA5AC5"/>
    <w:rsid w:val="4D7C2745"/>
    <w:rsid w:val="55218B0F"/>
    <w:rsid w:val="57ECCEC9"/>
    <w:rsid w:val="5828950C"/>
    <w:rsid w:val="59C28E9F"/>
    <w:rsid w:val="5B4A6438"/>
    <w:rsid w:val="5C30894F"/>
    <w:rsid w:val="5E99BFBF"/>
    <w:rsid w:val="6574A799"/>
    <w:rsid w:val="661D87F9"/>
    <w:rsid w:val="67F9CC7A"/>
    <w:rsid w:val="68ACE409"/>
    <w:rsid w:val="69BEA75C"/>
    <w:rsid w:val="6AD82417"/>
    <w:rsid w:val="6BD66E10"/>
    <w:rsid w:val="6BE484CB"/>
    <w:rsid w:val="6CE2B014"/>
    <w:rsid w:val="70109471"/>
    <w:rsid w:val="71CA18A0"/>
    <w:rsid w:val="72BA488D"/>
    <w:rsid w:val="74C63BD2"/>
    <w:rsid w:val="77F6ADF0"/>
    <w:rsid w:val="7986369D"/>
    <w:rsid w:val="7A69C110"/>
    <w:rsid w:val="7E97A4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D6104"/>
  <w15:chartTrackingRefBased/>
  <w15:docId w15:val="{C1AD65DA-C4AE-4C00-838F-12A6DC678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116"/>
    <w:pPr>
      <w:spacing w:after="0"/>
    </w:pPr>
    <w:rPr>
      <w:rFonts w:ascii="Arial" w:eastAsia="Times New Roman" w:hAnsi="Arial" w:cs="Times New Roman"/>
      <w:szCs w:val="24"/>
    </w:rPr>
  </w:style>
  <w:style w:type="paragraph" w:styleId="Heading1">
    <w:name w:val="heading 1"/>
    <w:next w:val="BodyText"/>
    <w:link w:val="Heading1Char"/>
    <w:qFormat/>
    <w:rsid w:val="00EA055B"/>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210EA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F5188"/>
    <w:pPr>
      <w:outlineLvl w:val="2"/>
    </w:pPr>
  </w:style>
  <w:style w:type="paragraph" w:styleId="Heading4">
    <w:name w:val="heading 4"/>
    <w:next w:val="BodyText"/>
    <w:link w:val="Heading4Char"/>
    <w:uiPriority w:val="9"/>
    <w:semiHidden/>
    <w:unhideWhenUsed/>
    <w:qFormat/>
    <w:rsid w:val="004F5188"/>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55B"/>
    <w:rPr>
      <w:rFonts w:ascii="Arial" w:eastAsiaTheme="majorEastAsia" w:hAnsi="Arial" w:cstheme="majorBidi"/>
    </w:rPr>
  </w:style>
  <w:style w:type="paragraph" w:styleId="BodyText">
    <w:name w:val="Body Text"/>
    <w:link w:val="BodyTextChar"/>
    <w:rsid w:val="004F5188"/>
    <w:rPr>
      <w:rFonts w:ascii="Arial" w:hAnsi="Arial" w:cs="Arial"/>
    </w:rPr>
  </w:style>
  <w:style w:type="character" w:customStyle="1" w:styleId="BodyTextChar">
    <w:name w:val="Body Text Char"/>
    <w:basedOn w:val="DefaultParagraphFont"/>
    <w:link w:val="BodyText"/>
    <w:rsid w:val="004F5188"/>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3">
    <w:name w:val="List Bullet 3"/>
    <w:basedOn w:val="Normal"/>
    <w:uiPriority w:val="99"/>
    <w:unhideWhenUsed/>
    <w:rsid w:val="00575DB3"/>
    <w:pPr>
      <w:numPr>
        <w:numId w:val="21"/>
      </w:numPr>
      <w:spacing w:after="220"/>
    </w:pPr>
  </w:style>
  <w:style w:type="paragraph" w:styleId="ListBullet4">
    <w:name w:val="List Bullet 4"/>
    <w:basedOn w:val="BodyText"/>
    <w:uiPriority w:val="99"/>
    <w:unhideWhenUsed/>
    <w:rsid w:val="004C75AF"/>
    <w:pPr>
      <w:numPr>
        <w:ilvl w:val="2"/>
        <w:numId w:val="11"/>
      </w:numPr>
    </w:pPr>
  </w:style>
  <w:style w:type="paragraph" w:customStyle="1" w:styleId="EffectiveDate">
    <w:name w:val="Effective Date"/>
    <w:next w:val="BodyText"/>
    <w:qFormat/>
    <w:rsid w:val="004F5188"/>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ListBullet2">
    <w:name w:val="List Bullet 2"/>
    <w:basedOn w:val="Normal"/>
    <w:uiPriority w:val="99"/>
    <w:unhideWhenUsed/>
    <w:rsid w:val="00771903"/>
    <w:pPr>
      <w:numPr>
        <w:numId w:val="35"/>
      </w:numPr>
      <w:spacing w:after="220"/>
    </w:p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paragraph" w:styleId="Title">
    <w:name w:val="Title"/>
    <w:next w:val="BodyText"/>
    <w:link w:val="TitleChar"/>
    <w:qFormat/>
    <w:rsid w:val="004F5188"/>
    <w:pPr>
      <w:spacing w:before="220"/>
      <w:jc w:val="center"/>
    </w:pPr>
    <w:rPr>
      <w:rFonts w:ascii="Arial" w:eastAsia="Times New Roman" w:hAnsi="Arial" w:cs="Arial"/>
    </w:rPr>
  </w:style>
  <w:style w:type="character" w:customStyle="1" w:styleId="TitleChar">
    <w:name w:val="Title Char"/>
    <w:basedOn w:val="DefaultParagraphFont"/>
    <w:link w:val="Title"/>
    <w:rsid w:val="004F5188"/>
    <w:rPr>
      <w:rFonts w:ascii="Arial" w:eastAsia="Times New Roman" w:hAnsi="Arial" w:cs="Arial"/>
    </w:rPr>
  </w:style>
  <w:style w:type="paragraph" w:styleId="BodyText2">
    <w:name w:val="Body Text 2"/>
    <w:link w:val="BodyText2Char"/>
    <w:rsid w:val="004F5188"/>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4F5188"/>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10EAA"/>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link w:val="FooterChar"/>
    <w:uiPriority w:val="99"/>
    <w:unhideWhenUsed/>
    <w:rsid w:val="004F5188"/>
    <w:pPr>
      <w:tabs>
        <w:tab w:val="center" w:pos="4680"/>
        <w:tab w:val="right" w:pos="9360"/>
      </w:tabs>
    </w:pPr>
    <w:rPr>
      <w:rFonts w:ascii="Arial" w:hAnsi="Arial" w:cs="Arial"/>
    </w:rPr>
  </w:style>
  <w:style w:type="character" w:customStyle="1" w:styleId="FooterChar">
    <w:name w:val="Footer Char"/>
    <w:basedOn w:val="DefaultParagraphFont"/>
    <w:link w:val="Footer"/>
    <w:uiPriority w:val="99"/>
    <w:rsid w:val="004F5188"/>
    <w:rPr>
      <w:rFonts w:ascii="Arial" w:hAnsi="Arial" w:cs="Arial"/>
    </w:rPr>
  </w:style>
  <w:style w:type="paragraph" w:customStyle="1" w:styleId="Applicability">
    <w:name w:val="Applicability"/>
    <w:basedOn w:val="BodyText"/>
    <w:qFormat/>
    <w:rsid w:val="004F5188"/>
    <w:pPr>
      <w:spacing w:before="440"/>
      <w:ind w:left="2160" w:hanging="2160"/>
    </w:pPr>
  </w:style>
  <w:style w:type="paragraph" w:customStyle="1" w:styleId="BodyText-table">
    <w:name w:val="Body Text - table"/>
    <w:qFormat/>
    <w:rsid w:val="004F5188"/>
    <w:pPr>
      <w:spacing w:after="0"/>
    </w:pPr>
    <w:rPr>
      <w:rFonts w:ascii="Arial" w:hAnsi="Arial"/>
    </w:rPr>
  </w:style>
  <w:style w:type="paragraph" w:styleId="BodyText3">
    <w:name w:val="Body Text 3"/>
    <w:basedOn w:val="BodyText"/>
    <w:link w:val="BodyText3Char"/>
    <w:rsid w:val="004F5188"/>
    <w:pPr>
      <w:ind w:left="720"/>
    </w:pPr>
    <w:rPr>
      <w:rFonts w:eastAsiaTheme="majorEastAsia" w:cstheme="majorBidi"/>
    </w:rPr>
  </w:style>
  <w:style w:type="character" w:customStyle="1" w:styleId="BodyText3Char">
    <w:name w:val="Body Text 3 Char"/>
    <w:basedOn w:val="DefaultParagraphFont"/>
    <w:link w:val="BodyText3"/>
    <w:rsid w:val="004F5188"/>
    <w:rPr>
      <w:rFonts w:ascii="Arial" w:eastAsiaTheme="majorEastAsia" w:hAnsi="Arial" w:cstheme="majorBidi"/>
    </w:rPr>
  </w:style>
  <w:style w:type="character" w:customStyle="1" w:styleId="Commitment">
    <w:name w:val="Commitment"/>
    <w:basedOn w:val="BodyTextChar"/>
    <w:uiPriority w:val="1"/>
    <w:qFormat/>
    <w:rsid w:val="004F5188"/>
    <w:rPr>
      <w:rFonts w:ascii="Arial" w:hAnsi="Arial" w:cs="Arial"/>
      <w:i/>
      <w:iCs/>
    </w:rPr>
  </w:style>
  <w:style w:type="paragraph" w:customStyle="1" w:styleId="CornerstoneBases">
    <w:name w:val="Cornerstone / Bases"/>
    <w:basedOn w:val="BodyText"/>
    <w:qFormat/>
    <w:rsid w:val="004F5188"/>
    <w:pPr>
      <w:ind w:left="2160" w:hanging="2160"/>
    </w:pPr>
  </w:style>
  <w:style w:type="paragraph" w:customStyle="1" w:styleId="END">
    <w:name w:val="END"/>
    <w:next w:val="BodyText"/>
    <w:qFormat/>
    <w:rsid w:val="004F5188"/>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4F5188"/>
    <w:rPr>
      <w:rFonts w:ascii="Arial" w:eastAsiaTheme="majorEastAsia" w:hAnsi="Arial" w:cstheme="majorBidi"/>
    </w:rPr>
  </w:style>
  <w:style w:type="paragraph" w:customStyle="1" w:styleId="IMCIP">
    <w:name w:val="IMC/IP #"/>
    <w:next w:val="Title"/>
    <w:rsid w:val="004F5188"/>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4F5188"/>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4F5188"/>
    <w:rPr>
      <w:rFonts w:ascii="Arial" w:hAnsi="Arial" w:cs="Arial"/>
      <w:sz w:val="20"/>
    </w:rPr>
  </w:style>
  <w:style w:type="paragraph" w:customStyle="1" w:styleId="Requirement">
    <w:name w:val="Requirement"/>
    <w:basedOn w:val="BodyText3"/>
    <w:qFormat/>
    <w:rsid w:val="004F5188"/>
    <w:pPr>
      <w:keepNext/>
    </w:pPr>
    <w:rPr>
      <w:b/>
      <w:bCs/>
    </w:rPr>
  </w:style>
  <w:style w:type="paragraph" w:customStyle="1" w:styleId="SpecificGuidance">
    <w:name w:val="Specific Guidance"/>
    <w:basedOn w:val="BodyText3"/>
    <w:qFormat/>
    <w:rsid w:val="004F5188"/>
    <w:pPr>
      <w:keepNext/>
    </w:pPr>
    <w:rPr>
      <w:u w:val="single"/>
    </w:rPr>
  </w:style>
  <w:style w:type="paragraph" w:customStyle="1" w:styleId="attachmenttitle">
    <w:name w:val="attachment title"/>
    <w:next w:val="BodyText"/>
    <w:qFormat/>
    <w:rsid w:val="004F5188"/>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4F5188"/>
    <w:rPr>
      <w:rFonts w:asciiTheme="majorHAnsi" w:eastAsiaTheme="majorEastAsia" w:hAnsiTheme="majorHAnsi" w:cstheme="majorBidi"/>
      <w:iCs/>
    </w:rPr>
  </w:style>
  <w:style w:type="paragraph" w:styleId="TOCHeading">
    <w:name w:val="TOC Heading"/>
    <w:basedOn w:val="Heading1"/>
    <w:next w:val="Normal"/>
    <w:uiPriority w:val="39"/>
    <w:unhideWhenUsed/>
    <w:qFormat/>
    <w:rsid w:val="00EA055B"/>
    <w:pPr>
      <w:widowControl/>
      <w:autoSpaceDE/>
      <w:autoSpaceDN/>
      <w:adjustRightInd/>
      <w:spacing w:before="0" w:line="259" w:lineRule="auto"/>
      <w:ind w:left="0" w:firstLine="0"/>
      <w:jc w:val="center"/>
      <w:outlineLvl w:val="9"/>
    </w:pPr>
    <w:rPr>
      <w:caps/>
      <w:szCs w:val="32"/>
    </w:rPr>
  </w:style>
  <w:style w:type="paragraph" w:styleId="TOC1">
    <w:name w:val="toc 1"/>
    <w:next w:val="Normal"/>
    <w:autoRedefine/>
    <w:uiPriority w:val="39"/>
    <w:unhideWhenUsed/>
    <w:rsid w:val="00231D03"/>
    <w:pPr>
      <w:tabs>
        <w:tab w:val="left" w:pos="1100"/>
        <w:tab w:val="right" w:leader="dot" w:pos="9350"/>
      </w:tabs>
      <w:spacing w:after="100"/>
      <w:contextualSpacing/>
    </w:pPr>
    <w:rPr>
      <w:rFonts w:ascii="Arial" w:eastAsia="Times New Roman" w:hAnsi="Arial" w:cs="Times New Roman"/>
      <w:szCs w:val="24"/>
    </w:rPr>
  </w:style>
  <w:style w:type="character" w:styleId="Hyperlink">
    <w:name w:val="Hyperlink"/>
    <w:basedOn w:val="DefaultParagraphFont"/>
    <w:uiPriority w:val="99"/>
    <w:unhideWhenUsed/>
    <w:rsid w:val="008F2409"/>
    <w:rPr>
      <w:color w:val="0563C1" w:themeColor="hyperlink"/>
      <w:u w:val="single"/>
    </w:rPr>
  </w:style>
  <w:style w:type="paragraph" w:styleId="TOC2">
    <w:name w:val="toc 2"/>
    <w:basedOn w:val="Normal"/>
    <w:next w:val="Normal"/>
    <w:autoRedefine/>
    <w:uiPriority w:val="39"/>
    <w:unhideWhenUsed/>
    <w:rsid w:val="00162B96"/>
    <w:pPr>
      <w:tabs>
        <w:tab w:val="left" w:pos="1100"/>
        <w:tab w:val="right" w:leader="dot" w:pos="9350"/>
      </w:tabs>
      <w:spacing w:after="100"/>
      <w:ind w:left="216"/>
      <w:contextualSpacing/>
    </w:pPr>
  </w:style>
  <w:style w:type="paragraph" w:styleId="ListParagraph">
    <w:name w:val="List Paragraph"/>
    <w:basedOn w:val="Normal"/>
    <w:uiPriority w:val="1"/>
    <w:qFormat/>
    <w:rsid w:val="006E742E"/>
    <w:pPr>
      <w:ind w:left="720"/>
      <w:contextualSpacing/>
    </w:pPr>
  </w:style>
  <w:style w:type="character" w:styleId="CommentReference">
    <w:name w:val="annotation reference"/>
    <w:basedOn w:val="DefaultParagraphFont"/>
    <w:uiPriority w:val="99"/>
    <w:semiHidden/>
    <w:unhideWhenUsed/>
    <w:rsid w:val="00E45495"/>
    <w:rPr>
      <w:sz w:val="16"/>
      <w:szCs w:val="16"/>
    </w:rPr>
  </w:style>
  <w:style w:type="paragraph" w:styleId="CommentSubject">
    <w:name w:val="annotation subject"/>
    <w:basedOn w:val="Normal"/>
    <w:next w:val="Normal"/>
    <w:link w:val="CommentSubjectChar"/>
    <w:uiPriority w:val="99"/>
    <w:semiHidden/>
    <w:unhideWhenUsed/>
    <w:rsid w:val="00D02B4E"/>
    <w:rPr>
      <w:b/>
      <w:bCs/>
    </w:rPr>
  </w:style>
  <w:style w:type="character" w:customStyle="1" w:styleId="CommentSubjectChar">
    <w:name w:val="Comment Subject Char"/>
    <w:basedOn w:val="DefaultParagraphFont"/>
    <w:link w:val="CommentSubject"/>
    <w:uiPriority w:val="99"/>
    <w:semiHidden/>
    <w:rsid w:val="00D02B4E"/>
    <w:rPr>
      <w:rFonts w:ascii="Arial" w:eastAsia="Times New Roman" w:hAnsi="Arial" w:cs="Times New Roman"/>
      <w:b/>
      <w:bCs/>
      <w:sz w:val="20"/>
      <w:szCs w:val="20"/>
    </w:rPr>
  </w:style>
  <w:style w:type="paragraph" w:styleId="Revision">
    <w:name w:val="Revision"/>
    <w:hidden/>
    <w:uiPriority w:val="99"/>
    <w:semiHidden/>
    <w:rsid w:val="00647BF4"/>
    <w:pPr>
      <w:spacing w:after="0"/>
    </w:pPr>
    <w:rPr>
      <w:rFonts w:ascii="Arial" w:eastAsia="Times New Roman" w:hAnsi="Arial" w:cs="Times New Roman"/>
      <w:szCs w:val="24"/>
    </w:rPr>
  </w:style>
  <w:style w:type="paragraph" w:customStyle="1" w:styleId="Default">
    <w:name w:val="Default"/>
    <w:rsid w:val="003534D4"/>
    <w:pPr>
      <w:autoSpaceDE w:val="0"/>
      <w:autoSpaceDN w:val="0"/>
      <w:adjustRightInd w:val="0"/>
      <w:spacing w:after="0"/>
    </w:pPr>
    <w:rPr>
      <w:rFonts w:ascii="Arial" w:hAnsi="Arial" w:cs="Arial"/>
      <w:color w:val="000000"/>
      <w:sz w:val="24"/>
      <w:szCs w:val="24"/>
    </w:rPr>
  </w:style>
  <w:style w:type="paragraph" w:styleId="FootnoteText">
    <w:name w:val="footnote text"/>
    <w:basedOn w:val="Normal"/>
    <w:link w:val="FootnoteTextChar"/>
    <w:uiPriority w:val="99"/>
    <w:semiHidden/>
    <w:unhideWhenUsed/>
    <w:rsid w:val="00D16B0B"/>
    <w:rPr>
      <w:sz w:val="20"/>
      <w:szCs w:val="20"/>
    </w:rPr>
  </w:style>
  <w:style w:type="character" w:customStyle="1" w:styleId="FootnoteTextChar">
    <w:name w:val="Footnote Text Char"/>
    <w:basedOn w:val="DefaultParagraphFont"/>
    <w:link w:val="FootnoteText"/>
    <w:uiPriority w:val="99"/>
    <w:semiHidden/>
    <w:rsid w:val="00D16B0B"/>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16B0B"/>
    <w:rPr>
      <w:vertAlign w:val="superscript"/>
    </w:rPr>
  </w:style>
  <w:style w:type="paragraph" w:styleId="CommentText">
    <w:name w:val="annotation text"/>
    <w:basedOn w:val="Normal"/>
    <w:link w:val="CommentTextChar"/>
    <w:uiPriority w:val="99"/>
    <w:unhideWhenUsed/>
    <w:rsid w:val="00C234C6"/>
    <w:rPr>
      <w:sz w:val="20"/>
      <w:szCs w:val="20"/>
    </w:rPr>
  </w:style>
  <w:style w:type="character" w:customStyle="1" w:styleId="CommentTextChar">
    <w:name w:val="Comment Text Char"/>
    <w:basedOn w:val="DefaultParagraphFont"/>
    <w:link w:val="CommentText"/>
    <w:uiPriority w:val="99"/>
    <w:rsid w:val="00C234C6"/>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645231">
      <w:bodyDiv w:val="1"/>
      <w:marLeft w:val="0"/>
      <w:marRight w:val="0"/>
      <w:marTop w:val="0"/>
      <w:marBottom w:val="0"/>
      <w:divBdr>
        <w:top w:val="none" w:sz="0" w:space="0" w:color="auto"/>
        <w:left w:val="none" w:sz="0" w:space="0" w:color="auto"/>
        <w:bottom w:val="none" w:sz="0" w:space="0" w:color="auto"/>
        <w:right w:val="none" w:sz="0" w:space="0" w:color="auto"/>
      </w:divBdr>
    </w:div>
    <w:div w:id="509805712">
      <w:bodyDiv w:val="1"/>
      <w:marLeft w:val="0"/>
      <w:marRight w:val="0"/>
      <w:marTop w:val="0"/>
      <w:marBottom w:val="0"/>
      <w:divBdr>
        <w:top w:val="none" w:sz="0" w:space="0" w:color="auto"/>
        <w:left w:val="none" w:sz="0" w:space="0" w:color="auto"/>
        <w:bottom w:val="none" w:sz="0" w:space="0" w:color="auto"/>
        <w:right w:val="none" w:sz="0" w:space="0" w:color="auto"/>
      </w:divBdr>
    </w:div>
    <w:div w:id="728722838">
      <w:bodyDiv w:val="1"/>
      <w:marLeft w:val="0"/>
      <w:marRight w:val="0"/>
      <w:marTop w:val="0"/>
      <w:marBottom w:val="0"/>
      <w:divBdr>
        <w:top w:val="none" w:sz="0" w:space="0" w:color="auto"/>
        <w:left w:val="none" w:sz="0" w:space="0" w:color="auto"/>
        <w:bottom w:val="none" w:sz="0" w:space="0" w:color="auto"/>
        <w:right w:val="none" w:sz="0" w:space="0" w:color="auto"/>
      </w:divBdr>
    </w:div>
    <w:div w:id="836770673">
      <w:bodyDiv w:val="1"/>
      <w:marLeft w:val="0"/>
      <w:marRight w:val="0"/>
      <w:marTop w:val="0"/>
      <w:marBottom w:val="0"/>
      <w:divBdr>
        <w:top w:val="none" w:sz="0" w:space="0" w:color="auto"/>
        <w:left w:val="none" w:sz="0" w:space="0" w:color="auto"/>
        <w:bottom w:val="none" w:sz="0" w:space="0" w:color="auto"/>
        <w:right w:val="none" w:sz="0" w:space="0" w:color="auto"/>
      </w:divBdr>
    </w:div>
    <w:div w:id="1457601211">
      <w:bodyDiv w:val="1"/>
      <w:marLeft w:val="0"/>
      <w:marRight w:val="0"/>
      <w:marTop w:val="0"/>
      <w:marBottom w:val="0"/>
      <w:divBdr>
        <w:top w:val="none" w:sz="0" w:space="0" w:color="auto"/>
        <w:left w:val="none" w:sz="0" w:space="0" w:color="auto"/>
        <w:bottom w:val="none" w:sz="0" w:space="0" w:color="auto"/>
        <w:right w:val="none" w:sz="0" w:space="0" w:color="auto"/>
      </w:divBdr>
    </w:div>
    <w:div w:id="1596131671">
      <w:bodyDiv w:val="1"/>
      <w:marLeft w:val="0"/>
      <w:marRight w:val="0"/>
      <w:marTop w:val="0"/>
      <w:marBottom w:val="0"/>
      <w:divBdr>
        <w:top w:val="none" w:sz="0" w:space="0" w:color="auto"/>
        <w:left w:val="none" w:sz="0" w:space="0" w:color="auto"/>
        <w:bottom w:val="none" w:sz="0" w:space="0" w:color="auto"/>
        <w:right w:val="none" w:sz="0" w:space="0" w:color="auto"/>
      </w:divBdr>
    </w:div>
    <w:div w:id="17767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nrc.gov/info-finder/reactors/wb/watts-bar.html" TargetMode="Externa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Madeleine Arel (She/Her)</DisplayName>
        <AccountId>12</AccountId>
        <AccountType/>
      </UserInfo>
      <UserInfo>
        <DisplayName>Thomas Hipschman</DisplayName>
        <AccountId>15</AccountId>
        <AccountType/>
      </UserInfo>
      <UserInfo>
        <DisplayName>Philip McKenna</DisplayName>
        <AccountId>13</AccountId>
        <AccountType/>
      </UserInfo>
      <UserInfo>
        <DisplayName>Mike King</DisplayName>
        <AccountId>14</AccountId>
        <AccountType/>
      </UserInfo>
      <UserInfo>
        <DisplayName>Recasha Mitchell</DisplayName>
        <AccountId>22</AccountId>
        <AccountType/>
      </UserInfo>
      <UserInfo>
        <DisplayName>Jenny Majano</DisplayName>
        <AccountId>23</AccountId>
        <AccountType/>
      </UserInfo>
      <UserInfo>
        <DisplayName>Russell Felts (He/Him/His)</DisplayName>
        <AccountId>20</AccountId>
        <AccountType/>
      </UserInfo>
      <UserInfo>
        <DisplayName>Stephen Campbell</DisplayName>
        <AccountId>9</AccountId>
        <AccountType/>
      </UserInfo>
      <UserInfo>
        <DisplayName>April Nguyen</DisplayName>
        <AccountId>25</AccountId>
        <AccountType/>
      </UserInfo>
      <UserInfo>
        <DisplayName>Jeff Whited</DisplayName>
        <AccountId>27</AccountId>
        <AccountType/>
      </UserInfo>
      <UserInfo>
        <DisplayName>Justin Poole (He/Him)</DisplayName>
        <AccountId>28</AccountId>
        <AccountType/>
      </UserInfo>
      <UserInfo>
        <DisplayName>Jamie Pelton (She/Her)</DisplayName>
        <AccountId>30</AccountId>
        <AccountType/>
      </UserInfo>
      <UserInfo>
        <DisplayName>Jason Kozal (He/Him/His)</DisplayName>
        <AccountId>31</AccountId>
        <AccountType/>
      </UserInfo>
      <UserInfo>
        <DisplayName>Ngola Otto</DisplayName>
        <AccountId>32</AccountId>
        <AccountType/>
      </UserInfo>
      <UserInfo>
        <DisplayName>Scott Burnell</DisplayName>
        <AccountId>35</AccountId>
        <AccountType/>
      </UserInfo>
      <UserInfo>
        <DisplayName>Viktoria Mitlyng (She/Her/Hers)</DisplayName>
        <AccountId>36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DA490-F888-4443-A27F-08EDEB02F362}">
  <ds:schemaRefs>
    <ds:schemaRef ds:uri="http://schemas.openxmlformats.org/officeDocument/2006/bibliography"/>
  </ds:schemaRefs>
</ds:datastoreItem>
</file>

<file path=customXml/itemProps2.xml><?xml version="1.0" encoding="utf-8"?>
<ds:datastoreItem xmlns:ds="http://schemas.openxmlformats.org/officeDocument/2006/customXml" ds:itemID="{E5AE3465-9E98-4112-8054-2FEE2D951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E7597-3AF3-47A2-8406-9F7652F17606}">
  <ds:schemaRefs>
    <ds:schemaRef ds:uri="bd536709-b854-4f3b-a247-393f1123cff3"/>
    <ds:schemaRef ds:uri="http://purl.org/dc/elements/1.1/"/>
    <ds:schemaRef ds:uri="http://schemas.openxmlformats.org/package/2006/metadata/core-properties"/>
    <ds:schemaRef ds:uri="4ebc427b-1bcf-4856-a750-efc6bf2bcca6"/>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944DA22-29FD-49B0-B758-1BCC8CD84FA7}">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28</Pages>
  <Words>8209</Words>
  <Characters>46792</Characters>
  <Application>Microsoft Office Word</Application>
  <DocSecurity>2</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2024-07-26T21:26:00Z</dcterms:created>
  <dcterms:modified xsi:type="dcterms:W3CDTF">2024-07-26T21:28:00Z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804900</vt:r8>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