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02D60" w14:textId="4CBE99BD" w:rsidR="00C4042C" w:rsidRPr="000425E1" w:rsidRDefault="000425E1" w:rsidP="6A1B8E06">
      <w:pPr>
        <w:pStyle w:val="NRCINSPECTIONMANUAL"/>
        <w:rPr>
          <w:b/>
          <w:bCs/>
        </w:rPr>
      </w:pPr>
      <w:r>
        <w:tab/>
      </w:r>
      <w:r w:rsidRPr="6A1B8E06">
        <w:rPr>
          <w:b/>
          <w:bCs/>
          <w:sz w:val="38"/>
          <w:szCs w:val="38"/>
        </w:rPr>
        <w:t>NRC INSPECTION MANUAL</w:t>
      </w:r>
      <w:r>
        <w:rPr>
          <w:b/>
          <w:szCs w:val="20"/>
        </w:rPr>
        <w:tab/>
      </w:r>
      <w:r w:rsidRPr="6A1B8E06">
        <w:t>NMSS/</w:t>
      </w:r>
      <w:ins w:id="0" w:author="Author">
        <w:r w:rsidR="0087081F">
          <w:t>DFM</w:t>
        </w:r>
      </w:ins>
    </w:p>
    <w:p w14:paraId="44624A4E" w14:textId="7CBC49E8" w:rsidR="009443CF" w:rsidRDefault="008B19BF" w:rsidP="009443CF">
      <w:pPr>
        <w:pStyle w:val="IMCIP"/>
      </w:pPr>
      <w:r>
        <w:t xml:space="preserve">Inspection </w:t>
      </w:r>
      <w:r w:rsidR="009443CF" w:rsidRPr="000425E1">
        <w:t>MANUAL CHAPTER</w:t>
      </w:r>
      <w:r w:rsidR="009443CF">
        <w:t xml:space="preserve"> 1247 APPENDIX A</w:t>
      </w:r>
    </w:p>
    <w:p w14:paraId="3878A4DB" w14:textId="3FBF9BAA" w:rsidR="00AE4E4C" w:rsidRDefault="000425E1" w:rsidP="00024019">
      <w:pPr>
        <w:pStyle w:val="Title"/>
      </w:pPr>
      <w:r w:rsidRPr="000425E1">
        <w:t>BASIC-LEVEL TRAINING AND CERTIFICATION JOURNAL</w:t>
      </w:r>
      <w:r>
        <w:t xml:space="preserve"> </w:t>
      </w:r>
      <w:r w:rsidR="00F248CB">
        <w:br/>
      </w:r>
      <w:r w:rsidRPr="000425E1">
        <w:t>FUEL FACILITY INSPECTOR</w:t>
      </w:r>
    </w:p>
    <w:p w14:paraId="165D8315" w14:textId="58F17A9F" w:rsidR="00314A5E" w:rsidRDefault="00314A5E" w:rsidP="00314A5E">
      <w:pPr>
        <w:pStyle w:val="EffectiveDate"/>
      </w:pPr>
      <w:r>
        <w:t>Effective Date:</w:t>
      </w:r>
      <w:r w:rsidR="00B94780">
        <w:t xml:space="preserve"> </w:t>
      </w:r>
      <w:r w:rsidR="00087F68">
        <w:t>July 1, 2024</w:t>
      </w:r>
    </w:p>
    <w:p w14:paraId="4AF8B694" w14:textId="77777777" w:rsidR="00AE4E4C" w:rsidRDefault="00AE4E4C" w:rsidP="00AE4E4C"/>
    <w:p w14:paraId="63602D66" w14:textId="7E6D879E" w:rsidR="00AE4E4C" w:rsidRPr="00AE4E4C" w:rsidRDefault="00AE4E4C" w:rsidP="00AE4E4C">
      <w:pPr>
        <w:sectPr w:rsidR="00AE4E4C" w:rsidRPr="00AE4E4C" w:rsidSect="00B80B3C">
          <w:footerReference w:type="default" r:id="rId11"/>
          <w:pgSz w:w="12240" w:h="15840" w:code="1"/>
          <w:pgMar w:top="1440" w:right="1440" w:bottom="1440" w:left="1440" w:header="720" w:footer="720" w:gutter="0"/>
          <w:cols w:space="720"/>
          <w:noEndnote/>
          <w:titlePg/>
          <w:docGrid w:linePitch="326"/>
        </w:sectPr>
      </w:pPr>
    </w:p>
    <w:p w14:paraId="63602D67" w14:textId="77777777" w:rsidR="00C4042C" w:rsidRPr="00D7255E" w:rsidRDefault="00C4042C" w:rsidP="00B80B3C">
      <w:pPr>
        <w:pStyle w:val="TOCHeading"/>
      </w:pPr>
      <w:r w:rsidRPr="00D7255E">
        <w:lastRenderedPageBreak/>
        <w:t>Table of Contents</w:t>
      </w:r>
    </w:p>
    <w:sdt>
      <w:sdtPr>
        <w:rPr>
          <w:rFonts w:eastAsia="Times New Roman"/>
          <w:caps/>
          <w:sz w:val="24"/>
          <w:szCs w:val="24"/>
        </w:rPr>
        <w:id w:val="-1287578423"/>
        <w:docPartObj>
          <w:docPartGallery w:val="Table of Contents"/>
          <w:docPartUnique/>
        </w:docPartObj>
      </w:sdtPr>
      <w:sdtEndPr>
        <w:rPr>
          <w:b/>
          <w:bCs/>
          <w:caps w:val="0"/>
          <w:noProof/>
        </w:rPr>
      </w:sdtEndPr>
      <w:sdtContent>
        <w:p w14:paraId="31638063" w14:textId="38896D13" w:rsidR="00F136EF" w:rsidRDefault="00B6096B">
          <w:pPr>
            <w:pStyle w:val="TOC1"/>
            <w:tabs>
              <w:tab w:val="right" w:leader="dot" w:pos="9350"/>
            </w:tabs>
            <w:rPr>
              <w:rFonts w:asciiTheme="minorHAnsi" w:eastAsiaTheme="minorEastAsia" w:hAnsiTheme="minorHAnsi" w:cstheme="minorBidi"/>
              <w:noProof/>
              <w:kern w:val="2"/>
              <w14:ligatures w14:val="standardContextual"/>
            </w:rPr>
          </w:pPr>
          <w:r>
            <w:fldChar w:fldCharType="begin"/>
          </w:r>
          <w:r w:rsidRPr="00B6096B">
            <w:instrText xml:space="preserve"> TOC \o "1-3" \h \z \u </w:instrText>
          </w:r>
          <w:r>
            <w:fldChar w:fldCharType="separate"/>
          </w:r>
          <w:hyperlink w:anchor="_Toc167188722" w:history="1">
            <w:r w:rsidR="00F136EF" w:rsidRPr="00A83A32">
              <w:rPr>
                <w:rStyle w:val="Hyperlink"/>
                <w:noProof/>
              </w:rPr>
              <w:t>Introduction</w:t>
            </w:r>
            <w:r w:rsidR="00F136EF">
              <w:rPr>
                <w:noProof/>
                <w:webHidden/>
              </w:rPr>
              <w:tab/>
            </w:r>
            <w:r w:rsidR="00F136EF">
              <w:rPr>
                <w:noProof/>
                <w:webHidden/>
              </w:rPr>
              <w:fldChar w:fldCharType="begin"/>
            </w:r>
            <w:r w:rsidR="00F136EF">
              <w:rPr>
                <w:noProof/>
                <w:webHidden/>
              </w:rPr>
              <w:instrText xml:space="preserve"> PAGEREF _Toc167188722 \h </w:instrText>
            </w:r>
            <w:r w:rsidR="00F136EF">
              <w:rPr>
                <w:noProof/>
                <w:webHidden/>
              </w:rPr>
            </w:r>
            <w:r w:rsidR="00F136EF">
              <w:rPr>
                <w:noProof/>
                <w:webHidden/>
              </w:rPr>
              <w:fldChar w:fldCharType="separate"/>
            </w:r>
            <w:r w:rsidR="001F2ADA">
              <w:rPr>
                <w:noProof/>
                <w:webHidden/>
              </w:rPr>
              <w:t>2</w:t>
            </w:r>
            <w:r w:rsidR="00F136EF">
              <w:rPr>
                <w:noProof/>
                <w:webHidden/>
              </w:rPr>
              <w:fldChar w:fldCharType="end"/>
            </w:r>
          </w:hyperlink>
        </w:p>
        <w:p w14:paraId="514112F5" w14:textId="6D9AACDF" w:rsidR="00F136EF" w:rsidRDefault="00677221">
          <w:pPr>
            <w:pStyle w:val="TOC1"/>
            <w:tabs>
              <w:tab w:val="right" w:leader="dot" w:pos="9350"/>
            </w:tabs>
            <w:rPr>
              <w:rFonts w:asciiTheme="minorHAnsi" w:eastAsiaTheme="minorEastAsia" w:hAnsiTheme="minorHAnsi" w:cstheme="minorBidi"/>
              <w:noProof/>
              <w:kern w:val="2"/>
              <w14:ligatures w14:val="standardContextual"/>
            </w:rPr>
          </w:pPr>
          <w:hyperlink w:anchor="_Toc167188723" w:history="1">
            <w:r w:rsidR="00F136EF" w:rsidRPr="00A83A32">
              <w:rPr>
                <w:rStyle w:val="Hyperlink"/>
                <w:noProof/>
              </w:rPr>
              <w:t>Program Organization</w:t>
            </w:r>
            <w:r w:rsidR="00F136EF">
              <w:rPr>
                <w:noProof/>
                <w:webHidden/>
              </w:rPr>
              <w:tab/>
            </w:r>
            <w:r w:rsidR="00F136EF">
              <w:rPr>
                <w:noProof/>
                <w:webHidden/>
              </w:rPr>
              <w:fldChar w:fldCharType="begin"/>
            </w:r>
            <w:r w:rsidR="00F136EF">
              <w:rPr>
                <w:noProof/>
                <w:webHidden/>
              </w:rPr>
              <w:instrText xml:space="preserve"> PAGEREF _Toc167188723 \h </w:instrText>
            </w:r>
            <w:r w:rsidR="00F136EF">
              <w:rPr>
                <w:noProof/>
                <w:webHidden/>
              </w:rPr>
            </w:r>
            <w:r w:rsidR="00F136EF">
              <w:rPr>
                <w:noProof/>
                <w:webHidden/>
              </w:rPr>
              <w:fldChar w:fldCharType="separate"/>
            </w:r>
            <w:r w:rsidR="001F2ADA">
              <w:rPr>
                <w:noProof/>
                <w:webHidden/>
              </w:rPr>
              <w:t>2</w:t>
            </w:r>
            <w:r w:rsidR="00F136EF">
              <w:rPr>
                <w:noProof/>
                <w:webHidden/>
              </w:rPr>
              <w:fldChar w:fldCharType="end"/>
            </w:r>
          </w:hyperlink>
        </w:p>
        <w:p w14:paraId="4881154C" w14:textId="6DB1EF3B" w:rsidR="00F136EF" w:rsidRDefault="00677221">
          <w:pPr>
            <w:pStyle w:val="TOC1"/>
            <w:tabs>
              <w:tab w:val="right" w:leader="dot" w:pos="9350"/>
            </w:tabs>
            <w:rPr>
              <w:rFonts w:asciiTheme="minorHAnsi" w:eastAsiaTheme="minorEastAsia" w:hAnsiTheme="minorHAnsi" w:cstheme="minorBidi"/>
              <w:noProof/>
              <w:kern w:val="2"/>
              <w14:ligatures w14:val="standardContextual"/>
            </w:rPr>
          </w:pPr>
          <w:hyperlink w:anchor="_Toc167188724" w:history="1">
            <w:r w:rsidR="00F136EF" w:rsidRPr="00A83A32">
              <w:rPr>
                <w:rStyle w:val="Hyperlink"/>
                <w:bCs/>
                <w:noProof/>
              </w:rPr>
              <w:t>Required Basic-Level Training Courses</w:t>
            </w:r>
            <w:r w:rsidR="00F136EF">
              <w:rPr>
                <w:noProof/>
                <w:webHidden/>
              </w:rPr>
              <w:tab/>
            </w:r>
            <w:r w:rsidR="00F136EF">
              <w:rPr>
                <w:noProof/>
                <w:webHidden/>
              </w:rPr>
              <w:fldChar w:fldCharType="begin"/>
            </w:r>
            <w:r w:rsidR="00F136EF">
              <w:rPr>
                <w:noProof/>
                <w:webHidden/>
              </w:rPr>
              <w:instrText xml:space="preserve"> PAGEREF _Toc167188724 \h </w:instrText>
            </w:r>
            <w:r w:rsidR="00F136EF">
              <w:rPr>
                <w:noProof/>
                <w:webHidden/>
              </w:rPr>
            </w:r>
            <w:r w:rsidR="00F136EF">
              <w:rPr>
                <w:noProof/>
                <w:webHidden/>
              </w:rPr>
              <w:fldChar w:fldCharType="separate"/>
            </w:r>
            <w:r w:rsidR="001F2ADA">
              <w:rPr>
                <w:noProof/>
                <w:webHidden/>
              </w:rPr>
              <w:t>3</w:t>
            </w:r>
            <w:r w:rsidR="00F136EF">
              <w:rPr>
                <w:noProof/>
                <w:webHidden/>
              </w:rPr>
              <w:fldChar w:fldCharType="end"/>
            </w:r>
          </w:hyperlink>
        </w:p>
        <w:p w14:paraId="1B1AEBB7" w14:textId="7DE6EF3D" w:rsidR="00F136EF" w:rsidRDefault="00677221">
          <w:pPr>
            <w:pStyle w:val="TOC1"/>
            <w:tabs>
              <w:tab w:val="right" w:leader="dot" w:pos="9350"/>
            </w:tabs>
            <w:rPr>
              <w:rFonts w:asciiTheme="minorHAnsi" w:eastAsiaTheme="minorEastAsia" w:hAnsiTheme="minorHAnsi" w:cstheme="minorBidi"/>
              <w:noProof/>
              <w:kern w:val="2"/>
              <w14:ligatures w14:val="standardContextual"/>
            </w:rPr>
          </w:pPr>
          <w:hyperlink w:anchor="_Toc167188725" w:history="1">
            <w:r w:rsidR="00F136EF" w:rsidRPr="00A83A32">
              <w:rPr>
                <w:rStyle w:val="Hyperlink"/>
                <w:bCs/>
                <w:noProof/>
              </w:rPr>
              <w:t>Interpersonal Skills Training</w:t>
            </w:r>
            <w:r w:rsidR="00F136EF">
              <w:rPr>
                <w:noProof/>
                <w:webHidden/>
              </w:rPr>
              <w:tab/>
            </w:r>
            <w:r w:rsidR="00F136EF">
              <w:rPr>
                <w:noProof/>
                <w:webHidden/>
              </w:rPr>
              <w:fldChar w:fldCharType="begin"/>
            </w:r>
            <w:r w:rsidR="00F136EF">
              <w:rPr>
                <w:noProof/>
                <w:webHidden/>
              </w:rPr>
              <w:instrText xml:space="preserve"> PAGEREF _Toc167188725 \h </w:instrText>
            </w:r>
            <w:r w:rsidR="00F136EF">
              <w:rPr>
                <w:noProof/>
                <w:webHidden/>
              </w:rPr>
            </w:r>
            <w:r w:rsidR="00F136EF">
              <w:rPr>
                <w:noProof/>
                <w:webHidden/>
              </w:rPr>
              <w:fldChar w:fldCharType="separate"/>
            </w:r>
            <w:r w:rsidR="001F2ADA">
              <w:rPr>
                <w:noProof/>
                <w:webHidden/>
              </w:rPr>
              <w:t>4</w:t>
            </w:r>
            <w:r w:rsidR="00F136EF">
              <w:rPr>
                <w:noProof/>
                <w:webHidden/>
              </w:rPr>
              <w:fldChar w:fldCharType="end"/>
            </w:r>
          </w:hyperlink>
        </w:p>
        <w:p w14:paraId="72D17C8E" w14:textId="64C1226D" w:rsidR="00F136EF" w:rsidRDefault="00677221">
          <w:pPr>
            <w:pStyle w:val="TOC1"/>
            <w:tabs>
              <w:tab w:val="right" w:leader="dot" w:pos="9350"/>
            </w:tabs>
            <w:rPr>
              <w:rFonts w:asciiTheme="minorHAnsi" w:eastAsiaTheme="minorEastAsia" w:hAnsiTheme="minorHAnsi" w:cstheme="minorBidi"/>
              <w:noProof/>
              <w:kern w:val="2"/>
              <w14:ligatures w14:val="standardContextual"/>
            </w:rPr>
          </w:pPr>
          <w:hyperlink w:anchor="_Toc167188726" w:history="1">
            <w:r w:rsidR="00F136EF" w:rsidRPr="00A83A32">
              <w:rPr>
                <w:rStyle w:val="Hyperlink"/>
                <w:bCs/>
                <w:noProof/>
              </w:rPr>
              <w:t>Technical Training</w:t>
            </w:r>
            <w:r w:rsidR="00F136EF">
              <w:rPr>
                <w:noProof/>
                <w:webHidden/>
              </w:rPr>
              <w:tab/>
            </w:r>
            <w:r w:rsidR="00F136EF">
              <w:rPr>
                <w:noProof/>
                <w:webHidden/>
              </w:rPr>
              <w:fldChar w:fldCharType="begin"/>
            </w:r>
            <w:r w:rsidR="00F136EF">
              <w:rPr>
                <w:noProof/>
                <w:webHidden/>
              </w:rPr>
              <w:instrText xml:space="preserve"> PAGEREF _Toc167188726 \h </w:instrText>
            </w:r>
            <w:r w:rsidR="00F136EF">
              <w:rPr>
                <w:noProof/>
                <w:webHidden/>
              </w:rPr>
            </w:r>
            <w:r w:rsidR="00F136EF">
              <w:rPr>
                <w:noProof/>
                <w:webHidden/>
              </w:rPr>
              <w:fldChar w:fldCharType="separate"/>
            </w:r>
            <w:r w:rsidR="001F2ADA">
              <w:rPr>
                <w:noProof/>
                <w:webHidden/>
              </w:rPr>
              <w:t>4</w:t>
            </w:r>
            <w:r w:rsidR="00F136EF">
              <w:rPr>
                <w:noProof/>
                <w:webHidden/>
              </w:rPr>
              <w:fldChar w:fldCharType="end"/>
            </w:r>
          </w:hyperlink>
        </w:p>
        <w:p w14:paraId="69A452D0" w14:textId="5A807312" w:rsidR="00F136EF" w:rsidRDefault="00677221">
          <w:pPr>
            <w:pStyle w:val="TOC1"/>
            <w:tabs>
              <w:tab w:val="right" w:leader="dot" w:pos="9350"/>
            </w:tabs>
            <w:rPr>
              <w:rFonts w:asciiTheme="minorHAnsi" w:eastAsiaTheme="minorEastAsia" w:hAnsiTheme="minorHAnsi" w:cstheme="minorBidi"/>
              <w:noProof/>
              <w:kern w:val="2"/>
              <w14:ligatures w14:val="standardContextual"/>
            </w:rPr>
          </w:pPr>
          <w:hyperlink w:anchor="_Toc167188727" w:history="1">
            <w:r w:rsidR="00F136EF" w:rsidRPr="00A83A32">
              <w:rPr>
                <w:rStyle w:val="Hyperlink"/>
                <w:noProof/>
              </w:rPr>
              <w:t>Basic-Level Individual Study Activities</w:t>
            </w:r>
            <w:r w:rsidR="00F136EF">
              <w:rPr>
                <w:noProof/>
                <w:webHidden/>
              </w:rPr>
              <w:tab/>
            </w:r>
            <w:r w:rsidR="00F136EF">
              <w:rPr>
                <w:noProof/>
                <w:webHidden/>
              </w:rPr>
              <w:fldChar w:fldCharType="begin"/>
            </w:r>
            <w:r w:rsidR="00F136EF">
              <w:rPr>
                <w:noProof/>
                <w:webHidden/>
              </w:rPr>
              <w:instrText xml:space="preserve"> PAGEREF _Toc167188727 \h </w:instrText>
            </w:r>
            <w:r w:rsidR="00F136EF">
              <w:rPr>
                <w:noProof/>
                <w:webHidden/>
              </w:rPr>
            </w:r>
            <w:r w:rsidR="00F136EF">
              <w:rPr>
                <w:noProof/>
                <w:webHidden/>
              </w:rPr>
              <w:fldChar w:fldCharType="separate"/>
            </w:r>
            <w:r w:rsidR="001F2ADA">
              <w:rPr>
                <w:noProof/>
                <w:webHidden/>
              </w:rPr>
              <w:t>4</w:t>
            </w:r>
            <w:r w:rsidR="00F136EF">
              <w:rPr>
                <w:noProof/>
                <w:webHidden/>
              </w:rPr>
              <w:fldChar w:fldCharType="end"/>
            </w:r>
          </w:hyperlink>
        </w:p>
        <w:p w14:paraId="6009DFE2" w14:textId="73CB2E0C" w:rsidR="00F136EF" w:rsidRDefault="00677221" w:rsidP="001F2ADA">
          <w:pPr>
            <w:pStyle w:val="TOC2"/>
            <w:rPr>
              <w:rFonts w:asciiTheme="minorHAnsi" w:eastAsiaTheme="minorEastAsia" w:hAnsiTheme="minorHAnsi" w:cstheme="minorBidi"/>
              <w:kern w:val="2"/>
              <w14:ligatures w14:val="standardContextual"/>
            </w:rPr>
          </w:pPr>
          <w:hyperlink w:anchor="_Toc167188728" w:history="1">
            <w:r w:rsidR="00F136EF" w:rsidRPr="00A83A32">
              <w:rPr>
                <w:rStyle w:val="Hyperlink"/>
                <w:rFonts w:eastAsiaTheme="majorEastAsia"/>
              </w:rPr>
              <w:t>(SG-1) History and Organization of the Nuclear Regulatory Commission</w:t>
            </w:r>
            <w:r w:rsidR="00F136EF">
              <w:rPr>
                <w:webHidden/>
              </w:rPr>
              <w:tab/>
            </w:r>
            <w:r w:rsidR="00F136EF">
              <w:rPr>
                <w:webHidden/>
              </w:rPr>
              <w:fldChar w:fldCharType="begin"/>
            </w:r>
            <w:r w:rsidR="00F136EF">
              <w:rPr>
                <w:webHidden/>
              </w:rPr>
              <w:instrText xml:space="preserve"> PAGEREF _Toc167188728 \h </w:instrText>
            </w:r>
            <w:r w:rsidR="00F136EF">
              <w:rPr>
                <w:webHidden/>
              </w:rPr>
            </w:r>
            <w:r w:rsidR="00F136EF">
              <w:rPr>
                <w:webHidden/>
              </w:rPr>
              <w:fldChar w:fldCharType="separate"/>
            </w:r>
            <w:r w:rsidR="001F2ADA">
              <w:rPr>
                <w:webHidden/>
              </w:rPr>
              <w:t>7</w:t>
            </w:r>
            <w:r w:rsidR="00F136EF">
              <w:rPr>
                <w:webHidden/>
              </w:rPr>
              <w:fldChar w:fldCharType="end"/>
            </w:r>
          </w:hyperlink>
        </w:p>
        <w:p w14:paraId="75DED7A3" w14:textId="5EC645F4" w:rsidR="00F136EF" w:rsidRDefault="00677221" w:rsidP="001F2ADA">
          <w:pPr>
            <w:pStyle w:val="TOC2"/>
            <w:rPr>
              <w:rFonts w:asciiTheme="minorHAnsi" w:eastAsiaTheme="minorEastAsia" w:hAnsiTheme="minorHAnsi" w:cstheme="minorBidi"/>
              <w:kern w:val="2"/>
              <w14:ligatures w14:val="standardContextual"/>
            </w:rPr>
          </w:pPr>
          <w:hyperlink w:anchor="_Toc167188729" w:history="1">
            <w:r w:rsidR="00F136EF" w:rsidRPr="00A83A32">
              <w:rPr>
                <w:rStyle w:val="Hyperlink"/>
                <w:rFonts w:eastAsiaTheme="majorEastAsia"/>
              </w:rPr>
              <w:t>(SG-2) Inspector Objectivity, Protocol, and Professional Conduct</w:t>
            </w:r>
            <w:r w:rsidR="00F136EF">
              <w:rPr>
                <w:webHidden/>
              </w:rPr>
              <w:tab/>
            </w:r>
            <w:r w:rsidR="00F136EF">
              <w:rPr>
                <w:webHidden/>
              </w:rPr>
              <w:fldChar w:fldCharType="begin"/>
            </w:r>
            <w:r w:rsidR="00F136EF">
              <w:rPr>
                <w:webHidden/>
              </w:rPr>
              <w:instrText xml:space="preserve"> PAGEREF _Toc167188729 \h </w:instrText>
            </w:r>
            <w:r w:rsidR="00F136EF">
              <w:rPr>
                <w:webHidden/>
              </w:rPr>
            </w:r>
            <w:r w:rsidR="00F136EF">
              <w:rPr>
                <w:webHidden/>
              </w:rPr>
              <w:fldChar w:fldCharType="separate"/>
            </w:r>
            <w:r w:rsidR="001F2ADA">
              <w:rPr>
                <w:webHidden/>
              </w:rPr>
              <w:t>9</w:t>
            </w:r>
            <w:r w:rsidR="00F136EF">
              <w:rPr>
                <w:webHidden/>
              </w:rPr>
              <w:fldChar w:fldCharType="end"/>
            </w:r>
          </w:hyperlink>
        </w:p>
        <w:p w14:paraId="01036FB2" w14:textId="187D0312" w:rsidR="00F136EF" w:rsidRDefault="00677221" w:rsidP="001F2ADA">
          <w:pPr>
            <w:pStyle w:val="TOC2"/>
            <w:rPr>
              <w:rFonts w:asciiTheme="minorHAnsi" w:eastAsiaTheme="minorEastAsia" w:hAnsiTheme="minorHAnsi" w:cstheme="minorBidi"/>
              <w:kern w:val="2"/>
              <w14:ligatures w14:val="standardContextual"/>
            </w:rPr>
          </w:pPr>
          <w:hyperlink w:anchor="_Toc167188730" w:history="1">
            <w:r w:rsidR="00F136EF" w:rsidRPr="00A83A32">
              <w:rPr>
                <w:rStyle w:val="Hyperlink"/>
                <w:rFonts w:eastAsiaTheme="majorEastAsia"/>
              </w:rPr>
              <w:t>(SG-3) Allegations</w:t>
            </w:r>
            <w:r w:rsidR="00F136EF">
              <w:rPr>
                <w:webHidden/>
              </w:rPr>
              <w:tab/>
            </w:r>
            <w:r w:rsidR="00F136EF">
              <w:rPr>
                <w:webHidden/>
              </w:rPr>
              <w:fldChar w:fldCharType="begin"/>
            </w:r>
            <w:r w:rsidR="00F136EF">
              <w:rPr>
                <w:webHidden/>
              </w:rPr>
              <w:instrText xml:space="preserve"> PAGEREF _Toc167188730 \h </w:instrText>
            </w:r>
            <w:r w:rsidR="00F136EF">
              <w:rPr>
                <w:webHidden/>
              </w:rPr>
            </w:r>
            <w:r w:rsidR="00F136EF">
              <w:rPr>
                <w:webHidden/>
              </w:rPr>
              <w:fldChar w:fldCharType="separate"/>
            </w:r>
            <w:r w:rsidR="001F2ADA">
              <w:rPr>
                <w:webHidden/>
              </w:rPr>
              <w:t>12</w:t>
            </w:r>
            <w:r w:rsidR="00F136EF">
              <w:rPr>
                <w:webHidden/>
              </w:rPr>
              <w:fldChar w:fldCharType="end"/>
            </w:r>
          </w:hyperlink>
        </w:p>
        <w:p w14:paraId="7BE0AD4B" w14:textId="7FAB6022" w:rsidR="00F136EF" w:rsidRDefault="00677221" w:rsidP="001F2ADA">
          <w:pPr>
            <w:pStyle w:val="TOC2"/>
            <w:rPr>
              <w:rFonts w:asciiTheme="minorHAnsi" w:eastAsiaTheme="minorEastAsia" w:hAnsiTheme="minorHAnsi" w:cstheme="minorBidi"/>
              <w:kern w:val="2"/>
              <w14:ligatures w14:val="standardContextual"/>
            </w:rPr>
          </w:pPr>
          <w:hyperlink w:anchor="_Toc167188731" w:history="1">
            <w:r w:rsidR="00F136EF" w:rsidRPr="00A83A32">
              <w:rPr>
                <w:rStyle w:val="Hyperlink"/>
                <w:rFonts w:eastAsiaTheme="majorEastAsia"/>
              </w:rPr>
              <w:t>(SG-4) NRC’s Response to an Emergency at a Nuclear Facility</w:t>
            </w:r>
            <w:r w:rsidR="00F136EF">
              <w:rPr>
                <w:webHidden/>
              </w:rPr>
              <w:tab/>
            </w:r>
            <w:r w:rsidR="00F136EF">
              <w:rPr>
                <w:webHidden/>
              </w:rPr>
              <w:fldChar w:fldCharType="begin"/>
            </w:r>
            <w:r w:rsidR="00F136EF">
              <w:rPr>
                <w:webHidden/>
              </w:rPr>
              <w:instrText xml:space="preserve"> PAGEREF _Toc167188731 \h </w:instrText>
            </w:r>
            <w:r w:rsidR="00F136EF">
              <w:rPr>
                <w:webHidden/>
              </w:rPr>
            </w:r>
            <w:r w:rsidR="00F136EF">
              <w:rPr>
                <w:webHidden/>
              </w:rPr>
              <w:fldChar w:fldCharType="separate"/>
            </w:r>
            <w:r w:rsidR="001F2ADA">
              <w:rPr>
                <w:webHidden/>
              </w:rPr>
              <w:t>14</w:t>
            </w:r>
            <w:r w:rsidR="00F136EF">
              <w:rPr>
                <w:webHidden/>
              </w:rPr>
              <w:fldChar w:fldCharType="end"/>
            </w:r>
          </w:hyperlink>
        </w:p>
        <w:p w14:paraId="756507D6" w14:textId="0293BE45" w:rsidR="00F136EF" w:rsidRDefault="00677221" w:rsidP="001F2ADA">
          <w:pPr>
            <w:pStyle w:val="TOC2"/>
            <w:rPr>
              <w:rFonts w:asciiTheme="minorHAnsi" w:eastAsiaTheme="minorEastAsia" w:hAnsiTheme="minorHAnsi" w:cstheme="minorBidi"/>
              <w:kern w:val="2"/>
              <w14:ligatures w14:val="standardContextual"/>
            </w:rPr>
          </w:pPr>
          <w:hyperlink w:anchor="_Toc167188732" w:history="1">
            <w:r w:rsidR="00F136EF" w:rsidRPr="00A83A32">
              <w:rPr>
                <w:rStyle w:val="Hyperlink"/>
                <w:rFonts w:eastAsiaTheme="majorEastAsia"/>
              </w:rPr>
              <w:t>(SG-5) The Enforcement Process and the Backfit Process</w:t>
            </w:r>
            <w:r w:rsidR="00F136EF">
              <w:rPr>
                <w:webHidden/>
              </w:rPr>
              <w:tab/>
            </w:r>
            <w:r w:rsidR="00F136EF">
              <w:rPr>
                <w:webHidden/>
              </w:rPr>
              <w:fldChar w:fldCharType="begin"/>
            </w:r>
            <w:r w:rsidR="00F136EF">
              <w:rPr>
                <w:webHidden/>
              </w:rPr>
              <w:instrText xml:space="preserve"> PAGEREF _Toc167188732 \h </w:instrText>
            </w:r>
            <w:r w:rsidR="00F136EF">
              <w:rPr>
                <w:webHidden/>
              </w:rPr>
            </w:r>
            <w:r w:rsidR="00F136EF">
              <w:rPr>
                <w:webHidden/>
              </w:rPr>
              <w:fldChar w:fldCharType="separate"/>
            </w:r>
            <w:r w:rsidR="001F2ADA">
              <w:rPr>
                <w:webHidden/>
              </w:rPr>
              <w:t>16</w:t>
            </w:r>
            <w:r w:rsidR="00F136EF">
              <w:rPr>
                <w:webHidden/>
              </w:rPr>
              <w:fldChar w:fldCharType="end"/>
            </w:r>
          </w:hyperlink>
        </w:p>
        <w:p w14:paraId="3FEA9035" w14:textId="38C3FBDD" w:rsidR="00F136EF" w:rsidRDefault="00677221" w:rsidP="001F2ADA">
          <w:pPr>
            <w:pStyle w:val="TOC2"/>
            <w:rPr>
              <w:rFonts w:asciiTheme="minorHAnsi" w:eastAsiaTheme="minorEastAsia" w:hAnsiTheme="minorHAnsi" w:cstheme="minorBidi"/>
              <w:kern w:val="2"/>
              <w14:ligatures w14:val="standardContextual"/>
            </w:rPr>
          </w:pPr>
          <w:hyperlink w:anchor="_Toc167188733" w:history="1">
            <w:r w:rsidR="00F136EF" w:rsidRPr="00A83A32">
              <w:rPr>
                <w:rStyle w:val="Hyperlink"/>
                <w:rFonts w:eastAsiaTheme="majorEastAsia"/>
              </w:rPr>
              <w:t>(SG-6) The Office of Investigations</w:t>
            </w:r>
            <w:r w:rsidR="00F136EF">
              <w:rPr>
                <w:webHidden/>
              </w:rPr>
              <w:tab/>
            </w:r>
            <w:r w:rsidR="00F136EF">
              <w:rPr>
                <w:webHidden/>
              </w:rPr>
              <w:fldChar w:fldCharType="begin"/>
            </w:r>
            <w:r w:rsidR="00F136EF">
              <w:rPr>
                <w:webHidden/>
              </w:rPr>
              <w:instrText xml:space="preserve"> PAGEREF _Toc167188733 \h </w:instrText>
            </w:r>
            <w:r w:rsidR="00F136EF">
              <w:rPr>
                <w:webHidden/>
              </w:rPr>
            </w:r>
            <w:r w:rsidR="00F136EF">
              <w:rPr>
                <w:webHidden/>
              </w:rPr>
              <w:fldChar w:fldCharType="separate"/>
            </w:r>
            <w:r w:rsidR="001F2ADA">
              <w:rPr>
                <w:webHidden/>
              </w:rPr>
              <w:t>19</w:t>
            </w:r>
            <w:r w:rsidR="00F136EF">
              <w:rPr>
                <w:webHidden/>
              </w:rPr>
              <w:fldChar w:fldCharType="end"/>
            </w:r>
          </w:hyperlink>
        </w:p>
        <w:p w14:paraId="24AB17A6" w14:textId="50D5B58F" w:rsidR="00F136EF" w:rsidRDefault="00677221" w:rsidP="001F2ADA">
          <w:pPr>
            <w:pStyle w:val="TOC2"/>
            <w:rPr>
              <w:rFonts w:asciiTheme="minorHAnsi" w:eastAsiaTheme="minorEastAsia" w:hAnsiTheme="minorHAnsi" w:cstheme="minorBidi"/>
              <w:kern w:val="2"/>
              <w14:ligatures w14:val="standardContextual"/>
            </w:rPr>
          </w:pPr>
          <w:hyperlink w:anchor="_Toc167188734" w:history="1">
            <w:r w:rsidR="00F136EF" w:rsidRPr="00A83A32">
              <w:rPr>
                <w:rStyle w:val="Hyperlink"/>
                <w:rFonts w:eastAsiaTheme="majorEastAsia"/>
              </w:rPr>
              <w:t>(SG-7) Exploring the Fuel Facility Inspection Program</w:t>
            </w:r>
            <w:r w:rsidR="00F136EF">
              <w:rPr>
                <w:webHidden/>
              </w:rPr>
              <w:tab/>
            </w:r>
            <w:r w:rsidR="00F136EF">
              <w:rPr>
                <w:webHidden/>
              </w:rPr>
              <w:fldChar w:fldCharType="begin"/>
            </w:r>
            <w:r w:rsidR="00F136EF">
              <w:rPr>
                <w:webHidden/>
              </w:rPr>
              <w:instrText xml:space="preserve"> PAGEREF _Toc167188734 \h </w:instrText>
            </w:r>
            <w:r w:rsidR="00F136EF">
              <w:rPr>
                <w:webHidden/>
              </w:rPr>
            </w:r>
            <w:r w:rsidR="00F136EF">
              <w:rPr>
                <w:webHidden/>
              </w:rPr>
              <w:fldChar w:fldCharType="separate"/>
            </w:r>
            <w:r w:rsidR="001F2ADA">
              <w:rPr>
                <w:webHidden/>
              </w:rPr>
              <w:t>20</w:t>
            </w:r>
            <w:r w:rsidR="00F136EF">
              <w:rPr>
                <w:webHidden/>
              </w:rPr>
              <w:fldChar w:fldCharType="end"/>
            </w:r>
          </w:hyperlink>
        </w:p>
        <w:p w14:paraId="52B6FF57" w14:textId="59F35841" w:rsidR="00F136EF" w:rsidRDefault="00677221" w:rsidP="001F2ADA">
          <w:pPr>
            <w:pStyle w:val="TOC2"/>
            <w:rPr>
              <w:rFonts w:asciiTheme="minorHAnsi" w:eastAsiaTheme="minorEastAsia" w:hAnsiTheme="minorHAnsi" w:cstheme="minorBidi"/>
              <w:kern w:val="2"/>
              <w14:ligatures w14:val="standardContextual"/>
            </w:rPr>
          </w:pPr>
          <w:hyperlink w:anchor="_Toc167188735" w:history="1">
            <w:r w:rsidR="00F136EF" w:rsidRPr="00A83A32">
              <w:rPr>
                <w:rStyle w:val="Hyperlink"/>
                <w:rFonts w:eastAsiaTheme="majorEastAsia"/>
              </w:rPr>
              <w:t>(SG-8) Incident Inspection Team (IIT) Activities, Augmented Inspection Team (AIT), and Special Inspection Team (SIT)</w:t>
            </w:r>
            <w:r w:rsidR="00F136EF">
              <w:rPr>
                <w:webHidden/>
              </w:rPr>
              <w:tab/>
            </w:r>
            <w:r w:rsidR="00F136EF">
              <w:rPr>
                <w:webHidden/>
              </w:rPr>
              <w:fldChar w:fldCharType="begin"/>
            </w:r>
            <w:r w:rsidR="00F136EF">
              <w:rPr>
                <w:webHidden/>
              </w:rPr>
              <w:instrText xml:space="preserve"> PAGEREF _Toc167188735 \h </w:instrText>
            </w:r>
            <w:r w:rsidR="00F136EF">
              <w:rPr>
                <w:webHidden/>
              </w:rPr>
            </w:r>
            <w:r w:rsidR="00F136EF">
              <w:rPr>
                <w:webHidden/>
              </w:rPr>
              <w:fldChar w:fldCharType="separate"/>
            </w:r>
            <w:r w:rsidR="001F2ADA">
              <w:rPr>
                <w:webHidden/>
              </w:rPr>
              <w:t>22</w:t>
            </w:r>
            <w:r w:rsidR="00F136EF">
              <w:rPr>
                <w:webHidden/>
              </w:rPr>
              <w:fldChar w:fldCharType="end"/>
            </w:r>
          </w:hyperlink>
        </w:p>
        <w:p w14:paraId="516E83BF" w14:textId="41263460" w:rsidR="00F136EF" w:rsidRDefault="00677221" w:rsidP="001F2ADA">
          <w:pPr>
            <w:pStyle w:val="TOC2"/>
            <w:rPr>
              <w:rFonts w:asciiTheme="minorHAnsi" w:eastAsiaTheme="minorEastAsia" w:hAnsiTheme="minorHAnsi" w:cstheme="minorBidi"/>
              <w:kern w:val="2"/>
              <w14:ligatures w14:val="standardContextual"/>
            </w:rPr>
          </w:pPr>
          <w:hyperlink w:anchor="_Toc167188736" w:history="1">
            <w:r w:rsidR="00F136EF" w:rsidRPr="00A83A32">
              <w:rPr>
                <w:rStyle w:val="Hyperlink"/>
                <w:rFonts w:eastAsiaTheme="majorEastAsia"/>
              </w:rPr>
              <w:t>(SG-9) Understanding How the Commission Operates</w:t>
            </w:r>
            <w:r w:rsidR="00F136EF">
              <w:rPr>
                <w:webHidden/>
              </w:rPr>
              <w:tab/>
            </w:r>
            <w:r w:rsidR="00F136EF">
              <w:rPr>
                <w:webHidden/>
              </w:rPr>
              <w:fldChar w:fldCharType="begin"/>
            </w:r>
            <w:r w:rsidR="00F136EF">
              <w:rPr>
                <w:webHidden/>
              </w:rPr>
              <w:instrText xml:space="preserve"> PAGEREF _Toc167188736 \h </w:instrText>
            </w:r>
            <w:r w:rsidR="00F136EF">
              <w:rPr>
                <w:webHidden/>
              </w:rPr>
            </w:r>
            <w:r w:rsidR="00F136EF">
              <w:rPr>
                <w:webHidden/>
              </w:rPr>
              <w:fldChar w:fldCharType="separate"/>
            </w:r>
            <w:r w:rsidR="001F2ADA">
              <w:rPr>
                <w:webHidden/>
              </w:rPr>
              <w:t>24</w:t>
            </w:r>
            <w:r w:rsidR="00F136EF">
              <w:rPr>
                <w:webHidden/>
              </w:rPr>
              <w:fldChar w:fldCharType="end"/>
            </w:r>
          </w:hyperlink>
        </w:p>
        <w:p w14:paraId="17C119BF" w14:textId="26E1D7F2" w:rsidR="00F136EF" w:rsidRDefault="00677221" w:rsidP="001F2ADA">
          <w:pPr>
            <w:pStyle w:val="TOC2"/>
            <w:rPr>
              <w:rFonts w:asciiTheme="minorHAnsi" w:eastAsiaTheme="minorEastAsia" w:hAnsiTheme="minorHAnsi" w:cstheme="minorBidi"/>
              <w:kern w:val="2"/>
              <w14:ligatures w14:val="standardContextual"/>
            </w:rPr>
          </w:pPr>
          <w:hyperlink w:anchor="_Toc167188737" w:history="1">
            <w:r w:rsidR="00F136EF" w:rsidRPr="00A83A32">
              <w:rPr>
                <w:rStyle w:val="Hyperlink"/>
                <w:rFonts w:eastAsiaTheme="majorEastAsia"/>
              </w:rPr>
              <w:t>(SG-10) Organization and Content of the NRC Inspection Manual</w:t>
            </w:r>
            <w:r w:rsidR="00F136EF">
              <w:rPr>
                <w:webHidden/>
              </w:rPr>
              <w:tab/>
            </w:r>
            <w:r w:rsidR="00F136EF">
              <w:rPr>
                <w:webHidden/>
              </w:rPr>
              <w:fldChar w:fldCharType="begin"/>
            </w:r>
            <w:r w:rsidR="00F136EF">
              <w:rPr>
                <w:webHidden/>
              </w:rPr>
              <w:instrText xml:space="preserve"> PAGEREF _Toc167188737 \h </w:instrText>
            </w:r>
            <w:r w:rsidR="00F136EF">
              <w:rPr>
                <w:webHidden/>
              </w:rPr>
            </w:r>
            <w:r w:rsidR="00F136EF">
              <w:rPr>
                <w:webHidden/>
              </w:rPr>
              <w:fldChar w:fldCharType="separate"/>
            </w:r>
            <w:r w:rsidR="001F2ADA">
              <w:rPr>
                <w:webHidden/>
              </w:rPr>
              <w:t>25</w:t>
            </w:r>
            <w:r w:rsidR="00F136EF">
              <w:rPr>
                <w:webHidden/>
              </w:rPr>
              <w:fldChar w:fldCharType="end"/>
            </w:r>
          </w:hyperlink>
        </w:p>
        <w:p w14:paraId="66056251" w14:textId="716AA0A5" w:rsidR="00F136EF" w:rsidRDefault="00677221" w:rsidP="001F2ADA">
          <w:pPr>
            <w:pStyle w:val="TOC2"/>
            <w:rPr>
              <w:rFonts w:asciiTheme="minorHAnsi" w:eastAsiaTheme="minorEastAsia" w:hAnsiTheme="minorHAnsi" w:cstheme="minorBidi"/>
              <w:kern w:val="2"/>
              <w14:ligatures w14:val="standardContextual"/>
            </w:rPr>
          </w:pPr>
          <w:hyperlink w:anchor="_Toc167188738" w:history="1">
            <w:r w:rsidR="00F136EF" w:rsidRPr="00A83A32">
              <w:rPr>
                <w:rStyle w:val="Hyperlink"/>
                <w:rFonts w:eastAsiaTheme="majorEastAsia"/>
              </w:rPr>
              <w:t>(SG-11) NRC Interagency Agreements</w:t>
            </w:r>
            <w:r w:rsidR="00F136EF">
              <w:rPr>
                <w:webHidden/>
              </w:rPr>
              <w:tab/>
            </w:r>
            <w:r w:rsidR="00F136EF">
              <w:rPr>
                <w:webHidden/>
              </w:rPr>
              <w:fldChar w:fldCharType="begin"/>
            </w:r>
            <w:r w:rsidR="00F136EF">
              <w:rPr>
                <w:webHidden/>
              </w:rPr>
              <w:instrText xml:space="preserve"> PAGEREF _Toc167188738 \h </w:instrText>
            </w:r>
            <w:r w:rsidR="00F136EF">
              <w:rPr>
                <w:webHidden/>
              </w:rPr>
            </w:r>
            <w:r w:rsidR="00F136EF">
              <w:rPr>
                <w:webHidden/>
              </w:rPr>
              <w:fldChar w:fldCharType="separate"/>
            </w:r>
            <w:r w:rsidR="001F2ADA">
              <w:rPr>
                <w:webHidden/>
              </w:rPr>
              <w:t>27</w:t>
            </w:r>
            <w:r w:rsidR="00F136EF">
              <w:rPr>
                <w:webHidden/>
              </w:rPr>
              <w:fldChar w:fldCharType="end"/>
            </w:r>
          </w:hyperlink>
        </w:p>
        <w:p w14:paraId="7799A486" w14:textId="364BCE6A" w:rsidR="00F136EF" w:rsidRDefault="00677221" w:rsidP="001F2ADA">
          <w:pPr>
            <w:pStyle w:val="TOC2"/>
            <w:rPr>
              <w:rFonts w:asciiTheme="minorHAnsi" w:eastAsiaTheme="minorEastAsia" w:hAnsiTheme="minorHAnsi" w:cstheme="minorBidi"/>
              <w:kern w:val="2"/>
              <w14:ligatures w14:val="standardContextual"/>
            </w:rPr>
          </w:pPr>
          <w:hyperlink w:anchor="_Toc167188739" w:history="1">
            <w:r w:rsidR="00F136EF" w:rsidRPr="00A83A32">
              <w:rPr>
                <w:rStyle w:val="Hyperlink"/>
                <w:rFonts w:eastAsiaTheme="majorEastAsia"/>
              </w:rPr>
              <w:t>(SG-12) Interaction with the Public</w:t>
            </w:r>
            <w:r w:rsidR="00F136EF">
              <w:rPr>
                <w:webHidden/>
              </w:rPr>
              <w:tab/>
            </w:r>
            <w:r w:rsidR="00F136EF">
              <w:rPr>
                <w:webHidden/>
              </w:rPr>
              <w:fldChar w:fldCharType="begin"/>
            </w:r>
            <w:r w:rsidR="00F136EF">
              <w:rPr>
                <w:webHidden/>
              </w:rPr>
              <w:instrText xml:space="preserve"> PAGEREF _Toc167188739 \h </w:instrText>
            </w:r>
            <w:r w:rsidR="00F136EF">
              <w:rPr>
                <w:webHidden/>
              </w:rPr>
            </w:r>
            <w:r w:rsidR="00F136EF">
              <w:rPr>
                <w:webHidden/>
              </w:rPr>
              <w:fldChar w:fldCharType="separate"/>
            </w:r>
            <w:r w:rsidR="001F2ADA">
              <w:rPr>
                <w:webHidden/>
              </w:rPr>
              <w:t>29</w:t>
            </w:r>
            <w:r w:rsidR="00F136EF">
              <w:rPr>
                <w:webHidden/>
              </w:rPr>
              <w:fldChar w:fldCharType="end"/>
            </w:r>
          </w:hyperlink>
        </w:p>
        <w:p w14:paraId="5C49A67C" w14:textId="0052B16F" w:rsidR="00F136EF" w:rsidRDefault="00677221" w:rsidP="001F2ADA">
          <w:pPr>
            <w:pStyle w:val="TOC2"/>
            <w:rPr>
              <w:rFonts w:asciiTheme="minorHAnsi" w:eastAsiaTheme="minorEastAsia" w:hAnsiTheme="minorHAnsi" w:cstheme="minorBidi"/>
              <w:kern w:val="2"/>
              <w14:ligatures w14:val="standardContextual"/>
            </w:rPr>
          </w:pPr>
          <w:hyperlink w:anchor="_Toc167188740" w:history="1">
            <w:r w:rsidR="00F136EF" w:rsidRPr="00A83A32">
              <w:rPr>
                <w:rStyle w:val="Hyperlink"/>
                <w:rFonts w:eastAsiaTheme="majorEastAsia"/>
              </w:rPr>
              <w:t>(SG-13) Contacts with the Media</w:t>
            </w:r>
            <w:r w:rsidR="00F136EF">
              <w:rPr>
                <w:webHidden/>
              </w:rPr>
              <w:tab/>
            </w:r>
            <w:r w:rsidR="00F136EF">
              <w:rPr>
                <w:webHidden/>
              </w:rPr>
              <w:fldChar w:fldCharType="begin"/>
            </w:r>
            <w:r w:rsidR="00F136EF">
              <w:rPr>
                <w:webHidden/>
              </w:rPr>
              <w:instrText xml:space="preserve"> PAGEREF _Toc167188740 \h </w:instrText>
            </w:r>
            <w:r w:rsidR="00F136EF">
              <w:rPr>
                <w:webHidden/>
              </w:rPr>
            </w:r>
            <w:r w:rsidR="00F136EF">
              <w:rPr>
                <w:webHidden/>
              </w:rPr>
              <w:fldChar w:fldCharType="separate"/>
            </w:r>
            <w:r w:rsidR="001F2ADA">
              <w:rPr>
                <w:webHidden/>
              </w:rPr>
              <w:t>32</w:t>
            </w:r>
            <w:r w:rsidR="00F136EF">
              <w:rPr>
                <w:webHidden/>
              </w:rPr>
              <w:fldChar w:fldCharType="end"/>
            </w:r>
          </w:hyperlink>
        </w:p>
        <w:p w14:paraId="1084BBFD" w14:textId="2C927E12" w:rsidR="00F136EF" w:rsidRDefault="00677221" w:rsidP="001F2ADA">
          <w:pPr>
            <w:pStyle w:val="TOC2"/>
            <w:rPr>
              <w:rFonts w:asciiTheme="minorHAnsi" w:eastAsiaTheme="minorEastAsia" w:hAnsiTheme="minorHAnsi" w:cstheme="minorBidi"/>
              <w:kern w:val="2"/>
              <w14:ligatures w14:val="standardContextual"/>
            </w:rPr>
          </w:pPr>
          <w:hyperlink w:anchor="_Toc167188741" w:history="1">
            <w:r w:rsidR="00F136EF" w:rsidRPr="00A83A32">
              <w:rPr>
                <w:rStyle w:val="Hyperlink"/>
                <w:rFonts w:eastAsiaTheme="majorEastAsia"/>
              </w:rPr>
              <w:t>(SG-14) Freedom of Information Act and the Privacy Act</w:t>
            </w:r>
            <w:r w:rsidR="00F136EF">
              <w:rPr>
                <w:webHidden/>
              </w:rPr>
              <w:tab/>
            </w:r>
            <w:r w:rsidR="00F136EF">
              <w:rPr>
                <w:webHidden/>
              </w:rPr>
              <w:fldChar w:fldCharType="begin"/>
            </w:r>
            <w:r w:rsidR="00F136EF">
              <w:rPr>
                <w:webHidden/>
              </w:rPr>
              <w:instrText xml:space="preserve"> PAGEREF _Toc167188741 \h </w:instrText>
            </w:r>
            <w:r w:rsidR="00F136EF">
              <w:rPr>
                <w:webHidden/>
              </w:rPr>
            </w:r>
            <w:r w:rsidR="00F136EF">
              <w:rPr>
                <w:webHidden/>
              </w:rPr>
              <w:fldChar w:fldCharType="separate"/>
            </w:r>
            <w:r w:rsidR="001F2ADA">
              <w:rPr>
                <w:webHidden/>
              </w:rPr>
              <w:t>34</w:t>
            </w:r>
            <w:r w:rsidR="00F136EF">
              <w:rPr>
                <w:webHidden/>
              </w:rPr>
              <w:fldChar w:fldCharType="end"/>
            </w:r>
          </w:hyperlink>
        </w:p>
        <w:p w14:paraId="4F2CA3B0" w14:textId="62A6122C" w:rsidR="00F136EF" w:rsidRDefault="00677221" w:rsidP="001F2ADA">
          <w:pPr>
            <w:pStyle w:val="TOC2"/>
            <w:rPr>
              <w:rFonts w:asciiTheme="minorHAnsi" w:eastAsiaTheme="minorEastAsia" w:hAnsiTheme="minorHAnsi" w:cstheme="minorBidi"/>
              <w:kern w:val="2"/>
              <w14:ligatures w14:val="standardContextual"/>
            </w:rPr>
          </w:pPr>
          <w:hyperlink w:anchor="_Toc167188742" w:history="1">
            <w:r w:rsidR="00F136EF" w:rsidRPr="00A83A32">
              <w:rPr>
                <w:rStyle w:val="Hyperlink"/>
                <w:rFonts w:eastAsiaTheme="majorEastAsia"/>
              </w:rPr>
              <w:t>(SG-15) Entrance and Exit Meetings</w:t>
            </w:r>
            <w:r w:rsidR="00F136EF">
              <w:rPr>
                <w:webHidden/>
              </w:rPr>
              <w:tab/>
            </w:r>
            <w:r w:rsidR="00F136EF">
              <w:rPr>
                <w:webHidden/>
              </w:rPr>
              <w:fldChar w:fldCharType="begin"/>
            </w:r>
            <w:r w:rsidR="00F136EF">
              <w:rPr>
                <w:webHidden/>
              </w:rPr>
              <w:instrText xml:space="preserve"> PAGEREF _Toc167188742 \h </w:instrText>
            </w:r>
            <w:r w:rsidR="00F136EF">
              <w:rPr>
                <w:webHidden/>
              </w:rPr>
            </w:r>
            <w:r w:rsidR="00F136EF">
              <w:rPr>
                <w:webHidden/>
              </w:rPr>
              <w:fldChar w:fldCharType="separate"/>
            </w:r>
            <w:r w:rsidR="001F2ADA">
              <w:rPr>
                <w:webHidden/>
              </w:rPr>
              <w:t>36</w:t>
            </w:r>
            <w:r w:rsidR="00F136EF">
              <w:rPr>
                <w:webHidden/>
              </w:rPr>
              <w:fldChar w:fldCharType="end"/>
            </w:r>
          </w:hyperlink>
        </w:p>
        <w:p w14:paraId="7E907B6A" w14:textId="550EF887" w:rsidR="00F136EF" w:rsidRDefault="00677221" w:rsidP="001F2ADA">
          <w:pPr>
            <w:pStyle w:val="TOC2"/>
            <w:rPr>
              <w:rFonts w:asciiTheme="minorHAnsi" w:eastAsiaTheme="minorEastAsia" w:hAnsiTheme="minorHAnsi" w:cstheme="minorBidi"/>
              <w:kern w:val="2"/>
              <w14:ligatures w14:val="standardContextual"/>
            </w:rPr>
          </w:pPr>
          <w:hyperlink w:anchor="_Toc167188743" w:history="1">
            <w:r w:rsidR="00F136EF" w:rsidRPr="00A83A32">
              <w:rPr>
                <w:rStyle w:val="Hyperlink"/>
                <w:rFonts w:eastAsiaTheme="majorEastAsia"/>
              </w:rPr>
              <w:t>(SG-16) Documenting Inspection Findings</w:t>
            </w:r>
            <w:r w:rsidR="00F136EF">
              <w:rPr>
                <w:webHidden/>
              </w:rPr>
              <w:tab/>
            </w:r>
            <w:r w:rsidR="00F136EF">
              <w:rPr>
                <w:webHidden/>
              </w:rPr>
              <w:fldChar w:fldCharType="begin"/>
            </w:r>
            <w:r w:rsidR="00F136EF">
              <w:rPr>
                <w:webHidden/>
              </w:rPr>
              <w:instrText xml:space="preserve"> PAGEREF _Toc167188743 \h </w:instrText>
            </w:r>
            <w:r w:rsidR="00F136EF">
              <w:rPr>
                <w:webHidden/>
              </w:rPr>
            </w:r>
            <w:r w:rsidR="00F136EF">
              <w:rPr>
                <w:webHidden/>
              </w:rPr>
              <w:fldChar w:fldCharType="separate"/>
            </w:r>
            <w:r w:rsidR="001F2ADA">
              <w:rPr>
                <w:webHidden/>
              </w:rPr>
              <w:t>38</w:t>
            </w:r>
            <w:r w:rsidR="00F136EF">
              <w:rPr>
                <w:webHidden/>
              </w:rPr>
              <w:fldChar w:fldCharType="end"/>
            </w:r>
          </w:hyperlink>
        </w:p>
        <w:p w14:paraId="07DB819B" w14:textId="3BA4FB8D" w:rsidR="00F136EF" w:rsidRDefault="00677221" w:rsidP="001F2ADA">
          <w:pPr>
            <w:pStyle w:val="TOC2"/>
            <w:rPr>
              <w:rFonts w:asciiTheme="minorHAnsi" w:eastAsiaTheme="minorEastAsia" w:hAnsiTheme="minorHAnsi" w:cstheme="minorBidi"/>
              <w:kern w:val="2"/>
              <w14:ligatures w14:val="standardContextual"/>
            </w:rPr>
          </w:pPr>
          <w:hyperlink w:anchor="_Toc167188744" w:history="1">
            <w:r w:rsidR="00F136EF" w:rsidRPr="00A83A32">
              <w:rPr>
                <w:rStyle w:val="Hyperlink"/>
                <w:rFonts w:eastAsiaTheme="majorEastAsia"/>
              </w:rPr>
              <w:t>(SG-17) Differing Professional Opinions (DPO)</w:t>
            </w:r>
            <w:r w:rsidR="00F136EF">
              <w:rPr>
                <w:webHidden/>
              </w:rPr>
              <w:tab/>
            </w:r>
            <w:r w:rsidR="00F136EF">
              <w:rPr>
                <w:webHidden/>
              </w:rPr>
              <w:fldChar w:fldCharType="begin"/>
            </w:r>
            <w:r w:rsidR="00F136EF">
              <w:rPr>
                <w:webHidden/>
              </w:rPr>
              <w:instrText xml:space="preserve"> PAGEREF _Toc167188744 \h </w:instrText>
            </w:r>
            <w:r w:rsidR="00F136EF">
              <w:rPr>
                <w:webHidden/>
              </w:rPr>
            </w:r>
            <w:r w:rsidR="00F136EF">
              <w:rPr>
                <w:webHidden/>
              </w:rPr>
              <w:fldChar w:fldCharType="separate"/>
            </w:r>
            <w:r w:rsidR="001F2ADA">
              <w:rPr>
                <w:webHidden/>
              </w:rPr>
              <w:t>40</w:t>
            </w:r>
            <w:r w:rsidR="00F136EF">
              <w:rPr>
                <w:webHidden/>
              </w:rPr>
              <w:fldChar w:fldCharType="end"/>
            </w:r>
          </w:hyperlink>
        </w:p>
        <w:p w14:paraId="0B07C099" w14:textId="690B7346" w:rsidR="00F136EF" w:rsidRDefault="00677221" w:rsidP="001F2ADA">
          <w:pPr>
            <w:pStyle w:val="TOC2"/>
            <w:rPr>
              <w:rFonts w:asciiTheme="minorHAnsi" w:eastAsiaTheme="minorEastAsia" w:hAnsiTheme="minorHAnsi" w:cstheme="minorBidi"/>
              <w:kern w:val="2"/>
              <w14:ligatures w14:val="standardContextual"/>
            </w:rPr>
          </w:pPr>
          <w:hyperlink w:anchor="_Toc167188745" w:history="1">
            <w:r w:rsidR="00F136EF" w:rsidRPr="00A83A32">
              <w:rPr>
                <w:rStyle w:val="Hyperlink"/>
                <w:rFonts w:eastAsiaTheme="majorEastAsia"/>
              </w:rPr>
              <w:t>(SG-18) Integrated Safety Analysis (ISA) Overview (not for MC&amp;A inspectors)</w:t>
            </w:r>
            <w:r w:rsidR="00F136EF">
              <w:rPr>
                <w:webHidden/>
              </w:rPr>
              <w:tab/>
            </w:r>
            <w:r w:rsidR="00F136EF">
              <w:rPr>
                <w:webHidden/>
              </w:rPr>
              <w:fldChar w:fldCharType="begin"/>
            </w:r>
            <w:r w:rsidR="00F136EF">
              <w:rPr>
                <w:webHidden/>
              </w:rPr>
              <w:instrText xml:space="preserve"> PAGEREF _Toc167188745 \h </w:instrText>
            </w:r>
            <w:r w:rsidR="00F136EF">
              <w:rPr>
                <w:webHidden/>
              </w:rPr>
            </w:r>
            <w:r w:rsidR="00F136EF">
              <w:rPr>
                <w:webHidden/>
              </w:rPr>
              <w:fldChar w:fldCharType="separate"/>
            </w:r>
            <w:r w:rsidR="001F2ADA">
              <w:rPr>
                <w:webHidden/>
              </w:rPr>
              <w:t>42</w:t>
            </w:r>
            <w:r w:rsidR="00F136EF">
              <w:rPr>
                <w:webHidden/>
              </w:rPr>
              <w:fldChar w:fldCharType="end"/>
            </w:r>
          </w:hyperlink>
        </w:p>
        <w:p w14:paraId="43746448" w14:textId="292897A6" w:rsidR="00F136EF" w:rsidRDefault="00677221" w:rsidP="001F2ADA">
          <w:pPr>
            <w:pStyle w:val="TOC2"/>
            <w:rPr>
              <w:rFonts w:asciiTheme="minorHAnsi" w:eastAsiaTheme="minorEastAsia" w:hAnsiTheme="minorHAnsi" w:cstheme="minorBidi"/>
              <w:kern w:val="2"/>
              <w14:ligatures w14:val="standardContextual"/>
            </w:rPr>
          </w:pPr>
          <w:hyperlink w:anchor="_Toc167188746" w:history="1">
            <w:r w:rsidR="00F136EF" w:rsidRPr="00A83A32">
              <w:rPr>
                <w:rStyle w:val="Hyperlink"/>
                <w:rFonts w:eastAsiaTheme="majorEastAsia"/>
              </w:rPr>
              <w:t>(SG-19) Overview of 10 CFR Part 30</w:t>
            </w:r>
            <w:r w:rsidR="00F136EF">
              <w:rPr>
                <w:webHidden/>
              </w:rPr>
              <w:tab/>
            </w:r>
            <w:r w:rsidR="00F136EF">
              <w:rPr>
                <w:webHidden/>
              </w:rPr>
              <w:fldChar w:fldCharType="begin"/>
            </w:r>
            <w:r w:rsidR="00F136EF">
              <w:rPr>
                <w:webHidden/>
              </w:rPr>
              <w:instrText xml:space="preserve"> PAGEREF _Toc167188746 \h </w:instrText>
            </w:r>
            <w:r w:rsidR="00F136EF">
              <w:rPr>
                <w:webHidden/>
              </w:rPr>
            </w:r>
            <w:r w:rsidR="00F136EF">
              <w:rPr>
                <w:webHidden/>
              </w:rPr>
              <w:fldChar w:fldCharType="separate"/>
            </w:r>
            <w:r w:rsidR="001F2ADA">
              <w:rPr>
                <w:webHidden/>
              </w:rPr>
              <w:t>44</w:t>
            </w:r>
            <w:r w:rsidR="00F136EF">
              <w:rPr>
                <w:webHidden/>
              </w:rPr>
              <w:fldChar w:fldCharType="end"/>
            </w:r>
          </w:hyperlink>
        </w:p>
        <w:p w14:paraId="6337E88F" w14:textId="7E4A3153" w:rsidR="00F136EF" w:rsidRDefault="00677221" w:rsidP="001F2ADA">
          <w:pPr>
            <w:pStyle w:val="TOC2"/>
            <w:rPr>
              <w:rFonts w:asciiTheme="minorHAnsi" w:eastAsiaTheme="minorEastAsia" w:hAnsiTheme="minorHAnsi" w:cstheme="minorBidi"/>
              <w:kern w:val="2"/>
              <w14:ligatures w14:val="standardContextual"/>
            </w:rPr>
          </w:pPr>
          <w:hyperlink w:anchor="_Toc167188747" w:history="1">
            <w:r w:rsidR="00F136EF" w:rsidRPr="00A83A32">
              <w:rPr>
                <w:rStyle w:val="Hyperlink"/>
                <w:rFonts w:eastAsiaTheme="majorEastAsia"/>
              </w:rPr>
              <w:t>(SG-20) Overview of 10 CFR Part 40</w:t>
            </w:r>
            <w:r w:rsidR="00F136EF">
              <w:rPr>
                <w:webHidden/>
              </w:rPr>
              <w:tab/>
            </w:r>
            <w:r w:rsidR="00F136EF">
              <w:rPr>
                <w:webHidden/>
              </w:rPr>
              <w:fldChar w:fldCharType="begin"/>
            </w:r>
            <w:r w:rsidR="00F136EF">
              <w:rPr>
                <w:webHidden/>
              </w:rPr>
              <w:instrText xml:space="preserve"> PAGEREF _Toc167188747 \h </w:instrText>
            </w:r>
            <w:r w:rsidR="00F136EF">
              <w:rPr>
                <w:webHidden/>
              </w:rPr>
            </w:r>
            <w:r w:rsidR="00F136EF">
              <w:rPr>
                <w:webHidden/>
              </w:rPr>
              <w:fldChar w:fldCharType="separate"/>
            </w:r>
            <w:r w:rsidR="001F2ADA">
              <w:rPr>
                <w:webHidden/>
              </w:rPr>
              <w:t>45</w:t>
            </w:r>
            <w:r w:rsidR="00F136EF">
              <w:rPr>
                <w:webHidden/>
              </w:rPr>
              <w:fldChar w:fldCharType="end"/>
            </w:r>
          </w:hyperlink>
        </w:p>
        <w:p w14:paraId="72E19DF2" w14:textId="34ADFD1A" w:rsidR="00F136EF" w:rsidRDefault="00677221" w:rsidP="001F2ADA">
          <w:pPr>
            <w:pStyle w:val="TOC2"/>
            <w:rPr>
              <w:rFonts w:asciiTheme="minorHAnsi" w:eastAsiaTheme="minorEastAsia" w:hAnsiTheme="minorHAnsi" w:cstheme="minorBidi"/>
              <w:kern w:val="2"/>
              <w14:ligatures w14:val="standardContextual"/>
            </w:rPr>
          </w:pPr>
          <w:hyperlink w:anchor="_Toc167188748" w:history="1">
            <w:r w:rsidR="00F136EF" w:rsidRPr="00A83A32">
              <w:rPr>
                <w:rStyle w:val="Hyperlink"/>
                <w:rFonts w:eastAsiaTheme="majorEastAsia"/>
              </w:rPr>
              <w:t>(SG-21) Overview of 10 CFR Part 70</w:t>
            </w:r>
            <w:r w:rsidR="00F136EF">
              <w:rPr>
                <w:webHidden/>
              </w:rPr>
              <w:tab/>
            </w:r>
            <w:r w:rsidR="00F136EF">
              <w:rPr>
                <w:webHidden/>
              </w:rPr>
              <w:fldChar w:fldCharType="begin"/>
            </w:r>
            <w:r w:rsidR="00F136EF">
              <w:rPr>
                <w:webHidden/>
              </w:rPr>
              <w:instrText xml:space="preserve"> PAGEREF _Toc167188748 \h </w:instrText>
            </w:r>
            <w:r w:rsidR="00F136EF">
              <w:rPr>
                <w:webHidden/>
              </w:rPr>
            </w:r>
            <w:r w:rsidR="00F136EF">
              <w:rPr>
                <w:webHidden/>
              </w:rPr>
              <w:fldChar w:fldCharType="separate"/>
            </w:r>
            <w:r w:rsidR="001F2ADA">
              <w:rPr>
                <w:webHidden/>
              </w:rPr>
              <w:t>46</w:t>
            </w:r>
            <w:r w:rsidR="00F136EF">
              <w:rPr>
                <w:webHidden/>
              </w:rPr>
              <w:fldChar w:fldCharType="end"/>
            </w:r>
          </w:hyperlink>
        </w:p>
        <w:p w14:paraId="5475519C" w14:textId="00E2FF13" w:rsidR="00F136EF" w:rsidRDefault="00677221" w:rsidP="001F2ADA">
          <w:pPr>
            <w:pStyle w:val="TOC2"/>
            <w:rPr>
              <w:rFonts w:asciiTheme="minorHAnsi" w:eastAsiaTheme="minorEastAsia" w:hAnsiTheme="minorHAnsi" w:cstheme="minorBidi"/>
              <w:kern w:val="2"/>
              <w14:ligatures w14:val="standardContextual"/>
            </w:rPr>
          </w:pPr>
          <w:hyperlink w:anchor="_Toc167188749" w:history="1">
            <w:r w:rsidR="00F136EF" w:rsidRPr="00A83A32">
              <w:rPr>
                <w:rStyle w:val="Hyperlink"/>
                <w:rFonts w:eastAsiaTheme="majorEastAsia"/>
              </w:rPr>
              <w:t>(SG-22) Overview of 10 CFR Part 71</w:t>
            </w:r>
            <w:r w:rsidR="00F136EF">
              <w:rPr>
                <w:webHidden/>
              </w:rPr>
              <w:tab/>
            </w:r>
            <w:r w:rsidR="00F136EF">
              <w:rPr>
                <w:webHidden/>
              </w:rPr>
              <w:fldChar w:fldCharType="begin"/>
            </w:r>
            <w:r w:rsidR="00F136EF">
              <w:rPr>
                <w:webHidden/>
              </w:rPr>
              <w:instrText xml:space="preserve"> PAGEREF _Toc167188749 \h </w:instrText>
            </w:r>
            <w:r w:rsidR="00F136EF">
              <w:rPr>
                <w:webHidden/>
              </w:rPr>
            </w:r>
            <w:r w:rsidR="00F136EF">
              <w:rPr>
                <w:webHidden/>
              </w:rPr>
              <w:fldChar w:fldCharType="separate"/>
            </w:r>
            <w:r w:rsidR="001F2ADA">
              <w:rPr>
                <w:webHidden/>
              </w:rPr>
              <w:t>47</w:t>
            </w:r>
            <w:r w:rsidR="00F136EF">
              <w:rPr>
                <w:webHidden/>
              </w:rPr>
              <w:fldChar w:fldCharType="end"/>
            </w:r>
          </w:hyperlink>
        </w:p>
        <w:p w14:paraId="33C8C1E3" w14:textId="46967E77" w:rsidR="00F136EF" w:rsidRDefault="00677221" w:rsidP="001F2ADA">
          <w:pPr>
            <w:pStyle w:val="TOC2"/>
            <w:rPr>
              <w:rFonts w:asciiTheme="minorHAnsi" w:eastAsiaTheme="minorEastAsia" w:hAnsiTheme="minorHAnsi" w:cstheme="minorBidi"/>
              <w:kern w:val="2"/>
              <w14:ligatures w14:val="standardContextual"/>
            </w:rPr>
          </w:pPr>
          <w:hyperlink w:anchor="_Toc167188750" w:history="1">
            <w:r w:rsidR="00F136EF" w:rsidRPr="00A83A32">
              <w:rPr>
                <w:rStyle w:val="Hyperlink"/>
                <w:rFonts w:eastAsiaTheme="majorEastAsia"/>
              </w:rPr>
              <w:t>(SG-23) Overview of 10 CFR Part 73</w:t>
            </w:r>
            <w:r w:rsidR="00F136EF">
              <w:rPr>
                <w:webHidden/>
              </w:rPr>
              <w:tab/>
            </w:r>
            <w:r w:rsidR="00F136EF">
              <w:rPr>
                <w:webHidden/>
              </w:rPr>
              <w:fldChar w:fldCharType="begin"/>
            </w:r>
            <w:r w:rsidR="00F136EF">
              <w:rPr>
                <w:webHidden/>
              </w:rPr>
              <w:instrText xml:space="preserve"> PAGEREF _Toc167188750 \h </w:instrText>
            </w:r>
            <w:r w:rsidR="00F136EF">
              <w:rPr>
                <w:webHidden/>
              </w:rPr>
            </w:r>
            <w:r w:rsidR="00F136EF">
              <w:rPr>
                <w:webHidden/>
              </w:rPr>
              <w:fldChar w:fldCharType="separate"/>
            </w:r>
            <w:r w:rsidR="001F2ADA">
              <w:rPr>
                <w:webHidden/>
              </w:rPr>
              <w:t>48</w:t>
            </w:r>
            <w:r w:rsidR="00F136EF">
              <w:rPr>
                <w:webHidden/>
              </w:rPr>
              <w:fldChar w:fldCharType="end"/>
            </w:r>
          </w:hyperlink>
        </w:p>
        <w:p w14:paraId="37C2F0BD" w14:textId="0C9612BB" w:rsidR="00F136EF" w:rsidRDefault="00677221" w:rsidP="001F2ADA">
          <w:pPr>
            <w:pStyle w:val="TOC2"/>
            <w:rPr>
              <w:rFonts w:asciiTheme="minorHAnsi" w:eastAsiaTheme="minorEastAsia" w:hAnsiTheme="minorHAnsi" w:cstheme="minorBidi"/>
              <w:kern w:val="2"/>
              <w14:ligatures w14:val="standardContextual"/>
            </w:rPr>
          </w:pPr>
          <w:hyperlink w:anchor="_Toc167188751" w:history="1">
            <w:r w:rsidR="00F136EF" w:rsidRPr="00A83A32">
              <w:rPr>
                <w:rStyle w:val="Hyperlink"/>
                <w:rFonts w:eastAsiaTheme="majorEastAsia"/>
              </w:rPr>
              <w:t>(SG-24) Overview of 10 CFR Part 74</w:t>
            </w:r>
            <w:r w:rsidR="00F136EF">
              <w:rPr>
                <w:webHidden/>
              </w:rPr>
              <w:tab/>
            </w:r>
            <w:r w:rsidR="00F136EF">
              <w:rPr>
                <w:webHidden/>
              </w:rPr>
              <w:fldChar w:fldCharType="begin"/>
            </w:r>
            <w:r w:rsidR="00F136EF">
              <w:rPr>
                <w:webHidden/>
              </w:rPr>
              <w:instrText xml:space="preserve"> PAGEREF _Toc167188751 \h </w:instrText>
            </w:r>
            <w:r w:rsidR="00F136EF">
              <w:rPr>
                <w:webHidden/>
              </w:rPr>
            </w:r>
            <w:r w:rsidR="00F136EF">
              <w:rPr>
                <w:webHidden/>
              </w:rPr>
              <w:fldChar w:fldCharType="separate"/>
            </w:r>
            <w:r w:rsidR="001F2ADA">
              <w:rPr>
                <w:webHidden/>
              </w:rPr>
              <w:t>50</w:t>
            </w:r>
            <w:r w:rsidR="00F136EF">
              <w:rPr>
                <w:webHidden/>
              </w:rPr>
              <w:fldChar w:fldCharType="end"/>
            </w:r>
          </w:hyperlink>
        </w:p>
        <w:p w14:paraId="4C9A633E" w14:textId="1F64E5DA" w:rsidR="00F136EF" w:rsidRDefault="00677221" w:rsidP="001F2ADA">
          <w:pPr>
            <w:pStyle w:val="TOC2"/>
            <w:rPr>
              <w:rFonts w:asciiTheme="minorHAnsi" w:eastAsiaTheme="minorEastAsia" w:hAnsiTheme="minorHAnsi" w:cstheme="minorBidi"/>
              <w:kern w:val="2"/>
              <w14:ligatures w14:val="standardContextual"/>
            </w:rPr>
          </w:pPr>
          <w:hyperlink w:anchor="_Toc167188752" w:history="1">
            <w:r w:rsidR="00F136EF" w:rsidRPr="00A83A32">
              <w:rPr>
                <w:rStyle w:val="Hyperlink"/>
                <w:rFonts w:eastAsiaTheme="majorEastAsia"/>
              </w:rPr>
              <w:t>(SG-25) Overview of 10 CFR Parts 19 and 20</w:t>
            </w:r>
            <w:r w:rsidR="00F136EF">
              <w:rPr>
                <w:webHidden/>
              </w:rPr>
              <w:tab/>
            </w:r>
            <w:r w:rsidR="00F136EF">
              <w:rPr>
                <w:webHidden/>
              </w:rPr>
              <w:fldChar w:fldCharType="begin"/>
            </w:r>
            <w:r w:rsidR="00F136EF">
              <w:rPr>
                <w:webHidden/>
              </w:rPr>
              <w:instrText xml:space="preserve"> PAGEREF _Toc167188752 \h </w:instrText>
            </w:r>
            <w:r w:rsidR="00F136EF">
              <w:rPr>
                <w:webHidden/>
              </w:rPr>
            </w:r>
            <w:r w:rsidR="00F136EF">
              <w:rPr>
                <w:webHidden/>
              </w:rPr>
              <w:fldChar w:fldCharType="separate"/>
            </w:r>
            <w:r w:rsidR="001F2ADA">
              <w:rPr>
                <w:webHidden/>
              </w:rPr>
              <w:t>51</w:t>
            </w:r>
            <w:r w:rsidR="00F136EF">
              <w:rPr>
                <w:webHidden/>
              </w:rPr>
              <w:fldChar w:fldCharType="end"/>
            </w:r>
          </w:hyperlink>
        </w:p>
        <w:p w14:paraId="59DE2088" w14:textId="39C3D2C5" w:rsidR="00F136EF" w:rsidRDefault="00677221" w:rsidP="001F2ADA">
          <w:pPr>
            <w:pStyle w:val="TOC2"/>
            <w:rPr>
              <w:rFonts w:asciiTheme="minorHAnsi" w:eastAsiaTheme="minorEastAsia" w:hAnsiTheme="minorHAnsi" w:cstheme="minorBidi"/>
              <w:kern w:val="2"/>
              <w14:ligatures w14:val="standardContextual"/>
            </w:rPr>
          </w:pPr>
          <w:hyperlink w:anchor="_Toc167188753" w:history="1">
            <w:r w:rsidR="00F136EF" w:rsidRPr="00A83A32">
              <w:rPr>
                <w:rStyle w:val="Hyperlink"/>
                <w:rFonts w:eastAsiaTheme="majorEastAsia"/>
              </w:rPr>
              <w:t>(SG-26) Licensee-Specific Regulatory Documents and Procedures</w:t>
            </w:r>
            <w:r w:rsidR="00F136EF">
              <w:rPr>
                <w:webHidden/>
              </w:rPr>
              <w:tab/>
            </w:r>
            <w:r w:rsidR="00F136EF">
              <w:rPr>
                <w:webHidden/>
              </w:rPr>
              <w:fldChar w:fldCharType="begin"/>
            </w:r>
            <w:r w:rsidR="00F136EF">
              <w:rPr>
                <w:webHidden/>
              </w:rPr>
              <w:instrText xml:space="preserve"> PAGEREF _Toc167188753 \h </w:instrText>
            </w:r>
            <w:r w:rsidR="00F136EF">
              <w:rPr>
                <w:webHidden/>
              </w:rPr>
            </w:r>
            <w:r w:rsidR="00F136EF">
              <w:rPr>
                <w:webHidden/>
              </w:rPr>
              <w:fldChar w:fldCharType="separate"/>
            </w:r>
            <w:r w:rsidR="001F2ADA">
              <w:rPr>
                <w:webHidden/>
              </w:rPr>
              <w:t>53</w:t>
            </w:r>
            <w:r w:rsidR="00F136EF">
              <w:rPr>
                <w:webHidden/>
              </w:rPr>
              <w:fldChar w:fldCharType="end"/>
            </w:r>
          </w:hyperlink>
        </w:p>
        <w:p w14:paraId="3992E789" w14:textId="5F4AC21B" w:rsidR="00F136EF" w:rsidRDefault="00677221" w:rsidP="001F2ADA">
          <w:pPr>
            <w:pStyle w:val="TOC2"/>
            <w:rPr>
              <w:rFonts w:asciiTheme="minorHAnsi" w:eastAsiaTheme="minorEastAsia" w:hAnsiTheme="minorHAnsi" w:cstheme="minorBidi"/>
              <w:kern w:val="2"/>
              <w14:ligatures w14:val="standardContextual"/>
            </w:rPr>
          </w:pPr>
          <w:hyperlink w:anchor="_Toc167188754" w:history="1">
            <w:r w:rsidR="00F136EF" w:rsidRPr="00A83A32">
              <w:rPr>
                <w:rStyle w:val="Hyperlink"/>
                <w:rFonts w:eastAsiaTheme="majorEastAsia"/>
              </w:rPr>
              <w:t>(SG-27) Planning Fuel Facility Inspections</w:t>
            </w:r>
            <w:r w:rsidR="00F136EF">
              <w:rPr>
                <w:webHidden/>
              </w:rPr>
              <w:tab/>
            </w:r>
            <w:r w:rsidR="00F136EF">
              <w:rPr>
                <w:webHidden/>
              </w:rPr>
              <w:fldChar w:fldCharType="begin"/>
            </w:r>
            <w:r w:rsidR="00F136EF">
              <w:rPr>
                <w:webHidden/>
              </w:rPr>
              <w:instrText xml:space="preserve"> PAGEREF _Toc167188754 \h </w:instrText>
            </w:r>
            <w:r w:rsidR="00F136EF">
              <w:rPr>
                <w:webHidden/>
              </w:rPr>
            </w:r>
            <w:r w:rsidR="00F136EF">
              <w:rPr>
                <w:webHidden/>
              </w:rPr>
              <w:fldChar w:fldCharType="separate"/>
            </w:r>
            <w:r w:rsidR="001F2ADA">
              <w:rPr>
                <w:webHidden/>
              </w:rPr>
              <w:t>55</w:t>
            </w:r>
            <w:r w:rsidR="00F136EF">
              <w:rPr>
                <w:webHidden/>
              </w:rPr>
              <w:fldChar w:fldCharType="end"/>
            </w:r>
          </w:hyperlink>
        </w:p>
        <w:p w14:paraId="53C93C59" w14:textId="3577DADB" w:rsidR="00F136EF" w:rsidRDefault="00677221" w:rsidP="001F2ADA">
          <w:pPr>
            <w:pStyle w:val="TOC2"/>
            <w:rPr>
              <w:rFonts w:asciiTheme="minorHAnsi" w:eastAsiaTheme="minorEastAsia" w:hAnsiTheme="minorHAnsi" w:cstheme="minorBidi"/>
              <w:kern w:val="2"/>
              <w14:ligatures w14:val="standardContextual"/>
            </w:rPr>
          </w:pPr>
          <w:hyperlink w:anchor="_Toc167188755" w:history="1">
            <w:r w:rsidR="00F136EF" w:rsidRPr="00A83A32">
              <w:rPr>
                <w:rStyle w:val="Hyperlink"/>
                <w:rFonts w:eastAsiaTheme="majorEastAsia"/>
              </w:rPr>
              <w:t>(SG-28) Information Security</w:t>
            </w:r>
            <w:r w:rsidR="00F136EF">
              <w:rPr>
                <w:webHidden/>
              </w:rPr>
              <w:tab/>
            </w:r>
            <w:r w:rsidR="00F136EF">
              <w:rPr>
                <w:webHidden/>
              </w:rPr>
              <w:fldChar w:fldCharType="begin"/>
            </w:r>
            <w:r w:rsidR="00F136EF">
              <w:rPr>
                <w:webHidden/>
              </w:rPr>
              <w:instrText xml:space="preserve"> PAGEREF _Toc167188755 \h </w:instrText>
            </w:r>
            <w:r w:rsidR="00F136EF">
              <w:rPr>
                <w:webHidden/>
              </w:rPr>
            </w:r>
            <w:r w:rsidR="00F136EF">
              <w:rPr>
                <w:webHidden/>
              </w:rPr>
              <w:fldChar w:fldCharType="separate"/>
            </w:r>
            <w:r w:rsidR="001F2ADA">
              <w:rPr>
                <w:webHidden/>
              </w:rPr>
              <w:t>58</w:t>
            </w:r>
            <w:r w:rsidR="00F136EF">
              <w:rPr>
                <w:webHidden/>
              </w:rPr>
              <w:fldChar w:fldCharType="end"/>
            </w:r>
          </w:hyperlink>
        </w:p>
        <w:p w14:paraId="6A1D0A68" w14:textId="5B0B12CD" w:rsidR="00F136EF" w:rsidRDefault="00677221" w:rsidP="001F2ADA">
          <w:pPr>
            <w:pStyle w:val="TOC2"/>
            <w:rPr>
              <w:rFonts w:asciiTheme="minorHAnsi" w:eastAsiaTheme="minorEastAsia" w:hAnsiTheme="minorHAnsi" w:cstheme="minorBidi"/>
              <w:kern w:val="2"/>
              <w14:ligatures w14:val="standardContextual"/>
            </w:rPr>
          </w:pPr>
          <w:hyperlink w:anchor="_Toc167188756" w:history="1">
            <w:r w:rsidR="00F136EF" w:rsidRPr="00A83A32">
              <w:rPr>
                <w:rStyle w:val="Hyperlink"/>
                <w:rFonts w:eastAsiaTheme="majorEastAsia"/>
              </w:rPr>
              <w:t>(OJT-1) Facility Familiarization Tour with a Qualified Inspector</w:t>
            </w:r>
            <w:r w:rsidR="00F136EF">
              <w:rPr>
                <w:webHidden/>
              </w:rPr>
              <w:tab/>
            </w:r>
            <w:r w:rsidR="00F136EF">
              <w:rPr>
                <w:webHidden/>
              </w:rPr>
              <w:fldChar w:fldCharType="begin"/>
            </w:r>
            <w:r w:rsidR="00F136EF">
              <w:rPr>
                <w:webHidden/>
              </w:rPr>
              <w:instrText xml:space="preserve"> PAGEREF _Toc167188756 \h </w:instrText>
            </w:r>
            <w:r w:rsidR="00F136EF">
              <w:rPr>
                <w:webHidden/>
              </w:rPr>
            </w:r>
            <w:r w:rsidR="00F136EF">
              <w:rPr>
                <w:webHidden/>
              </w:rPr>
              <w:fldChar w:fldCharType="separate"/>
            </w:r>
            <w:r w:rsidR="001F2ADA">
              <w:rPr>
                <w:webHidden/>
              </w:rPr>
              <w:t>62</w:t>
            </w:r>
            <w:r w:rsidR="00F136EF">
              <w:rPr>
                <w:webHidden/>
              </w:rPr>
              <w:fldChar w:fldCharType="end"/>
            </w:r>
          </w:hyperlink>
        </w:p>
        <w:p w14:paraId="77251D15" w14:textId="081834CA" w:rsidR="00F136EF" w:rsidRDefault="00677221" w:rsidP="001F2ADA">
          <w:pPr>
            <w:pStyle w:val="TOC2"/>
            <w:rPr>
              <w:rFonts w:asciiTheme="minorHAnsi" w:eastAsiaTheme="minorEastAsia" w:hAnsiTheme="minorHAnsi" w:cstheme="minorBidi"/>
              <w:kern w:val="2"/>
              <w14:ligatures w14:val="standardContextual"/>
            </w:rPr>
          </w:pPr>
          <w:hyperlink w:anchor="_Toc167188757" w:history="1">
            <w:r w:rsidR="00F136EF" w:rsidRPr="00A83A32">
              <w:rPr>
                <w:rStyle w:val="Hyperlink"/>
                <w:rFonts w:eastAsiaTheme="majorEastAsia"/>
              </w:rPr>
              <w:t>(OJT-2) Licensee Performance Reviews (LPRs)</w:t>
            </w:r>
            <w:r w:rsidR="00F136EF">
              <w:rPr>
                <w:webHidden/>
              </w:rPr>
              <w:tab/>
            </w:r>
            <w:r w:rsidR="00F136EF">
              <w:rPr>
                <w:webHidden/>
              </w:rPr>
              <w:fldChar w:fldCharType="begin"/>
            </w:r>
            <w:r w:rsidR="00F136EF">
              <w:rPr>
                <w:webHidden/>
              </w:rPr>
              <w:instrText xml:space="preserve"> PAGEREF _Toc167188757 \h </w:instrText>
            </w:r>
            <w:r w:rsidR="00F136EF">
              <w:rPr>
                <w:webHidden/>
              </w:rPr>
            </w:r>
            <w:r w:rsidR="00F136EF">
              <w:rPr>
                <w:webHidden/>
              </w:rPr>
              <w:fldChar w:fldCharType="separate"/>
            </w:r>
            <w:r w:rsidR="001F2ADA">
              <w:rPr>
                <w:webHidden/>
              </w:rPr>
              <w:t>65</w:t>
            </w:r>
            <w:r w:rsidR="00F136EF">
              <w:rPr>
                <w:webHidden/>
              </w:rPr>
              <w:fldChar w:fldCharType="end"/>
            </w:r>
          </w:hyperlink>
        </w:p>
        <w:p w14:paraId="65D99EA5" w14:textId="6043B27D" w:rsidR="00F136EF" w:rsidRDefault="00677221" w:rsidP="001F2ADA">
          <w:pPr>
            <w:pStyle w:val="TOC2"/>
            <w:rPr>
              <w:rFonts w:asciiTheme="minorHAnsi" w:eastAsiaTheme="minorEastAsia" w:hAnsiTheme="minorHAnsi" w:cstheme="minorBidi"/>
              <w:kern w:val="2"/>
              <w14:ligatures w14:val="standardContextual"/>
            </w:rPr>
          </w:pPr>
          <w:hyperlink w:anchor="_Toc167188758" w:history="1">
            <w:r w:rsidR="00F136EF" w:rsidRPr="00A83A32">
              <w:rPr>
                <w:rStyle w:val="Hyperlink"/>
                <w:rFonts w:eastAsiaTheme="majorEastAsia"/>
              </w:rPr>
              <w:t>(OJT-3) Inspection Activities</w:t>
            </w:r>
            <w:r w:rsidR="00F136EF">
              <w:rPr>
                <w:webHidden/>
              </w:rPr>
              <w:tab/>
            </w:r>
            <w:r w:rsidR="00F136EF">
              <w:rPr>
                <w:webHidden/>
              </w:rPr>
              <w:fldChar w:fldCharType="begin"/>
            </w:r>
            <w:r w:rsidR="00F136EF">
              <w:rPr>
                <w:webHidden/>
              </w:rPr>
              <w:instrText xml:space="preserve"> PAGEREF _Toc167188758 \h </w:instrText>
            </w:r>
            <w:r w:rsidR="00F136EF">
              <w:rPr>
                <w:webHidden/>
              </w:rPr>
            </w:r>
            <w:r w:rsidR="00F136EF">
              <w:rPr>
                <w:webHidden/>
              </w:rPr>
              <w:fldChar w:fldCharType="separate"/>
            </w:r>
            <w:r w:rsidR="001F2ADA">
              <w:rPr>
                <w:webHidden/>
              </w:rPr>
              <w:t>66</w:t>
            </w:r>
            <w:r w:rsidR="00F136EF">
              <w:rPr>
                <w:webHidden/>
              </w:rPr>
              <w:fldChar w:fldCharType="end"/>
            </w:r>
          </w:hyperlink>
        </w:p>
        <w:p w14:paraId="68A80F0F" w14:textId="0599F0C4" w:rsidR="00F136EF" w:rsidRDefault="00677221" w:rsidP="001F2ADA">
          <w:pPr>
            <w:pStyle w:val="TOC2"/>
            <w:rPr>
              <w:rFonts w:asciiTheme="minorHAnsi" w:eastAsiaTheme="minorEastAsia" w:hAnsiTheme="minorHAnsi" w:cstheme="minorBidi"/>
              <w:kern w:val="2"/>
              <w14:ligatures w14:val="standardContextual"/>
            </w:rPr>
          </w:pPr>
          <w:hyperlink w:anchor="_Toc167188759" w:history="1">
            <w:r w:rsidR="00F136EF" w:rsidRPr="00A83A32">
              <w:rPr>
                <w:rStyle w:val="Hyperlink"/>
                <w:rFonts w:eastAsiaTheme="majorEastAsia"/>
              </w:rPr>
              <w:t>(OJT-4) Documenting Inspection Findings</w:t>
            </w:r>
            <w:r w:rsidR="00F136EF">
              <w:rPr>
                <w:webHidden/>
              </w:rPr>
              <w:tab/>
            </w:r>
            <w:r w:rsidR="00F136EF">
              <w:rPr>
                <w:webHidden/>
              </w:rPr>
              <w:fldChar w:fldCharType="begin"/>
            </w:r>
            <w:r w:rsidR="00F136EF">
              <w:rPr>
                <w:webHidden/>
              </w:rPr>
              <w:instrText xml:space="preserve"> PAGEREF _Toc167188759 \h </w:instrText>
            </w:r>
            <w:r w:rsidR="00F136EF">
              <w:rPr>
                <w:webHidden/>
              </w:rPr>
            </w:r>
            <w:r w:rsidR="00F136EF">
              <w:rPr>
                <w:webHidden/>
              </w:rPr>
              <w:fldChar w:fldCharType="separate"/>
            </w:r>
            <w:r w:rsidR="001F2ADA">
              <w:rPr>
                <w:webHidden/>
              </w:rPr>
              <w:t>69</w:t>
            </w:r>
            <w:r w:rsidR="00F136EF">
              <w:rPr>
                <w:webHidden/>
              </w:rPr>
              <w:fldChar w:fldCharType="end"/>
            </w:r>
          </w:hyperlink>
        </w:p>
        <w:p w14:paraId="12569A9A" w14:textId="56A1426E" w:rsidR="00F136EF" w:rsidRDefault="00677221">
          <w:pPr>
            <w:pStyle w:val="TOC3"/>
            <w:rPr>
              <w:rFonts w:asciiTheme="minorHAnsi" w:eastAsiaTheme="minorEastAsia" w:hAnsiTheme="minorHAnsi" w:cstheme="minorBidi"/>
              <w:kern w:val="2"/>
              <w:sz w:val="22"/>
              <w:szCs w:val="22"/>
              <w14:ligatures w14:val="standardContextual"/>
            </w:rPr>
          </w:pPr>
          <w:hyperlink w:anchor="_Toc167188760" w:history="1">
            <w:r w:rsidR="00F136EF" w:rsidRPr="00A83A32">
              <w:rPr>
                <w:rStyle w:val="Hyperlink"/>
                <w:bCs/>
              </w:rPr>
              <w:t>Basic-Level Signature Cards and Certification</w:t>
            </w:r>
            <w:r w:rsidR="00F136EF">
              <w:rPr>
                <w:webHidden/>
              </w:rPr>
              <w:tab/>
            </w:r>
            <w:r w:rsidR="00F136EF">
              <w:rPr>
                <w:webHidden/>
              </w:rPr>
              <w:fldChar w:fldCharType="begin"/>
            </w:r>
            <w:r w:rsidR="00F136EF">
              <w:rPr>
                <w:webHidden/>
              </w:rPr>
              <w:instrText xml:space="preserve"> PAGEREF _Toc167188760 \h </w:instrText>
            </w:r>
            <w:r w:rsidR="00F136EF">
              <w:rPr>
                <w:webHidden/>
              </w:rPr>
            </w:r>
            <w:r w:rsidR="00F136EF">
              <w:rPr>
                <w:webHidden/>
              </w:rPr>
              <w:fldChar w:fldCharType="separate"/>
            </w:r>
            <w:r w:rsidR="001F2ADA">
              <w:rPr>
                <w:webHidden/>
              </w:rPr>
              <w:t>71</w:t>
            </w:r>
            <w:r w:rsidR="00F136EF">
              <w:rPr>
                <w:webHidden/>
              </w:rPr>
              <w:fldChar w:fldCharType="end"/>
            </w:r>
          </w:hyperlink>
        </w:p>
        <w:p w14:paraId="1F75CBDB" w14:textId="21D9255A" w:rsidR="00F136EF" w:rsidRDefault="00677221">
          <w:pPr>
            <w:pStyle w:val="TOC3"/>
            <w:rPr>
              <w:rFonts w:asciiTheme="minorHAnsi" w:eastAsiaTheme="minorEastAsia" w:hAnsiTheme="minorHAnsi" w:cstheme="minorBidi"/>
              <w:kern w:val="2"/>
              <w:sz w:val="22"/>
              <w:szCs w:val="22"/>
              <w14:ligatures w14:val="standardContextual"/>
            </w:rPr>
          </w:pPr>
          <w:hyperlink w:anchor="_Toc167188761" w:history="1">
            <w:r w:rsidR="00F136EF" w:rsidRPr="00A83A32">
              <w:rPr>
                <w:rStyle w:val="Hyperlink"/>
              </w:rPr>
              <w:t>Form 1: Basic-Level Equivalency Justification</w:t>
            </w:r>
            <w:r w:rsidR="00F136EF">
              <w:rPr>
                <w:webHidden/>
              </w:rPr>
              <w:tab/>
            </w:r>
            <w:r w:rsidR="00F136EF">
              <w:rPr>
                <w:webHidden/>
              </w:rPr>
              <w:fldChar w:fldCharType="begin"/>
            </w:r>
            <w:r w:rsidR="00F136EF">
              <w:rPr>
                <w:webHidden/>
              </w:rPr>
              <w:instrText xml:space="preserve"> PAGEREF _Toc167188761 \h </w:instrText>
            </w:r>
            <w:r w:rsidR="00F136EF">
              <w:rPr>
                <w:webHidden/>
              </w:rPr>
            </w:r>
            <w:r w:rsidR="00F136EF">
              <w:rPr>
                <w:webHidden/>
              </w:rPr>
              <w:fldChar w:fldCharType="separate"/>
            </w:r>
            <w:r w:rsidR="001F2ADA">
              <w:rPr>
                <w:webHidden/>
              </w:rPr>
              <w:t>74</w:t>
            </w:r>
            <w:r w:rsidR="00F136EF">
              <w:rPr>
                <w:webHidden/>
              </w:rPr>
              <w:fldChar w:fldCharType="end"/>
            </w:r>
          </w:hyperlink>
        </w:p>
        <w:p w14:paraId="051A5619" w14:textId="56CD97E9" w:rsidR="00F136EF" w:rsidRDefault="00677221">
          <w:pPr>
            <w:pStyle w:val="TOC1"/>
            <w:tabs>
              <w:tab w:val="right" w:leader="dot" w:pos="9350"/>
            </w:tabs>
            <w:rPr>
              <w:rFonts w:asciiTheme="minorHAnsi" w:eastAsiaTheme="minorEastAsia" w:hAnsiTheme="minorHAnsi" w:cstheme="minorBidi"/>
              <w:noProof/>
              <w:kern w:val="2"/>
              <w14:ligatures w14:val="standardContextual"/>
            </w:rPr>
          </w:pPr>
          <w:hyperlink w:anchor="_Toc167188762" w:history="1">
            <w:r w:rsidR="00F136EF" w:rsidRPr="00A83A32">
              <w:rPr>
                <w:rStyle w:val="Hyperlink"/>
                <w:noProof/>
              </w:rPr>
              <w:t>Attachment 1: Revision History for IMC 1247 Appendix A</w:t>
            </w:r>
            <w:r w:rsidR="00F136EF">
              <w:rPr>
                <w:noProof/>
                <w:webHidden/>
              </w:rPr>
              <w:tab/>
            </w:r>
            <w:r w:rsidR="008D2718">
              <w:rPr>
                <w:noProof/>
                <w:webHidden/>
              </w:rPr>
              <w:t>Att1-</w:t>
            </w:r>
            <w:r w:rsidR="00F136EF">
              <w:rPr>
                <w:noProof/>
                <w:webHidden/>
              </w:rPr>
              <w:fldChar w:fldCharType="begin"/>
            </w:r>
            <w:r w:rsidR="00F136EF">
              <w:rPr>
                <w:noProof/>
                <w:webHidden/>
              </w:rPr>
              <w:instrText xml:space="preserve"> PAGEREF _Toc167188762 \h </w:instrText>
            </w:r>
            <w:r w:rsidR="00F136EF">
              <w:rPr>
                <w:noProof/>
                <w:webHidden/>
              </w:rPr>
            </w:r>
            <w:r w:rsidR="00F136EF">
              <w:rPr>
                <w:noProof/>
                <w:webHidden/>
              </w:rPr>
              <w:fldChar w:fldCharType="separate"/>
            </w:r>
            <w:r w:rsidR="001F2ADA">
              <w:rPr>
                <w:noProof/>
                <w:webHidden/>
              </w:rPr>
              <w:t>1</w:t>
            </w:r>
            <w:r w:rsidR="00F136EF">
              <w:rPr>
                <w:noProof/>
                <w:webHidden/>
              </w:rPr>
              <w:fldChar w:fldCharType="end"/>
            </w:r>
          </w:hyperlink>
        </w:p>
        <w:p w14:paraId="3291BA53" w14:textId="5E659FC6" w:rsidR="00B6096B" w:rsidRDefault="00B6096B">
          <w:r>
            <w:rPr>
              <w:b/>
              <w:bCs/>
              <w:noProof/>
            </w:rPr>
            <w:fldChar w:fldCharType="end"/>
          </w:r>
        </w:p>
      </w:sdtContent>
    </w:sdt>
    <w:p w14:paraId="63602D94" w14:textId="499D5177" w:rsidR="000425E1" w:rsidRDefault="00A03763" w:rsidP="001F2ADA">
      <w:pPr>
        <w:pStyle w:val="TOC2"/>
        <w:sectPr w:rsidR="000425E1" w:rsidSect="00B62133">
          <w:footerReference w:type="default" r:id="rId12"/>
          <w:pgSz w:w="12240" w:h="15840" w:code="1"/>
          <w:pgMar w:top="1440" w:right="1440" w:bottom="1440" w:left="1440" w:header="720" w:footer="720" w:gutter="0"/>
          <w:pgNumType w:fmt="lowerRoman" w:start="1"/>
          <w:cols w:space="720"/>
          <w:noEndnote/>
          <w:docGrid w:linePitch="326"/>
        </w:sectPr>
      </w:pPr>
      <w:r w:rsidRPr="00544FD4">
        <w:rPr>
          <w:b/>
          <w:bCs/>
        </w:rPr>
        <w:fldChar w:fldCharType="begin"/>
      </w:r>
      <w:r w:rsidR="008B6C90" w:rsidRPr="00544FD4">
        <w:instrText xml:space="preserve"> TOC \f </w:instrText>
      </w:r>
      <w:r w:rsidR="00677221">
        <w:rPr>
          <w:b/>
          <w:bCs/>
        </w:rPr>
        <w:fldChar w:fldCharType="separate"/>
      </w:r>
      <w:r w:rsidRPr="00544FD4">
        <w:fldChar w:fldCharType="end"/>
      </w:r>
    </w:p>
    <w:p w14:paraId="63602D96" w14:textId="573300C1" w:rsidR="00C4042C" w:rsidRPr="000425E1" w:rsidRDefault="00C4042C" w:rsidP="002A5D14">
      <w:pPr>
        <w:pStyle w:val="Heading1"/>
        <w:spacing w:before="0"/>
      </w:pPr>
      <w:bookmarkStart w:id="1" w:name="_Toc167188722"/>
      <w:r w:rsidRPr="000425E1">
        <w:lastRenderedPageBreak/>
        <w:t>Introduction</w:t>
      </w:r>
      <w:bookmarkEnd w:id="1"/>
    </w:p>
    <w:p w14:paraId="63602D98" w14:textId="3808A1EC" w:rsidR="00C4042C" w:rsidRPr="00104C98" w:rsidRDefault="00C4042C" w:rsidP="006F055D">
      <w:pPr>
        <w:pStyle w:val="BodyText"/>
      </w:pPr>
      <w:r w:rsidRPr="00104C98">
        <w:t>The inspector training and qualification program requires that you complete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w:t>
      </w:r>
    </w:p>
    <w:p w14:paraId="63602D9A" w14:textId="77777777" w:rsidR="00C4042C" w:rsidRPr="00104C98" w:rsidRDefault="00C4042C" w:rsidP="006F055D">
      <w:pPr>
        <w:pStyle w:val="BodyText"/>
      </w:pPr>
      <w:r w:rsidRPr="00104C98">
        <w:t>A competent inspector must develop competencies in the following four areas</w:t>
      </w:r>
      <w:r w:rsidR="00D448E2" w:rsidRPr="00104C98">
        <w:t xml:space="preserve">. More details of these </w:t>
      </w:r>
      <w:r w:rsidR="00FA67A0" w:rsidRPr="00104C98">
        <w:t xml:space="preserve">areas </w:t>
      </w:r>
      <w:r w:rsidR="00D448E2" w:rsidRPr="00104C98">
        <w:t xml:space="preserve">are provided in </w:t>
      </w:r>
      <w:r w:rsidR="00FA67A0" w:rsidRPr="00104C98">
        <w:t>Attachment 2 of IMC 1247</w:t>
      </w:r>
      <w:r w:rsidRPr="00104C98">
        <w:t>:</w:t>
      </w:r>
    </w:p>
    <w:p w14:paraId="63602D9C" w14:textId="12DB1B22" w:rsidR="00C4042C" w:rsidRPr="000425E1" w:rsidRDefault="00C4042C" w:rsidP="00A973A3">
      <w:pPr>
        <w:pStyle w:val="BodyText2"/>
        <w:ind w:left="792" w:hanging="792"/>
      </w:pPr>
      <w:r w:rsidRPr="000425E1">
        <w:t>Area 1</w:t>
      </w:r>
      <w:ins w:id="2" w:author="Author">
        <w:r w:rsidR="00A973A3">
          <w:t>:</w:t>
        </w:r>
      </w:ins>
      <w:r w:rsidR="00202509">
        <w:t xml:space="preserve"> </w:t>
      </w:r>
      <w:r w:rsidRPr="000425E1">
        <w:t>Understand the legal basis and the regulatory processes for achieving the NRC’s regulatory objectives</w:t>
      </w:r>
      <w:ins w:id="3" w:author="Author">
        <w:r w:rsidR="00FA67A0" w:rsidRPr="000425E1">
          <w:t>.</w:t>
        </w:r>
      </w:ins>
    </w:p>
    <w:p w14:paraId="63602D9E" w14:textId="41B7CBB4" w:rsidR="00E40B02" w:rsidRPr="000425E1" w:rsidRDefault="00C4042C" w:rsidP="00A973A3">
      <w:pPr>
        <w:pStyle w:val="BodyText2"/>
        <w:ind w:left="792" w:hanging="792"/>
      </w:pPr>
      <w:r w:rsidRPr="000425E1">
        <w:rPr>
          <w:bCs/>
        </w:rPr>
        <w:t>Area 2</w:t>
      </w:r>
      <w:ins w:id="4" w:author="Author">
        <w:r w:rsidR="00A973A3">
          <w:rPr>
            <w:bCs/>
          </w:rPr>
          <w:t>:</w:t>
        </w:r>
      </w:ins>
      <w:r w:rsidRPr="000425E1">
        <w:rPr>
          <w:bCs/>
        </w:rPr>
        <w:t xml:space="preserve"> Understand the technology and apply concepts in various technical areas to allow the NRC to carry out its overall responsibilities</w:t>
      </w:r>
      <w:ins w:id="5" w:author="Author">
        <w:r w:rsidR="00FA67A0" w:rsidRPr="000425E1">
          <w:rPr>
            <w:bCs/>
          </w:rPr>
          <w:t>.</w:t>
        </w:r>
      </w:ins>
    </w:p>
    <w:p w14:paraId="63602DA0" w14:textId="430E94DA" w:rsidR="00E40B02" w:rsidRPr="000425E1" w:rsidRDefault="00C4042C" w:rsidP="00A973A3">
      <w:pPr>
        <w:pStyle w:val="BodyText2"/>
        <w:ind w:left="792" w:hanging="792"/>
      </w:pPr>
      <w:r w:rsidRPr="000425E1">
        <w:rPr>
          <w:bCs/>
        </w:rPr>
        <w:t>Area 3</w:t>
      </w:r>
      <w:ins w:id="6" w:author="Author">
        <w:r w:rsidR="00A973A3">
          <w:rPr>
            <w:bCs/>
          </w:rPr>
          <w:t xml:space="preserve">: </w:t>
        </w:r>
      </w:ins>
      <w:r w:rsidRPr="000425E1">
        <w:rPr>
          <w:bCs/>
        </w:rPr>
        <w:t>Master the techniques and skills needed to collect, analyze, and integrate information using a safety focus to develop a supportable regulatory conclusion</w:t>
      </w:r>
      <w:ins w:id="7" w:author="Author">
        <w:r w:rsidR="00FA67A0" w:rsidRPr="000425E1">
          <w:rPr>
            <w:bCs/>
          </w:rPr>
          <w:t>.</w:t>
        </w:r>
      </w:ins>
    </w:p>
    <w:p w14:paraId="63602DA2" w14:textId="2CE7058E" w:rsidR="00E40B02" w:rsidRPr="000425E1" w:rsidRDefault="00C4042C" w:rsidP="00A973A3">
      <w:pPr>
        <w:pStyle w:val="BodyText2"/>
        <w:ind w:left="792" w:hanging="792"/>
      </w:pPr>
      <w:r w:rsidRPr="000425E1">
        <w:rPr>
          <w:bCs/>
        </w:rPr>
        <w:t>Area 4</w:t>
      </w:r>
      <w:ins w:id="8" w:author="Author">
        <w:r w:rsidR="00A973A3">
          <w:rPr>
            <w:bCs/>
          </w:rPr>
          <w:t xml:space="preserve">: </w:t>
        </w:r>
      </w:ins>
      <w:r w:rsidRPr="000425E1">
        <w:rPr>
          <w:bCs/>
        </w:rPr>
        <w:t>Have the personal and interpersonal skills to carry out assigned regulatory activities either individually or as a member of a team</w:t>
      </w:r>
      <w:ins w:id="9" w:author="Author">
        <w:r w:rsidR="00FA67A0" w:rsidRPr="000425E1">
          <w:rPr>
            <w:bCs/>
          </w:rPr>
          <w:t>.</w:t>
        </w:r>
      </w:ins>
    </w:p>
    <w:p w14:paraId="63602DA5" w14:textId="51D2259A" w:rsidR="00C4042C" w:rsidRPr="00104C98" w:rsidRDefault="00C4042C" w:rsidP="00BD445B">
      <w:pPr>
        <w:pStyle w:val="Heading1"/>
      </w:pPr>
      <w:bookmarkStart w:id="10" w:name="_Toc167188723"/>
      <w:r w:rsidRPr="00B20FF4">
        <w:t>Program Organization</w:t>
      </w:r>
      <w:bookmarkEnd w:id="10"/>
    </w:p>
    <w:p w14:paraId="63602DA6" w14:textId="03BDAE92" w:rsidR="00C4042C" w:rsidRPr="00104C98" w:rsidRDefault="00C4042C" w:rsidP="006F055D">
      <w:pPr>
        <w:pStyle w:val="BodyText"/>
      </w:pPr>
      <w:r w:rsidRPr="00104C98">
        <w:t xml:space="preserve">The inspector qualification process has two levels. The first level is the Basic-Level. Basic-level activities are designed to help you develop an awareness of the role of the Agency, your role as an inspector, and the technology you will be inspecting. Successfully completing the Basic-Level work will provide you with a context for meaningful learning during on-site work and a foundation for in-depth learning at the next level. After successfully completing the Basic-Level activities, you will receive </w:t>
      </w:r>
      <w:r w:rsidRPr="004323C6">
        <w:t>Basic Inspector Certification</w:t>
      </w:r>
      <w:r w:rsidR="001E4AE4" w:rsidRPr="00104C98">
        <w:rPr>
          <w:i/>
          <w:iCs/>
        </w:rPr>
        <w:t xml:space="preserve"> </w:t>
      </w:r>
      <w:r w:rsidR="001E4AE4" w:rsidRPr="00104C98">
        <w:rPr>
          <w:iCs/>
        </w:rPr>
        <w:t>with supervisory approval</w:t>
      </w:r>
      <w:r w:rsidRPr="00104C98">
        <w:rPr>
          <w:i/>
          <w:iCs/>
        </w:rPr>
        <w:t>.</w:t>
      </w:r>
    </w:p>
    <w:p w14:paraId="63602DA9" w14:textId="3E38A849" w:rsidR="00C4042C" w:rsidRPr="00104C98" w:rsidRDefault="00C4042C" w:rsidP="006F055D">
      <w:pPr>
        <w:pStyle w:val="BodyText"/>
      </w:pPr>
      <w:r w:rsidRPr="00104C98">
        <w:t xml:space="preserve">With a </w:t>
      </w:r>
      <w:r w:rsidRPr="004323C6">
        <w:t>Basic Inspector Certification</w:t>
      </w:r>
      <w:r w:rsidRPr="00104C98">
        <w:rPr>
          <w:iCs/>
        </w:rPr>
        <w:t>,</w:t>
      </w:r>
      <w:r w:rsidRPr="00104C98">
        <w:rPr>
          <w:i/>
          <w:iCs/>
        </w:rPr>
        <w:t xml:space="preserve"> </w:t>
      </w:r>
      <w:r w:rsidRPr="00104C98">
        <w:t xml:space="preserve">you </w:t>
      </w:r>
      <w:r w:rsidR="00062B71" w:rsidRPr="00104C98">
        <w:t xml:space="preserve">can </w:t>
      </w:r>
      <w:r w:rsidRPr="00104C98">
        <w:t xml:space="preserve">be assigned to perform limited scope inspection activities under an appropriate degree of detailed oversight and supervision. The scope of your assigned inspection activities will be controlled by your immediate supervisor. Typically, your supervisor will review your work in detail at specified points during your qualification activities. You can be asked to conduct inspection activities </w:t>
      </w:r>
      <w:r w:rsidR="00062B71" w:rsidRPr="00104C98">
        <w:t>and</w:t>
      </w:r>
      <w:r w:rsidRPr="00104C98">
        <w:t xml:space="preserve"> </w:t>
      </w:r>
      <w:r w:rsidR="00062B71" w:rsidRPr="00104C98">
        <w:t xml:space="preserve">develop independent </w:t>
      </w:r>
      <w:r w:rsidRPr="00104C98">
        <w:t>conclusions</w:t>
      </w:r>
      <w:r w:rsidR="00062B71" w:rsidRPr="00104C98">
        <w:t xml:space="preserve"> which you will discuss with the lead inspector. You will not be expected to</w:t>
      </w:r>
      <w:r w:rsidRPr="00104C98">
        <w:t xml:space="preserve"> describe official agency positions on evolving issues, or act as an official agency spokesperson. The emphasis in the inspector qualification program is on competencies. There is no set time for completing each segment of the program nor do the on-the-job activities specify an exact number of times you must practice a task. You must practice until you can perform inspector tasks successfully in accordance with the evaluation criteria. Therefore, the time needed to complete all requirements to receive a </w:t>
      </w:r>
      <w:r w:rsidRPr="005320D1">
        <w:t>Basic Inspector Certification</w:t>
      </w:r>
      <w:r w:rsidRPr="00104C98">
        <w:rPr>
          <w:i/>
          <w:iCs/>
        </w:rPr>
        <w:t xml:space="preserve"> </w:t>
      </w:r>
      <w:r w:rsidRPr="00104C98">
        <w:t xml:space="preserve">will vary based on your previous education, training, and experience. Most employees will require several </w:t>
      </w:r>
      <w:r w:rsidR="0091386C" w:rsidRPr="00104C98">
        <w:t>months to</w:t>
      </w:r>
      <w:r w:rsidRPr="00104C98">
        <w:t xml:space="preserve"> complete the work to be eligible to achieve </w:t>
      </w:r>
      <w:r w:rsidRPr="005320D1">
        <w:t>Basic Inspector Certification</w:t>
      </w:r>
      <w:r w:rsidRPr="00104C98">
        <w:rPr>
          <w:i/>
          <w:iCs/>
        </w:rPr>
        <w:t>.</w:t>
      </w:r>
    </w:p>
    <w:p w14:paraId="63602DAA" w14:textId="1EDECC3E" w:rsidR="00C4042C" w:rsidRPr="00104C98" w:rsidRDefault="00C4042C" w:rsidP="008F5A04">
      <w:pPr>
        <w:pStyle w:val="BodyText"/>
      </w:pPr>
      <w:r w:rsidRPr="00104C98">
        <w:t xml:space="preserve">The second level of the qualification process is the Proficiency-Level, which has two parts. One part is General Proficiency activities, which are designed to develop your interpersonal and inspection skills. The second part is Technical Proficiency activities, which are designed to develop your technical expertise in one of the inspector classifications. The final activity in the </w:t>
      </w:r>
      <w:r w:rsidRPr="00104C98">
        <w:lastRenderedPageBreak/>
        <w:t xml:space="preserve">Proficiency Level is to appear before a Qualification Board. You may work on the General and Technical Proficiency Journals at the same time. Successful completion of the Qualification Board will ensure that you have a sufficiently integrated understanding of the role of the Agency, the inspection program, and your role as an inspector to </w:t>
      </w:r>
      <w:r w:rsidRPr="005320D1">
        <w:t>act independently</w:t>
      </w:r>
      <w:r w:rsidRPr="00104C98">
        <w:t xml:space="preserve"> in the field. Upon successful completion of all Proficiency Level activities, including the Qualification Board, you will receive </w:t>
      </w:r>
      <w:r w:rsidRPr="005320D1">
        <w:t>Full Inspector Qualification</w:t>
      </w:r>
      <w:r w:rsidR="001E4AE4" w:rsidRPr="00104C98">
        <w:rPr>
          <w:i/>
          <w:iCs/>
        </w:rPr>
        <w:t>,</w:t>
      </w:r>
      <w:r w:rsidR="00467DC0" w:rsidRPr="00104C98">
        <w:rPr>
          <w:i/>
          <w:iCs/>
        </w:rPr>
        <w:t xml:space="preserve"> </w:t>
      </w:r>
      <w:r w:rsidR="001E4AE4" w:rsidRPr="00104C98">
        <w:rPr>
          <w:iCs/>
        </w:rPr>
        <w:t>with Regional Administrator or Office Director approval</w:t>
      </w:r>
      <w:r w:rsidRPr="00104C98">
        <w:rPr>
          <w:i/>
          <w:iCs/>
        </w:rPr>
        <w:t>.</w:t>
      </w:r>
      <w:r w:rsidRPr="00104C98">
        <w:t xml:space="preserve"> </w:t>
      </w:r>
      <w:r w:rsidR="00FA67A0" w:rsidRPr="00104C98">
        <w:t xml:space="preserve">This is expected to be completed in two years. </w:t>
      </w:r>
      <w:r w:rsidRPr="00104C98">
        <w:t>As a fully qualified Inspector you will be assigned the full scope of inspection activities to perform independently.</w:t>
      </w:r>
    </w:p>
    <w:p w14:paraId="63602DAC" w14:textId="14108D92" w:rsidR="00C4042C" w:rsidRPr="00104C98" w:rsidRDefault="00C4042C" w:rsidP="008F5A04">
      <w:pPr>
        <w:pStyle w:val="BodyText"/>
      </w:pPr>
      <w:r w:rsidRPr="3917C876">
        <w:t>There are three Qualification Journals (Basic-Level, General Proficiency-Level and Technical Proficiency-Level) you will need to complete during the inspector qualification process. Each journal identifies</w:t>
      </w:r>
      <w:r w:rsidR="00793B54">
        <w:t xml:space="preserve"> </w:t>
      </w:r>
      <w:r w:rsidRPr="3917C876">
        <w:t>classroom requirements and provides</w:t>
      </w:r>
      <w:r w:rsidR="00D14F06">
        <w:t xml:space="preserve"> </w:t>
      </w:r>
      <w:r w:rsidRPr="3917C876">
        <w:t>individual study activities and on-the-job learning activities you must complete. The signature cards and certifications, which you will use to document your progress as you move through the Basic- and Proficiency-Levels,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14:paraId="63602DAF" w14:textId="6F15EE67" w:rsidR="00C4042C" w:rsidRPr="00572FC7" w:rsidRDefault="00C4042C" w:rsidP="00572FC7">
      <w:pPr>
        <w:pStyle w:val="Heading1"/>
        <w:rPr>
          <w:bCs/>
        </w:rPr>
      </w:pPr>
      <w:bookmarkStart w:id="11" w:name="_Toc167188724"/>
      <w:r w:rsidRPr="00BD445B">
        <w:rPr>
          <w:bCs/>
        </w:rPr>
        <w:t>Required Basic-Level Training Courses</w:t>
      </w:r>
      <w:bookmarkEnd w:id="11"/>
    </w:p>
    <w:p w14:paraId="63602DB0" w14:textId="06626072" w:rsidR="00C4042C" w:rsidRPr="00104C98" w:rsidRDefault="00C4042C" w:rsidP="008F5A04">
      <w:pPr>
        <w:pStyle w:val="BodyText"/>
      </w:pPr>
      <w:r w:rsidRPr="00104C98">
        <w:t xml:space="preserve">These courses can be taken in any order, </w:t>
      </w:r>
      <w:ins w:id="12" w:author="Author">
        <w:r w:rsidR="003E58A1">
          <w:t>except for</w:t>
        </w:r>
      </w:ins>
      <w:r w:rsidR="00793B54">
        <w:t xml:space="preserve"> </w:t>
      </w:r>
      <w:r w:rsidRPr="00104C98">
        <w:t>G-104</w:t>
      </w:r>
      <w:ins w:id="13" w:author="Author">
        <w:r w:rsidR="00D214B2">
          <w:t>S</w:t>
        </w:r>
      </w:ins>
      <w:r w:rsidRPr="00104C98">
        <w:t xml:space="preserve">, which should be taken after you have completed </w:t>
      </w:r>
      <w:proofErr w:type="gramStart"/>
      <w:r w:rsidRPr="00104C98">
        <w:t>the majority of</w:t>
      </w:r>
      <w:proofErr w:type="gramEnd"/>
      <w:r w:rsidRPr="00104C98">
        <w:t xml:space="preserve"> the other work in this journal.</w:t>
      </w:r>
      <w:ins w:id="14" w:author="Author">
        <w:r w:rsidR="0009672D">
          <w:t xml:space="preserve"> After reviewing G-104S, meet with your supervisor to </w:t>
        </w:r>
        <w:r w:rsidR="00E9548C">
          <w:t>go over the case studies.</w:t>
        </w:r>
      </w:ins>
    </w:p>
    <w:p w14:paraId="63602DB2" w14:textId="089FE1C3" w:rsidR="00C4042C" w:rsidRPr="00104C98" w:rsidRDefault="43DAFE7B" w:rsidP="007A54FE">
      <w:pPr>
        <w:pStyle w:val="ListBullet"/>
      </w:pPr>
      <w:r w:rsidRPr="0FEB9953">
        <w:rPr>
          <w:rFonts w:eastAsia="Arial"/>
        </w:rPr>
        <w:t>Fuel Cycle Processes/Directed Self-Study</w:t>
      </w:r>
      <w:r w:rsidR="00C4042C">
        <w:t xml:space="preserve"> (F-201 or F-201S)</w:t>
      </w:r>
    </w:p>
    <w:p w14:paraId="63602DB4" w14:textId="1E9CD249" w:rsidR="00C4042C" w:rsidRDefault="00E9548C" w:rsidP="007A54FE">
      <w:pPr>
        <w:pStyle w:val="ListBullet"/>
        <w:rPr>
          <w:rFonts w:eastAsia="Arial"/>
        </w:rPr>
      </w:pPr>
      <w:ins w:id="15" w:author="Author">
        <w:r w:rsidRPr="007A54FE">
          <w:rPr>
            <w:rFonts w:eastAsia="Arial"/>
          </w:rPr>
          <w:t>G-104</w:t>
        </w:r>
        <w:r w:rsidR="00C21C20" w:rsidRPr="007A54FE">
          <w:rPr>
            <w:rFonts w:eastAsia="Arial"/>
          </w:rPr>
          <w:t>S</w:t>
        </w:r>
        <w:r w:rsidRPr="007A54FE">
          <w:rPr>
            <w:rFonts w:eastAsia="Arial"/>
          </w:rPr>
          <w:t xml:space="preserve"> course here: </w:t>
        </w:r>
        <w:r w:rsidR="00CD2852" w:rsidRPr="007A54FE">
          <w:rPr>
            <w:rFonts w:eastAsia="Arial"/>
          </w:rPr>
          <w:fldChar w:fldCharType="begin"/>
        </w:r>
        <w:r w:rsidR="00CD2852" w:rsidRPr="007A54FE">
          <w:rPr>
            <w:rFonts w:eastAsia="Arial"/>
          </w:rPr>
          <w:instrText xml:space="preserve"> HYPERLINK "http://papaya.nrc.gov/G-104/home.htm" </w:instrText>
        </w:r>
        <w:r w:rsidR="00CD2852" w:rsidRPr="007A54FE">
          <w:rPr>
            <w:rFonts w:eastAsia="Arial"/>
          </w:rPr>
        </w:r>
        <w:r w:rsidR="00CD2852" w:rsidRPr="007A54FE">
          <w:rPr>
            <w:rFonts w:eastAsia="Arial"/>
          </w:rPr>
          <w:fldChar w:fldCharType="separate"/>
        </w:r>
        <w:r w:rsidR="00CD2852" w:rsidRPr="007A54FE">
          <w:rPr>
            <w:rFonts w:eastAsia="Arial"/>
          </w:rPr>
          <w:t>http://papaya.nrc.gov/G-104/home.htm</w:t>
        </w:r>
        <w:r w:rsidR="00CD2852" w:rsidRPr="007A54FE">
          <w:rPr>
            <w:rFonts w:eastAsia="Arial"/>
          </w:rPr>
          <w:fldChar w:fldCharType="end"/>
        </w:r>
      </w:ins>
    </w:p>
    <w:p w14:paraId="44C4DAB2" w14:textId="4F385E63" w:rsidR="00F30EC1" w:rsidRPr="007A54FE" w:rsidRDefault="00F30EC1" w:rsidP="007A54FE">
      <w:pPr>
        <w:pStyle w:val="ListBullet"/>
        <w:rPr>
          <w:rFonts w:eastAsia="Arial"/>
        </w:rPr>
      </w:pPr>
      <w:ins w:id="16" w:author="Author">
        <w:r w:rsidRPr="7B8A1907">
          <w:rPr>
            <w:szCs w:val="22"/>
          </w:rPr>
          <w:t>G-105 Conducting Reactor Inspections</w:t>
        </w:r>
      </w:ins>
    </w:p>
    <w:p w14:paraId="63602DB6" w14:textId="6FAD24FD" w:rsidR="00C4042C" w:rsidRPr="007A54FE" w:rsidRDefault="00C4042C" w:rsidP="007A54FE">
      <w:pPr>
        <w:pStyle w:val="ListBullet"/>
        <w:rPr>
          <w:rFonts w:eastAsia="Arial"/>
        </w:rPr>
      </w:pPr>
      <w:r w:rsidRPr="007A54FE">
        <w:rPr>
          <w:rFonts w:eastAsia="Arial"/>
        </w:rPr>
        <w:t>H-100</w:t>
      </w:r>
      <w:ins w:id="17" w:author="Author">
        <w:r w:rsidR="00C27318" w:rsidRPr="007A54FE">
          <w:rPr>
            <w:rFonts w:eastAsia="Arial"/>
          </w:rPr>
          <w:t>S</w:t>
        </w:r>
      </w:ins>
      <w:r w:rsidRPr="007A54FE">
        <w:rPr>
          <w:rFonts w:eastAsia="Arial"/>
        </w:rPr>
        <w:t xml:space="preserve">, Site Access </w:t>
      </w:r>
      <w:ins w:id="18" w:author="Author">
        <w:r w:rsidR="00C27318" w:rsidRPr="007A54FE">
          <w:rPr>
            <w:rFonts w:eastAsia="Arial"/>
          </w:rPr>
          <w:t>T</w:t>
        </w:r>
      </w:ins>
      <w:r w:rsidRPr="007A54FE">
        <w:rPr>
          <w:rFonts w:eastAsia="Arial"/>
        </w:rPr>
        <w:t>raining</w:t>
      </w:r>
      <w:ins w:id="19" w:author="Author">
        <w:r w:rsidR="00C27318" w:rsidRPr="007A54FE">
          <w:rPr>
            <w:rFonts w:eastAsia="Arial"/>
          </w:rPr>
          <w:t xml:space="preserve"> Self-Study Course</w:t>
        </w:r>
      </w:ins>
    </w:p>
    <w:p w14:paraId="63602DB8" w14:textId="01248E98" w:rsidR="00C4042C" w:rsidRPr="007A54FE" w:rsidRDefault="00C4042C" w:rsidP="007A54FE">
      <w:pPr>
        <w:pStyle w:val="ListBullet"/>
        <w:rPr>
          <w:rFonts w:eastAsia="Arial"/>
        </w:rPr>
      </w:pPr>
      <w:r w:rsidRPr="007A54FE">
        <w:rPr>
          <w:rFonts w:eastAsia="Arial"/>
        </w:rPr>
        <w:t>Ethics Training</w:t>
      </w:r>
      <w:ins w:id="20" w:author="Author">
        <w:r w:rsidR="00E25D30" w:rsidRPr="007A54FE">
          <w:rPr>
            <w:rFonts w:eastAsia="Arial"/>
          </w:rPr>
          <w:t xml:space="preserve"> for New NRC Employees</w:t>
        </w:r>
      </w:ins>
      <w:r w:rsidRPr="007A54FE">
        <w:rPr>
          <w:rFonts w:eastAsia="Arial"/>
        </w:rPr>
        <w:t xml:space="preserve"> -Web-based as part of Individual Study Guide (</w:t>
      </w:r>
      <w:r w:rsidR="00522470" w:rsidRPr="007A54FE">
        <w:rPr>
          <w:rFonts w:eastAsia="Arial"/>
        </w:rPr>
        <w:t>SG</w:t>
      </w:r>
      <w:r w:rsidRPr="007A54FE">
        <w:rPr>
          <w:rFonts w:eastAsia="Arial"/>
        </w:rPr>
        <w:t>)</w:t>
      </w:r>
      <w:r w:rsidR="00B91B8C">
        <w:rPr>
          <w:rFonts w:eastAsia="Arial"/>
        </w:rPr>
        <w:t> </w:t>
      </w:r>
      <w:ins w:id="21" w:author="Author">
        <w:r w:rsidR="007E6C60" w:rsidRPr="007A54FE">
          <w:rPr>
            <w:rFonts w:eastAsia="Arial"/>
          </w:rPr>
          <w:t>2</w:t>
        </w:r>
      </w:ins>
    </w:p>
    <w:p w14:paraId="3ED745B8" w14:textId="77777777" w:rsidR="009002B5" w:rsidRDefault="00C4042C" w:rsidP="007A54FE">
      <w:pPr>
        <w:pStyle w:val="ListBullet"/>
        <w:rPr>
          <w:rFonts w:eastAsia="Arial"/>
        </w:rPr>
      </w:pPr>
      <w:r w:rsidRPr="007A54FE">
        <w:rPr>
          <w:rFonts w:eastAsia="Arial"/>
        </w:rPr>
        <w:t xml:space="preserve">Allegations </w:t>
      </w:r>
      <w:ins w:id="22" w:author="Author">
        <w:r w:rsidR="00671DF7" w:rsidRPr="007A54FE">
          <w:rPr>
            <w:rFonts w:eastAsia="Arial"/>
          </w:rPr>
          <w:t>Process</w:t>
        </w:r>
        <w:r w:rsidR="00DD414F" w:rsidRPr="007A54FE">
          <w:rPr>
            <w:rFonts w:eastAsia="Arial"/>
          </w:rPr>
          <w:t xml:space="preserve"> </w:t>
        </w:r>
      </w:ins>
      <w:r w:rsidRPr="007A54FE">
        <w:rPr>
          <w:rFonts w:eastAsia="Arial"/>
        </w:rPr>
        <w:t xml:space="preserve">Training - Web-based as part of </w:t>
      </w:r>
      <w:r w:rsidR="00522470" w:rsidRPr="007A54FE">
        <w:rPr>
          <w:rFonts w:eastAsia="Arial"/>
        </w:rPr>
        <w:t>SG</w:t>
      </w:r>
      <w:r w:rsidRPr="007A54FE">
        <w:rPr>
          <w:rFonts w:eastAsia="Arial"/>
        </w:rPr>
        <w:t>-</w:t>
      </w:r>
      <w:ins w:id="23" w:author="Author">
        <w:r w:rsidR="0078463B" w:rsidRPr="007A54FE">
          <w:rPr>
            <w:rFonts w:eastAsia="Arial"/>
          </w:rPr>
          <w:t>3</w:t>
        </w:r>
      </w:ins>
      <w:r w:rsidR="0067371B" w:rsidRPr="007A54FE">
        <w:rPr>
          <w:rFonts w:eastAsia="Arial"/>
        </w:rPr>
        <w:t xml:space="preserve"> </w:t>
      </w:r>
    </w:p>
    <w:p w14:paraId="63602DBC" w14:textId="41B34BA3" w:rsidR="00723EC0" w:rsidRPr="00104C98" w:rsidRDefault="00FF383A" w:rsidP="007A54FE">
      <w:pPr>
        <w:pStyle w:val="ListBullet"/>
        <w:rPr>
          <w:rFonts w:eastAsia="Arial"/>
        </w:rPr>
      </w:pPr>
      <w:r w:rsidRPr="007A54FE">
        <w:rPr>
          <w:rFonts w:eastAsia="Arial"/>
        </w:rPr>
        <w:t xml:space="preserve">MCA-101DC, Intro to Nuclear Materials Control an Accountability (Required for </w:t>
      </w:r>
      <w:ins w:id="24" w:author="Author">
        <w:r w:rsidR="00102294">
          <w:rPr>
            <w:rFonts w:eastAsia="Arial"/>
          </w:rPr>
          <w:t>Material Control and Accountability (</w:t>
        </w:r>
      </w:ins>
      <w:r w:rsidRPr="007A54FE">
        <w:rPr>
          <w:rFonts w:eastAsia="Arial"/>
        </w:rPr>
        <w:t>MC&amp;A</w:t>
      </w:r>
      <w:ins w:id="25" w:author="Author">
        <w:r w:rsidR="00102294">
          <w:rPr>
            <w:rFonts w:eastAsia="Arial"/>
          </w:rPr>
          <w:t>)</w:t>
        </w:r>
      </w:ins>
      <w:r w:rsidRPr="007A54FE">
        <w:rPr>
          <w:rFonts w:eastAsia="Arial"/>
        </w:rPr>
        <w:t xml:space="preserve"> inspectors only)</w:t>
      </w:r>
    </w:p>
    <w:p w14:paraId="63602DBE" w14:textId="77777777" w:rsidR="00FF383A" w:rsidRPr="007A54FE" w:rsidRDefault="00FF383A" w:rsidP="007A54FE">
      <w:pPr>
        <w:pStyle w:val="ListBullet"/>
        <w:rPr>
          <w:rFonts w:eastAsia="Arial"/>
        </w:rPr>
      </w:pPr>
      <w:r w:rsidRPr="007A54FE">
        <w:rPr>
          <w:rFonts w:eastAsia="Arial"/>
        </w:rPr>
        <w:t>MCA-104DB, Introduction to Measurement Programs (Required for MC&amp;A inspectors only)</w:t>
      </w:r>
    </w:p>
    <w:p w14:paraId="63602DC1" w14:textId="013C053A" w:rsidR="00FF383A" w:rsidRPr="007A54FE" w:rsidRDefault="00FF383A" w:rsidP="007A54FE">
      <w:pPr>
        <w:pStyle w:val="ListBullet"/>
        <w:rPr>
          <w:rFonts w:eastAsia="Arial"/>
        </w:rPr>
      </w:pPr>
      <w:r w:rsidRPr="007A54FE">
        <w:rPr>
          <w:rFonts w:eastAsia="Arial"/>
        </w:rPr>
        <w:t>MCA-110, Basics of Nuclear Materials Accountability (Required for MC&amp;A inspectors only)</w:t>
      </w:r>
    </w:p>
    <w:p w14:paraId="63602DC2" w14:textId="2AB47CB5" w:rsidR="0040289B" w:rsidRDefault="00FF383A" w:rsidP="007A54FE">
      <w:pPr>
        <w:pStyle w:val="ListBullet"/>
      </w:pPr>
      <w:r w:rsidRPr="007A54FE">
        <w:rPr>
          <w:rFonts w:eastAsia="Arial"/>
        </w:rPr>
        <w:t>MCA-120, Ba</w:t>
      </w:r>
      <w:r>
        <w:t>sics of Nuclear Materials Control (Required for MC&amp;A inspectors only)</w:t>
      </w:r>
    </w:p>
    <w:p w14:paraId="63602DC6" w14:textId="08B50DF1" w:rsidR="00EB4412" w:rsidRPr="00392527" w:rsidRDefault="000B1B96" w:rsidP="009514C3">
      <w:pPr>
        <w:pStyle w:val="ListBullet"/>
      </w:pPr>
      <w:r>
        <w:lastRenderedPageBreak/>
        <w:t xml:space="preserve">F-101S, Nuclear Criticality Safety </w:t>
      </w:r>
      <w:ins w:id="26" w:author="Author">
        <w:r>
          <w:t>Self-Study Course</w:t>
        </w:r>
      </w:ins>
      <w:r w:rsidR="000F27F4">
        <w:t xml:space="preserve"> </w:t>
      </w:r>
      <w:r w:rsidR="00EB4412" w:rsidRPr="00392527">
        <w:t xml:space="preserve">(24 </w:t>
      </w:r>
      <w:ins w:id="27" w:author="Author">
        <w:r w:rsidR="00AD2A92">
          <w:t>hours</w:t>
        </w:r>
      </w:ins>
      <w:r w:rsidR="00EB4412" w:rsidRPr="00392527">
        <w:t xml:space="preserve">) OSHA HAZWOPER or </w:t>
      </w:r>
      <w:ins w:id="28" w:author="Author">
        <w:r w:rsidR="0072338D" w:rsidRPr="00392527">
          <w:t>web</w:t>
        </w:r>
        <w:r w:rsidR="009514C3">
          <w:noBreakHyphen/>
        </w:r>
        <w:r w:rsidR="0072338D" w:rsidRPr="00392527">
          <w:t>based</w:t>
        </w:r>
      </w:ins>
      <w:r w:rsidR="00CE24F6">
        <w:t xml:space="preserve"> </w:t>
      </w:r>
      <w:r w:rsidR="00EB4412" w:rsidRPr="00392527">
        <w:t>Health &amp; Safety Training Suite</w:t>
      </w:r>
      <w:r w:rsidR="00E955E8" w:rsidRPr="00392527">
        <w:rPr>
          <w:rStyle w:val="FootnoteReference"/>
          <w:vertAlign w:val="superscript"/>
        </w:rPr>
        <w:footnoteReference w:id="2"/>
      </w:r>
      <w:r w:rsidR="00EB4412" w:rsidRPr="00392527">
        <w:t xml:space="preserve"> (See ML100200563, for details of equivalent </w:t>
      </w:r>
      <w:ins w:id="30" w:author="Author">
        <w:r w:rsidR="0072338D" w:rsidRPr="00392527">
          <w:t>web-based</w:t>
        </w:r>
      </w:ins>
      <w:r w:rsidR="00EB4412" w:rsidRPr="00392527">
        <w:t xml:space="preserve"> training modules).</w:t>
      </w:r>
    </w:p>
    <w:p w14:paraId="63602DCA" w14:textId="77777777" w:rsidR="00C4042C" w:rsidRPr="006F789D" w:rsidRDefault="00C4042C" w:rsidP="00572FC7">
      <w:pPr>
        <w:pStyle w:val="Heading1"/>
      </w:pPr>
      <w:bookmarkStart w:id="31" w:name="_Toc167188725"/>
      <w:r w:rsidRPr="006F789D">
        <w:rPr>
          <w:bCs/>
        </w:rPr>
        <w:t>Interpersonal Skills Training</w:t>
      </w:r>
      <w:bookmarkEnd w:id="31"/>
    </w:p>
    <w:p w14:paraId="63602DCC" w14:textId="3BDFFDFF" w:rsidR="00C4042C" w:rsidRPr="000425E1" w:rsidRDefault="26AB1286" w:rsidP="008F5A04">
      <w:pPr>
        <w:pStyle w:val="BodyText"/>
      </w:pPr>
      <w:r>
        <w:t>The Interpersonal Skills Training Courses listed below are not required until the Proficiency Level for Full Inspector Qualification. However, they can be taken at any time during the inspector qualification process. Successful completion of any of these courses should be documented on the Signature Card in the General Proficiency Qualification Journal</w:t>
      </w:r>
      <w:ins w:id="32" w:author="Author">
        <w:r w:rsidR="2F56E733">
          <w:t xml:space="preserve"> </w:t>
        </w:r>
        <w:r w:rsidR="191CECD4">
          <w:t>(IMC 1247 Appendix B)</w:t>
        </w:r>
      </w:ins>
      <w:r>
        <w:t>.</w:t>
      </w:r>
      <w:ins w:id="33" w:author="Author">
        <w:r w:rsidR="78E7780A">
          <w:t xml:space="preserve"> The trainee should review all applicable qualification cards to understand the training that is required so those courses can be scheduled as soon as possible (many cours</w:t>
        </w:r>
        <w:r w:rsidR="7690E1E5">
          <w:t xml:space="preserve">es are only given a few times a year or only when needed. There are also external training courses in </w:t>
        </w:r>
        <w:r w:rsidR="00B34D91">
          <w:t xml:space="preserve">IMC </w:t>
        </w:r>
        <w:r w:rsidR="7690E1E5">
          <w:t>1247</w:t>
        </w:r>
      </w:ins>
      <w:r w:rsidR="0037338C">
        <w:t xml:space="preserve"> </w:t>
      </w:r>
      <w:ins w:id="34" w:author="Author">
        <w:r w:rsidR="00B34D91">
          <w:t>Appendix</w:t>
        </w:r>
        <w:r w:rsidR="005802DE">
          <w:t xml:space="preserve"> </w:t>
        </w:r>
        <w:r w:rsidR="7690E1E5">
          <w:t xml:space="preserve">B and </w:t>
        </w:r>
        <w:r w:rsidR="005802DE">
          <w:t xml:space="preserve">IMC 1247 Appendix </w:t>
        </w:r>
        <w:r w:rsidR="7690E1E5">
          <w:t xml:space="preserve">C that will have to be </w:t>
        </w:r>
        <w:r w:rsidR="589605BD">
          <w:t>requested, which can be a long process).</w:t>
        </w:r>
      </w:ins>
    </w:p>
    <w:p w14:paraId="63602DCE" w14:textId="77777777" w:rsidR="00C4042C" w:rsidRPr="000425E1" w:rsidRDefault="00C4042C" w:rsidP="009514C3">
      <w:pPr>
        <w:pStyle w:val="ListBullet"/>
      </w:pPr>
      <w:r w:rsidRPr="000425E1">
        <w:t>Effective Communication for NRC Inspectors</w:t>
      </w:r>
    </w:p>
    <w:p w14:paraId="133ACCC8" w14:textId="3996C75B" w:rsidR="26AB1286" w:rsidRDefault="26AB1286" w:rsidP="009514C3">
      <w:pPr>
        <w:pStyle w:val="ListBullet"/>
      </w:pPr>
      <w:r>
        <w:t>Gathering Information for Inspectors through Interviews</w:t>
      </w:r>
    </w:p>
    <w:p w14:paraId="63602DD2" w14:textId="77777777" w:rsidR="00C4042C" w:rsidRPr="006F789D" w:rsidRDefault="00C4042C" w:rsidP="00572FC7">
      <w:pPr>
        <w:pStyle w:val="Heading1"/>
      </w:pPr>
      <w:bookmarkStart w:id="35" w:name="_Toc167188726"/>
      <w:r w:rsidRPr="006F789D">
        <w:rPr>
          <w:bCs/>
        </w:rPr>
        <w:t>Technical Training</w:t>
      </w:r>
      <w:bookmarkEnd w:id="35"/>
    </w:p>
    <w:p w14:paraId="63602DD4" w14:textId="47A4E342" w:rsidR="00C4042C" w:rsidRDefault="00C4042C" w:rsidP="008F5A04">
      <w:pPr>
        <w:pStyle w:val="BodyText"/>
      </w:pPr>
      <w:r w:rsidRPr="000425E1">
        <w:t>Technical training may be started at this level, provided that the training does not identify the successful completion of the Basic-Level as a prerequisite</w:t>
      </w:r>
      <w:r w:rsidR="00671EBF">
        <w:t>.</w:t>
      </w:r>
    </w:p>
    <w:p w14:paraId="63602DD6" w14:textId="77777777" w:rsidR="00C4042C" w:rsidRPr="006F789D" w:rsidRDefault="00C4042C" w:rsidP="00572FC7">
      <w:pPr>
        <w:pStyle w:val="Heading1"/>
      </w:pPr>
      <w:bookmarkStart w:id="36" w:name="_Toc167188727"/>
      <w:r w:rsidRPr="006F789D">
        <w:t>Basic-Level Individual Study Activities</w:t>
      </w:r>
      <w:bookmarkEnd w:id="36"/>
    </w:p>
    <w:p w14:paraId="63602DD8" w14:textId="066482A1" w:rsidR="00C4042C" w:rsidRPr="00104C98" w:rsidRDefault="00522470" w:rsidP="008F5A04">
      <w:pPr>
        <w:pStyle w:val="BodyText"/>
      </w:pPr>
      <w:r w:rsidRPr="3917C876">
        <w:t>The Individual Study Guides (</w:t>
      </w:r>
      <w:r w:rsidR="00C4042C" w:rsidRPr="3917C876">
        <w:t xml:space="preserve">SGs) are designed to direct and focus your efforts as you begin reviewing documents that will be important to the performance of your job. Each Study Guide begins with a </w:t>
      </w:r>
      <w:r w:rsidR="00C4042C" w:rsidRPr="007F3C4F">
        <w:t>purpose</w:t>
      </w:r>
      <w:r w:rsidR="00C4042C" w:rsidRPr="3917C876">
        <w:rPr>
          <w:b/>
          <w:bCs/>
        </w:rPr>
        <w:t xml:space="preserve"> </w:t>
      </w:r>
      <w:r w:rsidR="00C4042C" w:rsidRPr="3917C876">
        <w:t xml:space="preserve">statement informing you of why the activity is important and how it relates to the job of an inspector. The </w:t>
      </w:r>
      <w:r w:rsidR="00C4042C" w:rsidRPr="007F3C4F">
        <w:t>level of effort</w:t>
      </w:r>
      <w:r w:rsidR="00C4042C" w:rsidRPr="3917C876">
        <w:t xml:space="preserve"> has been noted so that you have an idea of how much effort should be expended in completing the activity. (Of course, the times are estimates. You may need a little more or a little less time - but use the level of effort as an estimate.) The </w:t>
      </w:r>
      <w:r w:rsidR="00C4042C" w:rsidRPr="007F3C4F">
        <w:t>evaluation criteria</w:t>
      </w:r>
      <w:r w:rsidR="00C4042C" w:rsidRPr="3917C876">
        <w:t xml:space="preserve"> are listed up front </w:t>
      </w:r>
      <w:ins w:id="37" w:author="Author">
        <w:r w:rsidR="003E58A1" w:rsidRPr="3917C876">
          <w:t xml:space="preserve">to improve understanding and retention. </w:t>
        </w:r>
      </w:ins>
      <w:r w:rsidR="00C4042C" w:rsidRPr="3917C876">
        <w:t>Use the evaluation criteria to help you to focus on what is most important. The</w:t>
      </w:r>
      <w:r w:rsidR="00C4042C" w:rsidRPr="3917C876">
        <w:rPr>
          <w:b/>
          <w:bCs/>
        </w:rPr>
        <w:t xml:space="preserve"> </w:t>
      </w:r>
      <w:r w:rsidR="00C4042C" w:rsidRPr="007F3C4F">
        <w:t>tasks</w:t>
      </w:r>
      <w:r w:rsidR="00C4042C" w:rsidRPr="3917C876">
        <w:rPr>
          <w:b/>
          <w:bCs/>
        </w:rPr>
        <w:t xml:space="preserve"> </w:t>
      </w:r>
      <w:r w:rsidR="000425E1" w:rsidRPr="3917C876">
        <w:t>outline in</w:t>
      </w:r>
      <w:r w:rsidR="000425E1" w:rsidRPr="3917C876">
        <w:rPr>
          <w:b/>
          <w:bCs/>
        </w:rPr>
        <w:t xml:space="preserve"> </w:t>
      </w:r>
      <w:r w:rsidR="00C4042C" w:rsidRPr="3917C876">
        <w:t>detail the things you must do in order successfully address the evaluation criteria.</w:t>
      </w:r>
    </w:p>
    <w:p w14:paraId="63602DDA" w14:textId="77777777" w:rsidR="00C4042C" w:rsidRPr="000425E1" w:rsidRDefault="00C4042C" w:rsidP="008F5A04">
      <w:pPr>
        <w:pStyle w:val="BodyText"/>
      </w:pPr>
      <w:r w:rsidRPr="000425E1">
        <w:rPr>
          <w:bCs/>
        </w:rPr>
        <w:t>The following general guidance applies as you complete the various study activities:</w:t>
      </w:r>
    </w:p>
    <w:p w14:paraId="63602DDD" w14:textId="72672754" w:rsidR="006E5691" w:rsidRDefault="00522470" w:rsidP="00861CC4">
      <w:pPr>
        <w:pStyle w:val="ListBullet"/>
      </w:pPr>
      <w:r w:rsidRPr="0001329A">
        <w:lastRenderedPageBreak/>
        <w:t>SG</w:t>
      </w:r>
      <w:r w:rsidR="006E5691" w:rsidRPr="0001329A">
        <w:t>-</w:t>
      </w:r>
      <w:ins w:id="38" w:author="Author">
        <w:r w:rsidR="00C5475B">
          <w:t>2</w:t>
        </w:r>
        <w:r w:rsidR="00C5475B" w:rsidRPr="0001329A">
          <w:t xml:space="preserve"> </w:t>
        </w:r>
      </w:ins>
      <w:r w:rsidR="006E5691" w:rsidRPr="0001329A">
        <w:t xml:space="preserve">(Inspector Objectivity, Protocol, and Professional Conduct), and </w:t>
      </w:r>
      <w:r w:rsidRPr="0001329A">
        <w:t>SG</w:t>
      </w:r>
      <w:r w:rsidR="006E5691" w:rsidRPr="0001329A">
        <w:t>-</w:t>
      </w:r>
      <w:ins w:id="39" w:author="Author">
        <w:r w:rsidR="00C5475B">
          <w:t>3</w:t>
        </w:r>
        <w:r w:rsidR="00C5475B" w:rsidRPr="0001329A">
          <w:t xml:space="preserve"> </w:t>
        </w:r>
      </w:ins>
      <w:r w:rsidR="006E5691" w:rsidRPr="0001329A">
        <w:t>(Allegations) should be completed prior to going on a site visit to a licensee facility or inspection accompaniment.</w:t>
      </w:r>
    </w:p>
    <w:p w14:paraId="63602DDE" w14:textId="50FC9E8F" w:rsidR="00C4042C" w:rsidRPr="00104C98" w:rsidRDefault="00C4042C" w:rsidP="00861CC4">
      <w:pPr>
        <w:pStyle w:val="ListBullet"/>
      </w:pPr>
      <w:r w:rsidRPr="00104C98">
        <w:t xml:space="preserve">The first three </w:t>
      </w:r>
      <w:r w:rsidR="00522470" w:rsidRPr="00104C98">
        <w:t>SGs</w:t>
      </w:r>
      <w:r w:rsidRPr="00104C98">
        <w:t xml:space="preserve"> should be </w:t>
      </w:r>
      <w:r w:rsidR="006E5691" w:rsidRPr="00104C98">
        <w:t>completed</w:t>
      </w:r>
      <w:r w:rsidRPr="00104C98">
        <w:t xml:space="preserve"> </w:t>
      </w:r>
      <w:r w:rsidR="006E5691" w:rsidRPr="00104C98">
        <w:t>early during qualification, especially for individuals new to the NRC</w:t>
      </w:r>
      <w:r w:rsidRPr="00104C98">
        <w:t xml:space="preserve">. Becoming familiar with the Agency, the internal and external web sites, and your overall role as an inspector is important for successfully completing many of the remaining </w:t>
      </w:r>
      <w:r w:rsidR="00522470" w:rsidRPr="00104C98">
        <w:t>SGs</w:t>
      </w:r>
      <w:r w:rsidRPr="00104C98">
        <w:t xml:space="preserve">. You should also become familiar with the content of the remaining </w:t>
      </w:r>
      <w:r w:rsidR="00522470" w:rsidRPr="00104C98">
        <w:t>SGs</w:t>
      </w:r>
      <w:r w:rsidRPr="00104C98">
        <w:t xml:space="preserve"> so that you can complete the associated activities as opportunities arise.</w:t>
      </w:r>
    </w:p>
    <w:p w14:paraId="63602DE0" w14:textId="76A13937" w:rsidR="00C4042C" w:rsidRPr="00104C98" w:rsidRDefault="00C4042C" w:rsidP="00861CC4">
      <w:pPr>
        <w:pStyle w:val="ListBullet"/>
      </w:pPr>
      <w:r w:rsidRPr="00104C98">
        <w:t xml:space="preserve">Complete all parts of each </w:t>
      </w:r>
      <w:r w:rsidR="00522470" w:rsidRPr="00104C98">
        <w:t>SG</w:t>
      </w:r>
      <w:r w:rsidRPr="00104C98">
        <w:t>.</w:t>
      </w:r>
    </w:p>
    <w:p w14:paraId="63602DE2" w14:textId="221CE733" w:rsidR="00C4042C" w:rsidRPr="00104C98" w:rsidRDefault="00C4042C" w:rsidP="00861CC4">
      <w:pPr>
        <w:pStyle w:val="ListBullet"/>
      </w:pPr>
      <w:r w:rsidRPr="00104C98">
        <w:t xml:space="preserve">Your supervisor will act as a resource as you complete each </w:t>
      </w:r>
      <w:r w:rsidR="00522470" w:rsidRPr="00104C98">
        <w:t>SG</w:t>
      </w:r>
      <w:r w:rsidRPr="00104C98">
        <w:t xml:space="preserve">. Your supervisor may also designate other fully qualified individuals to work with you as you complete the various </w:t>
      </w:r>
      <w:r w:rsidR="00522470" w:rsidRPr="00104C98">
        <w:t>SGs</w:t>
      </w:r>
      <w:r w:rsidRPr="00104C98">
        <w:t xml:space="preserve">. Discuss any questions you may have about the content of anything you read with your </w:t>
      </w:r>
      <w:proofErr w:type="gramStart"/>
      <w:r w:rsidRPr="00104C98">
        <w:t>supervisor</w:t>
      </w:r>
      <w:proofErr w:type="gramEnd"/>
      <w:r w:rsidRPr="00104C98">
        <w:t xml:space="preserve"> or </w:t>
      </w:r>
      <w:r w:rsidR="00440F97" w:rsidRPr="00104C98">
        <w:t xml:space="preserve">the person </w:t>
      </w:r>
      <w:r w:rsidRPr="00104C98">
        <w:t xml:space="preserve">designated </w:t>
      </w:r>
      <w:r w:rsidR="00440F97" w:rsidRPr="00104C98">
        <w:t xml:space="preserve">as a </w:t>
      </w:r>
      <w:r w:rsidRPr="00104C98">
        <w:t xml:space="preserve">resource. </w:t>
      </w:r>
    </w:p>
    <w:p w14:paraId="63602DE4" w14:textId="56CCC79F" w:rsidR="00C4042C" w:rsidRPr="00104C98" w:rsidRDefault="00C4042C" w:rsidP="00861CC4">
      <w:pPr>
        <w:pStyle w:val="ListBullet"/>
      </w:pPr>
      <w:r w:rsidRPr="00104C98">
        <w:t xml:space="preserve">You are responsible for keeping track of what tasks you have completed. Be sure to complete all the tasks in each </w:t>
      </w:r>
      <w:r w:rsidR="00522470" w:rsidRPr="00104C98">
        <w:t>SG</w:t>
      </w:r>
      <w:r w:rsidRPr="00104C98">
        <w:t xml:space="preserve"> before meeting with your supervisor </w:t>
      </w:r>
      <w:r w:rsidR="00062B71" w:rsidRPr="00104C98">
        <w:t xml:space="preserve">or </w:t>
      </w:r>
      <w:r w:rsidR="00440F97" w:rsidRPr="00104C98">
        <w:t xml:space="preserve">the person </w:t>
      </w:r>
      <w:r w:rsidR="00062B71" w:rsidRPr="00104C98">
        <w:t xml:space="preserve">designated </w:t>
      </w:r>
      <w:r w:rsidR="00440F97" w:rsidRPr="00104C98">
        <w:t xml:space="preserve">as a </w:t>
      </w:r>
      <w:r w:rsidR="00062B71" w:rsidRPr="00104C98">
        <w:t xml:space="preserve">resource </w:t>
      </w:r>
      <w:r w:rsidRPr="00104C98">
        <w:t>for evaluation.</w:t>
      </w:r>
    </w:p>
    <w:p w14:paraId="3FEDC844" w14:textId="77777777" w:rsidR="00AA7E40" w:rsidRDefault="00AA7E40" w:rsidP="000709E1">
      <w:pPr>
        <w:pStyle w:val="SectionTitlePage"/>
        <w:sectPr w:rsidR="00AA7E40" w:rsidSect="002A5D14">
          <w:headerReference w:type="default" r:id="rId13"/>
          <w:footerReference w:type="default" r:id="rId14"/>
          <w:pgSz w:w="12240" w:h="15840" w:code="1"/>
          <w:pgMar w:top="1440" w:right="1440" w:bottom="1440" w:left="1440" w:header="720" w:footer="720" w:gutter="0"/>
          <w:cols w:space="720"/>
          <w:noEndnote/>
          <w:docGrid w:linePitch="326"/>
        </w:sectPr>
      </w:pPr>
    </w:p>
    <w:p w14:paraId="63602DFB" w14:textId="77777777" w:rsidR="008C011A" w:rsidRDefault="008C011A" w:rsidP="000E1FE6">
      <w:pPr>
        <w:pStyle w:val="SectionTitlePage"/>
        <w:outlineLvl w:val="0"/>
      </w:pPr>
      <w:r w:rsidRPr="00104C98">
        <w:lastRenderedPageBreak/>
        <w:t>Basic-Level Individual Study Guides</w:t>
      </w:r>
    </w:p>
    <w:p w14:paraId="7FD25D26" w14:textId="77777777" w:rsidR="001B342C" w:rsidRDefault="001B342C" w:rsidP="000709E1">
      <w:pPr>
        <w:pStyle w:val="SectionTitlePage"/>
        <w:sectPr w:rsidR="001B342C" w:rsidSect="00C9140B">
          <w:pgSz w:w="12240" w:h="15840" w:code="1"/>
          <w:pgMar w:top="1440" w:right="1440" w:bottom="1440" w:left="1440" w:header="720" w:footer="720" w:gutter="0"/>
          <w:cols w:space="720"/>
          <w:vAlign w:val="center"/>
          <w:noEndnote/>
          <w:docGrid w:linePitch="326"/>
        </w:sectPr>
      </w:pPr>
    </w:p>
    <w:p w14:paraId="63602DFF" w14:textId="1098E3F1" w:rsidR="00C4042C" w:rsidRPr="00104C98" w:rsidRDefault="00C4042C" w:rsidP="00136DBD">
      <w:pPr>
        <w:pStyle w:val="JournalTOPIC"/>
      </w:pPr>
      <w:bookmarkStart w:id="40" w:name="_Toc167188728"/>
      <w:r w:rsidRPr="00104C98">
        <w:lastRenderedPageBreak/>
        <w:t>(</w:t>
      </w:r>
      <w:r w:rsidR="00522470" w:rsidRPr="00104C98">
        <w:t>SG</w:t>
      </w:r>
      <w:r w:rsidRPr="00104C98">
        <w:t>-1) History and Organization of the Nuclear Regulatory Commission</w:t>
      </w:r>
      <w:bookmarkEnd w:id="40"/>
    </w:p>
    <w:p w14:paraId="00599483" w14:textId="77777777" w:rsidR="009840EB" w:rsidRDefault="00C4042C" w:rsidP="009840EB">
      <w:pPr>
        <w:pStyle w:val="JOURNALHeading2"/>
      </w:pPr>
      <w:r w:rsidRPr="00104C98">
        <w:t>PURPOSE:</w:t>
      </w:r>
    </w:p>
    <w:p w14:paraId="63602E01" w14:textId="49DE440D" w:rsidR="00C4042C" w:rsidRPr="00104C98" w:rsidRDefault="00C4042C" w:rsidP="009840EB">
      <w:pPr>
        <w:pStyle w:val="BodyText"/>
      </w:pPr>
      <w:r w:rsidRPr="00104C98">
        <w:t>The purpose of this activity is to familiarize you with the regulatory history of the commercial nuclear industry and the evolution of the regulatory framework under which today’s NRC staff functions. During this activity you will review the organization of the agency and its staff and the relationships between the major offices.</w:t>
      </w:r>
      <w:r w:rsidR="000973EC" w:rsidRPr="00104C98">
        <w:t xml:space="preserve"> This </w:t>
      </w:r>
      <w:r w:rsidR="00522470" w:rsidRPr="00104C98">
        <w:t>SG</w:t>
      </w:r>
      <w:r w:rsidR="000973EC" w:rsidRPr="00104C98">
        <w:t xml:space="preserve"> should be completed early in the qualification process for newly hired staff.</w:t>
      </w:r>
    </w:p>
    <w:p w14:paraId="63602E04" w14:textId="18D89B5B" w:rsidR="00C4042C" w:rsidRPr="00104C98" w:rsidRDefault="00C4042C" w:rsidP="00B61D46">
      <w:pPr>
        <w:pStyle w:val="JOURNALHeading2"/>
      </w:pPr>
      <w:r w:rsidRPr="00B61D46">
        <w:rPr>
          <w:bCs w:val="0"/>
        </w:rPr>
        <w:t>COMPETENCY AREA</w:t>
      </w:r>
      <w:r w:rsidRPr="00104C98">
        <w:rPr>
          <w:b/>
        </w:rPr>
        <w:t>:</w:t>
      </w:r>
      <w:r w:rsidRPr="00104C98">
        <w:rPr>
          <w:b/>
        </w:rPr>
        <w:tab/>
      </w:r>
      <w:r w:rsidRPr="00104C98">
        <w:t>REGULATORY FRAMEWORK</w:t>
      </w:r>
    </w:p>
    <w:p w14:paraId="63602E07" w14:textId="6D1A7620" w:rsidR="00C4042C" w:rsidRPr="00104C98" w:rsidRDefault="00C4042C" w:rsidP="00B61D46">
      <w:pPr>
        <w:pStyle w:val="JOURNALHeading2"/>
      </w:pPr>
      <w:r w:rsidRPr="00B61D46">
        <w:rPr>
          <w:bCs w:val="0"/>
        </w:rPr>
        <w:t>LEVEL OF EFFORT</w:t>
      </w:r>
      <w:r w:rsidRPr="00104C98">
        <w:rPr>
          <w:b/>
        </w:rPr>
        <w:t>:</w:t>
      </w:r>
      <w:r w:rsidRPr="00104C98">
        <w:tab/>
      </w:r>
      <w:ins w:id="41" w:author="Author">
        <w:r w:rsidR="00534AF6">
          <w:t>12</w:t>
        </w:r>
        <w:r w:rsidR="00534AF6" w:rsidRPr="00104C98">
          <w:t xml:space="preserve"> </w:t>
        </w:r>
      </w:ins>
      <w:r w:rsidRPr="00104C98">
        <w:t>hours</w:t>
      </w:r>
    </w:p>
    <w:p w14:paraId="0C97FF43" w14:textId="77777777" w:rsidR="000A7294" w:rsidRDefault="00C4042C" w:rsidP="00B61D46">
      <w:pPr>
        <w:pStyle w:val="JOURNALHeading2"/>
        <w:rPr>
          <w:b/>
          <w:bCs w:val="0"/>
        </w:rPr>
      </w:pPr>
      <w:r w:rsidRPr="00B61D46">
        <w:rPr>
          <w:bCs w:val="0"/>
        </w:rPr>
        <w:t>REFERENCES</w:t>
      </w:r>
      <w:r w:rsidRPr="00104C98">
        <w:rPr>
          <w:b/>
        </w:rPr>
        <w:t>:</w:t>
      </w:r>
    </w:p>
    <w:p w14:paraId="4CC680F6" w14:textId="77777777" w:rsidR="0069573D" w:rsidRDefault="00C4042C" w:rsidP="008C61D9">
      <w:pPr>
        <w:pStyle w:val="ListBullet2"/>
      </w:pPr>
      <w:r w:rsidRPr="00104C98">
        <w:t xml:space="preserve">Title 10 of the </w:t>
      </w:r>
      <w:r w:rsidRPr="0069573D">
        <w:rPr>
          <w:i/>
        </w:rPr>
        <w:t>Code of Federal Regulations</w:t>
      </w:r>
      <w:r w:rsidRPr="00104C98">
        <w:t xml:space="preserve"> (10 CFR)</w:t>
      </w:r>
      <w:ins w:id="42" w:author="Author">
        <w:r w:rsidR="00284B94">
          <w:t xml:space="preserve"> Part 1</w:t>
        </w:r>
      </w:ins>
    </w:p>
    <w:p w14:paraId="0FF59F86" w14:textId="76C3B367" w:rsidR="0069573D" w:rsidRDefault="00C4042C" w:rsidP="008C61D9">
      <w:pPr>
        <w:pStyle w:val="ListBullet2"/>
      </w:pPr>
      <w:r w:rsidRPr="00A145DA">
        <w:t>NUREG-1350, “USNRC Information Digest”</w:t>
      </w:r>
      <w:ins w:id="43" w:author="Author">
        <w:r w:rsidR="00690AFA" w:rsidRPr="00A145DA">
          <w:t xml:space="preserve"> (NUREGs are in</w:t>
        </w:r>
        <w:r w:rsidR="00690AFA" w:rsidRPr="0069573D">
          <w:rPr>
            <w:color w:val="B5082D"/>
          </w:rPr>
          <w:t xml:space="preserve"> </w:t>
        </w:r>
        <w:r w:rsidR="00690AFA" w:rsidRPr="00A145DA">
          <w:t>the Document Collections section of the NRC Library on the public Web page, select the latest edition)</w:t>
        </w:r>
      </w:ins>
      <w:bookmarkStart w:id="44" w:name="_Hlk79998396"/>
    </w:p>
    <w:p w14:paraId="2F63596D" w14:textId="27173E53" w:rsidR="0069573D" w:rsidRDefault="00C4042C" w:rsidP="008C61D9">
      <w:pPr>
        <w:pStyle w:val="ListBullet2"/>
      </w:pPr>
      <w:r w:rsidRPr="0069573D">
        <w:t>NUREG/BR-0175</w:t>
      </w:r>
      <w:bookmarkEnd w:id="44"/>
      <w:r w:rsidRPr="0069573D">
        <w:t>, “A Short History of Nuclear Regulations, 1946-</w:t>
      </w:r>
      <w:r w:rsidR="00871060" w:rsidRPr="0069573D">
        <w:t>2009</w:t>
      </w:r>
      <w:r w:rsidRPr="0069573D">
        <w:t>”</w:t>
      </w:r>
    </w:p>
    <w:p w14:paraId="63602E10" w14:textId="6523F463" w:rsidR="000973EC" w:rsidRPr="0069573D" w:rsidRDefault="00D3292E" w:rsidP="008C61D9">
      <w:pPr>
        <w:pStyle w:val="ListBullet2"/>
        <w:rPr>
          <w:rStyle w:val="Hyperlink"/>
          <w:color w:val="auto"/>
          <w:u w:val="none"/>
        </w:rPr>
      </w:pPr>
      <w:r w:rsidRPr="0069573D">
        <w:t xml:space="preserve">“Our History” </w:t>
      </w:r>
      <w:hyperlink r:id="rId15" w:history="1">
        <w:r w:rsidR="00D52B41" w:rsidRPr="0069573D">
          <w:rPr>
            <w:rStyle w:val="Hyperlink"/>
          </w:rPr>
          <w:t>http://www.nrc.gov/about-nrc/history.html</w:t>
        </w:r>
      </w:hyperlink>
    </w:p>
    <w:p w14:paraId="67C49561" w14:textId="170F75A8" w:rsidR="00064D7D" w:rsidRDefault="0967B861" w:rsidP="008C61D9">
      <w:pPr>
        <w:pStyle w:val="ListBullet2"/>
        <w:rPr>
          <w:ins w:id="45" w:author="Author"/>
        </w:rPr>
      </w:pPr>
      <w:ins w:id="46" w:author="Author">
        <w:r>
          <w:t xml:space="preserve">“The NRC: An Agency Overview” </w:t>
        </w:r>
        <w:r w:rsidR="2B6B47E1">
          <w:t>training c</w:t>
        </w:r>
        <w:r w:rsidR="47ECBE16">
          <w:t>ourse</w:t>
        </w:r>
      </w:ins>
    </w:p>
    <w:p w14:paraId="5CAF9D80" w14:textId="644E18A6" w:rsidR="1F3EC2B6" w:rsidRDefault="1F3EC2B6" w:rsidP="008C61D9">
      <w:pPr>
        <w:pStyle w:val="ListBullet2"/>
        <w:rPr>
          <w:ins w:id="47" w:author="Author"/>
          <w:rFonts w:eastAsia="Calibri"/>
        </w:rPr>
      </w:pPr>
      <w:ins w:id="48" w:author="Author">
        <w:r>
          <w:fldChar w:fldCharType="begin"/>
        </w:r>
        <w:r>
          <w:instrText xml:space="preserve">HYPERLINK "https://intranet.nrc.gov" </w:instrText>
        </w:r>
        <w:r>
          <w:fldChar w:fldCharType="separate"/>
        </w:r>
        <w:r w:rsidRPr="531ECE49">
          <w:rPr>
            <w:rStyle w:val="Hyperlink"/>
            <w:rFonts w:eastAsia="Calibri"/>
          </w:rPr>
          <w:t>https://intranet.nrc.gov</w:t>
        </w:r>
        <w:r>
          <w:fldChar w:fldCharType="end"/>
        </w:r>
        <w:r w:rsidRPr="531ECE49">
          <w:rPr>
            <w:rFonts w:eastAsia="Calibri"/>
          </w:rPr>
          <w:t xml:space="preserve"> (offices tab)</w:t>
        </w:r>
      </w:ins>
    </w:p>
    <w:p w14:paraId="6E9032CF" w14:textId="77777777" w:rsidR="009E0AB5" w:rsidRDefault="00C4042C" w:rsidP="00B61D46">
      <w:pPr>
        <w:pStyle w:val="JOURNALHeading2"/>
        <w:rPr>
          <w:b/>
          <w:bCs w:val="0"/>
        </w:rPr>
      </w:pPr>
      <w:r w:rsidRPr="00B61D46">
        <w:rPr>
          <w:bCs w:val="0"/>
        </w:rPr>
        <w:t>EVALUATION CRITERIA</w:t>
      </w:r>
      <w:r w:rsidRPr="00104C98">
        <w:rPr>
          <w:b/>
        </w:rPr>
        <w:t>:</w:t>
      </w:r>
    </w:p>
    <w:p w14:paraId="63602E13" w14:textId="77B574AD" w:rsidR="00C4042C" w:rsidRPr="00104C98" w:rsidRDefault="00C4042C" w:rsidP="009C2B86">
      <w:pPr>
        <w:pStyle w:val="BodyText2"/>
      </w:pPr>
      <w:r w:rsidRPr="00104C98">
        <w:t>Upon completion of this activity, you will demonstrate your understanding of the Agency’s regulatory history and development of the commercial applications of nuclear energy, by successfully doing the following:</w:t>
      </w:r>
    </w:p>
    <w:p w14:paraId="63602E15" w14:textId="77777777" w:rsidR="00C4042C" w:rsidRPr="00104C98" w:rsidRDefault="00C4042C" w:rsidP="00BC48F5">
      <w:pPr>
        <w:pStyle w:val="ListBullet2"/>
      </w:pPr>
      <w:r w:rsidRPr="00104C98">
        <w:t>Discuss the purpose of the Atomic Energy Act of 1954, as amended.</w:t>
      </w:r>
    </w:p>
    <w:p w14:paraId="63602E17" w14:textId="5C483F47" w:rsidR="00C4042C" w:rsidRPr="00104C98" w:rsidRDefault="00C4042C" w:rsidP="00BC48F5">
      <w:pPr>
        <w:pStyle w:val="ListBullet2"/>
      </w:pPr>
      <w:r w:rsidRPr="00104C98">
        <w:t>Discuss the major regulatory impacts of the Energy Reorganization Act of 1974, as amended.</w:t>
      </w:r>
    </w:p>
    <w:p w14:paraId="63602E19" w14:textId="40AEDDD9" w:rsidR="00C4042C" w:rsidRPr="00104C98" w:rsidRDefault="26AB1286" w:rsidP="00BC48F5">
      <w:pPr>
        <w:pStyle w:val="ListBullet2"/>
      </w:pPr>
      <w:r>
        <w:t xml:space="preserve">Outline the major offices and briefly describe the function of the following: </w:t>
      </w:r>
      <w:ins w:id="49" w:author="Author">
        <w:r w:rsidR="5E02BF9B">
          <w:t>The</w:t>
        </w:r>
      </w:ins>
      <w:r>
        <w:t xml:space="preserve"> Commission; the Office of the Inspector General; Office of the Secretary of the Commission (SECY); the Atomic Safety Licensing Board; the Advisory Committee on Reactor Safeguards; Commission staff and </w:t>
      </w:r>
      <w:ins w:id="50" w:author="Author">
        <w:r w:rsidR="12081CBD">
          <w:t>Commission staff</w:t>
        </w:r>
      </w:ins>
      <w:r>
        <w:t xml:space="preserve"> offices, including Chief Information Officer, Chief Financial Officer, Executive Director for Operations.</w:t>
      </w:r>
    </w:p>
    <w:p w14:paraId="63602E1C" w14:textId="3825645B" w:rsidR="00C4042C" w:rsidRDefault="00C4042C" w:rsidP="00BC48F5">
      <w:pPr>
        <w:pStyle w:val="ListBullet2"/>
      </w:pPr>
      <w:r w:rsidRPr="00250D62">
        <w:t>Describe your Region’s or Office’s organization and key management positions.</w:t>
      </w:r>
    </w:p>
    <w:p w14:paraId="63602E1D" w14:textId="4DC3BDFD" w:rsidR="00C4042C" w:rsidRPr="00104C98" w:rsidRDefault="26AB1286" w:rsidP="00BC48F5">
      <w:pPr>
        <w:pStyle w:val="ListBullet2"/>
      </w:pPr>
      <w:r>
        <w:lastRenderedPageBreak/>
        <w:t xml:space="preserve">Discuss the </w:t>
      </w:r>
      <w:ins w:id="51" w:author="Author">
        <w:r w:rsidR="791C51BA">
          <w:t>missions of the</w:t>
        </w:r>
      </w:ins>
      <w:r>
        <w:t xml:space="preserve"> NRC and the Department of Energy (DOE).</w:t>
      </w:r>
      <w:ins w:id="52" w:author="Author">
        <w:r w:rsidR="37030070">
          <w:t xml:space="preserve"> How are they different? Why are they separate agencies?</w:t>
        </w:r>
      </w:ins>
    </w:p>
    <w:p w14:paraId="4E610FA5" w14:textId="77777777" w:rsidR="009E0AB5" w:rsidRDefault="00C4042C" w:rsidP="00B61D46">
      <w:pPr>
        <w:pStyle w:val="JOURNALHeading2"/>
        <w:rPr>
          <w:b/>
        </w:rPr>
      </w:pPr>
      <w:r w:rsidRPr="00B61D46">
        <w:rPr>
          <w:bCs w:val="0"/>
        </w:rPr>
        <w:t>TASKS</w:t>
      </w:r>
      <w:r w:rsidRPr="00104C98">
        <w:rPr>
          <w:b/>
        </w:rPr>
        <w:t>:</w:t>
      </w:r>
    </w:p>
    <w:p w14:paraId="60B02081" w14:textId="2254F007" w:rsidR="001D3D72" w:rsidRDefault="00C4042C" w:rsidP="00BC48F5">
      <w:pPr>
        <w:pStyle w:val="ListBullet2"/>
      </w:pPr>
      <w:r w:rsidRPr="00104C98">
        <w:t>Obtain the reference material</w:t>
      </w:r>
      <w:r w:rsidR="00454664" w:rsidRPr="00104C98">
        <w:t xml:space="preserve"> listed above</w:t>
      </w:r>
      <w:r w:rsidRPr="00104C98">
        <w:t>. Electronic copies can be found on the NRC External Website</w:t>
      </w:r>
      <w:ins w:id="53" w:author="Author">
        <w:r w:rsidR="00F711F7">
          <w:t xml:space="preserve"> </w:t>
        </w:r>
        <w:r w:rsidR="00B92BAA">
          <w:t>www.nrc.gov</w:t>
        </w:r>
      </w:ins>
      <w:r w:rsidRPr="00104C98">
        <w:t xml:space="preserve"> in the </w:t>
      </w:r>
      <w:ins w:id="54" w:author="Author">
        <w:r w:rsidR="006E37A4">
          <w:t>NRC Library</w:t>
        </w:r>
        <w:r w:rsidR="00B92BAA">
          <w:t xml:space="preserve"> or via the search bar</w:t>
        </w:r>
      </w:ins>
      <w:r w:rsidRPr="00104C98">
        <w:t>.</w:t>
      </w:r>
    </w:p>
    <w:p w14:paraId="59157013" w14:textId="01EBAF0B" w:rsidR="00EE4AD6" w:rsidRDefault="00984553" w:rsidP="00BC48F5">
      <w:pPr>
        <w:pStyle w:val="ListBullet2"/>
      </w:pPr>
      <w:ins w:id="55" w:author="Author">
        <w:r w:rsidRPr="00EE4AD6">
          <w:t xml:space="preserve">Review </w:t>
        </w:r>
      </w:ins>
      <w:r w:rsidR="00C4042C" w:rsidRPr="00EE4AD6">
        <w:t>the reference materia</w:t>
      </w:r>
      <w:r w:rsidR="00DE3381">
        <w:t xml:space="preserve">l </w:t>
      </w:r>
      <w:r w:rsidR="00C4042C" w:rsidRPr="00EE4AD6">
        <w:t>to gain an understanding of the principles discussed in the evaluation criteria.</w:t>
      </w:r>
    </w:p>
    <w:p w14:paraId="31B64C9F" w14:textId="6EE58D39" w:rsidR="00EE4AD6" w:rsidRDefault="00FC3214" w:rsidP="00BC48F5">
      <w:pPr>
        <w:pStyle w:val="ListBullet2"/>
      </w:pPr>
      <w:ins w:id="56" w:author="Author">
        <w:r w:rsidRPr="00EE4AD6">
          <w:t xml:space="preserve">Complete the course in </w:t>
        </w:r>
        <w:r w:rsidR="00B906D5" w:rsidRPr="00EE4AD6">
          <w:t>the Talent Management System (</w:t>
        </w:r>
        <w:r w:rsidRPr="00EE4AD6">
          <w:t>TMS</w:t>
        </w:r>
        <w:r w:rsidR="00B906D5" w:rsidRPr="00EE4AD6">
          <w:t>)</w:t>
        </w:r>
        <w:r w:rsidRPr="00EE4AD6">
          <w:t xml:space="preserve"> “The NRC: An Agency Overview”. Note: Two offices discussed in the course: “The Office of New Reactors” and “The Office of Federal and State Materials and Environmental Management Programs,” no longer exist as separate stand-alone organizations.</w:t>
        </w:r>
      </w:ins>
    </w:p>
    <w:p w14:paraId="63602E23" w14:textId="3E2CE654" w:rsidR="00C4042C" w:rsidRPr="00EE4AD6" w:rsidRDefault="00C4042C" w:rsidP="00BC48F5">
      <w:pPr>
        <w:pStyle w:val="ListBullet2"/>
      </w:pPr>
      <w:r w:rsidRPr="00EE4AD6">
        <w:t>Review and discuss the evaluation criteria with your supervisor.</w:t>
      </w:r>
    </w:p>
    <w:p w14:paraId="63602E25" w14:textId="251A0B87" w:rsidR="003027A9" w:rsidRDefault="00C4042C" w:rsidP="00CF2E2B">
      <w:pPr>
        <w:pStyle w:val="JOURNALHeading2"/>
      </w:pPr>
      <w:r w:rsidRPr="00B61D46">
        <w:rPr>
          <w:bCs w:val="0"/>
        </w:rPr>
        <w:t>DOCUMENTATION</w:t>
      </w:r>
      <w:r w:rsidRPr="00104C98">
        <w:rPr>
          <w:b/>
        </w:rPr>
        <w:t>:</w:t>
      </w:r>
      <w:r w:rsidR="00104C98">
        <w:rPr>
          <w:b/>
        </w:rPr>
        <w:tab/>
      </w:r>
      <w:r w:rsidRPr="00104C98">
        <w:t xml:space="preserve">Basic-Level Certification Signature Card Item </w:t>
      </w:r>
      <w:r w:rsidR="00522470" w:rsidRPr="00104C98">
        <w:t>SG</w:t>
      </w:r>
      <w:r w:rsidRPr="00104C98">
        <w:t>-1</w:t>
      </w:r>
    </w:p>
    <w:p w14:paraId="63602E2B" w14:textId="2B3F611D" w:rsidR="00C4042C" w:rsidRPr="00104C98" w:rsidRDefault="00C4042C" w:rsidP="00E64EBA">
      <w:pPr>
        <w:pStyle w:val="JournalTOPIC"/>
      </w:pPr>
      <w:bookmarkStart w:id="57" w:name="_Toc167188729"/>
      <w:r w:rsidRPr="00104C98">
        <w:lastRenderedPageBreak/>
        <w:t>(</w:t>
      </w:r>
      <w:r w:rsidR="00522470" w:rsidRPr="00104C98">
        <w:t>SG</w:t>
      </w:r>
      <w:r w:rsidRPr="00104C98">
        <w:t>-</w:t>
      </w:r>
      <w:r w:rsidR="00B56808" w:rsidRPr="00104C98">
        <w:t>2</w:t>
      </w:r>
      <w:r w:rsidRPr="00104C98">
        <w:t>) Inspector Objectivity, Protocol, and Professional Conduct</w:t>
      </w:r>
      <w:bookmarkEnd w:id="57"/>
    </w:p>
    <w:p w14:paraId="4F606CCB" w14:textId="7BD5114F" w:rsidR="00832841" w:rsidRDefault="00C4042C" w:rsidP="00352EE6">
      <w:pPr>
        <w:pStyle w:val="JOURNALHeading2"/>
      </w:pPr>
      <w:r w:rsidRPr="00104C98">
        <w:t>PURPOSE:</w:t>
      </w:r>
    </w:p>
    <w:p w14:paraId="63602E2D" w14:textId="470A4C0B" w:rsidR="00C4042C" w:rsidRPr="00104C98" w:rsidRDefault="00C4042C" w:rsidP="000D4FDE">
      <w:pPr>
        <w:pStyle w:val="BodyText"/>
      </w:pPr>
      <w:r w:rsidRPr="00104C98">
        <w:t xml:space="preserve">The purpose of this activity is to acquaint you with the NRC’s expectations of inspector conduct and protocol. Objectivity and professionalism are essential to the Agency fulfilling its goals of protecting public health and safety. Inspector conduct is a vital component of the NRC’s credibility as an effective regulator. As a qualified inspector, you will often be representing the Agency in interactions with licensee management and workers, local officials, media, and the public. This </w:t>
      </w:r>
      <w:r w:rsidR="00522470" w:rsidRPr="00104C98">
        <w:t>SG</w:t>
      </w:r>
      <w:r w:rsidRPr="00104C98">
        <w:t xml:space="preserve"> will help you understand NRC procedures, policies, and expectations related to inspector conduct. This activity will also help you develop the professional conduct that you will need to be an effective NRC inspector.</w:t>
      </w:r>
      <w:r w:rsidR="000973EC" w:rsidRPr="00104C98">
        <w:t xml:space="preserve"> You must complete this </w:t>
      </w:r>
      <w:r w:rsidR="00522470" w:rsidRPr="00104C98">
        <w:t>SG</w:t>
      </w:r>
      <w:r w:rsidR="000973EC" w:rsidRPr="00104C98">
        <w:t xml:space="preserve"> prior to going on a site visit or inspection accompaniment.</w:t>
      </w:r>
    </w:p>
    <w:p w14:paraId="63602E31" w14:textId="7767B020" w:rsidR="00C4042C" w:rsidRPr="00104C98" w:rsidRDefault="00C4042C" w:rsidP="006C015C">
      <w:pPr>
        <w:pStyle w:val="JOURNALHeading2"/>
      </w:pPr>
      <w:r w:rsidRPr="00104C98">
        <w:t>COMPETENCY AREA:</w:t>
      </w:r>
      <w:r w:rsidRPr="00104C98">
        <w:tab/>
        <w:t>INSPECTION</w:t>
      </w:r>
      <w:r w:rsidR="00F112B6">
        <w:br/>
      </w:r>
      <w:r w:rsidRPr="00104C98">
        <w:t>SELF-MANAGEMENT</w:t>
      </w:r>
    </w:p>
    <w:p w14:paraId="63602E34" w14:textId="0EA08BC1" w:rsidR="00C4042C" w:rsidRPr="00104C98" w:rsidRDefault="00C4042C" w:rsidP="00F112B6">
      <w:pPr>
        <w:pStyle w:val="JOURNALHeading2"/>
      </w:pPr>
      <w:r w:rsidRPr="00104C98">
        <w:t>LEVEL OF EFFORT:</w:t>
      </w:r>
      <w:r w:rsidRPr="00104C98">
        <w:tab/>
        <w:t>8 hours</w:t>
      </w:r>
    </w:p>
    <w:p w14:paraId="635834F5" w14:textId="672B9BBF" w:rsidR="00811E07" w:rsidRDefault="00C4042C" w:rsidP="00811E07">
      <w:pPr>
        <w:pStyle w:val="JOURNALHeading2"/>
        <w:rPr>
          <w:bCs w:val="0"/>
        </w:rPr>
      </w:pPr>
      <w:r w:rsidRPr="00104C98">
        <w:t>REFERENCES</w:t>
      </w:r>
    </w:p>
    <w:p w14:paraId="63602E36" w14:textId="79B7DACF" w:rsidR="00D3292E" w:rsidRPr="00104C98" w:rsidRDefault="00C4042C" w:rsidP="00BC48F5">
      <w:pPr>
        <w:pStyle w:val="ListBullet2"/>
      </w:pPr>
      <w:r w:rsidRPr="00811E07">
        <w:t>MD 7.5, “Ethics, Counseling and Training”</w:t>
      </w:r>
    </w:p>
    <w:p w14:paraId="63602E38" w14:textId="77777777" w:rsidR="00C4042C" w:rsidRPr="00104C98" w:rsidRDefault="00C4042C" w:rsidP="00BC48F5">
      <w:pPr>
        <w:pStyle w:val="ListBullet2"/>
      </w:pPr>
      <w:r w:rsidRPr="00811E07">
        <w:t xml:space="preserve">Inspection Manual Chapter (IMC) 1201, </w:t>
      </w:r>
      <w:r w:rsidRPr="00104C98">
        <w:t>“Conduct of Employees”</w:t>
      </w:r>
    </w:p>
    <w:p w14:paraId="4EB4FA15" w14:textId="5FDCB588" w:rsidR="008A0622" w:rsidRDefault="00C4042C" w:rsidP="00BC48F5">
      <w:pPr>
        <w:pStyle w:val="ListBullet2"/>
        <w:rPr>
          <w:ins w:id="58" w:author="Author"/>
        </w:rPr>
      </w:pPr>
      <w:r w:rsidRPr="00811E07">
        <w:t xml:space="preserve">NUREG/BR-0075, “Field Policy Manual,” (ML041170225) </w:t>
      </w:r>
      <w:r w:rsidR="00035902" w:rsidRPr="00104C98">
        <w:t xml:space="preserve">Policy </w:t>
      </w:r>
      <w:r w:rsidRPr="00104C98">
        <w:t>No.10, “Conduct of Employees</w:t>
      </w:r>
      <w:ins w:id="59" w:author="Author">
        <w:r w:rsidR="00EE5AF4">
          <w:t>,</w:t>
        </w:r>
      </w:ins>
      <w:r w:rsidRPr="00104C98">
        <w:t>”</w:t>
      </w:r>
      <w:r w:rsidR="00035902" w:rsidRPr="00104C98">
        <w:t xml:space="preserve"> Policy </w:t>
      </w:r>
      <w:r w:rsidRPr="00104C98">
        <w:t>No.13, “Witnessing of Unsafe Situations”</w:t>
      </w:r>
      <w:ins w:id="60" w:author="Author">
        <w:r w:rsidR="00EE5AF4">
          <w:t xml:space="preserve"> and Policy No. 19, “Guidance for Recommending Third Party Assistance to Licensees”</w:t>
        </w:r>
      </w:ins>
    </w:p>
    <w:p w14:paraId="63602E3A" w14:textId="5183F759" w:rsidR="00C4042C" w:rsidRPr="00104C98" w:rsidRDefault="143C7120" w:rsidP="00BC48F5">
      <w:pPr>
        <w:pStyle w:val="ListBullet2"/>
        <w:rPr>
          <w:ins w:id="61" w:author="Author"/>
        </w:rPr>
      </w:pPr>
      <w:ins w:id="62" w:author="Author">
        <w:r>
          <w:t>MD 8.17 “Licensee Complaints Against NRC Employees”</w:t>
        </w:r>
      </w:ins>
    </w:p>
    <w:p w14:paraId="70598E47" w14:textId="22F002A7" w:rsidR="4C1C52D3" w:rsidRDefault="7D99B404" w:rsidP="00BC48F5">
      <w:pPr>
        <w:pStyle w:val="ListBullet2"/>
        <w:rPr>
          <w:rFonts w:eastAsia="Calibri"/>
        </w:rPr>
      </w:pPr>
      <w:ins w:id="63" w:author="Author">
        <w:r w:rsidRPr="6C4C9A79">
          <w:rPr>
            <w:rFonts w:eastAsia="Calibri"/>
          </w:rPr>
          <w:t>IRP 244 “Fuel Cycle Safety Group</w:t>
        </w:r>
        <w:r w:rsidR="000A3A28">
          <w:rPr>
            <w:rFonts w:eastAsia="Calibri"/>
          </w:rPr>
          <w:t>,</w:t>
        </w:r>
        <w:r w:rsidRPr="6C4C9A79">
          <w:rPr>
            <w:rFonts w:eastAsia="Calibri"/>
          </w:rPr>
          <w:t>”</w:t>
        </w:r>
        <w:r w:rsidR="000A3A28">
          <w:rPr>
            <w:rFonts w:eastAsia="Calibri"/>
          </w:rPr>
          <w:t xml:space="preserve"> Appendix G</w:t>
        </w:r>
      </w:ins>
    </w:p>
    <w:p w14:paraId="67C9CE4C" w14:textId="77777777" w:rsidR="00811E07" w:rsidRDefault="00C4042C" w:rsidP="00811E07">
      <w:pPr>
        <w:pStyle w:val="JOURNALHeading2"/>
      </w:pPr>
      <w:r w:rsidRPr="00104C98">
        <w:t>EVALUATION</w:t>
      </w:r>
      <w:r w:rsidR="00811E07">
        <w:rPr>
          <w:bCs w:val="0"/>
        </w:rPr>
        <w:t xml:space="preserve"> </w:t>
      </w:r>
      <w:r w:rsidRPr="00104C98">
        <w:t>CRITERIA:</w:t>
      </w:r>
    </w:p>
    <w:p w14:paraId="63602E40" w14:textId="43FC37A4" w:rsidR="00C4042C" w:rsidRPr="00104C98" w:rsidRDefault="00C4042C" w:rsidP="00561495">
      <w:pPr>
        <w:pStyle w:val="BodyText2"/>
      </w:pPr>
      <w:r w:rsidRPr="00104C98">
        <w:t>Upon completion of the tasks in this activity, you will demonstrate your understanding of proper NRC inspector conduct during inspections at nuclear facilities by successfully addressing the following:</w:t>
      </w:r>
    </w:p>
    <w:p w14:paraId="63602E42" w14:textId="312D10A1" w:rsidR="00C4042C" w:rsidRPr="00104C98" w:rsidRDefault="3A2FB257" w:rsidP="00861CC4">
      <w:pPr>
        <w:pStyle w:val="BodyText"/>
        <w:numPr>
          <w:ilvl w:val="0"/>
          <w:numId w:val="6"/>
        </w:numPr>
      </w:pPr>
      <w:r>
        <w:t>What are the expectations of NRC employees regarding:</w:t>
      </w:r>
    </w:p>
    <w:p w14:paraId="63602E43" w14:textId="57CA516F" w:rsidR="00C4042C" w:rsidRPr="00104C98" w:rsidRDefault="00E45253" w:rsidP="00861CC4">
      <w:pPr>
        <w:pStyle w:val="BodyText"/>
        <w:numPr>
          <w:ilvl w:val="1"/>
          <w:numId w:val="6"/>
        </w:numPr>
      </w:pPr>
      <w:r>
        <w:t>A</w:t>
      </w:r>
      <w:r w:rsidR="26AB1286">
        <w:t>lcohol and illegal drugs</w:t>
      </w:r>
    </w:p>
    <w:p w14:paraId="63602E44" w14:textId="1350056F" w:rsidR="00C4042C" w:rsidRPr="00104C98" w:rsidRDefault="00E45253" w:rsidP="00861CC4">
      <w:pPr>
        <w:pStyle w:val="BodyText"/>
        <w:numPr>
          <w:ilvl w:val="1"/>
          <w:numId w:val="6"/>
        </w:numPr>
      </w:pPr>
      <w:r>
        <w:t>O</w:t>
      </w:r>
      <w:r w:rsidR="26AB1286">
        <w:t>fficial business and personal relationships</w:t>
      </w:r>
    </w:p>
    <w:p w14:paraId="63602E45" w14:textId="4B54B159" w:rsidR="00C4042C" w:rsidRPr="00104C98" w:rsidRDefault="00E45253" w:rsidP="00861CC4">
      <w:pPr>
        <w:pStyle w:val="BodyText"/>
        <w:numPr>
          <w:ilvl w:val="1"/>
          <w:numId w:val="6"/>
        </w:numPr>
      </w:pPr>
      <w:r>
        <w:t>B</w:t>
      </w:r>
      <w:r w:rsidR="26AB1286">
        <w:t>usiness partnerships with licensees</w:t>
      </w:r>
    </w:p>
    <w:p w14:paraId="63602E47" w14:textId="77C9DBAC" w:rsidR="00C4042C" w:rsidRPr="00AD2A8E" w:rsidRDefault="00A81AED" w:rsidP="00861CC4">
      <w:pPr>
        <w:pStyle w:val="BodyText"/>
        <w:numPr>
          <w:ilvl w:val="1"/>
          <w:numId w:val="6"/>
        </w:numPr>
      </w:pPr>
      <w:r>
        <w:t>W</w:t>
      </w:r>
      <w:r w:rsidR="26AB1286">
        <w:t>ork habits and professional demeanor</w:t>
      </w:r>
    </w:p>
    <w:p w14:paraId="63602E48" w14:textId="699DAD16" w:rsidR="00C4042C" w:rsidRPr="00104C98" w:rsidRDefault="3A2FB257" w:rsidP="00861CC4">
      <w:pPr>
        <w:pStyle w:val="BodyText"/>
        <w:numPr>
          <w:ilvl w:val="0"/>
          <w:numId w:val="6"/>
        </w:numPr>
      </w:pPr>
      <w:r>
        <w:lastRenderedPageBreak/>
        <w:t>Describe the restrictions regarding the following specific employee activities which could result in a loss of impartiality (or the perception thereof):</w:t>
      </w:r>
    </w:p>
    <w:p w14:paraId="63602E49" w14:textId="2EFA88F9" w:rsidR="00C4042C" w:rsidRPr="00104C98" w:rsidRDefault="00A81AED" w:rsidP="00861CC4">
      <w:pPr>
        <w:pStyle w:val="BodyText"/>
        <w:numPr>
          <w:ilvl w:val="1"/>
          <w:numId w:val="6"/>
        </w:numPr>
      </w:pPr>
      <w:r>
        <w:t>A</w:t>
      </w:r>
      <w:r w:rsidR="26AB1286">
        <w:t>ccepting transportation from a licensee</w:t>
      </w:r>
    </w:p>
    <w:p w14:paraId="63602E4A" w14:textId="28E3AB62" w:rsidR="00C4042C" w:rsidRPr="00104C98" w:rsidRDefault="00A81AED" w:rsidP="00861CC4">
      <w:pPr>
        <w:pStyle w:val="BodyText"/>
        <w:numPr>
          <w:ilvl w:val="1"/>
          <w:numId w:val="6"/>
        </w:numPr>
      </w:pPr>
      <w:r>
        <w:t>A</w:t>
      </w:r>
      <w:r w:rsidR="26AB1286">
        <w:t>ttending social functions essentially limited to licensee and contractor attendance</w:t>
      </w:r>
    </w:p>
    <w:p w14:paraId="63602E4B" w14:textId="1C5F6701" w:rsidR="00C4042C" w:rsidRPr="00104C98" w:rsidRDefault="00A81AED" w:rsidP="00861CC4">
      <w:pPr>
        <w:pStyle w:val="BodyText"/>
        <w:numPr>
          <w:ilvl w:val="1"/>
          <w:numId w:val="6"/>
        </w:numPr>
      </w:pPr>
      <w:r>
        <w:t>C</w:t>
      </w:r>
      <w:r w:rsidR="26AB1286">
        <w:t>offee clubs, cafeterias, credit unions</w:t>
      </w:r>
    </w:p>
    <w:p w14:paraId="63602E4C" w14:textId="31A17C19" w:rsidR="00C4042C" w:rsidRPr="00104C98" w:rsidRDefault="00A81AED" w:rsidP="00861CC4">
      <w:pPr>
        <w:pStyle w:val="BodyText"/>
        <w:numPr>
          <w:ilvl w:val="1"/>
          <w:numId w:val="6"/>
        </w:numPr>
      </w:pPr>
      <w:r>
        <w:t>P</w:t>
      </w:r>
      <w:r w:rsidR="26AB1286">
        <w:t>roperty and neighborhood relationships</w:t>
      </w:r>
    </w:p>
    <w:p w14:paraId="63602E4D" w14:textId="213D9CA6" w:rsidR="00C4042C" w:rsidRPr="00104C98" w:rsidRDefault="00A81AED" w:rsidP="00861CC4">
      <w:pPr>
        <w:pStyle w:val="BodyText"/>
        <w:numPr>
          <w:ilvl w:val="1"/>
          <w:numId w:val="6"/>
        </w:numPr>
      </w:pPr>
      <w:r>
        <w:t>C</w:t>
      </w:r>
      <w:r w:rsidR="26AB1286">
        <w:t>ommunity activities</w:t>
      </w:r>
    </w:p>
    <w:p w14:paraId="63602E4E" w14:textId="41329F99" w:rsidR="00C4042C" w:rsidRPr="00104C98" w:rsidRDefault="00A81AED" w:rsidP="00861CC4">
      <w:pPr>
        <w:pStyle w:val="BodyText"/>
        <w:numPr>
          <w:ilvl w:val="1"/>
          <w:numId w:val="6"/>
        </w:numPr>
      </w:pPr>
      <w:r>
        <w:t>E</w:t>
      </w:r>
      <w:r w:rsidR="26AB1286">
        <w:t>mployment of spouse and children</w:t>
      </w:r>
    </w:p>
    <w:p w14:paraId="63602E50" w14:textId="77777777" w:rsidR="00C4042C" w:rsidRPr="00104C98" w:rsidRDefault="3A2FB257" w:rsidP="00861CC4">
      <w:pPr>
        <w:pStyle w:val="BodyText"/>
        <w:numPr>
          <w:ilvl w:val="0"/>
          <w:numId w:val="6"/>
        </w:numPr>
      </w:pPr>
      <w:r>
        <w:t>Explain the Office of Government Ethics (OGE) standards of ethical conduct for the following areas as applicable to NRC inspectors:</w:t>
      </w:r>
    </w:p>
    <w:p w14:paraId="63602E51" w14:textId="31900141" w:rsidR="00C4042C" w:rsidRPr="00104C98" w:rsidRDefault="00A81AED" w:rsidP="00861CC4">
      <w:pPr>
        <w:pStyle w:val="BodyText"/>
        <w:numPr>
          <w:ilvl w:val="1"/>
          <w:numId w:val="6"/>
        </w:numPr>
      </w:pPr>
      <w:r>
        <w:t>G</w:t>
      </w:r>
      <w:r w:rsidR="26AB1286">
        <w:t>ifts from outside sources</w:t>
      </w:r>
    </w:p>
    <w:p w14:paraId="63602E52" w14:textId="3DA3894B" w:rsidR="00C4042C" w:rsidRPr="00104C98" w:rsidRDefault="00A81AED" w:rsidP="00861CC4">
      <w:pPr>
        <w:pStyle w:val="BodyText"/>
        <w:numPr>
          <w:ilvl w:val="1"/>
          <w:numId w:val="6"/>
        </w:numPr>
      </w:pPr>
      <w:r>
        <w:t>G</w:t>
      </w:r>
      <w:r w:rsidR="26AB1286">
        <w:t>ifts between employees</w:t>
      </w:r>
    </w:p>
    <w:p w14:paraId="63602E53" w14:textId="4E2197FC" w:rsidR="00C4042C" w:rsidRPr="00104C98" w:rsidRDefault="00A81AED" w:rsidP="00861CC4">
      <w:pPr>
        <w:pStyle w:val="BodyText"/>
        <w:numPr>
          <w:ilvl w:val="1"/>
          <w:numId w:val="6"/>
        </w:numPr>
      </w:pPr>
      <w:r>
        <w:t>C</w:t>
      </w:r>
      <w:r w:rsidR="26AB1286">
        <w:t>onflicting financial interests</w:t>
      </w:r>
    </w:p>
    <w:p w14:paraId="63602E54" w14:textId="77777777" w:rsidR="00C4042C" w:rsidRPr="00104C98" w:rsidRDefault="26AB1286" w:rsidP="00861CC4">
      <w:pPr>
        <w:pStyle w:val="BodyText"/>
        <w:numPr>
          <w:ilvl w:val="1"/>
          <w:numId w:val="6"/>
        </w:numPr>
      </w:pPr>
      <w:r>
        <w:t>impartiality in performing official duties</w:t>
      </w:r>
    </w:p>
    <w:p w14:paraId="63602E55" w14:textId="0F14FCB2" w:rsidR="00C4042C" w:rsidRPr="00104C98" w:rsidRDefault="00A81AED" w:rsidP="00861CC4">
      <w:pPr>
        <w:pStyle w:val="BodyText"/>
        <w:numPr>
          <w:ilvl w:val="1"/>
          <w:numId w:val="6"/>
        </w:numPr>
      </w:pPr>
      <w:r>
        <w:t>S</w:t>
      </w:r>
      <w:r w:rsidR="26AB1286">
        <w:t>eeking other employment</w:t>
      </w:r>
    </w:p>
    <w:p w14:paraId="63602E56" w14:textId="2B4D99B4" w:rsidR="00C4042C" w:rsidRPr="00104C98" w:rsidRDefault="00A81AED" w:rsidP="00861CC4">
      <w:pPr>
        <w:pStyle w:val="BodyText"/>
        <w:numPr>
          <w:ilvl w:val="1"/>
          <w:numId w:val="6"/>
        </w:numPr>
      </w:pPr>
      <w:r>
        <w:t>M</w:t>
      </w:r>
      <w:r w:rsidR="26AB1286">
        <w:t>isuse of power</w:t>
      </w:r>
    </w:p>
    <w:p w14:paraId="63602E57" w14:textId="6BE6F121" w:rsidR="00C4042C" w:rsidRPr="00104C98" w:rsidRDefault="00A81AED" w:rsidP="00861CC4">
      <w:pPr>
        <w:pStyle w:val="BodyText"/>
        <w:numPr>
          <w:ilvl w:val="1"/>
          <w:numId w:val="6"/>
        </w:numPr>
      </w:pPr>
      <w:r>
        <w:t>O</w:t>
      </w:r>
      <w:r w:rsidR="26AB1286">
        <w:t>utside activities</w:t>
      </w:r>
    </w:p>
    <w:p w14:paraId="63602E59" w14:textId="62F0B3B7" w:rsidR="00C4042C" w:rsidRPr="00104C98" w:rsidRDefault="3A2FB257" w:rsidP="00861CC4">
      <w:pPr>
        <w:pStyle w:val="BodyText"/>
        <w:numPr>
          <w:ilvl w:val="0"/>
          <w:numId w:val="6"/>
        </w:numPr>
      </w:pPr>
      <w:r>
        <w:t xml:space="preserve">Explain the actions expected </w:t>
      </w:r>
      <w:r w:rsidR="39ACEC2B">
        <w:t>of</w:t>
      </w:r>
      <w:r>
        <w:t xml:space="preserve"> NRC personnel when they identify unsafe work practices or violations which could lead to an unsafe situation.</w:t>
      </w:r>
    </w:p>
    <w:p w14:paraId="63602E5B" w14:textId="77777777" w:rsidR="00C4042C" w:rsidRPr="00104C98" w:rsidRDefault="3A2FB257" w:rsidP="00861CC4">
      <w:pPr>
        <w:pStyle w:val="BodyText"/>
        <w:numPr>
          <w:ilvl w:val="0"/>
          <w:numId w:val="6"/>
        </w:numPr>
      </w:pPr>
      <w:r>
        <w:t>Describe the overall requirements used by NRC managers to verify the performance and objectivity of individual inspectors and team leaders during on-site activities at fuel facilities.</w:t>
      </w:r>
    </w:p>
    <w:p w14:paraId="63602E5D" w14:textId="04EC1654" w:rsidR="00C4042C" w:rsidRPr="00104C98" w:rsidRDefault="3A2FB257" w:rsidP="00861CC4">
      <w:pPr>
        <w:pStyle w:val="BodyText"/>
        <w:numPr>
          <w:ilvl w:val="0"/>
          <w:numId w:val="6"/>
        </w:numPr>
      </w:pPr>
      <w:r>
        <w:t>Describe how NRC managers with responsibility for oversight of inspectors assess the performance and objectivity of those inspectors. Identify the specific areas that NRC management should focus on in assessing inspectors.</w:t>
      </w:r>
    </w:p>
    <w:p w14:paraId="63602E5F" w14:textId="6276A431" w:rsidR="00C4042C" w:rsidRPr="00104C98" w:rsidRDefault="3A2FB257" w:rsidP="00861CC4">
      <w:pPr>
        <w:pStyle w:val="BodyText"/>
        <w:numPr>
          <w:ilvl w:val="0"/>
          <w:numId w:val="6"/>
        </w:numPr>
      </w:pPr>
      <w:r>
        <w:t>Describe the expectations for inspector conduct in a fuel facility control room during normal, transient, and emergency conditions. Identify any differences among facilities.</w:t>
      </w:r>
    </w:p>
    <w:p w14:paraId="63602E61" w14:textId="3A355F51" w:rsidR="00C4042C" w:rsidRDefault="26AB1286" w:rsidP="00861CC4">
      <w:pPr>
        <w:pStyle w:val="BodyText"/>
        <w:numPr>
          <w:ilvl w:val="0"/>
          <w:numId w:val="6"/>
        </w:numPr>
      </w:pPr>
      <w:r>
        <w:t>Describe what NRC employees are supposed to do if they receive an allegation of improper action by an NRC staff member or contractor involved in inspection or other oversight activities.</w:t>
      </w:r>
    </w:p>
    <w:p w14:paraId="2717CC7D" w14:textId="79D06B7F" w:rsidR="00EE5AF4" w:rsidRPr="00EE5AF4" w:rsidRDefault="3A1A57D1" w:rsidP="00861CC4">
      <w:pPr>
        <w:pStyle w:val="BodyText"/>
        <w:numPr>
          <w:ilvl w:val="0"/>
          <w:numId w:val="6"/>
        </w:numPr>
      </w:pPr>
      <w:ins w:id="64" w:author="Author">
        <w:r>
          <w:t>Describe the policy NRC employees should follow if requested to provide recommendations for third party assistance.</w:t>
        </w:r>
      </w:ins>
    </w:p>
    <w:p w14:paraId="39314165" w14:textId="3BC6F984" w:rsidR="009E65BE" w:rsidRPr="009E65BE" w:rsidRDefault="00C4042C" w:rsidP="009E65BE">
      <w:pPr>
        <w:pStyle w:val="JOURNALHeading2"/>
        <w:rPr>
          <w:bCs w:val="0"/>
        </w:rPr>
      </w:pPr>
      <w:r w:rsidRPr="009E65BE">
        <w:lastRenderedPageBreak/>
        <w:t>TASKS:</w:t>
      </w:r>
    </w:p>
    <w:p w14:paraId="63602E64" w14:textId="23148600" w:rsidR="00C4042C" w:rsidRDefault="00C4042C" w:rsidP="00A85E38">
      <w:pPr>
        <w:pStyle w:val="ListBullet2"/>
        <w:rPr>
          <w:ins w:id="65" w:author="Author"/>
        </w:rPr>
      </w:pPr>
      <w:r w:rsidRPr="00ED46B8">
        <w:t xml:space="preserve">Complete the web-based Ethics Training. To access the training, select Ethics on NRC’s Internal Website. </w:t>
      </w:r>
      <w:r w:rsidR="00454664" w:rsidRPr="00104C98">
        <w:t>P</w:t>
      </w:r>
      <w:r w:rsidRPr="00104C98">
        <w:t>rint the completion record at the end of the on-line ethics course. This must be presented to your supervisor as evidence that you have completed the course.</w:t>
      </w:r>
    </w:p>
    <w:p w14:paraId="63602E65" w14:textId="4BB8D5E1" w:rsidR="00C4042C" w:rsidRPr="00104C98" w:rsidRDefault="3FDBB28F" w:rsidP="00A85E38">
      <w:pPr>
        <w:pStyle w:val="ListBullet2"/>
      </w:pPr>
      <w:ins w:id="66" w:author="Author">
        <w:r>
          <w:t xml:space="preserve">Review </w:t>
        </w:r>
      </w:ins>
      <w:r w:rsidR="3A2FB257">
        <w:t>the material listed in the Reference section of this activity.</w:t>
      </w:r>
    </w:p>
    <w:p w14:paraId="63602E67" w14:textId="656584D7" w:rsidR="00C4042C" w:rsidRPr="00104C98" w:rsidRDefault="3A2FB257" w:rsidP="00A85E38">
      <w:pPr>
        <w:pStyle w:val="ListBullet2"/>
      </w:pPr>
      <w:r>
        <w:t xml:space="preserve">Identify, locate, and review your Region’s or Office’s policy guidance on inspector/employee conduct. Some of this guidance may </w:t>
      </w:r>
      <w:proofErr w:type="gramStart"/>
      <w:r>
        <w:t>be located in</w:t>
      </w:r>
      <w:proofErr w:type="gramEnd"/>
      <w:r>
        <w:t xml:space="preserve"> directives which describe the duties and responsibilities of specific positions (e.g</w:t>
      </w:r>
      <w:r w:rsidR="25F1C006">
        <w:t>.</w:t>
      </w:r>
      <w:r>
        <w:t xml:space="preserve">, resident staff or project engineer guidance). You should closely review the guidance applicable to your position. </w:t>
      </w:r>
      <w:r w:rsidR="795E4376">
        <w:t xml:space="preserve">For assistance with </w:t>
      </w:r>
      <w:r w:rsidR="57E66BBE">
        <w:t xml:space="preserve">identifying and </w:t>
      </w:r>
      <w:r w:rsidR="795E4376">
        <w:t>locating these materials see your technical mentor or branch chief.</w:t>
      </w:r>
    </w:p>
    <w:p w14:paraId="63602E69" w14:textId="7E641771" w:rsidR="00C4042C" w:rsidRDefault="529E8D9D" w:rsidP="00A85E38">
      <w:pPr>
        <w:pStyle w:val="ListBullet2"/>
      </w:pPr>
      <w:r>
        <w:t>Review and discuss the evaluation criteria with your supervisor or designated ethics expert</w:t>
      </w:r>
      <w:r w:rsidR="3A2FB257">
        <w:t xml:space="preserve">. Demonstrate your understanding of </w:t>
      </w:r>
      <w:r>
        <w:t>the NRC’s expectations of inspector conduct and protocol</w:t>
      </w:r>
      <w:r w:rsidR="3A2FB257">
        <w:t xml:space="preserve"> by explaining the answers to the questions listed in the Evaluation Criteria section of this activity. </w:t>
      </w:r>
      <w:r w:rsidR="25F63720">
        <w:t xml:space="preserve">Regional Counsel is considered </w:t>
      </w:r>
      <w:r w:rsidR="795E4376">
        <w:t>one of the ethics experts.</w:t>
      </w:r>
    </w:p>
    <w:p w14:paraId="63602E6B" w14:textId="02A619F4" w:rsidR="00C4042C" w:rsidRPr="00104C98" w:rsidRDefault="3A2FB257" w:rsidP="00A85E38">
      <w:pPr>
        <w:pStyle w:val="ListBullet2"/>
      </w:pPr>
      <w:r>
        <w:t xml:space="preserve">Meet with your supervisor or other designated ethics expert to discuss </w:t>
      </w:r>
      <w:r w:rsidR="3D781BD5">
        <w:t xml:space="preserve">the evaluation criteria and </w:t>
      </w:r>
      <w:r>
        <w:t xml:space="preserve">any questions you may have </w:t>
      </w:r>
      <w:proofErr w:type="gramStart"/>
      <w:r>
        <w:t>as a result of</w:t>
      </w:r>
      <w:proofErr w:type="gramEnd"/>
      <w:r>
        <w:t xml:space="preserve"> this activity. </w:t>
      </w:r>
    </w:p>
    <w:p w14:paraId="346A150F" w14:textId="393E640E" w:rsidR="00C4042C" w:rsidRPr="00104C98" w:rsidRDefault="00C4042C" w:rsidP="0044296F">
      <w:pPr>
        <w:pStyle w:val="JOURNALHeading2"/>
      </w:pPr>
      <w:r w:rsidRPr="009E65BE">
        <w:t>DOCUMENTATION:</w:t>
      </w:r>
      <w:r w:rsidRPr="00104C98">
        <w:t xml:space="preserve"> </w:t>
      </w:r>
      <w:r w:rsidRPr="00104C98">
        <w:tab/>
        <w:t xml:space="preserve">Basic-Level Certification Signature Card Item </w:t>
      </w:r>
      <w:r w:rsidR="00522470" w:rsidRPr="00104C98">
        <w:t>SG</w:t>
      </w:r>
      <w:r w:rsidRPr="00104C98">
        <w:t>-</w:t>
      </w:r>
      <w:r w:rsidR="00544FD4">
        <w:t>2</w:t>
      </w:r>
    </w:p>
    <w:p w14:paraId="63602E97" w14:textId="70214212" w:rsidR="00C4042C" w:rsidRPr="00104C98" w:rsidRDefault="00EB24C9" w:rsidP="006D2F0B">
      <w:pPr>
        <w:pStyle w:val="JournalTOPIC"/>
      </w:pPr>
      <w:bookmarkStart w:id="67" w:name="_Toc167188730"/>
      <w:r>
        <w:lastRenderedPageBreak/>
        <w:t>(</w:t>
      </w:r>
      <w:r w:rsidR="00522470" w:rsidRPr="00104C98">
        <w:t>SG</w:t>
      </w:r>
      <w:r w:rsidR="00C4042C" w:rsidRPr="00104C98">
        <w:t>-</w:t>
      </w:r>
      <w:ins w:id="68" w:author="Author">
        <w:r w:rsidR="002D59FC">
          <w:t>3</w:t>
        </w:r>
      </w:ins>
      <w:r w:rsidR="00C4042C" w:rsidRPr="00104C98">
        <w:t>) Allegations</w:t>
      </w:r>
      <w:bookmarkEnd w:id="67"/>
    </w:p>
    <w:p w14:paraId="5ED87056" w14:textId="77777777" w:rsidR="00445C53" w:rsidRPr="00445C53" w:rsidRDefault="00C4042C" w:rsidP="00445C53">
      <w:pPr>
        <w:pStyle w:val="JOURNALHeading2"/>
      </w:pPr>
      <w:r w:rsidRPr="00445C53">
        <w:t>PURPOSE:</w:t>
      </w:r>
    </w:p>
    <w:p w14:paraId="63602E99" w14:textId="09F18597" w:rsidR="00C4042C" w:rsidRPr="00104C98" w:rsidRDefault="00C4042C" w:rsidP="00445C53">
      <w:pPr>
        <w:pStyle w:val="BodyText"/>
      </w:pPr>
      <w:r w:rsidRPr="00104C98">
        <w:t xml:space="preserve">The purpose of this activity is to provide you with the opportunity to practice handling an allegation from receipt of the allegation to final disposition. This Study Guide will help you to effectively interact with individuals bringing concerns to the NRC and to appropriately respond to those concerns. </w:t>
      </w:r>
      <w:r w:rsidR="000973EC" w:rsidRPr="00104C98">
        <w:t xml:space="preserve">You must complete this </w:t>
      </w:r>
      <w:r w:rsidR="00522470" w:rsidRPr="00104C98">
        <w:t>SG</w:t>
      </w:r>
      <w:r w:rsidR="000973EC" w:rsidRPr="00104C98">
        <w:t xml:space="preserve"> prior to going on a site visit or inspection accompaniment.</w:t>
      </w:r>
    </w:p>
    <w:p w14:paraId="63602E9E" w14:textId="06F54517" w:rsidR="00C4042C" w:rsidRPr="00104C98" w:rsidRDefault="00C4042C" w:rsidP="0059645A">
      <w:pPr>
        <w:pStyle w:val="JOURNALHeading2"/>
      </w:pPr>
      <w:r>
        <w:t xml:space="preserve">COMPETENCY </w:t>
      </w:r>
      <w:r w:rsidR="00FF2328">
        <w:t>AREA</w:t>
      </w:r>
      <w:r w:rsidRPr="005F513D">
        <w:t>:</w:t>
      </w:r>
      <w:r w:rsidRPr="00104C98">
        <w:tab/>
        <w:t>INSPECTION</w:t>
      </w:r>
      <w:r w:rsidR="005F513D">
        <w:br/>
      </w:r>
      <w:r w:rsidRPr="00104C98">
        <w:t>SELF-MANAGEMENT</w:t>
      </w:r>
      <w:r w:rsidR="005F513D">
        <w:br/>
      </w:r>
      <w:r w:rsidRPr="00104C98">
        <w:t>COMMUNICATION</w:t>
      </w:r>
    </w:p>
    <w:p w14:paraId="63602EA1" w14:textId="62984A6E" w:rsidR="00C4042C" w:rsidRPr="00104C98" w:rsidRDefault="00C4042C" w:rsidP="00A952AD">
      <w:pPr>
        <w:pStyle w:val="JOURNALHeading2"/>
      </w:pPr>
      <w:r w:rsidRPr="00A952AD">
        <w:t>LEVEL OF EFFORT:</w:t>
      </w:r>
      <w:r>
        <w:rPr>
          <w:b/>
        </w:rPr>
        <w:tab/>
      </w:r>
      <w:r w:rsidRPr="00104C98">
        <w:t>12 hours</w:t>
      </w:r>
    </w:p>
    <w:p w14:paraId="6C3792D0" w14:textId="77777777" w:rsidR="004B64CD" w:rsidRPr="00A952AD" w:rsidRDefault="00C4042C" w:rsidP="00A952AD">
      <w:pPr>
        <w:pStyle w:val="JOURNALHeading2"/>
        <w:rPr>
          <w:bCs w:val="0"/>
        </w:rPr>
      </w:pPr>
      <w:r w:rsidRPr="00A952AD">
        <w:rPr>
          <w:bCs w:val="0"/>
        </w:rPr>
        <w:t>REFERENCES:</w:t>
      </w:r>
    </w:p>
    <w:p w14:paraId="54FCF435" w14:textId="77777777" w:rsidR="0078752B" w:rsidRPr="00C50A51" w:rsidRDefault="00C4042C" w:rsidP="00A85E38">
      <w:pPr>
        <w:pStyle w:val="ListBullet2"/>
      </w:pPr>
      <w:r w:rsidRPr="00C50A51">
        <w:t>MD 8.8, “Management of Allegations”</w:t>
      </w:r>
    </w:p>
    <w:p w14:paraId="7CDF80C4" w14:textId="58E16189" w:rsidR="00C50A51" w:rsidRDefault="00C4042C" w:rsidP="00A85E38">
      <w:pPr>
        <w:pStyle w:val="ListBullet2"/>
      </w:pPr>
      <w:r>
        <w:t>R</w:t>
      </w:r>
      <w:ins w:id="69" w:author="Author">
        <w:r w:rsidR="00107B9A">
          <w:t>OI</w:t>
        </w:r>
        <w:r w:rsidR="00991A79">
          <w:t xml:space="preserve"> </w:t>
        </w:r>
        <w:r w:rsidR="2C4AEE18">
          <w:t>[Regional Office Instructions]</w:t>
        </w:r>
        <w:r w:rsidR="00107B9A">
          <w:t>-1030 and the Allegations Manual</w:t>
        </w:r>
      </w:ins>
    </w:p>
    <w:p w14:paraId="5E0456D7" w14:textId="30DC5D12" w:rsidR="00AB263F" w:rsidRDefault="676A7038" w:rsidP="00A85E38">
      <w:pPr>
        <w:pStyle w:val="ListBullet2"/>
        <w:rPr>
          <w:ins w:id="70" w:author="Author"/>
        </w:rPr>
      </w:pPr>
      <w:r>
        <w:t>NRC Form 613, “</w:t>
      </w:r>
      <w:ins w:id="71" w:author="Author">
        <w:r>
          <w:t>Allegation Program Identity Protection Policy</w:t>
        </w:r>
      </w:ins>
      <w:r>
        <w:t>”</w:t>
      </w:r>
      <w:ins w:id="72" w:author="Author">
        <w:r w:rsidR="006654D7">
          <w:t xml:space="preserve"> </w:t>
        </w:r>
      </w:ins>
      <w:r w:rsidR="002D75BA" w:rsidRPr="00C50A51">
        <w:t>Region or Office Allegation Coordinator</w:t>
      </w:r>
    </w:p>
    <w:p w14:paraId="67845E67" w14:textId="3BA5CA66" w:rsidR="00AB263F" w:rsidRPr="00AB263F" w:rsidRDefault="00AB263F" w:rsidP="00A85E38">
      <w:pPr>
        <w:pStyle w:val="ListBullet2"/>
        <w:rPr>
          <w:ins w:id="73" w:author="Author"/>
        </w:rPr>
      </w:pPr>
      <w:ins w:id="74" w:author="Author">
        <w:r w:rsidRPr="00C50A51">
          <w:t>NUREG/BR-0240, “Reporting Safety Concerns to the NRC”</w:t>
        </w:r>
      </w:ins>
    </w:p>
    <w:p w14:paraId="63602EAD" w14:textId="1347F917" w:rsidR="009340E8" w:rsidRPr="00AB263F" w:rsidRDefault="009340E8" w:rsidP="00A85E38">
      <w:pPr>
        <w:pStyle w:val="ListBullet2"/>
        <w:rPr>
          <w:ins w:id="75" w:author="Author"/>
        </w:rPr>
      </w:pPr>
      <w:r w:rsidRPr="00C50A51">
        <w:t>Office of Enforcement internal web page</w:t>
      </w:r>
    </w:p>
    <w:p w14:paraId="67200887" w14:textId="77777777" w:rsidR="00A952AD" w:rsidRPr="00C50A51" w:rsidRDefault="00C4042C" w:rsidP="00C50A51">
      <w:pPr>
        <w:pStyle w:val="JOURNALHeading2"/>
      </w:pPr>
      <w:r w:rsidRPr="00C50A51">
        <w:t>EVALUATION</w:t>
      </w:r>
      <w:r w:rsidR="00A952AD" w:rsidRPr="00C50A51">
        <w:t xml:space="preserve"> </w:t>
      </w:r>
      <w:r w:rsidRPr="00C50A51">
        <w:t>CRITERIA:</w:t>
      </w:r>
    </w:p>
    <w:p w14:paraId="63602EB0" w14:textId="0158FF8B" w:rsidR="00C4042C" w:rsidRPr="00104C98" w:rsidRDefault="00C4042C" w:rsidP="00C50A51">
      <w:pPr>
        <w:pStyle w:val="BodyText2"/>
      </w:pPr>
      <w:r w:rsidRPr="00104C98">
        <w:t>You will demonstrate your understanding of how to receive, process, and document an allegation by successfully completing allegation processing activities.</w:t>
      </w:r>
    </w:p>
    <w:p w14:paraId="5063754D" w14:textId="036CA5F6" w:rsidR="00C50A51" w:rsidRPr="00C50A51" w:rsidRDefault="00C4042C" w:rsidP="00C50A51">
      <w:pPr>
        <w:pStyle w:val="JOURNALHeading2"/>
      </w:pPr>
      <w:r w:rsidRPr="00C50A51">
        <w:t>TASKS:</w:t>
      </w:r>
    </w:p>
    <w:p w14:paraId="63602EB3" w14:textId="0A38DF08" w:rsidR="00C4042C" w:rsidRPr="00104C98" w:rsidRDefault="00C4042C" w:rsidP="00861CC4">
      <w:pPr>
        <w:pStyle w:val="BodyText"/>
        <w:numPr>
          <w:ilvl w:val="0"/>
          <w:numId w:val="1"/>
        </w:numPr>
        <w:ind w:left="720"/>
      </w:pPr>
      <w:r w:rsidRPr="00CA522A">
        <w:t xml:space="preserve">Complete the web-based training module on Allegations. </w:t>
      </w:r>
      <w:ins w:id="76" w:author="Author">
        <w:r w:rsidR="00151932" w:rsidRPr="00104C98">
          <w:t>P</w:t>
        </w:r>
      </w:ins>
      <w:r w:rsidRPr="00104C98">
        <w:t>rint the completion certificate at the end of the on-line allegations training. You must present the certificate to your supervisor as evidence that you have successfully completed the course.</w:t>
      </w:r>
    </w:p>
    <w:p w14:paraId="63602EB5" w14:textId="7A27763A" w:rsidR="00C4042C" w:rsidRPr="00104C98" w:rsidRDefault="00984553" w:rsidP="00861CC4">
      <w:pPr>
        <w:pStyle w:val="BodyText"/>
        <w:numPr>
          <w:ilvl w:val="0"/>
          <w:numId w:val="1"/>
        </w:numPr>
        <w:ind w:left="720"/>
      </w:pPr>
      <w:ins w:id="77" w:author="Author">
        <w:r>
          <w:t>Review</w:t>
        </w:r>
        <w:r w:rsidRPr="00104C98">
          <w:t xml:space="preserve"> </w:t>
        </w:r>
      </w:ins>
      <w:r w:rsidR="00C4042C" w:rsidRPr="00104C98">
        <w:t xml:space="preserve">the </w:t>
      </w:r>
      <w:r w:rsidR="00151932" w:rsidRPr="00104C98">
        <w:t xml:space="preserve">reference documents listed above </w:t>
      </w:r>
      <w:r w:rsidR="00C4042C" w:rsidRPr="00104C98">
        <w:t>for allegations.</w:t>
      </w:r>
    </w:p>
    <w:p w14:paraId="63602EB7" w14:textId="2F2B3397" w:rsidR="008C6803" w:rsidRDefault="004C4282" w:rsidP="00861CC4">
      <w:pPr>
        <w:pStyle w:val="BodyText"/>
        <w:numPr>
          <w:ilvl w:val="0"/>
          <w:numId w:val="1"/>
        </w:numPr>
        <w:ind w:left="720"/>
      </w:pPr>
      <w:r w:rsidRPr="00CA522A">
        <w:t xml:space="preserve">Attend at least </w:t>
      </w:r>
      <w:r w:rsidRPr="00104C98">
        <w:t>(2) allegation review boards (ARB</w:t>
      </w:r>
      <w:r w:rsidR="00641789">
        <w:t>s</w:t>
      </w:r>
      <w:r w:rsidRPr="00104C98">
        <w:t>) which include both fuel facility and reactor allegations on the agenda.</w:t>
      </w:r>
      <w:r w:rsidR="002B389F">
        <w:t xml:space="preserve"> </w:t>
      </w:r>
      <w:r w:rsidRPr="00104C98">
        <w:t>For staff located external to the regional office, participation in the ARB may be via teleconference.</w:t>
      </w:r>
    </w:p>
    <w:p w14:paraId="63602EB9" w14:textId="3D3BDA7D" w:rsidR="00EE6C93" w:rsidRPr="00104C98" w:rsidRDefault="00290AE7" w:rsidP="00861CC4">
      <w:pPr>
        <w:pStyle w:val="BodyText"/>
        <w:numPr>
          <w:ilvl w:val="0"/>
          <w:numId w:val="1"/>
        </w:numPr>
        <w:ind w:left="720"/>
      </w:pPr>
      <w:r w:rsidRPr="00CA522A">
        <w:lastRenderedPageBreak/>
        <w:t xml:space="preserve">Meet with the Allegation Coordinator and have </w:t>
      </w:r>
      <w:ins w:id="78" w:author="Author">
        <w:r w:rsidR="228C1EEB" w:rsidRPr="3917C876">
          <w:t>them</w:t>
        </w:r>
      </w:ins>
      <w:r w:rsidRPr="3917C876">
        <w:t xml:space="preserve"> brief you on the allegation process and the Allegation Coordinator’s role in the process.</w:t>
      </w:r>
    </w:p>
    <w:p w14:paraId="63602EBB" w14:textId="104DE3FE" w:rsidR="00290AE7" w:rsidRPr="00CA522A" w:rsidRDefault="00290AE7" w:rsidP="00861CC4">
      <w:pPr>
        <w:pStyle w:val="BodyText"/>
        <w:numPr>
          <w:ilvl w:val="0"/>
          <w:numId w:val="1"/>
        </w:numPr>
        <w:ind w:left="720"/>
      </w:pPr>
      <w:r w:rsidRPr="00CA522A">
        <w:t>Review several allegation files (for closed allegations) and familiarize yourself with the documentation to the concerned individual. Due to limited resources staff located external to the regional office should review a minimum of one file.</w:t>
      </w:r>
    </w:p>
    <w:p w14:paraId="157714F5" w14:textId="77777777" w:rsidR="00BE59F6" w:rsidRDefault="00290AE7" w:rsidP="00861CC4">
      <w:pPr>
        <w:pStyle w:val="BodyText"/>
        <w:numPr>
          <w:ilvl w:val="0"/>
          <w:numId w:val="1"/>
        </w:numPr>
        <w:ind w:left="720"/>
      </w:pPr>
      <w:r w:rsidRPr="00CA522A">
        <w:t>Review how the original concern was brought to the NRC’s attention.</w:t>
      </w:r>
    </w:p>
    <w:p w14:paraId="63602EBD" w14:textId="0ED335DA" w:rsidR="00EE6C93" w:rsidRPr="00104C98" w:rsidRDefault="577114CB" w:rsidP="00861CC4">
      <w:pPr>
        <w:pStyle w:val="BodyText"/>
        <w:numPr>
          <w:ilvl w:val="0"/>
          <w:numId w:val="1"/>
        </w:numPr>
        <w:ind w:left="720"/>
      </w:pPr>
      <w:r>
        <w:t xml:space="preserve">Working with your </w:t>
      </w:r>
      <w:ins w:id="79" w:author="Author">
        <w:r w:rsidR="12AD3A4A">
          <w:t>Allegation Coordinator</w:t>
        </w:r>
      </w:ins>
      <w:r>
        <w:t xml:space="preserve">, simulate receiving an allegation and complete the required documentation to have the concern presented at an ARB meeting. Discuss with your </w:t>
      </w:r>
      <w:ins w:id="80" w:author="Author">
        <w:r w:rsidR="570F9D70">
          <w:t>Allegation Coordinator</w:t>
        </w:r>
        <w:r w:rsidR="16B9D335">
          <w:t>,</w:t>
        </w:r>
      </w:ins>
      <w:r>
        <w:t xml:space="preserve"> a proposed inspection/review of the simulated allegation.</w:t>
      </w:r>
    </w:p>
    <w:p w14:paraId="63602EBF" w14:textId="77777777" w:rsidR="00EE6C93" w:rsidRPr="00104C98" w:rsidRDefault="00290AE7" w:rsidP="00861CC4">
      <w:pPr>
        <w:pStyle w:val="BodyText"/>
        <w:numPr>
          <w:ilvl w:val="0"/>
          <w:numId w:val="1"/>
        </w:numPr>
        <w:ind w:left="720"/>
      </w:pPr>
      <w:r w:rsidRPr="00CA522A">
        <w:t>Discuss with your supervisor the options available to the NRC to follow up on an allegation and the circumstances when each are appropriate.</w:t>
      </w:r>
    </w:p>
    <w:p w14:paraId="63602EC1" w14:textId="595C5C87" w:rsidR="00EE6C93" w:rsidRPr="00104C98" w:rsidRDefault="00290AE7" w:rsidP="00861CC4">
      <w:pPr>
        <w:pStyle w:val="BodyText"/>
        <w:numPr>
          <w:ilvl w:val="0"/>
          <w:numId w:val="1"/>
        </w:numPr>
        <w:ind w:left="720"/>
      </w:pPr>
      <w:r w:rsidRPr="00CA522A">
        <w:t>Obtain the inspection results and/or licensee review information for a concern that has been referred. Discuss the precautions and limitations associated with referrals with your supervisor or the Allegation Coordinator.</w:t>
      </w:r>
    </w:p>
    <w:p w14:paraId="63602EC3" w14:textId="2568E39C" w:rsidR="00EE6C93" w:rsidRPr="00104C98" w:rsidRDefault="00290AE7" w:rsidP="00861CC4">
      <w:pPr>
        <w:pStyle w:val="BodyText"/>
        <w:numPr>
          <w:ilvl w:val="0"/>
          <w:numId w:val="1"/>
        </w:numPr>
        <w:ind w:left="720"/>
      </w:pPr>
      <w:r w:rsidRPr="00CA522A">
        <w:t>Compare the inspection results or licensee investigation results to the original concern. Discuss with your supervisor how the inspection results addressed the concerns.</w:t>
      </w:r>
    </w:p>
    <w:p w14:paraId="63602EC5" w14:textId="77777777" w:rsidR="00290AE7" w:rsidRPr="00104C98" w:rsidRDefault="00290AE7" w:rsidP="00861CC4">
      <w:pPr>
        <w:pStyle w:val="BodyText"/>
        <w:numPr>
          <w:ilvl w:val="0"/>
          <w:numId w:val="1"/>
        </w:numPr>
        <w:ind w:left="720"/>
      </w:pPr>
      <w:r w:rsidRPr="00CA522A">
        <w:t xml:space="preserve">Meet with your supervisor or the </w:t>
      </w:r>
      <w:r w:rsidRPr="00104C98">
        <w:t>person designated to be your resource for this activity and discuss the items listed in the Evaluation Criteria section.</w:t>
      </w:r>
    </w:p>
    <w:p w14:paraId="63602EC7" w14:textId="21870DB0" w:rsidR="00C4042C" w:rsidRPr="00104C98" w:rsidRDefault="00C4042C" w:rsidP="00DC1862">
      <w:pPr>
        <w:pStyle w:val="JOURNALHeading2"/>
      </w:pPr>
      <w:r>
        <w:t>DOCUMENTATION:</w:t>
      </w:r>
      <w:r w:rsidR="00104C98">
        <w:tab/>
      </w:r>
      <w:r w:rsidR="00104C98" w:rsidRPr="00104C98">
        <w:tab/>
      </w:r>
      <w:r w:rsidRPr="00104C98">
        <w:t xml:space="preserve">Basic-Level Certification Signature Card Item </w:t>
      </w:r>
      <w:r w:rsidR="00522470" w:rsidRPr="00104C98">
        <w:t>SG</w:t>
      </w:r>
      <w:r w:rsidRPr="00104C98">
        <w:t>-</w:t>
      </w:r>
      <w:ins w:id="81" w:author="Author">
        <w:r w:rsidR="004F2D1C">
          <w:t>3</w:t>
        </w:r>
      </w:ins>
    </w:p>
    <w:p w14:paraId="63602ECB" w14:textId="5257C6AB" w:rsidR="00C4042C" w:rsidRPr="00104C98" w:rsidRDefault="00C4042C" w:rsidP="009C577C">
      <w:pPr>
        <w:pStyle w:val="JournalTOPIC"/>
      </w:pPr>
      <w:bookmarkStart w:id="82" w:name="_Toc167188731"/>
      <w:r w:rsidRPr="00104C98">
        <w:lastRenderedPageBreak/>
        <w:t>(</w:t>
      </w:r>
      <w:r w:rsidR="00522470" w:rsidRPr="00104C98">
        <w:t>SG</w:t>
      </w:r>
      <w:r w:rsidRPr="00104C98">
        <w:t>-</w:t>
      </w:r>
      <w:ins w:id="83" w:author="Author">
        <w:r w:rsidR="00D03553">
          <w:t>4</w:t>
        </w:r>
      </w:ins>
      <w:r w:rsidRPr="00104C98">
        <w:t xml:space="preserve">) NRC’s Response to an </w:t>
      </w:r>
      <w:r w:rsidR="00037833" w:rsidRPr="00104C98">
        <w:t>Emergency at a Nuclear Facility</w:t>
      </w:r>
      <w:bookmarkEnd w:id="82"/>
    </w:p>
    <w:p w14:paraId="45A4E87B" w14:textId="62778F06" w:rsidR="009C577C" w:rsidRDefault="00C4042C" w:rsidP="00664801">
      <w:pPr>
        <w:pStyle w:val="JOURNALHeading2"/>
      </w:pPr>
      <w:r w:rsidRPr="009C577C">
        <w:t>PURPOSE:</w:t>
      </w:r>
    </w:p>
    <w:p w14:paraId="63602ECD" w14:textId="5CB2D49B" w:rsidR="00C4042C" w:rsidRPr="00104C98" w:rsidRDefault="00C4042C" w:rsidP="007F5F7E">
      <w:pPr>
        <w:pStyle w:val="BodyText"/>
      </w:pPr>
      <w:r w:rsidRPr="009C577C">
        <w:t xml:space="preserve">The purpose of this activity is to acquaint you with the actions taken by the NRC in response to an emergency that may occur at a nuclear facility. Emergency response is vital to the Agency, fulfilling one of its primary mandates - protecting the health and safety of the public. As a fully qualified inspector, you will be trained to perform specific emergency response activities. This </w:t>
      </w:r>
      <w:r w:rsidR="00522470" w:rsidRPr="00104C98">
        <w:t>SG</w:t>
      </w:r>
      <w:r w:rsidRPr="00104C98">
        <w:t xml:space="preserve"> will help you to understand how the NRC meets its emergency response </w:t>
      </w:r>
      <w:ins w:id="84" w:author="Author">
        <w:r w:rsidR="00486EB8" w:rsidRPr="00104C98">
          <w:t>mandate and</w:t>
        </w:r>
      </w:ins>
      <w:r w:rsidRPr="00104C98">
        <w:t xml:space="preserve"> will begin to build the knowledge you will need later to successfully perform your assigned emergency response responsibilities.</w:t>
      </w:r>
    </w:p>
    <w:p w14:paraId="63602ED0" w14:textId="60A05E88" w:rsidR="00C4042C" w:rsidRPr="00104C98" w:rsidRDefault="00C4042C" w:rsidP="00664801">
      <w:pPr>
        <w:pStyle w:val="JOURNALHeading2"/>
      </w:pPr>
      <w:r w:rsidRPr="009C577C">
        <w:t>COMPETENCY</w:t>
      </w:r>
      <w:r w:rsidR="000623F5">
        <w:t xml:space="preserve"> </w:t>
      </w:r>
      <w:r w:rsidRPr="009C577C">
        <w:t>AREA:</w:t>
      </w:r>
      <w:r>
        <w:tab/>
      </w:r>
      <w:r w:rsidRPr="009C577C">
        <w:t>EMERGENCY RESPONSE</w:t>
      </w:r>
    </w:p>
    <w:p w14:paraId="63602ED3" w14:textId="3809B901" w:rsidR="00C4042C" w:rsidRPr="00104C98" w:rsidRDefault="00C4042C" w:rsidP="00664801">
      <w:pPr>
        <w:pStyle w:val="JOURNALHeading2"/>
      </w:pPr>
      <w:r w:rsidRPr="009C577C">
        <w:t>LEVEL</w:t>
      </w:r>
      <w:r w:rsidR="000623F5">
        <w:t xml:space="preserve"> </w:t>
      </w:r>
      <w:r w:rsidRPr="009C577C">
        <w:t>OF EFFORT:</w:t>
      </w:r>
      <w:r w:rsidR="00290AE7" w:rsidRPr="00104C98">
        <w:rPr>
          <w:b/>
        </w:rPr>
        <w:tab/>
      </w:r>
      <w:r w:rsidRPr="00104C98">
        <w:t>12 hours</w:t>
      </w:r>
    </w:p>
    <w:p w14:paraId="47D31B14" w14:textId="77777777" w:rsidR="000623F5" w:rsidRDefault="00C4042C" w:rsidP="00664801">
      <w:pPr>
        <w:pStyle w:val="JOURNALHeading2"/>
      </w:pPr>
      <w:r w:rsidRPr="009C577C">
        <w:t>REFERENCES:</w:t>
      </w:r>
    </w:p>
    <w:p w14:paraId="63602ED5" w14:textId="1FF28F2A" w:rsidR="00C4042C" w:rsidRPr="00104C98" w:rsidRDefault="00C4042C" w:rsidP="00A85E38">
      <w:pPr>
        <w:pStyle w:val="ListBullet2"/>
      </w:pPr>
      <w:r w:rsidRPr="000623F5">
        <w:t>NRC Internal Website - Program Office - Nuclear Security and Incident Response (NSIR)</w:t>
      </w:r>
    </w:p>
    <w:p w14:paraId="63602ED7" w14:textId="77777777" w:rsidR="00C4042C" w:rsidRPr="00104C98" w:rsidRDefault="26AB1286" w:rsidP="00A85E38">
      <w:pPr>
        <w:pStyle w:val="ListBullet2"/>
        <w:rPr>
          <w:ins w:id="85" w:author="Author"/>
        </w:rPr>
      </w:pPr>
      <w:r>
        <w:t>MD 8.2, “NRC Incident Response Program”</w:t>
      </w:r>
    </w:p>
    <w:p w14:paraId="61BFDA88" w14:textId="2A471DC8" w:rsidR="7CA023F6" w:rsidRDefault="48A7C0F1" w:rsidP="00A85E38">
      <w:pPr>
        <w:pStyle w:val="ListBullet2"/>
        <w:rPr>
          <w:rFonts w:eastAsia="Calibri"/>
        </w:rPr>
      </w:pPr>
      <w:ins w:id="86" w:author="Author">
        <w:r w:rsidRPr="4F15E3DC">
          <w:rPr>
            <w:rFonts w:eastAsia="Calibri"/>
          </w:rPr>
          <w:t xml:space="preserve"> Regional Incident Response Procedures 201, 202, 204, and 244</w:t>
        </w:r>
      </w:ins>
    </w:p>
    <w:p w14:paraId="4673D879" w14:textId="755A6472" w:rsidR="00DB0E3C" w:rsidRDefault="26AB1286" w:rsidP="00A85E38">
      <w:pPr>
        <w:pStyle w:val="ListBullet2"/>
        <w:rPr>
          <w:ins w:id="87" w:author="Author"/>
        </w:rPr>
      </w:pPr>
      <w:r>
        <w:t>Regional Guidance</w:t>
      </w:r>
      <w:ins w:id="88" w:author="Author">
        <w:r w:rsidR="7961F5CF">
          <w:t xml:space="preserve"> or Office Guidance (if applicable)</w:t>
        </w:r>
      </w:ins>
      <w:r w:rsidR="320ECD2B">
        <w:t xml:space="preserve"> </w:t>
      </w:r>
      <w:r w:rsidR="00C4042C">
        <w:br/>
      </w:r>
      <w:ins w:id="89" w:author="Author">
        <w:r w:rsidR="39C938DB">
          <w:t>https://usnrc.sharepoint.com/teams/Region-II-IRC</w:t>
        </w:r>
      </w:ins>
    </w:p>
    <w:p w14:paraId="450BE120" w14:textId="69B29E2F" w:rsidR="004F290C" w:rsidRPr="00104C98" w:rsidRDefault="4C9584A7" w:rsidP="00A85E38">
      <w:pPr>
        <w:pStyle w:val="ListBullet2"/>
      </w:pPr>
      <w:ins w:id="90" w:author="Author">
        <w:r>
          <w:t>Regulatory Guide 3.67, “Standard Format and Content for Emergency Plans for Fuel Cycle and Materials Facilities,” April 30, 2011 (ADAMS Accession Number ML103360487)</w:t>
        </w:r>
      </w:ins>
    </w:p>
    <w:p w14:paraId="1739D009" w14:textId="62528CD6" w:rsidR="00486EB8" w:rsidRPr="00CA192D" w:rsidRDefault="3A2FB257" w:rsidP="00B742F6">
      <w:pPr>
        <w:pStyle w:val="ListBullet2"/>
        <w:rPr>
          <w:ins w:id="91" w:author="Author"/>
          <w:vanish/>
          <w:specVanish/>
        </w:rPr>
      </w:pPr>
      <w:r>
        <w:t>NRC External Website</w:t>
      </w:r>
      <w:r w:rsidR="007252E2">
        <w:fldChar w:fldCharType="begin"/>
      </w:r>
      <w:r w:rsidR="007252E2">
        <w:instrText xml:space="preserve"> HYPERLINK "https://usnrc.sharepoint.com/teams/ir" </w:instrText>
      </w:r>
      <w:r w:rsidR="007252E2">
        <w:fldChar w:fldCharType="separate"/>
      </w:r>
      <w:ins w:id="92" w:author="Author">
        <w:r w:rsidR="00486EB8" w:rsidRPr="00CA192D">
          <w:rPr>
            <w:rStyle w:val="Hyperlink"/>
            <w:vanish/>
          </w:rPr>
          <w:t xml:space="preserve">NRC Incident Response Program </w:t>
        </w:r>
        <w:r w:rsidR="00AF059C" w:rsidRPr="00CA192D">
          <w:rPr>
            <w:rStyle w:val="Hyperlink"/>
            <w:vanish/>
          </w:rPr>
          <w:t>SharePoint</w:t>
        </w:r>
      </w:ins>
      <w:r w:rsidR="007252E2">
        <w:fldChar w:fldCharType="end"/>
      </w:r>
    </w:p>
    <w:p w14:paraId="47078B30" w14:textId="77777777" w:rsidR="002654B3" w:rsidRDefault="002654B3" w:rsidP="00A85E38">
      <w:pPr>
        <w:pStyle w:val="ListBullet2"/>
        <w:rPr>
          <w:bCs/>
        </w:rPr>
      </w:pPr>
    </w:p>
    <w:p w14:paraId="3544BF64" w14:textId="077387CF" w:rsidR="00267A4C" w:rsidRDefault="002654B3" w:rsidP="00664801">
      <w:pPr>
        <w:pStyle w:val="JOURNALHeading2"/>
      </w:pPr>
      <w:r>
        <w:rPr>
          <w:bCs w:val="0"/>
        </w:rPr>
        <w:t>E</w:t>
      </w:r>
      <w:r w:rsidR="00C4042C" w:rsidRPr="009C577C">
        <w:rPr>
          <w:bCs w:val="0"/>
        </w:rPr>
        <w:t>VALUATION</w:t>
      </w:r>
      <w:r w:rsidR="00267A4C">
        <w:t xml:space="preserve"> </w:t>
      </w:r>
      <w:r w:rsidR="00C4042C" w:rsidRPr="009C577C">
        <w:rPr>
          <w:bCs w:val="0"/>
        </w:rPr>
        <w:t>CRITERIA:</w:t>
      </w:r>
    </w:p>
    <w:p w14:paraId="63602EE1" w14:textId="296F2F81" w:rsidR="00C4042C" w:rsidRPr="00104C98" w:rsidRDefault="00C4042C" w:rsidP="009A68AB">
      <w:pPr>
        <w:pStyle w:val="BodyText2"/>
      </w:pPr>
      <w:r w:rsidRPr="009C577C">
        <w:t xml:space="preserve">Upon completion of this activity, you will be </w:t>
      </w:r>
      <w:r w:rsidRPr="00104C98">
        <w:t>asked to demonstrate your understanding of the role of the Agency and your Region or Office in protecting public health and safety when responding to emergency situations at a nuclear facility by successfully addressing the following:</w:t>
      </w:r>
    </w:p>
    <w:p w14:paraId="63602EE3" w14:textId="77777777" w:rsidR="00C4042C" w:rsidRPr="00104C98" w:rsidRDefault="00C4042C" w:rsidP="00861CC4">
      <w:pPr>
        <w:pStyle w:val="BodyText"/>
        <w:numPr>
          <w:ilvl w:val="0"/>
          <w:numId w:val="9"/>
        </w:numPr>
      </w:pPr>
      <w:r w:rsidRPr="009C577C">
        <w:t>Identify the types of emergency classifications and give examples of when the different classifications would be declared.</w:t>
      </w:r>
    </w:p>
    <w:p w14:paraId="63602EE5" w14:textId="77777777" w:rsidR="00C4042C" w:rsidRPr="00104C98" w:rsidRDefault="00C4042C" w:rsidP="00861CC4">
      <w:pPr>
        <w:pStyle w:val="BodyText"/>
        <w:numPr>
          <w:ilvl w:val="0"/>
          <w:numId w:val="9"/>
        </w:numPr>
      </w:pPr>
      <w:r w:rsidRPr="009C577C">
        <w:t>Identify the different modes of NRC emergency response and describe the purpose of each mode.</w:t>
      </w:r>
    </w:p>
    <w:p w14:paraId="63602EE8" w14:textId="1BBA3B36" w:rsidR="00C4042C" w:rsidRDefault="26AB1286" w:rsidP="00861CC4">
      <w:pPr>
        <w:pStyle w:val="BodyText"/>
        <w:numPr>
          <w:ilvl w:val="0"/>
          <w:numId w:val="9"/>
        </w:numPr>
      </w:pPr>
      <w:r>
        <w:lastRenderedPageBreak/>
        <w:t xml:space="preserve">Discuss the </w:t>
      </w:r>
      <w:ins w:id="93" w:author="Author">
        <w:r w:rsidR="24969483">
          <w:t>responsibilities</w:t>
        </w:r>
        <w:r w:rsidR="375903EB">
          <w:t xml:space="preserve"> and operations</w:t>
        </w:r>
        <w:r w:rsidR="24969483">
          <w:t xml:space="preserve"> </w:t>
        </w:r>
        <w:r w:rsidR="6CA1292A">
          <w:t>of</w:t>
        </w:r>
      </w:ins>
      <w:r>
        <w:t xml:space="preserve"> Headquarters, Regional, and onsite emergency response facilities</w:t>
      </w:r>
      <w:ins w:id="94" w:author="Author">
        <w:r w:rsidR="67CFC8DA">
          <w:t xml:space="preserve"> during an emergency</w:t>
        </w:r>
      </w:ins>
      <w:r w:rsidR="0BBE5D91">
        <w:t>.</w:t>
      </w:r>
    </w:p>
    <w:p w14:paraId="63602EE9" w14:textId="77777777" w:rsidR="00C4042C" w:rsidRPr="00104C98" w:rsidRDefault="3A2FB257" w:rsidP="00861CC4">
      <w:pPr>
        <w:pStyle w:val="BodyText"/>
        <w:numPr>
          <w:ilvl w:val="0"/>
          <w:numId w:val="9"/>
        </w:numPr>
      </w:pPr>
      <w:r>
        <w:t>Recognizing that these positions may not apply to all nuclear facilities and that the NRC will act with all available resources to respond to an emergency, identify the responsibilities of the following during a declared emergency event:</w:t>
      </w:r>
    </w:p>
    <w:p w14:paraId="63602EEA" w14:textId="77777777" w:rsidR="00C4042C" w:rsidRPr="00104C98" w:rsidRDefault="00C4042C" w:rsidP="00861CC4">
      <w:pPr>
        <w:pStyle w:val="BodyText"/>
        <w:numPr>
          <w:ilvl w:val="1"/>
          <w:numId w:val="9"/>
        </w:numPr>
      </w:pPr>
      <w:r w:rsidRPr="009C577C">
        <w:t>Resident staff</w:t>
      </w:r>
    </w:p>
    <w:p w14:paraId="63602EEB" w14:textId="77777777" w:rsidR="00C4042C" w:rsidRPr="00104C98" w:rsidRDefault="00C4042C" w:rsidP="00861CC4">
      <w:pPr>
        <w:pStyle w:val="BodyText"/>
        <w:numPr>
          <w:ilvl w:val="1"/>
          <w:numId w:val="9"/>
        </w:numPr>
      </w:pPr>
      <w:r w:rsidRPr="009C577C">
        <w:t>Region-based staff</w:t>
      </w:r>
    </w:p>
    <w:p w14:paraId="63602EEC" w14:textId="77777777" w:rsidR="00C4042C" w:rsidRPr="00104C98" w:rsidRDefault="00C4042C" w:rsidP="00861CC4">
      <w:pPr>
        <w:pStyle w:val="BodyText"/>
        <w:numPr>
          <w:ilvl w:val="1"/>
          <w:numId w:val="9"/>
        </w:numPr>
      </w:pPr>
      <w:r w:rsidRPr="009C577C">
        <w:t>Headquarters Staff</w:t>
      </w:r>
    </w:p>
    <w:p w14:paraId="63602EED" w14:textId="77777777" w:rsidR="00C4042C" w:rsidRPr="00104C98" w:rsidRDefault="00C4042C" w:rsidP="00861CC4">
      <w:pPr>
        <w:pStyle w:val="BodyText"/>
        <w:numPr>
          <w:ilvl w:val="1"/>
          <w:numId w:val="9"/>
        </w:numPr>
      </w:pPr>
      <w:r w:rsidRPr="009C577C">
        <w:t>Headquarters Operations Officer</w:t>
      </w:r>
    </w:p>
    <w:p w14:paraId="63602EEE" w14:textId="77777777" w:rsidR="00C4042C" w:rsidRPr="00104C98" w:rsidRDefault="00C4042C" w:rsidP="00861CC4">
      <w:pPr>
        <w:pStyle w:val="BodyText"/>
        <w:numPr>
          <w:ilvl w:val="1"/>
          <w:numId w:val="9"/>
        </w:numPr>
      </w:pPr>
      <w:r w:rsidRPr="009C577C">
        <w:t>Licensee</w:t>
      </w:r>
    </w:p>
    <w:p w14:paraId="63602EEF" w14:textId="77777777" w:rsidR="00C4042C" w:rsidRPr="00104C98" w:rsidRDefault="00C4042C" w:rsidP="00861CC4">
      <w:pPr>
        <w:pStyle w:val="BodyText"/>
        <w:numPr>
          <w:ilvl w:val="1"/>
          <w:numId w:val="9"/>
        </w:numPr>
      </w:pPr>
      <w:r w:rsidRPr="009C577C">
        <w:t>State and Local officials</w:t>
      </w:r>
    </w:p>
    <w:p w14:paraId="63602EF0" w14:textId="77777777" w:rsidR="00C4042C" w:rsidRPr="00104C98" w:rsidRDefault="00C4042C" w:rsidP="00861CC4">
      <w:pPr>
        <w:pStyle w:val="BodyText"/>
        <w:numPr>
          <w:ilvl w:val="1"/>
          <w:numId w:val="9"/>
        </w:numPr>
      </w:pPr>
      <w:r w:rsidRPr="009C577C">
        <w:t>Site team</w:t>
      </w:r>
    </w:p>
    <w:p w14:paraId="63602EF1" w14:textId="77777777" w:rsidR="00C4042C" w:rsidRPr="00104C98" w:rsidRDefault="00C4042C" w:rsidP="00861CC4">
      <w:pPr>
        <w:pStyle w:val="BodyText"/>
        <w:numPr>
          <w:ilvl w:val="1"/>
          <w:numId w:val="9"/>
        </w:numPr>
      </w:pPr>
      <w:r w:rsidRPr="009C577C">
        <w:t>Base Team</w:t>
      </w:r>
    </w:p>
    <w:p w14:paraId="63602EF3" w14:textId="77777777" w:rsidR="00C4042C" w:rsidRPr="00104C98" w:rsidRDefault="3A2FB257" w:rsidP="00861CC4">
      <w:pPr>
        <w:pStyle w:val="BodyText"/>
        <w:numPr>
          <w:ilvl w:val="0"/>
          <w:numId w:val="9"/>
        </w:numPr>
      </w:pPr>
      <w:r>
        <w:t>Discuss the responsibilities/roles of region-based inspectors when onsite when an emergency occurs.</w:t>
      </w:r>
    </w:p>
    <w:p w14:paraId="1FF5C135" w14:textId="77777777" w:rsidR="00267A4C" w:rsidRDefault="00C4042C" w:rsidP="00664801">
      <w:pPr>
        <w:pStyle w:val="JOURNALHeading2"/>
      </w:pPr>
      <w:r w:rsidRPr="009C577C">
        <w:t>TASKS:</w:t>
      </w:r>
    </w:p>
    <w:p w14:paraId="63602EF6" w14:textId="01525F95" w:rsidR="00C4042C" w:rsidRPr="00104C98" w:rsidRDefault="00C4042C" w:rsidP="00A85E38">
      <w:pPr>
        <w:pStyle w:val="ListBullet2"/>
      </w:pPr>
      <w:r w:rsidRPr="009C577C">
        <w:t xml:space="preserve">Explore all aspects of NSIR’s organization presented on the NRC’s </w:t>
      </w:r>
      <w:r w:rsidRPr="00104C98">
        <w:t>Internal Website.</w:t>
      </w:r>
    </w:p>
    <w:p w14:paraId="63602EF8" w14:textId="77777777" w:rsidR="00C4042C" w:rsidRPr="00104C98" w:rsidRDefault="00C4042C" w:rsidP="00A85E38">
      <w:pPr>
        <w:pStyle w:val="ListBullet2"/>
      </w:pPr>
      <w:r w:rsidRPr="009C577C">
        <w:t>Review your Region’s or Office’s policy guidance on emergency response.</w:t>
      </w:r>
    </w:p>
    <w:p w14:paraId="63602EFA" w14:textId="6C24AE79" w:rsidR="00C4042C" w:rsidRPr="00104C98" w:rsidRDefault="00C4042C" w:rsidP="00A85E38">
      <w:pPr>
        <w:pStyle w:val="ListBullet2"/>
      </w:pPr>
      <w:r w:rsidRPr="009C577C">
        <w:t xml:space="preserve">Review the NRC Incident Response Plan </w:t>
      </w:r>
      <w:r w:rsidRPr="00104C98">
        <w:t>to address the evaluation criteria. Go to Emergency Preparedness on the NRC External Website and become familiar with the available information.</w:t>
      </w:r>
    </w:p>
    <w:p w14:paraId="63602EFC" w14:textId="77777777" w:rsidR="00C4042C" w:rsidRPr="00104C98" w:rsidRDefault="00C4042C" w:rsidP="00A85E38">
      <w:pPr>
        <w:pStyle w:val="ListBullet2"/>
      </w:pPr>
      <w:r w:rsidRPr="009C577C">
        <w:t xml:space="preserve">Meet with your supervisor or the person </w:t>
      </w:r>
      <w:r w:rsidRPr="00104C98">
        <w:t>designated to be your resource for this activity and discuss the items listed in the Evaluation Criteria section.</w:t>
      </w:r>
    </w:p>
    <w:p w14:paraId="63602EFE" w14:textId="564641C1" w:rsidR="00C4042C" w:rsidRPr="00104C98" w:rsidRDefault="00C4042C" w:rsidP="00664801">
      <w:pPr>
        <w:pStyle w:val="JOURNALHeading2"/>
      </w:pPr>
      <w:r w:rsidRPr="001C07FB">
        <w:t>DOCUMENTATION:</w:t>
      </w:r>
      <w:r w:rsidR="00104C98">
        <w:tab/>
      </w:r>
      <w:r w:rsidRPr="009C577C">
        <w:t xml:space="preserve">Basic-Level Certification Signature Card Item </w:t>
      </w:r>
      <w:r w:rsidR="00522470" w:rsidRPr="00104C98">
        <w:t>SG</w:t>
      </w:r>
      <w:r w:rsidRPr="00104C98">
        <w:t>-</w:t>
      </w:r>
      <w:ins w:id="95" w:author="Author">
        <w:r w:rsidR="004F2D1C">
          <w:t>4</w:t>
        </w:r>
      </w:ins>
    </w:p>
    <w:p w14:paraId="63602F04" w14:textId="6055753C" w:rsidR="00C4042C" w:rsidRPr="00104C98" w:rsidRDefault="00C4042C" w:rsidP="00121548">
      <w:pPr>
        <w:pStyle w:val="JournalTOPIC"/>
      </w:pPr>
      <w:bookmarkStart w:id="96" w:name="_Toc167188732"/>
      <w:r w:rsidRPr="00104C98">
        <w:lastRenderedPageBreak/>
        <w:t>(</w:t>
      </w:r>
      <w:r w:rsidR="00522470" w:rsidRPr="00104C98">
        <w:t>SG</w:t>
      </w:r>
      <w:r w:rsidRPr="00104C98">
        <w:t>-</w:t>
      </w:r>
      <w:ins w:id="97" w:author="Author">
        <w:r w:rsidR="00D03553">
          <w:t>5</w:t>
        </w:r>
      </w:ins>
      <w:r w:rsidRPr="00104C98">
        <w:t>) The Enforcement Process and the Backfit Process</w:t>
      </w:r>
      <w:bookmarkEnd w:id="96"/>
    </w:p>
    <w:p w14:paraId="48307C63" w14:textId="77777777" w:rsidR="00121548" w:rsidRPr="00121548" w:rsidRDefault="00C4042C" w:rsidP="00AD7472">
      <w:pPr>
        <w:pStyle w:val="JOURNALHeading2"/>
        <w:rPr>
          <w:bCs w:val="0"/>
        </w:rPr>
      </w:pPr>
      <w:r w:rsidRPr="00121548">
        <w:t>PURPOSE:</w:t>
      </w:r>
    </w:p>
    <w:p w14:paraId="63602F06" w14:textId="13F1C928" w:rsidR="00C4042C" w:rsidRPr="00104C98" w:rsidRDefault="00C4042C" w:rsidP="00CA6F31">
      <w:pPr>
        <w:pStyle w:val="BodyText"/>
      </w:pPr>
      <w:r w:rsidRPr="00121548">
        <w:t xml:space="preserve">The purpose of this activity is to provide you with an overview of the NRC’s process for enforcing the Agency’s rules and regulations. This </w:t>
      </w:r>
      <w:r w:rsidR="00522470" w:rsidRPr="00104C98">
        <w:t>SG</w:t>
      </w:r>
      <w:r w:rsidRPr="00104C98">
        <w:t xml:space="preserve"> will assist you in learning, understanding, and using the Agency’s enforcement process for a wide variety of circumstances. It will also provide you with information on the internal activities used by the NRC for processing enforcement actions.</w:t>
      </w:r>
    </w:p>
    <w:p w14:paraId="63602F0B" w14:textId="3DBECE16" w:rsidR="00C4042C" w:rsidRPr="00104C98" w:rsidRDefault="00C4042C" w:rsidP="00AD7472">
      <w:pPr>
        <w:pStyle w:val="JOURNALHeading2"/>
      </w:pPr>
      <w:r>
        <w:t xml:space="preserve">COMPETENCY </w:t>
      </w:r>
      <w:r w:rsidR="00FF2328">
        <w:rPr>
          <w:bCs w:val="0"/>
        </w:rPr>
        <w:t>AREA</w:t>
      </w:r>
      <w:r w:rsidRPr="00121548">
        <w:rPr>
          <w:bCs w:val="0"/>
        </w:rPr>
        <w:t>:</w:t>
      </w:r>
      <w:r w:rsidRPr="00121548">
        <w:tab/>
        <w:t>REGULATORY FRAMEWORK</w:t>
      </w:r>
      <w:r w:rsidR="00D366CF">
        <w:br/>
      </w:r>
      <w:r w:rsidRPr="00121548">
        <w:t>ASSESSMENT</w:t>
      </w:r>
      <w:r w:rsidR="00D366CF">
        <w:br/>
      </w:r>
      <w:r w:rsidRPr="00121548">
        <w:t>ENFORCEMENT</w:t>
      </w:r>
    </w:p>
    <w:p w14:paraId="63602F0E" w14:textId="5092743F" w:rsidR="00C4042C" w:rsidRPr="00104C98" w:rsidRDefault="00C4042C" w:rsidP="00AD7472">
      <w:pPr>
        <w:pStyle w:val="JOURNALHeading2"/>
      </w:pPr>
      <w:r w:rsidRPr="00121548">
        <w:t>LEVEL OF EFFORT:</w:t>
      </w:r>
      <w:r w:rsidRPr="00121548">
        <w:tab/>
        <w:t>24 hours</w:t>
      </w:r>
    </w:p>
    <w:p w14:paraId="719924EC" w14:textId="77777777" w:rsidR="00D366CF" w:rsidRDefault="00C4042C" w:rsidP="00AD7472">
      <w:pPr>
        <w:pStyle w:val="JOURNALHeading2"/>
      </w:pPr>
      <w:r w:rsidRPr="00121548">
        <w:t>REFERENCES:</w:t>
      </w:r>
    </w:p>
    <w:p w14:paraId="63602F11" w14:textId="7834C349" w:rsidR="00C4042C" w:rsidRPr="00104C98" w:rsidRDefault="00C4042C" w:rsidP="00A85E38">
      <w:pPr>
        <w:pStyle w:val="ListBullet2"/>
      </w:pPr>
      <w:r w:rsidRPr="00121548">
        <w:t>Enforcement Policy on NRC External Web site</w:t>
      </w:r>
    </w:p>
    <w:p w14:paraId="63602F13" w14:textId="3FC6FB7E" w:rsidR="00C4042C" w:rsidRDefault="66F2B8FA" w:rsidP="00A85E38">
      <w:pPr>
        <w:pStyle w:val="ListBullet2"/>
        <w:rPr>
          <w:ins w:id="98" w:author="Author"/>
        </w:rPr>
      </w:pPr>
      <w:ins w:id="99" w:author="Author">
        <w:r>
          <w:t>Enforcement Manual on NRC External Web site</w:t>
        </w:r>
      </w:ins>
    </w:p>
    <w:p w14:paraId="68DCCF79" w14:textId="20235634" w:rsidR="009D5ED7" w:rsidRPr="00104C98" w:rsidRDefault="002B0232" w:rsidP="008D1AA9">
      <w:pPr>
        <w:pStyle w:val="ListBullet2"/>
      </w:pPr>
      <w:ins w:id="100" w:author="Author">
        <w:r>
          <w:t>Interim Staff Guidance FCSS-ISG-12, “</w:t>
        </w:r>
        <w:r w:rsidR="003B56F5">
          <w:rPr>
            <w:rFonts w:ascii="Helvetica" w:hAnsi="Helvetica" w:cs="Helvetica"/>
            <w:color w:val="333333"/>
            <w:sz w:val="21"/>
            <w:szCs w:val="21"/>
            <w:shd w:val="clear" w:color="auto" w:fill="FFFFFF"/>
          </w:rPr>
          <w:t>Reportable Safety Events per 10 CFR Part 70 Appendix A”</w:t>
        </w:r>
      </w:ins>
    </w:p>
    <w:p w14:paraId="63602F17" w14:textId="2AE2FC92" w:rsidR="00C4042C" w:rsidRDefault="00C4042C" w:rsidP="00A85E38">
      <w:pPr>
        <w:pStyle w:val="ListBullet2"/>
        <w:rPr>
          <w:ins w:id="101" w:author="Author"/>
        </w:rPr>
      </w:pPr>
      <w:r>
        <w:t>Regional Guidance or Office Guidance (if applicable)</w:t>
      </w:r>
    </w:p>
    <w:p w14:paraId="47B7B8D5" w14:textId="5BF4F191" w:rsidR="00550E70" w:rsidRDefault="00550E70" w:rsidP="00A85E38">
      <w:pPr>
        <w:pStyle w:val="ListBullet2"/>
        <w:rPr>
          <w:ins w:id="102" w:author="Author"/>
        </w:rPr>
      </w:pPr>
      <w:ins w:id="103" w:author="Author">
        <w:r>
          <w:t>IMC 2606</w:t>
        </w:r>
        <w:r w:rsidR="00D07A24">
          <w:t>,</w:t>
        </w:r>
        <w:r>
          <w:t xml:space="preserve"> “Assessment of the Risk Resulting </w:t>
        </w:r>
      </w:ins>
      <w:r w:rsidR="00CA192D">
        <w:t>f</w:t>
      </w:r>
      <w:ins w:id="104" w:author="Author">
        <w:r>
          <w:t>rom a Potential Noncompliance at a Fuel Cycle Facility”</w:t>
        </w:r>
      </w:ins>
    </w:p>
    <w:p w14:paraId="2007DE5C" w14:textId="4B6C6146" w:rsidR="00C35524" w:rsidRDefault="00C35524" w:rsidP="00A85E38">
      <w:pPr>
        <w:pStyle w:val="ListBullet2"/>
      </w:pPr>
      <w:ins w:id="105" w:author="Author">
        <w:r>
          <w:t>LIC-100, “Control of Licensing Bases for Operating Reactors” (1. Introduction, 2.</w:t>
        </w:r>
        <w:r w:rsidR="00D2040D">
          <w:t> </w:t>
        </w:r>
        <w:r>
          <w:t>Obligations</w:t>
        </w:r>
        <w:r w:rsidR="00162615">
          <w:t>)</w:t>
        </w:r>
      </w:ins>
    </w:p>
    <w:p w14:paraId="10EADF28" w14:textId="57EC24A9" w:rsidR="00291777" w:rsidRDefault="00291777" w:rsidP="00A85E38">
      <w:pPr>
        <w:pStyle w:val="ListBullet2"/>
        <w:rPr>
          <w:ins w:id="106" w:author="Author"/>
        </w:rPr>
      </w:pPr>
      <w:ins w:id="107" w:author="Author">
        <w:r>
          <w:t>LIC-504</w:t>
        </w:r>
        <w:r w:rsidR="00DB3E55">
          <w:t>,</w:t>
        </w:r>
        <w:r>
          <w:t xml:space="preserve"> “</w:t>
        </w:r>
        <w:r w:rsidR="00CC59A0">
          <w:t>Integrated Risk- Info</w:t>
        </w:r>
        <w:r w:rsidR="00EE65D9">
          <w:t>rmed Decision-making</w:t>
        </w:r>
        <w:r w:rsidR="00DB3E55">
          <w:t xml:space="preserve"> Process for Emergent Issues”</w:t>
        </w:r>
      </w:ins>
    </w:p>
    <w:p w14:paraId="63602F1B" w14:textId="15CDE023" w:rsidR="00C4042C" w:rsidRDefault="00D17C7A" w:rsidP="00A85E38">
      <w:pPr>
        <w:pStyle w:val="ListBullet2"/>
        <w:rPr>
          <w:ins w:id="108" w:author="Author"/>
        </w:rPr>
      </w:pPr>
      <w:ins w:id="109" w:author="Author">
        <w:r>
          <w:t>NMSS-LIC-253, “Backfit Guidance for the Office of Nuclear Material Safety and Safeguards” (ML13161A115</w:t>
        </w:r>
        <w:r w:rsidR="00785784">
          <w:t>)</w:t>
        </w:r>
      </w:ins>
    </w:p>
    <w:p w14:paraId="0EDB278D" w14:textId="1D533651" w:rsidR="00CC6890" w:rsidRPr="00104C98" w:rsidRDefault="00CC6890" w:rsidP="00A85E38">
      <w:pPr>
        <w:pStyle w:val="ListBullet2"/>
        <w:rPr>
          <w:ins w:id="110" w:author="Author"/>
        </w:rPr>
      </w:pPr>
      <w:ins w:id="111" w:author="Author">
        <w:r>
          <w:t>NUREG 1409, “Backfitting Guidelines”</w:t>
        </w:r>
      </w:ins>
    </w:p>
    <w:p w14:paraId="2AEE3486" w14:textId="77777777" w:rsidR="00D05092" w:rsidRDefault="00D05092" w:rsidP="00A85E38">
      <w:pPr>
        <w:pStyle w:val="ListBullet2"/>
        <w:rPr>
          <w:ins w:id="112" w:author="Author"/>
        </w:rPr>
      </w:pPr>
      <w:ins w:id="113" w:author="Author">
        <w:r>
          <w:t>Management Directive 8.4, “Management of Backfitting, Forward Fitting, Issue Finality, and Information Requests” (ML18093B087)</w:t>
        </w:r>
      </w:ins>
    </w:p>
    <w:p w14:paraId="3DB2AF4B" w14:textId="240A9282" w:rsidR="2ECEA98C" w:rsidRDefault="2ECEA98C" w:rsidP="00A85E38">
      <w:pPr>
        <w:pStyle w:val="ListBullet2"/>
        <w:rPr>
          <w:ins w:id="114" w:author="Author"/>
          <w:rFonts w:eastAsia="Calibri"/>
        </w:rPr>
      </w:pPr>
      <w:ins w:id="115" w:author="Author">
        <w:r w:rsidRPr="3BE9A92E">
          <w:rPr>
            <w:rFonts w:eastAsia="Calibri"/>
          </w:rPr>
          <w:t>TMS Training “Backfitting and Issue Finality”</w:t>
        </w:r>
      </w:ins>
    </w:p>
    <w:p w14:paraId="6C1D0217" w14:textId="39961775" w:rsidR="4D37F847" w:rsidRDefault="4D37F847" w:rsidP="00A85E38">
      <w:pPr>
        <w:pStyle w:val="ListBullet2"/>
        <w:rPr>
          <w:ins w:id="116" w:author="Author"/>
          <w:rFonts w:eastAsia="Calibri"/>
        </w:rPr>
      </w:pPr>
      <w:ins w:id="117" w:author="Author">
        <w:r w:rsidRPr="3BE9A92E">
          <w:rPr>
            <w:rFonts w:eastAsia="Calibri"/>
          </w:rPr>
          <w:t>ROI 0926, “Process for Dispositioning Escalated Enforcement”</w:t>
        </w:r>
      </w:ins>
    </w:p>
    <w:p w14:paraId="10CB276B" w14:textId="4992948B" w:rsidR="00D366CF" w:rsidRDefault="00C4042C" w:rsidP="00AD7472">
      <w:pPr>
        <w:pStyle w:val="JOURNALHeading2"/>
      </w:pPr>
      <w:r w:rsidRPr="00121548">
        <w:rPr>
          <w:bCs w:val="0"/>
        </w:rPr>
        <w:lastRenderedPageBreak/>
        <w:t>EVALUATION</w:t>
      </w:r>
      <w:r w:rsidR="00D366CF">
        <w:t xml:space="preserve"> </w:t>
      </w:r>
      <w:r w:rsidRPr="00121548">
        <w:rPr>
          <w:bCs w:val="0"/>
        </w:rPr>
        <w:t>CRITERIA:</w:t>
      </w:r>
    </w:p>
    <w:p w14:paraId="63602F1E" w14:textId="52187EF4" w:rsidR="00C4042C" w:rsidRPr="00104C98" w:rsidRDefault="00C4042C" w:rsidP="0047293B">
      <w:pPr>
        <w:pStyle w:val="BodyText2"/>
      </w:pPr>
      <w:r w:rsidRPr="00121548">
        <w:t xml:space="preserve">Upon completion of the tasks in this </w:t>
      </w:r>
      <w:r w:rsidRPr="00104C98">
        <w:t>activity, demonstrate your understanding of the Agency’s enforcement policy by successfully completing the following items:</w:t>
      </w:r>
    </w:p>
    <w:p w14:paraId="63602F20" w14:textId="77777777" w:rsidR="00C4042C" w:rsidRPr="00104C98" w:rsidRDefault="00C4042C" w:rsidP="00A85E38">
      <w:pPr>
        <w:pStyle w:val="ListBullet2"/>
      </w:pPr>
      <w:r w:rsidRPr="00121548">
        <w:t>State the purpose of the NRC’s enforcement policy.</w:t>
      </w:r>
    </w:p>
    <w:p w14:paraId="63602F22" w14:textId="5EE41DC4" w:rsidR="00C4042C" w:rsidRDefault="00C4042C" w:rsidP="00A85E38">
      <w:pPr>
        <w:pStyle w:val="ListBullet2"/>
        <w:rPr>
          <w:ins w:id="118" w:author="Author"/>
        </w:rPr>
      </w:pPr>
      <w:r w:rsidRPr="00121548">
        <w:t>Describe the legal basis from which the NRC derives its enforcement authority.</w:t>
      </w:r>
    </w:p>
    <w:p w14:paraId="6B503EF3" w14:textId="02447344" w:rsidR="00C35524" w:rsidRPr="00104C98" w:rsidRDefault="0E4FCF9C" w:rsidP="00A85E38">
      <w:pPr>
        <w:pStyle w:val="ListBullet2"/>
      </w:pPr>
      <w:ins w:id="119" w:author="Author">
        <w:r>
          <w:t>Describe the term “licensing basis</w:t>
        </w:r>
        <w:r w:rsidR="16D0FDBB">
          <w:t>” and</w:t>
        </w:r>
        <w:r>
          <w:t xml:space="preserve"> </w:t>
        </w:r>
        <w:r w:rsidR="16D0FDBB">
          <w:t xml:space="preserve">describe what makes something </w:t>
        </w:r>
        <w:r w:rsidR="007A2CC7" w:rsidRPr="007A2CC7">
          <w:t>citable against a regulatory requirement</w:t>
        </w:r>
        <w:r w:rsidR="00142CCE">
          <w:t>.</w:t>
        </w:r>
      </w:ins>
    </w:p>
    <w:p w14:paraId="63602F25" w14:textId="6F884D95" w:rsidR="00C4042C" w:rsidRDefault="3A2FB257" w:rsidP="00A85E38">
      <w:pPr>
        <w:pStyle w:val="ListBullet2"/>
      </w:pPr>
      <w:r>
        <w:t>Compare and contrast the different severity levels of violations.</w:t>
      </w:r>
    </w:p>
    <w:p w14:paraId="63602F26" w14:textId="77777777" w:rsidR="00C4042C" w:rsidRPr="00104C98" w:rsidRDefault="3A2FB257" w:rsidP="00A85E38">
      <w:pPr>
        <w:pStyle w:val="ListBullet2"/>
      </w:pPr>
      <w:r>
        <w:t>Identify the method used to determine the significance of a violation.</w:t>
      </w:r>
    </w:p>
    <w:p w14:paraId="63602F28" w14:textId="77777777" w:rsidR="00C4042C" w:rsidRPr="00104C98" w:rsidRDefault="3A2FB257" w:rsidP="00A85E38">
      <w:pPr>
        <w:pStyle w:val="ListBullet2"/>
      </w:pPr>
      <w:r>
        <w:t>Identify the method used to assign a severity level to a violation.</w:t>
      </w:r>
    </w:p>
    <w:p w14:paraId="63602F2A" w14:textId="77777777" w:rsidR="00C4042C" w:rsidRPr="00104C98" w:rsidRDefault="3A2FB257" w:rsidP="00A85E38">
      <w:pPr>
        <w:pStyle w:val="ListBullet2"/>
      </w:pPr>
      <w:r>
        <w:t>State the purpose of an enforcement panel.</w:t>
      </w:r>
    </w:p>
    <w:p w14:paraId="63602F2C" w14:textId="604B67C1" w:rsidR="00C4042C" w:rsidRPr="00104C98" w:rsidRDefault="3A2FB257" w:rsidP="00A85E38">
      <w:pPr>
        <w:pStyle w:val="ListBullet2"/>
      </w:pPr>
      <w:r>
        <w:t>State the purpose</w:t>
      </w:r>
      <w:ins w:id="120" w:author="Author">
        <w:r w:rsidR="4E9305D1">
          <w:t>s</w:t>
        </w:r>
      </w:ins>
      <w:r>
        <w:t xml:space="preserve"> of </w:t>
      </w:r>
      <w:ins w:id="121" w:author="Author">
        <w:r w:rsidR="4E9305D1">
          <w:t xml:space="preserve">a </w:t>
        </w:r>
      </w:ins>
      <w:r>
        <w:t>pre-decisional enforcement conference</w:t>
      </w:r>
      <w:ins w:id="122" w:author="Author">
        <w:r w:rsidR="4E9305D1">
          <w:t>, written response, and alternative dispute resolution</w:t>
        </w:r>
      </w:ins>
      <w:r>
        <w:t>.</w:t>
      </w:r>
    </w:p>
    <w:p w14:paraId="63602F2E" w14:textId="77777777" w:rsidR="00C4042C" w:rsidRPr="00104C98" w:rsidRDefault="3A2FB257" w:rsidP="00A85E38">
      <w:pPr>
        <w:pStyle w:val="ListBullet2"/>
      </w:pPr>
      <w:r>
        <w:t>Discuss the purpose and use of enforcement actions against an individual.</w:t>
      </w:r>
    </w:p>
    <w:p w14:paraId="63602F30" w14:textId="77777777" w:rsidR="00C4042C" w:rsidRPr="00104C98" w:rsidRDefault="3A2FB257" w:rsidP="00A85E38">
      <w:pPr>
        <w:pStyle w:val="ListBullet2"/>
      </w:pPr>
      <w:r>
        <w:t>Discuss the purpose of civil penalties and how to determine the amount of the penalty.</w:t>
      </w:r>
    </w:p>
    <w:p w14:paraId="63602F32" w14:textId="77777777" w:rsidR="00C4042C" w:rsidRPr="00104C98" w:rsidRDefault="3A2FB257" w:rsidP="00A85E38">
      <w:pPr>
        <w:pStyle w:val="ListBullet2"/>
      </w:pPr>
      <w:r>
        <w:t>Recognize the purpose of the escalated enforcement process flow chart.</w:t>
      </w:r>
    </w:p>
    <w:p w14:paraId="63602F34" w14:textId="77777777" w:rsidR="00C4042C" w:rsidRPr="00104C98" w:rsidRDefault="3A2FB257" w:rsidP="00A85E38">
      <w:pPr>
        <w:pStyle w:val="ListBullet2"/>
      </w:pPr>
      <w:r>
        <w:t>Recognize the purpose of the different types of Orders and when they are used.</w:t>
      </w:r>
    </w:p>
    <w:p w14:paraId="63602F36" w14:textId="77777777" w:rsidR="00C4042C" w:rsidRPr="00104C98" w:rsidRDefault="3A2FB257" w:rsidP="00A85E38">
      <w:pPr>
        <w:pStyle w:val="ListBullet2"/>
      </w:pPr>
      <w:r>
        <w:t>Recognize the purpose of an Exercise of Discretion.</w:t>
      </w:r>
    </w:p>
    <w:p w14:paraId="63602F3A" w14:textId="77777777" w:rsidR="00C4042C" w:rsidRPr="00104C98" w:rsidRDefault="00C4042C" w:rsidP="00A85E38">
      <w:pPr>
        <w:pStyle w:val="ListBullet2"/>
      </w:pPr>
      <w:r w:rsidRPr="00121548">
        <w:t>Define a backfit and what the attributes of a backfit are.</w:t>
      </w:r>
    </w:p>
    <w:p w14:paraId="63602F3C" w14:textId="0A3857B2" w:rsidR="00C4042C" w:rsidRPr="00104C98" w:rsidRDefault="00C4042C" w:rsidP="00A85E38">
      <w:pPr>
        <w:pStyle w:val="ListBullet2"/>
      </w:pPr>
      <w:r w:rsidRPr="00121548">
        <w:t xml:space="preserve">Discuss the NMSS Backfit Process </w:t>
      </w:r>
      <w:r w:rsidRPr="32DC54D3">
        <w:t>Flowchart.</w:t>
      </w:r>
    </w:p>
    <w:p w14:paraId="67F4B100" w14:textId="671B83EF" w:rsidR="00D366CF" w:rsidRDefault="00C4042C" w:rsidP="00AD7472">
      <w:pPr>
        <w:pStyle w:val="JOURNALHeading2"/>
      </w:pPr>
      <w:r w:rsidRPr="00121548">
        <w:t>TASKS:</w:t>
      </w:r>
    </w:p>
    <w:p w14:paraId="63602F3E" w14:textId="1C8375D0" w:rsidR="00C4042C" w:rsidRPr="00104C98" w:rsidRDefault="00C4042C" w:rsidP="00A85E38">
      <w:pPr>
        <w:pStyle w:val="ListBullet2"/>
      </w:pPr>
      <w:r w:rsidRPr="00295C50">
        <w:t>Review the overall enforcement process outlined on the NRC External Website by selecting “Enforcement” from the list under “</w:t>
      </w:r>
      <w:ins w:id="123" w:author="Author">
        <w:r w:rsidR="00F5642C">
          <w:t>About NRC</w:t>
        </w:r>
      </w:ins>
      <w:r w:rsidRPr="00104C98">
        <w:t>.”</w:t>
      </w:r>
    </w:p>
    <w:p w14:paraId="63602F42" w14:textId="75664C28" w:rsidR="00C4042C" w:rsidRPr="00104C98" w:rsidRDefault="00C4042C" w:rsidP="00A85E38">
      <w:pPr>
        <w:pStyle w:val="ListBullet2"/>
      </w:pPr>
      <w:r w:rsidRPr="00121548">
        <w:t>Locate the Enforcement Manual on the NRC External Website. Bookmark it for future use and review the table of contents.</w:t>
      </w:r>
    </w:p>
    <w:p w14:paraId="63602F44" w14:textId="64A2F3EC" w:rsidR="00C4042C" w:rsidRPr="00104C98" w:rsidRDefault="00C4042C" w:rsidP="00A85E38">
      <w:pPr>
        <w:pStyle w:val="ListBullet2"/>
      </w:pPr>
      <w:r w:rsidRPr="00121548">
        <w:t>Review your Region’s or Office’s guidance on implementing the enforcement policy.</w:t>
      </w:r>
    </w:p>
    <w:p w14:paraId="63602F46" w14:textId="77777777" w:rsidR="00C4042C" w:rsidRPr="00104C98" w:rsidRDefault="00C4042C" w:rsidP="00A85E38">
      <w:pPr>
        <w:pStyle w:val="ListBullet2"/>
      </w:pPr>
      <w:r w:rsidRPr="00121548">
        <w:t>Meet with the enforcement specialist in your Region or Office to discuss the current enforcement guidance.</w:t>
      </w:r>
    </w:p>
    <w:p w14:paraId="63602F49" w14:textId="77777777" w:rsidR="00C4042C" w:rsidRPr="00104C98" w:rsidRDefault="00C4042C" w:rsidP="00A85E38">
      <w:pPr>
        <w:pStyle w:val="ListBullet2"/>
      </w:pPr>
      <w:r w:rsidRPr="00121548">
        <w:t>Meet with your supervisor or the person designated to be your resource for this activity and discuss the items listed in the Evaluation Criteria section.</w:t>
      </w:r>
    </w:p>
    <w:p w14:paraId="63602F4B" w14:textId="5A7499EC" w:rsidR="00C4042C" w:rsidRPr="00104C98" w:rsidRDefault="00C4042C" w:rsidP="00A85E38">
      <w:pPr>
        <w:pStyle w:val="ListBullet2"/>
      </w:pPr>
      <w:r w:rsidRPr="00121548">
        <w:t xml:space="preserve">Review the </w:t>
      </w:r>
      <w:ins w:id="124" w:author="Author">
        <w:r w:rsidR="00BB3AF2" w:rsidRPr="00BB3AF2">
          <w:t>NMSS-LIC-253, “Backfit Guidance for the Office of Nuclear Material Safety and Safeguards”</w:t>
        </w:r>
      </w:ins>
      <w:r w:rsidRPr="00104C98">
        <w:t xml:space="preserve"> and your Region’s guidance on implementing the Backfit policy.</w:t>
      </w:r>
    </w:p>
    <w:p w14:paraId="63602F4D" w14:textId="77777777" w:rsidR="00C4042C" w:rsidRPr="00104C98" w:rsidRDefault="00C4042C" w:rsidP="00A85E38">
      <w:pPr>
        <w:pStyle w:val="ListBullet2"/>
      </w:pPr>
      <w:r w:rsidRPr="00121548">
        <w:t>Observe an Enforcement Panel Meeting.</w:t>
      </w:r>
    </w:p>
    <w:p w14:paraId="63602F4F" w14:textId="4641CFDF" w:rsidR="00C4042C" w:rsidRPr="00104C98" w:rsidRDefault="00C4042C" w:rsidP="00AD7472">
      <w:pPr>
        <w:pStyle w:val="JOURNALHeading2"/>
      </w:pPr>
      <w:r>
        <w:t>DOCUMENTATION:</w:t>
      </w:r>
      <w:r>
        <w:tab/>
      </w:r>
      <w:r w:rsidRPr="00121548">
        <w:t xml:space="preserve">Basic-Level Certification Signature Card Item </w:t>
      </w:r>
      <w:r w:rsidR="00522470" w:rsidRPr="00104C98">
        <w:t>SG</w:t>
      </w:r>
      <w:r w:rsidRPr="00104C98">
        <w:t xml:space="preserve">- </w:t>
      </w:r>
      <w:ins w:id="125" w:author="Author">
        <w:r w:rsidR="003D5DEA">
          <w:t>5</w:t>
        </w:r>
      </w:ins>
    </w:p>
    <w:p w14:paraId="63602F54" w14:textId="06A45324" w:rsidR="00C4042C" w:rsidRPr="00104C98" w:rsidRDefault="00C4042C" w:rsidP="001504DF">
      <w:pPr>
        <w:pStyle w:val="JournalTOPIC"/>
      </w:pPr>
      <w:bookmarkStart w:id="126" w:name="_Toc167188733"/>
      <w:r w:rsidRPr="00104C98">
        <w:t>(</w:t>
      </w:r>
      <w:r w:rsidR="00522470" w:rsidRPr="00104C98">
        <w:t>SG</w:t>
      </w:r>
      <w:r w:rsidRPr="00104C98">
        <w:t>-</w:t>
      </w:r>
      <w:ins w:id="127" w:author="Author">
        <w:r w:rsidR="00145422">
          <w:t>6</w:t>
        </w:r>
      </w:ins>
      <w:r w:rsidRPr="00104C98">
        <w:t>) The Office of Investigations</w:t>
      </w:r>
      <w:bookmarkEnd w:id="126"/>
    </w:p>
    <w:p w14:paraId="66B1EFD5" w14:textId="77777777" w:rsidR="001504DF" w:rsidRDefault="00C4042C" w:rsidP="00DF5552">
      <w:pPr>
        <w:pStyle w:val="JOURNALHeading2"/>
      </w:pPr>
      <w:r w:rsidRPr="001504DF">
        <w:t>PURPOSE:</w:t>
      </w:r>
    </w:p>
    <w:p w14:paraId="63602F56" w14:textId="343F9ED9" w:rsidR="00C4042C" w:rsidRPr="00104C98" w:rsidRDefault="00C4042C" w:rsidP="00E40F84">
      <w:pPr>
        <w:pStyle w:val="BodyText"/>
      </w:pPr>
      <w:r w:rsidRPr="001504DF">
        <w:t xml:space="preserve">The purpose of this activity is to familiarize you with the Office of Investigations (OI). As a fully qualified inspector you may be assigned to work with the Office of Investigations by providing technical support. This </w:t>
      </w:r>
      <w:r w:rsidR="00522470" w:rsidRPr="00104C98">
        <w:t>SG</w:t>
      </w:r>
      <w:r w:rsidRPr="00104C98">
        <w:t xml:space="preserve"> will help you to understand the role of OI, how it functions, and what your responsibilities will be if you are assigned to assist OI during the conduct of an investigation.</w:t>
      </w:r>
    </w:p>
    <w:p w14:paraId="63602F5A" w14:textId="7C1D2A7A" w:rsidR="00C4042C" w:rsidRPr="00104C98" w:rsidRDefault="00C4042C" w:rsidP="00C479C0">
      <w:pPr>
        <w:pStyle w:val="JOURNALHeading2"/>
      </w:pPr>
      <w:r>
        <w:t xml:space="preserve">COMPETENCY </w:t>
      </w:r>
      <w:r w:rsidR="00FF2328">
        <w:rPr>
          <w:bCs w:val="0"/>
        </w:rPr>
        <w:t>AREA</w:t>
      </w:r>
      <w:r w:rsidRPr="001504DF">
        <w:rPr>
          <w:bCs w:val="0"/>
        </w:rPr>
        <w:t>:</w:t>
      </w:r>
      <w:r w:rsidRPr="001504DF">
        <w:tab/>
        <w:t>INSPECTION</w:t>
      </w:r>
      <w:r w:rsidR="00A52F2E">
        <w:br/>
      </w:r>
      <w:r w:rsidRPr="001504DF">
        <w:t>REGULATORY FRAMEWORK</w:t>
      </w:r>
    </w:p>
    <w:p w14:paraId="63602F5E" w14:textId="63BEB7D9" w:rsidR="00C4042C" w:rsidRPr="00104C98" w:rsidRDefault="00C4042C" w:rsidP="00DF5552">
      <w:pPr>
        <w:pStyle w:val="JOURNALHeading2"/>
      </w:pPr>
      <w:r w:rsidRPr="001504DF">
        <w:t>LEVEL</w:t>
      </w:r>
      <w:r w:rsidR="00C479C0">
        <w:t xml:space="preserve"> </w:t>
      </w:r>
      <w:r w:rsidRPr="001504DF">
        <w:t>OF EFFORT:</w:t>
      </w:r>
      <w:r w:rsidRPr="001504DF">
        <w:tab/>
        <w:t>1 hour</w:t>
      </w:r>
    </w:p>
    <w:p w14:paraId="111E22B9" w14:textId="77777777" w:rsidR="00C479C0" w:rsidRDefault="00C4042C" w:rsidP="00DF5552">
      <w:pPr>
        <w:pStyle w:val="JOURNALHeading2"/>
      </w:pPr>
      <w:r w:rsidRPr="001504DF">
        <w:t>REFERENCES:</w:t>
      </w:r>
    </w:p>
    <w:p w14:paraId="63602F61" w14:textId="0B822F7F" w:rsidR="00C4042C" w:rsidRPr="00104C98" w:rsidRDefault="00C4042C" w:rsidP="00A85E38">
      <w:pPr>
        <w:pStyle w:val="ListBullet2"/>
      </w:pPr>
      <w:r w:rsidRPr="00747840">
        <w:t>MD 9.8, “Organization and Functions, Office of Investigations”</w:t>
      </w:r>
    </w:p>
    <w:p w14:paraId="63602F63" w14:textId="77777777" w:rsidR="00C4042C" w:rsidRPr="00104C98" w:rsidRDefault="00C4042C" w:rsidP="00A85E38">
      <w:pPr>
        <w:pStyle w:val="ListBullet2"/>
      </w:pPr>
      <w:r w:rsidRPr="00747840">
        <w:t>Regional Guidance or Office Guidance (if applicable)</w:t>
      </w:r>
    </w:p>
    <w:p w14:paraId="63602F65" w14:textId="77777777" w:rsidR="00C4042C" w:rsidRPr="00104C98" w:rsidRDefault="00C4042C" w:rsidP="00A85E38">
      <w:pPr>
        <w:pStyle w:val="ListBullet2"/>
      </w:pPr>
      <w:r w:rsidRPr="00747840">
        <w:t xml:space="preserve">Office of Investigations Website on the NRC </w:t>
      </w:r>
      <w:r w:rsidRPr="00104C98">
        <w:t>External Website</w:t>
      </w:r>
    </w:p>
    <w:p w14:paraId="14EE948C" w14:textId="77777777" w:rsidR="00C479C0" w:rsidRDefault="00C4042C" w:rsidP="00DF5552">
      <w:pPr>
        <w:pStyle w:val="JOURNALHeading2"/>
      </w:pPr>
      <w:r w:rsidRPr="001504DF">
        <w:rPr>
          <w:bCs w:val="0"/>
        </w:rPr>
        <w:t>EVALUATION</w:t>
      </w:r>
      <w:r w:rsidR="00C479C0">
        <w:t xml:space="preserve"> </w:t>
      </w:r>
      <w:r w:rsidRPr="001504DF">
        <w:rPr>
          <w:bCs w:val="0"/>
        </w:rPr>
        <w:t>CRITERIA:</w:t>
      </w:r>
    </w:p>
    <w:p w14:paraId="63602F68" w14:textId="504D833F" w:rsidR="00C4042C" w:rsidRPr="00104C98" w:rsidRDefault="00C4042C" w:rsidP="00E40F84">
      <w:pPr>
        <w:pStyle w:val="BodyText2"/>
      </w:pPr>
      <w:r w:rsidRPr="001504DF">
        <w:t>Upon completion of this activity, you will be asked to demonstrate your understanding of the purpose and function of OI by successfully addressing the following:</w:t>
      </w:r>
    </w:p>
    <w:p w14:paraId="63602F6A" w14:textId="77777777" w:rsidR="00C4042C" w:rsidRPr="00104C98" w:rsidRDefault="00C4042C" w:rsidP="00861CC4">
      <w:pPr>
        <w:pStyle w:val="ListBullet2"/>
        <w:numPr>
          <w:ilvl w:val="0"/>
          <w:numId w:val="2"/>
        </w:numPr>
        <w:ind w:left="720"/>
      </w:pPr>
      <w:r w:rsidRPr="001504DF">
        <w:t>State the function of OI.</w:t>
      </w:r>
    </w:p>
    <w:p w14:paraId="63602F6C" w14:textId="4F6CA2FB" w:rsidR="00C4042C" w:rsidRPr="00104C98" w:rsidRDefault="00C4042C" w:rsidP="00861CC4">
      <w:pPr>
        <w:pStyle w:val="ListBullet2"/>
        <w:numPr>
          <w:ilvl w:val="0"/>
          <w:numId w:val="2"/>
        </w:numPr>
        <w:ind w:left="720"/>
      </w:pPr>
      <w:r w:rsidRPr="001504DF">
        <w:t>Describe the organizational structure of OI.</w:t>
      </w:r>
    </w:p>
    <w:p w14:paraId="63602F6E" w14:textId="77777777" w:rsidR="00C4042C" w:rsidRPr="00104C98" w:rsidRDefault="00C4042C" w:rsidP="00861CC4">
      <w:pPr>
        <w:pStyle w:val="ListBullet2"/>
        <w:numPr>
          <w:ilvl w:val="0"/>
          <w:numId w:val="2"/>
        </w:numPr>
        <w:ind w:left="720"/>
      </w:pPr>
      <w:r w:rsidRPr="001504DF">
        <w:t>Describe what your role would be in assisting OI.</w:t>
      </w:r>
    </w:p>
    <w:p w14:paraId="63602F70" w14:textId="77777777" w:rsidR="00C4042C" w:rsidRPr="00104C98" w:rsidRDefault="00C4042C" w:rsidP="00861CC4">
      <w:pPr>
        <w:pStyle w:val="ListBullet2"/>
        <w:numPr>
          <w:ilvl w:val="0"/>
          <w:numId w:val="2"/>
        </w:numPr>
        <w:ind w:left="720"/>
      </w:pPr>
      <w:r w:rsidRPr="001504DF">
        <w:t>Describe the authorities of an OI investigator.</w:t>
      </w:r>
    </w:p>
    <w:p w14:paraId="6BCF6D7A" w14:textId="4EF37BCC" w:rsidR="00C479C0" w:rsidRDefault="00C4042C" w:rsidP="00DF5552">
      <w:pPr>
        <w:pStyle w:val="JOURNALHeading2"/>
      </w:pPr>
      <w:r w:rsidRPr="001504DF">
        <w:t>TASKS:</w:t>
      </w:r>
    </w:p>
    <w:p w14:paraId="63602F73" w14:textId="4B16D957" w:rsidR="00C4042C" w:rsidRPr="00104C98" w:rsidRDefault="00C4042C" w:rsidP="00861CC4">
      <w:pPr>
        <w:pStyle w:val="ListBullet2"/>
        <w:numPr>
          <w:ilvl w:val="0"/>
          <w:numId w:val="3"/>
        </w:numPr>
        <w:ind w:left="720"/>
      </w:pPr>
      <w:r w:rsidRPr="001504DF">
        <w:t>Review MD 9.8</w:t>
      </w:r>
      <w:ins w:id="128" w:author="Author">
        <w:r w:rsidR="00050EFD">
          <w:t>, “Organization and Functions, Office of Investigations”</w:t>
        </w:r>
      </w:ins>
      <w:r w:rsidRPr="00104C98">
        <w:t>.</w:t>
      </w:r>
    </w:p>
    <w:p w14:paraId="63602F76" w14:textId="5571F410" w:rsidR="00C4042C" w:rsidRDefault="00C4042C" w:rsidP="00861CC4">
      <w:pPr>
        <w:pStyle w:val="ListBullet2"/>
        <w:numPr>
          <w:ilvl w:val="0"/>
          <w:numId w:val="3"/>
        </w:numPr>
        <w:ind w:left="720"/>
      </w:pPr>
      <w:r w:rsidRPr="001504DF">
        <w:t xml:space="preserve">Study the Office of </w:t>
      </w:r>
      <w:r w:rsidRPr="00F201A4">
        <w:t>Investigations website and associated organizational charts.</w:t>
      </w:r>
    </w:p>
    <w:p w14:paraId="63602F77" w14:textId="77777777" w:rsidR="00C4042C" w:rsidRPr="00104C98" w:rsidRDefault="00C4042C" w:rsidP="00861CC4">
      <w:pPr>
        <w:pStyle w:val="ListBullet2"/>
        <w:numPr>
          <w:ilvl w:val="0"/>
          <w:numId w:val="3"/>
        </w:numPr>
        <w:ind w:left="720"/>
      </w:pPr>
      <w:r w:rsidRPr="001504DF">
        <w:t>Meet with your supervisor or the person designated to be your resource for this activity and discuss the items listed in the Evaluation Criteria section.</w:t>
      </w:r>
    </w:p>
    <w:p w14:paraId="63602F79" w14:textId="69164279" w:rsidR="00C4042C" w:rsidRPr="00104C98" w:rsidRDefault="00C4042C" w:rsidP="00DF5552">
      <w:pPr>
        <w:pStyle w:val="JOURNALHeading2"/>
      </w:pPr>
      <w:r>
        <w:t>DOCUMENTATION:</w:t>
      </w:r>
      <w:r w:rsidR="00104C98">
        <w:tab/>
      </w:r>
      <w:r w:rsidRPr="00104C98">
        <w:t xml:space="preserve">Basic-Level Certification Signature Card Item </w:t>
      </w:r>
      <w:r w:rsidR="00522470" w:rsidRPr="00104C98">
        <w:t>SG</w:t>
      </w:r>
      <w:r w:rsidRPr="00104C98">
        <w:t>-</w:t>
      </w:r>
      <w:ins w:id="129" w:author="Author">
        <w:r w:rsidR="0019792A">
          <w:t>6</w:t>
        </w:r>
      </w:ins>
    </w:p>
    <w:p w14:paraId="63602F7E" w14:textId="64464C02" w:rsidR="00C4042C" w:rsidRPr="00104C98" w:rsidRDefault="00C4042C" w:rsidP="00A431DB">
      <w:pPr>
        <w:pStyle w:val="JournalTOPIC"/>
      </w:pPr>
      <w:bookmarkStart w:id="130" w:name="_Toc167188734"/>
      <w:r w:rsidRPr="00104C98">
        <w:t>(</w:t>
      </w:r>
      <w:r w:rsidR="00522470" w:rsidRPr="00104C98">
        <w:t>SG</w:t>
      </w:r>
      <w:r w:rsidRPr="00104C98">
        <w:t>-</w:t>
      </w:r>
      <w:ins w:id="131" w:author="Author">
        <w:r w:rsidR="00145422">
          <w:t>7</w:t>
        </w:r>
      </w:ins>
      <w:r w:rsidRPr="00104C98">
        <w:t>) Exploring the Fuel Facility Inspection Program</w:t>
      </w:r>
      <w:bookmarkEnd w:id="130"/>
    </w:p>
    <w:p w14:paraId="53A63B7A" w14:textId="77777777" w:rsidR="00AD7F04" w:rsidRDefault="00C4042C" w:rsidP="0088218D">
      <w:pPr>
        <w:pStyle w:val="JOURNALHeading2"/>
      </w:pPr>
      <w:r w:rsidRPr="00AD7F04">
        <w:t>PURPOSE:</w:t>
      </w:r>
    </w:p>
    <w:p w14:paraId="31759305" w14:textId="77777777" w:rsidR="00AA443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Style w:val="BodyTextChar"/>
        </w:rPr>
      </w:pPr>
      <w:r w:rsidRPr="00AD7F04">
        <w:rPr>
          <w:rStyle w:val="BodyTextChar"/>
        </w:rPr>
        <w:t>The purpose of this Study Guide is for you to obtain a broad overall knowledge of the fuel</w:t>
      </w:r>
    </w:p>
    <w:p w14:paraId="2F2F9AF6" w14:textId="5844FC68" w:rsidR="003E3AFA"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Style w:val="BodyTextChar"/>
        </w:rPr>
      </w:pPr>
      <w:r w:rsidRPr="00AD7F04">
        <w:rPr>
          <w:rStyle w:val="BodyTextChar"/>
        </w:rPr>
        <w:t>fabrication facility program. Upon completion of this Study Guide, you will have the necessary</w:t>
      </w:r>
    </w:p>
    <w:p w14:paraId="176C4F6D" w14:textId="15B5591E" w:rsidR="003E3AFA"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Style w:val="BodyTextChar"/>
        </w:rPr>
      </w:pPr>
      <w:r w:rsidRPr="00AD7F04">
        <w:rPr>
          <w:rStyle w:val="BodyTextChar"/>
        </w:rPr>
        <w:t>background to go into a more detailed study of the inspection program, and learn the specifics</w:t>
      </w:r>
    </w:p>
    <w:p w14:paraId="63602F80" w14:textId="204F25DD" w:rsidR="00C4042C" w:rsidRPr="00104C98" w:rsidRDefault="00C4042C" w:rsidP="004839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AD7F04">
        <w:rPr>
          <w:rStyle w:val="BodyTextChar"/>
        </w:rPr>
        <w:t>of what an inspector does, why it is done, and how it is done</w:t>
      </w:r>
      <w:r w:rsidRPr="00104C98">
        <w:rPr>
          <w:sz w:val="22"/>
          <w:szCs w:val="22"/>
        </w:rPr>
        <w:t>.</w:t>
      </w:r>
    </w:p>
    <w:p w14:paraId="63602F84" w14:textId="69BD17F1" w:rsidR="00C4042C" w:rsidRPr="00104C98" w:rsidRDefault="00C4042C" w:rsidP="0002068D">
      <w:pPr>
        <w:pStyle w:val="JOURNALHeading2"/>
      </w:pPr>
      <w:r>
        <w:t xml:space="preserve">COMPETENCY </w:t>
      </w:r>
      <w:r w:rsidR="00FF2328">
        <w:rPr>
          <w:bCs w:val="0"/>
        </w:rPr>
        <w:t>AREA</w:t>
      </w:r>
      <w:r w:rsidRPr="00AD7F04">
        <w:rPr>
          <w:bCs w:val="0"/>
        </w:rPr>
        <w:t>:</w:t>
      </w:r>
      <w:r w:rsidRPr="00AD7F04">
        <w:tab/>
        <w:t xml:space="preserve">INSPECTION </w:t>
      </w:r>
      <w:r w:rsidR="008D4BA4">
        <w:br/>
      </w:r>
      <w:r w:rsidRPr="00AD7F04">
        <w:t>REGULATORY FRAMEWORK</w:t>
      </w:r>
    </w:p>
    <w:p w14:paraId="63602F87" w14:textId="29BC4949" w:rsidR="00C4042C" w:rsidRPr="00104C98" w:rsidRDefault="00C4042C" w:rsidP="0088218D">
      <w:pPr>
        <w:pStyle w:val="JOURNALHeading2"/>
      </w:pPr>
      <w:r w:rsidRPr="00AD7F04">
        <w:t>LEVEL OF EFFORT:</w:t>
      </w:r>
      <w:r w:rsidRPr="00104C98">
        <w:tab/>
        <w:t>30 hours</w:t>
      </w:r>
    </w:p>
    <w:p w14:paraId="5EA62B4F" w14:textId="648528E9" w:rsidR="00D31AF9" w:rsidRDefault="00C4042C" w:rsidP="0088218D">
      <w:pPr>
        <w:pStyle w:val="JOURNALHeading2"/>
      </w:pPr>
      <w:r w:rsidRPr="00AD7F04">
        <w:t>REFERENCES:</w:t>
      </w:r>
    </w:p>
    <w:p w14:paraId="63602F89" w14:textId="033F7196" w:rsidR="00C4042C" w:rsidRPr="00104C98" w:rsidRDefault="00C4042C" w:rsidP="00A85E38">
      <w:pPr>
        <w:pStyle w:val="ListBullet2"/>
      </w:pPr>
      <w:r w:rsidRPr="00AD7F04">
        <w:t>IMC 2600, “Fuel Cycle Facility Operational Safety and Safeguards Inspection Program”</w:t>
      </w:r>
    </w:p>
    <w:p w14:paraId="63602F8D" w14:textId="03BC4BCC" w:rsidR="00C4042C" w:rsidRPr="00104C98" w:rsidRDefault="00C4042C" w:rsidP="00A85E38">
      <w:pPr>
        <w:pStyle w:val="ListBullet2"/>
      </w:pPr>
      <w:r w:rsidRPr="00AD7F04">
        <w:t>IMC 2601, “</w:t>
      </w:r>
      <w:ins w:id="132" w:author="Author">
        <w:r w:rsidR="00B01036">
          <w:t>Reactive Inspection Decision Making Process for Fuel Facilities</w:t>
        </w:r>
      </w:ins>
      <w:r w:rsidRPr="00104C98">
        <w:t>”</w:t>
      </w:r>
    </w:p>
    <w:p w14:paraId="63602F8F" w14:textId="77777777" w:rsidR="00C4042C" w:rsidRPr="00104C98" w:rsidRDefault="00C4042C" w:rsidP="00A85E38">
      <w:pPr>
        <w:pStyle w:val="ListBullet2"/>
      </w:pPr>
      <w:r w:rsidRPr="00AD7F04">
        <w:t>IMC 2604, “Licensee Performance Review”</w:t>
      </w:r>
    </w:p>
    <w:p w14:paraId="63602F93" w14:textId="77777777" w:rsidR="00C4042C" w:rsidRPr="00104C98" w:rsidRDefault="00C4042C" w:rsidP="00A85E38">
      <w:pPr>
        <w:pStyle w:val="ListBullet2"/>
      </w:pPr>
      <w:r w:rsidRPr="00AD7F04">
        <w:t>IMC 2681, “Physical Protection and Transport of SNM and Irradiated Fuel Inspections of Fuel Facilities”</w:t>
      </w:r>
    </w:p>
    <w:p w14:paraId="63602F95" w14:textId="4B909683" w:rsidR="00C4042C" w:rsidRDefault="00C4042C" w:rsidP="00A85E38">
      <w:pPr>
        <w:pStyle w:val="ListBullet2"/>
        <w:rPr>
          <w:ins w:id="133" w:author="Author"/>
        </w:rPr>
      </w:pPr>
      <w:r w:rsidRPr="00AD7F04">
        <w:t>IMC 2683, “MC&amp;A Inspection of Fuel Cycle Facilities”</w:t>
      </w:r>
    </w:p>
    <w:p w14:paraId="04EB092B" w14:textId="311873A7" w:rsidR="0050341D" w:rsidRDefault="0050341D" w:rsidP="00A85E38">
      <w:pPr>
        <w:pStyle w:val="ListBullet2"/>
        <w:rPr>
          <w:ins w:id="134" w:author="Author"/>
        </w:rPr>
      </w:pPr>
      <w:ins w:id="135" w:author="Author">
        <w:r w:rsidRPr="00AD7F04">
          <w:t>IMC 0616, “Fuel Cycle Safety and Safeguards Inspection Reports”</w:t>
        </w:r>
      </w:ins>
    </w:p>
    <w:p w14:paraId="12198C03" w14:textId="08D30932" w:rsidR="0050341D" w:rsidRDefault="0050341D" w:rsidP="00A85E38">
      <w:pPr>
        <w:pStyle w:val="ListBullet2"/>
        <w:rPr>
          <w:ins w:id="136" w:author="Author"/>
        </w:rPr>
      </w:pPr>
      <w:ins w:id="137" w:author="Author">
        <w:r w:rsidRPr="00AD7F04">
          <w:t>IMC 0620, “Inspection Documents and Records”</w:t>
        </w:r>
      </w:ins>
    </w:p>
    <w:p w14:paraId="23148122" w14:textId="349A98BE" w:rsidR="0050341D" w:rsidRDefault="0050341D" w:rsidP="00A85E38">
      <w:pPr>
        <w:pStyle w:val="ListBullet2"/>
        <w:rPr>
          <w:ins w:id="138" w:author="Author"/>
        </w:rPr>
      </w:pPr>
      <w:ins w:id="139" w:author="Author">
        <w:r w:rsidRPr="00AD7F04">
          <w:t>IMC 0330, “Guidance for NRC Review of Licensee Draft Documents”</w:t>
        </w:r>
      </w:ins>
    </w:p>
    <w:p w14:paraId="4A205D74" w14:textId="3B45F7E4" w:rsidR="0050341D" w:rsidRDefault="0050341D" w:rsidP="00A85E38">
      <w:pPr>
        <w:pStyle w:val="ListBullet2"/>
        <w:rPr>
          <w:ins w:id="140" w:author="Author"/>
        </w:rPr>
      </w:pPr>
      <w:ins w:id="141" w:author="Author">
        <w:r w:rsidRPr="00AD7F04">
          <w:t xml:space="preserve">NRC external website – Fuel Cycle Facilities </w:t>
        </w:r>
        <w:r w:rsidRPr="0050341D">
          <w:t>https://www.nrc.gov/materials/fuel-cycle-fac.html</w:t>
        </w:r>
      </w:ins>
    </w:p>
    <w:p w14:paraId="2E160454" w14:textId="3BADECA2" w:rsidR="55BE5779" w:rsidRDefault="09D07CF9" w:rsidP="00A85E38">
      <w:pPr>
        <w:pStyle w:val="ListBullet2"/>
        <w:rPr>
          <w:ins w:id="142" w:author="Author"/>
        </w:rPr>
      </w:pPr>
      <w:ins w:id="143" w:author="Author">
        <w:r>
          <w:t>Regional Guidance or Office Guidance (if applicable)</w:t>
        </w:r>
      </w:ins>
    </w:p>
    <w:p w14:paraId="1813D55A" w14:textId="35231D7F" w:rsidR="2BE4E598" w:rsidRDefault="2BE4E598" w:rsidP="00A85E38">
      <w:pPr>
        <w:pStyle w:val="ListBullet2"/>
        <w:rPr>
          <w:rFonts w:eastAsia="Calibri"/>
        </w:rPr>
      </w:pPr>
      <w:ins w:id="144" w:author="Author">
        <w:r w:rsidRPr="4F15E3DC">
          <w:rPr>
            <w:rFonts w:eastAsia="Calibri"/>
          </w:rPr>
          <w:t>IP 88020</w:t>
        </w:r>
        <w:r w:rsidR="004B39EF">
          <w:rPr>
            <w:rFonts w:eastAsia="Calibri"/>
          </w:rPr>
          <w:t>,</w:t>
        </w:r>
        <w:r w:rsidRPr="4F15E3DC">
          <w:rPr>
            <w:rFonts w:eastAsia="Calibri"/>
          </w:rPr>
          <w:t xml:space="preserve"> </w:t>
        </w:r>
        <w:r w:rsidR="004B39EF">
          <w:rPr>
            <w:rFonts w:eastAsia="Calibri"/>
          </w:rPr>
          <w:t>“</w:t>
        </w:r>
        <w:r w:rsidRPr="4F15E3DC">
          <w:rPr>
            <w:rFonts w:eastAsia="Calibri"/>
          </w:rPr>
          <w:t>Operational Safety</w:t>
        </w:r>
        <w:r w:rsidR="004B39EF">
          <w:rPr>
            <w:rFonts w:eastAsia="Calibri"/>
          </w:rPr>
          <w:t>”</w:t>
        </w:r>
      </w:ins>
    </w:p>
    <w:p w14:paraId="65292E6B" w14:textId="77777777" w:rsidR="00D31AF9" w:rsidRDefault="00C4042C" w:rsidP="0088218D">
      <w:pPr>
        <w:pStyle w:val="JOURNALHeading2"/>
      </w:pPr>
      <w:r w:rsidRPr="00AD7F04">
        <w:rPr>
          <w:bCs w:val="0"/>
        </w:rPr>
        <w:t>EVALUATION</w:t>
      </w:r>
      <w:r w:rsidR="00D31AF9">
        <w:t xml:space="preserve"> </w:t>
      </w:r>
      <w:r w:rsidRPr="00AD7F04">
        <w:rPr>
          <w:bCs w:val="0"/>
        </w:rPr>
        <w:t>CRITERIA:</w:t>
      </w:r>
    </w:p>
    <w:p w14:paraId="63602FA2" w14:textId="692896E2" w:rsidR="00C4042C" w:rsidRPr="00104C98" w:rsidRDefault="00C4042C" w:rsidP="006B5CD8">
      <w:pPr>
        <w:pStyle w:val="BodyText2"/>
      </w:pPr>
      <w:r w:rsidRPr="00AD7F04">
        <w:t>After completing this Study Guide, you will demonstrate your understanding of the fuel facility inspection program by successfully doing the following:</w:t>
      </w:r>
    </w:p>
    <w:p w14:paraId="63602FA4" w14:textId="5B4BBEC8" w:rsidR="00C4042C" w:rsidRPr="00104C98" w:rsidRDefault="00C4042C" w:rsidP="00A85E38">
      <w:pPr>
        <w:pStyle w:val="ListBullet2"/>
      </w:pPr>
      <w:r w:rsidRPr="00AD7F04">
        <w:t xml:space="preserve">State when the NRC starts implementing the operating inspection program at a site, and how long </w:t>
      </w:r>
      <w:r w:rsidRPr="00104C98">
        <w:t>it remains in effect.</w:t>
      </w:r>
    </w:p>
    <w:p w14:paraId="63602FA6" w14:textId="299152B1" w:rsidR="00C4042C" w:rsidRPr="00104C98" w:rsidRDefault="00C4042C" w:rsidP="00A85E38">
      <w:pPr>
        <w:pStyle w:val="ListBullet2"/>
      </w:pPr>
      <w:r>
        <w:t xml:space="preserve">State the </w:t>
      </w:r>
      <w:ins w:id="145" w:author="Author">
        <w:r w:rsidR="52B3C627">
          <w:t>five</w:t>
        </w:r>
      </w:ins>
      <w:r>
        <w:t xml:space="preserve"> major program elements of the fuel facility inspection program and their specific functions. Identify how often resources are assigned to each program element.</w:t>
      </w:r>
    </w:p>
    <w:p w14:paraId="63602FA8" w14:textId="77777777" w:rsidR="00C4042C" w:rsidRPr="00104C98" w:rsidRDefault="00C4042C" w:rsidP="00A85E38">
      <w:pPr>
        <w:pStyle w:val="ListBullet2"/>
      </w:pPr>
      <w:r w:rsidRPr="00AD7F04">
        <w:t>State the criteria for declaring that an inspection is complete.</w:t>
      </w:r>
    </w:p>
    <w:p w14:paraId="63602FAA" w14:textId="19115346" w:rsidR="00C4042C" w:rsidRPr="00104C98" w:rsidRDefault="00C4042C" w:rsidP="00A85E38">
      <w:pPr>
        <w:pStyle w:val="ListBullet2"/>
      </w:pPr>
      <w:r w:rsidRPr="00AD7F04">
        <w:t>State the purpose of providing an inspection</w:t>
      </w:r>
      <w:ins w:id="146" w:author="Author">
        <w:r w:rsidR="00E00318">
          <w:noBreakHyphen/>
        </w:r>
      </w:ins>
      <w:r w:rsidRPr="00AD7F04">
        <w:t>hours estimate in each procedure.</w:t>
      </w:r>
    </w:p>
    <w:p w14:paraId="63602FAC" w14:textId="77777777" w:rsidR="00C4042C" w:rsidRPr="00104C98" w:rsidRDefault="00C4042C" w:rsidP="00A85E38">
      <w:pPr>
        <w:pStyle w:val="ListBullet2"/>
      </w:pPr>
      <w:r w:rsidRPr="00AD7F04">
        <w:t>State the purpose and content of inspection reports.</w:t>
      </w:r>
    </w:p>
    <w:p w14:paraId="63602FAE" w14:textId="77777777" w:rsidR="00C4042C" w:rsidRPr="00104C98" w:rsidRDefault="00C4042C" w:rsidP="00A85E38">
      <w:pPr>
        <w:pStyle w:val="ListBullet2"/>
      </w:pPr>
      <w:r w:rsidRPr="00AD7F04">
        <w:t>State the general policy regarding an inspector's review and handling of non-NRC generated documents.</w:t>
      </w:r>
    </w:p>
    <w:p w14:paraId="63602FB1" w14:textId="41702D7C" w:rsidR="00C4042C" w:rsidRPr="006B5CD8" w:rsidRDefault="00C4042C" w:rsidP="00A85E38">
      <w:pPr>
        <w:pStyle w:val="ListBullet2"/>
      </w:pPr>
      <w:r w:rsidRPr="00AD7F04">
        <w:t>State the policy for announced and unannounced inspections and for controlling major inspection activities at a licensee's site.</w:t>
      </w:r>
    </w:p>
    <w:p w14:paraId="63602FB2" w14:textId="2FE7D7CA" w:rsidR="00C4042C" w:rsidRPr="00104C98" w:rsidRDefault="00C4042C" w:rsidP="00A85E38">
      <w:pPr>
        <w:pStyle w:val="ListBullet2"/>
      </w:pPr>
      <w:r>
        <w:t>Describe in general terms the implementation of the NRC's fuel facility assessment program</w:t>
      </w:r>
      <w:ins w:id="147" w:author="Author">
        <w:r w:rsidR="1CEEFBFF">
          <w:t xml:space="preserve"> (LPR)</w:t>
        </w:r>
      </w:ins>
      <w:r>
        <w:t>.</w:t>
      </w:r>
    </w:p>
    <w:p w14:paraId="6022200C" w14:textId="388C719F" w:rsidR="000012CD" w:rsidRDefault="000012CD" w:rsidP="003A428D">
      <w:pPr>
        <w:pStyle w:val="BoxBodytext3"/>
        <w:ind w:left="1440" w:hanging="720"/>
      </w:pPr>
      <w:r w:rsidRPr="00104C98">
        <w:t>NOTE:</w:t>
      </w:r>
      <w:r w:rsidR="003A428D">
        <w:t xml:space="preserve"> </w:t>
      </w:r>
      <w:r w:rsidRPr="00104C98">
        <w:t xml:space="preserve">All inspection documents identified below can be obtained from the </w:t>
      </w:r>
      <w:ins w:id="148" w:author="Author">
        <w:r w:rsidRPr="0061139C">
          <w:t xml:space="preserve">Document Collections section of the NRC Library on the public </w:t>
        </w:r>
      </w:ins>
      <w:r w:rsidRPr="00104C98">
        <w:t>NRC’s Website.</w:t>
      </w:r>
      <w:ins w:id="149" w:author="Author">
        <w:r>
          <w:t xml:space="preserve"> (</w:t>
        </w:r>
        <w:r w:rsidRPr="00734EBD">
          <w:t>https://www.nrc.gov/reading-rm/doc-collections/index.html</w:t>
        </w:r>
        <w:r>
          <w:t>)</w:t>
        </w:r>
      </w:ins>
    </w:p>
    <w:p w14:paraId="68D6E470" w14:textId="28DA775E" w:rsidR="00D31AF9" w:rsidRDefault="00C4042C" w:rsidP="0088218D">
      <w:pPr>
        <w:pStyle w:val="JOURNALHeading2"/>
      </w:pPr>
      <w:r w:rsidRPr="00AD7F04">
        <w:t>TASKS:</w:t>
      </w:r>
    </w:p>
    <w:p w14:paraId="63602FB5" w14:textId="29925AF8" w:rsidR="00C4042C" w:rsidRPr="00104C98" w:rsidRDefault="00C4042C" w:rsidP="00A85E38">
      <w:pPr>
        <w:pStyle w:val="ListBullet2"/>
      </w:pPr>
      <w:r w:rsidRPr="00AD7F04">
        <w:t xml:space="preserve">Locate the referenced IMCs. Read each in </w:t>
      </w:r>
      <w:r w:rsidRPr="00104C98">
        <w:t>detail and scan the appendices to become aware of the organization of the inspection program including its major parts.</w:t>
      </w:r>
    </w:p>
    <w:p w14:paraId="63602FB7" w14:textId="77777777" w:rsidR="00C4042C" w:rsidRPr="00104C98" w:rsidRDefault="00C4042C" w:rsidP="00A85E38">
      <w:pPr>
        <w:pStyle w:val="ListBullet2"/>
      </w:pPr>
      <w:r w:rsidRPr="00AD7F04">
        <w:t xml:space="preserve">Locate IMC 0616, “Fuel Cycle Safety and Safeguards Inspection Reports.” Read the manual chapter to obtain a general understanding of the objectives of an inspection report; become familiar with the terminology, definitions, and the </w:t>
      </w:r>
      <w:r w:rsidRPr="00104C98">
        <w:t>format of an inspection report; and have a general understanding of how inspection “findings” are addressed.</w:t>
      </w:r>
    </w:p>
    <w:p w14:paraId="63602FBA" w14:textId="3B6E0E6F" w:rsidR="00C4042C" w:rsidRPr="00104C98" w:rsidRDefault="00C4042C" w:rsidP="00A85E38">
      <w:pPr>
        <w:pStyle w:val="ListBullet2"/>
      </w:pPr>
      <w:r w:rsidRPr="00AD7F04">
        <w:t xml:space="preserve">Locate IMC 0330, “Guidance </w:t>
      </w:r>
      <w:ins w:id="150" w:author="Author">
        <w:r w:rsidR="003E58A1" w:rsidRPr="00104C98">
          <w:t>for</w:t>
        </w:r>
      </w:ins>
      <w:r w:rsidRPr="00104C98">
        <w:t xml:space="preserve"> NRC Review of Licensee Draft Documents” and IMC 0620, “Inspection Documents and Records.” </w:t>
      </w:r>
      <w:r w:rsidRPr="00AD7F04">
        <w:t>Scan the two manual chapters to obtain a general knowledge of the types of documents that will be encountered during an inspection and the NRC policy regarding how these documents should be handled.</w:t>
      </w:r>
    </w:p>
    <w:p w14:paraId="63602FBE" w14:textId="77777777" w:rsidR="00C4042C" w:rsidRPr="00104C98" w:rsidRDefault="00C4042C" w:rsidP="00A85E38">
      <w:pPr>
        <w:pStyle w:val="ListBullet2"/>
      </w:pPr>
      <w:r>
        <w:t>Meet with your supervisor or the person designated to be your resource for this activity and discuss the items listed in the Evaluation Criteria section.</w:t>
      </w:r>
    </w:p>
    <w:p w14:paraId="63602FC0" w14:textId="37A98518" w:rsidR="00FF1E50" w:rsidRDefault="00C4042C" w:rsidP="0088218D">
      <w:pPr>
        <w:pStyle w:val="JOURNALHeading2"/>
        <w:rPr>
          <w:ins w:id="151" w:author="Author"/>
        </w:rPr>
      </w:pPr>
      <w:r w:rsidRPr="00AD7F04">
        <w:t>DOCUMENTATION:</w:t>
      </w:r>
      <w:r w:rsidR="00104C98" w:rsidRPr="00AD7F04">
        <w:tab/>
      </w:r>
      <w:r w:rsidRPr="00104C98">
        <w:t xml:space="preserve">Basic-Level Certification Signature Card Item </w:t>
      </w:r>
      <w:r w:rsidR="00522470" w:rsidRPr="00104C98">
        <w:t>SG</w:t>
      </w:r>
      <w:r w:rsidRPr="00104C98">
        <w:t>-</w:t>
      </w:r>
      <w:ins w:id="152" w:author="Author">
        <w:r w:rsidR="0019792A">
          <w:t>7</w:t>
        </w:r>
      </w:ins>
    </w:p>
    <w:p w14:paraId="63602FDD" w14:textId="7FE4F373" w:rsidR="00C4042C" w:rsidRPr="00104C98" w:rsidRDefault="00C4042C" w:rsidP="00C96329">
      <w:pPr>
        <w:pStyle w:val="JournalTOPIC"/>
      </w:pPr>
      <w:bookmarkStart w:id="153" w:name="_Toc167188735"/>
      <w:r w:rsidRPr="00104C98">
        <w:t>(</w:t>
      </w:r>
      <w:r w:rsidR="00522470" w:rsidRPr="00104C98">
        <w:t>SG</w:t>
      </w:r>
      <w:r w:rsidRPr="00104C98">
        <w:t>-</w:t>
      </w:r>
      <w:ins w:id="154" w:author="Author">
        <w:r w:rsidR="000F093B">
          <w:t>8</w:t>
        </w:r>
      </w:ins>
      <w:r w:rsidRPr="00104C98">
        <w:t xml:space="preserve">) </w:t>
      </w:r>
      <w:r w:rsidR="00C05AC4" w:rsidRPr="00104C98">
        <w:t xml:space="preserve">Incident Inspection Team (IIT) Activities, </w:t>
      </w:r>
      <w:r w:rsidRPr="00104C98">
        <w:t>Augmented Inspection Team (AIT),</w:t>
      </w:r>
      <w:r w:rsidR="004B4A02">
        <w:br/>
      </w:r>
      <w:r w:rsidRPr="00104C98">
        <w:t xml:space="preserve"> </w:t>
      </w:r>
      <w:r w:rsidR="00C05AC4" w:rsidRPr="00104C98">
        <w:t xml:space="preserve">and </w:t>
      </w:r>
      <w:r w:rsidRPr="00104C98">
        <w:t>Special Inspection Team (SIT)</w:t>
      </w:r>
      <w:bookmarkEnd w:id="153"/>
    </w:p>
    <w:p w14:paraId="02BEEB02" w14:textId="63091DDE" w:rsidR="00C96329" w:rsidRPr="00C96329" w:rsidRDefault="00C4042C" w:rsidP="00315341">
      <w:pPr>
        <w:pStyle w:val="JOURNALHeading2"/>
        <w:rPr>
          <w:bCs w:val="0"/>
        </w:rPr>
      </w:pPr>
      <w:r w:rsidRPr="00C96329">
        <w:t>PURPOSE:</w:t>
      </w:r>
    </w:p>
    <w:p w14:paraId="63602FDF" w14:textId="0D5C6DA1" w:rsidR="00C4042C" w:rsidRPr="00104C98" w:rsidRDefault="00C4042C" w:rsidP="00C96329">
      <w:pPr>
        <w:pStyle w:val="BodyText"/>
      </w:pPr>
      <w:r w:rsidRPr="00C96329">
        <w:t xml:space="preserve">The purpose of this activity is to familiarize you with the actions taken by the NRC in response to incidents that do not require activation of the NRC Incident Response Plan. As a fully qualified inspector, you may be assigned to an </w:t>
      </w:r>
      <w:r w:rsidR="00C05AC4" w:rsidRPr="00104C98">
        <w:t>I</w:t>
      </w:r>
      <w:r w:rsidRPr="00104C98">
        <w:t xml:space="preserve">IT, </w:t>
      </w:r>
      <w:r w:rsidR="00C05AC4" w:rsidRPr="00104C98">
        <w:t>A</w:t>
      </w:r>
      <w:r w:rsidRPr="00104C98">
        <w:t xml:space="preserve">IT or </w:t>
      </w:r>
      <w:r w:rsidR="00C05AC4" w:rsidRPr="00104C98">
        <w:t>S</w:t>
      </w:r>
      <w:r w:rsidRPr="00104C98">
        <w:t xml:space="preserve">IT inspection activity. This </w:t>
      </w:r>
      <w:r w:rsidR="00522470" w:rsidRPr="00104C98">
        <w:t>SG</w:t>
      </w:r>
      <w:r w:rsidRPr="00104C98">
        <w:t xml:space="preserve"> will help you to understand how the NRC implements this program, what your responsibilities will be if you are assigned to a team, what the differences are between an </w:t>
      </w:r>
      <w:r w:rsidR="00C05AC4" w:rsidRPr="00104C98">
        <w:t>I</w:t>
      </w:r>
      <w:r w:rsidRPr="00104C98">
        <w:t xml:space="preserve">IT, </w:t>
      </w:r>
      <w:r w:rsidR="00C05AC4" w:rsidRPr="00104C98">
        <w:t>A</w:t>
      </w:r>
      <w:r w:rsidRPr="00104C98">
        <w:t xml:space="preserve">IT and an </w:t>
      </w:r>
      <w:r w:rsidR="00C05AC4" w:rsidRPr="00104C98">
        <w:t>S</w:t>
      </w:r>
      <w:r w:rsidRPr="00104C98">
        <w:t>IT, and how this program differs from the NRC Incident Response Program.</w:t>
      </w:r>
    </w:p>
    <w:p w14:paraId="63602FE2" w14:textId="183BEE8B" w:rsidR="00C4042C" w:rsidRPr="00104C98" w:rsidRDefault="00C4042C" w:rsidP="00315341">
      <w:pPr>
        <w:pStyle w:val="JOURNALHeading2"/>
      </w:pPr>
      <w:r w:rsidRPr="00C96329">
        <w:t>COMPETENCY AREA:</w:t>
      </w:r>
      <w:r w:rsidRPr="00C96329">
        <w:tab/>
        <w:t>INSPECTION</w:t>
      </w:r>
    </w:p>
    <w:p w14:paraId="63602FE5" w14:textId="5D3DFBDF" w:rsidR="00C4042C" w:rsidRPr="00104C98" w:rsidRDefault="00C4042C" w:rsidP="00315341">
      <w:pPr>
        <w:pStyle w:val="JOURNALHeading2"/>
      </w:pPr>
      <w:r w:rsidRPr="00C96329">
        <w:t>LEVEL OF EFFORT:</w:t>
      </w:r>
      <w:r w:rsidRPr="00C96329">
        <w:tab/>
        <w:t>6 hours</w:t>
      </w:r>
    </w:p>
    <w:p w14:paraId="1CC958C3" w14:textId="77777777" w:rsidR="000F0C02" w:rsidRDefault="00C4042C" w:rsidP="00315341">
      <w:pPr>
        <w:pStyle w:val="JOURNALHeading2"/>
      </w:pPr>
      <w:r w:rsidRPr="00C96329">
        <w:t>REFERENCES:</w:t>
      </w:r>
    </w:p>
    <w:p w14:paraId="63602FE7" w14:textId="379A9860" w:rsidR="00C4042C" w:rsidRPr="00104C98" w:rsidRDefault="00C4042C" w:rsidP="00A85E38">
      <w:pPr>
        <w:pStyle w:val="ListBullet2"/>
      </w:pPr>
      <w:r w:rsidRPr="00C96329">
        <w:t xml:space="preserve">Regional Guidance or Office </w:t>
      </w:r>
      <w:r w:rsidRPr="00104C98">
        <w:t>Guidance (if applicable)</w:t>
      </w:r>
    </w:p>
    <w:p w14:paraId="5033B54B" w14:textId="51525288" w:rsidR="008A287D" w:rsidRPr="008A287D" w:rsidRDefault="00C05AC4" w:rsidP="00A85E38">
      <w:pPr>
        <w:pStyle w:val="ListBullet2"/>
      </w:pPr>
      <w:r w:rsidRPr="00C96329">
        <w:t>MD 8.3, “NRC Incident Investigation Program”</w:t>
      </w:r>
    </w:p>
    <w:p w14:paraId="63602FEB" w14:textId="77777777" w:rsidR="00C4042C" w:rsidRPr="00104C98" w:rsidRDefault="00C05AC4" w:rsidP="00A85E38">
      <w:pPr>
        <w:pStyle w:val="ListBullet2"/>
      </w:pPr>
      <w:r w:rsidRPr="00C96329">
        <w:t xml:space="preserve">Inspection </w:t>
      </w:r>
      <w:r w:rsidR="00C4042C" w:rsidRPr="00104C98">
        <w:t>Procedure (IP) 93800, “Augmented Team Inspection”</w:t>
      </w:r>
    </w:p>
    <w:p w14:paraId="63602FED" w14:textId="77777777" w:rsidR="00C05AC4" w:rsidRPr="00104C98" w:rsidRDefault="00C05AC4" w:rsidP="00A85E38">
      <w:pPr>
        <w:pStyle w:val="ListBullet2"/>
      </w:pPr>
      <w:r w:rsidRPr="00C96329">
        <w:t>IP 93812, “Special Inspection”</w:t>
      </w:r>
    </w:p>
    <w:p w14:paraId="06C4F4E1" w14:textId="77777777" w:rsidR="000F0C02" w:rsidRDefault="00C4042C" w:rsidP="00315341">
      <w:pPr>
        <w:pStyle w:val="JOURNALHeading2"/>
      </w:pPr>
      <w:r w:rsidRPr="00C96329">
        <w:rPr>
          <w:bCs w:val="0"/>
        </w:rPr>
        <w:t>EVALUATION</w:t>
      </w:r>
      <w:r w:rsidR="000F0C02">
        <w:t xml:space="preserve"> </w:t>
      </w:r>
      <w:r w:rsidRPr="00C96329">
        <w:rPr>
          <w:bCs w:val="0"/>
        </w:rPr>
        <w:t>CRITERIA:</w:t>
      </w:r>
    </w:p>
    <w:p w14:paraId="63602FF0" w14:textId="5A68EFD0" w:rsidR="00C4042C" w:rsidRPr="00104C98" w:rsidRDefault="00C4042C" w:rsidP="00824043">
      <w:pPr>
        <w:pStyle w:val="BodyText2"/>
      </w:pPr>
      <w:r w:rsidRPr="00C96329">
        <w:t xml:space="preserve">Upon completion of this activity, you will be asked to demonstrate your understanding of the NRC’s </w:t>
      </w:r>
      <w:r w:rsidR="00C05AC4" w:rsidRPr="00104C98">
        <w:t>IIT</w:t>
      </w:r>
      <w:r w:rsidRPr="00104C98">
        <w:t xml:space="preserve">, </w:t>
      </w:r>
      <w:r w:rsidR="00C05AC4" w:rsidRPr="00104C98">
        <w:t>A</w:t>
      </w:r>
      <w:r w:rsidRPr="00104C98">
        <w:t xml:space="preserve">IT and </w:t>
      </w:r>
      <w:r w:rsidR="00C05AC4" w:rsidRPr="00104C98">
        <w:t>S</w:t>
      </w:r>
      <w:r w:rsidRPr="00104C98">
        <w:t>IT inspection activities by successfully addressing the following:</w:t>
      </w:r>
    </w:p>
    <w:p w14:paraId="63602FF2" w14:textId="77777777" w:rsidR="00C4042C" w:rsidRPr="00104C98" w:rsidRDefault="00C4042C" w:rsidP="00A85E38">
      <w:pPr>
        <w:pStyle w:val="ListBullet2"/>
      </w:pPr>
      <w:r w:rsidRPr="00C96329">
        <w:t>State the purpose of the NRC’s Incident Investigation Program.</w:t>
      </w:r>
    </w:p>
    <w:p w14:paraId="63602FF4" w14:textId="77777777" w:rsidR="00C4042C" w:rsidRPr="00104C98" w:rsidRDefault="00C4042C" w:rsidP="00A85E38">
      <w:pPr>
        <w:pStyle w:val="ListBullet2"/>
      </w:pPr>
      <w:r w:rsidRPr="00C96329">
        <w:t>Describe what a</w:t>
      </w:r>
      <w:r w:rsidR="00C05AC4" w:rsidRPr="00104C98">
        <w:t>n</w:t>
      </w:r>
      <w:r w:rsidRPr="00104C98">
        <w:t xml:space="preserve"> </w:t>
      </w:r>
      <w:r w:rsidR="00C05AC4" w:rsidRPr="00104C98">
        <w:t>I</w:t>
      </w:r>
      <w:r w:rsidRPr="00104C98">
        <w:t>IT is and its purpose.</w:t>
      </w:r>
    </w:p>
    <w:p w14:paraId="63602FF6" w14:textId="77777777" w:rsidR="00C4042C" w:rsidRPr="00104C98" w:rsidRDefault="00C4042C" w:rsidP="00A85E38">
      <w:pPr>
        <w:pStyle w:val="ListBullet2"/>
      </w:pPr>
      <w:r w:rsidRPr="00C96329">
        <w:t xml:space="preserve">Describe what an </w:t>
      </w:r>
      <w:r w:rsidR="00C05AC4" w:rsidRPr="00104C98">
        <w:t>A</w:t>
      </w:r>
      <w:r w:rsidRPr="00104C98">
        <w:t>IT is and its purpose.</w:t>
      </w:r>
    </w:p>
    <w:p w14:paraId="63602FF8" w14:textId="77777777" w:rsidR="00C4042C" w:rsidRPr="00104C98" w:rsidRDefault="00C4042C" w:rsidP="00A85E38">
      <w:pPr>
        <w:pStyle w:val="ListBullet2"/>
      </w:pPr>
      <w:r w:rsidRPr="00C96329">
        <w:t xml:space="preserve">Describe what a </w:t>
      </w:r>
      <w:r w:rsidR="00C05AC4" w:rsidRPr="00104C98">
        <w:t>S</w:t>
      </w:r>
      <w:r w:rsidRPr="00104C98">
        <w:t>IT is and its purpose.</w:t>
      </w:r>
    </w:p>
    <w:p w14:paraId="63602FFB" w14:textId="77640906" w:rsidR="00C4042C" w:rsidRPr="00293EDB" w:rsidRDefault="00C4042C" w:rsidP="00A85E38">
      <w:pPr>
        <w:pStyle w:val="ListBullet2"/>
      </w:pPr>
      <w:r w:rsidRPr="00C96329">
        <w:t>Describe how the Incident Investigation Program is different than the Incident Response Program.</w:t>
      </w:r>
    </w:p>
    <w:p w14:paraId="5741FAA9" w14:textId="13A59EE7" w:rsidR="000F0C02" w:rsidRDefault="00C4042C" w:rsidP="00315341">
      <w:pPr>
        <w:pStyle w:val="JOURNALHeading2"/>
      </w:pPr>
      <w:r w:rsidRPr="00C96329">
        <w:t>TASKS:</w:t>
      </w:r>
    </w:p>
    <w:p w14:paraId="63602FFD" w14:textId="221595BA" w:rsidR="00C4042C" w:rsidRPr="00104C98" w:rsidRDefault="00C4042C" w:rsidP="00A85E38">
      <w:pPr>
        <w:pStyle w:val="ListBullet2"/>
      </w:pPr>
      <w:r w:rsidRPr="00C96329">
        <w:t xml:space="preserve">Review MD 8.3. MDs can be </w:t>
      </w:r>
      <w:r w:rsidRPr="00104C98">
        <w:t>found on the NRC Internal Website.</w:t>
      </w:r>
    </w:p>
    <w:p w14:paraId="63602FFF" w14:textId="553144C7" w:rsidR="00C4042C" w:rsidRPr="00104C98" w:rsidRDefault="00C4042C" w:rsidP="00A85E38">
      <w:pPr>
        <w:pStyle w:val="ListBullet2"/>
      </w:pPr>
      <w:r w:rsidRPr="00C96329">
        <w:t>Explore all aspects of the Incident Investigation Program presented on the NRC’s Internal Website.</w:t>
      </w:r>
    </w:p>
    <w:p w14:paraId="63603001" w14:textId="77777777" w:rsidR="00C4042C" w:rsidRPr="00104C98" w:rsidRDefault="00C4042C" w:rsidP="00A85E38">
      <w:pPr>
        <w:pStyle w:val="ListBullet2"/>
      </w:pPr>
      <w:r w:rsidRPr="00C96329">
        <w:t xml:space="preserve">Review your Region’s or Office’s guidance on </w:t>
      </w:r>
      <w:r w:rsidR="00C05AC4" w:rsidRPr="00104C98">
        <w:t>I</w:t>
      </w:r>
      <w:r w:rsidRPr="00104C98">
        <w:t xml:space="preserve">IT, </w:t>
      </w:r>
      <w:r w:rsidR="00C05AC4" w:rsidRPr="00104C98">
        <w:t>A</w:t>
      </w:r>
      <w:r w:rsidRPr="00104C98">
        <w:t xml:space="preserve">IT and </w:t>
      </w:r>
      <w:r w:rsidR="00C05AC4" w:rsidRPr="00104C98">
        <w:t>A</w:t>
      </w:r>
      <w:r w:rsidRPr="00104C98">
        <w:t>IT activities.</w:t>
      </w:r>
    </w:p>
    <w:p w14:paraId="63603003" w14:textId="2DE66DDD" w:rsidR="00C4042C" w:rsidRPr="00104C98" w:rsidRDefault="00C4042C" w:rsidP="00A85E38">
      <w:pPr>
        <w:pStyle w:val="ListBullet2"/>
      </w:pPr>
      <w:r w:rsidRPr="00C96329">
        <w:t xml:space="preserve">Meet with your supervisor, or the </w:t>
      </w:r>
      <w:r w:rsidRPr="00104C98">
        <w:t>person designated to be your resource for this activity and discuss the answers to the questions listed under the Evaluation Criteria.</w:t>
      </w:r>
    </w:p>
    <w:p w14:paraId="55065FBE" w14:textId="77777777" w:rsidR="00824043" w:rsidRDefault="00C4042C" w:rsidP="00315341">
      <w:pPr>
        <w:pStyle w:val="JOURNALHeading2"/>
      </w:pPr>
      <w:r w:rsidRPr="00C96329">
        <w:rPr>
          <w:bCs w:val="0"/>
        </w:rPr>
        <w:t>DOCUMENTATION:</w:t>
      </w:r>
      <w:r w:rsidRPr="00C96329">
        <w:rPr>
          <w:bCs w:val="0"/>
        </w:rPr>
        <w:tab/>
      </w:r>
      <w:r w:rsidRPr="00104C98">
        <w:t xml:space="preserve">Basic-Level Certification Signature Card Item </w:t>
      </w:r>
      <w:r w:rsidR="00522470" w:rsidRPr="00104C98">
        <w:t>SG</w:t>
      </w:r>
      <w:r w:rsidRPr="00104C98">
        <w:t>-</w:t>
      </w:r>
      <w:ins w:id="155" w:author="Author">
        <w:r w:rsidR="00136764">
          <w:t>8</w:t>
        </w:r>
      </w:ins>
    </w:p>
    <w:p w14:paraId="6360300A" w14:textId="48C86C7F" w:rsidR="00C4042C" w:rsidRPr="00C72129" w:rsidRDefault="00C4042C" w:rsidP="00FC0432">
      <w:pPr>
        <w:pStyle w:val="JournalTOPIC"/>
      </w:pPr>
      <w:bookmarkStart w:id="156" w:name="_Toc167188736"/>
      <w:r w:rsidRPr="00104C98">
        <w:t>(</w:t>
      </w:r>
      <w:r w:rsidR="00522470" w:rsidRPr="00104C98">
        <w:t>SG</w:t>
      </w:r>
      <w:r w:rsidRPr="00104C98">
        <w:t>-</w:t>
      </w:r>
      <w:ins w:id="157" w:author="Author">
        <w:r w:rsidR="00AB0FB8">
          <w:t>9</w:t>
        </w:r>
      </w:ins>
      <w:r w:rsidRPr="00104C98">
        <w:t>) Understanding How the Commission Operates</w:t>
      </w:r>
      <w:bookmarkEnd w:id="156"/>
    </w:p>
    <w:p w14:paraId="11C1BBC5" w14:textId="77777777" w:rsidR="00C72129" w:rsidRPr="00C72129" w:rsidRDefault="00C4042C" w:rsidP="007A692A">
      <w:pPr>
        <w:pStyle w:val="JOURNALHeading2"/>
        <w:rPr>
          <w:bCs w:val="0"/>
        </w:rPr>
      </w:pPr>
      <w:r w:rsidRPr="00C72129">
        <w:t>PURPOSE:</w:t>
      </w:r>
    </w:p>
    <w:p w14:paraId="6360300C" w14:textId="5E28569D" w:rsidR="00C4042C" w:rsidRPr="00104C98" w:rsidRDefault="00C4042C" w:rsidP="00215CB6">
      <w:pPr>
        <w:pStyle w:val="BodyText"/>
      </w:pPr>
      <w:r w:rsidRPr="00104C98">
        <w:t xml:space="preserve">The NRC </w:t>
      </w:r>
      <w:r w:rsidR="00440F97" w:rsidRPr="00104C98">
        <w:t>C</w:t>
      </w:r>
      <w:r w:rsidRPr="00104C98">
        <w:t xml:space="preserve">ommissioners establish the approach the NRC staff will use to address a particular need of agency importance. Examples include the </w:t>
      </w:r>
      <w:r w:rsidR="00C05AC4" w:rsidRPr="00104C98">
        <w:t>C</w:t>
      </w:r>
      <w:r w:rsidRPr="00104C98">
        <w:t>ommission policy statement regarding NRC staff use of Probabilistic Risk Analysis in the decision</w:t>
      </w:r>
      <w:ins w:id="158" w:author="Author">
        <w:r w:rsidR="00207DC0">
          <w:t>-</w:t>
        </w:r>
      </w:ins>
      <w:r w:rsidRPr="00104C98">
        <w:t>making process and resident inspector staffing requirements at power reactor facilities. Since Commission decisions can have a significant impact on the conduct of inspection activities, inspectors should be familiar with the direction-setting and policy-making activities of the Commission.</w:t>
      </w:r>
    </w:p>
    <w:p w14:paraId="6360300F" w14:textId="46303A74" w:rsidR="00C4042C" w:rsidRPr="00104C98" w:rsidRDefault="00C4042C" w:rsidP="007A692A">
      <w:pPr>
        <w:pStyle w:val="JOURNALHeading2"/>
      </w:pPr>
      <w:r w:rsidRPr="00C72129">
        <w:t>COMPETENCY AREA:</w:t>
      </w:r>
      <w:r w:rsidR="00104C98" w:rsidRPr="00C72129">
        <w:tab/>
      </w:r>
      <w:r w:rsidRPr="00104C98">
        <w:t>REGULATORY FRAMEWORK</w:t>
      </w:r>
    </w:p>
    <w:p w14:paraId="63603012" w14:textId="4981FB92" w:rsidR="00C4042C" w:rsidRPr="00104C98" w:rsidRDefault="00C4042C" w:rsidP="007A692A">
      <w:pPr>
        <w:pStyle w:val="JOURNALHeading2"/>
      </w:pPr>
      <w:r w:rsidRPr="00C72129">
        <w:t>LEVEL OF EFFORT:</w:t>
      </w:r>
      <w:r w:rsidRPr="00C72129">
        <w:tab/>
        <w:t>4 hours</w:t>
      </w:r>
    </w:p>
    <w:p w14:paraId="33E78146" w14:textId="4C8FBA73" w:rsidR="00234B57" w:rsidRDefault="00C4042C" w:rsidP="007A692A">
      <w:pPr>
        <w:pStyle w:val="JOURNALHeading2"/>
      </w:pPr>
      <w:r w:rsidRPr="00C72129">
        <w:t>REFERENCES:</w:t>
      </w:r>
    </w:p>
    <w:p w14:paraId="63603014" w14:textId="015BA577" w:rsidR="00C4042C" w:rsidRPr="00104C98" w:rsidRDefault="00C4042C" w:rsidP="00A85E38">
      <w:pPr>
        <w:pStyle w:val="ListBullet2"/>
      </w:pPr>
      <w:r w:rsidRPr="00104C98">
        <w:t>NRC External Website</w:t>
      </w:r>
    </w:p>
    <w:p w14:paraId="15F70C16" w14:textId="77777777" w:rsidR="00C72129" w:rsidRDefault="00C4042C" w:rsidP="007A692A">
      <w:pPr>
        <w:pStyle w:val="JOURNALHeading2"/>
      </w:pPr>
      <w:r w:rsidRPr="00C72129">
        <w:rPr>
          <w:bCs w:val="0"/>
        </w:rPr>
        <w:t>EVALUATION</w:t>
      </w:r>
      <w:r w:rsidR="00C72129">
        <w:t xml:space="preserve"> </w:t>
      </w:r>
      <w:r w:rsidRPr="00C72129">
        <w:rPr>
          <w:bCs w:val="0"/>
        </w:rPr>
        <w:t>CRITERIA:</w:t>
      </w:r>
    </w:p>
    <w:p w14:paraId="63603017" w14:textId="76F7A80E" w:rsidR="00C4042C" w:rsidRPr="00104C98" w:rsidRDefault="00C4042C" w:rsidP="00892587">
      <w:pPr>
        <w:pStyle w:val="BodyText2"/>
      </w:pPr>
      <w:r w:rsidRPr="00C72129">
        <w:t>At the completion of this activity, you should be able to:</w:t>
      </w:r>
    </w:p>
    <w:p w14:paraId="63603019" w14:textId="5479B343" w:rsidR="00C4042C" w:rsidRPr="00104C98" w:rsidRDefault="00C4042C" w:rsidP="00A85E38">
      <w:pPr>
        <w:pStyle w:val="ListBullet2"/>
      </w:pPr>
      <w:r w:rsidRPr="00C72129">
        <w:t xml:space="preserve">Locate Commission-related documents on the </w:t>
      </w:r>
      <w:r w:rsidRPr="00104C98">
        <w:t>internal and external agency websites.</w:t>
      </w:r>
    </w:p>
    <w:p w14:paraId="6360301B" w14:textId="40F09975" w:rsidR="00C4042C" w:rsidRPr="00104C98" w:rsidRDefault="00C4042C" w:rsidP="00A85E38">
      <w:pPr>
        <w:pStyle w:val="ListBullet2"/>
      </w:pPr>
      <w:r w:rsidRPr="00C72129">
        <w:t>Discuss how staff requirements memoranda are used by the Commission to direct the staff.</w:t>
      </w:r>
    </w:p>
    <w:p w14:paraId="648532F1" w14:textId="08700CA5" w:rsidR="00776E50" w:rsidRDefault="00C4042C" w:rsidP="007A692A">
      <w:pPr>
        <w:pStyle w:val="JOURNALHeading2"/>
      </w:pPr>
      <w:r w:rsidRPr="00C72129">
        <w:t>TASKS:</w:t>
      </w:r>
    </w:p>
    <w:p w14:paraId="6360301D" w14:textId="3041998F" w:rsidR="00C4042C" w:rsidRPr="00104C98" w:rsidRDefault="00C4042C" w:rsidP="00A85E38">
      <w:pPr>
        <w:pStyle w:val="ListBullet2"/>
      </w:pPr>
      <w:r w:rsidRPr="00C72129">
        <w:t>Read about the Commission’s “</w:t>
      </w:r>
      <w:ins w:id="159" w:author="Author">
        <w:r w:rsidR="002F7A83">
          <w:t xml:space="preserve">Direction-Setting and </w:t>
        </w:r>
      </w:ins>
      <w:r w:rsidRPr="00104C98">
        <w:t>Policy Making” activities under the heading of “About NRC.”</w:t>
      </w:r>
    </w:p>
    <w:p w14:paraId="6360301F" w14:textId="6C287661" w:rsidR="00C4042C" w:rsidRPr="00104C98" w:rsidRDefault="00C4042C" w:rsidP="00A85E38">
      <w:pPr>
        <w:pStyle w:val="ListBullet2"/>
      </w:pPr>
      <w:r w:rsidRPr="00C72129">
        <w:t>Read about the different kinds of decision documents issued by the Commission.</w:t>
      </w:r>
    </w:p>
    <w:p w14:paraId="63603021" w14:textId="67524BA4" w:rsidR="00C4042C" w:rsidRPr="00104C98" w:rsidRDefault="00C4042C" w:rsidP="00A85E38">
      <w:pPr>
        <w:pStyle w:val="ListBullet2"/>
      </w:pPr>
      <w:r w:rsidRPr="00C72129">
        <w:t>Find and read Chairman Meserve’s speech given on 12/11/2001 about “NRC Programs and Processes for Safety Oversight.”</w:t>
      </w:r>
    </w:p>
    <w:p w14:paraId="63603023" w14:textId="5B2CBBB4" w:rsidR="00C4042C" w:rsidRPr="00104C98" w:rsidRDefault="00C4042C" w:rsidP="00A85E38">
      <w:pPr>
        <w:pStyle w:val="ListBullet2"/>
      </w:pPr>
      <w:r w:rsidRPr="00C72129">
        <w:t>Meet with your supervisor or the person designated to be your resource for this activity and discuss the items listed in the Evaluation Criteria section.</w:t>
      </w:r>
    </w:p>
    <w:p w14:paraId="63603025" w14:textId="24D0068A" w:rsidR="000E3C81" w:rsidRDefault="00C4042C" w:rsidP="007A692A">
      <w:pPr>
        <w:pStyle w:val="JOURNALHeading2"/>
        <w:rPr>
          <w:ins w:id="160" w:author="Author"/>
        </w:rPr>
      </w:pPr>
      <w:r w:rsidRPr="00C72129">
        <w:t>DOCUMENTATION:</w:t>
      </w:r>
      <w:r w:rsidR="00104C98" w:rsidRPr="00C72129">
        <w:tab/>
      </w:r>
      <w:r w:rsidRPr="00C72129">
        <w:t xml:space="preserve">Basic-Level Certification Signature Card Item </w:t>
      </w:r>
      <w:r w:rsidR="00522470" w:rsidRPr="00104C98">
        <w:t>SG</w:t>
      </w:r>
      <w:r w:rsidRPr="00104C98">
        <w:t>-</w:t>
      </w:r>
      <w:ins w:id="161" w:author="Author">
        <w:r w:rsidR="00A738E2">
          <w:t>9</w:t>
        </w:r>
      </w:ins>
    </w:p>
    <w:p w14:paraId="63603028" w14:textId="5B97B1A0" w:rsidR="00C4042C" w:rsidRPr="00104C98" w:rsidRDefault="00C4042C" w:rsidP="00D4091E">
      <w:pPr>
        <w:pStyle w:val="JournalTOPIC"/>
      </w:pPr>
      <w:bookmarkStart w:id="162" w:name="_Toc167188737"/>
      <w:r w:rsidRPr="00104C98">
        <w:t>(</w:t>
      </w:r>
      <w:r w:rsidR="00522470" w:rsidRPr="00104C98">
        <w:t>SG</w:t>
      </w:r>
      <w:r w:rsidRPr="00104C98">
        <w:t>-</w:t>
      </w:r>
      <w:ins w:id="163" w:author="Author">
        <w:r w:rsidR="00C21D08">
          <w:t>1</w:t>
        </w:r>
        <w:r w:rsidR="008E71DF">
          <w:t>0</w:t>
        </w:r>
      </w:ins>
      <w:r w:rsidRPr="00104C98">
        <w:t>) Organization and Content of the NRC Inspection Manual</w:t>
      </w:r>
      <w:bookmarkEnd w:id="162"/>
    </w:p>
    <w:p w14:paraId="4A09CCDC" w14:textId="2880620C" w:rsidR="00D4091E" w:rsidRPr="00D4091E" w:rsidRDefault="00C4042C" w:rsidP="00370622">
      <w:pPr>
        <w:pStyle w:val="JOURNALHeading2"/>
      </w:pPr>
      <w:r>
        <w:t>PURPOSE:</w:t>
      </w:r>
    </w:p>
    <w:p w14:paraId="6360302A" w14:textId="2449EA8F" w:rsidR="00C4042C" w:rsidRPr="00104C98" w:rsidRDefault="00C4042C" w:rsidP="00D4091E">
      <w:pPr>
        <w:pStyle w:val="BodyText"/>
      </w:pPr>
      <w:r w:rsidRPr="00D4091E">
        <w:t xml:space="preserve">The purpose of this activity is to introduce you to the contents and organization of the NRC Inspection Manual, and to how those contents relate to inspection programs, particularly the operating fuel facilities inspection program. As an inspector, you will be implementing an inspection program that is defined by a manual chapter and implemented by its associated inspection procedures. This </w:t>
      </w:r>
      <w:r w:rsidR="00522470" w:rsidRPr="00104C98">
        <w:t>SG</w:t>
      </w:r>
      <w:r w:rsidRPr="00104C98">
        <w:t xml:space="preserve"> will help you to identify and locate inspection procedures that are used in the fuel facilities inspection program and to recognize the limitations associated with applying the guidance contained in the procedures. This activity will also introduce you to manual chapters that establish policy which will govern some of your actions in implementing the fuel facilities inspection program.</w:t>
      </w:r>
    </w:p>
    <w:p w14:paraId="6360302E" w14:textId="0F1A71C8" w:rsidR="00C4042C" w:rsidRPr="00104C98" w:rsidRDefault="00C4042C" w:rsidP="00370622">
      <w:pPr>
        <w:pStyle w:val="JOURNALHeading2"/>
      </w:pPr>
      <w:r>
        <w:t xml:space="preserve">COMPETENCY </w:t>
      </w:r>
      <w:r w:rsidR="00FF2328">
        <w:rPr>
          <w:bCs w:val="0"/>
        </w:rPr>
        <w:t>AREA</w:t>
      </w:r>
      <w:r w:rsidRPr="00D4091E">
        <w:rPr>
          <w:bCs w:val="0"/>
        </w:rPr>
        <w:t>:</w:t>
      </w:r>
      <w:r w:rsidRPr="00D4091E">
        <w:tab/>
        <w:t>REGULATORY FRAMEWORK</w:t>
      </w:r>
      <w:r w:rsidR="00586D99">
        <w:br/>
      </w:r>
      <w:r w:rsidRPr="00D4091E">
        <w:t>INSPECTION</w:t>
      </w:r>
    </w:p>
    <w:p w14:paraId="63603031" w14:textId="67C8EFBE" w:rsidR="00C4042C" w:rsidRPr="00104C98" w:rsidRDefault="00C4042C" w:rsidP="00586D99">
      <w:pPr>
        <w:pStyle w:val="JOURNALHeading2"/>
      </w:pPr>
      <w:r w:rsidRPr="00D4091E">
        <w:t>LEVEL OF EFFORT:</w:t>
      </w:r>
      <w:r w:rsidRPr="00D4091E">
        <w:tab/>
        <w:t>8 hours</w:t>
      </w:r>
    </w:p>
    <w:p w14:paraId="4BDFE82D" w14:textId="77777777" w:rsidR="00586D99" w:rsidRDefault="00C4042C" w:rsidP="00370622">
      <w:pPr>
        <w:pStyle w:val="JOURNALHeading2"/>
        <w:rPr>
          <w:bCs w:val="0"/>
        </w:rPr>
      </w:pPr>
      <w:r w:rsidRPr="00D4091E">
        <w:t>REFERENCES:</w:t>
      </w:r>
    </w:p>
    <w:p w14:paraId="63603033" w14:textId="2D009417" w:rsidR="00C4042C" w:rsidRPr="00104C98" w:rsidRDefault="00C4042C" w:rsidP="00A85E38">
      <w:pPr>
        <w:pStyle w:val="ListBullet2"/>
      </w:pPr>
      <w:r w:rsidRPr="00D4091E">
        <w:t>NRC Internal Home Page - Program Office - NMSS</w:t>
      </w:r>
    </w:p>
    <w:p w14:paraId="63603035" w14:textId="77777777" w:rsidR="00C4042C" w:rsidRPr="00104C98" w:rsidRDefault="00C4042C" w:rsidP="00A85E38">
      <w:pPr>
        <w:pStyle w:val="ListBullet2"/>
      </w:pPr>
      <w:r w:rsidRPr="00D4091E">
        <w:t>NRC External Website</w:t>
      </w:r>
    </w:p>
    <w:p w14:paraId="63603037" w14:textId="77777777" w:rsidR="00C4042C" w:rsidRPr="00104C98" w:rsidRDefault="00C4042C" w:rsidP="00A85E38">
      <w:pPr>
        <w:pStyle w:val="ListBullet2"/>
      </w:pPr>
      <w:r w:rsidRPr="00D4091E">
        <w:t>IMC 0040, “Preparing, Revising and Issuing Documents for the NRC Inspection Manual”</w:t>
      </w:r>
    </w:p>
    <w:p w14:paraId="0BF17F9B" w14:textId="77777777" w:rsidR="00586D99" w:rsidRDefault="00C4042C" w:rsidP="00586D99">
      <w:pPr>
        <w:pStyle w:val="JOURNALHeading2"/>
        <w:rPr>
          <w:bCs w:val="0"/>
        </w:rPr>
      </w:pPr>
      <w:r w:rsidRPr="00D4091E">
        <w:rPr>
          <w:bCs w:val="0"/>
        </w:rPr>
        <w:t>EVALUATION</w:t>
      </w:r>
      <w:r w:rsidR="00586D99">
        <w:rPr>
          <w:bCs w:val="0"/>
        </w:rPr>
        <w:t xml:space="preserve"> </w:t>
      </w:r>
      <w:r w:rsidRPr="00D4091E">
        <w:rPr>
          <w:bCs w:val="0"/>
        </w:rPr>
        <w:t>CRITERIA:</w:t>
      </w:r>
    </w:p>
    <w:p w14:paraId="6360303A" w14:textId="12336B77" w:rsidR="00C4042C" w:rsidRPr="00104C98" w:rsidRDefault="00C4042C" w:rsidP="00586D99">
      <w:pPr>
        <w:pStyle w:val="BodyText2"/>
      </w:pPr>
      <w:r w:rsidRPr="00D4091E">
        <w:t>After completing this activity</w:t>
      </w:r>
      <w:ins w:id="164" w:author="Author">
        <w:r w:rsidR="009E0C0B">
          <w:t>,</w:t>
        </w:r>
      </w:ins>
      <w:r w:rsidRPr="00D4091E">
        <w:t xml:space="preserve"> you will demonstrate your understanding of the content and organization of the NRC Inspection Manual, and the limitations associated with applying the guidance contained in the manual by successfully doing the following:</w:t>
      </w:r>
    </w:p>
    <w:p w14:paraId="6360303C" w14:textId="150565DF" w:rsidR="00C4042C" w:rsidRPr="00104C98" w:rsidRDefault="00C4042C" w:rsidP="00861CC4">
      <w:pPr>
        <w:pStyle w:val="BodyText"/>
        <w:numPr>
          <w:ilvl w:val="0"/>
          <w:numId w:val="10"/>
        </w:numPr>
      </w:pPr>
      <w:r w:rsidRPr="00D4091E">
        <w:t>Identify the major parts of the NRC Inspection Manual.</w:t>
      </w:r>
    </w:p>
    <w:p w14:paraId="6360303E" w14:textId="24B9C391" w:rsidR="00C4042C" w:rsidRPr="00104C98" w:rsidRDefault="00C4042C" w:rsidP="00861CC4">
      <w:pPr>
        <w:pStyle w:val="BodyText"/>
        <w:numPr>
          <w:ilvl w:val="0"/>
          <w:numId w:val="10"/>
        </w:numPr>
      </w:pPr>
      <w:r w:rsidRPr="00D4091E">
        <w:t>State the purpose of each of the following types of documents located in the NRC Inspection Manual:</w:t>
      </w:r>
    </w:p>
    <w:p w14:paraId="6360303F" w14:textId="0F1228CB" w:rsidR="00C4042C" w:rsidRPr="00104C98" w:rsidRDefault="00C4042C" w:rsidP="00861CC4">
      <w:pPr>
        <w:pStyle w:val="BodyText"/>
        <w:numPr>
          <w:ilvl w:val="1"/>
          <w:numId w:val="10"/>
        </w:numPr>
      </w:pPr>
      <w:r w:rsidRPr="00D4091E">
        <w:t>Manual Chapters</w:t>
      </w:r>
    </w:p>
    <w:p w14:paraId="63603040" w14:textId="77874BD4" w:rsidR="00C4042C" w:rsidRPr="00104C98" w:rsidRDefault="00C4042C" w:rsidP="00861CC4">
      <w:pPr>
        <w:pStyle w:val="BodyText"/>
        <w:numPr>
          <w:ilvl w:val="1"/>
          <w:numId w:val="10"/>
        </w:numPr>
      </w:pPr>
      <w:r w:rsidRPr="00D4091E">
        <w:t>Inspection Procedures</w:t>
      </w:r>
    </w:p>
    <w:p w14:paraId="7D5EB994" w14:textId="50CDC30D" w:rsidR="002F7A83" w:rsidRDefault="00C4042C" w:rsidP="00861CC4">
      <w:pPr>
        <w:pStyle w:val="BodyText"/>
        <w:numPr>
          <w:ilvl w:val="1"/>
          <w:numId w:val="10"/>
        </w:numPr>
      </w:pPr>
      <w:r w:rsidRPr="00D4091E">
        <w:t>Temporary Instructions</w:t>
      </w:r>
    </w:p>
    <w:p w14:paraId="63603041" w14:textId="2A865F21" w:rsidR="00C4042C" w:rsidRPr="00104C98" w:rsidRDefault="4D46EA9B" w:rsidP="00861CC4">
      <w:pPr>
        <w:pStyle w:val="BodyText"/>
        <w:numPr>
          <w:ilvl w:val="1"/>
          <w:numId w:val="10"/>
        </w:numPr>
      </w:pPr>
      <w:ins w:id="165" w:author="Author">
        <w:r>
          <w:t>Technical Guidance</w:t>
        </w:r>
      </w:ins>
    </w:p>
    <w:p w14:paraId="63603042" w14:textId="07FE4325" w:rsidR="00C4042C" w:rsidRPr="00104C98" w:rsidRDefault="3A2FB257" w:rsidP="00861CC4">
      <w:pPr>
        <w:pStyle w:val="BodyText"/>
        <w:numPr>
          <w:ilvl w:val="1"/>
          <w:numId w:val="10"/>
        </w:numPr>
      </w:pPr>
      <w:r>
        <w:t>Change Notices (CN)</w:t>
      </w:r>
    </w:p>
    <w:p w14:paraId="63603045" w14:textId="46B62E1E" w:rsidR="00C4042C" w:rsidRPr="00104C98" w:rsidRDefault="00C4042C" w:rsidP="00861CC4">
      <w:pPr>
        <w:pStyle w:val="BodyText"/>
        <w:numPr>
          <w:ilvl w:val="0"/>
          <w:numId w:val="10"/>
        </w:numPr>
      </w:pPr>
      <w:r w:rsidRPr="00D4091E">
        <w:t>Describe the numbering/identification process used for the documents in item 2 above.</w:t>
      </w:r>
    </w:p>
    <w:p w14:paraId="63603046" w14:textId="561416FB" w:rsidR="00C4042C" w:rsidRPr="00104C98" w:rsidRDefault="00C4042C" w:rsidP="00861CC4">
      <w:pPr>
        <w:pStyle w:val="BodyText"/>
        <w:numPr>
          <w:ilvl w:val="0"/>
          <w:numId w:val="10"/>
        </w:numPr>
      </w:pPr>
      <w:r w:rsidRPr="00D4091E">
        <w:t xml:space="preserve">Demonstrate the ability to </w:t>
      </w:r>
      <w:r w:rsidRPr="00104C98">
        <w:t>locate copies of inspection documents contained in the NRC Inspection Manual on the internal and external websites.</w:t>
      </w:r>
    </w:p>
    <w:p w14:paraId="7926EFA5" w14:textId="77777777" w:rsidR="00432AA5" w:rsidRDefault="00C4042C" w:rsidP="00370622">
      <w:pPr>
        <w:pStyle w:val="JOURNALHeading2"/>
        <w:rPr>
          <w:bCs w:val="0"/>
        </w:rPr>
      </w:pPr>
      <w:r w:rsidRPr="00D4091E">
        <w:t>TASKS:</w:t>
      </w:r>
    </w:p>
    <w:p w14:paraId="63603048" w14:textId="720BEAC5" w:rsidR="00C4042C" w:rsidRPr="00104C98" w:rsidRDefault="00C4042C" w:rsidP="00861CC4">
      <w:pPr>
        <w:pStyle w:val="BodyText"/>
        <w:numPr>
          <w:ilvl w:val="0"/>
          <w:numId w:val="11"/>
        </w:numPr>
      </w:pPr>
      <w:r>
        <w:t xml:space="preserve">Locate IMC 0040, “Preparing, Revising and Issuing Documents </w:t>
      </w:r>
      <w:ins w:id="166" w:author="Author">
        <w:r w:rsidR="003E58A1">
          <w:t>for</w:t>
        </w:r>
      </w:ins>
      <w:r>
        <w:t xml:space="preserve"> The NRC Inspection Manual” </w:t>
      </w:r>
      <w:ins w:id="167" w:author="Author">
        <w:r w:rsidR="50804554">
          <w:t>in the NRC Library under Document Collections</w:t>
        </w:r>
      </w:ins>
      <w:r>
        <w:t xml:space="preserve"> on the NRC External Website.</w:t>
      </w:r>
    </w:p>
    <w:p w14:paraId="6360304A" w14:textId="11DDE29E" w:rsidR="00C4042C" w:rsidRPr="00104C98" w:rsidRDefault="002F7A83" w:rsidP="00861CC4">
      <w:pPr>
        <w:pStyle w:val="BodyText"/>
        <w:numPr>
          <w:ilvl w:val="0"/>
          <w:numId w:val="11"/>
        </w:numPr>
      </w:pPr>
      <w:ins w:id="168" w:author="Author">
        <w:r>
          <w:t>Review</w:t>
        </w:r>
      </w:ins>
      <w:r w:rsidR="00C4042C" w:rsidRPr="00104C98">
        <w:t xml:space="preserve"> IMC 0040</w:t>
      </w:r>
      <w:ins w:id="169" w:author="Author">
        <w:r>
          <w:t xml:space="preserve"> paying close attention to </w:t>
        </w:r>
      </w:ins>
      <w:r w:rsidR="00F36F06">
        <w:t>s</w:t>
      </w:r>
      <w:ins w:id="170" w:author="Author">
        <w:r>
          <w:t>ection 7 (0040-07)</w:t>
        </w:r>
      </w:ins>
      <w:r w:rsidR="00C4042C" w:rsidRPr="00104C98">
        <w:t>.</w:t>
      </w:r>
    </w:p>
    <w:p w14:paraId="6360304C" w14:textId="77777777" w:rsidR="00C4042C" w:rsidRPr="00104C98" w:rsidRDefault="00C4042C" w:rsidP="00861CC4">
      <w:pPr>
        <w:pStyle w:val="BodyText"/>
        <w:numPr>
          <w:ilvl w:val="0"/>
          <w:numId w:val="11"/>
        </w:numPr>
      </w:pPr>
      <w:r w:rsidRPr="00D4091E">
        <w:t>Locate the Table of Contents for the “NRC Inspection Manual.”</w:t>
      </w:r>
    </w:p>
    <w:p w14:paraId="6360304E" w14:textId="63DC1D64" w:rsidR="00C4042C" w:rsidRPr="00104C98" w:rsidRDefault="00C4042C" w:rsidP="00861CC4">
      <w:pPr>
        <w:pStyle w:val="BodyText"/>
        <w:numPr>
          <w:ilvl w:val="0"/>
          <w:numId w:val="11"/>
        </w:numPr>
      </w:pPr>
      <w:r w:rsidRPr="00D4091E">
        <w:t xml:space="preserve">Scan the Table of </w:t>
      </w:r>
      <w:r w:rsidRPr="00104C98">
        <w:t>Contents</w:t>
      </w:r>
      <w:r w:rsidR="00586F30">
        <w:t xml:space="preserve"> </w:t>
      </w:r>
      <w:ins w:id="171" w:author="Author">
        <w:r w:rsidR="00B41309">
          <w:t>for</w:t>
        </w:r>
      </w:ins>
      <w:r w:rsidRPr="00104C98">
        <w:t xml:space="preserve"> the following:</w:t>
      </w:r>
    </w:p>
    <w:p w14:paraId="6360304F" w14:textId="77777777" w:rsidR="00C4042C" w:rsidRPr="00104C98" w:rsidRDefault="00C4042C" w:rsidP="00861CC4">
      <w:pPr>
        <w:pStyle w:val="BodyText"/>
        <w:numPr>
          <w:ilvl w:val="1"/>
          <w:numId w:val="11"/>
        </w:numPr>
      </w:pPr>
      <w:r w:rsidRPr="00D4091E">
        <w:t xml:space="preserve">The date of </w:t>
      </w:r>
      <w:r w:rsidRPr="00104C98">
        <w:t>issuance and latest change notice entered in the Table of Contents.</w:t>
      </w:r>
    </w:p>
    <w:p w14:paraId="63603050" w14:textId="77777777" w:rsidR="00C4042C" w:rsidRPr="00104C98" w:rsidRDefault="00C4042C" w:rsidP="00861CC4">
      <w:pPr>
        <w:pStyle w:val="BodyText"/>
        <w:numPr>
          <w:ilvl w:val="1"/>
          <w:numId w:val="11"/>
        </w:numPr>
      </w:pPr>
      <w:r w:rsidRPr="00D4091E">
        <w:t>Title associated with Part numbers.</w:t>
      </w:r>
    </w:p>
    <w:p w14:paraId="63603051" w14:textId="77777777" w:rsidR="00C4042C" w:rsidRPr="00104C98" w:rsidRDefault="00C4042C" w:rsidP="00861CC4">
      <w:pPr>
        <w:pStyle w:val="BodyText"/>
        <w:numPr>
          <w:ilvl w:val="1"/>
          <w:numId w:val="11"/>
        </w:numPr>
      </w:pPr>
      <w:r w:rsidRPr="00D4091E">
        <w:t>The number associated with each document.</w:t>
      </w:r>
    </w:p>
    <w:p w14:paraId="63603052" w14:textId="77777777" w:rsidR="00C4042C" w:rsidRPr="00104C98" w:rsidRDefault="00C4042C" w:rsidP="00861CC4">
      <w:pPr>
        <w:pStyle w:val="BodyText"/>
        <w:numPr>
          <w:ilvl w:val="1"/>
          <w:numId w:val="11"/>
        </w:numPr>
      </w:pPr>
      <w:r w:rsidRPr="00D4091E">
        <w:t>The issue date and CN number associated with each document.</w:t>
      </w:r>
    </w:p>
    <w:p w14:paraId="63603054" w14:textId="77777777" w:rsidR="00C4042C" w:rsidRPr="00104C98" w:rsidRDefault="00C4042C" w:rsidP="00861CC4">
      <w:pPr>
        <w:pStyle w:val="BodyText"/>
        <w:numPr>
          <w:ilvl w:val="0"/>
          <w:numId w:val="11"/>
        </w:numPr>
      </w:pPr>
      <w:r w:rsidRPr="00D4091E">
        <w:t>Locate the section of the NRC Inspection Manual entitled “Technical Guidance.”</w:t>
      </w:r>
    </w:p>
    <w:p w14:paraId="63603056" w14:textId="77777777" w:rsidR="00C4042C" w:rsidRPr="00104C98" w:rsidRDefault="00C4042C" w:rsidP="00861CC4">
      <w:pPr>
        <w:pStyle w:val="BodyText"/>
        <w:numPr>
          <w:ilvl w:val="0"/>
          <w:numId w:val="11"/>
        </w:numPr>
      </w:pPr>
      <w:r w:rsidRPr="00D4091E">
        <w:t>Scan the titles of the individual guidance documents.</w:t>
      </w:r>
    </w:p>
    <w:p w14:paraId="63603058" w14:textId="77777777" w:rsidR="00C4042C" w:rsidRPr="00104C98" w:rsidRDefault="00C4042C" w:rsidP="00861CC4">
      <w:pPr>
        <w:pStyle w:val="BodyText"/>
        <w:numPr>
          <w:ilvl w:val="0"/>
          <w:numId w:val="11"/>
        </w:numPr>
      </w:pPr>
      <w:r w:rsidRPr="00D4091E">
        <w:t>Read the inspection procedures that apply to your inspector specialty area.</w:t>
      </w:r>
    </w:p>
    <w:p w14:paraId="6360305A" w14:textId="77777777" w:rsidR="00C4042C" w:rsidRPr="00104C98" w:rsidRDefault="00C4042C" w:rsidP="00861CC4">
      <w:pPr>
        <w:pStyle w:val="BodyText"/>
        <w:numPr>
          <w:ilvl w:val="0"/>
          <w:numId w:val="11"/>
        </w:numPr>
        <w:rPr>
          <w:b/>
          <w:bCs/>
        </w:rPr>
      </w:pPr>
      <w:r w:rsidRPr="00D4091E">
        <w:t xml:space="preserve">Meet with your supervisor or the person designated to be your resource for this </w:t>
      </w:r>
      <w:r w:rsidRPr="00104C98">
        <w:t>activity and discuss the items listed in the Evaluation Criteria section.</w:t>
      </w:r>
    </w:p>
    <w:p w14:paraId="6360305C" w14:textId="0E60671D" w:rsidR="00A57F78" w:rsidRDefault="00C4042C" w:rsidP="00370622">
      <w:pPr>
        <w:pStyle w:val="JOURNALHeading2"/>
        <w:rPr>
          <w:ins w:id="172" w:author="Author"/>
        </w:rPr>
      </w:pPr>
      <w:r w:rsidRPr="00D4091E">
        <w:t>DOCUMENTATION:</w:t>
      </w:r>
      <w:r w:rsidRPr="00D4091E">
        <w:tab/>
        <w:t xml:space="preserve">Basic-Level Certification Signature Card Item </w:t>
      </w:r>
      <w:r w:rsidR="00522470" w:rsidRPr="00104C98">
        <w:t>SG</w:t>
      </w:r>
      <w:r w:rsidRPr="00104C98">
        <w:t>-</w:t>
      </w:r>
      <w:ins w:id="173" w:author="Author">
        <w:r w:rsidR="008E71DF">
          <w:t>10</w:t>
        </w:r>
      </w:ins>
    </w:p>
    <w:p w14:paraId="63603060" w14:textId="321A5640" w:rsidR="00C4042C" w:rsidRPr="00104C98" w:rsidRDefault="00C4042C" w:rsidP="005C61D6">
      <w:pPr>
        <w:pStyle w:val="JournalTOPIC"/>
      </w:pPr>
      <w:bookmarkStart w:id="174" w:name="_Toc167188738"/>
      <w:r w:rsidRPr="00104C98">
        <w:t>(</w:t>
      </w:r>
      <w:r w:rsidR="00522470" w:rsidRPr="00104C98">
        <w:t>SG</w:t>
      </w:r>
      <w:r w:rsidRPr="00104C98">
        <w:t>-</w:t>
      </w:r>
      <w:ins w:id="175" w:author="Author">
        <w:r w:rsidR="00167E21" w:rsidRPr="00104C98">
          <w:t>1</w:t>
        </w:r>
        <w:r w:rsidR="00167E21">
          <w:t>1</w:t>
        </w:r>
      </w:ins>
      <w:r w:rsidRPr="00104C98">
        <w:t>) NRC Interagency Agreements</w:t>
      </w:r>
      <w:bookmarkEnd w:id="174"/>
    </w:p>
    <w:p w14:paraId="75E397B9" w14:textId="77777777" w:rsidR="005C61D6" w:rsidRDefault="00C4042C" w:rsidP="007E2C83">
      <w:pPr>
        <w:pStyle w:val="JOURNALHeading2"/>
      </w:pPr>
      <w:r w:rsidRPr="005C61D6">
        <w:t>PURPOSE:</w:t>
      </w:r>
    </w:p>
    <w:p w14:paraId="63603062" w14:textId="7760FA9A" w:rsidR="00C4042C" w:rsidRPr="00104C98" w:rsidRDefault="00C4042C" w:rsidP="005C61D6">
      <w:pPr>
        <w:pStyle w:val="BodyText"/>
      </w:pPr>
      <w:r w:rsidRPr="005C61D6">
        <w:t>While conducting fuel facility inspection activities, inspectors may identify important issues that could adversely affect health and safety but are not under the direct regulatory authority of the NRC. Examples include industrial safety items, such as loose asbestos insulation, and other issues, such as defective radioactive waste shipping trailers. Conversely, other federal and state agencies may identify issues of concern to the NRC. To ensure these items are addressed by the proper regulatory authority, the NRC has established agreements, called memoranda of understanding</w:t>
      </w:r>
      <w:ins w:id="176" w:author="Author">
        <w:r w:rsidR="00576051">
          <w:t xml:space="preserve"> </w:t>
        </w:r>
        <w:r w:rsidR="00576051" w:rsidRPr="00576051">
          <w:t>(MOU)</w:t>
        </w:r>
      </w:ins>
      <w:r w:rsidRPr="00104C98">
        <w:t>, with other federal and state agencies which outline how these issues should be addressed.</w:t>
      </w:r>
    </w:p>
    <w:p w14:paraId="63603064" w14:textId="08A6CD31" w:rsidR="00C4042C" w:rsidRPr="00104C98" w:rsidRDefault="00C4042C" w:rsidP="005C61D6">
      <w:pPr>
        <w:pStyle w:val="BodyText"/>
      </w:pPr>
      <w:r w:rsidRPr="005C61D6">
        <w:t xml:space="preserve">This activity will introduce you to the major interagency agreements that the NRC has </w:t>
      </w:r>
      <w:proofErr w:type="gramStart"/>
      <w:r w:rsidRPr="005C61D6">
        <w:t>entered into</w:t>
      </w:r>
      <w:proofErr w:type="gramEnd"/>
      <w:r w:rsidRPr="005C61D6">
        <w:t xml:space="preserve"> and familiarize </w:t>
      </w:r>
      <w:ins w:id="177" w:author="Author">
        <w:r w:rsidR="00975A52" w:rsidRPr="00104C98">
          <w:t>you</w:t>
        </w:r>
        <w:r w:rsidR="00975A52">
          <w:t>rself</w:t>
        </w:r>
      </w:ins>
      <w:r w:rsidRPr="00104C98">
        <w:t xml:space="preserve"> with the regional or office points-of-contact that have been established for other federal and state agencies. It will also familiarize you with the inspection procedure which implements the Occupational Safety and Health Administration (OSHA) MOU.</w:t>
      </w:r>
    </w:p>
    <w:p w14:paraId="63603068" w14:textId="1B272C33" w:rsidR="00C4042C" w:rsidRPr="00104C98" w:rsidRDefault="00C4042C" w:rsidP="007E2C83">
      <w:pPr>
        <w:pStyle w:val="JOURNALHeading2"/>
      </w:pPr>
      <w:r>
        <w:t xml:space="preserve">COMPETENCY </w:t>
      </w:r>
      <w:r w:rsidR="00FF2328">
        <w:rPr>
          <w:bCs w:val="0"/>
        </w:rPr>
        <w:t>AREA</w:t>
      </w:r>
      <w:r w:rsidRPr="005C61D6">
        <w:rPr>
          <w:bCs w:val="0"/>
        </w:rPr>
        <w:t>:</w:t>
      </w:r>
      <w:r>
        <w:tab/>
      </w:r>
      <w:r w:rsidRPr="005C61D6">
        <w:t>INSPECTION</w:t>
      </w:r>
      <w:r w:rsidR="002D146C">
        <w:br/>
      </w:r>
      <w:r w:rsidRPr="005C61D6">
        <w:t>REGULATORY FRAMEWORK</w:t>
      </w:r>
    </w:p>
    <w:p w14:paraId="6360306B" w14:textId="455A6743" w:rsidR="00C4042C" w:rsidRPr="00104C98" w:rsidRDefault="00C4042C" w:rsidP="007E2C83">
      <w:pPr>
        <w:pStyle w:val="JOURNALHeading2"/>
      </w:pPr>
      <w:r w:rsidRPr="005C61D6">
        <w:t>LEVEL OF EFFORT:</w:t>
      </w:r>
      <w:r w:rsidRPr="005C61D6">
        <w:tab/>
        <w:t>4 hours</w:t>
      </w:r>
    </w:p>
    <w:p w14:paraId="2DAA6DDC" w14:textId="77777777" w:rsidR="002D146C" w:rsidRDefault="00C4042C" w:rsidP="007E2C83">
      <w:pPr>
        <w:pStyle w:val="JOURNALHeading2"/>
      </w:pPr>
      <w:r w:rsidRPr="007E2C83">
        <w:t>REFERENCES:</w:t>
      </w:r>
    </w:p>
    <w:p w14:paraId="6360306D" w14:textId="26A62385" w:rsidR="00C4042C" w:rsidRPr="00104C98" w:rsidRDefault="00C4042C" w:rsidP="00C01A55">
      <w:pPr>
        <w:pStyle w:val="ListBullet2"/>
      </w:pPr>
      <w:r w:rsidRPr="005C61D6">
        <w:t xml:space="preserve">IMC 1007, “Interfacing </w:t>
      </w:r>
      <w:r w:rsidRPr="00104C98">
        <w:t>Activities Between Regional Offices of NRC and OSHA”</w:t>
      </w:r>
    </w:p>
    <w:p w14:paraId="63603071" w14:textId="75B58E55" w:rsidR="00C4042C" w:rsidRPr="00104C98" w:rsidRDefault="00C4042C" w:rsidP="00C01A55">
      <w:pPr>
        <w:pStyle w:val="ListBullet2"/>
      </w:pPr>
      <w:bookmarkStart w:id="178" w:name="_Hlk79583768"/>
      <w:r w:rsidRPr="005C61D6">
        <w:t xml:space="preserve">MOU </w:t>
      </w:r>
      <w:r w:rsidR="00F36F06">
        <w:t>s</w:t>
      </w:r>
      <w:r w:rsidRPr="005C61D6">
        <w:t>ection of the CFR Manuals</w:t>
      </w:r>
      <w:bookmarkEnd w:id="178"/>
    </w:p>
    <w:p w14:paraId="6360307A" w14:textId="7681CDE7" w:rsidR="00C4042C" w:rsidRPr="00842AE7" w:rsidRDefault="00C4042C" w:rsidP="00C01A55">
      <w:pPr>
        <w:pStyle w:val="ListBullet2"/>
      </w:pPr>
      <w:r>
        <w:t>NRC Internal Website</w:t>
      </w:r>
    </w:p>
    <w:p w14:paraId="30E78576" w14:textId="77777777" w:rsidR="002D146C" w:rsidRDefault="00C4042C" w:rsidP="007E2C83">
      <w:pPr>
        <w:pStyle w:val="JOURNALHeading2"/>
      </w:pPr>
      <w:r w:rsidRPr="005C61D6">
        <w:rPr>
          <w:bCs w:val="0"/>
        </w:rPr>
        <w:t>EVALUATION</w:t>
      </w:r>
      <w:r w:rsidR="002D146C">
        <w:t xml:space="preserve"> </w:t>
      </w:r>
      <w:r w:rsidRPr="005C61D6">
        <w:rPr>
          <w:bCs w:val="0"/>
        </w:rPr>
        <w:t>CRITERIA:</w:t>
      </w:r>
    </w:p>
    <w:p w14:paraId="6360307C" w14:textId="73A23566" w:rsidR="00C4042C" w:rsidRPr="00104C98" w:rsidRDefault="00C4042C" w:rsidP="00FF2328">
      <w:pPr>
        <w:pStyle w:val="BodyText2"/>
      </w:pPr>
      <w:r w:rsidRPr="005C61D6">
        <w:t>At the completion of this activity, you should be able to:</w:t>
      </w:r>
    </w:p>
    <w:p w14:paraId="6360307E" w14:textId="5FCD091A" w:rsidR="00C4042C" w:rsidRPr="00104C98" w:rsidRDefault="00C4042C" w:rsidP="00861CC4">
      <w:pPr>
        <w:pStyle w:val="BodyText"/>
        <w:numPr>
          <w:ilvl w:val="0"/>
          <w:numId w:val="12"/>
        </w:numPr>
      </w:pPr>
      <w:r w:rsidRPr="005C61D6">
        <w:t>Locate the active MOU used to coordinate between the NRC and other federal or state agencies.</w:t>
      </w:r>
    </w:p>
    <w:p w14:paraId="63603080" w14:textId="396DA098" w:rsidR="00C4042C" w:rsidRPr="00104C98" w:rsidRDefault="00C4042C" w:rsidP="00861CC4">
      <w:pPr>
        <w:pStyle w:val="BodyText"/>
        <w:numPr>
          <w:ilvl w:val="0"/>
          <w:numId w:val="12"/>
        </w:numPr>
      </w:pPr>
      <w:r w:rsidRPr="005C61D6">
        <w:t>Explain, in general terms, how the NRC coordinates with state and other federal agencies on matters that are not under the regulatory authority of the NRC.</w:t>
      </w:r>
    </w:p>
    <w:p w14:paraId="63603082" w14:textId="3DB6BB5D" w:rsidR="00C4042C" w:rsidRPr="00104C98" w:rsidRDefault="00C4042C" w:rsidP="00861CC4">
      <w:pPr>
        <w:pStyle w:val="BodyText"/>
        <w:numPr>
          <w:ilvl w:val="0"/>
          <w:numId w:val="12"/>
        </w:numPr>
      </w:pPr>
      <w:r w:rsidRPr="005C61D6">
        <w:t>Explain the actions required by an NRC inspector when he/she identifies an occupational health and safety issue at a fuel facility. Be able to state where the guidance for these actions is provided.</w:t>
      </w:r>
    </w:p>
    <w:p w14:paraId="63603084" w14:textId="77777777" w:rsidR="00C4042C" w:rsidRPr="00104C98" w:rsidRDefault="00C4042C" w:rsidP="00861CC4">
      <w:pPr>
        <w:pStyle w:val="BodyText"/>
        <w:numPr>
          <w:ilvl w:val="0"/>
          <w:numId w:val="12"/>
        </w:numPr>
      </w:pPr>
      <w:r w:rsidRPr="005C61D6">
        <w:t xml:space="preserve">Identify who, in your Region or Office, is the point of contact for coordinating NRC </w:t>
      </w:r>
      <w:r w:rsidRPr="00104C98">
        <w:t>activities with the following federal agencies:</w:t>
      </w:r>
    </w:p>
    <w:p w14:paraId="63603085" w14:textId="5F23D012" w:rsidR="00C4042C" w:rsidRPr="00104C98" w:rsidRDefault="00C4042C" w:rsidP="00861CC4">
      <w:pPr>
        <w:pStyle w:val="BodyText"/>
        <w:numPr>
          <w:ilvl w:val="1"/>
          <w:numId w:val="12"/>
        </w:numPr>
      </w:pPr>
      <w:r w:rsidRPr="005C61D6">
        <w:t>OSHA</w:t>
      </w:r>
    </w:p>
    <w:p w14:paraId="63603086" w14:textId="7BF22E6F" w:rsidR="00C4042C" w:rsidRPr="00104C98" w:rsidRDefault="00C4042C" w:rsidP="00861CC4">
      <w:pPr>
        <w:pStyle w:val="BodyText"/>
        <w:numPr>
          <w:ilvl w:val="1"/>
          <w:numId w:val="12"/>
        </w:numPr>
      </w:pPr>
      <w:r w:rsidRPr="005C61D6">
        <w:t>Department of Transportation (DOT)</w:t>
      </w:r>
    </w:p>
    <w:p w14:paraId="63603087" w14:textId="14EC47BF" w:rsidR="00C4042C" w:rsidRPr="00104C98" w:rsidRDefault="00C4042C" w:rsidP="00861CC4">
      <w:pPr>
        <w:pStyle w:val="BodyText"/>
        <w:numPr>
          <w:ilvl w:val="1"/>
          <w:numId w:val="12"/>
        </w:numPr>
      </w:pPr>
      <w:r w:rsidRPr="005C61D6">
        <w:t>Federal Emergency Management Administration (FEMA)</w:t>
      </w:r>
    </w:p>
    <w:p w14:paraId="63603088" w14:textId="478921C2" w:rsidR="00C4042C" w:rsidRPr="00104C98" w:rsidRDefault="00C4042C" w:rsidP="00861CC4">
      <w:pPr>
        <w:pStyle w:val="BodyText"/>
        <w:numPr>
          <w:ilvl w:val="1"/>
          <w:numId w:val="12"/>
        </w:numPr>
      </w:pPr>
      <w:r w:rsidRPr="005C61D6">
        <w:t>DOE</w:t>
      </w:r>
    </w:p>
    <w:p w14:paraId="63603089" w14:textId="72E0F23B" w:rsidR="00C4042C" w:rsidRPr="00104C98" w:rsidRDefault="00C4042C" w:rsidP="00861CC4">
      <w:pPr>
        <w:pStyle w:val="BodyText"/>
        <w:numPr>
          <w:ilvl w:val="1"/>
          <w:numId w:val="12"/>
        </w:numPr>
      </w:pPr>
      <w:r w:rsidRPr="005C61D6">
        <w:t>State Agencies</w:t>
      </w:r>
    </w:p>
    <w:p w14:paraId="6360308A" w14:textId="3AB9AAB5" w:rsidR="00C4042C" w:rsidRPr="00104C98" w:rsidRDefault="00C4042C" w:rsidP="00861CC4">
      <w:pPr>
        <w:pStyle w:val="BodyText"/>
        <w:numPr>
          <w:ilvl w:val="1"/>
          <w:numId w:val="12"/>
        </w:numPr>
      </w:pPr>
      <w:r w:rsidRPr="005C61D6">
        <w:t>Federal Bureau of Investigation (FBI)</w:t>
      </w:r>
    </w:p>
    <w:p w14:paraId="564EDBCD" w14:textId="24E7A0C5" w:rsidR="002D146C" w:rsidRDefault="00C4042C" w:rsidP="007E2C83">
      <w:pPr>
        <w:pStyle w:val="JOURNALHeading2"/>
      </w:pPr>
      <w:r w:rsidRPr="005C61D6">
        <w:t>TASKS:</w:t>
      </w:r>
    </w:p>
    <w:p w14:paraId="6360308C" w14:textId="471E2678" w:rsidR="00C4042C" w:rsidRPr="00104C98" w:rsidRDefault="00C4042C" w:rsidP="00C01A55">
      <w:pPr>
        <w:pStyle w:val="ListBullet2"/>
      </w:pPr>
      <w:r>
        <w:t>Identify where the current NRC MOUs are available in your Region or Office. Electronic versions can be found on the NRC Internal Website by accessing</w:t>
      </w:r>
      <w:ins w:id="179" w:author="Author">
        <w:r w:rsidR="46BFCE2A">
          <w:t xml:space="preserve"> “Topics</w:t>
        </w:r>
      </w:ins>
      <w:r w:rsidR="00222122">
        <w:t>,</w:t>
      </w:r>
      <w:ins w:id="180" w:author="Author">
        <w:r w:rsidR="46BFCE2A">
          <w:t xml:space="preserve">” </w:t>
        </w:r>
      </w:ins>
      <w:r>
        <w:t>“Information Resources”, then “Enforcement Manual</w:t>
      </w:r>
      <w:r w:rsidR="0022295C">
        <w:t>.”</w:t>
      </w:r>
    </w:p>
    <w:p w14:paraId="6360308E" w14:textId="56E44C21" w:rsidR="00C4042C" w:rsidRPr="00104C98" w:rsidRDefault="00C4042C" w:rsidP="00C01A55">
      <w:pPr>
        <w:pStyle w:val="ListBullet2"/>
      </w:pPr>
      <w:r w:rsidRPr="005C61D6">
        <w:t xml:space="preserve">Review the MOUs to develop a general understanding of the agreements between the NRC and the following federal agencies: OSHA, DOT, FEMA, DOE, and FBI with particular attention to the OSHA MOU. </w:t>
      </w:r>
      <w:bookmarkStart w:id="181" w:name="_Hlk89254168"/>
      <w:r w:rsidRPr="005C61D6">
        <w:t xml:space="preserve">For Regional inspectors, </w:t>
      </w:r>
      <w:ins w:id="182" w:author="Author">
        <w:r w:rsidR="003B23E3">
          <w:t xml:space="preserve">reach out to your government liaison officer and </w:t>
        </w:r>
      </w:ins>
      <w:r w:rsidRPr="00104C98">
        <w:t xml:space="preserve">review any MOUs between the NRC and the states in your regions. </w:t>
      </w:r>
      <w:bookmarkEnd w:id="181"/>
      <w:r w:rsidRPr="00104C98">
        <w:t>Determine the major services or resources available to be coordinated between the NRC and these agencies.</w:t>
      </w:r>
    </w:p>
    <w:p w14:paraId="63603090" w14:textId="4D752A6B" w:rsidR="00C4042C" w:rsidRPr="00104C98" w:rsidRDefault="00C4042C" w:rsidP="00C01A55">
      <w:pPr>
        <w:pStyle w:val="ListBullet2"/>
      </w:pPr>
      <w:r>
        <w:t>Review IMC 1007 to develop a general understanding of how the MOU with OSHA is implemented during an inspection.</w:t>
      </w:r>
    </w:p>
    <w:p w14:paraId="63603092" w14:textId="77777777" w:rsidR="00C4042C" w:rsidRPr="00104C98" w:rsidRDefault="00C4042C" w:rsidP="00C01A55">
      <w:pPr>
        <w:pStyle w:val="ListBullet2"/>
      </w:pPr>
      <w:r w:rsidRPr="005C61D6">
        <w:t>Identify the designated liaison for those agencies and state agencies in your Region or Office.</w:t>
      </w:r>
    </w:p>
    <w:p w14:paraId="535393A1" w14:textId="1CBEF0E1" w:rsidR="00C04D6B" w:rsidRDefault="00C4042C" w:rsidP="00C04D6B">
      <w:pPr>
        <w:pStyle w:val="ListBullet2"/>
        <w:rPr>
          <w:ins w:id="183" w:author="Author"/>
        </w:rPr>
      </w:pPr>
      <w:r w:rsidRPr="005C61D6">
        <w:t>Meet with your supervisor, an experienced qualified inspector, or the above liaison representative, and discuss two fuel facility issues that involved interface with other federal agencies or state agencies. Discuss how the issues were addressed in the context of the applicable NRC MOU and office guidance.</w:t>
      </w:r>
    </w:p>
    <w:p w14:paraId="63603096" w14:textId="77777777" w:rsidR="00C4042C" w:rsidRPr="00104C98" w:rsidRDefault="3A2FB257" w:rsidP="00C01A55">
      <w:pPr>
        <w:pStyle w:val="ListBullet2"/>
      </w:pPr>
      <w:r>
        <w:t>Meet with your supervisor or the person designated to be your resource for this activity and discuss the items listed in the Evaluation Criteria section.</w:t>
      </w:r>
    </w:p>
    <w:p w14:paraId="42FA332C" w14:textId="642BA853" w:rsidR="00FF2328" w:rsidRDefault="00C4042C" w:rsidP="007E2C83">
      <w:pPr>
        <w:pStyle w:val="JOURNALHeading2"/>
      </w:pPr>
      <w:r w:rsidRPr="005C61D6">
        <w:rPr>
          <w:bCs w:val="0"/>
        </w:rPr>
        <w:t>DOCUMENTATION:</w:t>
      </w:r>
      <w:r w:rsidR="00104C98" w:rsidRPr="005C61D6">
        <w:rPr>
          <w:bCs w:val="0"/>
        </w:rPr>
        <w:tab/>
      </w:r>
      <w:r w:rsidRPr="005C61D6">
        <w:rPr>
          <w:bCs w:val="0"/>
        </w:rPr>
        <w:t>Basic-Level Certification Signature Card Item</w:t>
      </w:r>
      <w:r w:rsidRPr="00104C98">
        <w:t xml:space="preserve"> </w:t>
      </w:r>
      <w:r w:rsidR="00522470" w:rsidRPr="00104C98">
        <w:t>SG</w:t>
      </w:r>
      <w:r w:rsidRPr="00104C98">
        <w:t>-</w:t>
      </w:r>
      <w:ins w:id="184" w:author="Author">
        <w:r w:rsidR="00DF4591" w:rsidRPr="00104C98">
          <w:t>1</w:t>
        </w:r>
        <w:r w:rsidR="00DF4591">
          <w:t>1</w:t>
        </w:r>
      </w:ins>
    </w:p>
    <w:p w14:paraId="6360309C" w14:textId="79E56804" w:rsidR="00C4042C" w:rsidRPr="00104C98" w:rsidRDefault="00C4042C" w:rsidP="006D2F0B">
      <w:pPr>
        <w:pStyle w:val="JournalTOPIC"/>
      </w:pPr>
      <w:bookmarkStart w:id="185" w:name="_Toc167188739"/>
      <w:r w:rsidRPr="00104C98">
        <w:t>(</w:t>
      </w:r>
      <w:r w:rsidR="00522470" w:rsidRPr="00104C98">
        <w:t>SG</w:t>
      </w:r>
      <w:r w:rsidRPr="00104C98">
        <w:t>-</w:t>
      </w:r>
      <w:ins w:id="186" w:author="Author">
        <w:r w:rsidR="003205A0">
          <w:t>12</w:t>
        </w:r>
      </w:ins>
      <w:r w:rsidRPr="00104C98">
        <w:t>) Interaction with the Public</w:t>
      </w:r>
      <w:bookmarkEnd w:id="185"/>
    </w:p>
    <w:p w14:paraId="42DBF9F5" w14:textId="4D21DFF2" w:rsidR="00EC2687" w:rsidRPr="00EC2687" w:rsidRDefault="00C4042C" w:rsidP="00133CFF">
      <w:pPr>
        <w:pStyle w:val="JOURNALHeading2"/>
        <w:rPr>
          <w:bCs w:val="0"/>
        </w:rPr>
      </w:pPr>
      <w:r w:rsidRPr="00EC2687">
        <w:t>PURPOSE:</w:t>
      </w:r>
    </w:p>
    <w:p w14:paraId="6360309E" w14:textId="263EB7F4" w:rsidR="00C4042C" w:rsidRPr="00104C98" w:rsidRDefault="00C4042C" w:rsidP="007B2CD4">
      <w:pPr>
        <w:pStyle w:val="BodyText"/>
      </w:pPr>
      <w:r w:rsidRPr="00EC2687">
        <w:t xml:space="preserve">The purpose of this activity is to acquaint you with the expectations of NRC inspectors when dealing with members of the public. Responsiveness and openness are essential to the Agency fulfilling its goal of enhancing public confidence. As a qualified inspector, you will have many opportunities to interact with the public. This </w:t>
      </w:r>
      <w:r w:rsidR="00522470" w:rsidRPr="00104C98">
        <w:t>SG</w:t>
      </w:r>
      <w:r w:rsidRPr="00104C98">
        <w:t xml:space="preserve"> will help you understand NRC procedures, policies, and available resources related to interaction with the public.</w:t>
      </w:r>
    </w:p>
    <w:p w14:paraId="636030A3" w14:textId="6624DEA4" w:rsidR="00C4042C" w:rsidRPr="00104C98" w:rsidRDefault="00C4042C" w:rsidP="00133CFF">
      <w:pPr>
        <w:pStyle w:val="JOURNALHeading2"/>
      </w:pPr>
      <w:r w:rsidRPr="00EC2687">
        <w:t xml:space="preserve">COMPETENCY </w:t>
      </w:r>
      <w:r w:rsidRPr="00EC2687">
        <w:rPr>
          <w:bCs w:val="0"/>
        </w:rPr>
        <w:t>AREA:</w:t>
      </w:r>
      <w:r w:rsidRPr="00EC2687">
        <w:tab/>
        <w:t>COMMUNICATION</w:t>
      </w:r>
      <w:r w:rsidR="006725A6">
        <w:t xml:space="preserve"> </w:t>
      </w:r>
      <w:r w:rsidR="0086645D">
        <w:br/>
      </w:r>
      <w:r w:rsidRPr="00EC2687">
        <w:t>SELF-MANAGEMENT</w:t>
      </w:r>
      <w:r w:rsidR="003C226F">
        <w:br/>
      </w:r>
      <w:r w:rsidRPr="00EC2687">
        <w:t>REGULATORY FRAMEWORK</w:t>
      </w:r>
    </w:p>
    <w:p w14:paraId="636030A6" w14:textId="485B3867" w:rsidR="00C4042C" w:rsidRPr="00104C98" w:rsidRDefault="00C4042C" w:rsidP="00133CFF">
      <w:pPr>
        <w:pStyle w:val="JOURNALHeading2"/>
      </w:pPr>
      <w:r w:rsidRPr="00EC2687">
        <w:t>LEVEL OF EFFORT:</w:t>
      </w:r>
      <w:r w:rsidRPr="00EC2687">
        <w:tab/>
        <w:t>6 hours</w:t>
      </w:r>
    </w:p>
    <w:p w14:paraId="696BB644" w14:textId="77777777" w:rsidR="003C226F" w:rsidRDefault="00C4042C" w:rsidP="00133CFF">
      <w:pPr>
        <w:pStyle w:val="JOURNALHeading2"/>
      </w:pPr>
      <w:r w:rsidRPr="00EC2687">
        <w:t>REFERENCES:</w:t>
      </w:r>
    </w:p>
    <w:p w14:paraId="636030A8" w14:textId="1FCA0F29" w:rsidR="00C4042C" w:rsidRPr="00104C98" w:rsidRDefault="00C4042C" w:rsidP="00C01A55">
      <w:pPr>
        <w:pStyle w:val="ListBullet2"/>
      </w:pPr>
      <w:r w:rsidRPr="00EC2687">
        <w:t>NUREG/BR 0215, “Public Involvement in the Nuclear Regulatory Process”</w:t>
      </w:r>
    </w:p>
    <w:p w14:paraId="636030AA" w14:textId="77777777" w:rsidR="00C4042C" w:rsidRDefault="00C4042C" w:rsidP="00C01A55">
      <w:pPr>
        <w:pStyle w:val="ListBullet2"/>
        <w:rPr>
          <w:ins w:id="187" w:author="Author"/>
        </w:rPr>
      </w:pPr>
      <w:r w:rsidRPr="00EC2687">
        <w:t>NUREG/BR-0297, “NRC Public Meetings”</w:t>
      </w:r>
    </w:p>
    <w:p w14:paraId="27C919C7" w14:textId="0E26A933" w:rsidR="006762CA" w:rsidRPr="00104C98" w:rsidRDefault="259ABC59" w:rsidP="00C01A55">
      <w:pPr>
        <w:pStyle w:val="ListBullet2"/>
      </w:pPr>
      <w:ins w:id="188" w:author="Author">
        <w:r>
          <w:t>NUREG-1379, “NRC Style Guide”</w:t>
        </w:r>
      </w:ins>
    </w:p>
    <w:p w14:paraId="636030AC" w14:textId="77777777" w:rsidR="00C4042C" w:rsidRPr="00104C98" w:rsidRDefault="3A2FB257" w:rsidP="00C01A55">
      <w:pPr>
        <w:pStyle w:val="ListBullet2"/>
      </w:pPr>
      <w:r>
        <w:t>MD 3.4, “Release of Information to the Public”</w:t>
      </w:r>
    </w:p>
    <w:p w14:paraId="636030AE" w14:textId="12129D46" w:rsidR="00C4042C" w:rsidRPr="00104C98" w:rsidRDefault="3A2FB257" w:rsidP="00C01A55">
      <w:pPr>
        <w:pStyle w:val="ListBullet2"/>
      </w:pPr>
      <w:r>
        <w:t>MD 3.5, “Attendance at NRC Staff Sponsored Meetings”</w:t>
      </w:r>
    </w:p>
    <w:p w14:paraId="636030B0" w14:textId="77777777" w:rsidR="00C4042C" w:rsidRPr="00104C98" w:rsidRDefault="3A2FB257" w:rsidP="00C01A55">
      <w:pPr>
        <w:pStyle w:val="ListBullet2"/>
        <w:rPr>
          <w:ins w:id="189" w:author="Author"/>
        </w:rPr>
      </w:pPr>
      <w:r>
        <w:t>MD 8.11, “Review Process for 10 CFR 2.206 Petitions”</w:t>
      </w:r>
    </w:p>
    <w:p w14:paraId="54144ACF" w14:textId="52E6DA07" w:rsidR="0F38933B" w:rsidRDefault="0F38933B" w:rsidP="00C01A55">
      <w:pPr>
        <w:pStyle w:val="ListBullet2"/>
        <w:rPr>
          <w:rFonts w:eastAsia="Calibri"/>
        </w:rPr>
      </w:pPr>
      <w:ins w:id="190" w:author="Author">
        <w:r w:rsidRPr="4F15E3DC">
          <w:rPr>
            <w:rFonts w:eastAsia="Calibri"/>
          </w:rPr>
          <w:t xml:space="preserve">ROI 1720, “Policy for Staff Receipt </w:t>
        </w:r>
        <w:r w:rsidR="0BF4BE89" w:rsidRPr="4F15E3DC">
          <w:rPr>
            <w:rFonts w:eastAsia="Calibri"/>
          </w:rPr>
          <w:t>and Processing of Inquiries from Media, Members of the Public and Others”</w:t>
        </w:r>
      </w:ins>
    </w:p>
    <w:p w14:paraId="636030B2" w14:textId="02DDC7A4" w:rsidR="00C4042C" w:rsidRPr="00104C98" w:rsidRDefault="3A2FB257" w:rsidP="00C01A55">
      <w:pPr>
        <w:pStyle w:val="ListBullet2"/>
      </w:pPr>
      <w:r>
        <w:t xml:space="preserve">NRC </w:t>
      </w:r>
      <w:ins w:id="191" w:author="Author">
        <w:r w:rsidR="171D2CBE">
          <w:t>External</w:t>
        </w:r>
      </w:ins>
      <w:r>
        <w:t xml:space="preserve"> Website, </w:t>
      </w:r>
      <w:ins w:id="192" w:author="Author">
        <w:r w:rsidR="49C89516">
          <w:t xml:space="preserve">Public </w:t>
        </w:r>
        <w:proofErr w:type="gramStart"/>
        <w:r w:rsidR="49C89516">
          <w:t>Meetings</w:t>
        </w:r>
        <w:proofErr w:type="gramEnd"/>
        <w:r w:rsidR="49C89516">
          <w:t xml:space="preserve"> and Involvement</w:t>
        </w:r>
      </w:ins>
    </w:p>
    <w:p w14:paraId="636030B4" w14:textId="4F23C4F6" w:rsidR="00C4042C" w:rsidRPr="00104C98" w:rsidRDefault="3A2FB257" w:rsidP="00C01A55">
      <w:pPr>
        <w:pStyle w:val="ListBullet2"/>
      </w:pPr>
      <w:r>
        <w:t>Regional or Office guidance related to interaction with the public (Conduct of public meetings, Response to inquiries from the public, Release of Information to the Public).</w:t>
      </w:r>
    </w:p>
    <w:p w14:paraId="636030B7" w14:textId="78665F8E" w:rsidR="00C4042C" w:rsidRPr="00104C98" w:rsidRDefault="00C4042C" w:rsidP="004B7ED3">
      <w:pPr>
        <w:pStyle w:val="BoxBodytext3"/>
        <w:ind w:left="1440" w:right="432" w:hanging="720"/>
      </w:pPr>
      <w:r w:rsidRPr="002B389F">
        <w:t xml:space="preserve">NOTE: NUREG references in this activity that cannot be found on the NRC </w:t>
      </w:r>
      <w:r w:rsidR="004B7ED3">
        <w:br/>
      </w:r>
      <w:r w:rsidRPr="002B389F">
        <w:t>External</w:t>
      </w:r>
      <w:r w:rsidR="002630F9">
        <w:t xml:space="preserve"> </w:t>
      </w:r>
      <w:r w:rsidRPr="002B389F">
        <w:t>Website may be requested from your Public Affairs Officer (PAO</w:t>
      </w:r>
      <w:r w:rsidRPr="002E4BF2">
        <w:t>).</w:t>
      </w:r>
    </w:p>
    <w:p w14:paraId="3BDE81B1" w14:textId="77777777" w:rsidR="003C226F" w:rsidRDefault="00C4042C" w:rsidP="00133CFF">
      <w:pPr>
        <w:pStyle w:val="JOURNALHeading2"/>
      </w:pPr>
      <w:r w:rsidRPr="00EC2687">
        <w:rPr>
          <w:bCs w:val="0"/>
        </w:rPr>
        <w:t>EVALUATION</w:t>
      </w:r>
      <w:r w:rsidR="003C226F">
        <w:t xml:space="preserve"> </w:t>
      </w:r>
      <w:r w:rsidRPr="00EC2687">
        <w:rPr>
          <w:bCs w:val="0"/>
        </w:rPr>
        <w:t>CRITERIA:</w:t>
      </w:r>
    </w:p>
    <w:p w14:paraId="636030BC" w14:textId="1140902F" w:rsidR="00C4042C" w:rsidRDefault="00C4042C" w:rsidP="00074BE5">
      <w:pPr>
        <w:pStyle w:val="BodyText2"/>
      </w:pPr>
      <w:r w:rsidRPr="00104C98">
        <w:t>Upon completion of this activity, you will be asked to demonstrate your understanding of proper interaction with the public by successfully addressing the following:</w:t>
      </w:r>
    </w:p>
    <w:p w14:paraId="636030BD" w14:textId="7E88CA1B" w:rsidR="00C4042C" w:rsidRPr="00104C98" w:rsidRDefault="00C4042C" w:rsidP="00861CC4">
      <w:pPr>
        <w:pStyle w:val="BodyText"/>
        <w:numPr>
          <w:ilvl w:val="0"/>
          <w:numId w:val="13"/>
        </w:numPr>
      </w:pPr>
      <w:r w:rsidRPr="00EC2687">
        <w:t xml:space="preserve">Describe the </w:t>
      </w:r>
      <w:r w:rsidRPr="00104C98">
        <w:t>expectations of NRC employees regarding answering telephone calls</w:t>
      </w:r>
      <w:ins w:id="193" w:author="Author">
        <w:r w:rsidR="00433911">
          <w:t xml:space="preserve"> or emails</w:t>
        </w:r>
      </w:ins>
      <w:r w:rsidRPr="00104C98">
        <w:t xml:space="preserve"> that involve inquiries from members of the public.</w:t>
      </w:r>
    </w:p>
    <w:p w14:paraId="22A6BD7F" w14:textId="66F7A57C" w:rsidR="005E27B5" w:rsidRDefault="00C4042C" w:rsidP="00861CC4">
      <w:pPr>
        <w:pStyle w:val="BodyText"/>
        <w:numPr>
          <w:ilvl w:val="0"/>
          <w:numId w:val="13"/>
        </w:numPr>
      </w:pPr>
      <w:r w:rsidRPr="00EC2687">
        <w:t>Name some resources available to assist you in responding to the following types of public inquiries:</w:t>
      </w:r>
    </w:p>
    <w:p w14:paraId="636030C0" w14:textId="77777777" w:rsidR="00C4042C" w:rsidRPr="00104C98" w:rsidRDefault="00C4042C" w:rsidP="00861CC4">
      <w:pPr>
        <w:pStyle w:val="BodyText"/>
        <w:numPr>
          <w:ilvl w:val="1"/>
          <w:numId w:val="13"/>
        </w:numPr>
      </w:pPr>
      <w:r w:rsidRPr="00EC2687">
        <w:t xml:space="preserve">General </w:t>
      </w:r>
      <w:r w:rsidRPr="00104C98">
        <w:t>questions about NRC organization and functions</w:t>
      </w:r>
    </w:p>
    <w:p w14:paraId="636030C1" w14:textId="77777777" w:rsidR="00C4042C" w:rsidRPr="00104C98" w:rsidRDefault="00C4042C" w:rsidP="00861CC4">
      <w:pPr>
        <w:pStyle w:val="BodyText"/>
        <w:numPr>
          <w:ilvl w:val="1"/>
          <w:numId w:val="13"/>
        </w:numPr>
      </w:pPr>
      <w:r w:rsidRPr="00EC2687">
        <w:t xml:space="preserve">General questions about a technical topic </w:t>
      </w:r>
      <w:r w:rsidRPr="00104C98">
        <w:t>such as radioactive particles</w:t>
      </w:r>
    </w:p>
    <w:p w14:paraId="636030C2" w14:textId="2A47E97C" w:rsidR="00C4042C" w:rsidRPr="00104C98" w:rsidRDefault="00C4042C" w:rsidP="00861CC4">
      <w:pPr>
        <w:pStyle w:val="BodyText"/>
        <w:numPr>
          <w:ilvl w:val="1"/>
          <w:numId w:val="13"/>
        </w:numPr>
      </w:pPr>
      <w:r w:rsidRPr="00EC2687">
        <w:t>Questions about a licensed facility’s performance or an NRC inspection</w:t>
      </w:r>
    </w:p>
    <w:p w14:paraId="636030C3" w14:textId="23D504E7" w:rsidR="00C4042C" w:rsidRPr="00104C98" w:rsidRDefault="00C4042C" w:rsidP="00861CC4">
      <w:pPr>
        <w:pStyle w:val="BodyText"/>
        <w:numPr>
          <w:ilvl w:val="1"/>
          <w:numId w:val="13"/>
        </w:numPr>
      </w:pPr>
      <w:r w:rsidRPr="00EC2687">
        <w:t>Questions on a specific technical issue of current interest</w:t>
      </w:r>
    </w:p>
    <w:p w14:paraId="636030C5" w14:textId="6AB69F16" w:rsidR="00C4042C" w:rsidRPr="00104C98" w:rsidRDefault="3A2FB257" w:rsidP="00861CC4">
      <w:pPr>
        <w:pStyle w:val="BodyText"/>
        <w:numPr>
          <w:ilvl w:val="0"/>
          <w:numId w:val="13"/>
        </w:numPr>
      </w:pPr>
      <w:r>
        <w:t>Describe what is meant by “Plain Language.” Identify where examples and guidance related to plain language can be found.</w:t>
      </w:r>
    </w:p>
    <w:p w14:paraId="636030C7" w14:textId="7B01F27E" w:rsidR="00C4042C" w:rsidRPr="00104C98" w:rsidRDefault="3A2FB257" w:rsidP="00861CC4">
      <w:pPr>
        <w:pStyle w:val="BodyText"/>
        <w:numPr>
          <w:ilvl w:val="0"/>
          <w:numId w:val="13"/>
        </w:numPr>
      </w:pPr>
      <w:r>
        <w:t>Explain what a “2.206 petition” is. Describe how it is handled by the NRC.</w:t>
      </w:r>
    </w:p>
    <w:p w14:paraId="636030CB" w14:textId="77777777" w:rsidR="00C4042C" w:rsidRPr="00104C98" w:rsidRDefault="3A2FB257" w:rsidP="00861CC4">
      <w:pPr>
        <w:pStyle w:val="BodyText"/>
        <w:numPr>
          <w:ilvl w:val="0"/>
          <w:numId w:val="13"/>
        </w:numPr>
      </w:pPr>
      <w:r>
        <w:t>Describe how other public inquiries, including “non-allegations,” are handled in your office.</w:t>
      </w:r>
    </w:p>
    <w:p w14:paraId="636030CD" w14:textId="77777777" w:rsidR="00C4042C" w:rsidRPr="00104C98" w:rsidRDefault="3A2FB257" w:rsidP="00861CC4">
      <w:pPr>
        <w:pStyle w:val="BodyText"/>
        <w:numPr>
          <w:ilvl w:val="0"/>
          <w:numId w:val="13"/>
        </w:numPr>
      </w:pPr>
      <w:r>
        <w:t>Describe what an NRC employee should do if he/she is requested to speak (on an NRC-related topic) at a meeting such as the Lions Club or local chapter of the American Nuclear Society.</w:t>
      </w:r>
    </w:p>
    <w:p w14:paraId="636030CF" w14:textId="419F2C72" w:rsidR="00C4042C" w:rsidRPr="00104C98" w:rsidRDefault="3A2FB257" w:rsidP="00861CC4">
      <w:pPr>
        <w:pStyle w:val="BodyText"/>
        <w:numPr>
          <w:ilvl w:val="0"/>
          <w:numId w:val="13"/>
        </w:numPr>
      </w:pPr>
      <w:r>
        <w:t>Identify what types of NRC meetings are generally open to the public. List some that are not usually open to the public.</w:t>
      </w:r>
    </w:p>
    <w:p w14:paraId="636030D1" w14:textId="076C9C8F" w:rsidR="00C4042C" w:rsidRPr="00104C98" w:rsidRDefault="3A2FB257" w:rsidP="00861CC4">
      <w:pPr>
        <w:pStyle w:val="BodyText"/>
        <w:numPr>
          <w:ilvl w:val="0"/>
          <w:numId w:val="13"/>
        </w:numPr>
      </w:pPr>
      <w:r>
        <w:t>Describe how members of the public can find out about NRC public meetings. Discuss the expectations on timeliness of meeting notices and summaries.</w:t>
      </w:r>
    </w:p>
    <w:p w14:paraId="636030D3" w14:textId="3D112B82" w:rsidR="00C4042C" w:rsidRPr="00104C98" w:rsidRDefault="3A2FB257" w:rsidP="00861CC4">
      <w:pPr>
        <w:pStyle w:val="BodyText"/>
        <w:numPr>
          <w:ilvl w:val="0"/>
          <w:numId w:val="13"/>
        </w:numPr>
      </w:pPr>
      <w:r>
        <w:t>Describe the restrictions regarding the release of information to the public including specific types of information that are not to be released.</w:t>
      </w:r>
    </w:p>
    <w:p w14:paraId="00005EB3" w14:textId="70A33FA1" w:rsidR="003C226F" w:rsidRDefault="00C4042C" w:rsidP="00133CFF">
      <w:pPr>
        <w:pStyle w:val="JOURNALHeading2"/>
      </w:pPr>
      <w:r w:rsidRPr="00EC2687">
        <w:t>TASK</w:t>
      </w:r>
      <w:r w:rsidR="001A0237" w:rsidRPr="00EC2687">
        <w:t>S:</w:t>
      </w:r>
    </w:p>
    <w:p w14:paraId="636030D5" w14:textId="509FCFF3" w:rsidR="00C4042C" w:rsidRDefault="00C4042C" w:rsidP="00C01A55">
      <w:pPr>
        <w:pStyle w:val="ListBullet2"/>
      </w:pPr>
      <w:r w:rsidRPr="00EC2687">
        <w:t>Review the information presented by the NRC Public Affairs Office on interactions with the public on the NRC’s Internal and External Websites. Review the information available on the external NRC website related to general topics of interest to the public such as the Public Involvement, School Programs, and the Technical Information Papers.</w:t>
      </w:r>
    </w:p>
    <w:p w14:paraId="636030D8" w14:textId="63FA8E07" w:rsidR="00C4042C" w:rsidRPr="007A6BF2" w:rsidRDefault="3A2FB257" w:rsidP="00C01A55">
      <w:pPr>
        <w:pStyle w:val="ListBullet2"/>
      </w:pPr>
      <w:r>
        <w:t xml:space="preserve">Visit the NRC’s “Plain Language Action Plan” on the </w:t>
      </w:r>
      <w:ins w:id="194" w:author="Author">
        <w:r w:rsidR="166C3B5D">
          <w:t>ex</w:t>
        </w:r>
      </w:ins>
      <w:r>
        <w:t>ternal website</w:t>
      </w:r>
      <w:ins w:id="195" w:author="Author">
        <w:r w:rsidR="1D1A14DC">
          <w:t xml:space="preserve"> (Home/Public Involvement/</w:t>
        </w:r>
        <w:r w:rsidR="5AC31819">
          <w:t>Plain Writing/Plain Writing Action Plan</w:t>
        </w:r>
      </w:ins>
      <w:r>
        <w:t xml:space="preserve">, including some of the links to resource materials. </w:t>
      </w:r>
      <w:ins w:id="196" w:author="Author">
        <w:r w:rsidR="2B3BB288">
          <w:t>R</w:t>
        </w:r>
        <w:r w:rsidR="68EF62A1">
          <w:t xml:space="preserve">eview the NRC Editorial Style Guide (NUREG-1379), </w:t>
        </w:r>
        <w:r w:rsidR="00B7748F">
          <w:t>s</w:t>
        </w:r>
        <w:r w:rsidR="68EF62A1">
          <w:t>ection 7.</w:t>
        </w:r>
      </w:ins>
    </w:p>
    <w:p w14:paraId="636030D9" w14:textId="2EFF2135" w:rsidR="00C4042C" w:rsidRPr="00104C98" w:rsidRDefault="3A2FB257" w:rsidP="00C01A55">
      <w:pPr>
        <w:pStyle w:val="ListBullet2"/>
      </w:pPr>
      <w:r>
        <w:t>Visit the Communication and Public Meetings page on the NRC Internal Web site. Review the public meeting policy and checklist.</w:t>
      </w:r>
    </w:p>
    <w:p w14:paraId="636030DB" w14:textId="643C2953" w:rsidR="00C4042C" w:rsidRPr="00104C98" w:rsidRDefault="3A2FB257" w:rsidP="00C01A55">
      <w:pPr>
        <w:pStyle w:val="ListBullet2"/>
      </w:pPr>
      <w:r>
        <w:t xml:space="preserve">Locate and review the material specifically listed in the Reference section of this activity. The NMSS Project Manager’s Handbook and NUREG/BR-0200, </w:t>
      </w:r>
      <w:ins w:id="197" w:author="Author">
        <w:r w:rsidR="259ABC59">
          <w:t>“</w:t>
        </w:r>
      </w:ins>
      <w:r>
        <w:t>Public Petition Process</w:t>
      </w:r>
      <w:ins w:id="198" w:author="Author">
        <w:r w:rsidR="259ABC59">
          <w:t>”</w:t>
        </w:r>
      </w:ins>
      <w:r>
        <w:t xml:space="preserve"> may also be beneficial in understanding the processing of 2.206 petitions and “ticketed items.”</w:t>
      </w:r>
    </w:p>
    <w:p w14:paraId="636030DD" w14:textId="77777777" w:rsidR="00C4042C" w:rsidRPr="00104C98" w:rsidRDefault="3A2FB257" w:rsidP="00C01A55">
      <w:pPr>
        <w:pStyle w:val="ListBullet2"/>
      </w:pPr>
      <w:r>
        <w:t>Review the steps in the rulemaking process on the NRC’s External Website under “Public Meetings &amp; Involvement.”</w:t>
      </w:r>
    </w:p>
    <w:p w14:paraId="636030DF" w14:textId="14C0D45F" w:rsidR="00C4042C" w:rsidRPr="00104C98" w:rsidRDefault="3A2FB257" w:rsidP="00C01A55">
      <w:pPr>
        <w:pStyle w:val="ListBullet2"/>
      </w:pPr>
      <w:r>
        <w:t xml:space="preserve">Identify, locate, and review your region’s policy guidance on staff receipt and processing of inquiries from the </w:t>
      </w:r>
      <w:proofErr w:type="gramStart"/>
      <w:r>
        <w:t>general public</w:t>
      </w:r>
      <w:proofErr w:type="gramEnd"/>
      <w:ins w:id="199" w:author="Author">
        <w:r w:rsidR="7D86B1B8">
          <w:t xml:space="preserve"> (ROI 1720)</w:t>
        </w:r>
      </w:ins>
      <w:r>
        <w:t xml:space="preserve">. Meet with your PAO or supervisor and discuss the expectations of an inspector who receives an inquiry. </w:t>
      </w:r>
    </w:p>
    <w:p w14:paraId="636030E1" w14:textId="71218408" w:rsidR="00C4042C" w:rsidRPr="00104C98" w:rsidRDefault="3A2FB257" w:rsidP="00C01A55">
      <w:pPr>
        <w:pStyle w:val="ListBullet2"/>
      </w:pPr>
      <w:r>
        <w:t>Meet with your supervisor and discuss what types of public interactions you are likely to encounter and to ensure that you understand what you are to do. Then, discuss the items listed in the Evaluation Criteria section.</w:t>
      </w:r>
    </w:p>
    <w:p w14:paraId="636030E3" w14:textId="1E216F29" w:rsidR="00C4042C" w:rsidRPr="00104C98" w:rsidRDefault="00C4042C" w:rsidP="00133CFF">
      <w:pPr>
        <w:pStyle w:val="JOURNALHeading2"/>
      </w:pPr>
      <w:r w:rsidRPr="00EC2687">
        <w:t>DOCUMENTATION:</w:t>
      </w:r>
      <w:r w:rsidRPr="00EC2687">
        <w:tab/>
      </w:r>
      <w:r w:rsidRPr="00104C98">
        <w:t xml:space="preserve">Basic-Level Certification Signature Card Item </w:t>
      </w:r>
      <w:r w:rsidR="00522470" w:rsidRPr="00104C98">
        <w:t>SG</w:t>
      </w:r>
      <w:r w:rsidRPr="00104C98">
        <w:t>-</w:t>
      </w:r>
      <w:ins w:id="200" w:author="Author">
        <w:r w:rsidR="00752CDA" w:rsidRPr="00104C98">
          <w:t>1</w:t>
        </w:r>
        <w:r w:rsidR="00752CDA">
          <w:t>2</w:t>
        </w:r>
      </w:ins>
    </w:p>
    <w:p w14:paraId="636030E8" w14:textId="06DC4743" w:rsidR="00C4042C" w:rsidRPr="00104C98" w:rsidRDefault="00C4042C" w:rsidP="0021330E">
      <w:pPr>
        <w:pStyle w:val="JournalTOPIC"/>
      </w:pPr>
      <w:bookmarkStart w:id="201" w:name="_Toc167188740"/>
      <w:r w:rsidRPr="00104C98">
        <w:t>(</w:t>
      </w:r>
      <w:r w:rsidR="00522470" w:rsidRPr="00104C98">
        <w:t>SG</w:t>
      </w:r>
      <w:r w:rsidRPr="00104C98">
        <w:t>-</w:t>
      </w:r>
      <w:ins w:id="202" w:author="Author">
        <w:r w:rsidR="003205A0">
          <w:t>13</w:t>
        </w:r>
      </w:ins>
      <w:r w:rsidRPr="00104C98">
        <w:t>) Contacts with the Media</w:t>
      </w:r>
      <w:bookmarkEnd w:id="201"/>
    </w:p>
    <w:p w14:paraId="368C0655" w14:textId="77777777" w:rsidR="0021330E" w:rsidRDefault="00C4042C" w:rsidP="004B7B3E">
      <w:pPr>
        <w:pStyle w:val="JOURNALHeading2"/>
      </w:pPr>
      <w:r w:rsidRPr="0021330E">
        <w:t>PURPOSE:</w:t>
      </w:r>
    </w:p>
    <w:p w14:paraId="636030EA" w14:textId="39450C64" w:rsidR="00C4042C" w:rsidRPr="00104C98" w:rsidRDefault="00C4042C" w:rsidP="0021330E">
      <w:pPr>
        <w:pStyle w:val="BodyText"/>
      </w:pPr>
      <w:r w:rsidRPr="0021330E">
        <w:t xml:space="preserve">The purpose of this activity is to provide you with an understanding of the importance of </w:t>
      </w:r>
      <w:r w:rsidRPr="00104C98">
        <w:t>communicating with the public and media in an accurate, clear, and non-complex manner and within the limitations of agency guidance for the release of information to the public. This supports one of the NRC’s main objectives of increasing public confidence. This Study Guide will provide you information on the implementation of the guidance on contacts with the public and media.</w:t>
      </w:r>
    </w:p>
    <w:p w14:paraId="636030EE" w14:textId="38A320D0" w:rsidR="00C4042C" w:rsidRPr="00104C98" w:rsidRDefault="00C4042C" w:rsidP="004B7B3E">
      <w:pPr>
        <w:pStyle w:val="JOURNALHeading2"/>
      </w:pPr>
      <w:r>
        <w:t xml:space="preserve">COMPETENCY </w:t>
      </w:r>
      <w:r w:rsidR="003D17A1">
        <w:rPr>
          <w:bCs w:val="0"/>
        </w:rPr>
        <w:t>AREA:</w:t>
      </w:r>
      <w:r w:rsidRPr="0021330E">
        <w:tab/>
        <w:t xml:space="preserve">COMMUNICATION </w:t>
      </w:r>
      <w:r w:rsidR="0021330E">
        <w:br/>
      </w:r>
      <w:r w:rsidRPr="0021330E">
        <w:t>SELF-MANAGEMENT</w:t>
      </w:r>
    </w:p>
    <w:p w14:paraId="636030F1" w14:textId="422A2783" w:rsidR="00C4042C" w:rsidRPr="00104C98" w:rsidRDefault="00C4042C" w:rsidP="004B7B3E">
      <w:pPr>
        <w:pStyle w:val="JOURNALHeading2"/>
      </w:pPr>
      <w:r w:rsidRPr="0021330E">
        <w:t>LEVEL OF EFFORT:</w:t>
      </w:r>
      <w:r w:rsidRPr="00104C98">
        <w:tab/>
        <w:t>4 hours</w:t>
      </w:r>
    </w:p>
    <w:p w14:paraId="09B7BB1F" w14:textId="68923F0B" w:rsidR="0021330E" w:rsidRDefault="00C4042C" w:rsidP="004B7B3E">
      <w:pPr>
        <w:pStyle w:val="JOURNALHeading2"/>
      </w:pPr>
      <w:r w:rsidRPr="0021330E">
        <w:t>REFERENCES:</w:t>
      </w:r>
    </w:p>
    <w:p w14:paraId="636030F3" w14:textId="736B689D" w:rsidR="00C4042C" w:rsidRPr="00104C98" w:rsidRDefault="00C4042C" w:rsidP="00C01A55">
      <w:pPr>
        <w:pStyle w:val="ListBullet2"/>
      </w:pPr>
      <w:r w:rsidRPr="0021330E">
        <w:t>NUREG/BR-0202</w:t>
      </w:r>
      <w:r w:rsidRPr="00104C98">
        <w:t>, “Guidelines for Interviews with the Media”</w:t>
      </w:r>
    </w:p>
    <w:p w14:paraId="636030F5" w14:textId="77777777" w:rsidR="00C4042C" w:rsidRPr="00104C98" w:rsidRDefault="00C4042C" w:rsidP="00C01A55">
      <w:pPr>
        <w:pStyle w:val="ListBullet2"/>
      </w:pPr>
      <w:r w:rsidRPr="0021330E">
        <w:t>MD 3.4, “Release of Information to the Public”</w:t>
      </w:r>
    </w:p>
    <w:p w14:paraId="636030F7" w14:textId="25489271" w:rsidR="00C4042C" w:rsidRPr="00104C98" w:rsidRDefault="00C4042C" w:rsidP="00C01A55">
      <w:pPr>
        <w:pStyle w:val="ListBullet2"/>
      </w:pPr>
      <w:r w:rsidRPr="0021330E">
        <w:t xml:space="preserve">NUREG/BR-0224, </w:t>
      </w:r>
      <w:r w:rsidR="00D66C08">
        <w:t>“</w:t>
      </w:r>
      <w:r w:rsidRPr="00104C98">
        <w:t>Guidelines for Conducting Public Meetings</w:t>
      </w:r>
      <w:r w:rsidR="00D66C08">
        <w:t>”</w:t>
      </w:r>
    </w:p>
    <w:p w14:paraId="636030F9" w14:textId="77777777" w:rsidR="00C4042C" w:rsidRPr="00104C98" w:rsidRDefault="00C4042C" w:rsidP="00C01A55">
      <w:pPr>
        <w:pStyle w:val="ListBullet2"/>
      </w:pPr>
      <w:r w:rsidRPr="0021330E">
        <w:t xml:space="preserve">Regional or Office Instructions establishing the policy and </w:t>
      </w:r>
      <w:r w:rsidRPr="00104C98">
        <w:t>process for receipt of inquiries from the public/media</w:t>
      </w:r>
    </w:p>
    <w:p w14:paraId="327907D5" w14:textId="77777777" w:rsidR="0021330E" w:rsidRDefault="00C4042C" w:rsidP="004B7B3E">
      <w:pPr>
        <w:pStyle w:val="JOURNALHeading2"/>
      </w:pPr>
      <w:r w:rsidRPr="0021330E">
        <w:rPr>
          <w:bCs w:val="0"/>
        </w:rPr>
        <w:t>EVALUATION</w:t>
      </w:r>
      <w:r w:rsidR="0021330E">
        <w:t xml:space="preserve"> </w:t>
      </w:r>
      <w:r w:rsidRPr="0021330E">
        <w:rPr>
          <w:bCs w:val="0"/>
        </w:rPr>
        <w:t>CRITERIA:</w:t>
      </w:r>
    </w:p>
    <w:p w14:paraId="636030FC" w14:textId="582F87C9" w:rsidR="00C4042C" w:rsidRPr="00104C98" w:rsidRDefault="00C4042C" w:rsidP="0021330E">
      <w:pPr>
        <w:pStyle w:val="BodyText2"/>
      </w:pPr>
      <w:r w:rsidRPr="0021330E">
        <w:t xml:space="preserve">Upon completion of this </w:t>
      </w:r>
      <w:r w:rsidRPr="00104C98">
        <w:t>activity, you will be asked to demonstrate your understanding of the guidance on contacts with the media by successfully addressing the following:</w:t>
      </w:r>
    </w:p>
    <w:p w14:paraId="636030FE" w14:textId="77777777" w:rsidR="00C4042C" w:rsidRPr="00104C98" w:rsidRDefault="00C4042C" w:rsidP="00C01A55">
      <w:pPr>
        <w:pStyle w:val="ListBullet2"/>
      </w:pPr>
      <w:r w:rsidRPr="0021330E">
        <w:t>Discuss the NRC goal of improving public confidence and how good communication with the media contributes to achieving that goal.</w:t>
      </w:r>
    </w:p>
    <w:p w14:paraId="63603100" w14:textId="77777777" w:rsidR="00C4042C" w:rsidRPr="00104C98" w:rsidRDefault="00C4042C" w:rsidP="00C01A55">
      <w:pPr>
        <w:pStyle w:val="ListBullet2"/>
      </w:pPr>
      <w:r w:rsidRPr="0021330E">
        <w:t>Identify the importance of communicating with the media in a manner to build trust.</w:t>
      </w:r>
    </w:p>
    <w:p w14:paraId="63603102" w14:textId="0E4080E1" w:rsidR="00C4042C" w:rsidRPr="00104C98" w:rsidRDefault="00C4042C" w:rsidP="00C01A55">
      <w:pPr>
        <w:pStyle w:val="ListBullet2"/>
      </w:pPr>
      <w:r w:rsidRPr="0021330E">
        <w:t xml:space="preserve">Discuss the importance of the following </w:t>
      </w:r>
      <w:ins w:id="203" w:author="Author">
        <w:r w:rsidR="003E58A1">
          <w:t xml:space="preserve">up </w:t>
        </w:r>
      </w:ins>
      <w:r w:rsidRPr="00104C98">
        <w:t>with</w:t>
      </w:r>
      <w:r w:rsidR="00612F1D">
        <w:t xml:space="preserve"> </w:t>
      </w:r>
      <w:ins w:id="204" w:author="Author">
        <w:r w:rsidR="003E58A1">
          <w:t xml:space="preserve">media </w:t>
        </w:r>
      </w:ins>
      <w:r w:rsidRPr="00104C98">
        <w:t>communication</w:t>
      </w:r>
      <w:ins w:id="205" w:author="Author">
        <w:r w:rsidR="003E58A1">
          <w:t>s</w:t>
        </w:r>
      </w:ins>
      <w:r w:rsidRPr="00104C98">
        <w:t>: agency goals, onsite inspection staff, safety focus, risk informed, trustworthiness, limited knowledge on the subject.</w:t>
      </w:r>
    </w:p>
    <w:p w14:paraId="63603105" w14:textId="38AF7CFC" w:rsidR="00C4042C" w:rsidRPr="00405F23" w:rsidRDefault="00C4042C" w:rsidP="00C01A55">
      <w:pPr>
        <w:pStyle w:val="ListBullet2"/>
      </w:pPr>
      <w:r w:rsidRPr="0021330E">
        <w:t>Discuss the importance of planning ahead and preparing well for communication with the media.</w:t>
      </w:r>
    </w:p>
    <w:p w14:paraId="63603106" w14:textId="77777777" w:rsidR="00C4042C" w:rsidRDefault="00C4042C" w:rsidP="00C01A55">
      <w:pPr>
        <w:pStyle w:val="ListBullet2"/>
      </w:pPr>
      <w:r w:rsidRPr="0021330E">
        <w:t>Discuss the importance of controlling your speech, including what words not to use, not speculating, not guessing, not answering the “what if” questions, not giving your opinion or repeating any other person’s opinion, and not talking “off the record”.</w:t>
      </w:r>
    </w:p>
    <w:p w14:paraId="6360310A" w14:textId="77777777" w:rsidR="00C4042C" w:rsidRDefault="00C4042C" w:rsidP="00C01A55">
      <w:pPr>
        <w:pStyle w:val="ListBullet2"/>
      </w:pPr>
      <w:r w:rsidRPr="0021330E">
        <w:t xml:space="preserve">Describe the policy and process for communicating to </w:t>
      </w:r>
      <w:r w:rsidRPr="00104C98">
        <w:t>management any inquiries from or unplanned interactions with the news media and other members of the public.</w:t>
      </w:r>
    </w:p>
    <w:p w14:paraId="3DC90281" w14:textId="00976BA1" w:rsidR="00445A9E" w:rsidRDefault="00445A9E" w:rsidP="00445A9E">
      <w:pPr>
        <w:pStyle w:val="BoxBodytext3"/>
        <w:ind w:left="1440" w:hanging="720"/>
      </w:pPr>
      <w:r>
        <w:t>NOTE: NUREG references in this activity that cannot be found on the NRC External Website may be requested from your PAO.</w:t>
      </w:r>
    </w:p>
    <w:p w14:paraId="08D60DCB" w14:textId="533FE7A0" w:rsidR="0021330E" w:rsidRDefault="00C4042C" w:rsidP="004B7B3E">
      <w:pPr>
        <w:pStyle w:val="JOURNALHeading2"/>
      </w:pPr>
      <w:r w:rsidRPr="0021330E">
        <w:t>TASKS:</w:t>
      </w:r>
    </w:p>
    <w:p w14:paraId="6360310C" w14:textId="3E9830E1" w:rsidR="00C4042C" w:rsidRPr="00104C98" w:rsidRDefault="00C4042C" w:rsidP="00C01A55">
      <w:pPr>
        <w:pStyle w:val="ListBullet2"/>
      </w:pPr>
      <w:r w:rsidRPr="0021330E">
        <w:t>Meet with the regional PAO or someone from Office of Public Affairs at Headquarters to discuss the guidelines for interviews with the news media.</w:t>
      </w:r>
    </w:p>
    <w:p w14:paraId="6360310E" w14:textId="410644FF" w:rsidR="00C4042C" w:rsidRPr="00104C98" w:rsidRDefault="00C4042C" w:rsidP="00C01A55">
      <w:pPr>
        <w:pStyle w:val="ListBullet2"/>
      </w:pPr>
      <w:r>
        <w:t xml:space="preserve">Explore all aspects of the importance of appropriate, accurate, and clear communications with the public provided </w:t>
      </w:r>
      <w:ins w:id="206" w:author="Author">
        <w:r w:rsidR="0BB41DDA">
          <w:t>in the reference material</w:t>
        </w:r>
      </w:ins>
      <w:r>
        <w:t>.</w:t>
      </w:r>
    </w:p>
    <w:p w14:paraId="63603110" w14:textId="77777777" w:rsidR="00C4042C" w:rsidRPr="00104C98" w:rsidRDefault="00C4042C" w:rsidP="00C01A55">
      <w:pPr>
        <w:pStyle w:val="ListBullet2"/>
      </w:pPr>
      <w:r w:rsidRPr="0021330E">
        <w:t>Review the agency guidance on how to communicate with the public and the media.</w:t>
      </w:r>
    </w:p>
    <w:p w14:paraId="63603112" w14:textId="77777777" w:rsidR="00C4042C" w:rsidRPr="00104C98" w:rsidRDefault="00C4042C" w:rsidP="00C01A55">
      <w:pPr>
        <w:pStyle w:val="ListBullet2"/>
      </w:pPr>
      <w:r w:rsidRPr="0021330E">
        <w:t xml:space="preserve">Meet with your </w:t>
      </w:r>
      <w:r w:rsidRPr="00104C98">
        <w:t>supervisor or the person designated to be your resource for this activity and discuss the items listed in the Evaluation Criteria section.</w:t>
      </w:r>
    </w:p>
    <w:p w14:paraId="63603114" w14:textId="7D3E7BDD" w:rsidR="00193122" w:rsidRDefault="00C4042C" w:rsidP="004B7B3E">
      <w:pPr>
        <w:pStyle w:val="JOURNALHeading2"/>
        <w:rPr>
          <w:ins w:id="207" w:author="Author"/>
        </w:rPr>
      </w:pPr>
      <w:r w:rsidRPr="0021330E">
        <w:t>DOCUMENTATION:</w:t>
      </w:r>
      <w:r w:rsidRPr="0021330E">
        <w:tab/>
        <w:t xml:space="preserve">Basic-Level Certification Signature Card Item </w:t>
      </w:r>
      <w:r w:rsidR="00522470" w:rsidRPr="00104C98">
        <w:t>SG</w:t>
      </w:r>
      <w:r w:rsidRPr="00104C98">
        <w:t>-</w:t>
      </w:r>
      <w:ins w:id="208" w:author="Author">
        <w:r w:rsidR="006B5589" w:rsidRPr="00104C98">
          <w:t>1</w:t>
        </w:r>
        <w:r w:rsidR="006B5589">
          <w:t>3</w:t>
        </w:r>
      </w:ins>
    </w:p>
    <w:p w14:paraId="63603138" w14:textId="7BD74853" w:rsidR="00C4042C" w:rsidRPr="00104C98" w:rsidRDefault="00C4042C" w:rsidP="003967E4">
      <w:pPr>
        <w:pStyle w:val="JournalTOPIC"/>
      </w:pPr>
      <w:bookmarkStart w:id="209" w:name="_Toc167188741"/>
      <w:r w:rsidRPr="00104C98">
        <w:t>(</w:t>
      </w:r>
      <w:r w:rsidR="00522470" w:rsidRPr="00104C98">
        <w:t>SG</w:t>
      </w:r>
      <w:r w:rsidRPr="00104C98">
        <w:t>-</w:t>
      </w:r>
      <w:ins w:id="210" w:author="Author">
        <w:r w:rsidR="00A36089">
          <w:t>14</w:t>
        </w:r>
      </w:ins>
      <w:r w:rsidRPr="00104C98">
        <w:t>) Freedom of Information Act and the Privacy Act</w:t>
      </w:r>
      <w:bookmarkEnd w:id="209"/>
    </w:p>
    <w:p w14:paraId="51A05CC8" w14:textId="77777777" w:rsidR="003967E4" w:rsidRDefault="00C4042C" w:rsidP="00B83409">
      <w:pPr>
        <w:pStyle w:val="JOURNALHeading2"/>
      </w:pPr>
      <w:r w:rsidRPr="003967E4">
        <w:t>PURPOSE:</w:t>
      </w:r>
    </w:p>
    <w:p w14:paraId="6360313A" w14:textId="79DEA646" w:rsidR="00C4042C" w:rsidRPr="00104C98" w:rsidRDefault="00C4042C" w:rsidP="003967E4">
      <w:pPr>
        <w:pStyle w:val="BodyText"/>
      </w:pPr>
      <w:r w:rsidRPr="003967E4">
        <w:t xml:space="preserve">The purpose of this activity is to provide you with an understanding of the how the NRC implements the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NRC’s main objectives of increasing public confidence. This </w:t>
      </w:r>
      <w:r w:rsidR="00522470" w:rsidRPr="00104C98">
        <w:t>SG</w:t>
      </w:r>
      <w:r w:rsidRPr="00104C98">
        <w:t xml:space="preserve"> will provide you information on the implementation of the guidance on responding to FOIA requests for information from the public.</w:t>
      </w:r>
    </w:p>
    <w:p w14:paraId="6360313F" w14:textId="4613FA0D" w:rsidR="00C4042C" w:rsidRPr="00104C98" w:rsidRDefault="00C4042C" w:rsidP="00B83409">
      <w:pPr>
        <w:pStyle w:val="JOURNALHeading2"/>
      </w:pPr>
      <w:r>
        <w:t xml:space="preserve">COMPETENCY </w:t>
      </w:r>
      <w:r w:rsidR="003D17A1">
        <w:rPr>
          <w:bCs w:val="0"/>
        </w:rPr>
        <w:t>AREA:</w:t>
      </w:r>
      <w:r w:rsidRPr="003967E4">
        <w:tab/>
        <w:t>COMMUNICATION</w:t>
      </w:r>
      <w:r w:rsidR="00C621F3">
        <w:br/>
      </w:r>
      <w:r w:rsidRPr="003967E4">
        <w:t>SELF-MANAGEMENT</w:t>
      </w:r>
      <w:r w:rsidR="00C621F3">
        <w:br/>
      </w:r>
      <w:r w:rsidRPr="003967E4">
        <w:t>REGULATORY FRAMEWORK</w:t>
      </w:r>
    </w:p>
    <w:p w14:paraId="63603142" w14:textId="37DB7FD3" w:rsidR="00C4042C" w:rsidRPr="00104C98" w:rsidRDefault="00C4042C" w:rsidP="00B83409">
      <w:pPr>
        <w:pStyle w:val="JOURNALHeading2"/>
      </w:pPr>
      <w:r w:rsidRPr="003967E4">
        <w:t>LEVEL OF EFFORT:</w:t>
      </w:r>
      <w:r w:rsidR="00CB1DC3" w:rsidRPr="00104C98">
        <w:tab/>
      </w:r>
      <w:r w:rsidRPr="00104C98">
        <w:t>6 hours</w:t>
      </w:r>
    </w:p>
    <w:p w14:paraId="30725C71" w14:textId="77777777" w:rsidR="00B83409" w:rsidRDefault="00C4042C" w:rsidP="0089145C">
      <w:pPr>
        <w:pStyle w:val="JOURNALHeading2"/>
      </w:pPr>
      <w:r w:rsidRPr="003967E4">
        <w:t>REFERENCES:</w:t>
      </w:r>
      <w:r w:rsidRPr="003967E4">
        <w:tab/>
      </w:r>
    </w:p>
    <w:p w14:paraId="63603144" w14:textId="12B27DDF" w:rsidR="00D872E7" w:rsidRPr="00104C98" w:rsidRDefault="00D872E7" w:rsidP="0089145C">
      <w:pPr>
        <w:pStyle w:val="ListBullet2"/>
      </w:pPr>
      <w:r w:rsidRPr="003967E4">
        <w:t>10 CFR Part 2.390, “Public inspections, exemptions, requests for withholding”</w:t>
      </w:r>
    </w:p>
    <w:p w14:paraId="63603146" w14:textId="6493834A" w:rsidR="00C4042C" w:rsidRPr="00104C98" w:rsidRDefault="00C4042C" w:rsidP="0089145C">
      <w:pPr>
        <w:pStyle w:val="ListBullet2"/>
      </w:pPr>
      <w:r w:rsidRPr="003967E4">
        <w:t>10 CFR Part 9, “Public Records”</w:t>
      </w:r>
    </w:p>
    <w:p w14:paraId="63603148" w14:textId="1C2CC125" w:rsidR="00F37DE5" w:rsidRPr="00104C98" w:rsidRDefault="00C4042C" w:rsidP="0089145C">
      <w:pPr>
        <w:pStyle w:val="ListBullet2"/>
      </w:pPr>
      <w:r w:rsidRPr="003967E4">
        <w:t>MD 3.1, “Freedom of Information Act”</w:t>
      </w:r>
    </w:p>
    <w:p w14:paraId="6360314A" w14:textId="37F9856B" w:rsidR="00E40B02" w:rsidRPr="00104C98" w:rsidRDefault="00C4042C" w:rsidP="0089145C">
      <w:pPr>
        <w:pStyle w:val="ListBullet2"/>
      </w:pPr>
      <w:r w:rsidRPr="003967E4">
        <w:t>MD 3.2, “Privacy Act”</w:t>
      </w:r>
    </w:p>
    <w:p w14:paraId="6360314C" w14:textId="7A80380D" w:rsidR="00E40B02" w:rsidRPr="00104C98" w:rsidRDefault="00C4042C" w:rsidP="0089145C">
      <w:pPr>
        <w:pStyle w:val="ListBullet2"/>
      </w:pPr>
      <w:r w:rsidRPr="003967E4">
        <w:t>MD 3.4, “Release of Information to the Public”</w:t>
      </w:r>
    </w:p>
    <w:p w14:paraId="6360314E" w14:textId="23F3574A" w:rsidR="00E40B02" w:rsidRPr="00104C98" w:rsidRDefault="00C4042C" w:rsidP="0089145C">
      <w:pPr>
        <w:pStyle w:val="ListBullet2"/>
      </w:pPr>
      <w:r w:rsidRPr="003967E4">
        <w:t xml:space="preserve">Regional or Office Instructions </w:t>
      </w:r>
      <w:r w:rsidRPr="00104C98">
        <w:t>establishing the policy and procedure for processing FOIA requests for agency records</w:t>
      </w:r>
    </w:p>
    <w:p w14:paraId="63603150" w14:textId="4968826E" w:rsidR="00E40B02" w:rsidRPr="00104C98" w:rsidRDefault="00340D69" w:rsidP="0089145C">
      <w:pPr>
        <w:pStyle w:val="ListBullet2"/>
      </w:pPr>
      <w:r w:rsidRPr="003967E4">
        <w:t xml:space="preserve">NRC Sensitive Unclassified Non-Safeguards Information (SUNSI) policy </w:t>
      </w:r>
      <w:r w:rsidRPr="00104C98">
        <w:t>http://www.internal.nrc.gov/OIS/divisions/irsd/SUNSI/index.html</w:t>
      </w:r>
    </w:p>
    <w:p w14:paraId="7530A5F8" w14:textId="77777777" w:rsidR="00B83409" w:rsidRDefault="00C4042C" w:rsidP="00B83409">
      <w:pPr>
        <w:pStyle w:val="JOURNALHeading2"/>
      </w:pPr>
      <w:r w:rsidRPr="003967E4">
        <w:rPr>
          <w:bCs w:val="0"/>
        </w:rPr>
        <w:t>EVALUATION</w:t>
      </w:r>
      <w:r w:rsidR="00B83409">
        <w:t xml:space="preserve"> </w:t>
      </w:r>
      <w:r w:rsidRPr="003967E4">
        <w:rPr>
          <w:bCs w:val="0"/>
        </w:rPr>
        <w:t>CRITERIA:</w:t>
      </w:r>
    </w:p>
    <w:p w14:paraId="63603153" w14:textId="48A82217" w:rsidR="00C4042C" w:rsidRPr="00104C98" w:rsidRDefault="00C4042C" w:rsidP="00B83409">
      <w:pPr>
        <w:pStyle w:val="BodyText2"/>
      </w:pPr>
      <w:r w:rsidRPr="003967E4">
        <w:t xml:space="preserve">Upon completion of this activity, you will be asked to demonstrate your </w:t>
      </w:r>
      <w:r w:rsidRPr="00104C98">
        <w:t>understanding of the guidance on contacts with the media by successfully addressing the following:</w:t>
      </w:r>
    </w:p>
    <w:p w14:paraId="63603156" w14:textId="4A387A5F" w:rsidR="00C4042C" w:rsidRPr="00A14EA8" w:rsidRDefault="00C4042C" w:rsidP="00861CC4">
      <w:pPr>
        <w:pStyle w:val="BodyText"/>
        <w:numPr>
          <w:ilvl w:val="0"/>
          <w:numId w:val="14"/>
        </w:numPr>
      </w:pPr>
      <w:r w:rsidRPr="003967E4">
        <w:t>Discuss the NRC goal of improving public confidence and how implementing the provisions of FOIA and the Privacy Act will contribute to achieving that goal.</w:t>
      </w:r>
    </w:p>
    <w:p w14:paraId="63603157" w14:textId="77777777" w:rsidR="00C4042C" w:rsidRPr="00104C98" w:rsidRDefault="00C4042C" w:rsidP="00861CC4">
      <w:pPr>
        <w:pStyle w:val="BodyText"/>
        <w:numPr>
          <w:ilvl w:val="0"/>
          <w:numId w:val="14"/>
        </w:numPr>
      </w:pPr>
      <w:r w:rsidRPr="003967E4">
        <w:t xml:space="preserve">Identify the completeness and timeliness requirements for responding to an FOIA request and </w:t>
      </w:r>
      <w:r w:rsidRPr="00104C98">
        <w:t>discuss how important this responsiveness is in building public trust.</w:t>
      </w:r>
    </w:p>
    <w:p w14:paraId="63603159" w14:textId="77777777" w:rsidR="00C4042C" w:rsidRPr="00104C98" w:rsidRDefault="00C4042C" w:rsidP="00861CC4">
      <w:pPr>
        <w:pStyle w:val="BodyText"/>
        <w:numPr>
          <w:ilvl w:val="0"/>
          <w:numId w:val="14"/>
        </w:numPr>
      </w:pPr>
      <w:r w:rsidRPr="003967E4">
        <w:t>Discuss the following responsibilities when responding to a FOIA request:</w:t>
      </w:r>
    </w:p>
    <w:p w14:paraId="6360315A" w14:textId="2468B985" w:rsidR="00C4042C" w:rsidRPr="00104C98" w:rsidRDefault="000458DE" w:rsidP="00861CC4">
      <w:pPr>
        <w:pStyle w:val="BodyText"/>
        <w:numPr>
          <w:ilvl w:val="1"/>
          <w:numId w:val="14"/>
        </w:numPr>
      </w:pPr>
      <w:r>
        <w:t>P</w:t>
      </w:r>
      <w:r w:rsidR="00C4042C" w:rsidRPr="003967E4">
        <w:t xml:space="preserve">rovide all records subject to the request in the Agency’s </w:t>
      </w:r>
      <w:proofErr w:type="gramStart"/>
      <w:r w:rsidR="00C4042C" w:rsidRPr="003967E4">
        <w:t>possession;</w:t>
      </w:r>
      <w:proofErr w:type="gramEnd"/>
    </w:p>
    <w:p w14:paraId="6360315B" w14:textId="43C75D84" w:rsidR="00C4042C" w:rsidRPr="003967E4" w:rsidRDefault="000458DE" w:rsidP="00861CC4">
      <w:pPr>
        <w:pStyle w:val="BodyText"/>
        <w:numPr>
          <w:ilvl w:val="1"/>
          <w:numId w:val="14"/>
        </w:numPr>
      </w:pPr>
      <w:r>
        <w:t>I</w:t>
      </w:r>
      <w:r w:rsidR="00C4042C" w:rsidRPr="003967E4">
        <w:t xml:space="preserve">dentify other NRC offices that might have records subject to the FOIA </w:t>
      </w:r>
      <w:proofErr w:type="gramStart"/>
      <w:r w:rsidR="00C4042C" w:rsidRPr="003967E4">
        <w:t>request;</w:t>
      </w:r>
      <w:proofErr w:type="gramEnd"/>
    </w:p>
    <w:p w14:paraId="6360315C" w14:textId="528ABF61" w:rsidR="00C4042C" w:rsidRPr="00104C98" w:rsidRDefault="000458DE" w:rsidP="00861CC4">
      <w:pPr>
        <w:pStyle w:val="BodyText"/>
        <w:numPr>
          <w:ilvl w:val="1"/>
          <w:numId w:val="14"/>
        </w:numPr>
      </w:pPr>
      <w:r>
        <w:t>S</w:t>
      </w:r>
      <w:r w:rsidR="00C4042C" w:rsidRPr="003967E4">
        <w:t xml:space="preserve">creen the records prior to release to ensure that </w:t>
      </w:r>
      <w:r w:rsidR="00FB322A" w:rsidRPr="00104C98">
        <w:t xml:space="preserve">non-public </w:t>
      </w:r>
      <w:r w:rsidR="00C4042C" w:rsidRPr="00104C98">
        <w:t xml:space="preserve">information is properly marked prior to forwarding to </w:t>
      </w:r>
      <w:r w:rsidR="00FB322A" w:rsidRPr="00104C98">
        <w:t>FOIA coordinator</w:t>
      </w:r>
      <w:r w:rsidR="00C4042C" w:rsidRPr="00104C98">
        <w:t>; and</w:t>
      </w:r>
    </w:p>
    <w:p w14:paraId="6360315D" w14:textId="755A4E7A" w:rsidR="00C4042C" w:rsidRPr="00104C98" w:rsidRDefault="00BC7774" w:rsidP="00861CC4">
      <w:pPr>
        <w:pStyle w:val="BodyText"/>
        <w:numPr>
          <w:ilvl w:val="1"/>
          <w:numId w:val="14"/>
        </w:numPr>
      </w:pPr>
      <w:r>
        <w:t>S</w:t>
      </w:r>
      <w:r w:rsidR="00C4042C" w:rsidRPr="003967E4">
        <w:t xml:space="preserve">upport the decision to withhold information by providing the appropriate exemption and “foreseeable harm” statements. </w:t>
      </w:r>
    </w:p>
    <w:p w14:paraId="6360315F" w14:textId="77777777" w:rsidR="00C4042C" w:rsidRPr="00104C98" w:rsidRDefault="00C4042C" w:rsidP="00861CC4">
      <w:pPr>
        <w:pStyle w:val="BodyText"/>
        <w:numPr>
          <w:ilvl w:val="0"/>
          <w:numId w:val="14"/>
        </w:numPr>
      </w:pPr>
      <w:r w:rsidRPr="003967E4">
        <w:t>Identify the type of information which should be withheld from release when responding to an FOIA request, including proprietary, pre-decisional, and privacy information.</w:t>
      </w:r>
    </w:p>
    <w:p w14:paraId="63603161" w14:textId="77777777" w:rsidR="00C4042C" w:rsidRPr="00104C98" w:rsidRDefault="00C4042C" w:rsidP="00861CC4">
      <w:pPr>
        <w:pStyle w:val="BodyText"/>
        <w:numPr>
          <w:ilvl w:val="0"/>
          <w:numId w:val="14"/>
        </w:numPr>
      </w:pPr>
      <w:r w:rsidRPr="003967E4">
        <w:t>Describe the legal limitations of what can be released to the public and what must be protected under the Privacy Act.</w:t>
      </w:r>
    </w:p>
    <w:p w14:paraId="63603163" w14:textId="77777777" w:rsidR="00C4042C" w:rsidRPr="00104C98" w:rsidRDefault="00C4042C" w:rsidP="00861CC4">
      <w:pPr>
        <w:pStyle w:val="BodyText"/>
        <w:numPr>
          <w:ilvl w:val="0"/>
          <w:numId w:val="14"/>
        </w:numPr>
      </w:pPr>
      <w:r w:rsidRPr="003967E4">
        <w:t>Describe the policy and procedure for processing FOIA requests for agency records.</w:t>
      </w:r>
    </w:p>
    <w:p w14:paraId="63603165" w14:textId="77777777" w:rsidR="00D872E7" w:rsidRPr="00104C98" w:rsidRDefault="00D872E7" w:rsidP="00861CC4">
      <w:pPr>
        <w:pStyle w:val="BodyText"/>
        <w:numPr>
          <w:ilvl w:val="0"/>
          <w:numId w:val="14"/>
        </w:numPr>
      </w:pPr>
      <w:r w:rsidRPr="003967E4">
        <w:t xml:space="preserve">Discuss the process and criteria for evaluating a withholding request </w:t>
      </w:r>
      <w:r w:rsidRPr="00104C98">
        <w:t>submitted under 10 CFR Part 2.390.</w:t>
      </w:r>
    </w:p>
    <w:p w14:paraId="29BF5625" w14:textId="71FBC540" w:rsidR="00B83409" w:rsidRDefault="00C4042C" w:rsidP="00B83409">
      <w:pPr>
        <w:pStyle w:val="JOURNALHeading2"/>
      </w:pPr>
      <w:r w:rsidRPr="003967E4">
        <w:t>TASKS:</w:t>
      </w:r>
    </w:p>
    <w:p w14:paraId="63603167" w14:textId="19A9D24F" w:rsidR="00C4042C" w:rsidRPr="00104C98" w:rsidRDefault="00C4042C" w:rsidP="002D4FA5">
      <w:pPr>
        <w:pStyle w:val="ListBullet2"/>
      </w:pPr>
      <w:r w:rsidRPr="003967E4">
        <w:t>Meet with the FOIA Coordinator to discuss the procedure for processing FOIA requests for agency records.</w:t>
      </w:r>
    </w:p>
    <w:p w14:paraId="63603169" w14:textId="5C452CCB" w:rsidR="00C4042C" w:rsidRPr="00104C98" w:rsidRDefault="00C4042C" w:rsidP="002D4FA5">
      <w:pPr>
        <w:pStyle w:val="ListBullet2"/>
      </w:pPr>
      <w:r>
        <w:t>Explore the information made available to the public on the NRC’s Website and via the Agencywide Document Access and Management System (ADAMS).</w:t>
      </w:r>
    </w:p>
    <w:p w14:paraId="6360316B" w14:textId="77777777" w:rsidR="00C4042C" w:rsidRPr="00104C98" w:rsidRDefault="00C4042C" w:rsidP="002D4FA5">
      <w:pPr>
        <w:pStyle w:val="ListBullet2"/>
      </w:pPr>
      <w:r w:rsidRPr="003967E4">
        <w:t>Review the agency guidance on how to implement the FOIA without releasing pre-decisional information and other information covered under the Privacy Act.</w:t>
      </w:r>
    </w:p>
    <w:p w14:paraId="6360316D" w14:textId="77777777" w:rsidR="00C4042C" w:rsidRPr="00104C98" w:rsidRDefault="00C4042C" w:rsidP="002D4FA5">
      <w:pPr>
        <w:pStyle w:val="ListBullet2"/>
      </w:pPr>
      <w:r w:rsidRPr="003967E4">
        <w:t>Meet with your supervisor or the person designated to be your resource for this activity and discuss the items listed in the Evaluation Criteria section.</w:t>
      </w:r>
    </w:p>
    <w:p w14:paraId="6360316F" w14:textId="38EDAA7C" w:rsidR="00BC7B82" w:rsidRDefault="00C4042C" w:rsidP="00B83409">
      <w:pPr>
        <w:pStyle w:val="JOURNALHeading2"/>
        <w:rPr>
          <w:ins w:id="211" w:author="Author"/>
        </w:rPr>
      </w:pPr>
      <w:r w:rsidRPr="003967E4">
        <w:t>DOCUMENTATION:</w:t>
      </w:r>
      <w:r w:rsidR="00443ADF" w:rsidRPr="003967E4">
        <w:tab/>
      </w:r>
      <w:r w:rsidRPr="003967E4">
        <w:t xml:space="preserve">Basic-Level Certification Signature Card Item </w:t>
      </w:r>
      <w:r w:rsidR="00522470" w:rsidRPr="00104C98">
        <w:t>SG</w:t>
      </w:r>
      <w:r w:rsidRPr="00104C98">
        <w:t>-</w:t>
      </w:r>
      <w:r w:rsidR="00544FD4" w:rsidRPr="00104C98">
        <w:t>1</w:t>
      </w:r>
      <w:ins w:id="212" w:author="Author">
        <w:r w:rsidR="0032774C">
          <w:t>4</w:t>
        </w:r>
      </w:ins>
    </w:p>
    <w:p w14:paraId="63603173" w14:textId="480E1304" w:rsidR="00C4042C" w:rsidRPr="00104C98" w:rsidRDefault="00C4042C" w:rsidP="00B83409">
      <w:pPr>
        <w:pStyle w:val="JournalTOPIC"/>
      </w:pPr>
      <w:bookmarkStart w:id="213" w:name="_Toc167188742"/>
      <w:r w:rsidRPr="00104C98">
        <w:t>(</w:t>
      </w:r>
      <w:r w:rsidR="00522470" w:rsidRPr="00104C98">
        <w:t>SG</w:t>
      </w:r>
      <w:r w:rsidRPr="00104C98">
        <w:t>-</w:t>
      </w:r>
      <w:ins w:id="214" w:author="Author">
        <w:r w:rsidR="002E4C99">
          <w:t>15</w:t>
        </w:r>
      </w:ins>
      <w:r w:rsidRPr="00104C98">
        <w:t>) Entrance and Exit Meetings</w:t>
      </w:r>
      <w:bookmarkEnd w:id="213"/>
    </w:p>
    <w:p w14:paraId="32BF22D4" w14:textId="77777777" w:rsidR="00B83409" w:rsidRDefault="00C4042C" w:rsidP="00B83409">
      <w:pPr>
        <w:pStyle w:val="JOURNALHeading2"/>
      </w:pPr>
      <w:r w:rsidRPr="00B83409">
        <w:t>PURPOSE:</w:t>
      </w:r>
    </w:p>
    <w:p w14:paraId="63603175" w14:textId="7729A737" w:rsidR="00C4042C" w:rsidRPr="00104C98" w:rsidRDefault="00C4042C" w:rsidP="00B83409">
      <w:pPr>
        <w:pStyle w:val="BodyText"/>
      </w:pPr>
      <w:r w:rsidRPr="00B83409">
        <w:t xml:space="preserve">Effective communication is critical for overall Agency success. </w:t>
      </w:r>
      <w:ins w:id="215" w:author="Author">
        <w:r w:rsidR="00390044">
          <w:t>While continuous communications with licensees is important</w:t>
        </w:r>
      </w:ins>
      <w:r w:rsidRPr="00104C98">
        <w:t xml:space="preserve">, the inspection entrance and exit meetings are </w:t>
      </w:r>
      <w:ins w:id="216" w:author="Author">
        <w:r w:rsidR="00390044">
          <w:t>essential</w:t>
        </w:r>
      </w:ins>
      <w:r w:rsidRPr="00104C98">
        <w:t xml:space="preserve"> forums for communicating</w:t>
      </w:r>
      <w:ins w:id="217" w:author="Author">
        <w:r w:rsidR="00390044">
          <w:t xml:space="preserve"> inspection</w:t>
        </w:r>
      </w:ins>
      <w:r w:rsidRPr="00104C98">
        <w:t xml:space="preserve"> issues with licensees. In addition to communicating effectively, as government officials, inspectors have additional requirements to follow during entrance and exit meetings to ensure proprietary data and safeguard information are not disclosed, and information is shared with the public when appropriate. To ensure issues are discussed in accordance with NRC requirements, communication standards have been established that outline how entrance and exit meetings are to be conducted. The purpose of this </w:t>
      </w:r>
      <w:r w:rsidR="00522470" w:rsidRPr="00104C98">
        <w:t>SG</w:t>
      </w:r>
      <w:r w:rsidRPr="00104C98">
        <w:t xml:space="preserve"> is to introduce you to the standards for conducting NRC entrance and exit meetings and to allow you to demonstrate an ability to conduct an entrance and exit meeting.</w:t>
      </w:r>
    </w:p>
    <w:p w14:paraId="6360317A" w14:textId="33AF6810" w:rsidR="00C4042C" w:rsidRPr="00104C98" w:rsidRDefault="00C4042C" w:rsidP="00B83409">
      <w:pPr>
        <w:pStyle w:val="JOURNALHeading2"/>
      </w:pPr>
      <w:r>
        <w:t xml:space="preserve">COMPETENCY </w:t>
      </w:r>
      <w:r w:rsidR="003D17A1">
        <w:rPr>
          <w:bCs w:val="0"/>
        </w:rPr>
        <w:t>AREA:</w:t>
      </w:r>
      <w:r w:rsidRPr="00B83409">
        <w:tab/>
        <w:t>COMMUNICATION</w:t>
      </w:r>
      <w:r w:rsidR="00B915D6">
        <w:t xml:space="preserve"> </w:t>
      </w:r>
      <w:r w:rsidR="001A4E90">
        <w:br/>
      </w:r>
      <w:r w:rsidRPr="00B83409">
        <w:t>TEAMWORK</w:t>
      </w:r>
      <w:r w:rsidR="00B83409">
        <w:br/>
      </w:r>
      <w:r w:rsidRPr="00B83409">
        <w:t>INSPECTION</w:t>
      </w:r>
    </w:p>
    <w:p w14:paraId="6360317D" w14:textId="4F930B01" w:rsidR="00C4042C" w:rsidRPr="00104C98" w:rsidRDefault="00C4042C" w:rsidP="00B83409">
      <w:pPr>
        <w:pStyle w:val="JOURNALHeading2"/>
      </w:pPr>
      <w:r w:rsidRPr="00B83409">
        <w:t>LEVEL OF EFFORT:</w:t>
      </w:r>
      <w:r w:rsidR="00F37DE5" w:rsidRPr="00B83409">
        <w:tab/>
      </w:r>
      <w:r w:rsidRPr="00B83409">
        <w:t>6 hours</w:t>
      </w:r>
    </w:p>
    <w:p w14:paraId="46AD728F" w14:textId="77777777" w:rsidR="00B83409" w:rsidRDefault="00C4042C" w:rsidP="00B83409">
      <w:pPr>
        <w:pStyle w:val="JOURNALHeading2"/>
      </w:pPr>
      <w:r w:rsidRPr="00B83409">
        <w:t>REFERENCES:</w:t>
      </w:r>
    </w:p>
    <w:p w14:paraId="6360317F" w14:textId="38ECB66D" w:rsidR="00C4042C" w:rsidRDefault="00C4042C" w:rsidP="0089145C">
      <w:pPr>
        <w:pStyle w:val="ListBullet2"/>
        <w:rPr>
          <w:ins w:id="218" w:author="Author"/>
        </w:rPr>
      </w:pPr>
      <w:r w:rsidRPr="00B83409">
        <w:t>IMC 2600</w:t>
      </w:r>
      <w:ins w:id="219" w:author="Author">
        <w:r w:rsidR="00390044">
          <w:t>,</w:t>
        </w:r>
      </w:ins>
      <w:r w:rsidRPr="00104C98">
        <w:t xml:space="preserve"> “Fuel Cycle Facility Operational Safety and Safeguards Inspection Program”</w:t>
      </w:r>
    </w:p>
    <w:p w14:paraId="3E576E4F" w14:textId="27E1D66D" w:rsidR="00740D4B" w:rsidRPr="00740D4B" w:rsidRDefault="625207C4" w:rsidP="0089145C">
      <w:pPr>
        <w:pStyle w:val="ListBullet2"/>
      </w:pPr>
      <w:ins w:id="220" w:author="Author">
        <w:r>
          <w:t>IMC 2515, “Light-Water Reactor Inspection Program – Operations Phase”</w:t>
        </w:r>
        <w:r w:rsidR="39CD0F12">
          <w:t xml:space="preserve"> </w:t>
        </w:r>
        <w:r w:rsidR="2258A91E">
          <w:t>section 12 general inspection policies</w:t>
        </w:r>
      </w:ins>
    </w:p>
    <w:p w14:paraId="63603181" w14:textId="0CE83D7B" w:rsidR="00C4042C" w:rsidRPr="00791A99" w:rsidRDefault="3A2FB257" w:rsidP="0089145C">
      <w:pPr>
        <w:pStyle w:val="ListBullet2"/>
      </w:pPr>
      <w:r>
        <w:t>Regional Guidance or Office Guidance (if applicable)</w:t>
      </w:r>
    </w:p>
    <w:p w14:paraId="6609E000" w14:textId="77777777" w:rsidR="00B83409" w:rsidRDefault="00C4042C" w:rsidP="00B83409">
      <w:pPr>
        <w:pStyle w:val="JOURNALHeading2"/>
      </w:pPr>
      <w:r w:rsidRPr="00B83409">
        <w:t>EVALUATIONCRITERIA:</w:t>
      </w:r>
    </w:p>
    <w:p w14:paraId="63603184" w14:textId="4994A1A4" w:rsidR="00C4042C" w:rsidRPr="00104C98" w:rsidRDefault="00C4042C" w:rsidP="00B83409">
      <w:pPr>
        <w:pStyle w:val="BodyText2"/>
      </w:pPr>
      <w:r w:rsidRPr="00B83409">
        <w:t>At the completion of this activity, you should be able to:</w:t>
      </w:r>
    </w:p>
    <w:p w14:paraId="63603186" w14:textId="213387E8" w:rsidR="00C4042C" w:rsidRPr="00104C98" w:rsidRDefault="00C4042C" w:rsidP="0089145C">
      <w:pPr>
        <w:pStyle w:val="ListBullet2"/>
      </w:pPr>
      <w:r w:rsidRPr="00B83409">
        <w:t xml:space="preserve">Locate the various guidance for conducting NRC entrance and exit </w:t>
      </w:r>
      <w:r w:rsidRPr="00104C98">
        <w:t>meetings.</w:t>
      </w:r>
    </w:p>
    <w:p w14:paraId="63603188" w14:textId="77777777" w:rsidR="00C4042C" w:rsidRPr="00104C98" w:rsidRDefault="00C4042C" w:rsidP="0089145C">
      <w:pPr>
        <w:pStyle w:val="ListBullet2"/>
      </w:pPr>
      <w:r w:rsidRPr="00B83409">
        <w:t>Successfully conduct an entrance and exit meeting in accordance with NRC guidance.</w:t>
      </w:r>
    </w:p>
    <w:p w14:paraId="0343DB82" w14:textId="77777777" w:rsidR="00B83409" w:rsidRDefault="00C4042C" w:rsidP="00B83409">
      <w:pPr>
        <w:pStyle w:val="JOURNALHeading2"/>
      </w:pPr>
      <w:r w:rsidRPr="00B83409">
        <w:t>TASKS:</w:t>
      </w:r>
    </w:p>
    <w:p w14:paraId="6360318A" w14:textId="3722513F" w:rsidR="00C4042C" w:rsidRPr="00104C98" w:rsidRDefault="00C4042C" w:rsidP="0089145C">
      <w:pPr>
        <w:pStyle w:val="ListBullet2"/>
      </w:pPr>
      <w:r w:rsidRPr="00B83409">
        <w:t xml:space="preserve">Locate and </w:t>
      </w:r>
      <w:ins w:id="221" w:author="Author">
        <w:r w:rsidR="00DF43DC">
          <w:t>review</w:t>
        </w:r>
        <w:r w:rsidR="00DF43DC" w:rsidRPr="00104C98">
          <w:t xml:space="preserve"> </w:t>
        </w:r>
      </w:ins>
      <w:r w:rsidRPr="00104C98">
        <w:t>the guidance for conducting NRC entrance and exit meetings contained in IMC 2600 and regional or office instructions.</w:t>
      </w:r>
    </w:p>
    <w:p w14:paraId="6360318D" w14:textId="00A0B47D" w:rsidR="00C4042C" w:rsidRPr="00BC7B82" w:rsidRDefault="00C4042C" w:rsidP="0089145C">
      <w:pPr>
        <w:pStyle w:val="ListBullet2"/>
      </w:pPr>
      <w:r w:rsidRPr="00B83409">
        <w:t>Observe at least one entrance and exit meeting conducted at a fuel facility. If possible, observe meetings that have been conducted for a wide range of inspection activities in a variety of forums, such as a public exit meeting.</w:t>
      </w:r>
    </w:p>
    <w:p w14:paraId="6360318E" w14:textId="40D2A023" w:rsidR="00C4042C" w:rsidRPr="00104C98" w:rsidRDefault="00C4042C" w:rsidP="0089145C">
      <w:pPr>
        <w:pStyle w:val="ListBullet2"/>
      </w:pPr>
      <w:r w:rsidRPr="00B83409">
        <w:t>Review a</w:t>
      </w:r>
      <w:ins w:id="222" w:author="Author">
        <w:r w:rsidR="00231026" w:rsidRPr="00231026">
          <w:t xml:space="preserve"> </w:t>
        </w:r>
        <w:r w:rsidR="00231026" w:rsidRPr="00104C98">
          <w:t>recently completed</w:t>
        </w:r>
      </w:ins>
      <w:r w:rsidRPr="00104C98">
        <w:t xml:space="preserve"> inspection report and conduct a “mock” entrance and exit meeting of the inspection report findings in the presence of your supervisor or a fully qualified inspector designated by your supervisor.</w:t>
      </w:r>
    </w:p>
    <w:p w14:paraId="63603190" w14:textId="77777777" w:rsidR="00C4042C" w:rsidRPr="00104C98" w:rsidRDefault="00C4042C" w:rsidP="0089145C">
      <w:pPr>
        <w:pStyle w:val="ListBullet2"/>
      </w:pPr>
      <w:r w:rsidRPr="00B83409">
        <w:t>Meet with your supervisor or the person designated to be your resource for this activity and discuss the items listed in the Evaluation Criteria section.</w:t>
      </w:r>
    </w:p>
    <w:p w14:paraId="63603192" w14:textId="17D4966F" w:rsidR="00AA085E" w:rsidRDefault="00C4042C" w:rsidP="00B83409">
      <w:pPr>
        <w:pStyle w:val="JOURNALHeading2"/>
        <w:rPr>
          <w:ins w:id="223" w:author="Author"/>
        </w:rPr>
      </w:pPr>
      <w:r w:rsidRPr="00B83409">
        <w:t>DOCUMENTATION:</w:t>
      </w:r>
      <w:r w:rsidR="00443ADF" w:rsidRPr="00B83409">
        <w:tab/>
      </w:r>
      <w:r w:rsidRPr="00104C98">
        <w:t xml:space="preserve">Basic-Level Certification Signature Card Item </w:t>
      </w:r>
      <w:r w:rsidR="00522470" w:rsidRPr="00104C98">
        <w:t>SG</w:t>
      </w:r>
      <w:r w:rsidRPr="00104C98">
        <w:t>-</w:t>
      </w:r>
      <w:r w:rsidR="00544FD4" w:rsidRPr="00104C98">
        <w:t>1</w:t>
      </w:r>
      <w:ins w:id="224" w:author="Author">
        <w:r w:rsidR="0032774C">
          <w:t>5</w:t>
        </w:r>
      </w:ins>
    </w:p>
    <w:p w14:paraId="63603196" w14:textId="12A6708F" w:rsidR="00C4042C" w:rsidRPr="00104C98" w:rsidRDefault="00C4042C" w:rsidP="00E8518E">
      <w:pPr>
        <w:pStyle w:val="JournalTOPIC"/>
      </w:pPr>
      <w:bookmarkStart w:id="225" w:name="_Toc167188743"/>
      <w:r w:rsidRPr="00104C98">
        <w:t>(</w:t>
      </w:r>
      <w:r w:rsidR="00522470" w:rsidRPr="00104C98">
        <w:t>SG</w:t>
      </w:r>
      <w:r w:rsidRPr="00104C98">
        <w:t>-</w:t>
      </w:r>
      <w:ins w:id="226" w:author="Author">
        <w:r w:rsidR="002D40B0">
          <w:t>16</w:t>
        </w:r>
      </w:ins>
      <w:r w:rsidRPr="00104C98">
        <w:t>) Documenting Inspection Findings</w:t>
      </w:r>
      <w:bookmarkEnd w:id="225"/>
    </w:p>
    <w:p w14:paraId="61FD3DCE" w14:textId="39F0107C" w:rsidR="00E8518E" w:rsidRPr="00E8518E" w:rsidRDefault="00C4042C" w:rsidP="001007BB">
      <w:pPr>
        <w:pStyle w:val="JOURNALHeading2"/>
        <w:rPr>
          <w:bCs w:val="0"/>
        </w:rPr>
      </w:pPr>
      <w:r w:rsidRPr="00E8518E">
        <w:t>PURPOSE:</w:t>
      </w:r>
    </w:p>
    <w:p w14:paraId="63603198" w14:textId="24819E3A" w:rsidR="00C4042C" w:rsidRPr="00104C98" w:rsidRDefault="00C4042C" w:rsidP="00E8518E">
      <w:pPr>
        <w:pStyle w:val="BodyText"/>
      </w:pPr>
      <w:r w:rsidRPr="00E8518E">
        <w:t xml:space="preserve">NRC inspection reports serve many important functions. In addition to serving as a vehicle to communicate inspection findings to a licensee, inspection reports form part of the historical record of NRC activities at a fuel facility. To that end, it is vital for inspection reports to clearly document the results of inspection activities conducted. To assist inspectors in the preparation of inspection reports, the NRC has developed several guidance documents, which outline what information should be documented in an inspection report, and how that information should be presented. The purpose of this </w:t>
      </w:r>
      <w:r w:rsidR="00522470" w:rsidRPr="00104C98">
        <w:t>SG</w:t>
      </w:r>
      <w:r w:rsidRPr="00104C98">
        <w:t xml:space="preserve"> is to introduce you to the standards for preparing NRC inspection reports and to allow you to demonstrate an understanding of the applicable inspection report documentation requirements.</w:t>
      </w:r>
    </w:p>
    <w:p w14:paraId="6360319F" w14:textId="74E4AB4B" w:rsidR="00C4042C" w:rsidRPr="00104C98" w:rsidRDefault="00C4042C" w:rsidP="001007BB">
      <w:pPr>
        <w:pStyle w:val="JOURNALHeading2"/>
      </w:pPr>
      <w:r>
        <w:t>COMPETENCY</w:t>
      </w:r>
      <w:r w:rsidR="003D17A1">
        <w:rPr>
          <w:bCs w:val="0"/>
        </w:rPr>
        <w:t xml:space="preserve"> AREA:</w:t>
      </w:r>
      <w:r w:rsidRPr="00E8518E">
        <w:tab/>
        <w:t>INSPECTION</w:t>
      </w:r>
      <w:r w:rsidR="00CA6B2A">
        <w:t xml:space="preserve"> </w:t>
      </w:r>
      <w:r w:rsidR="003729A0">
        <w:br/>
      </w:r>
      <w:r w:rsidRPr="00E8518E">
        <w:t>SELF-MANAGEMENT</w:t>
      </w:r>
      <w:r w:rsidR="001007BB">
        <w:br/>
      </w:r>
      <w:r w:rsidRPr="00E8518E">
        <w:t>COMMUNICATION</w:t>
      </w:r>
      <w:r w:rsidR="00CA6B2A">
        <w:t xml:space="preserve"> </w:t>
      </w:r>
      <w:r w:rsidR="003729A0">
        <w:br/>
      </w:r>
      <w:r w:rsidRPr="00E8518E">
        <w:t>TEAMWORK</w:t>
      </w:r>
      <w:r w:rsidR="001007BB">
        <w:br/>
      </w:r>
      <w:r w:rsidRPr="00E8518E">
        <w:t>ASSESSMENT AND ENFORCEMENT</w:t>
      </w:r>
    </w:p>
    <w:p w14:paraId="636031A2" w14:textId="3557D223" w:rsidR="00C4042C" w:rsidRPr="00104C98" w:rsidRDefault="00C4042C" w:rsidP="001007BB">
      <w:pPr>
        <w:pStyle w:val="JOURNALHeading2"/>
        <w:rPr>
          <w:i/>
          <w:iCs/>
        </w:rPr>
      </w:pPr>
      <w:r w:rsidRPr="00E8518E">
        <w:t>LEVEL OF EFFORT:</w:t>
      </w:r>
      <w:r w:rsidRPr="00E8518E">
        <w:tab/>
        <w:t>16 hours</w:t>
      </w:r>
    </w:p>
    <w:p w14:paraId="51FF4435" w14:textId="24020A9D" w:rsidR="001007BB" w:rsidRDefault="00C4042C" w:rsidP="001007BB">
      <w:pPr>
        <w:pStyle w:val="JOURNALHeading2"/>
      </w:pPr>
      <w:r w:rsidRPr="00E8518E">
        <w:t>REFERENCES:</w:t>
      </w:r>
    </w:p>
    <w:p w14:paraId="636031A4" w14:textId="42681679" w:rsidR="00C4042C" w:rsidRPr="00104C98" w:rsidRDefault="00C4042C" w:rsidP="002D4FA5">
      <w:pPr>
        <w:pStyle w:val="ListBullet2"/>
      </w:pPr>
      <w:r w:rsidRPr="00E8518E">
        <w:t>IMC 0616, “Fuel Cycle Safety and Safeguards Inspection Reports”</w:t>
      </w:r>
    </w:p>
    <w:p w14:paraId="636031A6" w14:textId="77777777" w:rsidR="00C4042C" w:rsidRPr="00104C98" w:rsidRDefault="00C4042C" w:rsidP="002D4FA5">
      <w:pPr>
        <w:pStyle w:val="ListBullet2"/>
      </w:pPr>
      <w:r w:rsidRPr="00E8518E">
        <w:t xml:space="preserve">IMC </w:t>
      </w:r>
      <w:r w:rsidRPr="00104C98">
        <w:t>0620, “Inspection Documents and Records”</w:t>
      </w:r>
    </w:p>
    <w:p w14:paraId="636031A8" w14:textId="77777777" w:rsidR="00C4042C" w:rsidRPr="00104C98" w:rsidRDefault="00C4042C" w:rsidP="002D4FA5">
      <w:pPr>
        <w:pStyle w:val="ListBullet2"/>
      </w:pPr>
      <w:r w:rsidRPr="00E8518E">
        <w:t>Regional Guidance or Office Guidance (as applicable)</w:t>
      </w:r>
    </w:p>
    <w:p w14:paraId="414FCA75" w14:textId="77777777" w:rsidR="001007BB" w:rsidRDefault="00C4042C" w:rsidP="001007BB">
      <w:pPr>
        <w:pStyle w:val="JOURNALHeading2"/>
      </w:pPr>
      <w:r w:rsidRPr="00E8518E">
        <w:rPr>
          <w:bCs w:val="0"/>
        </w:rPr>
        <w:t>EVALUATION</w:t>
      </w:r>
      <w:r w:rsidR="001007BB">
        <w:t xml:space="preserve"> </w:t>
      </w:r>
      <w:r w:rsidRPr="00E8518E">
        <w:rPr>
          <w:bCs w:val="0"/>
        </w:rPr>
        <w:t>CRITERIA:</w:t>
      </w:r>
    </w:p>
    <w:p w14:paraId="636031AD" w14:textId="1C8F522A" w:rsidR="00C4042C" w:rsidRPr="00104C98" w:rsidRDefault="00C4042C" w:rsidP="005B7148">
      <w:pPr>
        <w:pStyle w:val="BodyText2"/>
      </w:pPr>
      <w:r w:rsidRPr="00E8518E">
        <w:t xml:space="preserve">At the completion of this </w:t>
      </w:r>
      <w:r w:rsidRPr="00104C98">
        <w:t>activity, you should be able to:</w:t>
      </w:r>
    </w:p>
    <w:p w14:paraId="636031AF" w14:textId="77777777" w:rsidR="00C4042C" w:rsidRPr="00104C98" w:rsidRDefault="00C4042C" w:rsidP="002D4FA5">
      <w:pPr>
        <w:pStyle w:val="ListBullet2"/>
      </w:pPr>
      <w:r w:rsidRPr="00E8518E">
        <w:t>Locate the guidance for preparing NRC inspection reports.</w:t>
      </w:r>
    </w:p>
    <w:p w14:paraId="636031B1" w14:textId="7923671A" w:rsidR="00C4042C" w:rsidRPr="00104C98" w:rsidRDefault="00C4042C" w:rsidP="002D4FA5">
      <w:pPr>
        <w:pStyle w:val="ListBullet2"/>
      </w:pPr>
      <w:r w:rsidRPr="00E8518E">
        <w:t>Verify an inspection report was written in accordance with the applicable NRC guidance.</w:t>
      </w:r>
    </w:p>
    <w:p w14:paraId="636031B4" w14:textId="58909A74" w:rsidR="00C4042C" w:rsidRPr="00AA085E" w:rsidRDefault="00C4042C" w:rsidP="002D4FA5">
      <w:pPr>
        <w:pStyle w:val="ListBullet2"/>
      </w:pPr>
      <w:r w:rsidRPr="00E8518E">
        <w:t>Explain the threshold for documenting licensee and NRC identified issues in NRC inspection reports.</w:t>
      </w:r>
    </w:p>
    <w:p w14:paraId="005E3BF1" w14:textId="1B9FCCF2" w:rsidR="001007BB" w:rsidRDefault="00C4042C" w:rsidP="001007BB">
      <w:pPr>
        <w:pStyle w:val="JOURNALHeading2"/>
      </w:pPr>
      <w:r w:rsidRPr="00E8518E">
        <w:t>TASKS:</w:t>
      </w:r>
    </w:p>
    <w:p w14:paraId="636031B5" w14:textId="65E8A3B4" w:rsidR="00C4042C" w:rsidRPr="00104C98" w:rsidRDefault="00C4042C" w:rsidP="002D4FA5">
      <w:pPr>
        <w:pStyle w:val="ListBullet2"/>
      </w:pPr>
      <w:r w:rsidRPr="00E8518E">
        <w:t xml:space="preserve">Locate and </w:t>
      </w:r>
      <w:ins w:id="227" w:author="Author">
        <w:r w:rsidR="0036364D">
          <w:t>review</w:t>
        </w:r>
        <w:r w:rsidR="0036364D" w:rsidRPr="00104C98">
          <w:t xml:space="preserve"> </w:t>
        </w:r>
      </w:ins>
      <w:r w:rsidRPr="00104C98">
        <w:t>the various guidance for documenting inspection findings. The necessary information will be contained in NRC IMCs, and regional or office instructions.</w:t>
      </w:r>
    </w:p>
    <w:p w14:paraId="0B352C65" w14:textId="7F943A52" w:rsidR="0036364D" w:rsidRDefault="00C4042C" w:rsidP="002D4FA5">
      <w:pPr>
        <w:pStyle w:val="ListBullet2"/>
        <w:rPr>
          <w:ins w:id="228" w:author="Author"/>
        </w:rPr>
      </w:pPr>
      <w:r w:rsidRPr="00104C98">
        <w:t>Select a recently completed inspection report that was prepared in your region or office that contains both NRC and licensee identified findings. Compare the inspection report format and content to the report preparation guidance contained in IMC 0616, and to any applicable regional or office guidance. Through review of the guidance, and conversations with the report author, verify the report was prepared in accordance with the requisite report preparation guidance.</w:t>
      </w:r>
    </w:p>
    <w:p w14:paraId="636031B9" w14:textId="68B69B9B" w:rsidR="00C4042C" w:rsidRPr="00104C98" w:rsidRDefault="3A2FB257" w:rsidP="002D4FA5">
      <w:pPr>
        <w:pStyle w:val="ListBullet2"/>
      </w:pPr>
      <w:r>
        <w:t>Meet with your supervisor or the person designated to be your resource for this activity and discuss the items listed in the Evaluation Criteria section.</w:t>
      </w:r>
    </w:p>
    <w:p w14:paraId="636031BB" w14:textId="50323881" w:rsidR="00FB2CD0" w:rsidRDefault="00C4042C" w:rsidP="001007BB">
      <w:pPr>
        <w:pStyle w:val="JOURNALHeading2"/>
        <w:rPr>
          <w:ins w:id="229" w:author="Author"/>
        </w:rPr>
      </w:pPr>
      <w:r w:rsidRPr="00E8518E">
        <w:t>DOCUMENTATION:</w:t>
      </w:r>
      <w:r w:rsidR="00443ADF" w:rsidRPr="00E8518E">
        <w:tab/>
      </w:r>
      <w:r w:rsidRPr="00E8518E">
        <w:t>Basic-Level Certification Signature</w:t>
      </w:r>
      <w:r w:rsidRPr="00104C98">
        <w:t xml:space="preserve"> Card Item </w:t>
      </w:r>
      <w:r w:rsidR="00522470" w:rsidRPr="00104C98">
        <w:t>SG</w:t>
      </w:r>
      <w:r w:rsidRPr="00104C98">
        <w:t>-</w:t>
      </w:r>
      <w:r w:rsidR="00544FD4">
        <w:t>1</w:t>
      </w:r>
      <w:ins w:id="230" w:author="Author">
        <w:r w:rsidR="006F51F8">
          <w:t>6</w:t>
        </w:r>
      </w:ins>
    </w:p>
    <w:p w14:paraId="636031BE" w14:textId="5C862A64" w:rsidR="00C4042C" w:rsidRPr="00104C98" w:rsidRDefault="00C4042C" w:rsidP="005B7148">
      <w:pPr>
        <w:pStyle w:val="JournalTOPIC"/>
      </w:pPr>
      <w:bookmarkStart w:id="231" w:name="_Toc167188744"/>
      <w:r w:rsidRPr="00104C98">
        <w:t>(</w:t>
      </w:r>
      <w:r w:rsidR="00522470" w:rsidRPr="00104C98">
        <w:t>SG</w:t>
      </w:r>
      <w:r w:rsidRPr="00104C98">
        <w:t>-</w:t>
      </w:r>
      <w:ins w:id="232" w:author="Author">
        <w:r w:rsidR="00691F84">
          <w:t>17</w:t>
        </w:r>
      </w:ins>
      <w:r w:rsidRPr="00104C98">
        <w:t>) Differing Professional Opinions (DPO)</w:t>
      </w:r>
      <w:bookmarkEnd w:id="231"/>
    </w:p>
    <w:p w14:paraId="1593F277" w14:textId="77777777" w:rsidR="005B7148" w:rsidRDefault="00C4042C" w:rsidP="005B7148">
      <w:pPr>
        <w:pStyle w:val="JOURNALHeading2"/>
      </w:pPr>
      <w:r w:rsidRPr="005B7148">
        <w:t>PURPOSE:</w:t>
      </w:r>
    </w:p>
    <w:p w14:paraId="636031C0" w14:textId="11C5CC0E" w:rsidR="00C4042C" w:rsidRPr="00104C98" w:rsidRDefault="00C4042C" w:rsidP="005B7148">
      <w:pPr>
        <w:pStyle w:val="BodyText"/>
      </w:pPr>
      <w:r w:rsidRPr="005B7148">
        <w:t xml:space="preserve">The purpose of this activity is to provide guidance on the informal and formal processes for pursuing resolution of differing professional opinions. It is the policy of the NRC and the responsibility of all NRC supervisory and managerial personnel to maintain a working environment that encourages each employee to make known his/her best professional judgment even though that judgment may differ from the prevailing staff view, disagree with a management decision or policy position, or take issue with proposed or established agency practices. </w:t>
      </w:r>
      <w:ins w:id="233" w:author="Author">
        <w:r w:rsidR="00242E0B">
          <w:t>E</w:t>
        </w:r>
        <w:r w:rsidR="00242E0B" w:rsidRPr="00242E0B">
          <w:t>mployees have various mechanisms for expressing and having their concerns and differing views heard and considered by management, including the Open- Door Policy, the Non-Concurrence Process (NCP), and the Differing Professional Opinion (DPO) Program</w:t>
        </w:r>
        <w:r w:rsidR="006B327C">
          <w:t>.</w:t>
        </w:r>
      </w:ins>
      <w:r w:rsidRPr="00104C98">
        <w:t xml:space="preserve"> This </w:t>
      </w:r>
      <w:r w:rsidR="00522470" w:rsidRPr="00104C98">
        <w:t>SG</w:t>
      </w:r>
      <w:r w:rsidRPr="00104C98">
        <w:t xml:space="preserve"> will provide you with an understanding of </w:t>
      </w:r>
      <w:ins w:id="234" w:author="Author">
        <w:r w:rsidR="0070213F">
          <w:t>these processes</w:t>
        </w:r>
      </w:ins>
      <w:r w:rsidRPr="00104C98">
        <w:t>.</w:t>
      </w:r>
    </w:p>
    <w:p w14:paraId="636031C5" w14:textId="76FDA152" w:rsidR="00C4042C" w:rsidRPr="00104C98" w:rsidRDefault="00C4042C" w:rsidP="005B7148">
      <w:pPr>
        <w:pStyle w:val="JOURNALHeading2"/>
      </w:pPr>
      <w:r>
        <w:t xml:space="preserve">COMPETENCY </w:t>
      </w:r>
      <w:r w:rsidR="003D17A1">
        <w:rPr>
          <w:bCs w:val="0"/>
        </w:rPr>
        <w:t>AREA:</w:t>
      </w:r>
      <w:r w:rsidRPr="005B7148">
        <w:tab/>
        <w:t xml:space="preserve">INSPECTION </w:t>
      </w:r>
      <w:r w:rsidR="00B96B91">
        <w:br/>
      </w:r>
      <w:r w:rsidRPr="005B7148">
        <w:t xml:space="preserve">SELF-MANAGEMENT </w:t>
      </w:r>
      <w:r w:rsidR="005B7148">
        <w:br/>
      </w:r>
      <w:r w:rsidRPr="005B7148">
        <w:t>COMMUNICATION</w:t>
      </w:r>
    </w:p>
    <w:p w14:paraId="636031C8" w14:textId="7A992DB2" w:rsidR="00C4042C" w:rsidRPr="00104C98" w:rsidRDefault="00C4042C" w:rsidP="005B7148">
      <w:pPr>
        <w:pStyle w:val="JOURNALHeading2"/>
      </w:pPr>
      <w:r w:rsidRPr="005B7148">
        <w:t>LEVEL OF EFFORT:</w:t>
      </w:r>
      <w:r w:rsidRPr="005B7148">
        <w:tab/>
        <w:t>2 hours</w:t>
      </w:r>
    </w:p>
    <w:p w14:paraId="0D5DBF98" w14:textId="608BEA6E" w:rsidR="005B7148" w:rsidRDefault="00C4042C" w:rsidP="005B7148">
      <w:pPr>
        <w:pStyle w:val="JOURNALHeading2"/>
      </w:pPr>
      <w:r w:rsidRPr="005B7148">
        <w:t>REFERENCES:</w:t>
      </w:r>
    </w:p>
    <w:p w14:paraId="636031CA" w14:textId="60E14AEE" w:rsidR="00C4042C" w:rsidRPr="00104C98" w:rsidRDefault="00200F9E" w:rsidP="002D4FA5">
      <w:pPr>
        <w:pStyle w:val="ListBullet2"/>
      </w:pPr>
      <w:ins w:id="235" w:author="Author">
        <w:r w:rsidRPr="005B7148">
          <w:t>MD 10.158, “NRC Non-Concurrence Process”</w:t>
        </w:r>
      </w:ins>
    </w:p>
    <w:p w14:paraId="122A390C" w14:textId="73D9664F" w:rsidR="002B28D3" w:rsidRDefault="006F54C4" w:rsidP="002D4FA5">
      <w:pPr>
        <w:pStyle w:val="ListBullet2"/>
      </w:pPr>
      <w:r w:rsidRPr="005B7148">
        <w:t xml:space="preserve">MD 10.159, “The NRC </w:t>
      </w:r>
      <w:r w:rsidRPr="006F54C4">
        <w:t>Differing Professional Opinions Program”</w:t>
      </w:r>
    </w:p>
    <w:p w14:paraId="095C53B3" w14:textId="2F29CF6F" w:rsidR="006F54C4" w:rsidRDefault="00764F4E" w:rsidP="002D4FA5">
      <w:pPr>
        <w:pStyle w:val="ListBullet2"/>
        <w:rPr>
          <w:ins w:id="236" w:author="Author"/>
        </w:rPr>
      </w:pPr>
      <w:ins w:id="237" w:author="Author">
        <w:r w:rsidRPr="005B7148">
          <w:t>MD 10.160, “Open Door Policy”</w:t>
        </w:r>
      </w:ins>
    </w:p>
    <w:p w14:paraId="306373FD" w14:textId="4C6DC89E" w:rsidR="00CC780A" w:rsidRDefault="004F5971" w:rsidP="002D4FA5">
      <w:pPr>
        <w:pStyle w:val="ListBullet2"/>
        <w:rPr>
          <w:ins w:id="238" w:author="Author"/>
        </w:rPr>
      </w:pPr>
      <w:ins w:id="239" w:author="Author">
        <w:r>
          <w:t xml:space="preserve">NCP web site: </w:t>
        </w:r>
        <w:r w:rsidR="00CC780A">
          <w:fldChar w:fldCharType="begin"/>
        </w:r>
        <w:r w:rsidR="00CC780A">
          <w:instrText>HYPERLINK "</w:instrText>
        </w:r>
        <w:r w:rsidR="00CC780A" w:rsidRPr="00CC780A">
          <w:instrText>https://usnrc.sharepoint.com/teams/NRC-non-concurrence-process</w:instrText>
        </w:r>
        <w:r w:rsidR="00CC780A">
          <w:instrText>"</w:instrText>
        </w:r>
        <w:r w:rsidR="00CC780A">
          <w:fldChar w:fldCharType="separate"/>
        </w:r>
        <w:r w:rsidR="00CC780A" w:rsidRPr="0095056A">
          <w:rPr>
            <w:rStyle w:val="Hyperlink"/>
          </w:rPr>
          <w:t>https://usnrc.sharepoint.com/teams/NRC-non-concurrence-process</w:t>
        </w:r>
        <w:r w:rsidR="00CC780A">
          <w:fldChar w:fldCharType="end"/>
        </w:r>
      </w:ins>
    </w:p>
    <w:p w14:paraId="4C076529" w14:textId="7F90D7F0" w:rsidR="00005AFA" w:rsidRDefault="00C445F7" w:rsidP="002D4FA5">
      <w:pPr>
        <w:pStyle w:val="ListBullet2"/>
        <w:rPr>
          <w:ins w:id="240" w:author="Author"/>
        </w:rPr>
      </w:pPr>
      <w:ins w:id="241" w:author="Author">
        <w:r>
          <w:t>DPO Program web site</w:t>
        </w:r>
      </w:ins>
      <w:r w:rsidR="006003EF">
        <w:br/>
      </w:r>
      <w:r w:rsidR="00A41E38">
        <w:fldChar w:fldCharType="begin"/>
      </w:r>
      <w:r w:rsidR="00A41E38">
        <w:instrText>HYPERLINK "</w:instrText>
      </w:r>
      <w:r w:rsidR="00A41E38" w:rsidRPr="00A41E38">
        <w:instrText>https://usnrc.sharepoint.com/teams/NRC-differing-professional-opinions</w:instrText>
      </w:r>
      <w:r w:rsidR="00A41E38">
        <w:instrText>"</w:instrText>
      </w:r>
      <w:r w:rsidR="00A41E38">
        <w:fldChar w:fldCharType="separate"/>
      </w:r>
      <w:ins w:id="242" w:author="Author">
        <w:r w:rsidR="00A41E38" w:rsidRPr="00054692">
          <w:rPr>
            <w:rStyle w:val="Hyperlink"/>
          </w:rPr>
          <w:t>https://usnrc.sharepoint.com/teams/NRC-differing-professional-opinions</w:t>
        </w:r>
      </w:ins>
      <w:r w:rsidR="00A41E38">
        <w:fldChar w:fldCharType="end"/>
      </w:r>
    </w:p>
    <w:p w14:paraId="636031CC" w14:textId="179B0049" w:rsidR="00C4042C" w:rsidRDefault="00C4042C" w:rsidP="002D4FA5">
      <w:pPr>
        <w:pStyle w:val="ListBullet2"/>
        <w:rPr>
          <w:ins w:id="243" w:author="Author"/>
        </w:rPr>
      </w:pPr>
      <w:r>
        <w:t>Regional Guidance or Office Guidance (if applicable)</w:t>
      </w:r>
    </w:p>
    <w:p w14:paraId="674DF3BC" w14:textId="77777777" w:rsidR="005B7148" w:rsidRDefault="00C4042C" w:rsidP="005B7148">
      <w:pPr>
        <w:pStyle w:val="JOURNALHeading2"/>
      </w:pPr>
      <w:r w:rsidRPr="005B7148">
        <w:rPr>
          <w:bCs w:val="0"/>
        </w:rPr>
        <w:t>EVALUATION</w:t>
      </w:r>
      <w:r w:rsidR="005B7148">
        <w:t xml:space="preserve"> </w:t>
      </w:r>
      <w:r w:rsidRPr="005B7148">
        <w:rPr>
          <w:bCs w:val="0"/>
        </w:rPr>
        <w:t>CRITERIA:</w:t>
      </w:r>
    </w:p>
    <w:p w14:paraId="636031CF" w14:textId="059CB164" w:rsidR="00C4042C" w:rsidRPr="00104C98" w:rsidRDefault="00C4042C" w:rsidP="005B7148">
      <w:pPr>
        <w:pStyle w:val="BodyText2"/>
      </w:pPr>
      <w:r w:rsidRPr="005B7148">
        <w:t xml:space="preserve">Upon completion of this activity, you will be asked to </w:t>
      </w:r>
      <w:r w:rsidRPr="00104C98">
        <w:t>demonstrate your understanding of NRC’s DPO process by successfully addressing the following:</w:t>
      </w:r>
    </w:p>
    <w:p w14:paraId="0FC2C09B" w14:textId="119FA5F7" w:rsidR="00A46F2F" w:rsidRDefault="00354773" w:rsidP="002D4FA5">
      <w:pPr>
        <w:pStyle w:val="ListBullet2"/>
        <w:rPr>
          <w:ins w:id="244" w:author="Author"/>
        </w:rPr>
      </w:pPr>
      <w:ins w:id="245" w:author="Author">
        <w:r w:rsidRPr="005B7148">
          <w:t>Descr</w:t>
        </w:r>
        <w:r>
          <w:t xml:space="preserve">ibe </w:t>
        </w:r>
        <w:r w:rsidR="00ED18EA">
          <w:t>the key features of the NCP.</w:t>
        </w:r>
      </w:ins>
    </w:p>
    <w:p w14:paraId="661ABF1F" w14:textId="0D296D31" w:rsidR="00A21772" w:rsidRDefault="00A21772" w:rsidP="002D4FA5">
      <w:pPr>
        <w:pStyle w:val="ListBullet2"/>
        <w:rPr>
          <w:ins w:id="246" w:author="Author"/>
        </w:rPr>
      </w:pPr>
      <w:ins w:id="247" w:author="Author">
        <w:r w:rsidRPr="005B7148">
          <w:t xml:space="preserve">Describe the </w:t>
        </w:r>
        <w:r w:rsidR="00231026">
          <w:t>Open-Door</w:t>
        </w:r>
        <w:r>
          <w:t xml:space="preserve"> Policy.</w:t>
        </w:r>
      </w:ins>
    </w:p>
    <w:p w14:paraId="636031D1" w14:textId="22152D4D" w:rsidR="00C4042C" w:rsidRPr="00104C98" w:rsidRDefault="3A2FB257" w:rsidP="002D4FA5">
      <w:pPr>
        <w:pStyle w:val="ListBullet2"/>
      </w:pPr>
      <w:r>
        <w:t>Define what a DPO is and discuss the precondition that should be met prior to submittal.</w:t>
      </w:r>
    </w:p>
    <w:p w14:paraId="636031D3" w14:textId="77777777" w:rsidR="00C4042C" w:rsidRPr="00104C98" w:rsidRDefault="3A2FB257" w:rsidP="002D4FA5">
      <w:pPr>
        <w:pStyle w:val="ListBullet2"/>
      </w:pPr>
      <w:r>
        <w:t>State the expectations of NRC employees regarding making known their best professional judgment even though it may differ from the judgment of others.</w:t>
      </w:r>
    </w:p>
    <w:p w14:paraId="636031D5" w14:textId="77777777" w:rsidR="00C4042C" w:rsidRPr="00104C98" w:rsidRDefault="3A2FB257" w:rsidP="002D4FA5">
      <w:pPr>
        <w:pStyle w:val="ListBullet2"/>
      </w:pPr>
      <w:r>
        <w:t>Discuss under what circumstances the various methods available for expressing your best professional judgment would be used, including DPO.</w:t>
      </w:r>
    </w:p>
    <w:p w14:paraId="636031D8" w14:textId="3D1BB983" w:rsidR="00C4042C" w:rsidRDefault="3A2FB257" w:rsidP="002D4FA5">
      <w:pPr>
        <w:pStyle w:val="ListBullet2"/>
      </w:pPr>
      <w:r>
        <w:t>State the purpose of the NRC’s DPO process.</w:t>
      </w:r>
    </w:p>
    <w:p w14:paraId="636031D9" w14:textId="017262EA" w:rsidR="00C4042C" w:rsidRPr="00104C98" w:rsidRDefault="3A2FB257" w:rsidP="002D4FA5">
      <w:pPr>
        <w:pStyle w:val="ListBullet2"/>
      </w:pPr>
      <w:r>
        <w:t>Describe the Agency’s DPO process and how it is implemented.</w:t>
      </w:r>
    </w:p>
    <w:p w14:paraId="636031DB" w14:textId="77777777" w:rsidR="00C4042C" w:rsidRPr="00104C98" w:rsidRDefault="3A2FB257" w:rsidP="002D4FA5">
      <w:pPr>
        <w:pStyle w:val="ListBullet2"/>
      </w:pPr>
      <w:r>
        <w:t>Describe where the resolution of the resolution of a DPO is published.</w:t>
      </w:r>
    </w:p>
    <w:p w14:paraId="6FE9CE36" w14:textId="369AADAD" w:rsidR="005B7148" w:rsidRDefault="00C4042C" w:rsidP="005B7148">
      <w:pPr>
        <w:pStyle w:val="JOURNALHeading2"/>
      </w:pPr>
      <w:r w:rsidRPr="005B7148">
        <w:t>TASKS:</w:t>
      </w:r>
    </w:p>
    <w:p w14:paraId="636031DD" w14:textId="26E23716" w:rsidR="00C4042C" w:rsidRPr="00104C98" w:rsidRDefault="00C4042C" w:rsidP="002D4FA5">
      <w:pPr>
        <w:pStyle w:val="ListBullet2"/>
      </w:pPr>
      <w:r w:rsidRPr="005B7148">
        <w:t xml:space="preserve">Meet with the regional counsel, or other individual designated to be your resource for this activity, to develop an understanding of the NRC policy and guidance for </w:t>
      </w:r>
      <w:r w:rsidRPr="00104C98">
        <w:t>resolution of differing professional opinions.</w:t>
      </w:r>
    </w:p>
    <w:p w14:paraId="636031DF" w14:textId="77777777" w:rsidR="00C4042C" w:rsidRPr="00104C98" w:rsidRDefault="00C4042C" w:rsidP="002D4FA5">
      <w:pPr>
        <w:pStyle w:val="ListBullet2"/>
      </w:pPr>
      <w:r w:rsidRPr="005B7148">
        <w:t>Review the Agency’s MD 10.159, “The NRC Differing Professional Opinions Program.”</w:t>
      </w:r>
    </w:p>
    <w:p w14:paraId="636031E1" w14:textId="77777777" w:rsidR="00C4042C" w:rsidRPr="00104C98" w:rsidRDefault="00C4042C" w:rsidP="002D4FA5">
      <w:pPr>
        <w:pStyle w:val="ListBullet2"/>
      </w:pPr>
      <w:r w:rsidRPr="005B7148">
        <w:t>Explore all aspects of the Agency’s DPO guidance and documentation provided on the NRC’s internal website.</w:t>
      </w:r>
    </w:p>
    <w:p w14:paraId="636031E3" w14:textId="77777777" w:rsidR="00C4042C" w:rsidRPr="00104C98" w:rsidRDefault="00C4042C" w:rsidP="002D4FA5">
      <w:pPr>
        <w:pStyle w:val="ListBullet2"/>
      </w:pPr>
      <w:r w:rsidRPr="005B7148">
        <w:t>Meet with your supervisor or the person designated to be your resource for this activity and discuss the items listed in the Evaluation Criteria section.</w:t>
      </w:r>
    </w:p>
    <w:p w14:paraId="636031E5" w14:textId="337E35FA" w:rsidR="00BE4CD8" w:rsidRDefault="00C4042C" w:rsidP="005B7148">
      <w:pPr>
        <w:pStyle w:val="JOURNALHeading2"/>
        <w:rPr>
          <w:ins w:id="248" w:author="Author"/>
        </w:rPr>
      </w:pPr>
      <w:r w:rsidRPr="005B7148">
        <w:t>DOCUMENTATION:</w:t>
      </w:r>
      <w:r w:rsidRPr="005B7148">
        <w:tab/>
      </w:r>
      <w:r w:rsidRPr="00104C98">
        <w:t xml:space="preserve">Basic-Level Certification Signature Card Item </w:t>
      </w:r>
      <w:r w:rsidR="00522470" w:rsidRPr="00104C98">
        <w:t>SG</w:t>
      </w:r>
      <w:r w:rsidRPr="00104C98">
        <w:t>-</w:t>
      </w:r>
      <w:ins w:id="249" w:author="Author">
        <w:r w:rsidR="00113401">
          <w:t>1</w:t>
        </w:r>
        <w:r w:rsidR="00273964">
          <w:t>7</w:t>
        </w:r>
      </w:ins>
    </w:p>
    <w:p w14:paraId="636031E9" w14:textId="77273F79" w:rsidR="00C4042C" w:rsidRPr="00104C98" w:rsidRDefault="00C4042C" w:rsidP="00CD7C02">
      <w:pPr>
        <w:pStyle w:val="JournalTOPIC"/>
      </w:pPr>
      <w:bookmarkStart w:id="250" w:name="_Toc167188745"/>
      <w:r w:rsidRPr="00104C98">
        <w:t>(</w:t>
      </w:r>
      <w:r w:rsidR="00522470" w:rsidRPr="00104C98">
        <w:t>SG</w:t>
      </w:r>
      <w:r w:rsidRPr="00104C98">
        <w:t>-</w:t>
      </w:r>
      <w:ins w:id="251" w:author="Author">
        <w:r w:rsidR="00EB73A6">
          <w:t>18</w:t>
        </w:r>
      </w:ins>
      <w:r w:rsidRPr="00104C98">
        <w:t xml:space="preserve">) Integrated Safety Analysis </w:t>
      </w:r>
      <w:r w:rsidR="00496987" w:rsidRPr="00104C98">
        <w:t xml:space="preserve">(ISA) </w:t>
      </w:r>
      <w:r w:rsidRPr="00104C98">
        <w:t>Overview (not for MC&amp;A inspectors)</w:t>
      </w:r>
      <w:bookmarkEnd w:id="250"/>
    </w:p>
    <w:p w14:paraId="0A7CF878" w14:textId="03E1EACE" w:rsidR="00CD7C02" w:rsidRDefault="00C4042C" w:rsidP="00CD7C02">
      <w:pPr>
        <w:pStyle w:val="JOURNALHeading2"/>
        <w:rPr>
          <w:bCs w:val="0"/>
        </w:rPr>
      </w:pPr>
      <w:r w:rsidRPr="00CD7C02">
        <w:t>PURPOSE:</w:t>
      </w:r>
    </w:p>
    <w:p w14:paraId="636031EB" w14:textId="202CB871" w:rsidR="00C4042C" w:rsidRPr="00104C98" w:rsidRDefault="00C4042C" w:rsidP="00CD7C02">
      <w:pPr>
        <w:pStyle w:val="BodyText"/>
      </w:pPr>
      <w:r w:rsidRPr="00CD7C02">
        <w:t xml:space="preserve">The NRC, in 10 CFR Part 70, Subpart H, requires </w:t>
      </w:r>
      <w:r w:rsidRPr="00104C98">
        <w:t>licensees to evaluate the risks associated with their facilities and to implement measures to ensure that the risks are limited. The NRC has defined high and intermediate consequence events in 10 CFR Part 70.61, “Performance Requirements,” and requires the licensees to implement Items Relied on For Safety (IROFS) to ensure the risk of the event is highly unlikely or unlikely, respectively. Changes to the facility must be evaluated to ensure no additional risks are created. Safety events are required to be reported to the NRC.</w:t>
      </w:r>
    </w:p>
    <w:p w14:paraId="636031EF" w14:textId="0147F397" w:rsidR="00C4042C" w:rsidRPr="00104C98" w:rsidRDefault="00C4042C" w:rsidP="00CD7C02">
      <w:pPr>
        <w:pStyle w:val="JOURNALHeading2"/>
        <w:rPr>
          <w:b/>
        </w:rPr>
      </w:pPr>
      <w:r>
        <w:t xml:space="preserve">COMPETENCY </w:t>
      </w:r>
      <w:r w:rsidR="003D17A1">
        <w:t>AREA:</w:t>
      </w:r>
      <w:r w:rsidRPr="00CD7C02">
        <w:tab/>
        <w:t>INSPECTION</w:t>
      </w:r>
      <w:r w:rsidR="00CD7C02">
        <w:rPr>
          <w:bCs w:val="0"/>
        </w:rPr>
        <w:br/>
      </w:r>
      <w:r w:rsidRPr="00CD7C02">
        <w:t>REGULATORY FRAMEWORK</w:t>
      </w:r>
    </w:p>
    <w:p w14:paraId="636031F2" w14:textId="39F09708" w:rsidR="00C4042C" w:rsidRPr="00104C98" w:rsidRDefault="00C4042C" w:rsidP="00CD7C02">
      <w:pPr>
        <w:pStyle w:val="JOURNALHeading2"/>
      </w:pPr>
      <w:r w:rsidRPr="00CD7C02">
        <w:t>LEVEL OF</w:t>
      </w:r>
      <w:r w:rsidR="00CD7C02">
        <w:rPr>
          <w:bCs w:val="0"/>
        </w:rPr>
        <w:t xml:space="preserve"> </w:t>
      </w:r>
      <w:r w:rsidRPr="00CD7C02">
        <w:t>EFFORT:</w:t>
      </w:r>
      <w:r w:rsidRPr="00CD7C02">
        <w:tab/>
        <w:t>40 hours</w:t>
      </w:r>
    </w:p>
    <w:p w14:paraId="6C9F29F4" w14:textId="77777777" w:rsidR="00CD7C02" w:rsidRDefault="00C4042C" w:rsidP="00CD7C02">
      <w:pPr>
        <w:pStyle w:val="JOURNALHeading2"/>
        <w:rPr>
          <w:bCs w:val="0"/>
        </w:rPr>
      </w:pPr>
      <w:r w:rsidRPr="00CD7C02">
        <w:t>REFERENCES:</w:t>
      </w:r>
    </w:p>
    <w:p w14:paraId="636031F4" w14:textId="06A3C7F0" w:rsidR="00C4042C" w:rsidRPr="00104C98" w:rsidRDefault="00C4042C" w:rsidP="002D4FA5">
      <w:pPr>
        <w:pStyle w:val="ListBullet2"/>
      </w:pPr>
      <w:r w:rsidRPr="00CD7C02">
        <w:t>10 CFR Part 70</w:t>
      </w:r>
      <w:r w:rsidR="00496987" w:rsidRPr="00104C98">
        <w:t>,</w:t>
      </w:r>
      <w:r w:rsidRPr="00104C98">
        <w:t xml:space="preserve"> Subpart H, “Additional Requirements for Certain Licensees Authorized to Possess a Critical Mass of Special Nuclear Material”</w:t>
      </w:r>
    </w:p>
    <w:p w14:paraId="636031F6" w14:textId="77777777" w:rsidR="00C4042C" w:rsidRPr="00104C98" w:rsidRDefault="00C4042C" w:rsidP="002D4FA5">
      <w:pPr>
        <w:pStyle w:val="ListBullet2"/>
      </w:pPr>
      <w:r w:rsidRPr="00CD7C02">
        <w:t>The License Application and Integrated Safety Analysis (ISA) for the facility designated by your supervisor</w:t>
      </w:r>
    </w:p>
    <w:p w14:paraId="636031F8" w14:textId="77777777" w:rsidR="00C4042C" w:rsidRPr="00104C98" w:rsidRDefault="00C4042C" w:rsidP="002D4FA5">
      <w:pPr>
        <w:pStyle w:val="ListBullet2"/>
      </w:pPr>
      <w:r w:rsidRPr="00CD7C02">
        <w:t>(Optional) Procedures used by the licensee at your designated facility to implement the ISA methodology</w:t>
      </w:r>
    </w:p>
    <w:p w14:paraId="636031FA" w14:textId="77777777" w:rsidR="00C4042C" w:rsidRPr="00104C98" w:rsidRDefault="00FA67A0" w:rsidP="002D4FA5">
      <w:pPr>
        <w:pStyle w:val="ListBullet2"/>
      </w:pPr>
      <w:ins w:id="252" w:author="Author">
        <w:r w:rsidRPr="00CD7C02">
          <w:t xml:space="preserve">Chapter 3 of </w:t>
        </w:r>
      </w:ins>
      <w:r w:rsidR="00C4042C" w:rsidRPr="00104C98">
        <w:t>NUREG-1520, “Standard Review Plan for the Review of a License Application for a Fuel Cycle Facility” (ML020930033)</w:t>
      </w:r>
    </w:p>
    <w:p w14:paraId="2210B12A" w14:textId="77777777" w:rsidR="00CD7C02" w:rsidRDefault="00C4042C" w:rsidP="00CD7C02">
      <w:pPr>
        <w:pStyle w:val="JOURNALHeading2"/>
        <w:rPr>
          <w:bCs w:val="0"/>
        </w:rPr>
      </w:pPr>
      <w:r w:rsidRPr="00CD7C02">
        <w:t>EVALUATION</w:t>
      </w:r>
      <w:r w:rsidR="00CD7C02">
        <w:rPr>
          <w:bCs w:val="0"/>
        </w:rPr>
        <w:t xml:space="preserve"> </w:t>
      </w:r>
      <w:r w:rsidRPr="00CD7C02">
        <w:t>CRITERIA:</w:t>
      </w:r>
    </w:p>
    <w:p w14:paraId="636031FD" w14:textId="5C2C1439" w:rsidR="00C4042C" w:rsidRPr="00104C98" w:rsidRDefault="00C4042C" w:rsidP="00CD7C02">
      <w:pPr>
        <w:pStyle w:val="BodyText2"/>
      </w:pPr>
      <w:r w:rsidRPr="00CD7C02">
        <w:t xml:space="preserve">At the </w:t>
      </w:r>
      <w:r w:rsidRPr="00104C98">
        <w:t>completion of the guide, you should be able to do the following:</w:t>
      </w:r>
    </w:p>
    <w:p w14:paraId="636031FF" w14:textId="77777777" w:rsidR="00C4042C" w:rsidRPr="00104C98" w:rsidRDefault="00C4042C" w:rsidP="002D4FA5">
      <w:pPr>
        <w:pStyle w:val="ListBullet2"/>
      </w:pPr>
      <w:r w:rsidRPr="00CD7C02">
        <w:t>Explain the performance requirements of 10 CFR 70.61.</w:t>
      </w:r>
    </w:p>
    <w:p w14:paraId="63603202" w14:textId="631AE856" w:rsidR="00C4042C" w:rsidRPr="00C8792A" w:rsidRDefault="00C4042C" w:rsidP="002D4FA5">
      <w:pPr>
        <w:pStyle w:val="ListBullet2"/>
      </w:pPr>
      <w:r w:rsidRPr="00CD7C02">
        <w:t xml:space="preserve">Explain how the IROFS and Management Measures contribute to risk reduction and accident mitigation, and how they factor into the </w:t>
      </w:r>
      <w:r w:rsidRPr="00C8792A">
        <w:t>ISA.</w:t>
      </w:r>
    </w:p>
    <w:p w14:paraId="63603203" w14:textId="77777777" w:rsidR="00C4042C" w:rsidRPr="00104C98" w:rsidRDefault="00C4042C" w:rsidP="002D4FA5">
      <w:pPr>
        <w:pStyle w:val="ListBullet2"/>
      </w:pPr>
      <w:r w:rsidRPr="00CD7C02">
        <w:t>Explain the process used, in the ISA designated by your supervisor, to establish accident scenarios, likelihoods, consequences, and determine IROFS.</w:t>
      </w:r>
    </w:p>
    <w:p w14:paraId="63603205" w14:textId="77777777" w:rsidR="00C4042C" w:rsidRPr="00104C98" w:rsidRDefault="00C4042C" w:rsidP="002D4FA5">
      <w:pPr>
        <w:pStyle w:val="ListBullet2"/>
      </w:pPr>
      <w:r w:rsidRPr="00CD7C02">
        <w:t>Explain the process for facility changes as described in 10 CFR Part 70.72.</w:t>
      </w:r>
    </w:p>
    <w:p w14:paraId="63603207" w14:textId="77777777" w:rsidR="00C4042C" w:rsidRPr="00104C98" w:rsidRDefault="00C4042C" w:rsidP="00861CC4">
      <w:pPr>
        <w:pStyle w:val="ListBullet2"/>
        <w:numPr>
          <w:ilvl w:val="0"/>
          <w:numId w:val="4"/>
        </w:numPr>
      </w:pPr>
      <w:r w:rsidRPr="00CD7C02">
        <w:t xml:space="preserve">Explain the NRC </w:t>
      </w:r>
      <w:r w:rsidRPr="00104C98">
        <w:t>reporting requirements listed in 10 CFR Part 70, Appendix A.</w:t>
      </w:r>
    </w:p>
    <w:p w14:paraId="3F2344AE" w14:textId="3F2290D1" w:rsidR="00CD7C02" w:rsidRDefault="00C4042C" w:rsidP="00CD7C02">
      <w:pPr>
        <w:pStyle w:val="JOURNALHeading2"/>
        <w:rPr>
          <w:bCs w:val="0"/>
        </w:rPr>
      </w:pPr>
      <w:r w:rsidRPr="00CD7C02">
        <w:t>TASKS:</w:t>
      </w:r>
    </w:p>
    <w:p w14:paraId="63603209" w14:textId="0E6170D8" w:rsidR="00C4042C" w:rsidRPr="00104C98" w:rsidRDefault="00C4042C" w:rsidP="00861CC4">
      <w:pPr>
        <w:pStyle w:val="BodyText"/>
        <w:numPr>
          <w:ilvl w:val="0"/>
          <w:numId w:val="15"/>
        </w:numPr>
      </w:pPr>
      <w:r w:rsidRPr="00CD7C02">
        <w:t>Read 10 CFR Part 70, Subpart H, parts 61 through 74.</w:t>
      </w:r>
    </w:p>
    <w:p w14:paraId="6360320B" w14:textId="77777777" w:rsidR="00C4042C" w:rsidRPr="00104C98" w:rsidRDefault="00C4042C" w:rsidP="00861CC4">
      <w:pPr>
        <w:pStyle w:val="BodyText"/>
        <w:numPr>
          <w:ilvl w:val="0"/>
          <w:numId w:val="15"/>
        </w:numPr>
      </w:pPr>
      <w:r w:rsidRPr="00CD7C02">
        <w:t>Read the following sections from the License Application for your assigned facility:</w:t>
      </w:r>
    </w:p>
    <w:p w14:paraId="6360320C" w14:textId="48859399" w:rsidR="00C4042C" w:rsidRPr="00104C98" w:rsidRDefault="00C4042C" w:rsidP="00861CC4">
      <w:pPr>
        <w:pStyle w:val="BodyText"/>
        <w:numPr>
          <w:ilvl w:val="1"/>
          <w:numId w:val="15"/>
        </w:numPr>
      </w:pPr>
      <w:r w:rsidRPr="00CD7C02">
        <w:t xml:space="preserve">“Integrated Safety Analysis” (typically </w:t>
      </w:r>
      <w:r w:rsidR="00461F29">
        <w:t>s</w:t>
      </w:r>
      <w:r w:rsidRPr="00CD7C02">
        <w:t>ection 3)</w:t>
      </w:r>
    </w:p>
    <w:p w14:paraId="6360320D" w14:textId="36D3AE1B" w:rsidR="00C4042C" w:rsidRPr="00104C98" w:rsidRDefault="00C4042C" w:rsidP="00861CC4">
      <w:pPr>
        <w:pStyle w:val="BodyText"/>
        <w:numPr>
          <w:ilvl w:val="1"/>
          <w:numId w:val="15"/>
        </w:numPr>
        <w:rPr>
          <w:b/>
        </w:rPr>
      </w:pPr>
      <w:r w:rsidRPr="00CD7C02">
        <w:t xml:space="preserve">“Management Measures” (typically </w:t>
      </w:r>
      <w:r w:rsidR="00461F29">
        <w:t>s</w:t>
      </w:r>
      <w:r w:rsidRPr="00CD7C02">
        <w:t>ection 11)</w:t>
      </w:r>
    </w:p>
    <w:p w14:paraId="6360320F" w14:textId="77777777" w:rsidR="00C4042C" w:rsidRPr="006B40C8" w:rsidRDefault="00C4042C" w:rsidP="00861CC4">
      <w:pPr>
        <w:pStyle w:val="BodyText"/>
        <w:numPr>
          <w:ilvl w:val="0"/>
          <w:numId w:val="15"/>
        </w:numPr>
      </w:pPr>
      <w:r w:rsidRPr="00CD7C02">
        <w:t xml:space="preserve">Read the introductory chapter of the ISA for </w:t>
      </w:r>
      <w:r w:rsidRPr="00104C98">
        <w:t>your assigned facility and a chapter on a selected process or area.</w:t>
      </w:r>
    </w:p>
    <w:p w14:paraId="63603211" w14:textId="100EAD73" w:rsidR="00C4042C" w:rsidRPr="006B40C8" w:rsidRDefault="00C4042C" w:rsidP="00861CC4">
      <w:pPr>
        <w:pStyle w:val="BodyText"/>
        <w:numPr>
          <w:ilvl w:val="0"/>
          <w:numId w:val="15"/>
        </w:numPr>
      </w:pPr>
      <w:r w:rsidRPr="00CD7C02">
        <w:t>(Optional) If available, obtain and</w:t>
      </w:r>
      <w:r w:rsidR="00461F29">
        <w:t xml:space="preserve"> </w:t>
      </w:r>
      <w:ins w:id="253" w:author="Author">
        <w:r w:rsidR="00855566">
          <w:t>review</w:t>
        </w:r>
        <w:r w:rsidR="00855566" w:rsidRPr="00104C98">
          <w:t xml:space="preserve"> </w:t>
        </w:r>
      </w:ins>
      <w:r w:rsidRPr="00104C98">
        <w:t>the implementing procedure used by the licensee at your assigned facility for the ISA methodology (evaluating hazards, identifying IROFS, and implementing facility changes).</w:t>
      </w:r>
    </w:p>
    <w:p w14:paraId="63603213" w14:textId="3BE8D302" w:rsidR="00C4042C" w:rsidRPr="00104C98" w:rsidRDefault="00C4042C" w:rsidP="00861CC4">
      <w:pPr>
        <w:pStyle w:val="BodyText"/>
        <w:numPr>
          <w:ilvl w:val="0"/>
          <w:numId w:val="15"/>
        </w:numPr>
        <w:rPr>
          <w:b/>
        </w:rPr>
      </w:pPr>
      <w:r w:rsidRPr="00CD7C02">
        <w:t>Discuss with your supervisor, or a qualified Fuel Facility Operations inspector, the ISA Methodology used by your assigned facility licensee. Include in the discussion the following topics:</w:t>
      </w:r>
    </w:p>
    <w:p w14:paraId="63603214" w14:textId="77777777" w:rsidR="00C4042C" w:rsidRPr="006B40C8" w:rsidRDefault="00C4042C" w:rsidP="00861CC4">
      <w:pPr>
        <w:pStyle w:val="BodyText"/>
        <w:numPr>
          <w:ilvl w:val="1"/>
          <w:numId w:val="15"/>
        </w:numPr>
      </w:pPr>
      <w:r w:rsidRPr="00CD7C02">
        <w:t>Performance Requirements</w:t>
      </w:r>
    </w:p>
    <w:p w14:paraId="63603215" w14:textId="77777777" w:rsidR="00C4042C" w:rsidRPr="006B40C8" w:rsidRDefault="00C4042C" w:rsidP="00861CC4">
      <w:pPr>
        <w:pStyle w:val="BodyText"/>
        <w:numPr>
          <w:ilvl w:val="1"/>
          <w:numId w:val="15"/>
        </w:numPr>
      </w:pPr>
      <w:r w:rsidRPr="00CD7C02">
        <w:t>IROFS</w:t>
      </w:r>
    </w:p>
    <w:p w14:paraId="63603216" w14:textId="77777777" w:rsidR="00C4042C" w:rsidRPr="006B40C8" w:rsidRDefault="00C4042C" w:rsidP="00861CC4">
      <w:pPr>
        <w:pStyle w:val="BodyText"/>
        <w:numPr>
          <w:ilvl w:val="1"/>
          <w:numId w:val="15"/>
        </w:numPr>
      </w:pPr>
      <w:r w:rsidRPr="00CD7C02">
        <w:t>Management Measures</w:t>
      </w:r>
    </w:p>
    <w:p w14:paraId="63603217" w14:textId="77777777" w:rsidR="00C4042C" w:rsidRPr="006B40C8" w:rsidRDefault="00C4042C" w:rsidP="00861CC4">
      <w:pPr>
        <w:pStyle w:val="BodyText"/>
        <w:numPr>
          <w:ilvl w:val="1"/>
          <w:numId w:val="15"/>
        </w:numPr>
      </w:pPr>
      <w:r w:rsidRPr="00CD7C02">
        <w:t>Facility Change Process</w:t>
      </w:r>
    </w:p>
    <w:p w14:paraId="63603218" w14:textId="0CF9A5A0" w:rsidR="00C4042C" w:rsidRPr="00104C98" w:rsidRDefault="00C4042C" w:rsidP="00861CC4">
      <w:pPr>
        <w:pStyle w:val="BodyText"/>
        <w:numPr>
          <w:ilvl w:val="1"/>
          <w:numId w:val="15"/>
        </w:numPr>
        <w:rPr>
          <w:b/>
        </w:rPr>
      </w:pPr>
      <w:r w:rsidRPr="00CD7C02">
        <w:t>Reporting Requirements.</w:t>
      </w:r>
    </w:p>
    <w:p w14:paraId="6360321A" w14:textId="3AC609FF" w:rsidR="00972989" w:rsidRDefault="00C4042C" w:rsidP="00CD7C02">
      <w:pPr>
        <w:pStyle w:val="JOURNALHeading2"/>
        <w:rPr>
          <w:ins w:id="254" w:author="Author"/>
        </w:rPr>
      </w:pPr>
      <w:r w:rsidRPr="00CD7C02">
        <w:t>DOCUMENTATION:</w:t>
      </w:r>
      <w:r w:rsidR="00443ADF" w:rsidRPr="00CD7C02">
        <w:tab/>
      </w:r>
      <w:r w:rsidRPr="00104C98">
        <w:t xml:space="preserve">Basic-Level Qualification Signature Card Item </w:t>
      </w:r>
      <w:r w:rsidR="00522470" w:rsidRPr="00104C98">
        <w:t>SG</w:t>
      </w:r>
      <w:r w:rsidRPr="00104C98">
        <w:t>-</w:t>
      </w:r>
      <w:ins w:id="255" w:author="Author">
        <w:r w:rsidR="009F338A">
          <w:t>1</w:t>
        </w:r>
        <w:r w:rsidR="00D45DB7">
          <w:t>8</w:t>
        </w:r>
      </w:ins>
    </w:p>
    <w:p w14:paraId="6360321E" w14:textId="035D2E73" w:rsidR="00C4042C" w:rsidRPr="00104C98" w:rsidRDefault="00C4042C" w:rsidP="001413B8">
      <w:pPr>
        <w:pStyle w:val="JournalTOPIC"/>
      </w:pPr>
      <w:bookmarkStart w:id="256" w:name="_Toc167188746"/>
      <w:r w:rsidRPr="00104C98">
        <w:t>(</w:t>
      </w:r>
      <w:r w:rsidR="00522470" w:rsidRPr="00104C98">
        <w:t>SG</w:t>
      </w:r>
      <w:r w:rsidRPr="00104C98">
        <w:t>-</w:t>
      </w:r>
      <w:ins w:id="257" w:author="Author">
        <w:r w:rsidR="0042556D">
          <w:t>19</w:t>
        </w:r>
      </w:ins>
      <w:r w:rsidRPr="00104C98">
        <w:t>) Overview of 10 CFR Part 30</w:t>
      </w:r>
      <w:bookmarkEnd w:id="256"/>
    </w:p>
    <w:p w14:paraId="2624F1C5" w14:textId="77777777" w:rsidR="001413B8" w:rsidRDefault="00C4042C" w:rsidP="001413B8">
      <w:pPr>
        <w:pStyle w:val="JOURNALHeading2"/>
      </w:pPr>
      <w:r w:rsidRPr="001413B8">
        <w:t>PURPOSE:</w:t>
      </w:r>
    </w:p>
    <w:p w14:paraId="63603220" w14:textId="605394DC" w:rsidR="00C4042C" w:rsidRPr="00104C98" w:rsidRDefault="00C4042C" w:rsidP="001413B8">
      <w:pPr>
        <w:pStyle w:val="BodyText"/>
      </w:pPr>
      <w:r w:rsidRPr="001413B8">
        <w:t xml:space="preserve">The purpose of this activity is to acquaint you with the regulations that specify the requirements for all aspects of the rules governing domestic licensing of byproduct material. This </w:t>
      </w:r>
      <w:r w:rsidR="00522470" w:rsidRPr="00104C98">
        <w:t>SG</w:t>
      </w:r>
      <w:r w:rsidRPr="00104C98">
        <w:t xml:space="preserve"> will help you to understand the content of Part 30 and how to locate the specific requirements for any subject.</w:t>
      </w:r>
    </w:p>
    <w:p w14:paraId="63603223" w14:textId="4BE5AB69" w:rsidR="00C4042C" w:rsidRPr="00104C98" w:rsidRDefault="00C4042C" w:rsidP="001413B8">
      <w:pPr>
        <w:pStyle w:val="JOURNALHeading2"/>
      </w:pPr>
      <w:r w:rsidRPr="001413B8">
        <w:t>COMPETENCY AREA:</w:t>
      </w:r>
      <w:r w:rsidRPr="001413B8">
        <w:tab/>
        <w:t>REGULATORY FRAMEWORK</w:t>
      </w:r>
    </w:p>
    <w:p w14:paraId="63603226" w14:textId="627AC407" w:rsidR="00C4042C" w:rsidRPr="00104C98" w:rsidRDefault="00C4042C" w:rsidP="001413B8">
      <w:pPr>
        <w:pStyle w:val="JOURNALHeading2"/>
      </w:pPr>
      <w:r w:rsidRPr="001413B8">
        <w:t>LEVEL OF EFFORT:</w:t>
      </w:r>
      <w:r w:rsidRPr="001413B8">
        <w:tab/>
      </w:r>
      <w:ins w:id="258" w:author="Author">
        <w:r w:rsidR="006B1181">
          <w:t>1</w:t>
        </w:r>
        <w:r w:rsidR="006B1181" w:rsidRPr="00104C98">
          <w:t xml:space="preserve"> </w:t>
        </w:r>
      </w:ins>
      <w:r w:rsidRPr="00104C98">
        <w:t>hour</w:t>
      </w:r>
    </w:p>
    <w:p w14:paraId="6F3AA04F" w14:textId="77777777" w:rsidR="001413B8" w:rsidRDefault="00C4042C" w:rsidP="001413B8">
      <w:pPr>
        <w:pStyle w:val="JOURNALHeading2"/>
      </w:pPr>
      <w:r w:rsidRPr="001413B8">
        <w:t>REFERENCES:</w:t>
      </w:r>
    </w:p>
    <w:p w14:paraId="63603228" w14:textId="35BD33E4" w:rsidR="00C4042C" w:rsidRPr="00104C98" w:rsidRDefault="00C4042C" w:rsidP="002D4FA5">
      <w:pPr>
        <w:pStyle w:val="ListBullet2"/>
      </w:pPr>
      <w:r w:rsidRPr="001413B8">
        <w:t>NRC Internal Website</w:t>
      </w:r>
    </w:p>
    <w:p w14:paraId="6360322A" w14:textId="77777777" w:rsidR="00C4042C" w:rsidRPr="00104C98" w:rsidRDefault="00C4042C" w:rsidP="002D4FA5">
      <w:pPr>
        <w:pStyle w:val="ListBullet2"/>
      </w:pPr>
      <w:r w:rsidRPr="001413B8">
        <w:t xml:space="preserve">10 CFR Part 30, latest revision, “Rules of General Applicability to Domestic Licensing of </w:t>
      </w:r>
      <w:r w:rsidRPr="00104C98">
        <w:t>Byproduct Material”</w:t>
      </w:r>
    </w:p>
    <w:p w14:paraId="13D95A10" w14:textId="77777777" w:rsidR="001413B8" w:rsidRDefault="00C4042C" w:rsidP="001413B8">
      <w:pPr>
        <w:pStyle w:val="JOURNALHeading2"/>
      </w:pPr>
      <w:r w:rsidRPr="001413B8">
        <w:rPr>
          <w:bCs w:val="0"/>
        </w:rPr>
        <w:t>EVALUATION</w:t>
      </w:r>
      <w:r w:rsidR="001413B8">
        <w:t xml:space="preserve"> </w:t>
      </w:r>
      <w:r w:rsidRPr="001413B8">
        <w:rPr>
          <w:bCs w:val="0"/>
        </w:rPr>
        <w:t>CRITERIA:</w:t>
      </w:r>
    </w:p>
    <w:p w14:paraId="6360322D" w14:textId="7B5F58AA" w:rsidR="00C4042C" w:rsidRPr="00104C98" w:rsidRDefault="00C4042C" w:rsidP="001413B8">
      <w:pPr>
        <w:pStyle w:val="BodyText2"/>
      </w:pPr>
      <w:r w:rsidRPr="001413B8">
        <w:t>Upon completion of the tasks in this activity, you will be asked to demonstrate your understanding of the general content of 10 CFR Part 30 by successfully discussing the following:</w:t>
      </w:r>
    </w:p>
    <w:p w14:paraId="6360322F" w14:textId="77777777" w:rsidR="00C4042C" w:rsidRPr="00104C98" w:rsidRDefault="00C4042C" w:rsidP="002D4FA5">
      <w:pPr>
        <w:pStyle w:val="ListBullet2"/>
      </w:pPr>
      <w:r w:rsidRPr="001413B8">
        <w:t>State the purpose of Part 30.</w:t>
      </w:r>
    </w:p>
    <w:p w14:paraId="334F46D3" w14:textId="7A095F63" w:rsidR="001413B8" w:rsidRDefault="00C4042C" w:rsidP="001413B8">
      <w:pPr>
        <w:pStyle w:val="JOURNALHeading2"/>
      </w:pPr>
      <w:r w:rsidRPr="001413B8">
        <w:t>TASKS:</w:t>
      </w:r>
    </w:p>
    <w:p w14:paraId="63603234" w14:textId="5501E212" w:rsidR="00C4042C" w:rsidRPr="00104C98" w:rsidRDefault="00C4042C" w:rsidP="00DD4E2B">
      <w:pPr>
        <w:pStyle w:val="ListBullet2"/>
      </w:pPr>
      <w:r>
        <w:t>Become familiar with us</w:t>
      </w:r>
      <w:ins w:id="259" w:author="Author">
        <w:r w:rsidR="00ED62A6">
          <w:t>ing</w:t>
        </w:r>
      </w:ins>
      <w:r>
        <w:t xml:space="preserve"> the search feature to locate</w:t>
      </w:r>
      <w:del w:id="260" w:author="Author">
        <w:r w:rsidDel="00C4042C">
          <w:delText>,</w:delText>
        </w:r>
      </w:del>
      <w:r>
        <w:t xml:space="preserve"> the information available in NRC</w:t>
      </w:r>
      <w:r w:rsidR="00461F29">
        <w:t xml:space="preserve"> </w:t>
      </w:r>
      <w:ins w:id="261" w:author="Author">
        <w:r w:rsidR="18D7A509">
          <w:t>public website under NRC Library/Document Collections/Regulations</w:t>
        </w:r>
        <w:r w:rsidR="003204E3">
          <w:t xml:space="preserve"> (</w:t>
        </w:r>
        <w:r w:rsidR="18D7A509">
          <w:t>10</w:t>
        </w:r>
      </w:ins>
      <w:r w:rsidR="00914EC2">
        <w:t xml:space="preserve"> </w:t>
      </w:r>
      <w:ins w:id="262" w:author="Author">
        <w:r w:rsidR="18D7A509">
          <w:t>CFR</w:t>
        </w:r>
        <w:r w:rsidR="003204E3">
          <w:t>)</w:t>
        </w:r>
      </w:ins>
    </w:p>
    <w:p w14:paraId="63603236" w14:textId="77777777" w:rsidR="00C4042C" w:rsidRPr="00104C98" w:rsidRDefault="00C4042C" w:rsidP="00DD4E2B">
      <w:pPr>
        <w:pStyle w:val="ListBullet2"/>
      </w:pPr>
      <w:r>
        <w:t>Meet with your supervisor or the person designated to be your resource for this activity and discuss the items listed in the Evaluation Criteria section.</w:t>
      </w:r>
    </w:p>
    <w:p w14:paraId="63603238" w14:textId="5B4E5123" w:rsidR="001A582C" w:rsidRDefault="00C4042C" w:rsidP="001413B8">
      <w:pPr>
        <w:pStyle w:val="JOURNALHeading2"/>
        <w:rPr>
          <w:ins w:id="263" w:author="Author"/>
        </w:rPr>
      </w:pPr>
      <w:r w:rsidRPr="001413B8">
        <w:t>DOCUMENTATION:</w:t>
      </w:r>
      <w:r>
        <w:rPr>
          <w:b/>
        </w:rPr>
        <w:tab/>
      </w:r>
      <w:r w:rsidRPr="00104C98">
        <w:t xml:space="preserve">Basic-Level Certification Signature Card Item </w:t>
      </w:r>
      <w:r w:rsidR="00522470" w:rsidRPr="00104C98">
        <w:t>SG</w:t>
      </w:r>
      <w:r w:rsidRPr="00104C98">
        <w:t>-</w:t>
      </w:r>
      <w:ins w:id="264" w:author="Author">
        <w:r w:rsidR="00FC19BF">
          <w:t>19</w:t>
        </w:r>
      </w:ins>
    </w:p>
    <w:p w14:paraId="6360323B" w14:textId="69C682B7" w:rsidR="00C4042C" w:rsidRPr="00104C98" w:rsidRDefault="00C4042C" w:rsidP="001413B8">
      <w:pPr>
        <w:pStyle w:val="JournalTOPIC"/>
      </w:pPr>
      <w:bookmarkStart w:id="265" w:name="_Toc167188747"/>
      <w:r w:rsidRPr="00104C98">
        <w:t>(</w:t>
      </w:r>
      <w:r w:rsidR="00522470" w:rsidRPr="00104C98">
        <w:t>SG</w:t>
      </w:r>
      <w:r w:rsidRPr="00104C98">
        <w:t>-</w:t>
      </w:r>
      <w:ins w:id="266" w:author="Author">
        <w:r w:rsidR="0042556D">
          <w:t>20</w:t>
        </w:r>
      </w:ins>
      <w:r w:rsidRPr="00104C98">
        <w:t>) Overview of 10 CFR Part 40</w:t>
      </w:r>
      <w:bookmarkEnd w:id="265"/>
    </w:p>
    <w:p w14:paraId="05D4F42D" w14:textId="77777777" w:rsidR="001413B8" w:rsidRDefault="00C4042C" w:rsidP="001413B8">
      <w:pPr>
        <w:pStyle w:val="JOURNALHeading2"/>
      </w:pPr>
      <w:r w:rsidRPr="001413B8">
        <w:t>PURPOSE:</w:t>
      </w:r>
    </w:p>
    <w:p w14:paraId="6360323D" w14:textId="0AB80001" w:rsidR="00C4042C" w:rsidRPr="00104C98" w:rsidRDefault="00C4042C" w:rsidP="001413B8">
      <w:pPr>
        <w:pStyle w:val="BodyText"/>
      </w:pPr>
      <w:r w:rsidRPr="001413B8">
        <w:t xml:space="preserve">The purpose of this activity is to acquaint you with the regulations that specify the requirements for all aspects of the Domestic Licensing of Source Material. This </w:t>
      </w:r>
      <w:r w:rsidR="00522470" w:rsidRPr="00104C98">
        <w:t>SG</w:t>
      </w:r>
      <w:r w:rsidRPr="00104C98">
        <w:t xml:space="preserve"> will help you to understand the content of Part 40 and how to locate the specific requirements for any subject.</w:t>
      </w:r>
    </w:p>
    <w:p w14:paraId="63603240" w14:textId="1C5356FB" w:rsidR="00C4042C" w:rsidRPr="00104C98" w:rsidRDefault="00C4042C" w:rsidP="001413B8">
      <w:pPr>
        <w:pStyle w:val="JOURNALHeading2"/>
      </w:pPr>
      <w:r w:rsidRPr="001413B8">
        <w:t>COMPETENCY AREA:</w:t>
      </w:r>
      <w:r w:rsidRPr="001413B8">
        <w:tab/>
        <w:t>REGULATORY FRAMEWORK</w:t>
      </w:r>
    </w:p>
    <w:p w14:paraId="63603243" w14:textId="338C2871" w:rsidR="00C4042C" w:rsidRPr="00104C98" w:rsidRDefault="00C4042C" w:rsidP="001413B8">
      <w:pPr>
        <w:pStyle w:val="JOURNALHeading2"/>
      </w:pPr>
      <w:r w:rsidRPr="001413B8">
        <w:t>LEVEL OF EFFORT:</w:t>
      </w:r>
      <w:r w:rsidRPr="001413B8">
        <w:tab/>
        <w:t>4 hours</w:t>
      </w:r>
    </w:p>
    <w:p w14:paraId="29446386" w14:textId="3ECE6A48" w:rsidR="001413B8" w:rsidRDefault="00C4042C" w:rsidP="001413B8">
      <w:pPr>
        <w:pStyle w:val="JOURNALHeading2"/>
      </w:pPr>
      <w:r w:rsidRPr="001413B8">
        <w:t>REFERENCES:</w:t>
      </w:r>
    </w:p>
    <w:p w14:paraId="63603245" w14:textId="4FE4EA40" w:rsidR="00C4042C" w:rsidRPr="00104C98" w:rsidRDefault="00C4042C" w:rsidP="008A7083">
      <w:pPr>
        <w:pStyle w:val="ListBullet2"/>
      </w:pPr>
      <w:r w:rsidRPr="001413B8">
        <w:t>NRC Internal Website</w:t>
      </w:r>
    </w:p>
    <w:p w14:paraId="63603247" w14:textId="0FB9509A" w:rsidR="00C4042C" w:rsidRPr="00104C98" w:rsidRDefault="00C4042C" w:rsidP="008A7083">
      <w:pPr>
        <w:pStyle w:val="ListBullet2"/>
      </w:pPr>
      <w:r w:rsidRPr="001413B8">
        <w:t>10 CFR Part 40, latest revision, “Domestic Licensing of Source Material”</w:t>
      </w:r>
    </w:p>
    <w:p w14:paraId="3B223BF4" w14:textId="77777777" w:rsidR="001413B8" w:rsidRDefault="00C4042C" w:rsidP="001413B8">
      <w:pPr>
        <w:pStyle w:val="JOURNALHeading2"/>
      </w:pPr>
      <w:r w:rsidRPr="001413B8">
        <w:rPr>
          <w:bCs w:val="0"/>
        </w:rPr>
        <w:t>EVALUATION</w:t>
      </w:r>
      <w:r w:rsidR="001413B8">
        <w:t xml:space="preserve"> </w:t>
      </w:r>
      <w:r w:rsidRPr="001413B8">
        <w:rPr>
          <w:bCs w:val="0"/>
        </w:rPr>
        <w:t>CRITERIA:</w:t>
      </w:r>
    </w:p>
    <w:p w14:paraId="6360324A" w14:textId="1E5EEFCD" w:rsidR="00C4042C" w:rsidRPr="00104C98" w:rsidRDefault="00C4042C" w:rsidP="001413B8">
      <w:pPr>
        <w:pStyle w:val="BodyText2"/>
      </w:pPr>
      <w:r w:rsidRPr="001413B8">
        <w:t>Upon completion of the tasks in this activity, you will be asked to demonstrate your understanding of the general content of 10 CFR Part 40 by successfully discussing the following:</w:t>
      </w:r>
    </w:p>
    <w:p w14:paraId="6360324C" w14:textId="77777777" w:rsidR="00C4042C" w:rsidRPr="00104C98" w:rsidRDefault="00C4042C" w:rsidP="008A7083">
      <w:pPr>
        <w:pStyle w:val="ListBullet2"/>
      </w:pPr>
      <w:r w:rsidRPr="001413B8">
        <w:t>State the purpose of Part 40.</w:t>
      </w:r>
    </w:p>
    <w:p w14:paraId="128E4C7C" w14:textId="5A616DC8" w:rsidR="00C4042C" w:rsidRDefault="00C4042C" w:rsidP="008A7083">
      <w:pPr>
        <w:pStyle w:val="ListBullet2"/>
      </w:pPr>
      <w:r>
        <w:t xml:space="preserve">Given a specific subject, identify which section in Part 40 discusses the requirements for that subject by using the search feature on the NRC </w:t>
      </w:r>
      <w:ins w:id="267" w:author="Author">
        <w:r w:rsidR="15EDA5A0">
          <w:t>public website under NRC Library/Document Collections/Regulations</w:t>
        </w:r>
        <w:r w:rsidR="00EE47AA">
          <w:t xml:space="preserve"> (</w:t>
        </w:r>
        <w:r w:rsidR="15EDA5A0">
          <w:t>10</w:t>
        </w:r>
      </w:ins>
      <w:r w:rsidR="00B67EFB">
        <w:t xml:space="preserve"> </w:t>
      </w:r>
      <w:ins w:id="268" w:author="Author">
        <w:r w:rsidR="15EDA5A0">
          <w:t>CFR</w:t>
        </w:r>
        <w:r w:rsidR="00EE47AA">
          <w:t>)</w:t>
        </w:r>
      </w:ins>
    </w:p>
    <w:p w14:paraId="57F0633C" w14:textId="6F50090C" w:rsidR="001413B8" w:rsidRDefault="00C4042C" w:rsidP="001413B8">
      <w:pPr>
        <w:pStyle w:val="JOURNALHeading2"/>
      </w:pPr>
      <w:r w:rsidRPr="001413B8">
        <w:t>TASKS:</w:t>
      </w:r>
    </w:p>
    <w:p w14:paraId="370ED229" w14:textId="352A878C" w:rsidR="00C4042C" w:rsidRDefault="00C4042C" w:rsidP="004374B3">
      <w:pPr>
        <w:pStyle w:val="ListBullet2"/>
      </w:pPr>
      <w:r>
        <w:t>Become familiar with us</w:t>
      </w:r>
      <w:ins w:id="269" w:author="Author">
        <w:r w:rsidR="00BD1741">
          <w:t>ing</w:t>
        </w:r>
      </w:ins>
      <w:r>
        <w:t xml:space="preserve"> the search feature to locate the information available in NRC </w:t>
      </w:r>
      <w:ins w:id="270" w:author="Author">
        <w:r w:rsidR="6301082A">
          <w:t>public website under NRC Library/Document Collections/Regulations</w:t>
        </w:r>
        <w:r w:rsidR="00EE47AA">
          <w:t xml:space="preserve"> (</w:t>
        </w:r>
        <w:r w:rsidR="6301082A">
          <w:t>10</w:t>
        </w:r>
      </w:ins>
      <w:r w:rsidR="004374B3">
        <w:t xml:space="preserve"> </w:t>
      </w:r>
      <w:ins w:id="271" w:author="Author">
        <w:r w:rsidR="6301082A">
          <w:t>CFR</w:t>
        </w:r>
        <w:r w:rsidR="00EE47AA">
          <w:t>)</w:t>
        </w:r>
      </w:ins>
    </w:p>
    <w:p w14:paraId="63603252" w14:textId="77777777" w:rsidR="00C4042C" w:rsidRPr="00104C98" w:rsidRDefault="00C4042C" w:rsidP="008A7083">
      <w:pPr>
        <w:pStyle w:val="ListBullet2"/>
      </w:pPr>
      <w:r>
        <w:t>Meet with your supervisor or the person designated to be your resource for this activity and discuss the items listed in the Evaluation Criteria section.</w:t>
      </w:r>
    </w:p>
    <w:p w14:paraId="269C05DE" w14:textId="3CA188C9" w:rsidR="008B6ABA" w:rsidRDefault="00C4042C" w:rsidP="001413B8">
      <w:pPr>
        <w:pStyle w:val="JOURNALHeading2"/>
        <w:rPr>
          <w:ins w:id="272" w:author="Author"/>
        </w:rPr>
      </w:pPr>
      <w:r w:rsidRPr="001413B8">
        <w:t>DOCUMENTATION:</w:t>
      </w:r>
      <w:r w:rsidR="00443ADF" w:rsidRPr="001413B8">
        <w:tab/>
      </w:r>
      <w:r w:rsidRPr="00104C98">
        <w:t xml:space="preserve">Basic-Level Certification Signature Card Item </w:t>
      </w:r>
      <w:r w:rsidR="00522470" w:rsidRPr="00104C98">
        <w:t>SG</w:t>
      </w:r>
      <w:r w:rsidRPr="00104C98">
        <w:t>-</w:t>
      </w:r>
      <w:ins w:id="273" w:author="Author">
        <w:r w:rsidR="00FC19BF">
          <w:t>20</w:t>
        </w:r>
      </w:ins>
    </w:p>
    <w:p w14:paraId="63603257" w14:textId="0AE2FCA3" w:rsidR="00C4042C" w:rsidRPr="00104C98" w:rsidRDefault="00C4042C" w:rsidP="001413B8">
      <w:pPr>
        <w:pStyle w:val="JournalTOPIC"/>
      </w:pPr>
      <w:bookmarkStart w:id="274" w:name="_Toc167188748"/>
      <w:r w:rsidRPr="00104C98">
        <w:t>(</w:t>
      </w:r>
      <w:r w:rsidR="00522470" w:rsidRPr="00104C98">
        <w:t>SG</w:t>
      </w:r>
      <w:r w:rsidRPr="00104C98">
        <w:t>-</w:t>
      </w:r>
      <w:ins w:id="275" w:author="Author">
        <w:r w:rsidR="007C16E9">
          <w:t>21</w:t>
        </w:r>
      </w:ins>
      <w:r w:rsidRPr="00104C98">
        <w:t>) Overview of 10 CFR Part 70</w:t>
      </w:r>
      <w:bookmarkEnd w:id="274"/>
    </w:p>
    <w:p w14:paraId="311CC226" w14:textId="77777777" w:rsidR="004210E9" w:rsidRDefault="00C4042C" w:rsidP="004210E9">
      <w:pPr>
        <w:pStyle w:val="JOURNALHeading2"/>
        <w:rPr>
          <w:bCs w:val="0"/>
        </w:rPr>
      </w:pPr>
      <w:r w:rsidRPr="004210E9">
        <w:t>PURPOSE:</w:t>
      </w:r>
    </w:p>
    <w:p w14:paraId="63603259" w14:textId="1BFB6DF5" w:rsidR="00C4042C" w:rsidRPr="00104C98" w:rsidRDefault="00C4042C" w:rsidP="004210E9">
      <w:pPr>
        <w:pStyle w:val="BodyText"/>
      </w:pPr>
      <w:r w:rsidRPr="004210E9">
        <w:t xml:space="preserve">The purpose of this activity is to acquaint you with the regulations that specify the requirements for all aspects of Domestic Licensing of Special Nuclear Material. This </w:t>
      </w:r>
      <w:r w:rsidR="00522470" w:rsidRPr="00104C98">
        <w:t>SG</w:t>
      </w:r>
      <w:r w:rsidRPr="00104C98">
        <w:t xml:space="preserve"> will help you to understand the content of Part 70 and how to locate the specific requirements for any subject.</w:t>
      </w:r>
    </w:p>
    <w:p w14:paraId="6360325C" w14:textId="3C2E1B34" w:rsidR="00C4042C" w:rsidRPr="00104C98" w:rsidRDefault="00C4042C" w:rsidP="004210E9">
      <w:pPr>
        <w:pStyle w:val="JOURNALHeading2"/>
      </w:pPr>
      <w:r w:rsidRPr="004210E9">
        <w:t>COMPETENCY AREA:</w:t>
      </w:r>
      <w:r w:rsidRPr="004210E9">
        <w:tab/>
        <w:t>REGULATORY FRAMEWORK</w:t>
      </w:r>
    </w:p>
    <w:p w14:paraId="6360325F" w14:textId="5EC27BF3" w:rsidR="00C4042C" w:rsidRPr="00104C98" w:rsidRDefault="00C4042C" w:rsidP="004210E9">
      <w:pPr>
        <w:pStyle w:val="JOURNALHeading2"/>
      </w:pPr>
      <w:r w:rsidRPr="004210E9">
        <w:t>LEVEL OF EFFORT:</w:t>
      </w:r>
      <w:r>
        <w:tab/>
      </w:r>
      <w:ins w:id="276" w:author="Author">
        <w:r w:rsidR="00F327A1">
          <w:t>8</w:t>
        </w:r>
        <w:r w:rsidR="00F327A1" w:rsidRPr="00104C98">
          <w:t xml:space="preserve"> </w:t>
        </w:r>
      </w:ins>
      <w:r w:rsidRPr="00104C98">
        <w:t>hours</w:t>
      </w:r>
    </w:p>
    <w:p w14:paraId="06FC04B6" w14:textId="77777777" w:rsidR="004210E9" w:rsidRDefault="00C4042C" w:rsidP="004210E9">
      <w:pPr>
        <w:pStyle w:val="JOURNALHeading2"/>
      </w:pPr>
      <w:r w:rsidRPr="004210E9">
        <w:t>REFERENCES:</w:t>
      </w:r>
    </w:p>
    <w:p w14:paraId="63603261" w14:textId="7C093F58" w:rsidR="00C4042C" w:rsidRPr="00104C98" w:rsidRDefault="00C4042C" w:rsidP="008A7083">
      <w:pPr>
        <w:pStyle w:val="ListBullet2"/>
      </w:pPr>
      <w:r w:rsidRPr="004210E9">
        <w:t>NRC Internal Website</w:t>
      </w:r>
    </w:p>
    <w:p w14:paraId="63603263" w14:textId="17B623ED" w:rsidR="00C4042C" w:rsidRPr="00104C98" w:rsidRDefault="00C4042C" w:rsidP="008A7083">
      <w:pPr>
        <w:pStyle w:val="ListBullet2"/>
      </w:pPr>
      <w:r w:rsidRPr="004210E9">
        <w:t>10 CFR Part 70, latest revision, “Domestic Licensing of Special Nuclear Material”</w:t>
      </w:r>
    </w:p>
    <w:p w14:paraId="0C8E7962" w14:textId="77777777" w:rsidR="004210E9" w:rsidRDefault="00C4042C" w:rsidP="004210E9">
      <w:pPr>
        <w:pStyle w:val="JOURNALHeading2"/>
      </w:pPr>
      <w:r w:rsidRPr="004210E9">
        <w:t>EVALUATION</w:t>
      </w:r>
      <w:r w:rsidR="004210E9">
        <w:t xml:space="preserve"> </w:t>
      </w:r>
      <w:r w:rsidRPr="004210E9">
        <w:t>CRITERIA:</w:t>
      </w:r>
    </w:p>
    <w:p w14:paraId="63603266" w14:textId="29751AB6" w:rsidR="00C4042C" w:rsidRPr="00104C98" w:rsidRDefault="00C4042C" w:rsidP="004210E9">
      <w:pPr>
        <w:pStyle w:val="BodyText2"/>
      </w:pPr>
      <w:r w:rsidRPr="004210E9">
        <w:t>Upon completion of the tasks in this activity, you will be asked to demonstrate your understanding of the general content of 10 CFR Part 70 by successfully discussing the following:</w:t>
      </w:r>
    </w:p>
    <w:p w14:paraId="63603268" w14:textId="77777777" w:rsidR="00C4042C" w:rsidRPr="00104C98" w:rsidRDefault="00C4042C" w:rsidP="008A7083">
      <w:pPr>
        <w:pStyle w:val="ListBullet2"/>
      </w:pPr>
      <w:r w:rsidRPr="004210E9">
        <w:t>State the purpose of Part 70.</w:t>
      </w:r>
    </w:p>
    <w:p w14:paraId="25D350BC" w14:textId="5FDF45CB" w:rsidR="00C4042C" w:rsidRDefault="00C4042C" w:rsidP="008A7083">
      <w:pPr>
        <w:pStyle w:val="ListBullet2"/>
      </w:pPr>
      <w:r>
        <w:t xml:space="preserve">Given a specific subject, identify which section in Part 70 discusses the requirements for that subject by using the search feature on the NRC </w:t>
      </w:r>
      <w:ins w:id="277" w:author="Author">
        <w:r w:rsidR="2A4A06E1">
          <w:t>public website under NRC Library/Document Collections/Regulations</w:t>
        </w:r>
        <w:r w:rsidR="00442D7A">
          <w:t xml:space="preserve"> (</w:t>
        </w:r>
        <w:r w:rsidR="2A4A06E1">
          <w:t>10</w:t>
        </w:r>
      </w:ins>
      <w:r w:rsidR="004374B3">
        <w:t xml:space="preserve"> </w:t>
      </w:r>
      <w:ins w:id="278" w:author="Author">
        <w:r w:rsidR="2A4A06E1">
          <w:t>CFR</w:t>
        </w:r>
        <w:r w:rsidR="00442D7A">
          <w:t>)</w:t>
        </w:r>
      </w:ins>
    </w:p>
    <w:p w14:paraId="79FD3CE9" w14:textId="12DE97AA" w:rsidR="004210E9" w:rsidRDefault="00C4042C" w:rsidP="004210E9">
      <w:pPr>
        <w:pStyle w:val="JOURNALHeading2"/>
      </w:pPr>
      <w:r w:rsidRPr="004210E9">
        <w:t>TASKS:</w:t>
      </w:r>
    </w:p>
    <w:p w14:paraId="53FB33E4" w14:textId="5B075F2C" w:rsidR="00C4042C" w:rsidRDefault="00C4042C" w:rsidP="008A7083">
      <w:pPr>
        <w:pStyle w:val="ListBullet2"/>
      </w:pPr>
      <w:r>
        <w:t>Become familiar with us</w:t>
      </w:r>
      <w:ins w:id="279" w:author="Author">
        <w:r w:rsidR="00D83C0E">
          <w:t>ing</w:t>
        </w:r>
      </w:ins>
      <w:r>
        <w:t xml:space="preserve"> the search feature to locate the information available in NRC </w:t>
      </w:r>
      <w:ins w:id="280" w:author="Author">
        <w:r w:rsidR="4C3CE951">
          <w:t>public website under NRC Library/Document Collections/Regulations</w:t>
        </w:r>
        <w:r w:rsidR="00442D7A">
          <w:t xml:space="preserve"> (</w:t>
        </w:r>
        <w:r w:rsidR="4C3CE951">
          <w:t>10</w:t>
        </w:r>
      </w:ins>
      <w:r w:rsidR="00DD40F9">
        <w:t xml:space="preserve"> </w:t>
      </w:r>
      <w:ins w:id="281" w:author="Author">
        <w:r w:rsidR="4C3CE951">
          <w:t>CFR</w:t>
        </w:r>
        <w:r w:rsidR="00442D7A">
          <w:t>)</w:t>
        </w:r>
      </w:ins>
    </w:p>
    <w:p w14:paraId="6360326E" w14:textId="1A6025FA" w:rsidR="00C4042C" w:rsidRPr="00104C98" w:rsidRDefault="00C4042C" w:rsidP="008A7083">
      <w:pPr>
        <w:pStyle w:val="ListBullet2"/>
      </w:pPr>
      <w:r>
        <w:t>Meet with your supervisor or the person designated to be your resource for this activity and discuss the items listed in the Evaluation Criteria section.</w:t>
      </w:r>
    </w:p>
    <w:p w14:paraId="63603270" w14:textId="1214FB24" w:rsidR="00796AE9" w:rsidRDefault="00C4042C" w:rsidP="004210E9">
      <w:pPr>
        <w:pStyle w:val="JOURNALHeading2"/>
        <w:rPr>
          <w:ins w:id="282" w:author="Author"/>
        </w:rPr>
      </w:pPr>
      <w:r w:rsidRPr="004210E9">
        <w:t>DOCUMENTATION:</w:t>
      </w:r>
      <w:r w:rsidR="00443ADF" w:rsidRPr="004210E9">
        <w:tab/>
      </w:r>
      <w:r w:rsidRPr="004210E9">
        <w:t>Basic</w:t>
      </w:r>
      <w:r w:rsidRPr="00104C98">
        <w:t xml:space="preserve">-Level Certification Signature Card Item </w:t>
      </w:r>
      <w:r w:rsidR="00522470" w:rsidRPr="00104C98">
        <w:t>SG</w:t>
      </w:r>
      <w:r w:rsidRPr="00104C98">
        <w:t>-</w:t>
      </w:r>
      <w:r w:rsidR="00544FD4" w:rsidRPr="00104C98">
        <w:t>2</w:t>
      </w:r>
      <w:ins w:id="283" w:author="Author">
        <w:r w:rsidR="007F6A01">
          <w:t>1</w:t>
        </w:r>
      </w:ins>
    </w:p>
    <w:p w14:paraId="63603273" w14:textId="5FD9E628" w:rsidR="00C4042C" w:rsidRPr="00104C98" w:rsidRDefault="00C4042C" w:rsidP="004210E9">
      <w:pPr>
        <w:pStyle w:val="JournalTOPIC"/>
      </w:pPr>
      <w:bookmarkStart w:id="284" w:name="_Toc167188749"/>
      <w:r w:rsidRPr="00104C98">
        <w:t>(</w:t>
      </w:r>
      <w:r w:rsidR="00522470" w:rsidRPr="00104C98">
        <w:t>SG</w:t>
      </w:r>
      <w:r w:rsidRPr="00104C98">
        <w:t>-</w:t>
      </w:r>
      <w:ins w:id="285" w:author="Author">
        <w:r w:rsidR="00B03BE1">
          <w:t>22</w:t>
        </w:r>
      </w:ins>
      <w:r w:rsidRPr="00104C98">
        <w:t>) Overview of 10 CFR Part 71</w:t>
      </w:r>
      <w:bookmarkEnd w:id="284"/>
    </w:p>
    <w:p w14:paraId="0DF69D6B" w14:textId="77777777" w:rsidR="004210E9" w:rsidRDefault="00C4042C" w:rsidP="004210E9">
      <w:pPr>
        <w:pStyle w:val="JOURNALHeading2"/>
      </w:pPr>
      <w:r w:rsidRPr="004210E9">
        <w:t>PURPOSE:</w:t>
      </w:r>
    </w:p>
    <w:p w14:paraId="63603275" w14:textId="75774A64" w:rsidR="00C4042C" w:rsidRPr="00104C98" w:rsidRDefault="00C4042C" w:rsidP="00CC6BF6">
      <w:pPr>
        <w:pStyle w:val="BodyText"/>
      </w:pPr>
      <w:r w:rsidRPr="004210E9">
        <w:t xml:space="preserve">The purpose of this activity is to acquaint you with the regulations that specify the requirements for all aspects of Packaging and Transportation of Radioactive Material. This </w:t>
      </w:r>
      <w:r w:rsidR="00522470" w:rsidRPr="00104C98">
        <w:t>SG</w:t>
      </w:r>
      <w:r w:rsidRPr="00104C98">
        <w:t xml:space="preserve"> will help you to understand the content of Part 71 and how to locate the specific requirements for any subject.</w:t>
      </w:r>
    </w:p>
    <w:p w14:paraId="63603278" w14:textId="76F82B27" w:rsidR="00C4042C" w:rsidRPr="00104C98" w:rsidRDefault="00C4042C" w:rsidP="004210E9">
      <w:pPr>
        <w:pStyle w:val="JOURNALHeading2"/>
      </w:pPr>
      <w:r w:rsidRPr="004210E9">
        <w:t>COMPETENCY AREA:</w:t>
      </w:r>
      <w:r w:rsidRPr="004210E9">
        <w:tab/>
        <w:t>REGULATORY FRAMEWORK</w:t>
      </w:r>
    </w:p>
    <w:p w14:paraId="6360327B" w14:textId="129C17D8" w:rsidR="00C4042C" w:rsidRPr="00104C98" w:rsidRDefault="00C4042C" w:rsidP="004210E9">
      <w:pPr>
        <w:pStyle w:val="JOURNALHeading2"/>
      </w:pPr>
      <w:r w:rsidRPr="004210E9">
        <w:t>LEVEL OF EFFORT:</w:t>
      </w:r>
      <w:r w:rsidRPr="004210E9">
        <w:tab/>
        <w:t>4 hours</w:t>
      </w:r>
    </w:p>
    <w:p w14:paraId="2951E793" w14:textId="77777777" w:rsidR="004210E9" w:rsidRDefault="00C4042C" w:rsidP="004210E9">
      <w:pPr>
        <w:pStyle w:val="JOURNALHeading2"/>
      </w:pPr>
      <w:r w:rsidRPr="004210E9">
        <w:t>REFERENCES:</w:t>
      </w:r>
    </w:p>
    <w:p w14:paraId="6360327D" w14:textId="418CFF5C" w:rsidR="00C4042C" w:rsidRPr="00104C98" w:rsidRDefault="00C4042C" w:rsidP="008A7083">
      <w:pPr>
        <w:pStyle w:val="ListBullet2"/>
      </w:pPr>
      <w:r w:rsidRPr="004210E9">
        <w:t>NRC Internal Website</w:t>
      </w:r>
    </w:p>
    <w:p w14:paraId="6360327F" w14:textId="70F1FE67" w:rsidR="00C4042C" w:rsidRPr="00104C98" w:rsidRDefault="00C4042C" w:rsidP="008A7083">
      <w:pPr>
        <w:pStyle w:val="ListBullet2"/>
      </w:pPr>
      <w:r w:rsidRPr="004210E9">
        <w:t>10 CFR Part 71, latest revision, “Packaging and Transportation of Radioactive Material”</w:t>
      </w:r>
    </w:p>
    <w:p w14:paraId="60F3D0EF" w14:textId="77777777" w:rsidR="004210E9" w:rsidRDefault="00C4042C" w:rsidP="004210E9">
      <w:pPr>
        <w:pStyle w:val="JOURNALHeading2"/>
      </w:pPr>
      <w:r w:rsidRPr="004210E9">
        <w:rPr>
          <w:bCs w:val="0"/>
        </w:rPr>
        <w:t>EVALUATION</w:t>
      </w:r>
      <w:r w:rsidR="004210E9">
        <w:t xml:space="preserve"> </w:t>
      </w:r>
      <w:r w:rsidRPr="004210E9">
        <w:rPr>
          <w:bCs w:val="0"/>
        </w:rPr>
        <w:t>CRITERIA:</w:t>
      </w:r>
    </w:p>
    <w:p w14:paraId="63603282" w14:textId="32256DD8" w:rsidR="00C4042C" w:rsidRPr="00104C98" w:rsidRDefault="00C4042C" w:rsidP="004210E9">
      <w:pPr>
        <w:pStyle w:val="BodyText2"/>
      </w:pPr>
      <w:r w:rsidRPr="004210E9">
        <w:t xml:space="preserve">Upon completion of the tasks in this activity, you will be asked to demonstrate your understanding of the general content of 10 CFR Part 71 by </w:t>
      </w:r>
      <w:r w:rsidRPr="00104C98">
        <w:t>successfully discussing the following:</w:t>
      </w:r>
    </w:p>
    <w:p w14:paraId="63603284" w14:textId="77777777" w:rsidR="00C4042C" w:rsidRPr="00104C98" w:rsidRDefault="00C4042C" w:rsidP="008A7083">
      <w:pPr>
        <w:pStyle w:val="ListBullet2"/>
      </w:pPr>
      <w:r w:rsidRPr="004210E9">
        <w:t>State the purpose of Part 71.</w:t>
      </w:r>
    </w:p>
    <w:p w14:paraId="603A62D2" w14:textId="6012BE29" w:rsidR="00C4042C" w:rsidRDefault="00C4042C" w:rsidP="008A7083">
      <w:pPr>
        <w:pStyle w:val="ListBullet2"/>
      </w:pPr>
      <w:r>
        <w:t xml:space="preserve">Given a specific subject, identify which section in Part 71 discusses the requirements for that subject by using the search feature on the NRC </w:t>
      </w:r>
      <w:ins w:id="286" w:author="Author">
        <w:r w:rsidR="53A563CA">
          <w:t>public website under NRC Library/Document Collections/Regulations</w:t>
        </w:r>
        <w:r w:rsidR="00F446B5">
          <w:t xml:space="preserve"> (</w:t>
        </w:r>
        <w:r w:rsidR="53A563CA">
          <w:t>10</w:t>
        </w:r>
      </w:ins>
      <w:r w:rsidR="00DD40F9">
        <w:t xml:space="preserve"> </w:t>
      </w:r>
      <w:ins w:id="287" w:author="Author">
        <w:r w:rsidR="53A563CA">
          <w:t>CFR</w:t>
        </w:r>
        <w:r w:rsidR="00F446B5">
          <w:t>)</w:t>
        </w:r>
      </w:ins>
    </w:p>
    <w:p w14:paraId="1C867591" w14:textId="00099857" w:rsidR="004210E9" w:rsidRDefault="00C4042C" w:rsidP="004210E9">
      <w:pPr>
        <w:pStyle w:val="JOURNALHeading2"/>
      </w:pPr>
      <w:r w:rsidRPr="004210E9">
        <w:t>TASKS:</w:t>
      </w:r>
    </w:p>
    <w:p w14:paraId="78C92F44" w14:textId="73F7C5B4" w:rsidR="00C4042C" w:rsidRDefault="00C4042C" w:rsidP="008A7083">
      <w:pPr>
        <w:pStyle w:val="ListBullet2"/>
      </w:pPr>
      <w:r>
        <w:t>Become familiar with us</w:t>
      </w:r>
      <w:ins w:id="288" w:author="Author">
        <w:r w:rsidR="007059C8">
          <w:t>ing</w:t>
        </w:r>
      </w:ins>
      <w:r>
        <w:t xml:space="preserve"> the search feature to locate the information available in NRC </w:t>
      </w:r>
      <w:ins w:id="289" w:author="Author">
        <w:r w:rsidR="46B91488">
          <w:t>public website under NRC Library/Document Collections/Regulations</w:t>
        </w:r>
        <w:r w:rsidR="00F446B5">
          <w:t xml:space="preserve"> (</w:t>
        </w:r>
        <w:r w:rsidR="46B91488">
          <w:t>10</w:t>
        </w:r>
      </w:ins>
      <w:r w:rsidR="00DD40F9">
        <w:t xml:space="preserve"> </w:t>
      </w:r>
      <w:ins w:id="290" w:author="Author">
        <w:r w:rsidR="46B91488">
          <w:t>CFR</w:t>
        </w:r>
        <w:r w:rsidR="00F446B5">
          <w:t>)</w:t>
        </w:r>
      </w:ins>
    </w:p>
    <w:p w14:paraId="6360328A" w14:textId="77777777" w:rsidR="00C4042C" w:rsidRPr="00104C98" w:rsidRDefault="00C4042C" w:rsidP="008A7083">
      <w:pPr>
        <w:pStyle w:val="ListBullet2"/>
      </w:pPr>
      <w:r>
        <w:t>Meet with your supervisor or the person designated to be your resource for this activity and discuss the items listed in the Evaluation Criteria section.</w:t>
      </w:r>
    </w:p>
    <w:p w14:paraId="6F684E59" w14:textId="5A1ACA75" w:rsidR="00631D37" w:rsidRDefault="00C4042C" w:rsidP="004210E9">
      <w:pPr>
        <w:pStyle w:val="JOURNALHeading2"/>
        <w:rPr>
          <w:ins w:id="291" w:author="Author"/>
        </w:rPr>
      </w:pPr>
      <w:r w:rsidRPr="004210E9">
        <w:t>DOCUMENTATION:</w:t>
      </w:r>
      <w:r w:rsidR="00443ADF" w:rsidRPr="004210E9">
        <w:tab/>
      </w:r>
      <w:r w:rsidRPr="004210E9">
        <w:t>Basic</w:t>
      </w:r>
      <w:r w:rsidRPr="00104C98">
        <w:t xml:space="preserve">-Level Certification Signature Card Item </w:t>
      </w:r>
      <w:r w:rsidR="00522470" w:rsidRPr="00104C98">
        <w:t>SG</w:t>
      </w:r>
      <w:r w:rsidRPr="00104C98">
        <w:t>-</w:t>
      </w:r>
      <w:r w:rsidR="00544FD4" w:rsidRPr="00104C98">
        <w:t>2</w:t>
      </w:r>
      <w:ins w:id="292" w:author="Author">
        <w:r w:rsidR="007F6A01">
          <w:t>2</w:t>
        </w:r>
      </w:ins>
    </w:p>
    <w:p w14:paraId="6360328F" w14:textId="545C3FFE" w:rsidR="00C4042C" w:rsidRPr="00104C98" w:rsidRDefault="00C4042C" w:rsidP="000A3343">
      <w:pPr>
        <w:pStyle w:val="JournalTOPIC"/>
      </w:pPr>
      <w:bookmarkStart w:id="293" w:name="_Toc167188750"/>
      <w:r w:rsidRPr="00104C98">
        <w:t>(</w:t>
      </w:r>
      <w:r w:rsidR="00522470" w:rsidRPr="00104C98">
        <w:t>SG</w:t>
      </w:r>
      <w:r w:rsidRPr="00104C98">
        <w:t>-</w:t>
      </w:r>
      <w:ins w:id="294" w:author="Author">
        <w:r w:rsidR="00B03BE1">
          <w:t>23</w:t>
        </w:r>
      </w:ins>
      <w:r w:rsidRPr="00104C98">
        <w:t>) Overview of 10 CFR Part 73</w:t>
      </w:r>
      <w:bookmarkEnd w:id="293"/>
    </w:p>
    <w:p w14:paraId="5039A26D" w14:textId="77777777" w:rsidR="000A3343" w:rsidRDefault="00C4042C" w:rsidP="000A3343">
      <w:pPr>
        <w:pStyle w:val="JOURNALHeading2"/>
      </w:pPr>
      <w:r w:rsidRPr="000A3343">
        <w:t>PURPOSE:</w:t>
      </w:r>
    </w:p>
    <w:p w14:paraId="63603291" w14:textId="117FD32A" w:rsidR="00C4042C" w:rsidRPr="00104C98" w:rsidRDefault="00C4042C" w:rsidP="000A3343">
      <w:pPr>
        <w:pStyle w:val="BodyText"/>
      </w:pPr>
      <w:r w:rsidRPr="000A3343">
        <w:t xml:space="preserve">The purpose of this activity is to acquaint you with the regulations that specify the requirements for all aspects of the Physical Protection of Plants and Materials. This </w:t>
      </w:r>
      <w:r w:rsidR="00522470" w:rsidRPr="00104C98">
        <w:t>SG</w:t>
      </w:r>
      <w:r w:rsidRPr="00104C98">
        <w:t xml:space="preserve"> will help you to understand the content of Part 73 and how to locate the specific requirements for any subject.</w:t>
      </w:r>
    </w:p>
    <w:p w14:paraId="63603294" w14:textId="3CA386AE" w:rsidR="00C4042C" w:rsidRPr="00104C98" w:rsidRDefault="00C4042C" w:rsidP="000A3343">
      <w:pPr>
        <w:pStyle w:val="JOURNALHeading2"/>
      </w:pPr>
      <w:r w:rsidRPr="000A3343">
        <w:t>COMPETENCY AREA:</w:t>
      </w:r>
      <w:r w:rsidRPr="000A3343">
        <w:tab/>
        <w:t>REGULATORY FRAMEWORK</w:t>
      </w:r>
    </w:p>
    <w:p w14:paraId="63603297" w14:textId="6E0503E0" w:rsidR="00C4042C" w:rsidRPr="00104C98" w:rsidRDefault="00C4042C" w:rsidP="000A3343">
      <w:pPr>
        <w:pStyle w:val="JOURNALHeading2"/>
      </w:pPr>
      <w:r w:rsidRPr="000A3343">
        <w:t>LEVEL OF EFFORT:</w:t>
      </w:r>
      <w:r w:rsidRPr="000A3343">
        <w:tab/>
      </w:r>
      <w:ins w:id="295" w:author="Author">
        <w:r w:rsidR="00566862" w:rsidRPr="000A3343">
          <w:t>6</w:t>
        </w:r>
      </w:ins>
      <w:r w:rsidR="00DD40F9">
        <w:t xml:space="preserve"> </w:t>
      </w:r>
      <w:r w:rsidRPr="00104C98">
        <w:t>hours</w:t>
      </w:r>
    </w:p>
    <w:p w14:paraId="3A4375E0" w14:textId="77777777" w:rsidR="000A3343" w:rsidRDefault="00C4042C" w:rsidP="000A3343">
      <w:pPr>
        <w:pStyle w:val="JOURNALHeading2"/>
      </w:pPr>
      <w:r w:rsidRPr="000A3343">
        <w:t>REFERENCES:</w:t>
      </w:r>
    </w:p>
    <w:p w14:paraId="63603299" w14:textId="6D95C266" w:rsidR="00C4042C" w:rsidRPr="00104C98" w:rsidRDefault="00C4042C" w:rsidP="008A7083">
      <w:pPr>
        <w:pStyle w:val="ListBullet2"/>
      </w:pPr>
      <w:r w:rsidRPr="000A3343">
        <w:t>NRC Internal Home Page</w:t>
      </w:r>
    </w:p>
    <w:p w14:paraId="2A8DC4BF" w14:textId="77777777" w:rsidR="000A3343" w:rsidRDefault="00C4042C" w:rsidP="008A7083">
      <w:pPr>
        <w:pStyle w:val="ListBullet2"/>
      </w:pPr>
      <w:r w:rsidRPr="000A3343">
        <w:t>10 CFR Part 73, latest revision, “Physical Protection of Plants and Materials”</w:t>
      </w:r>
    </w:p>
    <w:p w14:paraId="62F27417" w14:textId="77777777" w:rsidR="000A3343" w:rsidRDefault="005F5714" w:rsidP="008A7083">
      <w:pPr>
        <w:pStyle w:val="ListBullet2"/>
      </w:pPr>
      <w:ins w:id="296" w:author="Author">
        <w:r w:rsidRPr="000A3343">
          <w:t>10 CFR Part 26, “Fitness for Duty Program”</w:t>
        </w:r>
      </w:ins>
    </w:p>
    <w:p w14:paraId="73F7939E" w14:textId="592D321B" w:rsidR="005F5714" w:rsidRPr="005F5714" w:rsidRDefault="005F5714" w:rsidP="008A7083">
      <w:pPr>
        <w:pStyle w:val="ListBullet2"/>
      </w:pPr>
      <w:ins w:id="297" w:author="Author">
        <w:r w:rsidRPr="000A3343">
          <w:t xml:space="preserve">Enforcement Manual, Chapter </w:t>
        </w:r>
        <w:r w:rsidR="00656794">
          <w:t>2</w:t>
        </w:r>
        <w:r w:rsidR="006B49DB" w:rsidRPr="32DC54D3">
          <w:t>.</w:t>
        </w:r>
        <w:r w:rsidR="00656794">
          <w:t>4</w:t>
        </w:r>
        <w:r w:rsidR="006B49DB" w:rsidRPr="32DC54D3">
          <w:t>, “Enforcement Actions Involving Fitness for Duty”</w:t>
        </w:r>
      </w:ins>
    </w:p>
    <w:p w14:paraId="1FFC29CD" w14:textId="77777777" w:rsidR="000A3343" w:rsidRDefault="00C4042C" w:rsidP="000A3343">
      <w:pPr>
        <w:pStyle w:val="JOURNALHeading2"/>
      </w:pPr>
      <w:r w:rsidRPr="000A3343">
        <w:rPr>
          <w:bCs w:val="0"/>
        </w:rPr>
        <w:t>EVALUATION</w:t>
      </w:r>
      <w:r w:rsidR="000A3343">
        <w:t xml:space="preserve"> </w:t>
      </w:r>
      <w:r w:rsidRPr="000A3343">
        <w:rPr>
          <w:bCs w:val="0"/>
        </w:rPr>
        <w:t>CRITERIA:</w:t>
      </w:r>
    </w:p>
    <w:p w14:paraId="6360329E" w14:textId="7AD03131" w:rsidR="00C4042C" w:rsidRPr="00104C98" w:rsidRDefault="00C4042C" w:rsidP="00852FD5">
      <w:pPr>
        <w:pStyle w:val="BodyText2"/>
      </w:pPr>
      <w:r w:rsidRPr="000A3343">
        <w:t>Upon completion of the tasks in this activity, you will be asked to demonstrate your understanding of the general content of 10 CFR Part 73 by successfully discussing the following:</w:t>
      </w:r>
    </w:p>
    <w:p w14:paraId="636032A0" w14:textId="77777777" w:rsidR="00C4042C" w:rsidRPr="00104C98" w:rsidRDefault="00C4042C" w:rsidP="008A7083">
      <w:pPr>
        <w:pStyle w:val="ListBullet2"/>
      </w:pPr>
      <w:r w:rsidRPr="000A3343">
        <w:t>State the purpose of Part 73.</w:t>
      </w:r>
    </w:p>
    <w:p w14:paraId="7D50181E" w14:textId="0594DB37" w:rsidR="00C4042C" w:rsidRDefault="00C4042C" w:rsidP="008A7083">
      <w:pPr>
        <w:pStyle w:val="ListBullet2"/>
        <w:rPr>
          <w:ins w:id="298" w:author="Author"/>
        </w:rPr>
      </w:pPr>
      <w:r>
        <w:t xml:space="preserve">Given a specific subject, identify which section in Part 73 discusses the requirements for that subject by using the search feature on the NRC </w:t>
      </w:r>
      <w:ins w:id="299" w:author="Author">
        <w:r w:rsidR="559ABEE8">
          <w:t>public website under NRC Library/Document Collections/Regulations</w:t>
        </w:r>
        <w:r w:rsidR="00507B58">
          <w:t xml:space="preserve"> (</w:t>
        </w:r>
        <w:r w:rsidR="559ABEE8">
          <w:t>10</w:t>
        </w:r>
      </w:ins>
      <w:r w:rsidR="00DD40F9">
        <w:t xml:space="preserve"> </w:t>
      </w:r>
      <w:ins w:id="300" w:author="Author">
        <w:r w:rsidR="559ABEE8">
          <w:t>CFR</w:t>
        </w:r>
        <w:r w:rsidR="00507B58">
          <w:t>)</w:t>
        </w:r>
      </w:ins>
    </w:p>
    <w:p w14:paraId="202D9892" w14:textId="2DD93E5D" w:rsidR="006B49DB" w:rsidRDefault="006B49DB" w:rsidP="008A7083">
      <w:pPr>
        <w:pStyle w:val="ListBullet2"/>
        <w:rPr>
          <w:ins w:id="301" w:author="Author"/>
        </w:rPr>
      </w:pPr>
      <w:ins w:id="302" w:author="Author">
        <w:r>
          <w:t>State the Purpose of the NRC’s Fitness for Duty Rule and which licensees are required to meet the rule</w:t>
        </w:r>
      </w:ins>
    </w:p>
    <w:p w14:paraId="023A4164" w14:textId="35E80CCD" w:rsidR="006B49DB" w:rsidRPr="006B49DB" w:rsidRDefault="7E576E5B" w:rsidP="008A7083">
      <w:pPr>
        <w:pStyle w:val="ListBullet2"/>
      </w:pPr>
      <w:ins w:id="303" w:author="Author">
        <w:r>
          <w:t xml:space="preserve">Explain why the Fitness for Duty Rule (10 CFR Part 26) </w:t>
        </w:r>
        <w:r w:rsidR="00D10390">
          <w:t>does not apply to NRC staff and what considerations are used instead</w:t>
        </w:r>
      </w:ins>
    </w:p>
    <w:p w14:paraId="4030337D" w14:textId="033E498A" w:rsidR="000A3343" w:rsidRDefault="00C4042C" w:rsidP="000A3343">
      <w:pPr>
        <w:pStyle w:val="JOURNALHeading2"/>
      </w:pPr>
      <w:r w:rsidRPr="000A3343">
        <w:rPr>
          <w:bCs w:val="0"/>
        </w:rPr>
        <w:t>TASKS:</w:t>
      </w:r>
    </w:p>
    <w:p w14:paraId="33E93BA9" w14:textId="501A8EB5" w:rsidR="007E6622" w:rsidRDefault="007E6622" w:rsidP="008A7083">
      <w:pPr>
        <w:pStyle w:val="ListBullet2"/>
      </w:pPr>
      <w:r>
        <w:t>Become familiar with us</w:t>
      </w:r>
      <w:ins w:id="304" w:author="Author">
        <w:r w:rsidR="007059C8">
          <w:t>ing</w:t>
        </w:r>
      </w:ins>
      <w:r>
        <w:t xml:space="preserve"> the search feature to locate</w:t>
      </w:r>
      <w:del w:id="305" w:author="Author">
        <w:r w:rsidDel="007E6622">
          <w:delText>,</w:delText>
        </w:r>
      </w:del>
      <w:r>
        <w:t xml:space="preserve"> the information available in NRC </w:t>
      </w:r>
      <w:ins w:id="306" w:author="Author">
        <w:r w:rsidR="3275A584">
          <w:t>public website under NRC Library/Document Collections/Regulations</w:t>
        </w:r>
        <w:r w:rsidR="00507B58">
          <w:t xml:space="preserve"> (</w:t>
        </w:r>
        <w:r w:rsidR="3275A584">
          <w:t>10</w:t>
        </w:r>
      </w:ins>
      <w:r w:rsidR="00DD40F9">
        <w:t xml:space="preserve"> </w:t>
      </w:r>
      <w:ins w:id="307" w:author="Author">
        <w:r w:rsidR="3275A584">
          <w:t>CFR</w:t>
        </w:r>
        <w:r w:rsidR="00507B58">
          <w:t>)</w:t>
        </w:r>
      </w:ins>
    </w:p>
    <w:p w14:paraId="61BC67AB" w14:textId="6D8B13DC" w:rsidR="00DD4BE6" w:rsidRPr="001A7C23" w:rsidRDefault="00C5378B" w:rsidP="008A7083">
      <w:pPr>
        <w:pStyle w:val="ListBullet2"/>
      </w:pPr>
      <w:ins w:id="308" w:author="Author">
        <w:r>
          <w:t>Read the information on the NRC’s fitness for duty and drug testing program.</w:t>
        </w:r>
      </w:ins>
    </w:p>
    <w:p w14:paraId="636032A6" w14:textId="7D58F8E3" w:rsidR="007E6622" w:rsidRPr="00104C98" w:rsidRDefault="007E6622" w:rsidP="008A7083">
      <w:pPr>
        <w:pStyle w:val="ListBullet2"/>
      </w:pPr>
      <w:r>
        <w:t>Meet with your supervisor or the person designated to be your resource for this activity and discuss the items listed in the Evaluation Criteria section.</w:t>
      </w:r>
    </w:p>
    <w:p w14:paraId="636032A8" w14:textId="59C4A71F" w:rsidR="0064713D" w:rsidRDefault="00C4042C" w:rsidP="000A3343">
      <w:pPr>
        <w:pStyle w:val="JOURNALHeading2"/>
        <w:rPr>
          <w:ins w:id="309" w:author="Author"/>
        </w:rPr>
      </w:pPr>
      <w:r w:rsidRPr="000A3343">
        <w:t>DOCUMENTATION:</w:t>
      </w:r>
      <w:r w:rsidR="00443ADF" w:rsidRPr="000A3343">
        <w:tab/>
      </w:r>
      <w:r w:rsidRPr="000A3343">
        <w:t>Basic-</w:t>
      </w:r>
      <w:r w:rsidRPr="00104C98">
        <w:t xml:space="preserve">Level Certification Signature Card Item </w:t>
      </w:r>
      <w:r w:rsidR="00522470" w:rsidRPr="00104C98">
        <w:t>SG</w:t>
      </w:r>
      <w:r w:rsidRPr="00104C98">
        <w:t>-</w:t>
      </w:r>
      <w:r w:rsidR="00544FD4" w:rsidRPr="00104C98">
        <w:t>2</w:t>
      </w:r>
      <w:ins w:id="310" w:author="Author">
        <w:r w:rsidR="007F6A01">
          <w:t>3</w:t>
        </w:r>
      </w:ins>
    </w:p>
    <w:p w14:paraId="636032AB" w14:textId="15717498" w:rsidR="00C4042C" w:rsidRPr="00104C98" w:rsidRDefault="00C4042C" w:rsidP="00D03321">
      <w:pPr>
        <w:pStyle w:val="JournalTOPIC"/>
      </w:pPr>
      <w:bookmarkStart w:id="311" w:name="_Toc167188751"/>
      <w:r w:rsidRPr="00104C98">
        <w:t>(</w:t>
      </w:r>
      <w:r w:rsidR="00522470" w:rsidRPr="00104C98">
        <w:t>SG</w:t>
      </w:r>
      <w:r w:rsidRPr="00104C98">
        <w:t>-</w:t>
      </w:r>
      <w:ins w:id="312" w:author="Author">
        <w:r w:rsidR="00B03BE1">
          <w:t>24</w:t>
        </w:r>
      </w:ins>
      <w:r w:rsidRPr="00104C98">
        <w:t>) Overview of 10 CFR Part 74</w:t>
      </w:r>
      <w:bookmarkEnd w:id="311"/>
    </w:p>
    <w:p w14:paraId="70857470" w14:textId="77777777" w:rsidR="00D03321" w:rsidRDefault="00C4042C" w:rsidP="00D03321">
      <w:pPr>
        <w:pStyle w:val="JOURNALHeading2"/>
      </w:pPr>
      <w:r w:rsidRPr="00D03321">
        <w:t>PURPOSE:</w:t>
      </w:r>
    </w:p>
    <w:p w14:paraId="636032AD" w14:textId="223FE9E5" w:rsidR="00C4042C" w:rsidRPr="00104C98" w:rsidRDefault="00C4042C" w:rsidP="00D03321">
      <w:pPr>
        <w:pStyle w:val="BodyText"/>
      </w:pPr>
      <w:r w:rsidRPr="00D03321">
        <w:t xml:space="preserve">The purpose of this activity is to acquaint you with the regulations that specify the requirements for all aspects of Material Control and Accounting of Special Nuclear Material. This </w:t>
      </w:r>
      <w:r w:rsidR="00522470" w:rsidRPr="00104C98">
        <w:t>SG</w:t>
      </w:r>
      <w:r w:rsidRPr="00104C98">
        <w:t xml:space="preserve"> will help you to understand the content of Part 74 and how to locate the specific requirements for any subject.</w:t>
      </w:r>
    </w:p>
    <w:p w14:paraId="636032B0" w14:textId="41F10DA6" w:rsidR="00C4042C" w:rsidRPr="00104C98" w:rsidRDefault="00C4042C" w:rsidP="00D03321">
      <w:pPr>
        <w:pStyle w:val="JOURNALHeading2"/>
      </w:pPr>
      <w:r w:rsidRPr="00D03321">
        <w:t>COMPETENCY AREA:</w:t>
      </w:r>
      <w:r w:rsidRPr="00D03321">
        <w:tab/>
        <w:t>REGULATORY FRAMEWORK</w:t>
      </w:r>
    </w:p>
    <w:p w14:paraId="636032B3" w14:textId="2DDA3EE2" w:rsidR="00C4042C" w:rsidRPr="00104C98" w:rsidRDefault="00C4042C" w:rsidP="00D03321">
      <w:pPr>
        <w:pStyle w:val="JOURNALHeading2"/>
      </w:pPr>
      <w:r w:rsidRPr="00D03321">
        <w:t>LEVEL OF EFFORT:</w:t>
      </w:r>
      <w:r w:rsidRPr="00D03321">
        <w:tab/>
        <w:t>4 hours</w:t>
      </w:r>
    </w:p>
    <w:p w14:paraId="1CD21C19" w14:textId="77777777" w:rsidR="00D03321" w:rsidRDefault="00C4042C" w:rsidP="00D03321">
      <w:pPr>
        <w:pStyle w:val="JOURNALHeading2"/>
      </w:pPr>
      <w:r w:rsidRPr="00D03321">
        <w:t>REFERENCES:</w:t>
      </w:r>
    </w:p>
    <w:p w14:paraId="636032B5" w14:textId="2A55544D" w:rsidR="00C4042C" w:rsidRPr="00104C98" w:rsidRDefault="00C4042C" w:rsidP="008A7083">
      <w:pPr>
        <w:pStyle w:val="ListBullet2"/>
      </w:pPr>
      <w:r w:rsidRPr="00D03321">
        <w:t>NRC Internal Website</w:t>
      </w:r>
    </w:p>
    <w:p w14:paraId="636032B7" w14:textId="77777777" w:rsidR="00C4042C" w:rsidRPr="00104C98" w:rsidRDefault="00C4042C" w:rsidP="008A7083">
      <w:pPr>
        <w:pStyle w:val="ListBullet2"/>
      </w:pPr>
      <w:r w:rsidRPr="00D03321">
        <w:t>10 CFR Part 74, latest revision, “Material Control and Accounting of Special Nuclear Material”</w:t>
      </w:r>
    </w:p>
    <w:p w14:paraId="267CB1CC" w14:textId="77777777" w:rsidR="00D03321" w:rsidRDefault="00C4042C" w:rsidP="00D03321">
      <w:pPr>
        <w:pStyle w:val="JOURNALHeading2"/>
      </w:pPr>
      <w:r w:rsidRPr="00D03321">
        <w:rPr>
          <w:bCs w:val="0"/>
        </w:rPr>
        <w:t>EVALUATION</w:t>
      </w:r>
      <w:r w:rsidR="00D03321">
        <w:t xml:space="preserve"> </w:t>
      </w:r>
      <w:r w:rsidRPr="00D03321">
        <w:rPr>
          <w:bCs w:val="0"/>
        </w:rPr>
        <w:t>CRITERIA:</w:t>
      </w:r>
    </w:p>
    <w:p w14:paraId="636032BA" w14:textId="7D9DB6DA" w:rsidR="00C4042C" w:rsidRPr="00104C98" w:rsidRDefault="00C4042C" w:rsidP="00D03321">
      <w:pPr>
        <w:pStyle w:val="BodyText2"/>
      </w:pPr>
      <w:r w:rsidRPr="00D03321">
        <w:t xml:space="preserve">Upon completion of the tasks in this activity, you will be asked to demonstrate your understanding of the general content of 10 CFR Part 74 by successfully </w:t>
      </w:r>
      <w:r w:rsidRPr="00104C98">
        <w:t>discussing the following:</w:t>
      </w:r>
    </w:p>
    <w:p w14:paraId="636032BC" w14:textId="77777777" w:rsidR="00C4042C" w:rsidRPr="00104C98" w:rsidRDefault="00C4042C" w:rsidP="008A7083">
      <w:pPr>
        <w:pStyle w:val="ListBullet2"/>
      </w:pPr>
      <w:r w:rsidRPr="00D03321">
        <w:t>State the purpose of Part 74.</w:t>
      </w:r>
    </w:p>
    <w:p w14:paraId="5C8D7630" w14:textId="60EC7951" w:rsidR="00C4042C" w:rsidRDefault="00C4042C" w:rsidP="008A7083">
      <w:pPr>
        <w:pStyle w:val="ListBullet2"/>
      </w:pPr>
      <w:r>
        <w:t xml:space="preserve">Given a specific subject, identify which section in Part 74 discusses the requirements for that subject by using the search feature on the NRC </w:t>
      </w:r>
      <w:ins w:id="313" w:author="Author">
        <w:r w:rsidR="6F634D26">
          <w:t>public website under NRC Library/Document Collections/Regulations</w:t>
        </w:r>
        <w:r w:rsidR="00DD36A7">
          <w:t xml:space="preserve"> (</w:t>
        </w:r>
        <w:r w:rsidR="6F634D26">
          <w:t>10</w:t>
        </w:r>
      </w:ins>
      <w:r w:rsidR="00DD40F9">
        <w:t xml:space="preserve"> </w:t>
      </w:r>
      <w:ins w:id="314" w:author="Author">
        <w:r w:rsidR="6F634D26">
          <w:t>CFR</w:t>
        </w:r>
        <w:r w:rsidR="00DD36A7">
          <w:t>)</w:t>
        </w:r>
      </w:ins>
    </w:p>
    <w:p w14:paraId="3EF4B067" w14:textId="2745477D" w:rsidR="00D03321" w:rsidRDefault="00C4042C" w:rsidP="00D03321">
      <w:pPr>
        <w:pStyle w:val="JOURNALHeading2"/>
      </w:pPr>
      <w:r w:rsidRPr="00D03321">
        <w:t>TASKS:</w:t>
      </w:r>
    </w:p>
    <w:p w14:paraId="1F417DEF" w14:textId="4B6D2B79" w:rsidR="00C4042C" w:rsidRDefault="00C4042C" w:rsidP="008A7083">
      <w:pPr>
        <w:pStyle w:val="ListBullet2"/>
      </w:pPr>
      <w:r>
        <w:t>Become familiar with us</w:t>
      </w:r>
      <w:ins w:id="315" w:author="Author">
        <w:r w:rsidR="00D17987">
          <w:t>ing</w:t>
        </w:r>
      </w:ins>
      <w:r>
        <w:t xml:space="preserve"> the search feature to locate</w:t>
      </w:r>
      <w:del w:id="316" w:author="Author">
        <w:r w:rsidDel="00C4042C">
          <w:delText>,</w:delText>
        </w:r>
      </w:del>
      <w:r>
        <w:t xml:space="preserve"> the information available in NRC </w:t>
      </w:r>
      <w:ins w:id="317" w:author="Author">
        <w:r w:rsidR="1CE8681B">
          <w:t>public website under NRC Library/Document Collections/Regulations</w:t>
        </w:r>
        <w:r w:rsidR="00DD36A7">
          <w:t xml:space="preserve"> (</w:t>
        </w:r>
        <w:r w:rsidR="1CE8681B">
          <w:t>10</w:t>
        </w:r>
      </w:ins>
      <w:r w:rsidR="00DD40F9">
        <w:t xml:space="preserve"> </w:t>
      </w:r>
      <w:ins w:id="318" w:author="Author">
        <w:r w:rsidR="1CE8681B">
          <w:t>CFR</w:t>
        </w:r>
        <w:r w:rsidR="00DD36A7">
          <w:t>)</w:t>
        </w:r>
      </w:ins>
    </w:p>
    <w:p w14:paraId="636032C2" w14:textId="77777777" w:rsidR="00C4042C" w:rsidRPr="00104C98" w:rsidRDefault="00C4042C" w:rsidP="008A7083">
      <w:pPr>
        <w:pStyle w:val="ListBullet2"/>
      </w:pPr>
      <w:r>
        <w:t>Meet with your supervisor or the person designated to be your resource for this activity and discuss the items listed in the Evaluation Criteria section.</w:t>
      </w:r>
    </w:p>
    <w:p w14:paraId="754E6003" w14:textId="3CFF2473" w:rsidR="00980F90" w:rsidRDefault="008E7ED2" w:rsidP="00980F90">
      <w:pPr>
        <w:pStyle w:val="JOURNALHeading2"/>
      </w:pPr>
      <w:r w:rsidRPr="00D03321">
        <w:rPr>
          <w:bCs w:val="0"/>
        </w:rPr>
        <w:t>DOCUMENTATION:</w:t>
      </w:r>
      <w:r w:rsidRPr="00D03321">
        <w:rPr>
          <w:bCs w:val="0"/>
        </w:rPr>
        <w:tab/>
      </w:r>
      <w:r w:rsidR="00C4042C" w:rsidRPr="00D03321">
        <w:rPr>
          <w:bCs w:val="0"/>
        </w:rPr>
        <w:t>Basic</w:t>
      </w:r>
      <w:r w:rsidR="00C4042C" w:rsidRPr="00104C98">
        <w:t xml:space="preserve">-Level Certification Signature Card Item </w:t>
      </w:r>
      <w:r w:rsidR="00522470" w:rsidRPr="00104C98">
        <w:t>SG</w:t>
      </w:r>
      <w:r w:rsidR="00C4042C" w:rsidRPr="00104C98">
        <w:t>-</w:t>
      </w:r>
      <w:r w:rsidR="00544FD4" w:rsidRPr="00104C98">
        <w:t>2</w:t>
      </w:r>
      <w:ins w:id="319" w:author="Author">
        <w:r w:rsidR="007F6A01">
          <w:t>4</w:t>
        </w:r>
      </w:ins>
    </w:p>
    <w:p w14:paraId="636032E4" w14:textId="3F8CF8B9" w:rsidR="00C4042C" w:rsidRPr="00104C98" w:rsidRDefault="00C4042C" w:rsidP="00654F1E">
      <w:pPr>
        <w:pStyle w:val="JournalTOPIC"/>
      </w:pPr>
      <w:bookmarkStart w:id="320" w:name="_Toc167188752"/>
      <w:r>
        <w:t>(</w:t>
      </w:r>
      <w:r w:rsidR="00522470">
        <w:t>S</w:t>
      </w:r>
      <w:r w:rsidR="00522470" w:rsidRPr="00104C98">
        <w:t>G</w:t>
      </w:r>
      <w:r w:rsidRPr="00104C98">
        <w:t>-</w:t>
      </w:r>
      <w:ins w:id="321" w:author="Author">
        <w:r w:rsidR="00F02AC5">
          <w:t>25</w:t>
        </w:r>
      </w:ins>
      <w:r w:rsidRPr="00104C98">
        <w:t>) Overview of 10 CFR Parts 19 and 20</w:t>
      </w:r>
      <w:bookmarkEnd w:id="320"/>
    </w:p>
    <w:p w14:paraId="34BF1062" w14:textId="6C3C4B45" w:rsidR="00AC5EE1" w:rsidRDefault="00C4042C" w:rsidP="00AC5EE1">
      <w:pPr>
        <w:pStyle w:val="JOURNALHeading2"/>
      </w:pPr>
      <w:r w:rsidRPr="00AC5EE1">
        <w:t>PURPOSE:</w:t>
      </w:r>
    </w:p>
    <w:p w14:paraId="636032E6" w14:textId="449FF915" w:rsidR="00C4042C" w:rsidRPr="00104C98" w:rsidRDefault="00C4042C" w:rsidP="00AC5EE1">
      <w:pPr>
        <w:pStyle w:val="BodyText"/>
      </w:pPr>
      <w:r w:rsidRPr="00AC5EE1">
        <w:t xml:space="preserve">The purpose of this activity is to familiarize you with Parts 19 and 20 of the NRC regulations. These regulations are generic to any position within the Agency and will provide a perspective on conducting inspections in the working environment of a fuel facility. This </w:t>
      </w:r>
      <w:r w:rsidR="00522470" w:rsidRPr="00104C98">
        <w:t>SG</w:t>
      </w:r>
      <w:r w:rsidRPr="00104C98">
        <w:t xml:space="preserve"> will help you understand the purpose of Parts 19 and 20 and provide you with some basic knowledge that all NRC inspectors will use when conducting inspections in radiologically</w:t>
      </w:r>
      <w:r w:rsidR="00BA6C52">
        <w:t xml:space="preserve"> </w:t>
      </w:r>
      <w:r w:rsidRPr="00104C98">
        <w:t>controlled areas.</w:t>
      </w:r>
    </w:p>
    <w:p w14:paraId="636032E9" w14:textId="315C62DF" w:rsidR="00C4042C" w:rsidRPr="00104C98" w:rsidRDefault="00C4042C" w:rsidP="00AC5EE1">
      <w:pPr>
        <w:pStyle w:val="JOURNALHeading2"/>
      </w:pPr>
      <w:r w:rsidRPr="00AC5EE1">
        <w:t>COMPETENCY</w:t>
      </w:r>
      <w:r w:rsidR="00AC5EE1">
        <w:t xml:space="preserve"> </w:t>
      </w:r>
      <w:r w:rsidRPr="00AC5EE1">
        <w:t>AREA:</w:t>
      </w:r>
      <w:r w:rsidRPr="00AC5EE1">
        <w:tab/>
        <w:t>REGULATORY FRAMEWORK</w:t>
      </w:r>
    </w:p>
    <w:p w14:paraId="636032EC" w14:textId="78CB8D93" w:rsidR="00C4042C" w:rsidRPr="00104C98" w:rsidRDefault="00C4042C" w:rsidP="00AC5EE1">
      <w:pPr>
        <w:pStyle w:val="JOURNALHeading2"/>
      </w:pPr>
      <w:r w:rsidRPr="00AC5EE1">
        <w:t>LEVEL OF EFFORT:</w:t>
      </w:r>
      <w:r w:rsidRPr="00AC5EE1">
        <w:tab/>
      </w:r>
      <w:ins w:id="322" w:author="Author">
        <w:r w:rsidR="002420DA">
          <w:t>8</w:t>
        </w:r>
      </w:ins>
      <w:r w:rsidRPr="00AC5EE1">
        <w:t xml:space="preserve"> hours</w:t>
      </w:r>
    </w:p>
    <w:p w14:paraId="33C9D34A" w14:textId="77777777" w:rsidR="00AC5EE1" w:rsidRDefault="00C4042C" w:rsidP="00AC5EE1">
      <w:pPr>
        <w:pStyle w:val="JOURNALHeading2"/>
      </w:pPr>
      <w:r w:rsidRPr="00AC5EE1">
        <w:t>REFERENCES:</w:t>
      </w:r>
    </w:p>
    <w:p w14:paraId="636032EE" w14:textId="52D77690" w:rsidR="00C4042C" w:rsidRPr="00104C98" w:rsidRDefault="00C4042C" w:rsidP="008A7083">
      <w:pPr>
        <w:pStyle w:val="ListBullet2"/>
      </w:pPr>
      <w:r w:rsidRPr="00AC5EE1">
        <w:t>NRC Internal Website</w:t>
      </w:r>
    </w:p>
    <w:p w14:paraId="636032F0" w14:textId="77777777" w:rsidR="00C4042C" w:rsidRPr="00104C98" w:rsidRDefault="00C4042C" w:rsidP="008A7083">
      <w:pPr>
        <w:pStyle w:val="ListBullet2"/>
      </w:pPr>
      <w:r w:rsidRPr="00AC5EE1">
        <w:t xml:space="preserve">10 CFR Part 19, “Notices, Instructions, and Reports to Workers: Inspection and </w:t>
      </w:r>
      <w:r w:rsidRPr="00104C98">
        <w:t>Investigations”</w:t>
      </w:r>
    </w:p>
    <w:p w14:paraId="636032F2" w14:textId="77777777" w:rsidR="00C4042C" w:rsidRPr="00104C98" w:rsidRDefault="00C4042C" w:rsidP="008A7083">
      <w:pPr>
        <w:pStyle w:val="ListBullet2"/>
      </w:pPr>
      <w:r w:rsidRPr="00AC5EE1">
        <w:t>10 CFR Part 20, “Standards for Protection Against Radiation”</w:t>
      </w:r>
    </w:p>
    <w:p w14:paraId="4673C70F" w14:textId="77777777" w:rsidR="00AC5EE1" w:rsidRDefault="00C4042C" w:rsidP="00AC5EE1">
      <w:pPr>
        <w:pStyle w:val="JOURNALHeading2"/>
      </w:pPr>
      <w:r w:rsidRPr="00AC5EE1">
        <w:rPr>
          <w:bCs w:val="0"/>
        </w:rPr>
        <w:t>EVALUATION CRITERIA:</w:t>
      </w:r>
    </w:p>
    <w:p w14:paraId="636032F5" w14:textId="08FCAC5E" w:rsidR="00C4042C" w:rsidRPr="00104C98" w:rsidRDefault="00C4042C" w:rsidP="00AC5EE1">
      <w:pPr>
        <w:pStyle w:val="BodyText2"/>
      </w:pPr>
      <w:r w:rsidRPr="00AC5EE1">
        <w:t>Upon completion of this activity, you will be asked to demonstrate your general understanding of Parts 19 and 20 and why these regulations are important for all inspectors, by successfully addressing the following:</w:t>
      </w:r>
    </w:p>
    <w:p w14:paraId="636032F7" w14:textId="77777777" w:rsidR="00C4042C" w:rsidRPr="00104C98" w:rsidRDefault="00C4042C" w:rsidP="008A7083">
      <w:pPr>
        <w:pStyle w:val="ListBullet2"/>
      </w:pPr>
      <w:r w:rsidRPr="00AC5EE1">
        <w:t>Describe the general purpose of Part 19.</w:t>
      </w:r>
    </w:p>
    <w:p w14:paraId="636032F9" w14:textId="77777777" w:rsidR="00C4042C" w:rsidRPr="00104C98" w:rsidRDefault="00C4042C" w:rsidP="008A7083">
      <w:pPr>
        <w:pStyle w:val="ListBullet2"/>
      </w:pPr>
      <w:r w:rsidRPr="00AC5EE1">
        <w:t>Identify the section of Part 19 that describes the rights of radiation workers if they believe a violation of radiological working condition requirements has occurred.</w:t>
      </w:r>
    </w:p>
    <w:p w14:paraId="636032FB" w14:textId="77777777" w:rsidR="00C4042C" w:rsidRPr="00104C98" w:rsidRDefault="00C4042C" w:rsidP="008A7083">
      <w:pPr>
        <w:pStyle w:val="ListBullet2"/>
      </w:pPr>
      <w:r w:rsidRPr="00AC5EE1">
        <w:t xml:space="preserve">Identify the section of Part 19 that requires a licensee to report doses to </w:t>
      </w:r>
      <w:r w:rsidRPr="00104C98">
        <w:t>workers.</w:t>
      </w:r>
    </w:p>
    <w:p w14:paraId="636032FD" w14:textId="77777777" w:rsidR="00C4042C" w:rsidRPr="00104C98" w:rsidRDefault="00C4042C" w:rsidP="008A7083">
      <w:pPr>
        <w:pStyle w:val="ListBullet2"/>
      </w:pPr>
      <w:r w:rsidRPr="00AC5EE1">
        <w:t>Describe the purpose of Part 20.</w:t>
      </w:r>
    </w:p>
    <w:p w14:paraId="636032FF" w14:textId="77777777" w:rsidR="00C4042C" w:rsidRPr="00104C98" w:rsidRDefault="00C4042C" w:rsidP="008A7083">
      <w:pPr>
        <w:pStyle w:val="ListBullet2"/>
      </w:pPr>
      <w:r w:rsidRPr="00AC5EE1">
        <w:t>Identify the section and discuss the various radiological circumstances that would require a licensee to notify the NRC.</w:t>
      </w:r>
    </w:p>
    <w:p w14:paraId="63603302" w14:textId="48884580" w:rsidR="00C4042C" w:rsidRDefault="00C4042C" w:rsidP="008A7083">
      <w:pPr>
        <w:pStyle w:val="ListBullet2"/>
        <w:rPr>
          <w:ins w:id="323" w:author="Author"/>
        </w:rPr>
      </w:pPr>
      <w:r w:rsidRPr="00AC5EE1">
        <w:t xml:space="preserve">Discuss why it is important for every NRC inspector to have a general </w:t>
      </w:r>
      <w:r w:rsidRPr="008E5815">
        <w:t>understanding of Part 19 and 20.</w:t>
      </w:r>
    </w:p>
    <w:p w14:paraId="6EB5455B" w14:textId="1059F27D" w:rsidR="00AC5EE1" w:rsidRDefault="00C4042C" w:rsidP="00AC5EE1">
      <w:pPr>
        <w:pStyle w:val="JOURNALHeading2"/>
      </w:pPr>
      <w:r w:rsidRPr="00AC5EE1">
        <w:t>TASKS:</w:t>
      </w:r>
    </w:p>
    <w:p w14:paraId="63603303" w14:textId="71C171F3" w:rsidR="00C4042C" w:rsidRPr="00104C98" w:rsidRDefault="00C4042C" w:rsidP="00861CC4">
      <w:pPr>
        <w:pStyle w:val="BodyText"/>
        <w:numPr>
          <w:ilvl w:val="0"/>
          <w:numId w:val="16"/>
        </w:numPr>
      </w:pPr>
      <w:r w:rsidRPr="00AC5EE1">
        <w:t xml:space="preserve">Review Part 19 </w:t>
      </w:r>
      <w:r w:rsidRPr="00104C98">
        <w:t>for a general understanding of the following:</w:t>
      </w:r>
    </w:p>
    <w:p w14:paraId="63603304" w14:textId="5013201B" w:rsidR="00C4042C" w:rsidRPr="00104C98" w:rsidRDefault="00C4042C" w:rsidP="00861CC4">
      <w:pPr>
        <w:pStyle w:val="BodyText"/>
        <w:numPr>
          <w:ilvl w:val="1"/>
          <w:numId w:val="16"/>
        </w:numPr>
      </w:pPr>
      <w:r w:rsidRPr="00AC5EE1">
        <w:t>The purpose of Part 19 (19.1)</w:t>
      </w:r>
    </w:p>
    <w:p w14:paraId="63603305" w14:textId="08C393E3" w:rsidR="00C4042C" w:rsidRPr="00104C98" w:rsidRDefault="00C4042C" w:rsidP="00861CC4">
      <w:pPr>
        <w:pStyle w:val="BodyText"/>
        <w:numPr>
          <w:ilvl w:val="1"/>
          <w:numId w:val="16"/>
        </w:numPr>
      </w:pPr>
      <w:r w:rsidRPr="00AC5EE1">
        <w:t>Documents a</w:t>
      </w:r>
      <w:r w:rsidR="00017E81">
        <w:t>re required to be posted (19.11[</w:t>
      </w:r>
      <w:r w:rsidRPr="00104C98">
        <w:t>d</w:t>
      </w:r>
      <w:r w:rsidR="00017E81">
        <w:t>]</w:t>
      </w:r>
      <w:r w:rsidRPr="00104C98">
        <w:t xml:space="preserve"> and </w:t>
      </w:r>
      <w:r w:rsidR="00017E81">
        <w:t>[</w:t>
      </w:r>
      <w:r w:rsidRPr="00104C98">
        <w:t>e</w:t>
      </w:r>
      <w:r w:rsidR="00017E81">
        <w:t>]</w:t>
      </w:r>
      <w:r w:rsidRPr="00104C98">
        <w:t>)</w:t>
      </w:r>
    </w:p>
    <w:p w14:paraId="63603306" w14:textId="520D2A67" w:rsidR="00C4042C" w:rsidRPr="00104C98" w:rsidRDefault="00C4042C" w:rsidP="00861CC4">
      <w:pPr>
        <w:pStyle w:val="BodyText"/>
        <w:numPr>
          <w:ilvl w:val="1"/>
          <w:numId w:val="16"/>
        </w:numPr>
      </w:pPr>
      <w:r w:rsidRPr="00AC5EE1">
        <w:t>Requirements for promptly identifying any condition that may ca</w:t>
      </w:r>
      <w:r w:rsidR="00017E81">
        <w:t>use unnecessary exposure (19.12[</w:t>
      </w:r>
      <w:r w:rsidRPr="00104C98">
        <w:t>a</w:t>
      </w:r>
      <w:r w:rsidR="00017E81">
        <w:t>][4]</w:t>
      </w:r>
      <w:r w:rsidRPr="00104C98">
        <w:t>)</w:t>
      </w:r>
    </w:p>
    <w:p w14:paraId="63603307" w14:textId="5E20A16F" w:rsidR="00C4042C" w:rsidRPr="00104C98" w:rsidRDefault="00C4042C" w:rsidP="00861CC4">
      <w:pPr>
        <w:pStyle w:val="BodyText"/>
        <w:numPr>
          <w:ilvl w:val="1"/>
          <w:numId w:val="16"/>
        </w:numPr>
      </w:pPr>
      <w:r w:rsidRPr="00AC5EE1">
        <w:t>Instructions for individuals in a restricted area that may experience unnecessary exposure to radiation and/or radioactive materials (19.12</w:t>
      </w:r>
      <w:r w:rsidR="00017E81">
        <w:t>[</w:t>
      </w:r>
      <w:r w:rsidRPr="00104C98">
        <w:t>a</w:t>
      </w:r>
      <w:r w:rsidR="00017E81">
        <w:t>][</w:t>
      </w:r>
      <w:r w:rsidRPr="00104C98">
        <w:t>5</w:t>
      </w:r>
      <w:r w:rsidR="00017E81">
        <w:t>]</w:t>
      </w:r>
      <w:r w:rsidRPr="00104C98">
        <w:t>)</w:t>
      </w:r>
    </w:p>
    <w:p w14:paraId="63603308" w14:textId="60C18CC6" w:rsidR="00C4042C" w:rsidRPr="00104C98" w:rsidRDefault="00C4042C" w:rsidP="00861CC4">
      <w:pPr>
        <w:pStyle w:val="BodyText"/>
        <w:numPr>
          <w:ilvl w:val="1"/>
          <w:numId w:val="16"/>
        </w:numPr>
      </w:pPr>
      <w:r w:rsidRPr="00AC5EE1">
        <w:t xml:space="preserve">What times the NRC </w:t>
      </w:r>
      <w:ins w:id="324" w:author="Author">
        <w:r w:rsidR="00462AD1" w:rsidRPr="00104C98">
          <w:t>can</w:t>
        </w:r>
      </w:ins>
      <w:r w:rsidRPr="00104C98">
        <w:t xml:space="preserve"> inspect a facility (19.14</w:t>
      </w:r>
      <w:r w:rsidR="00017E81">
        <w:t>[</w:t>
      </w:r>
      <w:r w:rsidRPr="00104C98">
        <w:t>a</w:t>
      </w:r>
      <w:r w:rsidR="00017E81">
        <w:t>]</w:t>
      </w:r>
      <w:r w:rsidRPr="00104C98">
        <w:t>)</w:t>
      </w:r>
    </w:p>
    <w:p w14:paraId="63603309" w14:textId="75DA0D54" w:rsidR="00C4042C" w:rsidRPr="00104C98" w:rsidRDefault="00C4042C" w:rsidP="00861CC4">
      <w:pPr>
        <w:pStyle w:val="BodyText"/>
        <w:numPr>
          <w:ilvl w:val="1"/>
          <w:numId w:val="16"/>
        </w:numPr>
      </w:pPr>
      <w:r w:rsidRPr="00AC5EE1">
        <w:t>Requests by workers for an NRC inspection (19.16</w:t>
      </w:r>
      <w:r w:rsidR="00017E81">
        <w:t>[a]</w:t>
      </w:r>
      <w:r w:rsidRPr="00104C98">
        <w:t>)</w:t>
      </w:r>
    </w:p>
    <w:p w14:paraId="6360330B" w14:textId="493E3FE8" w:rsidR="00C4042C" w:rsidRPr="00104C98" w:rsidRDefault="00C4042C" w:rsidP="00861CC4">
      <w:pPr>
        <w:pStyle w:val="BodyText"/>
        <w:numPr>
          <w:ilvl w:val="0"/>
          <w:numId w:val="16"/>
        </w:numPr>
      </w:pPr>
      <w:r w:rsidRPr="00AC5EE1">
        <w:t>Review Part 20 for a general understanding of the following:</w:t>
      </w:r>
    </w:p>
    <w:p w14:paraId="6360330C" w14:textId="742692CD" w:rsidR="00C4042C" w:rsidRPr="00104C98" w:rsidRDefault="00C4042C" w:rsidP="00861CC4">
      <w:pPr>
        <w:pStyle w:val="BodyText"/>
        <w:numPr>
          <w:ilvl w:val="1"/>
          <w:numId w:val="16"/>
        </w:numPr>
      </w:pPr>
      <w:r w:rsidRPr="00AC5EE1">
        <w:t>The purpose of Part 20 (20.1001)</w:t>
      </w:r>
    </w:p>
    <w:p w14:paraId="6360330D" w14:textId="06DAB56B" w:rsidR="00C4042C" w:rsidRPr="00104C98" w:rsidRDefault="00C4042C" w:rsidP="00861CC4">
      <w:pPr>
        <w:pStyle w:val="BodyText"/>
        <w:numPr>
          <w:ilvl w:val="1"/>
          <w:numId w:val="16"/>
        </w:numPr>
      </w:pPr>
      <w:r w:rsidRPr="00AC5EE1">
        <w:t>Occupational dose limits for adults (20.1201)</w:t>
      </w:r>
    </w:p>
    <w:p w14:paraId="6360330E" w14:textId="0F6E6F90" w:rsidR="00C4042C" w:rsidRPr="00104C98" w:rsidRDefault="00C4042C" w:rsidP="00861CC4">
      <w:pPr>
        <w:pStyle w:val="BodyText"/>
        <w:numPr>
          <w:ilvl w:val="1"/>
          <w:numId w:val="16"/>
        </w:numPr>
      </w:pPr>
      <w:r w:rsidRPr="00AC5EE1">
        <w:t xml:space="preserve">Occupational dose limits for </w:t>
      </w:r>
      <w:r w:rsidRPr="00104C98">
        <w:t>members of the public (20.1301)</w:t>
      </w:r>
    </w:p>
    <w:p w14:paraId="6360330F" w14:textId="1ABAA8CD" w:rsidR="00C4042C" w:rsidRPr="00104C98" w:rsidRDefault="00C4042C" w:rsidP="00861CC4">
      <w:pPr>
        <w:pStyle w:val="BodyText"/>
        <w:numPr>
          <w:ilvl w:val="1"/>
          <w:numId w:val="16"/>
        </w:numPr>
      </w:pPr>
      <w:r w:rsidRPr="00AC5EE1">
        <w:t>Concepts of ALARA (20.1101)</w:t>
      </w:r>
    </w:p>
    <w:p w14:paraId="63603310" w14:textId="05EA90E0" w:rsidR="00C4042C" w:rsidRPr="00104C98" w:rsidRDefault="00C4042C" w:rsidP="00861CC4">
      <w:pPr>
        <w:pStyle w:val="BodyText"/>
        <w:numPr>
          <w:ilvl w:val="1"/>
          <w:numId w:val="16"/>
        </w:numPr>
      </w:pPr>
      <w:r w:rsidRPr="00AC5EE1">
        <w:t>Conditions requiring individual monitoring of external and internal occupational dose (20.1502)</w:t>
      </w:r>
    </w:p>
    <w:p w14:paraId="63603312" w14:textId="12C49108" w:rsidR="00C4042C" w:rsidRPr="00104C98" w:rsidRDefault="00C4042C" w:rsidP="00861CC4">
      <w:pPr>
        <w:pStyle w:val="BodyText"/>
        <w:numPr>
          <w:ilvl w:val="0"/>
          <w:numId w:val="16"/>
        </w:numPr>
      </w:pPr>
      <w:r w:rsidRPr="00AC5EE1">
        <w:t>Meet with your supervisor or the person designated to be your resource for this activity and discuss the items listed in the Evaluation Criteria section.</w:t>
      </w:r>
    </w:p>
    <w:p w14:paraId="63603314" w14:textId="241C9B16" w:rsidR="008E5815" w:rsidRDefault="00C4042C" w:rsidP="00AC5EE1">
      <w:pPr>
        <w:pStyle w:val="JOURNALHeading2"/>
        <w:rPr>
          <w:ins w:id="325" w:author="Author"/>
        </w:rPr>
      </w:pPr>
      <w:r w:rsidRPr="00AC5EE1">
        <w:t>DOCUMENTATION</w:t>
      </w:r>
      <w:r w:rsidR="00443ADF" w:rsidRPr="00AC5EE1">
        <w:t>:</w:t>
      </w:r>
      <w:r w:rsidRPr="00AC5EE1">
        <w:tab/>
      </w:r>
      <w:r w:rsidRPr="00104C98">
        <w:t xml:space="preserve">Basic-Level Certification Signature Card Item </w:t>
      </w:r>
      <w:r w:rsidR="00522470" w:rsidRPr="00104C98">
        <w:t>SG</w:t>
      </w:r>
      <w:r w:rsidRPr="00104C98">
        <w:t>-</w:t>
      </w:r>
      <w:r w:rsidR="00544FD4">
        <w:t>2</w:t>
      </w:r>
      <w:ins w:id="326" w:author="Author">
        <w:r w:rsidR="00B87CA7">
          <w:t>5</w:t>
        </w:r>
      </w:ins>
    </w:p>
    <w:p w14:paraId="63603317" w14:textId="606D5223" w:rsidR="00C4042C" w:rsidRPr="00104C98" w:rsidRDefault="00C4042C" w:rsidP="00654F1E">
      <w:pPr>
        <w:pStyle w:val="JournalTOPIC"/>
      </w:pPr>
      <w:bookmarkStart w:id="327" w:name="_Toc167188753"/>
      <w:r w:rsidRPr="00104C98">
        <w:t>(</w:t>
      </w:r>
      <w:r w:rsidR="00522470" w:rsidRPr="00104C98">
        <w:t>SG</w:t>
      </w:r>
      <w:r w:rsidRPr="00104C98">
        <w:t>-</w:t>
      </w:r>
      <w:ins w:id="328" w:author="Author">
        <w:r w:rsidR="004E18A1">
          <w:t>26</w:t>
        </w:r>
      </w:ins>
      <w:r w:rsidRPr="00104C98">
        <w:t>) Licensee-Specific Regulatory Documents and Procedures</w:t>
      </w:r>
      <w:bookmarkEnd w:id="327"/>
    </w:p>
    <w:p w14:paraId="20738038" w14:textId="77777777" w:rsidR="00654F1E" w:rsidRPr="00654F1E" w:rsidRDefault="00C4042C" w:rsidP="00654F1E">
      <w:pPr>
        <w:pStyle w:val="JOURNALHeading2"/>
        <w:rPr>
          <w:bCs w:val="0"/>
        </w:rPr>
      </w:pPr>
      <w:r w:rsidRPr="00654F1E">
        <w:t>PURPOSE:</w:t>
      </w:r>
    </w:p>
    <w:p w14:paraId="63603319" w14:textId="465A0121" w:rsidR="00C4042C" w:rsidRPr="00104C98" w:rsidRDefault="00C4042C" w:rsidP="00654F1E">
      <w:pPr>
        <w:pStyle w:val="BodyText"/>
      </w:pPr>
      <w:r w:rsidRPr="00654F1E">
        <w:t xml:space="preserve">The purpose of this activity is to acquaint you with licensee-specific documents and procedures that you need to be aware of and be able to access while onsite during an inspection. These documents and procedures describe how a licensee complies with NRC regulations and requirements. As a fully qualified inspector, you will need to identify circumstances where the licensee is in non-compliance. Also, inspectors must </w:t>
      </w:r>
      <w:ins w:id="329" w:author="Author">
        <w:r w:rsidR="007F462B" w:rsidRPr="00104C98">
          <w:t>always adhere to applicable licensee procedures</w:t>
        </w:r>
      </w:ins>
      <w:r w:rsidRPr="00104C98">
        <w:t xml:space="preserve"> while onsite. This </w:t>
      </w:r>
      <w:r w:rsidR="00522470" w:rsidRPr="00104C98">
        <w:t>SG</w:t>
      </w:r>
      <w:r w:rsidRPr="00104C98">
        <w:t xml:space="preserve"> will acquaint you with the most common types of licensee</w:t>
      </w:r>
      <w:r w:rsidR="00CC6BF6">
        <w:noBreakHyphen/>
      </w:r>
      <w:r w:rsidRPr="00104C98">
        <w:t>specific regulatory documents and procedures and will help you learn how individual facilities may implement NRC regulations and requirements differently.</w:t>
      </w:r>
    </w:p>
    <w:p w14:paraId="6360331C" w14:textId="76E0A799" w:rsidR="00C4042C" w:rsidRPr="00104C98" w:rsidRDefault="00C4042C" w:rsidP="00654F1E">
      <w:pPr>
        <w:pStyle w:val="JOURNALHeading2"/>
      </w:pPr>
      <w:r w:rsidRPr="00654F1E">
        <w:t>COMPETENCY AREA:</w:t>
      </w:r>
      <w:r w:rsidRPr="00654F1E">
        <w:tab/>
        <w:t>REGULATORY FRAMEWORK</w:t>
      </w:r>
    </w:p>
    <w:p w14:paraId="6360331F" w14:textId="19AD1E55" w:rsidR="00C4042C" w:rsidRPr="00104C98" w:rsidRDefault="00C4042C" w:rsidP="00654F1E">
      <w:pPr>
        <w:pStyle w:val="JOURNALHeading2"/>
      </w:pPr>
      <w:r w:rsidRPr="00654F1E">
        <w:t>LEVEL OF EFFORT:</w:t>
      </w:r>
      <w:r w:rsidRPr="00654F1E">
        <w:tab/>
        <w:t>16 hours</w:t>
      </w:r>
    </w:p>
    <w:p w14:paraId="541D790A" w14:textId="77777777" w:rsidR="00654F1E" w:rsidRDefault="00C4042C" w:rsidP="00654F1E">
      <w:pPr>
        <w:pStyle w:val="JOURNALHeading2"/>
      </w:pPr>
      <w:r w:rsidRPr="00654F1E">
        <w:t>REFERENCES:</w:t>
      </w:r>
    </w:p>
    <w:p w14:paraId="63603321" w14:textId="198E5153" w:rsidR="00C4042C" w:rsidRPr="00104C98" w:rsidRDefault="00A71A37" w:rsidP="008A7083">
      <w:pPr>
        <w:pStyle w:val="ListBullet2"/>
      </w:pPr>
      <w:ins w:id="330" w:author="Author">
        <w:r>
          <w:t>L</w:t>
        </w:r>
      </w:ins>
      <w:r w:rsidR="00C4042C" w:rsidRPr="00104C98">
        <w:t>icense application for one fuel facility</w:t>
      </w:r>
    </w:p>
    <w:p w14:paraId="63603323" w14:textId="77777777" w:rsidR="00C4042C" w:rsidRPr="00104C98" w:rsidRDefault="00C4042C" w:rsidP="008A7083">
      <w:pPr>
        <w:pStyle w:val="ListBullet2"/>
      </w:pPr>
      <w:r w:rsidRPr="00654F1E">
        <w:t xml:space="preserve">NUREG-1520. “Standard Review Plan for Review of a </w:t>
      </w:r>
      <w:r w:rsidRPr="00104C98">
        <w:t>License Application for a License Application of a Fuel Cycle Facility” (ML020930033)</w:t>
      </w:r>
    </w:p>
    <w:p w14:paraId="63603325" w14:textId="77777777" w:rsidR="00C4042C" w:rsidRPr="00104C98" w:rsidRDefault="00C4042C" w:rsidP="008A7083">
      <w:pPr>
        <w:pStyle w:val="ListBullet2"/>
      </w:pPr>
      <w:r w:rsidRPr="00654F1E">
        <w:t>Facility-specific license</w:t>
      </w:r>
    </w:p>
    <w:p w14:paraId="63603327" w14:textId="77777777" w:rsidR="00C4042C" w:rsidRPr="00104C98" w:rsidRDefault="00C4042C" w:rsidP="008A7083">
      <w:pPr>
        <w:pStyle w:val="ListBullet2"/>
      </w:pPr>
      <w:r w:rsidRPr="00654F1E">
        <w:t>Facility-specific Safety Evaluation Report</w:t>
      </w:r>
    </w:p>
    <w:p w14:paraId="474E44F4" w14:textId="77777777" w:rsidR="00654F1E" w:rsidRDefault="00C4042C" w:rsidP="00654F1E">
      <w:pPr>
        <w:pStyle w:val="JOURNALHeading2"/>
      </w:pPr>
      <w:r w:rsidRPr="00654F1E">
        <w:rPr>
          <w:bCs w:val="0"/>
        </w:rPr>
        <w:t>EVALUATION</w:t>
      </w:r>
      <w:r w:rsidR="00654F1E">
        <w:t xml:space="preserve"> </w:t>
      </w:r>
      <w:r w:rsidRPr="00654F1E">
        <w:rPr>
          <w:bCs w:val="0"/>
        </w:rPr>
        <w:t>CRITERIA:</w:t>
      </w:r>
    </w:p>
    <w:p w14:paraId="6360332A" w14:textId="47B35EF2" w:rsidR="00C4042C" w:rsidRPr="00104C98" w:rsidRDefault="00C4042C" w:rsidP="00654F1E">
      <w:pPr>
        <w:pStyle w:val="BodyText2"/>
      </w:pPr>
      <w:r w:rsidRPr="00654F1E">
        <w:t>Upon completion of this activity, you will be asked to demonstrate your familiarity with the role of licensee-specific regulatory documents and procedures within the regulatory framework by successfully addressing the following:</w:t>
      </w:r>
    </w:p>
    <w:p w14:paraId="6360332C" w14:textId="15990362" w:rsidR="00C4042C" w:rsidRPr="00104C98" w:rsidRDefault="00C4042C" w:rsidP="00861CC4">
      <w:pPr>
        <w:pStyle w:val="BodyText"/>
        <w:numPr>
          <w:ilvl w:val="0"/>
          <w:numId w:val="17"/>
        </w:numPr>
      </w:pPr>
      <w:r w:rsidRPr="00654F1E">
        <w:t>Identify the regulatory enforcement hierarchy that exists between CFR requirements, a facility-specific license, facility-specific license application, and Safety Evaluation Report (SER), and facility-specific procedures.</w:t>
      </w:r>
    </w:p>
    <w:p w14:paraId="6360332F" w14:textId="6393BA42" w:rsidR="00C4042C" w:rsidRPr="00104C98" w:rsidRDefault="00C4042C" w:rsidP="00861CC4">
      <w:pPr>
        <w:pStyle w:val="BodyText"/>
        <w:numPr>
          <w:ilvl w:val="0"/>
          <w:numId w:val="17"/>
        </w:numPr>
      </w:pPr>
      <w:r w:rsidRPr="00654F1E">
        <w:t>Recognize how the NRC Standard Review Plan is related to the documents identified in item 1.</w:t>
      </w:r>
    </w:p>
    <w:p w14:paraId="63603330" w14:textId="355D5091" w:rsidR="00C4042C" w:rsidRPr="00104C98" w:rsidRDefault="00C4042C" w:rsidP="00861CC4">
      <w:pPr>
        <w:pStyle w:val="BodyText"/>
        <w:numPr>
          <w:ilvl w:val="0"/>
          <w:numId w:val="17"/>
        </w:numPr>
      </w:pPr>
      <w:r w:rsidRPr="00654F1E">
        <w:t xml:space="preserve">Identify which NRC </w:t>
      </w:r>
      <w:r w:rsidRPr="00104C98">
        <w:t>organization writes safety analyses, which organization approves them, and which organization is required to maintain current copies.</w:t>
      </w:r>
    </w:p>
    <w:p w14:paraId="63603332" w14:textId="2D2E5200" w:rsidR="00C4042C" w:rsidRPr="00104C98" w:rsidRDefault="00C4042C" w:rsidP="00861CC4">
      <w:pPr>
        <w:pStyle w:val="BodyText"/>
        <w:numPr>
          <w:ilvl w:val="0"/>
          <w:numId w:val="17"/>
        </w:numPr>
      </w:pPr>
      <w:r w:rsidRPr="00654F1E">
        <w:t>Identify the NRC organization responsible for writing Regulatory Guides and Safety Evaluation Reports, and the organization responsible for approving them. Describe the requirements for maintaining copies current.</w:t>
      </w:r>
    </w:p>
    <w:p w14:paraId="63603334" w14:textId="0CFBB42C" w:rsidR="00C4042C" w:rsidRPr="00104C98" w:rsidRDefault="00C4042C" w:rsidP="00861CC4">
      <w:pPr>
        <w:pStyle w:val="BodyText"/>
        <w:numPr>
          <w:ilvl w:val="0"/>
          <w:numId w:val="17"/>
        </w:numPr>
      </w:pPr>
      <w:r w:rsidRPr="00654F1E">
        <w:t>Discuss how enforcement actions relate to safety analysis reports or an SER.</w:t>
      </w:r>
    </w:p>
    <w:p w14:paraId="56FD6341" w14:textId="77777777" w:rsidR="00654F1E" w:rsidRDefault="00C4042C" w:rsidP="00861CC4">
      <w:pPr>
        <w:pStyle w:val="BodyText"/>
        <w:numPr>
          <w:ilvl w:val="0"/>
          <w:numId w:val="17"/>
        </w:numPr>
      </w:pPr>
      <w:r w:rsidRPr="00654F1E">
        <w:t>Locate where the following can generally be found:</w:t>
      </w:r>
    </w:p>
    <w:p w14:paraId="63603339" w14:textId="19FB411B" w:rsidR="00C4042C" w:rsidRPr="00104C98" w:rsidRDefault="00C4042C" w:rsidP="00861CC4">
      <w:pPr>
        <w:pStyle w:val="BodyText"/>
        <w:numPr>
          <w:ilvl w:val="1"/>
          <w:numId w:val="17"/>
        </w:numPr>
      </w:pPr>
      <w:r>
        <w:t>L</w:t>
      </w:r>
      <w:r w:rsidRPr="00104C98">
        <w:t>icensee commitments to various standards</w:t>
      </w:r>
    </w:p>
    <w:p w14:paraId="6360333A" w14:textId="77777777" w:rsidR="00C4042C" w:rsidRPr="00104C98" w:rsidRDefault="00C4042C" w:rsidP="00861CC4">
      <w:pPr>
        <w:pStyle w:val="BodyText"/>
        <w:numPr>
          <w:ilvl w:val="1"/>
          <w:numId w:val="17"/>
        </w:numPr>
      </w:pPr>
      <w:r w:rsidRPr="00654F1E">
        <w:t>Specific, but not necessarily all, approved methods for complying with NRC requirements</w:t>
      </w:r>
    </w:p>
    <w:p w14:paraId="6360333B" w14:textId="77777777" w:rsidR="00C4042C" w:rsidRPr="00104C98" w:rsidRDefault="00C4042C" w:rsidP="00861CC4">
      <w:pPr>
        <w:pStyle w:val="BodyText"/>
        <w:numPr>
          <w:ilvl w:val="1"/>
          <w:numId w:val="17"/>
        </w:numPr>
      </w:pPr>
      <w:r w:rsidRPr="00654F1E">
        <w:t>Licensee Security Plan</w:t>
      </w:r>
    </w:p>
    <w:p w14:paraId="787B599C" w14:textId="668E3051" w:rsidR="00654F1E" w:rsidRDefault="00C4042C" w:rsidP="00654F1E">
      <w:pPr>
        <w:pStyle w:val="JOURNALHeading2"/>
      </w:pPr>
      <w:r w:rsidRPr="00654F1E">
        <w:t>TASKS:</w:t>
      </w:r>
    </w:p>
    <w:p w14:paraId="6360333D" w14:textId="3A566B3E" w:rsidR="00C4042C" w:rsidRPr="00104C98" w:rsidRDefault="00C4042C" w:rsidP="008A7083">
      <w:pPr>
        <w:pStyle w:val="ListBullet2"/>
      </w:pPr>
      <w:r w:rsidRPr="00654F1E">
        <w:t>Locate all applicable reference documents.</w:t>
      </w:r>
    </w:p>
    <w:p w14:paraId="6360333F" w14:textId="4AA6EFB8" w:rsidR="00C4042C" w:rsidRPr="00104C98" w:rsidRDefault="00C4042C" w:rsidP="008A7083">
      <w:pPr>
        <w:pStyle w:val="ListBullet2"/>
      </w:pPr>
      <w:r w:rsidRPr="00654F1E">
        <w:t xml:space="preserve">Meet with an appropriately qualified inspector and discuss the general objectives of a licensee security plan and the </w:t>
      </w:r>
      <w:r w:rsidRPr="00104C98">
        <w:t>restrictions on its public availability. Also, determine the specific security requirements to which an NRC inspector must personally adhere.</w:t>
      </w:r>
    </w:p>
    <w:p w14:paraId="63603341" w14:textId="58D5D320" w:rsidR="00C4042C" w:rsidRPr="00104C98" w:rsidRDefault="00C4042C" w:rsidP="008A7083">
      <w:pPr>
        <w:pStyle w:val="ListBullet2"/>
      </w:pPr>
      <w:r w:rsidRPr="00654F1E">
        <w:t>Discuss with your Office Enforcement Specialist your answers to the above questions related to enforcement policy.</w:t>
      </w:r>
    </w:p>
    <w:p w14:paraId="63603343" w14:textId="1E1160D9" w:rsidR="00C4042C" w:rsidRPr="00104C98" w:rsidRDefault="00C4042C" w:rsidP="008A7083">
      <w:pPr>
        <w:pStyle w:val="ListBullet2"/>
      </w:pPr>
      <w:r w:rsidRPr="00654F1E">
        <w:t>Meet with your supervisor or the person designated to be your resource for this activity and discuss the items listed in the Evaluation Criteria section.</w:t>
      </w:r>
    </w:p>
    <w:p w14:paraId="63603345" w14:textId="7796B283" w:rsidR="00F9011F" w:rsidRDefault="00C4042C" w:rsidP="00654F1E">
      <w:pPr>
        <w:pStyle w:val="JOURNALHeading2"/>
        <w:rPr>
          <w:ins w:id="331" w:author="Author"/>
        </w:rPr>
      </w:pPr>
      <w:r w:rsidRPr="00654F1E">
        <w:t>DOCUMENTATION:</w:t>
      </w:r>
      <w:r w:rsidRPr="00654F1E">
        <w:tab/>
        <w:t>Basic-Level</w:t>
      </w:r>
      <w:r w:rsidRPr="00104C98">
        <w:t xml:space="preserve"> Certification Signature Card Item </w:t>
      </w:r>
      <w:r w:rsidR="00522470" w:rsidRPr="00104C98">
        <w:t>SG</w:t>
      </w:r>
      <w:r w:rsidRPr="00104C98">
        <w:t>-</w:t>
      </w:r>
      <w:ins w:id="332" w:author="Author">
        <w:r w:rsidR="00B87CA7">
          <w:t>26</w:t>
        </w:r>
      </w:ins>
    </w:p>
    <w:p w14:paraId="63603349" w14:textId="205CE997" w:rsidR="00C4042C" w:rsidRPr="00104C98" w:rsidRDefault="00C4042C" w:rsidP="00654F1E">
      <w:pPr>
        <w:pStyle w:val="JournalTOPIC"/>
      </w:pPr>
      <w:bookmarkStart w:id="333" w:name="_Toc167188754"/>
      <w:r w:rsidRPr="00104C98">
        <w:t>(</w:t>
      </w:r>
      <w:r w:rsidR="00522470" w:rsidRPr="00104C98">
        <w:t>SG</w:t>
      </w:r>
      <w:r w:rsidRPr="00104C98">
        <w:t>-</w:t>
      </w:r>
      <w:ins w:id="334" w:author="Author">
        <w:r w:rsidR="0017013E">
          <w:t>27</w:t>
        </w:r>
      </w:ins>
      <w:r w:rsidRPr="00104C98">
        <w:t>) Planning Fuel Facility Inspections</w:t>
      </w:r>
      <w:bookmarkEnd w:id="333"/>
    </w:p>
    <w:p w14:paraId="4D28BD62" w14:textId="277A04F2" w:rsidR="00654F1E" w:rsidRDefault="00C4042C" w:rsidP="00654F1E">
      <w:pPr>
        <w:pStyle w:val="JOURNALHeading2"/>
        <w:rPr>
          <w:bCs w:val="0"/>
        </w:rPr>
      </w:pPr>
      <w:r w:rsidRPr="00654F1E">
        <w:t>PURPOSE:</w:t>
      </w:r>
    </w:p>
    <w:p w14:paraId="6360334A" w14:textId="5D5C8E99" w:rsidR="00C4042C" w:rsidRPr="00104C98" w:rsidRDefault="00C4042C" w:rsidP="00654F1E">
      <w:pPr>
        <w:pStyle w:val="BodyText"/>
      </w:pPr>
      <w:r w:rsidRPr="00654F1E">
        <w:t xml:space="preserve">This guide will familiarize you with a working knowledge of how to plan for fuel facility inspections and assist in identifying guidance </w:t>
      </w:r>
      <w:r w:rsidRPr="00104C98">
        <w:t>documents for review</w:t>
      </w:r>
      <w:ins w:id="335" w:author="Author">
        <w:r w:rsidR="00231026">
          <w:t xml:space="preserve">. This applies to </w:t>
        </w:r>
      </w:ins>
      <w:r w:rsidRPr="00104C98">
        <w:t>fuel facility inspectors conducting routine inspections of fuel fabrication facilities,</w:t>
      </w:r>
      <w:r w:rsidR="00E72188">
        <w:t xml:space="preserve"> </w:t>
      </w:r>
      <w:r w:rsidRPr="00104C98">
        <w:t xml:space="preserve">uranium conversion </w:t>
      </w:r>
      <w:ins w:id="336" w:author="Author">
        <w:r w:rsidR="00A71A37">
          <w:t xml:space="preserve">facilities </w:t>
        </w:r>
      </w:ins>
      <w:r w:rsidRPr="00104C98">
        <w:t xml:space="preserve">and </w:t>
      </w:r>
      <w:ins w:id="337" w:author="Author">
        <w:r w:rsidR="00A71A37">
          <w:t xml:space="preserve">uranium </w:t>
        </w:r>
      </w:ins>
      <w:r w:rsidRPr="00104C98">
        <w:t>enrichment facilities.</w:t>
      </w:r>
    </w:p>
    <w:p w14:paraId="6360334E" w14:textId="0C7316A2" w:rsidR="00C4042C" w:rsidRPr="00104C98" w:rsidRDefault="00C4042C" w:rsidP="00654F1E">
      <w:pPr>
        <w:pStyle w:val="JOURNALHeading2"/>
      </w:pPr>
      <w:r>
        <w:t xml:space="preserve">COMPETENCY </w:t>
      </w:r>
      <w:r w:rsidR="003D17A1">
        <w:t>AREA:</w:t>
      </w:r>
      <w:r w:rsidRPr="00654F1E">
        <w:tab/>
        <w:t>INSPECTION</w:t>
      </w:r>
      <w:r w:rsidRPr="00104C98">
        <w:rPr>
          <w:b/>
        </w:rPr>
        <w:t xml:space="preserve"> </w:t>
      </w:r>
      <w:r w:rsidRPr="00104C98">
        <w:t>PLANNING</w:t>
      </w:r>
    </w:p>
    <w:p w14:paraId="63603351" w14:textId="19B56008" w:rsidR="00C4042C" w:rsidRPr="00104C98" w:rsidRDefault="00C4042C" w:rsidP="00654F1E">
      <w:pPr>
        <w:pStyle w:val="JOURNALHeading2"/>
      </w:pPr>
      <w:r w:rsidRPr="00654F1E">
        <w:t>LEVEL OF</w:t>
      </w:r>
      <w:r w:rsidR="00654F1E">
        <w:rPr>
          <w:bCs w:val="0"/>
        </w:rPr>
        <w:t xml:space="preserve"> </w:t>
      </w:r>
      <w:r w:rsidRPr="00654F1E">
        <w:t>EFFORT:</w:t>
      </w:r>
      <w:r w:rsidRPr="00654F1E">
        <w:tab/>
        <w:t>40 hours</w:t>
      </w:r>
    </w:p>
    <w:p w14:paraId="7CD4FEB0" w14:textId="77777777" w:rsidR="00654F1E" w:rsidRDefault="00C4042C" w:rsidP="00654F1E">
      <w:pPr>
        <w:pStyle w:val="JOURNALHeading2"/>
        <w:rPr>
          <w:bCs w:val="0"/>
        </w:rPr>
      </w:pPr>
      <w:r w:rsidRPr="00654F1E">
        <w:t>REFERENCES:</w:t>
      </w:r>
    </w:p>
    <w:p w14:paraId="63603353" w14:textId="3371CDBC" w:rsidR="00C4042C" w:rsidRDefault="00C4042C" w:rsidP="00CF1F54">
      <w:pPr>
        <w:pStyle w:val="ListBullet2"/>
      </w:pPr>
      <w:r w:rsidRPr="00654F1E">
        <w:t>10 CFR Part 40, “Domestic Licensing of Source Material” (particularly Part 40.64)</w:t>
      </w:r>
    </w:p>
    <w:p w14:paraId="1D3533AF" w14:textId="1AA2D902" w:rsidR="009C7577" w:rsidRPr="00104C98" w:rsidRDefault="009C7577" w:rsidP="00CF1F54">
      <w:pPr>
        <w:pStyle w:val="ListBullet2"/>
      </w:pPr>
      <w:r w:rsidRPr="00654F1E">
        <w:t xml:space="preserve">10 CFR Part 70, “Domestic Licensing of Special Nuclear </w:t>
      </w:r>
      <w:r w:rsidRPr="00104C98">
        <w:t>Material” (particularly Part</w:t>
      </w:r>
    </w:p>
    <w:p w14:paraId="63603359" w14:textId="77777777" w:rsidR="00C4042C" w:rsidRPr="00104C98" w:rsidRDefault="00C4042C" w:rsidP="00CF1F54">
      <w:pPr>
        <w:pStyle w:val="ListBullet2"/>
      </w:pPr>
      <w:r w:rsidRPr="00654F1E">
        <w:t>10 CFR Part 19, “Notices, Instructions, and Reports to Workers: Inspection and Investigations”</w:t>
      </w:r>
    </w:p>
    <w:p w14:paraId="6360335B" w14:textId="77777777" w:rsidR="00C4042C" w:rsidRPr="00104C98" w:rsidRDefault="00C4042C" w:rsidP="00CF1F54">
      <w:pPr>
        <w:pStyle w:val="ListBullet2"/>
      </w:pPr>
      <w:r w:rsidRPr="00654F1E">
        <w:t>10 CFR Part 20, “Standards for Protection against Radiation”</w:t>
      </w:r>
    </w:p>
    <w:p w14:paraId="6360335D" w14:textId="0F1C8F82" w:rsidR="00C4042C" w:rsidRPr="00104C98" w:rsidRDefault="00C4042C" w:rsidP="00CF1F54">
      <w:pPr>
        <w:pStyle w:val="ListBullet2"/>
      </w:pPr>
      <w:r w:rsidRPr="00654F1E">
        <w:t>10 CFR Part 71, “Packaging and Transportation of Radioactive Material”</w:t>
      </w:r>
    </w:p>
    <w:p w14:paraId="6360335F" w14:textId="77777777" w:rsidR="00C4042C" w:rsidRPr="00104C98" w:rsidRDefault="00C4042C" w:rsidP="00CF1F54">
      <w:pPr>
        <w:pStyle w:val="ListBullet2"/>
      </w:pPr>
      <w:r w:rsidRPr="00654F1E">
        <w:t>10 CFR Part 73, “Physical Protection of Plants and Materials”</w:t>
      </w:r>
    </w:p>
    <w:p w14:paraId="63603361" w14:textId="6F0B637E" w:rsidR="00C4042C" w:rsidRPr="00104C98" w:rsidRDefault="00C4042C" w:rsidP="00CF1F54">
      <w:pPr>
        <w:pStyle w:val="ListBullet2"/>
      </w:pPr>
      <w:r w:rsidRPr="00654F1E">
        <w:t>10 CFR Part 74, “Material Control and Accounting of Special Nuclear</w:t>
      </w:r>
      <w:r w:rsidRPr="00104C98">
        <w:t xml:space="preserve"> Material”</w:t>
      </w:r>
    </w:p>
    <w:p w14:paraId="63603363" w14:textId="77777777" w:rsidR="00C4042C" w:rsidRPr="00104C98" w:rsidRDefault="00C4042C" w:rsidP="00CF1F54">
      <w:pPr>
        <w:pStyle w:val="ListBullet2"/>
      </w:pPr>
      <w:r w:rsidRPr="00654F1E">
        <w:t xml:space="preserve">29 CFR </w:t>
      </w:r>
      <w:r w:rsidRPr="00104C98">
        <w:t>Part 1910, “Occupational Safety and Health Standards”</w:t>
      </w:r>
    </w:p>
    <w:p w14:paraId="63603365" w14:textId="77777777" w:rsidR="00C4042C" w:rsidRPr="00104C98" w:rsidRDefault="00C4042C" w:rsidP="00CF1F54">
      <w:pPr>
        <w:pStyle w:val="ListBullet2"/>
      </w:pPr>
      <w:r w:rsidRPr="00654F1E">
        <w:t>49 CFR Parts 170-189, “Transportation”</w:t>
      </w:r>
    </w:p>
    <w:p w14:paraId="63603367" w14:textId="2958A45E" w:rsidR="00C4042C" w:rsidRPr="00104C98" w:rsidRDefault="00C4042C" w:rsidP="00CF1F54">
      <w:pPr>
        <w:pStyle w:val="ListBullet2"/>
      </w:pPr>
      <w:r w:rsidRPr="00654F1E">
        <w:t xml:space="preserve">The License </w:t>
      </w:r>
      <w:r w:rsidRPr="00104C98">
        <w:t>Application,</w:t>
      </w:r>
      <w:ins w:id="338" w:author="Author">
        <w:r w:rsidR="00A71A37">
          <w:t xml:space="preserve"> ISA,</w:t>
        </w:r>
      </w:ins>
      <w:r w:rsidRPr="00104C98">
        <w:t xml:space="preserve"> </w:t>
      </w:r>
      <w:ins w:id="339" w:author="Author">
        <w:r w:rsidR="00A71A37" w:rsidRPr="00A71A37">
          <w:t>Safety Analysis Report (SAR), Quality Assurance Program Description (QAPD) (for URENCO only)</w:t>
        </w:r>
      </w:ins>
      <w:r w:rsidRPr="00104C98">
        <w:t xml:space="preserve"> for the facility designated by your supervisor.</w:t>
      </w:r>
    </w:p>
    <w:p w14:paraId="6360336A" w14:textId="735A8271" w:rsidR="00C4042C" w:rsidRPr="001D1E9B" w:rsidRDefault="00C4042C" w:rsidP="00CF1F54">
      <w:pPr>
        <w:pStyle w:val="ListBullet2"/>
      </w:pPr>
      <w:r w:rsidRPr="00654F1E">
        <w:t>Applicable IPs</w:t>
      </w:r>
    </w:p>
    <w:p w14:paraId="6360336B" w14:textId="6C9ECF8C" w:rsidR="00C4042C" w:rsidRPr="00104C98" w:rsidRDefault="00C4042C" w:rsidP="00CF1F54">
      <w:pPr>
        <w:pStyle w:val="ListBullet2"/>
      </w:pPr>
      <w:r w:rsidRPr="00654F1E">
        <w:t xml:space="preserve">Applicable classified and sensitive unclassified non-safeguards information (SUNSI) information </w:t>
      </w:r>
      <w:ins w:id="340" w:author="Author">
        <w:r w:rsidR="00A70AC8">
          <w:t>(talk to your supervisor about getting into the secure room)</w:t>
        </w:r>
      </w:ins>
    </w:p>
    <w:p w14:paraId="6360336D" w14:textId="77777777" w:rsidR="00C4042C" w:rsidRPr="00104C98" w:rsidRDefault="00C4042C" w:rsidP="00CF1F54">
      <w:pPr>
        <w:pStyle w:val="ListBullet2"/>
      </w:pPr>
      <w:r w:rsidRPr="00654F1E">
        <w:t>Procedures used by the licensee at your designated facility to implement the ISA methodology.</w:t>
      </w:r>
    </w:p>
    <w:p w14:paraId="6360336F" w14:textId="77777777" w:rsidR="00C4042C" w:rsidRPr="00104C98" w:rsidRDefault="00C4042C" w:rsidP="00CF1F54">
      <w:pPr>
        <w:pStyle w:val="ListBullet2"/>
      </w:pPr>
      <w:r w:rsidRPr="00654F1E">
        <w:t>NUREG-1513, “Integrated Safety Analysis Guidance Document.” (ML011440260)</w:t>
      </w:r>
    </w:p>
    <w:p w14:paraId="63603371" w14:textId="77777777" w:rsidR="00C4042C" w:rsidRPr="00104C98" w:rsidRDefault="00C4042C" w:rsidP="00CF1F54">
      <w:pPr>
        <w:pStyle w:val="ListBullet2"/>
      </w:pPr>
      <w:r w:rsidRPr="00654F1E">
        <w:t>NUREG-1520, “Standard Review Plan for the Review of a License Application for a Fuel Cycle Facility.” (ML020930033)</w:t>
      </w:r>
    </w:p>
    <w:p w14:paraId="63603373" w14:textId="77777777" w:rsidR="00C4042C" w:rsidRPr="00104C98" w:rsidRDefault="00C4042C" w:rsidP="00CF1F54">
      <w:pPr>
        <w:pStyle w:val="ListBullet2"/>
      </w:pPr>
      <w:r w:rsidRPr="00654F1E">
        <w:t>Previous Licensee Performance Review</w:t>
      </w:r>
    </w:p>
    <w:p w14:paraId="63603375" w14:textId="77777777" w:rsidR="00C4042C" w:rsidRPr="00104C98" w:rsidRDefault="00C4042C" w:rsidP="00CF1F54">
      <w:pPr>
        <w:pStyle w:val="ListBullet2"/>
      </w:pPr>
      <w:r w:rsidRPr="00654F1E">
        <w:t>Previous applicable inspection reports from areas lasted inspected</w:t>
      </w:r>
    </w:p>
    <w:p w14:paraId="63603377" w14:textId="5B9A2774" w:rsidR="00C4042C" w:rsidRPr="00104C98" w:rsidRDefault="00C4042C" w:rsidP="00CF1F54">
      <w:pPr>
        <w:pStyle w:val="ListBullet2"/>
      </w:pPr>
      <w:r w:rsidRPr="00654F1E">
        <w:t>Materials Operational Experience Gateway</w:t>
      </w:r>
      <w:ins w:id="341" w:author="Author">
        <w:r w:rsidR="00397053">
          <w:t xml:space="preserve"> (internal)</w:t>
        </w:r>
      </w:ins>
      <w:r w:rsidRPr="00654F1E">
        <w:t xml:space="preserve"> </w:t>
      </w:r>
      <w:ins w:id="342" w:author="Author">
        <w:r w:rsidR="000F20EB" w:rsidRPr="000F20EB">
          <w:t>https://usnrc.sharepoint.com/teams/NMSS-Fuel-Cycle-Operating-Experience/Lists/Fuel%20Cycle%20Events/AllItems.aspx?OR=Teams%2DHL&amp;CT=1639680119306</w:t>
        </w:r>
      </w:ins>
      <w:r w:rsidRPr="00104C98">
        <w:t>)</w:t>
      </w:r>
    </w:p>
    <w:p w14:paraId="63603379" w14:textId="034009A7" w:rsidR="00C4042C" w:rsidRPr="00104C98" w:rsidRDefault="00C4042C" w:rsidP="00CF1F54">
      <w:pPr>
        <w:pStyle w:val="ListBullet2"/>
      </w:pPr>
      <w:r w:rsidRPr="00DE7E8E">
        <w:t>Regional</w:t>
      </w:r>
      <w:r w:rsidRPr="00654F1E">
        <w:t xml:space="preserve"> Office Instruction 2211, “Inspection Planning for Reactors and Fuel Facilities.” (ML051440266)</w:t>
      </w:r>
    </w:p>
    <w:p w14:paraId="1579A97C" w14:textId="77777777" w:rsidR="00654F1E" w:rsidRDefault="00C4042C" w:rsidP="00654F1E">
      <w:pPr>
        <w:pStyle w:val="JOURNALHeading2"/>
        <w:rPr>
          <w:bCs w:val="0"/>
        </w:rPr>
      </w:pPr>
      <w:r w:rsidRPr="00654F1E">
        <w:t>EVALUATION</w:t>
      </w:r>
      <w:r w:rsidR="00654F1E">
        <w:rPr>
          <w:bCs w:val="0"/>
        </w:rPr>
        <w:t xml:space="preserve"> </w:t>
      </w:r>
      <w:r w:rsidRPr="00654F1E">
        <w:t>CRITERIA:</w:t>
      </w:r>
    </w:p>
    <w:p w14:paraId="6360337C" w14:textId="5D620C2B" w:rsidR="00C4042C" w:rsidRPr="00104C98" w:rsidRDefault="00C4042C" w:rsidP="00FA4BA8">
      <w:pPr>
        <w:pStyle w:val="BodyText2"/>
      </w:pPr>
      <w:r w:rsidRPr="00654F1E">
        <w:t>At the completion of the study guide, you should be able to do the following:</w:t>
      </w:r>
    </w:p>
    <w:p w14:paraId="6360337E" w14:textId="55BA2EAA" w:rsidR="00C4042C" w:rsidRPr="00104C98" w:rsidRDefault="00C4042C" w:rsidP="00CF1F54">
      <w:pPr>
        <w:pStyle w:val="ListBullet2"/>
      </w:pPr>
      <w:r w:rsidRPr="00654F1E">
        <w:t>Identify the appropriate inspection procedures needed for the inspection.</w:t>
      </w:r>
    </w:p>
    <w:p w14:paraId="63603380" w14:textId="77777777" w:rsidR="00C4042C" w:rsidRPr="00104C98" w:rsidRDefault="00C4042C" w:rsidP="00CF1F54">
      <w:pPr>
        <w:pStyle w:val="ListBullet2"/>
      </w:pPr>
      <w:r w:rsidRPr="00654F1E">
        <w:t>Identify the applicable regulations and guidance documents for inspection.</w:t>
      </w:r>
    </w:p>
    <w:p w14:paraId="63603382" w14:textId="77777777" w:rsidR="00C4042C" w:rsidRPr="00104C98" w:rsidRDefault="00C4042C" w:rsidP="00CF1F54">
      <w:pPr>
        <w:pStyle w:val="ListBullet2"/>
      </w:pPr>
      <w:r w:rsidRPr="00654F1E">
        <w:t>Determine the focus of the inspection based on risk, regulations, and license requirements.</w:t>
      </w:r>
    </w:p>
    <w:p w14:paraId="63603384" w14:textId="77777777" w:rsidR="00C4042C" w:rsidRPr="00104C98" w:rsidRDefault="00C4042C" w:rsidP="00CF1F54">
      <w:pPr>
        <w:pStyle w:val="ListBullet2"/>
      </w:pPr>
      <w:r w:rsidRPr="00654F1E">
        <w:t>Determine the relationship between the purpose and objectives in the inspection procedures to the licensing basis documents.</w:t>
      </w:r>
    </w:p>
    <w:p w14:paraId="33B02661" w14:textId="0DDA001C" w:rsidR="00654F1E" w:rsidRDefault="00C4042C" w:rsidP="00654F1E">
      <w:pPr>
        <w:pStyle w:val="JOURNALHeading2"/>
        <w:rPr>
          <w:bCs w:val="0"/>
        </w:rPr>
      </w:pPr>
      <w:r w:rsidRPr="00654F1E">
        <w:t>TASKS:</w:t>
      </w:r>
    </w:p>
    <w:p w14:paraId="63603386" w14:textId="4E6FF9E1" w:rsidR="00C4042C" w:rsidRPr="00104C98" w:rsidRDefault="00C4042C" w:rsidP="00CF1F54">
      <w:pPr>
        <w:pStyle w:val="ListBullet2"/>
        <w:rPr>
          <w:b/>
        </w:rPr>
      </w:pPr>
      <w:r w:rsidRPr="00654F1E">
        <w:t>Review the applicable regulations for the facility.</w:t>
      </w:r>
    </w:p>
    <w:p w14:paraId="63603388" w14:textId="1A867379" w:rsidR="00C4042C" w:rsidRPr="00EE1970" w:rsidRDefault="00C4042C" w:rsidP="00CF1F54">
      <w:pPr>
        <w:pStyle w:val="ListBullet2"/>
      </w:pPr>
      <w:r w:rsidRPr="00654F1E">
        <w:t xml:space="preserve">Review the </w:t>
      </w:r>
      <w:ins w:id="343" w:author="Author">
        <w:r w:rsidR="00D7517B">
          <w:t>L</w:t>
        </w:r>
      </w:ins>
      <w:r w:rsidRPr="00EE1970">
        <w:t xml:space="preserve">icense </w:t>
      </w:r>
      <w:ins w:id="344" w:author="Author">
        <w:r w:rsidR="00F519BB">
          <w:t>A</w:t>
        </w:r>
        <w:r w:rsidR="00F519BB" w:rsidRPr="00EE1970">
          <w:t>pplication</w:t>
        </w:r>
        <w:r w:rsidR="00CC1FDD">
          <w:t>/</w:t>
        </w:r>
        <w:r w:rsidR="001A04E8">
          <w:t xml:space="preserve">Safety </w:t>
        </w:r>
        <w:r w:rsidR="00383EE1">
          <w:t>A</w:t>
        </w:r>
        <w:r w:rsidR="008A2080">
          <w:t xml:space="preserve">nalysis </w:t>
        </w:r>
        <w:r w:rsidR="00383EE1">
          <w:t>R</w:t>
        </w:r>
        <w:r w:rsidR="008A2080">
          <w:t>eport</w:t>
        </w:r>
        <w:r w:rsidR="00383EE1">
          <w:t xml:space="preserve">, </w:t>
        </w:r>
      </w:ins>
      <w:r w:rsidR="003E026C" w:rsidRPr="00EE1970">
        <w:t>ISA</w:t>
      </w:r>
      <w:ins w:id="345" w:author="Author">
        <w:r w:rsidR="00484D56">
          <w:t>,</w:t>
        </w:r>
        <w:r w:rsidR="008F413C">
          <w:t xml:space="preserve"> </w:t>
        </w:r>
        <w:r w:rsidR="006E7F96" w:rsidRPr="006E7F96">
          <w:t>Fundamental Nuclear Material Control Plan (</w:t>
        </w:r>
      </w:ins>
      <w:r w:rsidR="003E026C" w:rsidRPr="00EE1970">
        <w:t>FNMCP</w:t>
      </w:r>
      <w:ins w:id="346" w:author="Author">
        <w:r w:rsidR="006E7F96">
          <w:t>)</w:t>
        </w:r>
        <w:r w:rsidR="008F413C">
          <w:t xml:space="preserve">, </w:t>
        </w:r>
        <w:r w:rsidR="00D7517B" w:rsidRPr="00D7517B">
          <w:t>QAPD (URENCO only)</w:t>
        </w:r>
        <w:r w:rsidR="00D7517B">
          <w:t xml:space="preserve"> </w:t>
        </w:r>
        <w:r w:rsidR="008F413C">
          <w:t>and/o</w:t>
        </w:r>
        <w:r w:rsidR="00861D6E">
          <w:t>r other licensing basis documents</w:t>
        </w:r>
      </w:ins>
      <w:r w:rsidRPr="00EE1970">
        <w:t xml:space="preserve"> for your assigned facility</w:t>
      </w:r>
      <w:ins w:id="347" w:author="Author">
        <w:r w:rsidR="000C5080">
          <w:t xml:space="preserve"> appropriate to the inspection you are planning for</w:t>
        </w:r>
      </w:ins>
      <w:r w:rsidRPr="00EE1970">
        <w:t>.</w:t>
      </w:r>
    </w:p>
    <w:p w14:paraId="6360338B" w14:textId="0EC922A7" w:rsidR="00C4042C" w:rsidRDefault="00C4042C" w:rsidP="00CF1F54">
      <w:pPr>
        <w:pStyle w:val="ListBullet2"/>
      </w:pPr>
      <w:r w:rsidRPr="00654F1E">
        <w:t xml:space="preserve">Review the introductory chapter of the ISA for </w:t>
      </w:r>
      <w:r w:rsidRPr="00B86346">
        <w:t>your assigned facility and a chapter on a selected process or area that will be inspected. (</w:t>
      </w:r>
      <w:ins w:id="348" w:author="Author">
        <w:r w:rsidR="00231026" w:rsidRPr="00B86346">
          <w:t>i.e.,</w:t>
        </w:r>
      </w:ins>
      <w:r w:rsidRPr="00B86346">
        <w:t xml:space="preserve"> evaluating hazards, identifying IROFS, and implementing facility changes).</w:t>
      </w:r>
    </w:p>
    <w:p w14:paraId="6360338C" w14:textId="77777777" w:rsidR="00C4042C" w:rsidRPr="00104C98" w:rsidRDefault="00C4042C" w:rsidP="00CF1F54">
      <w:pPr>
        <w:pStyle w:val="ListBullet2"/>
        <w:rPr>
          <w:b/>
        </w:rPr>
      </w:pPr>
      <w:r w:rsidRPr="00654F1E">
        <w:t>Review the applicable last two inspection reports.</w:t>
      </w:r>
    </w:p>
    <w:p w14:paraId="6360338E" w14:textId="77777777" w:rsidR="00C4042C" w:rsidRPr="00104C98" w:rsidRDefault="00C4042C" w:rsidP="00CF1F54">
      <w:pPr>
        <w:pStyle w:val="ListBullet2"/>
        <w:rPr>
          <w:b/>
        </w:rPr>
      </w:pPr>
      <w:r w:rsidRPr="00654F1E">
        <w:t xml:space="preserve">Review the </w:t>
      </w:r>
      <w:r w:rsidRPr="00104C98">
        <w:t>previous Licensee Performance Review of the facility.</w:t>
      </w:r>
    </w:p>
    <w:p w14:paraId="63603390" w14:textId="05F91AFE" w:rsidR="00C4042C" w:rsidRPr="00104C98" w:rsidRDefault="00C4042C" w:rsidP="00CF1F54">
      <w:pPr>
        <w:pStyle w:val="ListBullet2"/>
        <w:rPr>
          <w:b/>
        </w:rPr>
      </w:pPr>
      <w:r w:rsidRPr="00654F1E">
        <w:t>(Optional) If available, obtain and read the implementing procedure for the area of inspection used by the licensee at your assigned facility.</w:t>
      </w:r>
    </w:p>
    <w:p w14:paraId="63603392" w14:textId="629D11B0" w:rsidR="00C4042C" w:rsidRPr="00EE1970" w:rsidRDefault="00C4042C" w:rsidP="00CF1F54">
      <w:pPr>
        <w:pStyle w:val="ListBullet2"/>
      </w:pPr>
      <w:r w:rsidRPr="00654F1E">
        <w:t>Discuss with your supervisor</w:t>
      </w:r>
      <w:r w:rsidRPr="00EE1970">
        <w:t xml:space="preserve"> or a qualified Fuel Facility inspector</w:t>
      </w:r>
      <w:ins w:id="349" w:author="Author">
        <w:r w:rsidR="00A675B9">
          <w:t>;</w:t>
        </w:r>
      </w:ins>
      <w:r w:rsidRPr="00EE1970">
        <w:t xml:space="preserve"> questions concerning the license application</w:t>
      </w:r>
      <w:ins w:id="350" w:author="Author">
        <w:r w:rsidR="00A675B9">
          <w:t>/other licensing basis documents</w:t>
        </w:r>
      </w:ins>
      <w:r w:rsidRPr="00EE1970">
        <w:t>, previous inspections,</w:t>
      </w:r>
      <w:ins w:id="351" w:author="Author">
        <w:r w:rsidR="00D7517B" w:rsidRPr="00D7517B">
          <w:t xml:space="preserve"> event notifications (EN)</w:t>
        </w:r>
      </w:ins>
      <w:r w:rsidRPr="00EE1970">
        <w:t xml:space="preserve">, Information Notices, and ISA methodology. </w:t>
      </w:r>
      <w:ins w:id="352" w:author="Author">
        <w:r w:rsidR="006D3359">
          <w:t xml:space="preserve">Work with your supervisor </w:t>
        </w:r>
        <w:r w:rsidR="00BD4E4E">
          <w:t>to determine how far back in time to go when reviewing these documents.</w:t>
        </w:r>
      </w:ins>
    </w:p>
    <w:p w14:paraId="63603394" w14:textId="77777777" w:rsidR="00C4042C" w:rsidRPr="00EE1970" w:rsidRDefault="00C4042C" w:rsidP="00CF1F54">
      <w:pPr>
        <w:pStyle w:val="ListBullet2"/>
      </w:pPr>
      <w:r w:rsidRPr="00654F1E">
        <w:t xml:space="preserve">Familiarize yourself with the Master Inspection Plan (MIP) and </w:t>
      </w:r>
      <w:r w:rsidRPr="00EE1970">
        <w:t>schedule.</w:t>
      </w:r>
    </w:p>
    <w:p w14:paraId="63603396" w14:textId="77777777" w:rsidR="00C4042C" w:rsidRPr="00EE1970" w:rsidRDefault="00C4042C" w:rsidP="00CF1F54">
      <w:pPr>
        <w:pStyle w:val="ListBullet2"/>
      </w:pPr>
      <w:r w:rsidRPr="00654F1E">
        <w:t>Familiarize yourself with the Inspection Plan form</w:t>
      </w:r>
    </w:p>
    <w:p w14:paraId="63603398" w14:textId="1823D077" w:rsidR="00C4042C" w:rsidRDefault="00C4042C" w:rsidP="00CF1F54">
      <w:pPr>
        <w:pStyle w:val="ListBullet2"/>
      </w:pPr>
      <w:r w:rsidRPr="00654F1E">
        <w:t xml:space="preserve">Learn how to use Reactor Program </w:t>
      </w:r>
      <w:ins w:id="353" w:author="Author">
        <w:r w:rsidR="00F519BB">
          <w:t xml:space="preserve">System (RPS). You </w:t>
        </w:r>
        <w:r w:rsidR="00A675B9">
          <w:t>should</w:t>
        </w:r>
        <w:r w:rsidR="00F519BB">
          <w:t xml:space="preserve"> practice RPS activities in the RPS </w:t>
        </w:r>
        <w:r w:rsidR="00A675B9">
          <w:t>“test-environment</w:t>
        </w:r>
      </w:ins>
      <w:r w:rsidR="0042106D">
        <w:t>.”</w:t>
      </w:r>
    </w:p>
    <w:p w14:paraId="6360339A" w14:textId="3EBC7649" w:rsidR="00C4042C" w:rsidRPr="00EE1970" w:rsidRDefault="00C4042C" w:rsidP="00CF1F54">
      <w:pPr>
        <w:pStyle w:val="ListBullet2"/>
      </w:pPr>
      <w:r w:rsidRPr="00654F1E">
        <w:t xml:space="preserve">Create </w:t>
      </w:r>
      <w:ins w:id="354" w:author="Author">
        <w:r w:rsidR="00A675B9">
          <w:t xml:space="preserve">inspection plans and reports in the </w:t>
        </w:r>
        <w:r w:rsidR="00A675B9" w:rsidRPr="00A675B9">
          <w:t>RPS “test-environment”</w:t>
        </w:r>
        <w:r w:rsidR="00A675B9">
          <w:t xml:space="preserve"> Practice finding/evaluating</w:t>
        </w:r>
      </w:ins>
      <w:r w:rsidRPr="00EE1970">
        <w:t xml:space="preserve"> NMED report</w:t>
      </w:r>
      <w:ins w:id="355" w:author="Author">
        <w:r w:rsidR="00A675B9">
          <w:t>s</w:t>
        </w:r>
      </w:ins>
      <w:r w:rsidRPr="00EE1970">
        <w:t>.</w:t>
      </w:r>
    </w:p>
    <w:p w14:paraId="6360339C" w14:textId="77777777" w:rsidR="00C4042C" w:rsidRPr="00EE1970" w:rsidRDefault="00C4042C" w:rsidP="00CF1F54">
      <w:pPr>
        <w:pStyle w:val="ListBullet2"/>
      </w:pPr>
      <w:r w:rsidRPr="00654F1E">
        <w:t xml:space="preserve">Develop a mock inspection plan and review with your supervisor or a qualified Fuel Facility </w:t>
      </w:r>
      <w:r w:rsidRPr="00EE1970">
        <w:t>Operations inspector.</w:t>
      </w:r>
    </w:p>
    <w:p w14:paraId="6360339E" w14:textId="77777777" w:rsidR="00C4042C" w:rsidRPr="00EE1970" w:rsidRDefault="00C4042C" w:rsidP="00CF1F54">
      <w:pPr>
        <w:pStyle w:val="ListBullet2"/>
      </w:pPr>
      <w:r w:rsidRPr="00654F1E">
        <w:t>Meet with your supervisor or the person designated to be your resource for this activity and discuss the items listed in the Evaluation Criteria section.</w:t>
      </w:r>
    </w:p>
    <w:p w14:paraId="636033A0" w14:textId="0F7C62A7" w:rsidR="00DD0388" w:rsidRDefault="00C4042C" w:rsidP="00654F1E">
      <w:pPr>
        <w:pStyle w:val="JOURNALHeading2"/>
        <w:rPr>
          <w:ins w:id="356" w:author="Author"/>
        </w:rPr>
      </w:pPr>
      <w:r w:rsidRPr="00654F1E">
        <w:t>DOCUMENTATION:</w:t>
      </w:r>
      <w:r w:rsidR="002A72B9" w:rsidRPr="00654F1E">
        <w:tab/>
      </w:r>
      <w:r w:rsidRPr="00654F1E">
        <w:t>Basic-</w:t>
      </w:r>
      <w:r w:rsidRPr="00104C98">
        <w:t xml:space="preserve">Level Qualification Signature Card Item </w:t>
      </w:r>
      <w:r w:rsidR="00522470" w:rsidRPr="00104C98">
        <w:t>SG</w:t>
      </w:r>
      <w:r w:rsidRPr="00104C98">
        <w:t>-</w:t>
      </w:r>
      <w:ins w:id="357" w:author="Author">
        <w:r w:rsidR="00475934">
          <w:t>27</w:t>
        </w:r>
      </w:ins>
    </w:p>
    <w:p w14:paraId="636033A3" w14:textId="2C1A1F3C" w:rsidR="00C4042C" w:rsidRPr="00104C98" w:rsidRDefault="00C4042C" w:rsidP="00FA4BA8">
      <w:pPr>
        <w:pStyle w:val="JournalTOPIC"/>
      </w:pPr>
      <w:bookmarkStart w:id="358" w:name="_Toc167188755"/>
      <w:r w:rsidRPr="00104C98">
        <w:t>(</w:t>
      </w:r>
      <w:r w:rsidR="00522470" w:rsidRPr="00104C98">
        <w:t>SG</w:t>
      </w:r>
      <w:r w:rsidRPr="00104C98">
        <w:t>-</w:t>
      </w:r>
      <w:ins w:id="359" w:author="Author">
        <w:r w:rsidR="00611ECD">
          <w:t>28</w:t>
        </w:r>
      </w:ins>
      <w:r w:rsidRPr="00104C98">
        <w:t>) Information Security</w:t>
      </w:r>
      <w:bookmarkEnd w:id="358"/>
    </w:p>
    <w:p w14:paraId="6A079360" w14:textId="4BC9F6D4" w:rsidR="00FA4BA8" w:rsidRDefault="00C4042C" w:rsidP="00FA4BA8">
      <w:pPr>
        <w:pStyle w:val="JOURNALHeading2"/>
      </w:pPr>
      <w:r w:rsidRPr="00FA4BA8">
        <w:t>PURPOSE</w:t>
      </w:r>
      <w:r w:rsidRPr="00FA4BA8">
        <w:rPr>
          <w:bCs w:val="0"/>
        </w:rPr>
        <w:t>:</w:t>
      </w:r>
    </w:p>
    <w:p w14:paraId="636033A5" w14:textId="390A75F8" w:rsidR="00C4042C" w:rsidRPr="00104C98" w:rsidRDefault="00C4042C" w:rsidP="00FA4BA8">
      <w:pPr>
        <w:pStyle w:val="BodyText"/>
      </w:pPr>
      <w:r w:rsidRPr="00FA4BA8">
        <w:t xml:space="preserve">The purpose of this activity is to familiarize you with the different types and levels of classified information. This </w:t>
      </w:r>
      <w:r w:rsidR="00522470" w:rsidRPr="00104C98">
        <w:t>SG</w:t>
      </w:r>
      <w:r w:rsidRPr="00104C98">
        <w:t xml:space="preserve"> will help you to understand the fundamental rules and responsibilities to properly identify, mark, handle, store, transmit, reproduce, and destroy classified and Safeguards Information. This activity will also provide the inspector with knowledge of the NRC policy for handling, marking, and protecting SUNSI.</w:t>
      </w:r>
    </w:p>
    <w:p w14:paraId="636033A8" w14:textId="5218411A" w:rsidR="00C4042C" w:rsidRPr="00104C98" w:rsidRDefault="00C4042C" w:rsidP="00FA4BA8">
      <w:pPr>
        <w:pStyle w:val="JOURNALHeading2"/>
      </w:pPr>
      <w:r w:rsidRPr="00FA4BA8">
        <w:t>COMPETENCY AREA:</w:t>
      </w:r>
      <w:r w:rsidRPr="00FA4BA8">
        <w:tab/>
        <w:t>REGULATORY FRAMEWORK</w:t>
      </w:r>
    </w:p>
    <w:p w14:paraId="636033AB" w14:textId="7749E956" w:rsidR="00C4042C" w:rsidRPr="00104C98" w:rsidRDefault="00C4042C" w:rsidP="00FA4BA8">
      <w:pPr>
        <w:pStyle w:val="JOURNALHeading2"/>
      </w:pPr>
      <w:r w:rsidRPr="00FA4BA8">
        <w:t>LEVEL OF EFFORT:</w:t>
      </w:r>
      <w:r w:rsidRPr="00FA4BA8">
        <w:tab/>
        <w:t>16 hours</w:t>
      </w:r>
    </w:p>
    <w:p w14:paraId="672D21B5" w14:textId="77777777" w:rsidR="00FA4BA8" w:rsidRDefault="00C4042C" w:rsidP="00FA4BA8">
      <w:pPr>
        <w:pStyle w:val="JOURNALHeading2"/>
      </w:pPr>
      <w:r w:rsidRPr="00FA4BA8">
        <w:t>REFERENCES:</w:t>
      </w:r>
    </w:p>
    <w:p w14:paraId="636033AD" w14:textId="238429FA" w:rsidR="00C4042C" w:rsidRPr="00104C98" w:rsidRDefault="00C4042C" w:rsidP="00CF1F54">
      <w:pPr>
        <w:pStyle w:val="ListBullet2"/>
      </w:pPr>
      <w:r w:rsidRPr="00FA4BA8">
        <w:t>NRC Internal Web Page</w:t>
      </w:r>
    </w:p>
    <w:p w14:paraId="636033AF" w14:textId="69B1EC4E" w:rsidR="00C4042C" w:rsidRPr="00104C98" w:rsidRDefault="00C4042C" w:rsidP="00CF1F54">
      <w:pPr>
        <w:pStyle w:val="ListBullet2"/>
      </w:pPr>
      <w:r w:rsidRPr="00FA4BA8">
        <w:t>MD 12.2, “NRC Classified Information Security Program”</w:t>
      </w:r>
    </w:p>
    <w:p w14:paraId="636033B1" w14:textId="69C3499F" w:rsidR="00C4042C" w:rsidRPr="00104C98" w:rsidRDefault="00C4042C" w:rsidP="00CF1F54">
      <w:pPr>
        <w:pStyle w:val="ListBullet2"/>
      </w:pPr>
      <w:r w:rsidRPr="00FA4BA8">
        <w:t>MD 12.6, “NRC Sensitive Unclassified Information Security Program”</w:t>
      </w:r>
    </w:p>
    <w:p w14:paraId="636033B3" w14:textId="03EC3813" w:rsidR="00C4042C" w:rsidRPr="00104C98" w:rsidRDefault="00C4042C" w:rsidP="00CF1F54">
      <w:pPr>
        <w:pStyle w:val="ListBullet2"/>
      </w:pPr>
      <w:r w:rsidRPr="00FA4BA8">
        <w:t>10 CFR Part 73, “Physical Protection of Plants and Materials”</w:t>
      </w:r>
    </w:p>
    <w:p w14:paraId="636033B5" w14:textId="0CF1865E" w:rsidR="00340D69" w:rsidRPr="00104C98" w:rsidRDefault="00340D69" w:rsidP="00CF1F54">
      <w:pPr>
        <w:pStyle w:val="ListBullet2"/>
      </w:pPr>
      <w:r w:rsidRPr="00FA4BA8">
        <w:t xml:space="preserve">NRC </w:t>
      </w:r>
      <w:r w:rsidRPr="00104C98">
        <w:t>Sensitive Unclassified Non</w:t>
      </w:r>
      <w:r w:rsidR="00E66B14" w:rsidRPr="00104C98">
        <w:t>-Safeguards Information (SUNSI) p</w:t>
      </w:r>
      <w:r w:rsidRPr="00104C98">
        <w:t>olicy</w:t>
      </w:r>
      <w:ins w:id="360" w:author="Author">
        <w:r w:rsidR="00073FF3">
          <w:t xml:space="preserve"> (</w:t>
        </w:r>
        <w:r w:rsidR="00430B95" w:rsidRPr="00430B95">
          <w:t>https://usnrc.sharepoint.com/sites/SUNSI</w:t>
        </w:r>
        <w:r w:rsidR="00073FF3" w:rsidRPr="002C3B2C">
          <w:t>)</w:t>
        </w:r>
        <w:r w:rsidR="00073FF3">
          <w:t xml:space="preserve"> </w:t>
        </w:r>
        <w:r w:rsidR="002C3B2C">
          <w:t>(internal)</w:t>
        </w:r>
      </w:ins>
    </w:p>
    <w:p w14:paraId="0102E400" w14:textId="77777777" w:rsidR="00FA4BA8" w:rsidRDefault="00C4042C" w:rsidP="00FA4BA8">
      <w:pPr>
        <w:pStyle w:val="JOURNALHeading2"/>
      </w:pPr>
      <w:r w:rsidRPr="00FA4BA8">
        <w:rPr>
          <w:bCs w:val="0"/>
        </w:rPr>
        <w:t>EVALUATION CRITERIA:</w:t>
      </w:r>
    </w:p>
    <w:p w14:paraId="636033B9" w14:textId="57CD7B60" w:rsidR="00C4042C" w:rsidRPr="00104C98" w:rsidRDefault="00C4042C" w:rsidP="00FA4BA8">
      <w:pPr>
        <w:pStyle w:val="BodyText2"/>
      </w:pPr>
      <w:r w:rsidRPr="00FA4BA8">
        <w:t>Upon completion of this activity, and as determined by the supervisor the inspector should be able to:</w:t>
      </w:r>
    </w:p>
    <w:p w14:paraId="636033BB" w14:textId="49DF7255" w:rsidR="00C4042C" w:rsidRPr="00104C98" w:rsidRDefault="00C4042C" w:rsidP="00CF1F54">
      <w:pPr>
        <w:pStyle w:val="ListBullet2"/>
      </w:pPr>
      <w:r w:rsidRPr="00FA4BA8">
        <w:t>Describe the different types and levels of classified information.</w:t>
      </w:r>
    </w:p>
    <w:p w14:paraId="636033BD" w14:textId="7EEAF1A4" w:rsidR="00C4042C" w:rsidRPr="00104C98" w:rsidRDefault="00C4042C" w:rsidP="00CF1F54">
      <w:pPr>
        <w:pStyle w:val="ListBullet2"/>
      </w:pPr>
      <w:r w:rsidRPr="00FA4BA8">
        <w:t xml:space="preserve">Explain the need for maintaining classification of certain </w:t>
      </w:r>
      <w:r w:rsidRPr="00104C98">
        <w:t>material safeguards and the proper handling of the material.</w:t>
      </w:r>
    </w:p>
    <w:p w14:paraId="636033BF" w14:textId="1645243B" w:rsidR="00C4042C" w:rsidRPr="00104C98" w:rsidRDefault="00C4042C" w:rsidP="00CF1F54">
      <w:pPr>
        <w:pStyle w:val="ListBullet2"/>
      </w:pPr>
      <w:r w:rsidRPr="00FA4BA8">
        <w:t>Describe the NRC policy for handling, marking, and protecting SUNSI.</w:t>
      </w:r>
    </w:p>
    <w:p w14:paraId="636033C1" w14:textId="5F12B731" w:rsidR="006E16FE" w:rsidRPr="00104C98" w:rsidRDefault="006E16FE" w:rsidP="00CF1F54">
      <w:pPr>
        <w:pStyle w:val="ListBullet2"/>
      </w:pPr>
      <w:r w:rsidRPr="00FA4BA8">
        <w:t>Describe handling of classified and sensitive unclassified information originating outside of NRC.</w:t>
      </w:r>
    </w:p>
    <w:p w14:paraId="2152A248" w14:textId="4B938781" w:rsidR="00FA4BA8" w:rsidRDefault="00C4042C" w:rsidP="00FA4BA8">
      <w:pPr>
        <w:pStyle w:val="JOURNALHeading2"/>
      </w:pPr>
      <w:r w:rsidRPr="00FA4BA8">
        <w:t>TASKS:</w:t>
      </w:r>
    </w:p>
    <w:p w14:paraId="636033C4" w14:textId="0B83A552" w:rsidR="00C4042C" w:rsidRPr="00104C98" w:rsidRDefault="00C4042C" w:rsidP="00CF1F54">
      <w:pPr>
        <w:pStyle w:val="ListBullet2"/>
      </w:pPr>
      <w:r w:rsidRPr="00FA4BA8">
        <w:t xml:space="preserve">Complete the Information Security </w:t>
      </w:r>
      <w:r w:rsidRPr="00104C98">
        <w:t>Awareness Training</w:t>
      </w:r>
      <w:ins w:id="361" w:author="Author">
        <w:r w:rsidR="004D6DDA">
          <w:t xml:space="preserve"> in </w:t>
        </w:r>
        <w:proofErr w:type="gramStart"/>
        <w:r w:rsidR="00F519BB">
          <w:t>web-based</w:t>
        </w:r>
        <w:proofErr w:type="gramEnd"/>
        <w:r w:rsidR="00F519BB">
          <w:t xml:space="preserve"> </w:t>
        </w:r>
        <w:r w:rsidR="004D6DDA">
          <w:t>TMS</w:t>
        </w:r>
      </w:ins>
      <w:r w:rsidR="004306A5">
        <w:t>.</w:t>
      </w:r>
      <w:del w:id="362" w:author="Author">
        <w:r w:rsidR="00496360" w:rsidRPr="00104C98" w:rsidDel="004D6DDA">
          <w:delText xml:space="preserve"> </w:delText>
        </w:r>
      </w:del>
    </w:p>
    <w:p w14:paraId="636033C6" w14:textId="77777777" w:rsidR="00C4042C" w:rsidRPr="00104C98" w:rsidRDefault="00C4042C" w:rsidP="00CF1F54">
      <w:pPr>
        <w:pStyle w:val="ListBullet2"/>
      </w:pPr>
      <w:r w:rsidRPr="00FA4BA8">
        <w:t>Review the SUNSI policy on the NRC internal web page.</w:t>
      </w:r>
    </w:p>
    <w:p w14:paraId="636033C8" w14:textId="77777777" w:rsidR="00C4042C" w:rsidRPr="00104C98" w:rsidRDefault="00C4042C" w:rsidP="00CF1F54">
      <w:pPr>
        <w:pStyle w:val="ListBullet2"/>
      </w:pPr>
      <w:r w:rsidRPr="00FA4BA8">
        <w:t>Review the reference material to gain an understanding of the principles discussed in the evaluation criteria.</w:t>
      </w:r>
    </w:p>
    <w:p w14:paraId="636033CA" w14:textId="5CDEA513" w:rsidR="00C4042C" w:rsidRPr="00104C98" w:rsidRDefault="00C4042C" w:rsidP="00CF1F54">
      <w:pPr>
        <w:pStyle w:val="ListBullet2"/>
      </w:pPr>
      <w:r w:rsidRPr="00FA4BA8">
        <w:t>Review and discuss the evaluation criteria with your supervisor or fully qualified inspector.</w:t>
      </w:r>
    </w:p>
    <w:p w14:paraId="636033CC" w14:textId="2D6EFBA1" w:rsidR="00341AFD" w:rsidRDefault="00C4042C" w:rsidP="00FA4BA8">
      <w:pPr>
        <w:pStyle w:val="JOURNALHeading2"/>
        <w:rPr>
          <w:ins w:id="363" w:author="Author"/>
        </w:rPr>
      </w:pPr>
      <w:r w:rsidRPr="00FA4BA8">
        <w:t>DOCUMENTATION:</w:t>
      </w:r>
      <w:r w:rsidRPr="00FA4BA8">
        <w:tab/>
        <w:t>Basic</w:t>
      </w:r>
      <w:r w:rsidRPr="00104C98">
        <w:t xml:space="preserve">-Level Certification Signature Card Item </w:t>
      </w:r>
      <w:r w:rsidR="00522470" w:rsidRPr="00104C98">
        <w:t>SG</w:t>
      </w:r>
      <w:r w:rsidRPr="00104C98">
        <w:t>-</w:t>
      </w:r>
      <w:ins w:id="364" w:author="Author">
        <w:r w:rsidR="00475934">
          <w:t>28</w:t>
        </w:r>
      </w:ins>
    </w:p>
    <w:p w14:paraId="7985EF29" w14:textId="77777777" w:rsidR="007565D3" w:rsidRDefault="007565D3" w:rsidP="001A771F">
      <w:pPr>
        <w:pStyle w:val="SectionTitlePage"/>
        <w:rPr>
          <w:ins w:id="365" w:author="Author"/>
          <w:bCs/>
        </w:rPr>
        <w:sectPr w:rsidR="007565D3" w:rsidSect="00A04098">
          <w:pgSz w:w="12240" w:h="15840" w:code="1"/>
          <w:pgMar w:top="1440" w:right="1440" w:bottom="1440" w:left="1440" w:header="720" w:footer="720" w:gutter="0"/>
          <w:cols w:space="720"/>
          <w:noEndnote/>
          <w:docGrid w:linePitch="326"/>
        </w:sectPr>
      </w:pPr>
    </w:p>
    <w:p w14:paraId="0E4F4826" w14:textId="77777777" w:rsidR="007565D3" w:rsidRDefault="00C4042C" w:rsidP="00B35D4B">
      <w:pPr>
        <w:pStyle w:val="SectionTitlePage"/>
        <w:outlineLvl w:val="0"/>
        <w:rPr>
          <w:ins w:id="366" w:author="Author"/>
        </w:rPr>
        <w:sectPr w:rsidR="007565D3" w:rsidSect="00B35D4B">
          <w:pgSz w:w="12240" w:h="15840" w:code="1"/>
          <w:pgMar w:top="1440" w:right="1440" w:bottom="1440" w:left="1440" w:header="720" w:footer="720" w:gutter="0"/>
          <w:cols w:space="720"/>
          <w:vAlign w:val="center"/>
          <w:noEndnote/>
          <w:docGrid w:linePitch="326"/>
        </w:sectPr>
      </w:pPr>
      <w:r w:rsidRPr="00A25A85">
        <w:t>Basic-Level On-the-Job Training Activities</w:t>
      </w:r>
    </w:p>
    <w:p w14:paraId="636033E8" w14:textId="634D377A" w:rsidR="00C4042C" w:rsidRPr="00104C98" w:rsidRDefault="00C4042C" w:rsidP="001B519E">
      <w:pPr>
        <w:pStyle w:val="BodyText"/>
      </w:pPr>
      <w:r w:rsidRPr="00104C98">
        <w:t>The on-the-job (OJT) activities require you to conduct inspection-related work, under supervision, at a fuel facility. They are designed to allow you to observe and perform key inspect</w:t>
      </w:r>
      <w:r w:rsidR="006E16FE" w:rsidRPr="00104C98">
        <w:t>ion</w:t>
      </w:r>
      <w:r w:rsidRPr="00104C98">
        <w:t xml:space="preserve"> tasks under controlled circumstances. Like the individual study guides, each of the on-the-job activities informs you why the activity is important, how much time you might need to complete the assignment, and what you are expected to complete successfully during the activity.</w:t>
      </w:r>
    </w:p>
    <w:p w14:paraId="636033EA" w14:textId="069361E4" w:rsidR="00C4042C" w:rsidRPr="00104C98" w:rsidRDefault="00C4042C" w:rsidP="001B519E">
      <w:pPr>
        <w:pStyle w:val="BodyText"/>
      </w:pPr>
      <w:r w:rsidRPr="00104C98">
        <w:t xml:space="preserve">Prior to beginning the activities in this section, you must successfully complete the course work for site access. There are two ways this can be done. You can complete the NRC’s Site Access Course and the </w:t>
      </w:r>
      <w:ins w:id="367" w:author="Author">
        <w:r w:rsidR="00F519BB" w:rsidRPr="00104C98">
          <w:t>site-specific</w:t>
        </w:r>
      </w:ins>
      <w:r w:rsidRPr="00104C98">
        <w:t xml:space="preserve"> requirements for access. </w:t>
      </w:r>
      <w:ins w:id="368" w:author="Author">
        <w:r w:rsidR="00DF14B3" w:rsidRPr="00DF14B3">
          <w:t xml:space="preserve">As you visit facilities, you will complete licensee site access training/requirements </w:t>
        </w:r>
        <w:r w:rsidR="00DF14B3">
          <w:t>on</w:t>
        </w:r>
        <w:r w:rsidR="00E51955">
          <w:t>-</w:t>
        </w:r>
        <w:r w:rsidR="00DF14B3" w:rsidRPr="00DF14B3">
          <w:t>site/on-line.</w:t>
        </w:r>
      </w:ins>
      <w:r w:rsidRPr="00104C98">
        <w:t xml:space="preserve"> Your supervisor will discuss with you the best way for you to meet the site access requirements.</w:t>
      </w:r>
    </w:p>
    <w:p w14:paraId="636033ED" w14:textId="77777777" w:rsidR="00C4042C" w:rsidRPr="007C2F17" w:rsidRDefault="00C4042C" w:rsidP="001B519E">
      <w:pPr>
        <w:pStyle w:val="BodyText"/>
      </w:pPr>
      <w:r w:rsidRPr="007C2F17">
        <w:rPr>
          <w:bCs/>
        </w:rPr>
        <w:t>The following general guidance applies as you complete the various on-the-job activities</w:t>
      </w:r>
      <w:r w:rsidRPr="007C2F17">
        <w:t>:</w:t>
      </w:r>
    </w:p>
    <w:p w14:paraId="636033EF" w14:textId="77777777" w:rsidR="00C4042C" w:rsidRPr="00104C98" w:rsidRDefault="00C4042C" w:rsidP="00B35D4B">
      <w:pPr>
        <w:pStyle w:val="ListBullet"/>
      </w:pPr>
      <w:r w:rsidRPr="00104C98">
        <w:t>The activities in this section should be completed in the order in which they are presented.</w:t>
      </w:r>
    </w:p>
    <w:p w14:paraId="636033F1" w14:textId="6DBC5518" w:rsidR="00C4042C" w:rsidRPr="00104C98" w:rsidRDefault="00C4042C" w:rsidP="00B35D4B">
      <w:pPr>
        <w:pStyle w:val="ListBullet"/>
      </w:pPr>
      <w:r w:rsidRPr="00104C98">
        <w:t>Complete all parts of each activity.</w:t>
      </w:r>
    </w:p>
    <w:p w14:paraId="636033F3" w14:textId="0F1F34B9" w:rsidR="00C4042C" w:rsidRPr="00104C98" w:rsidRDefault="00C4042C" w:rsidP="00B35D4B">
      <w:pPr>
        <w:pStyle w:val="ListBullet"/>
      </w:pPr>
      <w:r w:rsidRPr="00104C98">
        <w:t>Your supervisor will act as a resource as you complete each activity. Discuss any questions you may have about how a task must be done or how the guidance is applied. Your supervisor may also designate other fully qualified inspectors to work with you as you complete the various activities.</w:t>
      </w:r>
    </w:p>
    <w:p w14:paraId="636033F5" w14:textId="257AEB9E" w:rsidR="00A45110" w:rsidRDefault="00C4042C" w:rsidP="00B35D4B">
      <w:pPr>
        <w:pStyle w:val="ListBullet"/>
      </w:pPr>
      <w:r w:rsidRPr="00104C98">
        <w:t>You are responsible for keeping track of what tasks you have completed. Be sure that you have completed all aspects of an OJT activity before you meet with your supervisor for evaluation.</w:t>
      </w:r>
    </w:p>
    <w:p w14:paraId="636033F8" w14:textId="28DA2CC1" w:rsidR="00C4042C" w:rsidRPr="00104C98" w:rsidRDefault="00C4042C" w:rsidP="001A771F">
      <w:pPr>
        <w:pStyle w:val="JournalTOPIC"/>
      </w:pPr>
      <w:bookmarkStart w:id="369" w:name="_Toc167188756"/>
      <w:r w:rsidRPr="00104C98">
        <w:t xml:space="preserve">(OJT-1) Facility </w:t>
      </w:r>
      <w:r w:rsidR="007E6622" w:rsidRPr="00104C98">
        <w:t xml:space="preserve">Familiarization </w:t>
      </w:r>
      <w:r w:rsidRPr="00104C98">
        <w:t>Tour with a Qualified Inspector</w:t>
      </w:r>
      <w:bookmarkEnd w:id="369"/>
    </w:p>
    <w:p w14:paraId="4EC03F47" w14:textId="77777777" w:rsidR="00D65F2A" w:rsidRDefault="00C4042C" w:rsidP="00D16F78">
      <w:pPr>
        <w:pStyle w:val="JOURNALHeading2"/>
      </w:pPr>
      <w:r w:rsidRPr="00D65F2A">
        <w:t>PURPOSE:</w:t>
      </w:r>
    </w:p>
    <w:p w14:paraId="636033FA" w14:textId="1124E05E" w:rsidR="00C4042C" w:rsidRPr="00104C98" w:rsidRDefault="00C4042C" w:rsidP="00F74945">
      <w:pPr>
        <w:pStyle w:val="BodyText"/>
      </w:pPr>
      <w:r w:rsidRPr="00D65F2A">
        <w:t xml:space="preserve">The </w:t>
      </w:r>
      <w:r w:rsidRPr="00104C98">
        <w:t>purpose of this activity is to: (1) acquaint you with the general layout of a facility and identify various major pieces of equipment; (2) instruct you in the types of industrial and radiological personal protection requirements and the proper method of complying with these requirements; (3) instruct you in the use of security procedures; and (4) instruct you in the proper response to an emergency if the emergency is declared while in the facility.</w:t>
      </w:r>
    </w:p>
    <w:p w14:paraId="636033FC" w14:textId="77777777" w:rsidR="00C4042C" w:rsidRPr="00104C98" w:rsidRDefault="00C4042C" w:rsidP="000C23D8">
      <w:pPr>
        <w:pStyle w:val="BodyText"/>
      </w:pPr>
      <w:r w:rsidRPr="00D65F2A">
        <w:t xml:space="preserve">In addition, this activity will familiarize you with the appropriate protocol for the conduct of an inspector in the plant and the inspector’s role in </w:t>
      </w:r>
      <w:r w:rsidRPr="00104C98">
        <w:t>gathering facility status information. If there is a control room, this activity will also help you to become familiar with general control room layout, required control room staffing</w:t>
      </w:r>
      <w:r w:rsidR="00876A4F" w:rsidRPr="00104C98">
        <w:t>,</w:t>
      </w:r>
      <w:r w:rsidRPr="00104C98">
        <w:t xml:space="preserve"> and the inspector’s role in gathering facility status information.</w:t>
      </w:r>
    </w:p>
    <w:p w14:paraId="63603403" w14:textId="6D42CAD7" w:rsidR="00C4042C" w:rsidRPr="00104C98" w:rsidRDefault="00C4042C" w:rsidP="00D16F78">
      <w:pPr>
        <w:pStyle w:val="JOURNALHeading2"/>
      </w:pPr>
      <w:r>
        <w:t xml:space="preserve">COMPETENCY </w:t>
      </w:r>
      <w:r w:rsidR="003D17A1">
        <w:rPr>
          <w:bCs w:val="0"/>
        </w:rPr>
        <w:t>AREA:</w:t>
      </w:r>
      <w:r w:rsidRPr="00D65F2A">
        <w:tab/>
        <w:t>INSPECTION</w:t>
      </w:r>
      <w:r w:rsidR="007C2F17">
        <w:t xml:space="preserve"> </w:t>
      </w:r>
      <w:r w:rsidR="000B6DEB">
        <w:br/>
      </w:r>
      <w:r w:rsidRPr="00D65F2A">
        <w:t>COMMUNICATION</w:t>
      </w:r>
      <w:r w:rsidR="007C2F17">
        <w:t xml:space="preserve"> </w:t>
      </w:r>
      <w:r w:rsidR="000B6DEB">
        <w:br/>
      </w:r>
      <w:r w:rsidRPr="00D65F2A">
        <w:t>SELF-MANAGEMENT</w:t>
      </w:r>
      <w:r w:rsidR="000C23D8">
        <w:br/>
      </w:r>
      <w:r w:rsidRPr="00D65F2A">
        <w:t>FUNDAMENTAL PLANT DESIGN AND OPERATION</w:t>
      </w:r>
      <w:r w:rsidR="000C23D8">
        <w:br/>
      </w:r>
      <w:r w:rsidRPr="00D65F2A">
        <w:t>EMERGENCY RESPONSE</w:t>
      </w:r>
    </w:p>
    <w:p w14:paraId="63603405" w14:textId="482379CA" w:rsidR="00C4042C" w:rsidRPr="00017E81" w:rsidRDefault="00C4042C" w:rsidP="00701CFE">
      <w:pPr>
        <w:pStyle w:val="BoxBodytext3"/>
      </w:pPr>
      <w:r w:rsidRPr="00017E81">
        <w:t xml:space="preserve">Note: </w:t>
      </w:r>
      <w:r w:rsidR="00876A4F" w:rsidRPr="00017E81">
        <w:t>C</w:t>
      </w:r>
      <w:r w:rsidRPr="00017E81">
        <w:t>ompletion of this activity may require several facility tours.</w:t>
      </w:r>
    </w:p>
    <w:p w14:paraId="63603408" w14:textId="01C21F89" w:rsidR="00C4042C" w:rsidRPr="00104C98" w:rsidRDefault="00C4042C" w:rsidP="00D16F78">
      <w:pPr>
        <w:pStyle w:val="JOURNALHeading2"/>
      </w:pPr>
      <w:r w:rsidRPr="00D65F2A">
        <w:t>LEVEL OF EFFORT:</w:t>
      </w:r>
      <w:r w:rsidRPr="00D65F2A">
        <w:tab/>
        <w:t>40 hours</w:t>
      </w:r>
    </w:p>
    <w:p w14:paraId="6464677D" w14:textId="77777777" w:rsidR="003177B3" w:rsidRDefault="00C4042C" w:rsidP="00D16F78">
      <w:pPr>
        <w:pStyle w:val="JOURNALHeading2"/>
      </w:pPr>
      <w:r w:rsidRPr="00D65F2A">
        <w:t>REFERENCES:</w:t>
      </w:r>
    </w:p>
    <w:p w14:paraId="6360340A" w14:textId="3F6814EB" w:rsidR="00C4042C" w:rsidRPr="00104C98" w:rsidRDefault="00C4042C" w:rsidP="00CF1F54">
      <w:pPr>
        <w:pStyle w:val="ListBullet2"/>
      </w:pPr>
      <w:r w:rsidRPr="00D65F2A">
        <w:t>Licensee’s drawing(s) of the site building layouts.</w:t>
      </w:r>
    </w:p>
    <w:p w14:paraId="6360340C" w14:textId="77777777" w:rsidR="00C4042C" w:rsidRPr="00104C98" w:rsidRDefault="00C4042C" w:rsidP="00CF1F54">
      <w:pPr>
        <w:pStyle w:val="ListBullet2"/>
      </w:pPr>
      <w:r w:rsidRPr="00D65F2A">
        <w:t>Licensee-specific procedure for the conduct of operations in the control room.</w:t>
      </w:r>
    </w:p>
    <w:p w14:paraId="2676D167" w14:textId="77777777" w:rsidR="003177B3" w:rsidRDefault="00C4042C" w:rsidP="00D16F78">
      <w:pPr>
        <w:pStyle w:val="JOURNALHeading2"/>
      </w:pPr>
      <w:r w:rsidRPr="00D65F2A">
        <w:rPr>
          <w:bCs w:val="0"/>
        </w:rPr>
        <w:t>EVALUATION</w:t>
      </w:r>
      <w:r w:rsidR="003177B3">
        <w:t xml:space="preserve"> </w:t>
      </w:r>
      <w:r w:rsidRPr="00D65F2A">
        <w:rPr>
          <w:bCs w:val="0"/>
        </w:rPr>
        <w:t>CRITERIA:</w:t>
      </w:r>
    </w:p>
    <w:p w14:paraId="6360340F" w14:textId="1D24C3C3" w:rsidR="00C4042C" w:rsidRPr="00104C98" w:rsidRDefault="00C4042C" w:rsidP="00D16F78">
      <w:pPr>
        <w:pStyle w:val="BodyText2"/>
      </w:pPr>
      <w:r w:rsidRPr="00D65F2A">
        <w:t xml:space="preserve">Upon </w:t>
      </w:r>
      <w:r w:rsidRPr="00104C98">
        <w:t>completion of this activity, you will be asked to demonstrate your understanding of the general plant layout and inspector behavior in the plant by successfully addressing the following:</w:t>
      </w:r>
    </w:p>
    <w:p w14:paraId="63603411" w14:textId="77777777" w:rsidR="00C4042C" w:rsidRPr="00104C98" w:rsidRDefault="00C4042C" w:rsidP="00CF1F54">
      <w:pPr>
        <w:pStyle w:val="ListBullet2"/>
      </w:pPr>
      <w:r w:rsidRPr="00D65F2A">
        <w:t>Given a drawing of the site building layout, be able to identify where the major facility areas are located.</w:t>
      </w:r>
    </w:p>
    <w:p w14:paraId="63603414" w14:textId="741D4E8A" w:rsidR="00C4042C" w:rsidRPr="00AE4F7D" w:rsidRDefault="00C4042C" w:rsidP="00CF1F54">
      <w:pPr>
        <w:pStyle w:val="ListBullet2"/>
      </w:pPr>
      <w:r w:rsidRPr="00D65F2A">
        <w:t>Identify the types of industrial personnel safety equipment that are available and the circumstances under which each piece of equipment should be used.</w:t>
      </w:r>
    </w:p>
    <w:p w14:paraId="63603415" w14:textId="5F3C11AE" w:rsidR="00C4042C" w:rsidRPr="00104C98" w:rsidRDefault="00C4042C" w:rsidP="00CF1F54">
      <w:pPr>
        <w:pStyle w:val="ListBullet2"/>
      </w:pPr>
      <w:r w:rsidRPr="00D65F2A">
        <w:t>Explain how you would know what type(s) of radiological protection equipment are required before entering a radiologically controlled area (RCA).</w:t>
      </w:r>
    </w:p>
    <w:p w14:paraId="63603417" w14:textId="77777777" w:rsidR="00C4042C" w:rsidRPr="00104C98" w:rsidRDefault="00C4042C" w:rsidP="00CF1F54">
      <w:pPr>
        <w:pStyle w:val="ListBullet2"/>
      </w:pPr>
      <w:r w:rsidRPr="00D65F2A">
        <w:t>Given specific scenarios related to security situations, describe what actions you would take.</w:t>
      </w:r>
    </w:p>
    <w:p w14:paraId="63603419" w14:textId="77777777" w:rsidR="00C4042C" w:rsidRPr="00104C98" w:rsidRDefault="00C4042C" w:rsidP="00CF1F54">
      <w:pPr>
        <w:pStyle w:val="ListBullet2"/>
      </w:pPr>
      <w:r w:rsidRPr="00D65F2A">
        <w:t>Given specific scenarios related to emergency response situations, describe what actions you would take.</w:t>
      </w:r>
    </w:p>
    <w:p w14:paraId="6360341B" w14:textId="77777777" w:rsidR="00C4042C" w:rsidRPr="00104C98" w:rsidRDefault="00C4042C" w:rsidP="00CF1F54">
      <w:pPr>
        <w:pStyle w:val="ListBullet2"/>
      </w:pPr>
      <w:r w:rsidRPr="00D65F2A">
        <w:t>Given specific scenarios related to health physics situations, describe what actions you would take.</w:t>
      </w:r>
    </w:p>
    <w:p w14:paraId="6360341D" w14:textId="77777777" w:rsidR="00C4042C" w:rsidRPr="00104C98" w:rsidRDefault="00C4042C" w:rsidP="00CF1F54">
      <w:pPr>
        <w:pStyle w:val="ListBullet2"/>
      </w:pPr>
      <w:r w:rsidRPr="00D65F2A">
        <w:t>Explain the appropriate protocol for an inspector’s conduct in the plant and control room (if applicable).</w:t>
      </w:r>
    </w:p>
    <w:p w14:paraId="6360341F" w14:textId="5ABF3F51" w:rsidR="00C4042C" w:rsidRPr="00104C98" w:rsidRDefault="00C4042C" w:rsidP="00CF1F54">
      <w:pPr>
        <w:pStyle w:val="ListBullet2"/>
      </w:pPr>
      <w:r w:rsidRPr="00D65F2A">
        <w:t xml:space="preserve">Explain how you would respond if you were present in the plant or control room during </w:t>
      </w:r>
      <w:proofErr w:type="gramStart"/>
      <w:r w:rsidRPr="00D65F2A">
        <w:t>an emergency situation</w:t>
      </w:r>
      <w:proofErr w:type="gramEnd"/>
      <w:r w:rsidRPr="00D65F2A">
        <w:t>. Specifically, you should explain why it is never appropriate for an inspector to operate any controls, or to interfere in licensee operations, during routine or emergency situations.</w:t>
      </w:r>
    </w:p>
    <w:p w14:paraId="63603421" w14:textId="14565C2D" w:rsidR="00C4042C" w:rsidRPr="00104C98" w:rsidRDefault="00C4042C" w:rsidP="00CF1F54">
      <w:pPr>
        <w:pStyle w:val="ListBullet2"/>
      </w:pPr>
      <w:r w:rsidRPr="00D65F2A">
        <w:t xml:space="preserve">Describe the general layout of a control room (if applicable). </w:t>
      </w:r>
      <w:r w:rsidRPr="00104C98">
        <w:t xml:space="preserve">Describe examples of </w:t>
      </w:r>
      <w:ins w:id="370" w:author="Author">
        <w:r w:rsidR="00231026" w:rsidRPr="00104C98">
          <w:t>site-specific</w:t>
        </w:r>
      </w:ins>
      <w:r w:rsidRPr="00104C98">
        <w:t xml:space="preserve"> restrictions for limits on where an inspector can go in the plant or a control room, with or without permission.</w:t>
      </w:r>
    </w:p>
    <w:p w14:paraId="63603423" w14:textId="77777777" w:rsidR="00C4042C" w:rsidRPr="00104C98" w:rsidRDefault="00C4042C" w:rsidP="00CF1F54">
      <w:pPr>
        <w:pStyle w:val="ListBullet2"/>
      </w:pPr>
      <w:r w:rsidRPr="00D65F2A">
        <w:t>Describe the basic staffing in the plant and control room (if applicable) and where you would expect to find various operators.</w:t>
      </w:r>
    </w:p>
    <w:p w14:paraId="63603425" w14:textId="77777777" w:rsidR="00C4042C" w:rsidRPr="00104C98" w:rsidRDefault="00C4042C" w:rsidP="00CF1F54">
      <w:pPr>
        <w:pStyle w:val="ListBullet2"/>
      </w:pPr>
      <w:r w:rsidRPr="00D65F2A">
        <w:t>Describe the types of information an inspector gathers in the plant and control room and how that information is obtained.</w:t>
      </w:r>
    </w:p>
    <w:p w14:paraId="12E43A4E" w14:textId="46D15DD7" w:rsidR="003177B3" w:rsidRDefault="00C4042C" w:rsidP="00D16F78">
      <w:pPr>
        <w:pStyle w:val="JOURNALHeading2"/>
      </w:pPr>
      <w:r w:rsidRPr="00D65F2A">
        <w:t>TASKS:</w:t>
      </w:r>
    </w:p>
    <w:p w14:paraId="63603427" w14:textId="6C0AC97C" w:rsidR="00C4042C" w:rsidRPr="00104C98" w:rsidRDefault="00C4042C" w:rsidP="00861CC4">
      <w:pPr>
        <w:pStyle w:val="BodyText"/>
        <w:numPr>
          <w:ilvl w:val="0"/>
          <w:numId w:val="18"/>
        </w:numPr>
      </w:pPr>
      <w:r w:rsidRPr="00D65F2A">
        <w:t>Review a drawing(s) of the building layout for the site and plan a route for a tour that will include the major areas on the site, such as:</w:t>
      </w:r>
    </w:p>
    <w:p w14:paraId="63603428" w14:textId="77777777" w:rsidR="00C4042C" w:rsidRPr="00104C98" w:rsidRDefault="00C4042C" w:rsidP="00861CC4">
      <w:pPr>
        <w:pStyle w:val="BodyText"/>
        <w:numPr>
          <w:ilvl w:val="1"/>
          <w:numId w:val="18"/>
        </w:numPr>
      </w:pPr>
      <w:r w:rsidRPr="00D65F2A">
        <w:t>main production area</w:t>
      </w:r>
    </w:p>
    <w:p w14:paraId="63603429" w14:textId="77777777" w:rsidR="00C4042C" w:rsidRPr="00104C98" w:rsidRDefault="00C4042C" w:rsidP="00861CC4">
      <w:pPr>
        <w:pStyle w:val="BodyText"/>
        <w:numPr>
          <w:ilvl w:val="1"/>
          <w:numId w:val="18"/>
        </w:numPr>
      </w:pPr>
      <w:r w:rsidRPr="00D65F2A">
        <w:t>central alarm systems and secondary alarm systems (CAS &amp; SAS) if applicable</w:t>
      </w:r>
    </w:p>
    <w:p w14:paraId="6360342A" w14:textId="77777777" w:rsidR="00C4042C" w:rsidRPr="00104C98" w:rsidRDefault="00C4042C" w:rsidP="00861CC4">
      <w:pPr>
        <w:pStyle w:val="BodyText"/>
        <w:numPr>
          <w:ilvl w:val="1"/>
          <w:numId w:val="18"/>
        </w:numPr>
      </w:pPr>
      <w:r w:rsidRPr="00D65F2A">
        <w:t>RCA</w:t>
      </w:r>
    </w:p>
    <w:p w14:paraId="6360342B" w14:textId="74E08F75" w:rsidR="00C4042C" w:rsidRPr="00104C98" w:rsidRDefault="00C4042C" w:rsidP="00861CC4">
      <w:pPr>
        <w:pStyle w:val="BodyText"/>
        <w:numPr>
          <w:ilvl w:val="1"/>
          <w:numId w:val="18"/>
        </w:numPr>
      </w:pPr>
      <w:r w:rsidRPr="00D65F2A">
        <w:t>emergency response facility</w:t>
      </w:r>
    </w:p>
    <w:p w14:paraId="6360342C" w14:textId="77777777" w:rsidR="00C4042C" w:rsidRPr="00104C98" w:rsidRDefault="00C4042C" w:rsidP="00861CC4">
      <w:pPr>
        <w:pStyle w:val="BodyText"/>
        <w:numPr>
          <w:ilvl w:val="1"/>
          <w:numId w:val="18"/>
        </w:numPr>
      </w:pPr>
      <w:r w:rsidRPr="00D65F2A">
        <w:t>control room(s)</w:t>
      </w:r>
    </w:p>
    <w:p w14:paraId="6360342D" w14:textId="77777777" w:rsidR="00C4042C" w:rsidRPr="00104C98" w:rsidRDefault="00C4042C" w:rsidP="00861CC4">
      <w:pPr>
        <w:pStyle w:val="BodyText"/>
        <w:numPr>
          <w:ilvl w:val="1"/>
          <w:numId w:val="18"/>
        </w:numPr>
      </w:pPr>
      <w:r w:rsidRPr="00D65F2A">
        <w:t>liquid waste treatment facilities</w:t>
      </w:r>
    </w:p>
    <w:p w14:paraId="6360342E" w14:textId="65EC6D9E" w:rsidR="00C4042C" w:rsidRPr="00104C98" w:rsidRDefault="00C4042C" w:rsidP="00861CC4">
      <w:pPr>
        <w:pStyle w:val="BodyText"/>
        <w:numPr>
          <w:ilvl w:val="1"/>
          <w:numId w:val="18"/>
        </w:numPr>
      </w:pPr>
      <w:r w:rsidRPr="00D65F2A">
        <w:t>airborne effluent treatment facilities</w:t>
      </w:r>
    </w:p>
    <w:p w14:paraId="6360342F" w14:textId="3A3638D1" w:rsidR="00C4042C" w:rsidRPr="00104C98" w:rsidRDefault="00C4042C" w:rsidP="00861CC4">
      <w:pPr>
        <w:pStyle w:val="BodyText"/>
        <w:numPr>
          <w:ilvl w:val="1"/>
          <w:numId w:val="18"/>
        </w:numPr>
      </w:pPr>
      <w:r w:rsidRPr="00D65F2A">
        <w:t>criticality warning system</w:t>
      </w:r>
    </w:p>
    <w:p w14:paraId="63603431" w14:textId="2F95E531" w:rsidR="00C4042C" w:rsidRDefault="00C4042C" w:rsidP="00861CC4">
      <w:pPr>
        <w:pStyle w:val="BodyText"/>
        <w:numPr>
          <w:ilvl w:val="1"/>
          <w:numId w:val="18"/>
        </w:numPr>
      </w:pPr>
      <w:r w:rsidRPr="00D65F2A">
        <w:t>other areas deemed appropriate by a qualified inspector</w:t>
      </w:r>
      <w:r w:rsidR="00A86008" w:rsidRPr="00554802">
        <w:t xml:space="preserve"> or resident inspector, if applicable</w:t>
      </w:r>
      <w:bookmarkStart w:id="371" w:name="_Hlk80089811"/>
      <w:r w:rsidR="00554802" w:rsidRPr="00554802">
        <w:t>.</w:t>
      </w:r>
    </w:p>
    <w:bookmarkEnd w:id="371"/>
    <w:p w14:paraId="63603432" w14:textId="77777777" w:rsidR="00C4042C" w:rsidRPr="00104C98" w:rsidRDefault="00C4042C" w:rsidP="00861CC4">
      <w:pPr>
        <w:pStyle w:val="BodyText"/>
        <w:numPr>
          <w:ilvl w:val="0"/>
          <w:numId w:val="18"/>
        </w:numPr>
      </w:pPr>
      <w:r w:rsidRPr="00D65F2A">
        <w:t>Prior to the tour, discuss the requirements for personal industrial safety equipment with a qualified inspector</w:t>
      </w:r>
      <w:r w:rsidR="00A86008" w:rsidRPr="00104C98">
        <w:t xml:space="preserve"> or resident inspector, if applicable</w:t>
      </w:r>
      <w:r w:rsidRPr="00104C98">
        <w:t>.</w:t>
      </w:r>
    </w:p>
    <w:p w14:paraId="63603434" w14:textId="77777777" w:rsidR="00C4042C" w:rsidRPr="00104C98" w:rsidRDefault="00C4042C" w:rsidP="00861CC4">
      <w:pPr>
        <w:pStyle w:val="BodyText"/>
        <w:numPr>
          <w:ilvl w:val="0"/>
          <w:numId w:val="18"/>
        </w:numPr>
      </w:pPr>
      <w:r w:rsidRPr="00D65F2A">
        <w:t>Tour the facility with a qualified inspector</w:t>
      </w:r>
      <w:r w:rsidR="00A86008" w:rsidRPr="00104C98">
        <w:t xml:space="preserve"> or resident inspector, if applicable,</w:t>
      </w:r>
      <w:r w:rsidRPr="00104C98">
        <w:t xml:space="preserve"> and locate the major pieces of equipment and facility areas, including but not limited to those items described above.</w:t>
      </w:r>
    </w:p>
    <w:p w14:paraId="63603436" w14:textId="14040816" w:rsidR="00C4042C" w:rsidRPr="00104C98" w:rsidRDefault="00C4042C" w:rsidP="00861CC4">
      <w:pPr>
        <w:pStyle w:val="BodyText"/>
        <w:numPr>
          <w:ilvl w:val="0"/>
          <w:numId w:val="18"/>
        </w:numPr>
      </w:pPr>
      <w:r w:rsidRPr="00D65F2A">
        <w:t>Enter the RCA with a qualified inspector</w:t>
      </w:r>
      <w:r w:rsidR="00A86008" w:rsidRPr="00104C98">
        <w:t xml:space="preserve"> or resident inspector, if applicable,</w:t>
      </w:r>
      <w:r w:rsidRPr="00104C98">
        <w:t xml:space="preserve"> and tour the area to observe and/or discuss items such as: different radiological control postings, methods of designating areas that have additional radiological control requirements for entry, different radiological control clothing requirements for different areas, use of portal monitors and personal friskers, and personal monitoring dosimetry.</w:t>
      </w:r>
    </w:p>
    <w:p w14:paraId="63603438" w14:textId="77777777" w:rsidR="00C4042C" w:rsidRPr="00104C98" w:rsidRDefault="00C4042C" w:rsidP="00861CC4">
      <w:pPr>
        <w:pStyle w:val="BodyText"/>
        <w:numPr>
          <w:ilvl w:val="0"/>
          <w:numId w:val="18"/>
        </w:numPr>
      </w:pPr>
      <w:r w:rsidRPr="00D65F2A">
        <w:t>During the plant tour, discuss the proper security procedures for entering the areas discussed above, including the actions to take in the event a procedure error or violation of security rules is committed or observed.</w:t>
      </w:r>
    </w:p>
    <w:p w14:paraId="6360343A" w14:textId="77777777" w:rsidR="00C4042C" w:rsidRPr="00104C98" w:rsidRDefault="00C4042C" w:rsidP="00861CC4">
      <w:pPr>
        <w:pStyle w:val="BodyText"/>
        <w:numPr>
          <w:ilvl w:val="0"/>
          <w:numId w:val="18"/>
        </w:numPr>
      </w:pPr>
      <w:r w:rsidRPr="00D65F2A">
        <w:t>During the plant tour, discuss the proper response in the event an emergency is declared while in the facility.</w:t>
      </w:r>
    </w:p>
    <w:p w14:paraId="6360343C" w14:textId="77777777" w:rsidR="00C4042C" w:rsidRPr="00104C98" w:rsidRDefault="00C4042C" w:rsidP="00861CC4">
      <w:pPr>
        <w:pStyle w:val="BodyText"/>
        <w:numPr>
          <w:ilvl w:val="0"/>
          <w:numId w:val="18"/>
        </w:numPr>
      </w:pPr>
      <w:r w:rsidRPr="00D65F2A">
        <w:t>During the plant tour, discuss the proper response in the event of a radiological control event or anomaly.</w:t>
      </w:r>
    </w:p>
    <w:p w14:paraId="6360343E" w14:textId="63A0B5AC" w:rsidR="00777959" w:rsidRDefault="00C4042C" w:rsidP="00D16F78">
      <w:pPr>
        <w:pStyle w:val="JOURNALHeading2"/>
      </w:pPr>
      <w:r w:rsidRPr="00D65F2A">
        <w:t>DOCUMENTATION:</w:t>
      </w:r>
      <w:r w:rsidRPr="00D65F2A">
        <w:tab/>
        <w:t>Basic</w:t>
      </w:r>
      <w:r w:rsidRPr="00104C98">
        <w:t>-level Cer</w:t>
      </w:r>
      <w:r w:rsidR="007E6622" w:rsidRPr="00104C98">
        <w:t>tification Signature Card OJT-</w:t>
      </w:r>
      <w:r w:rsidRPr="00104C98">
        <w:t>1</w:t>
      </w:r>
    </w:p>
    <w:p w14:paraId="63603441" w14:textId="52B7D4DE" w:rsidR="00C4042C" w:rsidRPr="00104C98" w:rsidRDefault="00C4042C" w:rsidP="00C60326">
      <w:pPr>
        <w:pStyle w:val="JournalTOPIC"/>
      </w:pPr>
      <w:bookmarkStart w:id="372" w:name="_Toc167188757"/>
      <w:r w:rsidRPr="00104C98">
        <w:t>(OJT-</w:t>
      </w:r>
      <w:r w:rsidR="00876A4F" w:rsidRPr="00104C98">
        <w:t>2</w:t>
      </w:r>
      <w:r w:rsidRPr="00104C98">
        <w:t>) Licensee Performance Reviews (LPRs)</w:t>
      </w:r>
      <w:bookmarkEnd w:id="372"/>
    </w:p>
    <w:p w14:paraId="3EA172A4" w14:textId="77777777" w:rsidR="00D16F78" w:rsidRDefault="00C4042C" w:rsidP="0085043C">
      <w:pPr>
        <w:pStyle w:val="JOURNALHeading2"/>
      </w:pPr>
      <w:r w:rsidRPr="00D16F78">
        <w:t>PURPOSE:</w:t>
      </w:r>
    </w:p>
    <w:p w14:paraId="63603443" w14:textId="6595CB34" w:rsidR="00C4042C" w:rsidRPr="00104C98" w:rsidRDefault="00C4042C" w:rsidP="00C60326">
      <w:pPr>
        <w:pStyle w:val="BodyText"/>
      </w:pPr>
      <w:r w:rsidRPr="00D16F78">
        <w:t xml:space="preserve">The purpose of this activity is to: (1) </w:t>
      </w:r>
      <w:r w:rsidRPr="00104C98">
        <w:t>acquaint you with the various types of information discussed in the meetings that develop LPRs; (2) instruct you in the types of information provided in the LPR that are important to an inspector; and (3) inform you of the appropriate inspector protocols so that you will know when NRC participation is and is not appropriate.</w:t>
      </w:r>
    </w:p>
    <w:p w14:paraId="63603448" w14:textId="56863AA7" w:rsidR="00C4042C" w:rsidRPr="00104C98" w:rsidRDefault="00C4042C" w:rsidP="00481B32">
      <w:pPr>
        <w:pStyle w:val="JOURNALHeading2"/>
      </w:pPr>
      <w:r>
        <w:t>COMPETENCY</w:t>
      </w:r>
      <w:r w:rsidR="003D17A1">
        <w:t xml:space="preserve"> AREA:</w:t>
      </w:r>
      <w:r w:rsidRPr="00D16F78">
        <w:tab/>
        <w:t>INSPECTION</w:t>
      </w:r>
      <w:r w:rsidR="00481B32">
        <w:t xml:space="preserve"> </w:t>
      </w:r>
      <w:r w:rsidR="001F7CE2">
        <w:br/>
      </w:r>
      <w:r w:rsidRPr="00D16F78">
        <w:t>COMMUNICATION</w:t>
      </w:r>
      <w:r w:rsidR="00481B32">
        <w:t xml:space="preserve"> </w:t>
      </w:r>
      <w:r w:rsidR="001F7CE2">
        <w:br/>
      </w:r>
      <w:r w:rsidRPr="00D16F78">
        <w:t>SELF-MANAGEMENT</w:t>
      </w:r>
    </w:p>
    <w:p w14:paraId="6360344B" w14:textId="7999C949" w:rsidR="00C4042C" w:rsidRPr="00104C98" w:rsidRDefault="00C4042C" w:rsidP="0085043C">
      <w:pPr>
        <w:pStyle w:val="JOURNALHeading2"/>
      </w:pPr>
      <w:r w:rsidRPr="00D16F78">
        <w:t>LEVEL OF EFFORT:</w:t>
      </w:r>
      <w:r w:rsidRPr="00D16F78">
        <w:tab/>
        <w:t>2 hours</w:t>
      </w:r>
    </w:p>
    <w:p w14:paraId="6360344D" w14:textId="77777777" w:rsidR="00C4042C" w:rsidRPr="00104C98" w:rsidRDefault="00C4042C" w:rsidP="0085043C">
      <w:pPr>
        <w:pStyle w:val="JOURNALHeading2"/>
      </w:pPr>
      <w:r w:rsidRPr="00D16F78">
        <w:t>REFERENCES:</w:t>
      </w:r>
      <w:r w:rsidRPr="00D16F78">
        <w:tab/>
      </w:r>
      <w:r w:rsidRPr="00104C98">
        <w:t>None</w:t>
      </w:r>
    </w:p>
    <w:p w14:paraId="5F071F08" w14:textId="77777777" w:rsidR="00C110D3" w:rsidRDefault="00C4042C" w:rsidP="0085043C">
      <w:pPr>
        <w:pStyle w:val="JOURNALHeading2"/>
      </w:pPr>
      <w:r w:rsidRPr="00D16F78">
        <w:rPr>
          <w:bCs w:val="0"/>
        </w:rPr>
        <w:t>EVALUATION</w:t>
      </w:r>
      <w:r w:rsidR="00C110D3">
        <w:t xml:space="preserve"> </w:t>
      </w:r>
      <w:r w:rsidRPr="00D16F78">
        <w:rPr>
          <w:bCs w:val="0"/>
        </w:rPr>
        <w:t>CRITERIA:</w:t>
      </w:r>
    </w:p>
    <w:p w14:paraId="63603450" w14:textId="28FBCD7E" w:rsidR="00C4042C" w:rsidRPr="00104C98" w:rsidRDefault="00C4042C" w:rsidP="00C110D3">
      <w:pPr>
        <w:pStyle w:val="BodyText2"/>
      </w:pPr>
      <w:r w:rsidRPr="00D16F78">
        <w:t xml:space="preserve">Upon completion of this activity, you will be </w:t>
      </w:r>
      <w:r w:rsidRPr="00104C98">
        <w:t>asked to demonstrate your understanding of the NRC inspector’s role in the LPR development meeting, by successfully discussing the following:</w:t>
      </w:r>
    </w:p>
    <w:p w14:paraId="63603452" w14:textId="77777777" w:rsidR="00C4042C" w:rsidRPr="00104C98" w:rsidRDefault="00C4042C" w:rsidP="00CF1F54">
      <w:pPr>
        <w:pStyle w:val="ListBullet2"/>
      </w:pPr>
      <w:r w:rsidRPr="00D16F78">
        <w:t>Identify the types of information discussed in the LPR development meeting that are important to an inspector and discuss why the information is important.</w:t>
      </w:r>
    </w:p>
    <w:p w14:paraId="63603454" w14:textId="77777777" w:rsidR="00C4042C" w:rsidRPr="00104C98" w:rsidRDefault="00C4042C" w:rsidP="00CF1F54">
      <w:pPr>
        <w:pStyle w:val="ListBullet2"/>
      </w:pPr>
      <w:r w:rsidRPr="00D16F78">
        <w:t xml:space="preserve">Given specific examples, be able to discuss if it is </w:t>
      </w:r>
      <w:r w:rsidRPr="00104C98">
        <w:t>appropriate for an inspector to participate in the discussion at or about the LPR development meeting.</w:t>
      </w:r>
    </w:p>
    <w:p w14:paraId="083B87E9" w14:textId="74BA4BF7" w:rsidR="00C110D3" w:rsidRDefault="00C4042C" w:rsidP="0085043C">
      <w:pPr>
        <w:pStyle w:val="JOURNALHeading2"/>
      </w:pPr>
      <w:r w:rsidRPr="00D16F78">
        <w:t>TASKS:</w:t>
      </w:r>
    </w:p>
    <w:p w14:paraId="63603456" w14:textId="5F06C002" w:rsidR="00C4042C" w:rsidRPr="00104C98" w:rsidRDefault="00C4042C" w:rsidP="00CF1F54">
      <w:pPr>
        <w:pStyle w:val="ListBullet2"/>
      </w:pPr>
      <w:r w:rsidRPr="00D16F78">
        <w:t xml:space="preserve">Discuss with a qualified inspector the </w:t>
      </w:r>
      <w:r w:rsidRPr="00104C98">
        <w:t>types of information provided at the meeting or in a LPR meeting document that would be important to you and why that information is important.</w:t>
      </w:r>
    </w:p>
    <w:p w14:paraId="63603458" w14:textId="77777777" w:rsidR="00C4042C" w:rsidRPr="00104C98" w:rsidRDefault="00C4042C" w:rsidP="00CF1F54">
      <w:pPr>
        <w:pStyle w:val="ListBullet2"/>
      </w:pPr>
      <w:r w:rsidRPr="00D16F78">
        <w:t>Discuss with a qualified inspector the protocols of when an NRC inspector should and should not participate in the LPR development meeting.</w:t>
      </w:r>
    </w:p>
    <w:p w14:paraId="6360345A" w14:textId="3ED0DBFF" w:rsidR="00C4042C" w:rsidRPr="00104C98" w:rsidRDefault="00C4042C" w:rsidP="00CF1F54">
      <w:pPr>
        <w:pStyle w:val="ListBullet2"/>
      </w:pPr>
      <w:r w:rsidRPr="00D16F78">
        <w:t>Review the licensee’s overview organization chart and then either observe a</w:t>
      </w:r>
      <w:ins w:id="373" w:author="Author">
        <w:r w:rsidR="00231026" w:rsidRPr="3917C876">
          <w:t>n</w:t>
        </w:r>
      </w:ins>
      <w:r w:rsidRPr="3917C876">
        <w:t xml:space="preserve"> LPR meeting with a licensee</w:t>
      </w:r>
      <w:ins w:id="374" w:author="Author">
        <w:r w:rsidR="00231026" w:rsidRPr="3917C876">
          <w:t xml:space="preserve">/DFFI staff; </w:t>
        </w:r>
      </w:ins>
      <w:r w:rsidRPr="3917C876">
        <w:t>or review LPR meeting document</w:t>
      </w:r>
      <w:ins w:id="375" w:author="Author">
        <w:r w:rsidR="00231026" w:rsidRPr="3917C876">
          <w:t>ation</w:t>
        </w:r>
      </w:ins>
      <w:r w:rsidRPr="3917C876">
        <w:t xml:space="preserve"> with a qualified inspector.</w:t>
      </w:r>
    </w:p>
    <w:p w14:paraId="0AC0F708" w14:textId="42C3F908" w:rsidR="00BB1449" w:rsidRDefault="00C4042C" w:rsidP="00CF1F54">
      <w:pPr>
        <w:pStyle w:val="ListBullet2"/>
      </w:pPr>
      <w:r w:rsidRPr="00D16F78">
        <w:t xml:space="preserve">Meet with your supervisor or the person designated to be your resource for this activity and discuss the items </w:t>
      </w:r>
      <w:r w:rsidRPr="00104C98">
        <w:t>listed in the Evaluation Criteria section.</w:t>
      </w:r>
    </w:p>
    <w:p w14:paraId="6360345E" w14:textId="742B2161" w:rsidR="002A7DB7" w:rsidRDefault="00C4042C" w:rsidP="0085043C">
      <w:pPr>
        <w:pStyle w:val="JOURNALHeading2"/>
      </w:pPr>
      <w:r w:rsidRPr="00D16F78">
        <w:t>DOCUMENTATION:</w:t>
      </w:r>
      <w:r w:rsidRPr="00D16F78">
        <w:tab/>
        <w:t xml:space="preserve">Basic-Level Certification </w:t>
      </w:r>
      <w:r w:rsidR="00ED7B42" w:rsidRPr="00104C98">
        <w:t>Signature Card Item OJT-</w:t>
      </w:r>
      <w:r w:rsidR="00876A4F" w:rsidRPr="00104C98">
        <w:t>2</w:t>
      </w:r>
    </w:p>
    <w:p w14:paraId="63603462" w14:textId="1A6F6C9C" w:rsidR="00C4042C" w:rsidRPr="00104C98" w:rsidRDefault="00C4042C" w:rsidP="00375D0E">
      <w:pPr>
        <w:pStyle w:val="JournalTOPIC"/>
      </w:pPr>
      <w:bookmarkStart w:id="376" w:name="_Toc167188758"/>
      <w:r w:rsidRPr="00104C98">
        <w:t>(OJT-</w:t>
      </w:r>
      <w:r w:rsidR="00876A4F" w:rsidRPr="00104C98">
        <w:t>3</w:t>
      </w:r>
      <w:r w:rsidRPr="00104C98">
        <w:t>) Inspection Activities</w:t>
      </w:r>
      <w:bookmarkEnd w:id="376"/>
    </w:p>
    <w:p w14:paraId="67E746A1" w14:textId="77777777" w:rsidR="00375D0E" w:rsidRDefault="00C4042C" w:rsidP="00B35699">
      <w:pPr>
        <w:pStyle w:val="JOURNALHeading2"/>
      </w:pPr>
      <w:r w:rsidRPr="00375D0E">
        <w:t>PURPOSE:</w:t>
      </w:r>
    </w:p>
    <w:p w14:paraId="63603464" w14:textId="0A87DC90" w:rsidR="00C4042C" w:rsidRPr="00104C98" w:rsidRDefault="00C4042C" w:rsidP="00375D0E">
      <w:pPr>
        <w:pStyle w:val="BodyText"/>
      </w:pPr>
      <w:r w:rsidRPr="00375D0E">
        <w:t xml:space="preserve">The purpose of this activity is to </w:t>
      </w:r>
      <w:r w:rsidRPr="00104C98">
        <w:t>familiarize you with inspection tasks commonly performed by an inspector. This OJT will prepare you to independently plan and conduct the baseline inspection program as defined in the applicable IMC.</w:t>
      </w:r>
    </w:p>
    <w:p w14:paraId="6360346A" w14:textId="6965E836" w:rsidR="00C4042C" w:rsidRPr="00104C98" w:rsidRDefault="00C4042C" w:rsidP="00B35699">
      <w:pPr>
        <w:pStyle w:val="JOURNALHeading2"/>
      </w:pPr>
      <w:r>
        <w:t xml:space="preserve">COMPETENCY </w:t>
      </w:r>
      <w:r w:rsidR="003D17A1">
        <w:rPr>
          <w:bCs w:val="0"/>
        </w:rPr>
        <w:t>AREA:</w:t>
      </w:r>
      <w:r w:rsidRPr="00375D0E">
        <w:tab/>
        <w:t>INSPECTION</w:t>
      </w:r>
      <w:r w:rsidR="00A34036">
        <w:t xml:space="preserve"> </w:t>
      </w:r>
      <w:r w:rsidR="001F7CE2">
        <w:br/>
      </w:r>
      <w:r w:rsidRPr="00375D0E">
        <w:t>COMMUNICATION</w:t>
      </w:r>
      <w:r w:rsidR="00375D0E">
        <w:br/>
      </w:r>
      <w:r w:rsidRPr="00375D0E">
        <w:t>TEAMWORK</w:t>
      </w:r>
      <w:r w:rsidR="00A34036">
        <w:t xml:space="preserve"> </w:t>
      </w:r>
      <w:r w:rsidR="001F7CE2">
        <w:br/>
      </w:r>
      <w:r w:rsidRPr="00375D0E">
        <w:t>SELF-MANAGEMENT</w:t>
      </w:r>
    </w:p>
    <w:p w14:paraId="6360346E" w14:textId="07955783" w:rsidR="00C4042C" w:rsidRDefault="00C4042C" w:rsidP="00B35699">
      <w:pPr>
        <w:pStyle w:val="JOURNALHeading2"/>
      </w:pPr>
      <w:r w:rsidRPr="00375D0E">
        <w:t>LEVEL OF</w:t>
      </w:r>
      <w:r>
        <w:t xml:space="preserve"> </w:t>
      </w:r>
      <w:r w:rsidRPr="00375D0E">
        <w:t>EFFORT:</w:t>
      </w:r>
    </w:p>
    <w:p w14:paraId="655AC967" w14:textId="3E0D7CCF" w:rsidR="00432266" w:rsidRDefault="00432266" w:rsidP="00D70366">
      <w:pPr>
        <w:pStyle w:val="BoxBodytext3"/>
      </w:pPr>
      <w:r w:rsidRPr="00432266">
        <w:t>Note: 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14:paraId="7D8A7671" w14:textId="77777777" w:rsidR="00F00ECD" w:rsidRDefault="00C4042C" w:rsidP="00B35699">
      <w:pPr>
        <w:pStyle w:val="JOURNALHeading2"/>
      </w:pPr>
      <w:r w:rsidRPr="00375D0E">
        <w:t>REFERENCES:</w:t>
      </w:r>
    </w:p>
    <w:p w14:paraId="63603477" w14:textId="2A290D27" w:rsidR="00C4042C" w:rsidRPr="00104C98" w:rsidRDefault="00C4042C" w:rsidP="00CF1F54">
      <w:pPr>
        <w:pStyle w:val="ListBullet2"/>
      </w:pPr>
      <w:r w:rsidRPr="00375D0E">
        <w:t>IMC 0330, “Guidance for NRC Review of Licensee Draft Documents”</w:t>
      </w:r>
    </w:p>
    <w:p w14:paraId="63603479" w14:textId="77777777" w:rsidR="00C4042C" w:rsidRPr="00104C98" w:rsidRDefault="00C4042C" w:rsidP="00CF1F54">
      <w:pPr>
        <w:pStyle w:val="ListBullet2"/>
      </w:pPr>
      <w:r w:rsidRPr="00375D0E">
        <w:t xml:space="preserve">IMC 2600, “Fuel Cycle Facility Operational Safety and </w:t>
      </w:r>
      <w:r w:rsidRPr="00104C98">
        <w:t>Safeguards Inspection Program,” or equivalent, for planned inspection</w:t>
      </w:r>
    </w:p>
    <w:p w14:paraId="6360347B" w14:textId="77777777" w:rsidR="00C4042C" w:rsidRPr="00104C98" w:rsidRDefault="00C4042C" w:rsidP="00CF1F54">
      <w:pPr>
        <w:pStyle w:val="ListBullet2"/>
      </w:pPr>
      <w:r w:rsidRPr="00375D0E">
        <w:t>Inspection procedure(s) for planned inspection(s)</w:t>
      </w:r>
    </w:p>
    <w:p w14:paraId="6360347D" w14:textId="77777777" w:rsidR="00C4042C" w:rsidRPr="00104C98" w:rsidRDefault="00C4042C" w:rsidP="00CF1F54">
      <w:pPr>
        <w:pStyle w:val="ListBullet2"/>
      </w:pPr>
      <w:r w:rsidRPr="00375D0E">
        <w:t>License application or safety analysis report for activity to be inspected</w:t>
      </w:r>
    </w:p>
    <w:p w14:paraId="6360347F" w14:textId="77777777" w:rsidR="00C4042C" w:rsidRPr="00104C98" w:rsidRDefault="00C4042C" w:rsidP="00CF1F54">
      <w:pPr>
        <w:pStyle w:val="ListBullet2"/>
      </w:pPr>
      <w:r w:rsidRPr="00375D0E">
        <w:t xml:space="preserve">Regional Guidance or Office Guidance (if </w:t>
      </w:r>
      <w:r w:rsidRPr="00104C98">
        <w:t>applicable)</w:t>
      </w:r>
    </w:p>
    <w:p w14:paraId="4F0713DE" w14:textId="77777777" w:rsidR="00B35699" w:rsidRDefault="00C4042C" w:rsidP="00B35699">
      <w:pPr>
        <w:pStyle w:val="JOURNALHeading2"/>
      </w:pPr>
      <w:r w:rsidRPr="00375D0E">
        <w:rPr>
          <w:bCs w:val="0"/>
        </w:rPr>
        <w:t>EVALUATION</w:t>
      </w:r>
      <w:r w:rsidR="00F00ECD">
        <w:t xml:space="preserve"> </w:t>
      </w:r>
      <w:r w:rsidRPr="00375D0E">
        <w:rPr>
          <w:bCs w:val="0"/>
        </w:rPr>
        <w:t>CRITERIA</w:t>
      </w:r>
      <w:r w:rsidR="00B35699">
        <w:t>:</w:t>
      </w:r>
    </w:p>
    <w:p w14:paraId="63603482" w14:textId="5674845F" w:rsidR="00C4042C" w:rsidRPr="00104C98" w:rsidRDefault="00C4042C" w:rsidP="00B35699">
      <w:pPr>
        <w:pStyle w:val="BodyText2"/>
      </w:pPr>
      <w:r w:rsidRPr="00375D0E">
        <w:t xml:space="preserve">Upon </w:t>
      </w:r>
      <w:r w:rsidRPr="00104C98">
        <w:t>completion of this activity, you will be asked to demonstrate your understanding of the baseline inspection process by:</w:t>
      </w:r>
    </w:p>
    <w:p w14:paraId="63603484" w14:textId="77777777" w:rsidR="00C4042C" w:rsidRPr="00104C98" w:rsidRDefault="00C4042C" w:rsidP="00CF1F54">
      <w:pPr>
        <w:pStyle w:val="ListBullet2"/>
      </w:pPr>
      <w:r w:rsidRPr="00375D0E">
        <w:t>Describing the contents and purpose of the site-specific inspection plan.</w:t>
      </w:r>
    </w:p>
    <w:p w14:paraId="63603487" w14:textId="20360FFA" w:rsidR="00C4042C" w:rsidRPr="00DB4AB9" w:rsidRDefault="00C4042C" w:rsidP="00CF1F54">
      <w:pPr>
        <w:pStyle w:val="ListBullet2"/>
      </w:pPr>
      <w:r w:rsidRPr="00DB4AB9">
        <w:t>Describing the purpose of the inspection planning</w:t>
      </w:r>
      <w:ins w:id="377" w:author="Author">
        <w:r w:rsidR="00CA12A8" w:rsidRPr="00DB4AB9">
          <w:t xml:space="preserve">; </w:t>
        </w:r>
        <w:r w:rsidR="00E51955" w:rsidRPr="00DB4AB9">
          <w:t>communications with licensee regulatory staff (emails/phone calls), and full utilization/access of the licensee’s</w:t>
        </w:r>
      </w:ins>
      <w:r w:rsidR="00381754">
        <w:t xml:space="preserve"> </w:t>
      </w:r>
      <w:ins w:id="378" w:author="Author">
        <w:r w:rsidR="00E51955" w:rsidRPr="00DB4AB9">
          <w:t xml:space="preserve">e-libraries for licensee document access. Most </w:t>
        </w:r>
        <w:r w:rsidR="00CA12A8" w:rsidRPr="00DB4AB9">
          <w:t>licensees</w:t>
        </w:r>
        <w:r w:rsidR="00E51955" w:rsidRPr="00DB4AB9">
          <w:t xml:space="preserve"> have implemented e-libraries.</w:t>
        </w:r>
      </w:ins>
    </w:p>
    <w:p w14:paraId="63603488" w14:textId="54D4B1B3" w:rsidR="00C4042C" w:rsidRPr="00104C98" w:rsidRDefault="00C4042C" w:rsidP="00CF1F54">
      <w:pPr>
        <w:pStyle w:val="ListBullet2"/>
      </w:pPr>
      <w:r w:rsidRPr="00375D0E">
        <w:t xml:space="preserve">Providing your supervisor </w:t>
      </w:r>
      <w:r w:rsidR="00C25151" w:rsidRPr="00104C98">
        <w:t xml:space="preserve">or the person designated as a resource </w:t>
      </w:r>
      <w:r w:rsidRPr="00104C98">
        <w:t>with a specific inspection plan that you have prepared. Describe the purpose and contents of a specific inspection plan.</w:t>
      </w:r>
    </w:p>
    <w:p w14:paraId="6360348A" w14:textId="77777777" w:rsidR="00C4042C" w:rsidRPr="00104C98" w:rsidRDefault="00C4042C" w:rsidP="00CF1F54">
      <w:pPr>
        <w:pStyle w:val="ListBullet2"/>
      </w:pPr>
      <w:r w:rsidRPr="00375D0E">
        <w:t>Discussing the documents to be reviewed including their content and purpose prior to an inspection.</w:t>
      </w:r>
    </w:p>
    <w:p w14:paraId="6360348C" w14:textId="4D2E6B6A" w:rsidR="00C4042C" w:rsidRPr="00104C98" w:rsidRDefault="00C4042C" w:rsidP="00CF1F54">
      <w:pPr>
        <w:pStyle w:val="ListBullet2"/>
      </w:pPr>
      <w:r w:rsidRPr="00375D0E">
        <w:t>Describing the contents and purpose of the part of the entrance meeting you conducted.</w:t>
      </w:r>
    </w:p>
    <w:p w14:paraId="6360348E" w14:textId="77777777" w:rsidR="00C4042C" w:rsidRPr="00104C98" w:rsidRDefault="00C4042C" w:rsidP="00CF1F54">
      <w:pPr>
        <w:pStyle w:val="ListBullet2"/>
      </w:pPr>
      <w:r w:rsidRPr="00375D0E">
        <w:t>Describing the activities you accomplished during the inspection(s) and their purpose.</w:t>
      </w:r>
    </w:p>
    <w:p w14:paraId="63603490" w14:textId="77777777" w:rsidR="00C4042C" w:rsidRPr="00104C98" w:rsidRDefault="00C4042C" w:rsidP="00CF1F54">
      <w:pPr>
        <w:pStyle w:val="ListBullet2"/>
      </w:pPr>
      <w:r w:rsidRPr="00375D0E">
        <w:t>Describing the purpose of the management brief and the exit pre-brief of licensee management in which you participated.</w:t>
      </w:r>
    </w:p>
    <w:p w14:paraId="63603492" w14:textId="08DB91E9" w:rsidR="00C4042C" w:rsidRPr="00104C98" w:rsidRDefault="00C4042C" w:rsidP="00CF1F54">
      <w:pPr>
        <w:pStyle w:val="ListBullet2"/>
      </w:pPr>
      <w:r w:rsidRPr="00375D0E">
        <w:t>Describing the contents and purpose of the part of the exit meeting you conducted.</w:t>
      </w:r>
    </w:p>
    <w:p w14:paraId="165F2ED0" w14:textId="302CB7AA" w:rsidR="00B35699" w:rsidRDefault="00C4042C" w:rsidP="00B35699">
      <w:pPr>
        <w:pStyle w:val="JOURNALHeading2"/>
      </w:pPr>
      <w:r w:rsidRPr="00375D0E">
        <w:t>TASKS:</w:t>
      </w:r>
    </w:p>
    <w:p w14:paraId="63603494" w14:textId="09F9254C" w:rsidR="00C4042C" w:rsidRPr="00104C98" w:rsidRDefault="00C4042C" w:rsidP="00861CC4">
      <w:pPr>
        <w:pStyle w:val="BodyText"/>
        <w:numPr>
          <w:ilvl w:val="0"/>
          <w:numId w:val="19"/>
        </w:numPr>
      </w:pPr>
      <w:r w:rsidRPr="00375D0E">
        <w:t xml:space="preserve">Review the annual or applicable </w:t>
      </w:r>
      <w:ins w:id="379" w:author="Author">
        <w:r w:rsidR="00231026" w:rsidRPr="00104C98">
          <w:t>site-specific</w:t>
        </w:r>
      </w:ins>
      <w:r w:rsidRPr="00104C98">
        <w:t xml:space="preserve"> inspection plan to understand where your inspection effort fits into </w:t>
      </w:r>
      <w:ins w:id="380" w:author="Author">
        <w:r w:rsidR="00FB5BC7" w:rsidRPr="00104C98">
          <w:t>the plan</w:t>
        </w:r>
      </w:ins>
      <w:r w:rsidRPr="00104C98">
        <w:t>.</w:t>
      </w:r>
    </w:p>
    <w:p w14:paraId="63603496" w14:textId="53F7A64F" w:rsidR="00C4042C" w:rsidRPr="00104C98" w:rsidRDefault="00C4042C" w:rsidP="00861CC4">
      <w:pPr>
        <w:pStyle w:val="BodyText"/>
        <w:numPr>
          <w:ilvl w:val="0"/>
          <w:numId w:val="19"/>
        </w:numPr>
      </w:pPr>
      <w:r w:rsidRPr="00375D0E">
        <w:t>Participate in a</w:t>
      </w:r>
      <w:r w:rsidR="0028085C" w:rsidRPr="00104C98">
        <w:t>n</w:t>
      </w:r>
      <w:r w:rsidRPr="00104C98">
        <w:t xml:space="preserve"> inspection planning call to the licensee.</w:t>
      </w:r>
    </w:p>
    <w:p w14:paraId="63603498" w14:textId="5EB40428" w:rsidR="00C4042C" w:rsidRPr="00104C98" w:rsidRDefault="00C4042C" w:rsidP="00861CC4">
      <w:pPr>
        <w:pStyle w:val="BodyText"/>
        <w:numPr>
          <w:ilvl w:val="0"/>
          <w:numId w:val="19"/>
        </w:numPr>
      </w:pPr>
      <w:r w:rsidRPr="00375D0E">
        <w:t>Participate in developing the inspection specific plan.</w:t>
      </w:r>
    </w:p>
    <w:p w14:paraId="54772498" w14:textId="77777777" w:rsidR="001D4B60" w:rsidRDefault="00C4042C" w:rsidP="00861CC4">
      <w:pPr>
        <w:pStyle w:val="BodyText"/>
        <w:numPr>
          <w:ilvl w:val="0"/>
          <w:numId w:val="19"/>
        </w:numPr>
      </w:pPr>
      <w:r w:rsidRPr="00375D0E">
        <w:t>Review the following documents to understand how they provide background information, current issues, areas for emphasis, and support for the inspection effort you plan to accomplish:</w:t>
      </w:r>
    </w:p>
    <w:p w14:paraId="6360349B" w14:textId="5F978FDE" w:rsidR="00C4042C" w:rsidRPr="00104C98" w:rsidRDefault="00C4042C" w:rsidP="00861CC4">
      <w:pPr>
        <w:pStyle w:val="BodyText"/>
        <w:numPr>
          <w:ilvl w:val="1"/>
          <w:numId w:val="19"/>
        </w:numPr>
      </w:pPr>
      <w:r w:rsidRPr="00375D0E">
        <w:t>Previous inspection reports.</w:t>
      </w:r>
    </w:p>
    <w:p w14:paraId="6360349D" w14:textId="387A70DD" w:rsidR="00C4042C" w:rsidRPr="00104C98" w:rsidRDefault="00C4042C" w:rsidP="00861CC4">
      <w:pPr>
        <w:pStyle w:val="BodyText"/>
        <w:numPr>
          <w:ilvl w:val="1"/>
          <w:numId w:val="19"/>
        </w:numPr>
      </w:pPr>
      <w:r w:rsidRPr="00375D0E">
        <w:t>Appropriate licensee documents</w:t>
      </w:r>
    </w:p>
    <w:p w14:paraId="6360349E" w14:textId="2139641C" w:rsidR="00C4042C" w:rsidRPr="00375D0E" w:rsidRDefault="00C4042C" w:rsidP="00861CC4">
      <w:pPr>
        <w:pStyle w:val="BodyText"/>
        <w:numPr>
          <w:ilvl w:val="1"/>
          <w:numId w:val="19"/>
        </w:numPr>
      </w:pPr>
      <w:r w:rsidRPr="00375D0E">
        <w:t>Applicable IPs</w:t>
      </w:r>
    </w:p>
    <w:p w14:paraId="6360349F" w14:textId="0A3DE81A" w:rsidR="00C4042C" w:rsidRPr="00104C98" w:rsidRDefault="00C4042C" w:rsidP="00861CC4">
      <w:pPr>
        <w:pStyle w:val="BodyText"/>
        <w:numPr>
          <w:ilvl w:val="1"/>
          <w:numId w:val="19"/>
        </w:numPr>
      </w:pPr>
      <w:r w:rsidRPr="00375D0E">
        <w:t xml:space="preserve">Other applicable documents, i.e., </w:t>
      </w:r>
      <w:r w:rsidRPr="00104C98">
        <w:t>Licensee Event Reports, Information Notices, Bulletins, etc.</w:t>
      </w:r>
    </w:p>
    <w:p w14:paraId="636034A1" w14:textId="09A68382" w:rsidR="00C4042C" w:rsidRPr="00104C98" w:rsidRDefault="00C4042C" w:rsidP="00861CC4">
      <w:pPr>
        <w:pStyle w:val="BodyText"/>
        <w:numPr>
          <w:ilvl w:val="0"/>
          <w:numId w:val="19"/>
        </w:numPr>
      </w:pPr>
      <w:r w:rsidRPr="00375D0E">
        <w:t>Observe an entrance meeting.</w:t>
      </w:r>
    </w:p>
    <w:p w14:paraId="636034A3" w14:textId="540FBC1C" w:rsidR="00C4042C" w:rsidRPr="00104C98" w:rsidRDefault="00C4042C" w:rsidP="00861CC4">
      <w:pPr>
        <w:pStyle w:val="BodyText"/>
        <w:numPr>
          <w:ilvl w:val="0"/>
          <w:numId w:val="19"/>
        </w:numPr>
      </w:pPr>
      <w:r w:rsidRPr="00375D0E">
        <w:t>Observe the activities performed by a qualified inspector during the completion of the planned inspection by:</w:t>
      </w:r>
    </w:p>
    <w:p w14:paraId="636034A4" w14:textId="7AB06C9D" w:rsidR="00C4042C" w:rsidRPr="00104C98" w:rsidRDefault="00C4042C" w:rsidP="00861CC4">
      <w:pPr>
        <w:pStyle w:val="BodyText"/>
        <w:numPr>
          <w:ilvl w:val="1"/>
          <w:numId w:val="19"/>
        </w:numPr>
      </w:pPr>
      <w:r w:rsidRPr="00375D0E">
        <w:t>Observing implementation of inspection procedures</w:t>
      </w:r>
    </w:p>
    <w:p w14:paraId="636034A5" w14:textId="5D43B932" w:rsidR="00C4042C" w:rsidRPr="00104C98" w:rsidRDefault="00C4042C" w:rsidP="00861CC4">
      <w:pPr>
        <w:pStyle w:val="BodyText"/>
        <w:numPr>
          <w:ilvl w:val="1"/>
          <w:numId w:val="19"/>
        </w:numPr>
      </w:pPr>
      <w:r w:rsidRPr="00375D0E">
        <w:t xml:space="preserve">Observing interviews / </w:t>
      </w:r>
      <w:r w:rsidRPr="00104C98">
        <w:t>discussion with facility personnel</w:t>
      </w:r>
    </w:p>
    <w:p w14:paraId="636034A6" w14:textId="0A249E3D" w:rsidR="00C4042C" w:rsidRPr="00104C98" w:rsidRDefault="00C4042C" w:rsidP="00861CC4">
      <w:pPr>
        <w:pStyle w:val="BodyText"/>
        <w:numPr>
          <w:ilvl w:val="1"/>
          <w:numId w:val="19"/>
        </w:numPr>
      </w:pPr>
      <w:r w:rsidRPr="00375D0E">
        <w:t>Observing facility work activities</w:t>
      </w:r>
    </w:p>
    <w:p w14:paraId="636034A7" w14:textId="39D7534A" w:rsidR="00C4042C" w:rsidRPr="00104C98" w:rsidRDefault="00C4042C" w:rsidP="00861CC4">
      <w:pPr>
        <w:pStyle w:val="BodyText"/>
        <w:numPr>
          <w:ilvl w:val="1"/>
          <w:numId w:val="19"/>
        </w:numPr>
      </w:pPr>
      <w:r w:rsidRPr="00375D0E">
        <w:t>Reviewing documentation and records</w:t>
      </w:r>
    </w:p>
    <w:p w14:paraId="636034A8" w14:textId="14A32284" w:rsidR="00C4042C" w:rsidRPr="00104C98" w:rsidRDefault="00C4042C" w:rsidP="00861CC4">
      <w:pPr>
        <w:pStyle w:val="BodyText"/>
        <w:numPr>
          <w:ilvl w:val="1"/>
          <w:numId w:val="19"/>
        </w:numPr>
      </w:pPr>
      <w:r w:rsidRPr="00375D0E">
        <w:t>Discussing inspection results with the lead inspector</w:t>
      </w:r>
    </w:p>
    <w:p w14:paraId="6C3A3AAA" w14:textId="516FD341" w:rsidR="009058BD" w:rsidRDefault="00C4042C" w:rsidP="00861CC4">
      <w:pPr>
        <w:pStyle w:val="BodyText"/>
        <w:numPr>
          <w:ilvl w:val="0"/>
          <w:numId w:val="19"/>
        </w:numPr>
      </w:pPr>
      <w:r w:rsidRPr="00375D0E">
        <w:t>Observe briefing of NRC management.</w:t>
      </w:r>
    </w:p>
    <w:p w14:paraId="636034AB" w14:textId="4A085262" w:rsidR="00C4042C" w:rsidRPr="00104C98" w:rsidRDefault="00C4042C" w:rsidP="00861CC4">
      <w:pPr>
        <w:pStyle w:val="BodyText"/>
        <w:numPr>
          <w:ilvl w:val="0"/>
          <w:numId w:val="19"/>
        </w:numPr>
      </w:pPr>
      <w:r w:rsidRPr="00375D0E">
        <w:t xml:space="preserve">Observe an exit pre-brief of </w:t>
      </w:r>
      <w:r w:rsidRPr="00104C98">
        <w:t>licensee management.</w:t>
      </w:r>
    </w:p>
    <w:p w14:paraId="636034AD" w14:textId="3C4D576A" w:rsidR="00C4042C" w:rsidRPr="00104C98" w:rsidRDefault="00C4042C" w:rsidP="00861CC4">
      <w:pPr>
        <w:pStyle w:val="BodyText"/>
        <w:numPr>
          <w:ilvl w:val="0"/>
          <w:numId w:val="19"/>
        </w:numPr>
      </w:pPr>
      <w:r w:rsidRPr="00375D0E">
        <w:t>Observe an exit meeting.</w:t>
      </w:r>
    </w:p>
    <w:p w14:paraId="636034AF" w14:textId="6A79474C" w:rsidR="00C4042C" w:rsidRPr="00104C98" w:rsidRDefault="00C4042C" w:rsidP="00861CC4">
      <w:pPr>
        <w:pStyle w:val="BodyText"/>
        <w:numPr>
          <w:ilvl w:val="0"/>
          <w:numId w:val="19"/>
        </w:numPr>
      </w:pPr>
      <w:r w:rsidRPr="00375D0E">
        <w:t>Participate as an active member in an inspection by:</w:t>
      </w:r>
    </w:p>
    <w:p w14:paraId="636034B0" w14:textId="100869CE" w:rsidR="00C4042C" w:rsidRPr="00104C98" w:rsidRDefault="00C4042C" w:rsidP="00861CC4">
      <w:pPr>
        <w:pStyle w:val="BodyText"/>
        <w:numPr>
          <w:ilvl w:val="1"/>
          <w:numId w:val="19"/>
        </w:numPr>
      </w:pPr>
      <w:r w:rsidRPr="00375D0E">
        <w:t>Drafting a portion of the inspection specific plan.</w:t>
      </w:r>
    </w:p>
    <w:p w14:paraId="636034B1" w14:textId="2DCFBFB5" w:rsidR="00C4042C" w:rsidRPr="00104C98" w:rsidRDefault="00C4042C" w:rsidP="00861CC4">
      <w:pPr>
        <w:pStyle w:val="BodyText"/>
        <w:numPr>
          <w:ilvl w:val="1"/>
          <w:numId w:val="19"/>
        </w:numPr>
      </w:pPr>
      <w:r w:rsidRPr="00375D0E">
        <w:t>Conducting activities described in item 6 above, as appropriate.</w:t>
      </w:r>
    </w:p>
    <w:p w14:paraId="636034B2" w14:textId="15FA3B41" w:rsidR="00C4042C" w:rsidRPr="00104C98" w:rsidRDefault="00C4042C" w:rsidP="00861CC4">
      <w:pPr>
        <w:pStyle w:val="BodyText"/>
        <w:numPr>
          <w:ilvl w:val="1"/>
          <w:numId w:val="19"/>
        </w:numPr>
      </w:pPr>
      <w:r w:rsidRPr="00375D0E">
        <w:t>As deemed appropriate by your supervisor, conducting a portion of:</w:t>
      </w:r>
    </w:p>
    <w:p w14:paraId="636034B3" w14:textId="2E4847C0" w:rsidR="00C4042C" w:rsidRPr="00104C98" w:rsidRDefault="00C7645A" w:rsidP="00861CC4">
      <w:pPr>
        <w:pStyle w:val="BodyText"/>
        <w:numPr>
          <w:ilvl w:val="2"/>
          <w:numId w:val="19"/>
        </w:numPr>
      </w:pPr>
      <w:r>
        <w:t>T</w:t>
      </w:r>
      <w:r w:rsidR="007E6622" w:rsidRPr="00375D0E">
        <w:t>he entrance meeting</w:t>
      </w:r>
    </w:p>
    <w:p w14:paraId="636034B4" w14:textId="0DAD365B" w:rsidR="00C4042C" w:rsidRPr="00104C98" w:rsidRDefault="00C7645A" w:rsidP="00861CC4">
      <w:pPr>
        <w:pStyle w:val="BodyText"/>
        <w:numPr>
          <w:ilvl w:val="2"/>
          <w:numId w:val="19"/>
        </w:numPr>
      </w:pPr>
      <w:r>
        <w:t>T</w:t>
      </w:r>
      <w:r w:rsidR="007E6622" w:rsidRPr="00375D0E">
        <w:t>he briefing of NRC management</w:t>
      </w:r>
    </w:p>
    <w:p w14:paraId="636034B5" w14:textId="4A4D4B9D" w:rsidR="00C4042C" w:rsidRPr="00104C98" w:rsidRDefault="00C7645A" w:rsidP="00861CC4">
      <w:pPr>
        <w:pStyle w:val="BodyText"/>
        <w:numPr>
          <w:ilvl w:val="2"/>
          <w:numId w:val="19"/>
        </w:numPr>
      </w:pPr>
      <w:r>
        <w:t>T</w:t>
      </w:r>
      <w:r w:rsidR="00C4042C" w:rsidRPr="00375D0E">
        <w:t>he pre-brief of licensee management</w:t>
      </w:r>
    </w:p>
    <w:p w14:paraId="636034B6" w14:textId="5FBDEBDE" w:rsidR="00C4042C" w:rsidRPr="00104C98" w:rsidRDefault="00C7645A" w:rsidP="00861CC4">
      <w:pPr>
        <w:pStyle w:val="BodyText"/>
        <w:numPr>
          <w:ilvl w:val="2"/>
          <w:numId w:val="19"/>
        </w:numPr>
      </w:pPr>
      <w:r>
        <w:t>T</w:t>
      </w:r>
      <w:r w:rsidR="00C4042C" w:rsidRPr="00375D0E">
        <w:t>he exit meeting</w:t>
      </w:r>
    </w:p>
    <w:p w14:paraId="636034B8" w14:textId="3BBFDE71" w:rsidR="00C4042C" w:rsidRPr="00104C98" w:rsidRDefault="00C4042C" w:rsidP="00861CC4">
      <w:pPr>
        <w:pStyle w:val="BodyText"/>
        <w:numPr>
          <w:ilvl w:val="0"/>
          <w:numId w:val="19"/>
        </w:numPr>
      </w:pPr>
      <w:r w:rsidRPr="00375D0E">
        <w:t xml:space="preserve">Meet with your supervisor or the person designated to be your resource for this activity and </w:t>
      </w:r>
      <w:r w:rsidRPr="00104C98">
        <w:t>discuss the items listed in the Evaluation Criteria section.</w:t>
      </w:r>
    </w:p>
    <w:p w14:paraId="636034BA" w14:textId="33B790F1" w:rsidR="00D51EBC" w:rsidRDefault="00C4042C" w:rsidP="00B35699">
      <w:pPr>
        <w:pStyle w:val="JOURNALHeading2"/>
        <w:rPr>
          <w:ins w:id="381" w:author="Author"/>
        </w:rPr>
      </w:pPr>
      <w:r w:rsidRPr="00375D0E">
        <w:t>DOCUMENTATION:</w:t>
      </w:r>
      <w:r w:rsidR="000625B0" w:rsidRPr="00375D0E">
        <w:tab/>
      </w:r>
      <w:r w:rsidRPr="00375D0E">
        <w:t>Basic</w:t>
      </w:r>
      <w:r w:rsidRPr="00104C98">
        <w:t>-Level Qualification Signature Card Item OJT-</w:t>
      </w:r>
      <w:r w:rsidR="00876A4F" w:rsidRPr="00104C98">
        <w:t>3</w:t>
      </w:r>
    </w:p>
    <w:p w14:paraId="636034BD" w14:textId="3738CD15" w:rsidR="00C4042C" w:rsidRPr="00104C98" w:rsidRDefault="00C4042C" w:rsidP="000531C0">
      <w:pPr>
        <w:pStyle w:val="JournalTOPIC"/>
      </w:pPr>
      <w:bookmarkStart w:id="382" w:name="_Toc167188759"/>
      <w:r w:rsidRPr="00104C98">
        <w:t>(OJT-</w:t>
      </w:r>
      <w:r w:rsidR="00876A4F" w:rsidRPr="00104C98">
        <w:t>4</w:t>
      </w:r>
      <w:r w:rsidRPr="00104C98">
        <w:t>) Documenting Inspection Findings</w:t>
      </w:r>
      <w:bookmarkEnd w:id="382"/>
    </w:p>
    <w:p w14:paraId="4EAE5A5D" w14:textId="77777777" w:rsidR="000531C0" w:rsidRPr="000531C0" w:rsidRDefault="00C4042C" w:rsidP="00270541">
      <w:pPr>
        <w:pStyle w:val="JOURNALHeading2"/>
        <w:rPr>
          <w:bCs w:val="0"/>
        </w:rPr>
      </w:pPr>
      <w:r w:rsidRPr="000531C0">
        <w:t>PURPOSE:</w:t>
      </w:r>
    </w:p>
    <w:p w14:paraId="636034BF" w14:textId="36837C3B" w:rsidR="00C4042C" w:rsidRPr="00104C98" w:rsidRDefault="00C4042C" w:rsidP="000531C0">
      <w:pPr>
        <w:pStyle w:val="BodyText"/>
      </w:pPr>
      <w:r w:rsidRPr="000531C0">
        <w:t xml:space="preserve">The purpose of this activity is to give guidance on content, </w:t>
      </w:r>
      <w:r w:rsidRPr="7B8A1907">
        <w:t>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longer</w:t>
      </w:r>
      <w:ins w:id="383" w:author="Author">
        <w:r w:rsidRPr="7B8A1907">
          <w:t xml:space="preserve"> </w:t>
        </w:r>
      </w:ins>
      <w:r w:rsidRPr="7B8A1907">
        <w:t>term, broad assessments of licensee performance.</w:t>
      </w:r>
    </w:p>
    <w:p w14:paraId="636034C6" w14:textId="61C2F59B" w:rsidR="00C4042C" w:rsidRPr="00104C98" w:rsidRDefault="00C4042C" w:rsidP="00270541">
      <w:pPr>
        <w:pStyle w:val="JOURNALHeading2"/>
      </w:pPr>
      <w:r>
        <w:t xml:space="preserve">COMPETENCY </w:t>
      </w:r>
      <w:r w:rsidR="003D17A1">
        <w:rPr>
          <w:bCs w:val="0"/>
        </w:rPr>
        <w:t>AREA:</w:t>
      </w:r>
      <w:r w:rsidRPr="000531C0">
        <w:tab/>
        <w:t>FUNDAMENTAL PLANT DESIGN AND OPERATION</w:t>
      </w:r>
      <w:r w:rsidR="000531C0">
        <w:br/>
      </w:r>
      <w:r w:rsidRPr="000531C0">
        <w:t>INSPECTION</w:t>
      </w:r>
      <w:r w:rsidR="00A34036">
        <w:t xml:space="preserve"> </w:t>
      </w:r>
      <w:r w:rsidR="001F7CE2">
        <w:br/>
      </w:r>
      <w:r w:rsidRPr="000531C0">
        <w:t>COMMUNICATION</w:t>
      </w:r>
      <w:r w:rsidR="00A34036">
        <w:t xml:space="preserve"> </w:t>
      </w:r>
      <w:r w:rsidR="001F7CE2">
        <w:br/>
      </w:r>
      <w:r w:rsidRPr="000531C0">
        <w:t>TEAMWORK</w:t>
      </w:r>
      <w:r w:rsidR="000531C0">
        <w:br/>
      </w:r>
      <w:r w:rsidRPr="000531C0">
        <w:t>ASSESSMENT AND ENFORCEMENT</w:t>
      </w:r>
    </w:p>
    <w:p w14:paraId="636034C9" w14:textId="2B9AC2A6" w:rsidR="00C4042C" w:rsidRPr="00104C98" w:rsidRDefault="00C4042C" w:rsidP="00270541">
      <w:pPr>
        <w:pStyle w:val="JOURNALHeading2"/>
        <w:rPr>
          <w:b/>
          <w:bCs w:val="0"/>
        </w:rPr>
      </w:pPr>
      <w:r w:rsidRPr="000531C0">
        <w:t>LEVEL OF EFFORT:</w:t>
      </w:r>
      <w:r w:rsidRPr="000531C0">
        <w:tab/>
        <w:t>40 hours</w:t>
      </w:r>
    </w:p>
    <w:p w14:paraId="5B59DD1F" w14:textId="77777777" w:rsidR="000531C0" w:rsidRDefault="00C4042C" w:rsidP="00270541">
      <w:pPr>
        <w:pStyle w:val="JOURNALHeading2"/>
      </w:pPr>
      <w:r w:rsidRPr="000531C0">
        <w:t>REFERENCES:</w:t>
      </w:r>
    </w:p>
    <w:p w14:paraId="636034CB" w14:textId="1C8E279F" w:rsidR="00C4042C" w:rsidRPr="00104C98" w:rsidRDefault="00C4042C" w:rsidP="00CF1F54">
      <w:pPr>
        <w:pStyle w:val="ListBullet2"/>
      </w:pPr>
      <w:r w:rsidRPr="000531C0">
        <w:t xml:space="preserve">IMC </w:t>
      </w:r>
      <w:r w:rsidRPr="00104C98">
        <w:t>0330, “Guidance for NRC Review of Licensee Draft Documents”</w:t>
      </w:r>
    </w:p>
    <w:p w14:paraId="636034CD" w14:textId="77777777" w:rsidR="00C4042C" w:rsidRPr="00104C98" w:rsidRDefault="00C4042C" w:rsidP="00CF1F54">
      <w:pPr>
        <w:pStyle w:val="ListBullet2"/>
      </w:pPr>
      <w:r w:rsidRPr="000531C0">
        <w:t>IMC 0616, “Fuel Cycle Safety and Safeguards Inspection Reports”</w:t>
      </w:r>
    </w:p>
    <w:p w14:paraId="636034CF" w14:textId="4A9E44F0" w:rsidR="00C4042C" w:rsidRDefault="00C4042C" w:rsidP="00CF1F54">
      <w:pPr>
        <w:pStyle w:val="ListBullet2"/>
        <w:rPr>
          <w:ins w:id="384" w:author="Author"/>
        </w:rPr>
      </w:pPr>
      <w:r w:rsidRPr="000531C0">
        <w:t xml:space="preserve">IMC </w:t>
      </w:r>
      <w:r w:rsidRPr="00104C98">
        <w:t>0620, “Inspection Documents and Records”</w:t>
      </w:r>
    </w:p>
    <w:p w14:paraId="34C78C25" w14:textId="34DFC684" w:rsidR="00DE5104" w:rsidRPr="00104C98" w:rsidRDefault="474A6779" w:rsidP="00CF1F54">
      <w:pPr>
        <w:pStyle w:val="ListBullet2"/>
      </w:pPr>
      <w:ins w:id="385" w:author="Author">
        <w:r>
          <w:t xml:space="preserve">DFFI RPS How </w:t>
        </w:r>
        <w:r w:rsidR="49BBEF46">
          <w:t>to</w:t>
        </w:r>
        <w:r>
          <w:t xml:space="preserve"> Guide</w:t>
        </w:r>
      </w:ins>
    </w:p>
    <w:p w14:paraId="636034D1" w14:textId="77777777" w:rsidR="00C4042C" w:rsidRPr="00104C98" w:rsidRDefault="3A2FB257" w:rsidP="00CF1F54">
      <w:pPr>
        <w:pStyle w:val="ListBullet2"/>
      </w:pPr>
      <w:r>
        <w:t>Regional Guidance or Office Guidance (if applicable)</w:t>
      </w:r>
    </w:p>
    <w:p w14:paraId="636034D3" w14:textId="77777777" w:rsidR="00C4042C" w:rsidRPr="00104C98" w:rsidRDefault="3A2FB257" w:rsidP="00CF1F54">
      <w:pPr>
        <w:pStyle w:val="ListBullet2"/>
      </w:pPr>
      <w:r>
        <w:t>Enforcement Policy (Refer to the NRC internal website)</w:t>
      </w:r>
    </w:p>
    <w:p w14:paraId="2F034265" w14:textId="77777777" w:rsidR="000531C0" w:rsidRDefault="00C4042C" w:rsidP="00270541">
      <w:pPr>
        <w:pStyle w:val="JOURNALHeading2"/>
      </w:pPr>
      <w:r w:rsidRPr="000531C0">
        <w:rPr>
          <w:bCs w:val="0"/>
        </w:rPr>
        <w:t>EVALUATION</w:t>
      </w:r>
      <w:r w:rsidR="000531C0">
        <w:t xml:space="preserve"> </w:t>
      </w:r>
      <w:r w:rsidRPr="000531C0">
        <w:rPr>
          <w:bCs w:val="0"/>
        </w:rPr>
        <w:t>CRITERIA:</w:t>
      </w:r>
    </w:p>
    <w:p w14:paraId="636034D6" w14:textId="66C502A4" w:rsidR="00C4042C" w:rsidRPr="00104C98" w:rsidRDefault="00C4042C" w:rsidP="000531C0">
      <w:pPr>
        <w:pStyle w:val="BodyText2"/>
      </w:pPr>
      <w:r w:rsidRPr="000531C0">
        <w:t xml:space="preserve">Upon completion of this activity, you will be asked to demonstrate your understanding of documenting inspection findings by successfully addressing the </w:t>
      </w:r>
      <w:r w:rsidRPr="00104C98">
        <w:t>following:</w:t>
      </w:r>
    </w:p>
    <w:p w14:paraId="636034D8" w14:textId="77777777" w:rsidR="00C4042C" w:rsidRPr="00104C98" w:rsidRDefault="00C4042C" w:rsidP="00CF1F54">
      <w:pPr>
        <w:pStyle w:val="ListBullet2"/>
      </w:pPr>
      <w:r w:rsidRPr="000531C0">
        <w:t>Discuss the thresholds for determining what findings should be documented in an inspection report.</w:t>
      </w:r>
    </w:p>
    <w:p w14:paraId="636034DA" w14:textId="77777777" w:rsidR="00C4042C" w:rsidRPr="00104C98" w:rsidRDefault="00C4042C" w:rsidP="00CF1F54">
      <w:pPr>
        <w:pStyle w:val="ListBullet2"/>
      </w:pPr>
      <w:r w:rsidRPr="000531C0">
        <w:t>Describe how to process a finding using the NRC Enforcement Policy.</w:t>
      </w:r>
    </w:p>
    <w:p w14:paraId="636034DD" w14:textId="2E9CED66" w:rsidR="00C4042C" w:rsidRDefault="00C4042C" w:rsidP="00CF1F54">
      <w:pPr>
        <w:pStyle w:val="ListBullet2"/>
      </w:pPr>
      <w:r w:rsidRPr="000531C0">
        <w:t>Discuss how to write an inspection report input.</w:t>
      </w:r>
    </w:p>
    <w:p w14:paraId="636034DE" w14:textId="77777777" w:rsidR="00C4042C" w:rsidRPr="00104C98" w:rsidRDefault="00C4042C" w:rsidP="00CF1F54">
      <w:pPr>
        <w:pStyle w:val="ListBullet2"/>
      </w:pPr>
      <w:r w:rsidRPr="000531C0">
        <w:t xml:space="preserve">Discuss how to write a </w:t>
      </w:r>
      <w:r w:rsidRPr="00104C98">
        <w:t>violation.</w:t>
      </w:r>
    </w:p>
    <w:p w14:paraId="636034E0" w14:textId="77777777" w:rsidR="00C4042C" w:rsidRPr="00104C98" w:rsidRDefault="00C4042C" w:rsidP="00CF1F54">
      <w:pPr>
        <w:pStyle w:val="ListBullet2"/>
      </w:pPr>
      <w:r w:rsidRPr="000531C0">
        <w:t>Contrast the differences in documenting Inspector-Identified Findings and Licensee-Identified Violations.</w:t>
      </w:r>
    </w:p>
    <w:p w14:paraId="14C74D27" w14:textId="1DCCE5C5" w:rsidR="000531C0" w:rsidRDefault="00C4042C" w:rsidP="00270541">
      <w:pPr>
        <w:pStyle w:val="JOURNALHeading2"/>
      </w:pPr>
      <w:r w:rsidRPr="000531C0">
        <w:t>TASKS:</w:t>
      </w:r>
    </w:p>
    <w:p w14:paraId="636034E2" w14:textId="3FE6E62B" w:rsidR="00C4042C" w:rsidRPr="00104C98" w:rsidRDefault="00C4042C" w:rsidP="00CF1F54">
      <w:pPr>
        <w:pStyle w:val="ListBullet2"/>
      </w:pPr>
      <w:r w:rsidRPr="000531C0">
        <w:t>Using IMC 0616, determine if an identified issue is above the threshold for documentation.</w:t>
      </w:r>
    </w:p>
    <w:p w14:paraId="636034E4" w14:textId="61314D57" w:rsidR="00C4042C" w:rsidRPr="00104C98" w:rsidRDefault="00C4042C" w:rsidP="00CF1F54">
      <w:pPr>
        <w:pStyle w:val="ListBullet2"/>
      </w:pPr>
      <w:r w:rsidRPr="000531C0">
        <w:t xml:space="preserve">Using IMC 0616 and other </w:t>
      </w:r>
      <w:r w:rsidRPr="00104C98">
        <w:t>available guidance, draft an inspection report input</w:t>
      </w:r>
      <w:ins w:id="386" w:author="Author">
        <w:r w:rsidR="0002543F">
          <w:t xml:space="preserve"> in the RPS </w:t>
        </w:r>
        <w:r w:rsidR="00A675B9">
          <w:t>“</w:t>
        </w:r>
        <w:r w:rsidR="0002543F">
          <w:t>test</w:t>
        </w:r>
        <w:r w:rsidR="00A675B9">
          <w:t>-</w:t>
        </w:r>
        <w:r w:rsidR="0002543F">
          <w:t>environment</w:t>
        </w:r>
        <w:r w:rsidR="00A675B9">
          <w:t>”</w:t>
        </w:r>
      </w:ins>
      <w:r w:rsidRPr="00104C98">
        <w:t>.</w:t>
      </w:r>
    </w:p>
    <w:p w14:paraId="636034E6" w14:textId="78AD2ABD" w:rsidR="00C4042C" w:rsidRPr="00104C98" w:rsidRDefault="00C4042C" w:rsidP="00CF1F54">
      <w:pPr>
        <w:pStyle w:val="ListBullet2"/>
      </w:pPr>
      <w:r w:rsidRPr="000531C0">
        <w:t xml:space="preserve">Given a violation of </w:t>
      </w:r>
      <w:r w:rsidR="00211657" w:rsidRPr="00104C98">
        <w:t xml:space="preserve">regulatory requirements and the </w:t>
      </w:r>
      <w:r w:rsidRPr="00104C98">
        <w:t>Enforcement Policy and guidance, draft a violation</w:t>
      </w:r>
      <w:ins w:id="387" w:author="Author">
        <w:r w:rsidR="0002543F">
          <w:t xml:space="preserve"> in the RPS </w:t>
        </w:r>
        <w:r w:rsidR="00A675B9">
          <w:t>“</w:t>
        </w:r>
        <w:r w:rsidR="0002543F">
          <w:t>test</w:t>
        </w:r>
        <w:r w:rsidR="00A675B9">
          <w:t>-</w:t>
        </w:r>
        <w:r w:rsidR="0002543F">
          <w:t>environment</w:t>
        </w:r>
        <w:r w:rsidR="00A675B9">
          <w:t>”</w:t>
        </w:r>
      </w:ins>
      <w:r w:rsidRPr="00104C98">
        <w:t>.</w:t>
      </w:r>
    </w:p>
    <w:p w14:paraId="636034E8" w14:textId="77777777" w:rsidR="00C4042C" w:rsidRPr="00104C98" w:rsidRDefault="00C4042C" w:rsidP="00CF1F54">
      <w:pPr>
        <w:pStyle w:val="ListBullet2"/>
      </w:pPr>
      <w:r w:rsidRPr="000531C0">
        <w:t xml:space="preserve">Using IMC 0330, IMC </w:t>
      </w:r>
      <w:proofErr w:type="gramStart"/>
      <w:r w:rsidRPr="000531C0">
        <w:t>0616</w:t>
      </w:r>
      <w:proofErr w:type="gramEnd"/>
      <w:r w:rsidRPr="000531C0">
        <w:t xml:space="preserve"> and IMC 0620, describe how to determine the documents that must be included as attachments to an inspection report as an agency record.</w:t>
      </w:r>
    </w:p>
    <w:p w14:paraId="59248F85" w14:textId="4E4AD82B" w:rsidR="00BC7D90" w:rsidRDefault="00C4042C" w:rsidP="00270541">
      <w:pPr>
        <w:pStyle w:val="JOURNALHeading2"/>
        <w:rPr>
          <w:ins w:id="388" w:author="Author"/>
        </w:rPr>
      </w:pPr>
      <w:r w:rsidRPr="000531C0">
        <w:t>DOCUMENTATION:</w:t>
      </w:r>
      <w:r w:rsidRPr="000531C0">
        <w:tab/>
        <w:t>Basic</w:t>
      </w:r>
      <w:r w:rsidRPr="00104C98">
        <w:t>-Level Certif</w:t>
      </w:r>
      <w:r w:rsidR="00ED7B42" w:rsidRPr="00104C98">
        <w:t>ication Signature Card Item OJT-</w:t>
      </w:r>
      <w:r w:rsidR="00876A4F" w:rsidRPr="00104C98">
        <w:t>4</w:t>
      </w:r>
    </w:p>
    <w:p w14:paraId="636034EB" w14:textId="28F4AFBA" w:rsidR="00C4042C" w:rsidRPr="00BE285E" w:rsidRDefault="00C4042C" w:rsidP="007D2F2A">
      <w:pPr>
        <w:pStyle w:val="Heading3"/>
        <w:rPr>
          <w:bCs/>
        </w:rPr>
      </w:pPr>
      <w:bookmarkStart w:id="389" w:name="_Toc167188760"/>
      <w:r w:rsidRPr="00BE285E">
        <w:rPr>
          <w:bCs/>
        </w:rPr>
        <w:t>Basic-Level Signature Cards and Certification</w:t>
      </w:r>
      <w:bookmarkEnd w:id="389"/>
    </w:p>
    <w:tbl>
      <w:tblPr>
        <w:tblW w:w="9358" w:type="dxa"/>
        <w:jc w:val="center"/>
        <w:tblLayout w:type="fixed"/>
        <w:tblCellMar>
          <w:top w:w="43" w:type="dxa"/>
          <w:left w:w="29" w:type="dxa"/>
          <w:bottom w:w="43" w:type="dxa"/>
          <w:right w:w="29" w:type="dxa"/>
        </w:tblCellMar>
        <w:tblLook w:val="0000" w:firstRow="0" w:lastRow="0" w:firstColumn="0" w:lastColumn="0" w:noHBand="0" w:noVBand="0"/>
      </w:tblPr>
      <w:tblGrid>
        <w:gridCol w:w="5936"/>
        <w:gridCol w:w="1612"/>
        <w:gridCol w:w="1810"/>
      </w:tblGrid>
      <w:tr w:rsidR="00C4042C" w:rsidRPr="00104C98" w14:paraId="636034F0"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4ED" w14:textId="151D6ABF" w:rsidR="00C4042C" w:rsidRPr="00F672E6"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line="180" w:lineRule="auto"/>
              <w:rPr>
                <w:sz w:val="22"/>
                <w:szCs w:val="22"/>
              </w:rPr>
            </w:pPr>
            <w:r w:rsidRPr="006C5017">
              <w:rPr>
                <w:sz w:val="22"/>
                <w:szCs w:val="22"/>
              </w:rPr>
              <w:t>Inspector Name:</w:t>
            </w:r>
            <w:r w:rsidRPr="00104C98">
              <w:rPr>
                <w:i/>
                <w:iCs/>
                <w:sz w:val="22"/>
                <w:szCs w:val="22"/>
              </w:rPr>
              <w:t xml:space="preserve"> </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center"/>
          </w:tcPr>
          <w:p w14:paraId="636034EE" w14:textId="77777777" w:rsidR="00C4042C" w:rsidRPr="00F672E6"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jc w:val="center"/>
              <w:rPr>
                <w:sz w:val="22"/>
                <w:szCs w:val="22"/>
              </w:rPr>
            </w:pPr>
            <w:r w:rsidRPr="00F672E6">
              <w:rPr>
                <w:sz w:val="22"/>
                <w:szCs w:val="22"/>
              </w:rPr>
              <w:t>Employee Initials/ Date</w:t>
            </w: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center"/>
          </w:tcPr>
          <w:p w14:paraId="636034EF" w14:textId="77777777" w:rsidR="00C4042C" w:rsidRPr="00F672E6"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jc w:val="center"/>
              <w:rPr>
                <w:sz w:val="22"/>
                <w:szCs w:val="22"/>
              </w:rPr>
            </w:pPr>
            <w:r w:rsidRPr="00F672E6">
              <w:rPr>
                <w:sz w:val="22"/>
                <w:szCs w:val="22"/>
              </w:rPr>
              <w:t>Supervisor’s Signature/Date</w:t>
            </w:r>
          </w:p>
        </w:tc>
      </w:tr>
      <w:tr w:rsidR="00C4042C" w:rsidRPr="00104C98" w14:paraId="636034F2" w14:textId="77777777" w:rsidTr="00C013ED">
        <w:trPr>
          <w:jc w:val="center"/>
        </w:trPr>
        <w:tc>
          <w:tcPr>
            <w:tcW w:w="9358"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4F1" w14:textId="331DB06C" w:rsidR="00C4042C" w:rsidRPr="00453220" w:rsidRDefault="00C4042C" w:rsidP="00D86AA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sz w:val="22"/>
                <w:szCs w:val="22"/>
                <w:u w:val="single"/>
              </w:rPr>
            </w:pPr>
            <w:r w:rsidRPr="00453220">
              <w:rPr>
                <w:sz w:val="22"/>
                <w:szCs w:val="22"/>
                <w:u w:val="single"/>
              </w:rPr>
              <w:t>A. Training Courses</w:t>
            </w:r>
          </w:p>
        </w:tc>
      </w:tr>
      <w:tr w:rsidR="00C4042C" w:rsidRPr="00104C98" w14:paraId="636034F6"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4F3" w14:textId="77777777" w:rsidR="00C4042C" w:rsidRPr="00104C98" w:rsidRDefault="00C4042C"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H-100, Site Access Training (or licensee site access)</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4F4"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4F5"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14:paraId="636034FA"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4F7" w14:textId="77777777" w:rsidR="00C4042C" w:rsidRPr="00104C98" w:rsidRDefault="006E5691"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 xml:space="preserve">F-201 or </w:t>
            </w:r>
            <w:r w:rsidR="00C4042C" w:rsidRPr="00104C98">
              <w:rPr>
                <w:sz w:val="22"/>
                <w:szCs w:val="22"/>
              </w:rPr>
              <w:t>F-201S, Fuel Cycle Processes</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4F8"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4F9"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14:paraId="636034FE"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4FB" w14:textId="33893843" w:rsidR="00BC7D90" w:rsidRPr="00104C98" w:rsidRDefault="005443FC" w:rsidP="00543DB8">
            <w:pPr>
              <w:widowControl/>
              <w:tabs>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ins w:id="390" w:author="Author">
              <w:r w:rsidRPr="7B8A1907">
                <w:rPr>
                  <w:sz w:val="22"/>
                  <w:szCs w:val="22"/>
                </w:rPr>
                <w:t>G-104S, Expectations for NRC Inspectors</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4FC"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4FD"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F50036" w:rsidRPr="00104C98" w14:paraId="495C26E9"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3996C37E" w14:textId="4D5F7B84" w:rsidR="00F50036" w:rsidRPr="7B8A1907" w:rsidRDefault="00F50036" w:rsidP="00543DB8">
            <w:pPr>
              <w:widowControl/>
              <w:tabs>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ins w:id="391" w:author="Author">
              <w:r w:rsidRPr="7B8A1907">
                <w:rPr>
                  <w:sz w:val="22"/>
                  <w:szCs w:val="22"/>
                </w:rPr>
                <w:t>G-105 Conducting Reactor Inspections</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7D696E2" w14:textId="77777777" w:rsidR="00F50036" w:rsidRPr="00104C98" w:rsidRDefault="00F50036"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2E673B56" w14:textId="77777777" w:rsidR="00F50036" w:rsidRPr="00104C98" w:rsidRDefault="00F50036"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14:paraId="63603502"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4FF" w14:textId="6EC97E87" w:rsidR="00C4042C" w:rsidRPr="00104C98" w:rsidRDefault="00C4042C"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Ethics</w:t>
            </w:r>
            <w:ins w:id="392" w:author="Author">
              <w:r w:rsidR="00817760">
                <w:rPr>
                  <w:sz w:val="22"/>
                  <w:szCs w:val="22"/>
                </w:rPr>
                <w:t xml:space="preserve"> </w:t>
              </w:r>
              <w:r w:rsidR="00E25D30">
                <w:rPr>
                  <w:sz w:val="22"/>
                  <w:szCs w:val="22"/>
                </w:rPr>
                <w:t xml:space="preserve">Training </w:t>
              </w:r>
              <w:r w:rsidR="00817760">
                <w:rPr>
                  <w:sz w:val="22"/>
                  <w:szCs w:val="22"/>
                </w:rPr>
                <w:t>for New</w:t>
              </w:r>
              <w:r w:rsidR="00E25D30">
                <w:rPr>
                  <w:sz w:val="22"/>
                  <w:szCs w:val="22"/>
                </w:rPr>
                <w:t xml:space="preserve"> NRC Employees</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0"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1"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594D9B" w:rsidRPr="00104C98" w14:paraId="4DA51613"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5097602" w14:textId="0A8AAE78" w:rsidR="00594D9B" w:rsidRPr="00104C98" w:rsidRDefault="0013300E"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Pr>
                <w:sz w:val="22"/>
                <w:szCs w:val="22"/>
              </w:rPr>
              <w:t>Effective Communication</w:t>
            </w:r>
            <w:r w:rsidR="001361D4">
              <w:rPr>
                <w:sz w:val="22"/>
                <w:szCs w:val="22"/>
              </w:rPr>
              <w:t>s for NRC Inspectors</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37011367" w14:textId="77777777" w:rsidR="00594D9B" w:rsidRPr="00104C98" w:rsidRDefault="00594D9B"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3F5226BE" w14:textId="77777777" w:rsidR="00594D9B" w:rsidRPr="00104C98" w:rsidRDefault="00594D9B"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14:paraId="63603506"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03" w14:textId="720ECD43" w:rsidR="00C4042C" w:rsidRPr="00104C98" w:rsidRDefault="00C4042C"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Allegations</w:t>
            </w:r>
            <w:ins w:id="393" w:author="Author">
              <w:r w:rsidR="004C09E0">
                <w:rPr>
                  <w:sz w:val="22"/>
                  <w:szCs w:val="22"/>
                </w:rPr>
                <w:t xml:space="preserve"> Process</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4"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5" w14:textId="77777777" w:rsidR="00C4042C" w:rsidRPr="00104C98" w:rsidRDefault="00C4042C"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14:paraId="6360350A"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07" w14:textId="77777777" w:rsidR="006E5691" w:rsidRPr="00104C98" w:rsidRDefault="006E5691"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MCA-101DC, Intro to Nuclear Materials Control an Accountability</w:t>
            </w:r>
            <w:r w:rsidRPr="00104C98">
              <w:rPr>
                <w:sz w:val="22"/>
                <w:szCs w:val="22"/>
                <w:vertAlign w:val="superscript"/>
              </w:rPr>
              <w:t>1</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8"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9"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14:paraId="6360350E"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0B" w14:textId="77777777" w:rsidR="006E5691" w:rsidRPr="00104C98" w:rsidRDefault="006E5691"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MCA-104DB, Introduction to Measurement Programs</w:t>
            </w:r>
            <w:r w:rsidRPr="00104C98">
              <w:rPr>
                <w:sz w:val="22"/>
                <w:szCs w:val="22"/>
                <w:vertAlign w:val="superscript"/>
              </w:rPr>
              <w:t>1</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C"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0D"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14:paraId="63603512"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0F" w14:textId="77777777" w:rsidR="006E5691" w:rsidRPr="00104C98" w:rsidRDefault="006E5691"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MCA-110, Basics of Nuclear Materials Accountability</w:t>
            </w:r>
            <w:r w:rsidRPr="00104C98">
              <w:rPr>
                <w:sz w:val="22"/>
                <w:szCs w:val="22"/>
                <w:vertAlign w:val="superscript"/>
              </w:rPr>
              <w:t>1</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0"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1"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6E5691" w:rsidRPr="00104C98" w14:paraId="63603516"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13" w14:textId="5F3E8F69" w:rsidR="006E5691" w:rsidRPr="00104C98" w:rsidRDefault="006E5691"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MCA-120, Basics of Nuclear Materials Control</w:t>
            </w:r>
            <w:r w:rsidRPr="00104C98">
              <w:rPr>
                <w:sz w:val="22"/>
                <w:szCs w:val="22"/>
                <w:vertAlign w:val="superscript"/>
              </w:rPr>
              <w:t>1</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4"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5" w14:textId="77777777" w:rsidR="006E5691" w:rsidRPr="00104C98" w:rsidRDefault="006E5691"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FF383A" w:rsidRPr="00104C98" w14:paraId="6360351A"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17" w14:textId="4E2FA63D" w:rsidR="00FF383A" w:rsidRPr="00104C98" w:rsidRDefault="00FE7192" w:rsidP="00543DB8">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00104C98">
              <w:rPr>
                <w:sz w:val="22"/>
                <w:szCs w:val="22"/>
              </w:rPr>
              <w:t>F-101S, Nuclear Criticality Safety</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8" w14:textId="77777777" w:rsidR="00FF383A" w:rsidRPr="00104C98" w:rsidRDefault="00FF383A"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9" w14:textId="77777777" w:rsidR="00FF383A" w:rsidRPr="00104C98" w:rsidRDefault="00FF383A"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BA4200" w:rsidRPr="00104C98" w14:paraId="6360351E"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1B" w14:textId="4CB7786B" w:rsidR="00BA4200" w:rsidRPr="00BA4200" w:rsidRDefault="5B675560" w:rsidP="00543DB8">
            <w:pPr>
              <w:widowControl/>
              <w:tabs>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ind w:left="360" w:hanging="360"/>
              <w:rPr>
                <w:sz w:val="22"/>
                <w:szCs w:val="22"/>
              </w:rPr>
            </w:pPr>
            <w:r w:rsidRPr="15A2A225">
              <w:rPr>
                <w:sz w:val="22"/>
                <w:szCs w:val="22"/>
              </w:rPr>
              <w:t xml:space="preserve">OSHA HAZWOPER or </w:t>
            </w:r>
            <w:ins w:id="394" w:author="Author">
              <w:r w:rsidR="0072338D" w:rsidRPr="15A2A225">
                <w:rPr>
                  <w:sz w:val="22"/>
                  <w:szCs w:val="22"/>
                </w:rPr>
                <w:t>web-based</w:t>
              </w:r>
            </w:ins>
            <w:r w:rsidRPr="15A2A225">
              <w:rPr>
                <w:sz w:val="22"/>
                <w:szCs w:val="22"/>
              </w:rPr>
              <w:t xml:space="preserve"> Health &amp; Safety Training Suite</w:t>
            </w:r>
            <w:ins w:id="395" w:author="Author">
              <w:r w:rsidR="0A18AED1" w:rsidRPr="15A2A225">
                <w:rPr>
                  <w:sz w:val="22"/>
                  <w:szCs w:val="22"/>
                  <w:vertAlign w:val="superscript"/>
                </w:rPr>
                <w:t>2</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C" w14:textId="77777777" w:rsidR="00BA4200" w:rsidRPr="00104C98" w:rsidRDefault="00BA4200"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1D" w14:textId="77777777" w:rsidR="00BA4200" w:rsidRPr="00104C98" w:rsidRDefault="00BA4200" w:rsidP="00725663">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after="58"/>
              <w:rPr>
                <w:sz w:val="22"/>
                <w:szCs w:val="22"/>
              </w:rPr>
            </w:pPr>
          </w:p>
        </w:tc>
      </w:tr>
      <w:tr w:rsidR="00C4042C" w:rsidRPr="00104C98" w14:paraId="63603520" w14:textId="77777777" w:rsidTr="00C013ED">
        <w:trPr>
          <w:jc w:val="center"/>
        </w:trPr>
        <w:tc>
          <w:tcPr>
            <w:tcW w:w="9358"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1F" w14:textId="2775D2A0" w:rsidR="00C4042C" w:rsidRPr="00B43574" w:rsidRDefault="00C4042C" w:rsidP="00D86AA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sz w:val="22"/>
                <w:szCs w:val="22"/>
                <w:u w:val="single"/>
              </w:rPr>
            </w:pPr>
            <w:r w:rsidRPr="00B43574">
              <w:rPr>
                <w:sz w:val="22"/>
                <w:szCs w:val="22"/>
                <w:u w:val="single"/>
              </w:rPr>
              <w:t>B. Individual Study Activities</w:t>
            </w:r>
          </w:p>
        </w:tc>
      </w:tr>
      <w:tr w:rsidR="00C4042C" w:rsidRPr="00104C98" w14:paraId="63603524"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21" w14:textId="2D762403" w:rsidR="00C4042C" w:rsidRPr="00104C98" w:rsidRDefault="00522470" w:rsidP="00D86AAC">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-1 History and Organization of the Nuclear Regulatory Commission</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2"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3"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28"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25" w14:textId="0FE75EFF"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D11532" w:rsidRPr="00104C98">
              <w:rPr>
                <w:sz w:val="22"/>
                <w:szCs w:val="22"/>
              </w:rPr>
              <w:t xml:space="preserve">2 </w:t>
            </w:r>
            <w:r w:rsidR="00C4042C" w:rsidRPr="00104C98">
              <w:rPr>
                <w:sz w:val="22"/>
                <w:szCs w:val="22"/>
              </w:rPr>
              <w:t>Inspector Objectivity, Protocol, and Professional Conduct</w:t>
            </w:r>
            <w:r w:rsidR="006E5691" w:rsidRPr="00104C98">
              <w:rPr>
                <w:sz w:val="22"/>
                <w:szCs w:val="22"/>
                <w:vertAlign w:val="superscript"/>
              </w:rPr>
              <w:t>2</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6"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7"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2C"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29" w14:textId="337A8C6F"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D11532" w:rsidRPr="00104C98">
              <w:rPr>
                <w:sz w:val="22"/>
                <w:szCs w:val="22"/>
              </w:rPr>
              <w:t xml:space="preserve">3 </w:t>
            </w:r>
            <w:ins w:id="396" w:author="Author">
              <w:r w:rsidR="00EB61B0" w:rsidRPr="00EB61B0">
                <w:rPr>
                  <w:sz w:val="22"/>
                  <w:szCs w:val="22"/>
                </w:rPr>
                <w:t>Allegations</w:t>
              </w:r>
              <w:r w:rsidR="00EB61B0" w:rsidRPr="00080CC6">
                <w:rPr>
                  <w:sz w:val="22"/>
                  <w:szCs w:val="22"/>
                  <w:vertAlign w:val="superscript"/>
                </w:rPr>
                <w:t>2</w:t>
              </w:r>
            </w:ins>
            <w:r w:rsidR="00C4042C" w:rsidRPr="00104C98">
              <w:rPr>
                <w:sz w:val="22"/>
                <w:szCs w:val="22"/>
              </w:rPr>
              <w:t xml:space="preserve"> </w:t>
            </w:r>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A"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B"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30"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2D" w14:textId="17638D6F"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D11532" w:rsidRPr="00104C98">
              <w:rPr>
                <w:sz w:val="22"/>
                <w:szCs w:val="22"/>
              </w:rPr>
              <w:t xml:space="preserve">4 </w:t>
            </w:r>
            <w:ins w:id="397" w:author="Author">
              <w:r w:rsidR="001E7853" w:rsidRPr="00104C98">
                <w:rPr>
                  <w:sz w:val="22"/>
                  <w:szCs w:val="22"/>
                </w:rPr>
                <w:t>NRC’s Response to an Emergency at a Nuclear Facility</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E"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2F"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34"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31" w14:textId="0CA6892C"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D11532" w:rsidRPr="00104C98">
              <w:rPr>
                <w:sz w:val="22"/>
                <w:szCs w:val="22"/>
              </w:rPr>
              <w:t xml:space="preserve">5 </w:t>
            </w:r>
            <w:ins w:id="398" w:author="Author">
              <w:r w:rsidR="001E7853" w:rsidRPr="00104C98">
                <w:rPr>
                  <w:sz w:val="22"/>
                  <w:szCs w:val="22"/>
                </w:rPr>
                <w:t>The Enforcement Process and the Backfit Process</w:t>
              </w:r>
            </w:ins>
            <w:del w:id="399" w:author="Author">
              <w:r w:rsidR="00D11532" w:rsidRPr="00104C98" w:rsidDel="007F3733">
                <w:rPr>
                  <w:sz w:val="22"/>
                  <w:szCs w:val="22"/>
                </w:rPr>
                <w:delText xml:space="preserve"> </w:delText>
              </w:r>
            </w:del>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2"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3"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38"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35" w14:textId="32E05A87"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6 </w:t>
            </w:r>
            <w:ins w:id="400" w:author="Author">
              <w:r w:rsidR="001E7853" w:rsidRPr="00104C98">
                <w:rPr>
                  <w:sz w:val="22"/>
                  <w:szCs w:val="22"/>
                </w:rPr>
                <w:t>The Office of Investigations</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6"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7"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3C"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39" w14:textId="29281694"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7 </w:t>
            </w:r>
            <w:ins w:id="401" w:author="Author">
              <w:r w:rsidR="001E7853" w:rsidRPr="00104C98">
                <w:rPr>
                  <w:sz w:val="22"/>
                  <w:szCs w:val="22"/>
                </w:rPr>
                <w:t>Exploring the Fuel Facility Inspection Program</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A"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B"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40"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3D" w14:textId="6D622813"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8 </w:t>
            </w:r>
            <w:ins w:id="402" w:author="Author">
              <w:r w:rsidR="00692250">
                <w:rPr>
                  <w:sz w:val="22"/>
                  <w:szCs w:val="22"/>
                </w:rPr>
                <w:t>I</w:t>
              </w:r>
              <w:r w:rsidR="00692250" w:rsidRPr="00104C98">
                <w:rPr>
                  <w:sz w:val="22"/>
                  <w:szCs w:val="22"/>
                </w:rPr>
                <w:t>ncident Inspection Team (IIT) Activities, Augmented Inspection Team (AIT), and Special Inspection Team (SIT)</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E"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3F"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44" w14:textId="77777777" w:rsidTr="00C013ED">
        <w:trPr>
          <w:jc w:val="center"/>
        </w:trPr>
        <w:tc>
          <w:tcPr>
            <w:tcW w:w="593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vAlign w:val="bottom"/>
          </w:tcPr>
          <w:p w14:paraId="63603541" w14:textId="169E35E7" w:rsidR="00C4042C" w:rsidRPr="00104C98" w:rsidRDefault="00522470" w:rsidP="00D86AAC">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9</w:t>
            </w:r>
            <w:r w:rsidR="0000334E">
              <w:rPr>
                <w:sz w:val="22"/>
                <w:szCs w:val="22"/>
              </w:rPr>
              <w:t xml:space="preserve"> </w:t>
            </w:r>
            <w:ins w:id="403" w:author="Author">
              <w:r w:rsidR="00692250" w:rsidRPr="00104C98">
                <w:rPr>
                  <w:sz w:val="22"/>
                  <w:szCs w:val="22"/>
                </w:rPr>
                <w:t>Understanding How the Commission Operates</w:t>
              </w:r>
            </w:ins>
          </w:p>
        </w:tc>
        <w:tc>
          <w:tcPr>
            <w:tcW w:w="1612"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42"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left w:w="58" w:type="dxa"/>
              <w:right w:w="58" w:type="dxa"/>
            </w:tcMar>
          </w:tcPr>
          <w:p w14:paraId="63603543"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14:paraId="51B1400F" w14:textId="77777777" w:rsidR="009058BD" w:rsidRDefault="009058BD">
      <w:pPr>
        <w:rPr>
          <w:sz w:val="22"/>
          <w:szCs w:val="22"/>
        </w:rPr>
      </w:pPr>
    </w:p>
    <w:tbl>
      <w:tblPr>
        <w:tblW w:w="9358" w:type="dxa"/>
        <w:jc w:val="center"/>
        <w:tblLayout w:type="fixed"/>
        <w:tblCellMar>
          <w:top w:w="43" w:type="dxa"/>
          <w:left w:w="29" w:type="dxa"/>
          <w:bottom w:w="43" w:type="dxa"/>
          <w:right w:w="29" w:type="dxa"/>
        </w:tblCellMar>
        <w:tblLook w:val="0000" w:firstRow="0" w:lastRow="0" w:firstColumn="0" w:lastColumn="0" w:noHBand="0" w:noVBand="0"/>
      </w:tblPr>
      <w:tblGrid>
        <w:gridCol w:w="5936"/>
        <w:gridCol w:w="1612"/>
        <w:gridCol w:w="1810"/>
      </w:tblGrid>
      <w:tr w:rsidR="00C4042C" w:rsidRPr="00104C98" w14:paraId="63603549" w14:textId="22F06CF6"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46" w14:textId="008DAF77" w:rsidR="00C4042C" w:rsidRPr="00104C98" w:rsidRDefault="00522470" w:rsidP="00650818">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10 </w:t>
            </w:r>
            <w:ins w:id="404" w:author="Author">
              <w:r w:rsidR="00866DD5" w:rsidRPr="00104C98">
                <w:rPr>
                  <w:sz w:val="22"/>
                  <w:szCs w:val="22"/>
                </w:rPr>
                <w:t>Organization and Content of the NRC Inspection Manual</w:t>
              </w:r>
              <w:r w:rsidR="00866DD5" w:rsidRPr="00104C98" w:rsidDel="00692250">
                <w:rPr>
                  <w:sz w:val="22"/>
                  <w:szCs w:val="22"/>
                </w:rPr>
                <w:t xml:space="preserve"> </w:t>
              </w:r>
            </w:ins>
          </w:p>
        </w:tc>
        <w:tc>
          <w:tcPr>
            <w:tcW w:w="1612" w:type="dxa"/>
            <w:tcBorders>
              <w:top w:val="single" w:sz="7" w:space="0" w:color="000000"/>
              <w:left w:val="single" w:sz="7" w:space="0" w:color="000000"/>
              <w:bottom w:val="single" w:sz="7" w:space="0" w:color="000000"/>
              <w:right w:val="single" w:sz="7" w:space="0" w:color="000000"/>
            </w:tcBorders>
          </w:tcPr>
          <w:p w14:paraId="63603547" w14:textId="309A126E"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48" w14:textId="21C1CD5F"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4D" w14:textId="7ECF5CA2"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4A" w14:textId="1CE51F0B"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-1</w:t>
            </w:r>
            <w:r w:rsidR="00A91D45" w:rsidRPr="00104C98">
              <w:rPr>
                <w:sz w:val="22"/>
                <w:szCs w:val="22"/>
              </w:rPr>
              <w:t>1</w:t>
            </w:r>
            <w:r w:rsidR="00C4042C" w:rsidRPr="00104C98">
              <w:rPr>
                <w:sz w:val="22"/>
                <w:szCs w:val="22"/>
              </w:rPr>
              <w:t xml:space="preserve"> </w:t>
            </w:r>
            <w:ins w:id="405" w:author="Author">
              <w:r w:rsidR="00866DD5" w:rsidRPr="00104C98">
                <w:rPr>
                  <w:sz w:val="22"/>
                  <w:szCs w:val="22"/>
                </w:rPr>
                <w:t>NRC Interagency Agreements</w:t>
              </w:r>
            </w:ins>
          </w:p>
        </w:tc>
        <w:tc>
          <w:tcPr>
            <w:tcW w:w="1612" w:type="dxa"/>
            <w:tcBorders>
              <w:top w:val="single" w:sz="7" w:space="0" w:color="000000"/>
              <w:left w:val="single" w:sz="7" w:space="0" w:color="000000"/>
              <w:bottom w:val="single" w:sz="7" w:space="0" w:color="000000"/>
              <w:right w:val="single" w:sz="7" w:space="0" w:color="000000"/>
            </w:tcBorders>
          </w:tcPr>
          <w:p w14:paraId="6360354B" w14:textId="13F0418C"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4C" w14:textId="030F58D4"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51" w14:textId="3D57A591"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4E" w14:textId="37A86D52"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12 </w:t>
            </w:r>
            <w:ins w:id="406" w:author="Author">
              <w:r w:rsidR="00530725" w:rsidRPr="00104C98">
                <w:rPr>
                  <w:sz w:val="22"/>
                  <w:szCs w:val="22"/>
                </w:rPr>
                <w:t>Interaction with the Public</w:t>
              </w:r>
            </w:ins>
          </w:p>
        </w:tc>
        <w:tc>
          <w:tcPr>
            <w:tcW w:w="1612" w:type="dxa"/>
            <w:tcBorders>
              <w:top w:val="single" w:sz="7" w:space="0" w:color="000000"/>
              <w:left w:val="single" w:sz="7" w:space="0" w:color="000000"/>
              <w:bottom w:val="single" w:sz="7" w:space="0" w:color="000000"/>
              <w:right w:val="single" w:sz="7" w:space="0" w:color="000000"/>
            </w:tcBorders>
          </w:tcPr>
          <w:p w14:paraId="6360354F" w14:textId="00A5121C"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50" w14:textId="57B45CC4"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55" w14:textId="32295A09"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52" w14:textId="470BA434"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-1</w:t>
            </w:r>
            <w:r w:rsidR="00A91D45" w:rsidRPr="00104C98">
              <w:rPr>
                <w:sz w:val="22"/>
                <w:szCs w:val="22"/>
              </w:rPr>
              <w:t>3</w:t>
            </w:r>
            <w:r w:rsidR="00C4042C" w:rsidRPr="00104C98">
              <w:rPr>
                <w:sz w:val="22"/>
                <w:szCs w:val="22"/>
              </w:rPr>
              <w:t xml:space="preserve"> </w:t>
            </w:r>
            <w:ins w:id="407" w:author="Author">
              <w:r w:rsidR="00530725" w:rsidRPr="00104C98">
                <w:rPr>
                  <w:sz w:val="22"/>
                  <w:szCs w:val="22"/>
                </w:rPr>
                <w:t>Contacts with the Media</w:t>
              </w:r>
            </w:ins>
          </w:p>
        </w:tc>
        <w:tc>
          <w:tcPr>
            <w:tcW w:w="1612" w:type="dxa"/>
            <w:tcBorders>
              <w:top w:val="single" w:sz="7" w:space="0" w:color="000000"/>
              <w:left w:val="single" w:sz="7" w:space="0" w:color="000000"/>
              <w:bottom w:val="single" w:sz="7" w:space="0" w:color="000000"/>
              <w:right w:val="single" w:sz="7" w:space="0" w:color="000000"/>
            </w:tcBorders>
          </w:tcPr>
          <w:p w14:paraId="63603553" w14:textId="04E1541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54" w14:textId="5363AE7A"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59" w14:textId="6B8DC4F7"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56" w14:textId="305EE754"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14 </w:t>
            </w:r>
            <w:ins w:id="408" w:author="Author">
              <w:r w:rsidR="00530725" w:rsidRPr="00104C98">
                <w:rPr>
                  <w:sz w:val="22"/>
                  <w:szCs w:val="22"/>
                </w:rPr>
                <w:t>Freedom of Information Act and the Privacy Act</w:t>
              </w:r>
            </w:ins>
          </w:p>
        </w:tc>
        <w:tc>
          <w:tcPr>
            <w:tcW w:w="1612" w:type="dxa"/>
            <w:tcBorders>
              <w:top w:val="single" w:sz="7" w:space="0" w:color="000000"/>
              <w:left w:val="single" w:sz="7" w:space="0" w:color="000000"/>
              <w:bottom w:val="single" w:sz="7" w:space="0" w:color="000000"/>
              <w:right w:val="single" w:sz="7" w:space="0" w:color="000000"/>
            </w:tcBorders>
          </w:tcPr>
          <w:p w14:paraId="63603557" w14:textId="2E6A5885"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58" w14:textId="40D2A196"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5D" w14:textId="70299A2C"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5A" w14:textId="2199E26F"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15 </w:t>
            </w:r>
            <w:ins w:id="409" w:author="Author">
              <w:r w:rsidR="00874F20" w:rsidRPr="00104C98">
                <w:rPr>
                  <w:sz w:val="22"/>
                  <w:szCs w:val="22"/>
                </w:rPr>
                <w:t>Entrance and Exit Meetings</w:t>
              </w:r>
            </w:ins>
          </w:p>
        </w:tc>
        <w:tc>
          <w:tcPr>
            <w:tcW w:w="1612" w:type="dxa"/>
            <w:tcBorders>
              <w:top w:val="single" w:sz="7" w:space="0" w:color="000000"/>
              <w:left w:val="single" w:sz="7" w:space="0" w:color="000000"/>
              <w:bottom w:val="single" w:sz="7" w:space="0" w:color="000000"/>
              <w:right w:val="single" w:sz="7" w:space="0" w:color="000000"/>
            </w:tcBorders>
          </w:tcPr>
          <w:p w14:paraId="6360355B" w14:textId="162B8795"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5C" w14:textId="1EFD22B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61" w14:textId="778A7CC6"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5E" w14:textId="56ABA684" w:rsidR="00C4042C" w:rsidRPr="00104C98" w:rsidRDefault="00522470" w:rsidP="00650818">
            <w:pPr>
              <w:widowControl/>
              <w:tabs>
                <w:tab w:val="left" w:pos="-1080"/>
                <w:tab w:val="left" w:pos="-720"/>
                <w:tab w:val="left" w:pos="419"/>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16 </w:t>
            </w:r>
            <w:ins w:id="410" w:author="Author">
              <w:r w:rsidR="00896BD7" w:rsidRPr="00104C98">
                <w:rPr>
                  <w:sz w:val="22"/>
                  <w:szCs w:val="22"/>
                </w:rPr>
                <w:t>Documenting Inspection Findings</w:t>
              </w:r>
            </w:ins>
          </w:p>
        </w:tc>
        <w:tc>
          <w:tcPr>
            <w:tcW w:w="1612" w:type="dxa"/>
            <w:tcBorders>
              <w:top w:val="single" w:sz="7" w:space="0" w:color="000000"/>
              <w:left w:val="single" w:sz="7" w:space="0" w:color="000000"/>
              <w:bottom w:val="single" w:sz="7" w:space="0" w:color="000000"/>
              <w:right w:val="single" w:sz="7" w:space="0" w:color="000000"/>
            </w:tcBorders>
          </w:tcPr>
          <w:p w14:paraId="6360355F" w14:textId="281DA376"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60" w14:textId="1414A855"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65" w14:textId="66CDF3E1"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62" w14:textId="66A72654"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17 </w:t>
            </w:r>
            <w:ins w:id="411" w:author="Author">
              <w:r w:rsidR="00896BD7" w:rsidRPr="00104C98">
                <w:rPr>
                  <w:sz w:val="22"/>
                  <w:szCs w:val="22"/>
                </w:rPr>
                <w:t>Differing Professional Opinions (DPO)</w:t>
              </w:r>
            </w:ins>
          </w:p>
        </w:tc>
        <w:tc>
          <w:tcPr>
            <w:tcW w:w="1612" w:type="dxa"/>
            <w:tcBorders>
              <w:top w:val="single" w:sz="7" w:space="0" w:color="000000"/>
              <w:left w:val="single" w:sz="7" w:space="0" w:color="000000"/>
              <w:bottom w:val="single" w:sz="7" w:space="0" w:color="000000"/>
              <w:right w:val="single" w:sz="7" w:space="0" w:color="000000"/>
            </w:tcBorders>
          </w:tcPr>
          <w:p w14:paraId="63603563" w14:textId="49D2D99D"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64" w14:textId="38F33F3E"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69" w14:textId="7FD25A58"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66" w14:textId="1B406A0E"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18 </w:t>
            </w:r>
            <w:ins w:id="412" w:author="Author">
              <w:r w:rsidR="00C338D1" w:rsidRPr="00104C98">
                <w:rPr>
                  <w:sz w:val="22"/>
                  <w:szCs w:val="22"/>
                </w:rPr>
                <w:t>Integrated Safety Analysis Overview (not MC&amp;A)</w:t>
              </w:r>
            </w:ins>
          </w:p>
        </w:tc>
        <w:tc>
          <w:tcPr>
            <w:tcW w:w="1612" w:type="dxa"/>
            <w:tcBorders>
              <w:top w:val="single" w:sz="7" w:space="0" w:color="000000"/>
              <w:left w:val="single" w:sz="7" w:space="0" w:color="000000"/>
              <w:bottom w:val="single" w:sz="7" w:space="0" w:color="000000"/>
              <w:right w:val="single" w:sz="7" w:space="0" w:color="000000"/>
            </w:tcBorders>
          </w:tcPr>
          <w:p w14:paraId="63603567" w14:textId="0A2B282C"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68" w14:textId="34B0DB1B"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6D" w14:textId="1F40BDD0"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6A" w14:textId="564A8D22"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19 </w:t>
            </w:r>
            <w:ins w:id="413" w:author="Author">
              <w:r w:rsidR="007E75DE" w:rsidRPr="00104C98">
                <w:rPr>
                  <w:sz w:val="22"/>
                  <w:szCs w:val="22"/>
                </w:rPr>
                <w:t>Overview of 10 CFR Part 30</w:t>
              </w:r>
            </w:ins>
          </w:p>
        </w:tc>
        <w:tc>
          <w:tcPr>
            <w:tcW w:w="1612" w:type="dxa"/>
            <w:tcBorders>
              <w:top w:val="single" w:sz="7" w:space="0" w:color="000000"/>
              <w:left w:val="single" w:sz="7" w:space="0" w:color="000000"/>
              <w:bottom w:val="single" w:sz="7" w:space="0" w:color="000000"/>
              <w:right w:val="single" w:sz="7" w:space="0" w:color="000000"/>
            </w:tcBorders>
          </w:tcPr>
          <w:p w14:paraId="6360356B" w14:textId="4D92AD9C"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6C" w14:textId="0F1B2400"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71" w14:textId="04FAA5FF"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6E" w14:textId="6933AEDD"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-2</w:t>
            </w:r>
            <w:r w:rsidR="00A91D45" w:rsidRPr="00104C98">
              <w:rPr>
                <w:sz w:val="22"/>
                <w:szCs w:val="22"/>
              </w:rPr>
              <w:t>0</w:t>
            </w:r>
            <w:r w:rsidR="00C4042C" w:rsidRPr="00104C98">
              <w:rPr>
                <w:sz w:val="22"/>
                <w:szCs w:val="22"/>
              </w:rPr>
              <w:t xml:space="preserve"> </w:t>
            </w:r>
            <w:ins w:id="414" w:author="Author">
              <w:r w:rsidR="00774209" w:rsidRPr="00104C98">
                <w:rPr>
                  <w:sz w:val="22"/>
                  <w:szCs w:val="22"/>
                </w:rPr>
                <w:t xml:space="preserve">Overview of 10 CFR Part </w:t>
              </w:r>
            </w:ins>
          </w:p>
        </w:tc>
        <w:tc>
          <w:tcPr>
            <w:tcW w:w="1612" w:type="dxa"/>
            <w:tcBorders>
              <w:top w:val="single" w:sz="7" w:space="0" w:color="000000"/>
              <w:left w:val="single" w:sz="7" w:space="0" w:color="000000"/>
              <w:bottom w:val="single" w:sz="7" w:space="0" w:color="000000"/>
              <w:right w:val="single" w:sz="7" w:space="0" w:color="000000"/>
            </w:tcBorders>
          </w:tcPr>
          <w:p w14:paraId="6360356F" w14:textId="3026CF50"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70" w14:textId="5BEBED4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75" w14:textId="37593F45"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72" w14:textId="40B6093F"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A91D45" w:rsidRPr="00104C98">
              <w:rPr>
                <w:sz w:val="22"/>
                <w:szCs w:val="22"/>
              </w:rPr>
              <w:t xml:space="preserve">21 </w:t>
            </w:r>
            <w:ins w:id="415" w:author="Author">
              <w:r w:rsidR="00774209" w:rsidRPr="00104C98">
                <w:rPr>
                  <w:sz w:val="22"/>
                  <w:szCs w:val="22"/>
                </w:rPr>
                <w:t>Overview of 10 CFR Part 70</w:t>
              </w:r>
            </w:ins>
          </w:p>
        </w:tc>
        <w:tc>
          <w:tcPr>
            <w:tcW w:w="1612" w:type="dxa"/>
            <w:tcBorders>
              <w:top w:val="single" w:sz="7" w:space="0" w:color="000000"/>
              <w:left w:val="single" w:sz="7" w:space="0" w:color="000000"/>
              <w:bottom w:val="single" w:sz="7" w:space="0" w:color="000000"/>
              <w:right w:val="single" w:sz="7" w:space="0" w:color="000000"/>
            </w:tcBorders>
          </w:tcPr>
          <w:p w14:paraId="63603573" w14:textId="7DEFA32A"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74" w14:textId="6D537FC3"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79" w14:textId="483D6FC9"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76" w14:textId="7905B3BB"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22 </w:t>
            </w:r>
            <w:ins w:id="416" w:author="Author">
              <w:r w:rsidR="00774209" w:rsidRPr="00104C98">
                <w:rPr>
                  <w:sz w:val="22"/>
                  <w:szCs w:val="22"/>
                </w:rPr>
                <w:t>Overview of 10 CFR Part 71</w:t>
              </w:r>
            </w:ins>
          </w:p>
        </w:tc>
        <w:tc>
          <w:tcPr>
            <w:tcW w:w="1612" w:type="dxa"/>
            <w:tcBorders>
              <w:top w:val="single" w:sz="7" w:space="0" w:color="000000"/>
              <w:left w:val="single" w:sz="7" w:space="0" w:color="000000"/>
              <w:bottom w:val="single" w:sz="7" w:space="0" w:color="000000"/>
              <w:right w:val="single" w:sz="7" w:space="0" w:color="000000"/>
            </w:tcBorders>
          </w:tcPr>
          <w:p w14:paraId="63603577" w14:textId="73EB9D51"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78" w14:textId="30FF2BBB"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7D" w14:textId="7A9DB42D"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7A" w14:textId="732E4940"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23 </w:t>
            </w:r>
            <w:ins w:id="417" w:author="Author">
              <w:r w:rsidR="00774209" w:rsidRPr="00104C98">
                <w:rPr>
                  <w:sz w:val="22"/>
                  <w:szCs w:val="22"/>
                </w:rPr>
                <w:t>Overview of 10 CFR Part 73</w:t>
              </w:r>
            </w:ins>
          </w:p>
        </w:tc>
        <w:tc>
          <w:tcPr>
            <w:tcW w:w="1612" w:type="dxa"/>
            <w:tcBorders>
              <w:top w:val="single" w:sz="7" w:space="0" w:color="000000"/>
              <w:left w:val="single" w:sz="7" w:space="0" w:color="000000"/>
              <w:bottom w:val="single" w:sz="7" w:space="0" w:color="000000"/>
              <w:right w:val="single" w:sz="7" w:space="0" w:color="000000"/>
            </w:tcBorders>
          </w:tcPr>
          <w:p w14:paraId="6360357B" w14:textId="30C97AF8"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7C" w14:textId="3C7F4C44"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81" w14:textId="1D14290D"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7E" w14:textId="76ECBD29"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24 </w:t>
            </w:r>
            <w:ins w:id="418" w:author="Author">
              <w:r w:rsidR="00774209" w:rsidRPr="00104C98">
                <w:rPr>
                  <w:sz w:val="22"/>
                  <w:szCs w:val="22"/>
                </w:rPr>
                <w:t>Overview of 10 CFR Part</w:t>
              </w:r>
            </w:ins>
          </w:p>
        </w:tc>
        <w:tc>
          <w:tcPr>
            <w:tcW w:w="1612" w:type="dxa"/>
            <w:tcBorders>
              <w:top w:val="single" w:sz="7" w:space="0" w:color="000000"/>
              <w:left w:val="single" w:sz="7" w:space="0" w:color="000000"/>
              <w:bottom w:val="single" w:sz="7" w:space="0" w:color="000000"/>
              <w:right w:val="single" w:sz="7" w:space="0" w:color="000000"/>
            </w:tcBorders>
          </w:tcPr>
          <w:p w14:paraId="6360357F" w14:textId="0780D7EF"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80" w14:textId="74E8ABCF"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85" w14:textId="77114F7A"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82" w14:textId="0580C2A7"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25 </w:t>
            </w:r>
            <w:ins w:id="419" w:author="Author">
              <w:r w:rsidR="00945DB2" w:rsidRPr="00104C98">
                <w:rPr>
                  <w:sz w:val="22"/>
                  <w:szCs w:val="22"/>
                </w:rPr>
                <w:t>Overview of 10 CFR Parts 19 and 20</w:t>
              </w:r>
            </w:ins>
          </w:p>
        </w:tc>
        <w:tc>
          <w:tcPr>
            <w:tcW w:w="1612" w:type="dxa"/>
            <w:tcBorders>
              <w:top w:val="single" w:sz="7" w:space="0" w:color="000000"/>
              <w:left w:val="single" w:sz="7" w:space="0" w:color="000000"/>
              <w:bottom w:val="single" w:sz="7" w:space="0" w:color="000000"/>
              <w:right w:val="single" w:sz="7" w:space="0" w:color="000000"/>
            </w:tcBorders>
          </w:tcPr>
          <w:p w14:paraId="63603583" w14:textId="754E12DC"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84" w14:textId="4F36741D"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89" w14:textId="1560449E"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86" w14:textId="0660C118"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26 </w:t>
            </w:r>
            <w:ins w:id="420" w:author="Author">
              <w:r w:rsidR="00945DB2" w:rsidRPr="00104C98">
                <w:rPr>
                  <w:sz w:val="22"/>
                  <w:szCs w:val="22"/>
                </w:rPr>
                <w:t>Licensee-Specific Regulatory Documents and Procedures</w:t>
              </w:r>
              <w:r w:rsidR="00945DB2" w:rsidRPr="00104C98" w:rsidDel="00774209">
                <w:rPr>
                  <w:sz w:val="22"/>
                  <w:szCs w:val="22"/>
                </w:rPr>
                <w:t xml:space="preserve"> </w:t>
              </w:r>
              <w:r w:rsidR="0011799C">
                <w:rPr>
                  <w:sz w:val="22"/>
                  <w:szCs w:val="22"/>
                </w:rPr>
                <w:t>(</w:t>
              </w:r>
              <w:r w:rsidR="00CD5548">
                <w:rPr>
                  <w:sz w:val="22"/>
                  <w:szCs w:val="22"/>
                </w:rPr>
                <w:t>not</w:t>
              </w:r>
              <w:r w:rsidR="0011799C">
                <w:rPr>
                  <w:sz w:val="22"/>
                  <w:szCs w:val="22"/>
                </w:rPr>
                <w:t xml:space="preserve"> MC&amp;A Inspectors)</w:t>
              </w:r>
            </w:ins>
          </w:p>
        </w:tc>
        <w:tc>
          <w:tcPr>
            <w:tcW w:w="1612" w:type="dxa"/>
            <w:tcBorders>
              <w:top w:val="single" w:sz="7" w:space="0" w:color="000000"/>
              <w:left w:val="single" w:sz="7" w:space="0" w:color="000000"/>
              <w:bottom w:val="single" w:sz="7" w:space="0" w:color="000000"/>
              <w:right w:val="single" w:sz="7" w:space="0" w:color="000000"/>
            </w:tcBorders>
          </w:tcPr>
          <w:p w14:paraId="63603587" w14:textId="17AB685B"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88" w14:textId="25CF1B8A"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8D" w14:textId="425059CB"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8A" w14:textId="3AD2D845"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-2</w:t>
            </w:r>
            <w:r w:rsidR="007358EE" w:rsidRPr="00104C98">
              <w:rPr>
                <w:sz w:val="22"/>
                <w:szCs w:val="22"/>
              </w:rPr>
              <w:t>7</w:t>
            </w:r>
            <w:r w:rsidR="00C4042C" w:rsidRPr="00104C98">
              <w:rPr>
                <w:sz w:val="22"/>
                <w:szCs w:val="22"/>
              </w:rPr>
              <w:t xml:space="preserve"> </w:t>
            </w:r>
            <w:ins w:id="421" w:author="Author">
              <w:r w:rsidR="00780F61" w:rsidRPr="00104C98">
                <w:rPr>
                  <w:sz w:val="22"/>
                  <w:szCs w:val="22"/>
                </w:rPr>
                <w:t>Planning Fuel Facility Inspections</w:t>
              </w:r>
            </w:ins>
          </w:p>
        </w:tc>
        <w:tc>
          <w:tcPr>
            <w:tcW w:w="1612" w:type="dxa"/>
            <w:tcBorders>
              <w:top w:val="single" w:sz="7" w:space="0" w:color="000000"/>
              <w:left w:val="single" w:sz="7" w:space="0" w:color="000000"/>
              <w:bottom w:val="single" w:sz="7" w:space="0" w:color="000000"/>
              <w:right w:val="single" w:sz="7" w:space="0" w:color="000000"/>
            </w:tcBorders>
          </w:tcPr>
          <w:p w14:paraId="6360358B" w14:textId="47AD5A9C"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8C" w14:textId="6079F8F3"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91" w14:textId="257C2F90"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8E" w14:textId="2C4F72A9" w:rsidR="00C4042C" w:rsidRPr="00104C98" w:rsidRDefault="00522470" w:rsidP="00650818">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28 </w:t>
            </w:r>
            <w:ins w:id="422" w:author="Author">
              <w:r w:rsidR="00780F61" w:rsidRPr="00104C98">
                <w:rPr>
                  <w:sz w:val="22"/>
                  <w:szCs w:val="22"/>
                </w:rPr>
                <w:t>Information Security</w:t>
              </w:r>
            </w:ins>
          </w:p>
        </w:tc>
        <w:tc>
          <w:tcPr>
            <w:tcW w:w="1612" w:type="dxa"/>
            <w:tcBorders>
              <w:top w:val="single" w:sz="7" w:space="0" w:color="000000"/>
              <w:left w:val="single" w:sz="7" w:space="0" w:color="000000"/>
              <w:bottom w:val="single" w:sz="7" w:space="0" w:color="000000"/>
              <w:right w:val="single" w:sz="7" w:space="0" w:color="000000"/>
            </w:tcBorders>
          </w:tcPr>
          <w:p w14:paraId="6360358F" w14:textId="4C972263"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90" w14:textId="5D0F0D40"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14:paraId="636035A3" w14:textId="77777777" w:rsidR="009058BD" w:rsidRPr="006C5017" w:rsidRDefault="009058BD">
      <w:pPr>
        <w:rPr>
          <w:b/>
          <w:bCs/>
        </w:rPr>
      </w:pPr>
    </w:p>
    <w:tbl>
      <w:tblPr>
        <w:tblW w:w="0" w:type="auto"/>
        <w:jc w:val="center"/>
        <w:tblLayout w:type="fixed"/>
        <w:tblCellMar>
          <w:top w:w="43" w:type="dxa"/>
          <w:left w:w="29" w:type="dxa"/>
          <w:bottom w:w="43" w:type="dxa"/>
          <w:right w:w="29" w:type="dxa"/>
        </w:tblCellMar>
        <w:tblLook w:val="0000" w:firstRow="0" w:lastRow="0" w:firstColumn="0" w:lastColumn="0" w:noHBand="0" w:noVBand="0"/>
      </w:tblPr>
      <w:tblGrid>
        <w:gridCol w:w="5936"/>
        <w:gridCol w:w="1612"/>
        <w:gridCol w:w="1810"/>
      </w:tblGrid>
      <w:tr w:rsidR="00C4042C" w:rsidRPr="00104C98" w14:paraId="636035A5" w14:textId="77777777" w:rsidTr="00F725BB">
        <w:trPr>
          <w:trHeight w:val="432"/>
          <w:tblHeader/>
          <w:jc w:val="center"/>
        </w:trPr>
        <w:tc>
          <w:tcPr>
            <w:tcW w:w="9358" w:type="dxa"/>
            <w:gridSpan w:val="3"/>
            <w:tcBorders>
              <w:top w:val="single" w:sz="7" w:space="0" w:color="000000"/>
              <w:left w:val="single" w:sz="7" w:space="0" w:color="000000"/>
              <w:bottom w:val="single" w:sz="7" w:space="0" w:color="000000"/>
              <w:right w:val="single" w:sz="7" w:space="0" w:color="000000"/>
            </w:tcBorders>
            <w:vAlign w:val="bottom"/>
          </w:tcPr>
          <w:p w14:paraId="636035A4" w14:textId="184A01B1" w:rsidR="00C4042C" w:rsidRPr="00B43574" w:rsidRDefault="00C4042C" w:rsidP="00D86AAC">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rPr>
                <w:sz w:val="22"/>
                <w:szCs w:val="22"/>
                <w:u w:val="single"/>
              </w:rPr>
            </w:pPr>
            <w:r w:rsidRPr="00B43574">
              <w:rPr>
                <w:sz w:val="22"/>
                <w:szCs w:val="22"/>
                <w:u w:val="single"/>
              </w:rPr>
              <w:t>C. On-the-Job Training Activities</w:t>
            </w:r>
          </w:p>
        </w:tc>
      </w:tr>
      <w:tr w:rsidR="00C4042C" w:rsidRPr="00104C98" w14:paraId="636035A9" w14:textId="77777777"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A6" w14:textId="77777777" w:rsidR="00C4042C" w:rsidRPr="00104C98" w:rsidRDefault="00C4042C" w:rsidP="00832805">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OJT-1</w:t>
            </w:r>
            <w:r w:rsidRPr="00104C98">
              <w:rPr>
                <w:sz w:val="22"/>
                <w:szCs w:val="22"/>
              </w:rPr>
              <w:tab/>
              <w:t>Facility Familiarization Tour with a Qualified Inspector</w:t>
            </w:r>
            <w:r w:rsidR="00A86008" w:rsidRPr="00104C98">
              <w:rPr>
                <w:sz w:val="22"/>
                <w:szCs w:val="22"/>
              </w:rPr>
              <w:t xml:space="preserve"> or Resident Inspector</w:t>
            </w:r>
          </w:p>
        </w:tc>
        <w:tc>
          <w:tcPr>
            <w:tcW w:w="1612" w:type="dxa"/>
            <w:tcBorders>
              <w:top w:val="single" w:sz="7" w:space="0" w:color="000000"/>
              <w:left w:val="single" w:sz="7" w:space="0" w:color="000000"/>
              <w:bottom w:val="single" w:sz="7" w:space="0" w:color="000000"/>
              <w:right w:val="single" w:sz="7" w:space="0" w:color="000000"/>
            </w:tcBorders>
          </w:tcPr>
          <w:p w14:paraId="636035A7"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A8"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AD" w14:textId="77777777"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AA" w14:textId="77777777" w:rsidR="00C4042C" w:rsidRPr="00104C98" w:rsidRDefault="00C4042C" w:rsidP="00832805">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OJT-</w:t>
            </w:r>
            <w:r w:rsidR="00A86008" w:rsidRPr="00104C98">
              <w:rPr>
                <w:sz w:val="22"/>
                <w:szCs w:val="22"/>
              </w:rPr>
              <w:t>2</w:t>
            </w:r>
            <w:r w:rsidRPr="00104C98">
              <w:rPr>
                <w:sz w:val="22"/>
                <w:szCs w:val="22"/>
              </w:rPr>
              <w:tab/>
            </w:r>
            <w:r w:rsidR="00A86008" w:rsidRPr="00104C98">
              <w:rPr>
                <w:sz w:val="22"/>
                <w:szCs w:val="22"/>
              </w:rPr>
              <w:t>Licensee Performance Reviews (LPRs)</w:t>
            </w:r>
          </w:p>
        </w:tc>
        <w:tc>
          <w:tcPr>
            <w:tcW w:w="1612" w:type="dxa"/>
            <w:tcBorders>
              <w:top w:val="single" w:sz="7" w:space="0" w:color="000000"/>
              <w:left w:val="single" w:sz="7" w:space="0" w:color="000000"/>
              <w:bottom w:val="single" w:sz="7" w:space="0" w:color="000000"/>
              <w:right w:val="single" w:sz="7" w:space="0" w:color="000000"/>
            </w:tcBorders>
          </w:tcPr>
          <w:p w14:paraId="636035AB"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AC"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B1" w14:textId="77777777"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AE" w14:textId="77777777" w:rsidR="00C4042C" w:rsidRPr="00104C98" w:rsidRDefault="00C4042C" w:rsidP="00832805">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OJT-</w:t>
            </w:r>
            <w:r w:rsidR="00A86008" w:rsidRPr="00104C98">
              <w:rPr>
                <w:sz w:val="22"/>
                <w:szCs w:val="22"/>
              </w:rPr>
              <w:t>3</w:t>
            </w:r>
            <w:r w:rsidRPr="00104C98">
              <w:rPr>
                <w:sz w:val="22"/>
                <w:szCs w:val="22"/>
              </w:rPr>
              <w:tab/>
              <w:t>Inspection Activities</w:t>
            </w:r>
          </w:p>
        </w:tc>
        <w:tc>
          <w:tcPr>
            <w:tcW w:w="1612" w:type="dxa"/>
            <w:tcBorders>
              <w:top w:val="single" w:sz="7" w:space="0" w:color="000000"/>
              <w:left w:val="single" w:sz="7" w:space="0" w:color="000000"/>
              <w:bottom w:val="single" w:sz="7" w:space="0" w:color="000000"/>
              <w:right w:val="single" w:sz="7" w:space="0" w:color="000000"/>
            </w:tcBorders>
          </w:tcPr>
          <w:p w14:paraId="636035AF"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B0"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5B5" w14:textId="77777777" w:rsidTr="00F725BB">
        <w:trPr>
          <w:tblHeader/>
          <w:jc w:val="center"/>
        </w:trPr>
        <w:tc>
          <w:tcPr>
            <w:tcW w:w="5936" w:type="dxa"/>
            <w:tcBorders>
              <w:top w:val="single" w:sz="7" w:space="0" w:color="000000"/>
              <w:left w:val="single" w:sz="7" w:space="0" w:color="000000"/>
              <w:bottom w:val="single" w:sz="7" w:space="0" w:color="000000"/>
              <w:right w:val="single" w:sz="7" w:space="0" w:color="000000"/>
            </w:tcBorders>
            <w:vAlign w:val="bottom"/>
          </w:tcPr>
          <w:p w14:paraId="636035B2" w14:textId="77777777" w:rsidR="00C4042C" w:rsidRPr="00104C98" w:rsidRDefault="00C4042C" w:rsidP="00832805">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OJT-</w:t>
            </w:r>
            <w:r w:rsidR="00A86008" w:rsidRPr="00104C98">
              <w:rPr>
                <w:sz w:val="22"/>
                <w:szCs w:val="22"/>
              </w:rPr>
              <w:t>4</w:t>
            </w:r>
            <w:r w:rsidRPr="00104C98">
              <w:rPr>
                <w:sz w:val="22"/>
                <w:szCs w:val="22"/>
              </w:rPr>
              <w:tab/>
              <w:t>Documenting Inspection Findings</w:t>
            </w:r>
          </w:p>
        </w:tc>
        <w:tc>
          <w:tcPr>
            <w:tcW w:w="1612" w:type="dxa"/>
            <w:tcBorders>
              <w:top w:val="single" w:sz="7" w:space="0" w:color="000000"/>
              <w:left w:val="single" w:sz="7" w:space="0" w:color="000000"/>
              <w:bottom w:val="single" w:sz="7" w:space="0" w:color="000000"/>
              <w:right w:val="single" w:sz="7" w:space="0" w:color="000000"/>
            </w:tcBorders>
          </w:tcPr>
          <w:p w14:paraId="636035B3"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c>
          <w:tcPr>
            <w:tcW w:w="1810" w:type="dxa"/>
            <w:tcBorders>
              <w:top w:val="single" w:sz="7" w:space="0" w:color="000000"/>
              <w:left w:val="single" w:sz="7" w:space="0" w:color="000000"/>
              <w:bottom w:val="single" w:sz="7" w:space="0" w:color="000000"/>
              <w:right w:val="single" w:sz="7" w:space="0" w:color="000000"/>
            </w:tcBorders>
          </w:tcPr>
          <w:p w14:paraId="636035B4" w14:textId="77777777" w:rsidR="00C4042C" w:rsidRPr="00104C98" w:rsidRDefault="00C4042C"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14:paraId="636035B6" w14:textId="7C79EF25" w:rsidR="006E5691" w:rsidRPr="00104C98" w:rsidRDefault="006E5691" w:rsidP="006D37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104C98">
        <w:rPr>
          <w:sz w:val="22"/>
          <w:szCs w:val="22"/>
          <w:vertAlign w:val="superscript"/>
        </w:rPr>
        <w:t xml:space="preserve">1 </w:t>
      </w:r>
      <w:r w:rsidRPr="00104C98">
        <w:rPr>
          <w:sz w:val="22"/>
          <w:szCs w:val="22"/>
        </w:rPr>
        <w:t>Required for MC&amp;A inspectors only</w:t>
      </w:r>
    </w:p>
    <w:p w14:paraId="248EA740" w14:textId="6CD85114" w:rsidR="00370498" w:rsidRDefault="006E5691" w:rsidP="006D37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104C98">
        <w:rPr>
          <w:sz w:val="22"/>
          <w:szCs w:val="22"/>
          <w:vertAlign w:val="superscript"/>
        </w:rPr>
        <w:t xml:space="preserve">2 </w:t>
      </w:r>
      <w:r w:rsidRPr="00104C98">
        <w:rPr>
          <w:sz w:val="22"/>
          <w:szCs w:val="22"/>
        </w:rPr>
        <w:t xml:space="preserve">Required </w:t>
      </w:r>
      <w:r w:rsidR="00965D89" w:rsidRPr="00104C98">
        <w:rPr>
          <w:sz w:val="22"/>
          <w:szCs w:val="22"/>
        </w:rPr>
        <w:t>prior to a site visit or inspection</w:t>
      </w:r>
    </w:p>
    <w:p w14:paraId="63A0032A" w14:textId="77777777" w:rsidR="00370498" w:rsidRDefault="00370498">
      <w:pPr>
        <w:widowControl/>
        <w:autoSpaceDE/>
        <w:autoSpaceDN/>
        <w:adjustRightInd/>
        <w:rPr>
          <w:ins w:id="423" w:author="Author"/>
          <w:sz w:val="22"/>
          <w:szCs w:val="22"/>
        </w:rPr>
      </w:pPr>
      <w:ins w:id="424" w:author="Author">
        <w:r>
          <w:rPr>
            <w:sz w:val="22"/>
            <w:szCs w:val="22"/>
          </w:rPr>
          <w:br w:type="page"/>
        </w:r>
      </w:ins>
    </w:p>
    <w:p w14:paraId="636035BD" w14:textId="4DFE31D2" w:rsidR="00C4042C" w:rsidRPr="00104C98" w:rsidRDefault="00C4042C" w:rsidP="0034290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14:paraId="636035BE" w14:textId="77777777" w:rsidR="00AA687D"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Pr>
          <w:sz w:val="22"/>
          <w:szCs w:val="22"/>
        </w:rPr>
        <w:t>Basic Inspector Certification</w:t>
      </w:r>
    </w:p>
    <w:p w14:paraId="636035BF" w14:textId="77777777" w:rsidR="00AA687D"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0"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1"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2"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3"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4"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5"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______________________________________</w:t>
      </w:r>
    </w:p>
    <w:p w14:paraId="636035C6"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(Name)</w:t>
      </w:r>
    </w:p>
    <w:p w14:paraId="636035C7"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8" w14:textId="58166C9A"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 xml:space="preserve">Has successfully completed </w:t>
      </w:r>
      <w:ins w:id="425" w:author="Author">
        <w:r w:rsidR="00896E2B" w:rsidRPr="00104C98">
          <w:rPr>
            <w:sz w:val="22"/>
            <w:szCs w:val="22"/>
          </w:rPr>
          <w:t>all</w:t>
        </w:r>
      </w:ins>
      <w:r w:rsidRPr="00104C98">
        <w:rPr>
          <w:sz w:val="22"/>
          <w:szCs w:val="22"/>
        </w:rPr>
        <w:t xml:space="preserve"> requirements</w:t>
      </w:r>
    </w:p>
    <w:p w14:paraId="636035C9" w14:textId="49B11C8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104C98">
        <w:rPr>
          <w:sz w:val="22"/>
          <w:szCs w:val="22"/>
        </w:rPr>
        <w:t>to be certified as a</w:t>
      </w:r>
    </w:p>
    <w:p w14:paraId="636035CA"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B" w14:textId="77777777" w:rsidR="00AA687D" w:rsidRPr="00774377"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r w:rsidRPr="00774377">
        <w:rPr>
          <w:sz w:val="22"/>
          <w:szCs w:val="22"/>
        </w:rPr>
        <w:t>BASIC INSPECTOR</w:t>
      </w:r>
    </w:p>
    <w:p w14:paraId="636035CC" w14:textId="77777777" w:rsidR="00AA687D" w:rsidRPr="00774377"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D"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E"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CF"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D0"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jc w:val="center"/>
        <w:rPr>
          <w:sz w:val="22"/>
          <w:szCs w:val="22"/>
        </w:rPr>
      </w:pPr>
    </w:p>
    <w:p w14:paraId="636035D1" w14:textId="7AEE8056"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rPr>
          <w:sz w:val="22"/>
          <w:szCs w:val="22"/>
        </w:rPr>
      </w:pPr>
      <w:r w:rsidRPr="00104C98">
        <w:rPr>
          <w:sz w:val="22"/>
          <w:szCs w:val="22"/>
        </w:rPr>
        <w:t xml:space="preserve">Supervisor Signature________________________ </w:t>
      </w:r>
      <w:proofErr w:type="gramStart"/>
      <w:r w:rsidRPr="00104C98">
        <w:rPr>
          <w:sz w:val="22"/>
          <w:szCs w:val="22"/>
        </w:rPr>
        <w:t>Date:_</w:t>
      </w:r>
      <w:proofErr w:type="gramEnd"/>
      <w:r w:rsidRPr="00104C98">
        <w:rPr>
          <w:sz w:val="22"/>
          <w:szCs w:val="22"/>
        </w:rPr>
        <w:t xml:space="preserve">___________ </w:t>
      </w:r>
    </w:p>
    <w:p w14:paraId="636035D2" w14:textId="77777777" w:rsidR="00AA687D" w:rsidRPr="00104C98" w:rsidRDefault="00AA687D" w:rsidP="00AA687D">
      <w:pPr>
        <w:framePr w:w="8778" w:h="6019" w:hRule="exact" w:vSpace="240" w:wrap="auto" w:vAnchor="text" w:hAnchor="page" w:x="1717" w:y="57"/>
        <w:pBdr>
          <w:top w:val="single" w:sz="7" w:space="0" w:color="000000" w:shadow="1"/>
          <w:left w:val="single" w:sz="7" w:space="0" w:color="000000" w:shadow="1"/>
          <w:bottom w:val="single" w:sz="7" w:space="0" w:color="000000" w:shadow="1"/>
          <w:right w:val="single" w:sz="7" w:space="0" w:color="000000" w:shadow="1"/>
        </w:pBdr>
        <w:rPr>
          <w:sz w:val="22"/>
          <w:szCs w:val="22"/>
        </w:rPr>
      </w:pPr>
    </w:p>
    <w:p w14:paraId="636035D6" w14:textId="5C6DD464" w:rsidR="00537E24" w:rsidRDefault="00C4042C" w:rsidP="00582B5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04C98">
        <w:rPr>
          <w:sz w:val="22"/>
          <w:szCs w:val="22"/>
        </w:rPr>
        <w:t>This signature card and certification must be accompanied by the appropriate Form 1, Basic Level Equivalency Justification, if applicable.</w:t>
      </w:r>
    </w:p>
    <w:p w14:paraId="29B8D6B9" w14:textId="77777777" w:rsidR="00DA3E4F" w:rsidRPr="00DF030C" w:rsidRDefault="00DA3E4F" w:rsidP="00DA3E4F">
      <w:pPr>
        <w:pageBreakBefore/>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220"/>
        <w:jc w:val="center"/>
        <w:outlineLvl w:val="2"/>
      </w:pPr>
      <w:bookmarkStart w:id="426" w:name="_Toc167188761"/>
      <w:r w:rsidRPr="00DF030C">
        <w:t>Form 1: Basic-Level Equivalency Justification</w:t>
      </w:r>
      <w:bookmarkEnd w:id="426"/>
    </w:p>
    <w:tbl>
      <w:tblPr>
        <w:tblW w:w="0" w:type="auto"/>
        <w:jc w:val="center"/>
        <w:tblLayout w:type="fixed"/>
        <w:tblCellMar>
          <w:left w:w="120" w:type="dxa"/>
          <w:right w:w="120" w:type="dxa"/>
        </w:tblCellMar>
        <w:tblLook w:val="0000" w:firstRow="0" w:lastRow="0" w:firstColumn="0" w:lastColumn="0" w:noHBand="0" w:noVBand="0"/>
      </w:tblPr>
      <w:tblGrid>
        <w:gridCol w:w="5668"/>
        <w:gridCol w:w="3691"/>
      </w:tblGrid>
      <w:tr w:rsidR="00C4042C" w:rsidRPr="00104C98" w14:paraId="636035DB" w14:textId="77777777" w:rsidTr="004442D8">
        <w:trPr>
          <w:trHeight w:val="703"/>
          <w:tblHeader/>
          <w:jc w:val="center"/>
        </w:trPr>
        <w:tc>
          <w:tcPr>
            <w:tcW w:w="5668" w:type="dxa"/>
            <w:tcBorders>
              <w:top w:val="single" w:sz="4" w:space="0" w:color="auto"/>
              <w:left w:val="single" w:sz="8" w:space="0" w:color="000000" w:themeColor="text1"/>
              <w:bottom w:val="single" w:sz="8" w:space="0" w:color="000000" w:themeColor="text1"/>
              <w:right w:val="single" w:sz="8" w:space="0" w:color="000000" w:themeColor="text1"/>
            </w:tcBorders>
            <w:vAlign w:val="bottom"/>
          </w:tcPr>
          <w:p w14:paraId="636035D9" w14:textId="05007B83" w:rsidR="00342FDF" w:rsidRPr="008D445F" w:rsidRDefault="00C4042C" w:rsidP="003077DB">
            <w:pPr>
              <w:pStyle w:val="BodyText-table"/>
            </w:pPr>
            <w:r w:rsidRPr="00E266A4">
              <w:t>Inspector Name</w:t>
            </w:r>
            <w:r w:rsidRPr="00104C98">
              <w:rPr>
                <w:i/>
                <w:iCs/>
              </w:rPr>
              <w:t xml:space="preserve">: </w:t>
            </w:r>
          </w:p>
        </w:tc>
        <w:tc>
          <w:tcPr>
            <w:tcW w:w="3691" w:type="dxa"/>
            <w:tcBorders>
              <w:top w:val="single" w:sz="4" w:space="0" w:color="auto"/>
              <w:left w:val="single" w:sz="8" w:space="0" w:color="000000" w:themeColor="text1"/>
              <w:bottom w:val="single" w:sz="8" w:space="0" w:color="000000" w:themeColor="text1"/>
              <w:right w:val="single" w:sz="8" w:space="0" w:color="000000" w:themeColor="text1"/>
            </w:tcBorders>
          </w:tcPr>
          <w:p w14:paraId="636035DA" w14:textId="4BFFC50A" w:rsidR="00C4042C" w:rsidRPr="00E266A4" w:rsidRDefault="00C4042C" w:rsidP="003077DB">
            <w:pPr>
              <w:pStyle w:val="BodyText-table"/>
            </w:pPr>
            <w:r w:rsidRPr="00E266A4">
              <w:t xml:space="preserve">Identify equivalent training and experience for which the inspector is to be given </w:t>
            </w:r>
            <w:del w:id="427" w:author="Author">
              <w:r w:rsidRPr="00E266A4" w:rsidDel="00696BD0">
                <w:delText xml:space="preserve"> </w:delText>
              </w:r>
            </w:del>
            <w:r w:rsidRPr="00E266A4">
              <w:t xml:space="preserve">credit </w:t>
            </w:r>
          </w:p>
        </w:tc>
      </w:tr>
      <w:tr w:rsidR="00C4042C" w:rsidRPr="00104C98" w14:paraId="636035DD" w14:textId="77777777" w:rsidTr="004442D8">
        <w:trPr>
          <w:trHeight w:val="343"/>
          <w:jc w:val="center"/>
        </w:trPr>
        <w:tc>
          <w:tcPr>
            <w:tcW w:w="9359" w:type="dxa"/>
            <w:gridSpan w:val="2"/>
            <w:tcBorders>
              <w:top w:val="single" w:sz="8" w:space="0" w:color="000000" w:themeColor="text1"/>
              <w:left w:val="single" w:sz="7" w:space="0" w:color="000000" w:themeColor="text1"/>
              <w:bottom w:val="single" w:sz="7" w:space="0" w:color="000000" w:themeColor="text1"/>
              <w:right w:val="single" w:sz="7" w:space="0" w:color="000000" w:themeColor="text1"/>
            </w:tcBorders>
            <w:vAlign w:val="center"/>
          </w:tcPr>
          <w:p w14:paraId="636035DC" w14:textId="2BB44330" w:rsidR="00C4042C" w:rsidRPr="00E266A4" w:rsidRDefault="00C4042C" w:rsidP="00BC7F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pPr>
            <w:r w:rsidRPr="00E266A4">
              <w:t xml:space="preserve">A. </w:t>
            </w:r>
            <w:r w:rsidRPr="00BC7F37">
              <w:rPr>
                <w:u w:val="single"/>
              </w:rPr>
              <w:t>Training Courses</w:t>
            </w:r>
          </w:p>
        </w:tc>
      </w:tr>
      <w:tr w:rsidR="00C4042C" w:rsidRPr="00104C98" w14:paraId="636035E0"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5DE" w14:textId="77777777" w:rsidR="00C4042C" w:rsidRPr="00104C98" w:rsidRDefault="00DC5F5B" w:rsidP="00BC7F37">
            <w:pPr>
              <w:pStyle w:val="BodyText-table"/>
              <w:ind w:left="360" w:hanging="360"/>
            </w:pPr>
            <w:r w:rsidRPr="00104C98">
              <w:t xml:space="preserve">F-201 or </w:t>
            </w:r>
            <w:r w:rsidR="00C4042C" w:rsidRPr="00104C98">
              <w:t>F-201S Fuel Cycle Processes</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DF" w14:textId="77777777" w:rsidR="00C4042C" w:rsidRPr="00104C98" w:rsidRDefault="00C4042C" w:rsidP="003077DB">
            <w:pPr>
              <w:pStyle w:val="BodyText-table"/>
            </w:pPr>
          </w:p>
        </w:tc>
      </w:tr>
      <w:tr w:rsidR="003E026C" w:rsidRPr="00104C98" w14:paraId="636035E3" w14:textId="77777777" w:rsidTr="001BCB82">
        <w:trPr>
          <w:trHeight w:val="432"/>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bottom"/>
          </w:tcPr>
          <w:p w14:paraId="636035E1" w14:textId="77777777" w:rsidR="003E026C" w:rsidRPr="00104C98" w:rsidRDefault="003E026C" w:rsidP="00BC7F37">
            <w:pPr>
              <w:pStyle w:val="BodyText-table"/>
              <w:ind w:left="360" w:hanging="360"/>
            </w:pPr>
            <w:r w:rsidRPr="00104C98">
              <w:t>MCA-101DC, Intro to Nuclear Materials Control an Accountability</w:t>
            </w:r>
            <w:r w:rsidRPr="00104C98">
              <w:rPr>
                <w:vertAlign w:val="superscript"/>
              </w:rPr>
              <w:t>1</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E2" w14:textId="77777777" w:rsidR="003E026C" w:rsidRPr="00104C98" w:rsidRDefault="003E026C" w:rsidP="003077DB">
            <w:pPr>
              <w:pStyle w:val="BodyText-table"/>
            </w:pPr>
          </w:p>
        </w:tc>
      </w:tr>
      <w:tr w:rsidR="003E026C" w:rsidRPr="00104C98" w14:paraId="636035E6"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bottom"/>
          </w:tcPr>
          <w:p w14:paraId="636035E4" w14:textId="77777777" w:rsidR="003E026C" w:rsidRPr="00104C98" w:rsidRDefault="003E026C" w:rsidP="00BC7F37">
            <w:pPr>
              <w:pStyle w:val="BodyText-table"/>
              <w:ind w:left="360" w:hanging="360"/>
            </w:pPr>
            <w:r w:rsidRPr="00104C98">
              <w:t>MCA-104DB, Introduction to Measurement Programs</w:t>
            </w:r>
            <w:r w:rsidRPr="00104C98">
              <w:rPr>
                <w:vertAlign w:val="superscript"/>
              </w:rPr>
              <w:t>1</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E5" w14:textId="77777777" w:rsidR="003E026C" w:rsidRPr="00104C98" w:rsidRDefault="003E026C" w:rsidP="003077DB">
            <w:pPr>
              <w:pStyle w:val="BodyText-table"/>
            </w:pPr>
          </w:p>
        </w:tc>
      </w:tr>
      <w:tr w:rsidR="003E026C" w:rsidRPr="00104C98" w14:paraId="636035E9"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bottom"/>
          </w:tcPr>
          <w:p w14:paraId="636035E7" w14:textId="77777777" w:rsidR="003E026C" w:rsidRPr="00104C98" w:rsidRDefault="003E026C" w:rsidP="00BC7F37">
            <w:pPr>
              <w:pStyle w:val="BodyText-table"/>
              <w:ind w:left="360" w:hanging="360"/>
            </w:pPr>
            <w:r w:rsidRPr="00104C98">
              <w:t>MCA-110, Basics of Nuclear Materials Accountability</w:t>
            </w:r>
            <w:r w:rsidRPr="00104C98">
              <w:rPr>
                <w:vertAlign w:val="superscript"/>
              </w:rPr>
              <w:t>1</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E8" w14:textId="77777777" w:rsidR="003E026C" w:rsidRPr="00104C98" w:rsidRDefault="003E026C" w:rsidP="003077DB">
            <w:pPr>
              <w:pStyle w:val="BodyText-table"/>
            </w:pPr>
          </w:p>
        </w:tc>
      </w:tr>
      <w:tr w:rsidR="003E026C" w:rsidRPr="00104C98" w14:paraId="636035EC"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bottom"/>
          </w:tcPr>
          <w:p w14:paraId="636035EA" w14:textId="77777777" w:rsidR="003E026C" w:rsidRPr="00104C98" w:rsidRDefault="003E026C" w:rsidP="00BC7F37">
            <w:pPr>
              <w:pStyle w:val="BodyText-table"/>
              <w:ind w:left="360" w:hanging="360"/>
            </w:pPr>
            <w:r w:rsidRPr="00104C98">
              <w:t>MCA- 120, Basics of Nuclear Materials Control</w:t>
            </w:r>
            <w:r w:rsidRPr="00104C98">
              <w:rPr>
                <w:vertAlign w:val="superscript"/>
              </w:rPr>
              <w:t>1</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EB" w14:textId="77777777" w:rsidR="003E026C" w:rsidRPr="00104C98" w:rsidRDefault="003E026C" w:rsidP="003077DB">
            <w:pPr>
              <w:pStyle w:val="BodyText-table"/>
            </w:pPr>
          </w:p>
        </w:tc>
      </w:tr>
      <w:tr w:rsidR="00FA67A0" w:rsidRPr="00104C98" w14:paraId="636035EF"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bottom"/>
          </w:tcPr>
          <w:p w14:paraId="636035ED" w14:textId="0EEE6782" w:rsidR="00FA67A0" w:rsidRPr="00104C98" w:rsidRDefault="00FA67A0" w:rsidP="00BC7F37">
            <w:pPr>
              <w:pStyle w:val="BodyText-table"/>
              <w:ind w:left="360" w:hanging="360"/>
            </w:pPr>
            <w:r w:rsidRPr="00104C98">
              <w:t>Nuclear Criticality Safety Self-Study Course</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EE" w14:textId="77777777" w:rsidR="00FA67A0" w:rsidRPr="00104C98" w:rsidRDefault="00FA67A0" w:rsidP="003077DB">
            <w:pPr>
              <w:pStyle w:val="BodyText-table"/>
            </w:pPr>
          </w:p>
        </w:tc>
      </w:tr>
      <w:tr w:rsidR="00AB443F" w:rsidRPr="00104C98" w14:paraId="636035F2"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bottom"/>
          </w:tcPr>
          <w:p w14:paraId="636035F0" w14:textId="23F93182" w:rsidR="00AB443F" w:rsidRPr="00AB443F" w:rsidRDefault="00AB443F" w:rsidP="00BC7F37">
            <w:pPr>
              <w:pStyle w:val="BodyText-table"/>
              <w:ind w:left="360" w:hanging="360"/>
            </w:pPr>
            <w:r w:rsidRPr="001BCB82">
              <w:t xml:space="preserve">OSHA HAZWOPER or </w:t>
            </w:r>
            <w:ins w:id="428" w:author="Author">
              <w:r w:rsidR="0072338D" w:rsidRPr="001BCB82">
                <w:t>web-based</w:t>
              </w:r>
            </w:ins>
            <w:r w:rsidRPr="001BCB82">
              <w:t xml:space="preserve"> Health &amp; Safety Training Suite</w:t>
            </w:r>
            <w:ins w:id="429" w:author="Author">
              <w:r w:rsidR="00F71905">
                <w:rPr>
                  <w:vertAlign w:val="superscript"/>
                </w:rPr>
                <w:t>2</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F1" w14:textId="77777777" w:rsidR="00AB443F" w:rsidRPr="00104C98" w:rsidRDefault="00AB443F" w:rsidP="003077DB">
            <w:pPr>
              <w:pStyle w:val="BodyText-table"/>
            </w:pPr>
          </w:p>
        </w:tc>
      </w:tr>
      <w:tr w:rsidR="00C4042C" w:rsidRPr="00104C98" w14:paraId="636035F4" w14:textId="77777777" w:rsidTr="001BCB82">
        <w:trPr>
          <w:trHeight w:val="360"/>
          <w:jc w:val="center"/>
        </w:trPr>
        <w:tc>
          <w:tcPr>
            <w:tcW w:w="9359"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5F3" w14:textId="33607CCF" w:rsidR="00C4042C" w:rsidRPr="00E266A4" w:rsidRDefault="00C4042C" w:rsidP="00BC7F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pPr>
            <w:r w:rsidRPr="00E266A4">
              <w:t xml:space="preserve">B. </w:t>
            </w:r>
            <w:r w:rsidRPr="00BC7F37">
              <w:rPr>
                <w:u w:val="single"/>
              </w:rPr>
              <w:t>Individual Study Activities</w:t>
            </w:r>
          </w:p>
        </w:tc>
      </w:tr>
      <w:tr w:rsidR="00C4042C" w:rsidRPr="00104C98" w14:paraId="636035F8"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5F5" w14:textId="531D0AB8" w:rsidR="00017E81" w:rsidRDefault="00522470" w:rsidP="00BC7F37">
            <w:pPr>
              <w:pStyle w:val="BodyText-table"/>
              <w:ind w:left="360" w:hanging="360"/>
            </w:pPr>
            <w:r w:rsidRPr="00104C98">
              <w:t>SG</w:t>
            </w:r>
            <w:r w:rsidR="00C4042C" w:rsidRPr="00104C98">
              <w:t xml:space="preserve">-1 History </w:t>
            </w:r>
            <w:r w:rsidR="00017E81">
              <w:t>and Organization of the Nuclear</w:t>
            </w:r>
          </w:p>
          <w:p w14:paraId="636035F6" w14:textId="77777777" w:rsidR="00C4042C" w:rsidRPr="00104C98" w:rsidRDefault="00C4042C" w:rsidP="00BC7F37">
            <w:pPr>
              <w:pStyle w:val="BodyText-table"/>
              <w:ind w:left="360" w:hanging="360"/>
            </w:pPr>
            <w:r w:rsidRPr="00104C98">
              <w:t>Regulatory</w:t>
            </w:r>
            <w:r w:rsidR="00ED7B42" w:rsidRPr="00104C98">
              <w:t xml:space="preserve"> </w:t>
            </w:r>
            <w:r w:rsidRPr="00104C98">
              <w:t>Commission</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F7" w14:textId="77777777" w:rsidR="00C4042C" w:rsidRPr="00104C98" w:rsidRDefault="00C4042C" w:rsidP="003077DB">
            <w:pPr>
              <w:pStyle w:val="BodyText-table"/>
            </w:pPr>
          </w:p>
        </w:tc>
      </w:tr>
      <w:tr w:rsidR="00C4042C" w:rsidRPr="00104C98" w14:paraId="636035FB"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5F9" w14:textId="341EFADF" w:rsidR="00C4042C" w:rsidRPr="00104C98" w:rsidRDefault="00522470" w:rsidP="00BC7F37">
            <w:pPr>
              <w:pStyle w:val="BodyText-table"/>
              <w:ind w:left="360" w:hanging="360"/>
            </w:pPr>
            <w:r w:rsidRPr="00104C98">
              <w:t>SG</w:t>
            </w:r>
            <w:r w:rsidR="00C4042C" w:rsidRPr="00104C98">
              <w:t>-</w:t>
            </w:r>
            <w:r w:rsidR="007358EE" w:rsidRPr="00104C98">
              <w:t xml:space="preserve">2 </w:t>
            </w:r>
            <w:r w:rsidR="00C4042C" w:rsidRPr="00104C98">
              <w:t>Inspector Objectivity, Protocol, and Professional Conduct</w:t>
            </w:r>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FA" w14:textId="77777777" w:rsidR="00C4042C" w:rsidRPr="00104C98" w:rsidRDefault="00C4042C" w:rsidP="003077DB">
            <w:pPr>
              <w:pStyle w:val="BodyText-table"/>
            </w:pPr>
          </w:p>
        </w:tc>
      </w:tr>
      <w:tr w:rsidR="00C4042C" w:rsidRPr="00104C98" w14:paraId="636035FE"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5FC" w14:textId="403CC769" w:rsidR="00C4042C" w:rsidRPr="00104C98" w:rsidRDefault="00522470" w:rsidP="00BC7F37">
            <w:pPr>
              <w:pStyle w:val="BodyText-table"/>
              <w:ind w:left="360" w:hanging="360"/>
            </w:pPr>
            <w:r w:rsidRPr="00104C98">
              <w:t>SG</w:t>
            </w:r>
            <w:r w:rsidR="00C4042C" w:rsidRPr="00104C98">
              <w:t>-</w:t>
            </w:r>
            <w:r w:rsidR="007358EE" w:rsidRPr="00104C98">
              <w:t xml:space="preserve">3 </w:t>
            </w:r>
            <w:ins w:id="430" w:author="Author">
              <w:r w:rsidR="000239AE" w:rsidRPr="00104C98">
                <w:t xml:space="preserve">Allegations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5FD" w14:textId="77777777" w:rsidR="00C4042C" w:rsidRPr="00104C98" w:rsidRDefault="00C4042C" w:rsidP="003077DB">
            <w:pPr>
              <w:pStyle w:val="BodyText-table"/>
            </w:pPr>
          </w:p>
        </w:tc>
      </w:tr>
      <w:tr w:rsidR="00C4042C" w:rsidRPr="00104C98" w14:paraId="63603601"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5FF" w14:textId="1E4B794F" w:rsidR="00C4042C" w:rsidRPr="00104C98" w:rsidRDefault="00522470" w:rsidP="00BC7F37">
            <w:pPr>
              <w:pStyle w:val="BodyText-table"/>
              <w:ind w:left="360" w:hanging="360"/>
            </w:pPr>
            <w:r w:rsidRPr="00104C98">
              <w:t>SG</w:t>
            </w:r>
            <w:r w:rsidR="00C4042C" w:rsidRPr="00104C98">
              <w:t>-</w:t>
            </w:r>
            <w:r w:rsidR="007358EE" w:rsidRPr="00104C98">
              <w:t xml:space="preserve">4 </w:t>
            </w:r>
            <w:ins w:id="431" w:author="Author">
              <w:r w:rsidR="008B7413" w:rsidRPr="00104C98">
                <w:t>NRC’s Response to an Emergency at a Nuclear Facility</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00" w14:textId="77777777" w:rsidR="00C4042C" w:rsidRPr="00104C98" w:rsidRDefault="00C4042C" w:rsidP="003077DB">
            <w:pPr>
              <w:pStyle w:val="BodyText-table"/>
            </w:pPr>
          </w:p>
        </w:tc>
      </w:tr>
      <w:tr w:rsidR="00C4042C" w:rsidRPr="00104C98" w14:paraId="63603604"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02" w14:textId="14E5B28B" w:rsidR="00C4042C" w:rsidRPr="00104C98" w:rsidRDefault="00522470" w:rsidP="00BC7F37">
            <w:pPr>
              <w:pStyle w:val="BodyText-table"/>
              <w:ind w:left="360" w:hanging="360"/>
            </w:pPr>
            <w:r w:rsidRPr="00104C98">
              <w:t>SG</w:t>
            </w:r>
            <w:r w:rsidR="00C4042C" w:rsidRPr="00104C98">
              <w:t>-</w:t>
            </w:r>
            <w:r w:rsidR="007358EE" w:rsidRPr="00104C98">
              <w:t xml:space="preserve">5 </w:t>
            </w:r>
            <w:ins w:id="432" w:author="Author">
              <w:r w:rsidR="008B7413" w:rsidRPr="00104C98">
                <w:t>The Enforcement Process and the Backfit Process</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03" w14:textId="77777777" w:rsidR="00C4042C" w:rsidRPr="00104C98" w:rsidRDefault="00C4042C" w:rsidP="003077DB">
            <w:pPr>
              <w:pStyle w:val="BodyText-table"/>
            </w:pPr>
          </w:p>
        </w:tc>
      </w:tr>
      <w:tr w:rsidR="00C4042C" w:rsidRPr="00104C98" w14:paraId="63603607"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05" w14:textId="4F1EA4AE" w:rsidR="00C4042C" w:rsidRPr="00104C98" w:rsidRDefault="00522470" w:rsidP="00BC7F37">
            <w:pPr>
              <w:pStyle w:val="BodyText-table"/>
              <w:ind w:left="360" w:hanging="360"/>
            </w:pPr>
            <w:r w:rsidRPr="00104C98">
              <w:t>SG</w:t>
            </w:r>
            <w:r w:rsidR="00C4042C" w:rsidRPr="00104C98">
              <w:t>-</w:t>
            </w:r>
            <w:r w:rsidR="007358EE" w:rsidRPr="00104C98">
              <w:t xml:space="preserve">6 </w:t>
            </w:r>
            <w:ins w:id="433" w:author="Author">
              <w:r w:rsidR="008B7413" w:rsidRPr="00104C98">
                <w:t>The Office of Investigations</w:t>
              </w:r>
              <w:r w:rsidR="008B7413" w:rsidRPr="00104C98" w:rsidDel="008B7413">
                <w:t xml:space="preserve">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06" w14:textId="77777777" w:rsidR="00C4042C" w:rsidRPr="00104C98" w:rsidRDefault="00C4042C" w:rsidP="003077DB">
            <w:pPr>
              <w:pStyle w:val="BodyText-table"/>
            </w:pPr>
          </w:p>
        </w:tc>
      </w:tr>
      <w:tr w:rsidR="00C4042C" w:rsidRPr="00104C98" w14:paraId="6360360A"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08" w14:textId="0CD8BBDF" w:rsidR="00C4042C" w:rsidRPr="00104C98" w:rsidRDefault="00522470" w:rsidP="00BC7F37">
            <w:pPr>
              <w:pStyle w:val="BodyText-table"/>
              <w:ind w:left="360" w:hanging="360"/>
            </w:pPr>
            <w:r w:rsidRPr="00104C98">
              <w:t>SG</w:t>
            </w:r>
            <w:r w:rsidR="00C4042C" w:rsidRPr="00104C98">
              <w:t>-</w:t>
            </w:r>
            <w:r w:rsidR="007358EE" w:rsidRPr="00104C98">
              <w:t xml:space="preserve">7 </w:t>
            </w:r>
            <w:ins w:id="434" w:author="Author">
              <w:r w:rsidR="008B7413" w:rsidRPr="00104C98">
                <w:t>Exploring the Fuel Facility Inspection Program</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09" w14:textId="77777777" w:rsidR="00C4042C" w:rsidRPr="00104C98" w:rsidRDefault="00C4042C" w:rsidP="003077DB">
            <w:pPr>
              <w:pStyle w:val="BodyText-table"/>
            </w:pPr>
          </w:p>
        </w:tc>
      </w:tr>
      <w:tr w:rsidR="00C4042C" w:rsidRPr="00104C98" w14:paraId="6360360D"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7BD5A3E8" w14:textId="6394F0DD" w:rsidR="00847352" w:rsidRDefault="00522470" w:rsidP="00BC7F37">
            <w:pPr>
              <w:pStyle w:val="BodyText-table"/>
              <w:ind w:left="360" w:hanging="360"/>
              <w:rPr>
                <w:ins w:id="435" w:author="Author"/>
              </w:rPr>
            </w:pPr>
            <w:r w:rsidRPr="00104C98">
              <w:t>SG</w:t>
            </w:r>
            <w:r w:rsidR="00C4042C" w:rsidRPr="00104C98">
              <w:t>-</w:t>
            </w:r>
            <w:r w:rsidR="007358EE" w:rsidRPr="00104C98">
              <w:t xml:space="preserve">8 </w:t>
            </w:r>
            <w:ins w:id="436" w:author="Author">
              <w:r w:rsidR="00847352" w:rsidRPr="00104C98">
                <w:t>Incident In</w:t>
              </w:r>
              <w:r w:rsidR="00847352">
                <w:t>spection Team (IIT) Activities,</w:t>
              </w:r>
            </w:ins>
          </w:p>
          <w:p w14:paraId="4DFE0167" w14:textId="63E93430" w:rsidR="00847352" w:rsidRDefault="00847352" w:rsidP="00BC7F37">
            <w:pPr>
              <w:pStyle w:val="BodyText-table"/>
              <w:ind w:left="360" w:hanging="360"/>
              <w:rPr>
                <w:ins w:id="437" w:author="Author"/>
              </w:rPr>
            </w:pPr>
            <w:ins w:id="438" w:author="Author">
              <w:r w:rsidRPr="00104C98">
                <w:t>Augmented Inspection Team (AIT), and Special</w:t>
              </w:r>
            </w:ins>
          </w:p>
          <w:p w14:paraId="6360360B" w14:textId="7AFBB2C1" w:rsidR="00C4042C" w:rsidRPr="00104C98" w:rsidRDefault="00847352" w:rsidP="00BC7F37">
            <w:pPr>
              <w:pStyle w:val="BodyText-table"/>
              <w:ind w:left="360" w:hanging="360"/>
            </w:pPr>
            <w:ins w:id="439" w:author="Author">
              <w:r w:rsidRPr="00104C98">
                <w:t>Inspection Team (SIT)</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0C" w14:textId="77777777" w:rsidR="00C4042C" w:rsidRPr="00104C98" w:rsidRDefault="00C4042C" w:rsidP="003077DB">
            <w:pPr>
              <w:pStyle w:val="BodyText-table"/>
            </w:pPr>
          </w:p>
        </w:tc>
      </w:tr>
      <w:tr w:rsidR="00C4042C" w:rsidRPr="00104C98" w14:paraId="63603610"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0E" w14:textId="4917C1B3" w:rsidR="00C4042C" w:rsidRPr="00104C98" w:rsidRDefault="00522470" w:rsidP="00BC7F37">
            <w:pPr>
              <w:pStyle w:val="BodyText-table"/>
              <w:ind w:left="360" w:hanging="360"/>
            </w:pPr>
            <w:r w:rsidRPr="00104C98">
              <w:t>SG</w:t>
            </w:r>
            <w:r w:rsidR="00C4042C" w:rsidRPr="00104C98">
              <w:t>-</w:t>
            </w:r>
            <w:r w:rsidR="007358EE" w:rsidRPr="00104C98">
              <w:t xml:space="preserve">9 </w:t>
            </w:r>
            <w:ins w:id="440" w:author="Author">
              <w:r w:rsidR="00847352" w:rsidRPr="00104C98">
                <w:t>Understanding How the Commission Operates</w:t>
              </w:r>
              <w:r w:rsidR="00847352" w:rsidRPr="00104C98" w:rsidDel="00847352">
                <w:t xml:space="preserve">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0F" w14:textId="77777777" w:rsidR="00C4042C" w:rsidRPr="00104C98" w:rsidRDefault="00C4042C" w:rsidP="003077DB">
            <w:pPr>
              <w:pStyle w:val="BodyText-table"/>
            </w:pPr>
          </w:p>
        </w:tc>
      </w:tr>
      <w:tr w:rsidR="00C4042C" w:rsidRPr="00104C98" w14:paraId="63603615"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13" w14:textId="03D1D187" w:rsidR="00C4042C" w:rsidRPr="00104C98" w:rsidRDefault="00522470" w:rsidP="00BC7F37">
            <w:pPr>
              <w:pStyle w:val="BodyText-table"/>
              <w:ind w:left="360" w:hanging="360"/>
            </w:pPr>
            <w:r w:rsidRPr="00104C98">
              <w:t>SG</w:t>
            </w:r>
            <w:r w:rsidR="00C4042C" w:rsidRPr="00104C98">
              <w:t>-</w:t>
            </w:r>
            <w:r w:rsidR="007358EE" w:rsidRPr="00104C98">
              <w:t xml:space="preserve">10 </w:t>
            </w:r>
            <w:ins w:id="441" w:author="Author">
              <w:r w:rsidR="000B4B19" w:rsidRPr="00104C98">
                <w:t>Organization and Content of the NRC Inspection Manual</w:t>
              </w:r>
              <w:r w:rsidR="000B4B19" w:rsidRPr="00104C98" w:rsidDel="00847352">
                <w:t xml:space="preserve">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14" w14:textId="77777777" w:rsidR="00C4042C" w:rsidRPr="00104C98" w:rsidRDefault="00C4042C" w:rsidP="003077DB">
            <w:pPr>
              <w:pStyle w:val="BodyText-table"/>
            </w:pPr>
          </w:p>
        </w:tc>
      </w:tr>
      <w:tr w:rsidR="00C4042C" w:rsidRPr="00104C98" w14:paraId="63603618"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16" w14:textId="28307A5B" w:rsidR="00C4042C" w:rsidRPr="00104C98" w:rsidRDefault="00522470" w:rsidP="00BC7F37">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11 </w:t>
            </w:r>
            <w:ins w:id="442" w:author="Author">
              <w:r w:rsidR="000B4B19" w:rsidRPr="00104C98">
                <w:rPr>
                  <w:sz w:val="22"/>
                  <w:szCs w:val="22"/>
                </w:rPr>
                <w:t>NRC Interagency Agreements</w:t>
              </w:r>
              <w:r w:rsidR="000B4B19" w:rsidRPr="00104C98" w:rsidDel="00847352">
                <w:rPr>
                  <w:sz w:val="22"/>
                  <w:szCs w:val="22"/>
                </w:rPr>
                <w:t xml:space="preserve">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17"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61B"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19" w14:textId="7B980464" w:rsidR="00C4042C" w:rsidRPr="00104C98" w:rsidRDefault="00522470" w:rsidP="00BC7F37">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12 </w:t>
            </w:r>
            <w:ins w:id="443" w:author="Author">
              <w:r w:rsidR="000B4B19" w:rsidRPr="00104C98">
                <w:rPr>
                  <w:sz w:val="22"/>
                  <w:szCs w:val="22"/>
                </w:rPr>
                <w:t>Interaction with the Public</w:t>
              </w:r>
              <w:r w:rsidR="000B4B19" w:rsidRPr="00104C98" w:rsidDel="000B4B19">
                <w:rPr>
                  <w:sz w:val="22"/>
                  <w:szCs w:val="22"/>
                </w:rPr>
                <w:t xml:space="preserve">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1A"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61E"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1C" w14:textId="03BB47CF" w:rsidR="00C4042C" w:rsidRPr="00104C98" w:rsidRDefault="00522470" w:rsidP="00BC7F37">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13 </w:t>
            </w:r>
            <w:ins w:id="444" w:author="Author">
              <w:r w:rsidR="000B4B19" w:rsidRPr="00104C98">
                <w:rPr>
                  <w:sz w:val="22"/>
                  <w:szCs w:val="22"/>
                </w:rPr>
                <w:t>Contacts with the Media</w:t>
              </w:r>
              <w:r w:rsidR="000B4B19" w:rsidRPr="00104C98" w:rsidDel="000B4B19">
                <w:rPr>
                  <w:sz w:val="22"/>
                  <w:szCs w:val="22"/>
                </w:rPr>
                <w:t xml:space="preserve"> </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1D"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C4042C" w:rsidRPr="00104C98" w14:paraId="63603621" w14:textId="77777777" w:rsidTr="001BCB82">
        <w:trPr>
          <w:trHeight w:val="360"/>
          <w:jc w:val="center"/>
        </w:trPr>
        <w:tc>
          <w:tcPr>
            <w:tcW w:w="5668" w:type="dxa"/>
            <w:tcBorders>
              <w:top w:val="single" w:sz="7" w:space="0" w:color="000000" w:themeColor="text1"/>
              <w:left w:val="single" w:sz="7" w:space="0" w:color="000000" w:themeColor="text1"/>
              <w:bottom w:val="single" w:sz="7" w:space="0" w:color="000000" w:themeColor="text1"/>
              <w:right w:val="single" w:sz="7" w:space="0" w:color="000000" w:themeColor="text1"/>
            </w:tcBorders>
            <w:vAlign w:val="center"/>
          </w:tcPr>
          <w:p w14:paraId="6360361F" w14:textId="6D1A2F0D" w:rsidR="00C4042C" w:rsidRPr="00104C98" w:rsidRDefault="00522470" w:rsidP="00BC7F37">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ind w:left="360" w:hanging="360"/>
              <w:rPr>
                <w:sz w:val="22"/>
                <w:szCs w:val="22"/>
              </w:rPr>
            </w:pPr>
            <w:r w:rsidRPr="00104C98">
              <w:rPr>
                <w:sz w:val="22"/>
                <w:szCs w:val="22"/>
              </w:rPr>
              <w:t>SG</w:t>
            </w:r>
            <w:r w:rsidR="00C4042C" w:rsidRPr="00104C98">
              <w:rPr>
                <w:sz w:val="22"/>
                <w:szCs w:val="22"/>
              </w:rPr>
              <w:t>-</w:t>
            </w:r>
            <w:r w:rsidR="007358EE" w:rsidRPr="00104C98">
              <w:rPr>
                <w:sz w:val="22"/>
                <w:szCs w:val="22"/>
              </w:rPr>
              <w:t xml:space="preserve">14 </w:t>
            </w:r>
            <w:ins w:id="445" w:author="Author">
              <w:r w:rsidR="000B4B19" w:rsidRPr="00104C98">
                <w:rPr>
                  <w:sz w:val="22"/>
                  <w:szCs w:val="22"/>
                </w:rPr>
                <w:t>Freedom of Information Act and the Privacy Act</w:t>
              </w:r>
            </w:ins>
          </w:p>
        </w:tc>
        <w:tc>
          <w:tcPr>
            <w:tcW w:w="3691"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3603620" w14:textId="77777777" w:rsidR="00C4042C" w:rsidRPr="00104C98" w:rsidRDefault="00C4042C" w:rsidP="00725663">
            <w:pPr>
              <w:widowControl/>
              <w:tabs>
                <w:tab w:val="left" w:pos="-1080"/>
                <w:tab w:val="left" w:pos="-720"/>
                <w:tab w:val="left" w:pos="0"/>
                <w:tab w:val="left" w:pos="4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14:paraId="1B468F8A" w14:textId="424773E2" w:rsidR="00C82DBF" w:rsidRDefault="00C82DBF" w:rsidP="00C82DBF">
      <w:pPr>
        <w:pStyle w:val="BodyText"/>
      </w:pPr>
      <w:r>
        <w:br w:type="page"/>
      </w:r>
    </w:p>
    <w:tbl>
      <w:tblPr>
        <w:tblW w:w="9359" w:type="dxa"/>
        <w:jc w:val="center"/>
        <w:tblLayout w:type="fixed"/>
        <w:tblCellMar>
          <w:left w:w="120" w:type="dxa"/>
          <w:right w:w="120" w:type="dxa"/>
        </w:tblCellMar>
        <w:tblLook w:val="0000" w:firstRow="0" w:lastRow="0" w:firstColumn="0" w:lastColumn="0" w:noHBand="0" w:noVBand="0"/>
      </w:tblPr>
      <w:tblGrid>
        <w:gridCol w:w="5668"/>
        <w:gridCol w:w="3691"/>
      </w:tblGrid>
      <w:tr w:rsidR="009058BD" w:rsidRPr="00104C98" w14:paraId="63603627" w14:textId="77777777" w:rsidTr="006612ED">
        <w:trPr>
          <w:trHeight w:val="432"/>
          <w:jc w:val="center"/>
        </w:trPr>
        <w:tc>
          <w:tcPr>
            <w:tcW w:w="5668" w:type="dxa"/>
            <w:tcBorders>
              <w:top w:val="single" w:sz="4" w:space="0" w:color="auto"/>
              <w:left w:val="single" w:sz="8" w:space="0" w:color="000000"/>
              <w:bottom w:val="single" w:sz="8" w:space="0" w:color="000000"/>
              <w:right w:val="single" w:sz="8" w:space="0" w:color="000000"/>
            </w:tcBorders>
            <w:vAlign w:val="bottom"/>
          </w:tcPr>
          <w:p w14:paraId="63603625" w14:textId="7D2E026A" w:rsidR="009058BD" w:rsidRPr="006612ED" w:rsidRDefault="009058BD" w:rsidP="006612ED">
            <w:pPr>
              <w:pStyle w:val="BodyText-table"/>
            </w:pPr>
            <w:r w:rsidRPr="006612ED">
              <w:t>Inspector Name:</w:t>
            </w:r>
            <w:r w:rsidRPr="00104C98">
              <w:rPr>
                <w:i/>
                <w:iCs/>
              </w:rPr>
              <w:t xml:space="preserve"> </w:t>
            </w:r>
          </w:p>
        </w:tc>
        <w:tc>
          <w:tcPr>
            <w:tcW w:w="3691" w:type="dxa"/>
            <w:tcBorders>
              <w:top w:val="single" w:sz="4" w:space="0" w:color="auto"/>
              <w:left w:val="single" w:sz="8" w:space="0" w:color="000000"/>
              <w:bottom w:val="single" w:sz="8" w:space="0" w:color="000000"/>
              <w:right w:val="single" w:sz="8" w:space="0" w:color="000000"/>
            </w:tcBorders>
          </w:tcPr>
          <w:p w14:paraId="63603626" w14:textId="3CB18AF1" w:rsidR="009058BD" w:rsidRPr="006612ED" w:rsidRDefault="009058BD" w:rsidP="006612ED">
            <w:pPr>
              <w:pStyle w:val="BodyText-table"/>
            </w:pPr>
            <w:r w:rsidRPr="006612ED">
              <w:t>Identify equivalent training and experience for which the inspector is to be given</w:t>
            </w:r>
            <w:del w:id="446" w:author="Author">
              <w:r w:rsidRPr="006612ED" w:rsidDel="001D3E4C">
                <w:delText xml:space="preserve"> </w:delText>
              </w:r>
            </w:del>
            <w:r w:rsidRPr="006612ED">
              <w:t xml:space="preserve"> credit </w:t>
            </w:r>
          </w:p>
        </w:tc>
      </w:tr>
      <w:tr w:rsidR="009058BD" w:rsidRPr="00104C98" w14:paraId="6360362A" w14:textId="77777777" w:rsidTr="006612ED">
        <w:trPr>
          <w:trHeight w:val="360"/>
          <w:jc w:val="center"/>
        </w:trPr>
        <w:tc>
          <w:tcPr>
            <w:tcW w:w="5668" w:type="dxa"/>
            <w:tcBorders>
              <w:top w:val="single" w:sz="8" w:space="0" w:color="000000"/>
              <w:left w:val="single" w:sz="7" w:space="0" w:color="000000"/>
              <w:bottom w:val="single" w:sz="7" w:space="0" w:color="000000"/>
              <w:right w:val="single" w:sz="7" w:space="0" w:color="000000"/>
            </w:tcBorders>
            <w:vAlign w:val="center"/>
          </w:tcPr>
          <w:p w14:paraId="63603628" w14:textId="0AE00377" w:rsidR="009058BD" w:rsidRPr="00104C98" w:rsidRDefault="009058BD" w:rsidP="00BC7F37">
            <w:pPr>
              <w:pStyle w:val="BodyText-table"/>
              <w:ind w:left="360" w:hanging="360"/>
            </w:pPr>
            <w:r w:rsidRPr="00104C98">
              <w:t xml:space="preserve">SG-15 </w:t>
            </w:r>
            <w:ins w:id="447" w:author="Author">
              <w:r w:rsidR="009D6BBF" w:rsidRPr="00104C98">
                <w:t>Entrance and Exit Meetings</w:t>
              </w:r>
            </w:ins>
          </w:p>
        </w:tc>
        <w:tc>
          <w:tcPr>
            <w:tcW w:w="3691" w:type="dxa"/>
            <w:tcBorders>
              <w:top w:val="single" w:sz="8" w:space="0" w:color="000000"/>
              <w:left w:val="single" w:sz="7" w:space="0" w:color="000000"/>
              <w:bottom w:val="single" w:sz="7" w:space="0" w:color="000000"/>
              <w:right w:val="single" w:sz="7" w:space="0" w:color="000000"/>
            </w:tcBorders>
          </w:tcPr>
          <w:p w14:paraId="63603629" w14:textId="77777777" w:rsidR="009058BD" w:rsidRPr="00104C98" w:rsidRDefault="009058BD" w:rsidP="006612ED">
            <w:pPr>
              <w:pStyle w:val="BodyText-table"/>
            </w:pPr>
          </w:p>
        </w:tc>
      </w:tr>
      <w:tr w:rsidR="009058BD" w:rsidRPr="00104C98" w14:paraId="6360362D"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2B" w14:textId="472ADA0C" w:rsidR="009058BD" w:rsidRPr="00104C98" w:rsidRDefault="009058BD" w:rsidP="00BC7F37">
            <w:pPr>
              <w:pStyle w:val="BodyText-table"/>
              <w:ind w:left="360" w:hanging="360"/>
            </w:pPr>
            <w:r w:rsidRPr="00104C98">
              <w:t xml:space="preserve">SG-16 </w:t>
            </w:r>
            <w:ins w:id="448" w:author="Author">
              <w:r w:rsidR="009D6BBF" w:rsidRPr="00104C98">
                <w:t>Documenting Inspection Findings</w:t>
              </w:r>
            </w:ins>
          </w:p>
        </w:tc>
        <w:tc>
          <w:tcPr>
            <w:tcW w:w="3691" w:type="dxa"/>
            <w:tcBorders>
              <w:top w:val="single" w:sz="7" w:space="0" w:color="000000"/>
              <w:left w:val="single" w:sz="7" w:space="0" w:color="000000"/>
              <w:bottom w:val="single" w:sz="7" w:space="0" w:color="000000"/>
              <w:right w:val="single" w:sz="7" w:space="0" w:color="000000"/>
            </w:tcBorders>
          </w:tcPr>
          <w:p w14:paraId="6360362C" w14:textId="77777777" w:rsidR="009058BD" w:rsidRPr="00104C98" w:rsidRDefault="009058BD" w:rsidP="006612ED">
            <w:pPr>
              <w:pStyle w:val="BodyText-table"/>
            </w:pPr>
          </w:p>
        </w:tc>
      </w:tr>
      <w:tr w:rsidR="009058BD" w:rsidRPr="00104C98" w14:paraId="63603630"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2E" w14:textId="5DF6AD58" w:rsidR="009058BD" w:rsidRPr="00104C98" w:rsidRDefault="009058BD" w:rsidP="00BC7F37">
            <w:pPr>
              <w:pStyle w:val="BodyText-table"/>
              <w:ind w:left="360" w:hanging="360"/>
            </w:pPr>
            <w:r w:rsidRPr="00104C98">
              <w:t xml:space="preserve">SG-17 </w:t>
            </w:r>
            <w:ins w:id="449" w:author="Author">
              <w:r w:rsidR="009D6BBF" w:rsidRPr="00104C98">
                <w:t>Differing Professional Opinions (DPO)</w:t>
              </w:r>
            </w:ins>
          </w:p>
        </w:tc>
        <w:tc>
          <w:tcPr>
            <w:tcW w:w="3691" w:type="dxa"/>
            <w:tcBorders>
              <w:top w:val="single" w:sz="7" w:space="0" w:color="000000"/>
              <w:left w:val="single" w:sz="7" w:space="0" w:color="000000"/>
              <w:bottom w:val="single" w:sz="7" w:space="0" w:color="000000"/>
              <w:right w:val="single" w:sz="7" w:space="0" w:color="000000"/>
            </w:tcBorders>
          </w:tcPr>
          <w:p w14:paraId="6360362F" w14:textId="77777777" w:rsidR="009058BD" w:rsidRPr="00104C98" w:rsidRDefault="009058BD" w:rsidP="006612ED">
            <w:pPr>
              <w:pStyle w:val="BodyText-table"/>
            </w:pPr>
          </w:p>
        </w:tc>
      </w:tr>
      <w:tr w:rsidR="009058BD" w:rsidRPr="00104C98" w14:paraId="63603633"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31" w14:textId="5333E82A" w:rsidR="009058BD" w:rsidRPr="00104C98" w:rsidRDefault="009058BD" w:rsidP="00BC7F37">
            <w:pPr>
              <w:pStyle w:val="BodyText-table"/>
              <w:ind w:left="360" w:hanging="360"/>
            </w:pPr>
            <w:r w:rsidRPr="00104C98">
              <w:t xml:space="preserve">SG-18 </w:t>
            </w:r>
            <w:ins w:id="450" w:author="Author">
              <w:r w:rsidR="009D6BBF">
                <w:t>I</w:t>
              </w:r>
              <w:r w:rsidR="009D6BBF" w:rsidRPr="00104C98">
                <w:t>ntegrated Safety Analysis Overview</w:t>
              </w:r>
              <w:r w:rsidR="00C24A03">
                <w:t xml:space="preserve"> </w:t>
              </w:r>
              <w:r w:rsidR="00C24A03" w:rsidRPr="00C24A03">
                <w:t>(not for MC&amp;A Inspectors)</w:t>
              </w:r>
            </w:ins>
          </w:p>
        </w:tc>
        <w:tc>
          <w:tcPr>
            <w:tcW w:w="3691" w:type="dxa"/>
            <w:tcBorders>
              <w:top w:val="single" w:sz="7" w:space="0" w:color="000000"/>
              <w:left w:val="single" w:sz="7" w:space="0" w:color="000000"/>
              <w:bottom w:val="single" w:sz="7" w:space="0" w:color="000000"/>
              <w:right w:val="single" w:sz="7" w:space="0" w:color="000000"/>
            </w:tcBorders>
          </w:tcPr>
          <w:p w14:paraId="63603632" w14:textId="77777777" w:rsidR="009058BD" w:rsidRPr="00104C98" w:rsidRDefault="009058BD" w:rsidP="006612ED">
            <w:pPr>
              <w:pStyle w:val="BodyText-table"/>
            </w:pPr>
          </w:p>
        </w:tc>
      </w:tr>
      <w:tr w:rsidR="009058BD" w:rsidRPr="00104C98" w14:paraId="63603636"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34" w14:textId="02F6C7D2" w:rsidR="009058BD" w:rsidRPr="00104C98" w:rsidRDefault="009058BD" w:rsidP="00BC7F37">
            <w:pPr>
              <w:pStyle w:val="BodyText-table"/>
              <w:ind w:left="360" w:hanging="360"/>
            </w:pPr>
            <w:r w:rsidRPr="00104C98">
              <w:t xml:space="preserve">SG-19 </w:t>
            </w:r>
            <w:ins w:id="451" w:author="Author">
              <w:r w:rsidR="009D6BBF" w:rsidRPr="00104C98">
                <w:t>Overview of 10 CFR Part 30</w:t>
              </w:r>
            </w:ins>
            <w:del w:id="452" w:author="Author">
              <w:r w:rsidRPr="00104C98" w:rsidDel="009D6BBF">
                <w:delText xml:space="preserve"> </w:delText>
              </w:r>
            </w:del>
          </w:p>
        </w:tc>
        <w:tc>
          <w:tcPr>
            <w:tcW w:w="3691" w:type="dxa"/>
            <w:tcBorders>
              <w:top w:val="single" w:sz="7" w:space="0" w:color="000000"/>
              <w:left w:val="single" w:sz="7" w:space="0" w:color="000000"/>
              <w:bottom w:val="single" w:sz="7" w:space="0" w:color="000000"/>
              <w:right w:val="single" w:sz="7" w:space="0" w:color="000000"/>
            </w:tcBorders>
          </w:tcPr>
          <w:p w14:paraId="63603635" w14:textId="77777777" w:rsidR="009058BD" w:rsidRPr="00104C98" w:rsidRDefault="009058BD" w:rsidP="006612ED">
            <w:pPr>
              <w:pStyle w:val="BodyText-table"/>
            </w:pPr>
          </w:p>
        </w:tc>
      </w:tr>
      <w:tr w:rsidR="009058BD" w:rsidRPr="00104C98" w14:paraId="63603639"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37" w14:textId="4A4ABB53" w:rsidR="009058BD" w:rsidRPr="00104C98" w:rsidRDefault="009058BD" w:rsidP="00BC7F37">
            <w:pPr>
              <w:pStyle w:val="BodyText-table"/>
              <w:ind w:left="360" w:hanging="360"/>
            </w:pPr>
            <w:r w:rsidRPr="00104C98">
              <w:t xml:space="preserve">SG-20 </w:t>
            </w:r>
            <w:ins w:id="453" w:author="Author">
              <w:r w:rsidR="009D6BBF" w:rsidRPr="00104C98">
                <w:t>Overview of 10 CFR Part 40</w:t>
              </w:r>
            </w:ins>
            <w:del w:id="454" w:author="Author">
              <w:r w:rsidRPr="00104C98" w:rsidDel="009D6BBF">
                <w:delText xml:space="preserve"> </w:delText>
              </w:r>
            </w:del>
          </w:p>
        </w:tc>
        <w:tc>
          <w:tcPr>
            <w:tcW w:w="3691" w:type="dxa"/>
            <w:tcBorders>
              <w:top w:val="single" w:sz="7" w:space="0" w:color="000000"/>
              <w:left w:val="single" w:sz="7" w:space="0" w:color="000000"/>
              <w:bottom w:val="single" w:sz="7" w:space="0" w:color="000000"/>
              <w:right w:val="single" w:sz="7" w:space="0" w:color="000000"/>
            </w:tcBorders>
          </w:tcPr>
          <w:p w14:paraId="63603638" w14:textId="77777777" w:rsidR="009058BD" w:rsidRPr="00104C98" w:rsidRDefault="009058BD" w:rsidP="006612ED">
            <w:pPr>
              <w:pStyle w:val="BodyText-table"/>
            </w:pPr>
          </w:p>
        </w:tc>
      </w:tr>
      <w:tr w:rsidR="009058BD" w:rsidRPr="00104C98" w14:paraId="6360363C"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3A" w14:textId="505CEA56" w:rsidR="009058BD" w:rsidRPr="00104C98" w:rsidRDefault="009058BD" w:rsidP="00BC7F37">
            <w:pPr>
              <w:pStyle w:val="BodyText-table"/>
              <w:ind w:left="360" w:hanging="360"/>
            </w:pPr>
            <w:r w:rsidRPr="00104C98">
              <w:t xml:space="preserve">SG-21 </w:t>
            </w:r>
            <w:ins w:id="455" w:author="Author">
              <w:r w:rsidR="009D6BBF" w:rsidRPr="00104C98">
                <w:t xml:space="preserve">Overview of 10 CFR Part </w:t>
              </w:r>
            </w:ins>
          </w:p>
        </w:tc>
        <w:tc>
          <w:tcPr>
            <w:tcW w:w="3691" w:type="dxa"/>
            <w:tcBorders>
              <w:top w:val="single" w:sz="7" w:space="0" w:color="000000"/>
              <w:left w:val="single" w:sz="7" w:space="0" w:color="000000"/>
              <w:bottom w:val="single" w:sz="7" w:space="0" w:color="000000"/>
              <w:right w:val="single" w:sz="7" w:space="0" w:color="000000"/>
            </w:tcBorders>
          </w:tcPr>
          <w:p w14:paraId="6360363B" w14:textId="77777777" w:rsidR="009058BD" w:rsidRPr="00104C98" w:rsidRDefault="009058BD" w:rsidP="006612ED">
            <w:pPr>
              <w:pStyle w:val="BodyText-table"/>
            </w:pPr>
          </w:p>
        </w:tc>
      </w:tr>
      <w:tr w:rsidR="009058BD" w:rsidRPr="00104C98" w14:paraId="6360363F"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center"/>
          </w:tcPr>
          <w:p w14:paraId="6360363D" w14:textId="607F3891" w:rsidR="009058BD" w:rsidRPr="00104C98" w:rsidRDefault="009058BD" w:rsidP="00BC7F37">
            <w:pPr>
              <w:pStyle w:val="BodyText-table"/>
              <w:ind w:left="360" w:hanging="360"/>
            </w:pPr>
            <w:r w:rsidRPr="00104C98">
              <w:t xml:space="preserve">SG-22 </w:t>
            </w:r>
            <w:ins w:id="456" w:author="Author">
              <w:r w:rsidR="009D6BBF" w:rsidRPr="00104C98">
                <w:t xml:space="preserve">Overview of 10 CFR Part </w:t>
              </w:r>
            </w:ins>
          </w:p>
        </w:tc>
        <w:tc>
          <w:tcPr>
            <w:tcW w:w="3691" w:type="dxa"/>
            <w:tcBorders>
              <w:top w:val="single" w:sz="7" w:space="0" w:color="000000"/>
              <w:left w:val="single" w:sz="7" w:space="0" w:color="000000"/>
              <w:bottom w:val="single" w:sz="7" w:space="0" w:color="000000"/>
              <w:right w:val="single" w:sz="7" w:space="0" w:color="000000"/>
            </w:tcBorders>
          </w:tcPr>
          <w:p w14:paraId="6360363E" w14:textId="77777777" w:rsidR="009058BD" w:rsidRPr="00104C98" w:rsidRDefault="009058BD" w:rsidP="006612ED">
            <w:pPr>
              <w:pStyle w:val="BodyText-table"/>
            </w:pPr>
          </w:p>
        </w:tc>
      </w:tr>
      <w:tr w:rsidR="009058BD" w:rsidRPr="00104C98" w14:paraId="63603642"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40" w14:textId="6BCDF9C2" w:rsidR="009058BD" w:rsidRPr="00104C98" w:rsidRDefault="009058BD" w:rsidP="00BC7F37">
            <w:pPr>
              <w:pStyle w:val="BodyText-table"/>
              <w:ind w:left="360" w:hanging="360"/>
            </w:pPr>
            <w:r w:rsidRPr="00104C98">
              <w:t xml:space="preserve">SG-23 </w:t>
            </w:r>
            <w:ins w:id="457" w:author="Author">
              <w:r w:rsidR="009D6BBF" w:rsidRPr="00104C98">
                <w:t xml:space="preserve">Overview of 10 CFR Part </w:t>
              </w:r>
            </w:ins>
          </w:p>
        </w:tc>
        <w:tc>
          <w:tcPr>
            <w:tcW w:w="3691" w:type="dxa"/>
            <w:tcBorders>
              <w:top w:val="single" w:sz="7" w:space="0" w:color="000000"/>
              <w:left w:val="single" w:sz="7" w:space="0" w:color="000000"/>
              <w:bottom w:val="single" w:sz="7" w:space="0" w:color="000000"/>
              <w:right w:val="single" w:sz="7" w:space="0" w:color="000000"/>
            </w:tcBorders>
          </w:tcPr>
          <w:p w14:paraId="63603641" w14:textId="77777777" w:rsidR="009058BD" w:rsidRPr="00104C98" w:rsidRDefault="009058BD" w:rsidP="006612ED">
            <w:pPr>
              <w:pStyle w:val="BodyText-table"/>
            </w:pPr>
          </w:p>
        </w:tc>
      </w:tr>
      <w:tr w:rsidR="009058BD" w:rsidRPr="00104C98" w14:paraId="63603645"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43" w14:textId="2D0517D7" w:rsidR="009058BD" w:rsidRPr="00104C98" w:rsidRDefault="009058BD" w:rsidP="00BC7F37">
            <w:pPr>
              <w:pStyle w:val="BodyText-table"/>
              <w:ind w:left="360" w:hanging="360"/>
            </w:pPr>
            <w:r w:rsidRPr="00104C98">
              <w:t xml:space="preserve">SG-24 </w:t>
            </w:r>
            <w:ins w:id="458" w:author="Author">
              <w:r w:rsidR="009D6BBF" w:rsidRPr="00104C98">
                <w:t xml:space="preserve">Overview of 10 CFR Part </w:t>
              </w:r>
            </w:ins>
          </w:p>
        </w:tc>
        <w:tc>
          <w:tcPr>
            <w:tcW w:w="3691" w:type="dxa"/>
            <w:tcBorders>
              <w:top w:val="single" w:sz="7" w:space="0" w:color="000000"/>
              <w:left w:val="single" w:sz="7" w:space="0" w:color="000000"/>
              <w:bottom w:val="single" w:sz="7" w:space="0" w:color="000000"/>
              <w:right w:val="single" w:sz="7" w:space="0" w:color="000000"/>
            </w:tcBorders>
          </w:tcPr>
          <w:p w14:paraId="63603644" w14:textId="77777777" w:rsidR="009058BD" w:rsidRPr="00104C98" w:rsidRDefault="009058BD" w:rsidP="006612ED">
            <w:pPr>
              <w:pStyle w:val="BodyText-table"/>
            </w:pPr>
          </w:p>
        </w:tc>
      </w:tr>
      <w:tr w:rsidR="009058BD" w:rsidRPr="00104C98" w14:paraId="63603648"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46" w14:textId="6A073C70" w:rsidR="009058BD" w:rsidRPr="00104C98" w:rsidRDefault="009058BD" w:rsidP="00BC7F37">
            <w:pPr>
              <w:pStyle w:val="BodyText-table"/>
              <w:ind w:left="360" w:hanging="360"/>
            </w:pPr>
            <w:r w:rsidRPr="00104C98">
              <w:t xml:space="preserve">SG-25 </w:t>
            </w:r>
            <w:ins w:id="459" w:author="Author">
              <w:r w:rsidR="009D6BBF" w:rsidRPr="00104C98">
                <w:t xml:space="preserve">Overview of 10 CFR Parts 19 and </w:t>
              </w:r>
            </w:ins>
          </w:p>
        </w:tc>
        <w:tc>
          <w:tcPr>
            <w:tcW w:w="3691" w:type="dxa"/>
            <w:tcBorders>
              <w:top w:val="single" w:sz="7" w:space="0" w:color="000000"/>
              <w:left w:val="single" w:sz="7" w:space="0" w:color="000000"/>
              <w:bottom w:val="single" w:sz="7" w:space="0" w:color="000000"/>
              <w:right w:val="single" w:sz="7" w:space="0" w:color="000000"/>
            </w:tcBorders>
          </w:tcPr>
          <w:p w14:paraId="63603647" w14:textId="77777777" w:rsidR="009058BD" w:rsidRPr="00104C98" w:rsidRDefault="009058BD" w:rsidP="006612ED">
            <w:pPr>
              <w:pStyle w:val="BodyText-table"/>
            </w:pPr>
          </w:p>
        </w:tc>
      </w:tr>
      <w:tr w:rsidR="009058BD" w:rsidRPr="00104C98" w14:paraId="6360364B"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49" w14:textId="29966FFE" w:rsidR="009058BD" w:rsidRPr="00104C98" w:rsidRDefault="009058BD" w:rsidP="00BC7F37">
            <w:pPr>
              <w:pStyle w:val="BodyText-table"/>
              <w:ind w:left="360" w:hanging="360"/>
            </w:pPr>
            <w:r w:rsidRPr="00104C98">
              <w:t xml:space="preserve">SG-26 </w:t>
            </w:r>
            <w:ins w:id="460" w:author="Author">
              <w:r w:rsidR="009D6BBF" w:rsidRPr="00104C98">
                <w:t>Licensee-specific regulatory documents and procedures</w:t>
              </w:r>
              <w:r w:rsidR="009D6BBF" w:rsidRPr="00104C98" w:rsidDel="009D6BBF">
                <w:t xml:space="preserve"> </w:t>
              </w:r>
              <w:r w:rsidR="00205F77">
                <w:t>(not for MC&amp;A Inspectors</w:t>
              </w:r>
            </w:ins>
          </w:p>
        </w:tc>
        <w:tc>
          <w:tcPr>
            <w:tcW w:w="3691" w:type="dxa"/>
            <w:tcBorders>
              <w:top w:val="single" w:sz="7" w:space="0" w:color="000000"/>
              <w:left w:val="single" w:sz="7" w:space="0" w:color="000000"/>
              <w:bottom w:val="single" w:sz="7" w:space="0" w:color="000000"/>
              <w:right w:val="single" w:sz="7" w:space="0" w:color="000000"/>
            </w:tcBorders>
          </w:tcPr>
          <w:p w14:paraId="6360364A" w14:textId="77777777" w:rsidR="009058BD" w:rsidRPr="00104C98" w:rsidRDefault="009058BD" w:rsidP="006612ED">
            <w:pPr>
              <w:pStyle w:val="BodyText-table"/>
            </w:pPr>
          </w:p>
        </w:tc>
      </w:tr>
      <w:tr w:rsidR="009058BD" w:rsidRPr="00104C98" w14:paraId="6360364E"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4C" w14:textId="13C888FB" w:rsidR="009058BD" w:rsidRPr="00104C98" w:rsidRDefault="009058BD" w:rsidP="00BC7F37">
            <w:pPr>
              <w:pStyle w:val="BodyText-table"/>
              <w:ind w:left="360" w:hanging="360"/>
            </w:pPr>
            <w:r w:rsidRPr="00104C98">
              <w:t xml:space="preserve">SG-27 </w:t>
            </w:r>
            <w:ins w:id="461" w:author="Author">
              <w:r w:rsidR="009D6BBF" w:rsidRPr="00104C98">
                <w:t>Planning Fuel Facility Inspections</w:t>
              </w:r>
              <w:r w:rsidR="009D6BBF" w:rsidRPr="00104C98" w:rsidDel="009D6BBF">
                <w:t xml:space="preserve"> </w:t>
              </w:r>
            </w:ins>
          </w:p>
        </w:tc>
        <w:tc>
          <w:tcPr>
            <w:tcW w:w="3691" w:type="dxa"/>
            <w:tcBorders>
              <w:top w:val="single" w:sz="7" w:space="0" w:color="000000"/>
              <w:left w:val="single" w:sz="7" w:space="0" w:color="000000"/>
              <w:bottom w:val="single" w:sz="7" w:space="0" w:color="000000"/>
              <w:right w:val="single" w:sz="7" w:space="0" w:color="000000"/>
            </w:tcBorders>
          </w:tcPr>
          <w:p w14:paraId="6360364D" w14:textId="77777777" w:rsidR="009058BD" w:rsidRPr="00104C98" w:rsidRDefault="009058BD" w:rsidP="006612ED">
            <w:pPr>
              <w:pStyle w:val="BodyText-table"/>
            </w:pPr>
          </w:p>
        </w:tc>
      </w:tr>
      <w:tr w:rsidR="009058BD" w:rsidRPr="00104C98" w14:paraId="63603651"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4F" w14:textId="3F86CE62" w:rsidR="009058BD" w:rsidRPr="00104C98" w:rsidRDefault="009058BD" w:rsidP="00BC7F37">
            <w:pPr>
              <w:pStyle w:val="BodyText-table"/>
              <w:ind w:left="360" w:hanging="360"/>
            </w:pPr>
            <w:r w:rsidRPr="00104C98">
              <w:t xml:space="preserve">SG-28 </w:t>
            </w:r>
            <w:ins w:id="462" w:author="Author">
              <w:r w:rsidR="009D6BBF" w:rsidRPr="00104C98">
                <w:t>Information Security</w:t>
              </w:r>
              <w:r w:rsidR="009D6BBF" w:rsidRPr="00104C98" w:rsidDel="009D6BBF">
                <w:t xml:space="preserve"> </w:t>
              </w:r>
            </w:ins>
          </w:p>
        </w:tc>
        <w:tc>
          <w:tcPr>
            <w:tcW w:w="3691" w:type="dxa"/>
            <w:tcBorders>
              <w:top w:val="single" w:sz="7" w:space="0" w:color="000000"/>
              <w:left w:val="single" w:sz="7" w:space="0" w:color="000000"/>
              <w:bottom w:val="single" w:sz="7" w:space="0" w:color="000000"/>
              <w:right w:val="single" w:sz="7" w:space="0" w:color="000000"/>
            </w:tcBorders>
          </w:tcPr>
          <w:p w14:paraId="63603650" w14:textId="77777777" w:rsidR="009058BD" w:rsidRPr="00104C98" w:rsidRDefault="009058BD" w:rsidP="006612ED">
            <w:pPr>
              <w:pStyle w:val="BodyText-table"/>
            </w:pPr>
          </w:p>
        </w:tc>
      </w:tr>
      <w:tr w:rsidR="009058BD" w:rsidRPr="00104C98" w14:paraId="6360365F" w14:textId="77777777" w:rsidTr="009D6BBF">
        <w:trPr>
          <w:trHeight w:val="360"/>
          <w:jc w:val="center"/>
        </w:trPr>
        <w:tc>
          <w:tcPr>
            <w:tcW w:w="9359" w:type="dxa"/>
            <w:gridSpan w:val="2"/>
            <w:tcBorders>
              <w:top w:val="single" w:sz="7" w:space="0" w:color="000000"/>
              <w:left w:val="single" w:sz="7" w:space="0" w:color="000000"/>
              <w:bottom w:val="single" w:sz="7" w:space="0" w:color="000000"/>
              <w:right w:val="single" w:sz="7" w:space="0" w:color="000000"/>
            </w:tcBorders>
            <w:vAlign w:val="bottom"/>
          </w:tcPr>
          <w:p w14:paraId="6360365E" w14:textId="48098CD1" w:rsidR="009058BD" w:rsidRPr="00B44975" w:rsidRDefault="009058BD" w:rsidP="00BC7F37">
            <w:pPr>
              <w:widowControl/>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spacing w:before="120" w:after="120"/>
            </w:pPr>
            <w:r w:rsidRPr="00B44975">
              <w:t xml:space="preserve">C. </w:t>
            </w:r>
            <w:r w:rsidRPr="00BC7F37">
              <w:rPr>
                <w:u w:val="single"/>
              </w:rPr>
              <w:t>On-the-Job Training Activities</w:t>
            </w:r>
          </w:p>
        </w:tc>
      </w:tr>
      <w:tr w:rsidR="009058BD" w:rsidRPr="00104C98" w14:paraId="63603663"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60" w14:textId="2623B909" w:rsidR="009058BD" w:rsidRPr="00104C98" w:rsidRDefault="009058BD" w:rsidP="00BC7F37">
            <w:pPr>
              <w:pStyle w:val="BodyText-table"/>
              <w:ind w:left="360" w:hanging="360"/>
            </w:pPr>
            <w:r w:rsidRPr="00104C98">
              <w:t>OJT-1 Facility Familiarization Tour with a Qualified Inspector or Resident Inspector</w:t>
            </w:r>
          </w:p>
        </w:tc>
        <w:tc>
          <w:tcPr>
            <w:tcW w:w="3691" w:type="dxa"/>
            <w:tcBorders>
              <w:top w:val="single" w:sz="7" w:space="0" w:color="000000"/>
              <w:left w:val="single" w:sz="7" w:space="0" w:color="000000"/>
              <w:bottom w:val="single" w:sz="7" w:space="0" w:color="000000"/>
              <w:right w:val="single" w:sz="7" w:space="0" w:color="000000"/>
            </w:tcBorders>
          </w:tcPr>
          <w:p w14:paraId="63603662" w14:textId="77777777" w:rsidR="009058BD" w:rsidRPr="00104C98" w:rsidRDefault="009058BD" w:rsidP="006612ED">
            <w:pPr>
              <w:pStyle w:val="BodyText-table"/>
            </w:pPr>
          </w:p>
        </w:tc>
      </w:tr>
      <w:tr w:rsidR="009058BD" w:rsidRPr="00104C98" w14:paraId="63603666"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64" w14:textId="05EEFE54" w:rsidR="009058BD" w:rsidRPr="00104C98" w:rsidRDefault="009058BD" w:rsidP="00BC7F37">
            <w:pPr>
              <w:pStyle w:val="BodyText-table"/>
              <w:ind w:left="360" w:hanging="360"/>
            </w:pPr>
            <w:r w:rsidRPr="00104C98">
              <w:t>OJT-2 Licensee Performance Reviews (LPRs)</w:t>
            </w:r>
          </w:p>
        </w:tc>
        <w:tc>
          <w:tcPr>
            <w:tcW w:w="3691" w:type="dxa"/>
            <w:tcBorders>
              <w:top w:val="single" w:sz="7" w:space="0" w:color="000000"/>
              <w:left w:val="single" w:sz="7" w:space="0" w:color="000000"/>
              <w:bottom w:val="single" w:sz="7" w:space="0" w:color="000000"/>
              <w:right w:val="single" w:sz="7" w:space="0" w:color="000000"/>
            </w:tcBorders>
          </w:tcPr>
          <w:p w14:paraId="63603665" w14:textId="77777777" w:rsidR="009058BD" w:rsidRPr="00104C98" w:rsidRDefault="009058BD" w:rsidP="006612ED">
            <w:pPr>
              <w:pStyle w:val="BodyText-table"/>
            </w:pPr>
          </w:p>
        </w:tc>
      </w:tr>
      <w:tr w:rsidR="009058BD" w:rsidRPr="00104C98" w14:paraId="63603669"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67" w14:textId="342A953F" w:rsidR="009058BD" w:rsidRPr="00104C98" w:rsidRDefault="009058BD" w:rsidP="00BC7F37">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360" w:hanging="360"/>
              <w:rPr>
                <w:sz w:val="22"/>
                <w:szCs w:val="22"/>
              </w:rPr>
            </w:pPr>
            <w:r w:rsidRPr="00104C98">
              <w:rPr>
                <w:sz w:val="22"/>
                <w:szCs w:val="22"/>
              </w:rPr>
              <w:t>OJT-3 Inspection Activities</w:t>
            </w:r>
          </w:p>
        </w:tc>
        <w:tc>
          <w:tcPr>
            <w:tcW w:w="3691" w:type="dxa"/>
            <w:tcBorders>
              <w:top w:val="single" w:sz="7" w:space="0" w:color="000000"/>
              <w:left w:val="single" w:sz="7" w:space="0" w:color="000000"/>
              <w:bottom w:val="single" w:sz="7" w:space="0" w:color="000000"/>
              <w:right w:val="single" w:sz="7" w:space="0" w:color="000000"/>
            </w:tcBorders>
          </w:tcPr>
          <w:p w14:paraId="63603668" w14:textId="77777777"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r w:rsidR="009058BD" w:rsidRPr="00104C98" w14:paraId="6360366C" w14:textId="77777777" w:rsidTr="009D6BBF">
        <w:trPr>
          <w:trHeight w:val="360"/>
          <w:jc w:val="center"/>
        </w:trPr>
        <w:tc>
          <w:tcPr>
            <w:tcW w:w="5668" w:type="dxa"/>
            <w:tcBorders>
              <w:top w:val="single" w:sz="7" w:space="0" w:color="000000"/>
              <w:left w:val="single" w:sz="7" w:space="0" w:color="000000"/>
              <w:bottom w:val="single" w:sz="7" w:space="0" w:color="000000"/>
              <w:right w:val="single" w:sz="7" w:space="0" w:color="000000"/>
            </w:tcBorders>
            <w:vAlign w:val="bottom"/>
          </w:tcPr>
          <w:p w14:paraId="6360366A" w14:textId="75EA1C07" w:rsidR="009058BD" w:rsidRPr="00104C98" w:rsidRDefault="009058BD" w:rsidP="00BC7F37">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ind w:left="360" w:hanging="360"/>
              <w:rPr>
                <w:sz w:val="22"/>
                <w:szCs w:val="22"/>
              </w:rPr>
            </w:pPr>
            <w:r w:rsidRPr="00104C98">
              <w:rPr>
                <w:sz w:val="22"/>
                <w:szCs w:val="22"/>
              </w:rPr>
              <w:t>OJT-4 Documenting Inspection Findings</w:t>
            </w:r>
          </w:p>
        </w:tc>
        <w:tc>
          <w:tcPr>
            <w:tcW w:w="3691" w:type="dxa"/>
            <w:tcBorders>
              <w:top w:val="single" w:sz="7" w:space="0" w:color="000000"/>
              <w:left w:val="single" w:sz="7" w:space="0" w:color="000000"/>
              <w:bottom w:val="single" w:sz="7" w:space="0" w:color="000000"/>
              <w:right w:val="single" w:sz="7" w:space="0" w:color="000000"/>
            </w:tcBorders>
          </w:tcPr>
          <w:p w14:paraId="6360366B" w14:textId="77777777" w:rsidR="009058BD" w:rsidRPr="00104C98" w:rsidRDefault="009058BD" w:rsidP="00725663">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spacing w:after="58"/>
              <w:rPr>
                <w:sz w:val="22"/>
                <w:szCs w:val="22"/>
              </w:rPr>
            </w:pPr>
          </w:p>
        </w:tc>
      </w:tr>
    </w:tbl>
    <w:p w14:paraId="6360366D" w14:textId="082D45E8" w:rsidR="003E026C" w:rsidRDefault="003E026C" w:rsidP="00AB44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104C98">
        <w:rPr>
          <w:sz w:val="22"/>
          <w:szCs w:val="22"/>
          <w:vertAlign w:val="superscript"/>
        </w:rPr>
        <w:t>1</w:t>
      </w:r>
      <w:r w:rsidR="003B50C6">
        <w:rPr>
          <w:sz w:val="22"/>
          <w:szCs w:val="22"/>
          <w:vertAlign w:val="superscript"/>
        </w:rPr>
        <w:t xml:space="preserve"> </w:t>
      </w:r>
      <w:r w:rsidRPr="00104C98">
        <w:rPr>
          <w:sz w:val="22"/>
          <w:szCs w:val="22"/>
        </w:rPr>
        <w:t>Required for MC&amp;A inspectors only</w:t>
      </w:r>
    </w:p>
    <w:p w14:paraId="18BD7F67" w14:textId="5C710AE9" w:rsidR="00502ABA" w:rsidRPr="00104C98" w:rsidRDefault="00036D29" w:rsidP="00AB44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3B50C6">
        <w:rPr>
          <w:sz w:val="22"/>
          <w:szCs w:val="22"/>
          <w:vertAlign w:val="superscript"/>
        </w:rPr>
        <w:t>2</w:t>
      </w:r>
      <w:r w:rsidR="003B50C6">
        <w:rPr>
          <w:sz w:val="22"/>
          <w:szCs w:val="22"/>
          <w:vertAlign w:val="superscript"/>
        </w:rPr>
        <w:t xml:space="preserve"> </w:t>
      </w:r>
      <w:r w:rsidR="003B50C6" w:rsidRPr="003B50C6">
        <w:rPr>
          <w:sz w:val="22"/>
          <w:szCs w:val="22"/>
        </w:rPr>
        <w:t>Required prior to a site visit or inspection accompanimen</w:t>
      </w:r>
      <w:r w:rsidR="003B50C6">
        <w:rPr>
          <w:sz w:val="22"/>
          <w:szCs w:val="22"/>
        </w:rPr>
        <w:t>t</w:t>
      </w:r>
    </w:p>
    <w:p w14:paraId="7F43882D" w14:textId="77777777" w:rsidR="004B6BBE" w:rsidRPr="00104C98" w:rsidRDefault="004B6BBE" w:rsidP="00F7190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14:paraId="63603673" w14:textId="77777777" w:rsidR="00C4042C" w:rsidRPr="00104C98" w:rsidRDefault="00C4042C" w:rsidP="00C2547B">
      <w:pPr>
        <w:pStyle w:val="Signatureline"/>
      </w:pPr>
      <w:r w:rsidRPr="00104C98">
        <w:t xml:space="preserve">Supervisor’s Recommendation </w:t>
      </w:r>
      <w:r w:rsidRPr="00104C98">
        <w:tab/>
      </w:r>
      <w:r w:rsidRPr="00104C98">
        <w:tab/>
        <w:t>Signature / Date____________________________</w:t>
      </w:r>
    </w:p>
    <w:p w14:paraId="63603677" w14:textId="77777777" w:rsidR="00C4042C" w:rsidRPr="00104C98" w:rsidRDefault="00C4042C" w:rsidP="00C2547B">
      <w:pPr>
        <w:pStyle w:val="Signatureline"/>
      </w:pPr>
      <w:r w:rsidRPr="00104C98">
        <w:t>Division Director’s Approval</w:t>
      </w:r>
      <w:r w:rsidRPr="00104C98">
        <w:tab/>
      </w:r>
      <w:r w:rsidRPr="00104C98">
        <w:tab/>
      </w:r>
      <w:r w:rsidRPr="00104C98">
        <w:tab/>
        <w:t>Signature / Date____________________________</w:t>
      </w:r>
    </w:p>
    <w:p w14:paraId="6360367D" w14:textId="77777777" w:rsidR="00C4042C" w:rsidRPr="00104C98" w:rsidRDefault="00C4042C" w:rsidP="00C4042C">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pPr>
    </w:p>
    <w:p w14:paraId="6360367E" w14:textId="77777777" w:rsidR="00C4042C" w:rsidRPr="00104C98" w:rsidRDefault="00C4042C" w:rsidP="00C4042C">
      <w:pPr>
        <w:widowControl/>
        <w:tabs>
          <w:tab w:val="left" w:pos="-1080"/>
          <w:tab w:val="left" w:pos="-720"/>
          <w:tab w:val="left" w:pos="0"/>
          <w:tab w:val="left" w:pos="420"/>
          <w:tab w:val="left" w:pos="870"/>
          <w:tab w:val="left" w:pos="2160"/>
          <w:tab w:val="left" w:pos="2880"/>
          <w:tab w:val="left" w:pos="3420"/>
          <w:tab w:val="left" w:pos="4320"/>
          <w:tab w:val="left" w:pos="5040"/>
          <w:tab w:val="left" w:pos="5760"/>
          <w:tab w:val="left" w:pos="6480"/>
          <w:tab w:val="left" w:pos="7200"/>
          <w:tab w:val="left" w:pos="7920"/>
          <w:tab w:val="left" w:pos="8640"/>
          <w:tab w:val="left" w:pos="9360"/>
        </w:tabs>
        <w:rPr>
          <w:sz w:val="22"/>
          <w:szCs w:val="22"/>
        </w:rPr>
        <w:sectPr w:rsidR="00C4042C" w:rsidRPr="00104C98" w:rsidSect="00A04098">
          <w:pgSz w:w="12240" w:h="15840" w:code="1"/>
          <w:pgMar w:top="1440" w:right="1440" w:bottom="1440" w:left="1440" w:header="720" w:footer="720" w:gutter="0"/>
          <w:cols w:space="720"/>
          <w:noEndnote/>
          <w:docGrid w:linePitch="326"/>
        </w:sectPr>
      </w:pPr>
    </w:p>
    <w:p w14:paraId="63603681" w14:textId="575A6D75" w:rsidR="00156176" w:rsidRPr="00104C98" w:rsidRDefault="00026F59" w:rsidP="00342E0C">
      <w:pPr>
        <w:pStyle w:val="attachmenttitle"/>
        <w:rPr>
          <w:u w:val="single"/>
        </w:rPr>
      </w:pPr>
      <w:bookmarkStart w:id="463" w:name="_Toc167188762"/>
      <w:r w:rsidRPr="00104C98">
        <w:t>Attachment 1</w:t>
      </w:r>
      <w:r w:rsidR="00342E0C">
        <w:t xml:space="preserve">: </w:t>
      </w:r>
      <w:r w:rsidR="00156176" w:rsidRPr="00104C98">
        <w:t>Revision History for IMC 1247 Appendix A</w:t>
      </w:r>
      <w:bookmarkEnd w:id="463"/>
    </w:p>
    <w:tbl>
      <w:tblPr>
        <w:tblStyle w:val="IM"/>
        <w:tblW w:w="12960" w:type="dxa"/>
        <w:tblLayout w:type="fixed"/>
        <w:tblLook w:val="0000" w:firstRow="0" w:lastRow="0" w:firstColumn="0" w:lastColumn="0" w:noHBand="0" w:noVBand="0"/>
      </w:tblPr>
      <w:tblGrid>
        <w:gridCol w:w="1435"/>
        <w:gridCol w:w="1620"/>
        <w:gridCol w:w="5580"/>
        <w:gridCol w:w="1804"/>
        <w:gridCol w:w="2521"/>
      </w:tblGrid>
      <w:tr w:rsidR="00AF49A1" w:rsidRPr="00254D2B" w14:paraId="6360368B" w14:textId="77777777" w:rsidTr="002E5525">
        <w:tc>
          <w:tcPr>
            <w:tcW w:w="1435" w:type="dxa"/>
          </w:tcPr>
          <w:p w14:paraId="63603684" w14:textId="77777777" w:rsidR="00AF49A1" w:rsidRPr="00254D2B" w:rsidRDefault="00AF49A1" w:rsidP="00FE6B91">
            <w:pPr>
              <w:pStyle w:val="BodyText-table"/>
            </w:pPr>
            <w:r w:rsidRPr="00254D2B">
              <w:t>Commitment Tracking Number</w:t>
            </w:r>
          </w:p>
        </w:tc>
        <w:tc>
          <w:tcPr>
            <w:tcW w:w="1620" w:type="dxa"/>
          </w:tcPr>
          <w:p w14:paraId="63603685" w14:textId="54AD4665" w:rsidR="00AF49A1" w:rsidRPr="00254D2B" w:rsidRDefault="00AF49A1" w:rsidP="00FE6B91">
            <w:pPr>
              <w:pStyle w:val="BodyText-table"/>
            </w:pPr>
            <w:r w:rsidRPr="00254D2B">
              <w:t>Accession Number</w:t>
            </w:r>
          </w:p>
          <w:p w14:paraId="63603686" w14:textId="167274E0" w:rsidR="00AF49A1" w:rsidRPr="00254D2B" w:rsidRDefault="00AF49A1" w:rsidP="00FE6B91">
            <w:pPr>
              <w:pStyle w:val="BodyText-table"/>
            </w:pPr>
            <w:r w:rsidRPr="00254D2B">
              <w:t>Issue Date</w:t>
            </w:r>
          </w:p>
          <w:p w14:paraId="63603687" w14:textId="77777777" w:rsidR="00AF49A1" w:rsidRPr="00254D2B" w:rsidRDefault="00AF49A1" w:rsidP="00FE6B91">
            <w:pPr>
              <w:pStyle w:val="BodyText-table"/>
            </w:pPr>
            <w:r w:rsidRPr="00254D2B">
              <w:t xml:space="preserve">Change Notice </w:t>
            </w:r>
          </w:p>
        </w:tc>
        <w:tc>
          <w:tcPr>
            <w:tcW w:w="5580" w:type="dxa"/>
          </w:tcPr>
          <w:p w14:paraId="63603688" w14:textId="77777777" w:rsidR="00AF49A1" w:rsidRPr="00254D2B" w:rsidRDefault="00AF49A1" w:rsidP="00FE6B91">
            <w:pPr>
              <w:pStyle w:val="BodyText-table"/>
            </w:pPr>
            <w:r w:rsidRPr="00254D2B">
              <w:t>Description of Change</w:t>
            </w:r>
          </w:p>
        </w:tc>
        <w:tc>
          <w:tcPr>
            <w:tcW w:w="1804" w:type="dxa"/>
          </w:tcPr>
          <w:p w14:paraId="63603689" w14:textId="77777777" w:rsidR="00AF49A1" w:rsidRPr="00254D2B" w:rsidRDefault="00AF49A1" w:rsidP="00FE6B91">
            <w:pPr>
              <w:pStyle w:val="BodyText-table"/>
            </w:pPr>
            <w:r w:rsidRPr="00254D2B">
              <w:t xml:space="preserve">Description of Training Required and Completion Date </w:t>
            </w:r>
          </w:p>
        </w:tc>
        <w:tc>
          <w:tcPr>
            <w:tcW w:w="2521" w:type="dxa"/>
          </w:tcPr>
          <w:p w14:paraId="6360368A" w14:textId="3161463C" w:rsidR="00AF49A1" w:rsidRPr="00254D2B" w:rsidRDefault="00AF49A1" w:rsidP="00FE6B91">
            <w:pPr>
              <w:pStyle w:val="BodyText-table"/>
            </w:pPr>
            <w:r w:rsidRPr="00254D2B">
              <w:t xml:space="preserve">Comment Resolution </w:t>
            </w:r>
            <w:r w:rsidR="00F77CD6">
              <w:t xml:space="preserve">and Closed Feedback Form </w:t>
            </w:r>
            <w:r w:rsidRPr="00254D2B">
              <w:t xml:space="preserve">Accession Number </w:t>
            </w:r>
            <w:r w:rsidR="00F77CD6">
              <w:t>(Pre</w:t>
            </w:r>
            <w:r w:rsidR="00FE6B91">
              <w:noBreakHyphen/>
            </w:r>
            <w:r w:rsidR="00F77CD6">
              <w:t>Decisional, Non-Public Information)</w:t>
            </w:r>
          </w:p>
        </w:tc>
      </w:tr>
      <w:tr w:rsidR="00AF49A1" w:rsidRPr="00254D2B" w14:paraId="63603694" w14:textId="77777777" w:rsidTr="002E5525">
        <w:tc>
          <w:tcPr>
            <w:tcW w:w="1435" w:type="dxa"/>
          </w:tcPr>
          <w:p w14:paraId="6360368C" w14:textId="77777777" w:rsidR="00AF49A1" w:rsidRPr="00254D2B" w:rsidRDefault="00AF49A1" w:rsidP="00725663">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N/A</w:t>
            </w:r>
          </w:p>
        </w:tc>
        <w:tc>
          <w:tcPr>
            <w:tcW w:w="1620" w:type="dxa"/>
          </w:tcPr>
          <w:p w14:paraId="6360368D" w14:textId="77777777" w:rsidR="00AF49A1" w:rsidRPr="00254D2B" w:rsidRDefault="00AF49A1" w:rsidP="000445DD">
            <w:pPr>
              <w:widowControl/>
              <w:tabs>
                <w:tab w:val="center" w:pos="555"/>
                <w:tab w:val="left" w:pos="720"/>
                <w:tab w:val="left" w:pos="1080"/>
                <w:tab w:val="left" w:pos="1440"/>
                <w:tab w:val="left" w:pos="2160"/>
                <w:tab w:val="left" w:pos="2610"/>
              </w:tabs>
              <w:rPr>
                <w:sz w:val="22"/>
                <w:szCs w:val="22"/>
              </w:rPr>
            </w:pPr>
            <w:r w:rsidRPr="00254D2B">
              <w:rPr>
                <w:sz w:val="22"/>
                <w:szCs w:val="22"/>
              </w:rPr>
              <w:t>02/18/09</w:t>
            </w:r>
          </w:p>
          <w:p w14:paraId="6360368E" w14:textId="77777777" w:rsidR="00AF49A1" w:rsidRPr="00254D2B" w:rsidRDefault="00AF49A1" w:rsidP="000445DD">
            <w:pPr>
              <w:widowControl/>
              <w:tabs>
                <w:tab w:val="center" w:pos="555"/>
                <w:tab w:val="left" w:pos="720"/>
                <w:tab w:val="left" w:pos="1080"/>
                <w:tab w:val="left" w:pos="1440"/>
                <w:tab w:val="left" w:pos="2160"/>
                <w:tab w:val="left" w:pos="2610"/>
              </w:tabs>
              <w:rPr>
                <w:sz w:val="22"/>
                <w:szCs w:val="22"/>
              </w:rPr>
            </w:pPr>
            <w:r w:rsidRPr="00254D2B">
              <w:rPr>
                <w:sz w:val="22"/>
                <w:szCs w:val="22"/>
              </w:rPr>
              <w:t>CN 09-006</w:t>
            </w:r>
          </w:p>
        </w:tc>
        <w:tc>
          <w:tcPr>
            <w:tcW w:w="5580" w:type="dxa"/>
          </w:tcPr>
          <w:p w14:paraId="6360368F" w14:textId="77777777" w:rsidR="00AF49A1" w:rsidRPr="00254D2B" w:rsidRDefault="00AF49A1" w:rsidP="000445DD">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Researched commitments for 4 years and found none.</w:t>
            </w:r>
          </w:p>
          <w:p w14:paraId="63603691" w14:textId="77777777" w:rsidR="00AF49A1" w:rsidRPr="00254D2B" w:rsidRDefault="00AF49A1" w:rsidP="000445DD">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New inspection manual chapter to specify qualification requirements for NRC fuel facility operations, health physics, emergency preparedness, security, material control and accounting, and construction inspectors.</w:t>
            </w:r>
          </w:p>
        </w:tc>
        <w:tc>
          <w:tcPr>
            <w:tcW w:w="1804" w:type="dxa"/>
          </w:tcPr>
          <w:p w14:paraId="63603692" w14:textId="77777777" w:rsidR="00AF49A1" w:rsidRPr="00254D2B" w:rsidRDefault="00AF49A1" w:rsidP="00725663">
            <w:pPr>
              <w:widowControl/>
              <w:tabs>
                <w:tab w:val="left" w:pos="-1428"/>
                <w:tab w:val="left" w:pos="-720"/>
                <w:tab w:val="left" w:pos="0"/>
                <w:tab w:val="left" w:pos="720"/>
                <w:tab w:val="left" w:pos="1080"/>
                <w:tab w:val="left" w:pos="1440"/>
                <w:tab w:val="left" w:pos="2160"/>
                <w:tab w:val="left" w:pos="2610"/>
              </w:tabs>
              <w:spacing w:after="58"/>
              <w:rPr>
                <w:sz w:val="22"/>
                <w:szCs w:val="22"/>
              </w:rPr>
            </w:pPr>
            <w:r w:rsidRPr="00254D2B">
              <w:rPr>
                <w:sz w:val="22"/>
                <w:szCs w:val="22"/>
              </w:rPr>
              <w:t>N/A</w:t>
            </w:r>
          </w:p>
        </w:tc>
        <w:tc>
          <w:tcPr>
            <w:tcW w:w="2521" w:type="dxa"/>
          </w:tcPr>
          <w:p w14:paraId="63603693" w14:textId="77777777" w:rsidR="00AF49A1" w:rsidRPr="00254D2B" w:rsidRDefault="00AF49A1" w:rsidP="00725663">
            <w:pPr>
              <w:widowControl/>
              <w:tabs>
                <w:tab w:val="left" w:pos="-1428"/>
                <w:tab w:val="left" w:pos="-720"/>
                <w:tab w:val="left" w:pos="0"/>
                <w:tab w:val="left" w:pos="720"/>
                <w:tab w:val="left" w:pos="1080"/>
                <w:tab w:val="left" w:pos="1440"/>
                <w:tab w:val="left" w:pos="2160"/>
                <w:tab w:val="left" w:pos="2610"/>
              </w:tabs>
              <w:spacing w:after="58"/>
              <w:rPr>
                <w:sz w:val="22"/>
                <w:szCs w:val="22"/>
              </w:rPr>
            </w:pPr>
            <w:r w:rsidRPr="00254D2B">
              <w:rPr>
                <w:sz w:val="22"/>
                <w:szCs w:val="22"/>
              </w:rPr>
              <w:t>ML090400374</w:t>
            </w:r>
          </w:p>
        </w:tc>
      </w:tr>
      <w:tr w:rsidR="009058BD" w:rsidRPr="00254D2B" w14:paraId="6360369C" w14:textId="77777777" w:rsidTr="002E5525">
        <w:tc>
          <w:tcPr>
            <w:tcW w:w="1435" w:type="dxa"/>
          </w:tcPr>
          <w:p w14:paraId="63603695" w14:textId="77777777" w:rsidR="00AF49A1" w:rsidRPr="00254D2B" w:rsidRDefault="00AF49A1" w:rsidP="00725663">
            <w:pPr>
              <w:widowControl/>
              <w:tabs>
                <w:tab w:val="left" w:pos="-1428"/>
                <w:tab w:val="left" w:pos="-720"/>
                <w:tab w:val="left" w:pos="0"/>
                <w:tab w:val="left" w:pos="720"/>
                <w:tab w:val="left" w:pos="1080"/>
                <w:tab w:val="left" w:pos="1440"/>
                <w:tab w:val="left" w:pos="2160"/>
                <w:tab w:val="left" w:pos="2610"/>
              </w:tabs>
              <w:rPr>
                <w:sz w:val="22"/>
                <w:szCs w:val="22"/>
              </w:rPr>
            </w:pPr>
          </w:p>
        </w:tc>
        <w:tc>
          <w:tcPr>
            <w:tcW w:w="1620" w:type="dxa"/>
          </w:tcPr>
          <w:p w14:paraId="63603696" w14:textId="77777777" w:rsidR="00AF49A1" w:rsidRPr="00254D2B" w:rsidRDefault="00AF49A1" w:rsidP="009058BD">
            <w:pPr>
              <w:widowControl/>
              <w:tabs>
                <w:tab w:val="center" w:pos="555"/>
                <w:tab w:val="left" w:pos="720"/>
                <w:tab w:val="left" w:pos="1080"/>
                <w:tab w:val="left" w:pos="1440"/>
                <w:tab w:val="left" w:pos="2160"/>
                <w:tab w:val="left" w:pos="2610"/>
              </w:tabs>
              <w:rPr>
                <w:sz w:val="22"/>
                <w:szCs w:val="22"/>
              </w:rPr>
            </w:pPr>
            <w:r w:rsidRPr="00254D2B">
              <w:rPr>
                <w:sz w:val="22"/>
                <w:szCs w:val="22"/>
              </w:rPr>
              <w:t>ML12257A122</w:t>
            </w:r>
          </w:p>
          <w:p w14:paraId="63603697" w14:textId="77777777" w:rsidR="00AF49A1" w:rsidRPr="00254D2B" w:rsidRDefault="009058BD" w:rsidP="009058BD">
            <w:pPr>
              <w:widowControl/>
              <w:tabs>
                <w:tab w:val="center" w:pos="555"/>
                <w:tab w:val="left" w:pos="720"/>
                <w:tab w:val="left" w:pos="1080"/>
                <w:tab w:val="left" w:pos="1440"/>
                <w:tab w:val="left" w:pos="2160"/>
                <w:tab w:val="left" w:pos="2610"/>
              </w:tabs>
              <w:rPr>
                <w:sz w:val="22"/>
                <w:szCs w:val="22"/>
              </w:rPr>
            </w:pPr>
            <w:r w:rsidRPr="00254D2B">
              <w:rPr>
                <w:sz w:val="22"/>
                <w:szCs w:val="22"/>
              </w:rPr>
              <w:t>06/27/14</w:t>
            </w:r>
          </w:p>
          <w:p w14:paraId="63603698" w14:textId="6C2EC39F" w:rsidR="00AF49A1" w:rsidRPr="00254D2B" w:rsidRDefault="00AF49A1" w:rsidP="009058BD">
            <w:pPr>
              <w:widowControl/>
              <w:tabs>
                <w:tab w:val="center" w:pos="555"/>
                <w:tab w:val="left" w:pos="720"/>
                <w:tab w:val="left" w:pos="1080"/>
                <w:tab w:val="left" w:pos="1440"/>
                <w:tab w:val="left" w:pos="2160"/>
                <w:tab w:val="left" w:pos="2610"/>
              </w:tabs>
              <w:rPr>
                <w:sz w:val="22"/>
                <w:szCs w:val="22"/>
              </w:rPr>
            </w:pPr>
            <w:r w:rsidRPr="00254D2B">
              <w:rPr>
                <w:sz w:val="22"/>
                <w:szCs w:val="22"/>
              </w:rPr>
              <w:t xml:space="preserve">CN </w:t>
            </w:r>
            <w:r w:rsidR="009058BD" w:rsidRPr="00254D2B">
              <w:rPr>
                <w:sz w:val="22"/>
                <w:szCs w:val="22"/>
              </w:rPr>
              <w:t>14-014</w:t>
            </w:r>
          </w:p>
        </w:tc>
        <w:tc>
          <w:tcPr>
            <w:tcW w:w="5580" w:type="dxa"/>
          </w:tcPr>
          <w:p w14:paraId="63603699" w14:textId="5D3AC73C" w:rsidR="00AF49A1" w:rsidRPr="00254D2B" w:rsidRDefault="00EB4412" w:rsidP="000445DD">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This Appendix has been revised to reflect the Nuclear Criticality trainings requirements, to update study guides and On the Job training activities</w:t>
            </w:r>
            <w:r w:rsidR="00AB443F" w:rsidRPr="00254D2B">
              <w:rPr>
                <w:sz w:val="22"/>
                <w:szCs w:val="22"/>
              </w:rPr>
              <w:t xml:space="preserve">, and to incorporate OSHA HAZWOPER or </w:t>
            </w:r>
            <w:ins w:id="464" w:author="Author">
              <w:r w:rsidR="00A81F4D">
                <w:rPr>
                  <w:sz w:val="22"/>
                  <w:szCs w:val="22"/>
                </w:rPr>
                <w:t>Web-based</w:t>
              </w:r>
            </w:ins>
            <w:r w:rsidR="00AB443F" w:rsidRPr="00254D2B">
              <w:rPr>
                <w:sz w:val="22"/>
                <w:szCs w:val="22"/>
              </w:rPr>
              <w:t xml:space="preserve"> Health &amp; Safety Training Suite for required training</w:t>
            </w:r>
            <w:r w:rsidRPr="00254D2B">
              <w:rPr>
                <w:sz w:val="22"/>
                <w:szCs w:val="22"/>
              </w:rPr>
              <w:t>.</w:t>
            </w:r>
          </w:p>
        </w:tc>
        <w:tc>
          <w:tcPr>
            <w:tcW w:w="1804" w:type="dxa"/>
          </w:tcPr>
          <w:p w14:paraId="6360369A" w14:textId="77777777" w:rsidR="00AF49A1" w:rsidRPr="00254D2B" w:rsidRDefault="00AF49A1" w:rsidP="009058BD">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N/A</w:t>
            </w:r>
          </w:p>
        </w:tc>
        <w:tc>
          <w:tcPr>
            <w:tcW w:w="2521" w:type="dxa"/>
          </w:tcPr>
          <w:p w14:paraId="6360369B" w14:textId="77777777" w:rsidR="00AF49A1" w:rsidRPr="00254D2B" w:rsidRDefault="00893146" w:rsidP="009058BD">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ML14084A477</w:t>
            </w:r>
          </w:p>
        </w:tc>
      </w:tr>
      <w:tr w:rsidR="00544F01" w:rsidRPr="00254D2B" w14:paraId="62DB329D" w14:textId="77777777" w:rsidTr="002E5525">
        <w:tc>
          <w:tcPr>
            <w:tcW w:w="1435" w:type="dxa"/>
          </w:tcPr>
          <w:p w14:paraId="7CAC55F6" w14:textId="15B44A9B" w:rsidR="00544F01" w:rsidRPr="00254D2B" w:rsidRDefault="00F41412" w:rsidP="00725663">
            <w:pPr>
              <w:widowControl/>
              <w:tabs>
                <w:tab w:val="left" w:pos="-1428"/>
                <w:tab w:val="left" w:pos="-720"/>
                <w:tab w:val="left" w:pos="0"/>
                <w:tab w:val="left" w:pos="720"/>
                <w:tab w:val="left" w:pos="1080"/>
                <w:tab w:val="left" w:pos="1440"/>
                <w:tab w:val="left" w:pos="2160"/>
                <w:tab w:val="left" w:pos="2610"/>
              </w:tabs>
              <w:rPr>
                <w:sz w:val="22"/>
                <w:szCs w:val="22"/>
              </w:rPr>
            </w:pPr>
            <w:r>
              <w:rPr>
                <w:sz w:val="22"/>
                <w:szCs w:val="22"/>
              </w:rPr>
              <w:t xml:space="preserve">N/A </w:t>
            </w:r>
          </w:p>
        </w:tc>
        <w:tc>
          <w:tcPr>
            <w:tcW w:w="1620" w:type="dxa"/>
          </w:tcPr>
          <w:p w14:paraId="0FDAA321" w14:textId="0C69043F" w:rsidR="00544F01" w:rsidRDefault="00F41412" w:rsidP="009058BD">
            <w:pPr>
              <w:widowControl/>
              <w:tabs>
                <w:tab w:val="center" w:pos="555"/>
                <w:tab w:val="left" w:pos="720"/>
                <w:tab w:val="left" w:pos="1080"/>
                <w:tab w:val="left" w:pos="1440"/>
                <w:tab w:val="left" w:pos="2160"/>
                <w:tab w:val="left" w:pos="2610"/>
              </w:tabs>
              <w:rPr>
                <w:sz w:val="22"/>
                <w:szCs w:val="22"/>
              </w:rPr>
            </w:pPr>
            <w:r>
              <w:rPr>
                <w:sz w:val="22"/>
                <w:szCs w:val="22"/>
              </w:rPr>
              <w:t>ML</w:t>
            </w:r>
            <w:r w:rsidR="00121A52">
              <w:rPr>
                <w:sz w:val="22"/>
                <w:szCs w:val="22"/>
              </w:rPr>
              <w:t>24080A338</w:t>
            </w:r>
          </w:p>
          <w:p w14:paraId="4CB863D0" w14:textId="1759EC58" w:rsidR="00F41412" w:rsidRDefault="00087F68" w:rsidP="009058BD">
            <w:pPr>
              <w:widowControl/>
              <w:tabs>
                <w:tab w:val="center" w:pos="555"/>
                <w:tab w:val="left" w:pos="720"/>
                <w:tab w:val="left" w:pos="1080"/>
                <w:tab w:val="left" w:pos="1440"/>
                <w:tab w:val="left" w:pos="2160"/>
                <w:tab w:val="left" w:pos="2610"/>
              </w:tabs>
              <w:rPr>
                <w:sz w:val="22"/>
                <w:szCs w:val="22"/>
              </w:rPr>
            </w:pPr>
            <w:r>
              <w:rPr>
                <w:sz w:val="22"/>
                <w:szCs w:val="22"/>
              </w:rPr>
              <w:t>07/01/24</w:t>
            </w:r>
          </w:p>
          <w:p w14:paraId="7A6AB07B" w14:textId="70551CB3" w:rsidR="0060129F" w:rsidRPr="00254D2B" w:rsidRDefault="0060129F" w:rsidP="009058BD">
            <w:pPr>
              <w:widowControl/>
              <w:tabs>
                <w:tab w:val="center" w:pos="555"/>
                <w:tab w:val="left" w:pos="720"/>
                <w:tab w:val="left" w:pos="1080"/>
                <w:tab w:val="left" w:pos="1440"/>
                <w:tab w:val="left" w:pos="2160"/>
                <w:tab w:val="left" w:pos="2610"/>
              </w:tabs>
              <w:rPr>
                <w:sz w:val="22"/>
                <w:szCs w:val="22"/>
              </w:rPr>
            </w:pPr>
            <w:r>
              <w:rPr>
                <w:sz w:val="22"/>
                <w:szCs w:val="22"/>
              </w:rPr>
              <w:t xml:space="preserve">CN </w:t>
            </w:r>
            <w:r w:rsidR="00C9794F">
              <w:rPr>
                <w:sz w:val="22"/>
                <w:szCs w:val="22"/>
              </w:rPr>
              <w:t>24-018</w:t>
            </w:r>
          </w:p>
        </w:tc>
        <w:tc>
          <w:tcPr>
            <w:tcW w:w="5580" w:type="dxa"/>
          </w:tcPr>
          <w:p w14:paraId="6A015119" w14:textId="27522947" w:rsidR="00544F01" w:rsidRPr="00254D2B" w:rsidRDefault="0031488C" w:rsidP="000445DD">
            <w:pPr>
              <w:widowControl/>
              <w:tabs>
                <w:tab w:val="left" w:pos="-1428"/>
                <w:tab w:val="left" w:pos="-720"/>
                <w:tab w:val="left" w:pos="0"/>
                <w:tab w:val="left" w:pos="720"/>
                <w:tab w:val="left" w:pos="1080"/>
                <w:tab w:val="left" w:pos="1440"/>
                <w:tab w:val="left" w:pos="2160"/>
                <w:tab w:val="left" w:pos="2610"/>
              </w:tabs>
              <w:rPr>
                <w:sz w:val="22"/>
                <w:szCs w:val="22"/>
              </w:rPr>
            </w:pPr>
            <w:r>
              <w:rPr>
                <w:sz w:val="22"/>
                <w:szCs w:val="22"/>
              </w:rPr>
              <w:t xml:space="preserve">Revised to update training courses, references, evaluation criteria, and tasks for many </w:t>
            </w:r>
            <w:r w:rsidR="003F55EB">
              <w:rPr>
                <w:sz w:val="22"/>
                <w:szCs w:val="22"/>
              </w:rPr>
              <w:t xml:space="preserve">SGs and OJTs. Updated for current IMC formatting </w:t>
            </w:r>
            <w:r w:rsidR="004D0129">
              <w:rPr>
                <w:sz w:val="22"/>
                <w:szCs w:val="22"/>
              </w:rPr>
              <w:t>requirements</w:t>
            </w:r>
            <w:r w:rsidR="00F528C7">
              <w:rPr>
                <w:sz w:val="22"/>
                <w:szCs w:val="22"/>
              </w:rPr>
              <w:t>.</w:t>
            </w:r>
          </w:p>
        </w:tc>
        <w:tc>
          <w:tcPr>
            <w:tcW w:w="1804" w:type="dxa"/>
          </w:tcPr>
          <w:p w14:paraId="4F911402" w14:textId="2ACB7C91" w:rsidR="00544F01" w:rsidRPr="00254D2B" w:rsidRDefault="003F55EB" w:rsidP="009058BD">
            <w:pPr>
              <w:widowControl/>
              <w:tabs>
                <w:tab w:val="left" w:pos="-1428"/>
                <w:tab w:val="left" w:pos="-720"/>
                <w:tab w:val="left" w:pos="0"/>
                <w:tab w:val="left" w:pos="720"/>
                <w:tab w:val="left" w:pos="1080"/>
                <w:tab w:val="left" w:pos="1440"/>
                <w:tab w:val="left" w:pos="2160"/>
                <w:tab w:val="left" w:pos="2610"/>
              </w:tabs>
              <w:rPr>
                <w:sz w:val="22"/>
                <w:szCs w:val="22"/>
              </w:rPr>
            </w:pPr>
            <w:r w:rsidRPr="00254D2B">
              <w:rPr>
                <w:sz w:val="22"/>
                <w:szCs w:val="22"/>
              </w:rPr>
              <w:t>N/A</w:t>
            </w:r>
          </w:p>
        </w:tc>
        <w:tc>
          <w:tcPr>
            <w:tcW w:w="2521" w:type="dxa"/>
          </w:tcPr>
          <w:p w14:paraId="0BB96819" w14:textId="3886022F" w:rsidR="00544F01" w:rsidRPr="00254D2B" w:rsidRDefault="004947B4" w:rsidP="009058BD">
            <w:pPr>
              <w:widowControl/>
              <w:tabs>
                <w:tab w:val="left" w:pos="-1428"/>
                <w:tab w:val="left" w:pos="-720"/>
                <w:tab w:val="left" w:pos="0"/>
                <w:tab w:val="left" w:pos="720"/>
                <w:tab w:val="left" w:pos="1080"/>
                <w:tab w:val="left" w:pos="1440"/>
                <w:tab w:val="left" w:pos="2160"/>
                <w:tab w:val="left" w:pos="2610"/>
              </w:tabs>
              <w:rPr>
                <w:sz w:val="22"/>
                <w:szCs w:val="22"/>
              </w:rPr>
            </w:pPr>
            <w:r>
              <w:rPr>
                <w:sz w:val="22"/>
                <w:szCs w:val="22"/>
              </w:rPr>
              <w:t>N/A</w:t>
            </w:r>
          </w:p>
        </w:tc>
      </w:tr>
    </w:tbl>
    <w:p w14:paraId="6360369E" w14:textId="77777777" w:rsidR="00814AD1" w:rsidRPr="00104C98" w:rsidRDefault="00814AD1" w:rsidP="00A04098">
      <w:pPr>
        <w:pStyle w:val="BodyText"/>
      </w:pPr>
    </w:p>
    <w:sectPr w:rsidR="00814AD1" w:rsidRPr="00104C98" w:rsidSect="00644B6F">
      <w:footerReference w:type="default" r:id="rId16"/>
      <w:pgSz w:w="15840" w:h="12240" w:orient="landscape" w:code="1"/>
      <w:pgMar w:top="1440" w:right="1440" w:bottom="1440" w:left="1440" w:header="720" w:footer="720" w:gutter="0"/>
      <w:pgNumType w:start="1" w:chapStyle="3"/>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B2686" w14:textId="77777777" w:rsidR="009A541F" w:rsidRDefault="009A541F">
      <w:r>
        <w:separator/>
      </w:r>
    </w:p>
  </w:endnote>
  <w:endnote w:type="continuationSeparator" w:id="0">
    <w:p w14:paraId="397F643B" w14:textId="77777777" w:rsidR="009A541F" w:rsidRDefault="009A541F">
      <w:r>
        <w:continuationSeparator/>
      </w:r>
    </w:p>
  </w:endnote>
  <w:endnote w:type="continuationNotice" w:id="1">
    <w:p w14:paraId="78969A68" w14:textId="77777777" w:rsidR="009A541F" w:rsidRDefault="009A5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36A3" w14:textId="77777777" w:rsidR="00A624F1" w:rsidRPr="00D52B41" w:rsidRDefault="00A624F1" w:rsidP="004002E7">
    <w:pPr>
      <w:pStyle w:val="Footer"/>
      <w:ind w:left="360"/>
      <w:rPr>
        <w:sz w:val="22"/>
        <w:szCs w:val="22"/>
      </w:rPr>
    </w:pPr>
    <w:r w:rsidRPr="00D52B41">
      <w:rPr>
        <w:sz w:val="22"/>
        <w:szCs w:val="22"/>
      </w:rPr>
      <w:t>Issue Date: XX/XX/XX</w:t>
    </w:r>
    <w:r w:rsidRPr="00D52B41">
      <w:rPr>
        <w:sz w:val="22"/>
        <w:szCs w:val="22"/>
      </w:rPr>
      <w:tab/>
      <w:t>A-</w:t>
    </w:r>
    <w:r w:rsidRPr="00D52B41">
      <w:rPr>
        <w:rStyle w:val="PageNumber"/>
        <w:sz w:val="22"/>
        <w:szCs w:val="22"/>
      </w:rPr>
      <w:fldChar w:fldCharType="begin"/>
    </w:r>
    <w:r w:rsidRPr="00D52B41">
      <w:rPr>
        <w:rStyle w:val="PageNumber"/>
        <w:sz w:val="22"/>
        <w:szCs w:val="22"/>
      </w:rPr>
      <w:instrText xml:space="preserve"> PAGE </w:instrText>
    </w:r>
    <w:r w:rsidRPr="00D52B41">
      <w:rPr>
        <w:rStyle w:val="PageNumber"/>
        <w:sz w:val="22"/>
        <w:szCs w:val="22"/>
      </w:rPr>
      <w:fldChar w:fldCharType="separate"/>
    </w:r>
    <w:r>
      <w:rPr>
        <w:rStyle w:val="PageNumber"/>
        <w:noProof/>
        <w:sz w:val="22"/>
        <w:szCs w:val="22"/>
      </w:rPr>
      <w:t>2</w:t>
    </w:r>
    <w:r w:rsidRPr="00D52B41">
      <w:rPr>
        <w:rStyle w:val="PageNumber"/>
        <w:sz w:val="22"/>
        <w:szCs w:val="22"/>
      </w:rPr>
      <w:fldChar w:fldCharType="end"/>
    </w:r>
    <w:r w:rsidRPr="00D52B41">
      <w:rPr>
        <w:rStyle w:val="PageNumber"/>
        <w:sz w:val="22"/>
        <w:szCs w:val="22"/>
      </w:rPr>
      <w:tab/>
      <w:t>1247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36A4" w14:textId="57B036B3" w:rsidR="00A624F1" w:rsidRPr="000425E1" w:rsidRDefault="00A624F1" w:rsidP="000425E1">
    <w:pPr>
      <w:pStyle w:val="Footer"/>
      <w:tabs>
        <w:tab w:val="left" w:pos="270"/>
      </w:tabs>
      <w:rPr>
        <w:sz w:val="22"/>
        <w:szCs w:val="22"/>
      </w:rPr>
    </w:pPr>
    <w:r w:rsidRPr="000425E1">
      <w:rPr>
        <w:sz w:val="22"/>
        <w:szCs w:val="22"/>
      </w:rPr>
      <w:t xml:space="preserve">Issue Date: </w:t>
    </w:r>
    <w:r w:rsidR="00087F68">
      <w:rPr>
        <w:sz w:val="22"/>
        <w:szCs w:val="22"/>
      </w:rPr>
      <w:t>07/01/24</w:t>
    </w:r>
    <w:r w:rsidRPr="000425E1">
      <w:rPr>
        <w:sz w:val="22"/>
        <w:szCs w:val="22"/>
      </w:rPr>
      <w:tab/>
    </w:r>
    <w:r w:rsidR="002A5D14" w:rsidRPr="002A5D14">
      <w:rPr>
        <w:sz w:val="22"/>
        <w:szCs w:val="22"/>
      </w:rPr>
      <w:fldChar w:fldCharType="begin"/>
    </w:r>
    <w:r w:rsidR="002A5D14" w:rsidRPr="002A5D14">
      <w:rPr>
        <w:sz w:val="22"/>
        <w:szCs w:val="22"/>
      </w:rPr>
      <w:instrText xml:space="preserve"> PAGE   \* MERGEFORMAT </w:instrText>
    </w:r>
    <w:r w:rsidR="002A5D14" w:rsidRPr="002A5D14">
      <w:rPr>
        <w:sz w:val="22"/>
        <w:szCs w:val="22"/>
      </w:rPr>
      <w:fldChar w:fldCharType="separate"/>
    </w:r>
    <w:r w:rsidR="002A5D14" w:rsidRPr="002A5D14">
      <w:rPr>
        <w:noProof/>
        <w:sz w:val="22"/>
        <w:szCs w:val="22"/>
      </w:rPr>
      <w:t>1</w:t>
    </w:r>
    <w:r w:rsidR="002A5D14" w:rsidRPr="002A5D14">
      <w:rPr>
        <w:noProof/>
        <w:sz w:val="22"/>
        <w:szCs w:val="22"/>
      </w:rPr>
      <w:fldChar w:fldCharType="end"/>
    </w:r>
    <w:r w:rsidRPr="000425E1">
      <w:rPr>
        <w:rStyle w:val="PageNumber"/>
        <w:sz w:val="22"/>
        <w:szCs w:val="22"/>
      </w:rPr>
      <w:tab/>
      <w:t>1247</w:t>
    </w:r>
    <w:r>
      <w:rPr>
        <w:rStyle w:val="PageNumber"/>
        <w:sz w:val="22"/>
        <w:szCs w:val="22"/>
      </w:rPr>
      <w:t xml:space="preserve"> App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36BB" w14:textId="3C6B9A96" w:rsidR="00A624F1" w:rsidRPr="000425E1" w:rsidRDefault="00A624F1" w:rsidP="000425E1">
    <w:pPr>
      <w:pStyle w:val="Footer"/>
      <w:tabs>
        <w:tab w:val="left" w:pos="270"/>
      </w:tabs>
      <w:rPr>
        <w:sz w:val="22"/>
        <w:szCs w:val="22"/>
      </w:rPr>
    </w:pPr>
    <w:r w:rsidRPr="000425E1">
      <w:rPr>
        <w:sz w:val="22"/>
        <w:szCs w:val="22"/>
      </w:rPr>
      <w:t xml:space="preserve">Issue Date: </w:t>
    </w:r>
    <w:r w:rsidR="00087F68">
      <w:rPr>
        <w:sz w:val="22"/>
        <w:szCs w:val="22"/>
      </w:rPr>
      <w:t>07/01/24</w:t>
    </w:r>
    <w:r w:rsidRPr="000425E1">
      <w:rPr>
        <w:sz w:val="22"/>
        <w:szCs w:val="22"/>
      </w:rPr>
      <w:tab/>
    </w:r>
    <w:r w:rsidRPr="000425E1">
      <w:rPr>
        <w:rStyle w:val="PageNumber"/>
        <w:sz w:val="22"/>
        <w:szCs w:val="22"/>
      </w:rPr>
      <w:fldChar w:fldCharType="begin"/>
    </w:r>
    <w:r w:rsidRPr="000425E1">
      <w:rPr>
        <w:rStyle w:val="PageNumber"/>
        <w:sz w:val="22"/>
        <w:szCs w:val="22"/>
      </w:rPr>
      <w:instrText xml:space="preserve"> PAGE </w:instrText>
    </w:r>
    <w:r w:rsidRPr="000425E1">
      <w:rPr>
        <w:rStyle w:val="PageNumber"/>
        <w:sz w:val="22"/>
        <w:szCs w:val="22"/>
      </w:rPr>
      <w:fldChar w:fldCharType="separate"/>
    </w:r>
    <w:r>
      <w:rPr>
        <w:rStyle w:val="PageNumber"/>
        <w:noProof/>
        <w:sz w:val="22"/>
        <w:szCs w:val="22"/>
      </w:rPr>
      <w:t>23</w:t>
    </w:r>
    <w:r w:rsidRPr="000425E1">
      <w:rPr>
        <w:rStyle w:val="PageNumber"/>
        <w:sz w:val="22"/>
        <w:szCs w:val="22"/>
      </w:rPr>
      <w:fldChar w:fldCharType="end"/>
    </w:r>
    <w:r w:rsidRPr="000425E1">
      <w:rPr>
        <w:rStyle w:val="PageNumber"/>
        <w:sz w:val="22"/>
        <w:szCs w:val="22"/>
      </w:rPr>
      <w:tab/>
      <w:t>1247</w:t>
    </w:r>
    <w:r>
      <w:rPr>
        <w:rStyle w:val="PageNumber"/>
        <w:sz w:val="22"/>
        <w:szCs w:val="22"/>
      </w:rPr>
      <w:t xml:space="preserve"> App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36FC" w14:textId="013A3517" w:rsidR="00A624F1" w:rsidRPr="00047697" w:rsidRDefault="00A624F1" w:rsidP="00C4042C">
    <w:pPr>
      <w:tabs>
        <w:tab w:val="center" w:pos="6480"/>
        <w:tab w:val="right" w:pos="12960"/>
      </w:tabs>
      <w:rPr>
        <w:sz w:val="22"/>
        <w:szCs w:val="22"/>
      </w:rPr>
    </w:pPr>
    <w:r w:rsidRPr="00047697">
      <w:rPr>
        <w:sz w:val="22"/>
        <w:szCs w:val="22"/>
      </w:rPr>
      <w:t>Issue Date:</w:t>
    </w:r>
    <w:r w:rsidR="00087F68">
      <w:rPr>
        <w:sz w:val="22"/>
        <w:szCs w:val="22"/>
      </w:rPr>
      <w:t xml:space="preserve"> 07/01/24</w:t>
    </w:r>
    <w:r w:rsidRPr="00047697">
      <w:rPr>
        <w:sz w:val="22"/>
        <w:szCs w:val="22"/>
      </w:rPr>
      <w:tab/>
      <w:t>Att1-</w:t>
    </w:r>
    <w:r w:rsidRPr="00047697">
      <w:rPr>
        <w:rStyle w:val="PageNumber"/>
        <w:sz w:val="22"/>
        <w:szCs w:val="22"/>
      </w:rPr>
      <w:fldChar w:fldCharType="begin"/>
    </w:r>
    <w:r w:rsidRPr="00047697">
      <w:rPr>
        <w:rStyle w:val="PageNumber"/>
        <w:sz w:val="22"/>
        <w:szCs w:val="22"/>
      </w:rPr>
      <w:instrText xml:space="preserve"> PAGE </w:instrText>
    </w:r>
    <w:r w:rsidRPr="00047697">
      <w:rPr>
        <w:rStyle w:val="PageNumber"/>
        <w:sz w:val="22"/>
        <w:szCs w:val="22"/>
      </w:rPr>
      <w:fldChar w:fldCharType="separate"/>
    </w:r>
    <w:r>
      <w:rPr>
        <w:rStyle w:val="PageNumber"/>
        <w:noProof/>
        <w:sz w:val="22"/>
        <w:szCs w:val="22"/>
      </w:rPr>
      <w:t>1</w:t>
    </w:r>
    <w:r w:rsidRPr="00047697">
      <w:rPr>
        <w:rStyle w:val="PageNumber"/>
        <w:sz w:val="22"/>
        <w:szCs w:val="22"/>
      </w:rPr>
      <w:fldChar w:fldCharType="end"/>
    </w:r>
    <w:r w:rsidRPr="00047697">
      <w:rPr>
        <w:sz w:val="22"/>
        <w:szCs w:val="22"/>
      </w:rPr>
      <w:tab/>
      <w:t>1247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41977" w14:textId="77777777" w:rsidR="009A541F" w:rsidRDefault="009A541F">
      <w:r>
        <w:separator/>
      </w:r>
    </w:p>
  </w:footnote>
  <w:footnote w:type="continuationSeparator" w:id="0">
    <w:p w14:paraId="3128369B" w14:textId="77777777" w:rsidR="009A541F" w:rsidRDefault="009A541F">
      <w:r>
        <w:continuationSeparator/>
      </w:r>
    </w:p>
  </w:footnote>
  <w:footnote w:type="continuationNotice" w:id="1">
    <w:p w14:paraId="602C804D" w14:textId="77777777" w:rsidR="009A541F" w:rsidRDefault="009A541F"/>
  </w:footnote>
  <w:footnote w:id="2">
    <w:p w14:paraId="228F8D21" w14:textId="4B5AD516" w:rsidR="00A624F1" w:rsidRPr="00E955E8" w:rsidRDefault="00A624F1" w:rsidP="00137496">
      <w:pPr>
        <w:pStyle w:val="BodyText"/>
        <w:rPr>
          <w:bCs/>
        </w:rPr>
      </w:pPr>
      <w:r w:rsidRPr="00E955E8">
        <w:rPr>
          <w:rStyle w:val="FootnoteReference"/>
          <w:vertAlign w:val="superscript"/>
        </w:rPr>
        <w:footnoteRef/>
      </w:r>
      <w:r w:rsidRPr="00E955E8">
        <w:rPr>
          <w:bCs/>
        </w:rPr>
        <w:t xml:space="preserve">The 24hr OSHA HAZWOPER training requirement is intended for qualifying individuals who do not have adequate prior experience or training. Qualifying individuals with adequate experience must use the equivalency examination or equivalent experience justification process to alternatively opt for the </w:t>
      </w:r>
      <w:ins w:id="29" w:author="Author">
        <w:r w:rsidRPr="0072338D">
          <w:rPr>
            <w:bCs/>
          </w:rPr>
          <w:t>web-based</w:t>
        </w:r>
      </w:ins>
      <w:r w:rsidR="00700B66">
        <w:rPr>
          <w:bCs/>
        </w:rPr>
        <w:t xml:space="preserve"> </w:t>
      </w:r>
      <w:r w:rsidRPr="00E955E8">
        <w:rPr>
          <w:bCs/>
        </w:rPr>
        <w:t>Health &amp; Safety training suite.</w:t>
      </w:r>
    </w:p>
    <w:p w14:paraId="36F90048" w14:textId="7825FAA2" w:rsidR="00A624F1" w:rsidRDefault="00A624F1">
      <w:pPr>
        <w:pStyle w:val="FootnoteText"/>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36C3" w14:textId="77777777" w:rsidR="002A5D14" w:rsidRDefault="002A5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5D329D3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 w15:restartNumberingAfterBreak="0">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6" w15:restartNumberingAfterBreak="0">
    <w:nsid w:val="00000004"/>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7" w15:restartNumberingAfterBreak="0">
    <w:nsid w:val="00000005"/>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15:restartNumberingAfterBreak="0">
    <w:nsid w:val="00000006"/>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9" w15:restartNumberingAfterBreak="0">
    <w:nsid w:val="00000007"/>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10" w15:restartNumberingAfterBreak="0">
    <w:nsid w:val="00000008"/>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A"/>
    <w:multiLevelType w:val="multilevel"/>
    <w:tmpl w:val="1258317A"/>
    <w:name w:val="ParaNumbers1"/>
    <w:lvl w:ilvl="0">
      <w:start w:val="1"/>
      <w:numFmt w:val="decimal"/>
      <w:lvlText w:val="%1."/>
      <w:lvlJc w:val="left"/>
    </w:lvl>
    <w:lvl w:ilvl="1">
      <w:start w:val="11"/>
      <w:numFmt w:val="decimal"/>
      <w:lvlText w:val="%2."/>
      <w:lvlJc w:val="left"/>
      <w:pPr>
        <w:tabs>
          <w:tab w:val="num" w:pos="360"/>
        </w:tabs>
        <w:ind w:left="360" w:hanging="360"/>
      </w:pPr>
      <w:rPr>
        <w:rFonts w:hint="default"/>
      </w:rPr>
    </w:lvl>
    <w:lvl w:ilvl="2">
      <w:start w:val="11"/>
      <w:numFmt w:val="decimal"/>
      <w:lvlText w:val="%3."/>
      <w:lvlJc w:val="left"/>
      <w:pPr>
        <w:tabs>
          <w:tab w:val="num" w:pos="360"/>
        </w:tabs>
        <w:ind w:left="360" w:hanging="360"/>
      </w:pPr>
      <w:rPr>
        <w:rFonts w:hint="default"/>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B"/>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C"/>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D"/>
    <w:multiLevelType w:val="multilevel"/>
    <w:tmpl w:val="1A9C367E"/>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E"/>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F"/>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0"/>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1"/>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2"/>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3"/>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4"/>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6"/>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7"/>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6" w15:restartNumberingAfterBreak="0">
    <w:nsid w:val="00000018"/>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9"/>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A"/>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9" w15:restartNumberingAfterBreak="0">
    <w:nsid w:val="0000001B"/>
    <w:multiLevelType w:val="multilevel"/>
    <w:tmpl w:val="8C842CD0"/>
    <w:name w:val="AutoList1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C"/>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D"/>
    <w:multiLevelType w:val="multilevel"/>
    <w:tmpl w:val="00000000"/>
    <w:name w:val="AutoList1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E"/>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1F"/>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0"/>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1"/>
    <w:multiLevelType w:val="multilevel"/>
    <w:tmpl w:val="00000000"/>
    <w:name w:val="AutoList1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2"/>
    <w:multiLevelType w:val="multilevel"/>
    <w:tmpl w:val="00000000"/>
    <w:name w:val="AutoList13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7" w15:restartNumberingAfterBreak="0">
    <w:nsid w:val="00000023"/>
    <w:multiLevelType w:val="multilevel"/>
    <w:tmpl w:val="00000000"/>
    <w:name w:val="AutoList1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5"/>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6"/>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7"/>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8"/>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9"/>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B"/>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C"/>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D"/>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E"/>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2F"/>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30"/>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1"/>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2"/>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3"/>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4"/>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5"/>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6"/>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7"/>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15:restartNumberingAfterBreak="0">
    <w:nsid w:val="00000039"/>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15:restartNumberingAfterBreak="0">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15:restartNumberingAfterBreak="0">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15:restartNumberingAfterBreak="0">
    <w:nsid w:val="0000003C"/>
    <w:multiLevelType w:val="multilevel"/>
    <w:tmpl w:val="00000000"/>
    <w:name w:val="AutoList1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3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3E"/>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3F"/>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40"/>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41"/>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8" w15:restartNumberingAfterBreak="0">
    <w:nsid w:val="00000042"/>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upp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15:restartNumberingAfterBreak="0">
    <w:nsid w:val="00000043"/>
    <w:multiLevelType w:val="multilevel"/>
    <w:tmpl w:val="00000000"/>
    <w:name w:val="AutoList1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0" w15:restartNumberingAfterBreak="0">
    <w:nsid w:val="00000044"/>
    <w:multiLevelType w:val="multilevel"/>
    <w:tmpl w:val="00000000"/>
    <w:name w:val="AutoList12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1" w15:restartNumberingAfterBreak="0">
    <w:nsid w:val="00000045"/>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72" w15:restartNumberingAfterBreak="0">
    <w:nsid w:val="0000004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73" w15:restartNumberingAfterBreak="0">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15:restartNumberingAfterBreak="0">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15:restartNumberingAfterBreak="0">
    <w:nsid w:val="00000049"/>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15:restartNumberingAfterBreak="0">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15:restartNumberingAfterBreak="0">
    <w:nsid w:val="0000004B"/>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15:restartNumberingAfterBreak="0">
    <w:nsid w:val="0000004C"/>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15:restartNumberingAfterBreak="0">
    <w:nsid w:val="0000004D"/>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15:restartNumberingAfterBreak="0">
    <w:nsid w:val="0000004E"/>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15:restartNumberingAfterBreak="0">
    <w:nsid w:val="0000004F"/>
    <w:multiLevelType w:val="multilevel"/>
    <w:tmpl w:val="00000000"/>
    <w:name w:val="AutoList10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15:restartNumberingAfterBreak="0">
    <w:nsid w:val="00000050"/>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15:restartNumberingAfterBreak="0">
    <w:nsid w:val="00000051"/>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15:restartNumberingAfterBreak="0">
    <w:nsid w:val="00000052"/>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15:restartNumberingAfterBreak="0">
    <w:nsid w:val="00000053"/>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15:restartNumberingAfterBreak="0">
    <w:nsid w:val="00000054"/>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7" w15:restartNumberingAfterBreak="0">
    <w:nsid w:val="00000055"/>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8" w15:restartNumberingAfterBreak="0">
    <w:nsid w:val="00000056"/>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15:restartNumberingAfterBreak="0">
    <w:nsid w:val="00000057"/>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0" w15:restartNumberingAfterBreak="0">
    <w:nsid w:val="00000058"/>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1" w15:restartNumberingAfterBreak="0">
    <w:nsid w:val="00000059"/>
    <w:multiLevelType w:val="multilevel"/>
    <w:tmpl w:val="00000000"/>
    <w:name w:val="AutoList1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2" w15:restartNumberingAfterBreak="0">
    <w:nsid w:val="0000005A"/>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3" w15:restartNumberingAfterBreak="0">
    <w:nsid w:val="0000005B"/>
    <w:multiLevelType w:val="multilevel"/>
    <w:tmpl w:val="00000000"/>
    <w:name w:val="AutoList1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4" w15:restartNumberingAfterBreak="0">
    <w:nsid w:val="0000005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95" w15:restartNumberingAfterBreak="0">
    <w:nsid w:val="0000005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6" w15:restartNumberingAfterBreak="0">
    <w:nsid w:val="0000005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7" w15:restartNumberingAfterBreak="0">
    <w:nsid w:val="0000005F"/>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8" w15:restartNumberingAfterBreak="0">
    <w:nsid w:val="007C3844"/>
    <w:multiLevelType w:val="hybridMultilevel"/>
    <w:tmpl w:val="BF20D968"/>
    <w:name w:val="ParaNumbers14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01030D44"/>
    <w:multiLevelType w:val="multilevel"/>
    <w:tmpl w:val="377E2E8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00" w15:restartNumberingAfterBreak="0">
    <w:nsid w:val="016C2D16"/>
    <w:multiLevelType w:val="hybridMultilevel"/>
    <w:tmpl w:val="C08E8EF6"/>
    <w:name w:val="ParaNumbers14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01815316"/>
    <w:multiLevelType w:val="hybridMultilevel"/>
    <w:tmpl w:val="80C8D708"/>
    <w:name w:val="ParaNumbers142222222222222222222222222222222222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01E54C26"/>
    <w:multiLevelType w:val="hybridMultilevel"/>
    <w:tmpl w:val="2836FE1A"/>
    <w:name w:val="ParaNumbers14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020B0A2E"/>
    <w:multiLevelType w:val="multilevel"/>
    <w:tmpl w:val="68B0A100"/>
    <w:name w:val="ParaNumbers1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04" w15:restartNumberingAfterBreak="0">
    <w:nsid w:val="02495F4F"/>
    <w:multiLevelType w:val="hybridMultilevel"/>
    <w:tmpl w:val="392A4CCE"/>
    <w:name w:val="ParaNumbers125"/>
    <w:lvl w:ilvl="0" w:tplc="920EA95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start w:val="1"/>
      <w:numFmt w:val="decimal"/>
      <w:lvlText w:val="%4."/>
      <w:lvlJc w:val="left"/>
      <w:pPr>
        <w:ind w:left="720" w:hanging="360"/>
      </w:pPr>
    </w:lvl>
    <w:lvl w:ilvl="4" w:tplc="0409000F">
      <w:start w:val="1"/>
      <w:numFmt w:val="decimal"/>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5" w15:restartNumberingAfterBreak="0">
    <w:nsid w:val="029370A7"/>
    <w:multiLevelType w:val="multilevel"/>
    <w:tmpl w:val="E4A2D0D4"/>
    <w:name w:val="AutoList82"/>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106" w15:restartNumberingAfterBreak="0">
    <w:nsid w:val="034C2474"/>
    <w:multiLevelType w:val="hybridMultilevel"/>
    <w:tmpl w:val="61C0964A"/>
    <w:name w:val="AutoList1223"/>
    <w:lvl w:ilvl="0" w:tplc="E34A2930">
      <w:start w:val="2"/>
      <w:numFmt w:val="decimal"/>
      <w:lvlText w:val="%1."/>
      <w:lvlJc w:val="left"/>
      <w:pPr>
        <w:tabs>
          <w:tab w:val="num" w:pos="2583"/>
        </w:tabs>
        <w:ind w:left="258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03C84317"/>
    <w:multiLevelType w:val="hybridMultilevel"/>
    <w:tmpl w:val="0EB458E4"/>
    <w:name w:val="AutoList82243"/>
    <w:lvl w:ilvl="0" w:tplc="8862802E">
      <w:start w:val="2"/>
      <w:numFmt w:val="decimal"/>
      <w:lvlText w:val="%1."/>
      <w:lvlJc w:val="left"/>
      <w:pPr>
        <w:ind w:left="243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8" w15:restartNumberingAfterBreak="0">
    <w:nsid w:val="040E41D7"/>
    <w:multiLevelType w:val="multilevel"/>
    <w:tmpl w:val="377E2E82"/>
    <w:name w:val="ParaNumbers1422222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09" w15:restartNumberingAfterBreak="0">
    <w:nsid w:val="043B0C2E"/>
    <w:multiLevelType w:val="hybridMultilevel"/>
    <w:tmpl w:val="17E4F8F2"/>
    <w:name w:val="ParaNumbers12"/>
    <w:lvl w:ilvl="0" w:tplc="225C6E42">
      <w:start w:val="1"/>
      <w:numFmt w:val="lowerRoman"/>
      <w:lvlText w:val="%1."/>
      <w:lvlJc w:val="left"/>
      <w:pPr>
        <w:tabs>
          <w:tab w:val="num" w:pos="720"/>
        </w:tabs>
        <w:ind w:left="720" w:hanging="360"/>
      </w:pPr>
      <w:rPr>
        <w:rFonts w:hint="default"/>
      </w:rPr>
    </w:lvl>
    <w:lvl w:ilvl="1" w:tplc="920EA9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04EA2B3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1" w15:restartNumberingAfterBreak="0">
    <w:nsid w:val="05967995"/>
    <w:multiLevelType w:val="multilevel"/>
    <w:tmpl w:val="377E2E82"/>
    <w:name w:val="ParaNumbers14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12" w15:restartNumberingAfterBreak="0">
    <w:nsid w:val="06790BBC"/>
    <w:multiLevelType w:val="hybridMultilevel"/>
    <w:tmpl w:val="D436A746"/>
    <w:name w:val="ParaNumbers14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06CC70B5"/>
    <w:multiLevelType w:val="hybridMultilevel"/>
    <w:tmpl w:val="065EC326"/>
    <w:name w:val="ParaNumbers123222222"/>
    <w:lvl w:ilvl="0" w:tplc="0304FD18">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078E7E79"/>
    <w:multiLevelType w:val="hybridMultilevel"/>
    <w:tmpl w:val="705870AC"/>
    <w:name w:val="ParaNumbers14222222222222222222222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B060C86"/>
    <w:multiLevelType w:val="hybridMultilevel"/>
    <w:tmpl w:val="44B68B70"/>
    <w:name w:val="AutoList1272"/>
    <w:lvl w:ilvl="0" w:tplc="EC78593A">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0BFA204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7" w15:restartNumberingAfterBreak="0">
    <w:nsid w:val="0D966ED3"/>
    <w:multiLevelType w:val="multilevel"/>
    <w:tmpl w:val="377E2E82"/>
    <w:name w:val="ParaNumbers14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18" w15:restartNumberingAfterBreak="0">
    <w:nsid w:val="0DF811B7"/>
    <w:multiLevelType w:val="hybridMultilevel"/>
    <w:tmpl w:val="AE78A636"/>
    <w:name w:val="ParaNumbers142222222222222222222222222222222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0CF02AF"/>
    <w:multiLevelType w:val="multilevel"/>
    <w:tmpl w:val="377E2E82"/>
    <w:name w:val="ParaNumbers142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20" w15:restartNumberingAfterBreak="0">
    <w:nsid w:val="13D05758"/>
    <w:multiLevelType w:val="hybridMultilevel"/>
    <w:tmpl w:val="4942CE1A"/>
    <w:name w:val="AutoList1923"/>
    <w:lvl w:ilvl="0" w:tplc="31F28070">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1641762A"/>
    <w:multiLevelType w:val="hybridMultilevel"/>
    <w:tmpl w:val="D23CC35C"/>
    <w:name w:val="ParaNumbers14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76106F3"/>
    <w:multiLevelType w:val="hybridMultilevel"/>
    <w:tmpl w:val="9E2C7264"/>
    <w:name w:val="ParaNumbers14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77A4788"/>
    <w:multiLevelType w:val="hybridMultilevel"/>
    <w:tmpl w:val="F8FC8FAA"/>
    <w:name w:val="AutoList1282"/>
    <w:lvl w:ilvl="0" w:tplc="00AAB8AE">
      <w:start w:val="2"/>
      <w:numFmt w:val="decimal"/>
      <w:lvlText w:val="%1."/>
      <w:lvlJc w:val="left"/>
      <w:pPr>
        <w:tabs>
          <w:tab w:val="num" w:pos="2880"/>
        </w:tabs>
        <w:ind w:left="288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189B2B19"/>
    <w:multiLevelType w:val="hybridMultilevel"/>
    <w:tmpl w:val="A5CC2554"/>
    <w:name w:val="AutoList42"/>
    <w:lvl w:ilvl="0" w:tplc="E348CE6A">
      <w:start w:val="1"/>
      <w:numFmt w:val="decimal"/>
      <w:lvlText w:val="%1."/>
      <w:lvlJc w:val="left"/>
      <w:pPr>
        <w:tabs>
          <w:tab w:val="num" w:pos="5580"/>
        </w:tabs>
        <w:ind w:left="558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62ACF4F2">
      <w:start w:val="2"/>
      <w:numFmt w:val="decimal"/>
      <w:lvlText w:val="%3."/>
      <w:lvlJc w:val="left"/>
      <w:pPr>
        <w:tabs>
          <w:tab w:val="num" w:pos="4320"/>
        </w:tabs>
        <w:ind w:left="4320" w:hanging="360"/>
      </w:pPr>
      <w:rPr>
        <w:rFonts w:ascii="Arial" w:hAnsi="Arial" w:hint="default"/>
        <w:sz w:val="22"/>
        <w:szCs w:val="22"/>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25" w15:restartNumberingAfterBreak="0">
    <w:nsid w:val="18E84000"/>
    <w:multiLevelType w:val="hybridMultilevel"/>
    <w:tmpl w:val="B9D0FB3C"/>
    <w:name w:val="ParaNumbers1232222222"/>
    <w:lvl w:ilvl="0" w:tplc="CBF4D35C">
      <w:start w:val="2"/>
      <w:numFmt w:val="decimal"/>
      <w:lvlText w:val="%1."/>
      <w:lvlJc w:val="left"/>
      <w:pPr>
        <w:tabs>
          <w:tab w:val="num" w:pos="2880"/>
        </w:tabs>
        <w:ind w:left="288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19A749A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7" w15:restartNumberingAfterBreak="0">
    <w:nsid w:val="1A252E6B"/>
    <w:multiLevelType w:val="hybridMultilevel"/>
    <w:tmpl w:val="C5B2EFF4"/>
    <w:name w:val="AutoList8224"/>
    <w:lvl w:ilvl="0" w:tplc="CB4A81A0">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1A5A261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9" w15:restartNumberingAfterBreak="0">
    <w:nsid w:val="1A8351B3"/>
    <w:multiLevelType w:val="hybridMultilevel"/>
    <w:tmpl w:val="EFE0E7AE"/>
    <w:name w:val="ParaNumbers14222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1A931D15"/>
    <w:multiLevelType w:val="hybridMultilevel"/>
    <w:tmpl w:val="64463968"/>
    <w:name w:val="AutoList1222"/>
    <w:lvl w:ilvl="0" w:tplc="0409000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AA429FD"/>
    <w:multiLevelType w:val="hybridMultilevel"/>
    <w:tmpl w:val="35125EC6"/>
    <w:name w:val="ParaNumbers14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ACF1A4C"/>
    <w:multiLevelType w:val="multilevel"/>
    <w:tmpl w:val="5F662E2E"/>
    <w:name w:val="AutoList1273"/>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4"/>
      <w:numFmt w:val="decimal"/>
      <w:lvlText w:val="%4."/>
      <w:lvlJc w:val="left"/>
      <w:pPr>
        <w:tabs>
          <w:tab w:val="num" w:pos="634"/>
        </w:tabs>
        <w:ind w:left="2707" w:hanging="633"/>
      </w:pPr>
      <w:rPr>
        <w:rFonts w:hint="default"/>
        <w:b w:val="0"/>
      </w:rPr>
    </w:lvl>
    <w:lvl w:ilvl="4">
      <w:start w:val="1"/>
      <w:numFmt w:val="lowerLetter"/>
      <w:lvlText w:val="%5."/>
      <w:lvlJc w:val="left"/>
      <w:pPr>
        <w:tabs>
          <w:tab w:val="num" w:pos="533"/>
        </w:tabs>
        <w:ind w:left="3240" w:hanging="533"/>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33" w15:restartNumberingAfterBreak="0">
    <w:nsid w:val="1B50767E"/>
    <w:multiLevelType w:val="hybridMultilevel"/>
    <w:tmpl w:val="26F629FC"/>
    <w:name w:val="ParaNumbers14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C510C2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1CBC1D85"/>
    <w:multiLevelType w:val="hybridMultilevel"/>
    <w:tmpl w:val="4C96A80A"/>
    <w:name w:val="ParaNumbers1232"/>
    <w:lvl w:ilvl="0" w:tplc="1DACBDE2">
      <w:start w:val="2"/>
      <w:numFmt w:val="decimal"/>
      <w:lvlText w:val="%1."/>
      <w:lvlJc w:val="left"/>
      <w:pPr>
        <w:tabs>
          <w:tab w:val="num" w:pos="2700"/>
        </w:tabs>
        <w:ind w:left="270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36" w15:restartNumberingAfterBreak="0">
    <w:nsid w:val="1D353156"/>
    <w:multiLevelType w:val="multilevel"/>
    <w:tmpl w:val="12E680EE"/>
    <w:name w:val="AutoList1322222"/>
    <w:lvl w:ilvl="0">
      <w:start w:val="4"/>
      <w:numFmt w:val="decimal"/>
      <w:lvlText w:val="%1."/>
      <w:lvlJc w:val="left"/>
      <w:pPr>
        <w:tabs>
          <w:tab w:val="num" w:pos="2700"/>
        </w:tabs>
        <w:ind w:left="2700" w:hanging="360"/>
      </w:pPr>
      <w:rPr>
        <w:rFonts w:ascii="Arial" w:hAnsi="Arial" w:hint="default"/>
        <w:sz w:val="22"/>
        <w:szCs w:val="22"/>
      </w:rPr>
    </w:lvl>
    <w:lvl w:ilvl="1">
      <w:start w:val="1"/>
      <w:numFmt w:val="lowerLetter"/>
      <w:lvlText w:val="%2."/>
      <w:lvlJc w:val="left"/>
      <w:pPr>
        <w:tabs>
          <w:tab w:val="num" w:pos="-540"/>
        </w:tabs>
        <w:ind w:left="-540" w:hanging="360"/>
      </w:pPr>
      <w:rPr>
        <w:rFonts w:hint="default"/>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137" w15:restartNumberingAfterBreak="0">
    <w:nsid w:val="1E3920E7"/>
    <w:multiLevelType w:val="multilevel"/>
    <w:tmpl w:val="377E2E82"/>
    <w:name w:val="ParaNumbers142222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38" w15:restartNumberingAfterBreak="0">
    <w:nsid w:val="1FCD325B"/>
    <w:multiLevelType w:val="hybridMultilevel"/>
    <w:tmpl w:val="336E88CC"/>
    <w:name w:val="ParaNumbers12322222222"/>
    <w:lvl w:ilvl="0" w:tplc="417CAA58">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20534DAC"/>
    <w:multiLevelType w:val="hybridMultilevel"/>
    <w:tmpl w:val="1B803D44"/>
    <w:name w:val="ParaNumbers14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216B3802"/>
    <w:multiLevelType w:val="multilevel"/>
    <w:tmpl w:val="68B0A100"/>
    <w:name w:val="ParaNumbers14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1" w15:restartNumberingAfterBreak="0">
    <w:nsid w:val="222220F6"/>
    <w:multiLevelType w:val="hybridMultilevel"/>
    <w:tmpl w:val="52E822C0"/>
    <w:name w:val="ParaNumbers123222"/>
    <w:lvl w:ilvl="0" w:tplc="B9B864B8">
      <w:start w:val="5"/>
      <w:numFmt w:val="decimal"/>
      <w:lvlText w:val="%1."/>
      <w:lvlJc w:val="left"/>
      <w:pPr>
        <w:tabs>
          <w:tab w:val="num" w:pos="5400"/>
        </w:tabs>
        <w:ind w:left="54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A99C4CCC">
      <w:start w:val="5"/>
      <w:numFmt w:val="decimal"/>
      <w:lvlText w:val="%5."/>
      <w:lvlJc w:val="left"/>
      <w:pPr>
        <w:tabs>
          <w:tab w:val="num" w:pos="3600"/>
        </w:tabs>
        <w:ind w:left="3600" w:hanging="360"/>
      </w:pPr>
      <w:rPr>
        <w:rFonts w:ascii="Arial" w:hAnsi="Arial" w:hint="default"/>
        <w:sz w:val="22"/>
        <w:szCs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25026BF5"/>
    <w:multiLevelType w:val="multilevel"/>
    <w:tmpl w:val="377E2E82"/>
    <w:name w:val="ParaNumbers1422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3" w15:restartNumberingAfterBreak="0">
    <w:nsid w:val="25C40A9F"/>
    <w:multiLevelType w:val="multilevel"/>
    <w:tmpl w:val="68B0A100"/>
    <w:name w:val="ParaNumbers142222222222222222222222222222222222222222222222222222222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44" w15:restartNumberingAfterBreak="0">
    <w:nsid w:val="264C676A"/>
    <w:multiLevelType w:val="hybridMultilevel"/>
    <w:tmpl w:val="1988F0EC"/>
    <w:name w:val="ParaNumbers14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6A3736F"/>
    <w:multiLevelType w:val="hybridMultilevel"/>
    <w:tmpl w:val="96886EFC"/>
    <w:name w:val="ParaNumbers14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947485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7" w15:restartNumberingAfterBreak="0">
    <w:nsid w:val="299A3D00"/>
    <w:multiLevelType w:val="hybridMultilevel"/>
    <w:tmpl w:val="AF30443E"/>
    <w:name w:val="AutoList82242"/>
    <w:lvl w:ilvl="0" w:tplc="588ED128">
      <w:start w:val="2"/>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29B94B9E"/>
    <w:multiLevelType w:val="multilevel"/>
    <w:tmpl w:val="08C6D022"/>
    <w:name w:val="AutoList832"/>
    <w:lvl w:ilvl="0">
      <w:start w:val="4"/>
      <w:numFmt w:val="decimal"/>
      <w:lvlText w:val="%1."/>
      <w:lvlJc w:val="left"/>
      <w:pPr>
        <w:ind w:left="90" w:firstLine="0"/>
      </w:pPr>
      <w:rPr>
        <w:rFonts w:hint="default"/>
      </w:rPr>
    </w:lvl>
    <w:lvl w:ilvl="1">
      <w:start w:val="1"/>
      <w:numFmt w:val="decimal"/>
      <w:lvlText w:val="%2."/>
      <w:lvlJc w:val="left"/>
      <w:pPr>
        <w:ind w:left="90" w:firstLine="0"/>
      </w:pPr>
      <w:rPr>
        <w:rFonts w:hint="default"/>
      </w:rPr>
    </w:lvl>
    <w:lvl w:ilvl="2">
      <w:start w:val="1"/>
      <w:numFmt w:val="decimal"/>
      <w:lvlText w:val="%3."/>
      <w:lvlJc w:val="left"/>
      <w:pPr>
        <w:ind w:left="90" w:firstLine="0"/>
      </w:pPr>
      <w:rPr>
        <w:rFonts w:hint="default"/>
      </w:rPr>
    </w:lvl>
    <w:lvl w:ilvl="3">
      <w:start w:val="1"/>
      <w:numFmt w:val="decimal"/>
      <w:lvlText w:val="%4."/>
      <w:lvlJc w:val="left"/>
      <w:pPr>
        <w:ind w:left="90" w:firstLine="0"/>
      </w:pPr>
      <w:rPr>
        <w:rFonts w:hint="default"/>
      </w:rPr>
    </w:lvl>
    <w:lvl w:ilvl="4">
      <w:start w:val="1"/>
      <w:numFmt w:val="decimal"/>
      <w:lvlText w:val="%5."/>
      <w:lvlJc w:val="left"/>
      <w:pPr>
        <w:ind w:left="90" w:firstLine="0"/>
      </w:pPr>
      <w:rPr>
        <w:rFonts w:hint="default"/>
      </w:rPr>
    </w:lvl>
    <w:lvl w:ilvl="5">
      <w:start w:val="1"/>
      <w:numFmt w:val="decimal"/>
      <w:lvlText w:val="%6."/>
      <w:lvlJc w:val="left"/>
      <w:pPr>
        <w:ind w:left="90" w:firstLine="0"/>
      </w:pPr>
      <w:rPr>
        <w:rFonts w:hint="default"/>
      </w:rPr>
    </w:lvl>
    <w:lvl w:ilvl="6">
      <w:start w:val="1"/>
      <w:numFmt w:val="decimal"/>
      <w:lvlText w:val="%7."/>
      <w:lvlJc w:val="left"/>
      <w:pPr>
        <w:ind w:left="90" w:firstLine="0"/>
      </w:pPr>
      <w:rPr>
        <w:rFonts w:hint="default"/>
      </w:rPr>
    </w:lvl>
    <w:lvl w:ilvl="7">
      <w:start w:val="1"/>
      <w:numFmt w:val="decimal"/>
      <w:lvlText w:val="%8."/>
      <w:lvlJc w:val="left"/>
      <w:pPr>
        <w:ind w:left="90" w:firstLine="0"/>
      </w:pPr>
      <w:rPr>
        <w:rFonts w:hint="default"/>
      </w:rPr>
    </w:lvl>
    <w:lvl w:ilvl="8">
      <w:numFmt w:val="decimal"/>
      <w:lvlText w:val=""/>
      <w:lvlJc w:val="left"/>
      <w:pPr>
        <w:ind w:left="90" w:firstLine="0"/>
      </w:pPr>
      <w:rPr>
        <w:rFonts w:hint="default"/>
      </w:rPr>
    </w:lvl>
  </w:abstractNum>
  <w:abstractNum w:abstractNumId="149" w15:restartNumberingAfterBreak="0">
    <w:nsid w:val="29D33C34"/>
    <w:multiLevelType w:val="hybridMultilevel"/>
    <w:tmpl w:val="D4381AA8"/>
    <w:name w:val="AutoList842"/>
    <w:lvl w:ilvl="0" w:tplc="7430DFB8">
      <w:start w:val="2"/>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2A96045A"/>
    <w:multiLevelType w:val="hybridMultilevel"/>
    <w:tmpl w:val="6380C5E6"/>
    <w:name w:val="ParaNumbers14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2B8A7D37"/>
    <w:multiLevelType w:val="multilevel"/>
    <w:tmpl w:val="377E2E82"/>
    <w:name w:val="ParaNumbers14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2" w15:restartNumberingAfterBreak="0">
    <w:nsid w:val="2BC720CD"/>
    <w:multiLevelType w:val="hybridMultilevel"/>
    <w:tmpl w:val="33F8319A"/>
    <w:name w:val="AutoList82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3" w15:restartNumberingAfterBreak="0">
    <w:nsid w:val="2F701C9A"/>
    <w:multiLevelType w:val="hybridMultilevel"/>
    <w:tmpl w:val="C84EF4CC"/>
    <w:name w:val="ParaNumbers1232222"/>
    <w:lvl w:ilvl="0" w:tplc="8504833E">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2FE35FDD"/>
    <w:multiLevelType w:val="hybridMultilevel"/>
    <w:tmpl w:val="A72AA8DC"/>
    <w:name w:val="ParaNumbers12322"/>
    <w:lvl w:ilvl="0" w:tplc="349C9A88">
      <w:start w:val="1"/>
      <w:numFmt w:val="decimal"/>
      <w:lvlText w:val="%1."/>
      <w:lvlJc w:val="left"/>
      <w:pPr>
        <w:tabs>
          <w:tab w:val="num" w:pos="2700"/>
        </w:tabs>
        <w:ind w:left="27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31A6614A"/>
    <w:multiLevelType w:val="hybridMultilevel"/>
    <w:tmpl w:val="1832B11E"/>
    <w:name w:val="ParaNumbers14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32203BAC"/>
    <w:multiLevelType w:val="multilevel"/>
    <w:tmpl w:val="00000000"/>
    <w:name w:val="AutoList1322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7" w15:restartNumberingAfterBreak="0">
    <w:nsid w:val="340C6AA0"/>
    <w:multiLevelType w:val="multilevel"/>
    <w:tmpl w:val="377E2E82"/>
    <w:name w:val="ParaNumbers1422222222222"/>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Roman"/>
      <w:lvlText w:val="%5)"/>
      <w:lvlJc w:val="right"/>
      <w:pPr>
        <w:ind w:left="2520" w:hanging="360"/>
      </w:pPr>
      <w:rPr>
        <w:rFonts w:hint="default"/>
      </w:rPr>
    </w:lvl>
    <w:lvl w:ilvl="5">
      <w:start w:val="1"/>
      <w:numFmt w:val="none"/>
      <w:lvlText w:val="(%6)"/>
      <w:lvlJc w:val="left"/>
      <w:pPr>
        <w:ind w:left="360" w:firstLine="0"/>
      </w:pPr>
      <w:rPr>
        <w:rFonts w:hint="default"/>
      </w:rPr>
    </w:lvl>
    <w:lvl w:ilvl="6">
      <w:start w:val="1"/>
      <w:numFmt w:val="none"/>
      <w:lvlText w:val="%7()"/>
      <w:lvlJc w:val="left"/>
      <w:pPr>
        <w:ind w:left="360" w:firstLine="0"/>
      </w:pPr>
      <w:rPr>
        <w:rFonts w:hint="default"/>
      </w:rPr>
    </w:lvl>
    <w:lvl w:ilvl="7">
      <w:start w:val="1"/>
      <w:numFmt w:val="none"/>
      <w:lvlText w:val="()"/>
      <w:lvlJc w:val="left"/>
      <w:pPr>
        <w:ind w:left="360" w:firstLine="0"/>
      </w:pPr>
      <w:rPr>
        <w:rFonts w:hint="default"/>
      </w:rPr>
    </w:lvl>
    <w:lvl w:ilvl="8">
      <w:start w:val="1"/>
      <w:numFmt w:val="none"/>
      <w:lvlText w:val="%9()"/>
      <w:lvlJc w:val="left"/>
      <w:pPr>
        <w:ind w:left="360" w:firstLine="0"/>
      </w:pPr>
      <w:rPr>
        <w:rFonts w:hint="default"/>
      </w:rPr>
    </w:lvl>
  </w:abstractNum>
  <w:abstractNum w:abstractNumId="158" w15:restartNumberingAfterBreak="0">
    <w:nsid w:val="37AF0367"/>
    <w:multiLevelType w:val="hybridMultilevel"/>
    <w:tmpl w:val="3C0260EA"/>
    <w:name w:val="AutoList152"/>
    <w:lvl w:ilvl="0" w:tplc="8A1CE6D4">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389A2061"/>
    <w:multiLevelType w:val="multilevel"/>
    <w:tmpl w:val="377E2E82"/>
    <w:name w:val="ParaNumbers14222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60" w15:restartNumberingAfterBreak="0">
    <w:nsid w:val="397C1537"/>
    <w:multiLevelType w:val="hybridMultilevel"/>
    <w:tmpl w:val="4CB62FE0"/>
    <w:name w:val="ParaNumbers142222222222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ED52D1F"/>
    <w:multiLevelType w:val="hybridMultilevel"/>
    <w:tmpl w:val="53EE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41CC700D"/>
    <w:multiLevelType w:val="hybridMultilevel"/>
    <w:tmpl w:val="F4D051F4"/>
    <w:name w:val="ParaNumbers14222222222222222222222222222222222222222222222"/>
    <w:lvl w:ilvl="0" w:tplc="9C922F20">
      <w:start w:val="1"/>
      <w:numFmt w:val="decimal"/>
      <w:lvlText w:val="%1."/>
      <w:lvlJc w:val="left"/>
      <w:pPr>
        <w:ind w:left="960" w:hanging="600"/>
      </w:pPr>
      <w:rPr>
        <w:rFonts w:hint="default"/>
        <w:b w:val="0"/>
        <w:bCs/>
      </w:rPr>
    </w:lvl>
    <w:lvl w:ilvl="1" w:tplc="86CE37F8">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24B0292"/>
    <w:multiLevelType w:val="hybridMultilevel"/>
    <w:tmpl w:val="B360DC48"/>
    <w:name w:val="AutoList82224"/>
    <w:lvl w:ilvl="0" w:tplc="0DE426E6">
      <w:start w:val="2"/>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42B720B6"/>
    <w:multiLevelType w:val="hybridMultilevel"/>
    <w:tmpl w:val="353CA0DE"/>
    <w:name w:val="ParaNumbers1422222222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42D93A2F"/>
    <w:multiLevelType w:val="multilevel"/>
    <w:tmpl w:val="377E2E82"/>
    <w:name w:val="ParaNumbers14222222222222222222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66" w15:restartNumberingAfterBreak="0">
    <w:nsid w:val="430553FD"/>
    <w:multiLevelType w:val="hybridMultilevel"/>
    <w:tmpl w:val="D4DA60AE"/>
    <w:name w:val="ParaNumbers14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439C7B0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8" w15:restartNumberingAfterBreak="0">
    <w:nsid w:val="456748D0"/>
    <w:multiLevelType w:val="hybridMultilevel"/>
    <w:tmpl w:val="4104A730"/>
    <w:name w:val="ParaNumbers13"/>
    <w:lvl w:ilvl="0" w:tplc="35381698">
      <w:start w:val="1"/>
      <w:numFmt w:val="lowerRoman"/>
      <w:lvlText w:val="%1."/>
      <w:lvlJc w:val="left"/>
      <w:pPr>
        <w:tabs>
          <w:tab w:val="num" w:pos="360"/>
        </w:tabs>
        <w:ind w:left="360" w:firstLine="28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15:restartNumberingAfterBreak="0">
    <w:nsid w:val="4703057B"/>
    <w:multiLevelType w:val="multilevel"/>
    <w:tmpl w:val="68B0A100"/>
    <w:name w:val="ParaNumbers14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70" w15:restartNumberingAfterBreak="0">
    <w:nsid w:val="47B94FBB"/>
    <w:multiLevelType w:val="hybridMultilevel"/>
    <w:tmpl w:val="202CBD52"/>
    <w:name w:val="AutoList132222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49B734ED"/>
    <w:multiLevelType w:val="hybridMultilevel"/>
    <w:tmpl w:val="4A02AD7A"/>
    <w:name w:val="ParaNumbers14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4B775ABE"/>
    <w:multiLevelType w:val="multilevel"/>
    <w:tmpl w:val="00000000"/>
    <w:name w:val="AutoList13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3" w15:restartNumberingAfterBreak="0">
    <w:nsid w:val="4D8B2021"/>
    <w:multiLevelType w:val="hybridMultilevel"/>
    <w:tmpl w:val="76203972"/>
    <w:name w:val="ParaNumbers142222222222222222222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4E1E16B8"/>
    <w:multiLevelType w:val="hybridMultilevel"/>
    <w:tmpl w:val="79E6ECD6"/>
    <w:name w:val="ParaNumbers14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4EC10726"/>
    <w:multiLevelType w:val="hybridMultilevel"/>
    <w:tmpl w:val="D8F6E01C"/>
    <w:name w:val="ParaNumbers123"/>
    <w:lvl w:ilvl="0" w:tplc="223E0CF2">
      <w:start w:val="2"/>
      <w:numFmt w:val="decimal"/>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4ED164A7"/>
    <w:multiLevelType w:val="hybridMultilevel"/>
    <w:tmpl w:val="6A9C3B04"/>
    <w:name w:val="ParaNumbers1422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4F5E06E3"/>
    <w:multiLevelType w:val="multilevel"/>
    <w:tmpl w:val="C3144F60"/>
    <w:name w:val="AutoList8222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8" w15:restartNumberingAfterBreak="0">
    <w:nsid w:val="51951898"/>
    <w:multiLevelType w:val="hybridMultilevel"/>
    <w:tmpl w:val="5AF87274"/>
    <w:name w:val="ParaNumbers14222222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2F305D4"/>
    <w:multiLevelType w:val="hybridMultilevel"/>
    <w:tmpl w:val="72885A4A"/>
    <w:name w:val="ParaNumbers14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2FE33B5"/>
    <w:multiLevelType w:val="hybridMultilevel"/>
    <w:tmpl w:val="DD4C352E"/>
    <w:name w:val="ParaNumbers1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532B6039"/>
    <w:multiLevelType w:val="hybridMultilevel"/>
    <w:tmpl w:val="AB323B36"/>
    <w:name w:val="AutoList192"/>
    <w:lvl w:ilvl="0" w:tplc="9EE8A08E">
      <w:start w:val="2"/>
      <w:numFmt w:val="decimal"/>
      <w:lvlText w:val="%1."/>
      <w:lvlJc w:val="left"/>
      <w:pPr>
        <w:tabs>
          <w:tab w:val="num" w:pos="5580"/>
        </w:tabs>
        <w:ind w:left="558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6794F674">
      <w:start w:val="2"/>
      <w:numFmt w:val="decimal"/>
      <w:lvlText w:val="%3."/>
      <w:lvlJc w:val="left"/>
      <w:pPr>
        <w:tabs>
          <w:tab w:val="num" w:pos="4320"/>
        </w:tabs>
        <w:ind w:left="4320" w:hanging="360"/>
      </w:pPr>
      <w:rPr>
        <w:rFonts w:ascii="Arial" w:hAnsi="Arial" w:hint="default"/>
        <w:sz w:val="22"/>
        <w:szCs w:val="22"/>
      </w:r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82" w15:restartNumberingAfterBreak="0">
    <w:nsid w:val="533D149F"/>
    <w:multiLevelType w:val="hybridMultilevel"/>
    <w:tmpl w:val="6A20BD52"/>
    <w:name w:val="ParaNumbers122"/>
    <w:lvl w:ilvl="0" w:tplc="F560EF52">
      <w:start w:val="7"/>
      <w:numFmt w:val="lowerRoman"/>
      <w:lvlText w:val="%1."/>
      <w:lvlJc w:val="left"/>
      <w:pPr>
        <w:tabs>
          <w:tab w:val="num" w:pos="3510"/>
        </w:tabs>
        <w:ind w:left="3510" w:hanging="360"/>
      </w:pPr>
      <w:rPr>
        <w:rFonts w:hint="default"/>
      </w:rPr>
    </w:lvl>
    <w:lvl w:ilvl="1" w:tplc="04090019" w:tentative="1">
      <w:start w:val="1"/>
      <w:numFmt w:val="lowerLetter"/>
      <w:lvlText w:val="%2."/>
      <w:lvlJc w:val="left"/>
      <w:pPr>
        <w:tabs>
          <w:tab w:val="num" w:pos="1440"/>
        </w:tabs>
        <w:ind w:left="1440" w:hanging="360"/>
      </w:pPr>
    </w:lvl>
    <w:lvl w:ilvl="2" w:tplc="80781210">
      <w:start w:val="7"/>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15:restartNumberingAfterBreak="0">
    <w:nsid w:val="54421C9D"/>
    <w:multiLevelType w:val="hybridMultilevel"/>
    <w:tmpl w:val="B5E23FD8"/>
    <w:name w:val="ParaNumbers14222222222222222222222222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545043A8"/>
    <w:multiLevelType w:val="hybridMultilevel"/>
    <w:tmpl w:val="8F36906C"/>
    <w:name w:val="ParaNumbers142222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588191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6" w15:restartNumberingAfterBreak="0">
    <w:nsid w:val="56F36FA0"/>
    <w:multiLevelType w:val="multilevel"/>
    <w:tmpl w:val="68B0A100"/>
    <w:name w:val="ParaNumbers14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right"/>
      <w:pPr>
        <w:ind w:left="2160" w:hanging="36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87" w15:restartNumberingAfterBreak="0">
    <w:nsid w:val="57FA5ADD"/>
    <w:multiLevelType w:val="hybridMultilevel"/>
    <w:tmpl w:val="480EB5F6"/>
    <w:name w:val="AutoList8223"/>
    <w:lvl w:ilvl="0" w:tplc="00ECA244">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86C7272"/>
    <w:multiLevelType w:val="hybridMultilevel"/>
    <w:tmpl w:val="8AF43F8A"/>
    <w:name w:val="ParaNumbers14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892169C"/>
    <w:multiLevelType w:val="hybridMultilevel"/>
    <w:tmpl w:val="178A603E"/>
    <w:name w:val="ParaNumbers1422222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9002867"/>
    <w:multiLevelType w:val="hybridMultilevel"/>
    <w:tmpl w:val="67E08100"/>
    <w:name w:val="ParaNumbers14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590F6DDB"/>
    <w:multiLevelType w:val="hybridMultilevel"/>
    <w:tmpl w:val="0DD85E30"/>
    <w:name w:val="ParaNumbers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5996080D"/>
    <w:multiLevelType w:val="hybridMultilevel"/>
    <w:tmpl w:val="18168260"/>
    <w:name w:val="ParaNumbers123222222232"/>
    <w:lvl w:ilvl="0" w:tplc="C356323C">
      <w:start w:val="2"/>
      <w:numFmt w:val="decimal"/>
      <w:lvlText w:val="%1."/>
      <w:lvlJc w:val="left"/>
      <w:pPr>
        <w:tabs>
          <w:tab w:val="num" w:pos="5580"/>
        </w:tabs>
        <w:ind w:left="5580" w:hanging="360"/>
      </w:pPr>
      <w:rPr>
        <w:rFonts w:ascii="Arial" w:hAnsi="Arial" w:hint="default"/>
        <w:sz w:val="22"/>
        <w:szCs w:val="22"/>
      </w:rPr>
    </w:lvl>
    <w:lvl w:ilvl="1" w:tplc="04090019" w:tentative="1">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0409000F" w:tentative="1">
      <w:start w:val="1"/>
      <w:numFmt w:val="decimal"/>
      <w:lvlText w:val="%4."/>
      <w:lvlJc w:val="left"/>
      <w:pPr>
        <w:tabs>
          <w:tab w:val="num" w:pos="4860"/>
        </w:tabs>
        <w:ind w:left="4860" w:hanging="360"/>
      </w:p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93" w15:restartNumberingAfterBreak="0">
    <w:nsid w:val="5C613C60"/>
    <w:multiLevelType w:val="hybridMultilevel"/>
    <w:tmpl w:val="E4B0E3B8"/>
    <w:name w:val="ParaNumbers12322222223"/>
    <w:lvl w:ilvl="0" w:tplc="C356323C">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5D4D2B75"/>
    <w:multiLevelType w:val="hybridMultilevel"/>
    <w:tmpl w:val="D90C1A4C"/>
    <w:name w:val="ParaNumbers14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DB82AEE"/>
    <w:multiLevelType w:val="hybridMultilevel"/>
    <w:tmpl w:val="6D70C824"/>
    <w:name w:val="ParaNumbers14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5E261B80"/>
    <w:multiLevelType w:val="hybridMultilevel"/>
    <w:tmpl w:val="53184B80"/>
    <w:name w:val="ParaNumbers14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F0333C5"/>
    <w:multiLevelType w:val="hybridMultilevel"/>
    <w:tmpl w:val="5B8692C8"/>
    <w:name w:val="AutoList1522"/>
    <w:lvl w:ilvl="0" w:tplc="8B00001E">
      <w:start w:val="2"/>
      <w:numFmt w:val="decimal"/>
      <w:lvlText w:val="%1."/>
      <w:lvlJc w:val="left"/>
      <w:pPr>
        <w:tabs>
          <w:tab w:val="num" w:pos="2340"/>
        </w:tabs>
        <w:ind w:left="23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70C0DB22">
      <w:start w:val="2"/>
      <w:numFmt w:val="decimal"/>
      <w:lvlText w:val="%3."/>
      <w:lvlJc w:val="left"/>
      <w:pPr>
        <w:tabs>
          <w:tab w:val="num" w:pos="2340"/>
        </w:tabs>
        <w:ind w:left="2340" w:hanging="360"/>
      </w:pPr>
      <w:rPr>
        <w:rFonts w:ascii="Arial" w:hAnsi="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15:restartNumberingAfterBreak="0">
    <w:nsid w:val="5F0D362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9" w15:restartNumberingAfterBreak="0">
    <w:nsid w:val="5FA9206E"/>
    <w:multiLevelType w:val="hybridMultilevel"/>
    <w:tmpl w:val="A1583E1A"/>
    <w:name w:val="ParaNumbers14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0FB574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1" w15:restartNumberingAfterBreak="0">
    <w:nsid w:val="619012FA"/>
    <w:multiLevelType w:val="hybridMultilevel"/>
    <w:tmpl w:val="895AA302"/>
    <w:name w:val="ParaNumbers14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1B10517"/>
    <w:multiLevelType w:val="hybridMultilevel"/>
    <w:tmpl w:val="E5DA8E80"/>
    <w:name w:val="AutoList4222"/>
    <w:lvl w:ilvl="0" w:tplc="D316A7BE">
      <w:start w:val="3"/>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61D16BCF"/>
    <w:multiLevelType w:val="hybridMultilevel"/>
    <w:tmpl w:val="B8BCA222"/>
    <w:name w:val="ParaNumbers14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23A0B7D"/>
    <w:multiLevelType w:val="hybridMultilevel"/>
    <w:tmpl w:val="D0BAEA08"/>
    <w:name w:val="AutoList152222"/>
    <w:lvl w:ilvl="0" w:tplc="2B5E1CF4">
      <w:start w:val="2"/>
      <w:numFmt w:val="decimal"/>
      <w:lvlText w:val="%1."/>
      <w:lvlJc w:val="left"/>
      <w:pPr>
        <w:tabs>
          <w:tab w:val="num" w:pos="4680"/>
        </w:tabs>
        <w:ind w:left="468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627209D0"/>
    <w:multiLevelType w:val="multilevel"/>
    <w:tmpl w:val="00000000"/>
    <w:name w:val="AutoList13222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6" w15:restartNumberingAfterBreak="0">
    <w:nsid w:val="637603F2"/>
    <w:multiLevelType w:val="hybridMultilevel"/>
    <w:tmpl w:val="F4C01796"/>
    <w:name w:val="ParaNumbers124"/>
    <w:lvl w:ilvl="0" w:tplc="920EA95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15:restartNumberingAfterBreak="0">
    <w:nsid w:val="63F62B14"/>
    <w:multiLevelType w:val="hybridMultilevel"/>
    <w:tmpl w:val="8E365618"/>
    <w:name w:val="ParaNumbers14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647938DA"/>
    <w:multiLevelType w:val="multilevel"/>
    <w:tmpl w:val="00000000"/>
    <w:name w:val="AutoList132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9" w15:restartNumberingAfterBreak="0">
    <w:nsid w:val="65AF44E3"/>
    <w:multiLevelType w:val="hybridMultilevel"/>
    <w:tmpl w:val="DEA03F2C"/>
    <w:name w:val="ParaNumbers142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667D141B"/>
    <w:multiLevelType w:val="hybridMultilevel"/>
    <w:tmpl w:val="2576A114"/>
    <w:name w:val="ParaNumbers123222222234"/>
    <w:lvl w:ilvl="0" w:tplc="C356323C">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15:restartNumberingAfterBreak="0">
    <w:nsid w:val="67BD797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2" w15:restartNumberingAfterBreak="0">
    <w:nsid w:val="6A7306B5"/>
    <w:multiLevelType w:val="hybridMultilevel"/>
    <w:tmpl w:val="04600F58"/>
    <w:name w:val="ParaNumbers14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AA467BD"/>
    <w:multiLevelType w:val="hybridMultilevel"/>
    <w:tmpl w:val="13703790"/>
    <w:name w:val="AutoList84"/>
    <w:lvl w:ilvl="0" w:tplc="90B4D12A">
      <w:start w:val="2"/>
      <w:numFmt w:val="decimal"/>
      <w:lvlText w:val="%1."/>
      <w:lvlJc w:val="left"/>
      <w:pPr>
        <w:tabs>
          <w:tab w:val="num" w:pos="6300"/>
        </w:tabs>
        <w:ind w:left="63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6B4327A2"/>
    <w:multiLevelType w:val="hybridMultilevel"/>
    <w:tmpl w:val="15CEC7B0"/>
    <w:name w:val="ParaNumbers1422222222222222222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CE1440C"/>
    <w:multiLevelType w:val="hybridMultilevel"/>
    <w:tmpl w:val="9BD006AC"/>
    <w:name w:val="ParaNumbers14222222222222222222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0A65A0A"/>
    <w:multiLevelType w:val="hybridMultilevel"/>
    <w:tmpl w:val="FD823304"/>
    <w:name w:val="ParaNumbers14222222222"/>
    <w:lvl w:ilvl="0" w:tplc="E50A552E">
      <w:start w:val="1"/>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0AF3B35"/>
    <w:multiLevelType w:val="hybridMultilevel"/>
    <w:tmpl w:val="3BF459D8"/>
    <w:name w:val="AutoList1922"/>
    <w:lvl w:ilvl="0" w:tplc="6794F674">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15:restartNumberingAfterBreak="0">
    <w:nsid w:val="71116FE8"/>
    <w:multiLevelType w:val="hybridMultilevel"/>
    <w:tmpl w:val="4D2C2774"/>
    <w:name w:val="AutoList8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2E91E14"/>
    <w:multiLevelType w:val="hybridMultilevel"/>
    <w:tmpl w:val="4F84C8FC"/>
    <w:name w:val="AutoList1522222"/>
    <w:lvl w:ilvl="0" w:tplc="E848BF2E">
      <w:start w:val="2"/>
      <w:numFmt w:val="decimal"/>
      <w:lvlText w:val="%1."/>
      <w:lvlJc w:val="left"/>
      <w:pPr>
        <w:tabs>
          <w:tab w:val="num" w:pos="4680"/>
        </w:tabs>
        <w:ind w:left="468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73CA5B4C"/>
    <w:multiLevelType w:val="hybridMultilevel"/>
    <w:tmpl w:val="9B4424AA"/>
    <w:name w:val="ParaNumbers14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57C68F4"/>
    <w:multiLevelType w:val="hybridMultilevel"/>
    <w:tmpl w:val="CC8482DC"/>
    <w:name w:val="AutoList12722"/>
    <w:lvl w:ilvl="0" w:tplc="1B9ECEB0">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2" w15:restartNumberingAfterBreak="0">
    <w:nsid w:val="75EB1613"/>
    <w:multiLevelType w:val="hybridMultilevel"/>
    <w:tmpl w:val="1CE6F088"/>
    <w:name w:val="ParaNumbers14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7771012F"/>
    <w:multiLevelType w:val="hybridMultilevel"/>
    <w:tmpl w:val="4FFCFCDE"/>
    <w:name w:val="ParaNumbers1422222222222222222222222222222222222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782026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5" w15:restartNumberingAfterBreak="0">
    <w:nsid w:val="78A059B7"/>
    <w:multiLevelType w:val="hybridMultilevel"/>
    <w:tmpl w:val="FFB0BD6C"/>
    <w:name w:val="AutoList372"/>
    <w:lvl w:ilvl="0" w:tplc="2160B3FA">
      <w:start w:val="5"/>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9697728"/>
    <w:multiLevelType w:val="hybridMultilevel"/>
    <w:tmpl w:val="72301366"/>
    <w:name w:val="ParaNumbers12322222"/>
    <w:lvl w:ilvl="0" w:tplc="5DD89762">
      <w:start w:val="1"/>
      <w:numFmt w:val="decimal"/>
      <w:lvlText w:val="%1."/>
      <w:lvlJc w:val="left"/>
      <w:pPr>
        <w:tabs>
          <w:tab w:val="num" w:pos="3600"/>
        </w:tabs>
        <w:ind w:left="3600" w:hanging="360"/>
      </w:pPr>
      <w:rPr>
        <w:rFonts w:ascii="Arial" w:hAnsi="Arial" w:hint="default"/>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15:restartNumberingAfterBreak="0">
    <w:nsid w:val="79D4028E"/>
    <w:multiLevelType w:val="hybridMultilevel"/>
    <w:tmpl w:val="5610FF76"/>
    <w:name w:val="AutoList8422"/>
    <w:lvl w:ilvl="0" w:tplc="8974C8BC">
      <w:start w:val="1"/>
      <w:numFmt w:val="decimal"/>
      <w:lvlText w:val="%1."/>
      <w:lvlJc w:val="left"/>
      <w:pPr>
        <w:tabs>
          <w:tab w:val="num" w:pos="63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15:restartNumberingAfterBreak="0">
    <w:nsid w:val="7A2E7E7B"/>
    <w:multiLevelType w:val="hybridMultilevel"/>
    <w:tmpl w:val="25B60BD2"/>
    <w:name w:val="ParaNumbers123222222233"/>
    <w:lvl w:ilvl="0" w:tplc="5294566C">
      <w:start w:val="2"/>
      <w:numFmt w:val="decimal"/>
      <w:lvlText w:val="%1."/>
      <w:lvlJc w:val="left"/>
      <w:pPr>
        <w:tabs>
          <w:tab w:val="num" w:pos="3600"/>
        </w:tabs>
        <w:ind w:left="360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15:restartNumberingAfterBreak="0">
    <w:nsid w:val="7F496DFD"/>
    <w:multiLevelType w:val="hybridMultilevel"/>
    <w:tmpl w:val="A6F44C98"/>
    <w:name w:val="AutoList422"/>
    <w:lvl w:ilvl="0" w:tplc="B6D6CA34">
      <w:start w:val="2"/>
      <w:numFmt w:val="decimal"/>
      <w:lvlText w:val="%1."/>
      <w:lvlJc w:val="left"/>
      <w:pPr>
        <w:tabs>
          <w:tab w:val="num" w:pos="4320"/>
        </w:tabs>
        <w:ind w:left="432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4645759">
    <w:abstractNumId w:val="99"/>
  </w:num>
  <w:num w:numId="2" w16cid:durableId="1525245497">
    <w:abstractNumId w:val="137"/>
  </w:num>
  <w:num w:numId="3" w16cid:durableId="1777019660">
    <w:abstractNumId w:val="108"/>
  </w:num>
  <w:num w:numId="4" w16cid:durableId="626469758">
    <w:abstractNumId w:val="155"/>
  </w:num>
  <w:num w:numId="5" w16cid:durableId="226232074">
    <w:abstractNumId w:val="161"/>
  </w:num>
  <w:num w:numId="6" w16cid:durableId="1704405780">
    <w:abstractNumId w:val="200"/>
  </w:num>
  <w:num w:numId="7" w16cid:durableId="1111973951">
    <w:abstractNumId w:val="1"/>
  </w:num>
  <w:num w:numId="8" w16cid:durableId="448166808">
    <w:abstractNumId w:val="0"/>
  </w:num>
  <w:num w:numId="9" w16cid:durableId="1098989559">
    <w:abstractNumId w:val="116"/>
  </w:num>
  <w:num w:numId="10" w16cid:durableId="59713142">
    <w:abstractNumId w:val="146"/>
  </w:num>
  <w:num w:numId="11" w16cid:durableId="1966541853">
    <w:abstractNumId w:val="110"/>
  </w:num>
  <w:num w:numId="12" w16cid:durableId="839194185">
    <w:abstractNumId w:val="198"/>
  </w:num>
  <w:num w:numId="13" w16cid:durableId="504441476">
    <w:abstractNumId w:val="185"/>
  </w:num>
  <w:num w:numId="14" w16cid:durableId="1477214151">
    <w:abstractNumId w:val="167"/>
  </w:num>
  <w:num w:numId="15" w16cid:durableId="1479806577">
    <w:abstractNumId w:val="224"/>
  </w:num>
  <w:num w:numId="16" w16cid:durableId="66418214">
    <w:abstractNumId w:val="128"/>
  </w:num>
  <w:num w:numId="17" w16cid:durableId="1982417079">
    <w:abstractNumId w:val="211"/>
  </w:num>
  <w:num w:numId="18" w16cid:durableId="1453013358">
    <w:abstractNumId w:val="134"/>
  </w:num>
  <w:num w:numId="19" w16cid:durableId="1175805941">
    <w:abstractNumId w:val="126"/>
  </w:num>
  <w:num w:numId="20" w16cid:durableId="731318876">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B7A"/>
    <w:rsid w:val="000012CD"/>
    <w:rsid w:val="0000334E"/>
    <w:rsid w:val="00005AFA"/>
    <w:rsid w:val="0000763C"/>
    <w:rsid w:val="00011011"/>
    <w:rsid w:val="000116EB"/>
    <w:rsid w:val="0001290D"/>
    <w:rsid w:val="00012E71"/>
    <w:rsid w:val="0001329A"/>
    <w:rsid w:val="00013704"/>
    <w:rsid w:val="00013A2F"/>
    <w:rsid w:val="00013B2B"/>
    <w:rsid w:val="00013EDE"/>
    <w:rsid w:val="00016075"/>
    <w:rsid w:val="00017299"/>
    <w:rsid w:val="00017E81"/>
    <w:rsid w:val="0002068D"/>
    <w:rsid w:val="00020F5F"/>
    <w:rsid w:val="0002354F"/>
    <w:rsid w:val="000239AE"/>
    <w:rsid w:val="00024019"/>
    <w:rsid w:val="0002543F"/>
    <w:rsid w:val="00026F59"/>
    <w:rsid w:val="00030AAD"/>
    <w:rsid w:val="00030C46"/>
    <w:rsid w:val="000317D3"/>
    <w:rsid w:val="00033E5D"/>
    <w:rsid w:val="000349A8"/>
    <w:rsid w:val="00035902"/>
    <w:rsid w:val="00035A5C"/>
    <w:rsid w:val="00036D29"/>
    <w:rsid w:val="00037833"/>
    <w:rsid w:val="000408CD"/>
    <w:rsid w:val="00040C13"/>
    <w:rsid w:val="000412FB"/>
    <w:rsid w:val="00042236"/>
    <w:rsid w:val="000425E1"/>
    <w:rsid w:val="0004350C"/>
    <w:rsid w:val="000445DD"/>
    <w:rsid w:val="00044750"/>
    <w:rsid w:val="00044841"/>
    <w:rsid w:val="000458DE"/>
    <w:rsid w:val="00046FB6"/>
    <w:rsid w:val="00047697"/>
    <w:rsid w:val="000500A3"/>
    <w:rsid w:val="00050EFD"/>
    <w:rsid w:val="000514BC"/>
    <w:rsid w:val="00052F13"/>
    <w:rsid w:val="000531C0"/>
    <w:rsid w:val="000536F9"/>
    <w:rsid w:val="0005389A"/>
    <w:rsid w:val="00053CAE"/>
    <w:rsid w:val="00054FDD"/>
    <w:rsid w:val="00055556"/>
    <w:rsid w:val="00056995"/>
    <w:rsid w:val="00056F27"/>
    <w:rsid w:val="0005784E"/>
    <w:rsid w:val="0006047B"/>
    <w:rsid w:val="00060BF6"/>
    <w:rsid w:val="00060ED7"/>
    <w:rsid w:val="00061E67"/>
    <w:rsid w:val="000623F5"/>
    <w:rsid w:val="000625B0"/>
    <w:rsid w:val="00062B71"/>
    <w:rsid w:val="00062B73"/>
    <w:rsid w:val="00062DB8"/>
    <w:rsid w:val="000645D0"/>
    <w:rsid w:val="00064D7D"/>
    <w:rsid w:val="00064D98"/>
    <w:rsid w:val="00064FC2"/>
    <w:rsid w:val="00066173"/>
    <w:rsid w:val="000705E3"/>
    <w:rsid w:val="000709E1"/>
    <w:rsid w:val="0007305B"/>
    <w:rsid w:val="000730AA"/>
    <w:rsid w:val="00073D95"/>
    <w:rsid w:val="00073FF3"/>
    <w:rsid w:val="000740C2"/>
    <w:rsid w:val="00074BE5"/>
    <w:rsid w:val="00077F5D"/>
    <w:rsid w:val="00080C5B"/>
    <w:rsid w:val="00080CC6"/>
    <w:rsid w:val="0008647F"/>
    <w:rsid w:val="0008736B"/>
    <w:rsid w:val="00087F68"/>
    <w:rsid w:val="00091408"/>
    <w:rsid w:val="000916E4"/>
    <w:rsid w:val="00092B9E"/>
    <w:rsid w:val="00092DA6"/>
    <w:rsid w:val="00094A5F"/>
    <w:rsid w:val="0009672D"/>
    <w:rsid w:val="0009707E"/>
    <w:rsid w:val="000973EC"/>
    <w:rsid w:val="000A3343"/>
    <w:rsid w:val="000A3A28"/>
    <w:rsid w:val="000A5F8E"/>
    <w:rsid w:val="000A65EB"/>
    <w:rsid w:val="000A7294"/>
    <w:rsid w:val="000A7E7C"/>
    <w:rsid w:val="000B0741"/>
    <w:rsid w:val="000B1B96"/>
    <w:rsid w:val="000B25E3"/>
    <w:rsid w:val="000B2BE9"/>
    <w:rsid w:val="000B440E"/>
    <w:rsid w:val="000B4B19"/>
    <w:rsid w:val="000B50C6"/>
    <w:rsid w:val="000B589B"/>
    <w:rsid w:val="000B6DEB"/>
    <w:rsid w:val="000B7388"/>
    <w:rsid w:val="000C1F56"/>
    <w:rsid w:val="000C23D8"/>
    <w:rsid w:val="000C294D"/>
    <w:rsid w:val="000C2A2B"/>
    <w:rsid w:val="000C2FA2"/>
    <w:rsid w:val="000C5080"/>
    <w:rsid w:val="000C5F5F"/>
    <w:rsid w:val="000C67A0"/>
    <w:rsid w:val="000C6A8C"/>
    <w:rsid w:val="000C7C27"/>
    <w:rsid w:val="000D0A09"/>
    <w:rsid w:val="000D1771"/>
    <w:rsid w:val="000D21C8"/>
    <w:rsid w:val="000D412E"/>
    <w:rsid w:val="000D43D1"/>
    <w:rsid w:val="000D4FDE"/>
    <w:rsid w:val="000D5B7A"/>
    <w:rsid w:val="000D675B"/>
    <w:rsid w:val="000D73E9"/>
    <w:rsid w:val="000E03B1"/>
    <w:rsid w:val="000E19F7"/>
    <w:rsid w:val="000E1FE6"/>
    <w:rsid w:val="000E2001"/>
    <w:rsid w:val="000E3017"/>
    <w:rsid w:val="000E30BA"/>
    <w:rsid w:val="000E3C81"/>
    <w:rsid w:val="000E459A"/>
    <w:rsid w:val="000F093B"/>
    <w:rsid w:val="000F0C02"/>
    <w:rsid w:val="000F0E79"/>
    <w:rsid w:val="000F20EB"/>
    <w:rsid w:val="000F27F4"/>
    <w:rsid w:val="000F2829"/>
    <w:rsid w:val="000F2ED8"/>
    <w:rsid w:val="000F6006"/>
    <w:rsid w:val="000F6131"/>
    <w:rsid w:val="000F7B50"/>
    <w:rsid w:val="001007BB"/>
    <w:rsid w:val="00100AE2"/>
    <w:rsid w:val="001011A0"/>
    <w:rsid w:val="001011EC"/>
    <w:rsid w:val="00101787"/>
    <w:rsid w:val="00102294"/>
    <w:rsid w:val="00104C98"/>
    <w:rsid w:val="0010748A"/>
    <w:rsid w:val="00107B9A"/>
    <w:rsid w:val="00107C14"/>
    <w:rsid w:val="00107CCF"/>
    <w:rsid w:val="00110AAF"/>
    <w:rsid w:val="00110B5F"/>
    <w:rsid w:val="001116EE"/>
    <w:rsid w:val="00113401"/>
    <w:rsid w:val="001143D0"/>
    <w:rsid w:val="00114E9C"/>
    <w:rsid w:val="00115887"/>
    <w:rsid w:val="0011799C"/>
    <w:rsid w:val="00121548"/>
    <w:rsid w:val="0012170A"/>
    <w:rsid w:val="00121A52"/>
    <w:rsid w:val="00121BD8"/>
    <w:rsid w:val="001223BB"/>
    <w:rsid w:val="00123DE7"/>
    <w:rsid w:val="00124B57"/>
    <w:rsid w:val="0013300E"/>
    <w:rsid w:val="00133CFF"/>
    <w:rsid w:val="00134E8C"/>
    <w:rsid w:val="001361D4"/>
    <w:rsid w:val="00136764"/>
    <w:rsid w:val="00136DBD"/>
    <w:rsid w:val="00137496"/>
    <w:rsid w:val="00137659"/>
    <w:rsid w:val="001413B8"/>
    <w:rsid w:val="001416FC"/>
    <w:rsid w:val="00142CCE"/>
    <w:rsid w:val="00143043"/>
    <w:rsid w:val="0014406C"/>
    <w:rsid w:val="0014466A"/>
    <w:rsid w:val="00144F68"/>
    <w:rsid w:val="00145422"/>
    <w:rsid w:val="0014610D"/>
    <w:rsid w:val="001504DF"/>
    <w:rsid w:val="00151932"/>
    <w:rsid w:val="00152257"/>
    <w:rsid w:val="00152F45"/>
    <w:rsid w:val="00155013"/>
    <w:rsid w:val="00155158"/>
    <w:rsid w:val="001558D4"/>
    <w:rsid w:val="00156176"/>
    <w:rsid w:val="001564DF"/>
    <w:rsid w:val="00156F2A"/>
    <w:rsid w:val="00160939"/>
    <w:rsid w:val="00162615"/>
    <w:rsid w:val="00164402"/>
    <w:rsid w:val="00164618"/>
    <w:rsid w:val="001649ED"/>
    <w:rsid w:val="00165436"/>
    <w:rsid w:val="001657F6"/>
    <w:rsid w:val="00167E21"/>
    <w:rsid w:val="0017013E"/>
    <w:rsid w:val="00174EE4"/>
    <w:rsid w:val="001770EA"/>
    <w:rsid w:val="00183182"/>
    <w:rsid w:val="00183DB2"/>
    <w:rsid w:val="00184C36"/>
    <w:rsid w:val="001854FA"/>
    <w:rsid w:val="00191874"/>
    <w:rsid w:val="00191A3D"/>
    <w:rsid w:val="00193122"/>
    <w:rsid w:val="001931BE"/>
    <w:rsid w:val="00193887"/>
    <w:rsid w:val="00194DB8"/>
    <w:rsid w:val="00195759"/>
    <w:rsid w:val="00197292"/>
    <w:rsid w:val="0019745D"/>
    <w:rsid w:val="0019771A"/>
    <w:rsid w:val="0019792A"/>
    <w:rsid w:val="001A00C2"/>
    <w:rsid w:val="001A0237"/>
    <w:rsid w:val="001A04E8"/>
    <w:rsid w:val="001A0EF8"/>
    <w:rsid w:val="001A1D4B"/>
    <w:rsid w:val="001A4E90"/>
    <w:rsid w:val="001A581A"/>
    <w:rsid w:val="001A582C"/>
    <w:rsid w:val="001A61EA"/>
    <w:rsid w:val="001A6A0F"/>
    <w:rsid w:val="001A6A18"/>
    <w:rsid w:val="001A6E75"/>
    <w:rsid w:val="001A771F"/>
    <w:rsid w:val="001A782F"/>
    <w:rsid w:val="001A78FA"/>
    <w:rsid w:val="001A7C23"/>
    <w:rsid w:val="001B1652"/>
    <w:rsid w:val="001B1DC4"/>
    <w:rsid w:val="001B1FB5"/>
    <w:rsid w:val="001B2BFC"/>
    <w:rsid w:val="001B342C"/>
    <w:rsid w:val="001B3439"/>
    <w:rsid w:val="001B3F91"/>
    <w:rsid w:val="001B4DE6"/>
    <w:rsid w:val="001B519E"/>
    <w:rsid w:val="001B5CEB"/>
    <w:rsid w:val="001B609D"/>
    <w:rsid w:val="001B7587"/>
    <w:rsid w:val="001B7D8A"/>
    <w:rsid w:val="001BCB82"/>
    <w:rsid w:val="001C07FB"/>
    <w:rsid w:val="001C20F3"/>
    <w:rsid w:val="001C2C6E"/>
    <w:rsid w:val="001C43F5"/>
    <w:rsid w:val="001C551B"/>
    <w:rsid w:val="001C5AC3"/>
    <w:rsid w:val="001C7645"/>
    <w:rsid w:val="001D0479"/>
    <w:rsid w:val="001D0F25"/>
    <w:rsid w:val="001D10B3"/>
    <w:rsid w:val="001D180F"/>
    <w:rsid w:val="001D1B45"/>
    <w:rsid w:val="001D1E9B"/>
    <w:rsid w:val="001D3D72"/>
    <w:rsid w:val="001D3E4C"/>
    <w:rsid w:val="001D489C"/>
    <w:rsid w:val="001D4B60"/>
    <w:rsid w:val="001D760D"/>
    <w:rsid w:val="001E05B2"/>
    <w:rsid w:val="001E0659"/>
    <w:rsid w:val="001E10DF"/>
    <w:rsid w:val="001E38B1"/>
    <w:rsid w:val="001E3CB2"/>
    <w:rsid w:val="001E4086"/>
    <w:rsid w:val="001E4A11"/>
    <w:rsid w:val="001E4AE4"/>
    <w:rsid w:val="001E4F08"/>
    <w:rsid w:val="001E5294"/>
    <w:rsid w:val="001E52BB"/>
    <w:rsid w:val="001E5BBD"/>
    <w:rsid w:val="001E7853"/>
    <w:rsid w:val="001F0BF8"/>
    <w:rsid w:val="001F2ADA"/>
    <w:rsid w:val="001F2BB4"/>
    <w:rsid w:val="001F2EEE"/>
    <w:rsid w:val="001F563D"/>
    <w:rsid w:val="001F7012"/>
    <w:rsid w:val="001F7CE2"/>
    <w:rsid w:val="001F7EBB"/>
    <w:rsid w:val="00200F9E"/>
    <w:rsid w:val="002019F6"/>
    <w:rsid w:val="00202509"/>
    <w:rsid w:val="00203931"/>
    <w:rsid w:val="00203F94"/>
    <w:rsid w:val="00204842"/>
    <w:rsid w:val="00205F77"/>
    <w:rsid w:val="00207978"/>
    <w:rsid w:val="00207DC0"/>
    <w:rsid w:val="00211657"/>
    <w:rsid w:val="00211A3A"/>
    <w:rsid w:val="00212CD0"/>
    <w:rsid w:val="00212D8E"/>
    <w:rsid w:val="0021330E"/>
    <w:rsid w:val="00214C55"/>
    <w:rsid w:val="002153A7"/>
    <w:rsid w:val="00215815"/>
    <w:rsid w:val="00215880"/>
    <w:rsid w:val="00215CB6"/>
    <w:rsid w:val="00220108"/>
    <w:rsid w:val="002204B7"/>
    <w:rsid w:val="00221556"/>
    <w:rsid w:val="00222122"/>
    <w:rsid w:val="00222196"/>
    <w:rsid w:val="0022295C"/>
    <w:rsid w:val="00222F97"/>
    <w:rsid w:val="002254D2"/>
    <w:rsid w:val="002266D9"/>
    <w:rsid w:val="00227109"/>
    <w:rsid w:val="00227B50"/>
    <w:rsid w:val="002301D0"/>
    <w:rsid w:val="00231026"/>
    <w:rsid w:val="00233351"/>
    <w:rsid w:val="002335E0"/>
    <w:rsid w:val="002344DE"/>
    <w:rsid w:val="002347E0"/>
    <w:rsid w:val="00234B57"/>
    <w:rsid w:val="00240A88"/>
    <w:rsid w:val="00240D69"/>
    <w:rsid w:val="002420DA"/>
    <w:rsid w:val="00242B7D"/>
    <w:rsid w:val="00242E0B"/>
    <w:rsid w:val="00243169"/>
    <w:rsid w:val="002463D2"/>
    <w:rsid w:val="00246854"/>
    <w:rsid w:val="00250D62"/>
    <w:rsid w:val="002515DC"/>
    <w:rsid w:val="00252818"/>
    <w:rsid w:val="00253933"/>
    <w:rsid w:val="00254D2B"/>
    <w:rsid w:val="002557E5"/>
    <w:rsid w:val="00255EE6"/>
    <w:rsid w:val="00260ED4"/>
    <w:rsid w:val="00261459"/>
    <w:rsid w:val="002616B7"/>
    <w:rsid w:val="00262744"/>
    <w:rsid w:val="002630F9"/>
    <w:rsid w:val="0026353F"/>
    <w:rsid w:val="00263603"/>
    <w:rsid w:val="002654B3"/>
    <w:rsid w:val="00266133"/>
    <w:rsid w:val="00267A4C"/>
    <w:rsid w:val="00270541"/>
    <w:rsid w:val="0027065F"/>
    <w:rsid w:val="002706F5"/>
    <w:rsid w:val="00273964"/>
    <w:rsid w:val="00276F9A"/>
    <w:rsid w:val="0028085C"/>
    <w:rsid w:val="00282CA6"/>
    <w:rsid w:val="00284B94"/>
    <w:rsid w:val="0028562E"/>
    <w:rsid w:val="00285CEC"/>
    <w:rsid w:val="00290AE7"/>
    <w:rsid w:val="00291777"/>
    <w:rsid w:val="00293EDB"/>
    <w:rsid w:val="00295303"/>
    <w:rsid w:val="002956B5"/>
    <w:rsid w:val="00295881"/>
    <w:rsid w:val="00295C50"/>
    <w:rsid w:val="00297A35"/>
    <w:rsid w:val="002A4333"/>
    <w:rsid w:val="002A5D14"/>
    <w:rsid w:val="002A5FA3"/>
    <w:rsid w:val="002A72B9"/>
    <w:rsid w:val="002A7DB7"/>
    <w:rsid w:val="002B0232"/>
    <w:rsid w:val="002B0FAD"/>
    <w:rsid w:val="002B11DC"/>
    <w:rsid w:val="002B1E14"/>
    <w:rsid w:val="002B28D3"/>
    <w:rsid w:val="002B389F"/>
    <w:rsid w:val="002B3F63"/>
    <w:rsid w:val="002B64B0"/>
    <w:rsid w:val="002B7406"/>
    <w:rsid w:val="002C23B6"/>
    <w:rsid w:val="002C3094"/>
    <w:rsid w:val="002C38B7"/>
    <w:rsid w:val="002C3B2C"/>
    <w:rsid w:val="002C5483"/>
    <w:rsid w:val="002C5832"/>
    <w:rsid w:val="002C66AC"/>
    <w:rsid w:val="002C6B50"/>
    <w:rsid w:val="002C72B3"/>
    <w:rsid w:val="002D0A1C"/>
    <w:rsid w:val="002D0B6A"/>
    <w:rsid w:val="002D146C"/>
    <w:rsid w:val="002D40B0"/>
    <w:rsid w:val="002D4358"/>
    <w:rsid w:val="002D4FA5"/>
    <w:rsid w:val="002D59FC"/>
    <w:rsid w:val="002D5DDC"/>
    <w:rsid w:val="002D75BA"/>
    <w:rsid w:val="002E1532"/>
    <w:rsid w:val="002E2133"/>
    <w:rsid w:val="002E245A"/>
    <w:rsid w:val="002E4910"/>
    <w:rsid w:val="002E4BF2"/>
    <w:rsid w:val="002E4C99"/>
    <w:rsid w:val="002E5525"/>
    <w:rsid w:val="002E68C7"/>
    <w:rsid w:val="002F0555"/>
    <w:rsid w:val="002F07DB"/>
    <w:rsid w:val="002F090F"/>
    <w:rsid w:val="002F1574"/>
    <w:rsid w:val="002F2877"/>
    <w:rsid w:val="002F7A83"/>
    <w:rsid w:val="002F7B01"/>
    <w:rsid w:val="002F7CA0"/>
    <w:rsid w:val="003027A9"/>
    <w:rsid w:val="00302843"/>
    <w:rsid w:val="003032C9"/>
    <w:rsid w:val="00306711"/>
    <w:rsid w:val="003077DB"/>
    <w:rsid w:val="00311015"/>
    <w:rsid w:val="003118D2"/>
    <w:rsid w:val="00312C54"/>
    <w:rsid w:val="003134A8"/>
    <w:rsid w:val="00313A72"/>
    <w:rsid w:val="0031488C"/>
    <w:rsid w:val="00314A5E"/>
    <w:rsid w:val="00315341"/>
    <w:rsid w:val="00316339"/>
    <w:rsid w:val="003177B3"/>
    <w:rsid w:val="003204E3"/>
    <w:rsid w:val="003205A0"/>
    <w:rsid w:val="00321B8E"/>
    <w:rsid w:val="00322A3D"/>
    <w:rsid w:val="0032363A"/>
    <w:rsid w:val="0032774C"/>
    <w:rsid w:val="003279B9"/>
    <w:rsid w:val="00331036"/>
    <w:rsid w:val="003356D3"/>
    <w:rsid w:val="003377FF"/>
    <w:rsid w:val="00340BD7"/>
    <w:rsid w:val="00340D69"/>
    <w:rsid w:val="00341553"/>
    <w:rsid w:val="003415A1"/>
    <w:rsid w:val="00341AFD"/>
    <w:rsid w:val="003423A5"/>
    <w:rsid w:val="00342904"/>
    <w:rsid w:val="00342E0C"/>
    <w:rsid w:val="00342FDF"/>
    <w:rsid w:val="00343A8A"/>
    <w:rsid w:val="00343C5F"/>
    <w:rsid w:val="00344E67"/>
    <w:rsid w:val="00347020"/>
    <w:rsid w:val="0035149A"/>
    <w:rsid w:val="00352226"/>
    <w:rsid w:val="00352720"/>
    <w:rsid w:val="003527D4"/>
    <w:rsid w:val="00352EE6"/>
    <w:rsid w:val="00354773"/>
    <w:rsid w:val="00355BFC"/>
    <w:rsid w:val="00357D1F"/>
    <w:rsid w:val="00360631"/>
    <w:rsid w:val="00361B37"/>
    <w:rsid w:val="0036364D"/>
    <w:rsid w:val="00363B5B"/>
    <w:rsid w:val="003641CD"/>
    <w:rsid w:val="003662DE"/>
    <w:rsid w:val="00366448"/>
    <w:rsid w:val="00366BA3"/>
    <w:rsid w:val="003678AB"/>
    <w:rsid w:val="00370498"/>
    <w:rsid w:val="00370622"/>
    <w:rsid w:val="0037117D"/>
    <w:rsid w:val="003728ED"/>
    <w:rsid w:val="003729A0"/>
    <w:rsid w:val="0037338C"/>
    <w:rsid w:val="00375D0E"/>
    <w:rsid w:val="0038020B"/>
    <w:rsid w:val="00381754"/>
    <w:rsid w:val="00383A9B"/>
    <w:rsid w:val="00383EE1"/>
    <w:rsid w:val="00387FBB"/>
    <w:rsid w:val="00390044"/>
    <w:rsid w:val="0039020B"/>
    <w:rsid w:val="00392527"/>
    <w:rsid w:val="00392DD5"/>
    <w:rsid w:val="00392EFB"/>
    <w:rsid w:val="0039450F"/>
    <w:rsid w:val="00394FB8"/>
    <w:rsid w:val="003967E4"/>
    <w:rsid w:val="00397053"/>
    <w:rsid w:val="003971AD"/>
    <w:rsid w:val="003A4018"/>
    <w:rsid w:val="003A428D"/>
    <w:rsid w:val="003B02F2"/>
    <w:rsid w:val="003B063A"/>
    <w:rsid w:val="003B23E3"/>
    <w:rsid w:val="003B3092"/>
    <w:rsid w:val="003B34BA"/>
    <w:rsid w:val="003B4F62"/>
    <w:rsid w:val="003B50C6"/>
    <w:rsid w:val="003B50EF"/>
    <w:rsid w:val="003B55D9"/>
    <w:rsid w:val="003B56F5"/>
    <w:rsid w:val="003B5A4E"/>
    <w:rsid w:val="003B6784"/>
    <w:rsid w:val="003B7469"/>
    <w:rsid w:val="003B7672"/>
    <w:rsid w:val="003B7F02"/>
    <w:rsid w:val="003B7FBD"/>
    <w:rsid w:val="003C226F"/>
    <w:rsid w:val="003C405D"/>
    <w:rsid w:val="003D03EB"/>
    <w:rsid w:val="003D11AC"/>
    <w:rsid w:val="003D157E"/>
    <w:rsid w:val="003D17A1"/>
    <w:rsid w:val="003D2C28"/>
    <w:rsid w:val="003D3BC4"/>
    <w:rsid w:val="003D3D37"/>
    <w:rsid w:val="003D42B7"/>
    <w:rsid w:val="003D5770"/>
    <w:rsid w:val="003D5DEA"/>
    <w:rsid w:val="003E026C"/>
    <w:rsid w:val="003E02EB"/>
    <w:rsid w:val="003E24A4"/>
    <w:rsid w:val="003E3553"/>
    <w:rsid w:val="003E3AFA"/>
    <w:rsid w:val="003E4FDB"/>
    <w:rsid w:val="003E58A1"/>
    <w:rsid w:val="003E6CB0"/>
    <w:rsid w:val="003F0274"/>
    <w:rsid w:val="003F13CA"/>
    <w:rsid w:val="003F1822"/>
    <w:rsid w:val="003F3E58"/>
    <w:rsid w:val="003F42A1"/>
    <w:rsid w:val="003F55EB"/>
    <w:rsid w:val="003F7732"/>
    <w:rsid w:val="004002E7"/>
    <w:rsid w:val="00400918"/>
    <w:rsid w:val="00401F56"/>
    <w:rsid w:val="0040289B"/>
    <w:rsid w:val="00403308"/>
    <w:rsid w:val="004038DF"/>
    <w:rsid w:val="00405F1E"/>
    <w:rsid w:val="00405F23"/>
    <w:rsid w:val="00406A82"/>
    <w:rsid w:val="0040754B"/>
    <w:rsid w:val="00407AD5"/>
    <w:rsid w:val="00410B24"/>
    <w:rsid w:val="00411C85"/>
    <w:rsid w:val="00412160"/>
    <w:rsid w:val="00412BDC"/>
    <w:rsid w:val="0041516B"/>
    <w:rsid w:val="00415653"/>
    <w:rsid w:val="004160A6"/>
    <w:rsid w:val="00417ACD"/>
    <w:rsid w:val="00420281"/>
    <w:rsid w:val="0042106D"/>
    <w:rsid w:val="004210E9"/>
    <w:rsid w:val="00421E8F"/>
    <w:rsid w:val="004220C6"/>
    <w:rsid w:val="0042430B"/>
    <w:rsid w:val="0042556D"/>
    <w:rsid w:val="004258AE"/>
    <w:rsid w:val="00425A81"/>
    <w:rsid w:val="004270E5"/>
    <w:rsid w:val="004272A6"/>
    <w:rsid w:val="00427757"/>
    <w:rsid w:val="004306A5"/>
    <w:rsid w:val="00430B95"/>
    <w:rsid w:val="00432266"/>
    <w:rsid w:val="004323C6"/>
    <w:rsid w:val="00432AA5"/>
    <w:rsid w:val="00433911"/>
    <w:rsid w:val="00433B1E"/>
    <w:rsid w:val="00436C71"/>
    <w:rsid w:val="004374B3"/>
    <w:rsid w:val="004405DB"/>
    <w:rsid w:val="004407E3"/>
    <w:rsid w:val="004409B5"/>
    <w:rsid w:val="00440F97"/>
    <w:rsid w:val="0044296F"/>
    <w:rsid w:val="00442D7A"/>
    <w:rsid w:val="00443ADF"/>
    <w:rsid w:val="004442D8"/>
    <w:rsid w:val="004456E0"/>
    <w:rsid w:val="00445A9E"/>
    <w:rsid w:val="00445C53"/>
    <w:rsid w:val="00446EBB"/>
    <w:rsid w:val="00447D91"/>
    <w:rsid w:val="0045102D"/>
    <w:rsid w:val="004515D3"/>
    <w:rsid w:val="00451967"/>
    <w:rsid w:val="00452ED0"/>
    <w:rsid w:val="00453220"/>
    <w:rsid w:val="00454252"/>
    <w:rsid w:val="00454664"/>
    <w:rsid w:val="0045467A"/>
    <w:rsid w:val="0045711F"/>
    <w:rsid w:val="004612E8"/>
    <w:rsid w:val="004616DC"/>
    <w:rsid w:val="00461F29"/>
    <w:rsid w:val="00462079"/>
    <w:rsid w:val="00462AD1"/>
    <w:rsid w:val="00462E78"/>
    <w:rsid w:val="00464D71"/>
    <w:rsid w:val="00465C13"/>
    <w:rsid w:val="00465E71"/>
    <w:rsid w:val="00466A61"/>
    <w:rsid w:val="00466D37"/>
    <w:rsid w:val="00467DC0"/>
    <w:rsid w:val="00470FF5"/>
    <w:rsid w:val="00471570"/>
    <w:rsid w:val="00471A19"/>
    <w:rsid w:val="004725D8"/>
    <w:rsid w:val="0047293B"/>
    <w:rsid w:val="004746B9"/>
    <w:rsid w:val="0047496A"/>
    <w:rsid w:val="00475934"/>
    <w:rsid w:val="00477A90"/>
    <w:rsid w:val="0048062A"/>
    <w:rsid w:val="00481442"/>
    <w:rsid w:val="0048179C"/>
    <w:rsid w:val="00481B32"/>
    <w:rsid w:val="00483963"/>
    <w:rsid w:val="00483D58"/>
    <w:rsid w:val="00483E30"/>
    <w:rsid w:val="00484C06"/>
    <w:rsid w:val="00484D56"/>
    <w:rsid w:val="00485D6C"/>
    <w:rsid w:val="00486EB8"/>
    <w:rsid w:val="00491851"/>
    <w:rsid w:val="00493B5A"/>
    <w:rsid w:val="0049446B"/>
    <w:rsid w:val="004947B4"/>
    <w:rsid w:val="00496360"/>
    <w:rsid w:val="0049676D"/>
    <w:rsid w:val="00496987"/>
    <w:rsid w:val="004A0A69"/>
    <w:rsid w:val="004A28D6"/>
    <w:rsid w:val="004A2FBA"/>
    <w:rsid w:val="004A686B"/>
    <w:rsid w:val="004A6A06"/>
    <w:rsid w:val="004A7ED1"/>
    <w:rsid w:val="004B2226"/>
    <w:rsid w:val="004B2849"/>
    <w:rsid w:val="004B2D3B"/>
    <w:rsid w:val="004B34AA"/>
    <w:rsid w:val="004B39EF"/>
    <w:rsid w:val="004B451A"/>
    <w:rsid w:val="004B4A02"/>
    <w:rsid w:val="004B4AEC"/>
    <w:rsid w:val="004B64CD"/>
    <w:rsid w:val="004B6BBE"/>
    <w:rsid w:val="004B7B3E"/>
    <w:rsid w:val="004B7C23"/>
    <w:rsid w:val="004B7C29"/>
    <w:rsid w:val="004B7ED3"/>
    <w:rsid w:val="004C09E0"/>
    <w:rsid w:val="004C0D3A"/>
    <w:rsid w:val="004C1782"/>
    <w:rsid w:val="004C2162"/>
    <w:rsid w:val="004C4282"/>
    <w:rsid w:val="004C4CC2"/>
    <w:rsid w:val="004C52EF"/>
    <w:rsid w:val="004C5B59"/>
    <w:rsid w:val="004C640E"/>
    <w:rsid w:val="004C6E5A"/>
    <w:rsid w:val="004D0129"/>
    <w:rsid w:val="004D0140"/>
    <w:rsid w:val="004D1149"/>
    <w:rsid w:val="004D250F"/>
    <w:rsid w:val="004D5280"/>
    <w:rsid w:val="004D6191"/>
    <w:rsid w:val="004D6DDA"/>
    <w:rsid w:val="004E010F"/>
    <w:rsid w:val="004E06F1"/>
    <w:rsid w:val="004E0B50"/>
    <w:rsid w:val="004E18A1"/>
    <w:rsid w:val="004E2297"/>
    <w:rsid w:val="004E3484"/>
    <w:rsid w:val="004E39AA"/>
    <w:rsid w:val="004E4183"/>
    <w:rsid w:val="004E6638"/>
    <w:rsid w:val="004E66F9"/>
    <w:rsid w:val="004E7278"/>
    <w:rsid w:val="004F0FE2"/>
    <w:rsid w:val="004F1DE1"/>
    <w:rsid w:val="004F1E9A"/>
    <w:rsid w:val="004F290C"/>
    <w:rsid w:val="004F2D1C"/>
    <w:rsid w:val="004F2DBD"/>
    <w:rsid w:val="004F4B5B"/>
    <w:rsid w:val="004F5971"/>
    <w:rsid w:val="004F6AF4"/>
    <w:rsid w:val="005004D6"/>
    <w:rsid w:val="005007DE"/>
    <w:rsid w:val="0050094E"/>
    <w:rsid w:val="005021E7"/>
    <w:rsid w:val="00502738"/>
    <w:rsid w:val="00502ABA"/>
    <w:rsid w:val="0050341D"/>
    <w:rsid w:val="005038BF"/>
    <w:rsid w:val="00503D11"/>
    <w:rsid w:val="005045DE"/>
    <w:rsid w:val="00504D16"/>
    <w:rsid w:val="00505D70"/>
    <w:rsid w:val="005065AA"/>
    <w:rsid w:val="005067E5"/>
    <w:rsid w:val="00506B30"/>
    <w:rsid w:val="00506ED3"/>
    <w:rsid w:val="00507B58"/>
    <w:rsid w:val="00510DD4"/>
    <w:rsid w:val="0051307E"/>
    <w:rsid w:val="005137CF"/>
    <w:rsid w:val="00514E16"/>
    <w:rsid w:val="00521FB2"/>
    <w:rsid w:val="0052240F"/>
    <w:rsid w:val="00522470"/>
    <w:rsid w:val="0052342C"/>
    <w:rsid w:val="0052434E"/>
    <w:rsid w:val="00530469"/>
    <w:rsid w:val="00530725"/>
    <w:rsid w:val="00530F78"/>
    <w:rsid w:val="00531B79"/>
    <w:rsid w:val="005320D1"/>
    <w:rsid w:val="0053350C"/>
    <w:rsid w:val="00533D15"/>
    <w:rsid w:val="00534AF6"/>
    <w:rsid w:val="0053533C"/>
    <w:rsid w:val="00537E24"/>
    <w:rsid w:val="00542645"/>
    <w:rsid w:val="005426E0"/>
    <w:rsid w:val="00542800"/>
    <w:rsid w:val="00543DB8"/>
    <w:rsid w:val="005443FC"/>
    <w:rsid w:val="00544F01"/>
    <w:rsid w:val="00544FD4"/>
    <w:rsid w:val="00546547"/>
    <w:rsid w:val="0054663A"/>
    <w:rsid w:val="005506FA"/>
    <w:rsid w:val="00550C5B"/>
    <w:rsid w:val="00550E70"/>
    <w:rsid w:val="00551AFF"/>
    <w:rsid w:val="00552381"/>
    <w:rsid w:val="00552E91"/>
    <w:rsid w:val="00553B6F"/>
    <w:rsid w:val="00554802"/>
    <w:rsid w:val="005576C3"/>
    <w:rsid w:val="005577E8"/>
    <w:rsid w:val="00560CBF"/>
    <w:rsid w:val="00561495"/>
    <w:rsid w:val="005631EA"/>
    <w:rsid w:val="00566862"/>
    <w:rsid w:val="00566D2D"/>
    <w:rsid w:val="005670B3"/>
    <w:rsid w:val="005704C3"/>
    <w:rsid w:val="0057088A"/>
    <w:rsid w:val="0057227A"/>
    <w:rsid w:val="00572FC7"/>
    <w:rsid w:val="00575482"/>
    <w:rsid w:val="00575A95"/>
    <w:rsid w:val="00576051"/>
    <w:rsid w:val="005802DE"/>
    <w:rsid w:val="00582148"/>
    <w:rsid w:val="0058280F"/>
    <w:rsid w:val="00582B58"/>
    <w:rsid w:val="005831F2"/>
    <w:rsid w:val="0058398B"/>
    <w:rsid w:val="00583F7E"/>
    <w:rsid w:val="0058434E"/>
    <w:rsid w:val="005848B5"/>
    <w:rsid w:val="00584BBB"/>
    <w:rsid w:val="00586D99"/>
    <w:rsid w:val="00586F30"/>
    <w:rsid w:val="005872CC"/>
    <w:rsid w:val="00591763"/>
    <w:rsid w:val="0059329E"/>
    <w:rsid w:val="00593D7D"/>
    <w:rsid w:val="00594D9B"/>
    <w:rsid w:val="0059645A"/>
    <w:rsid w:val="00596C74"/>
    <w:rsid w:val="005A0805"/>
    <w:rsid w:val="005A13E4"/>
    <w:rsid w:val="005A21BF"/>
    <w:rsid w:val="005A2731"/>
    <w:rsid w:val="005A2E2F"/>
    <w:rsid w:val="005A4F4D"/>
    <w:rsid w:val="005A5D21"/>
    <w:rsid w:val="005A62A8"/>
    <w:rsid w:val="005A73CD"/>
    <w:rsid w:val="005B14EB"/>
    <w:rsid w:val="005B1F9C"/>
    <w:rsid w:val="005B25B3"/>
    <w:rsid w:val="005B6363"/>
    <w:rsid w:val="005B7148"/>
    <w:rsid w:val="005B7C83"/>
    <w:rsid w:val="005C00B4"/>
    <w:rsid w:val="005C3904"/>
    <w:rsid w:val="005C4063"/>
    <w:rsid w:val="005C53EA"/>
    <w:rsid w:val="005C61D6"/>
    <w:rsid w:val="005D0BB4"/>
    <w:rsid w:val="005D0D1D"/>
    <w:rsid w:val="005D1676"/>
    <w:rsid w:val="005D2A69"/>
    <w:rsid w:val="005D2D64"/>
    <w:rsid w:val="005D3395"/>
    <w:rsid w:val="005D36D6"/>
    <w:rsid w:val="005D51CA"/>
    <w:rsid w:val="005D5B20"/>
    <w:rsid w:val="005D7723"/>
    <w:rsid w:val="005E223B"/>
    <w:rsid w:val="005E23B7"/>
    <w:rsid w:val="005E27B5"/>
    <w:rsid w:val="005E28C2"/>
    <w:rsid w:val="005E434B"/>
    <w:rsid w:val="005E4A5B"/>
    <w:rsid w:val="005E5B3A"/>
    <w:rsid w:val="005E7029"/>
    <w:rsid w:val="005F0582"/>
    <w:rsid w:val="005F3C71"/>
    <w:rsid w:val="005F3E49"/>
    <w:rsid w:val="005F4E7F"/>
    <w:rsid w:val="005F513D"/>
    <w:rsid w:val="005F5714"/>
    <w:rsid w:val="005F7A7B"/>
    <w:rsid w:val="006001FB"/>
    <w:rsid w:val="006003EF"/>
    <w:rsid w:val="0060129F"/>
    <w:rsid w:val="00601602"/>
    <w:rsid w:val="006040D5"/>
    <w:rsid w:val="0061139C"/>
    <w:rsid w:val="00611ECD"/>
    <w:rsid w:val="00612264"/>
    <w:rsid w:val="00612F1D"/>
    <w:rsid w:val="0061304E"/>
    <w:rsid w:val="006158D1"/>
    <w:rsid w:val="00622E32"/>
    <w:rsid w:val="006230B2"/>
    <w:rsid w:val="006246B5"/>
    <w:rsid w:val="006253A7"/>
    <w:rsid w:val="0062794B"/>
    <w:rsid w:val="00630C76"/>
    <w:rsid w:val="00631AB2"/>
    <w:rsid w:val="00631D37"/>
    <w:rsid w:val="00632F79"/>
    <w:rsid w:val="00633B3E"/>
    <w:rsid w:val="00634015"/>
    <w:rsid w:val="0063499B"/>
    <w:rsid w:val="0063667D"/>
    <w:rsid w:val="0064137F"/>
    <w:rsid w:val="00641789"/>
    <w:rsid w:val="00642A1B"/>
    <w:rsid w:val="00644B6F"/>
    <w:rsid w:val="00645010"/>
    <w:rsid w:val="0064526E"/>
    <w:rsid w:val="0064713D"/>
    <w:rsid w:val="00647729"/>
    <w:rsid w:val="006479CA"/>
    <w:rsid w:val="00650818"/>
    <w:rsid w:val="00650D05"/>
    <w:rsid w:val="00652288"/>
    <w:rsid w:val="00653122"/>
    <w:rsid w:val="0065422B"/>
    <w:rsid w:val="00654DCC"/>
    <w:rsid w:val="00654EDA"/>
    <w:rsid w:val="00654F1E"/>
    <w:rsid w:val="00654F20"/>
    <w:rsid w:val="0065648B"/>
    <w:rsid w:val="00656794"/>
    <w:rsid w:val="00660515"/>
    <w:rsid w:val="006612ED"/>
    <w:rsid w:val="00662993"/>
    <w:rsid w:val="0066468C"/>
    <w:rsid w:val="00664801"/>
    <w:rsid w:val="006654D7"/>
    <w:rsid w:val="00667728"/>
    <w:rsid w:val="006703FB"/>
    <w:rsid w:val="006704BF"/>
    <w:rsid w:val="00670760"/>
    <w:rsid w:val="00671DF7"/>
    <w:rsid w:val="00671EBF"/>
    <w:rsid w:val="006725A6"/>
    <w:rsid w:val="00672A4A"/>
    <w:rsid w:val="0067371B"/>
    <w:rsid w:val="006762CA"/>
    <w:rsid w:val="00677696"/>
    <w:rsid w:val="0068199F"/>
    <w:rsid w:val="00681DEC"/>
    <w:rsid w:val="00682462"/>
    <w:rsid w:val="00682539"/>
    <w:rsid w:val="00682623"/>
    <w:rsid w:val="00685748"/>
    <w:rsid w:val="00686431"/>
    <w:rsid w:val="0069035F"/>
    <w:rsid w:val="00690AFA"/>
    <w:rsid w:val="00691F84"/>
    <w:rsid w:val="0069224A"/>
    <w:rsid w:val="00692250"/>
    <w:rsid w:val="0069573D"/>
    <w:rsid w:val="00696BD0"/>
    <w:rsid w:val="0069709D"/>
    <w:rsid w:val="00697F13"/>
    <w:rsid w:val="006A14F6"/>
    <w:rsid w:val="006A19E8"/>
    <w:rsid w:val="006A28DB"/>
    <w:rsid w:val="006B0957"/>
    <w:rsid w:val="006B0A6C"/>
    <w:rsid w:val="006B0D42"/>
    <w:rsid w:val="006B0FF4"/>
    <w:rsid w:val="006B1181"/>
    <w:rsid w:val="006B2DB7"/>
    <w:rsid w:val="006B327C"/>
    <w:rsid w:val="006B349C"/>
    <w:rsid w:val="006B3A8A"/>
    <w:rsid w:val="006B40C8"/>
    <w:rsid w:val="006B49DB"/>
    <w:rsid w:val="006B4A87"/>
    <w:rsid w:val="006B5589"/>
    <w:rsid w:val="006B5CD8"/>
    <w:rsid w:val="006B763C"/>
    <w:rsid w:val="006C015C"/>
    <w:rsid w:val="006C0AE7"/>
    <w:rsid w:val="006C15C2"/>
    <w:rsid w:val="006C1E19"/>
    <w:rsid w:val="006C2894"/>
    <w:rsid w:val="006C3F52"/>
    <w:rsid w:val="006C5017"/>
    <w:rsid w:val="006C6F96"/>
    <w:rsid w:val="006D0A6C"/>
    <w:rsid w:val="006D1C3A"/>
    <w:rsid w:val="006D29F4"/>
    <w:rsid w:val="006D2DF8"/>
    <w:rsid w:val="006D2F0B"/>
    <w:rsid w:val="006D3359"/>
    <w:rsid w:val="006D3753"/>
    <w:rsid w:val="006D3D0F"/>
    <w:rsid w:val="006D3F2B"/>
    <w:rsid w:val="006D56D5"/>
    <w:rsid w:val="006E012D"/>
    <w:rsid w:val="006E16FE"/>
    <w:rsid w:val="006E1E40"/>
    <w:rsid w:val="006E37A4"/>
    <w:rsid w:val="006E3FC1"/>
    <w:rsid w:val="006E5691"/>
    <w:rsid w:val="006E59AC"/>
    <w:rsid w:val="006E651F"/>
    <w:rsid w:val="006E680F"/>
    <w:rsid w:val="006E7F96"/>
    <w:rsid w:val="006F055D"/>
    <w:rsid w:val="006F0633"/>
    <w:rsid w:val="006F0DB0"/>
    <w:rsid w:val="006F0EBA"/>
    <w:rsid w:val="006F18DF"/>
    <w:rsid w:val="006F51F8"/>
    <w:rsid w:val="006F54C4"/>
    <w:rsid w:val="006F552D"/>
    <w:rsid w:val="006F789D"/>
    <w:rsid w:val="006F79A6"/>
    <w:rsid w:val="007004E6"/>
    <w:rsid w:val="00700857"/>
    <w:rsid w:val="00700B66"/>
    <w:rsid w:val="00701B46"/>
    <w:rsid w:val="00701CFE"/>
    <w:rsid w:val="0070213F"/>
    <w:rsid w:val="0070490F"/>
    <w:rsid w:val="00705413"/>
    <w:rsid w:val="007059C8"/>
    <w:rsid w:val="00705DD5"/>
    <w:rsid w:val="00707188"/>
    <w:rsid w:val="00707573"/>
    <w:rsid w:val="00707892"/>
    <w:rsid w:val="0071294D"/>
    <w:rsid w:val="00712B79"/>
    <w:rsid w:val="00712D26"/>
    <w:rsid w:val="00712DC6"/>
    <w:rsid w:val="00714055"/>
    <w:rsid w:val="00716235"/>
    <w:rsid w:val="00716CD3"/>
    <w:rsid w:val="00720D67"/>
    <w:rsid w:val="0072338D"/>
    <w:rsid w:val="00723A7B"/>
    <w:rsid w:val="00723EC0"/>
    <w:rsid w:val="00723FA5"/>
    <w:rsid w:val="007252E2"/>
    <w:rsid w:val="00725663"/>
    <w:rsid w:val="007308AB"/>
    <w:rsid w:val="00730C46"/>
    <w:rsid w:val="00731DAF"/>
    <w:rsid w:val="00731DB6"/>
    <w:rsid w:val="00732667"/>
    <w:rsid w:val="00733539"/>
    <w:rsid w:val="00734EBD"/>
    <w:rsid w:val="007358EE"/>
    <w:rsid w:val="00737F70"/>
    <w:rsid w:val="00740D4B"/>
    <w:rsid w:val="00743DC7"/>
    <w:rsid w:val="00743F0A"/>
    <w:rsid w:val="00745E84"/>
    <w:rsid w:val="007461E7"/>
    <w:rsid w:val="00747840"/>
    <w:rsid w:val="007511B4"/>
    <w:rsid w:val="0075120A"/>
    <w:rsid w:val="007517A9"/>
    <w:rsid w:val="00752449"/>
    <w:rsid w:val="00752B3B"/>
    <w:rsid w:val="00752CDA"/>
    <w:rsid w:val="0075465D"/>
    <w:rsid w:val="007565D3"/>
    <w:rsid w:val="00756DC0"/>
    <w:rsid w:val="0075756E"/>
    <w:rsid w:val="0076115A"/>
    <w:rsid w:val="00762A76"/>
    <w:rsid w:val="00764993"/>
    <w:rsid w:val="00764F4E"/>
    <w:rsid w:val="00766015"/>
    <w:rsid w:val="007675BE"/>
    <w:rsid w:val="00767F13"/>
    <w:rsid w:val="00770ADE"/>
    <w:rsid w:val="007725EB"/>
    <w:rsid w:val="00772FD6"/>
    <w:rsid w:val="007730E7"/>
    <w:rsid w:val="007735D6"/>
    <w:rsid w:val="00773D73"/>
    <w:rsid w:val="00774209"/>
    <w:rsid w:val="00774377"/>
    <w:rsid w:val="00774840"/>
    <w:rsid w:val="007748DB"/>
    <w:rsid w:val="007752F3"/>
    <w:rsid w:val="007754E0"/>
    <w:rsid w:val="00775E14"/>
    <w:rsid w:val="00775FC8"/>
    <w:rsid w:val="00776E50"/>
    <w:rsid w:val="00777648"/>
    <w:rsid w:val="00777804"/>
    <w:rsid w:val="00777959"/>
    <w:rsid w:val="00780F61"/>
    <w:rsid w:val="00781DBF"/>
    <w:rsid w:val="00782782"/>
    <w:rsid w:val="007828B4"/>
    <w:rsid w:val="00783D6E"/>
    <w:rsid w:val="0078463B"/>
    <w:rsid w:val="00785784"/>
    <w:rsid w:val="00786971"/>
    <w:rsid w:val="0078752B"/>
    <w:rsid w:val="0079139B"/>
    <w:rsid w:val="00791A99"/>
    <w:rsid w:val="00793B54"/>
    <w:rsid w:val="0079527B"/>
    <w:rsid w:val="00796773"/>
    <w:rsid w:val="00796AE9"/>
    <w:rsid w:val="007A20E4"/>
    <w:rsid w:val="007A2CC7"/>
    <w:rsid w:val="007A3409"/>
    <w:rsid w:val="007A3E85"/>
    <w:rsid w:val="007A4F3E"/>
    <w:rsid w:val="007A515A"/>
    <w:rsid w:val="007A516B"/>
    <w:rsid w:val="007A54FE"/>
    <w:rsid w:val="007A64DB"/>
    <w:rsid w:val="007A65C7"/>
    <w:rsid w:val="007A6816"/>
    <w:rsid w:val="007A692A"/>
    <w:rsid w:val="007A6BF2"/>
    <w:rsid w:val="007A76CE"/>
    <w:rsid w:val="007B2CC9"/>
    <w:rsid w:val="007B2CD4"/>
    <w:rsid w:val="007B2D3F"/>
    <w:rsid w:val="007B4367"/>
    <w:rsid w:val="007C16E9"/>
    <w:rsid w:val="007C2D58"/>
    <w:rsid w:val="007C2F17"/>
    <w:rsid w:val="007C3071"/>
    <w:rsid w:val="007C39EE"/>
    <w:rsid w:val="007C4579"/>
    <w:rsid w:val="007C4F1A"/>
    <w:rsid w:val="007C6FB8"/>
    <w:rsid w:val="007C79AC"/>
    <w:rsid w:val="007D0B23"/>
    <w:rsid w:val="007D0B96"/>
    <w:rsid w:val="007D28DF"/>
    <w:rsid w:val="007D2B4E"/>
    <w:rsid w:val="007D2F2A"/>
    <w:rsid w:val="007D3153"/>
    <w:rsid w:val="007D3A4E"/>
    <w:rsid w:val="007D462D"/>
    <w:rsid w:val="007D5B66"/>
    <w:rsid w:val="007D6587"/>
    <w:rsid w:val="007D74BE"/>
    <w:rsid w:val="007D768A"/>
    <w:rsid w:val="007E13E7"/>
    <w:rsid w:val="007E15AB"/>
    <w:rsid w:val="007E201F"/>
    <w:rsid w:val="007E2C83"/>
    <w:rsid w:val="007E6622"/>
    <w:rsid w:val="007E6C60"/>
    <w:rsid w:val="007E75DE"/>
    <w:rsid w:val="007F08C2"/>
    <w:rsid w:val="007F3733"/>
    <w:rsid w:val="007F3C2F"/>
    <w:rsid w:val="007F3C4F"/>
    <w:rsid w:val="007F4583"/>
    <w:rsid w:val="007F462B"/>
    <w:rsid w:val="007F4BFC"/>
    <w:rsid w:val="007F5F7E"/>
    <w:rsid w:val="007F61C7"/>
    <w:rsid w:val="007F6A01"/>
    <w:rsid w:val="007F6C80"/>
    <w:rsid w:val="00801DB8"/>
    <w:rsid w:val="00803121"/>
    <w:rsid w:val="008048A2"/>
    <w:rsid w:val="00805ABB"/>
    <w:rsid w:val="00807E27"/>
    <w:rsid w:val="008111AF"/>
    <w:rsid w:val="00811E07"/>
    <w:rsid w:val="008130D4"/>
    <w:rsid w:val="00813453"/>
    <w:rsid w:val="00813AF4"/>
    <w:rsid w:val="00813E08"/>
    <w:rsid w:val="00814AD1"/>
    <w:rsid w:val="0081520B"/>
    <w:rsid w:val="00817760"/>
    <w:rsid w:val="00820AE4"/>
    <w:rsid w:val="00821774"/>
    <w:rsid w:val="00821EA1"/>
    <w:rsid w:val="008226AF"/>
    <w:rsid w:val="00824043"/>
    <w:rsid w:val="00825322"/>
    <w:rsid w:val="008322B3"/>
    <w:rsid w:val="00832805"/>
    <w:rsid w:val="00832841"/>
    <w:rsid w:val="00832C38"/>
    <w:rsid w:val="00832CBA"/>
    <w:rsid w:val="00836650"/>
    <w:rsid w:val="00842AE7"/>
    <w:rsid w:val="00843B53"/>
    <w:rsid w:val="00844323"/>
    <w:rsid w:val="008459B9"/>
    <w:rsid w:val="008468F4"/>
    <w:rsid w:val="00847352"/>
    <w:rsid w:val="00847575"/>
    <w:rsid w:val="00847BD2"/>
    <w:rsid w:val="0085043C"/>
    <w:rsid w:val="00852F1E"/>
    <w:rsid w:val="00852FD5"/>
    <w:rsid w:val="00855566"/>
    <w:rsid w:val="00861CC4"/>
    <w:rsid w:val="00861D6E"/>
    <w:rsid w:val="00863938"/>
    <w:rsid w:val="008663CD"/>
    <w:rsid w:val="0086645D"/>
    <w:rsid w:val="00866DD5"/>
    <w:rsid w:val="008675D6"/>
    <w:rsid w:val="00867FDE"/>
    <w:rsid w:val="008700BC"/>
    <w:rsid w:val="008707F7"/>
    <w:rsid w:val="0087081F"/>
    <w:rsid w:val="00870EE6"/>
    <w:rsid w:val="00871060"/>
    <w:rsid w:val="0087389A"/>
    <w:rsid w:val="008742A9"/>
    <w:rsid w:val="00874DBF"/>
    <w:rsid w:val="00874F20"/>
    <w:rsid w:val="0087699A"/>
    <w:rsid w:val="00876A4F"/>
    <w:rsid w:val="0088218D"/>
    <w:rsid w:val="00882F3E"/>
    <w:rsid w:val="008843E3"/>
    <w:rsid w:val="00885071"/>
    <w:rsid w:val="0088646F"/>
    <w:rsid w:val="008869F6"/>
    <w:rsid w:val="00886F61"/>
    <w:rsid w:val="008874FB"/>
    <w:rsid w:val="0089145C"/>
    <w:rsid w:val="0089162A"/>
    <w:rsid w:val="00892587"/>
    <w:rsid w:val="00893146"/>
    <w:rsid w:val="00895431"/>
    <w:rsid w:val="00896BD7"/>
    <w:rsid w:val="00896E2B"/>
    <w:rsid w:val="00896E56"/>
    <w:rsid w:val="008A0622"/>
    <w:rsid w:val="008A08C4"/>
    <w:rsid w:val="008A10AC"/>
    <w:rsid w:val="008A2080"/>
    <w:rsid w:val="008A287D"/>
    <w:rsid w:val="008A4AC7"/>
    <w:rsid w:val="008A5DDD"/>
    <w:rsid w:val="008A6F1B"/>
    <w:rsid w:val="008A7083"/>
    <w:rsid w:val="008A7701"/>
    <w:rsid w:val="008B03F4"/>
    <w:rsid w:val="008B19BF"/>
    <w:rsid w:val="008B215C"/>
    <w:rsid w:val="008B4D9F"/>
    <w:rsid w:val="008B570B"/>
    <w:rsid w:val="008B6ABA"/>
    <w:rsid w:val="008B6BE2"/>
    <w:rsid w:val="008B6C90"/>
    <w:rsid w:val="008B6FA2"/>
    <w:rsid w:val="008B7413"/>
    <w:rsid w:val="008B781D"/>
    <w:rsid w:val="008B7C8A"/>
    <w:rsid w:val="008C011A"/>
    <w:rsid w:val="008C1885"/>
    <w:rsid w:val="008C1E7B"/>
    <w:rsid w:val="008C3EFB"/>
    <w:rsid w:val="008C4341"/>
    <w:rsid w:val="008C4E60"/>
    <w:rsid w:val="008C61D9"/>
    <w:rsid w:val="008C62BB"/>
    <w:rsid w:val="008C6803"/>
    <w:rsid w:val="008C701B"/>
    <w:rsid w:val="008D1AA9"/>
    <w:rsid w:val="008D2718"/>
    <w:rsid w:val="008D445F"/>
    <w:rsid w:val="008D4BA4"/>
    <w:rsid w:val="008D6DC2"/>
    <w:rsid w:val="008D7863"/>
    <w:rsid w:val="008D7959"/>
    <w:rsid w:val="008E0000"/>
    <w:rsid w:val="008E0CF9"/>
    <w:rsid w:val="008E0D60"/>
    <w:rsid w:val="008E108F"/>
    <w:rsid w:val="008E3FA6"/>
    <w:rsid w:val="008E4D58"/>
    <w:rsid w:val="008E5815"/>
    <w:rsid w:val="008E5A18"/>
    <w:rsid w:val="008E5B8F"/>
    <w:rsid w:val="008E71DF"/>
    <w:rsid w:val="008E7864"/>
    <w:rsid w:val="008E7ED2"/>
    <w:rsid w:val="008F0E4D"/>
    <w:rsid w:val="008F1665"/>
    <w:rsid w:val="008F19F4"/>
    <w:rsid w:val="008F397F"/>
    <w:rsid w:val="008F413C"/>
    <w:rsid w:val="008F4D81"/>
    <w:rsid w:val="008F5A04"/>
    <w:rsid w:val="008F5E01"/>
    <w:rsid w:val="008F715F"/>
    <w:rsid w:val="008F77DF"/>
    <w:rsid w:val="009002B5"/>
    <w:rsid w:val="00900AF1"/>
    <w:rsid w:val="009033BA"/>
    <w:rsid w:val="00904FAF"/>
    <w:rsid w:val="009058BD"/>
    <w:rsid w:val="00907507"/>
    <w:rsid w:val="00907915"/>
    <w:rsid w:val="0091386C"/>
    <w:rsid w:val="00913AA6"/>
    <w:rsid w:val="0091497B"/>
    <w:rsid w:val="00914EC2"/>
    <w:rsid w:val="00917296"/>
    <w:rsid w:val="00920379"/>
    <w:rsid w:val="00922A02"/>
    <w:rsid w:val="00924C0F"/>
    <w:rsid w:val="00924EBF"/>
    <w:rsid w:val="00926C12"/>
    <w:rsid w:val="00927886"/>
    <w:rsid w:val="009333AC"/>
    <w:rsid w:val="00933D03"/>
    <w:rsid w:val="009340E8"/>
    <w:rsid w:val="00935414"/>
    <w:rsid w:val="009415C5"/>
    <w:rsid w:val="009421D2"/>
    <w:rsid w:val="009428A7"/>
    <w:rsid w:val="009443CF"/>
    <w:rsid w:val="00944D3E"/>
    <w:rsid w:val="0094552D"/>
    <w:rsid w:val="00945574"/>
    <w:rsid w:val="00945DB2"/>
    <w:rsid w:val="00946E86"/>
    <w:rsid w:val="009514C3"/>
    <w:rsid w:val="00953B0F"/>
    <w:rsid w:val="00953C7A"/>
    <w:rsid w:val="0095408F"/>
    <w:rsid w:val="0095493C"/>
    <w:rsid w:val="009630D4"/>
    <w:rsid w:val="0096370B"/>
    <w:rsid w:val="00964096"/>
    <w:rsid w:val="00964EDC"/>
    <w:rsid w:val="00965D89"/>
    <w:rsid w:val="00966B34"/>
    <w:rsid w:val="0097034A"/>
    <w:rsid w:val="00971660"/>
    <w:rsid w:val="00971E9A"/>
    <w:rsid w:val="00972989"/>
    <w:rsid w:val="00973773"/>
    <w:rsid w:val="00975A52"/>
    <w:rsid w:val="00976D31"/>
    <w:rsid w:val="009773B9"/>
    <w:rsid w:val="00980F90"/>
    <w:rsid w:val="0098330F"/>
    <w:rsid w:val="009840EB"/>
    <w:rsid w:val="00984553"/>
    <w:rsid w:val="00984ACB"/>
    <w:rsid w:val="009860AF"/>
    <w:rsid w:val="00986244"/>
    <w:rsid w:val="00986B8C"/>
    <w:rsid w:val="00986FA8"/>
    <w:rsid w:val="00987876"/>
    <w:rsid w:val="00987BF7"/>
    <w:rsid w:val="009907BF"/>
    <w:rsid w:val="0099088E"/>
    <w:rsid w:val="00991A79"/>
    <w:rsid w:val="00994251"/>
    <w:rsid w:val="009964AA"/>
    <w:rsid w:val="009967E6"/>
    <w:rsid w:val="00996B2B"/>
    <w:rsid w:val="009975E3"/>
    <w:rsid w:val="009A14F0"/>
    <w:rsid w:val="009A23E0"/>
    <w:rsid w:val="009A33D0"/>
    <w:rsid w:val="009A3496"/>
    <w:rsid w:val="009A3635"/>
    <w:rsid w:val="009A3892"/>
    <w:rsid w:val="009A3DA4"/>
    <w:rsid w:val="009A541F"/>
    <w:rsid w:val="009A5FC6"/>
    <w:rsid w:val="009A624A"/>
    <w:rsid w:val="009A68AB"/>
    <w:rsid w:val="009A6F19"/>
    <w:rsid w:val="009A76FA"/>
    <w:rsid w:val="009B029E"/>
    <w:rsid w:val="009B038E"/>
    <w:rsid w:val="009B1813"/>
    <w:rsid w:val="009B4499"/>
    <w:rsid w:val="009B656C"/>
    <w:rsid w:val="009B69AC"/>
    <w:rsid w:val="009C2B86"/>
    <w:rsid w:val="009C4532"/>
    <w:rsid w:val="009C577C"/>
    <w:rsid w:val="009C5E66"/>
    <w:rsid w:val="009C6FA5"/>
    <w:rsid w:val="009C7577"/>
    <w:rsid w:val="009D022A"/>
    <w:rsid w:val="009D177B"/>
    <w:rsid w:val="009D4FD2"/>
    <w:rsid w:val="009D50CB"/>
    <w:rsid w:val="009D522C"/>
    <w:rsid w:val="009D5ED7"/>
    <w:rsid w:val="009D658B"/>
    <w:rsid w:val="009D6BBF"/>
    <w:rsid w:val="009E0AB5"/>
    <w:rsid w:val="009E0C0B"/>
    <w:rsid w:val="009E24B5"/>
    <w:rsid w:val="009E2FBC"/>
    <w:rsid w:val="009E315F"/>
    <w:rsid w:val="009E3586"/>
    <w:rsid w:val="009E4037"/>
    <w:rsid w:val="009E549D"/>
    <w:rsid w:val="009E65BE"/>
    <w:rsid w:val="009E678A"/>
    <w:rsid w:val="009E7C08"/>
    <w:rsid w:val="009F07B2"/>
    <w:rsid w:val="009F2013"/>
    <w:rsid w:val="009F338A"/>
    <w:rsid w:val="009F34E6"/>
    <w:rsid w:val="009F38AF"/>
    <w:rsid w:val="009F4608"/>
    <w:rsid w:val="009F4C45"/>
    <w:rsid w:val="009F649C"/>
    <w:rsid w:val="009F7895"/>
    <w:rsid w:val="009F7954"/>
    <w:rsid w:val="009F7B3A"/>
    <w:rsid w:val="00A02467"/>
    <w:rsid w:val="00A03763"/>
    <w:rsid w:val="00A03AAC"/>
    <w:rsid w:val="00A04098"/>
    <w:rsid w:val="00A06021"/>
    <w:rsid w:val="00A13AA8"/>
    <w:rsid w:val="00A145DA"/>
    <w:rsid w:val="00A14EA8"/>
    <w:rsid w:val="00A161A0"/>
    <w:rsid w:val="00A16A1D"/>
    <w:rsid w:val="00A17A1C"/>
    <w:rsid w:val="00A17A88"/>
    <w:rsid w:val="00A21772"/>
    <w:rsid w:val="00A218C7"/>
    <w:rsid w:val="00A223AF"/>
    <w:rsid w:val="00A23FA7"/>
    <w:rsid w:val="00A25A85"/>
    <w:rsid w:val="00A26B57"/>
    <w:rsid w:val="00A27272"/>
    <w:rsid w:val="00A27B9C"/>
    <w:rsid w:val="00A31497"/>
    <w:rsid w:val="00A31F95"/>
    <w:rsid w:val="00A34036"/>
    <w:rsid w:val="00A3468C"/>
    <w:rsid w:val="00A36089"/>
    <w:rsid w:val="00A36815"/>
    <w:rsid w:val="00A37A1E"/>
    <w:rsid w:val="00A40F59"/>
    <w:rsid w:val="00A4119C"/>
    <w:rsid w:val="00A41E38"/>
    <w:rsid w:val="00A431DB"/>
    <w:rsid w:val="00A43A74"/>
    <w:rsid w:val="00A43D12"/>
    <w:rsid w:val="00A45110"/>
    <w:rsid w:val="00A46F2F"/>
    <w:rsid w:val="00A47571"/>
    <w:rsid w:val="00A47A59"/>
    <w:rsid w:val="00A505CC"/>
    <w:rsid w:val="00A51AA6"/>
    <w:rsid w:val="00A51BBE"/>
    <w:rsid w:val="00A52F2E"/>
    <w:rsid w:val="00A53050"/>
    <w:rsid w:val="00A55CF6"/>
    <w:rsid w:val="00A56F11"/>
    <w:rsid w:val="00A57F78"/>
    <w:rsid w:val="00A6140C"/>
    <w:rsid w:val="00A61840"/>
    <w:rsid w:val="00A623A3"/>
    <w:rsid w:val="00A624F1"/>
    <w:rsid w:val="00A64AED"/>
    <w:rsid w:val="00A65F31"/>
    <w:rsid w:val="00A66F39"/>
    <w:rsid w:val="00A675B9"/>
    <w:rsid w:val="00A70AC8"/>
    <w:rsid w:val="00A70D11"/>
    <w:rsid w:val="00A71A30"/>
    <w:rsid w:val="00A71A37"/>
    <w:rsid w:val="00A72E94"/>
    <w:rsid w:val="00A738E2"/>
    <w:rsid w:val="00A76C1C"/>
    <w:rsid w:val="00A779D5"/>
    <w:rsid w:val="00A77E52"/>
    <w:rsid w:val="00A8125D"/>
    <w:rsid w:val="00A81AED"/>
    <w:rsid w:val="00A81C14"/>
    <w:rsid w:val="00A81F4D"/>
    <w:rsid w:val="00A83438"/>
    <w:rsid w:val="00A839B3"/>
    <w:rsid w:val="00A83D1B"/>
    <w:rsid w:val="00A84558"/>
    <w:rsid w:val="00A85E38"/>
    <w:rsid w:val="00A86008"/>
    <w:rsid w:val="00A91160"/>
    <w:rsid w:val="00A915FD"/>
    <w:rsid w:val="00A9165C"/>
    <w:rsid w:val="00A91D45"/>
    <w:rsid w:val="00A9229A"/>
    <w:rsid w:val="00A952AD"/>
    <w:rsid w:val="00A97274"/>
    <w:rsid w:val="00A973A3"/>
    <w:rsid w:val="00AA01FC"/>
    <w:rsid w:val="00AA085E"/>
    <w:rsid w:val="00AA295F"/>
    <w:rsid w:val="00AA4438"/>
    <w:rsid w:val="00AA687D"/>
    <w:rsid w:val="00AA6FFA"/>
    <w:rsid w:val="00AA7E40"/>
    <w:rsid w:val="00AB0FB8"/>
    <w:rsid w:val="00AB123C"/>
    <w:rsid w:val="00AB132A"/>
    <w:rsid w:val="00AB1C28"/>
    <w:rsid w:val="00AB200B"/>
    <w:rsid w:val="00AB263F"/>
    <w:rsid w:val="00AB2987"/>
    <w:rsid w:val="00AB3BFC"/>
    <w:rsid w:val="00AB443F"/>
    <w:rsid w:val="00AB4C38"/>
    <w:rsid w:val="00AB534A"/>
    <w:rsid w:val="00AB5F7F"/>
    <w:rsid w:val="00AB7889"/>
    <w:rsid w:val="00AC11DA"/>
    <w:rsid w:val="00AC1E82"/>
    <w:rsid w:val="00AC1EEB"/>
    <w:rsid w:val="00AC367A"/>
    <w:rsid w:val="00AC3E01"/>
    <w:rsid w:val="00AC4BCB"/>
    <w:rsid w:val="00AC50C2"/>
    <w:rsid w:val="00AC5EE1"/>
    <w:rsid w:val="00AD169B"/>
    <w:rsid w:val="00AD2A8E"/>
    <w:rsid w:val="00AD2A92"/>
    <w:rsid w:val="00AD60F9"/>
    <w:rsid w:val="00AD7472"/>
    <w:rsid w:val="00AD7F04"/>
    <w:rsid w:val="00AE2D5B"/>
    <w:rsid w:val="00AE49A2"/>
    <w:rsid w:val="00AE4E4C"/>
    <w:rsid w:val="00AE4F7D"/>
    <w:rsid w:val="00AE513B"/>
    <w:rsid w:val="00AF059C"/>
    <w:rsid w:val="00AF0FA2"/>
    <w:rsid w:val="00AF330A"/>
    <w:rsid w:val="00AF4229"/>
    <w:rsid w:val="00AF4608"/>
    <w:rsid w:val="00AF49A1"/>
    <w:rsid w:val="00AF4F9F"/>
    <w:rsid w:val="00AF506C"/>
    <w:rsid w:val="00AF533A"/>
    <w:rsid w:val="00AF5ADC"/>
    <w:rsid w:val="00AF5C1A"/>
    <w:rsid w:val="00AF7AA9"/>
    <w:rsid w:val="00B00B0A"/>
    <w:rsid w:val="00B01036"/>
    <w:rsid w:val="00B035EF"/>
    <w:rsid w:val="00B03779"/>
    <w:rsid w:val="00B038CF"/>
    <w:rsid w:val="00B03BE1"/>
    <w:rsid w:val="00B040DD"/>
    <w:rsid w:val="00B04EDC"/>
    <w:rsid w:val="00B05283"/>
    <w:rsid w:val="00B052D6"/>
    <w:rsid w:val="00B05AFB"/>
    <w:rsid w:val="00B06BAC"/>
    <w:rsid w:val="00B11BE6"/>
    <w:rsid w:val="00B12348"/>
    <w:rsid w:val="00B1280A"/>
    <w:rsid w:val="00B12864"/>
    <w:rsid w:val="00B13D0D"/>
    <w:rsid w:val="00B149A9"/>
    <w:rsid w:val="00B15E8E"/>
    <w:rsid w:val="00B15EDF"/>
    <w:rsid w:val="00B1788E"/>
    <w:rsid w:val="00B20A29"/>
    <w:rsid w:val="00B20FF4"/>
    <w:rsid w:val="00B22588"/>
    <w:rsid w:val="00B22D33"/>
    <w:rsid w:val="00B23002"/>
    <w:rsid w:val="00B24F8C"/>
    <w:rsid w:val="00B25ACE"/>
    <w:rsid w:val="00B2686F"/>
    <w:rsid w:val="00B26934"/>
    <w:rsid w:val="00B274CB"/>
    <w:rsid w:val="00B31B8C"/>
    <w:rsid w:val="00B32482"/>
    <w:rsid w:val="00B3428A"/>
    <w:rsid w:val="00B342D0"/>
    <w:rsid w:val="00B34D91"/>
    <w:rsid w:val="00B352FE"/>
    <w:rsid w:val="00B35699"/>
    <w:rsid w:val="00B3579A"/>
    <w:rsid w:val="00B35D4B"/>
    <w:rsid w:val="00B35E5A"/>
    <w:rsid w:val="00B372AB"/>
    <w:rsid w:val="00B373E8"/>
    <w:rsid w:val="00B4088E"/>
    <w:rsid w:val="00B41309"/>
    <w:rsid w:val="00B429F0"/>
    <w:rsid w:val="00B431CE"/>
    <w:rsid w:val="00B43574"/>
    <w:rsid w:val="00B4384A"/>
    <w:rsid w:val="00B44975"/>
    <w:rsid w:val="00B44A8F"/>
    <w:rsid w:val="00B47968"/>
    <w:rsid w:val="00B50332"/>
    <w:rsid w:val="00B50B07"/>
    <w:rsid w:val="00B50EE6"/>
    <w:rsid w:val="00B53DF8"/>
    <w:rsid w:val="00B549F2"/>
    <w:rsid w:val="00B55BC4"/>
    <w:rsid w:val="00B56808"/>
    <w:rsid w:val="00B606BA"/>
    <w:rsid w:val="00B6096B"/>
    <w:rsid w:val="00B613C6"/>
    <w:rsid w:val="00B61D46"/>
    <w:rsid w:val="00B62133"/>
    <w:rsid w:val="00B64632"/>
    <w:rsid w:val="00B64ADA"/>
    <w:rsid w:val="00B67AE2"/>
    <w:rsid w:val="00B67EFB"/>
    <w:rsid w:val="00B71824"/>
    <w:rsid w:val="00B72DAF"/>
    <w:rsid w:val="00B7353B"/>
    <w:rsid w:val="00B74404"/>
    <w:rsid w:val="00B74A96"/>
    <w:rsid w:val="00B754C3"/>
    <w:rsid w:val="00B7748F"/>
    <w:rsid w:val="00B8018D"/>
    <w:rsid w:val="00B801B4"/>
    <w:rsid w:val="00B80B3C"/>
    <w:rsid w:val="00B824EF"/>
    <w:rsid w:val="00B8275A"/>
    <w:rsid w:val="00B82CF9"/>
    <w:rsid w:val="00B82E7A"/>
    <w:rsid w:val="00B8306D"/>
    <w:rsid w:val="00B83409"/>
    <w:rsid w:val="00B83FD9"/>
    <w:rsid w:val="00B857B0"/>
    <w:rsid w:val="00B86346"/>
    <w:rsid w:val="00B864E4"/>
    <w:rsid w:val="00B87CA7"/>
    <w:rsid w:val="00B906D5"/>
    <w:rsid w:val="00B912D4"/>
    <w:rsid w:val="00B9150C"/>
    <w:rsid w:val="00B915D6"/>
    <w:rsid w:val="00B91B8C"/>
    <w:rsid w:val="00B91BE0"/>
    <w:rsid w:val="00B92BAA"/>
    <w:rsid w:val="00B934D5"/>
    <w:rsid w:val="00B9475D"/>
    <w:rsid w:val="00B94780"/>
    <w:rsid w:val="00B94920"/>
    <w:rsid w:val="00B95F5A"/>
    <w:rsid w:val="00B96B91"/>
    <w:rsid w:val="00BA2A28"/>
    <w:rsid w:val="00BA2D01"/>
    <w:rsid w:val="00BA4200"/>
    <w:rsid w:val="00BA4DA2"/>
    <w:rsid w:val="00BA5869"/>
    <w:rsid w:val="00BA5A76"/>
    <w:rsid w:val="00BA5BFF"/>
    <w:rsid w:val="00BA5E89"/>
    <w:rsid w:val="00BA6C52"/>
    <w:rsid w:val="00BA76F7"/>
    <w:rsid w:val="00BB0965"/>
    <w:rsid w:val="00BB10CA"/>
    <w:rsid w:val="00BB1449"/>
    <w:rsid w:val="00BB2AF8"/>
    <w:rsid w:val="00BB3AF2"/>
    <w:rsid w:val="00BC1614"/>
    <w:rsid w:val="00BC48F5"/>
    <w:rsid w:val="00BC6E7C"/>
    <w:rsid w:val="00BC7774"/>
    <w:rsid w:val="00BC7B82"/>
    <w:rsid w:val="00BC7D90"/>
    <w:rsid w:val="00BC7F37"/>
    <w:rsid w:val="00BD0799"/>
    <w:rsid w:val="00BD0A90"/>
    <w:rsid w:val="00BD16B3"/>
    <w:rsid w:val="00BD1741"/>
    <w:rsid w:val="00BD445B"/>
    <w:rsid w:val="00BD452A"/>
    <w:rsid w:val="00BD4E4E"/>
    <w:rsid w:val="00BD58E6"/>
    <w:rsid w:val="00BD620A"/>
    <w:rsid w:val="00BD6EF6"/>
    <w:rsid w:val="00BE285E"/>
    <w:rsid w:val="00BE3480"/>
    <w:rsid w:val="00BE3DEF"/>
    <w:rsid w:val="00BE4878"/>
    <w:rsid w:val="00BE4CD8"/>
    <w:rsid w:val="00BE59F6"/>
    <w:rsid w:val="00BF4558"/>
    <w:rsid w:val="00BF563F"/>
    <w:rsid w:val="00BF56B2"/>
    <w:rsid w:val="00BF711B"/>
    <w:rsid w:val="00C013ED"/>
    <w:rsid w:val="00C01A55"/>
    <w:rsid w:val="00C04D6B"/>
    <w:rsid w:val="00C053B2"/>
    <w:rsid w:val="00C059C9"/>
    <w:rsid w:val="00C05AC4"/>
    <w:rsid w:val="00C109A8"/>
    <w:rsid w:val="00C110D3"/>
    <w:rsid w:val="00C12E5F"/>
    <w:rsid w:val="00C13B48"/>
    <w:rsid w:val="00C14460"/>
    <w:rsid w:val="00C157B7"/>
    <w:rsid w:val="00C16C9A"/>
    <w:rsid w:val="00C17976"/>
    <w:rsid w:val="00C17E04"/>
    <w:rsid w:val="00C21849"/>
    <w:rsid w:val="00C21C20"/>
    <w:rsid w:val="00C21D08"/>
    <w:rsid w:val="00C21D39"/>
    <w:rsid w:val="00C23956"/>
    <w:rsid w:val="00C248E1"/>
    <w:rsid w:val="00C24A03"/>
    <w:rsid w:val="00C25151"/>
    <w:rsid w:val="00C2547B"/>
    <w:rsid w:val="00C26EBD"/>
    <w:rsid w:val="00C27318"/>
    <w:rsid w:val="00C31323"/>
    <w:rsid w:val="00C31A83"/>
    <w:rsid w:val="00C31DF5"/>
    <w:rsid w:val="00C324A3"/>
    <w:rsid w:val="00C32687"/>
    <w:rsid w:val="00C338D1"/>
    <w:rsid w:val="00C33CD6"/>
    <w:rsid w:val="00C35524"/>
    <w:rsid w:val="00C369A6"/>
    <w:rsid w:val="00C36E51"/>
    <w:rsid w:val="00C37A18"/>
    <w:rsid w:val="00C4042C"/>
    <w:rsid w:val="00C4213E"/>
    <w:rsid w:val="00C445F7"/>
    <w:rsid w:val="00C44836"/>
    <w:rsid w:val="00C4589D"/>
    <w:rsid w:val="00C45C2A"/>
    <w:rsid w:val="00C479C0"/>
    <w:rsid w:val="00C50A51"/>
    <w:rsid w:val="00C526D5"/>
    <w:rsid w:val="00C52CA9"/>
    <w:rsid w:val="00C5378B"/>
    <w:rsid w:val="00C54723"/>
    <w:rsid w:val="00C5475B"/>
    <w:rsid w:val="00C54D05"/>
    <w:rsid w:val="00C60326"/>
    <w:rsid w:val="00C60B96"/>
    <w:rsid w:val="00C621F3"/>
    <w:rsid w:val="00C64E26"/>
    <w:rsid w:val="00C65C25"/>
    <w:rsid w:val="00C665BC"/>
    <w:rsid w:val="00C67508"/>
    <w:rsid w:val="00C70F30"/>
    <w:rsid w:val="00C71AEE"/>
    <w:rsid w:val="00C72129"/>
    <w:rsid w:val="00C7219A"/>
    <w:rsid w:val="00C74223"/>
    <w:rsid w:val="00C74624"/>
    <w:rsid w:val="00C7645A"/>
    <w:rsid w:val="00C82DBF"/>
    <w:rsid w:val="00C85B8F"/>
    <w:rsid w:val="00C85C9D"/>
    <w:rsid w:val="00C86754"/>
    <w:rsid w:val="00C8792A"/>
    <w:rsid w:val="00C90D65"/>
    <w:rsid w:val="00C9140B"/>
    <w:rsid w:val="00C914FD"/>
    <w:rsid w:val="00C9180F"/>
    <w:rsid w:val="00C91E03"/>
    <w:rsid w:val="00C93403"/>
    <w:rsid w:val="00C94970"/>
    <w:rsid w:val="00C94BCE"/>
    <w:rsid w:val="00C9518C"/>
    <w:rsid w:val="00C96010"/>
    <w:rsid w:val="00C96280"/>
    <w:rsid w:val="00C96329"/>
    <w:rsid w:val="00C9794F"/>
    <w:rsid w:val="00C97E1B"/>
    <w:rsid w:val="00CA12A8"/>
    <w:rsid w:val="00CA192D"/>
    <w:rsid w:val="00CA2F57"/>
    <w:rsid w:val="00CA3BB8"/>
    <w:rsid w:val="00CA522A"/>
    <w:rsid w:val="00CA6B2A"/>
    <w:rsid w:val="00CA6F31"/>
    <w:rsid w:val="00CB1DC3"/>
    <w:rsid w:val="00CB21BB"/>
    <w:rsid w:val="00CB307D"/>
    <w:rsid w:val="00CB460D"/>
    <w:rsid w:val="00CB7745"/>
    <w:rsid w:val="00CC0C6F"/>
    <w:rsid w:val="00CC17EB"/>
    <w:rsid w:val="00CC1971"/>
    <w:rsid w:val="00CC1BD1"/>
    <w:rsid w:val="00CC1FDD"/>
    <w:rsid w:val="00CC2606"/>
    <w:rsid w:val="00CC32CD"/>
    <w:rsid w:val="00CC3607"/>
    <w:rsid w:val="00CC5182"/>
    <w:rsid w:val="00CC571A"/>
    <w:rsid w:val="00CC5839"/>
    <w:rsid w:val="00CC59A0"/>
    <w:rsid w:val="00CC6890"/>
    <w:rsid w:val="00CC6BF6"/>
    <w:rsid w:val="00CC780A"/>
    <w:rsid w:val="00CD0F1F"/>
    <w:rsid w:val="00CD1B41"/>
    <w:rsid w:val="00CD264B"/>
    <w:rsid w:val="00CD2852"/>
    <w:rsid w:val="00CD5548"/>
    <w:rsid w:val="00CD6DF9"/>
    <w:rsid w:val="00CD7C02"/>
    <w:rsid w:val="00CE0C96"/>
    <w:rsid w:val="00CE24F6"/>
    <w:rsid w:val="00CE2D26"/>
    <w:rsid w:val="00CE466E"/>
    <w:rsid w:val="00CE538A"/>
    <w:rsid w:val="00CE7AC6"/>
    <w:rsid w:val="00CE7E1D"/>
    <w:rsid w:val="00CF050D"/>
    <w:rsid w:val="00CF1F54"/>
    <w:rsid w:val="00CF2E2B"/>
    <w:rsid w:val="00CF3919"/>
    <w:rsid w:val="00CF5C89"/>
    <w:rsid w:val="00CF6EF7"/>
    <w:rsid w:val="00D01ABE"/>
    <w:rsid w:val="00D03321"/>
    <w:rsid w:val="00D03553"/>
    <w:rsid w:val="00D04714"/>
    <w:rsid w:val="00D04BF2"/>
    <w:rsid w:val="00D05092"/>
    <w:rsid w:val="00D05776"/>
    <w:rsid w:val="00D05A9D"/>
    <w:rsid w:val="00D07575"/>
    <w:rsid w:val="00D0781E"/>
    <w:rsid w:val="00D07A24"/>
    <w:rsid w:val="00D10390"/>
    <w:rsid w:val="00D104D8"/>
    <w:rsid w:val="00D11532"/>
    <w:rsid w:val="00D12583"/>
    <w:rsid w:val="00D14647"/>
    <w:rsid w:val="00D14F06"/>
    <w:rsid w:val="00D15339"/>
    <w:rsid w:val="00D1598A"/>
    <w:rsid w:val="00D16F78"/>
    <w:rsid w:val="00D17987"/>
    <w:rsid w:val="00D17C7A"/>
    <w:rsid w:val="00D2040D"/>
    <w:rsid w:val="00D214B2"/>
    <w:rsid w:val="00D24362"/>
    <w:rsid w:val="00D24653"/>
    <w:rsid w:val="00D25847"/>
    <w:rsid w:val="00D26963"/>
    <w:rsid w:val="00D309C0"/>
    <w:rsid w:val="00D31AF9"/>
    <w:rsid w:val="00D3292E"/>
    <w:rsid w:val="00D33F39"/>
    <w:rsid w:val="00D366CF"/>
    <w:rsid w:val="00D4091E"/>
    <w:rsid w:val="00D40EED"/>
    <w:rsid w:val="00D41E5F"/>
    <w:rsid w:val="00D420AD"/>
    <w:rsid w:val="00D42460"/>
    <w:rsid w:val="00D4284C"/>
    <w:rsid w:val="00D42907"/>
    <w:rsid w:val="00D44565"/>
    <w:rsid w:val="00D448E2"/>
    <w:rsid w:val="00D44CEC"/>
    <w:rsid w:val="00D45DB7"/>
    <w:rsid w:val="00D46E1F"/>
    <w:rsid w:val="00D472A7"/>
    <w:rsid w:val="00D47A90"/>
    <w:rsid w:val="00D503BA"/>
    <w:rsid w:val="00D51249"/>
    <w:rsid w:val="00D51EBC"/>
    <w:rsid w:val="00D520DB"/>
    <w:rsid w:val="00D5285F"/>
    <w:rsid w:val="00D52B41"/>
    <w:rsid w:val="00D533BA"/>
    <w:rsid w:val="00D54AB3"/>
    <w:rsid w:val="00D54C04"/>
    <w:rsid w:val="00D54E28"/>
    <w:rsid w:val="00D56DDB"/>
    <w:rsid w:val="00D574DC"/>
    <w:rsid w:val="00D577BC"/>
    <w:rsid w:val="00D5784D"/>
    <w:rsid w:val="00D63701"/>
    <w:rsid w:val="00D63877"/>
    <w:rsid w:val="00D6397D"/>
    <w:rsid w:val="00D65F2A"/>
    <w:rsid w:val="00D66C08"/>
    <w:rsid w:val="00D66F10"/>
    <w:rsid w:val="00D673D4"/>
    <w:rsid w:val="00D70366"/>
    <w:rsid w:val="00D70907"/>
    <w:rsid w:val="00D7255E"/>
    <w:rsid w:val="00D730AD"/>
    <w:rsid w:val="00D731CC"/>
    <w:rsid w:val="00D744B9"/>
    <w:rsid w:val="00D7517B"/>
    <w:rsid w:val="00D7588C"/>
    <w:rsid w:val="00D768BD"/>
    <w:rsid w:val="00D76A86"/>
    <w:rsid w:val="00D80A9C"/>
    <w:rsid w:val="00D8172B"/>
    <w:rsid w:val="00D83C0E"/>
    <w:rsid w:val="00D85220"/>
    <w:rsid w:val="00D86AAC"/>
    <w:rsid w:val="00D86F57"/>
    <w:rsid w:val="00D872E7"/>
    <w:rsid w:val="00D87BD5"/>
    <w:rsid w:val="00D91705"/>
    <w:rsid w:val="00D91AF8"/>
    <w:rsid w:val="00D93A6A"/>
    <w:rsid w:val="00D94055"/>
    <w:rsid w:val="00D94FB7"/>
    <w:rsid w:val="00D951F3"/>
    <w:rsid w:val="00D95320"/>
    <w:rsid w:val="00D96D84"/>
    <w:rsid w:val="00D97A5F"/>
    <w:rsid w:val="00DA01BA"/>
    <w:rsid w:val="00DA30C8"/>
    <w:rsid w:val="00DA37BB"/>
    <w:rsid w:val="00DA3E4F"/>
    <w:rsid w:val="00DB0E3C"/>
    <w:rsid w:val="00DB0EAD"/>
    <w:rsid w:val="00DB16DC"/>
    <w:rsid w:val="00DB3119"/>
    <w:rsid w:val="00DB3E05"/>
    <w:rsid w:val="00DB3E55"/>
    <w:rsid w:val="00DB4AB9"/>
    <w:rsid w:val="00DB58C1"/>
    <w:rsid w:val="00DB5FE0"/>
    <w:rsid w:val="00DB6C4A"/>
    <w:rsid w:val="00DC0AF8"/>
    <w:rsid w:val="00DC1862"/>
    <w:rsid w:val="00DC4631"/>
    <w:rsid w:val="00DC5E20"/>
    <w:rsid w:val="00DC5F5B"/>
    <w:rsid w:val="00DC60A0"/>
    <w:rsid w:val="00DC7BEA"/>
    <w:rsid w:val="00DD0388"/>
    <w:rsid w:val="00DD09BB"/>
    <w:rsid w:val="00DD1E64"/>
    <w:rsid w:val="00DD2A7E"/>
    <w:rsid w:val="00DD3115"/>
    <w:rsid w:val="00DD342D"/>
    <w:rsid w:val="00DD36A7"/>
    <w:rsid w:val="00DD3C35"/>
    <w:rsid w:val="00DD40F9"/>
    <w:rsid w:val="00DD414F"/>
    <w:rsid w:val="00DD4BE6"/>
    <w:rsid w:val="00DD4E2B"/>
    <w:rsid w:val="00DD5E1F"/>
    <w:rsid w:val="00DE0B77"/>
    <w:rsid w:val="00DE1625"/>
    <w:rsid w:val="00DE20F7"/>
    <w:rsid w:val="00DE2B40"/>
    <w:rsid w:val="00DE2E08"/>
    <w:rsid w:val="00DE31A1"/>
    <w:rsid w:val="00DE3381"/>
    <w:rsid w:val="00DE4FC5"/>
    <w:rsid w:val="00DE5104"/>
    <w:rsid w:val="00DE5D1E"/>
    <w:rsid w:val="00DE685E"/>
    <w:rsid w:val="00DE75AB"/>
    <w:rsid w:val="00DE7DF7"/>
    <w:rsid w:val="00DE7E8E"/>
    <w:rsid w:val="00DF030C"/>
    <w:rsid w:val="00DF14B3"/>
    <w:rsid w:val="00DF2B5D"/>
    <w:rsid w:val="00DF2D0A"/>
    <w:rsid w:val="00DF43DC"/>
    <w:rsid w:val="00DF4591"/>
    <w:rsid w:val="00DF4EBF"/>
    <w:rsid w:val="00DF5324"/>
    <w:rsid w:val="00DF5552"/>
    <w:rsid w:val="00DF5A0F"/>
    <w:rsid w:val="00E00299"/>
    <w:rsid w:val="00E00318"/>
    <w:rsid w:val="00E025CA"/>
    <w:rsid w:val="00E03218"/>
    <w:rsid w:val="00E03273"/>
    <w:rsid w:val="00E043DB"/>
    <w:rsid w:val="00E04552"/>
    <w:rsid w:val="00E052E2"/>
    <w:rsid w:val="00E0619E"/>
    <w:rsid w:val="00E0704B"/>
    <w:rsid w:val="00E11559"/>
    <w:rsid w:val="00E1192E"/>
    <w:rsid w:val="00E12E78"/>
    <w:rsid w:val="00E17416"/>
    <w:rsid w:val="00E209B1"/>
    <w:rsid w:val="00E23AEE"/>
    <w:rsid w:val="00E244F1"/>
    <w:rsid w:val="00E251B3"/>
    <w:rsid w:val="00E25D30"/>
    <w:rsid w:val="00E266A4"/>
    <w:rsid w:val="00E266BF"/>
    <w:rsid w:val="00E272A6"/>
    <w:rsid w:val="00E272C5"/>
    <w:rsid w:val="00E3268D"/>
    <w:rsid w:val="00E328DA"/>
    <w:rsid w:val="00E34D57"/>
    <w:rsid w:val="00E34F40"/>
    <w:rsid w:val="00E409DF"/>
    <w:rsid w:val="00E40B02"/>
    <w:rsid w:val="00E40F84"/>
    <w:rsid w:val="00E423BC"/>
    <w:rsid w:val="00E44EF1"/>
    <w:rsid w:val="00E45253"/>
    <w:rsid w:val="00E46218"/>
    <w:rsid w:val="00E46405"/>
    <w:rsid w:val="00E509DC"/>
    <w:rsid w:val="00E51955"/>
    <w:rsid w:val="00E52579"/>
    <w:rsid w:val="00E555D6"/>
    <w:rsid w:val="00E56699"/>
    <w:rsid w:val="00E57077"/>
    <w:rsid w:val="00E57D3A"/>
    <w:rsid w:val="00E6084D"/>
    <w:rsid w:val="00E62436"/>
    <w:rsid w:val="00E64EBA"/>
    <w:rsid w:val="00E64F19"/>
    <w:rsid w:val="00E65D8E"/>
    <w:rsid w:val="00E66AB9"/>
    <w:rsid w:val="00E66B14"/>
    <w:rsid w:val="00E709E5"/>
    <w:rsid w:val="00E72188"/>
    <w:rsid w:val="00E7442D"/>
    <w:rsid w:val="00E7668B"/>
    <w:rsid w:val="00E76F2A"/>
    <w:rsid w:val="00E806CA"/>
    <w:rsid w:val="00E81BAE"/>
    <w:rsid w:val="00E81E43"/>
    <w:rsid w:val="00E8293B"/>
    <w:rsid w:val="00E8518E"/>
    <w:rsid w:val="00E87513"/>
    <w:rsid w:val="00E87C6C"/>
    <w:rsid w:val="00E9014E"/>
    <w:rsid w:val="00E901A3"/>
    <w:rsid w:val="00E911B8"/>
    <w:rsid w:val="00E91435"/>
    <w:rsid w:val="00E94B08"/>
    <w:rsid w:val="00E94D0D"/>
    <w:rsid w:val="00E94ED5"/>
    <w:rsid w:val="00E9548C"/>
    <w:rsid w:val="00E955E8"/>
    <w:rsid w:val="00E95801"/>
    <w:rsid w:val="00E96F23"/>
    <w:rsid w:val="00EA09E4"/>
    <w:rsid w:val="00EA114A"/>
    <w:rsid w:val="00EA21F0"/>
    <w:rsid w:val="00EA3088"/>
    <w:rsid w:val="00EA3621"/>
    <w:rsid w:val="00EA3C10"/>
    <w:rsid w:val="00EA6C5E"/>
    <w:rsid w:val="00EA7B15"/>
    <w:rsid w:val="00EB24C9"/>
    <w:rsid w:val="00EB2A6B"/>
    <w:rsid w:val="00EB31C3"/>
    <w:rsid w:val="00EB3791"/>
    <w:rsid w:val="00EB4412"/>
    <w:rsid w:val="00EB535C"/>
    <w:rsid w:val="00EB61B0"/>
    <w:rsid w:val="00EB73A6"/>
    <w:rsid w:val="00EB7FE2"/>
    <w:rsid w:val="00EC0026"/>
    <w:rsid w:val="00EC11AB"/>
    <w:rsid w:val="00EC12EC"/>
    <w:rsid w:val="00EC1786"/>
    <w:rsid w:val="00EC2687"/>
    <w:rsid w:val="00EC4D44"/>
    <w:rsid w:val="00ED131E"/>
    <w:rsid w:val="00ED18EA"/>
    <w:rsid w:val="00ED1BFE"/>
    <w:rsid w:val="00ED2E73"/>
    <w:rsid w:val="00ED46B8"/>
    <w:rsid w:val="00ED4A23"/>
    <w:rsid w:val="00ED5F8A"/>
    <w:rsid w:val="00ED62A6"/>
    <w:rsid w:val="00ED703F"/>
    <w:rsid w:val="00ED7B42"/>
    <w:rsid w:val="00EE06DD"/>
    <w:rsid w:val="00EE0744"/>
    <w:rsid w:val="00EE1970"/>
    <w:rsid w:val="00EE47AA"/>
    <w:rsid w:val="00EE4AD6"/>
    <w:rsid w:val="00EE59B6"/>
    <w:rsid w:val="00EE5AF4"/>
    <w:rsid w:val="00EE65D9"/>
    <w:rsid w:val="00EE6C93"/>
    <w:rsid w:val="00EF09E7"/>
    <w:rsid w:val="00EF1FF6"/>
    <w:rsid w:val="00EF24B2"/>
    <w:rsid w:val="00EF2A9F"/>
    <w:rsid w:val="00EF3B8F"/>
    <w:rsid w:val="00EF49CB"/>
    <w:rsid w:val="00EF760E"/>
    <w:rsid w:val="00F00DD6"/>
    <w:rsid w:val="00F00E4D"/>
    <w:rsid w:val="00F00ECD"/>
    <w:rsid w:val="00F022F4"/>
    <w:rsid w:val="00F024B7"/>
    <w:rsid w:val="00F02A3B"/>
    <w:rsid w:val="00F02AC5"/>
    <w:rsid w:val="00F03F97"/>
    <w:rsid w:val="00F07C4B"/>
    <w:rsid w:val="00F112B6"/>
    <w:rsid w:val="00F1142F"/>
    <w:rsid w:val="00F11652"/>
    <w:rsid w:val="00F13105"/>
    <w:rsid w:val="00F136EF"/>
    <w:rsid w:val="00F13CEF"/>
    <w:rsid w:val="00F141EF"/>
    <w:rsid w:val="00F14613"/>
    <w:rsid w:val="00F201A4"/>
    <w:rsid w:val="00F228D2"/>
    <w:rsid w:val="00F22D81"/>
    <w:rsid w:val="00F247BA"/>
    <w:rsid w:val="00F248CB"/>
    <w:rsid w:val="00F24FFD"/>
    <w:rsid w:val="00F256F1"/>
    <w:rsid w:val="00F25F51"/>
    <w:rsid w:val="00F26A09"/>
    <w:rsid w:val="00F30031"/>
    <w:rsid w:val="00F30EC1"/>
    <w:rsid w:val="00F327A1"/>
    <w:rsid w:val="00F356A3"/>
    <w:rsid w:val="00F368EB"/>
    <w:rsid w:val="00F36F06"/>
    <w:rsid w:val="00F3742D"/>
    <w:rsid w:val="00F37DE5"/>
    <w:rsid w:val="00F41412"/>
    <w:rsid w:val="00F42850"/>
    <w:rsid w:val="00F446B5"/>
    <w:rsid w:val="00F44FCD"/>
    <w:rsid w:val="00F45687"/>
    <w:rsid w:val="00F50036"/>
    <w:rsid w:val="00F519BB"/>
    <w:rsid w:val="00F528C7"/>
    <w:rsid w:val="00F5642C"/>
    <w:rsid w:val="00F5767C"/>
    <w:rsid w:val="00F6230C"/>
    <w:rsid w:val="00F65180"/>
    <w:rsid w:val="00F657BC"/>
    <w:rsid w:val="00F65BEA"/>
    <w:rsid w:val="00F66C0B"/>
    <w:rsid w:val="00F672E6"/>
    <w:rsid w:val="00F711F7"/>
    <w:rsid w:val="00F71905"/>
    <w:rsid w:val="00F72362"/>
    <w:rsid w:val="00F725BB"/>
    <w:rsid w:val="00F72BC7"/>
    <w:rsid w:val="00F7350E"/>
    <w:rsid w:val="00F74945"/>
    <w:rsid w:val="00F74C72"/>
    <w:rsid w:val="00F74D6E"/>
    <w:rsid w:val="00F75E68"/>
    <w:rsid w:val="00F770F4"/>
    <w:rsid w:val="00F7749F"/>
    <w:rsid w:val="00F7770D"/>
    <w:rsid w:val="00F77CD6"/>
    <w:rsid w:val="00F8003E"/>
    <w:rsid w:val="00F803FF"/>
    <w:rsid w:val="00F8166F"/>
    <w:rsid w:val="00F85FC7"/>
    <w:rsid w:val="00F8629A"/>
    <w:rsid w:val="00F86768"/>
    <w:rsid w:val="00F9011F"/>
    <w:rsid w:val="00F959DA"/>
    <w:rsid w:val="00F95DE3"/>
    <w:rsid w:val="00F97BA3"/>
    <w:rsid w:val="00FA1571"/>
    <w:rsid w:val="00FA33BB"/>
    <w:rsid w:val="00FA4BA8"/>
    <w:rsid w:val="00FA65B8"/>
    <w:rsid w:val="00FA67A0"/>
    <w:rsid w:val="00FA757C"/>
    <w:rsid w:val="00FA7F57"/>
    <w:rsid w:val="00FB078B"/>
    <w:rsid w:val="00FB0A37"/>
    <w:rsid w:val="00FB1B1A"/>
    <w:rsid w:val="00FB1BDA"/>
    <w:rsid w:val="00FB2CD0"/>
    <w:rsid w:val="00FB322A"/>
    <w:rsid w:val="00FB33CD"/>
    <w:rsid w:val="00FB3E30"/>
    <w:rsid w:val="00FB4187"/>
    <w:rsid w:val="00FB4235"/>
    <w:rsid w:val="00FB5BC7"/>
    <w:rsid w:val="00FB6A93"/>
    <w:rsid w:val="00FC0432"/>
    <w:rsid w:val="00FC0BBE"/>
    <w:rsid w:val="00FC19BF"/>
    <w:rsid w:val="00FC2C16"/>
    <w:rsid w:val="00FC3214"/>
    <w:rsid w:val="00FC6E8E"/>
    <w:rsid w:val="00FD3825"/>
    <w:rsid w:val="00FD3D50"/>
    <w:rsid w:val="00FD494A"/>
    <w:rsid w:val="00FD50EE"/>
    <w:rsid w:val="00FD5517"/>
    <w:rsid w:val="00FD7A8A"/>
    <w:rsid w:val="00FE01F0"/>
    <w:rsid w:val="00FE05CC"/>
    <w:rsid w:val="00FE1852"/>
    <w:rsid w:val="00FE1871"/>
    <w:rsid w:val="00FE1B2E"/>
    <w:rsid w:val="00FE4794"/>
    <w:rsid w:val="00FE4DA5"/>
    <w:rsid w:val="00FE6B91"/>
    <w:rsid w:val="00FE7192"/>
    <w:rsid w:val="00FF1E50"/>
    <w:rsid w:val="00FF2328"/>
    <w:rsid w:val="00FF244E"/>
    <w:rsid w:val="00FF383A"/>
    <w:rsid w:val="00FF3E3C"/>
    <w:rsid w:val="00FF5B34"/>
    <w:rsid w:val="00FF5BA3"/>
    <w:rsid w:val="00FF7031"/>
    <w:rsid w:val="00FF7E39"/>
    <w:rsid w:val="01030826"/>
    <w:rsid w:val="010B0EB8"/>
    <w:rsid w:val="01ED93AF"/>
    <w:rsid w:val="034E4263"/>
    <w:rsid w:val="04B98120"/>
    <w:rsid w:val="062DB77D"/>
    <w:rsid w:val="06341B8F"/>
    <w:rsid w:val="082BE02D"/>
    <w:rsid w:val="0967B861"/>
    <w:rsid w:val="09833DA3"/>
    <w:rsid w:val="09D07CF9"/>
    <w:rsid w:val="0A18AED1"/>
    <w:rsid w:val="0BB41DDA"/>
    <w:rsid w:val="0BBE5D91"/>
    <w:rsid w:val="0BEFFA76"/>
    <w:rsid w:val="0BF4BE89"/>
    <w:rsid w:val="0CF496AB"/>
    <w:rsid w:val="0D09ECEE"/>
    <w:rsid w:val="0E203525"/>
    <w:rsid w:val="0E4FCF9C"/>
    <w:rsid w:val="0ECD518F"/>
    <w:rsid w:val="0F38933B"/>
    <w:rsid w:val="0FDC8DE1"/>
    <w:rsid w:val="0FEB9953"/>
    <w:rsid w:val="1036F212"/>
    <w:rsid w:val="11365A14"/>
    <w:rsid w:val="11D07CF2"/>
    <w:rsid w:val="12081CBD"/>
    <w:rsid w:val="12AD3A4A"/>
    <w:rsid w:val="143C7120"/>
    <w:rsid w:val="14E6F9AE"/>
    <w:rsid w:val="15575A6C"/>
    <w:rsid w:val="156EED1B"/>
    <w:rsid w:val="15A2A225"/>
    <w:rsid w:val="15EDA5A0"/>
    <w:rsid w:val="1636952F"/>
    <w:rsid w:val="16481C43"/>
    <w:rsid w:val="1648ED90"/>
    <w:rsid w:val="166C3B5D"/>
    <w:rsid w:val="16B9D335"/>
    <w:rsid w:val="16D0FDBB"/>
    <w:rsid w:val="171D2CBE"/>
    <w:rsid w:val="180CC864"/>
    <w:rsid w:val="18D7A509"/>
    <w:rsid w:val="191CECD4"/>
    <w:rsid w:val="19441907"/>
    <w:rsid w:val="19E8B63B"/>
    <w:rsid w:val="1B92DFE5"/>
    <w:rsid w:val="1BBC3BDE"/>
    <w:rsid w:val="1CD037E6"/>
    <w:rsid w:val="1CE8681B"/>
    <w:rsid w:val="1CEEFBFF"/>
    <w:rsid w:val="1D1A14DC"/>
    <w:rsid w:val="1E441667"/>
    <w:rsid w:val="1F305C0E"/>
    <w:rsid w:val="1F3EC2B6"/>
    <w:rsid w:val="1FDA529E"/>
    <w:rsid w:val="2070F2AE"/>
    <w:rsid w:val="20DC57B3"/>
    <w:rsid w:val="218EE8D8"/>
    <w:rsid w:val="2207ECC9"/>
    <w:rsid w:val="2258A91E"/>
    <w:rsid w:val="228C1EEB"/>
    <w:rsid w:val="232EE71E"/>
    <w:rsid w:val="23FE285B"/>
    <w:rsid w:val="246BFBCA"/>
    <w:rsid w:val="24969483"/>
    <w:rsid w:val="24A9474F"/>
    <w:rsid w:val="24EACF9E"/>
    <w:rsid w:val="24F92308"/>
    <w:rsid w:val="259ABC59"/>
    <w:rsid w:val="25F1C006"/>
    <w:rsid w:val="25F63720"/>
    <w:rsid w:val="26128129"/>
    <w:rsid w:val="26AB1286"/>
    <w:rsid w:val="26E1C266"/>
    <w:rsid w:val="278D6795"/>
    <w:rsid w:val="29305F20"/>
    <w:rsid w:val="29B6A874"/>
    <w:rsid w:val="2A4A06E1"/>
    <w:rsid w:val="2A8A1FCD"/>
    <w:rsid w:val="2B208EB4"/>
    <w:rsid w:val="2B3BB288"/>
    <w:rsid w:val="2B6B47E1"/>
    <w:rsid w:val="2BE4E598"/>
    <w:rsid w:val="2C495DDE"/>
    <w:rsid w:val="2C4AEE18"/>
    <w:rsid w:val="2CE274CF"/>
    <w:rsid w:val="2D0AF1D5"/>
    <w:rsid w:val="2ECEA98C"/>
    <w:rsid w:val="2F56E733"/>
    <w:rsid w:val="2F6CD355"/>
    <w:rsid w:val="2F9C0D2D"/>
    <w:rsid w:val="30F1864C"/>
    <w:rsid w:val="31D02E7D"/>
    <w:rsid w:val="320ECD2B"/>
    <w:rsid w:val="3256F959"/>
    <w:rsid w:val="3275A584"/>
    <w:rsid w:val="32DC54D3"/>
    <w:rsid w:val="358D2E7E"/>
    <w:rsid w:val="36A093E8"/>
    <w:rsid w:val="36C2258F"/>
    <w:rsid w:val="36F48DED"/>
    <w:rsid w:val="37030070"/>
    <w:rsid w:val="375903EB"/>
    <w:rsid w:val="37FEF961"/>
    <w:rsid w:val="383F22FA"/>
    <w:rsid w:val="38974422"/>
    <w:rsid w:val="3917C876"/>
    <w:rsid w:val="39ACEC2B"/>
    <w:rsid w:val="39C938DB"/>
    <w:rsid w:val="39CD0F12"/>
    <w:rsid w:val="3A1A57D1"/>
    <w:rsid w:val="3A2FB257"/>
    <w:rsid w:val="3BE676C5"/>
    <w:rsid w:val="3BE9A92E"/>
    <w:rsid w:val="3C019A33"/>
    <w:rsid w:val="3CFD7F33"/>
    <w:rsid w:val="3D781BD5"/>
    <w:rsid w:val="3F9A104C"/>
    <w:rsid w:val="3FDBB28F"/>
    <w:rsid w:val="41D46513"/>
    <w:rsid w:val="42CF85FF"/>
    <w:rsid w:val="43DAFE7B"/>
    <w:rsid w:val="45A98160"/>
    <w:rsid w:val="46514776"/>
    <w:rsid w:val="46B91488"/>
    <w:rsid w:val="46BFCE2A"/>
    <w:rsid w:val="474A6779"/>
    <w:rsid w:val="47ECBE16"/>
    <w:rsid w:val="4849A8B3"/>
    <w:rsid w:val="48A7C0F1"/>
    <w:rsid w:val="49BBEF46"/>
    <w:rsid w:val="49C89516"/>
    <w:rsid w:val="4A27D955"/>
    <w:rsid w:val="4C1C52D3"/>
    <w:rsid w:val="4C3CE951"/>
    <w:rsid w:val="4C9584A7"/>
    <w:rsid w:val="4D1A354B"/>
    <w:rsid w:val="4D37F847"/>
    <w:rsid w:val="4D46EA9B"/>
    <w:rsid w:val="4D832FF1"/>
    <w:rsid w:val="4DC92D97"/>
    <w:rsid w:val="4DCAF3FF"/>
    <w:rsid w:val="4DE6A9E1"/>
    <w:rsid w:val="4E6EC713"/>
    <w:rsid w:val="4E9305D1"/>
    <w:rsid w:val="4EE32BDC"/>
    <w:rsid w:val="4F15E3DC"/>
    <w:rsid w:val="50804554"/>
    <w:rsid w:val="529E8D9D"/>
    <w:rsid w:val="52B3C627"/>
    <w:rsid w:val="531ECE49"/>
    <w:rsid w:val="53A563CA"/>
    <w:rsid w:val="53E9EB54"/>
    <w:rsid w:val="5593D87A"/>
    <w:rsid w:val="559ABEE8"/>
    <w:rsid w:val="55A2DCCD"/>
    <w:rsid w:val="55BE5779"/>
    <w:rsid w:val="570F9D70"/>
    <w:rsid w:val="5717C10F"/>
    <w:rsid w:val="577114CB"/>
    <w:rsid w:val="579704D2"/>
    <w:rsid w:val="57E66BBE"/>
    <w:rsid w:val="589605BD"/>
    <w:rsid w:val="58CAAEF3"/>
    <w:rsid w:val="59D821E9"/>
    <w:rsid w:val="5AC31819"/>
    <w:rsid w:val="5ADD1710"/>
    <w:rsid w:val="5B675560"/>
    <w:rsid w:val="5C20F460"/>
    <w:rsid w:val="5C663B15"/>
    <w:rsid w:val="5C7B6065"/>
    <w:rsid w:val="5D6D3218"/>
    <w:rsid w:val="5E02BF9B"/>
    <w:rsid w:val="5F28051C"/>
    <w:rsid w:val="5FC76D81"/>
    <w:rsid w:val="610C495E"/>
    <w:rsid w:val="61479F1E"/>
    <w:rsid w:val="616EEA51"/>
    <w:rsid w:val="61D8858D"/>
    <w:rsid w:val="625207C4"/>
    <w:rsid w:val="6295A86E"/>
    <w:rsid w:val="6301082A"/>
    <w:rsid w:val="63A77130"/>
    <w:rsid w:val="6550E6B1"/>
    <w:rsid w:val="663AB87C"/>
    <w:rsid w:val="66F2B8FA"/>
    <w:rsid w:val="6706B2AE"/>
    <w:rsid w:val="676A7038"/>
    <w:rsid w:val="67CFC8DA"/>
    <w:rsid w:val="67D7C83E"/>
    <w:rsid w:val="68EF62A1"/>
    <w:rsid w:val="69E97287"/>
    <w:rsid w:val="6A07B2CF"/>
    <w:rsid w:val="6A14CADC"/>
    <w:rsid w:val="6A16B10C"/>
    <w:rsid w:val="6A1B8E06"/>
    <w:rsid w:val="6B5795DD"/>
    <w:rsid w:val="6BD7B16F"/>
    <w:rsid w:val="6C4C9A79"/>
    <w:rsid w:val="6C7E034B"/>
    <w:rsid w:val="6CA1292A"/>
    <w:rsid w:val="6F634D26"/>
    <w:rsid w:val="6F9CC5E5"/>
    <w:rsid w:val="706C0EBA"/>
    <w:rsid w:val="71115C56"/>
    <w:rsid w:val="71A7C132"/>
    <w:rsid w:val="71F16945"/>
    <w:rsid w:val="730AE4A9"/>
    <w:rsid w:val="74081B8F"/>
    <w:rsid w:val="74399A07"/>
    <w:rsid w:val="743B5793"/>
    <w:rsid w:val="7470DC27"/>
    <w:rsid w:val="7690E1E5"/>
    <w:rsid w:val="76C39972"/>
    <w:rsid w:val="78E7780A"/>
    <w:rsid w:val="791C51BA"/>
    <w:rsid w:val="795E4376"/>
    <w:rsid w:val="7961F5CF"/>
    <w:rsid w:val="7ABAC1A4"/>
    <w:rsid w:val="7B2D7A50"/>
    <w:rsid w:val="7B639E34"/>
    <w:rsid w:val="7B8A1907"/>
    <w:rsid w:val="7CA023F6"/>
    <w:rsid w:val="7D86B1B8"/>
    <w:rsid w:val="7D99B404"/>
    <w:rsid w:val="7E576E5B"/>
    <w:rsid w:val="7F84B7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602D60"/>
  <w15:docId w15:val="{A50B5266-3C1C-4D40-8F6B-5FC74BE37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1497"/>
    <w:pPr>
      <w:widowControl w:val="0"/>
      <w:autoSpaceDE w:val="0"/>
      <w:autoSpaceDN w:val="0"/>
      <w:adjustRightInd w:val="0"/>
    </w:pPr>
    <w:rPr>
      <w:rFonts w:ascii="Arial" w:hAnsi="Arial" w:cs="Arial"/>
      <w:sz w:val="24"/>
      <w:szCs w:val="24"/>
    </w:rPr>
  </w:style>
  <w:style w:type="paragraph" w:styleId="Heading1">
    <w:name w:val="heading 1"/>
    <w:basedOn w:val="BodyText"/>
    <w:next w:val="BodyText"/>
    <w:link w:val="Heading1Char"/>
    <w:qFormat/>
    <w:rsid w:val="008C61D9"/>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8C61D9"/>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EF49CB"/>
    <w:pPr>
      <w:keepNext/>
      <w:keepLines/>
      <w:pageBreakBefore/>
      <w:jc w:val="center"/>
      <w:outlineLvl w:val="2"/>
    </w:pPr>
  </w:style>
  <w:style w:type="paragraph" w:styleId="Heading4">
    <w:name w:val="heading 4"/>
    <w:basedOn w:val="Normal"/>
    <w:next w:val="Normal"/>
    <w:link w:val="Heading4Char"/>
    <w:qFormat/>
    <w:rsid w:val="00653122"/>
    <w:pPr>
      <w:keepNext/>
      <w:spacing w:before="240" w:after="60"/>
      <w:outlineLvl w:val="3"/>
    </w:pPr>
    <w:rPr>
      <w:rFonts w:ascii="Calibri" w:hAnsi="Calibri" w:cs="Times New Roman"/>
      <w:b/>
      <w:bCs/>
      <w:sz w:val="28"/>
      <w:szCs w:val="28"/>
    </w:rPr>
  </w:style>
  <w:style w:type="paragraph" w:styleId="Heading5">
    <w:name w:val="heading 5"/>
    <w:basedOn w:val="Normal"/>
    <w:next w:val="Normal"/>
    <w:link w:val="Heading5Char"/>
    <w:qFormat/>
    <w:rsid w:val="00653122"/>
    <w:pPr>
      <w:spacing w:before="240" w:after="60"/>
      <w:outlineLvl w:val="4"/>
    </w:pPr>
    <w:rPr>
      <w:rFonts w:ascii="Calibri" w:hAnsi="Calibri" w:cs="Times New Roman"/>
      <w:b/>
      <w:bCs/>
      <w:i/>
      <w:iCs/>
      <w:sz w:val="26"/>
      <w:szCs w:val="26"/>
    </w:rPr>
  </w:style>
  <w:style w:type="paragraph" w:styleId="Heading6">
    <w:name w:val="heading 6"/>
    <w:basedOn w:val="Normal"/>
    <w:next w:val="Normal"/>
    <w:link w:val="Heading6Char"/>
    <w:qFormat/>
    <w:rsid w:val="00653122"/>
    <w:pPr>
      <w:spacing w:before="240" w:after="60"/>
      <w:outlineLvl w:val="5"/>
    </w:pPr>
    <w:rPr>
      <w:rFonts w:ascii="Calibri" w:hAnsi="Calibri" w:cs="Times New Roman"/>
      <w:b/>
      <w:bCs/>
      <w:sz w:val="22"/>
      <w:szCs w:val="22"/>
    </w:rPr>
  </w:style>
  <w:style w:type="paragraph" w:styleId="Heading7">
    <w:name w:val="heading 7"/>
    <w:basedOn w:val="Normal"/>
    <w:next w:val="Normal"/>
    <w:link w:val="Heading7Char"/>
    <w:qFormat/>
    <w:rsid w:val="00653122"/>
    <w:pPr>
      <w:spacing w:before="240" w:after="60"/>
      <w:outlineLvl w:val="6"/>
    </w:pPr>
    <w:rPr>
      <w:rFonts w:ascii="Calibri" w:hAnsi="Calibri" w:cs="Times New Roman"/>
    </w:rPr>
  </w:style>
  <w:style w:type="paragraph" w:styleId="Heading8">
    <w:name w:val="heading 8"/>
    <w:basedOn w:val="Normal"/>
    <w:next w:val="Normal"/>
    <w:link w:val="Heading8Char"/>
    <w:qFormat/>
    <w:rsid w:val="00653122"/>
    <w:pPr>
      <w:spacing w:before="240" w:after="60"/>
      <w:outlineLvl w:val="7"/>
    </w:pPr>
    <w:rPr>
      <w:rFonts w:ascii="Calibri" w:hAnsi="Calibri" w:cs="Times New Roman"/>
      <w:i/>
      <w:iCs/>
    </w:rPr>
  </w:style>
  <w:style w:type="paragraph" w:styleId="Heading9">
    <w:name w:val="heading 9"/>
    <w:basedOn w:val="Normal"/>
    <w:next w:val="Normal"/>
    <w:link w:val="Heading9Char"/>
    <w:qFormat/>
    <w:rsid w:val="00653122"/>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E5A18"/>
  </w:style>
  <w:style w:type="paragraph" w:styleId="TOC1">
    <w:name w:val="toc 1"/>
    <w:basedOn w:val="Normal"/>
    <w:next w:val="Normal"/>
    <w:autoRedefine/>
    <w:uiPriority w:val="39"/>
    <w:unhideWhenUsed/>
    <w:rsid w:val="00E9014E"/>
    <w:pPr>
      <w:spacing w:after="120" w:line="259" w:lineRule="auto"/>
      <w:contextualSpacing/>
    </w:pPr>
    <w:rPr>
      <w:rFonts w:eastAsiaTheme="minorHAnsi"/>
      <w:sz w:val="22"/>
      <w:szCs w:val="22"/>
    </w:rPr>
  </w:style>
  <w:style w:type="paragraph" w:styleId="TOC2">
    <w:name w:val="toc 2"/>
    <w:basedOn w:val="Normal"/>
    <w:next w:val="Normal"/>
    <w:autoRedefine/>
    <w:uiPriority w:val="39"/>
    <w:rsid w:val="001F2ADA"/>
    <w:pPr>
      <w:tabs>
        <w:tab w:val="right" w:leader="dot" w:pos="9350"/>
      </w:tabs>
      <w:spacing w:line="259" w:lineRule="auto"/>
      <w:ind w:left="1080" w:hanging="720"/>
    </w:pPr>
    <w:rPr>
      <w:noProof/>
      <w:sz w:val="22"/>
      <w:szCs w:val="22"/>
    </w:rPr>
  </w:style>
  <w:style w:type="paragraph" w:styleId="ListBullet">
    <w:name w:val="List Bullet"/>
    <w:basedOn w:val="Normal"/>
    <w:rsid w:val="00B91B8C"/>
    <w:pPr>
      <w:widowControl/>
      <w:numPr>
        <w:numId w:val="20"/>
      </w:numPr>
      <w:spacing w:after="220"/>
    </w:pPr>
    <w:rPr>
      <w:sz w:val="22"/>
    </w:rPr>
  </w:style>
  <w:style w:type="character" w:customStyle="1" w:styleId="Heading1Char">
    <w:name w:val="Heading 1 Char"/>
    <w:basedOn w:val="DefaultParagraphFont"/>
    <w:link w:val="Heading1"/>
    <w:rsid w:val="008C61D9"/>
    <w:rPr>
      <w:rFonts w:ascii="Arial" w:eastAsiaTheme="majorEastAsia" w:hAnsi="Arial" w:cstheme="majorBidi"/>
      <w:caps/>
      <w:sz w:val="22"/>
      <w:szCs w:val="22"/>
    </w:rPr>
  </w:style>
  <w:style w:type="character" w:customStyle="1" w:styleId="Heading2Char">
    <w:name w:val="Heading 2 Char"/>
    <w:basedOn w:val="DefaultParagraphFont"/>
    <w:link w:val="Heading2"/>
    <w:rsid w:val="008C61D9"/>
    <w:rPr>
      <w:rFonts w:ascii="Arial" w:eastAsiaTheme="majorEastAsia" w:hAnsi="Arial" w:cstheme="majorBidi"/>
      <w:sz w:val="22"/>
      <w:szCs w:val="26"/>
    </w:rPr>
  </w:style>
  <w:style w:type="character" w:customStyle="1" w:styleId="Heading3Char">
    <w:name w:val="Heading 3 Char"/>
    <w:basedOn w:val="DefaultParagraphFont"/>
    <w:link w:val="Heading3"/>
    <w:rsid w:val="00EF49CB"/>
    <w:rPr>
      <w:rFonts w:ascii="Arial" w:eastAsiaTheme="minorHAnsi" w:hAnsi="Arial" w:cs="Arial"/>
      <w:sz w:val="22"/>
      <w:szCs w:val="22"/>
    </w:rPr>
  </w:style>
  <w:style w:type="character" w:customStyle="1" w:styleId="Heading4Char">
    <w:name w:val="Heading 4 Char"/>
    <w:basedOn w:val="DefaultParagraphFont"/>
    <w:link w:val="Heading4"/>
    <w:semiHidden/>
    <w:rsid w:val="00653122"/>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53122"/>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53122"/>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53122"/>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53122"/>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53122"/>
    <w:rPr>
      <w:rFonts w:ascii="Cambria" w:eastAsia="Times New Roman" w:hAnsi="Cambria" w:cs="Times New Roman"/>
      <w:sz w:val="22"/>
      <w:szCs w:val="22"/>
    </w:rPr>
  </w:style>
  <w:style w:type="paragraph" w:styleId="Header">
    <w:name w:val="header"/>
    <w:basedOn w:val="Normal"/>
    <w:link w:val="HeaderChar"/>
    <w:rsid w:val="008C61D9"/>
    <w:pPr>
      <w:tabs>
        <w:tab w:val="center" w:pos="4320"/>
        <w:tab w:val="right" w:pos="8640"/>
      </w:tabs>
    </w:pPr>
    <w:rPr>
      <w:sz w:val="22"/>
      <w:szCs w:val="22"/>
    </w:rPr>
  </w:style>
  <w:style w:type="character" w:customStyle="1" w:styleId="HeaderChar">
    <w:name w:val="Header Char"/>
    <w:basedOn w:val="DefaultParagraphFont"/>
    <w:link w:val="Header"/>
    <w:rsid w:val="008C61D9"/>
    <w:rPr>
      <w:rFonts w:ascii="Arial" w:hAnsi="Arial" w:cs="Arial"/>
      <w:sz w:val="22"/>
      <w:szCs w:val="22"/>
    </w:rPr>
  </w:style>
  <w:style w:type="paragraph" w:styleId="Footer">
    <w:name w:val="footer"/>
    <w:basedOn w:val="Normal"/>
    <w:link w:val="FooterChar"/>
    <w:rsid w:val="002204B7"/>
    <w:pPr>
      <w:tabs>
        <w:tab w:val="center" w:pos="4680"/>
        <w:tab w:val="right" w:pos="9360"/>
      </w:tabs>
    </w:pPr>
  </w:style>
  <w:style w:type="character" w:customStyle="1" w:styleId="FooterChar">
    <w:name w:val="Footer Char"/>
    <w:basedOn w:val="DefaultParagraphFont"/>
    <w:link w:val="Footer"/>
    <w:rsid w:val="002204B7"/>
    <w:rPr>
      <w:sz w:val="24"/>
      <w:szCs w:val="24"/>
    </w:rPr>
  </w:style>
  <w:style w:type="paragraph" w:styleId="CommentSubject">
    <w:name w:val="annotation subject"/>
    <w:basedOn w:val="Normal"/>
    <w:next w:val="Normal"/>
    <w:semiHidden/>
    <w:rsid w:val="00B8018D"/>
    <w:rPr>
      <w:b/>
      <w:bCs/>
      <w:sz w:val="20"/>
      <w:szCs w:val="20"/>
    </w:rPr>
  </w:style>
  <w:style w:type="paragraph" w:styleId="Revision">
    <w:name w:val="Revision"/>
    <w:hidden/>
    <w:uiPriority w:val="99"/>
    <w:semiHidden/>
    <w:rsid w:val="008E0D60"/>
    <w:rPr>
      <w:sz w:val="24"/>
      <w:szCs w:val="24"/>
    </w:rPr>
  </w:style>
  <w:style w:type="character" w:styleId="Hyperlink">
    <w:name w:val="Hyperlink"/>
    <w:basedOn w:val="DefaultParagraphFont"/>
    <w:uiPriority w:val="99"/>
    <w:rsid w:val="002F07DB"/>
    <w:rPr>
      <w:color w:val="0000FF"/>
      <w:u w:val="single"/>
    </w:rPr>
  </w:style>
  <w:style w:type="character" w:styleId="PageNumber">
    <w:name w:val="page number"/>
    <w:basedOn w:val="DefaultParagraphFont"/>
    <w:rsid w:val="00C4042C"/>
  </w:style>
  <w:style w:type="paragraph" w:styleId="FootnoteText">
    <w:name w:val="footnote text"/>
    <w:basedOn w:val="Normal"/>
    <w:semiHidden/>
    <w:rsid w:val="00C4042C"/>
    <w:rPr>
      <w:sz w:val="20"/>
      <w:szCs w:val="20"/>
    </w:rPr>
  </w:style>
  <w:style w:type="table" w:styleId="TableGrid">
    <w:name w:val="Table Grid"/>
    <w:basedOn w:val="TableNormal"/>
    <w:uiPriority w:val="59"/>
    <w:rsid w:val="00A76C1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E4794"/>
    <w:rPr>
      <w:color w:val="800080" w:themeColor="followedHyperlink"/>
      <w:u w:val="single"/>
    </w:rPr>
  </w:style>
  <w:style w:type="character" w:styleId="UnresolvedMention">
    <w:name w:val="Unresolved Mention"/>
    <w:basedOn w:val="DefaultParagraphFont"/>
    <w:uiPriority w:val="99"/>
    <w:unhideWhenUsed/>
    <w:rsid w:val="00F95DE3"/>
    <w:rPr>
      <w:color w:val="605E5C"/>
      <w:shd w:val="clear" w:color="auto" w:fill="E1DFDD"/>
    </w:rPr>
  </w:style>
  <w:style w:type="character" w:styleId="Mention">
    <w:name w:val="Mention"/>
    <w:basedOn w:val="DefaultParagraphFont"/>
    <w:uiPriority w:val="99"/>
    <w:unhideWhenUsed/>
    <w:rsid w:val="00F7350E"/>
    <w:rPr>
      <w:color w:val="2B579A"/>
      <w:shd w:val="clear" w:color="auto" w:fill="E1DFDD"/>
    </w:rPr>
  </w:style>
  <w:style w:type="paragraph" w:customStyle="1" w:styleId="attachmenttitle">
    <w:name w:val="attachment title"/>
    <w:next w:val="BodyText"/>
    <w:qFormat/>
    <w:rsid w:val="008C61D9"/>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8C61D9"/>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C61D9"/>
    <w:rPr>
      <w:rFonts w:ascii="Arial" w:eastAsiaTheme="minorHAnsi" w:hAnsi="Arial" w:cs="Arial"/>
      <w:sz w:val="22"/>
      <w:szCs w:val="22"/>
    </w:rPr>
  </w:style>
  <w:style w:type="paragraph" w:customStyle="1" w:styleId="BodyText-table">
    <w:name w:val="Body Text - table"/>
    <w:qFormat/>
    <w:rsid w:val="008C61D9"/>
    <w:rPr>
      <w:rFonts w:ascii="Arial" w:eastAsiaTheme="minorHAnsi" w:hAnsi="Arial" w:cstheme="minorBidi"/>
      <w:sz w:val="22"/>
      <w:szCs w:val="22"/>
    </w:rPr>
  </w:style>
  <w:style w:type="paragraph" w:styleId="BodyText2">
    <w:name w:val="Body Text 2"/>
    <w:basedOn w:val="Normal"/>
    <w:link w:val="BodyText2Char"/>
    <w:rsid w:val="008C61D9"/>
    <w:pPr>
      <w:widowControl/>
      <w:spacing w:after="220"/>
      <w:ind w:left="360"/>
    </w:pPr>
    <w:rPr>
      <w:sz w:val="22"/>
      <w:szCs w:val="22"/>
    </w:rPr>
  </w:style>
  <w:style w:type="character" w:customStyle="1" w:styleId="BodyText2Char">
    <w:name w:val="Body Text 2 Char"/>
    <w:basedOn w:val="DefaultParagraphFont"/>
    <w:link w:val="BodyText2"/>
    <w:rsid w:val="008C61D9"/>
    <w:rPr>
      <w:rFonts w:ascii="Arial" w:hAnsi="Arial" w:cs="Arial"/>
      <w:sz w:val="22"/>
      <w:szCs w:val="22"/>
    </w:rPr>
  </w:style>
  <w:style w:type="paragraph" w:customStyle="1" w:styleId="EffectiveDate">
    <w:name w:val="Effective Date"/>
    <w:next w:val="BodyText"/>
    <w:qFormat/>
    <w:rsid w:val="008C61D9"/>
    <w:pPr>
      <w:spacing w:before="220" w:after="440"/>
      <w:jc w:val="center"/>
    </w:pPr>
    <w:rPr>
      <w:rFonts w:ascii="Arial" w:hAnsi="Arial" w:cs="Arial"/>
      <w:sz w:val="22"/>
      <w:szCs w:val="22"/>
    </w:rPr>
  </w:style>
  <w:style w:type="paragraph" w:customStyle="1" w:styleId="IMCIP">
    <w:name w:val="IMC/IP #"/>
    <w:rsid w:val="008C61D9"/>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8C61D9"/>
    <w:pPr>
      <w:keepNext/>
      <w:spacing w:before="440"/>
      <w:ind w:left="2520" w:hanging="2520"/>
    </w:pPr>
    <w:rPr>
      <w:bCs/>
    </w:rPr>
  </w:style>
  <w:style w:type="paragraph" w:customStyle="1" w:styleId="JournalTOPIC">
    <w:name w:val="Journal TOPIC"/>
    <w:basedOn w:val="Normal"/>
    <w:qFormat/>
    <w:rsid w:val="008C61D9"/>
    <w:pPr>
      <w:keepNext/>
      <w:keepLines/>
      <w:pageBreakBefore/>
      <w:spacing w:after="220"/>
      <w:jc w:val="center"/>
      <w:outlineLvl w:val="1"/>
    </w:pPr>
    <w:rPr>
      <w:rFonts w:eastAsiaTheme="minorHAnsi"/>
      <w:sz w:val="22"/>
      <w:szCs w:val="22"/>
    </w:rPr>
  </w:style>
  <w:style w:type="paragraph" w:styleId="ListBullet2">
    <w:name w:val="List Bullet 2"/>
    <w:unhideWhenUsed/>
    <w:rsid w:val="008C61D9"/>
    <w:pPr>
      <w:numPr>
        <w:numId w:val="7"/>
      </w:numPr>
      <w:spacing w:after="220"/>
    </w:pPr>
    <w:rPr>
      <w:rFonts w:ascii="Arial" w:eastAsiaTheme="minorHAnsi" w:hAnsi="Arial" w:cs="Arial"/>
      <w:sz w:val="22"/>
      <w:szCs w:val="22"/>
    </w:rPr>
  </w:style>
  <w:style w:type="paragraph" w:customStyle="1" w:styleId="NRCINSPECTIONMANUAL">
    <w:name w:val="NRC INSPECTION MANUAL"/>
    <w:next w:val="BodyText"/>
    <w:link w:val="NRCINSPECTIONMANUALChar"/>
    <w:qFormat/>
    <w:rsid w:val="008C61D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C61D9"/>
    <w:rPr>
      <w:rFonts w:ascii="Arial" w:eastAsiaTheme="minorHAnsi" w:hAnsi="Arial" w:cs="Arial"/>
      <w:szCs w:val="22"/>
    </w:rPr>
  </w:style>
  <w:style w:type="paragraph" w:styleId="Title">
    <w:name w:val="Title"/>
    <w:basedOn w:val="Normal"/>
    <w:next w:val="Normal"/>
    <w:link w:val="TitleChar"/>
    <w:qFormat/>
    <w:rsid w:val="008C61D9"/>
    <w:pPr>
      <w:widowControl/>
      <w:spacing w:before="220" w:after="220"/>
      <w:jc w:val="center"/>
    </w:pPr>
    <w:rPr>
      <w:sz w:val="22"/>
      <w:szCs w:val="22"/>
    </w:rPr>
  </w:style>
  <w:style w:type="character" w:customStyle="1" w:styleId="TitleChar">
    <w:name w:val="Title Char"/>
    <w:basedOn w:val="DefaultParagraphFont"/>
    <w:link w:val="Title"/>
    <w:rsid w:val="008C61D9"/>
    <w:rPr>
      <w:rFonts w:ascii="Arial" w:hAnsi="Arial" w:cs="Arial"/>
      <w:sz w:val="22"/>
      <w:szCs w:val="22"/>
    </w:rPr>
  </w:style>
  <w:style w:type="paragraph" w:customStyle="1" w:styleId="SectionTitlePage">
    <w:name w:val="Section Title Page"/>
    <w:basedOn w:val="BodyText"/>
    <w:rsid w:val="008C61D9"/>
    <w:pPr>
      <w:jc w:val="center"/>
    </w:pPr>
    <w:rPr>
      <w:rFonts w:eastAsia="Times New Roman" w:cs="Times New Roman"/>
      <w:szCs w:val="20"/>
    </w:rPr>
  </w:style>
  <w:style w:type="paragraph" w:customStyle="1" w:styleId="Applicability">
    <w:name w:val="Applicability"/>
    <w:basedOn w:val="BodyText"/>
    <w:qFormat/>
    <w:rsid w:val="006C1E19"/>
    <w:pPr>
      <w:spacing w:before="440"/>
      <w:ind w:left="2160" w:hanging="2160"/>
    </w:pPr>
  </w:style>
  <w:style w:type="paragraph" w:styleId="BodyText3">
    <w:name w:val="Body Text 3"/>
    <w:basedOn w:val="BodyText"/>
    <w:link w:val="BodyText3Char"/>
    <w:rsid w:val="006C1E19"/>
    <w:pPr>
      <w:ind w:left="720"/>
    </w:pPr>
    <w:rPr>
      <w:rFonts w:eastAsiaTheme="majorEastAsia" w:cstheme="majorBidi"/>
    </w:rPr>
  </w:style>
  <w:style w:type="character" w:customStyle="1" w:styleId="BodyText3Char">
    <w:name w:val="Body Text 3 Char"/>
    <w:basedOn w:val="DefaultParagraphFont"/>
    <w:link w:val="BodyText3"/>
    <w:rsid w:val="006C1E19"/>
    <w:rPr>
      <w:rFonts w:ascii="Arial" w:eastAsiaTheme="majorEastAsia" w:hAnsi="Arial" w:cstheme="majorBidi"/>
      <w:sz w:val="22"/>
      <w:szCs w:val="22"/>
    </w:rPr>
  </w:style>
  <w:style w:type="paragraph" w:customStyle="1" w:styleId="END">
    <w:name w:val="END"/>
    <w:next w:val="BodyText"/>
    <w:qFormat/>
    <w:rsid w:val="006C1E19"/>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8C61D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6C1E1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Signatureline">
    <w:name w:val="Signature line"/>
    <w:basedOn w:val="BodyText"/>
    <w:qFormat/>
    <w:rsid w:val="008C61D9"/>
    <w:pPr>
      <w:keepLines/>
      <w:widowControl w:val="0"/>
      <w:spacing w:before="440"/>
    </w:pPr>
  </w:style>
  <w:style w:type="paragraph" w:styleId="TOCHeading">
    <w:name w:val="TOC Heading"/>
    <w:basedOn w:val="Heading1"/>
    <w:next w:val="Normal"/>
    <w:uiPriority w:val="39"/>
    <w:unhideWhenUsed/>
    <w:qFormat/>
    <w:rsid w:val="00B80B3C"/>
    <w:pPr>
      <w:spacing w:before="0"/>
      <w:jc w:val="center"/>
      <w:outlineLvl w:val="9"/>
    </w:pPr>
    <w:rPr>
      <w:szCs w:val="32"/>
    </w:rPr>
  </w:style>
  <w:style w:type="paragraph" w:styleId="TOC3">
    <w:name w:val="toc 3"/>
    <w:basedOn w:val="Normal"/>
    <w:next w:val="Normal"/>
    <w:autoRedefine/>
    <w:uiPriority w:val="39"/>
    <w:unhideWhenUsed/>
    <w:rsid w:val="001D489C"/>
    <w:pPr>
      <w:tabs>
        <w:tab w:val="right" w:leader="dot" w:pos="9350"/>
      </w:tabs>
      <w:spacing w:after="100"/>
      <w:ind w:left="720"/>
      <w:contextualSpacing/>
    </w:pPr>
    <w:rPr>
      <w:rFonts w:eastAsiaTheme="majorEastAsia"/>
      <w:noProof/>
    </w:rPr>
  </w:style>
  <w:style w:type="paragraph" w:customStyle="1" w:styleId="Lista">
    <w:name w:val="List a"/>
    <w:basedOn w:val="BodyText"/>
    <w:rsid w:val="008C61D9"/>
    <w:pPr>
      <w:widowControl w:val="0"/>
      <w:autoSpaceDE w:val="0"/>
      <w:autoSpaceDN w:val="0"/>
      <w:adjustRightInd w:val="0"/>
    </w:pPr>
    <w:rPr>
      <w:rFonts w:eastAsia="Times New Roman" w:cs="Times New Roman"/>
      <w:szCs w:val="20"/>
    </w:rPr>
  </w:style>
  <w:style w:type="paragraph" w:styleId="ListBullet3">
    <w:name w:val="List Bullet 3"/>
    <w:basedOn w:val="Normal"/>
    <w:uiPriority w:val="99"/>
    <w:unhideWhenUsed/>
    <w:rsid w:val="008C61D9"/>
    <w:pPr>
      <w:widowControl/>
      <w:numPr>
        <w:numId w:val="8"/>
      </w:numPr>
      <w:spacing w:after="220"/>
    </w:pPr>
    <w:rPr>
      <w:rFonts w:eastAsiaTheme="minorHAnsi"/>
      <w:sz w:val="22"/>
      <w:szCs w:val="22"/>
    </w:rPr>
  </w:style>
  <w:style w:type="paragraph" w:customStyle="1" w:styleId="BoxBodytext3">
    <w:name w:val="Box Body text 3"/>
    <w:basedOn w:val="BodyText3"/>
    <w:qFormat/>
    <w:rsid w:val="00D70366"/>
    <w:pPr>
      <w:pBdr>
        <w:top w:val="single" w:sz="4" w:space="4" w:color="auto"/>
        <w:left w:val="single" w:sz="4" w:space="4" w:color="auto"/>
        <w:bottom w:val="single" w:sz="4" w:space="4" w:color="auto"/>
        <w:right w:val="single" w:sz="4" w:space="4" w:color="auto"/>
      </w:pBdr>
      <w:ind w:right="720"/>
    </w:pPr>
    <w:rPr>
      <w:rFonts w:eastAsia="Times New Roman" w:cs="Arial"/>
    </w:rPr>
  </w:style>
  <w:style w:type="paragraph" w:styleId="ListParagraph">
    <w:name w:val="List Paragraph"/>
    <w:basedOn w:val="Normal"/>
    <w:uiPriority w:val="34"/>
    <w:qFormat/>
    <w:rsid w:val="00502A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539494">
      <w:bodyDiv w:val="1"/>
      <w:marLeft w:val="0"/>
      <w:marRight w:val="0"/>
      <w:marTop w:val="0"/>
      <w:marBottom w:val="0"/>
      <w:divBdr>
        <w:top w:val="none" w:sz="0" w:space="0" w:color="auto"/>
        <w:left w:val="none" w:sz="0" w:space="0" w:color="auto"/>
        <w:bottom w:val="none" w:sz="0" w:space="0" w:color="auto"/>
        <w:right w:val="none" w:sz="0" w:space="0" w:color="auto"/>
      </w:divBdr>
    </w:div>
    <w:div w:id="119839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nrc.gov/about-nrc/history.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Paul Startz</DisplayName>
        <AccountId>614</AccountId>
        <AccountType/>
      </UserInfo>
      <UserInfo>
        <DisplayName>Dylanne Duvigneaud</DisplayName>
        <AccountId>96</AccountId>
        <AccountType/>
      </UserInfo>
      <UserInfo>
        <DisplayName>Patricia Glenn</DisplayName>
        <AccountId>453</AccountId>
        <AccountType/>
      </UserInfo>
      <UserInfo>
        <DisplayName>Tomeka Terry</DisplayName>
        <AccountId>48</AccountId>
        <AccountType/>
      </UserInfo>
      <UserInfo>
        <DisplayName>Chris Speer</DisplayName>
        <AccountId>1337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95AD6-B72C-41F8-A7B6-1F7082940C8E}">
  <ds:schemaRefs>
    <ds:schemaRef ds:uri="http://schemas.openxmlformats.org/officeDocument/2006/bibliography"/>
  </ds:schemaRefs>
</ds:datastoreItem>
</file>

<file path=customXml/itemProps2.xml><?xml version="1.0" encoding="utf-8"?>
<ds:datastoreItem xmlns:ds="http://schemas.openxmlformats.org/officeDocument/2006/customXml" ds:itemID="{332F6C13-F72C-47F1-BF75-795EA1FB7286}">
  <ds:schemaRefs>
    <ds:schemaRef ds:uri="http://schemas.microsoft.com/office/2006/documentManagement/types"/>
    <ds:schemaRef ds:uri="4ebc427b-1bcf-4856-a750-efc6bf2bcca6"/>
    <ds:schemaRef ds:uri="http://purl.org/dc/elements/1.1/"/>
    <ds:schemaRef ds:uri="http://schemas.microsoft.com/office/2006/metadata/properties"/>
    <ds:schemaRef ds:uri="bd536709-b854-4f3b-a247-393f1123cff3"/>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2886C38-4550-4876-A697-FA30F2B5BBD5}">
  <ds:schemaRefs>
    <ds:schemaRef ds:uri="http://schemas.microsoft.com/sharepoint/v3/contenttype/forms"/>
  </ds:schemaRefs>
</ds:datastoreItem>
</file>

<file path=customXml/itemProps4.xml><?xml version="1.0" encoding="utf-8"?>
<ds:datastoreItem xmlns:ds="http://schemas.openxmlformats.org/officeDocument/2006/customXml" ds:itemID="{059D95B6-F466-4A33-9211-EE14EE92A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1</TotalTime>
  <Pages>18</Pages>
  <Words>16120</Words>
  <Characters>91889</Characters>
  <Application>Microsoft Office Word</Application>
  <DocSecurity>2</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2024-06-21T21:41:00Z</dcterms:created>
  <dcterms:modified xsi:type="dcterms:W3CDTF">2024-06-21T21:43:00Z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5200</vt:r8>
  </property>
  <property fmtid="{D5CDD505-2E9C-101B-9397-08002B2CF9AE}" pid="3" name="xd_ProgID">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TemplateUrl">
    <vt:lpwstr/>
  </property>
  <property fmtid="{D5CDD505-2E9C-101B-9397-08002B2CF9AE}" pid="7" name="_dlc_DocIdItemGuid">
    <vt:lpwstr>879d35d3-1bac-4a3e-bb25-aad6ac8b2d61</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