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BC026" w14:textId="68BC298D" w:rsidR="007649DC" w:rsidRPr="00437C84" w:rsidRDefault="00AE68F3" w:rsidP="007649DC">
      <w:pPr>
        <w:pStyle w:val="NRCINSPECTIONMANUAL"/>
        <w:rPr>
          <w:szCs w:val="20"/>
        </w:rPr>
      </w:pPr>
      <w:r>
        <w:rPr>
          <w:b/>
          <w:sz w:val="38"/>
          <w:szCs w:val="38"/>
        </w:rPr>
        <w:tab/>
      </w:r>
      <w:r w:rsidR="007649DC" w:rsidRPr="008E55DC">
        <w:rPr>
          <w:b/>
          <w:bCs/>
          <w:sz w:val="38"/>
          <w:szCs w:val="38"/>
        </w:rPr>
        <w:t>NRC INSPECTION MANUAL</w:t>
      </w:r>
      <w:r w:rsidR="007649DC" w:rsidRPr="008662E7">
        <w:tab/>
      </w:r>
      <w:ins w:id="0" w:author="Author">
        <w:r w:rsidR="00BE41C5">
          <w:rPr>
            <w:sz w:val="20"/>
            <w:szCs w:val="20"/>
          </w:rPr>
          <w:t>IQVB</w:t>
        </w:r>
      </w:ins>
    </w:p>
    <w:p w14:paraId="7A27940D" w14:textId="560C1B9E" w:rsidR="001A63F8" w:rsidRPr="00DD64C6" w:rsidRDefault="007649DC" w:rsidP="00DD64C6">
      <w:pPr>
        <w:pStyle w:val="IMCIP"/>
      </w:pPr>
      <w:r w:rsidRPr="00031FF5">
        <w:t xml:space="preserve">INSPECTION </w:t>
      </w:r>
      <w:r w:rsidR="009E322C">
        <w:t>Procedure 35710</w:t>
      </w:r>
    </w:p>
    <w:p w14:paraId="6A3235F4" w14:textId="77777777" w:rsidR="009B7D31" w:rsidRPr="006B1F4C" w:rsidRDefault="006764E4" w:rsidP="00E20708">
      <w:pPr>
        <w:tabs>
          <w:tab w:val="left" w:pos="245"/>
        </w:tabs>
        <w:spacing w:line="2" w:lineRule="exact"/>
        <w:rPr>
          <w:sz w:val="24"/>
          <w:szCs w:val="24"/>
        </w:rPr>
      </w:pPr>
      <w:r w:rsidRPr="006B1F4C">
        <w:rPr>
          <w:noProof/>
          <w:sz w:val="24"/>
          <w:szCs w:val="24"/>
        </w:rPr>
        <mc:AlternateContent>
          <mc:Choice Requires="wps">
            <w:drawing>
              <wp:anchor distT="0" distB="0" distL="114300" distR="114300" simplePos="0" relativeHeight="251658240" behindDoc="0" locked="0" layoutInCell="0" allowOverlap="1" wp14:anchorId="3C8A4C6A" wp14:editId="20A25A26">
                <wp:simplePos x="0" y="0"/>
                <wp:positionH relativeFrom="margin">
                  <wp:posOffset>0</wp:posOffset>
                </wp:positionH>
                <wp:positionV relativeFrom="paragraph">
                  <wp:posOffset>0</wp:posOffset>
                </wp:positionV>
                <wp:extent cx="0" cy="0"/>
                <wp:effectExtent l="57150" t="52070" r="57150" b="5270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02870" cmpd="tri">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46053"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" o:allowincell="f" strokecolor="#020000" strokeweight="8.1pt">
                <v:stroke linestyle="thickBetweenThin"/>
                <w10:wrap anchorx="margin"/>
              </v:line>
            </w:pict>
          </mc:Fallback>
        </mc:AlternateContent>
      </w:r>
    </w:p>
    <w:p w14:paraId="234CCC60" w14:textId="1CF04614" w:rsidR="009B7D31" w:rsidRDefault="00AE62DB" w:rsidP="005D3BDE">
      <w:pPr>
        <w:pStyle w:val="Title"/>
      </w:pPr>
      <w:r>
        <w:t xml:space="preserve">QUALITY ASSURANCE INSPECTION OF </w:t>
      </w:r>
      <w:ins w:id="1" w:author="Author">
        <w:r w:rsidR="007B7E55">
          <w:t xml:space="preserve">SAFETY-RELATED </w:t>
        </w:r>
      </w:ins>
      <w:r>
        <w:t>SOFTWARE</w:t>
      </w:r>
      <w:r w:rsidR="005D3BDE">
        <w:br/>
      </w:r>
      <w:r>
        <w:t>USED</w:t>
      </w:r>
      <w:ins w:id="2" w:author="Author">
        <w:r w:rsidR="00443C46">
          <w:t xml:space="preserve"> FOR DIGITAL INSTRUMENTATION AND CONTROL</w:t>
        </w:r>
      </w:ins>
      <w:r>
        <w:t xml:space="preserve"> IN NUCLEAR APPLICATIONS</w:t>
      </w:r>
    </w:p>
    <w:p w14:paraId="1A259574" w14:textId="4A23EAE1" w:rsidR="0054553B" w:rsidRDefault="00E81FEA" w:rsidP="00DD64C6">
      <w:pPr>
        <w:pStyle w:val="EffectiveDate"/>
      </w:pPr>
      <w:r>
        <w:t xml:space="preserve">Effective Date: </w:t>
      </w:r>
      <w:ins w:id="3" w:author="Author">
        <w:r w:rsidR="00287C8F">
          <w:t>04/18/</w:t>
        </w:r>
        <w:r w:rsidR="00443C46">
          <w:t>2024</w:t>
        </w:r>
      </w:ins>
    </w:p>
    <w:p w14:paraId="493BC5CE" w14:textId="1333C8AD" w:rsidR="0077082E" w:rsidRPr="007F2AE3" w:rsidRDefault="009B7D31" w:rsidP="003324D1">
      <w:pPr>
        <w:pStyle w:val="Applicability"/>
      </w:pPr>
      <w:r w:rsidRPr="007F2AE3">
        <w:t>PROGRAM APPLICABILITY:</w:t>
      </w:r>
      <w:r w:rsidR="00E81FEA">
        <w:t xml:space="preserve"> </w:t>
      </w:r>
      <w:ins w:id="4" w:author="Author">
        <w:r w:rsidR="006E3E9E">
          <w:t>IMC</w:t>
        </w:r>
        <w:r w:rsidR="00043B99">
          <w:t>s</w:t>
        </w:r>
        <w:r w:rsidR="006E3E9E">
          <w:t xml:space="preserve"> </w:t>
        </w:r>
      </w:ins>
      <w:r w:rsidRPr="007F2AE3">
        <w:t>25</w:t>
      </w:r>
      <w:r w:rsidR="005912D0" w:rsidRPr="007F2AE3">
        <w:t>0</w:t>
      </w:r>
      <w:r w:rsidR="00AE62DB">
        <w:t>2, 2507, 2508</w:t>
      </w:r>
    </w:p>
    <w:p w14:paraId="1086BCBE" w14:textId="4BCA71EC" w:rsidR="008D1218" w:rsidRPr="008D1218" w:rsidRDefault="008D1218" w:rsidP="0018685B">
      <w:pPr>
        <w:pStyle w:val="Heading1"/>
      </w:pPr>
      <w:r w:rsidRPr="008D1218">
        <w:t>35710-01</w:t>
      </w:r>
      <w:r w:rsidRPr="008D1218">
        <w:tab/>
        <w:t>INSPECTION OBJECTIVES</w:t>
      </w:r>
    </w:p>
    <w:p w14:paraId="1C037607" w14:textId="3AD30F18" w:rsidR="008D1218" w:rsidRDefault="008D1218" w:rsidP="000511D6">
      <w:pPr>
        <w:pStyle w:val="BodyText"/>
        <w:rPr>
          <w:noProof/>
        </w:rPr>
      </w:pPr>
      <w:r w:rsidRPr="008D1218">
        <w:rPr>
          <w:noProof/>
        </w:rPr>
        <w:t xml:space="preserve">To verify that software used for </w:t>
      </w:r>
      <w:r w:rsidR="00FE729C">
        <w:rPr>
          <w:noProof/>
        </w:rPr>
        <w:t>safety-related d</w:t>
      </w:r>
      <w:r w:rsidRPr="008D1218">
        <w:rPr>
          <w:noProof/>
        </w:rPr>
        <w:t xml:space="preserve">igital </w:t>
      </w:r>
      <w:r w:rsidR="00FE729C">
        <w:rPr>
          <w:noProof/>
        </w:rPr>
        <w:t>i</w:t>
      </w:r>
      <w:r w:rsidRPr="008D1218">
        <w:rPr>
          <w:noProof/>
        </w:rPr>
        <w:t>nstrument</w:t>
      </w:r>
      <w:r w:rsidR="00FE729C">
        <w:rPr>
          <w:noProof/>
        </w:rPr>
        <w:t>ation</w:t>
      </w:r>
      <w:r w:rsidRPr="008D1218">
        <w:rPr>
          <w:noProof/>
        </w:rPr>
        <w:t xml:space="preserve"> and </w:t>
      </w:r>
      <w:r w:rsidR="00FE729C">
        <w:rPr>
          <w:noProof/>
        </w:rPr>
        <w:t>c</w:t>
      </w:r>
      <w:r w:rsidRPr="008D1218">
        <w:rPr>
          <w:noProof/>
        </w:rPr>
        <w:t xml:space="preserve">ontrol (DI&amp;C) </w:t>
      </w:r>
      <w:r w:rsidR="00FE729C">
        <w:rPr>
          <w:noProof/>
        </w:rPr>
        <w:t xml:space="preserve">systems </w:t>
      </w:r>
      <w:r w:rsidRPr="008D1218">
        <w:rPr>
          <w:noProof/>
        </w:rPr>
        <w:t>is developed in accordance with a Quality Assurance Program (QAP) that complies with the requirements of Appendix B</w:t>
      </w:r>
      <w:ins w:id="5" w:author="Author">
        <w:r w:rsidR="00B77DA9">
          <w:rPr>
            <w:noProof/>
          </w:rPr>
          <w:t xml:space="preserve">, “Quality </w:t>
        </w:r>
        <w:r w:rsidR="005D434D">
          <w:rPr>
            <w:noProof/>
          </w:rPr>
          <w:t>Assurance Criteria for Nuclear Power Plants and Fuel Reprocessing Plants</w:t>
        </w:r>
        <w:r w:rsidR="00BE0318">
          <w:rPr>
            <w:noProof/>
          </w:rPr>
          <w:t>,</w:t>
        </w:r>
        <w:r w:rsidR="005D434D">
          <w:rPr>
            <w:noProof/>
          </w:rPr>
          <w:t>”</w:t>
        </w:r>
      </w:ins>
      <w:r w:rsidRPr="008D1218">
        <w:rPr>
          <w:noProof/>
        </w:rPr>
        <w:t xml:space="preserve"> to Title 10 of the </w:t>
      </w:r>
      <w:r w:rsidRPr="00F3040F">
        <w:rPr>
          <w:i/>
          <w:iCs/>
          <w:noProof/>
        </w:rPr>
        <w:t>Code of Federal Regulations</w:t>
      </w:r>
      <w:r w:rsidRPr="008D1218">
        <w:rPr>
          <w:noProof/>
        </w:rPr>
        <w:t xml:space="preserve"> (10 CFR) Part 50</w:t>
      </w:r>
      <w:ins w:id="6" w:author="Author">
        <w:r w:rsidR="003B5BB2">
          <w:rPr>
            <w:noProof/>
          </w:rPr>
          <w:t>, “Domestic Licensing of Production and Utilization Facilities</w:t>
        </w:r>
      </w:ins>
      <w:r w:rsidR="000F0015">
        <w:rPr>
          <w:noProof/>
        </w:rPr>
        <w:t>.</w:t>
      </w:r>
      <w:ins w:id="7" w:author="Author">
        <w:r w:rsidR="003B5BB2">
          <w:rPr>
            <w:noProof/>
          </w:rPr>
          <w:t>”</w:t>
        </w:r>
      </w:ins>
      <w:r w:rsidR="000F0015">
        <w:rPr>
          <w:noProof/>
        </w:rPr>
        <w:t xml:space="preserve"> </w:t>
      </w:r>
      <w:r w:rsidR="002410BE">
        <w:rPr>
          <w:noProof/>
        </w:rPr>
        <w:t>Specifically, but not limited to:</w:t>
      </w:r>
    </w:p>
    <w:p w14:paraId="14F102FC" w14:textId="141FE517" w:rsidR="000F0015" w:rsidRDefault="000F0015" w:rsidP="000511D6">
      <w:pPr>
        <w:pStyle w:val="BodyText"/>
        <w:rPr>
          <w:noProof/>
        </w:rPr>
      </w:pPr>
      <w:r>
        <w:rPr>
          <w:noProof/>
        </w:rPr>
        <w:t>Criterion II, “Quality Assurance Program,” as it relates to unique aspects of software</w:t>
      </w:r>
      <w:r w:rsidRPr="00023999">
        <w:rPr>
          <w:noProof/>
        </w:rPr>
        <w:t xml:space="preserve"> project</w:t>
      </w:r>
      <w:r>
        <w:rPr>
          <w:noProof/>
        </w:rPr>
        <w:t xml:space="preserve"> </w:t>
      </w:r>
      <w:r w:rsidRPr="00023999">
        <w:rPr>
          <w:noProof/>
        </w:rPr>
        <w:t>management and organizational processes; software quality assurance (QA) processes; software verification and validation processes; and software configuration management</w:t>
      </w:r>
      <w:r>
        <w:rPr>
          <w:noProof/>
        </w:rPr>
        <w:t xml:space="preserve"> </w:t>
      </w:r>
      <w:r w:rsidRPr="00023999">
        <w:rPr>
          <w:noProof/>
        </w:rPr>
        <w:t>processes.</w:t>
      </w:r>
    </w:p>
    <w:p w14:paraId="59E96C05" w14:textId="77777777" w:rsidR="007136B6" w:rsidRDefault="000F0015" w:rsidP="000511D6">
      <w:pPr>
        <w:pStyle w:val="BodyText"/>
        <w:rPr>
          <w:noProof/>
        </w:rPr>
      </w:pPr>
      <w:r>
        <w:rPr>
          <w:noProof/>
        </w:rPr>
        <w:t>Criterion</w:t>
      </w:r>
      <w:r w:rsidR="007136B6">
        <w:rPr>
          <w:noProof/>
        </w:rPr>
        <w:t xml:space="preserve"> III</w:t>
      </w:r>
      <w:r>
        <w:rPr>
          <w:noProof/>
        </w:rPr>
        <w:t xml:space="preserve">, “Design Control,” as it relates to </w:t>
      </w:r>
      <w:r w:rsidR="007136B6" w:rsidRPr="007136B6">
        <w:rPr>
          <w:noProof/>
        </w:rPr>
        <w:t>activities that should be specified in design documents, and the</w:t>
      </w:r>
      <w:r w:rsidR="007136B6">
        <w:rPr>
          <w:noProof/>
        </w:rPr>
        <w:t xml:space="preserve"> </w:t>
      </w:r>
      <w:r w:rsidR="007136B6" w:rsidRPr="007136B6">
        <w:rPr>
          <w:noProof/>
        </w:rPr>
        <w:t>design control measures for verifying or checking the adequacy of the design that are unique to</w:t>
      </w:r>
      <w:r>
        <w:rPr>
          <w:noProof/>
        </w:rPr>
        <w:t xml:space="preserve"> software;</w:t>
      </w:r>
    </w:p>
    <w:p w14:paraId="76EAC763" w14:textId="075A75E4" w:rsidR="007136B6" w:rsidRDefault="000F0015" w:rsidP="000511D6">
      <w:pPr>
        <w:pStyle w:val="BodyText"/>
        <w:rPr>
          <w:noProof/>
        </w:rPr>
      </w:pPr>
      <w:r>
        <w:rPr>
          <w:noProof/>
        </w:rPr>
        <w:t>Criterion V, “</w:t>
      </w:r>
      <w:r w:rsidR="002410BE">
        <w:rPr>
          <w:noProof/>
        </w:rPr>
        <w:t>Instructions</w:t>
      </w:r>
      <w:r>
        <w:rPr>
          <w:noProof/>
        </w:rPr>
        <w:t>, Procedures, and Drawings,” as it relates to</w:t>
      </w:r>
      <w:r w:rsidR="007136B6" w:rsidRPr="007136B6">
        <w:rPr>
          <w:noProof/>
        </w:rPr>
        <w:t xml:space="preserve"> guidance for I&amp;C activities affecting quality that may warrant </w:t>
      </w:r>
      <w:r w:rsidR="00760FC8">
        <w:rPr>
          <w:noProof/>
        </w:rPr>
        <w:t>specific</w:t>
      </w:r>
      <w:r w:rsidR="007136B6" w:rsidRPr="007136B6">
        <w:rPr>
          <w:noProof/>
        </w:rPr>
        <w:t xml:space="preserve"> documented procedures</w:t>
      </w:r>
      <w:r w:rsidR="007136B6">
        <w:rPr>
          <w:noProof/>
        </w:rPr>
        <w:t xml:space="preserve"> </w:t>
      </w:r>
      <w:r w:rsidR="007136B6" w:rsidRPr="007136B6">
        <w:rPr>
          <w:noProof/>
        </w:rPr>
        <w:t xml:space="preserve">and guidance on the control of I&amp;C documents that prescribe activities affecting quality </w:t>
      </w:r>
      <w:r w:rsidR="008633C7">
        <w:rPr>
          <w:noProof/>
        </w:rPr>
        <w:t>specific</w:t>
      </w:r>
      <w:r>
        <w:rPr>
          <w:noProof/>
        </w:rPr>
        <w:t xml:space="preserve"> to software;</w:t>
      </w:r>
    </w:p>
    <w:p w14:paraId="435831E1" w14:textId="53973EF2" w:rsidR="000F0015" w:rsidRPr="007569F2" w:rsidRDefault="007136B6" w:rsidP="000511D6">
      <w:pPr>
        <w:pStyle w:val="BodyText"/>
        <w:rPr>
          <w:noProof/>
        </w:rPr>
      </w:pPr>
      <w:r w:rsidRPr="007136B6">
        <w:rPr>
          <w:noProof/>
        </w:rPr>
        <w:t>Criterion XI,</w:t>
      </w:r>
      <w:r w:rsidR="000F0015">
        <w:rPr>
          <w:noProof/>
        </w:rPr>
        <w:t xml:space="preserve"> “Test Control,” as it relates to </w:t>
      </w:r>
      <w:r w:rsidRPr="007136B6">
        <w:rPr>
          <w:noProof/>
        </w:rPr>
        <w:t xml:space="preserve">aspects of the testing program </w:t>
      </w:r>
      <w:r w:rsidR="008633C7">
        <w:rPr>
          <w:noProof/>
        </w:rPr>
        <w:t xml:space="preserve">specific </w:t>
      </w:r>
      <w:r w:rsidRPr="007136B6">
        <w:rPr>
          <w:noProof/>
        </w:rPr>
        <w:t>to</w:t>
      </w:r>
      <w:r w:rsidR="000F0015">
        <w:rPr>
          <w:noProof/>
        </w:rPr>
        <w:t xml:space="preserve"> software; and</w:t>
      </w:r>
    </w:p>
    <w:p w14:paraId="297E4E3F" w14:textId="722AE5E4" w:rsidR="000F0015" w:rsidRDefault="000F0015" w:rsidP="000511D6">
      <w:pPr>
        <w:pStyle w:val="BodyText"/>
        <w:rPr>
          <w:noProof/>
        </w:rPr>
      </w:pPr>
      <w:r>
        <w:rPr>
          <w:noProof/>
        </w:rPr>
        <w:t>Criterion XVI, “Corrective Action,” as it relates to identify</w:t>
      </w:r>
      <w:r w:rsidR="00B764D5">
        <w:rPr>
          <w:noProof/>
        </w:rPr>
        <w:t>ing and correcting failures, malfunctions, and anomalies throughout the software lifecycle.</w:t>
      </w:r>
    </w:p>
    <w:p w14:paraId="6C682CF3" w14:textId="0707C667" w:rsidR="00316D77" w:rsidRDefault="008D1218" w:rsidP="006E3E9E">
      <w:pPr>
        <w:pStyle w:val="BodyText2"/>
        <w:numPr>
          <w:ilvl w:val="1"/>
          <w:numId w:val="5"/>
        </w:numPr>
      </w:pPr>
      <w:r w:rsidRPr="00811011">
        <w:t>To verify the</w:t>
      </w:r>
      <w:r w:rsidR="00B27963">
        <w:t xml:space="preserve"> system development</w:t>
      </w:r>
      <w:r w:rsidRPr="00811011">
        <w:t xml:space="preserve"> activities</w:t>
      </w:r>
      <w:r w:rsidR="009E1377">
        <w:t xml:space="preserve"> adheres to </w:t>
      </w:r>
      <w:r w:rsidR="000A6FFF">
        <w:t>process requirements for each lifecycle phase</w:t>
      </w:r>
      <w:r w:rsidRPr="00811011">
        <w:t xml:space="preserve">; which include translating a conceptual design into system requirements, developing a system design, implementing the design into hardware and software functions, </w:t>
      </w:r>
      <w:r w:rsidR="00B968A9">
        <w:t xml:space="preserve">integrating the software and hardware into a DI&amp;C system, </w:t>
      </w:r>
      <w:r w:rsidR="00B9789B">
        <w:t xml:space="preserve">qualifying the hardware, </w:t>
      </w:r>
      <w:r w:rsidRPr="00811011">
        <w:t xml:space="preserve">testing the </w:t>
      </w:r>
      <w:r w:rsidR="00B9789B">
        <w:t>software to verify software requirements have been met, and performing integration and system validation testing of the DI&amp;C system to ensure</w:t>
      </w:r>
      <w:r w:rsidRPr="00811011">
        <w:t xml:space="preserve"> system requirements have been implemented correctly</w:t>
      </w:r>
      <w:r w:rsidRPr="008D1218">
        <w:t>.</w:t>
      </w:r>
    </w:p>
    <w:p w14:paraId="2AFF5C76" w14:textId="35C9B705" w:rsidR="00B27963" w:rsidRDefault="00B27963" w:rsidP="006E3E9E">
      <w:pPr>
        <w:pStyle w:val="BodyText2"/>
        <w:numPr>
          <w:ilvl w:val="1"/>
          <w:numId w:val="5"/>
        </w:numPr>
      </w:pPr>
      <w:r>
        <w:t xml:space="preserve">To verify adequate verification and validation </w:t>
      </w:r>
      <w:r w:rsidR="0076420D">
        <w:t xml:space="preserve">activities have been performed and documented </w:t>
      </w:r>
      <w:r w:rsidR="0041320D">
        <w:t>for each lifecycle phase.</w:t>
      </w:r>
    </w:p>
    <w:p w14:paraId="3502F4CB" w14:textId="6DA87CB4" w:rsidR="00E81FEA" w:rsidRPr="008D1218" w:rsidRDefault="00811011" w:rsidP="004D6F66">
      <w:pPr>
        <w:pStyle w:val="BodyText2"/>
      </w:pPr>
      <w:r>
        <w:lastRenderedPageBreak/>
        <w:t>01.0</w:t>
      </w:r>
      <w:r w:rsidR="001D34E6">
        <w:t>3</w:t>
      </w:r>
      <w:r>
        <w:tab/>
      </w:r>
      <w:r w:rsidR="00E21F12" w:rsidRPr="00E21F12">
        <w:t xml:space="preserve">This procedure is to be used in combination with the following inspection procedures when applicable: Inspection Procedure (IP) 35017 “Quality Assurance Program Implementation During Construction and Pre-Construction Activities,” and IP 43004, “Inspection of Commercial-Grade Dedication Programs” and IP 65001.22, “Inspection of Digital Instrumentation and Control (DI&amp;C) System/Software Design </w:t>
      </w:r>
      <w:r w:rsidR="00E21F12">
        <w:rPr>
          <w:caps/>
        </w:rPr>
        <w:t>A</w:t>
      </w:r>
      <w:r w:rsidR="00E21F12" w:rsidRPr="00E21F12">
        <w:t>cceptance Criteria (DAC) – Related to ITAAC [Inspections, Tests, Analyses and Acceptance Criteria].”</w:t>
      </w:r>
    </w:p>
    <w:p w14:paraId="03A852E4" w14:textId="46B195C7" w:rsidR="008D1218" w:rsidRPr="008D1218" w:rsidRDefault="008D1218" w:rsidP="007F29EF">
      <w:pPr>
        <w:pStyle w:val="Heading1"/>
      </w:pPr>
      <w:r w:rsidRPr="008D1218">
        <w:t>35710-02</w:t>
      </w:r>
      <w:r w:rsidRPr="008D1218">
        <w:tab/>
        <w:t>INSPECTION REQUIREMENTS</w:t>
      </w:r>
    </w:p>
    <w:p w14:paraId="6C501742" w14:textId="3532E051" w:rsidR="00443C46" w:rsidRDefault="008D1218" w:rsidP="004D6F66">
      <w:pPr>
        <w:pStyle w:val="BodyText2"/>
        <w:rPr>
          <w:ins w:id="8" w:author="Author"/>
        </w:rPr>
      </w:pPr>
      <w:r w:rsidRPr="008D1218">
        <w:t>02.01</w:t>
      </w:r>
      <w:r w:rsidRPr="008D1218">
        <w:tab/>
      </w:r>
      <w:ins w:id="9" w:author="Author">
        <w:r w:rsidR="00443C46">
          <w:t>Verify that DI&amp;C system requirements have been adequately allocated to software</w:t>
        </w:r>
        <w:r w:rsidR="00966017">
          <w:t>, hardware, and architecture</w:t>
        </w:r>
        <w:r w:rsidR="00443C46">
          <w:t xml:space="preserve"> requirements. This includes verifying that the vendor has identified which of the quality requirements for the DI&amp;C system are applicable to the software</w:t>
        </w:r>
        <w:r w:rsidR="00966017">
          <w:t xml:space="preserve"> and hardware</w:t>
        </w:r>
        <w:r w:rsidR="00443C46">
          <w:t>.</w:t>
        </w:r>
      </w:ins>
    </w:p>
    <w:p w14:paraId="0DAFC2A0" w14:textId="09F766E1" w:rsidR="00443C46" w:rsidRDefault="00443C46" w:rsidP="004D6F66">
      <w:pPr>
        <w:pStyle w:val="BodyText2"/>
        <w:rPr>
          <w:ins w:id="10" w:author="Author"/>
        </w:rPr>
      </w:pPr>
      <w:ins w:id="11" w:author="Author">
        <w:r>
          <w:t>02.02</w:t>
        </w:r>
        <w:r>
          <w:tab/>
          <w:t>Verify that the functional and process characteristics of the software have been defined.</w:t>
        </w:r>
      </w:ins>
    </w:p>
    <w:p w14:paraId="4340F8F0" w14:textId="3D8FA95F" w:rsidR="008D1218" w:rsidRPr="008D1218" w:rsidRDefault="00443C46" w:rsidP="004D6F66">
      <w:pPr>
        <w:pStyle w:val="BodyText2"/>
      </w:pPr>
      <w:ins w:id="12" w:author="Author">
        <w:r>
          <w:t>02.03</w:t>
        </w:r>
        <w:r>
          <w:tab/>
          <w:t xml:space="preserve">Verify that a formal software lifecycle process </w:t>
        </w:r>
        <w:r w:rsidR="00F42EE3">
          <w:t xml:space="preserve">has </w:t>
        </w:r>
        <w:r>
          <w:t>been established and the design outputs of each phase of this lifecycle have been adequately defined.</w:t>
        </w:r>
      </w:ins>
    </w:p>
    <w:p w14:paraId="2E9AE1D6" w14:textId="4C56666E" w:rsidR="008D1218" w:rsidRPr="004D6F66" w:rsidRDefault="008D1218" w:rsidP="004D6F66">
      <w:pPr>
        <w:pStyle w:val="BodyText2"/>
      </w:pPr>
      <w:r w:rsidRPr="008D1218">
        <w:t>02.</w:t>
      </w:r>
      <w:ins w:id="13" w:author="Author">
        <w:r w:rsidR="00443C46" w:rsidRPr="008D1218">
          <w:t>0</w:t>
        </w:r>
        <w:r w:rsidR="00443C46">
          <w:t>4</w:t>
        </w:r>
      </w:ins>
      <w:r w:rsidRPr="008D1218">
        <w:tab/>
      </w:r>
      <w:ins w:id="14" w:author="Author">
        <w:r w:rsidR="00443C46" w:rsidRPr="004D6F66">
          <w:t>Verify that the software lifecycle and design outputs of each lifecycle phase adequately address the following elements of the lifecycle</w:t>
        </w:r>
      </w:ins>
      <w:r w:rsidRPr="004D6F66">
        <w:t>:</w:t>
      </w:r>
    </w:p>
    <w:p w14:paraId="06D68FA2" w14:textId="77777777" w:rsidR="008D1218" w:rsidRPr="00F12402" w:rsidRDefault="008D1218" w:rsidP="00F12402">
      <w:pPr>
        <w:pStyle w:val="ListBullet"/>
        <w:spacing w:after="0"/>
      </w:pPr>
      <w:r w:rsidRPr="00F12402">
        <w:t>Requirements</w:t>
      </w:r>
    </w:p>
    <w:p w14:paraId="7050F8DD" w14:textId="6C56B31C" w:rsidR="008D1218" w:rsidRPr="00F12402" w:rsidRDefault="008D1218" w:rsidP="00F12402">
      <w:pPr>
        <w:pStyle w:val="ListBullet"/>
        <w:spacing w:after="0"/>
      </w:pPr>
      <w:r w:rsidRPr="00F12402">
        <w:t>Design</w:t>
      </w:r>
    </w:p>
    <w:p w14:paraId="6D682D45" w14:textId="77777777" w:rsidR="008D1218" w:rsidRPr="00F12402" w:rsidRDefault="008D1218" w:rsidP="00F12402">
      <w:pPr>
        <w:pStyle w:val="ListBullet"/>
        <w:spacing w:after="0"/>
      </w:pPr>
      <w:r w:rsidRPr="00F12402">
        <w:t>Implementation</w:t>
      </w:r>
    </w:p>
    <w:p w14:paraId="509D9AFD" w14:textId="77777777" w:rsidR="008D1218" w:rsidRPr="00F12402" w:rsidRDefault="008D1218" w:rsidP="00F12402">
      <w:pPr>
        <w:pStyle w:val="ListBullet"/>
        <w:spacing w:after="0"/>
      </w:pPr>
      <w:r w:rsidRPr="00F12402">
        <w:t>Integration</w:t>
      </w:r>
    </w:p>
    <w:p w14:paraId="494FBD8B" w14:textId="54204B88" w:rsidR="008D1218" w:rsidRPr="00F12402" w:rsidRDefault="008D1218" w:rsidP="00F12402">
      <w:pPr>
        <w:pStyle w:val="ListBullet"/>
      </w:pPr>
      <w:r w:rsidRPr="00F12402">
        <w:t>Testing</w:t>
      </w:r>
    </w:p>
    <w:p w14:paraId="4D75D880" w14:textId="6AE8354E" w:rsidR="00E81FEA" w:rsidRPr="008D1218" w:rsidRDefault="008D1218" w:rsidP="00175155">
      <w:pPr>
        <w:pStyle w:val="BodyText2"/>
      </w:pPr>
      <w:r w:rsidRPr="008D1218">
        <w:t>02.</w:t>
      </w:r>
      <w:ins w:id="15" w:author="Author">
        <w:r w:rsidR="00075AF3" w:rsidRPr="008D1218">
          <w:t>0</w:t>
        </w:r>
        <w:r w:rsidR="00075AF3">
          <w:t>5</w:t>
        </w:r>
      </w:ins>
      <w:r w:rsidRPr="008D1218">
        <w:tab/>
        <w:t xml:space="preserve">Review the implementing instructions, procedures, plans, and policies in place for the </w:t>
      </w:r>
      <w:r w:rsidR="00353402">
        <w:t>QA</w:t>
      </w:r>
      <w:r w:rsidRPr="008D1218">
        <w:t xml:space="preserve">, </w:t>
      </w:r>
      <w:r w:rsidR="00A90D42" w:rsidRPr="00023999">
        <w:t>verification and validation</w:t>
      </w:r>
      <w:r w:rsidRPr="008D1218">
        <w:t xml:space="preserve">, and </w:t>
      </w:r>
      <w:r w:rsidR="00A90D42" w:rsidRPr="00023999">
        <w:t>configuration management</w:t>
      </w:r>
      <w:r w:rsidR="00A90D42">
        <w:t xml:space="preserve"> </w:t>
      </w:r>
      <w:r w:rsidRPr="008D1218">
        <w:t>controls for the development of software to be used in DI&amp;C safety systems.</w:t>
      </w:r>
    </w:p>
    <w:p w14:paraId="20064D05" w14:textId="77777777" w:rsidR="008D1218" w:rsidRPr="008D1218" w:rsidRDefault="008D1218" w:rsidP="00175155">
      <w:pPr>
        <w:pStyle w:val="Heading1"/>
      </w:pPr>
      <w:r w:rsidRPr="008D1218">
        <w:t>35710-03 INSPECTION GUIDANCE</w:t>
      </w:r>
    </w:p>
    <w:p w14:paraId="27453878" w14:textId="67DF2894" w:rsidR="008D1218" w:rsidRPr="008D1218" w:rsidRDefault="008D1218" w:rsidP="00B83784">
      <w:pPr>
        <w:pStyle w:val="BodyText2"/>
      </w:pPr>
      <w:r w:rsidRPr="008D1218">
        <w:t>03.01</w:t>
      </w:r>
      <w:r w:rsidRPr="008D1218">
        <w:tab/>
      </w:r>
      <w:r w:rsidRPr="008D1218">
        <w:rPr>
          <w:u w:val="single"/>
        </w:rPr>
        <w:t>Requirements</w:t>
      </w:r>
      <w:r w:rsidR="00B474B8" w:rsidRPr="00B474B8">
        <w:t>:</w:t>
      </w:r>
      <w:r w:rsidRPr="00B474B8">
        <w:t xml:space="preserve"> </w:t>
      </w:r>
      <w:r w:rsidRPr="008D1218">
        <w:t xml:space="preserve">The </w:t>
      </w:r>
      <w:r w:rsidR="00E21F12">
        <w:t>r</w:t>
      </w:r>
      <w:r w:rsidRPr="008D1218">
        <w:t>equirements phase consists of developing a description of what the DI&amp;C system must accomplish</w:t>
      </w:r>
      <w:ins w:id="16" w:author="Author">
        <w:r w:rsidR="00443C46">
          <w:t xml:space="preserve"> and the functional characteristics (e.g., accuracy, functionality, reliability, robustness, safety, security, and timing) the DI&amp;C must exhibit</w:t>
        </w:r>
      </w:ins>
      <w:r w:rsidRPr="008D1218">
        <w:t>.</w:t>
      </w:r>
      <w:ins w:id="17" w:author="Author">
        <w:r w:rsidR="00443C46">
          <w:t xml:space="preserve"> This des</w:t>
        </w:r>
        <w:r w:rsidR="0018280E">
          <w:t xml:space="preserve">cription is typically documented in </w:t>
        </w:r>
      </w:ins>
      <w:r w:rsidR="00237688">
        <w:t xml:space="preserve">system </w:t>
      </w:r>
      <w:ins w:id="18" w:author="Author">
        <w:r w:rsidR="0018280E">
          <w:t xml:space="preserve">requirements specification. </w:t>
        </w:r>
      </w:ins>
      <w:r w:rsidR="00695F79">
        <w:t xml:space="preserve">The system requirements are decomposed into software, hardware, and architecture requirements. </w:t>
      </w:r>
      <w:ins w:id="19" w:author="Author">
        <w:r w:rsidR="0018280E">
          <w:t xml:space="preserve">The process characteristics for software </w:t>
        </w:r>
        <w:r w:rsidR="00DD49CB">
          <w:t>requirements</w:t>
        </w:r>
        <w:r w:rsidR="0018280E">
          <w:t xml:space="preserve"> include completeness, consistency, correctness, style, traceability, unambiguity, and </w:t>
        </w:r>
        <w:r w:rsidR="007B7E55">
          <w:t>verifiability, modifiable and ranked for importance</w:t>
        </w:r>
        <w:r w:rsidR="0018280E">
          <w:t>.</w:t>
        </w:r>
      </w:ins>
      <w:r w:rsidR="00DE67DF">
        <w:t xml:space="preserve"> </w:t>
      </w:r>
      <w:r w:rsidRPr="008D1218">
        <w:t xml:space="preserve">Assess the requirements </w:t>
      </w:r>
      <w:ins w:id="20" w:author="Author">
        <w:r w:rsidR="00A267A2">
          <w:t xml:space="preserve">phase </w:t>
        </w:r>
      </w:ins>
      <w:r w:rsidRPr="008D1218">
        <w:t>activities by performing the following:</w:t>
      </w:r>
    </w:p>
    <w:p w14:paraId="09628368" w14:textId="6EFE12FB" w:rsidR="008D1218" w:rsidRPr="008D1218" w:rsidRDefault="008D1218" w:rsidP="006E3E9E">
      <w:pPr>
        <w:pStyle w:val="BodyText"/>
        <w:numPr>
          <w:ilvl w:val="0"/>
          <w:numId w:val="6"/>
        </w:numPr>
      </w:pPr>
      <w:r w:rsidRPr="005715CE">
        <w:t>Verify</w:t>
      </w:r>
      <w:r w:rsidR="00353402" w:rsidRPr="005715CE">
        <w:t xml:space="preserve"> that</w:t>
      </w:r>
      <w:r w:rsidRPr="005715CE">
        <w:t xml:space="preserve"> the requirements documentation specif</w:t>
      </w:r>
      <w:r w:rsidR="00353402" w:rsidRPr="005715CE">
        <w:t>ies</w:t>
      </w:r>
      <w:ins w:id="21" w:author="Author">
        <w:r w:rsidR="00767B96" w:rsidRPr="005715CE">
          <w:t xml:space="preserve"> the</w:t>
        </w:r>
      </w:ins>
      <w:r w:rsidRPr="005715CE">
        <w:t xml:space="preserve"> </w:t>
      </w:r>
      <w:ins w:id="22" w:author="Author">
        <w:r w:rsidR="00E210ED" w:rsidRPr="005715CE">
          <w:t>I&amp;C platform</w:t>
        </w:r>
      </w:ins>
      <w:r w:rsidRPr="005715CE">
        <w:t>, functionality, performance characteristics, interfaces, installation considerations, design constraints, and security constraints.</w:t>
      </w:r>
      <w:ins w:id="23" w:author="Author">
        <w:r w:rsidR="001079DF" w:rsidRPr="005715CE">
          <w:t xml:space="preserve"> The I&amp;C platform may be</w:t>
        </w:r>
        <w:r w:rsidR="00203B1B" w:rsidRPr="005715CE">
          <w:t xml:space="preserve"> </w:t>
        </w:r>
        <w:r w:rsidR="001079DF" w:rsidRPr="005715CE">
          <w:t>microprocessor-based</w:t>
        </w:r>
        <w:r w:rsidR="0073234F" w:rsidRPr="005715CE">
          <w:t xml:space="preserve"> </w:t>
        </w:r>
        <w:r w:rsidR="00660099" w:rsidRPr="005715CE">
          <w:t xml:space="preserve">(e.g., programmable logic controllers) </w:t>
        </w:r>
        <w:r w:rsidR="0073234F" w:rsidRPr="005715CE">
          <w:t xml:space="preserve">or </w:t>
        </w:r>
        <w:r w:rsidR="00C11538" w:rsidRPr="005715CE">
          <w:t xml:space="preserve">programmable logic-based (e.g., </w:t>
        </w:r>
        <w:r w:rsidR="004867C0" w:rsidRPr="005715CE">
          <w:t>field programmable gate arrays (FPGA)</w:t>
        </w:r>
        <w:r w:rsidR="004D6781" w:rsidRPr="005715CE">
          <w:t>)</w:t>
        </w:r>
        <w:r w:rsidR="002F1F1B" w:rsidRPr="005715CE">
          <w:t xml:space="preserve">. </w:t>
        </w:r>
        <w:r w:rsidR="00C1472F" w:rsidRPr="005715CE">
          <w:t xml:space="preserve">DI&amp;C systems that use </w:t>
        </w:r>
        <w:r w:rsidR="007D45A6" w:rsidRPr="005715CE">
          <w:t>programmable logic-based</w:t>
        </w:r>
        <w:r w:rsidR="006A0BE1" w:rsidRPr="005715CE">
          <w:t xml:space="preserve"> </w:t>
        </w:r>
        <w:r w:rsidR="00BD4502" w:rsidRPr="005715CE">
          <w:t xml:space="preserve">technology </w:t>
        </w:r>
        <w:r w:rsidR="00AC2672" w:rsidRPr="005715CE">
          <w:t xml:space="preserve">have unique </w:t>
        </w:r>
        <w:r w:rsidR="00854377" w:rsidRPr="005715CE">
          <w:t>development activities than</w:t>
        </w:r>
        <w:r w:rsidR="00B81938" w:rsidRPr="005715CE">
          <w:t xml:space="preserve"> one that uses</w:t>
        </w:r>
        <w:r w:rsidR="007D45A6" w:rsidRPr="005715CE">
          <w:t xml:space="preserve"> </w:t>
        </w:r>
        <w:r w:rsidR="0061244F" w:rsidRPr="005715CE">
          <w:t>a m</w:t>
        </w:r>
        <w:r w:rsidR="00C1472F" w:rsidRPr="005715CE">
          <w:t>icroprocessor-based</w:t>
        </w:r>
        <w:r w:rsidR="0061244F" w:rsidRPr="005715CE">
          <w:t xml:space="preserve"> I&amp;C </w:t>
        </w:r>
        <w:r w:rsidR="0061244F" w:rsidRPr="005715CE">
          <w:lastRenderedPageBreak/>
          <w:t>platform</w:t>
        </w:r>
        <w:r w:rsidR="00130DC5" w:rsidRPr="005715CE">
          <w:t xml:space="preserve">. </w:t>
        </w:r>
        <w:r w:rsidR="000812D2" w:rsidRPr="005715CE">
          <w:t xml:space="preserve">For example, FPGAs use high-level description </w:t>
        </w:r>
        <w:r w:rsidR="000E3701" w:rsidRPr="005715CE">
          <w:t xml:space="preserve">(HDL) </w:t>
        </w:r>
        <w:r w:rsidR="000812D2" w:rsidRPr="005715CE">
          <w:t>language</w:t>
        </w:r>
        <w:r w:rsidR="000E3701" w:rsidRPr="005715CE">
          <w:t xml:space="preserve"> to </w:t>
        </w:r>
        <w:r w:rsidR="0023135F" w:rsidRPr="005715CE">
          <w:t xml:space="preserve">describe the structure and behavior of electronic </w:t>
        </w:r>
        <w:r w:rsidR="002B5F9F" w:rsidRPr="005715CE">
          <w:t>circuits</w:t>
        </w:r>
        <w:r w:rsidR="005D301F" w:rsidRPr="005715CE">
          <w:t xml:space="preserve"> and digital logic </w:t>
        </w:r>
        <w:r w:rsidR="00FF2B40" w:rsidRPr="005715CE">
          <w:t>circuits</w:t>
        </w:r>
        <w:r w:rsidR="00FF2B40">
          <w:t>.</w:t>
        </w:r>
        <w:del w:id="24" w:author="Author">
          <w:r w:rsidR="00FF2B40" w:rsidDel="005715CE">
            <w:delText xml:space="preserve"> </w:delText>
          </w:r>
        </w:del>
      </w:ins>
    </w:p>
    <w:p w14:paraId="7B37ED2F" w14:textId="1D0D1273" w:rsidR="008D1218" w:rsidRPr="008D1218" w:rsidRDefault="008D1218" w:rsidP="006E3E9E">
      <w:pPr>
        <w:pStyle w:val="BodyText"/>
        <w:numPr>
          <w:ilvl w:val="0"/>
          <w:numId w:val="6"/>
        </w:numPr>
      </w:pPr>
      <w:r w:rsidRPr="008D1218">
        <w:t xml:space="preserve">Verify </w:t>
      </w:r>
      <w:r w:rsidR="005E660D">
        <w:t xml:space="preserve">that </w:t>
      </w:r>
      <w:r w:rsidRPr="008D1218">
        <w:t>a formal process is documented and implemented to ensure changes to software requirements are evaluated, reviewed, approved</w:t>
      </w:r>
      <w:r w:rsidR="00821AC5">
        <w:t>,</w:t>
      </w:r>
      <w:r w:rsidRPr="008D1218">
        <w:t xml:space="preserve"> and documented.</w:t>
      </w:r>
    </w:p>
    <w:p w14:paraId="443D2810" w14:textId="32BC62FA" w:rsidR="008D1218" w:rsidRPr="008D1218" w:rsidRDefault="008D1218" w:rsidP="006E3E9E">
      <w:pPr>
        <w:pStyle w:val="BodyText"/>
        <w:numPr>
          <w:ilvl w:val="0"/>
          <w:numId w:val="6"/>
        </w:numPr>
      </w:pPr>
      <w:r w:rsidRPr="008D1218">
        <w:t xml:space="preserve">Select a sample of </w:t>
      </w:r>
      <w:ins w:id="25" w:author="Author">
        <w:r w:rsidR="0047245F">
          <w:t xml:space="preserve">system </w:t>
        </w:r>
      </w:ins>
      <w:r w:rsidRPr="008D1218">
        <w:t>requirements to verify the</w:t>
      </w:r>
      <w:ins w:id="26" w:author="Author">
        <w:r w:rsidR="0018280E">
          <w:t xml:space="preserve"> functional characteristics and software development process characteristics are exhibited by the software requirements description documents</w:t>
        </w:r>
      </w:ins>
      <w:r w:rsidRPr="008D1218">
        <w:t xml:space="preserve"> by performing the following:</w:t>
      </w:r>
    </w:p>
    <w:p w14:paraId="51829FBF" w14:textId="0BF4575E" w:rsidR="002F6927" w:rsidRDefault="008D1218" w:rsidP="006E3E9E">
      <w:pPr>
        <w:pStyle w:val="BodyText"/>
        <w:numPr>
          <w:ilvl w:val="1"/>
          <w:numId w:val="7"/>
        </w:numPr>
        <w:rPr>
          <w:ins w:id="27" w:author="Author"/>
        </w:rPr>
      </w:pPr>
      <w:r w:rsidRPr="008D1218">
        <w:t>Verify that design bases</w:t>
      </w:r>
      <w:ins w:id="28" w:author="Author">
        <w:r w:rsidR="00617C13">
          <w:t>, including</w:t>
        </w:r>
      </w:ins>
      <w:del w:id="29" w:author="Author">
        <w:r w:rsidRPr="008D1218" w:rsidDel="00617C13">
          <w:delText xml:space="preserve"> </w:delText>
        </w:r>
      </w:del>
      <w:ins w:id="30" w:author="Author">
        <w:r w:rsidR="00180D6A" w:rsidRPr="00180D6A">
          <w:rPr>
            <w:rFonts w:eastAsiaTheme="minorHAnsi"/>
          </w:rPr>
          <w:t xml:space="preserve"> applicable regulatory requirements, standards, and codes</w:t>
        </w:r>
        <w:r w:rsidR="00B87528">
          <w:rPr>
            <w:rFonts w:eastAsiaTheme="minorHAnsi"/>
          </w:rPr>
          <w:t xml:space="preserve"> </w:t>
        </w:r>
      </w:ins>
      <w:r w:rsidRPr="008D1218">
        <w:t>are adequately translated into</w:t>
      </w:r>
      <w:ins w:id="31" w:author="Author">
        <w:r w:rsidR="0018280E">
          <w:t xml:space="preserve"> system</w:t>
        </w:r>
      </w:ins>
      <w:r w:rsidRPr="008D1218">
        <w:t xml:space="preserve"> requirements</w:t>
      </w:r>
      <w:ins w:id="32" w:author="Author">
        <w:r w:rsidR="00861136">
          <w:t>.</w:t>
        </w:r>
      </w:ins>
    </w:p>
    <w:p w14:paraId="6C76F572" w14:textId="2BE8DF8C" w:rsidR="0047245F" w:rsidRDefault="002F6927" w:rsidP="006E3E9E">
      <w:pPr>
        <w:pStyle w:val="BodyText"/>
        <w:numPr>
          <w:ilvl w:val="1"/>
          <w:numId w:val="7"/>
        </w:numPr>
        <w:rPr>
          <w:ins w:id="33" w:author="Author"/>
          <w:rFonts w:eastAsiaTheme="minorHAnsi"/>
        </w:rPr>
      </w:pPr>
      <w:ins w:id="34" w:author="Author">
        <w:r>
          <w:t xml:space="preserve">Verify that system requirements </w:t>
        </w:r>
        <w:r w:rsidRPr="00FE31AA">
          <w:rPr>
            <w:rFonts w:eastAsiaTheme="minorHAnsi"/>
          </w:rPr>
          <w:t>have been adequately decomposed into software, hardware, and architecture requirements. The software requirements are typically documented in the software requirements specification. The hardware requirements are typically documented in the hardware design description. The architecture requirements are typically documented in the system architecture description.</w:t>
        </w:r>
      </w:ins>
    </w:p>
    <w:p w14:paraId="3A914FA0" w14:textId="602AE4DA" w:rsidR="0047245F" w:rsidRPr="008D1218" w:rsidRDefault="0047245F" w:rsidP="006E3E9E">
      <w:pPr>
        <w:pStyle w:val="BodyText"/>
        <w:numPr>
          <w:ilvl w:val="1"/>
          <w:numId w:val="7"/>
        </w:numPr>
        <w:rPr>
          <w:ins w:id="35" w:author="Author"/>
        </w:rPr>
      </w:pPr>
      <w:ins w:id="36" w:author="Author">
        <w:r>
          <w:t xml:space="preserve">Verify that there is </w:t>
        </w:r>
        <w:r w:rsidR="004441AD">
          <w:t xml:space="preserve">two-way </w:t>
        </w:r>
        <w:r>
          <w:t xml:space="preserve">traceability of the system </w:t>
        </w:r>
        <w:r w:rsidRPr="008D1218">
          <w:t xml:space="preserve">requirements </w:t>
        </w:r>
        <w:r>
          <w:t xml:space="preserve">to the software, hardware, </w:t>
        </w:r>
        <w:r w:rsidR="004441AD">
          <w:t xml:space="preserve">and </w:t>
        </w:r>
        <w:r>
          <w:t>architecture requirements.</w:t>
        </w:r>
      </w:ins>
    </w:p>
    <w:p w14:paraId="4199D2E0" w14:textId="34776E92" w:rsidR="0047245F" w:rsidRDefault="0047245F" w:rsidP="006E3E9E">
      <w:pPr>
        <w:pStyle w:val="BodyText"/>
        <w:numPr>
          <w:ilvl w:val="1"/>
          <w:numId w:val="7"/>
        </w:numPr>
        <w:rPr>
          <w:ins w:id="37" w:author="Author"/>
          <w:rFonts w:eastAsiaTheme="minorHAnsi"/>
        </w:rPr>
      </w:pPr>
      <w:ins w:id="38" w:author="Author">
        <w:r>
          <w:rPr>
            <w:rFonts w:eastAsiaTheme="minorHAnsi"/>
          </w:rPr>
          <w:t>Verify that each software requirement ha</w:t>
        </w:r>
        <w:r w:rsidR="000E40C9">
          <w:rPr>
            <w:rFonts w:eastAsiaTheme="minorHAnsi"/>
          </w:rPr>
          <w:t>s a</w:t>
        </w:r>
        <w:r>
          <w:rPr>
            <w:rFonts w:eastAsiaTheme="minorHAnsi"/>
          </w:rPr>
          <w:t xml:space="preserve"> unique identifier</w:t>
        </w:r>
        <w:r w:rsidR="004B7F1C">
          <w:rPr>
            <w:rFonts w:eastAsiaTheme="minorHAnsi"/>
          </w:rPr>
          <w:t>.</w:t>
        </w:r>
      </w:ins>
    </w:p>
    <w:p w14:paraId="3FF214A4" w14:textId="77FCCAFD" w:rsidR="00967EBD" w:rsidRPr="0047245F" w:rsidRDefault="00967EBD" w:rsidP="006E3E9E">
      <w:pPr>
        <w:pStyle w:val="BodyText"/>
        <w:numPr>
          <w:ilvl w:val="1"/>
          <w:numId w:val="7"/>
        </w:numPr>
        <w:rPr>
          <w:ins w:id="39" w:author="Author"/>
          <w:rFonts w:eastAsiaTheme="minorEastAsia"/>
        </w:rPr>
      </w:pPr>
      <w:ins w:id="40" w:author="Author">
        <w:r w:rsidRPr="63722436">
          <w:rPr>
            <w:rFonts w:eastAsiaTheme="minorEastAsia"/>
          </w:rPr>
          <w:t>For process characteristics of the software requirements, verify th</w:t>
        </w:r>
        <w:r w:rsidR="00E11807" w:rsidRPr="63722436">
          <w:rPr>
            <w:rFonts w:eastAsiaTheme="minorEastAsia"/>
          </w:rPr>
          <w:t>e</w:t>
        </w:r>
        <w:r w:rsidR="00895FD8">
          <w:rPr>
            <w:rFonts w:eastAsiaTheme="minorEastAsia"/>
          </w:rPr>
          <w:t xml:space="preserve"> following:</w:t>
        </w:r>
      </w:ins>
    </w:p>
    <w:p w14:paraId="21EBAD02" w14:textId="49017FFC" w:rsidR="00317EA6" w:rsidRDefault="00317EA6" w:rsidP="006E3E9E">
      <w:pPr>
        <w:pStyle w:val="BodyText"/>
        <w:numPr>
          <w:ilvl w:val="2"/>
          <w:numId w:val="8"/>
        </w:numPr>
        <w:rPr>
          <w:ins w:id="41" w:author="Author"/>
        </w:rPr>
      </w:pPr>
      <w:ins w:id="42" w:author="Author">
        <w:r>
          <w:t xml:space="preserve">The consistency of the software requirements with the </w:t>
        </w:r>
        <w:r w:rsidR="008878F0">
          <w:t>D</w:t>
        </w:r>
        <w:r>
          <w:t>I&amp;C system requirements</w:t>
        </w:r>
        <w:r w:rsidR="0048056D">
          <w:t xml:space="preserve"> and</w:t>
        </w:r>
        <w:r>
          <w:t xml:space="preserve"> the safety-related system design</w:t>
        </w:r>
        <w:r w:rsidR="0048056D">
          <w:t xml:space="preserve">. </w:t>
        </w:r>
        <w:r>
          <w:t>No requirement should be contradictory to the other requirements.</w:t>
        </w:r>
      </w:ins>
    </w:p>
    <w:p w14:paraId="2AD5686D" w14:textId="3D557007" w:rsidR="00F10175" w:rsidRDefault="00693C3E" w:rsidP="006E3E9E">
      <w:pPr>
        <w:pStyle w:val="BodyText"/>
        <w:numPr>
          <w:ilvl w:val="2"/>
          <w:numId w:val="8"/>
        </w:numPr>
        <w:rPr>
          <w:ins w:id="43" w:author="Author"/>
        </w:rPr>
      </w:pPr>
      <w:ins w:id="44" w:author="Author">
        <w:r>
          <w:t>The correctness of the software requirements, including the accurate description of functional requirements and operational environment.</w:t>
        </w:r>
      </w:ins>
    </w:p>
    <w:p w14:paraId="6DBC2842" w14:textId="40FA2201" w:rsidR="00693C3E" w:rsidRDefault="00693C3E" w:rsidP="006E3E9E">
      <w:pPr>
        <w:pStyle w:val="BodyText"/>
        <w:numPr>
          <w:ilvl w:val="2"/>
          <w:numId w:val="8"/>
        </w:numPr>
        <w:rPr>
          <w:ins w:id="45" w:author="Author"/>
        </w:rPr>
      </w:pPr>
      <w:ins w:id="46" w:author="Author">
        <w:r>
          <w:t>The style of the software requirement</w:t>
        </w:r>
        <w:r w:rsidR="00C56FB7">
          <w:t xml:space="preserve"> descriptions </w:t>
        </w:r>
        <w:r w:rsidR="00F21CB3">
          <w:t>is</w:t>
        </w:r>
        <w:r w:rsidR="00C56FB7">
          <w:t xml:space="preserve"> understandable.</w:t>
        </w:r>
      </w:ins>
    </w:p>
    <w:p w14:paraId="31AEA227" w14:textId="24E0B51B" w:rsidR="00C56FB7" w:rsidRDefault="00C56FB7" w:rsidP="006E3E9E">
      <w:pPr>
        <w:pStyle w:val="BodyText"/>
        <w:numPr>
          <w:ilvl w:val="2"/>
          <w:numId w:val="8"/>
        </w:numPr>
        <w:rPr>
          <w:ins w:id="47" w:author="Author"/>
        </w:rPr>
      </w:pPr>
      <w:ins w:id="48" w:author="Author">
        <w:r>
          <w:t xml:space="preserve">The software requirement description is </w:t>
        </w:r>
        <w:r w:rsidR="00CC7BCC">
          <w:t>unambiguous (i.e., only one interpretation can be derived from the software requirements).</w:t>
        </w:r>
      </w:ins>
    </w:p>
    <w:p w14:paraId="32C6EE45" w14:textId="20A1D3D2" w:rsidR="00A25C40" w:rsidRPr="006F6CE9" w:rsidRDefault="00AA4505" w:rsidP="006E3E9E">
      <w:pPr>
        <w:pStyle w:val="BodyText"/>
        <w:numPr>
          <w:ilvl w:val="2"/>
          <w:numId w:val="8"/>
        </w:numPr>
        <w:rPr>
          <w:ins w:id="49" w:author="Author"/>
        </w:rPr>
      </w:pPr>
      <w:ins w:id="50" w:author="Author">
        <w:r>
          <w:t>The software requirement is verifiable.</w:t>
        </w:r>
      </w:ins>
    </w:p>
    <w:p w14:paraId="1910A90B" w14:textId="3E8116F0" w:rsidR="00225E58" w:rsidRDefault="008D1218" w:rsidP="006E3E9E">
      <w:pPr>
        <w:pStyle w:val="BodyText"/>
        <w:numPr>
          <w:ilvl w:val="1"/>
          <w:numId w:val="7"/>
        </w:numPr>
        <w:rPr>
          <w:ins w:id="51" w:author="Author"/>
        </w:rPr>
      </w:pPr>
      <w:r w:rsidRPr="008D1218">
        <w:t xml:space="preserve">Verify that changes to the software requirements maintain traceability throughout </w:t>
      </w:r>
      <w:ins w:id="52" w:author="Author">
        <w:r w:rsidR="00225E58">
          <w:t>development activities</w:t>
        </w:r>
        <w:r w:rsidR="007B1443">
          <w:t>.</w:t>
        </w:r>
      </w:ins>
    </w:p>
    <w:p w14:paraId="23A1B6BD" w14:textId="577C038B" w:rsidR="008D1218" w:rsidRDefault="00225E58" w:rsidP="006E3E9E">
      <w:pPr>
        <w:pStyle w:val="BodyText"/>
        <w:numPr>
          <w:ilvl w:val="1"/>
          <w:numId w:val="7"/>
        </w:numPr>
        <w:rPr>
          <w:ins w:id="53" w:author="Author"/>
        </w:rPr>
      </w:pPr>
      <w:ins w:id="54" w:author="Author">
        <w:r>
          <w:t xml:space="preserve">Verify that </w:t>
        </w:r>
        <w:r w:rsidR="005E5258">
          <w:t>verification and validation (</w:t>
        </w:r>
        <w:r>
          <w:t>V&amp;V</w:t>
        </w:r>
        <w:r w:rsidR="005E5258">
          <w:t>)</w:t>
        </w:r>
        <w:r>
          <w:t xml:space="preserve"> reports are adequate to identify any software requirements or development process issues</w:t>
        </w:r>
      </w:ins>
      <w:r w:rsidR="00452FFF">
        <w:t>.</w:t>
      </w:r>
    </w:p>
    <w:p w14:paraId="740FBC51" w14:textId="2B3A27B3" w:rsidR="007B1443" w:rsidRPr="008D1218" w:rsidRDefault="007B1443" w:rsidP="00C65647">
      <w:pPr>
        <w:pStyle w:val="BodyText3"/>
      </w:pPr>
      <w:ins w:id="55" w:author="Author">
        <w:r>
          <w:t>For hardware description language (HDL) programmed device</w:t>
        </w:r>
        <w:r w:rsidR="00AD6521">
          <w:t xml:space="preserve">s (e.g., </w:t>
        </w:r>
        <w:r w:rsidR="00DD2685">
          <w:t>FPGA</w:t>
        </w:r>
        <w:r w:rsidR="00AD6521">
          <w:t>), the behavioral characteristics of the device are defined in the requirements specification.</w:t>
        </w:r>
        <w:del w:id="56" w:author="Author">
          <w:r w:rsidR="00DD2685" w:rsidDel="000C51DD">
            <w:delText xml:space="preserve"> </w:delText>
          </w:r>
        </w:del>
      </w:ins>
    </w:p>
    <w:p w14:paraId="350CD39C" w14:textId="6DB36E80" w:rsidR="004E4576" w:rsidRDefault="008D1218" w:rsidP="0063119D">
      <w:pPr>
        <w:pStyle w:val="BodyText2"/>
        <w:keepLines/>
        <w:rPr>
          <w:ins w:id="57" w:author="Author"/>
        </w:rPr>
      </w:pPr>
      <w:r w:rsidRPr="008D1218">
        <w:lastRenderedPageBreak/>
        <w:t>03.02</w:t>
      </w:r>
      <w:r w:rsidRPr="008D1218">
        <w:tab/>
      </w:r>
      <w:r w:rsidRPr="008D1218">
        <w:rPr>
          <w:u w:val="single"/>
        </w:rPr>
        <w:t>Design</w:t>
      </w:r>
      <w:r w:rsidR="00B474B8">
        <w:t>:</w:t>
      </w:r>
      <w:r w:rsidRPr="008D1218">
        <w:t xml:space="preserve"> The </w:t>
      </w:r>
      <w:r w:rsidR="00E21F12">
        <w:t>d</w:t>
      </w:r>
      <w:r w:rsidRPr="008D1218">
        <w:t>esign phase consists of</w:t>
      </w:r>
      <w:ins w:id="58" w:author="Author">
        <w:r w:rsidR="003F655D">
          <w:t>: (1)</w:t>
        </w:r>
      </w:ins>
      <w:r w:rsidRPr="008D1218">
        <w:t xml:space="preserve"> translating </w:t>
      </w:r>
      <w:ins w:id="59" w:author="Author">
        <w:r w:rsidR="00D441BB">
          <w:t>the design architecture</w:t>
        </w:r>
      </w:ins>
      <w:r w:rsidRPr="008D1218">
        <w:t xml:space="preserve"> into hardware</w:t>
      </w:r>
      <w:ins w:id="60" w:author="Author">
        <w:r w:rsidR="00D441BB">
          <w:t xml:space="preserve"> and </w:t>
        </w:r>
      </w:ins>
      <w:r w:rsidRPr="008D1218">
        <w:t xml:space="preserve">software </w:t>
      </w:r>
      <w:ins w:id="61" w:author="Author">
        <w:r w:rsidR="00243121">
          <w:t>elements, and then mapping of the software into hardware; (2)</w:t>
        </w:r>
      </w:ins>
      <w:r w:rsidR="00F42EE3">
        <w:t> </w:t>
      </w:r>
      <w:ins w:id="62" w:author="Author">
        <w:r w:rsidR="00FF3294">
          <w:t>development of the software and hardware architecture; and (</w:t>
        </w:r>
        <w:r w:rsidR="001C74A0">
          <w:t>3</w:t>
        </w:r>
        <w:r w:rsidR="00FF3294">
          <w:t>) decomposing the software and architectural requirements into software design elements.</w:t>
        </w:r>
        <w:r w:rsidR="00D969D6">
          <w:t xml:space="preserve"> Software design elements may include equations, algorithms, and control logic.</w:t>
        </w:r>
      </w:ins>
    </w:p>
    <w:p w14:paraId="569C2745" w14:textId="77777777" w:rsidR="00741927" w:rsidRDefault="004E4576" w:rsidP="00C65647">
      <w:pPr>
        <w:pStyle w:val="BodyText3"/>
        <w:rPr>
          <w:ins w:id="63" w:author="Author"/>
        </w:rPr>
      </w:pPr>
      <w:ins w:id="64" w:author="Author">
        <w:r>
          <w:t xml:space="preserve">For HDL-programmed devices, architectural specifications and behavioral characteristics are refined into behavioral descriptions. The behavioral description is done by schematic diagram, block diagram, or HDL (e.g., VHDL, Verilog) that used register-transfer-level abstraction to create high-level </w:t>
        </w:r>
        <w:r w:rsidR="0062528F">
          <w:t>representation of a circuit.</w:t>
        </w:r>
      </w:ins>
    </w:p>
    <w:p w14:paraId="2E2F1024" w14:textId="7C808CA2" w:rsidR="008D1218" w:rsidRPr="008D1218" w:rsidRDefault="008D1218" w:rsidP="00C65647">
      <w:pPr>
        <w:pStyle w:val="BodyText3"/>
      </w:pPr>
      <w:r w:rsidRPr="008D1218">
        <w:t>Evaluate the design activities of the software lifecycle by performing the following:</w:t>
      </w:r>
    </w:p>
    <w:p w14:paraId="5E8AF5AA" w14:textId="4BFA4115" w:rsidR="008D1218" w:rsidRDefault="008D1218" w:rsidP="006E3E9E">
      <w:pPr>
        <w:pStyle w:val="BodyText"/>
        <w:numPr>
          <w:ilvl w:val="0"/>
          <w:numId w:val="9"/>
        </w:numPr>
      </w:pPr>
      <w:r w:rsidRPr="008D1218">
        <w:t xml:space="preserve">Verify that procedures are implemented to ensure </w:t>
      </w:r>
      <w:ins w:id="65" w:author="Author">
        <w:r w:rsidR="007F17E8">
          <w:t xml:space="preserve">software </w:t>
        </w:r>
      </w:ins>
      <w:r w:rsidRPr="008D1218">
        <w:t xml:space="preserve">design </w:t>
      </w:r>
      <w:ins w:id="66" w:author="Author">
        <w:r w:rsidR="007F17E8">
          <w:t>specification</w:t>
        </w:r>
      </w:ins>
      <w:r w:rsidRPr="008D1218">
        <w:t xml:space="preserve"> documentation is</w:t>
      </w:r>
      <w:ins w:id="67" w:author="Author">
        <w:r w:rsidR="007F17E8">
          <w:t xml:space="preserve"> produced,</w:t>
        </w:r>
      </w:ins>
      <w:r w:rsidRPr="008D1218">
        <w:t xml:space="preserve"> reviewed, approved, baselined, updated as necessary</w:t>
      </w:r>
      <w:r w:rsidR="00B82042">
        <w:t>,</w:t>
      </w:r>
      <w:r w:rsidRPr="008D1218">
        <w:t xml:space="preserve"> and placed under configuration control.</w:t>
      </w:r>
    </w:p>
    <w:p w14:paraId="073D5830" w14:textId="6BD40909" w:rsidR="004526C0" w:rsidRDefault="004526C0" w:rsidP="006E3E9E">
      <w:pPr>
        <w:pStyle w:val="BodyText"/>
        <w:numPr>
          <w:ilvl w:val="0"/>
          <w:numId w:val="9"/>
        </w:numPr>
      </w:pPr>
      <w:ins w:id="68" w:author="Author">
        <w:r>
          <w:t>Verify that for each functional characteristic (e.g.,</w:t>
        </w:r>
        <w:r w:rsidR="002E0226">
          <w:t xml:space="preserve"> accuracy,</w:t>
        </w:r>
        <w:r>
          <w:t xml:space="preserve"> reliability, </w:t>
        </w:r>
        <w:r w:rsidR="002E0226">
          <w:t xml:space="preserve">robustness, </w:t>
        </w:r>
        <w:r>
          <w:t xml:space="preserve">safety, security, timing), the </w:t>
        </w:r>
        <w:r w:rsidR="008A79FE">
          <w:t xml:space="preserve">software architecture and </w:t>
        </w:r>
        <w:r w:rsidR="00F43B05">
          <w:t xml:space="preserve">design </w:t>
        </w:r>
        <w:r w:rsidR="00730741">
          <w:t xml:space="preserve">can </w:t>
        </w:r>
        <w:r w:rsidR="00CD7226">
          <w:t xml:space="preserve">satisfy the </w:t>
        </w:r>
        <w:r w:rsidR="0013786E">
          <w:t xml:space="preserve">required characteristic. </w:t>
        </w:r>
        <w:r>
          <w:t>This may include a concurrent review of the hardware architecture</w:t>
        </w:r>
        <w:r w:rsidR="006C141E">
          <w:t>, schematics,</w:t>
        </w:r>
        <w:r w:rsidR="00B92DC1">
          <w:t xml:space="preserve"> and drawings</w:t>
        </w:r>
        <w:r>
          <w:t>.</w:t>
        </w:r>
      </w:ins>
    </w:p>
    <w:p w14:paraId="0B188F17" w14:textId="75684F30" w:rsidR="00FE6E00" w:rsidRDefault="00397AC1" w:rsidP="00C65647">
      <w:pPr>
        <w:pStyle w:val="BodyText3"/>
        <w:rPr>
          <w:ins w:id="69" w:author="Author"/>
        </w:rPr>
      </w:pPr>
      <w:ins w:id="70" w:author="Author">
        <w:r w:rsidRPr="00DD04E1">
          <w:t>For HDL-programmed devices, verify that the architectural design process accounts for top-level</w:t>
        </w:r>
        <w:r w:rsidR="00E11309" w:rsidRPr="00DD04E1">
          <w:t xml:space="preserve"> design partitioning. The design partitioning should consider design reliability, functionality, traceability, and verifiability.</w:t>
        </w:r>
        <w:r w:rsidR="00CF39CE" w:rsidRPr="00DD04E1">
          <w:t xml:space="preserve"> </w:t>
        </w:r>
        <w:r w:rsidR="002E0226" w:rsidRPr="00DD04E1">
          <w:t>Verify</w:t>
        </w:r>
        <w:r w:rsidR="00D73B1E" w:rsidRPr="00DD04E1">
          <w:t xml:space="preserve"> </w:t>
        </w:r>
        <w:r w:rsidR="00ED5FA2" w:rsidRPr="00DD04E1">
          <w:t xml:space="preserve">that the </w:t>
        </w:r>
        <w:r w:rsidR="00B94D3B" w:rsidRPr="00DD04E1">
          <w:t xml:space="preserve">functional </w:t>
        </w:r>
        <w:r w:rsidR="00D73B1E" w:rsidRPr="00DD04E1">
          <w:t>characteristic</w:t>
        </w:r>
        <w:r w:rsidR="00B94D3B" w:rsidRPr="00DD04E1">
          <w:t>s</w:t>
        </w:r>
        <w:r w:rsidR="00D73B1E" w:rsidRPr="00DD04E1">
          <w:t xml:space="preserve"> are satisfied by the HDL-programmed</w:t>
        </w:r>
        <w:r w:rsidR="00DF17C8" w:rsidRPr="00DD04E1">
          <w:t xml:space="preserve"> device attributes. Attributes that should be considered </w:t>
        </w:r>
        <w:r w:rsidR="00A8307D" w:rsidRPr="00DD04E1">
          <w:t>include</w:t>
        </w:r>
        <w:r w:rsidR="00DF17C8" w:rsidRPr="00DD04E1">
          <w:t xml:space="preserve"> asynchronous design, metastability, internal resets, phase locked loop locking time, timing constraints, state machines</w:t>
        </w:r>
        <w:r w:rsidR="00FE6E00" w:rsidRPr="00DD04E1">
          <w:t>, multiple clock domains, latches, and high fan-out lines.</w:t>
        </w:r>
      </w:ins>
    </w:p>
    <w:p w14:paraId="014F8CD0" w14:textId="1D67684C" w:rsidR="00FE6E00" w:rsidRDefault="00FE6E00" w:rsidP="006E3E9E">
      <w:pPr>
        <w:pStyle w:val="BodyText"/>
        <w:numPr>
          <w:ilvl w:val="0"/>
          <w:numId w:val="9"/>
        </w:numPr>
        <w:rPr>
          <w:ins w:id="71" w:author="Author"/>
        </w:rPr>
      </w:pPr>
      <w:ins w:id="72" w:author="Author">
        <w:r>
          <w:t xml:space="preserve">Verify the software development process characteristics for the software architecture and software design exhibit completeness, consistency, style, traceability, </w:t>
        </w:r>
        <w:r w:rsidR="00A8307D">
          <w:t xml:space="preserve">and </w:t>
        </w:r>
        <w:r>
          <w:t>verifiability.</w:t>
        </w:r>
      </w:ins>
    </w:p>
    <w:p w14:paraId="491B90D1" w14:textId="73AB32A0" w:rsidR="00C92256" w:rsidRDefault="00BF1B28" w:rsidP="006E3E9E">
      <w:pPr>
        <w:pStyle w:val="BodyText"/>
        <w:numPr>
          <w:ilvl w:val="0"/>
          <w:numId w:val="9"/>
        </w:numPr>
        <w:rPr>
          <w:ins w:id="73" w:author="Author"/>
        </w:rPr>
      </w:pPr>
      <w:ins w:id="74" w:author="Author">
        <w:r>
          <w:t xml:space="preserve">Verify that a process is implemented to establish a software </w:t>
        </w:r>
      </w:ins>
      <w:r w:rsidR="00016C84">
        <w:t>baseline</w:t>
      </w:r>
      <w:ins w:id="75" w:author="Author">
        <w:r>
          <w:t xml:space="preserve"> at the completion of each design activity.</w:t>
        </w:r>
      </w:ins>
    </w:p>
    <w:p w14:paraId="048F6583" w14:textId="66EC57C7" w:rsidR="00C92256" w:rsidRDefault="008D1218" w:rsidP="006E3E9E">
      <w:pPr>
        <w:pStyle w:val="BodyText"/>
        <w:numPr>
          <w:ilvl w:val="0"/>
          <w:numId w:val="9"/>
        </w:numPr>
        <w:rPr>
          <w:ins w:id="76" w:author="Author"/>
        </w:rPr>
      </w:pPr>
      <w:r w:rsidRPr="008D1218">
        <w:t>Verify that procedures are implemented to ensure that changes made to the software</w:t>
      </w:r>
      <w:ins w:id="77" w:author="Author">
        <w:r w:rsidR="00065B22">
          <w:t xml:space="preserve"> </w:t>
        </w:r>
        <w:r w:rsidR="000B2F2B">
          <w:t>architecture</w:t>
        </w:r>
        <w:r w:rsidR="003967DB">
          <w:t xml:space="preserve"> and design</w:t>
        </w:r>
      </w:ins>
      <w:r w:rsidRPr="008D1218">
        <w:t xml:space="preserve"> are evaluated, reviewed, approved</w:t>
      </w:r>
      <w:r w:rsidR="00B82042">
        <w:t>,</w:t>
      </w:r>
      <w:r w:rsidRPr="008D1218">
        <w:t xml:space="preserve"> and documented. Verify the documentation includes provisions for documenting a description of the change, rationale for the change, identification of the software baseline affected by the change, and status of the change throughout the implementation process.</w:t>
      </w:r>
    </w:p>
    <w:p w14:paraId="51886852" w14:textId="1F7A6D88" w:rsidR="00250DB3" w:rsidRDefault="00250DB3" w:rsidP="006E3E9E">
      <w:pPr>
        <w:pStyle w:val="BodyText"/>
        <w:numPr>
          <w:ilvl w:val="0"/>
          <w:numId w:val="9"/>
        </w:numPr>
        <w:rPr>
          <w:ins w:id="78" w:author="Author"/>
        </w:rPr>
      </w:pPr>
      <w:ins w:id="79" w:author="Author">
        <w:r>
          <w:t>Verify that V&amp;V reports are adequate to identify any software design or development process issues.</w:t>
        </w:r>
      </w:ins>
    </w:p>
    <w:p w14:paraId="03294519" w14:textId="51DB507A" w:rsidR="008D1218" w:rsidRPr="008D1218" w:rsidRDefault="00250DB3" w:rsidP="00C65647">
      <w:pPr>
        <w:pStyle w:val="BodyText3"/>
      </w:pPr>
      <w:ins w:id="80" w:author="Author">
        <w:r>
          <w:t xml:space="preserve">For </w:t>
        </w:r>
        <w:r w:rsidR="00250522">
          <w:t>HDL-</w:t>
        </w:r>
        <w:r w:rsidR="0046021D">
          <w:t xml:space="preserve">programmed devices, verify that the V&amp;V process accounts for HDL device specific V&amp;V activities are </w:t>
        </w:r>
        <w:r w:rsidR="00F402A8">
          <w:t>performed</w:t>
        </w:r>
      </w:ins>
      <w:r w:rsidR="000F083A">
        <w:t>,</w:t>
      </w:r>
      <w:ins w:id="81" w:author="Author">
        <w:r w:rsidR="00F402A8">
          <w:t xml:space="preserve"> such as behavioral simulation and logic-level simulation.</w:t>
        </w:r>
      </w:ins>
    </w:p>
    <w:p w14:paraId="5F0C1D80" w14:textId="5F304571" w:rsidR="00AB2800" w:rsidRDefault="008D1218" w:rsidP="0063119D">
      <w:pPr>
        <w:pStyle w:val="BodyText2"/>
        <w:keepNext/>
        <w:rPr>
          <w:ins w:id="82" w:author="Author"/>
        </w:rPr>
      </w:pPr>
      <w:r w:rsidRPr="008D1218">
        <w:lastRenderedPageBreak/>
        <w:t>03.03</w:t>
      </w:r>
      <w:r w:rsidRPr="008D1218">
        <w:tab/>
      </w:r>
      <w:r w:rsidRPr="008D1218">
        <w:rPr>
          <w:u w:val="single"/>
        </w:rPr>
        <w:t>Implementation</w:t>
      </w:r>
      <w:r w:rsidR="00343037">
        <w:t>:</w:t>
      </w:r>
      <w:r w:rsidRPr="008D1218">
        <w:t xml:space="preserve"> Assess the implementation activities of the software lifecycle by performing the following:</w:t>
      </w:r>
    </w:p>
    <w:p w14:paraId="27FE6A80" w14:textId="42B9B226" w:rsidR="00AB2800" w:rsidRDefault="00AB2800" w:rsidP="00C65647">
      <w:pPr>
        <w:pStyle w:val="BodyText3"/>
        <w:rPr>
          <w:ins w:id="83" w:author="Author"/>
        </w:rPr>
      </w:pPr>
      <w:ins w:id="84" w:author="Author">
        <w:r>
          <w:t>For microprocessor-based software, the implementation phase consists of translating the completed software design into code.</w:t>
        </w:r>
      </w:ins>
    </w:p>
    <w:p w14:paraId="4DD04899" w14:textId="66F6A59D" w:rsidR="008D1218" w:rsidRPr="008D1218" w:rsidRDefault="00AB2800" w:rsidP="00C65647">
      <w:pPr>
        <w:pStyle w:val="BodyText3"/>
      </w:pPr>
      <w:ins w:id="85" w:author="Author">
        <w:r>
          <w:t>For HDL-programmed devices, a netlist is sy</w:t>
        </w:r>
        <w:r w:rsidR="005F3936">
          <w:t>nthesized from the HDL code that contains the information on how the components should be connected to the programmable logic chip. The netlist is placed and routed to produce a bitstream that can be downloaded on to the programmable logic chip.</w:t>
        </w:r>
      </w:ins>
    </w:p>
    <w:p w14:paraId="4297B241" w14:textId="3B9350FC" w:rsidR="00881BEE" w:rsidRDefault="008D1218" w:rsidP="006E3E9E">
      <w:pPr>
        <w:pStyle w:val="BodyText"/>
        <w:numPr>
          <w:ilvl w:val="0"/>
          <w:numId w:val="10"/>
        </w:numPr>
        <w:rPr>
          <w:ins w:id="86" w:author="Author"/>
        </w:rPr>
      </w:pPr>
      <w:r w:rsidRPr="00F42F94">
        <w:t>Verify</w:t>
      </w:r>
      <w:r w:rsidR="00B82042" w:rsidRPr="00F42F94">
        <w:t xml:space="preserve"> that</w:t>
      </w:r>
      <w:r w:rsidRPr="00F42F94">
        <w:t xml:space="preserve"> implementation activities, such as the development of operation documentation and management of software releases are completed in accordance with a documented implementation plan</w:t>
      </w:r>
      <w:r w:rsidRPr="008D1218">
        <w:t>.</w:t>
      </w:r>
      <w:del w:id="87" w:author="Author">
        <w:r w:rsidRPr="008D1218" w:rsidDel="00F42F94">
          <w:delText xml:space="preserve"> </w:delText>
        </w:r>
      </w:del>
    </w:p>
    <w:p w14:paraId="0C404734" w14:textId="57540E97" w:rsidR="004E528D" w:rsidRDefault="00881BEE" w:rsidP="00C65647">
      <w:pPr>
        <w:pStyle w:val="BodyText3"/>
        <w:rPr>
          <w:ins w:id="88" w:author="Author"/>
        </w:rPr>
      </w:pPr>
      <w:ins w:id="89" w:author="Author">
        <w:r>
          <w:t>For microprocessor-based software, verify that the implementation activities</w:t>
        </w:r>
        <w:r w:rsidR="002E204F">
          <w:t>, such as the creation of an executable code and software unit testing are completed in accordance with a documented implementation plan.</w:t>
        </w:r>
      </w:ins>
    </w:p>
    <w:p w14:paraId="5F537181" w14:textId="11670EC0" w:rsidR="008D1218" w:rsidRPr="008D1218" w:rsidRDefault="004E528D" w:rsidP="00C65647">
      <w:pPr>
        <w:pStyle w:val="BodyText3"/>
      </w:pPr>
      <w:ins w:id="90" w:author="Author">
        <w:r>
          <w:t xml:space="preserve">For HDL-programmed devices, verify that the implementation activities, such as placing and routing of the netlist onto the HDL-programmed device. The hardware implementation activities </w:t>
        </w:r>
        <w:r w:rsidR="00D51322">
          <w:t>include developing the final board/module design and fabrication. Verify that the final board/module design conforms with schematic diagrams of the board.</w:t>
        </w:r>
      </w:ins>
    </w:p>
    <w:p w14:paraId="1F364B97" w14:textId="1D969C74" w:rsidR="008D1218" w:rsidRDefault="008D1218" w:rsidP="006E3E9E">
      <w:pPr>
        <w:pStyle w:val="BodyText"/>
        <w:numPr>
          <w:ilvl w:val="0"/>
          <w:numId w:val="10"/>
        </w:numPr>
        <w:rPr>
          <w:ins w:id="91" w:author="Author"/>
        </w:rPr>
      </w:pPr>
      <w:r w:rsidRPr="00F42F94">
        <w:t>Verify that procedures are established and implemented for compliance with rules, methods, and standards</w:t>
      </w:r>
      <w:r w:rsidRPr="008D1218">
        <w:t>.</w:t>
      </w:r>
    </w:p>
    <w:p w14:paraId="0290F778" w14:textId="08292FA6" w:rsidR="004C1CD0" w:rsidRPr="00F42F94" w:rsidRDefault="004C1CD0" w:rsidP="00C65647">
      <w:pPr>
        <w:pStyle w:val="BodyText3"/>
        <w:rPr>
          <w:ins w:id="92" w:author="Author"/>
        </w:rPr>
      </w:pPr>
      <w:ins w:id="93" w:author="Author">
        <w:r w:rsidRPr="00F42F94">
          <w:t>For microprocessor-based software, verify that procedures are established and implemented for compliance with coding rules, methods, and standards.</w:t>
        </w:r>
      </w:ins>
    </w:p>
    <w:p w14:paraId="2B3B6AFC" w14:textId="55D1B917" w:rsidR="004C1CD0" w:rsidRDefault="004C1CD0" w:rsidP="006E3E9E">
      <w:pPr>
        <w:pStyle w:val="BodyText"/>
        <w:numPr>
          <w:ilvl w:val="0"/>
          <w:numId w:val="10"/>
        </w:numPr>
        <w:rPr>
          <w:ins w:id="94" w:author="Author"/>
        </w:rPr>
      </w:pPr>
      <w:ins w:id="95" w:author="Author">
        <w:r>
          <w:t>Verify that V&amp;V reports are adequate to identify any software code (or HDL-programmed device equivalent) or development process issues.</w:t>
        </w:r>
      </w:ins>
    </w:p>
    <w:p w14:paraId="00FE9EA6" w14:textId="6E4F1202" w:rsidR="008D1218" w:rsidRPr="008D1218" w:rsidRDefault="004C1CD0" w:rsidP="00C65647">
      <w:pPr>
        <w:pStyle w:val="BodyText3"/>
      </w:pPr>
      <w:ins w:id="96" w:author="Author">
        <w:r>
          <w:t>For HDL-programmed devices, verify that the functional hardware verifications have been performed to confirm correct board/module functionality in the operational environment.</w:t>
        </w:r>
      </w:ins>
    </w:p>
    <w:p w14:paraId="1A874E35" w14:textId="57DD9DEB" w:rsidR="0088670B" w:rsidRDefault="008D1218" w:rsidP="00900D9E">
      <w:pPr>
        <w:pStyle w:val="BodyText2"/>
        <w:rPr>
          <w:ins w:id="97" w:author="Author"/>
        </w:rPr>
      </w:pPr>
      <w:r w:rsidRPr="008D1218">
        <w:t>03.04</w:t>
      </w:r>
      <w:r w:rsidRPr="008D1218">
        <w:tab/>
      </w:r>
      <w:r w:rsidRPr="008D1218">
        <w:rPr>
          <w:u w:val="single"/>
        </w:rPr>
        <w:t>Integration</w:t>
      </w:r>
      <w:r w:rsidR="00343037">
        <w:t>:</w:t>
      </w:r>
      <w:r w:rsidRPr="008D1218">
        <w:t xml:space="preserve"> </w:t>
      </w:r>
      <w:r w:rsidR="00E21F12">
        <w:t>The i</w:t>
      </w:r>
      <w:r w:rsidRPr="008D1218">
        <w:t xml:space="preserve">ntegration phase consists of combining </w:t>
      </w:r>
      <w:ins w:id="98" w:author="Author">
        <w:r w:rsidR="00B008D8">
          <w:t>components</w:t>
        </w:r>
        <w:r w:rsidR="003C76F3">
          <w:t xml:space="preserve"> </w:t>
        </w:r>
      </w:ins>
      <w:r w:rsidRPr="008D1218">
        <w:t>into a single system.</w:t>
      </w:r>
      <w:ins w:id="99" w:author="Author">
        <w:r w:rsidR="0009649C">
          <w:t xml:space="preserve"> This may encompass human-machine interfaces (e.g., displays and controls) and communications with other systems (e.g., non</w:t>
        </w:r>
        <w:r w:rsidR="00F42EE3">
          <w:noBreakHyphen/>
        </w:r>
        <w:r w:rsidR="00406BA3">
          <w:t xml:space="preserve">safety-related distributed control systems, maintenance and test systems). The </w:t>
        </w:r>
        <w:r w:rsidR="00836BB6">
          <w:t>system may have individual channels or divisions with interfaces to interconnect the channels/divisions.</w:t>
        </w:r>
      </w:ins>
    </w:p>
    <w:p w14:paraId="12CB8A38" w14:textId="412CAC3D" w:rsidR="0088670B" w:rsidRDefault="0088670B" w:rsidP="00C65647">
      <w:pPr>
        <w:pStyle w:val="BodyText3"/>
        <w:rPr>
          <w:ins w:id="100" w:author="Author"/>
        </w:rPr>
      </w:pPr>
      <w:ins w:id="101" w:author="Author">
        <w:r>
          <w:t>For microprocessor-based software, the integration phase consists of combining software components and hardware components into a single system.</w:t>
        </w:r>
      </w:ins>
    </w:p>
    <w:p w14:paraId="316F711B" w14:textId="5AF540A8" w:rsidR="008D1218" w:rsidRPr="008D1218" w:rsidRDefault="0088670B" w:rsidP="00C65647">
      <w:pPr>
        <w:pStyle w:val="BodyText3"/>
      </w:pPr>
      <w:ins w:id="102" w:author="Author">
        <w:r>
          <w:t>For HDL-programmed devices, the integration phase consists of combining in</w:t>
        </w:r>
        <w:r w:rsidR="005C5096">
          <w:t>dividual devices into a single system.</w:t>
        </w:r>
      </w:ins>
    </w:p>
    <w:p w14:paraId="2FC60E86" w14:textId="104E6683" w:rsidR="009668CD" w:rsidRDefault="009668CD" w:rsidP="0063119D">
      <w:pPr>
        <w:pStyle w:val="BodyText"/>
        <w:keepNext/>
        <w:numPr>
          <w:ilvl w:val="0"/>
          <w:numId w:val="11"/>
        </w:numPr>
        <w:rPr>
          <w:ins w:id="103" w:author="Author"/>
        </w:rPr>
      </w:pPr>
      <w:ins w:id="104" w:author="Author">
        <w:r w:rsidRPr="0096348D">
          <w:lastRenderedPageBreak/>
          <w:t>Verify integration activities have been satisfactorily completed</w:t>
        </w:r>
        <w:r>
          <w:t>.</w:t>
        </w:r>
      </w:ins>
    </w:p>
    <w:p w14:paraId="07C22699" w14:textId="0144CBB2" w:rsidR="009668CD" w:rsidRDefault="009668CD" w:rsidP="006E3E9E">
      <w:pPr>
        <w:pStyle w:val="BodyText"/>
        <w:numPr>
          <w:ilvl w:val="1"/>
          <w:numId w:val="12"/>
        </w:numPr>
      </w:pPr>
      <w:ins w:id="105" w:author="Author">
        <w:r>
          <w:t xml:space="preserve">Verify that the plans and methods for integrating function channels or divisions </w:t>
        </w:r>
        <w:r w:rsidR="00331730">
          <w:t xml:space="preserve">of software units or HDL-programmed devices are adequately documented. The software integration plan should also identify what is being integrated, define the integration environment, discuss the management of interfaces, </w:t>
        </w:r>
        <w:r w:rsidR="002052BB">
          <w:t>and defin</w:t>
        </w:r>
        <w:r w:rsidR="00A8307D">
          <w:t>e</w:t>
        </w:r>
        <w:r w:rsidR="002052BB">
          <w:t xml:space="preserve"> the integration sequence.</w:t>
        </w:r>
      </w:ins>
    </w:p>
    <w:p w14:paraId="5E75144D" w14:textId="041C4F2D" w:rsidR="002052BB" w:rsidRDefault="002052BB" w:rsidP="006E3E9E">
      <w:pPr>
        <w:pStyle w:val="BodyText"/>
        <w:numPr>
          <w:ilvl w:val="1"/>
          <w:numId w:val="12"/>
        </w:numPr>
      </w:pPr>
      <w:ins w:id="106" w:author="Author">
        <w:r>
          <w:t>Verify that there are provisions in procedures to ensure the complete integration of all software units and comprised software</w:t>
        </w:r>
        <w:r w:rsidR="00A86BB0">
          <w:t xml:space="preserve"> modules (or HDL-programmed device equivalent) or any other division of functional parts.</w:t>
        </w:r>
      </w:ins>
    </w:p>
    <w:p w14:paraId="314CC87A" w14:textId="722D51E9" w:rsidR="00A86BB0" w:rsidRDefault="00A86BB0" w:rsidP="006E3E9E">
      <w:pPr>
        <w:pStyle w:val="BodyText"/>
        <w:numPr>
          <w:ilvl w:val="1"/>
          <w:numId w:val="12"/>
        </w:numPr>
      </w:pPr>
      <w:ins w:id="107" w:author="Author">
        <w:r>
          <w:t>Verify th</w:t>
        </w:r>
        <w:r w:rsidR="00537291">
          <w:t>e physical, electrical, and communications</w:t>
        </w:r>
        <w:r w:rsidR="00203C99">
          <w:t xml:space="preserve"> interfaces of the integrated channel or division have been configured correctly.</w:t>
        </w:r>
      </w:ins>
    </w:p>
    <w:p w14:paraId="495A309A" w14:textId="016F9586" w:rsidR="008D1218" w:rsidRDefault="00C92A10" w:rsidP="006E3E9E">
      <w:pPr>
        <w:pStyle w:val="BodyText"/>
        <w:numPr>
          <w:ilvl w:val="0"/>
          <w:numId w:val="12"/>
        </w:numPr>
      </w:pPr>
      <w:r>
        <w:t>Verify that integration test activities and tasks, primary test methods and standards, test cases, test coverage, and acceptance criteria are documented in accordance with Section 03.05.</w:t>
      </w:r>
    </w:p>
    <w:p w14:paraId="2830F0DC" w14:textId="742A17B8" w:rsidR="004B098C" w:rsidRPr="008D1218" w:rsidRDefault="004B098C" w:rsidP="006E3E9E">
      <w:pPr>
        <w:pStyle w:val="BodyText"/>
        <w:numPr>
          <w:ilvl w:val="0"/>
          <w:numId w:val="12"/>
        </w:numPr>
      </w:pPr>
      <w:r>
        <w:t>Verify that the integration testing accurately reflect</w:t>
      </w:r>
      <w:ins w:id="108" w:author="Author">
        <w:r w:rsidR="00F42EE3">
          <w:t>s</w:t>
        </w:r>
      </w:ins>
      <w:r>
        <w:t xml:space="preserve"> the system architecture.</w:t>
      </w:r>
    </w:p>
    <w:p w14:paraId="48C275E7" w14:textId="64BEC4E6" w:rsidR="008D1218" w:rsidRPr="008D1218" w:rsidRDefault="008D1218" w:rsidP="00DD2E30">
      <w:pPr>
        <w:pStyle w:val="BodyText2"/>
      </w:pPr>
      <w:r w:rsidRPr="008D1218">
        <w:t>03.05</w:t>
      </w:r>
      <w:r w:rsidRPr="008D1218">
        <w:tab/>
      </w:r>
      <w:r w:rsidRPr="008D1218">
        <w:rPr>
          <w:u w:val="single"/>
        </w:rPr>
        <w:t>Testing</w:t>
      </w:r>
      <w:r w:rsidR="00343037">
        <w:t>:</w:t>
      </w:r>
      <w:r w:rsidR="00343037" w:rsidRPr="00343037">
        <w:t xml:space="preserve"> </w:t>
      </w:r>
      <w:r w:rsidRPr="008D1218">
        <w:t xml:space="preserve">The software </w:t>
      </w:r>
      <w:r w:rsidR="00A90D42">
        <w:t>t</w:t>
      </w:r>
      <w:r w:rsidRPr="008D1218">
        <w:t xml:space="preserve">esting phase consists of unit testing, integration testing, </w:t>
      </w:r>
      <w:ins w:id="109" w:author="Author">
        <w:r w:rsidR="008311A7">
          <w:t xml:space="preserve">and system </w:t>
        </w:r>
      </w:ins>
      <w:r w:rsidRPr="008D1218">
        <w:t>validation testing.</w:t>
      </w:r>
      <w:r w:rsidR="00B82042">
        <w:t xml:space="preserve"> </w:t>
      </w:r>
      <w:ins w:id="110" w:author="Author">
        <w:r w:rsidR="00C46E68">
          <w:t>This includes software unit testing (or HDL-programmed device equivalent), software integration testing</w:t>
        </w:r>
        <w:r w:rsidR="00371A86">
          <w:t xml:space="preserve"> (or HD</w:t>
        </w:r>
        <w:r w:rsidR="00A8307D">
          <w:t>L</w:t>
        </w:r>
        <w:r w:rsidR="00371A86">
          <w:t>-programmed device equivalent), hardware integration verification, environmental qualification testing, and system validation testing.</w:t>
        </w:r>
        <w:r w:rsidR="001B1275">
          <w:t xml:space="preserve"> </w:t>
        </w:r>
      </w:ins>
      <w:r w:rsidRPr="008D1218">
        <w:t xml:space="preserve">Evaluate the testing activities of the </w:t>
      </w:r>
      <w:ins w:id="111" w:author="Author">
        <w:r w:rsidR="006F6D39">
          <w:t>system development</w:t>
        </w:r>
        <w:r w:rsidR="006F6D39" w:rsidRPr="008D1218">
          <w:t xml:space="preserve"> </w:t>
        </w:r>
      </w:ins>
      <w:r w:rsidRPr="008D1218">
        <w:t>lifecycle by performing the following:</w:t>
      </w:r>
    </w:p>
    <w:p w14:paraId="02D35FA5" w14:textId="6781E566" w:rsidR="008D1218" w:rsidRPr="008D1218" w:rsidRDefault="008D1218" w:rsidP="006E3E9E">
      <w:pPr>
        <w:pStyle w:val="BodyText"/>
        <w:numPr>
          <w:ilvl w:val="0"/>
          <w:numId w:val="13"/>
        </w:numPr>
      </w:pPr>
      <w:r w:rsidRPr="008D1218">
        <w:t xml:space="preserve">Verify that there are provisions documented in procedures to ensure that all software </w:t>
      </w:r>
      <w:ins w:id="112" w:author="Author">
        <w:r w:rsidR="006F6D39">
          <w:t xml:space="preserve">and hardware </w:t>
        </w:r>
      </w:ins>
      <w:r w:rsidRPr="008D1218">
        <w:t xml:space="preserve">requirements are covered by </w:t>
      </w:r>
      <w:ins w:id="113" w:author="Author">
        <w:r w:rsidR="00CC2FAB">
          <w:t>integration and system validation testing.</w:t>
        </w:r>
      </w:ins>
    </w:p>
    <w:p w14:paraId="2B5831EB" w14:textId="5E233894" w:rsidR="008D1218" w:rsidRPr="008D1218" w:rsidRDefault="008D1218" w:rsidP="006E3E9E">
      <w:pPr>
        <w:pStyle w:val="BodyText"/>
        <w:numPr>
          <w:ilvl w:val="0"/>
          <w:numId w:val="13"/>
        </w:numPr>
      </w:pPr>
      <w:r w:rsidRPr="008D1218">
        <w:t>Verify</w:t>
      </w:r>
      <w:r w:rsidR="00B82042">
        <w:t xml:space="preserve"> that</w:t>
      </w:r>
      <w:r w:rsidRPr="008D1218">
        <w:t xml:space="preserve"> documentation supporting </w:t>
      </w:r>
      <w:ins w:id="114" w:author="Author">
        <w:r w:rsidR="00CC2FAB">
          <w:t>all testing activities</w:t>
        </w:r>
      </w:ins>
      <w:r w:rsidRPr="008D1218">
        <w:t xml:space="preserve"> include the following:</w:t>
      </w:r>
    </w:p>
    <w:p w14:paraId="3CC86BC7" w14:textId="1672FDA5" w:rsidR="008D1218" w:rsidRPr="008D1218" w:rsidRDefault="00B82042" w:rsidP="006E3E9E">
      <w:pPr>
        <w:pStyle w:val="BodyText"/>
        <w:numPr>
          <w:ilvl w:val="1"/>
          <w:numId w:val="14"/>
        </w:numPr>
      </w:pPr>
      <w:r>
        <w:t>S</w:t>
      </w:r>
      <w:r w:rsidRPr="008D1218">
        <w:t xml:space="preserve">pecial </w:t>
      </w:r>
      <w:r w:rsidR="008D1218" w:rsidRPr="008D1218">
        <w:t>conditions and controls, equipment, tools, and instrumentation needed for the accomplishment of testing</w:t>
      </w:r>
    </w:p>
    <w:p w14:paraId="55C2DA05" w14:textId="429415C1" w:rsidR="008D1218" w:rsidRPr="008D1218" w:rsidRDefault="00B82042" w:rsidP="006E3E9E">
      <w:pPr>
        <w:pStyle w:val="BodyText"/>
        <w:numPr>
          <w:ilvl w:val="1"/>
          <w:numId w:val="14"/>
        </w:numPr>
      </w:pPr>
      <w:r>
        <w:t>T</w:t>
      </w:r>
      <w:r w:rsidRPr="008D1218">
        <w:t xml:space="preserve">est </w:t>
      </w:r>
      <w:r w:rsidR="008D1218" w:rsidRPr="008D1218">
        <w:t xml:space="preserve">instructions and procedures that incorporate the requirements and acceptance </w:t>
      </w:r>
      <w:ins w:id="115" w:author="Author">
        <w:r w:rsidR="00695B70">
          <w:t>criteria</w:t>
        </w:r>
        <w:r w:rsidR="00695B70" w:rsidRPr="008D1218">
          <w:t xml:space="preserve"> </w:t>
        </w:r>
      </w:ins>
      <w:r w:rsidR="008D1218" w:rsidRPr="008D1218">
        <w:t>in applicable design documents</w:t>
      </w:r>
    </w:p>
    <w:p w14:paraId="4DC99A87" w14:textId="18DD2B11" w:rsidR="008D1218" w:rsidRPr="008D1218" w:rsidRDefault="00B82042" w:rsidP="006E3E9E">
      <w:pPr>
        <w:pStyle w:val="BodyText"/>
        <w:numPr>
          <w:ilvl w:val="1"/>
          <w:numId w:val="14"/>
        </w:numPr>
      </w:pPr>
      <w:r>
        <w:t>T</w:t>
      </w:r>
      <w:r w:rsidRPr="008D1218">
        <w:t xml:space="preserve">est </w:t>
      </w:r>
      <w:r w:rsidR="008D1218" w:rsidRPr="008D1218">
        <w:t xml:space="preserve">prerequisites and the criteria for meeting these requirements and acceptance </w:t>
      </w:r>
      <w:ins w:id="116" w:author="Author">
        <w:r w:rsidR="002D07A9">
          <w:t>criteria</w:t>
        </w:r>
      </w:ins>
    </w:p>
    <w:p w14:paraId="2DD3AD09" w14:textId="406A95E1" w:rsidR="008D1218" w:rsidRPr="008D1218" w:rsidRDefault="00B82042" w:rsidP="006E3E9E">
      <w:pPr>
        <w:pStyle w:val="BodyText"/>
        <w:numPr>
          <w:ilvl w:val="1"/>
          <w:numId w:val="14"/>
        </w:numPr>
      </w:pPr>
      <w:r>
        <w:t>T</w:t>
      </w:r>
      <w:r w:rsidRPr="008D1218">
        <w:t xml:space="preserve">est </w:t>
      </w:r>
      <w:r w:rsidR="008D1218" w:rsidRPr="008D1218">
        <w:t xml:space="preserve">items and the approach taken </w:t>
      </w:r>
      <w:ins w:id="117" w:author="Author">
        <w:r w:rsidR="002D07A9">
          <w:t xml:space="preserve">(including regression testing approaches) </w:t>
        </w:r>
      </w:ins>
      <w:r w:rsidR="008D1218" w:rsidRPr="008D1218">
        <w:t>by the testing program</w:t>
      </w:r>
    </w:p>
    <w:p w14:paraId="047BB5DE" w14:textId="4F98B345" w:rsidR="00A90D42" w:rsidRPr="00A90D42" w:rsidRDefault="00B82042" w:rsidP="006E3E9E">
      <w:pPr>
        <w:pStyle w:val="BodyText"/>
        <w:numPr>
          <w:ilvl w:val="1"/>
          <w:numId w:val="14"/>
        </w:numPr>
      </w:pPr>
      <w:r>
        <w:t>T</w:t>
      </w:r>
      <w:r w:rsidR="008D1218" w:rsidRPr="008D1218">
        <w:t>est logs, test data, and test results</w:t>
      </w:r>
    </w:p>
    <w:p w14:paraId="6298D27B" w14:textId="4336A1A8" w:rsidR="008D1218" w:rsidRPr="008D1218" w:rsidRDefault="00B82042" w:rsidP="006E3E9E">
      <w:pPr>
        <w:pStyle w:val="BodyText"/>
        <w:numPr>
          <w:ilvl w:val="1"/>
          <w:numId w:val="14"/>
        </w:numPr>
      </w:pPr>
      <w:r>
        <w:t>T</w:t>
      </w:r>
      <w:r w:rsidR="008D1218" w:rsidRPr="008D1218">
        <w:t xml:space="preserve">est records that indicate the type of observation made, the results and acceptability, and the action taken in connection with any deficiencies </w:t>
      </w:r>
      <w:ins w:id="118" w:author="Author">
        <w:r w:rsidR="00081BBA">
          <w:t>or anomalies</w:t>
        </w:r>
      </w:ins>
    </w:p>
    <w:p w14:paraId="1BCFA8A1" w14:textId="286C6BCA" w:rsidR="008D1218" w:rsidRPr="008D1218" w:rsidRDefault="00B82042" w:rsidP="006E3E9E">
      <w:pPr>
        <w:pStyle w:val="BodyText"/>
        <w:numPr>
          <w:ilvl w:val="1"/>
          <w:numId w:val="14"/>
        </w:numPr>
      </w:pPr>
      <w:r>
        <w:t>T</w:t>
      </w:r>
      <w:r w:rsidR="008D1218" w:rsidRPr="008D1218">
        <w:t>est plans, test activities and task, test cases, and test coverage test methods and standard</w:t>
      </w:r>
      <w:r w:rsidR="00A90D42">
        <w:t>s</w:t>
      </w:r>
      <w:ins w:id="119" w:author="Author">
        <w:r w:rsidR="00075AF3">
          <w:t>, and M&amp;TE to support the tests</w:t>
        </w:r>
      </w:ins>
    </w:p>
    <w:p w14:paraId="4D2B7D4E" w14:textId="30E7AA89" w:rsidR="008D1218" w:rsidRPr="008D1218" w:rsidRDefault="008D1218" w:rsidP="006E3E9E">
      <w:pPr>
        <w:pStyle w:val="BodyText"/>
        <w:numPr>
          <w:ilvl w:val="0"/>
          <w:numId w:val="15"/>
        </w:numPr>
      </w:pPr>
      <w:r w:rsidRPr="008D1218">
        <w:lastRenderedPageBreak/>
        <w:t>Verify that the results of testing are documented, reviewed, analyzed</w:t>
      </w:r>
      <w:ins w:id="120" w:author="Author">
        <w:r w:rsidR="009E78BE">
          <w:t>,</w:t>
        </w:r>
      </w:ins>
      <w:r w:rsidRPr="008D1218">
        <w:t xml:space="preserve"> and approved, by a qualified individual </w:t>
      </w:r>
      <w:ins w:id="121" w:author="Author">
        <w:r w:rsidR="00B10EF0">
          <w:t xml:space="preserve">who was not responsible or involved in the design process </w:t>
        </w:r>
      </w:ins>
      <w:r w:rsidRPr="008D1218">
        <w:t>to ensure test requirements have been fulfilled.</w:t>
      </w:r>
    </w:p>
    <w:p w14:paraId="0D2CD3EB" w14:textId="4AFCD34E" w:rsidR="008D1218" w:rsidRPr="008D1218" w:rsidRDefault="008D1218" w:rsidP="006E3E9E">
      <w:pPr>
        <w:pStyle w:val="BodyText"/>
        <w:numPr>
          <w:ilvl w:val="0"/>
          <w:numId w:val="15"/>
        </w:numPr>
      </w:pPr>
      <w:r w:rsidRPr="008D1218">
        <w:t>Verify that there is a documented method to identify and resolve discrepancies</w:t>
      </w:r>
      <w:ins w:id="122" w:author="Author">
        <w:r w:rsidR="00FC47AA">
          <w:t xml:space="preserve"> or anomalies</w:t>
        </w:r>
      </w:ins>
      <w:r w:rsidRPr="008D1218">
        <w:t xml:space="preserve"> between actual and expected integration </w:t>
      </w:r>
      <w:ins w:id="123" w:author="Author">
        <w:r w:rsidR="00FC47AA">
          <w:t xml:space="preserve">and system validation </w:t>
        </w:r>
      </w:ins>
      <w:r w:rsidRPr="008D1218">
        <w:t>test results.</w:t>
      </w:r>
    </w:p>
    <w:p w14:paraId="0BCAA196" w14:textId="048249DC" w:rsidR="008D1218" w:rsidRPr="008D1218" w:rsidRDefault="008D1218" w:rsidP="006E3E9E">
      <w:pPr>
        <w:pStyle w:val="BodyText"/>
        <w:numPr>
          <w:ilvl w:val="0"/>
          <w:numId w:val="15"/>
        </w:numPr>
      </w:pPr>
      <w:r w:rsidRPr="008D1218">
        <w:t>Assess whether the process established to incorporate changes to the software</w:t>
      </w:r>
      <w:ins w:id="124" w:author="Author">
        <w:r w:rsidR="00FC47AA">
          <w:t xml:space="preserve"> or hardware</w:t>
        </w:r>
        <w:r w:rsidR="0033268E">
          <w:t xml:space="preserve"> or system configuration</w:t>
        </w:r>
      </w:ins>
      <w:r w:rsidRPr="008D1218">
        <w:t xml:space="preserve"> due to test results</w:t>
      </w:r>
      <w:r w:rsidR="00B82042">
        <w:t>,</w:t>
      </w:r>
      <w:r w:rsidRPr="008D1218">
        <w:t xml:space="preserve"> is adequate to ensure that all test anomalies are documented and resolved.</w:t>
      </w:r>
    </w:p>
    <w:p w14:paraId="6988677E" w14:textId="4DBF0EA2" w:rsidR="008D1218" w:rsidRPr="008D1218" w:rsidRDefault="004B098C" w:rsidP="00C65647">
      <w:pPr>
        <w:pStyle w:val="BodyText3"/>
      </w:pPr>
      <w:ins w:id="125" w:author="Author">
        <w:r>
          <w:t xml:space="preserve">NOTE: </w:t>
        </w:r>
      </w:ins>
      <w:r w:rsidR="008D1218" w:rsidRPr="008D1218">
        <w:t>Anomalies discovered during testing may impact system</w:t>
      </w:r>
      <w:ins w:id="126" w:author="Author">
        <w:r w:rsidR="00676343">
          <w:t>,</w:t>
        </w:r>
      </w:ins>
      <w:r w:rsidR="008D1218" w:rsidRPr="008D1218">
        <w:t xml:space="preserve"> software</w:t>
      </w:r>
      <w:ins w:id="127" w:author="Author">
        <w:r w:rsidR="00676343">
          <w:t>, or hardware</w:t>
        </w:r>
      </w:ins>
      <w:r w:rsidR="008D1218" w:rsidRPr="008D1218">
        <w:t xml:space="preserve"> requirements. Verify </w:t>
      </w:r>
      <w:ins w:id="128" w:author="Author">
        <w:r w:rsidR="00676343">
          <w:t>that any modifications to the system, software, or hardware requirements to address the anomalies are adequately documented</w:t>
        </w:r>
        <w:r w:rsidR="001477EF">
          <w:t xml:space="preserve"> and configuration management activities for these modifications have been adequately performed.</w:t>
        </w:r>
      </w:ins>
    </w:p>
    <w:p w14:paraId="30F73B38" w14:textId="03FD6166" w:rsidR="008D1218" w:rsidRPr="008D1218" w:rsidRDefault="008D1218" w:rsidP="006E3E9E">
      <w:pPr>
        <w:pStyle w:val="BodyText"/>
        <w:numPr>
          <w:ilvl w:val="0"/>
          <w:numId w:val="16"/>
        </w:numPr>
      </w:pPr>
      <w:r w:rsidRPr="008D1218">
        <w:t>Verify</w:t>
      </w:r>
      <w:r w:rsidR="00B82042">
        <w:t xml:space="preserve"> that</w:t>
      </w:r>
      <w:r w:rsidRPr="008D1218">
        <w:t xml:space="preserve"> DI&amp;C system </w:t>
      </w:r>
      <w:ins w:id="129" w:author="Author">
        <w:r w:rsidR="00137058">
          <w:t xml:space="preserve">validation </w:t>
        </w:r>
      </w:ins>
      <w:r w:rsidRPr="008D1218">
        <w:t>testing is conducted on a completely integrated system, in which all hardware and software functionality has successfully passed integration testing and have been combined into one final system.</w:t>
      </w:r>
      <w:ins w:id="130" w:author="Author">
        <w:r w:rsidR="00894A58">
          <w:t xml:space="preserve"> This includes interfaces with other systems (e.g., human-machine interfaces</w:t>
        </w:r>
        <w:r w:rsidR="001E5007">
          <w:t>, displays, maintenance and testing equipment, and non</w:t>
        </w:r>
        <w:r w:rsidR="00F42EE3">
          <w:noBreakHyphen/>
        </w:r>
        <w:r w:rsidR="001E5007">
          <w:t>safety-systems).</w:t>
        </w:r>
      </w:ins>
    </w:p>
    <w:p w14:paraId="72006C94" w14:textId="47CAEC0A" w:rsidR="008D1218" w:rsidRPr="008D1218" w:rsidRDefault="008D1218" w:rsidP="007C1784">
      <w:pPr>
        <w:pStyle w:val="BodyText2"/>
      </w:pPr>
      <w:r w:rsidRPr="008D1218">
        <w:t>03.</w:t>
      </w:r>
      <w:r w:rsidR="0028226E">
        <w:t>0</w:t>
      </w:r>
      <w:r w:rsidR="007C1784">
        <w:t>6</w:t>
      </w:r>
      <w:r w:rsidRPr="008D1218">
        <w:tab/>
      </w:r>
      <w:r w:rsidRPr="008D1218">
        <w:rPr>
          <w:u w:val="single"/>
        </w:rPr>
        <w:t>Verification and Validation</w:t>
      </w:r>
      <w:r w:rsidR="00343037" w:rsidRPr="00343037">
        <w:t>:</w:t>
      </w:r>
      <w:r w:rsidRPr="008D1218">
        <w:t xml:space="preserve"> Assess the </w:t>
      </w:r>
      <w:ins w:id="131" w:author="Author">
        <w:r w:rsidR="000D5DAF">
          <w:t xml:space="preserve">independent </w:t>
        </w:r>
      </w:ins>
      <w:r w:rsidRPr="008D1218">
        <w:t>verification and validation</w:t>
      </w:r>
      <w:ins w:id="132" w:author="Author">
        <w:r w:rsidR="00E57EF7">
          <w:t xml:space="preserve"> (IV&amp;V)</w:t>
        </w:r>
      </w:ins>
      <w:r w:rsidRPr="008D1218">
        <w:t xml:space="preserve"> activities of the </w:t>
      </w:r>
      <w:ins w:id="133" w:author="Author">
        <w:r w:rsidR="00590A25">
          <w:t>system development</w:t>
        </w:r>
      </w:ins>
      <w:r w:rsidRPr="008D1218">
        <w:t xml:space="preserve"> lifecycle by performing the following:</w:t>
      </w:r>
    </w:p>
    <w:p w14:paraId="02D7C618" w14:textId="0F338374" w:rsidR="007C1784" w:rsidRDefault="007C1784" w:rsidP="006E3E9E">
      <w:pPr>
        <w:pStyle w:val="BodyText"/>
        <w:numPr>
          <w:ilvl w:val="0"/>
          <w:numId w:val="17"/>
        </w:numPr>
      </w:pPr>
      <w:ins w:id="134" w:author="Author">
        <w:r>
          <w:t xml:space="preserve">Verify that procedures are established and implemented for performing </w:t>
        </w:r>
        <w:r w:rsidR="00F61998">
          <w:t>IV&amp;V activities. The procedures should document the IV&amp;V activities that need to be performed for each lifecycle phase.</w:t>
        </w:r>
      </w:ins>
    </w:p>
    <w:p w14:paraId="76D5F2D7" w14:textId="6D4FF8C8" w:rsidR="008D1218" w:rsidRPr="008D1218" w:rsidRDefault="008D1218" w:rsidP="006E3E9E">
      <w:pPr>
        <w:pStyle w:val="BodyText"/>
        <w:numPr>
          <w:ilvl w:val="0"/>
          <w:numId w:val="17"/>
        </w:numPr>
      </w:pPr>
      <w:r w:rsidRPr="008D1218">
        <w:t>Verify</w:t>
      </w:r>
      <w:r w:rsidR="00B82042">
        <w:t xml:space="preserve"> that</w:t>
      </w:r>
      <w:ins w:id="135" w:author="Author">
        <w:r w:rsidR="00CE5011">
          <w:t xml:space="preserve"> the IV&amp;V acti</w:t>
        </w:r>
        <w:r w:rsidR="00E26C72">
          <w:t>vities identified for each lifecyc</w:t>
        </w:r>
      </w:ins>
      <w:r w:rsidR="009D4385">
        <w:t>l</w:t>
      </w:r>
      <w:ins w:id="136" w:author="Author">
        <w:r w:rsidR="00E26C72">
          <w:t>e phase has been adequately performed and documented</w:t>
        </w:r>
      </w:ins>
      <w:r w:rsidRPr="008D1218">
        <w:t>.</w:t>
      </w:r>
    </w:p>
    <w:p w14:paraId="511C3E23" w14:textId="4AC53F19" w:rsidR="009E025E" w:rsidRDefault="009E025E" w:rsidP="006E3E9E">
      <w:pPr>
        <w:pStyle w:val="BodyText"/>
        <w:numPr>
          <w:ilvl w:val="0"/>
          <w:numId w:val="17"/>
        </w:numPr>
      </w:pPr>
      <w:ins w:id="137" w:author="Author">
        <w:r>
          <w:t>Verify that the results of IV&amp;V activities</w:t>
        </w:r>
        <w:r w:rsidR="00A416E8">
          <w:t xml:space="preserve"> have been reviewed and approved by qualified individuals and appropriate management</w:t>
        </w:r>
        <w:r w:rsidR="00075AF3">
          <w:t xml:space="preserve"> that are not within the line organization of those who perform the IV&amp;V activities</w:t>
        </w:r>
        <w:r w:rsidR="00A416E8">
          <w:t>.</w:t>
        </w:r>
      </w:ins>
    </w:p>
    <w:p w14:paraId="08D206BD" w14:textId="5908967B" w:rsidR="008D1218" w:rsidRPr="008D1218" w:rsidRDefault="008D1218" w:rsidP="006E3E9E">
      <w:pPr>
        <w:pStyle w:val="BodyText"/>
        <w:numPr>
          <w:ilvl w:val="0"/>
          <w:numId w:val="17"/>
        </w:numPr>
      </w:pPr>
      <w:r w:rsidRPr="008D1218">
        <w:t xml:space="preserve">Verify that procedures are established for the documentation and resolution of all non-conformances identified during </w:t>
      </w:r>
      <w:ins w:id="138" w:author="Author">
        <w:r w:rsidR="00B35BFD">
          <w:t>each life cycle phase</w:t>
        </w:r>
      </w:ins>
      <w:r w:rsidR="007C1784">
        <w:t>.</w:t>
      </w:r>
    </w:p>
    <w:p w14:paraId="6C6E3C6E" w14:textId="5E873E67" w:rsidR="008D1218" w:rsidRPr="008D1218" w:rsidRDefault="008D1218" w:rsidP="00F87EF9">
      <w:pPr>
        <w:pStyle w:val="BodyText2"/>
      </w:pPr>
      <w:r w:rsidRPr="008D1218">
        <w:t>03.</w:t>
      </w:r>
      <w:ins w:id="139" w:author="Author">
        <w:r w:rsidR="007A78A8">
          <w:t>07</w:t>
        </w:r>
      </w:ins>
      <w:r w:rsidRPr="008D1218">
        <w:tab/>
      </w:r>
      <w:r w:rsidRPr="008D1218">
        <w:rPr>
          <w:u w:val="single"/>
        </w:rPr>
        <w:t>Configuration Management Processes</w:t>
      </w:r>
      <w:r w:rsidR="00343037" w:rsidRPr="00343037">
        <w:t>:</w:t>
      </w:r>
      <w:r w:rsidRPr="008D1218">
        <w:t xml:space="preserve"> Assess the configuration management activities of the </w:t>
      </w:r>
      <w:ins w:id="140" w:author="Author">
        <w:r w:rsidR="00F10131">
          <w:t>system</w:t>
        </w:r>
        <w:r w:rsidR="00F10131" w:rsidRPr="008D1218">
          <w:t xml:space="preserve"> </w:t>
        </w:r>
      </w:ins>
      <w:r w:rsidRPr="008D1218">
        <w:t>lifecycle by performing the following:</w:t>
      </w:r>
    </w:p>
    <w:p w14:paraId="1EDB3318" w14:textId="751A8BDE" w:rsidR="00E75349" w:rsidRDefault="00E75349" w:rsidP="006E3E9E">
      <w:pPr>
        <w:pStyle w:val="BodyText"/>
        <w:numPr>
          <w:ilvl w:val="0"/>
          <w:numId w:val="18"/>
        </w:numPr>
      </w:pPr>
      <w:ins w:id="141" w:author="Author">
        <w:r>
          <w:t>Verify that procedures are established and implemented for control of appropriate records for the system development activities</w:t>
        </w:r>
        <w:r w:rsidR="006B346B">
          <w:t>:</w:t>
        </w:r>
      </w:ins>
    </w:p>
    <w:p w14:paraId="0EF4BC11" w14:textId="7C4FBD05" w:rsidR="00B7346B" w:rsidRPr="00F12402" w:rsidRDefault="00B7346B" w:rsidP="00F12402">
      <w:pPr>
        <w:pStyle w:val="ListBullet"/>
        <w:spacing w:after="0"/>
        <w:rPr>
          <w:ins w:id="142" w:author="Author"/>
        </w:rPr>
      </w:pPr>
      <w:ins w:id="143" w:author="Author">
        <w:r w:rsidRPr="00F12402">
          <w:t>Identification and control of system requirements</w:t>
        </w:r>
      </w:ins>
    </w:p>
    <w:p w14:paraId="40F41D36" w14:textId="0A3F9088" w:rsidR="00B7346B" w:rsidRPr="00F12402" w:rsidRDefault="00B7346B" w:rsidP="00F12402">
      <w:pPr>
        <w:pStyle w:val="ListBullet"/>
        <w:spacing w:after="0"/>
        <w:rPr>
          <w:ins w:id="144" w:author="Author"/>
        </w:rPr>
      </w:pPr>
      <w:ins w:id="145" w:author="Author">
        <w:r w:rsidRPr="00F12402">
          <w:t>Identification and control of hardware and software requirements</w:t>
        </w:r>
      </w:ins>
    </w:p>
    <w:p w14:paraId="4584C909" w14:textId="14147DAC" w:rsidR="00B7346B" w:rsidRPr="00F12402" w:rsidRDefault="00B7346B" w:rsidP="00F12402">
      <w:pPr>
        <w:pStyle w:val="ListBullet"/>
        <w:spacing w:after="0"/>
        <w:rPr>
          <w:ins w:id="146" w:author="Author"/>
        </w:rPr>
      </w:pPr>
      <w:ins w:id="147" w:author="Author">
        <w:r w:rsidRPr="00F12402">
          <w:t>Identification and control of drawings and schematics (e.g., physical layouts, system configuration and interfaces, and functional logic diagrams)</w:t>
        </w:r>
      </w:ins>
    </w:p>
    <w:p w14:paraId="45CAC7DB" w14:textId="6C7F6D3C" w:rsidR="00B7346B" w:rsidRPr="00F12402" w:rsidRDefault="00B7346B" w:rsidP="00F12402">
      <w:pPr>
        <w:pStyle w:val="ListBullet"/>
        <w:rPr>
          <w:ins w:id="148" w:author="Author"/>
        </w:rPr>
      </w:pPr>
      <w:ins w:id="149" w:author="Author">
        <w:r w:rsidRPr="00F12402">
          <w:t>Documentation to support system, software</w:t>
        </w:r>
        <w:r w:rsidR="00F42EE3">
          <w:t>,</w:t>
        </w:r>
        <w:r w:rsidRPr="00F12402">
          <w:t xml:space="preserve"> and hardware configurations</w:t>
        </w:r>
      </w:ins>
    </w:p>
    <w:p w14:paraId="0F505448" w14:textId="5A38AC31" w:rsidR="008D1218" w:rsidRPr="008D1218" w:rsidRDefault="008D1218" w:rsidP="006E3E9E">
      <w:pPr>
        <w:pStyle w:val="BodyText"/>
        <w:numPr>
          <w:ilvl w:val="0"/>
          <w:numId w:val="18"/>
        </w:numPr>
      </w:pPr>
      <w:r w:rsidRPr="008D1218">
        <w:lastRenderedPageBreak/>
        <w:t>Verify that procedures are established and implemented for the control of appropriate records of software development activities which include:</w:t>
      </w:r>
    </w:p>
    <w:p w14:paraId="17BDF832" w14:textId="7EEEB7A6" w:rsidR="008D1218" w:rsidRPr="00F12402" w:rsidRDefault="008D1218" w:rsidP="00F12402">
      <w:pPr>
        <w:pStyle w:val="ListBullet"/>
        <w:spacing w:after="0"/>
      </w:pPr>
      <w:r w:rsidRPr="00F12402">
        <w:t>Identification and control of all software code</w:t>
      </w:r>
    </w:p>
    <w:p w14:paraId="0F205A4B" w14:textId="02C782BC" w:rsidR="008D1218" w:rsidRPr="00F12402" w:rsidRDefault="008D1218" w:rsidP="00F12402">
      <w:pPr>
        <w:pStyle w:val="ListBullet"/>
        <w:spacing w:after="0"/>
      </w:pPr>
      <w:r w:rsidRPr="00F12402">
        <w:t>Identification and control of all software design functional data (e.g., data templates and data bases)</w:t>
      </w:r>
    </w:p>
    <w:p w14:paraId="6B83EBA8" w14:textId="60D13055" w:rsidR="008D1218" w:rsidRPr="00F12402" w:rsidRDefault="008D1218" w:rsidP="00F12402">
      <w:pPr>
        <w:pStyle w:val="ListBullet"/>
        <w:spacing w:after="0"/>
      </w:pPr>
      <w:r w:rsidRPr="00F12402">
        <w:t>Identification and control of all software design interfaces</w:t>
      </w:r>
    </w:p>
    <w:p w14:paraId="46F108C1" w14:textId="799855E8" w:rsidR="008D1218" w:rsidRPr="00F12402" w:rsidRDefault="008D1218" w:rsidP="00F12402">
      <w:pPr>
        <w:pStyle w:val="ListBullet"/>
        <w:spacing w:after="0"/>
      </w:pPr>
      <w:r w:rsidRPr="00F12402">
        <w:t>Control of all software design changes</w:t>
      </w:r>
    </w:p>
    <w:p w14:paraId="49396D08" w14:textId="149A57EE" w:rsidR="008D1218" w:rsidRPr="008D1218" w:rsidRDefault="008D1218" w:rsidP="00F12402">
      <w:pPr>
        <w:pStyle w:val="ListBullet"/>
      </w:pPr>
      <w:r w:rsidRPr="008D1218">
        <w:t>Control of software documentation (</w:t>
      </w:r>
      <w:r w:rsidR="00B82042">
        <w:t>e.g.</w:t>
      </w:r>
      <w:r w:rsidR="00A90D42">
        <w:t>,</w:t>
      </w:r>
      <w:r w:rsidR="00B82042">
        <w:t xml:space="preserve"> </w:t>
      </w:r>
      <w:r w:rsidRPr="008D1218">
        <w:t>user, operating, and maintenance documentation)</w:t>
      </w:r>
    </w:p>
    <w:p w14:paraId="45FF9E13" w14:textId="0E6F77C9" w:rsidR="008D1218" w:rsidRPr="008D1218" w:rsidRDefault="008D1218" w:rsidP="006E3E9E">
      <w:pPr>
        <w:pStyle w:val="BodyText"/>
        <w:numPr>
          <w:ilvl w:val="0"/>
          <w:numId w:val="18"/>
        </w:numPr>
      </w:pPr>
      <w:r w:rsidRPr="008D1218">
        <w:t xml:space="preserve">Verify that provisions are included in procedures </w:t>
      </w:r>
      <w:r w:rsidR="005338BF">
        <w:t xml:space="preserve">to </w:t>
      </w:r>
      <w:r w:rsidRPr="008D1218">
        <w:t>ensure software tools used to support system development and verification and validation processes are controlled under configuration management.</w:t>
      </w:r>
    </w:p>
    <w:p w14:paraId="73D9CD18" w14:textId="238AFEDD" w:rsidR="008D1218" w:rsidRPr="008D1218" w:rsidRDefault="008D1218" w:rsidP="00C846F9">
      <w:pPr>
        <w:pStyle w:val="Heading1"/>
      </w:pPr>
      <w:r w:rsidRPr="008D1218">
        <w:t>35710-04</w:t>
      </w:r>
      <w:r w:rsidRPr="008D1218">
        <w:tab/>
        <w:t>RESOURCE ESTIMATE</w:t>
      </w:r>
    </w:p>
    <w:p w14:paraId="059E185E" w14:textId="77777777" w:rsidR="008D1218" w:rsidRPr="008D1218" w:rsidRDefault="008D1218" w:rsidP="00647BA3">
      <w:pPr>
        <w:pStyle w:val="BodyText"/>
      </w:pPr>
      <w:r w:rsidRPr="008D1218">
        <w:t>Inspection resources necessary to complete this inspection procedure are estimated to be 160 hours of direct inspection per facility.</w:t>
      </w:r>
    </w:p>
    <w:p w14:paraId="4FB1508A" w14:textId="77777777" w:rsidR="008D1218" w:rsidRPr="008D1218" w:rsidRDefault="008D1218" w:rsidP="00C846F9">
      <w:pPr>
        <w:pStyle w:val="Heading1"/>
      </w:pPr>
      <w:r w:rsidRPr="008D1218">
        <w:t>35710-05</w:t>
      </w:r>
      <w:r w:rsidRPr="008D1218">
        <w:tab/>
        <w:t>REFERENCES</w:t>
      </w:r>
    </w:p>
    <w:p w14:paraId="1613C260" w14:textId="74B0FDB8" w:rsidR="008D1218" w:rsidRPr="00FE2EEE" w:rsidRDefault="008D1218" w:rsidP="00FE2EEE">
      <w:pPr>
        <w:pStyle w:val="BodyText2"/>
      </w:pPr>
      <w:r w:rsidRPr="00FE2EEE">
        <w:t>10 CFR Part 50, Appendix B, "Quality Assurance Criteria for Nuclear Power Plants and Fuel Reprocessing Plants."</w:t>
      </w:r>
    </w:p>
    <w:p w14:paraId="2584E0C1" w14:textId="5C142210" w:rsidR="001A0556" w:rsidRPr="00FE2EEE" w:rsidRDefault="008D1218" w:rsidP="00FE2EEE">
      <w:pPr>
        <w:pStyle w:val="BodyText2"/>
      </w:pPr>
      <w:r w:rsidRPr="00FE2EEE">
        <w:t>ANSI/ASME NQA-1, "Quality Assurance Program Requirements for Nuclear Facility Applications"</w:t>
      </w:r>
    </w:p>
    <w:p w14:paraId="57CC1BCA" w14:textId="68646251" w:rsidR="001A0556" w:rsidRPr="00FE2EEE" w:rsidRDefault="00FE2EEE" w:rsidP="00FE2EEE">
      <w:pPr>
        <w:pStyle w:val="BodyText2"/>
      </w:pPr>
      <w:ins w:id="150" w:author="Author">
        <w:r>
          <w:t>IMC</w:t>
        </w:r>
      </w:ins>
      <w:r w:rsidR="001A0556" w:rsidRPr="00FE2EEE">
        <w:t xml:space="preserve"> 2502, “</w:t>
      </w:r>
      <w:r w:rsidR="007136B6" w:rsidRPr="00FE2EEE">
        <w:t xml:space="preserve">Construction inspection Program: Pre-Combined </w:t>
      </w:r>
      <w:r w:rsidR="00C107CE" w:rsidRPr="00FE2EEE">
        <w:t>License</w:t>
      </w:r>
      <w:r w:rsidR="007136B6" w:rsidRPr="00FE2EEE">
        <w:t xml:space="preserve"> (Pre-COL) Phase”</w:t>
      </w:r>
    </w:p>
    <w:p w14:paraId="281069C6" w14:textId="7EC70927" w:rsidR="007136B6" w:rsidRPr="00FE2EEE" w:rsidRDefault="00FE2EEE" w:rsidP="00FE2EEE">
      <w:pPr>
        <w:pStyle w:val="BodyText2"/>
      </w:pPr>
      <w:ins w:id="151" w:author="Author">
        <w:r>
          <w:t>IMC</w:t>
        </w:r>
      </w:ins>
      <w:r w:rsidR="008D1218" w:rsidRPr="00FE2EEE">
        <w:t xml:space="preserve"> 2507, “Vendor Inspections”</w:t>
      </w:r>
    </w:p>
    <w:p w14:paraId="2E7DCA62" w14:textId="63762204" w:rsidR="001A0556" w:rsidRPr="00FE2EEE" w:rsidRDefault="00FE2EEE" w:rsidP="00FE2EEE">
      <w:pPr>
        <w:pStyle w:val="BodyText2"/>
      </w:pPr>
      <w:ins w:id="152" w:author="Author">
        <w:r>
          <w:t>IMC</w:t>
        </w:r>
      </w:ins>
      <w:r w:rsidR="007136B6" w:rsidRPr="00FE2EEE">
        <w:t xml:space="preserve"> 2508, “Construction Inspection Program: Design Certification.”</w:t>
      </w:r>
    </w:p>
    <w:p w14:paraId="1E406C66" w14:textId="312AA8E6" w:rsidR="008D1218" w:rsidRPr="00FE2EEE" w:rsidRDefault="008D1218" w:rsidP="00FE2EEE">
      <w:pPr>
        <w:pStyle w:val="BodyText2"/>
      </w:pPr>
      <w:r w:rsidRPr="00FE2EEE">
        <w:t>Regulatory Guide</w:t>
      </w:r>
      <w:ins w:id="153" w:author="Author">
        <w:r w:rsidR="00DF441A">
          <w:t xml:space="preserve"> (RG)</w:t>
        </w:r>
      </w:ins>
      <w:r w:rsidRPr="00FE2EEE">
        <w:t xml:space="preserve"> 1.152,"Criteria for Use of Computers in Safety Systems of Nuclear Power Plants." Office of Nuclear Regulatory Research, U.S. Nuclear Regulatory Commission, </w:t>
      </w:r>
      <w:ins w:id="154" w:author="Author">
        <w:r w:rsidR="00FD2DE9" w:rsidRPr="00FE2EEE">
          <w:t>2023</w:t>
        </w:r>
      </w:ins>
    </w:p>
    <w:p w14:paraId="02FB68F1" w14:textId="5B81E086" w:rsidR="008D1218" w:rsidRPr="00FE2EEE" w:rsidRDefault="008D1218" w:rsidP="00FE2EEE">
      <w:pPr>
        <w:pStyle w:val="BodyText2"/>
      </w:pPr>
      <w:r w:rsidRPr="00FE2EEE">
        <w:t>RG 1.168, "Verification, Validation, Reviews and Audits for Digital Computer Software Used in Safety Systems of Nuclear Power Plants." Office of Nuclear Regulatory Research, U.S. Nuclear Regulatory Commission</w:t>
      </w:r>
    </w:p>
    <w:p w14:paraId="43DA4BCA" w14:textId="7CF7B700" w:rsidR="008D1218" w:rsidRPr="00FE2EEE" w:rsidRDefault="00DF441A" w:rsidP="00FE2EEE">
      <w:pPr>
        <w:pStyle w:val="BodyText2"/>
      </w:pPr>
      <w:r w:rsidRPr="00FE2EEE">
        <w:t>RG</w:t>
      </w:r>
      <w:r w:rsidR="008D1218" w:rsidRPr="00FE2EEE">
        <w:t xml:space="preserve"> 1.169. "Configuration Management Plans for Digital Computer Software Used in Safety Systems of Nuclear Power Plants." Office of Nuclear Regulatory Research, U.S. Nuclear Regulatory Commission</w:t>
      </w:r>
    </w:p>
    <w:p w14:paraId="451A7481" w14:textId="64DD7D6E" w:rsidR="008D1218" w:rsidRPr="00FE2EEE" w:rsidRDefault="00DF441A" w:rsidP="00FE2EEE">
      <w:pPr>
        <w:pStyle w:val="BodyText2"/>
      </w:pPr>
      <w:r w:rsidRPr="00FE2EEE">
        <w:t>RG</w:t>
      </w:r>
      <w:r w:rsidR="008D1218" w:rsidRPr="00FE2EEE">
        <w:t xml:space="preserve"> 1.170, “Software Test Documentation for Digital Computer Software Used in Safety Systems of Nuclear Power Plants”</w:t>
      </w:r>
    </w:p>
    <w:p w14:paraId="0F9A51A6" w14:textId="4A062B9E" w:rsidR="008D1218" w:rsidRPr="00FE2EEE" w:rsidRDefault="00DF441A" w:rsidP="00FE2EEE">
      <w:pPr>
        <w:pStyle w:val="BodyText2"/>
      </w:pPr>
      <w:r w:rsidRPr="00FE2EEE">
        <w:t>RG</w:t>
      </w:r>
      <w:r w:rsidR="008D1218" w:rsidRPr="00FE2EEE">
        <w:t xml:space="preserve"> 1.171, “Software Unit Testing for Digital Computer Software Used in Safety Systems of Nuclear Power Plants”</w:t>
      </w:r>
    </w:p>
    <w:p w14:paraId="270A3C4E" w14:textId="264C14B4" w:rsidR="008D1218" w:rsidRPr="00FE2EEE" w:rsidRDefault="00DF441A" w:rsidP="00FE2EEE">
      <w:pPr>
        <w:pStyle w:val="BodyText2"/>
      </w:pPr>
      <w:r w:rsidRPr="00FE2EEE">
        <w:lastRenderedPageBreak/>
        <w:t>RG</w:t>
      </w:r>
      <w:r w:rsidR="008D1218" w:rsidRPr="00FE2EEE">
        <w:t xml:space="preserve"> 1.172, “Software Requirements Specifications for Digital Computer Software Used in Safety Systems of Nuclear Power Plants”</w:t>
      </w:r>
    </w:p>
    <w:p w14:paraId="1058F353" w14:textId="07094A85" w:rsidR="001A0556" w:rsidRPr="00FE2EEE" w:rsidRDefault="00DF441A" w:rsidP="00FE2EEE">
      <w:pPr>
        <w:pStyle w:val="BodyText2"/>
      </w:pPr>
      <w:r w:rsidRPr="00FE2EEE">
        <w:t>RG</w:t>
      </w:r>
      <w:r w:rsidR="008D1218" w:rsidRPr="00FE2EEE">
        <w:t xml:space="preserve"> 1.173, “Developing Software Life Cycle Processes for Digital Computer Software Used in Safety Systems of Nuclear Power Plants”</w:t>
      </w:r>
    </w:p>
    <w:p w14:paraId="13DC464F" w14:textId="5F6743E4" w:rsidR="008D1218" w:rsidRPr="00FE2EEE" w:rsidRDefault="001A0556" w:rsidP="00FE2EEE">
      <w:pPr>
        <w:pStyle w:val="BodyText2"/>
      </w:pPr>
      <w:r w:rsidRPr="00FE2EEE">
        <w:t>Information Notice 86-77, “Computer Program Error Report Handling,” issued August 28, 1986</w:t>
      </w:r>
    </w:p>
    <w:p w14:paraId="0CEBFC0D" w14:textId="70B2F597" w:rsidR="008D1218" w:rsidRPr="00FE2EEE" w:rsidRDefault="008D1218" w:rsidP="00FE2EEE">
      <w:pPr>
        <w:pStyle w:val="BodyText2"/>
      </w:pPr>
      <w:r w:rsidRPr="00FE2EEE">
        <w:t>IEEE Std. 7-4.3.2-</w:t>
      </w:r>
      <w:ins w:id="155" w:author="Author">
        <w:r w:rsidR="0021369B" w:rsidRPr="00FE2EEE">
          <w:t>2016</w:t>
        </w:r>
      </w:ins>
      <w:r w:rsidRPr="00FE2EEE">
        <w:t>, "IEEE Standard Criteria for Digital Computers in Safety Systems of Nuclear Power Generating Stations"</w:t>
      </w:r>
    </w:p>
    <w:p w14:paraId="010BC16C" w14:textId="0991A643" w:rsidR="008D1218" w:rsidRPr="00FE2EEE" w:rsidRDefault="008D1218" w:rsidP="00FE2EEE">
      <w:pPr>
        <w:pStyle w:val="BodyText2"/>
      </w:pPr>
      <w:r w:rsidRPr="00FE2EEE">
        <w:t>IEEE Std. 603-1991, "IEEE Standard Criteria for Safety Systems for Nuclear Power Generating Stations"</w:t>
      </w:r>
    </w:p>
    <w:p w14:paraId="3F569EDB" w14:textId="50816D0D" w:rsidR="008D1218" w:rsidRPr="00FE2EEE" w:rsidRDefault="008D1218" w:rsidP="00FE2EEE">
      <w:pPr>
        <w:pStyle w:val="BodyText2"/>
      </w:pPr>
      <w:r w:rsidRPr="00FE2EEE">
        <w:t>IEEE Std. 730-2002, “IEEE Standard Criteria for Software Quality Assurance Plans”</w:t>
      </w:r>
    </w:p>
    <w:p w14:paraId="5238E22A" w14:textId="2254A3E5" w:rsidR="008D1218" w:rsidRPr="00FE2EEE" w:rsidRDefault="008D1218" w:rsidP="00FE2EEE">
      <w:pPr>
        <w:pStyle w:val="BodyText2"/>
      </w:pPr>
      <w:r w:rsidRPr="00FE2EEE">
        <w:t>IEEE Std. 828-1990, “IEEE Standard for Configuration Management Plans”</w:t>
      </w:r>
    </w:p>
    <w:p w14:paraId="76289B2E" w14:textId="53095260" w:rsidR="008D1218" w:rsidRPr="00FE2EEE" w:rsidRDefault="008D1218" w:rsidP="00FE2EEE">
      <w:pPr>
        <w:pStyle w:val="BodyText2"/>
      </w:pPr>
      <w:r w:rsidRPr="00FE2EEE">
        <w:t>IEEE Std. 829-1983, “IEEE Standard for Software Test Documentation”</w:t>
      </w:r>
    </w:p>
    <w:p w14:paraId="482585B0" w14:textId="35C0D97B" w:rsidR="008D1218" w:rsidRPr="00FE2EEE" w:rsidRDefault="008D1218" w:rsidP="00FE2EEE">
      <w:pPr>
        <w:pStyle w:val="BodyText2"/>
      </w:pPr>
      <w:r w:rsidRPr="00FE2EEE">
        <w:t>IEEE Std. 830-1993, “IEEE Recommended Practice for Software Requirements Specifications”</w:t>
      </w:r>
    </w:p>
    <w:p w14:paraId="60ABCD43" w14:textId="14359C03" w:rsidR="008D1218" w:rsidRPr="00FE2EEE" w:rsidRDefault="008D1218" w:rsidP="00FE2EEE">
      <w:pPr>
        <w:pStyle w:val="BodyText2"/>
      </w:pPr>
      <w:r w:rsidRPr="00FE2EEE">
        <w:t>IEEE Std. 1008-1987, “IEEE Standard for Software Unit Testing”</w:t>
      </w:r>
    </w:p>
    <w:p w14:paraId="0B2E4038" w14:textId="2D2D6D46" w:rsidR="008D1218" w:rsidRPr="00FE2EEE" w:rsidRDefault="008D1218" w:rsidP="00FE2EEE">
      <w:pPr>
        <w:pStyle w:val="BodyText2"/>
      </w:pPr>
      <w:r w:rsidRPr="00FE2EEE">
        <w:t>IEEE Std. 1012-1998, "IEEE Standard for Software Verification and Validation Plans</w:t>
      </w:r>
    </w:p>
    <w:p w14:paraId="40627E5E" w14:textId="55223A46" w:rsidR="008D1218" w:rsidRPr="00FE2EEE" w:rsidRDefault="008D1218" w:rsidP="00FE2EEE">
      <w:pPr>
        <w:pStyle w:val="BodyText2"/>
      </w:pPr>
      <w:r w:rsidRPr="00FE2EEE">
        <w:t>IEEE Std. 1028-1997, “IEEE Guide to Software Configuration Management”</w:t>
      </w:r>
    </w:p>
    <w:p w14:paraId="1D96A32F" w14:textId="1D226813" w:rsidR="008D1218" w:rsidRPr="008D1218" w:rsidRDefault="008D1218" w:rsidP="00FE2EEE">
      <w:pPr>
        <w:pStyle w:val="BodyText2"/>
      </w:pPr>
      <w:r w:rsidRPr="00FE2EEE">
        <w:t>IEEE Std. 1074-</w:t>
      </w:r>
      <w:r w:rsidRPr="008D1218">
        <w:t>1995, "IEEE Standard for Developing Software Life Cycle Processes"</w:t>
      </w:r>
    </w:p>
    <w:p w14:paraId="4800CEA6" w14:textId="77777777" w:rsidR="00831A32" w:rsidRDefault="00831A32" w:rsidP="0084019F">
      <w:pPr>
        <w:pStyle w:val="END"/>
      </w:pPr>
      <w:r>
        <w:t>END</w:t>
      </w:r>
    </w:p>
    <w:p w14:paraId="623D8294" w14:textId="6EE07849" w:rsidR="009A7A8E" w:rsidRPr="00831A32" w:rsidRDefault="009A7A8E" w:rsidP="0084019F">
      <w:pPr>
        <w:pStyle w:val="BodyText"/>
      </w:pPr>
      <w:r>
        <w:t>Attachment:</w:t>
      </w:r>
      <w:r w:rsidR="0084019F">
        <w:t xml:space="preserve"> </w:t>
      </w:r>
      <w:r>
        <w:t xml:space="preserve">Revision History </w:t>
      </w:r>
      <w:r w:rsidR="004E1FA4">
        <w:t>for IP 35710</w:t>
      </w:r>
    </w:p>
    <w:p w14:paraId="37E3F2AA" w14:textId="17117D97" w:rsidR="009E4BEF" w:rsidRPr="007F2AE3" w:rsidRDefault="009E4BEF" w:rsidP="004E1FA4">
      <w:pPr>
        <w:pStyle w:val="BodyText"/>
        <w:sectPr w:rsidR="009E4BEF" w:rsidRPr="007F2AE3" w:rsidSect="004F4F3B">
          <w:footerReference w:type="default" r:id="rId8"/>
          <w:pgSz w:w="12240" w:h="15840" w:code="1"/>
          <w:pgMar w:top="1440" w:right="1440" w:bottom="1440" w:left="1440" w:header="720" w:footer="720" w:gutter="0"/>
          <w:pgNumType w:start="1"/>
          <w:cols w:space="720"/>
          <w:docGrid w:linePitch="360"/>
        </w:sectPr>
      </w:pPr>
    </w:p>
    <w:p w14:paraId="3EE138CD" w14:textId="40C60DEA" w:rsidR="006E6AB2" w:rsidRDefault="0054553B" w:rsidP="0084019F">
      <w:pPr>
        <w:pStyle w:val="attachmenttitle"/>
        <w:rPr>
          <w:lang w:val="en-CA"/>
        </w:rPr>
      </w:pPr>
      <w:r w:rsidRPr="007F2AE3">
        <w:rPr>
          <w:lang w:val="en-CA"/>
        </w:rPr>
        <w:lastRenderedPageBreak/>
        <w:t>Attachment 1</w:t>
      </w:r>
      <w:r w:rsidR="008D0F81">
        <w:rPr>
          <w:lang w:val="en-CA"/>
        </w:rPr>
        <w:t xml:space="preserve">: Revision History for IP </w:t>
      </w:r>
      <w:r w:rsidR="00480152">
        <w:rPr>
          <w:lang w:val="en-CA"/>
        </w:rPr>
        <w:t>35710</w:t>
      </w:r>
      <w:r w:rsidR="006E6AB2" w:rsidRPr="007F2AE3">
        <w:rPr>
          <w:lang w:val="en-CA"/>
        </w:rPr>
        <w:fldChar w:fldCharType="begin"/>
      </w:r>
      <w:r w:rsidR="006E6AB2" w:rsidRPr="007F2AE3">
        <w:rPr>
          <w:lang w:val="en-CA"/>
        </w:rPr>
        <w:instrText xml:space="preserve"> SEQ CHAPTER \h \r 1</w:instrText>
      </w:r>
      <w:r w:rsidR="006E6AB2" w:rsidRPr="007F2AE3">
        <w:rPr>
          <w:lang w:val="en-CA"/>
        </w:rPr>
        <w:fldChar w:fldCharType="end"/>
      </w:r>
    </w:p>
    <w:tbl>
      <w:tblPr>
        <w:tblStyle w:val="TableGrid"/>
        <w:tblW w:w="0" w:type="auto"/>
        <w:tblLayout w:type="fixed"/>
        <w:tblCellMar>
          <w:top w:w="58" w:type="dxa"/>
          <w:left w:w="58" w:type="dxa"/>
          <w:bottom w:w="58" w:type="dxa"/>
          <w:right w:w="58" w:type="dxa"/>
        </w:tblCellMar>
        <w:tblLook w:val="04A0" w:firstRow="1" w:lastRow="0" w:firstColumn="1" w:lastColumn="0" w:noHBand="0" w:noVBand="1"/>
      </w:tblPr>
      <w:tblGrid>
        <w:gridCol w:w="1463"/>
        <w:gridCol w:w="1772"/>
        <w:gridCol w:w="5670"/>
        <w:gridCol w:w="1620"/>
        <w:gridCol w:w="2425"/>
      </w:tblGrid>
      <w:tr w:rsidR="008D0F81" w:rsidRPr="00E21F12" w14:paraId="110C21F6" w14:textId="77777777" w:rsidTr="00DF441A">
        <w:tc>
          <w:tcPr>
            <w:tcW w:w="1463" w:type="dxa"/>
            <w:tcMar>
              <w:top w:w="58" w:type="dxa"/>
              <w:left w:w="58" w:type="dxa"/>
              <w:bottom w:w="58" w:type="dxa"/>
              <w:right w:w="58" w:type="dxa"/>
            </w:tcMar>
          </w:tcPr>
          <w:p w14:paraId="5FB46600" w14:textId="77777777" w:rsidR="008D0F81" w:rsidRDefault="008D0F81" w:rsidP="00D65CF7">
            <w:pPr>
              <w:pStyle w:val="BodyText-table"/>
              <w:rPr>
                <w:lang w:val="en-CA"/>
              </w:rPr>
            </w:pPr>
            <w:r>
              <w:rPr>
                <w:lang w:val="en-CA"/>
              </w:rPr>
              <w:t>Commitment Tracking Number</w:t>
            </w:r>
          </w:p>
        </w:tc>
        <w:tc>
          <w:tcPr>
            <w:tcW w:w="1772" w:type="dxa"/>
            <w:tcMar>
              <w:top w:w="58" w:type="dxa"/>
              <w:left w:w="58" w:type="dxa"/>
              <w:bottom w:w="58" w:type="dxa"/>
              <w:right w:w="58" w:type="dxa"/>
            </w:tcMar>
          </w:tcPr>
          <w:p w14:paraId="26B9EA9D" w14:textId="4BFF4FCF" w:rsidR="008D0F81" w:rsidRDefault="008D0F81" w:rsidP="00D65CF7">
            <w:pPr>
              <w:pStyle w:val="BodyText-table"/>
              <w:rPr>
                <w:lang w:val="en-CA"/>
              </w:rPr>
            </w:pPr>
            <w:r>
              <w:rPr>
                <w:lang w:val="en-CA"/>
              </w:rPr>
              <w:t>Accession Number Issue Date</w:t>
            </w:r>
          </w:p>
          <w:p w14:paraId="456A4FFE" w14:textId="77777777" w:rsidR="008D0F81" w:rsidRDefault="008D0F81" w:rsidP="00D65CF7">
            <w:pPr>
              <w:pStyle w:val="BodyText-table"/>
              <w:rPr>
                <w:lang w:val="en-CA"/>
              </w:rPr>
            </w:pPr>
            <w:r>
              <w:rPr>
                <w:lang w:val="en-CA"/>
              </w:rPr>
              <w:t>Change Notice</w:t>
            </w:r>
          </w:p>
        </w:tc>
        <w:tc>
          <w:tcPr>
            <w:tcW w:w="5670" w:type="dxa"/>
            <w:tcMar>
              <w:top w:w="58" w:type="dxa"/>
              <w:left w:w="58" w:type="dxa"/>
              <w:bottom w:w="58" w:type="dxa"/>
              <w:right w:w="58" w:type="dxa"/>
            </w:tcMar>
          </w:tcPr>
          <w:p w14:paraId="1A8B9DA4" w14:textId="77777777" w:rsidR="008D0F81" w:rsidRDefault="008D0F81" w:rsidP="000511D6">
            <w:pPr>
              <w:pStyle w:val="BodyText-table"/>
              <w:jc w:val="center"/>
              <w:rPr>
                <w:lang w:val="en-CA"/>
              </w:rPr>
            </w:pPr>
            <w:r>
              <w:rPr>
                <w:lang w:val="en-CA"/>
              </w:rPr>
              <w:t>Description of Change</w:t>
            </w:r>
          </w:p>
        </w:tc>
        <w:tc>
          <w:tcPr>
            <w:tcW w:w="1620" w:type="dxa"/>
            <w:tcMar>
              <w:top w:w="58" w:type="dxa"/>
              <w:left w:w="58" w:type="dxa"/>
              <w:bottom w:w="58" w:type="dxa"/>
              <w:right w:w="58" w:type="dxa"/>
            </w:tcMar>
          </w:tcPr>
          <w:p w14:paraId="792B524C" w14:textId="77777777" w:rsidR="008D0F81" w:rsidRDefault="008D0F81" w:rsidP="00D65CF7">
            <w:pPr>
              <w:pStyle w:val="BodyText-table"/>
              <w:rPr>
                <w:lang w:val="en-CA"/>
              </w:rPr>
            </w:pPr>
            <w:r>
              <w:t>Description of Training Required and Completion Date</w:t>
            </w:r>
          </w:p>
        </w:tc>
        <w:tc>
          <w:tcPr>
            <w:tcW w:w="2425" w:type="dxa"/>
            <w:tcMar>
              <w:top w:w="58" w:type="dxa"/>
              <w:left w:w="58" w:type="dxa"/>
              <w:bottom w:w="58" w:type="dxa"/>
              <w:right w:w="58" w:type="dxa"/>
            </w:tcMar>
          </w:tcPr>
          <w:p w14:paraId="0E0136E2" w14:textId="1CA586CD" w:rsidR="008D0F81" w:rsidRDefault="008D0F81" w:rsidP="00D65CF7">
            <w:pPr>
              <w:pStyle w:val="BodyText-table"/>
            </w:pPr>
            <w:r>
              <w:t>Comment Resolution and Closed Feedback Form Accession Number</w:t>
            </w:r>
          </w:p>
          <w:p w14:paraId="5FA32696" w14:textId="77777777" w:rsidR="008D0F81" w:rsidRPr="00E21F12" w:rsidRDefault="008D0F81" w:rsidP="00D65CF7">
            <w:pPr>
              <w:pStyle w:val="BodyText-table"/>
              <w:rPr>
                <w:lang w:val="fr-FR"/>
              </w:rPr>
            </w:pPr>
            <w:r w:rsidRPr="00E21F12">
              <w:rPr>
                <w:lang w:val="fr-FR"/>
              </w:rPr>
              <w:t>(Pre-Decisional, Non-Public Information)</w:t>
            </w:r>
          </w:p>
        </w:tc>
      </w:tr>
      <w:tr w:rsidR="008D0F81" w14:paraId="246096E5" w14:textId="77777777" w:rsidTr="00DF441A">
        <w:tc>
          <w:tcPr>
            <w:tcW w:w="1463" w:type="dxa"/>
            <w:tcMar>
              <w:top w:w="58" w:type="dxa"/>
              <w:left w:w="58" w:type="dxa"/>
              <w:bottom w:w="58" w:type="dxa"/>
              <w:right w:w="58" w:type="dxa"/>
            </w:tcMar>
          </w:tcPr>
          <w:p w14:paraId="197F8933" w14:textId="77777777" w:rsidR="008D0F81" w:rsidRDefault="008D0F81" w:rsidP="00D65CF7">
            <w:pPr>
              <w:pStyle w:val="BodyText-table"/>
              <w:rPr>
                <w:lang w:val="en-CA"/>
              </w:rPr>
            </w:pPr>
            <w:r>
              <w:rPr>
                <w:lang w:val="en-CA"/>
              </w:rPr>
              <w:t>N/A</w:t>
            </w:r>
          </w:p>
        </w:tc>
        <w:tc>
          <w:tcPr>
            <w:tcW w:w="1772" w:type="dxa"/>
            <w:tcMar>
              <w:top w:w="58" w:type="dxa"/>
              <w:left w:w="58" w:type="dxa"/>
              <w:bottom w:w="58" w:type="dxa"/>
              <w:right w:w="58" w:type="dxa"/>
            </w:tcMar>
          </w:tcPr>
          <w:p w14:paraId="4CBF3129" w14:textId="3CFB3081" w:rsidR="008D0F81" w:rsidRDefault="00816BF2" w:rsidP="00D65CF7">
            <w:pPr>
              <w:pStyle w:val="BodyText-table"/>
              <w:rPr>
                <w:lang w:val="en-CA"/>
              </w:rPr>
            </w:pPr>
            <w:r>
              <w:rPr>
                <w:lang w:val="en-CA"/>
              </w:rPr>
              <w:t>ML17278A510</w:t>
            </w:r>
          </w:p>
          <w:p w14:paraId="5DCDBE3F" w14:textId="41758520" w:rsidR="008D0F81" w:rsidRDefault="00E81FEA" w:rsidP="00D65CF7">
            <w:pPr>
              <w:pStyle w:val="BodyText-table"/>
              <w:rPr>
                <w:lang w:val="en-CA"/>
              </w:rPr>
            </w:pPr>
            <w:r>
              <w:rPr>
                <w:lang w:val="en-CA"/>
              </w:rPr>
              <w:t>01/30/18</w:t>
            </w:r>
          </w:p>
          <w:p w14:paraId="39085440" w14:textId="1A82BDC2" w:rsidR="008D0F81" w:rsidRDefault="008D0F81" w:rsidP="00D65CF7">
            <w:pPr>
              <w:pStyle w:val="BodyText-table"/>
              <w:rPr>
                <w:lang w:val="en-CA"/>
              </w:rPr>
            </w:pPr>
            <w:r>
              <w:rPr>
                <w:lang w:val="en-CA"/>
              </w:rPr>
              <w:t>CN 1</w:t>
            </w:r>
            <w:r w:rsidR="00E81FEA">
              <w:rPr>
                <w:lang w:val="en-CA"/>
              </w:rPr>
              <w:t>8-002</w:t>
            </w:r>
          </w:p>
        </w:tc>
        <w:tc>
          <w:tcPr>
            <w:tcW w:w="5670" w:type="dxa"/>
            <w:tcMar>
              <w:top w:w="58" w:type="dxa"/>
              <w:left w:w="58" w:type="dxa"/>
              <w:bottom w:w="58" w:type="dxa"/>
              <w:right w:w="58" w:type="dxa"/>
            </w:tcMar>
          </w:tcPr>
          <w:p w14:paraId="0F94DB2B" w14:textId="54E796F6" w:rsidR="008D0F81" w:rsidRDefault="008D0F81" w:rsidP="00D65CF7">
            <w:pPr>
              <w:pStyle w:val="BodyText-table"/>
              <w:rPr>
                <w:lang w:val="en-CA"/>
              </w:rPr>
            </w:pPr>
            <w:r w:rsidRPr="005D5455">
              <w:t>Init</w:t>
            </w:r>
            <w:r>
              <w:t xml:space="preserve">ial issue to </w:t>
            </w:r>
            <w:r w:rsidR="00480152">
              <w:t xml:space="preserve">verify that safety-related software used for Digital Instrument and Control (DI&amp;C) and Design and Analysis applications is developed in accordance with a Quality Assurance Program (QAP) that complies with the requirements of Appendix B to Title 10 of the </w:t>
            </w:r>
            <w:r w:rsidR="00480152">
              <w:rPr>
                <w:i/>
              </w:rPr>
              <w:t xml:space="preserve">Code of Federal </w:t>
            </w:r>
            <w:r w:rsidR="00480152" w:rsidRPr="00480152">
              <w:t>Regulations</w:t>
            </w:r>
            <w:r w:rsidR="00480152">
              <w:t xml:space="preserve"> (10 CFR) Part 50. </w:t>
            </w:r>
          </w:p>
        </w:tc>
        <w:tc>
          <w:tcPr>
            <w:tcW w:w="1620" w:type="dxa"/>
            <w:tcMar>
              <w:top w:w="58" w:type="dxa"/>
              <w:left w:w="58" w:type="dxa"/>
              <w:bottom w:w="58" w:type="dxa"/>
              <w:right w:w="58" w:type="dxa"/>
            </w:tcMar>
          </w:tcPr>
          <w:p w14:paraId="5CA8B1C6" w14:textId="77777777" w:rsidR="008D0F81" w:rsidRDefault="008D0F81" w:rsidP="00D65CF7">
            <w:pPr>
              <w:pStyle w:val="BodyText-table"/>
              <w:rPr>
                <w:lang w:val="en-CA"/>
              </w:rPr>
            </w:pPr>
            <w:r>
              <w:rPr>
                <w:lang w:val="en-CA"/>
              </w:rPr>
              <w:t>N</w:t>
            </w:r>
            <w:r w:rsidR="00480152">
              <w:rPr>
                <w:lang w:val="en-CA"/>
              </w:rPr>
              <w:t>/A</w:t>
            </w:r>
          </w:p>
        </w:tc>
        <w:tc>
          <w:tcPr>
            <w:tcW w:w="2425" w:type="dxa"/>
            <w:tcMar>
              <w:top w:w="58" w:type="dxa"/>
              <w:left w:w="58" w:type="dxa"/>
              <w:bottom w:w="58" w:type="dxa"/>
              <w:right w:w="58" w:type="dxa"/>
            </w:tcMar>
          </w:tcPr>
          <w:p w14:paraId="4EB8D8C3" w14:textId="3B46AEBC" w:rsidR="008D0F81" w:rsidRDefault="00816BF2" w:rsidP="00D65CF7">
            <w:pPr>
              <w:pStyle w:val="BodyText-table"/>
              <w:rPr>
                <w:lang w:val="en-CA"/>
              </w:rPr>
            </w:pPr>
            <w:r>
              <w:rPr>
                <w:lang w:val="en-CA"/>
              </w:rPr>
              <w:t>ML17278A511</w:t>
            </w:r>
          </w:p>
        </w:tc>
      </w:tr>
      <w:tr w:rsidR="004169CD" w14:paraId="4BC139EB" w14:textId="77777777" w:rsidTr="00DF441A">
        <w:tc>
          <w:tcPr>
            <w:tcW w:w="1463" w:type="dxa"/>
            <w:tcMar>
              <w:top w:w="58" w:type="dxa"/>
              <w:left w:w="58" w:type="dxa"/>
              <w:bottom w:w="58" w:type="dxa"/>
              <w:right w:w="58" w:type="dxa"/>
            </w:tcMar>
          </w:tcPr>
          <w:p w14:paraId="255D6FEF" w14:textId="77777777" w:rsidR="004169CD" w:rsidRDefault="004169CD" w:rsidP="00D65CF7">
            <w:pPr>
              <w:pStyle w:val="BodyText-table"/>
              <w:rPr>
                <w:lang w:val="en-CA"/>
              </w:rPr>
            </w:pPr>
          </w:p>
        </w:tc>
        <w:tc>
          <w:tcPr>
            <w:tcW w:w="1772" w:type="dxa"/>
            <w:tcMar>
              <w:top w:w="58" w:type="dxa"/>
              <w:left w:w="58" w:type="dxa"/>
              <w:bottom w:w="58" w:type="dxa"/>
              <w:right w:w="58" w:type="dxa"/>
            </w:tcMar>
          </w:tcPr>
          <w:p w14:paraId="33D8E597" w14:textId="77777777" w:rsidR="004169CD" w:rsidRDefault="00DF441A" w:rsidP="00D65CF7">
            <w:pPr>
              <w:pStyle w:val="BodyText-table"/>
              <w:rPr>
                <w:lang w:val="en-CA"/>
              </w:rPr>
            </w:pPr>
            <w:r>
              <w:rPr>
                <w:lang w:val="en-CA"/>
              </w:rPr>
              <w:t>ML24022A098</w:t>
            </w:r>
          </w:p>
          <w:p w14:paraId="11E81F06" w14:textId="11641517" w:rsidR="00DF441A" w:rsidRDefault="009E2DBC" w:rsidP="00D65CF7">
            <w:pPr>
              <w:pStyle w:val="BodyText-table"/>
              <w:rPr>
                <w:lang w:val="en-CA"/>
              </w:rPr>
            </w:pPr>
            <w:r>
              <w:t>04/18/24</w:t>
            </w:r>
          </w:p>
          <w:p w14:paraId="0C9BF846" w14:textId="3C60E6F0" w:rsidR="00DF441A" w:rsidRDefault="00DF441A" w:rsidP="00D65CF7">
            <w:pPr>
              <w:pStyle w:val="BodyText-table"/>
              <w:rPr>
                <w:lang w:val="en-CA"/>
              </w:rPr>
            </w:pPr>
            <w:r>
              <w:rPr>
                <w:lang w:val="en-CA"/>
              </w:rPr>
              <w:t xml:space="preserve">CN </w:t>
            </w:r>
            <w:r w:rsidR="009E2DBC">
              <w:rPr>
                <w:lang w:val="en-CA"/>
              </w:rPr>
              <w:t>24-011</w:t>
            </w:r>
          </w:p>
        </w:tc>
        <w:tc>
          <w:tcPr>
            <w:tcW w:w="5670" w:type="dxa"/>
            <w:tcMar>
              <w:top w:w="58" w:type="dxa"/>
              <w:left w:w="58" w:type="dxa"/>
              <w:bottom w:w="58" w:type="dxa"/>
              <w:right w:w="58" w:type="dxa"/>
            </w:tcMar>
          </w:tcPr>
          <w:p w14:paraId="56903DBD" w14:textId="391B294A" w:rsidR="004169CD" w:rsidRPr="005D5455" w:rsidRDefault="00080F16" w:rsidP="00D65CF7">
            <w:pPr>
              <w:pStyle w:val="BodyText-table"/>
            </w:pPr>
            <w:r>
              <w:t xml:space="preserve">Title changed to reflect specific </w:t>
            </w:r>
            <w:r w:rsidR="00D50112">
              <w:t>inspection requirements related to only Digital Instrument and Control (DI&amp;C) software applications.</w:t>
            </w:r>
            <w:r w:rsidR="00DE55C9">
              <w:t xml:space="preserve"> Inspection requirements updated to include a more detailed DI&amp;C software control</w:t>
            </w:r>
            <w:r w:rsidR="00E74447">
              <w:t>s</w:t>
            </w:r>
            <w:r w:rsidR="00A64EA9">
              <w:t>, including specific guidance for the software development process</w:t>
            </w:r>
            <w:r w:rsidR="000F5FE9">
              <w:t>. Additional guidance added to differentiate between micro-processor</w:t>
            </w:r>
            <w:r w:rsidR="00F12402">
              <w:t xml:space="preserve"> </w:t>
            </w:r>
            <w:r w:rsidR="000F5FE9">
              <w:t>based software and HDL-programmed devices.</w:t>
            </w:r>
            <w:r w:rsidR="00577914">
              <w:t xml:space="preserve"> Detailed guidance updated to reflect inspection experience.</w:t>
            </w:r>
            <w:r w:rsidR="00E74447">
              <w:t xml:space="preserve"> Format updated to reflect current formatting guidance.</w:t>
            </w:r>
          </w:p>
        </w:tc>
        <w:tc>
          <w:tcPr>
            <w:tcW w:w="1620" w:type="dxa"/>
            <w:tcMar>
              <w:top w:w="58" w:type="dxa"/>
              <w:left w:w="58" w:type="dxa"/>
              <w:bottom w:w="58" w:type="dxa"/>
              <w:right w:w="58" w:type="dxa"/>
            </w:tcMar>
          </w:tcPr>
          <w:p w14:paraId="769D7138" w14:textId="45D6C833" w:rsidR="004169CD" w:rsidRDefault="004D5908" w:rsidP="00D65CF7">
            <w:pPr>
              <w:pStyle w:val="BodyText-table"/>
              <w:rPr>
                <w:lang w:val="en-CA"/>
              </w:rPr>
            </w:pPr>
            <w:r>
              <w:rPr>
                <w:lang w:val="en-CA"/>
              </w:rPr>
              <w:t>N/A</w:t>
            </w:r>
          </w:p>
        </w:tc>
        <w:tc>
          <w:tcPr>
            <w:tcW w:w="2425" w:type="dxa"/>
            <w:tcMar>
              <w:top w:w="58" w:type="dxa"/>
              <w:left w:w="58" w:type="dxa"/>
              <w:bottom w:w="58" w:type="dxa"/>
              <w:right w:w="58" w:type="dxa"/>
            </w:tcMar>
          </w:tcPr>
          <w:p w14:paraId="110D7153" w14:textId="3AECE98F" w:rsidR="004169CD" w:rsidRDefault="00793449" w:rsidP="00D65CF7">
            <w:pPr>
              <w:pStyle w:val="BodyText-table"/>
              <w:rPr>
                <w:lang w:val="en-CA"/>
              </w:rPr>
            </w:pPr>
            <w:r>
              <w:rPr>
                <w:lang w:val="en-CA"/>
              </w:rPr>
              <w:t>ML24036A289</w:t>
            </w:r>
          </w:p>
        </w:tc>
      </w:tr>
    </w:tbl>
    <w:p w14:paraId="288991CE" w14:textId="77777777" w:rsidR="008D0F81" w:rsidRDefault="008D0F81" w:rsidP="008D0F81">
      <w:pPr>
        <w:rPr>
          <w:lang w:val="en-CA"/>
        </w:rPr>
      </w:pPr>
    </w:p>
    <w:sectPr w:rsidR="008D0F81" w:rsidSect="004F4F3B">
      <w:footerReference w:type="default" r:id="rId9"/>
      <w:type w:val="continuous"/>
      <w:pgSz w:w="15840" w:h="12240" w:orient="landscape" w:code="1"/>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E5B3D" w14:textId="77777777" w:rsidR="004F4F3B" w:rsidRDefault="004F4F3B">
      <w:r>
        <w:separator/>
      </w:r>
    </w:p>
    <w:p w14:paraId="240F1192" w14:textId="77777777" w:rsidR="004F4F3B" w:rsidRDefault="004F4F3B"/>
  </w:endnote>
  <w:endnote w:type="continuationSeparator" w:id="0">
    <w:p w14:paraId="3C05FD34" w14:textId="77777777" w:rsidR="004F4F3B" w:rsidRDefault="004F4F3B">
      <w:r>
        <w:continuationSeparator/>
      </w:r>
    </w:p>
    <w:p w14:paraId="4CCF991E" w14:textId="77777777" w:rsidR="004F4F3B" w:rsidRDefault="004F4F3B"/>
  </w:endnote>
  <w:endnote w:type="continuationNotice" w:id="1">
    <w:p w14:paraId="3FC1C314" w14:textId="77777777" w:rsidR="004F4F3B" w:rsidRDefault="004F4F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9CFC6" w14:textId="5A26DC04" w:rsidR="00867072" w:rsidRPr="00772E34" w:rsidRDefault="00867072" w:rsidP="00E81FEA">
    <w:pPr>
      <w:pStyle w:val="Footer"/>
    </w:pPr>
    <w:r>
      <w:t>I</w:t>
    </w:r>
    <w:r w:rsidR="00E21F12">
      <w:t>ssue Date:</w:t>
    </w:r>
    <w:r w:rsidR="00DF441A">
      <w:t xml:space="preserve"> </w:t>
    </w:r>
    <w:r w:rsidR="00A92218">
      <w:t>04/18/24</w:t>
    </w:r>
    <w:r>
      <w:tab/>
    </w:r>
    <w:r w:rsidR="008D4BE5" w:rsidRPr="002240C6">
      <w:fldChar w:fldCharType="begin"/>
    </w:r>
    <w:r w:rsidR="008D4BE5" w:rsidRPr="002240C6">
      <w:instrText xml:space="preserve"> PAGE   \* MERGEFORMAT </w:instrText>
    </w:r>
    <w:r w:rsidR="008D4BE5" w:rsidRPr="002240C6">
      <w:fldChar w:fldCharType="separate"/>
    </w:r>
    <w:r w:rsidR="008D4BE5">
      <w:t>1</w:t>
    </w:r>
    <w:r w:rsidR="008D4BE5" w:rsidRPr="002240C6">
      <w:rPr>
        <w:noProof/>
      </w:rPr>
      <w:fldChar w:fldCharType="end"/>
    </w:r>
    <w:r>
      <w:ptab w:relativeTo="margin" w:alignment="right" w:leader="none"/>
    </w:r>
    <w:r>
      <w:t>35710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297B2" w14:textId="302C06DC" w:rsidR="008D4BE5" w:rsidRPr="00DF441A" w:rsidRDefault="00DF441A" w:rsidP="00DF441A">
    <w:pPr>
      <w:pStyle w:val="Footer"/>
    </w:pPr>
    <w:r>
      <w:t xml:space="preserve">Issue Date: </w:t>
    </w:r>
    <w:r w:rsidR="009E2DBC">
      <w:t>04/18/24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35710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D008C" w14:textId="77777777" w:rsidR="004F4F3B" w:rsidRDefault="004F4F3B">
      <w:r>
        <w:separator/>
      </w:r>
    </w:p>
    <w:p w14:paraId="589AC7E2" w14:textId="77777777" w:rsidR="004F4F3B" w:rsidRDefault="004F4F3B"/>
  </w:footnote>
  <w:footnote w:type="continuationSeparator" w:id="0">
    <w:p w14:paraId="3DF1F91D" w14:textId="77777777" w:rsidR="004F4F3B" w:rsidRDefault="004F4F3B">
      <w:r>
        <w:continuationSeparator/>
      </w:r>
    </w:p>
    <w:p w14:paraId="06EEA86D" w14:textId="77777777" w:rsidR="004F4F3B" w:rsidRDefault="004F4F3B"/>
  </w:footnote>
  <w:footnote w:type="continuationNotice" w:id="1">
    <w:p w14:paraId="4141A1B8" w14:textId="77777777" w:rsidR="004F4F3B" w:rsidRDefault="004F4F3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F00450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0"/>
    <w:name w:val="í"/>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15:restartNumberingAfterBreak="0">
    <w:nsid w:val="02CC7E42"/>
    <w:multiLevelType w:val="hybridMultilevel"/>
    <w:tmpl w:val="FA760F1C"/>
    <w:name w:val="í4222222222322"/>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AB6E8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0EF757B8"/>
    <w:multiLevelType w:val="hybridMultilevel"/>
    <w:tmpl w:val="DBBC4968"/>
    <w:name w:val="í422222222232222222"/>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0B4E6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109F68C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3F552CE"/>
    <w:multiLevelType w:val="hybridMultilevel"/>
    <w:tmpl w:val="DEA84DF6"/>
    <w:name w:val="í4222222222"/>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322207"/>
    <w:multiLevelType w:val="hybridMultilevel"/>
    <w:tmpl w:val="36DE666E"/>
    <w:name w:val="í422222222232"/>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1D41D3"/>
    <w:multiLevelType w:val="multilevel"/>
    <w:tmpl w:val="1BAC1D94"/>
    <w:lvl w:ilvl="0">
      <w:start w:val="1"/>
      <w:numFmt w:val="decimalZero"/>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B513C0"/>
    <w:multiLevelType w:val="hybridMultilevel"/>
    <w:tmpl w:val="E2989D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3D1067E"/>
    <w:multiLevelType w:val="hybridMultilevel"/>
    <w:tmpl w:val="7A5C9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F1432C"/>
    <w:multiLevelType w:val="hybridMultilevel"/>
    <w:tmpl w:val="76181310"/>
    <w:name w:val="í42222222"/>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CEE3DF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45517EE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472F0BD3"/>
    <w:multiLevelType w:val="hybridMultilevel"/>
    <w:tmpl w:val="B50CFFEC"/>
    <w:name w:val="í4222222222322222"/>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4A86AA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56F12D99"/>
    <w:multiLevelType w:val="hybridMultilevel"/>
    <w:tmpl w:val="F460B756"/>
    <w:name w:val="í4222222222322222222"/>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839450D"/>
    <w:multiLevelType w:val="hybridMultilevel"/>
    <w:tmpl w:val="18B42746"/>
    <w:name w:val="í42222222223222222"/>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DB24B0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5DD15F1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FC26C44"/>
    <w:multiLevelType w:val="hybridMultilevel"/>
    <w:tmpl w:val="85DCD978"/>
    <w:name w:val="í4222222"/>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02A6BD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60A855D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6300554A"/>
    <w:multiLevelType w:val="hybridMultilevel"/>
    <w:tmpl w:val="6660FBB0"/>
    <w:name w:val="í422222222"/>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906500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6F107EE2"/>
    <w:multiLevelType w:val="hybridMultilevel"/>
    <w:tmpl w:val="E65C016A"/>
    <w:lvl w:ilvl="0" w:tplc="04090015">
      <w:start w:val="1"/>
      <w:numFmt w:val="upperLetter"/>
      <w:pStyle w:val="Level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DD51F1"/>
    <w:multiLevelType w:val="multilevel"/>
    <w:tmpl w:val="3D7E8DF2"/>
    <w:lvl w:ilvl="0">
      <w:start w:val="3"/>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70C2098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7172644D"/>
    <w:multiLevelType w:val="hybridMultilevel"/>
    <w:tmpl w:val="D3889718"/>
    <w:name w:val="í42222222223222"/>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4867915"/>
    <w:multiLevelType w:val="multilevel"/>
    <w:tmpl w:val="D53851CE"/>
    <w:lvl w:ilvl="0">
      <w:start w:val="6"/>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7A241553"/>
    <w:multiLevelType w:val="hybridMultilevel"/>
    <w:tmpl w:val="AEF680B2"/>
    <w:name w:val="í422222222232222"/>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C0C2E9B"/>
    <w:multiLevelType w:val="hybridMultilevel"/>
    <w:tmpl w:val="3B520FFE"/>
    <w:name w:val="í422222"/>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C812492"/>
    <w:multiLevelType w:val="hybridMultilevel"/>
    <w:tmpl w:val="601EB2F0"/>
    <w:name w:val="í42222222223"/>
    <w:lvl w:ilvl="0" w:tplc="21F631D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81244734">
    <w:abstractNumId w:val="26"/>
  </w:num>
  <w:num w:numId="2" w16cid:durableId="1351487031">
    <w:abstractNumId w:val="0"/>
  </w:num>
  <w:num w:numId="3" w16cid:durableId="992027882">
    <w:abstractNumId w:val="22"/>
  </w:num>
  <w:num w:numId="4" w16cid:durableId="524759394">
    <w:abstractNumId w:val="11"/>
  </w:num>
  <w:num w:numId="5" w16cid:durableId="367528438">
    <w:abstractNumId w:val="9"/>
  </w:num>
  <w:num w:numId="6" w16cid:durableId="381447319">
    <w:abstractNumId w:val="13"/>
  </w:num>
  <w:num w:numId="7" w16cid:durableId="2086950827">
    <w:abstractNumId w:val="3"/>
  </w:num>
  <w:num w:numId="8" w16cid:durableId="303199628">
    <w:abstractNumId w:val="19"/>
  </w:num>
  <w:num w:numId="9" w16cid:durableId="1367296473">
    <w:abstractNumId w:val="16"/>
  </w:num>
  <w:num w:numId="10" w16cid:durableId="1208764159">
    <w:abstractNumId w:val="25"/>
  </w:num>
  <w:num w:numId="11" w16cid:durableId="2138525015">
    <w:abstractNumId w:val="14"/>
  </w:num>
  <w:num w:numId="12" w16cid:durableId="1145463067">
    <w:abstractNumId w:val="6"/>
  </w:num>
  <w:num w:numId="13" w16cid:durableId="318534240">
    <w:abstractNumId w:val="5"/>
  </w:num>
  <w:num w:numId="14" w16cid:durableId="718163064">
    <w:abstractNumId w:val="23"/>
  </w:num>
  <w:num w:numId="15" w16cid:durableId="337582264">
    <w:abstractNumId w:val="27"/>
  </w:num>
  <w:num w:numId="16" w16cid:durableId="1463032879">
    <w:abstractNumId w:val="30"/>
  </w:num>
  <w:num w:numId="17" w16cid:durableId="984049002">
    <w:abstractNumId w:val="28"/>
  </w:num>
  <w:num w:numId="18" w16cid:durableId="124398887">
    <w:abstractNumId w:val="20"/>
  </w:num>
  <w:num w:numId="19" w16cid:durableId="1979531833">
    <w:abstractNumId w:val="2"/>
  </w:num>
  <w:num w:numId="20" w16cid:durableId="64431472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oNotTrackFormatting/>
  <w:defaultTabStop w:val="60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D31"/>
    <w:rsid w:val="00007BD6"/>
    <w:rsid w:val="0001035A"/>
    <w:rsid w:val="00010BEA"/>
    <w:rsid w:val="00012D7E"/>
    <w:rsid w:val="00016C84"/>
    <w:rsid w:val="0002084F"/>
    <w:rsid w:val="00023871"/>
    <w:rsid w:val="00023999"/>
    <w:rsid w:val="00023EC8"/>
    <w:rsid w:val="00024489"/>
    <w:rsid w:val="00041EF7"/>
    <w:rsid w:val="0004292F"/>
    <w:rsid w:val="00043B99"/>
    <w:rsid w:val="00044F21"/>
    <w:rsid w:val="00046341"/>
    <w:rsid w:val="00046E09"/>
    <w:rsid w:val="00050530"/>
    <w:rsid w:val="000511D6"/>
    <w:rsid w:val="000558F3"/>
    <w:rsid w:val="00060EBA"/>
    <w:rsid w:val="00065B22"/>
    <w:rsid w:val="00075AF3"/>
    <w:rsid w:val="00076089"/>
    <w:rsid w:val="0007637E"/>
    <w:rsid w:val="00080F16"/>
    <w:rsid w:val="000812D2"/>
    <w:rsid w:val="00081BBA"/>
    <w:rsid w:val="00086160"/>
    <w:rsid w:val="00095432"/>
    <w:rsid w:val="0009649C"/>
    <w:rsid w:val="000973CD"/>
    <w:rsid w:val="000974B7"/>
    <w:rsid w:val="000A5067"/>
    <w:rsid w:val="000A6FFF"/>
    <w:rsid w:val="000B2F2B"/>
    <w:rsid w:val="000B4DA7"/>
    <w:rsid w:val="000B5602"/>
    <w:rsid w:val="000C0466"/>
    <w:rsid w:val="000C51DD"/>
    <w:rsid w:val="000D1C54"/>
    <w:rsid w:val="000D5DAF"/>
    <w:rsid w:val="000E249B"/>
    <w:rsid w:val="000E35F3"/>
    <w:rsid w:val="000E3701"/>
    <w:rsid w:val="000E40C9"/>
    <w:rsid w:val="000E43CE"/>
    <w:rsid w:val="000E6B53"/>
    <w:rsid w:val="000F0015"/>
    <w:rsid w:val="000F083A"/>
    <w:rsid w:val="000F5FE9"/>
    <w:rsid w:val="000F7E9B"/>
    <w:rsid w:val="00103ADD"/>
    <w:rsid w:val="00103FB8"/>
    <w:rsid w:val="001079DF"/>
    <w:rsid w:val="001118FE"/>
    <w:rsid w:val="0011543E"/>
    <w:rsid w:val="00121C0D"/>
    <w:rsid w:val="001221F8"/>
    <w:rsid w:val="00122236"/>
    <w:rsid w:val="00124038"/>
    <w:rsid w:val="00126240"/>
    <w:rsid w:val="0012669B"/>
    <w:rsid w:val="00130130"/>
    <w:rsid w:val="00130DC5"/>
    <w:rsid w:val="00131153"/>
    <w:rsid w:val="0013371F"/>
    <w:rsid w:val="00134DF5"/>
    <w:rsid w:val="00135603"/>
    <w:rsid w:val="001367F1"/>
    <w:rsid w:val="00137058"/>
    <w:rsid w:val="0013773F"/>
    <w:rsid w:val="0013786E"/>
    <w:rsid w:val="001474F4"/>
    <w:rsid w:val="001477EF"/>
    <w:rsid w:val="001527CE"/>
    <w:rsid w:val="001571A8"/>
    <w:rsid w:val="0016048D"/>
    <w:rsid w:val="001608A6"/>
    <w:rsid w:val="00162490"/>
    <w:rsid w:val="00165BEF"/>
    <w:rsid w:val="00171DBF"/>
    <w:rsid w:val="00173062"/>
    <w:rsid w:val="00175155"/>
    <w:rsid w:val="00175A42"/>
    <w:rsid w:val="0017601A"/>
    <w:rsid w:val="00176762"/>
    <w:rsid w:val="00180D6A"/>
    <w:rsid w:val="0018280E"/>
    <w:rsid w:val="0018685B"/>
    <w:rsid w:val="001909CF"/>
    <w:rsid w:val="00191572"/>
    <w:rsid w:val="00195C3F"/>
    <w:rsid w:val="001A0556"/>
    <w:rsid w:val="001A63F8"/>
    <w:rsid w:val="001A708A"/>
    <w:rsid w:val="001B1275"/>
    <w:rsid w:val="001B4562"/>
    <w:rsid w:val="001B7722"/>
    <w:rsid w:val="001C52BC"/>
    <w:rsid w:val="001C678A"/>
    <w:rsid w:val="001C74A0"/>
    <w:rsid w:val="001D2E21"/>
    <w:rsid w:val="001D34E6"/>
    <w:rsid w:val="001D4D55"/>
    <w:rsid w:val="001E26E3"/>
    <w:rsid w:val="001E5007"/>
    <w:rsid w:val="001F30A0"/>
    <w:rsid w:val="001F336F"/>
    <w:rsid w:val="00202FCE"/>
    <w:rsid w:val="00203B1B"/>
    <w:rsid w:val="00203C99"/>
    <w:rsid w:val="002052BB"/>
    <w:rsid w:val="0021039C"/>
    <w:rsid w:val="00210932"/>
    <w:rsid w:val="0021333B"/>
    <w:rsid w:val="0021369B"/>
    <w:rsid w:val="0021475F"/>
    <w:rsid w:val="00214AAD"/>
    <w:rsid w:val="00215A53"/>
    <w:rsid w:val="002165A5"/>
    <w:rsid w:val="002238B2"/>
    <w:rsid w:val="00225E58"/>
    <w:rsid w:val="00225EAC"/>
    <w:rsid w:val="00227BF0"/>
    <w:rsid w:val="0023135F"/>
    <w:rsid w:val="00231C66"/>
    <w:rsid w:val="00234F19"/>
    <w:rsid w:val="00237688"/>
    <w:rsid w:val="002410BE"/>
    <w:rsid w:val="00243121"/>
    <w:rsid w:val="00246F46"/>
    <w:rsid w:val="00250522"/>
    <w:rsid w:val="00250DB3"/>
    <w:rsid w:val="00251793"/>
    <w:rsid w:val="002576AA"/>
    <w:rsid w:val="00260ACC"/>
    <w:rsid w:val="00261FF8"/>
    <w:rsid w:val="00263410"/>
    <w:rsid w:val="00265894"/>
    <w:rsid w:val="0027669B"/>
    <w:rsid w:val="0028226E"/>
    <w:rsid w:val="0028608C"/>
    <w:rsid w:val="00287C8F"/>
    <w:rsid w:val="00290A6B"/>
    <w:rsid w:val="002911A2"/>
    <w:rsid w:val="00297876"/>
    <w:rsid w:val="002A232B"/>
    <w:rsid w:val="002A52B0"/>
    <w:rsid w:val="002A56AF"/>
    <w:rsid w:val="002A7989"/>
    <w:rsid w:val="002A7C9E"/>
    <w:rsid w:val="002B076C"/>
    <w:rsid w:val="002B40A1"/>
    <w:rsid w:val="002B4F6C"/>
    <w:rsid w:val="002B5145"/>
    <w:rsid w:val="002B5F9F"/>
    <w:rsid w:val="002B74B0"/>
    <w:rsid w:val="002C3842"/>
    <w:rsid w:val="002C3E4B"/>
    <w:rsid w:val="002D07A9"/>
    <w:rsid w:val="002D0FFF"/>
    <w:rsid w:val="002E0226"/>
    <w:rsid w:val="002E204F"/>
    <w:rsid w:val="002F1F1B"/>
    <w:rsid w:val="002F29DF"/>
    <w:rsid w:val="002F4816"/>
    <w:rsid w:val="002F6220"/>
    <w:rsid w:val="002F637F"/>
    <w:rsid w:val="002F683F"/>
    <w:rsid w:val="002F6927"/>
    <w:rsid w:val="00300AFA"/>
    <w:rsid w:val="003113B4"/>
    <w:rsid w:val="00312035"/>
    <w:rsid w:val="00312677"/>
    <w:rsid w:val="00313258"/>
    <w:rsid w:val="00316D77"/>
    <w:rsid w:val="00317EA6"/>
    <w:rsid w:val="00320F1D"/>
    <w:rsid w:val="003250C0"/>
    <w:rsid w:val="003275BD"/>
    <w:rsid w:val="0033142D"/>
    <w:rsid w:val="00331730"/>
    <w:rsid w:val="003324D1"/>
    <w:rsid w:val="0033268E"/>
    <w:rsid w:val="003329E2"/>
    <w:rsid w:val="0033377D"/>
    <w:rsid w:val="003347B7"/>
    <w:rsid w:val="003417BE"/>
    <w:rsid w:val="003425C7"/>
    <w:rsid w:val="00343037"/>
    <w:rsid w:val="003440C0"/>
    <w:rsid w:val="003503A0"/>
    <w:rsid w:val="00351142"/>
    <w:rsid w:val="00352ABC"/>
    <w:rsid w:val="00352D42"/>
    <w:rsid w:val="00353402"/>
    <w:rsid w:val="0035470A"/>
    <w:rsid w:val="00360360"/>
    <w:rsid w:val="0037093A"/>
    <w:rsid w:val="00371A86"/>
    <w:rsid w:val="003746E5"/>
    <w:rsid w:val="003751A9"/>
    <w:rsid w:val="003766C5"/>
    <w:rsid w:val="00380497"/>
    <w:rsid w:val="00381C3E"/>
    <w:rsid w:val="003967DB"/>
    <w:rsid w:val="00397AC1"/>
    <w:rsid w:val="003A2EC8"/>
    <w:rsid w:val="003A79E9"/>
    <w:rsid w:val="003B2C64"/>
    <w:rsid w:val="003B5BB2"/>
    <w:rsid w:val="003C1E03"/>
    <w:rsid w:val="003C468C"/>
    <w:rsid w:val="003C7005"/>
    <w:rsid w:val="003C76F3"/>
    <w:rsid w:val="003D02D6"/>
    <w:rsid w:val="003D3794"/>
    <w:rsid w:val="003D3A47"/>
    <w:rsid w:val="003E1F6B"/>
    <w:rsid w:val="003F0408"/>
    <w:rsid w:val="003F2097"/>
    <w:rsid w:val="003F50F1"/>
    <w:rsid w:val="003F57AD"/>
    <w:rsid w:val="003F655D"/>
    <w:rsid w:val="003F6D51"/>
    <w:rsid w:val="003F74BE"/>
    <w:rsid w:val="00401571"/>
    <w:rsid w:val="00402FE2"/>
    <w:rsid w:val="00405456"/>
    <w:rsid w:val="00406BA3"/>
    <w:rsid w:val="0041320D"/>
    <w:rsid w:val="00413DC1"/>
    <w:rsid w:val="004169CD"/>
    <w:rsid w:val="00422295"/>
    <w:rsid w:val="00422985"/>
    <w:rsid w:val="0043590F"/>
    <w:rsid w:val="00435D48"/>
    <w:rsid w:val="00440BC9"/>
    <w:rsid w:val="00441127"/>
    <w:rsid w:val="00443854"/>
    <w:rsid w:val="00443C46"/>
    <w:rsid w:val="004441AD"/>
    <w:rsid w:val="0044479B"/>
    <w:rsid w:val="004454E5"/>
    <w:rsid w:val="00450622"/>
    <w:rsid w:val="00450934"/>
    <w:rsid w:val="00450A06"/>
    <w:rsid w:val="00451EFF"/>
    <w:rsid w:val="004526C0"/>
    <w:rsid w:val="00452FFF"/>
    <w:rsid w:val="0045696C"/>
    <w:rsid w:val="004571F3"/>
    <w:rsid w:val="0046021D"/>
    <w:rsid w:val="004603B7"/>
    <w:rsid w:val="004610FA"/>
    <w:rsid w:val="00463529"/>
    <w:rsid w:val="004718DC"/>
    <w:rsid w:val="0047245F"/>
    <w:rsid w:val="0047415B"/>
    <w:rsid w:val="00475246"/>
    <w:rsid w:val="00480152"/>
    <w:rsid w:val="0048056D"/>
    <w:rsid w:val="0048106C"/>
    <w:rsid w:val="004859B2"/>
    <w:rsid w:val="004867C0"/>
    <w:rsid w:val="00493D92"/>
    <w:rsid w:val="00494BBC"/>
    <w:rsid w:val="00495A92"/>
    <w:rsid w:val="004A39C1"/>
    <w:rsid w:val="004B098C"/>
    <w:rsid w:val="004B25B4"/>
    <w:rsid w:val="004B33E6"/>
    <w:rsid w:val="004B69A9"/>
    <w:rsid w:val="004B73F5"/>
    <w:rsid w:val="004B7F1C"/>
    <w:rsid w:val="004C1476"/>
    <w:rsid w:val="004C1CD0"/>
    <w:rsid w:val="004C6816"/>
    <w:rsid w:val="004C6AEA"/>
    <w:rsid w:val="004D2AE5"/>
    <w:rsid w:val="004D3B74"/>
    <w:rsid w:val="004D5623"/>
    <w:rsid w:val="004D5908"/>
    <w:rsid w:val="004D6781"/>
    <w:rsid w:val="004D6F66"/>
    <w:rsid w:val="004E044D"/>
    <w:rsid w:val="004E12C2"/>
    <w:rsid w:val="004E1FA4"/>
    <w:rsid w:val="004E2BC3"/>
    <w:rsid w:val="004E3F95"/>
    <w:rsid w:val="004E4576"/>
    <w:rsid w:val="004E528D"/>
    <w:rsid w:val="004E6E85"/>
    <w:rsid w:val="004F4F3B"/>
    <w:rsid w:val="00501172"/>
    <w:rsid w:val="00501501"/>
    <w:rsid w:val="00501B99"/>
    <w:rsid w:val="00501E24"/>
    <w:rsid w:val="00503C78"/>
    <w:rsid w:val="0050485A"/>
    <w:rsid w:val="00507110"/>
    <w:rsid w:val="0051072C"/>
    <w:rsid w:val="00513B96"/>
    <w:rsid w:val="005171D8"/>
    <w:rsid w:val="00524890"/>
    <w:rsid w:val="005309E5"/>
    <w:rsid w:val="00531951"/>
    <w:rsid w:val="005328FD"/>
    <w:rsid w:val="005338BF"/>
    <w:rsid w:val="00537291"/>
    <w:rsid w:val="005378EA"/>
    <w:rsid w:val="00540C65"/>
    <w:rsid w:val="0054553B"/>
    <w:rsid w:val="005575DE"/>
    <w:rsid w:val="00561353"/>
    <w:rsid w:val="0056367A"/>
    <w:rsid w:val="0056649F"/>
    <w:rsid w:val="00567306"/>
    <w:rsid w:val="00570882"/>
    <w:rsid w:val="005715CE"/>
    <w:rsid w:val="0057489B"/>
    <w:rsid w:val="00577914"/>
    <w:rsid w:val="005802CA"/>
    <w:rsid w:val="00581E3A"/>
    <w:rsid w:val="00587B6E"/>
    <w:rsid w:val="00590A25"/>
    <w:rsid w:val="005912D0"/>
    <w:rsid w:val="00591762"/>
    <w:rsid w:val="0059190A"/>
    <w:rsid w:val="00597212"/>
    <w:rsid w:val="0059760F"/>
    <w:rsid w:val="005A506D"/>
    <w:rsid w:val="005B1CDE"/>
    <w:rsid w:val="005B2612"/>
    <w:rsid w:val="005B640D"/>
    <w:rsid w:val="005C5096"/>
    <w:rsid w:val="005C7DBA"/>
    <w:rsid w:val="005D301F"/>
    <w:rsid w:val="005D378B"/>
    <w:rsid w:val="005D3BDE"/>
    <w:rsid w:val="005D434D"/>
    <w:rsid w:val="005D5455"/>
    <w:rsid w:val="005D6B56"/>
    <w:rsid w:val="005E48FE"/>
    <w:rsid w:val="005E5258"/>
    <w:rsid w:val="005E660D"/>
    <w:rsid w:val="005F2D9F"/>
    <w:rsid w:val="005F3936"/>
    <w:rsid w:val="005F49E5"/>
    <w:rsid w:val="00601185"/>
    <w:rsid w:val="006067EE"/>
    <w:rsid w:val="00607620"/>
    <w:rsid w:val="00611A85"/>
    <w:rsid w:val="0061244F"/>
    <w:rsid w:val="00614D8F"/>
    <w:rsid w:val="00617C13"/>
    <w:rsid w:val="0062528F"/>
    <w:rsid w:val="00627C0F"/>
    <w:rsid w:val="0063119D"/>
    <w:rsid w:val="00632211"/>
    <w:rsid w:val="0063354E"/>
    <w:rsid w:val="006352B0"/>
    <w:rsid w:val="00640C67"/>
    <w:rsid w:val="00643E8A"/>
    <w:rsid w:val="006440C2"/>
    <w:rsid w:val="00646ADB"/>
    <w:rsid w:val="00646E2F"/>
    <w:rsid w:val="0064748D"/>
    <w:rsid w:val="00647BA3"/>
    <w:rsid w:val="006506A9"/>
    <w:rsid w:val="0065334B"/>
    <w:rsid w:val="00657F5A"/>
    <w:rsid w:val="00660099"/>
    <w:rsid w:val="00660D1D"/>
    <w:rsid w:val="006620E2"/>
    <w:rsid w:val="00666265"/>
    <w:rsid w:val="00670D7F"/>
    <w:rsid w:val="00676343"/>
    <w:rsid w:val="006764E4"/>
    <w:rsid w:val="006774C0"/>
    <w:rsid w:val="006835E1"/>
    <w:rsid w:val="00692222"/>
    <w:rsid w:val="006939EC"/>
    <w:rsid w:val="00693C3E"/>
    <w:rsid w:val="00695B70"/>
    <w:rsid w:val="00695F79"/>
    <w:rsid w:val="00697490"/>
    <w:rsid w:val="006A0034"/>
    <w:rsid w:val="006A0BE1"/>
    <w:rsid w:val="006A0D45"/>
    <w:rsid w:val="006A12F7"/>
    <w:rsid w:val="006A1526"/>
    <w:rsid w:val="006A22CC"/>
    <w:rsid w:val="006A2756"/>
    <w:rsid w:val="006A346C"/>
    <w:rsid w:val="006A7383"/>
    <w:rsid w:val="006B1F4C"/>
    <w:rsid w:val="006B346B"/>
    <w:rsid w:val="006B353E"/>
    <w:rsid w:val="006B4BE0"/>
    <w:rsid w:val="006B4ECE"/>
    <w:rsid w:val="006B5E0B"/>
    <w:rsid w:val="006C09DA"/>
    <w:rsid w:val="006C141E"/>
    <w:rsid w:val="006D00F5"/>
    <w:rsid w:val="006D0CCF"/>
    <w:rsid w:val="006D1CC4"/>
    <w:rsid w:val="006D32C1"/>
    <w:rsid w:val="006D3CB5"/>
    <w:rsid w:val="006E3E9E"/>
    <w:rsid w:val="006E6AB2"/>
    <w:rsid w:val="006F2422"/>
    <w:rsid w:val="006F555B"/>
    <w:rsid w:val="006F699C"/>
    <w:rsid w:val="006F6CE9"/>
    <w:rsid w:val="006F6D39"/>
    <w:rsid w:val="00700DF0"/>
    <w:rsid w:val="00702F36"/>
    <w:rsid w:val="0071273F"/>
    <w:rsid w:val="007136B6"/>
    <w:rsid w:val="007139EC"/>
    <w:rsid w:val="00717E67"/>
    <w:rsid w:val="00720484"/>
    <w:rsid w:val="00723A8B"/>
    <w:rsid w:val="00723E36"/>
    <w:rsid w:val="00724F3C"/>
    <w:rsid w:val="00726758"/>
    <w:rsid w:val="00730741"/>
    <w:rsid w:val="0073234F"/>
    <w:rsid w:val="00736CB2"/>
    <w:rsid w:val="00741927"/>
    <w:rsid w:val="00750AD2"/>
    <w:rsid w:val="007550C6"/>
    <w:rsid w:val="007569F2"/>
    <w:rsid w:val="00760FC8"/>
    <w:rsid w:val="0076420D"/>
    <w:rsid w:val="007649DC"/>
    <w:rsid w:val="0076715C"/>
    <w:rsid w:val="00767B96"/>
    <w:rsid w:val="0077082E"/>
    <w:rsid w:val="00772E34"/>
    <w:rsid w:val="00775113"/>
    <w:rsid w:val="007775E9"/>
    <w:rsid w:val="007801F2"/>
    <w:rsid w:val="00783A3A"/>
    <w:rsid w:val="00784B86"/>
    <w:rsid w:val="0079034D"/>
    <w:rsid w:val="007927C6"/>
    <w:rsid w:val="00792F33"/>
    <w:rsid w:val="00793449"/>
    <w:rsid w:val="007A1DD2"/>
    <w:rsid w:val="007A78A8"/>
    <w:rsid w:val="007B05E2"/>
    <w:rsid w:val="007B1443"/>
    <w:rsid w:val="007B31A0"/>
    <w:rsid w:val="007B3CAA"/>
    <w:rsid w:val="007B7E55"/>
    <w:rsid w:val="007C1784"/>
    <w:rsid w:val="007C2549"/>
    <w:rsid w:val="007C5B9F"/>
    <w:rsid w:val="007D2616"/>
    <w:rsid w:val="007D45A6"/>
    <w:rsid w:val="007D4E25"/>
    <w:rsid w:val="007E346C"/>
    <w:rsid w:val="007F0982"/>
    <w:rsid w:val="007F17E8"/>
    <w:rsid w:val="007F29EF"/>
    <w:rsid w:val="007F2A09"/>
    <w:rsid w:val="007F2AE3"/>
    <w:rsid w:val="007F3BA8"/>
    <w:rsid w:val="007F43DC"/>
    <w:rsid w:val="00800A06"/>
    <w:rsid w:val="00802B8F"/>
    <w:rsid w:val="00802CD2"/>
    <w:rsid w:val="00803C02"/>
    <w:rsid w:val="00807439"/>
    <w:rsid w:val="0080781E"/>
    <w:rsid w:val="00811011"/>
    <w:rsid w:val="00816642"/>
    <w:rsid w:val="00816BF2"/>
    <w:rsid w:val="00820FCD"/>
    <w:rsid w:val="00821AC5"/>
    <w:rsid w:val="00825BAC"/>
    <w:rsid w:val="008268CF"/>
    <w:rsid w:val="0083070C"/>
    <w:rsid w:val="0083095D"/>
    <w:rsid w:val="008311A7"/>
    <w:rsid w:val="00831A32"/>
    <w:rsid w:val="0083623B"/>
    <w:rsid w:val="00836BB6"/>
    <w:rsid w:val="0084019F"/>
    <w:rsid w:val="0084325A"/>
    <w:rsid w:val="008500F5"/>
    <w:rsid w:val="008535CB"/>
    <w:rsid w:val="00854377"/>
    <w:rsid w:val="00861136"/>
    <w:rsid w:val="00862DE9"/>
    <w:rsid w:val="008633C7"/>
    <w:rsid w:val="00863E7D"/>
    <w:rsid w:val="008668A6"/>
    <w:rsid w:val="00867072"/>
    <w:rsid w:val="00875082"/>
    <w:rsid w:val="0088037A"/>
    <w:rsid w:val="00881B43"/>
    <w:rsid w:val="00881BEE"/>
    <w:rsid w:val="0088670B"/>
    <w:rsid w:val="008878F0"/>
    <w:rsid w:val="00890F31"/>
    <w:rsid w:val="0089141B"/>
    <w:rsid w:val="00894A58"/>
    <w:rsid w:val="00895FD8"/>
    <w:rsid w:val="0089643C"/>
    <w:rsid w:val="008A1D5A"/>
    <w:rsid w:val="008A6162"/>
    <w:rsid w:val="008A79FE"/>
    <w:rsid w:val="008B776B"/>
    <w:rsid w:val="008B7D39"/>
    <w:rsid w:val="008C1291"/>
    <w:rsid w:val="008C213E"/>
    <w:rsid w:val="008D0F81"/>
    <w:rsid w:val="008D1218"/>
    <w:rsid w:val="008D37EC"/>
    <w:rsid w:val="008D4BE5"/>
    <w:rsid w:val="008E0928"/>
    <w:rsid w:val="008E09C8"/>
    <w:rsid w:val="008E2099"/>
    <w:rsid w:val="008E3099"/>
    <w:rsid w:val="008F09B5"/>
    <w:rsid w:val="008F3399"/>
    <w:rsid w:val="008F397A"/>
    <w:rsid w:val="00900D9E"/>
    <w:rsid w:val="00903CFB"/>
    <w:rsid w:val="0090407D"/>
    <w:rsid w:val="00906085"/>
    <w:rsid w:val="0091662F"/>
    <w:rsid w:val="0093023E"/>
    <w:rsid w:val="0094539F"/>
    <w:rsid w:val="00951730"/>
    <w:rsid w:val="009521B3"/>
    <w:rsid w:val="00960CB8"/>
    <w:rsid w:val="0096348D"/>
    <w:rsid w:val="00966017"/>
    <w:rsid w:val="009668CD"/>
    <w:rsid w:val="0096752F"/>
    <w:rsid w:val="00967EBD"/>
    <w:rsid w:val="00972475"/>
    <w:rsid w:val="00975120"/>
    <w:rsid w:val="00976D2B"/>
    <w:rsid w:val="00980767"/>
    <w:rsid w:val="00984D0F"/>
    <w:rsid w:val="00984D69"/>
    <w:rsid w:val="009901C8"/>
    <w:rsid w:val="00991901"/>
    <w:rsid w:val="009A1A86"/>
    <w:rsid w:val="009A7A8E"/>
    <w:rsid w:val="009B1AB9"/>
    <w:rsid w:val="009B7D31"/>
    <w:rsid w:val="009B7F6A"/>
    <w:rsid w:val="009C215A"/>
    <w:rsid w:val="009C2D74"/>
    <w:rsid w:val="009C4F2C"/>
    <w:rsid w:val="009C4FBA"/>
    <w:rsid w:val="009C60AC"/>
    <w:rsid w:val="009D4385"/>
    <w:rsid w:val="009D49BF"/>
    <w:rsid w:val="009E025E"/>
    <w:rsid w:val="009E1377"/>
    <w:rsid w:val="009E2DBC"/>
    <w:rsid w:val="009E322C"/>
    <w:rsid w:val="009E355C"/>
    <w:rsid w:val="009E4BEF"/>
    <w:rsid w:val="009E78BE"/>
    <w:rsid w:val="009F052A"/>
    <w:rsid w:val="00A048FD"/>
    <w:rsid w:val="00A068BE"/>
    <w:rsid w:val="00A13CFC"/>
    <w:rsid w:val="00A171D7"/>
    <w:rsid w:val="00A25C40"/>
    <w:rsid w:val="00A267A2"/>
    <w:rsid w:val="00A34999"/>
    <w:rsid w:val="00A416E8"/>
    <w:rsid w:val="00A43ED7"/>
    <w:rsid w:val="00A45B65"/>
    <w:rsid w:val="00A57B28"/>
    <w:rsid w:val="00A6063A"/>
    <w:rsid w:val="00A608A0"/>
    <w:rsid w:val="00A64EA9"/>
    <w:rsid w:val="00A664C9"/>
    <w:rsid w:val="00A673AC"/>
    <w:rsid w:val="00A70BA5"/>
    <w:rsid w:val="00A73EE8"/>
    <w:rsid w:val="00A74256"/>
    <w:rsid w:val="00A74D52"/>
    <w:rsid w:val="00A752A2"/>
    <w:rsid w:val="00A76CF8"/>
    <w:rsid w:val="00A82AA8"/>
    <w:rsid w:val="00A8307D"/>
    <w:rsid w:val="00A849D5"/>
    <w:rsid w:val="00A86BB0"/>
    <w:rsid w:val="00A87757"/>
    <w:rsid w:val="00A90159"/>
    <w:rsid w:val="00A90D42"/>
    <w:rsid w:val="00A92218"/>
    <w:rsid w:val="00AA0B8A"/>
    <w:rsid w:val="00AA1194"/>
    <w:rsid w:val="00AA11E5"/>
    <w:rsid w:val="00AA420C"/>
    <w:rsid w:val="00AA4505"/>
    <w:rsid w:val="00AA7BC2"/>
    <w:rsid w:val="00AB2800"/>
    <w:rsid w:val="00AB389F"/>
    <w:rsid w:val="00AB7A3B"/>
    <w:rsid w:val="00AC2418"/>
    <w:rsid w:val="00AC2672"/>
    <w:rsid w:val="00AC73CC"/>
    <w:rsid w:val="00AD1F40"/>
    <w:rsid w:val="00AD6521"/>
    <w:rsid w:val="00AD718F"/>
    <w:rsid w:val="00AD795E"/>
    <w:rsid w:val="00AE0A10"/>
    <w:rsid w:val="00AE62DB"/>
    <w:rsid w:val="00AE68F3"/>
    <w:rsid w:val="00AF3CCB"/>
    <w:rsid w:val="00AF4126"/>
    <w:rsid w:val="00AF476D"/>
    <w:rsid w:val="00AF5479"/>
    <w:rsid w:val="00AF6AE7"/>
    <w:rsid w:val="00AF7523"/>
    <w:rsid w:val="00B008D8"/>
    <w:rsid w:val="00B051DA"/>
    <w:rsid w:val="00B10EF0"/>
    <w:rsid w:val="00B11197"/>
    <w:rsid w:val="00B121B8"/>
    <w:rsid w:val="00B128BE"/>
    <w:rsid w:val="00B17EF7"/>
    <w:rsid w:val="00B20A36"/>
    <w:rsid w:val="00B27963"/>
    <w:rsid w:val="00B35BFD"/>
    <w:rsid w:val="00B40355"/>
    <w:rsid w:val="00B41096"/>
    <w:rsid w:val="00B4517A"/>
    <w:rsid w:val="00B46727"/>
    <w:rsid w:val="00B474B8"/>
    <w:rsid w:val="00B47822"/>
    <w:rsid w:val="00B54599"/>
    <w:rsid w:val="00B63E54"/>
    <w:rsid w:val="00B64869"/>
    <w:rsid w:val="00B64AEB"/>
    <w:rsid w:val="00B7346B"/>
    <w:rsid w:val="00B735D4"/>
    <w:rsid w:val="00B75583"/>
    <w:rsid w:val="00B764D5"/>
    <w:rsid w:val="00B77C52"/>
    <w:rsid w:val="00B77DA9"/>
    <w:rsid w:val="00B81938"/>
    <w:rsid w:val="00B82042"/>
    <w:rsid w:val="00B83784"/>
    <w:rsid w:val="00B87528"/>
    <w:rsid w:val="00B904E1"/>
    <w:rsid w:val="00B92370"/>
    <w:rsid w:val="00B92DC1"/>
    <w:rsid w:val="00B94D3B"/>
    <w:rsid w:val="00B968A9"/>
    <w:rsid w:val="00B9789B"/>
    <w:rsid w:val="00BB60E6"/>
    <w:rsid w:val="00BC3132"/>
    <w:rsid w:val="00BD4502"/>
    <w:rsid w:val="00BE0318"/>
    <w:rsid w:val="00BE20B4"/>
    <w:rsid w:val="00BE41C5"/>
    <w:rsid w:val="00BF1B28"/>
    <w:rsid w:val="00BF1D73"/>
    <w:rsid w:val="00BF2149"/>
    <w:rsid w:val="00C07DB9"/>
    <w:rsid w:val="00C107CE"/>
    <w:rsid w:val="00C11538"/>
    <w:rsid w:val="00C119FF"/>
    <w:rsid w:val="00C12517"/>
    <w:rsid w:val="00C1472F"/>
    <w:rsid w:val="00C15348"/>
    <w:rsid w:val="00C178F3"/>
    <w:rsid w:val="00C26351"/>
    <w:rsid w:val="00C31C6C"/>
    <w:rsid w:val="00C46E68"/>
    <w:rsid w:val="00C47C31"/>
    <w:rsid w:val="00C50756"/>
    <w:rsid w:val="00C534E4"/>
    <w:rsid w:val="00C53984"/>
    <w:rsid w:val="00C56A72"/>
    <w:rsid w:val="00C56AC7"/>
    <w:rsid w:val="00C56FB7"/>
    <w:rsid w:val="00C65647"/>
    <w:rsid w:val="00C72B8A"/>
    <w:rsid w:val="00C846F9"/>
    <w:rsid w:val="00C91BDA"/>
    <w:rsid w:val="00C92256"/>
    <w:rsid w:val="00C92A10"/>
    <w:rsid w:val="00CB0B86"/>
    <w:rsid w:val="00CB12BC"/>
    <w:rsid w:val="00CB2327"/>
    <w:rsid w:val="00CB45B4"/>
    <w:rsid w:val="00CB4C60"/>
    <w:rsid w:val="00CB626A"/>
    <w:rsid w:val="00CB6BE0"/>
    <w:rsid w:val="00CC2FAB"/>
    <w:rsid w:val="00CC4008"/>
    <w:rsid w:val="00CC752B"/>
    <w:rsid w:val="00CC7BCC"/>
    <w:rsid w:val="00CD094F"/>
    <w:rsid w:val="00CD7226"/>
    <w:rsid w:val="00CE5011"/>
    <w:rsid w:val="00CF21FD"/>
    <w:rsid w:val="00CF221D"/>
    <w:rsid w:val="00CF39CE"/>
    <w:rsid w:val="00CF79A5"/>
    <w:rsid w:val="00D02BF5"/>
    <w:rsid w:val="00D05C5B"/>
    <w:rsid w:val="00D06F2F"/>
    <w:rsid w:val="00D125E2"/>
    <w:rsid w:val="00D1535B"/>
    <w:rsid w:val="00D2098F"/>
    <w:rsid w:val="00D22FC3"/>
    <w:rsid w:val="00D2365D"/>
    <w:rsid w:val="00D23E5A"/>
    <w:rsid w:val="00D32245"/>
    <w:rsid w:val="00D4093E"/>
    <w:rsid w:val="00D40CA2"/>
    <w:rsid w:val="00D43D8D"/>
    <w:rsid w:val="00D441BB"/>
    <w:rsid w:val="00D456E2"/>
    <w:rsid w:val="00D46507"/>
    <w:rsid w:val="00D47E0D"/>
    <w:rsid w:val="00D50112"/>
    <w:rsid w:val="00D51322"/>
    <w:rsid w:val="00D52010"/>
    <w:rsid w:val="00D565AC"/>
    <w:rsid w:val="00D60C6C"/>
    <w:rsid w:val="00D62FD2"/>
    <w:rsid w:val="00D65CF7"/>
    <w:rsid w:val="00D668B5"/>
    <w:rsid w:val="00D703D2"/>
    <w:rsid w:val="00D73B1E"/>
    <w:rsid w:val="00D74BD0"/>
    <w:rsid w:val="00D77B41"/>
    <w:rsid w:val="00D85BDC"/>
    <w:rsid w:val="00D862CB"/>
    <w:rsid w:val="00D8702D"/>
    <w:rsid w:val="00D92B81"/>
    <w:rsid w:val="00D93438"/>
    <w:rsid w:val="00D969D6"/>
    <w:rsid w:val="00DA525D"/>
    <w:rsid w:val="00DA6B9F"/>
    <w:rsid w:val="00DB3B52"/>
    <w:rsid w:val="00DB4729"/>
    <w:rsid w:val="00DB71FE"/>
    <w:rsid w:val="00DC12E4"/>
    <w:rsid w:val="00DC2C7F"/>
    <w:rsid w:val="00DC6688"/>
    <w:rsid w:val="00DD04E1"/>
    <w:rsid w:val="00DD2685"/>
    <w:rsid w:val="00DD2E30"/>
    <w:rsid w:val="00DD4561"/>
    <w:rsid w:val="00DD49CB"/>
    <w:rsid w:val="00DD64C6"/>
    <w:rsid w:val="00DE41FD"/>
    <w:rsid w:val="00DE55C9"/>
    <w:rsid w:val="00DE67DF"/>
    <w:rsid w:val="00DE7662"/>
    <w:rsid w:val="00DF0D98"/>
    <w:rsid w:val="00DF17C8"/>
    <w:rsid w:val="00DF441A"/>
    <w:rsid w:val="00DF5362"/>
    <w:rsid w:val="00E03DDB"/>
    <w:rsid w:val="00E04C25"/>
    <w:rsid w:val="00E0723C"/>
    <w:rsid w:val="00E109B0"/>
    <w:rsid w:val="00E11309"/>
    <w:rsid w:val="00E11807"/>
    <w:rsid w:val="00E14553"/>
    <w:rsid w:val="00E20708"/>
    <w:rsid w:val="00E210ED"/>
    <w:rsid w:val="00E21F12"/>
    <w:rsid w:val="00E2413A"/>
    <w:rsid w:val="00E26C72"/>
    <w:rsid w:val="00E32154"/>
    <w:rsid w:val="00E349BC"/>
    <w:rsid w:val="00E349F4"/>
    <w:rsid w:val="00E37E5E"/>
    <w:rsid w:val="00E40A69"/>
    <w:rsid w:val="00E40EBF"/>
    <w:rsid w:val="00E4289C"/>
    <w:rsid w:val="00E50ED7"/>
    <w:rsid w:val="00E51139"/>
    <w:rsid w:val="00E560C7"/>
    <w:rsid w:val="00E57EF7"/>
    <w:rsid w:val="00E6527D"/>
    <w:rsid w:val="00E70AD7"/>
    <w:rsid w:val="00E7332B"/>
    <w:rsid w:val="00E74447"/>
    <w:rsid w:val="00E7508D"/>
    <w:rsid w:val="00E75349"/>
    <w:rsid w:val="00E77808"/>
    <w:rsid w:val="00E81FEA"/>
    <w:rsid w:val="00E86FED"/>
    <w:rsid w:val="00E91A00"/>
    <w:rsid w:val="00EA6FAF"/>
    <w:rsid w:val="00EB5012"/>
    <w:rsid w:val="00EC0B8C"/>
    <w:rsid w:val="00EC47CD"/>
    <w:rsid w:val="00EC483A"/>
    <w:rsid w:val="00EC534D"/>
    <w:rsid w:val="00EC7765"/>
    <w:rsid w:val="00ED2126"/>
    <w:rsid w:val="00ED313B"/>
    <w:rsid w:val="00ED5FA2"/>
    <w:rsid w:val="00ED738E"/>
    <w:rsid w:val="00EE0F06"/>
    <w:rsid w:val="00EE3394"/>
    <w:rsid w:val="00EE340F"/>
    <w:rsid w:val="00EE7360"/>
    <w:rsid w:val="00EF2569"/>
    <w:rsid w:val="00EF2F48"/>
    <w:rsid w:val="00EF4E92"/>
    <w:rsid w:val="00F013C2"/>
    <w:rsid w:val="00F013E8"/>
    <w:rsid w:val="00F06AC5"/>
    <w:rsid w:val="00F10131"/>
    <w:rsid w:val="00F10175"/>
    <w:rsid w:val="00F12402"/>
    <w:rsid w:val="00F17F0F"/>
    <w:rsid w:val="00F20283"/>
    <w:rsid w:val="00F20FE7"/>
    <w:rsid w:val="00F21CB3"/>
    <w:rsid w:val="00F238F1"/>
    <w:rsid w:val="00F3040F"/>
    <w:rsid w:val="00F3149A"/>
    <w:rsid w:val="00F325DE"/>
    <w:rsid w:val="00F402A8"/>
    <w:rsid w:val="00F408B5"/>
    <w:rsid w:val="00F42CCF"/>
    <w:rsid w:val="00F42EE3"/>
    <w:rsid w:val="00F42F94"/>
    <w:rsid w:val="00F43B05"/>
    <w:rsid w:val="00F53D06"/>
    <w:rsid w:val="00F56114"/>
    <w:rsid w:val="00F6026D"/>
    <w:rsid w:val="00F60565"/>
    <w:rsid w:val="00F61998"/>
    <w:rsid w:val="00F65C7C"/>
    <w:rsid w:val="00F72E12"/>
    <w:rsid w:val="00F75969"/>
    <w:rsid w:val="00F8011A"/>
    <w:rsid w:val="00F804AF"/>
    <w:rsid w:val="00F84BCC"/>
    <w:rsid w:val="00F85E41"/>
    <w:rsid w:val="00F87EF9"/>
    <w:rsid w:val="00FB59A4"/>
    <w:rsid w:val="00FB776F"/>
    <w:rsid w:val="00FC47AA"/>
    <w:rsid w:val="00FC59FB"/>
    <w:rsid w:val="00FC6F4A"/>
    <w:rsid w:val="00FD1191"/>
    <w:rsid w:val="00FD2DE9"/>
    <w:rsid w:val="00FD4346"/>
    <w:rsid w:val="00FD5115"/>
    <w:rsid w:val="00FE2B0B"/>
    <w:rsid w:val="00FE2EEE"/>
    <w:rsid w:val="00FE31AA"/>
    <w:rsid w:val="00FE32F4"/>
    <w:rsid w:val="00FE360C"/>
    <w:rsid w:val="00FE6BCB"/>
    <w:rsid w:val="00FE6E00"/>
    <w:rsid w:val="00FE729C"/>
    <w:rsid w:val="00FF2B40"/>
    <w:rsid w:val="00FF3294"/>
    <w:rsid w:val="00FF6D69"/>
    <w:rsid w:val="301B580D"/>
    <w:rsid w:val="33DE7A44"/>
    <w:rsid w:val="39849877"/>
    <w:rsid w:val="53DA6A57"/>
    <w:rsid w:val="637224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7418E4"/>
  <w15:chartTrackingRefBased/>
  <w15:docId w15:val="{3B5FCCD1-87DC-49CD-A855-E271167C8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st Bullet" w:uiPriority="99"/>
    <w:lsdException w:name="Title" w:qFormat="1"/>
    <w:lsdException w:name="Body Text" w:uiPriority="99" w:qFormat="1"/>
    <w:lsdException w:name="Subtitle"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6F66"/>
    <w:pPr>
      <w:autoSpaceDE w:val="0"/>
      <w:autoSpaceDN w:val="0"/>
      <w:adjustRightInd w:val="0"/>
    </w:pPr>
  </w:style>
  <w:style w:type="paragraph" w:styleId="Heading1">
    <w:name w:val="heading 1"/>
    <w:next w:val="Normal"/>
    <w:link w:val="Heading1Char"/>
    <w:qFormat/>
    <w:rsid w:val="00313258"/>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Normal"/>
    <w:next w:val="Normal"/>
    <w:link w:val="Heading2Char"/>
    <w:qFormat/>
    <w:rsid w:val="009C4F2C"/>
    <w:pPr>
      <w:keepNext/>
      <w:autoSpaceDE/>
      <w:autoSpaceDN/>
      <w:adjustRightInd/>
      <w:spacing w:after="220"/>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313258"/>
    <w:pPr>
      <w:outlineLvl w:val="2"/>
    </w:pPr>
  </w:style>
  <w:style w:type="paragraph" w:styleId="Heading4">
    <w:name w:val="heading 4"/>
    <w:basedOn w:val="Normal"/>
    <w:next w:val="Normal"/>
    <w:link w:val="Heading4Char"/>
    <w:uiPriority w:val="9"/>
    <w:semiHidden/>
    <w:unhideWhenUsed/>
    <w:qFormat/>
    <w:rsid w:val="00BB60E6"/>
    <w:pPr>
      <w:keepNext/>
      <w:keepLines/>
      <w:autoSpaceDE/>
      <w:autoSpaceDN/>
      <w:adjustRightInd/>
      <w:spacing w:before="200"/>
      <w:ind w:left="864" w:hanging="864"/>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B7D31"/>
    <w:rPr>
      <w:rFonts w:ascii="Tahoma" w:hAnsi="Tahoma" w:cs="Tahoma"/>
      <w:sz w:val="16"/>
      <w:szCs w:val="16"/>
    </w:rPr>
  </w:style>
  <w:style w:type="paragraph" w:styleId="Header">
    <w:name w:val="header"/>
    <w:basedOn w:val="Normal"/>
    <w:link w:val="HeaderChar"/>
    <w:uiPriority w:val="99"/>
    <w:rsid w:val="004B33E6"/>
    <w:pPr>
      <w:tabs>
        <w:tab w:val="center" w:pos="4320"/>
        <w:tab w:val="right" w:pos="8640"/>
      </w:tabs>
    </w:pPr>
  </w:style>
  <w:style w:type="paragraph" w:styleId="Footer">
    <w:name w:val="footer"/>
    <w:basedOn w:val="Normal"/>
    <w:link w:val="FooterChar"/>
    <w:uiPriority w:val="99"/>
    <w:unhideWhenUsed/>
    <w:rsid w:val="00313258"/>
    <w:pPr>
      <w:tabs>
        <w:tab w:val="center" w:pos="4680"/>
        <w:tab w:val="right" w:pos="9360"/>
      </w:tabs>
      <w:autoSpaceDE/>
      <w:autoSpaceDN/>
      <w:adjustRightInd/>
    </w:pPr>
    <w:rPr>
      <w:rFonts w:eastAsiaTheme="minorHAnsi" w:cstheme="minorBidi"/>
    </w:rPr>
  </w:style>
  <w:style w:type="character" w:styleId="PageNumber">
    <w:name w:val="page number"/>
    <w:basedOn w:val="DefaultParagraphFont"/>
    <w:rsid w:val="000D1C54"/>
  </w:style>
  <w:style w:type="paragraph" w:styleId="DocumentMap">
    <w:name w:val="Document Map"/>
    <w:basedOn w:val="Normal"/>
    <w:semiHidden/>
    <w:rsid w:val="00723A8B"/>
    <w:pPr>
      <w:shd w:val="clear" w:color="auto" w:fill="000080"/>
    </w:pPr>
    <w:rPr>
      <w:rFonts w:ascii="Tahoma" w:hAnsi="Tahoma" w:cs="Tahoma"/>
    </w:rPr>
  </w:style>
  <w:style w:type="paragraph" w:customStyle="1" w:styleId="lettered">
    <w:name w:val="lettered"/>
    <w:basedOn w:val="Normal"/>
    <w:rsid w:val="005D378B"/>
    <w:pPr>
      <w:tabs>
        <w:tab w:val="left" w:pos="274"/>
        <w:tab w:val="left" w:pos="806"/>
        <w:tab w:val="left" w:pos="1440"/>
      </w:tabs>
      <w:ind w:left="1210" w:hanging="1210"/>
      <w:jc w:val="both"/>
    </w:pPr>
    <w:rPr>
      <w:sz w:val="24"/>
      <w:szCs w:val="24"/>
    </w:rPr>
  </w:style>
  <w:style w:type="paragraph" w:customStyle="1" w:styleId="StyleletteredLeft0Hanging056">
    <w:name w:val="Style lettered + Left:  0&quot; Hanging:  0.56&quot;"/>
    <w:basedOn w:val="lettered"/>
    <w:rsid w:val="001F336F"/>
    <w:pPr>
      <w:ind w:left="806" w:hanging="806"/>
    </w:pPr>
    <w:rPr>
      <w:rFonts w:cs="Times New Roman"/>
      <w:szCs w:val="20"/>
    </w:rPr>
  </w:style>
  <w:style w:type="paragraph" w:customStyle="1" w:styleId="smallletter">
    <w:name w:val="small letter"/>
    <w:basedOn w:val="StyleletteredLeft0Hanging056"/>
    <w:rsid w:val="001F336F"/>
  </w:style>
  <w:style w:type="paragraph" w:styleId="ListParagraph">
    <w:name w:val="List Paragraph"/>
    <w:basedOn w:val="Normal"/>
    <w:uiPriority w:val="34"/>
    <w:qFormat/>
    <w:rsid w:val="00F85E41"/>
    <w:pPr>
      <w:ind w:left="720"/>
      <w:contextualSpacing/>
    </w:pPr>
  </w:style>
  <w:style w:type="character" w:customStyle="1" w:styleId="FooterChar">
    <w:name w:val="Footer Char"/>
    <w:basedOn w:val="DefaultParagraphFont"/>
    <w:link w:val="Footer"/>
    <w:uiPriority w:val="99"/>
    <w:rsid w:val="00313258"/>
    <w:rPr>
      <w:rFonts w:eastAsiaTheme="minorHAnsi" w:cstheme="minorBidi"/>
    </w:rPr>
  </w:style>
  <w:style w:type="character" w:customStyle="1" w:styleId="Heading1Char">
    <w:name w:val="Heading 1 Char"/>
    <w:basedOn w:val="DefaultParagraphFont"/>
    <w:link w:val="Heading1"/>
    <w:rsid w:val="00313258"/>
    <w:rPr>
      <w:rFonts w:eastAsiaTheme="majorEastAsia" w:cstheme="majorBidi"/>
      <w:caps/>
    </w:rPr>
  </w:style>
  <w:style w:type="character" w:customStyle="1" w:styleId="Heading3Char">
    <w:name w:val="Heading 3 Char"/>
    <w:basedOn w:val="DefaultParagraphFont"/>
    <w:link w:val="Heading3"/>
    <w:rsid w:val="00313258"/>
    <w:rPr>
      <w:rFonts w:eastAsiaTheme="majorEastAsia" w:cstheme="majorBidi"/>
    </w:rPr>
  </w:style>
  <w:style w:type="character" w:customStyle="1" w:styleId="Heading4Char">
    <w:name w:val="Heading 4 Char"/>
    <w:basedOn w:val="DefaultParagraphFont"/>
    <w:link w:val="Heading4"/>
    <w:uiPriority w:val="9"/>
    <w:semiHidden/>
    <w:rsid w:val="00BB60E6"/>
    <w:rPr>
      <w:rFonts w:asciiTheme="majorHAnsi" w:eastAsiaTheme="majorEastAsia" w:hAnsiTheme="majorHAnsi" w:cstheme="majorBidi"/>
      <w:b/>
      <w:bCs/>
      <w:i/>
      <w:iCs/>
      <w:color w:val="5B9BD5" w:themeColor="accent1"/>
      <w:sz w:val="22"/>
      <w:szCs w:val="22"/>
    </w:rPr>
  </w:style>
  <w:style w:type="character" w:customStyle="1" w:styleId="Heading2Char">
    <w:name w:val="Heading 2 Char"/>
    <w:basedOn w:val="DefaultParagraphFont"/>
    <w:link w:val="Heading2"/>
    <w:rsid w:val="00313258"/>
    <w:rPr>
      <w:rFonts w:eastAsiaTheme="majorEastAsia" w:cstheme="majorBidi"/>
    </w:rPr>
  </w:style>
  <w:style w:type="paragraph" w:customStyle="1" w:styleId="Default">
    <w:name w:val="Default"/>
    <w:rsid w:val="00BB60E6"/>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unhideWhenUsed/>
    <w:rsid w:val="00BB60E6"/>
    <w:rPr>
      <w:sz w:val="16"/>
      <w:szCs w:val="16"/>
    </w:rPr>
  </w:style>
  <w:style w:type="paragraph" w:styleId="CommentText">
    <w:name w:val="annotation text"/>
    <w:basedOn w:val="Normal"/>
    <w:link w:val="CommentTextChar"/>
    <w:uiPriority w:val="99"/>
    <w:unhideWhenUsed/>
    <w:rsid w:val="00BB60E6"/>
    <w:pPr>
      <w:autoSpaceDE/>
      <w:autoSpaceDN/>
      <w:adjustRightInd/>
    </w:pPr>
    <w:rPr>
      <w:rFonts w:eastAsia="Calibri"/>
    </w:rPr>
  </w:style>
  <w:style w:type="character" w:customStyle="1" w:styleId="CommentTextChar">
    <w:name w:val="Comment Text Char"/>
    <w:basedOn w:val="DefaultParagraphFont"/>
    <w:link w:val="CommentText"/>
    <w:uiPriority w:val="99"/>
    <w:rsid w:val="00BB60E6"/>
    <w:rPr>
      <w:rFonts w:ascii="Arial" w:eastAsia="Calibri" w:hAnsi="Arial" w:cs="Arial"/>
    </w:rPr>
  </w:style>
  <w:style w:type="paragraph" w:styleId="CommentSubject">
    <w:name w:val="annotation subject"/>
    <w:basedOn w:val="CommentText"/>
    <w:next w:val="CommentText"/>
    <w:link w:val="CommentSubjectChar"/>
    <w:uiPriority w:val="99"/>
    <w:unhideWhenUsed/>
    <w:rsid w:val="00BB60E6"/>
    <w:rPr>
      <w:b/>
      <w:bCs/>
    </w:rPr>
  </w:style>
  <w:style w:type="character" w:customStyle="1" w:styleId="CommentSubjectChar">
    <w:name w:val="Comment Subject Char"/>
    <w:basedOn w:val="CommentTextChar"/>
    <w:link w:val="CommentSubject"/>
    <w:uiPriority w:val="99"/>
    <w:rsid w:val="00BB60E6"/>
    <w:rPr>
      <w:rFonts w:ascii="Arial" w:eastAsia="Calibri" w:hAnsi="Arial" w:cs="Arial"/>
      <w:b/>
      <w:bCs/>
    </w:rPr>
  </w:style>
  <w:style w:type="character" w:customStyle="1" w:styleId="BalloonTextChar">
    <w:name w:val="Balloon Text Char"/>
    <w:basedOn w:val="DefaultParagraphFont"/>
    <w:link w:val="BalloonText"/>
    <w:uiPriority w:val="99"/>
    <w:semiHidden/>
    <w:rsid w:val="00BB60E6"/>
    <w:rPr>
      <w:rFonts w:ascii="Tahoma" w:hAnsi="Tahoma" w:cs="Tahoma"/>
      <w:sz w:val="16"/>
      <w:szCs w:val="16"/>
    </w:rPr>
  </w:style>
  <w:style w:type="paragraph" w:customStyle="1" w:styleId="Level1">
    <w:name w:val="Level 1"/>
    <w:basedOn w:val="Normal"/>
    <w:rsid w:val="00BB60E6"/>
    <w:pPr>
      <w:widowControl w:val="0"/>
      <w:numPr>
        <w:numId w:val="1"/>
      </w:numPr>
      <w:ind w:left="360"/>
      <w:outlineLvl w:val="0"/>
    </w:pPr>
    <w:rPr>
      <w:sz w:val="24"/>
      <w:szCs w:val="24"/>
    </w:rPr>
  </w:style>
  <w:style w:type="character" w:customStyle="1" w:styleId="HeaderChar">
    <w:name w:val="Header Char"/>
    <w:basedOn w:val="DefaultParagraphFont"/>
    <w:link w:val="Header"/>
    <w:uiPriority w:val="99"/>
    <w:rsid w:val="00BB60E6"/>
  </w:style>
  <w:style w:type="table" w:styleId="TableGrid">
    <w:name w:val="Table Grid"/>
    <w:basedOn w:val="TableNormal"/>
    <w:uiPriority w:val="59"/>
    <w:rsid w:val="008D0F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ectionManual">
    <w:name w:val="Inspection Manual"/>
    <w:basedOn w:val="Normal"/>
    <w:link w:val="InspectionManualChar"/>
    <w:rsid w:val="00AE68F3"/>
    <w:pPr>
      <w:autoSpaceDE/>
      <w:autoSpaceDN/>
      <w:adjustRightInd/>
      <w:ind w:firstLine="720"/>
      <w:jc w:val="center"/>
    </w:pPr>
    <w:rPr>
      <w:b/>
      <w:sz w:val="38"/>
      <w:szCs w:val="24"/>
    </w:rPr>
  </w:style>
  <w:style w:type="character" w:customStyle="1" w:styleId="InspectionManualChar">
    <w:name w:val="Inspection Manual Char"/>
    <w:basedOn w:val="DefaultParagraphFont"/>
    <w:link w:val="InspectionManual"/>
    <w:rsid w:val="00AE68F3"/>
    <w:rPr>
      <w:rFonts w:ascii="Arial" w:hAnsi="Arial"/>
      <w:b/>
      <w:sz w:val="38"/>
      <w:szCs w:val="24"/>
    </w:rPr>
  </w:style>
  <w:style w:type="paragraph" w:styleId="Bibliography">
    <w:name w:val="Bibliography"/>
    <w:basedOn w:val="Normal"/>
    <w:next w:val="Normal"/>
    <w:uiPriority w:val="37"/>
    <w:unhideWhenUsed/>
    <w:rsid w:val="004D6F66"/>
  </w:style>
  <w:style w:type="paragraph" w:styleId="ListBullet">
    <w:name w:val="List Bullet"/>
    <w:basedOn w:val="Normal"/>
    <w:uiPriority w:val="99"/>
    <w:unhideWhenUsed/>
    <w:rsid w:val="00F12402"/>
    <w:pPr>
      <w:numPr>
        <w:numId w:val="2"/>
      </w:numPr>
      <w:autoSpaceDE/>
      <w:autoSpaceDN/>
      <w:adjustRightInd/>
      <w:spacing w:after="220"/>
      <w:ind w:left="1080"/>
    </w:pPr>
    <w:rPr>
      <w:rFonts w:eastAsiaTheme="minorHAnsi" w:cstheme="minorBidi"/>
    </w:rPr>
  </w:style>
  <w:style w:type="paragraph" w:styleId="Revision">
    <w:name w:val="Revision"/>
    <w:hidden/>
    <w:uiPriority w:val="99"/>
    <w:semiHidden/>
    <w:rsid w:val="00443C46"/>
  </w:style>
  <w:style w:type="paragraph" w:customStyle="1" w:styleId="attachmenttitle">
    <w:name w:val="attachment title"/>
    <w:basedOn w:val="Heading1"/>
    <w:next w:val="Normal"/>
    <w:qFormat/>
    <w:rsid w:val="00313258"/>
    <w:pPr>
      <w:jc w:val="center"/>
    </w:pPr>
    <w:rPr>
      <w:rFonts w:eastAsia="Times New Roman" w:cs="Arial"/>
      <w:bCs/>
      <w:caps w:val="0"/>
    </w:rPr>
  </w:style>
  <w:style w:type="paragraph" w:customStyle="1" w:styleId="BodyText-table">
    <w:name w:val="Body Text - table"/>
    <w:qFormat/>
    <w:rsid w:val="00313258"/>
    <w:rPr>
      <w:rFonts w:eastAsiaTheme="minorHAnsi" w:cstheme="minorBidi"/>
    </w:rPr>
  </w:style>
  <w:style w:type="paragraph" w:styleId="BodyText2">
    <w:name w:val="Body Text 2"/>
    <w:basedOn w:val="Normal"/>
    <w:link w:val="BodyText2Char"/>
    <w:rsid w:val="009C4F2C"/>
    <w:pPr>
      <w:autoSpaceDE/>
      <w:autoSpaceDN/>
      <w:adjustRightInd/>
      <w:spacing w:after="220"/>
      <w:ind w:left="720" w:hanging="720"/>
    </w:pPr>
    <w:rPr>
      <w:rFonts w:eastAsiaTheme="minorHAnsi"/>
    </w:rPr>
  </w:style>
  <w:style w:type="character" w:customStyle="1" w:styleId="BodyText2Char">
    <w:name w:val="Body Text 2 Char"/>
    <w:basedOn w:val="DefaultParagraphFont"/>
    <w:link w:val="BodyText2"/>
    <w:rsid w:val="00313258"/>
    <w:rPr>
      <w:rFonts w:eastAsiaTheme="minorHAnsi"/>
    </w:rPr>
  </w:style>
  <w:style w:type="paragraph" w:styleId="BodyText3">
    <w:name w:val="Body Text 3"/>
    <w:basedOn w:val="Normal"/>
    <w:link w:val="BodyText3Char"/>
    <w:rsid w:val="009C4F2C"/>
    <w:pPr>
      <w:autoSpaceDE/>
      <w:autoSpaceDN/>
      <w:adjustRightInd/>
      <w:spacing w:after="220"/>
      <w:ind w:left="720"/>
    </w:pPr>
    <w:rPr>
      <w:rFonts w:eastAsiaTheme="majorEastAsia" w:cstheme="majorBidi"/>
    </w:rPr>
  </w:style>
  <w:style w:type="character" w:customStyle="1" w:styleId="BodyText3Char">
    <w:name w:val="Body Text 3 Char"/>
    <w:basedOn w:val="DefaultParagraphFont"/>
    <w:link w:val="BodyText3"/>
    <w:rsid w:val="00313258"/>
    <w:rPr>
      <w:rFonts w:eastAsiaTheme="majorEastAsia" w:cstheme="majorBidi"/>
    </w:rPr>
  </w:style>
  <w:style w:type="paragraph" w:customStyle="1" w:styleId="EffectiveDate">
    <w:name w:val="Effective Date"/>
    <w:next w:val="Normal"/>
    <w:qFormat/>
    <w:rsid w:val="00313258"/>
    <w:pPr>
      <w:spacing w:before="220" w:after="440"/>
      <w:jc w:val="center"/>
    </w:pPr>
  </w:style>
  <w:style w:type="paragraph" w:customStyle="1" w:styleId="END">
    <w:name w:val="END"/>
    <w:basedOn w:val="Title"/>
    <w:qFormat/>
    <w:rsid w:val="00313258"/>
    <w:pPr>
      <w:spacing w:before="440" w:after="440"/>
    </w:pPr>
  </w:style>
  <w:style w:type="paragraph" w:styleId="Title">
    <w:name w:val="Title"/>
    <w:basedOn w:val="Normal"/>
    <w:next w:val="Normal"/>
    <w:link w:val="TitleChar"/>
    <w:qFormat/>
    <w:rsid w:val="005D3BDE"/>
    <w:pPr>
      <w:spacing w:before="220" w:after="220"/>
      <w:jc w:val="center"/>
    </w:pPr>
  </w:style>
  <w:style w:type="character" w:customStyle="1" w:styleId="TitleChar">
    <w:name w:val="Title Char"/>
    <w:basedOn w:val="DefaultParagraphFont"/>
    <w:link w:val="Title"/>
    <w:rsid w:val="005D3BDE"/>
  </w:style>
  <w:style w:type="paragraph" w:customStyle="1" w:styleId="IMCIP">
    <w:name w:val="IMC/IP #"/>
    <w:rsid w:val="00313258"/>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Normal"/>
    <w:link w:val="NRCINSPECTIONMANUALChar"/>
    <w:qFormat/>
    <w:rsid w:val="00B64AEB"/>
    <w:pPr>
      <w:tabs>
        <w:tab w:val="center" w:pos="4680"/>
        <w:tab w:val="right" w:pos="9360"/>
      </w:tabs>
      <w:spacing w:after="220"/>
    </w:pPr>
    <w:rPr>
      <w:rFonts w:eastAsiaTheme="minorHAnsi"/>
    </w:rPr>
  </w:style>
  <w:style w:type="character" w:customStyle="1" w:styleId="NRCINSPECTIONMANUALChar">
    <w:name w:val="NRC INSPECTION MANUAL Char"/>
    <w:basedOn w:val="DefaultParagraphFont"/>
    <w:link w:val="NRCINSPECTIONMANUAL"/>
    <w:rsid w:val="00B64AEB"/>
    <w:rPr>
      <w:rFonts w:eastAsiaTheme="minorHAnsi"/>
    </w:rPr>
  </w:style>
  <w:style w:type="paragraph" w:styleId="TOC1">
    <w:name w:val="toc 1"/>
    <w:basedOn w:val="Normal"/>
    <w:next w:val="Normal"/>
    <w:autoRedefine/>
    <w:uiPriority w:val="39"/>
    <w:unhideWhenUsed/>
    <w:rsid w:val="00313258"/>
    <w:pPr>
      <w:tabs>
        <w:tab w:val="left" w:pos="1100"/>
        <w:tab w:val="right" w:leader="dot" w:pos="9350"/>
      </w:tabs>
      <w:autoSpaceDE/>
      <w:autoSpaceDN/>
      <w:adjustRightInd/>
      <w:spacing w:before="100" w:after="100"/>
    </w:pPr>
    <w:rPr>
      <w:rFonts w:eastAsiaTheme="minorHAnsi" w:cstheme="minorBidi"/>
    </w:rPr>
  </w:style>
  <w:style w:type="paragraph" w:styleId="TOC2">
    <w:name w:val="toc 2"/>
    <w:basedOn w:val="Normal"/>
    <w:next w:val="Normal"/>
    <w:autoRedefine/>
    <w:uiPriority w:val="39"/>
    <w:unhideWhenUsed/>
    <w:rsid w:val="00313258"/>
    <w:pPr>
      <w:autoSpaceDE/>
      <w:autoSpaceDN/>
      <w:adjustRightInd/>
      <w:ind w:left="216"/>
    </w:pPr>
    <w:rPr>
      <w:rFonts w:eastAsiaTheme="minorHAnsi" w:cstheme="minorBidi"/>
    </w:rPr>
  </w:style>
  <w:style w:type="paragraph" w:customStyle="1" w:styleId="Applicability">
    <w:name w:val="Applicability"/>
    <w:basedOn w:val="Normal"/>
    <w:qFormat/>
    <w:rsid w:val="009C4F2C"/>
    <w:pPr>
      <w:autoSpaceDE/>
      <w:autoSpaceDN/>
      <w:adjustRightInd/>
      <w:spacing w:before="440" w:after="220"/>
      <w:ind w:left="2160" w:hanging="2160"/>
    </w:pPr>
    <w:rPr>
      <w:rFonts w:eastAsiaTheme="minorHAnsi"/>
    </w:rPr>
  </w:style>
  <w:style w:type="paragraph" w:styleId="BodyText">
    <w:name w:val="Body Text"/>
    <w:basedOn w:val="Normal"/>
    <w:link w:val="BodyTextChar"/>
    <w:uiPriority w:val="99"/>
    <w:qFormat/>
    <w:rsid w:val="00043B99"/>
    <w:pPr>
      <w:spacing w:after="220"/>
    </w:pPr>
  </w:style>
  <w:style w:type="character" w:customStyle="1" w:styleId="BodyTextChar">
    <w:name w:val="Body Text Char"/>
    <w:basedOn w:val="DefaultParagraphFont"/>
    <w:link w:val="BodyText"/>
    <w:uiPriority w:val="99"/>
    <w:rsid w:val="00043B99"/>
  </w:style>
  <w:style w:type="table" w:customStyle="1" w:styleId="IM">
    <w:name w:val="IM"/>
    <w:basedOn w:val="TableNormal"/>
    <w:uiPriority w:val="99"/>
    <w:rsid w:val="00DF441A"/>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566892">
      <w:bodyDiv w:val="1"/>
      <w:marLeft w:val="0"/>
      <w:marRight w:val="0"/>
      <w:marTop w:val="0"/>
      <w:marBottom w:val="0"/>
      <w:divBdr>
        <w:top w:val="none" w:sz="0" w:space="0" w:color="auto"/>
        <w:left w:val="none" w:sz="0" w:space="0" w:color="auto"/>
        <w:bottom w:val="none" w:sz="0" w:space="0" w:color="auto"/>
        <w:right w:val="none" w:sz="0" w:space="0" w:color="auto"/>
      </w:divBdr>
    </w:div>
    <w:div w:id="152837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6D9E88-B822-41FF-8520-96E05227D38E}">
  <ds:schemaRefs>
    <ds:schemaRef ds:uri="http://schemas.openxmlformats.org/officeDocument/2006/bibliography"/>
  </ds:schemaRefs>
</ds:datastoreItem>
</file>

<file path=customXml/itemProps2.xml><?xml version="1.0" encoding="utf-8"?>
<ds:datastoreItem xmlns:ds="http://schemas.openxmlformats.org/officeDocument/2006/customXml" ds:itemID="{9C45748E-376E-4F1D-A0AE-47FF361794C2}"/>
</file>

<file path=customXml/itemProps3.xml><?xml version="1.0" encoding="utf-8"?>
<ds:datastoreItem xmlns:ds="http://schemas.openxmlformats.org/officeDocument/2006/customXml" ds:itemID="{204F9384-D833-4C77-8E80-EF70B939D7A8}"/>
</file>

<file path=customXml/itemProps4.xml><?xml version="1.0" encoding="utf-8"?>
<ds:datastoreItem xmlns:ds="http://schemas.openxmlformats.org/officeDocument/2006/customXml" ds:itemID="{99135D24-7E05-49D8-AA46-2642104D4415}"/>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4</TotalTime>
  <Pages>10</Pages>
  <Words>3370</Words>
  <Characters>19209</Characters>
  <Application>Microsoft Office Word</Application>
  <DocSecurity>2</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2024-04-17T20:59:00Z</dcterms:created>
  <dcterms:modified xsi:type="dcterms:W3CDTF">2024-04-17T21:06:00Z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