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7E8FB" w14:textId="06672441" w:rsidR="00F55F6B" w:rsidRPr="00926183" w:rsidRDefault="00F55F6B" w:rsidP="00F55F6B">
      <w:pPr>
        <w:pStyle w:val="NRCINSPECTIONMANUAL"/>
      </w:pPr>
      <w:r w:rsidRPr="00926183">
        <w:tab/>
      </w:r>
      <w:r w:rsidRPr="00926183">
        <w:rPr>
          <w:b/>
          <w:bCs/>
          <w:sz w:val="38"/>
          <w:szCs w:val="38"/>
        </w:rPr>
        <w:t>NRC INSPECTION MANUAL</w:t>
      </w:r>
      <w:r w:rsidRPr="00926183">
        <w:tab/>
      </w:r>
      <w:r w:rsidR="00823CB5">
        <w:t>IOE</w:t>
      </w:r>
      <w:r w:rsidRPr="00926183">
        <w:t>B</w:t>
      </w:r>
    </w:p>
    <w:p w14:paraId="2D81BBE1" w14:textId="5A376623" w:rsidR="00F55F6B" w:rsidRPr="00926183" w:rsidRDefault="00F55F6B" w:rsidP="00F55F6B">
      <w:pPr>
        <w:pStyle w:val="IMCIP"/>
      </w:pPr>
      <w:r w:rsidRPr="00926183">
        <w:t>OPERATING EXPERIENCE SMART SAMPLE (O</w:t>
      </w:r>
      <w:r w:rsidR="002600E9">
        <w:t>p</w:t>
      </w:r>
      <w:r w:rsidRPr="00926183">
        <w:t>ESS) 20</w:t>
      </w:r>
      <w:r w:rsidR="00625FC8">
        <w:t>23</w:t>
      </w:r>
      <w:r w:rsidRPr="00926183">
        <w:t>/0</w:t>
      </w:r>
      <w:r w:rsidR="00625FC8">
        <w:t>2</w:t>
      </w:r>
    </w:p>
    <w:p w14:paraId="21064513" w14:textId="2E3A3F2D" w:rsidR="00843522" w:rsidRDefault="00E76931" w:rsidP="00A41E19">
      <w:pPr>
        <w:pStyle w:val="Title"/>
      </w:pPr>
      <w:r>
        <w:t>PROBAB</w:t>
      </w:r>
      <w:r w:rsidR="00651F08">
        <w:t>I</w:t>
      </w:r>
      <w:r>
        <w:t>LISTIC</w:t>
      </w:r>
      <w:r w:rsidR="008D763C">
        <w:t xml:space="preserve"> RISK ASSESSMENT CONFIGURATION CONTROL</w:t>
      </w:r>
    </w:p>
    <w:p w14:paraId="13A9EB32" w14:textId="76F375AF" w:rsidR="00F9497A" w:rsidRDefault="0031290B" w:rsidP="00F9497A">
      <w:pPr>
        <w:pStyle w:val="CornerstoneBases"/>
      </w:pPr>
      <w:r>
        <w:t>CORNERSTONE:</w:t>
      </w:r>
      <w:r>
        <w:rPr>
          <w:rStyle w:val="tabchar"/>
          <w:rFonts w:ascii="Calibri" w:hAnsi="Calibri" w:cs="Calibri"/>
        </w:rPr>
        <w:tab/>
      </w:r>
      <w:r w:rsidR="00A01F98">
        <w:t>INITIATING EVENTS</w:t>
      </w:r>
      <w:r w:rsidR="00F9497A">
        <w:br/>
      </w:r>
      <w:r>
        <w:t>MITIGATING SYSTEMS</w:t>
      </w:r>
      <w:r w:rsidR="00F9497A">
        <w:br/>
      </w:r>
      <w:r w:rsidR="00A01F98">
        <w:t>BARRIER INTEGRITY</w:t>
      </w:r>
    </w:p>
    <w:p w14:paraId="2AE5B694" w14:textId="25F005C4" w:rsidR="0031290B" w:rsidRDefault="0031290B" w:rsidP="001C4D76">
      <w:pPr>
        <w:pStyle w:val="Applicability"/>
        <w:spacing w:before="220"/>
      </w:pPr>
      <w:r>
        <w:t>APPLICABILITY:</w:t>
      </w:r>
    </w:p>
    <w:p w14:paraId="38962902" w14:textId="185D0882" w:rsidR="0031290B" w:rsidRDefault="0031290B" w:rsidP="002600E9">
      <w:pPr>
        <w:pStyle w:val="ListBullet2"/>
      </w:pPr>
      <w:r w:rsidRPr="5BB8A187">
        <w:rPr>
          <w:rFonts w:cs="Arial"/>
        </w:rPr>
        <w:t>This</w:t>
      </w:r>
      <w:r w:rsidR="5A489FB8" w:rsidRPr="5BB8A187">
        <w:rPr>
          <w:rFonts w:cs="Arial"/>
        </w:rPr>
        <w:t xml:space="preserve"> voluntary</w:t>
      </w:r>
      <w:r>
        <w:rPr>
          <w:rFonts w:cs="Arial"/>
        </w:rPr>
        <w:t xml:space="preserve"> </w:t>
      </w:r>
      <w:r>
        <w:rPr>
          <w:rStyle w:val="spellingerror"/>
          <w:rFonts w:cs="Arial"/>
        </w:rPr>
        <w:t>OpESS</w:t>
      </w:r>
      <w:r>
        <w:rPr>
          <w:rFonts w:cs="Arial"/>
        </w:rPr>
        <w:t xml:space="preserve"> applies to all licensed operating commercial nuclear reactors.</w:t>
      </w:r>
    </w:p>
    <w:p w14:paraId="73B00ABD" w14:textId="5FB11063" w:rsidR="0031290B" w:rsidRDefault="104F5379" w:rsidP="002600E9">
      <w:pPr>
        <w:pStyle w:val="ListBullet2"/>
      </w:pPr>
      <w:r w:rsidRPr="5BB8A187">
        <w:rPr>
          <w:rFonts w:cs="Arial"/>
        </w:rPr>
        <w:t>This OpESS supplements and s</w:t>
      </w:r>
      <w:r w:rsidR="0031290B" w:rsidRPr="5BB8A187">
        <w:rPr>
          <w:rFonts w:cs="Arial"/>
        </w:rPr>
        <w:t>upports</w:t>
      </w:r>
      <w:r w:rsidR="0031290B" w:rsidRPr="2549D720">
        <w:rPr>
          <w:rFonts w:cs="Arial"/>
        </w:rPr>
        <w:t xml:space="preserve"> informing sample selection for Inspection Procedure</w:t>
      </w:r>
      <w:r w:rsidR="00B5155A">
        <w:rPr>
          <w:rFonts w:cs="Arial"/>
        </w:rPr>
        <w:t>s</w:t>
      </w:r>
      <w:r w:rsidR="0031290B" w:rsidRPr="2549D720">
        <w:rPr>
          <w:rFonts w:cs="Arial"/>
        </w:rPr>
        <w:t xml:space="preserve"> (IP) </w:t>
      </w:r>
      <w:r w:rsidR="00246569">
        <w:rPr>
          <w:rFonts w:cs="Arial"/>
        </w:rPr>
        <w:t xml:space="preserve">37060, </w:t>
      </w:r>
      <w:r w:rsidR="008D763C">
        <w:rPr>
          <w:rFonts w:cs="Arial"/>
        </w:rPr>
        <w:t xml:space="preserve">71111.06, </w:t>
      </w:r>
      <w:r w:rsidR="00530CC8">
        <w:rPr>
          <w:rFonts w:cs="Arial"/>
        </w:rPr>
        <w:t xml:space="preserve">71111.13, </w:t>
      </w:r>
      <w:r w:rsidR="0031290B" w:rsidRPr="2549D720">
        <w:rPr>
          <w:rFonts w:cs="Arial"/>
        </w:rPr>
        <w:t>71111.18, 71111.21M</w:t>
      </w:r>
      <w:r w:rsidR="0031290B" w:rsidRPr="2549D720">
        <w:rPr>
          <w:rFonts w:eastAsia="Arial" w:cs="Arial"/>
        </w:rPr>
        <w:t>,</w:t>
      </w:r>
      <w:r w:rsidR="00530CC8">
        <w:rPr>
          <w:rFonts w:eastAsia="Arial" w:cs="Arial"/>
        </w:rPr>
        <w:t xml:space="preserve"> 71111.21N</w:t>
      </w:r>
      <w:r w:rsidR="003D1440">
        <w:rPr>
          <w:rFonts w:eastAsia="Arial" w:cs="Arial"/>
        </w:rPr>
        <w:t>.05</w:t>
      </w:r>
      <w:r w:rsidR="00530CC8">
        <w:rPr>
          <w:rFonts w:eastAsia="Arial" w:cs="Arial"/>
        </w:rPr>
        <w:t xml:space="preserve">, </w:t>
      </w:r>
      <w:r w:rsidR="00854754">
        <w:rPr>
          <w:rFonts w:eastAsia="Arial" w:cs="Arial"/>
        </w:rPr>
        <w:t>71111.24</w:t>
      </w:r>
      <w:r w:rsidR="0A6AD968" w:rsidRPr="2549D720">
        <w:rPr>
          <w:rFonts w:cs="Arial"/>
        </w:rPr>
        <w:t>,</w:t>
      </w:r>
      <w:r w:rsidR="00854754">
        <w:rPr>
          <w:rFonts w:cs="Arial"/>
        </w:rPr>
        <w:t xml:space="preserve"> 71151,</w:t>
      </w:r>
      <w:r w:rsidR="0A6AD968" w:rsidRPr="2549D720">
        <w:rPr>
          <w:rFonts w:cs="Arial"/>
        </w:rPr>
        <w:t xml:space="preserve"> </w:t>
      </w:r>
      <w:r w:rsidR="0031290B" w:rsidRPr="2549D720">
        <w:rPr>
          <w:rFonts w:cs="Arial"/>
        </w:rPr>
        <w:t>and 71152</w:t>
      </w:r>
      <w:r w:rsidR="0031290B" w:rsidRPr="2549D720">
        <w:rPr>
          <w:rFonts w:cs="Arial"/>
          <w:lang w:val="en"/>
        </w:rPr>
        <w:t>.</w:t>
      </w:r>
    </w:p>
    <w:p w14:paraId="5FB23FE8" w14:textId="021F5904" w:rsidR="0031290B" w:rsidRDefault="0031290B" w:rsidP="00436B3B">
      <w:pPr>
        <w:pStyle w:val="Heading1"/>
        <w:rPr>
          <w:rFonts w:cs="Arial"/>
        </w:rPr>
      </w:pPr>
      <w:r>
        <w:rPr>
          <w:rStyle w:val="spellingerror"/>
          <w:rFonts w:cs="Arial"/>
        </w:rPr>
        <w:t>OpESS</w:t>
      </w:r>
      <w:r>
        <w:rPr>
          <w:rFonts w:cs="Arial"/>
        </w:rPr>
        <w:t xml:space="preserve"> 202</w:t>
      </w:r>
      <w:r w:rsidR="006A6110">
        <w:rPr>
          <w:rFonts w:cs="Arial"/>
        </w:rPr>
        <w:t>3</w:t>
      </w:r>
      <w:r>
        <w:rPr>
          <w:rFonts w:cs="Arial"/>
        </w:rPr>
        <w:t>/</w:t>
      </w:r>
      <w:r w:rsidR="00625FC8">
        <w:rPr>
          <w:rFonts w:cs="Arial"/>
        </w:rPr>
        <w:t>02</w:t>
      </w:r>
      <w:r>
        <w:rPr>
          <w:rFonts w:cs="Arial"/>
        </w:rPr>
        <w:t>-0</w:t>
      </w:r>
      <w:r w:rsidR="00625FC8">
        <w:rPr>
          <w:rFonts w:cs="Arial"/>
        </w:rPr>
        <w:t>1</w:t>
      </w:r>
      <w:r>
        <w:tab/>
      </w:r>
      <w:r>
        <w:rPr>
          <w:rFonts w:cs="Arial"/>
        </w:rPr>
        <w:t>OBJECTIVES</w:t>
      </w:r>
    </w:p>
    <w:p w14:paraId="4C7B8F13" w14:textId="5921D926" w:rsidR="0031290B" w:rsidRDefault="0031290B" w:rsidP="00436B3B">
      <w:pPr>
        <w:pStyle w:val="BodyText2"/>
        <w:rPr>
          <w:rFonts w:cs="Arial"/>
        </w:rPr>
      </w:pPr>
      <w:r>
        <w:rPr>
          <w:rFonts w:cs="Arial"/>
        </w:rPr>
        <w:t>01.01</w:t>
      </w:r>
      <w:r>
        <w:rPr>
          <w:rStyle w:val="tabchar"/>
          <w:rFonts w:ascii="Calibri" w:hAnsi="Calibri" w:cs="Calibri"/>
        </w:rPr>
        <w:tab/>
      </w:r>
      <w:r>
        <w:rPr>
          <w:rFonts w:cs="Arial"/>
        </w:rPr>
        <w:t>Provide support to baseline inspection activities</w:t>
      </w:r>
      <w:r w:rsidR="000D1B63">
        <w:rPr>
          <w:rFonts w:cs="Arial"/>
        </w:rPr>
        <w:t xml:space="preserve"> for samples</w:t>
      </w:r>
      <w:r>
        <w:rPr>
          <w:rFonts w:cs="Arial"/>
        </w:rPr>
        <w:t xml:space="preserve"> in the area of </w:t>
      </w:r>
      <w:r w:rsidR="00A25180">
        <w:rPr>
          <w:rFonts w:cs="Arial"/>
        </w:rPr>
        <w:t xml:space="preserve">Probabilistic Risk Assessment (PRA) Configuration </w:t>
      </w:r>
      <w:r w:rsidR="002C0F37">
        <w:rPr>
          <w:rFonts w:cs="Arial"/>
        </w:rPr>
        <w:t>Control (PCC) programs</w:t>
      </w:r>
      <w:r>
        <w:rPr>
          <w:rFonts w:cs="Arial"/>
        </w:rPr>
        <w:t>.</w:t>
      </w:r>
    </w:p>
    <w:p w14:paraId="3D0442FF" w14:textId="5FA373DD" w:rsidR="0031290B" w:rsidRDefault="0031290B" w:rsidP="00436B3B">
      <w:pPr>
        <w:pStyle w:val="BodyText2"/>
        <w:rPr>
          <w:rFonts w:cs="Arial"/>
        </w:rPr>
      </w:pPr>
      <w:r>
        <w:rPr>
          <w:rFonts w:cs="Arial"/>
        </w:rPr>
        <w:t>01.02</w:t>
      </w:r>
      <w:r>
        <w:rPr>
          <w:rStyle w:val="tabchar"/>
          <w:rFonts w:ascii="Calibri" w:hAnsi="Calibri" w:cs="Calibri"/>
        </w:rPr>
        <w:tab/>
      </w:r>
      <w:r>
        <w:rPr>
          <w:rFonts w:cs="Arial"/>
        </w:rPr>
        <w:t>Provide examples where deficiencies may be present in</w:t>
      </w:r>
      <w:r w:rsidR="000D1B63">
        <w:rPr>
          <w:rFonts w:cs="Arial"/>
        </w:rPr>
        <w:t xml:space="preserve"> PCC</w:t>
      </w:r>
      <w:r w:rsidR="000952B7">
        <w:rPr>
          <w:rFonts w:cs="Arial"/>
        </w:rPr>
        <w:t xml:space="preserve"> programs</w:t>
      </w:r>
      <w:r w:rsidR="000D1B63">
        <w:rPr>
          <w:rFonts w:cs="Arial"/>
        </w:rPr>
        <w:t xml:space="preserve"> </w:t>
      </w:r>
      <w:r>
        <w:rPr>
          <w:rFonts w:cs="Arial"/>
        </w:rPr>
        <w:t xml:space="preserve">in order to inform </w:t>
      </w:r>
      <w:r w:rsidR="0008704C">
        <w:rPr>
          <w:rFonts w:cs="Arial"/>
        </w:rPr>
        <w:t xml:space="preserve">potential future agency </w:t>
      </w:r>
      <w:r>
        <w:rPr>
          <w:rFonts w:cs="Arial"/>
        </w:rPr>
        <w:t>activities.</w:t>
      </w:r>
    </w:p>
    <w:p w14:paraId="1B1CA72D" w14:textId="5EFBF22F" w:rsidR="00743C1E" w:rsidRDefault="00743C1E" w:rsidP="00436B3B">
      <w:pPr>
        <w:pStyle w:val="BodyText2"/>
        <w:rPr>
          <w:rFonts w:cs="Arial"/>
        </w:rPr>
      </w:pPr>
      <w:r>
        <w:rPr>
          <w:rFonts w:cs="Arial"/>
        </w:rPr>
        <w:t>01.03</w:t>
      </w:r>
      <w:r>
        <w:rPr>
          <w:rFonts w:cs="Arial"/>
        </w:rPr>
        <w:tab/>
      </w:r>
      <w:r w:rsidR="00FF2977">
        <w:rPr>
          <w:rFonts w:cs="Arial"/>
        </w:rPr>
        <w:t xml:space="preserve">Provide opportunities to </w:t>
      </w:r>
      <w:r w:rsidR="00FF2977">
        <w:t>verify that licensee</w:t>
      </w:r>
      <w:r w:rsidR="000B67F1">
        <w:t>s</w:t>
      </w:r>
      <w:r w:rsidR="00FF2977">
        <w:t xml:space="preserve"> ha</w:t>
      </w:r>
      <w:r w:rsidR="000B67F1">
        <w:t>ve</w:t>
      </w:r>
      <w:r w:rsidR="00FF2977">
        <w:t xml:space="preserve"> process in place to reasonably ensure PCC activities.</w:t>
      </w:r>
    </w:p>
    <w:p w14:paraId="5D82227C" w14:textId="2011C874" w:rsidR="0031290B" w:rsidRPr="00FF6355" w:rsidRDefault="0031290B" w:rsidP="00436B3B">
      <w:pPr>
        <w:pStyle w:val="Heading1"/>
      </w:pPr>
      <w:r>
        <w:t>OpESS 202</w:t>
      </w:r>
      <w:r w:rsidR="006A6110">
        <w:t>3</w:t>
      </w:r>
      <w:r w:rsidR="0087762C">
        <w:t>/</w:t>
      </w:r>
      <w:r w:rsidR="00080DC8">
        <w:t>0</w:t>
      </w:r>
      <w:r w:rsidR="00625FC8">
        <w:t>2</w:t>
      </w:r>
      <w:r w:rsidRPr="00FF6355">
        <w:t>-0</w:t>
      </w:r>
      <w:r>
        <w:t>2</w:t>
      </w:r>
      <w:r w:rsidRPr="00FF6355">
        <w:tab/>
        <w:t>BACKGROUND</w:t>
      </w:r>
    </w:p>
    <w:p w14:paraId="6471EA60" w14:textId="0887F5D1" w:rsidR="0031290B" w:rsidRDefault="0031290B" w:rsidP="008C4CFA">
      <w:pPr>
        <w:pStyle w:val="Heading2"/>
      </w:pPr>
      <w:r>
        <w:t>02.01</w:t>
      </w:r>
      <w:r>
        <w:tab/>
      </w:r>
      <w:r w:rsidR="00F537E8">
        <w:t>Reactor Oversight Process PCC Framework</w:t>
      </w:r>
      <w:r w:rsidR="008A4362" w:rsidRPr="001238BF">
        <w:t>.</w:t>
      </w:r>
    </w:p>
    <w:p w14:paraId="1359E0A6" w14:textId="5A60EE13" w:rsidR="00321079" w:rsidRDefault="00223307" w:rsidP="00700D59">
      <w:pPr>
        <w:pStyle w:val="BodyText3"/>
      </w:pPr>
      <w:r>
        <w:t>T</w:t>
      </w:r>
      <w:r w:rsidRPr="00A03B10">
        <w:t>he Office of Nuclear Reactor Regulation (NRR), Division of Risk</w:t>
      </w:r>
      <w:r>
        <w:t xml:space="preserve"> </w:t>
      </w:r>
      <w:r w:rsidRPr="00A03B10">
        <w:t xml:space="preserve">Assessment (DRA), PRA Oversight Branch (APOB), established a </w:t>
      </w:r>
      <w:r>
        <w:t>working group (</w:t>
      </w:r>
      <w:r w:rsidRPr="00A03B10">
        <w:t>WG</w:t>
      </w:r>
      <w:r>
        <w:t>)</w:t>
      </w:r>
      <w:r w:rsidRPr="00A03B10">
        <w:t xml:space="preserve"> to address an identified</w:t>
      </w:r>
      <w:r w:rsidR="0031481D">
        <w:t xml:space="preserve"> gap in the</w:t>
      </w:r>
      <w:r>
        <w:t xml:space="preserve"> </w:t>
      </w:r>
      <w:r w:rsidRPr="00A03B10">
        <w:t xml:space="preserve">reactor oversight process (ROP) </w:t>
      </w:r>
      <w:r>
        <w:t xml:space="preserve">regarding </w:t>
      </w:r>
      <w:r w:rsidRPr="00A03B10">
        <w:t xml:space="preserve">PCC </w:t>
      </w:r>
      <w:r>
        <w:t xml:space="preserve">within </w:t>
      </w:r>
      <w:r w:rsidR="008620AA">
        <w:t xml:space="preserve">risk-informed </w:t>
      </w:r>
      <w:r w:rsidR="005B30F8" w:rsidRPr="00A03B10">
        <w:t xml:space="preserve">programs </w:t>
      </w:r>
      <w:r w:rsidR="008620AA">
        <w:t>(</w:t>
      </w:r>
      <w:r w:rsidRPr="00A03B10">
        <w:t>RI</w:t>
      </w:r>
      <w:r w:rsidR="005B30F8">
        <w:t>P</w:t>
      </w:r>
      <w:r w:rsidR="008620AA">
        <w:t>)</w:t>
      </w:r>
      <w:r w:rsidR="002C1EE5">
        <w:t>, using a balanced and graded approach</w:t>
      </w:r>
      <w:r>
        <w:t>.</w:t>
      </w:r>
      <w:r w:rsidRPr="00A03B10">
        <w:t xml:space="preserve"> </w:t>
      </w:r>
      <w:r w:rsidR="004A7A03">
        <w:t>Specificall</w:t>
      </w:r>
      <w:r w:rsidR="00630912">
        <w:t>y</w:t>
      </w:r>
      <w:r w:rsidR="004A7A03">
        <w:t>,</w:t>
      </w:r>
      <w:r w:rsidR="00EF4317">
        <w:t xml:space="preserve"> upon</w:t>
      </w:r>
      <w:r w:rsidR="00E1758B">
        <w:t xml:space="preserve"> </w:t>
      </w:r>
      <w:r w:rsidR="00861814">
        <w:t xml:space="preserve">NRC </w:t>
      </w:r>
      <w:r w:rsidR="004A3D2E">
        <w:t>approval</w:t>
      </w:r>
      <w:r w:rsidR="00FD0948">
        <w:t xml:space="preserve"> </w:t>
      </w:r>
      <w:r w:rsidR="00407F06">
        <w:t xml:space="preserve">of </w:t>
      </w:r>
      <w:r w:rsidR="00EF4317">
        <w:t>a license amendment</w:t>
      </w:r>
      <w:r w:rsidR="00A16ED9">
        <w:t xml:space="preserve"> </w:t>
      </w:r>
      <w:r w:rsidR="00A1149C">
        <w:t>(LA)</w:t>
      </w:r>
      <w:r w:rsidR="00A16ED9">
        <w:t xml:space="preserve"> there is adequate assurance that the PRA model accurately reflects the</w:t>
      </w:r>
      <w:r w:rsidR="00227DFA">
        <w:t xml:space="preserve"> as</w:t>
      </w:r>
      <w:r w:rsidR="00A221B0">
        <w:t>-</w:t>
      </w:r>
      <w:r w:rsidR="00227DFA">
        <w:t>built</w:t>
      </w:r>
      <w:r w:rsidR="004A7A03">
        <w:t>,</w:t>
      </w:r>
      <w:r w:rsidR="00227DFA">
        <w:t xml:space="preserve"> as</w:t>
      </w:r>
      <w:r w:rsidR="00A221B0">
        <w:t>-</w:t>
      </w:r>
      <w:r w:rsidR="00227DFA">
        <w:t>operated</w:t>
      </w:r>
      <w:r w:rsidR="00A16ED9">
        <w:t xml:space="preserve"> plant</w:t>
      </w:r>
      <w:r w:rsidR="00227DFA">
        <w:t xml:space="preserve">. </w:t>
      </w:r>
      <w:r w:rsidR="00FD0948">
        <w:t xml:space="preserve">However, there is no </w:t>
      </w:r>
      <w:r w:rsidR="003A53CA">
        <w:t xml:space="preserve">subsequent </w:t>
      </w:r>
      <w:r w:rsidR="00D47173">
        <w:t xml:space="preserve">follow-up </w:t>
      </w:r>
      <w:r w:rsidR="00FD0948">
        <w:t xml:space="preserve">inspection </w:t>
      </w:r>
      <w:r w:rsidR="004A7A03">
        <w:t xml:space="preserve">activity </w:t>
      </w:r>
      <w:r w:rsidR="0022244A">
        <w:t xml:space="preserve">to provide </w:t>
      </w:r>
      <w:r w:rsidR="00985E6F">
        <w:t xml:space="preserve">continued </w:t>
      </w:r>
      <w:r w:rsidR="0022244A">
        <w:t xml:space="preserve">assurance </w:t>
      </w:r>
      <w:r w:rsidR="00BC4799">
        <w:t>of P</w:t>
      </w:r>
      <w:r w:rsidR="00985E6F">
        <w:t>CC</w:t>
      </w:r>
      <w:r w:rsidR="00896A67">
        <w:t xml:space="preserve"> and plant changes </w:t>
      </w:r>
      <w:r w:rsidR="00227DFA">
        <w:t xml:space="preserve">to ensure that </w:t>
      </w:r>
      <w:r w:rsidR="00896A67">
        <w:t>the PRA</w:t>
      </w:r>
      <w:r w:rsidR="00CD5D49">
        <w:t xml:space="preserve"> </w:t>
      </w:r>
      <w:r w:rsidR="00896A67">
        <w:t xml:space="preserve">continues </w:t>
      </w:r>
      <w:r w:rsidR="00227DFA">
        <w:t xml:space="preserve">to </w:t>
      </w:r>
      <w:r w:rsidR="004A7A03">
        <w:t>accurately reflect the as</w:t>
      </w:r>
      <w:r w:rsidR="000E13EF">
        <w:t>-</w:t>
      </w:r>
      <w:r w:rsidR="004A7A03">
        <w:t>built, as</w:t>
      </w:r>
      <w:r w:rsidR="000E13EF">
        <w:t>-</w:t>
      </w:r>
      <w:r w:rsidR="004A7A03">
        <w:t>operated plant</w:t>
      </w:r>
      <w:r w:rsidR="00D47173">
        <w:t>.</w:t>
      </w:r>
      <w:r w:rsidR="00C52E9E">
        <w:t xml:space="preserve"> </w:t>
      </w:r>
      <w:r w:rsidR="00C279FF">
        <w:t xml:space="preserve">Refer to </w:t>
      </w:r>
      <w:hyperlink w:anchor="AppAPCCBackground" w:history="1">
        <w:r w:rsidR="00C279FF" w:rsidRPr="00BC0DD2">
          <w:rPr>
            <w:rStyle w:val="Hyperlink"/>
          </w:rPr>
          <w:t>Appendix A, “PRA Configuration Control Background</w:t>
        </w:r>
      </w:hyperlink>
      <w:r w:rsidR="00C279FF">
        <w:t>,” for additional information related to the regulatory requirements for PCC.</w:t>
      </w:r>
    </w:p>
    <w:p w14:paraId="354C4E58" w14:textId="2799CB2B" w:rsidR="00223307" w:rsidRDefault="00223307" w:rsidP="00700D59">
      <w:pPr>
        <w:pStyle w:val="BodyText3"/>
      </w:pPr>
      <w:r>
        <w:t xml:space="preserve">As part of an effort </w:t>
      </w:r>
      <w:r w:rsidRPr="00840FF8">
        <w:t xml:space="preserve">to develop </w:t>
      </w:r>
      <w:r>
        <w:t xml:space="preserve">PCC </w:t>
      </w:r>
      <w:r w:rsidRPr="00840FF8">
        <w:t>inspection guidance</w:t>
      </w:r>
      <w:r w:rsidR="00FF04F7">
        <w:t>,</w:t>
      </w:r>
      <w:r w:rsidRPr="00840FF8">
        <w:t xml:space="preserve"> the WG conducted eight </w:t>
      </w:r>
      <w:r>
        <w:t xml:space="preserve">voluntary </w:t>
      </w:r>
      <w:r w:rsidRPr="00840FF8">
        <w:t>tabletop visits to</w:t>
      </w:r>
      <w:r>
        <w:t xml:space="preserve"> </w:t>
      </w:r>
      <w:r w:rsidRPr="00840FF8">
        <w:t xml:space="preserve">different facilities with approved </w:t>
      </w:r>
      <w:r w:rsidR="0020145B">
        <w:t>RIP</w:t>
      </w:r>
      <w:r w:rsidRPr="00840FF8">
        <w:t>. These tabletops were not inspections,</w:t>
      </w:r>
      <w:r>
        <w:t xml:space="preserve"> and were conducted in partnership with</w:t>
      </w:r>
      <w:r w:rsidRPr="00C71F63">
        <w:t xml:space="preserve"> </w:t>
      </w:r>
      <w:r w:rsidRPr="00840FF8">
        <w:t xml:space="preserve">industry, </w:t>
      </w:r>
      <w:r>
        <w:t xml:space="preserve">to </w:t>
      </w:r>
      <w:r w:rsidRPr="00840FF8">
        <w:t>understand</w:t>
      </w:r>
      <w:r>
        <w:t xml:space="preserve"> </w:t>
      </w:r>
      <w:r w:rsidRPr="00840FF8">
        <w:t xml:space="preserve">the </w:t>
      </w:r>
      <w:r w:rsidRPr="00840FF8">
        <w:lastRenderedPageBreak/>
        <w:t>licensee’s implementation of PCC</w:t>
      </w:r>
      <w:r>
        <w:t xml:space="preserve"> </w:t>
      </w:r>
      <w:r w:rsidRPr="00840FF8">
        <w:t>programs and to assist in optimizing future inspection guidance in this area.</w:t>
      </w:r>
    </w:p>
    <w:p w14:paraId="67B68243" w14:textId="13469B08" w:rsidR="0031290B" w:rsidRDefault="0031290B" w:rsidP="00752A78">
      <w:pPr>
        <w:pStyle w:val="Heading2"/>
      </w:pPr>
      <w:r>
        <w:t>02.02</w:t>
      </w:r>
      <w:r>
        <w:tab/>
      </w:r>
      <w:r w:rsidRPr="001238BF">
        <w:t>Operating Experience</w:t>
      </w:r>
      <w:r w:rsidR="009A6A9C" w:rsidRPr="001238BF">
        <w:t>.</w:t>
      </w:r>
      <w:bookmarkStart w:id="0" w:name="_@_D4600E588F9943208855655DE43881DBZ"/>
      <w:bookmarkStart w:id="1" w:name="_@_66FFD6D9281345DE85568CD96AB2474CZ"/>
      <w:bookmarkEnd w:id="0"/>
      <w:bookmarkEnd w:id="1"/>
    </w:p>
    <w:p w14:paraId="49AE120F" w14:textId="7F0A0FE9" w:rsidR="00E919F4" w:rsidRPr="009D343B" w:rsidRDefault="00F562D9" w:rsidP="00700D59">
      <w:pPr>
        <w:pStyle w:val="BodyText3"/>
      </w:pPr>
      <w:r w:rsidRPr="00024B23">
        <w:t>The results of the tabletop visits provided valuable insights into the implementation of PCC programs and facilitate</w:t>
      </w:r>
      <w:r w:rsidRPr="0003455B">
        <w:t>d</w:t>
      </w:r>
      <w:r w:rsidRPr="00024B23">
        <w:t xml:space="preserve"> the </w:t>
      </w:r>
      <w:r w:rsidRPr="0003455B">
        <w:t>WG’s</w:t>
      </w:r>
      <w:r w:rsidRPr="00024B23">
        <w:t xml:space="preserve"> inspection guidance</w:t>
      </w:r>
      <w:r>
        <w:t>,</w:t>
      </w:r>
      <w:r w:rsidRPr="0003455B">
        <w:t xml:space="preserve"> which at present includes this OpESS</w:t>
      </w:r>
      <w:r w:rsidRPr="00024B23">
        <w:t>.</w:t>
      </w:r>
      <w:r w:rsidRPr="0003455B">
        <w:t xml:space="preserve"> </w:t>
      </w:r>
      <w:bookmarkStart w:id="2" w:name="_Hlk150167218"/>
      <w:r>
        <w:t xml:space="preserve">For additional specific details on the tabletops and </w:t>
      </w:r>
      <w:r w:rsidRPr="0003455B">
        <w:t>NRC staff</w:t>
      </w:r>
      <w:r>
        <w:t xml:space="preserve"> observations, refer to</w:t>
      </w:r>
      <w:r w:rsidRPr="0003455B">
        <w:t xml:space="preserve"> </w:t>
      </w:r>
      <w:r>
        <w:t xml:space="preserve">the </w:t>
      </w:r>
      <w:r w:rsidRPr="0003455B">
        <w:t xml:space="preserve">memorandum “Summary of </w:t>
      </w:r>
      <w:r>
        <w:t>t</w:t>
      </w:r>
      <w:r w:rsidRPr="0003455B">
        <w:t xml:space="preserve">he U.S. Nuclear Regulatory Commission Staff Observations from </w:t>
      </w:r>
      <w:r>
        <w:t>t</w:t>
      </w:r>
      <w:r w:rsidRPr="0003455B">
        <w:t>he Probabilistic Risk Assessment Configuration Control Tabletop Site Visits,” (</w:t>
      </w:r>
      <w:r>
        <w:t xml:space="preserve">ADAMS Accession No. </w:t>
      </w:r>
      <w:hyperlink r:id="rId8" w:history="1">
        <w:r w:rsidRPr="0072565C">
          <w:rPr>
            <w:rStyle w:val="Hyperlink"/>
          </w:rPr>
          <w:t>ML23136A565</w:t>
        </w:r>
      </w:hyperlink>
      <w:r w:rsidRPr="0003455B">
        <w:t>)</w:t>
      </w:r>
      <w:r>
        <w:t xml:space="preserve">. </w:t>
      </w:r>
      <w:bookmarkEnd w:id="2"/>
      <w:r>
        <w:t>High</w:t>
      </w:r>
      <w:r w:rsidR="00B1175F">
        <w:noBreakHyphen/>
      </w:r>
      <w:r>
        <w:t xml:space="preserve">level observations from the memo are included, in </w:t>
      </w:r>
      <w:hyperlink w:anchor="AppBOpEBackground" w:history="1">
        <w:r w:rsidR="00C31466">
          <w:rPr>
            <w:rStyle w:val="Hyperlink"/>
          </w:rPr>
          <w:t>appendix B, “Operating Experience Background.”</w:t>
        </w:r>
      </w:hyperlink>
      <w:bookmarkStart w:id="3" w:name="_Hlk149578678"/>
    </w:p>
    <w:bookmarkEnd w:id="3"/>
    <w:p w14:paraId="139DF9CF" w14:textId="0BEE0A49" w:rsidR="003E0F8A" w:rsidRDefault="003E0F8A" w:rsidP="00436B3B">
      <w:pPr>
        <w:pStyle w:val="Heading1"/>
      </w:pPr>
      <w:r>
        <w:t>OpESS 202</w:t>
      </w:r>
      <w:r w:rsidR="00061AA8">
        <w:t>3</w:t>
      </w:r>
      <w:r>
        <w:t>/</w:t>
      </w:r>
      <w:r w:rsidR="00625FC8">
        <w:t>02</w:t>
      </w:r>
      <w:r w:rsidRPr="00FF6355">
        <w:t>-0</w:t>
      </w:r>
      <w:r>
        <w:t>3</w:t>
      </w:r>
      <w:r w:rsidRPr="00FF6355">
        <w:tab/>
        <w:t>INSPECTION GUIDANCE</w:t>
      </w:r>
    </w:p>
    <w:p w14:paraId="2E852AE7" w14:textId="65CEF1EB" w:rsidR="003E0F8A" w:rsidRDefault="003E0F8A" w:rsidP="00385963">
      <w:pPr>
        <w:pStyle w:val="BodyText"/>
      </w:pPr>
      <w:r>
        <w:t>The following inspection guidance may be applied</w:t>
      </w:r>
      <w:r w:rsidR="488A8AD7">
        <w:t>,</w:t>
      </w:r>
      <w:r>
        <w:t xml:space="preserve"> as appropriate</w:t>
      </w:r>
      <w:r w:rsidR="4ED430D8">
        <w:t>,</w:t>
      </w:r>
      <w:r>
        <w:t xml:space="preserve"> to support baseline inspection </w:t>
      </w:r>
      <w:r w:rsidRPr="00385963">
        <w:t>activities</w:t>
      </w:r>
      <w:r>
        <w:t>. Inspector judgment should be used when determining the extent to which the OpE</w:t>
      </w:r>
      <w:r w:rsidR="004C0509">
        <w:t>SS</w:t>
      </w:r>
      <w:r>
        <w:t xml:space="preserve"> should be used to inform inspection activities under the applicable baseline IPs.</w:t>
      </w:r>
    </w:p>
    <w:p w14:paraId="0D4C4930" w14:textId="5EDE8E30" w:rsidR="003E0F8A" w:rsidRDefault="00752A78" w:rsidP="00752A78">
      <w:pPr>
        <w:pStyle w:val="Heading2"/>
      </w:pPr>
      <w:r>
        <w:t>0</w:t>
      </w:r>
      <w:r w:rsidR="0096645E">
        <w:t>3.0</w:t>
      </w:r>
      <w:r w:rsidR="007E56B3">
        <w:t>1</w:t>
      </w:r>
      <w:r w:rsidR="0096645E">
        <w:tab/>
      </w:r>
      <w:r w:rsidR="00AD2B06">
        <w:t>General</w:t>
      </w:r>
      <w:r w:rsidR="0096645E" w:rsidRPr="00B1430C">
        <w:t>.</w:t>
      </w:r>
    </w:p>
    <w:p w14:paraId="0F4BC951" w14:textId="539A3C39" w:rsidR="009E2F5D" w:rsidRDefault="00331A1B" w:rsidP="009E2F5D">
      <w:pPr>
        <w:pStyle w:val="BodyText3"/>
        <w:numPr>
          <w:ilvl w:val="0"/>
          <w:numId w:val="29"/>
        </w:numPr>
        <w:tabs>
          <w:tab w:val="left" w:pos="720"/>
        </w:tabs>
        <w:ind w:left="720"/>
      </w:pPr>
      <w:r>
        <w:t xml:space="preserve">Prior to </w:t>
      </w:r>
      <w:r w:rsidR="001A1D70">
        <w:t>sample selection</w:t>
      </w:r>
      <w:r>
        <w:t xml:space="preserve"> inspectors should</w:t>
      </w:r>
      <w:r w:rsidR="004E66FE">
        <w:t xml:space="preserve">, in coordination with regional </w:t>
      </w:r>
      <w:r w:rsidR="00776186">
        <w:t>Senior Reactor Analysts (</w:t>
      </w:r>
      <w:r w:rsidR="004E66FE">
        <w:t>SRA</w:t>
      </w:r>
      <w:r w:rsidR="00776186">
        <w:t>)</w:t>
      </w:r>
      <w:r w:rsidR="001A1D70">
        <w:t>,</w:t>
      </w:r>
      <w:r>
        <w:t xml:space="preserve"> </w:t>
      </w:r>
      <w:r w:rsidR="009E4850">
        <w:t xml:space="preserve">consider </w:t>
      </w:r>
      <w:r w:rsidR="004E66FE">
        <w:t>the following:</w:t>
      </w:r>
    </w:p>
    <w:p w14:paraId="7C5AA392" w14:textId="6A999956" w:rsidR="00957654" w:rsidRDefault="008E22AF" w:rsidP="00957654">
      <w:pPr>
        <w:pStyle w:val="BodyText3"/>
        <w:numPr>
          <w:ilvl w:val="1"/>
          <w:numId w:val="29"/>
        </w:numPr>
        <w:tabs>
          <w:tab w:val="left" w:pos="720"/>
        </w:tabs>
        <w:ind w:left="1080"/>
      </w:pPr>
      <w:r>
        <w:t>Licensee implementation of advanced RIP</w:t>
      </w:r>
      <w:r w:rsidR="00344BBA">
        <w:t xml:space="preserve">, such as </w:t>
      </w:r>
      <w:r>
        <w:t>Risk-Informed Completion Time (</w:t>
      </w:r>
      <w:r w:rsidR="00344BBA">
        <w:t>RICT</w:t>
      </w:r>
      <w:r>
        <w:t>),</w:t>
      </w:r>
      <w:r w:rsidR="00344BBA">
        <w:t xml:space="preserve"> </w:t>
      </w:r>
      <w:r>
        <w:t>National Fire Protection Association (</w:t>
      </w:r>
      <w:r w:rsidR="00344BBA">
        <w:t>NFPA</w:t>
      </w:r>
      <w:r>
        <w:t>)</w:t>
      </w:r>
      <w:r w:rsidR="00344BBA">
        <w:t xml:space="preserve"> 805, 10 CFR 50.69,</w:t>
      </w:r>
      <w:r>
        <w:t xml:space="preserve"> and</w:t>
      </w:r>
      <w:r w:rsidR="00344BBA">
        <w:t xml:space="preserve"> </w:t>
      </w:r>
      <w:r>
        <w:t>Surveillance Frequency Control Program (</w:t>
      </w:r>
      <w:r w:rsidR="00344BBA">
        <w:t>SFCP</w:t>
      </w:r>
      <w:r>
        <w:t>). Inspectors should</w:t>
      </w:r>
      <w:r w:rsidR="00D43BAC">
        <w:t xml:space="preserve"> prioritize sample selection </w:t>
      </w:r>
      <w:r w:rsidR="00C74CF8">
        <w:t>for licensees using multiple RIP</w:t>
      </w:r>
      <w:r w:rsidR="006D4D37">
        <w:t>.</w:t>
      </w:r>
    </w:p>
    <w:p w14:paraId="370C4C8A" w14:textId="37D6C1D8" w:rsidR="00957654" w:rsidRDefault="008E22AF" w:rsidP="00957654">
      <w:pPr>
        <w:pStyle w:val="BodyText3"/>
        <w:numPr>
          <w:ilvl w:val="1"/>
          <w:numId w:val="29"/>
        </w:numPr>
        <w:tabs>
          <w:tab w:val="left" w:pos="720"/>
        </w:tabs>
        <w:ind w:left="1080"/>
      </w:pPr>
      <w:r>
        <w:t>Approval of</w:t>
      </w:r>
      <w:r w:rsidR="006D4D37">
        <w:t xml:space="preserve"> RIP LA</w:t>
      </w:r>
      <w:r w:rsidR="00B90587">
        <w:t>s</w:t>
      </w:r>
      <w:r w:rsidR="006D4D37">
        <w:t xml:space="preserve"> </w:t>
      </w:r>
      <w:r w:rsidR="0036795B" w:rsidRPr="005D3E70">
        <w:t>and</w:t>
      </w:r>
      <w:r w:rsidR="0036795B">
        <w:t xml:space="preserve"> issuance of safety evaluations (SE). </w:t>
      </w:r>
      <w:r w:rsidR="00204807">
        <w:t xml:space="preserve">If the LA/SE </w:t>
      </w:r>
      <w:r w:rsidR="004E16C7">
        <w:t xml:space="preserve">or </w:t>
      </w:r>
      <w:r w:rsidR="00510D32">
        <w:t>model of record (</w:t>
      </w:r>
      <w:r w:rsidR="005675BB">
        <w:t>MOR</w:t>
      </w:r>
      <w:r w:rsidR="00510D32">
        <w:t>)</w:t>
      </w:r>
      <w:r w:rsidR="005675BB">
        <w:t xml:space="preserve"> update </w:t>
      </w:r>
      <w:r w:rsidR="0008390F">
        <w:t>ha</w:t>
      </w:r>
      <w:r w:rsidR="004B0E68">
        <w:t xml:space="preserve">s </w:t>
      </w:r>
      <w:r w:rsidR="0008390F">
        <w:t xml:space="preserve">been </w:t>
      </w:r>
      <w:r w:rsidR="0097230B">
        <w:t xml:space="preserve">made within the last </w:t>
      </w:r>
      <w:r w:rsidR="004B0E68">
        <w:t xml:space="preserve">3 </w:t>
      </w:r>
      <w:r w:rsidR="00497EE3">
        <w:t>years,</w:t>
      </w:r>
      <w:r w:rsidR="004B0E68">
        <w:t xml:space="preserve"> </w:t>
      </w:r>
      <w:r w:rsidR="005675BB">
        <w:t xml:space="preserve">then the MOR </w:t>
      </w:r>
      <w:r w:rsidR="00C00B22">
        <w:t>is most likely to have not had significant updates since the initial approval</w:t>
      </w:r>
      <w:r w:rsidR="00187579">
        <w:t xml:space="preserve">. Inspectors should prioritize sample selection for </w:t>
      </w:r>
      <w:r w:rsidR="00D92F6F">
        <w:t>significant updates to RIP.</w:t>
      </w:r>
    </w:p>
    <w:p w14:paraId="13C5F600" w14:textId="5F053112" w:rsidR="00204807" w:rsidRDefault="007915F3" w:rsidP="00957654">
      <w:pPr>
        <w:pStyle w:val="BodyText3"/>
        <w:numPr>
          <w:ilvl w:val="1"/>
          <w:numId w:val="29"/>
        </w:numPr>
        <w:tabs>
          <w:tab w:val="left" w:pos="720"/>
        </w:tabs>
        <w:ind w:left="1080"/>
      </w:pPr>
      <w:r>
        <w:t>Timing of last</w:t>
      </w:r>
      <w:r w:rsidR="008A789C">
        <w:t xml:space="preserve"> MOR update</w:t>
      </w:r>
      <w:r>
        <w:t xml:space="preserve">. </w:t>
      </w:r>
      <w:r w:rsidR="00103EC3">
        <w:t xml:space="preserve">Inspectors should prioritize sample selection for </w:t>
      </w:r>
      <w:r w:rsidR="0000548D">
        <w:t>MOR updates that have not been previously reviewed.</w:t>
      </w:r>
    </w:p>
    <w:p w14:paraId="781BFB03" w14:textId="6EC7F0E0" w:rsidR="00D33010" w:rsidRDefault="001B1A54" w:rsidP="007A7C01">
      <w:pPr>
        <w:pStyle w:val="BodyText3"/>
        <w:numPr>
          <w:ilvl w:val="0"/>
          <w:numId w:val="29"/>
        </w:numPr>
        <w:tabs>
          <w:tab w:val="left" w:pos="720"/>
        </w:tabs>
        <w:ind w:left="720"/>
      </w:pPr>
      <w:r>
        <w:t xml:space="preserve">In general, when performing this OpESS, </w:t>
      </w:r>
      <w:r w:rsidR="009D4442">
        <w:t>inspectors should be aware of the</w:t>
      </w:r>
      <w:r w:rsidR="00D33010" w:rsidRPr="007A35A1">
        <w:t xml:space="preserve"> </w:t>
      </w:r>
      <w:r w:rsidR="00D33010">
        <w:t xml:space="preserve">processes the </w:t>
      </w:r>
      <w:r w:rsidR="00D33010" w:rsidRPr="007A35A1">
        <w:t>licensee</w:t>
      </w:r>
      <w:r w:rsidR="00D33010">
        <w:t xml:space="preserve"> ha</w:t>
      </w:r>
      <w:r w:rsidR="009D4442">
        <w:t>s</w:t>
      </w:r>
      <w:r w:rsidR="00D33010">
        <w:t xml:space="preserve"> in place to maintain PCC</w:t>
      </w:r>
      <w:r w:rsidR="009D4442">
        <w:t>, specifically the following:</w:t>
      </w:r>
    </w:p>
    <w:p w14:paraId="25D0318C" w14:textId="7E2970D8" w:rsidR="00D33010" w:rsidRDefault="00D33010" w:rsidP="00BB4A7F">
      <w:pPr>
        <w:pStyle w:val="BodyText"/>
        <w:numPr>
          <w:ilvl w:val="1"/>
          <w:numId w:val="16"/>
        </w:numPr>
      </w:pPr>
      <w:r>
        <w:t xml:space="preserve">Does the licensee have built in processes and measures to ensure that plant changes are communicated to the </w:t>
      </w:r>
      <w:r w:rsidR="00166D18">
        <w:t xml:space="preserve">personnel responsible for PRA maintenance </w:t>
      </w:r>
      <w:r>
        <w:t xml:space="preserve">(i.e., are there signoffs and reviews during modification reviews or are the changes managed informally between engineering and </w:t>
      </w:r>
      <w:r w:rsidR="7E4A256A">
        <w:t xml:space="preserve">the </w:t>
      </w:r>
      <w:r w:rsidR="00635C0D">
        <w:t>personnel responsible for PRA maintenance</w:t>
      </w:r>
      <w:r>
        <w:t>)?</w:t>
      </w:r>
    </w:p>
    <w:p w14:paraId="3F09A0BA" w14:textId="65385BA0" w:rsidR="00D33010" w:rsidRDefault="00D33010" w:rsidP="00BB4A7F">
      <w:pPr>
        <w:pStyle w:val="BodyText"/>
        <w:numPr>
          <w:ilvl w:val="1"/>
          <w:numId w:val="16"/>
        </w:numPr>
      </w:pPr>
      <w:r>
        <w:t>What process does the licensee use to manage and track PRA changes (i.e., CAP, document control, etc.)?</w:t>
      </w:r>
    </w:p>
    <w:p w14:paraId="3C67194A" w14:textId="3E1FEC08" w:rsidR="00D76BAC" w:rsidRDefault="00D76BAC" w:rsidP="00203772">
      <w:pPr>
        <w:pStyle w:val="BodyText"/>
        <w:numPr>
          <w:ilvl w:val="0"/>
          <w:numId w:val="30"/>
        </w:numPr>
        <w:autoSpaceDE w:val="0"/>
        <w:autoSpaceDN w:val="0"/>
      </w:pPr>
      <w:r w:rsidRPr="00641B87">
        <w:t xml:space="preserve">Communicate any issues of concern that </w:t>
      </w:r>
      <w:r>
        <w:t>warrant</w:t>
      </w:r>
      <w:r w:rsidRPr="00641B87">
        <w:t xml:space="preserve"> screening</w:t>
      </w:r>
      <w:r>
        <w:t>, even for minor issues,</w:t>
      </w:r>
      <w:r w:rsidRPr="00641B87">
        <w:t xml:space="preserve"> </w:t>
      </w:r>
      <w:r>
        <w:t xml:space="preserve">to the </w:t>
      </w:r>
      <w:r w:rsidR="00C93C7A">
        <w:t>r</w:t>
      </w:r>
      <w:r>
        <w:t>egional SRA. All issues will be dispositioned</w:t>
      </w:r>
      <w:r w:rsidR="005F4159">
        <w:t>, or monitored</w:t>
      </w:r>
      <w:r w:rsidR="00E22079">
        <w:t>,</w:t>
      </w:r>
      <w:r w:rsidR="005F4159">
        <w:t xml:space="preserve"> </w:t>
      </w:r>
      <w:r>
        <w:t xml:space="preserve">in conjunction with the </w:t>
      </w:r>
      <w:r>
        <w:lastRenderedPageBreak/>
        <w:t>Cross Regional Review Panel that will be formed to address PCC issues</w:t>
      </w:r>
      <w:r w:rsidRPr="00641B87">
        <w:t>.</w:t>
      </w:r>
      <w:r w:rsidR="00D85902">
        <w:t xml:space="preserve"> These issues will be used to formulate future screening questions </w:t>
      </w:r>
      <w:r w:rsidR="007C4510">
        <w:t>and minor screening examples.</w:t>
      </w:r>
    </w:p>
    <w:p w14:paraId="58F3E3BD" w14:textId="15A7A766" w:rsidR="003E0F8A" w:rsidRPr="00776540" w:rsidRDefault="00752A78" w:rsidP="00752A78">
      <w:pPr>
        <w:pStyle w:val="Heading2"/>
      </w:pPr>
      <w:r>
        <w:t>0</w:t>
      </w:r>
      <w:r w:rsidR="003E0F8A">
        <w:t>3.0</w:t>
      </w:r>
      <w:r w:rsidR="007E56B3">
        <w:t>2</w:t>
      </w:r>
      <w:r w:rsidR="003E0F8A">
        <w:tab/>
      </w:r>
      <w:r w:rsidR="00FC66E2">
        <w:t>Verify processes and procedures are in place to ensure the PRA program is being maintained to support risk-informed decisions</w:t>
      </w:r>
      <w:r w:rsidR="00513210" w:rsidRPr="00513210">
        <w:t>.</w:t>
      </w:r>
    </w:p>
    <w:p w14:paraId="134B9CA4" w14:textId="314EB8F0" w:rsidR="00C43BE4" w:rsidRDefault="00251746" w:rsidP="005205E3">
      <w:pPr>
        <w:pStyle w:val="BodyText3"/>
      </w:pPr>
      <w:r>
        <w:t>The recommended inspection activit</w:t>
      </w:r>
      <w:r w:rsidR="0090736F">
        <w:t>ies</w:t>
      </w:r>
      <w:r>
        <w:t xml:space="preserve"> described below support</w:t>
      </w:r>
      <w:r w:rsidR="00C43BE4">
        <w:t xml:space="preserve"> the following inspection procedures:</w:t>
      </w:r>
    </w:p>
    <w:p w14:paraId="1259B9A6" w14:textId="69AEBFC0" w:rsidR="00C43BE4" w:rsidRDefault="00251746" w:rsidP="00C43BE4">
      <w:pPr>
        <w:pStyle w:val="BodyText4"/>
      </w:pPr>
      <w:bookmarkStart w:id="4" w:name="_Hlk141911922"/>
      <w:r>
        <w:t>IP 71111.06</w:t>
      </w:r>
      <w:r w:rsidR="00430A85">
        <w:t>,</w:t>
      </w:r>
      <w:r>
        <w:t xml:space="preserve"> “Flood Protection Measures</w:t>
      </w:r>
      <w:r w:rsidR="008C0988">
        <w:t>,</w:t>
      </w:r>
      <w:r>
        <w:t>”</w:t>
      </w:r>
      <w:bookmarkEnd w:id="4"/>
    </w:p>
    <w:p w14:paraId="3C172AE2" w14:textId="6FFF2893" w:rsidR="00C43BE4" w:rsidRDefault="00251746" w:rsidP="00C43BE4">
      <w:pPr>
        <w:pStyle w:val="BodyText4"/>
      </w:pPr>
      <w:r>
        <w:t>IP 71111.13, “</w:t>
      </w:r>
      <w:r w:rsidRPr="00457ACC">
        <w:t>Maintenance Risk Assessments and Emergent Work Control</w:t>
      </w:r>
      <w:r>
        <w:t>,”</w:t>
      </w:r>
    </w:p>
    <w:p w14:paraId="09CFF55B" w14:textId="2AC48AF6" w:rsidR="00C43BE4" w:rsidRDefault="00251746" w:rsidP="00C43BE4">
      <w:pPr>
        <w:pStyle w:val="BodyText4"/>
      </w:pPr>
      <w:r>
        <w:t>IP 71111.18, “Plant Modifications,”</w:t>
      </w:r>
      <w:bookmarkStart w:id="5" w:name="_Hlk141911955"/>
    </w:p>
    <w:p w14:paraId="61856CA0" w14:textId="5113C713" w:rsidR="00C43BE4" w:rsidRDefault="00251746" w:rsidP="00C43BE4">
      <w:pPr>
        <w:pStyle w:val="BodyText4"/>
      </w:pPr>
      <w:r>
        <w:t>IP 71111.24, “Testing and Maintenance of Equipment Important to Risk</w:t>
      </w:r>
      <w:bookmarkEnd w:id="5"/>
      <w:r>
        <w:t>,”</w:t>
      </w:r>
    </w:p>
    <w:p w14:paraId="15D2635D" w14:textId="7EC8F738" w:rsidR="00C43BE4" w:rsidRDefault="00251746" w:rsidP="00C43BE4">
      <w:pPr>
        <w:pStyle w:val="BodyText4"/>
      </w:pPr>
      <w:r>
        <w:t>IP 71151, “Performance Indicator Verification,” and</w:t>
      </w:r>
    </w:p>
    <w:p w14:paraId="48AC6ADD" w14:textId="56A512E3" w:rsidR="00251746" w:rsidRDefault="00251746" w:rsidP="00C43BE4">
      <w:pPr>
        <w:pStyle w:val="BodyText4"/>
      </w:pPr>
      <w:r>
        <w:t>IP 71152, “</w:t>
      </w:r>
      <w:r w:rsidRPr="00801E5F">
        <w:t>Problem Identification and Resolution (PI&amp;R)</w:t>
      </w:r>
      <w:r>
        <w:t>.”</w:t>
      </w:r>
    </w:p>
    <w:p w14:paraId="3F18D992" w14:textId="1A22F4C2" w:rsidR="00251746" w:rsidRPr="00926AA6" w:rsidRDefault="00251746" w:rsidP="00C65235">
      <w:pPr>
        <w:pStyle w:val="BodyText3"/>
      </w:pPr>
      <w:r w:rsidRPr="00EF7DB0">
        <w:t xml:space="preserve">Inspectors </w:t>
      </w:r>
      <w:r w:rsidR="00D2764E">
        <w:t>should</w:t>
      </w:r>
      <w:r w:rsidRPr="00EF7DB0">
        <w:t xml:space="preserve"> utilize </w:t>
      </w:r>
      <w:r w:rsidR="00C93C7A">
        <w:t>r</w:t>
      </w:r>
      <w:r w:rsidRPr="00EF7DB0">
        <w:t>egional SRA</w:t>
      </w:r>
      <w:r>
        <w:t>s</w:t>
      </w:r>
      <w:r w:rsidRPr="00EF7DB0">
        <w:t xml:space="preserve"> or DRA/APOB Branch for support in determining </w:t>
      </w:r>
      <w:r w:rsidR="00D15D74">
        <w:t xml:space="preserve">if </w:t>
      </w:r>
      <w:r w:rsidR="00DD6777">
        <w:t xml:space="preserve">samples are </w:t>
      </w:r>
      <w:r w:rsidRPr="00EF7DB0">
        <w:t xml:space="preserve">appropriate </w:t>
      </w:r>
      <w:r w:rsidR="00DD6777">
        <w:t>for application with this OpESS</w:t>
      </w:r>
      <w:r w:rsidRPr="00EF7DB0">
        <w:t>.</w:t>
      </w:r>
      <w:r>
        <w:t xml:space="preserve"> When performing </w:t>
      </w:r>
      <w:r w:rsidR="00A8658B">
        <w:t>sections of this OpESS</w:t>
      </w:r>
      <w:r>
        <w:t>, it is understood that</w:t>
      </w:r>
      <w:r w:rsidRPr="00EF7DB0">
        <w:t xml:space="preserve"> select</w:t>
      </w:r>
      <w:r>
        <w:t>ed</w:t>
      </w:r>
      <w:r w:rsidRPr="00EF7DB0">
        <w:t xml:space="preserve"> </w:t>
      </w:r>
      <w:r>
        <w:t xml:space="preserve">items or changes </w:t>
      </w:r>
      <w:r w:rsidRPr="00EF7DB0">
        <w:t xml:space="preserve">for review </w:t>
      </w:r>
      <w:r>
        <w:t>likely</w:t>
      </w:r>
      <w:r w:rsidRPr="00EF7DB0">
        <w:t xml:space="preserve"> have </w:t>
      </w:r>
      <w:r>
        <w:t xml:space="preserve">not </w:t>
      </w:r>
      <w:r w:rsidRPr="00EF7DB0">
        <w:t xml:space="preserve">had sufficient time to have been </w:t>
      </w:r>
      <w:r w:rsidR="00375013">
        <w:t>fully</w:t>
      </w:r>
      <w:r w:rsidRPr="00EF7DB0">
        <w:t xml:space="preserve"> </w:t>
      </w:r>
      <w:r>
        <w:t xml:space="preserve">incorporated </w:t>
      </w:r>
      <w:r w:rsidRPr="00EF7DB0">
        <w:t>into the MOR by the PRA update process.</w:t>
      </w:r>
      <w:r w:rsidR="00CD7DF5">
        <w:t xml:space="preserve"> </w:t>
      </w:r>
      <w:r w:rsidR="006507F0">
        <w:t xml:space="preserve">However, they may have been incorporated into a </w:t>
      </w:r>
      <w:r w:rsidR="006F54AD">
        <w:t>working PRA model.</w:t>
      </w:r>
      <w:r>
        <w:t xml:space="preserve"> </w:t>
      </w:r>
      <w:r w:rsidR="00DA7912">
        <w:t>T</w:t>
      </w:r>
      <w:r w:rsidR="00D63FE8">
        <w:t>he intent is to verify that the licensee has a robust process in place to reasonably ensure PCC activities.</w:t>
      </w:r>
    </w:p>
    <w:p w14:paraId="375F8DA2" w14:textId="46D5CD2A" w:rsidR="00251746" w:rsidRDefault="006A1020" w:rsidP="009F6E73">
      <w:pPr>
        <w:pStyle w:val="BodyText"/>
        <w:widowControl w:val="0"/>
        <w:numPr>
          <w:ilvl w:val="0"/>
          <w:numId w:val="14"/>
        </w:numPr>
        <w:autoSpaceDE w:val="0"/>
        <w:autoSpaceDN w:val="0"/>
      </w:pPr>
      <w:bookmarkStart w:id="6" w:name="_Hlk144371501"/>
      <w:r>
        <w:t>A</w:t>
      </w:r>
      <w:r w:rsidR="00123724">
        <w:t>s a</w:t>
      </w:r>
      <w:r>
        <w:t>pplicable</w:t>
      </w:r>
      <w:r w:rsidR="00CC7CBF">
        <w:t>,</w:t>
      </w:r>
      <w:r>
        <w:t xml:space="preserve"> </w:t>
      </w:r>
      <w:r w:rsidR="00CC7CBF">
        <w:t>with respect to the selected sample and IP being performed</w:t>
      </w:r>
      <w:r w:rsidR="006256AA">
        <w:t>,</w:t>
      </w:r>
      <w:r>
        <w:t xml:space="preserve"> </w:t>
      </w:r>
      <w:bookmarkEnd w:id="6"/>
      <w:r>
        <w:t>v</w:t>
      </w:r>
      <w:r w:rsidR="00251746">
        <w:t xml:space="preserve">erify </w:t>
      </w:r>
      <w:r w:rsidR="00CC7CBF">
        <w:t>the following</w:t>
      </w:r>
      <w:r w:rsidR="00251746">
        <w:t xml:space="preserve"> processes and procedures are in place to monitor and update the PRA.</w:t>
      </w:r>
    </w:p>
    <w:p w14:paraId="67C9404A" w14:textId="3F02A701" w:rsidR="00251746" w:rsidRDefault="00251746" w:rsidP="00BB4A7F">
      <w:pPr>
        <w:pStyle w:val="BodyText"/>
        <w:numPr>
          <w:ilvl w:val="1"/>
          <w:numId w:val="18"/>
        </w:numPr>
      </w:pPr>
      <w:r w:rsidRPr="002E06A3">
        <w:t xml:space="preserve">Review PCC related administrative procedures to ensure that </w:t>
      </w:r>
      <w:r>
        <w:t xml:space="preserve">PCC </w:t>
      </w:r>
      <w:r w:rsidRPr="002E06A3">
        <w:t xml:space="preserve">processes are in place and </w:t>
      </w:r>
      <w:r>
        <w:t xml:space="preserve">are </w:t>
      </w:r>
      <w:r w:rsidRPr="002E06A3">
        <w:t>being followed.</w:t>
      </w:r>
    </w:p>
    <w:p w14:paraId="2EB438D1" w14:textId="102BD5F7" w:rsidR="00251746" w:rsidRDefault="00251746" w:rsidP="00BB4A7F">
      <w:pPr>
        <w:pStyle w:val="BodyText"/>
        <w:numPr>
          <w:ilvl w:val="1"/>
          <w:numId w:val="18"/>
        </w:numPr>
      </w:pPr>
      <w:r>
        <w:t xml:space="preserve">Review a sampling of the most recent MOR, the MOR </w:t>
      </w:r>
      <w:r w:rsidR="004461AD">
        <w:t>inputs,</w:t>
      </w:r>
      <w:r>
        <w:t xml:space="preserve"> and most recent PRA Maintenance data/notebooks, or similar, to ensure the licensee is performing the expected maintenance as required.</w:t>
      </w:r>
    </w:p>
    <w:p w14:paraId="52F46CE9" w14:textId="54F15B1B" w:rsidR="00251746" w:rsidRDefault="00251746" w:rsidP="00BB4A7F">
      <w:pPr>
        <w:pStyle w:val="BodyText"/>
        <w:numPr>
          <w:ilvl w:val="1"/>
          <w:numId w:val="18"/>
        </w:numPr>
      </w:pPr>
      <w:r>
        <w:t>Review the licensees’ PRA tracking and evaluation processes to ensure that any significant changes to the plant (i.e., modifications, procedure changes, etc.) are being communicated to the PRA group for evaluation for inclusion in the PRA and MOR.</w:t>
      </w:r>
    </w:p>
    <w:p w14:paraId="06030F53" w14:textId="427E492E" w:rsidR="00251746" w:rsidRDefault="00251746" w:rsidP="00BB4A7F">
      <w:pPr>
        <w:pStyle w:val="BodyText"/>
        <w:numPr>
          <w:ilvl w:val="1"/>
          <w:numId w:val="18"/>
        </w:numPr>
      </w:pPr>
      <w:r w:rsidRPr="00080CD8">
        <w:t xml:space="preserve">Verify the licensee is evaluating cumulative changes to the PRA and </w:t>
      </w:r>
      <w:r>
        <w:t xml:space="preserve">to the </w:t>
      </w:r>
      <w:r w:rsidRPr="00080CD8">
        <w:t>plant. This can be accomplished by reviewing the licensee’s change log or equivalent.</w:t>
      </w:r>
    </w:p>
    <w:p w14:paraId="3E6F8D1D" w14:textId="7EC11EF1" w:rsidR="00251746" w:rsidRDefault="00251746" w:rsidP="00BB4A7F">
      <w:pPr>
        <w:pStyle w:val="BodyText"/>
        <w:numPr>
          <w:ilvl w:val="1"/>
          <w:numId w:val="18"/>
        </w:numPr>
      </w:pPr>
      <w:r>
        <w:t>Verify the licensee maintains adequate tracking and accounting of PRA maintenance and PRA upgrades, and that MOR changes are being properly evaluated and tracked as either maintenance or upgrades. If any PRA upgrades have been performed, verify the licensee has completed a peer review for that specific PRA upgrade</w:t>
      </w:r>
      <w:r w:rsidR="0029537C">
        <w:t xml:space="preserve">, </w:t>
      </w:r>
      <w:r w:rsidR="009F6F09">
        <w:t>in accordance with the PRA Standard and</w:t>
      </w:r>
      <w:r w:rsidR="00566E32">
        <w:t xml:space="preserve"> industry processes.</w:t>
      </w:r>
    </w:p>
    <w:p w14:paraId="58856095" w14:textId="51CD10A4" w:rsidR="00251746" w:rsidRDefault="00251746" w:rsidP="00BB4A7F">
      <w:pPr>
        <w:pStyle w:val="BodyText"/>
        <w:numPr>
          <w:ilvl w:val="1"/>
          <w:numId w:val="18"/>
        </w:numPr>
      </w:pPr>
      <w:r>
        <w:t xml:space="preserve">Verify that the licensee is working to address and update any PRA evaluation backlogs </w:t>
      </w:r>
      <w:r w:rsidR="000461B5">
        <w:t>such that</w:t>
      </w:r>
      <w:r w:rsidDel="000461B5">
        <w:t xml:space="preserve"> </w:t>
      </w:r>
      <w:r>
        <w:t>there are no long-standing PRA related issues that need to be evaluated and addressed</w:t>
      </w:r>
      <w:r w:rsidR="00863C90">
        <w:t>, which</w:t>
      </w:r>
      <w:r w:rsidR="002B54FC" w:rsidRPr="002B54FC">
        <w:t xml:space="preserve"> </w:t>
      </w:r>
      <w:r w:rsidR="002B54FC">
        <w:t xml:space="preserve">may include outstanding peer review </w:t>
      </w:r>
      <w:r w:rsidR="00E07576">
        <w:t>findings</w:t>
      </w:r>
      <w:r>
        <w:t xml:space="preserve">. If </w:t>
      </w:r>
      <w:r>
        <w:lastRenderedPageBreak/>
        <w:t>there are long-standing unaddressed issues determine why those have not been addressed and ensure there is no significant impact.</w:t>
      </w:r>
    </w:p>
    <w:p w14:paraId="4BE02AFE" w14:textId="429CDE9F" w:rsidR="00251746" w:rsidRDefault="00E407FB" w:rsidP="009F6E73">
      <w:pPr>
        <w:pStyle w:val="BodyText"/>
        <w:widowControl w:val="0"/>
        <w:numPr>
          <w:ilvl w:val="0"/>
          <w:numId w:val="14"/>
        </w:numPr>
        <w:autoSpaceDE w:val="0"/>
        <w:autoSpaceDN w:val="0"/>
      </w:pPr>
      <w:r>
        <w:t>As applicable, with respect to the selected sample and IP being performed,</w:t>
      </w:r>
      <w:r w:rsidR="003D6FDE">
        <w:t xml:space="preserve"> </w:t>
      </w:r>
      <w:r w:rsidR="004C1292">
        <w:t>v</w:t>
      </w:r>
      <w:r w:rsidR="00251746" w:rsidRPr="005D5D06">
        <w:t>erify process</w:t>
      </w:r>
      <w:r w:rsidR="00251746">
        <w:t xml:space="preserve">es and </w:t>
      </w:r>
      <w:r w:rsidR="00251746" w:rsidRPr="005D5D06">
        <w:t xml:space="preserve">procedures </w:t>
      </w:r>
      <w:r w:rsidR="00251746">
        <w:t xml:space="preserve">are </w:t>
      </w:r>
      <w:r w:rsidR="00251746" w:rsidRPr="005D5D06">
        <w:t>in place to monitor PRA inputs and to collect new information</w:t>
      </w:r>
      <w:r w:rsidR="00251746">
        <w:t xml:space="preserve"> and </w:t>
      </w:r>
      <w:r w:rsidR="00251746" w:rsidRPr="005D5D06">
        <w:t>data</w:t>
      </w:r>
      <w:r w:rsidR="003A41C6">
        <w:t xml:space="preserve"> </w:t>
      </w:r>
      <w:r w:rsidR="00E450B3">
        <w:t>(e.g., updated industry failure rates</w:t>
      </w:r>
      <w:r w:rsidR="00337224">
        <w:t>)</w:t>
      </w:r>
      <w:r w:rsidR="00251746">
        <w:t>.</w:t>
      </w:r>
    </w:p>
    <w:p w14:paraId="71DE3746" w14:textId="4530B972" w:rsidR="00251746" w:rsidRDefault="00251746" w:rsidP="00BB4A7F">
      <w:pPr>
        <w:pStyle w:val="BodyText"/>
        <w:numPr>
          <w:ilvl w:val="1"/>
          <w:numId w:val="19"/>
        </w:numPr>
      </w:pPr>
      <w:r>
        <w:t xml:space="preserve">Verify </w:t>
      </w:r>
      <w:r w:rsidRPr="00EA37A1">
        <w:t>MOR updates</w:t>
      </w:r>
      <w:r>
        <w:t xml:space="preserve"> </w:t>
      </w:r>
      <w:r w:rsidRPr="00EA37A1">
        <w:t xml:space="preserve">are being performed </w:t>
      </w:r>
      <w:r>
        <w:t>in a timely manner</w:t>
      </w:r>
      <w:r w:rsidRPr="00EA37A1">
        <w:t xml:space="preserve"> </w:t>
      </w:r>
      <w:r w:rsidR="004022B0">
        <w:t>d</w:t>
      </w:r>
      <w:r w:rsidR="00F768E3">
        <w:t>epending on license conditions</w:t>
      </w:r>
      <w:r w:rsidR="003E4311">
        <w:t xml:space="preserve"> such as 10 CFR 50.69,</w:t>
      </w:r>
      <w:r w:rsidR="007109AF">
        <w:t xml:space="preserve"> Risk-Informed Completion Times (RICT),</w:t>
      </w:r>
      <w:r w:rsidR="003E4311">
        <w:t xml:space="preserve"> other commitments, or self-imposed standards</w:t>
      </w:r>
      <w:r w:rsidR="004022B0">
        <w:t>. U</w:t>
      </w:r>
      <w:r>
        <w:t xml:space="preserve">pdates </w:t>
      </w:r>
      <w:r w:rsidR="00F92E4D">
        <w:t xml:space="preserve">typically </w:t>
      </w:r>
      <w:r>
        <w:t>should be made w</w:t>
      </w:r>
      <w:r w:rsidRPr="00467D96">
        <w:t xml:space="preserve">ithin </w:t>
      </w:r>
      <w:r>
        <w:t xml:space="preserve">a </w:t>
      </w:r>
      <w:r w:rsidRPr="00467D96">
        <w:t xml:space="preserve">frequency </w:t>
      </w:r>
      <w:r>
        <w:t xml:space="preserve">of </w:t>
      </w:r>
      <w:r w:rsidRPr="00467D96">
        <w:t xml:space="preserve">every </w:t>
      </w:r>
      <w:r w:rsidR="00FC735F">
        <w:t>two</w:t>
      </w:r>
      <w:r w:rsidRPr="00467D96">
        <w:t xml:space="preserve"> refueling outages</w:t>
      </w:r>
      <w:r w:rsidR="007109AF">
        <w:t xml:space="preserve"> in accordance with licensee procedures.</w:t>
      </w:r>
    </w:p>
    <w:p w14:paraId="6D753A6D" w14:textId="31DC7534" w:rsidR="00251746" w:rsidRPr="000C4662" w:rsidRDefault="00251746" w:rsidP="00BB4A7F">
      <w:pPr>
        <w:pStyle w:val="BodyText"/>
        <w:numPr>
          <w:ilvl w:val="1"/>
          <w:numId w:val="19"/>
        </w:numPr>
      </w:pPr>
      <w:r>
        <w:t>Verify the licensee is performing data gathering and data updates in a timely manner. Review PRA data notebooks, or similar, to ensure that data is relatively current</w:t>
      </w:r>
      <w:bookmarkStart w:id="7" w:name="_Hlk141911190"/>
      <w:r>
        <w:t>, and if not, determine if there is appropriate justification for not performing the data update.</w:t>
      </w:r>
      <w:bookmarkEnd w:id="7"/>
    </w:p>
    <w:p w14:paraId="454F4E53" w14:textId="39590FD1" w:rsidR="00251746" w:rsidRDefault="00251746" w:rsidP="009F6E73">
      <w:pPr>
        <w:pStyle w:val="BodyText"/>
        <w:widowControl w:val="0"/>
        <w:numPr>
          <w:ilvl w:val="0"/>
          <w:numId w:val="14"/>
        </w:numPr>
        <w:autoSpaceDE w:val="0"/>
        <w:autoSpaceDN w:val="0"/>
      </w:pPr>
      <w:r>
        <w:t>Review modifications to the plant</w:t>
      </w:r>
      <w:r w:rsidR="00D40FB3">
        <w:t xml:space="preserve"> that appear to be</w:t>
      </w:r>
      <w:r w:rsidR="00752F64">
        <w:t xml:space="preserve"> risk</w:t>
      </w:r>
      <w:r w:rsidR="00D40FB3" w:rsidRPr="1428C3C4">
        <w:rPr>
          <w:i/>
          <w:iCs/>
        </w:rPr>
        <w:t xml:space="preserve"> </w:t>
      </w:r>
      <w:r w:rsidR="00D40FB3" w:rsidRPr="00DA7912">
        <w:t>significant</w:t>
      </w:r>
      <w:r>
        <w:t>. For reference</w:t>
      </w:r>
      <w:r w:rsidR="00A42E39">
        <w:t>,</w:t>
      </w:r>
      <w:r>
        <w:t xml:space="preserve"> </w:t>
      </w:r>
      <w:r w:rsidR="00E834EB">
        <w:t>“risk signi</w:t>
      </w:r>
      <w:r w:rsidR="00ED7ABE">
        <w:t>ficant</w:t>
      </w:r>
      <w:r w:rsidR="000817DD">
        <w:t>”</w:t>
      </w:r>
      <w:r w:rsidDel="00A42E39">
        <w:t xml:space="preserve"> </w:t>
      </w:r>
      <w:r>
        <w:t>may include risk significant SSCs,</w:t>
      </w:r>
      <w:r w:rsidR="00ED7ABE">
        <w:t xml:space="preserve"> or items such as</w:t>
      </w:r>
      <w:r>
        <w:t xml:space="preserve"> success path changes, added event</w:t>
      </w:r>
      <w:r w:rsidR="00C962AD">
        <w:t xml:space="preserve"> </w:t>
      </w:r>
      <w:proofErr w:type="gramStart"/>
      <w:r>
        <w:t>tree tops</w:t>
      </w:r>
      <w:proofErr w:type="gramEnd"/>
      <w:r>
        <w:t>, fault</w:t>
      </w:r>
      <w:r w:rsidR="008978CB">
        <w:t>-</w:t>
      </w:r>
      <w:r>
        <w:t xml:space="preserve">tree updates, and other means as necessary. </w:t>
      </w:r>
      <w:r w:rsidR="003C1761">
        <w:t xml:space="preserve">Other options </w:t>
      </w:r>
      <w:r w:rsidR="00E45879">
        <w:t xml:space="preserve">for consideration may include </w:t>
      </w:r>
      <w:r w:rsidR="00C00A0B">
        <w:t xml:space="preserve">recent </w:t>
      </w:r>
      <w:r w:rsidR="00E45879">
        <w:t>licensee changes to human error probabilities</w:t>
      </w:r>
      <w:r w:rsidR="005F4B26">
        <w:t xml:space="preserve"> (HEP)</w:t>
      </w:r>
      <w:r w:rsidR="00E45879">
        <w:t xml:space="preserve">, </w:t>
      </w:r>
      <w:r w:rsidR="00C00A0B">
        <w:t>changes to minimum equipment and or success criteria</w:t>
      </w:r>
      <w:r w:rsidR="00585E7D">
        <w:t xml:space="preserve">, </w:t>
      </w:r>
      <w:r w:rsidR="007B5824">
        <w:t xml:space="preserve">changes to </w:t>
      </w:r>
      <w:r w:rsidR="00AF4A12">
        <w:t>importance measures</w:t>
      </w:r>
      <w:r w:rsidR="007B5824">
        <w:t xml:space="preserve"> (i.e., </w:t>
      </w:r>
      <w:r w:rsidR="00673082">
        <w:t xml:space="preserve">Birnbaum, </w:t>
      </w:r>
      <w:r w:rsidR="007B5824">
        <w:t>Fussell</w:t>
      </w:r>
      <w:r w:rsidR="00673082">
        <w:t>-Vesely, Risk A</w:t>
      </w:r>
      <w:r w:rsidR="00140CBD">
        <w:t>chievement Worth, etc.)</w:t>
      </w:r>
      <w:r>
        <w:t xml:space="preserve">. Inspectors may utilize Regional SRAs or DRA/APOB Branch for support in determining appropriate </w:t>
      </w:r>
      <w:r w:rsidRPr="000F4669">
        <w:t>significant</w:t>
      </w:r>
      <w:r>
        <w:t xml:space="preserve"> samples, as necessary.</w:t>
      </w:r>
      <w:r w:rsidR="00F17810">
        <w:t xml:space="preserve"> </w:t>
      </w:r>
      <w:r w:rsidR="002A19DB">
        <w:t xml:space="preserve">Inspectors may also utilize the </w:t>
      </w:r>
      <w:r w:rsidR="00D44802">
        <w:t>Plant Risk Information eBooks (</w:t>
      </w:r>
      <w:r w:rsidR="002A19DB">
        <w:t>PRIB</w:t>
      </w:r>
      <w:r w:rsidR="00D44802">
        <w:t>)</w:t>
      </w:r>
      <w:r w:rsidR="002A19DB">
        <w:t xml:space="preserve"> </w:t>
      </w:r>
      <w:r w:rsidR="005C4200">
        <w:t>for reference.</w:t>
      </w:r>
    </w:p>
    <w:p w14:paraId="0E7CA132" w14:textId="77777777" w:rsidR="00251746" w:rsidRDefault="00251746" w:rsidP="00BB4A7F">
      <w:pPr>
        <w:pStyle w:val="BodyText"/>
        <w:numPr>
          <w:ilvl w:val="1"/>
          <w:numId w:val="20"/>
        </w:numPr>
      </w:pPr>
      <w:r w:rsidRPr="001145B5">
        <w:t xml:space="preserve">Verify </w:t>
      </w:r>
      <w:r>
        <w:t>that modifications are being screened and evaluated in accordance with the licensee’s processes for possible future inclusion in the PRA and the next MOR update.</w:t>
      </w:r>
    </w:p>
    <w:p w14:paraId="5E40A2E0" w14:textId="6423C4B8" w:rsidR="00251746" w:rsidRDefault="00251746" w:rsidP="00BB4A7F">
      <w:pPr>
        <w:pStyle w:val="BodyText"/>
        <w:numPr>
          <w:ilvl w:val="1"/>
          <w:numId w:val="20"/>
        </w:numPr>
      </w:pPr>
      <w:r>
        <w:t>R</w:t>
      </w:r>
      <w:r w:rsidRPr="00D91F6F">
        <w:t>eview</w:t>
      </w:r>
      <w:r>
        <w:t xml:space="preserve"> an independent sample of risk significant modifications and/or procedure changes to ensure that the modification is included or being tracked in the PRA change log, or equivalent tracking mechanism</w:t>
      </w:r>
      <w:r w:rsidR="004F4C43">
        <w:t>,</w:t>
      </w:r>
      <w:r>
        <w:t xml:space="preserve"> to ensure the item is being reviewed for appropriate evaluation and future inclusion into the PRA and MOR.</w:t>
      </w:r>
    </w:p>
    <w:p w14:paraId="79E4BD59" w14:textId="525158DC" w:rsidR="006C61D6" w:rsidRDefault="006C61D6" w:rsidP="00752A78">
      <w:pPr>
        <w:pStyle w:val="Heading2"/>
      </w:pPr>
      <w:r w:rsidRPr="00A83D98">
        <w:t>03.</w:t>
      </w:r>
      <w:r w:rsidRPr="007F6309">
        <w:t>0</w:t>
      </w:r>
      <w:r w:rsidR="001773E9" w:rsidRPr="007F6309">
        <w:t>3</w:t>
      </w:r>
      <w:r w:rsidRPr="007F6309">
        <w:tab/>
      </w:r>
      <w:r w:rsidR="003E5C1F">
        <w:t xml:space="preserve">Verify processes and procedures were completed </w:t>
      </w:r>
      <w:r w:rsidR="00B830AD">
        <w:t>appropriately</w:t>
      </w:r>
      <w:r w:rsidR="003E5C1F">
        <w:t xml:space="preserve"> to ensure the PRA </w:t>
      </w:r>
      <w:r w:rsidR="00B830AD">
        <w:t>program was being sufficiently maintained to support past and current risk-informed decisions</w:t>
      </w:r>
      <w:r w:rsidR="00C37CC9" w:rsidRPr="007F6309">
        <w:t>.</w:t>
      </w:r>
    </w:p>
    <w:p w14:paraId="51CC7A49" w14:textId="690512DF" w:rsidR="00253EDF" w:rsidRDefault="00710D65" w:rsidP="00C65235">
      <w:pPr>
        <w:pStyle w:val="BodyText3"/>
      </w:pPr>
      <w:r w:rsidRPr="00336533">
        <w:t>The recommended inspection activit</w:t>
      </w:r>
      <w:r w:rsidR="00CD3DA5">
        <w:t>ies</w:t>
      </w:r>
      <w:r w:rsidRPr="00336533">
        <w:t xml:space="preserve"> described below support</w:t>
      </w:r>
      <w:r w:rsidR="000E1835">
        <w:t xml:space="preserve"> the following IPs:</w:t>
      </w:r>
    </w:p>
    <w:p w14:paraId="35835C9B" w14:textId="43043E9E" w:rsidR="00253EDF" w:rsidRDefault="00710D65" w:rsidP="00253EDF">
      <w:pPr>
        <w:pStyle w:val="BodyText4"/>
      </w:pPr>
      <w:r w:rsidRPr="00336533">
        <w:t>IP 71111.21M</w:t>
      </w:r>
      <w:r w:rsidR="000535F8">
        <w:t>,</w:t>
      </w:r>
      <w:r w:rsidRPr="00336533">
        <w:t xml:space="preserve"> “</w:t>
      </w:r>
      <w:r w:rsidRPr="00336533">
        <w:rPr>
          <w:shd w:val="clear" w:color="auto" w:fill="FFFFFF"/>
        </w:rPr>
        <w:t>Comprehensive Engineering Team Inspection</w:t>
      </w:r>
      <w:r w:rsidRPr="00336533">
        <w:t>,”</w:t>
      </w:r>
      <w:bookmarkStart w:id="8" w:name="_Hlk141912102"/>
    </w:p>
    <w:p w14:paraId="7626789C" w14:textId="14E3017A" w:rsidR="00253EDF" w:rsidRDefault="00710D65" w:rsidP="00253EDF">
      <w:pPr>
        <w:pStyle w:val="BodyText4"/>
      </w:pPr>
      <w:r w:rsidRPr="00336533">
        <w:t>IP 71111.21N.05, “Fire Protection Team Inspection (</w:t>
      </w:r>
      <w:proofErr w:type="spellStart"/>
      <w:r w:rsidRPr="00336533">
        <w:t>FTPI</w:t>
      </w:r>
      <w:proofErr w:type="spellEnd"/>
      <w:r w:rsidRPr="00336533">
        <w:t>)</w:t>
      </w:r>
      <w:bookmarkEnd w:id="8"/>
      <w:r w:rsidRPr="00336533">
        <w:t>,” and</w:t>
      </w:r>
      <w:bookmarkStart w:id="9" w:name="_Hlk141912120"/>
    </w:p>
    <w:p w14:paraId="5FAA5B22" w14:textId="17B4EF4D" w:rsidR="00710D65" w:rsidRDefault="00710D65" w:rsidP="00253EDF">
      <w:pPr>
        <w:pStyle w:val="BodyText4"/>
      </w:pPr>
      <w:r w:rsidRPr="00336533">
        <w:t xml:space="preserve">IP </w:t>
      </w:r>
      <w:r>
        <w:t>37060</w:t>
      </w:r>
      <w:r w:rsidRPr="00336533">
        <w:t>, “</w:t>
      </w:r>
      <w:r w:rsidRPr="00B01827">
        <w:t>10 CFR 50.69 Risk</w:t>
      </w:r>
      <w:r w:rsidR="6EEDB0F0" w:rsidRPr="00B01827">
        <w:t>-</w:t>
      </w:r>
      <w:r w:rsidRPr="00B01827">
        <w:t>Informed Categorization and Treatment of Structures, Systems, and Components Inspection</w:t>
      </w:r>
      <w:r w:rsidRPr="00336533">
        <w:t>.”</w:t>
      </w:r>
      <w:bookmarkEnd w:id="9"/>
    </w:p>
    <w:p w14:paraId="2E6E96BC" w14:textId="55A15FFB" w:rsidR="0047415D" w:rsidRDefault="00710D65" w:rsidP="00C65235">
      <w:pPr>
        <w:pStyle w:val="BodyText3"/>
      </w:pPr>
      <w:bookmarkStart w:id="10" w:name="_Hlk141911538"/>
      <w:r w:rsidRPr="00EF7DB0">
        <w:t xml:space="preserve">Inspectors should utilize </w:t>
      </w:r>
      <w:r w:rsidR="00C93C7A">
        <w:t>r</w:t>
      </w:r>
      <w:r w:rsidRPr="00EF7DB0">
        <w:t>egional SRA</w:t>
      </w:r>
      <w:r>
        <w:t>s</w:t>
      </w:r>
      <w:r w:rsidRPr="00EF7DB0">
        <w:t xml:space="preserve"> or DRA/APOB Branch for support in determining </w:t>
      </w:r>
      <w:r w:rsidR="00AF6CF7">
        <w:t xml:space="preserve">if </w:t>
      </w:r>
      <w:r w:rsidR="00AF6CF7">
        <w:rPr>
          <w:rFonts w:cstheme="minorBidi"/>
        </w:rPr>
        <w:t xml:space="preserve">samples are </w:t>
      </w:r>
      <w:r w:rsidRPr="00EF7DB0">
        <w:t xml:space="preserve">appropriate </w:t>
      </w:r>
      <w:r w:rsidR="00F67719">
        <w:t>for application with this OpESS</w:t>
      </w:r>
      <w:r w:rsidRPr="00EF7DB0">
        <w:t>, as necessary.</w:t>
      </w:r>
      <w:r>
        <w:t xml:space="preserve"> When performing </w:t>
      </w:r>
      <w:r w:rsidR="004A69A7">
        <w:t>sections of this OpESS</w:t>
      </w:r>
      <w:r>
        <w:t>, it is p</w:t>
      </w:r>
      <w:r w:rsidRPr="00EF7DB0">
        <w:t>referab</w:t>
      </w:r>
      <w:r>
        <w:t>le</w:t>
      </w:r>
      <w:r w:rsidRPr="00EF7DB0">
        <w:t xml:space="preserve"> </w:t>
      </w:r>
      <w:r>
        <w:t xml:space="preserve">to </w:t>
      </w:r>
      <w:r w:rsidRPr="00EF7DB0">
        <w:t xml:space="preserve">select </w:t>
      </w:r>
      <w:r>
        <w:t xml:space="preserve">items or changes </w:t>
      </w:r>
      <w:r w:rsidRPr="00EF7DB0">
        <w:t xml:space="preserve">for review that have had sufficient time to have been processed into the MOR by the PRA update </w:t>
      </w:r>
      <w:r w:rsidRPr="00EF7DB0">
        <w:lastRenderedPageBreak/>
        <w:t>process.</w:t>
      </w:r>
      <w:r>
        <w:t xml:space="preserve"> </w:t>
      </w:r>
      <w:bookmarkEnd w:id="10"/>
      <w:r w:rsidR="00471EDC">
        <w:t>T</w:t>
      </w:r>
      <w:r w:rsidR="00D63FE8">
        <w:t>he intent is to verify that the licensee has a robust process in place to reasonably ensure PCC activities.</w:t>
      </w:r>
    </w:p>
    <w:p w14:paraId="3FD6E9A0" w14:textId="7C476A9E" w:rsidR="00D70399" w:rsidRDefault="004C546B" w:rsidP="009F6E73">
      <w:pPr>
        <w:pStyle w:val="BodyText"/>
        <w:numPr>
          <w:ilvl w:val="0"/>
          <w:numId w:val="15"/>
        </w:numPr>
        <w:autoSpaceDE w:val="0"/>
        <w:autoSpaceDN w:val="0"/>
      </w:pPr>
      <w:r>
        <w:t>As applicable, with respect to the selected sample and IP being performed, v</w:t>
      </w:r>
      <w:r w:rsidR="00D70399" w:rsidRPr="00127D17">
        <w:t>erify process</w:t>
      </w:r>
      <w:r w:rsidR="00D70399">
        <w:t xml:space="preserve">es and </w:t>
      </w:r>
      <w:r w:rsidR="00D70399" w:rsidRPr="00127D17">
        <w:t xml:space="preserve">procedures were followed to monitor </w:t>
      </w:r>
      <w:r w:rsidR="00D70399">
        <w:t xml:space="preserve">and update the </w:t>
      </w:r>
      <w:r w:rsidR="00D70399" w:rsidRPr="00127D17">
        <w:t>PRA.</w:t>
      </w:r>
    </w:p>
    <w:p w14:paraId="2CFD378E" w14:textId="63BC6322" w:rsidR="00492834" w:rsidRDefault="00D70399" w:rsidP="00BB4A7F">
      <w:pPr>
        <w:pStyle w:val="BodyText"/>
        <w:numPr>
          <w:ilvl w:val="1"/>
          <w:numId w:val="21"/>
        </w:numPr>
      </w:pPr>
      <w:r w:rsidRPr="00A23C7A">
        <w:t>Review significant PRA updates or changes to PRA inputs</w:t>
      </w:r>
      <w:r>
        <w:t>,</w:t>
      </w:r>
      <w:r w:rsidRPr="00A23C7A">
        <w:t xml:space="preserve"> specifically risk significant systems such as those implementing RI</w:t>
      </w:r>
      <w:r w:rsidR="005B30F8">
        <w:t>P</w:t>
      </w:r>
      <w:r w:rsidRPr="00A23C7A">
        <w:t xml:space="preserve"> (i.e., </w:t>
      </w:r>
      <w:proofErr w:type="spellStart"/>
      <w:r w:rsidRPr="00A23C7A">
        <w:t>RICT</w:t>
      </w:r>
      <w:proofErr w:type="spellEnd"/>
      <w:r w:rsidRPr="00A23C7A">
        <w:t>).</w:t>
      </w:r>
    </w:p>
    <w:p w14:paraId="32CD876D" w14:textId="27D18C39" w:rsidR="00D70399" w:rsidRDefault="00A81395" w:rsidP="00BB4A7F">
      <w:pPr>
        <w:pStyle w:val="BodyText"/>
        <w:numPr>
          <w:ilvl w:val="1"/>
          <w:numId w:val="21"/>
        </w:numPr>
      </w:pPr>
      <w:r>
        <w:t xml:space="preserve">For insights on possible </w:t>
      </w:r>
      <w:r w:rsidR="00F20440">
        <w:t>samples</w:t>
      </w:r>
      <w:r w:rsidR="003A49EE">
        <w:t>,</w:t>
      </w:r>
      <w:r w:rsidR="00F20440">
        <w:t xml:space="preserve"> r</w:t>
      </w:r>
      <w:r w:rsidR="00D70399" w:rsidRPr="00A23C7A">
        <w:t>eview one of the following: PRIB, M</w:t>
      </w:r>
      <w:r w:rsidR="00093318">
        <w:t xml:space="preserve">itigating </w:t>
      </w:r>
      <w:r w:rsidR="00D70399" w:rsidRPr="00A23C7A">
        <w:t>S</w:t>
      </w:r>
      <w:r w:rsidR="00093318">
        <w:t xml:space="preserve">ystem </w:t>
      </w:r>
      <w:r w:rsidR="00D70399" w:rsidRPr="00A23C7A">
        <w:t>P</w:t>
      </w:r>
      <w:r w:rsidR="00093318">
        <w:t xml:space="preserve">erformance </w:t>
      </w:r>
      <w:r w:rsidR="00D70399" w:rsidRPr="00A23C7A">
        <w:t>I</w:t>
      </w:r>
      <w:r w:rsidR="00093318">
        <w:t>ndex</w:t>
      </w:r>
      <w:r w:rsidR="00D70399" w:rsidRPr="00A23C7A">
        <w:t xml:space="preserve"> input recalculations, licensee PRA MOR change logs, PRA system notebooks</w:t>
      </w:r>
      <w:r w:rsidR="00182535">
        <w:t>,</w:t>
      </w:r>
      <w:r w:rsidR="00D70399">
        <w:t xml:space="preserve"> or equivalent tracking systems</w:t>
      </w:r>
      <w:r w:rsidR="00D70399" w:rsidRPr="00A23C7A">
        <w:t>. Preferably any changes reviewed will already be processed and in the current MOR.</w:t>
      </w:r>
    </w:p>
    <w:p w14:paraId="21D5B6B5" w14:textId="184C0892" w:rsidR="00D70399" w:rsidRPr="00D70399" w:rsidRDefault="00D70399" w:rsidP="00BB4A7F">
      <w:pPr>
        <w:pStyle w:val="BodyText"/>
        <w:numPr>
          <w:ilvl w:val="1"/>
          <w:numId w:val="21"/>
        </w:numPr>
      </w:pPr>
      <w:r w:rsidRPr="00AE799D">
        <w:t xml:space="preserve">Review </w:t>
      </w:r>
      <w:r w:rsidR="000259F1">
        <w:t xml:space="preserve">a sampling of </w:t>
      </w:r>
      <w:r w:rsidRPr="00AE799D">
        <w:t xml:space="preserve">past MOR inputs and PRA Maintenance data/notebooks to ensure </w:t>
      </w:r>
      <w:r w:rsidR="00441663">
        <w:t xml:space="preserve">the </w:t>
      </w:r>
      <w:r w:rsidRPr="00AE799D">
        <w:t>licensee has been performing the expected maintenance to data inputs as required</w:t>
      </w:r>
      <w:r>
        <w:t xml:space="preserve"> and that the changes have been evaluated and processed into the current MOR</w:t>
      </w:r>
      <w:r w:rsidR="00AF7EF4">
        <w:t xml:space="preserve"> (e.g., updated industry failure rates).</w:t>
      </w:r>
      <w:r w:rsidR="008133A1">
        <w:t xml:space="preserve"> If the sam</w:t>
      </w:r>
      <w:r w:rsidR="00334803">
        <w:t xml:space="preserve">ple </w:t>
      </w:r>
      <w:r w:rsidR="00D24352">
        <w:t>involves repetitive failures of equipment</w:t>
      </w:r>
      <w:r w:rsidR="00846B4D">
        <w:t>, consult the regional SRA to assist</w:t>
      </w:r>
      <w:r w:rsidR="00DC15DD">
        <w:t xml:space="preserve"> in</w:t>
      </w:r>
      <w:r w:rsidR="003D4AF1">
        <w:t xml:space="preserve"> the</w:t>
      </w:r>
      <w:r w:rsidR="00DC15DD">
        <w:t xml:space="preserve"> review and evaluation </w:t>
      </w:r>
      <w:r w:rsidR="009338C6">
        <w:t>of l</w:t>
      </w:r>
      <w:r w:rsidR="009873F2">
        <w:t>icensee PRA procedures</w:t>
      </w:r>
      <w:r w:rsidR="00FD2CAE">
        <w:t>.</w:t>
      </w:r>
    </w:p>
    <w:p w14:paraId="1ECF0790" w14:textId="66C915C3" w:rsidR="00D70399" w:rsidRDefault="00551047" w:rsidP="009F6E73">
      <w:pPr>
        <w:pStyle w:val="BodyText"/>
        <w:numPr>
          <w:ilvl w:val="0"/>
          <w:numId w:val="15"/>
        </w:numPr>
        <w:autoSpaceDE w:val="0"/>
        <w:autoSpaceDN w:val="0"/>
      </w:pPr>
      <w:r>
        <w:t xml:space="preserve">As applicable, with respect to the selected sample and IP being performed, </w:t>
      </w:r>
      <w:r w:rsidR="006B497D">
        <w:t>v</w:t>
      </w:r>
      <w:r w:rsidR="00D70399" w:rsidRPr="007C7EDC">
        <w:t>erify processes</w:t>
      </w:r>
      <w:r w:rsidR="00D70399">
        <w:t xml:space="preserve"> and </w:t>
      </w:r>
      <w:r w:rsidR="00D70399" w:rsidRPr="007C7EDC">
        <w:t>procedures were followed to ensure that the PRA was maintained with the as-built, as</w:t>
      </w:r>
      <w:r w:rsidR="1B6ABB98" w:rsidRPr="007C7EDC">
        <w:t>-</w:t>
      </w:r>
      <w:r w:rsidR="00D70399" w:rsidRPr="007C7EDC">
        <w:t>operated plant.</w:t>
      </w:r>
    </w:p>
    <w:p w14:paraId="0761CF92" w14:textId="3995D426" w:rsidR="00D70399" w:rsidRDefault="00D70399" w:rsidP="00BB4A7F">
      <w:pPr>
        <w:pStyle w:val="BodyText"/>
        <w:numPr>
          <w:ilvl w:val="1"/>
          <w:numId w:val="22"/>
        </w:numPr>
      </w:pPr>
      <w:r w:rsidRPr="00612EF9">
        <w:t xml:space="preserve">Review </w:t>
      </w:r>
      <w:r w:rsidR="00D90F59">
        <w:t>a sampl</w:t>
      </w:r>
      <w:r w:rsidR="00360562">
        <w:t xml:space="preserve">ing of </w:t>
      </w:r>
      <w:r w:rsidRPr="00612EF9">
        <w:t xml:space="preserve">past </w:t>
      </w:r>
      <w:r w:rsidRPr="008632B8">
        <w:t>significant</w:t>
      </w:r>
      <w:r w:rsidRPr="00612EF9">
        <w:t xml:space="preserve"> modifications (i.e., success path changes, added event</w:t>
      </w:r>
      <w:r w:rsidR="00C962AD">
        <w:t xml:space="preserve"> </w:t>
      </w:r>
      <w:proofErr w:type="gramStart"/>
      <w:r w:rsidRPr="00612EF9">
        <w:t>tree top</w:t>
      </w:r>
      <w:r>
        <w:t>s</w:t>
      </w:r>
      <w:proofErr w:type="gramEnd"/>
      <w:r w:rsidRPr="00612EF9">
        <w:t>, or new fault</w:t>
      </w:r>
      <w:r w:rsidR="00646A9E">
        <w:t>-</w:t>
      </w:r>
      <w:r w:rsidRPr="00612EF9">
        <w:t>tree</w:t>
      </w:r>
      <w:r>
        <w:t>s</w:t>
      </w:r>
      <w:r w:rsidRPr="00612EF9">
        <w:t xml:space="preserve">, etc.) to the plant to ensure that they were properly screened for inclusion in the PRA and have been included in the appropriate MOR update. This can be accomplished by reviewing a sampling of past significant modifications and comparing </w:t>
      </w:r>
      <w:r w:rsidR="00D64330">
        <w:t xml:space="preserve">those </w:t>
      </w:r>
      <w:r w:rsidRPr="00612EF9">
        <w:t>to the PRA change log to ensure the items were appropriately reviewed and evaluated.</w:t>
      </w:r>
    </w:p>
    <w:p w14:paraId="4E64C69D" w14:textId="33AE2522" w:rsidR="00D70399" w:rsidRDefault="00D70399" w:rsidP="00BB4A7F">
      <w:pPr>
        <w:pStyle w:val="BodyText"/>
        <w:numPr>
          <w:ilvl w:val="1"/>
          <w:numId w:val="22"/>
        </w:numPr>
      </w:pPr>
      <w:r w:rsidRPr="007540F6">
        <w:t xml:space="preserve">Review the licensees’ processes to ensure that any </w:t>
      </w:r>
      <w:r w:rsidRPr="008632B8">
        <w:t>significant</w:t>
      </w:r>
      <w:r w:rsidRPr="007540F6">
        <w:t xml:space="preserve"> changes to the plant’s procedures, specifically procedure changes that contain </w:t>
      </w:r>
      <w:r w:rsidR="009831F5">
        <w:t>human reliability analysis (</w:t>
      </w:r>
      <w:r w:rsidRPr="007540F6">
        <w:t>HRA</w:t>
      </w:r>
      <w:r w:rsidR="009831F5">
        <w:t>)</w:t>
      </w:r>
      <w:r w:rsidRPr="007540F6">
        <w:t xml:space="preserve"> changes with time constraints, etc., were communicated to the PRA group for evaluation for inclusion in the PRA and MOR.</w:t>
      </w:r>
    </w:p>
    <w:p w14:paraId="4909E3C0" w14:textId="737B818E" w:rsidR="00D70399" w:rsidRPr="0047415D" w:rsidRDefault="00D70399" w:rsidP="00BB4A7F">
      <w:pPr>
        <w:pStyle w:val="BodyText"/>
        <w:numPr>
          <w:ilvl w:val="1"/>
          <w:numId w:val="22"/>
        </w:numPr>
      </w:pPr>
      <w:r w:rsidRPr="002924DA">
        <w:t xml:space="preserve">Verify that any significant changes to the </w:t>
      </w:r>
      <w:r>
        <w:t xml:space="preserve">operating </w:t>
      </w:r>
      <w:r w:rsidRPr="002924DA">
        <w:t>procedures</w:t>
      </w:r>
      <w:r>
        <w:t xml:space="preserve"> (i.e., EOP’s, HRA’s, etc.) </w:t>
      </w:r>
      <w:r w:rsidRPr="002924DA">
        <w:t xml:space="preserve">have been processed through the PRA update process with the appropriate timeliness (i.e., every </w:t>
      </w:r>
      <w:r w:rsidR="00A82F25">
        <w:t>two</w:t>
      </w:r>
      <w:r w:rsidRPr="002924DA">
        <w:t xml:space="preserve"> refueling outages frequency</w:t>
      </w:r>
      <w:r>
        <w:t>)</w:t>
      </w:r>
      <w:r w:rsidR="00C57D59">
        <w:t>.</w:t>
      </w:r>
      <w:r>
        <w:t xml:space="preserve"> </w:t>
      </w:r>
      <w:r w:rsidR="00AA4190">
        <w:t>I</w:t>
      </w:r>
      <w:r>
        <w:t>f not, determine if there is appropriate justification for not performing the update.</w:t>
      </w:r>
    </w:p>
    <w:p w14:paraId="256FDB08" w14:textId="4EF14B72" w:rsidR="006C61D6" w:rsidRDefault="006C61D6" w:rsidP="00436B3B">
      <w:pPr>
        <w:pStyle w:val="Heading1"/>
      </w:pPr>
      <w:r>
        <w:t>OpESS 202</w:t>
      </w:r>
      <w:r w:rsidR="00D833A8">
        <w:t>3</w:t>
      </w:r>
      <w:r>
        <w:t>/</w:t>
      </w:r>
      <w:r w:rsidR="00625FC8">
        <w:t>02</w:t>
      </w:r>
      <w:r>
        <w:t>-04</w:t>
      </w:r>
      <w:r>
        <w:tab/>
        <w:t>REFERENCES</w:t>
      </w:r>
    </w:p>
    <w:p w14:paraId="75DDAD2F" w14:textId="7DA1C2F6" w:rsidR="002600E9" w:rsidRDefault="006C61D6" w:rsidP="00B12482">
      <w:pPr>
        <w:pStyle w:val="BodyText"/>
      </w:pPr>
      <w:r>
        <w:t>These references may include pre-decisional information contained on NRC internal websites</w:t>
      </w:r>
      <w:r w:rsidRPr="00A64994">
        <w:t>.</w:t>
      </w:r>
      <w:r>
        <w:t xml:space="preserve"> </w:t>
      </w:r>
      <w:r w:rsidRPr="00A64994">
        <w:t xml:space="preserve">Once the agency has formally evaluated an </w:t>
      </w:r>
      <w:proofErr w:type="spellStart"/>
      <w:r w:rsidRPr="00A64994">
        <w:t>OpE</w:t>
      </w:r>
      <w:proofErr w:type="spellEnd"/>
      <w:r w:rsidRPr="00A64994">
        <w:t xml:space="preserve"> issu</w:t>
      </w:r>
      <w:r>
        <w:t>e</w:t>
      </w:r>
      <w:r w:rsidRPr="00A64994">
        <w:t xml:space="preserve"> and has determined that it meets the criteria for agency action, the NRC communicates the issue to the public and the industry through one or more </w:t>
      </w:r>
      <w:r>
        <w:t xml:space="preserve">appropriate </w:t>
      </w:r>
      <w:r w:rsidRPr="00A64994">
        <w:t>methods (e.g.</w:t>
      </w:r>
      <w:r>
        <w:t>,</w:t>
      </w:r>
      <w:r w:rsidRPr="00A64994">
        <w:t xml:space="preserve"> generic communication, rulemaking public comment periods, etc</w:t>
      </w:r>
      <w:r>
        <w:t>.</w:t>
      </w:r>
      <w:r w:rsidRPr="00A64994">
        <w:t>)</w:t>
      </w:r>
      <w:r w:rsidR="0066080F">
        <w:t>.</w:t>
      </w:r>
    </w:p>
    <w:p w14:paraId="34076502" w14:textId="1C9E0976" w:rsidR="00CC0F59" w:rsidRDefault="006C61D6" w:rsidP="00752A78">
      <w:pPr>
        <w:pStyle w:val="Heading2"/>
      </w:pPr>
      <w:r>
        <w:lastRenderedPageBreak/>
        <w:t>04.0</w:t>
      </w:r>
      <w:r w:rsidR="00E5647E">
        <w:t>1</w:t>
      </w:r>
      <w:r w:rsidRPr="00973C21">
        <w:tab/>
        <w:t>Inspection Manual Chapters and Procedures</w:t>
      </w:r>
      <w:r w:rsidR="00973C21" w:rsidRPr="00973C21">
        <w:t>.</w:t>
      </w:r>
    </w:p>
    <w:p w14:paraId="0AFE684C" w14:textId="5FD10C17" w:rsidR="001157E8" w:rsidRDefault="001157E8" w:rsidP="00936006">
      <w:pPr>
        <w:pStyle w:val="BodyText3"/>
      </w:pPr>
      <w:r w:rsidRPr="00336533">
        <w:t xml:space="preserve">IP </w:t>
      </w:r>
      <w:r>
        <w:t>37060,</w:t>
      </w:r>
      <w:r w:rsidRPr="00336533">
        <w:t xml:space="preserve"> “</w:t>
      </w:r>
      <w:r w:rsidRPr="00B01827">
        <w:t>10 CFR 50.69 Risk</w:t>
      </w:r>
      <w:r w:rsidR="22243A26" w:rsidRPr="00B01827">
        <w:t>-</w:t>
      </w:r>
      <w:r w:rsidR="00BF39D7">
        <w:noBreakHyphen/>
      </w:r>
      <w:r w:rsidRPr="00B01827">
        <w:t>Informed Categorization and Treatment of Structures, Systems, and Components Inspection</w:t>
      </w:r>
      <w:r w:rsidRPr="00336533">
        <w:t>”</w:t>
      </w:r>
    </w:p>
    <w:p w14:paraId="5CF3D797" w14:textId="77777777" w:rsidR="001157E8" w:rsidRDefault="001157E8" w:rsidP="00936006">
      <w:pPr>
        <w:pStyle w:val="BodyText3"/>
      </w:pPr>
      <w:r w:rsidRPr="00BC132E">
        <w:t>IP 71111.06</w:t>
      </w:r>
      <w:r>
        <w:t>,</w:t>
      </w:r>
      <w:r w:rsidRPr="00BC132E">
        <w:t xml:space="preserve"> “Flood Protection Measures”</w:t>
      </w:r>
    </w:p>
    <w:p w14:paraId="11A2AD9A" w14:textId="32878889" w:rsidR="001157E8" w:rsidRDefault="001157E8" w:rsidP="00936006">
      <w:pPr>
        <w:pStyle w:val="BodyText3"/>
      </w:pPr>
      <w:r>
        <w:t>IP 71111.13, “Maintenance Risk Assessments and Emergent Work Control”</w:t>
      </w:r>
    </w:p>
    <w:p w14:paraId="28EA9615" w14:textId="77777777" w:rsidR="001157E8" w:rsidRDefault="001157E8" w:rsidP="00936006">
      <w:pPr>
        <w:pStyle w:val="BodyText3"/>
      </w:pPr>
      <w:r>
        <w:t>IP 71111.18, “Plant Modifications”</w:t>
      </w:r>
    </w:p>
    <w:p w14:paraId="4A8C72C1" w14:textId="77777777" w:rsidR="001157E8" w:rsidRDefault="001157E8" w:rsidP="00936006">
      <w:pPr>
        <w:pStyle w:val="BodyText3"/>
      </w:pPr>
      <w:r w:rsidRPr="00F8411D">
        <w:t>IP 71111.21M</w:t>
      </w:r>
      <w:r>
        <w:t>,</w:t>
      </w:r>
      <w:r w:rsidRPr="00F8411D">
        <w:t xml:space="preserve"> “Comprehensive Engineering Team Inspection</w:t>
      </w:r>
      <w:r>
        <w:t>”</w:t>
      </w:r>
    </w:p>
    <w:p w14:paraId="1FE365AF" w14:textId="6B5FED74" w:rsidR="00011B15" w:rsidRDefault="00011B15" w:rsidP="00936006">
      <w:pPr>
        <w:pStyle w:val="BodyText3"/>
      </w:pPr>
      <w:r>
        <w:t>IP 71111.21N.05, “Fire Protection Team Inspection (FTPI)”</w:t>
      </w:r>
    </w:p>
    <w:p w14:paraId="71F781BA" w14:textId="77777777" w:rsidR="001157E8" w:rsidRDefault="001157E8" w:rsidP="00936006">
      <w:pPr>
        <w:pStyle w:val="BodyText3"/>
      </w:pPr>
      <w:r w:rsidRPr="00BC132E">
        <w:t>IP 71111.24</w:t>
      </w:r>
      <w:r>
        <w:t>,</w:t>
      </w:r>
      <w:r w:rsidRPr="00BC132E">
        <w:t xml:space="preserve"> “Testing and Maintenance of Equipment Important to Risk</w:t>
      </w:r>
      <w:r>
        <w:t>”</w:t>
      </w:r>
    </w:p>
    <w:p w14:paraId="3F38A1F3" w14:textId="77777777" w:rsidR="001157E8" w:rsidRDefault="001157E8" w:rsidP="00936006">
      <w:pPr>
        <w:pStyle w:val="BodyText3"/>
      </w:pPr>
      <w:r>
        <w:t>IP 71151, “Performance Indicator Verification”</w:t>
      </w:r>
    </w:p>
    <w:p w14:paraId="7AA9B7F9" w14:textId="77777777" w:rsidR="001157E8" w:rsidRDefault="001157E8" w:rsidP="00936006">
      <w:pPr>
        <w:pStyle w:val="BodyText3"/>
      </w:pPr>
      <w:r>
        <w:t>IP 71152, “Problem Identification and Resolution (PI&amp;R)”</w:t>
      </w:r>
    </w:p>
    <w:p w14:paraId="6F9425FA" w14:textId="676CE42C" w:rsidR="009C2313" w:rsidRPr="00CC0F59" w:rsidRDefault="009C2313" w:rsidP="00752A78">
      <w:pPr>
        <w:pStyle w:val="Heading2"/>
      </w:pPr>
      <w:r>
        <w:t>04.02</w:t>
      </w:r>
      <w:r>
        <w:tab/>
      </w:r>
      <w:r w:rsidRPr="00CC0F59">
        <w:t>Correspondence.</w:t>
      </w:r>
    </w:p>
    <w:p w14:paraId="0EAF89EC" w14:textId="79F580F3" w:rsidR="00AD1484" w:rsidRPr="007F3246" w:rsidRDefault="00162277" w:rsidP="00936006">
      <w:pPr>
        <w:pStyle w:val="BodyText3"/>
      </w:pPr>
      <w:r>
        <w:t>“</w:t>
      </w:r>
      <w:r w:rsidR="00AD1484" w:rsidRPr="0003455B">
        <w:t xml:space="preserve">Summary of </w:t>
      </w:r>
      <w:r w:rsidR="00AD1484">
        <w:t>t</w:t>
      </w:r>
      <w:r w:rsidR="00AD1484" w:rsidRPr="0003455B">
        <w:t xml:space="preserve">he U.S. Nuclear Regulatory Commission Staff Observations from </w:t>
      </w:r>
      <w:r w:rsidR="00AD1484">
        <w:t>t</w:t>
      </w:r>
      <w:r w:rsidR="00AD1484" w:rsidRPr="0003455B">
        <w:t>he Probabilistic Risk Assessment Configuration Control Tabletop Site Visits</w:t>
      </w:r>
      <w:r>
        <w:t xml:space="preserve">” </w:t>
      </w:r>
      <w:r w:rsidR="00AD1484" w:rsidRPr="0003455B">
        <w:t>(</w:t>
      </w:r>
      <w:hyperlink r:id="rId9" w:history="1">
        <w:r w:rsidR="00AD1484" w:rsidRPr="0072565C">
          <w:rPr>
            <w:rStyle w:val="Hyperlink"/>
          </w:rPr>
          <w:t>ML23136A565</w:t>
        </w:r>
      </w:hyperlink>
      <w:r w:rsidR="00AD1484" w:rsidRPr="0003455B">
        <w:t>)</w:t>
      </w:r>
    </w:p>
    <w:p w14:paraId="057EBCD4" w14:textId="7DD800F8" w:rsidR="006C61D6" w:rsidRPr="00FF6355" w:rsidRDefault="006C61D6" w:rsidP="00436B3B">
      <w:pPr>
        <w:pStyle w:val="Heading1"/>
      </w:pPr>
      <w:r>
        <w:t>OpESS 202</w:t>
      </w:r>
      <w:r w:rsidR="00E67846">
        <w:t>3</w:t>
      </w:r>
      <w:r>
        <w:t>/</w:t>
      </w:r>
      <w:r w:rsidR="00632126">
        <w:t>02</w:t>
      </w:r>
      <w:r>
        <w:t>-05</w:t>
      </w:r>
      <w:r w:rsidRPr="00FF6355">
        <w:tab/>
      </w:r>
      <w:r>
        <w:t>REPORTING RESULTS/TIME CHARGES/ADDITIONAL ISSUES</w:t>
      </w:r>
    </w:p>
    <w:p w14:paraId="65CE0300" w14:textId="703823B2" w:rsidR="002600E9" w:rsidRDefault="006C61D6" w:rsidP="00231332">
      <w:pPr>
        <w:pStyle w:val="BodyText"/>
      </w:pPr>
      <w:r w:rsidRPr="000923B7">
        <w:t>If information from this OpESS is used to inform a baseline inspection sample, reference the OpESS number in the scope section of the report.</w:t>
      </w:r>
    </w:p>
    <w:p w14:paraId="6EB42D0D" w14:textId="34BE62F8" w:rsidR="002600E9" w:rsidRDefault="006C61D6" w:rsidP="00231332">
      <w:pPr>
        <w:pStyle w:val="BodyText"/>
        <w:rPr>
          <w:color w:val="000000" w:themeColor="text1"/>
          <w:szCs w:val="24"/>
        </w:rPr>
      </w:pPr>
      <w:r w:rsidRPr="000923B7">
        <w:rPr>
          <w:color w:val="000000" w:themeColor="text1"/>
          <w:szCs w:val="24"/>
        </w:rPr>
        <w:t>In addition, if any findings or violations are identified in conjunction with this OpESS, include a statement similar to the following in the description section of the finding write-up:</w:t>
      </w:r>
    </w:p>
    <w:p w14:paraId="068A3FF4" w14:textId="14CE0991" w:rsidR="002600E9" w:rsidRDefault="006C61D6" w:rsidP="00906D4A">
      <w:pPr>
        <w:pStyle w:val="BodyText3"/>
        <w:ind w:right="720"/>
      </w:pPr>
      <w:r w:rsidRPr="000923B7">
        <w:t>“This finding was identified in connection with a review of Operating Experience Smart Sample (OpESS) 20</w:t>
      </w:r>
      <w:r>
        <w:t>2</w:t>
      </w:r>
      <w:r w:rsidR="00E67846">
        <w:t>3</w:t>
      </w:r>
      <w:r w:rsidRPr="000923B7">
        <w:t>/</w:t>
      </w:r>
      <w:r w:rsidR="00632126">
        <w:t>02</w:t>
      </w:r>
      <w:r w:rsidRPr="000923B7">
        <w:t>.”</w:t>
      </w:r>
    </w:p>
    <w:p w14:paraId="62E6F43E" w14:textId="38C1EB92" w:rsidR="002564C0" w:rsidRDefault="002564C0" w:rsidP="00231332">
      <w:pPr>
        <w:pStyle w:val="BodyText"/>
        <w:rPr>
          <w:color w:val="000000" w:themeColor="text1"/>
          <w:szCs w:val="24"/>
        </w:rPr>
      </w:pPr>
      <w:r>
        <w:rPr>
          <w:color w:val="000000" w:themeColor="text1"/>
          <w:szCs w:val="24"/>
        </w:rPr>
        <w:t xml:space="preserve">In addition, please add </w:t>
      </w:r>
      <w:hyperlink r:id="rId10" w:history="1">
        <w:r w:rsidRPr="009768EE">
          <w:rPr>
            <w:rStyle w:val="Hyperlink"/>
            <w:szCs w:val="24"/>
          </w:rPr>
          <w:t>APOB.OpESS.Resource@nrc.gov</w:t>
        </w:r>
      </w:hyperlink>
      <w:r>
        <w:rPr>
          <w:color w:val="000000" w:themeColor="text1"/>
          <w:szCs w:val="24"/>
        </w:rPr>
        <w:t xml:space="preserve"> to the distribution list for any report</w:t>
      </w:r>
      <w:r w:rsidR="00800730">
        <w:rPr>
          <w:color w:val="000000" w:themeColor="text1"/>
          <w:szCs w:val="24"/>
        </w:rPr>
        <w:t xml:space="preserve"> containing a </w:t>
      </w:r>
      <w:r w:rsidR="00E659A1">
        <w:rPr>
          <w:color w:val="000000" w:themeColor="text1"/>
          <w:szCs w:val="24"/>
        </w:rPr>
        <w:t>sample using</w:t>
      </w:r>
      <w:r w:rsidR="00800730">
        <w:rPr>
          <w:color w:val="000000" w:themeColor="text1"/>
          <w:szCs w:val="24"/>
        </w:rPr>
        <w:t xml:space="preserve"> OpESS 2023/02.</w:t>
      </w:r>
    </w:p>
    <w:p w14:paraId="7CA206A3" w14:textId="5DE986D8" w:rsidR="002600E9" w:rsidRDefault="006C61D6" w:rsidP="00231332">
      <w:pPr>
        <w:pStyle w:val="BodyText"/>
        <w:rPr>
          <w:color w:val="000000" w:themeColor="text1"/>
          <w:szCs w:val="24"/>
        </w:rPr>
      </w:pPr>
      <w:r w:rsidRPr="000923B7">
        <w:rPr>
          <w:color w:val="000000" w:themeColor="text1"/>
          <w:szCs w:val="24"/>
        </w:rPr>
        <w:t>Inspection time for this OpESS is to be charged to the normal baseline procedure under which it is being used</w:t>
      </w:r>
      <w:r>
        <w:rPr>
          <w:color w:val="000000" w:themeColor="text1"/>
          <w:szCs w:val="24"/>
        </w:rPr>
        <w:t xml:space="preserve"> and the level of effort is expected to be within normal baseline inspection sample resource estimates</w:t>
      </w:r>
      <w:r w:rsidRPr="000923B7">
        <w:rPr>
          <w:color w:val="000000" w:themeColor="text1"/>
          <w:szCs w:val="24"/>
        </w:rPr>
        <w:t>.</w:t>
      </w:r>
    </w:p>
    <w:p w14:paraId="653D37F9" w14:textId="796083A3" w:rsidR="006C61D6" w:rsidRPr="00FF6355" w:rsidRDefault="006C61D6" w:rsidP="00906D4A">
      <w:pPr>
        <w:pStyle w:val="Heading1"/>
      </w:pPr>
      <w:r>
        <w:t>OpESS 202</w:t>
      </w:r>
      <w:r w:rsidR="00166A6A">
        <w:t>3</w:t>
      </w:r>
      <w:r>
        <w:t>/</w:t>
      </w:r>
      <w:r w:rsidR="00632126">
        <w:t>02</w:t>
      </w:r>
      <w:r w:rsidRPr="00FF6355">
        <w:t>-0</w:t>
      </w:r>
      <w:r>
        <w:t>6</w:t>
      </w:r>
      <w:r w:rsidRPr="00FF6355">
        <w:tab/>
      </w:r>
      <w:r>
        <w:t>CONTACTS</w:t>
      </w:r>
    </w:p>
    <w:p w14:paraId="76EA2EC5" w14:textId="158D4879" w:rsidR="0031290B" w:rsidRPr="001F2AA2" w:rsidRDefault="006C61D6" w:rsidP="00231332">
      <w:pPr>
        <w:pStyle w:val="BodyText"/>
      </w:pPr>
      <w:r w:rsidRPr="3DB0CEDE">
        <w:t xml:space="preserve">For technical support regarding the performance of this OpESS and emergent issues, </w:t>
      </w:r>
      <w:r w:rsidR="00B000D9" w:rsidRPr="3DB0CEDE">
        <w:t>contact</w:t>
      </w:r>
      <w:r w:rsidR="00B000D9">
        <w:t>:</w:t>
      </w:r>
      <w:r w:rsidR="00B000D9" w:rsidRPr="3DB0CEDE">
        <w:t xml:space="preserve"> </w:t>
      </w:r>
      <w:r w:rsidR="008B3D89">
        <w:t>Lundy Pressley</w:t>
      </w:r>
      <w:r w:rsidRPr="3DB0CEDE">
        <w:t xml:space="preserve"> (</w:t>
      </w:r>
      <w:r w:rsidR="008B3D89">
        <w:t>NRR</w:t>
      </w:r>
      <w:r w:rsidRPr="3DB0CEDE">
        <w:t>/</w:t>
      </w:r>
      <w:r w:rsidR="00C5604A" w:rsidRPr="3DB0CEDE">
        <w:t>D</w:t>
      </w:r>
      <w:r w:rsidR="008B3D89">
        <w:t>RA</w:t>
      </w:r>
      <w:r w:rsidRPr="3DB0CEDE">
        <w:t>/</w:t>
      </w:r>
      <w:r w:rsidR="008B3D89">
        <w:t>APOB</w:t>
      </w:r>
      <w:r w:rsidRPr="3DB0CEDE">
        <w:t xml:space="preserve">) at </w:t>
      </w:r>
      <w:r w:rsidR="001433EC">
        <w:t>404</w:t>
      </w:r>
      <w:r w:rsidR="6F40EB3B" w:rsidRPr="3DB0CEDE">
        <w:t>-</w:t>
      </w:r>
      <w:r w:rsidR="001433EC">
        <w:t>997</w:t>
      </w:r>
      <w:r w:rsidR="6F40EB3B" w:rsidRPr="3DB0CEDE">
        <w:t>-</w:t>
      </w:r>
      <w:r w:rsidR="001433EC">
        <w:t>4621</w:t>
      </w:r>
      <w:r w:rsidRPr="3DB0CEDE">
        <w:t xml:space="preserve"> or </w:t>
      </w:r>
      <w:hyperlink r:id="rId11" w:history="1">
        <w:r w:rsidR="008441E8">
          <w:rPr>
            <w:rStyle w:val="Hyperlink"/>
          </w:rPr>
          <w:t>lundy.pressley@nrc.gov</w:t>
        </w:r>
      </w:hyperlink>
      <w:r w:rsidRPr="3DB0CEDE">
        <w:t xml:space="preserve">, </w:t>
      </w:r>
      <w:r w:rsidR="003F0DCE">
        <w:t xml:space="preserve">or </w:t>
      </w:r>
      <w:r w:rsidR="00BE5834">
        <w:br/>
      </w:r>
      <w:r w:rsidR="00814DE2">
        <w:t>Julie</w:t>
      </w:r>
      <w:r w:rsidR="00814DE2" w:rsidRPr="3DB0CEDE">
        <w:t xml:space="preserve"> </w:t>
      </w:r>
      <w:r w:rsidR="00814DE2">
        <w:t>Winslow</w:t>
      </w:r>
      <w:r w:rsidR="00814DE2" w:rsidRPr="3DB0CEDE">
        <w:t xml:space="preserve"> </w:t>
      </w:r>
      <w:r w:rsidRPr="3DB0CEDE">
        <w:t>(</w:t>
      </w:r>
      <w:r w:rsidR="007B63BE">
        <w:t>NRR</w:t>
      </w:r>
      <w:r w:rsidRPr="3DB0CEDE">
        <w:t>/</w:t>
      </w:r>
      <w:r w:rsidR="007B63BE" w:rsidRPr="3DB0CEDE">
        <w:t>D</w:t>
      </w:r>
      <w:r w:rsidR="007B63BE">
        <w:t>RO</w:t>
      </w:r>
      <w:r w:rsidRPr="3DB0CEDE">
        <w:t>/</w:t>
      </w:r>
      <w:r w:rsidR="007B63BE">
        <w:t>IOEB</w:t>
      </w:r>
      <w:r w:rsidRPr="3DB0CEDE">
        <w:t xml:space="preserve">) at </w:t>
      </w:r>
      <w:r w:rsidR="00984DBE">
        <w:t>301-415</w:t>
      </w:r>
      <w:r w:rsidR="007B63BE">
        <w:t>-0593</w:t>
      </w:r>
      <w:r w:rsidRPr="3DB0CEDE">
        <w:t xml:space="preserve"> or </w:t>
      </w:r>
      <w:hyperlink r:id="rId12" w:history="1">
        <w:r w:rsidR="008441E8" w:rsidRPr="009768EE">
          <w:rPr>
            <w:rStyle w:val="Hyperlink"/>
          </w:rPr>
          <w:t>julie.winslow@nrc.gov</w:t>
        </w:r>
      </w:hyperlink>
      <w:r w:rsidR="002600E9" w:rsidRPr="002600E9">
        <w:rPr>
          <w:rStyle w:val="Hyperlink"/>
          <w:u w:val="none"/>
        </w:rPr>
        <w:t>.</w:t>
      </w:r>
    </w:p>
    <w:p w14:paraId="0ABC9963" w14:textId="77777777" w:rsidR="00107DF9" w:rsidRDefault="009F0C7F" w:rsidP="0096245A">
      <w:pPr>
        <w:pStyle w:val="BodyText"/>
        <w:sectPr w:rsidR="00107DF9" w:rsidSect="00D34DD4">
          <w:footerReference w:type="default" r:id="rId13"/>
          <w:pgSz w:w="12240" w:h="15840"/>
          <w:pgMar w:top="1440" w:right="1440" w:bottom="1440" w:left="1440" w:header="720" w:footer="720" w:gutter="0"/>
          <w:pgNumType w:start="1"/>
          <w:cols w:space="720"/>
          <w:docGrid w:linePitch="360"/>
        </w:sectPr>
      </w:pPr>
      <w:r>
        <w:br w:type="page"/>
      </w:r>
    </w:p>
    <w:p w14:paraId="0E3772FF" w14:textId="7CCBB699" w:rsidR="00F353D1" w:rsidRPr="00A13EB0" w:rsidRDefault="000B1AD2" w:rsidP="00A85DDC">
      <w:pPr>
        <w:pStyle w:val="attachmenttitle"/>
        <w:rPr>
          <w:b/>
          <w:bCs/>
        </w:rPr>
      </w:pPr>
      <w:bookmarkStart w:id="11" w:name="_Hlk117757268"/>
      <w:bookmarkStart w:id="12" w:name="AppAPCCBackground"/>
      <w:r w:rsidRPr="00A13EB0">
        <w:rPr>
          <w:b/>
          <w:bCs/>
        </w:rPr>
        <w:lastRenderedPageBreak/>
        <w:t>Appendix A: PRA Configuration Control Background</w:t>
      </w:r>
    </w:p>
    <w:bookmarkEnd w:id="11"/>
    <w:bookmarkEnd w:id="12"/>
    <w:p w14:paraId="5D525D27" w14:textId="30281EEF" w:rsidR="00107DF9" w:rsidRPr="00B62079" w:rsidRDefault="00107DF9" w:rsidP="00BF6BB2">
      <w:pPr>
        <w:pStyle w:val="BodyText2"/>
        <w:outlineLvl w:val="1"/>
      </w:pPr>
      <w:r w:rsidRPr="00B62079">
        <w:t>A.1</w:t>
      </w:r>
      <w:r w:rsidRPr="00B62079">
        <w:tab/>
      </w:r>
      <w:r w:rsidRPr="00BF6BB2">
        <w:rPr>
          <w:u w:val="single"/>
        </w:rPr>
        <w:t>PRA Regulatory Background</w:t>
      </w:r>
    </w:p>
    <w:p w14:paraId="2ED15933" w14:textId="36514F00" w:rsidR="00107DF9" w:rsidRDefault="00107DF9" w:rsidP="00C65235">
      <w:pPr>
        <w:pStyle w:val="BodyText3"/>
      </w:pPr>
      <w:r>
        <w:t>In 1995, the Commission issued a PRA policy titled, “Use of Probabilistic Risk Assessment Methods in Nuclear Regulatory Affairs; Final Policy Statement,” (60</w:t>
      </w:r>
      <w:r w:rsidR="00EA35D1">
        <w:t> </w:t>
      </w:r>
      <w:r>
        <w:t>FR</w:t>
      </w:r>
      <w:r w:rsidR="00EA35D1">
        <w:t> </w:t>
      </w:r>
      <w:r>
        <w:t>42622). This policy statement encouraged the use of PRA in all regulatory matters and stated that, “the use of PRA technology should be increased to the extent supported by the state-of-the-art in PRA methods and data and in a manner that complements the NRC’s deterministic approach.”</w:t>
      </w:r>
    </w:p>
    <w:p w14:paraId="32B0E1B4" w14:textId="794D0A7A" w:rsidR="00107DF9" w:rsidRDefault="00107DF9" w:rsidP="00C65235">
      <w:pPr>
        <w:pStyle w:val="BodyText3"/>
      </w:pPr>
      <w:r>
        <w:t>PRA Quality was first described in SECY-00-0162, “Addressing PRA Quality in Risk</w:t>
      </w:r>
      <w:r w:rsidR="0014337C">
        <w:noBreakHyphen/>
      </w:r>
      <w:r>
        <w:t>Informed Activities,” (</w:t>
      </w:r>
      <w:hyperlink r:id="rId14" w:history="1">
        <w:r w:rsidRPr="00760EBC">
          <w:rPr>
            <w:rStyle w:val="Hyperlink"/>
          </w:rPr>
          <w:t>ML003732744</w:t>
        </w:r>
      </w:hyperlink>
      <w:r>
        <w:t>)</w:t>
      </w:r>
      <w:r w:rsidR="008B3B9C">
        <w:t>,</w:t>
      </w:r>
      <w:r>
        <w:t xml:space="preserve"> by establishing the scope and technical attributes of a PRA, as two areas for an appropriate level of confidence in PRA results for regulatory decision making. This description was interpreted in different ways by stakeholders. SECY-04-0118, “Plan for Implementation of the Commission’s Phased Approach to Probabilistic Risk Assessment Quality,” (</w:t>
      </w:r>
      <w:hyperlink r:id="rId15" w:history="1">
        <w:r w:rsidRPr="000C1845">
          <w:rPr>
            <w:rStyle w:val="Hyperlink"/>
          </w:rPr>
          <w:t>ML041</w:t>
        </w:r>
        <w:r>
          <w:rPr>
            <w:rStyle w:val="Hyperlink"/>
          </w:rPr>
          <w:t>47</w:t>
        </w:r>
        <w:r w:rsidRPr="000C1845">
          <w:rPr>
            <w:rStyle w:val="Hyperlink"/>
          </w:rPr>
          <w:t>0</w:t>
        </w:r>
        <w:r>
          <w:rPr>
            <w:rStyle w:val="Hyperlink"/>
          </w:rPr>
          <w:t>5</w:t>
        </w:r>
        <w:r w:rsidRPr="000C1845">
          <w:rPr>
            <w:rStyle w:val="Hyperlink"/>
          </w:rPr>
          <w:t>05</w:t>
        </w:r>
      </w:hyperlink>
      <w:r>
        <w:t>)</w:t>
      </w:r>
      <w:r w:rsidR="008B3B9C">
        <w:t>,</w:t>
      </w:r>
      <w:r>
        <w:t xml:space="preserve"> defined PRA Quality as in Regulatory Guide (RG) 1.174 and RG 1.200 as having three aspects: the scope, level of detail and technical adequacy of the model. SECY-04-0118 stated, “Inherent in this definition is that a PRA of sufficient quality to support an application need only have the scope and level of detail sufficient to support that application, but it must always be technically adequate.” SECY-04-0118 presented RG 1.200, “An Approach for Determining the Technical Adequacy of Probabilistic Risk Assessment Results for Risk-Informed Activities,” Revision 0, (</w:t>
      </w:r>
      <w:hyperlink r:id="rId16" w:history="1">
        <w:r w:rsidRPr="00860822">
          <w:rPr>
            <w:rStyle w:val="Hyperlink"/>
          </w:rPr>
          <w:t>ML040630078</w:t>
        </w:r>
      </w:hyperlink>
      <w:r>
        <w:t>)</w:t>
      </w:r>
      <w:r w:rsidR="00421BA3">
        <w:t>,</w:t>
      </w:r>
      <w:r>
        <w:t xml:space="preserve"> as a trial use document to provide the level of confidence for PRAs technical adequacy by focusing the licensing reviews on key assumptions and areas identified by peer reviewers as being of concern and relevant to the application.</w:t>
      </w:r>
    </w:p>
    <w:p w14:paraId="21FA0ED6" w14:textId="1B1A4B1E" w:rsidR="00107DF9" w:rsidRPr="00107DF9" w:rsidRDefault="00107DF9" w:rsidP="00C65235">
      <w:pPr>
        <w:pStyle w:val="BodyText3"/>
        <w:rPr>
          <w:color w:val="000000"/>
        </w:rPr>
      </w:pPr>
      <w:r>
        <w:t>R</w:t>
      </w:r>
      <w:r w:rsidR="00421BA3">
        <w:t xml:space="preserve">egulatory </w:t>
      </w:r>
      <w:r>
        <w:t>G</w:t>
      </w:r>
      <w:r w:rsidR="00421BA3">
        <w:t>uide</w:t>
      </w:r>
      <w:r>
        <w:t xml:space="preserve"> 1.200, Revision 0, Regulatory Position (RP) C.1, “Functional Requirements of a Technically Acceptable PRA</w:t>
      </w:r>
      <w:r w:rsidR="004A1C7A">
        <w:t>,</w:t>
      </w:r>
      <w:r>
        <w:t>” described one acceptable approach for defining the technical adequacy for an acceptable PRA. RP C.1 provided guidance in three areas:</w:t>
      </w:r>
    </w:p>
    <w:p w14:paraId="1117DC92" w14:textId="77777777" w:rsidR="00107DF9" w:rsidRDefault="00107DF9" w:rsidP="00520004">
      <w:pPr>
        <w:pStyle w:val="ListBullet4"/>
      </w:pPr>
      <w:r>
        <w:t>The definition of the scope of a PRA,</w:t>
      </w:r>
    </w:p>
    <w:p w14:paraId="5B7582B0" w14:textId="77777777" w:rsidR="00107DF9" w:rsidRDefault="00107DF9" w:rsidP="00520004">
      <w:pPr>
        <w:pStyle w:val="ListBullet4"/>
      </w:pPr>
      <w:r>
        <w:t>The elements of a PRA,</w:t>
      </w:r>
    </w:p>
    <w:p w14:paraId="596DE758" w14:textId="6AAA6C8A" w:rsidR="00107DF9" w:rsidRDefault="00107DF9" w:rsidP="00520004">
      <w:pPr>
        <w:pStyle w:val="ListBullet4"/>
      </w:pPr>
      <w:r>
        <w:t>The technical attributes and characteristics for a full-scope PRA.</w:t>
      </w:r>
    </w:p>
    <w:p w14:paraId="6850F40E" w14:textId="108949F1" w:rsidR="00107DF9" w:rsidRDefault="00107DF9" w:rsidP="00C65235">
      <w:pPr>
        <w:pStyle w:val="BodyText3"/>
      </w:pPr>
      <w:r>
        <w:t>R</w:t>
      </w:r>
      <w:r w:rsidR="005D5518">
        <w:t xml:space="preserve">egulatory </w:t>
      </w:r>
      <w:r>
        <w:t>P</w:t>
      </w:r>
      <w:r w:rsidR="005D5518">
        <w:t>osition</w:t>
      </w:r>
      <w:r>
        <w:t xml:space="preserve"> C.2, “Consensus PRA Standards and Industry PRA Programs,” presented one acceptable approach to meet RP C.1 using an industry consensus PRA standard or with the use of an industry developed peer</w:t>
      </w:r>
      <w:r w:rsidR="00F76456">
        <w:noBreakHyphen/>
      </w:r>
      <w:r>
        <w:t xml:space="preserve">review process as an alternative approach to the industry PRA standard. RP C.2 included </w:t>
      </w:r>
      <w:r w:rsidR="00F06C49">
        <w:t>t</w:t>
      </w:r>
      <w:r>
        <w:t xml:space="preserve">able 4, “Principles and Objectives of a Standard.” Within </w:t>
      </w:r>
      <w:r w:rsidR="00D44F96">
        <w:t>t</w:t>
      </w:r>
      <w:r>
        <w:t>able 4</w:t>
      </w:r>
      <w:r w:rsidR="00C003E0">
        <w:t>,</w:t>
      </w:r>
      <w:r>
        <w:t xml:space="preserve"> the maintenance and upgrades of PRAs to represent the as-built and as-operated plant w</w:t>
      </w:r>
      <w:r w:rsidR="00C003E0">
        <w:t>ere</w:t>
      </w:r>
      <w:r>
        <w:t xml:space="preserve"> included as item 6. It also included </w:t>
      </w:r>
      <w:r w:rsidR="00C003E0">
        <w:t>t</w:t>
      </w:r>
      <w:r>
        <w:t xml:space="preserve">able 5, “Summary of Characteristics and Attributes of a Peer Review.” Within </w:t>
      </w:r>
      <w:r w:rsidR="00C003E0">
        <w:t>t</w:t>
      </w:r>
      <w:r>
        <w:t>able 5, reviews of PRA maintenance and update process w</w:t>
      </w:r>
      <w:r w:rsidR="00C003E0">
        <w:t>ere</w:t>
      </w:r>
      <w:r>
        <w:t xml:space="preserve"> included. The RG endorsed, with exceptions (i.e., clarifications and qualifications), the American Society of Mechanical Engineers (ASME) RA-S-2002, “Standard for Probabilistic Risk Assessment for Nuclear Power Plant Applications,” and Addenda A, ASME-RA-Sa-2003 as a consensus PRA industry standard that meets the guidance in RP C.2 for Level I PRAs. Nuclear Energy Institute (NEI) 00-02, “Probabilistic Risk Assessment Peer Review Process Guidance,” </w:t>
      </w:r>
      <w:r>
        <w:lastRenderedPageBreak/>
        <w:t>Revision A3, was the endorsed industry standard for the peer</w:t>
      </w:r>
      <w:r w:rsidR="0094078C">
        <w:noBreakHyphen/>
      </w:r>
      <w:r>
        <w:t>review process established in RP C.2.</w:t>
      </w:r>
    </w:p>
    <w:p w14:paraId="1070BFE3" w14:textId="097930F8" w:rsidR="00590B08" w:rsidRDefault="00107DF9" w:rsidP="00C65235">
      <w:pPr>
        <w:pStyle w:val="BodyText3"/>
      </w:pPr>
      <w:r>
        <w:t>NOTE: ASME Standards may be obtained through the NRR ROP Digital City SharePoint site</w:t>
      </w:r>
      <w:r w:rsidR="003D069C">
        <w:t xml:space="preserve"> (non-public)</w:t>
      </w:r>
      <w:r>
        <w:t>, under the “Guidance” section link for “Codes and Standards.” ASME codes can be found within the “</w:t>
      </w:r>
      <w:proofErr w:type="spellStart"/>
      <w:r>
        <w:t>Accuris</w:t>
      </w:r>
      <w:proofErr w:type="spellEnd"/>
      <w:r>
        <w:t xml:space="preserve"> (Formerly </w:t>
      </w:r>
      <w:proofErr w:type="spellStart"/>
      <w:r>
        <w:t>IHS</w:t>
      </w:r>
      <w:proofErr w:type="spellEnd"/>
      <w:r>
        <w:t>) Codes and Standards” link</w:t>
      </w:r>
      <w:r w:rsidR="00C61A26">
        <w:t xml:space="preserve"> (non</w:t>
      </w:r>
      <w:r w:rsidR="00F06C49">
        <w:noBreakHyphen/>
      </w:r>
      <w:r w:rsidR="00C61A26">
        <w:t>public)</w:t>
      </w:r>
      <w:r>
        <w:t>. A login is required for access</w:t>
      </w:r>
      <w:r w:rsidR="00590B08">
        <w:t>.</w:t>
      </w:r>
    </w:p>
    <w:p w14:paraId="03C9FFA8" w14:textId="0382EF60" w:rsidR="00107DF9" w:rsidRDefault="00107DF9" w:rsidP="00C65235">
      <w:pPr>
        <w:pStyle w:val="BodyText3"/>
      </w:pPr>
      <w:r>
        <w:t>R</w:t>
      </w:r>
      <w:r w:rsidR="0094078C">
        <w:t xml:space="preserve">egulatory </w:t>
      </w:r>
      <w:r>
        <w:t>G</w:t>
      </w:r>
      <w:r w:rsidR="0094078C">
        <w:t>uide</w:t>
      </w:r>
      <w:r>
        <w:t xml:space="preserve"> 1.200, Revision 1, (</w:t>
      </w:r>
      <w:hyperlink r:id="rId17" w:history="1">
        <w:r w:rsidRPr="00AB5B8F">
          <w:rPr>
            <w:rStyle w:val="Hyperlink"/>
          </w:rPr>
          <w:t>ML070240001</w:t>
        </w:r>
      </w:hyperlink>
      <w:r>
        <w:t>)</w:t>
      </w:r>
      <w:r w:rsidRPr="004479CC">
        <w:t>,</w:t>
      </w:r>
      <w:r>
        <w:t xml:space="preserve"> RP C.1, “A Technically Acceptable PRA,” added development, maintenance, and upgrade of a PRA as the fourth area for a technically acceptable PRA. The RG endorsed</w:t>
      </w:r>
      <w:r w:rsidR="00A85517">
        <w:t>,</w:t>
      </w:r>
      <w:r>
        <w:t xml:space="preserve"> with exceptions to ASME RA-S-2002 and</w:t>
      </w:r>
      <w:r w:rsidRPr="00153FFF">
        <w:t xml:space="preserve"> </w:t>
      </w:r>
      <w:r>
        <w:t>addendums A and B to the standard, ASME RA-Sa-2003 and ASME-Sb-2005. NEI</w:t>
      </w:r>
      <w:r w:rsidR="00712BD8">
        <w:t> </w:t>
      </w:r>
      <w:r>
        <w:t>00-02, Revision 1, was the endorsed industry standard for the peer</w:t>
      </w:r>
      <w:r w:rsidR="00E8525A">
        <w:noBreakHyphen/>
      </w:r>
      <w:r>
        <w:t>review process.</w:t>
      </w:r>
    </w:p>
    <w:p w14:paraId="7249CC0B" w14:textId="6AEBA3CF" w:rsidR="00107DF9" w:rsidRPr="00590B08" w:rsidRDefault="00107DF9" w:rsidP="00C65235">
      <w:pPr>
        <w:pStyle w:val="BodyText3"/>
      </w:pPr>
      <w:r>
        <w:t>R</w:t>
      </w:r>
      <w:r w:rsidR="00712BD8">
        <w:t xml:space="preserve">egulatory </w:t>
      </w:r>
      <w:r>
        <w:t>G</w:t>
      </w:r>
      <w:r w:rsidR="00712BD8">
        <w:t>uide</w:t>
      </w:r>
      <w:r>
        <w:t xml:space="preserve"> 1.200, Revision 2, (</w:t>
      </w:r>
      <w:hyperlink r:id="rId18" w:history="1">
        <w:r w:rsidRPr="00590442">
          <w:rPr>
            <w:rStyle w:val="Hyperlink"/>
          </w:rPr>
          <w:t>ML090410014</w:t>
        </w:r>
      </w:hyperlink>
      <w:r>
        <w:t>)</w:t>
      </w:r>
      <w:r w:rsidRPr="004479CC">
        <w:t>,</w:t>
      </w:r>
      <w:r>
        <w:t xml:space="preserve"> RP C.1 edited the four areas of a technically acceptable PRA covered to:</w:t>
      </w:r>
    </w:p>
    <w:p w14:paraId="1425B8E9" w14:textId="56EE742F" w:rsidR="00107DF9" w:rsidRDefault="00712BD8" w:rsidP="00520004">
      <w:pPr>
        <w:pStyle w:val="ListBullet4"/>
      </w:pPr>
      <w:r>
        <w:t>s</w:t>
      </w:r>
      <w:r w:rsidR="00107DF9">
        <w:t>cope of a PRA</w:t>
      </w:r>
    </w:p>
    <w:p w14:paraId="06338050" w14:textId="14EC204B" w:rsidR="00107DF9" w:rsidRDefault="00712BD8" w:rsidP="00520004">
      <w:pPr>
        <w:pStyle w:val="ListBullet4"/>
      </w:pPr>
      <w:r>
        <w:t>t</w:t>
      </w:r>
      <w:r w:rsidR="00107DF9">
        <w:t>echnical elements of a full</w:t>
      </w:r>
      <w:r w:rsidR="0087345E">
        <w:noBreakHyphen/>
      </w:r>
      <w:r w:rsidR="00107DF9">
        <w:t>scope Level 1 and Level 2 PRA and their associated attributes and characteristics</w:t>
      </w:r>
    </w:p>
    <w:p w14:paraId="00CE4359" w14:textId="419FA255" w:rsidR="00107DF9" w:rsidRDefault="00712BD8" w:rsidP="00520004">
      <w:pPr>
        <w:pStyle w:val="ListBullet4"/>
      </w:pPr>
      <w:r>
        <w:t>l</w:t>
      </w:r>
      <w:r w:rsidR="00107DF9">
        <w:t>evel of detail of a PRA</w:t>
      </w:r>
    </w:p>
    <w:p w14:paraId="398E5DC9" w14:textId="24235C7D" w:rsidR="00107DF9" w:rsidRDefault="00712BD8" w:rsidP="00520004">
      <w:pPr>
        <w:pStyle w:val="ListBullet4"/>
      </w:pPr>
      <w:r>
        <w:t>d</w:t>
      </w:r>
      <w:r w:rsidR="00107DF9">
        <w:t>evelopment, maintenance, and upgrade of a PRA</w:t>
      </w:r>
    </w:p>
    <w:p w14:paraId="05DDAD2A" w14:textId="0A5926B0" w:rsidR="00107DF9" w:rsidRDefault="00107DF9" w:rsidP="00C65235">
      <w:pPr>
        <w:pStyle w:val="BodyText3"/>
      </w:pPr>
      <w:r>
        <w:t>R</w:t>
      </w:r>
      <w:r w:rsidR="00DD03C7">
        <w:t xml:space="preserve">egulatory </w:t>
      </w:r>
      <w:r>
        <w:t>P</w:t>
      </w:r>
      <w:r w:rsidR="00DD03C7">
        <w:t>osition</w:t>
      </w:r>
      <w:r>
        <w:t xml:space="preserve"> C.2 guidance for demonstrating compliance with RP C.1 changed from using the peer</w:t>
      </w:r>
      <w:r w:rsidR="00E8525A">
        <w:noBreakHyphen/>
      </w:r>
      <w:r>
        <w:t>review process as an alternate to the consensus PRA standard to the current philosophy which requires an industry peer review to ensure the requirements from the consensus standard are met</w:t>
      </w:r>
      <w:r w:rsidRPr="00AF118E">
        <w:t xml:space="preserve">. NEI 00-02, Revision </w:t>
      </w:r>
      <w:r>
        <w:t>1, NEI 05-04, “Process for Performing Internal Events PRA Peer Reviews Using the ASME/ANS PRA Standard,” Revision 2, and NEI 07-12, “Fire Probabilistic Risk Assessment (FPRA) Peer Review Process Guidelines,” Revision 0</w:t>
      </w:r>
      <w:r w:rsidR="00C365BB">
        <w:t>,</w:t>
      </w:r>
      <w:r>
        <w:t xml:space="preserve"> were endorsed for peer reviews.</w:t>
      </w:r>
    </w:p>
    <w:p w14:paraId="18F39FB2" w14:textId="1371EB8D" w:rsidR="00107DF9" w:rsidRDefault="00107DF9" w:rsidP="00C65235">
      <w:pPr>
        <w:pStyle w:val="BodyText3"/>
      </w:pPr>
      <w:r>
        <w:t>In 2007, the NRC issued Regulatory Issue Summary (RIS) 2007-06, “Regulatory Guide 1.200 Implementation,” (</w:t>
      </w:r>
      <w:hyperlink r:id="rId19" w:history="1">
        <w:r w:rsidRPr="00713EB8">
          <w:rPr>
            <w:rStyle w:val="Hyperlink"/>
          </w:rPr>
          <w:t>ML070650428</w:t>
        </w:r>
      </w:hyperlink>
      <w:r>
        <w:t>). As a result of this RIS, from 2010 and forward, risk-informed licensing applications have been submitted in accordance with (IAW) RG</w:t>
      </w:r>
      <w:r w:rsidR="00C365BB">
        <w:t> </w:t>
      </w:r>
      <w:r>
        <w:t>1.200, Revision 2, and ASME/ANS RA-Sa-2009, as endorsed by the NRC, unless the licensee has incorporated a newer revision of RG 1.200 to maintain PRA Acceptability of risk-informed applications.</w:t>
      </w:r>
    </w:p>
    <w:p w14:paraId="689807BA" w14:textId="3631DD3D" w:rsidR="00107DF9" w:rsidRDefault="00107DF9" w:rsidP="00C65235">
      <w:pPr>
        <w:pStyle w:val="BodyText3"/>
      </w:pPr>
      <w:r>
        <w:t>R</w:t>
      </w:r>
      <w:r w:rsidR="00B474C1">
        <w:t xml:space="preserve">egulatory </w:t>
      </w:r>
      <w:r>
        <w:t>G</w:t>
      </w:r>
      <w:r w:rsidR="00B474C1">
        <w:t>uide</w:t>
      </w:r>
      <w:r>
        <w:t xml:space="preserve"> 1.200, “Acceptability of Probabilistic Risk Assessment Results for Risk-Informed Activities,” Revision 3, (</w:t>
      </w:r>
      <w:hyperlink r:id="rId20" w:history="1">
        <w:r w:rsidRPr="009D42FE">
          <w:rPr>
            <w:rStyle w:val="Hyperlink"/>
          </w:rPr>
          <w:t>ML20238B871</w:t>
        </w:r>
      </w:hyperlink>
      <w:r>
        <w:t>), introduced the term PRA Acceptability which had been synonymous with previously used terms such as PRA Quality and PRA Technical Adequacy. R</w:t>
      </w:r>
      <w:r w:rsidR="00B474C1">
        <w:t xml:space="preserve">egulatory </w:t>
      </w:r>
      <w:r>
        <w:t>G</w:t>
      </w:r>
      <w:r w:rsidR="00B474C1">
        <w:t>uide</w:t>
      </w:r>
      <w:r>
        <w:t xml:space="preserve"> 1.200</w:t>
      </w:r>
      <w:r w:rsidR="004C0EB0">
        <w:t>,</w:t>
      </w:r>
      <w:r>
        <w:t xml:space="preserve"> Revision 3</w:t>
      </w:r>
      <w:r w:rsidR="004C0EB0">
        <w:t>,</w:t>
      </w:r>
      <w:r>
        <w:t xml:space="preserve"> defines PRA Acceptability with respect to scope, the level of detail, conformance with the PRA technical elements (i.e., technical adequacy) and plant representation of a PRA position C.1.2, and how closely the PRA represents a plant’s actual configuration and operations. Both RP C.1 and C.2 were re-named as “An Acceptable Base Probabilistic Risk Assessment,” and “National Consensus Standards and Industry Programs for Probabilistic Risk Assessment,” respectively. RP C.1 four areas were re-named as:</w:t>
      </w:r>
    </w:p>
    <w:p w14:paraId="2B6D53FF" w14:textId="6F9F4B77" w:rsidR="00107DF9" w:rsidRDefault="00107DF9" w:rsidP="000D4775">
      <w:pPr>
        <w:pStyle w:val="ListBullet4"/>
      </w:pPr>
      <w:r>
        <w:t>Scope of a base PRA</w:t>
      </w:r>
    </w:p>
    <w:p w14:paraId="1C3C26EB" w14:textId="4D1F00BA" w:rsidR="00107DF9" w:rsidRDefault="00107DF9" w:rsidP="000D4775">
      <w:pPr>
        <w:pStyle w:val="ListBullet4"/>
      </w:pPr>
      <w:r>
        <w:t>Technical elements of a base PRA</w:t>
      </w:r>
    </w:p>
    <w:p w14:paraId="4AADD193" w14:textId="396BBA02" w:rsidR="00107DF9" w:rsidRDefault="00107DF9" w:rsidP="000D4775">
      <w:pPr>
        <w:pStyle w:val="ListBullet4"/>
      </w:pPr>
      <w:r>
        <w:lastRenderedPageBreak/>
        <w:t>Level of detail of a base PRA</w:t>
      </w:r>
    </w:p>
    <w:p w14:paraId="075E642D" w14:textId="74CBC1C7" w:rsidR="00107DF9" w:rsidRDefault="00107DF9" w:rsidP="000D4775">
      <w:pPr>
        <w:pStyle w:val="ListBullet4"/>
      </w:pPr>
      <w:r>
        <w:t>Plant representation and PRA configuration control</w:t>
      </w:r>
    </w:p>
    <w:p w14:paraId="613A9EA8" w14:textId="19998340" w:rsidR="00D37F60" w:rsidRDefault="00107DF9" w:rsidP="00C65235">
      <w:pPr>
        <w:pStyle w:val="BodyText3"/>
      </w:pPr>
      <w:r>
        <w:t>R</w:t>
      </w:r>
      <w:r w:rsidR="004C0EB0">
        <w:t xml:space="preserve">egulatory </w:t>
      </w:r>
      <w:r>
        <w:t>P</w:t>
      </w:r>
      <w:r w:rsidR="004C0EB0">
        <w:t>osition</w:t>
      </w:r>
      <w:r>
        <w:t xml:space="preserve"> C.2.2 added guidance for peer review of upgrades or any newly developed methods (NDM). The RG, within </w:t>
      </w:r>
      <w:r w:rsidR="00F06C49">
        <w:t>a</w:t>
      </w:r>
      <w:r>
        <w:t>ppendix B, endorsed ASME/ANS RA</w:t>
      </w:r>
      <w:r w:rsidR="004C0EB0">
        <w:noBreakHyphen/>
      </w:r>
      <w:r>
        <w:t>Sa</w:t>
      </w:r>
      <w:r w:rsidR="004C0EB0">
        <w:noBreakHyphen/>
      </w:r>
      <w:r>
        <w:t xml:space="preserve">2009, and ASME RA-S-Case 1, “Case for ASME/ANS RA-Sb-2013 Standard for Level 1/Large Early Release Frequency Probabilistic Risk Assessment of Nuclear Power Plant Applications,” with exceptions. RP C2.2.4 endorsed industry guidance NEI 17-07, “Performance of PRA Peer Reviews Using the ASME/ANS PRA Standard,” </w:t>
      </w:r>
      <w:r w:rsidR="00654C4F">
        <w:t>R</w:t>
      </w:r>
      <w:r>
        <w:t>evision 2, (</w:t>
      </w:r>
      <w:hyperlink r:id="rId21" w:history="1">
        <w:r w:rsidRPr="00886011">
          <w:rPr>
            <w:rStyle w:val="Hyperlink"/>
          </w:rPr>
          <w:t>ML19231A182</w:t>
        </w:r>
      </w:hyperlink>
      <w:r>
        <w:t>), in its entirety as a means of satisfying the peer</w:t>
      </w:r>
      <w:r w:rsidR="00A86F45">
        <w:noBreakHyphen/>
      </w:r>
      <w:r>
        <w:t>review requirements for the ASME/ANS RA-Sa-2009 PRA standard.</w:t>
      </w:r>
    </w:p>
    <w:p w14:paraId="243FB107" w14:textId="2B4268DD" w:rsidR="00107DF9" w:rsidRPr="00B62079" w:rsidRDefault="00107DF9" w:rsidP="00BF6BB2">
      <w:pPr>
        <w:pStyle w:val="BodyText2"/>
        <w:outlineLvl w:val="1"/>
      </w:pPr>
      <w:r w:rsidRPr="00B62079">
        <w:t>A.2</w:t>
      </w:r>
      <w:r w:rsidRPr="00B62079">
        <w:tab/>
      </w:r>
      <w:r w:rsidRPr="00B62079">
        <w:rPr>
          <w:u w:val="single"/>
        </w:rPr>
        <w:t>Regulatory Requirements for PCC</w:t>
      </w:r>
    </w:p>
    <w:p w14:paraId="6B74562E" w14:textId="7095CA8C" w:rsidR="00107DF9" w:rsidRPr="00D37F60" w:rsidRDefault="00107DF9" w:rsidP="00C65235">
      <w:pPr>
        <w:pStyle w:val="BodyText3"/>
      </w:pPr>
      <w:r>
        <w:t>Risk-informed</w:t>
      </w:r>
      <w:r w:rsidDel="00835477">
        <w:t xml:space="preserve"> </w:t>
      </w:r>
      <w:r w:rsidR="00E32F3D">
        <w:t xml:space="preserve">programs </w:t>
      </w:r>
      <w:r w:rsidR="00CA0ED1">
        <w:t xml:space="preserve">(RIP) </w:t>
      </w:r>
      <w:r>
        <w:t>require PRA Configuration Controls (PCCs) to maintain approved hazard group models as technically adequate, reflecting the as-built, as</w:t>
      </w:r>
      <w:r w:rsidR="00485C5D">
        <w:noBreakHyphen/>
      </w:r>
      <w:r>
        <w:t xml:space="preserve">operated plant. The path to PCC regulatory requirements depends on the </w:t>
      </w:r>
      <w:r w:rsidR="009C677C">
        <w:t>RIP</w:t>
      </w:r>
      <w:r>
        <w:t>. Risk</w:t>
      </w:r>
      <w:r w:rsidR="00F06C49">
        <w:noBreakHyphen/>
      </w:r>
      <w:r>
        <w:t>informed programs include:</w:t>
      </w:r>
    </w:p>
    <w:p w14:paraId="691B0384" w14:textId="2F9B6C46" w:rsidR="00107DF9" w:rsidRPr="00467018" w:rsidRDefault="00107DF9" w:rsidP="00C02750">
      <w:pPr>
        <w:pStyle w:val="ListBullet4"/>
        <w:contextualSpacing w:val="0"/>
      </w:pPr>
      <w:bookmarkStart w:id="13" w:name="_Hlk143161619"/>
      <w:r w:rsidRPr="00A303AC">
        <w:t xml:space="preserve">Title 10 of the </w:t>
      </w:r>
      <w:r w:rsidRPr="00F61805">
        <w:rPr>
          <w:i/>
        </w:rPr>
        <w:t>Code of Federal Regulations</w:t>
      </w:r>
      <w:r w:rsidRPr="00A303AC">
        <w:t xml:space="preserve"> (10 CFR) Section 50.69, “Risk</w:t>
      </w:r>
      <w:r w:rsidR="00F06C49">
        <w:noBreakHyphen/>
      </w:r>
      <w:r w:rsidRPr="00A303AC">
        <w:t xml:space="preserve">Informed Categorization and Treatment of Structures, Systems and Components </w:t>
      </w:r>
      <w:r>
        <w:t xml:space="preserve">(SSC) </w:t>
      </w:r>
      <w:r w:rsidRPr="00A303AC">
        <w:t>for Nuclear Power Reactors</w:t>
      </w:r>
      <w:r>
        <w:t>”</w:t>
      </w:r>
    </w:p>
    <w:bookmarkEnd w:id="13"/>
    <w:p w14:paraId="4C62D2DE" w14:textId="085C0296" w:rsidR="00107DF9" w:rsidRPr="00467018" w:rsidRDefault="00107DF9" w:rsidP="00C02750">
      <w:pPr>
        <w:pStyle w:val="ListBullet4"/>
        <w:contextualSpacing w:val="0"/>
      </w:pPr>
      <w:r>
        <w:t>10 CFR 50.48, “Fire Protection,” subsection (c), “National Fire Protection Association Standard NFPA 805,” or NFPA 805</w:t>
      </w:r>
    </w:p>
    <w:p w14:paraId="0640686B" w14:textId="4CDBF6E1" w:rsidR="00107DF9" w:rsidRPr="00467018" w:rsidRDefault="00107DF9" w:rsidP="00C02750">
      <w:pPr>
        <w:pStyle w:val="ListBullet4"/>
        <w:contextualSpacing w:val="0"/>
      </w:pPr>
      <w:r>
        <w:t>Technical Specifications Task Force (TSTF) – 505, “Provide Risk-Informed Extended Completion Times,” Revision 2, or the Risk-Informed Completion Time (RICT) program</w:t>
      </w:r>
    </w:p>
    <w:p w14:paraId="43877621" w14:textId="501764A1" w:rsidR="00107DF9" w:rsidRDefault="00107DF9" w:rsidP="00C02750">
      <w:pPr>
        <w:pStyle w:val="ListBullet4"/>
        <w:contextualSpacing w:val="0"/>
      </w:pPr>
      <w:r>
        <w:t>TSTF 425, “Relocate Surveillance Frequencies to Licensee Control,” Revision 3, or the Surveillance Frequency Control Program (SFCP)</w:t>
      </w:r>
    </w:p>
    <w:p w14:paraId="24731062" w14:textId="056CDBCC" w:rsidR="00107DF9" w:rsidRDefault="00107DF9" w:rsidP="00C65235">
      <w:pPr>
        <w:pStyle w:val="BodyText3"/>
      </w:pPr>
      <w:r>
        <w:t>Specific regulatory requirements for each RI</w:t>
      </w:r>
      <w:r w:rsidR="005B30F8">
        <w:t>P</w:t>
      </w:r>
      <w:r>
        <w:t xml:space="preserve"> are detailed below:</w:t>
      </w:r>
    </w:p>
    <w:p w14:paraId="6D4839D2" w14:textId="77777777" w:rsidR="00107DF9" w:rsidRPr="001F34BD" w:rsidRDefault="00107DF9" w:rsidP="001F34BD">
      <w:pPr>
        <w:pStyle w:val="BodyText"/>
        <w:numPr>
          <w:ilvl w:val="0"/>
          <w:numId w:val="28"/>
        </w:numPr>
        <w:outlineLvl w:val="2"/>
        <w:rPr>
          <w:u w:val="single"/>
        </w:rPr>
      </w:pPr>
      <w:r w:rsidRPr="001F34BD">
        <w:rPr>
          <w:u w:val="single"/>
        </w:rPr>
        <w:t>10 CFR 50.69, Risk-Informed Categorization and Treatment of SSC for Nuclear Power Reactors</w:t>
      </w:r>
    </w:p>
    <w:p w14:paraId="12CE0D3E" w14:textId="29F26516" w:rsidR="00107DF9" w:rsidRDefault="00107DF9" w:rsidP="00C65235">
      <w:pPr>
        <w:pStyle w:val="BodyText3"/>
      </w:pPr>
      <w:r>
        <w:t>Approved risk-informed categorization and treatment programs IAW 10 CFR 50.69 (50.69) include the PCC requirements per 10 CFR 50.69(e), “Feedback and process adjustment,” subsection (1), “RISC-1, RISC-2, RISC-3, RISC-4 SSCs,” requires licensees to review changes to the plant, operational practices, applicable plant, and industry operational experience and to update the PRA as appropriate. These reviews shall be performed in a timely matter but no longer than once every two refueling outages. 10 CFR 50.69(e)(2), “RISC-1 and RISC-2 SSCs,” requires performance monitoring of RISC 1 and 2 components for potential adjustments to categorization or treatment processes as necessary. 10 CFR 50.69(3), “RISC-3 SSCs,” requires performance monitoring of RISC-3 components for potential adjustments to the categorization and treatment process.</w:t>
      </w:r>
    </w:p>
    <w:p w14:paraId="05DEC53D" w14:textId="77777777" w:rsidR="00107DF9" w:rsidRPr="002A1869" w:rsidRDefault="00107DF9" w:rsidP="00593CB3">
      <w:pPr>
        <w:pStyle w:val="BodyText"/>
        <w:keepNext/>
        <w:numPr>
          <w:ilvl w:val="0"/>
          <w:numId w:val="28"/>
        </w:numPr>
        <w:outlineLvl w:val="2"/>
        <w:rPr>
          <w:u w:val="single"/>
        </w:rPr>
      </w:pPr>
      <w:r w:rsidRPr="002A1869">
        <w:rPr>
          <w:u w:val="single"/>
        </w:rPr>
        <w:lastRenderedPageBreak/>
        <w:t>10 CFR 50.48, Fire Protection, NFPA 805</w:t>
      </w:r>
    </w:p>
    <w:p w14:paraId="3A225520" w14:textId="0A8ACAA2" w:rsidR="00107DF9" w:rsidRDefault="00107DF9" w:rsidP="00C65235">
      <w:pPr>
        <w:pStyle w:val="BodyText3"/>
      </w:pPr>
      <w:r w:rsidRPr="00657FB6">
        <w:t>Approved risk-informed fire protection programs IAW NFPA 805</w:t>
      </w:r>
      <w:r>
        <w:t xml:space="preserve"> per 10 CFR 50.48(c)</w:t>
      </w:r>
      <w:r w:rsidRPr="00657FB6">
        <w:t>, modify their fire protection</w:t>
      </w:r>
      <w:r>
        <w:t xml:space="preserve"> program</w:t>
      </w:r>
      <w:r w:rsidRPr="00657FB6">
        <w:t xml:space="preserve"> license condition to include “Risk-Informed Changes that May Be Made Without Prior NRC Approval,” allowing licensees to change the program </w:t>
      </w:r>
      <w:r>
        <w:t xml:space="preserve">using </w:t>
      </w:r>
      <w:r w:rsidRPr="00657FB6">
        <w:t>risk assessments that are based on the as-built, as</w:t>
      </w:r>
      <w:r w:rsidR="007C5972">
        <w:noBreakHyphen/>
      </w:r>
      <w:r w:rsidRPr="00657FB6">
        <w:t xml:space="preserve">operated, and maintained plant; and reflect the operating experience of the plant. </w:t>
      </w:r>
      <w:r>
        <w:t xml:space="preserve">In </w:t>
      </w:r>
      <w:r w:rsidRPr="00657FB6">
        <w:t>addition, NFPA</w:t>
      </w:r>
      <w:r w:rsidR="00CE1B4B">
        <w:t> </w:t>
      </w:r>
      <w:r w:rsidRPr="00657FB6">
        <w:t>805</w:t>
      </w:r>
      <w:r w:rsidR="00133ECA">
        <w:t>,</w:t>
      </w:r>
      <w:r w:rsidRPr="00657FB6">
        <w:t xml:space="preserve"> </w:t>
      </w:r>
      <w:r w:rsidR="003A2924">
        <w:t>S</w:t>
      </w:r>
      <w:r w:rsidRPr="00657FB6">
        <w:t>ection 2.2.9, “Plant Change Evaluation,” direct</w:t>
      </w:r>
      <w:r>
        <w:t>ed</w:t>
      </w:r>
      <w:r w:rsidRPr="00657FB6">
        <w:t xml:space="preserve"> the performance of a risk</w:t>
      </w:r>
      <w:r w:rsidR="00CE1B4B">
        <w:noBreakHyphen/>
      </w:r>
      <w:r w:rsidRPr="00657FB6">
        <w:t xml:space="preserve">informed plant change evaluation per </w:t>
      </w:r>
      <w:r w:rsidR="00133ECA">
        <w:t>S</w:t>
      </w:r>
      <w:r w:rsidRPr="00657FB6">
        <w:t>ection 2.</w:t>
      </w:r>
      <w:r>
        <w:t>4</w:t>
      </w:r>
      <w:r w:rsidRPr="00657FB6">
        <w:t>.4 for changes to previously approved fire protection program elements. Section 2.</w:t>
      </w:r>
      <w:r>
        <w:t>4</w:t>
      </w:r>
      <w:r w:rsidRPr="00657FB6">
        <w:t>.3, “Fire Risk Evaluations,” require</w:t>
      </w:r>
      <w:r>
        <w:t>d</w:t>
      </w:r>
      <w:r w:rsidRPr="00657FB6">
        <w:t xml:space="preserve"> PRA </w:t>
      </w:r>
      <w:r>
        <w:t xml:space="preserve">approach, methods, tools and data, </w:t>
      </w:r>
      <w:r w:rsidRPr="00657FB6">
        <w:t xml:space="preserve">used for performance-based evaluations of fire protection features and fire risk evaluations for change analysis described in </w:t>
      </w:r>
      <w:r w:rsidR="00075732">
        <w:t>S</w:t>
      </w:r>
      <w:r w:rsidRPr="00657FB6">
        <w:t>ection 2.</w:t>
      </w:r>
      <w:r>
        <w:t>4</w:t>
      </w:r>
      <w:r w:rsidRPr="00657FB6">
        <w:t xml:space="preserve">.4 to </w:t>
      </w:r>
      <w:r w:rsidRPr="00E34262">
        <w:t xml:space="preserve">be acceptable to the NRC and shall be appropriate for the nature and scope of the change being evaluated, </w:t>
      </w:r>
      <w:r>
        <w:t xml:space="preserve">and shall be based on </w:t>
      </w:r>
      <w:r w:rsidRPr="00E34262">
        <w:t>the as-built and as-operated and maintained plant, and reflect the operating experience at the plant.</w:t>
      </w:r>
      <w:r>
        <w:t xml:space="preserve"> RG</w:t>
      </w:r>
      <w:r w:rsidR="0002739C">
        <w:t> </w:t>
      </w:r>
      <w:r>
        <w:t>1.200, regulatory position C.1 and C.2 are an acceptable way to demonstrate PRA Technical Adequacy per Revision 2 or PRA Acceptability per Rev</w:t>
      </w:r>
      <w:r w:rsidR="003C63EA">
        <w:t>ision</w:t>
      </w:r>
      <w:r>
        <w:t xml:space="preserve"> 3.</w:t>
      </w:r>
    </w:p>
    <w:p w14:paraId="78D5083A" w14:textId="77F3AC7F" w:rsidR="00107DF9" w:rsidRDefault="00107DF9" w:rsidP="001F34BD">
      <w:pPr>
        <w:pStyle w:val="BodyText"/>
        <w:numPr>
          <w:ilvl w:val="0"/>
          <w:numId w:val="28"/>
        </w:numPr>
        <w:outlineLvl w:val="2"/>
        <w:rPr>
          <w:u w:val="single"/>
        </w:rPr>
      </w:pPr>
      <w:r w:rsidRPr="00AE52D7">
        <w:rPr>
          <w:u w:val="single"/>
        </w:rPr>
        <w:t>TSTF–505, Risk-Informed Completion Time (RICT)</w:t>
      </w:r>
    </w:p>
    <w:p w14:paraId="455087DF" w14:textId="583C2A21" w:rsidR="00107DF9" w:rsidRDefault="00107DF9" w:rsidP="00C65235">
      <w:pPr>
        <w:pStyle w:val="BodyText3"/>
      </w:pPr>
      <w:r w:rsidRPr="00A0719F">
        <w:t>Approved RICT programs are included in the Administrative Controls section of the Technical Specifications (TS) which required the program to be implemented IAW NEI</w:t>
      </w:r>
      <w:r w:rsidR="0002739C">
        <w:t> </w:t>
      </w:r>
      <w:r w:rsidRPr="00A0719F">
        <w:t>06-09-A, Revision 0, “Risk-Managed Technical Specifications (RMTS) Guidelines.” NEI 06-09-A, Rev</w:t>
      </w:r>
      <w:r w:rsidR="00817E98">
        <w:t>ision</w:t>
      </w:r>
      <w:r w:rsidRPr="00A0719F">
        <w:t xml:space="preserve"> 0, </w:t>
      </w:r>
      <w:r w:rsidR="003A2924">
        <w:t>S</w:t>
      </w:r>
      <w:r w:rsidRPr="00A0719F">
        <w:t>ection 2.3.4, “PRA Technical Adequacy,” item 2, required the PRA to be reviewed to the guidance of RG 1.200, Rev</w:t>
      </w:r>
      <w:r w:rsidR="003C63EA">
        <w:t>ision</w:t>
      </w:r>
      <w:r w:rsidRPr="00A0719F">
        <w:t xml:space="preserve"> 0, for a PRA which meets Capability Category (CC) 2 for the supporting requirements of the ASME PRA Standard. It also required deviations from CC</w:t>
      </w:r>
      <w:r w:rsidR="0082788F">
        <w:t> </w:t>
      </w:r>
      <w:r w:rsidRPr="00A0719F">
        <w:t>2 to be justified and documented. Section 2.3.4, “PRA Technical Adequacy,” item 7, required the PRA to be maintained and updated in accordance with approved procedures to ensure it accurately reflects the as-built, as</w:t>
      </w:r>
      <w:r w:rsidR="0002739C">
        <w:noBreakHyphen/>
      </w:r>
      <w:r w:rsidRPr="00A0719F">
        <w:t>operated plant. The maintenance and update process should include:</w:t>
      </w:r>
    </w:p>
    <w:p w14:paraId="3D7948E2" w14:textId="647B0D84" w:rsidR="00107DF9" w:rsidRDefault="00107DF9" w:rsidP="00160122">
      <w:pPr>
        <w:pStyle w:val="BodyText"/>
        <w:numPr>
          <w:ilvl w:val="1"/>
          <w:numId w:val="28"/>
        </w:numPr>
      </w:pPr>
      <w:r>
        <w:t>A periodic basis not to exceed two refueling cycles,</w:t>
      </w:r>
    </w:p>
    <w:p w14:paraId="70EDDBE4" w14:textId="5FC278E9" w:rsidR="00107DF9" w:rsidRDefault="00107DF9" w:rsidP="00160122">
      <w:pPr>
        <w:pStyle w:val="BodyText"/>
        <w:numPr>
          <w:ilvl w:val="1"/>
          <w:numId w:val="28"/>
        </w:numPr>
      </w:pPr>
      <w:r>
        <w:t>A process for evaluation and disposition of proposed facility changes for items impacting the PRA model, and</w:t>
      </w:r>
    </w:p>
    <w:p w14:paraId="25E2F801" w14:textId="42A57B6E" w:rsidR="00107DF9" w:rsidRDefault="00107DF9" w:rsidP="00160122">
      <w:pPr>
        <w:pStyle w:val="BodyText"/>
        <w:numPr>
          <w:ilvl w:val="1"/>
          <w:numId w:val="28"/>
        </w:numPr>
      </w:pPr>
      <w:r>
        <w:t>If any PRA error is identified that significantly impacts RICT calculations, corrective actions shall be identified and implemented as soon as practicable in accordance with the station corrective action program.</w:t>
      </w:r>
    </w:p>
    <w:p w14:paraId="0F50F870" w14:textId="6DBE3ED7" w:rsidR="00107DF9" w:rsidRPr="00731AF0" w:rsidRDefault="00107DF9" w:rsidP="00C65235">
      <w:pPr>
        <w:pStyle w:val="BodyText3"/>
      </w:pPr>
      <w:r w:rsidRPr="00731AF0">
        <w:t>R</w:t>
      </w:r>
      <w:r w:rsidR="00D55337">
        <w:t xml:space="preserve">egulatory </w:t>
      </w:r>
      <w:r w:rsidRPr="00731AF0">
        <w:t>G</w:t>
      </w:r>
      <w:r w:rsidR="00D55337">
        <w:t>uide</w:t>
      </w:r>
      <w:r w:rsidRPr="00731AF0">
        <w:t xml:space="preserve"> 1.200, Rev</w:t>
      </w:r>
      <w:r w:rsidR="00116EA7">
        <w:t>ision</w:t>
      </w:r>
      <w:r w:rsidRPr="00731AF0">
        <w:t xml:space="preserve"> 2, </w:t>
      </w:r>
      <w:r w:rsidR="003A2924">
        <w:t>S</w:t>
      </w:r>
      <w:r w:rsidRPr="00731AF0">
        <w:t xml:space="preserve">ection C.1.4, “PRA Development, Maintenance, and Upgrade,” states in part, “The PRA results used to support an application are derived from a PRA model that represents the as-designed, as-built, as-operated plant. Therefore, a process for developing, maintaining, and upgrading a PRA is established.” Section C.2, “Consensus PRA Standards and Industry PRA Programs,” states in part, “One acceptable approach to demonstrate conformance with regulatory position 1 is to use the national consensus PRA standard,” (i.e., ASME/ANS Ra-Sa-2009, “Standard for Level 1/Large Early Release Frequency Probabilistic Risk Assessment for Nuclear Power Plant Applications”). ASME/ANS RA-Sa-2009, Section 1-5, “PRA Configuration Control,” </w:t>
      </w:r>
      <w:r w:rsidR="003A2924">
        <w:t>S</w:t>
      </w:r>
      <w:r w:rsidRPr="00731AF0">
        <w:t xml:space="preserve">ection 1-5.4 states, “the PRA shall be maintained and upgraded such that its representation of the as-built, as-operated plant is sufficient to support the applications for which it is being used.” In addition, </w:t>
      </w:r>
      <w:r w:rsidR="003A2924">
        <w:t>S</w:t>
      </w:r>
      <w:r w:rsidRPr="00731AF0">
        <w:t xml:space="preserve">ection 1-5.4 states “changes to a PRA due to </w:t>
      </w:r>
      <w:r w:rsidRPr="00731AF0">
        <w:lastRenderedPageBreak/>
        <w:t>PRA maintenance and PRA upgrade shall meet the requirements of the Technical Requirements Section of each respective part,” of the Standard.</w:t>
      </w:r>
    </w:p>
    <w:p w14:paraId="6A227EA4" w14:textId="5EC62EB0" w:rsidR="00107DF9" w:rsidRPr="00FA6164" w:rsidRDefault="00107DF9" w:rsidP="001F34BD">
      <w:pPr>
        <w:pStyle w:val="BodyText"/>
        <w:numPr>
          <w:ilvl w:val="0"/>
          <w:numId w:val="28"/>
        </w:numPr>
        <w:outlineLvl w:val="2"/>
        <w:rPr>
          <w:u w:val="single"/>
        </w:rPr>
      </w:pPr>
      <w:r w:rsidRPr="00C92F0C">
        <w:rPr>
          <w:u w:val="single"/>
        </w:rPr>
        <w:t>TSTF 425, “Relocate Surveillance Frequencies to Licensee Control,” Revision 3, or the Surveillance Frequency Control Program (SFCP)</w:t>
      </w:r>
    </w:p>
    <w:p w14:paraId="486148B2" w14:textId="6132FF75" w:rsidR="00107DF9" w:rsidRDefault="00107DF9" w:rsidP="00C65235">
      <w:pPr>
        <w:pStyle w:val="BodyText3"/>
      </w:pPr>
      <w:r>
        <w:t xml:space="preserve">Approved SFCPs are included in the Administrative Controls section of the TS </w:t>
      </w:r>
      <w:r w:rsidRPr="00657FB6">
        <w:t>requiring changes to frequencies under SFCP to be made in accordance with NEI 04-10, “</w:t>
      </w:r>
      <w:r>
        <w:t>Risk</w:t>
      </w:r>
      <w:r w:rsidR="0014214C">
        <w:noBreakHyphen/>
      </w:r>
      <w:r>
        <w:t xml:space="preserve">Informed Technical Specifications Initiative 5b, </w:t>
      </w:r>
      <w:r w:rsidRPr="00657FB6">
        <w:t>Risk-Informed Method for Control of Surveillance Frequenc</w:t>
      </w:r>
      <w:r>
        <w:t>ies</w:t>
      </w:r>
      <w:r w:rsidRPr="00657FB6">
        <w:t>,” Revision 1. NEI 04-10, Rev</w:t>
      </w:r>
      <w:r w:rsidR="003C63EA">
        <w:t>ision</w:t>
      </w:r>
      <w:r w:rsidRPr="00657FB6">
        <w:t xml:space="preserve"> 1, </w:t>
      </w:r>
      <w:r w:rsidR="00F06C49">
        <w:t>s</w:t>
      </w:r>
      <w:r>
        <w:t xml:space="preserve">ection 4.0, </w:t>
      </w:r>
      <w:r w:rsidR="00F06C49">
        <w:t>s</w:t>
      </w:r>
      <w:r>
        <w:t>tep 5</w:t>
      </w:r>
      <w:r w:rsidR="0014214C">
        <w:t>,</w:t>
      </w:r>
      <w:r>
        <w:t xml:space="preserve"> </w:t>
      </w:r>
      <w:r w:rsidRPr="00657FB6">
        <w:t>requires th</w:t>
      </w:r>
      <w:r>
        <w:t>e</w:t>
      </w:r>
      <w:r w:rsidRPr="00657FB6">
        <w:t xml:space="preserve"> PRA technical adequacy </w:t>
      </w:r>
      <w:r>
        <w:t>to</w:t>
      </w:r>
      <w:r w:rsidRPr="00657FB6">
        <w:t xml:space="preserve"> be address</w:t>
      </w:r>
      <w:r>
        <w:t>ed</w:t>
      </w:r>
      <w:r w:rsidRPr="00657FB6">
        <w:t xml:space="preserve"> through RG 1.200</w:t>
      </w:r>
      <w:r>
        <w:t xml:space="preserve"> and the ASME PRA Standard. </w:t>
      </w:r>
      <w:r w:rsidRPr="00361F51">
        <w:t>RG 1.200, Rev</w:t>
      </w:r>
      <w:r w:rsidR="00116EA7">
        <w:t>ision</w:t>
      </w:r>
      <w:r w:rsidRPr="00361F51">
        <w:t xml:space="preserve"> 2, </w:t>
      </w:r>
      <w:r w:rsidR="00F06C49">
        <w:t>s</w:t>
      </w:r>
      <w:r w:rsidRPr="00361F51">
        <w:t xml:space="preserve">ection C.1.4, </w:t>
      </w:r>
      <w:r>
        <w:t>“</w:t>
      </w:r>
      <w:r w:rsidRPr="00361F51">
        <w:t>PRA Development, Maintenance, and Upgrade,</w:t>
      </w:r>
      <w:r>
        <w:t>”</w:t>
      </w:r>
      <w:r w:rsidRPr="00361F51">
        <w:t xml:space="preserve"> states in part, </w:t>
      </w:r>
      <w:r>
        <w:t>“</w:t>
      </w:r>
      <w:r w:rsidRPr="00361F51">
        <w:t>The PRA results used to support an application are derived from a PRA model that represents the as-designed, as-built, as-operated plant. Therefore, a process for developing, maintaining, and upgrading a PRA is established.</w:t>
      </w:r>
      <w:r>
        <w:t>”</w:t>
      </w:r>
      <w:r w:rsidRPr="00361F51">
        <w:t xml:space="preserve"> Section C.2, </w:t>
      </w:r>
      <w:r>
        <w:t>“</w:t>
      </w:r>
      <w:r w:rsidRPr="00361F51">
        <w:t>Consensus PRA Standards and Industry PRA Programs,</w:t>
      </w:r>
      <w:r>
        <w:t>”</w:t>
      </w:r>
      <w:r w:rsidRPr="00361F51">
        <w:t xml:space="preserve"> states in part, </w:t>
      </w:r>
      <w:r>
        <w:t>“O</w:t>
      </w:r>
      <w:r w:rsidRPr="00361F51">
        <w:t>ne acceptable approach to demonstrate conformance with regulatory position 1 is to use the national consensus PRA standard</w:t>
      </w:r>
      <w:r>
        <w:t>,”</w:t>
      </w:r>
      <w:r w:rsidRPr="00361F51">
        <w:t xml:space="preserve"> (i.e., ASME/ANS Ra-Sa-2009, </w:t>
      </w:r>
      <w:r>
        <w:t>“</w:t>
      </w:r>
      <w:r w:rsidRPr="00361F51">
        <w:t>Standard for Level 1/Large Early Release Frequency Probabilistic Risk Assessment for Nuclear Power Plant Applications</w:t>
      </w:r>
      <w:r>
        <w:t>”</w:t>
      </w:r>
      <w:r w:rsidRPr="00361F51">
        <w:t xml:space="preserve">). ASME/ANS RA-Sa-2009, </w:t>
      </w:r>
      <w:r w:rsidR="00F06C49">
        <w:t>s</w:t>
      </w:r>
      <w:r w:rsidRPr="00361F51">
        <w:t xml:space="preserve">ection 1-5, </w:t>
      </w:r>
      <w:r>
        <w:t>“</w:t>
      </w:r>
      <w:r w:rsidRPr="00361F51">
        <w:t>PRA Configuration Control,</w:t>
      </w:r>
      <w:r>
        <w:t>”</w:t>
      </w:r>
      <w:r w:rsidRPr="00361F51">
        <w:t xml:space="preserve"> </w:t>
      </w:r>
      <w:r w:rsidR="00F06C49">
        <w:t>s</w:t>
      </w:r>
      <w:r>
        <w:t xml:space="preserve">ection 1-5.4 </w:t>
      </w:r>
      <w:r w:rsidRPr="00361F51">
        <w:t xml:space="preserve">states, </w:t>
      </w:r>
      <w:r>
        <w:t>“</w:t>
      </w:r>
      <w:r w:rsidRPr="00361F51">
        <w:t xml:space="preserve">the PRA shall be maintained </w:t>
      </w:r>
      <w:r>
        <w:t xml:space="preserve">and upgraded </w:t>
      </w:r>
      <w:r w:rsidRPr="00361F51">
        <w:t>such that its representation of the as-built, as-operated plant is sufficient to support the applications for which it is being used.</w:t>
      </w:r>
      <w:r>
        <w:t>”</w:t>
      </w:r>
      <w:r w:rsidRPr="00361F51">
        <w:t xml:space="preserve"> In addition,</w:t>
      </w:r>
      <w:r>
        <w:t xml:space="preserve"> </w:t>
      </w:r>
      <w:r w:rsidR="00F06C49">
        <w:t>s</w:t>
      </w:r>
      <w:r>
        <w:t>ection 1-5.4</w:t>
      </w:r>
      <w:r w:rsidRPr="00361F51">
        <w:t xml:space="preserve"> </w:t>
      </w:r>
      <w:r>
        <w:t>states</w:t>
      </w:r>
      <w:r w:rsidRPr="00361F51">
        <w:t xml:space="preserve"> </w:t>
      </w:r>
      <w:r>
        <w:t>“c</w:t>
      </w:r>
      <w:r w:rsidRPr="00361F51">
        <w:t xml:space="preserve">hanges </w:t>
      </w:r>
      <w:r>
        <w:t xml:space="preserve">to a PRA </w:t>
      </w:r>
      <w:r w:rsidRPr="00361F51">
        <w:t xml:space="preserve">due to PRA maintenance </w:t>
      </w:r>
      <w:r>
        <w:t xml:space="preserve">and PRA upgrade </w:t>
      </w:r>
      <w:r w:rsidRPr="00361F51">
        <w:t xml:space="preserve">shall meet the requirements of the </w:t>
      </w:r>
      <w:r>
        <w:t>T</w:t>
      </w:r>
      <w:r w:rsidRPr="00361F51">
        <w:t xml:space="preserve">echnical </w:t>
      </w:r>
      <w:r>
        <w:t>R</w:t>
      </w:r>
      <w:r w:rsidRPr="00361F51">
        <w:t xml:space="preserve">equirements </w:t>
      </w:r>
      <w:r>
        <w:t>Se</w:t>
      </w:r>
      <w:r w:rsidRPr="00361F51">
        <w:t>ction of each respective part</w:t>
      </w:r>
      <w:r>
        <w:t>,”</w:t>
      </w:r>
      <w:r w:rsidRPr="00361F51">
        <w:t xml:space="preserve"> of the Standard</w:t>
      </w:r>
      <w:r>
        <w:t>.</w:t>
      </w:r>
    </w:p>
    <w:p w14:paraId="7173AD50" w14:textId="77777777" w:rsidR="006D0A84" w:rsidRDefault="006D0A84" w:rsidP="00C65235">
      <w:pPr>
        <w:pStyle w:val="BodyText3"/>
        <w:sectPr w:rsidR="006D0A84" w:rsidSect="003D0483">
          <w:footerReference w:type="default" r:id="rId22"/>
          <w:pgSz w:w="12240" w:h="15840"/>
          <w:pgMar w:top="1440" w:right="1440" w:bottom="1440" w:left="1440" w:header="720" w:footer="720" w:gutter="0"/>
          <w:pgNumType w:start="1"/>
          <w:cols w:space="720"/>
          <w:docGrid w:linePitch="360"/>
        </w:sectPr>
      </w:pPr>
    </w:p>
    <w:p w14:paraId="4673CF0C" w14:textId="7160B954" w:rsidR="00A13EB0" w:rsidRPr="00A13EB0" w:rsidRDefault="00A13EB0" w:rsidP="00A13EB0">
      <w:pPr>
        <w:pStyle w:val="attachmenttitle"/>
        <w:rPr>
          <w:b/>
          <w:bCs/>
        </w:rPr>
      </w:pPr>
      <w:bookmarkStart w:id="14" w:name="AppBOpEBackground"/>
      <w:r w:rsidRPr="00A13EB0">
        <w:rPr>
          <w:b/>
          <w:bCs/>
        </w:rPr>
        <w:lastRenderedPageBreak/>
        <w:t xml:space="preserve">Appendix </w:t>
      </w:r>
      <w:r>
        <w:rPr>
          <w:b/>
          <w:bCs/>
        </w:rPr>
        <w:t>B</w:t>
      </w:r>
      <w:r w:rsidRPr="00A13EB0">
        <w:rPr>
          <w:b/>
          <w:bCs/>
        </w:rPr>
        <w:t xml:space="preserve">: </w:t>
      </w:r>
      <w:r w:rsidR="006D1D0C">
        <w:rPr>
          <w:b/>
          <w:bCs/>
        </w:rPr>
        <w:t>Operating Experience</w:t>
      </w:r>
      <w:r w:rsidRPr="00A13EB0">
        <w:rPr>
          <w:b/>
          <w:bCs/>
        </w:rPr>
        <w:t xml:space="preserve"> Background</w:t>
      </w:r>
    </w:p>
    <w:bookmarkEnd w:id="14"/>
    <w:p w14:paraId="6E67072A" w14:textId="4D3409EF" w:rsidR="00AA14DB" w:rsidRDefault="00E249A8" w:rsidP="003671C3">
      <w:pPr>
        <w:pStyle w:val="BodyText"/>
      </w:pPr>
      <w:r>
        <w:t xml:space="preserve">This appendix includes </w:t>
      </w:r>
      <w:r w:rsidR="00CE4DE4">
        <w:t xml:space="preserve">observations </w:t>
      </w:r>
      <w:r w:rsidR="00DB4080">
        <w:t>from</w:t>
      </w:r>
      <w:r w:rsidR="00CE4DE4">
        <w:t xml:space="preserve"> the voluntary tabletop</w:t>
      </w:r>
      <w:r w:rsidR="00DB4080">
        <w:t xml:space="preserve"> visits</w:t>
      </w:r>
      <w:r w:rsidR="003B465F">
        <w:t xml:space="preserve">. For additional specific details on the tabletops and </w:t>
      </w:r>
      <w:r w:rsidR="003B465F" w:rsidRPr="0003455B">
        <w:t>NRC staff</w:t>
      </w:r>
      <w:r w:rsidR="003B465F">
        <w:t xml:space="preserve"> observations, refer to</w:t>
      </w:r>
      <w:r w:rsidR="003B465F" w:rsidRPr="0003455B">
        <w:t xml:space="preserve"> </w:t>
      </w:r>
      <w:r w:rsidR="003B465F">
        <w:t xml:space="preserve">the </w:t>
      </w:r>
      <w:r w:rsidR="003B465F" w:rsidRPr="0003455B">
        <w:t xml:space="preserve">memorandum “Summary of </w:t>
      </w:r>
      <w:r w:rsidR="003B465F">
        <w:t>t</w:t>
      </w:r>
      <w:r w:rsidR="003B465F" w:rsidRPr="0003455B">
        <w:t xml:space="preserve">he U.S. Nuclear Regulatory Commission Staff Observations from </w:t>
      </w:r>
      <w:r w:rsidR="003B465F">
        <w:t>t</w:t>
      </w:r>
      <w:r w:rsidR="003B465F" w:rsidRPr="0003455B">
        <w:t>he Probabilistic Risk Assessment Configuration Control Tabletop Site Visits,” (</w:t>
      </w:r>
      <w:hyperlink r:id="rId23" w:history="1">
        <w:r w:rsidR="003B465F" w:rsidRPr="0072565C">
          <w:rPr>
            <w:rStyle w:val="Hyperlink"/>
          </w:rPr>
          <w:t>ML23136A565</w:t>
        </w:r>
      </w:hyperlink>
      <w:r w:rsidR="003B465F" w:rsidRPr="0003455B">
        <w:t>)</w:t>
      </w:r>
      <w:r w:rsidR="003B465F">
        <w:t>.</w:t>
      </w:r>
    </w:p>
    <w:p w14:paraId="10B23646" w14:textId="7D48D6D8" w:rsidR="006D0A84" w:rsidRDefault="00F71153" w:rsidP="00F71153">
      <w:pPr>
        <w:pStyle w:val="BodyText3"/>
        <w:ind w:hanging="720"/>
      </w:pPr>
      <w:r>
        <w:t>B.1</w:t>
      </w:r>
      <w:r>
        <w:tab/>
      </w:r>
      <w:r w:rsidR="00C828B2">
        <w:t xml:space="preserve">Generic </w:t>
      </w:r>
      <w:r w:rsidR="00AA14DB">
        <w:t>Tabletop</w:t>
      </w:r>
      <w:r w:rsidR="005359B7">
        <w:t xml:space="preserve"> Observations</w:t>
      </w:r>
    </w:p>
    <w:p w14:paraId="5CBF5B3C" w14:textId="24AE5FA1" w:rsidR="008B1CCF" w:rsidRPr="00B51114" w:rsidRDefault="008B1CCF" w:rsidP="008B1CCF">
      <w:pPr>
        <w:pStyle w:val="BodyText3"/>
      </w:pPr>
      <w:r>
        <w:t xml:space="preserve">The following are generic high-level observations available in the memo identified above. </w:t>
      </w:r>
      <w:r w:rsidRPr="00024B23">
        <w:t>Generally, t</w:t>
      </w:r>
      <w:r>
        <w:t>he NRC</w:t>
      </w:r>
      <w:r w:rsidRPr="00024B23">
        <w:t xml:space="preserve"> found that the licensees are implementing their PCC programs in a sufficient manner to support </w:t>
      </w:r>
      <w:r>
        <w:t>RIP</w:t>
      </w:r>
      <w:r w:rsidRPr="00024B23">
        <w:t xml:space="preserve">. </w:t>
      </w:r>
      <w:r w:rsidR="003B465F" w:rsidRPr="00024B23">
        <w:t>However,</w:t>
      </w:r>
      <w:r w:rsidR="003B465F">
        <w:t xml:space="preserve"> the</w:t>
      </w:r>
      <w:r>
        <w:t xml:space="preserve"> NRC noted</w:t>
      </w:r>
      <w:r w:rsidRPr="00024B23">
        <w:t xml:space="preserve"> vulnerabilities in the areas of documentation and</w:t>
      </w:r>
      <w:r>
        <w:t xml:space="preserve"> an</w:t>
      </w:r>
      <w:r w:rsidRPr="00024B23">
        <w:t xml:space="preserve"> over</w:t>
      </w:r>
      <w:r w:rsidRPr="007B7F73">
        <w:t>-</w:t>
      </w:r>
      <w:r w:rsidRPr="00024B23">
        <w:t xml:space="preserve">reliance on knowledge-based programs. Specifically, the </w:t>
      </w:r>
      <w:r>
        <w:t>NRC</w:t>
      </w:r>
      <w:r w:rsidRPr="00024B23">
        <w:t xml:space="preserve"> observed that for most facilities, the engineering input monitoring process is well</w:t>
      </w:r>
      <w:r>
        <w:t xml:space="preserve"> </w:t>
      </w:r>
      <w:r w:rsidRPr="00024B23">
        <w:t xml:space="preserve">defined. However, the process for monitoring operations, maintenance, component performance monitoring, and industrywide operational experience </w:t>
      </w:r>
      <w:r>
        <w:t>appear</w:t>
      </w:r>
      <w:r w:rsidRPr="00024B23">
        <w:t>ed</w:t>
      </w:r>
      <w:r>
        <w:t xml:space="preserve"> to be</w:t>
      </w:r>
      <w:r w:rsidRPr="00024B23">
        <w:t xml:space="preserve"> informal. This informal approach relies on the skill of the PRA engineers, staff relationships, and meetings with industry owner’s groups to raise awareness of issues for the </w:t>
      </w:r>
      <w:r>
        <w:t xml:space="preserve">licensee </w:t>
      </w:r>
      <w:r w:rsidRPr="00024B23">
        <w:t xml:space="preserve">PRA staff to evaluate. </w:t>
      </w:r>
      <w:r>
        <w:t>T</w:t>
      </w:r>
      <w:r w:rsidRPr="00024B23">
        <w:t>his led to some examples where failure events were screened from parameter updates with</w:t>
      </w:r>
      <w:r>
        <w:t>out</w:t>
      </w:r>
      <w:r w:rsidRPr="00024B23">
        <w:t xml:space="preserve"> sufficient justification, potential failure modes were not modeled, and some industrywide operating experience lack</w:t>
      </w:r>
      <w:r>
        <w:t>ed</w:t>
      </w:r>
      <w:r w:rsidRPr="00024B23">
        <w:t xml:space="preserve"> licensee evaluation. The </w:t>
      </w:r>
      <w:r>
        <w:t>NRC</w:t>
      </w:r>
      <w:r w:rsidRPr="00024B23">
        <w:t xml:space="preserve"> also </w:t>
      </w:r>
      <w:r>
        <w:t>noted</w:t>
      </w:r>
      <w:r w:rsidRPr="00024B23">
        <w:t xml:space="preserve"> some instances of parameter data not being updated in a timely manner.</w:t>
      </w:r>
    </w:p>
    <w:p w14:paraId="0DEF783A" w14:textId="6DCCF128" w:rsidR="00C828B2" w:rsidRDefault="00C828B2" w:rsidP="00C828B2">
      <w:pPr>
        <w:pStyle w:val="BodyText3"/>
        <w:ind w:hanging="720"/>
      </w:pPr>
      <w:r>
        <w:t>B.2</w:t>
      </w:r>
      <w:r>
        <w:tab/>
      </w:r>
      <w:r w:rsidR="00AA14DB">
        <w:t xml:space="preserve">Specific Tabletop </w:t>
      </w:r>
      <w:r>
        <w:t>Observations</w:t>
      </w:r>
    </w:p>
    <w:p w14:paraId="32796C60" w14:textId="77777777" w:rsidR="00DA3E95" w:rsidRDefault="00DA3E95" w:rsidP="00246A2A">
      <w:pPr>
        <w:pStyle w:val="BodyText3"/>
      </w:pPr>
      <w:r>
        <w:t>For additional information related to these observations, review the tabletop memo above. Since the tabletops were voluntary, these</w:t>
      </w:r>
      <w:r w:rsidDel="002B161B">
        <w:t xml:space="preserve"> </w:t>
      </w:r>
      <w:r>
        <w:t>examples are potential issues only, not</w:t>
      </w:r>
      <w:r w:rsidDel="00CA19AE">
        <w:t xml:space="preserve"> </w:t>
      </w:r>
      <w:r>
        <w:t>documented findings or violations. Observations identified by the NRC were provided to the licensee for further evaluation and</w:t>
      </w:r>
      <w:r w:rsidDel="00350766">
        <w:t xml:space="preserve"> </w:t>
      </w:r>
      <w:r>
        <w:t>disposition.</w:t>
      </w:r>
    </w:p>
    <w:p w14:paraId="6A61615A" w14:textId="02077DB4" w:rsidR="00212FA8" w:rsidRDefault="00DA3E95" w:rsidP="00790A6A">
      <w:pPr>
        <w:pStyle w:val="BodyText"/>
        <w:numPr>
          <w:ilvl w:val="0"/>
          <w:numId w:val="31"/>
        </w:numPr>
      </w:pPr>
      <w:r>
        <w:t xml:space="preserve">NRC </w:t>
      </w:r>
      <w:r w:rsidRPr="00E75D28">
        <w:t xml:space="preserve">reviewed a maintenance log item, which documented the vulnerability to a major flood </w:t>
      </w:r>
      <w:r>
        <w:t>from</w:t>
      </w:r>
      <w:r w:rsidRPr="00E75D28">
        <w:t xml:space="preserve"> the turbine building </w:t>
      </w:r>
      <w:r>
        <w:t>to</w:t>
      </w:r>
      <w:r w:rsidRPr="00E75D28">
        <w:t xml:space="preserve"> </w:t>
      </w:r>
      <w:r>
        <w:t xml:space="preserve">the </w:t>
      </w:r>
      <w:r w:rsidRPr="00E75D28">
        <w:t>auxiliary feedwater (AFW)</w:t>
      </w:r>
      <w:r>
        <w:t xml:space="preserve"> rooms. Specifically, a </w:t>
      </w:r>
      <w:r w:rsidRPr="00E75D28">
        <w:t xml:space="preserve">plant modification to the </w:t>
      </w:r>
      <w:r>
        <w:t>t</w:t>
      </w:r>
      <w:r w:rsidRPr="00E75D28">
        <w:t xml:space="preserve">urbine </w:t>
      </w:r>
      <w:r>
        <w:t>d</w:t>
      </w:r>
      <w:r w:rsidRPr="00E75D28">
        <w:t>riven AFW (TDAFW) pump room</w:t>
      </w:r>
      <w:r>
        <w:t xml:space="preserve"> created a common drain</w:t>
      </w:r>
      <w:r w:rsidRPr="00E75D28">
        <w:t xml:space="preserve"> </w:t>
      </w:r>
      <w:r>
        <w:t>between</w:t>
      </w:r>
      <w:r w:rsidRPr="00E75D28">
        <w:t xml:space="preserve"> the </w:t>
      </w:r>
      <w:proofErr w:type="spellStart"/>
      <w:r w:rsidRPr="00E75D28">
        <w:t>TDAFW</w:t>
      </w:r>
      <w:proofErr w:type="spellEnd"/>
      <w:r w:rsidRPr="00E75D28">
        <w:t xml:space="preserve"> </w:t>
      </w:r>
      <w:r>
        <w:t xml:space="preserve">and </w:t>
      </w:r>
      <w:r w:rsidRPr="00E75D28">
        <w:t>the</w:t>
      </w:r>
      <w:r>
        <w:t xml:space="preserve"> </w:t>
      </w:r>
      <w:r w:rsidRPr="00E75D28">
        <w:t>motor</w:t>
      </w:r>
      <w:r w:rsidR="005D49E6">
        <w:noBreakHyphen/>
      </w:r>
      <w:r w:rsidRPr="00E75D28">
        <w:t>driven</w:t>
      </w:r>
      <w:r>
        <w:t xml:space="preserve"> AFW (</w:t>
      </w:r>
      <w:proofErr w:type="spellStart"/>
      <w:r w:rsidRPr="00E75D28">
        <w:t>MDAFW</w:t>
      </w:r>
      <w:proofErr w:type="spellEnd"/>
      <w:r>
        <w:t>)</w:t>
      </w:r>
      <w:r w:rsidRPr="00E75D28">
        <w:t xml:space="preserve"> </w:t>
      </w:r>
      <w:r>
        <w:t>pump</w:t>
      </w:r>
      <w:r w:rsidRPr="00E75D28">
        <w:t xml:space="preserve"> room</w:t>
      </w:r>
      <w:r>
        <w:t>s</w:t>
      </w:r>
      <w:r w:rsidRPr="00E75D28">
        <w:t xml:space="preserve">. </w:t>
      </w:r>
      <w:r>
        <w:t xml:space="preserve">The licensee failed to consider </w:t>
      </w:r>
      <w:r w:rsidRPr="00E75D28">
        <w:t>the vulnerability of the float check valves</w:t>
      </w:r>
      <w:r>
        <w:t xml:space="preserve"> </w:t>
      </w:r>
      <w:r w:rsidRPr="00E75D28">
        <w:t>in the MDAFW pump room</w:t>
      </w:r>
      <w:r>
        <w:t>; and the potential failure of these valves to close</w:t>
      </w:r>
      <w:r w:rsidRPr="00E75D28">
        <w:t xml:space="preserve"> was not </w:t>
      </w:r>
      <w:r>
        <w:t xml:space="preserve">included in the </w:t>
      </w:r>
      <w:r w:rsidRPr="00E75D28">
        <w:t>flooding hazard group model because it was not considered significant.</w:t>
      </w:r>
      <w:r>
        <w:t xml:space="preserve"> The licensee entered this issue into its corrective action program (CAP) for further evaluation. This is an example of components that protect from a major flood that were potentially not appropriately representing the as-built, as-operated plant following a plant modification.</w:t>
      </w:r>
    </w:p>
    <w:p w14:paraId="723431F4" w14:textId="6693D335" w:rsidR="006E1D6B" w:rsidRDefault="00DA3E95" w:rsidP="00790A6A">
      <w:pPr>
        <w:pStyle w:val="BodyText"/>
        <w:numPr>
          <w:ilvl w:val="0"/>
          <w:numId w:val="31"/>
        </w:numPr>
      </w:pPr>
      <w:r>
        <w:t xml:space="preserve">NRC </w:t>
      </w:r>
      <w:r w:rsidRPr="001D775D">
        <w:t>reviewed an</w:t>
      </w:r>
      <w:r>
        <w:t xml:space="preserve"> engineering change</w:t>
      </w:r>
      <w:r w:rsidRPr="001D775D">
        <w:t xml:space="preserve"> </w:t>
      </w:r>
      <w:r>
        <w:t>(</w:t>
      </w:r>
      <w:r w:rsidRPr="001D775D">
        <w:t>EC</w:t>
      </w:r>
      <w:r>
        <w:t>)</w:t>
      </w:r>
      <w:r w:rsidRPr="001D775D" w:rsidDel="005C2679">
        <w:t xml:space="preserve"> </w:t>
      </w:r>
      <w:r>
        <w:t xml:space="preserve">for </w:t>
      </w:r>
      <w:r w:rsidRPr="001D775D">
        <w:t>install</w:t>
      </w:r>
      <w:r>
        <w:t>ation of</w:t>
      </w:r>
      <w:r w:rsidRPr="001D775D">
        <w:t xml:space="preserve"> two non-safety</w:t>
      </w:r>
      <w:r>
        <w:noBreakHyphen/>
      </w:r>
      <w:r w:rsidRPr="001D775D">
        <w:t>related diesel generators (DGs)</w:t>
      </w:r>
      <w:r>
        <w:t xml:space="preserve"> </w:t>
      </w:r>
      <w:r w:rsidRPr="001D775D">
        <w:t>capable of supplying a safety-related 4</w:t>
      </w:r>
      <w:r>
        <w:t> </w:t>
      </w:r>
      <w:r w:rsidRPr="001D775D">
        <w:t xml:space="preserve">kV bus to either unit, for </w:t>
      </w:r>
      <w:r>
        <w:t>a</w:t>
      </w:r>
      <w:r w:rsidRPr="001D775D">
        <w:t xml:space="preserve"> dual unit site. The DGs </w:t>
      </w:r>
      <w:r>
        <w:t>we</w:t>
      </w:r>
      <w:r w:rsidRPr="001D775D">
        <w:t xml:space="preserve">re synchronized </w:t>
      </w:r>
      <w:r>
        <w:t>onto</w:t>
      </w:r>
      <w:r w:rsidRPr="001D775D">
        <w:t xml:space="preserve"> a 4</w:t>
      </w:r>
      <w:r>
        <w:t> </w:t>
      </w:r>
      <w:r w:rsidRPr="001D775D">
        <w:t>kV bus through a programmable logic controller (PLC) that require</w:t>
      </w:r>
      <w:r>
        <w:t>d</w:t>
      </w:r>
      <w:r w:rsidRPr="001D775D">
        <w:t xml:space="preserve"> both engines to be operating and their individual output breaker closed before their tiebreaker </w:t>
      </w:r>
      <w:r>
        <w:t>wa</w:t>
      </w:r>
      <w:r w:rsidRPr="001D775D">
        <w:t xml:space="preserve">s closed to </w:t>
      </w:r>
      <w:r>
        <w:t>the b</w:t>
      </w:r>
      <w:r w:rsidRPr="001D775D">
        <w:t>us</w:t>
      </w:r>
      <w:r>
        <w:t>.</w:t>
      </w:r>
      <w:r w:rsidRPr="001D775D">
        <w:t xml:space="preserve"> The system notebook for the DGs established one DG supplying 4</w:t>
      </w:r>
      <w:r>
        <w:t> </w:t>
      </w:r>
      <w:r w:rsidRPr="001D775D">
        <w:t>kV power to one 4</w:t>
      </w:r>
      <w:r>
        <w:t> </w:t>
      </w:r>
      <w:r w:rsidRPr="001D775D">
        <w:t>kV safeguard bus</w:t>
      </w:r>
      <w:r w:rsidRPr="00D86875">
        <w:t xml:space="preserve"> </w:t>
      </w:r>
      <w:r>
        <w:t xml:space="preserve">as </w:t>
      </w:r>
      <w:r w:rsidRPr="001D775D">
        <w:t>a success criteri</w:t>
      </w:r>
      <w:r>
        <w:t>on</w:t>
      </w:r>
      <w:r w:rsidRPr="001D775D">
        <w:t>. For one DG to operate, emergency operating procedures (EOPs) direct operators to override the PLC and take additional steps to restore power to a safety train in the station blackout (SBO) unit. NRC reviewed the DGs representation in the PRA model and found that</w:t>
      </w:r>
      <w:r>
        <w:t xml:space="preserve"> the</w:t>
      </w:r>
      <w:r w:rsidRPr="001D775D">
        <w:t xml:space="preserve"> human failure event</w:t>
      </w:r>
      <w:r>
        <w:t xml:space="preserve"> (HFE)</w:t>
      </w:r>
      <w:r w:rsidRPr="001D775D">
        <w:t xml:space="preserve"> </w:t>
      </w:r>
      <w:r>
        <w:t>was not</w:t>
      </w:r>
      <w:r w:rsidRPr="001D775D">
        <w:t xml:space="preserve"> </w:t>
      </w:r>
      <w:r w:rsidRPr="001D775D">
        <w:lastRenderedPageBreak/>
        <w:t xml:space="preserve">included for </w:t>
      </w:r>
      <w:r>
        <w:t xml:space="preserve">the </w:t>
      </w:r>
      <w:r w:rsidRPr="001D775D">
        <w:t>PLC override. Th</w:t>
      </w:r>
      <w:r>
        <w:t xml:space="preserve">e licensee entered this issue into the CAP </w:t>
      </w:r>
      <w:r w:rsidRPr="001D775D">
        <w:t>for further</w:t>
      </w:r>
      <w:r>
        <w:t xml:space="preserve"> </w:t>
      </w:r>
      <w:r w:rsidRPr="001D775D">
        <w:t>evaluation.</w:t>
      </w:r>
      <w:r>
        <w:t xml:space="preserve"> This is an example of data screened out for PRA parameter estimation without a documented justification.</w:t>
      </w:r>
    </w:p>
    <w:p w14:paraId="78B5C832" w14:textId="56EB4D01" w:rsidR="00DA3E95" w:rsidRDefault="00DA3E95" w:rsidP="003A1A0D">
      <w:pPr>
        <w:pStyle w:val="BodyText"/>
        <w:numPr>
          <w:ilvl w:val="0"/>
          <w:numId w:val="31"/>
        </w:numPr>
      </w:pPr>
      <w:r>
        <w:t>NRC reviewed an EC that involved a TDAFW pump suction header check valve replacement.</w:t>
      </w:r>
      <w:r w:rsidRPr="00F54838">
        <w:rPr>
          <w:spacing w:val="-1"/>
        </w:rPr>
        <w:t xml:space="preserve"> </w:t>
      </w:r>
      <w:r>
        <w:t>The</w:t>
      </w:r>
      <w:r w:rsidRPr="00F54838">
        <w:rPr>
          <w:spacing w:val="-1"/>
        </w:rPr>
        <w:t xml:space="preserve"> </w:t>
      </w:r>
      <w:r>
        <w:t>AFW</w:t>
      </w:r>
      <w:r w:rsidRPr="00F54838">
        <w:rPr>
          <w:spacing w:val="-1"/>
        </w:rPr>
        <w:t xml:space="preserve"> </w:t>
      </w:r>
      <w:r>
        <w:t>system</w:t>
      </w:r>
      <w:r w:rsidRPr="00F54838">
        <w:rPr>
          <w:spacing w:val="-1"/>
        </w:rPr>
        <w:t xml:space="preserve"> </w:t>
      </w:r>
      <w:r>
        <w:t>notebook</w:t>
      </w:r>
      <w:r w:rsidRPr="00F54838">
        <w:rPr>
          <w:spacing w:val="-2"/>
        </w:rPr>
        <w:t xml:space="preserve"> </w:t>
      </w:r>
      <w:r>
        <w:t>established</w:t>
      </w:r>
      <w:r w:rsidRPr="00F54838">
        <w:rPr>
          <w:spacing w:val="-1"/>
        </w:rPr>
        <w:t xml:space="preserve"> </w:t>
      </w:r>
      <w:r>
        <w:t>a</w:t>
      </w:r>
      <w:r w:rsidRPr="00F54838">
        <w:rPr>
          <w:spacing w:val="-1"/>
        </w:rPr>
        <w:t xml:space="preserve"> </w:t>
      </w:r>
      <w:r>
        <w:t>success</w:t>
      </w:r>
      <w:r w:rsidRPr="00F54838">
        <w:rPr>
          <w:spacing w:val="-2"/>
        </w:rPr>
        <w:t xml:space="preserve"> </w:t>
      </w:r>
      <w:r>
        <w:t>criterion</w:t>
      </w:r>
      <w:r w:rsidRPr="00F54838">
        <w:rPr>
          <w:spacing w:val="-1"/>
        </w:rPr>
        <w:t xml:space="preserve"> </w:t>
      </w:r>
      <w:r>
        <w:t>for</w:t>
      </w:r>
      <w:r w:rsidRPr="00F54838">
        <w:rPr>
          <w:spacing w:val="-1"/>
        </w:rPr>
        <w:t xml:space="preserve"> </w:t>
      </w:r>
      <w:r>
        <w:t>station</w:t>
      </w:r>
      <w:r w:rsidRPr="00F54838">
        <w:rPr>
          <w:spacing w:val="-1"/>
        </w:rPr>
        <w:t xml:space="preserve"> </w:t>
      </w:r>
      <w:r>
        <w:t>blackout</w:t>
      </w:r>
      <w:r w:rsidRPr="00F54838">
        <w:rPr>
          <w:spacing w:val="-1"/>
        </w:rPr>
        <w:t xml:space="preserve"> </w:t>
      </w:r>
      <w:r>
        <w:t>(SBO)</w:t>
      </w:r>
      <w:r w:rsidRPr="00F54838">
        <w:rPr>
          <w:spacing w:val="-1"/>
        </w:rPr>
        <w:t xml:space="preserve"> </w:t>
      </w:r>
      <w:r>
        <w:t>scenarios</w:t>
      </w:r>
      <w:r w:rsidRPr="00F54838">
        <w:rPr>
          <w:spacing w:val="-1"/>
        </w:rPr>
        <w:t xml:space="preserve"> </w:t>
      </w:r>
      <w:r>
        <w:t>requiring</w:t>
      </w:r>
      <w:r w:rsidRPr="00F54838">
        <w:rPr>
          <w:spacing w:val="-1"/>
        </w:rPr>
        <w:t xml:space="preserve"> </w:t>
      </w:r>
      <w:r>
        <w:t>375</w:t>
      </w:r>
      <w:r w:rsidRPr="00F54838">
        <w:rPr>
          <w:spacing w:val="-1"/>
        </w:rPr>
        <w:t xml:space="preserve"> </w:t>
      </w:r>
      <w:r>
        <w:t>gpm</w:t>
      </w:r>
      <w:r w:rsidRPr="00F54838">
        <w:rPr>
          <w:spacing w:val="-1"/>
        </w:rPr>
        <w:t xml:space="preserve"> </w:t>
      </w:r>
      <w:r>
        <w:t>of</w:t>
      </w:r>
      <w:r w:rsidRPr="00F54838">
        <w:rPr>
          <w:spacing w:val="-2"/>
        </w:rPr>
        <w:t xml:space="preserve"> </w:t>
      </w:r>
      <w:r>
        <w:t>AFW</w:t>
      </w:r>
      <w:r w:rsidRPr="00F54838">
        <w:rPr>
          <w:spacing w:val="-1"/>
        </w:rPr>
        <w:t xml:space="preserve"> </w:t>
      </w:r>
      <w:r>
        <w:t>flow</w:t>
      </w:r>
      <w:r w:rsidRPr="00F54838">
        <w:rPr>
          <w:spacing w:val="-1"/>
        </w:rPr>
        <w:t xml:space="preserve"> </w:t>
      </w:r>
      <w:r>
        <w:t>to</w:t>
      </w:r>
      <w:r w:rsidRPr="00F54838">
        <w:rPr>
          <w:spacing w:val="-1"/>
        </w:rPr>
        <w:t xml:space="preserve"> </w:t>
      </w:r>
      <w:r>
        <w:t>2</w:t>
      </w:r>
      <w:r w:rsidRPr="00F54838">
        <w:rPr>
          <w:spacing w:val="-1"/>
        </w:rPr>
        <w:t xml:space="preserve"> </w:t>
      </w:r>
      <w:r>
        <w:t>of</w:t>
      </w:r>
      <w:r w:rsidRPr="00F54838">
        <w:rPr>
          <w:spacing w:val="-1"/>
        </w:rPr>
        <w:t xml:space="preserve"> </w:t>
      </w:r>
      <w:r>
        <w:t>4</w:t>
      </w:r>
      <w:r w:rsidRPr="00F54838">
        <w:rPr>
          <w:spacing w:val="-1"/>
        </w:rPr>
        <w:t xml:space="preserve"> </w:t>
      </w:r>
      <w:r>
        <w:t>Steam</w:t>
      </w:r>
      <w:r w:rsidRPr="00F54838">
        <w:rPr>
          <w:spacing w:val="-1"/>
        </w:rPr>
        <w:t xml:space="preserve"> </w:t>
      </w:r>
      <w:r>
        <w:t>Generators</w:t>
      </w:r>
      <w:r w:rsidRPr="00F54838">
        <w:rPr>
          <w:spacing w:val="-1"/>
        </w:rPr>
        <w:t xml:space="preserve"> </w:t>
      </w:r>
      <w:r>
        <w:t>for</w:t>
      </w:r>
      <w:r w:rsidRPr="00F54838">
        <w:rPr>
          <w:spacing w:val="-1"/>
        </w:rPr>
        <w:t xml:space="preserve"> </w:t>
      </w:r>
      <w:r>
        <w:t>the</w:t>
      </w:r>
      <w:r w:rsidRPr="00F54838">
        <w:rPr>
          <w:spacing w:val="-1"/>
        </w:rPr>
        <w:t xml:space="preserve"> </w:t>
      </w:r>
      <w:r>
        <w:t>first</w:t>
      </w:r>
      <w:r w:rsidRPr="00F54838">
        <w:rPr>
          <w:spacing w:val="-1"/>
        </w:rPr>
        <w:t xml:space="preserve"> </w:t>
      </w:r>
      <w:r>
        <w:t>4</w:t>
      </w:r>
      <w:r w:rsidRPr="00F54838">
        <w:rPr>
          <w:spacing w:val="-1"/>
        </w:rPr>
        <w:t xml:space="preserve"> </w:t>
      </w:r>
      <w:r>
        <w:t>hours</w:t>
      </w:r>
      <w:r w:rsidRPr="00F54838">
        <w:rPr>
          <w:spacing w:val="-1"/>
        </w:rPr>
        <w:t xml:space="preserve"> </w:t>
      </w:r>
      <w:r>
        <w:t>of</w:t>
      </w:r>
      <w:r w:rsidRPr="00F54838">
        <w:rPr>
          <w:spacing w:val="-2"/>
        </w:rPr>
        <w:t xml:space="preserve"> </w:t>
      </w:r>
      <w:r>
        <w:t>the</w:t>
      </w:r>
      <w:r w:rsidRPr="00F54838">
        <w:rPr>
          <w:spacing w:val="-1"/>
        </w:rPr>
        <w:t xml:space="preserve"> </w:t>
      </w:r>
      <w:r>
        <w:t>event.</w:t>
      </w:r>
      <w:r w:rsidRPr="00F54838">
        <w:rPr>
          <w:spacing w:val="-2"/>
        </w:rPr>
        <w:t xml:space="preserve"> </w:t>
      </w:r>
      <w:r>
        <w:t>The</w:t>
      </w:r>
      <w:r w:rsidRPr="00F54838">
        <w:rPr>
          <w:spacing w:val="-1"/>
        </w:rPr>
        <w:t xml:space="preserve"> </w:t>
      </w:r>
      <w:r>
        <w:t>alternate</w:t>
      </w:r>
      <w:r w:rsidRPr="00F54838">
        <w:rPr>
          <w:spacing w:val="-1"/>
        </w:rPr>
        <w:t xml:space="preserve"> </w:t>
      </w:r>
      <w:r>
        <w:t>water</w:t>
      </w:r>
      <w:r w:rsidRPr="00F54838">
        <w:rPr>
          <w:spacing w:val="-1"/>
        </w:rPr>
        <w:t xml:space="preserve"> </w:t>
      </w:r>
      <w:r>
        <w:t>source</w:t>
      </w:r>
      <w:r w:rsidRPr="00F54838">
        <w:rPr>
          <w:spacing w:val="-1"/>
        </w:rPr>
        <w:t xml:space="preserve"> </w:t>
      </w:r>
      <w:r>
        <w:t>from</w:t>
      </w:r>
      <w:r w:rsidRPr="00F54838">
        <w:rPr>
          <w:spacing w:val="-1"/>
        </w:rPr>
        <w:t xml:space="preserve"> </w:t>
      </w:r>
      <w:r>
        <w:t>essential</w:t>
      </w:r>
      <w:r w:rsidRPr="00F54838">
        <w:rPr>
          <w:spacing w:val="-1"/>
        </w:rPr>
        <w:t xml:space="preserve"> </w:t>
      </w:r>
      <w:r>
        <w:t>service</w:t>
      </w:r>
      <w:r w:rsidRPr="00F54838">
        <w:rPr>
          <w:spacing w:val="-1"/>
        </w:rPr>
        <w:t xml:space="preserve"> </w:t>
      </w:r>
      <w:r>
        <w:t>water</w:t>
      </w:r>
      <w:r w:rsidRPr="00F54838">
        <w:rPr>
          <w:spacing w:val="-1"/>
        </w:rPr>
        <w:t xml:space="preserve"> </w:t>
      </w:r>
      <w:r>
        <w:t>was</w:t>
      </w:r>
      <w:r w:rsidRPr="00F54838">
        <w:rPr>
          <w:spacing w:val="-1"/>
        </w:rPr>
        <w:t xml:space="preserve"> </w:t>
      </w:r>
      <w:r>
        <w:t>connected</w:t>
      </w:r>
      <w:r w:rsidRPr="00F54838">
        <w:rPr>
          <w:spacing w:val="-2"/>
        </w:rPr>
        <w:t xml:space="preserve"> </w:t>
      </w:r>
      <w:r>
        <w:t>to</w:t>
      </w:r>
      <w:r w:rsidRPr="00F54838">
        <w:rPr>
          <w:spacing w:val="-1"/>
        </w:rPr>
        <w:t xml:space="preserve"> </w:t>
      </w:r>
      <w:r>
        <w:t>the</w:t>
      </w:r>
      <w:r w:rsidRPr="00F54838">
        <w:rPr>
          <w:spacing w:val="-1"/>
        </w:rPr>
        <w:t xml:space="preserve"> </w:t>
      </w:r>
      <w:r>
        <w:t>suction</w:t>
      </w:r>
      <w:r w:rsidRPr="00F54838">
        <w:rPr>
          <w:spacing w:val="-1"/>
        </w:rPr>
        <w:t xml:space="preserve"> </w:t>
      </w:r>
      <w:r>
        <w:t>of</w:t>
      </w:r>
      <w:r w:rsidRPr="00F54838">
        <w:rPr>
          <w:spacing w:val="-1"/>
        </w:rPr>
        <w:t xml:space="preserve"> </w:t>
      </w:r>
      <w:r>
        <w:t>the</w:t>
      </w:r>
      <w:r w:rsidRPr="00F54838">
        <w:rPr>
          <w:spacing w:val="-1"/>
        </w:rPr>
        <w:t xml:space="preserve"> </w:t>
      </w:r>
      <w:r>
        <w:t>TDAFW</w:t>
      </w:r>
      <w:r w:rsidRPr="00F54838">
        <w:rPr>
          <w:spacing w:val="-2"/>
        </w:rPr>
        <w:t xml:space="preserve"> </w:t>
      </w:r>
      <w:r>
        <w:t>pump,</w:t>
      </w:r>
      <w:r w:rsidRPr="00F54838">
        <w:rPr>
          <w:spacing w:val="-1"/>
        </w:rPr>
        <w:t xml:space="preserve"> </w:t>
      </w:r>
      <w:r>
        <w:t>upstream</w:t>
      </w:r>
      <w:r w:rsidRPr="00F54838">
        <w:rPr>
          <w:spacing w:val="-1"/>
        </w:rPr>
        <w:t xml:space="preserve"> </w:t>
      </w:r>
      <w:r>
        <w:t>of</w:t>
      </w:r>
      <w:r w:rsidRPr="00F54838">
        <w:rPr>
          <w:spacing w:val="-1"/>
        </w:rPr>
        <w:t xml:space="preserve"> </w:t>
      </w:r>
      <w:r>
        <w:t>the</w:t>
      </w:r>
      <w:r w:rsidRPr="00F54838">
        <w:rPr>
          <w:spacing w:val="-1"/>
        </w:rPr>
        <w:t xml:space="preserve"> </w:t>
      </w:r>
      <w:r>
        <w:t>suction</w:t>
      </w:r>
      <w:r w:rsidRPr="00F54838">
        <w:rPr>
          <w:spacing w:val="-1"/>
        </w:rPr>
        <w:t xml:space="preserve"> </w:t>
      </w:r>
      <w:r>
        <w:t>check</w:t>
      </w:r>
      <w:r w:rsidRPr="00F54838">
        <w:rPr>
          <w:spacing w:val="-1"/>
        </w:rPr>
        <w:t xml:space="preserve"> </w:t>
      </w:r>
      <w:r>
        <w:t>valve.</w:t>
      </w:r>
      <w:r w:rsidRPr="00F54838">
        <w:rPr>
          <w:spacing w:val="-1"/>
        </w:rPr>
        <w:t xml:space="preserve"> </w:t>
      </w:r>
      <w:r>
        <w:t>NRC staff noted</w:t>
      </w:r>
      <w:r w:rsidRPr="00F54838">
        <w:rPr>
          <w:spacing w:val="-1"/>
        </w:rPr>
        <w:t xml:space="preserve"> </w:t>
      </w:r>
      <w:r>
        <w:t>that</w:t>
      </w:r>
      <w:r w:rsidRPr="00F54838">
        <w:rPr>
          <w:spacing w:val="-1"/>
        </w:rPr>
        <w:t xml:space="preserve"> </w:t>
      </w:r>
      <w:r>
        <w:t>the</w:t>
      </w:r>
      <w:r w:rsidRPr="00F54838">
        <w:rPr>
          <w:spacing w:val="-1"/>
        </w:rPr>
        <w:t xml:space="preserve"> </w:t>
      </w:r>
      <w:r>
        <w:rPr>
          <w:spacing w:val="-1"/>
        </w:rPr>
        <w:t xml:space="preserve">AFW </w:t>
      </w:r>
      <w:r w:rsidRPr="00F54838">
        <w:rPr>
          <w:spacing w:val="-1"/>
        </w:rPr>
        <w:t xml:space="preserve">system </w:t>
      </w:r>
      <w:r>
        <w:t>notebook</w:t>
      </w:r>
      <w:r w:rsidRPr="00F54838">
        <w:rPr>
          <w:spacing w:val="-1"/>
        </w:rPr>
        <w:t xml:space="preserve"> </w:t>
      </w:r>
      <w:r>
        <w:rPr>
          <w:spacing w:val="-1"/>
        </w:rPr>
        <w:t xml:space="preserve">failed to </w:t>
      </w:r>
      <w:r>
        <w:t>assume or</w:t>
      </w:r>
      <w:r w:rsidRPr="00F54838">
        <w:rPr>
          <w:spacing w:val="-1"/>
        </w:rPr>
        <w:t xml:space="preserve"> </w:t>
      </w:r>
      <w:r>
        <w:t>model</w:t>
      </w:r>
      <w:r w:rsidRPr="00F54838">
        <w:rPr>
          <w:spacing w:val="-1"/>
        </w:rPr>
        <w:t xml:space="preserve"> </w:t>
      </w:r>
      <w:r>
        <w:t>a</w:t>
      </w:r>
      <w:r w:rsidRPr="00F54838">
        <w:rPr>
          <w:spacing w:val="-1"/>
        </w:rPr>
        <w:t xml:space="preserve"> </w:t>
      </w:r>
      <w:r>
        <w:t>flow</w:t>
      </w:r>
      <w:r w:rsidRPr="00F54838">
        <w:rPr>
          <w:spacing w:val="-1"/>
        </w:rPr>
        <w:t xml:space="preserve"> </w:t>
      </w:r>
      <w:r>
        <w:t>diversion</w:t>
      </w:r>
      <w:r w:rsidRPr="00F54838">
        <w:rPr>
          <w:spacing w:val="-1"/>
        </w:rPr>
        <w:t xml:space="preserve"> </w:t>
      </w:r>
      <w:r>
        <w:t>from</w:t>
      </w:r>
      <w:r w:rsidRPr="00F54838">
        <w:rPr>
          <w:spacing w:val="-1"/>
        </w:rPr>
        <w:t xml:space="preserve"> </w:t>
      </w:r>
      <w:r>
        <w:t>the</w:t>
      </w:r>
      <w:r w:rsidRPr="00F54838">
        <w:rPr>
          <w:spacing w:val="-1"/>
        </w:rPr>
        <w:t xml:space="preserve"> </w:t>
      </w:r>
      <w:r>
        <w:t>supply</w:t>
      </w:r>
      <w:r w:rsidRPr="00F54838">
        <w:rPr>
          <w:spacing w:val="-1"/>
        </w:rPr>
        <w:t xml:space="preserve"> </w:t>
      </w:r>
      <w:r>
        <w:t>lines</w:t>
      </w:r>
      <w:r w:rsidRPr="00F54838">
        <w:rPr>
          <w:spacing w:val="-2"/>
        </w:rPr>
        <w:t xml:space="preserve"> </w:t>
      </w:r>
      <w:r>
        <w:rPr>
          <w:spacing w:val="-1"/>
        </w:rPr>
        <w:t xml:space="preserve">between </w:t>
      </w:r>
      <w:r>
        <w:t>the</w:t>
      </w:r>
      <w:r w:rsidRPr="00F54838">
        <w:rPr>
          <w:spacing w:val="-1"/>
        </w:rPr>
        <w:t xml:space="preserve"> </w:t>
      </w:r>
      <w:r>
        <w:t>MDAFW</w:t>
      </w:r>
      <w:r w:rsidRPr="00F54838">
        <w:rPr>
          <w:spacing w:val="-1"/>
        </w:rPr>
        <w:t xml:space="preserve"> </w:t>
      </w:r>
      <w:r>
        <w:t>and</w:t>
      </w:r>
      <w:r w:rsidRPr="00F54838">
        <w:rPr>
          <w:spacing w:val="-1"/>
        </w:rPr>
        <w:t xml:space="preserve"> </w:t>
      </w:r>
      <w:r>
        <w:t>the</w:t>
      </w:r>
      <w:r w:rsidRPr="00F54838">
        <w:rPr>
          <w:spacing w:val="-1"/>
        </w:rPr>
        <w:t xml:space="preserve"> </w:t>
      </w:r>
      <w:r>
        <w:t>TDAFW</w:t>
      </w:r>
      <w:r w:rsidRPr="00F54838">
        <w:rPr>
          <w:spacing w:val="-2"/>
        </w:rPr>
        <w:t xml:space="preserve"> </w:t>
      </w:r>
      <w:r>
        <w:t>pumps,</w:t>
      </w:r>
      <w:r w:rsidRPr="00F54838">
        <w:rPr>
          <w:spacing w:val="-2"/>
        </w:rPr>
        <w:t xml:space="preserve"> </w:t>
      </w:r>
      <w:r>
        <w:t>given</w:t>
      </w:r>
      <w:r w:rsidRPr="00F54838">
        <w:rPr>
          <w:spacing w:val="-1"/>
        </w:rPr>
        <w:t xml:space="preserve"> </w:t>
      </w:r>
      <w:r>
        <w:rPr>
          <w:spacing w:val="-1"/>
        </w:rPr>
        <w:t xml:space="preserve">a </w:t>
      </w:r>
      <w:r>
        <w:t>failure</w:t>
      </w:r>
      <w:r w:rsidRPr="00F54838">
        <w:rPr>
          <w:spacing w:val="-1"/>
        </w:rPr>
        <w:t xml:space="preserve"> </w:t>
      </w:r>
      <w:r>
        <w:t>of</w:t>
      </w:r>
      <w:r w:rsidRPr="00F54838">
        <w:rPr>
          <w:spacing w:val="-1"/>
        </w:rPr>
        <w:t xml:space="preserve"> </w:t>
      </w:r>
      <w:r>
        <w:rPr>
          <w:spacing w:val="-1"/>
        </w:rPr>
        <w:t xml:space="preserve">one of either of </w:t>
      </w:r>
      <w:r>
        <w:t>the</w:t>
      </w:r>
      <w:r w:rsidRPr="00F54838">
        <w:rPr>
          <w:spacing w:val="-1"/>
        </w:rPr>
        <w:t xml:space="preserve"> </w:t>
      </w:r>
      <w:r>
        <w:t>AFW</w:t>
      </w:r>
      <w:r w:rsidRPr="00F54838">
        <w:rPr>
          <w:spacing w:val="-1"/>
        </w:rPr>
        <w:t xml:space="preserve"> </w:t>
      </w:r>
      <w:r>
        <w:t>pumps.</w:t>
      </w:r>
      <w:r w:rsidRPr="00F54838">
        <w:rPr>
          <w:spacing w:val="-1"/>
        </w:rPr>
        <w:t xml:space="preserve"> </w:t>
      </w:r>
      <w:r>
        <w:t>NRC staff</w:t>
      </w:r>
      <w:r w:rsidRPr="00F54838">
        <w:rPr>
          <w:spacing w:val="-1"/>
        </w:rPr>
        <w:t xml:space="preserve"> </w:t>
      </w:r>
      <w:r>
        <w:t>confirmed</w:t>
      </w:r>
      <w:r w:rsidRPr="00F54838">
        <w:rPr>
          <w:spacing w:val="-1"/>
        </w:rPr>
        <w:t xml:space="preserve"> </w:t>
      </w:r>
      <w:r>
        <w:t>by</w:t>
      </w:r>
      <w:r w:rsidRPr="00F54838">
        <w:rPr>
          <w:spacing w:val="-1"/>
        </w:rPr>
        <w:t xml:space="preserve"> </w:t>
      </w:r>
      <w:r>
        <w:t>reviewing</w:t>
      </w:r>
      <w:r w:rsidRPr="00F54838">
        <w:rPr>
          <w:spacing w:val="-1"/>
        </w:rPr>
        <w:t xml:space="preserve"> </w:t>
      </w:r>
      <w:r>
        <w:t>the</w:t>
      </w:r>
      <w:r w:rsidRPr="00F54838">
        <w:rPr>
          <w:spacing w:val="-1"/>
        </w:rPr>
        <w:t xml:space="preserve"> </w:t>
      </w:r>
      <w:r>
        <w:t>AFW</w:t>
      </w:r>
      <w:r w:rsidRPr="00F54838">
        <w:rPr>
          <w:spacing w:val="-2"/>
        </w:rPr>
        <w:t xml:space="preserve"> </w:t>
      </w:r>
      <w:r>
        <w:t>fault</w:t>
      </w:r>
      <w:r w:rsidRPr="00F54838">
        <w:rPr>
          <w:spacing w:val="-2"/>
        </w:rPr>
        <w:t xml:space="preserve"> </w:t>
      </w:r>
      <w:r>
        <w:t>tree</w:t>
      </w:r>
      <w:r w:rsidRPr="00F54838">
        <w:rPr>
          <w:spacing w:val="-1"/>
        </w:rPr>
        <w:t xml:space="preserve"> </w:t>
      </w:r>
      <w:r>
        <w:t>that</w:t>
      </w:r>
      <w:r w:rsidRPr="00F54838">
        <w:rPr>
          <w:spacing w:val="-1"/>
        </w:rPr>
        <w:t xml:space="preserve"> </w:t>
      </w:r>
      <w:r>
        <w:t>the</w:t>
      </w:r>
      <w:r w:rsidRPr="00F54838">
        <w:rPr>
          <w:spacing w:val="-1"/>
        </w:rPr>
        <w:t xml:space="preserve"> </w:t>
      </w:r>
      <w:r>
        <w:t>failure</w:t>
      </w:r>
      <w:r w:rsidRPr="00F54838">
        <w:rPr>
          <w:spacing w:val="-1"/>
        </w:rPr>
        <w:t xml:space="preserve"> </w:t>
      </w:r>
      <w:r>
        <w:t>to</w:t>
      </w:r>
      <w:r w:rsidRPr="00F54838">
        <w:rPr>
          <w:spacing w:val="-1"/>
        </w:rPr>
        <w:t xml:space="preserve"> </w:t>
      </w:r>
      <w:r>
        <w:t>close</w:t>
      </w:r>
      <w:r w:rsidRPr="00F54838">
        <w:rPr>
          <w:spacing w:val="-1"/>
        </w:rPr>
        <w:t xml:space="preserve"> </w:t>
      </w:r>
      <w:r>
        <w:t>the</w:t>
      </w:r>
      <w:r w:rsidRPr="00F54838">
        <w:rPr>
          <w:spacing w:val="-1"/>
        </w:rPr>
        <w:t xml:space="preserve"> </w:t>
      </w:r>
      <w:r>
        <w:t>suction</w:t>
      </w:r>
      <w:r w:rsidRPr="00F54838">
        <w:rPr>
          <w:spacing w:val="-1"/>
        </w:rPr>
        <w:t xml:space="preserve"> </w:t>
      </w:r>
      <w:r>
        <w:t>check</w:t>
      </w:r>
      <w:r w:rsidRPr="00F54838">
        <w:rPr>
          <w:spacing w:val="-2"/>
        </w:rPr>
        <w:t xml:space="preserve"> valve wa</w:t>
      </w:r>
      <w:r>
        <w:t>s</w:t>
      </w:r>
      <w:r w:rsidRPr="00F54838">
        <w:rPr>
          <w:spacing w:val="-2"/>
        </w:rPr>
        <w:t xml:space="preserve"> </w:t>
      </w:r>
      <w:r>
        <w:t>not</w:t>
      </w:r>
      <w:r w:rsidRPr="00F54838">
        <w:rPr>
          <w:spacing w:val="-2"/>
        </w:rPr>
        <w:t xml:space="preserve"> </w:t>
      </w:r>
      <w:r>
        <w:t>modeled.</w:t>
      </w:r>
      <w:r w:rsidRPr="00F54838">
        <w:rPr>
          <w:spacing w:val="-1"/>
        </w:rPr>
        <w:t xml:space="preserve"> </w:t>
      </w:r>
      <w:r>
        <w:t>The</w:t>
      </w:r>
      <w:r w:rsidRPr="00F54838">
        <w:rPr>
          <w:spacing w:val="-1"/>
        </w:rPr>
        <w:t xml:space="preserve"> </w:t>
      </w:r>
      <w:r>
        <w:t>AFW</w:t>
      </w:r>
      <w:r w:rsidRPr="00F54838">
        <w:rPr>
          <w:spacing w:val="-2"/>
        </w:rPr>
        <w:t xml:space="preserve"> </w:t>
      </w:r>
      <w:r>
        <w:t>system</w:t>
      </w:r>
      <w:r w:rsidRPr="00F54838">
        <w:rPr>
          <w:spacing w:val="-1"/>
        </w:rPr>
        <w:t xml:space="preserve"> </w:t>
      </w:r>
      <w:r>
        <w:t>notebook</w:t>
      </w:r>
      <w:r w:rsidRPr="00F54838">
        <w:rPr>
          <w:spacing w:val="-1"/>
        </w:rPr>
        <w:t xml:space="preserve"> </w:t>
      </w:r>
      <w:r>
        <w:t>did</w:t>
      </w:r>
      <w:r w:rsidRPr="00F54838">
        <w:rPr>
          <w:spacing w:val="-1"/>
        </w:rPr>
        <w:t xml:space="preserve"> </w:t>
      </w:r>
      <w:r>
        <w:t>not</w:t>
      </w:r>
      <w:r w:rsidRPr="00F54838">
        <w:rPr>
          <w:spacing w:val="-1"/>
        </w:rPr>
        <w:t xml:space="preserve"> </w:t>
      </w:r>
      <w:r>
        <w:t>include</w:t>
      </w:r>
      <w:r w:rsidRPr="00F54838">
        <w:rPr>
          <w:spacing w:val="-1"/>
        </w:rPr>
        <w:t xml:space="preserve"> </w:t>
      </w:r>
      <w:r>
        <w:t>a</w:t>
      </w:r>
      <w:r w:rsidRPr="00F54838">
        <w:rPr>
          <w:spacing w:val="-1"/>
        </w:rPr>
        <w:t xml:space="preserve"> </w:t>
      </w:r>
      <w:r>
        <w:t>documented</w:t>
      </w:r>
      <w:r w:rsidRPr="00F54838">
        <w:rPr>
          <w:spacing w:val="-1"/>
        </w:rPr>
        <w:t xml:space="preserve"> </w:t>
      </w:r>
      <w:r>
        <w:t>basis</w:t>
      </w:r>
      <w:r w:rsidRPr="00F54838">
        <w:rPr>
          <w:spacing w:val="-1"/>
        </w:rPr>
        <w:t xml:space="preserve"> </w:t>
      </w:r>
      <w:r>
        <w:t>to</w:t>
      </w:r>
      <w:r w:rsidRPr="00F54838">
        <w:rPr>
          <w:spacing w:val="-2"/>
        </w:rPr>
        <w:t xml:space="preserve"> </w:t>
      </w:r>
      <w:r>
        <w:t>address</w:t>
      </w:r>
      <w:r w:rsidRPr="00F54838">
        <w:rPr>
          <w:spacing w:val="-2"/>
        </w:rPr>
        <w:t xml:space="preserve"> </w:t>
      </w:r>
      <w:r>
        <w:t>screening</w:t>
      </w:r>
      <w:r w:rsidRPr="00F54838">
        <w:rPr>
          <w:spacing w:val="-1"/>
        </w:rPr>
        <w:t xml:space="preserve"> </w:t>
      </w:r>
      <w:r>
        <w:t xml:space="preserve">out this vulnerability. </w:t>
      </w:r>
      <w:r w:rsidRPr="001D775D">
        <w:t>Th</w:t>
      </w:r>
      <w:r>
        <w:t xml:space="preserve">e licensee entered this issue into the CAP </w:t>
      </w:r>
      <w:r w:rsidRPr="001D775D">
        <w:t>for further</w:t>
      </w:r>
      <w:r>
        <w:t xml:space="preserve"> </w:t>
      </w:r>
      <w:r w:rsidRPr="001D775D">
        <w:t>evaluation.</w:t>
      </w:r>
      <w:r>
        <w:t xml:space="preserve"> </w:t>
      </w:r>
      <w:r w:rsidRPr="00F54838">
        <w:t>The licensee did not review this EC for</w:t>
      </w:r>
      <w:r>
        <w:t xml:space="preserve"> </w:t>
      </w:r>
      <w:r w:rsidRPr="00F54838">
        <w:t>impact on the internal events model because the replacement was like-for-like per the PCC</w:t>
      </w:r>
      <w:r>
        <w:t xml:space="preserve"> </w:t>
      </w:r>
      <w:r w:rsidRPr="00F54838">
        <w:t>process. This is an example of a general assumption without</w:t>
      </w:r>
      <w:r>
        <w:t xml:space="preserve"> </w:t>
      </w:r>
      <w:r w:rsidRPr="00F54838">
        <w:t>adequate documented justification to screen out a failure event</w:t>
      </w:r>
      <w:r w:rsidRPr="00336A53">
        <w:t xml:space="preserve"> </w:t>
      </w:r>
      <w:r w:rsidRPr="00F54838">
        <w:t>for the internal events model.</w:t>
      </w:r>
    </w:p>
    <w:p w14:paraId="70CE217E" w14:textId="300A999D" w:rsidR="00DA3E95" w:rsidRDefault="00DA3E95" w:rsidP="00BD4B37">
      <w:pPr>
        <w:pStyle w:val="BodyText"/>
        <w:numPr>
          <w:ilvl w:val="0"/>
          <w:numId w:val="31"/>
        </w:numPr>
      </w:pPr>
      <w:r>
        <w:t>NRC reviewed a PCC evaluation of the open phase condition (OPC) design vulnerability in the electric power systems as an input to industrywide operational history. OPC as communicated to industry in NRC Bulletin 2012-01, “Design Vulnerability in Electric Power Systems,” (</w:t>
      </w:r>
      <w:hyperlink r:id="rId24" w:history="1">
        <w:r w:rsidRPr="00F84750">
          <w:rPr>
            <w:rStyle w:val="Hyperlink"/>
          </w:rPr>
          <w:t>ML12074A115</w:t>
        </w:r>
      </w:hyperlink>
      <w:r>
        <w:t>), was ultimately resolved by industry with NEI 19-02, Guidance for Assessing OPC Implementation Using Risk Insights,” (</w:t>
      </w:r>
      <w:hyperlink r:id="rId25" w:history="1">
        <w:r w:rsidRPr="00C163BE">
          <w:rPr>
            <w:rStyle w:val="Hyperlink"/>
          </w:rPr>
          <w:t>ML19172A086</w:t>
        </w:r>
      </w:hyperlink>
      <w:r>
        <w:t>). NEI 19-02 provides guidance for the performance of a risk assessment to inform the decision of whether to implement the open phase isolation system (OPIS) automatic trip function or to implement the OPIS to provide alarm indication to the control room operator and rely on proper operator action to diagnose and respond to the presence of an OPC. Following the guidance of NEI 19</w:t>
      </w:r>
      <w:r>
        <w:noBreakHyphen/>
        <w:t xml:space="preserve">02 does not relieve licensees of their PCC </w:t>
      </w:r>
      <w:r w:rsidRPr="00D73D65">
        <w:rPr>
          <w:rFonts w:ascii="ArialMT" w:hAnsi="ArialMT" w:cs="ArialMT"/>
        </w:rPr>
        <w:t xml:space="preserve">requirement to evaluate OPC as an industrywide operational history input for potential maintenance or update of the PRA. The licensee had not performed an OPC PCC evaluation and entered this issue into the CAP for further evaluation. </w:t>
      </w:r>
      <w:r>
        <w:t>This is an example of the model potentially not representing the as-built, as</w:t>
      </w:r>
      <w:r>
        <w:noBreakHyphen/>
        <w:t>operated plant.</w:t>
      </w:r>
    </w:p>
    <w:p w14:paraId="2EE7DE61" w14:textId="16687A2C" w:rsidR="00DA3E95" w:rsidRPr="009D343B" w:rsidRDefault="00DA3E95" w:rsidP="00BD4B37">
      <w:pPr>
        <w:pStyle w:val="BodyText"/>
        <w:numPr>
          <w:ilvl w:val="0"/>
          <w:numId w:val="31"/>
        </w:numPr>
      </w:pPr>
      <w:r>
        <w:t xml:space="preserve">NRC reviewed </w:t>
      </w:r>
      <w:r w:rsidRPr="005B464D">
        <w:t xml:space="preserve">the latest data update performed by the licensee. </w:t>
      </w:r>
      <w:r>
        <w:t xml:space="preserve">NRC </w:t>
      </w:r>
      <w:r w:rsidRPr="005B464D">
        <w:t>found that the latest update was performed in 2016, using performance data from January</w:t>
      </w:r>
      <w:r>
        <w:t xml:space="preserve"> </w:t>
      </w:r>
      <w:r w:rsidRPr="005B464D">
        <w:t>2010 to January 2016, and generic data from the 2010 NUREG/CR-6928 update. The licensee</w:t>
      </w:r>
      <w:r>
        <w:t xml:space="preserve"> </w:t>
      </w:r>
      <w:r w:rsidRPr="005B464D">
        <w:t xml:space="preserve">justified the data update delay based on resources to implement </w:t>
      </w:r>
      <w:r w:rsidRPr="006E4261">
        <w:t>Risk</w:t>
      </w:r>
      <w:r>
        <w:noBreakHyphen/>
      </w:r>
      <w:r w:rsidRPr="006E4261">
        <w:t xml:space="preserve">Informed Completion Time </w:t>
      </w:r>
      <w:r>
        <w:t>(</w:t>
      </w:r>
      <w:r w:rsidRPr="005B464D">
        <w:t>RICT</w:t>
      </w:r>
      <w:r>
        <w:t>)</w:t>
      </w:r>
      <w:r w:rsidRPr="005B464D">
        <w:t xml:space="preserve"> and 50.69 risk-informed</w:t>
      </w:r>
      <w:r>
        <w:t xml:space="preserve"> </w:t>
      </w:r>
      <w:r w:rsidRPr="005B464D">
        <w:t>programs with a qualitative evaluation, concluding that data updates typically do not have a</w:t>
      </w:r>
      <w:r>
        <w:t xml:space="preserve"> </w:t>
      </w:r>
      <w:r w:rsidRPr="005B464D">
        <w:t xml:space="preserve">large impact on the model. </w:t>
      </w:r>
      <w:r>
        <w:t xml:space="preserve">Title </w:t>
      </w:r>
      <w:r w:rsidRPr="005B464D">
        <w:t>10</w:t>
      </w:r>
      <w:r>
        <w:t xml:space="preserve"> of the</w:t>
      </w:r>
      <w:r w:rsidRPr="005B464D">
        <w:t xml:space="preserve"> </w:t>
      </w:r>
      <w:r w:rsidRPr="00F04826">
        <w:rPr>
          <w:i/>
          <w:iCs/>
        </w:rPr>
        <w:t>Code of Federal Regulations</w:t>
      </w:r>
      <w:r w:rsidRPr="005B464D">
        <w:t xml:space="preserve"> </w:t>
      </w:r>
      <w:r>
        <w:t xml:space="preserve">(10 CFR) </w:t>
      </w:r>
      <w:r w:rsidRPr="005B464D">
        <w:t>50.69</w:t>
      </w:r>
      <w:r>
        <w:t> (e)</w:t>
      </w:r>
      <w:r w:rsidRPr="005B464D">
        <w:t>(1) requires PRA updates shall be performed no</w:t>
      </w:r>
      <w:r>
        <w:t xml:space="preserve"> </w:t>
      </w:r>
      <w:r w:rsidRPr="005B464D">
        <w:t>longer than two refueling outages.</w:t>
      </w:r>
      <w:r>
        <w:t xml:space="preserve"> </w:t>
      </w:r>
      <w:r w:rsidRPr="002D142A">
        <w:t>The</w:t>
      </w:r>
      <w:r w:rsidRPr="00D73D65">
        <w:rPr>
          <w:spacing w:val="-1"/>
        </w:rPr>
        <w:t xml:space="preserve"> </w:t>
      </w:r>
      <w:r w:rsidRPr="002D142A">
        <w:t>PCC</w:t>
      </w:r>
      <w:r w:rsidRPr="00D73D65">
        <w:rPr>
          <w:spacing w:val="-1"/>
        </w:rPr>
        <w:t xml:space="preserve"> </w:t>
      </w:r>
      <w:r w:rsidRPr="002D142A">
        <w:t>evaluation</w:t>
      </w:r>
      <w:r w:rsidRPr="00D73D65">
        <w:rPr>
          <w:spacing w:val="-1"/>
        </w:rPr>
        <w:t xml:space="preserve"> </w:t>
      </w:r>
      <w:r w:rsidRPr="002D142A">
        <w:t>concluded</w:t>
      </w:r>
      <w:r w:rsidRPr="00D73D65">
        <w:rPr>
          <w:spacing w:val="-2"/>
        </w:rPr>
        <w:t xml:space="preserve"> </w:t>
      </w:r>
      <w:r w:rsidRPr="002D142A">
        <w:t>that</w:t>
      </w:r>
      <w:r w:rsidRPr="00D73D65">
        <w:rPr>
          <w:spacing w:val="-1"/>
        </w:rPr>
        <w:t xml:space="preserve"> </w:t>
      </w:r>
      <w:r w:rsidRPr="002D142A">
        <w:t>the</w:t>
      </w:r>
      <w:r w:rsidRPr="00D73D65">
        <w:rPr>
          <w:spacing w:val="-1"/>
        </w:rPr>
        <w:t xml:space="preserve"> </w:t>
      </w:r>
      <w:r w:rsidRPr="002D142A">
        <w:t>change</w:t>
      </w:r>
      <w:r w:rsidRPr="00D73D65">
        <w:rPr>
          <w:spacing w:val="-1"/>
        </w:rPr>
        <w:t xml:space="preserve"> </w:t>
      </w:r>
      <w:r w:rsidRPr="002D142A">
        <w:t>in</w:t>
      </w:r>
      <w:r w:rsidRPr="00D73D65">
        <w:rPr>
          <w:spacing w:val="-1"/>
        </w:rPr>
        <w:t xml:space="preserve"> </w:t>
      </w:r>
      <w:r>
        <w:t>core damage frequency</w:t>
      </w:r>
      <w:r w:rsidRPr="00D73D65">
        <w:rPr>
          <w:spacing w:val="-1"/>
        </w:rPr>
        <w:t xml:space="preserve"> </w:t>
      </w:r>
      <w:r w:rsidRPr="002D142A">
        <w:t>to</w:t>
      </w:r>
      <w:r w:rsidRPr="00D73D65">
        <w:rPr>
          <w:spacing w:val="-1"/>
        </w:rPr>
        <w:t xml:space="preserve"> </w:t>
      </w:r>
      <w:r w:rsidRPr="002D142A">
        <w:t>the</w:t>
      </w:r>
      <w:r w:rsidRPr="00D73D65">
        <w:rPr>
          <w:spacing w:val="-1"/>
        </w:rPr>
        <w:t xml:space="preserve"> model of record (</w:t>
      </w:r>
      <w:r w:rsidRPr="002D142A">
        <w:t>MOR</w:t>
      </w:r>
      <w:r>
        <w:t>)</w:t>
      </w:r>
      <w:r w:rsidRPr="00D73D65">
        <w:rPr>
          <w:spacing w:val="-1"/>
        </w:rPr>
        <w:t xml:space="preserve"> </w:t>
      </w:r>
      <w:r w:rsidRPr="002D142A">
        <w:t>was</w:t>
      </w:r>
      <w:r w:rsidRPr="00D73D65">
        <w:rPr>
          <w:spacing w:val="-1"/>
        </w:rPr>
        <w:t xml:space="preserve"> </w:t>
      </w:r>
      <w:r w:rsidRPr="002D142A">
        <w:t>small.</w:t>
      </w:r>
      <w:r w:rsidRPr="00D73D65">
        <w:rPr>
          <w:spacing w:val="-1"/>
        </w:rPr>
        <w:t xml:space="preserve"> </w:t>
      </w:r>
      <w:r w:rsidRPr="002D142A">
        <w:t>However,</w:t>
      </w:r>
      <w:r w:rsidRPr="00D73D65">
        <w:rPr>
          <w:spacing w:val="-2"/>
        </w:rPr>
        <w:t xml:space="preserve"> </w:t>
      </w:r>
      <w:r w:rsidRPr="002D142A">
        <w:t>an</w:t>
      </w:r>
      <w:r w:rsidRPr="00D73D65">
        <w:rPr>
          <w:spacing w:val="-2"/>
        </w:rPr>
        <w:t xml:space="preserve"> </w:t>
      </w:r>
      <w:r w:rsidRPr="002D142A">
        <w:t>evaluation</w:t>
      </w:r>
      <w:r w:rsidRPr="00D73D65">
        <w:rPr>
          <w:spacing w:val="-1"/>
        </w:rPr>
        <w:t xml:space="preserve"> </w:t>
      </w:r>
      <w:r w:rsidRPr="002D142A">
        <w:t>of</w:t>
      </w:r>
      <w:r w:rsidRPr="00D73D65">
        <w:rPr>
          <w:spacing w:val="-1"/>
        </w:rPr>
        <w:t xml:space="preserve"> </w:t>
      </w:r>
      <w:r w:rsidRPr="002D142A">
        <w:t>the</w:t>
      </w:r>
      <w:r w:rsidRPr="00D73D65">
        <w:rPr>
          <w:spacing w:val="-1"/>
        </w:rPr>
        <w:t xml:space="preserve"> </w:t>
      </w:r>
      <w:r w:rsidRPr="002D142A">
        <w:t>potential</w:t>
      </w:r>
      <w:r w:rsidRPr="00D73D65">
        <w:rPr>
          <w:spacing w:val="-1"/>
        </w:rPr>
        <w:t xml:space="preserve"> </w:t>
      </w:r>
      <w:r w:rsidRPr="002D142A">
        <w:t>impact</w:t>
      </w:r>
      <w:r w:rsidRPr="00D73D65">
        <w:rPr>
          <w:spacing w:val="-2"/>
        </w:rPr>
        <w:t xml:space="preserve"> </w:t>
      </w:r>
      <w:r w:rsidRPr="002D142A">
        <w:t>to</w:t>
      </w:r>
      <w:r w:rsidRPr="00D73D65">
        <w:rPr>
          <w:spacing w:val="-1"/>
        </w:rPr>
        <w:t xml:space="preserve"> </w:t>
      </w:r>
      <w:r w:rsidRPr="002D142A">
        <w:t>the</w:t>
      </w:r>
      <w:r w:rsidRPr="00D73D65">
        <w:rPr>
          <w:spacing w:val="-1"/>
        </w:rPr>
        <w:t xml:space="preserve"> </w:t>
      </w:r>
      <w:r w:rsidRPr="002D142A">
        <w:t>RICT</w:t>
      </w:r>
      <w:r w:rsidRPr="00D73D65">
        <w:rPr>
          <w:spacing w:val="-1"/>
        </w:rPr>
        <w:t xml:space="preserve"> </w:t>
      </w:r>
      <w:r w:rsidRPr="002D142A">
        <w:t>calculation</w:t>
      </w:r>
      <w:r w:rsidRPr="00D73D65">
        <w:rPr>
          <w:spacing w:val="-1"/>
        </w:rPr>
        <w:t xml:space="preserve"> </w:t>
      </w:r>
      <w:r w:rsidRPr="002D142A">
        <w:t>was</w:t>
      </w:r>
      <w:r w:rsidRPr="00D73D65">
        <w:rPr>
          <w:spacing w:val="-1"/>
        </w:rPr>
        <w:t xml:space="preserve"> </w:t>
      </w:r>
      <w:r w:rsidRPr="002D142A">
        <w:t>not</w:t>
      </w:r>
      <w:r w:rsidRPr="00D73D65">
        <w:rPr>
          <w:spacing w:val="-1"/>
        </w:rPr>
        <w:t xml:space="preserve"> </w:t>
      </w:r>
      <w:r w:rsidRPr="002D142A">
        <w:t>conducted.</w:t>
      </w:r>
      <w:r w:rsidRPr="00D73D65">
        <w:rPr>
          <w:spacing w:val="-2"/>
        </w:rPr>
        <w:t xml:space="preserve"> </w:t>
      </w:r>
      <w:r w:rsidRPr="002D142A">
        <w:t>The</w:t>
      </w:r>
      <w:r w:rsidRPr="00D73D65">
        <w:rPr>
          <w:spacing w:val="-1"/>
        </w:rPr>
        <w:t xml:space="preserve"> </w:t>
      </w:r>
      <w:r w:rsidRPr="002D142A">
        <w:t>licensee</w:t>
      </w:r>
      <w:r w:rsidRPr="00D73D65">
        <w:rPr>
          <w:spacing w:val="-2"/>
        </w:rPr>
        <w:t xml:space="preserve"> </w:t>
      </w:r>
      <w:r w:rsidRPr="002D142A">
        <w:t>entered</w:t>
      </w:r>
      <w:r w:rsidRPr="00D73D65">
        <w:rPr>
          <w:spacing w:val="-1"/>
        </w:rPr>
        <w:t xml:space="preserve"> </w:t>
      </w:r>
      <w:r w:rsidRPr="002D142A">
        <w:t>this</w:t>
      </w:r>
      <w:r w:rsidRPr="00D73D65">
        <w:rPr>
          <w:spacing w:val="-2"/>
        </w:rPr>
        <w:t xml:space="preserve"> </w:t>
      </w:r>
      <w:r w:rsidRPr="002D142A">
        <w:t>issue</w:t>
      </w:r>
      <w:r w:rsidRPr="00D73D65">
        <w:rPr>
          <w:spacing w:val="-1"/>
        </w:rPr>
        <w:t xml:space="preserve"> </w:t>
      </w:r>
      <w:r w:rsidRPr="002D142A">
        <w:t>into</w:t>
      </w:r>
      <w:r w:rsidRPr="00D73D65">
        <w:rPr>
          <w:spacing w:val="-1"/>
        </w:rPr>
        <w:t xml:space="preserve"> </w:t>
      </w:r>
      <w:r w:rsidRPr="002D142A">
        <w:t>the CAP for</w:t>
      </w:r>
      <w:r w:rsidRPr="00D73D65">
        <w:rPr>
          <w:spacing w:val="-2"/>
        </w:rPr>
        <w:t xml:space="preserve"> </w:t>
      </w:r>
      <w:r w:rsidRPr="002D142A">
        <w:t>further</w:t>
      </w:r>
      <w:r w:rsidRPr="00D73D65">
        <w:rPr>
          <w:spacing w:val="-2"/>
        </w:rPr>
        <w:t xml:space="preserve"> </w:t>
      </w:r>
      <w:r w:rsidRPr="002D142A">
        <w:t>evaluation. This is an example of the MOR not potentially representing the as-built, as-operated plant.</w:t>
      </w:r>
    </w:p>
    <w:p w14:paraId="2D7F2E2D" w14:textId="77777777" w:rsidR="006D0A84" w:rsidRDefault="006D0A84" w:rsidP="00C65235">
      <w:pPr>
        <w:pStyle w:val="BodyText3"/>
      </w:pPr>
    </w:p>
    <w:p w14:paraId="0AE82530" w14:textId="77777777" w:rsidR="00B152C5" w:rsidRDefault="00B152C5" w:rsidP="006D3ED1">
      <w:pPr>
        <w:pStyle w:val="BodyText"/>
        <w:sectPr w:rsidR="00B152C5" w:rsidSect="003D0483">
          <w:footerReference w:type="default" r:id="rId26"/>
          <w:pgSz w:w="12240" w:h="15840"/>
          <w:pgMar w:top="1440" w:right="1440" w:bottom="1440" w:left="1440" w:header="720" w:footer="720" w:gutter="0"/>
          <w:pgNumType w:start="1"/>
          <w:cols w:space="720"/>
          <w:docGrid w:linePitch="360"/>
        </w:sectPr>
      </w:pPr>
    </w:p>
    <w:p w14:paraId="515AEE61" w14:textId="51D82D2A" w:rsidR="00B152C5" w:rsidRPr="003F60B2" w:rsidRDefault="00B152C5" w:rsidP="00B152C5">
      <w:pPr>
        <w:pStyle w:val="attachmenttitle"/>
      </w:pPr>
      <w:r w:rsidRPr="003F60B2">
        <w:lastRenderedPageBreak/>
        <w:t xml:space="preserve">Attachment 1: Revision History for </w:t>
      </w:r>
      <w:r>
        <w:t>OpESS 20</w:t>
      </w:r>
      <w:r w:rsidR="00C871F8">
        <w:t>23</w:t>
      </w:r>
      <w:r w:rsidR="00EE3DD6">
        <w:t>/</w:t>
      </w:r>
      <w:r>
        <w:t>0</w:t>
      </w:r>
      <w:r w:rsidR="00C871F8">
        <w:t>2</w:t>
      </w:r>
    </w:p>
    <w:tbl>
      <w:tblPr>
        <w:tblStyle w:val="IMHx"/>
        <w:tblW w:w="0" w:type="auto"/>
        <w:tblCellMar>
          <w:top w:w="58" w:type="dxa"/>
          <w:left w:w="58" w:type="dxa"/>
          <w:bottom w:w="58" w:type="dxa"/>
          <w:right w:w="58" w:type="dxa"/>
        </w:tblCellMar>
        <w:tblLook w:val="04A0" w:firstRow="1" w:lastRow="0" w:firstColumn="1" w:lastColumn="0" w:noHBand="0" w:noVBand="1"/>
      </w:tblPr>
      <w:tblGrid>
        <w:gridCol w:w="1435"/>
        <w:gridCol w:w="1620"/>
        <w:gridCol w:w="5670"/>
        <w:gridCol w:w="1800"/>
        <w:gridCol w:w="2425"/>
      </w:tblGrid>
      <w:tr w:rsidR="00B152C5" w:rsidRPr="00AB77E1" w14:paraId="0DE4DBC6" w14:textId="77777777" w:rsidTr="000C4626">
        <w:tc>
          <w:tcPr>
            <w:tcW w:w="1435" w:type="dxa"/>
          </w:tcPr>
          <w:p w14:paraId="2877DB2D" w14:textId="77777777" w:rsidR="00B152C5" w:rsidRPr="00AB77E1" w:rsidRDefault="00B152C5" w:rsidP="00984284">
            <w:pPr>
              <w:pStyle w:val="BodyText-table"/>
            </w:pPr>
            <w:r w:rsidRPr="00AB77E1">
              <w:t>Commitment Tracking Number</w:t>
            </w:r>
          </w:p>
        </w:tc>
        <w:tc>
          <w:tcPr>
            <w:tcW w:w="1620" w:type="dxa"/>
          </w:tcPr>
          <w:p w14:paraId="19202252" w14:textId="77777777" w:rsidR="00B152C5" w:rsidRPr="00AB77E1" w:rsidRDefault="00B152C5" w:rsidP="00984284">
            <w:pPr>
              <w:pStyle w:val="BodyText-table"/>
            </w:pPr>
            <w:r w:rsidRPr="00AB77E1">
              <w:t>Accession Number</w:t>
            </w:r>
          </w:p>
          <w:p w14:paraId="00D15685" w14:textId="77777777" w:rsidR="00B152C5" w:rsidRPr="00AB77E1" w:rsidRDefault="00B152C5" w:rsidP="00984284">
            <w:pPr>
              <w:pStyle w:val="BodyText-table"/>
            </w:pPr>
            <w:r w:rsidRPr="00AB77E1">
              <w:t>Issue Date</w:t>
            </w:r>
          </w:p>
          <w:p w14:paraId="79F0DEAA" w14:textId="77777777" w:rsidR="00B152C5" w:rsidRPr="00AB77E1" w:rsidRDefault="00B152C5" w:rsidP="00984284">
            <w:pPr>
              <w:pStyle w:val="BodyText-table"/>
            </w:pPr>
            <w:r w:rsidRPr="00AB77E1">
              <w:t>Change Notice</w:t>
            </w:r>
          </w:p>
        </w:tc>
        <w:tc>
          <w:tcPr>
            <w:tcW w:w="5670" w:type="dxa"/>
          </w:tcPr>
          <w:p w14:paraId="289B225C" w14:textId="77777777" w:rsidR="00B152C5" w:rsidRPr="00AB77E1" w:rsidRDefault="00B152C5" w:rsidP="00984284">
            <w:pPr>
              <w:pStyle w:val="BodyText-table"/>
            </w:pPr>
            <w:r w:rsidRPr="00AB77E1">
              <w:t>Description of Change</w:t>
            </w:r>
          </w:p>
        </w:tc>
        <w:tc>
          <w:tcPr>
            <w:tcW w:w="1800" w:type="dxa"/>
          </w:tcPr>
          <w:p w14:paraId="6281F983" w14:textId="77777777" w:rsidR="00B152C5" w:rsidRPr="00AB77E1" w:rsidRDefault="00B152C5" w:rsidP="00984284">
            <w:pPr>
              <w:pStyle w:val="BodyText-table"/>
            </w:pPr>
            <w:r w:rsidRPr="00AB77E1">
              <w:t>Description of Training Required and Completion Date</w:t>
            </w:r>
          </w:p>
        </w:tc>
        <w:tc>
          <w:tcPr>
            <w:tcW w:w="2425" w:type="dxa"/>
          </w:tcPr>
          <w:p w14:paraId="2F4E0B7B" w14:textId="77777777" w:rsidR="00B152C5" w:rsidRPr="00AB77E1" w:rsidRDefault="00B152C5" w:rsidP="00984284">
            <w:pPr>
              <w:pStyle w:val="BodyText-table"/>
            </w:pPr>
            <w:r w:rsidRPr="00AB77E1">
              <w:t>Comment Resolution and Closed Feedback Form Accession Number</w:t>
            </w:r>
          </w:p>
          <w:p w14:paraId="601B2EF2" w14:textId="77777777" w:rsidR="00B152C5" w:rsidRPr="00AB77E1" w:rsidRDefault="00B152C5" w:rsidP="00984284">
            <w:pPr>
              <w:pStyle w:val="BodyText-table"/>
            </w:pPr>
            <w:r w:rsidRPr="00AB77E1">
              <w:t>(Pre-Decisional Non-Public Information)</w:t>
            </w:r>
          </w:p>
        </w:tc>
      </w:tr>
      <w:tr w:rsidR="00354D75" w:rsidRPr="00AB77E1" w14:paraId="123BBF4D" w14:textId="77777777" w:rsidTr="000C4626">
        <w:trPr>
          <w:tblHeader w:val="0"/>
        </w:trPr>
        <w:tc>
          <w:tcPr>
            <w:tcW w:w="1435" w:type="dxa"/>
          </w:tcPr>
          <w:p w14:paraId="25822776" w14:textId="77777777" w:rsidR="00354D75" w:rsidRDefault="00354D75" w:rsidP="00984284">
            <w:pPr>
              <w:pStyle w:val="BodyText-table"/>
            </w:pPr>
          </w:p>
        </w:tc>
        <w:tc>
          <w:tcPr>
            <w:tcW w:w="1620" w:type="dxa"/>
          </w:tcPr>
          <w:p w14:paraId="6CB88DD0" w14:textId="0AF8DE5D" w:rsidR="00354D75" w:rsidRDefault="00CA4888" w:rsidP="00984284">
            <w:pPr>
              <w:pStyle w:val="BodyText-table"/>
            </w:pPr>
            <w:r>
              <w:t>ML</w:t>
            </w:r>
            <w:r w:rsidR="009503EA">
              <w:t>23312A335</w:t>
            </w:r>
          </w:p>
          <w:p w14:paraId="0D30A4A6" w14:textId="50808E03" w:rsidR="00CA4888" w:rsidRDefault="0061086E" w:rsidP="00984284">
            <w:pPr>
              <w:pStyle w:val="BodyText-table"/>
            </w:pPr>
            <w:r>
              <w:t>DRAFT</w:t>
            </w:r>
          </w:p>
        </w:tc>
        <w:tc>
          <w:tcPr>
            <w:tcW w:w="5670" w:type="dxa"/>
          </w:tcPr>
          <w:p w14:paraId="1E29326C" w14:textId="4F32AF97" w:rsidR="00354D75" w:rsidRDefault="00C4260D" w:rsidP="00984284">
            <w:pPr>
              <w:pStyle w:val="BodyText-table"/>
            </w:pPr>
            <w:r>
              <w:t>Made publicly available to discuss at the November 16, 2023</w:t>
            </w:r>
            <w:r w:rsidR="00222713">
              <w:t>,</w:t>
            </w:r>
            <w:r>
              <w:t xml:space="preserve"> public meeting.</w:t>
            </w:r>
          </w:p>
        </w:tc>
        <w:tc>
          <w:tcPr>
            <w:tcW w:w="1800" w:type="dxa"/>
          </w:tcPr>
          <w:p w14:paraId="2D8022F7" w14:textId="4EE45FF4" w:rsidR="008D17FB" w:rsidRDefault="00C4260D" w:rsidP="00984284">
            <w:pPr>
              <w:pStyle w:val="BodyText-table"/>
            </w:pPr>
            <w:r>
              <w:t>N/A</w:t>
            </w:r>
          </w:p>
        </w:tc>
        <w:tc>
          <w:tcPr>
            <w:tcW w:w="2425" w:type="dxa"/>
          </w:tcPr>
          <w:p w14:paraId="27CA2D62" w14:textId="4061F6D2" w:rsidR="00354D75" w:rsidRDefault="00C4260D" w:rsidP="00984284">
            <w:pPr>
              <w:pStyle w:val="BodyText-table"/>
            </w:pPr>
            <w:r>
              <w:t>N/A</w:t>
            </w:r>
          </w:p>
        </w:tc>
      </w:tr>
      <w:tr w:rsidR="00327727" w:rsidRPr="00AB77E1" w14:paraId="46779B94" w14:textId="77777777" w:rsidTr="000C4626">
        <w:trPr>
          <w:tblHeader w:val="0"/>
        </w:trPr>
        <w:tc>
          <w:tcPr>
            <w:tcW w:w="1435" w:type="dxa"/>
          </w:tcPr>
          <w:p w14:paraId="2B6ED10F" w14:textId="77777777" w:rsidR="00327727" w:rsidRDefault="00327727" w:rsidP="00327727">
            <w:pPr>
              <w:pStyle w:val="BodyText-table"/>
            </w:pPr>
          </w:p>
        </w:tc>
        <w:tc>
          <w:tcPr>
            <w:tcW w:w="1620" w:type="dxa"/>
          </w:tcPr>
          <w:p w14:paraId="7C35FE08" w14:textId="77777777" w:rsidR="00327727" w:rsidRDefault="00327727" w:rsidP="00327727">
            <w:pPr>
              <w:pStyle w:val="BodyText-table"/>
            </w:pPr>
            <w:r>
              <w:t>ML23255A006</w:t>
            </w:r>
          </w:p>
          <w:p w14:paraId="3E5F6481" w14:textId="55064906" w:rsidR="00327727" w:rsidRDefault="00222713" w:rsidP="00327727">
            <w:pPr>
              <w:pStyle w:val="BodyText-table"/>
            </w:pPr>
            <w:r>
              <w:t>01/09/24</w:t>
            </w:r>
          </w:p>
          <w:p w14:paraId="5556F0DC" w14:textId="6594B6E4" w:rsidR="00327727" w:rsidRDefault="00327727" w:rsidP="00327727">
            <w:pPr>
              <w:pStyle w:val="BodyText-table"/>
            </w:pPr>
            <w:r>
              <w:t>CN</w:t>
            </w:r>
            <w:r w:rsidR="00222713">
              <w:t xml:space="preserve"> 24-002</w:t>
            </w:r>
          </w:p>
        </w:tc>
        <w:tc>
          <w:tcPr>
            <w:tcW w:w="5670" w:type="dxa"/>
          </w:tcPr>
          <w:p w14:paraId="0362FB8C" w14:textId="3D748FED" w:rsidR="00327727" w:rsidRDefault="00327727" w:rsidP="00327727">
            <w:pPr>
              <w:pStyle w:val="BodyText-table"/>
            </w:pPr>
            <w:r>
              <w:t>Initial issuance to provide support for baseline inspection activities in the area of PRA configuration control.</w:t>
            </w:r>
          </w:p>
        </w:tc>
        <w:tc>
          <w:tcPr>
            <w:tcW w:w="1800" w:type="dxa"/>
          </w:tcPr>
          <w:p w14:paraId="3BC25189" w14:textId="77777777" w:rsidR="00327727" w:rsidRDefault="00327727" w:rsidP="00327727">
            <w:pPr>
              <w:pStyle w:val="BodyText-table"/>
            </w:pPr>
            <w:r>
              <w:t>Just-in-Time</w:t>
            </w:r>
          </w:p>
          <w:p w14:paraId="0758D240" w14:textId="28BED7D4" w:rsidR="00327727" w:rsidRDefault="00327727" w:rsidP="00327727">
            <w:pPr>
              <w:pStyle w:val="BodyText-table"/>
            </w:pPr>
            <w:r>
              <w:t>TBD</w:t>
            </w:r>
          </w:p>
        </w:tc>
        <w:tc>
          <w:tcPr>
            <w:tcW w:w="2425" w:type="dxa"/>
          </w:tcPr>
          <w:p w14:paraId="7586910D" w14:textId="3C6A9870" w:rsidR="00327727" w:rsidRDefault="00327727" w:rsidP="00327727">
            <w:pPr>
              <w:pStyle w:val="BodyText-table"/>
            </w:pPr>
            <w:r>
              <w:t>ML23256A263</w:t>
            </w:r>
          </w:p>
        </w:tc>
      </w:tr>
    </w:tbl>
    <w:p w14:paraId="19B9B1EB" w14:textId="77777777" w:rsidR="003441F6" w:rsidRDefault="003441F6"/>
    <w:sectPr w:rsidR="003441F6" w:rsidSect="00252399">
      <w:footerReference w:type="default" r:id="rId27"/>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2E020" w14:textId="77777777" w:rsidR="00390642" w:rsidRDefault="00390642" w:rsidP="00AC1A63">
      <w:pPr>
        <w:spacing w:after="0" w:line="240" w:lineRule="auto"/>
      </w:pPr>
      <w:r>
        <w:separator/>
      </w:r>
    </w:p>
  </w:endnote>
  <w:endnote w:type="continuationSeparator" w:id="0">
    <w:p w14:paraId="510BE9C4" w14:textId="77777777" w:rsidR="00390642" w:rsidRDefault="00390642" w:rsidP="00AC1A63">
      <w:pPr>
        <w:spacing w:after="0" w:line="240" w:lineRule="auto"/>
      </w:pPr>
      <w:r>
        <w:continuationSeparator/>
      </w:r>
    </w:p>
  </w:endnote>
  <w:endnote w:type="continuationNotice" w:id="1">
    <w:p w14:paraId="0225FE94" w14:textId="77777777" w:rsidR="00390642" w:rsidRDefault="003906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C7CFB" w14:textId="56F049BA" w:rsidR="00D34DD4" w:rsidRDefault="00D34DD4">
    <w:pPr>
      <w:pStyle w:val="Footer"/>
    </w:pPr>
    <w:r>
      <w:t>Issue Date:</w:t>
    </w:r>
    <w:r w:rsidR="009E76B2">
      <w:t xml:space="preserve"> </w:t>
    </w:r>
    <w:r w:rsidR="004953DF">
      <w:t>01/09/24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2023/02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8F6DA" w14:textId="2CFBA7B3" w:rsidR="0014214C" w:rsidRDefault="0014214C">
    <w:pPr>
      <w:pStyle w:val="Footer"/>
    </w:pPr>
    <w:r>
      <w:t>Issue Date:</w:t>
    </w:r>
    <w:r w:rsidR="009C1D13">
      <w:t xml:space="preserve"> 01/09/24</w:t>
    </w:r>
    <w:r>
      <w:ptab w:relativeTo="margin" w:alignment="center" w:leader="none"/>
    </w:r>
    <w:r w:rsidR="003D0483">
      <w:t>AppA-</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2023</w:t>
    </w:r>
    <w:r w:rsidR="00EE3DD6">
      <w:t>/</w:t>
    </w:r>
    <w:r>
      <w:t>02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456EF" w14:textId="687A3B44" w:rsidR="008E5BD2" w:rsidRDefault="008E5BD2">
    <w:pPr>
      <w:pStyle w:val="Footer"/>
    </w:pPr>
    <w:r>
      <w:t>Issue Date:</w:t>
    </w:r>
    <w:r w:rsidR="009C1D13">
      <w:t xml:space="preserve"> 01/09/24</w:t>
    </w:r>
    <w:r>
      <w:ptab w:relativeTo="margin" w:alignment="center" w:leader="none"/>
    </w:r>
    <w:r>
      <w:t>AppB-</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2023/02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3F30A" w14:textId="7E31B55E" w:rsidR="00252399" w:rsidRDefault="00252399">
    <w:pPr>
      <w:pStyle w:val="Footer"/>
    </w:pPr>
    <w:r>
      <w:t>Issue Date:</w:t>
    </w:r>
    <w:r w:rsidR="009C1D13">
      <w:t xml:space="preserve"> 01/09/24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2023</w:t>
    </w:r>
    <w:r w:rsidR="00EE3DD6">
      <w:t>/</w:t>
    </w:r>
    <w:r>
      <w:t>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2EC2F" w14:textId="77777777" w:rsidR="00390642" w:rsidRDefault="00390642" w:rsidP="00AC1A63">
      <w:pPr>
        <w:spacing w:after="0" w:line="240" w:lineRule="auto"/>
      </w:pPr>
      <w:r>
        <w:separator/>
      </w:r>
    </w:p>
  </w:footnote>
  <w:footnote w:type="continuationSeparator" w:id="0">
    <w:p w14:paraId="04752A0E" w14:textId="77777777" w:rsidR="00390642" w:rsidRDefault="00390642" w:rsidP="00AC1A63">
      <w:pPr>
        <w:spacing w:after="0" w:line="240" w:lineRule="auto"/>
      </w:pPr>
      <w:r>
        <w:continuationSeparator/>
      </w:r>
    </w:p>
  </w:footnote>
  <w:footnote w:type="continuationNotice" w:id="1">
    <w:p w14:paraId="786E549C" w14:textId="77777777" w:rsidR="00390642" w:rsidRDefault="0039064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00B9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C4A8D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E4A758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C222FA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B3219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37A7E3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18ECB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C027AA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158A0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7F6BBD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6A5CA5"/>
    <w:multiLevelType w:val="hybridMultilevel"/>
    <w:tmpl w:val="CDEC4AB4"/>
    <w:lvl w:ilvl="0" w:tplc="04090019">
      <w:start w:val="1"/>
      <w:numFmt w:val="lowerLetter"/>
      <w:lvlText w:val="%1."/>
      <w:lvlJc w:val="left"/>
      <w:pPr>
        <w:ind w:left="1080" w:hanging="360"/>
      </w:pPr>
      <w:rPr>
        <w:rFonts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B782B84"/>
    <w:multiLevelType w:val="hybridMultilevel"/>
    <w:tmpl w:val="4232CA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EEF2168"/>
    <w:multiLevelType w:val="hybridMultilevel"/>
    <w:tmpl w:val="F9B064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C70533"/>
    <w:multiLevelType w:val="multilevel"/>
    <w:tmpl w:val="F4FCFB6A"/>
    <w:lvl w:ilvl="0">
      <w:start w:val="3"/>
      <w:numFmt w:val="decimal"/>
      <w:lvlText w:val="%1"/>
      <w:lvlJc w:val="left"/>
      <w:pPr>
        <w:ind w:left="911" w:hanging="812"/>
      </w:pPr>
      <w:rPr>
        <w:rFonts w:hint="default"/>
      </w:rPr>
    </w:lvl>
    <w:lvl w:ilvl="1">
      <w:start w:val="1"/>
      <w:numFmt w:val="decimal"/>
      <w:lvlText w:val="%1.%2"/>
      <w:lvlJc w:val="left"/>
      <w:pPr>
        <w:ind w:left="100" w:hanging="812"/>
      </w:pPr>
      <w:rPr>
        <w:rFonts w:ascii="Arial" w:eastAsia="Arial" w:hAnsi="Arial" w:cs="Arial" w:hint="default"/>
        <w:spacing w:val="-1"/>
        <w:w w:val="100"/>
        <w:sz w:val="22"/>
        <w:szCs w:val="22"/>
      </w:rPr>
    </w:lvl>
    <w:lvl w:ilvl="2">
      <w:start w:val="1"/>
      <w:numFmt w:val="lowerLetter"/>
      <w:lvlText w:val="%3."/>
      <w:lvlJc w:val="left"/>
      <w:pPr>
        <w:ind w:left="820" w:hanging="360"/>
      </w:pPr>
      <w:rPr>
        <w:rFonts w:ascii="Arial" w:eastAsia="Arial" w:hAnsi="Arial" w:cs="Arial" w:hint="default"/>
        <w:spacing w:val="-1"/>
        <w:w w:val="100"/>
        <w:sz w:val="22"/>
        <w:szCs w:val="22"/>
      </w:rPr>
    </w:lvl>
    <w:lvl w:ilvl="3">
      <w:start w:val="1"/>
      <w:numFmt w:val="decimal"/>
      <w:lvlText w:val="%4."/>
      <w:lvlJc w:val="left"/>
      <w:pPr>
        <w:ind w:left="1540" w:hanging="360"/>
      </w:pPr>
      <w:rPr>
        <w:rFonts w:ascii="Arial" w:eastAsia="Arial" w:hAnsi="Arial" w:cs="Arial" w:hint="default"/>
        <w:spacing w:val="-1"/>
        <w:w w:val="100"/>
        <w:sz w:val="22"/>
        <w:szCs w:val="22"/>
      </w:rPr>
    </w:lvl>
    <w:lvl w:ilvl="4">
      <w:start w:val="1"/>
      <w:numFmt w:val="lowerLetter"/>
      <w:lvlText w:val="(%5)"/>
      <w:lvlJc w:val="left"/>
      <w:pPr>
        <w:ind w:left="2260" w:hanging="449"/>
      </w:pPr>
      <w:rPr>
        <w:rFonts w:ascii="Arial" w:eastAsia="Arial" w:hAnsi="Arial" w:cs="Arial" w:hint="default"/>
        <w:w w:val="100"/>
        <w:sz w:val="22"/>
        <w:szCs w:val="22"/>
      </w:rPr>
    </w:lvl>
    <w:lvl w:ilvl="5">
      <w:numFmt w:val="bullet"/>
      <w:lvlText w:val="•"/>
      <w:lvlJc w:val="left"/>
      <w:pPr>
        <w:ind w:left="3480" w:hanging="449"/>
      </w:pPr>
      <w:rPr>
        <w:rFonts w:hint="default"/>
      </w:rPr>
    </w:lvl>
    <w:lvl w:ilvl="6">
      <w:numFmt w:val="bullet"/>
      <w:lvlText w:val="•"/>
      <w:lvlJc w:val="left"/>
      <w:pPr>
        <w:ind w:left="4700" w:hanging="449"/>
      </w:pPr>
      <w:rPr>
        <w:rFonts w:hint="default"/>
      </w:rPr>
    </w:lvl>
    <w:lvl w:ilvl="7">
      <w:numFmt w:val="bullet"/>
      <w:lvlText w:val="•"/>
      <w:lvlJc w:val="left"/>
      <w:pPr>
        <w:ind w:left="5920" w:hanging="449"/>
      </w:pPr>
      <w:rPr>
        <w:rFonts w:hint="default"/>
      </w:rPr>
    </w:lvl>
    <w:lvl w:ilvl="8">
      <w:numFmt w:val="bullet"/>
      <w:lvlText w:val="•"/>
      <w:lvlJc w:val="left"/>
      <w:pPr>
        <w:ind w:left="7140" w:hanging="449"/>
      </w:pPr>
      <w:rPr>
        <w:rFonts w:hint="default"/>
      </w:rPr>
    </w:lvl>
  </w:abstractNum>
  <w:abstractNum w:abstractNumId="14" w15:restartNumberingAfterBreak="0">
    <w:nsid w:val="1CBB5F4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1D4F18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23F706E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321627A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32245830"/>
    <w:multiLevelType w:val="multilevel"/>
    <w:tmpl w:val="F4FCFB6A"/>
    <w:lvl w:ilvl="0">
      <w:start w:val="3"/>
      <w:numFmt w:val="decimal"/>
      <w:lvlText w:val="%1"/>
      <w:lvlJc w:val="left"/>
      <w:pPr>
        <w:ind w:left="911" w:hanging="812"/>
      </w:pPr>
      <w:rPr>
        <w:rFonts w:hint="default"/>
      </w:rPr>
    </w:lvl>
    <w:lvl w:ilvl="1">
      <w:start w:val="1"/>
      <w:numFmt w:val="decimal"/>
      <w:lvlText w:val="%1.%2"/>
      <w:lvlJc w:val="left"/>
      <w:pPr>
        <w:ind w:left="100" w:hanging="812"/>
      </w:pPr>
      <w:rPr>
        <w:rFonts w:ascii="Arial" w:eastAsia="Arial" w:hAnsi="Arial" w:cs="Arial" w:hint="default"/>
        <w:spacing w:val="-1"/>
        <w:w w:val="100"/>
        <w:sz w:val="22"/>
        <w:szCs w:val="22"/>
      </w:rPr>
    </w:lvl>
    <w:lvl w:ilvl="2">
      <w:start w:val="1"/>
      <w:numFmt w:val="lowerLetter"/>
      <w:lvlText w:val="%3."/>
      <w:lvlJc w:val="left"/>
      <w:pPr>
        <w:ind w:left="820" w:hanging="360"/>
      </w:pPr>
      <w:rPr>
        <w:rFonts w:ascii="Arial" w:eastAsia="Arial" w:hAnsi="Arial" w:cs="Arial" w:hint="default"/>
        <w:spacing w:val="-1"/>
        <w:w w:val="100"/>
        <w:sz w:val="22"/>
        <w:szCs w:val="22"/>
      </w:rPr>
    </w:lvl>
    <w:lvl w:ilvl="3">
      <w:start w:val="1"/>
      <w:numFmt w:val="decimal"/>
      <w:lvlText w:val="%4."/>
      <w:lvlJc w:val="left"/>
      <w:pPr>
        <w:ind w:left="1540" w:hanging="360"/>
      </w:pPr>
      <w:rPr>
        <w:rFonts w:ascii="Arial" w:eastAsia="Arial" w:hAnsi="Arial" w:cs="Arial" w:hint="default"/>
        <w:spacing w:val="-1"/>
        <w:w w:val="100"/>
        <w:sz w:val="22"/>
        <w:szCs w:val="22"/>
      </w:rPr>
    </w:lvl>
    <w:lvl w:ilvl="4">
      <w:start w:val="1"/>
      <w:numFmt w:val="lowerLetter"/>
      <w:lvlText w:val="(%5)"/>
      <w:lvlJc w:val="left"/>
      <w:pPr>
        <w:ind w:left="2260" w:hanging="449"/>
      </w:pPr>
      <w:rPr>
        <w:rFonts w:ascii="Arial" w:eastAsia="Arial" w:hAnsi="Arial" w:cs="Arial" w:hint="default"/>
        <w:w w:val="100"/>
        <w:sz w:val="22"/>
        <w:szCs w:val="22"/>
      </w:rPr>
    </w:lvl>
    <w:lvl w:ilvl="5">
      <w:numFmt w:val="bullet"/>
      <w:lvlText w:val="•"/>
      <w:lvlJc w:val="left"/>
      <w:pPr>
        <w:ind w:left="3480" w:hanging="449"/>
      </w:pPr>
      <w:rPr>
        <w:rFonts w:hint="default"/>
      </w:rPr>
    </w:lvl>
    <w:lvl w:ilvl="6">
      <w:numFmt w:val="bullet"/>
      <w:lvlText w:val="•"/>
      <w:lvlJc w:val="left"/>
      <w:pPr>
        <w:ind w:left="4700" w:hanging="449"/>
      </w:pPr>
      <w:rPr>
        <w:rFonts w:hint="default"/>
      </w:rPr>
    </w:lvl>
    <w:lvl w:ilvl="7">
      <w:numFmt w:val="bullet"/>
      <w:lvlText w:val="•"/>
      <w:lvlJc w:val="left"/>
      <w:pPr>
        <w:ind w:left="5920" w:hanging="449"/>
      </w:pPr>
      <w:rPr>
        <w:rFonts w:hint="default"/>
      </w:rPr>
    </w:lvl>
    <w:lvl w:ilvl="8">
      <w:numFmt w:val="bullet"/>
      <w:lvlText w:val="•"/>
      <w:lvlJc w:val="left"/>
      <w:pPr>
        <w:ind w:left="7140" w:hanging="449"/>
      </w:pPr>
      <w:rPr>
        <w:rFonts w:hint="default"/>
      </w:rPr>
    </w:lvl>
  </w:abstractNum>
  <w:abstractNum w:abstractNumId="19" w15:restartNumberingAfterBreak="0">
    <w:nsid w:val="3A3A7A8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3A6C002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3F304D43"/>
    <w:multiLevelType w:val="hybridMultilevel"/>
    <w:tmpl w:val="FDF2FBD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400A09A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405533F4"/>
    <w:multiLevelType w:val="hybridMultilevel"/>
    <w:tmpl w:val="362E06F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2270D25"/>
    <w:multiLevelType w:val="hybridMultilevel"/>
    <w:tmpl w:val="C896B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23A6CDD"/>
    <w:multiLevelType w:val="multilevel"/>
    <w:tmpl w:val="DA1C1514"/>
    <w:lvl w:ilvl="0">
      <w:start w:val="3"/>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4A5C790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4FD13CE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5947444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64E5610A"/>
    <w:multiLevelType w:val="multilevel"/>
    <w:tmpl w:val="B8EE016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66312B6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747629E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750335B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77054CF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79BD0AEA"/>
    <w:multiLevelType w:val="multilevel"/>
    <w:tmpl w:val="F4FCFB6A"/>
    <w:lvl w:ilvl="0">
      <w:start w:val="3"/>
      <w:numFmt w:val="decimal"/>
      <w:lvlText w:val="%1"/>
      <w:lvlJc w:val="left"/>
      <w:pPr>
        <w:ind w:left="911" w:hanging="812"/>
      </w:pPr>
      <w:rPr>
        <w:rFonts w:hint="default"/>
      </w:rPr>
    </w:lvl>
    <w:lvl w:ilvl="1">
      <w:start w:val="1"/>
      <w:numFmt w:val="decimal"/>
      <w:lvlText w:val="%1.%2"/>
      <w:lvlJc w:val="left"/>
      <w:pPr>
        <w:ind w:left="100" w:hanging="812"/>
      </w:pPr>
      <w:rPr>
        <w:rFonts w:ascii="Arial" w:eastAsia="Arial" w:hAnsi="Arial" w:cs="Arial" w:hint="default"/>
        <w:spacing w:val="-1"/>
        <w:w w:val="100"/>
        <w:sz w:val="22"/>
        <w:szCs w:val="22"/>
      </w:rPr>
    </w:lvl>
    <w:lvl w:ilvl="2">
      <w:start w:val="1"/>
      <w:numFmt w:val="lowerLetter"/>
      <w:lvlText w:val="%3."/>
      <w:lvlJc w:val="left"/>
      <w:pPr>
        <w:ind w:left="820" w:hanging="360"/>
      </w:pPr>
      <w:rPr>
        <w:rFonts w:ascii="Arial" w:eastAsia="Arial" w:hAnsi="Arial" w:cs="Arial" w:hint="default"/>
        <w:spacing w:val="-1"/>
        <w:w w:val="100"/>
        <w:sz w:val="22"/>
        <w:szCs w:val="22"/>
      </w:rPr>
    </w:lvl>
    <w:lvl w:ilvl="3">
      <w:start w:val="1"/>
      <w:numFmt w:val="decimal"/>
      <w:lvlText w:val="%4."/>
      <w:lvlJc w:val="left"/>
      <w:pPr>
        <w:ind w:left="1540" w:hanging="360"/>
      </w:pPr>
      <w:rPr>
        <w:rFonts w:ascii="Arial" w:eastAsia="Arial" w:hAnsi="Arial" w:cs="Arial" w:hint="default"/>
        <w:spacing w:val="-1"/>
        <w:w w:val="100"/>
        <w:sz w:val="22"/>
        <w:szCs w:val="22"/>
      </w:rPr>
    </w:lvl>
    <w:lvl w:ilvl="4">
      <w:start w:val="1"/>
      <w:numFmt w:val="lowerLetter"/>
      <w:lvlText w:val="(%5)"/>
      <w:lvlJc w:val="left"/>
      <w:pPr>
        <w:ind w:left="2260" w:hanging="449"/>
      </w:pPr>
      <w:rPr>
        <w:rFonts w:ascii="Arial" w:eastAsia="Arial" w:hAnsi="Arial" w:cs="Arial" w:hint="default"/>
        <w:w w:val="100"/>
        <w:sz w:val="22"/>
        <w:szCs w:val="22"/>
      </w:rPr>
    </w:lvl>
    <w:lvl w:ilvl="5">
      <w:numFmt w:val="bullet"/>
      <w:lvlText w:val="•"/>
      <w:lvlJc w:val="left"/>
      <w:pPr>
        <w:ind w:left="3480" w:hanging="449"/>
      </w:pPr>
      <w:rPr>
        <w:rFonts w:hint="default"/>
      </w:rPr>
    </w:lvl>
    <w:lvl w:ilvl="6">
      <w:numFmt w:val="bullet"/>
      <w:lvlText w:val="•"/>
      <w:lvlJc w:val="left"/>
      <w:pPr>
        <w:ind w:left="4700" w:hanging="449"/>
      </w:pPr>
      <w:rPr>
        <w:rFonts w:hint="default"/>
      </w:rPr>
    </w:lvl>
    <w:lvl w:ilvl="7">
      <w:numFmt w:val="bullet"/>
      <w:lvlText w:val="•"/>
      <w:lvlJc w:val="left"/>
      <w:pPr>
        <w:ind w:left="5920" w:hanging="449"/>
      </w:pPr>
      <w:rPr>
        <w:rFonts w:hint="default"/>
      </w:rPr>
    </w:lvl>
    <w:lvl w:ilvl="8">
      <w:numFmt w:val="bullet"/>
      <w:lvlText w:val="•"/>
      <w:lvlJc w:val="left"/>
      <w:pPr>
        <w:ind w:left="7140" w:hanging="449"/>
      </w:pPr>
      <w:rPr>
        <w:rFonts w:hint="default"/>
      </w:rPr>
    </w:lvl>
  </w:abstractNum>
  <w:abstractNum w:abstractNumId="35" w15:restartNumberingAfterBreak="0">
    <w:nsid w:val="7DC71098"/>
    <w:multiLevelType w:val="hybridMultilevel"/>
    <w:tmpl w:val="AE1018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22914413">
    <w:abstractNumId w:val="7"/>
  </w:num>
  <w:num w:numId="2" w16cid:durableId="723674952">
    <w:abstractNumId w:val="15"/>
  </w:num>
  <w:num w:numId="3" w16cid:durableId="927427996">
    <w:abstractNumId w:val="28"/>
  </w:num>
  <w:num w:numId="4" w16cid:durableId="437481998">
    <w:abstractNumId w:val="18"/>
  </w:num>
  <w:num w:numId="5" w16cid:durableId="937712603">
    <w:abstractNumId w:val="13"/>
  </w:num>
  <w:num w:numId="6" w16cid:durableId="1684237538">
    <w:abstractNumId w:val="34"/>
  </w:num>
  <w:num w:numId="7" w16cid:durableId="669987987">
    <w:abstractNumId w:val="11"/>
  </w:num>
  <w:num w:numId="8" w16cid:durableId="899638396">
    <w:abstractNumId w:val="24"/>
  </w:num>
  <w:num w:numId="9" w16cid:durableId="1098136822">
    <w:abstractNumId w:val="35"/>
  </w:num>
  <w:num w:numId="10" w16cid:durableId="2010209130">
    <w:abstractNumId w:val="21"/>
  </w:num>
  <w:num w:numId="11" w16cid:durableId="791290011">
    <w:abstractNumId w:val="23"/>
  </w:num>
  <w:num w:numId="12" w16cid:durableId="627393630">
    <w:abstractNumId w:val="12"/>
  </w:num>
  <w:num w:numId="13" w16cid:durableId="846945727">
    <w:abstractNumId w:val="22"/>
  </w:num>
  <w:num w:numId="14" w16cid:durableId="1671522358">
    <w:abstractNumId w:val="14"/>
  </w:num>
  <w:num w:numId="15" w16cid:durableId="1435907483">
    <w:abstractNumId w:val="17"/>
  </w:num>
  <w:num w:numId="16" w16cid:durableId="2066025368">
    <w:abstractNumId w:val="33"/>
  </w:num>
  <w:num w:numId="17" w16cid:durableId="1170753675">
    <w:abstractNumId w:val="20"/>
  </w:num>
  <w:num w:numId="18" w16cid:durableId="688215578">
    <w:abstractNumId w:val="26"/>
  </w:num>
  <w:num w:numId="19" w16cid:durableId="1816214876">
    <w:abstractNumId w:val="32"/>
  </w:num>
  <w:num w:numId="20" w16cid:durableId="962809234">
    <w:abstractNumId w:val="16"/>
  </w:num>
  <w:num w:numId="21" w16cid:durableId="2101096351">
    <w:abstractNumId w:val="30"/>
  </w:num>
  <w:num w:numId="22" w16cid:durableId="908688210">
    <w:abstractNumId w:val="31"/>
  </w:num>
  <w:num w:numId="23" w16cid:durableId="597950921">
    <w:abstractNumId w:val="6"/>
  </w:num>
  <w:num w:numId="24" w16cid:durableId="343824167">
    <w:abstractNumId w:val="5"/>
  </w:num>
  <w:num w:numId="25" w16cid:durableId="440346752">
    <w:abstractNumId w:val="5"/>
  </w:num>
  <w:num w:numId="26" w16cid:durableId="1043746150">
    <w:abstractNumId w:val="5"/>
  </w:num>
  <w:num w:numId="27" w16cid:durableId="298845612">
    <w:abstractNumId w:val="19"/>
  </w:num>
  <w:num w:numId="28" w16cid:durableId="1280449439">
    <w:abstractNumId w:val="27"/>
  </w:num>
  <w:num w:numId="29" w16cid:durableId="954290322">
    <w:abstractNumId w:val="10"/>
  </w:num>
  <w:num w:numId="30" w16cid:durableId="2112512211">
    <w:abstractNumId w:val="25"/>
  </w:num>
  <w:num w:numId="31" w16cid:durableId="689797374">
    <w:abstractNumId w:val="29"/>
  </w:num>
  <w:num w:numId="32" w16cid:durableId="8336831">
    <w:abstractNumId w:val="9"/>
  </w:num>
  <w:num w:numId="33" w16cid:durableId="1622028927">
    <w:abstractNumId w:val="4"/>
  </w:num>
  <w:num w:numId="34" w16cid:durableId="2063019253">
    <w:abstractNumId w:val="8"/>
  </w:num>
  <w:num w:numId="35" w16cid:durableId="1746567031">
    <w:abstractNumId w:val="3"/>
  </w:num>
  <w:num w:numId="36" w16cid:durableId="1940138805">
    <w:abstractNumId w:val="2"/>
  </w:num>
  <w:num w:numId="37" w16cid:durableId="618492207">
    <w:abstractNumId w:val="1"/>
  </w:num>
  <w:num w:numId="38" w16cid:durableId="1741098937">
    <w:abstractNumId w:val="0"/>
  </w:num>
  <w:num w:numId="39" w16cid:durableId="121533507">
    <w:abstractNumId w:val="8"/>
  </w:num>
  <w:num w:numId="40" w16cid:durableId="681977496">
    <w:abstractNumId w:val="3"/>
  </w:num>
  <w:num w:numId="41" w16cid:durableId="1648824502">
    <w:abstractNumId w:val="2"/>
  </w:num>
  <w:num w:numId="42" w16cid:durableId="1156454934">
    <w:abstractNumId w:val="1"/>
  </w:num>
  <w:num w:numId="43" w16cid:durableId="1251624411">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90B"/>
    <w:rsid w:val="00000031"/>
    <w:rsid w:val="00000DCC"/>
    <w:rsid w:val="0000548D"/>
    <w:rsid w:val="00007687"/>
    <w:rsid w:val="0000797D"/>
    <w:rsid w:val="00010A00"/>
    <w:rsid w:val="00011B15"/>
    <w:rsid w:val="000161FA"/>
    <w:rsid w:val="000175C5"/>
    <w:rsid w:val="0001762C"/>
    <w:rsid w:val="00022B21"/>
    <w:rsid w:val="0002552C"/>
    <w:rsid w:val="000259F1"/>
    <w:rsid w:val="00025E94"/>
    <w:rsid w:val="0002739C"/>
    <w:rsid w:val="00027687"/>
    <w:rsid w:val="00030005"/>
    <w:rsid w:val="00030382"/>
    <w:rsid w:val="00034886"/>
    <w:rsid w:val="00035454"/>
    <w:rsid w:val="00035A23"/>
    <w:rsid w:val="00035E38"/>
    <w:rsid w:val="00037E6D"/>
    <w:rsid w:val="00040DAA"/>
    <w:rsid w:val="000416D9"/>
    <w:rsid w:val="00042A19"/>
    <w:rsid w:val="0004313F"/>
    <w:rsid w:val="00043C5B"/>
    <w:rsid w:val="00044062"/>
    <w:rsid w:val="0004617C"/>
    <w:rsid w:val="000461B5"/>
    <w:rsid w:val="00050E5E"/>
    <w:rsid w:val="000535F8"/>
    <w:rsid w:val="000546D5"/>
    <w:rsid w:val="00054BF6"/>
    <w:rsid w:val="00055153"/>
    <w:rsid w:val="000551A5"/>
    <w:rsid w:val="000567DC"/>
    <w:rsid w:val="00057236"/>
    <w:rsid w:val="0006004A"/>
    <w:rsid w:val="00061AA8"/>
    <w:rsid w:val="00063F9C"/>
    <w:rsid w:val="000647C3"/>
    <w:rsid w:val="00064F27"/>
    <w:rsid w:val="00067317"/>
    <w:rsid w:val="00072FEA"/>
    <w:rsid w:val="00075732"/>
    <w:rsid w:val="00076C96"/>
    <w:rsid w:val="00077D22"/>
    <w:rsid w:val="00080DC8"/>
    <w:rsid w:val="00081569"/>
    <w:rsid w:val="000817DD"/>
    <w:rsid w:val="0008334D"/>
    <w:rsid w:val="0008390F"/>
    <w:rsid w:val="00084F29"/>
    <w:rsid w:val="00085EF2"/>
    <w:rsid w:val="0008646A"/>
    <w:rsid w:val="0008704C"/>
    <w:rsid w:val="000916A7"/>
    <w:rsid w:val="00093318"/>
    <w:rsid w:val="00094A3B"/>
    <w:rsid w:val="000952B7"/>
    <w:rsid w:val="000A10FE"/>
    <w:rsid w:val="000A462F"/>
    <w:rsid w:val="000A4916"/>
    <w:rsid w:val="000A56AA"/>
    <w:rsid w:val="000A665E"/>
    <w:rsid w:val="000A7742"/>
    <w:rsid w:val="000B0BEF"/>
    <w:rsid w:val="000B0E08"/>
    <w:rsid w:val="000B0E6F"/>
    <w:rsid w:val="000B1AD2"/>
    <w:rsid w:val="000B1CDB"/>
    <w:rsid w:val="000B294B"/>
    <w:rsid w:val="000B42C1"/>
    <w:rsid w:val="000B67F1"/>
    <w:rsid w:val="000B6964"/>
    <w:rsid w:val="000C0229"/>
    <w:rsid w:val="000C4626"/>
    <w:rsid w:val="000C4662"/>
    <w:rsid w:val="000C4804"/>
    <w:rsid w:val="000C5845"/>
    <w:rsid w:val="000C6583"/>
    <w:rsid w:val="000D15F5"/>
    <w:rsid w:val="000D1B63"/>
    <w:rsid w:val="000D45A4"/>
    <w:rsid w:val="000D4775"/>
    <w:rsid w:val="000D6D8A"/>
    <w:rsid w:val="000E054E"/>
    <w:rsid w:val="000E13EF"/>
    <w:rsid w:val="000E1835"/>
    <w:rsid w:val="000E1FFD"/>
    <w:rsid w:val="000E314C"/>
    <w:rsid w:val="000E4E07"/>
    <w:rsid w:val="000E4E95"/>
    <w:rsid w:val="000E6052"/>
    <w:rsid w:val="000F4669"/>
    <w:rsid w:val="00101CD5"/>
    <w:rsid w:val="00103B7B"/>
    <w:rsid w:val="00103EC3"/>
    <w:rsid w:val="00104990"/>
    <w:rsid w:val="00105A69"/>
    <w:rsid w:val="00107164"/>
    <w:rsid w:val="00107DF9"/>
    <w:rsid w:val="00111D32"/>
    <w:rsid w:val="001142DA"/>
    <w:rsid w:val="001157E8"/>
    <w:rsid w:val="001161B3"/>
    <w:rsid w:val="0011673C"/>
    <w:rsid w:val="00116EA7"/>
    <w:rsid w:val="00117C30"/>
    <w:rsid w:val="00117E04"/>
    <w:rsid w:val="0012149F"/>
    <w:rsid w:val="00123697"/>
    <w:rsid w:val="00123724"/>
    <w:rsid w:val="001238BF"/>
    <w:rsid w:val="00123DA0"/>
    <w:rsid w:val="00125093"/>
    <w:rsid w:val="00125772"/>
    <w:rsid w:val="00126B4B"/>
    <w:rsid w:val="00132C2E"/>
    <w:rsid w:val="00132EBB"/>
    <w:rsid w:val="001333BE"/>
    <w:rsid w:val="00133ECA"/>
    <w:rsid w:val="00134D0E"/>
    <w:rsid w:val="00135DC1"/>
    <w:rsid w:val="001402EE"/>
    <w:rsid w:val="00140CBD"/>
    <w:rsid w:val="00141113"/>
    <w:rsid w:val="0014141F"/>
    <w:rsid w:val="0014214C"/>
    <w:rsid w:val="001432B3"/>
    <w:rsid w:val="0014337C"/>
    <w:rsid w:val="001433EC"/>
    <w:rsid w:val="00144F88"/>
    <w:rsid w:val="00147D98"/>
    <w:rsid w:val="00150DC4"/>
    <w:rsid w:val="0015293A"/>
    <w:rsid w:val="00156A3F"/>
    <w:rsid w:val="001576FC"/>
    <w:rsid w:val="00160122"/>
    <w:rsid w:val="001616E2"/>
    <w:rsid w:val="00162277"/>
    <w:rsid w:val="00162981"/>
    <w:rsid w:val="001631BA"/>
    <w:rsid w:val="00163452"/>
    <w:rsid w:val="0016393F"/>
    <w:rsid w:val="00163BED"/>
    <w:rsid w:val="001653A3"/>
    <w:rsid w:val="00166A6A"/>
    <w:rsid w:val="00166D18"/>
    <w:rsid w:val="001710B7"/>
    <w:rsid w:val="0017303E"/>
    <w:rsid w:val="00173ABD"/>
    <w:rsid w:val="00173CE6"/>
    <w:rsid w:val="001760E2"/>
    <w:rsid w:val="001773E9"/>
    <w:rsid w:val="001779AD"/>
    <w:rsid w:val="00177DED"/>
    <w:rsid w:val="00182535"/>
    <w:rsid w:val="001834EE"/>
    <w:rsid w:val="00185464"/>
    <w:rsid w:val="00187579"/>
    <w:rsid w:val="001965D0"/>
    <w:rsid w:val="001A0DC8"/>
    <w:rsid w:val="001A1D70"/>
    <w:rsid w:val="001A1F4C"/>
    <w:rsid w:val="001A4798"/>
    <w:rsid w:val="001A4AD7"/>
    <w:rsid w:val="001A4D77"/>
    <w:rsid w:val="001A740F"/>
    <w:rsid w:val="001A7F42"/>
    <w:rsid w:val="001B052A"/>
    <w:rsid w:val="001B1A54"/>
    <w:rsid w:val="001B2EF4"/>
    <w:rsid w:val="001B2F2C"/>
    <w:rsid w:val="001C04F9"/>
    <w:rsid w:val="001C16CA"/>
    <w:rsid w:val="001C1B22"/>
    <w:rsid w:val="001C293D"/>
    <w:rsid w:val="001C2C21"/>
    <w:rsid w:val="001C4D76"/>
    <w:rsid w:val="001D27A3"/>
    <w:rsid w:val="001D34EE"/>
    <w:rsid w:val="001D5F0E"/>
    <w:rsid w:val="001D5F7E"/>
    <w:rsid w:val="001D76E5"/>
    <w:rsid w:val="001D7C70"/>
    <w:rsid w:val="001E2800"/>
    <w:rsid w:val="001E6A01"/>
    <w:rsid w:val="001E6A55"/>
    <w:rsid w:val="001E7437"/>
    <w:rsid w:val="001E7BAD"/>
    <w:rsid w:val="001F2AA2"/>
    <w:rsid w:val="001F34BD"/>
    <w:rsid w:val="001F34E7"/>
    <w:rsid w:val="001F660B"/>
    <w:rsid w:val="001F6F3E"/>
    <w:rsid w:val="0020145B"/>
    <w:rsid w:val="00203772"/>
    <w:rsid w:val="00203D45"/>
    <w:rsid w:val="00204807"/>
    <w:rsid w:val="00204FA0"/>
    <w:rsid w:val="00206D85"/>
    <w:rsid w:val="00207FB4"/>
    <w:rsid w:val="00212CA6"/>
    <w:rsid w:val="00212FA8"/>
    <w:rsid w:val="0021706D"/>
    <w:rsid w:val="0021795C"/>
    <w:rsid w:val="00220325"/>
    <w:rsid w:val="00221CF7"/>
    <w:rsid w:val="0022244A"/>
    <w:rsid w:val="00222713"/>
    <w:rsid w:val="00222830"/>
    <w:rsid w:val="00222832"/>
    <w:rsid w:val="00222B56"/>
    <w:rsid w:val="00222E89"/>
    <w:rsid w:val="00223307"/>
    <w:rsid w:val="00223FB6"/>
    <w:rsid w:val="002270A2"/>
    <w:rsid w:val="00227DFA"/>
    <w:rsid w:val="00227FC9"/>
    <w:rsid w:val="00231332"/>
    <w:rsid w:val="00232268"/>
    <w:rsid w:val="002328A8"/>
    <w:rsid w:val="002332DD"/>
    <w:rsid w:val="00234631"/>
    <w:rsid w:val="00235035"/>
    <w:rsid w:val="00242B4D"/>
    <w:rsid w:val="00244458"/>
    <w:rsid w:val="00245DC0"/>
    <w:rsid w:val="00246569"/>
    <w:rsid w:val="00246A2A"/>
    <w:rsid w:val="00250130"/>
    <w:rsid w:val="002505F3"/>
    <w:rsid w:val="00251746"/>
    <w:rsid w:val="00251CF2"/>
    <w:rsid w:val="00252321"/>
    <w:rsid w:val="00252399"/>
    <w:rsid w:val="00253CDD"/>
    <w:rsid w:val="00253EDF"/>
    <w:rsid w:val="0025589A"/>
    <w:rsid w:val="00256413"/>
    <w:rsid w:val="002564C0"/>
    <w:rsid w:val="002600E9"/>
    <w:rsid w:val="002602E4"/>
    <w:rsid w:val="0026311F"/>
    <w:rsid w:val="002656CD"/>
    <w:rsid w:val="002661BE"/>
    <w:rsid w:val="00267B01"/>
    <w:rsid w:val="00267F96"/>
    <w:rsid w:val="00271B23"/>
    <w:rsid w:val="0027259F"/>
    <w:rsid w:val="0027635E"/>
    <w:rsid w:val="0027663B"/>
    <w:rsid w:val="002771FB"/>
    <w:rsid w:val="00280599"/>
    <w:rsid w:val="00281ED7"/>
    <w:rsid w:val="0028272E"/>
    <w:rsid w:val="00282802"/>
    <w:rsid w:val="00282B84"/>
    <w:rsid w:val="00284057"/>
    <w:rsid w:val="00285414"/>
    <w:rsid w:val="0028646E"/>
    <w:rsid w:val="002871B6"/>
    <w:rsid w:val="00291671"/>
    <w:rsid w:val="00292BAF"/>
    <w:rsid w:val="0029377C"/>
    <w:rsid w:val="002951E2"/>
    <w:rsid w:val="0029537C"/>
    <w:rsid w:val="0029562F"/>
    <w:rsid w:val="00296992"/>
    <w:rsid w:val="00297940"/>
    <w:rsid w:val="002A0C7C"/>
    <w:rsid w:val="002A19DB"/>
    <w:rsid w:val="002A30C1"/>
    <w:rsid w:val="002A318C"/>
    <w:rsid w:val="002A38F7"/>
    <w:rsid w:val="002A4FF1"/>
    <w:rsid w:val="002A78A0"/>
    <w:rsid w:val="002B084A"/>
    <w:rsid w:val="002B161B"/>
    <w:rsid w:val="002B1A7A"/>
    <w:rsid w:val="002B4060"/>
    <w:rsid w:val="002B4B33"/>
    <w:rsid w:val="002B54FC"/>
    <w:rsid w:val="002B63E0"/>
    <w:rsid w:val="002B6508"/>
    <w:rsid w:val="002C054F"/>
    <w:rsid w:val="002C0F37"/>
    <w:rsid w:val="002C1D59"/>
    <w:rsid w:val="002C1EE5"/>
    <w:rsid w:val="002C21F5"/>
    <w:rsid w:val="002C2240"/>
    <w:rsid w:val="002C266E"/>
    <w:rsid w:val="002C2A6C"/>
    <w:rsid w:val="002C2D4F"/>
    <w:rsid w:val="002C6354"/>
    <w:rsid w:val="002C7AD8"/>
    <w:rsid w:val="002D11C9"/>
    <w:rsid w:val="002E2849"/>
    <w:rsid w:val="002E3095"/>
    <w:rsid w:val="002E3EC9"/>
    <w:rsid w:val="002E52A0"/>
    <w:rsid w:val="002E684D"/>
    <w:rsid w:val="002F51F8"/>
    <w:rsid w:val="002F6061"/>
    <w:rsid w:val="0030474F"/>
    <w:rsid w:val="00306F1E"/>
    <w:rsid w:val="003074B1"/>
    <w:rsid w:val="00307730"/>
    <w:rsid w:val="00307CA3"/>
    <w:rsid w:val="0031211F"/>
    <w:rsid w:val="0031290B"/>
    <w:rsid w:val="0031481D"/>
    <w:rsid w:val="003153C7"/>
    <w:rsid w:val="00315784"/>
    <w:rsid w:val="00317494"/>
    <w:rsid w:val="003176DF"/>
    <w:rsid w:val="003176F2"/>
    <w:rsid w:val="003179BA"/>
    <w:rsid w:val="00317DA6"/>
    <w:rsid w:val="00321079"/>
    <w:rsid w:val="0032113A"/>
    <w:rsid w:val="00322430"/>
    <w:rsid w:val="00322E47"/>
    <w:rsid w:val="00323994"/>
    <w:rsid w:val="00323E99"/>
    <w:rsid w:val="003241E0"/>
    <w:rsid w:val="003252A1"/>
    <w:rsid w:val="00325EA1"/>
    <w:rsid w:val="00326130"/>
    <w:rsid w:val="003272B4"/>
    <w:rsid w:val="00327727"/>
    <w:rsid w:val="0033064E"/>
    <w:rsid w:val="00330B95"/>
    <w:rsid w:val="00331A1B"/>
    <w:rsid w:val="003341A2"/>
    <w:rsid w:val="003346DA"/>
    <w:rsid w:val="00334803"/>
    <w:rsid w:val="00335245"/>
    <w:rsid w:val="003354FE"/>
    <w:rsid w:val="00336A53"/>
    <w:rsid w:val="00337224"/>
    <w:rsid w:val="0033791A"/>
    <w:rsid w:val="00337E13"/>
    <w:rsid w:val="0034350B"/>
    <w:rsid w:val="00344004"/>
    <w:rsid w:val="003441F6"/>
    <w:rsid w:val="00344BBA"/>
    <w:rsid w:val="00350766"/>
    <w:rsid w:val="00350D46"/>
    <w:rsid w:val="00352D22"/>
    <w:rsid w:val="00354D75"/>
    <w:rsid w:val="0035684D"/>
    <w:rsid w:val="0035770A"/>
    <w:rsid w:val="0035782C"/>
    <w:rsid w:val="00360562"/>
    <w:rsid w:val="00360793"/>
    <w:rsid w:val="003608BC"/>
    <w:rsid w:val="00360A79"/>
    <w:rsid w:val="00360F65"/>
    <w:rsid w:val="00361EBA"/>
    <w:rsid w:val="00364EE8"/>
    <w:rsid w:val="003657A8"/>
    <w:rsid w:val="003671C3"/>
    <w:rsid w:val="0036795B"/>
    <w:rsid w:val="003709B9"/>
    <w:rsid w:val="00375013"/>
    <w:rsid w:val="00380AF8"/>
    <w:rsid w:val="00380F49"/>
    <w:rsid w:val="003839DE"/>
    <w:rsid w:val="00384855"/>
    <w:rsid w:val="003848D4"/>
    <w:rsid w:val="00385963"/>
    <w:rsid w:val="00385BB9"/>
    <w:rsid w:val="00385DD1"/>
    <w:rsid w:val="003870D8"/>
    <w:rsid w:val="0038734F"/>
    <w:rsid w:val="00390642"/>
    <w:rsid w:val="00390AD0"/>
    <w:rsid w:val="00390C13"/>
    <w:rsid w:val="003912A0"/>
    <w:rsid w:val="00391FD7"/>
    <w:rsid w:val="0039278C"/>
    <w:rsid w:val="00392A95"/>
    <w:rsid w:val="00394EF5"/>
    <w:rsid w:val="003A097F"/>
    <w:rsid w:val="003A164F"/>
    <w:rsid w:val="003A1A0D"/>
    <w:rsid w:val="003A2924"/>
    <w:rsid w:val="003A2BC4"/>
    <w:rsid w:val="003A329C"/>
    <w:rsid w:val="003A3AEC"/>
    <w:rsid w:val="003A41C6"/>
    <w:rsid w:val="003A49EE"/>
    <w:rsid w:val="003A53CA"/>
    <w:rsid w:val="003A6AE7"/>
    <w:rsid w:val="003A7077"/>
    <w:rsid w:val="003A7935"/>
    <w:rsid w:val="003B0411"/>
    <w:rsid w:val="003B2CD6"/>
    <w:rsid w:val="003B465F"/>
    <w:rsid w:val="003B4CAE"/>
    <w:rsid w:val="003B6CBE"/>
    <w:rsid w:val="003B7888"/>
    <w:rsid w:val="003C1761"/>
    <w:rsid w:val="003C416E"/>
    <w:rsid w:val="003C59FA"/>
    <w:rsid w:val="003C610E"/>
    <w:rsid w:val="003C63EA"/>
    <w:rsid w:val="003C7080"/>
    <w:rsid w:val="003D0483"/>
    <w:rsid w:val="003D069C"/>
    <w:rsid w:val="003D0896"/>
    <w:rsid w:val="003D1440"/>
    <w:rsid w:val="003D4AF1"/>
    <w:rsid w:val="003D53EC"/>
    <w:rsid w:val="003D62C5"/>
    <w:rsid w:val="003D66F7"/>
    <w:rsid w:val="003D6FDE"/>
    <w:rsid w:val="003E0F8A"/>
    <w:rsid w:val="003E182E"/>
    <w:rsid w:val="003E1EE4"/>
    <w:rsid w:val="003E2500"/>
    <w:rsid w:val="003E4311"/>
    <w:rsid w:val="003E5162"/>
    <w:rsid w:val="003E5943"/>
    <w:rsid w:val="003E5C1F"/>
    <w:rsid w:val="003E7FD8"/>
    <w:rsid w:val="003F0DCE"/>
    <w:rsid w:val="003F35A5"/>
    <w:rsid w:val="003F465F"/>
    <w:rsid w:val="003F483D"/>
    <w:rsid w:val="003F52BC"/>
    <w:rsid w:val="004022B0"/>
    <w:rsid w:val="00403A32"/>
    <w:rsid w:val="00404444"/>
    <w:rsid w:val="00405A50"/>
    <w:rsid w:val="00407E57"/>
    <w:rsid w:val="00407F06"/>
    <w:rsid w:val="004109AC"/>
    <w:rsid w:val="004123A6"/>
    <w:rsid w:val="00414888"/>
    <w:rsid w:val="00414D06"/>
    <w:rsid w:val="004154C4"/>
    <w:rsid w:val="00417A1B"/>
    <w:rsid w:val="00421BA3"/>
    <w:rsid w:val="0042392D"/>
    <w:rsid w:val="00423DCF"/>
    <w:rsid w:val="0042571D"/>
    <w:rsid w:val="00427DE7"/>
    <w:rsid w:val="00430545"/>
    <w:rsid w:val="004309EF"/>
    <w:rsid w:val="00430A85"/>
    <w:rsid w:val="00431F9D"/>
    <w:rsid w:val="00432BF3"/>
    <w:rsid w:val="004338E7"/>
    <w:rsid w:val="00433A3A"/>
    <w:rsid w:val="00433A59"/>
    <w:rsid w:val="0043407A"/>
    <w:rsid w:val="00435D9C"/>
    <w:rsid w:val="00436B3B"/>
    <w:rsid w:val="0044104B"/>
    <w:rsid w:val="00441663"/>
    <w:rsid w:val="00443AF7"/>
    <w:rsid w:val="004442E1"/>
    <w:rsid w:val="004445B6"/>
    <w:rsid w:val="00444E94"/>
    <w:rsid w:val="00445E69"/>
    <w:rsid w:val="004461AD"/>
    <w:rsid w:val="004463F0"/>
    <w:rsid w:val="00447C88"/>
    <w:rsid w:val="004543DD"/>
    <w:rsid w:val="00454839"/>
    <w:rsid w:val="004553B5"/>
    <w:rsid w:val="00461B83"/>
    <w:rsid w:val="0046380D"/>
    <w:rsid w:val="0046713D"/>
    <w:rsid w:val="004673AB"/>
    <w:rsid w:val="00471E5A"/>
    <w:rsid w:val="00471EDC"/>
    <w:rsid w:val="00472CF6"/>
    <w:rsid w:val="0047415D"/>
    <w:rsid w:val="0047572E"/>
    <w:rsid w:val="00477A5A"/>
    <w:rsid w:val="004817F8"/>
    <w:rsid w:val="00481EBD"/>
    <w:rsid w:val="004839E8"/>
    <w:rsid w:val="00484021"/>
    <w:rsid w:val="00485103"/>
    <w:rsid w:val="00485C5D"/>
    <w:rsid w:val="004871F5"/>
    <w:rsid w:val="00487E34"/>
    <w:rsid w:val="004900DA"/>
    <w:rsid w:val="00492834"/>
    <w:rsid w:val="00493F86"/>
    <w:rsid w:val="004953DF"/>
    <w:rsid w:val="00496C85"/>
    <w:rsid w:val="00497CD7"/>
    <w:rsid w:val="00497EE3"/>
    <w:rsid w:val="004A1C7A"/>
    <w:rsid w:val="004A2249"/>
    <w:rsid w:val="004A31E3"/>
    <w:rsid w:val="004A3D2E"/>
    <w:rsid w:val="004A69A7"/>
    <w:rsid w:val="004A6AD7"/>
    <w:rsid w:val="004A7A03"/>
    <w:rsid w:val="004B0E68"/>
    <w:rsid w:val="004B2534"/>
    <w:rsid w:val="004B2635"/>
    <w:rsid w:val="004B298C"/>
    <w:rsid w:val="004B3062"/>
    <w:rsid w:val="004B439E"/>
    <w:rsid w:val="004B5281"/>
    <w:rsid w:val="004B5D8F"/>
    <w:rsid w:val="004B71E4"/>
    <w:rsid w:val="004BFF13"/>
    <w:rsid w:val="004C040C"/>
    <w:rsid w:val="004C0509"/>
    <w:rsid w:val="004C0EB0"/>
    <w:rsid w:val="004C1292"/>
    <w:rsid w:val="004C1464"/>
    <w:rsid w:val="004C28C4"/>
    <w:rsid w:val="004C2F72"/>
    <w:rsid w:val="004C546B"/>
    <w:rsid w:val="004C5537"/>
    <w:rsid w:val="004C5565"/>
    <w:rsid w:val="004D1A08"/>
    <w:rsid w:val="004D2C03"/>
    <w:rsid w:val="004D370F"/>
    <w:rsid w:val="004D6C62"/>
    <w:rsid w:val="004E0E1F"/>
    <w:rsid w:val="004E111B"/>
    <w:rsid w:val="004E16C7"/>
    <w:rsid w:val="004E1CBA"/>
    <w:rsid w:val="004E3FE6"/>
    <w:rsid w:val="004E66FE"/>
    <w:rsid w:val="004E74A7"/>
    <w:rsid w:val="004F0130"/>
    <w:rsid w:val="004F14A1"/>
    <w:rsid w:val="004F26E8"/>
    <w:rsid w:val="004F4C43"/>
    <w:rsid w:val="004F4C53"/>
    <w:rsid w:val="004F5D9A"/>
    <w:rsid w:val="00500CA0"/>
    <w:rsid w:val="005041B4"/>
    <w:rsid w:val="00506FD4"/>
    <w:rsid w:val="00507696"/>
    <w:rsid w:val="00510079"/>
    <w:rsid w:val="00510D32"/>
    <w:rsid w:val="00513210"/>
    <w:rsid w:val="0051340B"/>
    <w:rsid w:val="00517985"/>
    <w:rsid w:val="00520004"/>
    <w:rsid w:val="00520266"/>
    <w:rsid w:val="005205E3"/>
    <w:rsid w:val="005208A6"/>
    <w:rsid w:val="00525691"/>
    <w:rsid w:val="00526016"/>
    <w:rsid w:val="005266B9"/>
    <w:rsid w:val="005300BE"/>
    <w:rsid w:val="00530CC8"/>
    <w:rsid w:val="00533C95"/>
    <w:rsid w:val="00534200"/>
    <w:rsid w:val="005359B7"/>
    <w:rsid w:val="005427AC"/>
    <w:rsid w:val="00543725"/>
    <w:rsid w:val="0054389D"/>
    <w:rsid w:val="00543E51"/>
    <w:rsid w:val="00545FE0"/>
    <w:rsid w:val="00546B5F"/>
    <w:rsid w:val="00547BE7"/>
    <w:rsid w:val="00550487"/>
    <w:rsid w:val="00551047"/>
    <w:rsid w:val="00551CA2"/>
    <w:rsid w:val="00551ECB"/>
    <w:rsid w:val="00554CF0"/>
    <w:rsid w:val="00555C39"/>
    <w:rsid w:val="005560F2"/>
    <w:rsid w:val="005608A4"/>
    <w:rsid w:val="00561269"/>
    <w:rsid w:val="00561A78"/>
    <w:rsid w:val="00562C28"/>
    <w:rsid w:val="005630B8"/>
    <w:rsid w:val="00563121"/>
    <w:rsid w:val="0056463A"/>
    <w:rsid w:val="00566E32"/>
    <w:rsid w:val="0056732D"/>
    <w:rsid w:val="005675BB"/>
    <w:rsid w:val="0057257B"/>
    <w:rsid w:val="00574628"/>
    <w:rsid w:val="0057530A"/>
    <w:rsid w:val="0057631E"/>
    <w:rsid w:val="00581018"/>
    <w:rsid w:val="005815D6"/>
    <w:rsid w:val="00581E5B"/>
    <w:rsid w:val="0058204F"/>
    <w:rsid w:val="00583DB1"/>
    <w:rsid w:val="00584FCE"/>
    <w:rsid w:val="00585C4D"/>
    <w:rsid w:val="00585E7D"/>
    <w:rsid w:val="0058610A"/>
    <w:rsid w:val="00587A1E"/>
    <w:rsid w:val="00590951"/>
    <w:rsid w:val="00590B08"/>
    <w:rsid w:val="00590C2B"/>
    <w:rsid w:val="00592216"/>
    <w:rsid w:val="00593CB3"/>
    <w:rsid w:val="00597EA9"/>
    <w:rsid w:val="005A01B9"/>
    <w:rsid w:val="005A14BC"/>
    <w:rsid w:val="005A1D15"/>
    <w:rsid w:val="005A408D"/>
    <w:rsid w:val="005A7BB7"/>
    <w:rsid w:val="005B14DD"/>
    <w:rsid w:val="005B2F09"/>
    <w:rsid w:val="005B30F8"/>
    <w:rsid w:val="005B595A"/>
    <w:rsid w:val="005B6562"/>
    <w:rsid w:val="005C02A4"/>
    <w:rsid w:val="005C0C3E"/>
    <w:rsid w:val="005C0F7D"/>
    <w:rsid w:val="005C2679"/>
    <w:rsid w:val="005C2807"/>
    <w:rsid w:val="005C36E4"/>
    <w:rsid w:val="005C4200"/>
    <w:rsid w:val="005C4357"/>
    <w:rsid w:val="005C7114"/>
    <w:rsid w:val="005C779C"/>
    <w:rsid w:val="005D0046"/>
    <w:rsid w:val="005D0559"/>
    <w:rsid w:val="005D2365"/>
    <w:rsid w:val="005D3E70"/>
    <w:rsid w:val="005D447B"/>
    <w:rsid w:val="005D4677"/>
    <w:rsid w:val="005D49E6"/>
    <w:rsid w:val="005D5518"/>
    <w:rsid w:val="005D5A43"/>
    <w:rsid w:val="005D6CA7"/>
    <w:rsid w:val="005E280F"/>
    <w:rsid w:val="005E3C9E"/>
    <w:rsid w:val="005E67C6"/>
    <w:rsid w:val="005F03BF"/>
    <w:rsid w:val="005F20F0"/>
    <w:rsid w:val="005F4159"/>
    <w:rsid w:val="005F4775"/>
    <w:rsid w:val="005F4B26"/>
    <w:rsid w:val="005F6F8B"/>
    <w:rsid w:val="0060556C"/>
    <w:rsid w:val="00606C13"/>
    <w:rsid w:val="00606FC0"/>
    <w:rsid w:val="0061086E"/>
    <w:rsid w:val="00612869"/>
    <w:rsid w:val="006138EA"/>
    <w:rsid w:val="006140A8"/>
    <w:rsid w:val="00614381"/>
    <w:rsid w:val="006164BF"/>
    <w:rsid w:val="00617A2B"/>
    <w:rsid w:val="006208F6"/>
    <w:rsid w:val="00621448"/>
    <w:rsid w:val="00623092"/>
    <w:rsid w:val="00623316"/>
    <w:rsid w:val="006256AA"/>
    <w:rsid w:val="006257AB"/>
    <w:rsid w:val="00625AE7"/>
    <w:rsid w:val="00625FC8"/>
    <w:rsid w:val="00630912"/>
    <w:rsid w:val="00632126"/>
    <w:rsid w:val="006331BD"/>
    <w:rsid w:val="00633926"/>
    <w:rsid w:val="00634B43"/>
    <w:rsid w:val="00635C0D"/>
    <w:rsid w:val="00636AE6"/>
    <w:rsid w:val="0063714D"/>
    <w:rsid w:val="00640C61"/>
    <w:rsid w:val="00640FE8"/>
    <w:rsid w:val="006438B5"/>
    <w:rsid w:val="00645721"/>
    <w:rsid w:val="00646A9E"/>
    <w:rsid w:val="00647192"/>
    <w:rsid w:val="00647693"/>
    <w:rsid w:val="006507F0"/>
    <w:rsid w:val="00651F08"/>
    <w:rsid w:val="00652C73"/>
    <w:rsid w:val="0065424C"/>
    <w:rsid w:val="00654C4F"/>
    <w:rsid w:val="006550BD"/>
    <w:rsid w:val="00655E7A"/>
    <w:rsid w:val="00660645"/>
    <w:rsid w:val="0066080F"/>
    <w:rsid w:val="00666080"/>
    <w:rsid w:val="00666CF1"/>
    <w:rsid w:val="00667586"/>
    <w:rsid w:val="00671DD1"/>
    <w:rsid w:val="006729AD"/>
    <w:rsid w:val="00673082"/>
    <w:rsid w:val="00673924"/>
    <w:rsid w:val="00677A36"/>
    <w:rsid w:val="0068087E"/>
    <w:rsid w:val="006827A9"/>
    <w:rsid w:val="0068534C"/>
    <w:rsid w:val="00685DB7"/>
    <w:rsid w:val="00687C7E"/>
    <w:rsid w:val="00690A6B"/>
    <w:rsid w:val="00692DBD"/>
    <w:rsid w:val="00693255"/>
    <w:rsid w:val="006957C2"/>
    <w:rsid w:val="0069613D"/>
    <w:rsid w:val="006A1020"/>
    <w:rsid w:val="006A12AF"/>
    <w:rsid w:val="006A1FA1"/>
    <w:rsid w:val="006A2DE0"/>
    <w:rsid w:val="006A391A"/>
    <w:rsid w:val="006A5BE8"/>
    <w:rsid w:val="006A6110"/>
    <w:rsid w:val="006A6765"/>
    <w:rsid w:val="006B1987"/>
    <w:rsid w:val="006B222C"/>
    <w:rsid w:val="006B3BD7"/>
    <w:rsid w:val="006B3F3C"/>
    <w:rsid w:val="006B40AC"/>
    <w:rsid w:val="006B497D"/>
    <w:rsid w:val="006B50FA"/>
    <w:rsid w:val="006B6FD0"/>
    <w:rsid w:val="006C2667"/>
    <w:rsid w:val="006C48ED"/>
    <w:rsid w:val="006C61D6"/>
    <w:rsid w:val="006C6999"/>
    <w:rsid w:val="006D0221"/>
    <w:rsid w:val="006D0A84"/>
    <w:rsid w:val="006D1D0C"/>
    <w:rsid w:val="006D21F2"/>
    <w:rsid w:val="006D318F"/>
    <w:rsid w:val="006D3ED1"/>
    <w:rsid w:val="006D4D37"/>
    <w:rsid w:val="006D4E5A"/>
    <w:rsid w:val="006D6ED1"/>
    <w:rsid w:val="006E0090"/>
    <w:rsid w:val="006E10A0"/>
    <w:rsid w:val="006E1D6B"/>
    <w:rsid w:val="006E21A1"/>
    <w:rsid w:val="006E4261"/>
    <w:rsid w:val="006E4696"/>
    <w:rsid w:val="006E4C89"/>
    <w:rsid w:val="006E5F01"/>
    <w:rsid w:val="006E6E44"/>
    <w:rsid w:val="006F0073"/>
    <w:rsid w:val="006F2F41"/>
    <w:rsid w:val="006F54AD"/>
    <w:rsid w:val="006F59B7"/>
    <w:rsid w:val="006F6190"/>
    <w:rsid w:val="006F77D6"/>
    <w:rsid w:val="00700B6E"/>
    <w:rsid w:val="00700D59"/>
    <w:rsid w:val="0070114A"/>
    <w:rsid w:val="007012FA"/>
    <w:rsid w:val="00702F49"/>
    <w:rsid w:val="0070337E"/>
    <w:rsid w:val="00703DC6"/>
    <w:rsid w:val="007044F1"/>
    <w:rsid w:val="007060A9"/>
    <w:rsid w:val="007063AA"/>
    <w:rsid w:val="0071045B"/>
    <w:rsid w:val="007109AF"/>
    <w:rsid w:val="00710D65"/>
    <w:rsid w:val="0071238E"/>
    <w:rsid w:val="00712BD8"/>
    <w:rsid w:val="007157F6"/>
    <w:rsid w:val="0071585F"/>
    <w:rsid w:val="0071590B"/>
    <w:rsid w:val="00720F50"/>
    <w:rsid w:val="00723551"/>
    <w:rsid w:val="00724242"/>
    <w:rsid w:val="00726144"/>
    <w:rsid w:val="00733539"/>
    <w:rsid w:val="007351A7"/>
    <w:rsid w:val="007401A5"/>
    <w:rsid w:val="00741500"/>
    <w:rsid w:val="007418A5"/>
    <w:rsid w:val="007432E1"/>
    <w:rsid w:val="00743C1E"/>
    <w:rsid w:val="00746195"/>
    <w:rsid w:val="0075053F"/>
    <w:rsid w:val="00752A78"/>
    <w:rsid w:val="00752F64"/>
    <w:rsid w:val="00754796"/>
    <w:rsid w:val="00755263"/>
    <w:rsid w:val="00755315"/>
    <w:rsid w:val="00755646"/>
    <w:rsid w:val="00762BA9"/>
    <w:rsid w:val="00763101"/>
    <w:rsid w:val="00763236"/>
    <w:rsid w:val="007642A6"/>
    <w:rsid w:val="00764604"/>
    <w:rsid w:val="00764825"/>
    <w:rsid w:val="007656F1"/>
    <w:rsid w:val="007664DD"/>
    <w:rsid w:val="00767EAF"/>
    <w:rsid w:val="00772035"/>
    <w:rsid w:val="00776186"/>
    <w:rsid w:val="00776540"/>
    <w:rsid w:val="00777CED"/>
    <w:rsid w:val="00781698"/>
    <w:rsid w:val="00782481"/>
    <w:rsid w:val="007841BC"/>
    <w:rsid w:val="00784E0E"/>
    <w:rsid w:val="00790A6A"/>
    <w:rsid w:val="007915F3"/>
    <w:rsid w:val="007962BC"/>
    <w:rsid w:val="0079666F"/>
    <w:rsid w:val="007976DB"/>
    <w:rsid w:val="007A0665"/>
    <w:rsid w:val="007A34FB"/>
    <w:rsid w:val="007A67F7"/>
    <w:rsid w:val="007A6C99"/>
    <w:rsid w:val="007A7C01"/>
    <w:rsid w:val="007B30C9"/>
    <w:rsid w:val="007B4294"/>
    <w:rsid w:val="007B4B3F"/>
    <w:rsid w:val="007B5824"/>
    <w:rsid w:val="007B588F"/>
    <w:rsid w:val="007B63BE"/>
    <w:rsid w:val="007B7098"/>
    <w:rsid w:val="007C2267"/>
    <w:rsid w:val="007C4510"/>
    <w:rsid w:val="007C4CC3"/>
    <w:rsid w:val="007C5241"/>
    <w:rsid w:val="007C5972"/>
    <w:rsid w:val="007C7B4A"/>
    <w:rsid w:val="007D0BCD"/>
    <w:rsid w:val="007D2161"/>
    <w:rsid w:val="007D3418"/>
    <w:rsid w:val="007D42F7"/>
    <w:rsid w:val="007D4394"/>
    <w:rsid w:val="007D4ACE"/>
    <w:rsid w:val="007D4BF8"/>
    <w:rsid w:val="007D4F1D"/>
    <w:rsid w:val="007D77AD"/>
    <w:rsid w:val="007D785A"/>
    <w:rsid w:val="007E0418"/>
    <w:rsid w:val="007E0EBE"/>
    <w:rsid w:val="007E1983"/>
    <w:rsid w:val="007E2699"/>
    <w:rsid w:val="007E2C5D"/>
    <w:rsid w:val="007E3128"/>
    <w:rsid w:val="007E358B"/>
    <w:rsid w:val="007E3D90"/>
    <w:rsid w:val="007E56B3"/>
    <w:rsid w:val="007F12C6"/>
    <w:rsid w:val="007F2E5C"/>
    <w:rsid w:val="007F3233"/>
    <w:rsid w:val="007F3279"/>
    <w:rsid w:val="007F4615"/>
    <w:rsid w:val="007F4A17"/>
    <w:rsid w:val="007F6309"/>
    <w:rsid w:val="007F715F"/>
    <w:rsid w:val="00800730"/>
    <w:rsid w:val="00800A77"/>
    <w:rsid w:val="00800DAC"/>
    <w:rsid w:val="0080331B"/>
    <w:rsid w:val="00803355"/>
    <w:rsid w:val="008036F9"/>
    <w:rsid w:val="00804661"/>
    <w:rsid w:val="0080744C"/>
    <w:rsid w:val="008102E2"/>
    <w:rsid w:val="00811559"/>
    <w:rsid w:val="008123B9"/>
    <w:rsid w:val="008133A1"/>
    <w:rsid w:val="00813F38"/>
    <w:rsid w:val="00814DE2"/>
    <w:rsid w:val="008152D9"/>
    <w:rsid w:val="00815364"/>
    <w:rsid w:val="00815409"/>
    <w:rsid w:val="00817E98"/>
    <w:rsid w:val="0082330A"/>
    <w:rsid w:val="00823CB5"/>
    <w:rsid w:val="0082788F"/>
    <w:rsid w:val="008302A4"/>
    <w:rsid w:val="00830478"/>
    <w:rsid w:val="00832AA3"/>
    <w:rsid w:val="00835477"/>
    <w:rsid w:val="0084016B"/>
    <w:rsid w:val="008401F4"/>
    <w:rsid w:val="00840DCE"/>
    <w:rsid w:val="00840F79"/>
    <w:rsid w:val="00842394"/>
    <w:rsid w:val="00843522"/>
    <w:rsid w:val="0084369B"/>
    <w:rsid w:val="00844129"/>
    <w:rsid w:val="008441E8"/>
    <w:rsid w:val="00845E72"/>
    <w:rsid w:val="00846803"/>
    <w:rsid w:val="00846B4D"/>
    <w:rsid w:val="00854159"/>
    <w:rsid w:val="00854754"/>
    <w:rsid w:val="00856C87"/>
    <w:rsid w:val="008602CB"/>
    <w:rsid w:val="00860F82"/>
    <w:rsid w:val="00861686"/>
    <w:rsid w:val="00861814"/>
    <w:rsid w:val="008620AA"/>
    <w:rsid w:val="0086241A"/>
    <w:rsid w:val="008639DD"/>
    <w:rsid w:val="00863A2B"/>
    <w:rsid w:val="00863C90"/>
    <w:rsid w:val="008666DD"/>
    <w:rsid w:val="008670CB"/>
    <w:rsid w:val="00867FDF"/>
    <w:rsid w:val="008704F5"/>
    <w:rsid w:val="00871A9A"/>
    <w:rsid w:val="00872B9E"/>
    <w:rsid w:val="0087345E"/>
    <w:rsid w:val="008743A5"/>
    <w:rsid w:val="00874944"/>
    <w:rsid w:val="008758B5"/>
    <w:rsid w:val="00876C9F"/>
    <w:rsid w:val="00877201"/>
    <w:rsid w:val="0087762C"/>
    <w:rsid w:val="008800DF"/>
    <w:rsid w:val="00884799"/>
    <w:rsid w:val="00884AED"/>
    <w:rsid w:val="0088573B"/>
    <w:rsid w:val="0089283B"/>
    <w:rsid w:val="00894B78"/>
    <w:rsid w:val="00895011"/>
    <w:rsid w:val="00895CF3"/>
    <w:rsid w:val="0089614C"/>
    <w:rsid w:val="00896A67"/>
    <w:rsid w:val="008978CB"/>
    <w:rsid w:val="008A00FA"/>
    <w:rsid w:val="008A1AC6"/>
    <w:rsid w:val="008A4362"/>
    <w:rsid w:val="008A60DD"/>
    <w:rsid w:val="008A789C"/>
    <w:rsid w:val="008A7D81"/>
    <w:rsid w:val="008B1CCF"/>
    <w:rsid w:val="008B3B9C"/>
    <w:rsid w:val="008B3D89"/>
    <w:rsid w:val="008B4DF8"/>
    <w:rsid w:val="008B4FA7"/>
    <w:rsid w:val="008B5C01"/>
    <w:rsid w:val="008B5DD0"/>
    <w:rsid w:val="008B5F22"/>
    <w:rsid w:val="008C0988"/>
    <w:rsid w:val="008C1E24"/>
    <w:rsid w:val="008C3D77"/>
    <w:rsid w:val="008C41D8"/>
    <w:rsid w:val="008C440C"/>
    <w:rsid w:val="008C4CFA"/>
    <w:rsid w:val="008C609B"/>
    <w:rsid w:val="008C7F9D"/>
    <w:rsid w:val="008D11A9"/>
    <w:rsid w:val="008D17FB"/>
    <w:rsid w:val="008D1AE8"/>
    <w:rsid w:val="008D4185"/>
    <w:rsid w:val="008D43C7"/>
    <w:rsid w:val="008D5CC3"/>
    <w:rsid w:val="008D7138"/>
    <w:rsid w:val="008D763C"/>
    <w:rsid w:val="008E22AF"/>
    <w:rsid w:val="008E5BD2"/>
    <w:rsid w:val="008E62C8"/>
    <w:rsid w:val="008E7DFB"/>
    <w:rsid w:val="008F7A1A"/>
    <w:rsid w:val="00901A04"/>
    <w:rsid w:val="00902870"/>
    <w:rsid w:val="00902B8B"/>
    <w:rsid w:val="00903420"/>
    <w:rsid w:val="0090587A"/>
    <w:rsid w:val="00906D4A"/>
    <w:rsid w:val="0090736F"/>
    <w:rsid w:val="009074EE"/>
    <w:rsid w:val="00911554"/>
    <w:rsid w:val="00912BF9"/>
    <w:rsid w:val="00913857"/>
    <w:rsid w:val="00913D1B"/>
    <w:rsid w:val="00914FDF"/>
    <w:rsid w:val="009212A6"/>
    <w:rsid w:val="009225D2"/>
    <w:rsid w:val="00922B78"/>
    <w:rsid w:val="00923CD3"/>
    <w:rsid w:val="00926AA6"/>
    <w:rsid w:val="00931541"/>
    <w:rsid w:val="0093208F"/>
    <w:rsid w:val="00932810"/>
    <w:rsid w:val="00932FF9"/>
    <w:rsid w:val="009338C6"/>
    <w:rsid w:val="00933D0F"/>
    <w:rsid w:val="00933E4A"/>
    <w:rsid w:val="00934AC6"/>
    <w:rsid w:val="00936006"/>
    <w:rsid w:val="00936F6D"/>
    <w:rsid w:val="00937466"/>
    <w:rsid w:val="00937553"/>
    <w:rsid w:val="009377E8"/>
    <w:rsid w:val="00937917"/>
    <w:rsid w:val="0094078C"/>
    <w:rsid w:val="009417B7"/>
    <w:rsid w:val="00942BD7"/>
    <w:rsid w:val="009503EA"/>
    <w:rsid w:val="00950AC2"/>
    <w:rsid w:val="009520D9"/>
    <w:rsid w:val="00954024"/>
    <w:rsid w:val="009546E7"/>
    <w:rsid w:val="009554F8"/>
    <w:rsid w:val="00957654"/>
    <w:rsid w:val="00960512"/>
    <w:rsid w:val="00960E74"/>
    <w:rsid w:val="0096245A"/>
    <w:rsid w:val="00962C25"/>
    <w:rsid w:val="009639FE"/>
    <w:rsid w:val="00963A64"/>
    <w:rsid w:val="009643AE"/>
    <w:rsid w:val="00965F12"/>
    <w:rsid w:val="0096645E"/>
    <w:rsid w:val="00966C71"/>
    <w:rsid w:val="00970C6E"/>
    <w:rsid w:val="0097230B"/>
    <w:rsid w:val="00973C21"/>
    <w:rsid w:val="00973D11"/>
    <w:rsid w:val="00982572"/>
    <w:rsid w:val="00982A0C"/>
    <w:rsid w:val="009831F5"/>
    <w:rsid w:val="009840B2"/>
    <w:rsid w:val="00984284"/>
    <w:rsid w:val="00984DBE"/>
    <w:rsid w:val="00985806"/>
    <w:rsid w:val="00985E6F"/>
    <w:rsid w:val="009873F2"/>
    <w:rsid w:val="009955C3"/>
    <w:rsid w:val="00995F9E"/>
    <w:rsid w:val="00996295"/>
    <w:rsid w:val="009A2AE9"/>
    <w:rsid w:val="009A37A0"/>
    <w:rsid w:val="009A3928"/>
    <w:rsid w:val="009A3DE9"/>
    <w:rsid w:val="009A6883"/>
    <w:rsid w:val="009A6A9C"/>
    <w:rsid w:val="009A7DDA"/>
    <w:rsid w:val="009B0A9E"/>
    <w:rsid w:val="009B2247"/>
    <w:rsid w:val="009B51E0"/>
    <w:rsid w:val="009B5207"/>
    <w:rsid w:val="009B55AF"/>
    <w:rsid w:val="009B617F"/>
    <w:rsid w:val="009C158D"/>
    <w:rsid w:val="009C1970"/>
    <w:rsid w:val="009C1D13"/>
    <w:rsid w:val="009C2313"/>
    <w:rsid w:val="009C3105"/>
    <w:rsid w:val="009C41FB"/>
    <w:rsid w:val="009C528E"/>
    <w:rsid w:val="009C589F"/>
    <w:rsid w:val="009C65B4"/>
    <w:rsid w:val="009C677C"/>
    <w:rsid w:val="009C7063"/>
    <w:rsid w:val="009D0AF2"/>
    <w:rsid w:val="009D2302"/>
    <w:rsid w:val="009D4296"/>
    <w:rsid w:val="009D4442"/>
    <w:rsid w:val="009D4ED0"/>
    <w:rsid w:val="009D6462"/>
    <w:rsid w:val="009D7545"/>
    <w:rsid w:val="009E1E04"/>
    <w:rsid w:val="009E2F5D"/>
    <w:rsid w:val="009E4850"/>
    <w:rsid w:val="009E6D36"/>
    <w:rsid w:val="009E6E4F"/>
    <w:rsid w:val="009E76B2"/>
    <w:rsid w:val="009F0313"/>
    <w:rsid w:val="009F0C7F"/>
    <w:rsid w:val="009F14B4"/>
    <w:rsid w:val="009F2D9F"/>
    <w:rsid w:val="009F6E73"/>
    <w:rsid w:val="009F6F09"/>
    <w:rsid w:val="009F72BB"/>
    <w:rsid w:val="009F7F62"/>
    <w:rsid w:val="00A01936"/>
    <w:rsid w:val="00A01F98"/>
    <w:rsid w:val="00A04253"/>
    <w:rsid w:val="00A0444D"/>
    <w:rsid w:val="00A044CA"/>
    <w:rsid w:val="00A07F51"/>
    <w:rsid w:val="00A1148C"/>
    <w:rsid w:val="00A1149C"/>
    <w:rsid w:val="00A13E02"/>
    <w:rsid w:val="00A13EB0"/>
    <w:rsid w:val="00A1420C"/>
    <w:rsid w:val="00A14CDA"/>
    <w:rsid w:val="00A16ED9"/>
    <w:rsid w:val="00A1735D"/>
    <w:rsid w:val="00A17722"/>
    <w:rsid w:val="00A221B0"/>
    <w:rsid w:val="00A22C08"/>
    <w:rsid w:val="00A239C8"/>
    <w:rsid w:val="00A25180"/>
    <w:rsid w:val="00A27142"/>
    <w:rsid w:val="00A2777B"/>
    <w:rsid w:val="00A30217"/>
    <w:rsid w:val="00A312B6"/>
    <w:rsid w:val="00A31850"/>
    <w:rsid w:val="00A349ED"/>
    <w:rsid w:val="00A357F0"/>
    <w:rsid w:val="00A3775A"/>
    <w:rsid w:val="00A40BEF"/>
    <w:rsid w:val="00A412F4"/>
    <w:rsid w:val="00A418D5"/>
    <w:rsid w:val="00A41D25"/>
    <w:rsid w:val="00A41E19"/>
    <w:rsid w:val="00A42E39"/>
    <w:rsid w:val="00A43B39"/>
    <w:rsid w:val="00A45788"/>
    <w:rsid w:val="00A51C0B"/>
    <w:rsid w:val="00A52639"/>
    <w:rsid w:val="00A53D84"/>
    <w:rsid w:val="00A54142"/>
    <w:rsid w:val="00A55F7B"/>
    <w:rsid w:val="00A561A6"/>
    <w:rsid w:val="00A568DF"/>
    <w:rsid w:val="00A56C5B"/>
    <w:rsid w:val="00A57320"/>
    <w:rsid w:val="00A60F70"/>
    <w:rsid w:val="00A66701"/>
    <w:rsid w:val="00A6700D"/>
    <w:rsid w:val="00A71F2D"/>
    <w:rsid w:val="00A73782"/>
    <w:rsid w:val="00A74143"/>
    <w:rsid w:val="00A77915"/>
    <w:rsid w:val="00A80174"/>
    <w:rsid w:val="00A81395"/>
    <w:rsid w:val="00A82F25"/>
    <w:rsid w:val="00A83D98"/>
    <w:rsid w:val="00A85517"/>
    <w:rsid w:val="00A85DDC"/>
    <w:rsid w:val="00A8658B"/>
    <w:rsid w:val="00A86F45"/>
    <w:rsid w:val="00A90826"/>
    <w:rsid w:val="00A90CCB"/>
    <w:rsid w:val="00A9156D"/>
    <w:rsid w:val="00A91834"/>
    <w:rsid w:val="00A9243F"/>
    <w:rsid w:val="00A9534C"/>
    <w:rsid w:val="00A978C1"/>
    <w:rsid w:val="00AA14DB"/>
    <w:rsid w:val="00AA2991"/>
    <w:rsid w:val="00AA2A1B"/>
    <w:rsid w:val="00AA3BF7"/>
    <w:rsid w:val="00AA3D98"/>
    <w:rsid w:val="00AA4190"/>
    <w:rsid w:val="00AA63EC"/>
    <w:rsid w:val="00AA6A89"/>
    <w:rsid w:val="00AA7EFB"/>
    <w:rsid w:val="00AB2F09"/>
    <w:rsid w:val="00AB41F8"/>
    <w:rsid w:val="00AB4A91"/>
    <w:rsid w:val="00AB54B2"/>
    <w:rsid w:val="00AB573F"/>
    <w:rsid w:val="00AB57D9"/>
    <w:rsid w:val="00AC1A63"/>
    <w:rsid w:val="00AC217A"/>
    <w:rsid w:val="00AC2B02"/>
    <w:rsid w:val="00AC31CA"/>
    <w:rsid w:val="00AC5BD1"/>
    <w:rsid w:val="00AC7557"/>
    <w:rsid w:val="00AD1484"/>
    <w:rsid w:val="00AD2B06"/>
    <w:rsid w:val="00AD54B2"/>
    <w:rsid w:val="00AD7D18"/>
    <w:rsid w:val="00AE1C0A"/>
    <w:rsid w:val="00AE4909"/>
    <w:rsid w:val="00AE61B1"/>
    <w:rsid w:val="00AF1746"/>
    <w:rsid w:val="00AF469A"/>
    <w:rsid w:val="00AF4A12"/>
    <w:rsid w:val="00AF6CF7"/>
    <w:rsid w:val="00AF7E2F"/>
    <w:rsid w:val="00AF7EF4"/>
    <w:rsid w:val="00B000D9"/>
    <w:rsid w:val="00B0277C"/>
    <w:rsid w:val="00B0480A"/>
    <w:rsid w:val="00B04D4D"/>
    <w:rsid w:val="00B05E4C"/>
    <w:rsid w:val="00B07FA7"/>
    <w:rsid w:val="00B1042E"/>
    <w:rsid w:val="00B1175F"/>
    <w:rsid w:val="00B11811"/>
    <w:rsid w:val="00B12482"/>
    <w:rsid w:val="00B12FB1"/>
    <w:rsid w:val="00B13C40"/>
    <w:rsid w:val="00B1430C"/>
    <w:rsid w:val="00B15212"/>
    <w:rsid w:val="00B152C5"/>
    <w:rsid w:val="00B2286B"/>
    <w:rsid w:val="00B2315D"/>
    <w:rsid w:val="00B24080"/>
    <w:rsid w:val="00B25E6A"/>
    <w:rsid w:val="00B27070"/>
    <w:rsid w:val="00B2791C"/>
    <w:rsid w:val="00B2797E"/>
    <w:rsid w:val="00B3021D"/>
    <w:rsid w:val="00B30E69"/>
    <w:rsid w:val="00B30FCB"/>
    <w:rsid w:val="00B337B1"/>
    <w:rsid w:val="00B3462F"/>
    <w:rsid w:val="00B34865"/>
    <w:rsid w:val="00B34E24"/>
    <w:rsid w:val="00B35D92"/>
    <w:rsid w:val="00B3622C"/>
    <w:rsid w:val="00B41B90"/>
    <w:rsid w:val="00B41ED6"/>
    <w:rsid w:val="00B42EA2"/>
    <w:rsid w:val="00B45CE1"/>
    <w:rsid w:val="00B474C1"/>
    <w:rsid w:val="00B5015D"/>
    <w:rsid w:val="00B51114"/>
    <w:rsid w:val="00B5155A"/>
    <w:rsid w:val="00B52643"/>
    <w:rsid w:val="00B52BF8"/>
    <w:rsid w:val="00B571AF"/>
    <w:rsid w:val="00B61AAC"/>
    <w:rsid w:val="00B61B30"/>
    <w:rsid w:val="00B62079"/>
    <w:rsid w:val="00B63838"/>
    <w:rsid w:val="00B6437E"/>
    <w:rsid w:val="00B66FE5"/>
    <w:rsid w:val="00B7126F"/>
    <w:rsid w:val="00B724D4"/>
    <w:rsid w:val="00B737DD"/>
    <w:rsid w:val="00B73831"/>
    <w:rsid w:val="00B7399D"/>
    <w:rsid w:val="00B75985"/>
    <w:rsid w:val="00B76187"/>
    <w:rsid w:val="00B8070A"/>
    <w:rsid w:val="00B810F7"/>
    <w:rsid w:val="00B82389"/>
    <w:rsid w:val="00B830AD"/>
    <w:rsid w:val="00B85973"/>
    <w:rsid w:val="00B90587"/>
    <w:rsid w:val="00B90A29"/>
    <w:rsid w:val="00B926A4"/>
    <w:rsid w:val="00B93423"/>
    <w:rsid w:val="00B93636"/>
    <w:rsid w:val="00B95303"/>
    <w:rsid w:val="00B95593"/>
    <w:rsid w:val="00B96B4E"/>
    <w:rsid w:val="00B96F32"/>
    <w:rsid w:val="00BA0673"/>
    <w:rsid w:val="00BA098E"/>
    <w:rsid w:val="00BA0C88"/>
    <w:rsid w:val="00BA103C"/>
    <w:rsid w:val="00BA1987"/>
    <w:rsid w:val="00BA2368"/>
    <w:rsid w:val="00BA298C"/>
    <w:rsid w:val="00BA3485"/>
    <w:rsid w:val="00BA6201"/>
    <w:rsid w:val="00BA68A6"/>
    <w:rsid w:val="00BB0841"/>
    <w:rsid w:val="00BB0918"/>
    <w:rsid w:val="00BB28CB"/>
    <w:rsid w:val="00BB306F"/>
    <w:rsid w:val="00BB3D78"/>
    <w:rsid w:val="00BB4A7F"/>
    <w:rsid w:val="00BB581A"/>
    <w:rsid w:val="00BB69FF"/>
    <w:rsid w:val="00BB6C16"/>
    <w:rsid w:val="00BB7ED5"/>
    <w:rsid w:val="00BC0DD2"/>
    <w:rsid w:val="00BC2AA4"/>
    <w:rsid w:val="00BC2C1B"/>
    <w:rsid w:val="00BC437B"/>
    <w:rsid w:val="00BC4799"/>
    <w:rsid w:val="00BC48AA"/>
    <w:rsid w:val="00BC6E7E"/>
    <w:rsid w:val="00BC7538"/>
    <w:rsid w:val="00BD0DA5"/>
    <w:rsid w:val="00BD308C"/>
    <w:rsid w:val="00BD391A"/>
    <w:rsid w:val="00BD4414"/>
    <w:rsid w:val="00BD4B37"/>
    <w:rsid w:val="00BD6BF7"/>
    <w:rsid w:val="00BD6FC6"/>
    <w:rsid w:val="00BE0559"/>
    <w:rsid w:val="00BE172A"/>
    <w:rsid w:val="00BE35D2"/>
    <w:rsid w:val="00BE5834"/>
    <w:rsid w:val="00BE7143"/>
    <w:rsid w:val="00BE7443"/>
    <w:rsid w:val="00BE785B"/>
    <w:rsid w:val="00BE792F"/>
    <w:rsid w:val="00BE7C3F"/>
    <w:rsid w:val="00BF1C54"/>
    <w:rsid w:val="00BF229B"/>
    <w:rsid w:val="00BF25A4"/>
    <w:rsid w:val="00BF30AD"/>
    <w:rsid w:val="00BF397D"/>
    <w:rsid w:val="00BF39D7"/>
    <w:rsid w:val="00BF48AD"/>
    <w:rsid w:val="00BF4EF4"/>
    <w:rsid w:val="00BF6BB2"/>
    <w:rsid w:val="00BF7EA1"/>
    <w:rsid w:val="00C000A7"/>
    <w:rsid w:val="00C003E0"/>
    <w:rsid w:val="00C00A0B"/>
    <w:rsid w:val="00C00B22"/>
    <w:rsid w:val="00C01275"/>
    <w:rsid w:val="00C01CCC"/>
    <w:rsid w:val="00C0229E"/>
    <w:rsid w:val="00C02750"/>
    <w:rsid w:val="00C02A08"/>
    <w:rsid w:val="00C034C8"/>
    <w:rsid w:val="00C044EC"/>
    <w:rsid w:val="00C04B36"/>
    <w:rsid w:val="00C0583F"/>
    <w:rsid w:val="00C06A86"/>
    <w:rsid w:val="00C073D1"/>
    <w:rsid w:val="00C123F0"/>
    <w:rsid w:val="00C17EBC"/>
    <w:rsid w:val="00C213F6"/>
    <w:rsid w:val="00C21BEE"/>
    <w:rsid w:val="00C221B6"/>
    <w:rsid w:val="00C279FF"/>
    <w:rsid w:val="00C30677"/>
    <w:rsid w:val="00C31466"/>
    <w:rsid w:val="00C324CC"/>
    <w:rsid w:val="00C32BEC"/>
    <w:rsid w:val="00C336B9"/>
    <w:rsid w:val="00C34C70"/>
    <w:rsid w:val="00C360CA"/>
    <w:rsid w:val="00C365BB"/>
    <w:rsid w:val="00C36B82"/>
    <w:rsid w:val="00C37CC9"/>
    <w:rsid w:val="00C37EAA"/>
    <w:rsid w:val="00C40150"/>
    <w:rsid w:val="00C41868"/>
    <w:rsid w:val="00C4260D"/>
    <w:rsid w:val="00C43B59"/>
    <w:rsid w:val="00C43BE4"/>
    <w:rsid w:val="00C45628"/>
    <w:rsid w:val="00C45F01"/>
    <w:rsid w:val="00C501A2"/>
    <w:rsid w:val="00C52E9E"/>
    <w:rsid w:val="00C5604A"/>
    <w:rsid w:val="00C56434"/>
    <w:rsid w:val="00C5700D"/>
    <w:rsid w:val="00C571A3"/>
    <w:rsid w:val="00C57D59"/>
    <w:rsid w:val="00C60F97"/>
    <w:rsid w:val="00C61279"/>
    <w:rsid w:val="00C61A26"/>
    <w:rsid w:val="00C62148"/>
    <w:rsid w:val="00C65235"/>
    <w:rsid w:val="00C66A25"/>
    <w:rsid w:val="00C67D22"/>
    <w:rsid w:val="00C67F6F"/>
    <w:rsid w:val="00C70D0C"/>
    <w:rsid w:val="00C735A1"/>
    <w:rsid w:val="00C73F93"/>
    <w:rsid w:val="00C74CF8"/>
    <w:rsid w:val="00C77C2D"/>
    <w:rsid w:val="00C80C3A"/>
    <w:rsid w:val="00C8141A"/>
    <w:rsid w:val="00C81ED5"/>
    <w:rsid w:val="00C828B2"/>
    <w:rsid w:val="00C83778"/>
    <w:rsid w:val="00C855E7"/>
    <w:rsid w:val="00C85E1C"/>
    <w:rsid w:val="00C86615"/>
    <w:rsid w:val="00C871F8"/>
    <w:rsid w:val="00C87FD7"/>
    <w:rsid w:val="00C92E22"/>
    <w:rsid w:val="00C93C7A"/>
    <w:rsid w:val="00C94DD7"/>
    <w:rsid w:val="00C962AA"/>
    <w:rsid w:val="00C962AD"/>
    <w:rsid w:val="00C97317"/>
    <w:rsid w:val="00C97556"/>
    <w:rsid w:val="00C97CCB"/>
    <w:rsid w:val="00CA055D"/>
    <w:rsid w:val="00CA0ED1"/>
    <w:rsid w:val="00CA19AE"/>
    <w:rsid w:val="00CA2E26"/>
    <w:rsid w:val="00CA2E33"/>
    <w:rsid w:val="00CA4888"/>
    <w:rsid w:val="00CA4C1A"/>
    <w:rsid w:val="00CA4EE7"/>
    <w:rsid w:val="00CA660A"/>
    <w:rsid w:val="00CA6767"/>
    <w:rsid w:val="00CA67A7"/>
    <w:rsid w:val="00CA6809"/>
    <w:rsid w:val="00CB1D38"/>
    <w:rsid w:val="00CB2D16"/>
    <w:rsid w:val="00CB42E4"/>
    <w:rsid w:val="00CB548F"/>
    <w:rsid w:val="00CB5E20"/>
    <w:rsid w:val="00CC0F59"/>
    <w:rsid w:val="00CC125C"/>
    <w:rsid w:val="00CC502A"/>
    <w:rsid w:val="00CC5633"/>
    <w:rsid w:val="00CC57F1"/>
    <w:rsid w:val="00CC7C31"/>
    <w:rsid w:val="00CC7CBF"/>
    <w:rsid w:val="00CC7EF6"/>
    <w:rsid w:val="00CD01FD"/>
    <w:rsid w:val="00CD10BC"/>
    <w:rsid w:val="00CD2790"/>
    <w:rsid w:val="00CD2CF9"/>
    <w:rsid w:val="00CD34C7"/>
    <w:rsid w:val="00CD3DA5"/>
    <w:rsid w:val="00CD5D49"/>
    <w:rsid w:val="00CD67D8"/>
    <w:rsid w:val="00CD6DED"/>
    <w:rsid w:val="00CD6DF8"/>
    <w:rsid w:val="00CD7444"/>
    <w:rsid w:val="00CD7DF5"/>
    <w:rsid w:val="00CE1839"/>
    <w:rsid w:val="00CE1B4B"/>
    <w:rsid w:val="00CE4DE4"/>
    <w:rsid w:val="00CE6E75"/>
    <w:rsid w:val="00CE7275"/>
    <w:rsid w:val="00CE7796"/>
    <w:rsid w:val="00CF0DF7"/>
    <w:rsid w:val="00CF1EE3"/>
    <w:rsid w:val="00CF2AF4"/>
    <w:rsid w:val="00CF5D93"/>
    <w:rsid w:val="00D03E32"/>
    <w:rsid w:val="00D07CE1"/>
    <w:rsid w:val="00D1012B"/>
    <w:rsid w:val="00D10CCF"/>
    <w:rsid w:val="00D14D3F"/>
    <w:rsid w:val="00D15D74"/>
    <w:rsid w:val="00D160B9"/>
    <w:rsid w:val="00D16FA3"/>
    <w:rsid w:val="00D22CAD"/>
    <w:rsid w:val="00D233AE"/>
    <w:rsid w:val="00D24352"/>
    <w:rsid w:val="00D26927"/>
    <w:rsid w:val="00D2764E"/>
    <w:rsid w:val="00D27688"/>
    <w:rsid w:val="00D276CE"/>
    <w:rsid w:val="00D27733"/>
    <w:rsid w:val="00D310C1"/>
    <w:rsid w:val="00D329F8"/>
    <w:rsid w:val="00D33010"/>
    <w:rsid w:val="00D3382B"/>
    <w:rsid w:val="00D34DD4"/>
    <w:rsid w:val="00D36CE7"/>
    <w:rsid w:val="00D37F60"/>
    <w:rsid w:val="00D40FB3"/>
    <w:rsid w:val="00D413D5"/>
    <w:rsid w:val="00D43BAC"/>
    <w:rsid w:val="00D44802"/>
    <w:rsid w:val="00D44C82"/>
    <w:rsid w:val="00D44DD1"/>
    <w:rsid w:val="00D44F96"/>
    <w:rsid w:val="00D47173"/>
    <w:rsid w:val="00D479DA"/>
    <w:rsid w:val="00D526C9"/>
    <w:rsid w:val="00D52D74"/>
    <w:rsid w:val="00D55337"/>
    <w:rsid w:val="00D55C1D"/>
    <w:rsid w:val="00D575B4"/>
    <w:rsid w:val="00D61C9D"/>
    <w:rsid w:val="00D61EAD"/>
    <w:rsid w:val="00D6275C"/>
    <w:rsid w:val="00D63FE8"/>
    <w:rsid w:val="00D64330"/>
    <w:rsid w:val="00D6514B"/>
    <w:rsid w:val="00D70179"/>
    <w:rsid w:val="00D70399"/>
    <w:rsid w:val="00D71CD7"/>
    <w:rsid w:val="00D72381"/>
    <w:rsid w:val="00D73D65"/>
    <w:rsid w:val="00D747AA"/>
    <w:rsid w:val="00D754EE"/>
    <w:rsid w:val="00D757B7"/>
    <w:rsid w:val="00D76BAC"/>
    <w:rsid w:val="00D80710"/>
    <w:rsid w:val="00D814B5"/>
    <w:rsid w:val="00D81E99"/>
    <w:rsid w:val="00D81EB3"/>
    <w:rsid w:val="00D82698"/>
    <w:rsid w:val="00D828FA"/>
    <w:rsid w:val="00D833A8"/>
    <w:rsid w:val="00D83F2E"/>
    <w:rsid w:val="00D84F69"/>
    <w:rsid w:val="00D8508B"/>
    <w:rsid w:val="00D85651"/>
    <w:rsid w:val="00D85902"/>
    <w:rsid w:val="00D87D7D"/>
    <w:rsid w:val="00D902A4"/>
    <w:rsid w:val="00D90F59"/>
    <w:rsid w:val="00D92BDD"/>
    <w:rsid w:val="00D92F6F"/>
    <w:rsid w:val="00D93AA3"/>
    <w:rsid w:val="00D96A87"/>
    <w:rsid w:val="00DA3E95"/>
    <w:rsid w:val="00DA40D9"/>
    <w:rsid w:val="00DA51B3"/>
    <w:rsid w:val="00DA5CB2"/>
    <w:rsid w:val="00DA6A18"/>
    <w:rsid w:val="00DA7912"/>
    <w:rsid w:val="00DB0E0E"/>
    <w:rsid w:val="00DB30BF"/>
    <w:rsid w:val="00DB33E3"/>
    <w:rsid w:val="00DB4080"/>
    <w:rsid w:val="00DB577F"/>
    <w:rsid w:val="00DB670D"/>
    <w:rsid w:val="00DC0D3D"/>
    <w:rsid w:val="00DC12B2"/>
    <w:rsid w:val="00DC15DD"/>
    <w:rsid w:val="00DC443D"/>
    <w:rsid w:val="00DC593D"/>
    <w:rsid w:val="00DC5AD6"/>
    <w:rsid w:val="00DC5C9B"/>
    <w:rsid w:val="00DC62DF"/>
    <w:rsid w:val="00DC656C"/>
    <w:rsid w:val="00DD03C7"/>
    <w:rsid w:val="00DD0659"/>
    <w:rsid w:val="00DD1B52"/>
    <w:rsid w:val="00DD6777"/>
    <w:rsid w:val="00DD6E3D"/>
    <w:rsid w:val="00DE01DC"/>
    <w:rsid w:val="00DE0C65"/>
    <w:rsid w:val="00DE1118"/>
    <w:rsid w:val="00DE13E4"/>
    <w:rsid w:val="00DE19E4"/>
    <w:rsid w:val="00DE4A7A"/>
    <w:rsid w:val="00DE4BE3"/>
    <w:rsid w:val="00DE5C33"/>
    <w:rsid w:val="00DE687F"/>
    <w:rsid w:val="00DE7DFF"/>
    <w:rsid w:val="00DF0FB6"/>
    <w:rsid w:val="00DF1AF6"/>
    <w:rsid w:val="00DF3753"/>
    <w:rsid w:val="00DF4773"/>
    <w:rsid w:val="00DF4D0D"/>
    <w:rsid w:val="00DF70DE"/>
    <w:rsid w:val="00E03324"/>
    <w:rsid w:val="00E03B68"/>
    <w:rsid w:val="00E04CB7"/>
    <w:rsid w:val="00E07576"/>
    <w:rsid w:val="00E1021A"/>
    <w:rsid w:val="00E12874"/>
    <w:rsid w:val="00E16A4D"/>
    <w:rsid w:val="00E1758B"/>
    <w:rsid w:val="00E20162"/>
    <w:rsid w:val="00E22079"/>
    <w:rsid w:val="00E2237F"/>
    <w:rsid w:val="00E22C94"/>
    <w:rsid w:val="00E248B3"/>
    <w:rsid w:val="00E249A8"/>
    <w:rsid w:val="00E24ED7"/>
    <w:rsid w:val="00E32CD4"/>
    <w:rsid w:val="00E32F3D"/>
    <w:rsid w:val="00E3306F"/>
    <w:rsid w:val="00E344AB"/>
    <w:rsid w:val="00E3592D"/>
    <w:rsid w:val="00E35AA7"/>
    <w:rsid w:val="00E35ADB"/>
    <w:rsid w:val="00E35C26"/>
    <w:rsid w:val="00E3695A"/>
    <w:rsid w:val="00E407FB"/>
    <w:rsid w:val="00E41BA1"/>
    <w:rsid w:val="00E450B3"/>
    <w:rsid w:val="00E45879"/>
    <w:rsid w:val="00E50189"/>
    <w:rsid w:val="00E5074C"/>
    <w:rsid w:val="00E51A8A"/>
    <w:rsid w:val="00E52001"/>
    <w:rsid w:val="00E52D89"/>
    <w:rsid w:val="00E53077"/>
    <w:rsid w:val="00E531CB"/>
    <w:rsid w:val="00E5508D"/>
    <w:rsid w:val="00E5647E"/>
    <w:rsid w:val="00E57721"/>
    <w:rsid w:val="00E6077D"/>
    <w:rsid w:val="00E60A22"/>
    <w:rsid w:val="00E614BE"/>
    <w:rsid w:val="00E622D0"/>
    <w:rsid w:val="00E62321"/>
    <w:rsid w:val="00E6233A"/>
    <w:rsid w:val="00E62BA8"/>
    <w:rsid w:val="00E630AB"/>
    <w:rsid w:val="00E642D4"/>
    <w:rsid w:val="00E659A1"/>
    <w:rsid w:val="00E66E0C"/>
    <w:rsid w:val="00E66EBA"/>
    <w:rsid w:val="00E67846"/>
    <w:rsid w:val="00E71304"/>
    <w:rsid w:val="00E71CFC"/>
    <w:rsid w:val="00E7327A"/>
    <w:rsid w:val="00E75B70"/>
    <w:rsid w:val="00E75E5B"/>
    <w:rsid w:val="00E76931"/>
    <w:rsid w:val="00E82664"/>
    <w:rsid w:val="00E834EB"/>
    <w:rsid w:val="00E84334"/>
    <w:rsid w:val="00E8525A"/>
    <w:rsid w:val="00E85320"/>
    <w:rsid w:val="00E85D07"/>
    <w:rsid w:val="00E90555"/>
    <w:rsid w:val="00E90D4C"/>
    <w:rsid w:val="00E919F4"/>
    <w:rsid w:val="00E91B8B"/>
    <w:rsid w:val="00E91F3E"/>
    <w:rsid w:val="00E92FC2"/>
    <w:rsid w:val="00E94B58"/>
    <w:rsid w:val="00E96C9D"/>
    <w:rsid w:val="00EA1091"/>
    <w:rsid w:val="00EA35D1"/>
    <w:rsid w:val="00EA3A63"/>
    <w:rsid w:val="00EB05F7"/>
    <w:rsid w:val="00EB263F"/>
    <w:rsid w:val="00EC0309"/>
    <w:rsid w:val="00EC231A"/>
    <w:rsid w:val="00EC391E"/>
    <w:rsid w:val="00EC4E29"/>
    <w:rsid w:val="00EC50FE"/>
    <w:rsid w:val="00EC540B"/>
    <w:rsid w:val="00EC6282"/>
    <w:rsid w:val="00ED21C1"/>
    <w:rsid w:val="00ED2650"/>
    <w:rsid w:val="00ED7ABE"/>
    <w:rsid w:val="00ED7F79"/>
    <w:rsid w:val="00EE251F"/>
    <w:rsid w:val="00EE3964"/>
    <w:rsid w:val="00EE3DD6"/>
    <w:rsid w:val="00EE5D9E"/>
    <w:rsid w:val="00EE61E4"/>
    <w:rsid w:val="00EE63B9"/>
    <w:rsid w:val="00EE72A3"/>
    <w:rsid w:val="00EE7BEE"/>
    <w:rsid w:val="00EF3737"/>
    <w:rsid w:val="00EF3E8E"/>
    <w:rsid w:val="00EF4317"/>
    <w:rsid w:val="00EF4DD8"/>
    <w:rsid w:val="00EF6361"/>
    <w:rsid w:val="00EF7A7D"/>
    <w:rsid w:val="00F002A3"/>
    <w:rsid w:val="00F0120A"/>
    <w:rsid w:val="00F014E9"/>
    <w:rsid w:val="00F01985"/>
    <w:rsid w:val="00F03214"/>
    <w:rsid w:val="00F04826"/>
    <w:rsid w:val="00F04BD7"/>
    <w:rsid w:val="00F054EB"/>
    <w:rsid w:val="00F05D5B"/>
    <w:rsid w:val="00F06C49"/>
    <w:rsid w:val="00F10B98"/>
    <w:rsid w:val="00F11FC0"/>
    <w:rsid w:val="00F158DE"/>
    <w:rsid w:val="00F15B3D"/>
    <w:rsid w:val="00F166AB"/>
    <w:rsid w:val="00F169FC"/>
    <w:rsid w:val="00F17810"/>
    <w:rsid w:val="00F20440"/>
    <w:rsid w:val="00F22188"/>
    <w:rsid w:val="00F22E1E"/>
    <w:rsid w:val="00F23507"/>
    <w:rsid w:val="00F241DB"/>
    <w:rsid w:val="00F24619"/>
    <w:rsid w:val="00F2485A"/>
    <w:rsid w:val="00F270F2"/>
    <w:rsid w:val="00F313AA"/>
    <w:rsid w:val="00F31777"/>
    <w:rsid w:val="00F3249A"/>
    <w:rsid w:val="00F32EE6"/>
    <w:rsid w:val="00F353D1"/>
    <w:rsid w:val="00F353EA"/>
    <w:rsid w:val="00F359DA"/>
    <w:rsid w:val="00F40124"/>
    <w:rsid w:val="00F40368"/>
    <w:rsid w:val="00F40D99"/>
    <w:rsid w:val="00F42A31"/>
    <w:rsid w:val="00F510BD"/>
    <w:rsid w:val="00F537E8"/>
    <w:rsid w:val="00F538D1"/>
    <w:rsid w:val="00F53F1D"/>
    <w:rsid w:val="00F55F6B"/>
    <w:rsid w:val="00F562D9"/>
    <w:rsid w:val="00F5691E"/>
    <w:rsid w:val="00F56CD4"/>
    <w:rsid w:val="00F57C05"/>
    <w:rsid w:val="00F6155B"/>
    <w:rsid w:val="00F61F68"/>
    <w:rsid w:val="00F63E21"/>
    <w:rsid w:val="00F65ECE"/>
    <w:rsid w:val="00F67719"/>
    <w:rsid w:val="00F71153"/>
    <w:rsid w:val="00F7470A"/>
    <w:rsid w:val="00F7509F"/>
    <w:rsid w:val="00F760D8"/>
    <w:rsid w:val="00F76456"/>
    <w:rsid w:val="00F768E3"/>
    <w:rsid w:val="00F76C8D"/>
    <w:rsid w:val="00F77631"/>
    <w:rsid w:val="00F77E65"/>
    <w:rsid w:val="00F81B74"/>
    <w:rsid w:val="00F821A3"/>
    <w:rsid w:val="00F822D8"/>
    <w:rsid w:val="00F8243C"/>
    <w:rsid w:val="00F82A55"/>
    <w:rsid w:val="00F842C0"/>
    <w:rsid w:val="00F84D60"/>
    <w:rsid w:val="00F85CAC"/>
    <w:rsid w:val="00F85EE1"/>
    <w:rsid w:val="00F8783D"/>
    <w:rsid w:val="00F91011"/>
    <w:rsid w:val="00F915BC"/>
    <w:rsid w:val="00F92A8B"/>
    <w:rsid w:val="00F92B52"/>
    <w:rsid w:val="00F92E4D"/>
    <w:rsid w:val="00F93B31"/>
    <w:rsid w:val="00F93B32"/>
    <w:rsid w:val="00F93C83"/>
    <w:rsid w:val="00F94045"/>
    <w:rsid w:val="00F9497A"/>
    <w:rsid w:val="00F94E03"/>
    <w:rsid w:val="00FA13AA"/>
    <w:rsid w:val="00FA169F"/>
    <w:rsid w:val="00FA1C4D"/>
    <w:rsid w:val="00FA2F70"/>
    <w:rsid w:val="00FA3255"/>
    <w:rsid w:val="00FA4B89"/>
    <w:rsid w:val="00FA4CE9"/>
    <w:rsid w:val="00FA6164"/>
    <w:rsid w:val="00FA698D"/>
    <w:rsid w:val="00FA7B99"/>
    <w:rsid w:val="00FA7FAB"/>
    <w:rsid w:val="00FB0989"/>
    <w:rsid w:val="00FB0E5F"/>
    <w:rsid w:val="00FB36DC"/>
    <w:rsid w:val="00FB5105"/>
    <w:rsid w:val="00FB653C"/>
    <w:rsid w:val="00FB75AC"/>
    <w:rsid w:val="00FB7E17"/>
    <w:rsid w:val="00FC085A"/>
    <w:rsid w:val="00FC5B26"/>
    <w:rsid w:val="00FC6025"/>
    <w:rsid w:val="00FC6490"/>
    <w:rsid w:val="00FC66E2"/>
    <w:rsid w:val="00FC735F"/>
    <w:rsid w:val="00FC7707"/>
    <w:rsid w:val="00FD055A"/>
    <w:rsid w:val="00FD0948"/>
    <w:rsid w:val="00FD1F8E"/>
    <w:rsid w:val="00FD2537"/>
    <w:rsid w:val="00FD2CAE"/>
    <w:rsid w:val="00FD2E4E"/>
    <w:rsid w:val="00FD70EE"/>
    <w:rsid w:val="00FE15E6"/>
    <w:rsid w:val="00FE5675"/>
    <w:rsid w:val="00FE7736"/>
    <w:rsid w:val="00FF04F7"/>
    <w:rsid w:val="00FF21A5"/>
    <w:rsid w:val="00FF2977"/>
    <w:rsid w:val="00FF2C68"/>
    <w:rsid w:val="00FF4E4D"/>
    <w:rsid w:val="00FF564E"/>
    <w:rsid w:val="0114ADE1"/>
    <w:rsid w:val="011F59E3"/>
    <w:rsid w:val="0140CE6F"/>
    <w:rsid w:val="016221ED"/>
    <w:rsid w:val="0169975F"/>
    <w:rsid w:val="01711094"/>
    <w:rsid w:val="01ED592A"/>
    <w:rsid w:val="01F0E987"/>
    <w:rsid w:val="0200849A"/>
    <w:rsid w:val="0214D135"/>
    <w:rsid w:val="021FF1F4"/>
    <w:rsid w:val="023934C3"/>
    <w:rsid w:val="0271DDD1"/>
    <w:rsid w:val="0273E65D"/>
    <w:rsid w:val="028758DF"/>
    <w:rsid w:val="02A081B6"/>
    <w:rsid w:val="02AFE2EE"/>
    <w:rsid w:val="02B3E5BA"/>
    <w:rsid w:val="02B45661"/>
    <w:rsid w:val="02C2A0F8"/>
    <w:rsid w:val="02D7DFF8"/>
    <w:rsid w:val="02F91A7F"/>
    <w:rsid w:val="02FE217B"/>
    <w:rsid w:val="03053D1C"/>
    <w:rsid w:val="031AA553"/>
    <w:rsid w:val="031ACA89"/>
    <w:rsid w:val="031D552D"/>
    <w:rsid w:val="0381143C"/>
    <w:rsid w:val="0399E665"/>
    <w:rsid w:val="03BA7D99"/>
    <w:rsid w:val="03D1EFD4"/>
    <w:rsid w:val="0408C652"/>
    <w:rsid w:val="045B4BC0"/>
    <w:rsid w:val="04701D04"/>
    <w:rsid w:val="04932F35"/>
    <w:rsid w:val="04994FB3"/>
    <w:rsid w:val="04B43A72"/>
    <w:rsid w:val="0512044F"/>
    <w:rsid w:val="054881F3"/>
    <w:rsid w:val="05933B59"/>
    <w:rsid w:val="061FE511"/>
    <w:rsid w:val="0626A959"/>
    <w:rsid w:val="062E2FA8"/>
    <w:rsid w:val="06667FE1"/>
    <w:rsid w:val="067148EE"/>
    <w:rsid w:val="06A23959"/>
    <w:rsid w:val="06D016F3"/>
    <w:rsid w:val="070E3A14"/>
    <w:rsid w:val="0745F89B"/>
    <w:rsid w:val="076ADE60"/>
    <w:rsid w:val="080416AA"/>
    <w:rsid w:val="0861CEBF"/>
    <w:rsid w:val="08649825"/>
    <w:rsid w:val="08726E6F"/>
    <w:rsid w:val="0887A6CB"/>
    <w:rsid w:val="0890B99E"/>
    <w:rsid w:val="08A6C5AE"/>
    <w:rsid w:val="08CB40C2"/>
    <w:rsid w:val="08D7B1C3"/>
    <w:rsid w:val="08E1ED1D"/>
    <w:rsid w:val="09088618"/>
    <w:rsid w:val="091E8994"/>
    <w:rsid w:val="0950A69F"/>
    <w:rsid w:val="0956EE5B"/>
    <w:rsid w:val="0992E3DC"/>
    <w:rsid w:val="09D964B5"/>
    <w:rsid w:val="09D9DA1B"/>
    <w:rsid w:val="0A014F15"/>
    <w:rsid w:val="0A34A51A"/>
    <w:rsid w:val="0A6AD968"/>
    <w:rsid w:val="0A7E4319"/>
    <w:rsid w:val="0AA517A6"/>
    <w:rsid w:val="0AB8ECCB"/>
    <w:rsid w:val="0AF309EA"/>
    <w:rsid w:val="0B2CF2CB"/>
    <w:rsid w:val="0B371FE9"/>
    <w:rsid w:val="0B3C5A94"/>
    <w:rsid w:val="0BA35128"/>
    <w:rsid w:val="0BD70C45"/>
    <w:rsid w:val="0BDE5F3D"/>
    <w:rsid w:val="0C0731F0"/>
    <w:rsid w:val="0C1C0334"/>
    <w:rsid w:val="0C5769ED"/>
    <w:rsid w:val="0C94AF21"/>
    <w:rsid w:val="0D117ADD"/>
    <w:rsid w:val="0D285CDD"/>
    <w:rsid w:val="0D639DD6"/>
    <w:rsid w:val="0D652E9F"/>
    <w:rsid w:val="0D6B38F0"/>
    <w:rsid w:val="0D8E732D"/>
    <w:rsid w:val="0D972A01"/>
    <w:rsid w:val="0E1BF55B"/>
    <w:rsid w:val="0E312231"/>
    <w:rsid w:val="0E679BB8"/>
    <w:rsid w:val="0EAC92A7"/>
    <w:rsid w:val="0EFCBCAB"/>
    <w:rsid w:val="0EFF6E37"/>
    <w:rsid w:val="0F15C4A3"/>
    <w:rsid w:val="0F254B60"/>
    <w:rsid w:val="0F425C5F"/>
    <w:rsid w:val="0F53D6C7"/>
    <w:rsid w:val="0F660DBD"/>
    <w:rsid w:val="0FC340D5"/>
    <w:rsid w:val="10141B31"/>
    <w:rsid w:val="101FCA59"/>
    <w:rsid w:val="104F5379"/>
    <w:rsid w:val="10808588"/>
    <w:rsid w:val="109A5FCF"/>
    <w:rsid w:val="10B2537C"/>
    <w:rsid w:val="10E7EC73"/>
    <w:rsid w:val="1161A260"/>
    <w:rsid w:val="11952A92"/>
    <w:rsid w:val="11CBBF8D"/>
    <w:rsid w:val="12050A08"/>
    <w:rsid w:val="1209F789"/>
    <w:rsid w:val="1235F0C1"/>
    <w:rsid w:val="12621721"/>
    <w:rsid w:val="126E8B04"/>
    <w:rsid w:val="1270B576"/>
    <w:rsid w:val="127736C9"/>
    <w:rsid w:val="12D13B65"/>
    <w:rsid w:val="12E4DC4D"/>
    <w:rsid w:val="13648E3E"/>
    <w:rsid w:val="136CC419"/>
    <w:rsid w:val="137297E3"/>
    <w:rsid w:val="138F4958"/>
    <w:rsid w:val="140913B6"/>
    <w:rsid w:val="14099EE3"/>
    <w:rsid w:val="1428C3C4"/>
    <w:rsid w:val="1459761D"/>
    <w:rsid w:val="14873CED"/>
    <w:rsid w:val="14979575"/>
    <w:rsid w:val="14A02126"/>
    <w:rsid w:val="14DE494E"/>
    <w:rsid w:val="14F63B72"/>
    <w:rsid w:val="156E1B27"/>
    <w:rsid w:val="15955598"/>
    <w:rsid w:val="15E19D7D"/>
    <w:rsid w:val="15EF1DCB"/>
    <w:rsid w:val="165FB92D"/>
    <w:rsid w:val="1700BDBF"/>
    <w:rsid w:val="170B3AE1"/>
    <w:rsid w:val="1728D954"/>
    <w:rsid w:val="17542555"/>
    <w:rsid w:val="176F8C67"/>
    <w:rsid w:val="17923381"/>
    <w:rsid w:val="17B6036D"/>
    <w:rsid w:val="17BA86FD"/>
    <w:rsid w:val="17D16829"/>
    <w:rsid w:val="17EA9165"/>
    <w:rsid w:val="18004E2C"/>
    <w:rsid w:val="1810B9C8"/>
    <w:rsid w:val="1821395E"/>
    <w:rsid w:val="18765D83"/>
    <w:rsid w:val="18ABE307"/>
    <w:rsid w:val="18E13026"/>
    <w:rsid w:val="1924633D"/>
    <w:rsid w:val="197D12D0"/>
    <w:rsid w:val="19BC537F"/>
    <w:rsid w:val="19BD465B"/>
    <w:rsid w:val="1A23F24E"/>
    <w:rsid w:val="1A67C584"/>
    <w:rsid w:val="1A8445DC"/>
    <w:rsid w:val="1ABB070A"/>
    <w:rsid w:val="1AC93CCB"/>
    <w:rsid w:val="1ADE85FF"/>
    <w:rsid w:val="1AE29122"/>
    <w:rsid w:val="1AE38921"/>
    <w:rsid w:val="1AED9D57"/>
    <w:rsid w:val="1B6ABB98"/>
    <w:rsid w:val="1B953E8E"/>
    <w:rsid w:val="1B98C4B1"/>
    <w:rsid w:val="1BAE9661"/>
    <w:rsid w:val="1BBDFCEC"/>
    <w:rsid w:val="1BC840C3"/>
    <w:rsid w:val="1BDF9D46"/>
    <w:rsid w:val="1BE266B6"/>
    <w:rsid w:val="1C2F1395"/>
    <w:rsid w:val="1C6668DC"/>
    <w:rsid w:val="1CA6C40C"/>
    <w:rsid w:val="1CAD4423"/>
    <w:rsid w:val="1CD5E4FB"/>
    <w:rsid w:val="1CEC4F66"/>
    <w:rsid w:val="1CEEA05C"/>
    <w:rsid w:val="1D682276"/>
    <w:rsid w:val="1D6F88E8"/>
    <w:rsid w:val="1DD19479"/>
    <w:rsid w:val="1DEA8A05"/>
    <w:rsid w:val="1E02393D"/>
    <w:rsid w:val="1E0C8D15"/>
    <w:rsid w:val="1E647ADB"/>
    <w:rsid w:val="1E6B8CA9"/>
    <w:rsid w:val="1EDE6D7B"/>
    <w:rsid w:val="1F3E146C"/>
    <w:rsid w:val="1F73CDB7"/>
    <w:rsid w:val="1FE7AB78"/>
    <w:rsid w:val="1FF6A8F2"/>
    <w:rsid w:val="1FFA9BBD"/>
    <w:rsid w:val="2068E282"/>
    <w:rsid w:val="208A5A7C"/>
    <w:rsid w:val="2098903D"/>
    <w:rsid w:val="20AED590"/>
    <w:rsid w:val="20E2E288"/>
    <w:rsid w:val="212755C6"/>
    <w:rsid w:val="2139D9FF"/>
    <w:rsid w:val="21501EB6"/>
    <w:rsid w:val="219B7ECF"/>
    <w:rsid w:val="219C3B72"/>
    <w:rsid w:val="21A4468C"/>
    <w:rsid w:val="22157051"/>
    <w:rsid w:val="22243A26"/>
    <w:rsid w:val="2254E3DE"/>
    <w:rsid w:val="229C8199"/>
    <w:rsid w:val="22B9D16F"/>
    <w:rsid w:val="22C093E7"/>
    <w:rsid w:val="22C19557"/>
    <w:rsid w:val="22CA526D"/>
    <w:rsid w:val="22E37D3E"/>
    <w:rsid w:val="2308A29A"/>
    <w:rsid w:val="232E9861"/>
    <w:rsid w:val="235AF4DD"/>
    <w:rsid w:val="236EEC89"/>
    <w:rsid w:val="23CDA252"/>
    <w:rsid w:val="23CEAEBB"/>
    <w:rsid w:val="23EC2580"/>
    <w:rsid w:val="240CF407"/>
    <w:rsid w:val="24152EAE"/>
    <w:rsid w:val="241A6440"/>
    <w:rsid w:val="24265CAC"/>
    <w:rsid w:val="24308B20"/>
    <w:rsid w:val="24445C20"/>
    <w:rsid w:val="244BBD38"/>
    <w:rsid w:val="244FAA04"/>
    <w:rsid w:val="24554C9E"/>
    <w:rsid w:val="24FA70CC"/>
    <w:rsid w:val="25189DC2"/>
    <w:rsid w:val="2549D720"/>
    <w:rsid w:val="256B55A7"/>
    <w:rsid w:val="257D62F9"/>
    <w:rsid w:val="25802C78"/>
    <w:rsid w:val="25DDF5D1"/>
    <w:rsid w:val="25F7B5BA"/>
    <w:rsid w:val="2611BE2C"/>
    <w:rsid w:val="26298843"/>
    <w:rsid w:val="267002AC"/>
    <w:rsid w:val="2682CF85"/>
    <w:rsid w:val="268BF451"/>
    <w:rsid w:val="269C6915"/>
    <w:rsid w:val="26A67C3A"/>
    <w:rsid w:val="26B2AE68"/>
    <w:rsid w:val="26E16004"/>
    <w:rsid w:val="270C769B"/>
    <w:rsid w:val="2721FA43"/>
    <w:rsid w:val="2743DB17"/>
    <w:rsid w:val="274ABD5B"/>
    <w:rsid w:val="275FFBAC"/>
    <w:rsid w:val="27756E1C"/>
    <w:rsid w:val="277E0A9C"/>
    <w:rsid w:val="279133C8"/>
    <w:rsid w:val="27B4414A"/>
    <w:rsid w:val="27CD449B"/>
    <w:rsid w:val="280CA405"/>
    <w:rsid w:val="284F470B"/>
    <w:rsid w:val="2852AA35"/>
    <w:rsid w:val="287317D0"/>
    <w:rsid w:val="28CE9241"/>
    <w:rsid w:val="28F635BA"/>
    <w:rsid w:val="293D42E1"/>
    <w:rsid w:val="29777405"/>
    <w:rsid w:val="297DC9AE"/>
    <w:rsid w:val="29AC4323"/>
    <w:rsid w:val="29CB2141"/>
    <w:rsid w:val="29CC8D94"/>
    <w:rsid w:val="29F9D7BE"/>
    <w:rsid w:val="2A26F11C"/>
    <w:rsid w:val="2AB965CD"/>
    <w:rsid w:val="2AEBE20C"/>
    <w:rsid w:val="2B562CB1"/>
    <w:rsid w:val="2B789CAD"/>
    <w:rsid w:val="2B873BCE"/>
    <w:rsid w:val="2BD763BB"/>
    <w:rsid w:val="2C10009D"/>
    <w:rsid w:val="2C1D56C9"/>
    <w:rsid w:val="2C3A4D49"/>
    <w:rsid w:val="2C5DFFD4"/>
    <w:rsid w:val="2C5F7AE7"/>
    <w:rsid w:val="2C8FB137"/>
    <w:rsid w:val="2C9A5115"/>
    <w:rsid w:val="2CBE9FEF"/>
    <w:rsid w:val="2D3F010F"/>
    <w:rsid w:val="2D769DE7"/>
    <w:rsid w:val="2D932F5D"/>
    <w:rsid w:val="2DAB7828"/>
    <w:rsid w:val="2DDC1423"/>
    <w:rsid w:val="2DEE76D9"/>
    <w:rsid w:val="2E2E8005"/>
    <w:rsid w:val="2E426B42"/>
    <w:rsid w:val="2EBEDC90"/>
    <w:rsid w:val="2F0F6924"/>
    <w:rsid w:val="2F145108"/>
    <w:rsid w:val="2F29224C"/>
    <w:rsid w:val="2F518D42"/>
    <w:rsid w:val="2F6E193B"/>
    <w:rsid w:val="2F88E579"/>
    <w:rsid w:val="2FB3DA73"/>
    <w:rsid w:val="2FEA8019"/>
    <w:rsid w:val="3029D0A5"/>
    <w:rsid w:val="303EA1E9"/>
    <w:rsid w:val="3043C250"/>
    <w:rsid w:val="306E803B"/>
    <w:rsid w:val="3071836E"/>
    <w:rsid w:val="307FCE05"/>
    <w:rsid w:val="309FD912"/>
    <w:rsid w:val="30E08934"/>
    <w:rsid w:val="30E94008"/>
    <w:rsid w:val="3161C03E"/>
    <w:rsid w:val="31833838"/>
    <w:rsid w:val="31ABC0C9"/>
    <w:rsid w:val="31CE170E"/>
    <w:rsid w:val="31CF482C"/>
    <w:rsid w:val="31E7798A"/>
    <w:rsid w:val="31FCB48D"/>
    <w:rsid w:val="3298E78E"/>
    <w:rsid w:val="329E9BD8"/>
    <w:rsid w:val="32A5ECCE"/>
    <w:rsid w:val="32C1CC90"/>
    <w:rsid w:val="32DC6B84"/>
    <w:rsid w:val="330B15D9"/>
    <w:rsid w:val="331BE300"/>
    <w:rsid w:val="334EC485"/>
    <w:rsid w:val="3378D35C"/>
    <w:rsid w:val="337E28D5"/>
    <w:rsid w:val="33965B74"/>
    <w:rsid w:val="33C1506E"/>
    <w:rsid w:val="33DB5263"/>
    <w:rsid w:val="33EF19CC"/>
    <w:rsid w:val="341A10F5"/>
    <w:rsid w:val="343053A4"/>
    <w:rsid w:val="343700E6"/>
    <w:rsid w:val="344B0FD9"/>
    <w:rsid w:val="34856499"/>
    <w:rsid w:val="34BDF30E"/>
    <w:rsid w:val="34CE441C"/>
    <w:rsid w:val="3533BDD7"/>
    <w:rsid w:val="353A1160"/>
    <w:rsid w:val="35951FFA"/>
    <w:rsid w:val="359B592F"/>
    <w:rsid w:val="35B42D28"/>
    <w:rsid w:val="35B450A5"/>
    <w:rsid w:val="35C22B75"/>
    <w:rsid w:val="35CE1ED3"/>
    <w:rsid w:val="35EB9598"/>
    <w:rsid w:val="3654E6BE"/>
    <w:rsid w:val="36C8A545"/>
    <w:rsid w:val="36D24CA2"/>
    <w:rsid w:val="370A4745"/>
    <w:rsid w:val="37418D5A"/>
    <w:rsid w:val="3742F1EA"/>
    <w:rsid w:val="3759DCA0"/>
    <w:rsid w:val="378BD802"/>
    <w:rsid w:val="37E5B111"/>
    <w:rsid w:val="37F2372D"/>
    <w:rsid w:val="3817DF3D"/>
    <w:rsid w:val="38187103"/>
    <w:rsid w:val="3835D1DD"/>
    <w:rsid w:val="386E0619"/>
    <w:rsid w:val="387E7434"/>
    <w:rsid w:val="3882F4F4"/>
    <w:rsid w:val="38DD5DBB"/>
    <w:rsid w:val="38DF8220"/>
    <w:rsid w:val="390A72A4"/>
    <w:rsid w:val="3919F961"/>
    <w:rsid w:val="394133D2"/>
    <w:rsid w:val="394D592B"/>
    <w:rsid w:val="395CF812"/>
    <w:rsid w:val="398F7239"/>
    <w:rsid w:val="39D64ADC"/>
    <w:rsid w:val="39E065A3"/>
    <w:rsid w:val="39F226C8"/>
    <w:rsid w:val="39F5B797"/>
    <w:rsid w:val="39F820C7"/>
    <w:rsid w:val="3A1C572B"/>
    <w:rsid w:val="3A30162B"/>
    <w:rsid w:val="3A42A530"/>
    <w:rsid w:val="3A4E1A0A"/>
    <w:rsid w:val="3A795974"/>
    <w:rsid w:val="3A8E144E"/>
    <w:rsid w:val="3A9D9E7F"/>
    <w:rsid w:val="3AB18A2B"/>
    <w:rsid w:val="3AC56B50"/>
    <w:rsid w:val="3AD9DE9A"/>
    <w:rsid w:val="3B2FC6E9"/>
    <w:rsid w:val="3B6B0260"/>
    <w:rsid w:val="3BD58E18"/>
    <w:rsid w:val="3BF5C8C9"/>
    <w:rsid w:val="3C141B6D"/>
    <w:rsid w:val="3C5707C3"/>
    <w:rsid w:val="3C57C141"/>
    <w:rsid w:val="3CABD8C6"/>
    <w:rsid w:val="3CD04177"/>
    <w:rsid w:val="3CEE7F43"/>
    <w:rsid w:val="3CF79DA1"/>
    <w:rsid w:val="3D35E8A7"/>
    <w:rsid w:val="3D6533BD"/>
    <w:rsid w:val="3DA53D86"/>
    <w:rsid w:val="3DB0CEDE"/>
    <w:rsid w:val="3DBE6276"/>
    <w:rsid w:val="3DBF6DFF"/>
    <w:rsid w:val="3DD65BE3"/>
    <w:rsid w:val="3E400102"/>
    <w:rsid w:val="3E637CEC"/>
    <w:rsid w:val="3ED05BD3"/>
    <w:rsid w:val="3EE40D4C"/>
    <w:rsid w:val="3EE75495"/>
    <w:rsid w:val="3F49D39C"/>
    <w:rsid w:val="3F5B1238"/>
    <w:rsid w:val="3F688B9F"/>
    <w:rsid w:val="3F8BF7BA"/>
    <w:rsid w:val="3FA94DFC"/>
    <w:rsid w:val="3FC253D2"/>
    <w:rsid w:val="3FC76350"/>
    <w:rsid w:val="4027FB02"/>
    <w:rsid w:val="402F3E63"/>
    <w:rsid w:val="4056AC9E"/>
    <w:rsid w:val="409AF751"/>
    <w:rsid w:val="40B48B4D"/>
    <w:rsid w:val="4122AE61"/>
    <w:rsid w:val="4124FB41"/>
    <w:rsid w:val="412CB341"/>
    <w:rsid w:val="413CA00C"/>
    <w:rsid w:val="415036E3"/>
    <w:rsid w:val="41C4D09E"/>
    <w:rsid w:val="41D7200A"/>
    <w:rsid w:val="41E7BFEF"/>
    <w:rsid w:val="4221E402"/>
    <w:rsid w:val="423397BF"/>
    <w:rsid w:val="42498052"/>
    <w:rsid w:val="424BE1F0"/>
    <w:rsid w:val="42BC7451"/>
    <w:rsid w:val="42C10CE3"/>
    <w:rsid w:val="42C98A1B"/>
    <w:rsid w:val="430E7322"/>
    <w:rsid w:val="4344380E"/>
    <w:rsid w:val="43636E0B"/>
    <w:rsid w:val="43771E3C"/>
    <w:rsid w:val="43A1286A"/>
    <w:rsid w:val="43B63B3A"/>
    <w:rsid w:val="43BAF889"/>
    <w:rsid w:val="4414C0BC"/>
    <w:rsid w:val="441AFDD9"/>
    <w:rsid w:val="442EB267"/>
    <w:rsid w:val="44450009"/>
    <w:rsid w:val="444C292C"/>
    <w:rsid w:val="44A070E5"/>
    <w:rsid w:val="44B8F67C"/>
    <w:rsid w:val="44C9B915"/>
    <w:rsid w:val="452B33AB"/>
    <w:rsid w:val="454C2F64"/>
    <w:rsid w:val="4562242B"/>
    <w:rsid w:val="457B8C5C"/>
    <w:rsid w:val="459C5076"/>
    <w:rsid w:val="45B25785"/>
    <w:rsid w:val="45C154FF"/>
    <w:rsid w:val="45F0B6CA"/>
    <w:rsid w:val="4623F678"/>
    <w:rsid w:val="462BD3DA"/>
    <w:rsid w:val="46485FD3"/>
    <w:rsid w:val="46ACE324"/>
    <w:rsid w:val="46AD0AE4"/>
    <w:rsid w:val="46DD9B15"/>
    <w:rsid w:val="46E7FFC5"/>
    <w:rsid w:val="46F02B21"/>
    <w:rsid w:val="46F2FDF2"/>
    <w:rsid w:val="46FE97E4"/>
    <w:rsid w:val="4706D317"/>
    <w:rsid w:val="4708546D"/>
    <w:rsid w:val="470E944E"/>
    <w:rsid w:val="472C6B3C"/>
    <w:rsid w:val="476B7E28"/>
    <w:rsid w:val="47CA4F5E"/>
    <w:rsid w:val="47F13774"/>
    <w:rsid w:val="480A332A"/>
    <w:rsid w:val="48156C70"/>
    <w:rsid w:val="48599F27"/>
    <w:rsid w:val="488A8AD7"/>
    <w:rsid w:val="48BF3975"/>
    <w:rsid w:val="48C41E02"/>
    <w:rsid w:val="48FC65B9"/>
    <w:rsid w:val="49C99F07"/>
    <w:rsid w:val="49E6F245"/>
    <w:rsid w:val="49EE7F1C"/>
    <w:rsid w:val="49FF93BE"/>
    <w:rsid w:val="4A197172"/>
    <w:rsid w:val="4A6BA9AC"/>
    <w:rsid w:val="4A90F4CB"/>
    <w:rsid w:val="4A92EBF9"/>
    <w:rsid w:val="4AB16FDF"/>
    <w:rsid w:val="4AD5690E"/>
    <w:rsid w:val="4AE5F631"/>
    <w:rsid w:val="4AFF77CE"/>
    <w:rsid w:val="4B3F188D"/>
    <w:rsid w:val="4B9166D0"/>
    <w:rsid w:val="4BA22871"/>
    <w:rsid w:val="4BA61F73"/>
    <w:rsid w:val="4BBDEB12"/>
    <w:rsid w:val="4BC4D740"/>
    <w:rsid w:val="4BD1679B"/>
    <w:rsid w:val="4BE1D750"/>
    <w:rsid w:val="4C1D9748"/>
    <w:rsid w:val="4C214859"/>
    <w:rsid w:val="4C7829C4"/>
    <w:rsid w:val="4C98EA4F"/>
    <w:rsid w:val="4CAB2145"/>
    <w:rsid w:val="4CC1A83A"/>
    <w:rsid w:val="4CD44FD7"/>
    <w:rsid w:val="4CF5DAAB"/>
    <w:rsid w:val="4D926EC0"/>
    <w:rsid w:val="4DAD851B"/>
    <w:rsid w:val="4DB8FAE7"/>
    <w:rsid w:val="4DE310DE"/>
    <w:rsid w:val="4DED9DF4"/>
    <w:rsid w:val="4DF31CF3"/>
    <w:rsid w:val="4DFBBEAD"/>
    <w:rsid w:val="4DFE1344"/>
    <w:rsid w:val="4E0B8D6E"/>
    <w:rsid w:val="4ED430D8"/>
    <w:rsid w:val="4F00DB67"/>
    <w:rsid w:val="4F14308E"/>
    <w:rsid w:val="4F7B8CE9"/>
    <w:rsid w:val="4FE7ED06"/>
    <w:rsid w:val="4FE9F1FC"/>
    <w:rsid w:val="504E5BEF"/>
    <w:rsid w:val="5070E894"/>
    <w:rsid w:val="509B1976"/>
    <w:rsid w:val="50C231EE"/>
    <w:rsid w:val="510691BC"/>
    <w:rsid w:val="51164B38"/>
    <w:rsid w:val="511D9E6D"/>
    <w:rsid w:val="5137DE1C"/>
    <w:rsid w:val="5151EA3C"/>
    <w:rsid w:val="518D7976"/>
    <w:rsid w:val="51D330BB"/>
    <w:rsid w:val="51D51C0E"/>
    <w:rsid w:val="52062129"/>
    <w:rsid w:val="521B8C1D"/>
    <w:rsid w:val="522832D3"/>
    <w:rsid w:val="52617F2B"/>
    <w:rsid w:val="52754D2B"/>
    <w:rsid w:val="5280372E"/>
    <w:rsid w:val="52A3A349"/>
    <w:rsid w:val="52AB6212"/>
    <w:rsid w:val="52DAFB80"/>
    <w:rsid w:val="530BEA79"/>
    <w:rsid w:val="534AE769"/>
    <w:rsid w:val="53583D6C"/>
    <w:rsid w:val="5370C5CF"/>
    <w:rsid w:val="5374FE61"/>
    <w:rsid w:val="537BE6AC"/>
    <w:rsid w:val="5390B7F0"/>
    <w:rsid w:val="5395D857"/>
    <w:rsid w:val="53B581F1"/>
    <w:rsid w:val="53FE15B8"/>
    <w:rsid w:val="54034F96"/>
    <w:rsid w:val="54059BA1"/>
    <w:rsid w:val="5421A177"/>
    <w:rsid w:val="54DB6D3D"/>
    <w:rsid w:val="54DEFD15"/>
    <w:rsid w:val="54FFCD9E"/>
    <w:rsid w:val="55219624"/>
    <w:rsid w:val="55AF0242"/>
    <w:rsid w:val="55C23399"/>
    <w:rsid w:val="55DAB2B9"/>
    <w:rsid w:val="55E9A9C2"/>
    <w:rsid w:val="55F211E9"/>
    <w:rsid w:val="5614AFFB"/>
    <w:rsid w:val="564ADBE2"/>
    <w:rsid w:val="56626362"/>
    <w:rsid w:val="567A184A"/>
    <w:rsid w:val="568309BF"/>
    <w:rsid w:val="56924AA9"/>
    <w:rsid w:val="56CAE963"/>
    <w:rsid w:val="56EF3011"/>
    <w:rsid w:val="572B14D7"/>
    <w:rsid w:val="572D686A"/>
    <w:rsid w:val="5733EE86"/>
    <w:rsid w:val="573783CC"/>
    <w:rsid w:val="57465DF6"/>
    <w:rsid w:val="576F8C88"/>
    <w:rsid w:val="577BCE28"/>
    <w:rsid w:val="57846195"/>
    <w:rsid w:val="578C1881"/>
    <w:rsid w:val="57C123AD"/>
    <w:rsid w:val="57F679D7"/>
    <w:rsid w:val="57F923D5"/>
    <w:rsid w:val="57FCD463"/>
    <w:rsid w:val="58076B88"/>
    <w:rsid w:val="5842C032"/>
    <w:rsid w:val="5842D110"/>
    <w:rsid w:val="584F12B0"/>
    <w:rsid w:val="5865378B"/>
    <w:rsid w:val="5885D3DE"/>
    <w:rsid w:val="5887849E"/>
    <w:rsid w:val="58CE0EFD"/>
    <w:rsid w:val="596E8EA6"/>
    <w:rsid w:val="59AAE654"/>
    <w:rsid w:val="59C75739"/>
    <w:rsid w:val="59DE4C80"/>
    <w:rsid w:val="59F0C0DF"/>
    <w:rsid w:val="5A18F686"/>
    <w:rsid w:val="5A303C36"/>
    <w:rsid w:val="5A33CBF6"/>
    <w:rsid w:val="5A489FB8"/>
    <w:rsid w:val="5AC321CB"/>
    <w:rsid w:val="5AC76C5F"/>
    <w:rsid w:val="5B2B68FB"/>
    <w:rsid w:val="5B3AD9EE"/>
    <w:rsid w:val="5B3C9E20"/>
    <w:rsid w:val="5BB8A187"/>
    <w:rsid w:val="5BDF24B1"/>
    <w:rsid w:val="5C3591C4"/>
    <w:rsid w:val="5C6C0F68"/>
    <w:rsid w:val="5CAF0E19"/>
    <w:rsid w:val="5CD01B82"/>
    <w:rsid w:val="5D4FBB2E"/>
    <w:rsid w:val="5D7CFFD0"/>
    <w:rsid w:val="5DB792D9"/>
    <w:rsid w:val="5E122482"/>
    <w:rsid w:val="5E1A9260"/>
    <w:rsid w:val="5E3C640F"/>
    <w:rsid w:val="5E68D53D"/>
    <w:rsid w:val="5E7F52F7"/>
    <w:rsid w:val="5EAC9D3C"/>
    <w:rsid w:val="5ED4655B"/>
    <w:rsid w:val="5EEA67E5"/>
    <w:rsid w:val="5F045990"/>
    <w:rsid w:val="5F21D055"/>
    <w:rsid w:val="5F240DB2"/>
    <w:rsid w:val="5F3542D7"/>
    <w:rsid w:val="5FA4876E"/>
    <w:rsid w:val="5FB41E91"/>
    <w:rsid w:val="5FC385DE"/>
    <w:rsid w:val="5FD45FD6"/>
    <w:rsid w:val="60107818"/>
    <w:rsid w:val="601A5A0A"/>
    <w:rsid w:val="604D7E4E"/>
    <w:rsid w:val="60607F8D"/>
    <w:rsid w:val="6078B223"/>
    <w:rsid w:val="60836063"/>
    <w:rsid w:val="609E42E8"/>
    <w:rsid w:val="60B4A092"/>
    <w:rsid w:val="60FBA739"/>
    <w:rsid w:val="610436DD"/>
    <w:rsid w:val="610809D8"/>
    <w:rsid w:val="611B6310"/>
    <w:rsid w:val="611BFD6C"/>
    <w:rsid w:val="6153C556"/>
    <w:rsid w:val="6180DB5B"/>
    <w:rsid w:val="61C3B5FB"/>
    <w:rsid w:val="61D97A38"/>
    <w:rsid w:val="61DC7A40"/>
    <w:rsid w:val="61EC7A56"/>
    <w:rsid w:val="61F66BEB"/>
    <w:rsid w:val="622D2664"/>
    <w:rsid w:val="625BC8E6"/>
    <w:rsid w:val="629BE9A3"/>
    <w:rsid w:val="62C7F50A"/>
    <w:rsid w:val="62C8554F"/>
    <w:rsid w:val="631469D9"/>
    <w:rsid w:val="6339D372"/>
    <w:rsid w:val="63BAE31C"/>
    <w:rsid w:val="63DCBBA3"/>
    <w:rsid w:val="6443C525"/>
    <w:rsid w:val="6448DD77"/>
    <w:rsid w:val="645179D9"/>
    <w:rsid w:val="647BA694"/>
    <w:rsid w:val="648EB613"/>
    <w:rsid w:val="64B200A2"/>
    <w:rsid w:val="64D5C6D2"/>
    <w:rsid w:val="650FB8B7"/>
    <w:rsid w:val="6537B3CF"/>
    <w:rsid w:val="654FC3A5"/>
    <w:rsid w:val="655E2BAB"/>
    <w:rsid w:val="65BD3147"/>
    <w:rsid w:val="65CDB737"/>
    <w:rsid w:val="65D75FD6"/>
    <w:rsid w:val="661682FF"/>
    <w:rsid w:val="661A73E0"/>
    <w:rsid w:val="664AC77C"/>
    <w:rsid w:val="66515726"/>
    <w:rsid w:val="6688DD5E"/>
    <w:rsid w:val="6690611D"/>
    <w:rsid w:val="66D5E5B9"/>
    <w:rsid w:val="66E0CCDF"/>
    <w:rsid w:val="6720744A"/>
    <w:rsid w:val="67259FF4"/>
    <w:rsid w:val="6766D6C3"/>
    <w:rsid w:val="677C82F9"/>
    <w:rsid w:val="679E3F33"/>
    <w:rsid w:val="67B5E1D4"/>
    <w:rsid w:val="67C2FFA9"/>
    <w:rsid w:val="680E2955"/>
    <w:rsid w:val="6851EBEB"/>
    <w:rsid w:val="6853A6D0"/>
    <w:rsid w:val="68B9A2D3"/>
    <w:rsid w:val="690FAE64"/>
    <w:rsid w:val="693ED6F5"/>
    <w:rsid w:val="695E35BF"/>
    <w:rsid w:val="695ED73B"/>
    <w:rsid w:val="696A4041"/>
    <w:rsid w:val="699A75DA"/>
    <w:rsid w:val="69FF20EB"/>
    <w:rsid w:val="6A210EFB"/>
    <w:rsid w:val="6A3FCAC5"/>
    <w:rsid w:val="6A58D835"/>
    <w:rsid w:val="6A58E91E"/>
    <w:rsid w:val="6A72DAC9"/>
    <w:rsid w:val="6A90518E"/>
    <w:rsid w:val="6AADDE01"/>
    <w:rsid w:val="6ACE17DF"/>
    <w:rsid w:val="6ADDD202"/>
    <w:rsid w:val="6ADF0C29"/>
    <w:rsid w:val="6AE40B08"/>
    <w:rsid w:val="6AFBBC3E"/>
    <w:rsid w:val="6B3C69D5"/>
    <w:rsid w:val="6B555D24"/>
    <w:rsid w:val="6B9D214C"/>
    <w:rsid w:val="6BA72E43"/>
    <w:rsid w:val="6BB18EFC"/>
    <w:rsid w:val="6BFAA210"/>
    <w:rsid w:val="6C693E0F"/>
    <w:rsid w:val="6C78949F"/>
    <w:rsid w:val="6C9E91A5"/>
    <w:rsid w:val="6CB1254E"/>
    <w:rsid w:val="6CB8E30D"/>
    <w:rsid w:val="6CC03403"/>
    <w:rsid w:val="6CECB6C0"/>
    <w:rsid w:val="6D50DF7C"/>
    <w:rsid w:val="6D887E7F"/>
    <w:rsid w:val="6E14B225"/>
    <w:rsid w:val="6E20C2AF"/>
    <w:rsid w:val="6E20EF56"/>
    <w:rsid w:val="6E29960D"/>
    <w:rsid w:val="6E32485E"/>
    <w:rsid w:val="6E43148A"/>
    <w:rsid w:val="6E518DD5"/>
    <w:rsid w:val="6E8583AE"/>
    <w:rsid w:val="6E88F645"/>
    <w:rsid w:val="6E94CEF7"/>
    <w:rsid w:val="6E977455"/>
    <w:rsid w:val="6E9A0AE7"/>
    <w:rsid w:val="6ED1B8B5"/>
    <w:rsid w:val="6EEDB0F0"/>
    <w:rsid w:val="6EF11C64"/>
    <w:rsid w:val="6F40EB3B"/>
    <w:rsid w:val="6F6FAD4F"/>
    <w:rsid w:val="6F74343A"/>
    <w:rsid w:val="6F897D6E"/>
    <w:rsid w:val="6FA6FE1A"/>
    <w:rsid w:val="6FC336DC"/>
    <w:rsid w:val="6FCA88D8"/>
    <w:rsid w:val="6FD53FC8"/>
    <w:rsid w:val="6FD979E8"/>
    <w:rsid w:val="6FEDE360"/>
    <w:rsid w:val="70148802"/>
    <w:rsid w:val="7022B6EE"/>
    <w:rsid w:val="70287AC8"/>
    <w:rsid w:val="70320649"/>
    <w:rsid w:val="7047F0B2"/>
    <w:rsid w:val="705CC1F6"/>
    <w:rsid w:val="70BACD6E"/>
    <w:rsid w:val="70CA9BC9"/>
    <w:rsid w:val="70EC93D7"/>
    <w:rsid w:val="7184CC4C"/>
    <w:rsid w:val="71D11431"/>
    <w:rsid w:val="71D89A7C"/>
    <w:rsid w:val="71F8E6D2"/>
    <w:rsid w:val="7223E492"/>
    <w:rsid w:val="724A9086"/>
    <w:rsid w:val="72828BF2"/>
    <w:rsid w:val="7282D32A"/>
    <w:rsid w:val="728F8775"/>
    <w:rsid w:val="7291B284"/>
    <w:rsid w:val="72CD330C"/>
    <w:rsid w:val="73168418"/>
    <w:rsid w:val="73353E68"/>
    <w:rsid w:val="7345CF5D"/>
    <w:rsid w:val="73D6EB7D"/>
    <w:rsid w:val="741241AC"/>
    <w:rsid w:val="7438039F"/>
    <w:rsid w:val="74401D79"/>
    <w:rsid w:val="745E39B2"/>
    <w:rsid w:val="7463EDA9"/>
    <w:rsid w:val="754C717E"/>
    <w:rsid w:val="7559CCFF"/>
    <w:rsid w:val="75C8D521"/>
    <w:rsid w:val="75D24D35"/>
    <w:rsid w:val="762C1568"/>
    <w:rsid w:val="764932BD"/>
    <w:rsid w:val="76666F24"/>
    <w:rsid w:val="766CD7C5"/>
    <w:rsid w:val="76A8762C"/>
    <w:rsid w:val="76C0637C"/>
    <w:rsid w:val="76C06E34"/>
    <w:rsid w:val="76F96684"/>
    <w:rsid w:val="77322FD4"/>
    <w:rsid w:val="77874363"/>
    <w:rsid w:val="77CE9479"/>
    <w:rsid w:val="77D19982"/>
    <w:rsid w:val="77E07CD0"/>
    <w:rsid w:val="77E0B3D4"/>
    <w:rsid w:val="78194080"/>
    <w:rsid w:val="78276446"/>
    <w:rsid w:val="784BDF5A"/>
    <w:rsid w:val="7870FE9D"/>
    <w:rsid w:val="7878BD52"/>
    <w:rsid w:val="788BA598"/>
    <w:rsid w:val="78A34FEA"/>
    <w:rsid w:val="78B2125F"/>
    <w:rsid w:val="791E27C3"/>
    <w:rsid w:val="7927769E"/>
    <w:rsid w:val="796EC342"/>
    <w:rsid w:val="797C4D31"/>
    <w:rsid w:val="798F2557"/>
    <w:rsid w:val="79ADF9A4"/>
    <w:rsid w:val="79BBC8CA"/>
    <w:rsid w:val="7A0F70EB"/>
    <w:rsid w:val="7A160C6E"/>
    <w:rsid w:val="7A4D0F92"/>
    <w:rsid w:val="7A7C873C"/>
    <w:rsid w:val="7A7E8252"/>
    <w:rsid w:val="7A96D628"/>
    <w:rsid w:val="7AB71AC1"/>
    <w:rsid w:val="7AC2D09A"/>
    <w:rsid w:val="7AF7FEA7"/>
    <w:rsid w:val="7B0B2C0A"/>
    <w:rsid w:val="7B3DF1B5"/>
    <w:rsid w:val="7B4D3999"/>
    <w:rsid w:val="7B59818F"/>
    <w:rsid w:val="7B75380D"/>
    <w:rsid w:val="7BB671EB"/>
    <w:rsid w:val="7C1FCE79"/>
    <w:rsid w:val="7C5F9BFB"/>
    <w:rsid w:val="7C6891CD"/>
    <w:rsid w:val="7C86DD83"/>
    <w:rsid w:val="7C959570"/>
    <w:rsid w:val="7CA492EA"/>
    <w:rsid w:val="7CEE4B57"/>
    <w:rsid w:val="7CFAF890"/>
    <w:rsid w:val="7D16CC7A"/>
    <w:rsid w:val="7D1DE0A8"/>
    <w:rsid w:val="7D458C85"/>
    <w:rsid w:val="7D4B33DA"/>
    <w:rsid w:val="7D76C10D"/>
    <w:rsid w:val="7DA36480"/>
    <w:rsid w:val="7DC79F93"/>
    <w:rsid w:val="7DD0E8F8"/>
    <w:rsid w:val="7DD63BDD"/>
    <w:rsid w:val="7DE927A2"/>
    <w:rsid w:val="7DFE08AE"/>
    <w:rsid w:val="7E045766"/>
    <w:rsid w:val="7E37BBCA"/>
    <w:rsid w:val="7E4A256A"/>
    <w:rsid w:val="7E513A17"/>
    <w:rsid w:val="7E619C6D"/>
    <w:rsid w:val="7E778503"/>
    <w:rsid w:val="7E8EB427"/>
    <w:rsid w:val="7EA98065"/>
    <w:rsid w:val="7EB2EF90"/>
    <w:rsid w:val="7EE15CE6"/>
    <w:rsid w:val="7F1E5D3E"/>
    <w:rsid w:val="7F87A7CB"/>
    <w:rsid w:val="7F921E5A"/>
    <w:rsid w:val="7FA50C21"/>
    <w:rsid w:val="7FABFA36"/>
    <w:rsid w:val="7FD7DF92"/>
    <w:rsid w:val="7FE2D999"/>
    <w:rsid w:val="7FED0A7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679FC2"/>
  <w15:chartTrackingRefBased/>
  <w15:docId w15:val="{9B64BC9F-8589-4DA0-899D-87DB7C9A5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3BE4"/>
  </w:style>
  <w:style w:type="paragraph" w:styleId="Heading1">
    <w:name w:val="heading 1"/>
    <w:next w:val="BodyText"/>
    <w:link w:val="Heading1Char"/>
    <w:qFormat/>
    <w:rsid w:val="008C4CFA"/>
    <w:pPr>
      <w:keepNext/>
      <w:keepLines/>
      <w:widowControl w:val="0"/>
      <w:autoSpaceDE w:val="0"/>
      <w:autoSpaceDN w:val="0"/>
      <w:adjustRightInd w:val="0"/>
      <w:spacing w:before="440" w:after="220" w:line="240" w:lineRule="auto"/>
      <w:ind w:left="360" w:hanging="360"/>
      <w:outlineLvl w:val="0"/>
    </w:pPr>
    <w:rPr>
      <w:rFonts w:eastAsiaTheme="majorEastAsia" w:cstheme="majorBidi"/>
    </w:rPr>
  </w:style>
  <w:style w:type="paragraph" w:styleId="Heading2">
    <w:name w:val="heading 2"/>
    <w:basedOn w:val="BodyText"/>
    <w:next w:val="BodyText"/>
    <w:link w:val="Heading2Char"/>
    <w:qFormat/>
    <w:rsid w:val="00A41E19"/>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E53077"/>
    <w:pPr>
      <w:keepNext/>
      <w:ind w:left="720"/>
      <w:outlineLvl w:val="2"/>
    </w:pPr>
    <w:rPr>
      <w:u w:val="single"/>
    </w:rPr>
  </w:style>
  <w:style w:type="paragraph" w:styleId="Heading4">
    <w:name w:val="heading 4"/>
    <w:next w:val="BodyText"/>
    <w:link w:val="Heading4Char"/>
    <w:uiPriority w:val="9"/>
    <w:semiHidden/>
    <w:unhideWhenUsed/>
    <w:qFormat/>
    <w:rsid w:val="00A41E19"/>
    <w:pPr>
      <w:keepNext/>
      <w:keepLines/>
      <w:spacing w:after="220" w:line="240" w:lineRule="auto"/>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31290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C48AA"/>
    <w:rPr>
      <w:color w:val="954F72" w:themeColor="followedHyperlink"/>
      <w:u w:val="single"/>
    </w:rPr>
  </w:style>
  <w:style w:type="character" w:customStyle="1" w:styleId="tabchar">
    <w:name w:val="tabchar"/>
    <w:basedOn w:val="DefaultParagraphFont"/>
    <w:rsid w:val="0031290B"/>
  </w:style>
  <w:style w:type="character" w:customStyle="1" w:styleId="eop">
    <w:name w:val="eop"/>
    <w:basedOn w:val="DefaultParagraphFont"/>
    <w:rsid w:val="0031290B"/>
  </w:style>
  <w:style w:type="character" w:customStyle="1" w:styleId="spellingerror">
    <w:name w:val="spellingerror"/>
    <w:basedOn w:val="DefaultParagraphFont"/>
    <w:rsid w:val="0031290B"/>
  </w:style>
  <w:style w:type="character" w:styleId="CommentReference">
    <w:name w:val="annotation reference"/>
    <w:basedOn w:val="DefaultParagraphFont"/>
    <w:uiPriority w:val="99"/>
    <w:semiHidden/>
    <w:rsid w:val="003E0F8A"/>
    <w:rPr>
      <w:sz w:val="16"/>
      <w:szCs w:val="16"/>
    </w:rPr>
  </w:style>
  <w:style w:type="paragraph" w:styleId="CommentText">
    <w:name w:val="annotation text"/>
    <w:basedOn w:val="Normal"/>
    <w:link w:val="CommentTextChar"/>
    <w:uiPriority w:val="99"/>
    <w:rsid w:val="003E0F8A"/>
    <w:pPr>
      <w:spacing w:after="0" w:line="240" w:lineRule="auto"/>
    </w:pPr>
    <w:rPr>
      <w:rFonts w:eastAsia="Times New Roman" w:cs="Times New Roman"/>
      <w:sz w:val="20"/>
      <w:szCs w:val="20"/>
    </w:rPr>
  </w:style>
  <w:style w:type="character" w:customStyle="1" w:styleId="CommentTextChar">
    <w:name w:val="Comment Text Char"/>
    <w:basedOn w:val="DefaultParagraphFont"/>
    <w:link w:val="CommentText"/>
    <w:uiPriority w:val="99"/>
    <w:rsid w:val="003E0F8A"/>
    <w:rPr>
      <w:rFonts w:eastAsia="Times New Roman" w:cs="Times New Roman"/>
      <w:sz w:val="20"/>
      <w:szCs w:val="20"/>
    </w:rPr>
  </w:style>
  <w:style w:type="paragraph" w:styleId="ListParagraph">
    <w:name w:val="List Paragraph"/>
    <w:basedOn w:val="Normal"/>
    <w:uiPriority w:val="34"/>
    <w:qFormat/>
    <w:rsid w:val="003E0F8A"/>
    <w:pPr>
      <w:ind w:left="720"/>
      <w:contextualSpacing/>
    </w:pPr>
  </w:style>
  <w:style w:type="character" w:styleId="Hyperlink">
    <w:name w:val="Hyperlink"/>
    <w:basedOn w:val="DefaultParagraphFont"/>
    <w:uiPriority w:val="99"/>
    <w:rsid w:val="006C61D6"/>
    <w:rPr>
      <w:color w:val="0000FF"/>
      <w:u w:val="single"/>
    </w:rPr>
  </w:style>
  <w:style w:type="paragraph" w:customStyle="1" w:styleId="Default">
    <w:name w:val="Default"/>
    <w:rsid w:val="006C61D6"/>
    <w:pPr>
      <w:autoSpaceDE w:val="0"/>
      <w:autoSpaceDN w:val="0"/>
      <w:adjustRightInd w:val="0"/>
      <w:spacing w:after="0" w:line="240" w:lineRule="auto"/>
    </w:pPr>
    <w:rPr>
      <w:rFonts w:cs="Arial"/>
      <w:color w:val="000000"/>
      <w:sz w:val="24"/>
      <w:szCs w:val="24"/>
    </w:rPr>
  </w:style>
  <w:style w:type="character" w:styleId="UnresolvedMention">
    <w:name w:val="Unresolved Mention"/>
    <w:basedOn w:val="DefaultParagraphFont"/>
    <w:uiPriority w:val="99"/>
    <w:semiHidden/>
    <w:unhideWhenUsed/>
    <w:rsid w:val="00C5604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B61B30"/>
    <w:pPr>
      <w:spacing w:after="160"/>
    </w:pPr>
    <w:rPr>
      <w:rFonts w:eastAsiaTheme="minorHAnsi" w:cstheme="minorBidi"/>
      <w:b/>
      <w:bCs/>
    </w:rPr>
  </w:style>
  <w:style w:type="character" w:customStyle="1" w:styleId="CommentSubjectChar">
    <w:name w:val="Comment Subject Char"/>
    <w:basedOn w:val="CommentTextChar"/>
    <w:link w:val="CommentSubject"/>
    <w:uiPriority w:val="99"/>
    <w:semiHidden/>
    <w:rsid w:val="00B61B30"/>
    <w:rPr>
      <w:rFonts w:eastAsia="Times New Roman" w:cs="Times New Roman"/>
      <w:b/>
      <w:bCs/>
      <w:sz w:val="20"/>
      <w:szCs w:val="20"/>
    </w:rPr>
  </w:style>
  <w:style w:type="table" w:styleId="TableGrid">
    <w:name w:val="Table Grid"/>
    <w:basedOn w:val="TableNormal"/>
    <w:uiPriority w:val="39"/>
    <w:rsid w:val="004B26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4B263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4B263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ention">
    <w:name w:val="Mention"/>
    <w:basedOn w:val="DefaultParagraphFont"/>
    <w:uiPriority w:val="99"/>
    <w:unhideWhenUsed/>
    <w:rsid w:val="00291671"/>
    <w:rPr>
      <w:color w:val="2B579A"/>
      <w:shd w:val="clear" w:color="auto" w:fill="E1DFDD"/>
    </w:rPr>
  </w:style>
  <w:style w:type="paragraph" w:styleId="Revision">
    <w:name w:val="Revision"/>
    <w:hidden/>
    <w:uiPriority w:val="99"/>
    <w:semiHidden/>
    <w:rsid w:val="00323994"/>
    <w:pPr>
      <w:spacing w:after="0" w:line="240" w:lineRule="auto"/>
    </w:pPr>
  </w:style>
  <w:style w:type="paragraph" w:styleId="Title">
    <w:name w:val="Title"/>
    <w:next w:val="BodyText"/>
    <w:link w:val="TitleChar"/>
    <w:qFormat/>
    <w:rsid w:val="00A41E19"/>
    <w:pPr>
      <w:spacing w:before="220" w:after="220" w:line="240" w:lineRule="auto"/>
      <w:jc w:val="center"/>
    </w:pPr>
    <w:rPr>
      <w:rFonts w:eastAsia="Times New Roman" w:cs="Arial"/>
    </w:rPr>
  </w:style>
  <w:style w:type="character" w:customStyle="1" w:styleId="TitleChar">
    <w:name w:val="Title Char"/>
    <w:basedOn w:val="DefaultParagraphFont"/>
    <w:link w:val="Title"/>
    <w:rsid w:val="00A41E19"/>
    <w:rPr>
      <w:rFonts w:eastAsia="Times New Roman" w:cs="Arial"/>
    </w:rPr>
  </w:style>
  <w:style w:type="paragraph" w:customStyle="1" w:styleId="IMCIP">
    <w:name w:val="IMC/IP #"/>
    <w:next w:val="Title"/>
    <w:rsid w:val="002600E9"/>
    <w:pPr>
      <w:widowControl w:val="0"/>
      <w:pBdr>
        <w:top w:val="single" w:sz="8" w:space="3" w:color="auto"/>
        <w:bottom w:val="single" w:sz="8" w:space="3" w:color="auto"/>
      </w:pBdr>
      <w:spacing w:after="220" w:line="240" w:lineRule="auto"/>
      <w:jc w:val="center"/>
    </w:pPr>
    <w:rPr>
      <w:rFonts w:cs="Arial"/>
      <w:iCs/>
    </w:rPr>
  </w:style>
  <w:style w:type="paragraph" w:customStyle="1" w:styleId="NRCINSPECTIONMANUAL">
    <w:name w:val="NRC INSPECTION MANUAL"/>
    <w:next w:val="BodyText"/>
    <w:link w:val="NRCINSPECTIONMANUALChar"/>
    <w:qFormat/>
    <w:rsid w:val="00A41E19"/>
    <w:pPr>
      <w:tabs>
        <w:tab w:val="center" w:pos="4680"/>
        <w:tab w:val="right" w:pos="9360"/>
      </w:tabs>
      <w:spacing w:after="220" w:line="240" w:lineRule="auto"/>
    </w:pPr>
    <w:rPr>
      <w:rFonts w:cs="Arial"/>
      <w:sz w:val="20"/>
    </w:rPr>
  </w:style>
  <w:style w:type="character" w:customStyle="1" w:styleId="NRCINSPECTIONMANUALChar">
    <w:name w:val="NRC INSPECTION MANUAL Char"/>
    <w:basedOn w:val="DefaultParagraphFont"/>
    <w:link w:val="NRCINSPECTIONMANUAL"/>
    <w:rsid w:val="00A41E19"/>
    <w:rPr>
      <w:rFonts w:cs="Arial"/>
      <w:sz w:val="20"/>
    </w:rPr>
  </w:style>
  <w:style w:type="paragraph" w:styleId="BodyText">
    <w:name w:val="Body Text"/>
    <w:link w:val="BodyTextChar"/>
    <w:rsid w:val="00A41E19"/>
    <w:pPr>
      <w:spacing w:after="220" w:line="240" w:lineRule="auto"/>
    </w:pPr>
    <w:rPr>
      <w:rFonts w:cs="Arial"/>
    </w:rPr>
  </w:style>
  <w:style w:type="character" w:customStyle="1" w:styleId="BodyTextChar">
    <w:name w:val="Body Text Char"/>
    <w:basedOn w:val="DefaultParagraphFont"/>
    <w:link w:val="BodyText"/>
    <w:rsid w:val="00A41E19"/>
    <w:rPr>
      <w:rFonts w:cs="Arial"/>
    </w:rPr>
  </w:style>
  <w:style w:type="paragraph" w:customStyle="1" w:styleId="Applicability">
    <w:name w:val="Applicability"/>
    <w:basedOn w:val="BodyText"/>
    <w:qFormat/>
    <w:rsid w:val="00A41E19"/>
    <w:pPr>
      <w:spacing w:before="440"/>
      <w:ind w:left="2160" w:hanging="2160"/>
    </w:pPr>
  </w:style>
  <w:style w:type="paragraph" w:customStyle="1" w:styleId="attachmenttitle">
    <w:name w:val="attachment title"/>
    <w:next w:val="BodyText"/>
    <w:qFormat/>
    <w:rsid w:val="00A41E19"/>
    <w:pPr>
      <w:keepNext/>
      <w:keepLines/>
      <w:widowControl w:val="0"/>
      <w:spacing w:after="220" w:line="240" w:lineRule="auto"/>
      <w:jc w:val="center"/>
      <w:outlineLvl w:val="0"/>
    </w:pPr>
    <w:rPr>
      <w:rFonts w:eastAsia="Times New Roman" w:cs="Arial"/>
    </w:rPr>
  </w:style>
  <w:style w:type="paragraph" w:customStyle="1" w:styleId="BodyText-table">
    <w:name w:val="Body Text - table"/>
    <w:qFormat/>
    <w:rsid w:val="00A41E19"/>
    <w:pPr>
      <w:spacing w:after="0" w:line="240" w:lineRule="auto"/>
    </w:pPr>
  </w:style>
  <w:style w:type="paragraph" w:styleId="BodyText2">
    <w:name w:val="Body Text 2"/>
    <w:link w:val="BodyText2Char"/>
    <w:rsid w:val="00A41E19"/>
    <w:pPr>
      <w:spacing w:after="220" w:line="240" w:lineRule="auto"/>
      <w:ind w:left="720" w:hanging="720"/>
    </w:pPr>
    <w:rPr>
      <w:rFonts w:eastAsiaTheme="majorEastAsia" w:cstheme="majorBidi"/>
    </w:rPr>
  </w:style>
  <w:style w:type="character" w:customStyle="1" w:styleId="BodyText2Char">
    <w:name w:val="Body Text 2 Char"/>
    <w:basedOn w:val="DefaultParagraphFont"/>
    <w:link w:val="BodyText2"/>
    <w:rsid w:val="00A41E19"/>
    <w:rPr>
      <w:rFonts w:eastAsiaTheme="majorEastAsia" w:cstheme="majorBidi"/>
    </w:rPr>
  </w:style>
  <w:style w:type="paragraph" w:styleId="BodyText3">
    <w:name w:val="Body Text 3"/>
    <w:basedOn w:val="BodyText"/>
    <w:link w:val="BodyText3Char"/>
    <w:rsid w:val="00A41E19"/>
    <w:pPr>
      <w:ind w:left="720"/>
    </w:pPr>
    <w:rPr>
      <w:rFonts w:eastAsiaTheme="majorEastAsia" w:cstheme="majorBidi"/>
    </w:rPr>
  </w:style>
  <w:style w:type="character" w:customStyle="1" w:styleId="BodyText3Char">
    <w:name w:val="Body Text 3 Char"/>
    <w:basedOn w:val="DefaultParagraphFont"/>
    <w:link w:val="BodyText3"/>
    <w:rsid w:val="00A41E19"/>
    <w:rPr>
      <w:rFonts w:eastAsiaTheme="majorEastAsia" w:cstheme="majorBidi"/>
    </w:rPr>
  </w:style>
  <w:style w:type="character" w:customStyle="1" w:styleId="Commitment">
    <w:name w:val="Commitment"/>
    <w:basedOn w:val="BodyTextChar"/>
    <w:uiPriority w:val="1"/>
    <w:qFormat/>
    <w:rsid w:val="00A41E19"/>
    <w:rPr>
      <w:rFonts w:ascii="Arial" w:hAnsi="Arial" w:cs="Arial"/>
      <w:i/>
      <w:iCs/>
    </w:rPr>
  </w:style>
  <w:style w:type="paragraph" w:customStyle="1" w:styleId="CornerstoneBases">
    <w:name w:val="Cornerstone / Bases"/>
    <w:basedOn w:val="BodyText"/>
    <w:qFormat/>
    <w:rsid w:val="00843522"/>
    <w:pPr>
      <w:spacing w:before="440"/>
      <w:ind w:left="2160" w:hanging="2160"/>
    </w:pPr>
  </w:style>
  <w:style w:type="paragraph" w:customStyle="1" w:styleId="EffectiveDate">
    <w:name w:val="Effective Date"/>
    <w:next w:val="BodyText"/>
    <w:qFormat/>
    <w:rsid w:val="00A41E19"/>
    <w:pPr>
      <w:spacing w:before="220" w:after="440" w:line="240" w:lineRule="auto"/>
      <w:jc w:val="center"/>
    </w:pPr>
    <w:rPr>
      <w:rFonts w:eastAsia="Times New Roman" w:cs="Arial"/>
    </w:rPr>
  </w:style>
  <w:style w:type="paragraph" w:customStyle="1" w:styleId="END">
    <w:name w:val="END"/>
    <w:next w:val="BodyText"/>
    <w:qFormat/>
    <w:rsid w:val="00A41E19"/>
    <w:pPr>
      <w:autoSpaceDE w:val="0"/>
      <w:autoSpaceDN w:val="0"/>
      <w:adjustRightInd w:val="0"/>
      <w:spacing w:before="440" w:after="440" w:line="240" w:lineRule="auto"/>
      <w:jc w:val="center"/>
    </w:pPr>
    <w:rPr>
      <w:rFonts w:eastAsia="Times New Roman" w:cs="Arial"/>
    </w:rPr>
  </w:style>
  <w:style w:type="character" w:customStyle="1" w:styleId="Heading1Char">
    <w:name w:val="Heading 1 Char"/>
    <w:basedOn w:val="DefaultParagraphFont"/>
    <w:link w:val="Heading1"/>
    <w:rsid w:val="008C4CFA"/>
    <w:rPr>
      <w:rFonts w:eastAsiaTheme="majorEastAsia" w:cstheme="majorBidi"/>
    </w:rPr>
  </w:style>
  <w:style w:type="character" w:customStyle="1" w:styleId="Heading2Char">
    <w:name w:val="Heading 2 Char"/>
    <w:basedOn w:val="DefaultParagraphFont"/>
    <w:link w:val="Heading2"/>
    <w:rsid w:val="00A41E19"/>
    <w:rPr>
      <w:rFonts w:eastAsiaTheme="majorEastAsia" w:cstheme="majorBidi"/>
    </w:rPr>
  </w:style>
  <w:style w:type="character" w:customStyle="1" w:styleId="Heading3Char">
    <w:name w:val="Heading 3 Char"/>
    <w:basedOn w:val="DefaultParagraphFont"/>
    <w:link w:val="Heading3"/>
    <w:rsid w:val="00E53077"/>
    <w:rPr>
      <w:rFonts w:cs="Arial"/>
      <w:u w:val="single"/>
    </w:rPr>
  </w:style>
  <w:style w:type="character" w:customStyle="1" w:styleId="Heading4Char">
    <w:name w:val="Heading 4 Char"/>
    <w:basedOn w:val="DefaultParagraphFont"/>
    <w:link w:val="Heading4"/>
    <w:uiPriority w:val="9"/>
    <w:semiHidden/>
    <w:rsid w:val="00A41E19"/>
    <w:rPr>
      <w:rFonts w:asciiTheme="majorHAnsi" w:eastAsiaTheme="majorEastAsia" w:hAnsiTheme="majorHAnsi" w:cstheme="majorBidi"/>
      <w:iCs/>
    </w:rPr>
  </w:style>
  <w:style w:type="table" w:customStyle="1" w:styleId="IM">
    <w:name w:val="IM"/>
    <w:basedOn w:val="TableNormal"/>
    <w:uiPriority w:val="99"/>
    <w:rsid w:val="00A41E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ListBullet2">
    <w:name w:val="List Bullet 2"/>
    <w:basedOn w:val="Normal"/>
    <w:uiPriority w:val="99"/>
    <w:unhideWhenUsed/>
    <w:rsid w:val="002600E9"/>
    <w:pPr>
      <w:numPr>
        <w:numId w:val="1"/>
      </w:numPr>
      <w:spacing w:after="220" w:line="240" w:lineRule="auto"/>
    </w:pPr>
  </w:style>
  <w:style w:type="table" w:customStyle="1" w:styleId="IMHx">
    <w:name w:val="IM Hx"/>
    <w:basedOn w:val="TableNormal"/>
    <w:uiPriority w:val="99"/>
    <w:rsid w:val="00B15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ListBullet3">
    <w:name w:val="List Bullet 3"/>
    <w:basedOn w:val="Normal"/>
    <w:uiPriority w:val="99"/>
    <w:unhideWhenUsed/>
    <w:rsid w:val="000D4775"/>
    <w:pPr>
      <w:numPr>
        <w:numId w:val="23"/>
      </w:numPr>
      <w:spacing w:after="220" w:line="240" w:lineRule="auto"/>
      <w:contextualSpacing/>
    </w:pPr>
  </w:style>
  <w:style w:type="paragraph" w:styleId="ListBullet4">
    <w:name w:val="List Bullet 4"/>
    <w:basedOn w:val="Normal"/>
    <w:uiPriority w:val="99"/>
    <w:unhideWhenUsed/>
    <w:rsid w:val="000D4775"/>
    <w:pPr>
      <w:numPr>
        <w:numId w:val="24"/>
      </w:numPr>
      <w:spacing w:after="220" w:line="240" w:lineRule="auto"/>
      <w:contextualSpacing/>
    </w:pPr>
  </w:style>
  <w:style w:type="paragraph" w:styleId="Header">
    <w:name w:val="header"/>
    <w:basedOn w:val="Normal"/>
    <w:link w:val="HeaderChar"/>
    <w:uiPriority w:val="99"/>
    <w:unhideWhenUsed/>
    <w:rsid w:val="00AC1A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1A63"/>
  </w:style>
  <w:style w:type="paragraph" w:styleId="Footer">
    <w:name w:val="footer"/>
    <w:basedOn w:val="Normal"/>
    <w:link w:val="FooterChar"/>
    <w:uiPriority w:val="99"/>
    <w:unhideWhenUsed/>
    <w:rsid w:val="00AC1A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A63"/>
  </w:style>
  <w:style w:type="paragraph" w:customStyle="1" w:styleId="BodyText4">
    <w:name w:val="Body Text 4"/>
    <w:basedOn w:val="BodyText3"/>
    <w:qFormat/>
    <w:rsid w:val="00C43BE4"/>
    <w:pPr>
      <w:ind w:left="108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9455797">
      <w:bodyDiv w:val="1"/>
      <w:marLeft w:val="0"/>
      <w:marRight w:val="0"/>
      <w:marTop w:val="0"/>
      <w:marBottom w:val="0"/>
      <w:divBdr>
        <w:top w:val="none" w:sz="0" w:space="0" w:color="auto"/>
        <w:left w:val="none" w:sz="0" w:space="0" w:color="auto"/>
        <w:bottom w:val="none" w:sz="0" w:space="0" w:color="auto"/>
        <w:right w:val="none" w:sz="0" w:space="0" w:color="auto"/>
      </w:divBdr>
    </w:div>
    <w:div w:id="1550454288">
      <w:bodyDiv w:val="1"/>
      <w:marLeft w:val="0"/>
      <w:marRight w:val="0"/>
      <w:marTop w:val="0"/>
      <w:marBottom w:val="0"/>
      <w:divBdr>
        <w:top w:val="none" w:sz="0" w:space="0" w:color="auto"/>
        <w:left w:val="none" w:sz="0" w:space="0" w:color="auto"/>
        <w:bottom w:val="none" w:sz="0" w:space="0" w:color="auto"/>
        <w:right w:val="none" w:sz="0" w:space="0" w:color="auto"/>
      </w:divBdr>
      <w:divsChild>
        <w:div w:id="138886553">
          <w:marLeft w:val="0"/>
          <w:marRight w:val="0"/>
          <w:marTop w:val="0"/>
          <w:marBottom w:val="0"/>
          <w:divBdr>
            <w:top w:val="none" w:sz="0" w:space="0" w:color="auto"/>
            <w:left w:val="none" w:sz="0" w:space="0" w:color="auto"/>
            <w:bottom w:val="none" w:sz="0" w:space="0" w:color="auto"/>
            <w:right w:val="none" w:sz="0" w:space="0" w:color="auto"/>
          </w:divBdr>
        </w:div>
        <w:div w:id="143474215">
          <w:marLeft w:val="0"/>
          <w:marRight w:val="0"/>
          <w:marTop w:val="0"/>
          <w:marBottom w:val="0"/>
          <w:divBdr>
            <w:top w:val="none" w:sz="0" w:space="0" w:color="auto"/>
            <w:left w:val="none" w:sz="0" w:space="0" w:color="auto"/>
            <w:bottom w:val="none" w:sz="0" w:space="0" w:color="auto"/>
            <w:right w:val="none" w:sz="0" w:space="0" w:color="auto"/>
          </w:divBdr>
          <w:divsChild>
            <w:div w:id="25913612">
              <w:marLeft w:val="0"/>
              <w:marRight w:val="0"/>
              <w:marTop w:val="0"/>
              <w:marBottom w:val="0"/>
              <w:divBdr>
                <w:top w:val="none" w:sz="0" w:space="0" w:color="auto"/>
                <w:left w:val="none" w:sz="0" w:space="0" w:color="auto"/>
                <w:bottom w:val="none" w:sz="0" w:space="0" w:color="auto"/>
                <w:right w:val="none" w:sz="0" w:space="0" w:color="auto"/>
              </w:divBdr>
            </w:div>
            <w:div w:id="1094589751">
              <w:marLeft w:val="0"/>
              <w:marRight w:val="0"/>
              <w:marTop w:val="0"/>
              <w:marBottom w:val="0"/>
              <w:divBdr>
                <w:top w:val="none" w:sz="0" w:space="0" w:color="auto"/>
                <w:left w:val="none" w:sz="0" w:space="0" w:color="auto"/>
                <w:bottom w:val="none" w:sz="0" w:space="0" w:color="auto"/>
                <w:right w:val="none" w:sz="0" w:space="0" w:color="auto"/>
              </w:divBdr>
            </w:div>
            <w:div w:id="1771658491">
              <w:marLeft w:val="0"/>
              <w:marRight w:val="0"/>
              <w:marTop w:val="0"/>
              <w:marBottom w:val="0"/>
              <w:divBdr>
                <w:top w:val="none" w:sz="0" w:space="0" w:color="auto"/>
                <w:left w:val="none" w:sz="0" w:space="0" w:color="auto"/>
                <w:bottom w:val="none" w:sz="0" w:space="0" w:color="auto"/>
                <w:right w:val="none" w:sz="0" w:space="0" w:color="auto"/>
              </w:divBdr>
            </w:div>
          </w:divsChild>
        </w:div>
        <w:div w:id="616983104">
          <w:marLeft w:val="0"/>
          <w:marRight w:val="0"/>
          <w:marTop w:val="0"/>
          <w:marBottom w:val="0"/>
          <w:divBdr>
            <w:top w:val="none" w:sz="0" w:space="0" w:color="auto"/>
            <w:left w:val="none" w:sz="0" w:space="0" w:color="auto"/>
            <w:bottom w:val="none" w:sz="0" w:space="0" w:color="auto"/>
            <w:right w:val="none" w:sz="0" w:space="0" w:color="auto"/>
          </w:divBdr>
        </w:div>
        <w:div w:id="677193045">
          <w:marLeft w:val="0"/>
          <w:marRight w:val="0"/>
          <w:marTop w:val="0"/>
          <w:marBottom w:val="0"/>
          <w:divBdr>
            <w:top w:val="none" w:sz="0" w:space="0" w:color="auto"/>
            <w:left w:val="none" w:sz="0" w:space="0" w:color="auto"/>
            <w:bottom w:val="none" w:sz="0" w:space="0" w:color="auto"/>
            <w:right w:val="none" w:sz="0" w:space="0" w:color="auto"/>
          </w:divBdr>
        </w:div>
        <w:div w:id="722873930">
          <w:marLeft w:val="0"/>
          <w:marRight w:val="0"/>
          <w:marTop w:val="0"/>
          <w:marBottom w:val="0"/>
          <w:divBdr>
            <w:top w:val="none" w:sz="0" w:space="0" w:color="auto"/>
            <w:left w:val="none" w:sz="0" w:space="0" w:color="auto"/>
            <w:bottom w:val="none" w:sz="0" w:space="0" w:color="auto"/>
            <w:right w:val="none" w:sz="0" w:space="0" w:color="auto"/>
          </w:divBdr>
        </w:div>
        <w:div w:id="768434024">
          <w:marLeft w:val="0"/>
          <w:marRight w:val="0"/>
          <w:marTop w:val="0"/>
          <w:marBottom w:val="0"/>
          <w:divBdr>
            <w:top w:val="none" w:sz="0" w:space="0" w:color="auto"/>
            <w:left w:val="none" w:sz="0" w:space="0" w:color="auto"/>
            <w:bottom w:val="none" w:sz="0" w:space="0" w:color="auto"/>
            <w:right w:val="none" w:sz="0" w:space="0" w:color="auto"/>
          </w:divBdr>
        </w:div>
        <w:div w:id="878009016">
          <w:marLeft w:val="0"/>
          <w:marRight w:val="0"/>
          <w:marTop w:val="0"/>
          <w:marBottom w:val="0"/>
          <w:divBdr>
            <w:top w:val="none" w:sz="0" w:space="0" w:color="auto"/>
            <w:left w:val="none" w:sz="0" w:space="0" w:color="auto"/>
            <w:bottom w:val="none" w:sz="0" w:space="0" w:color="auto"/>
            <w:right w:val="none" w:sz="0" w:space="0" w:color="auto"/>
          </w:divBdr>
        </w:div>
        <w:div w:id="895893924">
          <w:marLeft w:val="0"/>
          <w:marRight w:val="0"/>
          <w:marTop w:val="0"/>
          <w:marBottom w:val="0"/>
          <w:divBdr>
            <w:top w:val="none" w:sz="0" w:space="0" w:color="auto"/>
            <w:left w:val="none" w:sz="0" w:space="0" w:color="auto"/>
            <w:bottom w:val="none" w:sz="0" w:space="0" w:color="auto"/>
            <w:right w:val="none" w:sz="0" w:space="0" w:color="auto"/>
          </w:divBdr>
        </w:div>
        <w:div w:id="907573672">
          <w:marLeft w:val="0"/>
          <w:marRight w:val="0"/>
          <w:marTop w:val="0"/>
          <w:marBottom w:val="0"/>
          <w:divBdr>
            <w:top w:val="none" w:sz="0" w:space="0" w:color="auto"/>
            <w:left w:val="none" w:sz="0" w:space="0" w:color="auto"/>
            <w:bottom w:val="none" w:sz="0" w:space="0" w:color="auto"/>
            <w:right w:val="none" w:sz="0" w:space="0" w:color="auto"/>
          </w:divBdr>
        </w:div>
        <w:div w:id="1014460702">
          <w:marLeft w:val="0"/>
          <w:marRight w:val="0"/>
          <w:marTop w:val="0"/>
          <w:marBottom w:val="0"/>
          <w:divBdr>
            <w:top w:val="none" w:sz="0" w:space="0" w:color="auto"/>
            <w:left w:val="none" w:sz="0" w:space="0" w:color="auto"/>
            <w:bottom w:val="none" w:sz="0" w:space="0" w:color="auto"/>
            <w:right w:val="none" w:sz="0" w:space="0" w:color="auto"/>
          </w:divBdr>
        </w:div>
        <w:div w:id="1101147525">
          <w:marLeft w:val="0"/>
          <w:marRight w:val="0"/>
          <w:marTop w:val="0"/>
          <w:marBottom w:val="0"/>
          <w:divBdr>
            <w:top w:val="none" w:sz="0" w:space="0" w:color="auto"/>
            <w:left w:val="none" w:sz="0" w:space="0" w:color="auto"/>
            <w:bottom w:val="none" w:sz="0" w:space="0" w:color="auto"/>
            <w:right w:val="none" w:sz="0" w:space="0" w:color="auto"/>
          </w:divBdr>
        </w:div>
        <w:div w:id="1154683466">
          <w:marLeft w:val="0"/>
          <w:marRight w:val="0"/>
          <w:marTop w:val="0"/>
          <w:marBottom w:val="0"/>
          <w:divBdr>
            <w:top w:val="none" w:sz="0" w:space="0" w:color="auto"/>
            <w:left w:val="none" w:sz="0" w:space="0" w:color="auto"/>
            <w:bottom w:val="none" w:sz="0" w:space="0" w:color="auto"/>
            <w:right w:val="none" w:sz="0" w:space="0" w:color="auto"/>
          </w:divBdr>
        </w:div>
        <w:div w:id="1243567155">
          <w:marLeft w:val="0"/>
          <w:marRight w:val="0"/>
          <w:marTop w:val="0"/>
          <w:marBottom w:val="0"/>
          <w:divBdr>
            <w:top w:val="none" w:sz="0" w:space="0" w:color="auto"/>
            <w:left w:val="none" w:sz="0" w:space="0" w:color="auto"/>
            <w:bottom w:val="none" w:sz="0" w:space="0" w:color="auto"/>
            <w:right w:val="none" w:sz="0" w:space="0" w:color="auto"/>
          </w:divBdr>
        </w:div>
        <w:div w:id="1267036162">
          <w:marLeft w:val="0"/>
          <w:marRight w:val="0"/>
          <w:marTop w:val="0"/>
          <w:marBottom w:val="0"/>
          <w:divBdr>
            <w:top w:val="none" w:sz="0" w:space="0" w:color="auto"/>
            <w:left w:val="none" w:sz="0" w:space="0" w:color="auto"/>
            <w:bottom w:val="none" w:sz="0" w:space="0" w:color="auto"/>
            <w:right w:val="none" w:sz="0" w:space="0" w:color="auto"/>
          </w:divBdr>
        </w:div>
        <w:div w:id="1372723633">
          <w:marLeft w:val="0"/>
          <w:marRight w:val="0"/>
          <w:marTop w:val="0"/>
          <w:marBottom w:val="0"/>
          <w:divBdr>
            <w:top w:val="none" w:sz="0" w:space="0" w:color="auto"/>
            <w:left w:val="none" w:sz="0" w:space="0" w:color="auto"/>
            <w:bottom w:val="none" w:sz="0" w:space="0" w:color="auto"/>
            <w:right w:val="none" w:sz="0" w:space="0" w:color="auto"/>
          </w:divBdr>
        </w:div>
        <w:div w:id="1497720794">
          <w:marLeft w:val="0"/>
          <w:marRight w:val="0"/>
          <w:marTop w:val="0"/>
          <w:marBottom w:val="0"/>
          <w:divBdr>
            <w:top w:val="none" w:sz="0" w:space="0" w:color="auto"/>
            <w:left w:val="none" w:sz="0" w:space="0" w:color="auto"/>
            <w:bottom w:val="none" w:sz="0" w:space="0" w:color="auto"/>
            <w:right w:val="none" w:sz="0" w:space="0" w:color="auto"/>
          </w:divBdr>
        </w:div>
        <w:div w:id="1657489293">
          <w:marLeft w:val="0"/>
          <w:marRight w:val="0"/>
          <w:marTop w:val="0"/>
          <w:marBottom w:val="0"/>
          <w:divBdr>
            <w:top w:val="none" w:sz="0" w:space="0" w:color="auto"/>
            <w:left w:val="none" w:sz="0" w:space="0" w:color="auto"/>
            <w:bottom w:val="none" w:sz="0" w:space="0" w:color="auto"/>
            <w:right w:val="none" w:sz="0" w:space="0" w:color="auto"/>
          </w:divBdr>
        </w:div>
        <w:div w:id="1738897495">
          <w:marLeft w:val="0"/>
          <w:marRight w:val="0"/>
          <w:marTop w:val="0"/>
          <w:marBottom w:val="0"/>
          <w:divBdr>
            <w:top w:val="none" w:sz="0" w:space="0" w:color="auto"/>
            <w:left w:val="none" w:sz="0" w:space="0" w:color="auto"/>
            <w:bottom w:val="none" w:sz="0" w:space="0" w:color="auto"/>
            <w:right w:val="none" w:sz="0" w:space="0" w:color="auto"/>
          </w:divBdr>
        </w:div>
        <w:div w:id="1950703144">
          <w:marLeft w:val="0"/>
          <w:marRight w:val="0"/>
          <w:marTop w:val="0"/>
          <w:marBottom w:val="0"/>
          <w:divBdr>
            <w:top w:val="none" w:sz="0" w:space="0" w:color="auto"/>
            <w:left w:val="none" w:sz="0" w:space="0" w:color="auto"/>
            <w:bottom w:val="none" w:sz="0" w:space="0" w:color="auto"/>
            <w:right w:val="none" w:sz="0" w:space="0" w:color="auto"/>
          </w:divBdr>
        </w:div>
        <w:div w:id="2131312116">
          <w:marLeft w:val="0"/>
          <w:marRight w:val="0"/>
          <w:marTop w:val="0"/>
          <w:marBottom w:val="0"/>
          <w:divBdr>
            <w:top w:val="none" w:sz="0" w:space="0" w:color="auto"/>
            <w:left w:val="none" w:sz="0" w:space="0" w:color="auto"/>
            <w:bottom w:val="none" w:sz="0" w:space="0" w:color="auto"/>
            <w:right w:val="none" w:sz="0" w:space="0" w:color="auto"/>
          </w:divBdr>
        </w:div>
      </w:divsChild>
    </w:div>
    <w:div w:id="158263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amsxt.nrc.gov/navigator/DownloadServlet/?objectStoreName=%7bFADD9FBE-4595-43E6-B85B-8F2B7707A2E9%7d&amp;docId=CED80A57-3806-C67F-8BE3-88E008600000&amp;ForceBrowserDownloadMgrPrompt=false" TargetMode="External"/><Relationship Id="rId13" Type="http://schemas.openxmlformats.org/officeDocument/2006/relationships/footer" Target="footer1.xml"/><Relationship Id="rId18" Type="http://schemas.openxmlformats.org/officeDocument/2006/relationships/hyperlink" Target="https://www.nrc.gov/docs/ML0904/ML090410014.pdf"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www.nrc.gov/docs/ML1923/ML19231A182.pdf" TargetMode="External"/><Relationship Id="rId7" Type="http://schemas.openxmlformats.org/officeDocument/2006/relationships/endnotes" Target="endnotes.xml"/><Relationship Id="rId12" Type="http://schemas.openxmlformats.org/officeDocument/2006/relationships/hyperlink" Target="mailto:julie.winslow@nrc.gov" TargetMode="External"/><Relationship Id="rId17" Type="http://schemas.openxmlformats.org/officeDocument/2006/relationships/hyperlink" Target="https://www.nrc.gov/docs/ML0702/ML070240001.pdf" TargetMode="External"/><Relationship Id="rId25" Type="http://schemas.openxmlformats.org/officeDocument/2006/relationships/hyperlink" Target="https://www.nrc.gov/docs/ML1917/ML19172A086.pdf" TargetMode="External"/><Relationship Id="rId2" Type="http://schemas.openxmlformats.org/officeDocument/2006/relationships/numbering" Target="numbering.xml"/><Relationship Id="rId16" Type="http://schemas.openxmlformats.org/officeDocument/2006/relationships/hyperlink" Target="https://www.nrc.gov/docs/ML0406/ML040630078.pdf" TargetMode="External"/><Relationship Id="rId20" Type="http://schemas.openxmlformats.org/officeDocument/2006/relationships/hyperlink" Target="https://www.nrc.gov/docs/ML2023/ML20238B871.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ndy.Pressley@nrc.gov" TargetMode="External"/><Relationship Id="rId24" Type="http://schemas.openxmlformats.org/officeDocument/2006/relationships/hyperlink" Target="https://adamswebsearch2.nrc.gov/webSearch2/main.jsp?AccessionNumber=ML12074A115" TargetMode="External"/><Relationship Id="rId32"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www.nrc.gov/docs/ML0414/ML041470505.pdf" TargetMode="External"/><Relationship Id="rId23" Type="http://schemas.openxmlformats.org/officeDocument/2006/relationships/hyperlink" Target="https://adamswebsearch2.nrc.gov/webSearch2/main.jsp?AccessionNumber=ML23136A565" TargetMode="External"/><Relationship Id="rId28" Type="http://schemas.openxmlformats.org/officeDocument/2006/relationships/fontTable" Target="fontTable.xml"/><Relationship Id="rId10" Type="http://schemas.openxmlformats.org/officeDocument/2006/relationships/hyperlink" Target="mailto:APOB.OpESS.Resource@nrc.gov" TargetMode="External"/><Relationship Id="rId19" Type="http://schemas.openxmlformats.org/officeDocument/2006/relationships/hyperlink" Target="https://www.nrc.gov/docs/ML0706/ML070650428.pdf" TargetMode="External"/><Relationship Id="rId31"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adamsxt.nrc.gov/navigator/DownloadServlet/?objectStoreName=%7bFADD9FBE-4595-43E6-B85B-8F2B7707A2E9%7d&amp;docId=CED80A57-3806-C67F-8BE3-88E008600000&amp;ForceBrowserDownloadMgrPrompt=false" TargetMode="External"/><Relationship Id="rId14" Type="http://schemas.openxmlformats.org/officeDocument/2006/relationships/hyperlink" Target="https://www.nrc.gov/docs/ML0037/ML003732744.pdf" TargetMode="External"/><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9" ma:contentTypeDescription="Create a new document." ma:contentTypeScope="" ma:versionID="21fee547607d0b81f8a33ac84a8f1265">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ccbd699f986c0d62f53032e99ffc74dd"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D56E60-DBA7-4127-B89B-F0BAD24D25E0}">
  <ds:schemaRefs>
    <ds:schemaRef ds:uri="http://schemas.openxmlformats.org/officeDocument/2006/bibliography"/>
  </ds:schemaRefs>
</ds:datastoreItem>
</file>

<file path=customXml/itemProps2.xml><?xml version="1.0" encoding="utf-8"?>
<ds:datastoreItem xmlns:ds="http://schemas.openxmlformats.org/officeDocument/2006/customXml" ds:itemID="{2E41CAC1-CF46-49AA-80F3-122D1D1E25B5}"/>
</file>

<file path=customXml/itemProps3.xml><?xml version="1.0" encoding="utf-8"?>
<ds:datastoreItem xmlns:ds="http://schemas.openxmlformats.org/officeDocument/2006/customXml" ds:itemID="{FD78EB61-87CD-4DD4-A6D0-191C934FC181}"/>
</file>

<file path=customXml/itemProps4.xml><?xml version="1.0" encoding="utf-8"?>
<ds:datastoreItem xmlns:ds="http://schemas.openxmlformats.org/officeDocument/2006/customXml" ds:itemID="{35187D92-F40D-4F9B-B88B-05F6F2AFD33C}"/>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1</TotalTime>
  <Pages>14</Pages>
  <Words>5744</Words>
  <Characters>32744</Characters>
  <Application>Microsoft Office Word</Application>
  <DocSecurity>2</DocSecurity>
  <Lines>272</Lines>
  <Paragraphs>76</Paragraphs>
  <ScaleCrop>false</ScaleCrop>
  <Company/>
  <LinksUpToDate>false</LinksUpToDate>
  <CharactersWithSpaces>38412</CharactersWithSpaces>
  <SharedDoc>false</SharedDoc>
  <HLinks>
    <vt:vector size="120" baseType="variant">
      <vt:variant>
        <vt:i4>8060991</vt:i4>
      </vt:variant>
      <vt:variant>
        <vt:i4>51</vt:i4>
      </vt:variant>
      <vt:variant>
        <vt:i4>0</vt:i4>
      </vt:variant>
      <vt:variant>
        <vt:i4>5</vt:i4>
      </vt:variant>
      <vt:variant>
        <vt:lpwstr>https://www.nrc.gov/docs/ML1917/ML19172A086.pdf</vt:lpwstr>
      </vt:variant>
      <vt:variant>
        <vt:lpwstr/>
      </vt:variant>
      <vt:variant>
        <vt:i4>7864355</vt:i4>
      </vt:variant>
      <vt:variant>
        <vt:i4>48</vt:i4>
      </vt:variant>
      <vt:variant>
        <vt:i4>0</vt:i4>
      </vt:variant>
      <vt:variant>
        <vt:i4>5</vt:i4>
      </vt:variant>
      <vt:variant>
        <vt:lpwstr>https://adamswebsearch2.nrc.gov/webSearch2/main.jsp?AccessionNumber=ML12074A115</vt:lpwstr>
      </vt:variant>
      <vt:variant>
        <vt:lpwstr/>
      </vt:variant>
      <vt:variant>
        <vt:i4>7995431</vt:i4>
      </vt:variant>
      <vt:variant>
        <vt:i4>45</vt:i4>
      </vt:variant>
      <vt:variant>
        <vt:i4>0</vt:i4>
      </vt:variant>
      <vt:variant>
        <vt:i4>5</vt:i4>
      </vt:variant>
      <vt:variant>
        <vt:lpwstr>https://adamswebsearch2.nrc.gov/webSearch2/main.jsp?AccessionNumber=ML23136A565</vt:lpwstr>
      </vt:variant>
      <vt:variant>
        <vt:lpwstr/>
      </vt:variant>
      <vt:variant>
        <vt:i4>8126526</vt:i4>
      </vt:variant>
      <vt:variant>
        <vt:i4>42</vt:i4>
      </vt:variant>
      <vt:variant>
        <vt:i4>0</vt:i4>
      </vt:variant>
      <vt:variant>
        <vt:i4>5</vt:i4>
      </vt:variant>
      <vt:variant>
        <vt:lpwstr>https://www.nrc.gov/docs/ML1923/ML19231A182.pdf</vt:lpwstr>
      </vt:variant>
      <vt:variant>
        <vt:lpwstr/>
      </vt:variant>
      <vt:variant>
        <vt:i4>7995447</vt:i4>
      </vt:variant>
      <vt:variant>
        <vt:i4>39</vt:i4>
      </vt:variant>
      <vt:variant>
        <vt:i4>0</vt:i4>
      </vt:variant>
      <vt:variant>
        <vt:i4>5</vt:i4>
      </vt:variant>
      <vt:variant>
        <vt:lpwstr>https://www.nrc.gov/docs/ML2023/ML20238B871.pdf</vt:lpwstr>
      </vt:variant>
      <vt:variant>
        <vt:lpwstr/>
      </vt:variant>
      <vt:variant>
        <vt:i4>3080253</vt:i4>
      </vt:variant>
      <vt:variant>
        <vt:i4>36</vt:i4>
      </vt:variant>
      <vt:variant>
        <vt:i4>0</vt:i4>
      </vt:variant>
      <vt:variant>
        <vt:i4>5</vt:i4>
      </vt:variant>
      <vt:variant>
        <vt:lpwstr>https://www.nrc.gov/docs/ML0706/ML070650428.pdf</vt:lpwstr>
      </vt:variant>
      <vt:variant>
        <vt:lpwstr/>
      </vt:variant>
      <vt:variant>
        <vt:i4>2097213</vt:i4>
      </vt:variant>
      <vt:variant>
        <vt:i4>33</vt:i4>
      </vt:variant>
      <vt:variant>
        <vt:i4>0</vt:i4>
      </vt:variant>
      <vt:variant>
        <vt:i4>5</vt:i4>
      </vt:variant>
      <vt:variant>
        <vt:lpwstr>https://www.nrc.gov/docs/ML0904/ML090410014.pdf</vt:lpwstr>
      </vt:variant>
      <vt:variant>
        <vt:lpwstr/>
      </vt:variant>
      <vt:variant>
        <vt:i4>2687029</vt:i4>
      </vt:variant>
      <vt:variant>
        <vt:i4>30</vt:i4>
      </vt:variant>
      <vt:variant>
        <vt:i4>0</vt:i4>
      </vt:variant>
      <vt:variant>
        <vt:i4>5</vt:i4>
      </vt:variant>
      <vt:variant>
        <vt:lpwstr>https://www.nrc.gov/docs/ML0702/ML070240001.pdf</vt:lpwstr>
      </vt:variant>
      <vt:variant>
        <vt:lpwstr/>
      </vt:variant>
      <vt:variant>
        <vt:i4>2687036</vt:i4>
      </vt:variant>
      <vt:variant>
        <vt:i4>27</vt:i4>
      </vt:variant>
      <vt:variant>
        <vt:i4>0</vt:i4>
      </vt:variant>
      <vt:variant>
        <vt:i4>5</vt:i4>
      </vt:variant>
      <vt:variant>
        <vt:lpwstr>https://www.nrc.gov/docs/ML0406/ML040630078.pdf</vt:lpwstr>
      </vt:variant>
      <vt:variant>
        <vt:lpwstr/>
      </vt:variant>
      <vt:variant>
        <vt:i4>2949171</vt:i4>
      </vt:variant>
      <vt:variant>
        <vt:i4>24</vt:i4>
      </vt:variant>
      <vt:variant>
        <vt:i4>0</vt:i4>
      </vt:variant>
      <vt:variant>
        <vt:i4>5</vt:i4>
      </vt:variant>
      <vt:variant>
        <vt:lpwstr>https://www.nrc.gov/docs/ML0414/ML041470505.pdf</vt:lpwstr>
      </vt:variant>
      <vt:variant>
        <vt:lpwstr/>
      </vt:variant>
      <vt:variant>
        <vt:i4>3014705</vt:i4>
      </vt:variant>
      <vt:variant>
        <vt:i4>21</vt:i4>
      </vt:variant>
      <vt:variant>
        <vt:i4>0</vt:i4>
      </vt:variant>
      <vt:variant>
        <vt:i4>5</vt:i4>
      </vt:variant>
      <vt:variant>
        <vt:lpwstr>https://www.nrc.gov/docs/ML0037/ML003732744.pdf</vt:lpwstr>
      </vt:variant>
      <vt:variant>
        <vt:lpwstr/>
      </vt:variant>
      <vt:variant>
        <vt:i4>2031742</vt:i4>
      </vt:variant>
      <vt:variant>
        <vt:i4>18</vt:i4>
      </vt:variant>
      <vt:variant>
        <vt:i4>0</vt:i4>
      </vt:variant>
      <vt:variant>
        <vt:i4>5</vt:i4>
      </vt:variant>
      <vt:variant>
        <vt:lpwstr>mailto:julie.winslow@nrc.gov</vt:lpwstr>
      </vt:variant>
      <vt:variant>
        <vt:lpwstr/>
      </vt:variant>
      <vt:variant>
        <vt:i4>6881291</vt:i4>
      </vt:variant>
      <vt:variant>
        <vt:i4>15</vt:i4>
      </vt:variant>
      <vt:variant>
        <vt:i4>0</vt:i4>
      </vt:variant>
      <vt:variant>
        <vt:i4>5</vt:i4>
      </vt:variant>
      <vt:variant>
        <vt:lpwstr>mailto:Lundy.Pressley@nrc.gov</vt:lpwstr>
      </vt:variant>
      <vt:variant>
        <vt:lpwstr/>
      </vt:variant>
      <vt:variant>
        <vt:i4>7209029</vt:i4>
      </vt:variant>
      <vt:variant>
        <vt:i4>12</vt:i4>
      </vt:variant>
      <vt:variant>
        <vt:i4>0</vt:i4>
      </vt:variant>
      <vt:variant>
        <vt:i4>5</vt:i4>
      </vt:variant>
      <vt:variant>
        <vt:lpwstr>mailto:APOB.OpESS.Resource@nrc.gov</vt:lpwstr>
      </vt:variant>
      <vt:variant>
        <vt:lpwstr/>
      </vt:variant>
      <vt:variant>
        <vt:i4>1638470</vt:i4>
      </vt:variant>
      <vt:variant>
        <vt:i4>9</vt:i4>
      </vt:variant>
      <vt:variant>
        <vt:i4>0</vt:i4>
      </vt:variant>
      <vt:variant>
        <vt:i4>5</vt:i4>
      </vt:variant>
      <vt:variant>
        <vt:lpwstr>https://adamsxt.nrc.gov/navigator/DownloadServlet/?objectStoreName=%7bFADD9FBE-4595-43E6-B85B-8F2B7707A2E9%7d&amp;docId=CED80A57-3806-C67F-8BE3-88E008600000&amp;ForceBrowserDownloadMgrPrompt=false</vt:lpwstr>
      </vt:variant>
      <vt:variant>
        <vt:lpwstr/>
      </vt:variant>
      <vt:variant>
        <vt:i4>327702</vt:i4>
      </vt:variant>
      <vt:variant>
        <vt:i4>6</vt:i4>
      </vt:variant>
      <vt:variant>
        <vt:i4>0</vt:i4>
      </vt:variant>
      <vt:variant>
        <vt:i4>5</vt:i4>
      </vt:variant>
      <vt:variant>
        <vt:lpwstr/>
      </vt:variant>
      <vt:variant>
        <vt:lpwstr>AppBOpEBackground</vt:lpwstr>
      </vt:variant>
      <vt:variant>
        <vt:i4>1638470</vt:i4>
      </vt:variant>
      <vt:variant>
        <vt:i4>3</vt:i4>
      </vt:variant>
      <vt:variant>
        <vt:i4>0</vt:i4>
      </vt:variant>
      <vt:variant>
        <vt:i4>5</vt:i4>
      </vt:variant>
      <vt:variant>
        <vt:lpwstr>https://adamsxt.nrc.gov/navigator/DownloadServlet/?objectStoreName=%7bFADD9FBE-4595-43E6-B85B-8F2B7707A2E9%7d&amp;docId=CED80A57-3806-C67F-8BE3-88E008600000&amp;ForceBrowserDownloadMgrPrompt=false</vt:lpwstr>
      </vt:variant>
      <vt:variant>
        <vt:lpwstr/>
      </vt:variant>
      <vt:variant>
        <vt:i4>1376271</vt:i4>
      </vt:variant>
      <vt:variant>
        <vt:i4>0</vt:i4>
      </vt:variant>
      <vt:variant>
        <vt:i4>0</vt:i4>
      </vt:variant>
      <vt:variant>
        <vt:i4>5</vt:i4>
      </vt:variant>
      <vt:variant>
        <vt:lpwstr/>
      </vt:variant>
      <vt:variant>
        <vt:lpwstr>AppAPCCBackground</vt:lpwstr>
      </vt:variant>
      <vt:variant>
        <vt:i4>1114211</vt:i4>
      </vt:variant>
      <vt:variant>
        <vt:i4>3</vt:i4>
      </vt:variant>
      <vt:variant>
        <vt:i4>0</vt:i4>
      </vt:variant>
      <vt:variant>
        <vt:i4>5</vt:i4>
      </vt:variant>
      <vt:variant>
        <vt:lpwstr>mailto:RRR1@NRC.GOV</vt:lpwstr>
      </vt:variant>
      <vt:variant>
        <vt:lpwstr/>
      </vt:variant>
      <vt:variant>
        <vt:i4>7864402</vt:i4>
      </vt:variant>
      <vt:variant>
        <vt:i4>0</vt:i4>
      </vt:variant>
      <vt:variant>
        <vt:i4>0</vt:i4>
      </vt:variant>
      <vt:variant>
        <vt:i4>5</vt:i4>
      </vt:variant>
      <vt:variant>
        <vt:lpwstr>mailto:MKK@NRC.GOV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2024-01-09T17:23:00Z</dcterms:created>
  <dcterms:modified xsi:type="dcterms:W3CDTF">2024-01-09T17:25:00Z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