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A8405" w14:textId="77AB8B58" w:rsidR="00156C41" w:rsidRPr="00D3616B" w:rsidRDefault="00156C41" w:rsidP="00156C41">
      <w:pPr>
        <w:pStyle w:val="NRCINSPECTIONMANUAL"/>
        <w:rPr>
          <w:szCs w:val="20"/>
        </w:rPr>
      </w:pPr>
      <w:r>
        <w:tab/>
      </w:r>
      <w:r w:rsidRPr="00156C41">
        <w:rPr>
          <w:b/>
          <w:bCs/>
          <w:sz w:val="38"/>
          <w:szCs w:val="38"/>
        </w:rPr>
        <w:t>NRC INSPECTION MANUAL</w:t>
      </w:r>
      <w:r w:rsidRPr="00D3616B">
        <w:tab/>
      </w:r>
      <w:r w:rsidR="002871D8">
        <w:rPr>
          <w:szCs w:val="20"/>
        </w:rPr>
        <w:t>NSIR/DSO</w:t>
      </w:r>
    </w:p>
    <w:p w14:paraId="1E777F32" w14:textId="5E9A2074" w:rsidR="0028763E" w:rsidRPr="00156C41" w:rsidRDefault="005D3CC4" w:rsidP="00156C41">
      <w:pPr>
        <w:pStyle w:val="IMCIP"/>
      </w:pPr>
      <w:r w:rsidRPr="00156C41">
        <w:t xml:space="preserve">INSPECTION PROCEDURE </w:t>
      </w:r>
      <w:r w:rsidR="002871D8">
        <w:t>71130.07</w:t>
      </w:r>
      <w:r w:rsidR="00137179">
        <w:t>EW</w:t>
      </w:r>
    </w:p>
    <w:p w14:paraId="695770A9" w14:textId="4E51D876" w:rsidR="0028763E" w:rsidRDefault="002871D8" w:rsidP="006929DC">
      <w:pPr>
        <w:pStyle w:val="Title"/>
      </w:pPr>
      <w:r>
        <w:t>ENHANCED WEAPONS AND PREEMPTION OF FIREARMS LAWS</w:t>
      </w:r>
    </w:p>
    <w:p w14:paraId="5A89F8E1" w14:textId="331AB66C" w:rsidR="00047C30" w:rsidRPr="00047C30" w:rsidRDefault="008D2D3E" w:rsidP="00156C41">
      <w:pPr>
        <w:pStyle w:val="EffectiveDate"/>
      </w:pPr>
      <w:r w:rsidRPr="008D2D3E">
        <w:t xml:space="preserve">Effective Date: </w:t>
      </w:r>
      <w:r w:rsidR="00BA22FE">
        <w:t xml:space="preserve">January </w:t>
      </w:r>
      <w:r w:rsidR="00481C77">
        <w:t>2</w:t>
      </w:r>
      <w:r w:rsidR="00BA22FE">
        <w:t>, 2024</w:t>
      </w:r>
    </w:p>
    <w:p w14:paraId="7A1DC8BF" w14:textId="55153A6E" w:rsidR="0028763E" w:rsidRDefault="00F55AC7" w:rsidP="00A044C5">
      <w:pPr>
        <w:pStyle w:val="Applicability"/>
      </w:pPr>
      <w:r>
        <w:t xml:space="preserve">PROGRAM </w:t>
      </w:r>
      <w:r w:rsidR="0028763E">
        <w:t>APPLICABILITY:</w:t>
      </w:r>
      <w:r w:rsidR="00156C41">
        <w:tab/>
      </w:r>
      <w:r w:rsidR="0013008B">
        <w:t xml:space="preserve"> </w:t>
      </w:r>
      <w:r w:rsidR="0072172C" w:rsidRPr="0072172C">
        <w:t xml:space="preserve">IMC </w:t>
      </w:r>
      <w:r w:rsidR="002871D8">
        <w:t>2201 A</w:t>
      </w:r>
    </w:p>
    <w:p w14:paraId="63AB2EA3" w14:textId="6FE1D372" w:rsidR="00433332" w:rsidRDefault="002871D8" w:rsidP="00C57E3F">
      <w:pPr>
        <w:pStyle w:val="Heading1"/>
      </w:pPr>
      <w:r>
        <w:t>71130.07EW</w:t>
      </w:r>
      <w:r w:rsidR="006A53A0" w:rsidRPr="006A53A0">
        <w:t>-01</w:t>
      </w:r>
      <w:r w:rsidR="006A53A0" w:rsidRPr="006A53A0">
        <w:tab/>
        <w:t>INSPECTION OBJECTIVES</w:t>
      </w:r>
    </w:p>
    <w:p w14:paraId="76413F94" w14:textId="78EABEF4" w:rsidR="00433332" w:rsidRPr="003C2021" w:rsidRDefault="00A32C77" w:rsidP="00476429">
      <w:pPr>
        <w:pStyle w:val="Heading2"/>
      </w:pPr>
      <w:r w:rsidRPr="003C2021">
        <w:t>01.01</w:t>
      </w:r>
      <w:r w:rsidRPr="003C2021">
        <w:tab/>
      </w:r>
      <w:r w:rsidR="002871D8">
        <w:t>To verify and assess the licensee implementation of its enhanced weapons program in accordance with the U.S. Nuclear Regulatory Commission (NRC) requirements, NRC</w:t>
      </w:r>
      <w:r w:rsidR="008B0555">
        <w:noBreakHyphen/>
      </w:r>
      <w:r w:rsidR="002871D8">
        <w:t>approved security plans, and any other applicable requirement</w:t>
      </w:r>
      <w:r w:rsidR="00115A2A">
        <w:t>s</w:t>
      </w:r>
      <w:r w:rsidR="002871D8">
        <w:t>.</w:t>
      </w:r>
    </w:p>
    <w:p w14:paraId="36B7FC95" w14:textId="4D82F6B8" w:rsidR="00433332" w:rsidRDefault="00087068" w:rsidP="00476429">
      <w:pPr>
        <w:pStyle w:val="Heading2"/>
      </w:pPr>
      <w:r>
        <w:t>01.02</w:t>
      </w:r>
      <w:r>
        <w:tab/>
      </w:r>
      <w:r w:rsidR="00115A2A">
        <w:t>To assess security</w:t>
      </w:r>
      <w:r w:rsidR="00625B07">
        <w:t xml:space="preserve"> </w:t>
      </w:r>
      <w:r w:rsidR="00115A2A">
        <w:t>personnel knowledge, skills, and abilities to conform with the licensee training and qualification (T&amp;Q) plan, regulatory requirements, and any other applicable NRC requirements.</w:t>
      </w:r>
    </w:p>
    <w:p w14:paraId="4A92E606" w14:textId="1D9983A8" w:rsidR="00115A2A" w:rsidRDefault="00115A2A" w:rsidP="00476429">
      <w:pPr>
        <w:pStyle w:val="Heading2"/>
        <w:rPr>
          <w:caps/>
        </w:rPr>
      </w:pPr>
      <w:r>
        <w:t>01.03</w:t>
      </w:r>
      <w:r>
        <w:tab/>
        <w:t>To verify required security equipment assigned to security personnel meets the objectives outlined in the licensee’s T&amp;Q plan, NRC regulatory requirements, and any other applicable requirements.</w:t>
      </w:r>
    </w:p>
    <w:p w14:paraId="4B61A690" w14:textId="4579A098" w:rsidR="00433332" w:rsidRDefault="00115A2A" w:rsidP="00E21B81">
      <w:pPr>
        <w:pStyle w:val="Heading1"/>
      </w:pPr>
      <w:r>
        <w:rPr>
          <w:caps w:val="0"/>
        </w:rPr>
        <w:t>71130.07EW</w:t>
      </w:r>
      <w:r w:rsidR="006A53A0" w:rsidRPr="006A53A0">
        <w:t>-02</w:t>
      </w:r>
      <w:r w:rsidR="006A53A0" w:rsidRPr="006A53A0">
        <w:tab/>
      </w:r>
      <w:r w:rsidR="00A71F06">
        <w:t>Inspection guidance</w:t>
      </w:r>
    </w:p>
    <w:p w14:paraId="3A27A6BE" w14:textId="788C6100" w:rsidR="00AC4EFD" w:rsidRDefault="00AC4EFD" w:rsidP="006A53A0">
      <w:pPr>
        <w:pStyle w:val="BodyText"/>
        <w:rPr>
          <w:rFonts w:eastAsiaTheme="majorEastAsia" w:cstheme="majorBidi"/>
        </w:rPr>
      </w:pPr>
      <w:r>
        <w:rPr>
          <w:rFonts w:eastAsiaTheme="majorEastAsia" w:cstheme="majorBidi"/>
        </w:rPr>
        <w:t>Through verification of the inspection requirements within this inspection procedure</w:t>
      </w:r>
      <w:r w:rsidR="00F70011">
        <w:rPr>
          <w:rFonts w:eastAsiaTheme="majorEastAsia" w:cstheme="majorBidi"/>
        </w:rPr>
        <w:t xml:space="preserve"> (IP), inspector(s) shall ensure that the li</w:t>
      </w:r>
      <w:r w:rsidR="008B0D2C">
        <w:rPr>
          <w:rFonts w:eastAsiaTheme="majorEastAsia" w:cstheme="majorBidi"/>
        </w:rPr>
        <w:t xml:space="preserve">censee has </w:t>
      </w:r>
      <w:r w:rsidR="004E2C73">
        <w:rPr>
          <w:rFonts w:eastAsiaTheme="majorEastAsia" w:cstheme="majorBidi"/>
        </w:rPr>
        <w:t xml:space="preserve">applied </w:t>
      </w:r>
      <w:r w:rsidR="005668B8">
        <w:rPr>
          <w:rFonts w:eastAsiaTheme="majorEastAsia" w:cstheme="majorBidi"/>
        </w:rPr>
        <w:t xml:space="preserve">for and been granted </w:t>
      </w:r>
      <w:r w:rsidR="004E2C73">
        <w:rPr>
          <w:rFonts w:eastAsiaTheme="majorEastAsia" w:cstheme="majorBidi"/>
        </w:rPr>
        <w:t>NRC approval for the use of enhanced weapons</w:t>
      </w:r>
      <w:r w:rsidR="003B69D6">
        <w:rPr>
          <w:rFonts w:eastAsiaTheme="majorEastAsia" w:cstheme="majorBidi"/>
        </w:rPr>
        <w:t>.</w:t>
      </w:r>
    </w:p>
    <w:p w14:paraId="3C1F61A5" w14:textId="588EB7B9" w:rsidR="005E46E2" w:rsidRDefault="005E46E2" w:rsidP="006A53A0">
      <w:pPr>
        <w:pStyle w:val="BodyText"/>
        <w:rPr>
          <w:rFonts w:eastAsiaTheme="majorEastAsia" w:cstheme="majorBidi"/>
        </w:rPr>
      </w:pPr>
      <w:r>
        <w:rPr>
          <w:rFonts w:eastAsiaTheme="majorEastAsia" w:cstheme="majorBidi"/>
        </w:rPr>
        <w:t>This IP will only be used a</w:t>
      </w:r>
      <w:r w:rsidR="002F47EF">
        <w:rPr>
          <w:rFonts w:eastAsiaTheme="majorEastAsia" w:cstheme="majorBidi"/>
        </w:rPr>
        <w:t>t</w:t>
      </w:r>
      <w:r w:rsidR="00BD38AB">
        <w:rPr>
          <w:rFonts w:eastAsiaTheme="majorEastAsia" w:cstheme="majorBidi"/>
        </w:rPr>
        <w:t xml:space="preserve"> </w:t>
      </w:r>
      <w:r w:rsidR="005668B8">
        <w:rPr>
          <w:rFonts w:eastAsiaTheme="majorEastAsia" w:cstheme="majorBidi"/>
        </w:rPr>
        <w:t xml:space="preserve">Power Reactor licensees </w:t>
      </w:r>
      <w:r>
        <w:rPr>
          <w:rFonts w:eastAsiaTheme="majorEastAsia" w:cstheme="majorBidi"/>
        </w:rPr>
        <w:t xml:space="preserve">who </w:t>
      </w:r>
      <w:r w:rsidR="00D4500B">
        <w:rPr>
          <w:rFonts w:eastAsiaTheme="majorEastAsia" w:cstheme="majorBidi"/>
        </w:rPr>
        <w:t xml:space="preserve">have </w:t>
      </w:r>
      <w:r>
        <w:rPr>
          <w:rFonts w:eastAsiaTheme="majorEastAsia" w:cstheme="majorBidi"/>
        </w:rPr>
        <w:t>received</w:t>
      </w:r>
      <w:r w:rsidR="00D4500B">
        <w:rPr>
          <w:rFonts w:eastAsiaTheme="majorEastAsia" w:cstheme="majorBidi"/>
        </w:rPr>
        <w:t xml:space="preserve"> prior NRC approval for the use of enhanced weapons.</w:t>
      </w:r>
    </w:p>
    <w:p w14:paraId="2DAAC873" w14:textId="1C23E7D9" w:rsidR="00CF50A6" w:rsidRDefault="004A43E8" w:rsidP="006A53A0">
      <w:pPr>
        <w:pStyle w:val="BodyText"/>
        <w:rPr>
          <w:rFonts w:eastAsiaTheme="majorEastAsia" w:cstheme="majorBidi"/>
        </w:rPr>
      </w:pPr>
      <w:r>
        <w:rPr>
          <w:rFonts w:eastAsiaTheme="majorEastAsia" w:cstheme="majorBidi"/>
        </w:rPr>
        <w:t>In</w:t>
      </w:r>
      <w:r w:rsidR="005350FC">
        <w:rPr>
          <w:rFonts w:eastAsiaTheme="majorEastAsia" w:cstheme="majorBidi"/>
        </w:rPr>
        <w:t xml:space="preserve"> preparing to complete this procedure, the inspector(s) should familiarize themselves with</w:t>
      </w:r>
      <w:r w:rsidR="00A8588B">
        <w:rPr>
          <w:rFonts w:eastAsiaTheme="majorEastAsia" w:cstheme="majorBidi"/>
        </w:rPr>
        <w:t xml:space="preserve"> relevant documentation which may include, but is not limited to</w:t>
      </w:r>
      <w:r w:rsidR="00625B07">
        <w:rPr>
          <w:rFonts w:eastAsiaTheme="majorEastAsia" w:cstheme="majorBidi"/>
        </w:rPr>
        <w:t>,</w:t>
      </w:r>
      <w:r w:rsidR="00A8588B">
        <w:rPr>
          <w:rFonts w:eastAsiaTheme="majorEastAsia" w:cstheme="majorBidi"/>
        </w:rPr>
        <w:t xml:space="preserve"> the licensee’s </w:t>
      </w:r>
      <w:r w:rsidR="00DF1A15">
        <w:rPr>
          <w:rFonts w:eastAsiaTheme="majorEastAsia" w:cstheme="majorBidi"/>
        </w:rPr>
        <w:t>security plans, site</w:t>
      </w:r>
      <w:r w:rsidR="009742A2">
        <w:rPr>
          <w:rFonts w:eastAsiaTheme="majorEastAsia" w:cstheme="majorBidi"/>
        </w:rPr>
        <w:noBreakHyphen/>
      </w:r>
      <w:r w:rsidR="00DF1A15">
        <w:rPr>
          <w:rFonts w:eastAsiaTheme="majorEastAsia" w:cstheme="majorBidi"/>
        </w:rPr>
        <w:t>specific and/or corporate implementing procedures, security post orders, and security program reviews and audits.</w:t>
      </w:r>
    </w:p>
    <w:p w14:paraId="286C20A2" w14:textId="698D6373" w:rsidR="00331F82" w:rsidRDefault="00E627A6" w:rsidP="006A53A0">
      <w:pPr>
        <w:pStyle w:val="BodyText"/>
        <w:rPr>
          <w:rFonts w:eastAsiaTheme="majorEastAsia" w:cstheme="majorBidi"/>
        </w:rPr>
      </w:pPr>
      <w:r>
        <w:rPr>
          <w:rFonts w:eastAsiaTheme="majorEastAsia" w:cstheme="majorBidi"/>
        </w:rPr>
        <w:t xml:space="preserve">The inspector(s) are responsible for ensuring that </w:t>
      </w:r>
      <w:r w:rsidR="004E25D0">
        <w:rPr>
          <w:rFonts w:eastAsiaTheme="majorEastAsia" w:cstheme="majorBidi"/>
        </w:rPr>
        <w:t>all</w:t>
      </w:r>
      <w:r w:rsidR="00F42531">
        <w:rPr>
          <w:rFonts w:eastAsiaTheme="majorEastAsia" w:cstheme="majorBidi"/>
        </w:rPr>
        <w:t xml:space="preserve"> applicable inspection requirements identified within the sample are completed and evaluated to a level which provides assurance that licensees are meeting NRC regulatory requirements within the security program</w:t>
      </w:r>
      <w:r w:rsidR="00255366">
        <w:rPr>
          <w:rFonts w:eastAsiaTheme="majorEastAsia" w:cstheme="majorBidi"/>
        </w:rPr>
        <w:t>.</w:t>
      </w:r>
      <w:r w:rsidR="004E25D0">
        <w:rPr>
          <w:rFonts w:eastAsiaTheme="majorEastAsia" w:cstheme="majorBidi"/>
        </w:rPr>
        <w:t xml:space="preserve"> </w:t>
      </w:r>
      <w:r w:rsidR="004E25D0" w:rsidRPr="004E25D0">
        <w:rPr>
          <w:rFonts w:eastAsiaTheme="majorEastAsia" w:cstheme="majorBidi"/>
        </w:rPr>
        <w:t>The guidance within this procedure is being provided as a tool which:</w:t>
      </w:r>
      <w:r w:rsidR="00C90929">
        <w:rPr>
          <w:rFonts w:eastAsiaTheme="majorEastAsia" w:cstheme="majorBidi"/>
        </w:rPr>
        <w:t xml:space="preserve"> </w:t>
      </w:r>
      <w:r w:rsidR="00C90929" w:rsidRPr="00C90929">
        <w:rPr>
          <w:rFonts w:eastAsiaTheme="majorEastAsia" w:cstheme="majorBidi"/>
        </w:rPr>
        <w:t xml:space="preserve">(1) recommends to the inspector(s) certain methods and techniques for determining licensee security program compliance and effectiveness related to an inspection requirement </w:t>
      </w:r>
      <w:r w:rsidR="00594B3C" w:rsidRPr="00C90929">
        <w:rPr>
          <w:rFonts w:eastAsiaTheme="majorEastAsia" w:cstheme="majorBidi"/>
        </w:rPr>
        <w:t>or</w:t>
      </w:r>
      <w:r w:rsidR="00C90929" w:rsidRPr="00C90929">
        <w:rPr>
          <w:rFonts w:eastAsiaTheme="majorEastAsia" w:cstheme="majorBidi"/>
        </w:rPr>
        <w:t xml:space="preserve"> (2) clarifies certain aspects of a regulatory requirement associated with a particular inspection requirement. Where minimum sampling numbers are indicated (i.e., at least three intrusion detection system (IDS) zones shall be tested or at least 20 percent of the total personnel on a shift will be selected for weapons firing etc.), the inspector(s) should adhere as closely as possible to the numbers </w:t>
      </w:r>
      <w:r w:rsidR="00C90929" w:rsidRPr="00C90929">
        <w:rPr>
          <w:rFonts w:eastAsiaTheme="majorEastAsia" w:cstheme="majorBidi"/>
        </w:rPr>
        <w:lastRenderedPageBreak/>
        <w:t>identified in the guidance. The inspector(s) may expand the minimum number to aid in determining the extent of the condition, should compliance concerns arise. Completion of other recommended actions contained in this guidance should not be viewed as mandatory and is only intended to assist the inspector(s) in determining whether an inspection sample has been adequately addressed. Should questions arise regarding procedural requirements or guidance, the inspector(s) should consult with regional management or the Office of Nuclear Security and Incident Response, the program office</w:t>
      </w:r>
      <w:r w:rsidR="0099286F">
        <w:rPr>
          <w:rFonts w:eastAsiaTheme="majorEastAsia" w:cstheme="majorBidi"/>
        </w:rPr>
        <w:t>,</w:t>
      </w:r>
      <w:r w:rsidR="00C90929" w:rsidRPr="00C90929">
        <w:rPr>
          <w:rFonts w:eastAsiaTheme="majorEastAsia" w:cstheme="majorBidi"/>
        </w:rPr>
        <w:t xml:space="preserve"> for clarification.</w:t>
      </w:r>
    </w:p>
    <w:p w14:paraId="17F9568C" w14:textId="7A7D47B8" w:rsidR="00CC6F72" w:rsidRDefault="00CC6F72" w:rsidP="006A53A0">
      <w:pPr>
        <w:pStyle w:val="BodyText"/>
      </w:pPr>
      <w:r>
        <w:t>In some instances, it may be beneficial to culminate this inspection effort with interviews of security personnel to determine whether they have the requisite knowledge</w:t>
      </w:r>
      <w:r w:rsidR="005668B8">
        <w:t>, skills, and abilities</w:t>
      </w:r>
      <w:r>
        <w:t xml:space="preserve">. This may allow for independent verification of some aspects of training data collected during the inspection. When conducting interviews, the inspector(s) should avoid distracting the officer from </w:t>
      </w:r>
      <w:r w:rsidR="008B7FF6">
        <w:t>their</w:t>
      </w:r>
      <w:r>
        <w:t xml:space="preserve"> primary duties. The inspector(s) should also be sensitive to allegations and the processes to ensure proper handling. Whenever possible and as appropriate, interviews should be conducted at the duty location.</w:t>
      </w:r>
    </w:p>
    <w:p w14:paraId="3EEACC28" w14:textId="57EAEA72" w:rsidR="0087559B" w:rsidRDefault="0087559B" w:rsidP="006A53A0">
      <w:pPr>
        <w:pStyle w:val="BodyText"/>
      </w:pPr>
      <w:r>
        <w:t>The inspector(s) shall</w:t>
      </w:r>
      <w:r w:rsidR="00A95543">
        <w:t xml:space="preserve"> not handle licensee weapons that are assigned to post. The inspector(s) shall ask the licensee to demonstrate the function of the weapon</w:t>
      </w:r>
      <w:r w:rsidR="00F42473">
        <w:t>(s)</w:t>
      </w:r>
      <w:r w:rsidR="00A95543">
        <w:t xml:space="preserve"> system</w:t>
      </w:r>
      <w:r w:rsidR="00F42473">
        <w:t xml:space="preserve"> if the inspector(s) ha</w:t>
      </w:r>
      <w:r w:rsidR="00A93507">
        <w:t>ve</w:t>
      </w:r>
      <w:r w:rsidR="00F42473">
        <w:t xml:space="preserve"> questions about the functionality or accuracy of the weapon(s)</w:t>
      </w:r>
      <w:r w:rsidR="003B3900">
        <w:t xml:space="preserve"> system. If the inspector(s) determine a need to handle a </w:t>
      </w:r>
      <w:r w:rsidR="00D12C2D">
        <w:t>weapon, the inspector(s) shall request that a qualified member of the security organization place the weapon in a cleared and safe condition before the inspector handles the weapon(s).</w:t>
      </w:r>
    </w:p>
    <w:p w14:paraId="0ED031D2" w14:textId="6612BB83" w:rsidR="00BD1E05" w:rsidRDefault="00CF0EEC" w:rsidP="00476429">
      <w:pPr>
        <w:pStyle w:val="Heading1"/>
      </w:pPr>
      <w:r>
        <w:t xml:space="preserve">71130.07EW-03 </w:t>
      </w:r>
      <w:r w:rsidR="00815501">
        <w:t>INSPECTION REQUIREMENTS</w:t>
      </w:r>
    </w:p>
    <w:p w14:paraId="65720191" w14:textId="28823BBC" w:rsidR="003D03F1" w:rsidRDefault="006866EC" w:rsidP="00124484">
      <w:pPr>
        <w:pStyle w:val="Heading2"/>
        <w:rPr>
          <w:u w:val="single"/>
        </w:rPr>
      </w:pPr>
      <w:r>
        <w:rPr>
          <w:caps/>
        </w:rPr>
        <w:t>0</w:t>
      </w:r>
      <w:r w:rsidR="00815501">
        <w:rPr>
          <w:caps/>
        </w:rPr>
        <w:t>3</w:t>
      </w:r>
      <w:r w:rsidR="003D03F1">
        <w:rPr>
          <w:caps/>
        </w:rPr>
        <w:t>.</w:t>
      </w:r>
      <w:r>
        <w:rPr>
          <w:caps/>
        </w:rPr>
        <w:t>0</w:t>
      </w:r>
      <w:r w:rsidR="003D03F1">
        <w:rPr>
          <w:caps/>
        </w:rPr>
        <w:t>1</w:t>
      </w:r>
      <w:r w:rsidR="003D03F1">
        <w:rPr>
          <w:caps/>
        </w:rPr>
        <w:tab/>
      </w:r>
      <w:r w:rsidR="005C5F1F">
        <w:rPr>
          <w:u w:val="single"/>
        </w:rPr>
        <w:t>Application Process for Combined Preemption Authority and Enhanced Weapons Authority</w:t>
      </w:r>
    </w:p>
    <w:p w14:paraId="132A8972" w14:textId="46DF4263" w:rsidR="005C5F1F" w:rsidRDefault="00EA2481" w:rsidP="00476429">
      <w:pPr>
        <w:pStyle w:val="BodyText"/>
        <w:numPr>
          <w:ilvl w:val="0"/>
          <w:numId w:val="15"/>
        </w:numPr>
        <w:tabs>
          <w:tab w:val="num" w:pos="720"/>
        </w:tabs>
      </w:pPr>
      <w:r>
        <w:t xml:space="preserve">Verify </w:t>
      </w:r>
      <w:r w:rsidR="005668B8">
        <w:t xml:space="preserve">that </w:t>
      </w:r>
      <w:r>
        <w:t xml:space="preserve">upon the effective date of the NRC’s approval of the licensee’s </w:t>
      </w:r>
      <w:r w:rsidR="007A319E">
        <w:t xml:space="preserve">application for combined preemption and enhanced weapons authority, the licensee only assigns security personnel who have </w:t>
      </w:r>
      <w:r w:rsidR="00283189">
        <w:t xml:space="preserve">completed a satisfactory firearms background check to duties requiring access to covered weapons </w:t>
      </w:r>
      <w:r w:rsidR="00F61A21">
        <w:t xml:space="preserve">Title 10 of the </w:t>
      </w:r>
      <w:r w:rsidR="00F61A21" w:rsidRPr="00137179">
        <w:rPr>
          <w:i/>
          <w:iCs/>
        </w:rPr>
        <w:t>Code of Federal Regulations</w:t>
      </w:r>
      <w:r w:rsidR="00F61A21">
        <w:t xml:space="preserve"> </w:t>
      </w:r>
      <w:r w:rsidR="00BA22FE">
        <w:t xml:space="preserve">(10 CFR). </w:t>
      </w:r>
      <w:r w:rsidR="00283189">
        <w:t>(10 CFR 73.15(e)(8))</w:t>
      </w:r>
    </w:p>
    <w:p w14:paraId="7480F45D" w14:textId="77777777" w:rsidR="00B013CD" w:rsidRDefault="00B013CD" w:rsidP="00476429">
      <w:pPr>
        <w:pStyle w:val="BodyText3"/>
        <w:rPr>
          <w:u w:val="single"/>
        </w:rPr>
      </w:pPr>
      <w:r w:rsidRPr="00B013CD">
        <w:rPr>
          <w:u w:val="single"/>
        </w:rPr>
        <w:t>Specific Guidance</w:t>
      </w:r>
    </w:p>
    <w:p w14:paraId="057204A3" w14:textId="77777777" w:rsidR="007F4B31" w:rsidRDefault="007F4B31" w:rsidP="00476429">
      <w:pPr>
        <w:pStyle w:val="BodyText3"/>
      </w:pPr>
      <w:r w:rsidRPr="00B42281">
        <w:t>No inspection guidance.</w:t>
      </w:r>
    </w:p>
    <w:p w14:paraId="63B3C84C" w14:textId="28893604" w:rsidR="00561AE2" w:rsidRPr="0060141A" w:rsidRDefault="0060141A" w:rsidP="00476429">
      <w:pPr>
        <w:pStyle w:val="Heading2"/>
      </w:pPr>
      <w:r>
        <w:t>03.02</w:t>
      </w:r>
      <w:r>
        <w:tab/>
      </w:r>
      <w:r w:rsidR="007C1A4B">
        <w:rPr>
          <w:u w:val="single"/>
        </w:rPr>
        <w:t>Completion of Training and Qualification Before Deployment of Enhanced Weapons</w:t>
      </w:r>
    </w:p>
    <w:p w14:paraId="216BC533" w14:textId="518FB71D" w:rsidR="00E810B2" w:rsidRPr="006C4F54" w:rsidRDefault="00E810B2" w:rsidP="00476429">
      <w:pPr>
        <w:pStyle w:val="BodyText"/>
        <w:numPr>
          <w:ilvl w:val="0"/>
          <w:numId w:val="17"/>
        </w:numPr>
        <w:tabs>
          <w:tab w:val="num" w:pos="720"/>
        </w:tabs>
      </w:pPr>
      <w:r>
        <w:t xml:space="preserve">Verify that security personnel with access to enhanced weapons have completed firearms training and qualification in accordance with the licensee’s </w:t>
      </w:r>
      <w:r w:rsidR="00F61A21">
        <w:t>T&amp;Q</w:t>
      </w:r>
      <w:r>
        <w:t xml:space="preserve"> plan</w:t>
      </w:r>
      <w:r w:rsidR="00BA22FE">
        <w:t>.</w:t>
      </w:r>
      <w:r>
        <w:t xml:space="preserve"> (10 CFR 73.15(h)(1))</w:t>
      </w:r>
    </w:p>
    <w:p w14:paraId="0B9BC471" w14:textId="77777777" w:rsidR="00E810B2" w:rsidRDefault="00E810B2" w:rsidP="00476429">
      <w:pPr>
        <w:pStyle w:val="BodyText3"/>
        <w:rPr>
          <w:u w:val="single"/>
        </w:rPr>
      </w:pPr>
      <w:r w:rsidRPr="00B013CD">
        <w:rPr>
          <w:u w:val="single"/>
        </w:rPr>
        <w:t>Specific Guidance</w:t>
      </w:r>
    </w:p>
    <w:p w14:paraId="51807BAC" w14:textId="51C0ECD8" w:rsidR="00B013CD" w:rsidRDefault="00E810B2" w:rsidP="00476429">
      <w:pPr>
        <w:pStyle w:val="BodyText3"/>
      </w:pPr>
      <w:r>
        <w:t>To inspect this requirement, the inspector(s) should review a sample of licensee training records and verify that security personnel who have access to enhanced weapons are properly trained and qualified in accordance with NRC regulations</w:t>
      </w:r>
      <w:r w:rsidR="00554EA0">
        <w:t>, NRC</w:t>
      </w:r>
      <w:r w:rsidR="00F61A21">
        <w:t>-</w:t>
      </w:r>
      <w:r w:rsidR="00554EA0">
        <w:t>approved</w:t>
      </w:r>
      <w:r w:rsidR="00D824C9">
        <w:t xml:space="preserve"> T</w:t>
      </w:r>
      <w:r w:rsidR="00554EA0">
        <w:t>&amp;Q plan, and licensee procedures.</w:t>
      </w:r>
    </w:p>
    <w:p w14:paraId="160BFA67" w14:textId="7E0B4E20" w:rsidR="00D4444A" w:rsidRPr="00D4444A" w:rsidRDefault="00D4444A" w:rsidP="00476429">
      <w:pPr>
        <w:pStyle w:val="BodyText"/>
        <w:numPr>
          <w:ilvl w:val="0"/>
          <w:numId w:val="15"/>
        </w:numPr>
        <w:tabs>
          <w:tab w:val="num" w:pos="720"/>
        </w:tabs>
      </w:pPr>
      <w:r w:rsidRPr="00D4444A">
        <w:lastRenderedPageBreak/>
        <w:t xml:space="preserve">Verify that security personnel </w:t>
      </w:r>
      <w:r w:rsidR="005668B8">
        <w:t>complete</w:t>
      </w:r>
      <w:r w:rsidR="005668B8" w:rsidRPr="00D4444A">
        <w:t xml:space="preserve"> </w:t>
      </w:r>
      <w:r w:rsidRPr="00D4444A">
        <w:t xml:space="preserve">initial </w:t>
      </w:r>
      <w:r w:rsidR="00F61A21">
        <w:t>T&amp;Q</w:t>
      </w:r>
      <w:r w:rsidRPr="00D4444A">
        <w:t xml:space="preserve"> on enhanced weapons before the </w:t>
      </w:r>
      <w:r w:rsidR="005668B8">
        <w:t xml:space="preserve">security personnel’s </w:t>
      </w:r>
      <w:r w:rsidRPr="00D4444A">
        <w:t>deployment of enhanced weapons to implement the licensee’s protective strategy</w:t>
      </w:r>
      <w:r w:rsidR="00BA22FE">
        <w:t>.</w:t>
      </w:r>
      <w:r w:rsidRPr="00D4444A">
        <w:t xml:space="preserve"> (10</w:t>
      </w:r>
      <w:r w:rsidR="00F61A21">
        <w:t> </w:t>
      </w:r>
      <w:r w:rsidRPr="00D4444A">
        <w:t>CFR 73.15(h)(2)</w:t>
      </w:r>
      <w:r w:rsidR="000C3FF8">
        <w:t>)</w:t>
      </w:r>
    </w:p>
    <w:p w14:paraId="328ED718" w14:textId="77777777" w:rsidR="00CA2CC5" w:rsidRDefault="00CA2CC5" w:rsidP="00476429">
      <w:pPr>
        <w:pStyle w:val="BodyText3"/>
        <w:rPr>
          <w:u w:val="single"/>
        </w:rPr>
      </w:pPr>
      <w:r w:rsidRPr="00B013CD">
        <w:rPr>
          <w:u w:val="single"/>
        </w:rPr>
        <w:t>Specific Guidance</w:t>
      </w:r>
    </w:p>
    <w:p w14:paraId="061C383A" w14:textId="77777777" w:rsidR="0005299C" w:rsidRDefault="00CA2CC5" w:rsidP="00476429">
      <w:pPr>
        <w:pStyle w:val="BodyText3"/>
      </w:pPr>
      <w:r>
        <w:t xml:space="preserve">To inspect this requirement, the inspector(s) should review </w:t>
      </w:r>
      <w:r w:rsidR="00FB6773">
        <w:t xml:space="preserve">a sample of licensee training records and verify that security personnel have received initial training and have qualified on enhanced weapons prior to the licensee </w:t>
      </w:r>
      <w:r w:rsidR="00FB1FAF">
        <w:t xml:space="preserve">deploying enhanced weapons </w:t>
      </w:r>
      <w:r w:rsidR="001A18F5">
        <w:t>in the field for the i</w:t>
      </w:r>
      <w:r w:rsidR="006624DF">
        <w:t>mp</w:t>
      </w:r>
      <w:r w:rsidR="004C3D86">
        <w:t>lementation</w:t>
      </w:r>
      <w:r w:rsidR="001A18F5">
        <w:t xml:space="preserve"> of </w:t>
      </w:r>
      <w:r w:rsidR="006624DF">
        <w:t>the licensee’s protective strategy.</w:t>
      </w:r>
    </w:p>
    <w:p w14:paraId="2314D906" w14:textId="0343A506" w:rsidR="00976B9D" w:rsidRDefault="00976B9D" w:rsidP="00476429">
      <w:pPr>
        <w:pStyle w:val="BodyText"/>
        <w:numPr>
          <w:ilvl w:val="0"/>
          <w:numId w:val="15"/>
        </w:numPr>
        <w:tabs>
          <w:tab w:val="num" w:pos="720"/>
        </w:tabs>
      </w:pPr>
      <w:r w:rsidRPr="00976B9D">
        <w:t xml:space="preserve">Verify that licensee security personnel receive recurring </w:t>
      </w:r>
      <w:r w:rsidR="00F61A21">
        <w:t>T&amp;Q</w:t>
      </w:r>
      <w:r w:rsidRPr="00976B9D">
        <w:t xml:space="preserve"> on enhanced weapons in accordance with the requirements of the licensee’s training and qualification plan</w:t>
      </w:r>
      <w:r w:rsidR="00BA22FE">
        <w:t>.</w:t>
      </w:r>
      <w:r w:rsidR="00B27381">
        <w:t xml:space="preserve"> </w:t>
      </w:r>
      <w:r w:rsidRPr="00976B9D">
        <w:t>(10</w:t>
      </w:r>
      <w:r w:rsidR="00F61A21">
        <w:t> </w:t>
      </w:r>
      <w:r w:rsidRPr="00976B9D">
        <w:t>CFR 73.15(h)(3)</w:t>
      </w:r>
      <w:r w:rsidR="000C3FF8">
        <w:t>)</w:t>
      </w:r>
    </w:p>
    <w:p w14:paraId="785038C1" w14:textId="77777777" w:rsidR="00963421" w:rsidRDefault="00963421" w:rsidP="00476429">
      <w:pPr>
        <w:pStyle w:val="BodyText3"/>
        <w:rPr>
          <w:u w:val="single"/>
        </w:rPr>
      </w:pPr>
      <w:r w:rsidRPr="00B013CD">
        <w:rPr>
          <w:u w:val="single"/>
        </w:rPr>
        <w:t>Specific Guidance</w:t>
      </w:r>
    </w:p>
    <w:p w14:paraId="2C16F8EF" w14:textId="5FC453F2" w:rsidR="00963421" w:rsidRDefault="00963421" w:rsidP="00476429">
      <w:pPr>
        <w:pStyle w:val="BodyText3"/>
      </w:pPr>
      <w:r>
        <w:t xml:space="preserve">To inspect this requirement, the </w:t>
      </w:r>
      <w:r w:rsidR="00B44A43">
        <w:t xml:space="preserve">inspector(s) should review a sample of licensee training records and verify that security personnel receive </w:t>
      </w:r>
      <w:r w:rsidR="004F0861">
        <w:t>recurring</w:t>
      </w:r>
      <w:r w:rsidR="00B35978">
        <w:t xml:space="preserve"> training and qualification on enhanced weapons.</w:t>
      </w:r>
    </w:p>
    <w:p w14:paraId="36AA397A" w14:textId="4F809578" w:rsidR="004A2E07" w:rsidRDefault="004A2E07" w:rsidP="00476429">
      <w:pPr>
        <w:pStyle w:val="BodyText"/>
        <w:numPr>
          <w:ilvl w:val="0"/>
          <w:numId w:val="15"/>
        </w:numPr>
        <w:tabs>
          <w:tab w:val="num" w:pos="720"/>
        </w:tabs>
      </w:pPr>
      <w:r w:rsidRPr="004A2E07">
        <w:t>Verify the licensee documents all training in accordance with the requirements of the licensee’s training and qualification plan</w:t>
      </w:r>
      <w:r w:rsidR="00BA22FE">
        <w:t>.</w:t>
      </w:r>
      <w:r w:rsidR="00B27381">
        <w:t xml:space="preserve"> </w:t>
      </w:r>
      <w:r w:rsidRPr="004A2E07">
        <w:t>(10 CFR 73.15(h)(4)</w:t>
      </w:r>
      <w:r w:rsidR="000C3FF8">
        <w:t>)</w:t>
      </w:r>
    </w:p>
    <w:p w14:paraId="514EEE64" w14:textId="77777777" w:rsidR="003F2B04" w:rsidRDefault="003F2B04" w:rsidP="00476429">
      <w:pPr>
        <w:pStyle w:val="BodyText3"/>
        <w:rPr>
          <w:u w:val="single"/>
        </w:rPr>
      </w:pPr>
      <w:r w:rsidRPr="00B013CD">
        <w:rPr>
          <w:u w:val="single"/>
        </w:rPr>
        <w:t>Specific Guidance</w:t>
      </w:r>
    </w:p>
    <w:p w14:paraId="7BC6A348" w14:textId="1B9874C2" w:rsidR="00412793" w:rsidRDefault="00412793" w:rsidP="00476429">
      <w:pPr>
        <w:pStyle w:val="BodyText3"/>
      </w:pPr>
      <w:r>
        <w:t xml:space="preserve">To inspect this requirement, the inspector(s) should review </w:t>
      </w:r>
      <w:r w:rsidR="00541A4C">
        <w:t xml:space="preserve">a sample of licensee training records and verify the licensee documents all training </w:t>
      </w:r>
      <w:r w:rsidR="003E2543">
        <w:t>that is conducted for enhanced weapons.</w:t>
      </w:r>
    </w:p>
    <w:p w14:paraId="29886620" w14:textId="0E13C5D6" w:rsidR="00EB1FAD" w:rsidRDefault="00EB1FAD" w:rsidP="00476429">
      <w:pPr>
        <w:pStyle w:val="Heading2"/>
        <w:rPr>
          <w:u w:val="single"/>
        </w:rPr>
      </w:pPr>
      <w:r>
        <w:t>0</w:t>
      </w:r>
      <w:r w:rsidR="00B935E2">
        <w:t>3</w:t>
      </w:r>
      <w:r>
        <w:t>.03</w:t>
      </w:r>
      <w:r>
        <w:tab/>
      </w:r>
      <w:r>
        <w:rPr>
          <w:u w:val="single"/>
        </w:rPr>
        <w:t>Transfer of Enhanced Weapons</w:t>
      </w:r>
    </w:p>
    <w:p w14:paraId="68C07D3A" w14:textId="6C19DAB7" w:rsidR="00AD2177" w:rsidRDefault="00AD2177" w:rsidP="00476429">
      <w:pPr>
        <w:pStyle w:val="BodyText"/>
        <w:numPr>
          <w:ilvl w:val="0"/>
          <w:numId w:val="20"/>
        </w:numPr>
        <w:tabs>
          <w:tab w:val="num" w:pos="720"/>
        </w:tabs>
      </w:pPr>
      <w:r>
        <w:t xml:space="preserve">Verify (as applicable) that approval is granted from the </w:t>
      </w:r>
      <w:r w:rsidR="00B965EB">
        <w:t xml:space="preserve">Bureau of </w:t>
      </w:r>
      <w:r>
        <w:t>Alcohol</w:t>
      </w:r>
      <w:r w:rsidR="00B965EB">
        <w:t>,</w:t>
      </w:r>
      <w:r>
        <w:t xml:space="preserve"> T</w:t>
      </w:r>
      <w:r w:rsidR="00625B07">
        <w:t>o</w:t>
      </w:r>
      <w:r>
        <w:t>bac</w:t>
      </w:r>
      <w:r w:rsidR="00625B07">
        <w:t>c</w:t>
      </w:r>
      <w:r>
        <w:t>o</w:t>
      </w:r>
      <w:r w:rsidR="00B965EB">
        <w:t>,</w:t>
      </w:r>
      <w:r>
        <w:t xml:space="preserve"> Firearms</w:t>
      </w:r>
      <w:r w:rsidR="007E69CB">
        <w:t>, and Explosives</w:t>
      </w:r>
      <w:r>
        <w:t xml:space="preserve"> (ATF) prior to the licensee transferring any enhanced weapons. The licensee must </w:t>
      </w:r>
      <w:proofErr w:type="gramStart"/>
      <w:r>
        <w:t>submit an application</w:t>
      </w:r>
      <w:proofErr w:type="gramEnd"/>
      <w:r>
        <w:t xml:space="preserve"> to transfer and register the weapon with the ATF in accordance with 27 CFR </w:t>
      </w:r>
      <w:r w:rsidR="000C3FF8">
        <w:t xml:space="preserve">Part </w:t>
      </w:r>
      <w:r>
        <w:t>479</w:t>
      </w:r>
      <w:r w:rsidR="00BA22FE">
        <w:t>.</w:t>
      </w:r>
      <w:r>
        <w:t xml:space="preserve"> (10 CFR 73.15(m)(7)</w:t>
      </w:r>
      <w:r w:rsidR="000C3FF8">
        <w:t>)</w:t>
      </w:r>
    </w:p>
    <w:p w14:paraId="6E71D546" w14:textId="77777777" w:rsidR="000C6C01" w:rsidRDefault="000C6C01" w:rsidP="00476429">
      <w:pPr>
        <w:pStyle w:val="BodyText3"/>
        <w:rPr>
          <w:u w:val="single"/>
        </w:rPr>
      </w:pPr>
      <w:r w:rsidRPr="00B013CD">
        <w:rPr>
          <w:u w:val="single"/>
        </w:rPr>
        <w:t>Specific Guidance</w:t>
      </w:r>
    </w:p>
    <w:p w14:paraId="1BC89F6E" w14:textId="273A7536" w:rsidR="000C6C01" w:rsidRDefault="000E5765" w:rsidP="00476429">
      <w:pPr>
        <w:pStyle w:val="BodyText3"/>
      </w:pPr>
      <w:r>
        <w:t xml:space="preserve">To inspect this requirement, the inspector(s) should </w:t>
      </w:r>
      <w:r w:rsidR="009523B3">
        <w:t xml:space="preserve">interview the person in charge of enhanced weapons </w:t>
      </w:r>
      <w:r w:rsidR="00A626CC">
        <w:t xml:space="preserve">and review inventory records and verify the licensee received approval </w:t>
      </w:r>
      <w:r w:rsidR="00030828">
        <w:t xml:space="preserve">from the ATF </w:t>
      </w:r>
      <w:r w:rsidR="00A626CC">
        <w:t>prior to transferring any enhanced weapon(s).</w:t>
      </w:r>
    </w:p>
    <w:p w14:paraId="3DA56BC4" w14:textId="1F69949B" w:rsidR="00030828" w:rsidRDefault="00030828" w:rsidP="00476429">
      <w:pPr>
        <w:pStyle w:val="BodyText3"/>
      </w:pPr>
      <w:r>
        <w:t>As outlined in 10 CFR 73.15(m)(7)(</w:t>
      </w:r>
      <w:proofErr w:type="spellStart"/>
      <w:r w:rsidR="005045A2">
        <w:t>i</w:t>
      </w:r>
      <w:proofErr w:type="spellEnd"/>
      <w:r w:rsidR="005045A2">
        <w:t>)-(iii), examples of transfers</w:t>
      </w:r>
      <w:r w:rsidR="005668B8" w:rsidRPr="005668B8">
        <w:t xml:space="preserve"> include</w:t>
      </w:r>
      <w:r w:rsidR="005045A2">
        <w:t>, but are not limited to:</w:t>
      </w:r>
    </w:p>
    <w:p w14:paraId="7C1E91FD" w14:textId="77777777" w:rsidR="00AE5C24" w:rsidRDefault="00AE5C24" w:rsidP="00476429">
      <w:pPr>
        <w:pStyle w:val="BodyText3"/>
        <w:numPr>
          <w:ilvl w:val="0"/>
          <w:numId w:val="21"/>
        </w:numPr>
        <w:tabs>
          <w:tab w:val="num" w:pos="1080"/>
        </w:tabs>
        <w:ind w:left="1080"/>
      </w:pPr>
      <w:r>
        <w:t>Sale or disposal of an enhanced weapon to another authorized NRC licensee;</w:t>
      </w:r>
    </w:p>
    <w:p w14:paraId="0AE84F9F" w14:textId="77777777" w:rsidR="00AE5C24" w:rsidRDefault="00AE5C24" w:rsidP="00476429">
      <w:pPr>
        <w:pStyle w:val="BodyText3"/>
        <w:numPr>
          <w:ilvl w:val="0"/>
          <w:numId w:val="21"/>
        </w:numPr>
        <w:tabs>
          <w:tab w:val="num" w:pos="1080"/>
        </w:tabs>
        <w:ind w:left="1080"/>
      </w:pPr>
      <w:r>
        <w:t>Sale or disposal of an enhanced weapon to an authorized Federal firearms license holder, government agency, official police organization; or</w:t>
      </w:r>
    </w:p>
    <w:p w14:paraId="056C1734" w14:textId="11D16A20" w:rsidR="00AE5C24" w:rsidRDefault="00AE5C24" w:rsidP="00476429">
      <w:pPr>
        <w:pStyle w:val="BodyText3"/>
        <w:numPr>
          <w:ilvl w:val="0"/>
          <w:numId w:val="21"/>
        </w:numPr>
        <w:tabs>
          <w:tab w:val="num" w:pos="1080"/>
        </w:tabs>
        <w:ind w:left="1080"/>
      </w:pPr>
      <w:r>
        <w:t xml:space="preserve">Abandonment of an enhanced weapon to </w:t>
      </w:r>
      <w:r w:rsidR="00625B07">
        <w:t xml:space="preserve">the </w:t>
      </w:r>
      <w:r>
        <w:t>ATF.</w:t>
      </w:r>
    </w:p>
    <w:p w14:paraId="3A6C9340" w14:textId="59BB59F8" w:rsidR="0069606A" w:rsidRDefault="0069606A" w:rsidP="00476429">
      <w:pPr>
        <w:pStyle w:val="BodyText3"/>
      </w:pPr>
      <w:r>
        <w:lastRenderedPageBreak/>
        <w:t xml:space="preserve">In accordance with </w:t>
      </w:r>
      <w:r w:rsidR="008E2A74">
        <w:t>10 CFR 73.15(m)(1)(</w:t>
      </w:r>
      <w:proofErr w:type="spellStart"/>
      <w:r w:rsidR="008E2A74">
        <w:t>i</w:t>
      </w:r>
      <w:proofErr w:type="spellEnd"/>
      <w:r w:rsidR="008E2A74">
        <w:t xml:space="preserve">), </w:t>
      </w:r>
      <w:r w:rsidR="007435C6">
        <w:t xml:space="preserve">a licensee’s issuance of enhanced weapons to its security personnel is not considered a transfer provided the enhanced weapons remain within the site </w:t>
      </w:r>
      <w:r w:rsidR="00EE7A87">
        <w:t xml:space="preserve">boundary. </w:t>
      </w:r>
      <w:r w:rsidR="00E6202A">
        <w:t>The site boundary is defined in the licensee’s safety analysis report that was submitted to the NRC.</w:t>
      </w:r>
    </w:p>
    <w:p w14:paraId="21F7AE41" w14:textId="08AF7143" w:rsidR="00FB7D10" w:rsidRDefault="00BA7C93" w:rsidP="00476429">
      <w:pPr>
        <w:pStyle w:val="BodyText"/>
        <w:numPr>
          <w:ilvl w:val="0"/>
          <w:numId w:val="20"/>
        </w:numPr>
        <w:tabs>
          <w:tab w:val="num" w:pos="720"/>
        </w:tabs>
      </w:pPr>
      <w:r>
        <w:t>Verify the lic</w:t>
      </w:r>
      <w:r w:rsidR="002D5C06">
        <w:t>ensee</w:t>
      </w:r>
      <w:r w:rsidR="00A15489">
        <w:t xml:space="preserve"> treats any</w:t>
      </w:r>
      <w:r w:rsidR="00374FC9">
        <w:t xml:space="preserve"> enhanced weapon(s)</w:t>
      </w:r>
      <w:r w:rsidR="00A15489">
        <w:t xml:space="preserve"> removal </w:t>
      </w:r>
      <w:r w:rsidR="00E2356B">
        <w:t>other than those reasons listed in 0</w:t>
      </w:r>
      <w:r w:rsidR="00A81949">
        <w:t>3</w:t>
      </w:r>
      <w:r w:rsidR="00E2356B">
        <w:t>.0</w:t>
      </w:r>
      <w:r w:rsidR="00C02B84">
        <w:t>4</w:t>
      </w:r>
      <w:r w:rsidR="00E2356B">
        <w:t xml:space="preserve"> c. as a transfer</w:t>
      </w:r>
      <w:r w:rsidR="00B67DCD">
        <w:t xml:space="preserve"> specified under ATF’s regulations in </w:t>
      </w:r>
      <w:hyperlink r:id="rId8" w:history="1">
        <w:r w:rsidR="00E97002">
          <w:rPr>
            <w:rStyle w:val="Hyperlink"/>
          </w:rPr>
          <w:t xml:space="preserve">27 CFR </w:t>
        </w:r>
        <w:r w:rsidR="000C3FF8">
          <w:rPr>
            <w:rStyle w:val="Hyperlink"/>
          </w:rPr>
          <w:t>P</w:t>
        </w:r>
        <w:r w:rsidR="00E97002">
          <w:rPr>
            <w:rStyle w:val="Hyperlink"/>
          </w:rPr>
          <w:t>art 479</w:t>
        </w:r>
      </w:hyperlink>
      <w:r w:rsidR="004B5F92">
        <w:rPr>
          <w:rStyle w:val="Hyperlink"/>
        </w:rPr>
        <w:t xml:space="preserve"> </w:t>
      </w:r>
      <w:r w:rsidR="00B67DCD">
        <w:t>(10</w:t>
      </w:r>
      <w:r w:rsidR="004B5F92">
        <w:t> </w:t>
      </w:r>
      <w:r w:rsidR="00B67DCD">
        <w:t>CFR 73.15(m)(6)</w:t>
      </w:r>
      <w:r w:rsidR="000C3FF8">
        <w:t>)</w:t>
      </w:r>
    </w:p>
    <w:p w14:paraId="6F850142" w14:textId="080EA1E5" w:rsidR="00D85BA2" w:rsidRPr="00D85BA2" w:rsidRDefault="00B67DCD" w:rsidP="00476429">
      <w:pPr>
        <w:pStyle w:val="BodyText3"/>
        <w:rPr>
          <w:u w:val="single"/>
        </w:rPr>
      </w:pPr>
      <w:r w:rsidRPr="00B013CD">
        <w:rPr>
          <w:u w:val="single"/>
        </w:rPr>
        <w:t>Specific Guidance</w:t>
      </w:r>
    </w:p>
    <w:p w14:paraId="6D767B77" w14:textId="6E19ABC8" w:rsidR="00D85BA2" w:rsidRDefault="00E97002" w:rsidP="00476429">
      <w:pPr>
        <w:pStyle w:val="BodyText3"/>
      </w:pPr>
      <w:r>
        <w:t>No inspection guidance.</w:t>
      </w:r>
    </w:p>
    <w:p w14:paraId="29AAD8BD" w14:textId="511FC6B8" w:rsidR="00B67DCD" w:rsidRDefault="00934C57" w:rsidP="00476429">
      <w:pPr>
        <w:pStyle w:val="BodyText"/>
        <w:numPr>
          <w:ilvl w:val="0"/>
          <w:numId w:val="20"/>
        </w:numPr>
        <w:tabs>
          <w:tab w:val="num" w:pos="720"/>
        </w:tabs>
      </w:pPr>
      <w:r>
        <w:t>Verify the licensee</w:t>
      </w:r>
      <w:r w:rsidR="00711425">
        <w:t xml:space="preserve"> </w:t>
      </w:r>
      <w:r w:rsidR="005668B8" w:rsidRPr="00770833">
        <w:t>has advanced approval from the ATF and</w:t>
      </w:r>
      <w:r w:rsidR="005668B8">
        <w:t xml:space="preserve"> </w:t>
      </w:r>
      <w:r>
        <w:t xml:space="preserve">only transfers </w:t>
      </w:r>
      <w:r w:rsidR="005668B8">
        <w:t xml:space="preserve">those </w:t>
      </w:r>
      <w:r>
        <w:t xml:space="preserve">enhanced weapons </w:t>
      </w:r>
      <w:r w:rsidR="005668B8">
        <w:t xml:space="preserve">set forth in an </w:t>
      </w:r>
      <w:r>
        <w:t>ATF application</w:t>
      </w:r>
      <w:r w:rsidR="005A7CFE">
        <w:t>,</w:t>
      </w:r>
      <w:r>
        <w:t xml:space="preserve"> as required by ATF’s regulations under </w:t>
      </w:r>
      <w:hyperlink r:id="rId9" w:history="1">
        <w:r w:rsidR="00B2273F">
          <w:rPr>
            <w:rStyle w:val="Hyperlink"/>
          </w:rPr>
          <w:t xml:space="preserve">27 CFR </w:t>
        </w:r>
        <w:r w:rsidR="000C3FF8">
          <w:rPr>
            <w:rStyle w:val="Hyperlink"/>
          </w:rPr>
          <w:t>P</w:t>
        </w:r>
        <w:r w:rsidR="00B2273F">
          <w:rPr>
            <w:rStyle w:val="Hyperlink"/>
          </w:rPr>
          <w:t>art 479</w:t>
        </w:r>
      </w:hyperlink>
      <w:r w:rsidR="00BA22FE">
        <w:t xml:space="preserve">. </w:t>
      </w:r>
      <w:r w:rsidR="00116D7C">
        <w:t>(10 CFR 73.15(m)(7)</w:t>
      </w:r>
      <w:r w:rsidR="000C3FF8">
        <w:t>)</w:t>
      </w:r>
    </w:p>
    <w:p w14:paraId="064741FE" w14:textId="77777777" w:rsidR="00116D7C" w:rsidRPr="00D85BA2" w:rsidRDefault="00116D7C" w:rsidP="00476429">
      <w:pPr>
        <w:pStyle w:val="BodyText3"/>
        <w:rPr>
          <w:u w:val="single"/>
        </w:rPr>
      </w:pPr>
      <w:r w:rsidRPr="00B013CD">
        <w:rPr>
          <w:u w:val="single"/>
        </w:rPr>
        <w:t>Specific Guidance</w:t>
      </w:r>
    </w:p>
    <w:p w14:paraId="61E53BFF" w14:textId="62531531" w:rsidR="00256887" w:rsidRDefault="00116D7C" w:rsidP="00476429">
      <w:pPr>
        <w:pStyle w:val="BodyText3"/>
      </w:pPr>
      <w:r>
        <w:t xml:space="preserve">To inspect this </w:t>
      </w:r>
      <w:r w:rsidR="002D6F1F">
        <w:t xml:space="preserve">requirement, the inspector(s) should </w:t>
      </w:r>
      <w:r w:rsidR="00021629">
        <w:t>review any weapon(s) transfers that the licensee has completed since the last inspection.</w:t>
      </w:r>
      <w:r w:rsidR="00256887">
        <w:t xml:space="preserve"> </w:t>
      </w:r>
      <w:r w:rsidR="00755498" w:rsidRPr="00563692">
        <w:t>This review should include all documentation support</w:t>
      </w:r>
      <w:r w:rsidR="00CD7CC5" w:rsidRPr="00563692">
        <w:t>ing each transfer.</w:t>
      </w:r>
      <w:r w:rsidR="00CD7CC5">
        <w:t xml:space="preserve"> </w:t>
      </w:r>
      <w:r w:rsidR="00256887">
        <w:t>Examples of transfers include, but are not limited to:</w:t>
      </w:r>
    </w:p>
    <w:p w14:paraId="4D23A0BE" w14:textId="05BFB385" w:rsidR="0059454B" w:rsidRDefault="0059454B" w:rsidP="00476429">
      <w:pPr>
        <w:pStyle w:val="BodyText3"/>
        <w:numPr>
          <w:ilvl w:val="0"/>
          <w:numId w:val="33"/>
        </w:numPr>
        <w:tabs>
          <w:tab w:val="num" w:pos="1080"/>
        </w:tabs>
        <w:ind w:left="1080"/>
      </w:pPr>
      <w:r>
        <w:t>Sale or disposal of an enhanced weapon to another authorized NRC licensee;</w:t>
      </w:r>
    </w:p>
    <w:p w14:paraId="23776592" w14:textId="795B7579" w:rsidR="0059454B" w:rsidRDefault="0059454B" w:rsidP="00476429">
      <w:pPr>
        <w:pStyle w:val="BodyText3"/>
        <w:numPr>
          <w:ilvl w:val="0"/>
          <w:numId w:val="33"/>
        </w:numPr>
        <w:tabs>
          <w:tab w:val="num" w:pos="1080"/>
        </w:tabs>
        <w:ind w:left="1080"/>
      </w:pPr>
      <w:r>
        <w:t>Sale or disposal of an enhanced weapons to an authorized Federal firearms license holder, government agency, or official police organization; or</w:t>
      </w:r>
    </w:p>
    <w:p w14:paraId="2B90253C" w14:textId="79FE87BA" w:rsidR="0059454B" w:rsidRDefault="0059454B" w:rsidP="00476429">
      <w:pPr>
        <w:pStyle w:val="BodyText3"/>
        <w:numPr>
          <w:ilvl w:val="0"/>
          <w:numId w:val="33"/>
        </w:numPr>
        <w:tabs>
          <w:tab w:val="num" w:pos="1080"/>
        </w:tabs>
        <w:ind w:left="1080"/>
      </w:pPr>
      <w:r>
        <w:t>Abandonment of an enhanced weapon to the ATF.</w:t>
      </w:r>
    </w:p>
    <w:p w14:paraId="05D04A9F" w14:textId="39F0C9AD" w:rsidR="00715E2B" w:rsidRDefault="00715E2B" w:rsidP="00476429">
      <w:pPr>
        <w:pStyle w:val="Heading2"/>
        <w:rPr>
          <w:u w:val="single"/>
        </w:rPr>
      </w:pPr>
      <w:r>
        <w:t>0</w:t>
      </w:r>
      <w:r w:rsidR="00B935E2">
        <w:t>3</w:t>
      </w:r>
      <w:r>
        <w:t>.</w:t>
      </w:r>
      <w:r w:rsidRPr="00D34E07">
        <w:t>04</w:t>
      </w:r>
      <w:r w:rsidR="00D34E07">
        <w:tab/>
      </w:r>
      <w:r w:rsidR="00B333A6" w:rsidRPr="00EA7FFD">
        <w:rPr>
          <w:u w:val="single"/>
        </w:rPr>
        <w:t>T</w:t>
      </w:r>
      <w:r w:rsidRPr="00EA7FFD">
        <w:rPr>
          <w:u w:val="single"/>
        </w:rPr>
        <w:t>ransport</w:t>
      </w:r>
      <w:r>
        <w:rPr>
          <w:u w:val="single"/>
        </w:rPr>
        <w:t xml:space="preserve"> of Weapons</w:t>
      </w:r>
    </w:p>
    <w:p w14:paraId="0AD54F80" w14:textId="0A7EC9F1" w:rsidR="003071A4" w:rsidRPr="00E2306F" w:rsidRDefault="003071A4" w:rsidP="00476429">
      <w:pPr>
        <w:pStyle w:val="BodyText"/>
        <w:numPr>
          <w:ilvl w:val="0"/>
          <w:numId w:val="37"/>
        </w:numPr>
        <w:tabs>
          <w:tab w:val="num" w:pos="720"/>
        </w:tabs>
      </w:pPr>
      <w:r w:rsidRPr="00E2306F">
        <w:t>Verify</w:t>
      </w:r>
      <w:r w:rsidR="006B01FC" w:rsidRPr="00E2306F">
        <w:t xml:space="preserve"> </w:t>
      </w:r>
      <w:r w:rsidR="0062764A" w:rsidRPr="00E2306F">
        <w:t xml:space="preserve">that </w:t>
      </w:r>
      <w:r w:rsidR="006B01FC" w:rsidRPr="00E2306F">
        <w:t>licensee</w:t>
      </w:r>
      <w:r w:rsidR="00856BA5">
        <w:t xml:space="preserve"> </w:t>
      </w:r>
      <w:r w:rsidRPr="00E2306F">
        <w:t>security personnel transport enhanced weapons to or from a firing range or training facility</w:t>
      </w:r>
      <w:r w:rsidR="00856BA5">
        <w:t xml:space="preserve"> </w:t>
      </w:r>
      <w:r w:rsidRPr="00E2306F">
        <w:t>unloaded and locked in a secure container during transport</w:t>
      </w:r>
      <w:r w:rsidR="00BA22FE">
        <w:t>.</w:t>
      </w:r>
      <w:r w:rsidR="00B7473F" w:rsidRPr="00E2306F">
        <w:t xml:space="preserve"> </w:t>
      </w:r>
      <w:r w:rsidRPr="00E2306F">
        <w:t>(10</w:t>
      </w:r>
      <w:r w:rsidR="00596F37">
        <w:t> </w:t>
      </w:r>
      <w:r w:rsidRPr="00E2306F">
        <w:t>CFR 73.15(n)(1)</w:t>
      </w:r>
      <w:r w:rsidR="000C3FF8">
        <w:t>)</w:t>
      </w:r>
    </w:p>
    <w:p w14:paraId="5B93CB66" w14:textId="77777777" w:rsidR="009B0461" w:rsidRPr="00D85BA2" w:rsidRDefault="009B0461" w:rsidP="00476429">
      <w:pPr>
        <w:pStyle w:val="BodyText3"/>
        <w:rPr>
          <w:u w:val="single"/>
        </w:rPr>
      </w:pPr>
      <w:r w:rsidRPr="00B013CD">
        <w:rPr>
          <w:u w:val="single"/>
        </w:rPr>
        <w:t>Specific Guidance</w:t>
      </w:r>
    </w:p>
    <w:p w14:paraId="1DA15A3B" w14:textId="0CD06E5E" w:rsidR="009B0461" w:rsidRDefault="007E4DDF" w:rsidP="00476429">
      <w:pPr>
        <w:pStyle w:val="BodyText3"/>
      </w:pPr>
      <w:r>
        <w:t xml:space="preserve">To inspect this requirement, the inspector(s) should </w:t>
      </w:r>
      <w:r w:rsidR="00996569">
        <w:t>observe</w:t>
      </w:r>
      <w:r w:rsidR="00533A91">
        <w:t>, if possible, licensee security personnel transporting enhanced weapons</w:t>
      </w:r>
      <w:r w:rsidR="0044570E">
        <w:t xml:space="preserve">. If the inspector(s) </w:t>
      </w:r>
      <w:r w:rsidR="00913783">
        <w:t>cannot</w:t>
      </w:r>
      <w:r w:rsidR="0044570E">
        <w:t xml:space="preserve"> observe </w:t>
      </w:r>
      <w:r w:rsidR="00EA039E">
        <w:t xml:space="preserve">the </w:t>
      </w:r>
      <w:r w:rsidR="00913783">
        <w:t>transportation</w:t>
      </w:r>
      <w:r w:rsidR="00D6504D">
        <w:t xml:space="preserve"> of enhanced weapons, the inspector(s) should review the licensee’s process</w:t>
      </w:r>
      <w:r w:rsidR="00913783">
        <w:t xml:space="preserve"> and </w:t>
      </w:r>
      <w:r w:rsidR="00E2306F">
        <w:t xml:space="preserve">implementing </w:t>
      </w:r>
      <w:r w:rsidR="00913783">
        <w:t xml:space="preserve">procedures used for transporting enhanced weapons. </w:t>
      </w:r>
      <w:r w:rsidR="005A0ECD">
        <w:t>Unloaded weapons and ammunition may be transported in the same locked secure container</w:t>
      </w:r>
      <w:r w:rsidR="00913783">
        <w:t>.</w:t>
      </w:r>
    </w:p>
    <w:p w14:paraId="787CC727" w14:textId="4D98C63F" w:rsidR="003E79B8" w:rsidRDefault="003E79B8" w:rsidP="00476429">
      <w:pPr>
        <w:pStyle w:val="BodyText"/>
        <w:numPr>
          <w:ilvl w:val="0"/>
          <w:numId w:val="22"/>
        </w:numPr>
        <w:tabs>
          <w:tab w:val="num" w:pos="720"/>
        </w:tabs>
      </w:pPr>
      <w:r>
        <w:t>Verify (as applicable) the licensee only issues enhanced weapons to security personnel for activities outside of the site boundary who are:</w:t>
      </w:r>
    </w:p>
    <w:p w14:paraId="6C997FD8" w14:textId="05D7FB2E" w:rsidR="003E79B8" w:rsidRDefault="00E01702" w:rsidP="00476429">
      <w:pPr>
        <w:pStyle w:val="BodyText3"/>
        <w:numPr>
          <w:ilvl w:val="0"/>
          <w:numId w:val="23"/>
        </w:numPr>
        <w:tabs>
          <w:tab w:val="num" w:pos="1080"/>
        </w:tabs>
        <w:ind w:left="1080"/>
      </w:pPr>
      <w:r>
        <w:t>e</w:t>
      </w:r>
      <w:r w:rsidR="003E79B8">
        <w:t>mployees of the licensee;</w:t>
      </w:r>
    </w:p>
    <w:p w14:paraId="57CA699E" w14:textId="13C3DF1A" w:rsidR="003E79B8" w:rsidRDefault="00E01702" w:rsidP="00476429">
      <w:pPr>
        <w:pStyle w:val="BodyText3"/>
        <w:numPr>
          <w:ilvl w:val="0"/>
          <w:numId w:val="23"/>
        </w:numPr>
        <w:tabs>
          <w:tab w:val="num" w:pos="1080"/>
        </w:tabs>
        <w:ind w:left="1080"/>
      </w:pPr>
      <w:r>
        <w:lastRenderedPageBreak/>
        <w:t>e</w:t>
      </w:r>
      <w:r w:rsidR="003E79B8">
        <w:t>mployees of a contractor providing security services to the licensee and these contractor security personnel are under the direction of, and accompanied by, an authorized licensee employee</w:t>
      </w:r>
      <w:r w:rsidR="00D85A32">
        <w:t>.</w:t>
      </w:r>
      <w:r w:rsidR="003E79B8">
        <w:t xml:space="preserve"> (10 CFR 73.15(m)(2)(</w:t>
      </w:r>
      <w:proofErr w:type="spellStart"/>
      <w:r w:rsidR="003E79B8">
        <w:t>i</w:t>
      </w:r>
      <w:proofErr w:type="spellEnd"/>
      <w:r w:rsidR="003E79B8">
        <w:t>) and (ii)</w:t>
      </w:r>
      <w:r w:rsidR="000C3FF8">
        <w:t>)</w:t>
      </w:r>
    </w:p>
    <w:p w14:paraId="6D1066A7" w14:textId="534FA3D1" w:rsidR="003E79B8" w:rsidRDefault="003E79B8" w:rsidP="00476429">
      <w:pPr>
        <w:pStyle w:val="BodyText3"/>
      </w:pPr>
      <w:r>
        <w:t>Note: This would not be considered a weapons transfer in accordance with 10</w:t>
      </w:r>
      <w:r w:rsidR="004B5F92">
        <w:t> </w:t>
      </w:r>
      <w:r>
        <w:t>CFR</w:t>
      </w:r>
      <w:r w:rsidR="004B5F92">
        <w:t> </w:t>
      </w:r>
      <w:r>
        <w:t>73.15(m)(2) and (3).</w:t>
      </w:r>
    </w:p>
    <w:p w14:paraId="6F001B02" w14:textId="77777777" w:rsidR="003E79B8" w:rsidRDefault="003E79B8" w:rsidP="00476429">
      <w:pPr>
        <w:pStyle w:val="BodyText3"/>
        <w:rPr>
          <w:u w:val="single"/>
        </w:rPr>
      </w:pPr>
      <w:r w:rsidRPr="00B013CD">
        <w:rPr>
          <w:u w:val="single"/>
        </w:rPr>
        <w:t>Specific Guidance</w:t>
      </w:r>
    </w:p>
    <w:p w14:paraId="266E2FC6" w14:textId="1E1415E6" w:rsidR="007C2AC2" w:rsidRDefault="007C2AC2" w:rsidP="00476429">
      <w:pPr>
        <w:pStyle w:val="BodyText3"/>
      </w:pPr>
      <w:r>
        <w:t xml:space="preserve">The following are situations where security personnel transporting enhanced weapons to or from the licensee’s facility are not considered transfers of these weapons under ATF’s regulations in </w:t>
      </w:r>
      <w:hyperlink r:id="rId10" w:history="1">
        <w:r>
          <w:rPr>
            <w:rStyle w:val="Hyperlink"/>
          </w:rPr>
          <w:t xml:space="preserve">27 CFR </w:t>
        </w:r>
        <w:r w:rsidR="000C3FF8">
          <w:rPr>
            <w:rStyle w:val="Hyperlink"/>
          </w:rPr>
          <w:t>P</w:t>
        </w:r>
        <w:r>
          <w:rPr>
            <w:rStyle w:val="Hyperlink"/>
          </w:rPr>
          <w:t>art 479</w:t>
        </w:r>
      </w:hyperlink>
      <w:r w:rsidR="00BA22FE">
        <w:t>.</w:t>
      </w:r>
      <w:r w:rsidR="00E01702">
        <w:t xml:space="preserve"> </w:t>
      </w:r>
      <w:r>
        <w:t>(10 CFR 73.15(n)(5)(</w:t>
      </w:r>
      <w:proofErr w:type="spellStart"/>
      <w:r>
        <w:t>i</w:t>
      </w:r>
      <w:proofErr w:type="spellEnd"/>
      <w:r>
        <w:t>) and (ii)</w:t>
      </w:r>
      <w:r w:rsidR="000C3FF8">
        <w:t>)</w:t>
      </w:r>
    </w:p>
    <w:p w14:paraId="5CEFED80" w14:textId="77777777" w:rsidR="007C2AC2" w:rsidRDefault="007C2AC2" w:rsidP="00476429">
      <w:pPr>
        <w:pStyle w:val="BodyText3"/>
        <w:numPr>
          <w:ilvl w:val="0"/>
          <w:numId w:val="38"/>
        </w:numPr>
        <w:tabs>
          <w:tab w:val="num" w:pos="1080"/>
        </w:tabs>
      </w:pPr>
      <w:r>
        <w:t>The security personnel transporting the enhanced weapons are employees of the licensee.</w:t>
      </w:r>
    </w:p>
    <w:p w14:paraId="24FED001" w14:textId="77777777" w:rsidR="007C2AC2" w:rsidRDefault="007C2AC2" w:rsidP="00476429">
      <w:pPr>
        <w:pStyle w:val="BodyText3"/>
        <w:numPr>
          <w:ilvl w:val="0"/>
          <w:numId w:val="38"/>
        </w:numPr>
        <w:tabs>
          <w:tab w:val="num" w:pos="1080"/>
        </w:tabs>
      </w:pPr>
      <w:r>
        <w:t>The security personnel transporting the enhanced weapons are employees of a contractor providing security services to the licensee and these contractor security personnel are under the direction of, and accompanied by, and authorized licensee employee.</w:t>
      </w:r>
    </w:p>
    <w:p w14:paraId="5DE77AC8" w14:textId="79B4A35F" w:rsidR="007864FD" w:rsidRDefault="007864FD" w:rsidP="00476429">
      <w:pPr>
        <w:pStyle w:val="BodyText"/>
        <w:numPr>
          <w:ilvl w:val="0"/>
          <w:numId w:val="24"/>
        </w:numPr>
        <w:tabs>
          <w:tab w:val="num" w:pos="720"/>
        </w:tabs>
      </w:pPr>
      <w:r>
        <w:t xml:space="preserve">Verify (as applicable) the licensee only removes enhanced weapons from the facility </w:t>
      </w:r>
      <w:r w:rsidR="0067167B">
        <w:t xml:space="preserve">for permissible reasons. Common permissible reasons for removing enhanced weapons from the facility include: </w:t>
      </w:r>
      <w:r>
        <w:t>(10 CFR 73.15(m)(3)(</w:t>
      </w:r>
      <w:proofErr w:type="spellStart"/>
      <w:r>
        <w:t>i</w:t>
      </w:r>
      <w:proofErr w:type="spellEnd"/>
      <w:r>
        <w:t>)-(iii)</w:t>
      </w:r>
      <w:r w:rsidR="000C3FF8">
        <w:t>)</w:t>
      </w:r>
    </w:p>
    <w:p w14:paraId="7B8843D9" w14:textId="4FBF36BC" w:rsidR="007864FD" w:rsidRDefault="007864FD" w:rsidP="00476429">
      <w:pPr>
        <w:pStyle w:val="BodyText3"/>
        <w:numPr>
          <w:ilvl w:val="0"/>
          <w:numId w:val="25"/>
        </w:numPr>
        <w:tabs>
          <w:tab w:val="num" w:pos="1080"/>
        </w:tabs>
        <w:ind w:left="1080"/>
      </w:pPr>
      <w:r>
        <w:t>Removal of enhanced weapons for use at a firing range or training facility that is used by the licensee in accordance with its NRC</w:t>
      </w:r>
      <w:r w:rsidR="000C3FF8">
        <w:t>-</w:t>
      </w:r>
      <w:r>
        <w:t>approved training and qualification plan for enhanced weapons.</w:t>
      </w:r>
    </w:p>
    <w:p w14:paraId="359FD12C" w14:textId="78FA2D7C" w:rsidR="007864FD" w:rsidRDefault="007864FD" w:rsidP="00476429">
      <w:pPr>
        <w:pStyle w:val="BodyText3"/>
        <w:numPr>
          <w:ilvl w:val="0"/>
          <w:numId w:val="25"/>
        </w:numPr>
        <w:tabs>
          <w:tab w:val="num" w:pos="1080"/>
        </w:tabs>
        <w:ind w:left="1080"/>
      </w:pPr>
      <w:r w:rsidRPr="00F03B31">
        <w:t>Removal of enhanced weapons for use in escorting shipments of radioactive material or other property that are being transported to or from the licensee’s facility.</w:t>
      </w:r>
    </w:p>
    <w:p w14:paraId="4F2849D8" w14:textId="77777777" w:rsidR="007864FD" w:rsidRDefault="007864FD" w:rsidP="00476429">
      <w:pPr>
        <w:pStyle w:val="BodyText3"/>
        <w:numPr>
          <w:ilvl w:val="0"/>
          <w:numId w:val="25"/>
        </w:numPr>
        <w:tabs>
          <w:tab w:val="num" w:pos="1080"/>
        </w:tabs>
        <w:ind w:left="1080"/>
      </w:pPr>
      <w:r w:rsidRPr="00864136">
        <w:t>Removal of enhanced weapons from a licensee’s facility to a gunsmith for the purposes of repair or maintenance and the subsequent return of the enhanced weapon to the licensee’s facility.</w:t>
      </w:r>
    </w:p>
    <w:p w14:paraId="57A5BA89" w14:textId="77777777" w:rsidR="007864FD" w:rsidRDefault="007864FD" w:rsidP="00476429">
      <w:pPr>
        <w:pStyle w:val="BodyText3"/>
      </w:pPr>
      <w:r>
        <w:t>Note: This would not be considered a weapons transfer in accordance with 10 CFR 73.15(m)(2) and (3).</w:t>
      </w:r>
    </w:p>
    <w:p w14:paraId="5C7D34F2" w14:textId="77777777" w:rsidR="007864FD" w:rsidRDefault="007864FD" w:rsidP="00476429">
      <w:pPr>
        <w:pStyle w:val="BodyText3"/>
        <w:rPr>
          <w:u w:val="single"/>
        </w:rPr>
      </w:pPr>
      <w:r w:rsidRPr="00B013CD">
        <w:rPr>
          <w:u w:val="single"/>
        </w:rPr>
        <w:t>Specific Guidance</w:t>
      </w:r>
    </w:p>
    <w:p w14:paraId="21EF848B" w14:textId="77777777" w:rsidR="007864FD" w:rsidRDefault="007864FD" w:rsidP="00476429">
      <w:pPr>
        <w:pStyle w:val="BodyText3"/>
      </w:pPr>
      <w:r>
        <w:t>No inspection guidance.</w:t>
      </w:r>
    </w:p>
    <w:p w14:paraId="5D1F5F10" w14:textId="74145B80" w:rsidR="007864FD" w:rsidRDefault="007864FD" w:rsidP="00476429">
      <w:pPr>
        <w:pStyle w:val="BodyText"/>
        <w:numPr>
          <w:ilvl w:val="0"/>
          <w:numId w:val="20"/>
        </w:numPr>
        <w:tabs>
          <w:tab w:val="num" w:pos="720"/>
        </w:tabs>
      </w:pPr>
      <w:r>
        <w:t>Verify the licensee returns enhanced weapon(s) to the facility upon completion of an authorized activity</w:t>
      </w:r>
      <w:r w:rsidR="00BA22FE">
        <w:t>.</w:t>
      </w:r>
      <w:r>
        <w:t xml:space="preserve"> (10 CFR 73.15(m)(4)</w:t>
      </w:r>
      <w:r w:rsidR="000C3FF8">
        <w:t>)</w:t>
      </w:r>
    </w:p>
    <w:p w14:paraId="5E71A870" w14:textId="77777777" w:rsidR="007864FD" w:rsidRDefault="007864FD" w:rsidP="00476429">
      <w:pPr>
        <w:pStyle w:val="BodyText3"/>
        <w:rPr>
          <w:u w:val="single"/>
        </w:rPr>
      </w:pPr>
      <w:r w:rsidRPr="00B013CD">
        <w:rPr>
          <w:u w:val="single"/>
        </w:rPr>
        <w:t>Specific Guidance</w:t>
      </w:r>
    </w:p>
    <w:p w14:paraId="4444028F" w14:textId="77777777" w:rsidR="007864FD" w:rsidRDefault="007864FD" w:rsidP="00476429">
      <w:pPr>
        <w:pStyle w:val="BodyText3"/>
      </w:pPr>
      <w:r>
        <w:t>No inspection guidance.</w:t>
      </w:r>
    </w:p>
    <w:p w14:paraId="15D48D57" w14:textId="24E923AE" w:rsidR="000C2693" w:rsidRDefault="000C2693" w:rsidP="00476429">
      <w:pPr>
        <w:pStyle w:val="BodyText"/>
        <w:numPr>
          <w:ilvl w:val="0"/>
          <w:numId w:val="20"/>
        </w:numPr>
        <w:tabs>
          <w:tab w:val="num" w:pos="720"/>
        </w:tabs>
      </w:pPr>
      <w:r>
        <w:t xml:space="preserve">Verify the licensee security personnel maintain control over enhanced weapon(s) following the completion of official duties. Security personnel must (1) return the issued enhanced weapon(s) to an authorized enhanced weapons storage location, as specified </w:t>
      </w:r>
      <w:r>
        <w:lastRenderedPageBreak/>
        <w:t>in the licensee’s physical security plan, or (2) turn over responsibility for the issued enhanced weapon to another on-shift security personnel authorized to use enhanced weapons as part of their official duties</w:t>
      </w:r>
      <w:r w:rsidR="00BA22FE">
        <w:t>.</w:t>
      </w:r>
      <w:r>
        <w:t xml:space="preserve"> (10 CFR 73.15(m)(8)(</w:t>
      </w:r>
      <w:proofErr w:type="spellStart"/>
      <w:r>
        <w:t>i</w:t>
      </w:r>
      <w:proofErr w:type="spellEnd"/>
      <w:r>
        <w:t>) and (ii)</w:t>
      </w:r>
      <w:r w:rsidR="000C3FF8">
        <w:t>)</w:t>
      </w:r>
    </w:p>
    <w:p w14:paraId="0C88EE43" w14:textId="294C5550" w:rsidR="000C2693" w:rsidRPr="00D85BA2" w:rsidRDefault="000C2693" w:rsidP="00476429">
      <w:pPr>
        <w:pStyle w:val="BodyText3"/>
        <w:rPr>
          <w:u w:val="single"/>
        </w:rPr>
      </w:pPr>
      <w:r w:rsidRPr="00B013CD">
        <w:rPr>
          <w:u w:val="single"/>
        </w:rPr>
        <w:t>Specific Guidance</w:t>
      </w:r>
    </w:p>
    <w:p w14:paraId="54A667C4" w14:textId="23F8FF14" w:rsidR="000C2693" w:rsidRDefault="000C2693" w:rsidP="00476429">
      <w:pPr>
        <w:pStyle w:val="BodyText3"/>
      </w:pPr>
      <w:r>
        <w:t xml:space="preserve">To inspect this requirement, the inspector(s) should review the licensee’s physical security plan and implementing procedure to ensure the licensee has an established process in place to control enhanced weapon(s) upon the security personnels’ completion of official duties. Additionally, the inspector(s) should conduct a sample of security officer post checks and query the security personnel as to where they store the enhanced weapon(s) when they </w:t>
      </w:r>
      <w:r w:rsidR="00C27774">
        <w:t>have</w:t>
      </w:r>
      <w:r>
        <w:t xml:space="preserve"> complete</w:t>
      </w:r>
      <w:r w:rsidR="00C27774">
        <w:t>d</w:t>
      </w:r>
      <w:r>
        <w:t xml:space="preserve"> their </w:t>
      </w:r>
      <w:r w:rsidR="00C27774">
        <w:t xml:space="preserve">official </w:t>
      </w:r>
      <w:r>
        <w:t>duties.</w:t>
      </w:r>
    </w:p>
    <w:p w14:paraId="6178731B" w14:textId="29B6D934" w:rsidR="005C21E2" w:rsidRDefault="005C21E2" w:rsidP="00476429">
      <w:pPr>
        <w:pStyle w:val="BodyText"/>
        <w:numPr>
          <w:ilvl w:val="0"/>
          <w:numId w:val="47"/>
        </w:numPr>
        <w:tabs>
          <w:tab w:val="num" w:pos="720"/>
        </w:tabs>
      </w:pPr>
      <w:r>
        <w:t>Verify the license</w:t>
      </w:r>
      <w:r w:rsidR="00C27774">
        <w:t>e</w:t>
      </w:r>
      <w:r>
        <w:t xml:space="preserve"> </w:t>
      </w:r>
      <w:proofErr w:type="gramStart"/>
      <w:r>
        <w:t>is in compliance with</w:t>
      </w:r>
      <w:proofErr w:type="gramEnd"/>
      <w:r>
        <w:t xml:space="preserve"> 10 CFR 73.17 </w:t>
      </w:r>
      <w:r w:rsidR="001C1AA6">
        <w:t>f</w:t>
      </w:r>
      <w:r>
        <w:t>irearms background checks for security personnel who transport enhanced weapons to or from the licensee’s facility</w:t>
      </w:r>
      <w:r w:rsidR="00BA22FE">
        <w:t>.</w:t>
      </w:r>
      <w:r>
        <w:t xml:space="preserve"> (10 CFR 73.15(n)(4)</w:t>
      </w:r>
      <w:r w:rsidR="000C3FF8">
        <w:t>)</w:t>
      </w:r>
    </w:p>
    <w:p w14:paraId="1A355C65" w14:textId="77777777" w:rsidR="005C21E2" w:rsidRPr="00D85BA2" w:rsidRDefault="005C21E2" w:rsidP="00476429">
      <w:pPr>
        <w:pStyle w:val="BodyText3"/>
        <w:rPr>
          <w:u w:val="single"/>
        </w:rPr>
      </w:pPr>
      <w:r w:rsidRPr="00B013CD">
        <w:rPr>
          <w:u w:val="single"/>
        </w:rPr>
        <w:t>Specific Guidance</w:t>
      </w:r>
    </w:p>
    <w:p w14:paraId="344F0B94" w14:textId="17C9AC15" w:rsidR="005C21E2" w:rsidRDefault="005C21E2" w:rsidP="00476429">
      <w:pPr>
        <w:pStyle w:val="BodyText3"/>
      </w:pPr>
      <w:r>
        <w:t>No</w:t>
      </w:r>
      <w:r w:rsidR="001C1AA6">
        <w:t xml:space="preserve"> inspection guidance.</w:t>
      </w:r>
    </w:p>
    <w:p w14:paraId="5D2B8C5C" w14:textId="58806B8E" w:rsidR="00747723" w:rsidRDefault="00747723" w:rsidP="00476429">
      <w:pPr>
        <w:pStyle w:val="BodyText"/>
        <w:numPr>
          <w:ilvl w:val="0"/>
          <w:numId w:val="47"/>
        </w:numPr>
        <w:tabs>
          <w:tab w:val="num" w:pos="720"/>
        </w:tabs>
      </w:pPr>
      <w:r>
        <w:t xml:space="preserve">Verify the licensee receives prior written approval from </w:t>
      </w:r>
      <w:r w:rsidR="000C3FF8">
        <w:t xml:space="preserve">the </w:t>
      </w:r>
      <w:r>
        <w:t xml:space="preserve">ATF, as required by </w:t>
      </w:r>
      <w:hyperlink r:id="rId11" w:history="1">
        <w:r w:rsidR="00FD3B93">
          <w:rPr>
            <w:rStyle w:val="Hyperlink"/>
          </w:rPr>
          <w:t xml:space="preserve">27 CFR </w:t>
        </w:r>
        <w:r w:rsidR="000C3FF8">
          <w:rPr>
            <w:rStyle w:val="Hyperlink"/>
          </w:rPr>
          <w:t>P</w:t>
        </w:r>
        <w:r w:rsidR="00FD3B93">
          <w:rPr>
            <w:rStyle w:val="Hyperlink"/>
          </w:rPr>
          <w:t>art 478</w:t>
        </w:r>
      </w:hyperlink>
      <w:r w:rsidR="007A2758">
        <w:t xml:space="preserve"> </w:t>
      </w:r>
      <w:r>
        <w:t>before interstate transportation of enhanced weapons</w:t>
      </w:r>
      <w:r w:rsidR="00BA22FE">
        <w:t>.</w:t>
      </w:r>
      <w:r>
        <w:t xml:space="preserve"> (10 CFR 73.15(n)(6)</w:t>
      </w:r>
      <w:r w:rsidR="000C3FF8">
        <w:t>)</w:t>
      </w:r>
    </w:p>
    <w:p w14:paraId="51499C92" w14:textId="77777777" w:rsidR="00230083" w:rsidRPr="00D85BA2" w:rsidRDefault="00230083" w:rsidP="00476429">
      <w:pPr>
        <w:pStyle w:val="BodyText3"/>
        <w:rPr>
          <w:u w:val="single"/>
        </w:rPr>
      </w:pPr>
      <w:r w:rsidRPr="00B013CD">
        <w:rPr>
          <w:u w:val="single"/>
        </w:rPr>
        <w:t>Specific Guidance</w:t>
      </w:r>
    </w:p>
    <w:p w14:paraId="29F9CAAD" w14:textId="315C48BD" w:rsidR="00A12EF3" w:rsidRDefault="00230083" w:rsidP="00476429">
      <w:pPr>
        <w:pStyle w:val="BodyText3"/>
      </w:pPr>
      <w:r>
        <w:t>No inspection guidance.</w:t>
      </w:r>
    </w:p>
    <w:p w14:paraId="21AD3A61" w14:textId="6C04277C" w:rsidR="00A12EF3" w:rsidRDefault="00460376" w:rsidP="00476429">
      <w:pPr>
        <w:pStyle w:val="Heading2"/>
        <w:rPr>
          <w:u w:val="single"/>
        </w:rPr>
      </w:pPr>
      <w:r>
        <w:t>0</w:t>
      </w:r>
      <w:r w:rsidR="00B935E2">
        <w:t>3</w:t>
      </w:r>
      <w:r>
        <w:t>.05</w:t>
      </w:r>
      <w:r>
        <w:tab/>
      </w:r>
      <w:r>
        <w:rPr>
          <w:u w:val="single"/>
        </w:rPr>
        <w:t>Inventories of Enhanced Weapons</w:t>
      </w:r>
    </w:p>
    <w:p w14:paraId="7D8E7BB9" w14:textId="3DA1C398" w:rsidR="00B63AB9" w:rsidRPr="00B63AB9" w:rsidRDefault="00B63AB9" w:rsidP="00476429">
      <w:pPr>
        <w:pStyle w:val="BodyText"/>
        <w:numPr>
          <w:ilvl w:val="0"/>
          <w:numId w:val="39"/>
        </w:numPr>
        <w:tabs>
          <w:tab w:val="num" w:pos="720"/>
        </w:tabs>
      </w:pPr>
      <w:r w:rsidRPr="00B63AB9">
        <w:t>Verify that licensees conduct a monthly inventory to verify that the authorized quantity of enhanced weapons are present</w:t>
      </w:r>
      <w:r w:rsidR="00BA22FE">
        <w:t>.</w:t>
      </w:r>
      <w:r w:rsidRPr="00B63AB9">
        <w:t xml:space="preserve"> (10 CFR 73.15(o)(2)(</w:t>
      </w:r>
      <w:proofErr w:type="spellStart"/>
      <w:r w:rsidRPr="00B63AB9">
        <w:t>i</w:t>
      </w:r>
      <w:proofErr w:type="spellEnd"/>
      <w:r w:rsidRPr="00B63AB9">
        <w:t>))</w:t>
      </w:r>
    </w:p>
    <w:p w14:paraId="0C9A2BA8" w14:textId="77777777" w:rsidR="00B63AB9" w:rsidRPr="00D85BA2" w:rsidRDefault="00B63AB9" w:rsidP="00476429">
      <w:pPr>
        <w:pStyle w:val="BodyText3"/>
        <w:rPr>
          <w:u w:val="single"/>
        </w:rPr>
      </w:pPr>
      <w:r w:rsidRPr="00B013CD">
        <w:rPr>
          <w:u w:val="single"/>
        </w:rPr>
        <w:t>Specific Guidance</w:t>
      </w:r>
    </w:p>
    <w:p w14:paraId="61F91AE4" w14:textId="6E7F3E53" w:rsidR="00B63AB9" w:rsidRDefault="00B63AB9" w:rsidP="00476429">
      <w:pPr>
        <w:pStyle w:val="BodyText3"/>
      </w:pPr>
      <w:r>
        <w:t>No inspection guidance.</w:t>
      </w:r>
    </w:p>
    <w:p w14:paraId="2B7C5A10" w14:textId="5F74182F" w:rsidR="00E01375" w:rsidRDefault="00E01375" w:rsidP="00476429">
      <w:pPr>
        <w:pStyle w:val="BodyText"/>
        <w:numPr>
          <w:ilvl w:val="0"/>
          <w:numId w:val="39"/>
        </w:numPr>
        <w:tabs>
          <w:tab w:val="num" w:pos="720"/>
        </w:tabs>
      </w:pPr>
      <w:r>
        <w:t xml:space="preserve">Verify the licensee verifies the presence of each individual enhanced weapon </w:t>
      </w:r>
      <w:r w:rsidR="00A5432C">
        <w:t xml:space="preserve">during </w:t>
      </w:r>
      <w:r w:rsidR="00A2227F">
        <w:t xml:space="preserve">the </w:t>
      </w:r>
      <w:r w:rsidR="00823EE1">
        <w:t xml:space="preserve">performance of </w:t>
      </w:r>
      <w:r w:rsidR="00CD1DDA">
        <w:t xml:space="preserve">the </w:t>
      </w:r>
      <w:r w:rsidR="00A5432C">
        <w:t xml:space="preserve">monthly </w:t>
      </w:r>
      <w:r w:rsidR="00A2227F">
        <w:t>inventory</w:t>
      </w:r>
      <w:r w:rsidR="00BA22FE">
        <w:t>.</w:t>
      </w:r>
      <w:r w:rsidR="00CD1DDA">
        <w:t xml:space="preserve"> </w:t>
      </w:r>
      <w:r>
        <w:t>(10 CFR 73.15(o)(2)(ii)</w:t>
      </w:r>
      <w:r w:rsidR="000C3FF8">
        <w:t>)</w:t>
      </w:r>
    </w:p>
    <w:p w14:paraId="521B23BB" w14:textId="77777777" w:rsidR="00E01375" w:rsidRPr="00D85BA2" w:rsidRDefault="00E01375" w:rsidP="00476429">
      <w:pPr>
        <w:pStyle w:val="BodyText3"/>
        <w:rPr>
          <w:u w:val="single"/>
        </w:rPr>
      </w:pPr>
      <w:r w:rsidRPr="00B013CD">
        <w:rPr>
          <w:u w:val="single"/>
        </w:rPr>
        <w:t>Specific Guidance</w:t>
      </w:r>
    </w:p>
    <w:p w14:paraId="2A764DC0" w14:textId="516C3BFD" w:rsidR="00E01375" w:rsidRDefault="00040E68" w:rsidP="00476429">
      <w:pPr>
        <w:pStyle w:val="BodyText3"/>
      </w:pPr>
      <w:r w:rsidRPr="00040E68">
        <w:t>Licensees that store enhanced weapons in a locked security weapons container (e.g., a ready-service arms locker) located within a protected area, vital area, or material access area may verify the presence of an intact tamper indicating device (TID) on the locked secure weapons container, instead of verifying the presence of each individual weapon in accordance with 10 CFR 73</w:t>
      </w:r>
      <w:r>
        <w:t>.</w:t>
      </w:r>
      <w:r w:rsidRPr="00040E68">
        <w:t>15(o)(2)(iii).</w:t>
      </w:r>
      <w:r>
        <w:t xml:space="preserve"> </w:t>
      </w:r>
      <w:r w:rsidRPr="00040E68">
        <w:t>Additionally, license</w:t>
      </w:r>
      <w:r w:rsidR="006938D3">
        <w:t>e</w:t>
      </w:r>
      <w:r w:rsidRPr="00040E68">
        <w:t>s may elect to use electronic technology (e.g., barcodes on the weapons) in conducting inventories in accordance with 10 CFR 73.15(o)(2)(v).</w:t>
      </w:r>
    </w:p>
    <w:p w14:paraId="577D2C8B" w14:textId="01B84B9D" w:rsidR="00E01375" w:rsidRDefault="00D42275" w:rsidP="00476429">
      <w:pPr>
        <w:pStyle w:val="BodyText"/>
        <w:numPr>
          <w:ilvl w:val="0"/>
          <w:numId w:val="39"/>
        </w:numPr>
        <w:tabs>
          <w:tab w:val="num" w:pos="720"/>
        </w:tabs>
      </w:pPr>
      <w:r w:rsidRPr="00D42275">
        <w:t>Verify that licensee’s monthly inventories do not exceed 30 + 7 days from the previous monthly inventory</w:t>
      </w:r>
      <w:r w:rsidR="00BA22FE">
        <w:t>.</w:t>
      </w:r>
      <w:r w:rsidRPr="00D42275">
        <w:t xml:space="preserve"> (10 CFR 73.15(o)(2)(vi)</w:t>
      </w:r>
      <w:r w:rsidR="000C3FF8">
        <w:t>)</w:t>
      </w:r>
    </w:p>
    <w:p w14:paraId="077CDE85" w14:textId="625A53C3" w:rsidR="00D42275" w:rsidRPr="00D85BA2" w:rsidRDefault="00901E3E" w:rsidP="00476429">
      <w:pPr>
        <w:pStyle w:val="BodyText3"/>
        <w:rPr>
          <w:u w:val="single"/>
        </w:rPr>
      </w:pPr>
      <w:r>
        <w:rPr>
          <w:u w:val="single"/>
        </w:rPr>
        <w:br w:type="column"/>
      </w:r>
      <w:r w:rsidR="00D42275" w:rsidRPr="004B5F92">
        <w:rPr>
          <w:u w:val="single"/>
        </w:rPr>
        <w:lastRenderedPageBreak/>
        <w:t>Specific</w:t>
      </w:r>
      <w:r w:rsidR="00D42275" w:rsidRPr="00B013CD">
        <w:rPr>
          <w:u w:val="single"/>
        </w:rPr>
        <w:t xml:space="preserve"> Guidance</w:t>
      </w:r>
    </w:p>
    <w:p w14:paraId="40B89B9C" w14:textId="30AFDCA4" w:rsidR="00D42275" w:rsidRDefault="00D42275" w:rsidP="00476429">
      <w:pPr>
        <w:pStyle w:val="BodyText3"/>
      </w:pPr>
      <w:r>
        <w:t>To inspect this requirement, the inspector(s) should</w:t>
      </w:r>
      <w:r w:rsidR="006C0C7B">
        <w:t xml:space="preserve"> review a sample of the </w:t>
      </w:r>
      <w:r w:rsidR="007752F8">
        <w:t>licensee’s</w:t>
      </w:r>
      <w:r w:rsidR="006C0C7B">
        <w:t xml:space="preserve"> monthly inventory records</w:t>
      </w:r>
      <w:r w:rsidR="00FB7234">
        <w:t xml:space="preserve"> and verify the </w:t>
      </w:r>
      <w:r w:rsidR="00C07698">
        <w:t xml:space="preserve">inventory </w:t>
      </w:r>
      <w:r w:rsidR="00FB7234">
        <w:t>dates do not exceed</w:t>
      </w:r>
      <w:r w:rsidR="00AC154B">
        <w:t xml:space="preserve"> 30 + 7 days from the previous inventories.</w:t>
      </w:r>
    </w:p>
    <w:p w14:paraId="757B4B89" w14:textId="020D9917" w:rsidR="007752F8" w:rsidRDefault="007752F8" w:rsidP="00476429">
      <w:pPr>
        <w:pStyle w:val="BodyText"/>
        <w:numPr>
          <w:ilvl w:val="0"/>
          <w:numId w:val="39"/>
        </w:numPr>
        <w:tabs>
          <w:tab w:val="num" w:pos="720"/>
        </w:tabs>
      </w:pPr>
      <w:r w:rsidRPr="007752F8">
        <w:t>Verify the licensee conducts an annual inventory to verify that each authorized enhanced weapon is present. This must be accomplished through the verification of the serial number of each enhanced weapon (10 CFR 73.15(o)(3)(</w:t>
      </w:r>
      <w:proofErr w:type="spellStart"/>
      <w:r w:rsidRPr="007752F8">
        <w:t>i</w:t>
      </w:r>
      <w:proofErr w:type="spellEnd"/>
      <w:r w:rsidRPr="007752F8">
        <w:t>)</w:t>
      </w:r>
      <w:r w:rsidR="005E629E">
        <w:t xml:space="preserve"> and 10 CFR</w:t>
      </w:r>
      <w:r w:rsidR="00F24C16">
        <w:t xml:space="preserve"> 73.15(o)(3)(ii))</w:t>
      </w:r>
      <w:r w:rsidR="00C07698">
        <w:t>.</w:t>
      </w:r>
    </w:p>
    <w:p w14:paraId="1E40A436" w14:textId="77777777" w:rsidR="00C516A9" w:rsidRPr="00D85BA2" w:rsidRDefault="00C516A9" w:rsidP="00476429">
      <w:pPr>
        <w:pStyle w:val="BodyText3"/>
        <w:rPr>
          <w:u w:val="single"/>
        </w:rPr>
      </w:pPr>
      <w:r w:rsidRPr="00B013CD">
        <w:rPr>
          <w:u w:val="single"/>
        </w:rPr>
        <w:t>Specific Guidance</w:t>
      </w:r>
    </w:p>
    <w:p w14:paraId="5FE4CA65" w14:textId="65B05D50" w:rsidR="00667A0D" w:rsidRDefault="00667A0D" w:rsidP="00476429">
      <w:pPr>
        <w:pStyle w:val="BodyText3"/>
      </w:pPr>
      <w:r>
        <w:t>To inspect this requirement, the inspector(s) should review the licensee’s implementing procedures and verify that each enhanced weapon is inventoried through the verification of the serial number. The inspector(s) should inspect a sample of enhanced weapons and compare the inventory list to the serial number on the weapon. Note: The inspector(s) should coordinate this inspection activity with the appropriate licensee staff.</w:t>
      </w:r>
    </w:p>
    <w:p w14:paraId="7D51C4FE" w14:textId="39F8A8D2" w:rsidR="00BF765E" w:rsidRDefault="00D21797" w:rsidP="00476429">
      <w:pPr>
        <w:pStyle w:val="BodyText3"/>
      </w:pPr>
      <w:r>
        <w:t>The inspector(s) should note the differences</w:t>
      </w:r>
      <w:r w:rsidR="00DC2A1F">
        <w:t xml:space="preserve"> </w:t>
      </w:r>
      <w:r w:rsidR="00F12F32">
        <w:t>between</w:t>
      </w:r>
      <w:r w:rsidR="00DC2A1F">
        <w:t xml:space="preserve"> monthly and annual </w:t>
      </w:r>
      <w:r w:rsidR="00CC393A">
        <w:t xml:space="preserve">enhanced </w:t>
      </w:r>
      <w:r w:rsidR="00F12F32">
        <w:t xml:space="preserve">weapons </w:t>
      </w:r>
      <w:r w:rsidR="00DC2A1F">
        <w:t>inventories</w:t>
      </w:r>
      <w:r w:rsidR="00F12F32">
        <w:t>.</w:t>
      </w:r>
      <w:r w:rsidR="003D68DB">
        <w:t xml:space="preserve"> If the enhanced weapons are stored in a locked weapons container</w:t>
      </w:r>
      <w:r w:rsidR="00591802">
        <w:t>,</w:t>
      </w:r>
      <w:r w:rsidR="003D68DB">
        <w:t xml:space="preserve"> </w:t>
      </w:r>
      <w:r w:rsidR="00C54E46">
        <w:t>the licensee must physically verify</w:t>
      </w:r>
      <w:r w:rsidR="004C4D34">
        <w:t xml:space="preserve"> the serial number of each enhanced weapon</w:t>
      </w:r>
      <w:r w:rsidR="00591802">
        <w:t xml:space="preserve"> for the annual inventory. The licensee may </w:t>
      </w:r>
      <w:r w:rsidR="00591802" w:rsidRPr="009078C0">
        <w:rPr>
          <w:u w:val="single"/>
        </w:rPr>
        <w:t>not</w:t>
      </w:r>
      <w:r w:rsidR="00591802">
        <w:t xml:space="preserve"> </w:t>
      </w:r>
      <w:r w:rsidR="004C6C25">
        <w:t xml:space="preserve">use </w:t>
      </w:r>
      <w:r w:rsidR="00591802">
        <w:t>the presence of an intact TID on the locked weapons container in lieu of verifying the presence of each individual weapon</w:t>
      </w:r>
      <w:r w:rsidR="004C4D34">
        <w:t>.</w:t>
      </w:r>
    </w:p>
    <w:p w14:paraId="353FF973" w14:textId="77F85052" w:rsidR="00831CA3" w:rsidRDefault="00831CA3" w:rsidP="00476429">
      <w:pPr>
        <w:pStyle w:val="BodyText"/>
        <w:numPr>
          <w:ilvl w:val="0"/>
          <w:numId w:val="39"/>
        </w:numPr>
        <w:tabs>
          <w:tab w:val="num" w:pos="720"/>
        </w:tabs>
      </w:pPr>
      <w:r w:rsidRPr="00831CA3">
        <w:t>Verify that licensee’s annual inventory does not exceed 365 + 7 days from the previous annual inventory</w:t>
      </w:r>
      <w:r w:rsidR="004C20CE">
        <w:t>.</w:t>
      </w:r>
      <w:r w:rsidRPr="00831CA3">
        <w:t xml:space="preserve"> (10 CFR 73.15(o)(3)(iii)</w:t>
      </w:r>
      <w:r w:rsidR="000C3FF8">
        <w:t>)</w:t>
      </w:r>
    </w:p>
    <w:p w14:paraId="5BF6C869" w14:textId="77777777" w:rsidR="00831CA3" w:rsidRPr="00D85BA2" w:rsidRDefault="00831CA3" w:rsidP="00476429">
      <w:pPr>
        <w:pStyle w:val="BodyText3"/>
        <w:rPr>
          <w:u w:val="single"/>
        </w:rPr>
      </w:pPr>
      <w:r w:rsidRPr="00B013CD">
        <w:rPr>
          <w:u w:val="single"/>
        </w:rPr>
        <w:t>Specific Guidance</w:t>
      </w:r>
    </w:p>
    <w:p w14:paraId="544E197D" w14:textId="2AC7EDA1" w:rsidR="00831CA3" w:rsidRDefault="00831CA3" w:rsidP="00476429">
      <w:pPr>
        <w:pStyle w:val="BodyText3"/>
      </w:pPr>
      <w:r>
        <w:t xml:space="preserve">To inspect this requirement, the inspector(s) should review the last </w:t>
      </w:r>
      <w:r w:rsidR="00E31630">
        <w:t>3 </w:t>
      </w:r>
      <w:r>
        <w:t>years of annual enhanced weapon inventories and verify that the licensee has been conducting the inventories in accordance with regulatory requirements.</w:t>
      </w:r>
    </w:p>
    <w:p w14:paraId="7B07A632" w14:textId="13714334" w:rsidR="00831CA3" w:rsidRDefault="00831CA3" w:rsidP="00476429">
      <w:pPr>
        <w:pStyle w:val="BodyText3"/>
      </w:pPr>
      <w:r>
        <w:t xml:space="preserve">Note: In accordance with 10 CFR 73.15(o)(3)(iv), the licensee may substitute this annual inventory </w:t>
      </w:r>
      <w:r w:rsidR="00605EB1">
        <w:t>in lieu of</w:t>
      </w:r>
      <w:r w:rsidR="003A5CEA">
        <w:t xml:space="preserve"> conducting the</w:t>
      </w:r>
      <w:r>
        <w:t xml:space="preserve"> normal monthly inventory for </w:t>
      </w:r>
      <w:r w:rsidR="004C6C25">
        <w:t>the month in which the annual inventory occurs</w:t>
      </w:r>
      <w:r>
        <w:t>.</w:t>
      </w:r>
    </w:p>
    <w:p w14:paraId="7243C01F" w14:textId="0E82125F" w:rsidR="006866CD" w:rsidRDefault="003B6535" w:rsidP="00476429">
      <w:pPr>
        <w:pStyle w:val="BodyText"/>
        <w:numPr>
          <w:ilvl w:val="0"/>
          <w:numId w:val="39"/>
        </w:numPr>
        <w:tabs>
          <w:tab w:val="num" w:pos="720"/>
        </w:tabs>
      </w:pPr>
      <w:r>
        <w:t xml:space="preserve">Verify the licensee uses a two-person team </w:t>
      </w:r>
      <w:r w:rsidR="0071253F">
        <w:t>to conduct periodic inventories of enhanced weapons</w:t>
      </w:r>
      <w:r w:rsidR="004C6C25">
        <w:t xml:space="preserve">. The licensee may use a single individual provided that </w:t>
      </w:r>
      <w:r>
        <w:t>the individual is subject to the licensee’s behavioral observation or human reliability program</w:t>
      </w:r>
      <w:r w:rsidR="004C20CE">
        <w:t>.</w:t>
      </w:r>
      <w:r w:rsidR="00FA7405">
        <w:t xml:space="preserve"> </w:t>
      </w:r>
      <w:r w:rsidR="00734924" w:rsidRPr="00734924">
        <w:t>(10 CFR 73.15(o)(4)</w:t>
      </w:r>
      <w:r w:rsidR="003D09B0">
        <w:t>)</w:t>
      </w:r>
    </w:p>
    <w:p w14:paraId="4C7F1002" w14:textId="77777777" w:rsidR="006866CD" w:rsidRPr="00D85BA2" w:rsidRDefault="006866CD" w:rsidP="00476429">
      <w:pPr>
        <w:pStyle w:val="BodyText3"/>
        <w:rPr>
          <w:u w:val="single"/>
        </w:rPr>
      </w:pPr>
      <w:r w:rsidRPr="00B013CD">
        <w:rPr>
          <w:u w:val="single"/>
        </w:rPr>
        <w:t>Specific Guidance</w:t>
      </w:r>
    </w:p>
    <w:p w14:paraId="52C0F581" w14:textId="7B2BDD3B" w:rsidR="00840A92" w:rsidRDefault="006866CD" w:rsidP="00476429">
      <w:pPr>
        <w:pStyle w:val="BodyText3"/>
      </w:pPr>
      <w:r>
        <w:t>To inspect this requirement, the inspector(s) should</w:t>
      </w:r>
      <w:r w:rsidR="003A4548">
        <w:t xml:space="preserve"> review the licensee’s implementing procedures for how periodic inventories are conducted.</w:t>
      </w:r>
      <w:r w:rsidR="001E672B">
        <w:t xml:space="preserve"> </w:t>
      </w:r>
      <w:r w:rsidR="00FB2717">
        <w:t xml:space="preserve">Additionally, </w:t>
      </w:r>
      <w:r w:rsidR="001E672B">
        <w:t xml:space="preserve">inspector(s) should </w:t>
      </w:r>
      <w:r w:rsidR="00FB2717">
        <w:t>review a sample of periodic inventory records and verify that if a single individual conducted the inventory that they are in the licensee’s behavioral observation or human reliability program</w:t>
      </w:r>
      <w:r w:rsidR="00442878">
        <w:t>.</w:t>
      </w:r>
    </w:p>
    <w:p w14:paraId="45D14181" w14:textId="5C2761EB" w:rsidR="00840A92" w:rsidRDefault="00840A92" w:rsidP="00476429">
      <w:pPr>
        <w:pStyle w:val="BodyText"/>
        <w:numPr>
          <w:ilvl w:val="0"/>
          <w:numId w:val="39"/>
        </w:numPr>
        <w:tabs>
          <w:tab w:val="num" w:pos="720"/>
        </w:tabs>
      </w:pPr>
      <w:r w:rsidRPr="00840A92">
        <w:lastRenderedPageBreak/>
        <w:t>Verify the licensee verifies the serial number for each of the enhanced weapons stored in a weapons container</w:t>
      </w:r>
      <w:r w:rsidR="0071253F">
        <w:t xml:space="preserve"> and inventories the contents</w:t>
      </w:r>
      <w:r w:rsidRPr="00840A92">
        <w:t xml:space="preserve"> if the weapons container was sealed with a TID and was subsequently opened. The inventoried weapons container must be relocked and resealed with a new TID and the new TID’s serial number must be recorded in the periodic inventory records</w:t>
      </w:r>
      <w:r w:rsidR="004C20CE">
        <w:t>.</w:t>
      </w:r>
      <w:r w:rsidRPr="00840A92">
        <w:t xml:space="preserve"> </w:t>
      </w:r>
      <w:r w:rsidR="0071253F">
        <w:t>The inventory must be conducted using either a two-person team or a single individual, provided the</w:t>
      </w:r>
      <w:r w:rsidR="004C6C25">
        <w:t xml:space="preserve"> single</w:t>
      </w:r>
      <w:r w:rsidR="0071253F">
        <w:t xml:space="preserve"> individual is subject to the licensee’s behavioral observation or human reliability program.</w:t>
      </w:r>
      <w:r w:rsidR="004C6C25">
        <w:t xml:space="preserve"> If a single individual is used to conduct the inventory, verify that the individual is in the licensee’s behavioral observation or human reliability program. </w:t>
      </w:r>
      <w:r w:rsidRPr="00840A92">
        <w:t>(10 CFR 73.15(o)(6)</w:t>
      </w:r>
      <w:r w:rsidR="003D09B0">
        <w:t>)</w:t>
      </w:r>
    </w:p>
    <w:p w14:paraId="01A95170" w14:textId="77777777" w:rsidR="00924B7E" w:rsidRPr="00D85BA2" w:rsidRDefault="00924B7E" w:rsidP="00476429">
      <w:pPr>
        <w:pStyle w:val="BodyText3"/>
        <w:rPr>
          <w:u w:val="single"/>
        </w:rPr>
      </w:pPr>
      <w:r w:rsidRPr="00B013CD">
        <w:rPr>
          <w:u w:val="single"/>
        </w:rPr>
        <w:t>Specific Guidance</w:t>
      </w:r>
    </w:p>
    <w:p w14:paraId="13A6B9A8" w14:textId="5CD31B3D" w:rsidR="00924B7E" w:rsidRDefault="00924B7E" w:rsidP="00476429">
      <w:pPr>
        <w:pStyle w:val="BodyText3"/>
      </w:pPr>
      <w:r>
        <w:t xml:space="preserve">To inspect this requirement, </w:t>
      </w:r>
      <w:r w:rsidR="009273EC">
        <w:t xml:space="preserve">the inspector(s) should review a sample of inventory </w:t>
      </w:r>
      <w:r w:rsidR="00C20C73">
        <w:t>records and</w:t>
      </w:r>
      <w:r w:rsidR="009273EC">
        <w:t xml:space="preserve"> verify </w:t>
      </w:r>
      <w:r w:rsidR="006A1880">
        <w:t>after a TID is opened that the new TID’s serial number is recorded on the periodic inventory records.</w:t>
      </w:r>
    </w:p>
    <w:p w14:paraId="452C4245" w14:textId="3C268234" w:rsidR="00492666" w:rsidRDefault="00492666" w:rsidP="00476429">
      <w:pPr>
        <w:pStyle w:val="BodyText"/>
        <w:numPr>
          <w:ilvl w:val="0"/>
          <w:numId w:val="39"/>
        </w:numPr>
        <w:tabs>
          <w:tab w:val="num" w:pos="720"/>
        </w:tabs>
      </w:pPr>
      <w:r w:rsidRPr="00492666">
        <w:t>Verify the licensee uses TIDs with unique serial numbers on locked secure weapons containers containing enhanced weapons</w:t>
      </w:r>
      <w:r w:rsidR="004C20CE">
        <w:t>.</w:t>
      </w:r>
      <w:r w:rsidRPr="00492666">
        <w:t xml:space="preserve"> (10 CFR 73.15(o)(6)(</w:t>
      </w:r>
      <w:proofErr w:type="spellStart"/>
      <w:r w:rsidRPr="00492666">
        <w:t>i</w:t>
      </w:r>
      <w:proofErr w:type="spellEnd"/>
      <w:r w:rsidRPr="00492666">
        <w:t>)</w:t>
      </w:r>
      <w:r w:rsidR="003D09B0">
        <w:t>)</w:t>
      </w:r>
    </w:p>
    <w:p w14:paraId="1D51474B" w14:textId="77777777" w:rsidR="00B91D07" w:rsidRPr="00D85BA2" w:rsidRDefault="00B91D07" w:rsidP="00476429">
      <w:pPr>
        <w:pStyle w:val="BodyText3"/>
        <w:rPr>
          <w:u w:val="single"/>
        </w:rPr>
      </w:pPr>
      <w:r w:rsidRPr="00B013CD">
        <w:rPr>
          <w:u w:val="single"/>
        </w:rPr>
        <w:t>Specific Guidance</w:t>
      </w:r>
    </w:p>
    <w:p w14:paraId="02B3177B" w14:textId="599F4D3F" w:rsidR="00B91D07" w:rsidRDefault="00B91D07" w:rsidP="00476429">
      <w:pPr>
        <w:pStyle w:val="BodyText3"/>
      </w:pPr>
      <w:r>
        <w:t>To inspect this requirement, the inspector(s) should sample secure weapons containers that contain enhanced weapons, the inspector(s) should ensure the licensee uses TIDs with unique serial numbers.</w:t>
      </w:r>
    </w:p>
    <w:p w14:paraId="2509B835" w14:textId="197DEFB5" w:rsidR="00B91D07" w:rsidRDefault="00CD2A08" w:rsidP="00476429">
      <w:pPr>
        <w:pStyle w:val="BodyText"/>
        <w:numPr>
          <w:ilvl w:val="0"/>
          <w:numId w:val="39"/>
        </w:numPr>
        <w:tabs>
          <w:tab w:val="num" w:pos="720"/>
        </w:tabs>
      </w:pPr>
      <w:r w:rsidRPr="00CD2A08">
        <w:t>Verify the licensee stores unused TIDs in a manner similar to other security access control devices (e.g., keys, locks cores, etc.) (10 CFR 73.15(o)(6)(ii)</w:t>
      </w:r>
      <w:r w:rsidR="003D09B0">
        <w:t>)</w:t>
      </w:r>
    </w:p>
    <w:p w14:paraId="13765C28" w14:textId="77777777" w:rsidR="00432B80" w:rsidRPr="00D85BA2" w:rsidRDefault="00432B80" w:rsidP="00476429">
      <w:pPr>
        <w:pStyle w:val="BodyText3"/>
        <w:rPr>
          <w:u w:val="single"/>
        </w:rPr>
      </w:pPr>
      <w:r w:rsidRPr="00B013CD">
        <w:rPr>
          <w:u w:val="single"/>
        </w:rPr>
        <w:t>Specific Guidance</w:t>
      </w:r>
    </w:p>
    <w:p w14:paraId="302A5D1A" w14:textId="03A63221" w:rsidR="00D734C7" w:rsidRDefault="00D734C7" w:rsidP="00476429">
      <w:pPr>
        <w:pStyle w:val="BodyText3"/>
      </w:pPr>
      <w:r>
        <w:t>No inspection guidance.</w:t>
      </w:r>
    </w:p>
    <w:p w14:paraId="6A987A7D" w14:textId="290C35DD" w:rsidR="00C231B4" w:rsidRDefault="007C369C" w:rsidP="00476429">
      <w:pPr>
        <w:pStyle w:val="BodyText"/>
        <w:numPr>
          <w:ilvl w:val="0"/>
          <w:numId w:val="39"/>
        </w:numPr>
        <w:tabs>
          <w:tab w:val="num" w:pos="720"/>
        </w:tabs>
      </w:pPr>
      <w:r w:rsidRPr="007C369C">
        <w:t>Verify the licensee maintains a log of issued TID serial numbers</w:t>
      </w:r>
      <w:r w:rsidR="004C20CE">
        <w:t>.</w:t>
      </w:r>
      <w:r w:rsidRPr="007C369C">
        <w:t xml:space="preserve"> (10 CFR 73.15(o)(6)(ii)</w:t>
      </w:r>
      <w:r w:rsidR="003D09B0">
        <w:t>)</w:t>
      </w:r>
    </w:p>
    <w:p w14:paraId="098DA341" w14:textId="77777777" w:rsidR="007C369C" w:rsidRPr="00D85BA2" w:rsidRDefault="007C369C" w:rsidP="00476429">
      <w:pPr>
        <w:pStyle w:val="BodyText3"/>
        <w:rPr>
          <w:u w:val="single"/>
        </w:rPr>
      </w:pPr>
      <w:r w:rsidRPr="00B013CD">
        <w:rPr>
          <w:u w:val="single"/>
        </w:rPr>
        <w:t>Specific Guidance</w:t>
      </w:r>
    </w:p>
    <w:p w14:paraId="752D502A" w14:textId="3DC58930" w:rsidR="007C369C" w:rsidRDefault="007C369C" w:rsidP="007C369C">
      <w:pPr>
        <w:pStyle w:val="NoSpacing"/>
        <w:ind w:left="720"/>
      </w:pPr>
      <w:r>
        <w:t>No inspection guidance.</w:t>
      </w:r>
    </w:p>
    <w:p w14:paraId="57CA97C6" w14:textId="77777777" w:rsidR="004C6C25" w:rsidRDefault="004C6C25" w:rsidP="007C369C">
      <w:pPr>
        <w:pStyle w:val="NoSpacing"/>
        <w:ind w:left="720"/>
      </w:pPr>
    </w:p>
    <w:p w14:paraId="6DBEEC7C" w14:textId="14112940" w:rsidR="000A3F49" w:rsidRDefault="00DB44B0" w:rsidP="00476429">
      <w:pPr>
        <w:pStyle w:val="BodyText"/>
        <w:numPr>
          <w:ilvl w:val="0"/>
          <w:numId w:val="39"/>
        </w:numPr>
        <w:tabs>
          <w:tab w:val="num" w:pos="720"/>
        </w:tabs>
      </w:pPr>
      <w:r w:rsidRPr="00DB44B0">
        <w:t>Verify the licensee resolves any discrepancies identified during periodic inventories within 24 hours of their identification</w:t>
      </w:r>
      <w:r w:rsidR="004C20CE">
        <w:t>.</w:t>
      </w:r>
      <w:r w:rsidRPr="00DB44B0">
        <w:t xml:space="preserve"> (10 CFR 73.15(o)(7)</w:t>
      </w:r>
      <w:r w:rsidR="003D09B0">
        <w:t>)</w:t>
      </w:r>
    </w:p>
    <w:p w14:paraId="6EF55CE8" w14:textId="77777777" w:rsidR="00D96612" w:rsidRPr="00D85BA2" w:rsidRDefault="00D96612" w:rsidP="00476429">
      <w:pPr>
        <w:pStyle w:val="BodyText3"/>
        <w:rPr>
          <w:u w:val="single"/>
        </w:rPr>
      </w:pPr>
      <w:r w:rsidRPr="00B013CD">
        <w:rPr>
          <w:u w:val="single"/>
        </w:rPr>
        <w:t>Specific Guidance</w:t>
      </w:r>
    </w:p>
    <w:p w14:paraId="77E3F0A8" w14:textId="3E4B692E" w:rsidR="00D96612" w:rsidRDefault="00D96612" w:rsidP="00476429">
      <w:pPr>
        <w:pStyle w:val="BodyText3"/>
      </w:pPr>
      <w:r>
        <w:t>If</w:t>
      </w:r>
      <w:r w:rsidR="0011537B">
        <w:t xml:space="preserve"> the licensee cannot resolve </w:t>
      </w:r>
      <w:r w:rsidR="0011537B" w:rsidRPr="00265D6E">
        <w:t>any discrepancies within 24 hours</w:t>
      </w:r>
      <w:r w:rsidR="0026211B" w:rsidRPr="00265D6E">
        <w:t xml:space="preserve">, the discrepancy must be treated as a stolen or lost enhanced weapon and notifications must be made in accordance with </w:t>
      </w:r>
      <w:hyperlink r:id="rId12" w:anchor="73.1200" w:history="1">
        <w:r w:rsidR="00893105">
          <w:rPr>
            <w:rStyle w:val="Hyperlink"/>
          </w:rPr>
          <w:t>10 CFR 73.1200</w:t>
        </w:r>
      </w:hyperlink>
      <w:r w:rsidR="00450E76" w:rsidRPr="00265D6E">
        <w:t xml:space="preserve"> and</w:t>
      </w:r>
      <w:r w:rsidR="00265D6E" w:rsidRPr="00265D6E">
        <w:t xml:space="preserve"> </w:t>
      </w:r>
      <w:hyperlink r:id="rId13" w:history="1">
        <w:r w:rsidR="00265D6E" w:rsidRPr="00265D6E">
          <w:rPr>
            <w:rStyle w:val="Hyperlink"/>
          </w:rPr>
          <w:t xml:space="preserve">27 CFR </w:t>
        </w:r>
        <w:r w:rsidR="003D09B0">
          <w:rPr>
            <w:rStyle w:val="Hyperlink"/>
          </w:rPr>
          <w:t>P</w:t>
        </w:r>
        <w:r w:rsidR="00265D6E" w:rsidRPr="00265D6E">
          <w:rPr>
            <w:rStyle w:val="Hyperlink"/>
          </w:rPr>
          <w:t>art 479</w:t>
        </w:r>
      </w:hyperlink>
      <w:r w:rsidR="00450E76" w:rsidRPr="00265D6E">
        <w:t>.</w:t>
      </w:r>
    </w:p>
    <w:p w14:paraId="4084404A" w14:textId="698E6F30" w:rsidR="00D03AF6" w:rsidRDefault="0046377B" w:rsidP="00476429">
      <w:pPr>
        <w:pStyle w:val="BodyText"/>
        <w:numPr>
          <w:ilvl w:val="0"/>
          <w:numId w:val="39"/>
        </w:numPr>
        <w:tabs>
          <w:tab w:val="num" w:pos="720"/>
        </w:tabs>
      </w:pPr>
      <w:r>
        <w:t>Verify the licensee</w:t>
      </w:r>
      <w:r w:rsidR="00934EEE">
        <w:t xml:space="preserve"> </w:t>
      </w:r>
      <w:r w:rsidR="00C71964">
        <w:t>includes</w:t>
      </w:r>
      <w:r w:rsidR="00EB4088">
        <w:t>,</w:t>
      </w:r>
      <w:r w:rsidR="00F3131E">
        <w:t xml:space="preserve"> </w:t>
      </w:r>
      <w:r w:rsidR="0036049B">
        <w:t xml:space="preserve">in the periodic inventory, </w:t>
      </w:r>
      <w:r w:rsidR="00C71964">
        <w:t>enhanced weapons that are offsite for authorized purposes, in accor</w:t>
      </w:r>
      <w:r w:rsidR="009C1672">
        <w:t>dance with 10 CFR 73.15(m) and (n)</w:t>
      </w:r>
      <w:r w:rsidR="00D03AF6">
        <w:t xml:space="preserve">. </w:t>
      </w:r>
      <w:r w:rsidR="004A7DCE" w:rsidRPr="004A7DCE">
        <w:t>(10</w:t>
      </w:r>
      <w:r w:rsidR="00F0161D">
        <w:t> </w:t>
      </w:r>
      <w:r w:rsidR="004A7DCE" w:rsidRPr="004A7DCE">
        <w:t>CFR</w:t>
      </w:r>
      <w:r w:rsidR="00F0161D">
        <w:t> </w:t>
      </w:r>
      <w:r w:rsidR="004A7DCE" w:rsidRPr="004A7DCE">
        <w:t>73.15(o)(8)</w:t>
      </w:r>
      <w:r w:rsidR="003D09B0">
        <w:t>)</w:t>
      </w:r>
    </w:p>
    <w:p w14:paraId="279ACA65" w14:textId="13526E08" w:rsidR="004D6F0F" w:rsidRPr="00D85BA2" w:rsidRDefault="00D03AF6" w:rsidP="00D03AF6">
      <w:pPr>
        <w:pStyle w:val="BodyText"/>
        <w:ind w:left="720"/>
        <w:rPr>
          <w:u w:val="single"/>
        </w:rPr>
      </w:pPr>
      <w:r>
        <w:br w:type="column"/>
      </w:r>
      <w:r w:rsidR="004D6F0F" w:rsidRPr="00B013CD">
        <w:rPr>
          <w:u w:val="single"/>
        </w:rPr>
        <w:lastRenderedPageBreak/>
        <w:t>Specific Guidance</w:t>
      </w:r>
    </w:p>
    <w:p w14:paraId="2EDA760C" w14:textId="09CAD7CE" w:rsidR="004D6F0F" w:rsidRDefault="004A173B" w:rsidP="00476429">
      <w:pPr>
        <w:pStyle w:val="BodyText3"/>
      </w:pPr>
      <w:r>
        <w:t xml:space="preserve">The licensee must document the absence of these weapon(s) from the licensee’s facility in the report of the results of a </w:t>
      </w:r>
      <w:r w:rsidR="00D0301D">
        <w:t>completed periodic enhanced weapons inventory.</w:t>
      </w:r>
    </w:p>
    <w:p w14:paraId="4D4E11B2" w14:textId="1C6B03A4" w:rsidR="00450E76" w:rsidRPr="00476429" w:rsidRDefault="00A125D7" w:rsidP="00DC0702">
      <w:pPr>
        <w:pStyle w:val="Heading2"/>
        <w:rPr>
          <w:u w:val="single"/>
        </w:rPr>
      </w:pPr>
      <w:r w:rsidRPr="00476429">
        <w:t>0</w:t>
      </w:r>
      <w:r w:rsidR="00B935E2" w:rsidRPr="00476429">
        <w:t>3</w:t>
      </w:r>
      <w:r w:rsidRPr="00476429">
        <w:t>.06</w:t>
      </w:r>
      <w:r w:rsidRPr="00476429">
        <w:tab/>
      </w:r>
      <w:r w:rsidRPr="00476429">
        <w:rPr>
          <w:u w:val="single"/>
        </w:rPr>
        <w:t>Stolen or Lost Weapons</w:t>
      </w:r>
    </w:p>
    <w:p w14:paraId="5327A278" w14:textId="0CDAA08F" w:rsidR="00A158F7" w:rsidRDefault="005C7B9E" w:rsidP="00476429">
      <w:pPr>
        <w:pStyle w:val="BodyText"/>
        <w:numPr>
          <w:ilvl w:val="0"/>
          <w:numId w:val="41"/>
        </w:numPr>
        <w:tabs>
          <w:tab w:val="num" w:pos="720"/>
        </w:tabs>
      </w:pPr>
      <w:r>
        <w:t xml:space="preserve">Verify the licensee notifies the NRC, local law enforcement, and the ATF </w:t>
      </w:r>
      <w:r w:rsidR="008B587F">
        <w:t>if an enhanced weapon is discovered lost or stolen</w:t>
      </w:r>
      <w:r w:rsidR="00C156D8">
        <w:t xml:space="preserve"> </w:t>
      </w:r>
      <w:r w:rsidR="0041050C" w:rsidRPr="0041050C">
        <w:t xml:space="preserve">in accordance with </w:t>
      </w:r>
      <w:hyperlink r:id="rId14" w:anchor="73.1200" w:history="1">
        <w:r w:rsidR="00D0301D">
          <w:rPr>
            <w:rStyle w:val="Hyperlink"/>
          </w:rPr>
          <w:t>10 CFR 73.1200</w:t>
        </w:r>
      </w:hyperlink>
      <w:r w:rsidR="00D0301D">
        <w:t xml:space="preserve"> </w:t>
      </w:r>
      <w:r w:rsidR="0041050C" w:rsidRPr="0041050C">
        <w:t xml:space="preserve">and </w:t>
      </w:r>
      <w:hyperlink r:id="rId15" w:history="1">
        <w:r w:rsidR="00D0301D" w:rsidRPr="00265D6E">
          <w:rPr>
            <w:rStyle w:val="Hyperlink"/>
          </w:rPr>
          <w:t xml:space="preserve">27 CFR </w:t>
        </w:r>
        <w:r w:rsidR="003D09B0">
          <w:rPr>
            <w:rStyle w:val="Hyperlink"/>
          </w:rPr>
          <w:t>P</w:t>
        </w:r>
        <w:r w:rsidR="00D0301D" w:rsidRPr="00265D6E">
          <w:rPr>
            <w:rStyle w:val="Hyperlink"/>
          </w:rPr>
          <w:t>art 479</w:t>
        </w:r>
      </w:hyperlink>
      <w:r w:rsidR="004C20CE">
        <w:t>.</w:t>
      </w:r>
      <w:r w:rsidR="0041050C" w:rsidRPr="0041050C">
        <w:t>(10 CFR 73.15(p)(1) and (2)</w:t>
      </w:r>
      <w:r w:rsidR="003D09B0">
        <w:t>)</w:t>
      </w:r>
    </w:p>
    <w:p w14:paraId="68E13A75" w14:textId="77777777" w:rsidR="00C0466A" w:rsidRPr="00D85BA2" w:rsidRDefault="00C0466A" w:rsidP="00476429">
      <w:pPr>
        <w:pStyle w:val="BodyText3"/>
        <w:rPr>
          <w:u w:val="single"/>
        </w:rPr>
      </w:pPr>
      <w:r w:rsidRPr="00B013CD">
        <w:rPr>
          <w:u w:val="single"/>
        </w:rPr>
        <w:t>Specific Guidance</w:t>
      </w:r>
    </w:p>
    <w:p w14:paraId="60914C08" w14:textId="0D0277E7" w:rsidR="00C0466A" w:rsidRDefault="00C0466A" w:rsidP="00476429">
      <w:pPr>
        <w:pStyle w:val="BodyText3"/>
      </w:pPr>
      <w:r>
        <w:t>No inspection guidance.</w:t>
      </w:r>
    </w:p>
    <w:p w14:paraId="3EE95606" w14:textId="195895CB" w:rsidR="008957D8" w:rsidRDefault="008957D8" w:rsidP="00476429">
      <w:pPr>
        <w:pStyle w:val="Heading2"/>
        <w:rPr>
          <w:u w:val="single"/>
        </w:rPr>
      </w:pPr>
      <w:r>
        <w:t>0</w:t>
      </w:r>
      <w:r w:rsidR="006E02B8">
        <w:t>3</w:t>
      </w:r>
      <w:r>
        <w:t>.07</w:t>
      </w:r>
      <w:r>
        <w:tab/>
      </w:r>
      <w:r w:rsidR="00324707">
        <w:rPr>
          <w:u w:val="single"/>
        </w:rPr>
        <w:t>Records Requirements</w:t>
      </w:r>
    </w:p>
    <w:p w14:paraId="408FE632" w14:textId="62B3A382" w:rsidR="000A62C2" w:rsidRDefault="000A62C2" w:rsidP="00476429">
      <w:pPr>
        <w:pStyle w:val="BodyText"/>
        <w:numPr>
          <w:ilvl w:val="0"/>
          <w:numId w:val="42"/>
        </w:numPr>
        <w:tabs>
          <w:tab w:val="num" w:pos="720"/>
        </w:tabs>
      </w:pPr>
      <w:r>
        <w:t>Verify the licensee maintains the following minimum records regarding the receipt of each enhanced weapon (10 CFR 73.15(q)(2)(</w:t>
      </w:r>
      <w:proofErr w:type="spellStart"/>
      <w:r>
        <w:t>i</w:t>
      </w:r>
      <w:proofErr w:type="spellEnd"/>
      <w:r>
        <w:t>) – (iv)</w:t>
      </w:r>
      <w:r w:rsidR="003D09B0">
        <w:t>)</w:t>
      </w:r>
      <w:r w:rsidR="00024F33">
        <w:t>:</w:t>
      </w:r>
    </w:p>
    <w:p w14:paraId="6B7EE40D" w14:textId="66A2984C" w:rsidR="000A62C2" w:rsidRDefault="00720230" w:rsidP="00476429">
      <w:pPr>
        <w:pStyle w:val="BodyText3"/>
        <w:numPr>
          <w:ilvl w:val="0"/>
          <w:numId w:val="43"/>
        </w:numPr>
        <w:tabs>
          <w:tab w:val="num" w:pos="1080"/>
        </w:tabs>
        <w:ind w:left="1080"/>
      </w:pPr>
      <w:r>
        <w:t>d</w:t>
      </w:r>
      <w:r w:rsidR="000A62C2">
        <w:t>ate of receipt of the weapon</w:t>
      </w:r>
      <w:r w:rsidR="009A3CE0">
        <w:t>;</w:t>
      </w:r>
    </w:p>
    <w:p w14:paraId="7DFFC965" w14:textId="06B99A64" w:rsidR="000A62C2" w:rsidRDefault="00720230" w:rsidP="00476429">
      <w:pPr>
        <w:pStyle w:val="BodyText3"/>
        <w:numPr>
          <w:ilvl w:val="0"/>
          <w:numId w:val="43"/>
        </w:numPr>
        <w:tabs>
          <w:tab w:val="num" w:pos="1080"/>
        </w:tabs>
        <w:ind w:left="1080"/>
      </w:pPr>
      <w:r>
        <w:t>n</w:t>
      </w:r>
      <w:r w:rsidR="000A62C2">
        <w:t>ame and address of the transferor who transferred the weapon to the licensee</w:t>
      </w:r>
      <w:r w:rsidR="009A3CE0">
        <w:t>;</w:t>
      </w:r>
    </w:p>
    <w:p w14:paraId="58DE1F80" w14:textId="4BD78104" w:rsidR="000A62C2" w:rsidRDefault="00720230" w:rsidP="00476429">
      <w:pPr>
        <w:pStyle w:val="BodyText3"/>
        <w:numPr>
          <w:ilvl w:val="0"/>
          <w:numId w:val="43"/>
        </w:numPr>
        <w:tabs>
          <w:tab w:val="num" w:pos="1080"/>
        </w:tabs>
        <w:ind w:left="1080"/>
      </w:pPr>
      <w:r>
        <w:t>n</w:t>
      </w:r>
      <w:r w:rsidR="000A62C2">
        <w:t>ame of the manufacturer of the weapon, or the name of the importer (for weapons manufactured outside of the U.S.); and</w:t>
      </w:r>
    </w:p>
    <w:p w14:paraId="5C6B5C6C" w14:textId="5750FE50" w:rsidR="000A62C2" w:rsidRDefault="00597EE1" w:rsidP="00476429">
      <w:pPr>
        <w:pStyle w:val="BodyText3"/>
        <w:numPr>
          <w:ilvl w:val="0"/>
          <w:numId w:val="43"/>
        </w:numPr>
        <w:tabs>
          <w:tab w:val="num" w:pos="1080"/>
        </w:tabs>
        <w:ind w:left="1080"/>
      </w:pPr>
      <w:r>
        <w:t>s</w:t>
      </w:r>
      <w:r w:rsidR="000A62C2">
        <w:t>erial number, type, and caliber or gauge of the weapon.</w:t>
      </w:r>
    </w:p>
    <w:p w14:paraId="3BAEFB22" w14:textId="77777777" w:rsidR="00492894" w:rsidRPr="00D85BA2" w:rsidRDefault="00492894" w:rsidP="00476429">
      <w:pPr>
        <w:pStyle w:val="BodyText3"/>
        <w:rPr>
          <w:u w:val="single"/>
        </w:rPr>
      </w:pPr>
      <w:r w:rsidRPr="00B013CD">
        <w:rPr>
          <w:u w:val="single"/>
        </w:rPr>
        <w:t>Specific Guidance</w:t>
      </w:r>
    </w:p>
    <w:p w14:paraId="6AD56ADE" w14:textId="79C38867" w:rsidR="00492894" w:rsidRDefault="00492894" w:rsidP="00476429">
      <w:pPr>
        <w:pStyle w:val="BodyText3"/>
      </w:pPr>
      <w:r>
        <w:t>No inspection guidance.</w:t>
      </w:r>
    </w:p>
    <w:p w14:paraId="547F6162" w14:textId="2F6AA3EA" w:rsidR="00FD7240" w:rsidRDefault="00FD7240" w:rsidP="00476429">
      <w:pPr>
        <w:pStyle w:val="BodyText"/>
        <w:numPr>
          <w:ilvl w:val="0"/>
          <w:numId w:val="42"/>
        </w:numPr>
        <w:tabs>
          <w:tab w:val="num" w:pos="720"/>
        </w:tabs>
      </w:pPr>
      <w:r>
        <w:t>Verify the licensee maintains the following minimum records regarding the transfer of each enhanced weapon (10 CFR 73.15(q)(3)</w:t>
      </w:r>
      <w:r w:rsidR="00224E4C">
        <w:t>(</w:t>
      </w:r>
      <w:proofErr w:type="spellStart"/>
      <w:r w:rsidR="00224E4C">
        <w:t>i</w:t>
      </w:r>
      <w:proofErr w:type="spellEnd"/>
      <w:r w:rsidR="00224E4C">
        <w:t>)</w:t>
      </w:r>
      <w:r w:rsidR="00F4137E">
        <w:t xml:space="preserve"> – (iii)</w:t>
      </w:r>
      <w:r w:rsidR="003D09B0">
        <w:t>)</w:t>
      </w:r>
      <w:r w:rsidR="00512215">
        <w:t>:</w:t>
      </w:r>
    </w:p>
    <w:p w14:paraId="35C7C4F1" w14:textId="1964AEB2" w:rsidR="00FD7240" w:rsidRDefault="00597EE1" w:rsidP="00476429">
      <w:pPr>
        <w:pStyle w:val="BodyText3"/>
        <w:numPr>
          <w:ilvl w:val="0"/>
          <w:numId w:val="44"/>
        </w:numPr>
        <w:tabs>
          <w:tab w:val="num" w:pos="1080"/>
        </w:tabs>
        <w:ind w:left="1080"/>
      </w:pPr>
      <w:r>
        <w:t>d</w:t>
      </w:r>
      <w:r w:rsidR="00FD7240">
        <w:t>ate of shipment of the weapon</w:t>
      </w:r>
      <w:r w:rsidR="009A3CE0">
        <w:t>;</w:t>
      </w:r>
    </w:p>
    <w:p w14:paraId="4BDB314F" w14:textId="7EF75ED1" w:rsidR="00FD7240" w:rsidRDefault="00597EE1" w:rsidP="00476429">
      <w:pPr>
        <w:pStyle w:val="BodyText3"/>
        <w:numPr>
          <w:ilvl w:val="0"/>
          <w:numId w:val="44"/>
        </w:numPr>
        <w:tabs>
          <w:tab w:val="num" w:pos="1080"/>
        </w:tabs>
        <w:ind w:left="1080"/>
      </w:pPr>
      <w:r>
        <w:t>n</w:t>
      </w:r>
      <w:r w:rsidR="00FD7240">
        <w:t>ame and address of the transferee who received the weapon; and</w:t>
      </w:r>
    </w:p>
    <w:p w14:paraId="32FF82C9" w14:textId="0285E9D6" w:rsidR="00FD7240" w:rsidRDefault="00597EE1" w:rsidP="00476429">
      <w:pPr>
        <w:pStyle w:val="BodyText3"/>
        <w:numPr>
          <w:ilvl w:val="0"/>
          <w:numId w:val="44"/>
        </w:numPr>
        <w:tabs>
          <w:tab w:val="num" w:pos="1080"/>
        </w:tabs>
        <w:ind w:left="1080"/>
      </w:pPr>
      <w:r>
        <w:t>s</w:t>
      </w:r>
      <w:r w:rsidR="00FD7240">
        <w:t>erial number, type, and caliber or gauge of the weapon.</w:t>
      </w:r>
    </w:p>
    <w:p w14:paraId="69E9438C" w14:textId="77777777" w:rsidR="00F4137E" w:rsidRPr="00D85BA2" w:rsidRDefault="00F4137E" w:rsidP="00476429">
      <w:pPr>
        <w:pStyle w:val="BodyText3"/>
        <w:rPr>
          <w:u w:val="single"/>
        </w:rPr>
      </w:pPr>
      <w:r w:rsidRPr="00B013CD">
        <w:rPr>
          <w:u w:val="single"/>
        </w:rPr>
        <w:t>Specific Guidance</w:t>
      </w:r>
    </w:p>
    <w:p w14:paraId="5B3AD905" w14:textId="77E59620" w:rsidR="00F4137E" w:rsidRDefault="00F4137E" w:rsidP="00476429">
      <w:pPr>
        <w:pStyle w:val="BodyText3"/>
      </w:pPr>
      <w:r>
        <w:t>No inspection guidance.</w:t>
      </w:r>
    </w:p>
    <w:p w14:paraId="1F3DED46" w14:textId="29907CF2" w:rsidR="00142BB2" w:rsidRDefault="00142BB2" w:rsidP="00476429">
      <w:pPr>
        <w:pStyle w:val="BodyText"/>
        <w:numPr>
          <w:ilvl w:val="0"/>
          <w:numId w:val="42"/>
        </w:numPr>
        <w:tabs>
          <w:tab w:val="num" w:pos="720"/>
        </w:tabs>
      </w:pPr>
      <w:r>
        <w:t>Verify the licensee maintains the following minimum records regarding the transportation of each enhanced weapon</w:t>
      </w:r>
      <w:r w:rsidR="000C65A5">
        <w:t xml:space="preserve"> </w:t>
      </w:r>
      <w:r>
        <w:t>away from the licensee’s facility</w:t>
      </w:r>
      <w:r w:rsidR="00F0161D">
        <w:t xml:space="preserve"> </w:t>
      </w:r>
      <w:r w:rsidR="007E5A72">
        <w:t>(</w:t>
      </w:r>
      <w:r>
        <w:t>10</w:t>
      </w:r>
      <w:r w:rsidR="004B5F92">
        <w:t> </w:t>
      </w:r>
      <w:r>
        <w:t>CFR</w:t>
      </w:r>
      <w:r w:rsidR="004B5F92">
        <w:t> </w:t>
      </w:r>
      <w:r>
        <w:t>73.15(q)(4)</w:t>
      </w:r>
      <w:r w:rsidR="005753F3">
        <w:t>(</w:t>
      </w:r>
      <w:proofErr w:type="spellStart"/>
      <w:r w:rsidR="005753F3">
        <w:t>i</w:t>
      </w:r>
      <w:proofErr w:type="spellEnd"/>
      <w:r w:rsidR="005753F3">
        <w:t>)</w:t>
      </w:r>
      <w:r w:rsidR="004B5F92">
        <w:t> </w:t>
      </w:r>
      <w:r w:rsidR="00C94AE9">
        <w:t>– (vii)</w:t>
      </w:r>
      <w:r w:rsidR="003D09B0">
        <w:t>)</w:t>
      </w:r>
      <w:r w:rsidR="00512215">
        <w:t>:</w:t>
      </w:r>
    </w:p>
    <w:p w14:paraId="25C46AA7" w14:textId="2F9D3780" w:rsidR="00142BB2" w:rsidRDefault="009A3CE0" w:rsidP="00476429">
      <w:pPr>
        <w:pStyle w:val="BodyText3"/>
        <w:numPr>
          <w:ilvl w:val="0"/>
          <w:numId w:val="45"/>
        </w:numPr>
        <w:tabs>
          <w:tab w:val="num" w:pos="1080"/>
        </w:tabs>
        <w:ind w:left="1080"/>
      </w:pPr>
      <w:r>
        <w:t>d</w:t>
      </w:r>
      <w:r w:rsidR="00142BB2">
        <w:t>ate of departure of the weapon</w:t>
      </w:r>
      <w:r>
        <w:t>;</w:t>
      </w:r>
    </w:p>
    <w:p w14:paraId="7B3C426F" w14:textId="50A83414" w:rsidR="00142BB2" w:rsidRDefault="009A3CE0" w:rsidP="00476429">
      <w:pPr>
        <w:pStyle w:val="BodyText3"/>
        <w:numPr>
          <w:ilvl w:val="0"/>
          <w:numId w:val="45"/>
        </w:numPr>
        <w:tabs>
          <w:tab w:val="num" w:pos="1080"/>
        </w:tabs>
        <w:ind w:left="1080"/>
      </w:pPr>
      <w:r>
        <w:t>d</w:t>
      </w:r>
      <w:r w:rsidR="00142BB2">
        <w:t>ate of return of the weapon</w:t>
      </w:r>
      <w:r>
        <w:t>;</w:t>
      </w:r>
    </w:p>
    <w:p w14:paraId="51CD9E40" w14:textId="75F77525" w:rsidR="00142BB2" w:rsidRDefault="009A3CE0" w:rsidP="00476429">
      <w:pPr>
        <w:pStyle w:val="BodyText3"/>
        <w:numPr>
          <w:ilvl w:val="0"/>
          <w:numId w:val="45"/>
        </w:numPr>
        <w:tabs>
          <w:tab w:val="num" w:pos="1080"/>
        </w:tabs>
        <w:ind w:left="1080"/>
      </w:pPr>
      <w:r>
        <w:lastRenderedPageBreak/>
        <w:t>p</w:t>
      </w:r>
      <w:r w:rsidR="00142BB2">
        <w:t>urpose of the weapon’s removal from the facility</w:t>
      </w:r>
      <w:r w:rsidR="00315A24">
        <w:t>;</w:t>
      </w:r>
    </w:p>
    <w:p w14:paraId="583CD5E4" w14:textId="4C864F3E" w:rsidR="00142BB2" w:rsidRDefault="009A3CE0" w:rsidP="00476429">
      <w:pPr>
        <w:pStyle w:val="BodyText3"/>
        <w:numPr>
          <w:ilvl w:val="0"/>
          <w:numId w:val="45"/>
        </w:numPr>
        <w:tabs>
          <w:tab w:val="num" w:pos="1080"/>
        </w:tabs>
        <w:ind w:left="1080"/>
      </w:pPr>
      <w:r>
        <w:t>n</w:t>
      </w:r>
      <w:r w:rsidR="00142BB2">
        <w:t>ame(s) of the security personnel transporting the weapon</w:t>
      </w:r>
      <w:r w:rsidR="00315A24">
        <w:t>;</w:t>
      </w:r>
    </w:p>
    <w:p w14:paraId="30E66119" w14:textId="6C24E6DB" w:rsidR="00142BB2" w:rsidRDefault="00315A24" w:rsidP="00476429">
      <w:pPr>
        <w:pStyle w:val="BodyText3"/>
        <w:numPr>
          <w:ilvl w:val="0"/>
          <w:numId w:val="45"/>
        </w:numPr>
        <w:tabs>
          <w:tab w:val="num" w:pos="1080"/>
        </w:tabs>
        <w:ind w:left="1080"/>
      </w:pPr>
      <w:r>
        <w:t>n</w:t>
      </w:r>
      <w:r w:rsidR="00142BB2">
        <w:t>ame(s) of the licensee employee accompanying and directing the transportation, where the security personnel transporting the weapons are employees of a security contractor providing security services to the licensee</w:t>
      </w:r>
      <w:r>
        <w:t>;</w:t>
      </w:r>
    </w:p>
    <w:p w14:paraId="1127CAAF" w14:textId="33119627" w:rsidR="00142BB2" w:rsidRDefault="00315A24" w:rsidP="00476429">
      <w:pPr>
        <w:pStyle w:val="BodyText3"/>
        <w:numPr>
          <w:ilvl w:val="0"/>
          <w:numId w:val="45"/>
        </w:numPr>
        <w:tabs>
          <w:tab w:val="num" w:pos="1080"/>
        </w:tabs>
        <w:ind w:left="1080"/>
      </w:pPr>
      <w:r>
        <w:t>n</w:t>
      </w:r>
      <w:r w:rsidR="00142BB2">
        <w:t>ame of the person/facility to whom the weapon is being transported</w:t>
      </w:r>
      <w:r>
        <w:t>; and</w:t>
      </w:r>
    </w:p>
    <w:p w14:paraId="3E9763CE" w14:textId="05115D6D" w:rsidR="00142BB2" w:rsidRDefault="00315A24" w:rsidP="00476429">
      <w:pPr>
        <w:pStyle w:val="BodyText3"/>
        <w:numPr>
          <w:ilvl w:val="0"/>
          <w:numId w:val="45"/>
        </w:numPr>
        <w:tabs>
          <w:tab w:val="num" w:pos="1080"/>
        </w:tabs>
        <w:ind w:left="1080"/>
      </w:pPr>
      <w:r>
        <w:t>s</w:t>
      </w:r>
      <w:r w:rsidR="00142BB2">
        <w:t>erial number, type, and caliber or gauge of the weapon.</w:t>
      </w:r>
    </w:p>
    <w:p w14:paraId="092730D7" w14:textId="77777777" w:rsidR="00B20802" w:rsidRPr="00D85BA2" w:rsidRDefault="00B20802" w:rsidP="00476429">
      <w:pPr>
        <w:pStyle w:val="BodyText3"/>
        <w:rPr>
          <w:u w:val="single"/>
        </w:rPr>
      </w:pPr>
      <w:r w:rsidRPr="00B013CD">
        <w:rPr>
          <w:u w:val="single"/>
        </w:rPr>
        <w:t>Specific Guidance</w:t>
      </w:r>
    </w:p>
    <w:p w14:paraId="7041BE8A" w14:textId="29C8E846" w:rsidR="00B20802" w:rsidRDefault="00B20802" w:rsidP="00476429">
      <w:pPr>
        <w:pStyle w:val="BodyText3"/>
      </w:pPr>
      <w:r>
        <w:t>No inspection guidance.</w:t>
      </w:r>
    </w:p>
    <w:p w14:paraId="6109BD67" w14:textId="08A0AC6F" w:rsidR="000C65A5" w:rsidRDefault="00D60A6C" w:rsidP="00476429">
      <w:pPr>
        <w:pStyle w:val="BodyText"/>
        <w:numPr>
          <w:ilvl w:val="0"/>
          <w:numId w:val="42"/>
        </w:numPr>
        <w:tabs>
          <w:tab w:val="num" w:pos="720"/>
        </w:tabs>
      </w:pPr>
      <w:r w:rsidRPr="00D60A6C">
        <w:t>Verify the licensee documents the discovery of any lost or stolen enhanced weapon(s)</w:t>
      </w:r>
      <w:r w:rsidR="004C20CE">
        <w:t>.</w:t>
      </w:r>
      <w:r w:rsidR="004B5F92">
        <w:t xml:space="preserve"> </w:t>
      </w:r>
      <w:r w:rsidRPr="00D60A6C">
        <w:t>(10 CFR 73.15(q)(5)</w:t>
      </w:r>
      <w:r w:rsidR="003D09B0">
        <w:t>)</w:t>
      </w:r>
    </w:p>
    <w:p w14:paraId="4265E87A" w14:textId="77777777" w:rsidR="00206B60" w:rsidRPr="00D85BA2" w:rsidRDefault="00206B60" w:rsidP="00476429">
      <w:pPr>
        <w:pStyle w:val="BodyText3"/>
        <w:rPr>
          <w:u w:val="single"/>
        </w:rPr>
      </w:pPr>
      <w:r w:rsidRPr="00B013CD">
        <w:rPr>
          <w:u w:val="single"/>
        </w:rPr>
        <w:t>Specific Guidance</w:t>
      </w:r>
    </w:p>
    <w:p w14:paraId="095DA838" w14:textId="750BCE1E" w:rsidR="00206B60" w:rsidRDefault="00206B60" w:rsidP="00476429">
      <w:pPr>
        <w:pStyle w:val="BodyText3"/>
      </w:pPr>
      <w:r>
        <w:t>No inspection guidance.</w:t>
      </w:r>
    </w:p>
    <w:p w14:paraId="1A316DB1" w14:textId="0EE9CE3D" w:rsidR="001A4EC5" w:rsidRDefault="001A4EC5" w:rsidP="00476429">
      <w:pPr>
        <w:pStyle w:val="BodyText"/>
        <w:numPr>
          <w:ilvl w:val="0"/>
          <w:numId w:val="42"/>
        </w:numPr>
        <w:tabs>
          <w:tab w:val="num" w:pos="720"/>
        </w:tabs>
      </w:pPr>
      <w:r w:rsidRPr="001A4EC5">
        <w:t xml:space="preserve">Verify the licensee maintains records relating to the inventories of enhanced weapons for a period of up to </w:t>
      </w:r>
      <w:r w:rsidR="00315A24">
        <w:t>1 </w:t>
      </w:r>
      <w:r w:rsidRPr="001A4EC5">
        <w:t>year after the licensee’s authority to possess enhanced weapons is terminated, suspended, or revoked and all enhanced weapons have been transferred from the licensee’s facility</w:t>
      </w:r>
      <w:r w:rsidR="004C20CE">
        <w:t>.</w:t>
      </w:r>
      <w:r w:rsidRPr="001A4EC5">
        <w:t xml:space="preserve"> (10 CFR 73.15(q)(6)</w:t>
      </w:r>
      <w:r w:rsidR="003D09B0">
        <w:t>)</w:t>
      </w:r>
    </w:p>
    <w:p w14:paraId="0B533762" w14:textId="77777777" w:rsidR="00860137" w:rsidRPr="00D85BA2" w:rsidRDefault="00860137" w:rsidP="00476429">
      <w:pPr>
        <w:pStyle w:val="BodyText3"/>
        <w:rPr>
          <w:u w:val="single"/>
        </w:rPr>
      </w:pPr>
      <w:r w:rsidRPr="00B013CD">
        <w:rPr>
          <w:u w:val="single"/>
        </w:rPr>
        <w:t>Specific Guidance</w:t>
      </w:r>
    </w:p>
    <w:p w14:paraId="62526F2D" w14:textId="63CEDE93" w:rsidR="00860137" w:rsidRDefault="00881253" w:rsidP="00476429">
      <w:pPr>
        <w:pStyle w:val="BodyText3"/>
      </w:pPr>
      <w:r>
        <w:t xml:space="preserve">Licensees may integrate any records required by this section with records maintained by the licensee pursuant to </w:t>
      </w:r>
      <w:r w:rsidR="003D09B0">
        <w:t xml:space="preserve">the </w:t>
      </w:r>
      <w:r>
        <w:t>ATF’s regulations.</w:t>
      </w:r>
    </w:p>
    <w:p w14:paraId="2C17DD85" w14:textId="72DF39CD" w:rsidR="00860137" w:rsidRDefault="00E04D04" w:rsidP="00D03AF6">
      <w:pPr>
        <w:pStyle w:val="BodyText"/>
        <w:numPr>
          <w:ilvl w:val="0"/>
          <w:numId w:val="42"/>
        </w:numPr>
      </w:pPr>
      <w:r w:rsidRPr="00E04D04">
        <w:t>Verify the licensee retains the periodic inventories of enhanced weapons</w:t>
      </w:r>
      <w:r w:rsidR="004C20CE">
        <w:t>.</w:t>
      </w:r>
      <w:r w:rsidRPr="00E04D04">
        <w:t xml:space="preserve"> 10</w:t>
      </w:r>
      <w:r w:rsidR="004B5F92">
        <w:t> </w:t>
      </w:r>
      <w:r w:rsidRPr="00E04D04">
        <w:t>CFR</w:t>
      </w:r>
      <w:r w:rsidR="004B5F92">
        <w:t> </w:t>
      </w:r>
      <w:r w:rsidRPr="00E04D04">
        <w:t>73.15(o)(5)</w:t>
      </w:r>
      <w:r w:rsidR="003D09B0">
        <w:t>)</w:t>
      </w:r>
    </w:p>
    <w:p w14:paraId="38A7EE93" w14:textId="77777777" w:rsidR="00AF4218" w:rsidRPr="00D85BA2" w:rsidRDefault="00AF4218" w:rsidP="00476429">
      <w:pPr>
        <w:pStyle w:val="BodyText3"/>
        <w:rPr>
          <w:u w:val="single"/>
        </w:rPr>
      </w:pPr>
      <w:r w:rsidRPr="00B013CD">
        <w:rPr>
          <w:u w:val="single"/>
        </w:rPr>
        <w:t>Specific Guidance</w:t>
      </w:r>
    </w:p>
    <w:p w14:paraId="2BE020E5" w14:textId="5EFF1F76" w:rsidR="00AF4218" w:rsidRDefault="00AF4218" w:rsidP="00476429">
      <w:pPr>
        <w:pStyle w:val="BodyText3"/>
      </w:pPr>
      <w:r>
        <w:t>No inspection guidance.</w:t>
      </w:r>
    </w:p>
    <w:p w14:paraId="7C889724" w14:textId="77B077B0" w:rsidR="00433332" w:rsidRPr="00527C18" w:rsidRDefault="004358CE" w:rsidP="00476429">
      <w:pPr>
        <w:pStyle w:val="Heading1"/>
      </w:pPr>
      <w:r>
        <w:t>71130.07EW</w:t>
      </w:r>
      <w:r w:rsidR="006A53A0" w:rsidRPr="00527C18">
        <w:t>-04</w:t>
      </w:r>
      <w:r w:rsidR="006A53A0" w:rsidRPr="00527C18">
        <w:tab/>
        <w:t>RESOURCE ESTIMATE</w:t>
      </w:r>
    </w:p>
    <w:p w14:paraId="1A74D9CD" w14:textId="1D34ABFB" w:rsidR="004358CE" w:rsidRDefault="004358CE" w:rsidP="006A53A0">
      <w:pPr>
        <w:pStyle w:val="BodyText"/>
      </w:pPr>
      <w:r>
        <w:t>The resource estimate for the completion of this procedure consists of approximately</w:t>
      </w:r>
      <w:r w:rsidR="00E945B9">
        <w:t xml:space="preserve"> 6</w:t>
      </w:r>
      <w:r w:rsidR="00826EFE">
        <w:t xml:space="preserve"> hours for the inspection of the minimum range of inspection requirements, approximately </w:t>
      </w:r>
      <w:r w:rsidR="004439EE">
        <w:t>8 hours for the inspection of</w:t>
      </w:r>
      <w:r w:rsidR="005E48FB">
        <w:t xml:space="preserve"> the nominal range of inspection requirements</w:t>
      </w:r>
      <w:r w:rsidR="009278CE">
        <w:t xml:space="preserve">, and 10 hours for inspection of the maximum range of </w:t>
      </w:r>
      <w:r w:rsidR="00DF0D87">
        <w:t>inspection requirements</w:t>
      </w:r>
      <w:r w:rsidR="005E48FB">
        <w:t>. The sample size for this procedure is one.</w:t>
      </w:r>
    </w:p>
    <w:p w14:paraId="746C713E" w14:textId="1B839B9A" w:rsidR="00433332" w:rsidRPr="00065067" w:rsidRDefault="002F47EF" w:rsidP="00A044C5">
      <w:pPr>
        <w:pStyle w:val="Heading1"/>
      </w:pPr>
      <w:r w:rsidRPr="00065067">
        <w:t>71130.07EW</w:t>
      </w:r>
      <w:r w:rsidR="006A53A0" w:rsidRPr="00065067">
        <w:t>-05</w:t>
      </w:r>
      <w:r w:rsidR="006A53A0" w:rsidRPr="00065067">
        <w:tab/>
        <w:t>PROCEDURE COMPLETION</w:t>
      </w:r>
    </w:p>
    <w:p w14:paraId="4177C2A9" w14:textId="22F51214" w:rsidR="00D345DE" w:rsidRPr="00065067" w:rsidRDefault="000E4441" w:rsidP="006A53A0">
      <w:pPr>
        <w:pStyle w:val="BodyText"/>
      </w:pPr>
      <w:r w:rsidRPr="00065067">
        <w:t xml:space="preserve">The inspection of the minimum number of inspection requirements will constitute completion of this procedure. The total number of </w:t>
      </w:r>
      <w:r w:rsidR="00AF06CF" w:rsidRPr="00065067">
        <w:t>(1</w:t>
      </w:r>
      <w:r w:rsidR="008D72B8">
        <w:t>5</w:t>
      </w:r>
      <w:r w:rsidR="00AF06CF" w:rsidRPr="00065067">
        <w:t xml:space="preserve">) inspection </w:t>
      </w:r>
      <w:r w:rsidR="004C5AD7" w:rsidRPr="00065067">
        <w:t>requirements constitute</w:t>
      </w:r>
      <w:r w:rsidR="00555B41" w:rsidRPr="00065067">
        <w:t xml:space="preserve"> the minimum </w:t>
      </w:r>
      <w:r w:rsidR="00555B41" w:rsidRPr="00065067">
        <w:lastRenderedPageBreak/>
        <w:t xml:space="preserve">number of inspection requirements for completion of this procedure. The inspection </w:t>
      </w:r>
      <w:r w:rsidR="004C5AD7" w:rsidRPr="00065067">
        <w:t>requirement ranges for completion is as follows:</w:t>
      </w:r>
      <w:r w:rsidR="008E10EF" w:rsidRPr="00065067">
        <w:t xml:space="preserve"> minimum range 1</w:t>
      </w:r>
      <w:r w:rsidR="008D72B8">
        <w:t>5</w:t>
      </w:r>
      <w:r w:rsidR="008E10EF" w:rsidRPr="00065067">
        <w:t xml:space="preserve"> inspection requirements, and nominal range</w:t>
      </w:r>
      <w:r w:rsidR="002320A4" w:rsidRPr="00065067">
        <w:t xml:space="preserve"> </w:t>
      </w:r>
      <w:r w:rsidR="00D71165">
        <w:t>2</w:t>
      </w:r>
      <w:r w:rsidR="008D72B8">
        <w:t>5</w:t>
      </w:r>
      <w:r w:rsidR="002320A4" w:rsidRPr="00065067">
        <w:t xml:space="preserve"> inspection requirements. The inspection of the nominal range of inspection requirements within this procedure is the targe</w:t>
      </w:r>
      <w:r w:rsidR="00D71165">
        <w:t>t</w:t>
      </w:r>
      <w:r w:rsidR="002320A4" w:rsidRPr="00065067">
        <w:t xml:space="preserve"> range for this sample and should be completed to the extent practicable.</w:t>
      </w:r>
    </w:p>
    <w:p w14:paraId="4454524E" w14:textId="3A99A7F1" w:rsidR="00D975D7" w:rsidRDefault="00D975D7" w:rsidP="006A53A0">
      <w:pPr>
        <w:pStyle w:val="BodyText"/>
      </w:pPr>
      <w:r w:rsidRPr="00065067">
        <w:t>For the first</w:t>
      </w:r>
      <w:r w:rsidR="00EF15C3">
        <w:t xml:space="preserve"> inspection</w:t>
      </w:r>
      <w:r w:rsidRPr="00065067">
        <w:t xml:space="preserve"> at an NRC-licensed facility the inspector(s) must complete </w:t>
      </w:r>
      <w:r w:rsidR="00065067" w:rsidRPr="00065067">
        <w:t>all</w:t>
      </w:r>
      <w:r w:rsidR="00065067">
        <w:t xml:space="preserve"> </w:t>
      </w:r>
      <w:r w:rsidR="00641005">
        <w:t>3</w:t>
      </w:r>
      <w:r w:rsidR="008D72B8">
        <w:t>4</w:t>
      </w:r>
      <w:r w:rsidR="00065067">
        <w:t xml:space="preserve"> inspection</w:t>
      </w:r>
      <w:r w:rsidR="00065067" w:rsidRPr="00065067">
        <w:t xml:space="preserve"> requirements. During subsequent inspections</w:t>
      </w:r>
      <w:r w:rsidR="00315A24">
        <w:t>,</w:t>
      </w:r>
      <w:r w:rsidR="00065067" w:rsidRPr="00065067">
        <w:t xml:space="preserve"> the inspector(s) can inspect to the nominal range of inspection requirements. </w:t>
      </w:r>
      <w:r w:rsidR="00D03DE8">
        <w:t>For</w:t>
      </w:r>
      <w:r w:rsidR="0099685B">
        <w:t xml:space="preserve"> </w:t>
      </w:r>
      <w:r w:rsidR="00D03DE8">
        <w:t>procedure completion</w:t>
      </w:r>
      <w:r w:rsidR="00242B55">
        <w:t>,</w:t>
      </w:r>
      <w:r w:rsidR="0099685B">
        <w:t xml:space="preserve"> at a minimum</w:t>
      </w:r>
      <w:r w:rsidR="00242B55">
        <w:t xml:space="preserve"> the inspector(s) shal</w:t>
      </w:r>
      <w:r w:rsidR="0099685B">
        <w:t xml:space="preserve">l </w:t>
      </w:r>
      <w:r w:rsidR="00242B55">
        <w:t xml:space="preserve">complete </w:t>
      </w:r>
      <w:r w:rsidR="00D740C3">
        <w:t>elements 03.02 (a) – (d) and 03.05 (a) – (l)</w:t>
      </w:r>
      <w:r w:rsidR="00D03DE8">
        <w:t>.</w:t>
      </w:r>
    </w:p>
    <w:p w14:paraId="34DAE763" w14:textId="4E84AF68" w:rsidR="00EF15C3" w:rsidRPr="00065067" w:rsidRDefault="00EF15C3" w:rsidP="006A53A0">
      <w:pPr>
        <w:pStyle w:val="BodyText"/>
      </w:pPr>
      <w:r>
        <w:t>The frequency at which this inspection activity is to be conducted is biennially (once every 2</w:t>
      </w:r>
      <w:r w:rsidR="0054649C">
        <w:t> </w:t>
      </w:r>
      <w:r>
        <w:t>years).</w:t>
      </w:r>
    </w:p>
    <w:p w14:paraId="059091C5" w14:textId="5AAC89F6" w:rsidR="00433332" w:rsidRPr="00527C18" w:rsidRDefault="00EF15C3" w:rsidP="00A044C5">
      <w:pPr>
        <w:pStyle w:val="Heading1"/>
      </w:pPr>
      <w:r>
        <w:t>71130.07EW</w:t>
      </w:r>
      <w:r w:rsidR="006A53A0" w:rsidRPr="00527C18">
        <w:t>-06</w:t>
      </w:r>
      <w:r w:rsidR="006A53A0" w:rsidRPr="00527C18">
        <w:tab/>
        <w:t>REFERENCES</w:t>
      </w:r>
    </w:p>
    <w:p w14:paraId="4AB95ED5" w14:textId="77777777" w:rsidR="0054649C" w:rsidRDefault="0054649C" w:rsidP="0054649C">
      <w:pPr>
        <w:pStyle w:val="BodyText2"/>
        <w:rPr>
          <w:rFonts w:eastAsia="Arial"/>
        </w:rPr>
      </w:pPr>
      <w:r>
        <w:rPr>
          <w:rFonts w:eastAsia="Arial"/>
        </w:rPr>
        <w:t>NUREG-2264, “Weapons Safety Assessment,” Volumes 1 – 4, March 2023</w:t>
      </w:r>
    </w:p>
    <w:p w14:paraId="4477E274" w14:textId="77777777" w:rsidR="0054649C" w:rsidRDefault="0054649C" w:rsidP="0054649C">
      <w:pPr>
        <w:pStyle w:val="BodyText2"/>
      </w:pPr>
      <w:r>
        <w:t>Regulatory Guide 5.86, “Preemption Authority, Enhanced Weapons Authority, and Firearms Background Checks,” Revision 0, March 2023</w:t>
      </w:r>
    </w:p>
    <w:p w14:paraId="2E268ED5" w14:textId="77777777" w:rsidR="00433332" w:rsidRDefault="006A53A0" w:rsidP="00E57858">
      <w:pPr>
        <w:pStyle w:val="END"/>
      </w:pPr>
      <w:r w:rsidRPr="00527C18">
        <w:t>END</w:t>
      </w:r>
    </w:p>
    <w:p w14:paraId="100E4BCF" w14:textId="77777777" w:rsidR="00371105" w:rsidRPr="00371105" w:rsidRDefault="00371105" w:rsidP="00111448">
      <w:pPr>
        <w:pStyle w:val="BodyText"/>
      </w:pPr>
    </w:p>
    <w:p w14:paraId="0F7EF3B5" w14:textId="77777777" w:rsidR="00861D21" w:rsidRDefault="00861D21" w:rsidP="00BF1791">
      <w:pPr>
        <w:sectPr w:rsidR="00861D21">
          <w:footerReference w:type="default" r:id="rId16"/>
          <w:pgSz w:w="12240" w:h="15840"/>
          <w:pgMar w:top="1440" w:right="1440" w:bottom="1440" w:left="1440" w:header="720" w:footer="720" w:gutter="0"/>
          <w:cols w:space="720"/>
          <w:docGrid w:linePitch="360"/>
        </w:sectPr>
      </w:pPr>
    </w:p>
    <w:p w14:paraId="14582060" w14:textId="49457051" w:rsidR="003F60B2" w:rsidRPr="003F60B2" w:rsidRDefault="003F60B2" w:rsidP="00111448">
      <w:pPr>
        <w:pStyle w:val="attachmenttitle"/>
      </w:pPr>
      <w:r w:rsidRPr="003F60B2">
        <w:lastRenderedPageBreak/>
        <w:t xml:space="preserve">Attachment 1: Revision History for </w:t>
      </w:r>
      <w:r w:rsidR="00371105">
        <w:t xml:space="preserve">IP </w:t>
      </w:r>
      <w:r w:rsidR="00FB0A23">
        <w:t>71130.07EW</w:t>
      </w:r>
    </w:p>
    <w:tbl>
      <w:tblPr>
        <w:tblStyle w:val="IM"/>
        <w:tblW w:w="0" w:type="auto"/>
        <w:tblLook w:val="04A0" w:firstRow="1" w:lastRow="0" w:firstColumn="1" w:lastColumn="0" w:noHBand="0" w:noVBand="1"/>
      </w:tblPr>
      <w:tblGrid>
        <w:gridCol w:w="1435"/>
        <w:gridCol w:w="1710"/>
        <w:gridCol w:w="5580"/>
        <w:gridCol w:w="1800"/>
        <w:gridCol w:w="2425"/>
      </w:tblGrid>
      <w:tr w:rsidR="003F60B2" w:rsidRPr="00AB77E1" w14:paraId="5182997E" w14:textId="77777777" w:rsidTr="00F24E64">
        <w:tc>
          <w:tcPr>
            <w:tcW w:w="1435" w:type="dxa"/>
          </w:tcPr>
          <w:p w14:paraId="13DED081" w14:textId="77777777" w:rsidR="003F60B2" w:rsidRPr="00AB77E1" w:rsidRDefault="003F60B2">
            <w:pPr>
              <w:pStyle w:val="BodyText-table"/>
            </w:pPr>
            <w:r w:rsidRPr="00AB77E1">
              <w:t>Commitment Tracking Number</w:t>
            </w:r>
          </w:p>
        </w:tc>
        <w:tc>
          <w:tcPr>
            <w:tcW w:w="1710" w:type="dxa"/>
          </w:tcPr>
          <w:p w14:paraId="65F19F3B" w14:textId="77777777" w:rsidR="003F60B2" w:rsidRPr="00AB77E1" w:rsidRDefault="003F60B2">
            <w:pPr>
              <w:pStyle w:val="BodyText-table"/>
            </w:pPr>
            <w:r w:rsidRPr="00AB77E1">
              <w:t>Accession Number</w:t>
            </w:r>
          </w:p>
          <w:p w14:paraId="01768762" w14:textId="77777777" w:rsidR="003F60B2" w:rsidRPr="00AB77E1" w:rsidRDefault="003F60B2">
            <w:pPr>
              <w:pStyle w:val="BodyText-table"/>
            </w:pPr>
            <w:r w:rsidRPr="00AB77E1">
              <w:t>Issue Date</w:t>
            </w:r>
          </w:p>
          <w:p w14:paraId="3B347220" w14:textId="77777777" w:rsidR="003F60B2" w:rsidRPr="00AB77E1" w:rsidRDefault="003F60B2">
            <w:pPr>
              <w:pStyle w:val="BodyText-table"/>
            </w:pPr>
            <w:r w:rsidRPr="00AB77E1">
              <w:t>Change Notice</w:t>
            </w:r>
          </w:p>
        </w:tc>
        <w:tc>
          <w:tcPr>
            <w:tcW w:w="5580" w:type="dxa"/>
          </w:tcPr>
          <w:p w14:paraId="660AFFF4" w14:textId="77777777" w:rsidR="003F60B2" w:rsidRPr="00AB77E1" w:rsidRDefault="003F60B2">
            <w:pPr>
              <w:pStyle w:val="BodyText-table"/>
            </w:pPr>
            <w:r w:rsidRPr="00AB77E1">
              <w:t>Description of Change</w:t>
            </w:r>
          </w:p>
        </w:tc>
        <w:tc>
          <w:tcPr>
            <w:tcW w:w="1800" w:type="dxa"/>
          </w:tcPr>
          <w:p w14:paraId="4F0A2023" w14:textId="77777777" w:rsidR="003F60B2" w:rsidRPr="00AB77E1" w:rsidRDefault="003F60B2">
            <w:pPr>
              <w:pStyle w:val="BodyText-table"/>
            </w:pPr>
            <w:r w:rsidRPr="00AB77E1">
              <w:t>Description of Training Required and Completion Date</w:t>
            </w:r>
          </w:p>
        </w:tc>
        <w:tc>
          <w:tcPr>
            <w:tcW w:w="2425" w:type="dxa"/>
          </w:tcPr>
          <w:p w14:paraId="527FB927" w14:textId="77777777" w:rsidR="003F60B2" w:rsidRPr="00AB77E1" w:rsidRDefault="003F60B2">
            <w:pPr>
              <w:pStyle w:val="BodyText-table"/>
            </w:pPr>
            <w:r w:rsidRPr="00AB77E1">
              <w:t>Comment Resolution and Closed Feedback Form Accession Number</w:t>
            </w:r>
          </w:p>
          <w:p w14:paraId="08EEF03A" w14:textId="77777777" w:rsidR="003F60B2" w:rsidRPr="00AB77E1" w:rsidRDefault="003F60B2">
            <w:pPr>
              <w:pStyle w:val="BodyText-table"/>
            </w:pPr>
            <w:r w:rsidRPr="00AB77E1">
              <w:t>(Pre-Decisional Non-Public Information)</w:t>
            </w:r>
          </w:p>
        </w:tc>
      </w:tr>
      <w:tr w:rsidR="003F60B2" w:rsidRPr="00AB77E1" w14:paraId="325AD41D" w14:textId="77777777" w:rsidTr="00F24E64">
        <w:trPr>
          <w:tblHeader w:val="0"/>
        </w:trPr>
        <w:tc>
          <w:tcPr>
            <w:tcW w:w="1435" w:type="dxa"/>
          </w:tcPr>
          <w:p w14:paraId="1A474800" w14:textId="79F91785" w:rsidR="003F60B2" w:rsidRPr="00AB77E1" w:rsidRDefault="00101BF8">
            <w:pPr>
              <w:pStyle w:val="BodyText-table"/>
            </w:pPr>
            <w:r>
              <w:t>N/A</w:t>
            </w:r>
          </w:p>
        </w:tc>
        <w:tc>
          <w:tcPr>
            <w:tcW w:w="1710" w:type="dxa"/>
          </w:tcPr>
          <w:p w14:paraId="0901F232" w14:textId="2EC34669" w:rsidR="003D7079" w:rsidRDefault="00770833" w:rsidP="00770833">
            <w:pPr>
              <w:pStyle w:val="BodyText-table"/>
              <w:tabs>
                <w:tab w:val="left" w:pos="500"/>
              </w:tabs>
              <w:rPr>
                <w:highlight w:val="yellow"/>
              </w:rPr>
            </w:pPr>
            <w:r>
              <w:t>ML23307A071</w:t>
            </w:r>
          </w:p>
          <w:p w14:paraId="352C4591" w14:textId="2D4DF1AD" w:rsidR="003F60B2" w:rsidRDefault="00AE1871" w:rsidP="00770833">
            <w:pPr>
              <w:pStyle w:val="BodyText-table"/>
              <w:tabs>
                <w:tab w:val="left" w:pos="500"/>
              </w:tabs>
            </w:pPr>
            <w:r>
              <w:t>01/02/24</w:t>
            </w:r>
          </w:p>
          <w:p w14:paraId="3BA1D794" w14:textId="1BA7A410" w:rsidR="009078C0" w:rsidRPr="00AB77E1" w:rsidRDefault="009078C0" w:rsidP="00770833">
            <w:pPr>
              <w:pStyle w:val="BodyText-table"/>
              <w:tabs>
                <w:tab w:val="left" w:pos="500"/>
              </w:tabs>
            </w:pPr>
            <w:r>
              <w:t xml:space="preserve">CN </w:t>
            </w:r>
            <w:r w:rsidR="00AE1871">
              <w:t>24-001</w:t>
            </w:r>
          </w:p>
        </w:tc>
        <w:tc>
          <w:tcPr>
            <w:tcW w:w="5580" w:type="dxa"/>
          </w:tcPr>
          <w:p w14:paraId="5320F8AB" w14:textId="29C39288" w:rsidR="003F60B2" w:rsidRDefault="00FB0A23">
            <w:pPr>
              <w:pStyle w:val="BodyText-table"/>
            </w:pPr>
            <w:r>
              <w:t>Initial issuance</w:t>
            </w:r>
            <w:r w:rsidR="00B40732">
              <w:t>.</w:t>
            </w:r>
          </w:p>
          <w:p w14:paraId="4AD82FB7" w14:textId="61D8384B" w:rsidR="004008EF" w:rsidRPr="00AB77E1" w:rsidRDefault="004008EF">
            <w:pPr>
              <w:pStyle w:val="BodyText-table"/>
            </w:pPr>
            <w:r>
              <w:t xml:space="preserve">CA Note- </w:t>
            </w:r>
            <w:r w:rsidR="00814C0E">
              <w:t>Dated 12/</w:t>
            </w:r>
            <w:r w:rsidR="00DA2630">
              <w:t>20</w:t>
            </w:r>
            <w:r w:rsidR="00814C0E">
              <w:t>/23</w:t>
            </w:r>
            <w:r w:rsidR="00B40732">
              <w:t>, “CA Note New Baseline Security Inspection Procedure IP 71130 EW, Enhanced Weapons and Preemption Authority.”</w:t>
            </w:r>
            <w:r w:rsidR="00294B82">
              <w:t xml:space="preserve"> (ML23307A071)</w:t>
            </w:r>
          </w:p>
        </w:tc>
        <w:tc>
          <w:tcPr>
            <w:tcW w:w="1800" w:type="dxa"/>
          </w:tcPr>
          <w:p w14:paraId="62AB6F59" w14:textId="1526D7A5" w:rsidR="003F60B2" w:rsidRPr="00AB77E1" w:rsidRDefault="003F60B2">
            <w:pPr>
              <w:pStyle w:val="BodyText-table"/>
            </w:pPr>
          </w:p>
        </w:tc>
        <w:tc>
          <w:tcPr>
            <w:tcW w:w="2425" w:type="dxa"/>
          </w:tcPr>
          <w:p w14:paraId="65DB8A70" w14:textId="379B2651" w:rsidR="003F60B2" w:rsidRPr="00AB77E1" w:rsidRDefault="00101BF8">
            <w:pPr>
              <w:pStyle w:val="BodyText-table"/>
            </w:pPr>
            <w:r>
              <w:t>ML23023A225</w:t>
            </w:r>
          </w:p>
        </w:tc>
      </w:tr>
    </w:tbl>
    <w:p w14:paraId="5D44757C" w14:textId="77777777" w:rsidR="00BF1791" w:rsidRPr="00BF1791" w:rsidRDefault="00BF1791" w:rsidP="00BF1791"/>
    <w:sectPr w:rsidR="00BF1791" w:rsidRPr="00BF1791" w:rsidSect="00466048">
      <w:footerReference w:type="default" r:id="rId17"/>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C3CF4" w14:textId="77777777" w:rsidR="008E2968" w:rsidRDefault="008E2968" w:rsidP="00780021">
      <w:r>
        <w:separator/>
      </w:r>
    </w:p>
  </w:endnote>
  <w:endnote w:type="continuationSeparator" w:id="0">
    <w:p w14:paraId="36A62092" w14:textId="77777777" w:rsidR="008E2968" w:rsidRDefault="008E2968" w:rsidP="00780021">
      <w:r>
        <w:continuationSeparator/>
      </w:r>
    </w:p>
  </w:endnote>
  <w:endnote w:type="continuationNotice" w:id="1">
    <w:p w14:paraId="0C65FC31" w14:textId="77777777" w:rsidR="008E2968" w:rsidRDefault="008E29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79B74" w14:textId="02EFEC35" w:rsidR="00780021" w:rsidRDefault="00466048">
    <w:pPr>
      <w:pStyle w:val="Footer"/>
    </w:pPr>
    <w:r>
      <w:t xml:space="preserve">Issue Date: </w:t>
    </w:r>
    <w:r w:rsidR="00AE1871">
      <w:t>01/02</w:t>
    </w:r>
    <w:r w:rsidR="00972B5F">
      <w:t>/</w:t>
    </w:r>
    <w:r w:rsidR="004C20CE">
      <w:t>24</w:t>
    </w:r>
    <w:r>
      <w:t xml:space="preserve"> </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C67CFA">
      <w:t>71130.07</w:t>
    </w:r>
    <w:r w:rsidR="00137179">
      <w:t>EW</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0106" w14:textId="58D0E363" w:rsidR="00780021" w:rsidRDefault="00780021">
    <w:pPr>
      <w:pStyle w:val="Footer"/>
    </w:pPr>
    <w:r>
      <w:t>Issue Date:</w:t>
    </w:r>
    <w:r w:rsidR="00137179">
      <w:t xml:space="preserve"> </w:t>
    </w:r>
    <w:r w:rsidR="00AE1871">
      <w:t>01/02/</w:t>
    </w:r>
    <w:r w:rsidR="004C20CE">
      <w:t>24</w:t>
    </w:r>
    <w:r>
      <w:ptab w:relativeTo="margin" w:alignment="center" w:leader="none"/>
    </w:r>
    <w:r>
      <w:t>Att1-</w:t>
    </w:r>
    <w:r w:rsidR="00137179">
      <w:fldChar w:fldCharType="begin"/>
    </w:r>
    <w:r w:rsidR="00137179">
      <w:instrText xml:space="preserve"> PAGE   \* MERGEFORMAT </w:instrText>
    </w:r>
    <w:r w:rsidR="00137179">
      <w:fldChar w:fldCharType="separate"/>
    </w:r>
    <w:r w:rsidR="00137179">
      <w:rPr>
        <w:noProof/>
      </w:rPr>
      <w:t>1</w:t>
    </w:r>
    <w:r w:rsidR="00137179">
      <w:rPr>
        <w:noProof/>
      </w:rPr>
      <w:fldChar w:fldCharType="end"/>
    </w:r>
    <w:r w:rsidR="00137179">
      <w:ptab w:relativeTo="margin" w:alignment="right" w:leader="none"/>
    </w:r>
    <w:r w:rsidR="00137179">
      <w:t>71130.07EW</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42A1A" w14:textId="77777777" w:rsidR="008E2968" w:rsidRDefault="008E2968" w:rsidP="00780021">
      <w:r>
        <w:separator/>
      </w:r>
    </w:p>
  </w:footnote>
  <w:footnote w:type="continuationSeparator" w:id="0">
    <w:p w14:paraId="7CDDD8B9" w14:textId="77777777" w:rsidR="008E2968" w:rsidRDefault="008E2968" w:rsidP="00780021">
      <w:r>
        <w:continuationSeparator/>
      </w:r>
    </w:p>
  </w:footnote>
  <w:footnote w:type="continuationNotice" w:id="1">
    <w:p w14:paraId="7CD0F43C" w14:textId="77777777" w:rsidR="008E2968" w:rsidRDefault="008E296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504079E"/>
    <w:multiLevelType w:val="hybridMultilevel"/>
    <w:tmpl w:val="F6CA3FB2"/>
    <w:lvl w:ilvl="0" w:tplc="D0C0F30C">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5A697D"/>
    <w:multiLevelType w:val="hybridMultilevel"/>
    <w:tmpl w:val="4F4697D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7AD2C80"/>
    <w:multiLevelType w:val="hybridMultilevel"/>
    <w:tmpl w:val="17B4AEDE"/>
    <w:lvl w:ilvl="0" w:tplc="4AC0FA1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474596"/>
    <w:multiLevelType w:val="hybridMultilevel"/>
    <w:tmpl w:val="53962EB2"/>
    <w:lvl w:ilvl="0" w:tplc="3AF4EE1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A7F6688"/>
    <w:multiLevelType w:val="hybridMultilevel"/>
    <w:tmpl w:val="10B2C44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20728D"/>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E131969"/>
    <w:multiLevelType w:val="hybridMultilevel"/>
    <w:tmpl w:val="0EA05026"/>
    <w:lvl w:ilvl="0" w:tplc="5118998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F324C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184A0513"/>
    <w:multiLevelType w:val="hybridMultilevel"/>
    <w:tmpl w:val="DC86AEE2"/>
    <w:lvl w:ilvl="0" w:tplc="8CF8A674">
      <w:start w:val="1"/>
      <w:numFmt w:val="decimal"/>
      <w:lvlText w:val="%1."/>
      <w:lvlJc w:val="left"/>
      <w:pPr>
        <w:ind w:left="1440" w:hanging="360"/>
      </w:pPr>
      <w:rPr>
        <w:rFonts w:ascii="Arial" w:eastAsiaTheme="minorHAnsi" w:hAnsi="Arial"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8A7031D"/>
    <w:multiLevelType w:val="hybridMultilevel"/>
    <w:tmpl w:val="A4EC8718"/>
    <w:lvl w:ilvl="0" w:tplc="2624846C">
      <w:numFmt w:val="bullet"/>
      <w:lvlText w:val="•"/>
      <w:lvlJc w:val="left"/>
      <w:pPr>
        <w:ind w:left="720" w:hanging="360"/>
      </w:pPr>
      <w:rPr>
        <w:rFonts w:ascii="Arial" w:eastAsiaTheme="minorHAnsi"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827B5A"/>
    <w:multiLevelType w:val="hybridMultilevel"/>
    <w:tmpl w:val="35B8509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FAD6AA4"/>
    <w:multiLevelType w:val="hybridMultilevel"/>
    <w:tmpl w:val="A5B46A58"/>
    <w:lvl w:ilvl="0" w:tplc="B47EDA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731747"/>
    <w:multiLevelType w:val="hybridMultilevel"/>
    <w:tmpl w:val="5D70F3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51002F7"/>
    <w:multiLevelType w:val="hybridMultilevel"/>
    <w:tmpl w:val="957A1216"/>
    <w:lvl w:ilvl="0" w:tplc="F11A17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716571"/>
    <w:multiLevelType w:val="hybridMultilevel"/>
    <w:tmpl w:val="E0F001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87D0FF6"/>
    <w:multiLevelType w:val="hybridMultilevel"/>
    <w:tmpl w:val="2010812E"/>
    <w:lvl w:ilvl="0" w:tplc="B47EDA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B44849"/>
    <w:multiLevelType w:val="hybridMultilevel"/>
    <w:tmpl w:val="A7282DDC"/>
    <w:lvl w:ilvl="0" w:tplc="924870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5C17830"/>
    <w:multiLevelType w:val="hybridMultilevel"/>
    <w:tmpl w:val="3AC8870C"/>
    <w:lvl w:ilvl="0" w:tplc="A15E0DCC">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090CD2"/>
    <w:multiLevelType w:val="hybridMultilevel"/>
    <w:tmpl w:val="BBECDE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6709CA"/>
    <w:multiLevelType w:val="hybridMultilevel"/>
    <w:tmpl w:val="B92C840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29929D2"/>
    <w:multiLevelType w:val="hybridMultilevel"/>
    <w:tmpl w:val="120E28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CB0A85"/>
    <w:multiLevelType w:val="hybridMultilevel"/>
    <w:tmpl w:val="A17EE268"/>
    <w:lvl w:ilvl="0" w:tplc="ACF0F24E">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4D6796"/>
    <w:multiLevelType w:val="hybridMultilevel"/>
    <w:tmpl w:val="677216EA"/>
    <w:lvl w:ilvl="0" w:tplc="3D6CD23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BF7486"/>
    <w:multiLevelType w:val="hybridMultilevel"/>
    <w:tmpl w:val="FAE829BE"/>
    <w:lvl w:ilvl="0" w:tplc="34E0E2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36F44"/>
    <w:multiLevelType w:val="hybridMultilevel"/>
    <w:tmpl w:val="A880E5CA"/>
    <w:lvl w:ilvl="0" w:tplc="88803C98">
      <w:start w:val="7"/>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9DD6B71"/>
    <w:multiLevelType w:val="hybridMultilevel"/>
    <w:tmpl w:val="C528451A"/>
    <w:lvl w:ilvl="0" w:tplc="F392D5BA">
      <w:start w:val="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4A2E50"/>
    <w:multiLevelType w:val="hybridMultilevel"/>
    <w:tmpl w:val="66C2A6C0"/>
    <w:lvl w:ilvl="0" w:tplc="A63258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CCD0D1F"/>
    <w:multiLevelType w:val="hybridMultilevel"/>
    <w:tmpl w:val="07747216"/>
    <w:lvl w:ilvl="0" w:tplc="0B4EF3F4">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DE51B2"/>
    <w:multiLevelType w:val="hybridMultilevel"/>
    <w:tmpl w:val="C8D05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F61DF1"/>
    <w:multiLevelType w:val="hybridMultilevel"/>
    <w:tmpl w:val="C416F26C"/>
    <w:lvl w:ilvl="0" w:tplc="2C620FE6">
      <w:start w:val="1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4D4073"/>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4" w15:restartNumberingAfterBreak="0">
    <w:nsid w:val="5AD44FCB"/>
    <w:multiLevelType w:val="hybridMultilevel"/>
    <w:tmpl w:val="A6741950"/>
    <w:lvl w:ilvl="0" w:tplc="F6B8A4F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DD62193"/>
    <w:multiLevelType w:val="hybridMultilevel"/>
    <w:tmpl w:val="6B96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920AC7"/>
    <w:multiLevelType w:val="hybridMultilevel"/>
    <w:tmpl w:val="65002ED6"/>
    <w:lvl w:ilvl="0" w:tplc="F6B8A4F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D9136B"/>
    <w:multiLevelType w:val="hybridMultilevel"/>
    <w:tmpl w:val="F2B0F858"/>
    <w:lvl w:ilvl="0" w:tplc="02B4ED0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3D81580"/>
    <w:multiLevelType w:val="hybridMultilevel"/>
    <w:tmpl w:val="1C66F8BC"/>
    <w:lvl w:ilvl="0" w:tplc="A15E0DCC">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A55432"/>
    <w:multiLevelType w:val="hybridMultilevel"/>
    <w:tmpl w:val="BBECDE0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4DA3AFC"/>
    <w:multiLevelType w:val="hybridMultilevel"/>
    <w:tmpl w:val="4514A070"/>
    <w:lvl w:ilvl="0" w:tplc="88803C98">
      <w:start w:val="7"/>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9BA4EC6"/>
    <w:multiLevelType w:val="multilevel"/>
    <w:tmpl w:val="5F12C2F6"/>
    <w:lvl w:ilvl="0">
      <w:start w:val="1"/>
      <w:numFmt w:val="decimalZero"/>
      <w:pStyle w:val="IMdocnumb"/>
      <w:lvlText w:val="71130.07-%1"/>
      <w:lvlJc w:val="left"/>
      <w:pPr>
        <w:tabs>
          <w:tab w:val="num" w:pos="0"/>
        </w:tabs>
        <w:ind w:left="0" w:firstLine="0"/>
      </w:pPr>
      <w:rPr>
        <w:rFonts w:ascii="Arial" w:hAnsi="Arial"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Zero"/>
      <w:lvlText w:val="%1.%2"/>
      <w:lvlJc w:val="left"/>
      <w:pPr>
        <w:tabs>
          <w:tab w:val="num" w:pos="0"/>
        </w:tabs>
        <w:ind w:left="0" w:firstLine="0"/>
      </w:pPr>
      <w:rPr>
        <w:rFonts w:ascii="Arial" w:hAnsi="Arial" w:hint="default"/>
        <w:b w:val="0"/>
        <w:i w:val="0"/>
        <w:color w:val="auto"/>
        <w:sz w:val="22"/>
        <w:szCs w:val="22"/>
      </w:rPr>
    </w:lvl>
    <w:lvl w:ilvl="2">
      <w:start w:val="4"/>
      <w:numFmt w:val="lowerLetter"/>
      <w:lvlText w:val="%3."/>
      <w:lvlJc w:val="left"/>
      <w:pPr>
        <w:tabs>
          <w:tab w:val="num" w:pos="162"/>
        </w:tabs>
        <w:ind w:left="983" w:hanging="533"/>
      </w:pPr>
      <w:rPr>
        <w:rFonts w:ascii="Arial" w:hAnsi="Arial" w:hint="default"/>
        <w:b w:val="0"/>
        <w:i w:val="0"/>
        <w:color w:val="000000"/>
        <w:sz w:val="22"/>
        <w:szCs w:val="22"/>
      </w:rPr>
    </w:lvl>
    <w:lvl w:ilvl="3">
      <w:start w:val="1"/>
      <w:numFmt w:val="decimal"/>
      <w:lvlText w:val="%4."/>
      <w:lvlJc w:val="left"/>
      <w:pPr>
        <w:tabs>
          <w:tab w:val="num" w:pos="288"/>
        </w:tabs>
        <w:ind w:left="720" w:firstLine="0"/>
      </w:pPr>
      <w:rPr>
        <w:rFonts w:ascii="Arial" w:hAnsi="Arial" w:hint="default"/>
        <w:b w:val="0"/>
        <w:i w:val="0"/>
        <w:sz w:val="22"/>
        <w:szCs w:val="22"/>
      </w:rPr>
    </w:lvl>
    <w:lvl w:ilvl="4">
      <w:start w:val="1"/>
      <w:numFmt w:val="lowerLetter"/>
      <w:suff w:val="nothing"/>
      <w:lvlText w:val="(%5)"/>
      <w:lvlJc w:val="left"/>
      <w:pPr>
        <w:ind w:left="0" w:firstLine="0"/>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6)"/>
      <w:lvlJc w:val="left"/>
      <w:pPr>
        <w:ind w:left="0" w:firstLine="0"/>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left"/>
      <w:pPr>
        <w:ind w:left="0" w:firstLine="0"/>
      </w:pPr>
      <w:rPr>
        <w:rFonts w:hint="default"/>
      </w:rPr>
    </w:lvl>
  </w:abstractNum>
  <w:abstractNum w:abstractNumId="42" w15:restartNumberingAfterBreak="0">
    <w:nsid w:val="75935034"/>
    <w:multiLevelType w:val="hybridMultilevel"/>
    <w:tmpl w:val="4EFED4DC"/>
    <w:lvl w:ilvl="0" w:tplc="2CB2037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B311C7"/>
    <w:multiLevelType w:val="hybridMultilevel"/>
    <w:tmpl w:val="40EE722A"/>
    <w:lvl w:ilvl="0" w:tplc="10C809BC">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6384993">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282374560">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766773933">
    <w:abstractNumId w:val="33"/>
  </w:num>
  <w:num w:numId="4" w16cid:durableId="878783310">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2092040958">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1794329658">
    <w:abstractNumId w:val="33"/>
  </w:num>
  <w:num w:numId="7" w16cid:durableId="1742092995">
    <w:abstractNumId w:val="35"/>
  </w:num>
  <w:num w:numId="8" w16cid:durableId="2139882234">
    <w:abstractNumId w:val="11"/>
  </w:num>
  <w:num w:numId="9" w16cid:durableId="318534132">
    <w:abstractNumId w:val="32"/>
  </w:num>
  <w:num w:numId="10" w16cid:durableId="113646841">
    <w:abstractNumId w:val="42"/>
  </w:num>
  <w:num w:numId="11" w16cid:durableId="646545053">
    <w:abstractNumId w:val="30"/>
  </w:num>
  <w:num w:numId="12" w16cid:durableId="1021318757">
    <w:abstractNumId w:val="7"/>
  </w:num>
  <w:num w:numId="13" w16cid:durableId="2120173743">
    <w:abstractNumId w:val="9"/>
  </w:num>
  <w:num w:numId="14" w16cid:durableId="900289509">
    <w:abstractNumId w:val="4"/>
  </w:num>
  <w:num w:numId="15" w16cid:durableId="1820537650">
    <w:abstractNumId w:val="22"/>
  </w:num>
  <w:num w:numId="16" w16cid:durableId="1578443430">
    <w:abstractNumId w:val="41"/>
  </w:num>
  <w:num w:numId="17" w16cid:durableId="750194938">
    <w:abstractNumId w:val="6"/>
  </w:num>
  <w:num w:numId="18" w16cid:durableId="976566339">
    <w:abstractNumId w:val="21"/>
  </w:num>
  <w:num w:numId="19" w16cid:durableId="909928036">
    <w:abstractNumId w:val="17"/>
  </w:num>
  <w:num w:numId="20" w16cid:durableId="1491360220">
    <w:abstractNumId w:val="2"/>
  </w:num>
  <w:num w:numId="21" w16cid:durableId="1485857008">
    <w:abstractNumId w:val="14"/>
  </w:num>
  <w:num w:numId="22" w16cid:durableId="482166329">
    <w:abstractNumId w:val="24"/>
  </w:num>
  <w:num w:numId="23" w16cid:durableId="319236368">
    <w:abstractNumId w:val="3"/>
  </w:num>
  <w:num w:numId="24" w16cid:durableId="1544513966">
    <w:abstractNumId w:val="8"/>
  </w:num>
  <w:num w:numId="25" w16cid:durableId="989752157">
    <w:abstractNumId w:val="16"/>
  </w:num>
  <w:num w:numId="26" w16cid:durableId="102766989">
    <w:abstractNumId w:val="13"/>
  </w:num>
  <w:num w:numId="27" w16cid:durableId="1721903659">
    <w:abstractNumId w:val="38"/>
  </w:num>
  <w:num w:numId="28" w16cid:durableId="909926914">
    <w:abstractNumId w:val="19"/>
  </w:num>
  <w:num w:numId="29" w16cid:durableId="1311322867">
    <w:abstractNumId w:val="29"/>
  </w:num>
  <w:num w:numId="30" w16cid:durableId="1435706835">
    <w:abstractNumId w:val="18"/>
  </w:num>
  <w:num w:numId="31" w16cid:durableId="2045977300">
    <w:abstractNumId w:val="34"/>
  </w:num>
  <w:num w:numId="32" w16cid:durableId="852652218">
    <w:abstractNumId w:val="36"/>
  </w:num>
  <w:num w:numId="33" w16cid:durableId="1699232838">
    <w:abstractNumId w:val="10"/>
  </w:num>
  <w:num w:numId="34" w16cid:durableId="175313296">
    <w:abstractNumId w:val="40"/>
  </w:num>
  <w:num w:numId="35" w16cid:durableId="1933395784">
    <w:abstractNumId w:val="26"/>
  </w:num>
  <w:num w:numId="36" w16cid:durableId="1128083443">
    <w:abstractNumId w:val="27"/>
  </w:num>
  <w:num w:numId="37" w16cid:durableId="289634140">
    <w:abstractNumId w:val="25"/>
  </w:num>
  <w:num w:numId="38" w16cid:durableId="1872840748">
    <w:abstractNumId w:val="15"/>
  </w:num>
  <w:num w:numId="39" w16cid:durableId="89473967">
    <w:abstractNumId w:val="12"/>
  </w:num>
  <w:num w:numId="40" w16cid:durableId="433599706">
    <w:abstractNumId w:val="31"/>
  </w:num>
  <w:num w:numId="41" w16cid:durableId="1567883591">
    <w:abstractNumId w:val="20"/>
  </w:num>
  <w:num w:numId="42" w16cid:durableId="1057824533">
    <w:abstractNumId w:val="39"/>
  </w:num>
  <w:num w:numId="43" w16cid:durableId="1567111388">
    <w:abstractNumId w:val="37"/>
  </w:num>
  <w:num w:numId="44" w16cid:durableId="725571107">
    <w:abstractNumId w:val="28"/>
  </w:num>
  <w:num w:numId="45" w16cid:durableId="1059860410">
    <w:abstractNumId w:val="5"/>
  </w:num>
  <w:num w:numId="46" w16cid:durableId="1713535040">
    <w:abstractNumId w:val="43"/>
  </w:num>
  <w:num w:numId="47" w16cid:durableId="29328986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attachedTemplate r:id="rId1"/>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1D8"/>
    <w:rsid w:val="000039A8"/>
    <w:rsid w:val="00006EB2"/>
    <w:rsid w:val="00011909"/>
    <w:rsid w:val="00016F41"/>
    <w:rsid w:val="00021084"/>
    <w:rsid w:val="00021629"/>
    <w:rsid w:val="00024F33"/>
    <w:rsid w:val="00030828"/>
    <w:rsid w:val="00036CC9"/>
    <w:rsid w:val="00040E68"/>
    <w:rsid w:val="00047C30"/>
    <w:rsid w:val="0005299C"/>
    <w:rsid w:val="00060807"/>
    <w:rsid w:val="00065067"/>
    <w:rsid w:val="00066FC0"/>
    <w:rsid w:val="0007216E"/>
    <w:rsid w:val="00087068"/>
    <w:rsid w:val="00087710"/>
    <w:rsid w:val="00090CB2"/>
    <w:rsid w:val="00094277"/>
    <w:rsid w:val="000A3F49"/>
    <w:rsid w:val="000A62C2"/>
    <w:rsid w:val="000A6798"/>
    <w:rsid w:val="000B64C3"/>
    <w:rsid w:val="000B7D3C"/>
    <w:rsid w:val="000C25FE"/>
    <w:rsid w:val="000C2693"/>
    <w:rsid w:val="000C3FF8"/>
    <w:rsid w:val="000C65A5"/>
    <w:rsid w:val="000C6C01"/>
    <w:rsid w:val="000E4441"/>
    <w:rsid w:val="000E5765"/>
    <w:rsid w:val="000F0E57"/>
    <w:rsid w:val="00101BF8"/>
    <w:rsid w:val="001021CB"/>
    <w:rsid w:val="00104C94"/>
    <w:rsid w:val="00110057"/>
    <w:rsid w:val="00111448"/>
    <w:rsid w:val="0011537B"/>
    <w:rsid w:val="00115A2A"/>
    <w:rsid w:val="00116D7C"/>
    <w:rsid w:val="00124484"/>
    <w:rsid w:val="0013008B"/>
    <w:rsid w:val="00137179"/>
    <w:rsid w:val="00142BB2"/>
    <w:rsid w:val="00144EF6"/>
    <w:rsid w:val="00152B16"/>
    <w:rsid w:val="00154EE6"/>
    <w:rsid w:val="00156C41"/>
    <w:rsid w:val="001665C0"/>
    <w:rsid w:val="00167B38"/>
    <w:rsid w:val="00172995"/>
    <w:rsid w:val="00177C6F"/>
    <w:rsid w:val="00184718"/>
    <w:rsid w:val="001860A6"/>
    <w:rsid w:val="00190294"/>
    <w:rsid w:val="00191557"/>
    <w:rsid w:val="00196B9A"/>
    <w:rsid w:val="001A18F5"/>
    <w:rsid w:val="001A1D21"/>
    <w:rsid w:val="001A21D5"/>
    <w:rsid w:val="001A4EC5"/>
    <w:rsid w:val="001A6640"/>
    <w:rsid w:val="001A7979"/>
    <w:rsid w:val="001B2EFE"/>
    <w:rsid w:val="001C1AA6"/>
    <w:rsid w:val="001C1B87"/>
    <w:rsid w:val="001C53BF"/>
    <w:rsid w:val="001E2BAE"/>
    <w:rsid w:val="001E654B"/>
    <w:rsid w:val="001E672B"/>
    <w:rsid w:val="001F51AC"/>
    <w:rsid w:val="00206B60"/>
    <w:rsid w:val="00207DF4"/>
    <w:rsid w:val="00212C63"/>
    <w:rsid w:val="00213AC1"/>
    <w:rsid w:val="002238F0"/>
    <w:rsid w:val="00224E4C"/>
    <w:rsid w:val="00230083"/>
    <w:rsid w:val="002320A4"/>
    <w:rsid w:val="00240116"/>
    <w:rsid w:val="00241FC0"/>
    <w:rsid w:val="00242B55"/>
    <w:rsid w:val="00255366"/>
    <w:rsid w:val="00256887"/>
    <w:rsid w:val="0026211B"/>
    <w:rsid w:val="00265D6E"/>
    <w:rsid w:val="0027467A"/>
    <w:rsid w:val="00276367"/>
    <w:rsid w:val="00283189"/>
    <w:rsid w:val="002871D8"/>
    <w:rsid w:val="0028763E"/>
    <w:rsid w:val="002937C4"/>
    <w:rsid w:val="0029434C"/>
    <w:rsid w:val="00294B82"/>
    <w:rsid w:val="00296D9E"/>
    <w:rsid w:val="002A629E"/>
    <w:rsid w:val="002A6780"/>
    <w:rsid w:val="002A74DC"/>
    <w:rsid w:val="002B2D8D"/>
    <w:rsid w:val="002B7304"/>
    <w:rsid w:val="002D5A4B"/>
    <w:rsid w:val="002D5C06"/>
    <w:rsid w:val="002D6F1F"/>
    <w:rsid w:val="002D7F35"/>
    <w:rsid w:val="002E555B"/>
    <w:rsid w:val="002E644C"/>
    <w:rsid w:val="002F136F"/>
    <w:rsid w:val="002F47EF"/>
    <w:rsid w:val="002F6F99"/>
    <w:rsid w:val="002F7DC0"/>
    <w:rsid w:val="003067C4"/>
    <w:rsid w:val="003071A4"/>
    <w:rsid w:val="00313490"/>
    <w:rsid w:val="003145C1"/>
    <w:rsid w:val="00315A24"/>
    <w:rsid w:val="00324707"/>
    <w:rsid w:val="0033173A"/>
    <w:rsid w:val="00331F82"/>
    <w:rsid w:val="0033320B"/>
    <w:rsid w:val="00334405"/>
    <w:rsid w:val="003352CB"/>
    <w:rsid w:val="003363A8"/>
    <w:rsid w:val="003421F3"/>
    <w:rsid w:val="0034560B"/>
    <w:rsid w:val="00346F46"/>
    <w:rsid w:val="00352974"/>
    <w:rsid w:val="00355415"/>
    <w:rsid w:val="0036049B"/>
    <w:rsid w:val="00364284"/>
    <w:rsid w:val="003644E5"/>
    <w:rsid w:val="00364DB6"/>
    <w:rsid w:val="00371105"/>
    <w:rsid w:val="00374FC9"/>
    <w:rsid w:val="00376AD0"/>
    <w:rsid w:val="0038423B"/>
    <w:rsid w:val="00391A22"/>
    <w:rsid w:val="003957E4"/>
    <w:rsid w:val="00396549"/>
    <w:rsid w:val="0039781C"/>
    <w:rsid w:val="003A4548"/>
    <w:rsid w:val="003A5CEA"/>
    <w:rsid w:val="003A7AED"/>
    <w:rsid w:val="003B0209"/>
    <w:rsid w:val="003B3900"/>
    <w:rsid w:val="003B6535"/>
    <w:rsid w:val="003B69D6"/>
    <w:rsid w:val="003B7863"/>
    <w:rsid w:val="003C2021"/>
    <w:rsid w:val="003C651E"/>
    <w:rsid w:val="003D021A"/>
    <w:rsid w:val="003D03F1"/>
    <w:rsid w:val="003D09B0"/>
    <w:rsid w:val="003D68DB"/>
    <w:rsid w:val="003D7079"/>
    <w:rsid w:val="003E2543"/>
    <w:rsid w:val="003E79B8"/>
    <w:rsid w:val="003F2B04"/>
    <w:rsid w:val="003F4A5F"/>
    <w:rsid w:val="003F4D9B"/>
    <w:rsid w:val="003F5E15"/>
    <w:rsid w:val="003F60B2"/>
    <w:rsid w:val="003F6589"/>
    <w:rsid w:val="004008EF"/>
    <w:rsid w:val="0041050C"/>
    <w:rsid w:val="00412793"/>
    <w:rsid w:val="004213D4"/>
    <w:rsid w:val="004260D4"/>
    <w:rsid w:val="00432B80"/>
    <w:rsid w:val="00433332"/>
    <w:rsid w:val="004358CE"/>
    <w:rsid w:val="00442878"/>
    <w:rsid w:val="004439EE"/>
    <w:rsid w:val="0044570E"/>
    <w:rsid w:val="00450E76"/>
    <w:rsid w:val="00460376"/>
    <w:rsid w:val="00461E2F"/>
    <w:rsid w:val="0046377B"/>
    <w:rsid w:val="004642DE"/>
    <w:rsid w:val="00466048"/>
    <w:rsid w:val="00467A6E"/>
    <w:rsid w:val="00476151"/>
    <w:rsid w:val="00476429"/>
    <w:rsid w:val="0048081A"/>
    <w:rsid w:val="00480CE6"/>
    <w:rsid w:val="00481C77"/>
    <w:rsid w:val="00483D2F"/>
    <w:rsid w:val="00483F6B"/>
    <w:rsid w:val="00487D64"/>
    <w:rsid w:val="00492666"/>
    <w:rsid w:val="00492894"/>
    <w:rsid w:val="004A11FB"/>
    <w:rsid w:val="004A173B"/>
    <w:rsid w:val="004A1C36"/>
    <w:rsid w:val="004A2E07"/>
    <w:rsid w:val="004A43E8"/>
    <w:rsid w:val="004A7DCE"/>
    <w:rsid w:val="004A7F1A"/>
    <w:rsid w:val="004B5F92"/>
    <w:rsid w:val="004C20CE"/>
    <w:rsid w:val="004C3BF2"/>
    <w:rsid w:val="004C3D86"/>
    <w:rsid w:val="004C42D3"/>
    <w:rsid w:val="004C4D34"/>
    <w:rsid w:val="004C5AD7"/>
    <w:rsid w:val="004C6118"/>
    <w:rsid w:val="004C65FF"/>
    <w:rsid w:val="004C6C25"/>
    <w:rsid w:val="004C7328"/>
    <w:rsid w:val="004D1963"/>
    <w:rsid w:val="004D3D48"/>
    <w:rsid w:val="004D6F0F"/>
    <w:rsid w:val="004E09F9"/>
    <w:rsid w:val="004E25D0"/>
    <w:rsid w:val="004E2C73"/>
    <w:rsid w:val="004E34B3"/>
    <w:rsid w:val="004E5939"/>
    <w:rsid w:val="004F0861"/>
    <w:rsid w:val="004F08D1"/>
    <w:rsid w:val="004F4C0C"/>
    <w:rsid w:val="005007B0"/>
    <w:rsid w:val="005008AB"/>
    <w:rsid w:val="005045A2"/>
    <w:rsid w:val="00507D9C"/>
    <w:rsid w:val="0051174D"/>
    <w:rsid w:val="00512215"/>
    <w:rsid w:val="00523EA3"/>
    <w:rsid w:val="005245C0"/>
    <w:rsid w:val="00527C18"/>
    <w:rsid w:val="00533A91"/>
    <w:rsid w:val="005350FC"/>
    <w:rsid w:val="00535800"/>
    <w:rsid w:val="00541808"/>
    <w:rsid w:val="00541A4C"/>
    <w:rsid w:val="0054649C"/>
    <w:rsid w:val="00554EA0"/>
    <w:rsid w:val="00555B41"/>
    <w:rsid w:val="00556296"/>
    <w:rsid w:val="00557F7C"/>
    <w:rsid w:val="00561000"/>
    <w:rsid w:val="00561AE2"/>
    <w:rsid w:val="0056251E"/>
    <w:rsid w:val="00563692"/>
    <w:rsid w:val="005668B8"/>
    <w:rsid w:val="005670AF"/>
    <w:rsid w:val="00573C39"/>
    <w:rsid w:val="00574D45"/>
    <w:rsid w:val="005753F3"/>
    <w:rsid w:val="00590C12"/>
    <w:rsid w:val="00591802"/>
    <w:rsid w:val="0059454B"/>
    <w:rsid w:val="00594B3C"/>
    <w:rsid w:val="00596F37"/>
    <w:rsid w:val="00597EE1"/>
    <w:rsid w:val="005A0B62"/>
    <w:rsid w:val="005A0ECD"/>
    <w:rsid w:val="005A0EFF"/>
    <w:rsid w:val="005A2ADA"/>
    <w:rsid w:val="005A5501"/>
    <w:rsid w:val="005A6139"/>
    <w:rsid w:val="005A7161"/>
    <w:rsid w:val="005A73E9"/>
    <w:rsid w:val="005A7CFE"/>
    <w:rsid w:val="005B3B93"/>
    <w:rsid w:val="005B5B62"/>
    <w:rsid w:val="005C21E2"/>
    <w:rsid w:val="005C5F1F"/>
    <w:rsid w:val="005C7B9E"/>
    <w:rsid w:val="005D3CC4"/>
    <w:rsid w:val="005D5490"/>
    <w:rsid w:val="005D7399"/>
    <w:rsid w:val="005E0AF6"/>
    <w:rsid w:val="005E2572"/>
    <w:rsid w:val="005E2A0F"/>
    <w:rsid w:val="005E46E2"/>
    <w:rsid w:val="005E48FB"/>
    <w:rsid w:val="005E629E"/>
    <w:rsid w:val="0060141A"/>
    <w:rsid w:val="00605EB1"/>
    <w:rsid w:val="00606859"/>
    <w:rsid w:val="0062465E"/>
    <w:rsid w:val="00625B07"/>
    <w:rsid w:val="0062764A"/>
    <w:rsid w:val="00641005"/>
    <w:rsid w:val="00652869"/>
    <w:rsid w:val="006528DB"/>
    <w:rsid w:val="006550A6"/>
    <w:rsid w:val="006624DF"/>
    <w:rsid w:val="00667A0D"/>
    <w:rsid w:val="00667E69"/>
    <w:rsid w:val="0067167B"/>
    <w:rsid w:val="006720A4"/>
    <w:rsid w:val="00673C93"/>
    <w:rsid w:val="00681BEB"/>
    <w:rsid w:val="00685756"/>
    <w:rsid w:val="006866CD"/>
    <w:rsid w:val="006866EC"/>
    <w:rsid w:val="00691A77"/>
    <w:rsid w:val="006924C3"/>
    <w:rsid w:val="006929DC"/>
    <w:rsid w:val="006938D3"/>
    <w:rsid w:val="0069606A"/>
    <w:rsid w:val="006A1880"/>
    <w:rsid w:val="006A53A0"/>
    <w:rsid w:val="006A7AA7"/>
    <w:rsid w:val="006B01FC"/>
    <w:rsid w:val="006B1DB7"/>
    <w:rsid w:val="006B3145"/>
    <w:rsid w:val="006C0C7B"/>
    <w:rsid w:val="006C5138"/>
    <w:rsid w:val="006C5248"/>
    <w:rsid w:val="006D1A1C"/>
    <w:rsid w:val="006E02B8"/>
    <w:rsid w:val="006E4DDE"/>
    <w:rsid w:val="006F2F22"/>
    <w:rsid w:val="006F33B5"/>
    <w:rsid w:val="006F360C"/>
    <w:rsid w:val="00711425"/>
    <w:rsid w:val="0071253F"/>
    <w:rsid w:val="00715E2B"/>
    <w:rsid w:val="00720230"/>
    <w:rsid w:val="0072172C"/>
    <w:rsid w:val="0073230B"/>
    <w:rsid w:val="00734924"/>
    <w:rsid w:val="007435C6"/>
    <w:rsid w:val="007450A3"/>
    <w:rsid w:val="00745D4C"/>
    <w:rsid w:val="00747723"/>
    <w:rsid w:val="00751599"/>
    <w:rsid w:val="00755498"/>
    <w:rsid w:val="00755548"/>
    <w:rsid w:val="007568D8"/>
    <w:rsid w:val="007677E4"/>
    <w:rsid w:val="00770833"/>
    <w:rsid w:val="00773CB6"/>
    <w:rsid w:val="00773E12"/>
    <w:rsid w:val="007752F8"/>
    <w:rsid w:val="00776A69"/>
    <w:rsid w:val="00780021"/>
    <w:rsid w:val="007847F8"/>
    <w:rsid w:val="007864FD"/>
    <w:rsid w:val="0079193D"/>
    <w:rsid w:val="007A0591"/>
    <w:rsid w:val="007A0F2A"/>
    <w:rsid w:val="007A15F8"/>
    <w:rsid w:val="007A2758"/>
    <w:rsid w:val="007A2E13"/>
    <w:rsid w:val="007A319E"/>
    <w:rsid w:val="007B5641"/>
    <w:rsid w:val="007B70FD"/>
    <w:rsid w:val="007C1A4B"/>
    <w:rsid w:val="007C2AC2"/>
    <w:rsid w:val="007C369C"/>
    <w:rsid w:val="007C4338"/>
    <w:rsid w:val="007E4DDF"/>
    <w:rsid w:val="007E5A72"/>
    <w:rsid w:val="007E69CB"/>
    <w:rsid w:val="007F4B31"/>
    <w:rsid w:val="00811678"/>
    <w:rsid w:val="00813E34"/>
    <w:rsid w:val="00814C0E"/>
    <w:rsid w:val="00815501"/>
    <w:rsid w:val="00823EE1"/>
    <w:rsid w:val="00826EFE"/>
    <w:rsid w:val="00830D75"/>
    <w:rsid w:val="00831CA3"/>
    <w:rsid w:val="00836A64"/>
    <w:rsid w:val="0084069F"/>
    <w:rsid w:val="00840A92"/>
    <w:rsid w:val="008419F9"/>
    <w:rsid w:val="00847030"/>
    <w:rsid w:val="00856BA5"/>
    <w:rsid w:val="008572A5"/>
    <w:rsid w:val="00860137"/>
    <w:rsid w:val="0086148F"/>
    <w:rsid w:val="00861D21"/>
    <w:rsid w:val="00863156"/>
    <w:rsid w:val="00864136"/>
    <w:rsid w:val="008718EA"/>
    <w:rsid w:val="0087330E"/>
    <w:rsid w:val="0087447C"/>
    <w:rsid w:val="00874923"/>
    <w:rsid w:val="0087559B"/>
    <w:rsid w:val="0087663E"/>
    <w:rsid w:val="00876EF7"/>
    <w:rsid w:val="00877FB6"/>
    <w:rsid w:val="00881253"/>
    <w:rsid w:val="00882030"/>
    <w:rsid w:val="00885DB6"/>
    <w:rsid w:val="00893105"/>
    <w:rsid w:val="008957D8"/>
    <w:rsid w:val="00896EFF"/>
    <w:rsid w:val="008A6DAA"/>
    <w:rsid w:val="008B0555"/>
    <w:rsid w:val="008B0D2C"/>
    <w:rsid w:val="008B587F"/>
    <w:rsid w:val="008B7F5F"/>
    <w:rsid w:val="008B7FF6"/>
    <w:rsid w:val="008D2D3E"/>
    <w:rsid w:val="008D72B8"/>
    <w:rsid w:val="008E04AB"/>
    <w:rsid w:val="008E0CD6"/>
    <w:rsid w:val="008E10EF"/>
    <w:rsid w:val="008E143D"/>
    <w:rsid w:val="008E2968"/>
    <w:rsid w:val="008E2A74"/>
    <w:rsid w:val="008E7965"/>
    <w:rsid w:val="00901E3E"/>
    <w:rsid w:val="009078C0"/>
    <w:rsid w:val="009104B1"/>
    <w:rsid w:val="00912668"/>
    <w:rsid w:val="00913783"/>
    <w:rsid w:val="00923F2C"/>
    <w:rsid w:val="00924B7E"/>
    <w:rsid w:val="00925156"/>
    <w:rsid w:val="00926958"/>
    <w:rsid w:val="00926F17"/>
    <w:rsid w:val="009273EC"/>
    <w:rsid w:val="009278CE"/>
    <w:rsid w:val="00934C57"/>
    <w:rsid w:val="00934EEE"/>
    <w:rsid w:val="009523B3"/>
    <w:rsid w:val="00963421"/>
    <w:rsid w:val="00967380"/>
    <w:rsid w:val="00967B43"/>
    <w:rsid w:val="00972B5F"/>
    <w:rsid w:val="009742A2"/>
    <w:rsid w:val="00976B9D"/>
    <w:rsid w:val="00977E5C"/>
    <w:rsid w:val="00981B67"/>
    <w:rsid w:val="009858E4"/>
    <w:rsid w:val="0098770E"/>
    <w:rsid w:val="0099286F"/>
    <w:rsid w:val="00996569"/>
    <w:rsid w:val="0099685B"/>
    <w:rsid w:val="00996C3A"/>
    <w:rsid w:val="009A01D0"/>
    <w:rsid w:val="009A3CE0"/>
    <w:rsid w:val="009A544C"/>
    <w:rsid w:val="009A7A2B"/>
    <w:rsid w:val="009B0461"/>
    <w:rsid w:val="009B2080"/>
    <w:rsid w:val="009B2D23"/>
    <w:rsid w:val="009C1672"/>
    <w:rsid w:val="009D04B4"/>
    <w:rsid w:val="009D2788"/>
    <w:rsid w:val="009E226B"/>
    <w:rsid w:val="009F03CD"/>
    <w:rsid w:val="009F4F45"/>
    <w:rsid w:val="009F512C"/>
    <w:rsid w:val="00A00505"/>
    <w:rsid w:val="00A044C5"/>
    <w:rsid w:val="00A057B8"/>
    <w:rsid w:val="00A125D7"/>
    <w:rsid w:val="00A12EF3"/>
    <w:rsid w:val="00A15489"/>
    <w:rsid w:val="00A158B7"/>
    <w:rsid w:val="00A158F7"/>
    <w:rsid w:val="00A161C0"/>
    <w:rsid w:val="00A2227F"/>
    <w:rsid w:val="00A30995"/>
    <w:rsid w:val="00A32C77"/>
    <w:rsid w:val="00A3456C"/>
    <w:rsid w:val="00A36C82"/>
    <w:rsid w:val="00A445F7"/>
    <w:rsid w:val="00A512DA"/>
    <w:rsid w:val="00A5432C"/>
    <w:rsid w:val="00A56EF2"/>
    <w:rsid w:val="00A57B7F"/>
    <w:rsid w:val="00A61435"/>
    <w:rsid w:val="00A626CC"/>
    <w:rsid w:val="00A674CD"/>
    <w:rsid w:val="00A71F06"/>
    <w:rsid w:val="00A746E9"/>
    <w:rsid w:val="00A75661"/>
    <w:rsid w:val="00A8171E"/>
    <w:rsid w:val="00A81949"/>
    <w:rsid w:val="00A83922"/>
    <w:rsid w:val="00A8588B"/>
    <w:rsid w:val="00A93507"/>
    <w:rsid w:val="00A93C99"/>
    <w:rsid w:val="00A95543"/>
    <w:rsid w:val="00A95611"/>
    <w:rsid w:val="00A96A37"/>
    <w:rsid w:val="00AC154B"/>
    <w:rsid w:val="00AC2E36"/>
    <w:rsid w:val="00AC4EFD"/>
    <w:rsid w:val="00AD2177"/>
    <w:rsid w:val="00AE15C2"/>
    <w:rsid w:val="00AE1871"/>
    <w:rsid w:val="00AE525C"/>
    <w:rsid w:val="00AE5C24"/>
    <w:rsid w:val="00AF06CF"/>
    <w:rsid w:val="00AF4218"/>
    <w:rsid w:val="00B00B67"/>
    <w:rsid w:val="00B0128D"/>
    <w:rsid w:val="00B013CD"/>
    <w:rsid w:val="00B12ECE"/>
    <w:rsid w:val="00B13DCF"/>
    <w:rsid w:val="00B20802"/>
    <w:rsid w:val="00B2273F"/>
    <w:rsid w:val="00B27381"/>
    <w:rsid w:val="00B307D1"/>
    <w:rsid w:val="00B333A6"/>
    <w:rsid w:val="00B35978"/>
    <w:rsid w:val="00B4035F"/>
    <w:rsid w:val="00B40732"/>
    <w:rsid w:val="00B42315"/>
    <w:rsid w:val="00B43302"/>
    <w:rsid w:val="00B44A43"/>
    <w:rsid w:val="00B455B9"/>
    <w:rsid w:val="00B45B6F"/>
    <w:rsid w:val="00B4717F"/>
    <w:rsid w:val="00B476D0"/>
    <w:rsid w:val="00B516CD"/>
    <w:rsid w:val="00B532D5"/>
    <w:rsid w:val="00B55C3A"/>
    <w:rsid w:val="00B60A8E"/>
    <w:rsid w:val="00B63AB9"/>
    <w:rsid w:val="00B67DCD"/>
    <w:rsid w:val="00B70A0A"/>
    <w:rsid w:val="00B7473F"/>
    <w:rsid w:val="00B91D07"/>
    <w:rsid w:val="00B935E2"/>
    <w:rsid w:val="00B95BC0"/>
    <w:rsid w:val="00B965EB"/>
    <w:rsid w:val="00B972A4"/>
    <w:rsid w:val="00BA1E75"/>
    <w:rsid w:val="00BA22FE"/>
    <w:rsid w:val="00BA3E05"/>
    <w:rsid w:val="00BA566F"/>
    <w:rsid w:val="00BA67BE"/>
    <w:rsid w:val="00BA7C93"/>
    <w:rsid w:val="00BB6FCB"/>
    <w:rsid w:val="00BC4D03"/>
    <w:rsid w:val="00BC4E82"/>
    <w:rsid w:val="00BC51EA"/>
    <w:rsid w:val="00BC5605"/>
    <w:rsid w:val="00BC5E26"/>
    <w:rsid w:val="00BC6270"/>
    <w:rsid w:val="00BC732E"/>
    <w:rsid w:val="00BD17B3"/>
    <w:rsid w:val="00BD1E05"/>
    <w:rsid w:val="00BD2721"/>
    <w:rsid w:val="00BD2DEE"/>
    <w:rsid w:val="00BD38AB"/>
    <w:rsid w:val="00BD5DD0"/>
    <w:rsid w:val="00BE559A"/>
    <w:rsid w:val="00BE7845"/>
    <w:rsid w:val="00BF1791"/>
    <w:rsid w:val="00BF39C4"/>
    <w:rsid w:val="00BF7009"/>
    <w:rsid w:val="00BF765E"/>
    <w:rsid w:val="00C02901"/>
    <w:rsid w:val="00C02B84"/>
    <w:rsid w:val="00C039E5"/>
    <w:rsid w:val="00C0466A"/>
    <w:rsid w:val="00C07698"/>
    <w:rsid w:val="00C156D8"/>
    <w:rsid w:val="00C20C73"/>
    <w:rsid w:val="00C231B4"/>
    <w:rsid w:val="00C24970"/>
    <w:rsid w:val="00C27774"/>
    <w:rsid w:val="00C366C8"/>
    <w:rsid w:val="00C4078C"/>
    <w:rsid w:val="00C45333"/>
    <w:rsid w:val="00C516A9"/>
    <w:rsid w:val="00C51C1F"/>
    <w:rsid w:val="00C52E1C"/>
    <w:rsid w:val="00C54E46"/>
    <w:rsid w:val="00C57E3F"/>
    <w:rsid w:val="00C67BDD"/>
    <w:rsid w:val="00C67CFA"/>
    <w:rsid w:val="00C71964"/>
    <w:rsid w:val="00C72015"/>
    <w:rsid w:val="00C74254"/>
    <w:rsid w:val="00C80961"/>
    <w:rsid w:val="00C81931"/>
    <w:rsid w:val="00C840CF"/>
    <w:rsid w:val="00C84510"/>
    <w:rsid w:val="00C8525F"/>
    <w:rsid w:val="00C85B11"/>
    <w:rsid w:val="00C90929"/>
    <w:rsid w:val="00C92209"/>
    <w:rsid w:val="00C94AE9"/>
    <w:rsid w:val="00C96735"/>
    <w:rsid w:val="00CA2CC5"/>
    <w:rsid w:val="00CA58C1"/>
    <w:rsid w:val="00CC2F03"/>
    <w:rsid w:val="00CC393A"/>
    <w:rsid w:val="00CC6F72"/>
    <w:rsid w:val="00CD00B3"/>
    <w:rsid w:val="00CD1DDA"/>
    <w:rsid w:val="00CD2A08"/>
    <w:rsid w:val="00CD5668"/>
    <w:rsid w:val="00CD7CC5"/>
    <w:rsid w:val="00CE14F8"/>
    <w:rsid w:val="00CF0EEC"/>
    <w:rsid w:val="00CF50A6"/>
    <w:rsid w:val="00CF62AA"/>
    <w:rsid w:val="00D0301D"/>
    <w:rsid w:val="00D03AF6"/>
    <w:rsid w:val="00D03DE8"/>
    <w:rsid w:val="00D109ED"/>
    <w:rsid w:val="00D12C2D"/>
    <w:rsid w:val="00D13250"/>
    <w:rsid w:val="00D14E10"/>
    <w:rsid w:val="00D2007C"/>
    <w:rsid w:val="00D21797"/>
    <w:rsid w:val="00D345DE"/>
    <w:rsid w:val="00D34E07"/>
    <w:rsid w:val="00D3616B"/>
    <w:rsid w:val="00D37051"/>
    <w:rsid w:val="00D42275"/>
    <w:rsid w:val="00D4444A"/>
    <w:rsid w:val="00D4500B"/>
    <w:rsid w:val="00D45A4A"/>
    <w:rsid w:val="00D5377D"/>
    <w:rsid w:val="00D60A6C"/>
    <w:rsid w:val="00D6504D"/>
    <w:rsid w:val="00D71165"/>
    <w:rsid w:val="00D71487"/>
    <w:rsid w:val="00D71A37"/>
    <w:rsid w:val="00D727C8"/>
    <w:rsid w:val="00D72E6F"/>
    <w:rsid w:val="00D734C7"/>
    <w:rsid w:val="00D740C3"/>
    <w:rsid w:val="00D824C9"/>
    <w:rsid w:val="00D85A32"/>
    <w:rsid w:val="00D85BA2"/>
    <w:rsid w:val="00D96612"/>
    <w:rsid w:val="00D975D7"/>
    <w:rsid w:val="00DA2630"/>
    <w:rsid w:val="00DB053C"/>
    <w:rsid w:val="00DB2D4F"/>
    <w:rsid w:val="00DB44B0"/>
    <w:rsid w:val="00DC0702"/>
    <w:rsid w:val="00DC2A1F"/>
    <w:rsid w:val="00DC6C5E"/>
    <w:rsid w:val="00DD439C"/>
    <w:rsid w:val="00DD489A"/>
    <w:rsid w:val="00DE4304"/>
    <w:rsid w:val="00DE6948"/>
    <w:rsid w:val="00DF0D87"/>
    <w:rsid w:val="00DF1A15"/>
    <w:rsid w:val="00E01375"/>
    <w:rsid w:val="00E01702"/>
    <w:rsid w:val="00E04D04"/>
    <w:rsid w:val="00E06A20"/>
    <w:rsid w:val="00E14782"/>
    <w:rsid w:val="00E21B81"/>
    <w:rsid w:val="00E22676"/>
    <w:rsid w:val="00E2306F"/>
    <w:rsid w:val="00E2356B"/>
    <w:rsid w:val="00E31630"/>
    <w:rsid w:val="00E43C57"/>
    <w:rsid w:val="00E4710E"/>
    <w:rsid w:val="00E55F73"/>
    <w:rsid w:val="00E57858"/>
    <w:rsid w:val="00E607EC"/>
    <w:rsid w:val="00E61BAD"/>
    <w:rsid w:val="00E6202A"/>
    <w:rsid w:val="00E6209E"/>
    <w:rsid w:val="00E627A6"/>
    <w:rsid w:val="00E64E52"/>
    <w:rsid w:val="00E668AE"/>
    <w:rsid w:val="00E745DC"/>
    <w:rsid w:val="00E765B8"/>
    <w:rsid w:val="00E810B2"/>
    <w:rsid w:val="00E813D1"/>
    <w:rsid w:val="00E81431"/>
    <w:rsid w:val="00E84207"/>
    <w:rsid w:val="00E84E23"/>
    <w:rsid w:val="00E87904"/>
    <w:rsid w:val="00E918FC"/>
    <w:rsid w:val="00E945B9"/>
    <w:rsid w:val="00E97002"/>
    <w:rsid w:val="00EA039E"/>
    <w:rsid w:val="00EA2481"/>
    <w:rsid w:val="00EA631D"/>
    <w:rsid w:val="00EA74F4"/>
    <w:rsid w:val="00EA7FFD"/>
    <w:rsid w:val="00EB061B"/>
    <w:rsid w:val="00EB1FAD"/>
    <w:rsid w:val="00EB4088"/>
    <w:rsid w:val="00EC7262"/>
    <w:rsid w:val="00EC77C3"/>
    <w:rsid w:val="00ED1C8B"/>
    <w:rsid w:val="00ED3746"/>
    <w:rsid w:val="00ED51F5"/>
    <w:rsid w:val="00EE4CB5"/>
    <w:rsid w:val="00EE515E"/>
    <w:rsid w:val="00EE7A87"/>
    <w:rsid w:val="00EF15C3"/>
    <w:rsid w:val="00EF428F"/>
    <w:rsid w:val="00EF50A6"/>
    <w:rsid w:val="00F01522"/>
    <w:rsid w:val="00F0161D"/>
    <w:rsid w:val="00F03B31"/>
    <w:rsid w:val="00F04AEC"/>
    <w:rsid w:val="00F07AD1"/>
    <w:rsid w:val="00F12F32"/>
    <w:rsid w:val="00F13F34"/>
    <w:rsid w:val="00F14D95"/>
    <w:rsid w:val="00F2075D"/>
    <w:rsid w:val="00F20DA1"/>
    <w:rsid w:val="00F210AE"/>
    <w:rsid w:val="00F2425E"/>
    <w:rsid w:val="00F24C16"/>
    <w:rsid w:val="00F24E64"/>
    <w:rsid w:val="00F30928"/>
    <w:rsid w:val="00F3131E"/>
    <w:rsid w:val="00F33500"/>
    <w:rsid w:val="00F33529"/>
    <w:rsid w:val="00F342E4"/>
    <w:rsid w:val="00F4137E"/>
    <w:rsid w:val="00F42473"/>
    <w:rsid w:val="00F42531"/>
    <w:rsid w:val="00F4344E"/>
    <w:rsid w:val="00F44893"/>
    <w:rsid w:val="00F5001D"/>
    <w:rsid w:val="00F50B18"/>
    <w:rsid w:val="00F528A1"/>
    <w:rsid w:val="00F55AC7"/>
    <w:rsid w:val="00F57E64"/>
    <w:rsid w:val="00F61A21"/>
    <w:rsid w:val="00F663BD"/>
    <w:rsid w:val="00F70011"/>
    <w:rsid w:val="00F774AE"/>
    <w:rsid w:val="00F81970"/>
    <w:rsid w:val="00F84A8D"/>
    <w:rsid w:val="00F9414B"/>
    <w:rsid w:val="00FA7405"/>
    <w:rsid w:val="00FB0A23"/>
    <w:rsid w:val="00FB1FAF"/>
    <w:rsid w:val="00FB2717"/>
    <w:rsid w:val="00FB6773"/>
    <w:rsid w:val="00FB7234"/>
    <w:rsid w:val="00FB7D10"/>
    <w:rsid w:val="00FC415E"/>
    <w:rsid w:val="00FC5117"/>
    <w:rsid w:val="00FC59C9"/>
    <w:rsid w:val="00FD2C99"/>
    <w:rsid w:val="00FD3B93"/>
    <w:rsid w:val="00FD7240"/>
    <w:rsid w:val="00FE2DE6"/>
    <w:rsid w:val="00FE5391"/>
    <w:rsid w:val="00FF0EA2"/>
    <w:rsid w:val="00FF37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57846"/>
  <w15:chartTrackingRefBased/>
  <w15:docId w15:val="{0D3A9519-6F46-4A60-86E4-45B5649AE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3CD"/>
    <w:pPr>
      <w:widowControl w:val="0"/>
      <w:autoSpaceDE w:val="0"/>
      <w:autoSpaceDN w:val="0"/>
      <w:adjustRightInd w:val="0"/>
      <w:spacing w:after="0"/>
    </w:pPr>
    <w:rPr>
      <w:rFonts w:ascii="Arial" w:eastAsia="Times New Roman" w:hAnsi="Arial" w:cs="Arial"/>
      <w:color w:val="000000"/>
      <w:sz w:val="24"/>
      <w:szCs w:val="24"/>
    </w:rPr>
  </w:style>
  <w:style w:type="paragraph" w:styleId="Heading1">
    <w:name w:val="heading 1"/>
    <w:next w:val="BodyText"/>
    <w:link w:val="Heading1Char"/>
    <w:qFormat/>
    <w:rsid w:val="009858E4"/>
    <w:pPr>
      <w:keepNext/>
      <w:keepLines/>
      <w:widowControl w:val="0"/>
      <w:autoSpaceDE w:val="0"/>
      <w:autoSpaceDN w:val="0"/>
      <w:adjustRightInd w:val="0"/>
      <w:spacing w:before="44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9858E4"/>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9858E4"/>
    <w:pPr>
      <w:outlineLvl w:val="2"/>
    </w:pPr>
  </w:style>
  <w:style w:type="paragraph" w:styleId="Heading4">
    <w:name w:val="heading 4"/>
    <w:next w:val="BodyText"/>
    <w:link w:val="Heading4Char"/>
    <w:uiPriority w:val="9"/>
    <w:semiHidden/>
    <w:unhideWhenUsed/>
    <w:qFormat/>
    <w:rsid w:val="009858E4"/>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58E4"/>
    <w:rPr>
      <w:rFonts w:ascii="Arial" w:eastAsiaTheme="majorEastAsia" w:hAnsi="Arial" w:cstheme="majorBidi"/>
      <w:caps/>
    </w:rPr>
  </w:style>
  <w:style w:type="paragraph" w:styleId="BodyText">
    <w:name w:val="Body Text"/>
    <w:link w:val="BodyTextChar"/>
    <w:rsid w:val="009858E4"/>
    <w:rPr>
      <w:rFonts w:ascii="Arial" w:hAnsi="Arial" w:cs="Arial"/>
    </w:rPr>
  </w:style>
  <w:style w:type="character" w:customStyle="1" w:styleId="BodyTextChar">
    <w:name w:val="Body Text Char"/>
    <w:basedOn w:val="DefaultParagraphFont"/>
    <w:link w:val="BodyText"/>
    <w:rsid w:val="009858E4"/>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177C6F"/>
    <w:pPr>
      <w:numPr>
        <w:ilvl w:val="1"/>
        <w:numId w:val="4"/>
      </w:numPr>
      <w:outlineLvl w:val="1"/>
    </w:pPr>
  </w:style>
  <w:style w:type="paragraph" w:customStyle="1" w:styleId="Level3">
    <w:name w:val="Level 3"/>
    <w:basedOn w:val="Normal"/>
    <w:rsid w:val="00177C6F"/>
    <w:pPr>
      <w:numPr>
        <w:ilvl w:val="2"/>
        <w:numId w:val="5"/>
      </w:numPr>
      <w:outlineLvl w:val="2"/>
    </w:pPr>
  </w:style>
  <w:style w:type="paragraph" w:customStyle="1" w:styleId="EffectiveDate">
    <w:name w:val="Effective Date"/>
    <w:next w:val="BodyText"/>
    <w:qFormat/>
    <w:rsid w:val="009858E4"/>
    <w:pPr>
      <w:spacing w:before="220" w:after="440"/>
      <w:jc w:val="center"/>
    </w:pPr>
    <w:rPr>
      <w:rFonts w:ascii="Arial" w:eastAsia="Times New Roman" w:hAnsi="Arial" w:cs="Arial"/>
    </w:rPr>
  </w:style>
  <w:style w:type="paragraph" w:customStyle="1" w:styleId="Lista0">
    <w:name w:val="List a"/>
    <w:basedOn w:val="BodyText"/>
    <w:rsid w:val="00177C6F"/>
    <w:pPr>
      <w:widowControl w:val="0"/>
      <w:autoSpaceDE w:val="0"/>
      <w:autoSpaceDN w:val="0"/>
      <w:adjustRightInd w:val="0"/>
    </w:pPr>
    <w:rPr>
      <w:rFonts w:eastAsia="Times New Roman" w:cs="Times New Roman"/>
      <w:szCs w:val="20"/>
    </w:rPr>
  </w:style>
  <w:style w:type="paragraph" w:customStyle="1" w:styleId="Lista">
    <w:name w:val="List (a)"/>
    <w:qFormat/>
    <w:rsid w:val="00177C6F"/>
    <w:pPr>
      <w:numPr>
        <w:ilvl w:val="2"/>
        <w:numId w:val="6"/>
      </w:numPr>
    </w:pPr>
    <w:rPr>
      <w:rFonts w:ascii="Arial" w:eastAsia="Times New Roman" w:hAnsi="Arial" w:cs="Arial"/>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858E4"/>
    <w:pPr>
      <w:spacing w:before="220"/>
      <w:jc w:val="center"/>
    </w:pPr>
    <w:rPr>
      <w:rFonts w:ascii="Arial" w:eastAsia="Times New Roman" w:hAnsi="Arial" w:cs="Arial"/>
    </w:rPr>
  </w:style>
  <w:style w:type="character" w:customStyle="1" w:styleId="TitleChar">
    <w:name w:val="Title Char"/>
    <w:basedOn w:val="DefaultParagraphFont"/>
    <w:link w:val="Title"/>
    <w:rsid w:val="009858E4"/>
    <w:rPr>
      <w:rFonts w:ascii="Arial" w:eastAsia="Times New Roman" w:hAnsi="Arial" w:cs="Arial"/>
    </w:rPr>
  </w:style>
  <w:style w:type="paragraph" w:styleId="BodyText2">
    <w:name w:val="Body Text 2"/>
    <w:link w:val="BodyText2Char"/>
    <w:rsid w:val="009858E4"/>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9858E4"/>
    <w:rPr>
      <w:rFonts w:ascii="Arial" w:eastAsiaTheme="majorEastAsia" w:hAnsi="Arial" w:cstheme="majorBidi"/>
    </w:rPr>
  </w:style>
  <w:style w:type="table" w:styleId="TableGrid">
    <w:name w:val="Table Grid"/>
    <w:basedOn w:val="TableNormal"/>
    <w:uiPriority w:val="39"/>
    <w:rsid w:val="008718E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next w:val="Normal"/>
    <w:link w:val="IntenseQuoteChar"/>
    <w:qFormat/>
    <w:rsid w:val="005E0AF6"/>
    <w:pPr>
      <w:pBdr>
        <w:top w:val="single" w:sz="4" w:space="3" w:color="auto"/>
        <w:bottom w:val="single" w:sz="4" w:space="3" w:color="auto"/>
      </w:pBdr>
      <w:spacing w:before="220"/>
      <w:jc w:val="center"/>
    </w:pPr>
    <w:rPr>
      <w:rFonts w:ascii="Arial" w:hAnsi="Arial" w:cs="Arial"/>
      <w:iCs/>
    </w:rPr>
  </w:style>
  <w:style w:type="character" w:customStyle="1" w:styleId="IntenseQuoteChar">
    <w:name w:val="Intense Quote Char"/>
    <w:basedOn w:val="DefaultParagraphFont"/>
    <w:link w:val="IntenseQuote"/>
    <w:rsid w:val="005E0AF6"/>
    <w:rPr>
      <w:rFonts w:ascii="Arial" w:hAnsi="Arial" w:cs="Arial"/>
      <w:iCs/>
    </w:rPr>
  </w:style>
  <w:style w:type="paragraph" w:customStyle="1" w:styleId="Applicability">
    <w:name w:val="Applicability"/>
    <w:basedOn w:val="BodyText"/>
    <w:qFormat/>
    <w:rsid w:val="009858E4"/>
    <w:pPr>
      <w:spacing w:before="440"/>
      <w:ind w:left="2160" w:hanging="2160"/>
    </w:pPr>
  </w:style>
  <w:style w:type="paragraph" w:styleId="ListParagraph">
    <w:name w:val="List Paragraph"/>
    <w:basedOn w:val="Normal"/>
    <w:uiPriority w:val="34"/>
    <w:qFormat/>
    <w:rsid w:val="00066FC0"/>
    <w:pPr>
      <w:ind w:left="720"/>
      <w:contextualSpacing/>
    </w:pPr>
  </w:style>
  <w:style w:type="character" w:customStyle="1" w:styleId="Heading2Char">
    <w:name w:val="Heading 2 Char"/>
    <w:basedOn w:val="DefaultParagraphFont"/>
    <w:link w:val="Heading2"/>
    <w:rsid w:val="009858E4"/>
    <w:rPr>
      <w:rFonts w:ascii="Arial" w:eastAsiaTheme="majorEastAsia" w:hAnsi="Arial" w:cstheme="majorBidi"/>
    </w:rPr>
  </w:style>
  <w:style w:type="paragraph" w:styleId="BodyText3">
    <w:name w:val="Body Text 3"/>
    <w:basedOn w:val="BodyText"/>
    <w:link w:val="BodyText3Char"/>
    <w:rsid w:val="009858E4"/>
    <w:pPr>
      <w:ind w:left="720"/>
    </w:pPr>
    <w:rPr>
      <w:rFonts w:eastAsiaTheme="majorEastAsia" w:cstheme="majorBidi"/>
    </w:rPr>
  </w:style>
  <w:style w:type="character" w:customStyle="1" w:styleId="BodyText3Char">
    <w:name w:val="Body Text 3 Char"/>
    <w:basedOn w:val="DefaultParagraphFont"/>
    <w:link w:val="BodyText3"/>
    <w:rsid w:val="009858E4"/>
    <w:rPr>
      <w:rFonts w:ascii="Arial" w:eastAsiaTheme="majorEastAsia" w:hAnsi="Arial" w:cstheme="majorBidi"/>
    </w:rPr>
  </w:style>
  <w:style w:type="paragraph" w:customStyle="1" w:styleId="Appendixtitle">
    <w:name w:val="Appendix title"/>
    <w:basedOn w:val="BodyText"/>
    <w:next w:val="BodyText"/>
    <w:qFormat/>
    <w:rsid w:val="003F60B2"/>
    <w:pPr>
      <w:jc w:val="center"/>
      <w:outlineLvl w:val="0"/>
    </w:pPr>
    <w:rPr>
      <w:rFonts w:asciiTheme="minorHAnsi" w:hAnsiTheme="minorHAnsi" w:cstheme="minorHAnsi"/>
    </w:rPr>
  </w:style>
  <w:style w:type="table" w:customStyle="1" w:styleId="IMHx">
    <w:name w:val="IM Hx"/>
    <w:basedOn w:val="TableNormal"/>
    <w:uiPriority w:val="99"/>
    <w:rsid w:val="003F60B2"/>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BodyText-table">
    <w:name w:val="Body Text - table"/>
    <w:qFormat/>
    <w:rsid w:val="009858E4"/>
    <w:pPr>
      <w:spacing w:after="0"/>
    </w:pPr>
    <w:rPr>
      <w:rFonts w:ascii="Arial" w:hAnsi="Arial"/>
    </w:rPr>
  </w:style>
  <w:style w:type="paragraph" w:styleId="Footer">
    <w:name w:val="footer"/>
    <w:link w:val="FooterChar"/>
    <w:uiPriority w:val="99"/>
    <w:unhideWhenUsed/>
    <w:rsid w:val="009858E4"/>
    <w:pPr>
      <w:tabs>
        <w:tab w:val="center" w:pos="4680"/>
        <w:tab w:val="right" w:pos="9360"/>
      </w:tabs>
    </w:pPr>
    <w:rPr>
      <w:rFonts w:ascii="Arial" w:hAnsi="Arial" w:cs="Arial"/>
    </w:rPr>
  </w:style>
  <w:style w:type="character" w:customStyle="1" w:styleId="FooterChar">
    <w:name w:val="Footer Char"/>
    <w:basedOn w:val="DefaultParagraphFont"/>
    <w:link w:val="Footer"/>
    <w:uiPriority w:val="99"/>
    <w:rsid w:val="009858E4"/>
    <w:rPr>
      <w:rFonts w:ascii="Arial" w:hAnsi="Arial" w:cs="Arial"/>
    </w:rPr>
  </w:style>
  <w:style w:type="character" w:customStyle="1" w:styleId="Heading3Char">
    <w:name w:val="Heading 3 Char"/>
    <w:basedOn w:val="DefaultParagraphFont"/>
    <w:link w:val="Heading3"/>
    <w:rsid w:val="009858E4"/>
    <w:rPr>
      <w:rFonts w:ascii="Arial" w:eastAsiaTheme="majorEastAsia" w:hAnsi="Arial" w:cstheme="majorBidi"/>
    </w:rPr>
  </w:style>
  <w:style w:type="character" w:customStyle="1" w:styleId="Commitment">
    <w:name w:val="Commitment"/>
    <w:basedOn w:val="BodyTextChar"/>
    <w:uiPriority w:val="1"/>
    <w:qFormat/>
    <w:rsid w:val="009858E4"/>
    <w:rPr>
      <w:rFonts w:ascii="Arial" w:hAnsi="Arial" w:cs="Arial"/>
      <w:i/>
      <w:iCs/>
    </w:rPr>
  </w:style>
  <w:style w:type="paragraph" w:customStyle="1" w:styleId="CornerstoneBases">
    <w:name w:val="Cornerstone / Bases"/>
    <w:basedOn w:val="BodyText"/>
    <w:qFormat/>
    <w:rsid w:val="009858E4"/>
    <w:pPr>
      <w:ind w:left="2160" w:hanging="2160"/>
    </w:pPr>
  </w:style>
  <w:style w:type="paragraph" w:customStyle="1" w:styleId="END">
    <w:name w:val="END"/>
    <w:next w:val="BodyText"/>
    <w:qFormat/>
    <w:rsid w:val="009858E4"/>
    <w:pPr>
      <w:autoSpaceDE w:val="0"/>
      <w:autoSpaceDN w:val="0"/>
      <w:adjustRightInd w:val="0"/>
      <w:spacing w:before="440" w:after="440"/>
      <w:jc w:val="center"/>
    </w:pPr>
    <w:rPr>
      <w:rFonts w:ascii="Arial" w:eastAsia="Times New Roman" w:hAnsi="Arial" w:cs="Arial"/>
    </w:rPr>
  </w:style>
  <w:style w:type="paragraph" w:customStyle="1" w:styleId="IMCIP">
    <w:name w:val="IMC/IP #"/>
    <w:next w:val="Title"/>
    <w:rsid w:val="009858E4"/>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9858E4"/>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9858E4"/>
    <w:rPr>
      <w:rFonts w:ascii="Arial" w:hAnsi="Arial" w:cs="Arial"/>
      <w:sz w:val="20"/>
    </w:rPr>
  </w:style>
  <w:style w:type="paragraph" w:customStyle="1" w:styleId="Requirement">
    <w:name w:val="Requirement"/>
    <w:basedOn w:val="BodyText3"/>
    <w:qFormat/>
    <w:rsid w:val="009858E4"/>
    <w:pPr>
      <w:keepNext/>
    </w:pPr>
    <w:rPr>
      <w:b/>
      <w:bCs/>
    </w:rPr>
  </w:style>
  <w:style w:type="paragraph" w:customStyle="1" w:styleId="SpecificGuidance">
    <w:name w:val="Specific Guidance"/>
    <w:basedOn w:val="BodyText3"/>
    <w:qFormat/>
    <w:rsid w:val="009858E4"/>
    <w:pPr>
      <w:keepNext/>
    </w:pPr>
    <w:rPr>
      <w:u w:val="single"/>
    </w:rPr>
  </w:style>
  <w:style w:type="paragraph" w:styleId="Revision">
    <w:name w:val="Revision"/>
    <w:hidden/>
    <w:uiPriority w:val="99"/>
    <w:semiHidden/>
    <w:rsid w:val="004F4C0C"/>
    <w:pPr>
      <w:spacing w:after="0"/>
    </w:pPr>
    <w:rPr>
      <w:rFonts w:ascii="Arial" w:hAnsi="Arial" w:cs="Arial"/>
    </w:rPr>
  </w:style>
  <w:style w:type="paragraph" w:customStyle="1" w:styleId="attachmenttitle">
    <w:name w:val="attachment title"/>
    <w:next w:val="BodyText"/>
    <w:qFormat/>
    <w:rsid w:val="009858E4"/>
    <w:pPr>
      <w:keepNext/>
      <w:keepLines/>
      <w:widowControl w:val="0"/>
      <w:jc w:val="center"/>
      <w:outlineLvl w:val="0"/>
    </w:pPr>
    <w:rPr>
      <w:rFonts w:ascii="Arial" w:eastAsia="Times New Roman" w:hAnsi="Arial" w:cs="Arial"/>
    </w:rPr>
  </w:style>
  <w:style w:type="character" w:customStyle="1" w:styleId="Heading4Char">
    <w:name w:val="Heading 4 Char"/>
    <w:basedOn w:val="DefaultParagraphFont"/>
    <w:link w:val="Heading4"/>
    <w:uiPriority w:val="9"/>
    <w:semiHidden/>
    <w:rsid w:val="009858E4"/>
    <w:rPr>
      <w:rFonts w:asciiTheme="majorHAnsi" w:eastAsiaTheme="majorEastAsia" w:hAnsiTheme="majorHAnsi" w:cstheme="majorBidi"/>
      <w:iCs/>
    </w:rPr>
  </w:style>
  <w:style w:type="paragraph" w:customStyle="1" w:styleId="IMdocnumb">
    <w:name w:val="IMdocnumb"/>
    <w:basedOn w:val="Normal"/>
    <w:rsid w:val="007F4B31"/>
    <w:pPr>
      <w:numPr>
        <w:numId w:val="16"/>
      </w:numPr>
    </w:pPr>
  </w:style>
  <w:style w:type="paragraph" w:styleId="NoSpacing">
    <w:name w:val="No Spacing"/>
    <w:uiPriority w:val="1"/>
    <w:qFormat/>
    <w:rsid w:val="00E810B2"/>
    <w:pPr>
      <w:spacing w:after="0"/>
    </w:pPr>
    <w:rPr>
      <w:rFonts w:ascii="Arial" w:hAnsi="Arial"/>
    </w:rPr>
  </w:style>
  <w:style w:type="character" w:styleId="Hyperlink">
    <w:name w:val="Hyperlink"/>
    <w:basedOn w:val="DefaultParagraphFont"/>
    <w:uiPriority w:val="99"/>
    <w:unhideWhenUsed/>
    <w:rsid w:val="0048081A"/>
    <w:rPr>
      <w:color w:val="0563C1" w:themeColor="hyperlink"/>
      <w:u w:val="single"/>
    </w:rPr>
  </w:style>
  <w:style w:type="character" w:styleId="UnresolvedMention">
    <w:name w:val="Unresolved Mention"/>
    <w:basedOn w:val="DefaultParagraphFont"/>
    <w:uiPriority w:val="99"/>
    <w:semiHidden/>
    <w:unhideWhenUsed/>
    <w:rsid w:val="0048081A"/>
    <w:rPr>
      <w:color w:val="605E5C"/>
      <w:shd w:val="clear" w:color="auto" w:fill="E1DFDD"/>
    </w:rPr>
  </w:style>
  <w:style w:type="character" w:styleId="CommentReference">
    <w:name w:val="annotation reference"/>
    <w:basedOn w:val="DefaultParagraphFont"/>
    <w:uiPriority w:val="99"/>
    <w:semiHidden/>
    <w:unhideWhenUsed/>
    <w:rsid w:val="00A95611"/>
    <w:rPr>
      <w:sz w:val="16"/>
      <w:szCs w:val="16"/>
    </w:rPr>
  </w:style>
  <w:style w:type="paragraph" w:styleId="CommentText">
    <w:name w:val="annotation text"/>
    <w:basedOn w:val="Normal"/>
    <w:link w:val="CommentTextChar"/>
    <w:uiPriority w:val="99"/>
    <w:unhideWhenUsed/>
    <w:rsid w:val="00A95611"/>
    <w:rPr>
      <w:sz w:val="20"/>
      <w:szCs w:val="20"/>
    </w:rPr>
  </w:style>
  <w:style w:type="character" w:customStyle="1" w:styleId="CommentTextChar">
    <w:name w:val="Comment Text Char"/>
    <w:basedOn w:val="DefaultParagraphFont"/>
    <w:link w:val="CommentText"/>
    <w:uiPriority w:val="99"/>
    <w:rsid w:val="00A95611"/>
    <w:rPr>
      <w:rFonts w:ascii="Arial" w:eastAsia="Times New Roman"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A95611"/>
    <w:rPr>
      <w:b/>
      <w:bCs/>
    </w:rPr>
  </w:style>
  <w:style w:type="character" w:customStyle="1" w:styleId="CommentSubjectChar">
    <w:name w:val="Comment Subject Char"/>
    <w:basedOn w:val="CommentTextChar"/>
    <w:link w:val="CommentSubject"/>
    <w:uiPriority w:val="99"/>
    <w:semiHidden/>
    <w:rsid w:val="00A95611"/>
    <w:rPr>
      <w:rFonts w:ascii="Arial" w:eastAsia="Times New Roman" w:hAnsi="Arial" w:cs="Arial"/>
      <w:b/>
      <w:bCs/>
      <w:color w:val="000000"/>
      <w:sz w:val="20"/>
      <w:szCs w:val="20"/>
    </w:rPr>
  </w:style>
  <w:style w:type="character" w:styleId="FollowedHyperlink">
    <w:name w:val="FollowedHyperlink"/>
    <w:basedOn w:val="DefaultParagraphFont"/>
    <w:uiPriority w:val="99"/>
    <w:semiHidden/>
    <w:unhideWhenUsed/>
    <w:rsid w:val="006938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fr.gov/current/title-27/chapter-II/subchapter-B/part-479" TargetMode="External"/><Relationship Id="rId13" Type="http://schemas.openxmlformats.org/officeDocument/2006/relationships/hyperlink" Target="https://www.ecfr.gov/current/title-27/chapter-II/subchapter-B/part-479"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s://www.ecfr.gov/current/title-10/chapter-I/part-73"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fr.gov/current/title-27/chapter-II/subchapter-B/part-478" TargetMode="External"/><Relationship Id="rId5" Type="http://schemas.openxmlformats.org/officeDocument/2006/relationships/webSettings" Target="webSettings.xml"/><Relationship Id="rId15" Type="http://schemas.openxmlformats.org/officeDocument/2006/relationships/hyperlink" Target="https://www.ecfr.gov/current/title-27/chapter-II/subchapter-B/part-479" TargetMode="External"/><Relationship Id="rId10" Type="http://schemas.openxmlformats.org/officeDocument/2006/relationships/hyperlink" Target="https://www.ecfr.gov/current/title-27/chapter-II/subchapter-B/part-47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fr.gov/current/title-27/chapter-II/subchapter-B/part-479" TargetMode="External"/><Relationship Id="rId14" Type="http://schemas.openxmlformats.org/officeDocument/2006/relationships/hyperlink" Target="https://www.ecfr.gov/current/title-10/chapter-I/part-73" TargetMode="External"/><Relationship Id="rId22"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8476FE-8502-490F-AC26-D88E597F8A9E}">
  <ds:schemaRefs>
    <ds:schemaRef ds:uri="http://schemas.openxmlformats.org/officeDocument/2006/bibliography"/>
  </ds:schemaRefs>
</ds:datastoreItem>
</file>

<file path=customXml/itemProps2.xml><?xml version="1.0" encoding="utf-8"?>
<ds:datastoreItem xmlns:ds="http://schemas.openxmlformats.org/officeDocument/2006/customXml" ds:itemID="{8778656D-C098-4D67-8512-D2B00C27DB1B}"/>
</file>

<file path=customXml/itemProps3.xml><?xml version="1.0" encoding="utf-8"?>
<ds:datastoreItem xmlns:ds="http://schemas.openxmlformats.org/officeDocument/2006/customXml" ds:itemID="{F518C680-0F2A-407A-8F87-B71FBBA59C1A}"/>
</file>

<file path=customXml/itemProps4.xml><?xml version="1.0" encoding="utf-8"?>
<ds:datastoreItem xmlns:ds="http://schemas.openxmlformats.org/officeDocument/2006/customXml" ds:itemID="{742CF697-2A7A-4570-B01D-DCC3EE33D847}"/>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@IP 00000 Template (4).dotx</Template>
  <TotalTime>0</TotalTime>
  <Pages>12</Pages>
  <Words>3686</Words>
  <Characters>21014</Characters>
  <Application>Microsoft Office Word</Application>
  <DocSecurity>2</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24651</CharactersWithSpaces>
  <SharedDoc>false</SharedDoc>
  <HLinks>
    <vt:vector size="48" baseType="variant">
      <vt:variant>
        <vt:i4>8323133</vt:i4>
      </vt:variant>
      <vt:variant>
        <vt:i4>21</vt:i4>
      </vt:variant>
      <vt:variant>
        <vt:i4>0</vt:i4>
      </vt:variant>
      <vt:variant>
        <vt:i4>5</vt:i4>
      </vt:variant>
      <vt:variant>
        <vt:lpwstr>https://www.ecfr.gov/current/title-27/chapter-II/subchapter-B/part-479</vt:lpwstr>
      </vt:variant>
      <vt:variant>
        <vt:lpwstr/>
      </vt:variant>
      <vt:variant>
        <vt:i4>6029338</vt:i4>
      </vt:variant>
      <vt:variant>
        <vt:i4>18</vt:i4>
      </vt:variant>
      <vt:variant>
        <vt:i4>0</vt:i4>
      </vt:variant>
      <vt:variant>
        <vt:i4>5</vt:i4>
      </vt:variant>
      <vt:variant>
        <vt:lpwstr>https://www.ecfr.gov/current/title-10/chapter-I/part-73</vt:lpwstr>
      </vt:variant>
      <vt:variant>
        <vt:lpwstr>73.1200</vt:lpwstr>
      </vt:variant>
      <vt:variant>
        <vt:i4>8323133</vt:i4>
      </vt:variant>
      <vt:variant>
        <vt:i4>15</vt:i4>
      </vt:variant>
      <vt:variant>
        <vt:i4>0</vt:i4>
      </vt:variant>
      <vt:variant>
        <vt:i4>5</vt:i4>
      </vt:variant>
      <vt:variant>
        <vt:lpwstr>https://www.ecfr.gov/current/title-27/chapter-II/subchapter-B/part-479</vt:lpwstr>
      </vt:variant>
      <vt:variant>
        <vt:lpwstr/>
      </vt:variant>
      <vt:variant>
        <vt:i4>6029338</vt:i4>
      </vt:variant>
      <vt:variant>
        <vt:i4>12</vt:i4>
      </vt:variant>
      <vt:variant>
        <vt:i4>0</vt:i4>
      </vt:variant>
      <vt:variant>
        <vt:i4>5</vt:i4>
      </vt:variant>
      <vt:variant>
        <vt:lpwstr>https://www.ecfr.gov/current/title-10/chapter-I/part-73</vt:lpwstr>
      </vt:variant>
      <vt:variant>
        <vt:lpwstr>73.1200</vt:lpwstr>
      </vt:variant>
      <vt:variant>
        <vt:i4>8257597</vt:i4>
      </vt:variant>
      <vt:variant>
        <vt:i4>9</vt:i4>
      </vt:variant>
      <vt:variant>
        <vt:i4>0</vt:i4>
      </vt:variant>
      <vt:variant>
        <vt:i4>5</vt:i4>
      </vt:variant>
      <vt:variant>
        <vt:lpwstr>https://www.ecfr.gov/current/title-27/chapter-II/subchapter-B/part-478</vt:lpwstr>
      </vt:variant>
      <vt:variant>
        <vt:lpwstr/>
      </vt:variant>
      <vt:variant>
        <vt:i4>8323133</vt:i4>
      </vt:variant>
      <vt:variant>
        <vt:i4>6</vt:i4>
      </vt:variant>
      <vt:variant>
        <vt:i4>0</vt:i4>
      </vt:variant>
      <vt:variant>
        <vt:i4>5</vt:i4>
      </vt:variant>
      <vt:variant>
        <vt:lpwstr>https://www.ecfr.gov/current/title-27/chapter-II/subchapter-B/part-479</vt:lpwstr>
      </vt:variant>
      <vt:variant>
        <vt:lpwstr/>
      </vt:variant>
      <vt:variant>
        <vt:i4>8323133</vt:i4>
      </vt:variant>
      <vt:variant>
        <vt:i4>3</vt:i4>
      </vt:variant>
      <vt:variant>
        <vt:i4>0</vt:i4>
      </vt:variant>
      <vt:variant>
        <vt:i4>5</vt:i4>
      </vt:variant>
      <vt:variant>
        <vt:lpwstr>https://www.ecfr.gov/current/title-27/chapter-II/subchapter-B/part-479</vt:lpwstr>
      </vt:variant>
      <vt:variant>
        <vt:lpwstr/>
      </vt:variant>
      <vt:variant>
        <vt:i4>8323133</vt:i4>
      </vt:variant>
      <vt:variant>
        <vt:i4>0</vt:i4>
      </vt:variant>
      <vt:variant>
        <vt:i4>0</vt:i4>
      </vt:variant>
      <vt:variant>
        <vt:i4>5</vt:i4>
      </vt:variant>
      <vt:variant>
        <vt:lpwstr>https://www.ecfr.gov/current/title-27/chapter-II/subchapter-B/part-479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2023-12-28T21:44:00Z</dcterms:created>
  <dcterms:modified xsi:type="dcterms:W3CDTF">2023-12-28T21:51:00Z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