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5876" w14:textId="1E0FA9BF" w:rsidR="00605396" w:rsidRPr="00B65C3B" w:rsidRDefault="00605396" w:rsidP="00065C47">
      <w:pPr>
        <w:pStyle w:val="NRCINSPECTIONMANUAL"/>
      </w:pPr>
      <w:r w:rsidRPr="00B65C3B">
        <w:rPr>
          <w:b/>
          <w:bCs/>
        </w:rPr>
        <w:tab/>
      </w:r>
      <w:r w:rsidRPr="00BA074E">
        <w:rPr>
          <w:b/>
          <w:bCs/>
          <w:sz w:val="38"/>
          <w:szCs w:val="38"/>
        </w:rPr>
        <w:t>NRC INSPECTION MANUAL</w:t>
      </w:r>
      <w:r w:rsidRPr="00BA074E">
        <w:rPr>
          <w:sz w:val="38"/>
          <w:szCs w:val="38"/>
        </w:rPr>
        <w:tab/>
      </w:r>
      <w:ins w:id="0" w:author="Author">
        <w:r w:rsidR="008F6C2F">
          <w:t>DRO</w:t>
        </w:r>
      </w:ins>
    </w:p>
    <w:p w14:paraId="2EB3D0D9" w14:textId="2BE8AE0A" w:rsidR="00606CA4" w:rsidRPr="00B65C3B" w:rsidRDefault="00605396" w:rsidP="003C3304">
      <w:pPr>
        <w:pStyle w:val="IMCIP"/>
      </w:pPr>
      <w:r w:rsidRPr="00B65C3B">
        <w:tab/>
      </w:r>
      <w:r w:rsidR="002C3A0C" w:rsidRPr="00B65C3B">
        <w:t xml:space="preserve">INSPECTION </w:t>
      </w:r>
      <w:r w:rsidRPr="00B65C3B">
        <w:t>MANUAL CHAPTER 0350</w:t>
      </w:r>
    </w:p>
    <w:p w14:paraId="7C931ED6" w14:textId="097751E8" w:rsidR="003C3304" w:rsidRPr="003C3304" w:rsidRDefault="003C3304" w:rsidP="00D23C66">
      <w:pPr>
        <w:pStyle w:val="Title"/>
      </w:pPr>
      <w:r w:rsidRPr="003C3304">
        <w:t>OVERSIGHT OF REACTOR FACILITIES IN A SHUTDOWN CONDITION DUE</w:t>
      </w:r>
      <w:r w:rsidR="00D23C66">
        <w:br/>
      </w:r>
      <w:r w:rsidRPr="003C3304">
        <w:t>TO SIGNIFICANT PERFORMANCE AND/OR OPERATIONAL CONCERNS</w:t>
      </w:r>
    </w:p>
    <w:p w14:paraId="4E5D7A00" w14:textId="55A9A5AF" w:rsidR="00E825ED" w:rsidRDefault="00606CA4" w:rsidP="009D40B3">
      <w:pPr>
        <w:pStyle w:val="EffectiveDate"/>
        <w:sectPr w:rsidR="00E825ED" w:rsidSect="00966EC0">
          <w:pgSz w:w="12240" w:h="15840"/>
          <w:pgMar w:top="1440" w:right="1440" w:bottom="1440" w:left="1440" w:header="720" w:footer="720" w:gutter="0"/>
          <w:pgNumType w:start="1"/>
          <w:cols w:space="720"/>
          <w:docGrid w:linePitch="326"/>
        </w:sectPr>
      </w:pPr>
      <w:r w:rsidRPr="00B65C3B">
        <w:t>Effective Date:</w:t>
      </w:r>
      <w:r w:rsidR="0026631E">
        <w:t xml:space="preserve"> </w:t>
      </w:r>
      <w:r w:rsidR="00A80FF1">
        <w:t>10/</w:t>
      </w:r>
      <w:r w:rsidR="008C5D07">
        <w:t>16</w:t>
      </w:r>
      <w:r w:rsidR="00A80FF1">
        <w:t>/2023</w:t>
      </w:r>
      <w:r w:rsidR="00224EAF">
        <w:t xml:space="preserve">  </w:t>
      </w:r>
    </w:p>
    <w:sdt>
      <w:sdtPr>
        <w:rPr>
          <w:rFonts w:eastAsiaTheme="minorHAnsi" w:cs="Arial"/>
          <w:szCs w:val="22"/>
        </w:rPr>
        <w:id w:val="1601841059"/>
        <w:docPartObj>
          <w:docPartGallery w:val="Table of Contents"/>
          <w:docPartUnique/>
        </w:docPartObj>
      </w:sdtPr>
      <w:sdtEndPr>
        <w:rPr>
          <w:noProof/>
        </w:rPr>
      </w:sdtEndPr>
      <w:sdtContent>
        <w:p w14:paraId="4A917250" w14:textId="5F392E99" w:rsidR="002E0E9C" w:rsidRDefault="002E0E9C" w:rsidP="00224EAF">
          <w:pPr>
            <w:pStyle w:val="TOCHeading"/>
            <w:spacing w:line="240" w:lineRule="auto"/>
          </w:pPr>
          <w:r>
            <w:t>Table of Contents</w:t>
          </w:r>
        </w:p>
        <w:p w14:paraId="754C08AD" w14:textId="2C530AFE" w:rsidR="009067C3" w:rsidRDefault="002E0E9C" w:rsidP="0026631E">
          <w:pPr>
            <w:pStyle w:val="TOC1"/>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7928181" w:history="1">
            <w:r w:rsidR="009067C3" w:rsidRPr="00CE0055">
              <w:rPr>
                <w:rStyle w:val="Hyperlink"/>
                <w:noProof/>
              </w:rPr>
              <w:t>0350-01</w:t>
            </w:r>
            <w:r w:rsidR="009067C3">
              <w:rPr>
                <w:rFonts w:asciiTheme="minorHAnsi" w:eastAsiaTheme="minorEastAsia" w:hAnsiTheme="minorHAnsi" w:cstheme="minorBidi"/>
                <w:noProof/>
                <w:kern w:val="2"/>
                <w14:ligatures w14:val="standardContextual"/>
              </w:rPr>
              <w:tab/>
            </w:r>
            <w:r w:rsidR="009067C3" w:rsidRPr="00CE0055">
              <w:rPr>
                <w:rStyle w:val="Hyperlink"/>
                <w:noProof/>
              </w:rPr>
              <w:t>PURPOSE</w:t>
            </w:r>
            <w:r w:rsidR="009067C3">
              <w:rPr>
                <w:noProof/>
                <w:webHidden/>
              </w:rPr>
              <w:tab/>
            </w:r>
            <w:r w:rsidR="009067C3">
              <w:rPr>
                <w:noProof/>
                <w:webHidden/>
              </w:rPr>
              <w:fldChar w:fldCharType="begin"/>
            </w:r>
            <w:r w:rsidR="009067C3">
              <w:rPr>
                <w:noProof/>
                <w:webHidden/>
              </w:rPr>
              <w:instrText xml:space="preserve"> PAGEREF _Toc147928181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00F5C3AC" w14:textId="31D207C3" w:rsidR="009067C3" w:rsidRDefault="001F45DB" w:rsidP="0026631E">
          <w:pPr>
            <w:pStyle w:val="TOC1"/>
            <w:rPr>
              <w:rFonts w:asciiTheme="minorHAnsi" w:eastAsiaTheme="minorEastAsia" w:hAnsiTheme="minorHAnsi" w:cstheme="minorBidi"/>
              <w:noProof/>
              <w:kern w:val="2"/>
              <w14:ligatures w14:val="standardContextual"/>
            </w:rPr>
          </w:pPr>
          <w:hyperlink w:anchor="_Toc147928182" w:history="1">
            <w:r w:rsidR="009067C3" w:rsidRPr="00CE0055">
              <w:rPr>
                <w:rStyle w:val="Hyperlink"/>
                <w:noProof/>
              </w:rPr>
              <w:t>0350-02</w:t>
            </w:r>
            <w:r w:rsidR="009067C3">
              <w:rPr>
                <w:rFonts w:asciiTheme="minorHAnsi" w:eastAsiaTheme="minorEastAsia" w:hAnsiTheme="minorHAnsi" w:cstheme="minorBidi"/>
                <w:noProof/>
                <w:kern w:val="2"/>
                <w14:ligatures w14:val="standardContextual"/>
              </w:rPr>
              <w:tab/>
            </w:r>
            <w:r w:rsidR="009067C3" w:rsidRPr="00CE0055">
              <w:rPr>
                <w:rStyle w:val="Hyperlink"/>
                <w:noProof/>
              </w:rPr>
              <w:t>OBJECTIVES</w:t>
            </w:r>
            <w:r w:rsidR="009067C3">
              <w:rPr>
                <w:noProof/>
                <w:webHidden/>
              </w:rPr>
              <w:tab/>
            </w:r>
            <w:r w:rsidR="009067C3">
              <w:rPr>
                <w:noProof/>
                <w:webHidden/>
              </w:rPr>
              <w:fldChar w:fldCharType="begin"/>
            </w:r>
            <w:r w:rsidR="009067C3">
              <w:rPr>
                <w:noProof/>
                <w:webHidden/>
              </w:rPr>
              <w:instrText xml:space="preserve"> PAGEREF _Toc147928182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6F604378" w14:textId="12D31C51" w:rsidR="009067C3" w:rsidRDefault="001F45DB" w:rsidP="0026631E">
          <w:pPr>
            <w:pStyle w:val="TOC1"/>
            <w:rPr>
              <w:rFonts w:asciiTheme="minorHAnsi" w:eastAsiaTheme="minorEastAsia" w:hAnsiTheme="minorHAnsi" w:cstheme="minorBidi"/>
              <w:noProof/>
              <w:kern w:val="2"/>
              <w14:ligatures w14:val="standardContextual"/>
            </w:rPr>
          </w:pPr>
          <w:hyperlink w:anchor="_Toc147928183" w:history="1">
            <w:r w:rsidR="009067C3" w:rsidRPr="00CE0055">
              <w:rPr>
                <w:rStyle w:val="Hyperlink"/>
                <w:noProof/>
              </w:rPr>
              <w:t>0350-03</w:t>
            </w:r>
            <w:r w:rsidR="009067C3">
              <w:rPr>
                <w:rFonts w:asciiTheme="minorHAnsi" w:eastAsiaTheme="minorEastAsia" w:hAnsiTheme="minorHAnsi" w:cstheme="minorBidi"/>
                <w:noProof/>
                <w:kern w:val="2"/>
                <w14:ligatures w14:val="standardContextual"/>
              </w:rPr>
              <w:tab/>
            </w:r>
            <w:r w:rsidR="009067C3" w:rsidRPr="00CE0055">
              <w:rPr>
                <w:rStyle w:val="Hyperlink"/>
                <w:noProof/>
              </w:rPr>
              <w:t>APPLICABILITY</w:t>
            </w:r>
            <w:r w:rsidR="009067C3">
              <w:rPr>
                <w:noProof/>
                <w:webHidden/>
              </w:rPr>
              <w:tab/>
            </w:r>
            <w:r w:rsidR="009067C3">
              <w:rPr>
                <w:noProof/>
                <w:webHidden/>
              </w:rPr>
              <w:fldChar w:fldCharType="begin"/>
            </w:r>
            <w:r w:rsidR="009067C3">
              <w:rPr>
                <w:noProof/>
                <w:webHidden/>
              </w:rPr>
              <w:instrText xml:space="preserve"> PAGEREF _Toc147928183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5B095651" w14:textId="245EEC37" w:rsidR="009067C3" w:rsidRDefault="001F45DB" w:rsidP="0026631E">
          <w:pPr>
            <w:pStyle w:val="TOC1"/>
            <w:rPr>
              <w:rFonts w:asciiTheme="minorHAnsi" w:eastAsiaTheme="minorEastAsia" w:hAnsiTheme="minorHAnsi" w:cstheme="minorBidi"/>
              <w:noProof/>
              <w:kern w:val="2"/>
              <w14:ligatures w14:val="standardContextual"/>
            </w:rPr>
          </w:pPr>
          <w:hyperlink w:anchor="_Toc147928184" w:history="1">
            <w:r w:rsidR="009067C3" w:rsidRPr="00CE0055">
              <w:rPr>
                <w:rStyle w:val="Hyperlink"/>
                <w:noProof/>
              </w:rPr>
              <w:t>0350-04</w:t>
            </w:r>
            <w:r w:rsidR="009067C3">
              <w:rPr>
                <w:rFonts w:asciiTheme="minorHAnsi" w:eastAsiaTheme="minorEastAsia" w:hAnsiTheme="minorHAnsi" w:cstheme="minorBidi"/>
                <w:noProof/>
                <w:kern w:val="2"/>
                <w14:ligatures w14:val="standardContextual"/>
              </w:rPr>
              <w:tab/>
            </w:r>
            <w:r w:rsidR="009067C3" w:rsidRPr="00CE0055">
              <w:rPr>
                <w:rStyle w:val="Hyperlink"/>
                <w:noProof/>
              </w:rPr>
              <w:t>DEFINITIONS</w:t>
            </w:r>
            <w:r w:rsidR="009067C3">
              <w:rPr>
                <w:noProof/>
                <w:webHidden/>
              </w:rPr>
              <w:tab/>
            </w:r>
            <w:r w:rsidR="009067C3">
              <w:rPr>
                <w:noProof/>
                <w:webHidden/>
              </w:rPr>
              <w:fldChar w:fldCharType="begin"/>
            </w:r>
            <w:r w:rsidR="009067C3">
              <w:rPr>
                <w:noProof/>
                <w:webHidden/>
              </w:rPr>
              <w:instrText xml:space="preserve"> PAGEREF _Toc147928184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1041533F" w14:textId="3792BFA9" w:rsidR="009067C3" w:rsidRDefault="001F45DB" w:rsidP="0026631E">
          <w:pPr>
            <w:pStyle w:val="TOC1"/>
            <w:rPr>
              <w:rFonts w:asciiTheme="minorHAnsi" w:eastAsiaTheme="minorEastAsia" w:hAnsiTheme="minorHAnsi" w:cstheme="minorBidi"/>
              <w:noProof/>
              <w:kern w:val="2"/>
              <w14:ligatures w14:val="standardContextual"/>
            </w:rPr>
          </w:pPr>
          <w:hyperlink w:anchor="_Toc147928185" w:history="1">
            <w:r w:rsidR="009067C3" w:rsidRPr="00CE0055">
              <w:rPr>
                <w:rStyle w:val="Hyperlink"/>
                <w:noProof/>
              </w:rPr>
              <w:t>0350-05</w:t>
            </w:r>
            <w:r w:rsidR="009067C3">
              <w:rPr>
                <w:rFonts w:asciiTheme="minorHAnsi" w:eastAsiaTheme="minorEastAsia" w:hAnsiTheme="minorHAnsi" w:cstheme="minorBidi"/>
                <w:noProof/>
                <w:kern w:val="2"/>
                <w14:ligatures w14:val="standardContextual"/>
              </w:rPr>
              <w:tab/>
            </w:r>
            <w:r w:rsidR="009067C3" w:rsidRPr="00CE0055">
              <w:rPr>
                <w:rStyle w:val="Hyperlink"/>
                <w:noProof/>
              </w:rPr>
              <w:t>RESPONSIBILITIES AND AUTHORITIES</w:t>
            </w:r>
            <w:r w:rsidR="009067C3">
              <w:rPr>
                <w:noProof/>
                <w:webHidden/>
              </w:rPr>
              <w:tab/>
            </w:r>
            <w:r w:rsidR="009067C3">
              <w:rPr>
                <w:noProof/>
                <w:webHidden/>
              </w:rPr>
              <w:fldChar w:fldCharType="begin"/>
            </w:r>
            <w:r w:rsidR="009067C3">
              <w:rPr>
                <w:noProof/>
                <w:webHidden/>
              </w:rPr>
              <w:instrText xml:space="preserve"> PAGEREF _Toc147928185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352347FE" w14:textId="1CA2A57A" w:rsidR="009067C3" w:rsidRDefault="001F45DB" w:rsidP="00CC6D8B">
          <w:pPr>
            <w:pStyle w:val="TOC2"/>
            <w:rPr>
              <w:rFonts w:asciiTheme="minorHAnsi" w:eastAsiaTheme="minorEastAsia" w:hAnsiTheme="minorHAnsi" w:cstheme="minorBidi"/>
              <w:noProof/>
              <w:kern w:val="2"/>
              <w14:ligatures w14:val="standardContextual"/>
            </w:rPr>
          </w:pPr>
          <w:hyperlink w:anchor="_Toc147928186" w:history="1">
            <w:r w:rsidR="009067C3" w:rsidRPr="00CE0055">
              <w:rPr>
                <w:rStyle w:val="Hyperlink"/>
                <w:noProof/>
              </w:rPr>
              <w:t>05.01</w:t>
            </w:r>
            <w:r w:rsidR="009067C3">
              <w:rPr>
                <w:rFonts w:asciiTheme="minorHAnsi" w:eastAsiaTheme="minorEastAsia" w:hAnsiTheme="minorHAnsi" w:cstheme="minorBidi"/>
                <w:noProof/>
                <w:kern w:val="2"/>
                <w14:ligatures w14:val="standardContextual"/>
              </w:rPr>
              <w:tab/>
            </w:r>
            <w:r w:rsidR="009067C3" w:rsidRPr="00CE0055">
              <w:rPr>
                <w:rStyle w:val="Hyperlink"/>
                <w:noProof/>
              </w:rPr>
              <w:t>Commission.</w:t>
            </w:r>
            <w:r w:rsidR="009067C3">
              <w:rPr>
                <w:noProof/>
                <w:webHidden/>
              </w:rPr>
              <w:tab/>
            </w:r>
            <w:r w:rsidR="009067C3">
              <w:rPr>
                <w:noProof/>
                <w:webHidden/>
              </w:rPr>
              <w:fldChar w:fldCharType="begin"/>
            </w:r>
            <w:r w:rsidR="009067C3">
              <w:rPr>
                <w:noProof/>
                <w:webHidden/>
              </w:rPr>
              <w:instrText xml:space="preserve"> PAGEREF _Toc147928186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258DA647" w14:textId="33453519" w:rsidR="009067C3" w:rsidRDefault="001F45DB" w:rsidP="00CC6D8B">
          <w:pPr>
            <w:pStyle w:val="TOC2"/>
            <w:rPr>
              <w:rFonts w:asciiTheme="minorHAnsi" w:eastAsiaTheme="minorEastAsia" w:hAnsiTheme="minorHAnsi" w:cstheme="minorBidi"/>
              <w:noProof/>
              <w:kern w:val="2"/>
              <w14:ligatures w14:val="standardContextual"/>
            </w:rPr>
          </w:pPr>
          <w:hyperlink w:anchor="_Toc147928187" w:history="1">
            <w:r w:rsidR="009067C3" w:rsidRPr="00CE0055">
              <w:rPr>
                <w:rStyle w:val="Hyperlink"/>
                <w:noProof/>
              </w:rPr>
              <w:t>05.02</w:t>
            </w:r>
            <w:r w:rsidR="009067C3">
              <w:rPr>
                <w:rFonts w:asciiTheme="minorHAnsi" w:eastAsiaTheme="minorEastAsia" w:hAnsiTheme="minorHAnsi" w:cstheme="minorBidi"/>
                <w:noProof/>
                <w:kern w:val="2"/>
                <w14:ligatures w14:val="standardContextual"/>
              </w:rPr>
              <w:tab/>
            </w:r>
            <w:r w:rsidR="009067C3" w:rsidRPr="00CE0055">
              <w:rPr>
                <w:rStyle w:val="Hyperlink"/>
                <w:noProof/>
              </w:rPr>
              <w:t>Regional Administrator (RA).</w:t>
            </w:r>
            <w:r w:rsidR="009067C3">
              <w:rPr>
                <w:noProof/>
                <w:webHidden/>
              </w:rPr>
              <w:tab/>
            </w:r>
            <w:r w:rsidR="009067C3">
              <w:rPr>
                <w:noProof/>
                <w:webHidden/>
              </w:rPr>
              <w:fldChar w:fldCharType="begin"/>
            </w:r>
            <w:r w:rsidR="009067C3">
              <w:rPr>
                <w:noProof/>
                <w:webHidden/>
              </w:rPr>
              <w:instrText xml:space="preserve"> PAGEREF _Toc147928187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4630C4D0" w14:textId="6DBAFC10" w:rsidR="009067C3" w:rsidRDefault="001F45DB" w:rsidP="00CC6D8B">
          <w:pPr>
            <w:pStyle w:val="TOC2"/>
            <w:rPr>
              <w:rFonts w:asciiTheme="minorHAnsi" w:eastAsiaTheme="minorEastAsia" w:hAnsiTheme="minorHAnsi" w:cstheme="minorBidi"/>
              <w:noProof/>
              <w:kern w:val="2"/>
              <w14:ligatures w14:val="standardContextual"/>
            </w:rPr>
          </w:pPr>
          <w:hyperlink w:anchor="_Toc147928188" w:history="1">
            <w:r w:rsidR="009067C3" w:rsidRPr="00CE0055">
              <w:rPr>
                <w:rStyle w:val="Hyperlink"/>
                <w:noProof/>
              </w:rPr>
              <w:t>05.03</w:t>
            </w:r>
            <w:r w:rsidR="009067C3">
              <w:rPr>
                <w:rFonts w:asciiTheme="minorHAnsi" w:eastAsiaTheme="minorEastAsia" w:hAnsiTheme="minorHAnsi" w:cstheme="minorBidi"/>
                <w:noProof/>
                <w:kern w:val="2"/>
                <w14:ligatures w14:val="standardContextual"/>
              </w:rPr>
              <w:tab/>
            </w:r>
            <w:r w:rsidR="009067C3" w:rsidRPr="00CE0055">
              <w:rPr>
                <w:rStyle w:val="Hyperlink"/>
                <w:noProof/>
              </w:rPr>
              <w:t>Director, NRR.</w:t>
            </w:r>
            <w:r w:rsidR="009067C3">
              <w:rPr>
                <w:noProof/>
                <w:webHidden/>
              </w:rPr>
              <w:tab/>
            </w:r>
            <w:r w:rsidR="009067C3">
              <w:rPr>
                <w:noProof/>
                <w:webHidden/>
              </w:rPr>
              <w:fldChar w:fldCharType="begin"/>
            </w:r>
            <w:r w:rsidR="009067C3">
              <w:rPr>
                <w:noProof/>
                <w:webHidden/>
              </w:rPr>
              <w:instrText xml:space="preserve"> PAGEREF _Toc147928188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57FB434A" w14:textId="7863FE49" w:rsidR="009067C3" w:rsidRDefault="001F45DB" w:rsidP="00CC6D8B">
          <w:pPr>
            <w:pStyle w:val="TOC2"/>
            <w:rPr>
              <w:rFonts w:asciiTheme="minorHAnsi" w:eastAsiaTheme="minorEastAsia" w:hAnsiTheme="minorHAnsi" w:cstheme="minorBidi"/>
              <w:noProof/>
              <w:kern w:val="2"/>
              <w14:ligatures w14:val="standardContextual"/>
            </w:rPr>
          </w:pPr>
          <w:hyperlink w:anchor="_Toc147928189" w:history="1">
            <w:r w:rsidR="009067C3" w:rsidRPr="00CE0055">
              <w:rPr>
                <w:rStyle w:val="Hyperlink"/>
                <w:noProof/>
              </w:rPr>
              <w:t>05.04</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Director, </w:t>
            </w:r>
            <w:r w:rsidR="00CC6D8B">
              <w:rPr>
                <w:rStyle w:val="Hyperlink"/>
                <w:noProof/>
              </w:rPr>
              <w:t>NRR/</w:t>
            </w:r>
            <w:r w:rsidR="009067C3" w:rsidRPr="00CE0055">
              <w:rPr>
                <w:rStyle w:val="Hyperlink"/>
                <w:noProof/>
              </w:rPr>
              <w:t>DORL</w:t>
            </w:r>
            <w:r w:rsidR="00CC6D8B">
              <w:rPr>
                <w:rStyle w:val="Hyperlink"/>
                <w:noProof/>
              </w:rPr>
              <w:t xml:space="preserve"> and</w:t>
            </w:r>
            <w:r w:rsidR="009067C3" w:rsidRPr="00CE0055">
              <w:rPr>
                <w:rStyle w:val="Hyperlink"/>
                <w:noProof/>
              </w:rPr>
              <w:t xml:space="preserve"> Director, NRR</w:t>
            </w:r>
            <w:r w:rsidR="00CC6D8B">
              <w:rPr>
                <w:rStyle w:val="Hyperlink"/>
                <w:noProof/>
              </w:rPr>
              <w:t>/DRO</w:t>
            </w:r>
            <w:r w:rsidR="009067C3" w:rsidRPr="00CE0055">
              <w:rPr>
                <w:rStyle w:val="Hyperlink"/>
                <w:noProof/>
              </w:rPr>
              <w:t>.</w:t>
            </w:r>
            <w:r w:rsidR="009067C3">
              <w:rPr>
                <w:noProof/>
                <w:webHidden/>
              </w:rPr>
              <w:tab/>
            </w:r>
            <w:r w:rsidR="009067C3">
              <w:rPr>
                <w:noProof/>
                <w:webHidden/>
              </w:rPr>
              <w:fldChar w:fldCharType="begin"/>
            </w:r>
            <w:r w:rsidR="009067C3">
              <w:rPr>
                <w:noProof/>
                <w:webHidden/>
              </w:rPr>
              <w:instrText xml:space="preserve"> PAGEREF _Toc147928189 \h </w:instrText>
            </w:r>
            <w:r w:rsidR="009067C3">
              <w:rPr>
                <w:noProof/>
                <w:webHidden/>
              </w:rPr>
            </w:r>
            <w:r w:rsidR="009067C3">
              <w:rPr>
                <w:noProof/>
                <w:webHidden/>
              </w:rPr>
              <w:fldChar w:fldCharType="separate"/>
            </w:r>
            <w:r w:rsidR="000D738C">
              <w:rPr>
                <w:noProof/>
                <w:webHidden/>
              </w:rPr>
              <w:t>3</w:t>
            </w:r>
            <w:r w:rsidR="009067C3">
              <w:rPr>
                <w:noProof/>
                <w:webHidden/>
              </w:rPr>
              <w:fldChar w:fldCharType="end"/>
            </w:r>
          </w:hyperlink>
        </w:p>
        <w:p w14:paraId="5D516504" w14:textId="18C50E40" w:rsidR="009067C3" w:rsidRDefault="001F45DB" w:rsidP="00CC6D8B">
          <w:pPr>
            <w:pStyle w:val="TOC2"/>
            <w:rPr>
              <w:rFonts w:asciiTheme="minorHAnsi" w:eastAsiaTheme="minorEastAsia" w:hAnsiTheme="minorHAnsi" w:cstheme="minorBidi"/>
              <w:noProof/>
              <w:kern w:val="2"/>
              <w14:ligatures w14:val="standardContextual"/>
            </w:rPr>
          </w:pPr>
          <w:hyperlink w:anchor="_Toc147928190" w:history="1">
            <w:r w:rsidR="009067C3" w:rsidRPr="00CE0055">
              <w:rPr>
                <w:rStyle w:val="Hyperlink"/>
                <w:noProof/>
              </w:rPr>
              <w:t>05.05</w:t>
            </w:r>
            <w:r w:rsidR="009067C3">
              <w:rPr>
                <w:rFonts w:asciiTheme="minorHAnsi" w:eastAsiaTheme="minorEastAsia" w:hAnsiTheme="minorHAnsi" w:cstheme="minorBidi"/>
                <w:noProof/>
                <w:kern w:val="2"/>
                <w14:ligatures w14:val="standardContextual"/>
              </w:rPr>
              <w:tab/>
            </w:r>
            <w:r w:rsidR="009067C3" w:rsidRPr="00CE0055">
              <w:rPr>
                <w:rStyle w:val="Hyperlink"/>
                <w:noProof/>
              </w:rPr>
              <w:t>Chair, IMC 0350 Oversight Panel.</w:t>
            </w:r>
            <w:r w:rsidR="009067C3">
              <w:rPr>
                <w:noProof/>
                <w:webHidden/>
              </w:rPr>
              <w:tab/>
            </w:r>
            <w:r w:rsidR="009067C3">
              <w:rPr>
                <w:noProof/>
                <w:webHidden/>
              </w:rPr>
              <w:fldChar w:fldCharType="begin"/>
            </w:r>
            <w:r w:rsidR="009067C3">
              <w:rPr>
                <w:noProof/>
                <w:webHidden/>
              </w:rPr>
              <w:instrText xml:space="preserve"> PAGEREF _Toc147928190 \h </w:instrText>
            </w:r>
            <w:r w:rsidR="009067C3">
              <w:rPr>
                <w:noProof/>
                <w:webHidden/>
              </w:rPr>
            </w:r>
            <w:r w:rsidR="009067C3">
              <w:rPr>
                <w:noProof/>
                <w:webHidden/>
              </w:rPr>
              <w:fldChar w:fldCharType="separate"/>
            </w:r>
            <w:r w:rsidR="000D738C">
              <w:rPr>
                <w:noProof/>
                <w:webHidden/>
              </w:rPr>
              <w:t>3</w:t>
            </w:r>
            <w:r w:rsidR="009067C3">
              <w:rPr>
                <w:noProof/>
                <w:webHidden/>
              </w:rPr>
              <w:fldChar w:fldCharType="end"/>
            </w:r>
          </w:hyperlink>
        </w:p>
        <w:p w14:paraId="169D4351" w14:textId="4619C52B" w:rsidR="009067C3" w:rsidRDefault="001F45DB" w:rsidP="0026631E">
          <w:pPr>
            <w:pStyle w:val="TOC1"/>
            <w:rPr>
              <w:rFonts w:asciiTheme="minorHAnsi" w:eastAsiaTheme="minorEastAsia" w:hAnsiTheme="minorHAnsi" w:cstheme="minorBidi"/>
              <w:noProof/>
              <w:kern w:val="2"/>
              <w14:ligatures w14:val="standardContextual"/>
            </w:rPr>
          </w:pPr>
          <w:hyperlink w:anchor="_Toc147928191" w:history="1">
            <w:r w:rsidR="009067C3" w:rsidRPr="00CE0055">
              <w:rPr>
                <w:rStyle w:val="Hyperlink"/>
                <w:noProof/>
              </w:rPr>
              <w:t>0350-06</w:t>
            </w:r>
            <w:r w:rsidR="009067C3">
              <w:rPr>
                <w:rFonts w:asciiTheme="minorHAnsi" w:eastAsiaTheme="minorEastAsia" w:hAnsiTheme="minorHAnsi" w:cstheme="minorBidi"/>
                <w:noProof/>
                <w:kern w:val="2"/>
                <w14:ligatures w14:val="standardContextual"/>
              </w:rPr>
              <w:tab/>
            </w:r>
            <w:r w:rsidR="009067C3" w:rsidRPr="00CE0055">
              <w:rPr>
                <w:rStyle w:val="Hyperlink"/>
                <w:noProof/>
              </w:rPr>
              <w:t>BACKGROUND, ENTRY CONDITIONS, AND INITIAL ACTIONS</w:t>
            </w:r>
            <w:r w:rsidR="009067C3">
              <w:rPr>
                <w:noProof/>
                <w:webHidden/>
              </w:rPr>
              <w:tab/>
            </w:r>
            <w:r w:rsidR="009067C3">
              <w:rPr>
                <w:noProof/>
                <w:webHidden/>
              </w:rPr>
              <w:fldChar w:fldCharType="begin"/>
            </w:r>
            <w:r w:rsidR="009067C3">
              <w:rPr>
                <w:noProof/>
                <w:webHidden/>
              </w:rPr>
              <w:instrText xml:space="preserve"> PAGEREF _Toc147928191 \h </w:instrText>
            </w:r>
            <w:r w:rsidR="009067C3">
              <w:rPr>
                <w:noProof/>
                <w:webHidden/>
              </w:rPr>
            </w:r>
            <w:r w:rsidR="009067C3">
              <w:rPr>
                <w:noProof/>
                <w:webHidden/>
              </w:rPr>
              <w:fldChar w:fldCharType="separate"/>
            </w:r>
            <w:r w:rsidR="000D738C">
              <w:rPr>
                <w:noProof/>
                <w:webHidden/>
              </w:rPr>
              <w:t>3</w:t>
            </w:r>
            <w:r w:rsidR="009067C3">
              <w:rPr>
                <w:noProof/>
                <w:webHidden/>
              </w:rPr>
              <w:fldChar w:fldCharType="end"/>
            </w:r>
          </w:hyperlink>
        </w:p>
        <w:p w14:paraId="2A2C2D61" w14:textId="03AA9B38" w:rsidR="009067C3" w:rsidRDefault="001F45DB" w:rsidP="00CC6D8B">
          <w:pPr>
            <w:pStyle w:val="TOC2"/>
            <w:rPr>
              <w:rFonts w:asciiTheme="minorHAnsi" w:eastAsiaTheme="minorEastAsia" w:hAnsiTheme="minorHAnsi" w:cstheme="minorBidi"/>
              <w:noProof/>
              <w:kern w:val="2"/>
              <w14:ligatures w14:val="standardContextual"/>
            </w:rPr>
          </w:pPr>
          <w:hyperlink w:anchor="_Toc147928192" w:history="1">
            <w:r w:rsidR="009067C3" w:rsidRPr="00CE0055">
              <w:rPr>
                <w:rStyle w:val="Hyperlink"/>
                <w:noProof/>
              </w:rPr>
              <w:t>06.01</w:t>
            </w:r>
            <w:r w:rsidR="009067C3">
              <w:rPr>
                <w:rFonts w:asciiTheme="minorHAnsi" w:eastAsiaTheme="minorEastAsia" w:hAnsiTheme="minorHAnsi" w:cstheme="minorBidi"/>
                <w:noProof/>
                <w:kern w:val="2"/>
                <w14:ligatures w14:val="standardContextual"/>
              </w:rPr>
              <w:tab/>
            </w:r>
            <w:r w:rsidR="009067C3" w:rsidRPr="00CE0055">
              <w:rPr>
                <w:rStyle w:val="Hyperlink"/>
                <w:noProof/>
              </w:rPr>
              <w:t>Background.</w:t>
            </w:r>
            <w:r w:rsidR="009067C3">
              <w:rPr>
                <w:noProof/>
                <w:webHidden/>
              </w:rPr>
              <w:tab/>
            </w:r>
            <w:r w:rsidR="009067C3">
              <w:rPr>
                <w:noProof/>
                <w:webHidden/>
              </w:rPr>
              <w:fldChar w:fldCharType="begin"/>
            </w:r>
            <w:r w:rsidR="009067C3">
              <w:rPr>
                <w:noProof/>
                <w:webHidden/>
              </w:rPr>
              <w:instrText xml:space="preserve"> PAGEREF _Toc147928192 \h </w:instrText>
            </w:r>
            <w:r w:rsidR="009067C3">
              <w:rPr>
                <w:noProof/>
                <w:webHidden/>
              </w:rPr>
            </w:r>
            <w:r w:rsidR="009067C3">
              <w:rPr>
                <w:noProof/>
                <w:webHidden/>
              </w:rPr>
              <w:fldChar w:fldCharType="separate"/>
            </w:r>
            <w:r w:rsidR="000D738C">
              <w:rPr>
                <w:noProof/>
                <w:webHidden/>
              </w:rPr>
              <w:t>3</w:t>
            </w:r>
            <w:r w:rsidR="009067C3">
              <w:rPr>
                <w:noProof/>
                <w:webHidden/>
              </w:rPr>
              <w:fldChar w:fldCharType="end"/>
            </w:r>
          </w:hyperlink>
        </w:p>
        <w:p w14:paraId="7BD5A97E" w14:textId="09881849" w:rsidR="009067C3" w:rsidRDefault="001F45DB" w:rsidP="00CC6D8B">
          <w:pPr>
            <w:pStyle w:val="TOC2"/>
            <w:rPr>
              <w:rFonts w:asciiTheme="minorHAnsi" w:eastAsiaTheme="minorEastAsia" w:hAnsiTheme="minorHAnsi" w:cstheme="minorBidi"/>
              <w:noProof/>
              <w:kern w:val="2"/>
              <w14:ligatures w14:val="standardContextual"/>
            </w:rPr>
          </w:pPr>
          <w:hyperlink w:anchor="_Toc147928193" w:history="1">
            <w:r w:rsidR="009067C3" w:rsidRPr="00CE0055">
              <w:rPr>
                <w:rStyle w:val="Hyperlink"/>
                <w:noProof/>
              </w:rPr>
              <w:t>06.02</w:t>
            </w:r>
            <w:r w:rsidR="009067C3">
              <w:rPr>
                <w:rFonts w:asciiTheme="minorHAnsi" w:eastAsiaTheme="minorEastAsia" w:hAnsiTheme="minorHAnsi" w:cstheme="minorBidi"/>
                <w:noProof/>
                <w:kern w:val="2"/>
                <w14:ligatures w14:val="standardContextual"/>
              </w:rPr>
              <w:tab/>
            </w:r>
            <w:r w:rsidR="009067C3" w:rsidRPr="00CE0055">
              <w:rPr>
                <w:rStyle w:val="Hyperlink"/>
                <w:noProof/>
              </w:rPr>
              <w:t>IMC 0350 Entry Conditions.</w:t>
            </w:r>
            <w:r w:rsidR="009067C3">
              <w:rPr>
                <w:noProof/>
                <w:webHidden/>
              </w:rPr>
              <w:tab/>
            </w:r>
            <w:r w:rsidR="009067C3">
              <w:rPr>
                <w:noProof/>
                <w:webHidden/>
              </w:rPr>
              <w:fldChar w:fldCharType="begin"/>
            </w:r>
            <w:r w:rsidR="009067C3">
              <w:rPr>
                <w:noProof/>
                <w:webHidden/>
              </w:rPr>
              <w:instrText xml:space="preserve"> PAGEREF _Toc147928193 \h </w:instrText>
            </w:r>
            <w:r w:rsidR="009067C3">
              <w:rPr>
                <w:noProof/>
                <w:webHidden/>
              </w:rPr>
            </w:r>
            <w:r w:rsidR="009067C3">
              <w:rPr>
                <w:noProof/>
                <w:webHidden/>
              </w:rPr>
              <w:fldChar w:fldCharType="separate"/>
            </w:r>
            <w:r w:rsidR="000D738C">
              <w:rPr>
                <w:noProof/>
                <w:webHidden/>
              </w:rPr>
              <w:t>4</w:t>
            </w:r>
            <w:r w:rsidR="009067C3">
              <w:rPr>
                <w:noProof/>
                <w:webHidden/>
              </w:rPr>
              <w:fldChar w:fldCharType="end"/>
            </w:r>
          </w:hyperlink>
        </w:p>
        <w:p w14:paraId="4ED43D02" w14:textId="56F4447C" w:rsidR="009067C3" w:rsidRDefault="001F45DB" w:rsidP="00CC6D8B">
          <w:pPr>
            <w:pStyle w:val="TOC2"/>
            <w:rPr>
              <w:rFonts w:asciiTheme="minorHAnsi" w:eastAsiaTheme="minorEastAsia" w:hAnsiTheme="minorHAnsi" w:cstheme="minorBidi"/>
              <w:noProof/>
              <w:kern w:val="2"/>
              <w14:ligatures w14:val="standardContextual"/>
            </w:rPr>
          </w:pPr>
          <w:hyperlink w:anchor="_Toc147928194" w:history="1">
            <w:r w:rsidR="009067C3" w:rsidRPr="00CE0055">
              <w:rPr>
                <w:rStyle w:val="Hyperlink"/>
                <w:noProof/>
              </w:rPr>
              <w:t>06.03</w:t>
            </w:r>
            <w:r w:rsidR="009067C3">
              <w:rPr>
                <w:rFonts w:asciiTheme="minorHAnsi" w:eastAsiaTheme="minorEastAsia" w:hAnsiTheme="minorHAnsi" w:cstheme="minorBidi"/>
                <w:noProof/>
                <w:kern w:val="2"/>
                <w14:ligatures w14:val="standardContextual"/>
              </w:rPr>
              <w:tab/>
            </w:r>
            <w:r w:rsidR="009067C3" w:rsidRPr="00CE0055">
              <w:rPr>
                <w:rStyle w:val="Hyperlink"/>
                <w:noProof/>
              </w:rPr>
              <w:t>Initial Actions.</w:t>
            </w:r>
            <w:r w:rsidR="009067C3">
              <w:rPr>
                <w:noProof/>
                <w:webHidden/>
              </w:rPr>
              <w:tab/>
            </w:r>
            <w:r w:rsidR="009067C3">
              <w:rPr>
                <w:noProof/>
                <w:webHidden/>
              </w:rPr>
              <w:fldChar w:fldCharType="begin"/>
            </w:r>
            <w:r w:rsidR="009067C3">
              <w:rPr>
                <w:noProof/>
                <w:webHidden/>
              </w:rPr>
              <w:instrText xml:space="preserve"> PAGEREF _Toc147928194 \h </w:instrText>
            </w:r>
            <w:r w:rsidR="009067C3">
              <w:rPr>
                <w:noProof/>
                <w:webHidden/>
              </w:rPr>
            </w:r>
            <w:r w:rsidR="009067C3">
              <w:rPr>
                <w:noProof/>
                <w:webHidden/>
              </w:rPr>
              <w:fldChar w:fldCharType="separate"/>
            </w:r>
            <w:r w:rsidR="000D738C">
              <w:rPr>
                <w:noProof/>
                <w:webHidden/>
              </w:rPr>
              <w:t>5</w:t>
            </w:r>
            <w:r w:rsidR="009067C3">
              <w:rPr>
                <w:noProof/>
                <w:webHidden/>
              </w:rPr>
              <w:fldChar w:fldCharType="end"/>
            </w:r>
          </w:hyperlink>
        </w:p>
        <w:p w14:paraId="3F3567D8" w14:textId="3CF85A67" w:rsidR="009067C3" w:rsidRDefault="001F45DB" w:rsidP="0026631E">
          <w:pPr>
            <w:pStyle w:val="TOC1"/>
            <w:rPr>
              <w:rFonts w:asciiTheme="minorHAnsi" w:eastAsiaTheme="minorEastAsia" w:hAnsiTheme="minorHAnsi" w:cstheme="minorBidi"/>
              <w:noProof/>
              <w:kern w:val="2"/>
              <w14:ligatures w14:val="standardContextual"/>
            </w:rPr>
          </w:pPr>
          <w:hyperlink w:anchor="_Toc147928195" w:history="1">
            <w:r w:rsidR="009067C3" w:rsidRPr="00CE0055">
              <w:rPr>
                <w:rStyle w:val="Hyperlink"/>
                <w:noProof/>
              </w:rPr>
              <w:t>0350-07</w:t>
            </w:r>
            <w:r w:rsidR="009067C3">
              <w:rPr>
                <w:rFonts w:asciiTheme="minorHAnsi" w:eastAsiaTheme="minorEastAsia" w:hAnsiTheme="minorHAnsi" w:cstheme="minorBidi"/>
                <w:noProof/>
                <w:kern w:val="2"/>
                <w14:ligatures w14:val="standardContextual"/>
              </w:rPr>
              <w:tab/>
            </w:r>
            <w:r w:rsidR="009067C3" w:rsidRPr="00CE0055">
              <w:rPr>
                <w:rStyle w:val="Hyperlink"/>
                <w:noProof/>
              </w:rPr>
              <w:t>OVERSIGHT REVIEW ACTIVITIES</w:t>
            </w:r>
            <w:r w:rsidR="009067C3">
              <w:rPr>
                <w:noProof/>
                <w:webHidden/>
              </w:rPr>
              <w:tab/>
            </w:r>
            <w:r w:rsidR="009067C3">
              <w:rPr>
                <w:noProof/>
                <w:webHidden/>
              </w:rPr>
              <w:fldChar w:fldCharType="begin"/>
            </w:r>
            <w:r w:rsidR="009067C3">
              <w:rPr>
                <w:noProof/>
                <w:webHidden/>
              </w:rPr>
              <w:instrText xml:space="preserve"> PAGEREF _Toc147928195 \h </w:instrText>
            </w:r>
            <w:r w:rsidR="009067C3">
              <w:rPr>
                <w:noProof/>
                <w:webHidden/>
              </w:rPr>
            </w:r>
            <w:r w:rsidR="009067C3">
              <w:rPr>
                <w:noProof/>
                <w:webHidden/>
              </w:rPr>
              <w:fldChar w:fldCharType="separate"/>
            </w:r>
            <w:r w:rsidR="000D738C">
              <w:rPr>
                <w:noProof/>
                <w:webHidden/>
              </w:rPr>
              <w:t>6</w:t>
            </w:r>
            <w:r w:rsidR="009067C3">
              <w:rPr>
                <w:noProof/>
                <w:webHidden/>
              </w:rPr>
              <w:fldChar w:fldCharType="end"/>
            </w:r>
          </w:hyperlink>
        </w:p>
        <w:p w14:paraId="7EDD9571" w14:textId="62884351" w:rsidR="009067C3" w:rsidRDefault="001F45DB" w:rsidP="00CC6D8B">
          <w:pPr>
            <w:pStyle w:val="TOC2"/>
            <w:rPr>
              <w:rFonts w:asciiTheme="minorHAnsi" w:eastAsiaTheme="minorEastAsia" w:hAnsiTheme="minorHAnsi" w:cstheme="minorBidi"/>
              <w:noProof/>
              <w:kern w:val="2"/>
              <w14:ligatures w14:val="standardContextual"/>
            </w:rPr>
          </w:pPr>
          <w:hyperlink w:anchor="_Toc147928196" w:history="1">
            <w:r w:rsidR="009067C3" w:rsidRPr="00CE0055">
              <w:rPr>
                <w:rStyle w:val="Hyperlink"/>
                <w:noProof/>
              </w:rPr>
              <w:t>07.01</w:t>
            </w:r>
            <w:r w:rsidR="009067C3">
              <w:rPr>
                <w:rFonts w:asciiTheme="minorHAnsi" w:eastAsiaTheme="minorEastAsia" w:hAnsiTheme="minorHAnsi" w:cstheme="minorBidi"/>
                <w:noProof/>
                <w:kern w:val="2"/>
                <w14:ligatures w14:val="standardContextual"/>
              </w:rPr>
              <w:tab/>
            </w:r>
            <w:r w:rsidR="009067C3" w:rsidRPr="00CE0055">
              <w:rPr>
                <w:rStyle w:val="Hyperlink"/>
                <w:noProof/>
              </w:rPr>
              <w:t>Oversight Panel (i.e., the Panel).</w:t>
            </w:r>
            <w:r w:rsidR="009067C3">
              <w:rPr>
                <w:noProof/>
                <w:webHidden/>
              </w:rPr>
              <w:tab/>
            </w:r>
            <w:r w:rsidR="009067C3">
              <w:rPr>
                <w:noProof/>
                <w:webHidden/>
              </w:rPr>
              <w:fldChar w:fldCharType="begin"/>
            </w:r>
            <w:r w:rsidR="009067C3">
              <w:rPr>
                <w:noProof/>
                <w:webHidden/>
              </w:rPr>
              <w:instrText xml:space="preserve"> PAGEREF _Toc147928196 \h </w:instrText>
            </w:r>
            <w:r w:rsidR="009067C3">
              <w:rPr>
                <w:noProof/>
                <w:webHidden/>
              </w:rPr>
            </w:r>
            <w:r w:rsidR="009067C3">
              <w:rPr>
                <w:noProof/>
                <w:webHidden/>
              </w:rPr>
              <w:fldChar w:fldCharType="separate"/>
            </w:r>
            <w:r w:rsidR="000D738C">
              <w:rPr>
                <w:noProof/>
                <w:webHidden/>
              </w:rPr>
              <w:t>6</w:t>
            </w:r>
            <w:r w:rsidR="009067C3">
              <w:rPr>
                <w:noProof/>
                <w:webHidden/>
              </w:rPr>
              <w:fldChar w:fldCharType="end"/>
            </w:r>
          </w:hyperlink>
        </w:p>
        <w:p w14:paraId="15BB174D" w14:textId="217BDAE7" w:rsidR="009067C3" w:rsidRDefault="001F45DB" w:rsidP="00CC6D8B">
          <w:pPr>
            <w:pStyle w:val="TOC2"/>
            <w:rPr>
              <w:rFonts w:asciiTheme="minorHAnsi" w:eastAsiaTheme="minorEastAsia" w:hAnsiTheme="minorHAnsi" w:cstheme="minorBidi"/>
              <w:noProof/>
              <w:kern w:val="2"/>
              <w14:ligatures w14:val="standardContextual"/>
            </w:rPr>
          </w:pPr>
          <w:hyperlink w:anchor="_Toc147928197" w:history="1">
            <w:r w:rsidR="009067C3" w:rsidRPr="00CE0055">
              <w:rPr>
                <w:rStyle w:val="Hyperlink"/>
                <w:noProof/>
              </w:rPr>
              <w:t>07.02</w:t>
            </w:r>
            <w:r w:rsidR="009067C3">
              <w:rPr>
                <w:rFonts w:asciiTheme="minorHAnsi" w:eastAsiaTheme="minorEastAsia" w:hAnsiTheme="minorHAnsi" w:cstheme="minorBidi"/>
                <w:noProof/>
                <w:kern w:val="2"/>
                <w14:ligatures w14:val="standardContextual"/>
              </w:rPr>
              <w:tab/>
            </w:r>
            <w:r w:rsidR="009067C3" w:rsidRPr="00CE0055">
              <w:rPr>
                <w:rStyle w:val="Hyperlink"/>
                <w:noProof/>
              </w:rPr>
              <w:t>Panel Objectives.</w:t>
            </w:r>
            <w:r w:rsidR="009067C3">
              <w:rPr>
                <w:noProof/>
                <w:webHidden/>
              </w:rPr>
              <w:tab/>
            </w:r>
            <w:r w:rsidR="009067C3">
              <w:rPr>
                <w:noProof/>
                <w:webHidden/>
              </w:rPr>
              <w:fldChar w:fldCharType="begin"/>
            </w:r>
            <w:r w:rsidR="009067C3">
              <w:rPr>
                <w:noProof/>
                <w:webHidden/>
              </w:rPr>
              <w:instrText xml:space="preserve"> PAGEREF _Toc147928197 \h </w:instrText>
            </w:r>
            <w:r w:rsidR="009067C3">
              <w:rPr>
                <w:noProof/>
                <w:webHidden/>
              </w:rPr>
            </w:r>
            <w:r w:rsidR="009067C3">
              <w:rPr>
                <w:noProof/>
                <w:webHidden/>
              </w:rPr>
              <w:fldChar w:fldCharType="separate"/>
            </w:r>
            <w:r w:rsidR="000D738C">
              <w:rPr>
                <w:noProof/>
                <w:webHidden/>
              </w:rPr>
              <w:t>6</w:t>
            </w:r>
            <w:r w:rsidR="009067C3">
              <w:rPr>
                <w:noProof/>
                <w:webHidden/>
              </w:rPr>
              <w:fldChar w:fldCharType="end"/>
            </w:r>
          </w:hyperlink>
        </w:p>
        <w:p w14:paraId="45799334" w14:textId="3C0BE611" w:rsidR="009067C3" w:rsidRDefault="001F45DB" w:rsidP="00CC6D8B">
          <w:pPr>
            <w:pStyle w:val="TOC2"/>
            <w:rPr>
              <w:rFonts w:asciiTheme="minorHAnsi" w:eastAsiaTheme="minorEastAsia" w:hAnsiTheme="minorHAnsi" w:cstheme="minorBidi"/>
              <w:noProof/>
              <w:kern w:val="2"/>
              <w14:ligatures w14:val="standardContextual"/>
            </w:rPr>
          </w:pPr>
          <w:hyperlink w:anchor="_Toc147928198" w:history="1">
            <w:r w:rsidR="009067C3" w:rsidRPr="00CE0055">
              <w:rPr>
                <w:rStyle w:val="Hyperlink"/>
                <w:noProof/>
              </w:rPr>
              <w:t>07.03</w:t>
            </w:r>
            <w:r w:rsidR="009067C3">
              <w:rPr>
                <w:rFonts w:asciiTheme="minorHAnsi" w:eastAsiaTheme="minorEastAsia" w:hAnsiTheme="minorHAnsi" w:cstheme="minorBidi"/>
                <w:noProof/>
                <w:kern w:val="2"/>
                <w14:ligatures w14:val="standardContextual"/>
              </w:rPr>
              <w:tab/>
            </w:r>
            <w:r w:rsidR="009067C3" w:rsidRPr="00CE0055">
              <w:rPr>
                <w:rStyle w:val="Hyperlink"/>
                <w:noProof/>
              </w:rPr>
              <w:t>Correlation Between the ROP and the IMC 0350 Process.</w:t>
            </w:r>
            <w:r w:rsidR="009067C3">
              <w:rPr>
                <w:noProof/>
                <w:webHidden/>
              </w:rPr>
              <w:tab/>
            </w:r>
            <w:r w:rsidR="009067C3">
              <w:rPr>
                <w:noProof/>
                <w:webHidden/>
              </w:rPr>
              <w:fldChar w:fldCharType="begin"/>
            </w:r>
            <w:r w:rsidR="009067C3">
              <w:rPr>
                <w:noProof/>
                <w:webHidden/>
              </w:rPr>
              <w:instrText xml:space="preserve"> PAGEREF _Toc147928198 \h </w:instrText>
            </w:r>
            <w:r w:rsidR="009067C3">
              <w:rPr>
                <w:noProof/>
                <w:webHidden/>
              </w:rPr>
            </w:r>
            <w:r w:rsidR="009067C3">
              <w:rPr>
                <w:noProof/>
                <w:webHidden/>
              </w:rPr>
              <w:fldChar w:fldCharType="separate"/>
            </w:r>
            <w:r w:rsidR="000D738C">
              <w:rPr>
                <w:noProof/>
                <w:webHidden/>
              </w:rPr>
              <w:t>10</w:t>
            </w:r>
            <w:r w:rsidR="009067C3">
              <w:rPr>
                <w:noProof/>
                <w:webHidden/>
              </w:rPr>
              <w:fldChar w:fldCharType="end"/>
            </w:r>
          </w:hyperlink>
        </w:p>
        <w:p w14:paraId="64110E80" w14:textId="1C0B4DDB" w:rsidR="009067C3" w:rsidRDefault="001F45DB" w:rsidP="00CC6D8B">
          <w:pPr>
            <w:pStyle w:val="TOC2"/>
            <w:rPr>
              <w:rFonts w:asciiTheme="minorHAnsi" w:eastAsiaTheme="minorEastAsia" w:hAnsiTheme="minorHAnsi" w:cstheme="minorBidi"/>
              <w:noProof/>
              <w:kern w:val="2"/>
              <w14:ligatures w14:val="standardContextual"/>
            </w:rPr>
          </w:pPr>
          <w:hyperlink w:anchor="_Toc147928199" w:history="1">
            <w:r w:rsidR="009067C3" w:rsidRPr="00CE0055">
              <w:rPr>
                <w:rStyle w:val="Hyperlink"/>
                <w:noProof/>
              </w:rPr>
              <w:t>07.04</w:t>
            </w:r>
            <w:r w:rsidR="009067C3">
              <w:rPr>
                <w:rFonts w:asciiTheme="minorHAnsi" w:eastAsiaTheme="minorEastAsia" w:hAnsiTheme="minorHAnsi" w:cstheme="minorBidi"/>
                <w:noProof/>
                <w:kern w:val="2"/>
                <w14:ligatures w14:val="standardContextual"/>
              </w:rPr>
              <w:tab/>
            </w:r>
            <w:r w:rsidR="009067C3" w:rsidRPr="00CE0055">
              <w:rPr>
                <w:rStyle w:val="Hyperlink"/>
                <w:noProof/>
              </w:rPr>
              <w:t>Restart Approval.</w:t>
            </w:r>
            <w:r w:rsidR="009067C3">
              <w:rPr>
                <w:noProof/>
                <w:webHidden/>
              </w:rPr>
              <w:tab/>
            </w:r>
            <w:r w:rsidR="009067C3">
              <w:rPr>
                <w:noProof/>
                <w:webHidden/>
              </w:rPr>
              <w:fldChar w:fldCharType="begin"/>
            </w:r>
            <w:r w:rsidR="009067C3">
              <w:rPr>
                <w:noProof/>
                <w:webHidden/>
              </w:rPr>
              <w:instrText xml:space="preserve"> PAGEREF _Toc147928199 \h </w:instrText>
            </w:r>
            <w:r w:rsidR="009067C3">
              <w:rPr>
                <w:noProof/>
                <w:webHidden/>
              </w:rPr>
            </w:r>
            <w:r w:rsidR="009067C3">
              <w:rPr>
                <w:noProof/>
                <w:webHidden/>
              </w:rPr>
              <w:fldChar w:fldCharType="separate"/>
            </w:r>
            <w:r w:rsidR="000D738C">
              <w:rPr>
                <w:noProof/>
                <w:webHidden/>
              </w:rPr>
              <w:t>13</w:t>
            </w:r>
            <w:r w:rsidR="009067C3">
              <w:rPr>
                <w:noProof/>
                <w:webHidden/>
              </w:rPr>
              <w:fldChar w:fldCharType="end"/>
            </w:r>
          </w:hyperlink>
        </w:p>
        <w:p w14:paraId="7D6631D1" w14:textId="18B0394D" w:rsidR="009067C3" w:rsidRDefault="001F45DB" w:rsidP="0026631E">
          <w:pPr>
            <w:pStyle w:val="TOC1"/>
            <w:rPr>
              <w:rFonts w:asciiTheme="minorHAnsi" w:eastAsiaTheme="minorEastAsia" w:hAnsiTheme="minorHAnsi" w:cstheme="minorBidi"/>
              <w:noProof/>
              <w:kern w:val="2"/>
              <w14:ligatures w14:val="standardContextual"/>
            </w:rPr>
          </w:pPr>
          <w:hyperlink w:anchor="_Toc147928200" w:history="1">
            <w:r w:rsidR="009067C3" w:rsidRPr="00CE0055">
              <w:rPr>
                <w:rStyle w:val="Hyperlink"/>
                <w:noProof/>
              </w:rPr>
              <w:t>0350-08</w:t>
            </w:r>
            <w:r w:rsidR="009067C3">
              <w:rPr>
                <w:rFonts w:asciiTheme="minorHAnsi" w:eastAsiaTheme="minorEastAsia" w:hAnsiTheme="minorHAnsi" w:cstheme="minorBidi"/>
                <w:noProof/>
                <w:kern w:val="2"/>
                <w14:ligatures w14:val="standardContextual"/>
              </w:rPr>
              <w:tab/>
            </w:r>
            <w:r w:rsidR="009067C3" w:rsidRPr="00CE0055">
              <w:rPr>
                <w:rStyle w:val="Hyperlink"/>
                <w:noProof/>
              </w:rPr>
              <w:t>POST-RESTART ACTIVITIES</w:t>
            </w:r>
            <w:r w:rsidR="009067C3">
              <w:rPr>
                <w:noProof/>
                <w:webHidden/>
              </w:rPr>
              <w:tab/>
            </w:r>
            <w:r w:rsidR="009067C3">
              <w:rPr>
                <w:noProof/>
                <w:webHidden/>
              </w:rPr>
              <w:fldChar w:fldCharType="begin"/>
            </w:r>
            <w:r w:rsidR="009067C3">
              <w:rPr>
                <w:noProof/>
                <w:webHidden/>
              </w:rPr>
              <w:instrText xml:space="preserve"> PAGEREF _Toc147928200 \h </w:instrText>
            </w:r>
            <w:r w:rsidR="009067C3">
              <w:rPr>
                <w:noProof/>
                <w:webHidden/>
              </w:rPr>
            </w:r>
            <w:r w:rsidR="009067C3">
              <w:rPr>
                <w:noProof/>
                <w:webHidden/>
              </w:rPr>
              <w:fldChar w:fldCharType="separate"/>
            </w:r>
            <w:r w:rsidR="000D738C">
              <w:rPr>
                <w:noProof/>
                <w:webHidden/>
              </w:rPr>
              <w:t>13</w:t>
            </w:r>
            <w:r w:rsidR="009067C3">
              <w:rPr>
                <w:noProof/>
                <w:webHidden/>
              </w:rPr>
              <w:fldChar w:fldCharType="end"/>
            </w:r>
          </w:hyperlink>
        </w:p>
        <w:p w14:paraId="54921FA7" w14:textId="37174AFB" w:rsidR="009067C3" w:rsidRDefault="001F45DB" w:rsidP="00CC6D8B">
          <w:pPr>
            <w:pStyle w:val="TOC2"/>
            <w:rPr>
              <w:rFonts w:asciiTheme="minorHAnsi" w:eastAsiaTheme="minorEastAsia" w:hAnsiTheme="minorHAnsi" w:cstheme="minorBidi"/>
              <w:noProof/>
              <w:kern w:val="2"/>
              <w14:ligatures w14:val="standardContextual"/>
            </w:rPr>
          </w:pPr>
          <w:hyperlink w:anchor="_Toc147928201" w:history="1">
            <w:r w:rsidR="009067C3" w:rsidRPr="00CE0055">
              <w:rPr>
                <w:rStyle w:val="Hyperlink"/>
                <w:noProof/>
              </w:rPr>
              <w:t>08.01</w:t>
            </w:r>
            <w:r w:rsidR="009067C3">
              <w:rPr>
                <w:rFonts w:asciiTheme="minorHAnsi" w:eastAsiaTheme="minorEastAsia" w:hAnsiTheme="minorHAnsi" w:cstheme="minorBidi"/>
                <w:noProof/>
                <w:kern w:val="2"/>
                <w14:ligatures w14:val="standardContextual"/>
              </w:rPr>
              <w:tab/>
            </w:r>
            <w:r w:rsidR="009067C3" w:rsidRPr="00CE0055">
              <w:rPr>
                <w:rStyle w:val="Hyperlink"/>
                <w:noProof/>
              </w:rPr>
              <w:t>Coordination of Post-Restart Activities.</w:t>
            </w:r>
            <w:r w:rsidR="009067C3">
              <w:rPr>
                <w:noProof/>
                <w:webHidden/>
              </w:rPr>
              <w:tab/>
            </w:r>
            <w:r w:rsidR="009067C3">
              <w:rPr>
                <w:noProof/>
                <w:webHidden/>
              </w:rPr>
              <w:fldChar w:fldCharType="begin"/>
            </w:r>
            <w:r w:rsidR="009067C3">
              <w:rPr>
                <w:noProof/>
                <w:webHidden/>
              </w:rPr>
              <w:instrText xml:space="preserve"> PAGEREF _Toc147928201 \h </w:instrText>
            </w:r>
            <w:r w:rsidR="009067C3">
              <w:rPr>
                <w:noProof/>
                <w:webHidden/>
              </w:rPr>
            </w:r>
            <w:r w:rsidR="009067C3">
              <w:rPr>
                <w:noProof/>
                <w:webHidden/>
              </w:rPr>
              <w:fldChar w:fldCharType="separate"/>
            </w:r>
            <w:r w:rsidR="000D738C">
              <w:rPr>
                <w:noProof/>
                <w:webHidden/>
              </w:rPr>
              <w:t>13</w:t>
            </w:r>
            <w:r w:rsidR="009067C3">
              <w:rPr>
                <w:noProof/>
                <w:webHidden/>
              </w:rPr>
              <w:fldChar w:fldCharType="end"/>
            </w:r>
          </w:hyperlink>
        </w:p>
        <w:p w14:paraId="04D525E9" w14:textId="30D757B0" w:rsidR="009067C3" w:rsidRDefault="001F45DB" w:rsidP="00CC6D8B">
          <w:pPr>
            <w:pStyle w:val="TOC2"/>
            <w:rPr>
              <w:rFonts w:asciiTheme="minorHAnsi" w:eastAsiaTheme="minorEastAsia" w:hAnsiTheme="minorHAnsi" w:cstheme="minorBidi"/>
              <w:noProof/>
              <w:kern w:val="2"/>
              <w14:ligatures w14:val="standardContextual"/>
            </w:rPr>
          </w:pPr>
          <w:hyperlink w:anchor="_Toc147928202" w:history="1">
            <w:r w:rsidR="009067C3" w:rsidRPr="00CE0055">
              <w:rPr>
                <w:rStyle w:val="Hyperlink"/>
                <w:noProof/>
              </w:rPr>
              <w:t>08.02</w:t>
            </w:r>
            <w:r w:rsidR="009067C3">
              <w:rPr>
                <w:rFonts w:asciiTheme="minorHAnsi" w:eastAsiaTheme="minorEastAsia" w:hAnsiTheme="minorHAnsi" w:cstheme="minorBidi"/>
                <w:noProof/>
                <w:kern w:val="2"/>
                <w14:ligatures w14:val="standardContextual"/>
              </w:rPr>
              <w:tab/>
            </w:r>
            <w:r w:rsidR="009067C3" w:rsidRPr="00CE0055">
              <w:rPr>
                <w:rStyle w:val="Hyperlink"/>
                <w:noProof/>
              </w:rPr>
              <w:t>Termination of the IMC 0350 Process.</w:t>
            </w:r>
            <w:r w:rsidR="009067C3">
              <w:rPr>
                <w:noProof/>
                <w:webHidden/>
              </w:rPr>
              <w:tab/>
            </w:r>
            <w:r w:rsidR="009067C3">
              <w:rPr>
                <w:noProof/>
                <w:webHidden/>
              </w:rPr>
              <w:fldChar w:fldCharType="begin"/>
            </w:r>
            <w:r w:rsidR="009067C3">
              <w:rPr>
                <w:noProof/>
                <w:webHidden/>
              </w:rPr>
              <w:instrText xml:space="preserve"> PAGEREF _Toc147928202 \h </w:instrText>
            </w:r>
            <w:r w:rsidR="009067C3">
              <w:rPr>
                <w:noProof/>
                <w:webHidden/>
              </w:rPr>
            </w:r>
            <w:r w:rsidR="009067C3">
              <w:rPr>
                <w:noProof/>
                <w:webHidden/>
              </w:rPr>
              <w:fldChar w:fldCharType="separate"/>
            </w:r>
            <w:r w:rsidR="000D738C">
              <w:rPr>
                <w:noProof/>
                <w:webHidden/>
              </w:rPr>
              <w:t>14</w:t>
            </w:r>
            <w:r w:rsidR="009067C3">
              <w:rPr>
                <w:noProof/>
                <w:webHidden/>
              </w:rPr>
              <w:fldChar w:fldCharType="end"/>
            </w:r>
          </w:hyperlink>
        </w:p>
        <w:p w14:paraId="001BFFC4" w14:textId="05BF975C" w:rsidR="009067C3" w:rsidRDefault="001F45DB" w:rsidP="00CC6D8B">
          <w:pPr>
            <w:pStyle w:val="TOC2"/>
            <w:rPr>
              <w:rFonts w:asciiTheme="minorHAnsi" w:eastAsiaTheme="minorEastAsia" w:hAnsiTheme="minorHAnsi" w:cstheme="minorBidi"/>
              <w:noProof/>
              <w:kern w:val="2"/>
              <w14:ligatures w14:val="standardContextual"/>
            </w:rPr>
          </w:pPr>
          <w:hyperlink w:anchor="_Toc147928203" w:history="1">
            <w:r w:rsidR="009067C3" w:rsidRPr="00CE0055">
              <w:rPr>
                <w:rStyle w:val="Hyperlink"/>
                <w:noProof/>
              </w:rPr>
              <w:t>08.03</w:t>
            </w:r>
            <w:r w:rsidR="009067C3">
              <w:rPr>
                <w:rFonts w:asciiTheme="minorHAnsi" w:eastAsiaTheme="minorEastAsia" w:hAnsiTheme="minorHAnsi" w:cstheme="minorBidi"/>
                <w:noProof/>
                <w:kern w:val="2"/>
                <w14:ligatures w14:val="standardContextual"/>
              </w:rPr>
              <w:tab/>
            </w:r>
            <w:r w:rsidR="009067C3" w:rsidRPr="00CE0055">
              <w:rPr>
                <w:rStyle w:val="Hyperlink"/>
                <w:noProof/>
              </w:rPr>
              <w:t>Coordination of Follow-up Actions.</w:t>
            </w:r>
            <w:r w:rsidR="009067C3">
              <w:rPr>
                <w:noProof/>
                <w:webHidden/>
              </w:rPr>
              <w:tab/>
            </w:r>
            <w:r w:rsidR="009067C3">
              <w:rPr>
                <w:noProof/>
                <w:webHidden/>
              </w:rPr>
              <w:fldChar w:fldCharType="begin"/>
            </w:r>
            <w:r w:rsidR="009067C3">
              <w:rPr>
                <w:noProof/>
                <w:webHidden/>
              </w:rPr>
              <w:instrText xml:space="preserve"> PAGEREF _Toc147928203 \h </w:instrText>
            </w:r>
            <w:r w:rsidR="009067C3">
              <w:rPr>
                <w:noProof/>
                <w:webHidden/>
              </w:rPr>
            </w:r>
            <w:r w:rsidR="009067C3">
              <w:rPr>
                <w:noProof/>
                <w:webHidden/>
              </w:rPr>
              <w:fldChar w:fldCharType="separate"/>
            </w:r>
            <w:r w:rsidR="000D738C">
              <w:rPr>
                <w:noProof/>
                <w:webHidden/>
              </w:rPr>
              <w:t>14</w:t>
            </w:r>
            <w:r w:rsidR="009067C3">
              <w:rPr>
                <w:noProof/>
                <w:webHidden/>
              </w:rPr>
              <w:fldChar w:fldCharType="end"/>
            </w:r>
          </w:hyperlink>
        </w:p>
        <w:p w14:paraId="4D2FA472" w14:textId="14BF1492" w:rsidR="009067C3" w:rsidRDefault="001F45DB" w:rsidP="0026631E">
          <w:pPr>
            <w:pStyle w:val="TOC1"/>
            <w:rPr>
              <w:rFonts w:asciiTheme="minorHAnsi" w:eastAsiaTheme="minorEastAsia" w:hAnsiTheme="minorHAnsi" w:cstheme="minorBidi"/>
              <w:noProof/>
              <w:kern w:val="2"/>
              <w14:ligatures w14:val="standardContextual"/>
            </w:rPr>
          </w:pPr>
          <w:hyperlink w:anchor="_Toc147928204" w:history="1">
            <w:r w:rsidR="009067C3" w:rsidRPr="00CE0055">
              <w:rPr>
                <w:rStyle w:val="Hyperlink"/>
                <w:noProof/>
              </w:rPr>
              <w:t>0350-09</w:t>
            </w:r>
            <w:r w:rsidR="009067C3">
              <w:rPr>
                <w:rFonts w:asciiTheme="minorHAnsi" w:eastAsiaTheme="minorEastAsia" w:hAnsiTheme="minorHAnsi" w:cstheme="minorBidi"/>
                <w:noProof/>
                <w:kern w:val="2"/>
                <w14:ligatures w14:val="standardContextual"/>
              </w:rPr>
              <w:tab/>
            </w:r>
            <w:r w:rsidR="009067C3" w:rsidRPr="00CE0055">
              <w:rPr>
                <w:rStyle w:val="Hyperlink"/>
                <w:noProof/>
              </w:rPr>
              <w:t>RECORDS</w:t>
            </w:r>
            <w:r w:rsidR="009067C3">
              <w:rPr>
                <w:noProof/>
                <w:webHidden/>
              </w:rPr>
              <w:tab/>
            </w:r>
            <w:r w:rsidR="009067C3">
              <w:rPr>
                <w:noProof/>
                <w:webHidden/>
              </w:rPr>
              <w:fldChar w:fldCharType="begin"/>
            </w:r>
            <w:r w:rsidR="009067C3">
              <w:rPr>
                <w:noProof/>
                <w:webHidden/>
              </w:rPr>
              <w:instrText xml:space="preserve"> PAGEREF _Toc147928204 \h </w:instrText>
            </w:r>
            <w:r w:rsidR="009067C3">
              <w:rPr>
                <w:noProof/>
                <w:webHidden/>
              </w:rPr>
            </w:r>
            <w:r w:rsidR="009067C3">
              <w:rPr>
                <w:noProof/>
                <w:webHidden/>
              </w:rPr>
              <w:fldChar w:fldCharType="separate"/>
            </w:r>
            <w:r w:rsidR="000D738C">
              <w:rPr>
                <w:noProof/>
                <w:webHidden/>
              </w:rPr>
              <w:t>14</w:t>
            </w:r>
            <w:r w:rsidR="009067C3">
              <w:rPr>
                <w:noProof/>
                <w:webHidden/>
              </w:rPr>
              <w:fldChar w:fldCharType="end"/>
            </w:r>
          </w:hyperlink>
        </w:p>
        <w:p w14:paraId="37C483A1" w14:textId="577E39F9" w:rsidR="009067C3" w:rsidRDefault="001F45DB" w:rsidP="0026631E">
          <w:pPr>
            <w:pStyle w:val="TOC1"/>
            <w:rPr>
              <w:rFonts w:asciiTheme="minorHAnsi" w:eastAsiaTheme="minorEastAsia" w:hAnsiTheme="minorHAnsi" w:cstheme="minorBidi"/>
              <w:noProof/>
              <w:kern w:val="2"/>
              <w14:ligatures w14:val="standardContextual"/>
            </w:rPr>
          </w:pPr>
          <w:hyperlink w:anchor="_Toc147928205" w:history="1">
            <w:r w:rsidR="009067C3" w:rsidRPr="00CE0055">
              <w:rPr>
                <w:rStyle w:val="Hyperlink"/>
                <w:noProof/>
              </w:rPr>
              <w:t>0350-10</w:t>
            </w:r>
            <w:r w:rsidR="009067C3">
              <w:rPr>
                <w:rFonts w:asciiTheme="minorHAnsi" w:eastAsiaTheme="minorEastAsia" w:hAnsiTheme="minorHAnsi" w:cstheme="minorBidi"/>
                <w:noProof/>
                <w:kern w:val="2"/>
                <w14:ligatures w14:val="standardContextual"/>
              </w:rPr>
              <w:tab/>
            </w:r>
            <w:r w:rsidR="009067C3" w:rsidRPr="00CE0055">
              <w:rPr>
                <w:rStyle w:val="Hyperlink"/>
                <w:noProof/>
              </w:rPr>
              <w:t>REFERENCES</w:t>
            </w:r>
            <w:r w:rsidR="009067C3">
              <w:rPr>
                <w:noProof/>
                <w:webHidden/>
              </w:rPr>
              <w:tab/>
            </w:r>
            <w:r w:rsidR="009067C3">
              <w:rPr>
                <w:noProof/>
                <w:webHidden/>
              </w:rPr>
              <w:fldChar w:fldCharType="begin"/>
            </w:r>
            <w:r w:rsidR="009067C3">
              <w:rPr>
                <w:noProof/>
                <w:webHidden/>
              </w:rPr>
              <w:instrText xml:space="preserve"> PAGEREF _Toc147928205 \h </w:instrText>
            </w:r>
            <w:r w:rsidR="009067C3">
              <w:rPr>
                <w:noProof/>
                <w:webHidden/>
              </w:rPr>
            </w:r>
            <w:r w:rsidR="009067C3">
              <w:rPr>
                <w:noProof/>
                <w:webHidden/>
              </w:rPr>
              <w:fldChar w:fldCharType="separate"/>
            </w:r>
            <w:r w:rsidR="000D738C">
              <w:rPr>
                <w:noProof/>
                <w:webHidden/>
              </w:rPr>
              <w:t>15</w:t>
            </w:r>
            <w:r w:rsidR="009067C3">
              <w:rPr>
                <w:noProof/>
                <w:webHidden/>
              </w:rPr>
              <w:fldChar w:fldCharType="end"/>
            </w:r>
          </w:hyperlink>
        </w:p>
        <w:p w14:paraId="08FA9407" w14:textId="04207277" w:rsidR="009067C3" w:rsidRDefault="001F45DB" w:rsidP="0026631E">
          <w:pPr>
            <w:pStyle w:val="TOC1"/>
            <w:rPr>
              <w:rFonts w:asciiTheme="minorHAnsi" w:eastAsiaTheme="minorEastAsia" w:hAnsiTheme="minorHAnsi" w:cstheme="minorBidi"/>
              <w:noProof/>
              <w:kern w:val="2"/>
              <w14:ligatures w14:val="standardContextual"/>
            </w:rPr>
          </w:pPr>
          <w:hyperlink w:anchor="_Toc147928206" w:history="1">
            <w:r w:rsidR="009067C3" w:rsidRPr="00CE0055">
              <w:rPr>
                <w:rStyle w:val="Hyperlink"/>
                <w:noProof/>
              </w:rPr>
              <w:t>Appendix A: General</w:t>
            </w:r>
            <w:r w:rsidR="009067C3">
              <w:rPr>
                <w:noProof/>
                <w:webHidden/>
              </w:rPr>
              <w:tab/>
              <w:t>AppA-</w:t>
            </w:r>
            <w:r w:rsidR="009067C3">
              <w:rPr>
                <w:noProof/>
                <w:webHidden/>
              </w:rPr>
              <w:fldChar w:fldCharType="begin"/>
            </w:r>
            <w:r w:rsidR="009067C3">
              <w:rPr>
                <w:noProof/>
                <w:webHidden/>
              </w:rPr>
              <w:instrText xml:space="preserve"> PAGEREF _Toc147928206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7392F98A" w14:textId="0163FF72" w:rsidR="009067C3" w:rsidRDefault="00AE486F" w:rsidP="0026631E">
          <w:pPr>
            <w:pStyle w:val="TOC1"/>
            <w:rPr>
              <w:rFonts w:asciiTheme="minorHAnsi" w:eastAsiaTheme="minorEastAsia" w:hAnsiTheme="minorHAnsi" w:cstheme="minorBidi"/>
              <w:noProof/>
              <w:kern w:val="2"/>
              <w14:ligatures w14:val="standardContextual"/>
            </w:rPr>
          </w:pPr>
          <w:r>
            <w:rPr>
              <w:noProof/>
            </w:rPr>
            <w:t xml:space="preserve">Appendix </w:t>
          </w:r>
          <w:hyperlink w:anchor="_Toc147928209" w:history="1">
            <w:r w:rsidR="009067C3" w:rsidRPr="00CE0055">
              <w:rPr>
                <w:rStyle w:val="Hyperlink"/>
                <w:noProof/>
              </w:rPr>
              <w:t>B: Panel Process Plan</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_Toc147928209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79879879" w14:textId="60DF8FA2" w:rsidR="009067C3" w:rsidRDefault="001F45DB" w:rsidP="0026631E">
          <w:pPr>
            <w:pStyle w:val="TOC1"/>
            <w:rPr>
              <w:rFonts w:asciiTheme="minorHAnsi" w:eastAsiaTheme="minorEastAsia" w:hAnsiTheme="minorHAnsi" w:cstheme="minorBidi"/>
              <w:noProof/>
              <w:kern w:val="2"/>
              <w14:ligatures w14:val="standardContextual"/>
            </w:rPr>
          </w:pPr>
          <w:hyperlink w:anchor="_Toc147928211" w:history="1">
            <w:r w:rsidR="009067C3" w:rsidRPr="00CE0055">
              <w:rPr>
                <w:rStyle w:val="Hyperlink"/>
                <w:noProof/>
              </w:rPr>
              <w:t>B.1</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VERIFICATION OF APPROPRIATE AGENCY RESPONSE</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_Toc147928211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61F15EE1" w14:textId="3467CFFA" w:rsidR="009067C3" w:rsidRDefault="001F45DB" w:rsidP="0026631E">
          <w:pPr>
            <w:pStyle w:val="TOC1"/>
            <w:rPr>
              <w:rFonts w:asciiTheme="minorHAnsi" w:eastAsiaTheme="minorEastAsia" w:hAnsiTheme="minorHAnsi" w:cstheme="minorBidi"/>
              <w:noProof/>
              <w:kern w:val="2"/>
              <w14:ligatures w14:val="standardContextual"/>
            </w:rPr>
          </w:pPr>
          <w:hyperlink w:anchor="_Toc147928212" w:history="1">
            <w:r w:rsidR="009067C3" w:rsidRPr="00CE0055">
              <w:rPr>
                <w:rStyle w:val="Hyperlink"/>
                <w:noProof/>
              </w:rPr>
              <w:t>B.2</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VERIFICATION OF APPROPRIATE NOTIFICATIONS</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_Toc147928212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03D1C093" w14:textId="0C5C6FBF" w:rsidR="009067C3" w:rsidRDefault="001F45DB" w:rsidP="0026631E">
          <w:pPr>
            <w:pStyle w:val="TOC1"/>
            <w:rPr>
              <w:rFonts w:asciiTheme="minorHAnsi" w:eastAsiaTheme="minorEastAsia" w:hAnsiTheme="minorHAnsi" w:cstheme="minorBidi"/>
              <w:noProof/>
              <w:kern w:val="2"/>
              <w14:ligatures w14:val="standardContextual"/>
            </w:rPr>
          </w:pPr>
          <w:hyperlink w:anchor="_Toc147928213" w:history="1">
            <w:r w:rsidR="009067C3" w:rsidRPr="00CE0055">
              <w:rPr>
                <w:rStyle w:val="Hyperlink"/>
                <w:noProof/>
              </w:rPr>
              <w:t>B.3</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ESTABLISHMENT </w:t>
            </w:r>
            <w:r w:rsidR="009067C3">
              <w:rPr>
                <w:rStyle w:val="Hyperlink"/>
                <w:noProof/>
              </w:rPr>
              <w:t>&amp;</w:t>
            </w:r>
            <w:r w:rsidR="009067C3" w:rsidRPr="00CE0055">
              <w:rPr>
                <w:rStyle w:val="Hyperlink"/>
                <w:noProof/>
              </w:rPr>
              <w:t xml:space="preserve"> ORGANIZATION OF THE NRC REVIEW PROCESS</w:t>
            </w:r>
            <w:r w:rsidR="009067C3">
              <w:rPr>
                <w:noProof/>
                <w:webHidden/>
              </w:rPr>
              <w:tab/>
            </w:r>
            <w:r w:rsidR="00CC6D8B">
              <w:rPr>
                <w:noProof/>
                <w:webHidden/>
              </w:rPr>
              <w:t>AppB-</w:t>
            </w:r>
            <w:r w:rsidR="009067C3">
              <w:rPr>
                <w:noProof/>
                <w:webHidden/>
              </w:rPr>
              <w:fldChar w:fldCharType="begin"/>
            </w:r>
            <w:r w:rsidR="009067C3">
              <w:rPr>
                <w:noProof/>
                <w:webHidden/>
              </w:rPr>
              <w:instrText xml:space="preserve"> PAGEREF _Toc147928213 \h </w:instrText>
            </w:r>
            <w:r w:rsidR="009067C3">
              <w:rPr>
                <w:noProof/>
                <w:webHidden/>
              </w:rPr>
            </w:r>
            <w:r w:rsidR="009067C3">
              <w:rPr>
                <w:noProof/>
                <w:webHidden/>
              </w:rPr>
              <w:fldChar w:fldCharType="separate"/>
            </w:r>
            <w:r w:rsidR="000D738C">
              <w:rPr>
                <w:noProof/>
                <w:webHidden/>
              </w:rPr>
              <w:t>2</w:t>
            </w:r>
            <w:r w:rsidR="009067C3">
              <w:rPr>
                <w:noProof/>
                <w:webHidden/>
              </w:rPr>
              <w:fldChar w:fldCharType="end"/>
            </w:r>
          </w:hyperlink>
        </w:p>
        <w:p w14:paraId="20D56AEC" w14:textId="41DD851F" w:rsidR="009067C3" w:rsidRDefault="001F45DB" w:rsidP="0026631E">
          <w:pPr>
            <w:pStyle w:val="TOC1"/>
            <w:rPr>
              <w:rFonts w:asciiTheme="minorHAnsi" w:eastAsiaTheme="minorEastAsia" w:hAnsiTheme="minorHAnsi" w:cstheme="minorBidi"/>
              <w:noProof/>
              <w:kern w:val="2"/>
              <w14:ligatures w14:val="standardContextual"/>
            </w:rPr>
          </w:pPr>
          <w:hyperlink w:anchor="_Toc147928214" w:history="1">
            <w:r w:rsidR="009067C3" w:rsidRPr="00CE0055">
              <w:rPr>
                <w:rStyle w:val="Hyperlink"/>
                <w:noProof/>
              </w:rPr>
              <w:t>B.4</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ASSESSMENT OF LICENSEE PERFORMANCE</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_Toc147928214 \h </w:instrText>
            </w:r>
            <w:r w:rsidR="009067C3">
              <w:rPr>
                <w:noProof/>
                <w:webHidden/>
              </w:rPr>
            </w:r>
            <w:r w:rsidR="009067C3">
              <w:rPr>
                <w:noProof/>
                <w:webHidden/>
              </w:rPr>
              <w:fldChar w:fldCharType="separate"/>
            </w:r>
            <w:r w:rsidR="000D738C">
              <w:rPr>
                <w:noProof/>
                <w:webHidden/>
              </w:rPr>
              <w:t>4</w:t>
            </w:r>
            <w:r w:rsidR="009067C3">
              <w:rPr>
                <w:noProof/>
                <w:webHidden/>
              </w:rPr>
              <w:fldChar w:fldCharType="end"/>
            </w:r>
          </w:hyperlink>
        </w:p>
        <w:p w14:paraId="367396F5" w14:textId="0CE7EC50" w:rsidR="009067C3" w:rsidRDefault="001F45DB" w:rsidP="00CC6D8B">
          <w:pPr>
            <w:pStyle w:val="TOC2"/>
            <w:rPr>
              <w:rFonts w:asciiTheme="minorHAnsi" w:eastAsiaTheme="minorEastAsia" w:hAnsiTheme="minorHAnsi" w:cstheme="minorBidi"/>
              <w:noProof/>
              <w:kern w:val="2"/>
              <w14:ligatures w14:val="standardContextual"/>
            </w:rPr>
          </w:pPr>
          <w:hyperlink w:anchor="_Toc147928215" w:history="1">
            <w:r w:rsidR="009067C3" w:rsidRPr="00CE0055">
              <w:rPr>
                <w:rStyle w:val="Hyperlink"/>
                <w:noProof/>
              </w:rPr>
              <w:t>B.4.1</w:t>
            </w:r>
            <w:r w:rsidR="009067C3">
              <w:rPr>
                <w:rFonts w:asciiTheme="minorHAnsi" w:eastAsiaTheme="minorEastAsia" w:hAnsiTheme="minorHAnsi" w:cstheme="minorBidi"/>
                <w:noProof/>
                <w:kern w:val="2"/>
                <w14:ligatures w14:val="standardContextual"/>
              </w:rPr>
              <w:tab/>
            </w:r>
            <w:r w:rsidR="009067C3" w:rsidRPr="00CE0055">
              <w:rPr>
                <w:rStyle w:val="Hyperlink"/>
                <w:noProof/>
              </w:rPr>
              <w:t>Licensee Performance Evaluation</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_Toc147928215 \h </w:instrText>
            </w:r>
            <w:r w:rsidR="009067C3">
              <w:rPr>
                <w:noProof/>
                <w:webHidden/>
              </w:rPr>
            </w:r>
            <w:r w:rsidR="009067C3">
              <w:rPr>
                <w:noProof/>
                <w:webHidden/>
              </w:rPr>
              <w:fldChar w:fldCharType="separate"/>
            </w:r>
            <w:r w:rsidR="000D738C">
              <w:rPr>
                <w:noProof/>
                <w:webHidden/>
              </w:rPr>
              <w:t>4</w:t>
            </w:r>
            <w:r w:rsidR="009067C3">
              <w:rPr>
                <w:noProof/>
                <w:webHidden/>
              </w:rPr>
              <w:fldChar w:fldCharType="end"/>
            </w:r>
          </w:hyperlink>
        </w:p>
        <w:p w14:paraId="0B7309D4" w14:textId="0C30F277" w:rsidR="009067C3" w:rsidRDefault="001F45DB" w:rsidP="00CC6D8B">
          <w:pPr>
            <w:pStyle w:val="TOC2"/>
            <w:rPr>
              <w:rFonts w:asciiTheme="minorHAnsi" w:eastAsiaTheme="minorEastAsia" w:hAnsiTheme="minorHAnsi" w:cstheme="minorBidi"/>
              <w:noProof/>
              <w:kern w:val="2"/>
              <w14:ligatures w14:val="standardContextual"/>
            </w:rPr>
          </w:pPr>
          <w:hyperlink w:anchor="_Toc147928216" w:history="1">
            <w:r w:rsidR="009067C3" w:rsidRPr="00CE0055">
              <w:rPr>
                <w:rStyle w:val="Hyperlink"/>
                <w:noProof/>
              </w:rPr>
              <w:t>B.4.2</w:t>
            </w:r>
            <w:r w:rsidR="009067C3">
              <w:rPr>
                <w:rFonts w:asciiTheme="minorHAnsi" w:eastAsiaTheme="minorEastAsia" w:hAnsiTheme="minorHAnsi" w:cstheme="minorBidi"/>
                <w:noProof/>
                <w:kern w:val="2"/>
                <w14:ligatures w14:val="standardContextual"/>
              </w:rPr>
              <w:tab/>
            </w:r>
            <w:r w:rsidR="009067C3" w:rsidRPr="00CE0055">
              <w:rPr>
                <w:rStyle w:val="Hyperlink"/>
                <w:noProof/>
              </w:rPr>
              <w:t>Solicitation of Stakeholder Comments</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_Toc147928216 \h </w:instrText>
            </w:r>
            <w:r w:rsidR="009067C3">
              <w:rPr>
                <w:noProof/>
                <w:webHidden/>
              </w:rPr>
            </w:r>
            <w:r w:rsidR="009067C3">
              <w:rPr>
                <w:noProof/>
                <w:webHidden/>
              </w:rPr>
              <w:fldChar w:fldCharType="separate"/>
            </w:r>
            <w:r w:rsidR="000D738C">
              <w:rPr>
                <w:noProof/>
                <w:webHidden/>
              </w:rPr>
              <w:t>4</w:t>
            </w:r>
            <w:r w:rsidR="009067C3">
              <w:rPr>
                <w:noProof/>
                <w:webHidden/>
              </w:rPr>
              <w:fldChar w:fldCharType="end"/>
            </w:r>
          </w:hyperlink>
        </w:p>
        <w:p w14:paraId="574CAECE" w14:textId="2162C66E" w:rsidR="009067C3" w:rsidRDefault="001F45DB" w:rsidP="00CC6D8B">
          <w:pPr>
            <w:pStyle w:val="TOC2"/>
            <w:rPr>
              <w:rFonts w:asciiTheme="minorHAnsi" w:eastAsiaTheme="minorEastAsia" w:hAnsiTheme="minorHAnsi" w:cstheme="minorBidi"/>
              <w:noProof/>
              <w:kern w:val="2"/>
              <w14:ligatures w14:val="standardContextual"/>
            </w:rPr>
          </w:pPr>
          <w:hyperlink w:anchor="_Toc147928217" w:history="1">
            <w:r w:rsidR="009067C3" w:rsidRPr="00CE0055">
              <w:rPr>
                <w:rStyle w:val="Hyperlink"/>
                <w:noProof/>
              </w:rPr>
              <w:t>B.4.3</w:t>
            </w:r>
            <w:r w:rsidR="009067C3">
              <w:rPr>
                <w:rFonts w:asciiTheme="minorHAnsi" w:eastAsiaTheme="minorEastAsia" w:hAnsiTheme="minorHAnsi" w:cstheme="minorBidi"/>
                <w:noProof/>
                <w:kern w:val="2"/>
                <w14:ligatures w14:val="standardContextual"/>
              </w:rPr>
              <w:tab/>
            </w:r>
            <w:r w:rsidR="009067C3" w:rsidRPr="00CE0055">
              <w:rPr>
                <w:rStyle w:val="Hyperlink"/>
                <w:noProof/>
              </w:rPr>
              <w:t>Closeout Actions</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_Toc147928217 \h </w:instrText>
            </w:r>
            <w:r w:rsidR="009067C3">
              <w:rPr>
                <w:noProof/>
                <w:webHidden/>
              </w:rPr>
            </w:r>
            <w:r w:rsidR="009067C3">
              <w:rPr>
                <w:noProof/>
                <w:webHidden/>
              </w:rPr>
              <w:fldChar w:fldCharType="separate"/>
            </w:r>
            <w:r w:rsidR="000D738C">
              <w:rPr>
                <w:noProof/>
                <w:webHidden/>
              </w:rPr>
              <w:t>5</w:t>
            </w:r>
            <w:r w:rsidR="009067C3">
              <w:rPr>
                <w:noProof/>
                <w:webHidden/>
              </w:rPr>
              <w:fldChar w:fldCharType="end"/>
            </w:r>
          </w:hyperlink>
        </w:p>
        <w:p w14:paraId="33DAF5CB" w14:textId="39875E2E" w:rsidR="009067C3" w:rsidRDefault="001F45DB" w:rsidP="0026631E">
          <w:pPr>
            <w:pStyle w:val="TOC1"/>
            <w:rPr>
              <w:rFonts w:asciiTheme="minorHAnsi" w:eastAsiaTheme="minorEastAsia" w:hAnsiTheme="minorHAnsi" w:cstheme="minorBidi"/>
              <w:noProof/>
              <w:kern w:val="2"/>
              <w14:ligatures w14:val="standardContextual"/>
            </w:rPr>
          </w:pPr>
          <w:hyperlink w:anchor="_Toc147928218" w:history="1">
            <w:r w:rsidR="009067C3" w:rsidRPr="00CE0055">
              <w:rPr>
                <w:rStyle w:val="Hyperlink"/>
                <w:noProof/>
              </w:rPr>
              <w:t>B.5</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RESTART AUTHORIZATION</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_Toc147928218 \h </w:instrText>
            </w:r>
            <w:r w:rsidR="009067C3">
              <w:rPr>
                <w:noProof/>
                <w:webHidden/>
              </w:rPr>
            </w:r>
            <w:r w:rsidR="009067C3">
              <w:rPr>
                <w:noProof/>
                <w:webHidden/>
              </w:rPr>
              <w:fldChar w:fldCharType="separate"/>
            </w:r>
            <w:r w:rsidR="000D738C">
              <w:rPr>
                <w:noProof/>
                <w:webHidden/>
              </w:rPr>
              <w:t>5</w:t>
            </w:r>
            <w:r w:rsidR="009067C3">
              <w:rPr>
                <w:noProof/>
                <w:webHidden/>
              </w:rPr>
              <w:fldChar w:fldCharType="end"/>
            </w:r>
          </w:hyperlink>
        </w:p>
        <w:p w14:paraId="7214483B" w14:textId="0B447108" w:rsidR="009067C3" w:rsidRDefault="001F45DB" w:rsidP="0026631E">
          <w:pPr>
            <w:pStyle w:val="TOC1"/>
            <w:rPr>
              <w:rFonts w:asciiTheme="minorHAnsi" w:eastAsiaTheme="minorEastAsia" w:hAnsiTheme="minorHAnsi" w:cstheme="minorBidi"/>
              <w:noProof/>
              <w:kern w:val="2"/>
              <w14:ligatures w14:val="standardContextual"/>
            </w:rPr>
          </w:pPr>
          <w:hyperlink w:anchor="_Toc147928219" w:history="1">
            <w:r w:rsidR="009067C3" w:rsidRPr="00CE0055">
              <w:rPr>
                <w:rStyle w:val="Hyperlink"/>
                <w:noProof/>
              </w:rPr>
              <w:t>B.6</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NOTIFICATION OF RESTART AUTHORIZATION</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_Toc147928219 \h </w:instrText>
            </w:r>
            <w:r w:rsidR="009067C3">
              <w:rPr>
                <w:noProof/>
                <w:webHidden/>
              </w:rPr>
            </w:r>
            <w:r w:rsidR="009067C3">
              <w:rPr>
                <w:noProof/>
                <w:webHidden/>
              </w:rPr>
              <w:fldChar w:fldCharType="separate"/>
            </w:r>
            <w:r w:rsidR="000D738C">
              <w:rPr>
                <w:noProof/>
                <w:webHidden/>
              </w:rPr>
              <w:t>6</w:t>
            </w:r>
            <w:r w:rsidR="009067C3">
              <w:rPr>
                <w:noProof/>
                <w:webHidden/>
              </w:rPr>
              <w:fldChar w:fldCharType="end"/>
            </w:r>
          </w:hyperlink>
        </w:p>
        <w:p w14:paraId="0F23F752" w14:textId="1C7D5D83" w:rsidR="009067C3" w:rsidRDefault="001F45DB" w:rsidP="0026631E">
          <w:pPr>
            <w:pStyle w:val="TOC1"/>
            <w:rPr>
              <w:rFonts w:asciiTheme="minorHAnsi" w:eastAsiaTheme="minorEastAsia" w:hAnsiTheme="minorHAnsi" w:cstheme="minorBidi"/>
              <w:noProof/>
              <w:kern w:val="2"/>
              <w14:ligatures w14:val="standardContextual"/>
            </w:rPr>
          </w:pPr>
          <w:hyperlink w:anchor="_Toc147928220" w:history="1">
            <w:r w:rsidR="009067C3" w:rsidRPr="00CE0055">
              <w:rPr>
                <w:rStyle w:val="Hyperlink"/>
                <w:noProof/>
              </w:rPr>
              <w:t>B.7</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POST-RESTART OVERSIGHT</w:t>
            </w:r>
            <w:r w:rsidR="009067C3">
              <w:rPr>
                <w:noProof/>
                <w:webHidden/>
              </w:rPr>
              <w:tab/>
            </w:r>
            <w:r w:rsidR="009067C3" w:rsidRPr="009067C3">
              <w:rPr>
                <w:noProof/>
                <w:webHidden/>
              </w:rPr>
              <w:t>AppB-</w:t>
            </w:r>
            <w:r w:rsidR="009067C3">
              <w:rPr>
                <w:noProof/>
                <w:webHidden/>
              </w:rPr>
              <w:fldChar w:fldCharType="begin"/>
            </w:r>
            <w:r w:rsidR="009067C3">
              <w:rPr>
                <w:noProof/>
                <w:webHidden/>
              </w:rPr>
              <w:instrText xml:space="preserve"> PAGEREF _Toc147928220 \h </w:instrText>
            </w:r>
            <w:r w:rsidR="009067C3">
              <w:rPr>
                <w:noProof/>
                <w:webHidden/>
              </w:rPr>
            </w:r>
            <w:r w:rsidR="009067C3">
              <w:rPr>
                <w:noProof/>
                <w:webHidden/>
              </w:rPr>
              <w:fldChar w:fldCharType="separate"/>
            </w:r>
            <w:r w:rsidR="000D738C">
              <w:rPr>
                <w:noProof/>
                <w:webHidden/>
              </w:rPr>
              <w:t>7</w:t>
            </w:r>
            <w:r w:rsidR="009067C3">
              <w:rPr>
                <w:noProof/>
                <w:webHidden/>
              </w:rPr>
              <w:fldChar w:fldCharType="end"/>
            </w:r>
          </w:hyperlink>
        </w:p>
        <w:p w14:paraId="71D3D03D" w14:textId="2B076623" w:rsidR="009067C3" w:rsidRDefault="001F45DB" w:rsidP="0026631E">
          <w:pPr>
            <w:pStyle w:val="TOC1"/>
            <w:rPr>
              <w:rFonts w:asciiTheme="minorHAnsi" w:eastAsiaTheme="minorEastAsia" w:hAnsiTheme="minorHAnsi" w:cstheme="minorBidi"/>
              <w:noProof/>
              <w:kern w:val="2"/>
              <w14:ligatures w14:val="standardContextual"/>
            </w:rPr>
          </w:pPr>
          <w:hyperlink w:anchor="_Toc147928221" w:history="1">
            <w:r w:rsidR="009067C3" w:rsidRPr="00CE0055">
              <w:rPr>
                <w:rStyle w:val="Hyperlink"/>
                <w:noProof/>
              </w:rPr>
              <w:t>B.8</w:t>
            </w:r>
            <w:r w:rsidR="009067C3">
              <w:rPr>
                <w:rFonts w:asciiTheme="minorHAnsi" w:eastAsiaTheme="minorEastAsia" w:hAnsiTheme="minorHAnsi" w:cstheme="minorBidi"/>
                <w:noProof/>
                <w:kern w:val="2"/>
                <w14:ligatures w14:val="standardContextual"/>
              </w:rPr>
              <w:tab/>
            </w:r>
            <w:r w:rsidR="009067C3" w:rsidRPr="00CE0055">
              <w:rPr>
                <w:rStyle w:val="Hyperlink"/>
                <w:noProof/>
              </w:rPr>
              <w:t xml:space="preserve"> TERMINATION OF THE IMC 0350 PROCESS</w:t>
            </w:r>
            <w:r w:rsidR="009067C3">
              <w:rPr>
                <w:noProof/>
                <w:webHidden/>
              </w:rPr>
              <w:tab/>
              <w:t>AppB-</w:t>
            </w:r>
            <w:r w:rsidR="009067C3">
              <w:rPr>
                <w:noProof/>
                <w:webHidden/>
              </w:rPr>
              <w:fldChar w:fldCharType="begin"/>
            </w:r>
            <w:r w:rsidR="009067C3">
              <w:rPr>
                <w:noProof/>
                <w:webHidden/>
              </w:rPr>
              <w:instrText xml:space="preserve"> PAGEREF _Toc147928221 \h </w:instrText>
            </w:r>
            <w:r w:rsidR="009067C3">
              <w:rPr>
                <w:noProof/>
                <w:webHidden/>
              </w:rPr>
            </w:r>
            <w:r w:rsidR="009067C3">
              <w:rPr>
                <w:noProof/>
                <w:webHidden/>
              </w:rPr>
              <w:fldChar w:fldCharType="separate"/>
            </w:r>
            <w:r w:rsidR="000D738C">
              <w:rPr>
                <w:noProof/>
                <w:webHidden/>
              </w:rPr>
              <w:t>7</w:t>
            </w:r>
            <w:r w:rsidR="009067C3">
              <w:rPr>
                <w:noProof/>
                <w:webHidden/>
              </w:rPr>
              <w:fldChar w:fldCharType="end"/>
            </w:r>
          </w:hyperlink>
        </w:p>
        <w:p w14:paraId="65E8B0FD" w14:textId="4100251D" w:rsidR="009067C3" w:rsidRDefault="001F45DB" w:rsidP="0026631E">
          <w:pPr>
            <w:pStyle w:val="TOC1"/>
            <w:rPr>
              <w:rFonts w:asciiTheme="minorHAnsi" w:eastAsiaTheme="minorEastAsia" w:hAnsiTheme="minorHAnsi" w:cstheme="minorBidi"/>
              <w:noProof/>
              <w:kern w:val="2"/>
              <w14:ligatures w14:val="standardContextual"/>
            </w:rPr>
          </w:pPr>
          <w:hyperlink w:anchor="_Toc147928222" w:history="1">
            <w:r w:rsidR="009067C3" w:rsidRPr="00CE0055">
              <w:rPr>
                <w:rStyle w:val="Hyperlink"/>
                <w:noProof/>
              </w:rPr>
              <w:t>Appendix C: Restart Checklist</w:t>
            </w:r>
            <w:r w:rsidR="009067C3">
              <w:rPr>
                <w:noProof/>
                <w:webHidden/>
              </w:rPr>
              <w:tab/>
              <w:t>AppC-</w:t>
            </w:r>
            <w:r w:rsidR="009067C3">
              <w:rPr>
                <w:noProof/>
                <w:webHidden/>
              </w:rPr>
              <w:fldChar w:fldCharType="begin"/>
            </w:r>
            <w:r w:rsidR="009067C3">
              <w:rPr>
                <w:noProof/>
                <w:webHidden/>
              </w:rPr>
              <w:instrText xml:space="preserve"> PAGEREF _Toc147928222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2ADACB6E" w14:textId="1576F558" w:rsidR="009067C3" w:rsidRDefault="001F45DB" w:rsidP="0026631E">
          <w:pPr>
            <w:pStyle w:val="TOC1"/>
            <w:rPr>
              <w:rFonts w:asciiTheme="minorHAnsi" w:eastAsiaTheme="minorEastAsia" w:hAnsiTheme="minorHAnsi" w:cstheme="minorBidi"/>
              <w:noProof/>
              <w:kern w:val="2"/>
              <w14:ligatures w14:val="standardContextual"/>
            </w:rPr>
          </w:pPr>
          <w:hyperlink w:anchor="_Toc147928223" w:history="1">
            <w:r w:rsidR="009067C3" w:rsidRPr="00CE0055">
              <w:rPr>
                <w:rStyle w:val="Hyperlink"/>
                <w:noProof/>
              </w:rPr>
              <w:t>Appendix D: Communication Plan</w:t>
            </w:r>
            <w:r w:rsidR="009067C3">
              <w:rPr>
                <w:noProof/>
                <w:webHidden/>
              </w:rPr>
              <w:tab/>
              <w:t>AppD-</w:t>
            </w:r>
            <w:r w:rsidR="009067C3">
              <w:rPr>
                <w:noProof/>
                <w:webHidden/>
              </w:rPr>
              <w:fldChar w:fldCharType="begin"/>
            </w:r>
            <w:r w:rsidR="009067C3">
              <w:rPr>
                <w:noProof/>
                <w:webHidden/>
              </w:rPr>
              <w:instrText xml:space="preserve"> PAGEREF _Toc147928223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26BAF58F" w14:textId="3AAF2653" w:rsidR="009067C3" w:rsidRDefault="001F45DB" w:rsidP="0026631E">
          <w:pPr>
            <w:pStyle w:val="TOC1"/>
            <w:rPr>
              <w:rFonts w:asciiTheme="minorHAnsi" w:eastAsiaTheme="minorEastAsia" w:hAnsiTheme="minorHAnsi" w:cstheme="minorBidi"/>
              <w:noProof/>
              <w:kern w:val="2"/>
              <w14:ligatures w14:val="standardContextual"/>
            </w:rPr>
          </w:pPr>
          <w:hyperlink w:anchor="_Toc147928224" w:history="1">
            <w:r w:rsidR="009067C3" w:rsidRPr="00CE0055">
              <w:rPr>
                <w:rStyle w:val="Hyperlink"/>
                <w:noProof/>
              </w:rPr>
              <w:t>Exhibit 1: Example of IMC 0350 Oversight Panel Charter</w:t>
            </w:r>
            <w:r w:rsidR="009067C3">
              <w:rPr>
                <w:noProof/>
                <w:webHidden/>
              </w:rPr>
              <w:tab/>
              <w:t>Ex1-</w:t>
            </w:r>
            <w:r w:rsidR="009067C3">
              <w:rPr>
                <w:noProof/>
                <w:webHidden/>
              </w:rPr>
              <w:fldChar w:fldCharType="begin"/>
            </w:r>
            <w:r w:rsidR="009067C3">
              <w:rPr>
                <w:noProof/>
                <w:webHidden/>
              </w:rPr>
              <w:instrText xml:space="preserve"> PAGEREF _Toc147928224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6D6B2412" w14:textId="5DD36EBB" w:rsidR="009067C3" w:rsidRDefault="001F45DB" w:rsidP="0026631E">
          <w:pPr>
            <w:pStyle w:val="TOC1"/>
            <w:rPr>
              <w:rFonts w:asciiTheme="minorHAnsi" w:eastAsiaTheme="minorEastAsia" w:hAnsiTheme="minorHAnsi" w:cstheme="minorBidi"/>
              <w:noProof/>
              <w:kern w:val="2"/>
              <w14:ligatures w14:val="standardContextual"/>
            </w:rPr>
          </w:pPr>
          <w:hyperlink w:anchor="_Toc147928225" w:history="1">
            <w:r w:rsidR="009067C3" w:rsidRPr="00CE0055">
              <w:rPr>
                <w:rStyle w:val="Hyperlink"/>
                <w:noProof/>
              </w:rPr>
              <w:t>Attachment 1: Revision History for IMC 0350</w:t>
            </w:r>
            <w:r w:rsidR="009067C3">
              <w:rPr>
                <w:noProof/>
                <w:webHidden/>
              </w:rPr>
              <w:tab/>
              <w:t>Att1-</w:t>
            </w:r>
            <w:r w:rsidR="009067C3">
              <w:rPr>
                <w:noProof/>
                <w:webHidden/>
              </w:rPr>
              <w:fldChar w:fldCharType="begin"/>
            </w:r>
            <w:r w:rsidR="009067C3">
              <w:rPr>
                <w:noProof/>
                <w:webHidden/>
              </w:rPr>
              <w:instrText xml:space="preserve"> PAGEREF _Toc147928225 \h </w:instrText>
            </w:r>
            <w:r w:rsidR="009067C3">
              <w:rPr>
                <w:noProof/>
                <w:webHidden/>
              </w:rPr>
            </w:r>
            <w:r w:rsidR="009067C3">
              <w:rPr>
                <w:noProof/>
                <w:webHidden/>
              </w:rPr>
              <w:fldChar w:fldCharType="separate"/>
            </w:r>
            <w:r w:rsidR="000D738C">
              <w:rPr>
                <w:noProof/>
                <w:webHidden/>
              </w:rPr>
              <w:t>1</w:t>
            </w:r>
            <w:r w:rsidR="009067C3">
              <w:rPr>
                <w:noProof/>
                <w:webHidden/>
              </w:rPr>
              <w:fldChar w:fldCharType="end"/>
            </w:r>
          </w:hyperlink>
        </w:p>
        <w:p w14:paraId="48DB4266" w14:textId="4253BE6D" w:rsidR="002E0E9C" w:rsidRDefault="002E0E9C" w:rsidP="00D23C66">
          <w:pPr>
            <w:pStyle w:val="BodyText"/>
          </w:pPr>
          <w:r>
            <w:rPr>
              <w:noProof/>
            </w:rPr>
            <w:fldChar w:fldCharType="end"/>
          </w:r>
        </w:p>
      </w:sdtContent>
    </w:sdt>
    <w:p w14:paraId="731E2EE9" w14:textId="77777777" w:rsidR="00E825ED" w:rsidRDefault="00E825ED" w:rsidP="00F429E2">
      <w:pPr>
        <w:pStyle w:val="Heading1"/>
        <w:sectPr w:rsidR="00E825ED" w:rsidSect="00BB5104">
          <w:footerReference w:type="default" r:id="rId8"/>
          <w:pgSz w:w="12240" w:h="15840"/>
          <w:pgMar w:top="1440" w:right="1440" w:bottom="1440" w:left="1440" w:header="720" w:footer="720" w:gutter="0"/>
          <w:pgNumType w:fmt="lowerRoman" w:start="1"/>
          <w:cols w:space="720"/>
          <w:docGrid w:linePitch="326"/>
        </w:sectPr>
      </w:pPr>
    </w:p>
    <w:p w14:paraId="69CF8ECF" w14:textId="7B92439F" w:rsidR="00605396" w:rsidRPr="00BA15D5" w:rsidRDefault="008F6706" w:rsidP="00F429E2">
      <w:pPr>
        <w:pStyle w:val="Heading1"/>
      </w:pPr>
      <w:bookmarkStart w:id="1" w:name="_Toc146182733"/>
      <w:bookmarkStart w:id="2" w:name="_Toc147928181"/>
      <w:r>
        <w:lastRenderedPageBreak/>
        <w:t>0350-</w:t>
      </w:r>
      <w:r w:rsidR="00605396" w:rsidRPr="00E66B85">
        <w:t>01</w:t>
      </w:r>
      <w:r w:rsidR="00605396" w:rsidRPr="00E66B85">
        <w:tab/>
        <w:t>PURPOSE</w:t>
      </w:r>
      <w:bookmarkEnd w:id="1"/>
      <w:bookmarkEnd w:id="2"/>
    </w:p>
    <w:p w14:paraId="4099BEA6" w14:textId="77777777" w:rsidR="00D96074" w:rsidRPr="00B65C3B" w:rsidRDefault="00D96074" w:rsidP="00E3789F">
      <w:pPr>
        <w:pStyle w:val="BodyText"/>
      </w:pPr>
      <w:r w:rsidRPr="00B65C3B">
        <w:t xml:space="preserve">To provide </w:t>
      </w:r>
      <w:r w:rsidR="00DC3AAD" w:rsidRPr="00B65C3B">
        <w:t xml:space="preserve">a </w:t>
      </w:r>
      <w:r w:rsidRPr="00B65C3B">
        <w:t xml:space="preserve">framework for the oversight of licensee </w:t>
      </w:r>
      <w:r w:rsidR="00FA1111" w:rsidRPr="00B65C3B">
        <w:t xml:space="preserve">operations </w:t>
      </w:r>
      <w:r w:rsidR="004A46F2" w:rsidRPr="00B65C3B">
        <w:t>and</w:t>
      </w:r>
      <w:r w:rsidR="00FA1111" w:rsidRPr="00B65C3B">
        <w:t xml:space="preserve"> performance</w:t>
      </w:r>
      <w:r w:rsidRPr="00B65C3B">
        <w:t>,</w:t>
      </w:r>
      <w:r w:rsidR="004A46F2" w:rsidRPr="00B65C3B">
        <w:t xml:space="preserve"> NRC</w:t>
      </w:r>
      <w:r w:rsidRPr="00B65C3B">
        <w:t xml:space="preserve"> inspections, and restart efforts for plants </w:t>
      </w:r>
      <w:r w:rsidR="004A46F2" w:rsidRPr="00B65C3B">
        <w:t xml:space="preserve">shutdown </w:t>
      </w:r>
      <w:r w:rsidRPr="00B65C3B">
        <w:t>with significant performance and/or operational concerns.</w:t>
      </w:r>
    </w:p>
    <w:p w14:paraId="2110C1F4" w14:textId="6F1501BF" w:rsidR="00605396" w:rsidRPr="00BA15D5" w:rsidRDefault="008F6706" w:rsidP="00FC344B">
      <w:pPr>
        <w:pStyle w:val="Heading1"/>
      </w:pPr>
      <w:bookmarkStart w:id="3" w:name="_Toc146182734"/>
      <w:bookmarkStart w:id="4" w:name="_Toc147928182"/>
      <w:r>
        <w:t>0350-</w:t>
      </w:r>
      <w:r w:rsidR="00605396" w:rsidRPr="00B65C3B">
        <w:t>02</w:t>
      </w:r>
      <w:r w:rsidR="00605396" w:rsidRPr="00B65C3B">
        <w:tab/>
        <w:t>OBJECTIVES</w:t>
      </w:r>
      <w:bookmarkEnd w:id="3"/>
      <w:bookmarkEnd w:id="4"/>
    </w:p>
    <w:p w14:paraId="1FB0ADB4" w14:textId="77777777" w:rsidR="00D96074" w:rsidRPr="00B65C3B" w:rsidRDefault="00387B04" w:rsidP="00F42377">
      <w:pPr>
        <w:pStyle w:val="BodyText2"/>
      </w:pPr>
      <w:r>
        <w:t>02.01</w:t>
      </w:r>
      <w:r w:rsidR="00D96074" w:rsidRPr="00B65C3B">
        <w:tab/>
      </w:r>
      <w:r>
        <w:t xml:space="preserve">To </w:t>
      </w:r>
      <w:r w:rsidR="00DC3AAD" w:rsidRPr="008F66B2">
        <w:t>establish the</w:t>
      </w:r>
      <w:r w:rsidR="00E10D0B" w:rsidRPr="008F66B2">
        <w:t xml:space="preserve"> </w:t>
      </w:r>
      <w:r w:rsidR="00CE2D9F" w:rsidRPr="008F66B2">
        <w:t>appropriate</w:t>
      </w:r>
      <w:r w:rsidR="00E10D0B" w:rsidRPr="008F66B2">
        <w:t xml:space="preserve"> NRC response</w:t>
      </w:r>
      <w:r w:rsidR="00E10D0B" w:rsidRPr="00B65C3B">
        <w:t xml:space="preserve"> to the significant performance problem(s) or operational event(s).</w:t>
      </w:r>
    </w:p>
    <w:p w14:paraId="1A52D2D3" w14:textId="1E7858B4" w:rsidR="005C744F" w:rsidRPr="00E66B85" w:rsidRDefault="00D96074" w:rsidP="00F42377">
      <w:pPr>
        <w:pStyle w:val="BodyText2"/>
        <w:rPr>
          <w:rFonts w:cs="Arial"/>
        </w:rPr>
      </w:pPr>
      <w:r w:rsidRPr="00B65C3B">
        <w:rPr>
          <w:rFonts w:cs="Arial"/>
        </w:rPr>
        <w:t>02.02</w:t>
      </w:r>
      <w:r w:rsidRPr="00B65C3B">
        <w:rPr>
          <w:rFonts w:cs="Arial"/>
        </w:rPr>
        <w:tab/>
        <w:t xml:space="preserve">To </w:t>
      </w:r>
      <w:r w:rsidR="00AA1333" w:rsidRPr="008F66B2">
        <w:rPr>
          <w:rFonts w:cs="Arial"/>
        </w:rPr>
        <w:t>organize the NRC</w:t>
      </w:r>
      <w:r w:rsidR="00D27969">
        <w:rPr>
          <w:rFonts w:cs="Arial"/>
        </w:rPr>
        <w:t>’s</w:t>
      </w:r>
      <w:r w:rsidR="00AA1333" w:rsidRPr="008F66B2">
        <w:rPr>
          <w:rFonts w:cs="Arial"/>
        </w:rPr>
        <w:t xml:space="preserve"> </w:t>
      </w:r>
      <w:r w:rsidR="00DC3AAD" w:rsidRPr="008F66B2">
        <w:rPr>
          <w:rFonts w:cs="Arial"/>
        </w:rPr>
        <w:t>assessment</w:t>
      </w:r>
      <w:r w:rsidR="00AA1333" w:rsidRPr="008F66B2">
        <w:rPr>
          <w:rFonts w:cs="Arial"/>
        </w:rPr>
        <w:t xml:space="preserve"> process</w:t>
      </w:r>
      <w:r w:rsidR="00AA1333" w:rsidRPr="00E66B85">
        <w:rPr>
          <w:rFonts w:cs="Arial"/>
        </w:rPr>
        <w:t xml:space="preserve"> for</w:t>
      </w:r>
      <w:r w:rsidRPr="00E66B85">
        <w:rPr>
          <w:rFonts w:cs="Arial"/>
        </w:rPr>
        <w:t xml:space="preserve"> plants that </w:t>
      </w:r>
      <w:r w:rsidR="00D27969">
        <w:rPr>
          <w:rFonts w:cs="Arial"/>
        </w:rPr>
        <w:t>have been shut</w:t>
      </w:r>
      <w:ins w:id="5" w:author="Author">
        <w:r w:rsidR="00BC0716">
          <w:rPr>
            <w:rFonts w:cs="Arial"/>
          </w:rPr>
          <w:t xml:space="preserve"> </w:t>
        </w:r>
      </w:ins>
      <w:r w:rsidR="00D27969">
        <w:rPr>
          <w:rFonts w:cs="Arial"/>
        </w:rPr>
        <w:t>down due to significant performance and/or operational concerns</w:t>
      </w:r>
      <w:r w:rsidRPr="00E66B85">
        <w:rPr>
          <w:rFonts w:cs="Arial"/>
        </w:rPr>
        <w:t>.</w:t>
      </w:r>
    </w:p>
    <w:p w14:paraId="766EA2DE" w14:textId="6044A6AC" w:rsidR="005C744F" w:rsidRPr="00E66B85" w:rsidRDefault="00D2105F" w:rsidP="00F42377">
      <w:pPr>
        <w:pStyle w:val="BodyText2"/>
        <w:rPr>
          <w:rFonts w:cs="Arial"/>
        </w:rPr>
      </w:pPr>
      <w:r w:rsidRPr="00E66B85">
        <w:rPr>
          <w:rFonts w:cs="Arial"/>
        </w:rPr>
        <w:t>02.03</w:t>
      </w:r>
      <w:r w:rsidR="005C744F" w:rsidRPr="00E66B85">
        <w:rPr>
          <w:rFonts w:cs="Arial"/>
        </w:rPr>
        <w:tab/>
      </w:r>
      <w:r w:rsidR="00D27969">
        <w:rPr>
          <w:rFonts w:cs="Arial"/>
        </w:rPr>
        <w:t>To ensure that the NRC’s regulatory review process for plants subject to this inspection manual chapter (IMC) is communicated to licensees, the public, and other stakeholders in a clear and predictable manner.</w:t>
      </w:r>
    </w:p>
    <w:p w14:paraId="6251B9F1" w14:textId="77777777" w:rsidR="00D96074" w:rsidRPr="00E66B85" w:rsidRDefault="00D96074" w:rsidP="00F42377">
      <w:pPr>
        <w:pStyle w:val="BodyText2"/>
        <w:rPr>
          <w:rFonts w:cs="Arial"/>
        </w:rPr>
      </w:pPr>
      <w:r w:rsidRPr="00E66B85">
        <w:rPr>
          <w:rFonts w:cs="Arial"/>
        </w:rPr>
        <w:t>02.0</w:t>
      </w:r>
      <w:r w:rsidR="00D2105F" w:rsidRPr="00E66B85">
        <w:rPr>
          <w:rFonts w:cs="Arial"/>
        </w:rPr>
        <w:t>4</w:t>
      </w:r>
      <w:r w:rsidRPr="00E66B85">
        <w:rPr>
          <w:rFonts w:cs="Arial"/>
        </w:rPr>
        <w:tab/>
      </w:r>
      <w:r w:rsidR="00F945BF">
        <w:rPr>
          <w:rFonts w:cs="Arial"/>
        </w:rPr>
        <w:t xml:space="preserve">To </w:t>
      </w:r>
      <w:r w:rsidR="00F945BF" w:rsidRPr="00337EB3">
        <w:rPr>
          <w:rFonts w:cs="Arial"/>
        </w:rPr>
        <w:t>identify</w:t>
      </w:r>
      <w:r w:rsidR="00F945BF">
        <w:rPr>
          <w:rFonts w:cs="Arial"/>
        </w:rPr>
        <w:t xml:space="preserve"> those actions that need to be addressed prior to restart. </w:t>
      </w:r>
    </w:p>
    <w:p w14:paraId="529EC3D9" w14:textId="77777777" w:rsidR="00D2105F" w:rsidRPr="00E66B85" w:rsidRDefault="00D2105F" w:rsidP="00F42377">
      <w:pPr>
        <w:pStyle w:val="BodyText2"/>
        <w:rPr>
          <w:rFonts w:cs="Arial"/>
        </w:rPr>
      </w:pPr>
      <w:r w:rsidRPr="00E66B85">
        <w:rPr>
          <w:rFonts w:cs="Arial"/>
        </w:rPr>
        <w:t>02.05</w:t>
      </w:r>
      <w:r w:rsidRPr="00E66B85">
        <w:rPr>
          <w:rFonts w:cs="Arial"/>
        </w:rPr>
        <w:tab/>
        <w:t xml:space="preserve">To </w:t>
      </w:r>
      <w:r w:rsidRPr="008F66B2">
        <w:rPr>
          <w:rFonts w:cs="Arial"/>
        </w:rPr>
        <w:t>verify</w:t>
      </w:r>
      <w:r w:rsidRPr="00E66B85">
        <w:rPr>
          <w:rFonts w:cs="Arial"/>
        </w:rPr>
        <w:t xml:space="preserve"> that licensee corrective actions </w:t>
      </w:r>
      <w:r w:rsidR="00EF253E" w:rsidRPr="00E66B85">
        <w:rPr>
          <w:rFonts w:cs="Arial"/>
        </w:rPr>
        <w:t>adequately address the issues</w:t>
      </w:r>
      <w:r w:rsidRPr="00E66B85">
        <w:rPr>
          <w:rFonts w:cs="Arial"/>
        </w:rPr>
        <w:t xml:space="preserve"> prior to restart. </w:t>
      </w:r>
    </w:p>
    <w:p w14:paraId="49EE853D" w14:textId="23CCCE39" w:rsidR="005C744F" w:rsidRPr="00E66B85" w:rsidRDefault="005C744F" w:rsidP="00F42377">
      <w:pPr>
        <w:pStyle w:val="BodyText2"/>
        <w:rPr>
          <w:rFonts w:cs="Arial"/>
        </w:rPr>
      </w:pPr>
      <w:r w:rsidRPr="00E66B85">
        <w:rPr>
          <w:rFonts w:cs="Arial"/>
        </w:rPr>
        <w:t>0</w:t>
      </w:r>
      <w:r w:rsidR="00D2105F" w:rsidRPr="00E66B85">
        <w:rPr>
          <w:rFonts w:cs="Arial"/>
        </w:rPr>
        <w:t>2</w:t>
      </w:r>
      <w:r w:rsidRPr="00E66B85">
        <w:rPr>
          <w:rFonts w:cs="Arial"/>
        </w:rPr>
        <w:t>.0</w:t>
      </w:r>
      <w:r w:rsidR="00D2105F" w:rsidRPr="00E66B85">
        <w:rPr>
          <w:rFonts w:cs="Arial"/>
        </w:rPr>
        <w:t>6</w:t>
      </w:r>
      <w:r w:rsidRPr="00E66B85">
        <w:rPr>
          <w:rFonts w:cs="Arial"/>
        </w:rPr>
        <w:tab/>
        <w:t xml:space="preserve">To </w:t>
      </w:r>
      <w:r w:rsidRPr="008F66B2">
        <w:rPr>
          <w:rFonts w:cs="Arial"/>
        </w:rPr>
        <w:t>provide assurance</w:t>
      </w:r>
      <w:r w:rsidRPr="00E66B85">
        <w:rPr>
          <w:rFonts w:cs="Arial"/>
        </w:rPr>
        <w:t xml:space="preserve"> that following restart</w:t>
      </w:r>
      <w:r w:rsidR="00D27969">
        <w:rPr>
          <w:rFonts w:cs="Arial"/>
        </w:rPr>
        <w:t>,</w:t>
      </w:r>
      <w:r w:rsidRPr="00E66B85">
        <w:rPr>
          <w:rFonts w:cs="Arial"/>
        </w:rPr>
        <w:t xml:space="preserve"> the plant will be operated in a manner that provides adequate protection of public health and safety.</w:t>
      </w:r>
    </w:p>
    <w:p w14:paraId="17C4E730" w14:textId="1A7EA950" w:rsidR="00D96074" w:rsidRPr="00E66B85" w:rsidRDefault="00D96074" w:rsidP="00F42377">
      <w:pPr>
        <w:pStyle w:val="BodyText2"/>
        <w:rPr>
          <w:rFonts w:cs="Arial"/>
        </w:rPr>
      </w:pPr>
      <w:r w:rsidRPr="00E66B85">
        <w:rPr>
          <w:rFonts w:cs="Arial"/>
        </w:rPr>
        <w:t>02.0</w:t>
      </w:r>
      <w:r w:rsidR="00D2105F" w:rsidRPr="00E66B85">
        <w:rPr>
          <w:rFonts w:cs="Arial"/>
        </w:rPr>
        <w:t>7</w:t>
      </w:r>
      <w:r w:rsidRPr="00E66B85">
        <w:rPr>
          <w:rFonts w:cs="Arial"/>
        </w:rPr>
        <w:tab/>
        <w:t xml:space="preserve">To </w:t>
      </w:r>
      <w:r w:rsidR="00684960" w:rsidRPr="00E66B85">
        <w:rPr>
          <w:rFonts w:cs="Arial"/>
        </w:rPr>
        <w:t>ensure proper</w:t>
      </w:r>
      <w:r w:rsidR="00EF253E" w:rsidRPr="00E66B85">
        <w:rPr>
          <w:rFonts w:cs="Arial"/>
        </w:rPr>
        <w:t xml:space="preserve"> restart</w:t>
      </w:r>
      <w:r w:rsidR="00684960" w:rsidRPr="00E66B85">
        <w:rPr>
          <w:rFonts w:cs="Arial"/>
        </w:rPr>
        <w:t xml:space="preserve"> </w:t>
      </w:r>
      <w:r w:rsidR="00684960" w:rsidRPr="008F66B2">
        <w:rPr>
          <w:rFonts w:cs="Arial"/>
        </w:rPr>
        <w:t>notification</w:t>
      </w:r>
      <w:r w:rsidR="00684960" w:rsidRPr="00E66B85">
        <w:rPr>
          <w:rFonts w:cs="Arial"/>
        </w:rPr>
        <w:t xml:space="preserve"> is given </w:t>
      </w:r>
      <w:r w:rsidR="004A46F2" w:rsidRPr="00E66B85">
        <w:rPr>
          <w:rFonts w:cs="Arial"/>
        </w:rPr>
        <w:t>to stakeholders</w:t>
      </w:r>
      <w:r w:rsidR="00684960" w:rsidRPr="00E66B85">
        <w:rPr>
          <w:rFonts w:cs="Arial"/>
        </w:rPr>
        <w:t>.</w:t>
      </w:r>
    </w:p>
    <w:p w14:paraId="53AEAEAC" w14:textId="0E3374C4" w:rsidR="000B668D" w:rsidRDefault="00D96074" w:rsidP="006F75AA">
      <w:pPr>
        <w:pStyle w:val="BodyText2"/>
        <w:rPr>
          <w:strike/>
        </w:rPr>
      </w:pPr>
      <w:r w:rsidRPr="00E66B85">
        <w:t>02.0</w:t>
      </w:r>
      <w:r w:rsidR="00D2105F" w:rsidRPr="00E66B85">
        <w:t>8</w:t>
      </w:r>
      <w:r w:rsidRPr="00E66B85">
        <w:tab/>
        <w:t xml:space="preserve">To </w:t>
      </w:r>
      <w:r w:rsidR="00DC3AAD" w:rsidRPr="00E66B85">
        <w:t>establish</w:t>
      </w:r>
      <w:r w:rsidRPr="00E66B85">
        <w:t xml:space="preserve"> </w:t>
      </w:r>
      <w:r w:rsidR="00DC3AAD" w:rsidRPr="00E66B85">
        <w:t xml:space="preserve">a process for determining </w:t>
      </w:r>
      <w:r w:rsidR="00D27969">
        <w:t>the</w:t>
      </w:r>
      <w:r w:rsidRPr="008F66B2">
        <w:t xml:space="preserve"> </w:t>
      </w:r>
      <w:r w:rsidR="00684960" w:rsidRPr="008F66B2">
        <w:t>criteria</w:t>
      </w:r>
      <w:r w:rsidR="00D27969">
        <w:t xml:space="preserve"> that will be</w:t>
      </w:r>
      <w:r w:rsidR="004A46F2" w:rsidRPr="008F66B2">
        <w:t xml:space="preserve"> used for terminating</w:t>
      </w:r>
      <w:r w:rsidR="00684960" w:rsidRPr="00E66B85">
        <w:t xml:space="preserve"> the IMC 0350 process</w:t>
      </w:r>
      <w:r w:rsidR="00DC3AAD" w:rsidRPr="00E66B85">
        <w:t xml:space="preserve"> and transition</w:t>
      </w:r>
      <w:r w:rsidR="00D27969">
        <w:t>ing a plant back</w:t>
      </w:r>
      <w:r w:rsidR="00DC3AAD" w:rsidRPr="00E66B85">
        <w:t xml:space="preserve"> into the </w:t>
      </w:r>
      <w:r w:rsidR="000A2802" w:rsidRPr="00E66B85">
        <w:t xml:space="preserve">normal </w:t>
      </w:r>
      <w:r w:rsidR="00DC3AAD" w:rsidRPr="00E66B85">
        <w:t>Reactor Oversight Process (ROP)</w:t>
      </w:r>
      <w:r w:rsidR="00684960" w:rsidRPr="00E66B85">
        <w:t>.</w:t>
      </w:r>
    </w:p>
    <w:p w14:paraId="6F6FE276" w14:textId="1FCC1688" w:rsidR="00B30DFF" w:rsidRPr="00BA15D5" w:rsidRDefault="008F6706" w:rsidP="00FC344B">
      <w:pPr>
        <w:pStyle w:val="Heading1"/>
      </w:pPr>
      <w:bookmarkStart w:id="6" w:name="_Toc146182735"/>
      <w:bookmarkStart w:id="7" w:name="_Toc147928183"/>
      <w:r>
        <w:t>0350-</w:t>
      </w:r>
      <w:r w:rsidR="00605396" w:rsidRPr="00E66B85">
        <w:t>03</w:t>
      </w:r>
      <w:r w:rsidR="00605396" w:rsidRPr="00E66B85">
        <w:tab/>
        <w:t>APPLICABILITY</w:t>
      </w:r>
      <w:bookmarkEnd w:id="6"/>
      <w:bookmarkEnd w:id="7"/>
    </w:p>
    <w:p w14:paraId="355B1D55" w14:textId="77777777" w:rsidR="00605396" w:rsidRPr="00E66B85" w:rsidRDefault="003E41E1" w:rsidP="00E3789F">
      <w:pPr>
        <w:pStyle w:val="BodyText"/>
      </w:pPr>
      <w:r w:rsidRPr="00B65C3B">
        <w:t xml:space="preserve">This manual chapter may be implemented following a plant shutdown as a result of </w:t>
      </w:r>
      <w:r w:rsidR="003C39BB" w:rsidRPr="00B65C3B">
        <w:t xml:space="preserve">a </w:t>
      </w:r>
      <w:r w:rsidRPr="00B65C3B">
        <w:t>significant performance problem</w:t>
      </w:r>
      <w:r w:rsidR="003C39BB" w:rsidRPr="00B65C3B">
        <w:t>(</w:t>
      </w:r>
      <w:r w:rsidR="000A2802" w:rsidRPr="00B65C3B">
        <w:t>s</w:t>
      </w:r>
      <w:r w:rsidR="003C39BB" w:rsidRPr="00B65C3B">
        <w:t>)</w:t>
      </w:r>
      <w:r w:rsidR="000A2802" w:rsidRPr="00B65C3B">
        <w:t xml:space="preserve"> </w:t>
      </w:r>
      <w:r w:rsidRPr="00B65C3B">
        <w:t>and/or after a significant operational event</w:t>
      </w:r>
      <w:r w:rsidR="00A91517" w:rsidRPr="00B65C3B">
        <w:t>(s)</w:t>
      </w:r>
      <w:r w:rsidR="000A2802" w:rsidRPr="00B65C3B">
        <w:t>.</w:t>
      </w:r>
    </w:p>
    <w:p w14:paraId="396AAAB0" w14:textId="7530849A" w:rsidR="00F770EE" w:rsidRPr="00BA15D5" w:rsidRDefault="00F770EE" w:rsidP="00E3789F">
      <w:pPr>
        <w:pStyle w:val="Heading1"/>
      </w:pPr>
      <w:bookmarkStart w:id="8" w:name="_Toc146182736"/>
      <w:bookmarkStart w:id="9" w:name="_Toc147928184"/>
      <w:r w:rsidRPr="00E66B85">
        <w:t>0</w:t>
      </w:r>
      <w:r w:rsidR="00B30DFF" w:rsidRPr="00E66B85">
        <w:t>350-</w:t>
      </w:r>
      <w:r w:rsidRPr="00E66B85">
        <w:t>04</w:t>
      </w:r>
      <w:r w:rsidRPr="00E66B85">
        <w:tab/>
        <w:t>DEFINITIONS</w:t>
      </w:r>
      <w:bookmarkEnd w:id="8"/>
      <w:bookmarkEnd w:id="9"/>
    </w:p>
    <w:p w14:paraId="1EE3A84C" w14:textId="28A54DB8" w:rsidR="00605396" w:rsidRPr="00B65C3B" w:rsidRDefault="00B30DFF" w:rsidP="00F42377">
      <w:pPr>
        <w:pStyle w:val="BodyText2"/>
        <w:rPr>
          <w:rFonts w:cs="Arial"/>
        </w:rPr>
      </w:pPr>
      <w:r w:rsidRPr="00B65C3B">
        <w:rPr>
          <w:rFonts w:cs="Arial"/>
        </w:rPr>
        <w:t>04.0</w:t>
      </w:r>
      <w:r w:rsidR="00011484">
        <w:rPr>
          <w:rFonts w:cs="Arial"/>
        </w:rPr>
        <w:t>1</w:t>
      </w:r>
      <w:r w:rsidRPr="00B65C3B">
        <w:rPr>
          <w:rFonts w:cs="Arial"/>
        </w:rPr>
        <w:tab/>
      </w:r>
      <w:r w:rsidR="00605396" w:rsidRPr="00B65C3B">
        <w:rPr>
          <w:rFonts w:cs="Arial"/>
          <w:u w:val="single"/>
        </w:rPr>
        <w:t>Significant performance problems</w:t>
      </w:r>
      <w:r w:rsidR="00605396" w:rsidRPr="00B65C3B">
        <w:rPr>
          <w:rFonts w:cs="Arial"/>
        </w:rPr>
        <w:t>.</w:t>
      </w:r>
      <w:r w:rsidR="00E46E57">
        <w:rPr>
          <w:rFonts w:cs="Arial"/>
        </w:rPr>
        <w:t xml:space="preserve"> </w:t>
      </w:r>
      <w:r w:rsidR="00605396" w:rsidRPr="00B65C3B">
        <w:rPr>
          <w:rFonts w:cs="Arial"/>
        </w:rPr>
        <w:t xml:space="preserve">Those problems that meet the entry conditions for the Multiple/Repetitive Degraded Cornerstone or the Unacceptable Performance columns of the Action Matrix contained in IMC 0305, </w:t>
      </w:r>
      <w:r w:rsidR="00DE3D95" w:rsidRPr="00B65C3B">
        <w:rPr>
          <w:rFonts w:cs="Arial"/>
        </w:rPr>
        <w:t>“</w:t>
      </w:r>
      <w:r w:rsidR="00605396" w:rsidRPr="00B65C3B">
        <w:rPr>
          <w:rFonts w:cs="Arial"/>
        </w:rPr>
        <w:t>Operating Reactor Assessment Program</w:t>
      </w:r>
      <w:r w:rsidR="00D27969">
        <w:rPr>
          <w:rFonts w:cs="Arial"/>
        </w:rPr>
        <w:t>.</w:t>
      </w:r>
      <w:r w:rsidR="00DE3D95" w:rsidRPr="00B65C3B">
        <w:rPr>
          <w:rFonts w:cs="Arial"/>
        </w:rPr>
        <w:t>”</w:t>
      </w:r>
    </w:p>
    <w:p w14:paraId="2FCA87B7" w14:textId="5CF4399A" w:rsidR="00E31CED" w:rsidRDefault="00B30DFF" w:rsidP="00F42377">
      <w:pPr>
        <w:pStyle w:val="BodyText2"/>
        <w:rPr>
          <w:rFonts w:cs="Arial"/>
        </w:rPr>
      </w:pPr>
      <w:r w:rsidRPr="00E66B85">
        <w:rPr>
          <w:rFonts w:cs="Arial"/>
        </w:rPr>
        <w:t>04.0</w:t>
      </w:r>
      <w:r w:rsidR="00011484">
        <w:rPr>
          <w:rFonts w:cs="Arial"/>
        </w:rPr>
        <w:t>2</w:t>
      </w:r>
      <w:r w:rsidRPr="00E66B85">
        <w:rPr>
          <w:rFonts w:cs="Arial"/>
        </w:rPr>
        <w:tab/>
      </w:r>
      <w:r w:rsidR="00605396" w:rsidRPr="00E66B85">
        <w:rPr>
          <w:rFonts w:cs="Arial"/>
          <w:u w:val="single"/>
        </w:rPr>
        <w:t>Significant operational event</w:t>
      </w:r>
      <w:r w:rsidR="00605396" w:rsidRPr="00E66B85">
        <w:rPr>
          <w:rFonts w:cs="Arial"/>
        </w:rPr>
        <w:t>.</w:t>
      </w:r>
      <w:r w:rsidR="00E46E57">
        <w:rPr>
          <w:rFonts w:cs="Arial"/>
        </w:rPr>
        <w:t xml:space="preserve"> </w:t>
      </w:r>
      <w:r w:rsidR="00605396" w:rsidRPr="00E66B85">
        <w:rPr>
          <w:rFonts w:cs="Arial"/>
        </w:rPr>
        <w:t>Any radiological, safeguards, or other safety-related operational event at an NRC</w:t>
      </w:r>
      <w:r w:rsidR="002F4534" w:rsidRPr="00E66B85">
        <w:rPr>
          <w:rFonts w:cs="Arial"/>
        </w:rPr>
        <w:t>-</w:t>
      </w:r>
      <w:r w:rsidR="00605396" w:rsidRPr="00E66B85">
        <w:rPr>
          <w:rFonts w:cs="Arial"/>
        </w:rPr>
        <w:t>licensed facility that poses an actual or a potential hazard to public health and safety, property, or the environment.</w:t>
      </w:r>
      <w:r w:rsidR="00E46E57">
        <w:rPr>
          <w:rFonts w:cs="Arial"/>
        </w:rPr>
        <w:t xml:space="preserve"> </w:t>
      </w:r>
      <w:r w:rsidR="00605396" w:rsidRPr="00E66B85">
        <w:rPr>
          <w:rFonts w:cs="Arial"/>
        </w:rPr>
        <w:t xml:space="preserve">See Management Directive (MD) 8.3, </w:t>
      </w:r>
      <w:r w:rsidR="00DE3D95" w:rsidRPr="00E66B85">
        <w:rPr>
          <w:rFonts w:cs="Arial"/>
        </w:rPr>
        <w:t>“</w:t>
      </w:r>
      <w:r w:rsidR="00605396" w:rsidRPr="00E66B85">
        <w:rPr>
          <w:rFonts w:cs="Arial"/>
        </w:rPr>
        <w:t>NRC Incident Investigation Program,</w:t>
      </w:r>
      <w:r w:rsidR="00DE3D95" w:rsidRPr="00E66B85">
        <w:rPr>
          <w:rFonts w:cs="Arial"/>
        </w:rPr>
        <w:t>”</w:t>
      </w:r>
      <w:r w:rsidR="00605396" w:rsidRPr="00E66B85">
        <w:rPr>
          <w:rFonts w:cs="Arial"/>
        </w:rPr>
        <w:t xml:space="preserve"> for additional discussion on assessment and determination of a significant operational event.</w:t>
      </w:r>
    </w:p>
    <w:p w14:paraId="2C5A275C" w14:textId="7001B31A" w:rsidR="00E80BF1" w:rsidRDefault="008F6706" w:rsidP="00E80BF1">
      <w:pPr>
        <w:pStyle w:val="Heading1"/>
      </w:pPr>
      <w:bookmarkStart w:id="10" w:name="_Toc146182737"/>
      <w:bookmarkStart w:id="11" w:name="_Toc147928185"/>
      <w:r>
        <w:lastRenderedPageBreak/>
        <w:t>0350-</w:t>
      </w:r>
      <w:r w:rsidR="00605396" w:rsidRPr="00E66B85">
        <w:t>0</w:t>
      </w:r>
      <w:r w:rsidR="00690560" w:rsidRPr="00E66B85">
        <w:t>5</w:t>
      </w:r>
      <w:r w:rsidR="00605396" w:rsidRPr="00E66B85">
        <w:tab/>
        <w:t>RESPONSIBILITIES AND AUTHORITIES</w:t>
      </w:r>
      <w:bookmarkEnd w:id="10"/>
      <w:bookmarkEnd w:id="11"/>
      <w:r w:rsidR="00E80BF1">
        <w:t xml:space="preserve"> </w:t>
      </w:r>
    </w:p>
    <w:p w14:paraId="318A9DE4" w14:textId="1F3B3CA5" w:rsidR="00D96074" w:rsidRPr="00B65C3B" w:rsidRDefault="00A2452E" w:rsidP="00E80BF1">
      <w:pPr>
        <w:pStyle w:val="Heading2"/>
      </w:pPr>
      <w:bookmarkStart w:id="12" w:name="_Toc146182738"/>
      <w:bookmarkStart w:id="13" w:name="_Toc147928186"/>
      <w:r w:rsidRPr="00B65C3B">
        <w:t>05.01</w:t>
      </w:r>
      <w:r w:rsidR="00EE092B">
        <w:tab/>
      </w:r>
      <w:r w:rsidRPr="00B65C3B">
        <w:rPr>
          <w:u w:val="single"/>
        </w:rPr>
        <w:t>Commission</w:t>
      </w:r>
      <w:bookmarkEnd w:id="12"/>
      <w:bookmarkEnd w:id="13"/>
      <w:r w:rsidRPr="00BA15D5">
        <w:t xml:space="preserve"> </w:t>
      </w:r>
    </w:p>
    <w:p w14:paraId="51AE6C07" w14:textId="142E0B9C" w:rsidR="00A2452E" w:rsidRPr="00B65C3B" w:rsidRDefault="00A91517" w:rsidP="00A11C2A">
      <w:pPr>
        <w:pStyle w:val="BodyText"/>
        <w:numPr>
          <w:ilvl w:val="0"/>
          <w:numId w:val="7"/>
        </w:numPr>
        <w:tabs>
          <w:tab w:val="num" w:pos="720"/>
        </w:tabs>
      </w:pPr>
      <w:r w:rsidRPr="00B65C3B">
        <w:t>Depending on the circumstances surrounding the shutdown, t</w:t>
      </w:r>
      <w:r w:rsidR="00AC4765" w:rsidRPr="00B65C3B">
        <w:t xml:space="preserve">he Commission </w:t>
      </w:r>
      <w:r w:rsidRPr="00B65C3B">
        <w:t>may</w:t>
      </w:r>
      <w:r w:rsidR="00AC4765" w:rsidRPr="00B65C3B">
        <w:t xml:space="preserve"> </w:t>
      </w:r>
      <w:r w:rsidR="00D70B6B" w:rsidRPr="00B65C3B">
        <w:t>choose</w:t>
      </w:r>
      <w:r w:rsidR="00AC4765" w:rsidRPr="00B65C3B">
        <w:t xml:space="preserve"> to m</w:t>
      </w:r>
      <w:r w:rsidR="00A2452E" w:rsidRPr="00B65C3B">
        <w:t xml:space="preserve">eet with the licensee to discuss their performance improvement plan. </w:t>
      </w:r>
    </w:p>
    <w:p w14:paraId="7E6793D3" w14:textId="79A1091B" w:rsidR="00B22EB4" w:rsidRPr="00E66B85" w:rsidRDefault="00AC4765" w:rsidP="00A11C2A">
      <w:pPr>
        <w:pStyle w:val="BodyText"/>
        <w:numPr>
          <w:ilvl w:val="0"/>
          <w:numId w:val="7"/>
        </w:numPr>
        <w:tabs>
          <w:tab w:val="num" w:pos="720"/>
        </w:tabs>
      </w:pPr>
      <w:r w:rsidRPr="005B3CB9">
        <w:t>The</w:t>
      </w:r>
      <w:r w:rsidRPr="00E66B85">
        <w:t xml:space="preserve"> Commission should be briefed on </w:t>
      </w:r>
      <w:r w:rsidR="00A2452E" w:rsidRPr="00E66B85">
        <w:t xml:space="preserve">IMC 0350 plants during the Commission briefing following the </w:t>
      </w:r>
      <w:r w:rsidR="00A91517" w:rsidRPr="00E66B85">
        <w:t>Agency Action Review Meeting (</w:t>
      </w:r>
      <w:r w:rsidR="00A2452E" w:rsidRPr="00E66B85">
        <w:t>AARM</w:t>
      </w:r>
      <w:r w:rsidR="00A91517" w:rsidRPr="00E66B85">
        <w:t>)</w:t>
      </w:r>
      <w:r w:rsidR="00A2452E" w:rsidRPr="00E66B85">
        <w:t>.</w:t>
      </w:r>
      <w:r w:rsidR="00E46E57">
        <w:t xml:space="preserve"> </w:t>
      </w:r>
      <w:r w:rsidR="00A2452E" w:rsidRPr="00E66B85">
        <w:t xml:space="preserve">However, more detailed Commission briefings regarding the status of IMC 0350 plants and recommendations for plant restart </w:t>
      </w:r>
      <w:r w:rsidR="009F46D2" w:rsidRPr="00E66B85">
        <w:t>may be</w:t>
      </w:r>
      <w:r w:rsidR="00A2452E" w:rsidRPr="00E66B85">
        <w:t xml:space="preserve"> held separately, </w:t>
      </w:r>
      <w:r w:rsidR="00B22F20">
        <w:t>if</w:t>
      </w:r>
      <w:r w:rsidR="00A2452E" w:rsidRPr="00E66B85">
        <w:t xml:space="preserve"> requested.</w:t>
      </w:r>
    </w:p>
    <w:p w14:paraId="7EFB0581" w14:textId="5ED13F7D" w:rsidR="00B22EB4" w:rsidRPr="008C0703" w:rsidRDefault="008C0703" w:rsidP="00A11C2A">
      <w:pPr>
        <w:pStyle w:val="BodyText"/>
        <w:numPr>
          <w:ilvl w:val="0"/>
          <w:numId w:val="7"/>
        </w:numPr>
        <w:tabs>
          <w:tab w:val="num" w:pos="720"/>
        </w:tabs>
      </w:pPr>
      <w:r>
        <w:t>A</w:t>
      </w:r>
      <w:r w:rsidRPr="00971F06">
        <w:t>lthough</w:t>
      </w:r>
      <w:r w:rsidR="00D27969">
        <w:t xml:space="preserve"> approval for plant restart is</w:t>
      </w:r>
      <w:r w:rsidRPr="00971F06">
        <w:t xml:space="preserve"> usually delegated to the staff</w:t>
      </w:r>
      <w:r>
        <w:t>,</w:t>
      </w:r>
      <w:r w:rsidRPr="00E66B85">
        <w:t xml:space="preserve"> </w:t>
      </w:r>
      <w:r w:rsidR="00B22F20">
        <w:t xml:space="preserve">plants that are shutdown under an Order from the Commission </w:t>
      </w:r>
      <w:r w:rsidRPr="00971F06">
        <w:t>may need Commission approval to restart.</w:t>
      </w:r>
    </w:p>
    <w:p w14:paraId="03314C21" w14:textId="3E9251FE" w:rsidR="00D96074" w:rsidRPr="00E80BF1" w:rsidRDefault="00D96074" w:rsidP="00E80BF1">
      <w:pPr>
        <w:pStyle w:val="Heading2"/>
      </w:pPr>
      <w:bookmarkStart w:id="14" w:name="_Toc146182739"/>
      <w:bookmarkStart w:id="15" w:name="_Toc147928187"/>
      <w:r w:rsidRPr="00E80BF1">
        <w:t>05.0</w:t>
      </w:r>
      <w:r w:rsidR="00A2452E" w:rsidRPr="00E80BF1">
        <w:t>2</w:t>
      </w:r>
      <w:r w:rsidRPr="00E80BF1">
        <w:tab/>
      </w:r>
      <w:r w:rsidRPr="00E80BF1">
        <w:rPr>
          <w:u w:val="single"/>
        </w:rPr>
        <w:t>Regional Administrator</w:t>
      </w:r>
      <w:r w:rsidR="00CD68AF" w:rsidRPr="00CC6D8B">
        <w:rPr>
          <w:u w:val="single"/>
        </w:rPr>
        <w:t xml:space="preserve"> (RA)</w:t>
      </w:r>
      <w:bookmarkEnd w:id="14"/>
      <w:bookmarkEnd w:id="15"/>
    </w:p>
    <w:p w14:paraId="2C7CA563" w14:textId="3642D8D9" w:rsidR="003A3B6B" w:rsidRPr="00E66B85" w:rsidRDefault="003A3B6B" w:rsidP="00D35EC6">
      <w:pPr>
        <w:pStyle w:val="BodyText"/>
        <w:numPr>
          <w:ilvl w:val="0"/>
          <w:numId w:val="2"/>
        </w:numPr>
        <w:tabs>
          <w:tab w:val="clear" w:pos="806"/>
          <w:tab w:val="num" w:pos="720"/>
        </w:tabs>
        <w:ind w:left="720" w:hanging="360"/>
      </w:pPr>
      <w:r w:rsidRPr="00B65C3B">
        <w:t xml:space="preserve">Decides, with concurrence from the Director of </w:t>
      </w:r>
      <w:r w:rsidR="009F46D2" w:rsidRPr="00B65C3B">
        <w:t xml:space="preserve">the Office of </w:t>
      </w:r>
      <w:r w:rsidR="006334D6" w:rsidRPr="00B65C3B">
        <w:t>Nuclear Reactor Regulation (</w:t>
      </w:r>
      <w:r w:rsidRPr="00B65C3B">
        <w:t>NRR</w:t>
      </w:r>
      <w:r w:rsidR="006334D6" w:rsidRPr="00B65C3B">
        <w:t>)</w:t>
      </w:r>
      <w:r w:rsidRPr="00B65C3B">
        <w:t xml:space="preserve">, whether this IMC </w:t>
      </w:r>
      <w:r w:rsidR="00C61903" w:rsidRPr="00B65C3B">
        <w:t xml:space="preserve">is to be applied </w:t>
      </w:r>
      <w:r w:rsidRPr="00B65C3B">
        <w:t xml:space="preserve">to a specific reactor. </w:t>
      </w:r>
    </w:p>
    <w:p w14:paraId="1A7EE314" w14:textId="741427B0" w:rsidR="00D90D83" w:rsidRPr="00E66B85" w:rsidRDefault="00D90D83" w:rsidP="00D35EC6">
      <w:pPr>
        <w:pStyle w:val="BodyText"/>
        <w:numPr>
          <w:ilvl w:val="0"/>
          <w:numId w:val="2"/>
        </w:numPr>
        <w:tabs>
          <w:tab w:val="clear" w:pos="806"/>
          <w:tab w:val="num" w:pos="720"/>
        </w:tabs>
        <w:ind w:left="720" w:hanging="360"/>
      </w:pPr>
      <w:r w:rsidRPr="005B3CB9">
        <w:t>Is</w:t>
      </w:r>
      <w:r w:rsidRPr="00E66B85">
        <w:t xml:space="preserve"> responsible for the implementation of this procedure at a particular site.</w:t>
      </w:r>
      <w:r w:rsidR="00E46E57">
        <w:t xml:space="preserve"> </w:t>
      </w:r>
      <w:r w:rsidRPr="00E66B85">
        <w:t xml:space="preserve">Authority for executing the requirements of this IMC may be delegated to the </w:t>
      </w:r>
      <w:ins w:id="16" w:author="Author">
        <w:r w:rsidR="00FE7D62">
          <w:t>Chair</w:t>
        </w:r>
      </w:ins>
      <w:r w:rsidRPr="00E66B85">
        <w:t xml:space="preserve"> and Vice </w:t>
      </w:r>
      <w:ins w:id="17" w:author="Author">
        <w:r w:rsidR="00FE7D62">
          <w:t>Chair</w:t>
        </w:r>
      </w:ins>
      <w:r w:rsidRPr="00E66B85">
        <w:t xml:space="preserve"> of the IMC 0350 Oversight Panel (henceforth referred to as “the </w:t>
      </w:r>
      <w:r w:rsidR="00624FCD" w:rsidRPr="00E66B85">
        <w:t>P</w:t>
      </w:r>
      <w:r w:rsidRPr="00E66B85">
        <w:t>anel”).</w:t>
      </w:r>
    </w:p>
    <w:p w14:paraId="1C71D058" w14:textId="72C80DC9" w:rsidR="00FF02A6" w:rsidRPr="00E66B85" w:rsidRDefault="00D96074" w:rsidP="00D35EC6">
      <w:pPr>
        <w:pStyle w:val="BodyText"/>
        <w:numPr>
          <w:ilvl w:val="0"/>
          <w:numId w:val="2"/>
        </w:numPr>
        <w:tabs>
          <w:tab w:val="clear" w:pos="806"/>
          <w:tab w:val="num" w:pos="720"/>
        </w:tabs>
        <w:ind w:left="720" w:hanging="360"/>
      </w:pPr>
      <w:r w:rsidRPr="00E66B85">
        <w:t xml:space="preserve">Approves the establishment and disbandment </w:t>
      </w:r>
      <w:r w:rsidR="00033742">
        <w:t xml:space="preserve">of </w:t>
      </w:r>
      <w:r w:rsidRPr="00E66B85">
        <w:t xml:space="preserve">the </w:t>
      </w:r>
      <w:r w:rsidR="009F46D2" w:rsidRPr="00E66B85">
        <w:t>Panel</w:t>
      </w:r>
      <w:r w:rsidR="00011484">
        <w:t>.</w:t>
      </w:r>
      <w:r w:rsidR="009F46D2" w:rsidRPr="00E66B85">
        <w:t xml:space="preserve"> </w:t>
      </w:r>
      <w:r w:rsidRPr="00E66B85">
        <w:t xml:space="preserve">Selects the </w:t>
      </w:r>
      <w:ins w:id="18" w:author="Author">
        <w:r w:rsidR="00FE7D62">
          <w:t>Chair</w:t>
        </w:r>
      </w:ins>
      <w:r w:rsidR="006C4EAB" w:rsidRPr="00E66B85">
        <w:t xml:space="preserve"> </w:t>
      </w:r>
      <w:r w:rsidRPr="00E66B85">
        <w:t xml:space="preserve">of the </w:t>
      </w:r>
      <w:r w:rsidR="004A0737" w:rsidRPr="00E66B85">
        <w:t>P</w:t>
      </w:r>
      <w:r w:rsidRPr="00E66B85">
        <w:t xml:space="preserve">anel and establishes the </w:t>
      </w:r>
      <w:r w:rsidR="004A0737" w:rsidRPr="00E66B85">
        <w:t>P</w:t>
      </w:r>
      <w:r w:rsidRPr="00E66B85">
        <w:t>anel’s composition and responsibilities.</w:t>
      </w:r>
      <w:r w:rsidR="00E46E57">
        <w:t xml:space="preserve"> </w:t>
      </w:r>
      <w:r w:rsidRPr="00E66B85">
        <w:t>Decides</w:t>
      </w:r>
      <w:r w:rsidR="009F46D2" w:rsidRPr="00E66B85">
        <w:t>,</w:t>
      </w:r>
      <w:r w:rsidRPr="00E66B85">
        <w:t xml:space="preserve"> with concurrence from </w:t>
      </w:r>
      <w:r w:rsidR="005636D2">
        <w:t xml:space="preserve">Director of </w:t>
      </w:r>
      <w:r w:rsidRPr="00E66B85">
        <w:t>NRR</w:t>
      </w:r>
      <w:r w:rsidR="009F46D2" w:rsidRPr="00E66B85">
        <w:t>,</w:t>
      </w:r>
      <w:r w:rsidRPr="00E66B85">
        <w:t xml:space="preserve"> on the selection of the Vice </w:t>
      </w:r>
      <w:ins w:id="19" w:author="Author">
        <w:r w:rsidR="00FE7D62">
          <w:t>Chair</w:t>
        </w:r>
      </w:ins>
      <w:r w:rsidR="00E16AAB" w:rsidRPr="00E66B85">
        <w:t xml:space="preserve">. </w:t>
      </w:r>
    </w:p>
    <w:p w14:paraId="5A28EB4C" w14:textId="77777777" w:rsidR="00FF02A6" w:rsidRPr="00E66B85" w:rsidRDefault="00D70B6B" w:rsidP="00D35EC6">
      <w:pPr>
        <w:pStyle w:val="BodyText"/>
        <w:numPr>
          <w:ilvl w:val="0"/>
          <w:numId w:val="2"/>
        </w:numPr>
        <w:tabs>
          <w:tab w:val="clear" w:pos="806"/>
          <w:tab w:val="num" w:pos="720"/>
        </w:tabs>
        <w:ind w:left="720" w:hanging="360"/>
      </w:pPr>
      <w:r w:rsidRPr="00E66B85">
        <w:t>Decides, with concurrence from Deputy Executive Director for Reactor and Preparedness Programs (DEDR), the Director of the Office of Enforcement (OE), and the Director of NRR, as appropriate, the scope of an Order or a Confirmatory Action Letter (CAL) specifying any immediate actions and/or the actions required of the licensee in order to receive NRC approval to restart the plant.</w:t>
      </w:r>
    </w:p>
    <w:p w14:paraId="6120D35F" w14:textId="77777777" w:rsidR="00D96074" w:rsidRPr="00E66B85" w:rsidRDefault="00D96074" w:rsidP="00D35EC6">
      <w:pPr>
        <w:pStyle w:val="BodyText"/>
        <w:numPr>
          <w:ilvl w:val="0"/>
          <w:numId w:val="2"/>
        </w:numPr>
        <w:tabs>
          <w:tab w:val="clear" w:pos="806"/>
          <w:tab w:val="num" w:pos="720"/>
        </w:tabs>
        <w:ind w:left="720" w:hanging="360"/>
      </w:pPr>
      <w:r w:rsidRPr="00E66B85">
        <w:t>Decides</w:t>
      </w:r>
      <w:r w:rsidR="003A7EB9">
        <w:t xml:space="preserve"> </w:t>
      </w:r>
      <w:r w:rsidRPr="00E66B85">
        <w:t>on the adequacy of the licensee’s corrective action plan for issues related to the significant performance problem</w:t>
      </w:r>
      <w:r w:rsidR="00A91517" w:rsidRPr="00E66B85">
        <w:t>(</w:t>
      </w:r>
      <w:r w:rsidRPr="00E66B85">
        <w:t>s</w:t>
      </w:r>
      <w:r w:rsidR="00A91517" w:rsidRPr="00E66B85">
        <w:t>)</w:t>
      </w:r>
      <w:r w:rsidRPr="00E66B85">
        <w:t xml:space="preserve"> or operational event</w:t>
      </w:r>
      <w:r w:rsidR="00A91517" w:rsidRPr="00E66B85">
        <w:t>(s)</w:t>
      </w:r>
      <w:r w:rsidRPr="00E66B85">
        <w:t>.</w:t>
      </w:r>
    </w:p>
    <w:p w14:paraId="646BBB3F" w14:textId="0A4F8C55" w:rsidR="004249E1" w:rsidRPr="00E66B85" w:rsidRDefault="004249E1" w:rsidP="00D35EC6">
      <w:pPr>
        <w:pStyle w:val="BodyText"/>
        <w:numPr>
          <w:ilvl w:val="0"/>
          <w:numId w:val="2"/>
        </w:numPr>
        <w:tabs>
          <w:tab w:val="clear" w:pos="806"/>
          <w:tab w:val="num" w:pos="720"/>
        </w:tabs>
        <w:ind w:left="720" w:hanging="360"/>
      </w:pPr>
      <w:r w:rsidRPr="00E66B85">
        <w:t xml:space="preserve">Approves the Restart </w:t>
      </w:r>
      <w:r w:rsidR="00C96967">
        <w:t>C</w:t>
      </w:r>
      <w:r w:rsidRPr="00E66B85">
        <w:t>hecklist.</w:t>
      </w:r>
    </w:p>
    <w:p w14:paraId="2918D847" w14:textId="12856353" w:rsidR="00D96074" w:rsidRPr="00E66B85" w:rsidRDefault="00C96967" w:rsidP="00D35EC6">
      <w:pPr>
        <w:pStyle w:val="BodyText"/>
        <w:numPr>
          <w:ilvl w:val="0"/>
          <w:numId w:val="2"/>
        </w:numPr>
        <w:tabs>
          <w:tab w:val="clear" w:pos="806"/>
          <w:tab w:val="num" w:pos="720"/>
        </w:tabs>
        <w:ind w:left="720" w:hanging="360"/>
      </w:pPr>
      <w:r>
        <w:t>Is responsible for a</w:t>
      </w:r>
      <w:r w:rsidR="00D96074" w:rsidRPr="00E66B85">
        <w:t>pprov</w:t>
      </w:r>
      <w:r>
        <w:t>ing</w:t>
      </w:r>
      <w:r w:rsidR="00D96074" w:rsidRPr="00E66B85">
        <w:t xml:space="preserve"> restart of the shutdown plant, following </w:t>
      </w:r>
      <w:r w:rsidR="008C0703">
        <w:t>concurrence</w:t>
      </w:r>
      <w:r w:rsidR="008C0703" w:rsidRPr="00E66B85">
        <w:t xml:space="preserve"> </w:t>
      </w:r>
      <w:r w:rsidR="00D96074" w:rsidRPr="00E66B85">
        <w:t>with the DEDR and the Director of NRR</w:t>
      </w:r>
      <w:r>
        <w:t xml:space="preserve"> as discussed above, i</w:t>
      </w:r>
      <w:r w:rsidR="00D96074" w:rsidRPr="00E66B85">
        <w:t xml:space="preserve">f preexisting </w:t>
      </w:r>
      <w:r w:rsidR="00C61903" w:rsidRPr="00E66B85">
        <w:t xml:space="preserve">Orders </w:t>
      </w:r>
      <w:r w:rsidR="00D96074" w:rsidRPr="00E66B85">
        <w:t xml:space="preserve">are involved, Commission or </w:t>
      </w:r>
      <w:r w:rsidR="00936646" w:rsidRPr="00E66B85">
        <w:t>Executive Director for Operations (</w:t>
      </w:r>
      <w:r w:rsidR="00D96074" w:rsidRPr="00E66B85">
        <w:t>EDO</w:t>
      </w:r>
      <w:r w:rsidR="00936646" w:rsidRPr="00E66B85">
        <w:t>)</w:t>
      </w:r>
      <w:r w:rsidR="00D96074" w:rsidRPr="00E66B85">
        <w:t xml:space="preserve"> approval may</w:t>
      </w:r>
      <w:r>
        <w:t xml:space="preserve"> also</w:t>
      </w:r>
      <w:r w:rsidR="00D96074" w:rsidRPr="00E66B85">
        <w:t xml:space="preserve"> be required.</w:t>
      </w:r>
      <w:r w:rsidR="00E46E57">
        <w:t xml:space="preserve"> </w:t>
      </w:r>
      <w:r w:rsidR="00D96074" w:rsidRPr="00E66B85">
        <w:t>Issues a restart authorization letter</w:t>
      </w:r>
      <w:r>
        <w:t xml:space="preserve"> if restart is approved</w:t>
      </w:r>
      <w:r w:rsidR="00D96074" w:rsidRPr="00E66B85">
        <w:t xml:space="preserve">. </w:t>
      </w:r>
    </w:p>
    <w:p w14:paraId="2FAE8222" w14:textId="77777777" w:rsidR="0058326E" w:rsidRPr="00E66B85" w:rsidRDefault="0058326E" w:rsidP="00D35EC6">
      <w:pPr>
        <w:pStyle w:val="BodyText"/>
        <w:numPr>
          <w:ilvl w:val="0"/>
          <w:numId w:val="2"/>
        </w:numPr>
        <w:tabs>
          <w:tab w:val="clear" w:pos="806"/>
          <w:tab w:val="num" w:pos="720"/>
        </w:tabs>
        <w:ind w:left="720" w:hanging="360"/>
      </w:pPr>
      <w:r w:rsidRPr="005B3CB9">
        <w:t>Approves</w:t>
      </w:r>
      <w:r w:rsidRPr="00E66B85">
        <w:t xml:space="preserve"> termination of the IMC 0350 process and a return to the normal ROP.</w:t>
      </w:r>
    </w:p>
    <w:p w14:paraId="5CE53818" w14:textId="06BACC4E" w:rsidR="00D96074" w:rsidRPr="00E66B85" w:rsidRDefault="00D90D83" w:rsidP="00D35EC6">
      <w:pPr>
        <w:pStyle w:val="BodyText"/>
        <w:numPr>
          <w:ilvl w:val="0"/>
          <w:numId w:val="2"/>
        </w:numPr>
        <w:tabs>
          <w:tab w:val="clear" w:pos="806"/>
          <w:tab w:val="num" w:pos="720"/>
        </w:tabs>
        <w:ind w:left="720" w:hanging="360"/>
      </w:pPr>
      <w:r w:rsidRPr="00E66B85">
        <w:t>Discuss</w:t>
      </w:r>
      <w:r w:rsidR="00C61903" w:rsidRPr="00E66B85">
        <w:t>es</w:t>
      </w:r>
      <w:r w:rsidR="00566ABA" w:rsidRPr="00E66B85">
        <w:t xml:space="preserve"> </w:t>
      </w:r>
      <w:r w:rsidR="00B22F20">
        <w:t>any</w:t>
      </w:r>
      <w:r w:rsidR="00566ABA" w:rsidRPr="00E66B85">
        <w:t xml:space="preserve"> plants that </w:t>
      </w:r>
      <w:r w:rsidRPr="00E66B85">
        <w:t xml:space="preserve">have been </w:t>
      </w:r>
      <w:r w:rsidR="00566ABA" w:rsidRPr="00E66B85">
        <w:t>under the IMC 0350 process within the calendar year a</w:t>
      </w:r>
      <w:r w:rsidR="00D96074" w:rsidRPr="00E66B85">
        <w:t>t the End-of-Cycle Summary Meeting</w:t>
      </w:r>
      <w:r w:rsidR="00C61903" w:rsidRPr="00E66B85">
        <w:t>,</w:t>
      </w:r>
      <w:r w:rsidR="00D96074" w:rsidRPr="00E66B85">
        <w:t xml:space="preserve"> </w:t>
      </w:r>
      <w:r w:rsidR="00580F95" w:rsidRPr="00E66B85">
        <w:t xml:space="preserve">in accordance with IMC 0305. </w:t>
      </w:r>
    </w:p>
    <w:p w14:paraId="55F9435C" w14:textId="0E606521" w:rsidR="00D96074" w:rsidRPr="00BA15D5" w:rsidRDefault="00D96074" w:rsidP="00E3789F">
      <w:pPr>
        <w:pStyle w:val="Heading2"/>
      </w:pPr>
      <w:bookmarkStart w:id="20" w:name="_Toc146182740"/>
      <w:bookmarkStart w:id="21" w:name="_Toc147928188"/>
      <w:r w:rsidRPr="00E66B85">
        <w:t>05.0</w:t>
      </w:r>
      <w:r w:rsidR="00A2452E" w:rsidRPr="00E66B85">
        <w:t>3</w:t>
      </w:r>
      <w:r w:rsidRPr="00E66B85">
        <w:tab/>
      </w:r>
      <w:r w:rsidRPr="00E66B85">
        <w:rPr>
          <w:u w:val="single"/>
        </w:rPr>
        <w:t>Director, NRR</w:t>
      </w:r>
      <w:bookmarkEnd w:id="20"/>
      <w:bookmarkEnd w:id="21"/>
    </w:p>
    <w:p w14:paraId="6B4837D7" w14:textId="4FD2C022" w:rsidR="00D96074" w:rsidRPr="00B65C3B" w:rsidRDefault="003A4D7A" w:rsidP="00A11C2A">
      <w:pPr>
        <w:pStyle w:val="BodyText"/>
        <w:numPr>
          <w:ilvl w:val="0"/>
          <w:numId w:val="12"/>
        </w:numPr>
        <w:tabs>
          <w:tab w:val="clear" w:pos="806"/>
          <w:tab w:val="num" w:pos="720"/>
        </w:tabs>
        <w:ind w:left="720" w:hanging="360"/>
      </w:pPr>
      <w:r>
        <w:t>Reviews and c</w:t>
      </w:r>
      <w:r w:rsidR="00234B8B" w:rsidRPr="00B65C3B">
        <w:t>oncurs on the decision to implement this process.</w:t>
      </w:r>
    </w:p>
    <w:p w14:paraId="4144A793" w14:textId="50B71421" w:rsidR="00D96074" w:rsidRPr="00E66B85" w:rsidRDefault="003A4D7A" w:rsidP="00A11C2A">
      <w:pPr>
        <w:pStyle w:val="BodyText"/>
        <w:numPr>
          <w:ilvl w:val="0"/>
          <w:numId w:val="12"/>
        </w:numPr>
        <w:tabs>
          <w:tab w:val="clear" w:pos="806"/>
          <w:tab w:val="num" w:pos="720"/>
        </w:tabs>
        <w:ind w:left="720" w:hanging="360"/>
      </w:pPr>
      <w:r>
        <w:lastRenderedPageBreak/>
        <w:t>Reviews and c</w:t>
      </w:r>
      <w:r w:rsidR="00D96074" w:rsidRPr="00E66B85">
        <w:t xml:space="preserve">oncurs on the selection of the Vice </w:t>
      </w:r>
      <w:ins w:id="22" w:author="Author">
        <w:r w:rsidR="00FE7D62">
          <w:t>Chair</w:t>
        </w:r>
      </w:ins>
      <w:r w:rsidR="00D96074" w:rsidRPr="00E66B85">
        <w:t xml:space="preserve"> of the</w:t>
      </w:r>
      <w:r>
        <w:t xml:space="preserve"> IMC 0350 Oversight</w:t>
      </w:r>
      <w:r w:rsidR="00D96074" w:rsidRPr="00E66B85">
        <w:t xml:space="preserve"> </w:t>
      </w:r>
      <w:r>
        <w:t>P</w:t>
      </w:r>
      <w:r w:rsidR="00D96074" w:rsidRPr="00E66B85">
        <w:t>anel.</w:t>
      </w:r>
    </w:p>
    <w:p w14:paraId="2A266609" w14:textId="2F08BFC6" w:rsidR="00D96074" w:rsidRPr="00E66B85" w:rsidRDefault="003A4D7A" w:rsidP="00A11C2A">
      <w:pPr>
        <w:pStyle w:val="BodyText"/>
        <w:numPr>
          <w:ilvl w:val="0"/>
          <w:numId w:val="12"/>
        </w:numPr>
        <w:tabs>
          <w:tab w:val="clear" w:pos="806"/>
          <w:tab w:val="num" w:pos="720"/>
        </w:tabs>
        <w:ind w:left="720" w:hanging="360"/>
      </w:pPr>
      <w:r>
        <w:t>Reviews and c</w:t>
      </w:r>
      <w:r w:rsidR="00D96074" w:rsidRPr="00E66B85">
        <w:t xml:space="preserve">oncurs on the scope of an </w:t>
      </w:r>
      <w:r w:rsidR="00B22F20">
        <w:t>O</w:t>
      </w:r>
      <w:r w:rsidR="00D96074" w:rsidRPr="00E66B85">
        <w:t>rder or a</w:t>
      </w:r>
      <w:r w:rsidR="005D27B1">
        <w:t xml:space="preserve"> </w:t>
      </w:r>
      <w:r w:rsidR="00D96074" w:rsidRPr="00E66B85">
        <w:t>CAL specifying</w:t>
      </w:r>
      <w:r w:rsidR="00E13C2D">
        <w:t xml:space="preserve"> those</w:t>
      </w:r>
      <w:r w:rsidR="00D96074" w:rsidRPr="00E66B85">
        <w:t xml:space="preserve"> actions required of the licensee</w:t>
      </w:r>
      <w:r w:rsidR="00E13C2D">
        <w:t xml:space="preserve"> to ensure the plant is safe to restart</w:t>
      </w:r>
      <w:r w:rsidR="008E7382">
        <w:t>.</w:t>
      </w:r>
    </w:p>
    <w:p w14:paraId="1345FA1F" w14:textId="2CFACA6F" w:rsidR="0058326E" w:rsidRPr="00E66B85" w:rsidRDefault="003A4D7A" w:rsidP="00A11C2A">
      <w:pPr>
        <w:pStyle w:val="BodyText"/>
        <w:numPr>
          <w:ilvl w:val="0"/>
          <w:numId w:val="12"/>
        </w:numPr>
        <w:tabs>
          <w:tab w:val="clear" w:pos="806"/>
          <w:tab w:val="num" w:pos="720"/>
        </w:tabs>
        <w:ind w:left="720" w:hanging="360"/>
      </w:pPr>
      <w:r>
        <w:t>Along with the DEDR, reviews and c</w:t>
      </w:r>
      <w:r w:rsidR="0058326E" w:rsidRPr="00E66B85">
        <w:t>oncurs on</w:t>
      </w:r>
      <w:r>
        <w:t xml:space="preserve"> the</w:t>
      </w:r>
      <w:r w:rsidR="0058326E" w:rsidRPr="00E66B85">
        <w:t xml:space="preserve"> </w:t>
      </w:r>
      <w:r>
        <w:t>RA’s</w:t>
      </w:r>
      <w:r w:rsidR="008E7382">
        <w:t xml:space="preserve"> decision </w:t>
      </w:r>
      <w:r>
        <w:t>related to plant restart</w:t>
      </w:r>
      <w:r w:rsidR="0058326E" w:rsidRPr="00E66B85">
        <w:t>.</w:t>
      </w:r>
    </w:p>
    <w:p w14:paraId="564B57D9" w14:textId="77777777" w:rsidR="00D96074" w:rsidRPr="00E66B85" w:rsidRDefault="00D96074" w:rsidP="00A11C2A">
      <w:pPr>
        <w:pStyle w:val="BodyText"/>
        <w:numPr>
          <w:ilvl w:val="0"/>
          <w:numId w:val="12"/>
        </w:numPr>
        <w:tabs>
          <w:tab w:val="clear" w:pos="806"/>
          <w:tab w:val="num" w:pos="720"/>
        </w:tabs>
        <w:ind w:left="720" w:hanging="360"/>
      </w:pPr>
      <w:r w:rsidRPr="00E66B85">
        <w:t>Notifies the EDO and the Commission, as appropriate, of the NRC actions taken concerning a nuclear power plant under the guidance of this manual chapter.</w:t>
      </w:r>
    </w:p>
    <w:p w14:paraId="4C9D4B1B" w14:textId="23144D06" w:rsidR="00605396" w:rsidRPr="00BA15D5" w:rsidRDefault="00605396" w:rsidP="00E3789F">
      <w:pPr>
        <w:pStyle w:val="Heading2"/>
      </w:pPr>
      <w:bookmarkStart w:id="23" w:name="_Toc146182741"/>
      <w:bookmarkStart w:id="24" w:name="_Toc147928189"/>
      <w:r w:rsidRPr="00E66B85">
        <w:t>0</w:t>
      </w:r>
      <w:r w:rsidR="00690560" w:rsidRPr="00E66B85">
        <w:t>5</w:t>
      </w:r>
      <w:r w:rsidRPr="00E66B85">
        <w:t>.0</w:t>
      </w:r>
      <w:r w:rsidR="00A522DF">
        <w:t>4</w:t>
      </w:r>
      <w:r w:rsidRPr="00E66B85">
        <w:tab/>
      </w:r>
      <w:r w:rsidRPr="00E66B85">
        <w:rPr>
          <w:u w:val="single"/>
        </w:rPr>
        <w:t>Director, Division of Operating Reactor Licensing (DORL)</w:t>
      </w:r>
      <w:r w:rsidR="006334D6" w:rsidRPr="00E66B85">
        <w:rPr>
          <w:u w:val="single"/>
        </w:rPr>
        <w:t>, NRR;</w:t>
      </w:r>
      <w:r w:rsidR="003526A6" w:rsidRPr="00E66B85">
        <w:rPr>
          <w:u w:val="single"/>
        </w:rPr>
        <w:t xml:space="preserve"> </w:t>
      </w:r>
      <w:r w:rsidR="00C96967">
        <w:rPr>
          <w:u w:val="single"/>
        </w:rPr>
        <w:t>and</w:t>
      </w:r>
      <w:r w:rsidR="003526A6" w:rsidRPr="00E66B85">
        <w:rPr>
          <w:u w:val="single"/>
        </w:rPr>
        <w:t xml:space="preserve"> Director, Division of </w:t>
      </w:r>
      <w:ins w:id="25" w:author="Author">
        <w:r w:rsidR="008F6C2F">
          <w:rPr>
            <w:u w:val="single"/>
          </w:rPr>
          <w:t>Reactor Oversight</w:t>
        </w:r>
      </w:ins>
      <w:r w:rsidR="003526A6" w:rsidRPr="00E66B85">
        <w:rPr>
          <w:u w:val="single"/>
        </w:rPr>
        <w:t xml:space="preserve"> (</w:t>
      </w:r>
      <w:ins w:id="26" w:author="Author">
        <w:r w:rsidR="008F6C2F">
          <w:rPr>
            <w:u w:val="single"/>
          </w:rPr>
          <w:t>DRO</w:t>
        </w:r>
      </w:ins>
      <w:r w:rsidR="003526A6" w:rsidRPr="00E66B85">
        <w:rPr>
          <w:u w:val="single"/>
        </w:rPr>
        <w:t>)</w:t>
      </w:r>
      <w:r w:rsidRPr="00E66B85">
        <w:rPr>
          <w:u w:val="single"/>
        </w:rPr>
        <w:t>, NRR</w:t>
      </w:r>
      <w:bookmarkEnd w:id="23"/>
      <w:bookmarkEnd w:id="24"/>
    </w:p>
    <w:p w14:paraId="320B649D" w14:textId="224E48EE" w:rsidR="00605396" w:rsidRPr="00B65C3B" w:rsidRDefault="00605396" w:rsidP="00D35EC6">
      <w:pPr>
        <w:pStyle w:val="BodyText"/>
        <w:numPr>
          <w:ilvl w:val="0"/>
          <w:numId w:val="3"/>
        </w:numPr>
        <w:tabs>
          <w:tab w:val="clear" w:pos="806"/>
          <w:tab w:val="num" w:pos="720"/>
        </w:tabs>
        <w:ind w:left="720" w:hanging="360"/>
      </w:pPr>
      <w:r w:rsidRPr="00B65C3B">
        <w:t xml:space="preserve">Implements the requirements of this IMC by coordinating NRR policy and guidance, in conjunction with the </w:t>
      </w:r>
      <w:ins w:id="27" w:author="Author">
        <w:r w:rsidR="00FE7D62">
          <w:t>Chair</w:t>
        </w:r>
      </w:ins>
      <w:r w:rsidR="006C4EAB" w:rsidRPr="00B65C3B">
        <w:t xml:space="preserve"> of</w:t>
      </w:r>
      <w:r w:rsidRPr="00B65C3B">
        <w:t xml:space="preserve"> the Panel, to ensure that the Director of NRR and appropriate staff are directly involved in agency policy or regulatory oversight decisions, when applicable.</w:t>
      </w:r>
    </w:p>
    <w:p w14:paraId="293D7728" w14:textId="0F7E4D58" w:rsidR="00605396" w:rsidRPr="00E66B85" w:rsidRDefault="00605396" w:rsidP="00D35EC6">
      <w:pPr>
        <w:pStyle w:val="BodyText"/>
        <w:numPr>
          <w:ilvl w:val="0"/>
          <w:numId w:val="3"/>
        </w:numPr>
        <w:tabs>
          <w:tab w:val="clear" w:pos="806"/>
          <w:tab w:val="num" w:pos="720"/>
        </w:tabs>
        <w:ind w:left="720" w:hanging="360"/>
      </w:pPr>
      <w:r w:rsidRPr="00B65C3B">
        <w:t xml:space="preserve">Coordinates and implements actions prescribed in the Panel Process Plan and the </w:t>
      </w:r>
      <w:r w:rsidR="00C96967">
        <w:t>R</w:t>
      </w:r>
      <w:r w:rsidR="00C96967" w:rsidRPr="00B65C3B">
        <w:t xml:space="preserve">estart </w:t>
      </w:r>
      <w:r w:rsidR="00C96967">
        <w:t>C</w:t>
      </w:r>
      <w:r w:rsidRPr="00B65C3B">
        <w:t>hecklist that are determined to be NRR</w:t>
      </w:r>
      <w:r w:rsidR="00DE3D95" w:rsidRPr="00E66B85">
        <w:t>’</w:t>
      </w:r>
      <w:r w:rsidRPr="00E66B85">
        <w:t>s responsibility.</w:t>
      </w:r>
      <w:r w:rsidR="00E46E57">
        <w:t xml:space="preserve"> </w:t>
      </w:r>
      <w:r w:rsidRPr="00E66B85">
        <w:t>Th</w:t>
      </w:r>
      <w:r w:rsidR="00FA2268">
        <w:t xml:space="preserve">is may </w:t>
      </w:r>
      <w:r w:rsidRPr="00E66B85">
        <w:t xml:space="preserve">include licensing actions and, where applicable, </w:t>
      </w:r>
      <w:r w:rsidR="00FA2268">
        <w:t xml:space="preserve">interaction with </w:t>
      </w:r>
      <w:r w:rsidRPr="00E66B85">
        <w:t xml:space="preserve">other Federal agencies (e.g., the Federal Emergency Management Agency </w:t>
      </w:r>
      <w:r w:rsidR="00624FCD" w:rsidRPr="00E66B85">
        <w:t>(</w:t>
      </w:r>
      <w:r w:rsidRPr="00E66B85">
        <w:t>FEMA</w:t>
      </w:r>
      <w:r w:rsidR="00624FCD" w:rsidRPr="00E66B85">
        <w:t>)</w:t>
      </w:r>
      <w:r w:rsidRPr="00E66B85">
        <w:t xml:space="preserve">, the Environmental Protection Agency </w:t>
      </w:r>
      <w:r w:rsidR="00624FCD" w:rsidRPr="00E66B85">
        <w:t>(</w:t>
      </w:r>
      <w:r w:rsidRPr="00E66B85">
        <w:t>EPA</w:t>
      </w:r>
      <w:r w:rsidR="00624FCD" w:rsidRPr="00E66B85">
        <w:t>)</w:t>
      </w:r>
      <w:r w:rsidRPr="00E66B85">
        <w:t xml:space="preserve">, the Department of Justice </w:t>
      </w:r>
      <w:r w:rsidR="00624FCD" w:rsidRPr="00E66B85">
        <w:t>(</w:t>
      </w:r>
      <w:r w:rsidRPr="00E66B85">
        <w:t>DOJ</w:t>
      </w:r>
      <w:r w:rsidR="00624FCD" w:rsidRPr="00E66B85">
        <w:t>)</w:t>
      </w:r>
      <w:r w:rsidRPr="00E66B85">
        <w:t xml:space="preserve">, and the Department of Homeland Security </w:t>
      </w:r>
      <w:r w:rsidR="00624FCD" w:rsidRPr="00E66B85">
        <w:t>(</w:t>
      </w:r>
      <w:r w:rsidRPr="00E66B85">
        <w:t>DHS</w:t>
      </w:r>
      <w:r w:rsidR="00624FCD" w:rsidRPr="00E66B85">
        <w:t>)</w:t>
      </w:r>
      <w:r w:rsidRPr="00E66B85">
        <w:t>) pursuant to any applicable memoranda of understanding.</w:t>
      </w:r>
    </w:p>
    <w:p w14:paraId="5CD0F816" w14:textId="22C2487C" w:rsidR="00605396" w:rsidRPr="00486970" w:rsidRDefault="006A03F8" w:rsidP="00D35EC6">
      <w:pPr>
        <w:pStyle w:val="BodyText"/>
        <w:numPr>
          <w:ilvl w:val="0"/>
          <w:numId w:val="3"/>
        </w:numPr>
        <w:tabs>
          <w:tab w:val="clear" w:pos="806"/>
          <w:tab w:val="num" w:pos="720"/>
        </w:tabs>
        <w:ind w:left="720" w:hanging="360"/>
      </w:pPr>
      <w:r w:rsidRPr="00E66B85">
        <w:t xml:space="preserve">The Director of </w:t>
      </w:r>
      <w:ins w:id="28" w:author="Author">
        <w:r w:rsidR="008F6C2F">
          <w:t>DRO</w:t>
        </w:r>
      </w:ins>
      <w:r w:rsidRPr="00E66B85">
        <w:t xml:space="preserve"> is responsible for the development and maintenance of this manual chapter. </w:t>
      </w:r>
    </w:p>
    <w:p w14:paraId="57CA4F97" w14:textId="5CDBB532" w:rsidR="00605396" w:rsidRPr="00E80BF1" w:rsidRDefault="00690560" w:rsidP="00E80BF1">
      <w:pPr>
        <w:pStyle w:val="Heading2"/>
      </w:pPr>
      <w:bookmarkStart w:id="29" w:name="_Toc146182742"/>
      <w:bookmarkStart w:id="30" w:name="_Toc147928190"/>
      <w:r w:rsidRPr="00E80BF1">
        <w:t>05</w:t>
      </w:r>
      <w:r w:rsidR="00605396" w:rsidRPr="00E80BF1">
        <w:t>.0</w:t>
      </w:r>
      <w:r w:rsidR="00A522DF" w:rsidRPr="00E80BF1">
        <w:t>5</w:t>
      </w:r>
      <w:r w:rsidR="00605396" w:rsidRPr="00E80BF1">
        <w:tab/>
      </w:r>
      <w:ins w:id="31" w:author="Author">
        <w:r w:rsidR="00FE7D62">
          <w:rPr>
            <w:u w:val="single"/>
          </w:rPr>
          <w:t>Chair</w:t>
        </w:r>
      </w:ins>
      <w:r w:rsidR="00605396" w:rsidRPr="00E80BF1">
        <w:rPr>
          <w:u w:val="single"/>
        </w:rPr>
        <w:t>, IMC 0350 Oversight Panel</w:t>
      </w:r>
      <w:bookmarkEnd w:id="29"/>
      <w:bookmarkEnd w:id="30"/>
    </w:p>
    <w:p w14:paraId="75606232" w14:textId="77777777" w:rsidR="00605396" w:rsidRPr="00B65C3B" w:rsidRDefault="00605396" w:rsidP="00D35EC6">
      <w:pPr>
        <w:pStyle w:val="BodyText"/>
        <w:numPr>
          <w:ilvl w:val="0"/>
          <w:numId w:val="4"/>
        </w:numPr>
        <w:tabs>
          <w:tab w:val="clear" w:pos="806"/>
          <w:tab w:val="num" w:pos="720"/>
        </w:tabs>
        <w:ind w:left="720" w:hanging="360"/>
      </w:pPr>
      <w:r w:rsidRPr="00B65C3B">
        <w:t>Implements the requirements of this IMC.</w:t>
      </w:r>
    </w:p>
    <w:p w14:paraId="6B58DF1E" w14:textId="02BBE926" w:rsidR="00605396" w:rsidRPr="00E66B85" w:rsidRDefault="00605396" w:rsidP="00D35EC6">
      <w:pPr>
        <w:pStyle w:val="BodyText"/>
        <w:numPr>
          <w:ilvl w:val="0"/>
          <w:numId w:val="4"/>
        </w:numPr>
        <w:tabs>
          <w:tab w:val="clear" w:pos="806"/>
          <w:tab w:val="num" w:pos="720"/>
        </w:tabs>
        <w:ind w:left="720" w:hanging="360"/>
      </w:pPr>
      <w:r w:rsidRPr="00B65C3B">
        <w:t>Coordinates the Panel</w:t>
      </w:r>
      <w:r w:rsidR="00DE3D95" w:rsidRPr="00B65C3B">
        <w:t>’</w:t>
      </w:r>
      <w:r w:rsidRPr="00B65C3B">
        <w:t>s activities</w:t>
      </w:r>
      <w:r w:rsidR="00EC0465">
        <w:t>.</w:t>
      </w:r>
      <w:r w:rsidR="00E46E57">
        <w:t xml:space="preserve"> </w:t>
      </w:r>
      <w:r w:rsidRPr="00E66B85">
        <w:t xml:space="preserve">See </w:t>
      </w:r>
      <w:r w:rsidR="0026631E">
        <w:t>s</w:t>
      </w:r>
      <w:r w:rsidRPr="00E66B85">
        <w:t>ection 0</w:t>
      </w:r>
      <w:r w:rsidR="00EC0465">
        <w:t>7</w:t>
      </w:r>
      <w:r w:rsidRPr="00E66B85">
        <w:t>.0</w:t>
      </w:r>
      <w:r w:rsidR="00EC0465">
        <w:t>2</w:t>
      </w:r>
      <w:r w:rsidRPr="00E66B85">
        <w:t xml:space="preserve">.b for </w:t>
      </w:r>
      <w:r w:rsidR="00FB6E77">
        <w:t>the objectives</w:t>
      </w:r>
      <w:r w:rsidRPr="00E66B85">
        <w:t xml:space="preserve"> of the Panel.</w:t>
      </w:r>
    </w:p>
    <w:p w14:paraId="4CF5708B" w14:textId="0C572993" w:rsidR="00605396" w:rsidRPr="00E66B85" w:rsidRDefault="00605396" w:rsidP="00D35EC6">
      <w:pPr>
        <w:pStyle w:val="BodyText"/>
        <w:numPr>
          <w:ilvl w:val="0"/>
          <w:numId w:val="4"/>
        </w:numPr>
        <w:tabs>
          <w:tab w:val="clear" w:pos="806"/>
          <w:tab w:val="num" w:pos="720"/>
        </w:tabs>
        <w:ind w:left="720" w:hanging="360"/>
      </w:pPr>
      <w:r w:rsidRPr="00E66B85">
        <w:t>Coordinates and implements actions prescribed by the Panel that have been determined to be the responsibility of the regional office.</w:t>
      </w:r>
      <w:r w:rsidR="00E46E57">
        <w:t xml:space="preserve"> </w:t>
      </w:r>
      <w:r w:rsidRPr="00E66B85">
        <w:t>These actions include, when appropriate, interactions with State and local agencies and with regional offices of</w:t>
      </w:r>
      <w:r w:rsidR="00C96967">
        <w:t xml:space="preserve"> other</w:t>
      </w:r>
      <w:r w:rsidRPr="00E66B85">
        <w:t xml:space="preserve"> Federal agencies.</w:t>
      </w:r>
    </w:p>
    <w:p w14:paraId="2715F4D6" w14:textId="0CC2BC07" w:rsidR="001324D5" w:rsidRPr="00EC1723" w:rsidRDefault="00605396" w:rsidP="00D35EC6">
      <w:pPr>
        <w:pStyle w:val="BodyText"/>
        <w:numPr>
          <w:ilvl w:val="0"/>
          <w:numId w:val="4"/>
        </w:numPr>
        <w:tabs>
          <w:tab w:val="clear" w:pos="806"/>
          <w:tab w:val="num" w:pos="720"/>
        </w:tabs>
        <w:ind w:left="720" w:hanging="360"/>
      </w:pPr>
      <w:r w:rsidRPr="00D73A84">
        <w:t xml:space="preserve">In conjunction with the </w:t>
      </w:r>
      <w:r w:rsidR="00740CD8" w:rsidRPr="00D73A84">
        <w:t xml:space="preserve">Vice </w:t>
      </w:r>
      <w:ins w:id="32" w:author="Author">
        <w:r w:rsidR="00FE7D62">
          <w:t>Chair</w:t>
        </w:r>
      </w:ins>
      <w:r w:rsidRPr="00D73A84">
        <w:t xml:space="preserve">, ensures that the </w:t>
      </w:r>
      <w:r w:rsidR="00CB7532" w:rsidRPr="00D73A84">
        <w:t>RA</w:t>
      </w:r>
      <w:r w:rsidRPr="00EC0465">
        <w:t xml:space="preserve"> and the Director of NRR are directly involved, when appropriate, in agency policy or reg</w:t>
      </w:r>
      <w:r w:rsidRPr="00EC1723">
        <w:t>ulatory oversight decisions.</w:t>
      </w:r>
    </w:p>
    <w:p w14:paraId="0F25954C" w14:textId="3105B697" w:rsidR="00605396" w:rsidRPr="00BA15D5" w:rsidRDefault="008F6706" w:rsidP="00E3789F">
      <w:pPr>
        <w:pStyle w:val="Heading1"/>
      </w:pPr>
      <w:bookmarkStart w:id="33" w:name="_Toc146182743"/>
      <w:bookmarkStart w:id="34" w:name="_Toc147928191"/>
      <w:r>
        <w:t>0350-</w:t>
      </w:r>
      <w:r w:rsidR="00605396" w:rsidRPr="00E66B85">
        <w:t>0</w:t>
      </w:r>
      <w:r w:rsidR="00690560" w:rsidRPr="00E66B85">
        <w:t>6</w:t>
      </w:r>
      <w:r w:rsidR="00605396" w:rsidRPr="00E66B85">
        <w:tab/>
        <w:t>BACKGROUND</w:t>
      </w:r>
      <w:r w:rsidR="006E21A2" w:rsidRPr="00E66B85">
        <w:t>, ENTRY CONDITIONS</w:t>
      </w:r>
      <w:r w:rsidR="00C61903" w:rsidRPr="00E66B85">
        <w:t>,</w:t>
      </w:r>
      <w:r w:rsidR="00605396" w:rsidRPr="00E66B85">
        <w:t xml:space="preserve"> AND INITIAL ACTIONS</w:t>
      </w:r>
      <w:bookmarkEnd w:id="33"/>
      <w:bookmarkEnd w:id="34"/>
    </w:p>
    <w:p w14:paraId="53A3C256" w14:textId="73C32D15" w:rsidR="00605396" w:rsidRPr="00BA15D5" w:rsidRDefault="00605396" w:rsidP="00E3789F">
      <w:pPr>
        <w:pStyle w:val="Heading2"/>
      </w:pPr>
      <w:bookmarkStart w:id="35" w:name="_Toc146182744"/>
      <w:bookmarkStart w:id="36" w:name="_Toc147928192"/>
      <w:r w:rsidRPr="00B65C3B">
        <w:t>0</w:t>
      </w:r>
      <w:r w:rsidR="00690560" w:rsidRPr="00B65C3B">
        <w:t>6</w:t>
      </w:r>
      <w:r w:rsidRPr="00B65C3B">
        <w:t>.01</w:t>
      </w:r>
      <w:r w:rsidRPr="00B65C3B">
        <w:tab/>
      </w:r>
      <w:r w:rsidRPr="00B65C3B">
        <w:rPr>
          <w:u w:val="single"/>
        </w:rPr>
        <w:t>Background</w:t>
      </w:r>
      <w:bookmarkEnd w:id="35"/>
      <w:bookmarkEnd w:id="36"/>
    </w:p>
    <w:p w14:paraId="03099B14" w14:textId="44567A71" w:rsidR="000E6ED7" w:rsidRDefault="00605396" w:rsidP="006F08FB">
      <w:pPr>
        <w:pStyle w:val="BodyText"/>
      </w:pPr>
      <w:r w:rsidRPr="00B65C3B">
        <w:t>An operating commercial nuclear power plant with performance problems may be shut down for a variety of reasons.</w:t>
      </w:r>
      <w:r w:rsidR="00E46E57">
        <w:t xml:space="preserve"> </w:t>
      </w:r>
      <w:r w:rsidR="00205CC6">
        <w:t>For example, l</w:t>
      </w:r>
      <w:r w:rsidR="00205CC6" w:rsidRPr="00B65C3B">
        <w:t xml:space="preserve">icensees </w:t>
      </w:r>
      <w:r w:rsidRPr="00B65C3B">
        <w:t>may voluntarily or involuntarily place the plant in a shutdown condition because of significant performance problem</w:t>
      </w:r>
      <w:r w:rsidR="00A91517" w:rsidRPr="00B65C3B">
        <w:t>(</w:t>
      </w:r>
      <w:r w:rsidRPr="00B65C3B">
        <w:t>s</w:t>
      </w:r>
      <w:r w:rsidR="00A91517" w:rsidRPr="00B65C3B">
        <w:t>)</w:t>
      </w:r>
      <w:r w:rsidRPr="00B65C3B">
        <w:t xml:space="preserve"> </w:t>
      </w:r>
      <w:r w:rsidR="00234B8B" w:rsidRPr="00E66B85">
        <w:t>and/</w:t>
      </w:r>
      <w:r w:rsidRPr="00E66B85">
        <w:t>or significant operational event</w:t>
      </w:r>
      <w:r w:rsidR="00A91517" w:rsidRPr="00E66B85">
        <w:t>(</w:t>
      </w:r>
      <w:r w:rsidR="00B51B75" w:rsidRPr="00E66B85">
        <w:t>s</w:t>
      </w:r>
      <w:r w:rsidR="00A91517" w:rsidRPr="00E66B85">
        <w:t>)</w:t>
      </w:r>
      <w:r w:rsidRPr="00E66B85">
        <w:t>.</w:t>
      </w:r>
      <w:r w:rsidR="00E46E57">
        <w:t xml:space="preserve"> </w:t>
      </w:r>
      <w:r w:rsidRPr="00E66B85">
        <w:t>These performance problems may be the result of slowly degrading material conditions</w:t>
      </w:r>
      <w:r w:rsidR="00205CC6">
        <w:t xml:space="preserve"> or</w:t>
      </w:r>
      <w:r w:rsidRPr="00E66B85">
        <w:t xml:space="preserve"> recurrent process or control weaknesses</w:t>
      </w:r>
      <w:r w:rsidR="00205CC6">
        <w:t>.</w:t>
      </w:r>
    </w:p>
    <w:p w14:paraId="228EF202" w14:textId="144311D9" w:rsidR="00236149" w:rsidRPr="00E66B85" w:rsidRDefault="00236149" w:rsidP="006F08FB">
      <w:pPr>
        <w:pStyle w:val="BodyText"/>
      </w:pPr>
      <w:r w:rsidRPr="00E66B85">
        <w:lastRenderedPageBreak/>
        <w:t>While i</w:t>
      </w:r>
      <w:r w:rsidR="004E68D5" w:rsidRPr="00E66B85">
        <w:t>t is</w:t>
      </w:r>
      <w:r w:rsidR="00205CC6">
        <w:t xml:space="preserve"> expected that oversight under the </w:t>
      </w:r>
      <w:r w:rsidR="00F53CE5" w:rsidRPr="00E66B85">
        <w:t>normal</w:t>
      </w:r>
      <w:r w:rsidR="004E68D5" w:rsidRPr="00E66B85">
        <w:t xml:space="preserve"> ROP</w:t>
      </w:r>
      <w:r w:rsidR="00AC5054" w:rsidRPr="00E66B85">
        <w:t xml:space="preserve"> </w:t>
      </w:r>
      <w:r w:rsidR="00205CC6">
        <w:t>will be sufficient in most cases</w:t>
      </w:r>
      <w:r w:rsidR="00AC5054" w:rsidRPr="00E66B85">
        <w:t>, situations may arise where it is necessary to transition</w:t>
      </w:r>
      <w:r w:rsidR="00205CC6">
        <w:t xml:space="preserve"> oversight of</w:t>
      </w:r>
      <w:r w:rsidR="00AC5054" w:rsidRPr="00E66B85">
        <w:t xml:space="preserve"> a plant to </w:t>
      </w:r>
      <w:r w:rsidR="007072DF" w:rsidRPr="00E66B85">
        <w:t>this</w:t>
      </w:r>
      <w:r w:rsidR="00AC5054" w:rsidRPr="00E66B85">
        <w:t xml:space="preserve"> modified process</w:t>
      </w:r>
      <w:r w:rsidR="004E68D5" w:rsidRPr="00E66B85">
        <w:t>.</w:t>
      </w:r>
      <w:r w:rsidR="00E46E57">
        <w:t xml:space="preserve"> </w:t>
      </w:r>
      <w:r w:rsidR="004E68D5" w:rsidRPr="00E66B85">
        <w:t>A</w:t>
      </w:r>
      <w:r w:rsidR="009E5CA8" w:rsidRPr="00E66B85">
        <w:t>s</w:t>
      </w:r>
      <w:r w:rsidR="004E68D5" w:rsidRPr="00E66B85">
        <w:t xml:space="preserve"> </w:t>
      </w:r>
      <w:r w:rsidR="0034154D" w:rsidRPr="00E66B85">
        <w:t xml:space="preserve">a </w:t>
      </w:r>
      <w:r w:rsidR="00F53CE5" w:rsidRPr="00E66B85">
        <w:t>l</w:t>
      </w:r>
      <w:r w:rsidR="009E5CA8" w:rsidRPr="00E66B85">
        <w:t>icensee’s performance degrades to the point where normal operation of the plant is not possible and a significant level of NRC oversight is req</w:t>
      </w:r>
      <w:r w:rsidR="007B4F37" w:rsidRPr="00E66B85">
        <w:t xml:space="preserve">uired to ensure the plant is </w:t>
      </w:r>
      <w:r w:rsidR="009E5CA8" w:rsidRPr="00E66B85">
        <w:t>safe</w:t>
      </w:r>
      <w:r w:rsidR="007072DF" w:rsidRPr="00E66B85">
        <w:t>,</w:t>
      </w:r>
      <w:r w:rsidR="00F53CE5" w:rsidRPr="00E66B85">
        <w:t xml:space="preserve"> l</w:t>
      </w:r>
      <w:r w:rsidR="007B4F37" w:rsidRPr="00E66B85">
        <w:t xml:space="preserve">icensees will be transitioned </w:t>
      </w:r>
      <w:r w:rsidR="00B34B9E">
        <w:t>from</w:t>
      </w:r>
      <w:r w:rsidR="007B4F37" w:rsidRPr="00E66B85">
        <w:t xml:space="preserve"> the </w:t>
      </w:r>
      <w:r w:rsidR="00F53CE5" w:rsidRPr="00E66B85">
        <w:t xml:space="preserve">normal </w:t>
      </w:r>
      <w:r w:rsidR="007B4F37" w:rsidRPr="00E66B85">
        <w:t>ROP to</w:t>
      </w:r>
      <w:r w:rsidR="00B34B9E">
        <w:t xml:space="preserve"> the</w:t>
      </w:r>
      <w:r w:rsidR="007B4F37" w:rsidRPr="00E66B85">
        <w:t xml:space="preserve"> IMC 0350</w:t>
      </w:r>
      <w:r w:rsidR="00077EB8" w:rsidRPr="00E66B85">
        <w:t xml:space="preserve"> oversight</w:t>
      </w:r>
      <w:r w:rsidR="004E68D5" w:rsidRPr="00E66B85">
        <w:t xml:space="preserve"> </w:t>
      </w:r>
      <w:r w:rsidR="00B34B9E">
        <w:t xml:space="preserve">process </w:t>
      </w:r>
      <w:r w:rsidR="004E68D5" w:rsidRPr="00E66B85">
        <w:t xml:space="preserve">(see </w:t>
      </w:r>
      <w:r w:rsidR="003E04C8">
        <w:t>s</w:t>
      </w:r>
      <w:r w:rsidR="004C4BC8" w:rsidRPr="00E66B85">
        <w:t>ection 0</w:t>
      </w:r>
      <w:r w:rsidR="00A522DF">
        <w:t>6</w:t>
      </w:r>
      <w:r w:rsidR="004C4BC8" w:rsidRPr="00E66B85">
        <w:t>.02</w:t>
      </w:r>
      <w:r w:rsidR="00B34B9E">
        <w:t>,</w:t>
      </w:r>
      <w:r w:rsidR="004C4BC8" w:rsidRPr="00E66B85">
        <w:t xml:space="preserve"> </w:t>
      </w:r>
      <w:r w:rsidR="00B34B9E">
        <w:t>“</w:t>
      </w:r>
      <w:r w:rsidR="004E68D5" w:rsidRPr="00E66B85">
        <w:t>Entry Conditions</w:t>
      </w:r>
      <w:r w:rsidR="00B34B9E">
        <w:t>”</w:t>
      </w:r>
      <w:r w:rsidR="004E68D5" w:rsidRPr="00E66B85">
        <w:t>)</w:t>
      </w:r>
      <w:r w:rsidR="009E5CA8" w:rsidRPr="00E66B85">
        <w:t xml:space="preserve">. </w:t>
      </w:r>
    </w:p>
    <w:p w14:paraId="19656B05" w14:textId="109B5885" w:rsidR="00EC1DFC" w:rsidRDefault="00605396" w:rsidP="006F08FB">
      <w:pPr>
        <w:pStyle w:val="BodyText"/>
      </w:pPr>
      <w:r w:rsidRPr="00E66B85">
        <w:t>Although not a prerequisite</w:t>
      </w:r>
      <w:r w:rsidR="00B34B9E">
        <w:t xml:space="preserve"> to use the IMC 0350 process</w:t>
      </w:r>
      <w:r w:rsidRPr="00E66B85">
        <w:t xml:space="preserve">, it is </w:t>
      </w:r>
      <w:r w:rsidR="00B34B9E">
        <w:t xml:space="preserve">expected that in most cases, </w:t>
      </w:r>
      <w:r w:rsidRPr="00E66B85">
        <w:t xml:space="preserve">before performance degrades to the threshold requiring implementation of this manual chapter, the </w:t>
      </w:r>
      <w:r w:rsidRPr="00B34B9E">
        <w:t xml:space="preserve">staff will have performed supplemental inspections, including Inspection Procedure (IP) 95002, </w:t>
      </w:r>
      <w:r w:rsidR="00F21057" w:rsidRPr="00B34B9E">
        <w:t>“</w:t>
      </w:r>
      <w:ins w:id="37" w:author="Author">
        <w:r w:rsidR="008F6C2F" w:rsidRPr="008F6C2F">
          <w:rPr>
            <w:color w:val="333333"/>
            <w:shd w:val="clear" w:color="auto" w:fill="FFFFFF"/>
          </w:rPr>
          <w:t>Supplemental Inspection Response to Action Matrix Column 3 (Degraded Performance) Inputs</w:t>
        </w:r>
      </w:ins>
      <w:r w:rsidR="00F21057" w:rsidRPr="00CA6546">
        <w:rPr>
          <w:shd w:val="clear" w:color="auto" w:fill="FFFFFF"/>
        </w:rPr>
        <w:t>,</w:t>
      </w:r>
      <w:r w:rsidR="00F21057" w:rsidRPr="00B34B9E">
        <w:t>” and</w:t>
      </w:r>
      <w:r w:rsidRPr="00B34B9E">
        <w:t>/or IP 95003</w:t>
      </w:r>
      <w:r w:rsidR="00F21057" w:rsidRPr="00B34B9E">
        <w:t>,</w:t>
      </w:r>
      <w:r w:rsidR="00B34B9E">
        <w:t xml:space="preserve"> </w:t>
      </w:r>
      <w:r w:rsidR="00F21057" w:rsidRPr="00B34B9E">
        <w:t>“</w:t>
      </w:r>
      <w:ins w:id="38" w:author="Author">
        <w:r w:rsidR="008F6C2F" w:rsidRPr="008F6C2F">
          <w:rPr>
            <w:color w:val="333333"/>
            <w:shd w:val="clear" w:color="auto" w:fill="FFFFFF"/>
          </w:rPr>
          <w:t>Supplemental Inspection Response to Action Matrix Column 4 (Multiple/Repetitive Degraded Cornerstone) Inputs</w:t>
        </w:r>
      </w:ins>
      <w:r w:rsidR="00B34B9E">
        <w:rPr>
          <w:shd w:val="clear" w:color="auto" w:fill="FFFFFF"/>
        </w:rPr>
        <w:t>.”</w:t>
      </w:r>
      <w:r w:rsidR="00B34B9E">
        <w:t xml:space="preserve"> </w:t>
      </w:r>
      <w:r w:rsidR="004E68D5" w:rsidRPr="00B34B9E">
        <w:t>Other</w:t>
      </w:r>
      <w:r w:rsidRPr="00B34B9E">
        <w:t xml:space="preserve"> unanticipated significant operational events may also occur that involve responses by an Incident In</w:t>
      </w:r>
      <w:r w:rsidRPr="00E66B85">
        <w:t>vestigation Team (IIT), an Augmented Inspection Team (AIT), or a Special Inspection Team (SIT)</w:t>
      </w:r>
      <w:r w:rsidR="00B34B9E">
        <w:t>,</w:t>
      </w:r>
      <w:r w:rsidRPr="00E66B85">
        <w:t xml:space="preserve"> as directed by MD 8.3</w:t>
      </w:r>
      <w:r w:rsidR="00F064F8">
        <w:t xml:space="preserve"> and IMC 0309</w:t>
      </w:r>
      <w:r w:rsidR="00D3736B">
        <w:t>,</w:t>
      </w:r>
      <w:r w:rsidR="00F064F8">
        <w:t xml:space="preserve"> </w:t>
      </w:r>
      <w:r w:rsidR="00D3736B">
        <w:t>“</w:t>
      </w:r>
      <w:r w:rsidR="00F064F8">
        <w:t>Reactive Inspection Decision Basis for Reactors</w:t>
      </w:r>
      <w:r w:rsidR="009C0030">
        <w:t>.</w:t>
      </w:r>
      <w:r w:rsidR="00D3736B">
        <w:t>”</w:t>
      </w:r>
      <w:r w:rsidR="00E46E57">
        <w:t xml:space="preserve"> </w:t>
      </w:r>
      <w:r w:rsidRPr="00B65C3B">
        <w:t>The results of these inspections will constitute important input parameters that can be used to assist the NRC in the evaluation of licensee performance during implementation of this manual chapter.</w:t>
      </w:r>
    </w:p>
    <w:p w14:paraId="16087DC3" w14:textId="60C99B0E" w:rsidR="00605396" w:rsidRPr="00B65C3B" w:rsidRDefault="00B34B9E" w:rsidP="006F08FB">
      <w:pPr>
        <w:pStyle w:val="BodyText"/>
      </w:pPr>
      <w:r>
        <w:t>Even after oversight of a plant has transitioned to the</w:t>
      </w:r>
      <w:r w:rsidR="00605396" w:rsidRPr="00B65C3B">
        <w:t xml:space="preserve"> IMC 0350 process, several aspects of the </w:t>
      </w:r>
      <w:r>
        <w:t xml:space="preserve">normal </w:t>
      </w:r>
      <w:r w:rsidR="00605396" w:rsidRPr="00B65C3B">
        <w:t>ROP</w:t>
      </w:r>
      <w:r>
        <w:t xml:space="preserve"> are maintained</w:t>
      </w:r>
      <w:r w:rsidR="000B68DB">
        <w:t xml:space="preserve"> (e.g.</w:t>
      </w:r>
      <w:r w:rsidR="00462502">
        <w:t>,</w:t>
      </w:r>
      <w:r w:rsidR="000B68DB">
        <w:t xml:space="preserve"> inspection program and Performance Indicator (PI) program)</w:t>
      </w:r>
      <w:r w:rsidR="00605396" w:rsidRPr="00B65C3B">
        <w:t xml:space="preserve">, though each program area needs to be customized appropriately to conform to the IMC 0350 extended shutdown conditions as described in </w:t>
      </w:r>
      <w:r w:rsidR="0026631E">
        <w:t>s</w:t>
      </w:r>
      <w:r w:rsidR="00605396" w:rsidRPr="00B65C3B">
        <w:t>ection 06.03 of this guidance.</w:t>
      </w:r>
    </w:p>
    <w:p w14:paraId="08C739A6" w14:textId="69740A7D" w:rsidR="00605396" w:rsidRPr="00E66B85" w:rsidRDefault="00605396" w:rsidP="006F08FB">
      <w:pPr>
        <w:pStyle w:val="BodyText"/>
      </w:pPr>
      <w:r w:rsidRPr="00B65C3B">
        <w:t xml:space="preserve">The focus of this </w:t>
      </w:r>
      <w:r w:rsidR="00FB6E77">
        <w:t>IMC</w:t>
      </w:r>
      <w:r w:rsidRPr="00B65C3B">
        <w:t xml:space="preserve"> is to provide </w:t>
      </w:r>
      <w:r w:rsidR="00EC1DFC" w:rsidRPr="00B65C3B">
        <w:t xml:space="preserve">the framework for the </w:t>
      </w:r>
      <w:r w:rsidRPr="00B65C3B">
        <w:t>oversight of the licensee</w:t>
      </w:r>
      <w:r w:rsidR="00DE3D95" w:rsidRPr="00B65C3B">
        <w:t>’</w:t>
      </w:r>
      <w:r w:rsidRPr="00B65C3B">
        <w:t>s performance until such time that a return to the</w:t>
      </w:r>
      <w:r w:rsidR="00EC1DFC" w:rsidRPr="00B65C3B">
        <w:t xml:space="preserve"> normal</w:t>
      </w:r>
      <w:r w:rsidRPr="00B65C3B">
        <w:t xml:space="preserve"> ROP is appropriate.</w:t>
      </w:r>
      <w:r w:rsidR="00E46E57">
        <w:t xml:space="preserve"> </w:t>
      </w:r>
      <w:r w:rsidRPr="00B65C3B">
        <w:t xml:space="preserve">This IMC provides </w:t>
      </w:r>
      <w:r w:rsidR="007072DF" w:rsidRPr="00E66B85">
        <w:t xml:space="preserve">a structure for the NRC to </w:t>
      </w:r>
      <w:r w:rsidR="00B34B9E">
        <w:t>ensure</w:t>
      </w:r>
      <w:r w:rsidRPr="00E66B85">
        <w:t xml:space="preserve"> that the licensee is ready for a return to plant operation, and that after a plant</w:t>
      </w:r>
      <w:r w:rsidR="00E31CED">
        <w:t xml:space="preserve"> </w:t>
      </w:r>
      <w:r w:rsidRPr="00E66B85">
        <w:t>has</w:t>
      </w:r>
      <w:r w:rsidR="00B34B9E">
        <w:t xml:space="preserve"> been</w:t>
      </w:r>
      <w:r w:rsidRPr="00E66B85">
        <w:t xml:space="preserve"> restarted, acceptable licensee performance is verified prior to the plant being returned to the </w:t>
      </w:r>
      <w:r w:rsidR="00791AE6" w:rsidRPr="00E66B85">
        <w:t xml:space="preserve">normal </w:t>
      </w:r>
      <w:r w:rsidRPr="00E66B85">
        <w:t>oversight</w:t>
      </w:r>
      <w:r w:rsidR="007072DF" w:rsidRPr="00E66B85">
        <w:t>,</w:t>
      </w:r>
      <w:r w:rsidRPr="00E66B85">
        <w:t xml:space="preserve"> inspection</w:t>
      </w:r>
      <w:r w:rsidR="007072DF" w:rsidRPr="00E66B85">
        <w:t>,</w:t>
      </w:r>
      <w:r w:rsidRPr="00E66B85">
        <w:t xml:space="preserve"> and assessment </w:t>
      </w:r>
      <w:r w:rsidR="007072DF" w:rsidRPr="00E66B85">
        <w:t xml:space="preserve">processes </w:t>
      </w:r>
      <w:r w:rsidRPr="00E66B85">
        <w:t>of the ROP.</w:t>
      </w:r>
      <w:r w:rsidR="00E46E57">
        <w:t xml:space="preserve"> </w:t>
      </w:r>
      <w:r w:rsidR="00EC1DFC" w:rsidRPr="00E66B85">
        <w:t xml:space="preserve">It provides guidance and direction for NRC staff to allow them to adequately assess the needs of the specific situation and </w:t>
      </w:r>
      <w:r w:rsidR="007072DF" w:rsidRPr="00E66B85">
        <w:t xml:space="preserve">to </w:t>
      </w:r>
      <w:r w:rsidR="00EC1DFC" w:rsidRPr="00E66B85">
        <w:t xml:space="preserve">create an overall plan that </w:t>
      </w:r>
      <w:r w:rsidR="0074225F" w:rsidRPr="00E66B85">
        <w:t>will ensure</w:t>
      </w:r>
      <w:r w:rsidR="00EC1DFC" w:rsidRPr="00E66B85">
        <w:t xml:space="preserve"> public health and safety. </w:t>
      </w:r>
    </w:p>
    <w:p w14:paraId="4023A202" w14:textId="5C5E16B1" w:rsidR="00605396" w:rsidRPr="00BA15D5" w:rsidRDefault="00605396" w:rsidP="00E3789F">
      <w:pPr>
        <w:pStyle w:val="Heading2"/>
        <w:rPr>
          <w:u w:val="single"/>
        </w:rPr>
      </w:pPr>
      <w:bookmarkStart w:id="39" w:name="_Toc146182745"/>
      <w:bookmarkStart w:id="40" w:name="_Toc147928193"/>
      <w:r w:rsidRPr="00E66B85">
        <w:t>0</w:t>
      </w:r>
      <w:r w:rsidR="00690560" w:rsidRPr="00E66B85">
        <w:t>6</w:t>
      </w:r>
      <w:r w:rsidRPr="00E66B85">
        <w:t>.02</w:t>
      </w:r>
      <w:r w:rsidRPr="00E66B85">
        <w:tab/>
      </w:r>
      <w:r w:rsidRPr="00E66B85">
        <w:rPr>
          <w:u w:val="single"/>
        </w:rPr>
        <w:t>IMC 0350 Entry Conditions</w:t>
      </w:r>
      <w:bookmarkEnd w:id="39"/>
      <w:bookmarkEnd w:id="40"/>
    </w:p>
    <w:p w14:paraId="30B02E2D" w14:textId="77777777" w:rsidR="00A417A2" w:rsidRDefault="00AB03DE" w:rsidP="00A417A2">
      <w:pPr>
        <w:pStyle w:val="BodyText2"/>
        <w:ind w:firstLine="0"/>
      </w:pPr>
      <w:r w:rsidRPr="00B65C3B">
        <w:t>The ROP assessment program</w:t>
      </w:r>
      <w:r w:rsidR="00B150C6" w:rsidRPr="00B65C3B">
        <w:t>,</w:t>
      </w:r>
      <w:r w:rsidRPr="00B65C3B">
        <w:t xml:space="preserve"> as described in IMC 0305,</w:t>
      </w:r>
      <w:r w:rsidR="006E21A2" w:rsidRPr="00B65C3B">
        <w:t xml:space="preserve"> </w:t>
      </w:r>
      <w:r w:rsidRPr="00B65C3B">
        <w:t xml:space="preserve">requires </w:t>
      </w:r>
      <w:r w:rsidR="002212E1" w:rsidRPr="00B65C3B">
        <w:t>continu</w:t>
      </w:r>
      <w:r w:rsidR="00C74A90" w:rsidRPr="00E66B85">
        <w:t xml:space="preserve">ous </w:t>
      </w:r>
      <w:r w:rsidRPr="00E66B85">
        <w:t>assessment of licensee performance.</w:t>
      </w:r>
      <w:r w:rsidR="00E46E57">
        <w:t xml:space="preserve"> </w:t>
      </w:r>
      <w:r w:rsidR="00352B93" w:rsidRPr="00E66B85">
        <w:t>Therefore</w:t>
      </w:r>
      <w:r w:rsidR="00B150C6" w:rsidRPr="00E66B85">
        <w:t>,</w:t>
      </w:r>
      <w:r w:rsidR="00352B93" w:rsidRPr="00E66B85">
        <w:t xml:space="preserve"> the </w:t>
      </w:r>
      <w:r w:rsidRPr="00E66B85">
        <w:t>decision to implement this IMC will be made in “real time” whenever entry conditions are satisfied and will not be postponed until completion of a periodic assessment activity</w:t>
      </w:r>
      <w:r w:rsidR="00C313BE" w:rsidRPr="00E66B85">
        <w:t>.</w:t>
      </w:r>
      <w:r w:rsidR="00E46E57">
        <w:t xml:space="preserve"> </w:t>
      </w:r>
      <w:r w:rsidR="00352B93" w:rsidRPr="00E66B85">
        <w:t>As such</w:t>
      </w:r>
      <w:r w:rsidRPr="00E66B85">
        <w:t xml:space="preserve">, this </w:t>
      </w:r>
      <w:r w:rsidR="00FB6E77">
        <w:t>IMC</w:t>
      </w:r>
      <w:r w:rsidRPr="00E66B85">
        <w:t xml:space="preserve"> can be implemented </w:t>
      </w:r>
      <w:r w:rsidR="00B605B5" w:rsidRPr="00E66B85">
        <w:t xml:space="preserve">at any time </w:t>
      </w:r>
      <w:r w:rsidRPr="00E66B85">
        <w:t xml:space="preserve">during </w:t>
      </w:r>
      <w:r w:rsidR="00B605B5" w:rsidRPr="00E66B85">
        <w:t>the assessment cycle.</w:t>
      </w:r>
      <w:r w:rsidR="008512AC" w:rsidRPr="00E66B85">
        <w:t xml:space="preserve"> </w:t>
      </w:r>
    </w:p>
    <w:p w14:paraId="35283FE4" w14:textId="0AF33E78" w:rsidR="00275A12" w:rsidRPr="00A417A2" w:rsidRDefault="000F7EF2" w:rsidP="00A417A2">
      <w:pPr>
        <w:pStyle w:val="BodyText2"/>
        <w:ind w:firstLine="0"/>
      </w:pPr>
      <w:r w:rsidRPr="00B65C3B">
        <w:rPr>
          <w:rFonts w:cs="Arial"/>
        </w:rPr>
        <w:t xml:space="preserve">Conditions </w:t>
      </w:r>
      <w:r w:rsidR="00C06A76" w:rsidRPr="00B65C3B">
        <w:rPr>
          <w:rFonts w:cs="Arial"/>
        </w:rPr>
        <w:t xml:space="preserve">for considering a plant for </w:t>
      </w:r>
      <w:r w:rsidR="00140689" w:rsidRPr="00B65C3B">
        <w:rPr>
          <w:rFonts w:cs="Arial"/>
        </w:rPr>
        <w:t>entry into the</w:t>
      </w:r>
      <w:r w:rsidR="00C06A76" w:rsidRPr="00B65C3B">
        <w:rPr>
          <w:rFonts w:cs="Arial"/>
        </w:rPr>
        <w:t xml:space="preserve"> IMC 0350 process include: </w:t>
      </w:r>
    </w:p>
    <w:p w14:paraId="660FA969" w14:textId="36E66569" w:rsidR="00D24B9C" w:rsidRPr="00E66B85" w:rsidRDefault="004D328F" w:rsidP="00A11C2A">
      <w:pPr>
        <w:pStyle w:val="BodyText"/>
        <w:numPr>
          <w:ilvl w:val="0"/>
          <w:numId w:val="6"/>
        </w:numPr>
        <w:ind w:left="1080"/>
      </w:pPr>
      <w:r>
        <w:t xml:space="preserve">For </w:t>
      </w:r>
      <w:proofErr w:type="gramStart"/>
      <w:r>
        <w:t>p</w:t>
      </w:r>
      <w:r w:rsidR="00C028DA" w:rsidRPr="00E66B85">
        <w:t>lants</w:t>
      </w:r>
      <w:proofErr w:type="gramEnd"/>
      <w:r w:rsidR="00C028DA" w:rsidRPr="00E66B85">
        <w:t xml:space="preserve"> whose performance is in</w:t>
      </w:r>
      <w:r w:rsidR="00B80A18" w:rsidRPr="00E66B85">
        <w:t xml:space="preserve"> the Multiple/Repetitive Degraded Cornerstone</w:t>
      </w:r>
      <w:r w:rsidR="00C028DA" w:rsidRPr="00E66B85">
        <w:t xml:space="preserve"> </w:t>
      </w:r>
      <w:r w:rsidR="00B3543B" w:rsidRPr="00E66B85">
        <w:t>C</w:t>
      </w:r>
      <w:r w:rsidR="00B80A18" w:rsidRPr="00E66B85">
        <w:t>olumn (</w:t>
      </w:r>
      <w:r w:rsidR="00B605B5" w:rsidRPr="00E66B85">
        <w:t xml:space="preserve">Column </w:t>
      </w:r>
      <w:r w:rsidR="002952D9" w:rsidRPr="00E66B85">
        <w:t>4</w:t>
      </w:r>
      <w:r w:rsidR="00B80A18" w:rsidRPr="00E66B85">
        <w:t>)</w:t>
      </w:r>
      <w:r w:rsidR="002952D9" w:rsidRPr="00E66B85">
        <w:t xml:space="preserve"> of the Action Matrix, consideration</w:t>
      </w:r>
      <w:r w:rsidR="00E013DD">
        <w:t xml:space="preserve"> of t</w:t>
      </w:r>
      <w:r w:rsidR="00E013DD" w:rsidRPr="00E66B85">
        <w:t>ransferring the plant to the IMC 0350 process</w:t>
      </w:r>
      <w:r w:rsidR="002952D9" w:rsidRPr="00E66B85">
        <w:t xml:space="preserve"> shall be given at each quarterly review</w:t>
      </w:r>
      <w:r w:rsidR="00E013DD">
        <w:t>.</w:t>
      </w:r>
    </w:p>
    <w:p w14:paraId="7C0B43FB" w14:textId="77777777" w:rsidR="006340DB" w:rsidRPr="00E66B85" w:rsidRDefault="006340DB" w:rsidP="00A11C2A">
      <w:pPr>
        <w:pStyle w:val="BodyText"/>
        <w:numPr>
          <w:ilvl w:val="0"/>
          <w:numId w:val="6"/>
        </w:numPr>
        <w:ind w:left="1080"/>
      </w:pPr>
      <w:r w:rsidRPr="00E66B85">
        <w:t xml:space="preserve">For plants in the </w:t>
      </w:r>
      <w:r w:rsidR="00B3543B" w:rsidRPr="00E66B85">
        <w:t>Unacceptable Performance C</w:t>
      </w:r>
      <w:r w:rsidRPr="00E66B85">
        <w:t>olumn (</w:t>
      </w:r>
      <w:r w:rsidR="00B605B5" w:rsidRPr="00E66B85">
        <w:t xml:space="preserve">Column </w:t>
      </w:r>
      <w:r w:rsidRPr="00E66B85">
        <w:t>5) of the Action Matrix</w:t>
      </w:r>
      <w:r w:rsidR="00B605B5" w:rsidRPr="00E66B85">
        <w:t>,</w:t>
      </w:r>
      <w:r w:rsidRPr="00E66B85">
        <w:t xml:space="preserve"> NRC oversight of plant performance will be conducted in accordance with IMC 0350.</w:t>
      </w:r>
    </w:p>
    <w:p w14:paraId="33D8EEAC" w14:textId="77777777" w:rsidR="003F17ED" w:rsidRPr="00E66B85" w:rsidRDefault="003F17ED" w:rsidP="00A11C2A">
      <w:pPr>
        <w:pStyle w:val="BodyText"/>
        <w:numPr>
          <w:ilvl w:val="0"/>
          <w:numId w:val="6"/>
        </w:numPr>
        <w:ind w:left="1080"/>
      </w:pPr>
      <w:r w:rsidRPr="00E66B85">
        <w:t>A significant operational event has occurred as defined by MD 8.3.</w:t>
      </w:r>
    </w:p>
    <w:p w14:paraId="1ECB4F4A" w14:textId="77777777" w:rsidR="003F17ED" w:rsidRPr="00E66B85" w:rsidRDefault="003F17ED" w:rsidP="00A11C2A">
      <w:pPr>
        <w:pStyle w:val="BodyText"/>
        <w:numPr>
          <w:ilvl w:val="0"/>
          <w:numId w:val="6"/>
        </w:numPr>
        <w:ind w:left="1080"/>
      </w:pPr>
      <w:r w:rsidRPr="00E66B85">
        <w:lastRenderedPageBreak/>
        <w:t>The plant is shut down or the licensee has committed to shut down the plant to address performance issues (whether voluntary or via an agency Order to shut down).</w:t>
      </w:r>
    </w:p>
    <w:p w14:paraId="60059CC2" w14:textId="26C6231A" w:rsidR="00EE092B" w:rsidRPr="00036EA3" w:rsidRDefault="00476081" w:rsidP="00A11C2A">
      <w:pPr>
        <w:pStyle w:val="BodyText"/>
        <w:numPr>
          <w:ilvl w:val="0"/>
          <w:numId w:val="6"/>
        </w:numPr>
        <w:ind w:left="1080"/>
      </w:pPr>
      <w:r>
        <w:t xml:space="preserve">The plant is being maintained shutdown as a result of a CAL or Order. </w:t>
      </w:r>
    </w:p>
    <w:p w14:paraId="163D890E" w14:textId="047D920E" w:rsidR="00073BA0" w:rsidRPr="00E66B85" w:rsidRDefault="00073BA0" w:rsidP="00A417A2">
      <w:pPr>
        <w:pStyle w:val="BodyText2"/>
        <w:ind w:firstLine="0"/>
        <w:rPr>
          <w:rFonts w:cs="Arial"/>
        </w:rPr>
      </w:pPr>
      <w:r w:rsidRPr="00E66B85">
        <w:rPr>
          <w:rFonts w:cs="Arial"/>
        </w:rPr>
        <w:t xml:space="preserve">NRC management should </w:t>
      </w:r>
      <w:proofErr w:type="gramStart"/>
      <w:r w:rsidRPr="00E66B85">
        <w:rPr>
          <w:rFonts w:cs="Arial"/>
        </w:rPr>
        <w:t>take into account</w:t>
      </w:r>
      <w:proofErr w:type="gramEnd"/>
      <w:r w:rsidRPr="00E66B85">
        <w:rPr>
          <w:rFonts w:cs="Arial"/>
        </w:rPr>
        <w:t xml:space="preserve"> the following when making the determination to </w:t>
      </w:r>
      <w:r w:rsidR="00E013DD">
        <w:rPr>
          <w:rFonts w:cs="Arial"/>
        </w:rPr>
        <w:t>use</w:t>
      </w:r>
      <w:r w:rsidRPr="00E66B85">
        <w:rPr>
          <w:rFonts w:cs="Arial"/>
        </w:rPr>
        <w:t xml:space="preserve"> this IMC: </w:t>
      </w:r>
    </w:p>
    <w:p w14:paraId="3E2608A4" w14:textId="77777777" w:rsidR="00073BA0" w:rsidRPr="00E66B85" w:rsidRDefault="00073BA0" w:rsidP="00A11C2A">
      <w:pPr>
        <w:pStyle w:val="BodyText"/>
        <w:numPr>
          <w:ilvl w:val="0"/>
          <w:numId w:val="14"/>
        </w:numPr>
        <w:ind w:left="1080"/>
      </w:pPr>
      <w:r w:rsidRPr="00E66B85">
        <w:t xml:space="preserve">The degree to which the licensee has performed an extent-of-condition evaluation pertaining to the reasons for the shutdown; </w:t>
      </w:r>
    </w:p>
    <w:p w14:paraId="5A2CA3A2" w14:textId="77777777" w:rsidR="00073BA0" w:rsidRPr="00E66B85" w:rsidRDefault="00073BA0" w:rsidP="00A11C2A">
      <w:pPr>
        <w:pStyle w:val="BodyText"/>
        <w:numPr>
          <w:ilvl w:val="0"/>
          <w:numId w:val="14"/>
        </w:numPr>
        <w:ind w:left="1080"/>
      </w:pPr>
      <w:r w:rsidRPr="00E66B85">
        <w:t xml:space="preserve">The amount of discovery still required of the licensee to identify all of the problems associated with the shutdown; and </w:t>
      </w:r>
    </w:p>
    <w:p w14:paraId="5A705FD5" w14:textId="77777777" w:rsidR="00073BA0" w:rsidRPr="00E66B85" w:rsidRDefault="00073BA0" w:rsidP="00A11C2A">
      <w:pPr>
        <w:pStyle w:val="BodyText"/>
        <w:numPr>
          <w:ilvl w:val="0"/>
          <w:numId w:val="14"/>
        </w:numPr>
        <w:ind w:left="1080"/>
      </w:pPr>
      <w:r w:rsidRPr="00E66B85">
        <w:t xml:space="preserve">The expected length of the shutdown, if known. </w:t>
      </w:r>
    </w:p>
    <w:p w14:paraId="797E57CE" w14:textId="5A225A38" w:rsidR="002212E1" w:rsidRPr="00E66B85" w:rsidRDefault="00F22A07" w:rsidP="00A417A2">
      <w:pPr>
        <w:pStyle w:val="BodyText2"/>
        <w:ind w:firstLine="0"/>
        <w:rPr>
          <w:rFonts w:cs="Arial"/>
        </w:rPr>
      </w:pPr>
      <w:r>
        <w:rPr>
          <w:rFonts w:cs="Arial"/>
        </w:rPr>
        <w:t>A</w:t>
      </w:r>
      <w:r w:rsidR="00E013DD">
        <w:rPr>
          <w:rFonts w:cs="Arial"/>
        </w:rPr>
        <w:t xml:space="preserve">dditional consideration </w:t>
      </w:r>
      <w:r>
        <w:rPr>
          <w:rFonts w:cs="Arial"/>
        </w:rPr>
        <w:t>to</w:t>
      </w:r>
      <w:r w:rsidR="00E013DD">
        <w:rPr>
          <w:rFonts w:cs="Arial"/>
        </w:rPr>
        <w:t xml:space="preserve"> moving oversight of the plant into the IMC 0350 process</w:t>
      </w:r>
      <w:r>
        <w:rPr>
          <w:rFonts w:cs="Arial"/>
        </w:rPr>
        <w:t xml:space="preserve"> will be given in cases where a licensee is still in the </w:t>
      </w:r>
      <w:r w:rsidRPr="00B65C3B">
        <w:rPr>
          <w:rFonts w:cs="Arial"/>
        </w:rPr>
        <w:t xml:space="preserve">discovery </w:t>
      </w:r>
      <w:r>
        <w:rPr>
          <w:rFonts w:cs="Arial"/>
        </w:rPr>
        <w:t>or</w:t>
      </w:r>
      <w:r w:rsidRPr="00B65C3B">
        <w:rPr>
          <w:rFonts w:cs="Arial"/>
        </w:rPr>
        <w:t xml:space="preserve"> extent-of-condition phase of the assessment</w:t>
      </w:r>
      <w:r w:rsidR="00E013DD">
        <w:rPr>
          <w:rFonts w:cs="Arial"/>
        </w:rPr>
        <w:t>.</w:t>
      </w:r>
      <w:r w:rsidR="00E46E57">
        <w:rPr>
          <w:rFonts w:cs="Arial"/>
        </w:rPr>
        <w:t xml:space="preserve"> </w:t>
      </w:r>
      <w:r w:rsidR="00E013DD">
        <w:rPr>
          <w:rFonts w:cs="Arial"/>
        </w:rPr>
        <w:t xml:space="preserve">Conversely, in cases where a licensee has a </w:t>
      </w:r>
      <w:r w:rsidR="00E013DD" w:rsidRPr="00B65C3B">
        <w:rPr>
          <w:rFonts w:cs="Arial"/>
        </w:rPr>
        <w:t xml:space="preserve">more complete understanding of the issues and </w:t>
      </w:r>
      <w:r>
        <w:rPr>
          <w:rFonts w:cs="Arial"/>
        </w:rPr>
        <w:t xml:space="preserve">has identified </w:t>
      </w:r>
      <w:r w:rsidR="00E013DD" w:rsidRPr="00B65C3B">
        <w:rPr>
          <w:rFonts w:cs="Arial"/>
        </w:rPr>
        <w:t>an appropriate course of action to resolve th</w:t>
      </w:r>
      <w:r>
        <w:rPr>
          <w:rFonts w:cs="Arial"/>
        </w:rPr>
        <w:t>ose</w:t>
      </w:r>
      <w:r w:rsidR="00E013DD" w:rsidRPr="00B65C3B">
        <w:rPr>
          <w:rFonts w:cs="Arial"/>
        </w:rPr>
        <w:t xml:space="preserve"> issues</w:t>
      </w:r>
      <w:r w:rsidR="00E013DD">
        <w:rPr>
          <w:rFonts w:cs="Arial"/>
        </w:rPr>
        <w:t xml:space="preserve">, maintaining oversight of the plant under the normal ROP may be </w:t>
      </w:r>
      <w:r>
        <w:rPr>
          <w:rFonts w:cs="Arial"/>
        </w:rPr>
        <w:t xml:space="preserve">more </w:t>
      </w:r>
      <w:r w:rsidR="00E013DD">
        <w:rPr>
          <w:rFonts w:cs="Arial"/>
        </w:rPr>
        <w:t>appropriate</w:t>
      </w:r>
      <w:r w:rsidR="00E013DD" w:rsidRPr="00B65C3B">
        <w:rPr>
          <w:rFonts w:cs="Arial"/>
        </w:rPr>
        <w:t>.</w:t>
      </w:r>
      <w:r w:rsidR="00E31CED">
        <w:rPr>
          <w:rFonts w:cs="Arial"/>
        </w:rPr>
        <w:t xml:space="preserve"> </w:t>
      </w:r>
      <w:r w:rsidR="00C011BC" w:rsidRPr="00E66B85">
        <w:rPr>
          <w:rFonts w:cs="Arial"/>
        </w:rPr>
        <w:t>A plant would be expected to be moved to IMC 0350 when:</w:t>
      </w:r>
    </w:p>
    <w:p w14:paraId="0F8E6E81" w14:textId="77777777" w:rsidR="000F7EF2" w:rsidRPr="00E66B85" w:rsidRDefault="000F7EF2" w:rsidP="00A11C2A">
      <w:pPr>
        <w:pStyle w:val="BodyText"/>
        <w:numPr>
          <w:ilvl w:val="0"/>
          <w:numId w:val="15"/>
        </w:numPr>
        <w:ind w:left="1080"/>
      </w:pPr>
      <w:r w:rsidRPr="00E66B85">
        <w:t>Plants are in the Unacceptable Performance Column (</w:t>
      </w:r>
      <w:r w:rsidR="002317DD">
        <w:t>Column 5) of the Action Matrix.</w:t>
      </w:r>
    </w:p>
    <w:p w14:paraId="2952C61F" w14:textId="77777777" w:rsidR="000F7EF2" w:rsidRPr="00DD3FEB" w:rsidRDefault="004E4838" w:rsidP="00A11C2A">
      <w:pPr>
        <w:pStyle w:val="BodyText"/>
        <w:numPr>
          <w:ilvl w:val="0"/>
          <w:numId w:val="15"/>
        </w:numPr>
        <w:ind w:left="1080"/>
      </w:pPr>
      <w:r w:rsidRPr="00E66B85">
        <w:t>The associated RA</w:t>
      </w:r>
      <w:r w:rsidR="000F7EF2" w:rsidRPr="00E66B85">
        <w:t xml:space="preserve"> </w:t>
      </w:r>
      <w:r w:rsidRPr="00E66B85">
        <w:t xml:space="preserve">decides </w:t>
      </w:r>
      <w:r w:rsidR="003F17ED" w:rsidRPr="00E66B85">
        <w:t>(based on the considerations listed above)</w:t>
      </w:r>
      <w:r w:rsidR="000F7EF2" w:rsidRPr="00E66B85">
        <w:t xml:space="preserve"> to place the plant in the IMC 0350 process.</w:t>
      </w:r>
    </w:p>
    <w:p w14:paraId="3ACAA037" w14:textId="1ED3280B" w:rsidR="00051466" w:rsidRDefault="006C5530" w:rsidP="00A417A2">
      <w:pPr>
        <w:pStyle w:val="BodyText2"/>
        <w:ind w:firstLine="0"/>
        <w:rPr>
          <w:rFonts w:cs="Arial"/>
        </w:rPr>
      </w:pPr>
      <w:r>
        <w:rPr>
          <w:rFonts w:cs="Arial"/>
        </w:rPr>
        <w:t xml:space="preserve">IMC 0305 provides examples </w:t>
      </w:r>
      <w:r w:rsidR="00256295">
        <w:rPr>
          <w:rFonts w:cs="Arial"/>
        </w:rPr>
        <w:t>of</w:t>
      </w:r>
      <w:r w:rsidR="003A1C16">
        <w:rPr>
          <w:rFonts w:cs="Arial"/>
        </w:rPr>
        <w:t xml:space="preserve"> when it maybe be appropriate to</w:t>
      </w:r>
      <w:r w:rsidR="00256295">
        <w:rPr>
          <w:rFonts w:cs="Arial"/>
        </w:rPr>
        <w:t xml:space="preserve"> transition</w:t>
      </w:r>
      <w:r>
        <w:rPr>
          <w:rFonts w:cs="Arial"/>
        </w:rPr>
        <w:t xml:space="preserve"> a plant from Column</w:t>
      </w:r>
      <w:r w:rsidR="00EE092B">
        <w:rPr>
          <w:rFonts w:cs="Arial"/>
        </w:rPr>
        <w:t> </w:t>
      </w:r>
      <w:r>
        <w:rPr>
          <w:rFonts w:cs="Arial"/>
        </w:rPr>
        <w:t xml:space="preserve">4 of the Action Matrix to the IMC 0350 process. </w:t>
      </w:r>
    </w:p>
    <w:p w14:paraId="0A7131E7" w14:textId="2099682F" w:rsidR="00605396" w:rsidRPr="00BA15D5" w:rsidRDefault="00605396" w:rsidP="00E3789F">
      <w:pPr>
        <w:pStyle w:val="Heading2"/>
      </w:pPr>
      <w:bookmarkStart w:id="41" w:name="_Toc146182746"/>
      <w:bookmarkStart w:id="42" w:name="_Toc147928194"/>
      <w:r w:rsidRPr="00E66B85">
        <w:t>0</w:t>
      </w:r>
      <w:r w:rsidR="00690560" w:rsidRPr="00E66B85">
        <w:t>6</w:t>
      </w:r>
      <w:r w:rsidRPr="00E66B85">
        <w:t>.03</w:t>
      </w:r>
      <w:r w:rsidRPr="00E66B85">
        <w:tab/>
      </w:r>
      <w:r w:rsidRPr="00E66B85">
        <w:rPr>
          <w:u w:val="single"/>
        </w:rPr>
        <w:t>Initial Actions</w:t>
      </w:r>
      <w:bookmarkEnd w:id="41"/>
      <w:bookmarkEnd w:id="42"/>
    </w:p>
    <w:p w14:paraId="56E2BD65" w14:textId="2740395A" w:rsidR="00E57314" w:rsidRPr="00E66B85" w:rsidRDefault="00E57314" w:rsidP="004C1246">
      <w:pPr>
        <w:pStyle w:val="BodyText2"/>
        <w:ind w:firstLine="0"/>
        <w:rPr>
          <w:rFonts w:cs="Arial"/>
          <w:strike/>
        </w:rPr>
      </w:pPr>
      <w:r w:rsidRPr="00B65C3B">
        <w:rPr>
          <w:rFonts w:cs="Arial"/>
        </w:rPr>
        <w:t xml:space="preserve">As </w:t>
      </w:r>
      <w:r w:rsidRPr="00BA15D5">
        <w:rPr>
          <w:rFonts w:cs="Arial"/>
        </w:rPr>
        <w:t>soon as practical after the determination is made to implement this IMC, the RA should notify internal and external stakeholders of the NRC’s ini</w:t>
      </w:r>
      <w:r w:rsidRPr="00B65C3B">
        <w:rPr>
          <w:rFonts w:cs="Arial"/>
        </w:rPr>
        <w:t>tial understanding of the performance issues, the NRC’s plans to implement the IMC 0350 process</w:t>
      </w:r>
      <w:r w:rsidR="00AB67CA" w:rsidRPr="00B65C3B">
        <w:rPr>
          <w:rFonts w:cs="Arial"/>
        </w:rPr>
        <w:t>,</w:t>
      </w:r>
      <w:r w:rsidRPr="00B65C3B">
        <w:rPr>
          <w:rFonts w:cs="Arial"/>
        </w:rPr>
        <w:t xml:space="preserve"> and the formation of the Panel.</w:t>
      </w:r>
      <w:r w:rsidR="00E46E57">
        <w:rPr>
          <w:rFonts w:cs="Arial"/>
        </w:rPr>
        <w:t xml:space="preserve"> </w:t>
      </w:r>
      <w:r w:rsidRPr="00B65C3B">
        <w:rPr>
          <w:rFonts w:cs="Arial"/>
        </w:rPr>
        <w:t xml:space="preserve">The </w:t>
      </w:r>
      <w:r w:rsidR="00F12AC1">
        <w:rPr>
          <w:rFonts w:cs="Arial"/>
        </w:rPr>
        <w:t>RA</w:t>
      </w:r>
      <w:r w:rsidRPr="00B65C3B">
        <w:rPr>
          <w:rFonts w:cs="Arial"/>
        </w:rPr>
        <w:t xml:space="preserve"> will establish </w:t>
      </w:r>
      <w:r w:rsidR="008303AF" w:rsidRPr="00B65C3B">
        <w:rPr>
          <w:rFonts w:cs="Arial"/>
        </w:rPr>
        <w:t xml:space="preserve">the </w:t>
      </w:r>
      <w:r w:rsidR="00140689" w:rsidRPr="00B65C3B">
        <w:rPr>
          <w:rFonts w:cs="Arial"/>
        </w:rPr>
        <w:t>P</w:t>
      </w:r>
      <w:r w:rsidRPr="00E66B85">
        <w:rPr>
          <w:rFonts w:cs="Arial"/>
        </w:rPr>
        <w:t xml:space="preserve">anel to maintain an ongoing overview of licensee performance as described in </w:t>
      </w:r>
      <w:r w:rsidR="0026631E">
        <w:rPr>
          <w:rFonts w:cs="Arial"/>
        </w:rPr>
        <w:t>s</w:t>
      </w:r>
      <w:r w:rsidRPr="00E66B85">
        <w:rPr>
          <w:rFonts w:cs="Arial"/>
        </w:rPr>
        <w:t>ection 06.01 of this guidance.</w:t>
      </w:r>
      <w:r w:rsidR="00E46E57">
        <w:rPr>
          <w:rFonts w:cs="Arial"/>
        </w:rPr>
        <w:t xml:space="preserve"> </w:t>
      </w:r>
      <w:r w:rsidRPr="00E66B85">
        <w:rPr>
          <w:rFonts w:cs="Arial"/>
        </w:rPr>
        <w:t xml:space="preserve">The </w:t>
      </w:r>
      <w:r w:rsidR="00F12AC1">
        <w:rPr>
          <w:rFonts w:cs="Arial"/>
        </w:rPr>
        <w:t>RA</w:t>
      </w:r>
      <w:r w:rsidRPr="00E66B85">
        <w:rPr>
          <w:rFonts w:cs="Arial"/>
        </w:rPr>
        <w:t xml:space="preserve"> selects the </w:t>
      </w:r>
      <w:ins w:id="43" w:author="Author">
        <w:r w:rsidR="00FE7D62">
          <w:rPr>
            <w:rFonts w:cs="Arial"/>
          </w:rPr>
          <w:t>Chair</w:t>
        </w:r>
      </w:ins>
      <w:r w:rsidRPr="00E66B85">
        <w:rPr>
          <w:rFonts w:cs="Arial"/>
        </w:rPr>
        <w:t xml:space="preserve"> of the Panel and establishes the Panel’s composition and responsibilities.</w:t>
      </w:r>
      <w:r w:rsidR="00E46E57">
        <w:rPr>
          <w:rFonts w:cs="Arial"/>
        </w:rPr>
        <w:t xml:space="preserve"> </w:t>
      </w:r>
      <w:r w:rsidR="00AB67CA" w:rsidRPr="00E66B85">
        <w:rPr>
          <w:rFonts w:cs="Arial"/>
        </w:rPr>
        <w:t xml:space="preserve">The RA selects the Vice </w:t>
      </w:r>
      <w:ins w:id="44" w:author="Author">
        <w:r w:rsidR="00FE7D62">
          <w:rPr>
            <w:rFonts w:cs="Arial"/>
          </w:rPr>
          <w:t>Chair</w:t>
        </w:r>
      </w:ins>
      <w:r w:rsidR="00AB67CA" w:rsidRPr="00E66B85">
        <w:rPr>
          <w:rFonts w:cs="Arial"/>
        </w:rPr>
        <w:t xml:space="preserve"> of the Panel in concurrence with the Director of NRR.</w:t>
      </w:r>
      <w:r w:rsidR="00E46E57">
        <w:rPr>
          <w:rFonts w:cs="Arial"/>
        </w:rPr>
        <w:t xml:space="preserve"> </w:t>
      </w:r>
    </w:p>
    <w:p w14:paraId="3BD5E8FE" w14:textId="2365B32E" w:rsidR="00605396" w:rsidRPr="00E66B85" w:rsidRDefault="00605396" w:rsidP="004C1246">
      <w:pPr>
        <w:pStyle w:val="BodyText2"/>
        <w:ind w:firstLine="0"/>
        <w:rPr>
          <w:rFonts w:cs="Arial"/>
        </w:rPr>
      </w:pPr>
      <w:r w:rsidRPr="00E66B85">
        <w:rPr>
          <w:rFonts w:cs="Arial"/>
        </w:rPr>
        <w:t xml:space="preserve">In addition to making the determination whether to implement this IMC for a specific reactor shutdown period and restart, the </w:t>
      </w:r>
      <w:r w:rsidR="00CB7532" w:rsidRPr="00E66B85">
        <w:rPr>
          <w:rFonts w:cs="Arial"/>
        </w:rPr>
        <w:t>RA</w:t>
      </w:r>
      <w:r w:rsidRPr="00E66B85">
        <w:rPr>
          <w:rFonts w:cs="Arial"/>
        </w:rPr>
        <w:t xml:space="preserve"> should consult with the </w:t>
      </w:r>
      <w:r w:rsidR="00B17DC5" w:rsidRPr="00E66B85">
        <w:rPr>
          <w:rFonts w:cs="Arial"/>
        </w:rPr>
        <w:t>DEDR</w:t>
      </w:r>
      <w:r w:rsidRPr="00E66B85">
        <w:rPr>
          <w:rFonts w:cs="Arial"/>
        </w:rPr>
        <w:t xml:space="preserve">, the Director of </w:t>
      </w:r>
      <w:r w:rsidR="00B17DC5" w:rsidRPr="00E66B85">
        <w:rPr>
          <w:rFonts w:cs="Arial"/>
        </w:rPr>
        <w:t>OE</w:t>
      </w:r>
      <w:r w:rsidRPr="00E66B85">
        <w:rPr>
          <w:rFonts w:cs="Arial"/>
        </w:rPr>
        <w:t xml:space="preserve">, and the Director of NRR, as appropriate, to determine the scope of an </w:t>
      </w:r>
      <w:r w:rsidR="00F22A07">
        <w:rPr>
          <w:rFonts w:cs="Arial"/>
        </w:rPr>
        <w:t>O</w:t>
      </w:r>
      <w:r w:rsidRPr="00E66B85">
        <w:rPr>
          <w:rFonts w:cs="Arial"/>
        </w:rPr>
        <w:t>rder or a CAL</w:t>
      </w:r>
      <w:r w:rsidR="00F22A07">
        <w:rPr>
          <w:rFonts w:cs="Arial"/>
        </w:rPr>
        <w:t xml:space="preserve">, </w:t>
      </w:r>
      <w:r w:rsidR="00A8419C" w:rsidRPr="00E66B85">
        <w:rPr>
          <w:rFonts w:cs="Arial"/>
        </w:rPr>
        <w:t>if necessary</w:t>
      </w:r>
      <w:r w:rsidR="00F22A07">
        <w:rPr>
          <w:rFonts w:cs="Arial"/>
        </w:rPr>
        <w:t>,</w:t>
      </w:r>
      <w:r w:rsidRPr="00E66B85">
        <w:rPr>
          <w:rFonts w:cs="Arial"/>
        </w:rPr>
        <w:t xml:space="preserve"> specifying any immediate actions and/or the actions required of the licensee</w:t>
      </w:r>
      <w:r w:rsidR="008E7382">
        <w:rPr>
          <w:rFonts w:cs="Arial"/>
        </w:rPr>
        <w:t xml:space="preserve"> that ensure the plant is </w:t>
      </w:r>
      <w:r w:rsidR="00E06547">
        <w:rPr>
          <w:rFonts w:cs="Arial"/>
        </w:rPr>
        <w:t xml:space="preserve">in a </w:t>
      </w:r>
      <w:r w:rsidR="008E7382">
        <w:rPr>
          <w:rFonts w:cs="Arial"/>
        </w:rPr>
        <w:t>safe</w:t>
      </w:r>
      <w:r w:rsidR="00E06547">
        <w:rPr>
          <w:rFonts w:cs="Arial"/>
        </w:rPr>
        <w:t xml:space="preserve"> condition.</w:t>
      </w:r>
      <w:r w:rsidR="00E46E57">
        <w:rPr>
          <w:rFonts w:cs="Arial"/>
        </w:rPr>
        <w:t xml:space="preserve"> </w:t>
      </w:r>
      <w:r w:rsidR="00AB67CA" w:rsidRPr="00E66B85">
        <w:rPr>
          <w:rFonts w:cs="Arial"/>
        </w:rPr>
        <w:t>Direction and g</w:t>
      </w:r>
      <w:r w:rsidRPr="00E66B85">
        <w:rPr>
          <w:rFonts w:cs="Arial"/>
        </w:rPr>
        <w:t xml:space="preserve">uidance on the use of </w:t>
      </w:r>
      <w:r w:rsidR="00AB67CA" w:rsidRPr="00E66B85">
        <w:rPr>
          <w:rFonts w:cs="Arial"/>
        </w:rPr>
        <w:t xml:space="preserve">Orders </w:t>
      </w:r>
      <w:r w:rsidRPr="00E66B85">
        <w:rPr>
          <w:rFonts w:cs="Arial"/>
        </w:rPr>
        <w:t>and CALs is provided in the NRC</w:t>
      </w:r>
      <w:r w:rsidR="00DE3D95" w:rsidRPr="00E66B85">
        <w:rPr>
          <w:rFonts w:cs="Arial"/>
        </w:rPr>
        <w:t>’</w:t>
      </w:r>
      <w:r w:rsidRPr="00E66B85">
        <w:rPr>
          <w:rFonts w:cs="Arial"/>
        </w:rPr>
        <w:t>s Enforcement Policy</w:t>
      </w:r>
      <w:r w:rsidR="00AB67CA" w:rsidRPr="00E66B85">
        <w:rPr>
          <w:rFonts w:cs="Arial"/>
        </w:rPr>
        <w:t xml:space="preserve"> and Enforcement Manual</w:t>
      </w:r>
      <w:r w:rsidRPr="00E66B85">
        <w:rPr>
          <w:rFonts w:cs="Arial"/>
        </w:rPr>
        <w:t>.</w:t>
      </w:r>
    </w:p>
    <w:p w14:paraId="0C27FFA9" w14:textId="482A15F2" w:rsidR="00F22A07" w:rsidRDefault="00F22A07" w:rsidP="004C1246">
      <w:pPr>
        <w:pStyle w:val="BodyText2"/>
        <w:ind w:firstLine="0"/>
        <w:rPr>
          <w:rFonts w:cs="Arial"/>
        </w:rPr>
      </w:pPr>
      <w:r>
        <w:rPr>
          <w:rFonts w:cs="Arial"/>
        </w:rPr>
        <w:lastRenderedPageBreak/>
        <w:t>Oversight of the p</w:t>
      </w:r>
      <w:r w:rsidR="00B80A18" w:rsidRPr="00E66B85">
        <w:rPr>
          <w:rFonts w:cs="Arial"/>
        </w:rPr>
        <w:t>lants under the IMC 0350 process</w:t>
      </w:r>
      <w:r>
        <w:rPr>
          <w:rFonts w:cs="Arial"/>
        </w:rPr>
        <w:t xml:space="preserve"> is expected to require</w:t>
      </w:r>
      <w:r w:rsidR="00AB67CA" w:rsidRPr="00E66B85">
        <w:rPr>
          <w:rFonts w:cs="Arial"/>
        </w:rPr>
        <w:t xml:space="preserve"> </w:t>
      </w:r>
      <w:r w:rsidR="00B80A18" w:rsidRPr="00E66B85">
        <w:rPr>
          <w:rFonts w:cs="Arial"/>
        </w:rPr>
        <w:t>significant</w:t>
      </w:r>
      <w:r w:rsidR="00AB67CA" w:rsidRPr="00E66B85">
        <w:rPr>
          <w:rFonts w:cs="Arial"/>
        </w:rPr>
        <w:t>ly</w:t>
      </w:r>
      <w:r>
        <w:rPr>
          <w:rFonts w:cs="Arial"/>
        </w:rPr>
        <w:t xml:space="preserve"> more</w:t>
      </w:r>
      <w:r w:rsidR="00AB67CA" w:rsidRPr="00E66B85">
        <w:rPr>
          <w:rFonts w:cs="Arial"/>
        </w:rPr>
        <w:t xml:space="preserve"> </w:t>
      </w:r>
      <w:r w:rsidR="00B80A18" w:rsidRPr="00E66B85">
        <w:rPr>
          <w:rFonts w:cs="Arial"/>
        </w:rPr>
        <w:t>resource</w:t>
      </w:r>
      <w:r w:rsidR="00AB67CA" w:rsidRPr="00E66B85">
        <w:rPr>
          <w:rFonts w:cs="Arial"/>
        </w:rPr>
        <w:t xml:space="preserve">s </w:t>
      </w:r>
      <w:r>
        <w:rPr>
          <w:rFonts w:cs="Arial"/>
        </w:rPr>
        <w:t xml:space="preserve">as </w:t>
      </w:r>
      <w:r w:rsidR="00AB67CA" w:rsidRPr="00E66B85">
        <w:rPr>
          <w:rFonts w:cs="Arial"/>
        </w:rPr>
        <w:t>compared to a plant in the normal ROP</w:t>
      </w:r>
      <w:r>
        <w:rPr>
          <w:rFonts w:cs="Arial"/>
        </w:rPr>
        <w:t xml:space="preserve">, and this will likely have an impact on </w:t>
      </w:r>
      <w:r w:rsidR="00AB67CA" w:rsidRPr="00E66B85">
        <w:rPr>
          <w:rFonts w:cs="Arial"/>
        </w:rPr>
        <w:t>all four</w:t>
      </w:r>
      <w:r w:rsidR="00B80A18" w:rsidRPr="00E66B85">
        <w:rPr>
          <w:rFonts w:cs="Arial"/>
        </w:rPr>
        <w:t xml:space="preserve"> regions.</w:t>
      </w:r>
      <w:r w:rsidR="00E46E57">
        <w:rPr>
          <w:rFonts w:cs="Arial"/>
        </w:rPr>
        <w:t xml:space="preserve"> </w:t>
      </w:r>
      <w:r w:rsidR="00B80A18" w:rsidRPr="00E66B85">
        <w:rPr>
          <w:rFonts w:cs="Arial"/>
        </w:rPr>
        <w:t xml:space="preserve">Although </w:t>
      </w:r>
      <w:r w:rsidR="00AB67CA" w:rsidRPr="00E66B85">
        <w:rPr>
          <w:rFonts w:cs="Arial"/>
        </w:rPr>
        <w:t xml:space="preserve">some </w:t>
      </w:r>
      <w:r w:rsidR="00B80A18" w:rsidRPr="00E66B85">
        <w:rPr>
          <w:rFonts w:cs="Arial"/>
        </w:rPr>
        <w:t xml:space="preserve">resources have been added to the budget model to account for an unspecified plant being under the IMC 0350 process, care must be taken to </w:t>
      </w:r>
      <w:r w:rsidR="00924419">
        <w:rPr>
          <w:rFonts w:cs="Arial"/>
        </w:rPr>
        <w:t>ensure that these</w:t>
      </w:r>
      <w:r w:rsidR="00B80A18" w:rsidRPr="00E66B85">
        <w:rPr>
          <w:rFonts w:cs="Arial"/>
        </w:rPr>
        <w:t xml:space="preserve"> </w:t>
      </w:r>
      <w:r w:rsidR="00924419">
        <w:rPr>
          <w:rFonts w:cs="Arial"/>
        </w:rPr>
        <w:t xml:space="preserve">potential </w:t>
      </w:r>
      <w:r w:rsidR="00B80A18" w:rsidRPr="00E66B85">
        <w:rPr>
          <w:rFonts w:cs="Arial"/>
        </w:rPr>
        <w:t xml:space="preserve">resource </w:t>
      </w:r>
      <w:r w:rsidR="00924419">
        <w:rPr>
          <w:rFonts w:cs="Arial"/>
        </w:rPr>
        <w:t xml:space="preserve">impacts don’t adversely affect </w:t>
      </w:r>
      <w:r w:rsidR="00562EBB">
        <w:rPr>
          <w:rFonts w:cs="Arial"/>
        </w:rPr>
        <w:t>the inspection and assessment programs for other plants in the region</w:t>
      </w:r>
      <w:r w:rsidR="00924419">
        <w:rPr>
          <w:rFonts w:cs="Arial"/>
        </w:rPr>
        <w:t>s</w:t>
      </w:r>
      <w:r w:rsidR="00562EBB">
        <w:rPr>
          <w:rFonts w:cs="Arial"/>
        </w:rPr>
        <w:t>.</w:t>
      </w:r>
    </w:p>
    <w:p w14:paraId="57AF2577" w14:textId="35BF475A" w:rsidR="00605396" w:rsidRPr="00BA15D5" w:rsidRDefault="008F6706" w:rsidP="00E3789F">
      <w:pPr>
        <w:pStyle w:val="Heading1"/>
      </w:pPr>
      <w:bookmarkStart w:id="45" w:name="_Toc146182747"/>
      <w:bookmarkStart w:id="46" w:name="_Toc147928195"/>
      <w:r>
        <w:t>0350-</w:t>
      </w:r>
      <w:r w:rsidR="00690560" w:rsidRPr="00E66B85">
        <w:t>07</w:t>
      </w:r>
      <w:r w:rsidR="00605396" w:rsidRPr="00E66B85">
        <w:tab/>
        <w:t>OVERSIGHT REVIEW ACTIVITIES</w:t>
      </w:r>
      <w:bookmarkEnd w:id="45"/>
      <w:bookmarkEnd w:id="46"/>
    </w:p>
    <w:p w14:paraId="46E70E7C" w14:textId="15FEC940" w:rsidR="00605396" w:rsidRPr="00BA15D5" w:rsidRDefault="00605396" w:rsidP="00E3789F">
      <w:pPr>
        <w:pStyle w:val="Heading2"/>
      </w:pPr>
      <w:bookmarkStart w:id="47" w:name="_Toc146182748"/>
      <w:bookmarkStart w:id="48" w:name="_Toc147928196"/>
      <w:r w:rsidRPr="00B65C3B">
        <w:t>0</w:t>
      </w:r>
      <w:r w:rsidR="00690560" w:rsidRPr="00B65C3B">
        <w:t>7</w:t>
      </w:r>
      <w:r w:rsidRPr="00B65C3B">
        <w:t>.01</w:t>
      </w:r>
      <w:r w:rsidRPr="00B65C3B">
        <w:tab/>
      </w:r>
      <w:r w:rsidRPr="00B65C3B">
        <w:rPr>
          <w:u w:val="single"/>
        </w:rPr>
        <w:t xml:space="preserve">Oversight </w:t>
      </w:r>
      <w:r w:rsidRPr="007717DE">
        <w:rPr>
          <w:u w:val="single"/>
        </w:rPr>
        <w:t>Panel (i.e., the Panel)</w:t>
      </w:r>
      <w:bookmarkEnd w:id="47"/>
      <w:bookmarkEnd w:id="48"/>
    </w:p>
    <w:p w14:paraId="525D4DC2" w14:textId="57161E1A" w:rsidR="00605396" w:rsidRPr="00E66B85" w:rsidRDefault="00605396" w:rsidP="00D35EC6">
      <w:pPr>
        <w:pStyle w:val="BodyText"/>
        <w:numPr>
          <w:ilvl w:val="0"/>
          <w:numId w:val="5"/>
        </w:numPr>
        <w:tabs>
          <w:tab w:val="clear" w:pos="806"/>
          <w:tab w:val="num" w:pos="720"/>
        </w:tabs>
        <w:ind w:left="720" w:hanging="360"/>
      </w:pPr>
      <w:r w:rsidRPr="00B65C3B">
        <w:rPr>
          <w:u w:val="single"/>
        </w:rPr>
        <w:t>Membership</w:t>
      </w:r>
      <w:r w:rsidRPr="00B65C3B">
        <w:t>.</w:t>
      </w:r>
      <w:r w:rsidR="00E46E57">
        <w:t xml:space="preserve"> </w:t>
      </w:r>
      <w:r w:rsidR="00740CD8" w:rsidRPr="00B65C3B">
        <w:t>T</w:t>
      </w:r>
      <w:r w:rsidR="00E176BA" w:rsidRPr="00B65C3B">
        <w:t xml:space="preserve">he </w:t>
      </w:r>
      <w:r w:rsidR="00740CD8" w:rsidRPr="00B65C3B">
        <w:t>RA</w:t>
      </w:r>
      <w:r w:rsidRPr="00E66B85">
        <w:t xml:space="preserve"> will decide when to establish the Panel</w:t>
      </w:r>
      <w:r w:rsidR="00924419">
        <w:t>,</w:t>
      </w:r>
      <w:r w:rsidRPr="00E66B85">
        <w:t xml:space="preserve"> the composition of the Panel</w:t>
      </w:r>
      <w:r w:rsidR="00924419">
        <w:t>,</w:t>
      </w:r>
      <w:r w:rsidR="00EA6A8C" w:rsidRPr="00E66B85">
        <w:t xml:space="preserve"> who will fill the </w:t>
      </w:r>
      <w:ins w:id="49" w:author="Author">
        <w:r w:rsidR="00FE7D62">
          <w:t>Chair</w:t>
        </w:r>
      </w:ins>
      <w:r w:rsidR="00EA6A8C" w:rsidRPr="00E66B85">
        <w:t xml:space="preserve"> position</w:t>
      </w:r>
      <w:r w:rsidR="00924419">
        <w:t>,</w:t>
      </w:r>
      <w:r w:rsidRPr="00E66B85">
        <w:t xml:space="preserve"> and </w:t>
      </w:r>
      <w:r w:rsidR="0098087E">
        <w:t>the Panel’s</w:t>
      </w:r>
      <w:r w:rsidR="0098087E" w:rsidRPr="00E66B85">
        <w:t xml:space="preserve"> </w:t>
      </w:r>
      <w:r w:rsidRPr="00E66B85">
        <w:t xml:space="preserve">responsibilities </w:t>
      </w:r>
      <w:r w:rsidR="006E12AC" w:rsidRPr="00E66B85">
        <w:t>(see Responsibilities and Authorities section)</w:t>
      </w:r>
      <w:r w:rsidRPr="00E66B85">
        <w:t>.</w:t>
      </w:r>
      <w:r w:rsidR="00E46E57">
        <w:t xml:space="preserve"> </w:t>
      </w:r>
      <w:r w:rsidRPr="00E66B85">
        <w:t>The Panel will typically consist of the following individuals, or those in similar positions</w:t>
      </w:r>
      <w:r w:rsidR="007348B6" w:rsidRPr="00E66B85">
        <w:t xml:space="preserve"> depending on the reason for the shutdown</w:t>
      </w:r>
      <w:r w:rsidRPr="00E66B85">
        <w:t>:</w:t>
      </w:r>
    </w:p>
    <w:p w14:paraId="3270665C" w14:textId="53AF8959" w:rsidR="00E342B9" w:rsidRPr="00E66B85" w:rsidRDefault="00FE7D62" w:rsidP="00D35EC6">
      <w:pPr>
        <w:pStyle w:val="BodyText"/>
        <w:numPr>
          <w:ilvl w:val="1"/>
          <w:numId w:val="5"/>
        </w:numPr>
        <w:tabs>
          <w:tab w:val="clear" w:pos="1440"/>
          <w:tab w:val="num" w:pos="1080"/>
        </w:tabs>
        <w:ind w:left="1080" w:hanging="360"/>
      </w:pPr>
      <w:ins w:id="50" w:author="Author">
        <w:r>
          <w:t>Chair</w:t>
        </w:r>
      </w:ins>
      <w:r w:rsidR="00740CD8" w:rsidRPr="00E66B85">
        <w:t xml:space="preserve">: </w:t>
      </w:r>
      <w:r w:rsidR="00605396" w:rsidRPr="00E66B85">
        <w:t>Director or Deputy Director, regional office Division of Reactor Projects (DRP)</w:t>
      </w:r>
      <w:ins w:id="51" w:author="Author">
        <w:r w:rsidR="008F6C2F">
          <w:t>, Division of Operating Reactor Safety</w:t>
        </w:r>
        <w:r w:rsidR="00BC0716">
          <w:t xml:space="preserve"> (DORS)</w:t>
        </w:r>
        <w:r w:rsidR="008F6C2F">
          <w:t>,</w:t>
        </w:r>
      </w:ins>
      <w:r w:rsidR="00605396" w:rsidRPr="00E66B85">
        <w:t xml:space="preserve"> Division of Reactor Safety (DRS)</w:t>
      </w:r>
      <w:ins w:id="52" w:author="Author">
        <w:r w:rsidR="008F6C2F">
          <w:t>, or Division of Radiological Safety and Security</w:t>
        </w:r>
        <w:r w:rsidR="00BC0716">
          <w:t xml:space="preserve"> (DRSS)</w:t>
        </w:r>
      </w:ins>
      <w:del w:id="53" w:author="Author">
        <w:r w:rsidR="00605396" w:rsidRPr="00E66B85" w:rsidDel="008F6C2F">
          <w:delText xml:space="preserve"> </w:delText>
        </w:r>
      </w:del>
    </w:p>
    <w:p w14:paraId="12EF5DC8" w14:textId="33C891CB" w:rsidR="00605396" w:rsidRPr="00BA15D5" w:rsidRDefault="00740CD8" w:rsidP="00D35EC6">
      <w:pPr>
        <w:pStyle w:val="BodyText"/>
        <w:numPr>
          <w:ilvl w:val="1"/>
          <w:numId w:val="5"/>
        </w:numPr>
        <w:tabs>
          <w:tab w:val="clear" w:pos="1440"/>
          <w:tab w:val="num" w:pos="1080"/>
        </w:tabs>
        <w:ind w:left="1080" w:hanging="360"/>
      </w:pPr>
      <w:r w:rsidRPr="00E66B85">
        <w:t xml:space="preserve">Vice </w:t>
      </w:r>
      <w:ins w:id="54" w:author="Author">
        <w:r w:rsidR="00FE7D62">
          <w:t>Chair</w:t>
        </w:r>
      </w:ins>
      <w:r w:rsidRPr="00E66B85">
        <w:t xml:space="preserve">: </w:t>
      </w:r>
      <w:proofErr w:type="gramStart"/>
      <w:r w:rsidR="002A3C4C">
        <w:t>Typically</w:t>
      </w:r>
      <w:proofErr w:type="gramEnd"/>
      <w:r w:rsidR="002A3C4C">
        <w:t xml:space="preserve"> </w:t>
      </w:r>
      <w:r w:rsidR="00605396" w:rsidRPr="00E66B85">
        <w:t>Director or Deputy Director, NRR/DORL</w:t>
      </w:r>
      <w:r w:rsidRPr="00E66B85">
        <w:t xml:space="preserve"> or </w:t>
      </w:r>
      <w:r w:rsidR="00872A65" w:rsidRPr="00E66B85">
        <w:t>NRR/</w:t>
      </w:r>
      <w:ins w:id="55" w:author="Author">
        <w:r w:rsidR="008F6C2F">
          <w:t>DRO</w:t>
        </w:r>
      </w:ins>
      <w:r w:rsidR="007351C3" w:rsidRPr="00E66B85">
        <w:t xml:space="preserve"> </w:t>
      </w:r>
    </w:p>
    <w:p w14:paraId="46A5372E" w14:textId="0EB69EB9" w:rsidR="00605396" w:rsidRPr="00B65C3B" w:rsidRDefault="00740CD8" w:rsidP="00D35EC6">
      <w:pPr>
        <w:pStyle w:val="BodyText"/>
        <w:numPr>
          <w:ilvl w:val="1"/>
          <w:numId w:val="5"/>
        </w:numPr>
        <w:tabs>
          <w:tab w:val="clear" w:pos="1440"/>
          <w:tab w:val="num" w:pos="1080"/>
        </w:tabs>
        <w:ind w:left="1080" w:hanging="360"/>
      </w:pPr>
      <w:r w:rsidRPr="00B65C3B">
        <w:t xml:space="preserve">Member: </w:t>
      </w:r>
      <w:r w:rsidR="00605396" w:rsidRPr="00B65C3B">
        <w:t>Responsible regional office DRP</w:t>
      </w:r>
      <w:ins w:id="56" w:author="Author">
        <w:r w:rsidR="00BC0716">
          <w:t xml:space="preserve"> or DORS</w:t>
        </w:r>
      </w:ins>
      <w:r w:rsidR="00605396" w:rsidRPr="00B65C3B">
        <w:t xml:space="preserve"> Branch Chief</w:t>
      </w:r>
    </w:p>
    <w:p w14:paraId="5A53A234" w14:textId="7938BBD1" w:rsidR="00605396" w:rsidRPr="00B65C3B" w:rsidRDefault="00740CD8" w:rsidP="00D35EC6">
      <w:pPr>
        <w:pStyle w:val="BodyText"/>
        <w:numPr>
          <w:ilvl w:val="1"/>
          <w:numId w:val="5"/>
        </w:numPr>
        <w:tabs>
          <w:tab w:val="clear" w:pos="1440"/>
          <w:tab w:val="num" w:pos="1080"/>
        </w:tabs>
        <w:ind w:left="1080" w:hanging="360"/>
      </w:pPr>
      <w:r w:rsidRPr="00B65C3B">
        <w:t xml:space="preserve">Member: </w:t>
      </w:r>
      <w:r w:rsidR="00605396" w:rsidRPr="00B65C3B">
        <w:t>Responsible regional office DRS</w:t>
      </w:r>
      <w:ins w:id="57" w:author="Author">
        <w:r w:rsidR="00BC0716">
          <w:t xml:space="preserve"> or DRSS</w:t>
        </w:r>
      </w:ins>
      <w:r w:rsidR="00605396" w:rsidRPr="00B65C3B">
        <w:t xml:space="preserve"> Branch Chief</w:t>
      </w:r>
    </w:p>
    <w:p w14:paraId="0BC5CC47" w14:textId="77777777" w:rsidR="00C011BC" w:rsidRPr="00E66B85" w:rsidRDefault="00DB4205" w:rsidP="00D35EC6">
      <w:pPr>
        <w:pStyle w:val="BodyText"/>
        <w:numPr>
          <w:ilvl w:val="1"/>
          <w:numId w:val="5"/>
        </w:numPr>
        <w:tabs>
          <w:tab w:val="clear" w:pos="1440"/>
          <w:tab w:val="num" w:pos="1080"/>
        </w:tabs>
        <w:ind w:left="1080" w:hanging="360"/>
      </w:pPr>
      <w:r>
        <w:t>Member</w:t>
      </w:r>
      <w:r w:rsidR="00C011BC" w:rsidRPr="00E66B85">
        <w:t xml:space="preserve">: Responsible DORL Branch Chief, NRR/DORL </w:t>
      </w:r>
    </w:p>
    <w:p w14:paraId="66CEC86C" w14:textId="77777777" w:rsidR="00605396" w:rsidRPr="00E66B85" w:rsidRDefault="00740CD8" w:rsidP="00D35EC6">
      <w:pPr>
        <w:pStyle w:val="BodyText"/>
        <w:numPr>
          <w:ilvl w:val="1"/>
          <w:numId w:val="5"/>
        </w:numPr>
        <w:tabs>
          <w:tab w:val="clear" w:pos="1440"/>
          <w:tab w:val="num" w:pos="1080"/>
        </w:tabs>
        <w:ind w:left="1080" w:hanging="360"/>
      </w:pPr>
      <w:r w:rsidRPr="00E66B85">
        <w:t xml:space="preserve">Member: </w:t>
      </w:r>
      <w:r w:rsidR="00605396" w:rsidRPr="00E66B85">
        <w:t>Responsible Project Manager, NRR/DORL (or Branch Chief)</w:t>
      </w:r>
    </w:p>
    <w:p w14:paraId="5FDDA196" w14:textId="77777777" w:rsidR="00605396" w:rsidRPr="00E66B85" w:rsidRDefault="00740CD8" w:rsidP="00D35EC6">
      <w:pPr>
        <w:pStyle w:val="BodyText"/>
        <w:numPr>
          <w:ilvl w:val="1"/>
          <w:numId w:val="5"/>
        </w:numPr>
        <w:tabs>
          <w:tab w:val="clear" w:pos="1440"/>
          <w:tab w:val="num" w:pos="1080"/>
        </w:tabs>
        <w:ind w:left="1080" w:hanging="360"/>
      </w:pPr>
      <w:r w:rsidRPr="00E66B85">
        <w:t xml:space="preserve">Member: </w:t>
      </w:r>
      <w:r w:rsidR="00605396" w:rsidRPr="00E66B85">
        <w:t>Responsible Senior Resident Inspector</w:t>
      </w:r>
    </w:p>
    <w:p w14:paraId="3D74CB71" w14:textId="77777777" w:rsidR="00605396" w:rsidRPr="00E66B85" w:rsidRDefault="00740CD8" w:rsidP="00D35EC6">
      <w:pPr>
        <w:pStyle w:val="BodyText"/>
        <w:numPr>
          <w:ilvl w:val="1"/>
          <w:numId w:val="5"/>
        </w:numPr>
        <w:tabs>
          <w:tab w:val="clear" w:pos="1440"/>
          <w:tab w:val="num" w:pos="1080"/>
        </w:tabs>
        <w:ind w:left="1080" w:hanging="360"/>
      </w:pPr>
      <w:r w:rsidRPr="00E66B85">
        <w:t xml:space="preserve">Member: </w:t>
      </w:r>
      <w:r w:rsidR="00605396" w:rsidRPr="00E66B85">
        <w:t>Responsible regional office Senior Reactor Analyst (as needed)</w:t>
      </w:r>
    </w:p>
    <w:p w14:paraId="506B45B0" w14:textId="77777777" w:rsidR="00A53C3F" w:rsidRDefault="00A53C3F" w:rsidP="00D35EC6">
      <w:pPr>
        <w:pStyle w:val="BodyText"/>
        <w:numPr>
          <w:ilvl w:val="1"/>
          <w:numId w:val="5"/>
        </w:numPr>
        <w:tabs>
          <w:tab w:val="clear" w:pos="1440"/>
          <w:tab w:val="num" w:pos="1080"/>
        </w:tabs>
        <w:ind w:left="1080" w:hanging="360"/>
      </w:pPr>
      <w:r w:rsidRPr="00E66B85">
        <w:t xml:space="preserve">Member: </w:t>
      </w:r>
      <w:r w:rsidR="00591827" w:rsidRPr="00DB4205">
        <w:t>IR</w:t>
      </w:r>
      <w:r w:rsidRPr="00DB4205">
        <w:t>AB</w:t>
      </w:r>
      <w:r w:rsidRPr="00E66B85">
        <w:t xml:space="preserve"> Branch Chief</w:t>
      </w:r>
    </w:p>
    <w:p w14:paraId="45A6D223" w14:textId="42DAFD46" w:rsidR="00036EA3" w:rsidRDefault="00605396" w:rsidP="004C1246">
      <w:pPr>
        <w:pStyle w:val="BodyText3"/>
      </w:pPr>
      <w:r w:rsidRPr="00E66B85">
        <w:t>Members can be added to or removed from the Panel as appropriate</w:t>
      </w:r>
      <w:r w:rsidR="00924419">
        <w:t>,</w:t>
      </w:r>
      <w:r w:rsidRPr="00E66B85">
        <w:t xml:space="preserve"> depending on </w:t>
      </w:r>
      <w:r w:rsidR="00924419">
        <w:t>the nature</w:t>
      </w:r>
      <w:r w:rsidR="00E46E57">
        <w:t xml:space="preserve"> </w:t>
      </w:r>
      <w:r w:rsidR="00924419">
        <w:t xml:space="preserve">of the problems that </w:t>
      </w:r>
      <w:r w:rsidRPr="00E66B85">
        <w:t xml:space="preserve">led to the plant shutdown and the matters to be evaluated before restart </w:t>
      </w:r>
      <w:r w:rsidR="00924419">
        <w:t>can be</w:t>
      </w:r>
      <w:r w:rsidR="00924419" w:rsidRPr="00E66B85">
        <w:t xml:space="preserve"> </w:t>
      </w:r>
      <w:r w:rsidRPr="00E66B85">
        <w:t>authorized.</w:t>
      </w:r>
      <w:r w:rsidR="00E46E57">
        <w:t xml:space="preserve"> </w:t>
      </w:r>
      <w:r w:rsidR="007348B6" w:rsidRPr="00E66B85">
        <w:t xml:space="preserve">Typically, the </w:t>
      </w:r>
      <w:ins w:id="58" w:author="Author">
        <w:r w:rsidR="00FE7D62">
          <w:t>Chair</w:t>
        </w:r>
      </w:ins>
      <w:r w:rsidR="007348B6" w:rsidRPr="00E66B85">
        <w:t xml:space="preserve"> will be filled by a Senior Executive with </w:t>
      </w:r>
      <w:r w:rsidR="00924419">
        <w:t>both</w:t>
      </w:r>
      <w:r w:rsidR="007348B6" w:rsidRPr="00E66B85">
        <w:t xml:space="preserve"> reactor </w:t>
      </w:r>
      <w:r w:rsidR="00924419">
        <w:t>and</w:t>
      </w:r>
      <w:r w:rsidR="007348B6" w:rsidRPr="00E66B85">
        <w:t xml:space="preserve"> ROP experience.</w:t>
      </w:r>
      <w:r w:rsidR="00E46E57">
        <w:t xml:space="preserve"> </w:t>
      </w:r>
      <w:r w:rsidR="00924419">
        <w:t>T</w:t>
      </w:r>
      <w:r w:rsidR="00CF5CC7" w:rsidRPr="00E66B85">
        <w:t xml:space="preserve">he Vice </w:t>
      </w:r>
      <w:ins w:id="59" w:author="Author">
        <w:r w:rsidR="00FE7D62">
          <w:t>Chair</w:t>
        </w:r>
      </w:ins>
      <w:r w:rsidR="00CF5CC7" w:rsidRPr="00E66B85">
        <w:t xml:space="preserve"> posit</w:t>
      </w:r>
      <w:r w:rsidR="00924419">
        <w:t>i</w:t>
      </w:r>
      <w:r w:rsidR="00CF5CC7" w:rsidRPr="00E66B85">
        <w:t>on</w:t>
      </w:r>
      <w:r w:rsidR="00924419">
        <w:t xml:space="preserve"> will typically be </w:t>
      </w:r>
      <w:r w:rsidR="009946DB" w:rsidRPr="00E66B85">
        <w:t xml:space="preserve">filled by either </w:t>
      </w:r>
      <w:r w:rsidR="00924419">
        <w:t>a</w:t>
      </w:r>
      <w:r w:rsidR="009946DB" w:rsidRPr="00E66B85">
        <w:t xml:space="preserve"> Director or Deputy Director </w:t>
      </w:r>
      <w:r w:rsidR="00924419">
        <w:t>in</w:t>
      </w:r>
      <w:r w:rsidR="009946DB" w:rsidRPr="00E66B85">
        <w:t xml:space="preserve"> DORL or </w:t>
      </w:r>
      <w:ins w:id="60" w:author="Author">
        <w:r w:rsidR="008F6C2F">
          <w:t>DRO</w:t>
        </w:r>
      </w:ins>
      <w:r w:rsidR="00CF5CC7" w:rsidRPr="00E66B85">
        <w:t>.</w:t>
      </w:r>
      <w:r w:rsidR="00E46E57">
        <w:t xml:space="preserve"> </w:t>
      </w:r>
      <w:r w:rsidR="007348B6" w:rsidRPr="00E66B85">
        <w:t>However</w:t>
      </w:r>
      <w:r w:rsidR="009946DB" w:rsidRPr="00E66B85">
        <w:t>, depending on the reason for shutdown</w:t>
      </w:r>
      <w:r w:rsidR="00924419">
        <w:t>,</w:t>
      </w:r>
      <w:r w:rsidR="009946DB" w:rsidRPr="00E66B85">
        <w:t xml:space="preserve"> a </w:t>
      </w:r>
      <w:r w:rsidR="00924419" w:rsidRPr="00E66B85">
        <w:t>Director or Deputy Director</w:t>
      </w:r>
      <w:r w:rsidR="00924419" w:rsidRPr="00E66B85" w:rsidDel="00924419">
        <w:t xml:space="preserve"> </w:t>
      </w:r>
      <w:r w:rsidR="00924419">
        <w:t>from</w:t>
      </w:r>
      <w:r w:rsidR="009946DB" w:rsidRPr="00E66B85">
        <w:t xml:space="preserve"> NSIR </w:t>
      </w:r>
      <w:r w:rsidR="00924419">
        <w:t xml:space="preserve">may be selected as the Vice </w:t>
      </w:r>
      <w:ins w:id="61" w:author="Author">
        <w:r w:rsidR="00FE7D62">
          <w:t>Chair</w:t>
        </w:r>
      </w:ins>
      <w:r w:rsidR="007348B6" w:rsidRPr="00E66B85">
        <w:t xml:space="preserve">. </w:t>
      </w:r>
    </w:p>
    <w:p w14:paraId="63C50FAC" w14:textId="29A269D4" w:rsidR="00605396" w:rsidRPr="00BA15D5" w:rsidRDefault="00690560" w:rsidP="00E3789F">
      <w:pPr>
        <w:pStyle w:val="Heading2"/>
      </w:pPr>
      <w:bookmarkStart w:id="62" w:name="_Toc146182749"/>
      <w:bookmarkStart w:id="63" w:name="_Toc147928197"/>
      <w:r w:rsidRPr="00B65C3B">
        <w:t>07</w:t>
      </w:r>
      <w:r w:rsidR="00605396" w:rsidRPr="00B65C3B">
        <w:t>.02</w:t>
      </w:r>
      <w:r w:rsidR="00605396" w:rsidRPr="00B65C3B">
        <w:tab/>
      </w:r>
      <w:r w:rsidR="00605396" w:rsidRPr="00B65C3B">
        <w:rPr>
          <w:u w:val="single"/>
        </w:rPr>
        <w:t xml:space="preserve">Panel </w:t>
      </w:r>
      <w:r w:rsidR="00F12AC1">
        <w:rPr>
          <w:u w:val="single"/>
        </w:rPr>
        <w:t>Objectives</w:t>
      </w:r>
      <w:bookmarkEnd w:id="62"/>
      <w:bookmarkEnd w:id="63"/>
    </w:p>
    <w:p w14:paraId="392E2BFC" w14:textId="6E82F817" w:rsidR="00605396" w:rsidRPr="00E66B85" w:rsidRDefault="00605396" w:rsidP="004C1246">
      <w:pPr>
        <w:pStyle w:val="BodyText3"/>
        <w:rPr>
          <w:rFonts w:cs="Arial"/>
        </w:rPr>
      </w:pPr>
      <w:r w:rsidRPr="00B65C3B">
        <w:rPr>
          <w:rFonts w:cs="Arial"/>
        </w:rPr>
        <w:t>Upon implementation of this IMC and establishment of the Panel, the Panel should promptly determine the type and extent of inspections and oversight activities needed to assess the extent of the licensee</w:t>
      </w:r>
      <w:r w:rsidR="00DE3D95" w:rsidRPr="00B65C3B">
        <w:rPr>
          <w:rFonts w:cs="Arial"/>
        </w:rPr>
        <w:t>’</w:t>
      </w:r>
      <w:r w:rsidRPr="00B65C3B">
        <w:rPr>
          <w:rFonts w:cs="Arial"/>
        </w:rPr>
        <w:t xml:space="preserve">s performance problems and the </w:t>
      </w:r>
      <w:r w:rsidR="003143F3" w:rsidRPr="00B65C3B">
        <w:rPr>
          <w:rFonts w:cs="Arial"/>
        </w:rPr>
        <w:t xml:space="preserve">ability </w:t>
      </w:r>
      <w:r w:rsidRPr="00B65C3B">
        <w:rPr>
          <w:rFonts w:cs="Arial"/>
        </w:rPr>
        <w:t xml:space="preserve">of </w:t>
      </w:r>
      <w:r w:rsidR="003143F3" w:rsidRPr="00B65C3B">
        <w:rPr>
          <w:rFonts w:cs="Arial"/>
        </w:rPr>
        <w:t xml:space="preserve">the </w:t>
      </w:r>
      <w:r w:rsidR="00045D54" w:rsidRPr="00E66B85">
        <w:rPr>
          <w:rFonts w:cs="Arial"/>
        </w:rPr>
        <w:t>licensee’s staff</w:t>
      </w:r>
      <w:r w:rsidRPr="00E66B85">
        <w:rPr>
          <w:rFonts w:cs="Arial"/>
        </w:rPr>
        <w:t xml:space="preserve"> to address them.</w:t>
      </w:r>
      <w:r w:rsidR="00E46E57">
        <w:rPr>
          <w:rFonts w:cs="Arial"/>
        </w:rPr>
        <w:t xml:space="preserve"> </w:t>
      </w:r>
      <w:r w:rsidRPr="00E66B85">
        <w:rPr>
          <w:rFonts w:cs="Arial"/>
        </w:rPr>
        <w:t>The Panel should develop a Panel Charter, a Panel Process Plan, Restart Checklist, and Communication Plan</w:t>
      </w:r>
      <w:r w:rsidR="003143F3" w:rsidRPr="00E66B85">
        <w:rPr>
          <w:rFonts w:cs="Arial"/>
        </w:rPr>
        <w:t>,</w:t>
      </w:r>
      <w:r w:rsidRPr="00E66B85">
        <w:rPr>
          <w:rFonts w:cs="Arial"/>
        </w:rPr>
        <w:t xml:space="preserve"> as discussed below.</w:t>
      </w:r>
      <w:r w:rsidR="00E46E57">
        <w:rPr>
          <w:rFonts w:cs="Arial"/>
        </w:rPr>
        <w:t xml:space="preserve"> </w:t>
      </w:r>
      <w:r w:rsidRPr="00E66B85">
        <w:rPr>
          <w:rFonts w:cs="Arial"/>
        </w:rPr>
        <w:t xml:space="preserve">More </w:t>
      </w:r>
      <w:r w:rsidRPr="00E66B85">
        <w:rPr>
          <w:rFonts w:cs="Arial"/>
        </w:rPr>
        <w:lastRenderedPageBreak/>
        <w:t>detailed guidance for constructing the Panel Process Plan and Restart Checklist is contained in Appendi</w:t>
      </w:r>
      <w:r w:rsidR="00E863AC">
        <w:rPr>
          <w:rFonts w:cs="Arial"/>
        </w:rPr>
        <w:t>ces</w:t>
      </w:r>
      <w:r w:rsidRPr="00E66B85">
        <w:rPr>
          <w:rFonts w:cs="Arial"/>
        </w:rPr>
        <w:t> </w:t>
      </w:r>
      <w:r w:rsidR="00E863AC">
        <w:rPr>
          <w:rFonts w:cs="Arial"/>
        </w:rPr>
        <w:t>B and C</w:t>
      </w:r>
      <w:r w:rsidR="00B127B9">
        <w:rPr>
          <w:rFonts w:cs="Arial"/>
        </w:rPr>
        <w:t>, respectively</w:t>
      </w:r>
      <w:r w:rsidR="00E863AC">
        <w:rPr>
          <w:rFonts w:cs="Arial"/>
        </w:rPr>
        <w:t>.</w:t>
      </w:r>
      <w:r w:rsidR="00E46E57">
        <w:rPr>
          <w:rFonts w:cs="Arial"/>
        </w:rPr>
        <w:t xml:space="preserve"> </w:t>
      </w:r>
    </w:p>
    <w:p w14:paraId="0FFC5171" w14:textId="10A55FA5" w:rsidR="007B5638" w:rsidRPr="00E66B85" w:rsidRDefault="005C5BC8" w:rsidP="00A11C2A">
      <w:pPr>
        <w:pStyle w:val="BodyText"/>
        <w:numPr>
          <w:ilvl w:val="0"/>
          <w:numId w:val="11"/>
        </w:numPr>
        <w:tabs>
          <w:tab w:val="num" w:pos="720"/>
        </w:tabs>
      </w:pPr>
      <w:r w:rsidRPr="00E66B85">
        <w:rPr>
          <w:u w:val="single"/>
        </w:rPr>
        <w:t>Panel Charter</w:t>
      </w:r>
      <w:r w:rsidRPr="00E66B85">
        <w:t>.</w:t>
      </w:r>
      <w:r w:rsidR="00E46E57">
        <w:t xml:space="preserve"> </w:t>
      </w:r>
      <w:r w:rsidRPr="00E66B85">
        <w:t>The Panel Charter should state the purpose, objectives, and composition of the Panel.</w:t>
      </w:r>
      <w:r w:rsidR="00E46E57">
        <w:t xml:space="preserve"> </w:t>
      </w:r>
      <w:r w:rsidRPr="00E66B85">
        <w:t>It should discuss the expected outcomes of the process</w:t>
      </w:r>
      <w:r w:rsidR="003143F3" w:rsidRPr="00E66B85">
        <w:t>,</w:t>
      </w:r>
      <w:r w:rsidRPr="00E66B85">
        <w:t xml:space="preserve"> for example: development of the Restart Checklist; resolution of the restart issues; a letter to the licensee terminating the process; and other duties and planned accomplishments as detailed in </w:t>
      </w:r>
      <w:r w:rsidR="00290F6C" w:rsidRPr="00E66B85">
        <w:t>Appendi</w:t>
      </w:r>
      <w:r w:rsidR="00290F6C">
        <w:t>ces</w:t>
      </w:r>
      <w:r w:rsidRPr="00E66B85">
        <w:t xml:space="preserve"> </w:t>
      </w:r>
      <w:r w:rsidR="00E863AC">
        <w:t>B and C</w:t>
      </w:r>
      <w:r w:rsidRPr="00E66B85">
        <w:t>.</w:t>
      </w:r>
      <w:r w:rsidR="00E46E57">
        <w:t xml:space="preserve"> </w:t>
      </w:r>
      <w:r w:rsidRPr="00E66B85">
        <w:t>In order to ensure proper authority for Panel decisions, the Panel Charter should also establish the quorum requirements for Panel meetings and decisions.</w:t>
      </w:r>
      <w:r w:rsidR="00E46E57">
        <w:t xml:space="preserve"> </w:t>
      </w:r>
      <w:r w:rsidRPr="00E66B85">
        <w:t xml:space="preserve">The quorum would typically consist of the Panel </w:t>
      </w:r>
      <w:ins w:id="64" w:author="Author">
        <w:r w:rsidR="00FE7D62">
          <w:t>Chair</w:t>
        </w:r>
      </w:ins>
      <w:r w:rsidRPr="00E66B85">
        <w:t xml:space="preserve"> or the Vice </w:t>
      </w:r>
      <w:ins w:id="65" w:author="Author">
        <w:r w:rsidR="00FE7D62">
          <w:t>Chair</w:t>
        </w:r>
      </w:ins>
      <w:r w:rsidRPr="00E66B85">
        <w:t>, and at least three other cognizant members of the Panel</w:t>
      </w:r>
      <w:r w:rsidR="00421509">
        <w:t xml:space="preserve"> (with at least one Headquarters member)</w:t>
      </w:r>
      <w:r w:rsidRPr="00E66B85">
        <w:t>.</w:t>
      </w:r>
      <w:r w:rsidR="00E46E57">
        <w:t xml:space="preserve"> </w:t>
      </w:r>
      <w:r w:rsidRPr="00E66B85">
        <w:t>Panel meeting minutes should be maintained and documented in accordance with MD 3.5.</w:t>
      </w:r>
      <w:r w:rsidR="00E46E57">
        <w:t xml:space="preserve"> </w:t>
      </w:r>
      <w:r w:rsidR="00BA29F9" w:rsidRPr="00E66B85">
        <w:t>See Exhibit 1 for an example charter.</w:t>
      </w:r>
    </w:p>
    <w:p w14:paraId="1FC814FC" w14:textId="56C2BA1D" w:rsidR="005C5BC8" w:rsidRPr="00E66B85" w:rsidRDefault="007B5638" w:rsidP="00A11C2A">
      <w:pPr>
        <w:pStyle w:val="BodyText"/>
        <w:numPr>
          <w:ilvl w:val="0"/>
          <w:numId w:val="11"/>
        </w:numPr>
        <w:tabs>
          <w:tab w:val="num" w:pos="720"/>
        </w:tabs>
      </w:pPr>
      <w:r w:rsidRPr="00E66B85">
        <w:rPr>
          <w:u w:val="single"/>
        </w:rPr>
        <w:t>Panel Objectives</w:t>
      </w:r>
    </w:p>
    <w:p w14:paraId="11530212" w14:textId="62FAA152" w:rsidR="009668AF" w:rsidRDefault="009668AF" w:rsidP="00A11C2A">
      <w:pPr>
        <w:pStyle w:val="BodyText"/>
        <w:numPr>
          <w:ilvl w:val="1"/>
          <w:numId w:val="16"/>
        </w:numPr>
        <w:tabs>
          <w:tab w:val="clear" w:pos="1440"/>
          <w:tab w:val="num" w:pos="1080"/>
        </w:tabs>
        <w:ind w:left="1080" w:hanging="360"/>
      </w:pPr>
      <w:r w:rsidRPr="00E66B85">
        <w:t>Review all available information directly related to the reason for the plant shutdown for the past four quarters of plant operation.</w:t>
      </w:r>
      <w:r w:rsidR="00E46E57">
        <w:t xml:space="preserve"> </w:t>
      </w:r>
      <w:r w:rsidRPr="00E66B85">
        <w:t>This activity includes a review of PI data, inspection findings, and docketed correspondence from the licensee.</w:t>
      </w:r>
    </w:p>
    <w:p w14:paraId="19842A39" w14:textId="7BECEDCA" w:rsidR="009668AF" w:rsidRPr="00971F06" w:rsidRDefault="009668AF" w:rsidP="00A11C2A">
      <w:pPr>
        <w:pStyle w:val="BodyText"/>
        <w:numPr>
          <w:ilvl w:val="1"/>
          <w:numId w:val="16"/>
        </w:numPr>
        <w:tabs>
          <w:tab w:val="clear" w:pos="1440"/>
          <w:tab w:val="num" w:pos="1080"/>
        </w:tabs>
        <w:ind w:left="1080" w:hanging="360"/>
      </w:pPr>
      <w:r w:rsidRPr="00971F06">
        <w:t>Develop the Panel Process Plan and the Restart Checklist</w:t>
      </w:r>
      <w:r w:rsidR="00531EA3" w:rsidRPr="00971F06">
        <w:t>.</w:t>
      </w:r>
      <w:r w:rsidR="00E46E57">
        <w:t xml:space="preserve"> </w:t>
      </w:r>
      <w:r w:rsidRPr="00971F06">
        <w:t xml:space="preserve">The Panel Process Plan should include a plan for implementing the checklist and for modifying it as necessary to ensure that all risk-significant performance issues directly relating to the plant shutdown, including extent of condition, are </w:t>
      </w:r>
      <w:proofErr w:type="gramStart"/>
      <w:r w:rsidRPr="00971F06">
        <w:t>resolved</w:t>
      </w:r>
      <w:proofErr w:type="gramEnd"/>
      <w:r w:rsidRPr="00971F06">
        <w:t xml:space="preserve"> or dispositioned before restart.</w:t>
      </w:r>
      <w:r w:rsidR="00E46E57">
        <w:t xml:space="preserve"> </w:t>
      </w:r>
      <w:r w:rsidR="00B127B9">
        <w:t>A</w:t>
      </w:r>
      <w:r w:rsidR="00531EA3" w:rsidRPr="00971F06">
        <w:t xml:space="preserve"> Restart Basis document should be developed to </w:t>
      </w:r>
      <w:r w:rsidR="00B127B9">
        <w:t>provide justification for the items included in</w:t>
      </w:r>
      <w:r w:rsidR="00531EA3" w:rsidRPr="00971F06">
        <w:t xml:space="preserve"> the Restart Checklist.</w:t>
      </w:r>
      <w:r w:rsidR="00E46E57">
        <w:t xml:space="preserve"> </w:t>
      </w:r>
      <w:r w:rsidR="00067E73" w:rsidRPr="00971F06">
        <w:t xml:space="preserve">See </w:t>
      </w:r>
      <w:r w:rsidR="0026631E">
        <w:t>a</w:t>
      </w:r>
      <w:r w:rsidR="00067E73" w:rsidRPr="00971F06">
        <w:t>ppendix</w:t>
      </w:r>
      <w:r w:rsidR="00B127B9">
        <w:t> </w:t>
      </w:r>
      <w:r w:rsidR="00067E73" w:rsidRPr="00971F06">
        <w:t>C for more information.</w:t>
      </w:r>
    </w:p>
    <w:p w14:paraId="0C222D1A" w14:textId="03E90054" w:rsidR="00C13F20" w:rsidRPr="00971F06" w:rsidRDefault="00C13F20" w:rsidP="00A11C2A">
      <w:pPr>
        <w:pStyle w:val="BodyText"/>
        <w:numPr>
          <w:ilvl w:val="1"/>
          <w:numId w:val="16"/>
        </w:numPr>
        <w:tabs>
          <w:tab w:val="clear" w:pos="1440"/>
          <w:tab w:val="num" w:pos="1080"/>
        </w:tabs>
        <w:ind w:left="1080" w:hanging="360"/>
      </w:pPr>
      <w:r w:rsidRPr="00971F06">
        <w:t>Maintain cognizance o</w:t>
      </w:r>
      <w:r w:rsidR="00B127B9">
        <w:t>f</w:t>
      </w:r>
      <w:r w:rsidRPr="00971F06">
        <w:t xml:space="preserve"> the status of </w:t>
      </w:r>
      <w:r w:rsidR="00B127B9">
        <w:t xml:space="preserve">any items included in a </w:t>
      </w:r>
      <w:r w:rsidRPr="00971F06">
        <w:t>CAL or Order</w:t>
      </w:r>
      <w:r w:rsidR="00B127B9">
        <w:t xml:space="preserve"> issued to the licensee related to the performance problems that led to entry into the IMC 0350 process.</w:t>
      </w:r>
      <w:r w:rsidR="00E46E57">
        <w:t xml:space="preserve"> </w:t>
      </w:r>
      <w:r w:rsidR="00B127B9">
        <w:t>If necessary and after</w:t>
      </w:r>
      <w:r w:rsidR="00B127B9" w:rsidRPr="00971F06">
        <w:t xml:space="preserve"> consultation with cognizant program office management</w:t>
      </w:r>
      <w:r w:rsidR="00B127B9">
        <w:t xml:space="preserve">, provide </w:t>
      </w:r>
      <w:r w:rsidRPr="00971F06">
        <w:t>recommend</w:t>
      </w:r>
      <w:r w:rsidR="00B127B9">
        <w:t>ations to the RA on</w:t>
      </w:r>
      <w:r w:rsidRPr="00971F06">
        <w:t xml:space="preserve"> any modifications.</w:t>
      </w:r>
      <w:r w:rsidR="00E46E57">
        <w:t xml:space="preserve"> </w:t>
      </w:r>
      <w:r w:rsidR="00B127B9">
        <w:t>Note that m</w:t>
      </w:r>
      <w:r w:rsidRPr="00971F06">
        <w:t xml:space="preserve">any of the items from </w:t>
      </w:r>
      <w:r w:rsidR="00B127B9">
        <w:t xml:space="preserve">a </w:t>
      </w:r>
      <w:r w:rsidRPr="00971F06">
        <w:t>CAL</w:t>
      </w:r>
      <w:r w:rsidR="00B127B9">
        <w:t xml:space="preserve"> or </w:t>
      </w:r>
      <w:r w:rsidR="00473D17">
        <w:t>Order</w:t>
      </w:r>
      <w:r w:rsidR="00B127B9">
        <w:t xml:space="preserve"> are expected to directly support completion of the </w:t>
      </w:r>
      <w:r w:rsidR="00B127B9" w:rsidRPr="00971F06">
        <w:t>Restart Checklist</w:t>
      </w:r>
      <w:r w:rsidRPr="00971F06">
        <w:t>.</w:t>
      </w:r>
    </w:p>
    <w:p w14:paraId="3BCA3CED" w14:textId="77777777" w:rsidR="00540D43" w:rsidRPr="00B65C3B" w:rsidRDefault="00540D43" w:rsidP="00A11C2A">
      <w:pPr>
        <w:pStyle w:val="BodyText"/>
        <w:numPr>
          <w:ilvl w:val="1"/>
          <w:numId w:val="16"/>
        </w:numPr>
        <w:tabs>
          <w:tab w:val="clear" w:pos="1440"/>
          <w:tab w:val="num" w:pos="1080"/>
        </w:tabs>
        <w:ind w:left="1080" w:hanging="360"/>
      </w:pPr>
      <w:r w:rsidRPr="00B65C3B">
        <w:t>Develop and maintain a comprehensive Communication Plan to ensure effective communication with internal and external stakeholders.</w:t>
      </w:r>
    </w:p>
    <w:p w14:paraId="2A4D1466" w14:textId="4AB0AC60" w:rsidR="007B5638" w:rsidRPr="00BA15D5" w:rsidRDefault="007B5638" w:rsidP="00A11C2A">
      <w:pPr>
        <w:pStyle w:val="BodyText"/>
        <w:numPr>
          <w:ilvl w:val="1"/>
          <w:numId w:val="16"/>
        </w:numPr>
        <w:tabs>
          <w:tab w:val="clear" w:pos="1440"/>
          <w:tab w:val="num" w:pos="1080"/>
        </w:tabs>
        <w:ind w:left="1080" w:hanging="360"/>
      </w:pPr>
      <w:r w:rsidRPr="00B65C3B">
        <w:t xml:space="preserve">Develop and maintain the site-specific </w:t>
      </w:r>
      <w:r w:rsidR="00A404E9">
        <w:t>i</w:t>
      </w:r>
      <w:r w:rsidRPr="00B65C3B">
        <w:t xml:space="preserve">nspection </w:t>
      </w:r>
      <w:r w:rsidR="00A404E9">
        <w:t>p</w:t>
      </w:r>
      <w:r w:rsidRPr="00B65C3B">
        <w:t xml:space="preserve">lan for continuous </w:t>
      </w:r>
      <w:r w:rsidR="004E4838" w:rsidRPr="00B65C3B">
        <w:t>oversight</w:t>
      </w:r>
      <w:r w:rsidRPr="00B65C3B">
        <w:t xml:space="preserve"> of licensee performance throughout pre- and post-restart activities</w:t>
      </w:r>
      <w:r w:rsidRPr="00BA15D5">
        <w:t>.</w:t>
      </w:r>
      <w:r w:rsidR="00E46E57">
        <w:t xml:space="preserve"> </w:t>
      </w:r>
      <w:r w:rsidR="00B61DCB" w:rsidRPr="00B61DCB">
        <w:t>This activity includes developing initial resource estimates and maintaining awareness of resources expended throughout the period th</w:t>
      </w:r>
      <w:r w:rsidR="00A404E9">
        <w:t xml:space="preserve">at oversight </w:t>
      </w:r>
      <w:r w:rsidR="00B61DCB" w:rsidRPr="00B61DCB">
        <w:t>is under</w:t>
      </w:r>
      <w:r w:rsidR="00A404E9">
        <w:t xml:space="preserve"> the</w:t>
      </w:r>
      <w:r w:rsidR="00B61DCB" w:rsidRPr="00B61DCB">
        <w:t xml:space="preserve"> IMC</w:t>
      </w:r>
      <w:r w:rsidR="00A404E9">
        <w:t> </w:t>
      </w:r>
      <w:r w:rsidR="00B61DCB" w:rsidRPr="00B61DCB">
        <w:t>0350</w:t>
      </w:r>
      <w:r w:rsidR="00A404E9">
        <w:t xml:space="preserve"> process</w:t>
      </w:r>
      <w:r w:rsidR="00B61DCB" w:rsidRPr="00B61DCB">
        <w:t>.</w:t>
      </w:r>
    </w:p>
    <w:p w14:paraId="6119C630" w14:textId="48E27E6E" w:rsidR="00EC0465" w:rsidRDefault="00EC0465" w:rsidP="00A11C2A">
      <w:pPr>
        <w:pStyle w:val="BodyText"/>
        <w:numPr>
          <w:ilvl w:val="1"/>
          <w:numId w:val="16"/>
        </w:numPr>
        <w:tabs>
          <w:tab w:val="clear" w:pos="1440"/>
          <w:tab w:val="num" w:pos="1080"/>
        </w:tabs>
        <w:ind w:left="1080" w:hanging="360"/>
      </w:pPr>
      <w:r w:rsidRPr="00EC0465">
        <w:t xml:space="preserve">The </w:t>
      </w:r>
      <w:ins w:id="66" w:author="Author">
        <w:r w:rsidR="00FE7D62">
          <w:t>Chair</w:t>
        </w:r>
      </w:ins>
      <w:r w:rsidRPr="00EC0465">
        <w:t xml:space="preserve"> should consult with </w:t>
      </w:r>
      <w:ins w:id="67" w:author="Author">
        <w:r w:rsidR="008F6C2F">
          <w:t>DRO</w:t>
        </w:r>
      </w:ins>
      <w:r w:rsidRPr="00EC0465">
        <w:t xml:space="preserve"> to </w:t>
      </w:r>
      <w:ins w:id="68" w:author="Author">
        <w:r w:rsidR="00BC0716">
          <w:t>ensure</w:t>
        </w:r>
        <w:r w:rsidR="00BC0716" w:rsidRPr="00EC0465">
          <w:t xml:space="preserve"> </w:t>
        </w:r>
      </w:ins>
      <w:r w:rsidRPr="00EC0465">
        <w:t>the most accurate and up to dat</w:t>
      </w:r>
      <w:r>
        <w:t>e charging codes are being used and,</w:t>
      </w:r>
      <w:r w:rsidRPr="00EC0465">
        <w:t xml:space="preserve"> </w:t>
      </w:r>
      <w:r>
        <w:t>a</w:t>
      </w:r>
      <w:r w:rsidRPr="00EC0465">
        <w:t xml:space="preserve">s appropriate, determine whether a new charging code should be opened to capture headquarters activities associated with IMC 0350 Panel activities (e.g., supporting Panel Meetings, developing summaries, etc.). </w:t>
      </w:r>
    </w:p>
    <w:p w14:paraId="468F919F" w14:textId="6987F50B" w:rsidR="00BD1A51" w:rsidRPr="00EC0465" w:rsidRDefault="00BD1A51" w:rsidP="00A11C2A">
      <w:pPr>
        <w:pStyle w:val="BodyText"/>
        <w:numPr>
          <w:ilvl w:val="1"/>
          <w:numId w:val="16"/>
        </w:numPr>
        <w:tabs>
          <w:tab w:val="clear" w:pos="1440"/>
          <w:tab w:val="num" w:pos="1080"/>
        </w:tabs>
        <w:ind w:left="1080" w:hanging="360"/>
      </w:pPr>
      <w:r w:rsidRPr="00865221">
        <w:t xml:space="preserve">As described in IMC 0305, the licensing Project Manager should be cognizant of financial issues within the scope of NRC regulations that might impact the operating performance of other plants operated by the IMC 0350 licensee because of funds </w:t>
      </w:r>
      <w:r w:rsidRPr="00865221">
        <w:lastRenderedPageBreak/>
        <w:t>being redirected to improve the shutdown plant.</w:t>
      </w:r>
      <w:r w:rsidR="00E46E57">
        <w:t xml:space="preserve"> </w:t>
      </w:r>
      <w:r w:rsidRPr="00865221">
        <w:t>NRC inspectors at other sites owned by the licensee should be alert for potential decreased equipment reliability issues as a result of decreased capital expenditures</w:t>
      </w:r>
      <w:r>
        <w:t>.</w:t>
      </w:r>
    </w:p>
    <w:p w14:paraId="63B52612" w14:textId="2B65A6EE" w:rsidR="00837611" w:rsidRPr="00E66B85" w:rsidRDefault="00837611" w:rsidP="00A11C2A">
      <w:pPr>
        <w:pStyle w:val="BodyText"/>
        <w:numPr>
          <w:ilvl w:val="1"/>
          <w:numId w:val="16"/>
        </w:numPr>
        <w:tabs>
          <w:tab w:val="clear" w:pos="1440"/>
          <w:tab w:val="num" w:pos="1080"/>
        </w:tabs>
        <w:ind w:left="1080" w:hanging="360"/>
      </w:pPr>
      <w:r w:rsidRPr="00B65C3B">
        <w:t>As</w:t>
      </w:r>
      <w:r w:rsidRPr="00E66B85">
        <w:t xml:space="preserve">sess the licensee’s </w:t>
      </w:r>
      <w:r w:rsidR="00201122" w:rsidRPr="00E66B85">
        <w:t>third-party</w:t>
      </w:r>
      <w:r w:rsidRPr="00E66B85">
        <w:t xml:space="preserve"> evaluation of their safety culture, including the adequacy of the licensee’s corrective action and/or improvement program and the ability of the licensee to identify problems.</w:t>
      </w:r>
      <w:r w:rsidR="00E46E57">
        <w:t xml:space="preserve"> </w:t>
      </w:r>
      <w:r w:rsidRPr="00E66B85">
        <w:t>If necessary, perform an independent assessment of the licensee’s safety culture using the guidance contained in IP 95003.</w:t>
      </w:r>
      <w:r w:rsidR="00E46E57">
        <w:t xml:space="preserve"> </w:t>
      </w:r>
      <w:r w:rsidRPr="00E66B85">
        <w:t xml:space="preserve">If the NRC has performed IP 95003 within approximately the last 9 months, the </w:t>
      </w:r>
      <w:r w:rsidR="00A404E9">
        <w:t>P</w:t>
      </w:r>
      <w:r w:rsidRPr="00E66B85">
        <w:t>anel may determine that the independent assessment of safety culture performed as part of that effort would suffice if the site-specific situation has not significantly changed.</w:t>
      </w:r>
    </w:p>
    <w:p w14:paraId="22756303" w14:textId="77777777" w:rsidR="00837611" w:rsidRPr="00E66B85" w:rsidRDefault="00837611" w:rsidP="00A11C2A">
      <w:pPr>
        <w:pStyle w:val="BodyText"/>
        <w:numPr>
          <w:ilvl w:val="1"/>
          <w:numId w:val="16"/>
        </w:numPr>
        <w:tabs>
          <w:tab w:val="clear" w:pos="1440"/>
          <w:tab w:val="num" w:pos="1080"/>
        </w:tabs>
        <w:ind w:left="1080" w:hanging="360"/>
      </w:pPr>
      <w:r w:rsidRPr="00E66B85">
        <w:t>Assess the physical readiness of the plant for restart.</w:t>
      </w:r>
    </w:p>
    <w:p w14:paraId="78DD4930" w14:textId="3118EE79" w:rsidR="00837611" w:rsidRPr="00E66B85" w:rsidRDefault="00837611" w:rsidP="00A11C2A">
      <w:pPr>
        <w:pStyle w:val="BodyText"/>
        <w:numPr>
          <w:ilvl w:val="1"/>
          <w:numId w:val="16"/>
        </w:numPr>
        <w:tabs>
          <w:tab w:val="clear" w:pos="1440"/>
          <w:tab w:val="num" w:pos="1080"/>
        </w:tabs>
        <w:ind w:left="1080" w:hanging="360"/>
      </w:pPr>
      <w:r w:rsidRPr="00E66B85">
        <w:t>If requested, periodically provide briefings and updates on the status of the licensee’s progress in resolving issues associated with the reasons for shutdown, corrective actions, and general licensee performance to NRC management and the Commission.</w:t>
      </w:r>
    </w:p>
    <w:p w14:paraId="2A886F3D" w14:textId="1C1E3F8C" w:rsidR="00924419" w:rsidRDefault="00837611" w:rsidP="00A11C2A">
      <w:pPr>
        <w:pStyle w:val="BodyText"/>
        <w:numPr>
          <w:ilvl w:val="1"/>
          <w:numId w:val="16"/>
        </w:numPr>
        <w:tabs>
          <w:tab w:val="clear" w:pos="1440"/>
          <w:tab w:val="num" w:pos="1080"/>
        </w:tabs>
        <w:ind w:left="1080" w:hanging="360"/>
      </w:pPr>
      <w:r w:rsidRPr="00E66B85">
        <w:t>Ensure comprehensive records are developed and maintained that document NRC decisions and actions related to IMC 0350 activities and lessons learned for future Panels.</w:t>
      </w:r>
      <w:r w:rsidR="00E46E57">
        <w:t xml:space="preserve"> </w:t>
      </w:r>
      <w:r w:rsidR="00400AF3">
        <w:t>These records should be placed into ADAMS in a timely manner</w:t>
      </w:r>
      <w:r w:rsidR="00A404E9">
        <w:t>,</w:t>
      </w:r>
      <w:r w:rsidR="00400AF3">
        <w:t xml:space="preserve"> typically within 2 weeks of finalization. </w:t>
      </w:r>
    </w:p>
    <w:p w14:paraId="4922CB57" w14:textId="7043BBCE" w:rsidR="00D337E4" w:rsidRDefault="00605396" w:rsidP="00A11C2A">
      <w:pPr>
        <w:pStyle w:val="BodyText"/>
        <w:numPr>
          <w:ilvl w:val="0"/>
          <w:numId w:val="11"/>
        </w:numPr>
        <w:tabs>
          <w:tab w:val="num" w:pos="720"/>
        </w:tabs>
      </w:pPr>
      <w:r w:rsidRPr="00E66B85">
        <w:rPr>
          <w:u w:val="single"/>
        </w:rPr>
        <w:t>Panel Process Plan</w:t>
      </w:r>
      <w:r w:rsidRPr="00E66B85">
        <w:t>.</w:t>
      </w:r>
      <w:r w:rsidR="00E46E57">
        <w:t xml:space="preserve"> </w:t>
      </w:r>
      <w:r w:rsidR="00D337E4">
        <w:t xml:space="preserve">The </w:t>
      </w:r>
      <w:r w:rsidR="00D337E4" w:rsidRPr="00B65C3B">
        <w:t xml:space="preserve">Panel Process Plan details how to conduct oversight activities at the affected plant and ensures that the Panel has guidance for anticipated tasks and </w:t>
      </w:r>
      <w:r w:rsidR="00D337E4" w:rsidRPr="00E66B85">
        <w:t>the coordination of NRC activities.</w:t>
      </w:r>
      <w:r w:rsidR="00E46E57">
        <w:t xml:space="preserve"> </w:t>
      </w:r>
      <w:r w:rsidR="00D337E4" w:rsidRPr="00E66B85">
        <w:t xml:space="preserve">See </w:t>
      </w:r>
      <w:r w:rsidR="0026631E">
        <w:t>a</w:t>
      </w:r>
      <w:r w:rsidR="00D337E4" w:rsidRPr="00E66B85">
        <w:t xml:space="preserve">ppendix </w:t>
      </w:r>
      <w:r w:rsidR="00302C97">
        <w:t xml:space="preserve">B </w:t>
      </w:r>
      <w:r w:rsidR="00D337E4" w:rsidRPr="00E66B85">
        <w:t>for further guidance.</w:t>
      </w:r>
      <w:r w:rsidR="0026631E">
        <w:t xml:space="preserve"> </w:t>
      </w:r>
    </w:p>
    <w:p w14:paraId="5B28AF71" w14:textId="684D567E" w:rsidR="00B07DD1" w:rsidRPr="00E66B85" w:rsidRDefault="00605396" w:rsidP="00201122">
      <w:pPr>
        <w:pStyle w:val="BodyText2"/>
        <w:ind w:firstLine="0"/>
        <w:rPr>
          <w:rFonts w:cs="Arial"/>
        </w:rPr>
      </w:pPr>
      <w:r w:rsidRPr="00E66B85">
        <w:rPr>
          <w:rFonts w:cs="Arial"/>
        </w:rPr>
        <w:t xml:space="preserve">The Panel Process Plan should </w:t>
      </w:r>
      <w:r w:rsidR="00A404E9">
        <w:rPr>
          <w:rFonts w:cs="Arial"/>
        </w:rPr>
        <w:t>accomplish</w:t>
      </w:r>
      <w:r w:rsidR="00A404E9" w:rsidRPr="00E66B85">
        <w:rPr>
          <w:rFonts w:cs="Arial"/>
        </w:rPr>
        <w:t xml:space="preserve"> </w:t>
      </w:r>
      <w:r w:rsidRPr="00E66B85">
        <w:rPr>
          <w:rFonts w:cs="Arial"/>
        </w:rPr>
        <w:t>the following:</w:t>
      </w:r>
    </w:p>
    <w:p w14:paraId="0D53B153" w14:textId="51FC823C" w:rsidR="00B07DD1" w:rsidRPr="00E66B85" w:rsidRDefault="00A404E9" w:rsidP="00A11C2A">
      <w:pPr>
        <w:pStyle w:val="BodyText"/>
        <w:numPr>
          <w:ilvl w:val="1"/>
          <w:numId w:val="17"/>
        </w:numPr>
        <w:tabs>
          <w:tab w:val="clear" w:pos="1440"/>
          <w:tab w:val="num" w:pos="1080"/>
        </w:tabs>
        <w:ind w:left="1080" w:hanging="360"/>
      </w:pPr>
      <w:r>
        <w:t>Identify t</w:t>
      </w:r>
      <w:r w:rsidR="00605396" w:rsidRPr="00E66B85">
        <w:t xml:space="preserve">he specific inspection and oversight activities </w:t>
      </w:r>
      <w:r>
        <w:t>that the</w:t>
      </w:r>
      <w:r w:rsidR="00605396" w:rsidRPr="00E66B85">
        <w:t xml:space="preserve"> NRC will</w:t>
      </w:r>
      <w:r>
        <w:t xml:space="preserve"> use to</w:t>
      </w:r>
      <w:r w:rsidR="00605396" w:rsidRPr="00E66B85">
        <w:t xml:space="preserve"> </w:t>
      </w:r>
      <w:r>
        <w:t>assess the</w:t>
      </w:r>
      <w:r w:rsidRPr="00E66B85">
        <w:t xml:space="preserve"> </w:t>
      </w:r>
      <w:r w:rsidR="00605396" w:rsidRPr="00E66B85">
        <w:t>licensee</w:t>
      </w:r>
      <w:r>
        <w:t>’s</w:t>
      </w:r>
      <w:r w:rsidR="00605396" w:rsidRPr="00E66B85">
        <w:t xml:space="preserve"> readiness for restart</w:t>
      </w:r>
      <w:r w:rsidR="006A7507">
        <w:t>.</w:t>
      </w:r>
      <w:r w:rsidR="00E46E57">
        <w:t xml:space="preserve"> </w:t>
      </w:r>
      <w:r w:rsidR="006A7507">
        <w:t xml:space="preserve">Ensure </w:t>
      </w:r>
      <w:r w:rsidR="006A7507" w:rsidRPr="00E66B85">
        <w:t>that there is a record to support the restart determination.</w:t>
      </w:r>
    </w:p>
    <w:p w14:paraId="7CD60DED" w14:textId="7809A63C" w:rsidR="00C31D4E" w:rsidRPr="00E66B85" w:rsidRDefault="00A404E9" w:rsidP="00A11C2A">
      <w:pPr>
        <w:pStyle w:val="BodyText"/>
        <w:numPr>
          <w:ilvl w:val="1"/>
          <w:numId w:val="17"/>
        </w:numPr>
        <w:tabs>
          <w:tab w:val="clear" w:pos="1440"/>
          <w:tab w:val="num" w:pos="1080"/>
        </w:tabs>
        <w:ind w:left="1080" w:hanging="360"/>
      </w:pPr>
      <w:r>
        <w:t>Identify r</w:t>
      </w:r>
      <w:r w:rsidR="00605396" w:rsidRPr="00E66B85">
        <w:t>isk-significant issues related to the reason for the shutdown that must be resolved before restart (i.e., restart issues)</w:t>
      </w:r>
      <w:r w:rsidR="003A7EB9">
        <w:t>.</w:t>
      </w:r>
      <w:r w:rsidR="00605396" w:rsidRPr="00E66B85">
        <w:t xml:space="preserve"> </w:t>
      </w:r>
    </w:p>
    <w:p w14:paraId="6C9DB471" w14:textId="7C200A84" w:rsidR="00B07DD1" w:rsidRDefault="00A404E9" w:rsidP="00A11C2A">
      <w:pPr>
        <w:pStyle w:val="BodyText"/>
        <w:numPr>
          <w:ilvl w:val="1"/>
          <w:numId w:val="17"/>
        </w:numPr>
        <w:tabs>
          <w:tab w:val="clear" w:pos="1440"/>
          <w:tab w:val="num" w:pos="1080"/>
        </w:tabs>
        <w:ind w:left="1080" w:hanging="360"/>
      </w:pPr>
      <w:r>
        <w:t>Establish t</w:t>
      </w:r>
      <w:r w:rsidR="009C5E59" w:rsidRPr="00E66B85">
        <w:t xml:space="preserve">he party </w:t>
      </w:r>
      <w:r>
        <w:t>with the</w:t>
      </w:r>
      <w:r w:rsidR="00605396" w:rsidRPr="00E66B85">
        <w:t xml:space="preserve"> lead responsibility for each action.</w:t>
      </w:r>
      <w:r w:rsidR="00E46E57">
        <w:t xml:space="preserve"> </w:t>
      </w:r>
    </w:p>
    <w:p w14:paraId="31B80400" w14:textId="73B81DAD" w:rsidR="00290F6C" w:rsidRDefault="00290F6C" w:rsidP="00A11C2A">
      <w:pPr>
        <w:pStyle w:val="BodyText"/>
        <w:numPr>
          <w:ilvl w:val="1"/>
          <w:numId w:val="17"/>
        </w:numPr>
        <w:tabs>
          <w:tab w:val="clear" w:pos="1440"/>
          <w:tab w:val="num" w:pos="1080"/>
        </w:tabs>
        <w:ind w:left="1080" w:hanging="360"/>
      </w:pPr>
      <w:r>
        <w:t xml:space="preserve">Track </w:t>
      </w:r>
      <w:r w:rsidRPr="00E66B85">
        <w:t>restart issue status and reference documents which contain the inspection results associated with the resolution of the issues.</w:t>
      </w:r>
    </w:p>
    <w:p w14:paraId="3823BB47" w14:textId="6CC8F050" w:rsidR="00290F6C" w:rsidRDefault="00B90898" w:rsidP="00A11C2A">
      <w:pPr>
        <w:pStyle w:val="BodyText"/>
        <w:numPr>
          <w:ilvl w:val="1"/>
          <w:numId w:val="17"/>
        </w:numPr>
        <w:tabs>
          <w:tab w:val="clear" w:pos="1440"/>
          <w:tab w:val="num" w:pos="1080"/>
        </w:tabs>
        <w:ind w:left="1080" w:hanging="360"/>
      </w:pPr>
      <w:r>
        <w:t xml:space="preserve">Ensure that </w:t>
      </w:r>
      <w:r w:rsidR="00290F6C" w:rsidRPr="00E66B85">
        <w:t>new issues</w:t>
      </w:r>
      <w:r>
        <w:t xml:space="preserve"> are addressed</w:t>
      </w:r>
      <w:r w:rsidR="00290F6C" w:rsidRPr="00E66B85">
        <w:t xml:space="preserve">, including items identified by the extent-of-condition </w:t>
      </w:r>
      <w:r w:rsidR="00290F6C" w:rsidRPr="00F63051">
        <w:t>reviews</w:t>
      </w:r>
      <w:r w:rsidR="00290F6C">
        <w:t>.</w:t>
      </w:r>
    </w:p>
    <w:p w14:paraId="67F3E48F" w14:textId="3B775D97" w:rsidR="00290F6C" w:rsidRPr="00290F6C" w:rsidRDefault="00290F6C" w:rsidP="00A11C2A">
      <w:pPr>
        <w:pStyle w:val="BodyText"/>
        <w:numPr>
          <w:ilvl w:val="1"/>
          <w:numId w:val="17"/>
        </w:numPr>
        <w:tabs>
          <w:tab w:val="clear" w:pos="1440"/>
          <w:tab w:val="num" w:pos="1080"/>
        </w:tabs>
        <w:ind w:left="1080" w:hanging="360"/>
      </w:pPr>
      <w:r w:rsidRPr="00290F6C">
        <w:t>Ensur</w:t>
      </w:r>
      <w:r w:rsidR="00A41C19">
        <w:t>e</w:t>
      </w:r>
      <w:r w:rsidRPr="00290F6C">
        <w:t xml:space="preserve"> a Frequently Asked Question (FAQ) is submitted by </w:t>
      </w:r>
      <w:r w:rsidR="00ED3840">
        <w:t xml:space="preserve">the </w:t>
      </w:r>
      <w:r w:rsidRPr="00290F6C">
        <w:t>licensee</w:t>
      </w:r>
      <w:r w:rsidR="00ED3840">
        <w:t xml:space="preserve"> to resolve any PI-related issues,</w:t>
      </w:r>
      <w:r w:rsidRPr="00290F6C">
        <w:t xml:space="preserve"> if required.</w:t>
      </w:r>
    </w:p>
    <w:p w14:paraId="58C1119F" w14:textId="2B6421F4" w:rsidR="00D337E4" w:rsidRDefault="00D337E4" w:rsidP="00A11C2A">
      <w:pPr>
        <w:pStyle w:val="BodyText"/>
        <w:numPr>
          <w:ilvl w:val="1"/>
          <w:numId w:val="17"/>
        </w:numPr>
        <w:tabs>
          <w:tab w:val="clear" w:pos="1440"/>
          <w:tab w:val="num" w:pos="1080"/>
        </w:tabs>
        <w:ind w:left="1080" w:hanging="360"/>
      </w:pPr>
      <w:r>
        <w:t xml:space="preserve">Provide </w:t>
      </w:r>
      <w:r w:rsidRPr="00E66B85">
        <w:t>the basis for why selected issues w</w:t>
      </w:r>
      <w:r w:rsidR="00F63051">
        <w:t>ere not resolved before restart.</w:t>
      </w:r>
    </w:p>
    <w:p w14:paraId="515F1695" w14:textId="63F4389A" w:rsidR="00D337E4" w:rsidRDefault="00D337E4" w:rsidP="00A11C2A">
      <w:pPr>
        <w:pStyle w:val="BodyText"/>
        <w:numPr>
          <w:ilvl w:val="1"/>
          <w:numId w:val="17"/>
        </w:numPr>
        <w:tabs>
          <w:tab w:val="clear" w:pos="1440"/>
          <w:tab w:val="num" w:pos="1080"/>
        </w:tabs>
        <w:ind w:left="1080" w:hanging="360"/>
      </w:pPr>
      <w:r>
        <w:t xml:space="preserve">Establishes </w:t>
      </w:r>
      <w:r w:rsidRPr="00E66B85">
        <w:t xml:space="preserve">the Communication Plan to ensure effective communication with internal and external stakeholders, including the responsibilities and methodologies for </w:t>
      </w:r>
      <w:r w:rsidRPr="00E66B85">
        <w:lastRenderedPageBreak/>
        <w:t>interactions with the Commission; the Advisory Committee on Reactor Safeguards (ACRS); the media; Federal, State, and local off</w:t>
      </w:r>
      <w:r w:rsidR="00F63051">
        <w:t>icials</w:t>
      </w:r>
      <w:r w:rsidR="0094145D">
        <w:t>;</w:t>
      </w:r>
      <w:r w:rsidR="00F63051">
        <w:t xml:space="preserve"> and other stakeholders.</w:t>
      </w:r>
    </w:p>
    <w:p w14:paraId="314B693C" w14:textId="6D7101E1" w:rsidR="00D337E4" w:rsidRPr="00F63051" w:rsidRDefault="00D337E4" w:rsidP="00A11C2A">
      <w:pPr>
        <w:pStyle w:val="BodyText"/>
        <w:numPr>
          <w:ilvl w:val="1"/>
          <w:numId w:val="17"/>
        </w:numPr>
        <w:tabs>
          <w:tab w:val="clear" w:pos="1440"/>
          <w:tab w:val="num" w:pos="1080"/>
        </w:tabs>
        <w:ind w:left="1080" w:hanging="360"/>
      </w:pPr>
      <w:r>
        <w:t xml:space="preserve">Establishes </w:t>
      </w:r>
      <w:r w:rsidRPr="00E66B85">
        <w:t xml:space="preserve">the </w:t>
      </w:r>
      <w:r w:rsidR="00B86956" w:rsidRPr="00E66B85">
        <w:t>plant</w:t>
      </w:r>
      <w:r w:rsidR="00B86956">
        <w:t>-</w:t>
      </w:r>
      <w:r w:rsidRPr="00E66B85">
        <w:t xml:space="preserve">specific criteria for termination of the IMC 0350 process and return to </w:t>
      </w:r>
      <w:r>
        <w:t xml:space="preserve">normal </w:t>
      </w:r>
      <w:r w:rsidRPr="00E66B85">
        <w:t>ROP oversight.</w:t>
      </w:r>
    </w:p>
    <w:p w14:paraId="31B6B0C5" w14:textId="5E45EBCD" w:rsidR="00B62A27" w:rsidRPr="00E66B85" w:rsidRDefault="00605396" w:rsidP="00A11C2A">
      <w:pPr>
        <w:pStyle w:val="BodyText"/>
        <w:numPr>
          <w:ilvl w:val="0"/>
          <w:numId w:val="11"/>
        </w:numPr>
        <w:tabs>
          <w:tab w:val="num" w:pos="720"/>
        </w:tabs>
      </w:pPr>
      <w:r w:rsidRPr="00E66B85">
        <w:rPr>
          <w:u w:val="single"/>
        </w:rPr>
        <w:t>Restart Checklist</w:t>
      </w:r>
      <w:r w:rsidRPr="00E66B85">
        <w:t>.</w:t>
      </w:r>
      <w:r w:rsidR="00E46E57">
        <w:t xml:space="preserve"> </w:t>
      </w:r>
      <w:r w:rsidRPr="00E66B85">
        <w:t>The Restart Checklist is an itemized listing of restart issues that contains a description and the status of the issue, status of the NRC regulatory actions, inspection report documentation, and the corresponding identified root causes and corrective actions that require disposition or resolution prior to restart.</w:t>
      </w:r>
      <w:r w:rsidR="00E46E57">
        <w:t xml:space="preserve"> </w:t>
      </w:r>
      <w:r w:rsidR="004D6DDD" w:rsidRPr="00E66B85">
        <w:t xml:space="preserve">Criteria for the development and maintenance of the Restart Checklist are included in </w:t>
      </w:r>
      <w:r w:rsidR="00E169B6">
        <w:t>a</w:t>
      </w:r>
      <w:r w:rsidR="004D6DDD" w:rsidRPr="00E66B85">
        <w:t>ppendix </w:t>
      </w:r>
      <w:r w:rsidR="00302C97">
        <w:t>C</w:t>
      </w:r>
      <w:r w:rsidR="004D6DDD" w:rsidRPr="00E66B85">
        <w:t>.</w:t>
      </w:r>
    </w:p>
    <w:p w14:paraId="7C0699EF" w14:textId="5B4F9F20" w:rsidR="00605396" w:rsidRPr="00E66B85" w:rsidRDefault="00605396" w:rsidP="00201122">
      <w:pPr>
        <w:pStyle w:val="BodyText2"/>
        <w:ind w:firstLine="0"/>
        <w:rPr>
          <w:rFonts w:cs="Arial"/>
        </w:rPr>
      </w:pPr>
      <w:r w:rsidRPr="00E66B85">
        <w:rPr>
          <w:rFonts w:cs="Arial"/>
        </w:rPr>
        <w:t>The Restart Checklist focus</w:t>
      </w:r>
      <w:r w:rsidR="00C16B00">
        <w:rPr>
          <w:rFonts w:cs="Arial"/>
        </w:rPr>
        <w:t>es</w:t>
      </w:r>
      <w:r w:rsidRPr="00E66B85">
        <w:rPr>
          <w:rFonts w:cs="Arial"/>
        </w:rPr>
        <w:t xml:space="preserve"> on those issues related to the significant operational event or the performance </w:t>
      </w:r>
      <w:r w:rsidR="00EF7190">
        <w:rPr>
          <w:rFonts w:cs="Arial"/>
        </w:rPr>
        <w:t xml:space="preserve">issues </w:t>
      </w:r>
      <w:r w:rsidR="00EF7190" w:rsidRPr="00E66B85">
        <w:rPr>
          <w:rFonts w:cs="Arial"/>
        </w:rPr>
        <w:t>commensurate</w:t>
      </w:r>
      <w:r w:rsidRPr="00E66B85">
        <w:rPr>
          <w:rFonts w:cs="Arial"/>
        </w:rPr>
        <w:t xml:space="preserve"> with the Multiple/Repetitive Degraded Cornerstone or the Unacceptable Performance columns of the Action Matrix.</w:t>
      </w:r>
      <w:r w:rsidR="00E46E57">
        <w:rPr>
          <w:rFonts w:cs="Arial"/>
        </w:rPr>
        <w:t xml:space="preserve"> </w:t>
      </w:r>
      <w:r w:rsidRPr="00E66B85">
        <w:rPr>
          <w:rFonts w:cs="Arial"/>
        </w:rPr>
        <w:t xml:space="preserve">The Restart Checklist should also </w:t>
      </w:r>
      <w:r w:rsidR="00B45224" w:rsidRPr="00E66B85">
        <w:rPr>
          <w:rFonts w:cs="Arial"/>
        </w:rPr>
        <w:t>track the</w:t>
      </w:r>
      <w:r w:rsidRPr="00E66B85">
        <w:rPr>
          <w:rFonts w:cs="Arial"/>
        </w:rPr>
        <w:t xml:space="preserve"> assessment of the licensee</w:t>
      </w:r>
      <w:r w:rsidR="00DE3D95" w:rsidRPr="00E66B85">
        <w:rPr>
          <w:rFonts w:cs="Arial"/>
        </w:rPr>
        <w:t>’</w:t>
      </w:r>
      <w:r w:rsidRPr="00E66B85">
        <w:rPr>
          <w:rFonts w:cs="Arial"/>
        </w:rPr>
        <w:t>s third</w:t>
      </w:r>
      <w:ins w:id="69" w:author="Author">
        <w:r w:rsidR="00DD0B04">
          <w:rPr>
            <w:rFonts w:cs="Arial"/>
          </w:rPr>
          <w:noBreakHyphen/>
        </w:r>
      </w:ins>
      <w:r w:rsidRPr="00E66B85">
        <w:rPr>
          <w:rFonts w:cs="Arial"/>
        </w:rPr>
        <w:t xml:space="preserve">party evaluation of their safety culture, as well as </w:t>
      </w:r>
      <w:r w:rsidR="00421509">
        <w:rPr>
          <w:rFonts w:cs="Arial"/>
        </w:rPr>
        <w:t>the NRC’s</w:t>
      </w:r>
      <w:r w:rsidR="00421509" w:rsidRPr="00E66B85">
        <w:rPr>
          <w:rFonts w:cs="Arial"/>
        </w:rPr>
        <w:t xml:space="preserve"> </w:t>
      </w:r>
      <w:r w:rsidRPr="00E66B85">
        <w:rPr>
          <w:rFonts w:cs="Arial"/>
        </w:rPr>
        <w:t xml:space="preserve">independent assessment </w:t>
      </w:r>
      <w:r w:rsidR="00775441">
        <w:rPr>
          <w:rFonts w:cs="Arial"/>
        </w:rPr>
        <w:t xml:space="preserve">(if required) </w:t>
      </w:r>
      <w:r w:rsidRPr="00E66B85">
        <w:rPr>
          <w:rFonts w:cs="Arial"/>
        </w:rPr>
        <w:t>of the licensee</w:t>
      </w:r>
      <w:r w:rsidR="00DE3D95" w:rsidRPr="00E66B85">
        <w:rPr>
          <w:rFonts w:cs="Arial"/>
        </w:rPr>
        <w:t>’</w:t>
      </w:r>
      <w:r w:rsidRPr="00E66B85">
        <w:rPr>
          <w:rFonts w:cs="Arial"/>
        </w:rPr>
        <w:t xml:space="preserve">s safety culture using the guidance contained in </w:t>
      </w:r>
      <w:r w:rsidR="00B45224" w:rsidRPr="00E66B85">
        <w:rPr>
          <w:rFonts w:cs="Arial"/>
        </w:rPr>
        <w:t>IP</w:t>
      </w:r>
      <w:r w:rsidRPr="00E66B85">
        <w:rPr>
          <w:rFonts w:cs="Arial"/>
        </w:rPr>
        <w:t xml:space="preserve"> 95003. </w:t>
      </w:r>
    </w:p>
    <w:p w14:paraId="1F694985" w14:textId="29047F6B" w:rsidR="00605396" w:rsidRPr="00E66B85" w:rsidRDefault="00605396" w:rsidP="00201122">
      <w:pPr>
        <w:pStyle w:val="BodyText2"/>
        <w:ind w:firstLine="0"/>
        <w:rPr>
          <w:rFonts w:cs="Arial"/>
        </w:rPr>
      </w:pPr>
      <w:r w:rsidRPr="00E66B85">
        <w:rPr>
          <w:rFonts w:cs="Arial"/>
        </w:rPr>
        <w:t xml:space="preserve">Additional issues that are </w:t>
      </w:r>
      <w:r w:rsidR="00B45224" w:rsidRPr="00E66B85">
        <w:rPr>
          <w:rFonts w:cs="Arial"/>
        </w:rPr>
        <w:t>unrelated to the initial reason(s) for the plant shutdown</w:t>
      </w:r>
      <w:r w:rsidR="00B86956">
        <w:rPr>
          <w:rFonts w:cs="Arial"/>
        </w:rPr>
        <w:t>,</w:t>
      </w:r>
      <w:r w:rsidR="00B45224" w:rsidRPr="00E66B85">
        <w:rPr>
          <w:rFonts w:cs="Arial"/>
        </w:rPr>
        <w:t xml:space="preserve"> but</w:t>
      </w:r>
      <w:r w:rsidR="00B86956">
        <w:rPr>
          <w:rFonts w:cs="Arial"/>
        </w:rPr>
        <w:t xml:space="preserve"> which were</w:t>
      </w:r>
      <w:r w:rsidR="00B45224" w:rsidRPr="00E66B85">
        <w:rPr>
          <w:rFonts w:cs="Arial"/>
        </w:rPr>
        <w:t xml:space="preserve"> </w:t>
      </w:r>
      <w:r w:rsidRPr="00E66B85">
        <w:rPr>
          <w:rFonts w:cs="Arial"/>
        </w:rPr>
        <w:t>identified during the shutdown</w:t>
      </w:r>
      <w:r w:rsidR="00B86956">
        <w:rPr>
          <w:rFonts w:cs="Arial"/>
        </w:rPr>
        <w:t>,</w:t>
      </w:r>
      <w:r w:rsidRPr="00E66B85">
        <w:rPr>
          <w:rFonts w:cs="Arial"/>
        </w:rPr>
        <w:t xml:space="preserve"> may be added to the Restart Checklist if they meet the criteria specified in </w:t>
      </w:r>
      <w:r w:rsidR="0026631E">
        <w:rPr>
          <w:rFonts w:cs="Arial"/>
        </w:rPr>
        <w:t>a</w:t>
      </w:r>
      <w:r w:rsidRPr="00E66B85">
        <w:rPr>
          <w:rFonts w:cs="Arial"/>
        </w:rPr>
        <w:t xml:space="preserve">ppendix </w:t>
      </w:r>
      <w:r w:rsidR="00302C97">
        <w:rPr>
          <w:rFonts w:cs="Arial"/>
        </w:rPr>
        <w:t>C</w:t>
      </w:r>
      <w:r w:rsidRPr="00E66B85">
        <w:rPr>
          <w:rFonts w:cs="Arial"/>
        </w:rPr>
        <w:t>.</w:t>
      </w:r>
      <w:r w:rsidR="00E46E57">
        <w:rPr>
          <w:rFonts w:cs="Arial"/>
        </w:rPr>
        <w:t xml:space="preserve"> </w:t>
      </w:r>
      <w:r w:rsidRPr="00E66B85">
        <w:rPr>
          <w:rFonts w:cs="Arial"/>
        </w:rPr>
        <w:t>The Panel</w:t>
      </w:r>
      <w:r w:rsidR="006502F8" w:rsidRPr="00E66B85">
        <w:rPr>
          <w:rFonts w:cs="Arial"/>
        </w:rPr>
        <w:t xml:space="preserve"> </w:t>
      </w:r>
      <w:ins w:id="70" w:author="Author">
        <w:r w:rsidR="00FE7D62">
          <w:rPr>
            <w:rFonts w:cs="Arial"/>
          </w:rPr>
          <w:t>Chair</w:t>
        </w:r>
      </w:ins>
      <w:r w:rsidR="006502F8" w:rsidRPr="00E66B85">
        <w:rPr>
          <w:rFonts w:cs="Arial"/>
        </w:rPr>
        <w:t xml:space="preserve"> is responsible for </w:t>
      </w:r>
      <w:r w:rsidR="00B45224" w:rsidRPr="00E66B85">
        <w:rPr>
          <w:rFonts w:cs="Arial"/>
        </w:rPr>
        <w:t>approving inclusion of any</w:t>
      </w:r>
      <w:r w:rsidR="006502F8" w:rsidRPr="00E66B85">
        <w:rPr>
          <w:rFonts w:cs="Arial"/>
        </w:rPr>
        <w:t xml:space="preserve"> additional issues</w:t>
      </w:r>
      <w:r w:rsidR="00B86956">
        <w:rPr>
          <w:rFonts w:cs="Arial"/>
        </w:rPr>
        <w:t xml:space="preserve"> in the Restart Checklist</w:t>
      </w:r>
      <w:r w:rsidR="006502F8" w:rsidRPr="00E66B85">
        <w:rPr>
          <w:rFonts w:cs="Arial"/>
        </w:rPr>
        <w:t>.</w:t>
      </w:r>
      <w:r w:rsidR="00E46E57">
        <w:rPr>
          <w:rFonts w:cs="Arial"/>
        </w:rPr>
        <w:t xml:space="preserve"> </w:t>
      </w:r>
      <w:r w:rsidRPr="00E66B85">
        <w:rPr>
          <w:rFonts w:cs="Arial"/>
        </w:rPr>
        <w:t xml:space="preserve">Any issue that is characterized as </w:t>
      </w:r>
      <w:r w:rsidR="00B45224" w:rsidRPr="00E66B85">
        <w:rPr>
          <w:rFonts w:cs="Arial"/>
        </w:rPr>
        <w:t>White</w:t>
      </w:r>
      <w:r w:rsidRPr="00E66B85">
        <w:rPr>
          <w:rFonts w:cs="Arial"/>
        </w:rPr>
        <w:t xml:space="preserve">, </w:t>
      </w:r>
      <w:r w:rsidR="00B45224" w:rsidRPr="00E66B85">
        <w:rPr>
          <w:rFonts w:cs="Arial"/>
        </w:rPr>
        <w:t>Yellow</w:t>
      </w:r>
      <w:r w:rsidRPr="00E66B85">
        <w:rPr>
          <w:rFonts w:cs="Arial"/>
        </w:rPr>
        <w:t xml:space="preserve">, or </w:t>
      </w:r>
      <w:r w:rsidR="00B45224" w:rsidRPr="00E66B85">
        <w:rPr>
          <w:rFonts w:cs="Arial"/>
        </w:rPr>
        <w:t xml:space="preserve">Red </w:t>
      </w:r>
      <w:r w:rsidRPr="00E66B85">
        <w:rPr>
          <w:rFonts w:cs="Arial"/>
        </w:rPr>
        <w:t xml:space="preserve">by the </w:t>
      </w:r>
      <w:r w:rsidR="001853BE">
        <w:rPr>
          <w:rFonts w:cs="Arial"/>
        </w:rPr>
        <w:t>Significance Determination Process (</w:t>
      </w:r>
      <w:r w:rsidRPr="00E66B85">
        <w:rPr>
          <w:rFonts w:cs="Arial"/>
        </w:rPr>
        <w:t>SDP</w:t>
      </w:r>
      <w:r w:rsidR="001853BE">
        <w:rPr>
          <w:rFonts w:cs="Arial"/>
        </w:rPr>
        <w:t>)</w:t>
      </w:r>
      <w:r w:rsidRPr="00E66B85">
        <w:rPr>
          <w:rFonts w:cs="Arial"/>
        </w:rPr>
        <w:t xml:space="preserve"> has enough risk significance to be considered a</w:t>
      </w:r>
      <w:r w:rsidR="004B3839">
        <w:rPr>
          <w:rFonts w:cs="Arial"/>
        </w:rPr>
        <w:t>n</w:t>
      </w:r>
      <w:r w:rsidRPr="00E66B85">
        <w:rPr>
          <w:rFonts w:cs="Arial"/>
        </w:rPr>
        <w:t xml:space="preserve"> </w:t>
      </w:r>
      <w:r w:rsidR="00B45224" w:rsidRPr="00E66B85">
        <w:rPr>
          <w:rFonts w:cs="Arial"/>
        </w:rPr>
        <w:t xml:space="preserve">additional </w:t>
      </w:r>
      <w:r w:rsidRPr="00E66B85">
        <w:rPr>
          <w:rFonts w:cs="Arial"/>
        </w:rPr>
        <w:t>restart issue.</w:t>
      </w:r>
      <w:r w:rsidR="00E46E57">
        <w:rPr>
          <w:rFonts w:cs="Arial"/>
        </w:rPr>
        <w:t xml:space="preserve"> </w:t>
      </w:r>
      <w:r w:rsidRPr="00E66B85">
        <w:rPr>
          <w:rFonts w:cs="Arial"/>
        </w:rPr>
        <w:t xml:space="preserve">For example, new inspection findings and licensee event reports should be screened for risk significance so a prompt decision can be made on the need to add </w:t>
      </w:r>
      <w:r w:rsidR="00B45224" w:rsidRPr="00E66B85">
        <w:rPr>
          <w:rFonts w:cs="Arial"/>
        </w:rPr>
        <w:t xml:space="preserve">actions </w:t>
      </w:r>
      <w:r w:rsidRPr="00E66B85">
        <w:rPr>
          <w:rFonts w:cs="Arial"/>
        </w:rPr>
        <w:t>to the Restart Checklist.</w:t>
      </w:r>
      <w:r w:rsidR="00E46E57">
        <w:rPr>
          <w:rFonts w:cs="Arial"/>
        </w:rPr>
        <w:t xml:space="preserve"> </w:t>
      </w:r>
      <w:r w:rsidRPr="00E66B85">
        <w:rPr>
          <w:rFonts w:cs="Arial"/>
        </w:rPr>
        <w:t xml:space="preserve">The </w:t>
      </w:r>
      <w:r w:rsidR="006502F8" w:rsidRPr="00E66B85">
        <w:rPr>
          <w:rFonts w:cs="Arial"/>
        </w:rPr>
        <w:t xml:space="preserve">Panel </w:t>
      </w:r>
      <w:ins w:id="71" w:author="Author">
        <w:r w:rsidR="00FE7D62">
          <w:rPr>
            <w:rFonts w:cs="Arial"/>
          </w:rPr>
          <w:t>Chair</w:t>
        </w:r>
      </w:ins>
      <w:r w:rsidR="006502F8" w:rsidRPr="00E66B85">
        <w:rPr>
          <w:rFonts w:cs="Arial"/>
        </w:rPr>
        <w:t xml:space="preserve"> will keep the </w:t>
      </w:r>
      <w:r w:rsidR="00E176BA" w:rsidRPr="00E66B85">
        <w:rPr>
          <w:rFonts w:cs="Arial"/>
        </w:rPr>
        <w:t>RA</w:t>
      </w:r>
      <w:r w:rsidRPr="00E66B85">
        <w:rPr>
          <w:rFonts w:cs="Arial"/>
        </w:rPr>
        <w:t xml:space="preserve"> and the Director of NRR </w:t>
      </w:r>
      <w:r w:rsidR="006502F8" w:rsidRPr="00E66B85">
        <w:rPr>
          <w:rFonts w:cs="Arial"/>
        </w:rPr>
        <w:t>informed</w:t>
      </w:r>
      <w:r w:rsidRPr="00E66B85">
        <w:rPr>
          <w:rFonts w:cs="Arial"/>
        </w:rPr>
        <w:t xml:space="preserve"> of </w:t>
      </w:r>
      <w:r w:rsidR="00B86956">
        <w:rPr>
          <w:rFonts w:cs="Arial"/>
        </w:rPr>
        <w:t>any</w:t>
      </w:r>
      <w:r w:rsidRPr="00E66B85">
        <w:rPr>
          <w:rFonts w:cs="Arial"/>
        </w:rPr>
        <w:t xml:space="preserve"> additional risk-significant issues </w:t>
      </w:r>
      <w:r w:rsidR="00B86956">
        <w:rPr>
          <w:rFonts w:cs="Arial"/>
        </w:rPr>
        <w:t xml:space="preserve">that are </w:t>
      </w:r>
      <w:r w:rsidRPr="00E66B85">
        <w:rPr>
          <w:rFonts w:cs="Arial"/>
        </w:rPr>
        <w:t>added to the checklist.</w:t>
      </w:r>
    </w:p>
    <w:p w14:paraId="2C0D4DCE" w14:textId="0D62D89A" w:rsidR="00894596" w:rsidRPr="00E66B85" w:rsidRDefault="006367D3" w:rsidP="00A11C2A">
      <w:pPr>
        <w:pStyle w:val="BodyText"/>
        <w:numPr>
          <w:ilvl w:val="0"/>
          <w:numId w:val="11"/>
        </w:numPr>
        <w:tabs>
          <w:tab w:val="num" w:pos="720"/>
        </w:tabs>
        <w:rPr>
          <w:u w:val="single"/>
        </w:rPr>
      </w:pPr>
      <w:r w:rsidRPr="00E66B85">
        <w:rPr>
          <w:u w:val="single"/>
        </w:rPr>
        <w:t>Communication Plan</w:t>
      </w:r>
      <w:r w:rsidR="00B86956" w:rsidRPr="00565A01">
        <w:t>.</w:t>
      </w:r>
      <w:r w:rsidR="00E46E57">
        <w:t xml:space="preserve"> </w:t>
      </w:r>
      <w:r w:rsidRPr="00E66B85">
        <w:t xml:space="preserve">The goal of the Communication Plan is to </w:t>
      </w:r>
      <w:r w:rsidR="00B11AB1" w:rsidRPr="00E66B85">
        <w:t>enable</w:t>
      </w:r>
      <w:r w:rsidRPr="00E66B85">
        <w:t xml:space="preserve"> </w:t>
      </w:r>
      <w:r w:rsidR="00B11AB1" w:rsidRPr="00E66B85">
        <w:t xml:space="preserve">efficient, </w:t>
      </w:r>
      <w:r w:rsidRPr="00E66B85">
        <w:t>effective</w:t>
      </w:r>
      <w:r w:rsidR="00B11AB1" w:rsidRPr="00E66B85">
        <w:t>, and transparent</w:t>
      </w:r>
      <w:r w:rsidRPr="00E66B85">
        <w:t xml:space="preserve"> communication with internal and external stakeholders </w:t>
      </w:r>
      <w:r w:rsidR="00B11AB1" w:rsidRPr="00E66B85">
        <w:t>regarding</w:t>
      </w:r>
      <w:r w:rsidRPr="00E66B85">
        <w:t xml:space="preserve"> the status of plant activities and the</w:t>
      </w:r>
      <w:r w:rsidR="00B86956">
        <w:t xml:space="preserve"> IMC</w:t>
      </w:r>
      <w:r w:rsidRPr="00E66B85">
        <w:t xml:space="preserve"> 0350 process.</w:t>
      </w:r>
      <w:r w:rsidR="00E46E57">
        <w:t xml:space="preserve"> </w:t>
      </w:r>
      <w:r w:rsidRPr="00E66B85">
        <w:t>The Communication Plan should</w:t>
      </w:r>
      <w:r w:rsidR="00B11AB1" w:rsidRPr="00E66B85">
        <w:t xml:space="preserve"> </w:t>
      </w:r>
      <w:r w:rsidR="001853BE">
        <w:t>include communication of information</w:t>
      </w:r>
      <w:r w:rsidR="00B11AB1" w:rsidRPr="00E66B85">
        <w:t xml:space="preserve"> from </w:t>
      </w:r>
      <w:r w:rsidRPr="00E66B85">
        <w:t>the initial decision to enter</w:t>
      </w:r>
      <w:r w:rsidR="00B11AB1" w:rsidRPr="00E66B85">
        <w:t xml:space="preserve"> the</w:t>
      </w:r>
      <w:r w:rsidRPr="00E66B85">
        <w:t xml:space="preserve"> </w:t>
      </w:r>
      <w:r w:rsidR="001853BE" w:rsidRPr="00E66B85">
        <w:t>IMC</w:t>
      </w:r>
      <w:r w:rsidR="001853BE">
        <w:t> </w:t>
      </w:r>
      <w:r w:rsidRPr="00E66B85">
        <w:t xml:space="preserve">0350 oversight process, </w:t>
      </w:r>
      <w:r w:rsidR="00B11AB1" w:rsidRPr="00E66B85">
        <w:t xml:space="preserve">through </w:t>
      </w:r>
      <w:r w:rsidRPr="00E66B85">
        <w:t>the ongoing oversight activities and the restart decision</w:t>
      </w:r>
      <w:r w:rsidR="00B11AB1" w:rsidRPr="00E66B85">
        <w:t xml:space="preserve">, </w:t>
      </w:r>
      <w:r w:rsidR="001853BE">
        <w:t xml:space="preserve">and </w:t>
      </w:r>
      <w:r w:rsidR="00B11AB1" w:rsidRPr="00E66B85">
        <w:t>concluding with the post-restart activities</w:t>
      </w:r>
      <w:r w:rsidR="004D6DDD">
        <w:t>.</w:t>
      </w:r>
    </w:p>
    <w:p w14:paraId="4F1F53FF" w14:textId="6B4F5D2E" w:rsidR="00894596" w:rsidRPr="00E66B85" w:rsidRDefault="006367D3" w:rsidP="00201122">
      <w:pPr>
        <w:pStyle w:val="BodyText2"/>
        <w:ind w:firstLine="0"/>
        <w:rPr>
          <w:rFonts w:cs="Arial"/>
        </w:rPr>
      </w:pPr>
      <w:r w:rsidRPr="00E66B85">
        <w:rPr>
          <w:rFonts w:cs="Arial"/>
        </w:rPr>
        <w:t xml:space="preserve">In addition to the general Communication Plan for routine interactions with internal and external stakeholders, the Panel should consider developing </w:t>
      </w:r>
      <w:r w:rsidR="009C17C9" w:rsidRPr="00E66B85">
        <w:rPr>
          <w:rFonts w:cs="Arial"/>
        </w:rPr>
        <w:t xml:space="preserve">a </w:t>
      </w:r>
      <w:r w:rsidRPr="00E66B85">
        <w:rPr>
          <w:rFonts w:cs="Arial"/>
        </w:rPr>
        <w:t xml:space="preserve">separate Communication Plan to provide specific coordination and roll-out of key decisions, enforcement actions, inspection reports, and other documents associated with the </w:t>
      </w:r>
      <w:r w:rsidR="001853BE" w:rsidRPr="00E66B85">
        <w:rPr>
          <w:rFonts w:cs="Arial"/>
        </w:rPr>
        <w:t>IMC</w:t>
      </w:r>
      <w:r w:rsidR="001853BE">
        <w:rPr>
          <w:rFonts w:cs="Arial"/>
        </w:rPr>
        <w:t> </w:t>
      </w:r>
      <w:r w:rsidRPr="00E66B85">
        <w:rPr>
          <w:rFonts w:cs="Arial"/>
        </w:rPr>
        <w:t xml:space="preserve">0350 </w:t>
      </w:r>
      <w:r w:rsidR="001853BE">
        <w:rPr>
          <w:rFonts w:cs="Arial"/>
        </w:rPr>
        <w:t>p</w:t>
      </w:r>
      <w:r w:rsidR="001853BE" w:rsidRPr="00E66B85">
        <w:rPr>
          <w:rFonts w:cs="Arial"/>
        </w:rPr>
        <w:t>rocess</w:t>
      </w:r>
      <w:r w:rsidRPr="00E66B85">
        <w:rPr>
          <w:rFonts w:cs="Arial"/>
        </w:rPr>
        <w:t>.</w:t>
      </w:r>
      <w:r w:rsidR="00E46E57">
        <w:rPr>
          <w:rFonts w:cs="Arial"/>
        </w:rPr>
        <w:t xml:space="preserve"> </w:t>
      </w:r>
    </w:p>
    <w:p w14:paraId="416ECC83" w14:textId="3489FD04" w:rsidR="006367D3" w:rsidRPr="00E66B85" w:rsidRDefault="006367D3" w:rsidP="00201122">
      <w:pPr>
        <w:pStyle w:val="BodyText2"/>
        <w:ind w:firstLine="0"/>
        <w:rPr>
          <w:rFonts w:cs="Arial"/>
        </w:rPr>
      </w:pPr>
      <w:r w:rsidRPr="00E66B85">
        <w:rPr>
          <w:rFonts w:cs="Arial"/>
        </w:rPr>
        <w:t>In conjunction with the Communication Plan, the Panel should establish a Communication Team with diverse membership</w:t>
      </w:r>
      <w:r w:rsidR="001853BE">
        <w:rPr>
          <w:rFonts w:cs="Arial"/>
        </w:rPr>
        <w:t>,</w:t>
      </w:r>
      <w:r w:rsidRPr="00E66B85">
        <w:rPr>
          <w:rFonts w:cs="Arial"/>
        </w:rPr>
        <w:t xml:space="preserve"> including non-Panel members (e.g.,</w:t>
      </w:r>
      <w:r w:rsidR="001853BE">
        <w:rPr>
          <w:rFonts w:cs="Arial"/>
        </w:rPr>
        <w:t xml:space="preserve"> staff from the</w:t>
      </w:r>
      <w:r w:rsidRPr="00E66B85">
        <w:rPr>
          <w:rFonts w:cs="Arial"/>
        </w:rPr>
        <w:t xml:space="preserve"> </w:t>
      </w:r>
      <w:r w:rsidR="00FF26C9" w:rsidRPr="00E66B85">
        <w:rPr>
          <w:rFonts w:cs="Arial"/>
        </w:rPr>
        <w:t>Office of the Executive Director for Operations (</w:t>
      </w:r>
      <w:r w:rsidRPr="00E66B85">
        <w:rPr>
          <w:rFonts w:cs="Arial"/>
        </w:rPr>
        <w:t>OEDO</w:t>
      </w:r>
      <w:r w:rsidR="00FF26C9" w:rsidRPr="00E66B85">
        <w:rPr>
          <w:rFonts w:cs="Arial"/>
        </w:rPr>
        <w:t>)</w:t>
      </w:r>
      <w:r w:rsidRPr="00E66B85">
        <w:rPr>
          <w:rFonts w:cs="Arial"/>
        </w:rPr>
        <w:t xml:space="preserve">, </w:t>
      </w:r>
      <w:r w:rsidR="00731878" w:rsidRPr="00E66B85">
        <w:rPr>
          <w:rFonts w:cs="Arial"/>
        </w:rPr>
        <w:t>Office of Congressional Affairs</w:t>
      </w:r>
      <w:r w:rsidR="00FF26C9" w:rsidRPr="00E66B85">
        <w:rPr>
          <w:rFonts w:cs="Arial"/>
        </w:rPr>
        <w:t xml:space="preserve"> (</w:t>
      </w:r>
      <w:r w:rsidRPr="00E66B85">
        <w:rPr>
          <w:rFonts w:cs="Arial"/>
        </w:rPr>
        <w:t>OCA</w:t>
      </w:r>
      <w:r w:rsidR="00FF26C9" w:rsidRPr="00E66B85">
        <w:rPr>
          <w:rFonts w:cs="Arial"/>
        </w:rPr>
        <w:t>)</w:t>
      </w:r>
      <w:r w:rsidRPr="00E66B85">
        <w:rPr>
          <w:rFonts w:cs="Arial"/>
        </w:rPr>
        <w:t xml:space="preserve">, and </w:t>
      </w:r>
      <w:r w:rsidR="00731878" w:rsidRPr="00E66B85">
        <w:rPr>
          <w:rFonts w:cs="Arial"/>
        </w:rPr>
        <w:t>the Office of Public Affairs</w:t>
      </w:r>
      <w:r w:rsidR="00FF26C9" w:rsidRPr="00E66B85">
        <w:rPr>
          <w:rFonts w:cs="Arial"/>
        </w:rPr>
        <w:t xml:space="preserve"> (</w:t>
      </w:r>
      <w:r w:rsidRPr="00E66B85">
        <w:rPr>
          <w:rFonts w:cs="Arial"/>
        </w:rPr>
        <w:t>OPA)</w:t>
      </w:r>
      <w:r w:rsidR="001853BE">
        <w:rPr>
          <w:rFonts w:cs="Arial"/>
        </w:rPr>
        <w:t>)</w:t>
      </w:r>
      <w:r w:rsidR="00FF26C9" w:rsidRPr="00E66B85">
        <w:rPr>
          <w:rFonts w:cs="Arial"/>
        </w:rPr>
        <w:t>,</w:t>
      </w:r>
      <w:r w:rsidRPr="00E66B85">
        <w:rPr>
          <w:rFonts w:cs="Arial"/>
        </w:rPr>
        <w:t xml:space="preserve"> to ensure coordination among NRC offices.</w:t>
      </w:r>
      <w:r w:rsidR="00E46E57">
        <w:rPr>
          <w:rFonts w:cs="Arial"/>
        </w:rPr>
        <w:t xml:space="preserve"> </w:t>
      </w:r>
      <w:r w:rsidRPr="00E66B85">
        <w:rPr>
          <w:rFonts w:cs="Arial"/>
        </w:rPr>
        <w:t>A communication matrix or other tracking device may be developed to document and track receipt and response to all significant internal and all external communications (letters and e-mails) to ensure they are properly dispositioned.</w:t>
      </w:r>
      <w:r w:rsidR="00E46E57">
        <w:rPr>
          <w:rFonts w:cs="Arial"/>
        </w:rPr>
        <w:t xml:space="preserve"> </w:t>
      </w:r>
      <w:r w:rsidR="00E35480" w:rsidRPr="00E66B85">
        <w:rPr>
          <w:rFonts w:cs="Arial"/>
        </w:rPr>
        <w:t xml:space="preserve">Appendix </w:t>
      </w:r>
      <w:r w:rsidR="00302C97">
        <w:rPr>
          <w:rFonts w:cs="Arial"/>
        </w:rPr>
        <w:t xml:space="preserve">D </w:t>
      </w:r>
      <w:r w:rsidR="00E35480" w:rsidRPr="00E66B85">
        <w:rPr>
          <w:rFonts w:cs="Arial"/>
        </w:rPr>
        <w:t xml:space="preserve">provides additional details and guidance. </w:t>
      </w:r>
    </w:p>
    <w:p w14:paraId="2AE29052" w14:textId="076ACB0C" w:rsidR="00B85BE1" w:rsidRPr="00E66B85" w:rsidRDefault="00C142FD" w:rsidP="00CC6D8B">
      <w:pPr>
        <w:pStyle w:val="BodyText"/>
        <w:keepNext/>
        <w:numPr>
          <w:ilvl w:val="0"/>
          <w:numId w:val="11"/>
        </w:numPr>
        <w:tabs>
          <w:tab w:val="num" w:pos="720"/>
        </w:tabs>
      </w:pPr>
      <w:r w:rsidRPr="00E66B85">
        <w:rPr>
          <w:u w:val="single"/>
        </w:rPr>
        <w:lastRenderedPageBreak/>
        <w:t>IMC 0350 Self-Assessment/Effectiveness review</w:t>
      </w:r>
    </w:p>
    <w:p w14:paraId="0D7B06DF" w14:textId="28519AFF" w:rsidR="00605396" w:rsidRPr="00B65C3B" w:rsidRDefault="00B85BE1" w:rsidP="00201122">
      <w:pPr>
        <w:pStyle w:val="BodyText2"/>
        <w:ind w:firstLine="0"/>
        <w:rPr>
          <w:rFonts w:cs="Arial"/>
        </w:rPr>
      </w:pPr>
      <w:r w:rsidRPr="00E66B85">
        <w:rPr>
          <w:rFonts w:cs="Arial"/>
        </w:rPr>
        <w:t>At the conclusion of the IMC 0350 process</w:t>
      </w:r>
      <w:r w:rsidR="00AF3133" w:rsidRPr="00E66B85">
        <w:rPr>
          <w:rFonts w:cs="Arial"/>
        </w:rPr>
        <w:t>,</w:t>
      </w:r>
      <w:r w:rsidRPr="00E66B85">
        <w:rPr>
          <w:rFonts w:cs="Arial"/>
        </w:rPr>
        <w:t xml:space="preserve"> </w:t>
      </w:r>
      <w:r w:rsidR="00AF3133" w:rsidRPr="00E66B85">
        <w:rPr>
          <w:rFonts w:cs="Arial"/>
        </w:rPr>
        <w:t>an effectiveness review of the IMC 0350 process should be conducted to provide insights and improvements to the IMC</w:t>
      </w:r>
      <w:r w:rsidR="001853BE">
        <w:rPr>
          <w:rFonts w:cs="Arial"/>
        </w:rPr>
        <w:t> </w:t>
      </w:r>
      <w:r w:rsidR="00AF3133" w:rsidRPr="00E66B85">
        <w:rPr>
          <w:rFonts w:cs="Arial"/>
        </w:rPr>
        <w:t>0350 process.</w:t>
      </w:r>
      <w:r w:rsidR="00E46E57">
        <w:rPr>
          <w:rFonts w:cs="Arial"/>
        </w:rPr>
        <w:t xml:space="preserve"> </w:t>
      </w:r>
      <w:r w:rsidR="00AF3133" w:rsidRPr="00BA15D5">
        <w:rPr>
          <w:rFonts w:cs="Arial"/>
        </w:rPr>
        <w:t>A</w:t>
      </w:r>
      <w:r w:rsidRPr="00BA15D5">
        <w:rPr>
          <w:rFonts w:cs="Arial"/>
        </w:rPr>
        <w:t xml:space="preserve">ll lessons learned </w:t>
      </w:r>
      <w:r w:rsidR="009C17C9" w:rsidRPr="00B65C3B">
        <w:rPr>
          <w:rFonts w:cs="Arial"/>
        </w:rPr>
        <w:t>will</w:t>
      </w:r>
      <w:r w:rsidRPr="00B65C3B">
        <w:rPr>
          <w:rFonts w:cs="Arial"/>
        </w:rPr>
        <w:t xml:space="preserve"> be collected by the Panel.</w:t>
      </w:r>
      <w:r w:rsidR="00E46E57">
        <w:rPr>
          <w:rFonts w:cs="Arial"/>
        </w:rPr>
        <w:t xml:space="preserve"> </w:t>
      </w:r>
      <w:r w:rsidRPr="00B65C3B">
        <w:rPr>
          <w:rFonts w:cs="Arial"/>
        </w:rPr>
        <w:t xml:space="preserve">The Panel </w:t>
      </w:r>
      <w:r w:rsidR="00AF3133" w:rsidRPr="00B65C3B">
        <w:rPr>
          <w:rFonts w:cs="Arial"/>
        </w:rPr>
        <w:t>will review the lessons lea</w:t>
      </w:r>
      <w:r w:rsidR="00AF3133" w:rsidRPr="00E66B85">
        <w:rPr>
          <w:rFonts w:cs="Arial"/>
        </w:rPr>
        <w:t xml:space="preserve">rned and the </w:t>
      </w:r>
      <w:ins w:id="72" w:author="Author">
        <w:r w:rsidR="00FE7D62">
          <w:rPr>
            <w:rFonts w:cs="Arial"/>
          </w:rPr>
          <w:t>Chair</w:t>
        </w:r>
      </w:ins>
      <w:r w:rsidR="009C17C9" w:rsidRPr="00E66B85">
        <w:rPr>
          <w:rFonts w:cs="Arial"/>
        </w:rPr>
        <w:t xml:space="preserve"> will oversee the </w:t>
      </w:r>
      <w:r w:rsidR="00AF3133" w:rsidRPr="00E66B85">
        <w:rPr>
          <w:rFonts w:cs="Arial"/>
        </w:rPr>
        <w:t xml:space="preserve">compilation of any </w:t>
      </w:r>
      <w:r w:rsidR="009C17C9" w:rsidRPr="00E66B85">
        <w:rPr>
          <w:rFonts w:cs="Arial"/>
        </w:rPr>
        <w:t xml:space="preserve">recommended changes </w:t>
      </w:r>
      <w:r w:rsidR="00AF3133" w:rsidRPr="00E66B85">
        <w:rPr>
          <w:rFonts w:cs="Arial"/>
        </w:rPr>
        <w:t xml:space="preserve">to the ROP </w:t>
      </w:r>
      <w:r w:rsidR="009C17C9" w:rsidRPr="00E66B85">
        <w:rPr>
          <w:rFonts w:cs="Arial"/>
        </w:rPr>
        <w:t>from the lesson</w:t>
      </w:r>
      <w:r w:rsidR="001B6103" w:rsidRPr="00E66B85">
        <w:rPr>
          <w:rFonts w:cs="Arial"/>
        </w:rPr>
        <w:t>s learned</w:t>
      </w:r>
      <w:r w:rsidR="00AF3133" w:rsidRPr="00E66B85">
        <w:rPr>
          <w:rFonts w:cs="Arial"/>
        </w:rPr>
        <w:t xml:space="preserve"> and ensure they are documented and communicated to </w:t>
      </w:r>
      <w:r w:rsidR="00D95B8B">
        <w:rPr>
          <w:rFonts w:cs="Arial"/>
        </w:rPr>
        <w:t>NRR/</w:t>
      </w:r>
      <w:ins w:id="73" w:author="Author">
        <w:r w:rsidR="008F6C2F">
          <w:rPr>
            <w:rFonts w:cs="Arial"/>
          </w:rPr>
          <w:t>DRO</w:t>
        </w:r>
      </w:ins>
      <w:r w:rsidR="00D95B8B">
        <w:rPr>
          <w:rFonts w:cs="Arial"/>
        </w:rPr>
        <w:t>/</w:t>
      </w:r>
      <w:r w:rsidR="00AF3133" w:rsidRPr="00E66B85">
        <w:rPr>
          <w:rFonts w:cs="Arial"/>
        </w:rPr>
        <w:t>I</w:t>
      </w:r>
      <w:r w:rsidR="00591827">
        <w:rPr>
          <w:rFonts w:cs="Arial"/>
        </w:rPr>
        <w:t>R</w:t>
      </w:r>
      <w:r w:rsidR="00AF3133" w:rsidRPr="00E66B85">
        <w:rPr>
          <w:rFonts w:cs="Arial"/>
        </w:rPr>
        <w:t>AB</w:t>
      </w:r>
      <w:r w:rsidR="001B6103" w:rsidRPr="00E66B85">
        <w:rPr>
          <w:rFonts w:cs="Arial"/>
        </w:rPr>
        <w:t>.</w:t>
      </w:r>
      <w:r w:rsidR="00E46E57">
        <w:rPr>
          <w:rFonts w:cs="Arial"/>
        </w:rPr>
        <w:t xml:space="preserve"> </w:t>
      </w:r>
      <w:r w:rsidR="00AF3133" w:rsidRPr="00BA15D5">
        <w:rPr>
          <w:rFonts w:cs="Arial"/>
        </w:rPr>
        <w:t>A</w:t>
      </w:r>
      <w:r w:rsidR="001B6103" w:rsidRPr="00BA15D5">
        <w:rPr>
          <w:rFonts w:cs="Arial"/>
        </w:rPr>
        <w:t xml:space="preserve">dditional guidance </w:t>
      </w:r>
      <w:r w:rsidR="004629ED" w:rsidRPr="00B65C3B">
        <w:rPr>
          <w:rFonts w:cs="Arial"/>
        </w:rPr>
        <w:t xml:space="preserve">on self-assessment and effectiveness reviews </w:t>
      </w:r>
      <w:r w:rsidR="001B6103" w:rsidRPr="00B65C3B">
        <w:rPr>
          <w:rFonts w:cs="Arial"/>
        </w:rPr>
        <w:t>can be found in IMC 0307</w:t>
      </w:r>
      <w:ins w:id="74" w:author="Author">
        <w:r w:rsidR="00BC0716">
          <w:rPr>
            <w:rFonts w:cs="Arial"/>
          </w:rPr>
          <w:t xml:space="preserve">, </w:t>
        </w:r>
        <w:r w:rsidR="00BC0716" w:rsidRPr="00BC0716">
          <w:rPr>
            <w:rFonts w:cs="Arial"/>
          </w:rPr>
          <w:t>“</w:t>
        </w:r>
        <w:r w:rsidR="00BC0716" w:rsidRPr="00BC0716">
          <w:rPr>
            <w:rFonts w:cs="Arial"/>
            <w:color w:val="333333"/>
            <w:shd w:val="clear" w:color="auto" w:fill="FFFFFF"/>
          </w:rPr>
          <w:t>Reactor Oversight Process Self-Assessment Program</w:t>
        </w:r>
        <w:r w:rsidR="001D3BB9">
          <w:rPr>
            <w:rFonts w:cs="Arial"/>
            <w:color w:val="333333"/>
            <w:shd w:val="clear" w:color="auto" w:fill="FFFFFF"/>
          </w:rPr>
          <w:t>,</w:t>
        </w:r>
        <w:r w:rsidR="00BC0716" w:rsidRPr="00BC0716">
          <w:rPr>
            <w:rFonts w:cs="Arial"/>
            <w:color w:val="333333"/>
            <w:shd w:val="clear" w:color="auto" w:fill="FFFFFF"/>
          </w:rPr>
          <w:t>”</w:t>
        </w:r>
      </w:ins>
      <w:r w:rsidR="001B6103" w:rsidRPr="00B65C3B">
        <w:rPr>
          <w:rFonts w:cs="Arial"/>
        </w:rPr>
        <w:t xml:space="preserve"> and </w:t>
      </w:r>
      <w:r w:rsidR="004629ED" w:rsidRPr="00B65C3B">
        <w:rPr>
          <w:rFonts w:cs="Arial"/>
        </w:rPr>
        <w:t>I</w:t>
      </w:r>
      <w:r w:rsidR="001B6103" w:rsidRPr="00B65C3B">
        <w:rPr>
          <w:rFonts w:cs="Arial"/>
        </w:rPr>
        <w:t>P 95003.</w:t>
      </w:r>
    </w:p>
    <w:p w14:paraId="38821041" w14:textId="1532A15C" w:rsidR="00605396" w:rsidRPr="00BA15D5" w:rsidRDefault="00605396" w:rsidP="00E3789F">
      <w:pPr>
        <w:pStyle w:val="Heading2"/>
      </w:pPr>
      <w:bookmarkStart w:id="75" w:name="_Toc146182750"/>
      <w:bookmarkStart w:id="76" w:name="_Toc147928198"/>
      <w:r w:rsidRPr="00E66B85">
        <w:t>0</w:t>
      </w:r>
      <w:r w:rsidR="00690560" w:rsidRPr="00E66B85">
        <w:t>7</w:t>
      </w:r>
      <w:r w:rsidRPr="00E66B85">
        <w:t>.03</w:t>
      </w:r>
      <w:r w:rsidRPr="00E66B85">
        <w:tab/>
      </w:r>
      <w:r w:rsidRPr="00E66B85">
        <w:rPr>
          <w:u w:val="single"/>
        </w:rPr>
        <w:t>Correlation Between the ROP and the IMC 0350 Process</w:t>
      </w:r>
      <w:bookmarkEnd w:id="75"/>
      <w:bookmarkEnd w:id="76"/>
    </w:p>
    <w:p w14:paraId="1D0288FA" w14:textId="22FB5A18" w:rsidR="00605396" w:rsidRPr="00E66B85" w:rsidRDefault="00605396" w:rsidP="00201122">
      <w:pPr>
        <w:pStyle w:val="BodyText3"/>
        <w:rPr>
          <w:rFonts w:cs="Arial"/>
        </w:rPr>
      </w:pPr>
      <w:r w:rsidRPr="00B65C3B">
        <w:rPr>
          <w:rFonts w:cs="Arial"/>
        </w:rPr>
        <w:t xml:space="preserve">Due to the </w:t>
      </w:r>
      <w:r w:rsidR="00C1668E" w:rsidRPr="00B65C3B">
        <w:rPr>
          <w:rFonts w:cs="Arial"/>
        </w:rPr>
        <w:t>nature</w:t>
      </w:r>
      <w:r w:rsidRPr="00B65C3B">
        <w:rPr>
          <w:rFonts w:cs="Arial"/>
        </w:rPr>
        <w:t xml:space="preserve"> of </w:t>
      </w:r>
      <w:r w:rsidR="00C1668E" w:rsidRPr="00B65C3B">
        <w:rPr>
          <w:rFonts w:cs="Arial"/>
        </w:rPr>
        <w:t xml:space="preserve">the </w:t>
      </w:r>
      <w:r w:rsidRPr="00B65C3B">
        <w:rPr>
          <w:rFonts w:cs="Arial"/>
        </w:rPr>
        <w:t xml:space="preserve">performance </w:t>
      </w:r>
      <w:r w:rsidR="00C1668E" w:rsidRPr="00E66B85">
        <w:rPr>
          <w:rFonts w:cs="Arial"/>
        </w:rPr>
        <w:t>or operational</w:t>
      </w:r>
      <w:r w:rsidRPr="00E66B85">
        <w:rPr>
          <w:rFonts w:cs="Arial"/>
        </w:rPr>
        <w:t xml:space="preserve"> </w:t>
      </w:r>
      <w:r w:rsidR="00C1668E" w:rsidRPr="00E66B85">
        <w:rPr>
          <w:rFonts w:cs="Arial"/>
        </w:rPr>
        <w:t xml:space="preserve">issues </w:t>
      </w:r>
      <w:r w:rsidRPr="00E66B85">
        <w:rPr>
          <w:rFonts w:cs="Arial"/>
        </w:rPr>
        <w:t xml:space="preserve">and the extended shutdown associated with plants under the IMC 0350 process, the full array of ROP-related </w:t>
      </w:r>
      <w:r w:rsidR="000E6041" w:rsidRPr="00E66B85">
        <w:rPr>
          <w:rFonts w:cs="Arial"/>
        </w:rPr>
        <w:t xml:space="preserve">programs </w:t>
      </w:r>
      <w:r w:rsidRPr="00E66B85">
        <w:rPr>
          <w:rFonts w:cs="Arial"/>
        </w:rPr>
        <w:t>is not always available and/or applicable.</w:t>
      </w:r>
      <w:r w:rsidR="00E46E57">
        <w:rPr>
          <w:rFonts w:cs="Arial"/>
        </w:rPr>
        <w:t xml:space="preserve"> </w:t>
      </w:r>
      <w:r w:rsidR="001853BE">
        <w:rPr>
          <w:rFonts w:cs="Arial"/>
        </w:rPr>
        <w:t>As such, w</w:t>
      </w:r>
      <w:r w:rsidRPr="00E66B85">
        <w:rPr>
          <w:rFonts w:cs="Arial"/>
        </w:rPr>
        <w:t>hen</w:t>
      </w:r>
      <w:r w:rsidR="001853BE">
        <w:rPr>
          <w:rFonts w:cs="Arial"/>
        </w:rPr>
        <w:t xml:space="preserve"> a</w:t>
      </w:r>
      <w:r w:rsidRPr="00E66B85">
        <w:rPr>
          <w:rFonts w:cs="Arial"/>
        </w:rPr>
        <w:t xml:space="preserve"> plant</w:t>
      </w:r>
      <w:r w:rsidR="001853BE">
        <w:rPr>
          <w:rFonts w:cs="Arial"/>
        </w:rPr>
        <w:t xml:space="preserve"> is</w:t>
      </w:r>
      <w:r w:rsidRPr="00E66B85">
        <w:rPr>
          <w:rFonts w:cs="Arial"/>
        </w:rPr>
        <w:t xml:space="preserve"> under the IMC 0350 process</w:t>
      </w:r>
      <w:r w:rsidR="001853BE">
        <w:rPr>
          <w:rFonts w:cs="Arial"/>
        </w:rPr>
        <w:t>,</w:t>
      </w:r>
      <w:r w:rsidRPr="00E66B85">
        <w:rPr>
          <w:rFonts w:cs="Arial"/>
        </w:rPr>
        <w:t xml:space="preserve"> aspects of the </w:t>
      </w:r>
      <w:r w:rsidR="00D95B8B">
        <w:rPr>
          <w:rFonts w:cs="Arial"/>
        </w:rPr>
        <w:t xml:space="preserve">normal </w:t>
      </w:r>
      <w:r w:rsidRPr="00E66B85">
        <w:rPr>
          <w:rFonts w:cs="Arial"/>
        </w:rPr>
        <w:t>ROP</w:t>
      </w:r>
      <w:r w:rsidR="001853BE">
        <w:rPr>
          <w:rFonts w:cs="Arial"/>
        </w:rPr>
        <w:t xml:space="preserve"> may</w:t>
      </w:r>
      <w:r w:rsidRPr="00E66B85">
        <w:rPr>
          <w:rFonts w:cs="Arial"/>
        </w:rPr>
        <w:t xml:space="preserve"> need to be customized to </w:t>
      </w:r>
      <w:r w:rsidR="001853BE">
        <w:rPr>
          <w:rFonts w:cs="Arial"/>
        </w:rPr>
        <w:t>ensure the objectives of the</w:t>
      </w:r>
      <w:r w:rsidRPr="00E66B85">
        <w:rPr>
          <w:rFonts w:cs="Arial"/>
        </w:rPr>
        <w:t xml:space="preserve"> </w:t>
      </w:r>
      <w:r w:rsidR="001853BE" w:rsidRPr="00E66B85">
        <w:rPr>
          <w:rFonts w:cs="Arial"/>
        </w:rPr>
        <w:t>IMC</w:t>
      </w:r>
      <w:r w:rsidR="001853BE">
        <w:rPr>
          <w:rFonts w:cs="Arial"/>
        </w:rPr>
        <w:t> </w:t>
      </w:r>
      <w:r w:rsidRPr="00E66B85">
        <w:rPr>
          <w:rFonts w:cs="Arial"/>
        </w:rPr>
        <w:t xml:space="preserve">0350 </w:t>
      </w:r>
      <w:r w:rsidR="001853BE">
        <w:rPr>
          <w:rFonts w:cs="Arial"/>
        </w:rPr>
        <w:t>are met</w:t>
      </w:r>
      <w:r w:rsidRPr="00E66B85">
        <w:rPr>
          <w:rFonts w:cs="Arial"/>
        </w:rPr>
        <w:t>.</w:t>
      </w:r>
    </w:p>
    <w:p w14:paraId="0BFDBEC4" w14:textId="37C53E33" w:rsidR="00605396" w:rsidRPr="00E66B85" w:rsidRDefault="00605396" w:rsidP="00201122">
      <w:pPr>
        <w:pStyle w:val="BodyText3"/>
        <w:rPr>
          <w:rFonts w:cs="Arial"/>
        </w:rPr>
      </w:pPr>
      <w:r w:rsidRPr="00E66B85">
        <w:rPr>
          <w:rFonts w:cs="Arial"/>
        </w:rPr>
        <w:t>The following paragraphs describe the applicable sections of each program area of the ROP</w:t>
      </w:r>
      <w:r w:rsidR="009146CA" w:rsidRPr="00E66B85">
        <w:rPr>
          <w:rFonts w:cs="Arial"/>
        </w:rPr>
        <w:t xml:space="preserve"> that are </w:t>
      </w:r>
      <w:r w:rsidR="001853BE">
        <w:rPr>
          <w:rFonts w:cs="Arial"/>
        </w:rPr>
        <w:t>used</w:t>
      </w:r>
      <w:r w:rsidR="009146CA" w:rsidRPr="00E66B85">
        <w:rPr>
          <w:rFonts w:cs="Arial"/>
        </w:rPr>
        <w:t xml:space="preserve"> in IMC 0350</w:t>
      </w:r>
      <w:r w:rsidR="001853BE">
        <w:rPr>
          <w:rFonts w:cs="Arial"/>
        </w:rPr>
        <w:t>,</w:t>
      </w:r>
      <w:r w:rsidRPr="00E66B85">
        <w:rPr>
          <w:rFonts w:cs="Arial"/>
        </w:rPr>
        <w:t xml:space="preserve"> including the inspection program</w:t>
      </w:r>
      <w:r w:rsidR="001853BE">
        <w:rPr>
          <w:rFonts w:cs="Arial"/>
        </w:rPr>
        <w:t>,</w:t>
      </w:r>
      <w:r w:rsidR="001853BE" w:rsidRPr="00E66B85">
        <w:rPr>
          <w:rFonts w:cs="Arial"/>
        </w:rPr>
        <w:t xml:space="preserve"> </w:t>
      </w:r>
      <w:r w:rsidRPr="00E66B85">
        <w:rPr>
          <w:rFonts w:cs="Arial"/>
        </w:rPr>
        <w:t xml:space="preserve">the </w:t>
      </w:r>
      <w:r w:rsidR="001853BE">
        <w:rPr>
          <w:rFonts w:cs="Arial"/>
        </w:rPr>
        <w:t>PI</w:t>
      </w:r>
      <w:r w:rsidRPr="00E66B85">
        <w:rPr>
          <w:rFonts w:cs="Arial"/>
        </w:rPr>
        <w:t xml:space="preserve"> program</w:t>
      </w:r>
      <w:r w:rsidR="001853BE">
        <w:rPr>
          <w:rFonts w:cs="Arial"/>
        </w:rPr>
        <w:t>,</w:t>
      </w:r>
      <w:r w:rsidR="001853BE" w:rsidRPr="00E66B85">
        <w:rPr>
          <w:rFonts w:cs="Arial"/>
        </w:rPr>
        <w:t xml:space="preserve"> </w:t>
      </w:r>
      <w:r w:rsidRPr="00E66B85">
        <w:rPr>
          <w:rFonts w:cs="Arial"/>
        </w:rPr>
        <w:t>the SDP</w:t>
      </w:r>
      <w:r w:rsidR="001853BE">
        <w:rPr>
          <w:rFonts w:cs="Arial"/>
        </w:rPr>
        <w:t>,</w:t>
      </w:r>
      <w:r w:rsidRPr="00E66B85">
        <w:rPr>
          <w:rFonts w:cs="Arial"/>
        </w:rPr>
        <w:t xml:space="preserve"> and the assessment program.</w:t>
      </w:r>
    </w:p>
    <w:p w14:paraId="3CD1B7E5" w14:textId="52650DE7" w:rsidR="00605396" w:rsidRPr="00E66B85" w:rsidRDefault="00605396" w:rsidP="00A11C2A">
      <w:pPr>
        <w:pStyle w:val="BodyText"/>
        <w:numPr>
          <w:ilvl w:val="0"/>
          <w:numId w:val="18"/>
        </w:numPr>
      </w:pPr>
      <w:r w:rsidRPr="00E66B85">
        <w:rPr>
          <w:u w:val="single"/>
        </w:rPr>
        <w:t>Inspection Program</w:t>
      </w:r>
    </w:p>
    <w:p w14:paraId="1ADD40FE" w14:textId="6B3BBA5F" w:rsidR="00107A80" w:rsidRPr="00E66B85" w:rsidRDefault="00605396" w:rsidP="00507B2E">
      <w:pPr>
        <w:pStyle w:val="BodyText2"/>
        <w:ind w:firstLine="0"/>
        <w:rPr>
          <w:rFonts w:cs="Arial"/>
        </w:rPr>
      </w:pPr>
      <w:r w:rsidRPr="00E66B85">
        <w:rPr>
          <w:rFonts w:cs="Arial"/>
        </w:rPr>
        <w:t xml:space="preserve">The </w:t>
      </w:r>
      <w:r w:rsidR="008426AB" w:rsidRPr="00E66B85">
        <w:rPr>
          <w:rFonts w:cs="Arial"/>
        </w:rPr>
        <w:t xml:space="preserve">baseline </w:t>
      </w:r>
      <w:r w:rsidRPr="00E66B85">
        <w:rPr>
          <w:rFonts w:cs="Arial"/>
        </w:rPr>
        <w:t xml:space="preserve">inspection program should be </w:t>
      </w:r>
      <w:r w:rsidR="00411E4E">
        <w:rPr>
          <w:rFonts w:cs="Arial"/>
        </w:rPr>
        <w:t>used</w:t>
      </w:r>
      <w:r w:rsidR="00411E4E" w:rsidRPr="00E66B85">
        <w:rPr>
          <w:rFonts w:cs="Arial"/>
        </w:rPr>
        <w:t xml:space="preserve"> </w:t>
      </w:r>
      <w:r w:rsidRPr="00E66B85">
        <w:rPr>
          <w:rFonts w:cs="Arial"/>
        </w:rPr>
        <w:t xml:space="preserve">to the maximum extent practical in accordance with IMC 2515, </w:t>
      </w:r>
      <w:r w:rsidR="00DE3D95" w:rsidRPr="00E66B85">
        <w:rPr>
          <w:rFonts w:cs="Arial"/>
        </w:rPr>
        <w:t>“</w:t>
      </w:r>
      <w:r w:rsidRPr="00E66B85">
        <w:rPr>
          <w:rFonts w:cs="Arial"/>
        </w:rPr>
        <w:t>Light Water Reactor Inspection Program - Operations Phase.</w:t>
      </w:r>
      <w:r w:rsidR="00DE3D95" w:rsidRPr="00E66B85">
        <w:rPr>
          <w:rFonts w:cs="Arial"/>
        </w:rPr>
        <w:t>”</w:t>
      </w:r>
      <w:r w:rsidR="00E46E57">
        <w:rPr>
          <w:rFonts w:cs="Arial"/>
        </w:rPr>
        <w:t xml:space="preserve"> </w:t>
      </w:r>
      <w:r w:rsidRPr="00E66B85">
        <w:rPr>
          <w:rFonts w:cs="Arial"/>
        </w:rPr>
        <w:t>When developing and modifying the Restart Checklist and associated inspection plan, the Panel should use the baseline inspection procedures in accordance with Appendix A of IMC 2515 to the extent they are practical based on plant conditions, the availability of samples, and upcoming plant activities.</w:t>
      </w:r>
      <w:r w:rsidR="00E46E57">
        <w:rPr>
          <w:rFonts w:cs="Arial"/>
        </w:rPr>
        <w:t xml:space="preserve"> </w:t>
      </w:r>
      <w:r w:rsidRPr="00E66B85">
        <w:rPr>
          <w:rFonts w:cs="Arial"/>
        </w:rPr>
        <w:t>Although the Panel should attempt to complete at least the minimum number of samples for each applicable baseline inspection procedure, there may be cases where the minimum sample size may not be available.</w:t>
      </w:r>
      <w:r w:rsidR="00E46E57">
        <w:rPr>
          <w:rFonts w:cs="Arial"/>
        </w:rPr>
        <w:t xml:space="preserve"> </w:t>
      </w:r>
      <w:r w:rsidRPr="00E66B85">
        <w:rPr>
          <w:rFonts w:cs="Arial"/>
        </w:rPr>
        <w:t xml:space="preserve">In these cases, the actual sample size completed should be documented in the inspection report. </w:t>
      </w:r>
    </w:p>
    <w:p w14:paraId="37B15555" w14:textId="6336337F" w:rsidR="001F1A2B" w:rsidRDefault="00605396" w:rsidP="00507B2E">
      <w:pPr>
        <w:pStyle w:val="BodyText2"/>
        <w:ind w:firstLine="0"/>
        <w:rPr>
          <w:rFonts w:cs="Arial"/>
        </w:rPr>
      </w:pPr>
      <w:r w:rsidRPr="00E66B85">
        <w:rPr>
          <w:rFonts w:cs="Arial"/>
        </w:rPr>
        <w:t xml:space="preserve">In those cases where the baseline inspection program does not provide adequate assurance that each Restart Checklist item is appropriately addressed by the licensee, customized </w:t>
      </w:r>
      <w:r w:rsidR="009146CA" w:rsidRPr="00E66B85">
        <w:rPr>
          <w:rFonts w:cs="Arial"/>
        </w:rPr>
        <w:t>inspections</w:t>
      </w:r>
      <w:r w:rsidRPr="00E66B85">
        <w:rPr>
          <w:rFonts w:cs="Arial"/>
        </w:rPr>
        <w:t xml:space="preserve"> should be planned to augment the baseline inspection program.</w:t>
      </w:r>
      <w:r w:rsidR="00E46E57">
        <w:rPr>
          <w:rFonts w:cs="Arial"/>
        </w:rPr>
        <w:t xml:space="preserve"> </w:t>
      </w:r>
      <w:r w:rsidRPr="00E66B85">
        <w:rPr>
          <w:rFonts w:cs="Arial"/>
        </w:rPr>
        <w:t>These customized inspections must be accomplished in accordance with an issue</w:t>
      </w:r>
      <w:r w:rsidR="0074225F" w:rsidRPr="00E66B85">
        <w:rPr>
          <w:rFonts w:cs="Arial"/>
        </w:rPr>
        <w:t xml:space="preserve"> </w:t>
      </w:r>
      <w:r w:rsidRPr="00E66B85">
        <w:rPr>
          <w:rFonts w:cs="Arial"/>
        </w:rPr>
        <w:t>specific inspection plan that identifies which inspection procedures are to be used in accordance with IMC 2515.</w:t>
      </w:r>
      <w:r w:rsidR="00E46E57">
        <w:rPr>
          <w:rFonts w:cs="Arial"/>
        </w:rPr>
        <w:t xml:space="preserve"> </w:t>
      </w:r>
      <w:r w:rsidRPr="00E66B85">
        <w:rPr>
          <w:rFonts w:cs="Arial"/>
        </w:rPr>
        <w:t>If the circumstances require a unique inspection that is not currently in an inspection procedure, the inspection plan must be of sufficient detail to provide adequate guidance to the inspectors to evaluate the adequacy of the particular restart item.</w:t>
      </w:r>
      <w:r w:rsidR="00E46E57">
        <w:rPr>
          <w:rFonts w:cs="Arial"/>
        </w:rPr>
        <w:t xml:space="preserve"> </w:t>
      </w:r>
      <w:r w:rsidRPr="00E66B85">
        <w:rPr>
          <w:rFonts w:cs="Arial"/>
        </w:rPr>
        <w:t xml:space="preserve">The customized inspection plan must be approved by the Panel </w:t>
      </w:r>
      <w:ins w:id="77" w:author="Author">
        <w:r w:rsidR="00FE7D62">
          <w:rPr>
            <w:rFonts w:cs="Arial"/>
          </w:rPr>
          <w:t>Chair</w:t>
        </w:r>
      </w:ins>
      <w:r w:rsidRPr="00E66B85">
        <w:rPr>
          <w:rFonts w:cs="Arial"/>
        </w:rPr>
        <w:t xml:space="preserve">, with concurrence from the cognizant regional </w:t>
      </w:r>
      <w:r w:rsidR="00C1668E" w:rsidRPr="00E66B85">
        <w:rPr>
          <w:rFonts w:cs="Arial"/>
        </w:rPr>
        <w:t>Division Director (</w:t>
      </w:r>
      <w:ins w:id="78" w:author="Author">
        <w:r w:rsidR="001D3BB9">
          <w:rPr>
            <w:rFonts w:cs="Arial"/>
          </w:rPr>
          <w:t>DRP, DORS, DRS, or DRSS</w:t>
        </w:r>
      </w:ins>
      <w:r w:rsidR="00C1668E" w:rsidRPr="00E66B85">
        <w:rPr>
          <w:rFonts w:cs="Arial"/>
        </w:rPr>
        <w:t>)</w:t>
      </w:r>
      <w:r w:rsidR="003C2241" w:rsidRPr="00E66B85">
        <w:rPr>
          <w:rFonts w:cs="Arial"/>
        </w:rPr>
        <w:t>.</w:t>
      </w:r>
      <w:r w:rsidR="00E46E57">
        <w:rPr>
          <w:rFonts w:cs="Arial"/>
        </w:rPr>
        <w:t xml:space="preserve"> </w:t>
      </w:r>
      <w:r w:rsidR="00D95B8B">
        <w:rPr>
          <w:rFonts w:cs="Arial"/>
        </w:rPr>
        <w:t xml:space="preserve">The </w:t>
      </w:r>
      <w:r w:rsidRPr="00E66B85">
        <w:rPr>
          <w:rFonts w:cs="Arial"/>
        </w:rPr>
        <w:t xml:space="preserve">Director of </w:t>
      </w:r>
      <w:ins w:id="79" w:author="Author">
        <w:r w:rsidR="008F6C2F">
          <w:rPr>
            <w:rFonts w:cs="Arial"/>
          </w:rPr>
          <w:t>DRO</w:t>
        </w:r>
      </w:ins>
      <w:r w:rsidRPr="00E66B85">
        <w:rPr>
          <w:rFonts w:cs="Arial"/>
        </w:rPr>
        <w:t xml:space="preserve"> </w:t>
      </w:r>
      <w:r w:rsidR="003C2241" w:rsidRPr="00E66B85">
        <w:rPr>
          <w:rFonts w:cs="Arial"/>
        </w:rPr>
        <w:t xml:space="preserve">will </w:t>
      </w:r>
      <w:r w:rsidR="00411E4E">
        <w:rPr>
          <w:rFonts w:cs="Arial"/>
        </w:rPr>
        <w:t>review and concur</w:t>
      </w:r>
      <w:r w:rsidR="003C2241" w:rsidRPr="00E66B85">
        <w:rPr>
          <w:rFonts w:cs="Arial"/>
        </w:rPr>
        <w:t xml:space="preserve"> on the initial inspection plan</w:t>
      </w:r>
      <w:r w:rsidR="007C76F6">
        <w:rPr>
          <w:rFonts w:cs="Arial"/>
        </w:rPr>
        <w:t>.</w:t>
      </w:r>
      <w:r w:rsidR="00E46E57">
        <w:rPr>
          <w:rFonts w:cs="Arial"/>
        </w:rPr>
        <w:t xml:space="preserve"> </w:t>
      </w:r>
      <w:r w:rsidR="007C76F6">
        <w:rPr>
          <w:rFonts w:cs="Arial"/>
        </w:rPr>
        <w:t xml:space="preserve">Thereafter, the Director of </w:t>
      </w:r>
      <w:ins w:id="80" w:author="Author">
        <w:r w:rsidR="008F6C2F">
          <w:rPr>
            <w:rFonts w:cs="Arial"/>
          </w:rPr>
          <w:t>DRO</w:t>
        </w:r>
      </w:ins>
      <w:r w:rsidR="007C76F6">
        <w:rPr>
          <w:rFonts w:cs="Arial"/>
        </w:rPr>
        <w:t xml:space="preserve"> </w:t>
      </w:r>
      <w:r w:rsidR="00411E4E">
        <w:rPr>
          <w:rFonts w:cs="Arial"/>
        </w:rPr>
        <w:t xml:space="preserve">will be notified of any changes </w:t>
      </w:r>
      <w:r w:rsidRPr="00E66B85">
        <w:rPr>
          <w:rFonts w:cs="Arial"/>
        </w:rPr>
        <w:t xml:space="preserve">to ensure that </w:t>
      </w:r>
      <w:r w:rsidR="00411E4E">
        <w:rPr>
          <w:rFonts w:cs="Arial"/>
        </w:rPr>
        <w:t>sufficient</w:t>
      </w:r>
      <w:r w:rsidRPr="00E66B85">
        <w:rPr>
          <w:rFonts w:cs="Arial"/>
        </w:rPr>
        <w:t xml:space="preserve"> resources are available</w:t>
      </w:r>
      <w:r w:rsidR="00411E4E">
        <w:rPr>
          <w:rFonts w:cs="Arial"/>
        </w:rPr>
        <w:t xml:space="preserve"> to complete the inspections</w:t>
      </w:r>
      <w:r w:rsidRPr="00E66B85">
        <w:rPr>
          <w:rFonts w:cs="Arial"/>
        </w:rPr>
        <w:t>.</w:t>
      </w:r>
    </w:p>
    <w:p w14:paraId="518F15B0" w14:textId="05B1E3A2" w:rsidR="00605396" w:rsidRPr="00E66B85" w:rsidRDefault="00605396" w:rsidP="00507B2E">
      <w:pPr>
        <w:pStyle w:val="BodyText2"/>
        <w:ind w:firstLine="0"/>
        <w:rPr>
          <w:rFonts w:cs="Arial"/>
        </w:rPr>
      </w:pPr>
      <w:r w:rsidRPr="00B65C3B">
        <w:rPr>
          <w:rFonts w:cs="Arial"/>
        </w:rPr>
        <w:t xml:space="preserve">The Panel Process Plan should delineate which baseline IPs are to be performed in accordance with the ROP and which baseline inspections are deemed not applicable </w:t>
      </w:r>
      <w:r w:rsidRPr="00B65C3B">
        <w:rPr>
          <w:rFonts w:cs="Arial"/>
        </w:rPr>
        <w:lastRenderedPageBreak/>
        <w:t>and will not be performed.</w:t>
      </w:r>
      <w:r w:rsidR="00E46E57">
        <w:rPr>
          <w:rFonts w:cs="Arial"/>
        </w:rPr>
        <w:t xml:space="preserve"> </w:t>
      </w:r>
      <w:r w:rsidRPr="00B65C3B">
        <w:rPr>
          <w:rFonts w:cs="Arial"/>
        </w:rPr>
        <w:t xml:space="preserve">The justification for not performing certain baseline inspections </w:t>
      </w:r>
      <w:r w:rsidR="003832D5" w:rsidRPr="00E66B85">
        <w:rPr>
          <w:rFonts w:cs="Arial"/>
        </w:rPr>
        <w:t>shall</w:t>
      </w:r>
      <w:r w:rsidRPr="00E66B85">
        <w:rPr>
          <w:rFonts w:cs="Arial"/>
        </w:rPr>
        <w:t xml:space="preserve"> be clearly documented.</w:t>
      </w:r>
      <w:r w:rsidR="00E46E57">
        <w:rPr>
          <w:rFonts w:cs="Arial"/>
        </w:rPr>
        <w:t xml:space="preserve"> </w:t>
      </w:r>
      <w:r w:rsidRPr="00E66B85">
        <w:rPr>
          <w:rFonts w:cs="Arial"/>
        </w:rPr>
        <w:t>In addition, inspections should be conducted as necessary to compensate for the unreported or incomplete PI data</w:t>
      </w:r>
      <w:r w:rsidR="007C76F6">
        <w:rPr>
          <w:rFonts w:cs="Arial"/>
        </w:rPr>
        <w:t>,</w:t>
      </w:r>
      <w:r w:rsidRPr="00E66B85">
        <w:rPr>
          <w:rFonts w:cs="Arial"/>
        </w:rPr>
        <w:t xml:space="preserve"> as discussed below.</w:t>
      </w:r>
    </w:p>
    <w:p w14:paraId="20B6219B" w14:textId="31ABAC63" w:rsidR="00605396" w:rsidRPr="00E66B85" w:rsidRDefault="00605396" w:rsidP="00507B2E">
      <w:pPr>
        <w:pStyle w:val="BodyText2"/>
        <w:ind w:firstLine="0"/>
        <w:rPr>
          <w:rFonts w:cs="Arial"/>
        </w:rPr>
      </w:pPr>
      <w:r w:rsidRPr="00E66B85">
        <w:rPr>
          <w:rFonts w:cs="Arial"/>
        </w:rPr>
        <w:t>Supplemental inspections should also be performed in accordance with Appendix B of IMC 2515 for all findings whose significance has been determined to be greater-than-</w:t>
      </w:r>
      <w:r w:rsidR="00421AE0">
        <w:rPr>
          <w:rFonts w:cs="Arial"/>
        </w:rPr>
        <w:t>G</w:t>
      </w:r>
      <w:r w:rsidR="00421AE0" w:rsidRPr="00E66B85">
        <w:rPr>
          <w:rFonts w:cs="Arial"/>
        </w:rPr>
        <w:t xml:space="preserve">reen </w:t>
      </w:r>
      <w:r w:rsidRPr="00E66B85">
        <w:rPr>
          <w:rFonts w:cs="Arial"/>
        </w:rPr>
        <w:t>by the SDP, as practicable.</w:t>
      </w:r>
      <w:r w:rsidR="00E46E57">
        <w:rPr>
          <w:rFonts w:cs="Arial"/>
        </w:rPr>
        <w:t xml:space="preserve"> </w:t>
      </w:r>
      <w:r w:rsidR="0028419D">
        <w:t>A supplemental inspection of the licensee’s safety culture should be considered in accordance with the results of the required review as described previously in this IMC</w:t>
      </w:r>
      <w:r w:rsidR="00BC5879">
        <w:t>.</w:t>
      </w:r>
      <w:r w:rsidR="00E46E57">
        <w:rPr>
          <w:rFonts w:cs="Arial"/>
        </w:rPr>
        <w:t xml:space="preserve"> </w:t>
      </w:r>
      <w:r w:rsidRPr="00E66B85">
        <w:rPr>
          <w:rFonts w:cs="Arial"/>
        </w:rPr>
        <w:t>Any exceptions to the supplemental inspection procedure requirements must be clearly articulated and justified in the supplemental inspection report.</w:t>
      </w:r>
      <w:r w:rsidR="00E46E57">
        <w:rPr>
          <w:rFonts w:cs="Arial"/>
        </w:rPr>
        <w:t xml:space="preserve"> </w:t>
      </w:r>
      <w:r w:rsidRPr="00E66B85">
        <w:rPr>
          <w:rFonts w:cs="Arial"/>
        </w:rPr>
        <w:t>Only those supplemental inspections directly related to restart items need to be performed prior to plant restart.</w:t>
      </w:r>
    </w:p>
    <w:p w14:paraId="1488C73E" w14:textId="1FD3B2D6" w:rsidR="00107A80" w:rsidRPr="00E66B85" w:rsidRDefault="00605396" w:rsidP="00507B2E">
      <w:pPr>
        <w:pStyle w:val="BodyText2"/>
        <w:ind w:firstLine="0"/>
        <w:rPr>
          <w:rFonts w:cs="Arial"/>
        </w:rPr>
      </w:pPr>
      <w:r w:rsidRPr="00E66B85">
        <w:rPr>
          <w:rFonts w:cs="Arial"/>
        </w:rPr>
        <w:t xml:space="preserve">Inspection results should be documented in accordance with IMC </w:t>
      </w:r>
      <w:r w:rsidR="00F33718" w:rsidRPr="00E66B85">
        <w:rPr>
          <w:rFonts w:cs="Arial"/>
        </w:rPr>
        <w:t>061</w:t>
      </w:r>
      <w:r w:rsidR="00F33718">
        <w:rPr>
          <w:rFonts w:cs="Arial"/>
        </w:rPr>
        <w:t>1</w:t>
      </w:r>
      <w:r w:rsidRPr="00E66B85">
        <w:rPr>
          <w:rFonts w:cs="Arial"/>
        </w:rPr>
        <w:t xml:space="preserve">, </w:t>
      </w:r>
      <w:r w:rsidR="00DE3D95" w:rsidRPr="00E66B85">
        <w:rPr>
          <w:rFonts w:cs="Arial"/>
        </w:rPr>
        <w:t>“</w:t>
      </w:r>
      <w:r w:rsidRPr="00E66B85">
        <w:rPr>
          <w:rFonts w:cs="Arial"/>
        </w:rPr>
        <w:t>Power Reactor Inspection Reports,</w:t>
      </w:r>
      <w:r w:rsidR="00DE3D95" w:rsidRPr="00E66B85">
        <w:rPr>
          <w:rFonts w:cs="Arial"/>
        </w:rPr>
        <w:t>”</w:t>
      </w:r>
      <w:r w:rsidRPr="00E66B85">
        <w:rPr>
          <w:rFonts w:cs="Arial"/>
        </w:rPr>
        <w:t xml:space="preserve"> to the extent practical.</w:t>
      </w:r>
      <w:r w:rsidR="00E46E57">
        <w:rPr>
          <w:rFonts w:cs="Arial"/>
        </w:rPr>
        <w:t xml:space="preserve"> </w:t>
      </w:r>
      <w:r w:rsidR="00B511FD" w:rsidRPr="00B511FD">
        <w:rPr>
          <w:rFonts w:cs="Arial"/>
        </w:rPr>
        <w:t xml:space="preserve">As an alternative to the </w:t>
      </w:r>
      <w:proofErr w:type="gramStart"/>
      <w:r w:rsidR="00B511FD" w:rsidRPr="00B511FD">
        <w:rPr>
          <w:rFonts w:cs="Arial"/>
        </w:rPr>
        <w:t>four part</w:t>
      </w:r>
      <w:proofErr w:type="gramEnd"/>
      <w:r w:rsidR="00B511FD" w:rsidRPr="00B511FD">
        <w:rPr>
          <w:rFonts w:cs="Arial"/>
        </w:rPr>
        <w:t xml:space="preserve"> write-up for Green inspection findings, the Panel </w:t>
      </w:r>
      <w:ins w:id="81" w:author="Author">
        <w:r w:rsidR="00FE7D62">
          <w:rPr>
            <w:rFonts w:cs="Arial"/>
          </w:rPr>
          <w:t>Chair</w:t>
        </w:r>
      </w:ins>
      <w:r w:rsidR="00B511FD" w:rsidRPr="00B511FD">
        <w:rPr>
          <w:rFonts w:cs="Arial"/>
        </w:rPr>
        <w:t xml:space="preserve"> may authorize the use of a simplified one paragraph write-up for Green fi</w:t>
      </w:r>
      <w:r w:rsidR="00B511FD">
        <w:rPr>
          <w:rFonts w:cs="Arial"/>
        </w:rPr>
        <w:t>ndings</w:t>
      </w:r>
      <w:r w:rsidR="00405C14">
        <w:rPr>
          <w:rFonts w:cs="Arial"/>
        </w:rPr>
        <w:t>.</w:t>
      </w:r>
      <w:r w:rsidR="00E46E57">
        <w:rPr>
          <w:rFonts w:cs="Arial"/>
        </w:rPr>
        <w:t xml:space="preserve"> </w:t>
      </w:r>
      <w:r w:rsidR="00B511FD">
        <w:rPr>
          <w:rFonts w:cs="Arial"/>
        </w:rPr>
        <w:t>Also</w:t>
      </w:r>
      <w:r w:rsidRPr="00E66B85">
        <w:rPr>
          <w:rFonts w:cs="Arial"/>
        </w:rPr>
        <w:t xml:space="preserve">, similar to the documentation requirements for Inspection Procedure (IP) 93812, </w:t>
      </w:r>
      <w:r w:rsidR="00DE3D95" w:rsidRPr="00E66B85">
        <w:rPr>
          <w:rFonts w:cs="Arial"/>
        </w:rPr>
        <w:t>“</w:t>
      </w:r>
      <w:r w:rsidRPr="00E66B85">
        <w:rPr>
          <w:rFonts w:cs="Arial"/>
        </w:rPr>
        <w:t>Special Inspections,</w:t>
      </w:r>
      <w:r w:rsidR="00DE3D95" w:rsidRPr="00E66B85">
        <w:rPr>
          <w:rFonts w:cs="Arial"/>
        </w:rPr>
        <w:t>”</w:t>
      </w:r>
      <w:r w:rsidRPr="00E66B85">
        <w:rPr>
          <w:rFonts w:cs="Arial"/>
        </w:rPr>
        <w:t xml:space="preserve"> due to the increased interest in plants under the IMC 0350 process, areas where no findings are identified may be documented in greater detail than required by IMC 061</w:t>
      </w:r>
      <w:r w:rsidR="00F33718">
        <w:rPr>
          <w:rFonts w:cs="Arial"/>
        </w:rPr>
        <w:t>1</w:t>
      </w:r>
      <w:r w:rsidRPr="00E66B85">
        <w:rPr>
          <w:rFonts w:cs="Arial"/>
        </w:rPr>
        <w:t>, particularly to the extent necessary to defend the basis for closing a restart item.</w:t>
      </w:r>
      <w:r w:rsidR="00E46E57">
        <w:rPr>
          <w:rFonts w:cs="Arial"/>
        </w:rPr>
        <w:t xml:space="preserve"> </w:t>
      </w:r>
    </w:p>
    <w:p w14:paraId="48721DA8" w14:textId="370D5B99" w:rsidR="00AA514E" w:rsidRDefault="00605396" w:rsidP="00507B2E">
      <w:pPr>
        <w:pStyle w:val="BodyText2"/>
        <w:ind w:firstLine="0"/>
        <w:rPr>
          <w:rFonts w:cs="Arial"/>
        </w:rPr>
      </w:pPr>
      <w:r w:rsidRPr="00B65C3B">
        <w:rPr>
          <w:rFonts w:cs="Arial"/>
        </w:rPr>
        <w:t>The inspection plan should be reviewed and modified as necessary, on at least a quarterly basis, to ensure that the inspection schedule is optimized with the licensee</w:t>
      </w:r>
      <w:r w:rsidR="00DE3D95" w:rsidRPr="00B65C3B">
        <w:rPr>
          <w:rFonts w:cs="Arial"/>
        </w:rPr>
        <w:t>’</w:t>
      </w:r>
      <w:r w:rsidRPr="00B65C3B">
        <w:rPr>
          <w:rFonts w:cs="Arial"/>
        </w:rPr>
        <w:t>s corrective action schedule and that the restart items are adequately inspected by the NRC as necessary to support the restart decision.</w:t>
      </w:r>
      <w:r w:rsidR="00E46E57">
        <w:rPr>
          <w:rFonts w:cs="Arial"/>
        </w:rPr>
        <w:t xml:space="preserve"> </w:t>
      </w:r>
      <w:r w:rsidR="00222544" w:rsidRPr="00B65C3B">
        <w:rPr>
          <w:rFonts w:cs="Arial"/>
        </w:rPr>
        <w:t xml:space="preserve">The inspection plan should also be reviewed to ensure </w:t>
      </w:r>
      <w:r w:rsidR="00AA514E">
        <w:rPr>
          <w:rFonts w:cs="Arial"/>
        </w:rPr>
        <w:t>it</w:t>
      </w:r>
      <w:r w:rsidR="00222544" w:rsidRPr="00E66B85">
        <w:rPr>
          <w:rFonts w:cs="Arial"/>
        </w:rPr>
        <w:t xml:space="preserve"> remains focused</w:t>
      </w:r>
      <w:r w:rsidR="00421AE0">
        <w:rPr>
          <w:rFonts w:cs="Arial"/>
        </w:rPr>
        <w:t xml:space="preserve"> on issues associated with operational safety</w:t>
      </w:r>
      <w:r w:rsidR="00222544" w:rsidRPr="00E66B85">
        <w:rPr>
          <w:rFonts w:cs="Arial"/>
        </w:rPr>
        <w:t>.</w:t>
      </w:r>
      <w:r w:rsidR="00E46E57">
        <w:rPr>
          <w:rFonts w:cs="Arial"/>
        </w:rPr>
        <w:t xml:space="preserve"> </w:t>
      </w:r>
      <w:r w:rsidR="000266A0">
        <w:rPr>
          <w:rFonts w:cs="Arial"/>
        </w:rPr>
        <w:t>Issues not related to plant restart should be noted and addressed via the appropriate inspection (</w:t>
      </w:r>
      <w:r w:rsidR="0094145D">
        <w:rPr>
          <w:rFonts w:cs="Arial"/>
        </w:rPr>
        <w:t>e</w:t>
      </w:r>
      <w:r w:rsidR="000266A0">
        <w:rPr>
          <w:rFonts w:cs="Arial"/>
        </w:rPr>
        <w:t>.</w:t>
      </w:r>
      <w:r w:rsidR="0032019B">
        <w:rPr>
          <w:rFonts w:cs="Arial"/>
        </w:rPr>
        <w:t>g</w:t>
      </w:r>
      <w:r w:rsidR="000266A0">
        <w:rPr>
          <w:rFonts w:cs="Arial"/>
        </w:rPr>
        <w:t>.</w:t>
      </w:r>
      <w:r w:rsidR="00EE092B">
        <w:rPr>
          <w:rFonts w:cs="Arial"/>
        </w:rPr>
        <w:t>,</w:t>
      </w:r>
      <w:r w:rsidR="000266A0">
        <w:rPr>
          <w:rFonts w:cs="Arial"/>
        </w:rPr>
        <w:t xml:space="preserve"> </w:t>
      </w:r>
      <w:ins w:id="82" w:author="Author">
        <w:r w:rsidR="001D3BB9">
          <w:rPr>
            <w:rFonts w:cs="Arial"/>
          </w:rPr>
          <w:t>Comprehensive Engineering Team Inspection</w:t>
        </w:r>
      </w:ins>
      <w:r w:rsidR="000266A0" w:rsidRPr="00E66B85">
        <w:rPr>
          <w:rFonts w:cs="Arial"/>
        </w:rPr>
        <w:t xml:space="preserve"> </w:t>
      </w:r>
      <w:r w:rsidR="000266A0">
        <w:rPr>
          <w:rFonts w:cs="Arial"/>
        </w:rPr>
        <w:t>(</w:t>
      </w:r>
      <w:ins w:id="83" w:author="Author">
        <w:r w:rsidR="001D3BB9">
          <w:rPr>
            <w:rFonts w:cs="Arial"/>
          </w:rPr>
          <w:t>CETI</w:t>
        </w:r>
      </w:ins>
      <w:r w:rsidR="000266A0">
        <w:rPr>
          <w:rFonts w:cs="Arial"/>
        </w:rPr>
        <w:t>)).</w:t>
      </w:r>
    </w:p>
    <w:p w14:paraId="1399A0E8" w14:textId="0488F824" w:rsidR="00AD19AE" w:rsidRPr="00E66B85" w:rsidRDefault="00605396" w:rsidP="00A11C2A">
      <w:pPr>
        <w:pStyle w:val="BodyText"/>
        <w:numPr>
          <w:ilvl w:val="0"/>
          <w:numId w:val="18"/>
        </w:numPr>
      </w:pPr>
      <w:r w:rsidRPr="00E66B85">
        <w:rPr>
          <w:u w:val="single"/>
        </w:rPr>
        <w:t>Performance Indicator Program</w:t>
      </w:r>
      <w:r w:rsidR="007717DE">
        <w:rPr>
          <w:u w:val="single"/>
        </w:rPr>
        <w:t>.</w:t>
      </w:r>
    </w:p>
    <w:p w14:paraId="398B1437" w14:textId="764B8B6C" w:rsidR="00605396" w:rsidRPr="00E66B85" w:rsidRDefault="00605396" w:rsidP="00507B2E">
      <w:pPr>
        <w:pStyle w:val="BodyText2"/>
        <w:ind w:firstLine="0"/>
        <w:rPr>
          <w:rFonts w:cs="Arial"/>
        </w:rPr>
      </w:pPr>
      <w:r w:rsidRPr="00E66B85">
        <w:rPr>
          <w:rFonts w:cs="Arial"/>
        </w:rPr>
        <w:t xml:space="preserve">Plants should continue to gather and submit PI data in accordance with IMC 0608, </w:t>
      </w:r>
      <w:r w:rsidR="00DE3D95" w:rsidRPr="00E66B85">
        <w:rPr>
          <w:rFonts w:cs="Arial"/>
        </w:rPr>
        <w:t>“</w:t>
      </w:r>
      <w:r w:rsidRPr="00E66B85">
        <w:rPr>
          <w:rFonts w:cs="Arial"/>
        </w:rPr>
        <w:t>Performance Indicator Program,</w:t>
      </w:r>
      <w:r w:rsidR="00DE3D95" w:rsidRPr="00E66B85">
        <w:rPr>
          <w:rFonts w:cs="Arial"/>
        </w:rPr>
        <w:t>”</w:t>
      </w:r>
      <w:r w:rsidRPr="00E66B85">
        <w:rPr>
          <w:rFonts w:cs="Arial"/>
        </w:rPr>
        <w:t xml:space="preserve"> to the extent that the data is applicable to </w:t>
      </w:r>
      <w:r w:rsidR="00281714" w:rsidRPr="00E66B85">
        <w:rPr>
          <w:rFonts w:cs="Arial"/>
        </w:rPr>
        <w:t xml:space="preserve">the </w:t>
      </w:r>
      <w:r w:rsidRPr="00E66B85">
        <w:rPr>
          <w:rFonts w:cs="Arial"/>
        </w:rPr>
        <w:t>extended shutdown conditions.</w:t>
      </w:r>
      <w:r w:rsidR="00E46E57">
        <w:rPr>
          <w:rFonts w:cs="Arial"/>
        </w:rPr>
        <w:t xml:space="preserve"> </w:t>
      </w:r>
      <w:r w:rsidRPr="00E66B85">
        <w:rPr>
          <w:rFonts w:cs="Arial"/>
        </w:rPr>
        <w:t>Many indicators in the initiating events, mitigating systems, and barrier integrity cornerstones may not be particularly relevant, but indicators in the other cornerstones still provide useful indications of plant performance.</w:t>
      </w:r>
      <w:r w:rsidR="00E46E57">
        <w:rPr>
          <w:rFonts w:cs="Arial"/>
        </w:rPr>
        <w:t xml:space="preserve"> </w:t>
      </w:r>
      <w:r w:rsidR="00D540AB" w:rsidRPr="00E66B85">
        <w:rPr>
          <w:rFonts w:cs="Arial"/>
        </w:rPr>
        <w:t xml:space="preserve">Additional baseline samples should be considered </w:t>
      </w:r>
      <w:r w:rsidRPr="00E66B85">
        <w:rPr>
          <w:rFonts w:cs="Arial"/>
        </w:rPr>
        <w:t>by the Panel to compensate for performance information not being gathered due to the unreported or incomplete PI data until the plant has restarted and sufficient PI data has been collected.</w:t>
      </w:r>
    </w:p>
    <w:p w14:paraId="5753C5B5" w14:textId="1AE7C743" w:rsidR="00605396" w:rsidRPr="00ED3840" w:rsidRDefault="00605396" w:rsidP="00507B2E">
      <w:pPr>
        <w:pStyle w:val="BodyText2"/>
        <w:ind w:firstLine="0"/>
        <w:rPr>
          <w:rFonts w:cs="Arial"/>
        </w:rPr>
      </w:pPr>
      <w:r w:rsidRPr="00982881">
        <w:rPr>
          <w:rFonts w:cs="Arial"/>
        </w:rPr>
        <w:t xml:space="preserve">Upon restart, several PIs will remain invalid until sufficient </w:t>
      </w:r>
      <w:r w:rsidR="00D540AB" w:rsidRPr="00ED3840">
        <w:rPr>
          <w:rFonts w:cs="Arial"/>
        </w:rPr>
        <w:t xml:space="preserve">time </w:t>
      </w:r>
      <w:r w:rsidRPr="00ED3840">
        <w:rPr>
          <w:rFonts w:cs="Arial"/>
        </w:rPr>
        <w:t xml:space="preserve">has been </w:t>
      </w:r>
      <w:r w:rsidR="00D540AB" w:rsidRPr="00ED3840">
        <w:rPr>
          <w:rFonts w:cs="Arial"/>
        </w:rPr>
        <w:t xml:space="preserve">passed </w:t>
      </w:r>
      <w:r w:rsidRPr="00ED3840">
        <w:rPr>
          <w:rFonts w:cs="Arial"/>
        </w:rPr>
        <w:t xml:space="preserve">to </w:t>
      </w:r>
      <w:r w:rsidR="00687DB4" w:rsidRPr="00ED3840">
        <w:rPr>
          <w:rFonts w:cs="Arial"/>
        </w:rPr>
        <w:t>ensure the indicator provides a reliable and appropriate indication of licensee performance</w:t>
      </w:r>
      <w:r w:rsidRPr="00ED3840">
        <w:rPr>
          <w:rFonts w:cs="Arial"/>
        </w:rPr>
        <w:t>.</w:t>
      </w:r>
      <w:r w:rsidR="00E46E57">
        <w:rPr>
          <w:rFonts w:cs="Arial"/>
        </w:rPr>
        <w:t xml:space="preserve"> </w:t>
      </w:r>
      <w:r w:rsidRPr="00982881">
        <w:rPr>
          <w:rFonts w:cs="Arial"/>
        </w:rPr>
        <w:t xml:space="preserve">The </w:t>
      </w:r>
      <w:r w:rsidR="00D540AB" w:rsidRPr="00ED3840">
        <w:rPr>
          <w:rFonts w:cs="Arial"/>
        </w:rPr>
        <w:t xml:space="preserve">direction </w:t>
      </w:r>
      <w:r w:rsidRPr="00ED3840">
        <w:rPr>
          <w:rFonts w:cs="Arial"/>
        </w:rPr>
        <w:t xml:space="preserve">for calculating the different PIs </w:t>
      </w:r>
      <w:proofErr w:type="gramStart"/>
      <w:r w:rsidRPr="00ED3840">
        <w:rPr>
          <w:rFonts w:cs="Arial"/>
        </w:rPr>
        <w:t>are</w:t>
      </w:r>
      <w:proofErr w:type="gramEnd"/>
      <w:r w:rsidRPr="00ED3840">
        <w:rPr>
          <w:rFonts w:cs="Arial"/>
        </w:rPr>
        <w:t xml:space="preserve"> contained in NEI 99-02, </w:t>
      </w:r>
      <w:r w:rsidR="00DE3D95" w:rsidRPr="00ED3840">
        <w:rPr>
          <w:rFonts w:cs="Arial"/>
        </w:rPr>
        <w:t>“</w:t>
      </w:r>
      <w:r w:rsidRPr="00ED3840">
        <w:rPr>
          <w:rFonts w:cs="Arial"/>
        </w:rPr>
        <w:t>Regulatory Assessment Performance Indicator Guideline.</w:t>
      </w:r>
      <w:r w:rsidR="00DE3D95" w:rsidRPr="00ED3840">
        <w:rPr>
          <w:rFonts w:cs="Arial"/>
        </w:rPr>
        <w:t>”</w:t>
      </w:r>
      <w:r w:rsidR="00E46E57">
        <w:rPr>
          <w:rFonts w:cs="Arial"/>
        </w:rPr>
        <w:t xml:space="preserve"> </w:t>
      </w:r>
      <w:r w:rsidR="00474D68" w:rsidRPr="0081127B">
        <w:rPr>
          <w:rFonts w:cs="Arial"/>
        </w:rPr>
        <w:t xml:space="preserve">Prior to anticipated restart, the licensee should submit an FAQ to the ROP Working Group to determine how and when specific PIs will be implemented, as noted in </w:t>
      </w:r>
      <w:r w:rsidR="0026631E">
        <w:rPr>
          <w:rFonts w:cs="Arial"/>
        </w:rPr>
        <w:t>s</w:t>
      </w:r>
      <w:r w:rsidR="00474D68" w:rsidRPr="0081127B">
        <w:rPr>
          <w:rFonts w:cs="Arial"/>
        </w:rPr>
        <w:t xml:space="preserve">ection 07.02 c of this document. </w:t>
      </w:r>
      <w:r w:rsidRPr="00982881">
        <w:rPr>
          <w:rFonts w:cs="Arial"/>
        </w:rPr>
        <w:t xml:space="preserve">Questions regarding the potential validity of specific indicators should be referred to the </w:t>
      </w:r>
      <w:ins w:id="84" w:author="Author">
        <w:r w:rsidR="00EF51B4">
          <w:rPr>
            <w:rFonts w:cs="Arial"/>
          </w:rPr>
          <w:t>Reactor</w:t>
        </w:r>
        <w:r w:rsidR="00EF51B4" w:rsidRPr="00982881">
          <w:rPr>
            <w:rFonts w:cs="Arial"/>
          </w:rPr>
          <w:t xml:space="preserve"> </w:t>
        </w:r>
      </w:ins>
      <w:r w:rsidRPr="00ED3840">
        <w:rPr>
          <w:rFonts w:cs="Arial"/>
        </w:rPr>
        <w:t xml:space="preserve">Assessment Branch in NRR. </w:t>
      </w:r>
    </w:p>
    <w:p w14:paraId="4CBBB08B" w14:textId="15A42731" w:rsidR="00605396" w:rsidRPr="00E66B85" w:rsidRDefault="00605396" w:rsidP="00DD0B04">
      <w:pPr>
        <w:pStyle w:val="BodyText"/>
        <w:keepNext/>
        <w:numPr>
          <w:ilvl w:val="0"/>
          <w:numId w:val="18"/>
        </w:numPr>
      </w:pPr>
      <w:r w:rsidRPr="00E66B85">
        <w:rPr>
          <w:u w:val="single"/>
        </w:rPr>
        <w:lastRenderedPageBreak/>
        <w:t>Significance Determination Process</w:t>
      </w:r>
      <w:r w:rsidR="007717DE">
        <w:rPr>
          <w:u w:val="single"/>
        </w:rPr>
        <w:t>.</w:t>
      </w:r>
    </w:p>
    <w:p w14:paraId="18BBC0CB" w14:textId="475F3426" w:rsidR="000C1E01" w:rsidRDefault="00605396" w:rsidP="00507B2E">
      <w:pPr>
        <w:pStyle w:val="BodyText2"/>
        <w:ind w:firstLine="0"/>
        <w:rPr>
          <w:rFonts w:cs="Arial"/>
        </w:rPr>
      </w:pPr>
      <w:r w:rsidRPr="00E66B85">
        <w:rPr>
          <w:rFonts w:cs="Arial"/>
        </w:rPr>
        <w:t>Findings discovered before and during the IMC 0350</w:t>
      </w:r>
      <w:r w:rsidR="00756D2F" w:rsidRPr="00E66B85">
        <w:rPr>
          <w:rFonts w:cs="Arial"/>
        </w:rPr>
        <w:t xml:space="preserve"> </w:t>
      </w:r>
      <w:r w:rsidRPr="00E66B85">
        <w:rPr>
          <w:rFonts w:cs="Arial"/>
        </w:rPr>
        <w:t xml:space="preserve">related inspections should be evaluated using the applicable SDP in accordance with IMC 0609, </w:t>
      </w:r>
      <w:r w:rsidR="00DE3D95" w:rsidRPr="00E66B85">
        <w:rPr>
          <w:rFonts w:cs="Arial"/>
        </w:rPr>
        <w:t>“</w:t>
      </w:r>
      <w:r w:rsidRPr="00E66B85">
        <w:rPr>
          <w:rFonts w:cs="Arial"/>
        </w:rPr>
        <w:t>Significance Determination Process.</w:t>
      </w:r>
      <w:r w:rsidR="00DE3D95" w:rsidRPr="00E66B85">
        <w:rPr>
          <w:rFonts w:cs="Arial"/>
        </w:rPr>
        <w:t>”</w:t>
      </w:r>
      <w:r w:rsidR="00E46E57">
        <w:rPr>
          <w:rFonts w:cs="Arial"/>
        </w:rPr>
        <w:t xml:space="preserve"> </w:t>
      </w:r>
      <w:r w:rsidRPr="00E66B85">
        <w:rPr>
          <w:rFonts w:cs="Arial"/>
        </w:rPr>
        <w:t>The Panel should use the SDP</w:t>
      </w:r>
      <w:r w:rsidR="00ED3840">
        <w:rPr>
          <w:rFonts w:cs="Arial"/>
        </w:rPr>
        <w:t>,</w:t>
      </w:r>
      <w:r w:rsidRPr="00E66B85">
        <w:rPr>
          <w:rFonts w:cs="Arial"/>
        </w:rPr>
        <w:t xml:space="preserve"> along with the ROP Action Matrix</w:t>
      </w:r>
      <w:r w:rsidR="00ED3840">
        <w:rPr>
          <w:rFonts w:cs="Arial"/>
        </w:rPr>
        <w:t>,</w:t>
      </w:r>
      <w:r w:rsidRPr="00E66B85">
        <w:rPr>
          <w:rFonts w:cs="Arial"/>
        </w:rPr>
        <w:t xml:space="preserve"> as guidance for determining appropriate supplemental inspections for identified greater-than-</w:t>
      </w:r>
      <w:r w:rsidR="00ED3840">
        <w:rPr>
          <w:rFonts w:cs="Arial"/>
        </w:rPr>
        <w:t>G</w:t>
      </w:r>
      <w:r w:rsidR="00ED3840" w:rsidRPr="00E66B85">
        <w:rPr>
          <w:rFonts w:cs="Arial"/>
        </w:rPr>
        <w:t xml:space="preserve">reen </w:t>
      </w:r>
      <w:r w:rsidRPr="00E66B85">
        <w:rPr>
          <w:rFonts w:cs="Arial"/>
        </w:rPr>
        <w:t>findings.</w:t>
      </w:r>
      <w:r w:rsidR="00E46E57">
        <w:rPr>
          <w:rFonts w:cs="Arial"/>
        </w:rPr>
        <w:t xml:space="preserve"> </w:t>
      </w:r>
      <w:r w:rsidRPr="00E66B85">
        <w:rPr>
          <w:rFonts w:cs="Arial"/>
        </w:rPr>
        <w:t>Supplemental inspections should be performed in accordance with Appendix B of IMC 2515 to the extent practicable.</w:t>
      </w:r>
      <w:r w:rsidR="00E46E57">
        <w:rPr>
          <w:rFonts w:cs="Arial"/>
        </w:rPr>
        <w:t xml:space="preserve"> </w:t>
      </w:r>
      <w:r w:rsidRPr="00E66B85">
        <w:rPr>
          <w:rFonts w:cs="Arial"/>
        </w:rPr>
        <w:t>Any exceptions to the supplemental inspection procedure requirements must be clearly articulated and justified in the supplemental inspection report.</w:t>
      </w:r>
      <w:r w:rsidR="00E46E57">
        <w:rPr>
          <w:rFonts w:cs="Arial"/>
        </w:rPr>
        <w:t xml:space="preserve"> </w:t>
      </w:r>
      <w:r w:rsidRPr="00E66B85">
        <w:rPr>
          <w:rFonts w:cs="Arial"/>
        </w:rPr>
        <w:t>Only those supplemental inspections directly related to restart items need to be conducted prior to plant restart</w:t>
      </w:r>
      <w:r w:rsidRPr="00CB1610">
        <w:rPr>
          <w:rFonts w:cs="Arial"/>
        </w:rPr>
        <w:t>.</w:t>
      </w:r>
      <w:r w:rsidR="00E46E57">
        <w:rPr>
          <w:rFonts w:cs="Arial"/>
        </w:rPr>
        <w:t xml:space="preserve"> </w:t>
      </w:r>
      <w:r w:rsidR="00ED3840">
        <w:rPr>
          <w:rFonts w:cs="Arial"/>
        </w:rPr>
        <w:t>E</w:t>
      </w:r>
      <w:r w:rsidR="00281374" w:rsidRPr="00CB1610">
        <w:rPr>
          <w:rFonts w:cs="Arial"/>
        </w:rPr>
        <w:t xml:space="preserve">ffort </w:t>
      </w:r>
      <w:r w:rsidR="00ED3840">
        <w:rPr>
          <w:rFonts w:cs="Arial"/>
        </w:rPr>
        <w:t>should</w:t>
      </w:r>
      <w:r w:rsidR="00281374" w:rsidRPr="00CB1610">
        <w:rPr>
          <w:rFonts w:cs="Arial"/>
        </w:rPr>
        <w:t xml:space="preserve"> be made to ensure that findings are </w:t>
      </w:r>
      <w:r w:rsidR="00ED3840">
        <w:rPr>
          <w:rFonts w:cs="Arial"/>
        </w:rPr>
        <w:t>evaluated</w:t>
      </w:r>
      <w:r w:rsidR="00281374" w:rsidRPr="00CB1610">
        <w:rPr>
          <w:rFonts w:cs="Arial"/>
        </w:rPr>
        <w:t xml:space="preserve"> throug</w:t>
      </w:r>
      <w:r w:rsidR="004F5ED6" w:rsidRPr="00CB1610">
        <w:rPr>
          <w:rFonts w:cs="Arial"/>
        </w:rPr>
        <w:t xml:space="preserve">h the SDP process in an </w:t>
      </w:r>
      <w:r w:rsidR="00281374" w:rsidRPr="00CB1610">
        <w:rPr>
          <w:rFonts w:cs="Arial"/>
        </w:rPr>
        <w:t>efficient</w:t>
      </w:r>
      <w:r w:rsidR="004F5ED6" w:rsidRPr="00CB1610">
        <w:rPr>
          <w:rFonts w:cs="Arial"/>
        </w:rPr>
        <w:t xml:space="preserve"> and effective</w:t>
      </w:r>
      <w:r w:rsidR="00281374" w:rsidRPr="00CB1610">
        <w:rPr>
          <w:rFonts w:cs="Arial"/>
        </w:rPr>
        <w:t xml:space="preserve"> manner to</w:t>
      </w:r>
      <w:r w:rsidR="00ED3840">
        <w:rPr>
          <w:rFonts w:cs="Arial"/>
        </w:rPr>
        <w:t xml:space="preserve"> better</w:t>
      </w:r>
      <w:r w:rsidR="00281374" w:rsidRPr="00CB1610">
        <w:rPr>
          <w:rFonts w:cs="Arial"/>
        </w:rPr>
        <w:t xml:space="preserve"> inform the Panel of any issues that might need to be resolved prior to the restart. </w:t>
      </w:r>
    </w:p>
    <w:p w14:paraId="2A2CCC3E" w14:textId="332234C5" w:rsidR="00605396" w:rsidRPr="00B65C3B" w:rsidRDefault="00605396" w:rsidP="00A11C2A">
      <w:pPr>
        <w:pStyle w:val="BodyText"/>
        <w:numPr>
          <w:ilvl w:val="0"/>
          <w:numId w:val="18"/>
        </w:numPr>
      </w:pPr>
      <w:r w:rsidRPr="00B65C3B">
        <w:rPr>
          <w:u w:val="single"/>
        </w:rPr>
        <w:t>Assessment Program</w:t>
      </w:r>
      <w:r w:rsidR="007717DE">
        <w:rPr>
          <w:u w:val="single"/>
        </w:rPr>
        <w:t>.</w:t>
      </w:r>
    </w:p>
    <w:p w14:paraId="1A103D78" w14:textId="4DFEF102" w:rsidR="00470855" w:rsidRPr="00E66B85" w:rsidRDefault="00605396" w:rsidP="00507B2E">
      <w:pPr>
        <w:pStyle w:val="BodyText2"/>
        <w:ind w:firstLine="0"/>
        <w:rPr>
          <w:rFonts w:cs="Arial"/>
        </w:rPr>
      </w:pPr>
      <w:r w:rsidRPr="00B65C3B">
        <w:rPr>
          <w:rFonts w:cs="Arial"/>
        </w:rPr>
        <w:t xml:space="preserve">Plants under the IMC 0350 process are considered outside of the normal assessment process </w:t>
      </w:r>
      <w:r w:rsidR="00687DB4" w:rsidRPr="00B65C3B">
        <w:rPr>
          <w:rFonts w:cs="Arial"/>
        </w:rPr>
        <w:t>contained in</w:t>
      </w:r>
      <w:r w:rsidRPr="00E66B85">
        <w:rPr>
          <w:rFonts w:cs="Arial"/>
        </w:rPr>
        <w:t xml:space="preserve"> IMC 0305, </w:t>
      </w:r>
      <w:r w:rsidR="00DE3D95" w:rsidRPr="00E66B85">
        <w:rPr>
          <w:rFonts w:cs="Arial"/>
        </w:rPr>
        <w:t>“</w:t>
      </w:r>
      <w:r w:rsidRPr="00E66B85">
        <w:rPr>
          <w:rFonts w:cs="Arial"/>
        </w:rPr>
        <w:t>Operating Reactor Assessment Program.</w:t>
      </w:r>
      <w:r w:rsidR="00DE3D95" w:rsidRPr="00E66B85">
        <w:rPr>
          <w:rFonts w:cs="Arial"/>
        </w:rPr>
        <w:t>”</w:t>
      </w:r>
      <w:r w:rsidR="00E46E57">
        <w:rPr>
          <w:rFonts w:cs="Arial"/>
        </w:rPr>
        <w:t xml:space="preserve"> </w:t>
      </w:r>
      <w:r w:rsidRPr="00E66B85">
        <w:rPr>
          <w:rFonts w:cs="Arial"/>
        </w:rPr>
        <w:t>However, the ROP Action Matrix should be used as guidance for determining appropriate agency response for identified performance problems.</w:t>
      </w:r>
      <w:r w:rsidR="00E46E57">
        <w:rPr>
          <w:rFonts w:cs="Arial"/>
        </w:rPr>
        <w:t xml:space="preserve"> </w:t>
      </w:r>
      <w:r w:rsidR="00ED3840">
        <w:rPr>
          <w:rFonts w:cs="Arial"/>
        </w:rPr>
        <w:t>For example, t</w:t>
      </w:r>
      <w:r w:rsidR="00470855" w:rsidRPr="00E66B85">
        <w:rPr>
          <w:rFonts w:cs="Arial"/>
        </w:rPr>
        <w:t>he Panel should use the ROP Action Matrix as guidance for determining appropriate supplemental inspections for identified greater-than-</w:t>
      </w:r>
      <w:r w:rsidR="00ED3840">
        <w:rPr>
          <w:rFonts w:cs="Arial"/>
        </w:rPr>
        <w:t>G</w:t>
      </w:r>
      <w:r w:rsidR="00470855" w:rsidRPr="00E66B85">
        <w:rPr>
          <w:rFonts w:cs="Arial"/>
        </w:rPr>
        <w:t>reen findings or PIs.</w:t>
      </w:r>
      <w:r w:rsidR="00E46E57">
        <w:rPr>
          <w:rFonts w:cs="Arial"/>
        </w:rPr>
        <w:t xml:space="preserve"> </w:t>
      </w:r>
    </w:p>
    <w:p w14:paraId="7900C754" w14:textId="7D0E14AB" w:rsidR="00605396" w:rsidRPr="00E66B85" w:rsidRDefault="00605396" w:rsidP="00507B2E">
      <w:pPr>
        <w:pStyle w:val="BodyText2"/>
        <w:ind w:firstLine="0"/>
        <w:rPr>
          <w:rFonts w:cs="Arial"/>
        </w:rPr>
      </w:pPr>
      <w:r w:rsidRPr="00E66B85">
        <w:rPr>
          <w:rFonts w:cs="Arial"/>
        </w:rPr>
        <w:t>Consideration should also be given to other ongoing activities and licensee assessments when determining the appropriate agency response.</w:t>
      </w:r>
      <w:r w:rsidR="00E46E57">
        <w:rPr>
          <w:rFonts w:cs="Arial"/>
        </w:rPr>
        <w:t xml:space="preserve"> </w:t>
      </w:r>
      <w:r w:rsidRPr="00E66B85">
        <w:rPr>
          <w:rFonts w:cs="Arial"/>
        </w:rPr>
        <w:t>An IMC 0350 Process column has been added to the ROP Action Matrix (in IMC 0305) for illustrative purposes to demonstrate comparable agency response and communications with plants under the auspices of IMC 0305 versus IMC 0350.</w:t>
      </w:r>
    </w:p>
    <w:p w14:paraId="4E8C9297" w14:textId="4B30BE52" w:rsidR="00605396" w:rsidRPr="00E66B85" w:rsidRDefault="0085741E" w:rsidP="00507B2E">
      <w:pPr>
        <w:pStyle w:val="BodyText2"/>
        <w:ind w:firstLine="0"/>
        <w:rPr>
          <w:rFonts w:cs="Arial"/>
        </w:rPr>
      </w:pPr>
      <w:r w:rsidRPr="00E66B85">
        <w:rPr>
          <w:rFonts w:cs="Arial"/>
        </w:rPr>
        <w:t>E</w:t>
      </w:r>
      <w:r w:rsidR="00605396" w:rsidRPr="00E66B85">
        <w:rPr>
          <w:rFonts w:cs="Arial"/>
        </w:rPr>
        <w:t>nd-of-cycle reviews should be performed for plants under the IMC 0350 process along with other operating reactors within each region.</w:t>
      </w:r>
      <w:r w:rsidR="00E46E57">
        <w:rPr>
          <w:rFonts w:cs="Arial"/>
        </w:rPr>
        <w:t xml:space="preserve"> </w:t>
      </w:r>
      <w:r w:rsidR="00605396" w:rsidRPr="00E66B85">
        <w:rPr>
          <w:rFonts w:cs="Arial"/>
        </w:rPr>
        <w:t xml:space="preserve">The IMC 0350 plants should be discussed at </w:t>
      </w:r>
      <w:r w:rsidRPr="00E66B85">
        <w:rPr>
          <w:rFonts w:cs="Arial"/>
        </w:rPr>
        <w:t xml:space="preserve">the </w:t>
      </w:r>
      <w:r w:rsidR="00605396" w:rsidRPr="00E66B85">
        <w:rPr>
          <w:rFonts w:cs="Arial"/>
        </w:rPr>
        <w:t>meeting to integrate the inspection planning efforts across all regional sites and to keep internal stakeholders abreast of ongoing inspection and oversight activities.</w:t>
      </w:r>
      <w:r w:rsidR="00E46E57">
        <w:rPr>
          <w:rFonts w:cs="Arial"/>
        </w:rPr>
        <w:t xml:space="preserve"> </w:t>
      </w:r>
      <w:r w:rsidRPr="00E66B85">
        <w:rPr>
          <w:rFonts w:cs="Arial"/>
        </w:rPr>
        <w:t>A</w:t>
      </w:r>
      <w:r w:rsidR="00605396" w:rsidRPr="00E66B85">
        <w:rPr>
          <w:rFonts w:cs="Arial"/>
        </w:rPr>
        <w:t>nnual assessment letters are not typically issued for IMC 0350 plants.</w:t>
      </w:r>
      <w:r w:rsidR="00E46E57">
        <w:rPr>
          <w:rFonts w:cs="Arial"/>
        </w:rPr>
        <w:t xml:space="preserve"> </w:t>
      </w:r>
      <w:r w:rsidR="00605396" w:rsidRPr="00E66B85">
        <w:rPr>
          <w:rFonts w:cs="Arial"/>
        </w:rPr>
        <w:t>However, any updates to the inspection plan as a result of the review should be communicated to the licensee in docketed correspondence similar to any other changes to the inspection plan for IMC 0350 plants.</w:t>
      </w:r>
      <w:r w:rsidR="00E46E57">
        <w:rPr>
          <w:rFonts w:cs="Arial"/>
        </w:rPr>
        <w:t xml:space="preserve"> </w:t>
      </w:r>
      <w:r w:rsidR="00605396" w:rsidRPr="00E66B85">
        <w:rPr>
          <w:rFonts w:cs="Arial"/>
        </w:rPr>
        <w:t>In addition, the annual public meeting to discuss plant performance does not need to be conducted for IMC 0350 plants because detailed ongoing public status meetings with the licensee are conducted frequently to discuss plant performance and status.</w:t>
      </w:r>
    </w:p>
    <w:p w14:paraId="1BA3259C" w14:textId="7857E8DE" w:rsidR="00605396" w:rsidRPr="00E66B85" w:rsidRDefault="00605396" w:rsidP="00507B2E">
      <w:pPr>
        <w:pStyle w:val="BodyText2"/>
        <w:ind w:firstLine="0"/>
        <w:rPr>
          <w:rFonts w:cs="Arial"/>
        </w:rPr>
      </w:pPr>
      <w:r w:rsidRPr="00E66B85">
        <w:rPr>
          <w:rFonts w:cs="Arial"/>
        </w:rPr>
        <w:t xml:space="preserve">Plants under the IMC 0350 process </w:t>
      </w:r>
      <w:r w:rsidR="00B57506" w:rsidRPr="00E66B85">
        <w:rPr>
          <w:rFonts w:cs="Arial"/>
        </w:rPr>
        <w:t>shall</w:t>
      </w:r>
      <w:r w:rsidRPr="00E66B85">
        <w:rPr>
          <w:rFonts w:cs="Arial"/>
        </w:rPr>
        <w:t xml:space="preserve"> be discussed at the AARM to provide a status update.</w:t>
      </w:r>
      <w:r w:rsidR="00E46E57">
        <w:rPr>
          <w:rFonts w:cs="Arial"/>
        </w:rPr>
        <w:t xml:space="preserve"> </w:t>
      </w:r>
      <w:r w:rsidRPr="00E66B85">
        <w:rPr>
          <w:rFonts w:cs="Arial"/>
        </w:rPr>
        <w:t>The IMC 0350 plants should also be discussed during the Commission briefing following the AARM.</w:t>
      </w:r>
      <w:r w:rsidR="00E46E57">
        <w:rPr>
          <w:rFonts w:cs="Arial"/>
        </w:rPr>
        <w:t xml:space="preserve"> </w:t>
      </w:r>
      <w:r w:rsidRPr="00E66B85">
        <w:rPr>
          <w:rFonts w:cs="Arial"/>
        </w:rPr>
        <w:t xml:space="preserve">However, more detailed Commission briefings regarding the status of IMC 0350 plants and recommendations for plant restart </w:t>
      </w:r>
      <w:r w:rsidR="00B57506" w:rsidRPr="00E66B85">
        <w:rPr>
          <w:rFonts w:cs="Arial"/>
        </w:rPr>
        <w:t>may be</w:t>
      </w:r>
      <w:r w:rsidRPr="00E66B85">
        <w:rPr>
          <w:rFonts w:cs="Arial"/>
        </w:rPr>
        <w:t xml:space="preserve"> held separately, as requested.</w:t>
      </w:r>
    </w:p>
    <w:p w14:paraId="7991912A" w14:textId="4870BE21" w:rsidR="00605396" w:rsidRDefault="00AB2A8F" w:rsidP="00507B2E">
      <w:pPr>
        <w:pStyle w:val="BodyText2"/>
        <w:ind w:firstLine="0"/>
        <w:rPr>
          <w:rFonts w:cs="Arial"/>
        </w:rPr>
      </w:pPr>
      <w:r>
        <w:rPr>
          <w:rFonts w:cs="Arial"/>
        </w:rPr>
        <w:t>It is expected that p</w:t>
      </w:r>
      <w:r w:rsidR="00605396" w:rsidRPr="00E66B85">
        <w:rPr>
          <w:rFonts w:cs="Arial"/>
        </w:rPr>
        <w:t xml:space="preserve">lants </w:t>
      </w:r>
      <w:r>
        <w:rPr>
          <w:rFonts w:cs="Arial"/>
        </w:rPr>
        <w:t>would</w:t>
      </w:r>
      <w:r w:rsidRPr="00E66B85">
        <w:rPr>
          <w:rFonts w:cs="Arial"/>
        </w:rPr>
        <w:t xml:space="preserve"> </w:t>
      </w:r>
      <w:r>
        <w:rPr>
          <w:rFonts w:cs="Arial"/>
        </w:rPr>
        <w:t>typically be</w:t>
      </w:r>
      <w:r w:rsidR="00B57506" w:rsidRPr="00E66B85">
        <w:rPr>
          <w:rFonts w:cs="Arial"/>
        </w:rPr>
        <w:t xml:space="preserve"> </w:t>
      </w:r>
      <w:r w:rsidR="00605396" w:rsidRPr="00E66B85">
        <w:rPr>
          <w:rFonts w:cs="Arial"/>
        </w:rPr>
        <w:t>transitioned back to the normal assessment process approximately one or two quarters after restart</w:t>
      </w:r>
      <w:r>
        <w:rPr>
          <w:rFonts w:cs="Arial"/>
        </w:rPr>
        <w:t>,</w:t>
      </w:r>
      <w:r w:rsidR="00605396" w:rsidRPr="00E66B85">
        <w:rPr>
          <w:rFonts w:cs="Arial"/>
        </w:rPr>
        <w:t xml:space="preserve"> as determined by the Panel.</w:t>
      </w:r>
      <w:r w:rsidR="00E46E57">
        <w:rPr>
          <w:rFonts w:cs="Arial"/>
        </w:rPr>
        <w:t xml:space="preserve"> </w:t>
      </w:r>
      <w:r w:rsidR="00605396" w:rsidRPr="00E66B85">
        <w:rPr>
          <w:rFonts w:cs="Arial"/>
        </w:rPr>
        <w:t xml:space="preserve">If the Panel determines that continued oversight beyond </w:t>
      </w:r>
      <w:r w:rsidR="00664010" w:rsidRPr="00E66B85">
        <w:rPr>
          <w:rFonts w:cs="Arial"/>
        </w:rPr>
        <w:t xml:space="preserve">one or two </w:t>
      </w:r>
      <w:r w:rsidR="00605396" w:rsidRPr="00E66B85">
        <w:rPr>
          <w:rFonts w:cs="Arial"/>
        </w:rPr>
        <w:t xml:space="preserve">quarters is warranted to ensure the licensee continues to meet the commitments made in its performance </w:t>
      </w:r>
      <w:r w:rsidR="00605396" w:rsidRPr="00E66B85">
        <w:rPr>
          <w:rFonts w:cs="Arial"/>
        </w:rPr>
        <w:lastRenderedPageBreak/>
        <w:t xml:space="preserve">improvement plan or for some other reason, then the Panel should recommend to the </w:t>
      </w:r>
      <w:r w:rsidR="00E176BA" w:rsidRPr="00E66B85">
        <w:rPr>
          <w:rFonts w:cs="Arial"/>
        </w:rPr>
        <w:t>RA</w:t>
      </w:r>
      <w:r w:rsidR="00605396" w:rsidRPr="00E66B85">
        <w:rPr>
          <w:rFonts w:cs="Arial"/>
        </w:rPr>
        <w:t xml:space="preserve"> and the Director of NRR to continue the oversight activities for an appropriate period of time.</w:t>
      </w:r>
      <w:ins w:id="85" w:author="Author">
        <w:r w:rsidR="00152E26">
          <w:rPr>
            <w:rFonts w:cs="Arial"/>
          </w:rPr>
          <w:t xml:space="preserve"> </w:t>
        </w:r>
      </w:ins>
      <w:r w:rsidR="00605396" w:rsidRPr="00E66B85">
        <w:rPr>
          <w:rFonts w:cs="Arial"/>
        </w:rPr>
        <w:t>At the beginning of the next calendar quarter following termination of the IMC 0350 process, the plant will no longer be considered under the IMC 0350 process and NRC oversight will be in accordance with IMC 0305.</w:t>
      </w:r>
      <w:r w:rsidR="00E46E57">
        <w:rPr>
          <w:rFonts w:cs="Arial"/>
        </w:rPr>
        <w:t xml:space="preserve"> </w:t>
      </w:r>
      <w:r w:rsidR="00605396" w:rsidRPr="00E66B85">
        <w:rPr>
          <w:rFonts w:cs="Arial"/>
        </w:rPr>
        <w:t>Accordingly, future NRC actions will be determined by the appropriate column of the ROP Action Matrix based on existing PIs and open inspection findings.</w:t>
      </w:r>
      <w:r w:rsidR="00E46E57">
        <w:rPr>
          <w:rFonts w:cs="Arial"/>
        </w:rPr>
        <w:t xml:space="preserve"> </w:t>
      </w:r>
      <w:r w:rsidR="00605396" w:rsidRPr="00E66B85">
        <w:rPr>
          <w:rFonts w:cs="Arial"/>
        </w:rPr>
        <w:t xml:space="preserve">Note that IMC 0305 allows augmented inspection hours and provisions for plants returning to the ROP from the </w:t>
      </w:r>
      <w:r w:rsidR="00B57506" w:rsidRPr="00E66B85">
        <w:rPr>
          <w:rFonts w:cs="Arial"/>
        </w:rPr>
        <w:t xml:space="preserve">IMC </w:t>
      </w:r>
      <w:r w:rsidR="00605396" w:rsidRPr="00E66B85">
        <w:rPr>
          <w:rFonts w:cs="Arial"/>
        </w:rPr>
        <w:t>0350 process similar to those for plants leaving Column 4 of the Action Matrix, and these actions are not considered to be deviations from the Action Matrix.</w:t>
      </w:r>
      <w:r w:rsidR="00E46E57">
        <w:rPr>
          <w:rFonts w:cs="Arial"/>
        </w:rPr>
        <w:t xml:space="preserve"> </w:t>
      </w:r>
      <w:r w:rsidR="00605396" w:rsidRPr="00E66B85">
        <w:rPr>
          <w:rFonts w:cs="Arial"/>
        </w:rPr>
        <w:t xml:space="preserve">If enhanced oversight is deemed necessary by the </w:t>
      </w:r>
      <w:r w:rsidR="00E176BA" w:rsidRPr="00E66B85">
        <w:rPr>
          <w:rFonts w:cs="Arial"/>
        </w:rPr>
        <w:t>RA</w:t>
      </w:r>
      <w:r>
        <w:rPr>
          <w:rFonts w:cs="Arial"/>
        </w:rPr>
        <w:t>,</w:t>
      </w:r>
      <w:r w:rsidR="00605396" w:rsidRPr="00E66B85">
        <w:rPr>
          <w:rFonts w:cs="Arial"/>
        </w:rPr>
        <w:t xml:space="preserve"> beyond that prescribed by IMC 0305, the </w:t>
      </w:r>
      <w:r w:rsidR="00E176BA" w:rsidRPr="00E66B85">
        <w:rPr>
          <w:rFonts w:cs="Arial"/>
        </w:rPr>
        <w:t>RA</w:t>
      </w:r>
      <w:r w:rsidR="00605396" w:rsidRPr="00E66B85">
        <w:rPr>
          <w:rFonts w:cs="Arial"/>
        </w:rPr>
        <w:t xml:space="preserve"> must request a deviation from the Action Matrix.</w:t>
      </w:r>
      <w:r w:rsidR="00E46E57">
        <w:rPr>
          <w:rFonts w:cs="Arial"/>
        </w:rPr>
        <w:t xml:space="preserve"> </w:t>
      </w:r>
    </w:p>
    <w:p w14:paraId="68109ED2" w14:textId="2581C5F0" w:rsidR="00605396" w:rsidRPr="00E66B85" w:rsidRDefault="00605396" w:rsidP="00A11C2A">
      <w:pPr>
        <w:pStyle w:val="BodyText"/>
        <w:numPr>
          <w:ilvl w:val="0"/>
          <w:numId w:val="18"/>
        </w:numPr>
        <w:rPr>
          <w:u w:val="single"/>
        </w:rPr>
      </w:pPr>
      <w:r w:rsidRPr="00E66B85">
        <w:rPr>
          <w:u w:val="single"/>
        </w:rPr>
        <w:t>ROP Web Page</w:t>
      </w:r>
      <w:r w:rsidR="007717DE">
        <w:rPr>
          <w:u w:val="single"/>
        </w:rPr>
        <w:t>.</w:t>
      </w:r>
    </w:p>
    <w:p w14:paraId="6BE9A60F" w14:textId="199E3331" w:rsidR="00605396" w:rsidRPr="00E66B85" w:rsidRDefault="00632CF5" w:rsidP="00507B2E">
      <w:pPr>
        <w:pStyle w:val="BodyText2"/>
        <w:ind w:firstLine="0"/>
        <w:rPr>
          <w:rFonts w:cs="Arial"/>
        </w:rPr>
      </w:pPr>
      <w:r w:rsidRPr="00E66B85">
        <w:rPr>
          <w:rFonts w:cs="Arial"/>
        </w:rPr>
        <w:t xml:space="preserve">Valid </w:t>
      </w:r>
      <w:r w:rsidR="00605396" w:rsidRPr="00E66B85">
        <w:rPr>
          <w:rFonts w:cs="Arial"/>
        </w:rPr>
        <w:t xml:space="preserve">PIs, inspection findings, and other applicable oversight information will be posted to the ROP Web page in accordance with IMC 0306, </w:t>
      </w:r>
      <w:r w:rsidR="00DE3D95" w:rsidRPr="00E66B85">
        <w:rPr>
          <w:rFonts w:cs="Arial"/>
        </w:rPr>
        <w:t>“</w:t>
      </w:r>
      <w:r w:rsidR="00605396" w:rsidRPr="00E66B85">
        <w:rPr>
          <w:rFonts w:cs="Arial"/>
        </w:rPr>
        <w:t>Information Technology Support for the Reactor Oversight Process.</w:t>
      </w:r>
      <w:r w:rsidR="00DE3D95" w:rsidRPr="00E66B85">
        <w:rPr>
          <w:rFonts w:cs="Arial"/>
        </w:rPr>
        <w:t>”</w:t>
      </w:r>
      <w:r w:rsidR="00E46E57">
        <w:rPr>
          <w:rFonts w:cs="Arial"/>
        </w:rPr>
        <w:t xml:space="preserve"> </w:t>
      </w:r>
      <w:r w:rsidR="00605396" w:rsidRPr="00E66B85">
        <w:rPr>
          <w:rFonts w:cs="Arial"/>
        </w:rPr>
        <w:t xml:space="preserve">In addition, pertinent plants should be clearly designated as </w:t>
      </w:r>
      <w:r w:rsidR="00DE3D95" w:rsidRPr="00E66B85">
        <w:rPr>
          <w:rFonts w:cs="Arial"/>
        </w:rPr>
        <w:t>“</w:t>
      </w:r>
      <w:r w:rsidR="00605396" w:rsidRPr="00E66B85">
        <w:rPr>
          <w:rFonts w:cs="Arial"/>
        </w:rPr>
        <w:t>under the IMC 0350 process</w:t>
      </w:r>
      <w:r w:rsidR="00DE3D95" w:rsidRPr="00E66B85">
        <w:rPr>
          <w:rFonts w:cs="Arial"/>
        </w:rPr>
        <w:t>”</w:t>
      </w:r>
      <w:r w:rsidR="00605396" w:rsidRPr="00E66B85">
        <w:rPr>
          <w:rFonts w:cs="Arial"/>
        </w:rPr>
        <w:t xml:space="preserve"> on both the specific plant</w:t>
      </w:r>
      <w:r w:rsidR="00DE3D95" w:rsidRPr="00E66B85">
        <w:rPr>
          <w:rFonts w:cs="Arial"/>
        </w:rPr>
        <w:t>’</w:t>
      </w:r>
      <w:r w:rsidR="00605396" w:rsidRPr="00E66B85">
        <w:rPr>
          <w:rFonts w:cs="Arial"/>
        </w:rPr>
        <w:t>s Performance Summary page and the Action Matrix Summary page.</w:t>
      </w:r>
      <w:r w:rsidR="00E46E57">
        <w:rPr>
          <w:rFonts w:cs="Arial"/>
        </w:rPr>
        <w:t xml:space="preserve"> </w:t>
      </w:r>
      <w:r w:rsidR="002160BC">
        <w:rPr>
          <w:rFonts w:cs="Arial"/>
        </w:rPr>
        <w:t>T</w:t>
      </w:r>
      <w:r w:rsidR="00B57506" w:rsidRPr="00E66B85">
        <w:rPr>
          <w:rFonts w:cs="Arial"/>
        </w:rPr>
        <w:t>he</w:t>
      </w:r>
      <w:r w:rsidR="001B27ED" w:rsidRPr="00E66B85">
        <w:rPr>
          <w:rFonts w:cs="Arial"/>
        </w:rPr>
        <w:t xml:space="preserve"> </w:t>
      </w:r>
      <w:r w:rsidR="004E4838" w:rsidRPr="00E66B85">
        <w:rPr>
          <w:rFonts w:cs="Arial"/>
        </w:rPr>
        <w:t>Communication</w:t>
      </w:r>
      <w:r w:rsidR="001C6A77" w:rsidRPr="00E66B85">
        <w:rPr>
          <w:rFonts w:cs="Arial"/>
        </w:rPr>
        <w:t xml:space="preserve"> Team</w:t>
      </w:r>
      <w:r w:rsidR="00605396" w:rsidRPr="00E66B85">
        <w:rPr>
          <w:rFonts w:cs="Arial"/>
        </w:rPr>
        <w:t xml:space="preserve"> should </w:t>
      </w:r>
      <w:r w:rsidR="001B7EFD" w:rsidRPr="00E66B85">
        <w:rPr>
          <w:rFonts w:cs="Arial"/>
        </w:rPr>
        <w:t>consider</w:t>
      </w:r>
      <w:r w:rsidR="00605396" w:rsidRPr="00E66B85">
        <w:rPr>
          <w:rFonts w:cs="Arial"/>
        </w:rPr>
        <w:t xml:space="preserve"> </w:t>
      </w:r>
      <w:r w:rsidR="002160BC">
        <w:rPr>
          <w:rFonts w:cs="Arial"/>
        </w:rPr>
        <w:t xml:space="preserve">including the </w:t>
      </w:r>
      <w:r w:rsidR="002160BC" w:rsidRPr="00E66B85">
        <w:rPr>
          <w:rFonts w:cs="Arial"/>
        </w:rPr>
        <w:t>develop</w:t>
      </w:r>
      <w:r w:rsidR="002160BC">
        <w:rPr>
          <w:rFonts w:cs="Arial"/>
        </w:rPr>
        <w:t>ment</w:t>
      </w:r>
      <w:r w:rsidR="002160BC" w:rsidRPr="00E66B85">
        <w:rPr>
          <w:rFonts w:cs="Arial"/>
        </w:rPr>
        <w:t xml:space="preserve"> </w:t>
      </w:r>
      <w:r w:rsidR="00605396" w:rsidRPr="00E66B85">
        <w:rPr>
          <w:rFonts w:cs="Arial"/>
        </w:rPr>
        <w:t xml:space="preserve">and </w:t>
      </w:r>
      <w:r w:rsidR="002160BC">
        <w:rPr>
          <w:rFonts w:cs="Arial"/>
        </w:rPr>
        <w:t>maintenance of</w:t>
      </w:r>
      <w:r w:rsidR="002160BC" w:rsidRPr="00E66B85">
        <w:rPr>
          <w:rFonts w:cs="Arial"/>
        </w:rPr>
        <w:t xml:space="preserve"> </w:t>
      </w:r>
      <w:r w:rsidR="00605396" w:rsidRPr="00E66B85">
        <w:rPr>
          <w:rFonts w:cs="Arial"/>
        </w:rPr>
        <w:t>a specific Web page to clearly communicate ongoing IMC 0350 activities</w:t>
      </w:r>
      <w:r w:rsidR="002160BC">
        <w:rPr>
          <w:rFonts w:cs="Arial"/>
        </w:rPr>
        <w:t xml:space="preserve"> in the Communication Plan</w:t>
      </w:r>
      <w:r w:rsidR="00605396" w:rsidRPr="00E66B85">
        <w:rPr>
          <w:rFonts w:cs="Arial"/>
        </w:rPr>
        <w:t>.</w:t>
      </w:r>
    </w:p>
    <w:p w14:paraId="4752EE1B" w14:textId="09D33BB3" w:rsidR="00605396" w:rsidRPr="00BA15D5" w:rsidRDefault="00605396" w:rsidP="00E3789F">
      <w:pPr>
        <w:pStyle w:val="Heading2"/>
      </w:pPr>
      <w:bookmarkStart w:id="86" w:name="_Toc146182751"/>
      <w:bookmarkStart w:id="87" w:name="_Toc147928199"/>
      <w:r w:rsidRPr="00E66B85">
        <w:t>0</w:t>
      </w:r>
      <w:r w:rsidR="00690560" w:rsidRPr="00E66B85">
        <w:t>7</w:t>
      </w:r>
      <w:r w:rsidRPr="00E66B85">
        <w:t>.04</w:t>
      </w:r>
      <w:r w:rsidRPr="00E66B85">
        <w:tab/>
      </w:r>
      <w:r w:rsidRPr="00E66B85">
        <w:rPr>
          <w:u w:val="single"/>
        </w:rPr>
        <w:t>Restart Approval</w:t>
      </w:r>
      <w:bookmarkEnd w:id="86"/>
      <w:bookmarkEnd w:id="87"/>
    </w:p>
    <w:p w14:paraId="3FDA2CCD" w14:textId="61771A6A" w:rsidR="00605396" w:rsidRPr="00E66B85" w:rsidRDefault="00605396" w:rsidP="00507B2E">
      <w:pPr>
        <w:pStyle w:val="BodyText3"/>
        <w:rPr>
          <w:rFonts w:cs="Arial"/>
        </w:rPr>
      </w:pPr>
      <w:r w:rsidRPr="00B65C3B">
        <w:rPr>
          <w:rFonts w:cs="Arial"/>
        </w:rPr>
        <w:t>Upon satisfactory completion of the pre-startup portion of the licensee</w:t>
      </w:r>
      <w:r w:rsidR="00DE3D95" w:rsidRPr="00B65C3B">
        <w:rPr>
          <w:rFonts w:cs="Arial"/>
        </w:rPr>
        <w:t>’</w:t>
      </w:r>
      <w:r w:rsidRPr="00B65C3B">
        <w:rPr>
          <w:rFonts w:cs="Arial"/>
        </w:rPr>
        <w:t>s restart program and all items on the</w:t>
      </w:r>
      <w:r w:rsidR="000E1040">
        <w:rPr>
          <w:rFonts w:cs="Arial"/>
        </w:rPr>
        <w:t xml:space="preserve"> CAL</w:t>
      </w:r>
      <w:r w:rsidRPr="00B65C3B">
        <w:rPr>
          <w:rFonts w:cs="Arial"/>
        </w:rPr>
        <w:t>, the Panel will provide a written recommendation</w:t>
      </w:r>
      <w:r w:rsidR="002160BC">
        <w:rPr>
          <w:rFonts w:cs="Arial"/>
        </w:rPr>
        <w:t xml:space="preserve"> on whether or not the plant is </w:t>
      </w:r>
      <w:r w:rsidR="0094145D">
        <w:rPr>
          <w:rFonts w:cs="Arial"/>
        </w:rPr>
        <w:t xml:space="preserve">safe </w:t>
      </w:r>
      <w:r w:rsidR="002160BC">
        <w:rPr>
          <w:rFonts w:cs="Arial"/>
        </w:rPr>
        <w:t>to restart, with the basis for that recommendation,</w:t>
      </w:r>
      <w:r w:rsidRPr="00B65C3B">
        <w:rPr>
          <w:rFonts w:cs="Arial"/>
        </w:rPr>
        <w:t xml:space="preserve"> to the </w:t>
      </w:r>
      <w:r w:rsidR="00E176BA" w:rsidRPr="00B65C3B">
        <w:rPr>
          <w:rFonts w:cs="Arial"/>
        </w:rPr>
        <w:t>RA</w:t>
      </w:r>
      <w:r w:rsidRPr="00E66B85">
        <w:rPr>
          <w:rFonts w:cs="Arial"/>
        </w:rPr>
        <w:t xml:space="preserve"> and the Director of NRR.</w:t>
      </w:r>
      <w:r w:rsidR="00E46E57">
        <w:rPr>
          <w:rFonts w:cs="Arial"/>
        </w:rPr>
        <w:t xml:space="preserve"> </w:t>
      </w:r>
      <w:r w:rsidRPr="00E66B85">
        <w:rPr>
          <w:rFonts w:cs="Arial"/>
        </w:rPr>
        <w:t xml:space="preserve">The </w:t>
      </w:r>
      <w:r w:rsidR="00E176BA" w:rsidRPr="00E66B85">
        <w:rPr>
          <w:rFonts w:cs="Arial"/>
        </w:rPr>
        <w:t>RA</w:t>
      </w:r>
      <w:r w:rsidRPr="00E66B85">
        <w:rPr>
          <w:rFonts w:cs="Arial"/>
        </w:rPr>
        <w:t>, with</w:t>
      </w:r>
      <w:r w:rsidR="008C0703">
        <w:rPr>
          <w:rFonts w:cs="Arial"/>
        </w:rPr>
        <w:t xml:space="preserve"> concurrence from</w:t>
      </w:r>
      <w:r w:rsidRPr="00E66B85">
        <w:rPr>
          <w:rFonts w:cs="Arial"/>
        </w:rPr>
        <w:t xml:space="preserve"> the </w:t>
      </w:r>
      <w:r w:rsidR="00F74971" w:rsidRPr="00E66B85">
        <w:rPr>
          <w:rFonts w:cs="Arial"/>
        </w:rPr>
        <w:t>DEDR</w:t>
      </w:r>
      <w:r w:rsidRPr="00E66B85">
        <w:rPr>
          <w:rFonts w:cs="Arial"/>
        </w:rPr>
        <w:t xml:space="preserve"> and the Director of NRR, normally has the authority to approve </w:t>
      </w:r>
      <w:r w:rsidR="00125BD9">
        <w:rPr>
          <w:rFonts w:cs="Arial"/>
        </w:rPr>
        <w:t xml:space="preserve">closure of the </w:t>
      </w:r>
      <w:r w:rsidR="000E1040">
        <w:rPr>
          <w:rFonts w:cs="Arial"/>
        </w:rPr>
        <w:t>CAL</w:t>
      </w:r>
      <w:r w:rsidRPr="00E66B85">
        <w:rPr>
          <w:rFonts w:cs="Arial"/>
        </w:rPr>
        <w:t>.</w:t>
      </w:r>
      <w:r w:rsidR="00E46E57">
        <w:rPr>
          <w:rFonts w:cs="Arial"/>
        </w:rPr>
        <w:t xml:space="preserve"> </w:t>
      </w:r>
      <w:r w:rsidRPr="00E66B85">
        <w:rPr>
          <w:rFonts w:cs="Arial"/>
        </w:rPr>
        <w:t xml:space="preserve">If preexisting </w:t>
      </w:r>
      <w:r w:rsidR="00B57506" w:rsidRPr="00E66B85">
        <w:rPr>
          <w:rFonts w:cs="Arial"/>
        </w:rPr>
        <w:t xml:space="preserve">Orders </w:t>
      </w:r>
      <w:r w:rsidRPr="00E66B85">
        <w:rPr>
          <w:rFonts w:cs="Arial"/>
        </w:rPr>
        <w:t>are involved, Commission or EDO approval may be required.</w:t>
      </w:r>
    </w:p>
    <w:p w14:paraId="5708FE77" w14:textId="2663A2B5" w:rsidR="00507B2E" w:rsidRDefault="009E7461" w:rsidP="00507B2E">
      <w:pPr>
        <w:pStyle w:val="BodyText3"/>
        <w:rPr>
          <w:rFonts w:cs="Arial"/>
        </w:rPr>
      </w:pPr>
      <w:r>
        <w:rPr>
          <w:rFonts w:cs="Arial"/>
        </w:rPr>
        <w:t>If the decision is made to close the CAL, t</w:t>
      </w:r>
      <w:r w:rsidR="00605396" w:rsidRPr="00E66B85">
        <w:rPr>
          <w:rFonts w:cs="Arial"/>
        </w:rPr>
        <w:t xml:space="preserve">he </w:t>
      </w:r>
      <w:r w:rsidR="00E176BA" w:rsidRPr="00E66B85">
        <w:rPr>
          <w:rFonts w:cs="Arial"/>
        </w:rPr>
        <w:t>RA</w:t>
      </w:r>
      <w:r w:rsidR="00605396" w:rsidRPr="00E66B85">
        <w:rPr>
          <w:rFonts w:cs="Arial"/>
        </w:rPr>
        <w:t xml:space="preserve"> will issue a </w:t>
      </w:r>
      <w:r w:rsidR="000E1040">
        <w:rPr>
          <w:rFonts w:cs="Arial"/>
        </w:rPr>
        <w:t>CAL closure</w:t>
      </w:r>
      <w:r w:rsidR="00605396" w:rsidRPr="00E66B85">
        <w:rPr>
          <w:rFonts w:cs="Arial"/>
        </w:rPr>
        <w:t xml:space="preserve"> letter to the licensee</w:t>
      </w:r>
      <w:r>
        <w:rPr>
          <w:rFonts w:cs="Arial"/>
        </w:rPr>
        <w:t>.</w:t>
      </w:r>
      <w:r w:rsidR="00E46E57">
        <w:rPr>
          <w:rFonts w:cs="Arial"/>
        </w:rPr>
        <w:t xml:space="preserve"> </w:t>
      </w:r>
      <w:r>
        <w:rPr>
          <w:rFonts w:cs="Arial"/>
        </w:rPr>
        <w:t>The CAL closure letter will</w:t>
      </w:r>
      <w:r w:rsidR="000E1040">
        <w:rPr>
          <w:rFonts w:cs="Arial"/>
        </w:rPr>
        <w:t xml:space="preserve"> detail those actions implemented by the licensee </w:t>
      </w:r>
      <w:r>
        <w:rPr>
          <w:rFonts w:cs="Arial"/>
        </w:rPr>
        <w:t>to</w:t>
      </w:r>
      <w:r w:rsidR="000E1040">
        <w:rPr>
          <w:rFonts w:cs="Arial"/>
        </w:rPr>
        <w:t xml:space="preserve"> ensure </w:t>
      </w:r>
      <w:r>
        <w:rPr>
          <w:rFonts w:cs="Arial"/>
        </w:rPr>
        <w:t xml:space="preserve">that </w:t>
      </w:r>
      <w:r w:rsidR="000E1040">
        <w:rPr>
          <w:rFonts w:cs="Arial"/>
        </w:rPr>
        <w:t>the plant is safe to</w:t>
      </w:r>
      <w:r w:rsidR="00605396" w:rsidRPr="00E66B85">
        <w:rPr>
          <w:rFonts w:cs="Arial"/>
        </w:rPr>
        <w:t xml:space="preserve"> restart and the extent of continued </w:t>
      </w:r>
      <w:r w:rsidR="000E1040">
        <w:rPr>
          <w:rFonts w:cs="Arial"/>
        </w:rPr>
        <w:t>increased NRC oversight</w:t>
      </w:r>
      <w:r w:rsidR="00605396" w:rsidRPr="00E66B85">
        <w:rPr>
          <w:rFonts w:cs="Arial"/>
        </w:rPr>
        <w:t>.</w:t>
      </w:r>
      <w:r w:rsidR="00E46E57">
        <w:rPr>
          <w:rFonts w:cs="Arial"/>
        </w:rPr>
        <w:t xml:space="preserve"> </w:t>
      </w:r>
      <w:r w:rsidR="00605396" w:rsidRPr="00E66B85">
        <w:rPr>
          <w:rFonts w:cs="Arial"/>
        </w:rPr>
        <w:t xml:space="preserve">Interested stakeholders should also be notified as specified in </w:t>
      </w:r>
      <w:r w:rsidR="0026631E">
        <w:rPr>
          <w:rFonts w:cs="Arial"/>
        </w:rPr>
        <w:t>a</w:t>
      </w:r>
      <w:r w:rsidR="00302C97">
        <w:rPr>
          <w:rFonts w:cs="Arial"/>
        </w:rPr>
        <w:t xml:space="preserve">ppendix B, </w:t>
      </w:r>
      <w:r w:rsidR="0026631E">
        <w:rPr>
          <w:rFonts w:cs="Arial"/>
        </w:rPr>
        <w:t>s</w:t>
      </w:r>
      <w:r w:rsidR="00605396" w:rsidRPr="00E66B85">
        <w:rPr>
          <w:rFonts w:cs="Arial"/>
        </w:rPr>
        <w:t>ection B.6.</w:t>
      </w:r>
    </w:p>
    <w:p w14:paraId="1435D36D" w14:textId="6B8EC476" w:rsidR="00605396" w:rsidRPr="00BA15D5" w:rsidRDefault="00605396" w:rsidP="00507B2E">
      <w:pPr>
        <w:pStyle w:val="Heading1"/>
      </w:pPr>
      <w:bookmarkStart w:id="88" w:name="_Toc146182752"/>
      <w:bookmarkStart w:id="89" w:name="_Toc147928200"/>
      <w:r w:rsidRPr="00E66B85">
        <w:t>0350-0</w:t>
      </w:r>
      <w:r w:rsidR="00690560" w:rsidRPr="00E66B85">
        <w:t>8</w:t>
      </w:r>
      <w:r w:rsidRPr="00E66B85">
        <w:tab/>
        <w:t>POST-RESTART ACTIVITIES</w:t>
      </w:r>
      <w:bookmarkEnd w:id="88"/>
      <w:bookmarkEnd w:id="89"/>
    </w:p>
    <w:p w14:paraId="4CDBD07C" w14:textId="07A60145" w:rsidR="00605396" w:rsidRPr="00BA15D5" w:rsidRDefault="00605396" w:rsidP="00E3789F">
      <w:pPr>
        <w:pStyle w:val="Heading2"/>
      </w:pPr>
      <w:bookmarkStart w:id="90" w:name="_Toc146182753"/>
      <w:bookmarkStart w:id="91" w:name="_Toc147928201"/>
      <w:r w:rsidRPr="00B65C3B">
        <w:t>0</w:t>
      </w:r>
      <w:r w:rsidR="00690560" w:rsidRPr="00B65C3B">
        <w:t>8</w:t>
      </w:r>
      <w:r w:rsidRPr="00B65C3B">
        <w:t>.01</w:t>
      </w:r>
      <w:r w:rsidRPr="00B65C3B">
        <w:tab/>
      </w:r>
      <w:r w:rsidRPr="00B65C3B">
        <w:rPr>
          <w:u w:val="single"/>
        </w:rPr>
        <w:t>Coordination of Post-Restart Activities</w:t>
      </w:r>
      <w:bookmarkEnd w:id="90"/>
      <w:bookmarkEnd w:id="91"/>
    </w:p>
    <w:p w14:paraId="2AAB4D60" w14:textId="5FA22A8C" w:rsidR="00605396" w:rsidRPr="00E66B85" w:rsidRDefault="00B57506" w:rsidP="00507B2E">
      <w:pPr>
        <w:pStyle w:val="BodyText3"/>
        <w:rPr>
          <w:rFonts w:cs="Arial"/>
        </w:rPr>
      </w:pPr>
      <w:r w:rsidRPr="00B65C3B">
        <w:rPr>
          <w:rFonts w:cs="Arial"/>
        </w:rPr>
        <w:t>T</w:t>
      </w:r>
      <w:r w:rsidR="00605396" w:rsidRPr="00B65C3B">
        <w:rPr>
          <w:rFonts w:cs="Arial"/>
        </w:rPr>
        <w:t xml:space="preserve">he Panel will </w:t>
      </w:r>
      <w:r w:rsidR="009E7461">
        <w:rPr>
          <w:rFonts w:cs="Arial"/>
        </w:rPr>
        <w:t xml:space="preserve">typically </w:t>
      </w:r>
      <w:r w:rsidR="00605396" w:rsidRPr="00B65C3B">
        <w:rPr>
          <w:rFonts w:cs="Arial"/>
        </w:rPr>
        <w:t>continue in an oversight capacity for one or two quarters</w:t>
      </w:r>
      <w:r w:rsidR="003104F4" w:rsidRPr="00E66B85">
        <w:rPr>
          <w:rFonts w:cs="Arial"/>
        </w:rPr>
        <w:t xml:space="preserve"> following plant restart</w:t>
      </w:r>
      <w:r w:rsidR="00605396" w:rsidRPr="00E66B85">
        <w:rPr>
          <w:rFonts w:cs="Arial"/>
        </w:rPr>
        <w:t xml:space="preserve">, </w:t>
      </w:r>
      <w:r w:rsidR="009E7461">
        <w:rPr>
          <w:rFonts w:cs="Arial"/>
        </w:rPr>
        <w:t>although this may be extended.</w:t>
      </w:r>
      <w:r w:rsidR="00E46E57">
        <w:rPr>
          <w:rFonts w:cs="Arial"/>
        </w:rPr>
        <w:t xml:space="preserve"> </w:t>
      </w:r>
      <w:r w:rsidR="00605396" w:rsidRPr="00E66B85">
        <w:rPr>
          <w:rFonts w:cs="Arial"/>
        </w:rPr>
        <w:t>The length of time of post-restart oversight may vary, depending on licensee performance</w:t>
      </w:r>
      <w:r w:rsidR="00E60B7E">
        <w:rPr>
          <w:rFonts w:cs="Arial"/>
        </w:rPr>
        <w:t>,</w:t>
      </w:r>
      <w:r w:rsidR="00605396" w:rsidRPr="00E66B85">
        <w:rPr>
          <w:rFonts w:cs="Arial"/>
        </w:rPr>
        <w:t xml:space="preserve"> resolution of identified problems, reestablish</w:t>
      </w:r>
      <w:r w:rsidR="00E60B7E">
        <w:rPr>
          <w:rFonts w:cs="Arial"/>
        </w:rPr>
        <w:t>ment of</w:t>
      </w:r>
      <w:r w:rsidR="00605396" w:rsidRPr="00E66B85">
        <w:rPr>
          <w:rFonts w:cs="Arial"/>
        </w:rPr>
        <w:t xml:space="preserve"> applicable reliable PIs</w:t>
      </w:r>
      <w:r w:rsidR="00E60B7E">
        <w:rPr>
          <w:rFonts w:cs="Arial"/>
        </w:rPr>
        <w:t>,</w:t>
      </w:r>
      <w:r w:rsidR="00605396" w:rsidRPr="00E66B85">
        <w:rPr>
          <w:rFonts w:cs="Arial"/>
        </w:rPr>
        <w:t xml:space="preserve"> and </w:t>
      </w:r>
      <w:r w:rsidR="00E60B7E">
        <w:rPr>
          <w:rFonts w:cs="Arial"/>
        </w:rPr>
        <w:t xml:space="preserve">time necessary </w:t>
      </w:r>
      <w:r w:rsidR="00605396" w:rsidRPr="00E66B85">
        <w:rPr>
          <w:rFonts w:cs="Arial"/>
        </w:rPr>
        <w:t>to allow the</w:t>
      </w:r>
      <w:r w:rsidR="00E60B7E">
        <w:rPr>
          <w:rFonts w:cs="Arial"/>
        </w:rPr>
        <w:t xml:space="preserve"> NRC</w:t>
      </w:r>
      <w:r w:rsidR="00605396" w:rsidRPr="00E66B85">
        <w:rPr>
          <w:rFonts w:cs="Arial"/>
        </w:rPr>
        <w:t xml:space="preserve"> staff to assess licensee performance before a return to the </w:t>
      </w:r>
      <w:r w:rsidR="003104F4" w:rsidRPr="00E66B85">
        <w:rPr>
          <w:rFonts w:cs="Arial"/>
        </w:rPr>
        <w:t xml:space="preserve">normal </w:t>
      </w:r>
      <w:r w:rsidR="00605396" w:rsidRPr="00E66B85">
        <w:rPr>
          <w:rFonts w:cs="Arial"/>
        </w:rPr>
        <w:t>ROP is warranted.</w:t>
      </w:r>
      <w:r w:rsidR="00E46E57">
        <w:rPr>
          <w:rFonts w:cs="Arial"/>
        </w:rPr>
        <w:t xml:space="preserve"> </w:t>
      </w:r>
      <w:r w:rsidR="00E60B7E">
        <w:rPr>
          <w:rFonts w:cs="Arial"/>
        </w:rPr>
        <w:t>I</w:t>
      </w:r>
      <w:r w:rsidR="00605396" w:rsidRPr="00E66B85">
        <w:rPr>
          <w:rFonts w:cs="Arial"/>
        </w:rPr>
        <w:t xml:space="preserve">f the Panel determines that continued oversight beyond </w:t>
      </w:r>
      <w:r w:rsidR="003104F4" w:rsidRPr="00E66B85">
        <w:rPr>
          <w:rFonts w:cs="Arial"/>
        </w:rPr>
        <w:t xml:space="preserve">one to two </w:t>
      </w:r>
      <w:r w:rsidR="00605396" w:rsidRPr="00E66B85">
        <w:rPr>
          <w:rFonts w:cs="Arial"/>
        </w:rPr>
        <w:t xml:space="preserve">quarters is warranted, then the Panel should recommend to the </w:t>
      </w:r>
      <w:r w:rsidR="00E176BA" w:rsidRPr="00E66B85">
        <w:rPr>
          <w:rFonts w:cs="Arial"/>
        </w:rPr>
        <w:t>RA</w:t>
      </w:r>
      <w:r w:rsidR="00605396" w:rsidRPr="00E66B85">
        <w:rPr>
          <w:rFonts w:cs="Arial"/>
        </w:rPr>
        <w:t xml:space="preserve"> and the Director of NRR to continue the oversight activities for an appropriate period of time.</w:t>
      </w:r>
      <w:r w:rsidR="00FE7D62">
        <w:rPr>
          <w:rFonts w:cs="Arial"/>
        </w:rPr>
        <w:t xml:space="preserve"> </w:t>
      </w:r>
      <w:r w:rsidR="00605396" w:rsidRPr="00E66B85">
        <w:rPr>
          <w:rFonts w:cs="Arial"/>
        </w:rPr>
        <w:t>The Panel should evaluate the licensee</w:t>
      </w:r>
      <w:r w:rsidR="00DE3D95" w:rsidRPr="00E66B85">
        <w:rPr>
          <w:rFonts w:cs="Arial"/>
        </w:rPr>
        <w:t>’</w:t>
      </w:r>
      <w:r w:rsidR="00605396" w:rsidRPr="00E66B85">
        <w:rPr>
          <w:rFonts w:cs="Arial"/>
        </w:rPr>
        <w:t xml:space="preserve">s docketed responses to inspection findings, program changes, </w:t>
      </w:r>
      <w:r w:rsidR="00605396" w:rsidRPr="00E66B85">
        <w:rPr>
          <w:rFonts w:cs="Arial"/>
        </w:rPr>
        <w:lastRenderedPageBreak/>
        <w:t>corrective actions, and self-assessments for those issues that did not require resolution before restart.</w:t>
      </w:r>
      <w:r w:rsidR="00E46E57">
        <w:rPr>
          <w:rFonts w:cs="Arial"/>
        </w:rPr>
        <w:t xml:space="preserve"> </w:t>
      </w:r>
      <w:r w:rsidR="00605396" w:rsidRPr="00E66B85">
        <w:rPr>
          <w:rFonts w:cs="Arial"/>
        </w:rPr>
        <w:t>At the end of each quarter, the Panel will compare this information and other licensee performance data to the corresponding NRC response and action levels in the Action Matrix.</w:t>
      </w:r>
      <w:r w:rsidR="00E46E57">
        <w:rPr>
          <w:rFonts w:cs="Arial"/>
        </w:rPr>
        <w:t xml:space="preserve"> </w:t>
      </w:r>
      <w:r w:rsidR="00605396" w:rsidRPr="00E66B85">
        <w:rPr>
          <w:rFonts w:cs="Arial"/>
        </w:rPr>
        <w:t xml:space="preserve">The Panel should then determine or </w:t>
      </w:r>
      <w:proofErr w:type="gramStart"/>
      <w:r w:rsidR="00605396" w:rsidRPr="00E66B85">
        <w:rPr>
          <w:rFonts w:cs="Arial"/>
        </w:rPr>
        <w:t>make adjustments to</w:t>
      </w:r>
      <w:proofErr w:type="gramEnd"/>
      <w:r w:rsidR="00605396" w:rsidRPr="00E66B85">
        <w:rPr>
          <w:rFonts w:cs="Arial"/>
        </w:rPr>
        <w:t xml:space="preserve"> the appropriate level of NRC oversight activities.</w:t>
      </w:r>
      <w:r w:rsidR="00E46E57">
        <w:rPr>
          <w:rFonts w:cs="Arial"/>
        </w:rPr>
        <w:t xml:space="preserve"> </w:t>
      </w:r>
      <w:r w:rsidR="00605396" w:rsidRPr="00E66B85">
        <w:rPr>
          <w:rFonts w:cs="Arial"/>
        </w:rPr>
        <w:t xml:space="preserve">Detailed guidance on post-restart oversight is discussed in </w:t>
      </w:r>
      <w:r w:rsidR="0026631E">
        <w:rPr>
          <w:rFonts w:cs="Arial"/>
        </w:rPr>
        <w:t>a</w:t>
      </w:r>
      <w:r w:rsidR="00302C97">
        <w:rPr>
          <w:rFonts w:cs="Arial"/>
        </w:rPr>
        <w:t>ppendix</w:t>
      </w:r>
      <w:r w:rsidR="00E60B7E">
        <w:rPr>
          <w:rFonts w:cs="Arial"/>
        </w:rPr>
        <w:t> </w:t>
      </w:r>
      <w:r w:rsidR="00302C97">
        <w:rPr>
          <w:rFonts w:cs="Arial"/>
        </w:rPr>
        <w:t xml:space="preserve">B, </w:t>
      </w:r>
      <w:r w:rsidR="0026631E">
        <w:rPr>
          <w:rFonts w:cs="Arial"/>
        </w:rPr>
        <w:t>s</w:t>
      </w:r>
      <w:r w:rsidR="00605396" w:rsidRPr="00E66B85">
        <w:rPr>
          <w:rFonts w:cs="Arial"/>
        </w:rPr>
        <w:t>ection B.7.</w:t>
      </w:r>
    </w:p>
    <w:p w14:paraId="658D95DB" w14:textId="068B733C" w:rsidR="00605396" w:rsidRPr="00BA15D5" w:rsidRDefault="00690560" w:rsidP="00E3789F">
      <w:pPr>
        <w:pStyle w:val="Heading2"/>
      </w:pPr>
      <w:bookmarkStart w:id="92" w:name="_Toc146182754"/>
      <w:bookmarkStart w:id="93" w:name="_Toc147928202"/>
      <w:r w:rsidRPr="00E66B85">
        <w:t>08</w:t>
      </w:r>
      <w:r w:rsidR="00605396" w:rsidRPr="00E66B85">
        <w:t>.02</w:t>
      </w:r>
      <w:r w:rsidR="00605396" w:rsidRPr="00E66B85">
        <w:tab/>
      </w:r>
      <w:r w:rsidR="00605396" w:rsidRPr="00E66B85">
        <w:rPr>
          <w:u w:val="single"/>
        </w:rPr>
        <w:t>Termination of the IMC 0350 Process</w:t>
      </w:r>
      <w:bookmarkEnd w:id="92"/>
      <w:bookmarkEnd w:id="93"/>
    </w:p>
    <w:p w14:paraId="32B5BA68" w14:textId="2747F9B1" w:rsidR="00605396" w:rsidRPr="00E66B85" w:rsidRDefault="00605396" w:rsidP="00507B2E">
      <w:pPr>
        <w:pStyle w:val="BodyText3"/>
        <w:rPr>
          <w:rFonts w:cs="Arial"/>
        </w:rPr>
      </w:pPr>
      <w:r w:rsidRPr="00B65C3B">
        <w:rPr>
          <w:rFonts w:cs="Arial"/>
        </w:rPr>
        <w:t>Once the plant is operating and the plant</w:t>
      </w:r>
      <w:r w:rsidR="00231D24">
        <w:rPr>
          <w:rFonts w:cs="Arial"/>
        </w:rPr>
        <w:t>-</w:t>
      </w:r>
      <w:r w:rsidRPr="00B65C3B">
        <w:rPr>
          <w:rFonts w:cs="Arial"/>
        </w:rPr>
        <w:t>specific criteria for termination of the IMC 0350 process define</w:t>
      </w:r>
      <w:r w:rsidRPr="00E66B85">
        <w:rPr>
          <w:rFonts w:cs="Arial"/>
        </w:rPr>
        <w:t>d in the Panel Process Plan have been met, the IMC 0350 process</w:t>
      </w:r>
      <w:r w:rsidR="00231D24">
        <w:rPr>
          <w:rFonts w:cs="Arial"/>
        </w:rPr>
        <w:t xml:space="preserve"> may be terminated.</w:t>
      </w:r>
    </w:p>
    <w:p w14:paraId="42355F7C" w14:textId="4423C90E" w:rsidR="00031125" w:rsidRDefault="00605396" w:rsidP="00507B2E">
      <w:pPr>
        <w:pStyle w:val="BodyText3"/>
        <w:rPr>
          <w:rFonts w:cs="Arial"/>
        </w:rPr>
      </w:pPr>
      <w:r w:rsidRPr="00E66B85">
        <w:rPr>
          <w:rFonts w:cs="Arial"/>
        </w:rPr>
        <w:t>The Panel</w:t>
      </w:r>
      <w:r w:rsidR="00DE3D95" w:rsidRPr="00E66B85">
        <w:rPr>
          <w:rFonts w:cs="Arial"/>
        </w:rPr>
        <w:t>’</w:t>
      </w:r>
      <w:r w:rsidRPr="00E66B85">
        <w:rPr>
          <w:rFonts w:cs="Arial"/>
        </w:rPr>
        <w:t xml:space="preserve">s basis for the decision to terminate the IMC 0350 process must be documented in a final letter to the </w:t>
      </w:r>
      <w:r w:rsidR="00E176BA" w:rsidRPr="00E66B85">
        <w:rPr>
          <w:rFonts w:cs="Arial"/>
        </w:rPr>
        <w:t>RA</w:t>
      </w:r>
      <w:r w:rsidRPr="00E66B85">
        <w:rPr>
          <w:rFonts w:cs="Arial"/>
        </w:rPr>
        <w:t>.</w:t>
      </w:r>
      <w:r w:rsidR="00E46E57">
        <w:rPr>
          <w:rFonts w:cs="Arial"/>
        </w:rPr>
        <w:t xml:space="preserve"> </w:t>
      </w:r>
      <w:r w:rsidRPr="00E66B85">
        <w:rPr>
          <w:rFonts w:cs="Arial"/>
        </w:rPr>
        <w:t>The NRC will notify the licensee of the termination of the IMC 0350 process for the licensee</w:t>
      </w:r>
      <w:r w:rsidR="00DE3D95" w:rsidRPr="00E66B85">
        <w:rPr>
          <w:rFonts w:cs="Arial"/>
        </w:rPr>
        <w:t>’</w:t>
      </w:r>
      <w:r w:rsidRPr="00E66B85">
        <w:rPr>
          <w:rFonts w:cs="Arial"/>
        </w:rPr>
        <w:t xml:space="preserve">s facility via a letter signed by the </w:t>
      </w:r>
      <w:r w:rsidR="00E176BA" w:rsidRPr="00E66B85">
        <w:rPr>
          <w:rFonts w:cs="Arial"/>
        </w:rPr>
        <w:t>RA</w:t>
      </w:r>
      <w:r w:rsidRPr="00E66B85">
        <w:rPr>
          <w:rFonts w:cs="Arial"/>
        </w:rPr>
        <w:t>.</w:t>
      </w:r>
      <w:r w:rsidR="00E46E57">
        <w:rPr>
          <w:rFonts w:cs="Arial"/>
        </w:rPr>
        <w:t xml:space="preserve"> </w:t>
      </w:r>
      <w:r w:rsidRPr="00E66B85">
        <w:rPr>
          <w:rFonts w:cs="Arial"/>
        </w:rPr>
        <w:t>This letter will include the results of the NRC</w:t>
      </w:r>
      <w:r w:rsidR="00DE3D95" w:rsidRPr="00E66B85">
        <w:rPr>
          <w:rFonts w:cs="Arial"/>
        </w:rPr>
        <w:t>’</w:t>
      </w:r>
      <w:r w:rsidRPr="00E66B85">
        <w:rPr>
          <w:rFonts w:cs="Arial"/>
        </w:rPr>
        <w:t>s post-restart review and oversight efforts.</w:t>
      </w:r>
      <w:r w:rsidR="00E46E57">
        <w:rPr>
          <w:rFonts w:cs="Arial"/>
        </w:rPr>
        <w:t xml:space="preserve"> </w:t>
      </w:r>
      <w:r w:rsidRPr="00E66B85">
        <w:rPr>
          <w:rFonts w:cs="Arial"/>
        </w:rPr>
        <w:t xml:space="preserve">Additional guidance on termination of the IMC 0350 process is contained in </w:t>
      </w:r>
      <w:r w:rsidR="00A663BF">
        <w:rPr>
          <w:rFonts w:cs="Arial"/>
        </w:rPr>
        <w:t>a</w:t>
      </w:r>
      <w:r w:rsidRPr="00E66B85">
        <w:rPr>
          <w:rFonts w:cs="Arial"/>
        </w:rPr>
        <w:t>ppendix </w:t>
      </w:r>
      <w:r w:rsidR="00302C97">
        <w:rPr>
          <w:rFonts w:cs="Arial"/>
        </w:rPr>
        <w:t>B</w:t>
      </w:r>
      <w:r w:rsidRPr="00E66B85">
        <w:rPr>
          <w:rFonts w:cs="Arial"/>
        </w:rPr>
        <w:t xml:space="preserve">, </w:t>
      </w:r>
      <w:r w:rsidR="00A663BF">
        <w:rPr>
          <w:rFonts w:cs="Arial"/>
        </w:rPr>
        <w:t>s</w:t>
      </w:r>
      <w:r w:rsidRPr="00E66B85">
        <w:rPr>
          <w:rFonts w:cs="Arial"/>
        </w:rPr>
        <w:t>ection B.8.</w:t>
      </w:r>
    </w:p>
    <w:p w14:paraId="149CEC1F" w14:textId="2ED07CFF" w:rsidR="006D24EE" w:rsidRPr="00BA15D5" w:rsidRDefault="006D24EE" w:rsidP="00E3789F">
      <w:pPr>
        <w:pStyle w:val="Heading2"/>
      </w:pPr>
      <w:bookmarkStart w:id="94" w:name="_Toc146182755"/>
      <w:bookmarkStart w:id="95" w:name="_Toc147928203"/>
      <w:r w:rsidRPr="00E66B85">
        <w:t>0</w:t>
      </w:r>
      <w:r w:rsidR="00690560" w:rsidRPr="00E66B85">
        <w:t>8</w:t>
      </w:r>
      <w:r w:rsidRPr="00E66B85">
        <w:t>.03</w:t>
      </w:r>
      <w:r w:rsidRPr="00E66B85">
        <w:tab/>
      </w:r>
      <w:r w:rsidRPr="00E66B85">
        <w:rPr>
          <w:u w:val="single"/>
        </w:rPr>
        <w:t>Coordination of Follow-up Actions</w:t>
      </w:r>
      <w:bookmarkEnd w:id="94"/>
      <w:bookmarkEnd w:id="95"/>
    </w:p>
    <w:p w14:paraId="1FD23587" w14:textId="7F361AE6" w:rsidR="006D24EE" w:rsidRPr="00E66B85" w:rsidRDefault="006D24EE" w:rsidP="00507B2E">
      <w:pPr>
        <w:pStyle w:val="BodyText3"/>
        <w:rPr>
          <w:rFonts w:cs="Arial"/>
        </w:rPr>
      </w:pPr>
      <w:r w:rsidRPr="00B65C3B">
        <w:rPr>
          <w:rFonts w:cs="Arial"/>
        </w:rPr>
        <w:t xml:space="preserve">The focal point for working-level discussions within the NRC for follow-up actions will be the Panel </w:t>
      </w:r>
      <w:ins w:id="96" w:author="Author">
        <w:r w:rsidR="00FE7D62">
          <w:rPr>
            <w:rFonts w:cs="Arial"/>
          </w:rPr>
          <w:t>Chair</w:t>
        </w:r>
      </w:ins>
      <w:r w:rsidRPr="00B65C3B">
        <w:rPr>
          <w:rFonts w:cs="Arial"/>
        </w:rPr>
        <w:t xml:space="preserve"> and the Vice </w:t>
      </w:r>
      <w:ins w:id="97" w:author="Author">
        <w:r w:rsidR="00FE7D62">
          <w:rPr>
            <w:rFonts w:cs="Arial"/>
          </w:rPr>
          <w:t>Chair</w:t>
        </w:r>
      </w:ins>
      <w:r w:rsidRPr="00B65C3B">
        <w:rPr>
          <w:rFonts w:cs="Arial"/>
        </w:rPr>
        <w:t>.</w:t>
      </w:r>
      <w:r w:rsidR="00E46E57">
        <w:rPr>
          <w:rFonts w:cs="Arial"/>
        </w:rPr>
        <w:t xml:space="preserve"> </w:t>
      </w:r>
      <w:r w:rsidRPr="00B65C3B">
        <w:rPr>
          <w:rFonts w:cs="Arial"/>
        </w:rPr>
        <w:t>These individuals should coordinate</w:t>
      </w:r>
      <w:r w:rsidRPr="00E66B85">
        <w:rPr>
          <w:rFonts w:cs="Arial"/>
        </w:rPr>
        <w:t xml:space="preserve"> participation in conference calls</w:t>
      </w:r>
      <w:r w:rsidR="00231D24">
        <w:rPr>
          <w:rFonts w:cs="Arial"/>
        </w:rPr>
        <w:t>,</w:t>
      </w:r>
      <w:r w:rsidRPr="00E66B85">
        <w:rPr>
          <w:rFonts w:cs="Arial"/>
        </w:rPr>
        <w:t xml:space="preserve"> Panel</w:t>
      </w:r>
      <w:r w:rsidR="00B57506" w:rsidRPr="00E66B85">
        <w:rPr>
          <w:rFonts w:cs="Arial"/>
        </w:rPr>
        <w:t xml:space="preserve"> meetings</w:t>
      </w:r>
      <w:r w:rsidR="00231D24">
        <w:rPr>
          <w:rFonts w:cs="Arial"/>
        </w:rPr>
        <w:t>,</w:t>
      </w:r>
      <w:r w:rsidRPr="00E66B85">
        <w:rPr>
          <w:rFonts w:cs="Arial"/>
        </w:rPr>
        <w:t xml:space="preserve"> and management discussions</w:t>
      </w:r>
      <w:r w:rsidR="00231D24">
        <w:rPr>
          <w:rFonts w:cs="Arial"/>
        </w:rPr>
        <w:t>.</w:t>
      </w:r>
      <w:r w:rsidR="00E46E57">
        <w:rPr>
          <w:rFonts w:cs="Arial"/>
        </w:rPr>
        <w:t xml:space="preserve"> </w:t>
      </w:r>
      <w:r w:rsidR="00231D24">
        <w:rPr>
          <w:rFonts w:cs="Arial"/>
        </w:rPr>
        <w:t>They will</w:t>
      </w:r>
      <w:r w:rsidRPr="00E66B85">
        <w:rPr>
          <w:rFonts w:cs="Arial"/>
        </w:rPr>
        <w:t xml:space="preserve"> ensure that the RA, the Director of NRR, and appropriate </w:t>
      </w:r>
      <w:r w:rsidR="00231D24">
        <w:rPr>
          <w:rFonts w:cs="Arial"/>
        </w:rPr>
        <w:t xml:space="preserve">NRC </w:t>
      </w:r>
      <w:r w:rsidRPr="00E66B85">
        <w:rPr>
          <w:rFonts w:cs="Arial"/>
        </w:rPr>
        <w:t>staff</w:t>
      </w:r>
      <w:r w:rsidR="00231D24">
        <w:rPr>
          <w:rFonts w:cs="Arial"/>
        </w:rPr>
        <w:t xml:space="preserve"> and management</w:t>
      </w:r>
      <w:r w:rsidRPr="00E66B85">
        <w:rPr>
          <w:rFonts w:cs="Arial"/>
        </w:rPr>
        <w:t xml:space="preserve"> are involved</w:t>
      </w:r>
      <w:r w:rsidR="00231D24">
        <w:rPr>
          <w:rFonts w:cs="Arial"/>
        </w:rPr>
        <w:t xml:space="preserve"> in these discussions</w:t>
      </w:r>
      <w:r w:rsidRPr="00E66B85">
        <w:rPr>
          <w:rFonts w:cs="Arial"/>
        </w:rPr>
        <w:t xml:space="preserve">, when </w:t>
      </w:r>
      <w:r w:rsidR="00231D24">
        <w:rPr>
          <w:rFonts w:cs="Arial"/>
        </w:rPr>
        <w:t>appropriate</w:t>
      </w:r>
      <w:r w:rsidRPr="00E66B85">
        <w:rPr>
          <w:rFonts w:cs="Arial"/>
        </w:rPr>
        <w:t>.</w:t>
      </w:r>
    </w:p>
    <w:p w14:paraId="78D2785C" w14:textId="3E588A3B" w:rsidR="00605396" w:rsidRPr="00BA15D5" w:rsidRDefault="008F6706" w:rsidP="00E3789F">
      <w:pPr>
        <w:pStyle w:val="Heading1"/>
      </w:pPr>
      <w:bookmarkStart w:id="98" w:name="_Toc146182756"/>
      <w:bookmarkStart w:id="99" w:name="_Toc147928204"/>
      <w:r>
        <w:t>0350-</w:t>
      </w:r>
      <w:r w:rsidR="00605396" w:rsidRPr="00E66B85">
        <w:t>09</w:t>
      </w:r>
      <w:r w:rsidR="00605396" w:rsidRPr="00E66B85">
        <w:tab/>
        <w:t>RECORDS</w:t>
      </w:r>
      <w:bookmarkEnd w:id="98"/>
      <w:bookmarkEnd w:id="99"/>
    </w:p>
    <w:p w14:paraId="323E0EF3" w14:textId="05396F27" w:rsidR="00605396" w:rsidRPr="00B65C3B" w:rsidRDefault="00605396" w:rsidP="00507B2E">
      <w:pPr>
        <w:pStyle w:val="BodyText"/>
      </w:pPr>
      <w:r w:rsidRPr="00B65C3B">
        <w:t>Appropriate documentation of the restart process is important.</w:t>
      </w:r>
      <w:r w:rsidR="00E46E57">
        <w:t xml:space="preserve"> </w:t>
      </w:r>
      <w:r w:rsidRPr="00B65C3B">
        <w:t>The licensee and the NRC staff must understand the reasons for the plant shutdown and the necessary actions to be completed before restart.</w:t>
      </w:r>
      <w:r w:rsidR="00E46E57">
        <w:t xml:space="preserve"> </w:t>
      </w:r>
      <w:r w:rsidRPr="00B65C3B">
        <w:t>In addition, information related to NRC and licensee actions, as well as acceptance criteria and confirmatory actions by other agencies and Government organizations, must be made available to the public.</w:t>
      </w:r>
      <w:r w:rsidR="00E46E57">
        <w:t xml:space="preserve"> </w:t>
      </w:r>
      <w:r w:rsidRPr="00B65C3B">
        <w:t>Information on NRC and licensee actions related to plant restart should be attached to or included in NRC inspection reports.</w:t>
      </w:r>
      <w:r w:rsidR="00E46E57">
        <w:t xml:space="preserve"> </w:t>
      </w:r>
      <w:r w:rsidRPr="00B65C3B">
        <w:t>However, other forums, such as public correspondence between the licensee and the NRC or Commission papers are acceptable.</w:t>
      </w:r>
      <w:r w:rsidR="00E46E57">
        <w:t xml:space="preserve"> </w:t>
      </w:r>
      <w:r w:rsidRPr="00B65C3B">
        <w:t>At a minimum, the records developed for the shutdown and the restart process shall consist of the following:</w:t>
      </w:r>
    </w:p>
    <w:p w14:paraId="7F43B7E8" w14:textId="7A101DE7" w:rsidR="00605396" w:rsidRPr="00E66B85" w:rsidRDefault="00605396" w:rsidP="00A11C2A">
      <w:pPr>
        <w:pStyle w:val="BodyText"/>
        <w:numPr>
          <w:ilvl w:val="0"/>
          <w:numId w:val="19"/>
        </w:numPr>
        <w:tabs>
          <w:tab w:val="num" w:pos="720"/>
        </w:tabs>
      </w:pPr>
      <w:r w:rsidRPr="00E66B85">
        <w:t>The licensee</w:t>
      </w:r>
      <w:r w:rsidR="00DE3D95" w:rsidRPr="00E66B85">
        <w:t>’</w:t>
      </w:r>
      <w:r w:rsidRPr="00E66B85">
        <w:t>s docketed correspondence concerning plant performance.</w:t>
      </w:r>
    </w:p>
    <w:p w14:paraId="0430BCBC" w14:textId="4230956D" w:rsidR="00605396" w:rsidRPr="00E66B85" w:rsidRDefault="00605396" w:rsidP="00A11C2A">
      <w:pPr>
        <w:pStyle w:val="BodyText"/>
        <w:numPr>
          <w:ilvl w:val="0"/>
          <w:numId w:val="19"/>
        </w:numPr>
        <w:tabs>
          <w:tab w:val="num" w:pos="720"/>
        </w:tabs>
      </w:pPr>
      <w:r w:rsidRPr="00E66B85">
        <w:t xml:space="preserve">A CAL or an </w:t>
      </w:r>
      <w:r w:rsidR="00B57506" w:rsidRPr="00E66B85">
        <w:t xml:space="preserve">Order </w:t>
      </w:r>
      <w:r w:rsidRPr="00E66B85">
        <w:t>issued to the licensee specifying the action(s) to be taken.</w:t>
      </w:r>
    </w:p>
    <w:p w14:paraId="11E84B38" w14:textId="77777777" w:rsidR="00605396" w:rsidRPr="00E66B85" w:rsidRDefault="00605396" w:rsidP="00A11C2A">
      <w:pPr>
        <w:pStyle w:val="BodyText"/>
        <w:numPr>
          <w:ilvl w:val="0"/>
          <w:numId w:val="19"/>
        </w:numPr>
        <w:tabs>
          <w:tab w:val="num" w:pos="720"/>
        </w:tabs>
      </w:pPr>
      <w:r w:rsidRPr="00E66B85">
        <w:t>The Panel Charter.</w:t>
      </w:r>
    </w:p>
    <w:p w14:paraId="45229F2E" w14:textId="2FDED622" w:rsidR="00E31CED" w:rsidRPr="00D52447" w:rsidRDefault="00605396" w:rsidP="00A11C2A">
      <w:pPr>
        <w:pStyle w:val="BodyText"/>
        <w:numPr>
          <w:ilvl w:val="0"/>
          <w:numId w:val="19"/>
        </w:numPr>
        <w:tabs>
          <w:tab w:val="num" w:pos="720"/>
        </w:tabs>
      </w:pPr>
      <w:r w:rsidRPr="00E66B85">
        <w:t>Panel membership and the Panel Process Plan.</w:t>
      </w:r>
    </w:p>
    <w:p w14:paraId="1D7B5AE2" w14:textId="77777777" w:rsidR="00605396" w:rsidRPr="00E66B85" w:rsidRDefault="00605396" w:rsidP="00A11C2A">
      <w:pPr>
        <w:pStyle w:val="BodyText"/>
        <w:numPr>
          <w:ilvl w:val="0"/>
          <w:numId w:val="19"/>
        </w:numPr>
        <w:tabs>
          <w:tab w:val="num" w:pos="720"/>
        </w:tabs>
      </w:pPr>
      <w:r w:rsidRPr="00E66B85">
        <w:t>The Restart Checklist, including any revisions</w:t>
      </w:r>
      <w:r w:rsidR="00531EA3" w:rsidRPr="00E66B85">
        <w:t xml:space="preserve"> and the Restart Basis Document.</w:t>
      </w:r>
    </w:p>
    <w:p w14:paraId="45B38A56" w14:textId="18716E12" w:rsidR="00605396" w:rsidRDefault="00605396" w:rsidP="00A11C2A">
      <w:pPr>
        <w:pStyle w:val="BodyText"/>
        <w:numPr>
          <w:ilvl w:val="0"/>
          <w:numId w:val="19"/>
        </w:numPr>
        <w:tabs>
          <w:tab w:val="num" w:pos="720"/>
        </w:tabs>
      </w:pPr>
      <w:r w:rsidRPr="00E66B85">
        <w:t>Interim progress reports (e.g., Commission paper</w:t>
      </w:r>
      <w:r w:rsidR="00231D24">
        <w:t>s</w:t>
      </w:r>
      <w:r w:rsidRPr="00E66B85">
        <w:t>, EDO memoranda).</w:t>
      </w:r>
      <w:r w:rsidR="007F2CAD">
        <w:t xml:space="preserve"> </w:t>
      </w:r>
    </w:p>
    <w:p w14:paraId="52985D96" w14:textId="58C68962" w:rsidR="007F2CAD" w:rsidRPr="00E66B85" w:rsidRDefault="007F2CAD" w:rsidP="00A11C2A">
      <w:pPr>
        <w:pStyle w:val="BodyText"/>
        <w:numPr>
          <w:ilvl w:val="0"/>
          <w:numId w:val="19"/>
        </w:numPr>
        <w:tabs>
          <w:tab w:val="num" w:pos="720"/>
        </w:tabs>
      </w:pPr>
      <w:r>
        <w:lastRenderedPageBreak/>
        <w:t xml:space="preserve">Meeting </w:t>
      </w:r>
      <w:r w:rsidRPr="00E66B85">
        <w:t>summaries from Panel meetings and meetings between the NRC</w:t>
      </w:r>
      <w:r>
        <w:t xml:space="preserve"> and</w:t>
      </w:r>
      <w:r w:rsidR="0026631E">
        <w:t xml:space="preserve"> </w:t>
      </w:r>
      <w:r w:rsidRPr="00E66B85">
        <w:t>licensee</w:t>
      </w:r>
      <w:r w:rsidR="008E2432" w:rsidRPr="008E2432">
        <w:t xml:space="preserve"> </w:t>
      </w:r>
      <w:r w:rsidR="008E2432" w:rsidRPr="00E66B85">
        <w:t>representatives</w:t>
      </w:r>
      <w:r w:rsidR="008E2432">
        <w:t>.</w:t>
      </w:r>
      <w:r w:rsidR="00E46E57">
        <w:t xml:space="preserve"> </w:t>
      </w:r>
      <w:r w:rsidR="008E2432" w:rsidRPr="00E66B85">
        <w:t>These summaries should indicate why any White, Yellow,</w:t>
      </w:r>
      <w:r w:rsidR="008E2432">
        <w:t xml:space="preserve"> </w:t>
      </w:r>
      <w:r w:rsidR="008E2432" w:rsidRPr="00E66B85">
        <w:t>or Red issues were or were not selected as restart items.</w:t>
      </w:r>
    </w:p>
    <w:p w14:paraId="2A13D65F" w14:textId="77777777" w:rsidR="00605396" w:rsidRPr="00E66B85" w:rsidRDefault="00605396" w:rsidP="00A11C2A">
      <w:pPr>
        <w:pStyle w:val="BodyText"/>
        <w:numPr>
          <w:ilvl w:val="0"/>
          <w:numId w:val="19"/>
        </w:numPr>
        <w:tabs>
          <w:tab w:val="num" w:pos="720"/>
        </w:tabs>
      </w:pPr>
      <w:r w:rsidRPr="00E66B85">
        <w:t>Inspection reports and related correspondence.</w:t>
      </w:r>
    </w:p>
    <w:p w14:paraId="4E063D90" w14:textId="77777777" w:rsidR="00605396" w:rsidRPr="00E66B85" w:rsidRDefault="00605396" w:rsidP="00A11C2A">
      <w:pPr>
        <w:pStyle w:val="BodyText"/>
        <w:numPr>
          <w:ilvl w:val="0"/>
          <w:numId w:val="19"/>
        </w:numPr>
        <w:tabs>
          <w:tab w:val="num" w:pos="720"/>
        </w:tabs>
      </w:pPr>
      <w:r w:rsidRPr="00E66B85">
        <w:t>Pertinent licensing actions completed by the NRC.</w:t>
      </w:r>
    </w:p>
    <w:p w14:paraId="73140DA2" w14:textId="77777777" w:rsidR="00605396" w:rsidRPr="00E66B85" w:rsidRDefault="00605396" w:rsidP="00A11C2A">
      <w:pPr>
        <w:pStyle w:val="BodyText"/>
        <w:numPr>
          <w:ilvl w:val="0"/>
          <w:numId w:val="19"/>
        </w:numPr>
        <w:tabs>
          <w:tab w:val="num" w:pos="720"/>
        </w:tabs>
      </w:pPr>
      <w:r w:rsidRPr="00E66B85">
        <w:t>Other agency and Government actions communicated to the NRC.</w:t>
      </w:r>
    </w:p>
    <w:p w14:paraId="576A59A6" w14:textId="77777777" w:rsidR="00605396" w:rsidRPr="00E66B85" w:rsidRDefault="00605396" w:rsidP="00A11C2A">
      <w:pPr>
        <w:pStyle w:val="BodyText"/>
        <w:numPr>
          <w:ilvl w:val="0"/>
          <w:numId w:val="19"/>
        </w:numPr>
        <w:tabs>
          <w:tab w:val="num" w:pos="720"/>
        </w:tabs>
      </w:pPr>
      <w:r w:rsidRPr="00E66B85">
        <w:t>The basis for restart approval.</w:t>
      </w:r>
    </w:p>
    <w:p w14:paraId="1EEB2C5D" w14:textId="77777777" w:rsidR="00605396" w:rsidRPr="00E66B85" w:rsidRDefault="00605396" w:rsidP="00A11C2A">
      <w:pPr>
        <w:pStyle w:val="BodyText"/>
        <w:numPr>
          <w:ilvl w:val="0"/>
          <w:numId w:val="19"/>
        </w:numPr>
        <w:tabs>
          <w:tab w:val="num" w:pos="720"/>
        </w:tabs>
      </w:pPr>
      <w:r w:rsidRPr="00E66B85">
        <w:t>The basis for the licensee</w:t>
      </w:r>
      <w:r w:rsidR="00DE3D95" w:rsidRPr="00E66B85">
        <w:t>’</w:t>
      </w:r>
      <w:r w:rsidRPr="00E66B85">
        <w:t xml:space="preserve">s return to the </w:t>
      </w:r>
      <w:r w:rsidR="00B57506" w:rsidRPr="00E66B85">
        <w:t xml:space="preserve">normal </w:t>
      </w:r>
      <w:r w:rsidRPr="00E66B85">
        <w:t>ROP.</w:t>
      </w:r>
    </w:p>
    <w:p w14:paraId="271C8534" w14:textId="77777777" w:rsidR="00605396" w:rsidRPr="00E66B85" w:rsidRDefault="00605396" w:rsidP="00A11C2A">
      <w:pPr>
        <w:pStyle w:val="BodyText"/>
        <w:numPr>
          <w:ilvl w:val="0"/>
          <w:numId w:val="19"/>
        </w:numPr>
        <w:tabs>
          <w:tab w:val="num" w:pos="720"/>
        </w:tabs>
      </w:pPr>
      <w:r w:rsidRPr="00E66B85">
        <w:t>A letter to the licensee documenting termination of the IMC 0350 process.</w:t>
      </w:r>
    </w:p>
    <w:p w14:paraId="006ABA8D" w14:textId="6F0735BC" w:rsidR="00605396" w:rsidRPr="00E66B85" w:rsidRDefault="00605396" w:rsidP="00A11C2A">
      <w:pPr>
        <w:pStyle w:val="BodyText"/>
        <w:numPr>
          <w:ilvl w:val="0"/>
          <w:numId w:val="19"/>
        </w:numPr>
        <w:tabs>
          <w:tab w:val="num" w:pos="720"/>
        </w:tabs>
      </w:pPr>
      <w:r w:rsidRPr="00E66B85">
        <w:t xml:space="preserve">A memorandum to </w:t>
      </w:r>
      <w:r w:rsidR="008C2409" w:rsidRPr="00E66B85">
        <w:t xml:space="preserve">the Director of </w:t>
      </w:r>
      <w:ins w:id="100" w:author="Author">
        <w:r w:rsidR="008F6C2F">
          <w:t>DRO</w:t>
        </w:r>
      </w:ins>
      <w:r w:rsidR="00E54680" w:rsidRPr="00E66B85">
        <w:t xml:space="preserve"> </w:t>
      </w:r>
      <w:r w:rsidRPr="00E66B85">
        <w:t>providing the lessons learned to be</w:t>
      </w:r>
      <w:r w:rsidR="000F318A" w:rsidRPr="00E66B85">
        <w:t xml:space="preserve"> </w:t>
      </w:r>
      <w:r w:rsidRPr="00E66B85">
        <w:t xml:space="preserve">considered </w:t>
      </w:r>
      <w:r w:rsidR="000F318A" w:rsidRPr="00E66B85">
        <w:t xml:space="preserve">for </w:t>
      </w:r>
      <w:r w:rsidR="00231D24">
        <w:t>i</w:t>
      </w:r>
      <w:r w:rsidR="000F318A" w:rsidRPr="00E66B85">
        <w:t>ncorporation</w:t>
      </w:r>
      <w:r w:rsidRPr="00E66B85">
        <w:t xml:space="preserve"> in the next revision to IMC 0350.</w:t>
      </w:r>
    </w:p>
    <w:p w14:paraId="5EBA6D36" w14:textId="20F3E610" w:rsidR="00605396" w:rsidRPr="00E66B85" w:rsidRDefault="00605396" w:rsidP="00974BAA">
      <w:pPr>
        <w:pStyle w:val="BodyText"/>
      </w:pPr>
      <w:r w:rsidRPr="00E66B85">
        <w:t xml:space="preserve">All documents relating to the restart process are to be included in the docket file and, to the extent permitted by </w:t>
      </w:r>
      <w:r w:rsidR="001955BE">
        <w:t xml:space="preserve">Title 10 of the </w:t>
      </w:r>
      <w:r w:rsidR="001955BE" w:rsidRPr="00136B6D">
        <w:rPr>
          <w:i/>
        </w:rPr>
        <w:t>Code of Federal Regulation</w:t>
      </w:r>
      <w:r w:rsidR="001955BE">
        <w:t xml:space="preserve"> (10 </w:t>
      </w:r>
      <w:r w:rsidRPr="00E66B85">
        <w:t>CFR</w:t>
      </w:r>
      <w:r w:rsidR="001955BE">
        <w:t xml:space="preserve">) </w:t>
      </w:r>
      <w:r w:rsidR="0026631E">
        <w:t>s</w:t>
      </w:r>
      <w:r w:rsidR="001955BE">
        <w:t>ection</w:t>
      </w:r>
      <w:r w:rsidRPr="00E66B85">
        <w:t> 2.</w:t>
      </w:r>
      <w:r w:rsidR="00BD643A" w:rsidRPr="00E66B85">
        <w:t>390</w:t>
      </w:r>
      <w:r w:rsidRPr="00E66B85">
        <w:t>, made public in accordance with NRC policy.</w:t>
      </w:r>
      <w:r w:rsidR="00E46E57">
        <w:t xml:space="preserve"> </w:t>
      </w:r>
    </w:p>
    <w:p w14:paraId="1B37C379" w14:textId="6E54FC40" w:rsidR="00605396" w:rsidRPr="00BA15D5" w:rsidRDefault="008F6706" w:rsidP="00E3789F">
      <w:pPr>
        <w:pStyle w:val="Heading1"/>
      </w:pPr>
      <w:bookmarkStart w:id="101" w:name="_Toc146182757"/>
      <w:bookmarkStart w:id="102" w:name="_Toc147928205"/>
      <w:r>
        <w:t>0350-</w:t>
      </w:r>
      <w:r w:rsidR="00605396" w:rsidRPr="00E66B85">
        <w:t>10</w:t>
      </w:r>
      <w:r w:rsidR="00605396" w:rsidRPr="00E66B85">
        <w:tab/>
        <w:t>REFERENCES</w:t>
      </w:r>
      <w:bookmarkEnd w:id="101"/>
      <w:bookmarkEnd w:id="102"/>
    </w:p>
    <w:p w14:paraId="14459B1B" w14:textId="5D455F40" w:rsidR="00605396" w:rsidRPr="00B65C3B" w:rsidRDefault="00605396" w:rsidP="00974BAA">
      <w:pPr>
        <w:pStyle w:val="BodyText2"/>
        <w:rPr>
          <w:rFonts w:cs="Arial"/>
        </w:rPr>
      </w:pPr>
      <w:r w:rsidRPr="00B65C3B">
        <w:rPr>
          <w:rFonts w:cs="Arial"/>
        </w:rPr>
        <w:t xml:space="preserve">IMC 0305, </w:t>
      </w:r>
      <w:r w:rsidR="00DE3D95" w:rsidRPr="00B65C3B">
        <w:rPr>
          <w:rFonts w:cs="Arial"/>
        </w:rPr>
        <w:t>“</w:t>
      </w:r>
      <w:r w:rsidRPr="00B65C3B">
        <w:rPr>
          <w:rFonts w:cs="Arial"/>
        </w:rPr>
        <w:t>Operating Reactor Assessment Program</w:t>
      </w:r>
      <w:r w:rsidR="00DE3D95" w:rsidRPr="00B65C3B">
        <w:rPr>
          <w:rFonts w:cs="Arial"/>
        </w:rPr>
        <w:t>”</w:t>
      </w:r>
    </w:p>
    <w:p w14:paraId="5FEA74B3" w14:textId="49640FD0" w:rsidR="00605396" w:rsidRPr="00E66B85" w:rsidRDefault="00605396" w:rsidP="00974BAA">
      <w:pPr>
        <w:pStyle w:val="BodyText2"/>
        <w:rPr>
          <w:rFonts w:cs="Arial"/>
        </w:rPr>
      </w:pPr>
      <w:r w:rsidRPr="00E66B85">
        <w:rPr>
          <w:rFonts w:cs="Arial"/>
        </w:rPr>
        <w:t xml:space="preserve">IMC 0608, </w:t>
      </w:r>
      <w:r w:rsidR="00DE3D95" w:rsidRPr="00E66B85">
        <w:rPr>
          <w:rFonts w:cs="Arial"/>
        </w:rPr>
        <w:t>“</w:t>
      </w:r>
      <w:r w:rsidRPr="00E66B85">
        <w:rPr>
          <w:rFonts w:cs="Arial"/>
        </w:rPr>
        <w:t>Performance Indicator Program</w:t>
      </w:r>
      <w:r w:rsidR="00DE3D95" w:rsidRPr="00E66B85">
        <w:rPr>
          <w:rFonts w:cs="Arial"/>
        </w:rPr>
        <w:t>”</w:t>
      </w:r>
    </w:p>
    <w:p w14:paraId="4F5A0080" w14:textId="1EBF782E" w:rsidR="00605396" w:rsidRDefault="00605396" w:rsidP="00974BAA">
      <w:pPr>
        <w:pStyle w:val="BodyText2"/>
        <w:rPr>
          <w:ins w:id="103" w:author="Author"/>
          <w:rFonts w:cs="Arial"/>
        </w:rPr>
      </w:pPr>
      <w:r w:rsidRPr="00E66B85">
        <w:rPr>
          <w:rFonts w:cs="Arial"/>
        </w:rPr>
        <w:t xml:space="preserve">IMC 0609, </w:t>
      </w:r>
      <w:r w:rsidR="00DE3D95" w:rsidRPr="00E66B85">
        <w:rPr>
          <w:rFonts w:cs="Arial"/>
        </w:rPr>
        <w:t>“</w:t>
      </w:r>
      <w:r w:rsidRPr="00E66B85">
        <w:rPr>
          <w:rFonts w:cs="Arial"/>
        </w:rPr>
        <w:t>Significance Determination Process</w:t>
      </w:r>
      <w:r w:rsidR="00DE3D95" w:rsidRPr="00E66B85">
        <w:rPr>
          <w:rFonts w:cs="Arial"/>
        </w:rPr>
        <w:t>”</w:t>
      </w:r>
    </w:p>
    <w:p w14:paraId="19F51E14" w14:textId="53566113" w:rsidR="002426B3" w:rsidRPr="00E66B85" w:rsidRDefault="002426B3" w:rsidP="00974BAA">
      <w:pPr>
        <w:pStyle w:val="BodyText2"/>
        <w:rPr>
          <w:rFonts w:cs="Arial"/>
        </w:rPr>
      </w:pPr>
      <w:ins w:id="104" w:author="Author">
        <w:r>
          <w:rPr>
            <w:rFonts w:cs="Arial"/>
          </w:rPr>
          <w:t>IMC 0611, “Power Reactor Inspection Reports”</w:t>
        </w:r>
      </w:ins>
    </w:p>
    <w:p w14:paraId="620FB0B4" w14:textId="08F1F970" w:rsidR="002426B3" w:rsidRDefault="00605396" w:rsidP="00974BAA">
      <w:pPr>
        <w:pStyle w:val="BodyText2"/>
        <w:rPr>
          <w:ins w:id="105" w:author="Author"/>
          <w:rFonts w:cs="Arial"/>
        </w:rPr>
      </w:pPr>
      <w:r w:rsidRPr="00E66B85">
        <w:rPr>
          <w:rFonts w:cs="Arial"/>
        </w:rPr>
        <w:t xml:space="preserve">IMC 2515, </w:t>
      </w:r>
      <w:r w:rsidR="00DE3D95" w:rsidRPr="00E66B85">
        <w:rPr>
          <w:rFonts w:cs="Arial"/>
        </w:rPr>
        <w:t>“</w:t>
      </w:r>
      <w:r w:rsidRPr="00E66B85">
        <w:rPr>
          <w:rFonts w:cs="Arial"/>
        </w:rPr>
        <w:t xml:space="preserve">Light Water Reactor Inspection Program </w:t>
      </w:r>
      <w:del w:id="106" w:author="Author">
        <w:r w:rsidRPr="00E66B85" w:rsidDel="0054409B">
          <w:rPr>
            <w:rFonts w:cs="Arial"/>
          </w:rPr>
          <w:delText>-</w:delText>
        </w:r>
      </w:del>
      <w:ins w:id="107" w:author="Author">
        <w:r w:rsidR="0054409B">
          <w:rPr>
            <w:rFonts w:cs="Arial"/>
          </w:rPr>
          <w:t>–</w:t>
        </w:r>
      </w:ins>
      <w:r w:rsidRPr="00E66B85">
        <w:rPr>
          <w:rFonts w:cs="Arial"/>
        </w:rPr>
        <w:t xml:space="preserve"> Operations Phase</w:t>
      </w:r>
      <w:r w:rsidR="00DE3D95" w:rsidRPr="00E66B85">
        <w:rPr>
          <w:rFonts w:cs="Arial"/>
        </w:rPr>
        <w:t>”</w:t>
      </w:r>
    </w:p>
    <w:p w14:paraId="7779D90F" w14:textId="56FB8B95" w:rsidR="00605396" w:rsidRDefault="002426B3" w:rsidP="00974BAA">
      <w:pPr>
        <w:pStyle w:val="BodyText2"/>
        <w:rPr>
          <w:ins w:id="108" w:author="Author"/>
          <w:rFonts w:cs="Arial"/>
        </w:rPr>
      </w:pPr>
      <w:ins w:id="109" w:author="Author">
        <w:r>
          <w:rPr>
            <w:rFonts w:cs="Arial"/>
          </w:rPr>
          <w:t>IP 95002</w:t>
        </w:r>
        <w:r w:rsidRPr="002426B3">
          <w:rPr>
            <w:rFonts w:cs="Arial"/>
          </w:rPr>
          <w:t>, “</w:t>
        </w:r>
        <w:r w:rsidRPr="002426B3">
          <w:rPr>
            <w:rFonts w:cs="Arial"/>
            <w:color w:val="333333"/>
            <w:shd w:val="clear" w:color="auto" w:fill="FFFFFF"/>
          </w:rPr>
          <w:t>Supplemental Inspection Response to Action Matrix Column 3 (Degraded Performance) Inputs”</w:t>
        </w:r>
      </w:ins>
      <w:del w:id="110" w:author="Author">
        <w:r w:rsidR="00E46E57" w:rsidDel="002426B3">
          <w:rPr>
            <w:rFonts w:cs="Arial"/>
          </w:rPr>
          <w:delText xml:space="preserve"> </w:delText>
        </w:r>
      </w:del>
    </w:p>
    <w:p w14:paraId="4961F17C" w14:textId="6313E312" w:rsidR="008F6C2F" w:rsidRPr="00E66B85" w:rsidRDefault="008F6C2F" w:rsidP="00974BAA">
      <w:pPr>
        <w:pStyle w:val="BodyText2"/>
        <w:rPr>
          <w:rFonts w:cs="Arial"/>
        </w:rPr>
      </w:pPr>
      <w:ins w:id="111" w:author="Author">
        <w:r>
          <w:rPr>
            <w:rFonts w:cs="Arial"/>
          </w:rPr>
          <w:t xml:space="preserve">IP 95003, </w:t>
        </w:r>
        <w:r w:rsidRPr="008F6C2F">
          <w:rPr>
            <w:rFonts w:cs="Arial"/>
          </w:rPr>
          <w:t>“</w:t>
        </w:r>
        <w:r w:rsidRPr="008F6C2F">
          <w:rPr>
            <w:rFonts w:cs="Arial"/>
            <w:color w:val="333333"/>
            <w:shd w:val="clear" w:color="auto" w:fill="FFFFFF"/>
          </w:rPr>
          <w:t>Supplemental Inspection Response to Action Matrix Column 4 (Multiple/Repetitive Degraded Cornerstone) Inputs”</w:t>
        </w:r>
      </w:ins>
    </w:p>
    <w:p w14:paraId="45B6D4F2" w14:textId="189485AF" w:rsidR="00605396" w:rsidRDefault="00281374" w:rsidP="00974BAA">
      <w:pPr>
        <w:pStyle w:val="BodyText2"/>
        <w:rPr>
          <w:rFonts w:cs="Arial"/>
        </w:rPr>
      </w:pPr>
      <w:r w:rsidRPr="00E66B85">
        <w:rPr>
          <w:rFonts w:cs="Arial"/>
        </w:rPr>
        <w:t>NRC Management Directive 3.5, “Attendance at NRC Staff-Sponsored Meetings”</w:t>
      </w:r>
    </w:p>
    <w:p w14:paraId="46EA5505" w14:textId="0D0336C9" w:rsidR="009F6A14" w:rsidRPr="00E66B85" w:rsidRDefault="009F6A14" w:rsidP="009F6A14">
      <w:pPr>
        <w:pStyle w:val="BodyText2"/>
        <w:rPr>
          <w:rFonts w:cs="Arial"/>
        </w:rPr>
      </w:pPr>
      <w:r w:rsidRPr="00E66B85">
        <w:rPr>
          <w:rFonts w:cs="Arial"/>
        </w:rPr>
        <w:t>NRC Management Directive 8.3, “NRC Incident Investigation Program”</w:t>
      </w:r>
    </w:p>
    <w:p w14:paraId="33EF6008" w14:textId="77777777" w:rsidR="00191173" w:rsidRDefault="00191173" w:rsidP="00F557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5134ED1A" w14:textId="1F0CEF97" w:rsidR="00966EC0" w:rsidRDefault="00605396" w:rsidP="00966EC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66EC0" w:rsidSect="00966EC0">
          <w:headerReference w:type="default" r:id="rId9"/>
          <w:footerReference w:type="default" r:id="rId10"/>
          <w:pgSz w:w="12240" w:h="15840"/>
          <w:pgMar w:top="1440" w:right="1440" w:bottom="1440" w:left="1440" w:header="720" w:footer="720" w:gutter="0"/>
          <w:pgNumType w:start="1"/>
          <w:cols w:space="720"/>
          <w:docGrid w:linePitch="326"/>
        </w:sectPr>
      </w:pPr>
      <w:r w:rsidRPr="00E66B85">
        <w:t>END</w:t>
      </w:r>
      <w:bookmarkStart w:id="112" w:name="_Toc465246066"/>
    </w:p>
    <w:p w14:paraId="787128B6" w14:textId="31953A37" w:rsidR="0026296C" w:rsidRPr="00BA15D5" w:rsidRDefault="0026296C" w:rsidP="006E70E9">
      <w:pPr>
        <w:pStyle w:val="BodyText"/>
        <w:jc w:val="center"/>
        <w:outlineLvl w:val="0"/>
      </w:pPr>
      <w:bookmarkStart w:id="113" w:name="_Toc146182758"/>
      <w:bookmarkStart w:id="114" w:name="_Toc147928206"/>
      <w:r w:rsidRPr="00E66B85">
        <w:lastRenderedPageBreak/>
        <w:t>A</w:t>
      </w:r>
      <w:r w:rsidR="006E70E9">
        <w:t>ppendix</w:t>
      </w:r>
      <w:r w:rsidRPr="00E66B85">
        <w:t xml:space="preserve"> </w:t>
      </w:r>
      <w:r>
        <w:t>A:</w:t>
      </w:r>
      <w:r w:rsidR="00E46E57">
        <w:t xml:space="preserve"> </w:t>
      </w:r>
      <w:r>
        <w:t>G</w:t>
      </w:r>
      <w:r w:rsidR="006E70E9">
        <w:t>eneral</w:t>
      </w:r>
      <w:bookmarkEnd w:id="113"/>
      <w:bookmarkEnd w:id="114"/>
    </w:p>
    <w:p w14:paraId="64CCE4FD" w14:textId="7AFF5B5B" w:rsidR="00605396" w:rsidRPr="00B65C3B" w:rsidRDefault="00605396" w:rsidP="006C0CF3">
      <w:pPr>
        <w:pStyle w:val="BodyText2"/>
        <w:spacing w:before="440"/>
      </w:pPr>
      <w:bookmarkStart w:id="115" w:name="_Toc465246067"/>
      <w:bookmarkStart w:id="116" w:name="_Toc496686642"/>
      <w:bookmarkStart w:id="117" w:name="_Toc146182759"/>
      <w:bookmarkStart w:id="118" w:name="_Toc147928207"/>
      <w:bookmarkEnd w:id="112"/>
      <w:r w:rsidRPr="00B65C3B">
        <w:t>A.1</w:t>
      </w:r>
      <w:r w:rsidR="006E70E9">
        <w:t xml:space="preserve"> </w:t>
      </w:r>
      <w:r w:rsidR="006E70E9">
        <w:tab/>
      </w:r>
      <w:r w:rsidRPr="00B65C3B">
        <w:t>PURPOSE</w:t>
      </w:r>
      <w:bookmarkEnd w:id="115"/>
      <w:bookmarkEnd w:id="116"/>
      <w:bookmarkEnd w:id="117"/>
      <w:bookmarkEnd w:id="118"/>
    </w:p>
    <w:p w14:paraId="0BF30496" w14:textId="640A5903" w:rsidR="00605396" w:rsidRDefault="00605396" w:rsidP="00974BAA">
      <w:pPr>
        <w:pStyle w:val="BodyText3"/>
      </w:pPr>
      <w:r w:rsidRPr="00B65C3B">
        <w:t xml:space="preserve">To </w:t>
      </w:r>
      <w:r w:rsidR="00040BF9" w:rsidRPr="00B65C3B">
        <w:t>serve as</w:t>
      </w:r>
      <w:r w:rsidR="009B5E16" w:rsidRPr="00B65C3B">
        <w:t xml:space="preserve"> </w:t>
      </w:r>
      <w:r w:rsidRPr="00B65C3B">
        <w:t xml:space="preserve">guidance </w:t>
      </w:r>
      <w:r w:rsidR="00040BF9" w:rsidRPr="00B65C3B">
        <w:t xml:space="preserve">for </w:t>
      </w:r>
      <w:r w:rsidRPr="00E66B85">
        <w:t xml:space="preserve">anticipated tasks </w:t>
      </w:r>
      <w:r w:rsidR="00040BF9" w:rsidRPr="00E66B85">
        <w:t xml:space="preserve">and to help </w:t>
      </w:r>
      <w:r w:rsidRPr="00E66B85">
        <w:t>plan and coordinat</w:t>
      </w:r>
      <w:r w:rsidR="00040BF9" w:rsidRPr="00E66B85">
        <w:t>e</w:t>
      </w:r>
      <w:r w:rsidRPr="00E66B85">
        <w:t xml:space="preserve"> NRC activities associated with </w:t>
      </w:r>
      <w:r w:rsidR="00040BF9" w:rsidRPr="00E66B85">
        <w:t xml:space="preserve">the </w:t>
      </w:r>
      <w:r w:rsidRPr="00E66B85">
        <w:t xml:space="preserve">oversight of nuclear power plants that are restarting </w:t>
      </w:r>
      <w:r w:rsidR="00E54680" w:rsidRPr="00E66B85">
        <w:t xml:space="preserve">and transitioning </w:t>
      </w:r>
      <w:r w:rsidR="009B5E16" w:rsidRPr="00E66B85">
        <w:t>from</w:t>
      </w:r>
      <w:r w:rsidR="00231D24">
        <w:t xml:space="preserve"> oversight under the</w:t>
      </w:r>
      <w:r w:rsidR="009B5E16" w:rsidRPr="00E66B85">
        <w:t xml:space="preserve"> IMC 0350</w:t>
      </w:r>
      <w:r w:rsidR="00231D24">
        <w:t xml:space="preserve"> process</w:t>
      </w:r>
      <w:r w:rsidR="009B5E16" w:rsidRPr="00E66B85">
        <w:t xml:space="preserve"> </w:t>
      </w:r>
      <w:r w:rsidR="00E54680" w:rsidRPr="00E66B85">
        <w:t>back to the normal ROP</w:t>
      </w:r>
      <w:r w:rsidRPr="00E66B85">
        <w:t>.</w:t>
      </w:r>
    </w:p>
    <w:p w14:paraId="7A40B80B" w14:textId="06F1F658" w:rsidR="00605396" w:rsidRPr="00E66B85" w:rsidRDefault="00605396" w:rsidP="006C0CF3">
      <w:pPr>
        <w:pStyle w:val="BodyText2"/>
        <w:spacing w:before="440"/>
      </w:pPr>
      <w:bookmarkStart w:id="119" w:name="_Toc465246068"/>
      <w:bookmarkStart w:id="120" w:name="_Toc496686643"/>
      <w:bookmarkStart w:id="121" w:name="_Toc146182760"/>
      <w:bookmarkStart w:id="122" w:name="_Toc147928208"/>
      <w:r w:rsidRPr="00E66B85">
        <w:t>A.2</w:t>
      </w:r>
      <w:r w:rsidR="006E70E9">
        <w:t xml:space="preserve"> </w:t>
      </w:r>
      <w:r w:rsidR="006E70E9">
        <w:tab/>
      </w:r>
      <w:r w:rsidRPr="00E66B85">
        <w:t>OBJECTIVES</w:t>
      </w:r>
      <w:bookmarkEnd w:id="119"/>
      <w:bookmarkEnd w:id="120"/>
      <w:bookmarkEnd w:id="121"/>
      <w:bookmarkEnd w:id="122"/>
    </w:p>
    <w:p w14:paraId="279C68E5" w14:textId="2092F9D1" w:rsidR="00605396" w:rsidRPr="00E66B85" w:rsidRDefault="00605396" w:rsidP="00D52447">
      <w:pPr>
        <w:pStyle w:val="BodyText"/>
      </w:pPr>
      <w:r w:rsidRPr="00E66B85">
        <w:t>To ensure that NRC oversight efforts are consistently developed, communicated, and implemented.</w:t>
      </w:r>
      <w:r w:rsidR="00E46E57">
        <w:t xml:space="preserve"> </w:t>
      </w:r>
      <w:r w:rsidR="00040BF9" w:rsidRPr="00E66B85">
        <w:t xml:space="preserve">Guidance </w:t>
      </w:r>
      <w:r w:rsidRPr="00E66B85">
        <w:t xml:space="preserve">is provided in </w:t>
      </w:r>
      <w:r w:rsidR="003A3DCE">
        <w:t>the following</w:t>
      </w:r>
      <w:r w:rsidR="003A3DCE" w:rsidRPr="00E66B85">
        <w:t xml:space="preserve"> </w:t>
      </w:r>
      <w:r w:rsidRPr="00E66B85">
        <w:t>appendi</w:t>
      </w:r>
      <w:r w:rsidR="003A3DCE">
        <w:t>ces</w:t>
      </w:r>
      <w:r w:rsidR="00A14A62" w:rsidRPr="00E66B85">
        <w:t> to</w:t>
      </w:r>
      <w:r w:rsidRPr="00E66B85">
        <w:t xml:space="preserve"> support:</w:t>
      </w:r>
    </w:p>
    <w:p w14:paraId="24D7FAB6" w14:textId="7218C098" w:rsidR="00605396" w:rsidRPr="00E66B85" w:rsidRDefault="008A5D58" w:rsidP="00A11C2A">
      <w:pPr>
        <w:pStyle w:val="BodyText"/>
        <w:numPr>
          <w:ilvl w:val="0"/>
          <w:numId w:val="20"/>
        </w:numPr>
      </w:pPr>
      <w:r w:rsidRPr="00E66B85">
        <w:t>U</w:t>
      </w:r>
      <w:r w:rsidR="00605396" w:rsidRPr="00E66B85">
        <w:t>sing established criteria to screen, prioritize, and identify issues requiring resolution before restart</w:t>
      </w:r>
      <w:r w:rsidR="00C26E15">
        <w:t>.</w:t>
      </w:r>
    </w:p>
    <w:p w14:paraId="51F79308" w14:textId="3D05A58A" w:rsidR="00605396" w:rsidRPr="00E66B85" w:rsidRDefault="008A5D58" w:rsidP="00A11C2A">
      <w:pPr>
        <w:pStyle w:val="BodyText"/>
        <w:numPr>
          <w:ilvl w:val="0"/>
          <w:numId w:val="20"/>
        </w:numPr>
        <w:tabs>
          <w:tab w:val="num" w:pos="720"/>
        </w:tabs>
      </w:pPr>
      <w:r w:rsidRPr="00E66B85">
        <w:t>T</w:t>
      </w:r>
      <w:r w:rsidR="00605396" w:rsidRPr="00E66B85">
        <w:t xml:space="preserve">racking, documenting, and </w:t>
      </w:r>
      <w:ins w:id="123" w:author="Author">
        <w:r w:rsidR="007D6831" w:rsidRPr="00E66B85">
          <w:t>follow</w:t>
        </w:r>
        <w:r w:rsidR="007D6831">
          <w:t>-</w:t>
        </w:r>
      </w:ins>
      <w:r w:rsidR="00FE7D62" w:rsidRPr="00E66B85">
        <w:t>up</w:t>
      </w:r>
      <w:r w:rsidR="00605396" w:rsidRPr="00E66B85">
        <w:t xml:space="preserve"> of non-restart issues commensurate with established inspection program guidance</w:t>
      </w:r>
      <w:r w:rsidR="00C26E15">
        <w:t>.</w:t>
      </w:r>
      <w:r w:rsidR="00605396" w:rsidRPr="00E66B85">
        <w:t xml:space="preserve"> </w:t>
      </w:r>
    </w:p>
    <w:p w14:paraId="571A3F5B" w14:textId="62AF8227" w:rsidR="00605396" w:rsidRPr="00E66B85" w:rsidRDefault="008A5D58" w:rsidP="00A11C2A">
      <w:pPr>
        <w:pStyle w:val="BodyText"/>
        <w:numPr>
          <w:ilvl w:val="0"/>
          <w:numId w:val="20"/>
        </w:numPr>
        <w:tabs>
          <w:tab w:val="num" w:pos="720"/>
        </w:tabs>
      </w:pPr>
      <w:r w:rsidRPr="00E66B85">
        <w:t>I</w:t>
      </w:r>
      <w:r w:rsidR="00605396" w:rsidRPr="00E66B85">
        <w:t>dentifying the level of effort needed to review and approve a plant restart</w:t>
      </w:r>
      <w:r w:rsidR="00C26E15">
        <w:t>.</w:t>
      </w:r>
      <w:r w:rsidR="00605396" w:rsidRPr="00E66B85">
        <w:t xml:space="preserve"> </w:t>
      </w:r>
    </w:p>
    <w:p w14:paraId="2A098D10" w14:textId="0220EC3C" w:rsidR="00605396" w:rsidRPr="00E66B85" w:rsidRDefault="008A5D58" w:rsidP="00A11C2A">
      <w:pPr>
        <w:pStyle w:val="BodyText"/>
        <w:numPr>
          <w:ilvl w:val="0"/>
          <w:numId w:val="20"/>
        </w:numPr>
        <w:tabs>
          <w:tab w:val="num" w:pos="720"/>
        </w:tabs>
      </w:pPr>
      <w:r w:rsidRPr="00E66B85">
        <w:t>C</w:t>
      </w:r>
      <w:r w:rsidR="00605396" w:rsidRPr="00E66B85">
        <w:t>oordinating, overseeing, and tracking restart-related activities</w:t>
      </w:r>
      <w:r w:rsidR="00C26E15">
        <w:t>.</w:t>
      </w:r>
    </w:p>
    <w:p w14:paraId="6F754BF5" w14:textId="6779A9D3" w:rsidR="00605396" w:rsidRPr="00E66B85" w:rsidRDefault="008A5D58" w:rsidP="00A11C2A">
      <w:pPr>
        <w:pStyle w:val="BodyText"/>
        <w:numPr>
          <w:ilvl w:val="0"/>
          <w:numId w:val="20"/>
        </w:numPr>
        <w:tabs>
          <w:tab w:val="num" w:pos="720"/>
        </w:tabs>
      </w:pPr>
      <w:r w:rsidRPr="00E66B85">
        <w:t>C</w:t>
      </w:r>
      <w:r w:rsidR="00605396" w:rsidRPr="00E66B85">
        <w:t>oordinating, overseeing, and tracking post-restart activities</w:t>
      </w:r>
      <w:r w:rsidR="00C26E15">
        <w:t>.</w:t>
      </w:r>
    </w:p>
    <w:p w14:paraId="01EFE367" w14:textId="77777777" w:rsidR="00AA059B" w:rsidRDefault="00AA059B" w:rsidP="005916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B2CD74" w14:textId="77777777" w:rsidR="00966EC0" w:rsidRDefault="00966EC0" w:rsidP="009D31F0">
      <w:pPr>
        <w:widowControl/>
        <w:tabs>
          <w:tab w:val="center" w:pos="4680"/>
        </w:tabs>
        <w:jc w:val="center"/>
        <w:sectPr w:rsidR="00966EC0" w:rsidSect="00966EC0">
          <w:headerReference w:type="default" r:id="rId11"/>
          <w:footerReference w:type="default" r:id="rId12"/>
          <w:pgSz w:w="12240" w:h="15840"/>
          <w:pgMar w:top="1440" w:right="1440" w:bottom="1440" w:left="1440" w:header="720" w:footer="720" w:gutter="0"/>
          <w:pgNumType w:start="1"/>
          <w:cols w:space="720"/>
          <w:docGrid w:linePitch="326"/>
        </w:sectPr>
      </w:pPr>
    </w:p>
    <w:p w14:paraId="1F832AEF" w14:textId="109250D9" w:rsidR="00AA059B" w:rsidRPr="00BA15D5" w:rsidRDefault="006E70E9" w:rsidP="004011AA">
      <w:pPr>
        <w:pStyle w:val="attachmenttitle"/>
      </w:pPr>
      <w:bookmarkStart w:id="124" w:name="_Toc147928209"/>
      <w:r w:rsidRPr="00E66B85">
        <w:lastRenderedPageBreak/>
        <w:t xml:space="preserve">Appendix </w:t>
      </w:r>
      <w:r>
        <w:t xml:space="preserve">B: Panel </w:t>
      </w:r>
      <w:r w:rsidRPr="00E66B85">
        <w:t>Process Plan</w:t>
      </w:r>
      <w:bookmarkEnd w:id="124"/>
    </w:p>
    <w:p w14:paraId="1E2DD185" w14:textId="5480B294" w:rsidR="00605396" w:rsidRPr="00E01A5A" w:rsidRDefault="00605396" w:rsidP="00E53C6A">
      <w:pPr>
        <w:pStyle w:val="BodyText2"/>
        <w:spacing w:before="440"/>
      </w:pPr>
      <w:bookmarkStart w:id="125" w:name="_Toc465246069"/>
      <w:bookmarkStart w:id="126" w:name="_Toc496686644"/>
      <w:bookmarkStart w:id="127" w:name="_Toc146182761"/>
      <w:bookmarkStart w:id="128" w:name="_Toc147928210"/>
      <w:r w:rsidRPr="00E01A5A">
        <w:t>B.</w:t>
      </w:r>
      <w:r w:rsidR="00E01A5A">
        <w:t xml:space="preserve"> </w:t>
      </w:r>
      <w:r w:rsidR="00E01A5A">
        <w:tab/>
      </w:r>
      <w:r w:rsidRPr="00E01A5A">
        <w:t>PANEL PROCESS PLAN</w:t>
      </w:r>
      <w:bookmarkEnd w:id="125"/>
      <w:bookmarkEnd w:id="126"/>
      <w:bookmarkEnd w:id="127"/>
      <w:bookmarkEnd w:id="128"/>
    </w:p>
    <w:p w14:paraId="444E3B1B" w14:textId="7B694907" w:rsidR="00605396" w:rsidRPr="00B65C3B" w:rsidRDefault="00605396" w:rsidP="00D52447">
      <w:pPr>
        <w:pStyle w:val="BodyText"/>
      </w:pPr>
      <w:r w:rsidRPr="00B65C3B">
        <w:t>This section outlines the NRC</w:t>
      </w:r>
      <w:r w:rsidR="00DE3D95" w:rsidRPr="00B65C3B">
        <w:t>’</w:t>
      </w:r>
      <w:r w:rsidRPr="00B65C3B">
        <w:t>s IMC 0350 oversight process and provides guidance for constructing the Panel Process Plan.</w:t>
      </w:r>
      <w:r w:rsidR="00E46E57">
        <w:t xml:space="preserve"> </w:t>
      </w:r>
      <w:r w:rsidRPr="00B65C3B">
        <w:t>The major steps are outlined below:</w:t>
      </w:r>
    </w:p>
    <w:p w14:paraId="591183AF" w14:textId="77777777" w:rsidR="004B3839" w:rsidRPr="004B3839" w:rsidRDefault="00605396" w:rsidP="00A11C2A">
      <w:pPr>
        <w:pStyle w:val="BodyText"/>
        <w:numPr>
          <w:ilvl w:val="0"/>
          <w:numId w:val="21"/>
        </w:numPr>
      </w:pPr>
      <w:r w:rsidRPr="00B65C3B">
        <w:t>Verification of appropriate agency response</w:t>
      </w:r>
    </w:p>
    <w:p w14:paraId="0FF5B8CD" w14:textId="77777777" w:rsidR="00605396" w:rsidRPr="00B65C3B" w:rsidRDefault="00605396" w:rsidP="00A11C2A">
      <w:pPr>
        <w:pStyle w:val="BodyText"/>
        <w:numPr>
          <w:ilvl w:val="0"/>
          <w:numId w:val="21"/>
        </w:numPr>
      </w:pPr>
      <w:r w:rsidRPr="00B65C3B">
        <w:t>Verification of appropriate notifications</w:t>
      </w:r>
    </w:p>
    <w:p w14:paraId="60BF5D59" w14:textId="77777777" w:rsidR="00DD0D87" w:rsidRPr="00E66B85" w:rsidRDefault="00605396" w:rsidP="00A11C2A">
      <w:pPr>
        <w:pStyle w:val="BodyText"/>
        <w:numPr>
          <w:ilvl w:val="0"/>
          <w:numId w:val="21"/>
        </w:numPr>
      </w:pPr>
      <w:r w:rsidRPr="00E66B85">
        <w:t>Establishment and organization of the NRC review process</w:t>
      </w:r>
    </w:p>
    <w:p w14:paraId="286D071C" w14:textId="77777777" w:rsidR="00605396" w:rsidRPr="00E66B85" w:rsidRDefault="00605396" w:rsidP="00A11C2A">
      <w:pPr>
        <w:pStyle w:val="BodyText"/>
        <w:numPr>
          <w:ilvl w:val="0"/>
          <w:numId w:val="21"/>
        </w:numPr>
      </w:pPr>
      <w:r w:rsidRPr="00E66B85">
        <w:t>Assessment of licensee performance</w:t>
      </w:r>
    </w:p>
    <w:p w14:paraId="79B68699" w14:textId="77777777" w:rsidR="00605396" w:rsidRPr="00E66B85" w:rsidRDefault="00605396" w:rsidP="00A11C2A">
      <w:pPr>
        <w:pStyle w:val="BodyText"/>
        <w:numPr>
          <w:ilvl w:val="0"/>
          <w:numId w:val="21"/>
        </w:numPr>
      </w:pPr>
      <w:r w:rsidRPr="00E66B85">
        <w:t>Restart authorization</w:t>
      </w:r>
    </w:p>
    <w:p w14:paraId="6A569C15" w14:textId="77777777" w:rsidR="002653C3" w:rsidRPr="00E66B85" w:rsidRDefault="00605396" w:rsidP="00A11C2A">
      <w:pPr>
        <w:pStyle w:val="BodyText"/>
        <w:numPr>
          <w:ilvl w:val="0"/>
          <w:numId w:val="21"/>
        </w:numPr>
      </w:pPr>
      <w:r w:rsidRPr="00E66B85">
        <w:t xml:space="preserve">Notification of restart authorization </w:t>
      </w:r>
    </w:p>
    <w:p w14:paraId="17AEBF40" w14:textId="77777777" w:rsidR="002653C3" w:rsidRPr="00E66B85" w:rsidRDefault="00605396" w:rsidP="00A11C2A">
      <w:pPr>
        <w:pStyle w:val="BodyText"/>
        <w:numPr>
          <w:ilvl w:val="0"/>
          <w:numId w:val="21"/>
        </w:numPr>
      </w:pPr>
      <w:r w:rsidRPr="00E66B85">
        <w:t>Post-restart oversight</w:t>
      </w:r>
    </w:p>
    <w:p w14:paraId="25EBCA20" w14:textId="77777777" w:rsidR="00605396" w:rsidRPr="00E66B85" w:rsidRDefault="00605396" w:rsidP="00A11C2A">
      <w:pPr>
        <w:pStyle w:val="BodyText"/>
        <w:numPr>
          <w:ilvl w:val="0"/>
          <w:numId w:val="21"/>
        </w:numPr>
      </w:pPr>
      <w:r w:rsidRPr="00E66B85">
        <w:t>Termination of the IMC 0350 process</w:t>
      </w:r>
    </w:p>
    <w:p w14:paraId="1D270A7A" w14:textId="1C8CBEDC" w:rsidR="00605396" w:rsidRPr="00E66B85" w:rsidRDefault="00605396" w:rsidP="00D52447">
      <w:pPr>
        <w:pStyle w:val="BodyText"/>
      </w:pPr>
      <w:r w:rsidRPr="00E66B85">
        <w:t>These major steps are broken down into potential tasks and are specified in a menu format.</w:t>
      </w:r>
      <w:r w:rsidR="00E46E57">
        <w:t xml:space="preserve"> </w:t>
      </w:r>
      <w:r w:rsidRPr="00E66B85">
        <w:t>However, only those tasks that are applicable should be selected for incorporation into the Panel Process Plan.</w:t>
      </w:r>
    </w:p>
    <w:p w14:paraId="3D01D266" w14:textId="0C66870A" w:rsidR="009F2312" w:rsidRPr="00E66B85" w:rsidRDefault="00605396" w:rsidP="00D52447">
      <w:pPr>
        <w:pStyle w:val="BodyText"/>
      </w:pPr>
      <w:r w:rsidRPr="00E66B85">
        <w:t xml:space="preserve">When appropriate, the </w:t>
      </w:r>
      <w:r w:rsidR="00480CF5" w:rsidRPr="00E66B85">
        <w:t xml:space="preserve">lead </w:t>
      </w:r>
      <w:r w:rsidRPr="00E66B85">
        <w:t>organization</w:t>
      </w:r>
      <w:r w:rsidR="004A7A7B" w:rsidRPr="00E66B85">
        <w:t xml:space="preserve"> that is typically responsible</w:t>
      </w:r>
      <w:r w:rsidRPr="00E66B85">
        <w:t xml:space="preserve"> </w:t>
      </w:r>
      <w:r w:rsidR="004A7A7B" w:rsidRPr="00E66B85">
        <w:t xml:space="preserve">for the action is </w:t>
      </w:r>
      <w:r w:rsidRPr="00E66B85">
        <w:t>indicated in parentheses next to the task.</w:t>
      </w:r>
      <w:r w:rsidR="00E46E57">
        <w:t xml:space="preserve"> </w:t>
      </w:r>
      <w:r w:rsidRPr="00E66B85">
        <w:t>When</w:t>
      </w:r>
      <w:r w:rsidR="00D10A05" w:rsidRPr="00E66B85">
        <w:t xml:space="preserve"> the</w:t>
      </w:r>
      <w:r w:rsidRPr="00E66B85">
        <w:t xml:space="preserve"> </w:t>
      </w:r>
      <w:r w:rsidR="003F3277" w:rsidRPr="00E66B85">
        <w:t xml:space="preserve">responsible organization </w:t>
      </w:r>
      <w:r w:rsidRPr="00E66B85">
        <w:t>is not indicated, the Panel will determine responsibility.</w:t>
      </w:r>
      <w:r w:rsidR="00E46E57">
        <w:t xml:space="preserve"> </w:t>
      </w:r>
      <w:r w:rsidR="003F3277" w:rsidRPr="00E66B85">
        <w:t>In some cases, r</w:t>
      </w:r>
      <w:r w:rsidRPr="00E66B85">
        <w:t>esponsibilit</w:t>
      </w:r>
      <w:r w:rsidR="003F3277" w:rsidRPr="00E66B85">
        <w:t>ies</w:t>
      </w:r>
      <w:r w:rsidRPr="00E66B85">
        <w:t xml:space="preserve"> may be shared.</w:t>
      </w:r>
      <w:r w:rsidR="00966484" w:rsidRPr="00E66B85" w:rsidDel="00966484">
        <w:t xml:space="preserve"> </w:t>
      </w:r>
    </w:p>
    <w:p w14:paraId="54A3A94D" w14:textId="59EB3833" w:rsidR="00605396" w:rsidRPr="00E66B85" w:rsidRDefault="00605396" w:rsidP="00D52447">
      <w:pPr>
        <w:pStyle w:val="Heading1"/>
      </w:pPr>
      <w:bookmarkStart w:id="129" w:name="_Toc465246070"/>
      <w:bookmarkStart w:id="130" w:name="_Toc496686645"/>
      <w:bookmarkStart w:id="131" w:name="_Toc146182762"/>
      <w:bookmarkStart w:id="132" w:name="_Toc147928211"/>
      <w:r w:rsidRPr="00E66B85">
        <w:t>B.1</w:t>
      </w:r>
      <w:r w:rsidR="008F6706">
        <w:tab/>
      </w:r>
      <w:r w:rsidR="008F6706">
        <w:tab/>
      </w:r>
      <w:r w:rsidRPr="00E66B85">
        <w:t>VERIFICATION OF APPROPRIATE AGENCY RESPONSE</w:t>
      </w:r>
      <w:bookmarkEnd w:id="129"/>
      <w:bookmarkEnd w:id="130"/>
      <w:bookmarkEnd w:id="131"/>
      <w:bookmarkEnd w:id="132"/>
    </w:p>
    <w:p w14:paraId="717FFF69" w14:textId="00094E03" w:rsidR="00605396" w:rsidRPr="00E66B85" w:rsidRDefault="00605396" w:rsidP="00D52447">
      <w:pPr>
        <w:pStyle w:val="BodyText"/>
      </w:pPr>
      <w:r w:rsidRPr="00E66B85">
        <w:t>The Panel should focus its restart review efforts on those performance issues and conditions related to the reasons that IMC 0350 was implemented.</w:t>
      </w:r>
      <w:r w:rsidR="00E46E57">
        <w:t xml:space="preserve"> </w:t>
      </w:r>
      <w:r w:rsidRPr="00E66B85">
        <w:t>The performance data, root causes, and their apparent risk impact are to be established early in the process.</w:t>
      </w:r>
      <w:r w:rsidR="00E46E57">
        <w:t xml:space="preserve"> </w:t>
      </w:r>
      <w:r w:rsidRPr="00E66B85">
        <w:t>This information will assist the NRC in characterizing the problems, the appropriate regulatory response, and the adequacy of the licensee</w:t>
      </w:r>
      <w:r w:rsidR="00DE3D95" w:rsidRPr="00E66B85">
        <w:t>’</w:t>
      </w:r>
      <w:r w:rsidRPr="00E66B85">
        <w:t>s corrective actions.</w:t>
      </w:r>
      <w:r w:rsidR="00E46E57">
        <w:t xml:space="preserve"> </w:t>
      </w:r>
      <w:r w:rsidRPr="00E66B85">
        <w:t>Early management appraisal of the situation is also important to ensure that the proper immediate actions are taken.</w:t>
      </w:r>
      <w:r w:rsidR="00E46E57">
        <w:t xml:space="preserve"> </w:t>
      </w:r>
      <w:r w:rsidRPr="00E66B85">
        <w:t xml:space="preserve">The initial NRC actions listed below are to be performed as soon as practical following the decision to implement the IMC 0350 process. </w:t>
      </w:r>
    </w:p>
    <w:p w14:paraId="1717C0F1" w14:textId="019DA205" w:rsidR="00605396" w:rsidRPr="00E66B85" w:rsidRDefault="00D52447" w:rsidP="00D35EC6">
      <w:pPr>
        <w:pStyle w:val="BodyText"/>
      </w:pPr>
      <w:r>
        <w:t>T</w:t>
      </w:r>
      <w:r w:rsidR="00605396" w:rsidRPr="00E66B85">
        <w:t>ASK</w:t>
      </w:r>
    </w:p>
    <w:p w14:paraId="246F3424" w14:textId="77777777" w:rsidR="00605396" w:rsidRPr="00E66B85" w:rsidRDefault="00605396" w:rsidP="00A11C2A">
      <w:pPr>
        <w:pStyle w:val="BodyText"/>
        <w:numPr>
          <w:ilvl w:val="0"/>
          <w:numId w:val="22"/>
        </w:numPr>
      </w:pPr>
      <w:r w:rsidRPr="00E66B85">
        <w:t>Verify that the IMC 0350 entry conditions have been met (Region).</w:t>
      </w:r>
    </w:p>
    <w:p w14:paraId="2345EAC0" w14:textId="296450AA" w:rsidR="00605396" w:rsidRPr="00E66B85" w:rsidRDefault="00605396" w:rsidP="00A11C2A">
      <w:pPr>
        <w:pStyle w:val="BodyText"/>
        <w:numPr>
          <w:ilvl w:val="0"/>
          <w:numId w:val="22"/>
        </w:numPr>
      </w:pPr>
      <w:r w:rsidRPr="00E66B85">
        <w:t>Issue and</w:t>
      </w:r>
      <w:r w:rsidR="003F3277" w:rsidRPr="00E66B85">
        <w:t>/or</w:t>
      </w:r>
      <w:r w:rsidRPr="00E66B85">
        <w:t xml:space="preserve"> modify </w:t>
      </w:r>
      <w:r w:rsidR="005D27B1">
        <w:t>the CAL</w:t>
      </w:r>
      <w:r w:rsidRPr="00E66B85">
        <w:t xml:space="preserve"> or </w:t>
      </w:r>
      <w:r w:rsidR="003F3277" w:rsidRPr="00E66B85">
        <w:t>Order</w:t>
      </w:r>
      <w:r w:rsidRPr="00E66B85">
        <w:t>, as appropriate (Region).</w:t>
      </w:r>
    </w:p>
    <w:p w14:paraId="069253F2" w14:textId="77777777" w:rsidR="00605396" w:rsidRPr="00E66B85" w:rsidRDefault="00605396" w:rsidP="00A11C2A">
      <w:pPr>
        <w:pStyle w:val="BodyText"/>
        <w:numPr>
          <w:ilvl w:val="0"/>
          <w:numId w:val="22"/>
        </w:numPr>
      </w:pPr>
      <w:r w:rsidRPr="00E66B85">
        <w:t xml:space="preserve">Issue supplemental inspection report(s) (when plant performance was in the Multiple Repetitive Degraded Cornerstone </w:t>
      </w:r>
      <w:r w:rsidR="00B3543B" w:rsidRPr="00E66B85">
        <w:t>C</w:t>
      </w:r>
      <w:r w:rsidRPr="00E66B85">
        <w:t xml:space="preserve">olumn or the Unacceptable Performance </w:t>
      </w:r>
      <w:r w:rsidR="00B3543B" w:rsidRPr="00E66B85">
        <w:t>C</w:t>
      </w:r>
      <w:r w:rsidRPr="00E66B85">
        <w:t xml:space="preserve">olumn of </w:t>
      </w:r>
      <w:r w:rsidRPr="00E66B85">
        <w:lastRenderedPageBreak/>
        <w:t>the ROP Action Matrix) or reactive inspection report (when a significant operational event has occurred as defined by MD 8.3, as appropriate (Region)</w:t>
      </w:r>
      <w:r w:rsidR="00F41CFC" w:rsidRPr="00E66B85">
        <w:t>)</w:t>
      </w:r>
      <w:r w:rsidRPr="00E66B85">
        <w:t>.</w:t>
      </w:r>
    </w:p>
    <w:p w14:paraId="5CA8A049" w14:textId="1F40AD06" w:rsidR="00605396" w:rsidRPr="00E31CED" w:rsidRDefault="00605396" w:rsidP="00A11C2A">
      <w:pPr>
        <w:pStyle w:val="BodyText"/>
        <w:numPr>
          <w:ilvl w:val="0"/>
          <w:numId w:val="22"/>
        </w:numPr>
      </w:pPr>
      <w:r w:rsidRPr="00E31CED">
        <w:t>Document the basis for the management decision to place the plant in the IMC 0350 process (Region/NRR).</w:t>
      </w:r>
    </w:p>
    <w:p w14:paraId="1A5D304B" w14:textId="77777777" w:rsidR="00605396" w:rsidRPr="00E66B85" w:rsidRDefault="00605396" w:rsidP="00A11C2A">
      <w:pPr>
        <w:pStyle w:val="BodyText"/>
        <w:numPr>
          <w:ilvl w:val="0"/>
          <w:numId w:val="22"/>
        </w:numPr>
      </w:pPr>
      <w:r w:rsidRPr="00E66B85">
        <w:t xml:space="preserve">Provide a written letter to the licensee notifying </w:t>
      </w:r>
      <w:r w:rsidR="00480CF5" w:rsidRPr="00E66B85">
        <w:t xml:space="preserve">them </w:t>
      </w:r>
      <w:r w:rsidRPr="00E66B85">
        <w:t>of the NRC</w:t>
      </w:r>
      <w:r w:rsidR="00DE3D95" w:rsidRPr="00E66B85">
        <w:t>’</w:t>
      </w:r>
      <w:r w:rsidRPr="00E66B85">
        <w:t xml:space="preserve">s plans and basis to implement the IMC 0350 process </w:t>
      </w:r>
      <w:r w:rsidR="00E83134">
        <w:t>(</w:t>
      </w:r>
      <w:r w:rsidR="00E176BA" w:rsidRPr="00E66B85">
        <w:t>R</w:t>
      </w:r>
      <w:r w:rsidR="00E83134">
        <w:t>egion)</w:t>
      </w:r>
      <w:r w:rsidRPr="00E66B85">
        <w:t>.</w:t>
      </w:r>
    </w:p>
    <w:p w14:paraId="521DB378" w14:textId="2FD7F550" w:rsidR="00605396" w:rsidRPr="00E66B85" w:rsidRDefault="00605396" w:rsidP="00D52447">
      <w:pPr>
        <w:pStyle w:val="Heading1"/>
      </w:pPr>
      <w:bookmarkStart w:id="133" w:name="_Toc465246071"/>
      <w:bookmarkStart w:id="134" w:name="_Toc496686646"/>
      <w:bookmarkStart w:id="135" w:name="_Toc146182763"/>
      <w:bookmarkStart w:id="136" w:name="_Toc147928212"/>
      <w:r w:rsidRPr="00E66B85">
        <w:t>B.2</w:t>
      </w:r>
      <w:r w:rsidRPr="00E66B85">
        <w:tab/>
      </w:r>
      <w:r w:rsidR="008F6706">
        <w:tab/>
      </w:r>
      <w:r w:rsidRPr="00E66B85">
        <w:t>VERIFICATION OF APPROPRIATE NOTIFICATIONS</w:t>
      </w:r>
      <w:bookmarkEnd w:id="133"/>
      <w:bookmarkEnd w:id="134"/>
      <w:bookmarkEnd w:id="135"/>
      <w:bookmarkEnd w:id="136"/>
    </w:p>
    <w:p w14:paraId="7F895BE9" w14:textId="079CD2F3" w:rsidR="00605396" w:rsidRPr="00E66B85" w:rsidRDefault="00605396" w:rsidP="00D35EC6">
      <w:pPr>
        <w:pStyle w:val="BodyText"/>
      </w:pPr>
      <w:r w:rsidRPr="00E66B85">
        <w:t>Notification to industry and public stakeholders of implementation of this manual chapter should be promptly communicated through press releases, letters, and a posting on NRC</w:t>
      </w:r>
      <w:r w:rsidR="00DE3D95" w:rsidRPr="00E66B85">
        <w:t>’</w:t>
      </w:r>
      <w:r w:rsidRPr="00E66B85">
        <w:t>s Web site.</w:t>
      </w:r>
      <w:r w:rsidR="00E46E57">
        <w:t xml:space="preserve"> </w:t>
      </w:r>
      <w:r w:rsidRPr="00E66B85">
        <w:t>Notification should include the NRC</w:t>
      </w:r>
      <w:r w:rsidR="00DE3D95" w:rsidRPr="00E66B85">
        <w:t>’</w:t>
      </w:r>
      <w:r w:rsidRPr="00E66B85">
        <w:t>s understanding of the performance issues, the performance trend history over the last four quarters, and any other pertinent issue or regulatory concern.</w:t>
      </w:r>
      <w:r w:rsidR="00E46E57">
        <w:t xml:space="preserve"> </w:t>
      </w:r>
      <w:r w:rsidRPr="00E66B85">
        <w:t>As the review process continues, additional and continuing notifications may be necessary.</w:t>
      </w:r>
    </w:p>
    <w:p w14:paraId="0872AA58" w14:textId="40B74587" w:rsidR="00605396" w:rsidRPr="00E66B85" w:rsidRDefault="00605396" w:rsidP="00D35EC6">
      <w:pPr>
        <w:pStyle w:val="BodyText"/>
      </w:pPr>
      <w:r w:rsidRPr="00E66B85">
        <w:t>TASK</w:t>
      </w:r>
    </w:p>
    <w:p w14:paraId="6AE076A9" w14:textId="77777777" w:rsidR="00605396" w:rsidRPr="00E66B85" w:rsidRDefault="00605396" w:rsidP="00A11C2A">
      <w:pPr>
        <w:pStyle w:val="BodyText"/>
        <w:numPr>
          <w:ilvl w:val="0"/>
          <w:numId w:val="23"/>
        </w:numPr>
      </w:pPr>
      <w:r w:rsidRPr="00E66B85">
        <w:t xml:space="preserve">Issue </w:t>
      </w:r>
      <w:r w:rsidR="003F3277" w:rsidRPr="00E66B85">
        <w:t xml:space="preserve">EDO </w:t>
      </w:r>
      <w:r w:rsidRPr="00E66B85">
        <w:t>Daily</w:t>
      </w:r>
      <w:r w:rsidR="003F3277" w:rsidRPr="00E66B85">
        <w:t xml:space="preserve"> Notes</w:t>
      </w:r>
      <w:r w:rsidRPr="00E66B85">
        <w:t xml:space="preserve"> and Highlight</w:t>
      </w:r>
      <w:r w:rsidR="003F3277" w:rsidRPr="00E66B85">
        <w:t>s</w:t>
      </w:r>
      <w:r w:rsidRPr="00E66B85">
        <w:t>, when appropriate (NRR).</w:t>
      </w:r>
    </w:p>
    <w:p w14:paraId="529FF90E" w14:textId="77777777" w:rsidR="00605396" w:rsidRPr="00971F06" w:rsidRDefault="00605396" w:rsidP="00A11C2A">
      <w:pPr>
        <w:pStyle w:val="BodyText"/>
        <w:numPr>
          <w:ilvl w:val="0"/>
          <w:numId w:val="23"/>
        </w:numPr>
      </w:pPr>
      <w:r w:rsidRPr="00971F06">
        <w:t>Issue Preliminary Notification, when appropriate (Region).</w:t>
      </w:r>
    </w:p>
    <w:p w14:paraId="6C8EB783" w14:textId="25D33926" w:rsidR="00605396" w:rsidRDefault="00605396" w:rsidP="00A11C2A">
      <w:pPr>
        <w:pStyle w:val="BodyText"/>
        <w:numPr>
          <w:ilvl w:val="0"/>
          <w:numId w:val="23"/>
        </w:numPr>
      </w:pPr>
      <w:r w:rsidRPr="00B65C3B">
        <w:t xml:space="preserve">Conduct </w:t>
      </w:r>
      <w:r w:rsidR="000522FC">
        <w:t xml:space="preserve">briefings for Commissioners or </w:t>
      </w:r>
      <w:r w:rsidRPr="00B65C3B">
        <w:t>Commissioner</w:t>
      </w:r>
      <w:r w:rsidR="003F3277" w:rsidRPr="00B65C3B">
        <w:t>s’</w:t>
      </w:r>
      <w:r w:rsidRPr="00B65C3B">
        <w:t xml:space="preserve"> </w:t>
      </w:r>
      <w:r w:rsidR="00480CF5" w:rsidRPr="00B65C3B">
        <w:t>Assistant</w:t>
      </w:r>
      <w:r w:rsidR="00480CF5" w:rsidRPr="00E66B85">
        <w:t>s</w:t>
      </w:r>
      <w:r w:rsidRPr="00E66B85">
        <w:t>, when requested (NRR).</w:t>
      </w:r>
    </w:p>
    <w:p w14:paraId="6E795BE9" w14:textId="1DF7AF81" w:rsidR="00C07B42" w:rsidRDefault="00C07B42" w:rsidP="00A11C2A">
      <w:pPr>
        <w:pStyle w:val="BodyText"/>
        <w:numPr>
          <w:ilvl w:val="0"/>
          <w:numId w:val="23"/>
        </w:numPr>
      </w:pPr>
      <w:r w:rsidRPr="00E66B85">
        <w:t>Notify cognizant Federal agencies</w:t>
      </w:r>
      <w:r w:rsidR="000522FC">
        <w:t xml:space="preserve">, such as </w:t>
      </w:r>
      <w:r w:rsidRPr="00E66B85">
        <w:t>FEMA, EPA, DOJ, DHS (</w:t>
      </w:r>
      <w:r>
        <w:t>NRR/</w:t>
      </w:r>
      <w:r w:rsidRPr="00E66B85">
        <w:t>Region).</w:t>
      </w:r>
    </w:p>
    <w:p w14:paraId="4F0B96B8" w14:textId="77777777" w:rsidR="00605396" w:rsidRPr="00E66B85" w:rsidRDefault="00605396" w:rsidP="00A11C2A">
      <w:pPr>
        <w:pStyle w:val="BodyText"/>
        <w:numPr>
          <w:ilvl w:val="0"/>
          <w:numId w:val="23"/>
        </w:numPr>
      </w:pPr>
      <w:r w:rsidRPr="00E66B85">
        <w:t>Notify State and local officials (Region).</w:t>
      </w:r>
    </w:p>
    <w:p w14:paraId="016A251A" w14:textId="7D6E577B" w:rsidR="00605396" w:rsidRPr="00E66B85" w:rsidRDefault="00605396" w:rsidP="00A11C2A">
      <w:pPr>
        <w:pStyle w:val="BodyText"/>
        <w:numPr>
          <w:ilvl w:val="0"/>
          <w:numId w:val="23"/>
        </w:numPr>
      </w:pPr>
      <w:r w:rsidRPr="00E66B85">
        <w:t>Notify Congress and provide periodic updates, as requested (NRR/Regions</w:t>
      </w:r>
      <w:ins w:id="137" w:author="Author">
        <w:r w:rsidR="00587D1D">
          <w:t>/OCA</w:t>
        </w:r>
      </w:ins>
      <w:r w:rsidRPr="00E66B85">
        <w:t>).</w:t>
      </w:r>
    </w:p>
    <w:p w14:paraId="7CB445CA" w14:textId="77777777" w:rsidR="00605396" w:rsidRPr="00E66B85" w:rsidRDefault="00605396" w:rsidP="00A11C2A">
      <w:pPr>
        <w:pStyle w:val="BodyText"/>
        <w:numPr>
          <w:ilvl w:val="0"/>
          <w:numId w:val="23"/>
        </w:numPr>
      </w:pPr>
      <w:r w:rsidRPr="00E66B85">
        <w:t>Notify media (by a press release) (OPA).</w:t>
      </w:r>
    </w:p>
    <w:p w14:paraId="626F0069" w14:textId="77777777" w:rsidR="00605396" w:rsidRPr="00E66B85" w:rsidRDefault="00605396" w:rsidP="00A11C2A">
      <w:pPr>
        <w:pStyle w:val="BodyText"/>
        <w:numPr>
          <w:ilvl w:val="0"/>
          <w:numId w:val="23"/>
        </w:numPr>
      </w:pPr>
      <w:r w:rsidRPr="00E66B85">
        <w:t xml:space="preserve">Notify </w:t>
      </w:r>
      <w:r w:rsidR="003F3277" w:rsidRPr="00E66B85">
        <w:t xml:space="preserve">the Office of </w:t>
      </w:r>
      <w:r w:rsidRPr="00E66B85">
        <w:t>International Programs for those sites in which emergency planning zones cross international boundaries</w:t>
      </w:r>
      <w:r w:rsidR="00375489">
        <w:t xml:space="preserve"> (Regions)</w:t>
      </w:r>
      <w:r w:rsidRPr="00E66B85">
        <w:t>.</w:t>
      </w:r>
    </w:p>
    <w:p w14:paraId="6EE255D4" w14:textId="3FF58422" w:rsidR="00605396" w:rsidRPr="00E66B85" w:rsidRDefault="00605396" w:rsidP="00A11C2A">
      <w:pPr>
        <w:pStyle w:val="BodyText"/>
        <w:numPr>
          <w:ilvl w:val="0"/>
          <w:numId w:val="23"/>
        </w:numPr>
      </w:pPr>
      <w:r w:rsidRPr="00E66B85">
        <w:t>Notify Native American Tribal Governments, as applicable (</w:t>
      </w:r>
      <w:r w:rsidR="00375489" w:rsidRPr="00375489">
        <w:t>Office of Nuclear Material Safety and Safeguards</w:t>
      </w:r>
      <w:r w:rsidR="00375489">
        <w:t xml:space="preserve"> (</w:t>
      </w:r>
      <w:r w:rsidR="003F3277" w:rsidRPr="00E66B85">
        <w:t>NMSS</w:t>
      </w:r>
      <w:r w:rsidRPr="00E66B85">
        <w:t>)</w:t>
      </w:r>
      <w:r w:rsidR="000522FC">
        <w:t>)</w:t>
      </w:r>
      <w:r w:rsidRPr="00E66B85">
        <w:t>.</w:t>
      </w:r>
    </w:p>
    <w:p w14:paraId="5928AB9D" w14:textId="0AEAD06A" w:rsidR="00605396" w:rsidRPr="00E66B85" w:rsidRDefault="00605396" w:rsidP="00D52447">
      <w:pPr>
        <w:pStyle w:val="Heading1"/>
      </w:pPr>
      <w:bookmarkStart w:id="138" w:name="_Toc465246072"/>
      <w:bookmarkStart w:id="139" w:name="_Toc496686647"/>
      <w:bookmarkStart w:id="140" w:name="_Toc146182764"/>
      <w:bookmarkStart w:id="141" w:name="_Toc147928213"/>
      <w:r w:rsidRPr="00E66B85">
        <w:t>B.3</w:t>
      </w:r>
      <w:r w:rsidRPr="00E66B85">
        <w:tab/>
      </w:r>
      <w:r w:rsidR="008F6706">
        <w:tab/>
      </w:r>
      <w:r w:rsidRPr="00E66B85">
        <w:t>ESTABLISHMENT AND ORGANIZATION OF THE NRC REVIEW PROCESS</w:t>
      </w:r>
      <w:bookmarkEnd w:id="138"/>
      <w:bookmarkEnd w:id="139"/>
      <w:bookmarkEnd w:id="140"/>
      <w:bookmarkEnd w:id="141"/>
    </w:p>
    <w:p w14:paraId="7B061835" w14:textId="372C3542" w:rsidR="00605396" w:rsidRPr="00E66B85" w:rsidRDefault="00605396" w:rsidP="00D35EC6">
      <w:pPr>
        <w:pStyle w:val="BodyText"/>
      </w:pPr>
      <w:r w:rsidRPr="00E66B85">
        <w:t>It will be necessary to establish and organize the NRC restart oversight to ensure the effective coordination of resources in evaluating the licensee</w:t>
      </w:r>
      <w:r w:rsidR="00DE3D95" w:rsidRPr="00E66B85">
        <w:t>’</w:t>
      </w:r>
      <w:r w:rsidRPr="00E66B85">
        <w:t>s readiness for restart.</w:t>
      </w:r>
      <w:r w:rsidR="00E46E57">
        <w:t xml:space="preserve"> </w:t>
      </w:r>
      <w:r w:rsidRPr="00E66B85">
        <w:t>Effective interactions within and outside the NRC are critical to ensure that the pertinent issues are properly identified and resolved.</w:t>
      </w:r>
    </w:p>
    <w:p w14:paraId="0A1840AD" w14:textId="61532EC7" w:rsidR="00605396" w:rsidRPr="00E66B85" w:rsidRDefault="00605396" w:rsidP="00D35EC6">
      <w:pPr>
        <w:pStyle w:val="BodyText"/>
      </w:pPr>
      <w:r w:rsidRPr="00E66B85">
        <w:t>TASK</w:t>
      </w:r>
    </w:p>
    <w:p w14:paraId="4714CE5E" w14:textId="7E0051F2" w:rsidR="00605396" w:rsidRPr="00E31CED" w:rsidRDefault="00605396" w:rsidP="00A11C2A">
      <w:pPr>
        <w:pStyle w:val="BodyText"/>
        <w:numPr>
          <w:ilvl w:val="0"/>
          <w:numId w:val="24"/>
        </w:numPr>
      </w:pPr>
      <w:r w:rsidRPr="00E31CED">
        <w:t xml:space="preserve">Establish the oversight </w:t>
      </w:r>
      <w:r w:rsidR="005A69D0" w:rsidRPr="00E31CED">
        <w:t>P</w:t>
      </w:r>
      <w:r w:rsidRPr="00E31CED">
        <w:t xml:space="preserve">anel and </w:t>
      </w:r>
      <w:r w:rsidR="006005C8" w:rsidRPr="00E31CED">
        <w:t xml:space="preserve">Panel </w:t>
      </w:r>
      <w:r w:rsidR="006D5A72" w:rsidRPr="00E31CED">
        <w:t xml:space="preserve">Charter </w:t>
      </w:r>
      <w:r w:rsidRPr="00E31CED">
        <w:t>(Region).</w:t>
      </w:r>
    </w:p>
    <w:p w14:paraId="533A118D" w14:textId="566EB887" w:rsidR="00605396" w:rsidRPr="00E66B85" w:rsidRDefault="00605396" w:rsidP="00A11C2A">
      <w:pPr>
        <w:pStyle w:val="BodyText"/>
        <w:numPr>
          <w:ilvl w:val="0"/>
          <w:numId w:val="24"/>
        </w:numPr>
      </w:pPr>
      <w:r w:rsidRPr="00E66B85">
        <w:lastRenderedPageBreak/>
        <w:t xml:space="preserve">Assess available information (e.g., </w:t>
      </w:r>
      <w:r w:rsidR="005A69D0" w:rsidRPr="00E66B85">
        <w:t>PI</w:t>
      </w:r>
      <w:r w:rsidRPr="00E66B85">
        <w:t xml:space="preserve"> data, baseline and supplemental inspection findings, results of risk studies and event analyses, licensee self</w:t>
      </w:r>
      <w:r w:rsidRPr="00E66B85">
        <w:noBreakHyphen/>
        <w:t xml:space="preserve">assessments, allegations, performance improvement plan, </w:t>
      </w:r>
      <w:r w:rsidR="000522FC">
        <w:t>i</w:t>
      </w:r>
      <w:r w:rsidRPr="00E66B85">
        <w:t>ndustry reviews, lessons learned reports</w:t>
      </w:r>
      <w:r w:rsidR="000522FC">
        <w:t>,</w:t>
      </w:r>
      <w:r w:rsidRPr="00E66B85">
        <w:t xml:space="preserve"> and other third</w:t>
      </w:r>
      <w:ins w:id="142" w:author="Author">
        <w:r w:rsidR="0054409B">
          <w:noBreakHyphen/>
        </w:r>
      </w:ins>
      <w:r w:rsidRPr="00E66B85">
        <w:t>party reports).</w:t>
      </w:r>
      <w:r w:rsidR="00E46E57">
        <w:t xml:space="preserve"> </w:t>
      </w:r>
      <w:r w:rsidRPr="00E66B85">
        <w:t>This information includes issues and inspection findings that were not directly related to the reason for the shutdown, particularly if they were determined to have risk significance (Panel).</w:t>
      </w:r>
    </w:p>
    <w:p w14:paraId="6AE43BEB" w14:textId="3DEAC261" w:rsidR="00DD0D87" w:rsidRPr="00E66B85" w:rsidRDefault="00605396" w:rsidP="00A11C2A">
      <w:pPr>
        <w:pStyle w:val="BodyText"/>
        <w:numPr>
          <w:ilvl w:val="0"/>
          <w:numId w:val="24"/>
        </w:numPr>
      </w:pPr>
      <w:r w:rsidRPr="00E66B85">
        <w:t>Develop the Restart Checklist.</w:t>
      </w:r>
      <w:r w:rsidR="00E46E57">
        <w:t xml:space="preserve"> </w:t>
      </w:r>
      <w:r w:rsidRPr="00E66B85">
        <w:t xml:space="preserve">The criteria for the development and maintenance of the Restart Checklist </w:t>
      </w:r>
      <w:proofErr w:type="gramStart"/>
      <w:r w:rsidRPr="00E66B85">
        <w:t>is</w:t>
      </w:r>
      <w:proofErr w:type="gramEnd"/>
      <w:r w:rsidRPr="00E66B85">
        <w:t xml:space="preserve"> included in </w:t>
      </w:r>
      <w:r w:rsidR="0054409B">
        <w:t>a</w:t>
      </w:r>
      <w:r w:rsidRPr="00E66B85">
        <w:t xml:space="preserve">ppendix A, </w:t>
      </w:r>
      <w:r w:rsidR="0054409B">
        <w:t>s</w:t>
      </w:r>
      <w:r w:rsidRPr="00E66B85">
        <w:t>ection C.</w:t>
      </w:r>
      <w:r w:rsidR="00E46E57">
        <w:t xml:space="preserve"> </w:t>
      </w:r>
      <w:r w:rsidRPr="00E66B85">
        <w:t>The initial Restart Checklist needs to be broad enough to include extent of condition for the performance deficiencies of concern (Panel).</w:t>
      </w:r>
    </w:p>
    <w:p w14:paraId="12678B9F" w14:textId="1FE8B7E8" w:rsidR="00DD0D87" w:rsidRPr="00E66B85" w:rsidRDefault="00605396" w:rsidP="00A11C2A">
      <w:pPr>
        <w:pStyle w:val="BodyText"/>
        <w:numPr>
          <w:ilvl w:val="0"/>
          <w:numId w:val="24"/>
        </w:numPr>
      </w:pPr>
      <w:r w:rsidRPr="00E66B85">
        <w:t>Develop and maintain a comprehensive Communication Plan</w:t>
      </w:r>
      <w:r w:rsidR="005A69D0" w:rsidRPr="00E66B85">
        <w:t>.</w:t>
      </w:r>
      <w:r w:rsidR="00E46E57">
        <w:t xml:space="preserve"> </w:t>
      </w:r>
      <w:r w:rsidR="005A69D0" w:rsidRPr="00E66B85">
        <w:t>S</w:t>
      </w:r>
      <w:r w:rsidR="003A3DCE">
        <w:t xml:space="preserve">ee </w:t>
      </w:r>
      <w:r w:rsidR="00C004A1">
        <w:t>a</w:t>
      </w:r>
      <w:r w:rsidR="003A3DCE">
        <w:t>ppendix D</w:t>
      </w:r>
      <w:r w:rsidRPr="00E66B85">
        <w:t xml:space="preserve"> (Panel).</w:t>
      </w:r>
      <w:r w:rsidR="00E46E57">
        <w:t xml:space="preserve"> </w:t>
      </w:r>
    </w:p>
    <w:p w14:paraId="7FF9652E" w14:textId="24165A05" w:rsidR="00605396" w:rsidRPr="00E66B85" w:rsidRDefault="00605396" w:rsidP="00A11C2A">
      <w:pPr>
        <w:pStyle w:val="BodyText"/>
        <w:numPr>
          <w:ilvl w:val="0"/>
          <w:numId w:val="24"/>
        </w:numPr>
      </w:pPr>
      <w:r w:rsidRPr="00E66B85">
        <w:t>Determine the inspection</w:t>
      </w:r>
      <w:r w:rsidR="005A69D0" w:rsidRPr="00E66B85">
        <w:t>s</w:t>
      </w:r>
      <w:r w:rsidRPr="00E66B85">
        <w:t xml:space="preserve"> necessary to review performance deficiencies and identified risk-significant issues </w:t>
      </w:r>
      <w:r w:rsidR="006005C8" w:rsidRPr="00E66B85">
        <w:t xml:space="preserve">prior to </w:t>
      </w:r>
      <w:r w:rsidRPr="00E66B85">
        <w:t>restart.</w:t>
      </w:r>
      <w:r w:rsidR="00E46E57">
        <w:t xml:space="preserve"> </w:t>
      </w:r>
      <w:r w:rsidRPr="00E66B85">
        <w:t>Issue and maintain a comprehensive inspection schedule (Panel).</w:t>
      </w:r>
    </w:p>
    <w:p w14:paraId="57EE42FF" w14:textId="77777777" w:rsidR="00605396" w:rsidRPr="00E66B85" w:rsidRDefault="00605396" w:rsidP="00A11C2A">
      <w:pPr>
        <w:pStyle w:val="BodyText"/>
        <w:numPr>
          <w:ilvl w:val="0"/>
          <w:numId w:val="24"/>
        </w:numPr>
      </w:pPr>
      <w:r w:rsidRPr="00D35EC6">
        <w:t>Obtain input from involved parties both within the NRC and at other Federal agencies,</w:t>
      </w:r>
      <w:r w:rsidRPr="00E66B85">
        <w:t xml:space="preserve"> such as FEMA, EPA, DHS, and DOJ (Region).</w:t>
      </w:r>
    </w:p>
    <w:p w14:paraId="41394C16" w14:textId="77777777" w:rsidR="00DD0D87" w:rsidRPr="00E66B85" w:rsidRDefault="00605396" w:rsidP="00A11C2A">
      <w:pPr>
        <w:pStyle w:val="BodyText"/>
        <w:numPr>
          <w:ilvl w:val="0"/>
          <w:numId w:val="24"/>
        </w:numPr>
      </w:pPr>
      <w:r w:rsidRPr="00E66B85">
        <w:t xml:space="preserve">Conduct periodic </w:t>
      </w:r>
      <w:r w:rsidR="00E176BA" w:rsidRPr="00E66B85">
        <w:t>RA</w:t>
      </w:r>
      <w:r w:rsidRPr="00E66B85">
        <w:t xml:space="preserve"> briefings (Region).</w:t>
      </w:r>
    </w:p>
    <w:p w14:paraId="0B5648ED" w14:textId="77777777" w:rsidR="00605396" w:rsidRPr="00E66B85" w:rsidRDefault="00605396" w:rsidP="00A11C2A">
      <w:pPr>
        <w:pStyle w:val="BodyText"/>
        <w:numPr>
          <w:ilvl w:val="0"/>
          <w:numId w:val="24"/>
        </w:numPr>
      </w:pPr>
      <w:r w:rsidRPr="00E66B85">
        <w:t>Conduct periodic NRR Executive Team briefings (NRR).</w:t>
      </w:r>
    </w:p>
    <w:p w14:paraId="77AE6570" w14:textId="77777777" w:rsidR="00605396" w:rsidRPr="00E66B85" w:rsidRDefault="00605396" w:rsidP="00A11C2A">
      <w:pPr>
        <w:pStyle w:val="BodyText"/>
        <w:numPr>
          <w:ilvl w:val="0"/>
          <w:numId w:val="24"/>
        </w:numPr>
      </w:pPr>
      <w:r w:rsidRPr="00E66B85">
        <w:t>Approve the Restart Checklist (</w:t>
      </w:r>
      <w:r w:rsidR="00E176BA" w:rsidRPr="00E66B85">
        <w:t>RA</w:t>
      </w:r>
      <w:r w:rsidRPr="00E66B85">
        <w:t>).</w:t>
      </w:r>
    </w:p>
    <w:p w14:paraId="7545C4F4" w14:textId="77777777" w:rsidR="00605396" w:rsidRPr="00E66B85" w:rsidRDefault="00605396" w:rsidP="00A11C2A">
      <w:pPr>
        <w:pStyle w:val="BodyText"/>
        <w:numPr>
          <w:ilvl w:val="0"/>
          <w:numId w:val="24"/>
        </w:numPr>
      </w:pPr>
      <w:r w:rsidRPr="00E66B85">
        <w:t>Implement the Restart Checklist (Panel).</w:t>
      </w:r>
    </w:p>
    <w:p w14:paraId="269100AB" w14:textId="77777777" w:rsidR="00605396" w:rsidRPr="00E66B85" w:rsidRDefault="00605396" w:rsidP="00A11C2A">
      <w:pPr>
        <w:pStyle w:val="BodyText"/>
        <w:numPr>
          <w:ilvl w:val="0"/>
          <w:numId w:val="24"/>
        </w:numPr>
      </w:pPr>
      <w:r w:rsidRPr="00E66B85">
        <w:t>Modify the Restart Checklist</w:t>
      </w:r>
      <w:r w:rsidR="006D5A72" w:rsidRPr="00E66B85">
        <w:t>,</w:t>
      </w:r>
      <w:r w:rsidRPr="00E66B85">
        <w:t xml:space="preserve"> as necessary (Panel).</w:t>
      </w:r>
    </w:p>
    <w:p w14:paraId="01D8511B" w14:textId="6A78BB00" w:rsidR="00605396" w:rsidRPr="00E66B85" w:rsidRDefault="00605396" w:rsidP="00A11C2A">
      <w:pPr>
        <w:pStyle w:val="BodyText"/>
        <w:numPr>
          <w:ilvl w:val="0"/>
          <w:numId w:val="24"/>
        </w:numPr>
      </w:pPr>
      <w:r w:rsidRPr="00E66B85">
        <w:t xml:space="preserve">Conduct periodic </w:t>
      </w:r>
      <w:r w:rsidR="006D5A72" w:rsidRPr="00E66B85">
        <w:t xml:space="preserve">public </w:t>
      </w:r>
      <w:r w:rsidRPr="00E66B85">
        <w:t>meetings with the licensee to discuss progress toward satisfactory completion of the licensee</w:t>
      </w:r>
      <w:r w:rsidR="00DE3D95" w:rsidRPr="00E66B85">
        <w:t>’</w:t>
      </w:r>
      <w:r w:rsidRPr="00E66B85">
        <w:t>s restart program.</w:t>
      </w:r>
      <w:r w:rsidR="00E46E57">
        <w:t xml:space="preserve"> </w:t>
      </w:r>
      <w:r w:rsidRPr="00E66B85">
        <w:t>Encourage active public participation and involvement (Panel</w:t>
      </w:r>
      <w:r w:rsidR="00B6312D" w:rsidRPr="00E66B85">
        <w:t xml:space="preserve"> and Communication Team</w:t>
      </w:r>
      <w:r w:rsidRPr="00E66B85">
        <w:t>).</w:t>
      </w:r>
    </w:p>
    <w:p w14:paraId="013D28EF" w14:textId="77777777" w:rsidR="00605396" w:rsidRPr="00E66B85" w:rsidRDefault="00605396" w:rsidP="00A11C2A">
      <w:pPr>
        <w:pStyle w:val="BodyText"/>
        <w:numPr>
          <w:ilvl w:val="0"/>
          <w:numId w:val="24"/>
        </w:numPr>
      </w:pPr>
      <w:r w:rsidRPr="00E66B85">
        <w:t xml:space="preserve">Issue revisions to </w:t>
      </w:r>
      <w:r w:rsidR="00B6312D" w:rsidRPr="00E66B85">
        <w:t>the Panel Charter</w:t>
      </w:r>
      <w:r w:rsidRPr="00E66B85">
        <w:t>, as applicable (Panel).</w:t>
      </w:r>
    </w:p>
    <w:p w14:paraId="2402987F" w14:textId="77777777" w:rsidR="00605396" w:rsidRPr="00E66B85" w:rsidRDefault="00605396" w:rsidP="00A11C2A">
      <w:pPr>
        <w:pStyle w:val="BodyText"/>
        <w:numPr>
          <w:ilvl w:val="0"/>
          <w:numId w:val="24"/>
        </w:numPr>
      </w:pPr>
      <w:r w:rsidRPr="00E66B85">
        <w:t xml:space="preserve">Modify the CAL or </w:t>
      </w:r>
      <w:r w:rsidR="006D5A72" w:rsidRPr="00E66B85">
        <w:t xml:space="preserve">Order </w:t>
      </w:r>
      <w:r w:rsidRPr="00E66B85">
        <w:t>as necessary (Region).</w:t>
      </w:r>
    </w:p>
    <w:p w14:paraId="46FA49C0" w14:textId="77777777" w:rsidR="00605396" w:rsidRPr="00E66B85" w:rsidRDefault="00605396" w:rsidP="00A11C2A">
      <w:pPr>
        <w:pStyle w:val="BodyText"/>
        <w:numPr>
          <w:ilvl w:val="0"/>
          <w:numId w:val="24"/>
        </w:numPr>
      </w:pPr>
      <w:r w:rsidRPr="00E66B85">
        <w:t>Support senior manager site visits (Region).</w:t>
      </w:r>
    </w:p>
    <w:p w14:paraId="20099938" w14:textId="0832EE86" w:rsidR="00605396" w:rsidRPr="00E66B85" w:rsidRDefault="00605396" w:rsidP="00A11C2A">
      <w:pPr>
        <w:pStyle w:val="BodyText"/>
        <w:numPr>
          <w:ilvl w:val="0"/>
          <w:numId w:val="24"/>
        </w:numPr>
      </w:pPr>
      <w:r w:rsidRPr="00E66B85">
        <w:t>Develop the plant</w:t>
      </w:r>
      <w:r w:rsidR="000522FC">
        <w:t>-</w:t>
      </w:r>
      <w:r w:rsidRPr="00E66B85">
        <w:t>specific criteria for termination of the IMC 0350 process controls and modify as necessary (Panel).</w:t>
      </w:r>
    </w:p>
    <w:p w14:paraId="795BB356" w14:textId="3C155FD3" w:rsidR="00F41CFC" w:rsidRPr="00E31CED" w:rsidRDefault="00F41CFC" w:rsidP="00A11C2A">
      <w:pPr>
        <w:pStyle w:val="BodyText"/>
        <w:numPr>
          <w:ilvl w:val="0"/>
          <w:numId w:val="24"/>
        </w:numPr>
      </w:pPr>
      <w:r w:rsidRPr="00E31CED">
        <w:t>In accordance with IMC 2515</w:t>
      </w:r>
      <w:r w:rsidR="00B6312D" w:rsidRPr="00E31CED">
        <w:t xml:space="preserve">, </w:t>
      </w:r>
      <w:r w:rsidR="0026631E">
        <w:t>s</w:t>
      </w:r>
      <w:r w:rsidR="00B6312D" w:rsidRPr="00E31CED">
        <w:t>ection</w:t>
      </w:r>
      <w:r w:rsidRPr="00E31CED">
        <w:t xml:space="preserve"> 11.06, the Panel should consider recommending to the RA that N+1 inspectors be assigned to the plant on a temporary basis until the increased oversight is no longer needed</w:t>
      </w:r>
      <w:r w:rsidR="006D5A72" w:rsidRPr="00E31CED">
        <w:t>, which would</w:t>
      </w:r>
      <w:r w:rsidRPr="00E31CED">
        <w:t xml:space="preserve"> generally be when the plant has exited the </w:t>
      </w:r>
      <w:r w:rsidR="00BD63DC" w:rsidRPr="00E31CED">
        <w:t xml:space="preserve">IMC </w:t>
      </w:r>
      <w:r w:rsidRPr="00E31CED">
        <w:t xml:space="preserve">0350 </w:t>
      </w:r>
      <w:r w:rsidR="00BD63DC" w:rsidRPr="00E31CED">
        <w:t xml:space="preserve">oversight </w:t>
      </w:r>
      <w:r w:rsidRPr="00E31CED">
        <w:t>process.</w:t>
      </w:r>
      <w:r w:rsidR="00E46E57">
        <w:t xml:space="preserve"> </w:t>
      </w:r>
      <w:r w:rsidRPr="00E31CED">
        <w:t>Other consideration should be given to staffing a rotational position at the plant in place of N+1.</w:t>
      </w:r>
    </w:p>
    <w:p w14:paraId="3A1CE926" w14:textId="6D4A1785" w:rsidR="00605396" w:rsidRPr="00B65C3B" w:rsidRDefault="00605396" w:rsidP="00D52447">
      <w:pPr>
        <w:pStyle w:val="Heading1"/>
      </w:pPr>
      <w:bookmarkStart w:id="143" w:name="_Toc465246073"/>
      <w:bookmarkStart w:id="144" w:name="_Toc496686648"/>
      <w:bookmarkStart w:id="145" w:name="_Toc146182765"/>
      <w:bookmarkStart w:id="146" w:name="_Toc147928214"/>
      <w:r w:rsidRPr="00B65C3B">
        <w:lastRenderedPageBreak/>
        <w:t>B.4</w:t>
      </w:r>
      <w:r w:rsidRPr="00B65C3B">
        <w:tab/>
      </w:r>
      <w:r w:rsidR="008F6706">
        <w:tab/>
      </w:r>
      <w:r w:rsidRPr="00B65C3B">
        <w:t>ASSESSMENT OF LICENSEE PERFORMANCE</w:t>
      </w:r>
      <w:bookmarkEnd w:id="143"/>
      <w:bookmarkEnd w:id="144"/>
      <w:bookmarkEnd w:id="145"/>
      <w:bookmarkEnd w:id="146"/>
    </w:p>
    <w:p w14:paraId="024FEF34" w14:textId="3D99C2B6" w:rsidR="00605396" w:rsidRDefault="00605396" w:rsidP="006F002F">
      <w:pPr>
        <w:pStyle w:val="BodyText"/>
      </w:pPr>
      <w:r w:rsidRPr="00B65C3B">
        <w:t xml:space="preserve">Early review </w:t>
      </w:r>
      <w:r w:rsidR="00FF41D4" w:rsidRPr="00B65C3B">
        <w:t xml:space="preserve">of </w:t>
      </w:r>
      <w:r w:rsidRPr="00E66B85">
        <w:t>areas of concern will help define the methods and the appropriate level of oversight</w:t>
      </w:r>
      <w:r w:rsidR="00FF41D4" w:rsidRPr="00E66B85">
        <w:t xml:space="preserve"> required</w:t>
      </w:r>
      <w:r w:rsidRPr="00E66B85">
        <w:t>.</w:t>
      </w:r>
      <w:r w:rsidR="00E46E57">
        <w:t xml:space="preserve"> </w:t>
      </w:r>
      <w:r w:rsidRPr="00E66B85">
        <w:t>When the licensee has developed its performance improvement plan (or equivalent), the NRC shall review that plan for completeness and adequacy.</w:t>
      </w:r>
      <w:r w:rsidR="00E46E57">
        <w:t xml:space="preserve"> </w:t>
      </w:r>
      <w:r w:rsidRPr="00E66B85">
        <w:t>The NRC will also need to determine which corrective actions must be required to be implemented before restart and which can be deferred to some later date as long</w:t>
      </w:r>
      <w:r w:rsidRPr="00E66B85">
        <w:noBreakHyphen/>
        <w:t>term, post-restart corrective actions.</w:t>
      </w:r>
      <w:r w:rsidR="00E46E57">
        <w:t xml:space="preserve"> </w:t>
      </w:r>
      <w:r w:rsidRPr="00E66B85">
        <w:t>Corrective actions determined to be required to be implemented prior to restart should be included in the Restart Checklist.</w:t>
      </w:r>
      <w:r w:rsidR="00E46E57">
        <w:t xml:space="preserve"> </w:t>
      </w:r>
      <w:r w:rsidRPr="00E66B85">
        <w:t xml:space="preserve">All conditions of the </w:t>
      </w:r>
      <w:r w:rsidR="0027177A">
        <w:t>O</w:t>
      </w:r>
      <w:r w:rsidR="0027177A" w:rsidRPr="00E66B85">
        <w:t xml:space="preserve">rder </w:t>
      </w:r>
      <w:r w:rsidRPr="00E66B85">
        <w:t xml:space="preserve">or </w:t>
      </w:r>
      <w:r w:rsidR="0027177A">
        <w:t>CAL</w:t>
      </w:r>
      <w:r w:rsidRPr="00E66B85">
        <w:t xml:space="preserve"> required to be implemented prior to restart should also be included in the Restart Checklist.</w:t>
      </w:r>
      <w:r w:rsidR="00E46E57">
        <w:t xml:space="preserve"> </w:t>
      </w:r>
    </w:p>
    <w:p w14:paraId="1F99414A" w14:textId="70C927B1" w:rsidR="00605396" w:rsidRPr="00E66B85" w:rsidRDefault="00605396" w:rsidP="006F002F">
      <w:pPr>
        <w:pStyle w:val="Heading2"/>
      </w:pPr>
      <w:bookmarkStart w:id="147" w:name="_Toc465246074"/>
      <w:bookmarkStart w:id="148" w:name="_Toc496686649"/>
      <w:bookmarkStart w:id="149" w:name="_Toc146182766"/>
      <w:bookmarkStart w:id="150" w:name="_Toc147928215"/>
      <w:r w:rsidRPr="00E66B85">
        <w:t>B.4.1</w:t>
      </w:r>
      <w:r w:rsidRPr="00E66B85">
        <w:tab/>
      </w:r>
      <w:r w:rsidRPr="006F002F">
        <w:rPr>
          <w:u w:val="single"/>
        </w:rPr>
        <w:t>Licensee Performance Evaluation</w:t>
      </w:r>
      <w:bookmarkEnd w:id="147"/>
      <w:bookmarkEnd w:id="148"/>
      <w:bookmarkEnd w:id="149"/>
      <w:bookmarkEnd w:id="150"/>
    </w:p>
    <w:p w14:paraId="70424C9D" w14:textId="6DBF90AA" w:rsidR="00605396" w:rsidRPr="00E66B85" w:rsidRDefault="00605396" w:rsidP="006F002F">
      <w:pPr>
        <w:pStyle w:val="BodyText"/>
      </w:pPr>
      <w:r w:rsidRPr="00E66B85">
        <w:t>TASK</w:t>
      </w:r>
    </w:p>
    <w:p w14:paraId="2C8ED87E" w14:textId="77777777" w:rsidR="001D5626" w:rsidRPr="00E66B85" w:rsidRDefault="00605396" w:rsidP="00A11C2A">
      <w:pPr>
        <w:pStyle w:val="BodyText"/>
        <w:numPr>
          <w:ilvl w:val="0"/>
          <w:numId w:val="25"/>
        </w:numPr>
      </w:pPr>
      <w:r w:rsidRPr="00E66B85">
        <w:t>Evaluate NRC</w:t>
      </w:r>
      <w:r w:rsidR="00F42FEB" w:rsidRPr="00E66B85">
        <w:t xml:space="preserve"> PIs and</w:t>
      </w:r>
      <w:r w:rsidRPr="00E66B85">
        <w:t xml:space="preserve"> inspection findings, including team inspections</w:t>
      </w:r>
      <w:r w:rsidR="00AB3F49" w:rsidRPr="00E66B85">
        <w:t xml:space="preserve"> (</w:t>
      </w:r>
      <w:r w:rsidR="00375489">
        <w:t>e</w:t>
      </w:r>
      <w:r w:rsidR="00AB3F49" w:rsidRPr="00E66B85">
        <w:t>.</w:t>
      </w:r>
      <w:r w:rsidR="00375489">
        <w:t>g</w:t>
      </w:r>
      <w:r w:rsidR="00AB3F49" w:rsidRPr="00E66B85">
        <w:t>., Augmented Inspection Team)</w:t>
      </w:r>
      <w:r w:rsidRPr="00E66B85">
        <w:t xml:space="preserve"> performed after formation of the Panel (Panel).</w:t>
      </w:r>
    </w:p>
    <w:p w14:paraId="448B8587" w14:textId="0F65E5C1" w:rsidR="00605396" w:rsidRPr="00E66B85" w:rsidRDefault="00605396" w:rsidP="00A11C2A">
      <w:pPr>
        <w:pStyle w:val="BodyText"/>
        <w:numPr>
          <w:ilvl w:val="0"/>
          <w:numId w:val="25"/>
        </w:numPr>
      </w:pPr>
      <w:r w:rsidRPr="00E66B85">
        <w:t>Evaluate the licensee</w:t>
      </w:r>
      <w:r w:rsidR="00DE3D95" w:rsidRPr="00E66B85">
        <w:t>’</w:t>
      </w:r>
      <w:r w:rsidRPr="00E66B85">
        <w:t>s performance improvement plan and associated root cause determination, extent-of-condition reviews, and corrective action plans.</w:t>
      </w:r>
      <w:r w:rsidR="00E46E57">
        <w:t xml:space="preserve"> </w:t>
      </w:r>
      <w:r w:rsidRPr="00E66B85">
        <w:t>These reviews should consider both the technical soundness of the licensee</w:t>
      </w:r>
      <w:r w:rsidR="00DE3D95" w:rsidRPr="00E66B85">
        <w:t>’</w:t>
      </w:r>
      <w:r w:rsidRPr="00E66B85">
        <w:t>s evaluations and management</w:t>
      </w:r>
      <w:r w:rsidR="00DE3D95" w:rsidRPr="00E66B85">
        <w:t>’</w:t>
      </w:r>
      <w:r w:rsidRPr="00E66B85">
        <w:t>s commitment to performance improvement (Panel).</w:t>
      </w:r>
    </w:p>
    <w:p w14:paraId="6BE4AC69" w14:textId="53979AE5" w:rsidR="00605396" w:rsidRPr="00E66B85" w:rsidRDefault="00605396" w:rsidP="00A11C2A">
      <w:pPr>
        <w:pStyle w:val="BodyText"/>
        <w:numPr>
          <w:ilvl w:val="0"/>
          <w:numId w:val="25"/>
        </w:numPr>
      </w:pPr>
      <w:r w:rsidRPr="00E66B85">
        <w:t>Evaluate all allegations involving reactor safety, radiation safety, or security.</w:t>
      </w:r>
      <w:r w:rsidR="00E46E57">
        <w:t xml:space="preserve"> </w:t>
      </w:r>
      <w:r w:rsidRPr="00E66B85">
        <w:t>Any allegations determined to have merit and risk significance should be included on the Restart Checklist (Panel).</w:t>
      </w:r>
    </w:p>
    <w:p w14:paraId="13FF96D8" w14:textId="77777777" w:rsidR="00605396" w:rsidRPr="00E66B85" w:rsidRDefault="00605396" w:rsidP="00A11C2A">
      <w:pPr>
        <w:pStyle w:val="BodyText"/>
        <w:numPr>
          <w:ilvl w:val="0"/>
          <w:numId w:val="25"/>
        </w:numPr>
      </w:pPr>
      <w:r w:rsidRPr="00E66B85">
        <w:t>Consider performing a review of backlogged maintenance, engineering, and corrective action work items to determine their significance with the assistance of a Senior Reactor Analyst, as necessary (Panel).</w:t>
      </w:r>
    </w:p>
    <w:p w14:paraId="7AF1238A" w14:textId="0B1038FB" w:rsidR="00605396" w:rsidRPr="00E66B85" w:rsidRDefault="00605396" w:rsidP="00A11C2A">
      <w:pPr>
        <w:pStyle w:val="BodyText"/>
        <w:numPr>
          <w:ilvl w:val="0"/>
          <w:numId w:val="25"/>
        </w:numPr>
      </w:pPr>
      <w:r w:rsidRPr="00E66B85">
        <w:t>Assess the licensee</w:t>
      </w:r>
      <w:r w:rsidR="00DE3D95" w:rsidRPr="00E66B85">
        <w:t>’</w:t>
      </w:r>
      <w:r w:rsidRPr="00E66B85">
        <w:t xml:space="preserve">s </w:t>
      </w:r>
      <w:proofErr w:type="gramStart"/>
      <w:r w:rsidRPr="00E66B85">
        <w:t>third party</w:t>
      </w:r>
      <w:proofErr w:type="gramEnd"/>
      <w:r w:rsidRPr="00E66B85">
        <w:t xml:space="preserve"> evaluation of their safety culture, and independently perform an assessment of the licensee</w:t>
      </w:r>
      <w:r w:rsidR="00DE3D95" w:rsidRPr="00E66B85">
        <w:t>’</w:t>
      </w:r>
      <w:r w:rsidRPr="00E66B85">
        <w:t xml:space="preserve">s safety culture using the guidance contained in </w:t>
      </w:r>
      <w:r w:rsidR="00AB3F49" w:rsidRPr="00E66B85">
        <w:t>IP</w:t>
      </w:r>
      <w:r w:rsidRPr="00E66B85">
        <w:t xml:space="preserve"> 95003.</w:t>
      </w:r>
      <w:r w:rsidR="00E46E57">
        <w:t xml:space="preserve"> </w:t>
      </w:r>
      <w:r w:rsidRPr="00E66B85">
        <w:t xml:space="preserve">As applicable, the independent assessment of safety culture performed at the site as part of a recent IP 95003 inspection may suffice if the </w:t>
      </w:r>
      <w:r w:rsidR="0027177A" w:rsidRPr="00E66B85">
        <w:t>site</w:t>
      </w:r>
      <w:r w:rsidR="0027177A">
        <w:t>-</w:t>
      </w:r>
      <w:r w:rsidRPr="00E66B85">
        <w:t>specific situation has not significantly changed (Panel).</w:t>
      </w:r>
      <w:r w:rsidR="0026631E">
        <w:t xml:space="preserve"> </w:t>
      </w:r>
    </w:p>
    <w:p w14:paraId="202D533D" w14:textId="7004A06B" w:rsidR="00605396" w:rsidRPr="00E66B85" w:rsidRDefault="00605396" w:rsidP="008F6706">
      <w:pPr>
        <w:pStyle w:val="Heading2"/>
      </w:pPr>
      <w:bookmarkStart w:id="151" w:name="_Toc465246075"/>
      <w:bookmarkStart w:id="152" w:name="_Toc496686650"/>
      <w:bookmarkStart w:id="153" w:name="_Toc146182767"/>
      <w:bookmarkStart w:id="154" w:name="_Toc147928216"/>
      <w:r w:rsidRPr="00E66B85">
        <w:t>B.4.2</w:t>
      </w:r>
      <w:r w:rsidRPr="00E66B85">
        <w:tab/>
      </w:r>
      <w:r w:rsidRPr="008F6706">
        <w:rPr>
          <w:u w:val="single"/>
        </w:rPr>
        <w:t>Solicitation of Stakeholder Comments</w:t>
      </w:r>
      <w:bookmarkEnd w:id="151"/>
      <w:bookmarkEnd w:id="152"/>
      <w:bookmarkEnd w:id="153"/>
      <w:bookmarkEnd w:id="154"/>
    </w:p>
    <w:p w14:paraId="57292165" w14:textId="747977E6" w:rsidR="00605396" w:rsidRPr="00E66B85" w:rsidRDefault="00605396" w:rsidP="006F002F">
      <w:pPr>
        <w:pStyle w:val="BodyText"/>
      </w:pPr>
      <w:r w:rsidRPr="00E66B85">
        <w:t>Throughout the duration of the plant shutdown and until the plant is returned to the ROP, solicitation of comments from diverse sources may be appropriate.</w:t>
      </w:r>
      <w:r w:rsidR="00E46E57">
        <w:t xml:space="preserve"> </w:t>
      </w:r>
      <w:r w:rsidRPr="00E66B85">
        <w:t>The decision to solicit comments from a group and determination of the level of participation should be made on a</w:t>
      </w:r>
      <w:ins w:id="155" w:author="Author">
        <w:r w:rsidR="00152E26">
          <w:t xml:space="preserve"> </w:t>
        </w:r>
      </w:ins>
      <w:r w:rsidRPr="00E66B85">
        <w:t>case</w:t>
      </w:r>
      <w:r w:rsidRPr="00E66B85">
        <w:noBreakHyphen/>
        <w:t>by</w:t>
      </w:r>
      <w:r w:rsidRPr="00E66B85">
        <w:noBreakHyphen/>
        <w:t>case basis.</w:t>
      </w:r>
      <w:r w:rsidR="00E46E57">
        <w:t xml:space="preserve"> </w:t>
      </w:r>
      <w:r w:rsidRPr="00E66B85">
        <w:t>Input from these groups should be factored into the restart process, as appropriate.</w:t>
      </w:r>
      <w:r w:rsidR="00E46E57">
        <w:t xml:space="preserve"> </w:t>
      </w:r>
      <w:r w:rsidRPr="00E66B85">
        <w:t xml:space="preserve">If needed, comments concerning the adequacy of State and local emergency planning and preparedness should be obtained from FEMA headquarters through </w:t>
      </w:r>
      <w:r w:rsidR="00AB3F49" w:rsidRPr="00E66B85">
        <w:t>NSIR.</w:t>
      </w:r>
    </w:p>
    <w:p w14:paraId="07DD0243" w14:textId="61A4E294" w:rsidR="00605396" w:rsidRPr="00E66B85" w:rsidRDefault="00605396" w:rsidP="006F002F">
      <w:pPr>
        <w:pStyle w:val="BodyText"/>
      </w:pPr>
      <w:r w:rsidRPr="00E66B85">
        <w:t>TASK</w:t>
      </w:r>
    </w:p>
    <w:p w14:paraId="28607462" w14:textId="77777777" w:rsidR="00605396" w:rsidRPr="00E66B85" w:rsidRDefault="00605396" w:rsidP="00A11C2A">
      <w:pPr>
        <w:pStyle w:val="BodyText"/>
        <w:numPr>
          <w:ilvl w:val="0"/>
          <w:numId w:val="26"/>
        </w:numPr>
      </w:pPr>
      <w:r w:rsidRPr="00E66B85">
        <w:t>Obtain public comments (Region).</w:t>
      </w:r>
    </w:p>
    <w:p w14:paraId="7CF69AB3" w14:textId="77777777" w:rsidR="00605396" w:rsidRPr="00E66B85" w:rsidRDefault="00605396" w:rsidP="00A11C2A">
      <w:pPr>
        <w:pStyle w:val="BodyText"/>
        <w:numPr>
          <w:ilvl w:val="0"/>
          <w:numId w:val="26"/>
        </w:numPr>
      </w:pPr>
      <w:r w:rsidRPr="00E66B85">
        <w:t>Obtain comments from State and local officials (Region).</w:t>
      </w:r>
    </w:p>
    <w:p w14:paraId="71A10340" w14:textId="77777777" w:rsidR="00605396" w:rsidRPr="00E66B85" w:rsidRDefault="00605396" w:rsidP="00A11C2A">
      <w:pPr>
        <w:pStyle w:val="BodyText"/>
        <w:numPr>
          <w:ilvl w:val="0"/>
          <w:numId w:val="26"/>
        </w:numPr>
      </w:pPr>
      <w:r w:rsidRPr="00E66B85">
        <w:t>Obtain comments from applicable Federal agencies (Region/NRR</w:t>
      </w:r>
      <w:r w:rsidR="00AB3F49" w:rsidRPr="00E66B85">
        <w:t>/NSIR</w:t>
      </w:r>
      <w:r w:rsidRPr="00E66B85">
        <w:t>).</w:t>
      </w:r>
    </w:p>
    <w:p w14:paraId="1CF2B169" w14:textId="77777777" w:rsidR="00605396" w:rsidRPr="00E66B85" w:rsidRDefault="00605396" w:rsidP="00A11C2A">
      <w:pPr>
        <w:pStyle w:val="BodyText"/>
        <w:numPr>
          <w:ilvl w:val="0"/>
          <w:numId w:val="26"/>
        </w:numPr>
      </w:pPr>
      <w:r w:rsidRPr="00E66B85">
        <w:lastRenderedPageBreak/>
        <w:t>Obtain comments from Native American Tribal Governments, as applicable (</w:t>
      </w:r>
      <w:r w:rsidR="00AB3F49" w:rsidRPr="00E66B85">
        <w:t>NMSS</w:t>
      </w:r>
      <w:r w:rsidRPr="00E66B85">
        <w:t>).</w:t>
      </w:r>
    </w:p>
    <w:p w14:paraId="23D689CE" w14:textId="77777777" w:rsidR="00605396" w:rsidRPr="00E66B85" w:rsidRDefault="00605396" w:rsidP="00A11C2A">
      <w:pPr>
        <w:pStyle w:val="BodyText"/>
        <w:numPr>
          <w:ilvl w:val="0"/>
          <w:numId w:val="26"/>
        </w:numPr>
      </w:pPr>
      <w:r w:rsidRPr="00E66B85">
        <w:t xml:space="preserve">Review and respond to </w:t>
      </w:r>
      <w:r w:rsidR="00AB3F49" w:rsidRPr="00E66B85">
        <w:t xml:space="preserve">applicable </w:t>
      </w:r>
      <w:r w:rsidRPr="00E66B85">
        <w:t>10 CFR 2.206 petitions (Panel).</w:t>
      </w:r>
    </w:p>
    <w:p w14:paraId="32EC9EAC" w14:textId="77777777" w:rsidR="00605396" w:rsidRPr="00E66B85" w:rsidRDefault="00605396" w:rsidP="00A11C2A">
      <w:pPr>
        <w:pStyle w:val="BodyText"/>
        <w:numPr>
          <w:ilvl w:val="0"/>
          <w:numId w:val="26"/>
        </w:numPr>
      </w:pPr>
      <w:r w:rsidRPr="00E66B85">
        <w:t xml:space="preserve">Solicit NRC staff comments or concerns regarding plant restart (Panel). </w:t>
      </w:r>
    </w:p>
    <w:p w14:paraId="3DD1A38E" w14:textId="7C8B1118" w:rsidR="00605396" w:rsidRPr="00E66B85" w:rsidRDefault="00605396" w:rsidP="008F6706">
      <w:pPr>
        <w:pStyle w:val="Heading2"/>
      </w:pPr>
      <w:bookmarkStart w:id="156" w:name="_Toc465246076"/>
      <w:bookmarkStart w:id="157" w:name="_Toc496686651"/>
      <w:bookmarkStart w:id="158" w:name="_Toc146182768"/>
      <w:bookmarkStart w:id="159" w:name="_Toc147928217"/>
      <w:r w:rsidRPr="00E66B85">
        <w:t>B.4.3</w:t>
      </w:r>
      <w:r w:rsidRPr="00E66B85">
        <w:tab/>
      </w:r>
      <w:r w:rsidRPr="008F6706">
        <w:rPr>
          <w:u w:val="single"/>
        </w:rPr>
        <w:t>Closeout Actions</w:t>
      </w:r>
      <w:bookmarkEnd w:id="156"/>
      <w:bookmarkEnd w:id="157"/>
      <w:bookmarkEnd w:id="158"/>
      <w:bookmarkEnd w:id="159"/>
    </w:p>
    <w:p w14:paraId="7319E21D" w14:textId="04D031CA" w:rsidR="00605396" w:rsidRPr="00E66B85" w:rsidRDefault="00605396" w:rsidP="006F002F">
      <w:pPr>
        <w:pStyle w:val="BodyText"/>
      </w:pPr>
      <w:r w:rsidRPr="00E66B85">
        <w:t>When the licensee has completed actions to resolve the restart issues and has substantially addressed significant concerns, the NRC needs to conduct closeout activities to independently verify that corrective actions required before restart are complete and that the plant is ready for restart. This section specifies actions associated with completion of significant NRC reviews and preparations for restart.</w:t>
      </w:r>
    </w:p>
    <w:p w14:paraId="18F83959" w14:textId="0B815EBB" w:rsidR="00605396" w:rsidRPr="00E66B85" w:rsidRDefault="00605396" w:rsidP="006F002F">
      <w:pPr>
        <w:pStyle w:val="BodyText"/>
      </w:pPr>
      <w:r w:rsidRPr="00E66B85">
        <w:t>TASK</w:t>
      </w:r>
    </w:p>
    <w:p w14:paraId="33FC87DD" w14:textId="77777777" w:rsidR="00605396" w:rsidRPr="00E66B85" w:rsidRDefault="00605396" w:rsidP="00A11C2A">
      <w:pPr>
        <w:pStyle w:val="BodyText"/>
        <w:numPr>
          <w:ilvl w:val="0"/>
          <w:numId w:val="27"/>
        </w:numPr>
      </w:pPr>
      <w:r w:rsidRPr="00E66B85">
        <w:t>Evaluate the licensee</w:t>
      </w:r>
      <w:r w:rsidR="00DE3D95" w:rsidRPr="00E66B85">
        <w:t>’</w:t>
      </w:r>
      <w:r w:rsidRPr="00E66B85">
        <w:t>s restart readiness self</w:t>
      </w:r>
      <w:r w:rsidRPr="00E66B85">
        <w:noBreakHyphen/>
        <w:t>assessment (Region).</w:t>
      </w:r>
    </w:p>
    <w:p w14:paraId="48350C68" w14:textId="77777777" w:rsidR="00605396" w:rsidRPr="00E66B85" w:rsidRDefault="00605396" w:rsidP="00A11C2A">
      <w:pPr>
        <w:pStyle w:val="BodyText"/>
        <w:numPr>
          <w:ilvl w:val="0"/>
          <w:numId w:val="27"/>
        </w:numPr>
      </w:pPr>
      <w:r w:rsidRPr="00E66B85">
        <w:t>Resolve all restart issues described in the Restart Checklist (Panel).</w:t>
      </w:r>
    </w:p>
    <w:p w14:paraId="7EF94776" w14:textId="645082CA" w:rsidR="00605396" w:rsidRPr="00E66B85" w:rsidRDefault="00605396" w:rsidP="00A11C2A">
      <w:pPr>
        <w:pStyle w:val="BodyText"/>
        <w:numPr>
          <w:ilvl w:val="0"/>
          <w:numId w:val="27"/>
        </w:numPr>
      </w:pPr>
      <w:r w:rsidRPr="00E66B85">
        <w:t>Conduct appropriate NRC restart readiness team inspection(s).</w:t>
      </w:r>
      <w:r w:rsidR="00E46E57">
        <w:t xml:space="preserve"> </w:t>
      </w:r>
      <w:r w:rsidRPr="00E66B85">
        <w:t>The Panel determines which IPs from the IP 93800 series are necessary to ensure readiness for restart based on plant</w:t>
      </w:r>
      <w:r w:rsidR="00AB3F49" w:rsidRPr="00E66B85">
        <w:t>-</w:t>
      </w:r>
      <w:r w:rsidRPr="00E66B85">
        <w:t>specific situations</w:t>
      </w:r>
      <w:r w:rsidR="00900DD4">
        <w:t>.</w:t>
      </w:r>
      <w:r w:rsidR="00E46E57">
        <w:t xml:space="preserve"> </w:t>
      </w:r>
      <w:r w:rsidRPr="00E66B85">
        <w:t>(For example, the operational readiness assessment team inspections per IP 93806, the operational safety team inspection per IP 93802, the safety system functional inspection per IP 93801, and others) (Panel).</w:t>
      </w:r>
    </w:p>
    <w:p w14:paraId="36E59B33" w14:textId="6D45B846" w:rsidR="00605396" w:rsidRPr="00E66B85" w:rsidRDefault="00605396" w:rsidP="00A11C2A">
      <w:pPr>
        <w:pStyle w:val="BodyText"/>
        <w:numPr>
          <w:ilvl w:val="0"/>
          <w:numId w:val="27"/>
        </w:numPr>
      </w:pPr>
      <w:r w:rsidRPr="00E66B85">
        <w:t xml:space="preserve">Develop </w:t>
      </w:r>
      <w:r w:rsidR="00AB3F49" w:rsidRPr="00E66B85">
        <w:t xml:space="preserve">a </w:t>
      </w:r>
      <w:r w:rsidRPr="00E66B85">
        <w:t>restart coverage inspection plan.</w:t>
      </w:r>
      <w:r w:rsidR="00E46E57">
        <w:t xml:space="preserve"> </w:t>
      </w:r>
      <w:r w:rsidRPr="00E66B85">
        <w:t>Use guidance contained in IMC 2515</w:t>
      </w:r>
      <w:r w:rsidR="00900DD4">
        <w:t>,</w:t>
      </w:r>
      <w:r w:rsidRPr="00E66B85">
        <w:t xml:space="preserve"> Appendix B</w:t>
      </w:r>
      <w:r w:rsidR="00900DD4">
        <w:t>;</w:t>
      </w:r>
      <w:r w:rsidR="00900DD4" w:rsidRPr="00E66B85">
        <w:t xml:space="preserve"> </w:t>
      </w:r>
      <w:r w:rsidRPr="00E66B85">
        <w:t>IMC 0305</w:t>
      </w:r>
      <w:r w:rsidR="00900DD4">
        <w:t>;</w:t>
      </w:r>
      <w:r w:rsidR="00900DD4" w:rsidRPr="00E66B85">
        <w:t xml:space="preserve"> </w:t>
      </w:r>
      <w:r w:rsidRPr="00E66B85">
        <w:t>and other appropriate documents.</w:t>
      </w:r>
      <w:r w:rsidR="00E46E57">
        <w:t xml:space="preserve"> </w:t>
      </w:r>
      <w:r w:rsidRPr="00E66B85">
        <w:t>Consider the need for continuous 24-hour inspection coverage during plant startup (Region).</w:t>
      </w:r>
    </w:p>
    <w:p w14:paraId="40693023" w14:textId="77777777" w:rsidR="00605396" w:rsidRPr="00E66B85" w:rsidRDefault="00605396" w:rsidP="00A11C2A">
      <w:pPr>
        <w:pStyle w:val="BodyText"/>
        <w:numPr>
          <w:ilvl w:val="0"/>
          <w:numId w:val="27"/>
        </w:numPr>
      </w:pPr>
      <w:r w:rsidRPr="00E66B85">
        <w:t>Disposition comments from other parties (Panel).</w:t>
      </w:r>
    </w:p>
    <w:p w14:paraId="2C0C1898" w14:textId="78EB5AF6" w:rsidR="00605396" w:rsidRPr="00E66B85" w:rsidRDefault="00605396" w:rsidP="00A11C2A">
      <w:pPr>
        <w:pStyle w:val="BodyText"/>
        <w:numPr>
          <w:ilvl w:val="0"/>
          <w:numId w:val="27"/>
        </w:numPr>
      </w:pPr>
      <w:r w:rsidRPr="00E66B85">
        <w:t xml:space="preserve">Determine that all conditions of the </w:t>
      </w:r>
      <w:r w:rsidR="00AB3F49" w:rsidRPr="00E66B85">
        <w:t xml:space="preserve">Order </w:t>
      </w:r>
      <w:r w:rsidRPr="00E66B85">
        <w:t xml:space="preserve">or </w:t>
      </w:r>
      <w:r w:rsidR="00742EDE" w:rsidRPr="00E66B85">
        <w:t>CAL</w:t>
      </w:r>
      <w:r w:rsidRPr="00E66B85">
        <w:t xml:space="preserve"> are satisfied</w:t>
      </w:r>
      <w:r w:rsidR="005B10A1">
        <w:t xml:space="preserve"> (if required for restart)</w:t>
      </w:r>
      <w:r w:rsidRPr="00E66B85">
        <w:t>.</w:t>
      </w:r>
      <w:r w:rsidR="00E46E57">
        <w:t xml:space="preserve"> </w:t>
      </w:r>
      <w:r w:rsidRPr="00E66B85">
        <w:t xml:space="preserve">If applicable, the NRC and the licensee should clearly understand what actions remain to be completed and how the licensee will demonstrate their completion (Panel). </w:t>
      </w:r>
    </w:p>
    <w:p w14:paraId="5BD042AA" w14:textId="67BB228F" w:rsidR="00E31CED" w:rsidRDefault="0050085D" w:rsidP="00A11C2A">
      <w:pPr>
        <w:pStyle w:val="BodyText"/>
        <w:numPr>
          <w:ilvl w:val="0"/>
          <w:numId w:val="27"/>
        </w:numPr>
      </w:pPr>
      <w:r w:rsidRPr="00E31CED">
        <w:t>Prior to restart</w:t>
      </w:r>
      <w:r w:rsidR="00C47EF1" w:rsidRPr="00E31CED">
        <w:t>,</w:t>
      </w:r>
      <w:r w:rsidRPr="00E31CED">
        <w:t xml:space="preserve"> verify the completion of all items on the </w:t>
      </w:r>
      <w:r w:rsidR="00605396" w:rsidRPr="00E31CED">
        <w:t>Restart Checklist</w:t>
      </w:r>
      <w:r w:rsidR="00BD63DC" w:rsidRPr="00E31CED">
        <w:t xml:space="preserve"> and ensure </w:t>
      </w:r>
      <w:r w:rsidRPr="00E31CED">
        <w:t>proper documentation</w:t>
      </w:r>
      <w:r w:rsidR="00893F9D" w:rsidRPr="00E31CED">
        <w:t xml:space="preserve"> (make </w:t>
      </w:r>
      <w:ins w:id="160" w:author="Author">
        <w:r w:rsidR="00152E26" w:rsidRPr="00E31CED">
          <w:t>publicly</w:t>
        </w:r>
      </w:ins>
      <w:r w:rsidR="00893F9D" w:rsidRPr="00E31CED">
        <w:t xml:space="preserve"> available</w:t>
      </w:r>
      <w:r w:rsidR="00900DD4" w:rsidRPr="00E31CED">
        <w:t>,</w:t>
      </w:r>
      <w:r w:rsidR="00893F9D" w:rsidRPr="00E31CED">
        <w:t xml:space="preserve"> if possible)</w:t>
      </w:r>
      <w:r w:rsidRPr="00E31CED">
        <w:t xml:space="preserve"> </w:t>
      </w:r>
      <w:r w:rsidR="00605396" w:rsidRPr="00E31CED">
        <w:t>(Panel).</w:t>
      </w:r>
    </w:p>
    <w:p w14:paraId="19B22B33" w14:textId="13E66BB9" w:rsidR="00893F9D" w:rsidRPr="00E31CED" w:rsidRDefault="00893F9D" w:rsidP="00A11C2A">
      <w:pPr>
        <w:pStyle w:val="BodyText"/>
        <w:numPr>
          <w:ilvl w:val="0"/>
          <w:numId w:val="27"/>
        </w:numPr>
      </w:pPr>
      <w:r w:rsidRPr="00E31CED">
        <w:t>Conduct a</w:t>
      </w:r>
      <w:ins w:id="161" w:author="Author">
        <w:r w:rsidR="00587D1D" w:rsidRPr="00E31CED">
          <w:t>n</w:t>
        </w:r>
      </w:ins>
      <w:r w:rsidRPr="00E31CED">
        <w:t xml:space="preserve"> </w:t>
      </w:r>
      <w:ins w:id="162" w:author="Author">
        <w:r w:rsidR="00587D1D" w:rsidRPr="00E31CED">
          <w:t>Observation</w:t>
        </w:r>
      </w:ins>
      <w:r w:rsidRPr="00E31CED">
        <w:t xml:space="preserve"> public meeting to discuss restart readiness.</w:t>
      </w:r>
      <w:r w:rsidR="00E46E57">
        <w:t xml:space="preserve"> </w:t>
      </w:r>
      <w:r w:rsidRPr="00E31CED">
        <w:t xml:space="preserve">This meeting should be held near the site, when all other </w:t>
      </w:r>
      <w:r w:rsidR="00900DD4" w:rsidRPr="00E31CED">
        <w:t>c</w:t>
      </w:r>
      <w:r w:rsidRPr="00E31CED">
        <w:t xml:space="preserve">loseout </w:t>
      </w:r>
      <w:r w:rsidR="00900DD4" w:rsidRPr="00E31CED">
        <w:t>a</w:t>
      </w:r>
      <w:r w:rsidRPr="00E31CED">
        <w:t>ctions are completed</w:t>
      </w:r>
      <w:r w:rsidR="00900DD4" w:rsidRPr="00E31CED">
        <w:t>.</w:t>
      </w:r>
      <w:r w:rsidR="00E46E57">
        <w:t xml:space="preserve"> </w:t>
      </w:r>
      <w:r w:rsidR="00900DD4" w:rsidRPr="00E31CED">
        <w:t>The meeting should be</w:t>
      </w:r>
      <w:r w:rsidR="0023310B" w:rsidRPr="00E31CED">
        <w:t xml:space="preserve"> held</w:t>
      </w:r>
      <w:r w:rsidR="00900DD4" w:rsidRPr="00E31CED">
        <w:t xml:space="preserve"> </w:t>
      </w:r>
      <w:r w:rsidRPr="00E31CED">
        <w:t xml:space="preserve">as close to the restart date as possible, but always prior to the restart authorization date (Panel and Communication Team). </w:t>
      </w:r>
    </w:p>
    <w:p w14:paraId="4CAE9A2F" w14:textId="4E753F2E" w:rsidR="00605396" w:rsidRPr="00B65C3B" w:rsidRDefault="00605396" w:rsidP="00D52447">
      <w:pPr>
        <w:pStyle w:val="Heading1"/>
      </w:pPr>
      <w:bookmarkStart w:id="163" w:name="_Toc465246077"/>
      <w:bookmarkStart w:id="164" w:name="_Toc496686652"/>
      <w:bookmarkStart w:id="165" w:name="_Toc146182769"/>
      <w:bookmarkStart w:id="166" w:name="_Toc147928218"/>
      <w:r w:rsidRPr="00B65C3B">
        <w:t>B.5</w:t>
      </w:r>
      <w:r w:rsidRPr="00B65C3B">
        <w:tab/>
      </w:r>
      <w:r w:rsidR="008F6706">
        <w:tab/>
      </w:r>
      <w:r w:rsidRPr="00B65C3B">
        <w:t>RESTART AUTHORIZATION</w:t>
      </w:r>
      <w:bookmarkEnd w:id="163"/>
      <w:bookmarkEnd w:id="164"/>
      <w:bookmarkEnd w:id="165"/>
      <w:bookmarkEnd w:id="166"/>
    </w:p>
    <w:p w14:paraId="67E2627D" w14:textId="77777777" w:rsidR="00605396" w:rsidRPr="00B65C3B" w:rsidRDefault="00605396" w:rsidP="006F002F">
      <w:pPr>
        <w:pStyle w:val="BodyText"/>
      </w:pPr>
      <w:r w:rsidRPr="00B65C3B">
        <w:t>When the IMC 0350 oversight process has reached the point at which the issues have been identified, corrected, and reviewed, the restart authorization process has begun.</w:t>
      </w:r>
    </w:p>
    <w:p w14:paraId="799ADB54" w14:textId="151F97BC" w:rsidR="00605396" w:rsidRPr="00B65C3B" w:rsidRDefault="00605396" w:rsidP="00AC6F42">
      <w:pPr>
        <w:pStyle w:val="BodyText"/>
        <w:keepNext/>
      </w:pPr>
      <w:r w:rsidRPr="00B65C3B">
        <w:lastRenderedPageBreak/>
        <w:t>TASK</w:t>
      </w:r>
    </w:p>
    <w:p w14:paraId="7289DAC3" w14:textId="77777777" w:rsidR="00605396" w:rsidRPr="00E66B85" w:rsidRDefault="00605396" w:rsidP="00A11C2A">
      <w:pPr>
        <w:pStyle w:val="BodyText"/>
        <w:numPr>
          <w:ilvl w:val="0"/>
          <w:numId w:val="28"/>
        </w:numPr>
      </w:pPr>
      <w:r w:rsidRPr="00E66B85">
        <w:t xml:space="preserve">Prepare the restart recommendation memorandum to the </w:t>
      </w:r>
      <w:r w:rsidR="00E176BA" w:rsidRPr="00E66B85">
        <w:t>RA</w:t>
      </w:r>
      <w:r w:rsidRPr="00E66B85">
        <w:t xml:space="preserve"> and the restart authorization letter to the licensee establishing the basis for restart (Panel).</w:t>
      </w:r>
    </w:p>
    <w:p w14:paraId="14F89A20" w14:textId="7C5CBB54" w:rsidR="00605396" w:rsidRPr="00E66B85" w:rsidRDefault="00605396" w:rsidP="00A11C2A">
      <w:pPr>
        <w:pStyle w:val="BodyText"/>
        <w:numPr>
          <w:ilvl w:val="0"/>
          <w:numId w:val="28"/>
        </w:numPr>
      </w:pPr>
      <w:r w:rsidRPr="00E66B85">
        <w:t xml:space="preserve">Determine that no restart objections from the </w:t>
      </w:r>
      <w:r w:rsidR="00AB3F49" w:rsidRPr="00E66B85">
        <w:t>R</w:t>
      </w:r>
      <w:r w:rsidR="00837FE7">
        <w:t>A</w:t>
      </w:r>
      <w:r w:rsidRPr="00E66B85">
        <w:t>, NRR</w:t>
      </w:r>
      <w:r w:rsidR="00837FE7">
        <w:t xml:space="preserve"> Office Director</w:t>
      </w:r>
      <w:r w:rsidRPr="00E66B85">
        <w:t>, or other applicable Headquarters office</w:t>
      </w:r>
      <w:r w:rsidR="00105707">
        <w:t>’</w:t>
      </w:r>
      <w:r w:rsidR="00837FE7">
        <w:t>s management</w:t>
      </w:r>
      <w:r w:rsidRPr="00E66B85">
        <w:t xml:space="preserve"> or Federal </w:t>
      </w:r>
      <w:r w:rsidR="00105707" w:rsidRPr="00E66B85">
        <w:t>agenc</w:t>
      </w:r>
      <w:r w:rsidR="00105707">
        <w:t>y’</w:t>
      </w:r>
      <w:r w:rsidR="00105707" w:rsidRPr="00E66B85">
        <w:t>s</w:t>
      </w:r>
      <w:r w:rsidR="00837FE7">
        <w:t xml:space="preserve"> management</w:t>
      </w:r>
      <w:r w:rsidRPr="00E66B85">
        <w:t xml:space="preserve"> exist (Panel).</w:t>
      </w:r>
    </w:p>
    <w:p w14:paraId="740E373D" w14:textId="77777777" w:rsidR="00605396" w:rsidRPr="00E66B85" w:rsidRDefault="00605396" w:rsidP="00A11C2A">
      <w:pPr>
        <w:pStyle w:val="BodyText"/>
        <w:numPr>
          <w:ilvl w:val="0"/>
          <w:numId w:val="28"/>
        </w:numPr>
      </w:pPr>
      <w:r w:rsidRPr="00E66B85">
        <w:t xml:space="preserve">Obtain approval of the </w:t>
      </w:r>
      <w:r w:rsidR="00E176BA" w:rsidRPr="00E66B85">
        <w:t>RA</w:t>
      </w:r>
      <w:r w:rsidRPr="00E66B85">
        <w:t xml:space="preserve"> for restart (Region).</w:t>
      </w:r>
    </w:p>
    <w:p w14:paraId="609B7777" w14:textId="77777777" w:rsidR="00605396" w:rsidRPr="00E66B85" w:rsidRDefault="00605396" w:rsidP="00A11C2A">
      <w:pPr>
        <w:pStyle w:val="BodyText"/>
        <w:numPr>
          <w:ilvl w:val="0"/>
          <w:numId w:val="28"/>
        </w:numPr>
      </w:pPr>
      <w:r w:rsidRPr="00E66B85">
        <w:t>Obtain concurrence for restart from the Director of NRR (Panel).</w:t>
      </w:r>
    </w:p>
    <w:p w14:paraId="7195729B" w14:textId="77777777" w:rsidR="00605396" w:rsidRPr="00E66B85" w:rsidRDefault="00605396" w:rsidP="00A11C2A">
      <w:pPr>
        <w:pStyle w:val="BodyText"/>
        <w:numPr>
          <w:ilvl w:val="0"/>
          <w:numId w:val="28"/>
        </w:numPr>
      </w:pPr>
      <w:r w:rsidRPr="00E66B85">
        <w:t xml:space="preserve">Obtain concurrence for restart from the </w:t>
      </w:r>
      <w:r w:rsidR="007B2ABC">
        <w:t>DEDR</w:t>
      </w:r>
      <w:r w:rsidRPr="00E66B85">
        <w:t xml:space="preserve"> (Panel).</w:t>
      </w:r>
    </w:p>
    <w:p w14:paraId="6A20DEDA" w14:textId="77777777" w:rsidR="00605396" w:rsidRPr="00E66B85" w:rsidRDefault="00605396" w:rsidP="00A11C2A">
      <w:pPr>
        <w:pStyle w:val="BodyText"/>
        <w:numPr>
          <w:ilvl w:val="0"/>
          <w:numId w:val="28"/>
        </w:numPr>
      </w:pPr>
      <w:r w:rsidRPr="00E66B85">
        <w:t xml:space="preserve">Obtain concurrence for restart from the </w:t>
      </w:r>
      <w:r w:rsidR="00936646" w:rsidRPr="00E66B85">
        <w:t>EDO</w:t>
      </w:r>
      <w:r w:rsidRPr="00E66B85">
        <w:t>, if required (Panel).</w:t>
      </w:r>
    </w:p>
    <w:p w14:paraId="7BD22756" w14:textId="77777777" w:rsidR="00605396" w:rsidRPr="00E66B85" w:rsidRDefault="00605396" w:rsidP="00A11C2A">
      <w:pPr>
        <w:pStyle w:val="BodyText"/>
        <w:numPr>
          <w:ilvl w:val="0"/>
          <w:numId w:val="28"/>
        </w:numPr>
      </w:pPr>
      <w:r w:rsidRPr="00E66B85">
        <w:t>Conduct a briefing for the Advisory Committee on Reactor Safeguards (ACRS), if requested (NRR).</w:t>
      </w:r>
    </w:p>
    <w:p w14:paraId="41177333" w14:textId="77777777" w:rsidR="00605396" w:rsidRPr="00E66B85" w:rsidRDefault="00605396" w:rsidP="00A11C2A">
      <w:pPr>
        <w:pStyle w:val="BodyText"/>
        <w:numPr>
          <w:ilvl w:val="0"/>
          <w:numId w:val="28"/>
        </w:numPr>
      </w:pPr>
      <w:r w:rsidRPr="00E66B85">
        <w:t>Conduct a briefing for the Commission</w:t>
      </w:r>
      <w:r w:rsidR="00AB3F49" w:rsidRPr="00E66B85">
        <w:t xml:space="preserve"> or Commission staff</w:t>
      </w:r>
      <w:r w:rsidRPr="00E66B85">
        <w:t>, if requested (NRR).</w:t>
      </w:r>
    </w:p>
    <w:p w14:paraId="369F0128" w14:textId="77777777" w:rsidR="00605396" w:rsidRPr="00E66B85" w:rsidRDefault="00605396" w:rsidP="00A11C2A">
      <w:pPr>
        <w:pStyle w:val="BodyText"/>
        <w:numPr>
          <w:ilvl w:val="0"/>
          <w:numId w:val="28"/>
        </w:numPr>
      </w:pPr>
      <w:r w:rsidRPr="00E66B85">
        <w:t>Obtain the Commission approval or concurrence for restart, if required (EDO</w:t>
      </w:r>
      <w:r w:rsidR="00AB3F49" w:rsidRPr="00E66B85">
        <w:t>/NRR</w:t>
      </w:r>
      <w:r w:rsidRPr="00E66B85">
        <w:t>).</w:t>
      </w:r>
    </w:p>
    <w:p w14:paraId="3EBE5B8B" w14:textId="77777777" w:rsidR="00605396" w:rsidRPr="00E66B85" w:rsidRDefault="00605396" w:rsidP="00A11C2A">
      <w:pPr>
        <w:pStyle w:val="BodyText"/>
        <w:numPr>
          <w:ilvl w:val="0"/>
          <w:numId w:val="28"/>
        </w:numPr>
      </w:pPr>
      <w:r w:rsidRPr="00E66B85">
        <w:t>Authorize restart (note: once approval is given, external stakeholders should be notified and provided a copy of the restart authorization letter and press release, as applicable) (</w:t>
      </w:r>
      <w:r w:rsidR="00E176BA" w:rsidRPr="00E66B85">
        <w:t>RA</w:t>
      </w:r>
      <w:r w:rsidRPr="00E66B85">
        <w:t>).</w:t>
      </w:r>
    </w:p>
    <w:p w14:paraId="15948AB2" w14:textId="030596EA" w:rsidR="00605396" w:rsidRPr="00E66B85" w:rsidRDefault="00605396" w:rsidP="00D52447">
      <w:pPr>
        <w:pStyle w:val="Heading1"/>
      </w:pPr>
      <w:bookmarkStart w:id="167" w:name="_Toc465246078"/>
      <w:bookmarkStart w:id="168" w:name="_Toc496686653"/>
      <w:bookmarkStart w:id="169" w:name="_Toc146182770"/>
      <w:bookmarkStart w:id="170" w:name="_Toc147928219"/>
      <w:r w:rsidRPr="00E66B85">
        <w:t>B.6</w:t>
      </w:r>
      <w:r w:rsidRPr="00E66B85">
        <w:tab/>
      </w:r>
      <w:r w:rsidR="008F6706">
        <w:tab/>
      </w:r>
      <w:r w:rsidRPr="00E66B85">
        <w:t>NOTIFICATION OF RESTART AUTHORIZATION</w:t>
      </w:r>
      <w:bookmarkEnd w:id="167"/>
      <w:bookmarkEnd w:id="168"/>
      <w:bookmarkEnd w:id="169"/>
      <w:bookmarkEnd w:id="170"/>
    </w:p>
    <w:p w14:paraId="615EF98B" w14:textId="09246AE8" w:rsidR="00605396" w:rsidRPr="00E66B85" w:rsidRDefault="00605396" w:rsidP="006F002F">
      <w:pPr>
        <w:pStyle w:val="BodyText"/>
      </w:pPr>
      <w:r w:rsidRPr="00E66B85">
        <w:t>Notify the applicable parties of the restart authorization.</w:t>
      </w:r>
      <w:r w:rsidR="00E46E57">
        <w:t xml:space="preserve"> </w:t>
      </w:r>
      <w:r w:rsidRPr="00E66B85">
        <w:t>Notification should generally be done by memorandum or other format consistent with the level of formality required.</w:t>
      </w:r>
      <w:r w:rsidR="00E46E57">
        <w:t xml:space="preserve"> </w:t>
      </w:r>
      <w:r w:rsidRPr="00E66B85">
        <w:t>Communication of planned actions is important at this stage to ensure that NRC</w:t>
      </w:r>
      <w:r w:rsidR="00DE3D95" w:rsidRPr="00E66B85">
        <w:t>’</w:t>
      </w:r>
      <w:r w:rsidRPr="00E66B85">
        <w:t>s intentions are clearly understood.</w:t>
      </w:r>
    </w:p>
    <w:p w14:paraId="50455841" w14:textId="25D3DCE1" w:rsidR="00605396" w:rsidRPr="00E66B85" w:rsidRDefault="00605396" w:rsidP="006F002F">
      <w:pPr>
        <w:pStyle w:val="BodyText"/>
      </w:pPr>
      <w:r w:rsidRPr="00E66B85">
        <w:t>TASK</w:t>
      </w:r>
    </w:p>
    <w:p w14:paraId="1B38C761" w14:textId="77777777" w:rsidR="006F002F" w:rsidRDefault="00605396" w:rsidP="006F002F">
      <w:pPr>
        <w:pStyle w:val="BodyText"/>
      </w:pPr>
      <w:r w:rsidRPr="00E66B85">
        <w:t>Notify the following:</w:t>
      </w:r>
      <w:r w:rsidR="006F002F">
        <w:t xml:space="preserve"> </w:t>
      </w:r>
    </w:p>
    <w:p w14:paraId="12538D67" w14:textId="7329874F" w:rsidR="00605396" w:rsidRPr="00E66B85" w:rsidRDefault="00605396" w:rsidP="00A11C2A">
      <w:pPr>
        <w:pStyle w:val="BodyText"/>
        <w:numPr>
          <w:ilvl w:val="0"/>
          <w:numId w:val="29"/>
        </w:numPr>
      </w:pPr>
      <w:r w:rsidRPr="00E66B85">
        <w:t>Commission (if the Commission did not concur in the restart authorization) (NRR).</w:t>
      </w:r>
    </w:p>
    <w:p w14:paraId="6AA70983" w14:textId="77777777" w:rsidR="00605396" w:rsidRPr="00E66B85" w:rsidRDefault="00605396" w:rsidP="00A11C2A">
      <w:pPr>
        <w:pStyle w:val="BodyText"/>
        <w:numPr>
          <w:ilvl w:val="0"/>
          <w:numId w:val="30"/>
        </w:numPr>
      </w:pPr>
      <w:r w:rsidRPr="00E66B85">
        <w:t>EDO (if the EDO did not concur in the restart authorization) (NRR).</w:t>
      </w:r>
    </w:p>
    <w:p w14:paraId="10AEAE57" w14:textId="77777777" w:rsidR="00605396" w:rsidRPr="00E66B85" w:rsidRDefault="00605396" w:rsidP="00A11C2A">
      <w:pPr>
        <w:pStyle w:val="BodyText"/>
        <w:numPr>
          <w:ilvl w:val="0"/>
          <w:numId w:val="30"/>
        </w:numPr>
      </w:pPr>
      <w:r w:rsidRPr="00E66B85">
        <w:t>Office of Congressional Affairs (OCA) (NRR).</w:t>
      </w:r>
    </w:p>
    <w:p w14:paraId="2708BED2" w14:textId="77777777" w:rsidR="00605396" w:rsidRPr="00E66B85" w:rsidRDefault="00605396" w:rsidP="00A11C2A">
      <w:pPr>
        <w:pStyle w:val="BodyText"/>
        <w:numPr>
          <w:ilvl w:val="0"/>
          <w:numId w:val="30"/>
        </w:numPr>
      </w:pPr>
      <w:r w:rsidRPr="00E66B85">
        <w:t>ACRS (a briefing may be substituted for the written notification if the ACRS requests one) (NRR).</w:t>
      </w:r>
    </w:p>
    <w:p w14:paraId="67222232" w14:textId="77777777" w:rsidR="001D5626" w:rsidRPr="00E66B85" w:rsidRDefault="00605396" w:rsidP="00A11C2A">
      <w:pPr>
        <w:pStyle w:val="BodyText"/>
        <w:numPr>
          <w:ilvl w:val="0"/>
          <w:numId w:val="30"/>
        </w:numPr>
      </w:pPr>
      <w:r w:rsidRPr="00E66B85">
        <w:t>Applicable Federal agencies (NRR</w:t>
      </w:r>
      <w:r w:rsidR="00AB3F49" w:rsidRPr="00E66B85">
        <w:t>/NSIR</w:t>
      </w:r>
      <w:r w:rsidRPr="00E66B85">
        <w:t>).</w:t>
      </w:r>
    </w:p>
    <w:p w14:paraId="07275FD3" w14:textId="77C37F19" w:rsidR="00605396" w:rsidRPr="00E66B85" w:rsidRDefault="00605396" w:rsidP="00A11C2A">
      <w:pPr>
        <w:pStyle w:val="BodyText"/>
        <w:numPr>
          <w:ilvl w:val="0"/>
          <w:numId w:val="30"/>
        </w:numPr>
      </w:pPr>
      <w:r w:rsidRPr="00E66B85">
        <w:t>Office of Public Affairs (OPA) (Region</w:t>
      </w:r>
      <w:r w:rsidR="0023310B">
        <w:t>/</w:t>
      </w:r>
      <w:r w:rsidRPr="00E66B85">
        <w:t>NRR).</w:t>
      </w:r>
    </w:p>
    <w:p w14:paraId="1E52E570" w14:textId="77777777" w:rsidR="00605396" w:rsidRPr="00E66B85" w:rsidRDefault="00605396" w:rsidP="00A11C2A">
      <w:pPr>
        <w:pStyle w:val="BodyText"/>
        <w:numPr>
          <w:ilvl w:val="0"/>
          <w:numId w:val="30"/>
        </w:numPr>
      </w:pPr>
      <w:r w:rsidRPr="00E66B85">
        <w:t>State and local officials (Region).</w:t>
      </w:r>
    </w:p>
    <w:p w14:paraId="35FB4C07" w14:textId="77777777" w:rsidR="00605396" w:rsidRPr="00E66B85" w:rsidRDefault="00605396" w:rsidP="00A11C2A">
      <w:pPr>
        <w:pStyle w:val="BodyText"/>
        <w:numPr>
          <w:ilvl w:val="0"/>
          <w:numId w:val="30"/>
        </w:numPr>
      </w:pPr>
      <w:r w:rsidRPr="00E66B85">
        <w:lastRenderedPageBreak/>
        <w:t>Congress (OCA).</w:t>
      </w:r>
    </w:p>
    <w:p w14:paraId="1DCAAEDC" w14:textId="77777777" w:rsidR="00605396" w:rsidRPr="00E66B85" w:rsidRDefault="00605396" w:rsidP="00A11C2A">
      <w:pPr>
        <w:pStyle w:val="BodyText"/>
        <w:numPr>
          <w:ilvl w:val="0"/>
          <w:numId w:val="30"/>
        </w:numPr>
      </w:pPr>
      <w:r w:rsidRPr="00E66B85">
        <w:t>Media (by a press release) (OPA).</w:t>
      </w:r>
    </w:p>
    <w:p w14:paraId="1E906AFB" w14:textId="77777777" w:rsidR="00605396" w:rsidRPr="00E66B85" w:rsidRDefault="00605396" w:rsidP="00A11C2A">
      <w:pPr>
        <w:pStyle w:val="BodyText"/>
        <w:numPr>
          <w:ilvl w:val="0"/>
          <w:numId w:val="30"/>
        </w:numPr>
      </w:pPr>
      <w:r w:rsidRPr="00E66B85">
        <w:t>Citizens or groups that expressed interest during the restart approval process (Region).</w:t>
      </w:r>
    </w:p>
    <w:p w14:paraId="2CA9B8C0" w14:textId="77777777" w:rsidR="00605396" w:rsidRPr="00E66B85" w:rsidRDefault="00605396" w:rsidP="00A11C2A">
      <w:pPr>
        <w:pStyle w:val="BodyText"/>
        <w:numPr>
          <w:ilvl w:val="0"/>
          <w:numId w:val="30"/>
        </w:numPr>
      </w:pPr>
      <w:r w:rsidRPr="00E66B85">
        <w:t xml:space="preserve">International </w:t>
      </w:r>
      <w:r w:rsidR="00AB3F49" w:rsidRPr="00E66B85">
        <w:t xml:space="preserve">regulators </w:t>
      </w:r>
      <w:r w:rsidRPr="00E66B85">
        <w:t>for those sites in which emergency planning zones cross international boundaries (</w:t>
      </w:r>
      <w:r w:rsidR="00AB3F49" w:rsidRPr="00E66B85">
        <w:t>OIP</w:t>
      </w:r>
      <w:r w:rsidRPr="00E66B85">
        <w:t>).</w:t>
      </w:r>
    </w:p>
    <w:p w14:paraId="4C37F610" w14:textId="77777777" w:rsidR="00605396" w:rsidRPr="00E66B85" w:rsidRDefault="00605396" w:rsidP="00A11C2A">
      <w:pPr>
        <w:pStyle w:val="BodyText"/>
        <w:numPr>
          <w:ilvl w:val="0"/>
          <w:numId w:val="30"/>
        </w:numPr>
      </w:pPr>
      <w:r w:rsidRPr="00E66B85">
        <w:t>Native American Tribal Governments, as applicable (</w:t>
      </w:r>
      <w:r w:rsidR="00AB3F49" w:rsidRPr="00E66B85">
        <w:t>NMSS</w:t>
      </w:r>
      <w:r w:rsidRPr="00E66B85">
        <w:t>).</w:t>
      </w:r>
    </w:p>
    <w:p w14:paraId="49AD2B9F" w14:textId="087B4243" w:rsidR="00605396" w:rsidRPr="00E66B85" w:rsidRDefault="00605396" w:rsidP="00D52447">
      <w:pPr>
        <w:pStyle w:val="Heading1"/>
      </w:pPr>
      <w:bookmarkStart w:id="171" w:name="_Toc465246079"/>
      <w:bookmarkStart w:id="172" w:name="_Toc496686654"/>
      <w:bookmarkStart w:id="173" w:name="_Toc146182771"/>
      <w:bookmarkStart w:id="174" w:name="_Toc147928220"/>
      <w:r w:rsidRPr="00E66B85">
        <w:t>B.7</w:t>
      </w:r>
      <w:r w:rsidRPr="00E66B85">
        <w:tab/>
      </w:r>
      <w:r w:rsidR="008F6706">
        <w:tab/>
      </w:r>
      <w:r w:rsidRPr="00E66B85">
        <w:t>POST-RESTART OVERSIGHT</w:t>
      </w:r>
      <w:bookmarkEnd w:id="171"/>
      <w:bookmarkEnd w:id="172"/>
      <w:bookmarkEnd w:id="173"/>
      <w:bookmarkEnd w:id="174"/>
    </w:p>
    <w:p w14:paraId="305BDBCC" w14:textId="77777777" w:rsidR="00605396" w:rsidRPr="00E66B85" w:rsidRDefault="00605396" w:rsidP="00D44C4B">
      <w:pPr>
        <w:pStyle w:val="BodyText"/>
      </w:pPr>
      <w:r w:rsidRPr="00E66B85">
        <w:t xml:space="preserve">At the end of each quarter, the Panel should evaluate the performance data and any inspection findings and make subsequent step adjustments in the appropriate level of NRC oversight activity. </w:t>
      </w:r>
    </w:p>
    <w:p w14:paraId="1A8A23BC" w14:textId="1AF76FDC" w:rsidR="00605396" w:rsidRPr="00E66B85" w:rsidRDefault="00605396" w:rsidP="00D44C4B">
      <w:pPr>
        <w:pStyle w:val="BodyText"/>
      </w:pPr>
      <w:r w:rsidRPr="00E66B85">
        <w:t>TASK</w:t>
      </w:r>
    </w:p>
    <w:p w14:paraId="7C4CBA5D" w14:textId="2A70213C" w:rsidR="00605396" w:rsidRPr="00E66B85" w:rsidRDefault="00605396" w:rsidP="00A11C2A">
      <w:pPr>
        <w:pStyle w:val="BodyText"/>
        <w:numPr>
          <w:ilvl w:val="0"/>
          <w:numId w:val="31"/>
        </w:numPr>
      </w:pPr>
      <w:r w:rsidRPr="00E66B85">
        <w:t>Issue an inspection plan for the next 6 months, even if the post-restart oversight period is less.</w:t>
      </w:r>
      <w:r w:rsidR="00E46E57">
        <w:t xml:space="preserve"> </w:t>
      </w:r>
      <w:r w:rsidRPr="00E66B85">
        <w:t>Include inspections in areas not covered by the PIs and that are beyond the normal baseline inspection program (Panel).</w:t>
      </w:r>
    </w:p>
    <w:p w14:paraId="737661BA" w14:textId="64495DBA" w:rsidR="00605396" w:rsidRPr="00E66B85" w:rsidRDefault="00605396" w:rsidP="00A11C2A">
      <w:pPr>
        <w:pStyle w:val="BodyText"/>
        <w:numPr>
          <w:ilvl w:val="0"/>
          <w:numId w:val="31"/>
        </w:numPr>
      </w:pPr>
      <w:r w:rsidRPr="00E66B85">
        <w:t>Determine if adjustments are needed to the level of required inspection oversight on a quarterly basis.</w:t>
      </w:r>
      <w:r w:rsidR="00E46E57">
        <w:t xml:space="preserve"> </w:t>
      </w:r>
      <w:r w:rsidRPr="00E66B85">
        <w:t>Use the Action Matrix to aid in the determination of required inspections (Panel).</w:t>
      </w:r>
    </w:p>
    <w:p w14:paraId="733FF131" w14:textId="539A2E86" w:rsidR="00605396" w:rsidRPr="00E66B85" w:rsidRDefault="00605396" w:rsidP="00A11C2A">
      <w:pPr>
        <w:pStyle w:val="BodyText"/>
        <w:numPr>
          <w:ilvl w:val="0"/>
          <w:numId w:val="31"/>
        </w:numPr>
      </w:pPr>
      <w:r w:rsidRPr="00E66B85">
        <w:t>Monitor licensee performance to assess whether corrective actions implemented since startup were effective to prevent recurrence of the problem.</w:t>
      </w:r>
      <w:r w:rsidR="00E46E57">
        <w:t xml:space="preserve"> </w:t>
      </w:r>
      <w:r w:rsidRPr="00E66B85">
        <w:t>This review will be conducted at least quarterly and will include quarterly PIs and inspection findings</w:t>
      </w:r>
      <w:r w:rsidR="00730269">
        <w:t xml:space="preserve"> </w:t>
      </w:r>
      <w:r w:rsidRPr="00E66B85">
        <w:t>(Panel).</w:t>
      </w:r>
    </w:p>
    <w:p w14:paraId="45552320" w14:textId="77777777" w:rsidR="00E31CED" w:rsidRDefault="00605396" w:rsidP="00A11C2A">
      <w:pPr>
        <w:pStyle w:val="BodyText"/>
        <w:numPr>
          <w:ilvl w:val="0"/>
          <w:numId w:val="31"/>
        </w:numPr>
      </w:pPr>
      <w:r w:rsidRPr="00E31CED">
        <w:t>Review docketed correspondence, performance improvement plan changes, long-term corrective actions, and licensee self-assessments for those issues not implemented before restart (Panel).</w:t>
      </w:r>
    </w:p>
    <w:p w14:paraId="6777AC4F" w14:textId="660ABF2E" w:rsidR="00605396" w:rsidRPr="00E31CED" w:rsidRDefault="00605396" w:rsidP="00A11C2A">
      <w:pPr>
        <w:pStyle w:val="BodyText"/>
        <w:numPr>
          <w:ilvl w:val="0"/>
          <w:numId w:val="31"/>
        </w:numPr>
      </w:pPr>
      <w:r w:rsidRPr="00E31CED">
        <w:t>As appropriate, conduct public meetings to discuss performance improvements</w:t>
      </w:r>
      <w:r w:rsidR="00730269" w:rsidRPr="00E31CED">
        <w:t xml:space="preserve"> </w:t>
      </w:r>
      <w:r w:rsidRPr="00E31CED">
        <w:t>(Panel).</w:t>
      </w:r>
    </w:p>
    <w:p w14:paraId="04F52BEB" w14:textId="7BA9C11B" w:rsidR="00605396" w:rsidRPr="00E66B85" w:rsidRDefault="00605396" w:rsidP="00D52447">
      <w:pPr>
        <w:pStyle w:val="Heading1"/>
      </w:pPr>
      <w:bookmarkStart w:id="175" w:name="_Toc465246080"/>
      <w:bookmarkStart w:id="176" w:name="_Toc496686655"/>
      <w:bookmarkStart w:id="177" w:name="_Toc146182772"/>
      <w:bookmarkStart w:id="178" w:name="_Toc147928221"/>
      <w:r w:rsidRPr="00E66B85">
        <w:t>B.8</w:t>
      </w:r>
      <w:r w:rsidRPr="00E66B85">
        <w:tab/>
      </w:r>
      <w:r w:rsidR="008F6706">
        <w:tab/>
      </w:r>
      <w:r w:rsidRPr="00E66B85">
        <w:t>TERMINATION OF THE IMC 0350 PROCESS</w:t>
      </w:r>
      <w:bookmarkEnd w:id="175"/>
      <w:bookmarkEnd w:id="176"/>
      <w:bookmarkEnd w:id="177"/>
      <w:bookmarkEnd w:id="178"/>
    </w:p>
    <w:p w14:paraId="150A5EED" w14:textId="25BF7959" w:rsidR="00605396" w:rsidRPr="00BA15D5" w:rsidRDefault="00605396" w:rsidP="00D44C4B">
      <w:pPr>
        <w:pStyle w:val="BodyText"/>
      </w:pPr>
      <w:r w:rsidRPr="00E66B85">
        <w:t xml:space="preserve">After an acceptable post-restart period of operation of the plant, and upon determination that the criteria for termination of the IMC 0350 process controls as defined in the Panel Process Plan have been met, the Panel may recommend termination of the IMC 0350 process and a return to the </w:t>
      </w:r>
      <w:r w:rsidR="0089459F" w:rsidRPr="00E66B85">
        <w:t>n</w:t>
      </w:r>
      <w:r w:rsidR="003D7AD4" w:rsidRPr="00E66B85">
        <w:t xml:space="preserve">ormal </w:t>
      </w:r>
      <w:r w:rsidRPr="00E66B85">
        <w:t>ROP.</w:t>
      </w:r>
      <w:r w:rsidR="00E46E57">
        <w:t xml:space="preserve"> </w:t>
      </w:r>
    </w:p>
    <w:p w14:paraId="73C7B1A6" w14:textId="77777777" w:rsidR="00605396" w:rsidRPr="00B65C3B" w:rsidRDefault="00605396" w:rsidP="00D44C4B">
      <w:pPr>
        <w:pStyle w:val="BodyText"/>
      </w:pPr>
      <w:r w:rsidRPr="00B65C3B">
        <w:t xml:space="preserve">The criteria for termination of the IMC 0350 process should include verification that the licensee has established an effective long-range improvement program, is sufficiently implementing the corrective action program, has demonstrated safe plant </w:t>
      </w:r>
      <w:proofErr w:type="gramStart"/>
      <w:r w:rsidRPr="00B65C3B">
        <w:t>operation</w:t>
      </w:r>
      <w:proofErr w:type="gramEnd"/>
      <w:r w:rsidRPr="00B65C3B">
        <w:t xml:space="preserve"> and overall improving performance, and has adequate controls in place to address the plant</w:t>
      </w:r>
      <w:r w:rsidR="00ED4981" w:rsidRPr="00B65C3B">
        <w:t>-</w:t>
      </w:r>
      <w:r w:rsidRPr="00B65C3B">
        <w:t>specific issues that caused IMC 0350 to be implemented.</w:t>
      </w:r>
    </w:p>
    <w:p w14:paraId="77D6B138" w14:textId="5C22DD79" w:rsidR="00605396" w:rsidRPr="00E66B85" w:rsidRDefault="00605396" w:rsidP="00D44C4B">
      <w:pPr>
        <w:pStyle w:val="BodyText"/>
        <w:rPr>
          <w:color w:val="000000"/>
        </w:rPr>
      </w:pPr>
      <w:r w:rsidRPr="00E66B85">
        <w:lastRenderedPageBreak/>
        <w:t xml:space="preserve">The Panel should send a final letter documenting the results of its post-restart review and oversight efforts to the </w:t>
      </w:r>
      <w:r w:rsidR="00E176BA" w:rsidRPr="00E66B85">
        <w:t>RA</w:t>
      </w:r>
      <w:r w:rsidRPr="00E66B85">
        <w:t>.</w:t>
      </w:r>
      <w:r w:rsidR="00E46E57">
        <w:t xml:space="preserve"> </w:t>
      </w:r>
      <w:r w:rsidRPr="00E66B85">
        <w:t>The letter should give the basis for the Panel</w:t>
      </w:r>
      <w:r w:rsidR="00DE3D95" w:rsidRPr="00E66B85">
        <w:t>’</w:t>
      </w:r>
      <w:r w:rsidRPr="00E66B85">
        <w:t>s recommendation to terminate its oversight activities and return the plant to ROP oversight.</w:t>
      </w:r>
      <w:r w:rsidR="00E46E57">
        <w:t xml:space="preserve"> </w:t>
      </w:r>
      <w:r w:rsidRPr="00E66B85">
        <w:t>The letter should address the resolution for each of the plant</w:t>
      </w:r>
      <w:r w:rsidR="00ED4981" w:rsidRPr="00E66B85">
        <w:t>-</w:t>
      </w:r>
      <w:r w:rsidRPr="00E66B85">
        <w:t>specific criteria for termination of the IMC 0350 process as defined in the Panel Process Plan.</w:t>
      </w:r>
      <w:r w:rsidR="00E46E57">
        <w:t xml:space="preserve"> </w:t>
      </w:r>
      <w:r w:rsidRPr="00E66B85">
        <w:t xml:space="preserve">On the basis of the recommendations of the Panel, the </w:t>
      </w:r>
      <w:r w:rsidR="00E176BA" w:rsidRPr="00E66B85">
        <w:t>RA</w:t>
      </w:r>
      <w:r w:rsidRPr="00E66B85">
        <w:t>, in consultation with the Director of NRR and the</w:t>
      </w:r>
      <w:r w:rsidRPr="00E66B85">
        <w:rPr>
          <w:color w:val="0000FF"/>
        </w:rPr>
        <w:t xml:space="preserve"> </w:t>
      </w:r>
      <w:r w:rsidRPr="00E66B85">
        <w:rPr>
          <w:color w:val="000000"/>
        </w:rPr>
        <w:t xml:space="preserve">Deputy Executive Director for Reactor and Preparedness Programs, will decide whether a return to the </w:t>
      </w:r>
      <w:r w:rsidR="008B0581">
        <w:rPr>
          <w:color w:val="000000"/>
        </w:rPr>
        <w:t>n</w:t>
      </w:r>
      <w:r w:rsidR="0089459F" w:rsidRPr="00E66B85">
        <w:rPr>
          <w:color w:val="000000"/>
        </w:rPr>
        <w:t>ormal</w:t>
      </w:r>
      <w:r w:rsidR="00ED4981" w:rsidRPr="00E66B85">
        <w:rPr>
          <w:color w:val="000000"/>
        </w:rPr>
        <w:t xml:space="preserve"> </w:t>
      </w:r>
      <w:r w:rsidRPr="00E66B85">
        <w:rPr>
          <w:color w:val="000000"/>
        </w:rPr>
        <w:t>ROP is warranted.</w:t>
      </w:r>
    </w:p>
    <w:p w14:paraId="45D7BB5D" w14:textId="0A13EB4C" w:rsidR="005A39F3" w:rsidRPr="00E66B85" w:rsidRDefault="00605396" w:rsidP="00D44C4B">
      <w:pPr>
        <w:pStyle w:val="BodyText"/>
        <w:rPr>
          <w:color w:val="000000"/>
        </w:rPr>
      </w:pPr>
      <w:r w:rsidRPr="00E66B85">
        <w:rPr>
          <w:color w:val="000000"/>
        </w:rPr>
        <w:t>Once the decision is made to terminate the IMC 0350 process, a letter should be sent to the licensee informing it of the staff</w:t>
      </w:r>
      <w:r w:rsidR="00DE3D95" w:rsidRPr="00E66B85">
        <w:rPr>
          <w:color w:val="000000"/>
        </w:rPr>
        <w:t>’</w:t>
      </w:r>
      <w:r w:rsidRPr="00E66B85">
        <w:rPr>
          <w:color w:val="000000"/>
        </w:rPr>
        <w:t>s position.</w:t>
      </w:r>
      <w:r w:rsidR="00E46E57">
        <w:rPr>
          <w:color w:val="000000"/>
        </w:rPr>
        <w:t xml:space="preserve"> </w:t>
      </w:r>
      <w:r w:rsidRPr="00E66B85">
        <w:rPr>
          <w:color w:val="000000"/>
        </w:rPr>
        <w:t xml:space="preserve">The letter should include: </w:t>
      </w:r>
    </w:p>
    <w:p w14:paraId="0CB3EB7C" w14:textId="5B239381" w:rsidR="005A39F3" w:rsidRPr="00E66B85" w:rsidRDefault="0089459F" w:rsidP="00A11C2A">
      <w:pPr>
        <w:pStyle w:val="BodyText"/>
        <w:numPr>
          <w:ilvl w:val="0"/>
          <w:numId w:val="32"/>
        </w:numPr>
        <w:rPr>
          <w:color w:val="000000"/>
        </w:rPr>
      </w:pPr>
      <w:r w:rsidRPr="00E66B85">
        <w:rPr>
          <w:color w:val="000000"/>
        </w:rPr>
        <w:t xml:space="preserve">The </w:t>
      </w:r>
      <w:r w:rsidR="00605396" w:rsidRPr="00E66B85">
        <w:rPr>
          <w:color w:val="000000"/>
        </w:rPr>
        <w:t>effective date and the basis for the decision to return the plant to the ROP</w:t>
      </w:r>
      <w:r w:rsidR="0023310B">
        <w:rPr>
          <w:color w:val="000000"/>
        </w:rPr>
        <w:t>.</w:t>
      </w:r>
      <w:r w:rsidR="00605396" w:rsidRPr="00E66B85">
        <w:rPr>
          <w:color w:val="000000"/>
        </w:rPr>
        <w:t xml:space="preserve"> </w:t>
      </w:r>
    </w:p>
    <w:p w14:paraId="40717761" w14:textId="7EDEB2B2" w:rsidR="005A39F3" w:rsidRPr="00E66B85" w:rsidRDefault="0089459F" w:rsidP="00A11C2A">
      <w:pPr>
        <w:pStyle w:val="BodyText"/>
        <w:numPr>
          <w:ilvl w:val="0"/>
          <w:numId w:val="32"/>
        </w:numPr>
        <w:rPr>
          <w:color w:val="000000"/>
        </w:rPr>
      </w:pPr>
      <w:r w:rsidRPr="00E66B85">
        <w:rPr>
          <w:color w:val="000000"/>
        </w:rPr>
        <w:t xml:space="preserve">The </w:t>
      </w:r>
      <w:r w:rsidR="00605396" w:rsidRPr="00E66B85">
        <w:rPr>
          <w:color w:val="000000"/>
        </w:rPr>
        <w:t>disposition of all greater-than-</w:t>
      </w:r>
      <w:r w:rsidR="00BC5879">
        <w:rPr>
          <w:color w:val="000000"/>
        </w:rPr>
        <w:t>g</w:t>
      </w:r>
      <w:r w:rsidR="00ED4981" w:rsidRPr="00E66B85">
        <w:rPr>
          <w:color w:val="000000"/>
        </w:rPr>
        <w:t xml:space="preserve">reen </w:t>
      </w:r>
      <w:r w:rsidR="00605396" w:rsidRPr="00E66B85">
        <w:rPr>
          <w:color w:val="000000"/>
        </w:rPr>
        <w:t>findings identified before or during the IMC 0350 process</w:t>
      </w:r>
      <w:r w:rsidR="0023310B">
        <w:rPr>
          <w:color w:val="000000"/>
        </w:rPr>
        <w:t>.</w:t>
      </w:r>
    </w:p>
    <w:p w14:paraId="2B613A0B" w14:textId="407A5A03" w:rsidR="005A39F3" w:rsidRPr="00E66B85" w:rsidRDefault="0089459F" w:rsidP="00A11C2A">
      <w:pPr>
        <w:pStyle w:val="BodyText"/>
        <w:numPr>
          <w:ilvl w:val="0"/>
          <w:numId w:val="32"/>
        </w:numPr>
        <w:rPr>
          <w:color w:val="000000"/>
        </w:rPr>
      </w:pPr>
      <w:r w:rsidRPr="00E66B85">
        <w:rPr>
          <w:color w:val="000000"/>
        </w:rPr>
        <w:t xml:space="preserve">An </w:t>
      </w:r>
      <w:r w:rsidR="00605396" w:rsidRPr="00E66B85">
        <w:rPr>
          <w:color w:val="000000"/>
        </w:rPr>
        <w:t>explanation as to the appropriate Action Matrix column that will dictate future NRC actions (based on current PIs and open inspection findings)</w:t>
      </w:r>
      <w:r w:rsidR="0023310B">
        <w:rPr>
          <w:color w:val="000000"/>
        </w:rPr>
        <w:t>.</w:t>
      </w:r>
    </w:p>
    <w:p w14:paraId="30F56D20" w14:textId="30DC0EF7" w:rsidR="005A39F3" w:rsidRPr="00E66B85" w:rsidRDefault="0089459F" w:rsidP="00A11C2A">
      <w:pPr>
        <w:pStyle w:val="BodyText"/>
        <w:numPr>
          <w:ilvl w:val="0"/>
          <w:numId w:val="32"/>
        </w:numPr>
        <w:rPr>
          <w:color w:val="000000"/>
        </w:rPr>
      </w:pPr>
      <w:r w:rsidRPr="00E66B85">
        <w:rPr>
          <w:color w:val="000000"/>
        </w:rPr>
        <w:t>A</w:t>
      </w:r>
      <w:r w:rsidR="00605396" w:rsidRPr="00E66B85">
        <w:rPr>
          <w:color w:val="000000"/>
        </w:rPr>
        <w:t xml:space="preserve"> summary of events and actions to date, from problem discovery through post-restart activities</w:t>
      </w:r>
      <w:r w:rsidR="0023310B">
        <w:rPr>
          <w:color w:val="000000"/>
        </w:rPr>
        <w:t>.</w:t>
      </w:r>
    </w:p>
    <w:p w14:paraId="033FB7C5" w14:textId="0536E676" w:rsidR="005A39F3" w:rsidRPr="00E66B85" w:rsidRDefault="0089459F" w:rsidP="00A11C2A">
      <w:pPr>
        <w:pStyle w:val="BodyText"/>
        <w:numPr>
          <w:ilvl w:val="0"/>
          <w:numId w:val="32"/>
        </w:numPr>
        <w:rPr>
          <w:color w:val="000000"/>
        </w:rPr>
      </w:pPr>
      <w:r w:rsidRPr="00E66B85">
        <w:rPr>
          <w:color w:val="000000"/>
        </w:rPr>
        <w:t xml:space="preserve">A </w:t>
      </w:r>
      <w:r w:rsidR="00605396" w:rsidRPr="00E66B85">
        <w:rPr>
          <w:color w:val="000000"/>
        </w:rPr>
        <w:t>summary assessment of the resolution of the Restart Checklist issues</w:t>
      </w:r>
      <w:r w:rsidR="0023310B">
        <w:rPr>
          <w:color w:val="000000"/>
        </w:rPr>
        <w:t>.</w:t>
      </w:r>
    </w:p>
    <w:p w14:paraId="5E0E1AE5" w14:textId="0BD4302B" w:rsidR="005A39F3" w:rsidRPr="00E66B85" w:rsidRDefault="0089459F" w:rsidP="00A11C2A">
      <w:pPr>
        <w:pStyle w:val="BodyText"/>
        <w:numPr>
          <w:ilvl w:val="0"/>
          <w:numId w:val="32"/>
        </w:numPr>
        <w:rPr>
          <w:color w:val="000000"/>
        </w:rPr>
      </w:pPr>
      <w:r w:rsidRPr="00E66B85">
        <w:rPr>
          <w:color w:val="000000"/>
        </w:rPr>
        <w:t xml:space="preserve">The </w:t>
      </w:r>
      <w:r w:rsidR="00605396" w:rsidRPr="00E66B85">
        <w:rPr>
          <w:color w:val="000000"/>
        </w:rPr>
        <w:t xml:space="preserve">status of all conditions of the </w:t>
      </w:r>
      <w:r w:rsidR="0023310B">
        <w:rPr>
          <w:color w:val="000000"/>
        </w:rPr>
        <w:t>O</w:t>
      </w:r>
      <w:r w:rsidR="0023310B" w:rsidRPr="00E66B85">
        <w:rPr>
          <w:color w:val="000000"/>
        </w:rPr>
        <w:t xml:space="preserve">rder </w:t>
      </w:r>
      <w:r w:rsidR="00605396" w:rsidRPr="00E66B85">
        <w:rPr>
          <w:color w:val="000000"/>
        </w:rPr>
        <w:t xml:space="preserve">or </w:t>
      </w:r>
      <w:r w:rsidR="0023310B">
        <w:rPr>
          <w:color w:val="000000"/>
        </w:rPr>
        <w:t>CAL</w:t>
      </w:r>
      <w:r w:rsidR="00605396" w:rsidRPr="00E66B85">
        <w:rPr>
          <w:color w:val="000000"/>
        </w:rPr>
        <w:t>, including any ongoing commitments</w:t>
      </w:r>
      <w:r w:rsidR="0023310B">
        <w:rPr>
          <w:color w:val="000000"/>
        </w:rPr>
        <w:t>.</w:t>
      </w:r>
    </w:p>
    <w:p w14:paraId="2383B155" w14:textId="77777777" w:rsidR="00605396" w:rsidRPr="00B65C3B" w:rsidRDefault="0089459F" w:rsidP="00A11C2A">
      <w:pPr>
        <w:pStyle w:val="BodyText"/>
        <w:numPr>
          <w:ilvl w:val="0"/>
          <w:numId w:val="32"/>
        </w:numPr>
        <w:rPr>
          <w:color w:val="000000"/>
        </w:rPr>
      </w:pPr>
      <w:r w:rsidRPr="00E66B85">
        <w:rPr>
          <w:color w:val="000000"/>
        </w:rPr>
        <w:t xml:space="preserve">The </w:t>
      </w:r>
      <w:r w:rsidR="00605396" w:rsidRPr="00E66B85">
        <w:rPr>
          <w:color w:val="000000"/>
        </w:rPr>
        <w:t xml:space="preserve">planned inspections at the site for the next 18 months under ROP oversight. </w:t>
      </w:r>
    </w:p>
    <w:p w14:paraId="65A376E0" w14:textId="71F4AD29" w:rsidR="00605396" w:rsidRPr="00B65C3B" w:rsidRDefault="00605396" w:rsidP="00D44C4B">
      <w:pPr>
        <w:pStyle w:val="BodyText"/>
        <w:rPr>
          <w:color w:val="000000"/>
        </w:rPr>
      </w:pPr>
      <w:r w:rsidRPr="00B65C3B">
        <w:rPr>
          <w:color w:val="000000"/>
        </w:rPr>
        <w:t>TASK</w:t>
      </w:r>
    </w:p>
    <w:p w14:paraId="0161198D" w14:textId="0C1C05E5" w:rsidR="001D5626" w:rsidRDefault="00605396" w:rsidP="00A11C2A">
      <w:pPr>
        <w:pStyle w:val="BodyText"/>
        <w:numPr>
          <w:ilvl w:val="0"/>
          <w:numId w:val="33"/>
        </w:numPr>
        <w:rPr>
          <w:color w:val="000000"/>
        </w:rPr>
      </w:pPr>
      <w:r w:rsidRPr="00E31CED">
        <w:rPr>
          <w:color w:val="000000"/>
        </w:rPr>
        <w:t xml:space="preserve">Provide a written recommendation to the </w:t>
      </w:r>
      <w:r w:rsidR="00E176BA" w:rsidRPr="00E31CED">
        <w:rPr>
          <w:color w:val="000000"/>
        </w:rPr>
        <w:t>RA</w:t>
      </w:r>
      <w:r w:rsidRPr="00E31CED">
        <w:rPr>
          <w:color w:val="000000"/>
        </w:rPr>
        <w:t xml:space="preserve"> and the Director of NRR to return the plant to the ROP (Panel).</w:t>
      </w:r>
    </w:p>
    <w:p w14:paraId="051DF04C" w14:textId="77777777" w:rsidR="001D5626" w:rsidRPr="00E66B85" w:rsidRDefault="00605396" w:rsidP="00A11C2A">
      <w:pPr>
        <w:pStyle w:val="BodyText"/>
        <w:numPr>
          <w:ilvl w:val="0"/>
          <w:numId w:val="33"/>
        </w:numPr>
        <w:rPr>
          <w:color w:val="000000"/>
        </w:rPr>
      </w:pPr>
      <w:r w:rsidRPr="00E66B85">
        <w:rPr>
          <w:color w:val="000000"/>
        </w:rPr>
        <w:t xml:space="preserve">Approve return to the </w:t>
      </w:r>
      <w:r w:rsidR="00960963">
        <w:rPr>
          <w:color w:val="000000"/>
        </w:rPr>
        <w:t>n</w:t>
      </w:r>
      <w:r w:rsidR="0089459F" w:rsidRPr="00E66B85">
        <w:rPr>
          <w:color w:val="000000"/>
        </w:rPr>
        <w:t>ormal</w:t>
      </w:r>
      <w:r w:rsidR="00F810F7" w:rsidRPr="00E66B85">
        <w:rPr>
          <w:color w:val="000000"/>
        </w:rPr>
        <w:t xml:space="preserve"> </w:t>
      </w:r>
      <w:r w:rsidRPr="00E66B85">
        <w:rPr>
          <w:color w:val="000000"/>
        </w:rPr>
        <w:t>ROP and terminate the IMC 0350 oversight p</w:t>
      </w:r>
      <w:r w:rsidR="001D5626" w:rsidRPr="00E66B85">
        <w:rPr>
          <w:color w:val="000000"/>
        </w:rPr>
        <w:t>rocess (</w:t>
      </w:r>
      <w:r w:rsidR="00E176BA" w:rsidRPr="00E66B85">
        <w:rPr>
          <w:color w:val="000000"/>
        </w:rPr>
        <w:t>RA</w:t>
      </w:r>
      <w:r w:rsidR="001D5626" w:rsidRPr="00E66B85">
        <w:rPr>
          <w:color w:val="000000"/>
        </w:rPr>
        <w:t>).</w:t>
      </w:r>
    </w:p>
    <w:p w14:paraId="339BA34B" w14:textId="77777777" w:rsidR="00605396" w:rsidRPr="00E66B85" w:rsidRDefault="00605396" w:rsidP="00A11C2A">
      <w:pPr>
        <w:pStyle w:val="BodyText"/>
        <w:numPr>
          <w:ilvl w:val="0"/>
          <w:numId w:val="33"/>
        </w:numPr>
        <w:rPr>
          <w:color w:val="000000"/>
        </w:rPr>
      </w:pPr>
      <w:r w:rsidRPr="00E66B85">
        <w:rPr>
          <w:color w:val="000000"/>
        </w:rPr>
        <w:t xml:space="preserve">Provide a written letter notifying the licensee that the plant has returned to the </w:t>
      </w:r>
      <w:r w:rsidR="00960963">
        <w:rPr>
          <w:color w:val="000000"/>
        </w:rPr>
        <w:t>n</w:t>
      </w:r>
      <w:r w:rsidR="0089459F" w:rsidRPr="00E66B85">
        <w:rPr>
          <w:color w:val="000000"/>
        </w:rPr>
        <w:t>ormal</w:t>
      </w:r>
      <w:r w:rsidR="00F810F7" w:rsidRPr="00E66B85">
        <w:rPr>
          <w:color w:val="000000"/>
        </w:rPr>
        <w:t xml:space="preserve"> </w:t>
      </w:r>
      <w:r w:rsidRPr="00E66B85">
        <w:rPr>
          <w:color w:val="000000"/>
        </w:rPr>
        <w:t>ROP (</w:t>
      </w:r>
      <w:r w:rsidR="00E176BA" w:rsidRPr="00E66B85">
        <w:rPr>
          <w:color w:val="000000"/>
        </w:rPr>
        <w:t>RA</w:t>
      </w:r>
      <w:r w:rsidRPr="00E66B85">
        <w:rPr>
          <w:color w:val="000000"/>
        </w:rPr>
        <w:t>).</w:t>
      </w:r>
    </w:p>
    <w:p w14:paraId="5D624EC4" w14:textId="77777777" w:rsidR="00966EC0" w:rsidRDefault="00966EC0" w:rsidP="00E01A5A">
      <w:pPr>
        <w:pStyle w:val="BodyText"/>
        <w:sectPr w:rsidR="00966EC0" w:rsidSect="00966EC0">
          <w:headerReference w:type="default" r:id="rId13"/>
          <w:footerReference w:type="default" r:id="rId14"/>
          <w:pgSz w:w="12240" w:h="15840"/>
          <w:pgMar w:top="1440" w:right="1440" w:bottom="1440" w:left="1440" w:header="720" w:footer="720" w:gutter="0"/>
          <w:pgNumType w:start="1"/>
          <w:cols w:space="720"/>
          <w:docGrid w:linePitch="326"/>
        </w:sectPr>
      </w:pPr>
    </w:p>
    <w:p w14:paraId="0E4624DE" w14:textId="4AB3DF08" w:rsidR="00AA059B" w:rsidRPr="00BA15D5" w:rsidRDefault="0026296C" w:rsidP="00E01A5A">
      <w:pPr>
        <w:pStyle w:val="attachmenttitle"/>
      </w:pPr>
      <w:bookmarkStart w:id="179" w:name="_Toc147928222"/>
      <w:r>
        <w:lastRenderedPageBreak/>
        <w:t>A</w:t>
      </w:r>
      <w:r w:rsidR="00E01A5A">
        <w:t>ppendix</w:t>
      </w:r>
      <w:r>
        <w:t xml:space="preserve"> C:</w:t>
      </w:r>
      <w:r w:rsidR="00E46E57">
        <w:t xml:space="preserve"> </w:t>
      </w:r>
      <w:r w:rsidRPr="00E66B85">
        <w:t>R</w:t>
      </w:r>
      <w:r w:rsidR="00E01A5A">
        <w:t>estart</w:t>
      </w:r>
      <w:r w:rsidRPr="00E66B85">
        <w:t xml:space="preserve"> C</w:t>
      </w:r>
      <w:r w:rsidR="00E01A5A">
        <w:t>hecklist</w:t>
      </w:r>
      <w:bookmarkEnd w:id="179"/>
    </w:p>
    <w:p w14:paraId="47896E79" w14:textId="31EA8D94" w:rsidR="00605396" w:rsidRPr="00221967" w:rsidRDefault="00605396" w:rsidP="00221967">
      <w:pPr>
        <w:pStyle w:val="BodyText"/>
        <w:rPr>
          <w:color w:val="000000"/>
        </w:rPr>
      </w:pPr>
      <w:r w:rsidRPr="00221967">
        <w:rPr>
          <w:color w:val="000000"/>
        </w:rPr>
        <w:t xml:space="preserve">The </w:t>
      </w:r>
      <w:r w:rsidR="008D7CCA" w:rsidRPr="00221967">
        <w:rPr>
          <w:color w:val="000000"/>
        </w:rPr>
        <w:t xml:space="preserve">identification </w:t>
      </w:r>
      <w:r w:rsidRPr="00221967">
        <w:rPr>
          <w:color w:val="000000"/>
        </w:rPr>
        <w:t xml:space="preserve">of issues that </w:t>
      </w:r>
      <w:r w:rsidR="0023310B" w:rsidRPr="00221967">
        <w:rPr>
          <w:color w:val="000000"/>
        </w:rPr>
        <w:t xml:space="preserve">need to be resolved </w:t>
      </w:r>
      <w:r w:rsidRPr="00221967">
        <w:rPr>
          <w:color w:val="000000"/>
        </w:rPr>
        <w:t>before restart requires a clear understanding of the risk significance of the issues and the actions required of the NRC and the licensee to address them.</w:t>
      </w:r>
      <w:r w:rsidR="00E46E57" w:rsidRPr="00221967">
        <w:rPr>
          <w:color w:val="000000"/>
        </w:rPr>
        <w:t xml:space="preserve"> </w:t>
      </w:r>
      <w:r w:rsidRPr="00221967">
        <w:rPr>
          <w:color w:val="000000"/>
        </w:rPr>
        <w:t>It is important to note that the Panel has oversight of the assessment process before the return to the routine assessment process.</w:t>
      </w:r>
      <w:r w:rsidR="00E46E57" w:rsidRPr="00221967">
        <w:rPr>
          <w:color w:val="000000"/>
        </w:rPr>
        <w:t xml:space="preserve"> </w:t>
      </w:r>
      <w:r w:rsidRPr="00221967">
        <w:rPr>
          <w:color w:val="000000"/>
        </w:rPr>
        <w:t>Therefore, the scope of the issues to be considered is not limited by strategic area or by cornerstone</w:t>
      </w:r>
      <w:r w:rsidR="0023310B" w:rsidRPr="00221967">
        <w:rPr>
          <w:color w:val="000000"/>
        </w:rPr>
        <w:t>,</w:t>
      </w:r>
      <w:r w:rsidRPr="00221967">
        <w:rPr>
          <w:color w:val="000000"/>
        </w:rPr>
        <w:t xml:space="preserve"> but by the importance of the issues in protecting the public health and safety within the criteria specified below.</w:t>
      </w:r>
    </w:p>
    <w:p w14:paraId="42478B38" w14:textId="6B73F0C6" w:rsidR="005A39F3" w:rsidRPr="00E66B85" w:rsidRDefault="00605396" w:rsidP="00221967">
      <w:pPr>
        <w:pStyle w:val="BodyText"/>
        <w:rPr>
          <w:color w:val="000000"/>
        </w:rPr>
      </w:pPr>
      <w:r w:rsidRPr="00E66B85">
        <w:rPr>
          <w:color w:val="000000"/>
        </w:rPr>
        <w:t>The Restart Checklist should contain</w:t>
      </w:r>
      <w:r w:rsidR="005A39F3" w:rsidRPr="00E66B85">
        <w:rPr>
          <w:color w:val="000000"/>
        </w:rPr>
        <w:t>:</w:t>
      </w:r>
      <w:r w:rsidRPr="00E66B85">
        <w:rPr>
          <w:color w:val="000000"/>
        </w:rPr>
        <w:t xml:space="preserve"> </w:t>
      </w:r>
    </w:p>
    <w:p w14:paraId="2BECAD2D" w14:textId="07D82386" w:rsidR="005A39F3" w:rsidRPr="00E66B85" w:rsidRDefault="00806D45" w:rsidP="00A11C2A">
      <w:pPr>
        <w:pStyle w:val="BodyText"/>
        <w:numPr>
          <w:ilvl w:val="0"/>
          <w:numId w:val="34"/>
        </w:numPr>
        <w:rPr>
          <w:color w:val="000000"/>
        </w:rPr>
      </w:pPr>
      <w:r>
        <w:rPr>
          <w:color w:val="000000"/>
        </w:rPr>
        <w:t>a</w:t>
      </w:r>
      <w:r w:rsidR="00605396" w:rsidRPr="00E66B85">
        <w:rPr>
          <w:color w:val="000000"/>
        </w:rPr>
        <w:t xml:space="preserve"> listing of restart issues and their risk significance sorted by the cornerstone </w:t>
      </w:r>
    </w:p>
    <w:p w14:paraId="31BC6101" w14:textId="2C3007F4" w:rsidR="005A39F3" w:rsidRPr="00E66B85" w:rsidRDefault="00806D45" w:rsidP="00A11C2A">
      <w:pPr>
        <w:pStyle w:val="BodyText"/>
        <w:numPr>
          <w:ilvl w:val="0"/>
          <w:numId w:val="34"/>
        </w:numPr>
        <w:rPr>
          <w:color w:val="000000"/>
        </w:rPr>
      </w:pPr>
      <w:r>
        <w:rPr>
          <w:color w:val="000000"/>
        </w:rPr>
        <w:t>a</w:t>
      </w:r>
      <w:r w:rsidR="0089459F" w:rsidRPr="00E66B85">
        <w:rPr>
          <w:color w:val="000000"/>
        </w:rPr>
        <w:t xml:space="preserve"> </w:t>
      </w:r>
      <w:r w:rsidR="00605396" w:rsidRPr="00E66B85">
        <w:rPr>
          <w:color w:val="000000"/>
        </w:rPr>
        <w:t xml:space="preserve">brief description of the issue </w:t>
      </w:r>
    </w:p>
    <w:p w14:paraId="22E22C0C" w14:textId="2FA13906" w:rsidR="005A39F3" w:rsidRPr="00E66B85" w:rsidRDefault="00806D45" w:rsidP="00A11C2A">
      <w:pPr>
        <w:pStyle w:val="BodyText"/>
        <w:numPr>
          <w:ilvl w:val="0"/>
          <w:numId w:val="34"/>
        </w:numPr>
        <w:rPr>
          <w:color w:val="000000"/>
        </w:rPr>
      </w:pPr>
      <w:r>
        <w:rPr>
          <w:color w:val="000000"/>
        </w:rPr>
        <w:t>t</w:t>
      </w:r>
      <w:r w:rsidR="00605396" w:rsidRPr="00E66B85">
        <w:rPr>
          <w:color w:val="000000"/>
        </w:rPr>
        <w:t xml:space="preserve">he criteria met for placement on the checklist </w:t>
      </w:r>
    </w:p>
    <w:p w14:paraId="59C0832D" w14:textId="6B2EC9E5" w:rsidR="005A39F3" w:rsidRPr="00E66B85" w:rsidRDefault="00806D45" w:rsidP="00A11C2A">
      <w:pPr>
        <w:pStyle w:val="BodyText"/>
        <w:numPr>
          <w:ilvl w:val="0"/>
          <w:numId w:val="34"/>
        </w:numPr>
        <w:rPr>
          <w:color w:val="000000"/>
        </w:rPr>
      </w:pPr>
      <w:r>
        <w:rPr>
          <w:color w:val="000000"/>
        </w:rPr>
        <w:t>w</w:t>
      </w:r>
      <w:r w:rsidR="00605396" w:rsidRPr="00E66B85">
        <w:rPr>
          <w:color w:val="000000"/>
        </w:rPr>
        <w:t xml:space="preserve">ho has the lead (both NRC and licensee) </w:t>
      </w:r>
    </w:p>
    <w:p w14:paraId="497545BD" w14:textId="272EB800" w:rsidR="005A39F3" w:rsidRPr="00E66B85" w:rsidRDefault="00806D45" w:rsidP="00A11C2A">
      <w:pPr>
        <w:pStyle w:val="BodyText"/>
        <w:numPr>
          <w:ilvl w:val="0"/>
          <w:numId w:val="34"/>
        </w:numPr>
        <w:rPr>
          <w:color w:val="000000"/>
        </w:rPr>
      </w:pPr>
      <w:r>
        <w:rPr>
          <w:color w:val="000000"/>
        </w:rPr>
        <w:t>i</w:t>
      </w:r>
      <w:r w:rsidR="00605396" w:rsidRPr="00E66B85">
        <w:rPr>
          <w:color w:val="000000"/>
        </w:rPr>
        <w:t>ssue status</w:t>
      </w:r>
    </w:p>
    <w:p w14:paraId="33014F2F" w14:textId="5C448870" w:rsidR="005A39F3" w:rsidRPr="00E66B85" w:rsidRDefault="00806D45" w:rsidP="00A11C2A">
      <w:pPr>
        <w:pStyle w:val="BodyText"/>
        <w:numPr>
          <w:ilvl w:val="0"/>
          <w:numId w:val="34"/>
        </w:numPr>
        <w:rPr>
          <w:color w:val="000000"/>
        </w:rPr>
      </w:pPr>
      <w:r>
        <w:rPr>
          <w:color w:val="000000"/>
        </w:rPr>
        <w:t>c</w:t>
      </w:r>
      <w:r w:rsidR="00605396" w:rsidRPr="00E66B85">
        <w:rPr>
          <w:color w:val="000000"/>
        </w:rPr>
        <w:t>orrective action status</w:t>
      </w:r>
    </w:p>
    <w:p w14:paraId="54478AA6" w14:textId="5E865EEF" w:rsidR="008B0581" w:rsidRDefault="00806D45" w:rsidP="00A11C2A">
      <w:pPr>
        <w:pStyle w:val="BodyText"/>
        <w:numPr>
          <w:ilvl w:val="0"/>
          <w:numId w:val="34"/>
        </w:numPr>
        <w:rPr>
          <w:color w:val="000000"/>
        </w:rPr>
      </w:pPr>
      <w:r>
        <w:rPr>
          <w:color w:val="000000"/>
        </w:rPr>
        <w:t>c</w:t>
      </w:r>
      <w:r w:rsidR="00605396" w:rsidRPr="00E66B85">
        <w:rPr>
          <w:color w:val="000000"/>
        </w:rPr>
        <w:t xml:space="preserve">losure completion date, and </w:t>
      </w:r>
    </w:p>
    <w:p w14:paraId="579EF492" w14:textId="470920F9" w:rsidR="0089459F" w:rsidRPr="00E66B85" w:rsidRDefault="00806D45" w:rsidP="00A11C2A">
      <w:pPr>
        <w:pStyle w:val="BodyText"/>
        <w:numPr>
          <w:ilvl w:val="0"/>
          <w:numId w:val="34"/>
        </w:numPr>
        <w:rPr>
          <w:color w:val="000000"/>
        </w:rPr>
      </w:pPr>
      <w:r>
        <w:rPr>
          <w:color w:val="000000"/>
        </w:rPr>
        <w:t>t</w:t>
      </w:r>
      <w:r w:rsidR="00605396" w:rsidRPr="00E66B85">
        <w:rPr>
          <w:color w:val="000000"/>
        </w:rPr>
        <w:t>he corresponding inspection report number</w:t>
      </w:r>
    </w:p>
    <w:p w14:paraId="07F87EDF" w14:textId="6D425476" w:rsidR="008341C0" w:rsidRDefault="00067E73" w:rsidP="00221967">
      <w:pPr>
        <w:pStyle w:val="BodyText"/>
        <w:rPr>
          <w:color w:val="000000"/>
        </w:rPr>
      </w:pPr>
      <w:r w:rsidRPr="00971F06">
        <w:rPr>
          <w:color w:val="000000"/>
        </w:rPr>
        <w:t>The Restart Checklist should also contain a Restart Basis Document.</w:t>
      </w:r>
      <w:r w:rsidR="00E46E57">
        <w:rPr>
          <w:color w:val="000000"/>
        </w:rPr>
        <w:t xml:space="preserve"> </w:t>
      </w:r>
      <w:r w:rsidRPr="00971F06">
        <w:rPr>
          <w:color w:val="000000"/>
        </w:rPr>
        <w:t xml:space="preserve">The Restart Basis </w:t>
      </w:r>
      <w:r w:rsidR="008341C0">
        <w:rPr>
          <w:color w:val="000000"/>
        </w:rPr>
        <w:t>D</w:t>
      </w:r>
      <w:r w:rsidRPr="00971F06">
        <w:rPr>
          <w:color w:val="000000"/>
        </w:rPr>
        <w:t>ocument support</w:t>
      </w:r>
      <w:r w:rsidR="008341C0">
        <w:rPr>
          <w:color w:val="000000"/>
        </w:rPr>
        <w:t>s</w:t>
      </w:r>
      <w:r w:rsidRPr="00971F06">
        <w:rPr>
          <w:color w:val="000000"/>
        </w:rPr>
        <w:t xml:space="preserve"> the Restart Checklist and contains the necessary depth</w:t>
      </w:r>
      <w:r w:rsidR="005A39F3" w:rsidRPr="00971F06">
        <w:rPr>
          <w:color w:val="000000"/>
        </w:rPr>
        <w:t xml:space="preserve"> and</w:t>
      </w:r>
      <w:r w:rsidRPr="00971F06">
        <w:rPr>
          <w:color w:val="000000"/>
        </w:rPr>
        <w:t xml:space="preserve"> detailed </w:t>
      </w:r>
      <w:r w:rsidR="005A39F3" w:rsidRPr="00971F06">
        <w:rPr>
          <w:color w:val="000000"/>
        </w:rPr>
        <w:t>information</w:t>
      </w:r>
      <w:r w:rsidRPr="00971F06">
        <w:rPr>
          <w:color w:val="000000"/>
        </w:rPr>
        <w:t xml:space="preserve"> the NRC will need to ensure adequate resolution of each issue</w:t>
      </w:r>
      <w:r w:rsidR="005A39F3" w:rsidRPr="00971F06">
        <w:rPr>
          <w:color w:val="000000"/>
        </w:rPr>
        <w:t xml:space="preserve">, while the Restart Checklist provides a </w:t>
      </w:r>
      <w:r w:rsidR="008B0581">
        <w:rPr>
          <w:color w:val="000000"/>
        </w:rPr>
        <w:t>broad</w:t>
      </w:r>
      <w:r w:rsidR="005A39F3" w:rsidRPr="00971F06">
        <w:rPr>
          <w:color w:val="000000"/>
        </w:rPr>
        <w:t xml:space="preserve"> overview of the status of each issue.</w:t>
      </w:r>
    </w:p>
    <w:p w14:paraId="138B2E33" w14:textId="77777777" w:rsidR="00605396" w:rsidRPr="00E66B85" w:rsidRDefault="00605396" w:rsidP="00221967">
      <w:pPr>
        <w:pStyle w:val="BodyText"/>
        <w:rPr>
          <w:color w:val="000000"/>
        </w:rPr>
      </w:pPr>
      <w:r w:rsidRPr="00E66B85">
        <w:rPr>
          <w:color w:val="000000"/>
        </w:rPr>
        <w:t xml:space="preserve">The criteria for determining which issues are added to the Restart Checklist are as follows: </w:t>
      </w:r>
    </w:p>
    <w:p w14:paraId="64DA4A36" w14:textId="0B85EE75" w:rsidR="00605396" w:rsidRPr="00E66B85" w:rsidRDefault="00605396" w:rsidP="00A11C2A">
      <w:pPr>
        <w:pStyle w:val="BodyText"/>
        <w:numPr>
          <w:ilvl w:val="0"/>
          <w:numId w:val="35"/>
        </w:numPr>
        <w:rPr>
          <w:color w:val="000000"/>
        </w:rPr>
      </w:pPr>
      <w:r w:rsidRPr="00E66B85">
        <w:rPr>
          <w:color w:val="000000"/>
        </w:rPr>
        <w:t xml:space="preserve">The issue involves any inspection finding, </w:t>
      </w:r>
      <w:r w:rsidR="00B10612" w:rsidRPr="00E66B85">
        <w:rPr>
          <w:color w:val="000000"/>
        </w:rPr>
        <w:t>PI</w:t>
      </w:r>
      <w:r w:rsidRPr="00E66B85">
        <w:rPr>
          <w:color w:val="000000"/>
        </w:rPr>
        <w:t xml:space="preserve">, or condition that is determined to have a risk significance of </w:t>
      </w:r>
      <w:r w:rsidR="00B10612" w:rsidRPr="00E66B85">
        <w:rPr>
          <w:color w:val="000000"/>
        </w:rPr>
        <w:t>White</w:t>
      </w:r>
      <w:r w:rsidRPr="00E66B85">
        <w:rPr>
          <w:color w:val="000000"/>
        </w:rPr>
        <w:t xml:space="preserve"> or higher, even if not directly related to the initial IMC 0350 entry condition. </w:t>
      </w:r>
    </w:p>
    <w:p w14:paraId="1CDC11CA" w14:textId="77777777" w:rsidR="00605396" w:rsidRPr="00E66B85" w:rsidRDefault="00605396" w:rsidP="00A11C2A">
      <w:pPr>
        <w:pStyle w:val="BodyText"/>
        <w:numPr>
          <w:ilvl w:val="0"/>
          <w:numId w:val="35"/>
        </w:numPr>
        <w:rPr>
          <w:color w:val="000000"/>
        </w:rPr>
      </w:pPr>
      <w:r w:rsidRPr="00E66B85">
        <w:rPr>
          <w:color w:val="000000"/>
        </w:rPr>
        <w:t>The issue results in a cited violation of the facility</w:t>
      </w:r>
      <w:r w:rsidR="00DE3D95" w:rsidRPr="00E66B85">
        <w:rPr>
          <w:color w:val="000000"/>
        </w:rPr>
        <w:t>’</w:t>
      </w:r>
      <w:r w:rsidRPr="00E66B85">
        <w:rPr>
          <w:color w:val="000000"/>
        </w:rPr>
        <w:t>s license, technical specifications, regulations, or orders under any mode of plant operation</w:t>
      </w:r>
      <w:r w:rsidR="00E235FB" w:rsidRPr="00E66B85">
        <w:rPr>
          <w:color w:val="000000"/>
        </w:rPr>
        <w:t xml:space="preserve"> </w:t>
      </w:r>
      <w:r w:rsidRPr="00E66B85">
        <w:rPr>
          <w:color w:val="000000"/>
        </w:rPr>
        <w:t>(for example, operating at power with all emergency ac power out of service).</w:t>
      </w:r>
    </w:p>
    <w:p w14:paraId="2C1E0D04" w14:textId="551FD97A" w:rsidR="00605396" w:rsidRPr="00E66B85" w:rsidRDefault="00605396" w:rsidP="00A11C2A">
      <w:pPr>
        <w:pStyle w:val="BodyText"/>
        <w:numPr>
          <w:ilvl w:val="0"/>
          <w:numId w:val="35"/>
        </w:numPr>
        <w:rPr>
          <w:color w:val="000000"/>
        </w:rPr>
      </w:pPr>
      <w:r w:rsidRPr="00E66B85">
        <w:rPr>
          <w:color w:val="000000"/>
        </w:rPr>
        <w:t>The issue results in a loss of the licensee</w:t>
      </w:r>
      <w:r w:rsidR="00DE3D95" w:rsidRPr="00E66B85">
        <w:rPr>
          <w:color w:val="000000"/>
        </w:rPr>
        <w:t>’</w:t>
      </w:r>
      <w:r w:rsidRPr="00E66B85">
        <w:rPr>
          <w:color w:val="000000"/>
        </w:rPr>
        <w:t>s ability to maintain and operate the facility in accordance with the design and licensing basis (for example, a programmatic breakdown</w:t>
      </w:r>
      <w:r w:rsidR="008341C0">
        <w:rPr>
          <w:color w:val="000000"/>
        </w:rPr>
        <w:t>,</w:t>
      </w:r>
      <w:r w:rsidRPr="00E66B85">
        <w:rPr>
          <w:color w:val="000000"/>
        </w:rPr>
        <w:t xml:space="preserve"> such as repetitive examples of inadequate design control, including </w:t>
      </w:r>
      <w:r w:rsidR="008341C0" w:rsidRPr="00E66B85">
        <w:rPr>
          <w:color w:val="000000"/>
        </w:rPr>
        <w:t>10</w:t>
      </w:r>
      <w:r w:rsidR="008341C0">
        <w:rPr>
          <w:color w:val="000000"/>
        </w:rPr>
        <w:t> </w:t>
      </w:r>
      <w:r w:rsidRPr="00E66B85">
        <w:rPr>
          <w:color w:val="000000"/>
        </w:rPr>
        <w:t>CFR 50.59 plant modifications of equipment important to safety or plant operating practices).</w:t>
      </w:r>
    </w:p>
    <w:p w14:paraId="7291BE2F" w14:textId="77777777" w:rsidR="001D5626" w:rsidRPr="00E66B85" w:rsidRDefault="00605396" w:rsidP="00A11C2A">
      <w:pPr>
        <w:pStyle w:val="BodyText"/>
        <w:numPr>
          <w:ilvl w:val="0"/>
          <w:numId w:val="35"/>
        </w:numPr>
        <w:rPr>
          <w:color w:val="000000"/>
        </w:rPr>
      </w:pPr>
      <w:r w:rsidRPr="00E66B85">
        <w:rPr>
          <w:color w:val="000000"/>
        </w:rPr>
        <w:t xml:space="preserve">A licensing action is necessary to address a performance or safety issue prior to plant restart. </w:t>
      </w:r>
    </w:p>
    <w:p w14:paraId="3AAD02DA" w14:textId="66F94409" w:rsidR="00605396" w:rsidRPr="00E31CED" w:rsidRDefault="00605396" w:rsidP="00A11C2A">
      <w:pPr>
        <w:pStyle w:val="BodyText"/>
        <w:numPr>
          <w:ilvl w:val="0"/>
          <w:numId w:val="35"/>
        </w:numPr>
        <w:rPr>
          <w:color w:val="000000"/>
        </w:rPr>
      </w:pPr>
      <w:r w:rsidRPr="00E31CED">
        <w:rPr>
          <w:color w:val="000000"/>
        </w:rPr>
        <w:t xml:space="preserve">The issue results in a condition in which the NRC lacks assurance that the licensee can or will conduct its activities without undue risk to public health and safety or the </w:t>
      </w:r>
      <w:r w:rsidRPr="00E31CED">
        <w:rPr>
          <w:color w:val="000000"/>
        </w:rPr>
        <w:lastRenderedPageBreak/>
        <w:t>environment.</w:t>
      </w:r>
      <w:r w:rsidR="00E46E57">
        <w:rPr>
          <w:color w:val="000000"/>
        </w:rPr>
        <w:t xml:space="preserve"> </w:t>
      </w:r>
      <w:r w:rsidRPr="00E31CED">
        <w:rPr>
          <w:color w:val="000000"/>
        </w:rPr>
        <w:t>Examples include multiple repetitive failures to adhere to procedures that affect risk-significant equipment or plant operation and/or widespread programmatic breakdowns affecting cross cutting areas such as safety conscious work environment, problem identification and resolution, and human performance.</w:t>
      </w:r>
    </w:p>
    <w:p w14:paraId="086F1962" w14:textId="77777777" w:rsidR="00605396" w:rsidRPr="00E66B85" w:rsidRDefault="00605396" w:rsidP="00A11C2A">
      <w:pPr>
        <w:pStyle w:val="BodyText"/>
        <w:numPr>
          <w:ilvl w:val="0"/>
          <w:numId w:val="35"/>
        </w:numPr>
        <w:rPr>
          <w:color w:val="000000"/>
        </w:rPr>
      </w:pPr>
      <w:r w:rsidRPr="00E66B85">
        <w:rPr>
          <w:color w:val="000000"/>
        </w:rPr>
        <w:t>The issue represents a failure of licensee management controls to effectively address previous significant concerns to prevent their recurrence (for example, repetitive examples of inadequate root cause evaluations and corrective actions affecting risk-significant equipment and/or plant operation).</w:t>
      </w:r>
    </w:p>
    <w:p w14:paraId="4FDD4F04" w14:textId="77777777" w:rsidR="00605396" w:rsidRPr="00E66B85" w:rsidRDefault="00605396" w:rsidP="00A11C2A">
      <w:pPr>
        <w:pStyle w:val="BodyText"/>
        <w:numPr>
          <w:ilvl w:val="0"/>
          <w:numId w:val="35"/>
        </w:numPr>
        <w:rPr>
          <w:color w:val="000000"/>
        </w:rPr>
      </w:pPr>
      <w:r w:rsidRPr="00E66B85">
        <w:rPr>
          <w:color w:val="000000"/>
        </w:rPr>
        <w:t xml:space="preserve">Corrective actions and the conditions of the </w:t>
      </w:r>
      <w:r w:rsidR="00B10612" w:rsidRPr="00E66B85">
        <w:rPr>
          <w:color w:val="000000"/>
        </w:rPr>
        <w:t xml:space="preserve">Order </w:t>
      </w:r>
      <w:r w:rsidRPr="00E66B85">
        <w:rPr>
          <w:color w:val="000000"/>
        </w:rPr>
        <w:t xml:space="preserve">or </w:t>
      </w:r>
      <w:r w:rsidR="00B10612" w:rsidRPr="00E66B85">
        <w:rPr>
          <w:color w:val="000000"/>
        </w:rPr>
        <w:t xml:space="preserve">CAL </w:t>
      </w:r>
      <w:r w:rsidR="00960963">
        <w:rPr>
          <w:color w:val="000000"/>
        </w:rPr>
        <w:t xml:space="preserve">that </w:t>
      </w:r>
      <w:r w:rsidR="00B10612" w:rsidRPr="00E66B85">
        <w:rPr>
          <w:color w:val="000000"/>
        </w:rPr>
        <w:t>are</w:t>
      </w:r>
      <w:r w:rsidRPr="00E66B85">
        <w:rPr>
          <w:color w:val="000000"/>
        </w:rPr>
        <w:t xml:space="preserve"> determined to be necessary prior to restart.</w:t>
      </w:r>
    </w:p>
    <w:p w14:paraId="77597A75" w14:textId="074AB399" w:rsidR="00605396" w:rsidRPr="00E66B85" w:rsidRDefault="00605396" w:rsidP="00221967">
      <w:pPr>
        <w:pStyle w:val="BodyText"/>
        <w:rPr>
          <w:color w:val="000000"/>
        </w:rPr>
      </w:pPr>
      <w:r w:rsidRPr="00E66B85">
        <w:rPr>
          <w:color w:val="000000"/>
        </w:rPr>
        <w:t>TASK</w:t>
      </w:r>
    </w:p>
    <w:p w14:paraId="477766DD" w14:textId="77777777" w:rsidR="00BD33EE" w:rsidRPr="00E66B85" w:rsidRDefault="00605396" w:rsidP="00A11C2A">
      <w:pPr>
        <w:pStyle w:val="BodyText"/>
        <w:numPr>
          <w:ilvl w:val="0"/>
          <w:numId w:val="36"/>
        </w:numPr>
        <w:rPr>
          <w:color w:val="000000"/>
        </w:rPr>
      </w:pPr>
      <w:r w:rsidRPr="00E66B85">
        <w:rPr>
          <w:color w:val="000000"/>
        </w:rPr>
        <w:t>Review and evaluate licensee-generated restart issues to determine completeness (Panel).</w:t>
      </w:r>
    </w:p>
    <w:p w14:paraId="2A6B2DC1" w14:textId="77777777" w:rsidR="00605396" w:rsidRPr="00E66B85" w:rsidRDefault="00605396" w:rsidP="00A11C2A">
      <w:pPr>
        <w:pStyle w:val="BodyText"/>
        <w:numPr>
          <w:ilvl w:val="0"/>
          <w:numId w:val="36"/>
        </w:numPr>
        <w:rPr>
          <w:color w:val="000000"/>
        </w:rPr>
      </w:pPr>
      <w:r w:rsidRPr="00E66B85">
        <w:rPr>
          <w:color w:val="000000"/>
        </w:rPr>
        <w:t>Perform independent NRC identification of restart issues (Region).</w:t>
      </w:r>
    </w:p>
    <w:p w14:paraId="2E266660" w14:textId="77777777" w:rsidR="00605396" w:rsidRPr="00E66B85" w:rsidRDefault="00605396" w:rsidP="00A11C2A">
      <w:pPr>
        <w:pStyle w:val="BodyText"/>
        <w:numPr>
          <w:ilvl w:val="0"/>
          <w:numId w:val="36"/>
        </w:numPr>
        <w:rPr>
          <w:color w:val="000000"/>
        </w:rPr>
      </w:pPr>
      <w:r w:rsidRPr="00E66B85">
        <w:rPr>
          <w:color w:val="000000"/>
        </w:rPr>
        <w:t>Obtain agreement on the restart issues and changes to the Restart Checklist (NRC and licensee).</w:t>
      </w:r>
    </w:p>
    <w:p w14:paraId="2AD70948" w14:textId="7BAEB716" w:rsidR="00605396" w:rsidRPr="00E66B85" w:rsidRDefault="00605396" w:rsidP="00A11C2A">
      <w:pPr>
        <w:pStyle w:val="BodyText"/>
        <w:numPr>
          <w:ilvl w:val="0"/>
          <w:numId w:val="36"/>
        </w:numPr>
        <w:rPr>
          <w:color w:val="000000"/>
        </w:rPr>
      </w:pPr>
      <w:r w:rsidRPr="00E66B85">
        <w:rPr>
          <w:color w:val="000000"/>
        </w:rPr>
        <w:t>Evaluate the licensee</w:t>
      </w:r>
      <w:r w:rsidR="00DE3D95" w:rsidRPr="00E66B85">
        <w:rPr>
          <w:color w:val="000000"/>
        </w:rPr>
        <w:t>’</w:t>
      </w:r>
      <w:r w:rsidRPr="00E66B85">
        <w:rPr>
          <w:color w:val="000000"/>
        </w:rPr>
        <w:t>s plan for resolving restart issues.</w:t>
      </w:r>
      <w:r w:rsidR="00E46E57">
        <w:rPr>
          <w:color w:val="000000"/>
        </w:rPr>
        <w:t xml:space="preserve"> </w:t>
      </w:r>
      <w:r w:rsidRPr="00E66B85">
        <w:rPr>
          <w:color w:val="000000"/>
        </w:rPr>
        <w:t xml:space="preserve">Use guidance contained in </w:t>
      </w:r>
      <w:r w:rsidR="0026631E">
        <w:rPr>
          <w:color w:val="000000"/>
        </w:rPr>
        <w:t>s</w:t>
      </w:r>
      <w:r w:rsidRPr="00E66B85">
        <w:rPr>
          <w:color w:val="000000"/>
        </w:rPr>
        <w:t xml:space="preserve">ection B of this </w:t>
      </w:r>
      <w:r w:rsidR="0026631E">
        <w:rPr>
          <w:color w:val="000000"/>
        </w:rPr>
        <w:t>a</w:t>
      </w:r>
      <w:r w:rsidRPr="00E66B85">
        <w:rPr>
          <w:color w:val="000000"/>
        </w:rPr>
        <w:t>ppendix (Panel).</w:t>
      </w:r>
    </w:p>
    <w:p w14:paraId="0B9108B3" w14:textId="77777777" w:rsidR="00605396" w:rsidRDefault="00605396" w:rsidP="00A11C2A">
      <w:pPr>
        <w:pStyle w:val="BodyText"/>
        <w:numPr>
          <w:ilvl w:val="0"/>
          <w:numId w:val="36"/>
        </w:numPr>
        <w:rPr>
          <w:color w:val="000000"/>
        </w:rPr>
      </w:pPr>
      <w:r w:rsidRPr="00E66B85">
        <w:rPr>
          <w:color w:val="000000"/>
        </w:rPr>
        <w:t>Verify that all conditions of the order or confirmatory action letter required to be implemented prior to restart have been met (Panel).</w:t>
      </w:r>
    </w:p>
    <w:p w14:paraId="0967762B" w14:textId="77777777" w:rsidR="00966EC0" w:rsidRDefault="00966EC0" w:rsidP="00E01A5A">
      <w:pPr>
        <w:pStyle w:val="BodyText"/>
        <w:sectPr w:rsidR="00966EC0" w:rsidSect="00966EC0">
          <w:headerReference w:type="default" r:id="rId15"/>
          <w:footerReference w:type="default" r:id="rId16"/>
          <w:pgSz w:w="12240" w:h="15840"/>
          <w:pgMar w:top="1440" w:right="1440" w:bottom="1440" w:left="1440" w:header="720" w:footer="720" w:gutter="0"/>
          <w:pgNumType w:start="1"/>
          <w:cols w:space="720"/>
          <w:docGrid w:linePitch="326"/>
        </w:sectPr>
      </w:pPr>
    </w:p>
    <w:p w14:paraId="4A25F9F2" w14:textId="336209B5" w:rsidR="00547048" w:rsidRPr="00BA15D5" w:rsidRDefault="0026296C" w:rsidP="00E01A5A">
      <w:pPr>
        <w:pStyle w:val="attachmenttitle"/>
      </w:pPr>
      <w:bookmarkStart w:id="180" w:name="_Toc496686656"/>
      <w:bookmarkStart w:id="181" w:name="_Toc147928223"/>
      <w:r>
        <w:lastRenderedPageBreak/>
        <w:t>A</w:t>
      </w:r>
      <w:r w:rsidR="00E01A5A">
        <w:t>ppendix</w:t>
      </w:r>
      <w:r>
        <w:t xml:space="preserve"> D:</w:t>
      </w:r>
      <w:r w:rsidR="00E46E57">
        <w:t xml:space="preserve"> </w:t>
      </w:r>
      <w:r w:rsidRPr="00E66B85">
        <w:t>Communication Plan</w:t>
      </w:r>
      <w:bookmarkEnd w:id="180"/>
      <w:bookmarkEnd w:id="181"/>
    </w:p>
    <w:p w14:paraId="2DF295AD" w14:textId="10898FC7" w:rsidR="00CD1BE8" w:rsidRPr="00E66B85" w:rsidRDefault="008341C0" w:rsidP="00A11C2A">
      <w:pPr>
        <w:pStyle w:val="BodyText"/>
      </w:pPr>
      <w:r>
        <w:t>The</w:t>
      </w:r>
      <w:r w:rsidR="00547048" w:rsidRPr="00B65C3B">
        <w:t xml:space="preserve"> </w:t>
      </w:r>
      <w:r w:rsidR="00B10612" w:rsidRPr="00B65C3B">
        <w:t>C</w:t>
      </w:r>
      <w:r w:rsidR="00547048" w:rsidRPr="00B65C3B">
        <w:t>ommunication </w:t>
      </w:r>
      <w:hyperlink r:id="rId17" w:history="1">
        <w:r w:rsidR="00B10612" w:rsidRPr="00B65C3B">
          <w:t>Plan</w:t>
        </w:r>
      </w:hyperlink>
      <w:r w:rsidR="00B10612" w:rsidRPr="00BA15D5">
        <w:t xml:space="preserve"> </w:t>
      </w:r>
      <w:r w:rsidR="00547048" w:rsidRPr="00B65C3B">
        <w:t xml:space="preserve">outlines </w:t>
      </w:r>
      <w:r w:rsidR="006D7EE9">
        <w:t>the</w:t>
      </w:r>
      <w:r w:rsidR="00547048" w:rsidRPr="00B65C3B">
        <w:t xml:space="preserve"> tools</w:t>
      </w:r>
      <w:r w:rsidR="006D7EE9">
        <w:t xml:space="preserve"> that</w:t>
      </w:r>
      <w:r w:rsidR="00547048" w:rsidRPr="00B65C3B">
        <w:t xml:space="preserve"> will be used to ensure a consistent and accurate message regarding </w:t>
      </w:r>
      <w:r w:rsidR="006D7EE9">
        <w:t>the</w:t>
      </w:r>
      <w:r w:rsidR="00547048" w:rsidRPr="00B65C3B">
        <w:t xml:space="preserve"> </w:t>
      </w:r>
      <w:r w:rsidR="00877ED5">
        <w:t>NRC’s oversight activities under the IMC 0350 process</w:t>
      </w:r>
      <w:r w:rsidR="00547048" w:rsidRPr="00B65C3B">
        <w:t>.</w:t>
      </w:r>
      <w:r w:rsidR="00E46E57">
        <w:t xml:space="preserve"> </w:t>
      </w:r>
      <w:r w:rsidR="00CB446D" w:rsidRPr="00B65C3B">
        <w:t xml:space="preserve">Developing and implementing an effective Communication Plan that satisfies the needs of the NRC, </w:t>
      </w:r>
      <w:r w:rsidR="00B10612" w:rsidRPr="00B65C3B">
        <w:t xml:space="preserve">external </w:t>
      </w:r>
      <w:r w:rsidR="00CB446D" w:rsidRPr="00B65C3B">
        <w:t>stakeholder</w:t>
      </w:r>
      <w:r w:rsidR="00B10612" w:rsidRPr="00E66B85">
        <w:t>s,</w:t>
      </w:r>
      <w:r w:rsidR="00CB446D" w:rsidRPr="00E66B85">
        <w:t xml:space="preserve"> and the public is a key aspect in ensuring </w:t>
      </w:r>
      <w:r w:rsidR="00877ED5">
        <w:t xml:space="preserve">that this program is </w:t>
      </w:r>
      <w:r w:rsidR="00CB446D" w:rsidRPr="00E66B85">
        <w:t>successful</w:t>
      </w:r>
      <w:r w:rsidR="00877ED5">
        <w:t>ly</w:t>
      </w:r>
      <w:r w:rsidR="00CB446D" w:rsidRPr="00E66B85">
        <w:t xml:space="preserve"> </w:t>
      </w:r>
      <w:r w:rsidR="006D7EE9">
        <w:t>implement</w:t>
      </w:r>
      <w:r w:rsidR="00877ED5">
        <w:t>ed</w:t>
      </w:r>
      <w:r w:rsidR="00CB446D" w:rsidRPr="00E66B85">
        <w:t>.</w:t>
      </w:r>
    </w:p>
    <w:p w14:paraId="0F5B6526" w14:textId="667AC699" w:rsidR="00547048" w:rsidRPr="00E66B85" w:rsidRDefault="00547048" w:rsidP="00A11C2A">
      <w:pPr>
        <w:pStyle w:val="BodyText"/>
      </w:pPr>
      <w:r w:rsidRPr="00E66B85">
        <w:t>In general</w:t>
      </w:r>
      <w:r w:rsidR="00A009A1" w:rsidRPr="00E66B85">
        <w:t>,</w:t>
      </w:r>
      <w:r w:rsidRPr="00E66B85">
        <w:t xml:space="preserve"> the major items that </w:t>
      </w:r>
      <w:r w:rsidR="00877ED5">
        <w:t>should be considered for inclusion in the Communication Plan include</w:t>
      </w:r>
      <w:r w:rsidRPr="00E66B85">
        <w:t>:</w:t>
      </w:r>
    </w:p>
    <w:p w14:paraId="0F8A94A9" w14:textId="77777777" w:rsidR="00547048" w:rsidRPr="00E66B85" w:rsidRDefault="00547048" w:rsidP="00A11C2A">
      <w:pPr>
        <w:pStyle w:val="BodyText"/>
        <w:numPr>
          <w:ilvl w:val="0"/>
          <w:numId w:val="37"/>
        </w:numPr>
      </w:pPr>
      <w:r w:rsidRPr="00E66B85">
        <w:t>Goal</w:t>
      </w:r>
    </w:p>
    <w:p w14:paraId="5275BF08" w14:textId="77777777" w:rsidR="00547048" w:rsidRPr="00E66B85" w:rsidRDefault="00547048" w:rsidP="00A11C2A">
      <w:pPr>
        <w:pStyle w:val="BodyText"/>
        <w:numPr>
          <w:ilvl w:val="0"/>
          <w:numId w:val="37"/>
        </w:numPr>
      </w:pPr>
      <w:r w:rsidRPr="00E66B85">
        <w:t>Background</w:t>
      </w:r>
    </w:p>
    <w:p w14:paraId="0A2E731F" w14:textId="77777777" w:rsidR="00547048" w:rsidRPr="00E66B85" w:rsidRDefault="00547048" w:rsidP="00A11C2A">
      <w:pPr>
        <w:pStyle w:val="BodyText"/>
        <w:numPr>
          <w:ilvl w:val="0"/>
          <w:numId w:val="37"/>
        </w:numPr>
      </w:pPr>
      <w:r w:rsidRPr="00E66B85">
        <w:t xml:space="preserve">Audience </w:t>
      </w:r>
    </w:p>
    <w:p w14:paraId="33031E3D" w14:textId="77777777" w:rsidR="00547048" w:rsidRPr="00E66B85" w:rsidRDefault="00547048" w:rsidP="00A11C2A">
      <w:pPr>
        <w:pStyle w:val="BodyText"/>
        <w:numPr>
          <w:ilvl w:val="0"/>
          <w:numId w:val="37"/>
        </w:numPr>
      </w:pPr>
      <w:r w:rsidRPr="00E66B85">
        <w:t>Key Message</w:t>
      </w:r>
    </w:p>
    <w:p w14:paraId="19ABE9EC" w14:textId="77777777" w:rsidR="00547048" w:rsidRPr="00E66B85" w:rsidRDefault="00547048" w:rsidP="00A11C2A">
      <w:pPr>
        <w:pStyle w:val="BodyText"/>
        <w:numPr>
          <w:ilvl w:val="0"/>
          <w:numId w:val="37"/>
        </w:numPr>
      </w:pPr>
      <w:r w:rsidRPr="00E66B85">
        <w:t>Communications Activities</w:t>
      </w:r>
    </w:p>
    <w:p w14:paraId="7339BB74" w14:textId="77777777" w:rsidR="00547048" w:rsidRPr="00E66B85" w:rsidRDefault="00547048" w:rsidP="00A11C2A">
      <w:pPr>
        <w:pStyle w:val="BodyText"/>
        <w:numPr>
          <w:ilvl w:val="0"/>
          <w:numId w:val="37"/>
        </w:numPr>
      </w:pPr>
      <w:r w:rsidRPr="00E66B85">
        <w:t xml:space="preserve">Questions and Answers </w:t>
      </w:r>
    </w:p>
    <w:p w14:paraId="08D93E3D" w14:textId="77777777" w:rsidR="00547048" w:rsidRPr="00E66B85" w:rsidRDefault="00547048" w:rsidP="00A11C2A">
      <w:pPr>
        <w:pStyle w:val="BodyText"/>
        <w:numPr>
          <w:ilvl w:val="0"/>
          <w:numId w:val="37"/>
        </w:numPr>
      </w:pPr>
      <w:r w:rsidRPr="00E66B85">
        <w:t>Timeline</w:t>
      </w:r>
    </w:p>
    <w:p w14:paraId="4A07E8D9" w14:textId="2859FB5C" w:rsidR="00547048" w:rsidRPr="00B65C3B" w:rsidRDefault="00547048" w:rsidP="00A11C2A">
      <w:pPr>
        <w:pStyle w:val="BodyText"/>
      </w:pPr>
      <w:r w:rsidRPr="00E66B85">
        <w:t>There are several types of formal communication tools, including NRC Daily Notes, Commission Assistant Notes, and press releases.</w:t>
      </w:r>
      <w:r w:rsidR="00E46E57">
        <w:t xml:space="preserve"> </w:t>
      </w:r>
      <w:r w:rsidRPr="00E66B85">
        <w:t>There are also several types of more informal communication tools</w:t>
      </w:r>
      <w:r w:rsidR="00877ED5">
        <w:t>,</w:t>
      </w:r>
      <w:r w:rsidRPr="00E66B85">
        <w:t xml:space="preserve"> such as talking points, Q&amp;As, and one-pagers.</w:t>
      </w:r>
      <w:r w:rsidR="00E46E57">
        <w:t xml:space="preserve"> </w:t>
      </w:r>
      <w:r w:rsidRPr="00E66B85">
        <w:t>Different audiences have different needs, interest levels, and background knowledge.</w:t>
      </w:r>
      <w:r w:rsidR="00E46E57">
        <w:t xml:space="preserve"> </w:t>
      </w:r>
      <w:r w:rsidRPr="00E66B85">
        <w:t xml:space="preserve">The </w:t>
      </w:r>
      <w:r w:rsidR="00C71F07" w:rsidRPr="00E66B85">
        <w:t>C</w:t>
      </w:r>
      <w:r w:rsidRPr="00E66B85">
        <w:t>ommunication Team should carefully choose the type(s) of</w:t>
      </w:r>
      <w:r w:rsidR="00877ED5">
        <w:t xml:space="preserve"> </w:t>
      </w:r>
      <w:hyperlink r:id="rId18" w:history="1">
        <w:r w:rsidRPr="00B65C3B">
          <w:t>communication</w:t>
        </w:r>
      </w:hyperlink>
      <w:r w:rsidR="00877ED5">
        <w:t xml:space="preserve"> </w:t>
      </w:r>
      <w:r w:rsidRPr="00BA15D5">
        <w:t>tool</w:t>
      </w:r>
      <w:r w:rsidRPr="00B65C3B">
        <w:t>(s) to be of maximum use and benefit to the intended audience.</w:t>
      </w:r>
    </w:p>
    <w:tbl>
      <w:tblPr>
        <w:tblW w:w="4952" w:type="pct"/>
        <w:tblCellSpacing w:w="12" w:type="dxa"/>
        <w:tblCellMar>
          <w:top w:w="24" w:type="dxa"/>
          <w:left w:w="24" w:type="dxa"/>
          <w:bottom w:w="24" w:type="dxa"/>
          <w:right w:w="24" w:type="dxa"/>
        </w:tblCellMar>
        <w:tblLook w:val="04A0" w:firstRow="1" w:lastRow="0" w:firstColumn="1" w:lastColumn="0" w:noHBand="0" w:noVBand="1"/>
      </w:tblPr>
      <w:tblGrid>
        <w:gridCol w:w="3569"/>
        <w:gridCol w:w="2984"/>
        <w:gridCol w:w="2717"/>
      </w:tblGrid>
      <w:tr w:rsidR="00547048" w:rsidRPr="00E66B85" w14:paraId="2A3C3E55" w14:textId="77777777" w:rsidTr="004B1092">
        <w:trPr>
          <w:tblCellSpacing w:w="12" w:type="dxa"/>
        </w:trPr>
        <w:tc>
          <w:tcPr>
            <w:tcW w:w="4974" w:type="pct"/>
            <w:gridSpan w:val="3"/>
            <w:hideMark/>
          </w:tcPr>
          <w:p w14:paraId="46439873" w14:textId="77777777" w:rsidR="00547048" w:rsidRPr="00B65C3B" w:rsidRDefault="00547048" w:rsidP="00974BAA">
            <w:pPr>
              <w:pStyle w:val="BodyText"/>
            </w:pPr>
            <w:r w:rsidRPr="00B65C3B">
              <w:t>Some of the communication tools used at the NRC include:</w:t>
            </w:r>
          </w:p>
        </w:tc>
      </w:tr>
      <w:tr w:rsidR="00547048" w:rsidRPr="00E66B85" w14:paraId="695E9F6A" w14:textId="77777777" w:rsidTr="00A11C2A">
        <w:trPr>
          <w:tblCellSpacing w:w="12" w:type="dxa"/>
        </w:trPr>
        <w:tc>
          <w:tcPr>
            <w:tcW w:w="0" w:type="auto"/>
            <w:hideMark/>
          </w:tcPr>
          <w:p w14:paraId="64301273" w14:textId="77777777" w:rsidR="00547048" w:rsidRPr="00E66B85" w:rsidRDefault="00547048" w:rsidP="00BA15D5">
            <w:pPr>
              <w:widowControl/>
              <w:autoSpaceDE/>
              <w:autoSpaceDN/>
              <w:adjustRightInd/>
            </w:pPr>
            <w:r w:rsidRPr="00E66B85">
              <w:t> </w:t>
            </w:r>
          </w:p>
        </w:tc>
        <w:tc>
          <w:tcPr>
            <w:tcW w:w="0" w:type="auto"/>
            <w:hideMark/>
          </w:tcPr>
          <w:p w14:paraId="2340C23C" w14:textId="77777777" w:rsidR="00547048" w:rsidRPr="00E66B85" w:rsidRDefault="00547048" w:rsidP="00BA15D5">
            <w:pPr>
              <w:widowControl/>
              <w:autoSpaceDE/>
              <w:autoSpaceDN/>
              <w:adjustRightInd/>
            </w:pPr>
            <w:r w:rsidRPr="00E66B85">
              <w:t> </w:t>
            </w:r>
          </w:p>
        </w:tc>
        <w:tc>
          <w:tcPr>
            <w:tcW w:w="1453" w:type="pct"/>
            <w:hideMark/>
          </w:tcPr>
          <w:p w14:paraId="06684653" w14:textId="77777777" w:rsidR="00547048" w:rsidRPr="00E66B85" w:rsidRDefault="00547048" w:rsidP="00BA15D5">
            <w:pPr>
              <w:widowControl/>
              <w:autoSpaceDE/>
              <w:autoSpaceDN/>
              <w:adjustRightInd/>
            </w:pPr>
            <w:r w:rsidRPr="00E66B85">
              <w:t> </w:t>
            </w:r>
          </w:p>
        </w:tc>
      </w:tr>
      <w:tr w:rsidR="00547048" w:rsidRPr="00E66B85" w14:paraId="135EA5FC" w14:textId="77777777" w:rsidTr="00A11C2A">
        <w:trPr>
          <w:tblCellSpacing w:w="12" w:type="dxa"/>
        </w:trPr>
        <w:tc>
          <w:tcPr>
            <w:tcW w:w="0" w:type="auto"/>
            <w:hideMark/>
          </w:tcPr>
          <w:p w14:paraId="6E16875D" w14:textId="77777777" w:rsidR="00547048" w:rsidRPr="00E66B85" w:rsidRDefault="00547048" w:rsidP="00BA15D5">
            <w:pPr>
              <w:widowControl/>
              <w:autoSpaceDE/>
              <w:autoSpaceDN/>
              <w:adjustRightInd/>
            </w:pPr>
            <w:r w:rsidRPr="00E66B85">
              <w:t>Press releases</w:t>
            </w:r>
          </w:p>
        </w:tc>
        <w:tc>
          <w:tcPr>
            <w:tcW w:w="0" w:type="auto"/>
            <w:hideMark/>
          </w:tcPr>
          <w:p w14:paraId="7153DD2A" w14:textId="66CD5831" w:rsidR="00547048" w:rsidRPr="00E66B85" w:rsidRDefault="00547048" w:rsidP="00982881">
            <w:pPr>
              <w:widowControl/>
              <w:autoSpaceDE/>
              <w:autoSpaceDN/>
              <w:adjustRightInd/>
            </w:pPr>
            <w:r w:rsidRPr="00E66B85">
              <w:t>Q&amp;As/FAQs</w:t>
            </w:r>
          </w:p>
        </w:tc>
        <w:tc>
          <w:tcPr>
            <w:tcW w:w="1453" w:type="pct"/>
            <w:hideMark/>
          </w:tcPr>
          <w:p w14:paraId="39588121" w14:textId="77777777" w:rsidR="00547048" w:rsidRPr="00E66B85" w:rsidRDefault="00547048" w:rsidP="00BA15D5">
            <w:pPr>
              <w:widowControl/>
              <w:autoSpaceDE/>
              <w:autoSpaceDN/>
              <w:adjustRightInd/>
            </w:pPr>
            <w:r w:rsidRPr="00E66B85">
              <w:t>Brochures</w:t>
            </w:r>
          </w:p>
        </w:tc>
      </w:tr>
      <w:tr w:rsidR="00547048" w:rsidRPr="00E66B85" w14:paraId="6F2977C0" w14:textId="77777777" w:rsidTr="00A11C2A">
        <w:trPr>
          <w:tblCellSpacing w:w="12" w:type="dxa"/>
        </w:trPr>
        <w:tc>
          <w:tcPr>
            <w:tcW w:w="0" w:type="auto"/>
            <w:hideMark/>
          </w:tcPr>
          <w:p w14:paraId="3112639A" w14:textId="77777777" w:rsidR="00547048" w:rsidRPr="00E66B85" w:rsidRDefault="00547048" w:rsidP="00BA15D5">
            <w:pPr>
              <w:widowControl/>
              <w:autoSpaceDE/>
              <w:autoSpaceDN/>
              <w:adjustRightInd/>
            </w:pPr>
            <w:r w:rsidRPr="00E66B85">
              <w:t>Talking points</w:t>
            </w:r>
          </w:p>
        </w:tc>
        <w:tc>
          <w:tcPr>
            <w:tcW w:w="0" w:type="auto"/>
            <w:hideMark/>
          </w:tcPr>
          <w:p w14:paraId="2983E77C" w14:textId="77777777" w:rsidR="00547048" w:rsidRPr="00E66B85" w:rsidRDefault="00547048" w:rsidP="00BA15D5">
            <w:pPr>
              <w:widowControl/>
              <w:autoSpaceDE/>
              <w:autoSpaceDN/>
              <w:adjustRightInd/>
            </w:pPr>
            <w:r w:rsidRPr="00E66B85">
              <w:t>Backgrounders</w:t>
            </w:r>
          </w:p>
        </w:tc>
        <w:tc>
          <w:tcPr>
            <w:tcW w:w="1453" w:type="pct"/>
            <w:hideMark/>
          </w:tcPr>
          <w:p w14:paraId="44544009" w14:textId="77777777" w:rsidR="00547048" w:rsidRPr="00E66B85" w:rsidRDefault="00547048" w:rsidP="00BA15D5">
            <w:pPr>
              <w:widowControl/>
              <w:autoSpaceDE/>
              <w:autoSpaceDN/>
              <w:adjustRightInd/>
            </w:pPr>
            <w:r w:rsidRPr="00E66B85">
              <w:t>Web pages</w:t>
            </w:r>
          </w:p>
        </w:tc>
      </w:tr>
      <w:tr w:rsidR="00547048" w:rsidRPr="00E66B85" w14:paraId="3AEFB570" w14:textId="77777777" w:rsidTr="00A11C2A">
        <w:trPr>
          <w:tblCellSpacing w:w="12" w:type="dxa"/>
        </w:trPr>
        <w:tc>
          <w:tcPr>
            <w:tcW w:w="0" w:type="auto"/>
            <w:hideMark/>
          </w:tcPr>
          <w:p w14:paraId="24E402D4" w14:textId="77777777" w:rsidR="00547048" w:rsidRPr="00E66B85" w:rsidRDefault="009B5E16" w:rsidP="00BA15D5">
            <w:pPr>
              <w:widowControl/>
              <w:autoSpaceDE/>
              <w:autoSpaceDN/>
              <w:adjustRightInd/>
            </w:pPr>
            <w:r w:rsidRPr="00E66B85">
              <w:t>NRC</w:t>
            </w:r>
            <w:r w:rsidR="00547048" w:rsidRPr="00E66B85">
              <w:t xml:space="preserve"> Daily Notes</w:t>
            </w:r>
          </w:p>
        </w:tc>
        <w:tc>
          <w:tcPr>
            <w:tcW w:w="0" w:type="auto"/>
            <w:hideMark/>
          </w:tcPr>
          <w:p w14:paraId="5A4D3F14" w14:textId="77777777" w:rsidR="00547048" w:rsidRPr="00E66B85" w:rsidRDefault="00547048" w:rsidP="00BA15D5">
            <w:pPr>
              <w:widowControl/>
              <w:autoSpaceDE/>
              <w:autoSpaceDN/>
              <w:adjustRightInd/>
            </w:pPr>
            <w:r w:rsidRPr="00E66B85">
              <w:t>NRC Reporter</w:t>
            </w:r>
          </w:p>
        </w:tc>
        <w:tc>
          <w:tcPr>
            <w:tcW w:w="1453" w:type="pct"/>
            <w:hideMark/>
          </w:tcPr>
          <w:p w14:paraId="6079C7B8" w14:textId="66577288" w:rsidR="00547048" w:rsidRPr="00E66B85" w:rsidRDefault="00547048" w:rsidP="00982881">
            <w:pPr>
              <w:widowControl/>
              <w:autoSpaceDE/>
              <w:autoSpaceDN/>
              <w:adjustRightInd/>
            </w:pPr>
            <w:r w:rsidRPr="00E66B85">
              <w:t xml:space="preserve">Generic </w:t>
            </w:r>
            <w:r w:rsidR="000F0658">
              <w:t>Communications</w:t>
            </w:r>
          </w:p>
        </w:tc>
      </w:tr>
      <w:tr w:rsidR="00547048" w:rsidRPr="00E66B85" w14:paraId="1F777080" w14:textId="77777777" w:rsidTr="00A11C2A">
        <w:trPr>
          <w:tblCellSpacing w:w="12" w:type="dxa"/>
        </w:trPr>
        <w:tc>
          <w:tcPr>
            <w:tcW w:w="0" w:type="auto"/>
            <w:hideMark/>
          </w:tcPr>
          <w:p w14:paraId="19104A21" w14:textId="08F62789" w:rsidR="00547048" w:rsidRPr="00E66B85" w:rsidRDefault="000F0658" w:rsidP="00BA15D5">
            <w:pPr>
              <w:widowControl/>
              <w:autoSpaceDE/>
              <w:autoSpaceDN/>
              <w:adjustRightInd/>
            </w:pPr>
            <w:r>
              <w:t>Advertisements</w:t>
            </w:r>
          </w:p>
        </w:tc>
        <w:tc>
          <w:tcPr>
            <w:tcW w:w="0" w:type="auto"/>
            <w:hideMark/>
          </w:tcPr>
          <w:p w14:paraId="20F88F8F" w14:textId="77777777" w:rsidR="00547048" w:rsidRPr="00E66B85" w:rsidRDefault="00547048" w:rsidP="00BA15D5">
            <w:pPr>
              <w:widowControl/>
              <w:autoSpaceDE/>
              <w:autoSpaceDN/>
              <w:adjustRightInd/>
            </w:pPr>
            <w:r w:rsidRPr="00E66B85">
              <w:t>Newsletters</w:t>
            </w:r>
          </w:p>
        </w:tc>
        <w:tc>
          <w:tcPr>
            <w:tcW w:w="1453" w:type="pct"/>
            <w:hideMark/>
          </w:tcPr>
          <w:p w14:paraId="7AA823EF" w14:textId="77777777" w:rsidR="00547048" w:rsidRPr="00E66B85" w:rsidRDefault="00547048" w:rsidP="00BA15D5">
            <w:pPr>
              <w:widowControl/>
              <w:autoSpaceDE/>
              <w:autoSpaceDN/>
              <w:adjustRightInd/>
            </w:pPr>
            <w:r w:rsidRPr="00E66B85">
              <w:t>Announcements</w:t>
            </w:r>
          </w:p>
        </w:tc>
      </w:tr>
      <w:tr w:rsidR="00547048" w:rsidRPr="00E66B85" w14:paraId="770953BF" w14:textId="77777777" w:rsidTr="00A11C2A">
        <w:trPr>
          <w:tblCellSpacing w:w="12" w:type="dxa"/>
        </w:trPr>
        <w:tc>
          <w:tcPr>
            <w:tcW w:w="0" w:type="auto"/>
            <w:hideMark/>
          </w:tcPr>
          <w:p w14:paraId="4423AEE6" w14:textId="77777777" w:rsidR="00547048" w:rsidRPr="00E66B85" w:rsidRDefault="00547048" w:rsidP="00BA15D5">
            <w:pPr>
              <w:widowControl/>
              <w:autoSpaceDE/>
              <w:autoSpaceDN/>
              <w:adjustRightInd/>
            </w:pPr>
            <w:r w:rsidRPr="00E66B85">
              <w:t>Poster/fliers</w:t>
            </w:r>
          </w:p>
        </w:tc>
        <w:tc>
          <w:tcPr>
            <w:tcW w:w="0" w:type="auto"/>
            <w:hideMark/>
          </w:tcPr>
          <w:p w14:paraId="27F98393" w14:textId="77777777" w:rsidR="00547048" w:rsidRPr="00E66B85" w:rsidRDefault="00547048" w:rsidP="00BA15D5">
            <w:pPr>
              <w:widowControl/>
              <w:autoSpaceDE/>
              <w:autoSpaceDN/>
              <w:adjustRightInd/>
            </w:pPr>
            <w:r w:rsidRPr="00E66B85">
              <w:t>Videos</w:t>
            </w:r>
          </w:p>
        </w:tc>
        <w:tc>
          <w:tcPr>
            <w:tcW w:w="1453" w:type="pct"/>
            <w:hideMark/>
          </w:tcPr>
          <w:p w14:paraId="2A3965F6" w14:textId="77777777" w:rsidR="00547048" w:rsidRPr="00E66B85" w:rsidRDefault="00547048" w:rsidP="00BA15D5">
            <w:pPr>
              <w:widowControl/>
              <w:autoSpaceDE/>
              <w:autoSpaceDN/>
              <w:adjustRightInd/>
            </w:pPr>
            <w:r w:rsidRPr="00E66B85">
              <w:t>EDO Updates</w:t>
            </w:r>
          </w:p>
        </w:tc>
      </w:tr>
      <w:tr w:rsidR="00547048" w:rsidRPr="00E66B85" w14:paraId="0DD07320" w14:textId="77777777" w:rsidTr="00A11C2A">
        <w:trPr>
          <w:tblCellSpacing w:w="12" w:type="dxa"/>
        </w:trPr>
        <w:tc>
          <w:tcPr>
            <w:tcW w:w="0" w:type="auto"/>
            <w:hideMark/>
          </w:tcPr>
          <w:p w14:paraId="3BDECE3B" w14:textId="77777777" w:rsidR="00547048" w:rsidRPr="00E66B85" w:rsidRDefault="00547048" w:rsidP="00BA15D5">
            <w:pPr>
              <w:widowControl/>
              <w:autoSpaceDE/>
              <w:autoSpaceDN/>
              <w:adjustRightInd/>
            </w:pPr>
            <w:r w:rsidRPr="00E66B85">
              <w:t>Fact Sheets</w:t>
            </w:r>
          </w:p>
        </w:tc>
        <w:tc>
          <w:tcPr>
            <w:tcW w:w="0" w:type="auto"/>
            <w:hideMark/>
          </w:tcPr>
          <w:p w14:paraId="6D9A9369" w14:textId="77777777" w:rsidR="00547048" w:rsidRPr="00E66B85" w:rsidRDefault="00547048" w:rsidP="00BA15D5">
            <w:pPr>
              <w:widowControl/>
              <w:autoSpaceDE/>
              <w:autoSpaceDN/>
              <w:adjustRightInd/>
            </w:pPr>
            <w:r w:rsidRPr="00E66B85">
              <w:t>Weekly information Report</w:t>
            </w:r>
          </w:p>
        </w:tc>
        <w:tc>
          <w:tcPr>
            <w:tcW w:w="1453" w:type="pct"/>
            <w:hideMark/>
          </w:tcPr>
          <w:p w14:paraId="5E160526" w14:textId="77777777" w:rsidR="00547048" w:rsidRPr="00E66B85" w:rsidRDefault="00547048" w:rsidP="00BA15D5">
            <w:pPr>
              <w:widowControl/>
              <w:autoSpaceDE/>
              <w:autoSpaceDN/>
              <w:adjustRightInd/>
            </w:pPr>
            <w:r w:rsidRPr="00E66B85">
              <w:t> </w:t>
            </w:r>
          </w:p>
        </w:tc>
      </w:tr>
      <w:tr w:rsidR="00547048" w:rsidRPr="00E66B85" w14:paraId="6052B71A" w14:textId="77777777" w:rsidTr="00A11C2A">
        <w:trPr>
          <w:tblCellSpacing w:w="12" w:type="dxa"/>
        </w:trPr>
        <w:tc>
          <w:tcPr>
            <w:tcW w:w="0" w:type="auto"/>
            <w:hideMark/>
          </w:tcPr>
          <w:p w14:paraId="10DD50D2" w14:textId="61F51A38" w:rsidR="00547048" w:rsidRPr="00E66B85" w:rsidRDefault="00547048" w:rsidP="00BA15D5">
            <w:pPr>
              <w:widowControl/>
              <w:autoSpaceDE/>
              <w:autoSpaceDN/>
              <w:adjustRightInd/>
            </w:pPr>
            <w:r w:rsidRPr="00E66B85">
              <w:t>Commission</w:t>
            </w:r>
            <w:r w:rsidR="00877ED5">
              <w:t>er</w:t>
            </w:r>
            <w:r w:rsidRPr="00E66B85">
              <w:t xml:space="preserve"> Assistant</w:t>
            </w:r>
            <w:r w:rsidR="00877ED5">
              <w:t>s</w:t>
            </w:r>
            <w:r w:rsidRPr="00E66B85">
              <w:t xml:space="preserve"> Notes</w:t>
            </w:r>
          </w:p>
        </w:tc>
        <w:tc>
          <w:tcPr>
            <w:tcW w:w="0" w:type="auto"/>
            <w:hideMark/>
          </w:tcPr>
          <w:p w14:paraId="157232A0" w14:textId="43D1BB59" w:rsidR="00547048" w:rsidRPr="00E66B85" w:rsidRDefault="000F0658" w:rsidP="00BA15D5">
            <w:pPr>
              <w:widowControl/>
              <w:autoSpaceDE/>
              <w:autoSpaceDN/>
              <w:adjustRightInd/>
            </w:pPr>
            <w:r>
              <w:t>Blog posts</w:t>
            </w:r>
          </w:p>
        </w:tc>
        <w:tc>
          <w:tcPr>
            <w:tcW w:w="1453" w:type="pct"/>
            <w:hideMark/>
          </w:tcPr>
          <w:p w14:paraId="590CEFA7" w14:textId="77777777" w:rsidR="00547048" w:rsidRPr="00E66B85" w:rsidRDefault="00547048" w:rsidP="00BA15D5">
            <w:pPr>
              <w:widowControl/>
              <w:autoSpaceDE/>
              <w:autoSpaceDN/>
              <w:adjustRightInd/>
            </w:pPr>
            <w:r w:rsidRPr="00E66B85">
              <w:t> </w:t>
            </w:r>
          </w:p>
        </w:tc>
      </w:tr>
      <w:tr w:rsidR="00547048" w:rsidRPr="00E66B85" w14:paraId="297A8B8B" w14:textId="77777777" w:rsidTr="00A11C2A">
        <w:trPr>
          <w:tblCellSpacing w:w="12" w:type="dxa"/>
        </w:trPr>
        <w:tc>
          <w:tcPr>
            <w:tcW w:w="0" w:type="auto"/>
            <w:hideMark/>
          </w:tcPr>
          <w:p w14:paraId="60474DB0" w14:textId="77777777" w:rsidR="00547048" w:rsidRPr="00E66B85" w:rsidRDefault="00547048" w:rsidP="00BA15D5">
            <w:pPr>
              <w:widowControl/>
              <w:autoSpaceDE/>
              <w:autoSpaceDN/>
              <w:adjustRightInd/>
            </w:pPr>
            <w:r w:rsidRPr="00E66B85">
              <w:t>Federal Register Notices</w:t>
            </w:r>
          </w:p>
        </w:tc>
        <w:tc>
          <w:tcPr>
            <w:tcW w:w="0" w:type="auto"/>
            <w:vAlign w:val="center"/>
            <w:hideMark/>
          </w:tcPr>
          <w:p w14:paraId="2A7C52B3" w14:textId="77777777" w:rsidR="00547048" w:rsidRPr="00E66B85" w:rsidRDefault="00547048" w:rsidP="00BA15D5">
            <w:pPr>
              <w:widowControl/>
              <w:autoSpaceDE/>
              <w:autoSpaceDN/>
              <w:adjustRightInd/>
            </w:pPr>
          </w:p>
        </w:tc>
        <w:tc>
          <w:tcPr>
            <w:tcW w:w="1453" w:type="pct"/>
            <w:vAlign w:val="center"/>
            <w:hideMark/>
          </w:tcPr>
          <w:p w14:paraId="7E7D56DE" w14:textId="77777777" w:rsidR="00547048" w:rsidRPr="00E66B85" w:rsidRDefault="00547048" w:rsidP="00BA15D5">
            <w:pPr>
              <w:widowControl/>
              <w:autoSpaceDE/>
              <w:autoSpaceDN/>
              <w:adjustRightInd/>
            </w:pPr>
          </w:p>
        </w:tc>
      </w:tr>
    </w:tbl>
    <w:p w14:paraId="5D4827F0" w14:textId="77777777" w:rsidR="00547048" w:rsidRPr="00E66B85" w:rsidRDefault="00547048" w:rsidP="005916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31173A" w14:textId="095D8930" w:rsidR="00547048" w:rsidRPr="00E66B85" w:rsidRDefault="00C71F07" w:rsidP="00A11C2A">
      <w:pPr>
        <w:pStyle w:val="BodyText"/>
      </w:pPr>
      <w:r w:rsidRPr="00E66B85">
        <w:t>The C</w:t>
      </w:r>
      <w:r w:rsidR="00547048" w:rsidRPr="00E66B85">
        <w:t xml:space="preserve">ommunication Team should also </w:t>
      </w:r>
      <w:r w:rsidRPr="00E66B85">
        <w:t>monitor and track</w:t>
      </w:r>
      <w:r w:rsidR="00547048" w:rsidRPr="00E66B85">
        <w:t xml:space="preserve"> the following</w:t>
      </w:r>
      <w:r w:rsidRPr="00E66B85">
        <w:t xml:space="preserve"> as necessary</w:t>
      </w:r>
      <w:r w:rsidR="00547048" w:rsidRPr="00E66B85">
        <w:t xml:space="preserve"> </w:t>
      </w:r>
      <w:r w:rsidRPr="00E66B85">
        <w:t xml:space="preserve">to assist the </w:t>
      </w:r>
      <w:ins w:id="182" w:author="Author">
        <w:r w:rsidR="00FE7D62">
          <w:t>Chair</w:t>
        </w:r>
      </w:ins>
      <w:r w:rsidRPr="00E66B85">
        <w:t xml:space="preserve"> of the Panel </w:t>
      </w:r>
      <w:r w:rsidR="00547048" w:rsidRPr="00E66B85">
        <w:t>when developing, implementing</w:t>
      </w:r>
      <w:r w:rsidR="00A009A1" w:rsidRPr="00E66B85">
        <w:t>,</w:t>
      </w:r>
      <w:r w:rsidR="00547048" w:rsidRPr="00E66B85">
        <w:t xml:space="preserve"> and revising the </w:t>
      </w:r>
      <w:r w:rsidR="00877ED5">
        <w:t>C</w:t>
      </w:r>
      <w:r w:rsidR="00547048" w:rsidRPr="00E66B85">
        <w:t>ommunication Plan.</w:t>
      </w:r>
    </w:p>
    <w:p w14:paraId="046CBFAF" w14:textId="56B56E96" w:rsidR="00547048" w:rsidRPr="00E66B85" w:rsidRDefault="00547048" w:rsidP="00EC48C5">
      <w:pPr>
        <w:pStyle w:val="BodyText"/>
        <w:keepNext/>
      </w:pPr>
      <w:r w:rsidRPr="00E66B85">
        <w:rPr>
          <w:u w:val="single"/>
        </w:rPr>
        <w:lastRenderedPageBreak/>
        <w:t>Commission Involvement</w:t>
      </w:r>
    </w:p>
    <w:p w14:paraId="042A445D" w14:textId="76C80803" w:rsidR="00547048" w:rsidRPr="00E66B85" w:rsidRDefault="00547048" w:rsidP="00A11C2A">
      <w:pPr>
        <w:pStyle w:val="BodyText"/>
      </w:pPr>
      <w:r w:rsidRPr="00E66B85">
        <w:t>The Commission must be kept informed of the staff’s restart actions on a continuing basis.</w:t>
      </w:r>
      <w:r w:rsidR="00E46E57">
        <w:t xml:space="preserve"> </w:t>
      </w:r>
      <w:r w:rsidRPr="00E66B85">
        <w:t xml:space="preserve">The Director of NRR will inform the Commission of the </w:t>
      </w:r>
      <w:proofErr w:type="gramStart"/>
      <w:r w:rsidRPr="00E66B85">
        <w:t>staff’s</w:t>
      </w:r>
      <w:proofErr w:type="gramEnd"/>
      <w:r w:rsidRPr="00E66B85">
        <w:t xml:space="preserve"> and the licensee’s restart actions through periodic Commission papers</w:t>
      </w:r>
      <w:r w:rsidR="00367BBF">
        <w:t>, CA notes, CA briefings, Daily Notes, and periodic briefings between NRC senior management and individual Commissioners.</w:t>
      </w:r>
      <w:r w:rsidR="00E46E57">
        <w:t xml:space="preserve"> </w:t>
      </w:r>
      <w:r w:rsidRPr="00E66B85">
        <w:t>On the basis of these interactions between the staff and the Commission, the need for Commission briefings will be determined.</w:t>
      </w:r>
    </w:p>
    <w:p w14:paraId="1B70CD00" w14:textId="5598EE49" w:rsidR="00547048" w:rsidRPr="00E66B85" w:rsidRDefault="00547048" w:rsidP="00A11C2A">
      <w:pPr>
        <w:pStyle w:val="BodyText"/>
      </w:pPr>
      <w:r w:rsidRPr="00E66B85">
        <w:t>For those plants requiring the Commission’s approval for restart, the staff should anticipate Commission briefings</w:t>
      </w:r>
      <w:r w:rsidR="007C243E">
        <w:t>,</w:t>
      </w:r>
      <w:r w:rsidRPr="00E66B85">
        <w:t xml:space="preserve"> with licensee participation</w:t>
      </w:r>
      <w:r w:rsidR="007C243E">
        <w:t xml:space="preserve">, </w:t>
      </w:r>
      <w:r w:rsidRPr="00E66B85">
        <w:t>after a corrective action plan is agreed on and after completion of the appropriate restart readiness team inspection(s)</w:t>
      </w:r>
      <w:r w:rsidR="007C243E">
        <w:t>, but</w:t>
      </w:r>
      <w:r w:rsidRPr="00E66B85">
        <w:t xml:space="preserve"> before plant restart is anticipated.</w:t>
      </w:r>
      <w:r w:rsidR="00E46E57">
        <w:t xml:space="preserve"> </w:t>
      </w:r>
      <w:r w:rsidRPr="00E66B85">
        <w:t>At the final briefing before restart</w:t>
      </w:r>
      <w:r w:rsidR="007C243E">
        <w:t xml:space="preserve"> approval</w:t>
      </w:r>
      <w:r w:rsidRPr="00E66B85">
        <w:t xml:space="preserve"> is granted, the NRC staff should provide its basis for finding the licensee ready for plant restart.</w:t>
      </w:r>
    </w:p>
    <w:p w14:paraId="18A80571" w14:textId="77777777" w:rsidR="00547048" w:rsidRPr="00E66B85" w:rsidRDefault="00547048" w:rsidP="00A11C2A">
      <w:pPr>
        <w:pStyle w:val="BodyText"/>
      </w:pPr>
      <w:r w:rsidRPr="00E66B85">
        <w:rPr>
          <w:u w:val="single"/>
        </w:rPr>
        <w:t>Independent Review</w:t>
      </w:r>
    </w:p>
    <w:p w14:paraId="7EEC83EF" w14:textId="756FB64E" w:rsidR="00547048" w:rsidRPr="00E66B85" w:rsidRDefault="00547048" w:rsidP="00A11C2A">
      <w:pPr>
        <w:pStyle w:val="BodyText"/>
      </w:pPr>
      <w:r w:rsidRPr="00E66B85">
        <w:t xml:space="preserve">The Panel should keep the ACRS informed of NRC’s actions involving plants </w:t>
      </w:r>
      <w:r w:rsidR="007C243E" w:rsidRPr="00E66B85">
        <w:t>u</w:t>
      </w:r>
      <w:r w:rsidR="007C243E">
        <w:t>nder</w:t>
      </w:r>
      <w:r w:rsidR="007C243E" w:rsidRPr="00E66B85">
        <w:t xml:space="preserve"> </w:t>
      </w:r>
      <w:r w:rsidRPr="00E66B85">
        <w:t>this IMC.</w:t>
      </w:r>
      <w:r w:rsidR="00E46E57">
        <w:t xml:space="preserve"> </w:t>
      </w:r>
      <w:r w:rsidRPr="00E66B85">
        <w:t xml:space="preserve">The Panel should coordinate and plan any briefings </w:t>
      </w:r>
      <w:r w:rsidR="00936646" w:rsidRPr="00E66B85">
        <w:t xml:space="preserve">for </w:t>
      </w:r>
      <w:r w:rsidRPr="00E66B85">
        <w:t>the ACRS, as requested.</w:t>
      </w:r>
      <w:r w:rsidR="00E46E57">
        <w:t xml:space="preserve"> </w:t>
      </w:r>
      <w:r w:rsidRPr="00E66B85">
        <w:t>At a minimum, the ACRS should be notified when the plant has been placed under the IMC 0350 process and when restart has been authorized by the NRC.</w:t>
      </w:r>
      <w:r w:rsidR="00E46E57">
        <w:t xml:space="preserve"> </w:t>
      </w:r>
      <w:r w:rsidRPr="00E66B85">
        <w:t xml:space="preserve">Additional notifications and briefings will be at the request of the ACRS. </w:t>
      </w:r>
    </w:p>
    <w:p w14:paraId="3B8D3997" w14:textId="77777777" w:rsidR="00547048" w:rsidRPr="00E66B85" w:rsidRDefault="00547048" w:rsidP="00A11C2A">
      <w:pPr>
        <w:pStyle w:val="BodyText"/>
      </w:pPr>
      <w:r w:rsidRPr="00E66B85">
        <w:rPr>
          <w:u w:val="single"/>
        </w:rPr>
        <w:t>Public Participation</w:t>
      </w:r>
    </w:p>
    <w:p w14:paraId="44BF0CA0" w14:textId="51EED26B" w:rsidR="00547048" w:rsidRPr="00E66B85" w:rsidRDefault="00451C5A" w:rsidP="00A11C2A">
      <w:pPr>
        <w:pStyle w:val="BodyText"/>
      </w:pPr>
      <w:r w:rsidRPr="00E66B85">
        <w:t>The Panel</w:t>
      </w:r>
      <w:r w:rsidR="00547048" w:rsidRPr="00E66B85">
        <w:t xml:space="preserve"> will determine the </w:t>
      </w:r>
      <w:r w:rsidR="00F97768">
        <w:t>appropriate level of</w:t>
      </w:r>
      <w:r w:rsidR="00547048" w:rsidRPr="00E66B85">
        <w:t xml:space="preserve"> public</w:t>
      </w:r>
      <w:r w:rsidR="00F97768">
        <w:t xml:space="preserve"> engagement</w:t>
      </w:r>
      <w:r w:rsidR="00547048" w:rsidRPr="00E66B85">
        <w:t xml:space="preserve"> on a case</w:t>
      </w:r>
      <w:r w:rsidR="00547048" w:rsidRPr="00E66B85">
        <w:noBreakHyphen/>
        <w:t>by</w:t>
      </w:r>
      <w:r w:rsidR="00547048" w:rsidRPr="00E66B85">
        <w:noBreakHyphen/>
        <w:t xml:space="preserve">case </w:t>
      </w:r>
      <w:r w:rsidR="000415CE" w:rsidRPr="00E66B85">
        <w:t>basis</w:t>
      </w:r>
      <w:r w:rsidR="00547048" w:rsidRPr="00E66B85">
        <w:t>.</w:t>
      </w:r>
      <w:r w:rsidR="00E46E57">
        <w:t xml:space="preserve"> </w:t>
      </w:r>
      <w:r w:rsidR="00547048" w:rsidRPr="00E66B85">
        <w:t>The</w:t>
      </w:r>
      <w:r w:rsidR="00F97768">
        <w:t xml:space="preserve"> appropriate</w:t>
      </w:r>
      <w:r w:rsidR="00547048" w:rsidRPr="00E66B85">
        <w:t xml:space="preserve"> level public participation varies greatly from situation to situation and depends on the cause of the shutdown, the interest of local citizens, the interest of elected officials, and the concerns of other Government agencies.</w:t>
      </w:r>
      <w:r w:rsidR="00E46E57">
        <w:t xml:space="preserve"> </w:t>
      </w:r>
      <w:r w:rsidR="00547048" w:rsidRPr="00E66B85">
        <w:t>Public meetings have proven to be a valuable vehicle for the restart process.</w:t>
      </w:r>
      <w:r w:rsidR="00E46E57">
        <w:t xml:space="preserve"> </w:t>
      </w:r>
      <w:r w:rsidR="00547048" w:rsidRPr="00E66B85">
        <w:t xml:space="preserve">These meetings, which </w:t>
      </w:r>
      <w:r w:rsidR="00A009A1" w:rsidRPr="00E66B85">
        <w:t>can be</w:t>
      </w:r>
      <w:r w:rsidR="00547048" w:rsidRPr="00E66B85">
        <w:t xml:space="preserve"> transcribed, are held to receive comments on licensee plans and to describe the results of the NRC review of licensee activities.</w:t>
      </w:r>
      <w:r w:rsidR="00E46E57">
        <w:t xml:space="preserve"> </w:t>
      </w:r>
      <w:r w:rsidR="00547048" w:rsidRPr="00E66B85">
        <w:t xml:space="preserve">Public meetings in the </w:t>
      </w:r>
      <w:r w:rsidR="00A009A1" w:rsidRPr="00E66B85">
        <w:t xml:space="preserve">plant’s </w:t>
      </w:r>
      <w:r w:rsidR="00547048" w:rsidRPr="00E66B85">
        <w:t>local area should be strongly considered so that the concerns and comments on the licensee’s restart activities can be heard and factored into the NRC’s restart review.</w:t>
      </w:r>
    </w:p>
    <w:p w14:paraId="66C41F4A" w14:textId="77777777" w:rsidR="00547048" w:rsidRDefault="00547048" w:rsidP="00A11C2A">
      <w:pPr>
        <w:pStyle w:val="BodyText"/>
        <w:rPr>
          <w:u w:val="single"/>
        </w:rPr>
      </w:pPr>
      <w:r w:rsidRPr="00E66B85">
        <w:rPr>
          <w:u w:val="single"/>
        </w:rPr>
        <w:t>Other Agencies and Government Organizations</w:t>
      </w:r>
    </w:p>
    <w:p w14:paraId="0CF15A3D" w14:textId="7FD22109" w:rsidR="00547048" w:rsidRPr="00E66B85" w:rsidRDefault="00547048" w:rsidP="00A11C2A">
      <w:pPr>
        <w:pStyle w:val="BodyText"/>
      </w:pPr>
      <w:r w:rsidRPr="00E66B85">
        <w:t xml:space="preserve">The </w:t>
      </w:r>
      <w:ins w:id="183" w:author="Author">
        <w:r w:rsidR="00FE7D62">
          <w:t>Chair</w:t>
        </w:r>
      </w:ins>
      <w:r w:rsidRPr="00E66B85">
        <w:t xml:space="preserve"> of the Panel will ensure that efforts have been made to establish an open dialogue with local and State government officials and agencies.</w:t>
      </w:r>
      <w:r w:rsidR="00E46E57">
        <w:t xml:space="preserve"> </w:t>
      </w:r>
      <w:r w:rsidRPr="00E66B85">
        <w:t xml:space="preserve">The Panel </w:t>
      </w:r>
      <w:ins w:id="184" w:author="Author">
        <w:r w:rsidR="00FE7D62">
          <w:t>Chair</w:t>
        </w:r>
      </w:ins>
      <w:r w:rsidRPr="00E66B85">
        <w:t xml:space="preserve"> should ensure that inquiries from </w:t>
      </w:r>
      <w:r w:rsidR="00451C5A" w:rsidRPr="00E66B85">
        <w:t>OCA</w:t>
      </w:r>
      <w:r w:rsidRPr="00E66B85">
        <w:t>, Congress, local and State government agencies, and various Federal agencies are promptly addressed.</w:t>
      </w:r>
      <w:r w:rsidR="00E46E57">
        <w:t xml:space="preserve"> </w:t>
      </w:r>
      <w:r w:rsidRPr="00E66B85">
        <w:t>Appropriate caution should be exercised to avoid the release of pre</w:t>
      </w:r>
      <w:r w:rsidR="00730269">
        <w:t>-</w:t>
      </w:r>
      <w:r w:rsidRPr="00E66B85">
        <w:t>decisional, proprietary, or safeguards information when responding to inquiries.</w:t>
      </w:r>
      <w:r w:rsidR="00E46E57">
        <w:t xml:space="preserve"> </w:t>
      </w:r>
      <w:r w:rsidRPr="00E66B85">
        <w:t xml:space="preserve">When interest extends to a foreign government, </w:t>
      </w:r>
      <w:r w:rsidR="00A009A1" w:rsidRPr="00E66B85">
        <w:t>OIP</w:t>
      </w:r>
      <w:r w:rsidRPr="00E66B85">
        <w:t xml:space="preserve"> or its designee shall brief the foreign officials if the EDO deems a briefing </w:t>
      </w:r>
      <w:r w:rsidR="00A009A1" w:rsidRPr="00E66B85">
        <w:t xml:space="preserve">is </w:t>
      </w:r>
      <w:r w:rsidRPr="00E66B85">
        <w:t>appropriate.</w:t>
      </w:r>
    </w:p>
    <w:p w14:paraId="2FCD59EE" w14:textId="2919BB91" w:rsidR="00547048" w:rsidRPr="00BA15D5" w:rsidRDefault="00547048" w:rsidP="00A11C2A">
      <w:pPr>
        <w:pStyle w:val="BodyText"/>
      </w:pPr>
      <w:r w:rsidRPr="00E66B85">
        <w:t>The decision regarding the licensee’s ability to restart will include consideration of the need to involve staff from other Federal agencies, such as FEMA, EPA, DHS, and DOJ, and State and local government representatives.</w:t>
      </w:r>
      <w:r w:rsidR="00E46E57">
        <w:t xml:space="preserve"> </w:t>
      </w:r>
      <w:r w:rsidRPr="00E66B85">
        <w:t>Briefings with elected officials and observations of NRC inspections by State representatives have been an effective way of enhancing NRC communication regarding plants</w:t>
      </w:r>
      <w:r w:rsidR="00A009A1" w:rsidRPr="00E66B85">
        <w:t xml:space="preserve"> with significant performance issues</w:t>
      </w:r>
      <w:r w:rsidRPr="00E66B85">
        <w:t>.</w:t>
      </w:r>
    </w:p>
    <w:p w14:paraId="57CFD551" w14:textId="77777777" w:rsidR="00E31CED" w:rsidRDefault="00547048" w:rsidP="00A11C2A">
      <w:pPr>
        <w:pStyle w:val="BodyText"/>
      </w:pPr>
      <w:r w:rsidRPr="00B65C3B">
        <w:lastRenderedPageBreak/>
        <w:t>The following additional outreach activities should be considered by the Communication Team in the development and implementation of the Communication Plan:</w:t>
      </w:r>
    </w:p>
    <w:p w14:paraId="54311493" w14:textId="468EAEB5" w:rsidR="00547048" w:rsidRPr="00E31CED" w:rsidRDefault="00547048" w:rsidP="00A11C2A">
      <w:pPr>
        <w:pStyle w:val="BodyText"/>
        <w:numPr>
          <w:ilvl w:val="0"/>
          <w:numId w:val="38"/>
        </w:numPr>
      </w:pPr>
      <w:r w:rsidRPr="00E31CED">
        <w:t>Routine IMC 0350 public meetings, as well as other public meetings, could be recorded and transcribed with recordings and transcriptions being made available on the NRC's public Web site in a timely manner after the meeting.</w:t>
      </w:r>
      <w:r w:rsidR="00E46E57">
        <w:t xml:space="preserve"> </w:t>
      </w:r>
      <w:r w:rsidRPr="00E31CED">
        <w:t xml:space="preserve">These public meetings should occur </w:t>
      </w:r>
      <w:r w:rsidR="006A3DE4" w:rsidRPr="00E31CED">
        <w:t>quarterly</w:t>
      </w:r>
      <w:r w:rsidR="007F4A9B" w:rsidRPr="00E31CED">
        <w:t>,</w:t>
      </w:r>
      <w:r w:rsidRPr="00E31CED">
        <w:t xml:space="preserve"> but discretion is given to the Panel regarding holding more frequent meetings.</w:t>
      </w:r>
      <w:r w:rsidR="00E46E57">
        <w:t xml:space="preserve"> </w:t>
      </w:r>
      <w:r w:rsidRPr="00E31CED">
        <w:t>In addition, the time of day and location of the meetings should be determined based on the Panel’s judgement and level of public interest.</w:t>
      </w:r>
    </w:p>
    <w:p w14:paraId="6583180F" w14:textId="7704816A" w:rsidR="00547048" w:rsidRPr="00E66B85" w:rsidRDefault="00547048" w:rsidP="00A11C2A">
      <w:pPr>
        <w:pStyle w:val="BodyText"/>
        <w:numPr>
          <w:ilvl w:val="0"/>
          <w:numId w:val="38"/>
        </w:numPr>
      </w:pPr>
      <w:r w:rsidRPr="00E66B85">
        <w:t xml:space="preserve">Regular meetings could be scheduled with </w:t>
      </w:r>
      <w:r w:rsidR="00234372" w:rsidRPr="00E66B85">
        <w:t>S</w:t>
      </w:r>
      <w:r w:rsidRPr="00E66B85">
        <w:t>tate and local officials to discuss issues of mutual interest.</w:t>
      </w:r>
      <w:r w:rsidR="00E46E57">
        <w:t xml:space="preserve"> </w:t>
      </w:r>
      <w:r w:rsidRPr="00E66B85">
        <w:t>The meetings with these officials could occur before or after the local public meetings or at some other time and location.</w:t>
      </w:r>
    </w:p>
    <w:p w14:paraId="1206D486" w14:textId="77777777" w:rsidR="00547048" w:rsidRPr="00E66B85" w:rsidRDefault="00547048" w:rsidP="00A11C2A">
      <w:pPr>
        <w:pStyle w:val="BodyText"/>
        <w:numPr>
          <w:ilvl w:val="0"/>
          <w:numId w:val="38"/>
        </w:numPr>
      </w:pPr>
      <w:r w:rsidRPr="00E66B85">
        <w:t>Teleconference access to the various meetings could, at Panel’s discretion, be made available to the public and any other interested parties.</w:t>
      </w:r>
    </w:p>
    <w:p w14:paraId="324F6369" w14:textId="5112ACC2" w:rsidR="00547048" w:rsidRPr="00B65C3B" w:rsidRDefault="00547048" w:rsidP="00A11C2A">
      <w:pPr>
        <w:pStyle w:val="BodyText"/>
        <w:numPr>
          <w:ilvl w:val="0"/>
          <w:numId w:val="38"/>
        </w:numPr>
      </w:pPr>
      <w:r w:rsidRPr="00E66B85">
        <w:t xml:space="preserve">A dedicated Web page on the NRC’s public </w:t>
      </w:r>
      <w:ins w:id="185" w:author="Author">
        <w:r w:rsidR="00EF28EF">
          <w:t>website</w:t>
        </w:r>
      </w:ins>
      <w:r w:rsidRPr="00E66B85">
        <w:t xml:space="preserve"> should be established and maintained to facilitate ease of public access to key information.</w:t>
      </w:r>
      <w:r w:rsidR="00E46E57">
        <w:t xml:space="preserve"> </w:t>
      </w:r>
      <w:r w:rsidRPr="00E66B85">
        <w:t xml:space="preserve">The </w:t>
      </w:r>
      <w:ins w:id="186" w:author="Author">
        <w:r w:rsidR="00EF28EF">
          <w:t>website</w:t>
        </w:r>
      </w:ins>
      <w:r w:rsidRPr="00E66B85">
        <w:t xml:space="preserve"> should contain important correspondence, public meeting slides and transcripts, NRC inspection reports, and other relevant information.</w:t>
      </w:r>
      <w:r w:rsidR="00E46E57">
        <w:t xml:space="preserve"> </w:t>
      </w:r>
      <w:r w:rsidR="00276182" w:rsidRPr="00B65C3B">
        <w:t>This is an important tool to be used for communicating ongoing activities and issues at the site</w:t>
      </w:r>
      <w:r w:rsidR="007F4A9B">
        <w:t>, and the Communication Team should ensure that a</w:t>
      </w:r>
      <w:r w:rsidRPr="00E66B85">
        <w:t xml:space="preserve">ll documents </w:t>
      </w:r>
      <w:r w:rsidR="007F4A9B">
        <w:t>are</w:t>
      </w:r>
      <w:r w:rsidRPr="00E66B85">
        <w:t xml:space="preserve"> posted in a timely manner.</w:t>
      </w:r>
      <w:r w:rsidR="00E46E57">
        <w:t xml:space="preserve"> </w:t>
      </w:r>
    </w:p>
    <w:p w14:paraId="2A4CC62C" w14:textId="0714CA71" w:rsidR="00D02583" w:rsidRPr="00B65C3B" w:rsidRDefault="00982881" w:rsidP="00A11C2A">
      <w:pPr>
        <w:pStyle w:val="BodyText"/>
        <w:numPr>
          <w:ilvl w:val="0"/>
          <w:numId w:val="38"/>
        </w:numPr>
      </w:pPr>
      <w:r>
        <w:t>The Panel should consider t</w:t>
      </w:r>
      <w:r w:rsidR="00547048" w:rsidRPr="00E66B85">
        <w:t xml:space="preserve">he use of NRC’s Blog </w:t>
      </w:r>
      <w:r w:rsidR="00547048" w:rsidRPr="00BA15D5">
        <w:t xml:space="preserve">for periodic updates to the public and as a way to </w:t>
      </w:r>
      <w:r>
        <w:t>respond to</w:t>
      </w:r>
      <w:r w:rsidR="00547048" w:rsidRPr="00BA15D5">
        <w:t xml:space="preserve"> questions and promote education</w:t>
      </w:r>
      <w:r w:rsidR="00234372" w:rsidRPr="00B65C3B">
        <w:t>.</w:t>
      </w:r>
    </w:p>
    <w:p w14:paraId="6EF71BAC" w14:textId="197C19C4" w:rsidR="00D02583" w:rsidRPr="00B65C3B" w:rsidRDefault="00982881" w:rsidP="00A11C2A">
      <w:pPr>
        <w:pStyle w:val="BodyText"/>
        <w:numPr>
          <w:ilvl w:val="0"/>
          <w:numId w:val="38"/>
        </w:numPr>
      </w:pPr>
      <w:r>
        <w:t>The Panel should consider a</w:t>
      </w:r>
      <w:r w:rsidR="00547048" w:rsidRPr="00B65C3B">
        <w:t xml:space="preserve">dding video recordings </w:t>
      </w:r>
      <w:r w:rsidR="00547048" w:rsidRPr="00E66B85">
        <w:t>as a method to capture discussions at the public meetings and post them for p</w:t>
      </w:r>
      <w:r w:rsidR="00BD63DC" w:rsidRPr="00E66B85">
        <w:t>ublic review in a timely manner</w:t>
      </w:r>
      <w:r w:rsidR="00234372" w:rsidRPr="00B65C3B">
        <w:t>.</w:t>
      </w:r>
      <w:r w:rsidR="00547048" w:rsidRPr="00B65C3B">
        <w:t xml:space="preserve"> </w:t>
      </w:r>
    </w:p>
    <w:p w14:paraId="6ABA3388" w14:textId="2995A31D" w:rsidR="00547048" w:rsidRPr="00E66B85" w:rsidRDefault="00982881" w:rsidP="00A11C2A">
      <w:pPr>
        <w:pStyle w:val="BodyText"/>
        <w:numPr>
          <w:ilvl w:val="0"/>
          <w:numId w:val="38"/>
        </w:numPr>
      </w:pPr>
      <w:r>
        <w:t>Consideration should be given to sending</w:t>
      </w:r>
      <w:r w:rsidR="00547048" w:rsidRPr="00E66B85">
        <w:t xml:space="preserve"> weekly </w:t>
      </w:r>
      <w:r w:rsidR="00547048" w:rsidRPr="00BA15D5">
        <w:t xml:space="preserve">“Panel e-mail updates” to inform internal stakeholders of </w:t>
      </w:r>
      <w:r w:rsidR="008B0581">
        <w:t>the</w:t>
      </w:r>
      <w:r w:rsidR="00547048" w:rsidRPr="00BA15D5">
        <w:t xml:space="preserve"> status and ongoing activities at the site.</w:t>
      </w:r>
      <w:r w:rsidR="00E46E57">
        <w:t xml:space="preserve"> </w:t>
      </w:r>
      <w:r>
        <w:t xml:space="preserve">The periodicity of such updates could be adjusted at the discretion of the Panel </w:t>
      </w:r>
      <w:ins w:id="187" w:author="Author">
        <w:r w:rsidR="00FE7D62">
          <w:t>Chair</w:t>
        </w:r>
      </w:ins>
      <w:r>
        <w:t xml:space="preserve"> or Vice </w:t>
      </w:r>
      <w:ins w:id="188" w:author="Author">
        <w:r w:rsidR="00FE7D62">
          <w:t>Chair</w:t>
        </w:r>
      </w:ins>
      <w:r>
        <w:t>.</w:t>
      </w:r>
    </w:p>
    <w:p w14:paraId="38617E6D" w14:textId="057C34DA" w:rsidR="00547048" w:rsidRPr="00E66B85" w:rsidRDefault="00547048" w:rsidP="00A11C2A">
      <w:pPr>
        <w:pStyle w:val="BodyText"/>
        <w:numPr>
          <w:ilvl w:val="0"/>
          <w:numId w:val="38"/>
        </w:numPr>
      </w:pPr>
      <w:r w:rsidRPr="00E66B85">
        <w:t xml:space="preserve">The cognizant Region's public affairs office could publish periodic newsletters that are posted on the </w:t>
      </w:r>
      <w:ins w:id="189" w:author="Author">
        <w:r w:rsidR="00EF28EF">
          <w:t>website</w:t>
        </w:r>
      </w:ins>
      <w:r w:rsidRPr="00E66B85">
        <w:t xml:space="preserve"> and made available for distribution at the public meetings.</w:t>
      </w:r>
      <w:r w:rsidR="00E46E57">
        <w:t xml:space="preserve"> </w:t>
      </w:r>
      <w:r w:rsidRPr="00E66B85">
        <w:t xml:space="preserve">The content of the newsletters should include items like the </w:t>
      </w:r>
      <w:r w:rsidR="007123E7" w:rsidRPr="00E66B85">
        <w:t>restart checklist</w:t>
      </w:r>
      <w:r w:rsidRPr="00E66B85">
        <w:t>, NRC organizational information and contacts, important milestones, and ADAMS accession numbers for key documents.</w:t>
      </w:r>
    </w:p>
    <w:p w14:paraId="0A073E14" w14:textId="400AF81C" w:rsidR="00E351B4" w:rsidRPr="00E66B85" w:rsidRDefault="00E351B4" w:rsidP="00A11C2A">
      <w:pPr>
        <w:pStyle w:val="BodyText"/>
      </w:pPr>
      <w:r w:rsidRPr="00E66B85">
        <w:t xml:space="preserve">The Communication Team should also work with the Panel </w:t>
      </w:r>
      <w:r w:rsidR="00961C83" w:rsidRPr="00E66B85">
        <w:t>on the development of an internal SharePoint site.</w:t>
      </w:r>
      <w:r w:rsidR="00E46E57">
        <w:t xml:space="preserve"> </w:t>
      </w:r>
      <w:r w:rsidR="00961C83" w:rsidRPr="00E66B85">
        <w:t xml:space="preserve">While all official documents will be </w:t>
      </w:r>
      <w:r w:rsidR="00982881">
        <w:t>included</w:t>
      </w:r>
      <w:r w:rsidR="00961C83" w:rsidRPr="00E66B85">
        <w:t xml:space="preserve"> in ADAMS</w:t>
      </w:r>
      <w:r w:rsidR="00982881">
        <w:t>,</w:t>
      </w:r>
      <w:r w:rsidR="00961C83" w:rsidRPr="00E66B85">
        <w:t xml:space="preserve"> the team may find a central information clearinghouse</w:t>
      </w:r>
      <w:r w:rsidR="00982881">
        <w:t xml:space="preserve"> useful</w:t>
      </w:r>
      <w:r w:rsidRPr="00E66B85">
        <w:t xml:space="preserve"> </w:t>
      </w:r>
      <w:r w:rsidR="00961C83" w:rsidRPr="00E66B85">
        <w:t xml:space="preserve">for collaboration. </w:t>
      </w:r>
    </w:p>
    <w:p w14:paraId="4025F288" w14:textId="6181DB59" w:rsidR="002B3545" w:rsidRPr="00971F06" w:rsidRDefault="002B3545" w:rsidP="00A11C2A">
      <w:pPr>
        <w:pStyle w:val="BodyText"/>
      </w:pPr>
      <w:r w:rsidRPr="00971F06">
        <w:t>Past experience has shown that early</w:t>
      </w:r>
      <w:r w:rsidR="00982881">
        <w:t>,</w:t>
      </w:r>
      <w:r w:rsidRPr="00971F06">
        <w:t xml:space="preserve"> </w:t>
      </w:r>
      <w:r w:rsidR="00982881">
        <w:t>frequent, and</w:t>
      </w:r>
      <w:r w:rsidRPr="00971F06">
        <w:t xml:space="preserve"> </w:t>
      </w:r>
      <w:r w:rsidR="009B5ADD" w:rsidRPr="00971F06">
        <w:t>continuing</w:t>
      </w:r>
      <w:r w:rsidRPr="00971F06">
        <w:t xml:space="preserve"> communication with the public (generally at an offsite location)</w:t>
      </w:r>
      <w:r w:rsidR="009B5ADD" w:rsidRPr="00971F06">
        <w:t xml:space="preserve"> pays dividend</w:t>
      </w:r>
      <w:r w:rsidR="008B0581">
        <w:t>s</w:t>
      </w:r>
      <w:r w:rsidR="009B5ADD" w:rsidRPr="00971F06">
        <w:t xml:space="preserve"> to help increase the public’s understanding of the events and reduce concerns.</w:t>
      </w:r>
      <w:r w:rsidR="00E46E57">
        <w:t xml:space="preserve"> </w:t>
      </w:r>
      <w:r w:rsidR="009B5ADD" w:rsidRPr="00971F06">
        <w:t xml:space="preserve">This interface promotes transparency and demonstrates the values and principles of good regulation. </w:t>
      </w:r>
    </w:p>
    <w:p w14:paraId="51D8F0A8" w14:textId="3F2DE60F" w:rsidR="00547048" w:rsidRPr="0080405E" w:rsidRDefault="00547048" w:rsidP="00A11C2A">
      <w:pPr>
        <w:pStyle w:val="BodyText"/>
      </w:pPr>
      <w:r w:rsidRPr="00BA074E">
        <w:t>Further guidance on communications is provided on the NRC</w:t>
      </w:r>
      <w:r w:rsidR="00982881">
        <w:t>’s internal</w:t>
      </w:r>
      <w:r w:rsidRPr="00BA074E">
        <w:t xml:space="preserve"> website</w:t>
      </w:r>
      <w:r w:rsidR="00982881">
        <w:t>.</w:t>
      </w:r>
      <w:r w:rsidR="00E46E57">
        <w:t xml:space="preserve"> </w:t>
      </w:r>
      <w:r w:rsidRPr="00BA074E">
        <w:t xml:space="preserve">It is highly encouraged that the Panel and Communication Team </w:t>
      </w:r>
      <w:r w:rsidR="00982881">
        <w:t>use</w:t>
      </w:r>
      <w:r w:rsidRPr="00BA074E">
        <w:t xml:space="preserve"> all available resource</w:t>
      </w:r>
      <w:r w:rsidR="00D227B7" w:rsidRPr="00427080">
        <w:t>s to ensure the NRC communicates</w:t>
      </w:r>
      <w:r w:rsidRPr="00427080">
        <w:t xml:space="preserve"> a clear and concise message.</w:t>
      </w:r>
      <w:r w:rsidR="00E46E57">
        <w:t xml:space="preserve"> </w:t>
      </w:r>
      <w:r w:rsidRPr="00427080">
        <w:t>When creating or revising a communication</w:t>
      </w:r>
      <w:r w:rsidR="00E31CED">
        <w:t xml:space="preserve"> </w:t>
      </w:r>
      <w:r w:rsidRPr="00427080">
        <w:lastRenderedPageBreak/>
        <w:t xml:space="preserve">tool or communication plan, early coordination with an </w:t>
      </w:r>
      <w:r w:rsidR="00936646" w:rsidRPr="00562EBB">
        <w:t>OEDO</w:t>
      </w:r>
      <w:r w:rsidRPr="00562EBB">
        <w:t xml:space="preserve"> communications specialist and with public affairs staff in headquarters or the regions is essential.</w:t>
      </w:r>
    </w:p>
    <w:p w14:paraId="1A4FB036" w14:textId="234E8FD7" w:rsidR="009868E4" w:rsidRPr="00BA15D5" w:rsidRDefault="00152E26" w:rsidP="00974BAA">
      <w:pPr>
        <w:pStyle w:val="BodyText"/>
      </w:pPr>
      <w:ins w:id="190" w:author="Author">
        <w:r>
          <w:t>Publicly available</w:t>
        </w:r>
      </w:ins>
      <w:r w:rsidR="009868E4" w:rsidRPr="00971F06">
        <w:t xml:space="preserve"> h</w:t>
      </w:r>
      <w:r w:rsidR="008B0581">
        <w:t>istorical d</w:t>
      </w:r>
      <w:r w:rsidR="009868E4" w:rsidRPr="00971F06">
        <w:t>ata</w:t>
      </w:r>
      <w:r w:rsidR="00982881">
        <w:t xml:space="preserve"> on plant performance</w:t>
      </w:r>
      <w:r w:rsidR="009868E4" w:rsidRPr="00971F06">
        <w:t xml:space="preserve"> can be found on the public website under the ROP page.</w:t>
      </w:r>
      <w:r w:rsidR="00E46E57">
        <w:t xml:space="preserve"> </w:t>
      </w:r>
      <w:r w:rsidR="009868E4" w:rsidRPr="00971F06">
        <w:t xml:space="preserve">Non-publicly available information can be found via the </w:t>
      </w:r>
      <w:ins w:id="191" w:author="Author">
        <w:r w:rsidR="00EF28EF">
          <w:t>DRO</w:t>
        </w:r>
      </w:ins>
      <w:r w:rsidR="009868E4" w:rsidRPr="00971F06">
        <w:t xml:space="preserve"> SharePoint page.</w:t>
      </w:r>
    </w:p>
    <w:p w14:paraId="197DF8B9" w14:textId="77777777" w:rsidR="00695436" w:rsidRPr="00E66B85" w:rsidRDefault="00695436" w:rsidP="00E01A5A">
      <w:pPr>
        <w:pStyle w:val="BodyText"/>
        <w:sectPr w:rsidR="00695436" w:rsidRPr="00E66B85" w:rsidSect="00966EC0">
          <w:headerReference w:type="default" r:id="rId19"/>
          <w:footerReference w:type="default" r:id="rId20"/>
          <w:pgSz w:w="12240" w:h="15840"/>
          <w:pgMar w:top="1440" w:right="1440" w:bottom="1440" w:left="1440" w:header="720" w:footer="720" w:gutter="0"/>
          <w:pgNumType w:start="1"/>
          <w:cols w:space="720"/>
          <w:docGrid w:linePitch="326"/>
        </w:sectPr>
      </w:pPr>
    </w:p>
    <w:p w14:paraId="10BB90C0" w14:textId="29CF7AD4" w:rsidR="002B64F2" w:rsidRPr="004222AC" w:rsidRDefault="00A921D7" w:rsidP="006E70E9">
      <w:pPr>
        <w:pStyle w:val="BodyText"/>
        <w:jc w:val="center"/>
        <w:outlineLvl w:val="0"/>
      </w:pPr>
      <w:bookmarkStart w:id="192" w:name="_Toc146182773"/>
      <w:bookmarkStart w:id="193" w:name="_Toc146183200"/>
      <w:bookmarkStart w:id="194" w:name="_Toc147928224"/>
      <w:r w:rsidRPr="00E66B85">
        <w:lastRenderedPageBreak/>
        <w:t>Exhibit 1</w:t>
      </w:r>
      <w:bookmarkEnd w:id="192"/>
      <w:bookmarkEnd w:id="193"/>
      <w:r w:rsidR="006E70E9">
        <w:t xml:space="preserve">: </w:t>
      </w:r>
      <w:bookmarkStart w:id="195" w:name="_Toc146182774"/>
      <w:bookmarkStart w:id="196" w:name="_Toc146183201"/>
      <w:r w:rsidR="004222AC" w:rsidRPr="00B65C3B">
        <w:t>Example of IMC 0350 Oversight Panel Charter</w:t>
      </w:r>
      <w:bookmarkEnd w:id="194"/>
      <w:bookmarkEnd w:id="195"/>
      <w:bookmarkEnd w:id="196"/>
    </w:p>
    <w:p w14:paraId="74E90633" w14:textId="53C42869" w:rsidR="00A921D7" w:rsidRPr="00E66B85" w:rsidRDefault="006E70E9" w:rsidP="004222AC">
      <w:pPr>
        <w:pStyle w:val="BodyText"/>
        <w:ind w:left="1920" w:right="1937"/>
        <w:jc w:val="center"/>
      </w:pPr>
      <w:r w:rsidRPr="00E66B85">
        <w:t xml:space="preserve">Fort Calhoun </w:t>
      </w:r>
      <w:r w:rsidRPr="00E66B85">
        <w:rPr>
          <w:spacing w:val="-2"/>
        </w:rPr>
        <w:t>Station</w:t>
      </w:r>
      <w:r>
        <w:rPr>
          <w:spacing w:val="-2"/>
        </w:rPr>
        <w:br/>
      </w:r>
      <w:r w:rsidRPr="00E66B85">
        <w:rPr>
          <w:spacing w:val="-2"/>
        </w:rPr>
        <w:t>Manual</w:t>
      </w:r>
      <w:r w:rsidRPr="00E66B85">
        <w:t xml:space="preserve"> </w:t>
      </w:r>
      <w:r w:rsidRPr="00E66B85">
        <w:rPr>
          <w:spacing w:val="-1"/>
        </w:rPr>
        <w:t>Chapter</w:t>
      </w:r>
      <w:r w:rsidRPr="00E66B85">
        <w:t xml:space="preserve"> </w:t>
      </w:r>
      <w:r>
        <w:t>0</w:t>
      </w:r>
      <w:r w:rsidRPr="00E66B85">
        <w:rPr>
          <w:spacing w:val="-1"/>
        </w:rPr>
        <w:t>350</w:t>
      </w:r>
      <w:r w:rsidRPr="00E66B85">
        <w:t xml:space="preserve"> </w:t>
      </w:r>
      <w:r w:rsidRPr="00E66B85">
        <w:rPr>
          <w:spacing w:val="-1"/>
        </w:rPr>
        <w:t>Oversight</w:t>
      </w:r>
      <w:r w:rsidRPr="00E66B85">
        <w:rPr>
          <w:spacing w:val="3"/>
        </w:rPr>
        <w:t xml:space="preserve"> </w:t>
      </w:r>
      <w:r w:rsidRPr="00E66B85">
        <w:rPr>
          <w:spacing w:val="-1"/>
        </w:rPr>
        <w:t>Panel</w:t>
      </w:r>
      <w:r w:rsidRPr="00E66B85">
        <w:rPr>
          <w:spacing w:val="-2"/>
        </w:rPr>
        <w:t xml:space="preserve"> </w:t>
      </w:r>
      <w:r w:rsidRPr="00E66B85">
        <w:rPr>
          <w:spacing w:val="-1"/>
        </w:rPr>
        <w:t>Charter</w:t>
      </w:r>
    </w:p>
    <w:p w14:paraId="50306402" w14:textId="77777777" w:rsidR="00A921D7" w:rsidRPr="00E66B85" w:rsidRDefault="00A921D7" w:rsidP="00BA15D5">
      <w:pPr>
        <w:pStyle w:val="BodyText"/>
        <w:ind w:left="100"/>
      </w:pPr>
      <w:r w:rsidRPr="00E66B85">
        <w:rPr>
          <w:spacing w:val="-1"/>
          <w:u w:val="single" w:color="000000"/>
        </w:rPr>
        <w:t>Purpose</w:t>
      </w:r>
    </w:p>
    <w:p w14:paraId="2EF8377F" w14:textId="77777777" w:rsidR="00A921D7" w:rsidRPr="00E66B85" w:rsidRDefault="00A921D7" w:rsidP="001649AA">
      <w:pPr>
        <w:pStyle w:val="BodyText"/>
        <w:numPr>
          <w:ilvl w:val="0"/>
          <w:numId w:val="39"/>
        </w:numPr>
      </w:pPr>
      <w:r w:rsidRPr="00E66B85">
        <w:rPr>
          <w:spacing w:val="-1"/>
        </w:rPr>
        <w:t>Establish</w:t>
      </w:r>
      <w:r w:rsidRPr="00E66B85">
        <w:t xml:space="preserve"> </w:t>
      </w:r>
      <w:r w:rsidRPr="00E66B85">
        <w:rPr>
          <w:spacing w:val="-1"/>
        </w:rPr>
        <w:t>criteria</w:t>
      </w:r>
      <w:r w:rsidRPr="00E66B85">
        <w:rPr>
          <w:spacing w:val="-2"/>
        </w:rPr>
        <w:t xml:space="preserve"> </w:t>
      </w:r>
      <w:r w:rsidRPr="00E66B85">
        <w:t>for</w:t>
      </w:r>
      <w:r w:rsidRPr="00E66B85">
        <w:rPr>
          <w:spacing w:val="-1"/>
        </w:rPr>
        <w:t xml:space="preserve"> </w:t>
      </w:r>
      <w:r w:rsidRPr="00E66B85">
        <w:t>the</w:t>
      </w:r>
      <w:r w:rsidRPr="00E66B85">
        <w:rPr>
          <w:spacing w:val="-4"/>
        </w:rPr>
        <w:t xml:space="preserve"> </w:t>
      </w:r>
      <w:r w:rsidRPr="00E66B85">
        <w:rPr>
          <w:spacing w:val="-1"/>
        </w:rPr>
        <w:t>oversight</w:t>
      </w:r>
      <w:r w:rsidRPr="00E66B85">
        <w:t xml:space="preserve"> </w:t>
      </w:r>
      <w:r w:rsidRPr="00E66B85">
        <w:rPr>
          <w:spacing w:val="-2"/>
        </w:rPr>
        <w:t>of</w:t>
      </w:r>
      <w:r w:rsidRPr="00E66B85">
        <w:rPr>
          <w:spacing w:val="2"/>
        </w:rPr>
        <w:t xml:space="preserve"> </w:t>
      </w:r>
      <w:r w:rsidRPr="00E66B85">
        <w:rPr>
          <w:spacing w:val="-1"/>
        </w:rPr>
        <w:t>Fort</w:t>
      </w:r>
      <w:r w:rsidRPr="00E66B85">
        <w:rPr>
          <w:spacing w:val="2"/>
        </w:rPr>
        <w:t xml:space="preserve"> </w:t>
      </w:r>
      <w:r w:rsidRPr="00E66B85">
        <w:rPr>
          <w:spacing w:val="-2"/>
        </w:rPr>
        <w:t>Calhoun</w:t>
      </w:r>
      <w:r w:rsidRPr="00E66B85">
        <w:t xml:space="preserve"> </w:t>
      </w:r>
      <w:r w:rsidRPr="00E66B85">
        <w:rPr>
          <w:spacing w:val="-1"/>
        </w:rPr>
        <w:t>Station</w:t>
      </w:r>
      <w:r w:rsidRPr="00E66B85">
        <w:rPr>
          <w:spacing w:val="-2"/>
        </w:rPr>
        <w:t xml:space="preserve"> </w:t>
      </w:r>
      <w:r w:rsidRPr="00E66B85">
        <w:rPr>
          <w:spacing w:val="-1"/>
        </w:rPr>
        <w:t>(FCS) performance;</w:t>
      </w:r>
      <w:r w:rsidRPr="00E66B85">
        <w:rPr>
          <w:spacing w:val="2"/>
        </w:rPr>
        <w:t xml:space="preserve"> </w:t>
      </w:r>
      <w:r w:rsidRPr="00E66B85">
        <w:rPr>
          <w:spacing w:val="-1"/>
        </w:rPr>
        <w:t>ensure</w:t>
      </w:r>
      <w:r w:rsidRPr="00E66B85">
        <w:rPr>
          <w:spacing w:val="39"/>
        </w:rPr>
        <w:t xml:space="preserve"> </w:t>
      </w:r>
      <w:r w:rsidRPr="00E66B85">
        <w:t xml:space="preserve">the </w:t>
      </w:r>
      <w:r w:rsidRPr="00E66B85">
        <w:rPr>
          <w:spacing w:val="-2"/>
        </w:rPr>
        <w:t>NRC</w:t>
      </w:r>
      <w:r w:rsidRPr="00E66B85">
        <w:t xml:space="preserve"> </w:t>
      </w:r>
      <w:r w:rsidRPr="00E66B85">
        <w:rPr>
          <w:spacing w:val="-1"/>
        </w:rPr>
        <w:t>communicates</w:t>
      </w:r>
      <w:r w:rsidRPr="00E66B85">
        <w:rPr>
          <w:spacing w:val="-4"/>
        </w:rPr>
        <w:t xml:space="preserve"> </w:t>
      </w:r>
      <w:r w:rsidRPr="00E66B85">
        <w:t xml:space="preserve">a </w:t>
      </w:r>
      <w:r w:rsidRPr="00E66B85">
        <w:rPr>
          <w:spacing w:val="-1"/>
        </w:rPr>
        <w:t>unified</w:t>
      </w:r>
      <w:r w:rsidRPr="00E66B85">
        <w:t xml:space="preserve"> </w:t>
      </w:r>
      <w:r w:rsidRPr="00E66B85">
        <w:rPr>
          <w:spacing w:val="-1"/>
        </w:rPr>
        <w:t>and</w:t>
      </w:r>
      <w:r w:rsidRPr="00E66B85">
        <w:rPr>
          <w:spacing w:val="-2"/>
        </w:rPr>
        <w:t xml:space="preserve"> </w:t>
      </w:r>
      <w:r w:rsidRPr="00E66B85">
        <w:rPr>
          <w:spacing w:val="-1"/>
        </w:rPr>
        <w:t>consistent</w:t>
      </w:r>
      <w:r w:rsidRPr="00E66B85">
        <w:t xml:space="preserve"> </w:t>
      </w:r>
      <w:r w:rsidRPr="00E66B85">
        <w:rPr>
          <w:spacing w:val="-1"/>
        </w:rPr>
        <w:t>position</w:t>
      </w:r>
      <w:r w:rsidRPr="00E66B85">
        <w:t xml:space="preserve"> </w:t>
      </w:r>
      <w:r w:rsidRPr="00E66B85">
        <w:rPr>
          <w:spacing w:val="-1"/>
        </w:rPr>
        <w:t>in</w:t>
      </w:r>
      <w:r w:rsidRPr="00E66B85">
        <w:t xml:space="preserve"> a </w:t>
      </w:r>
      <w:r w:rsidRPr="00E66B85">
        <w:rPr>
          <w:spacing w:val="-2"/>
        </w:rPr>
        <w:t>clear</w:t>
      </w:r>
      <w:r w:rsidRPr="00E66B85">
        <w:rPr>
          <w:spacing w:val="2"/>
        </w:rPr>
        <w:t xml:space="preserve"> </w:t>
      </w:r>
      <w:r w:rsidRPr="00E66B85">
        <w:rPr>
          <w:spacing w:val="-1"/>
        </w:rPr>
        <w:t>and</w:t>
      </w:r>
      <w:r w:rsidRPr="00E66B85">
        <w:rPr>
          <w:spacing w:val="-2"/>
        </w:rPr>
        <w:t xml:space="preserve"> </w:t>
      </w:r>
      <w:r w:rsidRPr="00E66B85">
        <w:rPr>
          <w:spacing w:val="-1"/>
        </w:rPr>
        <w:t>predictable</w:t>
      </w:r>
      <w:r w:rsidRPr="00E66B85">
        <w:rPr>
          <w:spacing w:val="35"/>
        </w:rPr>
        <w:t xml:space="preserve"> </w:t>
      </w:r>
      <w:r w:rsidRPr="00E66B85">
        <w:rPr>
          <w:spacing w:val="-1"/>
        </w:rPr>
        <w:t xml:space="preserve">manner </w:t>
      </w:r>
      <w:r w:rsidRPr="00E66B85">
        <w:t>to</w:t>
      </w:r>
      <w:r w:rsidRPr="00E66B85">
        <w:rPr>
          <w:spacing w:val="-2"/>
        </w:rPr>
        <w:t xml:space="preserve"> </w:t>
      </w:r>
      <w:r w:rsidRPr="00E66B85">
        <w:t>the</w:t>
      </w:r>
      <w:r w:rsidRPr="00E66B85">
        <w:rPr>
          <w:spacing w:val="-2"/>
        </w:rPr>
        <w:t xml:space="preserve"> </w:t>
      </w:r>
      <w:r w:rsidRPr="00E66B85">
        <w:rPr>
          <w:spacing w:val="-1"/>
        </w:rPr>
        <w:t>licensee,</w:t>
      </w:r>
      <w:r w:rsidRPr="00E66B85">
        <w:rPr>
          <w:spacing w:val="-3"/>
        </w:rPr>
        <w:t xml:space="preserve"> </w:t>
      </w:r>
      <w:r w:rsidRPr="00E66B85">
        <w:rPr>
          <w:spacing w:val="-1"/>
        </w:rPr>
        <w:t>public,</w:t>
      </w:r>
      <w:r w:rsidRPr="00E66B85">
        <w:rPr>
          <w:spacing w:val="2"/>
        </w:rPr>
        <w:t xml:space="preserve"> </w:t>
      </w:r>
      <w:r w:rsidRPr="00E66B85">
        <w:rPr>
          <w:spacing w:val="-1"/>
        </w:rPr>
        <w:t>and</w:t>
      </w:r>
      <w:r w:rsidRPr="00E66B85">
        <w:t xml:space="preserve"> </w:t>
      </w:r>
      <w:r w:rsidRPr="00E66B85">
        <w:rPr>
          <w:spacing w:val="-1"/>
        </w:rPr>
        <w:t>other stakeholders.</w:t>
      </w:r>
    </w:p>
    <w:p w14:paraId="57A0630C" w14:textId="77777777" w:rsidR="00A921D7" w:rsidRPr="00E66B85" w:rsidRDefault="00A921D7" w:rsidP="001649AA">
      <w:pPr>
        <w:pStyle w:val="BodyText"/>
        <w:numPr>
          <w:ilvl w:val="0"/>
          <w:numId w:val="39"/>
        </w:numPr>
      </w:pPr>
      <w:r w:rsidRPr="00BA15D5">
        <w:rPr>
          <w:spacing w:val="-1"/>
        </w:rPr>
        <w:t>Establish</w:t>
      </w:r>
      <w:r w:rsidRPr="00B65C3B">
        <w:t xml:space="preserve"> a</w:t>
      </w:r>
      <w:r w:rsidRPr="00B65C3B">
        <w:rPr>
          <w:spacing w:val="-2"/>
        </w:rPr>
        <w:t xml:space="preserve"> </w:t>
      </w:r>
      <w:r w:rsidRPr="00B65C3B">
        <w:rPr>
          <w:spacing w:val="-1"/>
        </w:rPr>
        <w:t>record</w:t>
      </w:r>
      <w:r w:rsidRPr="00B65C3B">
        <w:rPr>
          <w:spacing w:val="-2"/>
        </w:rPr>
        <w:t xml:space="preserve"> of</w:t>
      </w:r>
      <w:r w:rsidRPr="00B65C3B">
        <w:rPr>
          <w:spacing w:val="2"/>
        </w:rPr>
        <w:t xml:space="preserve"> </w:t>
      </w:r>
      <w:r w:rsidRPr="00B65C3B">
        <w:t>the</w:t>
      </w:r>
      <w:r w:rsidRPr="00E66B85">
        <w:rPr>
          <w:spacing w:val="-4"/>
        </w:rPr>
        <w:t xml:space="preserve"> </w:t>
      </w:r>
      <w:r w:rsidRPr="00E66B85">
        <w:rPr>
          <w:spacing w:val="-1"/>
        </w:rPr>
        <w:t>major regulatory</w:t>
      </w:r>
      <w:r w:rsidRPr="00E66B85">
        <w:rPr>
          <w:spacing w:val="-2"/>
        </w:rPr>
        <w:t xml:space="preserve"> </w:t>
      </w:r>
      <w:r w:rsidRPr="00E66B85">
        <w:rPr>
          <w:spacing w:val="-1"/>
        </w:rPr>
        <w:t>and</w:t>
      </w:r>
      <w:r w:rsidRPr="00E66B85">
        <w:rPr>
          <w:spacing w:val="-2"/>
        </w:rPr>
        <w:t xml:space="preserve"> </w:t>
      </w:r>
      <w:r w:rsidRPr="00E66B85">
        <w:rPr>
          <w:spacing w:val="-1"/>
        </w:rPr>
        <w:t>licensee</w:t>
      </w:r>
      <w:r w:rsidRPr="00E66B85">
        <w:t xml:space="preserve"> </w:t>
      </w:r>
      <w:r w:rsidRPr="00E66B85">
        <w:rPr>
          <w:spacing w:val="-1"/>
        </w:rPr>
        <w:t>actions</w:t>
      </w:r>
      <w:r w:rsidRPr="00E66B85">
        <w:rPr>
          <w:spacing w:val="-2"/>
        </w:rPr>
        <w:t xml:space="preserve"> </w:t>
      </w:r>
      <w:r w:rsidRPr="00E66B85">
        <w:rPr>
          <w:spacing w:val="-1"/>
        </w:rPr>
        <w:t>taken</w:t>
      </w:r>
      <w:r w:rsidRPr="00E66B85">
        <w:t xml:space="preserve"> </w:t>
      </w:r>
      <w:r w:rsidRPr="00E66B85">
        <w:rPr>
          <w:spacing w:val="-1"/>
        </w:rPr>
        <w:t>and</w:t>
      </w:r>
      <w:r w:rsidRPr="00E66B85">
        <w:rPr>
          <w:spacing w:val="-2"/>
        </w:rPr>
        <w:t xml:space="preserve"> </w:t>
      </w:r>
      <w:r w:rsidRPr="00E66B85">
        <w:rPr>
          <w:spacing w:val="-1"/>
        </w:rPr>
        <w:t>technical</w:t>
      </w:r>
      <w:r w:rsidRPr="00E66B85">
        <w:rPr>
          <w:spacing w:val="44"/>
        </w:rPr>
        <w:t xml:space="preserve"> </w:t>
      </w:r>
      <w:r w:rsidRPr="00E66B85">
        <w:rPr>
          <w:spacing w:val="-1"/>
        </w:rPr>
        <w:t>issues</w:t>
      </w:r>
      <w:r w:rsidRPr="00E66B85">
        <w:rPr>
          <w:spacing w:val="1"/>
        </w:rPr>
        <w:t xml:space="preserve"> </w:t>
      </w:r>
      <w:r w:rsidRPr="00E66B85">
        <w:rPr>
          <w:spacing w:val="-1"/>
        </w:rPr>
        <w:t>resolved</w:t>
      </w:r>
      <w:r w:rsidRPr="00E66B85">
        <w:t xml:space="preserve"> </w:t>
      </w:r>
      <w:r w:rsidRPr="00E66B85">
        <w:rPr>
          <w:spacing w:val="-2"/>
        </w:rPr>
        <w:t>leading</w:t>
      </w:r>
      <w:r w:rsidRPr="00E66B85">
        <w:t xml:space="preserve"> </w:t>
      </w:r>
      <w:r w:rsidRPr="00E66B85">
        <w:rPr>
          <w:spacing w:val="-1"/>
        </w:rPr>
        <w:t>to</w:t>
      </w:r>
      <w:r w:rsidRPr="00E66B85">
        <w:t xml:space="preserve"> </w:t>
      </w:r>
      <w:r w:rsidRPr="00E66B85">
        <w:rPr>
          <w:spacing w:val="-1"/>
        </w:rPr>
        <w:t>approval</w:t>
      </w:r>
      <w:r w:rsidRPr="00E66B85">
        <w:rPr>
          <w:spacing w:val="-3"/>
        </w:rPr>
        <w:t xml:space="preserve"> </w:t>
      </w:r>
      <w:r w:rsidRPr="00E66B85">
        <w:t>for</w:t>
      </w:r>
      <w:r w:rsidRPr="00E66B85">
        <w:rPr>
          <w:spacing w:val="-1"/>
        </w:rPr>
        <w:t xml:space="preserve"> restart</w:t>
      </w:r>
      <w:r w:rsidRPr="00E66B85">
        <w:t xml:space="preserve"> </w:t>
      </w:r>
      <w:r w:rsidRPr="00E66B85">
        <w:rPr>
          <w:spacing w:val="-2"/>
        </w:rPr>
        <w:t>and</w:t>
      </w:r>
      <w:r w:rsidRPr="00E66B85">
        <w:t xml:space="preserve"> to</w:t>
      </w:r>
      <w:r w:rsidRPr="00E66B85">
        <w:rPr>
          <w:spacing w:val="-2"/>
        </w:rPr>
        <w:t xml:space="preserve"> </w:t>
      </w:r>
      <w:r w:rsidRPr="00E66B85">
        <w:t>the</w:t>
      </w:r>
      <w:r w:rsidRPr="00E66B85">
        <w:rPr>
          <w:spacing w:val="-2"/>
        </w:rPr>
        <w:t xml:space="preserve"> </w:t>
      </w:r>
      <w:r w:rsidRPr="00E66B85">
        <w:rPr>
          <w:spacing w:val="-1"/>
        </w:rPr>
        <w:t>eventual</w:t>
      </w:r>
      <w:r w:rsidRPr="00E66B85">
        <w:t xml:space="preserve"> </w:t>
      </w:r>
      <w:r w:rsidRPr="00E66B85">
        <w:rPr>
          <w:spacing w:val="-1"/>
        </w:rPr>
        <w:t>return</w:t>
      </w:r>
      <w:r w:rsidRPr="00E66B85">
        <w:rPr>
          <w:spacing w:val="-2"/>
        </w:rPr>
        <w:t xml:space="preserve"> of</w:t>
      </w:r>
      <w:r w:rsidRPr="00E66B85">
        <w:t xml:space="preserve"> </w:t>
      </w:r>
      <w:r w:rsidRPr="00E66B85">
        <w:rPr>
          <w:spacing w:val="-1"/>
        </w:rPr>
        <w:t>the</w:t>
      </w:r>
      <w:r w:rsidRPr="00E66B85">
        <w:t xml:space="preserve"> </w:t>
      </w:r>
      <w:r w:rsidRPr="00E66B85">
        <w:rPr>
          <w:spacing w:val="-1"/>
        </w:rPr>
        <w:t>plant</w:t>
      </w:r>
      <w:r w:rsidRPr="00E66B85">
        <w:t xml:space="preserve"> to</w:t>
      </w:r>
      <w:r w:rsidRPr="00E66B85">
        <w:rPr>
          <w:spacing w:val="47"/>
        </w:rPr>
        <w:t xml:space="preserve"> </w:t>
      </w:r>
      <w:r w:rsidRPr="00E66B85">
        <w:t xml:space="preserve">the </w:t>
      </w:r>
      <w:r w:rsidRPr="00E66B85">
        <w:rPr>
          <w:spacing w:val="-1"/>
        </w:rPr>
        <w:t>Reactor Oversight</w:t>
      </w:r>
      <w:r w:rsidRPr="00E66B85">
        <w:t xml:space="preserve"> </w:t>
      </w:r>
      <w:r w:rsidRPr="00E66B85">
        <w:rPr>
          <w:spacing w:val="-1"/>
        </w:rPr>
        <w:t>Process (ROP).</w:t>
      </w:r>
    </w:p>
    <w:p w14:paraId="32DB137D" w14:textId="77777777" w:rsidR="00A921D7" w:rsidRPr="00E66B85" w:rsidRDefault="00A921D7" w:rsidP="001649AA">
      <w:pPr>
        <w:pStyle w:val="BodyText"/>
        <w:numPr>
          <w:ilvl w:val="0"/>
          <w:numId w:val="39"/>
        </w:numPr>
      </w:pPr>
      <w:r w:rsidRPr="00BA15D5">
        <w:rPr>
          <w:spacing w:val="-1"/>
        </w:rPr>
        <w:t>Verify</w:t>
      </w:r>
      <w:r w:rsidRPr="00B65C3B">
        <w:rPr>
          <w:spacing w:val="-2"/>
        </w:rPr>
        <w:t xml:space="preserve"> </w:t>
      </w:r>
      <w:r w:rsidRPr="00B65C3B">
        <w:rPr>
          <w:spacing w:val="-1"/>
        </w:rPr>
        <w:t>that</w:t>
      </w:r>
      <w:r w:rsidRPr="00B65C3B">
        <w:t xml:space="preserve"> </w:t>
      </w:r>
      <w:r w:rsidRPr="00B65C3B">
        <w:rPr>
          <w:spacing w:val="-1"/>
        </w:rPr>
        <w:t>licensee</w:t>
      </w:r>
      <w:r w:rsidRPr="00B65C3B">
        <w:t xml:space="preserve"> </w:t>
      </w:r>
      <w:r w:rsidRPr="00B65C3B">
        <w:rPr>
          <w:spacing w:val="-1"/>
        </w:rPr>
        <w:t>corrective</w:t>
      </w:r>
      <w:r w:rsidRPr="00E66B85">
        <w:t xml:space="preserve"> </w:t>
      </w:r>
      <w:r w:rsidRPr="00E66B85">
        <w:rPr>
          <w:spacing w:val="-1"/>
        </w:rPr>
        <w:t>actions</w:t>
      </w:r>
      <w:r w:rsidRPr="00E66B85">
        <w:rPr>
          <w:spacing w:val="1"/>
        </w:rPr>
        <w:t xml:space="preserve"> </w:t>
      </w:r>
      <w:r w:rsidRPr="00E66B85">
        <w:rPr>
          <w:spacing w:val="-1"/>
        </w:rPr>
        <w:t>are</w:t>
      </w:r>
      <w:r w:rsidRPr="00E66B85">
        <w:t xml:space="preserve"> </w:t>
      </w:r>
      <w:r w:rsidRPr="00E66B85">
        <w:rPr>
          <w:spacing w:val="-1"/>
        </w:rPr>
        <w:t>sufficient</w:t>
      </w:r>
      <w:r w:rsidRPr="00E66B85">
        <w:rPr>
          <w:spacing w:val="2"/>
        </w:rPr>
        <w:t xml:space="preserve"> </w:t>
      </w:r>
      <w:r w:rsidRPr="00E66B85">
        <w:rPr>
          <w:spacing w:val="-2"/>
        </w:rPr>
        <w:t>prior</w:t>
      </w:r>
      <w:r w:rsidRPr="00E66B85">
        <w:rPr>
          <w:spacing w:val="-1"/>
        </w:rPr>
        <w:t xml:space="preserve"> </w:t>
      </w:r>
      <w:r w:rsidRPr="00E66B85">
        <w:t>to</w:t>
      </w:r>
      <w:r w:rsidRPr="00E66B85">
        <w:rPr>
          <w:spacing w:val="-2"/>
        </w:rPr>
        <w:t xml:space="preserve"> </w:t>
      </w:r>
      <w:r w:rsidRPr="00E66B85">
        <w:rPr>
          <w:spacing w:val="-1"/>
        </w:rPr>
        <w:t>restart.</w:t>
      </w:r>
    </w:p>
    <w:p w14:paraId="7BDF0A21" w14:textId="77777777" w:rsidR="000C6376" w:rsidRPr="000C6376" w:rsidRDefault="00A921D7" w:rsidP="001649AA">
      <w:pPr>
        <w:pStyle w:val="BodyText"/>
        <w:numPr>
          <w:ilvl w:val="0"/>
          <w:numId w:val="39"/>
        </w:numPr>
      </w:pPr>
      <w:r w:rsidRPr="00BA15D5">
        <w:rPr>
          <w:spacing w:val="-2"/>
        </w:rPr>
        <w:t>Provide</w:t>
      </w:r>
      <w:r w:rsidRPr="00B65C3B">
        <w:t xml:space="preserve"> </w:t>
      </w:r>
      <w:r w:rsidRPr="00B65C3B">
        <w:rPr>
          <w:spacing w:val="-1"/>
        </w:rPr>
        <w:t>assurance</w:t>
      </w:r>
      <w:r w:rsidRPr="00B65C3B">
        <w:rPr>
          <w:spacing w:val="-2"/>
        </w:rPr>
        <w:t xml:space="preserve"> </w:t>
      </w:r>
      <w:r w:rsidRPr="00B65C3B">
        <w:rPr>
          <w:spacing w:val="-1"/>
        </w:rPr>
        <w:t>that</w:t>
      </w:r>
      <w:r w:rsidRPr="00B65C3B">
        <w:rPr>
          <w:spacing w:val="-3"/>
        </w:rPr>
        <w:t xml:space="preserve"> </w:t>
      </w:r>
      <w:r w:rsidRPr="00B65C3B">
        <w:rPr>
          <w:spacing w:val="-2"/>
        </w:rPr>
        <w:t>following</w:t>
      </w:r>
      <w:r w:rsidRPr="00E66B85">
        <w:rPr>
          <w:spacing w:val="3"/>
        </w:rPr>
        <w:t xml:space="preserve"> </w:t>
      </w:r>
      <w:r w:rsidRPr="00E66B85">
        <w:rPr>
          <w:spacing w:val="-1"/>
        </w:rPr>
        <w:t>restart</w:t>
      </w:r>
      <w:r w:rsidRPr="00E66B85">
        <w:rPr>
          <w:spacing w:val="-3"/>
        </w:rPr>
        <w:t xml:space="preserve"> </w:t>
      </w:r>
      <w:r w:rsidRPr="00E66B85">
        <w:t xml:space="preserve">the </w:t>
      </w:r>
      <w:r w:rsidRPr="00E66B85">
        <w:rPr>
          <w:spacing w:val="-1"/>
        </w:rPr>
        <w:t>plant</w:t>
      </w:r>
      <w:r w:rsidRPr="00E66B85">
        <w:rPr>
          <w:spacing w:val="-3"/>
        </w:rPr>
        <w:t xml:space="preserve"> </w:t>
      </w:r>
      <w:r w:rsidRPr="00E66B85">
        <w:rPr>
          <w:spacing w:val="-2"/>
        </w:rPr>
        <w:t>will</w:t>
      </w:r>
      <w:r w:rsidRPr="00E66B85">
        <w:t xml:space="preserve"> </w:t>
      </w:r>
      <w:r w:rsidRPr="00E66B85">
        <w:rPr>
          <w:spacing w:val="-1"/>
        </w:rPr>
        <w:t>be</w:t>
      </w:r>
      <w:r w:rsidRPr="00E66B85">
        <w:t xml:space="preserve"> </w:t>
      </w:r>
      <w:r w:rsidRPr="00E66B85">
        <w:rPr>
          <w:spacing w:val="-1"/>
        </w:rPr>
        <w:t>operated</w:t>
      </w:r>
      <w:r w:rsidR="000C6376">
        <w:rPr>
          <w:spacing w:val="-2"/>
        </w:rPr>
        <w:t xml:space="preserve"> </w:t>
      </w:r>
      <w:r w:rsidRPr="00E66B85">
        <w:rPr>
          <w:spacing w:val="-1"/>
        </w:rPr>
        <w:t>safely</w:t>
      </w:r>
      <w:r w:rsidRPr="00BA15D5">
        <w:rPr>
          <w:spacing w:val="-1"/>
        </w:rPr>
        <w:t>.</w:t>
      </w:r>
      <w:r w:rsidR="002B64F2" w:rsidRPr="00B65C3B">
        <w:rPr>
          <w:spacing w:val="-1"/>
        </w:rPr>
        <w:t xml:space="preserve"> </w:t>
      </w:r>
    </w:p>
    <w:p w14:paraId="7AC147AB" w14:textId="77777777" w:rsidR="00A921D7" w:rsidRDefault="00A921D7" w:rsidP="000C6376">
      <w:pPr>
        <w:pStyle w:val="BodyText"/>
        <w:tabs>
          <w:tab w:val="left" w:pos="90"/>
        </w:tabs>
        <w:rPr>
          <w:spacing w:val="-1"/>
          <w:u w:val="single" w:color="000000"/>
        </w:rPr>
      </w:pPr>
      <w:r w:rsidRPr="000C6376">
        <w:rPr>
          <w:spacing w:val="-1"/>
          <w:u w:val="single" w:color="000000"/>
        </w:rPr>
        <w:t>Objectives</w:t>
      </w:r>
    </w:p>
    <w:p w14:paraId="3F4C897D" w14:textId="77777777" w:rsidR="00A921D7" w:rsidRPr="00E66B85" w:rsidRDefault="00A921D7" w:rsidP="001649AA">
      <w:pPr>
        <w:pStyle w:val="BodyText"/>
      </w:pPr>
      <w:r w:rsidRPr="00B65C3B">
        <w:t>The</w:t>
      </w:r>
      <w:r w:rsidRPr="00B65C3B">
        <w:rPr>
          <w:spacing w:val="-2"/>
        </w:rPr>
        <w:t xml:space="preserve"> Panel’s</w:t>
      </w:r>
      <w:r w:rsidRPr="00B65C3B">
        <w:rPr>
          <w:spacing w:val="1"/>
        </w:rPr>
        <w:t xml:space="preserve"> </w:t>
      </w:r>
      <w:r w:rsidRPr="00E66B85">
        <w:t>duties</w:t>
      </w:r>
      <w:r w:rsidRPr="00E66B85">
        <w:rPr>
          <w:spacing w:val="1"/>
        </w:rPr>
        <w:t xml:space="preserve"> </w:t>
      </w:r>
      <w:r w:rsidRPr="00E66B85">
        <w:t>and</w:t>
      </w:r>
      <w:r w:rsidRPr="00E66B85">
        <w:rPr>
          <w:spacing w:val="-2"/>
        </w:rPr>
        <w:t xml:space="preserve"> planned</w:t>
      </w:r>
      <w:r w:rsidRPr="00E66B85">
        <w:rPr>
          <w:spacing w:val="1"/>
        </w:rPr>
        <w:t xml:space="preserve"> </w:t>
      </w:r>
      <w:r w:rsidRPr="00E66B85">
        <w:t>accomplishments</w:t>
      </w:r>
      <w:r w:rsidRPr="00E66B85">
        <w:rPr>
          <w:spacing w:val="-2"/>
        </w:rPr>
        <w:t xml:space="preserve"> </w:t>
      </w:r>
      <w:r w:rsidRPr="00E66B85">
        <w:t>include the</w:t>
      </w:r>
      <w:r w:rsidRPr="00E66B85">
        <w:rPr>
          <w:spacing w:val="-4"/>
        </w:rPr>
        <w:t xml:space="preserve"> </w:t>
      </w:r>
      <w:r w:rsidRPr="00E66B85">
        <w:t>following:</w:t>
      </w:r>
    </w:p>
    <w:p w14:paraId="11FB2EA4" w14:textId="77777777" w:rsidR="00A921D7" w:rsidRPr="00E66B85" w:rsidRDefault="00A921D7" w:rsidP="001649AA">
      <w:pPr>
        <w:pStyle w:val="BodyText"/>
        <w:numPr>
          <w:ilvl w:val="0"/>
          <w:numId w:val="40"/>
        </w:numPr>
      </w:pPr>
      <w:r w:rsidRPr="00BA15D5">
        <w:rPr>
          <w:spacing w:val="-2"/>
        </w:rPr>
        <w:t>Review</w:t>
      </w:r>
      <w:r w:rsidRPr="00B65C3B">
        <w:rPr>
          <w:spacing w:val="-3"/>
        </w:rPr>
        <w:t xml:space="preserve"> </w:t>
      </w:r>
      <w:r w:rsidRPr="00B65C3B">
        <w:t xml:space="preserve">all </w:t>
      </w:r>
      <w:r w:rsidRPr="00B65C3B">
        <w:rPr>
          <w:spacing w:val="-2"/>
        </w:rPr>
        <w:t>available</w:t>
      </w:r>
      <w:r w:rsidRPr="00B65C3B">
        <w:t xml:space="preserve"> </w:t>
      </w:r>
      <w:r w:rsidRPr="00B65C3B">
        <w:rPr>
          <w:spacing w:val="-1"/>
        </w:rPr>
        <w:t>information</w:t>
      </w:r>
      <w:r w:rsidRPr="00B65C3B">
        <w:t xml:space="preserve"> </w:t>
      </w:r>
      <w:r w:rsidRPr="00E66B85">
        <w:rPr>
          <w:spacing w:val="-1"/>
        </w:rPr>
        <w:t>directly</w:t>
      </w:r>
      <w:r w:rsidRPr="00E66B85">
        <w:rPr>
          <w:spacing w:val="-2"/>
        </w:rPr>
        <w:t xml:space="preserve"> </w:t>
      </w:r>
      <w:r w:rsidRPr="00E66B85">
        <w:rPr>
          <w:spacing w:val="-1"/>
        </w:rPr>
        <w:t>related</w:t>
      </w:r>
      <w:r w:rsidRPr="00E66B85">
        <w:rPr>
          <w:spacing w:val="-2"/>
        </w:rPr>
        <w:t xml:space="preserve"> </w:t>
      </w:r>
      <w:r w:rsidRPr="00E66B85">
        <w:t>to</w:t>
      </w:r>
      <w:r w:rsidRPr="00E66B85">
        <w:rPr>
          <w:spacing w:val="-2"/>
        </w:rPr>
        <w:t xml:space="preserve"> </w:t>
      </w:r>
      <w:r w:rsidRPr="00E66B85">
        <w:t>the</w:t>
      </w:r>
      <w:r w:rsidRPr="00E66B85">
        <w:rPr>
          <w:spacing w:val="-2"/>
        </w:rPr>
        <w:t xml:space="preserve"> </w:t>
      </w:r>
      <w:r w:rsidRPr="00E66B85">
        <w:rPr>
          <w:spacing w:val="-1"/>
        </w:rPr>
        <w:t>reason</w:t>
      </w:r>
      <w:r w:rsidRPr="00E66B85">
        <w:rPr>
          <w:spacing w:val="-4"/>
        </w:rPr>
        <w:t xml:space="preserve"> </w:t>
      </w:r>
      <w:r w:rsidRPr="00E66B85">
        <w:t>for</w:t>
      </w:r>
      <w:r w:rsidRPr="00E66B85">
        <w:rPr>
          <w:spacing w:val="-1"/>
        </w:rPr>
        <w:t xml:space="preserve"> </w:t>
      </w:r>
      <w:r w:rsidRPr="00E66B85">
        <w:t>the</w:t>
      </w:r>
      <w:r w:rsidRPr="00E66B85">
        <w:rPr>
          <w:spacing w:val="-2"/>
        </w:rPr>
        <w:t xml:space="preserve"> </w:t>
      </w:r>
      <w:r w:rsidRPr="00E66B85">
        <w:rPr>
          <w:spacing w:val="-1"/>
        </w:rPr>
        <w:t>plant</w:t>
      </w:r>
      <w:r w:rsidRPr="00E66B85">
        <w:t xml:space="preserve"> </w:t>
      </w:r>
      <w:r w:rsidRPr="00E66B85">
        <w:rPr>
          <w:spacing w:val="-1"/>
        </w:rPr>
        <w:t>shutdown</w:t>
      </w:r>
      <w:r w:rsidRPr="00E66B85">
        <w:rPr>
          <w:spacing w:val="-2"/>
        </w:rPr>
        <w:t xml:space="preserve"> </w:t>
      </w:r>
      <w:r w:rsidRPr="00E66B85">
        <w:t>for</w:t>
      </w:r>
      <w:r w:rsidRPr="00E66B85">
        <w:rPr>
          <w:spacing w:val="56"/>
        </w:rPr>
        <w:t xml:space="preserve"> </w:t>
      </w:r>
      <w:r w:rsidRPr="00E66B85">
        <w:t xml:space="preserve">the </w:t>
      </w:r>
      <w:r w:rsidRPr="00E66B85">
        <w:rPr>
          <w:spacing w:val="-2"/>
        </w:rPr>
        <w:t>past</w:t>
      </w:r>
      <w:r w:rsidRPr="00E66B85">
        <w:t xml:space="preserve"> </w:t>
      </w:r>
      <w:r w:rsidRPr="00E66B85">
        <w:rPr>
          <w:spacing w:val="-1"/>
        </w:rPr>
        <w:t>four</w:t>
      </w:r>
      <w:r w:rsidRPr="00E66B85">
        <w:rPr>
          <w:spacing w:val="-3"/>
        </w:rPr>
        <w:t xml:space="preserve"> </w:t>
      </w:r>
      <w:r w:rsidRPr="00E66B85">
        <w:rPr>
          <w:spacing w:val="-1"/>
        </w:rPr>
        <w:t>quarters</w:t>
      </w:r>
      <w:r w:rsidRPr="00E66B85">
        <w:rPr>
          <w:spacing w:val="1"/>
        </w:rPr>
        <w:t xml:space="preserve"> </w:t>
      </w:r>
      <w:r w:rsidRPr="00E66B85">
        <w:rPr>
          <w:spacing w:val="-2"/>
        </w:rPr>
        <w:t>of</w:t>
      </w:r>
      <w:r w:rsidRPr="00E66B85">
        <w:t xml:space="preserve"> </w:t>
      </w:r>
      <w:r w:rsidRPr="00E66B85">
        <w:rPr>
          <w:spacing w:val="-1"/>
        </w:rPr>
        <w:t>plant</w:t>
      </w:r>
      <w:r w:rsidRPr="00E66B85">
        <w:rPr>
          <w:spacing w:val="2"/>
        </w:rPr>
        <w:t xml:space="preserve"> </w:t>
      </w:r>
      <w:r w:rsidRPr="00E66B85">
        <w:rPr>
          <w:spacing w:val="-1"/>
        </w:rPr>
        <w:t>operation.</w:t>
      </w:r>
      <w:r w:rsidRPr="002B2038">
        <w:t xml:space="preserve"> </w:t>
      </w:r>
      <w:r w:rsidRPr="00E66B85">
        <w:rPr>
          <w:spacing w:val="-1"/>
        </w:rPr>
        <w:t>This</w:t>
      </w:r>
      <w:r w:rsidRPr="00E66B85">
        <w:rPr>
          <w:spacing w:val="1"/>
        </w:rPr>
        <w:t xml:space="preserve"> </w:t>
      </w:r>
      <w:r w:rsidRPr="00E66B85">
        <w:rPr>
          <w:spacing w:val="-1"/>
        </w:rPr>
        <w:t>activity</w:t>
      </w:r>
      <w:r w:rsidRPr="00E66B85">
        <w:rPr>
          <w:spacing w:val="-2"/>
        </w:rPr>
        <w:t xml:space="preserve"> </w:t>
      </w:r>
      <w:r w:rsidRPr="00E66B85">
        <w:rPr>
          <w:spacing w:val="-1"/>
        </w:rPr>
        <w:t>includes</w:t>
      </w:r>
      <w:r w:rsidRPr="00E66B85">
        <w:rPr>
          <w:spacing w:val="1"/>
        </w:rPr>
        <w:t xml:space="preserve"> </w:t>
      </w:r>
      <w:r w:rsidRPr="00E66B85">
        <w:t xml:space="preserve">a </w:t>
      </w:r>
      <w:r w:rsidRPr="00E66B85">
        <w:rPr>
          <w:spacing w:val="-1"/>
        </w:rPr>
        <w:t>review</w:t>
      </w:r>
      <w:r w:rsidRPr="00E66B85">
        <w:rPr>
          <w:spacing w:val="-3"/>
        </w:rPr>
        <w:t xml:space="preserve"> </w:t>
      </w:r>
      <w:r w:rsidRPr="00E66B85">
        <w:rPr>
          <w:spacing w:val="-2"/>
        </w:rPr>
        <w:t>of</w:t>
      </w:r>
      <w:r w:rsidRPr="00E66B85">
        <w:rPr>
          <w:spacing w:val="2"/>
        </w:rPr>
        <w:t xml:space="preserve"> </w:t>
      </w:r>
      <w:r w:rsidRPr="00E66B85">
        <w:rPr>
          <w:spacing w:val="-1"/>
        </w:rPr>
        <w:t>performance</w:t>
      </w:r>
      <w:r w:rsidRPr="00E66B85">
        <w:rPr>
          <w:spacing w:val="43"/>
        </w:rPr>
        <w:t xml:space="preserve"> </w:t>
      </w:r>
      <w:r w:rsidRPr="00E66B85">
        <w:rPr>
          <w:spacing w:val="-1"/>
        </w:rPr>
        <w:t>indicator</w:t>
      </w:r>
      <w:r w:rsidRPr="00E66B85">
        <w:rPr>
          <w:spacing w:val="2"/>
        </w:rPr>
        <w:t xml:space="preserve"> </w:t>
      </w:r>
      <w:r w:rsidRPr="00E66B85">
        <w:rPr>
          <w:spacing w:val="-1"/>
        </w:rPr>
        <w:t>(PI) data,</w:t>
      </w:r>
      <w:r w:rsidRPr="00E66B85">
        <w:t xml:space="preserve"> </w:t>
      </w:r>
      <w:r w:rsidRPr="00E66B85">
        <w:rPr>
          <w:spacing w:val="-1"/>
        </w:rPr>
        <w:t>inspection</w:t>
      </w:r>
      <w:r w:rsidRPr="00E66B85">
        <w:rPr>
          <w:spacing w:val="-2"/>
        </w:rPr>
        <w:t xml:space="preserve"> </w:t>
      </w:r>
      <w:r w:rsidRPr="00E66B85">
        <w:rPr>
          <w:spacing w:val="-1"/>
        </w:rPr>
        <w:t>findings,</w:t>
      </w:r>
      <w:r w:rsidRPr="00E66B85">
        <w:t xml:space="preserve"> </w:t>
      </w:r>
      <w:r w:rsidRPr="00E66B85">
        <w:rPr>
          <w:spacing w:val="-1"/>
        </w:rPr>
        <w:t>and</w:t>
      </w:r>
      <w:r w:rsidRPr="00E66B85">
        <w:rPr>
          <w:spacing w:val="-2"/>
        </w:rPr>
        <w:t xml:space="preserve"> </w:t>
      </w:r>
      <w:r w:rsidRPr="00E66B85">
        <w:rPr>
          <w:spacing w:val="-1"/>
        </w:rPr>
        <w:t>docketed</w:t>
      </w:r>
      <w:r w:rsidRPr="00E66B85">
        <w:t xml:space="preserve"> </w:t>
      </w:r>
      <w:r w:rsidRPr="00E66B85">
        <w:rPr>
          <w:spacing w:val="-1"/>
        </w:rPr>
        <w:t>correspondence</w:t>
      </w:r>
      <w:r w:rsidRPr="00E66B85">
        <w:rPr>
          <w:spacing w:val="-2"/>
        </w:rPr>
        <w:t xml:space="preserve"> </w:t>
      </w:r>
      <w:r w:rsidRPr="00E66B85">
        <w:rPr>
          <w:spacing w:val="-1"/>
        </w:rPr>
        <w:t>from</w:t>
      </w:r>
      <w:r w:rsidRPr="00E66B85">
        <w:rPr>
          <w:spacing w:val="2"/>
        </w:rPr>
        <w:t xml:space="preserve"> </w:t>
      </w:r>
      <w:r w:rsidRPr="00E66B85">
        <w:t>the</w:t>
      </w:r>
      <w:r w:rsidRPr="00E66B85">
        <w:rPr>
          <w:spacing w:val="-2"/>
        </w:rPr>
        <w:t xml:space="preserve"> </w:t>
      </w:r>
      <w:r w:rsidRPr="00E66B85">
        <w:rPr>
          <w:spacing w:val="-1"/>
        </w:rPr>
        <w:t>licensee.</w:t>
      </w:r>
    </w:p>
    <w:p w14:paraId="6014A1FB" w14:textId="77777777" w:rsidR="00A921D7" w:rsidRPr="00E66B85" w:rsidRDefault="00A921D7" w:rsidP="001649AA">
      <w:pPr>
        <w:pStyle w:val="BodyText"/>
        <w:numPr>
          <w:ilvl w:val="0"/>
          <w:numId w:val="40"/>
        </w:numPr>
      </w:pPr>
      <w:r w:rsidRPr="00BA15D5">
        <w:rPr>
          <w:spacing w:val="-2"/>
        </w:rPr>
        <w:t>Develop</w:t>
      </w:r>
      <w:r w:rsidRPr="00B65C3B">
        <w:t xml:space="preserve"> the </w:t>
      </w:r>
      <w:r w:rsidRPr="00B65C3B">
        <w:rPr>
          <w:spacing w:val="-1"/>
        </w:rPr>
        <w:t>Panel</w:t>
      </w:r>
      <w:r w:rsidRPr="00B65C3B">
        <w:t xml:space="preserve"> </w:t>
      </w:r>
      <w:r w:rsidRPr="00B65C3B">
        <w:rPr>
          <w:spacing w:val="-1"/>
        </w:rPr>
        <w:t>Process</w:t>
      </w:r>
      <w:r w:rsidRPr="00B65C3B">
        <w:rPr>
          <w:spacing w:val="1"/>
        </w:rPr>
        <w:t xml:space="preserve"> </w:t>
      </w:r>
      <w:r w:rsidRPr="00B65C3B">
        <w:rPr>
          <w:spacing w:val="-1"/>
        </w:rPr>
        <w:t>Plan</w:t>
      </w:r>
      <w:r w:rsidRPr="00E66B85">
        <w:t xml:space="preserve"> </w:t>
      </w:r>
      <w:r w:rsidRPr="00E66B85">
        <w:rPr>
          <w:spacing w:val="-1"/>
        </w:rPr>
        <w:t>and</w:t>
      </w:r>
      <w:r w:rsidRPr="00E66B85">
        <w:rPr>
          <w:spacing w:val="-2"/>
        </w:rPr>
        <w:t xml:space="preserve"> </w:t>
      </w:r>
      <w:r w:rsidRPr="00E66B85">
        <w:t>the</w:t>
      </w:r>
      <w:r w:rsidRPr="00E66B85">
        <w:rPr>
          <w:spacing w:val="-2"/>
        </w:rPr>
        <w:t xml:space="preserve"> </w:t>
      </w:r>
      <w:r w:rsidRPr="00E66B85">
        <w:rPr>
          <w:spacing w:val="-1"/>
        </w:rPr>
        <w:t>Restart</w:t>
      </w:r>
      <w:r w:rsidRPr="00E66B85">
        <w:rPr>
          <w:spacing w:val="-3"/>
        </w:rPr>
        <w:t xml:space="preserve"> </w:t>
      </w:r>
      <w:r w:rsidRPr="00E66B85">
        <w:rPr>
          <w:spacing w:val="-1"/>
        </w:rPr>
        <w:t>Checklist.</w:t>
      </w:r>
      <w:r w:rsidRPr="00E66B85">
        <w:rPr>
          <w:spacing w:val="61"/>
        </w:rPr>
        <w:t xml:space="preserve"> </w:t>
      </w:r>
      <w:r w:rsidRPr="00E66B85">
        <w:t xml:space="preserve">The </w:t>
      </w:r>
      <w:r w:rsidRPr="00E66B85">
        <w:rPr>
          <w:spacing w:val="-1"/>
        </w:rPr>
        <w:t>Panel</w:t>
      </w:r>
      <w:r w:rsidRPr="00E66B85">
        <w:t xml:space="preserve"> </w:t>
      </w:r>
      <w:r w:rsidRPr="00E66B85">
        <w:rPr>
          <w:spacing w:val="-2"/>
        </w:rPr>
        <w:t>Process</w:t>
      </w:r>
      <w:r w:rsidRPr="00E66B85">
        <w:rPr>
          <w:spacing w:val="1"/>
        </w:rPr>
        <w:t xml:space="preserve"> </w:t>
      </w:r>
      <w:r w:rsidRPr="00E66B85">
        <w:rPr>
          <w:spacing w:val="-2"/>
        </w:rPr>
        <w:t>Plan</w:t>
      </w:r>
      <w:r w:rsidRPr="00E66B85">
        <w:rPr>
          <w:spacing w:val="46"/>
        </w:rPr>
        <w:t xml:space="preserve"> </w:t>
      </w:r>
      <w:r w:rsidRPr="00E66B85">
        <w:rPr>
          <w:spacing w:val="-1"/>
        </w:rPr>
        <w:t>should</w:t>
      </w:r>
      <w:r w:rsidRPr="00E66B85">
        <w:t xml:space="preserve"> </w:t>
      </w:r>
      <w:r w:rsidRPr="00E66B85">
        <w:rPr>
          <w:spacing w:val="-1"/>
        </w:rPr>
        <w:t>include</w:t>
      </w:r>
      <w:r w:rsidRPr="00E66B85">
        <w:t xml:space="preserve"> a </w:t>
      </w:r>
      <w:r w:rsidRPr="00E66B85">
        <w:rPr>
          <w:spacing w:val="-1"/>
        </w:rPr>
        <w:t>plan</w:t>
      </w:r>
      <w:r w:rsidRPr="00E66B85">
        <w:rPr>
          <w:spacing w:val="-2"/>
        </w:rPr>
        <w:t xml:space="preserve"> </w:t>
      </w:r>
      <w:r w:rsidRPr="00E66B85">
        <w:t>for</w:t>
      </w:r>
      <w:r w:rsidRPr="00E66B85">
        <w:rPr>
          <w:spacing w:val="-3"/>
        </w:rPr>
        <w:t xml:space="preserve"> </w:t>
      </w:r>
      <w:r w:rsidRPr="00E66B85">
        <w:rPr>
          <w:spacing w:val="-1"/>
        </w:rPr>
        <w:t>implementing</w:t>
      </w:r>
      <w:r w:rsidRPr="00E66B85">
        <w:t xml:space="preserve"> the</w:t>
      </w:r>
      <w:r w:rsidRPr="00E66B85">
        <w:rPr>
          <w:spacing w:val="-2"/>
        </w:rPr>
        <w:t xml:space="preserve"> </w:t>
      </w:r>
      <w:r w:rsidRPr="00E66B85">
        <w:rPr>
          <w:spacing w:val="-1"/>
        </w:rPr>
        <w:t>checklist</w:t>
      </w:r>
      <w:r w:rsidRPr="00E66B85">
        <w:rPr>
          <w:spacing w:val="2"/>
        </w:rPr>
        <w:t xml:space="preserve"> </w:t>
      </w:r>
      <w:r w:rsidRPr="00E66B85">
        <w:rPr>
          <w:spacing w:val="-1"/>
        </w:rPr>
        <w:t>and</w:t>
      </w:r>
      <w:r w:rsidRPr="00E66B85">
        <w:rPr>
          <w:spacing w:val="-4"/>
        </w:rPr>
        <w:t xml:space="preserve"> </w:t>
      </w:r>
      <w:r w:rsidRPr="00E66B85">
        <w:t>for</w:t>
      </w:r>
      <w:r w:rsidRPr="00E66B85">
        <w:rPr>
          <w:spacing w:val="-1"/>
        </w:rPr>
        <w:t xml:space="preserve"> modifying</w:t>
      </w:r>
      <w:r w:rsidRPr="00E66B85">
        <w:t xml:space="preserve"> </w:t>
      </w:r>
      <w:r w:rsidRPr="00E66B85">
        <w:rPr>
          <w:spacing w:val="-1"/>
        </w:rPr>
        <w:t>it</w:t>
      </w:r>
      <w:r w:rsidRPr="00E66B85">
        <w:rPr>
          <w:spacing w:val="2"/>
        </w:rPr>
        <w:t xml:space="preserve"> </w:t>
      </w:r>
      <w:r w:rsidRPr="00E66B85">
        <w:rPr>
          <w:spacing w:val="-1"/>
        </w:rPr>
        <w:t>as</w:t>
      </w:r>
      <w:r w:rsidRPr="00E66B85">
        <w:rPr>
          <w:spacing w:val="-4"/>
        </w:rPr>
        <w:t xml:space="preserve"> </w:t>
      </w:r>
      <w:r w:rsidRPr="00E66B85">
        <w:rPr>
          <w:spacing w:val="-1"/>
        </w:rPr>
        <w:t>necessary</w:t>
      </w:r>
      <w:r w:rsidRPr="00E66B85">
        <w:rPr>
          <w:spacing w:val="-2"/>
        </w:rPr>
        <w:t xml:space="preserve"> </w:t>
      </w:r>
      <w:r w:rsidRPr="00E66B85">
        <w:t>to</w:t>
      </w:r>
      <w:r w:rsidRPr="00E66B85">
        <w:rPr>
          <w:spacing w:val="23"/>
        </w:rPr>
        <w:t xml:space="preserve"> </w:t>
      </w:r>
      <w:r w:rsidRPr="00E66B85">
        <w:rPr>
          <w:spacing w:val="-1"/>
        </w:rPr>
        <w:t>ensure</w:t>
      </w:r>
      <w:r w:rsidRPr="00E66B85">
        <w:rPr>
          <w:spacing w:val="-2"/>
        </w:rPr>
        <w:t xml:space="preserve"> </w:t>
      </w:r>
      <w:r w:rsidRPr="00E66B85">
        <w:rPr>
          <w:spacing w:val="-1"/>
        </w:rPr>
        <w:t>that</w:t>
      </w:r>
      <w:r w:rsidRPr="00E66B85">
        <w:t xml:space="preserve"> </w:t>
      </w:r>
      <w:r w:rsidRPr="00E66B85">
        <w:rPr>
          <w:spacing w:val="-1"/>
        </w:rPr>
        <w:t>all</w:t>
      </w:r>
      <w:r w:rsidRPr="00E66B85">
        <w:t xml:space="preserve"> </w:t>
      </w:r>
      <w:r w:rsidRPr="00E66B85">
        <w:rPr>
          <w:spacing w:val="-2"/>
        </w:rPr>
        <w:t>risk</w:t>
      </w:r>
      <w:r w:rsidRPr="00E66B85">
        <w:rPr>
          <w:spacing w:val="1"/>
        </w:rPr>
        <w:t xml:space="preserve"> </w:t>
      </w:r>
      <w:r w:rsidRPr="00E66B85">
        <w:rPr>
          <w:spacing w:val="-1"/>
        </w:rPr>
        <w:t>significant</w:t>
      </w:r>
      <w:r w:rsidRPr="00E66B85">
        <w:rPr>
          <w:spacing w:val="2"/>
        </w:rPr>
        <w:t xml:space="preserve"> </w:t>
      </w:r>
      <w:r w:rsidRPr="00E66B85">
        <w:rPr>
          <w:spacing w:val="-1"/>
        </w:rPr>
        <w:t>performance</w:t>
      </w:r>
      <w:r w:rsidRPr="00E66B85">
        <w:t xml:space="preserve"> </w:t>
      </w:r>
      <w:r w:rsidRPr="00E66B85">
        <w:rPr>
          <w:spacing w:val="-1"/>
        </w:rPr>
        <w:t>issues</w:t>
      </w:r>
      <w:r w:rsidRPr="00E66B85">
        <w:rPr>
          <w:spacing w:val="-2"/>
        </w:rPr>
        <w:t xml:space="preserve"> </w:t>
      </w:r>
      <w:r w:rsidRPr="00E66B85">
        <w:rPr>
          <w:spacing w:val="-1"/>
        </w:rPr>
        <w:t>directly</w:t>
      </w:r>
      <w:r w:rsidRPr="00E66B85">
        <w:rPr>
          <w:spacing w:val="-2"/>
        </w:rPr>
        <w:t xml:space="preserve"> </w:t>
      </w:r>
      <w:r w:rsidRPr="00E66B85">
        <w:rPr>
          <w:spacing w:val="-1"/>
        </w:rPr>
        <w:t>relating</w:t>
      </w:r>
      <w:r w:rsidRPr="00E66B85">
        <w:t xml:space="preserve"> to</w:t>
      </w:r>
      <w:r w:rsidRPr="00E66B85">
        <w:rPr>
          <w:spacing w:val="-2"/>
        </w:rPr>
        <w:t xml:space="preserve"> </w:t>
      </w:r>
      <w:r w:rsidRPr="00E66B85">
        <w:t>the</w:t>
      </w:r>
      <w:r w:rsidRPr="00E66B85">
        <w:rPr>
          <w:spacing w:val="-2"/>
        </w:rPr>
        <w:t xml:space="preserve"> </w:t>
      </w:r>
      <w:r w:rsidRPr="00E66B85">
        <w:rPr>
          <w:spacing w:val="-1"/>
        </w:rPr>
        <w:t>plant</w:t>
      </w:r>
      <w:r w:rsidRPr="00E66B85">
        <w:rPr>
          <w:spacing w:val="2"/>
        </w:rPr>
        <w:t xml:space="preserve"> </w:t>
      </w:r>
      <w:r w:rsidRPr="00E66B85">
        <w:rPr>
          <w:spacing w:val="-2"/>
        </w:rPr>
        <w:t>shutdown,</w:t>
      </w:r>
      <w:r w:rsidRPr="00E66B85">
        <w:rPr>
          <w:spacing w:val="50"/>
        </w:rPr>
        <w:t xml:space="preserve"> </w:t>
      </w:r>
      <w:r w:rsidRPr="00E66B85">
        <w:rPr>
          <w:spacing w:val="-2"/>
        </w:rPr>
        <w:t>including</w:t>
      </w:r>
      <w:r w:rsidRPr="00E66B85">
        <w:rPr>
          <w:spacing w:val="3"/>
        </w:rPr>
        <w:t xml:space="preserve"> </w:t>
      </w:r>
      <w:r w:rsidRPr="00E66B85">
        <w:rPr>
          <w:spacing w:val="-1"/>
        </w:rPr>
        <w:t>extent</w:t>
      </w:r>
      <w:r w:rsidRPr="00E66B85">
        <w:rPr>
          <w:spacing w:val="2"/>
        </w:rPr>
        <w:t xml:space="preserve"> </w:t>
      </w:r>
      <w:r w:rsidRPr="00E66B85">
        <w:rPr>
          <w:spacing w:val="-2"/>
        </w:rPr>
        <w:t>of</w:t>
      </w:r>
      <w:r w:rsidRPr="00E66B85">
        <w:t xml:space="preserve"> </w:t>
      </w:r>
      <w:r w:rsidRPr="00E66B85">
        <w:rPr>
          <w:spacing w:val="-2"/>
        </w:rPr>
        <w:t>condition</w:t>
      </w:r>
      <w:r w:rsidRPr="00E66B85">
        <w:t xml:space="preserve"> </w:t>
      </w:r>
      <w:r w:rsidRPr="00E66B85">
        <w:rPr>
          <w:spacing w:val="-1"/>
        </w:rPr>
        <w:t>and</w:t>
      </w:r>
      <w:r w:rsidRPr="00E66B85">
        <w:t xml:space="preserve"> </w:t>
      </w:r>
      <w:r w:rsidRPr="00E66B85">
        <w:rPr>
          <w:spacing w:val="-1"/>
        </w:rPr>
        <w:t>extent</w:t>
      </w:r>
      <w:r w:rsidRPr="00E66B85">
        <w:t xml:space="preserve"> </w:t>
      </w:r>
      <w:r w:rsidRPr="00E66B85">
        <w:rPr>
          <w:spacing w:val="-2"/>
        </w:rPr>
        <w:t>of</w:t>
      </w:r>
      <w:r w:rsidRPr="00E66B85">
        <w:rPr>
          <w:spacing w:val="2"/>
        </w:rPr>
        <w:t xml:space="preserve"> </w:t>
      </w:r>
      <w:r w:rsidRPr="00E66B85">
        <w:rPr>
          <w:spacing w:val="-1"/>
        </w:rPr>
        <w:t>cause,</w:t>
      </w:r>
      <w:r w:rsidRPr="00E66B85">
        <w:t xml:space="preserve"> </w:t>
      </w:r>
      <w:r w:rsidRPr="00E66B85">
        <w:rPr>
          <w:spacing w:val="-1"/>
        </w:rPr>
        <w:t>are</w:t>
      </w:r>
      <w:r w:rsidRPr="00E66B85">
        <w:rPr>
          <w:spacing w:val="-2"/>
        </w:rPr>
        <w:t xml:space="preserve"> </w:t>
      </w:r>
      <w:proofErr w:type="gramStart"/>
      <w:r w:rsidRPr="00E66B85">
        <w:rPr>
          <w:spacing w:val="-1"/>
        </w:rPr>
        <w:t>resolved</w:t>
      </w:r>
      <w:proofErr w:type="gramEnd"/>
      <w:r w:rsidRPr="00E66B85">
        <w:t xml:space="preserve"> </w:t>
      </w:r>
      <w:r w:rsidRPr="00E66B85">
        <w:rPr>
          <w:spacing w:val="-1"/>
        </w:rPr>
        <w:t>or</w:t>
      </w:r>
      <w:r w:rsidRPr="00E66B85">
        <w:rPr>
          <w:spacing w:val="2"/>
        </w:rPr>
        <w:t xml:space="preserve"> </w:t>
      </w:r>
      <w:r w:rsidRPr="00E66B85">
        <w:rPr>
          <w:spacing w:val="-1"/>
        </w:rPr>
        <w:t>dispositioned</w:t>
      </w:r>
      <w:r w:rsidRPr="00E66B85">
        <w:t xml:space="preserve"> </w:t>
      </w:r>
      <w:r w:rsidRPr="00E66B85">
        <w:rPr>
          <w:spacing w:val="-1"/>
        </w:rPr>
        <w:t>before</w:t>
      </w:r>
      <w:r w:rsidRPr="00E66B85">
        <w:rPr>
          <w:spacing w:val="57"/>
        </w:rPr>
        <w:t xml:space="preserve"> </w:t>
      </w:r>
      <w:r w:rsidRPr="00E66B85">
        <w:rPr>
          <w:spacing w:val="-1"/>
        </w:rPr>
        <w:t>restart.</w:t>
      </w:r>
    </w:p>
    <w:p w14:paraId="48BCA692" w14:textId="77777777" w:rsidR="00A921D7" w:rsidRPr="00E66B85" w:rsidRDefault="00A921D7" w:rsidP="001649AA">
      <w:pPr>
        <w:pStyle w:val="BodyText"/>
        <w:numPr>
          <w:ilvl w:val="0"/>
          <w:numId w:val="40"/>
        </w:numPr>
      </w:pPr>
      <w:r w:rsidRPr="00BA15D5">
        <w:rPr>
          <w:spacing w:val="-1"/>
        </w:rPr>
        <w:t>Maintain</w:t>
      </w:r>
      <w:r w:rsidRPr="00B65C3B">
        <w:t xml:space="preserve"> the </w:t>
      </w:r>
      <w:r w:rsidRPr="00B65C3B">
        <w:rPr>
          <w:spacing w:val="-2"/>
        </w:rPr>
        <w:t>comprehensive</w:t>
      </w:r>
      <w:r w:rsidRPr="00B65C3B">
        <w:t xml:space="preserve"> </w:t>
      </w:r>
      <w:r w:rsidRPr="00B65C3B">
        <w:rPr>
          <w:spacing w:val="-1"/>
        </w:rPr>
        <w:t>Communication</w:t>
      </w:r>
      <w:r w:rsidRPr="00B65C3B">
        <w:t xml:space="preserve"> </w:t>
      </w:r>
      <w:r w:rsidRPr="00B65C3B">
        <w:rPr>
          <w:spacing w:val="-2"/>
        </w:rPr>
        <w:t>Plan</w:t>
      </w:r>
      <w:r w:rsidRPr="00E66B85">
        <w:t xml:space="preserve"> to</w:t>
      </w:r>
      <w:r w:rsidRPr="00E66B85">
        <w:rPr>
          <w:spacing w:val="-2"/>
        </w:rPr>
        <w:t xml:space="preserve"> </w:t>
      </w:r>
      <w:r w:rsidRPr="00E66B85">
        <w:rPr>
          <w:spacing w:val="-1"/>
        </w:rPr>
        <w:t>ensure</w:t>
      </w:r>
      <w:r w:rsidRPr="00E66B85">
        <w:rPr>
          <w:spacing w:val="-2"/>
        </w:rPr>
        <w:t xml:space="preserve"> </w:t>
      </w:r>
      <w:r w:rsidRPr="00E66B85">
        <w:rPr>
          <w:spacing w:val="-1"/>
        </w:rPr>
        <w:t>effective</w:t>
      </w:r>
      <w:r w:rsidRPr="00E66B85">
        <w:t xml:space="preserve"> </w:t>
      </w:r>
      <w:r w:rsidRPr="00E66B85">
        <w:rPr>
          <w:spacing w:val="-1"/>
        </w:rPr>
        <w:t>communication</w:t>
      </w:r>
      <w:r w:rsidRPr="00E66B85">
        <w:rPr>
          <w:spacing w:val="44"/>
        </w:rPr>
        <w:t xml:space="preserve"> </w:t>
      </w:r>
      <w:r w:rsidRPr="00E66B85">
        <w:rPr>
          <w:spacing w:val="-1"/>
        </w:rPr>
        <w:t>with</w:t>
      </w:r>
      <w:r w:rsidRPr="00E66B85">
        <w:t xml:space="preserve"> </w:t>
      </w:r>
      <w:r w:rsidRPr="00E66B85">
        <w:rPr>
          <w:spacing w:val="-1"/>
        </w:rPr>
        <w:t>internal</w:t>
      </w:r>
      <w:r w:rsidRPr="00E66B85">
        <w:t xml:space="preserve"> </w:t>
      </w:r>
      <w:r w:rsidRPr="00E66B85">
        <w:rPr>
          <w:spacing w:val="-1"/>
        </w:rPr>
        <w:t>and</w:t>
      </w:r>
      <w:r w:rsidRPr="00E66B85">
        <w:rPr>
          <w:spacing w:val="-2"/>
        </w:rPr>
        <w:t xml:space="preserve"> </w:t>
      </w:r>
      <w:r w:rsidRPr="00E66B85">
        <w:rPr>
          <w:spacing w:val="-1"/>
        </w:rPr>
        <w:t>external</w:t>
      </w:r>
      <w:r w:rsidRPr="00E66B85">
        <w:rPr>
          <w:spacing w:val="-3"/>
        </w:rPr>
        <w:t xml:space="preserve"> </w:t>
      </w:r>
      <w:r w:rsidRPr="00E66B85">
        <w:rPr>
          <w:spacing w:val="-1"/>
        </w:rPr>
        <w:t>stakeholders.</w:t>
      </w:r>
    </w:p>
    <w:p w14:paraId="5987C341" w14:textId="77777777" w:rsidR="00A921D7" w:rsidRPr="00E66B85" w:rsidRDefault="00A921D7" w:rsidP="001649AA">
      <w:pPr>
        <w:pStyle w:val="BodyText"/>
        <w:numPr>
          <w:ilvl w:val="0"/>
          <w:numId w:val="40"/>
        </w:numPr>
      </w:pPr>
      <w:r w:rsidRPr="00BA15D5">
        <w:rPr>
          <w:spacing w:val="-1"/>
        </w:rPr>
        <w:t>Maintain</w:t>
      </w:r>
      <w:r w:rsidRPr="00B65C3B">
        <w:t xml:space="preserve"> </w:t>
      </w:r>
      <w:r w:rsidRPr="00B65C3B">
        <w:rPr>
          <w:spacing w:val="-1"/>
        </w:rPr>
        <w:t>cognizance</w:t>
      </w:r>
      <w:r w:rsidRPr="00B65C3B">
        <w:t xml:space="preserve"> </w:t>
      </w:r>
      <w:r w:rsidRPr="00B65C3B">
        <w:rPr>
          <w:spacing w:val="-2"/>
        </w:rPr>
        <w:t>over</w:t>
      </w:r>
      <w:r w:rsidRPr="00B65C3B">
        <w:rPr>
          <w:spacing w:val="-1"/>
        </w:rPr>
        <w:t xml:space="preserve"> </w:t>
      </w:r>
      <w:r w:rsidRPr="00B65C3B">
        <w:t xml:space="preserve">the </w:t>
      </w:r>
      <w:r w:rsidRPr="00E66B85">
        <w:rPr>
          <w:spacing w:val="-1"/>
        </w:rPr>
        <w:t>status</w:t>
      </w:r>
      <w:r w:rsidRPr="00E66B85">
        <w:rPr>
          <w:spacing w:val="1"/>
        </w:rPr>
        <w:t xml:space="preserve"> </w:t>
      </w:r>
      <w:r w:rsidRPr="00E66B85">
        <w:rPr>
          <w:spacing w:val="-2"/>
        </w:rPr>
        <w:t>of</w:t>
      </w:r>
      <w:r w:rsidRPr="00E66B85">
        <w:t xml:space="preserve"> the </w:t>
      </w:r>
      <w:r w:rsidRPr="00E66B85">
        <w:rPr>
          <w:spacing w:val="-1"/>
        </w:rPr>
        <w:t>Confirmatory</w:t>
      </w:r>
      <w:r w:rsidRPr="00E66B85">
        <w:rPr>
          <w:spacing w:val="-2"/>
        </w:rPr>
        <w:t xml:space="preserve"> </w:t>
      </w:r>
      <w:r w:rsidRPr="00E66B85">
        <w:rPr>
          <w:spacing w:val="-1"/>
        </w:rPr>
        <w:t>Action</w:t>
      </w:r>
      <w:r w:rsidRPr="00E66B85">
        <w:t xml:space="preserve"> </w:t>
      </w:r>
      <w:r w:rsidRPr="00E66B85">
        <w:rPr>
          <w:spacing w:val="-1"/>
        </w:rPr>
        <w:t>Letter (CAL)</w:t>
      </w:r>
      <w:r w:rsidRPr="00E66B85">
        <w:rPr>
          <w:spacing w:val="2"/>
        </w:rPr>
        <w:t xml:space="preserve"> </w:t>
      </w:r>
      <w:r w:rsidRPr="00E66B85">
        <w:rPr>
          <w:spacing w:val="-1"/>
        </w:rPr>
        <w:t>items</w:t>
      </w:r>
      <w:r w:rsidRPr="00E66B85">
        <w:rPr>
          <w:spacing w:val="-2"/>
        </w:rPr>
        <w:t xml:space="preserve"> </w:t>
      </w:r>
      <w:r w:rsidRPr="00E66B85">
        <w:rPr>
          <w:spacing w:val="-1"/>
        </w:rPr>
        <w:t>and</w:t>
      </w:r>
      <w:r w:rsidRPr="00E66B85">
        <w:rPr>
          <w:spacing w:val="26"/>
        </w:rPr>
        <w:t xml:space="preserve"> </w:t>
      </w:r>
      <w:r w:rsidRPr="00E66B85">
        <w:rPr>
          <w:spacing w:val="-1"/>
        </w:rPr>
        <w:t>recommend</w:t>
      </w:r>
      <w:r w:rsidRPr="00E66B85">
        <w:rPr>
          <w:spacing w:val="-2"/>
        </w:rPr>
        <w:t xml:space="preserve"> </w:t>
      </w:r>
      <w:r w:rsidRPr="00E66B85">
        <w:t>to</w:t>
      </w:r>
      <w:r w:rsidRPr="00E66B85">
        <w:rPr>
          <w:spacing w:val="-2"/>
        </w:rPr>
        <w:t xml:space="preserve"> </w:t>
      </w:r>
      <w:r w:rsidRPr="00E66B85">
        <w:t>the</w:t>
      </w:r>
      <w:r w:rsidRPr="00E66B85">
        <w:rPr>
          <w:spacing w:val="-2"/>
        </w:rPr>
        <w:t xml:space="preserve"> Regional</w:t>
      </w:r>
      <w:r w:rsidRPr="00E66B85">
        <w:t xml:space="preserve"> </w:t>
      </w:r>
      <w:r w:rsidRPr="00E66B85">
        <w:rPr>
          <w:spacing w:val="-1"/>
        </w:rPr>
        <w:t>Administrator,</w:t>
      </w:r>
      <w:r w:rsidRPr="00E66B85">
        <w:rPr>
          <w:spacing w:val="2"/>
        </w:rPr>
        <w:t xml:space="preserve"> </w:t>
      </w:r>
      <w:r w:rsidRPr="00E66B85">
        <w:rPr>
          <w:spacing w:val="-1"/>
        </w:rPr>
        <w:t>in</w:t>
      </w:r>
      <w:r w:rsidRPr="00E66B85">
        <w:rPr>
          <w:spacing w:val="-2"/>
        </w:rPr>
        <w:t xml:space="preserve"> </w:t>
      </w:r>
      <w:r w:rsidRPr="00E66B85">
        <w:rPr>
          <w:spacing w:val="-1"/>
        </w:rPr>
        <w:t>consultation</w:t>
      </w:r>
      <w:r w:rsidRPr="00E66B85">
        <w:t xml:space="preserve"> </w:t>
      </w:r>
      <w:r w:rsidRPr="00E66B85">
        <w:rPr>
          <w:spacing w:val="-2"/>
        </w:rPr>
        <w:t>with</w:t>
      </w:r>
      <w:r w:rsidRPr="00E66B85">
        <w:t xml:space="preserve"> </w:t>
      </w:r>
      <w:r w:rsidRPr="00E66B85">
        <w:rPr>
          <w:spacing w:val="-2"/>
        </w:rPr>
        <w:t>cognizant</w:t>
      </w:r>
      <w:r w:rsidRPr="00E66B85">
        <w:t xml:space="preserve"> </w:t>
      </w:r>
      <w:r w:rsidRPr="00E66B85">
        <w:rPr>
          <w:spacing w:val="-1"/>
        </w:rPr>
        <w:t>program</w:t>
      </w:r>
      <w:r w:rsidRPr="00E66B85">
        <w:rPr>
          <w:spacing w:val="2"/>
        </w:rPr>
        <w:t xml:space="preserve"> </w:t>
      </w:r>
      <w:r w:rsidRPr="00E66B85">
        <w:rPr>
          <w:spacing w:val="-1"/>
        </w:rPr>
        <w:t>office</w:t>
      </w:r>
      <w:r w:rsidRPr="00E66B85">
        <w:rPr>
          <w:spacing w:val="65"/>
        </w:rPr>
        <w:t xml:space="preserve"> </w:t>
      </w:r>
      <w:r w:rsidRPr="00E66B85">
        <w:rPr>
          <w:spacing w:val="-1"/>
        </w:rPr>
        <w:t>management,</w:t>
      </w:r>
      <w:r w:rsidRPr="00E66B85">
        <w:t xml:space="preserve"> </w:t>
      </w:r>
      <w:r w:rsidRPr="00E66B85">
        <w:rPr>
          <w:spacing w:val="-1"/>
        </w:rPr>
        <w:t>any</w:t>
      </w:r>
      <w:r w:rsidRPr="00E66B85">
        <w:rPr>
          <w:spacing w:val="-2"/>
        </w:rPr>
        <w:t xml:space="preserve"> </w:t>
      </w:r>
      <w:r w:rsidRPr="00E66B85">
        <w:rPr>
          <w:spacing w:val="-1"/>
        </w:rPr>
        <w:t>necessary</w:t>
      </w:r>
      <w:r w:rsidRPr="00E66B85">
        <w:rPr>
          <w:spacing w:val="-2"/>
        </w:rPr>
        <w:t xml:space="preserve"> </w:t>
      </w:r>
      <w:r w:rsidRPr="00E66B85">
        <w:rPr>
          <w:spacing w:val="-1"/>
        </w:rPr>
        <w:t>modifications.</w:t>
      </w:r>
    </w:p>
    <w:p w14:paraId="54F7F403" w14:textId="77777777" w:rsidR="00A921D7" w:rsidRPr="00E66B85" w:rsidRDefault="00A921D7" w:rsidP="001649AA">
      <w:pPr>
        <w:pStyle w:val="BodyText"/>
        <w:numPr>
          <w:ilvl w:val="0"/>
          <w:numId w:val="40"/>
        </w:numPr>
      </w:pPr>
      <w:r w:rsidRPr="00BA15D5">
        <w:rPr>
          <w:spacing w:val="-2"/>
        </w:rPr>
        <w:t>Develop</w:t>
      </w:r>
      <w:r w:rsidRPr="00B65C3B">
        <w:t xml:space="preserve"> </w:t>
      </w:r>
      <w:r w:rsidRPr="00B65C3B">
        <w:rPr>
          <w:spacing w:val="-1"/>
        </w:rPr>
        <w:t>and</w:t>
      </w:r>
      <w:r w:rsidRPr="00B65C3B">
        <w:t xml:space="preserve"> </w:t>
      </w:r>
      <w:r w:rsidRPr="00B65C3B">
        <w:rPr>
          <w:spacing w:val="-1"/>
        </w:rPr>
        <w:t>maintain</w:t>
      </w:r>
      <w:r w:rsidRPr="00B65C3B">
        <w:t xml:space="preserve"> </w:t>
      </w:r>
      <w:r w:rsidRPr="00B65C3B">
        <w:rPr>
          <w:spacing w:val="-1"/>
        </w:rPr>
        <w:t>th</w:t>
      </w:r>
      <w:r w:rsidRPr="00E66B85">
        <w:rPr>
          <w:spacing w:val="-1"/>
        </w:rPr>
        <w:t>e</w:t>
      </w:r>
      <w:r w:rsidRPr="00E66B85">
        <w:t xml:space="preserve"> </w:t>
      </w:r>
      <w:r w:rsidRPr="00E66B85">
        <w:rPr>
          <w:spacing w:val="-1"/>
        </w:rPr>
        <w:t>site-specific</w:t>
      </w:r>
      <w:r w:rsidRPr="00E66B85">
        <w:rPr>
          <w:spacing w:val="-2"/>
        </w:rPr>
        <w:t xml:space="preserve"> </w:t>
      </w:r>
      <w:r w:rsidRPr="00E66B85">
        <w:rPr>
          <w:spacing w:val="-1"/>
        </w:rPr>
        <w:t>Inspection</w:t>
      </w:r>
      <w:r w:rsidRPr="00E66B85">
        <w:t xml:space="preserve"> </w:t>
      </w:r>
      <w:r w:rsidRPr="00E66B85">
        <w:rPr>
          <w:spacing w:val="-1"/>
        </w:rPr>
        <w:t>Plan</w:t>
      </w:r>
      <w:r w:rsidRPr="00E66B85">
        <w:rPr>
          <w:spacing w:val="-2"/>
        </w:rPr>
        <w:t xml:space="preserve"> </w:t>
      </w:r>
      <w:r w:rsidRPr="00E66B85">
        <w:t>for</w:t>
      </w:r>
      <w:r w:rsidRPr="00E66B85">
        <w:rPr>
          <w:spacing w:val="2"/>
        </w:rPr>
        <w:t xml:space="preserve"> </w:t>
      </w:r>
      <w:r w:rsidRPr="00E66B85">
        <w:rPr>
          <w:spacing w:val="-1"/>
        </w:rPr>
        <w:t>continuous</w:t>
      </w:r>
      <w:r w:rsidRPr="00E66B85">
        <w:rPr>
          <w:spacing w:val="1"/>
        </w:rPr>
        <w:t xml:space="preserve"> </w:t>
      </w:r>
      <w:r w:rsidRPr="00E66B85">
        <w:rPr>
          <w:spacing w:val="-2"/>
        </w:rPr>
        <w:t>overview</w:t>
      </w:r>
      <w:r w:rsidRPr="00E66B85">
        <w:rPr>
          <w:spacing w:val="-3"/>
        </w:rPr>
        <w:t xml:space="preserve"> </w:t>
      </w:r>
      <w:r w:rsidRPr="00E66B85">
        <w:rPr>
          <w:spacing w:val="-1"/>
        </w:rPr>
        <w:t>of</w:t>
      </w:r>
      <w:r w:rsidRPr="00E66B85">
        <w:rPr>
          <w:spacing w:val="44"/>
        </w:rPr>
        <w:t xml:space="preserve"> </w:t>
      </w:r>
      <w:r w:rsidRPr="00E66B85">
        <w:rPr>
          <w:spacing w:val="-1"/>
        </w:rPr>
        <w:t>licensee</w:t>
      </w:r>
      <w:r w:rsidRPr="00E66B85">
        <w:t xml:space="preserve"> </w:t>
      </w:r>
      <w:r w:rsidRPr="00E66B85">
        <w:rPr>
          <w:spacing w:val="-1"/>
        </w:rPr>
        <w:t>performance</w:t>
      </w:r>
      <w:r w:rsidRPr="00E66B85">
        <w:rPr>
          <w:spacing w:val="-2"/>
        </w:rPr>
        <w:t xml:space="preserve"> </w:t>
      </w:r>
      <w:r w:rsidRPr="00E66B85">
        <w:rPr>
          <w:spacing w:val="-1"/>
        </w:rPr>
        <w:t>throughout</w:t>
      </w:r>
      <w:r w:rsidRPr="00E66B85">
        <w:t xml:space="preserve"> the </w:t>
      </w:r>
      <w:r w:rsidRPr="00E66B85">
        <w:rPr>
          <w:spacing w:val="-1"/>
        </w:rPr>
        <w:t>licensee’s</w:t>
      </w:r>
      <w:r w:rsidRPr="00E66B85">
        <w:rPr>
          <w:spacing w:val="1"/>
        </w:rPr>
        <w:t xml:space="preserve"> </w:t>
      </w:r>
      <w:r w:rsidRPr="00E66B85">
        <w:rPr>
          <w:spacing w:val="-1"/>
        </w:rPr>
        <w:t>pre-</w:t>
      </w:r>
      <w:r w:rsidRPr="00E66B85">
        <w:rPr>
          <w:spacing w:val="2"/>
        </w:rPr>
        <w:t xml:space="preserve"> </w:t>
      </w:r>
      <w:r w:rsidRPr="00E66B85">
        <w:rPr>
          <w:spacing w:val="-1"/>
        </w:rPr>
        <w:t>and</w:t>
      </w:r>
      <w:r w:rsidRPr="00E66B85">
        <w:rPr>
          <w:spacing w:val="-2"/>
        </w:rPr>
        <w:t xml:space="preserve"> </w:t>
      </w:r>
      <w:r w:rsidRPr="00E66B85">
        <w:rPr>
          <w:spacing w:val="-1"/>
        </w:rPr>
        <w:t>post-restart</w:t>
      </w:r>
      <w:r w:rsidRPr="00E66B85">
        <w:t xml:space="preserve"> </w:t>
      </w:r>
      <w:r w:rsidRPr="00E66B85">
        <w:rPr>
          <w:spacing w:val="-1"/>
        </w:rPr>
        <w:t>activities.</w:t>
      </w:r>
    </w:p>
    <w:p w14:paraId="3BDA5838" w14:textId="77777777" w:rsidR="00A921D7" w:rsidRPr="00E31CED" w:rsidRDefault="00A921D7" w:rsidP="001649AA">
      <w:pPr>
        <w:pStyle w:val="BodyText"/>
        <w:numPr>
          <w:ilvl w:val="0"/>
          <w:numId w:val="40"/>
        </w:numPr>
      </w:pPr>
      <w:r w:rsidRPr="00BA15D5">
        <w:rPr>
          <w:spacing w:val="-1"/>
        </w:rPr>
        <w:t>Utilize</w:t>
      </w:r>
      <w:r w:rsidRPr="00B65C3B">
        <w:t xml:space="preserve"> the </w:t>
      </w:r>
      <w:r w:rsidRPr="00B65C3B">
        <w:rPr>
          <w:spacing w:val="-1"/>
        </w:rPr>
        <w:t>site-specific</w:t>
      </w:r>
      <w:r w:rsidRPr="00B65C3B">
        <w:rPr>
          <w:spacing w:val="-2"/>
        </w:rPr>
        <w:t xml:space="preserve"> </w:t>
      </w:r>
      <w:r w:rsidRPr="00B65C3B">
        <w:rPr>
          <w:spacing w:val="-1"/>
        </w:rPr>
        <w:t>Inspection</w:t>
      </w:r>
      <w:r w:rsidRPr="00B65C3B">
        <w:t xml:space="preserve"> </w:t>
      </w:r>
      <w:r w:rsidRPr="00B65C3B">
        <w:rPr>
          <w:spacing w:val="-1"/>
        </w:rPr>
        <w:t>Plan</w:t>
      </w:r>
      <w:r w:rsidRPr="00E66B85">
        <w:rPr>
          <w:spacing w:val="-2"/>
        </w:rPr>
        <w:t xml:space="preserve"> </w:t>
      </w:r>
      <w:r w:rsidRPr="00E66B85">
        <w:t xml:space="preserve">to </w:t>
      </w:r>
      <w:r w:rsidRPr="00E66B85">
        <w:rPr>
          <w:spacing w:val="-1"/>
        </w:rPr>
        <w:t>identify</w:t>
      </w:r>
      <w:r w:rsidRPr="00E66B85">
        <w:rPr>
          <w:spacing w:val="-4"/>
        </w:rPr>
        <w:t xml:space="preserve"> </w:t>
      </w:r>
      <w:r w:rsidRPr="00E66B85">
        <w:rPr>
          <w:spacing w:val="-1"/>
        </w:rPr>
        <w:t>the</w:t>
      </w:r>
      <w:r w:rsidRPr="00E66B85">
        <w:t xml:space="preserve"> </w:t>
      </w:r>
      <w:r w:rsidRPr="00E66B85">
        <w:rPr>
          <w:spacing w:val="-1"/>
        </w:rPr>
        <w:t>resources</w:t>
      </w:r>
      <w:r w:rsidRPr="00E66B85">
        <w:rPr>
          <w:spacing w:val="-2"/>
        </w:rPr>
        <w:t xml:space="preserve"> </w:t>
      </w:r>
      <w:r w:rsidRPr="00E66B85">
        <w:rPr>
          <w:spacing w:val="-1"/>
        </w:rPr>
        <w:t>necessary</w:t>
      </w:r>
      <w:r w:rsidRPr="00E66B85">
        <w:rPr>
          <w:spacing w:val="-2"/>
        </w:rPr>
        <w:t xml:space="preserve"> </w:t>
      </w:r>
      <w:r w:rsidRPr="00E66B85">
        <w:t>to</w:t>
      </w:r>
      <w:r w:rsidRPr="00E66B85">
        <w:rPr>
          <w:spacing w:val="-2"/>
        </w:rPr>
        <w:t xml:space="preserve"> </w:t>
      </w:r>
      <w:r w:rsidRPr="00E66B85">
        <w:rPr>
          <w:spacing w:val="-1"/>
        </w:rPr>
        <w:t>review</w:t>
      </w:r>
      <w:r w:rsidRPr="00E66B85">
        <w:rPr>
          <w:spacing w:val="41"/>
        </w:rPr>
        <w:t xml:space="preserve"> </w:t>
      </w:r>
      <w:r w:rsidRPr="00E66B85">
        <w:rPr>
          <w:spacing w:val="-1"/>
        </w:rPr>
        <w:t>performance</w:t>
      </w:r>
      <w:r w:rsidRPr="00E66B85">
        <w:rPr>
          <w:spacing w:val="-2"/>
        </w:rPr>
        <w:t xml:space="preserve"> </w:t>
      </w:r>
      <w:r w:rsidRPr="00E66B85">
        <w:rPr>
          <w:spacing w:val="-1"/>
        </w:rPr>
        <w:t>deficiencies</w:t>
      </w:r>
      <w:r w:rsidRPr="00E66B85">
        <w:rPr>
          <w:spacing w:val="-2"/>
        </w:rPr>
        <w:t xml:space="preserve"> </w:t>
      </w:r>
      <w:r w:rsidRPr="00E66B85">
        <w:rPr>
          <w:spacing w:val="-1"/>
        </w:rPr>
        <w:t>and</w:t>
      </w:r>
      <w:r w:rsidRPr="00E66B85">
        <w:t xml:space="preserve"> </w:t>
      </w:r>
      <w:r w:rsidRPr="00E66B85">
        <w:rPr>
          <w:spacing w:val="-1"/>
        </w:rPr>
        <w:t>identified</w:t>
      </w:r>
      <w:r w:rsidRPr="00E66B85">
        <w:rPr>
          <w:spacing w:val="-2"/>
        </w:rPr>
        <w:t xml:space="preserve"> </w:t>
      </w:r>
      <w:r w:rsidRPr="00E66B85">
        <w:rPr>
          <w:spacing w:val="-1"/>
        </w:rPr>
        <w:t>risk-significant</w:t>
      </w:r>
      <w:r w:rsidRPr="00E66B85">
        <w:rPr>
          <w:spacing w:val="2"/>
        </w:rPr>
        <w:t xml:space="preserve"> </w:t>
      </w:r>
      <w:r w:rsidRPr="00E66B85">
        <w:rPr>
          <w:spacing w:val="-1"/>
        </w:rPr>
        <w:t>issues</w:t>
      </w:r>
      <w:r w:rsidRPr="00E66B85">
        <w:rPr>
          <w:spacing w:val="-4"/>
        </w:rPr>
        <w:t xml:space="preserve"> </w:t>
      </w:r>
      <w:r w:rsidRPr="00E66B85">
        <w:t>for</w:t>
      </w:r>
      <w:r w:rsidRPr="00E66B85">
        <w:rPr>
          <w:spacing w:val="-1"/>
        </w:rPr>
        <w:t xml:space="preserve"> restart.</w:t>
      </w:r>
    </w:p>
    <w:p w14:paraId="6F361F79" w14:textId="739BB00F" w:rsidR="00A921D7" w:rsidRPr="00E66B85" w:rsidRDefault="00A921D7" w:rsidP="001649AA">
      <w:pPr>
        <w:pStyle w:val="BodyText"/>
        <w:numPr>
          <w:ilvl w:val="0"/>
          <w:numId w:val="40"/>
        </w:numPr>
      </w:pPr>
      <w:r w:rsidRPr="00BA15D5">
        <w:rPr>
          <w:spacing w:val="-1"/>
        </w:rPr>
        <w:t>Assess</w:t>
      </w:r>
      <w:r w:rsidRPr="00B65C3B">
        <w:rPr>
          <w:spacing w:val="-2"/>
        </w:rPr>
        <w:t xml:space="preserve"> </w:t>
      </w:r>
      <w:r w:rsidRPr="00B65C3B">
        <w:t xml:space="preserve">the </w:t>
      </w:r>
      <w:r w:rsidRPr="00B65C3B">
        <w:rPr>
          <w:spacing w:val="-1"/>
        </w:rPr>
        <w:t>licensee’s</w:t>
      </w:r>
      <w:r w:rsidRPr="00B65C3B">
        <w:rPr>
          <w:spacing w:val="-2"/>
        </w:rPr>
        <w:t xml:space="preserve"> </w:t>
      </w:r>
      <w:r w:rsidR="00FE7D62" w:rsidRPr="00B65C3B">
        <w:rPr>
          <w:spacing w:val="-1"/>
        </w:rPr>
        <w:t>third</w:t>
      </w:r>
      <w:r w:rsidR="00FE7D62" w:rsidRPr="00B65C3B">
        <w:t>-party</w:t>
      </w:r>
      <w:r w:rsidRPr="00E66B85">
        <w:rPr>
          <w:spacing w:val="-2"/>
        </w:rPr>
        <w:t xml:space="preserve"> evaluation</w:t>
      </w:r>
      <w:r w:rsidRPr="00E66B85">
        <w:t xml:space="preserve"> </w:t>
      </w:r>
      <w:r w:rsidRPr="00E66B85">
        <w:rPr>
          <w:spacing w:val="-2"/>
        </w:rPr>
        <w:t>of</w:t>
      </w:r>
      <w:r w:rsidRPr="00E66B85">
        <w:rPr>
          <w:spacing w:val="2"/>
        </w:rPr>
        <w:t xml:space="preserve"> </w:t>
      </w:r>
      <w:r w:rsidRPr="00E66B85">
        <w:rPr>
          <w:spacing w:val="-1"/>
        </w:rPr>
        <w:t>their</w:t>
      </w:r>
      <w:r w:rsidRPr="00E66B85">
        <w:rPr>
          <w:spacing w:val="2"/>
        </w:rPr>
        <w:t xml:space="preserve"> </w:t>
      </w:r>
      <w:r w:rsidRPr="00E66B85">
        <w:rPr>
          <w:spacing w:val="-1"/>
        </w:rPr>
        <w:t>safety</w:t>
      </w:r>
      <w:r w:rsidRPr="00E66B85">
        <w:rPr>
          <w:spacing w:val="-2"/>
        </w:rPr>
        <w:t xml:space="preserve"> </w:t>
      </w:r>
      <w:r w:rsidRPr="00E66B85">
        <w:rPr>
          <w:spacing w:val="-1"/>
        </w:rPr>
        <w:t>culture,</w:t>
      </w:r>
      <w:r w:rsidRPr="00E66B85">
        <w:rPr>
          <w:spacing w:val="2"/>
        </w:rPr>
        <w:t xml:space="preserve"> </w:t>
      </w:r>
      <w:r w:rsidRPr="00E66B85">
        <w:rPr>
          <w:spacing w:val="-2"/>
        </w:rPr>
        <w:t>including</w:t>
      </w:r>
      <w:r w:rsidRPr="00E66B85">
        <w:t xml:space="preserve"> </w:t>
      </w:r>
      <w:r w:rsidRPr="00E66B85">
        <w:rPr>
          <w:spacing w:val="-1"/>
        </w:rPr>
        <w:t>the</w:t>
      </w:r>
      <w:r w:rsidRPr="00E66B85">
        <w:rPr>
          <w:spacing w:val="70"/>
        </w:rPr>
        <w:t xml:space="preserve"> </w:t>
      </w:r>
      <w:r w:rsidRPr="00E66B85">
        <w:rPr>
          <w:spacing w:val="-1"/>
        </w:rPr>
        <w:t>adequacy</w:t>
      </w:r>
      <w:r w:rsidRPr="00E66B85">
        <w:rPr>
          <w:spacing w:val="-2"/>
        </w:rPr>
        <w:t xml:space="preserve"> of</w:t>
      </w:r>
      <w:r w:rsidRPr="00E66B85">
        <w:t xml:space="preserve"> the </w:t>
      </w:r>
      <w:r w:rsidRPr="00E66B85">
        <w:rPr>
          <w:spacing w:val="-2"/>
        </w:rPr>
        <w:t>licensee’s</w:t>
      </w:r>
      <w:r w:rsidRPr="00E66B85">
        <w:rPr>
          <w:spacing w:val="1"/>
        </w:rPr>
        <w:t xml:space="preserve"> </w:t>
      </w:r>
      <w:r w:rsidRPr="00E66B85">
        <w:rPr>
          <w:spacing w:val="-1"/>
        </w:rPr>
        <w:t>corrective</w:t>
      </w:r>
      <w:r w:rsidRPr="00E66B85">
        <w:t xml:space="preserve"> </w:t>
      </w:r>
      <w:r w:rsidRPr="00E66B85">
        <w:rPr>
          <w:spacing w:val="-1"/>
        </w:rPr>
        <w:t>action</w:t>
      </w:r>
      <w:r w:rsidRPr="00E66B85">
        <w:t xml:space="preserve"> </w:t>
      </w:r>
      <w:r w:rsidRPr="00E66B85">
        <w:rPr>
          <w:spacing w:val="-1"/>
        </w:rPr>
        <w:t>and</w:t>
      </w:r>
      <w:r w:rsidRPr="00E66B85">
        <w:rPr>
          <w:spacing w:val="-2"/>
        </w:rPr>
        <w:t xml:space="preserve"> improvement</w:t>
      </w:r>
      <w:r w:rsidRPr="00E66B85">
        <w:rPr>
          <w:spacing w:val="2"/>
        </w:rPr>
        <w:t xml:space="preserve"> </w:t>
      </w:r>
      <w:r w:rsidRPr="00E66B85">
        <w:rPr>
          <w:spacing w:val="-2"/>
        </w:rPr>
        <w:t>program</w:t>
      </w:r>
      <w:r w:rsidRPr="00E66B85">
        <w:rPr>
          <w:spacing w:val="2"/>
        </w:rPr>
        <w:t xml:space="preserve"> </w:t>
      </w:r>
      <w:r w:rsidRPr="00E66B85">
        <w:rPr>
          <w:spacing w:val="-2"/>
        </w:rPr>
        <w:t>and</w:t>
      </w:r>
      <w:r w:rsidRPr="00E66B85">
        <w:t xml:space="preserve"> the</w:t>
      </w:r>
      <w:r w:rsidRPr="00E66B85">
        <w:rPr>
          <w:spacing w:val="-2"/>
        </w:rPr>
        <w:t xml:space="preserve"> </w:t>
      </w:r>
      <w:r w:rsidRPr="00E66B85">
        <w:rPr>
          <w:spacing w:val="-1"/>
        </w:rPr>
        <w:t>ability</w:t>
      </w:r>
      <w:r w:rsidRPr="00E66B85">
        <w:rPr>
          <w:spacing w:val="-2"/>
        </w:rPr>
        <w:t xml:space="preserve"> </w:t>
      </w:r>
      <w:r w:rsidRPr="00E66B85">
        <w:rPr>
          <w:spacing w:val="-1"/>
        </w:rPr>
        <w:t>of</w:t>
      </w:r>
      <w:r w:rsidRPr="00E66B85">
        <w:rPr>
          <w:spacing w:val="70"/>
        </w:rPr>
        <w:t xml:space="preserve"> </w:t>
      </w:r>
      <w:r w:rsidRPr="00E66B85">
        <w:t xml:space="preserve">the </w:t>
      </w:r>
      <w:r w:rsidRPr="00E66B85">
        <w:rPr>
          <w:spacing w:val="-1"/>
        </w:rPr>
        <w:t>licensee</w:t>
      </w:r>
      <w:r w:rsidRPr="00E66B85">
        <w:rPr>
          <w:spacing w:val="-2"/>
        </w:rPr>
        <w:t xml:space="preserve"> </w:t>
      </w:r>
      <w:r w:rsidRPr="00E66B85">
        <w:t xml:space="preserve">to </w:t>
      </w:r>
      <w:r w:rsidRPr="00E66B85">
        <w:rPr>
          <w:spacing w:val="-1"/>
        </w:rPr>
        <w:t>identify</w:t>
      </w:r>
      <w:r w:rsidRPr="00E66B85">
        <w:rPr>
          <w:spacing w:val="-2"/>
        </w:rPr>
        <w:t xml:space="preserve"> </w:t>
      </w:r>
      <w:r w:rsidRPr="00E66B85">
        <w:rPr>
          <w:spacing w:val="-1"/>
        </w:rPr>
        <w:t>problems.</w:t>
      </w:r>
      <w:r w:rsidRPr="00E66B85">
        <w:rPr>
          <w:spacing w:val="60"/>
        </w:rPr>
        <w:t xml:space="preserve"> </w:t>
      </w:r>
      <w:r w:rsidRPr="00E66B85">
        <w:rPr>
          <w:spacing w:val="-1"/>
        </w:rPr>
        <w:t>If</w:t>
      </w:r>
      <w:r w:rsidRPr="00E66B85">
        <w:rPr>
          <w:spacing w:val="2"/>
        </w:rPr>
        <w:t xml:space="preserve"> </w:t>
      </w:r>
      <w:r w:rsidRPr="00E66B85">
        <w:rPr>
          <w:spacing w:val="-1"/>
        </w:rPr>
        <w:t>necessary,</w:t>
      </w:r>
      <w:r w:rsidRPr="00E66B85">
        <w:rPr>
          <w:spacing w:val="2"/>
        </w:rPr>
        <w:t xml:space="preserve"> </w:t>
      </w:r>
      <w:r w:rsidRPr="00E66B85">
        <w:rPr>
          <w:spacing w:val="-1"/>
        </w:rPr>
        <w:t>perform an</w:t>
      </w:r>
      <w:r w:rsidRPr="00E66B85">
        <w:t xml:space="preserve"> </w:t>
      </w:r>
      <w:r w:rsidRPr="00E66B85">
        <w:rPr>
          <w:spacing w:val="-2"/>
        </w:rPr>
        <w:t>independent</w:t>
      </w:r>
      <w:r w:rsidRPr="00E66B85">
        <w:rPr>
          <w:spacing w:val="2"/>
        </w:rPr>
        <w:t xml:space="preserve"> </w:t>
      </w:r>
      <w:r w:rsidRPr="00E66B85">
        <w:rPr>
          <w:spacing w:val="-1"/>
        </w:rPr>
        <w:t>assessment</w:t>
      </w:r>
      <w:r w:rsidRPr="00E66B85">
        <w:rPr>
          <w:spacing w:val="2"/>
        </w:rPr>
        <w:t xml:space="preserve"> </w:t>
      </w:r>
      <w:r w:rsidRPr="00E66B85">
        <w:rPr>
          <w:spacing w:val="-2"/>
        </w:rPr>
        <w:t>of</w:t>
      </w:r>
      <w:r w:rsidRPr="00E66B85">
        <w:rPr>
          <w:spacing w:val="37"/>
        </w:rPr>
        <w:t xml:space="preserve"> </w:t>
      </w:r>
      <w:r w:rsidRPr="00E66B85">
        <w:t xml:space="preserve">the </w:t>
      </w:r>
      <w:r w:rsidRPr="00E66B85">
        <w:rPr>
          <w:spacing w:val="-1"/>
        </w:rPr>
        <w:t>licensee’s</w:t>
      </w:r>
      <w:r w:rsidRPr="00E66B85">
        <w:rPr>
          <w:spacing w:val="1"/>
        </w:rPr>
        <w:t xml:space="preserve"> </w:t>
      </w:r>
      <w:r w:rsidRPr="00E66B85">
        <w:rPr>
          <w:spacing w:val="-1"/>
        </w:rPr>
        <w:t>safety</w:t>
      </w:r>
      <w:r w:rsidRPr="00E66B85">
        <w:rPr>
          <w:spacing w:val="-2"/>
        </w:rPr>
        <w:t xml:space="preserve"> </w:t>
      </w:r>
      <w:r w:rsidRPr="00E66B85">
        <w:rPr>
          <w:spacing w:val="-1"/>
        </w:rPr>
        <w:t>culture</w:t>
      </w:r>
      <w:r w:rsidRPr="00E66B85">
        <w:t xml:space="preserve"> </w:t>
      </w:r>
      <w:r w:rsidRPr="00E66B85">
        <w:rPr>
          <w:spacing w:val="-2"/>
        </w:rPr>
        <w:t>using</w:t>
      </w:r>
      <w:r w:rsidRPr="00E66B85">
        <w:t xml:space="preserve"> the</w:t>
      </w:r>
      <w:r w:rsidRPr="00E66B85">
        <w:rPr>
          <w:spacing w:val="-2"/>
        </w:rPr>
        <w:t xml:space="preserve"> </w:t>
      </w:r>
      <w:r w:rsidRPr="00E66B85">
        <w:rPr>
          <w:spacing w:val="-1"/>
        </w:rPr>
        <w:t>guidance</w:t>
      </w:r>
      <w:r w:rsidRPr="00E66B85">
        <w:t xml:space="preserve"> </w:t>
      </w:r>
      <w:r w:rsidRPr="00E66B85">
        <w:rPr>
          <w:spacing w:val="-1"/>
        </w:rPr>
        <w:t>contained</w:t>
      </w:r>
      <w:r w:rsidRPr="00E66B85">
        <w:t xml:space="preserve"> </w:t>
      </w:r>
      <w:r w:rsidRPr="00E66B85">
        <w:rPr>
          <w:spacing w:val="-1"/>
        </w:rPr>
        <w:t>in</w:t>
      </w:r>
      <w:r w:rsidRPr="00E66B85">
        <w:t xml:space="preserve"> </w:t>
      </w:r>
      <w:r w:rsidRPr="00E66B85">
        <w:rPr>
          <w:spacing w:val="-1"/>
        </w:rPr>
        <w:t>Inspection</w:t>
      </w:r>
      <w:r w:rsidRPr="00E66B85">
        <w:rPr>
          <w:spacing w:val="-2"/>
        </w:rPr>
        <w:t xml:space="preserve"> </w:t>
      </w:r>
      <w:r w:rsidRPr="00E66B85">
        <w:rPr>
          <w:spacing w:val="-1"/>
        </w:rPr>
        <w:t>Procedure</w:t>
      </w:r>
      <w:r w:rsidRPr="00E66B85">
        <w:rPr>
          <w:spacing w:val="31"/>
        </w:rPr>
        <w:t xml:space="preserve"> </w:t>
      </w:r>
      <w:r w:rsidRPr="00E66B85">
        <w:rPr>
          <w:spacing w:val="-1"/>
        </w:rPr>
        <w:t>95003.</w:t>
      </w:r>
    </w:p>
    <w:p w14:paraId="78EA0901" w14:textId="77777777" w:rsidR="00A921D7" w:rsidRPr="00E66B85" w:rsidRDefault="00A921D7" w:rsidP="001649AA">
      <w:pPr>
        <w:pStyle w:val="BodyText"/>
        <w:numPr>
          <w:ilvl w:val="0"/>
          <w:numId w:val="40"/>
        </w:numPr>
      </w:pPr>
      <w:r w:rsidRPr="00E66B85">
        <w:rPr>
          <w:spacing w:val="-1"/>
        </w:rPr>
        <w:t>Assess</w:t>
      </w:r>
      <w:r w:rsidRPr="00E66B85">
        <w:rPr>
          <w:spacing w:val="-2"/>
        </w:rPr>
        <w:t xml:space="preserve"> </w:t>
      </w:r>
      <w:r w:rsidRPr="00E66B85">
        <w:t xml:space="preserve">the </w:t>
      </w:r>
      <w:r w:rsidRPr="00E66B85">
        <w:rPr>
          <w:spacing w:val="-1"/>
        </w:rPr>
        <w:t>physical</w:t>
      </w:r>
      <w:r w:rsidRPr="00E66B85">
        <w:t xml:space="preserve"> </w:t>
      </w:r>
      <w:r w:rsidRPr="00E66B85">
        <w:rPr>
          <w:spacing w:val="-1"/>
        </w:rPr>
        <w:t>readiness</w:t>
      </w:r>
      <w:r w:rsidRPr="00E66B85">
        <w:rPr>
          <w:spacing w:val="1"/>
        </w:rPr>
        <w:t xml:space="preserve"> </w:t>
      </w:r>
      <w:r w:rsidRPr="00E66B85">
        <w:rPr>
          <w:spacing w:val="-2"/>
        </w:rPr>
        <w:t>of</w:t>
      </w:r>
      <w:r w:rsidRPr="00E66B85">
        <w:rPr>
          <w:spacing w:val="2"/>
        </w:rPr>
        <w:t xml:space="preserve"> </w:t>
      </w:r>
      <w:r w:rsidRPr="00E66B85">
        <w:t>the</w:t>
      </w:r>
      <w:r w:rsidRPr="00E66B85">
        <w:rPr>
          <w:spacing w:val="-2"/>
        </w:rPr>
        <w:t xml:space="preserve"> </w:t>
      </w:r>
      <w:r w:rsidRPr="00E66B85">
        <w:rPr>
          <w:spacing w:val="-1"/>
        </w:rPr>
        <w:t>plant</w:t>
      </w:r>
      <w:r w:rsidRPr="00E66B85">
        <w:t xml:space="preserve"> for</w:t>
      </w:r>
      <w:r w:rsidRPr="00E66B85">
        <w:rPr>
          <w:spacing w:val="-1"/>
        </w:rPr>
        <w:t xml:space="preserve"> restart.</w:t>
      </w:r>
    </w:p>
    <w:p w14:paraId="5149D2FA" w14:textId="77777777" w:rsidR="00A921D7" w:rsidRPr="00E66B85" w:rsidRDefault="00A921D7" w:rsidP="001649AA">
      <w:pPr>
        <w:pStyle w:val="BodyText"/>
        <w:numPr>
          <w:ilvl w:val="0"/>
          <w:numId w:val="40"/>
        </w:numPr>
      </w:pPr>
      <w:r w:rsidRPr="00BA15D5">
        <w:rPr>
          <w:spacing w:val="-1"/>
        </w:rPr>
        <w:lastRenderedPageBreak/>
        <w:t>Periodically</w:t>
      </w:r>
      <w:r w:rsidRPr="00B65C3B">
        <w:rPr>
          <w:spacing w:val="-2"/>
        </w:rPr>
        <w:t xml:space="preserve"> provide</w:t>
      </w:r>
      <w:r w:rsidRPr="00B65C3B">
        <w:t xml:space="preserve"> </w:t>
      </w:r>
      <w:r w:rsidRPr="00B65C3B">
        <w:rPr>
          <w:spacing w:val="-2"/>
        </w:rPr>
        <w:t>NRC</w:t>
      </w:r>
      <w:r w:rsidRPr="00B65C3B">
        <w:rPr>
          <w:spacing w:val="2"/>
        </w:rPr>
        <w:t xml:space="preserve"> </w:t>
      </w:r>
      <w:r w:rsidRPr="00B65C3B">
        <w:rPr>
          <w:spacing w:val="-1"/>
        </w:rPr>
        <w:t>management</w:t>
      </w:r>
      <w:r w:rsidRPr="00B65C3B">
        <w:t xml:space="preserve"> </w:t>
      </w:r>
      <w:r w:rsidRPr="00E66B85">
        <w:rPr>
          <w:spacing w:val="-1"/>
        </w:rPr>
        <w:t>and</w:t>
      </w:r>
      <w:r w:rsidRPr="00E66B85">
        <w:rPr>
          <w:spacing w:val="-2"/>
        </w:rPr>
        <w:t xml:space="preserve"> </w:t>
      </w:r>
      <w:r w:rsidRPr="00E66B85">
        <w:t>the</w:t>
      </w:r>
      <w:r w:rsidRPr="00E66B85">
        <w:rPr>
          <w:spacing w:val="-2"/>
        </w:rPr>
        <w:t xml:space="preserve"> </w:t>
      </w:r>
      <w:r w:rsidRPr="00E66B85">
        <w:rPr>
          <w:spacing w:val="-1"/>
        </w:rPr>
        <w:t>Commission,</w:t>
      </w:r>
      <w:r w:rsidRPr="00E66B85">
        <w:t xml:space="preserve"> </w:t>
      </w:r>
      <w:r w:rsidRPr="00E66B85">
        <w:rPr>
          <w:spacing w:val="-2"/>
        </w:rPr>
        <w:t>if</w:t>
      </w:r>
      <w:r w:rsidRPr="00E66B85">
        <w:rPr>
          <w:spacing w:val="2"/>
        </w:rPr>
        <w:t xml:space="preserve"> </w:t>
      </w:r>
      <w:r w:rsidRPr="00E66B85">
        <w:rPr>
          <w:spacing w:val="-1"/>
        </w:rPr>
        <w:t>requested,</w:t>
      </w:r>
      <w:r w:rsidRPr="00E66B85">
        <w:rPr>
          <w:spacing w:val="-3"/>
        </w:rPr>
        <w:t xml:space="preserve"> </w:t>
      </w:r>
      <w:r w:rsidRPr="00E66B85">
        <w:rPr>
          <w:spacing w:val="-1"/>
        </w:rPr>
        <w:t>briefings</w:t>
      </w:r>
      <w:r w:rsidRPr="00E66B85">
        <w:rPr>
          <w:spacing w:val="-2"/>
        </w:rPr>
        <w:t xml:space="preserve"> </w:t>
      </w:r>
      <w:r w:rsidRPr="00E66B85">
        <w:rPr>
          <w:spacing w:val="-1"/>
        </w:rPr>
        <w:t>and</w:t>
      </w:r>
      <w:r w:rsidRPr="00E66B85">
        <w:rPr>
          <w:spacing w:val="40"/>
        </w:rPr>
        <w:t xml:space="preserve"> </w:t>
      </w:r>
      <w:r w:rsidRPr="00E66B85">
        <w:rPr>
          <w:spacing w:val="-1"/>
        </w:rPr>
        <w:t>updates</w:t>
      </w:r>
      <w:r w:rsidRPr="00E66B85">
        <w:rPr>
          <w:spacing w:val="1"/>
        </w:rPr>
        <w:t xml:space="preserve"> </w:t>
      </w:r>
      <w:r w:rsidRPr="00E66B85">
        <w:rPr>
          <w:spacing w:val="-1"/>
        </w:rPr>
        <w:t>on</w:t>
      </w:r>
      <w:r w:rsidRPr="00E66B85">
        <w:rPr>
          <w:spacing w:val="-2"/>
        </w:rPr>
        <w:t xml:space="preserve"> </w:t>
      </w:r>
      <w:r w:rsidRPr="00E66B85">
        <w:t>the</w:t>
      </w:r>
      <w:r w:rsidRPr="00E66B85">
        <w:rPr>
          <w:spacing w:val="-2"/>
        </w:rPr>
        <w:t xml:space="preserve"> </w:t>
      </w:r>
      <w:r w:rsidRPr="00E66B85">
        <w:rPr>
          <w:spacing w:val="-1"/>
        </w:rPr>
        <w:t>status</w:t>
      </w:r>
      <w:r w:rsidRPr="00E66B85">
        <w:rPr>
          <w:spacing w:val="-2"/>
        </w:rPr>
        <w:t xml:space="preserve"> of</w:t>
      </w:r>
      <w:r w:rsidRPr="00E66B85">
        <w:t xml:space="preserve"> the </w:t>
      </w:r>
      <w:r w:rsidRPr="00E66B85">
        <w:rPr>
          <w:spacing w:val="-1"/>
        </w:rPr>
        <w:t>licensee’s</w:t>
      </w:r>
      <w:r w:rsidRPr="00E66B85">
        <w:rPr>
          <w:spacing w:val="1"/>
        </w:rPr>
        <w:t xml:space="preserve"> </w:t>
      </w:r>
      <w:r w:rsidRPr="00E66B85">
        <w:rPr>
          <w:spacing w:val="-1"/>
        </w:rPr>
        <w:t>progress</w:t>
      </w:r>
      <w:r w:rsidRPr="00E66B85">
        <w:rPr>
          <w:spacing w:val="-2"/>
        </w:rPr>
        <w:t xml:space="preserve"> in</w:t>
      </w:r>
      <w:r w:rsidRPr="00E66B85">
        <w:t xml:space="preserve"> </w:t>
      </w:r>
      <w:r w:rsidRPr="00E66B85">
        <w:rPr>
          <w:spacing w:val="-2"/>
        </w:rPr>
        <w:t>resolving</w:t>
      </w:r>
      <w:r w:rsidRPr="00E66B85">
        <w:rPr>
          <w:spacing w:val="3"/>
        </w:rPr>
        <w:t xml:space="preserve"> </w:t>
      </w:r>
      <w:r w:rsidRPr="00E66B85">
        <w:rPr>
          <w:spacing w:val="-1"/>
        </w:rPr>
        <w:t>issues</w:t>
      </w:r>
      <w:r w:rsidRPr="00E66B85">
        <w:rPr>
          <w:spacing w:val="-2"/>
        </w:rPr>
        <w:t xml:space="preserve"> </w:t>
      </w:r>
      <w:r w:rsidRPr="00E66B85">
        <w:rPr>
          <w:spacing w:val="-1"/>
        </w:rPr>
        <w:t>associated</w:t>
      </w:r>
      <w:r w:rsidRPr="00E66B85">
        <w:t xml:space="preserve"> </w:t>
      </w:r>
      <w:r w:rsidRPr="00E66B85">
        <w:rPr>
          <w:spacing w:val="-2"/>
        </w:rPr>
        <w:t>with</w:t>
      </w:r>
      <w:r w:rsidRPr="00E66B85">
        <w:t xml:space="preserve"> </w:t>
      </w:r>
      <w:r w:rsidRPr="00E66B85">
        <w:rPr>
          <w:spacing w:val="-1"/>
        </w:rPr>
        <w:t>the</w:t>
      </w:r>
      <w:r w:rsidRPr="00E66B85">
        <w:rPr>
          <w:spacing w:val="58"/>
        </w:rPr>
        <w:t xml:space="preserve"> </w:t>
      </w:r>
      <w:r w:rsidRPr="00E66B85">
        <w:rPr>
          <w:spacing w:val="-1"/>
        </w:rPr>
        <w:t>reasons</w:t>
      </w:r>
      <w:r w:rsidRPr="00E66B85">
        <w:rPr>
          <w:spacing w:val="-2"/>
        </w:rPr>
        <w:t xml:space="preserve"> </w:t>
      </w:r>
      <w:r w:rsidRPr="00E66B85">
        <w:t>for</w:t>
      </w:r>
      <w:r w:rsidRPr="00E66B85">
        <w:rPr>
          <w:spacing w:val="-1"/>
        </w:rPr>
        <w:t xml:space="preserve"> </w:t>
      </w:r>
      <w:r w:rsidRPr="00E66B85">
        <w:rPr>
          <w:spacing w:val="-2"/>
        </w:rPr>
        <w:t>shutdown,</w:t>
      </w:r>
      <w:r w:rsidRPr="00E66B85">
        <w:rPr>
          <w:spacing w:val="2"/>
        </w:rPr>
        <w:t xml:space="preserve"> </w:t>
      </w:r>
      <w:r w:rsidRPr="00E66B85">
        <w:rPr>
          <w:spacing w:val="-2"/>
        </w:rPr>
        <w:t>corrective</w:t>
      </w:r>
      <w:r w:rsidRPr="00E66B85">
        <w:t xml:space="preserve"> </w:t>
      </w:r>
      <w:r w:rsidRPr="00E66B85">
        <w:rPr>
          <w:spacing w:val="-1"/>
        </w:rPr>
        <w:t>actions,</w:t>
      </w:r>
      <w:r w:rsidRPr="00E66B85">
        <w:t xml:space="preserve"> </w:t>
      </w:r>
      <w:r w:rsidRPr="00E66B85">
        <w:rPr>
          <w:spacing w:val="-1"/>
        </w:rPr>
        <w:t>and</w:t>
      </w:r>
      <w:r w:rsidRPr="00E66B85">
        <w:rPr>
          <w:spacing w:val="-2"/>
        </w:rPr>
        <w:t xml:space="preserve"> </w:t>
      </w:r>
      <w:r w:rsidRPr="00E66B85">
        <w:rPr>
          <w:spacing w:val="-1"/>
        </w:rPr>
        <w:t>the</w:t>
      </w:r>
      <w:r w:rsidRPr="00E66B85">
        <w:rPr>
          <w:spacing w:val="-2"/>
        </w:rPr>
        <w:t xml:space="preserve"> </w:t>
      </w:r>
      <w:r w:rsidRPr="00E66B85">
        <w:rPr>
          <w:spacing w:val="-1"/>
        </w:rPr>
        <w:t>facility’s</w:t>
      </w:r>
      <w:r w:rsidRPr="00E66B85">
        <w:rPr>
          <w:spacing w:val="1"/>
        </w:rPr>
        <w:t xml:space="preserve"> </w:t>
      </w:r>
      <w:r w:rsidRPr="00E66B85">
        <w:rPr>
          <w:spacing w:val="-1"/>
        </w:rPr>
        <w:t>performance.</w:t>
      </w:r>
    </w:p>
    <w:p w14:paraId="772D2177" w14:textId="77777777" w:rsidR="00A921D7" w:rsidRPr="00E66B85" w:rsidRDefault="00A921D7" w:rsidP="001649AA">
      <w:pPr>
        <w:pStyle w:val="BodyText"/>
        <w:numPr>
          <w:ilvl w:val="0"/>
          <w:numId w:val="40"/>
        </w:numPr>
      </w:pPr>
      <w:r w:rsidRPr="00BA15D5">
        <w:rPr>
          <w:spacing w:val="-1"/>
        </w:rPr>
        <w:t>Conduct</w:t>
      </w:r>
      <w:r w:rsidRPr="00B65C3B">
        <w:rPr>
          <w:spacing w:val="2"/>
        </w:rPr>
        <w:t xml:space="preserve"> </w:t>
      </w:r>
      <w:r w:rsidRPr="00B65C3B">
        <w:rPr>
          <w:spacing w:val="-2"/>
        </w:rPr>
        <w:t>public</w:t>
      </w:r>
      <w:r w:rsidRPr="00B65C3B">
        <w:rPr>
          <w:spacing w:val="1"/>
        </w:rPr>
        <w:t xml:space="preserve"> </w:t>
      </w:r>
      <w:r w:rsidRPr="00B65C3B">
        <w:rPr>
          <w:spacing w:val="-2"/>
        </w:rPr>
        <w:t xml:space="preserve">periodic </w:t>
      </w:r>
      <w:r w:rsidRPr="00B65C3B">
        <w:rPr>
          <w:spacing w:val="-1"/>
        </w:rPr>
        <w:t>meetings</w:t>
      </w:r>
      <w:r w:rsidRPr="00B65C3B">
        <w:rPr>
          <w:spacing w:val="-2"/>
        </w:rPr>
        <w:t xml:space="preserve"> with</w:t>
      </w:r>
      <w:r w:rsidRPr="00E66B85">
        <w:t xml:space="preserve"> the </w:t>
      </w:r>
      <w:r w:rsidRPr="00E66B85">
        <w:rPr>
          <w:spacing w:val="-2"/>
        </w:rPr>
        <w:t>licensee</w:t>
      </w:r>
      <w:r w:rsidRPr="00E66B85">
        <w:t xml:space="preserve"> to</w:t>
      </w:r>
      <w:r w:rsidRPr="00E66B85">
        <w:rPr>
          <w:spacing w:val="-2"/>
        </w:rPr>
        <w:t xml:space="preserve"> </w:t>
      </w:r>
      <w:r w:rsidRPr="00E66B85">
        <w:rPr>
          <w:spacing w:val="-1"/>
        </w:rPr>
        <w:t>discuss</w:t>
      </w:r>
      <w:r w:rsidRPr="00E66B85">
        <w:rPr>
          <w:spacing w:val="1"/>
        </w:rPr>
        <w:t xml:space="preserve"> </w:t>
      </w:r>
      <w:r w:rsidRPr="00E66B85">
        <w:rPr>
          <w:spacing w:val="-1"/>
        </w:rPr>
        <w:t>progress</w:t>
      </w:r>
      <w:r w:rsidRPr="00E66B85">
        <w:rPr>
          <w:spacing w:val="-2"/>
        </w:rPr>
        <w:t xml:space="preserve"> toward</w:t>
      </w:r>
      <w:r w:rsidRPr="00E66B85">
        <w:rPr>
          <w:spacing w:val="67"/>
        </w:rPr>
        <w:t xml:space="preserve"> </w:t>
      </w:r>
      <w:r w:rsidRPr="00E66B85">
        <w:rPr>
          <w:spacing w:val="-1"/>
        </w:rPr>
        <w:t>satisfactory</w:t>
      </w:r>
      <w:r w:rsidRPr="00E66B85">
        <w:rPr>
          <w:spacing w:val="-2"/>
        </w:rPr>
        <w:t xml:space="preserve"> </w:t>
      </w:r>
      <w:r w:rsidRPr="00E66B85">
        <w:rPr>
          <w:spacing w:val="-1"/>
        </w:rPr>
        <w:t>completion</w:t>
      </w:r>
      <w:r w:rsidRPr="00E66B85">
        <w:t xml:space="preserve"> </w:t>
      </w:r>
      <w:r w:rsidRPr="00E66B85">
        <w:rPr>
          <w:spacing w:val="-2"/>
        </w:rPr>
        <w:t>of</w:t>
      </w:r>
      <w:r w:rsidRPr="00E66B85">
        <w:t xml:space="preserve"> the </w:t>
      </w:r>
      <w:r w:rsidRPr="00E66B85">
        <w:rPr>
          <w:spacing w:val="-1"/>
        </w:rPr>
        <w:t>licensee’s</w:t>
      </w:r>
      <w:r w:rsidRPr="00E66B85">
        <w:rPr>
          <w:spacing w:val="-2"/>
        </w:rPr>
        <w:t xml:space="preserve"> </w:t>
      </w:r>
      <w:r w:rsidRPr="00E66B85">
        <w:rPr>
          <w:spacing w:val="-1"/>
        </w:rPr>
        <w:t>restart</w:t>
      </w:r>
      <w:r w:rsidRPr="00E66B85">
        <w:t xml:space="preserve"> </w:t>
      </w:r>
      <w:r w:rsidRPr="00E66B85">
        <w:rPr>
          <w:spacing w:val="-1"/>
        </w:rPr>
        <w:t>program.</w:t>
      </w:r>
    </w:p>
    <w:p w14:paraId="0C029AC4" w14:textId="77777777" w:rsidR="00A921D7" w:rsidRPr="00E66B85" w:rsidRDefault="00A921D7" w:rsidP="001649AA">
      <w:pPr>
        <w:pStyle w:val="BodyText"/>
        <w:numPr>
          <w:ilvl w:val="0"/>
          <w:numId w:val="40"/>
        </w:numPr>
      </w:pPr>
      <w:r w:rsidRPr="00BA15D5">
        <w:rPr>
          <w:spacing w:val="-1"/>
        </w:rPr>
        <w:t>Upon</w:t>
      </w:r>
      <w:r w:rsidRPr="00B65C3B">
        <w:t xml:space="preserve"> </w:t>
      </w:r>
      <w:r w:rsidRPr="00B65C3B">
        <w:rPr>
          <w:spacing w:val="-1"/>
        </w:rPr>
        <w:t>satisfactory</w:t>
      </w:r>
      <w:r w:rsidRPr="00B65C3B">
        <w:rPr>
          <w:spacing w:val="-2"/>
        </w:rPr>
        <w:t xml:space="preserve"> </w:t>
      </w:r>
      <w:r w:rsidRPr="00B65C3B">
        <w:rPr>
          <w:spacing w:val="-1"/>
        </w:rPr>
        <w:t>inspection</w:t>
      </w:r>
      <w:r w:rsidRPr="00B65C3B">
        <w:t xml:space="preserve"> </w:t>
      </w:r>
      <w:r w:rsidRPr="00B65C3B">
        <w:rPr>
          <w:spacing w:val="-1"/>
        </w:rPr>
        <w:t>and</w:t>
      </w:r>
      <w:r w:rsidRPr="00E66B85">
        <w:t xml:space="preserve"> </w:t>
      </w:r>
      <w:r w:rsidRPr="00E66B85">
        <w:rPr>
          <w:spacing w:val="-1"/>
        </w:rPr>
        <w:t>assessment</w:t>
      </w:r>
      <w:r w:rsidRPr="00E66B85">
        <w:t xml:space="preserve"> </w:t>
      </w:r>
      <w:r w:rsidRPr="00E66B85">
        <w:rPr>
          <w:spacing w:val="-2"/>
        </w:rPr>
        <w:t>of</w:t>
      </w:r>
      <w:r w:rsidRPr="00E66B85">
        <w:rPr>
          <w:spacing w:val="2"/>
        </w:rPr>
        <w:t xml:space="preserve"> </w:t>
      </w:r>
      <w:r w:rsidRPr="00E66B85">
        <w:rPr>
          <w:spacing w:val="-1"/>
        </w:rPr>
        <w:t>the</w:t>
      </w:r>
      <w:r w:rsidRPr="00E66B85">
        <w:t xml:space="preserve"> </w:t>
      </w:r>
      <w:r w:rsidRPr="00E66B85">
        <w:rPr>
          <w:spacing w:val="-1"/>
        </w:rPr>
        <w:t>completion</w:t>
      </w:r>
      <w:r w:rsidRPr="00E66B85">
        <w:t xml:space="preserve"> </w:t>
      </w:r>
      <w:r w:rsidRPr="00E66B85">
        <w:rPr>
          <w:spacing w:val="-2"/>
        </w:rPr>
        <w:t>of</w:t>
      </w:r>
      <w:r w:rsidRPr="00E66B85">
        <w:rPr>
          <w:spacing w:val="2"/>
        </w:rPr>
        <w:t xml:space="preserve"> </w:t>
      </w:r>
      <w:r w:rsidRPr="00E66B85">
        <w:t>the</w:t>
      </w:r>
      <w:r w:rsidRPr="00E66B85">
        <w:rPr>
          <w:spacing w:val="-2"/>
        </w:rPr>
        <w:t xml:space="preserve"> </w:t>
      </w:r>
      <w:r w:rsidRPr="00E66B85">
        <w:rPr>
          <w:spacing w:val="-1"/>
        </w:rPr>
        <w:t>pre-startup</w:t>
      </w:r>
      <w:r w:rsidRPr="00E66B85">
        <w:t xml:space="preserve"> </w:t>
      </w:r>
      <w:r w:rsidRPr="00E66B85">
        <w:rPr>
          <w:spacing w:val="-1"/>
        </w:rPr>
        <w:t>portion</w:t>
      </w:r>
      <w:r w:rsidRPr="00E66B85">
        <w:rPr>
          <w:spacing w:val="34"/>
        </w:rPr>
        <w:t xml:space="preserve"> </w:t>
      </w:r>
      <w:r w:rsidRPr="00E66B85">
        <w:rPr>
          <w:spacing w:val="-2"/>
        </w:rPr>
        <w:t>of</w:t>
      </w:r>
      <w:r w:rsidRPr="00E66B85">
        <w:rPr>
          <w:spacing w:val="2"/>
        </w:rPr>
        <w:t xml:space="preserve"> </w:t>
      </w:r>
      <w:r w:rsidRPr="00E66B85">
        <w:t xml:space="preserve">the </w:t>
      </w:r>
      <w:r w:rsidRPr="00E66B85">
        <w:rPr>
          <w:spacing w:val="-1"/>
        </w:rPr>
        <w:t>licensee’s</w:t>
      </w:r>
      <w:r w:rsidRPr="00E66B85">
        <w:rPr>
          <w:spacing w:val="-2"/>
        </w:rPr>
        <w:t xml:space="preserve"> </w:t>
      </w:r>
      <w:r w:rsidRPr="00E66B85">
        <w:rPr>
          <w:spacing w:val="-1"/>
        </w:rPr>
        <w:t>restart</w:t>
      </w:r>
      <w:r w:rsidRPr="00E66B85">
        <w:t xml:space="preserve"> </w:t>
      </w:r>
      <w:r w:rsidRPr="00E66B85">
        <w:rPr>
          <w:spacing w:val="-1"/>
        </w:rPr>
        <w:t>program,</w:t>
      </w:r>
      <w:r w:rsidRPr="00E66B85">
        <w:t xml:space="preserve"> </w:t>
      </w:r>
      <w:r w:rsidRPr="00E66B85">
        <w:rPr>
          <w:spacing w:val="-2"/>
        </w:rPr>
        <w:t>provide</w:t>
      </w:r>
      <w:r w:rsidRPr="00E66B85">
        <w:t xml:space="preserve"> a </w:t>
      </w:r>
      <w:r w:rsidRPr="00E66B85">
        <w:rPr>
          <w:spacing w:val="-1"/>
        </w:rPr>
        <w:t>written</w:t>
      </w:r>
      <w:r w:rsidRPr="00E66B85">
        <w:rPr>
          <w:spacing w:val="-2"/>
        </w:rPr>
        <w:t xml:space="preserve"> </w:t>
      </w:r>
      <w:r w:rsidRPr="00E66B85">
        <w:rPr>
          <w:spacing w:val="-1"/>
        </w:rPr>
        <w:t>recommendation</w:t>
      </w:r>
      <w:r w:rsidRPr="00E66B85">
        <w:t xml:space="preserve"> </w:t>
      </w:r>
      <w:r w:rsidRPr="00E66B85">
        <w:rPr>
          <w:spacing w:val="-1"/>
        </w:rPr>
        <w:t>and</w:t>
      </w:r>
      <w:r w:rsidRPr="00E66B85">
        <w:rPr>
          <w:spacing w:val="-2"/>
        </w:rPr>
        <w:t xml:space="preserve"> </w:t>
      </w:r>
      <w:r w:rsidRPr="00E66B85">
        <w:rPr>
          <w:spacing w:val="-1"/>
        </w:rPr>
        <w:t>the</w:t>
      </w:r>
      <w:r w:rsidRPr="00E66B85">
        <w:t xml:space="preserve"> </w:t>
      </w:r>
      <w:r w:rsidRPr="00E66B85">
        <w:rPr>
          <w:spacing w:val="-1"/>
        </w:rPr>
        <w:t>basis</w:t>
      </w:r>
      <w:r w:rsidRPr="00E66B85">
        <w:rPr>
          <w:spacing w:val="-2"/>
        </w:rPr>
        <w:t xml:space="preserve"> </w:t>
      </w:r>
      <w:r w:rsidRPr="00E66B85">
        <w:t>for</w:t>
      </w:r>
      <w:r w:rsidRPr="00E66B85">
        <w:rPr>
          <w:spacing w:val="-1"/>
        </w:rPr>
        <w:t xml:space="preserve"> the</w:t>
      </w:r>
      <w:r w:rsidRPr="00E66B85">
        <w:rPr>
          <w:spacing w:val="40"/>
        </w:rPr>
        <w:t xml:space="preserve"> </w:t>
      </w:r>
      <w:r w:rsidRPr="00E66B85">
        <w:rPr>
          <w:spacing w:val="-1"/>
        </w:rPr>
        <w:t>approval</w:t>
      </w:r>
      <w:r w:rsidRPr="00E66B85">
        <w:t xml:space="preserve"> for</w:t>
      </w:r>
      <w:r w:rsidRPr="00E66B85">
        <w:rPr>
          <w:spacing w:val="-1"/>
        </w:rPr>
        <w:t xml:space="preserve"> restart</w:t>
      </w:r>
      <w:r w:rsidRPr="00E66B85">
        <w:t xml:space="preserve"> to</w:t>
      </w:r>
      <w:r w:rsidRPr="00E66B85">
        <w:rPr>
          <w:spacing w:val="-2"/>
        </w:rPr>
        <w:t xml:space="preserve"> </w:t>
      </w:r>
      <w:r w:rsidRPr="00E66B85">
        <w:rPr>
          <w:spacing w:val="-1"/>
        </w:rPr>
        <w:t>the</w:t>
      </w:r>
      <w:r w:rsidRPr="00E66B85">
        <w:t xml:space="preserve"> </w:t>
      </w:r>
      <w:r w:rsidRPr="00E66B85">
        <w:rPr>
          <w:spacing w:val="-1"/>
        </w:rPr>
        <w:t>Regional</w:t>
      </w:r>
      <w:r w:rsidRPr="00E66B85">
        <w:t xml:space="preserve"> </w:t>
      </w:r>
      <w:r w:rsidRPr="00E66B85">
        <w:rPr>
          <w:spacing w:val="-1"/>
        </w:rPr>
        <w:t>Administrator and</w:t>
      </w:r>
      <w:r w:rsidRPr="00E66B85">
        <w:rPr>
          <w:spacing w:val="-2"/>
        </w:rPr>
        <w:t xml:space="preserve"> </w:t>
      </w:r>
      <w:r w:rsidRPr="00E66B85">
        <w:t xml:space="preserve">the </w:t>
      </w:r>
      <w:r w:rsidRPr="00E66B85">
        <w:rPr>
          <w:spacing w:val="-1"/>
        </w:rPr>
        <w:t xml:space="preserve">Director </w:t>
      </w:r>
      <w:r w:rsidRPr="00E66B85">
        <w:rPr>
          <w:spacing w:val="-2"/>
        </w:rPr>
        <w:t>of</w:t>
      </w:r>
      <w:r w:rsidRPr="00E66B85">
        <w:rPr>
          <w:spacing w:val="2"/>
        </w:rPr>
        <w:t xml:space="preserve"> </w:t>
      </w:r>
      <w:r w:rsidRPr="00E66B85">
        <w:rPr>
          <w:spacing w:val="-1"/>
        </w:rPr>
        <w:t>(NRR).</w:t>
      </w:r>
    </w:p>
    <w:p w14:paraId="7995E4D6" w14:textId="77777777" w:rsidR="00A921D7" w:rsidRPr="00E66B85" w:rsidRDefault="00A921D7" w:rsidP="001649AA">
      <w:pPr>
        <w:pStyle w:val="BodyText"/>
        <w:numPr>
          <w:ilvl w:val="0"/>
          <w:numId w:val="40"/>
        </w:numPr>
      </w:pPr>
      <w:r w:rsidRPr="00BA15D5">
        <w:rPr>
          <w:spacing w:val="-2"/>
        </w:rPr>
        <w:t>Provide</w:t>
      </w:r>
      <w:r w:rsidRPr="00B65C3B">
        <w:t xml:space="preserve"> </w:t>
      </w:r>
      <w:r w:rsidRPr="00B65C3B">
        <w:rPr>
          <w:spacing w:val="-1"/>
        </w:rPr>
        <w:t>post-restart</w:t>
      </w:r>
      <w:r w:rsidRPr="00B65C3B">
        <w:t xml:space="preserve"> </w:t>
      </w:r>
      <w:r w:rsidRPr="00B65C3B">
        <w:rPr>
          <w:spacing w:val="-1"/>
        </w:rPr>
        <w:t>enhanced</w:t>
      </w:r>
      <w:r w:rsidRPr="00B65C3B">
        <w:t xml:space="preserve"> </w:t>
      </w:r>
      <w:r w:rsidRPr="00B65C3B">
        <w:rPr>
          <w:spacing w:val="-1"/>
        </w:rPr>
        <w:t>oversight</w:t>
      </w:r>
      <w:r w:rsidRPr="00E66B85">
        <w:rPr>
          <w:spacing w:val="2"/>
        </w:rPr>
        <w:t xml:space="preserve"> </w:t>
      </w:r>
      <w:r w:rsidRPr="00E66B85">
        <w:rPr>
          <w:spacing w:val="-2"/>
        </w:rPr>
        <w:t>of</w:t>
      </w:r>
      <w:r w:rsidRPr="00E66B85">
        <w:rPr>
          <w:spacing w:val="2"/>
        </w:rPr>
        <w:t xml:space="preserve"> </w:t>
      </w:r>
      <w:r w:rsidRPr="00E66B85">
        <w:rPr>
          <w:spacing w:val="-2"/>
        </w:rPr>
        <w:t>licensee</w:t>
      </w:r>
      <w:r w:rsidRPr="00E66B85">
        <w:t xml:space="preserve"> </w:t>
      </w:r>
      <w:r w:rsidRPr="00E66B85">
        <w:rPr>
          <w:spacing w:val="-1"/>
        </w:rPr>
        <w:t>performance</w:t>
      </w:r>
      <w:r w:rsidRPr="00E66B85">
        <w:t xml:space="preserve"> </w:t>
      </w:r>
      <w:r w:rsidRPr="00E66B85">
        <w:rPr>
          <w:spacing w:val="-1"/>
        </w:rPr>
        <w:t>until</w:t>
      </w:r>
      <w:r w:rsidRPr="00E66B85">
        <w:t xml:space="preserve"> </w:t>
      </w:r>
      <w:r w:rsidRPr="00E66B85">
        <w:rPr>
          <w:spacing w:val="-1"/>
        </w:rPr>
        <w:t>there</w:t>
      </w:r>
      <w:r w:rsidRPr="00E66B85">
        <w:t xml:space="preserve"> </w:t>
      </w:r>
      <w:r w:rsidRPr="00E66B85">
        <w:rPr>
          <w:spacing w:val="-1"/>
        </w:rPr>
        <w:t>is</w:t>
      </w:r>
      <w:r w:rsidRPr="00E66B85">
        <w:rPr>
          <w:spacing w:val="1"/>
        </w:rPr>
        <w:t xml:space="preserve"> </w:t>
      </w:r>
      <w:r w:rsidRPr="00E66B85">
        <w:t>a</w:t>
      </w:r>
      <w:r w:rsidRPr="00E66B85">
        <w:rPr>
          <w:spacing w:val="-2"/>
        </w:rPr>
        <w:t xml:space="preserve"> </w:t>
      </w:r>
      <w:r w:rsidRPr="00E66B85">
        <w:rPr>
          <w:spacing w:val="-1"/>
        </w:rPr>
        <w:t>return</w:t>
      </w:r>
      <w:r w:rsidRPr="00E66B85">
        <w:rPr>
          <w:spacing w:val="-2"/>
        </w:rPr>
        <w:t xml:space="preserve"> </w:t>
      </w:r>
      <w:r w:rsidRPr="00E66B85">
        <w:t>to</w:t>
      </w:r>
      <w:r w:rsidRPr="00E66B85">
        <w:rPr>
          <w:spacing w:val="51"/>
        </w:rPr>
        <w:t xml:space="preserve"> </w:t>
      </w:r>
      <w:r w:rsidRPr="00E66B85">
        <w:t>the</w:t>
      </w:r>
      <w:r w:rsidRPr="00E66B85">
        <w:rPr>
          <w:spacing w:val="-2"/>
        </w:rPr>
        <w:t xml:space="preserve"> </w:t>
      </w:r>
      <w:r w:rsidRPr="00E66B85">
        <w:rPr>
          <w:spacing w:val="-1"/>
        </w:rPr>
        <w:t>routine</w:t>
      </w:r>
      <w:r w:rsidRPr="00E66B85">
        <w:t xml:space="preserve"> </w:t>
      </w:r>
      <w:r w:rsidRPr="00E66B85">
        <w:rPr>
          <w:spacing w:val="-1"/>
        </w:rPr>
        <w:t>oversight</w:t>
      </w:r>
      <w:r w:rsidRPr="00E66B85">
        <w:t xml:space="preserve"> </w:t>
      </w:r>
      <w:r w:rsidRPr="00E66B85">
        <w:rPr>
          <w:spacing w:val="-1"/>
        </w:rPr>
        <w:t>and</w:t>
      </w:r>
      <w:r w:rsidRPr="00E66B85">
        <w:rPr>
          <w:spacing w:val="-2"/>
        </w:rPr>
        <w:t xml:space="preserve"> </w:t>
      </w:r>
      <w:r w:rsidRPr="00E66B85">
        <w:rPr>
          <w:spacing w:val="-1"/>
        </w:rPr>
        <w:t>assessment</w:t>
      </w:r>
      <w:r w:rsidRPr="00E66B85">
        <w:t xml:space="preserve"> </w:t>
      </w:r>
      <w:r w:rsidRPr="00E66B85">
        <w:rPr>
          <w:spacing w:val="-2"/>
        </w:rPr>
        <w:t>of</w:t>
      </w:r>
      <w:r w:rsidRPr="00E66B85">
        <w:t xml:space="preserve"> the </w:t>
      </w:r>
      <w:r w:rsidRPr="00E66B85">
        <w:rPr>
          <w:spacing w:val="-1"/>
        </w:rPr>
        <w:t>ROP.</w:t>
      </w:r>
      <w:r w:rsidRPr="00E66B85">
        <w:t xml:space="preserve"> </w:t>
      </w:r>
      <w:r w:rsidRPr="00E66B85">
        <w:rPr>
          <w:spacing w:val="-2"/>
        </w:rPr>
        <w:t>Utilize</w:t>
      </w:r>
      <w:r w:rsidRPr="00E66B85">
        <w:t xml:space="preserve"> the </w:t>
      </w:r>
      <w:r w:rsidRPr="00E66B85">
        <w:rPr>
          <w:spacing w:val="-1"/>
        </w:rPr>
        <w:t>site-specific</w:t>
      </w:r>
      <w:r w:rsidRPr="00E66B85">
        <w:rPr>
          <w:spacing w:val="-2"/>
        </w:rPr>
        <w:t xml:space="preserve"> </w:t>
      </w:r>
      <w:r w:rsidRPr="00E66B85">
        <w:rPr>
          <w:spacing w:val="-1"/>
        </w:rPr>
        <w:t>Inspection Plan</w:t>
      </w:r>
      <w:r w:rsidRPr="00E66B85">
        <w:t xml:space="preserve"> to </w:t>
      </w:r>
      <w:r w:rsidRPr="00E66B85">
        <w:rPr>
          <w:spacing w:val="-2"/>
        </w:rPr>
        <w:t>develop</w:t>
      </w:r>
      <w:r w:rsidRPr="00E66B85">
        <w:t xml:space="preserve"> </w:t>
      </w:r>
      <w:r w:rsidRPr="00E66B85">
        <w:rPr>
          <w:spacing w:val="-1"/>
        </w:rPr>
        <w:t>and</w:t>
      </w:r>
      <w:r w:rsidRPr="00E66B85">
        <w:t xml:space="preserve"> </w:t>
      </w:r>
      <w:r w:rsidRPr="00E66B85">
        <w:rPr>
          <w:spacing w:val="-2"/>
        </w:rPr>
        <w:t>implement</w:t>
      </w:r>
      <w:r w:rsidRPr="00E66B85">
        <w:t xml:space="preserve"> the</w:t>
      </w:r>
      <w:r w:rsidRPr="00E66B85">
        <w:rPr>
          <w:spacing w:val="-2"/>
        </w:rPr>
        <w:t xml:space="preserve"> </w:t>
      </w:r>
      <w:r w:rsidRPr="00E66B85">
        <w:rPr>
          <w:spacing w:val="-1"/>
        </w:rPr>
        <w:t>necessary</w:t>
      </w:r>
      <w:r w:rsidRPr="00E66B85">
        <w:rPr>
          <w:spacing w:val="-2"/>
        </w:rPr>
        <w:t xml:space="preserve"> </w:t>
      </w:r>
      <w:r w:rsidRPr="00E66B85">
        <w:rPr>
          <w:spacing w:val="-1"/>
        </w:rPr>
        <w:t>inspection</w:t>
      </w:r>
      <w:r w:rsidRPr="00E66B85">
        <w:t xml:space="preserve"> </w:t>
      </w:r>
      <w:r w:rsidRPr="00E66B85">
        <w:rPr>
          <w:spacing w:val="-2"/>
        </w:rPr>
        <w:t>activities.</w:t>
      </w:r>
    </w:p>
    <w:p w14:paraId="634BD26D" w14:textId="77777777" w:rsidR="00A921D7" w:rsidRPr="00E66B85" w:rsidRDefault="00A921D7" w:rsidP="001649AA">
      <w:pPr>
        <w:pStyle w:val="BodyText"/>
        <w:numPr>
          <w:ilvl w:val="0"/>
          <w:numId w:val="40"/>
        </w:numPr>
      </w:pPr>
      <w:r w:rsidRPr="00BA15D5">
        <w:rPr>
          <w:spacing w:val="-2"/>
        </w:rPr>
        <w:t>Provide</w:t>
      </w:r>
      <w:r w:rsidRPr="00B65C3B">
        <w:rPr>
          <w:spacing w:val="1"/>
        </w:rPr>
        <w:t xml:space="preserve"> </w:t>
      </w:r>
      <w:r w:rsidRPr="00B65C3B">
        <w:t xml:space="preserve">a </w:t>
      </w:r>
      <w:r w:rsidRPr="00B65C3B">
        <w:rPr>
          <w:spacing w:val="-1"/>
        </w:rPr>
        <w:t>written</w:t>
      </w:r>
      <w:r w:rsidRPr="00B65C3B">
        <w:t xml:space="preserve"> </w:t>
      </w:r>
      <w:r w:rsidRPr="00B65C3B">
        <w:rPr>
          <w:spacing w:val="-1"/>
        </w:rPr>
        <w:t>recommendation</w:t>
      </w:r>
      <w:r w:rsidRPr="00B65C3B">
        <w:rPr>
          <w:spacing w:val="-2"/>
        </w:rPr>
        <w:t xml:space="preserve"> </w:t>
      </w:r>
      <w:r w:rsidRPr="00E66B85">
        <w:t>to</w:t>
      </w:r>
      <w:r w:rsidRPr="00E66B85">
        <w:rPr>
          <w:spacing w:val="-2"/>
        </w:rPr>
        <w:t xml:space="preserve"> </w:t>
      </w:r>
      <w:r w:rsidRPr="00E66B85">
        <w:t>the</w:t>
      </w:r>
      <w:r w:rsidRPr="00E66B85">
        <w:rPr>
          <w:spacing w:val="-2"/>
        </w:rPr>
        <w:t xml:space="preserve"> Regional</w:t>
      </w:r>
      <w:r w:rsidRPr="00E66B85">
        <w:t xml:space="preserve"> </w:t>
      </w:r>
      <w:r w:rsidRPr="00E66B85">
        <w:rPr>
          <w:spacing w:val="-1"/>
        </w:rPr>
        <w:t>Administrator and</w:t>
      </w:r>
      <w:r w:rsidRPr="00E66B85">
        <w:rPr>
          <w:spacing w:val="-2"/>
        </w:rPr>
        <w:t xml:space="preserve"> </w:t>
      </w:r>
      <w:r w:rsidRPr="00E66B85">
        <w:t>the</w:t>
      </w:r>
      <w:r w:rsidRPr="00E66B85">
        <w:rPr>
          <w:spacing w:val="-2"/>
        </w:rPr>
        <w:t xml:space="preserve"> </w:t>
      </w:r>
      <w:r w:rsidRPr="00E66B85">
        <w:rPr>
          <w:spacing w:val="-1"/>
        </w:rPr>
        <w:t xml:space="preserve">Director </w:t>
      </w:r>
      <w:r w:rsidRPr="00E66B85">
        <w:rPr>
          <w:spacing w:val="-2"/>
        </w:rPr>
        <w:t>of</w:t>
      </w:r>
      <w:r w:rsidRPr="00E66B85">
        <w:rPr>
          <w:spacing w:val="55"/>
        </w:rPr>
        <w:t xml:space="preserve"> </w:t>
      </w:r>
      <w:r w:rsidRPr="00E66B85">
        <w:rPr>
          <w:spacing w:val="-2"/>
        </w:rPr>
        <w:t>NRR</w:t>
      </w:r>
      <w:r w:rsidRPr="00E66B85">
        <w:t xml:space="preserve"> for</w:t>
      </w:r>
      <w:r w:rsidRPr="00E66B85">
        <w:rPr>
          <w:spacing w:val="-1"/>
        </w:rPr>
        <w:t xml:space="preserve"> </w:t>
      </w:r>
      <w:r w:rsidRPr="00E66B85">
        <w:t>the</w:t>
      </w:r>
      <w:r w:rsidRPr="00E66B85">
        <w:rPr>
          <w:spacing w:val="-2"/>
        </w:rPr>
        <w:t xml:space="preserve"> </w:t>
      </w:r>
      <w:r w:rsidRPr="00E66B85">
        <w:rPr>
          <w:spacing w:val="-1"/>
        </w:rPr>
        <w:t>return</w:t>
      </w:r>
      <w:r w:rsidRPr="00E66B85">
        <w:rPr>
          <w:spacing w:val="-2"/>
        </w:rPr>
        <w:t xml:space="preserve"> of</w:t>
      </w:r>
      <w:r w:rsidRPr="00E66B85">
        <w:rPr>
          <w:spacing w:val="2"/>
        </w:rPr>
        <w:t xml:space="preserve"> </w:t>
      </w:r>
      <w:r w:rsidRPr="00E66B85">
        <w:rPr>
          <w:spacing w:val="-1"/>
        </w:rPr>
        <w:t>FCS</w:t>
      </w:r>
      <w:r w:rsidRPr="00E66B85">
        <w:t xml:space="preserve"> to</w:t>
      </w:r>
      <w:r w:rsidRPr="00E66B85">
        <w:rPr>
          <w:spacing w:val="-2"/>
        </w:rPr>
        <w:t xml:space="preserve"> </w:t>
      </w:r>
      <w:r w:rsidRPr="00E66B85">
        <w:t>the</w:t>
      </w:r>
      <w:r w:rsidRPr="00E66B85">
        <w:rPr>
          <w:spacing w:val="-2"/>
        </w:rPr>
        <w:t xml:space="preserve"> </w:t>
      </w:r>
      <w:r w:rsidRPr="00E66B85">
        <w:rPr>
          <w:spacing w:val="-1"/>
        </w:rPr>
        <w:t>routine</w:t>
      </w:r>
      <w:r w:rsidRPr="00E66B85">
        <w:t xml:space="preserve"> </w:t>
      </w:r>
      <w:r w:rsidRPr="00E66B85">
        <w:rPr>
          <w:spacing w:val="-1"/>
        </w:rPr>
        <w:t>oversight</w:t>
      </w:r>
      <w:r w:rsidRPr="00E66B85">
        <w:t xml:space="preserve"> </w:t>
      </w:r>
      <w:r w:rsidRPr="00E66B85">
        <w:rPr>
          <w:spacing w:val="-1"/>
        </w:rPr>
        <w:t>and</w:t>
      </w:r>
      <w:r w:rsidRPr="00E66B85">
        <w:t xml:space="preserve"> </w:t>
      </w:r>
      <w:r w:rsidRPr="00E66B85">
        <w:rPr>
          <w:spacing w:val="-1"/>
        </w:rPr>
        <w:t>assessment</w:t>
      </w:r>
      <w:r w:rsidRPr="00E66B85">
        <w:t xml:space="preserve"> </w:t>
      </w:r>
      <w:r w:rsidRPr="00E66B85">
        <w:rPr>
          <w:spacing w:val="-2"/>
        </w:rPr>
        <w:t>of</w:t>
      </w:r>
      <w:r w:rsidRPr="00E66B85">
        <w:rPr>
          <w:spacing w:val="2"/>
        </w:rPr>
        <w:t xml:space="preserve"> </w:t>
      </w:r>
      <w:r w:rsidRPr="00E66B85">
        <w:t>the</w:t>
      </w:r>
      <w:r w:rsidRPr="00E66B85">
        <w:rPr>
          <w:spacing w:val="-4"/>
        </w:rPr>
        <w:t xml:space="preserve"> </w:t>
      </w:r>
      <w:r w:rsidRPr="00E66B85">
        <w:rPr>
          <w:spacing w:val="-1"/>
        </w:rPr>
        <w:t>ROP.</w:t>
      </w:r>
    </w:p>
    <w:p w14:paraId="6A969496" w14:textId="77777777" w:rsidR="00A921D7" w:rsidRPr="00E66B85" w:rsidRDefault="00A921D7" w:rsidP="001649AA">
      <w:pPr>
        <w:pStyle w:val="BodyText"/>
        <w:numPr>
          <w:ilvl w:val="0"/>
          <w:numId w:val="40"/>
        </w:numPr>
      </w:pPr>
      <w:r w:rsidRPr="00BA15D5">
        <w:rPr>
          <w:spacing w:val="-1"/>
        </w:rPr>
        <w:t>Ensure</w:t>
      </w:r>
      <w:r w:rsidRPr="00B65C3B">
        <w:t xml:space="preserve"> a</w:t>
      </w:r>
      <w:r w:rsidRPr="00B65C3B">
        <w:rPr>
          <w:spacing w:val="-2"/>
        </w:rPr>
        <w:t xml:space="preserve"> </w:t>
      </w:r>
      <w:r w:rsidRPr="00B65C3B">
        <w:rPr>
          <w:spacing w:val="-1"/>
        </w:rPr>
        <w:t>comprehensive</w:t>
      </w:r>
      <w:r w:rsidRPr="00B65C3B">
        <w:t xml:space="preserve"> </w:t>
      </w:r>
      <w:r w:rsidRPr="00B65C3B">
        <w:rPr>
          <w:spacing w:val="-1"/>
        </w:rPr>
        <w:t>record</w:t>
      </w:r>
      <w:r w:rsidRPr="00E66B85">
        <w:t xml:space="preserve"> </w:t>
      </w:r>
      <w:r w:rsidRPr="00E66B85">
        <w:rPr>
          <w:spacing w:val="-1"/>
        </w:rPr>
        <w:t>is</w:t>
      </w:r>
      <w:r w:rsidRPr="00E66B85">
        <w:rPr>
          <w:spacing w:val="-2"/>
        </w:rPr>
        <w:t xml:space="preserve"> developed</w:t>
      </w:r>
      <w:r w:rsidRPr="00E66B85">
        <w:t xml:space="preserve"> </w:t>
      </w:r>
      <w:r w:rsidRPr="00E66B85">
        <w:rPr>
          <w:spacing w:val="-1"/>
        </w:rPr>
        <w:t>and</w:t>
      </w:r>
      <w:r w:rsidRPr="00E66B85">
        <w:t xml:space="preserve"> </w:t>
      </w:r>
      <w:r w:rsidRPr="00E66B85">
        <w:rPr>
          <w:spacing w:val="-1"/>
        </w:rPr>
        <w:t>maintained</w:t>
      </w:r>
      <w:r w:rsidRPr="00E66B85">
        <w:rPr>
          <w:spacing w:val="-2"/>
        </w:rPr>
        <w:t xml:space="preserve"> </w:t>
      </w:r>
      <w:r w:rsidRPr="00E66B85">
        <w:rPr>
          <w:spacing w:val="-1"/>
        </w:rPr>
        <w:t>that</w:t>
      </w:r>
      <w:r w:rsidRPr="00E66B85">
        <w:rPr>
          <w:spacing w:val="2"/>
        </w:rPr>
        <w:t xml:space="preserve"> </w:t>
      </w:r>
      <w:r w:rsidRPr="00E66B85">
        <w:rPr>
          <w:spacing w:val="-1"/>
        </w:rPr>
        <w:t>documents</w:t>
      </w:r>
      <w:r w:rsidRPr="00E66B85">
        <w:rPr>
          <w:spacing w:val="1"/>
        </w:rPr>
        <w:t xml:space="preserve"> </w:t>
      </w:r>
      <w:r w:rsidRPr="00E66B85">
        <w:rPr>
          <w:spacing w:val="-2"/>
        </w:rPr>
        <w:t>NRC</w:t>
      </w:r>
      <w:r w:rsidRPr="00E66B85">
        <w:rPr>
          <w:spacing w:val="39"/>
        </w:rPr>
        <w:t xml:space="preserve"> </w:t>
      </w:r>
      <w:r w:rsidRPr="00E66B85">
        <w:rPr>
          <w:spacing w:val="-1"/>
        </w:rPr>
        <w:t>decisions</w:t>
      </w:r>
      <w:r w:rsidRPr="00E66B85">
        <w:rPr>
          <w:spacing w:val="1"/>
        </w:rPr>
        <w:t xml:space="preserve"> </w:t>
      </w:r>
      <w:r w:rsidRPr="00E66B85">
        <w:rPr>
          <w:spacing w:val="-1"/>
        </w:rPr>
        <w:t>and</w:t>
      </w:r>
      <w:r w:rsidRPr="00E66B85">
        <w:t xml:space="preserve"> </w:t>
      </w:r>
      <w:r w:rsidRPr="00E66B85">
        <w:rPr>
          <w:spacing w:val="-1"/>
        </w:rPr>
        <w:t>actions</w:t>
      </w:r>
      <w:r w:rsidRPr="00E66B85">
        <w:rPr>
          <w:spacing w:val="1"/>
        </w:rPr>
        <w:t xml:space="preserve"> </w:t>
      </w:r>
      <w:r w:rsidRPr="00E66B85">
        <w:rPr>
          <w:spacing w:val="-1"/>
        </w:rPr>
        <w:t>related</w:t>
      </w:r>
      <w:r w:rsidRPr="00E66B85">
        <w:rPr>
          <w:spacing w:val="-2"/>
        </w:rPr>
        <w:t xml:space="preserve"> </w:t>
      </w:r>
      <w:r w:rsidRPr="00E66B85">
        <w:t xml:space="preserve">to </w:t>
      </w:r>
      <w:r w:rsidRPr="00E66B85">
        <w:rPr>
          <w:spacing w:val="-2"/>
        </w:rPr>
        <w:t>MC</w:t>
      </w:r>
      <w:r w:rsidRPr="00E66B85">
        <w:t xml:space="preserve"> </w:t>
      </w:r>
      <w:r w:rsidRPr="00E66B85">
        <w:rPr>
          <w:spacing w:val="-1"/>
        </w:rPr>
        <w:t>0350</w:t>
      </w:r>
      <w:r w:rsidRPr="00E66B85">
        <w:t xml:space="preserve"> </w:t>
      </w:r>
      <w:r w:rsidRPr="00E66B85">
        <w:rPr>
          <w:spacing w:val="-1"/>
        </w:rPr>
        <w:t>activities</w:t>
      </w:r>
      <w:r w:rsidRPr="00E66B85">
        <w:rPr>
          <w:spacing w:val="1"/>
        </w:rPr>
        <w:t xml:space="preserve"> </w:t>
      </w:r>
      <w:r w:rsidRPr="00E66B85">
        <w:rPr>
          <w:spacing w:val="-1"/>
        </w:rPr>
        <w:t>and</w:t>
      </w:r>
      <w:r w:rsidRPr="00E66B85">
        <w:t xml:space="preserve"> </w:t>
      </w:r>
      <w:r w:rsidRPr="00E66B85">
        <w:rPr>
          <w:spacing w:val="-1"/>
        </w:rPr>
        <w:t>lessons</w:t>
      </w:r>
      <w:r w:rsidRPr="00E66B85">
        <w:rPr>
          <w:spacing w:val="-2"/>
        </w:rPr>
        <w:t xml:space="preserve"> </w:t>
      </w:r>
      <w:r w:rsidRPr="00E66B85">
        <w:rPr>
          <w:spacing w:val="-1"/>
        </w:rPr>
        <w:t>learned</w:t>
      </w:r>
      <w:r w:rsidRPr="00E66B85">
        <w:rPr>
          <w:spacing w:val="-4"/>
        </w:rPr>
        <w:t xml:space="preserve"> </w:t>
      </w:r>
      <w:r w:rsidRPr="00E66B85">
        <w:t>for</w:t>
      </w:r>
      <w:r w:rsidRPr="00E66B85">
        <w:rPr>
          <w:spacing w:val="-1"/>
        </w:rPr>
        <w:t xml:space="preserve"> future</w:t>
      </w:r>
      <w:r w:rsidRPr="00E66B85">
        <w:rPr>
          <w:spacing w:val="31"/>
        </w:rPr>
        <w:t xml:space="preserve"> </w:t>
      </w:r>
      <w:r w:rsidRPr="00E66B85">
        <w:rPr>
          <w:spacing w:val="-1"/>
        </w:rPr>
        <w:t>Panels.</w:t>
      </w:r>
    </w:p>
    <w:p w14:paraId="013AD4A3" w14:textId="77777777" w:rsidR="00A921D7" w:rsidRPr="00E66B85" w:rsidRDefault="00A921D7" w:rsidP="00BA15D5">
      <w:pPr>
        <w:pStyle w:val="BodyText"/>
      </w:pPr>
      <w:r w:rsidRPr="00BA15D5">
        <w:rPr>
          <w:spacing w:val="-1"/>
          <w:u w:val="single" w:color="000000"/>
        </w:rPr>
        <w:t>Panel</w:t>
      </w:r>
      <w:r w:rsidRPr="00B65C3B">
        <w:rPr>
          <w:u w:val="single" w:color="000000"/>
        </w:rPr>
        <w:t xml:space="preserve"> </w:t>
      </w:r>
      <w:r w:rsidRPr="00B65C3B">
        <w:rPr>
          <w:spacing w:val="-1"/>
          <w:u w:val="single" w:color="000000"/>
        </w:rPr>
        <w:t>Membership</w:t>
      </w:r>
      <w:r w:rsidRPr="00B65C3B">
        <w:rPr>
          <w:spacing w:val="1"/>
          <w:u w:val="single" w:color="000000"/>
        </w:rPr>
        <w:t xml:space="preserve"> </w:t>
      </w:r>
      <w:r w:rsidRPr="00B65C3B">
        <w:rPr>
          <w:spacing w:val="-1"/>
          <w:u w:val="single" w:color="000000"/>
        </w:rPr>
        <w:t>and</w:t>
      </w:r>
      <w:r w:rsidRPr="00B65C3B">
        <w:rPr>
          <w:spacing w:val="-2"/>
          <w:u w:val="single" w:color="000000"/>
        </w:rPr>
        <w:t xml:space="preserve"> </w:t>
      </w:r>
      <w:r w:rsidRPr="00B65C3B">
        <w:rPr>
          <w:spacing w:val="-1"/>
          <w:u w:val="single" w:color="000000"/>
        </w:rPr>
        <w:t>Quorum</w:t>
      </w:r>
      <w:r w:rsidRPr="00E66B85">
        <w:rPr>
          <w:spacing w:val="2"/>
          <w:u w:val="single" w:color="000000"/>
        </w:rPr>
        <w:t xml:space="preserve"> </w:t>
      </w:r>
      <w:r w:rsidRPr="00E66B85">
        <w:rPr>
          <w:spacing w:val="-2"/>
          <w:u w:val="single" w:color="000000"/>
        </w:rPr>
        <w:t>Requirements</w:t>
      </w:r>
    </w:p>
    <w:p w14:paraId="095B0B88" w14:textId="2D7F5C9A" w:rsidR="00A921D7" w:rsidRPr="00E66B85" w:rsidRDefault="00FE7D62" w:rsidP="00A11C2A">
      <w:pPr>
        <w:pStyle w:val="BodyText"/>
        <w:numPr>
          <w:ilvl w:val="0"/>
          <w:numId w:val="8"/>
        </w:numPr>
        <w:tabs>
          <w:tab w:val="left" w:pos="841"/>
        </w:tabs>
      </w:pPr>
      <w:ins w:id="197" w:author="Author">
        <w:r>
          <w:rPr>
            <w:spacing w:val="-1"/>
          </w:rPr>
          <w:t>Chair</w:t>
        </w:r>
      </w:ins>
      <w:r w:rsidR="00A921D7" w:rsidRPr="00B65C3B">
        <w:rPr>
          <w:spacing w:val="-1"/>
        </w:rPr>
        <w:t>:</w:t>
      </w:r>
      <w:r w:rsidR="00E46E57">
        <w:t xml:space="preserve"> </w:t>
      </w:r>
      <w:ins w:id="198" w:author="Author">
        <w:r>
          <w:rPr>
            <w:spacing w:val="-1"/>
          </w:rPr>
          <w:t>[Name]</w:t>
        </w:r>
      </w:ins>
      <w:r w:rsidR="00A921D7" w:rsidRPr="00B65C3B">
        <w:rPr>
          <w:spacing w:val="-1"/>
        </w:rPr>
        <w:t>,</w:t>
      </w:r>
      <w:r w:rsidR="00A921D7" w:rsidRPr="00E66B85">
        <w:t xml:space="preserve"> </w:t>
      </w:r>
      <w:r w:rsidR="00A921D7" w:rsidRPr="00E66B85">
        <w:rPr>
          <w:spacing w:val="-1"/>
        </w:rPr>
        <w:t>Director,</w:t>
      </w:r>
      <w:r w:rsidR="00A921D7" w:rsidRPr="00E66B85">
        <w:t xml:space="preserve"> </w:t>
      </w:r>
      <w:r w:rsidR="00A921D7" w:rsidRPr="00E66B85">
        <w:rPr>
          <w:spacing w:val="-2"/>
        </w:rPr>
        <w:t>Division</w:t>
      </w:r>
      <w:r w:rsidR="00A921D7" w:rsidRPr="00E66B85">
        <w:t xml:space="preserve"> </w:t>
      </w:r>
      <w:r w:rsidR="00A921D7" w:rsidRPr="00E66B85">
        <w:rPr>
          <w:spacing w:val="-1"/>
        </w:rPr>
        <w:t>of</w:t>
      </w:r>
      <w:r w:rsidR="00A921D7" w:rsidRPr="00E66B85">
        <w:rPr>
          <w:spacing w:val="4"/>
        </w:rPr>
        <w:t xml:space="preserve"> </w:t>
      </w:r>
      <w:r w:rsidR="00A921D7" w:rsidRPr="00E66B85">
        <w:rPr>
          <w:spacing w:val="-2"/>
        </w:rPr>
        <w:t>Nuclear</w:t>
      </w:r>
      <w:r w:rsidR="00A921D7" w:rsidRPr="00E66B85">
        <w:rPr>
          <w:spacing w:val="2"/>
        </w:rPr>
        <w:t xml:space="preserve"> </w:t>
      </w:r>
      <w:r w:rsidR="00A921D7" w:rsidRPr="00E66B85">
        <w:rPr>
          <w:spacing w:val="-1"/>
        </w:rPr>
        <w:t>Materials</w:t>
      </w:r>
      <w:r w:rsidR="00A921D7" w:rsidRPr="00E66B85">
        <w:rPr>
          <w:spacing w:val="1"/>
        </w:rPr>
        <w:t xml:space="preserve"> </w:t>
      </w:r>
      <w:r w:rsidR="00A921D7" w:rsidRPr="00E66B85">
        <w:rPr>
          <w:spacing w:val="-1"/>
        </w:rPr>
        <w:t>Safety,</w:t>
      </w:r>
      <w:r w:rsidR="00A921D7" w:rsidRPr="00E66B85">
        <w:rPr>
          <w:spacing w:val="2"/>
        </w:rPr>
        <w:t xml:space="preserve"> </w:t>
      </w:r>
      <w:r w:rsidR="00A921D7" w:rsidRPr="00E66B85">
        <w:rPr>
          <w:spacing w:val="-2"/>
        </w:rPr>
        <w:t xml:space="preserve">Region </w:t>
      </w:r>
      <w:r w:rsidR="00A921D7" w:rsidRPr="00E66B85">
        <w:t>IV</w:t>
      </w:r>
    </w:p>
    <w:p w14:paraId="26A295CC" w14:textId="1D7D4CB1" w:rsidR="00A921D7" w:rsidRPr="00E66B85" w:rsidRDefault="007351C3" w:rsidP="00A11C2A">
      <w:pPr>
        <w:pStyle w:val="BodyText"/>
        <w:numPr>
          <w:ilvl w:val="0"/>
          <w:numId w:val="8"/>
        </w:numPr>
        <w:tabs>
          <w:tab w:val="left" w:pos="841"/>
        </w:tabs>
        <w:ind w:right="223"/>
      </w:pPr>
      <w:r w:rsidRPr="00BA15D5">
        <w:rPr>
          <w:spacing w:val="-1"/>
        </w:rPr>
        <w:t xml:space="preserve">Vice </w:t>
      </w:r>
      <w:ins w:id="199" w:author="Author">
        <w:r w:rsidR="00FE7D62">
          <w:rPr>
            <w:spacing w:val="-1"/>
          </w:rPr>
          <w:t>Chair</w:t>
        </w:r>
      </w:ins>
      <w:r w:rsidR="00A921D7" w:rsidRPr="00B65C3B">
        <w:rPr>
          <w:spacing w:val="-1"/>
        </w:rPr>
        <w:t>:</w:t>
      </w:r>
      <w:r w:rsidR="00E46E57">
        <w:t xml:space="preserve"> </w:t>
      </w:r>
      <w:ins w:id="200" w:author="Author">
        <w:r w:rsidR="00FE7D62">
          <w:rPr>
            <w:spacing w:val="-1"/>
          </w:rPr>
          <w:t>[Name]</w:t>
        </w:r>
      </w:ins>
      <w:r w:rsidR="00A921D7" w:rsidRPr="00E66B85">
        <w:rPr>
          <w:spacing w:val="-1"/>
        </w:rPr>
        <w:t>,</w:t>
      </w:r>
      <w:r w:rsidR="00A921D7" w:rsidRPr="00E66B85">
        <w:rPr>
          <w:spacing w:val="2"/>
        </w:rPr>
        <w:t xml:space="preserve"> </w:t>
      </w:r>
      <w:r w:rsidR="00A921D7" w:rsidRPr="00E66B85">
        <w:rPr>
          <w:spacing w:val="-1"/>
        </w:rPr>
        <w:t>Deputy</w:t>
      </w:r>
      <w:r w:rsidR="00A921D7" w:rsidRPr="00E66B85">
        <w:rPr>
          <w:spacing w:val="-2"/>
        </w:rPr>
        <w:t xml:space="preserve"> Director,</w:t>
      </w:r>
      <w:r w:rsidR="00A921D7" w:rsidRPr="00E66B85">
        <w:rPr>
          <w:spacing w:val="2"/>
        </w:rPr>
        <w:t xml:space="preserve"> </w:t>
      </w:r>
      <w:r w:rsidR="00A921D7" w:rsidRPr="00E66B85">
        <w:rPr>
          <w:spacing w:val="-2"/>
        </w:rPr>
        <w:t>Division</w:t>
      </w:r>
      <w:r w:rsidR="00A921D7" w:rsidRPr="00E66B85">
        <w:t xml:space="preserve"> </w:t>
      </w:r>
      <w:r w:rsidR="00A921D7" w:rsidRPr="00E66B85">
        <w:rPr>
          <w:spacing w:val="-1"/>
        </w:rPr>
        <w:t>of</w:t>
      </w:r>
      <w:r w:rsidR="00A921D7" w:rsidRPr="00E66B85">
        <w:rPr>
          <w:spacing w:val="1"/>
        </w:rPr>
        <w:t xml:space="preserve"> </w:t>
      </w:r>
      <w:r w:rsidR="00A921D7" w:rsidRPr="00E66B85">
        <w:rPr>
          <w:spacing w:val="-1"/>
        </w:rPr>
        <w:t>Operating</w:t>
      </w:r>
      <w:r w:rsidR="00A921D7" w:rsidRPr="00E66B85">
        <w:t xml:space="preserve"> </w:t>
      </w:r>
      <w:r w:rsidR="00A921D7" w:rsidRPr="00E66B85">
        <w:rPr>
          <w:spacing w:val="-1"/>
        </w:rPr>
        <w:t>Reactor Licensing,</w:t>
      </w:r>
      <w:r w:rsidR="00A921D7" w:rsidRPr="00E66B85">
        <w:rPr>
          <w:spacing w:val="51"/>
        </w:rPr>
        <w:t xml:space="preserve"> </w:t>
      </w:r>
      <w:r w:rsidR="00A921D7" w:rsidRPr="00E66B85">
        <w:rPr>
          <w:spacing w:val="-2"/>
        </w:rPr>
        <w:t>NRR</w:t>
      </w:r>
    </w:p>
    <w:p w14:paraId="722E12B8" w14:textId="68C9B10F" w:rsidR="00A921D7" w:rsidRPr="00E66B85" w:rsidRDefault="00A921D7" w:rsidP="001649AA">
      <w:pPr>
        <w:pStyle w:val="BodyText"/>
      </w:pPr>
      <w:r w:rsidRPr="00BA15D5">
        <w:t xml:space="preserve">In </w:t>
      </w:r>
      <w:r w:rsidRPr="00B65C3B">
        <w:t>addition</w:t>
      </w:r>
      <w:r w:rsidRPr="00B65C3B">
        <w:rPr>
          <w:spacing w:val="-2"/>
        </w:rPr>
        <w:t xml:space="preserve"> </w:t>
      </w:r>
      <w:r w:rsidRPr="00B65C3B">
        <w:t>to</w:t>
      </w:r>
      <w:r w:rsidRPr="00B65C3B">
        <w:rPr>
          <w:spacing w:val="-2"/>
        </w:rPr>
        <w:t xml:space="preserve"> </w:t>
      </w:r>
      <w:r w:rsidRPr="00B65C3B">
        <w:t>the</w:t>
      </w:r>
      <w:r w:rsidRPr="00B65C3B">
        <w:rPr>
          <w:spacing w:val="-2"/>
        </w:rPr>
        <w:t xml:space="preserve"> </w:t>
      </w:r>
      <w:ins w:id="201" w:author="Author">
        <w:r w:rsidR="00FE7D62">
          <w:rPr>
            <w:spacing w:val="-2"/>
          </w:rPr>
          <w:t>Chair</w:t>
        </w:r>
      </w:ins>
      <w:r w:rsidRPr="00E66B85">
        <w:t xml:space="preserve"> </w:t>
      </w:r>
      <w:r w:rsidR="007351C3" w:rsidRPr="00E66B85">
        <w:t xml:space="preserve">or Vice </w:t>
      </w:r>
      <w:ins w:id="202" w:author="Author">
        <w:r w:rsidR="00FE7D62">
          <w:t>Chair</w:t>
        </w:r>
      </w:ins>
      <w:r w:rsidRPr="00E66B85">
        <w:t xml:space="preserve">, three </w:t>
      </w:r>
      <w:r w:rsidRPr="00E66B85">
        <w:rPr>
          <w:spacing w:val="-2"/>
        </w:rPr>
        <w:t>of</w:t>
      </w:r>
      <w:r w:rsidRPr="00E66B85">
        <w:rPr>
          <w:spacing w:val="2"/>
        </w:rPr>
        <w:t xml:space="preserve"> </w:t>
      </w:r>
      <w:r w:rsidRPr="00E66B85">
        <w:t>the</w:t>
      </w:r>
      <w:r w:rsidRPr="00E66B85">
        <w:rPr>
          <w:spacing w:val="-4"/>
        </w:rPr>
        <w:t xml:space="preserve"> </w:t>
      </w:r>
      <w:r w:rsidRPr="00E66B85">
        <w:rPr>
          <w:spacing w:val="-2"/>
        </w:rPr>
        <w:t>following</w:t>
      </w:r>
      <w:r w:rsidRPr="00E66B85">
        <w:rPr>
          <w:spacing w:val="3"/>
        </w:rPr>
        <w:t xml:space="preserve"> </w:t>
      </w:r>
      <w:r w:rsidRPr="00E66B85">
        <w:t>members (with at</w:t>
      </w:r>
      <w:r w:rsidRPr="00E66B85">
        <w:rPr>
          <w:spacing w:val="2"/>
        </w:rPr>
        <w:t xml:space="preserve"> </w:t>
      </w:r>
      <w:r w:rsidRPr="00E66B85">
        <w:rPr>
          <w:spacing w:val="-2"/>
        </w:rPr>
        <w:t>least</w:t>
      </w:r>
      <w:r w:rsidRPr="00E66B85">
        <w:rPr>
          <w:spacing w:val="2"/>
        </w:rPr>
        <w:t xml:space="preserve"> </w:t>
      </w:r>
      <w:r w:rsidRPr="00E66B85">
        <w:t>one</w:t>
      </w:r>
      <w:r w:rsidRPr="00E66B85">
        <w:rPr>
          <w:spacing w:val="54"/>
        </w:rPr>
        <w:t xml:space="preserve"> </w:t>
      </w:r>
      <w:r w:rsidRPr="00E66B85">
        <w:t>Headquarters</w:t>
      </w:r>
      <w:r w:rsidRPr="00E66B85">
        <w:rPr>
          <w:spacing w:val="-2"/>
        </w:rPr>
        <w:t xml:space="preserve"> </w:t>
      </w:r>
      <w:r w:rsidRPr="00E66B85">
        <w:t>member)</w:t>
      </w:r>
      <w:r w:rsidRPr="00E66B85">
        <w:rPr>
          <w:spacing w:val="-3"/>
        </w:rPr>
        <w:t xml:space="preserve"> </w:t>
      </w:r>
      <w:r w:rsidRPr="00E66B85">
        <w:t>are</w:t>
      </w:r>
      <w:r w:rsidRPr="00E66B85">
        <w:rPr>
          <w:spacing w:val="-2"/>
        </w:rPr>
        <w:t xml:space="preserve"> </w:t>
      </w:r>
      <w:r w:rsidRPr="00E66B85">
        <w:t>required</w:t>
      </w:r>
      <w:r w:rsidRPr="00E66B85">
        <w:rPr>
          <w:spacing w:val="-2"/>
        </w:rPr>
        <w:t xml:space="preserve"> </w:t>
      </w:r>
      <w:r w:rsidRPr="00E66B85">
        <w:t>to establish</w:t>
      </w:r>
      <w:r w:rsidRPr="00E66B85">
        <w:rPr>
          <w:spacing w:val="-2"/>
        </w:rPr>
        <w:t xml:space="preserve"> </w:t>
      </w:r>
      <w:r w:rsidRPr="00E66B85">
        <w:t>a</w:t>
      </w:r>
      <w:r w:rsidRPr="00E66B85">
        <w:rPr>
          <w:spacing w:val="-2"/>
        </w:rPr>
        <w:t xml:space="preserve"> </w:t>
      </w:r>
      <w:r w:rsidRPr="00E66B85">
        <w:t>quorum for the</w:t>
      </w:r>
      <w:r w:rsidRPr="00E66B85">
        <w:rPr>
          <w:spacing w:val="-4"/>
        </w:rPr>
        <w:t xml:space="preserve"> </w:t>
      </w:r>
      <w:r w:rsidRPr="00E66B85">
        <w:t>Oversight</w:t>
      </w:r>
      <w:r w:rsidRPr="00E66B85">
        <w:rPr>
          <w:spacing w:val="2"/>
        </w:rPr>
        <w:t xml:space="preserve"> </w:t>
      </w:r>
      <w:r w:rsidRPr="00E66B85">
        <w:t>Panel:</w:t>
      </w:r>
    </w:p>
    <w:p w14:paraId="119EFA87" w14:textId="5268EF2A" w:rsidR="00A921D7" w:rsidRPr="00E66B85" w:rsidRDefault="00FE7D62" w:rsidP="00A11C2A">
      <w:pPr>
        <w:pStyle w:val="BodyText"/>
        <w:numPr>
          <w:ilvl w:val="0"/>
          <w:numId w:val="8"/>
        </w:numPr>
        <w:tabs>
          <w:tab w:val="left" w:pos="841"/>
        </w:tabs>
      </w:pPr>
      <w:ins w:id="203" w:author="Author">
        <w:r>
          <w:rPr>
            <w:spacing w:val="-1"/>
          </w:rPr>
          <w:t>[Name]</w:t>
        </w:r>
      </w:ins>
      <w:r w:rsidR="00A921D7" w:rsidRPr="00B65C3B">
        <w:rPr>
          <w:spacing w:val="-1"/>
        </w:rPr>
        <w:t>, Acting</w:t>
      </w:r>
      <w:r w:rsidR="00A921D7" w:rsidRPr="00B65C3B">
        <w:rPr>
          <w:spacing w:val="3"/>
        </w:rPr>
        <w:t xml:space="preserve"> </w:t>
      </w:r>
      <w:r w:rsidR="00A921D7" w:rsidRPr="00B65C3B">
        <w:rPr>
          <w:spacing w:val="-1"/>
        </w:rPr>
        <w:t>Deputy</w:t>
      </w:r>
      <w:r w:rsidR="00A921D7" w:rsidRPr="00B65C3B">
        <w:rPr>
          <w:spacing w:val="-2"/>
        </w:rPr>
        <w:t xml:space="preserve"> </w:t>
      </w:r>
      <w:r w:rsidR="00A921D7" w:rsidRPr="00B65C3B">
        <w:rPr>
          <w:spacing w:val="-1"/>
        </w:rPr>
        <w:t>Director,</w:t>
      </w:r>
      <w:r w:rsidR="00A921D7" w:rsidRPr="00E66B85">
        <w:rPr>
          <w:spacing w:val="2"/>
        </w:rPr>
        <w:t xml:space="preserve"> </w:t>
      </w:r>
      <w:r w:rsidR="00A921D7" w:rsidRPr="00E66B85">
        <w:rPr>
          <w:spacing w:val="-2"/>
        </w:rPr>
        <w:t>Division</w:t>
      </w:r>
      <w:r w:rsidR="00A921D7" w:rsidRPr="00E66B85">
        <w:t xml:space="preserve"> </w:t>
      </w:r>
      <w:r w:rsidR="00A921D7" w:rsidRPr="00E66B85">
        <w:rPr>
          <w:spacing w:val="-2"/>
        </w:rPr>
        <w:t>of</w:t>
      </w:r>
      <w:r w:rsidR="00A921D7" w:rsidRPr="00E66B85">
        <w:rPr>
          <w:spacing w:val="2"/>
        </w:rPr>
        <w:t xml:space="preserve"> </w:t>
      </w:r>
      <w:r w:rsidR="00A921D7" w:rsidRPr="00E66B85">
        <w:rPr>
          <w:spacing w:val="-1"/>
        </w:rPr>
        <w:t>Reactor Safety,</w:t>
      </w:r>
      <w:r w:rsidR="00A921D7" w:rsidRPr="00E66B85">
        <w:t xml:space="preserve"> </w:t>
      </w:r>
      <w:r w:rsidR="00A921D7" w:rsidRPr="00E66B85">
        <w:rPr>
          <w:spacing w:val="-2"/>
        </w:rPr>
        <w:t>Region</w:t>
      </w:r>
      <w:r w:rsidR="00A921D7" w:rsidRPr="00E66B85">
        <w:t xml:space="preserve"> </w:t>
      </w:r>
      <w:r w:rsidR="00A921D7" w:rsidRPr="00E66B85">
        <w:rPr>
          <w:spacing w:val="-1"/>
        </w:rPr>
        <w:t>IV</w:t>
      </w:r>
    </w:p>
    <w:p w14:paraId="13CF7FFE" w14:textId="27F07613" w:rsidR="00A921D7" w:rsidRPr="00E66B85" w:rsidRDefault="00FE7D62" w:rsidP="00A11C2A">
      <w:pPr>
        <w:pStyle w:val="BodyText"/>
        <w:numPr>
          <w:ilvl w:val="0"/>
          <w:numId w:val="8"/>
        </w:numPr>
        <w:tabs>
          <w:tab w:val="left" w:pos="841"/>
        </w:tabs>
        <w:ind w:hanging="360"/>
      </w:pPr>
      <w:ins w:id="204" w:author="Author">
        <w:r>
          <w:rPr>
            <w:spacing w:val="-1"/>
          </w:rPr>
          <w:t>[Name]</w:t>
        </w:r>
      </w:ins>
      <w:r w:rsidR="00A921D7" w:rsidRPr="00B65C3B">
        <w:rPr>
          <w:spacing w:val="-2"/>
        </w:rPr>
        <w:t>,</w:t>
      </w:r>
      <w:r w:rsidR="00A921D7" w:rsidRPr="00B65C3B">
        <w:rPr>
          <w:spacing w:val="2"/>
        </w:rPr>
        <w:t xml:space="preserve"> </w:t>
      </w:r>
      <w:r w:rsidR="00A921D7" w:rsidRPr="00B65C3B">
        <w:rPr>
          <w:spacing w:val="-1"/>
        </w:rPr>
        <w:t>Chief,</w:t>
      </w:r>
      <w:r w:rsidR="00A921D7" w:rsidRPr="00B65C3B">
        <w:t xml:space="preserve"> </w:t>
      </w:r>
      <w:r w:rsidR="00A921D7" w:rsidRPr="00B65C3B">
        <w:rPr>
          <w:spacing w:val="-2"/>
        </w:rPr>
        <w:t>Division</w:t>
      </w:r>
      <w:r w:rsidR="00A921D7" w:rsidRPr="00E66B85">
        <w:t xml:space="preserve"> </w:t>
      </w:r>
      <w:r w:rsidR="00A921D7" w:rsidRPr="00E66B85">
        <w:rPr>
          <w:spacing w:val="-2"/>
        </w:rPr>
        <w:t>of</w:t>
      </w:r>
      <w:r w:rsidR="00A921D7" w:rsidRPr="00E66B85">
        <w:rPr>
          <w:spacing w:val="4"/>
        </w:rPr>
        <w:t xml:space="preserve"> </w:t>
      </w:r>
      <w:r w:rsidR="00A921D7" w:rsidRPr="00E66B85">
        <w:rPr>
          <w:spacing w:val="-1"/>
        </w:rPr>
        <w:t>Reactor Projects</w:t>
      </w:r>
      <w:r w:rsidR="00A921D7" w:rsidRPr="00E66B85">
        <w:rPr>
          <w:spacing w:val="1"/>
        </w:rPr>
        <w:t xml:space="preserve"> </w:t>
      </w:r>
      <w:r w:rsidR="00A921D7" w:rsidRPr="00E66B85">
        <w:rPr>
          <w:spacing w:val="-1"/>
        </w:rPr>
        <w:t>Branch</w:t>
      </w:r>
      <w:r w:rsidR="00A921D7" w:rsidRPr="00E66B85">
        <w:t xml:space="preserve"> </w:t>
      </w:r>
      <w:r w:rsidR="00A921D7" w:rsidRPr="00E66B85">
        <w:rPr>
          <w:spacing w:val="-2"/>
        </w:rPr>
        <w:t>F,</w:t>
      </w:r>
      <w:r w:rsidR="00A921D7" w:rsidRPr="00E66B85">
        <w:rPr>
          <w:spacing w:val="2"/>
        </w:rPr>
        <w:t xml:space="preserve"> </w:t>
      </w:r>
      <w:r w:rsidR="00A921D7" w:rsidRPr="00E66B85">
        <w:rPr>
          <w:spacing w:val="-2"/>
        </w:rPr>
        <w:t xml:space="preserve">Region </w:t>
      </w:r>
      <w:r w:rsidR="00A921D7" w:rsidRPr="00E66B85">
        <w:t>IV</w:t>
      </w:r>
    </w:p>
    <w:p w14:paraId="0528E634" w14:textId="5E3EDCCC" w:rsidR="00A921D7" w:rsidRPr="00E66B85" w:rsidRDefault="00FE7D62" w:rsidP="00A11C2A">
      <w:pPr>
        <w:pStyle w:val="BodyText"/>
        <w:numPr>
          <w:ilvl w:val="0"/>
          <w:numId w:val="8"/>
        </w:numPr>
        <w:tabs>
          <w:tab w:val="left" w:pos="841"/>
        </w:tabs>
        <w:ind w:hanging="360"/>
      </w:pPr>
      <w:ins w:id="205" w:author="Author">
        <w:r>
          <w:rPr>
            <w:spacing w:val="-1"/>
          </w:rPr>
          <w:t>[Name]</w:t>
        </w:r>
      </w:ins>
      <w:r w:rsidR="00A921D7" w:rsidRPr="00B65C3B">
        <w:rPr>
          <w:spacing w:val="-1"/>
        </w:rPr>
        <w:t>,</w:t>
      </w:r>
      <w:r w:rsidR="00A921D7" w:rsidRPr="00B65C3B">
        <w:t xml:space="preserve"> </w:t>
      </w:r>
      <w:r w:rsidR="00A921D7" w:rsidRPr="00B65C3B">
        <w:rPr>
          <w:spacing w:val="-1"/>
        </w:rPr>
        <w:t>Senior</w:t>
      </w:r>
      <w:r w:rsidR="00A921D7" w:rsidRPr="00B65C3B">
        <w:rPr>
          <w:spacing w:val="2"/>
        </w:rPr>
        <w:t xml:space="preserve"> </w:t>
      </w:r>
      <w:r w:rsidR="00A921D7" w:rsidRPr="00B65C3B">
        <w:rPr>
          <w:spacing w:val="-2"/>
        </w:rPr>
        <w:t>Resident</w:t>
      </w:r>
      <w:r w:rsidR="00A921D7" w:rsidRPr="00E66B85">
        <w:rPr>
          <w:spacing w:val="2"/>
        </w:rPr>
        <w:t xml:space="preserve"> </w:t>
      </w:r>
      <w:r w:rsidR="00A921D7" w:rsidRPr="00E66B85">
        <w:rPr>
          <w:spacing w:val="-1"/>
        </w:rPr>
        <w:t>Inspector,</w:t>
      </w:r>
      <w:r w:rsidR="00A921D7" w:rsidRPr="00E66B85">
        <w:t xml:space="preserve"> </w:t>
      </w:r>
      <w:r w:rsidR="00A921D7" w:rsidRPr="00E66B85">
        <w:rPr>
          <w:spacing w:val="-1"/>
        </w:rPr>
        <w:t>Fort</w:t>
      </w:r>
      <w:r w:rsidR="00A921D7" w:rsidRPr="00E66B85">
        <w:rPr>
          <w:spacing w:val="2"/>
        </w:rPr>
        <w:t xml:space="preserve"> </w:t>
      </w:r>
      <w:r w:rsidR="00A921D7" w:rsidRPr="00E66B85">
        <w:rPr>
          <w:spacing w:val="-2"/>
        </w:rPr>
        <w:t>Calhoun</w:t>
      </w:r>
      <w:r w:rsidR="00A921D7" w:rsidRPr="00E66B85">
        <w:t xml:space="preserve"> </w:t>
      </w:r>
      <w:r w:rsidR="00A921D7" w:rsidRPr="00E66B85">
        <w:rPr>
          <w:spacing w:val="-1"/>
        </w:rPr>
        <w:t>Station</w:t>
      </w:r>
    </w:p>
    <w:p w14:paraId="530EDC22" w14:textId="50428447" w:rsidR="00A921D7" w:rsidRPr="00E66B85" w:rsidRDefault="00FE7D62" w:rsidP="00A11C2A">
      <w:pPr>
        <w:pStyle w:val="BodyText"/>
        <w:numPr>
          <w:ilvl w:val="0"/>
          <w:numId w:val="8"/>
        </w:numPr>
        <w:tabs>
          <w:tab w:val="left" w:pos="841"/>
        </w:tabs>
        <w:ind w:right="406" w:hanging="360"/>
      </w:pPr>
      <w:ins w:id="206" w:author="Author">
        <w:r>
          <w:rPr>
            <w:spacing w:val="-1"/>
          </w:rPr>
          <w:t>[Name]</w:t>
        </w:r>
      </w:ins>
      <w:r w:rsidR="00A921D7" w:rsidRPr="00B65C3B">
        <w:rPr>
          <w:spacing w:val="-2"/>
        </w:rPr>
        <w:t>,</w:t>
      </w:r>
      <w:r w:rsidR="00A921D7" w:rsidRPr="00B65C3B">
        <w:rPr>
          <w:spacing w:val="2"/>
        </w:rPr>
        <w:t xml:space="preserve"> </w:t>
      </w:r>
      <w:r w:rsidR="00A921D7" w:rsidRPr="00B65C3B">
        <w:rPr>
          <w:spacing w:val="-1"/>
        </w:rPr>
        <w:t>Chief,</w:t>
      </w:r>
      <w:r w:rsidR="00A921D7" w:rsidRPr="00B65C3B">
        <w:rPr>
          <w:spacing w:val="-3"/>
        </w:rPr>
        <w:t xml:space="preserve"> </w:t>
      </w:r>
      <w:r w:rsidR="00A921D7" w:rsidRPr="00E66B85">
        <w:rPr>
          <w:spacing w:val="-1"/>
        </w:rPr>
        <w:t>Licensing</w:t>
      </w:r>
      <w:r w:rsidR="00A921D7" w:rsidRPr="00E66B85">
        <w:rPr>
          <w:spacing w:val="3"/>
        </w:rPr>
        <w:t xml:space="preserve"> </w:t>
      </w:r>
      <w:r w:rsidR="00A921D7" w:rsidRPr="00E66B85">
        <w:rPr>
          <w:spacing w:val="-1"/>
        </w:rPr>
        <w:t>Branch</w:t>
      </w:r>
      <w:r w:rsidR="00A921D7" w:rsidRPr="00E66B85">
        <w:rPr>
          <w:spacing w:val="-2"/>
        </w:rPr>
        <w:t xml:space="preserve"> </w:t>
      </w:r>
      <w:r w:rsidR="00A921D7" w:rsidRPr="00E66B85">
        <w:t xml:space="preserve">IV, </w:t>
      </w:r>
      <w:r w:rsidR="00A921D7" w:rsidRPr="00E66B85">
        <w:rPr>
          <w:spacing w:val="-2"/>
        </w:rPr>
        <w:t>Division</w:t>
      </w:r>
      <w:r w:rsidR="00A921D7" w:rsidRPr="00E66B85">
        <w:t xml:space="preserve"> </w:t>
      </w:r>
      <w:r w:rsidR="00A921D7" w:rsidRPr="00E66B85">
        <w:rPr>
          <w:spacing w:val="-2"/>
        </w:rPr>
        <w:t>of</w:t>
      </w:r>
      <w:r w:rsidR="00A921D7" w:rsidRPr="00E66B85">
        <w:rPr>
          <w:spacing w:val="2"/>
        </w:rPr>
        <w:t xml:space="preserve"> </w:t>
      </w:r>
      <w:r w:rsidR="00A921D7" w:rsidRPr="00E66B85">
        <w:rPr>
          <w:spacing w:val="-1"/>
        </w:rPr>
        <w:t>Operating</w:t>
      </w:r>
      <w:r w:rsidR="00A921D7" w:rsidRPr="00E66B85">
        <w:rPr>
          <w:spacing w:val="3"/>
        </w:rPr>
        <w:t xml:space="preserve"> </w:t>
      </w:r>
      <w:r w:rsidR="00A921D7" w:rsidRPr="00E66B85">
        <w:rPr>
          <w:spacing w:val="-2"/>
        </w:rPr>
        <w:t>Reactor</w:t>
      </w:r>
      <w:r w:rsidR="00A921D7" w:rsidRPr="00E66B85">
        <w:rPr>
          <w:spacing w:val="2"/>
        </w:rPr>
        <w:t xml:space="preserve"> </w:t>
      </w:r>
      <w:r w:rsidR="00A921D7" w:rsidRPr="00E66B85">
        <w:rPr>
          <w:spacing w:val="-1"/>
        </w:rPr>
        <w:t>Licensing,</w:t>
      </w:r>
      <w:r w:rsidR="00A921D7" w:rsidRPr="00E66B85">
        <w:rPr>
          <w:spacing w:val="49"/>
        </w:rPr>
        <w:t xml:space="preserve"> </w:t>
      </w:r>
      <w:r w:rsidR="00A921D7" w:rsidRPr="00E66B85">
        <w:rPr>
          <w:spacing w:val="-2"/>
        </w:rPr>
        <w:t>NRR</w:t>
      </w:r>
    </w:p>
    <w:p w14:paraId="6EAA0350" w14:textId="5236AEDC" w:rsidR="00A921D7" w:rsidRPr="00E66B85" w:rsidRDefault="00A921D7" w:rsidP="00A11C2A">
      <w:pPr>
        <w:pStyle w:val="BodyText"/>
        <w:numPr>
          <w:ilvl w:val="0"/>
          <w:numId w:val="8"/>
        </w:numPr>
        <w:tabs>
          <w:tab w:val="left" w:pos="841"/>
        </w:tabs>
        <w:ind w:right="406" w:hanging="360"/>
      </w:pPr>
      <w:r w:rsidRPr="00BA15D5">
        <w:rPr>
          <w:spacing w:val="-1"/>
        </w:rPr>
        <w:t>*</w:t>
      </w:r>
      <w:ins w:id="207" w:author="Author">
        <w:r w:rsidR="00FE7D62">
          <w:rPr>
            <w:spacing w:val="-1"/>
          </w:rPr>
          <w:t>[Name]</w:t>
        </w:r>
      </w:ins>
      <w:r w:rsidRPr="00B65C3B">
        <w:t xml:space="preserve">, </w:t>
      </w:r>
      <w:r w:rsidRPr="00B65C3B">
        <w:rPr>
          <w:spacing w:val="-1"/>
        </w:rPr>
        <w:t>Project</w:t>
      </w:r>
      <w:r w:rsidRPr="00B65C3B">
        <w:t xml:space="preserve"> </w:t>
      </w:r>
      <w:r w:rsidRPr="00B65C3B">
        <w:rPr>
          <w:spacing w:val="-1"/>
        </w:rPr>
        <w:t>Manager,</w:t>
      </w:r>
      <w:r w:rsidRPr="00B65C3B">
        <w:rPr>
          <w:spacing w:val="2"/>
        </w:rPr>
        <w:t xml:space="preserve"> </w:t>
      </w:r>
      <w:r w:rsidRPr="00E66B85">
        <w:rPr>
          <w:spacing w:val="-2"/>
        </w:rPr>
        <w:t>Licensing</w:t>
      </w:r>
      <w:r w:rsidRPr="00E66B85">
        <w:rPr>
          <w:spacing w:val="3"/>
        </w:rPr>
        <w:t xml:space="preserve"> </w:t>
      </w:r>
      <w:r w:rsidRPr="00E66B85">
        <w:rPr>
          <w:spacing w:val="-2"/>
        </w:rPr>
        <w:t>Branch</w:t>
      </w:r>
      <w:r w:rsidRPr="00E66B85">
        <w:t xml:space="preserve"> </w:t>
      </w:r>
      <w:r w:rsidRPr="00E66B85">
        <w:rPr>
          <w:spacing w:val="-1"/>
        </w:rPr>
        <w:t>IV,</w:t>
      </w:r>
      <w:r w:rsidRPr="00E66B85">
        <w:rPr>
          <w:spacing w:val="2"/>
        </w:rPr>
        <w:t xml:space="preserve"> </w:t>
      </w:r>
      <w:r w:rsidRPr="00E66B85">
        <w:rPr>
          <w:spacing w:val="-2"/>
        </w:rPr>
        <w:t>Division</w:t>
      </w:r>
      <w:r w:rsidRPr="00E66B85">
        <w:t xml:space="preserve"> </w:t>
      </w:r>
      <w:r w:rsidRPr="00E66B85">
        <w:rPr>
          <w:spacing w:val="-1"/>
        </w:rPr>
        <w:t>of</w:t>
      </w:r>
      <w:r w:rsidRPr="00E66B85">
        <w:t xml:space="preserve"> </w:t>
      </w:r>
      <w:r w:rsidRPr="00E66B85">
        <w:rPr>
          <w:spacing w:val="-1"/>
        </w:rPr>
        <w:t>Operating</w:t>
      </w:r>
      <w:r w:rsidRPr="00E66B85">
        <w:t xml:space="preserve"> </w:t>
      </w:r>
      <w:r w:rsidRPr="00E66B85">
        <w:rPr>
          <w:spacing w:val="-1"/>
        </w:rPr>
        <w:t>Reactor</w:t>
      </w:r>
      <w:r w:rsidRPr="00E66B85">
        <w:rPr>
          <w:spacing w:val="45"/>
        </w:rPr>
        <w:t xml:space="preserve"> </w:t>
      </w:r>
      <w:r w:rsidRPr="00E66B85">
        <w:rPr>
          <w:spacing w:val="-1"/>
        </w:rPr>
        <w:t>Licensing,</w:t>
      </w:r>
      <w:r w:rsidRPr="00E66B85">
        <w:t xml:space="preserve"> </w:t>
      </w:r>
      <w:r w:rsidRPr="00E66B85">
        <w:rPr>
          <w:spacing w:val="-2"/>
        </w:rPr>
        <w:t>NRR</w:t>
      </w:r>
    </w:p>
    <w:p w14:paraId="4CCB4DB1" w14:textId="77777777" w:rsidR="00A921D7" w:rsidRPr="00E66B85" w:rsidRDefault="00A921D7" w:rsidP="001649AA">
      <w:pPr>
        <w:pStyle w:val="BodyText"/>
      </w:pPr>
      <w:r w:rsidRPr="00E66B85">
        <w:t>The</w:t>
      </w:r>
      <w:r w:rsidRPr="00E66B85">
        <w:rPr>
          <w:spacing w:val="-2"/>
        </w:rPr>
        <w:t xml:space="preserve"> </w:t>
      </w:r>
      <w:r w:rsidRPr="00E66B85">
        <w:t>Panel may</w:t>
      </w:r>
      <w:r w:rsidRPr="00E66B85">
        <w:rPr>
          <w:spacing w:val="-2"/>
        </w:rPr>
        <w:t xml:space="preserve"> </w:t>
      </w:r>
      <w:r w:rsidRPr="00E66B85">
        <w:t>add</w:t>
      </w:r>
      <w:r w:rsidRPr="00E66B85">
        <w:rPr>
          <w:spacing w:val="-2"/>
        </w:rPr>
        <w:t xml:space="preserve"> </w:t>
      </w:r>
      <w:r w:rsidRPr="00E66B85">
        <w:t>non-voting members</w:t>
      </w:r>
      <w:r w:rsidRPr="00E66B85">
        <w:rPr>
          <w:spacing w:val="1"/>
        </w:rPr>
        <w:t xml:space="preserve"> </w:t>
      </w:r>
      <w:r w:rsidRPr="00E66B85">
        <w:rPr>
          <w:spacing w:val="-2"/>
        </w:rPr>
        <w:t>as</w:t>
      </w:r>
      <w:r w:rsidRPr="00E66B85">
        <w:rPr>
          <w:spacing w:val="1"/>
        </w:rPr>
        <w:t xml:space="preserve"> </w:t>
      </w:r>
      <w:r w:rsidRPr="00E66B85">
        <w:t>necessary</w:t>
      </w:r>
      <w:r w:rsidRPr="00E66B85">
        <w:rPr>
          <w:spacing w:val="-2"/>
        </w:rPr>
        <w:t xml:space="preserve"> </w:t>
      </w:r>
      <w:r w:rsidRPr="00E66B85">
        <w:t>to</w:t>
      </w:r>
      <w:r w:rsidRPr="00E66B85">
        <w:rPr>
          <w:spacing w:val="-2"/>
        </w:rPr>
        <w:t xml:space="preserve"> advise</w:t>
      </w:r>
      <w:r w:rsidRPr="00E66B85">
        <w:t xml:space="preserve"> the panel</w:t>
      </w:r>
      <w:r w:rsidRPr="00E66B85">
        <w:rPr>
          <w:spacing w:val="-3"/>
        </w:rPr>
        <w:t xml:space="preserve"> </w:t>
      </w:r>
      <w:r w:rsidRPr="00E66B85">
        <w:t>on</w:t>
      </w:r>
      <w:r w:rsidRPr="00E66B85">
        <w:rPr>
          <w:spacing w:val="-2"/>
        </w:rPr>
        <w:t xml:space="preserve"> </w:t>
      </w:r>
      <w:r w:rsidRPr="00E66B85">
        <w:t>matters</w:t>
      </w:r>
      <w:r w:rsidRPr="00E66B85">
        <w:rPr>
          <w:spacing w:val="-2"/>
        </w:rPr>
        <w:t xml:space="preserve"> involving</w:t>
      </w:r>
      <w:r w:rsidRPr="00E66B85">
        <w:rPr>
          <w:spacing w:val="56"/>
        </w:rPr>
        <w:t xml:space="preserve"> </w:t>
      </w:r>
      <w:r w:rsidRPr="00E66B85">
        <w:t>facility</w:t>
      </w:r>
      <w:r w:rsidRPr="00E66B85">
        <w:rPr>
          <w:spacing w:val="-2"/>
        </w:rPr>
        <w:t xml:space="preserve"> </w:t>
      </w:r>
      <w:r w:rsidRPr="00E66B85">
        <w:t>performance</w:t>
      </w:r>
      <w:r w:rsidRPr="00E66B85">
        <w:rPr>
          <w:spacing w:val="-2"/>
        </w:rPr>
        <w:t xml:space="preserve"> </w:t>
      </w:r>
      <w:r w:rsidRPr="00E66B85">
        <w:t>and</w:t>
      </w:r>
      <w:r w:rsidRPr="00E66B85">
        <w:rPr>
          <w:spacing w:val="-2"/>
        </w:rPr>
        <w:t xml:space="preserve"> </w:t>
      </w:r>
      <w:r w:rsidRPr="00E66B85">
        <w:t xml:space="preserve">resolution </w:t>
      </w:r>
      <w:r w:rsidRPr="00E66B85">
        <w:rPr>
          <w:spacing w:val="-2"/>
        </w:rPr>
        <w:t>of</w:t>
      </w:r>
      <w:r w:rsidRPr="00E66B85">
        <w:t xml:space="preserve"> technical concerns.</w:t>
      </w:r>
    </w:p>
    <w:p w14:paraId="28299F77" w14:textId="77777777" w:rsidR="00A921D7" w:rsidRPr="00B65C3B" w:rsidRDefault="00A921D7" w:rsidP="001649AA">
      <w:pPr>
        <w:pStyle w:val="BodyText"/>
      </w:pPr>
      <w:r w:rsidRPr="00BA15D5">
        <w:t>Non-voting</w:t>
      </w:r>
      <w:r w:rsidRPr="00B65C3B">
        <w:t xml:space="preserve"> member(s):</w:t>
      </w:r>
    </w:p>
    <w:p w14:paraId="5FD769C0" w14:textId="3A31E5CD" w:rsidR="00A921D7" w:rsidRPr="00E66B85" w:rsidRDefault="00FE7D62" w:rsidP="009D507C">
      <w:pPr>
        <w:pStyle w:val="BodyText"/>
        <w:numPr>
          <w:ilvl w:val="0"/>
          <w:numId w:val="8"/>
        </w:numPr>
        <w:tabs>
          <w:tab w:val="left" w:pos="841"/>
        </w:tabs>
        <w:ind w:right="406" w:hanging="360"/>
      </w:pPr>
      <w:ins w:id="208" w:author="Author">
        <w:r>
          <w:rPr>
            <w:spacing w:val="-1"/>
          </w:rPr>
          <w:t>[Name]</w:t>
        </w:r>
      </w:ins>
      <w:r w:rsidR="00A921D7" w:rsidRPr="00B65C3B">
        <w:rPr>
          <w:spacing w:val="-1"/>
        </w:rPr>
        <w:t>,</w:t>
      </w:r>
      <w:r w:rsidR="00A921D7" w:rsidRPr="00E66B85">
        <w:rPr>
          <w:spacing w:val="2"/>
        </w:rPr>
        <w:t xml:space="preserve"> </w:t>
      </w:r>
      <w:r w:rsidR="00A921D7" w:rsidRPr="00E66B85">
        <w:rPr>
          <w:spacing w:val="-1"/>
        </w:rPr>
        <w:t>Reactor Operations</w:t>
      </w:r>
      <w:r w:rsidR="00A921D7" w:rsidRPr="00E66B85">
        <w:rPr>
          <w:spacing w:val="-2"/>
        </w:rPr>
        <w:t xml:space="preserve"> </w:t>
      </w:r>
      <w:r w:rsidR="00A921D7" w:rsidRPr="00E66B85">
        <w:rPr>
          <w:spacing w:val="-1"/>
        </w:rPr>
        <w:t>Engineer,</w:t>
      </w:r>
      <w:r w:rsidR="00A921D7" w:rsidRPr="00E66B85">
        <w:t xml:space="preserve"> </w:t>
      </w:r>
      <w:r w:rsidR="00A921D7" w:rsidRPr="00E66B85">
        <w:rPr>
          <w:spacing w:val="-1"/>
        </w:rPr>
        <w:t>Performance</w:t>
      </w:r>
      <w:r w:rsidR="00A921D7" w:rsidRPr="00E66B85">
        <w:rPr>
          <w:spacing w:val="-2"/>
        </w:rPr>
        <w:t xml:space="preserve"> </w:t>
      </w:r>
      <w:r w:rsidR="00A921D7" w:rsidRPr="00E66B85">
        <w:rPr>
          <w:spacing w:val="-1"/>
        </w:rPr>
        <w:t>Assessment</w:t>
      </w:r>
      <w:r w:rsidR="00A921D7" w:rsidRPr="00E66B85">
        <w:t xml:space="preserve"> </w:t>
      </w:r>
      <w:r w:rsidR="00A921D7" w:rsidRPr="00E66B85">
        <w:rPr>
          <w:spacing w:val="-1"/>
        </w:rPr>
        <w:t>Branch,</w:t>
      </w:r>
      <w:r w:rsidR="00A921D7" w:rsidRPr="00E66B85">
        <w:t xml:space="preserve"> </w:t>
      </w:r>
      <w:r w:rsidR="00A921D7" w:rsidRPr="00E66B85">
        <w:rPr>
          <w:spacing w:val="-2"/>
        </w:rPr>
        <w:t>Division</w:t>
      </w:r>
      <w:r w:rsidR="00A921D7" w:rsidRPr="00E66B85">
        <w:t xml:space="preserve"> </w:t>
      </w:r>
      <w:r w:rsidR="00A921D7" w:rsidRPr="00E66B85">
        <w:rPr>
          <w:spacing w:val="-1"/>
        </w:rPr>
        <w:t>of</w:t>
      </w:r>
      <w:r w:rsidR="00A921D7" w:rsidRPr="00E66B85">
        <w:rPr>
          <w:spacing w:val="32"/>
        </w:rPr>
        <w:t xml:space="preserve"> </w:t>
      </w:r>
      <w:r w:rsidR="00A921D7" w:rsidRPr="00E66B85">
        <w:rPr>
          <w:spacing w:val="-1"/>
        </w:rPr>
        <w:t>Inspection</w:t>
      </w:r>
      <w:r w:rsidR="00A921D7" w:rsidRPr="00E66B85">
        <w:rPr>
          <w:spacing w:val="-2"/>
        </w:rPr>
        <w:t xml:space="preserve"> </w:t>
      </w:r>
      <w:r w:rsidR="00A921D7" w:rsidRPr="00E66B85">
        <w:rPr>
          <w:spacing w:val="-1"/>
        </w:rPr>
        <w:t>and</w:t>
      </w:r>
      <w:r w:rsidR="00A921D7" w:rsidRPr="00E66B85">
        <w:t xml:space="preserve"> </w:t>
      </w:r>
      <w:r w:rsidR="00A921D7" w:rsidRPr="00E66B85">
        <w:rPr>
          <w:spacing w:val="-2"/>
        </w:rPr>
        <w:t>Regional</w:t>
      </w:r>
      <w:r w:rsidR="00A921D7" w:rsidRPr="00E66B85">
        <w:rPr>
          <w:spacing w:val="-3"/>
        </w:rPr>
        <w:t xml:space="preserve"> </w:t>
      </w:r>
      <w:r w:rsidR="00A921D7" w:rsidRPr="00E66B85">
        <w:rPr>
          <w:spacing w:val="-1"/>
        </w:rPr>
        <w:t>Support,</w:t>
      </w:r>
      <w:r w:rsidR="00A921D7" w:rsidRPr="00E66B85">
        <w:t xml:space="preserve"> </w:t>
      </w:r>
      <w:r w:rsidR="00A921D7" w:rsidRPr="00E66B85">
        <w:rPr>
          <w:spacing w:val="-2"/>
        </w:rPr>
        <w:t>NRR</w:t>
      </w:r>
    </w:p>
    <w:p w14:paraId="4A1A7D25" w14:textId="77777777" w:rsidR="00A921D7" w:rsidRPr="00E66B85" w:rsidRDefault="00A921D7" w:rsidP="001649AA">
      <w:pPr>
        <w:pStyle w:val="BodyText"/>
      </w:pPr>
      <w:r w:rsidRPr="00BA15D5">
        <w:t>*The</w:t>
      </w:r>
      <w:r w:rsidRPr="00B65C3B">
        <w:rPr>
          <w:spacing w:val="-2"/>
        </w:rPr>
        <w:t xml:space="preserve"> </w:t>
      </w:r>
      <w:r w:rsidRPr="00B65C3B">
        <w:t>Project</w:t>
      </w:r>
      <w:r w:rsidRPr="00B65C3B">
        <w:rPr>
          <w:spacing w:val="2"/>
        </w:rPr>
        <w:t xml:space="preserve"> </w:t>
      </w:r>
      <w:r w:rsidRPr="00B65C3B">
        <w:t>Manager</w:t>
      </w:r>
      <w:r w:rsidRPr="00B65C3B">
        <w:rPr>
          <w:spacing w:val="-3"/>
        </w:rPr>
        <w:t xml:space="preserve"> </w:t>
      </w:r>
      <w:r w:rsidRPr="00B65C3B">
        <w:t>for</w:t>
      </w:r>
      <w:r w:rsidRPr="00E66B85">
        <w:rPr>
          <w:spacing w:val="2"/>
        </w:rPr>
        <w:t xml:space="preserve"> </w:t>
      </w:r>
      <w:r w:rsidRPr="00E66B85">
        <w:t>FCS is</w:t>
      </w:r>
      <w:r w:rsidRPr="00E66B85">
        <w:rPr>
          <w:spacing w:val="-2"/>
        </w:rPr>
        <w:t xml:space="preserve"> </w:t>
      </w:r>
      <w:r w:rsidRPr="00E66B85">
        <w:t>responsible</w:t>
      </w:r>
      <w:r w:rsidRPr="00E66B85">
        <w:rPr>
          <w:spacing w:val="-2"/>
        </w:rPr>
        <w:t xml:space="preserve"> </w:t>
      </w:r>
      <w:r w:rsidRPr="00E66B85">
        <w:t>for</w:t>
      </w:r>
      <w:r w:rsidRPr="00E66B85">
        <w:rPr>
          <w:spacing w:val="-3"/>
        </w:rPr>
        <w:t xml:space="preserve"> </w:t>
      </w:r>
      <w:r w:rsidRPr="00E66B85">
        <w:t xml:space="preserve">documenting and </w:t>
      </w:r>
      <w:r w:rsidRPr="00E66B85">
        <w:rPr>
          <w:spacing w:val="-2"/>
        </w:rPr>
        <w:t>distributing</w:t>
      </w:r>
      <w:r w:rsidRPr="00E66B85">
        <w:t xml:space="preserve"> the</w:t>
      </w:r>
      <w:r w:rsidRPr="00E66B85">
        <w:rPr>
          <w:spacing w:val="-2"/>
        </w:rPr>
        <w:t xml:space="preserve"> </w:t>
      </w:r>
      <w:r w:rsidRPr="00E66B85">
        <w:t>Panel</w:t>
      </w:r>
      <w:r w:rsidRPr="00E66B85">
        <w:rPr>
          <w:spacing w:val="34"/>
        </w:rPr>
        <w:t xml:space="preserve"> </w:t>
      </w:r>
      <w:r w:rsidRPr="00E66B85">
        <w:t>meeting minutes.</w:t>
      </w:r>
    </w:p>
    <w:p w14:paraId="29A04B70" w14:textId="77777777" w:rsidR="00A921D7" w:rsidRPr="00E66B85" w:rsidRDefault="00A921D7" w:rsidP="00E01A5A">
      <w:pPr>
        <w:pStyle w:val="BodyText"/>
        <w:sectPr w:rsidR="00A921D7" w:rsidRPr="00E66B85" w:rsidSect="0059164A">
          <w:headerReference w:type="default" r:id="rId21"/>
          <w:footerReference w:type="default" r:id="rId22"/>
          <w:pgSz w:w="12240" w:h="15840"/>
          <w:pgMar w:top="1440" w:right="1440" w:bottom="1440" w:left="1440" w:header="720" w:footer="720" w:gutter="0"/>
          <w:pgNumType w:start="1"/>
          <w:cols w:space="720"/>
          <w:noEndnote/>
          <w:docGrid w:linePitch="326"/>
        </w:sectPr>
      </w:pPr>
    </w:p>
    <w:p w14:paraId="057AC50F" w14:textId="6ADA9E40" w:rsidR="00605396" w:rsidRPr="00BA15D5" w:rsidRDefault="00CE6D12" w:rsidP="0029756B">
      <w:pPr>
        <w:pStyle w:val="attachmenttitle"/>
      </w:pPr>
      <w:bookmarkStart w:id="209" w:name="_Toc146182775"/>
      <w:bookmarkStart w:id="210" w:name="_Toc147928225"/>
      <w:r w:rsidRPr="00E66B85">
        <w:lastRenderedPageBreak/>
        <w:t>Attachment 1</w:t>
      </w:r>
      <w:r w:rsidR="00E01A5A">
        <w:t xml:space="preserve">: </w:t>
      </w:r>
      <w:r w:rsidRPr="00E66B85">
        <w:t>Revision History for IMC 0350</w:t>
      </w:r>
      <w:bookmarkEnd w:id="209"/>
      <w:bookmarkEnd w:id="210"/>
    </w:p>
    <w:tbl>
      <w:tblPr>
        <w:tblStyle w:val="IM"/>
        <w:tblW w:w="12960" w:type="dxa"/>
        <w:tblLayout w:type="fixed"/>
        <w:tblLook w:val="0000" w:firstRow="0" w:lastRow="0" w:firstColumn="0" w:lastColumn="0" w:noHBand="0" w:noVBand="0"/>
      </w:tblPr>
      <w:tblGrid>
        <w:gridCol w:w="1615"/>
        <w:gridCol w:w="1620"/>
        <w:gridCol w:w="5490"/>
        <w:gridCol w:w="1890"/>
        <w:gridCol w:w="2345"/>
      </w:tblGrid>
      <w:tr w:rsidR="00456BAC" w:rsidRPr="00E66B85" w14:paraId="25A66727" w14:textId="77777777" w:rsidTr="009067C3">
        <w:trPr>
          <w:cantSplit w:val="0"/>
        </w:trPr>
        <w:tc>
          <w:tcPr>
            <w:tcW w:w="1615" w:type="dxa"/>
          </w:tcPr>
          <w:p w14:paraId="51E67ADC" w14:textId="77777777" w:rsidR="00456BAC" w:rsidRPr="00B65C3B"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B65C3B">
              <w:rPr>
                <w:color w:val="000000"/>
              </w:rPr>
              <w:t>Commitment Tracking Number</w:t>
            </w:r>
          </w:p>
        </w:tc>
        <w:tc>
          <w:tcPr>
            <w:tcW w:w="1620" w:type="dxa"/>
          </w:tcPr>
          <w:p w14:paraId="12041C6C" w14:textId="77777777" w:rsidR="00456BAC" w:rsidRPr="00B65C3B"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B65C3B">
              <w:rPr>
                <w:color w:val="000000"/>
              </w:rPr>
              <w:t xml:space="preserve">Accession Number </w:t>
            </w:r>
          </w:p>
          <w:p w14:paraId="42C30E30" w14:textId="77777777" w:rsidR="00456BAC" w:rsidRPr="00B65C3B"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B65C3B">
              <w:rPr>
                <w:color w:val="000000"/>
              </w:rPr>
              <w:t>Issue Date Change Notice</w:t>
            </w:r>
          </w:p>
        </w:tc>
        <w:tc>
          <w:tcPr>
            <w:tcW w:w="5490" w:type="dxa"/>
          </w:tcPr>
          <w:p w14:paraId="50040EB2" w14:textId="77777777" w:rsidR="00456BAC" w:rsidRPr="00B65C3B"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B65C3B">
              <w:rPr>
                <w:color w:val="000000"/>
              </w:rPr>
              <w:t>Description of Change</w:t>
            </w:r>
          </w:p>
        </w:tc>
        <w:tc>
          <w:tcPr>
            <w:tcW w:w="1890" w:type="dxa"/>
          </w:tcPr>
          <w:p w14:paraId="46B4928A" w14:textId="77777777" w:rsidR="00456BAC" w:rsidRPr="00B65C3B"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B65C3B">
              <w:rPr>
                <w:color w:val="000000"/>
              </w:rPr>
              <w:t>Description of Training Required and Completion Date</w:t>
            </w:r>
          </w:p>
        </w:tc>
        <w:tc>
          <w:tcPr>
            <w:tcW w:w="2345" w:type="dxa"/>
          </w:tcPr>
          <w:p w14:paraId="186683BD" w14:textId="77777777" w:rsidR="005E5AD8" w:rsidRPr="00E66B85"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E66B85">
              <w:rPr>
                <w:color w:val="000000"/>
              </w:rPr>
              <w:t xml:space="preserve">Comment Resolution and Closed Feedback Form Accession Number </w:t>
            </w:r>
          </w:p>
          <w:p w14:paraId="2FD8A7B4" w14:textId="77777777" w:rsidR="00456BAC" w:rsidRPr="00E66B85" w:rsidRDefault="00456BAC" w:rsidP="00E01A5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E66B85">
              <w:rPr>
                <w:color w:val="000000"/>
              </w:rPr>
              <w:t>(Pre-Decisional, Non</w:t>
            </w:r>
            <w:r w:rsidR="005E5AD8" w:rsidRPr="00E66B85">
              <w:rPr>
                <w:color w:val="000000"/>
              </w:rPr>
              <w:t>-</w:t>
            </w:r>
            <w:r w:rsidRPr="00E66B85">
              <w:rPr>
                <w:color w:val="000000"/>
              </w:rPr>
              <w:t>Public Information)</w:t>
            </w:r>
          </w:p>
        </w:tc>
      </w:tr>
      <w:tr w:rsidR="00456BAC" w:rsidRPr="00E66B85" w14:paraId="0B644265" w14:textId="77777777" w:rsidTr="009067C3">
        <w:trPr>
          <w:cantSplit w:val="0"/>
          <w:tblHeader w:val="0"/>
        </w:trPr>
        <w:tc>
          <w:tcPr>
            <w:tcW w:w="1615" w:type="dxa"/>
          </w:tcPr>
          <w:p w14:paraId="7BD016EF" w14:textId="77777777" w:rsidR="00456BAC" w:rsidRPr="00E66B85" w:rsidRDefault="00456BAC" w:rsidP="00BA15D5">
            <w:pPr>
              <w:widowControl/>
              <w:tabs>
                <w:tab w:val="center" w:pos="7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E66B85">
              <w:rPr>
                <w:color w:val="000000"/>
              </w:rPr>
              <w:t>C1</w:t>
            </w:r>
            <w:r w:rsidRPr="00E66B85">
              <w:rPr>
                <w:color w:val="000000"/>
              </w:rPr>
              <w:tab/>
            </w:r>
          </w:p>
          <w:p w14:paraId="790CD1DF" w14:textId="234360E2" w:rsidR="00456BAC" w:rsidRPr="00E66B85" w:rsidRDefault="00456BAC" w:rsidP="00BA15D5">
            <w:pPr>
              <w:widowControl/>
              <w:tabs>
                <w:tab w:val="center" w:pos="7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E66B85">
              <w:rPr>
                <w:color w:val="000000"/>
              </w:rPr>
              <w:t>Reference:</w:t>
            </w:r>
            <w:r w:rsidR="00E46E57">
              <w:rPr>
                <w:color w:val="000000"/>
              </w:rPr>
              <w:t xml:space="preserve"> </w:t>
            </w:r>
            <w:r w:rsidRPr="00E66B85">
              <w:rPr>
                <w:color w:val="000000"/>
              </w:rPr>
              <w:t>Davis-Besse Lessons Learned Task Force Item 3.3.4(4).</w:t>
            </w:r>
          </w:p>
        </w:tc>
        <w:tc>
          <w:tcPr>
            <w:tcW w:w="1620" w:type="dxa"/>
          </w:tcPr>
          <w:p w14:paraId="7BDC4C5F" w14:textId="77777777" w:rsidR="00456BAC" w:rsidRPr="00E66B85" w:rsidRDefault="00456BAC" w:rsidP="00BA15D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30"/>
              </w:tabs>
              <w:rPr>
                <w:color w:val="000000"/>
              </w:rPr>
            </w:pPr>
            <w:r w:rsidRPr="00E66B85">
              <w:rPr>
                <w:color w:val="000000"/>
              </w:rPr>
              <w:t>06/06/05</w:t>
            </w:r>
          </w:p>
        </w:tc>
        <w:tc>
          <w:tcPr>
            <w:tcW w:w="5490" w:type="dxa"/>
          </w:tcPr>
          <w:p w14:paraId="4D6ADC29"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Revised to change the title to reflect the revised entry condition of a significant operational event in accordance with a Davis-Besse Lessons Learned Task Force recommendation [item 3.3.4(4)].</w:t>
            </w:r>
          </w:p>
        </w:tc>
        <w:tc>
          <w:tcPr>
            <w:tcW w:w="1890" w:type="dxa"/>
          </w:tcPr>
          <w:p w14:paraId="178CF048"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None</w:t>
            </w:r>
          </w:p>
        </w:tc>
        <w:tc>
          <w:tcPr>
            <w:tcW w:w="2345" w:type="dxa"/>
          </w:tcPr>
          <w:p w14:paraId="14EAB667"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N/A</w:t>
            </w:r>
          </w:p>
        </w:tc>
      </w:tr>
      <w:tr w:rsidR="00456BAC" w:rsidRPr="00E66B85" w14:paraId="0DEF71B4" w14:textId="77777777" w:rsidTr="009067C3">
        <w:trPr>
          <w:cantSplit w:val="0"/>
          <w:tblHeader w:val="0"/>
        </w:trPr>
        <w:tc>
          <w:tcPr>
            <w:tcW w:w="1615" w:type="dxa"/>
          </w:tcPr>
          <w:p w14:paraId="2053E047"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N/A</w:t>
            </w:r>
          </w:p>
        </w:tc>
        <w:tc>
          <w:tcPr>
            <w:tcW w:w="1620" w:type="dxa"/>
          </w:tcPr>
          <w:p w14:paraId="2791B906" w14:textId="4EB7F6E8" w:rsidR="004708BE" w:rsidRDefault="004708BE"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ML053340140</w:t>
            </w:r>
          </w:p>
          <w:p w14:paraId="234D8CF8" w14:textId="77777777" w:rsidR="00456BAC"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12/21/05</w:t>
            </w:r>
          </w:p>
          <w:p w14:paraId="4CCFD77D" w14:textId="3509D255" w:rsidR="0048408C" w:rsidRPr="00E66B85" w:rsidRDefault="0048408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CN 05-034</w:t>
            </w:r>
          </w:p>
        </w:tc>
        <w:tc>
          <w:tcPr>
            <w:tcW w:w="5490" w:type="dxa"/>
          </w:tcPr>
          <w:p w14:paraId="5C8AAC20" w14:textId="0BB8B52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Added new “Communication Plan” section.</w:t>
            </w:r>
            <w:r w:rsidR="00E46E57">
              <w:rPr>
                <w:color w:val="000000"/>
              </w:rPr>
              <w:t xml:space="preserve"> </w:t>
            </w:r>
            <w:r w:rsidRPr="00E66B85">
              <w:rPr>
                <w:color w:val="000000"/>
              </w:rPr>
              <w:t>Provided more examples and clarifications in various sections.</w:t>
            </w:r>
            <w:r w:rsidR="00E46E57">
              <w:rPr>
                <w:color w:val="000000"/>
              </w:rPr>
              <w:t xml:space="preserve"> </w:t>
            </w:r>
            <w:r w:rsidRPr="00E66B85">
              <w:rPr>
                <w:color w:val="000000"/>
              </w:rPr>
              <w:t>Made multiple changes based on comments from Davis-Besse 0350 Oversight Panel (see Comment Resolution Summary).</w:t>
            </w:r>
            <w:r w:rsidR="00E46E57">
              <w:rPr>
                <w:color w:val="000000"/>
              </w:rPr>
              <w:t xml:space="preserve"> </w:t>
            </w:r>
            <w:r w:rsidRPr="00E66B85">
              <w:rPr>
                <w:color w:val="000000"/>
              </w:rPr>
              <w:t>Completed 4</w:t>
            </w:r>
            <w:r w:rsidR="00C15B84">
              <w:rPr>
                <w:color w:val="000000"/>
              </w:rPr>
              <w:noBreakHyphen/>
            </w:r>
            <w:r w:rsidRPr="00E66B85">
              <w:rPr>
                <w:color w:val="000000"/>
              </w:rPr>
              <w:t>year historical CN search.</w:t>
            </w:r>
          </w:p>
        </w:tc>
        <w:tc>
          <w:tcPr>
            <w:tcW w:w="1890" w:type="dxa"/>
          </w:tcPr>
          <w:p w14:paraId="4EFA4009"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None</w:t>
            </w:r>
          </w:p>
        </w:tc>
        <w:tc>
          <w:tcPr>
            <w:tcW w:w="2345" w:type="dxa"/>
          </w:tcPr>
          <w:p w14:paraId="71776F22"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ML053340133</w:t>
            </w:r>
          </w:p>
        </w:tc>
      </w:tr>
      <w:tr w:rsidR="00456BAC" w:rsidRPr="00E66B85" w14:paraId="03DDEFB3" w14:textId="77777777" w:rsidTr="009067C3">
        <w:trPr>
          <w:cantSplit w:val="0"/>
          <w:tblHeader w:val="0"/>
        </w:trPr>
        <w:tc>
          <w:tcPr>
            <w:tcW w:w="1615" w:type="dxa"/>
          </w:tcPr>
          <w:p w14:paraId="35E9ADBB"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N/A</w:t>
            </w:r>
          </w:p>
        </w:tc>
        <w:tc>
          <w:tcPr>
            <w:tcW w:w="1620" w:type="dxa"/>
          </w:tcPr>
          <w:p w14:paraId="60BAA045" w14:textId="6AFA703C" w:rsidR="00456BAC" w:rsidRPr="00E66B85" w:rsidRDefault="00456BAC" w:rsidP="00BA15D5">
            <w:pPr>
              <w:widowControl/>
              <w:tabs>
                <w:tab w:val="center" w:pos="64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14:paraId="72A35FE3"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12/15/06</w:t>
            </w:r>
          </w:p>
          <w:p w14:paraId="00A28C18"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CN 06-035</w:t>
            </w:r>
          </w:p>
        </w:tc>
        <w:tc>
          <w:tcPr>
            <w:tcW w:w="5490" w:type="dxa"/>
          </w:tcPr>
          <w:p w14:paraId="76E5154F"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 xml:space="preserve">Revised to reflect ROP enhancements to </w:t>
            </w:r>
            <w:proofErr w:type="gramStart"/>
            <w:r w:rsidRPr="00E66B85">
              <w:rPr>
                <w:color w:val="000000"/>
              </w:rPr>
              <w:t>more fully address safety culture</w:t>
            </w:r>
            <w:proofErr w:type="gramEnd"/>
            <w:r w:rsidRPr="00E66B85">
              <w:rPr>
                <w:color w:val="000000"/>
              </w:rPr>
              <w:t xml:space="preserve">. </w:t>
            </w:r>
          </w:p>
          <w:p w14:paraId="4D6F786D"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(SRM 04-0111)</w:t>
            </w:r>
          </w:p>
        </w:tc>
        <w:tc>
          <w:tcPr>
            <w:tcW w:w="1890" w:type="dxa"/>
          </w:tcPr>
          <w:p w14:paraId="486BD539" w14:textId="3135ED3D"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None</w:t>
            </w:r>
          </w:p>
        </w:tc>
        <w:tc>
          <w:tcPr>
            <w:tcW w:w="2345" w:type="dxa"/>
          </w:tcPr>
          <w:p w14:paraId="6BDFCD90" w14:textId="77777777" w:rsidR="00456BAC" w:rsidRPr="00E66B85" w:rsidRDefault="00456BAC" w:rsidP="00B65C3B">
            <w:pPr>
              <w:widowControl/>
              <w:tabs>
                <w:tab w:val="center" w:pos="105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N/A</w:t>
            </w:r>
          </w:p>
        </w:tc>
      </w:tr>
      <w:tr w:rsidR="00456BAC" w:rsidRPr="00E66B85" w14:paraId="1318357B" w14:textId="77777777" w:rsidTr="009067C3">
        <w:trPr>
          <w:cantSplit w:val="0"/>
          <w:tblHeader w:val="0"/>
        </w:trPr>
        <w:tc>
          <w:tcPr>
            <w:tcW w:w="1615" w:type="dxa"/>
          </w:tcPr>
          <w:p w14:paraId="7441462B"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N/A</w:t>
            </w:r>
          </w:p>
        </w:tc>
        <w:tc>
          <w:tcPr>
            <w:tcW w:w="1620" w:type="dxa"/>
          </w:tcPr>
          <w:p w14:paraId="072DDCE8" w14:textId="6A662F94" w:rsidR="00456BAC" w:rsidRPr="00E66B85" w:rsidRDefault="00BA074E"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BA074E">
              <w:rPr>
                <w:color w:val="000000"/>
              </w:rPr>
              <w:t>ML17116A273</w:t>
            </w:r>
            <w:r w:rsidR="00DE68A0">
              <w:rPr>
                <w:color w:val="000000"/>
              </w:rPr>
              <w:t>03/01/18</w:t>
            </w:r>
          </w:p>
          <w:p w14:paraId="0580585F" w14:textId="5D61F90F" w:rsidR="00456BAC" w:rsidRPr="00E66B85" w:rsidRDefault="00DE68A0"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CN 18-006</w:t>
            </w:r>
          </w:p>
        </w:tc>
        <w:tc>
          <w:tcPr>
            <w:tcW w:w="5490" w:type="dxa"/>
          </w:tcPr>
          <w:p w14:paraId="390DB195" w14:textId="77777777" w:rsidR="00456BAC"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Addressed lessons learned from the Fort Calhoun 0350 Oversight Panel and comments from ROP Feedback Forms.</w:t>
            </w:r>
            <w:r w:rsidR="00E46E57">
              <w:rPr>
                <w:color w:val="000000"/>
              </w:rPr>
              <w:t xml:space="preserve"> </w:t>
            </w:r>
            <w:r w:rsidRPr="00E66B85">
              <w:rPr>
                <w:color w:val="000000"/>
              </w:rPr>
              <w:t xml:space="preserve">Revised document to clarify contents and remove redundant verbiage. (ROPFFs </w:t>
            </w:r>
            <w:r w:rsidR="00427080">
              <w:rPr>
                <w:color w:val="000000"/>
              </w:rPr>
              <w:t xml:space="preserve">, </w:t>
            </w:r>
            <w:r w:rsidR="005E5AD8" w:rsidRPr="00E66B85">
              <w:rPr>
                <w:color w:val="000000"/>
              </w:rPr>
              <w:t>0350</w:t>
            </w:r>
            <w:r w:rsidRPr="00E66B85">
              <w:rPr>
                <w:color w:val="000000"/>
              </w:rPr>
              <w:t>-</w:t>
            </w:r>
            <w:r w:rsidR="005E5AD8" w:rsidRPr="00E66B85">
              <w:rPr>
                <w:color w:val="000000"/>
              </w:rPr>
              <w:t>1992, 0350-1994, 0350-1995, 0350-1996, 0350-1999, 0350-2003</w:t>
            </w:r>
            <w:r w:rsidR="00427080">
              <w:rPr>
                <w:color w:val="000000"/>
              </w:rPr>
              <w:t>, 0350-2184</w:t>
            </w:r>
            <w:r w:rsidRPr="00E66B85">
              <w:rPr>
                <w:color w:val="000000"/>
              </w:rPr>
              <w:t>)</w:t>
            </w:r>
          </w:p>
          <w:p w14:paraId="25D5109D" w14:textId="77777777" w:rsidR="009067C3"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14:paraId="4B047DFC" w14:textId="77777777" w:rsidR="009067C3"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14:paraId="77A1EC65" w14:textId="77777777" w:rsidR="009067C3"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14:paraId="2E368FEC" w14:textId="77777777" w:rsidR="009067C3"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14:paraId="27CAEECF" w14:textId="4BE75348" w:rsidR="009067C3" w:rsidRPr="00E66B85"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lastRenderedPageBreak/>
              <w:t>(continued from previous page)</w:t>
            </w:r>
          </w:p>
        </w:tc>
        <w:tc>
          <w:tcPr>
            <w:tcW w:w="1890" w:type="dxa"/>
          </w:tcPr>
          <w:p w14:paraId="2F383AD1" w14:textId="77777777" w:rsidR="00456BAC" w:rsidRPr="00E66B85" w:rsidRDefault="00456BAC"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lastRenderedPageBreak/>
              <w:t>None</w:t>
            </w:r>
          </w:p>
        </w:tc>
        <w:tc>
          <w:tcPr>
            <w:tcW w:w="2345" w:type="dxa"/>
          </w:tcPr>
          <w:p w14:paraId="1B351F92" w14:textId="77777777" w:rsidR="00456BAC" w:rsidRPr="00E66B85"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ML</w:t>
            </w:r>
            <w:r>
              <w:rPr>
                <w:color w:val="000000"/>
              </w:rPr>
              <w:t>17187A097</w:t>
            </w:r>
          </w:p>
          <w:p w14:paraId="6008EDFE" w14:textId="77777777" w:rsidR="00456BAC" w:rsidRDefault="00456BAC"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Closed FBF</w:t>
            </w:r>
            <w:r w:rsidR="00427080">
              <w:rPr>
                <w:color w:val="000000"/>
              </w:rPr>
              <w:t>s</w:t>
            </w:r>
            <w:r w:rsidRPr="00E66B85">
              <w:rPr>
                <w:color w:val="000000"/>
              </w:rPr>
              <w:t>:</w:t>
            </w:r>
            <w:r w:rsidR="00BA074E" w:rsidRPr="00E66B85" w:rsidDel="00BA074E">
              <w:rPr>
                <w:color w:val="000000"/>
              </w:rPr>
              <w:t xml:space="preserve"> </w:t>
            </w:r>
          </w:p>
          <w:p w14:paraId="519F0DD4" w14:textId="77777777" w:rsidR="0092455B"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0305-2226</w:t>
            </w:r>
          </w:p>
          <w:p w14:paraId="5DE24EB6" w14:textId="77777777" w:rsidR="00427080" w:rsidRDefault="00427080"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ML17206A031</w:t>
            </w:r>
          </w:p>
          <w:p w14:paraId="4DF28E02" w14:textId="77777777" w:rsidR="00427080"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0350-1992,</w:t>
            </w:r>
          </w:p>
          <w:p w14:paraId="6D3EC029" w14:textId="77777777" w:rsidR="0092455B" w:rsidRDefault="00427080"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ML17206A016</w:t>
            </w:r>
            <w:r w:rsidR="0092455B" w:rsidRPr="00E66B85">
              <w:rPr>
                <w:color w:val="000000"/>
              </w:rPr>
              <w:t xml:space="preserve"> </w:t>
            </w:r>
          </w:p>
          <w:p w14:paraId="1B5ED224" w14:textId="77777777" w:rsidR="0092455B"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 xml:space="preserve">0350-1994, </w:t>
            </w:r>
          </w:p>
          <w:p w14:paraId="1FB082A0" w14:textId="77777777" w:rsidR="00427080" w:rsidRDefault="00427080"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ML17206A017</w:t>
            </w:r>
          </w:p>
          <w:p w14:paraId="518FFBE8" w14:textId="77777777" w:rsidR="00427080"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0350-1995,</w:t>
            </w:r>
          </w:p>
          <w:p w14:paraId="1BBFCD93" w14:textId="0472D663" w:rsidR="0092455B" w:rsidRDefault="00427080"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ML17206A018</w:t>
            </w:r>
          </w:p>
          <w:p w14:paraId="283E2F29" w14:textId="77777777" w:rsidR="00427080" w:rsidRDefault="0092455B"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lastRenderedPageBreak/>
              <w:t>0350-1996,</w:t>
            </w:r>
          </w:p>
          <w:p w14:paraId="627B435B" w14:textId="77777777" w:rsidR="00427080" w:rsidRDefault="00427080" w:rsidP="00EC4DA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ML17206A019</w:t>
            </w:r>
          </w:p>
          <w:p w14:paraId="2DD3E342" w14:textId="77777777" w:rsidR="009067C3"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 xml:space="preserve">0350-1999, </w:t>
            </w:r>
          </w:p>
          <w:p w14:paraId="34C235B7" w14:textId="77777777" w:rsidR="009067C3"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ML17206A020</w:t>
            </w:r>
          </w:p>
          <w:p w14:paraId="1993860C" w14:textId="77777777" w:rsidR="009067C3"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E66B85">
              <w:rPr>
                <w:color w:val="000000"/>
              </w:rPr>
              <w:t>0350-2003</w:t>
            </w:r>
          </w:p>
          <w:p w14:paraId="4B8A48A9" w14:textId="77777777" w:rsidR="009067C3"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ML17206A021</w:t>
            </w:r>
          </w:p>
          <w:p w14:paraId="13124E1E" w14:textId="77777777" w:rsidR="009067C3"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0350-2184</w:t>
            </w:r>
          </w:p>
          <w:p w14:paraId="66F2FE71" w14:textId="404B9CC1" w:rsidR="009067C3" w:rsidRPr="00E66B85" w:rsidRDefault="009067C3"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ML17206A032</w:t>
            </w:r>
          </w:p>
        </w:tc>
      </w:tr>
      <w:tr w:rsidR="009067C3" w:rsidRPr="00E66B85" w14:paraId="3F7A57F3" w14:textId="77777777" w:rsidTr="009067C3">
        <w:trPr>
          <w:cantSplit w:val="0"/>
          <w:tblHeader w:val="0"/>
        </w:trPr>
        <w:tc>
          <w:tcPr>
            <w:tcW w:w="1615" w:type="dxa"/>
          </w:tcPr>
          <w:p w14:paraId="570E0ED8" w14:textId="77777777" w:rsidR="009067C3" w:rsidRPr="00E66B85"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tc>
        <w:tc>
          <w:tcPr>
            <w:tcW w:w="1620" w:type="dxa"/>
          </w:tcPr>
          <w:p w14:paraId="41179C14" w14:textId="77777777" w:rsidR="009067C3" w:rsidRPr="0072060E"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2060E">
              <w:rPr>
                <w:color w:val="000000"/>
              </w:rPr>
              <w:t>ML23271A156</w:t>
            </w:r>
          </w:p>
          <w:p w14:paraId="604E9785" w14:textId="4077BA75" w:rsidR="009067C3" w:rsidRPr="0072060E" w:rsidRDefault="0072060E"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2060E">
              <w:t>10/16/23</w:t>
            </w:r>
          </w:p>
          <w:p w14:paraId="515C5799" w14:textId="2C694754" w:rsidR="009067C3" w:rsidRPr="0072060E"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2060E">
              <w:rPr>
                <w:color w:val="000000"/>
              </w:rPr>
              <w:t xml:space="preserve">CN </w:t>
            </w:r>
            <w:r w:rsidR="0072060E" w:rsidRPr="0072060E">
              <w:rPr>
                <w:color w:val="000000"/>
              </w:rPr>
              <w:t>23-030</w:t>
            </w:r>
          </w:p>
        </w:tc>
        <w:tc>
          <w:tcPr>
            <w:tcW w:w="5490" w:type="dxa"/>
          </w:tcPr>
          <w:p w14:paraId="5E996E55" w14:textId="71ED9AA2" w:rsidR="009067C3" w:rsidRPr="00E66B85"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Updated to reflect reorganization.</w:t>
            </w:r>
          </w:p>
        </w:tc>
        <w:tc>
          <w:tcPr>
            <w:tcW w:w="1890" w:type="dxa"/>
          </w:tcPr>
          <w:p w14:paraId="3F2AA658" w14:textId="77777777" w:rsidR="009067C3" w:rsidRPr="00E66B85" w:rsidRDefault="009067C3" w:rsidP="00BA15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tc>
        <w:tc>
          <w:tcPr>
            <w:tcW w:w="2345" w:type="dxa"/>
          </w:tcPr>
          <w:p w14:paraId="623C5449" w14:textId="7E293AFB" w:rsidR="009067C3" w:rsidRPr="00E66B85" w:rsidRDefault="009067C3" w:rsidP="009245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N/A</w:t>
            </w:r>
          </w:p>
        </w:tc>
      </w:tr>
    </w:tbl>
    <w:p w14:paraId="22C86FE6" w14:textId="77777777" w:rsidR="00605396" w:rsidRPr="00E66B85" w:rsidRDefault="00605396" w:rsidP="009067C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sectPr w:rsidR="00605396" w:rsidRPr="00E66B85" w:rsidSect="00BA074E">
      <w:headerReference w:type="default" r:id="rId23"/>
      <w:footerReference w:type="default" r:id="rId24"/>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86FCC" w14:textId="77777777" w:rsidR="00002296" w:rsidRDefault="00002296">
      <w:r>
        <w:separator/>
      </w:r>
    </w:p>
  </w:endnote>
  <w:endnote w:type="continuationSeparator" w:id="0">
    <w:p w14:paraId="4FDE00B6" w14:textId="77777777" w:rsidR="00002296" w:rsidRDefault="0000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79182" w14:textId="3448C6D8" w:rsidR="000844AC" w:rsidRPr="000844AC" w:rsidRDefault="000844AC" w:rsidP="00BB5104">
    <w:pPr>
      <w:pStyle w:val="Footer"/>
    </w:pPr>
    <w:r>
      <w:t>Issue Date:</w:t>
    </w:r>
    <w:r w:rsidR="008C5D07">
      <w:t xml:space="preserve"> 10/16/23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F7186" w14:textId="77777777" w:rsidR="00BB5104" w:rsidRPr="000844AC" w:rsidRDefault="00BB5104" w:rsidP="00BB5104">
    <w:pPr>
      <w:pStyle w:val="Footer"/>
    </w:pPr>
    <w:r>
      <w:t>Issue Date: 10/16/23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1626" w14:textId="3C4E07F8" w:rsidR="000844AC" w:rsidRPr="000844AC" w:rsidRDefault="000844AC" w:rsidP="000844AC">
    <w:pPr>
      <w:pStyle w:val="Footer"/>
    </w:pPr>
    <w:r>
      <w:t>Issue Date:</w:t>
    </w:r>
    <w:r w:rsidR="00C34C2B">
      <w:t xml:space="preserve"> 10/16/23</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67DC" w14:textId="6E40E6C8" w:rsidR="000844AC" w:rsidRPr="000844AC" w:rsidRDefault="000844AC" w:rsidP="000844AC">
    <w:pPr>
      <w:pStyle w:val="Footer"/>
    </w:pPr>
    <w:r>
      <w:t>Issue Date:</w:t>
    </w:r>
    <w:r w:rsidR="00C34C2B">
      <w:t xml:space="preserve"> 10/16/23</w:t>
    </w:r>
    <w:r>
      <w:ptab w:relativeTo="margin" w:alignment="center" w:leader="none"/>
    </w:r>
    <w:r>
      <w:t>AppB-</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8D76" w14:textId="60B35471" w:rsidR="000844AC" w:rsidRPr="000844AC" w:rsidRDefault="000844AC" w:rsidP="000844AC">
    <w:pPr>
      <w:pStyle w:val="Footer"/>
    </w:pPr>
    <w:r>
      <w:t>Issue Date:</w:t>
    </w:r>
    <w:r w:rsidR="00C34C2B">
      <w:t xml:space="preserve"> 10/16/23</w:t>
    </w:r>
    <w:r>
      <w:ptab w:relativeTo="margin" w:alignment="center" w:leader="none"/>
    </w:r>
    <w:r>
      <w:t>AppC-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8025" w14:textId="70A13C21" w:rsidR="000844AC" w:rsidRPr="000844AC" w:rsidRDefault="000844AC" w:rsidP="000844AC">
    <w:pPr>
      <w:pStyle w:val="Footer"/>
    </w:pPr>
    <w:r>
      <w:t>Issue Date:</w:t>
    </w:r>
    <w:r w:rsidR="00E2720D">
      <w:t xml:space="preserve"> 10/16/23</w:t>
    </w:r>
    <w:r>
      <w:ptab w:relativeTo="margin" w:alignment="center" w:leader="none"/>
    </w:r>
    <w:r>
      <w:t>AppD-</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0350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C18E" w14:textId="53A3425F" w:rsidR="00EC4DAD" w:rsidRPr="00240ED6" w:rsidRDefault="00EC4DAD" w:rsidP="00555260">
    <w:pPr>
      <w:tabs>
        <w:tab w:val="center" w:pos="4680"/>
        <w:tab w:val="right" w:pos="9360"/>
      </w:tabs>
    </w:pPr>
    <w:r w:rsidRPr="00240ED6">
      <w:t>Issue Date:</w:t>
    </w:r>
    <w:r w:rsidR="00E2720D">
      <w:t xml:space="preserve"> 10/16/23</w:t>
    </w:r>
    <w:r w:rsidRPr="00240ED6">
      <w:tab/>
    </w:r>
    <w:r>
      <w:t>E</w:t>
    </w:r>
    <w:r w:rsidR="000844AC">
      <w:t>x</w:t>
    </w:r>
    <w:r>
      <w:t>1</w:t>
    </w:r>
    <w:r w:rsidRPr="00240ED6">
      <w:t>-</w:t>
    </w:r>
    <w:r w:rsidR="000844AC" w:rsidRPr="000844AC">
      <w:fldChar w:fldCharType="begin"/>
    </w:r>
    <w:r w:rsidR="000844AC" w:rsidRPr="000844AC">
      <w:instrText xml:space="preserve"> PAGE   \* MERGEFORMAT </w:instrText>
    </w:r>
    <w:r w:rsidR="000844AC" w:rsidRPr="000844AC">
      <w:fldChar w:fldCharType="separate"/>
    </w:r>
    <w:r w:rsidR="000844AC" w:rsidRPr="000844AC">
      <w:rPr>
        <w:noProof/>
      </w:rPr>
      <w:t>1</w:t>
    </w:r>
    <w:r w:rsidR="000844AC" w:rsidRPr="000844AC">
      <w:rPr>
        <w:noProof/>
      </w:rPr>
      <w:fldChar w:fldCharType="end"/>
    </w:r>
    <w:r>
      <w:tab/>
      <w:t>0350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B01E1" w14:textId="0769CB7B" w:rsidR="00EC4DAD" w:rsidRPr="00240ED6" w:rsidRDefault="00EC4DAD" w:rsidP="00BA074E">
    <w:pPr>
      <w:tabs>
        <w:tab w:val="center" w:pos="6480"/>
        <w:tab w:val="right" w:pos="12960"/>
      </w:tabs>
    </w:pPr>
    <w:r w:rsidRPr="00240ED6">
      <w:t>Issue Date:</w:t>
    </w:r>
    <w:r w:rsidR="0072060E">
      <w:t xml:space="preserve"> 10/16/23</w:t>
    </w:r>
    <w:r>
      <w:tab/>
    </w:r>
    <w:r w:rsidRPr="00240ED6">
      <w:t>Att1-</w:t>
    </w:r>
    <w:r>
      <w:t>2</w:t>
    </w:r>
    <w:r>
      <w:tab/>
      <w:t>0350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42AF0" w14:textId="77777777" w:rsidR="00002296" w:rsidRDefault="00002296">
      <w:r>
        <w:separator/>
      </w:r>
    </w:p>
  </w:footnote>
  <w:footnote w:type="continuationSeparator" w:id="0">
    <w:p w14:paraId="52777BD5" w14:textId="77777777" w:rsidR="00002296" w:rsidRDefault="00002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230A" w14:textId="77777777" w:rsidR="00BB5104" w:rsidRDefault="00BB5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489A" w14:textId="77777777" w:rsidR="00C95AF7" w:rsidRDefault="00C95A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30CB" w14:textId="77777777" w:rsidR="00C95AF7" w:rsidRDefault="00C95A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93F2" w14:textId="77777777" w:rsidR="00C34C2B" w:rsidRDefault="00C34C2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4872" w14:textId="77777777" w:rsidR="00E2720D" w:rsidRDefault="00E272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38CA" w14:textId="77777777" w:rsidR="00E2720D" w:rsidRDefault="00E272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710DE" w14:textId="77777777" w:rsidR="00E2720D" w:rsidRDefault="00E27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07E0A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name w:val="AutoList27"/>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4FA225A"/>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1675B5"/>
    <w:multiLevelType w:val="multilevel"/>
    <w:tmpl w:val="E13E844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15:restartNumberingAfterBreak="0">
    <w:nsid w:val="08071534"/>
    <w:multiLevelType w:val="multilevel"/>
    <w:tmpl w:val="1B7CCBD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4"/>
        </w:tabs>
        <w:ind w:left="1444"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08292E08"/>
    <w:multiLevelType w:val="hybridMultilevel"/>
    <w:tmpl w:val="34727D06"/>
    <w:lvl w:ilvl="0" w:tplc="C4428F06">
      <w:start w:val="1"/>
      <w:numFmt w:val="decimal"/>
      <w:lvlText w:val="%1."/>
      <w:lvlJc w:val="left"/>
      <w:pPr>
        <w:ind w:left="819" w:hanging="360"/>
      </w:pPr>
      <w:rPr>
        <w:rFonts w:ascii="Arial" w:eastAsia="Arial" w:hAnsi="Arial" w:hint="default"/>
        <w:spacing w:val="-1"/>
        <w:sz w:val="22"/>
        <w:szCs w:val="22"/>
      </w:rPr>
    </w:lvl>
    <w:lvl w:ilvl="1" w:tplc="4B0213EE">
      <w:start w:val="1"/>
      <w:numFmt w:val="bullet"/>
      <w:lvlText w:val="•"/>
      <w:lvlJc w:val="left"/>
      <w:pPr>
        <w:ind w:left="1695" w:hanging="360"/>
      </w:pPr>
      <w:rPr>
        <w:rFonts w:hint="default"/>
      </w:rPr>
    </w:lvl>
    <w:lvl w:ilvl="2" w:tplc="D3948634">
      <w:start w:val="1"/>
      <w:numFmt w:val="bullet"/>
      <w:lvlText w:val="•"/>
      <w:lvlJc w:val="left"/>
      <w:pPr>
        <w:ind w:left="2571" w:hanging="360"/>
      </w:pPr>
      <w:rPr>
        <w:rFonts w:hint="default"/>
      </w:rPr>
    </w:lvl>
    <w:lvl w:ilvl="3" w:tplc="DF82394E">
      <w:start w:val="1"/>
      <w:numFmt w:val="bullet"/>
      <w:lvlText w:val="•"/>
      <w:lvlJc w:val="left"/>
      <w:pPr>
        <w:ind w:left="3447" w:hanging="360"/>
      </w:pPr>
      <w:rPr>
        <w:rFonts w:hint="default"/>
      </w:rPr>
    </w:lvl>
    <w:lvl w:ilvl="4" w:tplc="B3A42916">
      <w:start w:val="1"/>
      <w:numFmt w:val="bullet"/>
      <w:lvlText w:val="•"/>
      <w:lvlJc w:val="left"/>
      <w:pPr>
        <w:ind w:left="4323" w:hanging="360"/>
      </w:pPr>
      <w:rPr>
        <w:rFonts w:hint="default"/>
      </w:rPr>
    </w:lvl>
    <w:lvl w:ilvl="5" w:tplc="798C82C2">
      <w:start w:val="1"/>
      <w:numFmt w:val="bullet"/>
      <w:lvlText w:val="•"/>
      <w:lvlJc w:val="left"/>
      <w:pPr>
        <w:ind w:left="5199" w:hanging="360"/>
      </w:pPr>
      <w:rPr>
        <w:rFonts w:hint="default"/>
      </w:rPr>
    </w:lvl>
    <w:lvl w:ilvl="6" w:tplc="E08024B2">
      <w:start w:val="1"/>
      <w:numFmt w:val="bullet"/>
      <w:lvlText w:val="•"/>
      <w:lvlJc w:val="left"/>
      <w:pPr>
        <w:ind w:left="6075" w:hanging="360"/>
      </w:pPr>
      <w:rPr>
        <w:rFonts w:hint="default"/>
      </w:rPr>
    </w:lvl>
    <w:lvl w:ilvl="7" w:tplc="3306C130">
      <w:start w:val="1"/>
      <w:numFmt w:val="bullet"/>
      <w:lvlText w:val="•"/>
      <w:lvlJc w:val="left"/>
      <w:pPr>
        <w:ind w:left="6951" w:hanging="360"/>
      </w:pPr>
      <w:rPr>
        <w:rFonts w:hint="default"/>
      </w:rPr>
    </w:lvl>
    <w:lvl w:ilvl="8" w:tplc="EB30520E">
      <w:start w:val="1"/>
      <w:numFmt w:val="bullet"/>
      <w:lvlText w:val="•"/>
      <w:lvlJc w:val="left"/>
      <w:pPr>
        <w:ind w:left="7827" w:hanging="360"/>
      </w:pPr>
      <w:rPr>
        <w:rFonts w:hint="default"/>
      </w:rPr>
    </w:lvl>
  </w:abstractNum>
  <w:abstractNum w:abstractNumId="7" w15:restartNumberingAfterBreak="0">
    <w:nsid w:val="08433235"/>
    <w:multiLevelType w:val="hybridMultilevel"/>
    <w:tmpl w:val="343AFFE4"/>
    <w:lvl w:ilvl="0" w:tplc="5DF4B0DC">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C81AD7"/>
    <w:multiLevelType w:val="hybridMultilevel"/>
    <w:tmpl w:val="343AFF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F70C6E"/>
    <w:multiLevelType w:val="multilevel"/>
    <w:tmpl w:val="8D6C073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0E1740C8"/>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2447E0"/>
    <w:multiLevelType w:val="hybridMultilevel"/>
    <w:tmpl w:val="2D403762"/>
    <w:lvl w:ilvl="0" w:tplc="9F7289B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F1614"/>
    <w:multiLevelType w:val="hybridMultilevel"/>
    <w:tmpl w:val="5B287CFA"/>
    <w:lvl w:ilvl="0" w:tplc="20E65E64">
      <w:start w:val="1"/>
      <w:numFmt w:val="bullet"/>
      <w:lvlText w:val=""/>
      <w:lvlJc w:val="left"/>
      <w:pPr>
        <w:ind w:left="840" w:hanging="361"/>
      </w:pPr>
      <w:rPr>
        <w:rFonts w:ascii="Symbol" w:eastAsia="Symbol" w:hAnsi="Symbol" w:hint="default"/>
        <w:sz w:val="22"/>
        <w:szCs w:val="22"/>
      </w:rPr>
    </w:lvl>
    <w:lvl w:ilvl="1" w:tplc="BF329B24">
      <w:start w:val="1"/>
      <w:numFmt w:val="bullet"/>
      <w:lvlText w:val="•"/>
      <w:lvlJc w:val="left"/>
      <w:pPr>
        <w:ind w:left="1716" w:hanging="361"/>
      </w:pPr>
      <w:rPr>
        <w:rFonts w:hint="default"/>
      </w:rPr>
    </w:lvl>
    <w:lvl w:ilvl="2" w:tplc="391C333E">
      <w:start w:val="1"/>
      <w:numFmt w:val="bullet"/>
      <w:lvlText w:val="•"/>
      <w:lvlJc w:val="left"/>
      <w:pPr>
        <w:ind w:left="2592" w:hanging="361"/>
      </w:pPr>
      <w:rPr>
        <w:rFonts w:hint="default"/>
      </w:rPr>
    </w:lvl>
    <w:lvl w:ilvl="3" w:tplc="1BCCC9DA">
      <w:start w:val="1"/>
      <w:numFmt w:val="bullet"/>
      <w:lvlText w:val="•"/>
      <w:lvlJc w:val="left"/>
      <w:pPr>
        <w:ind w:left="3468" w:hanging="361"/>
      </w:pPr>
      <w:rPr>
        <w:rFonts w:hint="default"/>
      </w:rPr>
    </w:lvl>
    <w:lvl w:ilvl="4" w:tplc="5F688766">
      <w:start w:val="1"/>
      <w:numFmt w:val="bullet"/>
      <w:lvlText w:val="•"/>
      <w:lvlJc w:val="left"/>
      <w:pPr>
        <w:ind w:left="4344" w:hanging="361"/>
      </w:pPr>
      <w:rPr>
        <w:rFonts w:hint="default"/>
      </w:rPr>
    </w:lvl>
    <w:lvl w:ilvl="5" w:tplc="F0BA8EF4">
      <w:start w:val="1"/>
      <w:numFmt w:val="bullet"/>
      <w:lvlText w:val="•"/>
      <w:lvlJc w:val="left"/>
      <w:pPr>
        <w:ind w:left="5220" w:hanging="361"/>
      </w:pPr>
      <w:rPr>
        <w:rFonts w:hint="default"/>
      </w:rPr>
    </w:lvl>
    <w:lvl w:ilvl="6" w:tplc="CF906C32">
      <w:start w:val="1"/>
      <w:numFmt w:val="bullet"/>
      <w:lvlText w:val="•"/>
      <w:lvlJc w:val="left"/>
      <w:pPr>
        <w:ind w:left="6096" w:hanging="361"/>
      </w:pPr>
      <w:rPr>
        <w:rFonts w:hint="default"/>
      </w:rPr>
    </w:lvl>
    <w:lvl w:ilvl="7" w:tplc="36A83DCC">
      <w:start w:val="1"/>
      <w:numFmt w:val="bullet"/>
      <w:lvlText w:val="•"/>
      <w:lvlJc w:val="left"/>
      <w:pPr>
        <w:ind w:left="6972" w:hanging="361"/>
      </w:pPr>
      <w:rPr>
        <w:rFonts w:hint="default"/>
      </w:rPr>
    </w:lvl>
    <w:lvl w:ilvl="8" w:tplc="19E6E6A0">
      <w:start w:val="1"/>
      <w:numFmt w:val="bullet"/>
      <w:lvlText w:val="•"/>
      <w:lvlJc w:val="left"/>
      <w:pPr>
        <w:ind w:left="7848" w:hanging="361"/>
      </w:pPr>
      <w:rPr>
        <w:rFonts w:hint="default"/>
      </w:rPr>
    </w:lvl>
  </w:abstractNum>
  <w:abstractNum w:abstractNumId="13" w15:restartNumberingAfterBreak="0">
    <w:nsid w:val="18E66D26"/>
    <w:multiLevelType w:val="multilevel"/>
    <w:tmpl w:val="BFA017C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A206711"/>
    <w:multiLevelType w:val="hybridMultilevel"/>
    <w:tmpl w:val="343AFF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DC18FB"/>
    <w:multiLevelType w:val="hybridMultilevel"/>
    <w:tmpl w:val="23CEFFB8"/>
    <w:lvl w:ilvl="0" w:tplc="D312F124">
      <w:start w:val="1"/>
      <w:numFmt w:val="decimal"/>
      <w:lvlText w:val="%1."/>
      <w:lvlJc w:val="left"/>
      <w:pPr>
        <w:ind w:left="819" w:hanging="360"/>
      </w:pPr>
      <w:rPr>
        <w:rFonts w:ascii="Arial" w:eastAsia="Arial" w:hAnsi="Arial" w:hint="default"/>
        <w:spacing w:val="-1"/>
        <w:sz w:val="22"/>
        <w:szCs w:val="22"/>
      </w:rPr>
    </w:lvl>
    <w:lvl w:ilvl="1" w:tplc="8A7EAB62">
      <w:start w:val="1"/>
      <w:numFmt w:val="bullet"/>
      <w:lvlText w:val="•"/>
      <w:lvlJc w:val="left"/>
      <w:pPr>
        <w:ind w:left="1695" w:hanging="360"/>
      </w:pPr>
      <w:rPr>
        <w:rFonts w:hint="default"/>
      </w:rPr>
    </w:lvl>
    <w:lvl w:ilvl="2" w:tplc="655CD33C">
      <w:start w:val="1"/>
      <w:numFmt w:val="bullet"/>
      <w:lvlText w:val="•"/>
      <w:lvlJc w:val="left"/>
      <w:pPr>
        <w:ind w:left="2571" w:hanging="360"/>
      </w:pPr>
      <w:rPr>
        <w:rFonts w:hint="default"/>
      </w:rPr>
    </w:lvl>
    <w:lvl w:ilvl="3" w:tplc="49969774">
      <w:start w:val="1"/>
      <w:numFmt w:val="bullet"/>
      <w:lvlText w:val="•"/>
      <w:lvlJc w:val="left"/>
      <w:pPr>
        <w:ind w:left="3447" w:hanging="360"/>
      </w:pPr>
      <w:rPr>
        <w:rFonts w:hint="default"/>
      </w:rPr>
    </w:lvl>
    <w:lvl w:ilvl="4" w:tplc="B71E6AF6">
      <w:start w:val="1"/>
      <w:numFmt w:val="bullet"/>
      <w:lvlText w:val="•"/>
      <w:lvlJc w:val="left"/>
      <w:pPr>
        <w:ind w:left="4323" w:hanging="360"/>
      </w:pPr>
      <w:rPr>
        <w:rFonts w:hint="default"/>
      </w:rPr>
    </w:lvl>
    <w:lvl w:ilvl="5" w:tplc="DF6E0A66">
      <w:start w:val="1"/>
      <w:numFmt w:val="bullet"/>
      <w:lvlText w:val="•"/>
      <w:lvlJc w:val="left"/>
      <w:pPr>
        <w:ind w:left="5199" w:hanging="360"/>
      </w:pPr>
      <w:rPr>
        <w:rFonts w:hint="default"/>
      </w:rPr>
    </w:lvl>
    <w:lvl w:ilvl="6" w:tplc="4CEC5C76">
      <w:start w:val="1"/>
      <w:numFmt w:val="bullet"/>
      <w:lvlText w:val="•"/>
      <w:lvlJc w:val="left"/>
      <w:pPr>
        <w:ind w:left="6075" w:hanging="360"/>
      </w:pPr>
      <w:rPr>
        <w:rFonts w:hint="default"/>
      </w:rPr>
    </w:lvl>
    <w:lvl w:ilvl="7" w:tplc="A4107B58">
      <w:start w:val="1"/>
      <w:numFmt w:val="bullet"/>
      <w:lvlText w:val="•"/>
      <w:lvlJc w:val="left"/>
      <w:pPr>
        <w:ind w:left="6951" w:hanging="360"/>
      </w:pPr>
      <w:rPr>
        <w:rFonts w:hint="default"/>
      </w:rPr>
    </w:lvl>
    <w:lvl w:ilvl="8" w:tplc="8696CDC8">
      <w:start w:val="1"/>
      <w:numFmt w:val="bullet"/>
      <w:lvlText w:val="•"/>
      <w:lvlJc w:val="left"/>
      <w:pPr>
        <w:ind w:left="7827" w:hanging="360"/>
      </w:pPr>
      <w:rPr>
        <w:rFonts w:hint="default"/>
      </w:rPr>
    </w:lvl>
  </w:abstractNum>
  <w:abstractNum w:abstractNumId="16" w15:restartNumberingAfterBreak="0">
    <w:nsid w:val="1D947BFA"/>
    <w:multiLevelType w:val="hybridMultilevel"/>
    <w:tmpl w:val="343AFF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4A0985"/>
    <w:multiLevelType w:val="hybridMultilevel"/>
    <w:tmpl w:val="AA3A0F32"/>
    <w:lvl w:ilvl="0" w:tplc="FFFFFFFF">
      <w:start w:val="1"/>
      <w:numFmt w:val="lowerLetter"/>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AC5FBB"/>
    <w:multiLevelType w:val="hybridMultilevel"/>
    <w:tmpl w:val="AA3A0F32"/>
    <w:lvl w:ilvl="0" w:tplc="5DF4B0DC">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45605"/>
    <w:multiLevelType w:val="hybridMultilevel"/>
    <w:tmpl w:val="F3C67E6C"/>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6D5713"/>
    <w:multiLevelType w:val="hybridMultilevel"/>
    <w:tmpl w:val="BD84E6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FE1C60"/>
    <w:multiLevelType w:val="hybridMultilevel"/>
    <w:tmpl w:val="562C70C4"/>
    <w:lvl w:ilvl="0" w:tplc="0409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F90FE0"/>
    <w:multiLevelType w:val="hybridMultilevel"/>
    <w:tmpl w:val="8B608094"/>
    <w:lvl w:ilvl="0" w:tplc="04090019">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440881"/>
    <w:multiLevelType w:val="hybridMultilevel"/>
    <w:tmpl w:val="343AFF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567A1A"/>
    <w:multiLevelType w:val="hybridMultilevel"/>
    <w:tmpl w:val="D7CEB1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2813FF"/>
    <w:multiLevelType w:val="hybridMultilevel"/>
    <w:tmpl w:val="F3C67E6C"/>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736FC8"/>
    <w:multiLevelType w:val="hybridMultilevel"/>
    <w:tmpl w:val="8B6080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BF4047"/>
    <w:multiLevelType w:val="hybridMultilevel"/>
    <w:tmpl w:val="59A8E248"/>
    <w:lvl w:ilvl="0" w:tplc="5DF4B0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8251C4"/>
    <w:multiLevelType w:val="hybridMultilevel"/>
    <w:tmpl w:val="F3C67E6C"/>
    <w:lvl w:ilvl="0" w:tplc="04090019">
      <w:start w:val="1"/>
      <w:numFmt w:val="lowerLetter"/>
      <w:lvlText w:val="%1."/>
      <w:lvlJc w:val="left"/>
      <w:pPr>
        <w:ind w:left="720" w:hanging="360"/>
      </w:pPr>
      <w:rPr>
        <w:rFonts w:hint="default"/>
      </w:rPr>
    </w:lvl>
    <w:lvl w:ilvl="1" w:tplc="784EE82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376C04"/>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D63A2F"/>
    <w:multiLevelType w:val="multilevel"/>
    <w:tmpl w:val="BFA017C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668971A7"/>
    <w:multiLevelType w:val="hybridMultilevel"/>
    <w:tmpl w:val="D7CEB1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88578D"/>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DDF64C3"/>
    <w:multiLevelType w:val="hybridMultilevel"/>
    <w:tmpl w:val="8B6080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03E38A6"/>
    <w:multiLevelType w:val="hybridMultilevel"/>
    <w:tmpl w:val="EC7AAA32"/>
    <w:lvl w:ilvl="0" w:tplc="6A00EC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A7F97"/>
    <w:multiLevelType w:val="multilevel"/>
    <w:tmpl w:val="BFA017C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7974202C"/>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571D22"/>
    <w:multiLevelType w:val="hybridMultilevel"/>
    <w:tmpl w:val="343AFFE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BF1B5E"/>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D7D67EE"/>
    <w:multiLevelType w:val="hybridMultilevel"/>
    <w:tmpl w:val="EC7AAA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EFF5080"/>
    <w:multiLevelType w:val="multilevel"/>
    <w:tmpl w:val="146861C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400790297">
    <w:abstractNumId w:val="1"/>
    <w:lvlOverride w:ilvl="0">
      <w:startOverride w:val="1"/>
      <w:lvl w:ilvl="0">
        <w:start w:val="1"/>
        <w:numFmt w:val="lowerLetter"/>
        <w:lvlText w:val="%1."/>
        <w:lvlJc w:val="left"/>
      </w:lvl>
    </w:lvlOverride>
    <w:lvlOverride w:ilvl="1">
      <w:startOverride w:val="6"/>
      <w:lvl w:ilvl="1">
        <w:start w:val="6"/>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933928728">
    <w:abstractNumId w:val="4"/>
  </w:num>
  <w:num w:numId="3" w16cid:durableId="569459045">
    <w:abstractNumId w:val="40"/>
  </w:num>
  <w:num w:numId="4" w16cid:durableId="89204348">
    <w:abstractNumId w:val="5"/>
  </w:num>
  <w:num w:numId="5" w16cid:durableId="1818719748">
    <w:abstractNumId w:val="13"/>
  </w:num>
  <w:num w:numId="6" w16cid:durableId="425662213">
    <w:abstractNumId w:val="22"/>
  </w:num>
  <w:num w:numId="7" w16cid:durableId="1756364977">
    <w:abstractNumId w:val="28"/>
  </w:num>
  <w:num w:numId="8" w16cid:durableId="922951757">
    <w:abstractNumId w:val="12"/>
  </w:num>
  <w:num w:numId="9" w16cid:durableId="1516461847">
    <w:abstractNumId w:val="6"/>
  </w:num>
  <w:num w:numId="10" w16cid:durableId="1865897993">
    <w:abstractNumId w:val="15"/>
  </w:num>
  <w:num w:numId="11" w16cid:durableId="291861952">
    <w:abstractNumId w:val="26"/>
  </w:num>
  <w:num w:numId="12" w16cid:durableId="1684672850">
    <w:abstractNumId w:val="9"/>
  </w:num>
  <w:num w:numId="13" w16cid:durableId="345835926">
    <w:abstractNumId w:val="0"/>
  </w:num>
  <w:num w:numId="14" w16cid:durableId="729118184">
    <w:abstractNumId w:val="18"/>
  </w:num>
  <w:num w:numId="15" w16cid:durableId="1656764219">
    <w:abstractNumId w:val="17"/>
  </w:num>
  <w:num w:numId="16" w16cid:durableId="1660882101">
    <w:abstractNumId w:val="30"/>
  </w:num>
  <w:num w:numId="17" w16cid:durableId="87433205">
    <w:abstractNumId w:val="35"/>
  </w:num>
  <w:num w:numId="18" w16cid:durableId="1498959409">
    <w:abstractNumId w:val="33"/>
  </w:num>
  <w:num w:numId="19" w16cid:durableId="1274943727">
    <w:abstractNumId w:val="19"/>
  </w:num>
  <w:num w:numId="20" w16cid:durableId="1112671058">
    <w:abstractNumId w:val="25"/>
  </w:num>
  <w:num w:numId="21" w16cid:durableId="1471827149">
    <w:abstractNumId w:val="21"/>
  </w:num>
  <w:num w:numId="22" w16cid:durableId="1388454101">
    <w:abstractNumId w:val="7"/>
  </w:num>
  <w:num w:numId="23" w16cid:durableId="2071415241">
    <w:abstractNumId w:val="23"/>
  </w:num>
  <w:num w:numId="24" w16cid:durableId="2120447837">
    <w:abstractNumId w:val="16"/>
  </w:num>
  <w:num w:numId="25" w16cid:durableId="1727139242">
    <w:abstractNumId w:val="37"/>
  </w:num>
  <w:num w:numId="26" w16cid:durableId="1862238109">
    <w:abstractNumId w:val="8"/>
  </w:num>
  <w:num w:numId="27" w16cid:durableId="1273055614">
    <w:abstractNumId w:val="14"/>
  </w:num>
  <w:num w:numId="28" w16cid:durableId="1055549337">
    <w:abstractNumId w:val="20"/>
  </w:num>
  <w:num w:numId="29" w16cid:durableId="1954820514">
    <w:abstractNumId w:val="27"/>
  </w:num>
  <w:num w:numId="30" w16cid:durableId="649484814">
    <w:abstractNumId w:val="11"/>
  </w:num>
  <w:num w:numId="31" w16cid:durableId="2109696353">
    <w:abstractNumId w:val="34"/>
  </w:num>
  <w:num w:numId="32" w16cid:durableId="1830441731">
    <w:abstractNumId w:val="36"/>
  </w:num>
  <w:num w:numId="33" w16cid:durableId="321197878">
    <w:abstractNumId w:val="3"/>
  </w:num>
  <w:num w:numId="34" w16cid:durableId="182518159">
    <w:abstractNumId w:val="32"/>
  </w:num>
  <w:num w:numId="35" w16cid:durableId="1638536092">
    <w:abstractNumId w:val="39"/>
  </w:num>
  <w:num w:numId="36" w16cid:durableId="644551271">
    <w:abstractNumId w:val="38"/>
  </w:num>
  <w:num w:numId="37" w16cid:durableId="681008403">
    <w:abstractNumId w:val="29"/>
  </w:num>
  <w:num w:numId="38" w16cid:durableId="2025014020">
    <w:abstractNumId w:val="10"/>
  </w:num>
  <w:num w:numId="39" w16cid:durableId="162092092">
    <w:abstractNumId w:val="24"/>
  </w:num>
  <w:num w:numId="40" w16cid:durableId="1894001717">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396"/>
    <w:rsid w:val="00002296"/>
    <w:rsid w:val="0000388B"/>
    <w:rsid w:val="00006F41"/>
    <w:rsid w:val="00006FA7"/>
    <w:rsid w:val="000070EB"/>
    <w:rsid w:val="00010135"/>
    <w:rsid w:val="00011484"/>
    <w:rsid w:val="00011723"/>
    <w:rsid w:val="000143D9"/>
    <w:rsid w:val="00015033"/>
    <w:rsid w:val="000166A3"/>
    <w:rsid w:val="000202C3"/>
    <w:rsid w:val="00020DD5"/>
    <w:rsid w:val="0002147D"/>
    <w:rsid w:val="00024224"/>
    <w:rsid w:val="000266A0"/>
    <w:rsid w:val="00027ED4"/>
    <w:rsid w:val="0003033F"/>
    <w:rsid w:val="00031125"/>
    <w:rsid w:val="000318AE"/>
    <w:rsid w:val="00033742"/>
    <w:rsid w:val="00036EA3"/>
    <w:rsid w:val="0003704E"/>
    <w:rsid w:val="0003717D"/>
    <w:rsid w:val="00040BF9"/>
    <w:rsid w:val="000415CE"/>
    <w:rsid w:val="0004299E"/>
    <w:rsid w:val="000441A4"/>
    <w:rsid w:val="00044B48"/>
    <w:rsid w:val="00045D54"/>
    <w:rsid w:val="0005039F"/>
    <w:rsid w:val="00051466"/>
    <w:rsid w:val="000522FC"/>
    <w:rsid w:val="00054EC5"/>
    <w:rsid w:val="000561BA"/>
    <w:rsid w:val="0006480A"/>
    <w:rsid w:val="0006508B"/>
    <w:rsid w:val="00065C47"/>
    <w:rsid w:val="00067E73"/>
    <w:rsid w:val="00071BCC"/>
    <w:rsid w:val="00072A2B"/>
    <w:rsid w:val="00073B2C"/>
    <w:rsid w:val="00073BA0"/>
    <w:rsid w:val="0007571C"/>
    <w:rsid w:val="00077EB8"/>
    <w:rsid w:val="00081459"/>
    <w:rsid w:val="000844AC"/>
    <w:rsid w:val="00085C26"/>
    <w:rsid w:val="00085C74"/>
    <w:rsid w:val="00086A4B"/>
    <w:rsid w:val="00087CDA"/>
    <w:rsid w:val="0009058F"/>
    <w:rsid w:val="000A2802"/>
    <w:rsid w:val="000A29CB"/>
    <w:rsid w:val="000A3914"/>
    <w:rsid w:val="000A50A0"/>
    <w:rsid w:val="000A6426"/>
    <w:rsid w:val="000A7D93"/>
    <w:rsid w:val="000B0211"/>
    <w:rsid w:val="000B4099"/>
    <w:rsid w:val="000B4440"/>
    <w:rsid w:val="000B4BAE"/>
    <w:rsid w:val="000B50D4"/>
    <w:rsid w:val="000B5A62"/>
    <w:rsid w:val="000B668D"/>
    <w:rsid w:val="000B675C"/>
    <w:rsid w:val="000B68DB"/>
    <w:rsid w:val="000C1E01"/>
    <w:rsid w:val="000C4311"/>
    <w:rsid w:val="000C6376"/>
    <w:rsid w:val="000D6707"/>
    <w:rsid w:val="000D7185"/>
    <w:rsid w:val="000D738C"/>
    <w:rsid w:val="000E1040"/>
    <w:rsid w:val="000E2418"/>
    <w:rsid w:val="000E263B"/>
    <w:rsid w:val="000E4EB4"/>
    <w:rsid w:val="000E59E8"/>
    <w:rsid w:val="000E6041"/>
    <w:rsid w:val="000E6ED7"/>
    <w:rsid w:val="000F0658"/>
    <w:rsid w:val="000F14BE"/>
    <w:rsid w:val="000F2D53"/>
    <w:rsid w:val="000F318A"/>
    <w:rsid w:val="000F5F2C"/>
    <w:rsid w:val="000F7D5C"/>
    <w:rsid w:val="000F7EF2"/>
    <w:rsid w:val="001043C2"/>
    <w:rsid w:val="00105707"/>
    <w:rsid w:val="00107532"/>
    <w:rsid w:val="00107A80"/>
    <w:rsid w:val="00110217"/>
    <w:rsid w:val="0011230E"/>
    <w:rsid w:val="00113850"/>
    <w:rsid w:val="0012091D"/>
    <w:rsid w:val="00120EF9"/>
    <w:rsid w:val="00121DCF"/>
    <w:rsid w:val="00125320"/>
    <w:rsid w:val="001258DA"/>
    <w:rsid w:val="00125BD9"/>
    <w:rsid w:val="001263F5"/>
    <w:rsid w:val="001324D5"/>
    <w:rsid w:val="001350F3"/>
    <w:rsid w:val="00136B6D"/>
    <w:rsid w:val="00140307"/>
    <w:rsid w:val="00140689"/>
    <w:rsid w:val="00140E09"/>
    <w:rsid w:val="001462BE"/>
    <w:rsid w:val="00152462"/>
    <w:rsid w:val="00152E26"/>
    <w:rsid w:val="00157709"/>
    <w:rsid w:val="00157D3A"/>
    <w:rsid w:val="00161B64"/>
    <w:rsid w:val="001649AA"/>
    <w:rsid w:val="00170DDB"/>
    <w:rsid w:val="0017144B"/>
    <w:rsid w:val="00174C46"/>
    <w:rsid w:val="001808EE"/>
    <w:rsid w:val="00180A9B"/>
    <w:rsid w:val="00183473"/>
    <w:rsid w:val="00184AB7"/>
    <w:rsid w:val="001853BE"/>
    <w:rsid w:val="00191173"/>
    <w:rsid w:val="00191668"/>
    <w:rsid w:val="00192114"/>
    <w:rsid w:val="00192B11"/>
    <w:rsid w:val="00192DF3"/>
    <w:rsid w:val="00194AC4"/>
    <w:rsid w:val="001955BE"/>
    <w:rsid w:val="0019598E"/>
    <w:rsid w:val="001963F8"/>
    <w:rsid w:val="00197CEC"/>
    <w:rsid w:val="001A3BB7"/>
    <w:rsid w:val="001A49C4"/>
    <w:rsid w:val="001A53E2"/>
    <w:rsid w:val="001B27ED"/>
    <w:rsid w:val="001B6103"/>
    <w:rsid w:val="001B6DBF"/>
    <w:rsid w:val="001B7EFD"/>
    <w:rsid w:val="001C595C"/>
    <w:rsid w:val="001C6A77"/>
    <w:rsid w:val="001D1269"/>
    <w:rsid w:val="001D3BB9"/>
    <w:rsid w:val="001D5626"/>
    <w:rsid w:val="001D738E"/>
    <w:rsid w:val="001E1D44"/>
    <w:rsid w:val="001E6AB6"/>
    <w:rsid w:val="001F195F"/>
    <w:rsid w:val="001F1A2B"/>
    <w:rsid w:val="001F2F51"/>
    <w:rsid w:val="001F58EC"/>
    <w:rsid w:val="00201122"/>
    <w:rsid w:val="002015D9"/>
    <w:rsid w:val="00202511"/>
    <w:rsid w:val="00205CC6"/>
    <w:rsid w:val="002160BC"/>
    <w:rsid w:val="002177D6"/>
    <w:rsid w:val="00220B7F"/>
    <w:rsid w:val="002212E1"/>
    <w:rsid w:val="00221967"/>
    <w:rsid w:val="00222544"/>
    <w:rsid w:val="00222BEC"/>
    <w:rsid w:val="00224EAF"/>
    <w:rsid w:val="00226BD5"/>
    <w:rsid w:val="002317DD"/>
    <w:rsid w:val="00231D24"/>
    <w:rsid w:val="0023310B"/>
    <w:rsid w:val="00234372"/>
    <w:rsid w:val="00234B8B"/>
    <w:rsid w:val="00235461"/>
    <w:rsid w:val="00236149"/>
    <w:rsid w:val="00240ED6"/>
    <w:rsid w:val="002426B3"/>
    <w:rsid w:val="00242DFC"/>
    <w:rsid w:val="00246895"/>
    <w:rsid w:val="002554CA"/>
    <w:rsid w:val="00256295"/>
    <w:rsid w:val="002605A0"/>
    <w:rsid w:val="00261DF1"/>
    <w:rsid w:val="00261E68"/>
    <w:rsid w:val="0026296C"/>
    <w:rsid w:val="002653C3"/>
    <w:rsid w:val="0026631E"/>
    <w:rsid w:val="002714B9"/>
    <w:rsid w:val="0027177A"/>
    <w:rsid w:val="002723A6"/>
    <w:rsid w:val="002741A3"/>
    <w:rsid w:val="00275A12"/>
    <w:rsid w:val="00276182"/>
    <w:rsid w:val="00277CAE"/>
    <w:rsid w:val="002809E9"/>
    <w:rsid w:val="0028125C"/>
    <w:rsid w:val="00281374"/>
    <w:rsid w:val="00281714"/>
    <w:rsid w:val="00282A44"/>
    <w:rsid w:val="0028419D"/>
    <w:rsid w:val="00290F6C"/>
    <w:rsid w:val="002952D9"/>
    <w:rsid w:val="00296C13"/>
    <w:rsid w:val="0029756B"/>
    <w:rsid w:val="002A3C4C"/>
    <w:rsid w:val="002A4C76"/>
    <w:rsid w:val="002B13EA"/>
    <w:rsid w:val="002B2038"/>
    <w:rsid w:val="002B3545"/>
    <w:rsid w:val="002B4048"/>
    <w:rsid w:val="002B5155"/>
    <w:rsid w:val="002B60CD"/>
    <w:rsid w:val="002B64F2"/>
    <w:rsid w:val="002C0CE0"/>
    <w:rsid w:val="002C2882"/>
    <w:rsid w:val="002C3801"/>
    <w:rsid w:val="002C3A0C"/>
    <w:rsid w:val="002D13F1"/>
    <w:rsid w:val="002D2EAF"/>
    <w:rsid w:val="002D5632"/>
    <w:rsid w:val="002E018D"/>
    <w:rsid w:val="002E0E9C"/>
    <w:rsid w:val="002E4CC2"/>
    <w:rsid w:val="002E5442"/>
    <w:rsid w:val="002E7834"/>
    <w:rsid w:val="002E79E1"/>
    <w:rsid w:val="002F4534"/>
    <w:rsid w:val="002F525E"/>
    <w:rsid w:val="002F552E"/>
    <w:rsid w:val="003025B2"/>
    <w:rsid w:val="00302A7B"/>
    <w:rsid w:val="00302C97"/>
    <w:rsid w:val="003055C6"/>
    <w:rsid w:val="003104F4"/>
    <w:rsid w:val="00310565"/>
    <w:rsid w:val="00312A3C"/>
    <w:rsid w:val="003143F3"/>
    <w:rsid w:val="00314891"/>
    <w:rsid w:val="003150BB"/>
    <w:rsid w:val="0031573A"/>
    <w:rsid w:val="0032019B"/>
    <w:rsid w:val="00320905"/>
    <w:rsid w:val="003240E8"/>
    <w:rsid w:val="00333809"/>
    <w:rsid w:val="00333AF2"/>
    <w:rsid w:val="00334662"/>
    <w:rsid w:val="003363B1"/>
    <w:rsid w:val="003378A7"/>
    <w:rsid w:val="0034154D"/>
    <w:rsid w:val="00343DB0"/>
    <w:rsid w:val="00345240"/>
    <w:rsid w:val="00345653"/>
    <w:rsid w:val="003526A6"/>
    <w:rsid w:val="00352893"/>
    <w:rsid w:val="00352B93"/>
    <w:rsid w:val="003533BF"/>
    <w:rsid w:val="00353B89"/>
    <w:rsid w:val="00361D6E"/>
    <w:rsid w:val="0036331F"/>
    <w:rsid w:val="00363753"/>
    <w:rsid w:val="00364CBC"/>
    <w:rsid w:val="00365403"/>
    <w:rsid w:val="0036663F"/>
    <w:rsid w:val="00367BBF"/>
    <w:rsid w:val="00371572"/>
    <w:rsid w:val="00375489"/>
    <w:rsid w:val="00376027"/>
    <w:rsid w:val="003832D5"/>
    <w:rsid w:val="00387B04"/>
    <w:rsid w:val="00390545"/>
    <w:rsid w:val="00396049"/>
    <w:rsid w:val="00396949"/>
    <w:rsid w:val="003977B4"/>
    <w:rsid w:val="003A1C16"/>
    <w:rsid w:val="003A2276"/>
    <w:rsid w:val="003A3B6B"/>
    <w:rsid w:val="003A3DCE"/>
    <w:rsid w:val="003A4A5B"/>
    <w:rsid w:val="003A4D7A"/>
    <w:rsid w:val="003A7D50"/>
    <w:rsid w:val="003A7EB9"/>
    <w:rsid w:val="003B13E2"/>
    <w:rsid w:val="003B3DF9"/>
    <w:rsid w:val="003B54C5"/>
    <w:rsid w:val="003B7B79"/>
    <w:rsid w:val="003C2241"/>
    <w:rsid w:val="003C308B"/>
    <w:rsid w:val="003C3304"/>
    <w:rsid w:val="003C39BB"/>
    <w:rsid w:val="003D04F9"/>
    <w:rsid w:val="003D1F22"/>
    <w:rsid w:val="003D6B07"/>
    <w:rsid w:val="003D7AD4"/>
    <w:rsid w:val="003E04C8"/>
    <w:rsid w:val="003E0505"/>
    <w:rsid w:val="003E1BAC"/>
    <w:rsid w:val="003E1BFA"/>
    <w:rsid w:val="003E41E1"/>
    <w:rsid w:val="003F17ED"/>
    <w:rsid w:val="003F25E9"/>
    <w:rsid w:val="003F3277"/>
    <w:rsid w:val="003F6396"/>
    <w:rsid w:val="00400AF3"/>
    <w:rsid w:val="004011AA"/>
    <w:rsid w:val="00401B0D"/>
    <w:rsid w:val="00405C14"/>
    <w:rsid w:val="00411E4E"/>
    <w:rsid w:val="004143DC"/>
    <w:rsid w:val="004155A0"/>
    <w:rsid w:val="00417CEC"/>
    <w:rsid w:val="004202A1"/>
    <w:rsid w:val="00421509"/>
    <w:rsid w:val="0042194C"/>
    <w:rsid w:val="00421AE0"/>
    <w:rsid w:val="004222AC"/>
    <w:rsid w:val="00424748"/>
    <w:rsid w:val="004249E1"/>
    <w:rsid w:val="00424BD8"/>
    <w:rsid w:val="0042572D"/>
    <w:rsid w:val="00427080"/>
    <w:rsid w:val="00432546"/>
    <w:rsid w:val="00434304"/>
    <w:rsid w:val="00440C71"/>
    <w:rsid w:val="00440DA8"/>
    <w:rsid w:val="004461D5"/>
    <w:rsid w:val="00451C5A"/>
    <w:rsid w:val="00454727"/>
    <w:rsid w:val="00455402"/>
    <w:rsid w:val="004559EE"/>
    <w:rsid w:val="00456070"/>
    <w:rsid w:val="00456BAC"/>
    <w:rsid w:val="00462502"/>
    <w:rsid w:val="004629ED"/>
    <w:rsid w:val="00470855"/>
    <w:rsid w:val="004708BE"/>
    <w:rsid w:val="0047374D"/>
    <w:rsid w:val="00473D17"/>
    <w:rsid w:val="0047487D"/>
    <w:rsid w:val="00474D68"/>
    <w:rsid w:val="00476081"/>
    <w:rsid w:val="00480CF5"/>
    <w:rsid w:val="0048175B"/>
    <w:rsid w:val="0048408C"/>
    <w:rsid w:val="00486970"/>
    <w:rsid w:val="00486D93"/>
    <w:rsid w:val="00491AB7"/>
    <w:rsid w:val="00492A9E"/>
    <w:rsid w:val="00492DF8"/>
    <w:rsid w:val="00493954"/>
    <w:rsid w:val="004975DB"/>
    <w:rsid w:val="004A0608"/>
    <w:rsid w:val="004A0737"/>
    <w:rsid w:val="004A1371"/>
    <w:rsid w:val="004A376D"/>
    <w:rsid w:val="004A3EA8"/>
    <w:rsid w:val="004A46F2"/>
    <w:rsid w:val="004A4D1C"/>
    <w:rsid w:val="004A5D49"/>
    <w:rsid w:val="004A7A7B"/>
    <w:rsid w:val="004B04A2"/>
    <w:rsid w:val="004B1092"/>
    <w:rsid w:val="004B2F28"/>
    <w:rsid w:val="004B3839"/>
    <w:rsid w:val="004B792C"/>
    <w:rsid w:val="004B7D3E"/>
    <w:rsid w:val="004C1246"/>
    <w:rsid w:val="004C1FA5"/>
    <w:rsid w:val="004C38CC"/>
    <w:rsid w:val="004C4636"/>
    <w:rsid w:val="004C4BC8"/>
    <w:rsid w:val="004D14FB"/>
    <w:rsid w:val="004D26F4"/>
    <w:rsid w:val="004D328F"/>
    <w:rsid w:val="004D4D37"/>
    <w:rsid w:val="004D6DDD"/>
    <w:rsid w:val="004E1A38"/>
    <w:rsid w:val="004E407D"/>
    <w:rsid w:val="004E46AA"/>
    <w:rsid w:val="004E4838"/>
    <w:rsid w:val="004E68D5"/>
    <w:rsid w:val="004E6B95"/>
    <w:rsid w:val="004F1314"/>
    <w:rsid w:val="004F5ED6"/>
    <w:rsid w:val="004F7DB8"/>
    <w:rsid w:val="0050085D"/>
    <w:rsid w:val="005019F4"/>
    <w:rsid w:val="00502011"/>
    <w:rsid w:val="005038FD"/>
    <w:rsid w:val="00506BCB"/>
    <w:rsid w:val="00507AA7"/>
    <w:rsid w:val="00507B2E"/>
    <w:rsid w:val="00507D9C"/>
    <w:rsid w:val="00512321"/>
    <w:rsid w:val="00512E86"/>
    <w:rsid w:val="00513EE0"/>
    <w:rsid w:val="005142B2"/>
    <w:rsid w:val="00516EE0"/>
    <w:rsid w:val="00520FAC"/>
    <w:rsid w:val="00523095"/>
    <w:rsid w:val="00526FFB"/>
    <w:rsid w:val="00530B28"/>
    <w:rsid w:val="00531EA3"/>
    <w:rsid w:val="00540D43"/>
    <w:rsid w:val="005429C3"/>
    <w:rsid w:val="0054409B"/>
    <w:rsid w:val="00544FA4"/>
    <w:rsid w:val="00545CB5"/>
    <w:rsid w:val="00546BC2"/>
    <w:rsid w:val="00547048"/>
    <w:rsid w:val="005518A7"/>
    <w:rsid w:val="00552339"/>
    <w:rsid w:val="00555260"/>
    <w:rsid w:val="00555C8A"/>
    <w:rsid w:val="00555EA1"/>
    <w:rsid w:val="00562773"/>
    <w:rsid w:val="00562EBB"/>
    <w:rsid w:val="005636D2"/>
    <w:rsid w:val="00565A01"/>
    <w:rsid w:val="00566ABA"/>
    <w:rsid w:val="00567B9C"/>
    <w:rsid w:val="00574293"/>
    <w:rsid w:val="00575D8C"/>
    <w:rsid w:val="00580F95"/>
    <w:rsid w:val="0058243A"/>
    <w:rsid w:val="0058326E"/>
    <w:rsid w:val="00583E3B"/>
    <w:rsid w:val="005858D6"/>
    <w:rsid w:val="00587D1D"/>
    <w:rsid w:val="0059164A"/>
    <w:rsid w:val="00591827"/>
    <w:rsid w:val="005974E1"/>
    <w:rsid w:val="005A2159"/>
    <w:rsid w:val="005A39F3"/>
    <w:rsid w:val="005A4BC0"/>
    <w:rsid w:val="005A6967"/>
    <w:rsid w:val="005A69D0"/>
    <w:rsid w:val="005B04CF"/>
    <w:rsid w:val="005B10A1"/>
    <w:rsid w:val="005B11AA"/>
    <w:rsid w:val="005B16AE"/>
    <w:rsid w:val="005B3CB9"/>
    <w:rsid w:val="005B4D08"/>
    <w:rsid w:val="005B6140"/>
    <w:rsid w:val="005B75F0"/>
    <w:rsid w:val="005C2032"/>
    <w:rsid w:val="005C2C78"/>
    <w:rsid w:val="005C3DDF"/>
    <w:rsid w:val="005C4A39"/>
    <w:rsid w:val="005C5BC8"/>
    <w:rsid w:val="005C744F"/>
    <w:rsid w:val="005C7F3A"/>
    <w:rsid w:val="005D07F1"/>
    <w:rsid w:val="005D14F9"/>
    <w:rsid w:val="005D239F"/>
    <w:rsid w:val="005D27B1"/>
    <w:rsid w:val="005D2D2B"/>
    <w:rsid w:val="005D319A"/>
    <w:rsid w:val="005E168E"/>
    <w:rsid w:val="005E5AD8"/>
    <w:rsid w:val="005E7EEF"/>
    <w:rsid w:val="005F1BBD"/>
    <w:rsid w:val="005F2963"/>
    <w:rsid w:val="005F7709"/>
    <w:rsid w:val="006005C8"/>
    <w:rsid w:val="006032FF"/>
    <w:rsid w:val="00605396"/>
    <w:rsid w:val="0060663F"/>
    <w:rsid w:val="00606CA4"/>
    <w:rsid w:val="00610B89"/>
    <w:rsid w:val="006129DB"/>
    <w:rsid w:val="00613B3C"/>
    <w:rsid w:val="00616E03"/>
    <w:rsid w:val="00621726"/>
    <w:rsid w:val="00623AF5"/>
    <w:rsid w:val="00624924"/>
    <w:rsid w:val="00624EFE"/>
    <w:rsid w:val="00624FCD"/>
    <w:rsid w:val="00626A67"/>
    <w:rsid w:val="00632CF5"/>
    <w:rsid w:val="006334D6"/>
    <w:rsid w:val="006340DB"/>
    <w:rsid w:val="006367D3"/>
    <w:rsid w:val="00636874"/>
    <w:rsid w:val="0064184A"/>
    <w:rsid w:val="00641AEB"/>
    <w:rsid w:val="00643870"/>
    <w:rsid w:val="00645F9C"/>
    <w:rsid w:val="00647FDF"/>
    <w:rsid w:val="006502F8"/>
    <w:rsid w:val="00651466"/>
    <w:rsid w:val="00651B2B"/>
    <w:rsid w:val="006539B1"/>
    <w:rsid w:val="006553F8"/>
    <w:rsid w:val="006572B6"/>
    <w:rsid w:val="00661E2E"/>
    <w:rsid w:val="00664010"/>
    <w:rsid w:val="00667579"/>
    <w:rsid w:val="00667ED4"/>
    <w:rsid w:val="0067435C"/>
    <w:rsid w:val="00676344"/>
    <w:rsid w:val="00680294"/>
    <w:rsid w:val="0068342A"/>
    <w:rsid w:val="00683BFA"/>
    <w:rsid w:val="00683E41"/>
    <w:rsid w:val="00684960"/>
    <w:rsid w:val="006871E7"/>
    <w:rsid w:val="00687DB4"/>
    <w:rsid w:val="006902C9"/>
    <w:rsid w:val="00690560"/>
    <w:rsid w:val="00692395"/>
    <w:rsid w:val="006951E1"/>
    <w:rsid w:val="00695436"/>
    <w:rsid w:val="00696490"/>
    <w:rsid w:val="006A013A"/>
    <w:rsid w:val="006A03F8"/>
    <w:rsid w:val="006A2511"/>
    <w:rsid w:val="006A2D9E"/>
    <w:rsid w:val="006A3C19"/>
    <w:rsid w:val="006A3DE4"/>
    <w:rsid w:val="006A6E85"/>
    <w:rsid w:val="006A7507"/>
    <w:rsid w:val="006B1384"/>
    <w:rsid w:val="006B7876"/>
    <w:rsid w:val="006C0CF3"/>
    <w:rsid w:val="006C33A0"/>
    <w:rsid w:val="006C3563"/>
    <w:rsid w:val="006C390C"/>
    <w:rsid w:val="006C4EAB"/>
    <w:rsid w:val="006C5530"/>
    <w:rsid w:val="006C6DE9"/>
    <w:rsid w:val="006C772C"/>
    <w:rsid w:val="006D24EE"/>
    <w:rsid w:val="006D3860"/>
    <w:rsid w:val="006D4658"/>
    <w:rsid w:val="006D5A72"/>
    <w:rsid w:val="006D7EE9"/>
    <w:rsid w:val="006E0EF6"/>
    <w:rsid w:val="006E0FB9"/>
    <w:rsid w:val="006E12AC"/>
    <w:rsid w:val="006E21A2"/>
    <w:rsid w:val="006E6D2A"/>
    <w:rsid w:val="006E70E9"/>
    <w:rsid w:val="006F002F"/>
    <w:rsid w:val="006F08FB"/>
    <w:rsid w:val="006F1433"/>
    <w:rsid w:val="006F5676"/>
    <w:rsid w:val="006F5A1E"/>
    <w:rsid w:val="006F6483"/>
    <w:rsid w:val="006F74A8"/>
    <w:rsid w:val="006F75AA"/>
    <w:rsid w:val="00702492"/>
    <w:rsid w:val="007024C9"/>
    <w:rsid w:val="00705EB0"/>
    <w:rsid w:val="007072DF"/>
    <w:rsid w:val="00707A32"/>
    <w:rsid w:val="007123E7"/>
    <w:rsid w:val="00715513"/>
    <w:rsid w:val="0071597E"/>
    <w:rsid w:val="00716EDA"/>
    <w:rsid w:val="0072060E"/>
    <w:rsid w:val="00723DBA"/>
    <w:rsid w:val="00727AAA"/>
    <w:rsid w:val="00730269"/>
    <w:rsid w:val="007302B0"/>
    <w:rsid w:val="00731878"/>
    <w:rsid w:val="007348B6"/>
    <w:rsid w:val="007351C3"/>
    <w:rsid w:val="007374D3"/>
    <w:rsid w:val="00740CD8"/>
    <w:rsid w:val="00741077"/>
    <w:rsid w:val="00741514"/>
    <w:rsid w:val="0074225F"/>
    <w:rsid w:val="00742EDE"/>
    <w:rsid w:val="00750535"/>
    <w:rsid w:val="0075517A"/>
    <w:rsid w:val="00756D2F"/>
    <w:rsid w:val="007717DE"/>
    <w:rsid w:val="00775441"/>
    <w:rsid w:val="0077560B"/>
    <w:rsid w:val="00781F05"/>
    <w:rsid w:val="007839F6"/>
    <w:rsid w:val="00790933"/>
    <w:rsid w:val="007911AB"/>
    <w:rsid w:val="00791AE6"/>
    <w:rsid w:val="00791DDF"/>
    <w:rsid w:val="0079466F"/>
    <w:rsid w:val="00795557"/>
    <w:rsid w:val="007A1830"/>
    <w:rsid w:val="007A213C"/>
    <w:rsid w:val="007A2810"/>
    <w:rsid w:val="007A4DD6"/>
    <w:rsid w:val="007A5002"/>
    <w:rsid w:val="007A5BE5"/>
    <w:rsid w:val="007B2ABC"/>
    <w:rsid w:val="007B4F37"/>
    <w:rsid w:val="007B5638"/>
    <w:rsid w:val="007B64F0"/>
    <w:rsid w:val="007C0FAF"/>
    <w:rsid w:val="007C243E"/>
    <w:rsid w:val="007C44C9"/>
    <w:rsid w:val="007C76F6"/>
    <w:rsid w:val="007D1B00"/>
    <w:rsid w:val="007D6831"/>
    <w:rsid w:val="007E0B6B"/>
    <w:rsid w:val="007E1EFC"/>
    <w:rsid w:val="007F0CE6"/>
    <w:rsid w:val="007F17A2"/>
    <w:rsid w:val="007F2CAD"/>
    <w:rsid w:val="007F4A9B"/>
    <w:rsid w:val="007F6DA0"/>
    <w:rsid w:val="00802736"/>
    <w:rsid w:val="0080405E"/>
    <w:rsid w:val="00804B91"/>
    <w:rsid w:val="00806D45"/>
    <w:rsid w:val="0081127B"/>
    <w:rsid w:val="008160A3"/>
    <w:rsid w:val="008216AC"/>
    <w:rsid w:val="00822A28"/>
    <w:rsid w:val="00823060"/>
    <w:rsid w:val="00826E65"/>
    <w:rsid w:val="008300B7"/>
    <w:rsid w:val="008303AF"/>
    <w:rsid w:val="0083285C"/>
    <w:rsid w:val="008341C0"/>
    <w:rsid w:val="0083668A"/>
    <w:rsid w:val="008369B6"/>
    <w:rsid w:val="00837611"/>
    <w:rsid w:val="00837FE7"/>
    <w:rsid w:val="0084006E"/>
    <w:rsid w:val="00840191"/>
    <w:rsid w:val="00840772"/>
    <w:rsid w:val="00840CC7"/>
    <w:rsid w:val="008426AB"/>
    <w:rsid w:val="00846BA1"/>
    <w:rsid w:val="008512AC"/>
    <w:rsid w:val="00854B95"/>
    <w:rsid w:val="0085741E"/>
    <w:rsid w:val="00864E64"/>
    <w:rsid w:val="00865221"/>
    <w:rsid w:val="00867AF2"/>
    <w:rsid w:val="0087152E"/>
    <w:rsid w:val="00871784"/>
    <w:rsid w:val="0087288C"/>
    <w:rsid w:val="00872A65"/>
    <w:rsid w:val="00876FC2"/>
    <w:rsid w:val="00877587"/>
    <w:rsid w:val="0087777C"/>
    <w:rsid w:val="00877ED5"/>
    <w:rsid w:val="00884958"/>
    <w:rsid w:val="008861ED"/>
    <w:rsid w:val="00892849"/>
    <w:rsid w:val="00893F9D"/>
    <w:rsid w:val="00894596"/>
    <w:rsid w:val="0089459F"/>
    <w:rsid w:val="0089656F"/>
    <w:rsid w:val="0089672B"/>
    <w:rsid w:val="008A019C"/>
    <w:rsid w:val="008A08E7"/>
    <w:rsid w:val="008A5D58"/>
    <w:rsid w:val="008A6847"/>
    <w:rsid w:val="008B0581"/>
    <w:rsid w:val="008B151D"/>
    <w:rsid w:val="008C0703"/>
    <w:rsid w:val="008C21C3"/>
    <w:rsid w:val="008C2409"/>
    <w:rsid w:val="008C3EE9"/>
    <w:rsid w:val="008C4429"/>
    <w:rsid w:val="008C5D07"/>
    <w:rsid w:val="008C5F0F"/>
    <w:rsid w:val="008C7BC0"/>
    <w:rsid w:val="008C7E00"/>
    <w:rsid w:val="008D2FAF"/>
    <w:rsid w:val="008D614C"/>
    <w:rsid w:val="008D7CCA"/>
    <w:rsid w:val="008D7FF3"/>
    <w:rsid w:val="008E1EB7"/>
    <w:rsid w:val="008E2432"/>
    <w:rsid w:val="008E3673"/>
    <w:rsid w:val="008E4C27"/>
    <w:rsid w:val="008E7382"/>
    <w:rsid w:val="008F66B2"/>
    <w:rsid w:val="008F6706"/>
    <w:rsid w:val="008F6C2F"/>
    <w:rsid w:val="00900DD4"/>
    <w:rsid w:val="0090103A"/>
    <w:rsid w:val="00901A26"/>
    <w:rsid w:val="009034F7"/>
    <w:rsid w:val="009037DF"/>
    <w:rsid w:val="009067C3"/>
    <w:rsid w:val="0090694B"/>
    <w:rsid w:val="0091028A"/>
    <w:rsid w:val="00911876"/>
    <w:rsid w:val="00912247"/>
    <w:rsid w:val="00912CED"/>
    <w:rsid w:val="00913886"/>
    <w:rsid w:val="009146CA"/>
    <w:rsid w:val="00916F66"/>
    <w:rsid w:val="009174D8"/>
    <w:rsid w:val="00917531"/>
    <w:rsid w:val="00924419"/>
    <w:rsid w:val="0092455B"/>
    <w:rsid w:val="0092505A"/>
    <w:rsid w:val="00930500"/>
    <w:rsid w:val="0093167A"/>
    <w:rsid w:val="009316D3"/>
    <w:rsid w:val="0093185C"/>
    <w:rsid w:val="00933C34"/>
    <w:rsid w:val="0093507E"/>
    <w:rsid w:val="00935EEA"/>
    <w:rsid w:val="00936646"/>
    <w:rsid w:val="00936E12"/>
    <w:rsid w:val="009403ED"/>
    <w:rsid w:val="00940C27"/>
    <w:rsid w:val="00940EA2"/>
    <w:rsid w:val="0094145D"/>
    <w:rsid w:val="0094202F"/>
    <w:rsid w:val="00944640"/>
    <w:rsid w:val="009454DE"/>
    <w:rsid w:val="00950C52"/>
    <w:rsid w:val="00950E9F"/>
    <w:rsid w:val="00957B2D"/>
    <w:rsid w:val="00960963"/>
    <w:rsid w:val="00961C83"/>
    <w:rsid w:val="00961EAC"/>
    <w:rsid w:val="009627E3"/>
    <w:rsid w:val="00965625"/>
    <w:rsid w:val="00966484"/>
    <w:rsid w:val="009668AF"/>
    <w:rsid w:val="00966EC0"/>
    <w:rsid w:val="0096792E"/>
    <w:rsid w:val="009707B8"/>
    <w:rsid w:val="00971F06"/>
    <w:rsid w:val="00974BAA"/>
    <w:rsid w:val="009751E6"/>
    <w:rsid w:val="009763B3"/>
    <w:rsid w:val="00977DC9"/>
    <w:rsid w:val="0098087E"/>
    <w:rsid w:val="009822EF"/>
    <w:rsid w:val="00982881"/>
    <w:rsid w:val="009838D3"/>
    <w:rsid w:val="00985967"/>
    <w:rsid w:val="009868E4"/>
    <w:rsid w:val="00990CE9"/>
    <w:rsid w:val="0099255F"/>
    <w:rsid w:val="009943FE"/>
    <w:rsid w:val="009946DB"/>
    <w:rsid w:val="009959E3"/>
    <w:rsid w:val="009B5ADD"/>
    <w:rsid w:val="009B5E16"/>
    <w:rsid w:val="009B7316"/>
    <w:rsid w:val="009C0030"/>
    <w:rsid w:val="009C17C9"/>
    <w:rsid w:val="009C23E3"/>
    <w:rsid w:val="009C4ACA"/>
    <w:rsid w:val="009C5E59"/>
    <w:rsid w:val="009C63A8"/>
    <w:rsid w:val="009D1757"/>
    <w:rsid w:val="009D24A4"/>
    <w:rsid w:val="009D31F0"/>
    <w:rsid w:val="009D40B3"/>
    <w:rsid w:val="009D4901"/>
    <w:rsid w:val="009D507C"/>
    <w:rsid w:val="009D5480"/>
    <w:rsid w:val="009D5D84"/>
    <w:rsid w:val="009E05C1"/>
    <w:rsid w:val="009E0D82"/>
    <w:rsid w:val="009E2963"/>
    <w:rsid w:val="009E430D"/>
    <w:rsid w:val="009E5CA8"/>
    <w:rsid w:val="009E644C"/>
    <w:rsid w:val="009E6B81"/>
    <w:rsid w:val="009E6DFB"/>
    <w:rsid w:val="009E7461"/>
    <w:rsid w:val="009F1ECA"/>
    <w:rsid w:val="009F2312"/>
    <w:rsid w:val="009F2426"/>
    <w:rsid w:val="009F429B"/>
    <w:rsid w:val="009F46D2"/>
    <w:rsid w:val="009F4A5E"/>
    <w:rsid w:val="009F6A14"/>
    <w:rsid w:val="00A003B1"/>
    <w:rsid w:val="00A009A1"/>
    <w:rsid w:val="00A0331A"/>
    <w:rsid w:val="00A06537"/>
    <w:rsid w:val="00A07811"/>
    <w:rsid w:val="00A10460"/>
    <w:rsid w:val="00A118C1"/>
    <w:rsid w:val="00A11C2A"/>
    <w:rsid w:val="00A12B90"/>
    <w:rsid w:val="00A14A62"/>
    <w:rsid w:val="00A2452E"/>
    <w:rsid w:val="00A245B4"/>
    <w:rsid w:val="00A25A6A"/>
    <w:rsid w:val="00A2757D"/>
    <w:rsid w:val="00A35B70"/>
    <w:rsid w:val="00A404E9"/>
    <w:rsid w:val="00A406CE"/>
    <w:rsid w:val="00A417A2"/>
    <w:rsid w:val="00A41C19"/>
    <w:rsid w:val="00A43E38"/>
    <w:rsid w:val="00A45A5A"/>
    <w:rsid w:val="00A47C86"/>
    <w:rsid w:val="00A47F1D"/>
    <w:rsid w:val="00A522DF"/>
    <w:rsid w:val="00A53C3F"/>
    <w:rsid w:val="00A54C89"/>
    <w:rsid w:val="00A5596F"/>
    <w:rsid w:val="00A5606F"/>
    <w:rsid w:val="00A56284"/>
    <w:rsid w:val="00A57DAF"/>
    <w:rsid w:val="00A6158D"/>
    <w:rsid w:val="00A642F0"/>
    <w:rsid w:val="00A663BF"/>
    <w:rsid w:val="00A71942"/>
    <w:rsid w:val="00A726EB"/>
    <w:rsid w:val="00A737B4"/>
    <w:rsid w:val="00A74397"/>
    <w:rsid w:val="00A749B9"/>
    <w:rsid w:val="00A80FF1"/>
    <w:rsid w:val="00A819C4"/>
    <w:rsid w:val="00A8419C"/>
    <w:rsid w:val="00A84303"/>
    <w:rsid w:val="00A90416"/>
    <w:rsid w:val="00A91517"/>
    <w:rsid w:val="00A921D7"/>
    <w:rsid w:val="00A9391C"/>
    <w:rsid w:val="00A9401A"/>
    <w:rsid w:val="00AA059B"/>
    <w:rsid w:val="00AA0DD0"/>
    <w:rsid w:val="00AA1333"/>
    <w:rsid w:val="00AA3795"/>
    <w:rsid w:val="00AA514E"/>
    <w:rsid w:val="00AA51DC"/>
    <w:rsid w:val="00AA6890"/>
    <w:rsid w:val="00AB03DE"/>
    <w:rsid w:val="00AB0DF8"/>
    <w:rsid w:val="00AB2A8F"/>
    <w:rsid w:val="00AB3F49"/>
    <w:rsid w:val="00AB45BC"/>
    <w:rsid w:val="00AB6162"/>
    <w:rsid w:val="00AB67CA"/>
    <w:rsid w:val="00AC02DA"/>
    <w:rsid w:val="00AC341B"/>
    <w:rsid w:val="00AC4765"/>
    <w:rsid w:val="00AC5054"/>
    <w:rsid w:val="00AC6F42"/>
    <w:rsid w:val="00AD19AE"/>
    <w:rsid w:val="00AD6FC3"/>
    <w:rsid w:val="00AD7FA5"/>
    <w:rsid w:val="00AE1334"/>
    <w:rsid w:val="00AE486F"/>
    <w:rsid w:val="00AF3133"/>
    <w:rsid w:val="00AF4C97"/>
    <w:rsid w:val="00AF50BC"/>
    <w:rsid w:val="00AF5950"/>
    <w:rsid w:val="00AF631F"/>
    <w:rsid w:val="00AF6C42"/>
    <w:rsid w:val="00B0109B"/>
    <w:rsid w:val="00B03B78"/>
    <w:rsid w:val="00B04F20"/>
    <w:rsid w:val="00B077C0"/>
    <w:rsid w:val="00B07DD1"/>
    <w:rsid w:val="00B07F1C"/>
    <w:rsid w:val="00B10612"/>
    <w:rsid w:val="00B11AB1"/>
    <w:rsid w:val="00B127B9"/>
    <w:rsid w:val="00B146B9"/>
    <w:rsid w:val="00B150C6"/>
    <w:rsid w:val="00B17DC5"/>
    <w:rsid w:val="00B22EB4"/>
    <w:rsid w:val="00B22F20"/>
    <w:rsid w:val="00B25B26"/>
    <w:rsid w:val="00B25CF8"/>
    <w:rsid w:val="00B30C43"/>
    <w:rsid w:val="00B30DFF"/>
    <w:rsid w:val="00B3163A"/>
    <w:rsid w:val="00B33DDD"/>
    <w:rsid w:val="00B34B9E"/>
    <w:rsid w:val="00B3543B"/>
    <w:rsid w:val="00B3747F"/>
    <w:rsid w:val="00B37EF8"/>
    <w:rsid w:val="00B40AD2"/>
    <w:rsid w:val="00B44440"/>
    <w:rsid w:val="00B45224"/>
    <w:rsid w:val="00B456BD"/>
    <w:rsid w:val="00B45F0B"/>
    <w:rsid w:val="00B46CC8"/>
    <w:rsid w:val="00B506F0"/>
    <w:rsid w:val="00B511FD"/>
    <w:rsid w:val="00B51B75"/>
    <w:rsid w:val="00B53F8D"/>
    <w:rsid w:val="00B57506"/>
    <w:rsid w:val="00B601BC"/>
    <w:rsid w:val="00B605B5"/>
    <w:rsid w:val="00B6118B"/>
    <w:rsid w:val="00B61DCB"/>
    <w:rsid w:val="00B62A27"/>
    <w:rsid w:val="00B6312D"/>
    <w:rsid w:val="00B636EC"/>
    <w:rsid w:val="00B65C3B"/>
    <w:rsid w:val="00B72808"/>
    <w:rsid w:val="00B728C9"/>
    <w:rsid w:val="00B762C4"/>
    <w:rsid w:val="00B8095E"/>
    <w:rsid w:val="00B80A18"/>
    <w:rsid w:val="00B85BE1"/>
    <w:rsid w:val="00B86956"/>
    <w:rsid w:val="00B87EF5"/>
    <w:rsid w:val="00B901AB"/>
    <w:rsid w:val="00B90898"/>
    <w:rsid w:val="00B94461"/>
    <w:rsid w:val="00B9581D"/>
    <w:rsid w:val="00B96EA1"/>
    <w:rsid w:val="00BA074E"/>
    <w:rsid w:val="00BA15D5"/>
    <w:rsid w:val="00BA29D7"/>
    <w:rsid w:val="00BA29F9"/>
    <w:rsid w:val="00BA3FF2"/>
    <w:rsid w:val="00BB1688"/>
    <w:rsid w:val="00BB1A1D"/>
    <w:rsid w:val="00BB2066"/>
    <w:rsid w:val="00BB43E9"/>
    <w:rsid w:val="00BB5104"/>
    <w:rsid w:val="00BC0716"/>
    <w:rsid w:val="00BC25E4"/>
    <w:rsid w:val="00BC410D"/>
    <w:rsid w:val="00BC50D7"/>
    <w:rsid w:val="00BC5879"/>
    <w:rsid w:val="00BC5B74"/>
    <w:rsid w:val="00BD0722"/>
    <w:rsid w:val="00BD10D3"/>
    <w:rsid w:val="00BD1A51"/>
    <w:rsid w:val="00BD2761"/>
    <w:rsid w:val="00BD338C"/>
    <w:rsid w:val="00BD33EE"/>
    <w:rsid w:val="00BD63DC"/>
    <w:rsid w:val="00BD643A"/>
    <w:rsid w:val="00BE00A9"/>
    <w:rsid w:val="00BE06F4"/>
    <w:rsid w:val="00BE37AA"/>
    <w:rsid w:val="00BE7766"/>
    <w:rsid w:val="00BF27BE"/>
    <w:rsid w:val="00C0023B"/>
    <w:rsid w:val="00C004A1"/>
    <w:rsid w:val="00C011BC"/>
    <w:rsid w:val="00C028DA"/>
    <w:rsid w:val="00C05827"/>
    <w:rsid w:val="00C0590D"/>
    <w:rsid w:val="00C06A76"/>
    <w:rsid w:val="00C07B42"/>
    <w:rsid w:val="00C10967"/>
    <w:rsid w:val="00C12E41"/>
    <w:rsid w:val="00C131A0"/>
    <w:rsid w:val="00C13F20"/>
    <w:rsid w:val="00C142FD"/>
    <w:rsid w:val="00C15AB6"/>
    <w:rsid w:val="00C15B84"/>
    <w:rsid w:val="00C1668E"/>
    <w:rsid w:val="00C16B00"/>
    <w:rsid w:val="00C16B13"/>
    <w:rsid w:val="00C20301"/>
    <w:rsid w:val="00C21140"/>
    <w:rsid w:val="00C245B2"/>
    <w:rsid w:val="00C26D67"/>
    <w:rsid w:val="00C26E15"/>
    <w:rsid w:val="00C313BE"/>
    <w:rsid w:val="00C31D4E"/>
    <w:rsid w:val="00C3271E"/>
    <w:rsid w:val="00C32C38"/>
    <w:rsid w:val="00C34539"/>
    <w:rsid w:val="00C34C2B"/>
    <w:rsid w:val="00C3742D"/>
    <w:rsid w:val="00C411A8"/>
    <w:rsid w:val="00C45942"/>
    <w:rsid w:val="00C4633F"/>
    <w:rsid w:val="00C4654A"/>
    <w:rsid w:val="00C47EF1"/>
    <w:rsid w:val="00C50B09"/>
    <w:rsid w:val="00C531EF"/>
    <w:rsid w:val="00C53B74"/>
    <w:rsid w:val="00C53C3B"/>
    <w:rsid w:val="00C56389"/>
    <w:rsid w:val="00C61903"/>
    <w:rsid w:val="00C70DD7"/>
    <w:rsid w:val="00C712B5"/>
    <w:rsid w:val="00C71F07"/>
    <w:rsid w:val="00C74A90"/>
    <w:rsid w:val="00C8113A"/>
    <w:rsid w:val="00C82831"/>
    <w:rsid w:val="00C84253"/>
    <w:rsid w:val="00C91095"/>
    <w:rsid w:val="00C92CF3"/>
    <w:rsid w:val="00C95AF7"/>
    <w:rsid w:val="00C96967"/>
    <w:rsid w:val="00C9799E"/>
    <w:rsid w:val="00C97F06"/>
    <w:rsid w:val="00CA0601"/>
    <w:rsid w:val="00CA1785"/>
    <w:rsid w:val="00CA6342"/>
    <w:rsid w:val="00CA6546"/>
    <w:rsid w:val="00CA6D3C"/>
    <w:rsid w:val="00CB02B9"/>
    <w:rsid w:val="00CB1610"/>
    <w:rsid w:val="00CB2F7F"/>
    <w:rsid w:val="00CB446D"/>
    <w:rsid w:val="00CB7532"/>
    <w:rsid w:val="00CC1321"/>
    <w:rsid w:val="00CC1864"/>
    <w:rsid w:val="00CC327A"/>
    <w:rsid w:val="00CC4051"/>
    <w:rsid w:val="00CC6D8B"/>
    <w:rsid w:val="00CC6DD5"/>
    <w:rsid w:val="00CD1BE8"/>
    <w:rsid w:val="00CD2D1D"/>
    <w:rsid w:val="00CD3F63"/>
    <w:rsid w:val="00CD5AC3"/>
    <w:rsid w:val="00CD68AF"/>
    <w:rsid w:val="00CD76AF"/>
    <w:rsid w:val="00CE2D9F"/>
    <w:rsid w:val="00CE5821"/>
    <w:rsid w:val="00CE5E2B"/>
    <w:rsid w:val="00CE6120"/>
    <w:rsid w:val="00CE66B0"/>
    <w:rsid w:val="00CE6D12"/>
    <w:rsid w:val="00CF0CBF"/>
    <w:rsid w:val="00CF1DB7"/>
    <w:rsid w:val="00CF5CC7"/>
    <w:rsid w:val="00CF6EEC"/>
    <w:rsid w:val="00CF72E3"/>
    <w:rsid w:val="00D02583"/>
    <w:rsid w:val="00D10951"/>
    <w:rsid w:val="00D10A05"/>
    <w:rsid w:val="00D12950"/>
    <w:rsid w:val="00D12B58"/>
    <w:rsid w:val="00D146B0"/>
    <w:rsid w:val="00D16C52"/>
    <w:rsid w:val="00D16CE0"/>
    <w:rsid w:val="00D2105F"/>
    <w:rsid w:val="00D227B7"/>
    <w:rsid w:val="00D2304C"/>
    <w:rsid w:val="00D23990"/>
    <w:rsid w:val="00D23C66"/>
    <w:rsid w:val="00D24A1C"/>
    <w:rsid w:val="00D24B9C"/>
    <w:rsid w:val="00D25CDC"/>
    <w:rsid w:val="00D27969"/>
    <w:rsid w:val="00D308B2"/>
    <w:rsid w:val="00D337E4"/>
    <w:rsid w:val="00D35CEF"/>
    <w:rsid w:val="00D35EC6"/>
    <w:rsid w:val="00D372E3"/>
    <w:rsid w:val="00D3736B"/>
    <w:rsid w:val="00D3799A"/>
    <w:rsid w:val="00D43ABB"/>
    <w:rsid w:val="00D44C4B"/>
    <w:rsid w:val="00D51585"/>
    <w:rsid w:val="00D51B7E"/>
    <w:rsid w:val="00D52447"/>
    <w:rsid w:val="00D52CAA"/>
    <w:rsid w:val="00D540AB"/>
    <w:rsid w:val="00D55586"/>
    <w:rsid w:val="00D57CAF"/>
    <w:rsid w:val="00D632B9"/>
    <w:rsid w:val="00D663CA"/>
    <w:rsid w:val="00D66ECF"/>
    <w:rsid w:val="00D70B6B"/>
    <w:rsid w:val="00D73A84"/>
    <w:rsid w:val="00D73C3A"/>
    <w:rsid w:val="00D740A8"/>
    <w:rsid w:val="00D749E6"/>
    <w:rsid w:val="00D7571A"/>
    <w:rsid w:val="00D75BCC"/>
    <w:rsid w:val="00D77A4C"/>
    <w:rsid w:val="00D82EA5"/>
    <w:rsid w:val="00D87B98"/>
    <w:rsid w:val="00D90D83"/>
    <w:rsid w:val="00D9149D"/>
    <w:rsid w:val="00D91DD6"/>
    <w:rsid w:val="00D92A1B"/>
    <w:rsid w:val="00D95B8B"/>
    <w:rsid w:val="00D96074"/>
    <w:rsid w:val="00DA04C4"/>
    <w:rsid w:val="00DA530A"/>
    <w:rsid w:val="00DA5596"/>
    <w:rsid w:val="00DA7CE0"/>
    <w:rsid w:val="00DB14E1"/>
    <w:rsid w:val="00DB248D"/>
    <w:rsid w:val="00DB2595"/>
    <w:rsid w:val="00DB3F28"/>
    <w:rsid w:val="00DB4205"/>
    <w:rsid w:val="00DB5C41"/>
    <w:rsid w:val="00DB637E"/>
    <w:rsid w:val="00DC0975"/>
    <w:rsid w:val="00DC1438"/>
    <w:rsid w:val="00DC2945"/>
    <w:rsid w:val="00DC2FD9"/>
    <w:rsid w:val="00DC3AAD"/>
    <w:rsid w:val="00DC4A6E"/>
    <w:rsid w:val="00DC5180"/>
    <w:rsid w:val="00DC6CE1"/>
    <w:rsid w:val="00DC73E6"/>
    <w:rsid w:val="00DD04F7"/>
    <w:rsid w:val="00DD056A"/>
    <w:rsid w:val="00DD0B04"/>
    <w:rsid w:val="00DD0D87"/>
    <w:rsid w:val="00DD0E8B"/>
    <w:rsid w:val="00DD3FEB"/>
    <w:rsid w:val="00DD567A"/>
    <w:rsid w:val="00DE1A55"/>
    <w:rsid w:val="00DE2277"/>
    <w:rsid w:val="00DE2741"/>
    <w:rsid w:val="00DE3D95"/>
    <w:rsid w:val="00DE4E84"/>
    <w:rsid w:val="00DE6234"/>
    <w:rsid w:val="00DE68A0"/>
    <w:rsid w:val="00DF1761"/>
    <w:rsid w:val="00DF20CC"/>
    <w:rsid w:val="00DF4C7C"/>
    <w:rsid w:val="00DF5200"/>
    <w:rsid w:val="00DF78DA"/>
    <w:rsid w:val="00E00CF5"/>
    <w:rsid w:val="00E013DD"/>
    <w:rsid w:val="00E01754"/>
    <w:rsid w:val="00E01A5A"/>
    <w:rsid w:val="00E048A6"/>
    <w:rsid w:val="00E06547"/>
    <w:rsid w:val="00E10D0B"/>
    <w:rsid w:val="00E115FC"/>
    <w:rsid w:val="00E13ABF"/>
    <w:rsid w:val="00E13C2D"/>
    <w:rsid w:val="00E169B6"/>
    <w:rsid w:val="00E16AAB"/>
    <w:rsid w:val="00E172AC"/>
    <w:rsid w:val="00E176BA"/>
    <w:rsid w:val="00E22BDC"/>
    <w:rsid w:val="00E235FB"/>
    <w:rsid w:val="00E23B3C"/>
    <w:rsid w:val="00E265C8"/>
    <w:rsid w:val="00E2720D"/>
    <w:rsid w:val="00E31CED"/>
    <w:rsid w:val="00E342B9"/>
    <w:rsid w:val="00E351B4"/>
    <w:rsid w:val="00E35480"/>
    <w:rsid w:val="00E357C3"/>
    <w:rsid w:val="00E35F00"/>
    <w:rsid w:val="00E3789F"/>
    <w:rsid w:val="00E42D69"/>
    <w:rsid w:val="00E46247"/>
    <w:rsid w:val="00E46E57"/>
    <w:rsid w:val="00E53C2A"/>
    <w:rsid w:val="00E53C6A"/>
    <w:rsid w:val="00E54680"/>
    <w:rsid w:val="00E54CAB"/>
    <w:rsid w:val="00E564F0"/>
    <w:rsid w:val="00E57314"/>
    <w:rsid w:val="00E57CEB"/>
    <w:rsid w:val="00E60B7E"/>
    <w:rsid w:val="00E647B3"/>
    <w:rsid w:val="00E65D3C"/>
    <w:rsid w:val="00E663FC"/>
    <w:rsid w:val="00E66947"/>
    <w:rsid w:val="00E66B85"/>
    <w:rsid w:val="00E764A5"/>
    <w:rsid w:val="00E77579"/>
    <w:rsid w:val="00E80BF1"/>
    <w:rsid w:val="00E825ED"/>
    <w:rsid w:val="00E82676"/>
    <w:rsid w:val="00E82A11"/>
    <w:rsid w:val="00E83134"/>
    <w:rsid w:val="00E842C5"/>
    <w:rsid w:val="00E84EBA"/>
    <w:rsid w:val="00E863AC"/>
    <w:rsid w:val="00E87CA4"/>
    <w:rsid w:val="00E93734"/>
    <w:rsid w:val="00E942D2"/>
    <w:rsid w:val="00E95868"/>
    <w:rsid w:val="00E96116"/>
    <w:rsid w:val="00E97D73"/>
    <w:rsid w:val="00EA2321"/>
    <w:rsid w:val="00EA2ACE"/>
    <w:rsid w:val="00EA5FB0"/>
    <w:rsid w:val="00EA6A8C"/>
    <w:rsid w:val="00EA6C3A"/>
    <w:rsid w:val="00EB2411"/>
    <w:rsid w:val="00EB3CDF"/>
    <w:rsid w:val="00EB473E"/>
    <w:rsid w:val="00EB4F64"/>
    <w:rsid w:val="00EB7DEB"/>
    <w:rsid w:val="00EC0465"/>
    <w:rsid w:val="00EC1723"/>
    <w:rsid w:val="00EC1B4F"/>
    <w:rsid w:val="00EC1DFC"/>
    <w:rsid w:val="00EC1E06"/>
    <w:rsid w:val="00EC373A"/>
    <w:rsid w:val="00EC452C"/>
    <w:rsid w:val="00EC48C5"/>
    <w:rsid w:val="00EC4DAD"/>
    <w:rsid w:val="00EC5A4F"/>
    <w:rsid w:val="00EC64DF"/>
    <w:rsid w:val="00EC66DD"/>
    <w:rsid w:val="00EC6E9E"/>
    <w:rsid w:val="00EC7095"/>
    <w:rsid w:val="00ED06A2"/>
    <w:rsid w:val="00ED1DCD"/>
    <w:rsid w:val="00ED28AA"/>
    <w:rsid w:val="00ED3840"/>
    <w:rsid w:val="00ED4981"/>
    <w:rsid w:val="00EE092B"/>
    <w:rsid w:val="00EE4221"/>
    <w:rsid w:val="00EE5F38"/>
    <w:rsid w:val="00EE6A8D"/>
    <w:rsid w:val="00EE7C84"/>
    <w:rsid w:val="00EF253E"/>
    <w:rsid w:val="00EF28EF"/>
    <w:rsid w:val="00EF2961"/>
    <w:rsid w:val="00EF51B4"/>
    <w:rsid w:val="00EF6AEA"/>
    <w:rsid w:val="00EF7190"/>
    <w:rsid w:val="00F00556"/>
    <w:rsid w:val="00F009DF"/>
    <w:rsid w:val="00F01EAE"/>
    <w:rsid w:val="00F02D4E"/>
    <w:rsid w:val="00F03B1B"/>
    <w:rsid w:val="00F052BF"/>
    <w:rsid w:val="00F064F8"/>
    <w:rsid w:val="00F0744D"/>
    <w:rsid w:val="00F12AC1"/>
    <w:rsid w:val="00F15630"/>
    <w:rsid w:val="00F17222"/>
    <w:rsid w:val="00F21057"/>
    <w:rsid w:val="00F22A07"/>
    <w:rsid w:val="00F249AB"/>
    <w:rsid w:val="00F306D0"/>
    <w:rsid w:val="00F33718"/>
    <w:rsid w:val="00F33EB6"/>
    <w:rsid w:val="00F367F8"/>
    <w:rsid w:val="00F40AC8"/>
    <w:rsid w:val="00F41CFC"/>
    <w:rsid w:val="00F42377"/>
    <w:rsid w:val="00F429E2"/>
    <w:rsid w:val="00F42FEB"/>
    <w:rsid w:val="00F43759"/>
    <w:rsid w:val="00F43DF1"/>
    <w:rsid w:val="00F4686A"/>
    <w:rsid w:val="00F50701"/>
    <w:rsid w:val="00F53CE5"/>
    <w:rsid w:val="00F55713"/>
    <w:rsid w:val="00F57AE8"/>
    <w:rsid w:val="00F623D1"/>
    <w:rsid w:val="00F63051"/>
    <w:rsid w:val="00F676B8"/>
    <w:rsid w:val="00F74971"/>
    <w:rsid w:val="00F749FD"/>
    <w:rsid w:val="00F74B9A"/>
    <w:rsid w:val="00F770EE"/>
    <w:rsid w:val="00F810F7"/>
    <w:rsid w:val="00F872FF"/>
    <w:rsid w:val="00F945BF"/>
    <w:rsid w:val="00F946D7"/>
    <w:rsid w:val="00F96601"/>
    <w:rsid w:val="00F96B15"/>
    <w:rsid w:val="00F97768"/>
    <w:rsid w:val="00F97A2A"/>
    <w:rsid w:val="00FA1111"/>
    <w:rsid w:val="00FA2268"/>
    <w:rsid w:val="00FB0E05"/>
    <w:rsid w:val="00FB1D10"/>
    <w:rsid w:val="00FB31CE"/>
    <w:rsid w:val="00FB6C29"/>
    <w:rsid w:val="00FB6E77"/>
    <w:rsid w:val="00FB7CA0"/>
    <w:rsid w:val="00FC1CE7"/>
    <w:rsid w:val="00FC31D0"/>
    <w:rsid w:val="00FC344B"/>
    <w:rsid w:val="00FC60DB"/>
    <w:rsid w:val="00FC7AB3"/>
    <w:rsid w:val="00FD26CC"/>
    <w:rsid w:val="00FD33B3"/>
    <w:rsid w:val="00FD56C9"/>
    <w:rsid w:val="00FE110E"/>
    <w:rsid w:val="00FE1EDB"/>
    <w:rsid w:val="00FE2533"/>
    <w:rsid w:val="00FE3490"/>
    <w:rsid w:val="00FE77A4"/>
    <w:rsid w:val="00FE7D62"/>
    <w:rsid w:val="00FF02A6"/>
    <w:rsid w:val="00FF08E5"/>
    <w:rsid w:val="00FF26C9"/>
    <w:rsid w:val="00FF41D4"/>
    <w:rsid w:val="00FF4E4B"/>
    <w:rsid w:val="00FF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46AE0B"/>
  <w15:chartTrackingRefBased/>
  <w15:docId w15:val="{9301A14B-5BFF-47B8-87B9-20AF5ECF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3C66"/>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E01A5A"/>
    <w:pPr>
      <w:keepNext/>
      <w:keepLines/>
      <w:widowControl w:val="0"/>
      <w:tabs>
        <w:tab w:val="left" w:pos="720"/>
      </w:tabs>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29756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9756B"/>
    <w:pPr>
      <w:outlineLvl w:val="2"/>
    </w:pPr>
  </w:style>
  <w:style w:type="paragraph" w:styleId="Heading4">
    <w:name w:val="heading 4"/>
    <w:next w:val="BodyText"/>
    <w:link w:val="Heading4Char"/>
    <w:uiPriority w:val="9"/>
    <w:semiHidden/>
    <w:unhideWhenUsed/>
    <w:qFormat/>
    <w:rsid w:val="0029756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1440" w:hanging="720"/>
      <w:outlineLvl w:val="1"/>
    </w:pPr>
  </w:style>
  <w:style w:type="character" w:customStyle="1" w:styleId="Hypertext">
    <w:name w:val="Hypertext"/>
    <w:rPr>
      <w:color w:val="0000FF"/>
      <w:u w:val="single"/>
    </w:rPr>
  </w:style>
  <w:style w:type="character" w:styleId="Strong">
    <w:name w:val="Strong"/>
    <w:qFormat/>
    <w:rPr>
      <w:b/>
      <w:bCs/>
    </w:rPr>
  </w:style>
  <w:style w:type="paragraph" w:styleId="Header">
    <w:name w:val="header"/>
    <w:basedOn w:val="Normal"/>
    <w:link w:val="HeaderChar"/>
    <w:unhideWhenUsed/>
    <w:rsid w:val="0029756B"/>
    <w:pPr>
      <w:tabs>
        <w:tab w:val="center" w:pos="4680"/>
        <w:tab w:val="right" w:pos="9360"/>
      </w:tabs>
    </w:pPr>
  </w:style>
  <w:style w:type="paragraph" w:styleId="Footer">
    <w:name w:val="footer"/>
    <w:link w:val="FooterChar"/>
    <w:uiPriority w:val="99"/>
    <w:unhideWhenUsed/>
    <w:rsid w:val="00C95AF7"/>
    <w:pPr>
      <w:tabs>
        <w:tab w:val="center" w:pos="4680"/>
        <w:tab w:val="right" w:pos="9360"/>
      </w:tabs>
    </w:pPr>
    <w:rPr>
      <w:rFonts w:ascii="Arial" w:eastAsiaTheme="minorHAnsi" w:hAnsi="Arial" w:cs="Arial"/>
      <w:sz w:val="22"/>
      <w:szCs w:val="22"/>
    </w:rPr>
  </w:style>
  <w:style w:type="character" w:styleId="PageNumber">
    <w:name w:val="page number"/>
    <w:basedOn w:val="DefaultParagraphFont"/>
    <w:rsid w:val="00802736"/>
  </w:style>
  <w:style w:type="character" w:styleId="Hyperlink">
    <w:name w:val="Hyperlink"/>
    <w:uiPriority w:val="99"/>
    <w:rsid w:val="00152462"/>
    <w:rPr>
      <w:color w:val="0000FF"/>
      <w:u w:val="single"/>
    </w:rPr>
  </w:style>
  <w:style w:type="paragraph" w:styleId="TOC1">
    <w:name w:val="toc 1"/>
    <w:basedOn w:val="Normal"/>
    <w:next w:val="Normal"/>
    <w:autoRedefine/>
    <w:uiPriority w:val="39"/>
    <w:rsid w:val="00224EAF"/>
    <w:pPr>
      <w:tabs>
        <w:tab w:val="left" w:pos="1080"/>
        <w:tab w:val="left" w:pos="1440"/>
        <w:tab w:val="right" w:leader="dot" w:pos="9360"/>
      </w:tabs>
      <w:spacing w:before="60" w:after="40"/>
    </w:pPr>
  </w:style>
  <w:style w:type="paragraph" w:styleId="TOC2">
    <w:name w:val="toc 2"/>
    <w:basedOn w:val="Normal"/>
    <w:next w:val="Normal"/>
    <w:autoRedefine/>
    <w:uiPriority w:val="39"/>
    <w:rsid w:val="00CC6D8B"/>
    <w:pPr>
      <w:tabs>
        <w:tab w:val="left" w:pos="1440"/>
        <w:tab w:val="right" w:leader="dot" w:pos="9360"/>
      </w:tabs>
      <w:ind w:left="1440" w:hanging="1224"/>
    </w:pPr>
  </w:style>
  <w:style w:type="paragraph" w:styleId="TOC3">
    <w:name w:val="toc 3"/>
    <w:basedOn w:val="Normal"/>
    <w:next w:val="Normal"/>
    <w:autoRedefine/>
    <w:uiPriority w:val="39"/>
    <w:rsid w:val="0011230E"/>
    <w:pPr>
      <w:tabs>
        <w:tab w:val="left" w:pos="1440"/>
        <w:tab w:val="right" w:leader="dot" w:pos="9360"/>
      </w:tabs>
    </w:pPr>
  </w:style>
  <w:style w:type="paragraph" w:styleId="TOC4">
    <w:name w:val="toc 4"/>
    <w:basedOn w:val="Normal"/>
    <w:next w:val="Normal"/>
    <w:autoRedefine/>
    <w:uiPriority w:val="39"/>
    <w:rsid w:val="00DD0D87"/>
    <w:pPr>
      <w:ind w:left="720"/>
    </w:pPr>
  </w:style>
  <w:style w:type="character" w:styleId="FollowedHyperlink">
    <w:name w:val="FollowedHyperlink"/>
    <w:rsid w:val="00152462"/>
    <w:rPr>
      <w:color w:val="800080"/>
      <w:u w:val="single"/>
    </w:rPr>
  </w:style>
  <w:style w:type="paragraph" w:customStyle="1" w:styleId="GridTable31">
    <w:name w:val="Grid Table 31"/>
    <w:basedOn w:val="Heading1"/>
    <w:next w:val="Normal"/>
    <w:uiPriority w:val="39"/>
    <w:unhideWhenUsed/>
    <w:qFormat/>
    <w:rsid w:val="00661E2E"/>
    <w:pPr>
      <w:widowControl/>
      <w:autoSpaceDE/>
      <w:autoSpaceDN/>
      <w:adjustRightInd/>
      <w:spacing w:after="0" w:line="259" w:lineRule="auto"/>
      <w:outlineLvl w:val="9"/>
    </w:pPr>
    <w:rPr>
      <w:rFonts w:ascii="Calibri Light" w:hAnsi="Calibri Light" w:cs="Times New Roman"/>
      <w:bCs/>
      <w:color w:val="2E74B5"/>
      <w:sz w:val="32"/>
    </w:rPr>
  </w:style>
  <w:style w:type="paragraph" w:styleId="BalloonText">
    <w:name w:val="Balloon Text"/>
    <w:basedOn w:val="Normal"/>
    <w:link w:val="BalloonTextChar"/>
    <w:rsid w:val="003B7B79"/>
    <w:rPr>
      <w:rFonts w:cs="Segoe UI"/>
      <w:szCs w:val="18"/>
    </w:rPr>
  </w:style>
  <w:style w:type="character" w:customStyle="1" w:styleId="BalloonTextChar">
    <w:name w:val="Balloon Text Char"/>
    <w:link w:val="BalloonText"/>
    <w:rsid w:val="003B7B79"/>
    <w:rPr>
      <w:rFonts w:ascii="Arial" w:hAnsi="Arial" w:cs="Segoe UI"/>
      <w:sz w:val="22"/>
      <w:szCs w:val="18"/>
    </w:rPr>
  </w:style>
  <w:style w:type="paragraph" w:customStyle="1" w:styleId="Default">
    <w:name w:val="Default"/>
    <w:rsid w:val="00C0023B"/>
    <w:pPr>
      <w:autoSpaceDE w:val="0"/>
      <w:autoSpaceDN w:val="0"/>
      <w:adjustRightInd w:val="0"/>
    </w:pPr>
    <w:rPr>
      <w:rFonts w:ascii="Arial" w:hAnsi="Arial" w:cs="Arial"/>
      <w:color w:val="000000"/>
      <w:sz w:val="24"/>
      <w:szCs w:val="24"/>
    </w:rPr>
  </w:style>
  <w:style w:type="character" w:styleId="CommentReference">
    <w:name w:val="annotation reference"/>
    <w:rsid w:val="00822A28"/>
    <w:rPr>
      <w:sz w:val="16"/>
      <w:szCs w:val="16"/>
    </w:rPr>
  </w:style>
  <w:style w:type="paragraph" w:styleId="CommentText">
    <w:name w:val="annotation text"/>
    <w:basedOn w:val="Normal"/>
    <w:link w:val="CommentTextChar"/>
    <w:rsid w:val="00822A28"/>
    <w:rPr>
      <w:sz w:val="20"/>
      <w:szCs w:val="20"/>
    </w:rPr>
  </w:style>
  <w:style w:type="character" w:customStyle="1" w:styleId="CommentTextChar">
    <w:name w:val="Comment Text Char"/>
    <w:link w:val="CommentText"/>
    <w:rsid w:val="00822A28"/>
    <w:rPr>
      <w:rFonts w:ascii="Segoe Print" w:hAnsi="Segoe Print"/>
    </w:rPr>
  </w:style>
  <w:style w:type="paragraph" w:styleId="CommentSubject">
    <w:name w:val="annotation subject"/>
    <w:basedOn w:val="CommentText"/>
    <w:next w:val="CommentText"/>
    <w:link w:val="CommentSubjectChar"/>
    <w:rsid w:val="00822A28"/>
    <w:rPr>
      <w:b/>
      <w:bCs/>
    </w:rPr>
  </w:style>
  <w:style w:type="character" w:customStyle="1" w:styleId="CommentSubjectChar">
    <w:name w:val="Comment Subject Char"/>
    <w:link w:val="CommentSubject"/>
    <w:rsid w:val="00822A28"/>
    <w:rPr>
      <w:rFonts w:ascii="Segoe Print" w:hAnsi="Segoe Print"/>
      <w:b/>
      <w:bCs/>
    </w:rPr>
  </w:style>
  <w:style w:type="paragraph" w:customStyle="1" w:styleId="ColorfulList-Accent11">
    <w:name w:val="Colorful List - Accent 11"/>
    <w:basedOn w:val="Normal"/>
    <w:uiPriority w:val="34"/>
    <w:qFormat/>
    <w:rsid w:val="00624EFE"/>
    <w:pPr>
      <w:ind w:left="720"/>
    </w:pPr>
  </w:style>
  <w:style w:type="paragraph" w:customStyle="1" w:styleId="ColorfulShading-Accent11">
    <w:name w:val="Colorful Shading - Accent 11"/>
    <w:hidden/>
    <w:uiPriority w:val="99"/>
    <w:semiHidden/>
    <w:rsid w:val="00BC25E4"/>
    <w:rPr>
      <w:rFonts w:ascii="Segoe Print" w:hAnsi="Segoe Print"/>
      <w:sz w:val="24"/>
      <w:szCs w:val="24"/>
    </w:rPr>
  </w:style>
  <w:style w:type="paragraph" w:styleId="BodyText">
    <w:name w:val="Body Text"/>
    <w:link w:val="BodyTextChar"/>
    <w:rsid w:val="0029756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9756B"/>
    <w:rPr>
      <w:rFonts w:ascii="Arial" w:eastAsiaTheme="minorHAnsi" w:hAnsi="Arial" w:cs="Arial"/>
      <w:sz w:val="22"/>
      <w:szCs w:val="22"/>
    </w:rPr>
  </w:style>
  <w:style w:type="paragraph" w:styleId="Revision">
    <w:name w:val="Revision"/>
    <w:hidden/>
    <w:uiPriority w:val="71"/>
    <w:unhideWhenUsed/>
    <w:rsid w:val="00B40AD2"/>
    <w:rPr>
      <w:rFonts w:ascii="Segoe Print" w:hAnsi="Segoe Print"/>
      <w:sz w:val="24"/>
      <w:szCs w:val="24"/>
    </w:rPr>
  </w:style>
  <w:style w:type="paragraph" w:styleId="ListParagraph">
    <w:name w:val="List Paragraph"/>
    <w:basedOn w:val="Normal"/>
    <w:uiPriority w:val="34"/>
    <w:qFormat/>
    <w:rsid w:val="002B64F2"/>
    <w:pPr>
      <w:ind w:left="720"/>
    </w:pPr>
  </w:style>
  <w:style w:type="paragraph" w:styleId="TOC5">
    <w:name w:val="toc 5"/>
    <w:basedOn w:val="Normal"/>
    <w:next w:val="Normal"/>
    <w:autoRedefine/>
    <w:uiPriority w:val="39"/>
    <w:unhideWhenUsed/>
    <w:rsid w:val="005D2D2B"/>
    <w:pPr>
      <w:widowControl/>
      <w:autoSpaceDE/>
      <w:autoSpaceDN/>
      <w:adjustRightInd/>
      <w:spacing w:after="100" w:line="259" w:lineRule="auto"/>
      <w:ind w:left="880"/>
    </w:pPr>
    <w:rPr>
      <w:rFonts w:ascii="Calibri" w:hAnsi="Calibri"/>
    </w:rPr>
  </w:style>
  <w:style w:type="paragraph" w:styleId="TOC6">
    <w:name w:val="toc 6"/>
    <w:basedOn w:val="Normal"/>
    <w:next w:val="Normal"/>
    <w:autoRedefine/>
    <w:uiPriority w:val="39"/>
    <w:unhideWhenUsed/>
    <w:rsid w:val="005D2D2B"/>
    <w:pPr>
      <w:widowControl/>
      <w:autoSpaceDE/>
      <w:autoSpaceDN/>
      <w:adjustRightInd/>
      <w:spacing w:after="100" w:line="259" w:lineRule="auto"/>
      <w:ind w:left="1100"/>
    </w:pPr>
    <w:rPr>
      <w:rFonts w:ascii="Calibri" w:hAnsi="Calibri"/>
    </w:rPr>
  </w:style>
  <w:style w:type="paragraph" w:styleId="TOC7">
    <w:name w:val="toc 7"/>
    <w:basedOn w:val="Normal"/>
    <w:next w:val="Normal"/>
    <w:autoRedefine/>
    <w:uiPriority w:val="39"/>
    <w:unhideWhenUsed/>
    <w:rsid w:val="005D2D2B"/>
    <w:pPr>
      <w:widowControl/>
      <w:autoSpaceDE/>
      <w:autoSpaceDN/>
      <w:adjustRightInd/>
      <w:spacing w:after="100" w:line="259" w:lineRule="auto"/>
      <w:ind w:left="1320"/>
    </w:pPr>
    <w:rPr>
      <w:rFonts w:ascii="Calibri" w:hAnsi="Calibri"/>
    </w:rPr>
  </w:style>
  <w:style w:type="paragraph" w:styleId="TOC8">
    <w:name w:val="toc 8"/>
    <w:basedOn w:val="Normal"/>
    <w:next w:val="Normal"/>
    <w:autoRedefine/>
    <w:uiPriority w:val="39"/>
    <w:unhideWhenUsed/>
    <w:rsid w:val="005D2D2B"/>
    <w:pPr>
      <w:widowControl/>
      <w:autoSpaceDE/>
      <w:autoSpaceDN/>
      <w:adjustRightInd/>
      <w:spacing w:after="100" w:line="259" w:lineRule="auto"/>
      <w:ind w:left="1540"/>
    </w:pPr>
    <w:rPr>
      <w:rFonts w:ascii="Calibri" w:hAnsi="Calibri"/>
    </w:rPr>
  </w:style>
  <w:style w:type="paragraph" w:styleId="TOC9">
    <w:name w:val="toc 9"/>
    <w:basedOn w:val="Normal"/>
    <w:next w:val="Normal"/>
    <w:autoRedefine/>
    <w:uiPriority w:val="39"/>
    <w:unhideWhenUsed/>
    <w:rsid w:val="005D2D2B"/>
    <w:pPr>
      <w:widowControl/>
      <w:autoSpaceDE/>
      <w:autoSpaceDN/>
      <w:adjustRightInd/>
      <w:spacing w:after="100" w:line="259" w:lineRule="auto"/>
      <w:ind w:left="1760"/>
    </w:pPr>
    <w:rPr>
      <w:rFonts w:ascii="Calibri" w:hAnsi="Calibri"/>
    </w:rPr>
  </w:style>
  <w:style w:type="character" w:customStyle="1" w:styleId="FooterChar">
    <w:name w:val="Footer Char"/>
    <w:basedOn w:val="DefaultParagraphFont"/>
    <w:link w:val="Footer"/>
    <w:uiPriority w:val="99"/>
    <w:rsid w:val="00C95AF7"/>
    <w:rPr>
      <w:rFonts w:ascii="Arial" w:eastAsiaTheme="minorHAnsi" w:hAnsi="Arial" w:cs="Arial"/>
      <w:sz w:val="22"/>
      <w:szCs w:val="22"/>
    </w:rPr>
  </w:style>
  <w:style w:type="paragraph" w:styleId="NormalWeb">
    <w:name w:val="Normal (Web)"/>
    <w:basedOn w:val="Normal"/>
    <w:uiPriority w:val="99"/>
    <w:unhideWhenUsed/>
    <w:rsid w:val="00D9149D"/>
    <w:pPr>
      <w:widowControl/>
      <w:autoSpaceDE/>
      <w:autoSpaceDN/>
      <w:adjustRightInd/>
      <w:spacing w:before="100" w:beforeAutospacing="1" w:after="100" w:afterAutospacing="1"/>
    </w:pPr>
    <w:rPr>
      <w:rFonts w:ascii="Times New Roman" w:hAnsi="Times New Roman"/>
    </w:rPr>
  </w:style>
  <w:style w:type="paragraph" w:styleId="ListBullet">
    <w:name w:val="List Bullet"/>
    <w:basedOn w:val="Normal"/>
    <w:rsid w:val="00421509"/>
    <w:pPr>
      <w:numPr>
        <w:numId w:val="13"/>
      </w:numPr>
      <w:contextualSpacing/>
    </w:pPr>
  </w:style>
  <w:style w:type="paragraph" w:customStyle="1" w:styleId="NRCINSPECTIONMANUAL">
    <w:name w:val="NRC INSPECTION MANUAL"/>
    <w:next w:val="BodyText"/>
    <w:link w:val="NRCINSPECTIONMANUALChar"/>
    <w:qFormat/>
    <w:rsid w:val="0029756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29756B"/>
    <w:rPr>
      <w:rFonts w:ascii="Arial" w:eastAsiaTheme="minorHAnsi" w:hAnsi="Arial" w:cs="Arial"/>
      <w:szCs w:val="22"/>
    </w:rPr>
  </w:style>
  <w:style w:type="paragraph" w:customStyle="1" w:styleId="IMCIP">
    <w:name w:val="IMC/IP #"/>
    <w:next w:val="Title"/>
    <w:rsid w:val="0029756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29756B"/>
    <w:pPr>
      <w:spacing w:before="220" w:after="220"/>
      <w:jc w:val="center"/>
    </w:pPr>
    <w:rPr>
      <w:rFonts w:ascii="Arial" w:hAnsi="Arial" w:cs="Arial"/>
      <w:sz w:val="22"/>
      <w:szCs w:val="22"/>
    </w:rPr>
  </w:style>
  <w:style w:type="character" w:customStyle="1" w:styleId="TitleChar">
    <w:name w:val="Title Char"/>
    <w:basedOn w:val="DefaultParagraphFont"/>
    <w:link w:val="Title"/>
    <w:rsid w:val="0029756B"/>
    <w:rPr>
      <w:rFonts w:ascii="Arial" w:hAnsi="Arial" w:cs="Arial"/>
      <w:sz w:val="22"/>
      <w:szCs w:val="22"/>
    </w:rPr>
  </w:style>
  <w:style w:type="paragraph" w:customStyle="1" w:styleId="EffectiveDate">
    <w:name w:val="Effective Date"/>
    <w:next w:val="BodyText"/>
    <w:qFormat/>
    <w:rsid w:val="0029756B"/>
    <w:pPr>
      <w:spacing w:before="220" w:after="440"/>
      <w:jc w:val="center"/>
    </w:pPr>
    <w:rPr>
      <w:rFonts w:ascii="Arial" w:hAnsi="Arial" w:cs="Arial"/>
      <w:sz w:val="22"/>
      <w:szCs w:val="22"/>
    </w:rPr>
  </w:style>
  <w:style w:type="paragraph" w:styleId="BodyText2">
    <w:name w:val="Body Text 2"/>
    <w:link w:val="BodyText2Char"/>
    <w:rsid w:val="0029756B"/>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29756B"/>
    <w:rPr>
      <w:rFonts w:ascii="Arial" w:eastAsiaTheme="majorEastAsia" w:hAnsi="Arial" w:cstheme="majorBidi"/>
      <w:sz w:val="22"/>
      <w:szCs w:val="22"/>
    </w:rPr>
  </w:style>
  <w:style w:type="character" w:customStyle="1" w:styleId="Heading1Char">
    <w:name w:val="Heading 1 Char"/>
    <w:basedOn w:val="DefaultParagraphFont"/>
    <w:link w:val="Heading1"/>
    <w:rsid w:val="00E01A5A"/>
    <w:rPr>
      <w:rFonts w:ascii="Arial" w:eastAsiaTheme="majorEastAsia" w:hAnsi="Arial" w:cstheme="majorBidi"/>
      <w:caps/>
      <w:sz w:val="22"/>
      <w:szCs w:val="22"/>
    </w:rPr>
  </w:style>
  <w:style w:type="paragraph" w:styleId="BodyText3">
    <w:name w:val="Body Text 3"/>
    <w:basedOn w:val="BodyText"/>
    <w:link w:val="BodyText3Char"/>
    <w:rsid w:val="0029756B"/>
    <w:pPr>
      <w:ind w:left="720"/>
    </w:pPr>
    <w:rPr>
      <w:rFonts w:eastAsiaTheme="majorEastAsia" w:cstheme="majorBidi"/>
    </w:rPr>
  </w:style>
  <w:style w:type="character" w:customStyle="1" w:styleId="BodyText3Char">
    <w:name w:val="Body Text 3 Char"/>
    <w:basedOn w:val="DefaultParagraphFont"/>
    <w:link w:val="BodyText3"/>
    <w:rsid w:val="0029756B"/>
    <w:rPr>
      <w:rFonts w:ascii="Arial" w:eastAsiaTheme="majorEastAsia" w:hAnsi="Arial" w:cstheme="majorBidi"/>
      <w:sz w:val="22"/>
      <w:szCs w:val="22"/>
    </w:rPr>
  </w:style>
  <w:style w:type="paragraph" w:customStyle="1" w:styleId="Applicability">
    <w:name w:val="Applicability"/>
    <w:basedOn w:val="BodyText"/>
    <w:qFormat/>
    <w:rsid w:val="0029756B"/>
    <w:pPr>
      <w:spacing w:before="440"/>
      <w:ind w:left="2160" w:hanging="2160"/>
    </w:pPr>
  </w:style>
  <w:style w:type="paragraph" w:customStyle="1" w:styleId="attachmenttitle">
    <w:name w:val="attachment title"/>
    <w:next w:val="BodyText"/>
    <w:qFormat/>
    <w:rsid w:val="0029756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29756B"/>
    <w:rPr>
      <w:rFonts w:ascii="Arial" w:eastAsiaTheme="minorHAnsi" w:hAnsi="Arial" w:cstheme="minorBidi"/>
      <w:sz w:val="22"/>
      <w:szCs w:val="22"/>
    </w:rPr>
  </w:style>
  <w:style w:type="character" w:customStyle="1" w:styleId="Commitment">
    <w:name w:val="Commitment"/>
    <w:basedOn w:val="BodyTextChar"/>
    <w:uiPriority w:val="1"/>
    <w:qFormat/>
    <w:rsid w:val="0029756B"/>
    <w:rPr>
      <w:rFonts w:ascii="Arial" w:eastAsiaTheme="minorHAnsi" w:hAnsi="Arial" w:cs="Arial"/>
      <w:i/>
      <w:iCs/>
      <w:kern w:val="0"/>
      <w:sz w:val="22"/>
      <w:szCs w:val="22"/>
      <w14:ligatures w14:val="none"/>
    </w:rPr>
  </w:style>
  <w:style w:type="paragraph" w:customStyle="1" w:styleId="CornerstoneBases">
    <w:name w:val="Cornerstone / Bases"/>
    <w:basedOn w:val="BodyText"/>
    <w:qFormat/>
    <w:rsid w:val="0029756B"/>
    <w:pPr>
      <w:ind w:left="2160" w:hanging="2160"/>
    </w:pPr>
  </w:style>
  <w:style w:type="paragraph" w:customStyle="1" w:styleId="END">
    <w:name w:val="END"/>
    <w:next w:val="BodyText"/>
    <w:qFormat/>
    <w:rsid w:val="0029756B"/>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29756B"/>
    <w:rPr>
      <w:rFonts w:ascii="Arial" w:eastAsiaTheme="minorHAnsi" w:hAnsi="Arial" w:cs="Arial"/>
      <w:sz w:val="22"/>
      <w:szCs w:val="22"/>
    </w:rPr>
  </w:style>
  <w:style w:type="character" w:customStyle="1" w:styleId="Heading2Char">
    <w:name w:val="Heading 2 Char"/>
    <w:basedOn w:val="DefaultParagraphFont"/>
    <w:link w:val="Heading2"/>
    <w:rsid w:val="0029756B"/>
    <w:rPr>
      <w:rFonts w:ascii="Arial" w:eastAsiaTheme="majorEastAsia" w:hAnsi="Arial" w:cstheme="majorBidi"/>
      <w:sz w:val="22"/>
      <w:szCs w:val="22"/>
    </w:rPr>
  </w:style>
  <w:style w:type="character" w:customStyle="1" w:styleId="Heading3Char">
    <w:name w:val="Heading 3 Char"/>
    <w:basedOn w:val="DefaultParagraphFont"/>
    <w:link w:val="Heading3"/>
    <w:rsid w:val="0029756B"/>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29756B"/>
    <w:rPr>
      <w:rFonts w:asciiTheme="majorHAnsi" w:eastAsiaTheme="majorEastAsia" w:hAnsiTheme="majorHAnsi" w:cstheme="majorBidi"/>
      <w:iCs/>
      <w:sz w:val="22"/>
      <w:szCs w:val="22"/>
    </w:rPr>
  </w:style>
  <w:style w:type="table" w:customStyle="1" w:styleId="IM">
    <w:name w:val="IM"/>
    <w:basedOn w:val="TableNormal"/>
    <w:uiPriority w:val="99"/>
    <w:rsid w:val="0029756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29756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ista">
    <w:name w:val="List a"/>
    <w:basedOn w:val="BodyText"/>
    <w:rsid w:val="0029756B"/>
    <w:pPr>
      <w:widowControl w:val="0"/>
      <w:autoSpaceDE w:val="0"/>
      <w:autoSpaceDN w:val="0"/>
      <w:adjustRightInd w:val="0"/>
    </w:pPr>
    <w:rPr>
      <w:rFonts w:eastAsia="Times New Roman" w:cs="Times New Roman"/>
      <w:szCs w:val="20"/>
    </w:rPr>
  </w:style>
  <w:style w:type="paragraph" w:customStyle="1" w:styleId="Requirement">
    <w:name w:val="Requirement"/>
    <w:basedOn w:val="BodyText3"/>
    <w:qFormat/>
    <w:rsid w:val="0029756B"/>
    <w:pPr>
      <w:keepNext/>
    </w:pPr>
    <w:rPr>
      <w:b/>
      <w:bCs/>
    </w:rPr>
  </w:style>
  <w:style w:type="paragraph" w:customStyle="1" w:styleId="SpecificGuidance">
    <w:name w:val="Specific Guidance"/>
    <w:basedOn w:val="BodyText3"/>
    <w:qFormat/>
    <w:rsid w:val="0029756B"/>
    <w:pPr>
      <w:keepNext/>
    </w:pPr>
    <w:rPr>
      <w:u w:val="single"/>
    </w:rPr>
  </w:style>
  <w:style w:type="table" w:styleId="TableGrid">
    <w:name w:val="Table Grid"/>
    <w:basedOn w:val="TableNormal"/>
    <w:uiPriority w:val="39"/>
    <w:rsid w:val="002975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6706"/>
    <w:pPr>
      <w:widowControl/>
      <w:autoSpaceDE/>
      <w:autoSpaceDN/>
      <w:adjustRightInd/>
      <w:spacing w:before="0" w:after="120" w:line="259" w:lineRule="auto"/>
      <w:ind w:left="0" w:firstLine="0"/>
      <w:jc w:val="center"/>
      <w:outlineLvl w:val="9"/>
    </w:pPr>
    <w:rPr>
      <w:cap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41942">
      <w:bodyDiv w:val="1"/>
      <w:marLeft w:val="0"/>
      <w:marRight w:val="0"/>
      <w:marTop w:val="0"/>
      <w:marBottom w:val="0"/>
      <w:divBdr>
        <w:top w:val="none" w:sz="0" w:space="0" w:color="auto"/>
        <w:left w:val="none" w:sz="0" w:space="0" w:color="auto"/>
        <w:bottom w:val="none" w:sz="0" w:space="0" w:color="auto"/>
        <w:right w:val="none" w:sz="0" w:space="0" w:color="auto"/>
      </w:divBdr>
      <w:divsChild>
        <w:div w:id="1576234312">
          <w:marLeft w:val="0"/>
          <w:marRight w:val="0"/>
          <w:marTop w:val="0"/>
          <w:marBottom w:val="0"/>
          <w:divBdr>
            <w:top w:val="none" w:sz="0" w:space="0" w:color="auto"/>
            <w:left w:val="none" w:sz="0" w:space="0" w:color="auto"/>
            <w:bottom w:val="none" w:sz="0" w:space="0" w:color="auto"/>
            <w:right w:val="none" w:sz="0" w:space="0" w:color="auto"/>
          </w:divBdr>
          <w:divsChild>
            <w:div w:id="1886873226">
              <w:marLeft w:val="0"/>
              <w:marRight w:val="0"/>
              <w:marTop w:val="0"/>
              <w:marBottom w:val="0"/>
              <w:divBdr>
                <w:top w:val="none" w:sz="0" w:space="0" w:color="auto"/>
                <w:left w:val="none" w:sz="0" w:space="0" w:color="auto"/>
                <w:bottom w:val="none" w:sz="0" w:space="0" w:color="auto"/>
                <w:right w:val="none" w:sz="0" w:space="0" w:color="auto"/>
              </w:divBdr>
              <w:divsChild>
                <w:div w:id="243563905">
                  <w:marLeft w:val="0"/>
                  <w:marRight w:val="0"/>
                  <w:marTop w:val="0"/>
                  <w:marBottom w:val="0"/>
                  <w:divBdr>
                    <w:top w:val="none" w:sz="0" w:space="0" w:color="auto"/>
                    <w:left w:val="none" w:sz="0" w:space="0" w:color="auto"/>
                    <w:bottom w:val="none" w:sz="0" w:space="0" w:color="auto"/>
                    <w:right w:val="none" w:sz="0" w:space="0" w:color="auto"/>
                  </w:divBdr>
                  <w:divsChild>
                    <w:div w:id="2077507495">
                      <w:marLeft w:val="0"/>
                      <w:marRight w:val="0"/>
                      <w:marTop w:val="0"/>
                      <w:marBottom w:val="0"/>
                      <w:divBdr>
                        <w:top w:val="none" w:sz="0" w:space="0" w:color="auto"/>
                        <w:left w:val="none" w:sz="0" w:space="0" w:color="auto"/>
                        <w:bottom w:val="none" w:sz="0" w:space="0" w:color="auto"/>
                        <w:right w:val="none" w:sz="0" w:space="0" w:color="auto"/>
                      </w:divBdr>
                      <w:divsChild>
                        <w:div w:id="4968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330087">
      <w:bodyDiv w:val="1"/>
      <w:marLeft w:val="0"/>
      <w:marRight w:val="0"/>
      <w:marTop w:val="0"/>
      <w:marBottom w:val="0"/>
      <w:divBdr>
        <w:top w:val="none" w:sz="0" w:space="0" w:color="auto"/>
        <w:left w:val="none" w:sz="0" w:space="0" w:color="auto"/>
        <w:bottom w:val="none" w:sz="0" w:space="0" w:color="auto"/>
        <w:right w:val="none" w:sz="0" w:space="0" w:color="auto"/>
      </w:divBdr>
    </w:div>
    <w:div w:id="613560358">
      <w:bodyDiv w:val="1"/>
      <w:marLeft w:val="0"/>
      <w:marRight w:val="0"/>
      <w:marTop w:val="0"/>
      <w:marBottom w:val="0"/>
      <w:divBdr>
        <w:top w:val="none" w:sz="0" w:space="0" w:color="auto"/>
        <w:left w:val="none" w:sz="0" w:space="0" w:color="auto"/>
        <w:bottom w:val="none" w:sz="0" w:space="0" w:color="auto"/>
        <w:right w:val="none" w:sz="0" w:space="0" w:color="auto"/>
      </w:divBdr>
    </w:div>
    <w:div w:id="718474947">
      <w:bodyDiv w:val="1"/>
      <w:marLeft w:val="0"/>
      <w:marRight w:val="0"/>
      <w:marTop w:val="0"/>
      <w:marBottom w:val="0"/>
      <w:divBdr>
        <w:top w:val="none" w:sz="0" w:space="0" w:color="auto"/>
        <w:left w:val="none" w:sz="0" w:space="0" w:color="auto"/>
        <w:bottom w:val="none" w:sz="0" w:space="0" w:color="auto"/>
        <w:right w:val="none" w:sz="0" w:space="0" w:color="auto"/>
      </w:divBdr>
    </w:div>
    <w:div w:id="727340036">
      <w:bodyDiv w:val="1"/>
      <w:marLeft w:val="0"/>
      <w:marRight w:val="0"/>
      <w:marTop w:val="0"/>
      <w:marBottom w:val="0"/>
      <w:divBdr>
        <w:top w:val="none" w:sz="0" w:space="0" w:color="auto"/>
        <w:left w:val="none" w:sz="0" w:space="0" w:color="auto"/>
        <w:bottom w:val="none" w:sz="0" w:space="0" w:color="auto"/>
        <w:right w:val="none" w:sz="0" w:space="0" w:color="auto"/>
      </w:divBdr>
    </w:div>
    <w:div w:id="865094991">
      <w:bodyDiv w:val="1"/>
      <w:marLeft w:val="0"/>
      <w:marRight w:val="0"/>
      <w:marTop w:val="0"/>
      <w:marBottom w:val="0"/>
      <w:divBdr>
        <w:top w:val="none" w:sz="0" w:space="0" w:color="auto"/>
        <w:left w:val="none" w:sz="0" w:space="0" w:color="auto"/>
        <w:bottom w:val="none" w:sz="0" w:space="0" w:color="auto"/>
        <w:right w:val="none" w:sz="0" w:space="0" w:color="auto"/>
      </w:divBdr>
    </w:div>
    <w:div w:id="1537811636">
      <w:bodyDiv w:val="1"/>
      <w:marLeft w:val="0"/>
      <w:marRight w:val="0"/>
      <w:marTop w:val="0"/>
      <w:marBottom w:val="0"/>
      <w:divBdr>
        <w:top w:val="none" w:sz="0" w:space="0" w:color="auto"/>
        <w:left w:val="none" w:sz="0" w:space="0" w:color="auto"/>
        <w:bottom w:val="none" w:sz="0" w:space="0" w:color="auto"/>
        <w:right w:val="none" w:sz="0" w:space="0" w:color="auto"/>
      </w:divBdr>
    </w:div>
    <w:div w:id="1539660165">
      <w:bodyDiv w:val="1"/>
      <w:marLeft w:val="0"/>
      <w:marRight w:val="0"/>
      <w:marTop w:val="0"/>
      <w:marBottom w:val="0"/>
      <w:divBdr>
        <w:top w:val="none" w:sz="0" w:space="0" w:color="auto"/>
        <w:left w:val="none" w:sz="0" w:space="0" w:color="auto"/>
        <w:bottom w:val="none" w:sz="0" w:space="0" w:color="auto"/>
        <w:right w:val="none" w:sz="0" w:space="0" w:color="auto"/>
      </w:divBdr>
      <w:divsChild>
        <w:div w:id="48580255">
          <w:marLeft w:val="1166"/>
          <w:marRight w:val="0"/>
          <w:marTop w:val="0"/>
          <w:marBottom w:val="0"/>
          <w:divBdr>
            <w:top w:val="none" w:sz="0" w:space="0" w:color="auto"/>
            <w:left w:val="none" w:sz="0" w:space="0" w:color="auto"/>
            <w:bottom w:val="none" w:sz="0" w:space="0" w:color="auto"/>
            <w:right w:val="none" w:sz="0" w:space="0" w:color="auto"/>
          </w:divBdr>
        </w:div>
        <w:div w:id="195002014">
          <w:marLeft w:val="1166"/>
          <w:marRight w:val="0"/>
          <w:marTop w:val="0"/>
          <w:marBottom w:val="0"/>
          <w:divBdr>
            <w:top w:val="none" w:sz="0" w:space="0" w:color="auto"/>
            <w:left w:val="none" w:sz="0" w:space="0" w:color="auto"/>
            <w:bottom w:val="none" w:sz="0" w:space="0" w:color="auto"/>
            <w:right w:val="none" w:sz="0" w:space="0" w:color="auto"/>
          </w:divBdr>
        </w:div>
        <w:div w:id="216010746">
          <w:marLeft w:val="1800"/>
          <w:marRight w:val="0"/>
          <w:marTop w:val="0"/>
          <w:marBottom w:val="0"/>
          <w:divBdr>
            <w:top w:val="none" w:sz="0" w:space="0" w:color="auto"/>
            <w:left w:val="none" w:sz="0" w:space="0" w:color="auto"/>
            <w:bottom w:val="none" w:sz="0" w:space="0" w:color="auto"/>
            <w:right w:val="none" w:sz="0" w:space="0" w:color="auto"/>
          </w:divBdr>
        </w:div>
        <w:div w:id="266080030">
          <w:marLeft w:val="1166"/>
          <w:marRight w:val="0"/>
          <w:marTop w:val="0"/>
          <w:marBottom w:val="0"/>
          <w:divBdr>
            <w:top w:val="none" w:sz="0" w:space="0" w:color="auto"/>
            <w:left w:val="none" w:sz="0" w:space="0" w:color="auto"/>
            <w:bottom w:val="none" w:sz="0" w:space="0" w:color="auto"/>
            <w:right w:val="none" w:sz="0" w:space="0" w:color="auto"/>
          </w:divBdr>
        </w:div>
        <w:div w:id="1069158632">
          <w:marLeft w:val="1800"/>
          <w:marRight w:val="0"/>
          <w:marTop w:val="0"/>
          <w:marBottom w:val="0"/>
          <w:divBdr>
            <w:top w:val="none" w:sz="0" w:space="0" w:color="auto"/>
            <w:left w:val="none" w:sz="0" w:space="0" w:color="auto"/>
            <w:bottom w:val="none" w:sz="0" w:space="0" w:color="auto"/>
            <w:right w:val="none" w:sz="0" w:space="0" w:color="auto"/>
          </w:divBdr>
        </w:div>
        <w:div w:id="1181437247">
          <w:marLeft w:val="547"/>
          <w:marRight w:val="0"/>
          <w:marTop w:val="0"/>
          <w:marBottom w:val="0"/>
          <w:divBdr>
            <w:top w:val="none" w:sz="0" w:space="0" w:color="auto"/>
            <w:left w:val="none" w:sz="0" w:space="0" w:color="auto"/>
            <w:bottom w:val="none" w:sz="0" w:space="0" w:color="auto"/>
            <w:right w:val="none" w:sz="0" w:space="0" w:color="auto"/>
          </w:divBdr>
        </w:div>
        <w:div w:id="1626541299">
          <w:marLeft w:val="1800"/>
          <w:marRight w:val="0"/>
          <w:marTop w:val="0"/>
          <w:marBottom w:val="0"/>
          <w:divBdr>
            <w:top w:val="none" w:sz="0" w:space="0" w:color="auto"/>
            <w:left w:val="none" w:sz="0" w:space="0" w:color="auto"/>
            <w:bottom w:val="none" w:sz="0" w:space="0" w:color="auto"/>
            <w:right w:val="none" w:sz="0" w:space="0" w:color="auto"/>
          </w:divBdr>
        </w:div>
        <w:div w:id="1643774355">
          <w:marLeft w:val="2520"/>
          <w:marRight w:val="0"/>
          <w:marTop w:val="0"/>
          <w:marBottom w:val="0"/>
          <w:divBdr>
            <w:top w:val="none" w:sz="0" w:space="0" w:color="auto"/>
            <w:left w:val="none" w:sz="0" w:space="0" w:color="auto"/>
            <w:bottom w:val="none" w:sz="0" w:space="0" w:color="auto"/>
            <w:right w:val="none" w:sz="0" w:space="0" w:color="auto"/>
          </w:divBdr>
        </w:div>
        <w:div w:id="2036033097">
          <w:marLeft w:val="2520"/>
          <w:marRight w:val="0"/>
          <w:marTop w:val="0"/>
          <w:marBottom w:val="0"/>
          <w:divBdr>
            <w:top w:val="none" w:sz="0" w:space="0" w:color="auto"/>
            <w:left w:val="none" w:sz="0" w:space="0" w:color="auto"/>
            <w:bottom w:val="none" w:sz="0" w:space="0" w:color="auto"/>
            <w:right w:val="none" w:sz="0" w:space="0" w:color="auto"/>
          </w:divBdr>
        </w:div>
      </w:divsChild>
    </w:div>
    <w:div w:id="20348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ww.internal.nrc.gov/communications/comm_tools/guidance.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internal.nrc.gov/communications/comm_tools/guidance.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0208EA-5812-4E86-A236-010E96AEC589}">
  <ds:schemaRefs>
    <ds:schemaRef ds:uri="http://schemas.openxmlformats.org/officeDocument/2006/bibliography"/>
  </ds:schemaRefs>
</ds:datastoreItem>
</file>

<file path=customXml/itemProps2.xml><?xml version="1.0" encoding="utf-8"?>
<ds:datastoreItem xmlns:ds="http://schemas.openxmlformats.org/officeDocument/2006/customXml" ds:itemID="{B1D433A3-C014-4400-90B3-B383D7347FA4}"/>
</file>

<file path=customXml/itemProps3.xml><?xml version="1.0" encoding="utf-8"?>
<ds:datastoreItem xmlns:ds="http://schemas.openxmlformats.org/officeDocument/2006/customXml" ds:itemID="{C5FB4E01-27D9-4255-99ED-05D5AB1B8531}"/>
</file>

<file path=customXml/itemProps4.xml><?xml version="1.0" encoding="utf-8"?>
<ds:datastoreItem xmlns:ds="http://schemas.openxmlformats.org/officeDocument/2006/customXml" ds:itemID="{9BEB2E9D-06C8-439F-9A1D-6674F5FCA02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36</Pages>
  <Words>12368</Words>
  <Characters>72003</Characters>
  <Application>Microsoft Office Word</Application>
  <DocSecurity>2</DocSecurity>
  <Lines>600</Lines>
  <Paragraphs>168</Paragraphs>
  <ScaleCrop>false</ScaleCrop>
  <Company/>
  <LinksUpToDate>false</LinksUpToDate>
  <CharactersWithSpaces>84203</CharactersWithSpaces>
  <SharedDoc>false</SharedDoc>
  <HLinks>
    <vt:vector size="282" baseType="variant">
      <vt:variant>
        <vt:i4>1179682</vt:i4>
      </vt:variant>
      <vt:variant>
        <vt:i4>276</vt:i4>
      </vt:variant>
      <vt:variant>
        <vt:i4>0</vt:i4>
      </vt:variant>
      <vt:variant>
        <vt:i4>5</vt:i4>
      </vt:variant>
      <vt:variant>
        <vt:lpwstr>http://www.internal.nrc.gov/communications/comm_tools/guidance.html</vt:lpwstr>
      </vt:variant>
      <vt:variant>
        <vt:lpwstr/>
      </vt:variant>
      <vt:variant>
        <vt:i4>1179682</vt:i4>
      </vt:variant>
      <vt:variant>
        <vt:i4>273</vt:i4>
      </vt:variant>
      <vt:variant>
        <vt:i4>0</vt:i4>
      </vt:variant>
      <vt:variant>
        <vt:i4>5</vt:i4>
      </vt:variant>
      <vt:variant>
        <vt:lpwstr>http://www.internal.nrc.gov/communications/comm_tools/guidance.html</vt:lpwstr>
      </vt:variant>
      <vt:variant>
        <vt:lpwstr/>
      </vt:variant>
      <vt:variant>
        <vt:i4>1179707</vt:i4>
      </vt:variant>
      <vt:variant>
        <vt:i4>266</vt:i4>
      </vt:variant>
      <vt:variant>
        <vt:i4>0</vt:i4>
      </vt:variant>
      <vt:variant>
        <vt:i4>5</vt:i4>
      </vt:variant>
      <vt:variant>
        <vt:lpwstr/>
      </vt:variant>
      <vt:variant>
        <vt:lpwstr>_Toc496708936</vt:lpwstr>
      </vt:variant>
      <vt:variant>
        <vt:i4>1179707</vt:i4>
      </vt:variant>
      <vt:variant>
        <vt:i4>260</vt:i4>
      </vt:variant>
      <vt:variant>
        <vt:i4>0</vt:i4>
      </vt:variant>
      <vt:variant>
        <vt:i4>5</vt:i4>
      </vt:variant>
      <vt:variant>
        <vt:lpwstr/>
      </vt:variant>
      <vt:variant>
        <vt:lpwstr>_Toc496708935</vt:lpwstr>
      </vt:variant>
      <vt:variant>
        <vt:i4>1179707</vt:i4>
      </vt:variant>
      <vt:variant>
        <vt:i4>254</vt:i4>
      </vt:variant>
      <vt:variant>
        <vt:i4>0</vt:i4>
      </vt:variant>
      <vt:variant>
        <vt:i4>5</vt:i4>
      </vt:variant>
      <vt:variant>
        <vt:lpwstr/>
      </vt:variant>
      <vt:variant>
        <vt:lpwstr>_Toc496708934</vt:lpwstr>
      </vt:variant>
      <vt:variant>
        <vt:i4>1179707</vt:i4>
      </vt:variant>
      <vt:variant>
        <vt:i4>248</vt:i4>
      </vt:variant>
      <vt:variant>
        <vt:i4>0</vt:i4>
      </vt:variant>
      <vt:variant>
        <vt:i4>5</vt:i4>
      </vt:variant>
      <vt:variant>
        <vt:lpwstr/>
      </vt:variant>
      <vt:variant>
        <vt:lpwstr>_Toc496708933</vt:lpwstr>
      </vt:variant>
      <vt:variant>
        <vt:i4>1179707</vt:i4>
      </vt:variant>
      <vt:variant>
        <vt:i4>242</vt:i4>
      </vt:variant>
      <vt:variant>
        <vt:i4>0</vt:i4>
      </vt:variant>
      <vt:variant>
        <vt:i4>5</vt:i4>
      </vt:variant>
      <vt:variant>
        <vt:lpwstr/>
      </vt:variant>
      <vt:variant>
        <vt:lpwstr>_Toc496708932</vt:lpwstr>
      </vt:variant>
      <vt:variant>
        <vt:i4>1179707</vt:i4>
      </vt:variant>
      <vt:variant>
        <vt:i4>236</vt:i4>
      </vt:variant>
      <vt:variant>
        <vt:i4>0</vt:i4>
      </vt:variant>
      <vt:variant>
        <vt:i4>5</vt:i4>
      </vt:variant>
      <vt:variant>
        <vt:lpwstr/>
      </vt:variant>
      <vt:variant>
        <vt:lpwstr>_Toc496708931</vt:lpwstr>
      </vt:variant>
      <vt:variant>
        <vt:i4>1179707</vt:i4>
      </vt:variant>
      <vt:variant>
        <vt:i4>230</vt:i4>
      </vt:variant>
      <vt:variant>
        <vt:i4>0</vt:i4>
      </vt:variant>
      <vt:variant>
        <vt:i4>5</vt:i4>
      </vt:variant>
      <vt:variant>
        <vt:lpwstr/>
      </vt:variant>
      <vt:variant>
        <vt:lpwstr>_Toc496708930</vt:lpwstr>
      </vt:variant>
      <vt:variant>
        <vt:i4>1245243</vt:i4>
      </vt:variant>
      <vt:variant>
        <vt:i4>224</vt:i4>
      </vt:variant>
      <vt:variant>
        <vt:i4>0</vt:i4>
      </vt:variant>
      <vt:variant>
        <vt:i4>5</vt:i4>
      </vt:variant>
      <vt:variant>
        <vt:lpwstr/>
      </vt:variant>
      <vt:variant>
        <vt:lpwstr>_Toc496708929</vt:lpwstr>
      </vt:variant>
      <vt:variant>
        <vt:i4>1245243</vt:i4>
      </vt:variant>
      <vt:variant>
        <vt:i4>218</vt:i4>
      </vt:variant>
      <vt:variant>
        <vt:i4>0</vt:i4>
      </vt:variant>
      <vt:variant>
        <vt:i4>5</vt:i4>
      </vt:variant>
      <vt:variant>
        <vt:lpwstr/>
      </vt:variant>
      <vt:variant>
        <vt:lpwstr>_Toc496708928</vt:lpwstr>
      </vt:variant>
      <vt:variant>
        <vt:i4>1245243</vt:i4>
      </vt:variant>
      <vt:variant>
        <vt:i4>212</vt:i4>
      </vt:variant>
      <vt:variant>
        <vt:i4>0</vt:i4>
      </vt:variant>
      <vt:variant>
        <vt:i4>5</vt:i4>
      </vt:variant>
      <vt:variant>
        <vt:lpwstr/>
      </vt:variant>
      <vt:variant>
        <vt:lpwstr>_Toc496708927</vt:lpwstr>
      </vt:variant>
      <vt:variant>
        <vt:i4>1245243</vt:i4>
      </vt:variant>
      <vt:variant>
        <vt:i4>206</vt:i4>
      </vt:variant>
      <vt:variant>
        <vt:i4>0</vt:i4>
      </vt:variant>
      <vt:variant>
        <vt:i4>5</vt:i4>
      </vt:variant>
      <vt:variant>
        <vt:lpwstr/>
      </vt:variant>
      <vt:variant>
        <vt:lpwstr>_Toc496708926</vt:lpwstr>
      </vt:variant>
      <vt:variant>
        <vt:i4>1245243</vt:i4>
      </vt:variant>
      <vt:variant>
        <vt:i4>200</vt:i4>
      </vt:variant>
      <vt:variant>
        <vt:i4>0</vt:i4>
      </vt:variant>
      <vt:variant>
        <vt:i4>5</vt:i4>
      </vt:variant>
      <vt:variant>
        <vt:lpwstr/>
      </vt:variant>
      <vt:variant>
        <vt:lpwstr>_Toc496708925</vt:lpwstr>
      </vt:variant>
      <vt:variant>
        <vt:i4>1245243</vt:i4>
      </vt:variant>
      <vt:variant>
        <vt:i4>194</vt:i4>
      </vt:variant>
      <vt:variant>
        <vt:i4>0</vt:i4>
      </vt:variant>
      <vt:variant>
        <vt:i4>5</vt:i4>
      </vt:variant>
      <vt:variant>
        <vt:lpwstr/>
      </vt:variant>
      <vt:variant>
        <vt:lpwstr>_Toc496708924</vt:lpwstr>
      </vt:variant>
      <vt:variant>
        <vt:i4>1245243</vt:i4>
      </vt:variant>
      <vt:variant>
        <vt:i4>188</vt:i4>
      </vt:variant>
      <vt:variant>
        <vt:i4>0</vt:i4>
      </vt:variant>
      <vt:variant>
        <vt:i4>5</vt:i4>
      </vt:variant>
      <vt:variant>
        <vt:lpwstr/>
      </vt:variant>
      <vt:variant>
        <vt:lpwstr>_Toc496708923</vt:lpwstr>
      </vt:variant>
      <vt:variant>
        <vt:i4>1245243</vt:i4>
      </vt:variant>
      <vt:variant>
        <vt:i4>182</vt:i4>
      </vt:variant>
      <vt:variant>
        <vt:i4>0</vt:i4>
      </vt:variant>
      <vt:variant>
        <vt:i4>5</vt:i4>
      </vt:variant>
      <vt:variant>
        <vt:lpwstr/>
      </vt:variant>
      <vt:variant>
        <vt:lpwstr>_Toc496708922</vt:lpwstr>
      </vt:variant>
      <vt:variant>
        <vt:i4>1245243</vt:i4>
      </vt:variant>
      <vt:variant>
        <vt:i4>176</vt:i4>
      </vt:variant>
      <vt:variant>
        <vt:i4>0</vt:i4>
      </vt:variant>
      <vt:variant>
        <vt:i4>5</vt:i4>
      </vt:variant>
      <vt:variant>
        <vt:lpwstr/>
      </vt:variant>
      <vt:variant>
        <vt:lpwstr>_Toc496708921</vt:lpwstr>
      </vt:variant>
      <vt:variant>
        <vt:i4>1245243</vt:i4>
      </vt:variant>
      <vt:variant>
        <vt:i4>170</vt:i4>
      </vt:variant>
      <vt:variant>
        <vt:i4>0</vt:i4>
      </vt:variant>
      <vt:variant>
        <vt:i4>5</vt:i4>
      </vt:variant>
      <vt:variant>
        <vt:lpwstr/>
      </vt:variant>
      <vt:variant>
        <vt:lpwstr>_Toc496708920</vt:lpwstr>
      </vt:variant>
      <vt:variant>
        <vt:i4>1048635</vt:i4>
      </vt:variant>
      <vt:variant>
        <vt:i4>164</vt:i4>
      </vt:variant>
      <vt:variant>
        <vt:i4>0</vt:i4>
      </vt:variant>
      <vt:variant>
        <vt:i4>5</vt:i4>
      </vt:variant>
      <vt:variant>
        <vt:lpwstr/>
      </vt:variant>
      <vt:variant>
        <vt:lpwstr>_Toc496708919</vt:lpwstr>
      </vt:variant>
      <vt:variant>
        <vt:i4>1048635</vt:i4>
      </vt:variant>
      <vt:variant>
        <vt:i4>158</vt:i4>
      </vt:variant>
      <vt:variant>
        <vt:i4>0</vt:i4>
      </vt:variant>
      <vt:variant>
        <vt:i4>5</vt:i4>
      </vt:variant>
      <vt:variant>
        <vt:lpwstr/>
      </vt:variant>
      <vt:variant>
        <vt:lpwstr>_Toc496708918</vt:lpwstr>
      </vt:variant>
      <vt:variant>
        <vt:i4>1048635</vt:i4>
      </vt:variant>
      <vt:variant>
        <vt:i4>152</vt:i4>
      </vt:variant>
      <vt:variant>
        <vt:i4>0</vt:i4>
      </vt:variant>
      <vt:variant>
        <vt:i4>5</vt:i4>
      </vt:variant>
      <vt:variant>
        <vt:lpwstr/>
      </vt:variant>
      <vt:variant>
        <vt:lpwstr>_Toc496708917</vt:lpwstr>
      </vt:variant>
      <vt:variant>
        <vt:i4>1048635</vt:i4>
      </vt:variant>
      <vt:variant>
        <vt:i4>146</vt:i4>
      </vt:variant>
      <vt:variant>
        <vt:i4>0</vt:i4>
      </vt:variant>
      <vt:variant>
        <vt:i4>5</vt:i4>
      </vt:variant>
      <vt:variant>
        <vt:lpwstr/>
      </vt:variant>
      <vt:variant>
        <vt:lpwstr>_Toc496708916</vt:lpwstr>
      </vt:variant>
      <vt:variant>
        <vt:i4>1048635</vt:i4>
      </vt:variant>
      <vt:variant>
        <vt:i4>140</vt:i4>
      </vt:variant>
      <vt:variant>
        <vt:i4>0</vt:i4>
      </vt:variant>
      <vt:variant>
        <vt:i4>5</vt:i4>
      </vt:variant>
      <vt:variant>
        <vt:lpwstr/>
      </vt:variant>
      <vt:variant>
        <vt:lpwstr>_Toc496708915</vt:lpwstr>
      </vt:variant>
      <vt:variant>
        <vt:i4>1048635</vt:i4>
      </vt:variant>
      <vt:variant>
        <vt:i4>134</vt:i4>
      </vt:variant>
      <vt:variant>
        <vt:i4>0</vt:i4>
      </vt:variant>
      <vt:variant>
        <vt:i4>5</vt:i4>
      </vt:variant>
      <vt:variant>
        <vt:lpwstr/>
      </vt:variant>
      <vt:variant>
        <vt:lpwstr>_Toc496708914</vt:lpwstr>
      </vt:variant>
      <vt:variant>
        <vt:i4>1048635</vt:i4>
      </vt:variant>
      <vt:variant>
        <vt:i4>128</vt:i4>
      </vt:variant>
      <vt:variant>
        <vt:i4>0</vt:i4>
      </vt:variant>
      <vt:variant>
        <vt:i4>5</vt:i4>
      </vt:variant>
      <vt:variant>
        <vt:lpwstr/>
      </vt:variant>
      <vt:variant>
        <vt:lpwstr>_Toc496708913</vt:lpwstr>
      </vt:variant>
      <vt:variant>
        <vt:i4>1048635</vt:i4>
      </vt:variant>
      <vt:variant>
        <vt:i4>122</vt:i4>
      </vt:variant>
      <vt:variant>
        <vt:i4>0</vt:i4>
      </vt:variant>
      <vt:variant>
        <vt:i4>5</vt:i4>
      </vt:variant>
      <vt:variant>
        <vt:lpwstr/>
      </vt:variant>
      <vt:variant>
        <vt:lpwstr>_Toc496708912</vt:lpwstr>
      </vt:variant>
      <vt:variant>
        <vt:i4>1048635</vt:i4>
      </vt:variant>
      <vt:variant>
        <vt:i4>116</vt:i4>
      </vt:variant>
      <vt:variant>
        <vt:i4>0</vt:i4>
      </vt:variant>
      <vt:variant>
        <vt:i4>5</vt:i4>
      </vt:variant>
      <vt:variant>
        <vt:lpwstr/>
      </vt:variant>
      <vt:variant>
        <vt:lpwstr>_Toc496708911</vt:lpwstr>
      </vt:variant>
      <vt:variant>
        <vt:i4>1048635</vt:i4>
      </vt:variant>
      <vt:variant>
        <vt:i4>110</vt:i4>
      </vt:variant>
      <vt:variant>
        <vt:i4>0</vt:i4>
      </vt:variant>
      <vt:variant>
        <vt:i4>5</vt:i4>
      </vt:variant>
      <vt:variant>
        <vt:lpwstr/>
      </vt:variant>
      <vt:variant>
        <vt:lpwstr>_Toc496708910</vt:lpwstr>
      </vt:variant>
      <vt:variant>
        <vt:i4>1114171</vt:i4>
      </vt:variant>
      <vt:variant>
        <vt:i4>104</vt:i4>
      </vt:variant>
      <vt:variant>
        <vt:i4>0</vt:i4>
      </vt:variant>
      <vt:variant>
        <vt:i4>5</vt:i4>
      </vt:variant>
      <vt:variant>
        <vt:lpwstr/>
      </vt:variant>
      <vt:variant>
        <vt:lpwstr>_Toc496708909</vt:lpwstr>
      </vt:variant>
      <vt:variant>
        <vt:i4>1114171</vt:i4>
      </vt:variant>
      <vt:variant>
        <vt:i4>98</vt:i4>
      </vt:variant>
      <vt:variant>
        <vt:i4>0</vt:i4>
      </vt:variant>
      <vt:variant>
        <vt:i4>5</vt:i4>
      </vt:variant>
      <vt:variant>
        <vt:lpwstr/>
      </vt:variant>
      <vt:variant>
        <vt:lpwstr>_Toc496708908</vt:lpwstr>
      </vt:variant>
      <vt:variant>
        <vt:i4>1114171</vt:i4>
      </vt:variant>
      <vt:variant>
        <vt:i4>92</vt:i4>
      </vt:variant>
      <vt:variant>
        <vt:i4>0</vt:i4>
      </vt:variant>
      <vt:variant>
        <vt:i4>5</vt:i4>
      </vt:variant>
      <vt:variant>
        <vt:lpwstr/>
      </vt:variant>
      <vt:variant>
        <vt:lpwstr>_Toc496708907</vt:lpwstr>
      </vt:variant>
      <vt:variant>
        <vt:i4>1114171</vt:i4>
      </vt:variant>
      <vt:variant>
        <vt:i4>86</vt:i4>
      </vt:variant>
      <vt:variant>
        <vt:i4>0</vt:i4>
      </vt:variant>
      <vt:variant>
        <vt:i4>5</vt:i4>
      </vt:variant>
      <vt:variant>
        <vt:lpwstr/>
      </vt:variant>
      <vt:variant>
        <vt:lpwstr>_Toc496708906</vt:lpwstr>
      </vt:variant>
      <vt:variant>
        <vt:i4>1114171</vt:i4>
      </vt:variant>
      <vt:variant>
        <vt:i4>80</vt:i4>
      </vt:variant>
      <vt:variant>
        <vt:i4>0</vt:i4>
      </vt:variant>
      <vt:variant>
        <vt:i4>5</vt:i4>
      </vt:variant>
      <vt:variant>
        <vt:lpwstr/>
      </vt:variant>
      <vt:variant>
        <vt:lpwstr>_Toc496708905</vt:lpwstr>
      </vt:variant>
      <vt:variant>
        <vt:i4>1114171</vt:i4>
      </vt:variant>
      <vt:variant>
        <vt:i4>74</vt:i4>
      </vt:variant>
      <vt:variant>
        <vt:i4>0</vt:i4>
      </vt:variant>
      <vt:variant>
        <vt:i4>5</vt:i4>
      </vt:variant>
      <vt:variant>
        <vt:lpwstr/>
      </vt:variant>
      <vt:variant>
        <vt:lpwstr>_Toc496708904</vt:lpwstr>
      </vt:variant>
      <vt:variant>
        <vt:i4>1114171</vt:i4>
      </vt:variant>
      <vt:variant>
        <vt:i4>68</vt:i4>
      </vt:variant>
      <vt:variant>
        <vt:i4>0</vt:i4>
      </vt:variant>
      <vt:variant>
        <vt:i4>5</vt:i4>
      </vt:variant>
      <vt:variant>
        <vt:lpwstr/>
      </vt:variant>
      <vt:variant>
        <vt:lpwstr>_Toc496708903</vt:lpwstr>
      </vt:variant>
      <vt:variant>
        <vt:i4>1114171</vt:i4>
      </vt:variant>
      <vt:variant>
        <vt:i4>62</vt:i4>
      </vt:variant>
      <vt:variant>
        <vt:i4>0</vt:i4>
      </vt:variant>
      <vt:variant>
        <vt:i4>5</vt:i4>
      </vt:variant>
      <vt:variant>
        <vt:lpwstr/>
      </vt:variant>
      <vt:variant>
        <vt:lpwstr>_Toc496708902</vt:lpwstr>
      </vt:variant>
      <vt:variant>
        <vt:i4>1114171</vt:i4>
      </vt:variant>
      <vt:variant>
        <vt:i4>56</vt:i4>
      </vt:variant>
      <vt:variant>
        <vt:i4>0</vt:i4>
      </vt:variant>
      <vt:variant>
        <vt:i4>5</vt:i4>
      </vt:variant>
      <vt:variant>
        <vt:lpwstr/>
      </vt:variant>
      <vt:variant>
        <vt:lpwstr>_Toc496708901</vt:lpwstr>
      </vt:variant>
      <vt:variant>
        <vt:i4>1114171</vt:i4>
      </vt:variant>
      <vt:variant>
        <vt:i4>50</vt:i4>
      </vt:variant>
      <vt:variant>
        <vt:i4>0</vt:i4>
      </vt:variant>
      <vt:variant>
        <vt:i4>5</vt:i4>
      </vt:variant>
      <vt:variant>
        <vt:lpwstr/>
      </vt:variant>
      <vt:variant>
        <vt:lpwstr>_Toc496708900</vt:lpwstr>
      </vt:variant>
      <vt:variant>
        <vt:i4>1572922</vt:i4>
      </vt:variant>
      <vt:variant>
        <vt:i4>44</vt:i4>
      </vt:variant>
      <vt:variant>
        <vt:i4>0</vt:i4>
      </vt:variant>
      <vt:variant>
        <vt:i4>5</vt:i4>
      </vt:variant>
      <vt:variant>
        <vt:lpwstr/>
      </vt:variant>
      <vt:variant>
        <vt:lpwstr>_Toc496708899</vt:lpwstr>
      </vt:variant>
      <vt:variant>
        <vt:i4>1572922</vt:i4>
      </vt:variant>
      <vt:variant>
        <vt:i4>38</vt:i4>
      </vt:variant>
      <vt:variant>
        <vt:i4>0</vt:i4>
      </vt:variant>
      <vt:variant>
        <vt:i4>5</vt:i4>
      </vt:variant>
      <vt:variant>
        <vt:lpwstr/>
      </vt:variant>
      <vt:variant>
        <vt:lpwstr>_Toc496708898</vt:lpwstr>
      </vt:variant>
      <vt:variant>
        <vt:i4>1572922</vt:i4>
      </vt:variant>
      <vt:variant>
        <vt:i4>32</vt:i4>
      </vt:variant>
      <vt:variant>
        <vt:i4>0</vt:i4>
      </vt:variant>
      <vt:variant>
        <vt:i4>5</vt:i4>
      </vt:variant>
      <vt:variant>
        <vt:lpwstr/>
      </vt:variant>
      <vt:variant>
        <vt:lpwstr>_Toc496708897</vt:lpwstr>
      </vt:variant>
      <vt:variant>
        <vt:i4>1572922</vt:i4>
      </vt:variant>
      <vt:variant>
        <vt:i4>26</vt:i4>
      </vt:variant>
      <vt:variant>
        <vt:i4>0</vt:i4>
      </vt:variant>
      <vt:variant>
        <vt:i4>5</vt:i4>
      </vt:variant>
      <vt:variant>
        <vt:lpwstr/>
      </vt:variant>
      <vt:variant>
        <vt:lpwstr>_Toc496708896</vt:lpwstr>
      </vt:variant>
      <vt:variant>
        <vt:i4>1572922</vt:i4>
      </vt:variant>
      <vt:variant>
        <vt:i4>20</vt:i4>
      </vt:variant>
      <vt:variant>
        <vt:i4>0</vt:i4>
      </vt:variant>
      <vt:variant>
        <vt:i4>5</vt:i4>
      </vt:variant>
      <vt:variant>
        <vt:lpwstr/>
      </vt:variant>
      <vt:variant>
        <vt:lpwstr>_Toc496708895</vt:lpwstr>
      </vt:variant>
      <vt:variant>
        <vt:i4>1572922</vt:i4>
      </vt:variant>
      <vt:variant>
        <vt:i4>14</vt:i4>
      </vt:variant>
      <vt:variant>
        <vt:i4>0</vt:i4>
      </vt:variant>
      <vt:variant>
        <vt:i4>5</vt:i4>
      </vt:variant>
      <vt:variant>
        <vt:lpwstr/>
      </vt:variant>
      <vt:variant>
        <vt:lpwstr>_Toc496708894</vt:lpwstr>
      </vt:variant>
      <vt:variant>
        <vt:i4>1572922</vt:i4>
      </vt:variant>
      <vt:variant>
        <vt:i4>8</vt:i4>
      </vt:variant>
      <vt:variant>
        <vt:i4>0</vt:i4>
      </vt:variant>
      <vt:variant>
        <vt:i4>5</vt:i4>
      </vt:variant>
      <vt:variant>
        <vt:lpwstr/>
      </vt:variant>
      <vt:variant>
        <vt:lpwstr>_Toc496708893</vt:lpwstr>
      </vt:variant>
      <vt:variant>
        <vt:i4>1572922</vt:i4>
      </vt:variant>
      <vt:variant>
        <vt:i4>2</vt:i4>
      </vt:variant>
      <vt:variant>
        <vt:i4>0</vt:i4>
      </vt:variant>
      <vt:variant>
        <vt:i4>5</vt:i4>
      </vt:variant>
      <vt:variant>
        <vt:lpwstr/>
      </vt:variant>
      <vt:variant>
        <vt:lpwstr>_Toc496708892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2023-10-16T16:40:00Z</dcterms:created>
  <dcterms:modified xsi:type="dcterms:W3CDTF">2023-10-16T16:42:00Z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