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E2908" w14:textId="29E4F583" w:rsidR="00DB4AB1" w:rsidRDefault="00DB4AB1" w:rsidP="003379AC">
      <w:pPr>
        <w:pStyle w:val="NRCINSPECTIONMANUAL"/>
        <w:rPr>
          <w:szCs w:val="20"/>
        </w:rPr>
      </w:pPr>
      <w:r>
        <w:tab/>
      </w:r>
      <w:r w:rsidRPr="003379AC">
        <w:rPr>
          <w:b/>
          <w:bCs/>
          <w:sz w:val="38"/>
          <w:szCs w:val="38"/>
        </w:rPr>
        <w:t>NRC INSPECTION MANUAL</w:t>
      </w:r>
      <w:r w:rsidR="00F31724">
        <w:rPr>
          <w:szCs w:val="20"/>
        </w:rPr>
        <w:tab/>
      </w:r>
      <w:r w:rsidR="00F31724" w:rsidRPr="00F31724">
        <w:rPr>
          <w:szCs w:val="20"/>
        </w:rPr>
        <w:t>I</w:t>
      </w:r>
      <w:r w:rsidR="00A43429">
        <w:rPr>
          <w:szCs w:val="20"/>
        </w:rPr>
        <w:t>R</w:t>
      </w:r>
      <w:r w:rsidR="00E42080">
        <w:rPr>
          <w:szCs w:val="20"/>
        </w:rPr>
        <w:t>A</w:t>
      </w:r>
      <w:r w:rsidR="00F31724" w:rsidRPr="00F31724">
        <w:rPr>
          <w:szCs w:val="20"/>
        </w:rPr>
        <w:t>B</w:t>
      </w:r>
    </w:p>
    <w:p w14:paraId="7DC8458E" w14:textId="5C5F1A13" w:rsidR="00DB4AB1" w:rsidRPr="003379AC" w:rsidRDefault="00B752DD" w:rsidP="003379AC">
      <w:pPr>
        <w:pStyle w:val="IMCIP"/>
      </w:pPr>
      <w:r w:rsidRPr="003379AC">
        <w:t xml:space="preserve">INSPECTION </w:t>
      </w:r>
      <w:r w:rsidR="00DB4AB1" w:rsidRPr="003379AC">
        <w:t xml:space="preserve">MANUAL CHAPTER 1245, </w:t>
      </w:r>
      <w:r w:rsidR="00DB4AB1" w:rsidRPr="003379AC">
        <w:fldChar w:fldCharType="begin"/>
      </w:r>
      <w:r w:rsidR="00DB4AB1" w:rsidRPr="003379AC">
        <w:instrText xml:space="preserve"> SEQ CHAPTER \h \r 1</w:instrText>
      </w:r>
      <w:r w:rsidR="00DB4AB1" w:rsidRPr="003379AC">
        <w:fldChar w:fldCharType="end"/>
      </w:r>
      <w:r w:rsidR="00757BC7" w:rsidRPr="003379AC">
        <w:t>APPENDIX C</w:t>
      </w:r>
      <w:r w:rsidR="00DB4AB1" w:rsidRPr="003379AC">
        <w:t>10</w:t>
      </w:r>
    </w:p>
    <w:p w14:paraId="0D594826" w14:textId="6D00B9D9" w:rsidR="00DB4AB1" w:rsidRPr="00E80A2F" w:rsidRDefault="00DB4AB1" w:rsidP="003379AC">
      <w:pPr>
        <w:pStyle w:val="Title"/>
      </w:pPr>
      <w:r w:rsidRPr="00E80A2F">
        <w:t xml:space="preserve">OPERATOR LICENSING (OL) EXAMINER TECHNICAL PROFICIENCY </w:t>
      </w:r>
      <w:r w:rsidR="005A510A">
        <w:br/>
      </w:r>
      <w:r w:rsidRPr="00E80A2F">
        <w:t>TRAINING AND QUALIFICATION JOURNAL</w:t>
      </w:r>
    </w:p>
    <w:p w14:paraId="7BDF28D9" w14:textId="77777777" w:rsidR="00D17B3E" w:rsidRDefault="00D17B3E" w:rsidP="00F705C5">
      <w:pPr>
        <w:pStyle w:val="BodyText"/>
        <w:sectPr w:rsidR="00D17B3E" w:rsidSect="00B752DD">
          <w:footerReference w:type="default" r:id="rId11"/>
          <w:type w:val="continuous"/>
          <w:pgSz w:w="12240" w:h="15840" w:code="1"/>
          <w:pgMar w:top="1440" w:right="1440" w:bottom="1440" w:left="1440" w:header="720" w:footer="720" w:gutter="0"/>
          <w:cols w:space="720"/>
          <w:noEndnote/>
          <w:docGrid w:linePitch="326"/>
        </w:sectPr>
      </w:pPr>
    </w:p>
    <w:sdt>
      <w:sdtPr>
        <w:rPr>
          <w:rFonts w:eastAsiaTheme="minorHAnsi" w:cs="Arial"/>
          <w:caps w:val="0"/>
          <w:szCs w:val="22"/>
        </w:rPr>
        <w:id w:val="-7058407"/>
        <w:docPartObj>
          <w:docPartGallery w:val="Table of Contents"/>
          <w:docPartUnique/>
        </w:docPartObj>
      </w:sdtPr>
      <w:sdtEndPr>
        <w:rPr>
          <w:noProof/>
        </w:rPr>
      </w:sdtEndPr>
      <w:sdtContent>
        <w:p w14:paraId="21B7E1AC" w14:textId="27764893" w:rsidR="00A1320E" w:rsidRDefault="00A1320E">
          <w:pPr>
            <w:pStyle w:val="TOCHeading"/>
          </w:pPr>
          <w:r>
            <w:t>Table of Contents</w:t>
          </w:r>
        </w:p>
        <w:p w14:paraId="1CE96D42" w14:textId="407C1A3F" w:rsidR="007668FE" w:rsidRDefault="00A1320E">
          <w:pPr>
            <w:pStyle w:val="TOC1"/>
            <w:tabs>
              <w:tab w:val="right" w:leader="dot" w:pos="9350"/>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3603931" w:history="1">
            <w:r w:rsidR="007668FE" w:rsidRPr="00FC41EF">
              <w:rPr>
                <w:rStyle w:val="Hyperlink"/>
                <w:bCs/>
                <w:noProof/>
              </w:rPr>
              <w:t>Introduction</w:t>
            </w:r>
            <w:r w:rsidR="007668FE">
              <w:rPr>
                <w:noProof/>
                <w:webHidden/>
              </w:rPr>
              <w:tab/>
            </w:r>
            <w:r w:rsidR="007668FE">
              <w:rPr>
                <w:noProof/>
                <w:webHidden/>
              </w:rPr>
              <w:fldChar w:fldCharType="begin"/>
            </w:r>
            <w:r w:rsidR="007668FE">
              <w:rPr>
                <w:noProof/>
                <w:webHidden/>
              </w:rPr>
              <w:instrText xml:space="preserve"> PAGEREF _Toc143603931 \h </w:instrText>
            </w:r>
            <w:r w:rsidR="007668FE">
              <w:rPr>
                <w:noProof/>
                <w:webHidden/>
              </w:rPr>
            </w:r>
            <w:r w:rsidR="007668FE">
              <w:rPr>
                <w:noProof/>
                <w:webHidden/>
              </w:rPr>
              <w:fldChar w:fldCharType="separate"/>
            </w:r>
            <w:r w:rsidR="006A1F17">
              <w:rPr>
                <w:noProof/>
                <w:webHidden/>
              </w:rPr>
              <w:t>1</w:t>
            </w:r>
            <w:r w:rsidR="007668FE">
              <w:rPr>
                <w:noProof/>
                <w:webHidden/>
              </w:rPr>
              <w:fldChar w:fldCharType="end"/>
            </w:r>
          </w:hyperlink>
        </w:p>
        <w:p w14:paraId="421139D2" w14:textId="0D548CD2"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32" w:history="1">
            <w:r w:rsidR="007668FE" w:rsidRPr="00FC41EF">
              <w:rPr>
                <w:rStyle w:val="Hyperlink"/>
                <w:bCs/>
                <w:noProof/>
              </w:rPr>
              <w:t>General Requirements</w:t>
            </w:r>
            <w:r w:rsidR="007668FE">
              <w:rPr>
                <w:noProof/>
                <w:webHidden/>
              </w:rPr>
              <w:tab/>
            </w:r>
            <w:r w:rsidR="007668FE">
              <w:rPr>
                <w:noProof/>
                <w:webHidden/>
              </w:rPr>
              <w:fldChar w:fldCharType="begin"/>
            </w:r>
            <w:r w:rsidR="007668FE">
              <w:rPr>
                <w:noProof/>
                <w:webHidden/>
              </w:rPr>
              <w:instrText xml:space="preserve"> PAGEREF _Toc143603932 \h </w:instrText>
            </w:r>
            <w:r w:rsidR="007668FE">
              <w:rPr>
                <w:noProof/>
                <w:webHidden/>
              </w:rPr>
            </w:r>
            <w:r w:rsidR="007668FE">
              <w:rPr>
                <w:noProof/>
                <w:webHidden/>
              </w:rPr>
              <w:fldChar w:fldCharType="separate"/>
            </w:r>
            <w:r w:rsidR="006A1F17">
              <w:rPr>
                <w:noProof/>
                <w:webHidden/>
              </w:rPr>
              <w:t>1</w:t>
            </w:r>
            <w:r w:rsidR="007668FE">
              <w:rPr>
                <w:noProof/>
                <w:webHidden/>
              </w:rPr>
              <w:fldChar w:fldCharType="end"/>
            </w:r>
          </w:hyperlink>
        </w:p>
        <w:p w14:paraId="29E3F3A6" w14:textId="4D9E65DB"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33" w:history="1">
            <w:r w:rsidR="007668FE" w:rsidRPr="00FC41EF">
              <w:rPr>
                <w:rStyle w:val="Hyperlink"/>
                <w:noProof/>
              </w:rPr>
              <w:t>Equivalencies:</w:t>
            </w:r>
            <w:r w:rsidR="007668FE">
              <w:rPr>
                <w:noProof/>
                <w:webHidden/>
              </w:rPr>
              <w:tab/>
            </w:r>
            <w:r w:rsidR="007668FE">
              <w:rPr>
                <w:noProof/>
                <w:webHidden/>
              </w:rPr>
              <w:fldChar w:fldCharType="begin"/>
            </w:r>
            <w:r w:rsidR="007668FE">
              <w:rPr>
                <w:noProof/>
                <w:webHidden/>
              </w:rPr>
              <w:instrText xml:space="preserve"> PAGEREF _Toc143603933 \h </w:instrText>
            </w:r>
            <w:r w:rsidR="007668FE">
              <w:rPr>
                <w:noProof/>
                <w:webHidden/>
              </w:rPr>
            </w:r>
            <w:r w:rsidR="007668FE">
              <w:rPr>
                <w:noProof/>
                <w:webHidden/>
              </w:rPr>
              <w:fldChar w:fldCharType="separate"/>
            </w:r>
            <w:r w:rsidR="006A1F17">
              <w:rPr>
                <w:noProof/>
                <w:webHidden/>
              </w:rPr>
              <w:t>2</w:t>
            </w:r>
            <w:r w:rsidR="007668FE">
              <w:rPr>
                <w:noProof/>
                <w:webHidden/>
              </w:rPr>
              <w:fldChar w:fldCharType="end"/>
            </w:r>
          </w:hyperlink>
        </w:p>
        <w:p w14:paraId="2906F049" w14:textId="0BF0B4C5"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34" w:history="1">
            <w:r w:rsidR="007668FE" w:rsidRPr="00FC41EF">
              <w:rPr>
                <w:rStyle w:val="Hyperlink"/>
                <w:noProof/>
              </w:rPr>
              <w:t>Required OL Examiner Training Courses</w:t>
            </w:r>
            <w:r w:rsidR="007668FE">
              <w:rPr>
                <w:noProof/>
                <w:webHidden/>
              </w:rPr>
              <w:tab/>
            </w:r>
            <w:r w:rsidR="007668FE">
              <w:rPr>
                <w:noProof/>
                <w:webHidden/>
              </w:rPr>
              <w:fldChar w:fldCharType="begin"/>
            </w:r>
            <w:r w:rsidR="007668FE">
              <w:rPr>
                <w:noProof/>
                <w:webHidden/>
              </w:rPr>
              <w:instrText xml:space="preserve"> PAGEREF _Toc143603934 \h </w:instrText>
            </w:r>
            <w:r w:rsidR="007668FE">
              <w:rPr>
                <w:noProof/>
                <w:webHidden/>
              </w:rPr>
            </w:r>
            <w:r w:rsidR="007668FE">
              <w:rPr>
                <w:noProof/>
                <w:webHidden/>
              </w:rPr>
              <w:fldChar w:fldCharType="separate"/>
            </w:r>
            <w:r w:rsidR="006A1F17">
              <w:rPr>
                <w:noProof/>
                <w:webHidden/>
              </w:rPr>
              <w:t>2</w:t>
            </w:r>
            <w:r w:rsidR="007668FE">
              <w:rPr>
                <w:noProof/>
                <w:webHidden/>
              </w:rPr>
              <w:fldChar w:fldCharType="end"/>
            </w:r>
          </w:hyperlink>
        </w:p>
        <w:p w14:paraId="0A3CF737" w14:textId="0E85FEB3"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35" w:history="1">
            <w:r w:rsidR="007668FE" w:rsidRPr="00FC41EF">
              <w:rPr>
                <w:rStyle w:val="Hyperlink"/>
                <w:noProof/>
              </w:rPr>
              <w:t>OL Examiner Individual Study Activities</w:t>
            </w:r>
            <w:r w:rsidR="007668FE">
              <w:rPr>
                <w:noProof/>
                <w:webHidden/>
              </w:rPr>
              <w:tab/>
            </w:r>
            <w:r w:rsidR="007668FE">
              <w:rPr>
                <w:noProof/>
                <w:webHidden/>
              </w:rPr>
              <w:fldChar w:fldCharType="begin"/>
            </w:r>
            <w:r w:rsidR="007668FE">
              <w:rPr>
                <w:noProof/>
                <w:webHidden/>
              </w:rPr>
              <w:instrText xml:space="preserve"> PAGEREF _Toc143603935 \h </w:instrText>
            </w:r>
            <w:r w:rsidR="007668FE">
              <w:rPr>
                <w:noProof/>
                <w:webHidden/>
              </w:rPr>
            </w:r>
            <w:r w:rsidR="007668FE">
              <w:rPr>
                <w:noProof/>
                <w:webHidden/>
              </w:rPr>
              <w:fldChar w:fldCharType="separate"/>
            </w:r>
            <w:r w:rsidR="006A1F17">
              <w:rPr>
                <w:noProof/>
                <w:webHidden/>
              </w:rPr>
              <w:t>4</w:t>
            </w:r>
            <w:r w:rsidR="007668FE">
              <w:rPr>
                <w:noProof/>
                <w:webHidden/>
              </w:rPr>
              <w:fldChar w:fldCharType="end"/>
            </w:r>
          </w:hyperlink>
        </w:p>
        <w:p w14:paraId="5FE4B286" w14:textId="733F76C3" w:rsidR="007668FE" w:rsidRDefault="00000000" w:rsidP="001222F3">
          <w:pPr>
            <w:pStyle w:val="TOC2"/>
            <w:rPr>
              <w:rFonts w:asciiTheme="minorHAnsi" w:eastAsiaTheme="minorEastAsia" w:hAnsiTheme="minorHAnsi" w:cstheme="minorBidi"/>
              <w:noProof/>
              <w:kern w:val="2"/>
              <w14:ligatures w14:val="standardContextual"/>
            </w:rPr>
          </w:pPr>
          <w:hyperlink w:anchor="_Toc143603936" w:history="1">
            <w:r w:rsidR="007668FE" w:rsidRPr="00FC41EF">
              <w:rPr>
                <w:rStyle w:val="Hyperlink"/>
                <w:noProof/>
              </w:rPr>
              <w:t>(ISA-OLE-1) (L) Navigating the NRC’s Operator Licensing Web Pages</w:t>
            </w:r>
            <w:r w:rsidR="007668FE">
              <w:rPr>
                <w:noProof/>
                <w:webHidden/>
              </w:rPr>
              <w:tab/>
            </w:r>
            <w:r w:rsidR="007668FE">
              <w:rPr>
                <w:noProof/>
                <w:webHidden/>
              </w:rPr>
              <w:fldChar w:fldCharType="begin"/>
            </w:r>
            <w:r w:rsidR="007668FE">
              <w:rPr>
                <w:noProof/>
                <w:webHidden/>
              </w:rPr>
              <w:instrText xml:space="preserve"> PAGEREF _Toc143603936 \h </w:instrText>
            </w:r>
            <w:r w:rsidR="007668FE">
              <w:rPr>
                <w:noProof/>
                <w:webHidden/>
              </w:rPr>
            </w:r>
            <w:r w:rsidR="007668FE">
              <w:rPr>
                <w:noProof/>
                <w:webHidden/>
              </w:rPr>
              <w:fldChar w:fldCharType="separate"/>
            </w:r>
            <w:r w:rsidR="006A1F17">
              <w:rPr>
                <w:noProof/>
                <w:webHidden/>
              </w:rPr>
              <w:t>6</w:t>
            </w:r>
            <w:r w:rsidR="007668FE">
              <w:rPr>
                <w:noProof/>
                <w:webHidden/>
              </w:rPr>
              <w:fldChar w:fldCharType="end"/>
            </w:r>
          </w:hyperlink>
        </w:p>
        <w:p w14:paraId="63A1ABB3" w14:textId="319D5930" w:rsidR="007668FE" w:rsidRDefault="00000000" w:rsidP="001222F3">
          <w:pPr>
            <w:pStyle w:val="TOC2"/>
            <w:rPr>
              <w:rFonts w:asciiTheme="minorHAnsi" w:eastAsiaTheme="minorEastAsia" w:hAnsiTheme="minorHAnsi" w:cstheme="minorBidi"/>
              <w:noProof/>
              <w:kern w:val="2"/>
              <w14:ligatures w14:val="standardContextual"/>
            </w:rPr>
          </w:pPr>
          <w:hyperlink w:anchor="_Toc143603937" w:history="1">
            <w:r w:rsidR="007668FE" w:rsidRPr="00FC41EF">
              <w:rPr>
                <w:rStyle w:val="Hyperlink"/>
                <w:noProof/>
              </w:rPr>
              <w:t>(ISA-OLE-2) (L) History and Organization of the Operator Licensing Program</w:t>
            </w:r>
            <w:r w:rsidR="007668FE">
              <w:rPr>
                <w:noProof/>
                <w:webHidden/>
              </w:rPr>
              <w:tab/>
            </w:r>
            <w:r w:rsidR="007668FE">
              <w:rPr>
                <w:noProof/>
                <w:webHidden/>
              </w:rPr>
              <w:fldChar w:fldCharType="begin"/>
            </w:r>
            <w:r w:rsidR="007668FE">
              <w:rPr>
                <w:noProof/>
                <w:webHidden/>
              </w:rPr>
              <w:instrText xml:space="preserve"> PAGEREF _Toc143603937 \h </w:instrText>
            </w:r>
            <w:r w:rsidR="007668FE">
              <w:rPr>
                <w:noProof/>
                <w:webHidden/>
              </w:rPr>
            </w:r>
            <w:r w:rsidR="007668FE">
              <w:rPr>
                <w:noProof/>
                <w:webHidden/>
              </w:rPr>
              <w:fldChar w:fldCharType="separate"/>
            </w:r>
            <w:r w:rsidR="006A1F17">
              <w:rPr>
                <w:noProof/>
                <w:webHidden/>
              </w:rPr>
              <w:t>8</w:t>
            </w:r>
            <w:r w:rsidR="007668FE">
              <w:rPr>
                <w:noProof/>
                <w:webHidden/>
              </w:rPr>
              <w:fldChar w:fldCharType="end"/>
            </w:r>
          </w:hyperlink>
        </w:p>
        <w:p w14:paraId="4C44D6E1" w14:textId="68F7BB53" w:rsidR="007668FE" w:rsidRDefault="00000000" w:rsidP="001222F3">
          <w:pPr>
            <w:pStyle w:val="TOC2"/>
            <w:rPr>
              <w:rFonts w:asciiTheme="minorHAnsi" w:eastAsiaTheme="minorEastAsia" w:hAnsiTheme="minorHAnsi" w:cstheme="minorBidi"/>
              <w:noProof/>
              <w:kern w:val="2"/>
              <w14:ligatures w14:val="standardContextual"/>
            </w:rPr>
          </w:pPr>
          <w:hyperlink w:anchor="_Toc143603938" w:history="1">
            <w:r w:rsidR="007668FE" w:rsidRPr="00FC41EF">
              <w:rPr>
                <w:rStyle w:val="Hyperlink"/>
                <w:noProof/>
              </w:rPr>
              <w:t>(ISA-OLE-3) License Eligibility Requirements and Guidelines</w:t>
            </w:r>
            <w:r w:rsidR="007668FE">
              <w:rPr>
                <w:noProof/>
                <w:webHidden/>
              </w:rPr>
              <w:tab/>
            </w:r>
            <w:r w:rsidR="007668FE">
              <w:rPr>
                <w:noProof/>
                <w:webHidden/>
              </w:rPr>
              <w:fldChar w:fldCharType="begin"/>
            </w:r>
            <w:r w:rsidR="007668FE">
              <w:rPr>
                <w:noProof/>
                <w:webHidden/>
              </w:rPr>
              <w:instrText xml:space="preserve"> PAGEREF _Toc143603938 \h </w:instrText>
            </w:r>
            <w:r w:rsidR="007668FE">
              <w:rPr>
                <w:noProof/>
                <w:webHidden/>
              </w:rPr>
            </w:r>
            <w:r w:rsidR="007668FE">
              <w:rPr>
                <w:noProof/>
                <w:webHidden/>
              </w:rPr>
              <w:fldChar w:fldCharType="separate"/>
            </w:r>
            <w:r w:rsidR="006A1F17">
              <w:rPr>
                <w:noProof/>
                <w:webHidden/>
              </w:rPr>
              <w:t>10</w:t>
            </w:r>
            <w:r w:rsidR="007668FE">
              <w:rPr>
                <w:noProof/>
                <w:webHidden/>
              </w:rPr>
              <w:fldChar w:fldCharType="end"/>
            </w:r>
          </w:hyperlink>
        </w:p>
        <w:p w14:paraId="07F46250" w14:textId="0C69FA6D" w:rsidR="007668FE" w:rsidRDefault="00000000" w:rsidP="001222F3">
          <w:pPr>
            <w:pStyle w:val="TOC2"/>
            <w:rPr>
              <w:rFonts w:asciiTheme="minorHAnsi" w:eastAsiaTheme="minorEastAsia" w:hAnsiTheme="minorHAnsi" w:cstheme="minorBidi"/>
              <w:noProof/>
              <w:kern w:val="2"/>
              <w14:ligatures w14:val="standardContextual"/>
            </w:rPr>
          </w:pPr>
          <w:hyperlink w:anchor="_Toc143603939" w:history="1">
            <w:r w:rsidR="007668FE" w:rsidRPr="00FC41EF">
              <w:rPr>
                <w:rStyle w:val="Hyperlink"/>
                <w:noProof/>
              </w:rPr>
              <w:t>(ISA-OLE-4) (L) Initial Operator Licensing Process</w:t>
            </w:r>
            <w:r w:rsidR="007668FE">
              <w:rPr>
                <w:noProof/>
                <w:webHidden/>
              </w:rPr>
              <w:tab/>
            </w:r>
            <w:r w:rsidR="007668FE">
              <w:rPr>
                <w:noProof/>
                <w:webHidden/>
              </w:rPr>
              <w:fldChar w:fldCharType="begin"/>
            </w:r>
            <w:r w:rsidR="007668FE">
              <w:rPr>
                <w:noProof/>
                <w:webHidden/>
              </w:rPr>
              <w:instrText xml:space="preserve"> PAGEREF _Toc143603939 \h </w:instrText>
            </w:r>
            <w:r w:rsidR="007668FE">
              <w:rPr>
                <w:noProof/>
                <w:webHidden/>
              </w:rPr>
            </w:r>
            <w:r w:rsidR="007668FE">
              <w:rPr>
                <w:noProof/>
                <w:webHidden/>
              </w:rPr>
              <w:fldChar w:fldCharType="separate"/>
            </w:r>
            <w:r w:rsidR="006A1F17">
              <w:rPr>
                <w:noProof/>
                <w:webHidden/>
              </w:rPr>
              <w:t>13</w:t>
            </w:r>
            <w:r w:rsidR="007668FE">
              <w:rPr>
                <w:noProof/>
                <w:webHidden/>
              </w:rPr>
              <w:fldChar w:fldCharType="end"/>
            </w:r>
          </w:hyperlink>
        </w:p>
        <w:p w14:paraId="456C521B" w14:textId="12947D01" w:rsidR="007668FE" w:rsidRDefault="00000000" w:rsidP="001222F3">
          <w:pPr>
            <w:pStyle w:val="TOC2"/>
            <w:rPr>
              <w:rFonts w:asciiTheme="minorHAnsi" w:eastAsiaTheme="minorEastAsia" w:hAnsiTheme="minorHAnsi" w:cstheme="minorBidi"/>
              <w:noProof/>
              <w:kern w:val="2"/>
              <w14:ligatures w14:val="standardContextual"/>
            </w:rPr>
          </w:pPr>
          <w:hyperlink w:anchor="_Toc143603940" w:history="1">
            <w:r w:rsidR="007668FE" w:rsidRPr="00FC41EF">
              <w:rPr>
                <w:rStyle w:val="Hyperlink"/>
                <w:noProof/>
              </w:rPr>
              <w:t>(ISA-OLE-5) (L) Overview of Generic Concepts Related to Examination Development</w:t>
            </w:r>
            <w:r w:rsidR="007668FE">
              <w:rPr>
                <w:noProof/>
                <w:webHidden/>
              </w:rPr>
              <w:tab/>
            </w:r>
            <w:r w:rsidR="007668FE">
              <w:rPr>
                <w:noProof/>
                <w:webHidden/>
              </w:rPr>
              <w:fldChar w:fldCharType="begin"/>
            </w:r>
            <w:r w:rsidR="007668FE">
              <w:rPr>
                <w:noProof/>
                <w:webHidden/>
              </w:rPr>
              <w:instrText xml:space="preserve"> PAGEREF _Toc143603940 \h </w:instrText>
            </w:r>
            <w:r w:rsidR="007668FE">
              <w:rPr>
                <w:noProof/>
                <w:webHidden/>
              </w:rPr>
            </w:r>
            <w:r w:rsidR="007668FE">
              <w:rPr>
                <w:noProof/>
                <w:webHidden/>
              </w:rPr>
              <w:fldChar w:fldCharType="separate"/>
            </w:r>
            <w:r w:rsidR="006A1F17">
              <w:rPr>
                <w:noProof/>
                <w:webHidden/>
              </w:rPr>
              <w:t>15</w:t>
            </w:r>
            <w:r w:rsidR="007668FE">
              <w:rPr>
                <w:noProof/>
                <w:webHidden/>
              </w:rPr>
              <w:fldChar w:fldCharType="end"/>
            </w:r>
          </w:hyperlink>
        </w:p>
        <w:p w14:paraId="6796B4BE" w14:textId="2FD1C432" w:rsidR="007668FE" w:rsidRDefault="00000000" w:rsidP="001222F3">
          <w:pPr>
            <w:pStyle w:val="TOC2"/>
            <w:rPr>
              <w:rFonts w:asciiTheme="minorHAnsi" w:eastAsiaTheme="minorEastAsia" w:hAnsiTheme="minorHAnsi" w:cstheme="minorBidi"/>
              <w:noProof/>
              <w:kern w:val="2"/>
              <w14:ligatures w14:val="standardContextual"/>
            </w:rPr>
          </w:pPr>
          <w:hyperlink w:anchor="_Toc143603941" w:history="1">
            <w:r w:rsidR="007668FE" w:rsidRPr="00FC41EF">
              <w:rPr>
                <w:rStyle w:val="Hyperlink"/>
                <w:noProof/>
              </w:rPr>
              <w:t>(ISA-OLE-6) Operator Licensing Written Examinations</w:t>
            </w:r>
            <w:r w:rsidR="007668FE">
              <w:rPr>
                <w:noProof/>
                <w:webHidden/>
              </w:rPr>
              <w:tab/>
            </w:r>
            <w:r w:rsidR="007668FE">
              <w:rPr>
                <w:noProof/>
                <w:webHidden/>
              </w:rPr>
              <w:fldChar w:fldCharType="begin"/>
            </w:r>
            <w:r w:rsidR="007668FE">
              <w:rPr>
                <w:noProof/>
                <w:webHidden/>
              </w:rPr>
              <w:instrText xml:space="preserve"> PAGEREF _Toc143603941 \h </w:instrText>
            </w:r>
            <w:r w:rsidR="007668FE">
              <w:rPr>
                <w:noProof/>
                <w:webHidden/>
              </w:rPr>
            </w:r>
            <w:r w:rsidR="007668FE">
              <w:rPr>
                <w:noProof/>
                <w:webHidden/>
              </w:rPr>
              <w:fldChar w:fldCharType="separate"/>
            </w:r>
            <w:r w:rsidR="006A1F17">
              <w:rPr>
                <w:noProof/>
                <w:webHidden/>
              </w:rPr>
              <w:t>16</w:t>
            </w:r>
            <w:r w:rsidR="007668FE">
              <w:rPr>
                <w:noProof/>
                <w:webHidden/>
              </w:rPr>
              <w:fldChar w:fldCharType="end"/>
            </w:r>
          </w:hyperlink>
        </w:p>
        <w:p w14:paraId="1BA0BC2F" w14:textId="02A16346" w:rsidR="007668FE" w:rsidRDefault="00000000" w:rsidP="001222F3">
          <w:pPr>
            <w:pStyle w:val="TOC2"/>
            <w:rPr>
              <w:rFonts w:asciiTheme="minorHAnsi" w:eastAsiaTheme="minorEastAsia" w:hAnsiTheme="minorHAnsi" w:cstheme="minorBidi"/>
              <w:noProof/>
              <w:kern w:val="2"/>
              <w14:ligatures w14:val="standardContextual"/>
            </w:rPr>
          </w:pPr>
          <w:hyperlink w:anchor="_Toc143603942" w:history="1">
            <w:r w:rsidR="007668FE" w:rsidRPr="00FC41EF">
              <w:rPr>
                <w:rStyle w:val="Hyperlink"/>
                <w:noProof/>
              </w:rPr>
              <w:t>(ISA-OLE-7) (L) Operator Licensing Operating Tests</w:t>
            </w:r>
            <w:r w:rsidR="007668FE">
              <w:rPr>
                <w:noProof/>
                <w:webHidden/>
              </w:rPr>
              <w:tab/>
            </w:r>
            <w:r w:rsidR="007668FE">
              <w:rPr>
                <w:noProof/>
                <w:webHidden/>
              </w:rPr>
              <w:fldChar w:fldCharType="begin"/>
            </w:r>
            <w:r w:rsidR="007668FE">
              <w:rPr>
                <w:noProof/>
                <w:webHidden/>
              </w:rPr>
              <w:instrText xml:space="preserve"> PAGEREF _Toc143603942 \h </w:instrText>
            </w:r>
            <w:r w:rsidR="007668FE">
              <w:rPr>
                <w:noProof/>
                <w:webHidden/>
              </w:rPr>
            </w:r>
            <w:r w:rsidR="007668FE">
              <w:rPr>
                <w:noProof/>
                <w:webHidden/>
              </w:rPr>
              <w:fldChar w:fldCharType="separate"/>
            </w:r>
            <w:r w:rsidR="006A1F17">
              <w:rPr>
                <w:noProof/>
                <w:webHidden/>
              </w:rPr>
              <w:t>19</w:t>
            </w:r>
            <w:r w:rsidR="007668FE">
              <w:rPr>
                <w:noProof/>
                <w:webHidden/>
              </w:rPr>
              <w:fldChar w:fldCharType="end"/>
            </w:r>
          </w:hyperlink>
        </w:p>
        <w:p w14:paraId="006024C7" w14:textId="021C3D8B" w:rsidR="007668FE" w:rsidRDefault="00000000" w:rsidP="001222F3">
          <w:pPr>
            <w:pStyle w:val="TOC2"/>
            <w:rPr>
              <w:rFonts w:asciiTheme="minorHAnsi" w:eastAsiaTheme="minorEastAsia" w:hAnsiTheme="minorHAnsi" w:cstheme="minorBidi"/>
              <w:noProof/>
              <w:kern w:val="2"/>
              <w14:ligatures w14:val="standardContextual"/>
            </w:rPr>
          </w:pPr>
          <w:hyperlink w:anchor="_Toc143603943" w:history="1">
            <w:r w:rsidR="007668FE" w:rsidRPr="00FC41EF">
              <w:rPr>
                <w:rStyle w:val="Hyperlink"/>
                <w:noProof/>
              </w:rPr>
              <w:t>(ISA-OLE-8) (L) Technical Specifications</w:t>
            </w:r>
            <w:r w:rsidR="007668FE">
              <w:rPr>
                <w:noProof/>
                <w:webHidden/>
              </w:rPr>
              <w:tab/>
            </w:r>
            <w:r w:rsidR="007668FE">
              <w:rPr>
                <w:noProof/>
                <w:webHidden/>
              </w:rPr>
              <w:fldChar w:fldCharType="begin"/>
            </w:r>
            <w:r w:rsidR="007668FE">
              <w:rPr>
                <w:noProof/>
                <w:webHidden/>
              </w:rPr>
              <w:instrText xml:space="preserve"> PAGEREF _Toc143603943 \h </w:instrText>
            </w:r>
            <w:r w:rsidR="007668FE">
              <w:rPr>
                <w:noProof/>
                <w:webHidden/>
              </w:rPr>
            </w:r>
            <w:r w:rsidR="007668FE">
              <w:rPr>
                <w:noProof/>
                <w:webHidden/>
              </w:rPr>
              <w:fldChar w:fldCharType="separate"/>
            </w:r>
            <w:r w:rsidR="006A1F17">
              <w:rPr>
                <w:noProof/>
                <w:webHidden/>
              </w:rPr>
              <w:t>21</w:t>
            </w:r>
            <w:r w:rsidR="007668FE">
              <w:rPr>
                <w:noProof/>
                <w:webHidden/>
              </w:rPr>
              <w:fldChar w:fldCharType="end"/>
            </w:r>
          </w:hyperlink>
        </w:p>
        <w:p w14:paraId="036FA7A2" w14:textId="3E269478" w:rsidR="007668FE" w:rsidRDefault="00000000" w:rsidP="001222F3">
          <w:pPr>
            <w:pStyle w:val="TOC2"/>
            <w:rPr>
              <w:rFonts w:asciiTheme="minorHAnsi" w:eastAsiaTheme="minorEastAsia" w:hAnsiTheme="minorHAnsi" w:cstheme="minorBidi"/>
              <w:noProof/>
              <w:kern w:val="2"/>
              <w14:ligatures w14:val="standardContextual"/>
            </w:rPr>
          </w:pPr>
          <w:hyperlink w:anchor="_Toc143603944" w:history="1">
            <w:r w:rsidR="007668FE" w:rsidRPr="00FC41EF">
              <w:rPr>
                <w:rStyle w:val="Hyperlink"/>
                <w:noProof/>
              </w:rPr>
              <w:t>(ISA-OLE-9) (L) Operability</w:t>
            </w:r>
            <w:r w:rsidR="007668FE">
              <w:rPr>
                <w:noProof/>
                <w:webHidden/>
              </w:rPr>
              <w:tab/>
            </w:r>
            <w:r w:rsidR="007668FE">
              <w:rPr>
                <w:noProof/>
                <w:webHidden/>
              </w:rPr>
              <w:fldChar w:fldCharType="begin"/>
            </w:r>
            <w:r w:rsidR="007668FE">
              <w:rPr>
                <w:noProof/>
                <w:webHidden/>
              </w:rPr>
              <w:instrText xml:space="preserve"> PAGEREF _Toc143603944 \h </w:instrText>
            </w:r>
            <w:r w:rsidR="007668FE">
              <w:rPr>
                <w:noProof/>
                <w:webHidden/>
              </w:rPr>
            </w:r>
            <w:r w:rsidR="007668FE">
              <w:rPr>
                <w:noProof/>
                <w:webHidden/>
              </w:rPr>
              <w:fldChar w:fldCharType="separate"/>
            </w:r>
            <w:r w:rsidR="006A1F17">
              <w:rPr>
                <w:noProof/>
                <w:webHidden/>
              </w:rPr>
              <w:t>23</w:t>
            </w:r>
            <w:r w:rsidR="007668FE">
              <w:rPr>
                <w:noProof/>
                <w:webHidden/>
              </w:rPr>
              <w:fldChar w:fldCharType="end"/>
            </w:r>
          </w:hyperlink>
        </w:p>
        <w:p w14:paraId="6D7EB450" w14:textId="1CE7682C" w:rsidR="007668FE" w:rsidRDefault="00000000" w:rsidP="001222F3">
          <w:pPr>
            <w:pStyle w:val="TOC2"/>
            <w:rPr>
              <w:rFonts w:asciiTheme="minorHAnsi" w:eastAsiaTheme="minorEastAsia" w:hAnsiTheme="minorHAnsi" w:cstheme="minorBidi"/>
              <w:noProof/>
              <w:kern w:val="2"/>
              <w14:ligatures w14:val="standardContextual"/>
            </w:rPr>
          </w:pPr>
          <w:hyperlink w:anchor="_Toc143603945" w:history="1">
            <w:r w:rsidR="007668FE" w:rsidRPr="00FC41EF">
              <w:rPr>
                <w:rStyle w:val="Hyperlink"/>
                <w:noProof/>
              </w:rPr>
              <w:t>(ISA-OLE-10) (L) Shutdown Operations</w:t>
            </w:r>
            <w:r w:rsidR="007668FE">
              <w:rPr>
                <w:noProof/>
                <w:webHidden/>
              </w:rPr>
              <w:tab/>
            </w:r>
            <w:r w:rsidR="007668FE">
              <w:rPr>
                <w:noProof/>
                <w:webHidden/>
              </w:rPr>
              <w:fldChar w:fldCharType="begin"/>
            </w:r>
            <w:r w:rsidR="007668FE">
              <w:rPr>
                <w:noProof/>
                <w:webHidden/>
              </w:rPr>
              <w:instrText xml:space="preserve"> PAGEREF _Toc143603945 \h </w:instrText>
            </w:r>
            <w:r w:rsidR="007668FE">
              <w:rPr>
                <w:noProof/>
                <w:webHidden/>
              </w:rPr>
            </w:r>
            <w:r w:rsidR="007668FE">
              <w:rPr>
                <w:noProof/>
                <w:webHidden/>
              </w:rPr>
              <w:fldChar w:fldCharType="separate"/>
            </w:r>
            <w:r w:rsidR="006A1F17">
              <w:rPr>
                <w:noProof/>
                <w:webHidden/>
              </w:rPr>
              <w:t>26</w:t>
            </w:r>
            <w:r w:rsidR="007668FE">
              <w:rPr>
                <w:noProof/>
                <w:webHidden/>
              </w:rPr>
              <w:fldChar w:fldCharType="end"/>
            </w:r>
          </w:hyperlink>
        </w:p>
        <w:p w14:paraId="30D84DB2" w14:textId="7048ADAD" w:rsidR="007668FE" w:rsidRDefault="00000000" w:rsidP="001222F3">
          <w:pPr>
            <w:pStyle w:val="TOC2"/>
            <w:rPr>
              <w:rFonts w:asciiTheme="minorHAnsi" w:eastAsiaTheme="minorEastAsia" w:hAnsiTheme="minorHAnsi" w:cstheme="minorBidi"/>
              <w:noProof/>
              <w:kern w:val="2"/>
              <w14:ligatures w14:val="standardContextual"/>
            </w:rPr>
          </w:pPr>
          <w:hyperlink w:anchor="_Toc143603946" w:history="1">
            <w:r w:rsidR="007668FE" w:rsidRPr="00FC41EF">
              <w:rPr>
                <w:rStyle w:val="Hyperlink"/>
                <w:noProof/>
              </w:rPr>
              <w:t>(ISA-OLE-11) (L) Operator Licensing Appeals and Hearings</w:t>
            </w:r>
            <w:r w:rsidR="007668FE">
              <w:rPr>
                <w:noProof/>
                <w:webHidden/>
              </w:rPr>
              <w:tab/>
            </w:r>
            <w:r w:rsidR="007668FE">
              <w:rPr>
                <w:noProof/>
                <w:webHidden/>
              </w:rPr>
              <w:fldChar w:fldCharType="begin"/>
            </w:r>
            <w:r w:rsidR="007668FE">
              <w:rPr>
                <w:noProof/>
                <w:webHidden/>
              </w:rPr>
              <w:instrText xml:space="preserve"> PAGEREF _Toc143603946 \h </w:instrText>
            </w:r>
            <w:r w:rsidR="007668FE">
              <w:rPr>
                <w:noProof/>
                <w:webHidden/>
              </w:rPr>
            </w:r>
            <w:r w:rsidR="007668FE">
              <w:rPr>
                <w:noProof/>
                <w:webHidden/>
              </w:rPr>
              <w:fldChar w:fldCharType="separate"/>
            </w:r>
            <w:r w:rsidR="006A1F17">
              <w:rPr>
                <w:noProof/>
                <w:webHidden/>
              </w:rPr>
              <w:t>28</w:t>
            </w:r>
            <w:r w:rsidR="007668FE">
              <w:rPr>
                <w:noProof/>
                <w:webHidden/>
              </w:rPr>
              <w:fldChar w:fldCharType="end"/>
            </w:r>
          </w:hyperlink>
        </w:p>
        <w:p w14:paraId="75297742" w14:textId="62335AFA" w:rsidR="007668FE" w:rsidRDefault="00000000" w:rsidP="001222F3">
          <w:pPr>
            <w:pStyle w:val="TOC2"/>
            <w:rPr>
              <w:rFonts w:asciiTheme="minorHAnsi" w:eastAsiaTheme="minorEastAsia" w:hAnsiTheme="minorHAnsi" w:cstheme="minorBidi"/>
              <w:noProof/>
              <w:kern w:val="2"/>
              <w14:ligatures w14:val="standardContextual"/>
            </w:rPr>
          </w:pPr>
          <w:hyperlink w:anchor="_Toc143603947" w:history="1">
            <w:r w:rsidR="007668FE" w:rsidRPr="00FC41EF">
              <w:rPr>
                <w:rStyle w:val="Hyperlink"/>
                <w:noProof/>
              </w:rPr>
              <w:t>(ISA-OLE-12) Systems Approach to Training (SAT)</w:t>
            </w:r>
            <w:r w:rsidR="007668FE">
              <w:rPr>
                <w:noProof/>
                <w:webHidden/>
              </w:rPr>
              <w:tab/>
            </w:r>
            <w:r w:rsidR="007668FE">
              <w:rPr>
                <w:noProof/>
                <w:webHidden/>
              </w:rPr>
              <w:fldChar w:fldCharType="begin"/>
            </w:r>
            <w:r w:rsidR="007668FE">
              <w:rPr>
                <w:noProof/>
                <w:webHidden/>
              </w:rPr>
              <w:instrText xml:space="preserve"> PAGEREF _Toc143603947 \h </w:instrText>
            </w:r>
            <w:r w:rsidR="007668FE">
              <w:rPr>
                <w:noProof/>
                <w:webHidden/>
              </w:rPr>
            </w:r>
            <w:r w:rsidR="007668FE">
              <w:rPr>
                <w:noProof/>
                <w:webHidden/>
              </w:rPr>
              <w:fldChar w:fldCharType="separate"/>
            </w:r>
            <w:r w:rsidR="006A1F17">
              <w:rPr>
                <w:noProof/>
                <w:webHidden/>
              </w:rPr>
              <w:t>30</w:t>
            </w:r>
            <w:r w:rsidR="007668FE">
              <w:rPr>
                <w:noProof/>
                <w:webHidden/>
              </w:rPr>
              <w:fldChar w:fldCharType="end"/>
            </w:r>
          </w:hyperlink>
        </w:p>
        <w:p w14:paraId="52D117C3" w14:textId="7C832536" w:rsidR="007668FE" w:rsidRDefault="00000000" w:rsidP="001222F3">
          <w:pPr>
            <w:pStyle w:val="TOC2"/>
            <w:rPr>
              <w:rFonts w:asciiTheme="minorHAnsi" w:eastAsiaTheme="minorEastAsia" w:hAnsiTheme="minorHAnsi" w:cstheme="minorBidi"/>
              <w:noProof/>
              <w:kern w:val="2"/>
              <w14:ligatures w14:val="standardContextual"/>
            </w:rPr>
          </w:pPr>
          <w:hyperlink w:anchor="_Toc143603948" w:history="1">
            <w:r w:rsidR="007668FE" w:rsidRPr="00FC41EF">
              <w:rPr>
                <w:rStyle w:val="Hyperlink"/>
                <w:noProof/>
              </w:rPr>
              <w:t>(ISA-OLE-13) Licensed Operator Requalification and Other License Conditions</w:t>
            </w:r>
            <w:r w:rsidR="007668FE">
              <w:rPr>
                <w:noProof/>
                <w:webHidden/>
              </w:rPr>
              <w:tab/>
            </w:r>
            <w:r w:rsidR="007668FE">
              <w:rPr>
                <w:noProof/>
                <w:webHidden/>
              </w:rPr>
              <w:fldChar w:fldCharType="begin"/>
            </w:r>
            <w:r w:rsidR="007668FE">
              <w:rPr>
                <w:noProof/>
                <w:webHidden/>
              </w:rPr>
              <w:instrText xml:space="preserve"> PAGEREF _Toc143603948 \h </w:instrText>
            </w:r>
            <w:r w:rsidR="007668FE">
              <w:rPr>
                <w:noProof/>
                <w:webHidden/>
              </w:rPr>
            </w:r>
            <w:r w:rsidR="007668FE">
              <w:rPr>
                <w:noProof/>
                <w:webHidden/>
              </w:rPr>
              <w:fldChar w:fldCharType="separate"/>
            </w:r>
            <w:r w:rsidR="006A1F17">
              <w:rPr>
                <w:noProof/>
                <w:webHidden/>
              </w:rPr>
              <w:t>32</w:t>
            </w:r>
            <w:r w:rsidR="007668FE">
              <w:rPr>
                <w:noProof/>
                <w:webHidden/>
              </w:rPr>
              <w:fldChar w:fldCharType="end"/>
            </w:r>
          </w:hyperlink>
        </w:p>
        <w:p w14:paraId="3A896630" w14:textId="75C33C51" w:rsidR="007668FE" w:rsidRDefault="00000000" w:rsidP="001222F3">
          <w:pPr>
            <w:pStyle w:val="TOC2"/>
            <w:rPr>
              <w:rFonts w:asciiTheme="minorHAnsi" w:eastAsiaTheme="minorEastAsia" w:hAnsiTheme="minorHAnsi" w:cstheme="minorBidi"/>
              <w:noProof/>
              <w:kern w:val="2"/>
              <w14:ligatures w14:val="standardContextual"/>
            </w:rPr>
          </w:pPr>
          <w:hyperlink w:anchor="_Toc143603949" w:history="1">
            <w:r w:rsidR="007668FE" w:rsidRPr="00FC41EF">
              <w:rPr>
                <w:rStyle w:val="Hyperlink"/>
                <w:noProof/>
              </w:rPr>
              <w:t>(ISA-OLE-14) (L) Simulation Facilities</w:t>
            </w:r>
            <w:r w:rsidR="007668FE">
              <w:rPr>
                <w:noProof/>
                <w:webHidden/>
              </w:rPr>
              <w:tab/>
            </w:r>
            <w:r w:rsidR="007668FE">
              <w:rPr>
                <w:noProof/>
                <w:webHidden/>
              </w:rPr>
              <w:fldChar w:fldCharType="begin"/>
            </w:r>
            <w:r w:rsidR="007668FE">
              <w:rPr>
                <w:noProof/>
                <w:webHidden/>
              </w:rPr>
              <w:instrText xml:space="preserve"> PAGEREF _Toc143603949 \h </w:instrText>
            </w:r>
            <w:r w:rsidR="007668FE">
              <w:rPr>
                <w:noProof/>
                <w:webHidden/>
              </w:rPr>
            </w:r>
            <w:r w:rsidR="007668FE">
              <w:rPr>
                <w:noProof/>
                <w:webHidden/>
              </w:rPr>
              <w:fldChar w:fldCharType="separate"/>
            </w:r>
            <w:r w:rsidR="006A1F17">
              <w:rPr>
                <w:noProof/>
                <w:webHidden/>
              </w:rPr>
              <w:t>34</w:t>
            </w:r>
            <w:r w:rsidR="007668FE">
              <w:rPr>
                <w:noProof/>
                <w:webHidden/>
              </w:rPr>
              <w:fldChar w:fldCharType="end"/>
            </w:r>
          </w:hyperlink>
        </w:p>
        <w:p w14:paraId="44220AD1" w14:textId="2AC13892"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50" w:history="1">
            <w:r w:rsidR="007668FE" w:rsidRPr="00FC41EF">
              <w:rPr>
                <w:rStyle w:val="Hyperlink"/>
                <w:noProof/>
              </w:rPr>
              <w:t>OL Examiner On-the-Job Training (OJT) Activities</w:t>
            </w:r>
            <w:r w:rsidR="007668FE">
              <w:rPr>
                <w:noProof/>
                <w:webHidden/>
              </w:rPr>
              <w:tab/>
            </w:r>
            <w:r w:rsidR="007668FE">
              <w:rPr>
                <w:noProof/>
                <w:webHidden/>
              </w:rPr>
              <w:fldChar w:fldCharType="begin"/>
            </w:r>
            <w:r w:rsidR="007668FE">
              <w:rPr>
                <w:noProof/>
                <w:webHidden/>
              </w:rPr>
              <w:instrText xml:space="preserve"> PAGEREF _Toc143603950 \h </w:instrText>
            </w:r>
            <w:r w:rsidR="007668FE">
              <w:rPr>
                <w:noProof/>
                <w:webHidden/>
              </w:rPr>
            </w:r>
            <w:r w:rsidR="007668FE">
              <w:rPr>
                <w:noProof/>
                <w:webHidden/>
              </w:rPr>
              <w:fldChar w:fldCharType="separate"/>
            </w:r>
            <w:r w:rsidR="006A1F17">
              <w:rPr>
                <w:noProof/>
                <w:webHidden/>
              </w:rPr>
              <w:t>36</w:t>
            </w:r>
            <w:r w:rsidR="007668FE">
              <w:rPr>
                <w:noProof/>
                <w:webHidden/>
              </w:rPr>
              <w:fldChar w:fldCharType="end"/>
            </w:r>
          </w:hyperlink>
        </w:p>
        <w:p w14:paraId="6905C36C" w14:textId="70FC26C4" w:rsidR="007668FE" w:rsidRDefault="00000000" w:rsidP="001222F3">
          <w:pPr>
            <w:pStyle w:val="TOC2"/>
            <w:rPr>
              <w:rFonts w:asciiTheme="minorHAnsi" w:eastAsiaTheme="minorEastAsia" w:hAnsiTheme="minorHAnsi" w:cstheme="minorBidi"/>
              <w:noProof/>
              <w:kern w:val="2"/>
              <w14:ligatures w14:val="standardContextual"/>
            </w:rPr>
          </w:pPr>
          <w:hyperlink w:anchor="_Toc143603951" w:history="1">
            <w:r w:rsidR="007668FE" w:rsidRPr="00FC41EF">
              <w:rPr>
                <w:rStyle w:val="Hyperlink"/>
                <w:noProof/>
              </w:rPr>
              <w:t>(OJT-OLE-1) (L) Observe Initial Licensing Examinations (2)</w:t>
            </w:r>
            <w:r w:rsidR="007668FE">
              <w:rPr>
                <w:noProof/>
                <w:webHidden/>
              </w:rPr>
              <w:tab/>
            </w:r>
            <w:r w:rsidR="007668FE">
              <w:rPr>
                <w:noProof/>
                <w:webHidden/>
              </w:rPr>
              <w:fldChar w:fldCharType="begin"/>
            </w:r>
            <w:r w:rsidR="007668FE">
              <w:rPr>
                <w:noProof/>
                <w:webHidden/>
              </w:rPr>
              <w:instrText xml:space="preserve"> PAGEREF _Toc143603951 \h </w:instrText>
            </w:r>
            <w:r w:rsidR="007668FE">
              <w:rPr>
                <w:noProof/>
                <w:webHidden/>
              </w:rPr>
            </w:r>
            <w:r w:rsidR="007668FE">
              <w:rPr>
                <w:noProof/>
                <w:webHidden/>
              </w:rPr>
              <w:fldChar w:fldCharType="separate"/>
            </w:r>
            <w:r w:rsidR="006A1F17">
              <w:rPr>
                <w:noProof/>
                <w:webHidden/>
              </w:rPr>
              <w:t>38</w:t>
            </w:r>
            <w:r w:rsidR="007668FE">
              <w:rPr>
                <w:noProof/>
                <w:webHidden/>
              </w:rPr>
              <w:fldChar w:fldCharType="end"/>
            </w:r>
          </w:hyperlink>
        </w:p>
        <w:p w14:paraId="1D26FBB9" w14:textId="60018E8A" w:rsidR="007668FE" w:rsidRDefault="00000000" w:rsidP="001222F3">
          <w:pPr>
            <w:pStyle w:val="TOC2"/>
            <w:rPr>
              <w:rFonts w:asciiTheme="minorHAnsi" w:eastAsiaTheme="minorEastAsia" w:hAnsiTheme="minorHAnsi" w:cstheme="minorBidi"/>
              <w:noProof/>
              <w:kern w:val="2"/>
              <w14:ligatures w14:val="standardContextual"/>
            </w:rPr>
          </w:pPr>
          <w:hyperlink w:anchor="_Toc143603952" w:history="1">
            <w:r w:rsidR="007668FE" w:rsidRPr="00FC41EF">
              <w:rPr>
                <w:rStyle w:val="Hyperlink"/>
                <w:noProof/>
              </w:rPr>
              <w:t>(OJT-OLE-2) (L) Conduct of Operations</w:t>
            </w:r>
            <w:r w:rsidR="007668FE">
              <w:rPr>
                <w:noProof/>
                <w:webHidden/>
              </w:rPr>
              <w:tab/>
            </w:r>
            <w:r w:rsidR="007668FE">
              <w:rPr>
                <w:noProof/>
                <w:webHidden/>
              </w:rPr>
              <w:fldChar w:fldCharType="begin"/>
            </w:r>
            <w:r w:rsidR="007668FE">
              <w:rPr>
                <w:noProof/>
                <w:webHidden/>
              </w:rPr>
              <w:instrText xml:space="preserve"> PAGEREF _Toc143603952 \h </w:instrText>
            </w:r>
            <w:r w:rsidR="007668FE">
              <w:rPr>
                <w:noProof/>
                <w:webHidden/>
              </w:rPr>
            </w:r>
            <w:r w:rsidR="007668FE">
              <w:rPr>
                <w:noProof/>
                <w:webHidden/>
              </w:rPr>
              <w:fldChar w:fldCharType="separate"/>
            </w:r>
            <w:r w:rsidR="006A1F17">
              <w:rPr>
                <w:noProof/>
                <w:webHidden/>
              </w:rPr>
              <w:t>40</w:t>
            </w:r>
            <w:r w:rsidR="007668FE">
              <w:rPr>
                <w:noProof/>
                <w:webHidden/>
              </w:rPr>
              <w:fldChar w:fldCharType="end"/>
            </w:r>
          </w:hyperlink>
        </w:p>
        <w:p w14:paraId="7B93BADA" w14:textId="770446E6" w:rsidR="007668FE" w:rsidRDefault="00000000" w:rsidP="001222F3">
          <w:pPr>
            <w:pStyle w:val="TOC2"/>
            <w:rPr>
              <w:rFonts w:asciiTheme="minorHAnsi" w:eastAsiaTheme="minorEastAsia" w:hAnsiTheme="minorHAnsi" w:cstheme="minorBidi"/>
              <w:noProof/>
              <w:kern w:val="2"/>
              <w14:ligatures w14:val="standardContextual"/>
            </w:rPr>
          </w:pPr>
          <w:hyperlink w:anchor="_Toc143603953" w:history="1">
            <w:r w:rsidR="007668FE" w:rsidRPr="00FC41EF">
              <w:rPr>
                <w:rStyle w:val="Hyperlink"/>
                <w:noProof/>
              </w:rPr>
              <w:t>(OJT-OLE-3) (L) Prepare, Administer, and Grade an Operating Test</w:t>
            </w:r>
            <w:r w:rsidR="007668FE">
              <w:rPr>
                <w:noProof/>
                <w:webHidden/>
              </w:rPr>
              <w:tab/>
            </w:r>
            <w:r w:rsidR="007668FE">
              <w:rPr>
                <w:noProof/>
                <w:webHidden/>
              </w:rPr>
              <w:fldChar w:fldCharType="begin"/>
            </w:r>
            <w:r w:rsidR="007668FE">
              <w:rPr>
                <w:noProof/>
                <w:webHidden/>
              </w:rPr>
              <w:instrText xml:space="preserve"> PAGEREF _Toc143603953 \h </w:instrText>
            </w:r>
            <w:r w:rsidR="007668FE">
              <w:rPr>
                <w:noProof/>
                <w:webHidden/>
              </w:rPr>
            </w:r>
            <w:r w:rsidR="007668FE">
              <w:rPr>
                <w:noProof/>
                <w:webHidden/>
              </w:rPr>
              <w:fldChar w:fldCharType="separate"/>
            </w:r>
            <w:r w:rsidR="006A1F17">
              <w:rPr>
                <w:noProof/>
                <w:webHidden/>
              </w:rPr>
              <w:t>42</w:t>
            </w:r>
            <w:r w:rsidR="007668FE">
              <w:rPr>
                <w:noProof/>
                <w:webHidden/>
              </w:rPr>
              <w:fldChar w:fldCharType="end"/>
            </w:r>
          </w:hyperlink>
        </w:p>
        <w:p w14:paraId="6D742472" w14:textId="0D0DD930" w:rsidR="007668FE" w:rsidRDefault="00000000" w:rsidP="001222F3">
          <w:pPr>
            <w:pStyle w:val="TOC2"/>
            <w:rPr>
              <w:rFonts w:asciiTheme="minorHAnsi" w:eastAsiaTheme="minorEastAsia" w:hAnsiTheme="minorHAnsi" w:cstheme="minorBidi"/>
              <w:noProof/>
              <w:kern w:val="2"/>
              <w14:ligatures w14:val="standardContextual"/>
            </w:rPr>
          </w:pPr>
          <w:hyperlink w:anchor="_Toc143603954" w:history="1">
            <w:r w:rsidR="007668FE" w:rsidRPr="00FC41EF">
              <w:rPr>
                <w:rStyle w:val="Hyperlink"/>
                <w:noProof/>
              </w:rPr>
              <w:t>(OJT-OLE-4) Prepare, Administer, and Grade a Written Examination</w:t>
            </w:r>
            <w:r w:rsidR="007668FE">
              <w:rPr>
                <w:noProof/>
                <w:webHidden/>
              </w:rPr>
              <w:tab/>
            </w:r>
            <w:r w:rsidR="007668FE">
              <w:rPr>
                <w:noProof/>
                <w:webHidden/>
              </w:rPr>
              <w:fldChar w:fldCharType="begin"/>
            </w:r>
            <w:r w:rsidR="007668FE">
              <w:rPr>
                <w:noProof/>
                <w:webHidden/>
              </w:rPr>
              <w:instrText xml:space="preserve"> PAGEREF _Toc143603954 \h </w:instrText>
            </w:r>
            <w:r w:rsidR="007668FE">
              <w:rPr>
                <w:noProof/>
                <w:webHidden/>
              </w:rPr>
            </w:r>
            <w:r w:rsidR="007668FE">
              <w:rPr>
                <w:noProof/>
                <w:webHidden/>
              </w:rPr>
              <w:fldChar w:fldCharType="separate"/>
            </w:r>
            <w:r w:rsidR="006A1F17">
              <w:rPr>
                <w:noProof/>
                <w:webHidden/>
              </w:rPr>
              <w:t>44</w:t>
            </w:r>
            <w:r w:rsidR="007668FE">
              <w:rPr>
                <w:noProof/>
                <w:webHidden/>
              </w:rPr>
              <w:fldChar w:fldCharType="end"/>
            </w:r>
          </w:hyperlink>
        </w:p>
        <w:p w14:paraId="1BA70EF2" w14:textId="7267D5AF" w:rsidR="007668FE" w:rsidRDefault="00000000" w:rsidP="001222F3">
          <w:pPr>
            <w:pStyle w:val="TOC2"/>
            <w:rPr>
              <w:rFonts w:asciiTheme="minorHAnsi" w:eastAsiaTheme="minorEastAsia" w:hAnsiTheme="minorHAnsi" w:cstheme="minorBidi"/>
              <w:noProof/>
              <w:kern w:val="2"/>
              <w14:ligatures w14:val="standardContextual"/>
            </w:rPr>
          </w:pPr>
          <w:hyperlink w:anchor="_Toc143603955" w:history="1">
            <w:r w:rsidR="007668FE" w:rsidRPr="00FC41EF">
              <w:rPr>
                <w:rStyle w:val="Hyperlink"/>
                <w:noProof/>
              </w:rPr>
              <w:t>(OJT-OLE-5) Requalification Inspection</w:t>
            </w:r>
            <w:r w:rsidR="007668FE">
              <w:rPr>
                <w:noProof/>
                <w:webHidden/>
              </w:rPr>
              <w:tab/>
            </w:r>
            <w:r w:rsidR="007668FE">
              <w:rPr>
                <w:noProof/>
                <w:webHidden/>
              </w:rPr>
              <w:fldChar w:fldCharType="begin"/>
            </w:r>
            <w:r w:rsidR="007668FE">
              <w:rPr>
                <w:noProof/>
                <w:webHidden/>
              </w:rPr>
              <w:instrText xml:space="preserve"> PAGEREF _Toc143603955 \h </w:instrText>
            </w:r>
            <w:r w:rsidR="007668FE">
              <w:rPr>
                <w:noProof/>
                <w:webHidden/>
              </w:rPr>
            </w:r>
            <w:r w:rsidR="007668FE">
              <w:rPr>
                <w:noProof/>
                <w:webHidden/>
              </w:rPr>
              <w:fldChar w:fldCharType="separate"/>
            </w:r>
            <w:r w:rsidR="006A1F17">
              <w:rPr>
                <w:noProof/>
                <w:webHidden/>
              </w:rPr>
              <w:t>46</w:t>
            </w:r>
            <w:r w:rsidR="007668FE">
              <w:rPr>
                <w:noProof/>
                <w:webHidden/>
              </w:rPr>
              <w:fldChar w:fldCharType="end"/>
            </w:r>
          </w:hyperlink>
        </w:p>
        <w:p w14:paraId="72F5122F" w14:textId="39DC6C43"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56" w:history="1">
            <w:r w:rsidR="007668FE" w:rsidRPr="00FC41EF">
              <w:rPr>
                <w:rStyle w:val="Hyperlink"/>
                <w:noProof/>
              </w:rPr>
              <w:t>Additional Chief Examiner OJT Activities</w:t>
            </w:r>
            <w:r w:rsidR="007668FE">
              <w:rPr>
                <w:noProof/>
                <w:webHidden/>
              </w:rPr>
              <w:tab/>
            </w:r>
            <w:r w:rsidR="007668FE">
              <w:rPr>
                <w:noProof/>
                <w:webHidden/>
              </w:rPr>
              <w:fldChar w:fldCharType="begin"/>
            </w:r>
            <w:r w:rsidR="007668FE">
              <w:rPr>
                <w:noProof/>
                <w:webHidden/>
              </w:rPr>
              <w:instrText xml:space="preserve"> PAGEREF _Toc143603956 \h </w:instrText>
            </w:r>
            <w:r w:rsidR="007668FE">
              <w:rPr>
                <w:noProof/>
                <w:webHidden/>
              </w:rPr>
            </w:r>
            <w:r w:rsidR="007668FE">
              <w:rPr>
                <w:noProof/>
                <w:webHidden/>
              </w:rPr>
              <w:fldChar w:fldCharType="separate"/>
            </w:r>
            <w:r w:rsidR="006A1F17">
              <w:rPr>
                <w:noProof/>
                <w:webHidden/>
              </w:rPr>
              <w:t>47</w:t>
            </w:r>
            <w:r w:rsidR="007668FE">
              <w:rPr>
                <w:noProof/>
                <w:webHidden/>
              </w:rPr>
              <w:fldChar w:fldCharType="end"/>
            </w:r>
          </w:hyperlink>
        </w:p>
        <w:p w14:paraId="3EC77EB9" w14:textId="1B9B07A7" w:rsidR="007668FE" w:rsidRDefault="00000000" w:rsidP="001222F3">
          <w:pPr>
            <w:pStyle w:val="TOC2"/>
            <w:rPr>
              <w:rFonts w:asciiTheme="minorHAnsi" w:eastAsiaTheme="minorEastAsia" w:hAnsiTheme="minorHAnsi" w:cstheme="minorBidi"/>
              <w:noProof/>
              <w:kern w:val="2"/>
              <w14:ligatures w14:val="standardContextual"/>
            </w:rPr>
          </w:pPr>
          <w:hyperlink w:anchor="_Toc143603957" w:history="1">
            <w:r w:rsidR="007668FE" w:rsidRPr="00FC41EF">
              <w:rPr>
                <w:rStyle w:val="Hyperlink"/>
                <w:noProof/>
              </w:rPr>
              <w:t xml:space="preserve">(OJT-OLE-6) Participate on at Least Two Licensing Examination Teams </w:t>
            </w:r>
            <w:r w:rsidR="007668FE">
              <w:rPr>
                <w:noProof/>
                <w:webHidden/>
              </w:rPr>
              <w:tab/>
            </w:r>
            <w:r w:rsidR="007668FE">
              <w:rPr>
                <w:noProof/>
                <w:webHidden/>
              </w:rPr>
              <w:fldChar w:fldCharType="begin"/>
            </w:r>
            <w:r w:rsidR="007668FE">
              <w:rPr>
                <w:noProof/>
                <w:webHidden/>
              </w:rPr>
              <w:instrText xml:space="preserve"> PAGEREF _Toc143603957 \h </w:instrText>
            </w:r>
            <w:r w:rsidR="007668FE">
              <w:rPr>
                <w:noProof/>
                <w:webHidden/>
              </w:rPr>
            </w:r>
            <w:r w:rsidR="007668FE">
              <w:rPr>
                <w:noProof/>
                <w:webHidden/>
              </w:rPr>
              <w:fldChar w:fldCharType="separate"/>
            </w:r>
            <w:r w:rsidR="006A1F17">
              <w:rPr>
                <w:noProof/>
                <w:webHidden/>
              </w:rPr>
              <w:t>49</w:t>
            </w:r>
            <w:r w:rsidR="007668FE">
              <w:rPr>
                <w:noProof/>
                <w:webHidden/>
              </w:rPr>
              <w:fldChar w:fldCharType="end"/>
            </w:r>
          </w:hyperlink>
        </w:p>
        <w:p w14:paraId="06555D8C" w14:textId="235929F4" w:rsidR="007668FE" w:rsidRDefault="00000000" w:rsidP="001222F3">
          <w:pPr>
            <w:pStyle w:val="TOC2"/>
            <w:rPr>
              <w:rFonts w:asciiTheme="minorHAnsi" w:eastAsiaTheme="minorEastAsia" w:hAnsiTheme="minorHAnsi" w:cstheme="minorBidi"/>
              <w:noProof/>
              <w:kern w:val="2"/>
              <w14:ligatures w14:val="standardContextual"/>
            </w:rPr>
          </w:pPr>
          <w:hyperlink w:anchor="_Toc143603958" w:history="1">
            <w:r w:rsidR="007668FE" w:rsidRPr="00FC41EF">
              <w:rPr>
                <w:rStyle w:val="Hyperlink"/>
                <w:noProof/>
              </w:rPr>
              <w:t>(OJT-OLE-7) Lead an Initial Examination Team (under instruction)</w:t>
            </w:r>
            <w:r w:rsidR="007668FE">
              <w:rPr>
                <w:noProof/>
                <w:webHidden/>
              </w:rPr>
              <w:tab/>
            </w:r>
            <w:r w:rsidR="007668FE">
              <w:rPr>
                <w:noProof/>
                <w:webHidden/>
              </w:rPr>
              <w:fldChar w:fldCharType="begin"/>
            </w:r>
            <w:r w:rsidR="007668FE">
              <w:rPr>
                <w:noProof/>
                <w:webHidden/>
              </w:rPr>
              <w:instrText xml:space="preserve"> PAGEREF _Toc143603958 \h </w:instrText>
            </w:r>
            <w:r w:rsidR="007668FE">
              <w:rPr>
                <w:noProof/>
                <w:webHidden/>
              </w:rPr>
            </w:r>
            <w:r w:rsidR="007668FE">
              <w:rPr>
                <w:noProof/>
                <w:webHidden/>
              </w:rPr>
              <w:fldChar w:fldCharType="separate"/>
            </w:r>
            <w:r w:rsidR="006A1F17">
              <w:rPr>
                <w:noProof/>
                <w:webHidden/>
              </w:rPr>
              <w:t>50</w:t>
            </w:r>
            <w:r w:rsidR="007668FE">
              <w:rPr>
                <w:noProof/>
                <w:webHidden/>
              </w:rPr>
              <w:fldChar w:fldCharType="end"/>
            </w:r>
          </w:hyperlink>
        </w:p>
        <w:p w14:paraId="13F26B46" w14:textId="7CB03C72" w:rsidR="007668FE" w:rsidRDefault="00000000" w:rsidP="001222F3">
          <w:pPr>
            <w:pStyle w:val="TOC2"/>
            <w:rPr>
              <w:rFonts w:asciiTheme="minorHAnsi" w:eastAsiaTheme="minorEastAsia" w:hAnsiTheme="minorHAnsi" w:cstheme="minorBidi"/>
              <w:noProof/>
              <w:kern w:val="2"/>
              <w14:ligatures w14:val="standardContextual"/>
            </w:rPr>
          </w:pPr>
          <w:hyperlink w:anchor="_Toc143603959" w:history="1">
            <w:r w:rsidR="007668FE" w:rsidRPr="00FC41EF">
              <w:rPr>
                <w:rStyle w:val="Hyperlink"/>
                <w:noProof/>
              </w:rPr>
              <w:t>OL Examiner Signature and Certification Card</w:t>
            </w:r>
            <w:r w:rsidR="007668FE">
              <w:rPr>
                <w:noProof/>
                <w:webHidden/>
              </w:rPr>
              <w:tab/>
            </w:r>
            <w:r w:rsidR="007668FE">
              <w:rPr>
                <w:noProof/>
                <w:webHidden/>
              </w:rPr>
              <w:fldChar w:fldCharType="begin"/>
            </w:r>
            <w:r w:rsidR="007668FE">
              <w:rPr>
                <w:noProof/>
                <w:webHidden/>
              </w:rPr>
              <w:instrText xml:space="preserve"> PAGEREF _Toc143603959 \h </w:instrText>
            </w:r>
            <w:r w:rsidR="007668FE">
              <w:rPr>
                <w:noProof/>
                <w:webHidden/>
              </w:rPr>
            </w:r>
            <w:r w:rsidR="007668FE">
              <w:rPr>
                <w:noProof/>
                <w:webHidden/>
              </w:rPr>
              <w:fldChar w:fldCharType="separate"/>
            </w:r>
            <w:r w:rsidR="006A1F17">
              <w:rPr>
                <w:noProof/>
                <w:webHidden/>
              </w:rPr>
              <w:t>52</w:t>
            </w:r>
            <w:r w:rsidR="007668FE">
              <w:rPr>
                <w:noProof/>
                <w:webHidden/>
              </w:rPr>
              <w:fldChar w:fldCharType="end"/>
            </w:r>
          </w:hyperlink>
        </w:p>
        <w:p w14:paraId="560A24BC" w14:textId="1408CE59" w:rsidR="007668FE" w:rsidRDefault="00000000" w:rsidP="001222F3">
          <w:pPr>
            <w:pStyle w:val="TOC2"/>
            <w:rPr>
              <w:rFonts w:asciiTheme="minorHAnsi" w:eastAsiaTheme="minorEastAsia" w:hAnsiTheme="minorHAnsi" w:cstheme="minorBidi"/>
              <w:noProof/>
              <w:kern w:val="2"/>
              <w14:ligatures w14:val="standardContextual"/>
            </w:rPr>
          </w:pPr>
          <w:hyperlink w:anchor="_Toc143603960" w:history="1">
            <w:r w:rsidR="007668FE" w:rsidRPr="00FC41EF">
              <w:rPr>
                <w:rStyle w:val="Hyperlink"/>
                <w:noProof/>
              </w:rPr>
              <w:t>OL Chief Examiner Signature and Certification Card</w:t>
            </w:r>
            <w:r w:rsidR="007668FE">
              <w:rPr>
                <w:noProof/>
                <w:webHidden/>
              </w:rPr>
              <w:tab/>
            </w:r>
            <w:r w:rsidR="007668FE">
              <w:rPr>
                <w:noProof/>
                <w:webHidden/>
              </w:rPr>
              <w:fldChar w:fldCharType="begin"/>
            </w:r>
            <w:r w:rsidR="007668FE">
              <w:rPr>
                <w:noProof/>
                <w:webHidden/>
              </w:rPr>
              <w:instrText xml:space="preserve"> PAGEREF _Toc143603960 \h </w:instrText>
            </w:r>
            <w:r w:rsidR="007668FE">
              <w:rPr>
                <w:noProof/>
                <w:webHidden/>
              </w:rPr>
            </w:r>
            <w:r w:rsidR="007668FE">
              <w:rPr>
                <w:noProof/>
                <w:webHidden/>
              </w:rPr>
              <w:fldChar w:fldCharType="separate"/>
            </w:r>
            <w:r w:rsidR="006A1F17">
              <w:rPr>
                <w:noProof/>
                <w:webHidden/>
              </w:rPr>
              <w:t>55</w:t>
            </w:r>
            <w:r w:rsidR="007668FE">
              <w:rPr>
                <w:noProof/>
                <w:webHidden/>
              </w:rPr>
              <w:fldChar w:fldCharType="end"/>
            </w:r>
          </w:hyperlink>
        </w:p>
        <w:p w14:paraId="5E302500" w14:textId="36F18C23"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61" w:history="1">
            <w:r w:rsidR="007668FE" w:rsidRPr="00FC41EF">
              <w:rPr>
                <w:rStyle w:val="Hyperlink"/>
                <w:noProof/>
              </w:rPr>
              <w:t>Form 1: OL Examiner Technical Proficiency Level Equivalency Justification</w:t>
            </w:r>
            <w:r w:rsidR="007668FE">
              <w:rPr>
                <w:noProof/>
                <w:webHidden/>
              </w:rPr>
              <w:tab/>
            </w:r>
            <w:r w:rsidR="007668FE">
              <w:rPr>
                <w:noProof/>
                <w:webHidden/>
              </w:rPr>
              <w:fldChar w:fldCharType="begin"/>
            </w:r>
            <w:r w:rsidR="007668FE">
              <w:rPr>
                <w:noProof/>
                <w:webHidden/>
              </w:rPr>
              <w:instrText xml:space="preserve"> PAGEREF _Toc143603961 \h </w:instrText>
            </w:r>
            <w:r w:rsidR="007668FE">
              <w:rPr>
                <w:noProof/>
                <w:webHidden/>
              </w:rPr>
            </w:r>
            <w:r w:rsidR="007668FE">
              <w:rPr>
                <w:noProof/>
                <w:webHidden/>
              </w:rPr>
              <w:fldChar w:fldCharType="separate"/>
            </w:r>
            <w:r w:rsidR="006A1F17">
              <w:rPr>
                <w:noProof/>
                <w:webHidden/>
              </w:rPr>
              <w:t>56</w:t>
            </w:r>
            <w:r w:rsidR="007668FE">
              <w:rPr>
                <w:noProof/>
                <w:webHidden/>
              </w:rPr>
              <w:fldChar w:fldCharType="end"/>
            </w:r>
          </w:hyperlink>
        </w:p>
        <w:p w14:paraId="78084FA2" w14:textId="4773C020" w:rsidR="007668FE" w:rsidRDefault="00000000">
          <w:pPr>
            <w:pStyle w:val="TOC1"/>
            <w:tabs>
              <w:tab w:val="right" w:leader="dot" w:pos="9350"/>
            </w:tabs>
            <w:rPr>
              <w:rFonts w:asciiTheme="minorHAnsi" w:eastAsiaTheme="minorEastAsia" w:hAnsiTheme="minorHAnsi" w:cstheme="minorBidi"/>
              <w:noProof/>
              <w:kern w:val="2"/>
              <w14:ligatures w14:val="standardContextual"/>
            </w:rPr>
          </w:pPr>
          <w:hyperlink w:anchor="_Toc143603962" w:history="1">
            <w:r w:rsidR="007668FE" w:rsidRPr="00FC41EF">
              <w:rPr>
                <w:rStyle w:val="Hyperlink"/>
                <w:noProof/>
              </w:rPr>
              <w:t>Attachment 1: Revision History for IMC 1245 Appendix C10</w:t>
            </w:r>
            <w:r w:rsidR="007668FE">
              <w:rPr>
                <w:noProof/>
                <w:webHidden/>
              </w:rPr>
              <w:tab/>
            </w:r>
            <w:r w:rsidR="00685635">
              <w:rPr>
                <w:noProof/>
                <w:webHidden/>
              </w:rPr>
              <w:t>Att1-</w:t>
            </w:r>
            <w:r w:rsidR="007668FE">
              <w:rPr>
                <w:noProof/>
                <w:webHidden/>
              </w:rPr>
              <w:fldChar w:fldCharType="begin"/>
            </w:r>
            <w:r w:rsidR="007668FE">
              <w:rPr>
                <w:noProof/>
                <w:webHidden/>
              </w:rPr>
              <w:instrText xml:space="preserve"> PAGEREF _Toc143603962 \h </w:instrText>
            </w:r>
            <w:r w:rsidR="007668FE">
              <w:rPr>
                <w:noProof/>
                <w:webHidden/>
              </w:rPr>
            </w:r>
            <w:r w:rsidR="007668FE">
              <w:rPr>
                <w:noProof/>
                <w:webHidden/>
              </w:rPr>
              <w:fldChar w:fldCharType="separate"/>
            </w:r>
            <w:r w:rsidR="006A1F17">
              <w:rPr>
                <w:noProof/>
                <w:webHidden/>
              </w:rPr>
              <w:t>1</w:t>
            </w:r>
            <w:r w:rsidR="007668FE">
              <w:rPr>
                <w:noProof/>
                <w:webHidden/>
              </w:rPr>
              <w:fldChar w:fldCharType="end"/>
            </w:r>
          </w:hyperlink>
        </w:p>
        <w:p w14:paraId="26594A38" w14:textId="71E3E37F" w:rsidR="00A1320E" w:rsidRDefault="00A1320E" w:rsidP="00F705C5">
          <w:pPr>
            <w:pStyle w:val="BodyText"/>
          </w:pPr>
          <w:r>
            <w:rPr>
              <w:noProof/>
            </w:rPr>
            <w:fldChar w:fldCharType="end"/>
          </w:r>
        </w:p>
      </w:sdtContent>
    </w:sdt>
    <w:p w14:paraId="5503B70C" w14:textId="79C4745A" w:rsidR="001E5A30" w:rsidRDefault="00BB5212" w:rsidP="00F705C5">
      <w:pPr>
        <w:pStyle w:val="BodyText"/>
        <w:sectPr w:rsidR="001E5A30" w:rsidSect="00754D47">
          <w:footerReference w:type="default" r:id="rId12"/>
          <w:pgSz w:w="12240" w:h="15840" w:code="1"/>
          <w:pgMar w:top="1440" w:right="1440" w:bottom="1440" w:left="1440" w:header="720" w:footer="720" w:gutter="0"/>
          <w:pgNumType w:fmt="lowerRoman" w:start="1"/>
          <w:cols w:space="720"/>
          <w:noEndnote/>
          <w:docGrid w:linePitch="326"/>
        </w:sectPr>
      </w:pPr>
      <w:r w:rsidRPr="00E80A2F">
        <w:fldChar w:fldCharType="begin"/>
      </w:r>
      <w:r w:rsidR="001D46C2" w:rsidRPr="00E80A2F">
        <w:instrText xml:space="preserve"> TOC \f </w:instrText>
      </w:r>
      <w:r w:rsidR="00000000">
        <w:fldChar w:fldCharType="separate"/>
      </w:r>
      <w:r w:rsidRPr="00E80A2F">
        <w:fldChar w:fldCharType="end"/>
      </w:r>
    </w:p>
    <w:p w14:paraId="4C1FE87F" w14:textId="5C422A56" w:rsidR="001D46C2" w:rsidRPr="00E80A2F" w:rsidRDefault="001D46C2" w:rsidP="007F2C48">
      <w:pPr>
        <w:pStyle w:val="Heading1"/>
      </w:pPr>
      <w:bookmarkStart w:id="0" w:name="_Toc143603931"/>
      <w:r w:rsidRPr="00E80A2F">
        <w:rPr>
          <w:bCs/>
        </w:rPr>
        <w:lastRenderedPageBreak/>
        <w:t>Introduction</w:t>
      </w:r>
      <w:bookmarkEnd w:id="0"/>
    </w:p>
    <w:p w14:paraId="1FA70949" w14:textId="1AA95FC9" w:rsidR="001D46C2" w:rsidRPr="00A40468" w:rsidRDefault="001D46C2" w:rsidP="00C934E6">
      <w:pPr>
        <w:pStyle w:val="BodyText"/>
      </w:pPr>
      <w:r w:rsidRPr="00E80A2F">
        <w:t>Thi</w:t>
      </w:r>
      <w:r w:rsidRPr="00A40468">
        <w:t xml:space="preserve">s Appendix establishes the program for initial qualification of Operator Licensing (OL) Examiners and Chief Examiners through </w:t>
      </w:r>
      <w:ins w:id="1" w:author="Author">
        <w:r w:rsidR="00BF7C66">
          <w:t>I</w:t>
        </w:r>
      </w:ins>
      <w:r w:rsidRPr="00A40468">
        <w:t xml:space="preserve">ndividual </w:t>
      </w:r>
      <w:ins w:id="2" w:author="Author">
        <w:r w:rsidR="00BF7C66">
          <w:t>S</w:t>
        </w:r>
      </w:ins>
      <w:r w:rsidRPr="00A40468">
        <w:t xml:space="preserve">tudy </w:t>
      </w:r>
      <w:ins w:id="3" w:author="Author">
        <w:r w:rsidR="00BF7C66">
          <w:t>A</w:t>
        </w:r>
      </w:ins>
      <w:r w:rsidRPr="00A40468">
        <w:t>ctivities (ISAs), formal classroom instruction, and on-the-job training (OJT).</w:t>
      </w:r>
    </w:p>
    <w:p w14:paraId="5747D5FF" w14:textId="6A745833" w:rsidR="001D46C2" w:rsidRPr="00A40468" w:rsidRDefault="001D46C2" w:rsidP="00D918C3">
      <w:pPr>
        <w:pStyle w:val="Heading1"/>
        <w:rPr>
          <w:bCs/>
        </w:rPr>
      </w:pPr>
      <w:bookmarkStart w:id="4" w:name="_Toc143603932"/>
      <w:r w:rsidRPr="00A40468">
        <w:rPr>
          <w:bCs/>
        </w:rPr>
        <w:t>General Requirements</w:t>
      </w:r>
      <w:bookmarkEnd w:id="4"/>
    </w:p>
    <w:p w14:paraId="0FCF37AA" w14:textId="534F4475" w:rsidR="001D46C2" w:rsidRPr="00AA7BB1" w:rsidRDefault="001D46C2" w:rsidP="00163BDC">
      <w:pPr>
        <w:pStyle w:val="BodyText"/>
      </w:pPr>
      <w:r w:rsidRPr="00AA7BB1">
        <w:t xml:space="preserve">Do not begin the activities in this qualification journal until you have completed the following </w:t>
      </w:r>
      <w:ins w:id="5" w:author="Author">
        <w:r w:rsidR="00B225F0">
          <w:t>IMC</w:t>
        </w:r>
        <w:r w:rsidR="00685635">
          <w:t> </w:t>
        </w:r>
        <w:r w:rsidR="00B225F0">
          <w:t xml:space="preserve">1245 Appendix A, </w:t>
        </w:r>
      </w:ins>
      <w:r w:rsidRPr="00AA7BB1">
        <w:t>Basic-Level Individual Study Activities (ISAs): 1 through 6, 14 through 16, and 19. You should complete the General Proficiency (Appendix B</w:t>
      </w:r>
      <w:r w:rsidRPr="00F82987">
        <w:rPr>
          <w:color w:val="000000" w:themeColor="text1"/>
        </w:rPr>
        <w:t>) OJT</w:t>
      </w:r>
      <w:r w:rsidR="00A34966" w:rsidRPr="00F82987">
        <w:rPr>
          <w:color w:val="000000" w:themeColor="text1"/>
        </w:rPr>
        <w:t>s</w:t>
      </w:r>
      <w:r w:rsidRPr="00F82987">
        <w:rPr>
          <w:color w:val="000000" w:themeColor="text1"/>
        </w:rPr>
        <w:t xml:space="preserve"> and ISA</w:t>
      </w:r>
      <w:r w:rsidR="008D3444" w:rsidRPr="00F82987">
        <w:rPr>
          <w:color w:val="000000" w:themeColor="text1"/>
        </w:rPr>
        <w:t>s</w:t>
      </w:r>
      <w:r w:rsidRPr="00F82987">
        <w:rPr>
          <w:color w:val="000000" w:themeColor="text1"/>
        </w:rPr>
        <w:t xml:space="preserve"> </w:t>
      </w:r>
      <w:r w:rsidRPr="00AA7BB1">
        <w:t xml:space="preserve">in parallel with the Technical Proficiency requirements outlined in this journal. </w:t>
      </w:r>
      <w:r w:rsidR="00CD071A" w:rsidRPr="00AA7BB1">
        <w:t>Some of t</w:t>
      </w:r>
      <w:r w:rsidRPr="00AA7BB1">
        <w:t>he Appendix B training courses are not required for OL Examiner certification and may be deferred until subsequent qualification as a Reactor Operations Inspector in accordance with Appendix</w:t>
      </w:r>
      <w:r w:rsidR="00685635">
        <w:t> </w:t>
      </w:r>
      <w:r w:rsidRPr="00AA7BB1">
        <w:t>C1.</w:t>
      </w:r>
    </w:p>
    <w:p w14:paraId="0F0C6D33" w14:textId="25E6229A" w:rsidR="001D46C2" w:rsidRPr="00AA7BB1" w:rsidRDefault="001D46C2" w:rsidP="00163BDC">
      <w:pPr>
        <w:pStyle w:val="BodyText"/>
      </w:pPr>
      <w:r w:rsidRPr="00AA7BB1">
        <w:t xml:space="preserve">Full-time OL Examiners must complete </w:t>
      </w:r>
      <w:ins w:id="6" w:author="Author">
        <w:r w:rsidR="00144AD9" w:rsidRPr="00AA7BB1">
          <w:t>all</w:t>
        </w:r>
      </w:ins>
      <w:r w:rsidRPr="00AA7BB1">
        <w:t xml:space="preserve"> the required training courses, ISAs, and OJT activities within 24 months after assignment to the </w:t>
      </w:r>
      <w:ins w:id="7" w:author="Author">
        <w:r w:rsidR="00E50604">
          <w:t>r</w:t>
        </w:r>
      </w:ins>
      <w:r w:rsidRPr="00AA7BB1">
        <w:t>egional (or Program Office) OL Branch. Part</w:t>
      </w:r>
      <w:r w:rsidR="00B36AFA">
        <w:noBreakHyphen/>
      </w:r>
      <w:r w:rsidRPr="00AA7BB1">
        <w:t xml:space="preserve">time (i.e., reserve) OL Examiners who will be used only to assist with the administration of operating tests may be certified on a limited basis after completing those courses and activities identified with an (L). Full-time examiners may also be certified on </w:t>
      </w:r>
      <w:r w:rsidRPr="000F157A">
        <w:t xml:space="preserve">a </w:t>
      </w:r>
      <w:r w:rsidRPr="000F157A">
        <w:rPr>
          <w:bCs/>
        </w:rPr>
        <w:t>temporary</w:t>
      </w:r>
      <w:r w:rsidRPr="000F157A">
        <w:t xml:space="preserve"> limited</w:t>
      </w:r>
      <w:r w:rsidRPr="00AA7BB1">
        <w:t xml:space="preserve"> basis pending completion of the remaining courses and activities.</w:t>
      </w:r>
    </w:p>
    <w:p w14:paraId="46EF42B5" w14:textId="4A3C49DF" w:rsidR="001D46C2" w:rsidRPr="00AA7BB1" w:rsidRDefault="001D46C2" w:rsidP="00163BDC">
      <w:pPr>
        <w:pStyle w:val="BodyText"/>
      </w:pPr>
      <w:r w:rsidRPr="00AA7BB1">
        <w:t>In accordance with IMC-1245, supervisors are expected to certify that the required training ISA and OJT activities have been successfully completed by signing</w:t>
      </w:r>
      <w:r w:rsidR="00B238E9">
        <w:t xml:space="preserve">, electronically or otherwise, </w:t>
      </w:r>
      <w:r w:rsidRPr="00AA7BB1">
        <w:t xml:space="preserve">the items on the appropriate Signature and Certification Card. However, given that the OL </w:t>
      </w:r>
      <w:r w:rsidR="002B546E">
        <w:t>branch chief (</w:t>
      </w:r>
      <w:r w:rsidRPr="00AA7BB1">
        <w:t>BC</w:t>
      </w:r>
      <w:r w:rsidR="002B546E">
        <w:t>)</w:t>
      </w:r>
      <w:r w:rsidRPr="00AA7BB1">
        <w:t xml:space="preserve"> may not necessarily be examiner-qualified, </w:t>
      </w:r>
      <w:r w:rsidR="00BA14E4">
        <w:t xml:space="preserve">they </w:t>
      </w:r>
      <w:r w:rsidRPr="00AA7BB1">
        <w:t xml:space="preserve">may delegate evaluation of the required activities to a certified Chief Examiner, who would initial the items on the Card prior to certification by the OL BC. Although a qualification board </w:t>
      </w:r>
      <w:r w:rsidRPr="00804CFF">
        <w:t xml:space="preserve">is </w:t>
      </w:r>
      <w:r w:rsidRPr="00804CFF">
        <w:rPr>
          <w:bCs/>
        </w:rPr>
        <w:t>not</w:t>
      </w:r>
      <w:r w:rsidRPr="00804CFF">
        <w:t xml:space="preserve"> required</w:t>
      </w:r>
      <w:r w:rsidRPr="00AA7BB1">
        <w:t xml:space="preserve">, every OL Examiner must satisfactorily administer a complete operating test pursuant to OL Examiner OJT Activity (3) prior to limited certification. This certification test must be </w:t>
      </w:r>
      <w:r w:rsidR="00D9306B">
        <w:t>evaluated</w:t>
      </w:r>
      <w:r w:rsidRPr="00AA7BB1">
        <w:t xml:space="preserve"> by a certified Chief Examiner (preferably the regional OL BC) who will assess and document the examiner candidate</w:t>
      </w:r>
      <w:r w:rsidR="00074FD4">
        <w:t>’</w:t>
      </w:r>
      <w:r w:rsidRPr="00AA7BB1">
        <w:t xml:space="preserve">s performance on all the individual attributes identified in Section 02.02 of IMC 0102, </w:t>
      </w:r>
      <w:r w:rsidR="00074FD4">
        <w:t>“</w:t>
      </w:r>
      <w:r w:rsidRPr="00AA7BB1">
        <w:t>Oversight and Objectivity of Inspectors and Examiners at Reactor Facilities.</w:t>
      </w:r>
      <w:r w:rsidR="00074FD4">
        <w:t>”</w:t>
      </w:r>
      <w:r w:rsidRPr="00AA7BB1">
        <w:t xml:space="preserve"> The</w:t>
      </w:r>
      <w:r w:rsidR="00E50774">
        <w:t xml:space="preserve"> evaluator</w:t>
      </w:r>
      <w:r w:rsidRPr="00AA7BB1">
        <w:t xml:space="preserve"> will provide a written recommendation </w:t>
      </w:r>
      <w:ins w:id="8" w:author="Author">
        <w:r w:rsidR="00BC1ACF">
          <w:t>(via memo</w:t>
        </w:r>
        <w:r w:rsidR="00D04066">
          <w:t>randum</w:t>
        </w:r>
        <w:r w:rsidR="00BC1ACF">
          <w:t xml:space="preserve"> or email) </w:t>
        </w:r>
      </w:ins>
      <w:r w:rsidRPr="00AA7BB1">
        <w:t xml:space="preserve">whether to certify the examiner candidate, including the need for any remedial training, to the Chief of the Regional </w:t>
      </w:r>
      <w:r w:rsidR="00D76630">
        <w:t xml:space="preserve">(or Program Office) </w:t>
      </w:r>
      <w:r w:rsidRPr="00AA7BB1">
        <w:t>OL Branch with a copy to the individual</w:t>
      </w:r>
      <w:r w:rsidR="00074FD4">
        <w:t>’</w:t>
      </w:r>
      <w:r w:rsidRPr="00AA7BB1">
        <w:t>s BC, as appropriate.</w:t>
      </w:r>
    </w:p>
    <w:p w14:paraId="1FD49C29" w14:textId="5CC1972B" w:rsidR="001D46C2" w:rsidRPr="00AA7BB1" w:rsidRDefault="001D46C2" w:rsidP="00163BDC">
      <w:pPr>
        <w:pStyle w:val="BodyText"/>
      </w:pPr>
      <w:r w:rsidRPr="00AA7BB1">
        <w:t xml:space="preserve">The Chief of the Regional (or Program Office) OL Branch and the Director of the </w:t>
      </w:r>
      <w:r w:rsidR="00B20567">
        <w:t xml:space="preserve">applicable </w:t>
      </w:r>
      <w:r w:rsidRPr="00AA7BB1">
        <w:t>Regional Division</w:t>
      </w:r>
      <w:r w:rsidR="00D9711F">
        <w:t xml:space="preserve"> that is responsible for </w:t>
      </w:r>
      <w:r w:rsidR="00191ADE">
        <w:t xml:space="preserve">licensed operator </w:t>
      </w:r>
      <w:r w:rsidR="00D9711F">
        <w:t>oversight</w:t>
      </w:r>
      <w:r w:rsidRPr="00AA7BB1">
        <w:t xml:space="preserve"> (or NRR Division of </w:t>
      </w:r>
      <w:r w:rsidR="00D21D94">
        <w:t>Reactor Oversight (DRO)</w:t>
      </w:r>
      <w:r w:rsidR="00D04066">
        <w:t>)</w:t>
      </w:r>
      <w:r w:rsidR="00D21D94">
        <w:t xml:space="preserve"> </w:t>
      </w:r>
      <w:r w:rsidRPr="00AA7BB1">
        <w:t xml:space="preserve">will document their concurrence </w:t>
      </w:r>
      <w:r w:rsidR="00C53BC1">
        <w:t>with</w:t>
      </w:r>
      <w:r w:rsidRPr="00AA7BB1">
        <w:t xml:space="preserve"> the </w:t>
      </w:r>
      <w:r w:rsidR="00AB07C9">
        <w:t>evaluator’s</w:t>
      </w:r>
      <w:r w:rsidRPr="00AA7BB1">
        <w:t xml:space="preserve"> recommendation</w:t>
      </w:r>
      <w:r w:rsidR="00AB07C9">
        <w:t xml:space="preserve"> for qualif</w:t>
      </w:r>
      <w:r w:rsidR="00DD574F">
        <w:t>i</w:t>
      </w:r>
      <w:r w:rsidR="00AB07C9">
        <w:t>cation</w:t>
      </w:r>
      <w:r w:rsidRPr="00AA7BB1">
        <w:t xml:space="preserve"> by signing the individual</w:t>
      </w:r>
      <w:r w:rsidR="00074FD4">
        <w:t>’</w:t>
      </w:r>
      <w:r w:rsidRPr="00AA7BB1">
        <w:t xml:space="preserve">s OL Examiner Certification Card. Consistent with </w:t>
      </w:r>
      <w:r w:rsidR="00685635">
        <w:t>s</w:t>
      </w:r>
      <w:r w:rsidRPr="00AA7BB1">
        <w:t>ection</w:t>
      </w:r>
      <w:r w:rsidR="00685635">
        <w:t> </w:t>
      </w:r>
      <w:r w:rsidRPr="00AA7BB1">
        <w:t xml:space="preserve">04 of IMC 1245, the Regional Administrator (or Director </w:t>
      </w:r>
      <w:ins w:id="9" w:author="Author">
        <w:r w:rsidR="00D04066">
          <w:t xml:space="preserve">of </w:t>
        </w:r>
      </w:ins>
      <w:r w:rsidRPr="00AA7BB1">
        <w:t>NRR) shall certify that OL Examiners are qualified to independently administer operating tests</w:t>
      </w:r>
      <w:r w:rsidR="008D19FA">
        <w:t xml:space="preserve">. </w:t>
      </w:r>
      <w:r w:rsidRPr="00AA7BB1">
        <w:t xml:space="preserve">OL Examiner candidates who completed Entry-Level OJT </w:t>
      </w:r>
      <w:r w:rsidR="00227875">
        <w:t>A</w:t>
      </w:r>
      <w:r w:rsidRPr="00AA7BB1">
        <w:t xml:space="preserve">ctivity (4), </w:t>
      </w:r>
      <w:r w:rsidR="00383C5B">
        <w:t>“</w:t>
      </w:r>
      <w:r w:rsidRPr="00AA7BB1">
        <w:t>Inspection Activities,</w:t>
      </w:r>
      <w:r w:rsidR="00383C5B">
        <w:t>”</w:t>
      </w:r>
      <w:r w:rsidRPr="00AA7BB1">
        <w:t xml:space="preserve"> by participating in a licensed operator requalification program inspection (IP 71111, Attachment 11), may, pursuant to </w:t>
      </w:r>
      <w:r w:rsidR="00685635">
        <w:t>s</w:t>
      </w:r>
      <w:r w:rsidRPr="00AA7BB1">
        <w:t>ection 03.02 of IMC 1245, be assigned limited scope requalification program inspection activities, under the supervision of a fully</w:t>
      </w:r>
      <w:ins w:id="10" w:author="Author">
        <w:r w:rsidR="00FD4C60">
          <w:noBreakHyphen/>
        </w:r>
      </w:ins>
      <w:r w:rsidRPr="00AA7BB1">
        <w:t>qualified examiner/inspector, before they complete their examiner training and qualification</w:t>
      </w:r>
      <w:r w:rsidR="00B86896" w:rsidRPr="00AA7BB1">
        <w:t>.</w:t>
      </w:r>
    </w:p>
    <w:p w14:paraId="15F5C3FF" w14:textId="77777777" w:rsidR="001D46C2" w:rsidRPr="00AA7BB1" w:rsidRDefault="001D46C2" w:rsidP="00163BDC">
      <w:pPr>
        <w:pStyle w:val="BodyText"/>
      </w:pPr>
      <w:r w:rsidRPr="00AA7BB1">
        <w:lastRenderedPageBreak/>
        <w:t>An examiner</w:t>
      </w:r>
      <w:r w:rsidR="00074FD4">
        <w:t>’</w:t>
      </w:r>
      <w:r w:rsidRPr="00AA7BB1">
        <w:t>s certification will automatically extend to multiple reactor technologies upon satisfactorily completing the full course series or the cross-training course for the applicable reactor technology.</w:t>
      </w:r>
    </w:p>
    <w:p w14:paraId="3A0DA69E" w14:textId="7939DD9F" w:rsidR="001D46C2" w:rsidRPr="00AA7BB1" w:rsidRDefault="001D46C2" w:rsidP="00163BDC">
      <w:pPr>
        <w:pStyle w:val="BodyText"/>
      </w:pPr>
      <w:r w:rsidRPr="00AA7BB1">
        <w:t xml:space="preserve">Although regional OL BCs are </w:t>
      </w:r>
      <w:r w:rsidR="004D24ED">
        <w:t xml:space="preserve">highly </w:t>
      </w:r>
      <w:r w:rsidRPr="00AA7BB1">
        <w:t>encouraged to complete the OL Examiner certification program, it is not required.</w:t>
      </w:r>
    </w:p>
    <w:p w14:paraId="65319C43" w14:textId="1E2FED3E" w:rsidR="001D46C2" w:rsidRPr="00AA7BB1" w:rsidRDefault="001D46C2" w:rsidP="00163BDC">
      <w:pPr>
        <w:pStyle w:val="BodyText"/>
      </w:pPr>
      <w:r w:rsidRPr="00AA7BB1">
        <w:t xml:space="preserve">Chief Examiner certifications can be completed at the discretion of the regional </w:t>
      </w:r>
      <w:r w:rsidR="005D6F1E">
        <w:t xml:space="preserve">(or Program Office) </w:t>
      </w:r>
      <w:r w:rsidRPr="00AA7BB1">
        <w:t>OL BC. Part-time or reserve examiners will generally not be certified or assigned duties as a Chief Examiner.</w:t>
      </w:r>
    </w:p>
    <w:p w14:paraId="533BE546" w14:textId="6219F7C0" w:rsidR="001D46C2" w:rsidRPr="00AA7BB1" w:rsidRDefault="001D46C2" w:rsidP="00A03CF2">
      <w:pPr>
        <w:pStyle w:val="BodyText"/>
      </w:pPr>
      <w:r w:rsidRPr="00AA7BB1">
        <w:t xml:space="preserve">The Chief Examiner certification is based on a written recommendation by the Chief of the Regional OL Branch; a qualification board </w:t>
      </w:r>
      <w:r w:rsidRPr="000F157A">
        <w:t xml:space="preserve">is </w:t>
      </w:r>
      <w:r w:rsidRPr="000F157A">
        <w:rPr>
          <w:bCs/>
        </w:rPr>
        <w:t>not</w:t>
      </w:r>
      <w:r w:rsidRPr="00AA7BB1">
        <w:t xml:space="preserve"> required. The </w:t>
      </w:r>
      <w:ins w:id="11" w:author="Author">
        <w:r w:rsidR="00144F4A">
          <w:t>r</w:t>
        </w:r>
      </w:ins>
      <w:r w:rsidRPr="00AA7BB1">
        <w:t xml:space="preserve">egional OL BC (or the designated Chief Examiner during OJT </w:t>
      </w:r>
      <w:ins w:id="12" w:author="Author">
        <w:r w:rsidR="00983D67">
          <w:t>a</w:t>
        </w:r>
      </w:ins>
      <w:r w:rsidRPr="00AA7BB1">
        <w:t>ctivities (</w:t>
      </w:r>
      <w:r w:rsidR="0010617D">
        <w:t>6</w:t>
      </w:r>
      <w:r w:rsidRPr="00AA7BB1">
        <w:t>) and (</w:t>
      </w:r>
      <w:r w:rsidR="0010617D">
        <w:t>7</w:t>
      </w:r>
      <w:r w:rsidRPr="00AA7BB1">
        <w:t>)) will assess and document the Chief Examiner candidate</w:t>
      </w:r>
      <w:r w:rsidR="00074FD4">
        <w:t>’</w:t>
      </w:r>
      <w:r w:rsidRPr="00AA7BB1">
        <w:t xml:space="preserve">s performance on all the individual attributes identified in </w:t>
      </w:r>
      <w:r w:rsidR="002B3434">
        <w:t>s</w:t>
      </w:r>
      <w:r w:rsidRPr="00AA7BB1">
        <w:t>ection</w:t>
      </w:r>
      <w:r w:rsidR="002B3434">
        <w:t> </w:t>
      </w:r>
      <w:r w:rsidRPr="00AA7BB1">
        <w:t xml:space="preserve">02.02 of IMC 0102, </w:t>
      </w:r>
      <w:r w:rsidR="00074FD4">
        <w:t>“</w:t>
      </w:r>
      <w:r w:rsidRPr="00AA7BB1">
        <w:t>Oversight and Objectivity of Inspectors and Examiners at Reactor Facilities.</w:t>
      </w:r>
      <w:r w:rsidR="00074FD4">
        <w:t>”</w:t>
      </w:r>
      <w:r w:rsidRPr="00AA7BB1">
        <w:t xml:space="preserve"> The regional OL BC will provide a written recommendation </w:t>
      </w:r>
      <w:ins w:id="13" w:author="Author">
        <w:r w:rsidR="00005520" w:rsidRPr="00AA7BB1">
          <w:t>whether</w:t>
        </w:r>
      </w:ins>
      <w:r w:rsidRPr="00AA7BB1">
        <w:t xml:space="preserve"> to certify the Chief Examiner candidate, including the need for any remedial training, to the Director of the Regional Division </w:t>
      </w:r>
      <w:r w:rsidR="00191136">
        <w:t xml:space="preserve">that is responsible for </w:t>
      </w:r>
      <w:r w:rsidR="002059B2">
        <w:t xml:space="preserve">the Operator </w:t>
      </w:r>
      <w:r w:rsidR="006D5CB4">
        <w:t xml:space="preserve">Examiner program </w:t>
      </w:r>
      <w:r w:rsidRPr="00AA7BB1">
        <w:t>for concurrence. Consistent with Section 04.0</w:t>
      </w:r>
      <w:r w:rsidR="00B40878">
        <w:t>4</w:t>
      </w:r>
      <w:r w:rsidRPr="00AA7BB1">
        <w:t xml:space="preserve"> of IMC 1245, the Regional Administrator shall certify that Chief Examiners are fully qualified in accordance with this Appendix.</w:t>
      </w:r>
    </w:p>
    <w:p w14:paraId="5CA144F0" w14:textId="26EC28C5" w:rsidR="001813FC" w:rsidRDefault="001813FC" w:rsidP="00D918C3">
      <w:pPr>
        <w:pStyle w:val="Heading1"/>
        <w:rPr>
          <w:ins w:id="14" w:author="Author"/>
        </w:rPr>
      </w:pPr>
      <w:bookmarkStart w:id="15" w:name="_Toc143603933"/>
      <w:ins w:id="16" w:author="Author">
        <w:r>
          <w:t>Equivalencies:</w:t>
        </w:r>
        <w:bookmarkEnd w:id="15"/>
      </w:ins>
    </w:p>
    <w:p w14:paraId="59623068" w14:textId="06549662" w:rsidR="001D46C2" w:rsidRPr="00697CC5" w:rsidRDefault="001D46C2" w:rsidP="000B5604">
      <w:pPr>
        <w:pStyle w:val="BodyText"/>
      </w:pPr>
      <w:r w:rsidRPr="00AA7BB1">
        <w:t xml:space="preserve">The </w:t>
      </w:r>
      <w:r w:rsidR="00A53E85">
        <w:t>Regio</w:t>
      </w:r>
      <w:r w:rsidR="00444CB7">
        <w:t>nal Division Director</w:t>
      </w:r>
      <w:r w:rsidR="00FD6205">
        <w:t xml:space="preserve"> </w:t>
      </w:r>
      <w:r w:rsidR="0021399A">
        <w:t>that is responsible for licensed operator oversight</w:t>
      </w:r>
      <w:r w:rsidRPr="00AA7BB1">
        <w:t xml:space="preserve">, </w:t>
      </w:r>
      <w:r w:rsidR="00866570">
        <w:t xml:space="preserve">(or DRO, as applicable) </w:t>
      </w:r>
      <w:r w:rsidRPr="00AA7BB1">
        <w:t xml:space="preserve">can approve alternate methods for meeting selected training, study, and OJT requirements in this </w:t>
      </w:r>
      <w:r w:rsidR="002B3434">
        <w:t>a</w:t>
      </w:r>
      <w:r w:rsidRPr="00AA7BB1">
        <w:t xml:space="preserve">ppendix. Justifications for accepting alternate methods (e.g., previously holding a RO or SRO license </w:t>
      </w:r>
      <w:r w:rsidR="001C515B">
        <w:t xml:space="preserve">may </w:t>
      </w:r>
      <w:r w:rsidRPr="00AA7BB1">
        <w:t xml:space="preserve">substitute for the technology series on the same vendor, but a refresher course </w:t>
      </w:r>
      <w:r w:rsidR="001C515B">
        <w:t xml:space="preserve">may </w:t>
      </w:r>
      <w:r w:rsidRPr="00AA7BB1">
        <w:t xml:space="preserve">be appropriate depending on recency) must be documented on </w:t>
      </w:r>
      <w:r w:rsidR="002B3434">
        <w:t>f</w:t>
      </w:r>
      <w:r w:rsidRPr="00AA7BB1">
        <w:t>orm</w:t>
      </w:r>
      <w:r w:rsidR="002B3434">
        <w:t> </w:t>
      </w:r>
      <w:r w:rsidRPr="00AA7BB1">
        <w:t>1 and are subject to review by the OL program office.</w:t>
      </w:r>
    </w:p>
    <w:p w14:paraId="518D7BB4" w14:textId="668B8DF3" w:rsidR="00757BC7" w:rsidRDefault="00866570" w:rsidP="000B5604">
      <w:pPr>
        <w:pStyle w:val="BodyText"/>
        <w:rPr>
          <w:ins w:id="17" w:author="Author"/>
          <w:bCs/>
        </w:rPr>
      </w:pPr>
      <w:r w:rsidRPr="000B5604">
        <w:t>Indiv</w:t>
      </w:r>
      <w:r w:rsidR="00C87DB3" w:rsidRPr="000B5604">
        <w:t>iduals who were previously licensed</w:t>
      </w:r>
      <w:ins w:id="18" w:author="Author">
        <w:r w:rsidR="001E19F6" w:rsidRPr="000B5604">
          <w:t xml:space="preserve"> or SRO certified</w:t>
        </w:r>
      </w:ins>
      <w:r w:rsidR="00C87DB3" w:rsidRPr="000B5604">
        <w:t xml:space="preserve"> at a facility or were assigned as a resident/senior resident inspector at a facility may be able to justify the completion of ISA</w:t>
      </w:r>
      <w:r w:rsidR="00050099">
        <w:noBreakHyphen/>
      </w:r>
      <w:r w:rsidR="0018660A" w:rsidRPr="000B5604">
        <w:t>OLE</w:t>
      </w:r>
      <w:r w:rsidR="00050099">
        <w:noBreakHyphen/>
      </w:r>
      <w:r w:rsidR="005E54BC" w:rsidRPr="000B5604">
        <w:t>8</w:t>
      </w:r>
      <w:r w:rsidR="00637F78" w:rsidRPr="000B5604">
        <w:t>,</w:t>
      </w:r>
      <w:r w:rsidR="00345BDF" w:rsidRPr="000B5604">
        <w:t xml:space="preserve"> </w:t>
      </w:r>
      <w:r w:rsidR="00637F78" w:rsidRPr="000B5604">
        <w:t>ISA-</w:t>
      </w:r>
      <w:r w:rsidR="007373A4" w:rsidRPr="000B5604">
        <w:t>OLE-</w:t>
      </w:r>
      <w:r w:rsidR="005E54BC" w:rsidRPr="000B5604">
        <w:t>9</w:t>
      </w:r>
      <w:r w:rsidR="00637F78" w:rsidRPr="000B5604">
        <w:t>, ISA-</w:t>
      </w:r>
      <w:r w:rsidR="007373A4" w:rsidRPr="000B5604">
        <w:t>OLE-</w:t>
      </w:r>
      <w:r w:rsidR="00795E6A" w:rsidRPr="000B5604">
        <w:t>1</w:t>
      </w:r>
      <w:r w:rsidR="005761F4" w:rsidRPr="000B5604">
        <w:t>0</w:t>
      </w:r>
      <w:r w:rsidR="00637F78" w:rsidRPr="000B5604">
        <w:t>, and OJT-</w:t>
      </w:r>
      <w:r w:rsidR="007373A4" w:rsidRPr="000B5604">
        <w:t>OLE-</w:t>
      </w:r>
      <w:r w:rsidR="00637F78" w:rsidRPr="000B5604">
        <w:t xml:space="preserve">2 based on their </w:t>
      </w:r>
      <w:ins w:id="19" w:author="Author">
        <w:r w:rsidR="00005520" w:rsidRPr="000B5604">
          <w:t>experience</w:t>
        </w:r>
      </w:ins>
      <w:r w:rsidR="00637F78" w:rsidRPr="000B5604">
        <w:t>.</w:t>
      </w:r>
      <w:r w:rsidR="00724D40" w:rsidRPr="000B5604">
        <w:t xml:space="preserve"> </w:t>
      </w:r>
      <w:r w:rsidR="00637F78" w:rsidRPr="000B5604">
        <w:t xml:space="preserve">This </w:t>
      </w:r>
      <w:r w:rsidR="000F3770" w:rsidRPr="000B5604">
        <w:t>should</w:t>
      </w:r>
      <w:r w:rsidR="00637F78" w:rsidRPr="000B5604">
        <w:t xml:space="preserve"> be briefly documented on </w:t>
      </w:r>
      <w:r w:rsidR="00050099">
        <w:t>f</w:t>
      </w:r>
      <w:r w:rsidR="00637F78" w:rsidRPr="000B5604">
        <w:t>orm</w:t>
      </w:r>
      <w:r w:rsidR="00050099">
        <w:t> </w:t>
      </w:r>
      <w:r w:rsidR="00637F78" w:rsidRPr="000B5604">
        <w:t xml:space="preserve">1 as an alternate method for meeting the requirements of these </w:t>
      </w:r>
      <w:r w:rsidR="00D037EB" w:rsidRPr="000B5604">
        <w:t>training a</w:t>
      </w:r>
      <w:r w:rsidR="00D037EB" w:rsidRPr="00D037EB">
        <w:rPr>
          <w:bCs/>
        </w:rPr>
        <w:t>ctivities</w:t>
      </w:r>
      <w:r w:rsidR="00637F78" w:rsidRPr="00D037EB">
        <w:rPr>
          <w:bCs/>
        </w:rPr>
        <w:t>.</w:t>
      </w:r>
    </w:p>
    <w:p w14:paraId="49B1BE08" w14:textId="7D5800BC" w:rsidR="002112B1" w:rsidRDefault="001813FC" w:rsidP="00957A40">
      <w:pPr>
        <w:pStyle w:val="BodyText"/>
      </w:pPr>
      <w:ins w:id="20" w:author="Author">
        <w:r>
          <w:t xml:space="preserve">Individuals with previous experience as </w:t>
        </w:r>
        <w:r w:rsidR="001E19F6">
          <w:t>a</w:t>
        </w:r>
        <w:r>
          <w:t xml:space="preserve"> </w:t>
        </w:r>
        <w:r w:rsidR="00FB3DA6">
          <w:t xml:space="preserve">facility exam author </w:t>
        </w:r>
        <w:r w:rsidR="004B0D0A">
          <w:t xml:space="preserve">(or equivalent) </w:t>
        </w:r>
        <w:r w:rsidR="00FB3DA6">
          <w:t>may be able to justify reduction of the requirement to prepare 50</w:t>
        </w:r>
        <w:r w:rsidR="00050099">
          <w:t xml:space="preserve"> percent</w:t>
        </w:r>
        <w:r w:rsidR="00FB3DA6">
          <w:t xml:space="preserve"> of the operating test and written exam, as required by OJT activities OJT-OLE-3 and OJT-OLE-4. In this circumstance, preparation of the written exam may be satisfied </w:t>
        </w:r>
        <w:r w:rsidR="004B0D0A">
          <w:t>by</w:t>
        </w:r>
        <w:r w:rsidR="00FB3DA6">
          <w:t xml:space="preserve"> the individual </w:t>
        </w:r>
        <w:r w:rsidR="004B0D0A">
          <w:t xml:space="preserve">demonstrating the ability to successfully prepare </w:t>
        </w:r>
        <w:r w:rsidR="00FB3DA6">
          <w:t xml:space="preserve">a sample of RO questions in all four tiers and a sample of SRO questions in all three tiers. </w:t>
        </w:r>
        <w:r w:rsidR="001E19F6">
          <w:t xml:space="preserve">Similarly, sample </w:t>
        </w:r>
        <w:r w:rsidR="00E03231" w:rsidRPr="00757BC7">
          <w:t>job performance measure</w:t>
        </w:r>
        <w:r w:rsidR="00E03231">
          <w:t xml:space="preserve"> (</w:t>
        </w:r>
        <w:r w:rsidR="001E19F6">
          <w:t>JPM</w:t>
        </w:r>
        <w:r w:rsidR="00E03231">
          <w:t>)</w:t>
        </w:r>
        <w:r w:rsidR="001E19F6">
          <w:t xml:space="preserve"> and scenario</w:t>
        </w:r>
        <w:r w:rsidR="004B0D0A">
          <w:t>s</w:t>
        </w:r>
        <w:r w:rsidR="001E19F6">
          <w:t xml:space="preserve"> may be used to justify competency in preparation of the operating test.</w:t>
        </w:r>
      </w:ins>
    </w:p>
    <w:p w14:paraId="4F50A447" w14:textId="4CE1A678" w:rsidR="001D46C2" w:rsidRPr="00A40468" w:rsidRDefault="001D46C2" w:rsidP="00D25477">
      <w:pPr>
        <w:pStyle w:val="Heading1"/>
      </w:pPr>
      <w:bookmarkStart w:id="21" w:name="_Toc143603934"/>
      <w:r w:rsidRPr="00A40468">
        <w:t>Required OL Examiner Training Courses</w:t>
      </w:r>
      <w:bookmarkEnd w:id="21"/>
    </w:p>
    <w:p w14:paraId="63BB1F7E" w14:textId="2ED13B12" w:rsidR="001D46C2" w:rsidRPr="00957A40" w:rsidRDefault="001D46C2" w:rsidP="00CF1B06">
      <w:pPr>
        <w:pStyle w:val="BoxBodytext3"/>
      </w:pPr>
      <w:r w:rsidRPr="00957A40">
        <w:t>Before signing up for any course, be sure that you have met any prerequisites.</w:t>
      </w:r>
    </w:p>
    <w:p w14:paraId="427A84D8" w14:textId="11B8C517" w:rsidR="001D46C2" w:rsidRPr="00AA7BB1" w:rsidRDefault="001D46C2" w:rsidP="00153925">
      <w:pPr>
        <w:pStyle w:val="ListBullet2"/>
        <w:contextualSpacing/>
      </w:pPr>
      <w:r w:rsidRPr="00AA7BB1">
        <w:t>Power Plant Engineering Directed Self-Study Course (E-110)</w:t>
      </w:r>
    </w:p>
    <w:p w14:paraId="71471946" w14:textId="53E39394" w:rsidR="001D46C2" w:rsidRDefault="001D46C2" w:rsidP="00153925">
      <w:pPr>
        <w:pStyle w:val="ListBullet2"/>
        <w:rPr>
          <w:ins w:id="22" w:author="Author"/>
        </w:rPr>
      </w:pPr>
      <w:r w:rsidRPr="00AA7BB1">
        <w:t>Reactor Technology Series (Basic, Advanced, and Simulator)</w:t>
      </w:r>
    </w:p>
    <w:p w14:paraId="047A931F" w14:textId="4D813C40" w:rsidR="001E19F6" w:rsidRPr="001E19F6" w:rsidRDefault="001E19F6" w:rsidP="00153925">
      <w:pPr>
        <w:pStyle w:val="ListBullet3"/>
        <w:rPr>
          <w:ins w:id="23" w:author="Author"/>
        </w:rPr>
      </w:pPr>
      <w:ins w:id="24" w:author="Author">
        <w:r>
          <w:lastRenderedPageBreak/>
          <w:t xml:space="preserve">BWR Series </w:t>
        </w:r>
        <w:r w:rsidRPr="001E19F6">
          <w:t xml:space="preserve">R-304B, R-504B, and R-624B </w:t>
        </w:r>
        <w:r w:rsidR="002D0633">
          <w:t>and/</w:t>
        </w:r>
        <w:r w:rsidRPr="001E19F6">
          <w:t>or</w:t>
        </w:r>
      </w:ins>
    </w:p>
    <w:p w14:paraId="6D6AAEBA" w14:textId="71F14EFF" w:rsidR="001E19F6" w:rsidRDefault="001E19F6" w:rsidP="000560D4">
      <w:pPr>
        <w:pStyle w:val="ListBullet3"/>
        <w:contextualSpacing w:val="0"/>
        <w:rPr>
          <w:ins w:id="25" w:author="Author"/>
        </w:rPr>
      </w:pPr>
      <w:ins w:id="26" w:author="Author">
        <w:r>
          <w:t>PWR Series R-304P, R-504P, and R-624P</w:t>
        </w:r>
      </w:ins>
    </w:p>
    <w:p w14:paraId="122041D0" w14:textId="508F4DFC" w:rsidR="0013063C" w:rsidRDefault="00FA48C3" w:rsidP="000560D4">
      <w:pPr>
        <w:pStyle w:val="ListBullet2"/>
        <w:contextualSpacing/>
        <w:rPr>
          <w:ins w:id="27" w:author="Author"/>
        </w:rPr>
      </w:pPr>
      <w:ins w:id="28" w:author="Author">
        <w:r>
          <w:t>Technology Cross</w:t>
        </w:r>
        <w:r w:rsidR="00FD4C60">
          <w:noBreakHyphen/>
        </w:r>
        <w:r>
          <w:t>Training Courses</w:t>
        </w:r>
      </w:ins>
    </w:p>
    <w:p w14:paraId="1A7A10E0" w14:textId="3A63E4F3" w:rsidR="00FA48C3" w:rsidRDefault="00FA48C3" w:rsidP="00153925">
      <w:pPr>
        <w:pStyle w:val="ListBullet3"/>
        <w:rPr>
          <w:ins w:id="29" w:author="Author"/>
        </w:rPr>
      </w:pPr>
      <w:ins w:id="30" w:author="Author">
        <w:r>
          <w:t xml:space="preserve">Combustion Engineering </w:t>
        </w:r>
        <w:r w:rsidR="003973E0">
          <w:t xml:space="preserve">(CE) </w:t>
        </w:r>
        <w:r>
          <w:t>(R</w:t>
        </w:r>
        <w:r w:rsidR="00D21B52">
          <w:t>-325C)</w:t>
        </w:r>
      </w:ins>
    </w:p>
    <w:p w14:paraId="53B481C8" w14:textId="5A9FD626" w:rsidR="00D21B52" w:rsidRDefault="00D21B52" w:rsidP="00153925">
      <w:pPr>
        <w:pStyle w:val="ListBullet3"/>
        <w:rPr>
          <w:ins w:id="31" w:author="Author"/>
        </w:rPr>
      </w:pPr>
      <w:ins w:id="32" w:author="Author">
        <w:r>
          <w:t>B</w:t>
        </w:r>
        <w:r w:rsidR="003973E0">
          <w:t>abcock and Wilcox (B&amp;W) (R-326C)</w:t>
        </w:r>
      </w:ins>
    </w:p>
    <w:p w14:paraId="40E756E8" w14:textId="10BA0A1C" w:rsidR="00D962C5" w:rsidRDefault="00D962C5" w:rsidP="00153925">
      <w:pPr>
        <w:pStyle w:val="ListBullet3"/>
        <w:contextualSpacing w:val="0"/>
        <w:rPr>
          <w:ins w:id="33" w:author="Author"/>
        </w:rPr>
      </w:pPr>
      <w:ins w:id="34" w:author="Author">
        <w:r>
          <w:t>Westinghouse AP1000 (R-327C)</w:t>
        </w:r>
      </w:ins>
    </w:p>
    <w:p w14:paraId="4FA18538" w14:textId="77777777" w:rsidR="001D46C2" w:rsidRPr="00AA7BB1" w:rsidRDefault="001D46C2" w:rsidP="00153925">
      <w:pPr>
        <w:pStyle w:val="ListBullet2"/>
      </w:pPr>
      <w:r w:rsidRPr="00AA7BB1">
        <w:t>Examination Techniques Course (G-107)</w:t>
      </w:r>
    </w:p>
    <w:p w14:paraId="1A943DA5" w14:textId="1F704146" w:rsidR="001D46C2" w:rsidRPr="00AA7BB1" w:rsidRDefault="001D46C2" w:rsidP="00A04475">
      <w:pPr>
        <w:pStyle w:val="BodyText"/>
      </w:pPr>
      <w:r w:rsidRPr="00AA7BB1">
        <w:t>The Reactor Technology Series (Basic, Advanced, and Simulator) should normally be completed before attending the Examination Techniques Course. Examiner candidates should also complete Study Activities (5) and (</w:t>
      </w:r>
      <w:r w:rsidR="00974205">
        <w:t>6</w:t>
      </w:r>
      <w:r w:rsidRPr="00AA7BB1">
        <w:t>) before attending the written portion of the course</w:t>
      </w:r>
      <w:r w:rsidR="006643BA">
        <w:t xml:space="preserve"> (if</w:t>
      </w:r>
      <w:r w:rsidR="00886A7B">
        <w:t xml:space="preserve"> </w:t>
      </w:r>
      <w:r w:rsidR="006643BA">
        <w:t>applicable)</w:t>
      </w:r>
      <w:r w:rsidRPr="00AA7BB1">
        <w:t>, and they should additionally complete Study Activity (</w:t>
      </w:r>
      <w:r w:rsidR="008F6E21">
        <w:t>7</w:t>
      </w:r>
      <w:r w:rsidRPr="00AA7BB1">
        <w:t>) and one initial examination observation trip (OJT Activity (1)</w:t>
      </w:r>
      <w:ins w:id="35" w:author="Author">
        <w:r w:rsidR="00BE68C4">
          <w:t>)</w:t>
        </w:r>
      </w:ins>
      <w:r w:rsidRPr="00AA7BB1">
        <w:t xml:space="preserve"> before attending the operating test techniques training.</w:t>
      </w:r>
    </w:p>
    <w:p w14:paraId="5805B2E8" w14:textId="51706E1E" w:rsidR="001D46C2" w:rsidRPr="00AA7BB1" w:rsidRDefault="001D46C2" w:rsidP="00C9309E">
      <w:pPr>
        <w:pStyle w:val="BodyText"/>
      </w:pPr>
      <w:r w:rsidRPr="00AA7BB1">
        <w:t xml:space="preserve">Document completion of the reactor technology courses on the Signature Card as well as the Signature Card in Appendix C1, </w:t>
      </w:r>
      <w:r w:rsidR="00383C5B">
        <w:t>“</w:t>
      </w:r>
      <w:r w:rsidRPr="00AA7BB1">
        <w:t>Reactor Operations Inspector Technical Proficiency Training and Qualification Journal.</w:t>
      </w:r>
      <w:r w:rsidR="00383C5B">
        <w:t>”</w:t>
      </w:r>
    </w:p>
    <w:p w14:paraId="2ED69ADA" w14:textId="56C7B0D3" w:rsidR="001D46C2" w:rsidRPr="00AA7BB1" w:rsidRDefault="001D46C2" w:rsidP="00C9309E">
      <w:pPr>
        <w:pStyle w:val="BodyText"/>
      </w:pPr>
      <w:r w:rsidRPr="00AA7BB1">
        <w:t>The Examination Techniques Course (G-107), which includes instruction on both operating test and written examination techniques, is scheduled and conducted as needed by the NRR Operator Licensing Program Office. The operating test techniques portion of the course, which is conducted at the NRC</w:t>
      </w:r>
      <w:r w:rsidR="00074FD4">
        <w:t>’</w:t>
      </w:r>
      <w:r w:rsidRPr="00AA7BB1">
        <w:t>s Technical Training Center</w:t>
      </w:r>
      <w:r w:rsidR="002C76DE">
        <w:t xml:space="preserve"> (TTC)</w:t>
      </w:r>
      <w:r w:rsidRPr="00AA7BB1">
        <w:t xml:space="preserve">, is required for all OL Examiners (including those seeking limited certification). The written techniques portion of the course is </w:t>
      </w:r>
      <w:r w:rsidR="007F0FB0">
        <w:t>only</w:t>
      </w:r>
      <w:r w:rsidR="00B02C66">
        <w:t xml:space="preserve"> </w:t>
      </w:r>
      <w:r w:rsidRPr="00AA7BB1">
        <w:t>required for examiners</w:t>
      </w:r>
      <w:r w:rsidR="007F0FB0">
        <w:t xml:space="preserve"> seeking full certification</w:t>
      </w:r>
      <w:r w:rsidRPr="00AA7BB1">
        <w:t>.</w:t>
      </w:r>
    </w:p>
    <w:p w14:paraId="445A8192" w14:textId="3DC3426A" w:rsidR="00475B16" w:rsidRDefault="001D46C2" w:rsidP="00C9309E">
      <w:pPr>
        <w:pStyle w:val="BodyText"/>
        <w:sectPr w:rsidR="00475B16" w:rsidSect="00754D47">
          <w:footerReference w:type="default" r:id="rId13"/>
          <w:pgSz w:w="12240" w:h="15840" w:code="1"/>
          <w:pgMar w:top="1440" w:right="1440" w:bottom="1440" w:left="1440" w:header="720" w:footer="720" w:gutter="0"/>
          <w:pgNumType w:start="1"/>
          <w:cols w:space="720"/>
          <w:noEndnote/>
          <w:docGrid w:linePitch="326"/>
        </w:sectPr>
      </w:pPr>
      <w:r w:rsidRPr="00AA7BB1">
        <w:t>OL Examiner candidates must complete all the personal and interpersonal skills courses (Effective Communication for NRC Inspectors, Gathering Information for Inspectors through Interviews, and Media Training Workshop) prior to certification as an OL Examiner (limited or full). However, completion of the General Proficiency (Appendix B) training courses (Root Cause/Incident Investigation Workshop</w:t>
      </w:r>
      <w:ins w:id="36" w:author="Author">
        <w:r w:rsidR="002E5C00">
          <w:t xml:space="preserve"> (G-205)</w:t>
        </w:r>
      </w:ins>
      <w:r w:rsidRPr="00AA7BB1">
        <w:t>, and Field Techniques and the Regulatory Processes</w:t>
      </w:r>
      <w:ins w:id="37" w:author="Author">
        <w:r w:rsidR="002E5C00">
          <w:t xml:space="preserve"> (G-103)</w:t>
        </w:r>
      </w:ins>
      <w:r w:rsidRPr="00AA7BB1">
        <w:t xml:space="preserve">) may be deferred until the examiner prepares to qualify as a </w:t>
      </w:r>
      <w:r w:rsidRPr="00A40468">
        <w:t>Reactor Operations Inspector pursuant to Appendix C1.</w:t>
      </w:r>
    </w:p>
    <w:p w14:paraId="6B788F3A" w14:textId="77777777" w:rsidR="00475B16" w:rsidRDefault="001D46C2" w:rsidP="00475B16">
      <w:pPr>
        <w:pStyle w:val="SectionTitlePage"/>
        <w:sectPr w:rsidR="00475B16" w:rsidSect="001E5A30">
          <w:pgSz w:w="12240" w:h="15840" w:code="1"/>
          <w:pgMar w:top="1440" w:right="1440" w:bottom="1440" w:left="1440" w:header="720" w:footer="720" w:gutter="0"/>
          <w:cols w:space="720"/>
          <w:vAlign w:val="center"/>
          <w:noEndnote/>
          <w:docGrid w:linePitch="326"/>
        </w:sectPr>
      </w:pPr>
      <w:bookmarkStart w:id="38" w:name="_Toc143603935"/>
      <w:r w:rsidRPr="00A40468">
        <w:lastRenderedPageBreak/>
        <w:t>OL Examiner Individual Study Activities</w:t>
      </w:r>
      <w:bookmarkEnd w:id="38"/>
    </w:p>
    <w:p w14:paraId="38AE8E17" w14:textId="54C779BC" w:rsidR="001D46C2" w:rsidRPr="00AA7BB1" w:rsidRDefault="001D46C2" w:rsidP="00212134">
      <w:pPr>
        <w:pStyle w:val="BodyText"/>
      </w:pPr>
      <w:r w:rsidRPr="00A40468">
        <w:lastRenderedPageBreak/>
        <w:t>The Individual Study Activities</w:t>
      </w:r>
      <w:ins w:id="39" w:author="Author">
        <w:r w:rsidR="00626DC7">
          <w:t xml:space="preserve"> (ISAs)</w:t>
        </w:r>
      </w:ins>
      <w:r w:rsidRPr="00A40468">
        <w:t xml:space="preserve"> outline the </w:t>
      </w:r>
      <w:ins w:id="40" w:author="Author">
        <w:r w:rsidR="00144F4A">
          <w:t>O</w:t>
        </w:r>
      </w:ins>
      <w:r w:rsidRPr="00A40468">
        <w:t xml:space="preserve">perator </w:t>
      </w:r>
      <w:ins w:id="41" w:author="Author">
        <w:r w:rsidR="00144F4A">
          <w:t>L</w:t>
        </w:r>
      </w:ins>
      <w:r w:rsidRPr="00A40468">
        <w:t>icensing program reference materials that will</w:t>
      </w:r>
      <w:r w:rsidRPr="00AA7BB1">
        <w:t xml:space="preserve"> enable examiner candidates to develop the specialized knowledge required to become certified OL Examiners and Chief Examiners. Reference materials that can be accessed via the OL </w:t>
      </w:r>
      <w:ins w:id="42" w:author="Author">
        <w:r w:rsidR="00E8216D">
          <w:t>web site</w:t>
        </w:r>
      </w:ins>
      <w:r w:rsidRPr="00AA7BB1">
        <w:t xml:space="preserve"> are hyperlinked for the </w:t>
      </w:r>
      <w:r w:rsidR="0010015E" w:rsidRPr="00AA7BB1">
        <w:t>trainees</w:t>
      </w:r>
      <w:r w:rsidR="0006661A">
        <w:t>’</w:t>
      </w:r>
      <w:r w:rsidRPr="00AA7BB1">
        <w:t xml:space="preserve"> convenience.</w:t>
      </w:r>
    </w:p>
    <w:p w14:paraId="2B53FF0C" w14:textId="42D672E8" w:rsidR="001D46C2" w:rsidRPr="00AA7BB1" w:rsidRDefault="001D46C2" w:rsidP="00212134">
      <w:pPr>
        <w:pStyle w:val="BodyText"/>
      </w:pPr>
      <w:r w:rsidRPr="00AA7BB1">
        <w:t>The following ISA</w:t>
      </w:r>
      <w:r w:rsidR="00D73716">
        <w:t>s</w:t>
      </w:r>
      <w:r w:rsidRPr="00AA7BB1">
        <w:t xml:space="preserve"> required for certification as an OL Examiner are similar to guides contained in Appendix C1, </w:t>
      </w:r>
      <w:r w:rsidR="00383C5B">
        <w:t>“</w:t>
      </w:r>
      <w:r w:rsidRPr="00AA7BB1">
        <w:t>Reactor Operations Inspector Technical Proficiency Training and Qualification Journal:</w:t>
      </w:r>
      <w:r w:rsidR="00383C5B">
        <w:t>”</w:t>
      </w:r>
    </w:p>
    <w:p w14:paraId="62FC5552" w14:textId="6C258660" w:rsidR="001D46C2" w:rsidRPr="00AA7BB1" w:rsidRDefault="001D46C2" w:rsidP="00785A0B">
      <w:pPr>
        <w:pStyle w:val="ListBullet2"/>
        <w:contextualSpacing/>
      </w:pPr>
      <w:r w:rsidRPr="00AA7BB1">
        <w:t>ISA-OLE-</w:t>
      </w:r>
      <w:r w:rsidR="00FA269E">
        <w:t>8</w:t>
      </w:r>
      <w:r w:rsidRPr="00AA7BB1">
        <w:t xml:space="preserve">, </w:t>
      </w:r>
      <w:r w:rsidR="00383C5B">
        <w:t>“</w:t>
      </w:r>
      <w:r w:rsidRPr="00AA7BB1">
        <w:t>Technical Specifications,</w:t>
      </w:r>
      <w:r w:rsidR="00383C5B">
        <w:t>”</w:t>
      </w:r>
      <w:r w:rsidRPr="00AA7BB1">
        <w:t xml:space="preserve"> parallels ISA-OPS-2</w:t>
      </w:r>
    </w:p>
    <w:p w14:paraId="05621F02" w14:textId="6D8FA44D" w:rsidR="001D46C2" w:rsidRPr="00AA7BB1" w:rsidRDefault="001D46C2" w:rsidP="00785A0B">
      <w:pPr>
        <w:pStyle w:val="ListBullet2"/>
        <w:contextualSpacing/>
      </w:pPr>
      <w:r w:rsidRPr="00AA7BB1">
        <w:t>ISA-OLE-</w:t>
      </w:r>
      <w:r w:rsidR="00FA269E">
        <w:t>9</w:t>
      </w:r>
      <w:r w:rsidRPr="00AA7BB1">
        <w:t xml:space="preserve">, </w:t>
      </w:r>
      <w:r w:rsidR="00383C5B">
        <w:t>“</w:t>
      </w:r>
      <w:ins w:id="43" w:author="Author">
        <w:r w:rsidR="00144F4A">
          <w:t>Operability</w:t>
        </w:r>
      </w:ins>
      <w:r w:rsidRPr="00AA7BB1">
        <w:t>,</w:t>
      </w:r>
      <w:r w:rsidR="00383C5B">
        <w:t>”</w:t>
      </w:r>
      <w:r w:rsidRPr="00AA7BB1">
        <w:t xml:space="preserve"> parallels ISA-OPS-3</w:t>
      </w:r>
    </w:p>
    <w:p w14:paraId="204C38A4" w14:textId="51488BFA" w:rsidR="001D46C2" w:rsidRPr="00AA7BB1" w:rsidRDefault="001D46C2" w:rsidP="00785A0B">
      <w:pPr>
        <w:pStyle w:val="ListBullet2"/>
        <w:contextualSpacing/>
      </w:pPr>
      <w:r w:rsidRPr="00AA7BB1">
        <w:t>ISA-OLE-1</w:t>
      </w:r>
      <w:r w:rsidR="00FA269E">
        <w:t>0</w:t>
      </w:r>
      <w:r w:rsidRPr="00AA7BB1">
        <w:t xml:space="preserve">, </w:t>
      </w:r>
      <w:r w:rsidR="00383C5B">
        <w:t>“</w:t>
      </w:r>
      <w:r w:rsidRPr="00AA7BB1">
        <w:t>Shutdown Operations,</w:t>
      </w:r>
      <w:r w:rsidR="00383C5B">
        <w:t>”</w:t>
      </w:r>
      <w:r w:rsidRPr="00AA7BB1">
        <w:t xml:space="preserve"> parallels OJT-OPS-9</w:t>
      </w:r>
    </w:p>
    <w:p w14:paraId="2725A5CD" w14:textId="77777777" w:rsidR="00535010" w:rsidRPr="00AA7BB1" w:rsidRDefault="00535010" w:rsidP="00785A0B">
      <w:pPr>
        <w:pStyle w:val="ListBullet2"/>
        <w:contextualSpacing/>
      </w:pPr>
      <w:r w:rsidRPr="00AA7BB1">
        <w:t xml:space="preserve">OJT-OLE-2, </w:t>
      </w:r>
      <w:r w:rsidR="00383C5B">
        <w:t>“</w:t>
      </w:r>
      <w:r w:rsidRPr="00AA7BB1">
        <w:t>Conduct of Operations,</w:t>
      </w:r>
      <w:r w:rsidR="00383C5B">
        <w:t>”</w:t>
      </w:r>
      <w:r w:rsidRPr="00AA7BB1">
        <w:t xml:space="preserve"> parallels OJT-OPS-2</w:t>
      </w:r>
    </w:p>
    <w:p w14:paraId="0EFEFF07" w14:textId="56DB5858" w:rsidR="001D46C2" w:rsidRPr="00E42080" w:rsidRDefault="001D46C2" w:rsidP="00212134">
      <w:pPr>
        <w:pStyle w:val="BodyText"/>
        <w:rPr>
          <w:color w:val="000000" w:themeColor="text1"/>
        </w:rPr>
      </w:pPr>
      <w:r w:rsidRPr="00E42080">
        <w:rPr>
          <w:color w:val="000000" w:themeColor="text1"/>
        </w:rPr>
        <w:t xml:space="preserve">You </w:t>
      </w:r>
      <w:r w:rsidR="00A139D0">
        <w:rPr>
          <w:color w:val="000000" w:themeColor="text1"/>
        </w:rPr>
        <w:t xml:space="preserve">should </w:t>
      </w:r>
      <w:r w:rsidRPr="00E42080">
        <w:rPr>
          <w:color w:val="000000" w:themeColor="text1"/>
        </w:rPr>
        <w:t>document completion of equivalent activities on both Signature Cards</w:t>
      </w:r>
      <w:r w:rsidR="00674535">
        <w:rPr>
          <w:color w:val="000000" w:themeColor="text1"/>
        </w:rPr>
        <w:t xml:space="preserve"> which </w:t>
      </w:r>
      <w:ins w:id="44" w:author="Author">
        <w:r w:rsidR="00045C18">
          <w:rPr>
            <w:color w:val="000000" w:themeColor="text1"/>
          </w:rPr>
          <w:t>would</w:t>
        </w:r>
        <w:r w:rsidR="00045C18" w:rsidRPr="00E42080">
          <w:rPr>
            <w:color w:val="000000" w:themeColor="text1"/>
          </w:rPr>
          <w:t xml:space="preserve"> eliminate</w:t>
        </w:r>
      </w:ins>
      <w:r w:rsidRPr="00E42080">
        <w:rPr>
          <w:color w:val="000000" w:themeColor="text1"/>
        </w:rPr>
        <w:t xml:space="preserve"> the need to later repeat the</w:t>
      </w:r>
      <w:r w:rsidR="00674535">
        <w:rPr>
          <w:color w:val="000000" w:themeColor="text1"/>
        </w:rPr>
        <w:t>se</w:t>
      </w:r>
      <w:r w:rsidR="0024596F">
        <w:rPr>
          <w:color w:val="000000" w:themeColor="text1"/>
        </w:rPr>
        <w:t xml:space="preserve"> </w:t>
      </w:r>
      <w:r w:rsidRPr="00E42080">
        <w:rPr>
          <w:color w:val="000000" w:themeColor="text1"/>
        </w:rPr>
        <w:t>activit</w:t>
      </w:r>
      <w:r w:rsidR="00674535">
        <w:rPr>
          <w:color w:val="000000" w:themeColor="text1"/>
        </w:rPr>
        <w:t>ies</w:t>
      </w:r>
      <w:r w:rsidR="00971955">
        <w:rPr>
          <w:color w:val="000000" w:themeColor="text1"/>
        </w:rPr>
        <w:t xml:space="preserve"> when </w:t>
      </w:r>
      <w:r w:rsidR="0024596F" w:rsidRPr="00E42080">
        <w:rPr>
          <w:color w:val="000000" w:themeColor="text1"/>
        </w:rPr>
        <w:t>certif</w:t>
      </w:r>
      <w:r w:rsidR="0024596F">
        <w:rPr>
          <w:color w:val="000000" w:themeColor="text1"/>
        </w:rPr>
        <w:t>ying</w:t>
      </w:r>
      <w:r w:rsidRPr="00E42080">
        <w:rPr>
          <w:color w:val="000000" w:themeColor="text1"/>
        </w:rPr>
        <w:t xml:space="preserve"> as a Reactor Operations Inspector.</w:t>
      </w:r>
    </w:p>
    <w:p w14:paraId="46558256" w14:textId="2EF8C2B8" w:rsidR="001D46C2" w:rsidRPr="00AA7BB1" w:rsidRDefault="001D46C2" w:rsidP="00212134">
      <w:pPr>
        <w:pStyle w:val="BodyText"/>
      </w:pPr>
      <w:r w:rsidRPr="00E42080">
        <w:rPr>
          <w:color w:val="000000" w:themeColor="text1"/>
        </w:rPr>
        <w:t xml:space="preserve">The following </w:t>
      </w:r>
      <w:r w:rsidRPr="00AA7BB1">
        <w:t>general guidance applies as you complete the OL Examiner I</w:t>
      </w:r>
      <w:r w:rsidR="00D73716">
        <w:t>SAs</w:t>
      </w:r>
      <w:r w:rsidRPr="00AA7BB1">
        <w:t>:</w:t>
      </w:r>
    </w:p>
    <w:p w14:paraId="1F4C7E84" w14:textId="2065F036" w:rsidR="001D46C2" w:rsidRPr="00AA7BB1" w:rsidRDefault="001D46C2" w:rsidP="00785A0B">
      <w:pPr>
        <w:pStyle w:val="ListBullet2"/>
      </w:pPr>
      <w:r w:rsidRPr="00AA7BB1">
        <w:t xml:space="preserve">The activities should generally be completed in the order in which they are presented, unless otherwise directed by the regional </w:t>
      </w:r>
      <w:r w:rsidR="00392A61">
        <w:t xml:space="preserve">(or Program Office) </w:t>
      </w:r>
      <w:r w:rsidRPr="00AA7BB1">
        <w:t>OL BC.</w:t>
      </w:r>
    </w:p>
    <w:p w14:paraId="596E6608" w14:textId="613D5AE0" w:rsidR="001D46C2" w:rsidRPr="00AA7BB1" w:rsidRDefault="001D46C2" w:rsidP="00785A0B">
      <w:pPr>
        <w:pStyle w:val="ListBullet2"/>
      </w:pPr>
      <w:r w:rsidRPr="00AA7BB1">
        <w:t xml:space="preserve">All parts of each activity must be completed. </w:t>
      </w:r>
      <w:r w:rsidR="00174156">
        <w:t>O</w:t>
      </w:r>
      <w:r w:rsidRPr="00AA7BB1">
        <w:t>nly those activities identified with an (L) need to be completed for a limited certification.</w:t>
      </w:r>
    </w:p>
    <w:p w14:paraId="5B691C21" w14:textId="5CBAE1EA" w:rsidR="001D46C2" w:rsidRPr="00AA7BB1" w:rsidRDefault="001D46C2" w:rsidP="00785A0B">
      <w:pPr>
        <w:pStyle w:val="ListBullet2"/>
      </w:pPr>
      <w:r w:rsidRPr="00AA7BB1">
        <w:t xml:space="preserve">The regional </w:t>
      </w:r>
      <w:r w:rsidR="00392A61">
        <w:t xml:space="preserve">(or Program Office) </w:t>
      </w:r>
      <w:r w:rsidRPr="00AA7BB1">
        <w:t>OL BC will act as a resource as you complete each activity. Discuss any questions you may have about how a task must be done or how the guidance is applied. The OL BC may also designate a qualified Chief Examiner to work with you as you complete the various activities.</w:t>
      </w:r>
    </w:p>
    <w:p w14:paraId="5BBE263C" w14:textId="0879BB08" w:rsidR="001D46C2" w:rsidRPr="00AA7BB1" w:rsidRDefault="001D46C2" w:rsidP="00785A0B">
      <w:pPr>
        <w:pStyle w:val="ListBullet2"/>
      </w:pPr>
      <w:r w:rsidRPr="00AA7BB1">
        <w:t xml:space="preserve">You are responsible for keeping track of what tasks you have completed. Be sure that you have completed all aspects of an activity before you meet with the regional </w:t>
      </w:r>
      <w:r w:rsidR="00392A61">
        <w:t xml:space="preserve">(or Program Office) </w:t>
      </w:r>
      <w:r w:rsidRPr="00AA7BB1">
        <w:t>OL BC for evaluation.</w:t>
      </w:r>
    </w:p>
    <w:p w14:paraId="42D8E4E9" w14:textId="2BF23560" w:rsidR="001D46C2" w:rsidRPr="00A40468" w:rsidRDefault="001D46C2" w:rsidP="002D0BD3">
      <w:pPr>
        <w:pStyle w:val="JournalTOPIC"/>
      </w:pPr>
      <w:bookmarkStart w:id="45" w:name="_Toc143603936"/>
      <w:r w:rsidRPr="00A40468">
        <w:lastRenderedPageBreak/>
        <w:t>(ISA-OLE-1) (L) Navigating the NRC</w:t>
      </w:r>
      <w:r w:rsidR="00074FD4" w:rsidRPr="00A40468">
        <w:t>’</w:t>
      </w:r>
      <w:r w:rsidRPr="00A40468">
        <w:t>s Operator Licensing Web Pages</w:t>
      </w:r>
      <w:bookmarkEnd w:id="45"/>
    </w:p>
    <w:p w14:paraId="53098E22" w14:textId="77777777" w:rsidR="00D56C9C" w:rsidRDefault="00D56C9C" w:rsidP="00D56C9C">
      <w:pPr>
        <w:pStyle w:val="JOURNALHeading2"/>
      </w:pPr>
      <w:r>
        <w:rPr>
          <w:bCs w:val="0"/>
        </w:rPr>
        <w:t>PURPOSE:</w:t>
      </w:r>
    </w:p>
    <w:p w14:paraId="49E04DD9" w14:textId="31B91139" w:rsidR="001D46C2" w:rsidRPr="00A40468" w:rsidRDefault="001D46C2" w:rsidP="00D56C9C">
      <w:pPr>
        <w:pStyle w:val="BodyText"/>
      </w:pPr>
      <w:r w:rsidRPr="00A40468">
        <w:t>The purpose of this activity is to familiarize you with the navigation and content of the NRC</w:t>
      </w:r>
      <w:r w:rsidR="00074FD4" w:rsidRPr="00A40468">
        <w:t>’</w:t>
      </w:r>
      <w:r w:rsidRPr="00A40468">
        <w:t xml:space="preserve">s </w:t>
      </w:r>
      <w:r w:rsidR="00B369B8">
        <w:t>OL</w:t>
      </w:r>
      <w:r w:rsidRPr="00A40468">
        <w:t xml:space="preserve"> web pages. O</w:t>
      </w:r>
      <w:r w:rsidR="00AA4122">
        <w:t xml:space="preserve">perator </w:t>
      </w:r>
      <w:r w:rsidRPr="00A40468">
        <w:t>L</w:t>
      </w:r>
      <w:r w:rsidR="00AA4122">
        <w:t>icensing</w:t>
      </w:r>
      <w:r w:rsidRPr="00A40468">
        <w:t xml:space="preserve"> Examiners must routinely access and review a variety of documents to support their work activities. This individual </w:t>
      </w:r>
      <w:ins w:id="46" w:author="Author">
        <w:r w:rsidR="00E50604">
          <w:t>S</w:t>
        </w:r>
      </w:ins>
      <w:r w:rsidRPr="00A40468">
        <w:t xml:space="preserve">tudy </w:t>
      </w:r>
      <w:ins w:id="47" w:author="Author">
        <w:r w:rsidR="00E50604">
          <w:t>A</w:t>
        </w:r>
      </w:ins>
      <w:r w:rsidRPr="00A40468">
        <w:t>ctivity will familiarize you with the web locations of those documents.</w:t>
      </w:r>
    </w:p>
    <w:p w14:paraId="129A41C3" w14:textId="765B2637" w:rsidR="001D46C2" w:rsidRPr="00A40468" w:rsidRDefault="001D46C2" w:rsidP="00D56C9C">
      <w:pPr>
        <w:pStyle w:val="JOURNALHeading2"/>
      </w:pPr>
      <w:r w:rsidRPr="00A40468">
        <w:t>COMPETENCY</w:t>
      </w:r>
      <w:r w:rsidR="00D56C9C">
        <w:t xml:space="preserve"> </w:t>
      </w:r>
      <w:r w:rsidRPr="00A40468">
        <w:t>AREA:</w:t>
      </w:r>
      <w:r w:rsidRPr="00A40468">
        <w:tab/>
        <w:t>INFORMATION TECHNOLOGY</w:t>
      </w:r>
    </w:p>
    <w:p w14:paraId="6D1AEB92" w14:textId="6EDB08D3" w:rsidR="001D46C2" w:rsidRPr="00A40468" w:rsidRDefault="001D46C2" w:rsidP="00D56C9C">
      <w:pPr>
        <w:pStyle w:val="JOURNALHeading2"/>
      </w:pPr>
      <w:r w:rsidRPr="00A40468">
        <w:t>LEVEL OF</w:t>
      </w:r>
      <w:r w:rsidR="00D56C9C">
        <w:t xml:space="preserve"> </w:t>
      </w:r>
      <w:r w:rsidRPr="00A40468">
        <w:t>EFFORT:</w:t>
      </w:r>
      <w:r w:rsidRPr="00A40468">
        <w:tab/>
        <w:t>2 hours</w:t>
      </w:r>
    </w:p>
    <w:p w14:paraId="7514F3A6" w14:textId="77777777" w:rsidR="00405FA3" w:rsidRDefault="001D46C2" w:rsidP="00405FA3">
      <w:pPr>
        <w:pStyle w:val="JOURNALHeading2"/>
      </w:pPr>
      <w:r w:rsidRPr="004B6876">
        <w:t>REFERENCES:</w:t>
      </w:r>
    </w:p>
    <w:p w14:paraId="035BF5C1" w14:textId="28AD0BCD" w:rsidR="001D46C2" w:rsidRPr="001D6D50" w:rsidRDefault="001D46C2" w:rsidP="006556FD">
      <w:pPr>
        <w:pStyle w:val="BodyText"/>
        <w:numPr>
          <w:ilvl w:val="0"/>
          <w:numId w:val="59"/>
        </w:numPr>
      </w:pPr>
      <w:r w:rsidRPr="004B6876">
        <w:rPr>
          <w:rStyle w:val="Hypertext"/>
          <w:color w:val="000000" w:themeColor="text1"/>
          <w:u w:val="none"/>
        </w:rPr>
        <w:t>Operator Licensing Home Page</w:t>
      </w:r>
      <w:r w:rsidRPr="004B6876">
        <w:rPr>
          <w:color w:val="000000" w:themeColor="text1"/>
        </w:rPr>
        <w:t xml:space="preserve"> </w:t>
      </w:r>
      <w:r w:rsidR="00A020CD" w:rsidRPr="00757BC7">
        <w:t>(</w:t>
      </w:r>
      <w:hyperlink r:id="rId14" w:history="1">
        <w:r w:rsidR="00A020CD" w:rsidRPr="00757BC7">
          <w:rPr>
            <w:rStyle w:val="Hyperlink"/>
          </w:rPr>
          <w:t>http://www.nrc.gov/reactors/operator-licensing.html</w:t>
        </w:r>
      </w:hyperlink>
      <w:r w:rsidR="00A020CD" w:rsidRPr="00757BC7">
        <w:t>)</w:t>
      </w:r>
    </w:p>
    <w:p w14:paraId="0768D952" w14:textId="55F6A8CD" w:rsidR="001D46C2" w:rsidRPr="00D42025" w:rsidRDefault="001D46C2" w:rsidP="006556FD">
      <w:pPr>
        <w:pStyle w:val="BodyText"/>
        <w:numPr>
          <w:ilvl w:val="0"/>
          <w:numId w:val="59"/>
        </w:numPr>
      </w:pPr>
      <w:r w:rsidRPr="00856D16">
        <w:t xml:space="preserve">Operating Licensing and </w:t>
      </w:r>
      <w:r w:rsidR="00D031B4" w:rsidRPr="00856D16">
        <w:t>Human Factors</w:t>
      </w:r>
      <w:r w:rsidRPr="00856D16">
        <w:t xml:space="preserve"> SharePoint Website</w:t>
      </w:r>
      <w:r w:rsidRPr="004B6876">
        <w:rPr>
          <w:color w:val="000000" w:themeColor="text1"/>
        </w:rPr>
        <w:t xml:space="preserve"> </w:t>
      </w:r>
      <w:hyperlink r:id="rId15" w:history="1">
        <w:r w:rsidR="006830F8" w:rsidRPr="00A70488">
          <w:rPr>
            <w:rStyle w:val="Hyperlink"/>
          </w:rPr>
          <w:t>https://usnrc.sharepoint.com/teams/NRR-Operator-Licensing-Branch</w:t>
        </w:r>
      </w:hyperlink>
      <w:r w:rsidR="006830F8">
        <w:t xml:space="preserve"> )</w:t>
      </w:r>
    </w:p>
    <w:p w14:paraId="1D7A8FB0" w14:textId="77777777" w:rsidR="00A40D97" w:rsidRDefault="001D46C2" w:rsidP="00A40D97">
      <w:pPr>
        <w:pStyle w:val="JOURNALHeading2"/>
      </w:pPr>
      <w:r w:rsidRPr="00A40468">
        <w:t>EVALUATION</w:t>
      </w:r>
      <w:r w:rsidR="00A40D97">
        <w:t xml:space="preserve"> </w:t>
      </w:r>
      <w:r w:rsidRPr="00A40468">
        <w:t>CRITERIA:</w:t>
      </w:r>
    </w:p>
    <w:p w14:paraId="52CFC486" w14:textId="0C956F44" w:rsidR="001D46C2" w:rsidRDefault="001D46C2" w:rsidP="00A40D97">
      <w:pPr>
        <w:pStyle w:val="BodyText"/>
      </w:pPr>
      <w:r w:rsidRPr="00A40468">
        <w:t xml:space="preserve">There are no specific evaluation criteria for this activity. Use the regional </w:t>
      </w:r>
      <w:r w:rsidR="00364DD0">
        <w:t xml:space="preserve">(or Program Office) </w:t>
      </w:r>
      <w:r w:rsidRPr="00A40468">
        <w:t>OL BC or another OL Examiner as a resource as you complete this activity.</w:t>
      </w:r>
    </w:p>
    <w:p w14:paraId="56EAA5B6" w14:textId="77777777" w:rsidR="00A40D97" w:rsidRDefault="001D46C2" w:rsidP="00A40D97">
      <w:pPr>
        <w:pStyle w:val="JOURNALHeading2"/>
      </w:pPr>
      <w:r w:rsidRPr="00A40468">
        <w:t>TASKS:</w:t>
      </w:r>
    </w:p>
    <w:p w14:paraId="7EA1D596" w14:textId="4C5267F3" w:rsidR="001D46C2" w:rsidRPr="00A40468" w:rsidRDefault="001D46C2" w:rsidP="006556FD">
      <w:pPr>
        <w:pStyle w:val="BodyText"/>
        <w:numPr>
          <w:ilvl w:val="0"/>
          <w:numId w:val="60"/>
        </w:numPr>
      </w:pPr>
      <w:r w:rsidRPr="00A40468">
        <w:t>Open your web browser and go to the O</w:t>
      </w:r>
      <w:r w:rsidR="00AA4122">
        <w:t>L</w:t>
      </w:r>
      <w:r w:rsidRPr="00A40468">
        <w:t xml:space="preserve"> Home Page. Add a bookmark for future reference.</w:t>
      </w:r>
    </w:p>
    <w:p w14:paraId="1FBD62F7" w14:textId="5EA60452" w:rsidR="00245674" w:rsidRDefault="001D46C2" w:rsidP="00CF1B06">
      <w:pPr>
        <w:pStyle w:val="BodyText3"/>
      </w:pPr>
      <w:r w:rsidRPr="00A40468">
        <w:t>Familiarize yourself with the general layout. Navigate through each of the</w:t>
      </w:r>
      <w:r w:rsidRPr="00AA7BB1">
        <w:t xml:space="preserve"> pages accessible from the home page</w:t>
      </w:r>
      <w:r w:rsidR="00245674">
        <w:t xml:space="preserve"> and tr</w:t>
      </w:r>
      <w:r w:rsidR="00245674" w:rsidRPr="00AA7BB1">
        <w:t>y out some of the embedded hyperlinks to the various documents related to the OL program</w:t>
      </w:r>
      <w:r w:rsidR="004B0A3F">
        <w:t>:</w:t>
      </w:r>
    </w:p>
    <w:p w14:paraId="4B4315CE" w14:textId="77777777" w:rsidR="00E7195B" w:rsidRDefault="001D46C2" w:rsidP="00E7195B">
      <w:pPr>
        <w:pStyle w:val="ListBullet3"/>
      </w:pPr>
      <w:r w:rsidRPr="00AA7BB1">
        <w:t>Regulations, Guidance and Communications,</w:t>
      </w:r>
    </w:p>
    <w:p w14:paraId="79DBE0C6" w14:textId="77777777" w:rsidR="00E7195B" w:rsidRDefault="001D46C2" w:rsidP="00E7195B">
      <w:pPr>
        <w:pStyle w:val="ListBullet3"/>
      </w:pPr>
      <w:r w:rsidRPr="00AA7BB1">
        <w:t>Licensing Process,</w:t>
      </w:r>
    </w:p>
    <w:p w14:paraId="43F27ACB" w14:textId="77777777" w:rsidR="00E7195B" w:rsidRDefault="00F31560" w:rsidP="00E7195B">
      <w:pPr>
        <w:pStyle w:val="ListBullet3"/>
      </w:pPr>
      <w:r>
        <w:t>Examination Schedule and Results,</w:t>
      </w:r>
    </w:p>
    <w:p w14:paraId="00BA6BA4" w14:textId="77777777" w:rsidR="00E7195B" w:rsidRDefault="001D46C2" w:rsidP="00E7195B">
      <w:pPr>
        <w:pStyle w:val="ListBullet3"/>
      </w:pPr>
      <w:r w:rsidRPr="00AA7BB1">
        <w:t>Oversight Program,</w:t>
      </w:r>
    </w:p>
    <w:p w14:paraId="4F049653" w14:textId="77777777" w:rsidR="00E7195B" w:rsidRDefault="001D46C2" w:rsidP="00E7195B">
      <w:pPr>
        <w:pStyle w:val="ListBullet3"/>
      </w:pPr>
      <w:r w:rsidRPr="00AA7BB1">
        <w:t>Public Involvement,</w:t>
      </w:r>
    </w:p>
    <w:p w14:paraId="235164BA" w14:textId="77777777" w:rsidR="00E7195B" w:rsidRDefault="001D46C2" w:rsidP="00E7195B">
      <w:pPr>
        <w:pStyle w:val="ListBullet3"/>
      </w:pPr>
      <w:r w:rsidRPr="00AA7BB1">
        <w:t>Related Documents</w:t>
      </w:r>
      <w:r w:rsidR="00865E36">
        <w:t xml:space="preserve"> and </w:t>
      </w:r>
      <w:r w:rsidR="005A72FA">
        <w:t>Other Resources,</w:t>
      </w:r>
    </w:p>
    <w:p w14:paraId="315D709C" w14:textId="77777777" w:rsidR="00E7195B" w:rsidRDefault="00A13CCF" w:rsidP="00E7195B">
      <w:pPr>
        <w:pStyle w:val="ListBullet3"/>
      </w:pPr>
      <w:r>
        <w:t>Generic Communications Related to Operator Licensing,</w:t>
      </w:r>
    </w:p>
    <w:p w14:paraId="0EA4DA60" w14:textId="77777777" w:rsidR="00E7195B" w:rsidRDefault="006D69BE" w:rsidP="00E7195B">
      <w:pPr>
        <w:pStyle w:val="ListBullet3"/>
      </w:pPr>
      <w:r>
        <w:t>Operator Licensing</w:t>
      </w:r>
      <w:r w:rsidR="004D38A1">
        <w:t xml:space="preserve"> Program</w:t>
      </w:r>
      <w:r w:rsidR="001D46C2" w:rsidRPr="00AA7BB1">
        <w:t xml:space="preserve"> Feedback</w:t>
      </w:r>
      <w:r w:rsidR="004D38A1">
        <w:t>,</w:t>
      </w:r>
    </w:p>
    <w:p w14:paraId="4C916724" w14:textId="655A438E" w:rsidR="00245674" w:rsidRDefault="001D46C2" w:rsidP="00E7195B">
      <w:pPr>
        <w:pStyle w:val="ListBullet3"/>
        <w:contextualSpacing w:val="0"/>
      </w:pPr>
      <w:r w:rsidRPr="00AA7BB1">
        <w:t xml:space="preserve">Contact </w:t>
      </w:r>
      <w:r w:rsidR="00245674">
        <w:t>u</w:t>
      </w:r>
      <w:r w:rsidRPr="00AA7BB1">
        <w:t>s</w:t>
      </w:r>
      <w:r w:rsidR="00245674">
        <w:t xml:space="preserve"> About Operator Licensing</w:t>
      </w:r>
      <w:r w:rsidRPr="00AA7BB1">
        <w:t>.</w:t>
      </w:r>
    </w:p>
    <w:p w14:paraId="36D51533" w14:textId="77777777" w:rsidR="0002239C" w:rsidRDefault="001D46C2" w:rsidP="006556FD">
      <w:pPr>
        <w:pStyle w:val="BodyText"/>
        <w:numPr>
          <w:ilvl w:val="0"/>
          <w:numId w:val="60"/>
        </w:numPr>
      </w:pPr>
      <w:r w:rsidRPr="00AA7BB1">
        <w:t>Make a mental note of the document locations as you will need to refer to many of them while completing the remainder of the OL Examiner training and qualification program and after you are certified as an OL Examiner.</w:t>
      </w:r>
    </w:p>
    <w:p w14:paraId="3F844CB0" w14:textId="3B1CFCE5" w:rsidR="001D46C2" w:rsidRPr="00AA7BB1" w:rsidRDefault="00D731F2" w:rsidP="006556FD">
      <w:pPr>
        <w:pStyle w:val="BodyText"/>
        <w:numPr>
          <w:ilvl w:val="0"/>
          <w:numId w:val="60"/>
        </w:numPr>
      </w:pPr>
      <w:r>
        <w:lastRenderedPageBreak/>
        <w:t>Open</w:t>
      </w:r>
      <w:r w:rsidR="001D46C2" w:rsidRPr="00AA7BB1">
        <w:t xml:space="preserve"> the Feedback page and familiarize yourself with its layout.</w:t>
      </w:r>
    </w:p>
    <w:p w14:paraId="20BA3185" w14:textId="0C91E3FB" w:rsidR="001D46C2" w:rsidRPr="00AA7BB1" w:rsidRDefault="00323DEC" w:rsidP="006556FD">
      <w:pPr>
        <w:pStyle w:val="BodyText"/>
        <w:numPr>
          <w:ilvl w:val="0"/>
          <w:numId w:val="60"/>
        </w:numPr>
      </w:pPr>
      <w:r w:rsidRPr="00AA7BB1">
        <w:t>Familiarize yourself with the information available at the New Reactor Operator Licensing Home Page and the Operator Licensing and Training SharePoint site. The SharePoint site is used as a repository to store information for internal staff use.</w:t>
      </w:r>
    </w:p>
    <w:p w14:paraId="0A95F661" w14:textId="77777777" w:rsidR="001D46C2" w:rsidRPr="00AA7BB1" w:rsidRDefault="001D46C2" w:rsidP="0014167A">
      <w:pPr>
        <w:pStyle w:val="JOURNALHeading2"/>
      </w:pPr>
      <w:r w:rsidRPr="00A40468">
        <w:t>DOCUMENTATION:</w:t>
      </w:r>
      <w:r w:rsidRPr="00A40468">
        <w:tab/>
        <w:t>OL Examiner Signature</w:t>
      </w:r>
      <w:r w:rsidRPr="00AA7BB1">
        <w:t xml:space="preserve"> and Certification Card Item ISA-OLE-1</w:t>
      </w:r>
    </w:p>
    <w:p w14:paraId="5FE6F6C7" w14:textId="56D0380D" w:rsidR="001D46C2" w:rsidRPr="00757BC7" w:rsidRDefault="00F70E3A" w:rsidP="00F70E3A">
      <w:pPr>
        <w:pStyle w:val="JournalTOPIC"/>
      </w:pPr>
      <w:bookmarkStart w:id="48" w:name="_Toc143603937"/>
      <w:r>
        <w:lastRenderedPageBreak/>
        <w:t>(</w:t>
      </w:r>
      <w:r w:rsidR="001D46C2" w:rsidRPr="00757BC7">
        <w:t>ISA-OLE-2) (L) History and Organization of the Operator Licensing Program</w:t>
      </w:r>
      <w:bookmarkEnd w:id="48"/>
    </w:p>
    <w:p w14:paraId="4D378D55" w14:textId="77777777" w:rsidR="00D56C9C" w:rsidRDefault="00D56C9C" w:rsidP="00D56C9C">
      <w:pPr>
        <w:pStyle w:val="JOURNALHeading2"/>
      </w:pPr>
      <w:r>
        <w:rPr>
          <w:bCs w:val="0"/>
        </w:rPr>
        <w:t>PURPOSE:</w:t>
      </w:r>
    </w:p>
    <w:p w14:paraId="28F06AAB" w14:textId="639B6639" w:rsidR="001D46C2" w:rsidRPr="00757BC7" w:rsidRDefault="001D46C2" w:rsidP="00342558">
      <w:pPr>
        <w:pStyle w:val="BodyText"/>
      </w:pPr>
      <w:r w:rsidRPr="00757BC7">
        <w:t>The purpose of this activity is to familiarize you with the evolution of the OL program and the statutory / regulatory framework under which it functions.</w:t>
      </w:r>
    </w:p>
    <w:p w14:paraId="2DF32571" w14:textId="35D1A4C6" w:rsidR="001D46C2" w:rsidRPr="006D4BF0" w:rsidRDefault="001D46C2" w:rsidP="006D4BF0">
      <w:pPr>
        <w:pStyle w:val="JOURNALHeading2"/>
        <w:rPr>
          <w:bCs w:val="0"/>
        </w:rPr>
      </w:pPr>
      <w:r w:rsidRPr="00757BC7">
        <w:t>COMPETENCY</w:t>
      </w:r>
      <w:r w:rsidR="006D4BF0">
        <w:rPr>
          <w:bCs w:val="0"/>
        </w:rPr>
        <w:t xml:space="preserve"> </w:t>
      </w:r>
      <w:r w:rsidRPr="00757BC7">
        <w:t>AREA:</w:t>
      </w:r>
      <w:r w:rsidRPr="00757BC7">
        <w:tab/>
        <w:t>REGULATORY FRAMEWORK</w:t>
      </w:r>
    </w:p>
    <w:p w14:paraId="3D97BFF4" w14:textId="58CAF413" w:rsidR="001D46C2" w:rsidRPr="000D2C45" w:rsidRDefault="001D46C2" w:rsidP="000D2C45">
      <w:pPr>
        <w:pStyle w:val="JOURNALHeading2"/>
        <w:rPr>
          <w:bCs w:val="0"/>
        </w:rPr>
      </w:pPr>
      <w:r w:rsidRPr="00757BC7">
        <w:t>LEVEL OF</w:t>
      </w:r>
      <w:r w:rsidR="000F7D98">
        <w:t xml:space="preserve"> </w:t>
      </w:r>
      <w:r w:rsidRPr="00757BC7">
        <w:t>EFFORT:</w:t>
      </w:r>
      <w:r w:rsidR="00235E98">
        <w:tab/>
      </w:r>
      <w:r w:rsidRPr="00757BC7">
        <w:t>16 hours</w:t>
      </w:r>
    </w:p>
    <w:p w14:paraId="558BD93F" w14:textId="77777777" w:rsidR="00376F4C" w:rsidRDefault="001D46C2" w:rsidP="00295A7A">
      <w:pPr>
        <w:pStyle w:val="JOURNALHeading2"/>
      </w:pPr>
      <w:r w:rsidRPr="00757BC7">
        <w:t>REFERENCES:</w:t>
      </w:r>
    </w:p>
    <w:p w14:paraId="01ABB761" w14:textId="0E05E46A" w:rsidR="001D46C2" w:rsidRPr="004B6876" w:rsidRDefault="001D46C2" w:rsidP="006556FD">
      <w:pPr>
        <w:pStyle w:val="BodyText"/>
        <w:numPr>
          <w:ilvl w:val="0"/>
          <w:numId w:val="56"/>
        </w:numPr>
      </w:pPr>
      <w:r w:rsidRPr="004B6876">
        <w:rPr>
          <w:rStyle w:val="Hypertext"/>
          <w:color w:val="000000" w:themeColor="text1"/>
          <w:u w:val="none"/>
        </w:rPr>
        <w:t>Section 107 of the Atomic Energy Act of 1954</w:t>
      </w:r>
      <w:r w:rsidRPr="004B6876">
        <w:t xml:space="preserve"> (p. 60/150)</w:t>
      </w:r>
    </w:p>
    <w:p w14:paraId="33A6BF82" w14:textId="77777777" w:rsidR="001D46C2" w:rsidRPr="00754C9F" w:rsidRDefault="001D46C2" w:rsidP="006556FD">
      <w:pPr>
        <w:pStyle w:val="BodyText"/>
        <w:numPr>
          <w:ilvl w:val="0"/>
          <w:numId w:val="56"/>
        </w:numPr>
        <w:rPr>
          <w:rStyle w:val="Hypertext"/>
          <w:color w:val="000000" w:themeColor="text1"/>
          <w:u w:val="none"/>
        </w:rPr>
      </w:pPr>
      <w:r w:rsidRPr="004B6876">
        <w:rPr>
          <w:rStyle w:val="Hypertext"/>
          <w:color w:val="000000" w:themeColor="text1"/>
          <w:u w:val="none"/>
        </w:rPr>
        <w:t>Section 306 of the Nuclear Waste Policy Act of 1982</w:t>
      </w:r>
      <w:r w:rsidRPr="00754C9F">
        <w:rPr>
          <w:rStyle w:val="Hypertext"/>
          <w:color w:val="000000" w:themeColor="text1"/>
          <w:u w:val="none"/>
        </w:rPr>
        <w:t xml:space="preserve"> (p. 144/192)</w:t>
      </w:r>
    </w:p>
    <w:p w14:paraId="1F0DABB5" w14:textId="260BD3EC" w:rsidR="001D46C2" w:rsidRPr="00754C9F" w:rsidRDefault="001D46C2" w:rsidP="006556FD">
      <w:pPr>
        <w:pStyle w:val="BodyText"/>
        <w:numPr>
          <w:ilvl w:val="0"/>
          <w:numId w:val="56"/>
        </w:numPr>
        <w:rPr>
          <w:rStyle w:val="Hypertext"/>
          <w:color w:val="000000" w:themeColor="text1"/>
          <w:u w:val="none"/>
        </w:rPr>
      </w:pPr>
      <w:r w:rsidRPr="004B6876">
        <w:rPr>
          <w:rStyle w:val="Hypertext"/>
          <w:color w:val="000000" w:themeColor="text1"/>
          <w:u w:val="none"/>
        </w:rPr>
        <w:t>10 CFR Part 55</w:t>
      </w:r>
      <w:ins w:id="49" w:author="Author">
        <w:r w:rsidR="00F654B9" w:rsidRPr="00754C9F">
          <w:rPr>
            <w:rStyle w:val="Hypertext"/>
            <w:color w:val="000000" w:themeColor="text1"/>
            <w:u w:val="none"/>
          </w:rPr>
          <w:t>, “Operators’ Licenses”</w:t>
        </w:r>
      </w:ins>
    </w:p>
    <w:p w14:paraId="6A810230" w14:textId="77777777" w:rsidR="001D46C2" w:rsidRPr="00754C9F" w:rsidRDefault="001D46C2" w:rsidP="006556FD">
      <w:pPr>
        <w:pStyle w:val="BodyText"/>
        <w:numPr>
          <w:ilvl w:val="0"/>
          <w:numId w:val="56"/>
        </w:numPr>
        <w:rPr>
          <w:rStyle w:val="Hypertext"/>
          <w:color w:val="000000" w:themeColor="text1"/>
          <w:u w:val="none"/>
        </w:rPr>
      </w:pPr>
      <w:r w:rsidRPr="00754C9F">
        <w:rPr>
          <w:rStyle w:val="Hypertext"/>
          <w:color w:val="000000" w:themeColor="text1"/>
          <w:u w:val="none"/>
        </w:rPr>
        <w:t xml:space="preserve">1987 final rule; </w:t>
      </w:r>
      <w:r w:rsidRPr="004B6876">
        <w:rPr>
          <w:rStyle w:val="Hypertext"/>
          <w:color w:val="000000" w:themeColor="text1"/>
          <w:u w:val="none"/>
        </w:rPr>
        <w:t>NUREG-1262</w:t>
      </w:r>
      <w:r w:rsidRPr="00754C9F">
        <w:rPr>
          <w:rStyle w:val="Hypertext"/>
          <w:color w:val="000000" w:themeColor="text1"/>
          <w:u w:val="none"/>
        </w:rPr>
        <w:t xml:space="preserve"> (p. 154 -170)</w:t>
      </w:r>
    </w:p>
    <w:p w14:paraId="723DD78E" w14:textId="50F5CD58" w:rsidR="001D46C2" w:rsidRPr="00754C9F" w:rsidRDefault="001D46C2" w:rsidP="006556FD">
      <w:pPr>
        <w:pStyle w:val="BodyText"/>
        <w:numPr>
          <w:ilvl w:val="0"/>
          <w:numId w:val="56"/>
        </w:numPr>
        <w:rPr>
          <w:rStyle w:val="Hypertext"/>
          <w:color w:val="000000" w:themeColor="text1"/>
          <w:u w:val="none"/>
        </w:rPr>
      </w:pPr>
      <w:r w:rsidRPr="004B6876">
        <w:rPr>
          <w:rStyle w:val="Hypertext"/>
          <w:color w:val="000000" w:themeColor="text1"/>
          <w:u w:val="none"/>
        </w:rPr>
        <w:t>10 CFR 50.54(</w:t>
      </w:r>
      <w:proofErr w:type="spellStart"/>
      <w:r w:rsidRPr="004B6876">
        <w:rPr>
          <w:rStyle w:val="Hypertext"/>
          <w:color w:val="000000" w:themeColor="text1"/>
          <w:u w:val="none"/>
        </w:rPr>
        <w:t>i</w:t>
      </w:r>
      <w:proofErr w:type="spellEnd"/>
      <w:r w:rsidRPr="004B6876">
        <w:rPr>
          <w:rStyle w:val="Hypertext"/>
          <w:color w:val="000000" w:themeColor="text1"/>
          <w:u w:val="none"/>
        </w:rPr>
        <w:t>) - (m)</w:t>
      </w:r>
    </w:p>
    <w:p w14:paraId="498366E9" w14:textId="5D0A4962" w:rsidR="001D46C2" w:rsidRPr="00754C9F" w:rsidRDefault="001D46C2" w:rsidP="006556FD">
      <w:pPr>
        <w:pStyle w:val="BodyText"/>
        <w:numPr>
          <w:ilvl w:val="0"/>
          <w:numId w:val="56"/>
        </w:numPr>
        <w:rPr>
          <w:rStyle w:val="Hypertext"/>
          <w:color w:val="000000" w:themeColor="text1"/>
          <w:u w:val="none"/>
        </w:rPr>
      </w:pPr>
      <w:r w:rsidRPr="00754C9F">
        <w:rPr>
          <w:rStyle w:val="Hypertext"/>
          <w:color w:val="000000" w:themeColor="text1"/>
          <w:u w:val="none"/>
        </w:rPr>
        <w:t xml:space="preserve">OL Program </w:t>
      </w:r>
      <w:r w:rsidRPr="004B6876">
        <w:rPr>
          <w:rStyle w:val="Hypertext"/>
          <w:color w:val="000000" w:themeColor="text1"/>
          <w:u w:val="none"/>
        </w:rPr>
        <w:t>Chronology</w:t>
      </w:r>
      <w:r w:rsidR="0001178F" w:rsidRPr="004B6876">
        <w:rPr>
          <w:rStyle w:val="Hypertext"/>
          <w:color w:val="000000" w:themeColor="text1"/>
          <w:u w:val="none"/>
        </w:rPr>
        <w:t xml:space="preserve"> </w:t>
      </w:r>
      <w:r w:rsidR="00004123">
        <w:rPr>
          <w:rStyle w:val="Hypertext"/>
          <w:color w:val="000000" w:themeColor="text1"/>
          <w:u w:val="none"/>
        </w:rPr>
        <w:t>(</w:t>
      </w:r>
      <w:r w:rsidR="001519D0">
        <w:rPr>
          <w:rStyle w:val="Hypertext"/>
          <w:color w:val="000000" w:themeColor="text1"/>
          <w:u w:val="none"/>
        </w:rPr>
        <w:t xml:space="preserve">ADAMS </w:t>
      </w:r>
      <w:r w:rsidR="00512593">
        <w:rPr>
          <w:rStyle w:val="Hypertext"/>
          <w:color w:val="000000" w:themeColor="text1"/>
          <w:u w:val="none"/>
        </w:rPr>
        <w:t>Accession</w:t>
      </w:r>
      <w:r w:rsidR="001519D0">
        <w:rPr>
          <w:rStyle w:val="Hypertext"/>
          <w:color w:val="000000" w:themeColor="text1"/>
          <w:u w:val="none"/>
        </w:rPr>
        <w:t xml:space="preserve"> </w:t>
      </w:r>
      <w:r w:rsidR="00711946">
        <w:rPr>
          <w:rStyle w:val="Hypertext"/>
          <w:color w:val="000000" w:themeColor="text1"/>
          <w:u w:val="none"/>
        </w:rPr>
        <w:t xml:space="preserve">Number </w:t>
      </w:r>
      <w:r w:rsidR="00D4050D" w:rsidRPr="00754C9F">
        <w:rPr>
          <w:rStyle w:val="Hypertext"/>
          <w:color w:val="000000" w:themeColor="text1"/>
          <w:u w:val="none"/>
        </w:rPr>
        <w:t>ML16060A123</w:t>
      </w:r>
      <w:r w:rsidR="0001178F" w:rsidRPr="00754C9F">
        <w:rPr>
          <w:rStyle w:val="Hypertext"/>
          <w:color w:val="000000" w:themeColor="text1"/>
          <w:u w:val="none"/>
        </w:rPr>
        <w:t>)</w:t>
      </w:r>
      <w:r w:rsidR="009170AE" w:rsidRPr="00754C9F">
        <w:rPr>
          <w:rStyle w:val="Hypertext"/>
          <w:color w:val="000000" w:themeColor="text1"/>
          <w:u w:val="none"/>
        </w:rPr>
        <w:t xml:space="preserve"> </w:t>
      </w:r>
      <w:r w:rsidRPr="00754C9F">
        <w:rPr>
          <w:rStyle w:val="Hypertext"/>
          <w:color w:val="000000" w:themeColor="text1"/>
          <w:u w:val="none"/>
        </w:rPr>
        <w:t xml:space="preserve">and </w:t>
      </w:r>
      <w:r w:rsidRPr="00184279">
        <w:rPr>
          <w:rStyle w:val="Hypertext"/>
          <w:color w:val="000000" w:themeColor="text1"/>
          <w:u w:val="none"/>
        </w:rPr>
        <w:t>History 1979</w:t>
      </w:r>
      <w:r w:rsidR="00E81241">
        <w:rPr>
          <w:rStyle w:val="Hypertext"/>
          <w:color w:val="000000" w:themeColor="text1"/>
          <w:u w:val="none"/>
        </w:rPr>
        <w:t> </w:t>
      </w:r>
      <w:r w:rsidR="00E81241">
        <w:rPr>
          <w:rStyle w:val="Hypertext"/>
          <w:color w:val="000000" w:themeColor="text1"/>
          <w:u w:val="none"/>
        </w:rPr>
        <w:noBreakHyphen/>
        <w:t> </w:t>
      </w:r>
      <w:r w:rsidRPr="00184279">
        <w:rPr>
          <w:rStyle w:val="Hypertext"/>
          <w:color w:val="000000" w:themeColor="text1"/>
          <w:u w:val="none"/>
        </w:rPr>
        <w:t>1994</w:t>
      </w:r>
      <w:r w:rsidRPr="00754C9F">
        <w:rPr>
          <w:rStyle w:val="Hypertext"/>
          <w:color w:val="000000" w:themeColor="text1"/>
          <w:u w:val="none"/>
        </w:rPr>
        <w:t xml:space="preserve"> </w:t>
      </w:r>
      <w:r w:rsidR="0001178F" w:rsidRPr="00754C9F">
        <w:rPr>
          <w:rStyle w:val="Hypertext"/>
          <w:color w:val="000000" w:themeColor="text1"/>
          <w:u w:val="none"/>
        </w:rPr>
        <w:t>(</w:t>
      </w:r>
      <w:r w:rsidR="00D4050D" w:rsidRPr="00754C9F">
        <w:rPr>
          <w:rStyle w:val="Hypertext"/>
          <w:color w:val="000000" w:themeColor="text1"/>
          <w:u w:val="none"/>
        </w:rPr>
        <w:t>ML16084A726)</w:t>
      </w:r>
    </w:p>
    <w:p w14:paraId="510FCA17" w14:textId="00D37CBE" w:rsidR="001D46C2" w:rsidRPr="00754C9F" w:rsidRDefault="001D46C2" w:rsidP="006556FD">
      <w:pPr>
        <w:pStyle w:val="BodyText"/>
        <w:numPr>
          <w:ilvl w:val="0"/>
          <w:numId w:val="56"/>
        </w:numPr>
        <w:rPr>
          <w:rStyle w:val="Hypertext"/>
          <w:color w:val="000000" w:themeColor="text1"/>
          <w:u w:val="none"/>
        </w:rPr>
      </w:pPr>
      <w:r w:rsidRPr="004B6876">
        <w:rPr>
          <w:rStyle w:val="Hypertext"/>
          <w:color w:val="000000" w:themeColor="text1"/>
          <w:u w:val="none"/>
        </w:rPr>
        <w:t>OL Program Fact Sheet</w:t>
      </w:r>
      <w:r w:rsidRPr="00754C9F">
        <w:rPr>
          <w:rStyle w:val="Hypertext"/>
          <w:color w:val="000000" w:themeColor="text1"/>
          <w:u w:val="none"/>
        </w:rPr>
        <w:t xml:space="preserve"> </w:t>
      </w:r>
      <w:r w:rsidR="009F04C0" w:rsidRPr="00754C9F">
        <w:rPr>
          <w:rStyle w:val="Hypertext"/>
          <w:color w:val="000000" w:themeColor="text1"/>
          <w:u w:val="none"/>
        </w:rPr>
        <w:t>(</w:t>
      </w:r>
      <w:hyperlink r:id="rId16" w:history="1">
        <w:r w:rsidR="009F04C0" w:rsidRPr="00754C9F">
          <w:rPr>
            <w:rStyle w:val="Hypertext"/>
            <w:color w:val="000000" w:themeColor="text1"/>
            <w:u w:val="none"/>
          </w:rPr>
          <w:t>http://www.nrc.gov/reading-rm/doc-collections/fact-sheets/operator-licensing.html</w:t>
        </w:r>
      </w:hyperlink>
      <w:r w:rsidR="009F04C0" w:rsidRPr="00754C9F">
        <w:rPr>
          <w:rStyle w:val="Hypertext"/>
          <w:color w:val="000000" w:themeColor="text1"/>
          <w:u w:val="none"/>
        </w:rPr>
        <w:t>)</w:t>
      </w:r>
    </w:p>
    <w:p w14:paraId="65C8BF34" w14:textId="4C653B59" w:rsidR="001D46C2" w:rsidRPr="00754C9F" w:rsidRDefault="001D46C2" w:rsidP="006556FD">
      <w:pPr>
        <w:pStyle w:val="BodyText"/>
        <w:numPr>
          <w:ilvl w:val="0"/>
          <w:numId w:val="56"/>
        </w:numPr>
        <w:rPr>
          <w:rStyle w:val="Hypertext"/>
          <w:color w:val="000000" w:themeColor="text1"/>
          <w:u w:val="none"/>
        </w:rPr>
      </w:pPr>
      <w:r w:rsidRPr="00754C9F">
        <w:rPr>
          <w:rStyle w:val="Hypertext"/>
          <w:color w:val="000000" w:themeColor="text1"/>
          <w:u w:val="none"/>
        </w:rPr>
        <w:t xml:space="preserve">NRC </w:t>
      </w:r>
      <w:r w:rsidRPr="004B6876">
        <w:rPr>
          <w:rStyle w:val="Hypertext"/>
          <w:color w:val="000000" w:themeColor="text1"/>
          <w:u w:val="none"/>
        </w:rPr>
        <w:t>Organization Charts</w:t>
      </w:r>
      <w:r w:rsidRPr="00754C9F">
        <w:rPr>
          <w:rStyle w:val="Hypertext"/>
          <w:color w:val="000000" w:themeColor="text1"/>
          <w:u w:val="none"/>
        </w:rPr>
        <w:t xml:space="preserve"> and Delegation of Authority</w:t>
      </w:r>
    </w:p>
    <w:p w14:paraId="22BE2150" w14:textId="77A1EAA2" w:rsidR="001D46C2" w:rsidRPr="004B6876" w:rsidRDefault="001D46C2" w:rsidP="002614CB">
      <w:pPr>
        <w:pStyle w:val="BodyText"/>
        <w:numPr>
          <w:ilvl w:val="0"/>
          <w:numId w:val="56"/>
        </w:numPr>
      </w:pPr>
      <w:r w:rsidRPr="00754C9F">
        <w:rPr>
          <w:rStyle w:val="Hypertext"/>
          <w:color w:val="000000" w:themeColor="text1"/>
          <w:u w:val="none"/>
        </w:rPr>
        <w:t>O</w:t>
      </w:r>
      <w:r w:rsidRPr="004B6876">
        <w:t>L Manual Chapters (</w:t>
      </w:r>
      <w:r w:rsidR="00E8695B">
        <w:t xml:space="preserve">ADAMS </w:t>
      </w:r>
      <w:r w:rsidR="0018140B">
        <w:t>non-public f</w:t>
      </w:r>
      <w:r w:rsidR="00E8695B">
        <w:t xml:space="preserve">older </w:t>
      </w:r>
      <w:r w:rsidR="0018140B">
        <w:t>l</w:t>
      </w:r>
      <w:r w:rsidR="00E8695B">
        <w:t xml:space="preserve">ocation - </w:t>
      </w:r>
      <w:hyperlink r:id="rId17" w:history="1">
        <w:r w:rsidR="00403E10" w:rsidRPr="00E8695B">
          <w:rPr>
            <w:color w:val="0000FF"/>
            <w:u w:val="single"/>
          </w:rPr>
          <w:t>/NRR/NRR-DRO/NRR-DRO/IOLB/MANUAL CHAPTERS (OLMC)</w:t>
        </w:r>
      </w:hyperlink>
      <w:r w:rsidRPr="004B6876">
        <w:t>)</w:t>
      </w:r>
    </w:p>
    <w:p w14:paraId="3BDD9FAB" w14:textId="77777777" w:rsidR="005D416C" w:rsidRDefault="001D46C2" w:rsidP="009961A1">
      <w:pPr>
        <w:pStyle w:val="JOURNALHeading2"/>
      </w:pPr>
      <w:r w:rsidRPr="00757BC7">
        <w:t>EVALUATION</w:t>
      </w:r>
      <w:r w:rsidR="009961A1">
        <w:t xml:space="preserve"> </w:t>
      </w:r>
      <w:r w:rsidRPr="00757BC7">
        <w:t>CRITERIA:</w:t>
      </w:r>
    </w:p>
    <w:p w14:paraId="42BB4535" w14:textId="5EEA33AD" w:rsidR="001D46C2" w:rsidRPr="00757BC7" w:rsidRDefault="001D46C2" w:rsidP="00C7567A">
      <w:pPr>
        <w:pStyle w:val="BodyText"/>
      </w:pPr>
      <w:r w:rsidRPr="00757BC7">
        <w:t>Upon completing this activity, you will be asked to demonstrate your understanding of the OL program history and regulatory framework as follows:</w:t>
      </w:r>
    </w:p>
    <w:p w14:paraId="279B0ED6" w14:textId="22E657D2" w:rsidR="001D46C2" w:rsidRPr="00757BC7" w:rsidRDefault="001D46C2" w:rsidP="00C7567A">
      <w:pPr>
        <w:pStyle w:val="BodyText"/>
        <w:numPr>
          <w:ilvl w:val="0"/>
          <w:numId w:val="57"/>
        </w:numPr>
      </w:pPr>
      <w:r w:rsidRPr="00757BC7">
        <w:t>Discuss the statutory requirements for the OL program as stated in the Atomic Energy Act of 1954.</w:t>
      </w:r>
    </w:p>
    <w:p w14:paraId="255711BF" w14:textId="1FA70431" w:rsidR="001D46C2" w:rsidRPr="00757BC7" w:rsidRDefault="001D46C2" w:rsidP="00B020B4">
      <w:pPr>
        <w:pStyle w:val="BodyText"/>
        <w:numPr>
          <w:ilvl w:val="0"/>
          <w:numId w:val="57"/>
        </w:numPr>
      </w:pPr>
      <w:r w:rsidRPr="00757BC7">
        <w:t>Discuss the statutory and regulatory changes put into effect by the Nuclear Waste Policy Act of 1982, including the 1987 final amendment to 10 CFR 55.</w:t>
      </w:r>
    </w:p>
    <w:p w14:paraId="68EC08E8" w14:textId="00541207" w:rsidR="001D46C2" w:rsidRPr="00757BC7" w:rsidRDefault="001D46C2" w:rsidP="00E2361B">
      <w:pPr>
        <w:pStyle w:val="BodyText"/>
        <w:numPr>
          <w:ilvl w:val="0"/>
          <w:numId w:val="57"/>
        </w:numPr>
      </w:pPr>
      <w:r w:rsidRPr="00757BC7">
        <w:t>Discuss the layout and major Subparts of 10 CFR Part 55.</w:t>
      </w:r>
    </w:p>
    <w:p w14:paraId="2B1FA208" w14:textId="63DD76E8" w:rsidR="0002239C" w:rsidRDefault="001D46C2" w:rsidP="006556FD">
      <w:pPr>
        <w:pStyle w:val="BodyText"/>
        <w:numPr>
          <w:ilvl w:val="0"/>
          <w:numId w:val="57"/>
        </w:numPr>
      </w:pPr>
      <w:r w:rsidRPr="00757BC7">
        <w:t>Outline the major offices having OL responsibilities and briefly describe the functioning of the following: the NRR Operator Licensing Program Office; the Director, D</w:t>
      </w:r>
      <w:ins w:id="50" w:author="Author">
        <w:r w:rsidR="00794BA9">
          <w:t xml:space="preserve">ivision of </w:t>
        </w:r>
        <w:r w:rsidR="00794BA9">
          <w:lastRenderedPageBreak/>
          <w:t>Reactor Oversight (DRO)</w:t>
        </w:r>
      </w:ins>
      <w:r w:rsidRPr="00757BC7">
        <w:t>; the Atomic Safety and Licensing Board; the NRC Regional Offices.</w:t>
      </w:r>
    </w:p>
    <w:p w14:paraId="7A29F5F9" w14:textId="3ACF052C" w:rsidR="001D46C2" w:rsidRPr="00757BC7" w:rsidRDefault="001D46C2" w:rsidP="00E2361B">
      <w:pPr>
        <w:pStyle w:val="BodyText"/>
        <w:numPr>
          <w:ilvl w:val="0"/>
          <w:numId w:val="57"/>
        </w:numPr>
      </w:pPr>
      <w:r w:rsidRPr="00757BC7">
        <w:t>Describe the Region</w:t>
      </w:r>
      <w:r w:rsidR="00074FD4" w:rsidRPr="00757BC7">
        <w:t>’</w:t>
      </w:r>
      <w:r w:rsidRPr="00757BC7">
        <w:t>s OL organization and its relationship to and interaction with the NRR OL Program Office.</w:t>
      </w:r>
    </w:p>
    <w:p w14:paraId="448E3898" w14:textId="77777777" w:rsidR="00E24493" w:rsidRDefault="001D46C2" w:rsidP="00E2361B">
      <w:pPr>
        <w:pStyle w:val="JOURNALHeading2"/>
      </w:pPr>
      <w:r w:rsidRPr="00757BC7">
        <w:t>TASKS:</w:t>
      </w:r>
      <w:r w:rsidRPr="00757BC7">
        <w:tab/>
      </w:r>
    </w:p>
    <w:p w14:paraId="25CBDECC" w14:textId="1BA56BA1" w:rsidR="001D46C2" w:rsidRPr="00757BC7" w:rsidRDefault="001D46C2" w:rsidP="00E2361B">
      <w:pPr>
        <w:pStyle w:val="BodyText"/>
        <w:numPr>
          <w:ilvl w:val="0"/>
          <w:numId w:val="58"/>
        </w:numPr>
      </w:pPr>
      <w:r w:rsidRPr="00757BC7">
        <w:t>On the OL Website, locate and review the statutory requirements for the OL program (i.e., references 1 and 2).</w:t>
      </w:r>
    </w:p>
    <w:p w14:paraId="3DB68A1D" w14:textId="652CD833" w:rsidR="001D46C2" w:rsidRPr="00757BC7" w:rsidRDefault="001D46C2" w:rsidP="001826DA">
      <w:pPr>
        <w:pStyle w:val="BodyText"/>
        <w:numPr>
          <w:ilvl w:val="0"/>
          <w:numId w:val="58"/>
        </w:numPr>
      </w:pPr>
      <w:r w:rsidRPr="00757BC7">
        <w:t>Locate and read a copy of 10 CFR Part 55 (it</w:t>
      </w:r>
      <w:r w:rsidR="00DF6FC5">
        <w:t xml:space="preserve"> i</w:t>
      </w:r>
      <w:r w:rsidRPr="00757BC7">
        <w:t xml:space="preserve">s </w:t>
      </w:r>
      <w:r w:rsidR="000F0B23">
        <w:t xml:space="preserve">available </w:t>
      </w:r>
      <w:r w:rsidR="00801160">
        <w:t xml:space="preserve">in digital format on the </w:t>
      </w:r>
      <w:r w:rsidRPr="00757BC7">
        <w:t xml:space="preserve">web, </w:t>
      </w:r>
      <w:r w:rsidR="00527973">
        <w:t xml:space="preserve">and in various applications that are available </w:t>
      </w:r>
      <w:r w:rsidR="00A0532A">
        <w:t>for use on a smartphone</w:t>
      </w:r>
      <w:r w:rsidR="00046235">
        <w:t>,</w:t>
      </w:r>
      <w:r w:rsidR="00AF656E">
        <w:t xml:space="preserve"> </w:t>
      </w:r>
      <w:r w:rsidRPr="00757BC7">
        <w:t xml:space="preserve">but a </w:t>
      </w:r>
      <w:r w:rsidR="00F6068C">
        <w:t xml:space="preserve">paper </w:t>
      </w:r>
      <w:r w:rsidRPr="00757BC7">
        <w:t>copy might be useful). Become familiar with its overall layout and format.</w:t>
      </w:r>
    </w:p>
    <w:p w14:paraId="2BB89B86" w14:textId="742B4377" w:rsidR="001D46C2" w:rsidRPr="00757BC7" w:rsidRDefault="001D46C2" w:rsidP="001826DA">
      <w:pPr>
        <w:pStyle w:val="BodyText"/>
        <w:numPr>
          <w:ilvl w:val="0"/>
          <w:numId w:val="58"/>
        </w:numPr>
      </w:pPr>
      <w:r w:rsidRPr="00757BC7">
        <w:t>Locate and review the Federal Register Notice (FRN) for the 1987 amendment to Part</w:t>
      </w:r>
      <w:r w:rsidR="005C2E0A">
        <w:t> </w:t>
      </w:r>
      <w:r w:rsidRPr="00757BC7">
        <w:t>55, which implemented Section 306 of the NWPA of 1982. A copy of the FRN is in NUREG-1262. Briefly review some of the questions and answers in the NUREG to get a sense for its content, as it will be a useful reference in the future. (Note that NUREG</w:t>
      </w:r>
      <w:r w:rsidR="00A53140">
        <w:noBreakHyphen/>
      </w:r>
      <w:r w:rsidRPr="00757BC7">
        <w:t xml:space="preserve">1262 provides a useful historical perspective but that some of the answers have been overtaken by changes in the </w:t>
      </w:r>
      <w:r w:rsidR="007E7054">
        <w:t>OL</w:t>
      </w:r>
      <w:r w:rsidRPr="00757BC7">
        <w:t xml:space="preserve"> regulations, policies, and guidance.)</w:t>
      </w:r>
    </w:p>
    <w:p w14:paraId="19AFACD0" w14:textId="4A731A6A" w:rsidR="001D46C2" w:rsidRPr="00757BC7" w:rsidRDefault="001D46C2" w:rsidP="001826DA">
      <w:pPr>
        <w:pStyle w:val="BodyText"/>
        <w:numPr>
          <w:ilvl w:val="0"/>
          <w:numId w:val="58"/>
        </w:numPr>
      </w:pPr>
      <w:r w:rsidRPr="00757BC7">
        <w:t>Locate a copy of Part 50 (it</w:t>
      </w:r>
      <w:r w:rsidR="00DF6FC5">
        <w:t xml:space="preserve"> i</w:t>
      </w:r>
      <w:r w:rsidRPr="00757BC7">
        <w:t>s also on the web) and review the license conditions applicable to the OL program.</w:t>
      </w:r>
    </w:p>
    <w:p w14:paraId="03857797" w14:textId="77777777" w:rsidR="001D46C2" w:rsidRPr="00757BC7" w:rsidRDefault="001D46C2" w:rsidP="006556FD">
      <w:pPr>
        <w:pStyle w:val="BodyText"/>
        <w:numPr>
          <w:ilvl w:val="0"/>
          <w:numId w:val="58"/>
        </w:numPr>
      </w:pPr>
      <w:r w:rsidRPr="00757BC7">
        <w:t>Find the OL program history / chronology on the OL web site and familiarize yourself with the major events since the accident at TMI, which initiated a round of changes in the OL and training areas.</w:t>
      </w:r>
    </w:p>
    <w:p w14:paraId="00B9300E" w14:textId="28A8B309" w:rsidR="001D46C2" w:rsidRPr="00757BC7" w:rsidRDefault="001D46C2" w:rsidP="001826DA">
      <w:pPr>
        <w:pStyle w:val="BodyText"/>
        <w:numPr>
          <w:ilvl w:val="0"/>
          <w:numId w:val="58"/>
        </w:numPr>
      </w:pPr>
      <w:r w:rsidRPr="00757BC7">
        <w:t>Review the Office of Public Affairs</w:t>
      </w:r>
      <w:r w:rsidR="00074FD4" w:rsidRPr="00757BC7">
        <w:t>’</w:t>
      </w:r>
      <w:r w:rsidRPr="00757BC7">
        <w:t xml:space="preserve"> OL Program Fact Sheet on the web site. This provides a brief overview of the major program changes since 1995.</w:t>
      </w:r>
    </w:p>
    <w:p w14:paraId="39AA289E" w14:textId="14E90B00" w:rsidR="001D46C2" w:rsidRPr="00757BC7" w:rsidRDefault="001D46C2" w:rsidP="001826DA">
      <w:pPr>
        <w:pStyle w:val="BodyText"/>
        <w:numPr>
          <w:ilvl w:val="0"/>
          <w:numId w:val="58"/>
        </w:numPr>
      </w:pPr>
      <w:r w:rsidRPr="00757BC7">
        <w:t>Locate and review an NRC organization chart, with emphasis on the regional operator licensing organization and how it fits into the NRR OL program.</w:t>
      </w:r>
    </w:p>
    <w:p w14:paraId="2204E325" w14:textId="2FFC4CA8" w:rsidR="001D46C2" w:rsidRPr="00757BC7" w:rsidRDefault="001D46C2" w:rsidP="006556FD">
      <w:pPr>
        <w:pStyle w:val="BodyText"/>
        <w:numPr>
          <w:ilvl w:val="0"/>
          <w:numId w:val="58"/>
        </w:numPr>
      </w:pPr>
      <w:r w:rsidRPr="00757BC7">
        <w:t>Locate and review the NRR OL Program Office manual chapters that describe the regional audit and oversight functions including the Report on Interaction (ROI) process.</w:t>
      </w:r>
    </w:p>
    <w:p w14:paraId="308ABFF5" w14:textId="77777777" w:rsidR="001D46C2" w:rsidRPr="00757BC7" w:rsidRDefault="001D46C2" w:rsidP="00704FDA">
      <w:pPr>
        <w:pStyle w:val="JOURNALHeading2"/>
      </w:pPr>
      <w:r w:rsidRPr="00757BC7">
        <w:t>DOCUMENTATION:</w:t>
      </w:r>
      <w:r w:rsidRPr="00757BC7">
        <w:tab/>
        <w:t>OL Examiner Signature and Certification Card Item ISA-OLE-2</w:t>
      </w:r>
    </w:p>
    <w:p w14:paraId="43D51C00" w14:textId="266FB46B" w:rsidR="001D46C2" w:rsidRPr="00757BC7" w:rsidRDefault="001D46C2" w:rsidP="00795EE0">
      <w:pPr>
        <w:pStyle w:val="JournalTOPIC"/>
      </w:pPr>
      <w:bookmarkStart w:id="51" w:name="_Toc143603938"/>
      <w:r w:rsidRPr="00757BC7">
        <w:lastRenderedPageBreak/>
        <w:t>(ISA-OLE-3) License Eligibility Requirements and Guidelines</w:t>
      </w:r>
      <w:bookmarkEnd w:id="51"/>
    </w:p>
    <w:p w14:paraId="0B36A445" w14:textId="77777777" w:rsidR="00D56C9C" w:rsidRDefault="00D56C9C" w:rsidP="00D56C9C">
      <w:pPr>
        <w:pStyle w:val="JOURNALHeading2"/>
      </w:pPr>
      <w:r>
        <w:rPr>
          <w:bCs w:val="0"/>
        </w:rPr>
        <w:t>PURPOSE:</w:t>
      </w:r>
    </w:p>
    <w:p w14:paraId="06292262" w14:textId="6F4B79FF" w:rsidR="001D46C2" w:rsidRPr="00757BC7" w:rsidRDefault="001D46C2" w:rsidP="00A82A2A">
      <w:pPr>
        <w:pStyle w:val="BodyText"/>
      </w:pPr>
      <w:r w:rsidRPr="00757BC7">
        <w:t xml:space="preserve">The purpose of this activity is to familiarize you with the regulatory requirements, regulatory guidelines, and industry standards related to NRC reactor operator and senior operator license eligibility. It also provides exposure to the </w:t>
      </w:r>
      <w:r w:rsidR="00E73D67">
        <w:t>Reactor Program System – Operator Licensing (RPS</w:t>
      </w:r>
      <w:r w:rsidR="005C2E0A">
        <w:noBreakHyphen/>
      </w:r>
      <w:r w:rsidR="00E73D67">
        <w:t>OL</w:t>
      </w:r>
      <w:r w:rsidRPr="00757BC7">
        <w:t>)</w:t>
      </w:r>
      <w:r w:rsidR="00E73D67">
        <w:t>, Operator Digitized Docket</w:t>
      </w:r>
      <w:r w:rsidR="00A719E2">
        <w:t>,</w:t>
      </w:r>
      <w:r w:rsidRPr="00757BC7">
        <w:t xml:space="preserve"> and docket files.</w:t>
      </w:r>
    </w:p>
    <w:p w14:paraId="759E900B" w14:textId="72271B0F" w:rsidR="001D46C2" w:rsidRPr="00A82A2A" w:rsidRDefault="001D46C2" w:rsidP="00A82A2A">
      <w:pPr>
        <w:pStyle w:val="JOURNALHeading2"/>
        <w:rPr>
          <w:bCs w:val="0"/>
        </w:rPr>
      </w:pPr>
      <w:r w:rsidRPr="00857379">
        <w:rPr>
          <w:bCs w:val="0"/>
        </w:rPr>
        <w:t>COMPETENCY</w:t>
      </w:r>
      <w:r w:rsidR="00A82A2A">
        <w:rPr>
          <w:bCs w:val="0"/>
        </w:rPr>
        <w:t xml:space="preserve"> </w:t>
      </w:r>
      <w:r w:rsidRPr="00857379">
        <w:rPr>
          <w:bCs w:val="0"/>
        </w:rPr>
        <w:t>AREA</w:t>
      </w:r>
      <w:r w:rsidRPr="00757BC7">
        <w:t>:</w:t>
      </w:r>
      <w:r w:rsidRPr="00757BC7">
        <w:tab/>
        <w:t>REGULATORY FRAMEWORK</w:t>
      </w:r>
    </w:p>
    <w:p w14:paraId="235318F4" w14:textId="791D3034" w:rsidR="001D46C2" w:rsidRPr="00A82A2A" w:rsidRDefault="001D46C2" w:rsidP="00A82A2A">
      <w:pPr>
        <w:pStyle w:val="JOURNALHeading2"/>
        <w:rPr>
          <w:bCs w:val="0"/>
        </w:rPr>
      </w:pPr>
      <w:r w:rsidRPr="00757BC7">
        <w:t>LEVEL OF</w:t>
      </w:r>
      <w:r w:rsidR="00A82A2A">
        <w:rPr>
          <w:bCs w:val="0"/>
        </w:rPr>
        <w:t xml:space="preserve"> </w:t>
      </w:r>
      <w:r w:rsidRPr="00757BC7">
        <w:t>EFFORT:</w:t>
      </w:r>
      <w:r w:rsidRPr="00757BC7">
        <w:tab/>
        <w:t>16 hours</w:t>
      </w:r>
    </w:p>
    <w:p w14:paraId="10F2919F" w14:textId="77777777" w:rsidR="007B5F49" w:rsidRDefault="001D46C2" w:rsidP="00857379">
      <w:pPr>
        <w:pStyle w:val="JOURNALHeading2"/>
        <w:rPr>
          <w:bCs w:val="0"/>
        </w:rPr>
      </w:pPr>
      <w:r w:rsidRPr="00757BC7">
        <w:t>REFERENCES:</w:t>
      </w:r>
    </w:p>
    <w:p w14:paraId="45F1154B" w14:textId="2CE49AA5" w:rsidR="001D46C2" w:rsidRPr="004B6876" w:rsidRDefault="001D46C2" w:rsidP="006556FD">
      <w:pPr>
        <w:pStyle w:val="BodyText"/>
        <w:numPr>
          <w:ilvl w:val="0"/>
          <w:numId w:val="53"/>
        </w:numPr>
      </w:pPr>
      <w:r w:rsidRPr="004B6876">
        <w:t xml:space="preserve">Subparts B, C, and D of </w:t>
      </w:r>
      <w:r w:rsidRPr="004B6876">
        <w:rPr>
          <w:rStyle w:val="Hypertext"/>
          <w:color w:val="000000" w:themeColor="text1"/>
          <w:u w:val="none"/>
        </w:rPr>
        <w:t>10 CFR 55</w:t>
      </w:r>
      <w:r w:rsidRPr="004B6876">
        <w:t>; 55.47</w:t>
      </w:r>
    </w:p>
    <w:p w14:paraId="4CCAB11E" w14:textId="3F3442E7" w:rsidR="001D46C2" w:rsidRPr="008E569F" w:rsidRDefault="001D46C2" w:rsidP="006556FD">
      <w:pPr>
        <w:pStyle w:val="BodyText"/>
        <w:numPr>
          <w:ilvl w:val="0"/>
          <w:numId w:val="53"/>
        </w:numPr>
      </w:pPr>
      <w:r w:rsidRPr="008E569F">
        <w:t>NRC Forms 398 and 396</w:t>
      </w:r>
    </w:p>
    <w:p w14:paraId="16F9A1B2" w14:textId="256CDFC0" w:rsidR="001D46C2" w:rsidRPr="008E569F" w:rsidRDefault="001D46C2" w:rsidP="006556FD">
      <w:pPr>
        <w:pStyle w:val="BodyText"/>
        <w:numPr>
          <w:ilvl w:val="0"/>
          <w:numId w:val="53"/>
        </w:numPr>
      </w:pPr>
      <w:r w:rsidRPr="008E569F">
        <w:t>Licensing Basis Documents T</w:t>
      </w:r>
      <w:ins w:id="52" w:author="Author">
        <w:r w:rsidR="00E27F50" w:rsidRPr="008E569F">
          <w:t>echnical Specifications (T</w:t>
        </w:r>
      </w:ins>
      <w:r w:rsidRPr="008E569F">
        <w:t>S</w:t>
      </w:r>
      <w:ins w:id="53" w:author="Author">
        <w:r w:rsidR="00E27F50" w:rsidRPr="008E569F">
          <w:t>)</w:t>
        </w:r>
      </w:ins>
      <w:r w:rsidRPr="008E569F">
        <w:t xml:space="preserve"> and </w:t>
      </w:r>
      <w:ins w:id="54" w:author="Author">
        <w:r w:rsidR="00F8596B" w:rsidRPr="008E569F">
          <w:t xml:space="preserve">Final Safety Analysis </w:t>
        </w:r>
        <w:r w:rsidR="00A548F4">
          <w:t>(</w:t>
        </w:r>
      </w:ins>
      <w:r w:rsidRPr="008E569F">
        <w:t>FSAR)</w:t>
      </w:r>
    </w:p>
    <w:p w14:paraId="01BCDC52" w14:textId="3F709E97" w:rsidR="001D46C2" w:rsidRPr="008E569F" w:rsidRDefault="001D46C2" w:rsidP="006556FD">
      <w:pPr>
        <w:pStyle w:val="BodyText"/>
        <w:numPr>
          <w:ilvl w:val="0"/>
          <w:numId w:val="53"/>
        </w:numPr>
      </w:pPr>
      <w:r w:rsidRPr="008E569F">
        <w:t xml:space="preserve">Regulatory Issue Summary </w:t>
      </w:r>
      <w:ins w:id="55" w:author="Author">
        <w:r w:rsidR="00F30B03" w:rsidRPr="008E569F">
          <w:t>(RIS)</w:t>
        </w:r>
      </w:ins>
      <w:r w:rsidRPr="008E569F">
        <w:t>2001-01</w:t>
      </w:r>
    </w:p>
    <w:p w14:paraId="455CE12C" w14:textId="587323A0" w:rsidR="001D46C2" w:rsidRPr="008E569F" w:rsidRDefault="001D46C2" w:rsidP="006556FD">
      <w:pPr>
        <w:pStyle w:val="BodyText"/>
        <w:numPr>
          <w:ilvl w:val="0"/>
          <w:numId w:val="53"/>
        </w:numPr>
      </w:pPr>
      <w:r w:rsidRPr="008E569F">
        <w:t>Regulatory Guide 1.8</w:t>
      </w:r>
      <w:ins w:id="56" w:author="Author">
        <w:r w:rsidR="00C57FD8" w:rsidRPr="008E569F">
          <w:t>, “Qualification and Training of Personnel for Nuclear Power Plants”</w:t>
        </w:r>
      </w:ins>
    </w:p>
    <w:p w14:paraId="17373559" w14:textId="7CA204C2" w:rsidR="001D46C2" w:rsidRPr="008E569F" w:rsidRDefault="00832D88" w:rsidP="006556FD">
      <w:pPr>
        <w:pStyle w:val="BodyText"/>
        <w:numPr>
          <w:ilvl w:val="0"/>
          <w:numId w:val="53"/>
        </w:numPr>
      </w:pPr>
      <w:ins w:id="57" w:author="Author">
        <w:r w:rsidRPr="00757BC7">
          <w:t>American National Standards Institute</w:t>
        </w:r>
        <w:r w:rsidRPr="008E569F">
          <w:t xml:space="preserve"> </w:t>
        </w:r>
        <w:r>
          <w:t>(</w:t>
        </w:r>
      </w:ins>
      <w:r w:rsidR="001D46C2" w:rsidRPr="008E569F">
        <w:t>ANSI</w:t>
      </w:r>
      <w:ins w:id="58" w:author="Author">
        <w:r>
          <w:t>)</w:t>
        </w:r>
      </w:ins>
      <w:r w:rsidR="001D46C2" w:rsidRPr="008E569F">
        <w:t>/ANS 3.1</w:t>
      </w:r>
      <w:ins w:id="59" w:author="Author">
        <w:r w:rsidR="00C57FD8" w:rsidRPr="008E569F">
          <w:t>, “Selection Qualification and Training of Personnel at Nuclear Power Plants”</w:t>
        </w:r>
      </w:ins>
    </w:p>
    <w:p w14:paraId="02F183A4" w14:textId="5ABA2424" w:rsidR="006D5D1F" w:rsidRPr="008E569F" w:rsidRDefault="004D2ADF" w:rsidP="006556FD">
      <w:pPr>
        <w:pStyle w:val="BodyText"/>
        <w:numPr>
          <w:ilvl w:val="0"/>
          <w:numId w:val="53"/>
        </w:numPr>
      </w:pPr>
      <w:r w:rsidRPr="008E569F">
        <w:t>NRC Operator License Eligibility Requirements (National Academy of Nuclear Training Guideline Summary) (</w:t>
      </w:r>
      <w:r w:rsidR="00EF5A58" w:rsidRPr="00EF5A58">
        <w:t>https://www.nrc.gov/docs/ML2114/ML21144A141.pdf</w:t>
      </w:r>
      <w:r w:rsidR="00046235">
        <w:t>)</w:t>
      </w:r>
    </w:p>
    <w:p w14:paraId="59878C53" w14:textId="48EE5D97" w:rsidR="001D46C2" w:rsidRPr="008E569F" w:rsidRDefault="001D46C2" w:rsidP="006556FD">
      <w:pPr>
        <w:pStyle w:val="BodyText"/>
        <w:numPr>
          <w:ilvl w:val="0"/>
          <w:numId w:val="53"/>
        </w:numPr>
      </w:pPr>
      <w:r w:rsidRPr="008E569F">
        <w:t>Regulatory Guide 1.134</w:t>
      </w:r>
      <w:ins w:id="60" w:author="Author">
        <w:r w:rsidR="00C57FD8" w:rsidRPr="008E569F">
          <w:t>, “Medical Examination of Personnel at Nuclear Power Plants”</w:t>
        </w:r>
      </w:ins>
    </w:p>
    <w:p w14:paraId="401F3BCC" w14:textId="3D637526" w:rsidR="001D46C2" w:rsidRPr="008E569F" w:rsidRDefault="001D46C2" w:rsidP="006556FD">
      <w:pPr>
        <w:pStyle w:val="BodyText"/>
        <w:numPr>
          <w:ilvl w:val="0"/>
          <w:numId w:val="53"/>
        </w:numPr>
      </w:pPr>
      <w:r w:rsidRPr="008E569F">
        <w:t>INs 91-08, 94-14, 97-67, 98-37, and 04-20</w:t>
      </w:r>
    </w:p>
    <w:p w14:paraId="0945CD51" w14:textId="6B6A34E5" w:rsidR="001D46C2" w:rsidRPr="008E569F" w:rsidRDefault="001D46C2" w:rsidP="006556FD">
      <w:pPr>
        <w:pStyle w:val="BodyText"/>
        <w:numPr>
          <w:ilvl w:val="0"/>
          <w:numId w:val="53"/>
        </w:numPr>
      </w:pPr>
      <w:r w:rsidRPr="008E569F">
        <w:t>ANSI/ANS 3.4</w:t>
      </w:r>
      <w:ins w:id="61" w:author="Author">
        <w:r w:rsidR="00C57FD8" w:rsidRPr="008E569F">
          <w:t>, “Medical Certification and Monitoring of Personnel Requiring Operator Licenses for Nuclear Power Plants”</w:t>
        </w:r>
      </w:ins>
    </w:p>
    <w:p w14:paraId="55E2457C" w14:textId="68C84365" w:rsidR="001D46C2" w:rsidRPr="008E569F" w:rsidRDefault="001D46C2" w:rsidP="006556FD">
      <w:pPr>
        <w:pStyle w:val="BodyText"/>
        <w:numPr>
          <w:ilvl w:val="0"/>
          <w:numId w:val="53"/>
        </w:numPr>
      </w:pPr>
      <w:r w:rsidRPr="008E569F">
        <w:t>ES-</w:t>
      </w:r>
      <w:r w:rsidR="00CC6B6E" w:rsidRPr="008E569F">
        <w:t>2.2</w:t>
      </w:r>
      <w:r w:rsidRPr="008E569F">
        <w:t xml:space="preserve"> of NUREG-1021</w:t>
      </w:r>
    </w:p>
    <w:p w14:paraId="056B9420" w14:textId="2D77D237" w:rsidR="00194C18" w:rsidRPr="008E569F" w:rsidRDefault="00194C18" w:rsidP="006556FD">
      <w:pPr>
        <w:pStyle w:val="BodyText"/>
        <w:numPr>
          <w:ilvl w:val="0"/>
          <w:numId w:val="53"/>
        </w:numPr>
      </w:pPr>
      <w:r w:rsidRPr="008E569F">
        <w:t xml:space="preserve">Operator Digitized Docket </w:t>
      </w:r>
      <w:r w:rsidR="00FD2AE0" w:rsidRPr="008E569F">
        <w:t>(</w:t>
      </w:r>
      <w:r w:rsidR="00E44B98" w:rsidRPr="008E569F">
        <w:t xml:space="preserve">ODD) </w:t>
      </w:r>
      <w:r w:rsidRPr="008E569F">
        <w:t>(</w:t>
      </w:r>
      <w:hyperlink r:id="rId18" w:history="1">
        <w:r w:rsidRPr="008E569F">
          <w:t>https://adamsicm.nrc.gov/ODD/</w:t>
        </w:r>
      </w:hyperlink>
      <w:r w:rsidRPr="008E569F">
        <w:t>) and associated user guide</w:t>
      </w:r>
      <w:r w:rsidR="009363BE" w:rsidRPr="008E569F">
        <w:t>s</w:t>
      </w:r>
      <w:r w:rsidRPr="008E569F">
        <w:t xml:space="preserve"> (located in </w:t>
      </w:r>
      <w:r w:rsidR="003A372E" w:rsidRPr="008E569F">
        <w:t xml:space="preserve">the non-public </w:t>
      </w:r>
      <w:r w:rsidRPr="008E569F">
        <w:t xml:space="preserve">ODD </w:t>
      </w:r>
      <w:r w:rsidR="003A372E" w:rsidRPr="008E569F">
        <w:t xml:space="preserve">system </w:t>
      </w:r>
      <w:r w:rsidRPr="008E569F">
        <w:t>under the “Help” tab)</w:t>
      </w:r>
      <w:r w:rsidR="00232E7E" w:rsidRPr="008E569F">
        <w:t xml:space="preserve"> </w:t>
      </w:r>
      <w:r w:rsidRPr="008E569F">
        <w:t>Reactor Program Systems – Operator Licensing</w:t>
      </w:r>
      <w:r w:rsidR="00D514F4" w:rsidRPr="008E569F">
        <w:t xml:space="preserve"> (</w:t>
      </w:r>
      <w:hyperlink r:id="rId19" w:history="1">
        <w:r w:rsidR="0018140B" w:rsidRPr="008E569F">
          <w:t>https://rrps.nrc.gov/OLTS/Home/OL</w:t>
        </w:r>
      </w:hyperlink>
      <w:r w:rsidR="00F83F6B" w:rsidRPr="008E569F">
        <w:t>)</w:t>
      </w:r>
      <w:r w:rsidR="0018140B" w:rsidRPr="008E569F">
        <w:t xml:space="preserve"> non-public</w:t>
      </w:r>
    </w:p>
    <w:p w14:paraId="743FA123" w14:textId="76581DB0" w:rsidR="00726ACF" w:rsidRPr="008E569F" w:rsidRDefault="001D46C2" w:rsidP="006556FD">
      <w:pPr>
        <w:pStyle w:val="BodyText"/>
        <w:numPr>
          <w:ilvl w:val="0"/>
          <w:numId w:val="53"/>
        </w:numPr>
      </w:pPr>
      <w:r w:rsidRPr="008E569F">
        <w:t>Associated Feedback, additional guidance, and ROIs issued since the last NUREG-1021 revision</w:t>
      </w:r>
    </w:p>
    <w:p w14:paraId="4B488AFF" w14:textId="6D85E184" w:rsidR="001D46C2" w:rsidRPr="00B304BE" w:rsidRDefault="001D46C2" w:rsidP="00B304BE">
      <w:pPr>
        <w:pStyle w:val="BodyText"/>
        <w:numPr>
          <w:ilvl w:val="0"/>
          <w:numId w:val="53"/>
        </w:numPr>
        <w:rPr>
          <w:color w:val="000000" w:themeColor="text1"/>
        </w:rPr>
      </w:pPr>
      <w:r w:rsidRPr="008E569F">
        <w:t>NEI 0</w:t>
      </w:r>
      <w:r w:rsidRPr="004B6876">
        <w:rPr>
          <w:color w:val="000000" w:themeColor="text1"/>
        </w:rPr>
        <w:t>6.13A, “Template for an Industry</w:t>
      </w:r>
      <w:r w:rsidR="00255E97">
        <w:rPr>
          <w:color w:val="000000" w:themeColor="text1"/>
        </w:rPr>
        <w:t xml:space="preserve"> </w:t>
      </w:r>
      <w:r w:rsidRPr="004B6876">
        <w:rPr>
          <w:color w:val="000000" w:themeColor="text1"/>
        </w:rPr>
        <w:t>Training Program</w:t>
      </w:r>
      <w:r w:rsidR="006C6EE4" w:rsidRPr="006C6EE4">
        <w:rPr>
          <w:color w:val="000000" w:themeColor="text1"/>
        </w:rPr>
        <w:t xml:space="preserve"> </w:t>
      </w:r>
      <w:r w:rsidRPr="004B6876">
        <w:rPr>
          <w:color w:val="000000" w:themeColor="text1"/>
        </w:rPr>
        <w:t>Description”</w:t>
      </w:r>
    </w:p>
    <w:p w14:paraId="6D26200B" w14:textId="0862286B" w:rsidR="001D46C2" w:rsidRPr="00B304BE" w:rsidRDefault="001D46C2" w:rsidP="00B304BE">
      <w:pPr>
        <w:pStyle w:val="JOURNALHeading2"/>
        <w:rPr>
          <w:bCs w:val="0"/>
        </w:rPr>
      </w:pPr>
      <w:r w:rsidRPr="00757BC7">
        <w:lastRenderedPageBreak/>
        <w:t>EVALUATION</w:t>
      </w:r>
      <w:r w:rsidR="00B304BE">
        <w:t xml:space="preserve"> </w:t>
      </w:r>
      <w:r w:rsidRPr="00757BC7">
        <w:t>CRITERIA:</w:t>
      </w:r>
      <w:r w:rsidR="00B304BE">
        <w:tab/>
      </w:r>
      <w:r w:rsidRPr="00757BC7">
        <w:t xml:space="preserve">At the completion of this </w:t>
      </w:r>
      <w:ins w:id="62" w:author="Author">
        <w:r w:rsidR="00005520" w:rsidRPr="00757BC7">
          <w:t>activity,</w:t>
        </w:r>
      </w:ins>
      <w:r w:rsidRPr="00757BC7">
        <w:t xml:space="preserve"> you should be able to:</w:t>
      </w:r>
    </w:p>
    <w:p w14:paraId="4FE57A63" w14:textId="7F1A4FF2" w:rsidR="001D46C2" w:rsidRPr="00757BC7" w:rsidRDefault="001D46C2" w:rsidP="009B2D88">
      <w:pPr>
        <w:pStyle w:val="BodyText"/>
        <w:numPr>
          <w:ilvl w:val="0"/>
          <w:numId w:val="54"/>
        </w:numPr>
      </w:pPr>
      <w:r w:rsidRPr="00757BC7">
        <w:t>Discuss the regulatory requirements for operator license eligibility, including medical fitness, waivers and exemptions, the license application process, and facility licensing basis (TS and FSAR) documents.</w:t>
      </w:r>
    </w:p>
    <w:p w14:paraId="066A04BA" w14:textId="424BFCC6" w:rsidR="0002239C" w:rsidRDefault="001D46C2" w:rsidP="006556FD">
      <w:pPr>
        <w:pStyle w:val="BodyText"/>
        <w:numPr>
          <w:ilvl w:val="0"/>
          <w:numId w:val="54"/>
        </w:numPr>
      </w:pPr>
      <w:r w:rsidRPr="00757BC7">
        <w:t>Discuss the background documents (ANSI, RG</w:t>
      </w:r>
      <w:r w:rsidR="000B2C19">
        <w:t>, etc.</w:t>
      </w:r>
      <w:r w:rsidRPr="00757BC7">
        <w:t>) that provide guidance regarding licensed operator experience and training.</w:t>
      </w:r>
    </w:p>
    <w:p w14:paraId="3693A3BA" w14:textId="23748A71" w:rsidR="001D46C2" w:rsidRPr="00757BC7" w:rsidRDefault="001D46C2" w:rsidP="009B2D88">
      <w:pPr>
        <w:pStyle w:val="BodyText"/>
        <w:numPr>
          <w:ilvl w:val="0"/>
          <w:numId w:val="54"/>
        </w:numPr>
      </w:pPr>
      <w:r w:rsidRPr="00757BC7">
        <w:t>Discuss the background documents (ANSI and RG) that provide guidance regarding licensed operator medical qualifications.</w:t>
      </w:r>
    </w:p>
    <w:p w14:paraId="78D3D281" w14:textId="1A6F4EE9" w:rsidR="001D46C2" w:rsidRPr="00757BC7" w:rsidRDefault="001D46C2" w:rsidP="009B2D88">
      <w:pPr>
        <w:pStyle w:val="BodyText"/>
        <w:numPr>
          <w:ilvl w:val="0"/>
          <w:numId w:val="54"/>
        </w:numPr>
      </w:pPr>
      <w:r w:rsidRPr="00757BC7">
        <w:t xml:space="preserve">Discuss the implementation of the license application and waiver processes, including applicant and regional responsibilities, the handling of forms, establishment of docket files, and </w:t>
      </w:r>
      <w:r w:rsidR="00F83F6B">
        <w:t>the making of RPS-OL entries. This includes the use of ODD.</w:t>
      </w:r>
    </w:p>
    <w:p w14:paraId="713FA5CE" w14:textId="77777777" w:rsidR="001D46C2" w:rsidRPr="00757BC7" w:rsidRDefault="001D46C2" w:rsidP="006556FD">
      <w:pPr>
        <w:pStyle w:val="BodyText"/>
        <w:numPr>
          <w:ilvl w:val="0"/>
          <w:numId w:val="54"/>
        </w:numPr>
      </w:pPr>
      <w:r w:rsidRPr="00757BC7">
        <w:t>Discuss the types of waivers, who has the authority to approve them, and how they are documented.</w:t>
      </w:r>
    </w:p>
    <w:p w14:paraId="01926782" w14:textId="77777777" w:rsidR="007B5F49" w:rsidRDefault="001D46C2" w:rsidP="00857379">
      <w:pPr>
        <w:pStyle w:val="JOURNALHeading2"/>
      </w:pPr>
      <w:r w:rsidRPr="00757BC7">
        <w:t>TASKS:</w:t>
      </w:r>
      <w:r w:rsidRPr="00757BC7">
        <w:tab/>
      </w:r>
    </w:p>
    <w:p w14:paraId="3ED11AF1" w14:textId="247782C3" w:rsidR="001D46C2" w:rsidRPr="00757BC7" w:rsidRDefault="001D46C2" w:rsidP="00C50709">
      <w:pPr>
        <w:pStyle w:val="BodyText"/>
        <w:numPr>
          <w:ilvl w:val="0"/>
          <w:numId w:val="55"/>
        </w:numPr>
      </w:pPr>
      <w:r w:rsidRPr="00757BC7">
        <w:t>Review Subparts B, C, and D of Part 55, which cover the regulatory requirements for operator license eligibility, including medical fitness, exemptions, and the license application process. Also review Section 55.47 regarding examination waivers.</w:t>
      </w:r>
    </w:p>
    <w:p w14:paraId="5A816C5B" w14:textId="290673A0" w:rsidR="001D46C2" w:rsidRPr="00757BC7" w:rsidRDefault="001D46C2" w:rsidP="00C50709">
      <w:pPr>
        <w:pStyle w:val="BodyText"/>
        <w:numPr>
          <w:ilvl w:val="0"/>
          <w:numId w:val="55"/>
        </w:numPr>
      </w:pPr>
      <w:r w:rsidRPr="00757BC7">
        <w:t>Review IN</w:t>
      </w:r>
      <w:r w:rsidR="00074FD4" w:rsidRPr="00757BC7">
        <w:t>’</w:t>
      </w:r>
      <w:r w:rsidRPr="00757BC7">
        <w:t xml:space="preserve">s 97-67 and 98-37 and </w:t>
      </w:r>
      <w:ins w:id="63" w:author="Author">
        <w:r w:rsidR="00B01401">
          <w:t>Regulatory Information Summary (</w:t>
        </w:r>
      </w:ins>
      <w:r w:rsidRPr="00757BC7">
        <w:t>RIS</w:t>
      </w:r>
      <w:ins w:id="64" w:author="Author">
        <w:r w:rsidR="00B01401">
          <w:t>)</w:t>
        </w:r>
      </w:ins>
      <w:r w:rsidRPr="00757BC7">
        <w:t xml:space="preserve"> 2001-01 on the OL web site. Obtain a copy of and review the background documents (ANSI 3.1, ACAD </w:t>
      </w:r>
      <w:r w:rsidR="001138A3" w:rsidRPr="00757BC7">
        <w:t>10-001</w:t>
      </w:r>
      <w:r w:rsidR="00C0547A">
        <w:t xml:space="preserve"> Summary document</w:t>
      </w:r>
      <w:r w:rsidRPr="00757BC7">
        <w:t xml:space="preserve">, and RG 1.8) that provide guidance regarding licensed operator experience and training. Familiarize yourself with the guidelines for other staff positions, focus primarily on licensed operators and senior operators. Although you should focus primarily on the current version of each document, peruse previous versions (i.e., ANSI </w:t>
      </w:r>
      <w:ins w:id="65" w:author="Author">
        <w:r w:rsidR="00102B4E">
          <w:t>N</w:t>
        </w:r>
      </w:ins>
      <w:r w:rsidRPr="00757BC7">
        <w:t>18.1-1971 and 3.1-1981, and RG 1.8, Rev. 2) to get a sense of the evolutionary changes affecting licensed operators.</w:t>
      </w:r>
    </w:p>
    <w:p w14:paraId="16D47016" w14:textId="766EABBA" w:rsidR="001D46C2" w:rsidRPr="00757BC7" w:rsidRDefault="001D46C2" w:rsidP="00C50709">
      <w:pPr>
        <w:pStyle w:val="BodyText"/>
        <w:numPr>
          <w:ilvl w:val="0"/>
          <w:numId w:val="55"/>
        </w:numPr>
      </w:pPr>
      <w:r w:rsidRPr="00757BC7">
        <w:t xml:space="preserve">Obtain and review copies of the background documents (ANSI 3.4-1996, RG 1.134, </w:t>
      </w:r>
      <w:r w:rsidR="00DF6AD2">
        <w:t>r</w:t>
      </w:r>
      <w:r w:rsidRPr="00757BC7">
        <w:t>ev</w:t>
      </w:r>
      <w:r w:rsidR="00DF6AD2">
        <w:t>ision</w:t>
      </w:r>
      <w:r w:rsidRPr="00757BC7">
        <w:t xml:space="preserve"> 3, and INs 91-08, 94-14 and 04-20) that provide guidance regarding licensed operator medical qualifications. Many licensees are still using the previous version of each document, so review them as well.</w:t>
      </w:r>
    </w:p>
    <w:p w14:paraId="243B9525" w14:textId="02A603BE" w:rsidR="001D46C2" w:rsidRPr="00757BC7" w:rsidRDefault="001D46C2" w:rsidP="00C50709">
      <w:pPr>
        <w:pStyle w:val="BodyText"/>
        <w:numPr>
          <w:ilvl w:val="0"/>
          <w:numId w:val="55"/>
        </w:numPr>
      </w:pPr>
      <w:r w:rsidRPr="00757BC7">
        <w:t xml:space="preserve">Review the license application </w:t>
      </w:r>
      <w:r w:rsidR="0044501C">
        <w:t xml:space="preserve">and waiver process </w:t>
      </w:r>
      <w:r w:rsidR="00A33DA3">
        <w:t xml:space="preserve">located in ES-2.2 </w:t>
      </w:r>
      <w:r w:rsidR="005F16B6">
        <w:t>of</w:t>
      </w:r>
      <w:r w:rsidRPr="00757BC7">
        <w:t xml:space="preserve"> NUREG-1021. Familiarize yourself with the applicants</w:t>
      </w:r>
      <w:r w:rsidR="00074FD4" w:rsidRPr="00757BC7">
        <w:t>’</w:t>
      </w:r>
      <w:r w:rsidRPr="00757BC7">
        <w:t xml:space="preserve"> and regional office</w:t>
      </w:r>
      <w:r w:rsidR="00074FD4" w:rsidRPr="00757BC7">
        <w:t>’</w:t>
      </w:r>
      <w:r w:rsidRPr="00757BC7">
        <w:t>s responsibilities, the handling of forms, establishment of docket files, and the approval and documentation of waivers.</w:t>
      </w:r>
    </w:p>
    <w:p w14:paraId="2949A11C" w14:textId="7717778D" w:rsidR="00DE7C3D" w:rsidRDefault="00F83F6B" w:rsidP="006556FD">
      <w:pPr>
        <w:pStyle w:val="BodyText"/>
        <w:numPr>
          <w:ilvl w:val="0"/>
          <w:numId w:val="55"/>
        </w:numPr>
      </w:pPr>
      <w:r w:rsidRPr="003A372E">
        <w:t xml:space="preserve">Obtain access to ODD and RPS-OL, if </w:t>
      </w:r>
      <w:ins w:id="66" w:author="Author">
        <w:r w:rsidR="00C57FD8" w:rsidRPr="003A372E">
          <w:t>necessary,</w:t>
        </w:r>
      </w:ins>
      <w:r w:rsidRPr="003A372E">
        <w:t xml:space="preserve"> by </w:t>
      </w:r>
      <w:r w:rsidR="007078FF" w:rsidRPr="00220DD6">
        <w:t>contacting</w:t>
      </w:r>
      <w:r w:rsidR="007078FF" w:rsidRPr="003A372E">
        <w:t xml:space="preserve"> the </w:t>
      </w:r>
      <w:r w:rsidR="008F1252" w:rsidRPr="003A372E">
        <w:t>operator licensing assistant (</w:t>
      </w:r>
      <w:r w:rsidR="007078FF" w:rsidRPr="003A372E">
        <w:t>OLA</w:t>
      </w:r>
      <w:r w:rsidR="008F1252" w:rsidRPr="003A372E">
        <w:t>)</w:t>
      </w:r>
      <w:r w:rsidRPr="003A372E">
        <w:t xml:space="preserve"> for ODD access and </w:t>
      </w:r>
      <w:hyperlink r:id="rId20" w:history="1">
        <w:r w:rsidRPr="003A372E">
          <w:rPr>
            <w:rStyle w:val="Hyperlink"/>
          </w:rPr>
          <w:t>RPSSupport@nrc.gov</w:t>
        </w:r>
      </w:hyperlink>
      <w:r w:rsidRPr="003A372E">
        <w:t xml:space="preserve"> for RPS-OL access. Review desktop and user guides for the system</w:t>
      </w:r>
      <w:r w:rsidR="00F025D1" w:rsidRPr="003A372E">
        <w:t>s using links within each system</w:t>
      </w:r>
      <w:r w:rsidR="000B1938" w:rsidRPr="003A372E">
        <w:t xml:space="preserve"> </w:t>
      </w:r>
      <w:r w:rsidR="005A24D0" w:rsidRPr="003A372E">
        <w:t>(under the “help” button)</w:t>
      </w:r>
      <w:r w:rsidR="00F025D1" w:rsidRPr="003A372E">
        <w:t>.</w:t>
      </w:r>
    </w:p>
    <w:p w14:paraId="67468225" w14:textId="32D1362C" w:rsidR="0018140B" w:rsidRPr="00757BC7" w:rsidRDefault="00AF7C23" w:rsidP="00C50709">
      <w:pPr>
        <w:pStyle w:val="BodyText"/>
        <w:numPr>
          <w:ilvl w:val="0"/>
          <w:numId w:val="55"/>
        </w:numPr>
      </w:pPr>
      <w:r>
        <w:lastRenderedPageBreak/>
        <w:t>Discuss the process to use ODD with a qualified examiner</w:t>
      </w:r>
      <w:r w:rsidR="00BE68E0">
        <w:t xml:space="preserve"> and obtain a demonstration of how to electronically sign necessary examination documents</w:t>
      </w:r>
      <w:r>
        <w:t xml:space="preserve">. Discuss the process for using RPS-OL with the </w:t>
      </w:r>
      <w:r w:rsidR="008F1252">
        <w:t>OLA</w:t>
      </w:r>
      <w:r w:rsidR="00A3735D">
        <w:t xml:space="preserve"> and obtain a demonstration of key functions</w:t>
      </w:r>
      <w:r>
        <w:t>.</w:t>
      </w:r>
    </w:p>
    <w:p w14:paraId="79F47267" w14:textId="01011896" w:rsidR="0002239C" w:rsidRDefault="008E69A5" w:rsidP="006556FD">
      <w:pPr>
        <w:pStyle w:val="BodyText"/>
        <w:numPr>
          <w:ilvl w:val="0"/>
          <w:numId w:val="55"/>
        </w:numPr>
      </w:pPr>
      <w:r>
        <w:t>Request access to the regional digital docket files from the OLA and r</w:t>
      </w:r>
      <w:r w:rsidR="001D46C2" w:rsidRPr="00757BC7">
        <w:t>eview a sample of docket files to familiarize yourself with their contents.</w:t>
      </w:r>
    </w:p>
    <w:p w14:paraId="7042383F" w14:textId="04B2EA0E" w:rsidR="001D46C2" w:rsidRPr="00757BC7" w:rsidRDefault="001D46C2" w:rsidP="00B920FF">
      <w:pPr>
        <w:pStyle w:val="BodyText"/>
        <w:numPr>
          <w:ilvl w:val="0"/>
          <w:numId w:val="55"/>
        </w:numPr>
      </w:pPr>
      <w:r w:rsidRPr="00757BC7">
        <w:t xml:space="preserve">Review the OL web site for </w:t>
      </w:r>
      <w:r w:rsidR="004D4004">
        <w:t>f</w:t>
      </w:r>
      <w:r w:rsidRPr="00757BC7">
        <w:t>eedback related to license eligibility and review any related ROIs issued since the last revision of NUREG-1021 was published.</w:t>
      </w:r>
    </w:p>
    <w:p w14:paraId="3774B1A3" w14:textId="26D824AA" w:rsidR="001D46C2" w:rsidRPr="00757BC7" w:rsidRDefault="001D46C2" w:rsidP="00857379">
      <w:pPr>
        <w:pStyle w:val="JOURNALHeading2"/>
      </w:pPr>
      <w:r w:rsidRPr="00757BC7">
        <w:t>DOCUMENTATION: OL Examiner Signature and Certification Card Item ISA-OLE-3</w:t>
      </w:r>
    </w:p>
    <w:p w14:paraId="25E60963" w14:textId="7B03C501" w:rsidR="001D46C2" w:rsidRPr="00A40468" w:rsidRDefault="001D46C2" w:rsidP="00795EE0">
      <w:pPr>
        <w:pStyle w:val="JournalTOPIC"/>
      </w:pPr>
      <w:bookmarkStart w:id="67" w:name="_Toc143603939"/>
      <w:r w:rsidRPr="00A40468">
        <w:lastRenderedPageBreak/>
        <w:t>(ISA-OLE-4) (L) Initial Operator Licensing Process</w:t>
      </w:r>
      <w:bookmarkEnd w:id="67"/>
    </w:p>
    <w:p w14:paraId="728864D9" w14:textId="77777777" w:rsidR="00D56C9C" w:rsidRDefault="00D56C9C" w:rsidP="002E3552">
      <w:pPr>
        <w:pStyle w:val="JOURNALHeading2"/>
      </w:pPr>
      <w:r>
        <w:t>PURPOSE:</w:t>
      </w:r>
    </w:p>
    <w:p w14:paraId="5B11D8AB" w14:textId="5E7E5643" w:rsidR="001D46C2" w:rsidRPr="00A40468" w:rsidRDefault="001D46C2" w:rsidP="002E3552">
      <w:pPr>
        <w:pStyle w:val="BodyText"/>
      </w:pPr>
      <w:r w:rsidRPr="00A40468">
        <w:t xml:space="preserve">The purpose of this activity is to familiarize you with the initial </w:t>
      </w:r>
      <w:r w:rsidR="007E7054">
        <w:t>OL</w:t>
      </w:r>
      <w:r w:rsidRPr="00A40468">
        <w:t xml:space="preserve"> process, including examination scheduling and coordination, and post-examination activities.</w:t>
      </w:r>
    </w:p>
    <w:p w14:paraId="21352E62" w14:textId="596B343D" w:rsidR="001D46C2" w:rsidRPr="00A40468" w:rsidRDefault="001D46C2" w:rsidP="00116A86">
      <w:pPr>
        <w:pStyle w:val="JOURNALHeading2"/>
      </w:pPr>
      <w:r w:rsidRPr="00A40468">
        <w:t>COMPETENCYAREA:</w:t>
      </w:r>
      <w:r w:rsidRPr="00A40468">
        <w:tab/>
        <w:t>INSPECTION</w:t>
      </w:r>
      <w:r w:rsidR="002E3552">
        <w:t xml:space="preserve"> </w:t>
      </w:r>
      <w:r w:rsidRPr="00A40468">
        <w:t>ASSESSMENT AND ENFORCEMENT</w:t>
      </w:r>
    </w:p>
    <w:p w14:paraId="0E6074AD" w14:textId="3C70E044" w:rsidR="001D46C2" w:rsidRPr="00A40468" w:rsidRDefault="001D46C2" w:rsidP="00116A86">
      <w:pPr>
        <w:pStyle w:val="JOURNALHeading2"/>
      </w:pPr>
      <w:r w:rsidRPr="00A40468">
        <w:t>LEVEL OF</w:t>
      </w:r>
      <w:r w:rsidR="00116A86">
        <w:t xml:space="preserve"> </w:t>
      </w:r>
      <w:r w:rsidRPr="00A40468">
        <w:t>EFFORT:</w:t>
      </w:r>
      <w:r w:rsidRPr="00A40468">
        <w:tab/>
        <w:t>16 hours</w:t>
      </w:r>
    </w:p>
    <w:p w14:paraId="797CE255" w14:textId="77777777" w:rsidR="005C15C6" w:rsidRDefault="001D46C2" w:rsidP="00116A86">
      <w:pPr>
        <w:pStyle w:val="JOURNALHeading2"/>
      </w:pPr>
      <w:r w:rsidRPr="00A40468">
        <w:t>REFERENCES:</w:t>
      </w:r>
    </w:p>
    <w:p w14:paraId="2568BFFB" w14:textId="5A6C46D5" w:rsidR="001D46C2" w:rsidRPr="00CF696F" w:rsidRDefault="001D46C2" w:rsidP="006556FD">
      <w:pPr>
        <w:pStyle w:val="BodyText"/>
        <w:numPr>
          <w:ilvl w:val="0"/>
          <w:numId w:val="50"/>
        </w:numPr>
      </w:pPr>
      <w:r w:rsidRPr="00CF696F">
        <w:rPr>
          <w:rStyle w:val="Hypertext"/>
          <w:color w:val="000000" w:themeColor="text1"/>
          <w:u w:val="none"/>
        </w:rPr>
        <w:t>10 CFR 55.40;</w:t>
      </w:r>
      <w:ins w:id="68" w:author="Author">
        <w:r w:rsidR="00656A22">
          <w:rPr>
            <w:rStyle w:val="Hypertext"/>
            <w:color w:val="000000" w:themeColor="text1"/>
            <w:u w:val="none"/>
          </w:rPr>
          <w:t xml:space="preserve"> “Implementation” and</w:t>
        </w:r>
      </w:ins>
      <w:r w:rsidRPr="00CF696F">
        <w:rPr>
          <w:rStyle w:val="Hypertext"/>
          <w:color w:val="000000" w:themeColor="text1"/>
          <w:u w:val="none"/>
        </w:rPr>
        <w:t xml:space="preserve"> 55.49</w:t>
      </w:r>
      <w:ins w:id="69" w:author="Author">
        <w:r w:rsidR="00DA0888">
          <w:t xml:space="preserve">,” </w:t>
        </w:r>
        <w:proofErr w:type="spellStart"/>
        <w:r w:rsidR="00DA0888">
          <w:t>Intergrity</w:t>
        </w:r>
        <w:proofErr w:type="spellEnd"/>
        <w:r w:rsidR="00656A22">
          <w:t xml:space="preserve"> of Examinations and Tests”</w:t>
        </w:r>
      </w:ins>
    </w:p>
    <w:p w14:paraId="3E99BD53" w14:textId="3265F3CF" w:rsidR="001D46C2" w:rsidRPr="005C15C6" w:rsidRDefault="001D46C2" w:rsidP="006556FD">
      <w:pPr>
        <w:pStyle w:val="BodyText"/>
        <w:numPr>
          <w:ilvl w:val="0"/>
          <w:numId w:val="50"/>
        </w:numPr>
        <w:rPr>
          <w:rStyle w:val="Hypertext"/>
          <w:color w:val="000000" w:themeColor="text1"/>
          <w:u w:val="none"/>
        </w:rPr>
      </w:pPr>
      <w:r w:rsidRPr="00CF696F">
        <w:rPr>
          <w:rStyle w:val="Hypertext"/>
          <w:color w:val="000000" w:themeColor="text1"/>
          <w:u w:val="none"/>
        </w:rPr>
        <w:t>SECY-98-266</w:t>
      </w:r>
      <w:r w:rsidR="005B1713">
        <w:rPr>
          <w:rStyle w:val="Hypertext"/>
          <w:color w:val="000000" w:themeColor="text1"/>
          <w:u w:val="none"/>
        </w:rPr>
        <w:t>, “Final Rule</w:t>
      </w:r>
      <w:r w:rsidR="0063020B">
        <w:rPr>
          <w:rStyle w:val="Hypertext"/>
          <w:color w:val="000000" w:themeColor="text1"/>
          <w:u w:val="none"/>
        </w:rPr>
        <w:t xml:space="preserve"> -</w:t>
      </w:r>
      <w:r w:rsidR="005B1713">
        <w:rPr>
          <w:rStyle w:val="Hypertext"/>
          <w:color w:val="000000" w:themeColor="text1"/>
          <w:u w:val="none"/>
        </w:rPr>
        <w:t xml:space="preserve"> Requirements for Initial Operator</w:t>
      </w:r>
      <w:r w:rsidR="00046235">
        <w:rPr>
          <w:rStyle w:val="Hypertext"/>
          <w:color w:val="000000" w:themeColor="text1"/>
          <w:u w:val="none"/>
        </w:rPr>
        <w:t xml:space="preserve"> </w:t>
      </w:r>
      <w:r w:rsidR="005B1713">
        <w:rPr>
          <w:rStyle w:val="Hypertext"/>
          <w:color w:val="000000" w:themeColor="text1"/>
          <w:u w:val="none"/>
        </w:rPr>
        <w:t>Licens</w:t>
      </w:r>
      <w:r w:rsidR="0063020B">
        <w:rPr>
          <w:rStyle w:val="Hypertext"/>
          <w:color w:val="000000" w:themeColor="text1"/>
          <w:u w:val="none"/>
        </w:rPr>
        <w:t>ing</w:t>
      </w:r>
      <w:r w:rsidR="005B1713">
        <w:rPr>
          <w:rStyle w:val="Hypertext"/>
          <w:color w:val="000000" w:themeColor="text1"/>
          <w:u w:val="none"/>
        </w:rPr>
        <w:t xml:space="preserve"> Examinations”</w:t>
      </w:r>
    </w:p>
    <w:p w14:paraId="7BBCA668" w14:textId="27C3BDD3" w:rsidR="00FE7161" w:rsidRDefault="001D46C2" w:rsidP="006556FD">
      <w:pPr>
        <w:pStyle w:val="BodyText"/>
        <w:numPr>
          <w:ilvl w:val="0"/>
          <w:numId w:val="50"/>
        </w:numPr>
        <w:rPr>
          <w:rStyle w:val="Hypertext"/>
          <w:color w:val="000000" w:themeColor="text1"/>
          <w:u w:val="none"/>
        </w:rPr>
      </w:pPr>
      <w:r w:rsidRPr="005C15C6">
        <w:rPr>
          <w:rStyle w:val="Hypertext"/>
          <w:color w:val="000000" w:themeColor="text1"/>
          <w:u w:val="none"/>
        </w:rPr>
        <w:t>ES-</w:t>
      </w:r>
      <w:r w:rsidR="001776A9" w:rsidRPr="005C15C6">
        <w:rPr>
          <w:rStyle w:val="Hypertext"/>
          <w:color w:val="000000" w:themeColor="text1"/>
          <w:u w:val="none"/>
        </w:rPr>
        <w:t xml:space="preserve">1.3, </w:t>
      </w:r>
      <w:r w:rsidR="00F357DB" w:rsidRPr="005C15C6">
        <w:rPr>
          <w:rStyle w:val="Hypertext"/>
          <w:color w:val="000000" w:themeColor="text1"/>
          <w:u w:val="none"/>
        </w:rPr>
        <w:t>ES-</w:t>
      </w:r>
      <w:r w:rsidR="004D3672" w:rsidRPr="005C15C6">
        <w:rPr>
          <w:rStyle w:val="Hypertext"/>
          <w:color w:val="000000" w:themeColor="text1"/>
          <w:u w:val="none"/>
        </w:rPr>
        <w:t xml:space="preserve">2.1, and </w:t>
      </w:r>
      <w:r w:rsidR="00F357DB" w:rsidRPr="005C15C6">
        <w:rPr>
          <w:rStyle w:val="Hypertext"/>
          <w:color w:val="000000" w:themeColor="text1"/>
          <w:u w:val="none"/>
        </w:rPr>
        <w:t>ES-</w:t>
      </w:r>
      <w:r w:rsidR="004D3672" w:rsidRPr="005C15C6">
        <w:rPr>
          <w:rStyle w:val="Hypertext"/>
          <w:color w:val="000000" w:themeColor="text1"/>
          <w:u w:val="none"/>
        </w:rPr>
        <w:t>5.1</w:t>
      </w:r>
      <w:r w:rsidRPr="005C15C6">
        <w:rPr>
          <w:rStyle w:val="Hypertext"/>
          <w:color w:val="000000" w:themeColor="text1"/>
          <w:u w:val="none"/>
        </w:rPr>
        <w:t xml:space="preserve"> of </w:t>
      </w:r>
      <w:r w:rsidRPr="00CF696F">
        <w:rPr>
          <w:rStyle w:val="Hypertext"/>
          <w:color w:val="000000" w:themeColor="text1"/>
          <w:u w:val="none"/>
        </w:rPr>
        <w:t>NUREG-1021</w:t>
      </w:r>
    </w:p>
    <w:p w14:paraId="2B00FB63" w14:textId="0C4714FF" w:rsidR="001D46C2" w:rsidRPr="005C15C6" w:rsidRDefault="1CA9BB94" w:rsidP="006556FD">
      <w:pPr>
        <w:pStyle w:val="BodyText"/>
        <w:numPr>
          <w:ilvl w:val="0"/>
          <w:numId w:val="50"/>
        </w:numPr>
        <w:rPr>
          <w:rStyle w:val="Hypertext"/>
          <w:color w:val="000000" w:themeColor="text1"/>
          <w:u w:val="none"/>
        </w:rPr>
      </w:pPr>
      <w:r w:rsidRPr="29CC069B">
        <w:rPr>
          <w:rStyle w:val="Hypertext"/>
          <w:color w:val="000000" w:themeColor="text1"/>
          <w:u w:val="none"/>
        </w:rPr>
        <w:t>OLMC-510</w:t>
      </w:r>
      <w:r w:rsidR="03F422E1" w:rsidRPr="29CC069B">
        <w:rPr>
          <w:rStyle w:val="Hypertext"/>
          <w:color w:val="000000" w:themeColor="text1"/>
          <w:u w:val="none"/>
        </w:rPr>
        <w:t>, Operator Licensing</w:t>
      </w:r>
      <w:r w:rsidR="162D4779" w:rsidRPr="29CC069B">
        <w:rPr>
          <w:rStyle w:val="Hypertext"/>
          <w:color w:val="000000" w:themeColor="text1"/>
          <w:u w:val="none"/>
        </w:rPr>
        <w:t xml:space="preserve"> Examination Reports</w:t>
      </w:r>
    </w:p>
    <w:p w14:paraId="6CF19434" w14:textId="4ADF6777" w:rsidR="00981040" w:rsidRPr="005C15C6" w:rsidRDefault="00981040" w:rsidP="006556FD">
      <w:pPr>
        <w:pStyle w:val="BodyText"/>
        <w:numPr>
          <w:ilvl w:val="0"/>
          <w:numId w:val="50"/>
        </w:numPr>
        <w:rPr>
          <w:rStyle w:val="Hypertext"/>
          <w:color w:val="000000" w:themeColor="text1"/>
          <w:u w:val="none"/>
        </w:rPr>
      </w:pPr>
      <w:r w:rsidRPr="005C15C6">
        <w:rPr>
          <w:rStyle w:val="Hypertext"/>
          <w:color w:val="000000" w:themeColor="text1"/>
          <w:u w:val="none"/>
        </w:rPr>
        <w:t>OLMC-520, O</w:t>
      </w:r>
      <w:r w:rsidR="0096207C" w:rsidRPr="005C15C6">
        <w:rPr>
          <w:rStyle w:val="Hypertext"/>
          <w:color w:val="000000" w:themeColor="text1"/>
          <w:u w:val="none"/>
        </w:rPr>
        <w:t>perator Licensing Examination Records and Documentation</w:t>
      </w:r>
    </w:p>
    <w:p w14:paraId="5FB8BD76" w14:textId="0087505E" w:rsidR="001D46C2" w:rsidRPr="005C15C6" w:rsidRDefault="5F3BEC36" w:rsidP="006556FD">
      <w:pPr>
        <w:pStyle w:val="BodyText"/>
        <w:numPr>
          <w:ilvl w:val="0"/>
          <w:numId w:val="50"/>
        </w:numPr>
        <w:rPr>
          <w:rStyle w:val="Hypertext"/>
          <w:color w:val="000000" w:themeColor="text1"/>
          <w:u w:val="none"/>
        </w:rPr>
      </w:pPr>
      <w:r w:rsidRPr="29CC069B">
        <w:rPr>
          <w:rStyle w:val="Hypertext"/>
          <w:color w:val="000000" w:themeColor="text1"/>
          <w:u w:val="none"/>
        </w:rPr>
        <w:t>Associated Feedback</w:t>
      </w:r>
      <w:r w:rsidRPr="005C15C6">
        <w:rPr>
          <w:rStyle w:val="Hypertext"/>
          <w:color w:val="000000" w:themeColor="text1"/>
          <w:u w:val="none"/>
        </w:rPr>
        <w:t xml:space="preserve">, </w:t>
      </w:r>
      <w:r w:rsidRPr="29CC069B">
        <w:rPr>
          <w:rStyle w:val="Hypertext"/>
          <w:color w:val="000000" w:themeColor="text1"/>
          <w:u w:val="none"/>
        </w:rPr>
        <w:t>additional guidance</w:t>
      </w:r>
      <w:r w:rsidRPr="005C15C6">
        <w:rPr>
          <w:rStyle w:val="Hypertext"/>
          <w:color w:val="000000" w:themeColor="text1"/>
          <w:u w:val="none"/>
        </w:rPr>
        <w:t xml:space="preserve">, and ROIs issued since the last </w:t>
      </w:r>
      <w:ins w:id="70" w:author="Author">
        <w:r w:rsidR="00C57FD8" w:rsidRPr="005C15C6">
          <w:rPr>
            <w:rStyle w:val="Hypertext"/>
            <w:color w:val="000000" w:themeColor="text1"/>
            <w:u w:val="none"/>
          </w:rPr>
          <w:t xml:space="preserve">revision of </w:t>
        </w:r>
      </w:ins>
      <w:r w:rsidRPr="005C15C6">
        <w:rPr>
          <w:rStyle w:val="Hypertext"/>
          <w:color w:val="000000" w:themeColor="text1"/>
          <w:u w:val="none"/>
        </w:rPr>
        <w:t>NUREG-1021</w:t>
      </w:r>
    </w:p>
    <w:p w14:paraId="4D49300F" w14:textId="14A9B29A" w:rsidR="001D46C2" w:rsidRPr="005C15C6" w:rsidRDefault="5F3BEC36" w:rsidP="006556FD">
      <w:pPr>
        <w:pStyle w:val="BodyText"/>
        <w:numPr>
          <w:ilvl w:val="0"/>
          <w:numId w:val="50"/>
        </w:numPr>
        <w:rPr>
          <w:rStyle w:val="Hypertext"/>
          <w:color w:val="000000" w:themeColor="text1"/>
          <w:u w:val="none"/>
        </w:rPr>
      </w:pPr>
      <w:r w:rsidRPr="29CC069B">
        <w:rPr>
          <w:rStyle w:val="Hypertext"/>
          <w:color w:val="000000" w:themeColor="text1"/>
          <w:u w:val="none"/>
        </w:rPr>
        <w:t>IN 98-15</w:t>
      </w:r>
      <w:r w:rsidR="0003501C">
        <w:rPr>
          <w:rStyle w:val="Hypertext"/>
          <w:color w:val="000000" w:themeColor="text1"/>
          <w:u w:val="none"/>
        </w:rPr>
        <w:t>, “Integrity of Initial Operator License Examinations”</w:t>
      </w:r>
    </w:p>
    <w:p w14:paraId="0BC58146" w14:textId="5322C77B" w:rsidR="001D46C2" w:rsidRPr="005C15C6" w:rsidRDefault="5F3BEC36" w:rsidP="006556FD">
      <w:pPr>
        <w:pStyle w:val="BodyText"/>
        <w:numPr>
          <w:ilvl w:val="0"/>
          <w:numId w:val="50"/>
        </w:numPr>
        <w:rPr>
          <w:rStyle w:val="Hypertext"/>
          <w:color w:val="000000" w:themeColor="text1"/>
          <w:u w:val="none"/>
        </w:rPr>
      </w:pPr>
      <w:r w:rsidRPr="005C15C6">
        <w:rPr>
          <w:rStyle w:val="Hypertext"/>
          <w:color w:val="000000" w:themeColor="text1"/>
          <w:u w:val="none"/>
        </w:rPr>
        <w:t>Latest RIS Requesting Schedule Inputs (e.g.,</w:t>
      </w:r>
      <w:r w:rsidR="335D46F2" w:rsidRPr="005C15C6">
        <w:rPr>
          <w:rStyle w:val="Hypertext"/>
          <w:color w:val="000000" w:themeColor="text1"/>
          <w:u w:val="none"/>
        </w:rPr>
        <w:t xml:space="preserve"> RIS 20</w:t>
      </w:r>
      <w:r w:rsidR="00BF3DB5" w:rsidRPr="005C15C6">
        <w:rPr>
          <w:rStyle w:val="Hypertext"/>
          <w:color w:val="000000" w:themeColor="text1"/>
          <w:u w:val="none"/>
        </w:rPr>
        <w:t>20</w:t>
      </w:r>
      <w:r w:rsidR="335D46F2" w:rsidRPr="005C15C6">
        <w:rPr>
          <w:rStyle w:val="Hypertext"/>
          <w:color w:val="000000" w:themeColor="text1"/>
          <w:u w:val="none"/>
        </w:rPr>
        <w:t>-0</w:t>
      </w:r>
      <w:r w:rsidR="00BF3DB5" w:rsidRPr="005C15C6">
        <w:rPr>
          <w:rStyle w:val="Hypertext"/>
          <w:color w:val="000000" w:themeColor="text1"/>
          <w:u w:val="none"/>
        </w:rPr>
        <w:t>1</w:t>
      </w:r>
      <w:r w:rsidR="335D46F2" w:rsidRPr="005C15C6">
        <w:rPr>
          <w:rStyle w:val="Hypertext"/>
          <w:color w:val="000000" w:themeColor="text1"/>
          <w:u w:val="none"/>
        </w:rPr>
        <w:t>)</w:t>
      </w:r>
    </w:p>
    <w:p w14:paraId="2FDC25A1" w14:textId="47EA45D2" w:rsidR="001D46C2" w:rsidRPr="00116A86" w:rsidRDefault="5F3BEC36" w:rsidP="00116A86">
      <w:pPr>
        <w:pStyle w:val="BodyText"/>
        <w:numPr>
          <w:ilvl w:val="0"/>
          <w:numId w:val="50"/>
        </w:numPr>
        <w:rPr>
          <w:color w:val="000000" w:themeColor="text1"/>
        </w:rPr>
      </w:pPr>
      <w:r w:rsidRPr="29CC069B">
        <w:rPr>
          <w:rStyle w:val="Hypertext"/>
          <w:color w:val="000000" w:themeColor="text1"/>
          <w:u w:val="none"/>
        </w:rPr>
        <w:t>Operator Licensing Schedules</w:t>
      </w:r>
      <w:r w:rsidRPr="29CC069B">
        <w:rPr>
          <w:color w:val="000000" w:themeColor="text1"/>
        </w:rPr>
        <w:t xml:space="preserve"> (RPS Report No. 21)</w:t>
      </w:r>
    </w:p>
    <w:p w14:paraId="65F4FFB4" w14:textId="59D757E0" w:rsidR="001D46C2" w:rsidRPr="00A40468" w:rsidRDefault="001D46C2" w:rsidP="00116A86">
      <w:pPr>
        <w:pStyle w:val="JOURNALHeading2"/>
      </w:pPr>
      <w:r w:rsidRPr="00A40468">
        <w:t>EVALUATION</w:t>
      </w:r>
      <w:r w:rsidR="00116A86">
        <w:t xml:space="preserve"> </w:t>
      </w:r>
      <w:r w:rsidRPr="00A40468">
        <w:t>CRITERIA:</w:t>
      </w:r>
      <w:r w:rsidR="00116A86">
        <w:tab/>
      </w:r>
      <w:r w:rsidRPr="00A40468">
        <w:t xml:space="preserve">At the completion of this </w:t>
      </w:r>
      <w:ins w:id="71" w:author="Author">
        <w:r w:rsidR="005679E9" w:rsidRPr="00A40468">
          <w:t>activity,</w:t>
        </w:r>
      </w:ins>
      <w:r w:rsidRPr="00A40468">
        <w:t xml:space="preserve"> you should be able to:</w:t>
      </w:r>
    </w:p>
    <w:p w14:paraId="03027F9A" w14:textId="77777777" w:rsidR="001D46C2" w:rsidRPr="00A40468" w:rsidRDefault="001D46C2" w:rsidP="006556FD">
      <w:pPr>
        <w:pStyle w:val="BodyText"/>
        <w:numPr>
          <w:ilvl w:val="0"/>
          <w:numId w:val="51"/>
        </w:numPr>
      </w:pPr>
      <w:r w:rsidRPr="00A40468">
        <w:t>Discuss the regulatory requirements regarding the implementation of facility-prepared exams (55.40 and 55.49) and the associated vulnerabilities.</w:t>
      </w:r>
    </w:p>
    <w:p w14:paraId="247BE31A" w14:textId="06E2E2B3" w:rsidR="001D46C2" w:rsidRPr="00A40468" w:rsidRDefault="00D6445E" w:rsidP="00116A86">
      <w:pPr>
        <w:pStyle w:val="BodyText"/>
        <w:numPr>
          <w:ilvl w:val="0"/>
          <w:numId w:val="51"/>
        </w:numPr>
      </w:pPr>
      <w:r w:rsidRPr="00A40468">
        <w:t>Discuss the NRC</w:t>
      </w:r>
      <w:r w:rsidR="00074FD4" w:rsidRPr="00A40468">
        <w:t>’</w:t>
      </w:r>
      <w:r w:rsidRPr="00A40468">
        <w:t>s expectations regarding examination security</w:t>
      </w:r>
      <w:r w:rsidR="00FF7624" w:rsidRPr="00A40468">
        <w:t>.</w:t>
      </w:r>
    </w:p>
    <w:p w14:paraId="64F0655D" w14:textId="69041F59" w:rsidR="001D46C2" w:rsidRPr="00A40468" w:rsidRDefault="001D46C2" w:rsidP="00116A86">
      <w:pPr>
        <w:pStyle w:val="BodyText"/>
        <w:numPr>
          <w:ilvl w:val="0"/>
          <w:numId w:val="51"/>
        </w:numPr>
      </w:pPr>
      <w:r w:rsidRPr="00A40468">
        <w:t>Enumerate and describe the major tasks associated with scheduling, coordinating, and developing an initial licensing examination.</w:t>
      </w:r>
    </w:p>
    <w:p w14:paraId="5DDA5889" w14:textId="6C1B9C3E" w:rsidR="001D46C2" w:rsidRPr="00A40468" w:rsidRDefault="001D46C2" w:rsidP="00116A86">
      <w:pPr>
        <w:pStyle w:val="BodyText"/>
        <w:numPr>
          <w:ilvl w:val="0"/>
          <w:numId w:val="51"/>
        </w:numPr>
      </w:pPr>
      <w:r w:rsidRPr="00A40468">
        <w:t>Enumerate and describe the major tasks associated with documenting an initial licensing examination, such as processing the licensing actions and proposed denials, writing the examination report, and maintaining the associated examination records.</w:t>
      </w:r>
    </w:p>
    <w:p w14:paraId="3589AE47" w14:textId="73DCB60E" w:rsidR="005C15C6" w:rsidRDefault="001D46C2" w:rsidP="00116A86">
      <w:pPr>
        <w:pStyle w:val="JOURNALHeading2"/>
      </w:pPr>
      <w:r w:rsidRPr="00A40468">
        <w:lastRenderedPageBreak/>
        <w:t>TASKS:</w:t>
      </w:r>
    </w:p>
    <w:p w14:paraId="76C69F31" w14:textId="31211A63" w:rsidR="001D46C2" w:rsidRPr="00AA7BB1" w:rsidRDefault="001D46C2" w:rsidP="00116A86">
      <w:pPr>
        <w:pStyle w:val="BodyText"/>
        <w:numPr>
          <w:ilvl w:val="0"/>
          <w:numId w:val="52"/>
        </w:numPr>
      </w:pPr>
      <w:r w:rsidRPr="00AA7BB1">
        <w:t>Review SECY-98-266 (including all attachments) and 10 CFR 55.40 and 55.49 to familiarize yourself with the regulatory basis for the most recent Part 55 rule change that gave facility licensees the option of preparing their own examinations. Pay particular attention to the discussion of vulnerabilities associated with the new examination process.</w:t>
      </w:r>
    </w:p>
    <w:p w14:paraId="7E1B986B" w14:textId="75FFBF8B" w:rsidR="001D46C2" w:rsidRPr="00AA7BB1" w:rsidRDefault="001D46C2" w:rsidP="00116A86">
      <w:pPr>
        <w:pStyle w:val="BodyText"/>
        <w:numPr>
          <w:ilvl w:val="0"/>
          <w:numId w:val="52"/>
        </w:numPr>
      </w:pPr>
      <w:r w:rsidRPr="00AA7BB1">
        <w:t>Review ES-2</w:t>
      </w:r>
      <w:r w:rsidR="00C95994">
        <w:t>.</w:t>
      </w:r>
      <w:r w:rsidRPr="00AA7BB1">
        <w:t xml:space="preserve">1 of NUREG-1021 to familiarize yourself with the responsibilities and major tasks associated with an initial licensing examination. Pay particular attention to the personnel restrictions and examination security guidelines in </w:t>
      </w:r>
      <w:r w:rsidR="00867BBF">
        <w:t>ES-</w:t>
      </w:r>
      <w:r w:rsidRPr="00AA7BB1">
        <w:t>1</w:t>
      </w:r>
      <w:r w:rsidR="00867BBF">
        <w:t>.3</w:t>
      </w:r>
      <w:r w:rsidRPr="00AA7BB1">
        <w:t xml:space="preserve">. </w:t>
      </w:r>
      <w:r w:rsidR="0010015E" w:rsidRPr="00AA7BB1">
        <w:t>(Do</w:t>
      </w:r>
      <w:r w:rsidR="007877F8">
        <w:t xml:space="preserve"> </w:t>
      </w:r>
      <w:r w:rsidR="0010015E" w:rsidRPr="00AA7BB1">
        <w:t>n</w:t>
      </w:r>
      <w:r w:rsidR="007877F8">
        <w:t>o</w:t>
      </w:r>
      <w:r w:rsidR="0010015E" w:rsidRPr="00AA7BB1">
        <w:t xml:space="preserve">t spend a lot of time on the </w:t>
      </w:r>
      <w:r w:rsidR="005360D7">
        <w:t xml:space="preserve">Examination </w:t>
      </w:r>
      <w:r w:rsidR="0010015E" w:rsidRPr="00AA7BB1">
        <w:t xml:space="preserve">Outline Quality Checklist (Form </w:t>
      </w:r>
      <w:r w:rsidR="008D5D0B">
        <w:t>2.3-1</w:t>
      </w:r>
      <w:r w:rsidR="0010015E" w:rsidRPr="00AA7BB1">
        <w:t>) because that will be covered in later activities.)</w:t>
      </w:r>
    </w:p>
    <w:p w14:paraId="0DF6F1AF" w14:textId="7A8ECF7D" w:rsidR="001D46C2" w:rsidRPr="00AA7BB1" w:rsidRDefault="001D46C2" w:rsidP="00116A86">
      <w:pPr>
        <w:pStyle w:val="BodyText"/>
        <w:numPr>
          <w:ilvl w:val="0"/>
          <w:numId w:val="52"/>
        </w:numPr>
      </w:pPr>
      <w:r w:rsidRPr="00AA7BB1">
        <w:t>Obtain and review a summary of the recent examination security incidents</w:t>
      </w:r>
      <w:r w:rsidR="009F04C0" w:rsidRPr="00AA7BB1">
        <w:t xml:space="preserve"> (search </w:t>
      </w:r>
      <w:r w:rsidR="00A93A5B" w:rsidRPr="00AA7BB1">
        <w:t xml:space="preserve">titles in </w:t>
      </w:r>
      <w:r w:rsidR="009F04C0" w:rsidRPr="00AA7BB1">
        <w:t>ADAMS for “examination security</w:t>
      </w:r>
      <w:r w:rsidRPr="00AA7BB1">
        <w:t>.</w:t>
      </w:r>
      <w:r w:rsidR="009F04C0" w:rsidRPr="00AA7BB1">
        <w:t>”</w:t>
      </w:r>
      <w:r w:rsidR="00853299">
        <w:t>)</w:t>
      </w:r>
    </w:p>
    <w:p w14:paraId="58C60D23" w14:textId="7EF54797" w:rsidR="001D46C2" w:rsidRPr="00AA7BB1" w:rsidRDefault="001D46C2" w:rsidP="00116A86">
      <w:pPr>
        <w:pStyle w:val="BodyText"/>
        <w:numPr>
          <w:ilvl w:val="0"/>
          <w:numId w:val="52"/>
        </w:numPr>
      </w:pPr>
      <w:r w:rsidRPr="00AA7BB1">
        <w:t>Review the latest RIS requesting examination schedule information and the regional examination schedules on RPS and the OL web site.</w:t>
      </w:r>
    </w:p>
    <w:p w14:paraId="4282B689" w14:textId="1F0612A7" w:rsidR="001D46C2" w:rsidRPr="00AA7BB1" w:rsidRDefault="001D46C2" w:rsidP="00116A86">
      <w:pPr>
        <w:pStyle w:val="BodyText"/>
        <w:numPr>
          <w:ilvl w:val="0"/>
          <w:numId w:val="52"/>
        </w:numPr>
      </w:pPr>
      <w:r w:rsidRPr="00AA7BB1">
        <w:t>Review ES-5</w:t>
      </w:r>
      <w:r w:rsidR="00D62535">
        <w:t>.</w:t>
      </w:r>
      <w:r w:rsidRPr="00AA7BB1">
        <w:t>1 of NUREG-1021 to familiarize yourself with the responsibilities and major tasks associated with documenting an initial licensing examination, such as processing the licensing actions, the proposed denials, the examination report</w:t>
      </w:r>
      <w:r w:rsidR="00215E6E">
        <w:t xml:space="preserve"> (see OLMC</w:t>
      </w:r>
      <w:r w:rsidR="00575B0A">
        <w:noBreakHyphen/>
      </w:r>
      <w:r w:rsidR="00215E6E">
        <w:t>510)</w:t>
      </w:r>
      <w:r w:rsidRPr="00AA7BB1">
        <w:t xml:space="preserve"> and the associated examination records</w:t>
      </w:r>
      <w:r w:rsidR="0096207C">
        <w:t xml:space="preserve"> (see OLMC</w:t>
      </w:r>
      <w:r w:rsidR="00575B0A">
        <w:noBreakHyphen/>
      </w:r>
      <w:r w:rsidR="0096207C">
        <w:t>520)</w:t>
      </w:r>
      <w:r w:rsidRPr="00AA7BB1">
        <w:t>.</w:t>
      </w:r>
    </w:p>
    <w:p w14:paraId="27F6ADF2" w14:textId="3B20DD97" w:rsidR="001D46C2" w:rsidRPr="00A40468" w:rsidRDefault="001D46C2" w:rsidP="00126174">
      <w:pPr>
        <w:pStyle w:val="BodyText"/>
        <w:numPr>
          <w:ilvl w:val="0"/>
          <w:numId w:val="52"/>
        </w:numPr>
      </w:pPr>
      <w:r w:rsidRPr="00AA7BB1">
        <w:t xml:space="preserve">Locate and review a facility examination file to familiarize yourself with its contents; match the contents with the list in </w:t>
      </w:r>
      <w:r w:rsidR="007A1944">
        <w:t>OLMC-510</w:t>
      </w:r>
      <w:r w:rsidRPr="00AA7BB1">
        <w:t>. Note which items are available to the public and which ones are protected by the Privacy Act.</w:t>
      </w:r>
    </w:p>
    <w:p w14:paraId="3D7BD81C" w14:textId="77777777" w:rsidR="001D46C2" w:rsidRPr="00AA7BB1" w:rsidRDefault="001D46C2" w:rsidP="00126174">
      <w:pPr>
        <w:pStyle w:val="JOURNALHeading2"/>
      </w:pPr>
      <w:r w:rsidRPr="00A40468">
        <w:t>DOCUMENTATION:</w:t>
      </w:r>
      <w:r w:rsidRPr="00A40468">
        <w:tab/>
        <w:t>OL Examiner</w:t>
      </w:r>
      <w:r w:rsidRPr="00AA7BB1">
        <w:t xml:space="preserve"> Signature and Certification Card Item ISA-OLE-4</w:t>
      </w:r>
    </w:p>
    <w:p w14:paraId="6C785358" w14:textId="1C05B6A2" w:rsidR="001D46C2" w:rsidRPr="00A40468" w:rsidRDefault="001D46C2" w:rsidP="00795EE0">
      <w:pPr>
        <w:pStyle w:val="JournalTOPIC"/>
      </w:pPr>
      <w:bookmarkStart w:id="72" w:name="_Toc143603940"/>
      <w:r w:rsidRPr="00A40468">
        <w:lastRenderedPageBreak/>
        <w:t>(ISA-OLE-5) (L) Overview of Generic Concepts Related to Examination Development</w:t>
      </w:r>
      <w:bookmarkEnd w:id="72"/>
    </w:p>
    <w:p w14:paraId="74492228" w14:textId="77777777" w:rsidR="00D56C9C" w:rsidRDefault="00D56C9C" w:rsidP="00D56C9C">
      <w:pPr>
        <w:pStyle w:val="JOURNALHeading2"/>
      </w:pPr>
      <w:r>
        <w:rPr>
          <w:bCs w:val="0"/>
        </w:rPr>
        <w:t>PURPOSE:</w:t>
      </w:r>
    </w:p>
    <w:p w14:paraId="03B89490" w14:textId="67282D0F" w:rsidR="001D46C2" w:rsidRPr="00A40468" w:rsidRDefault="001D46C2" w:rsidP="00E80E28">
      <w:pPr>
        <w:pStyle w:val="BodyText"/>
      </w:pPr>
      <w:r w:rsidRPr="00A40468">
        <w:t>The purpose of this activity is to familiarize you with the concepts of examination validity and reliability and other generic psychometric principles.</w:t>
      </w:r>
    </w:p>
    <w:p w14:paraId="38E4D864" w14:textId="0B366E2F" w:rsidR="001D46C2" w:rsidRPr="00A40468" w:rsidRDefault="001D46C2" w:rsidP="00972C33">
      <w:pPr>
        <w:pStyle w:val="JOURNALHeading2"/>
      </w:pPr>
      <w:r w:rsidRPr="00A40468">
        <w:t>COMPETENCY</w:t>
      </w:r>
      <w:r w:rsidR="00E80E28">
        <w:t xml:space="preserve"> </w:t>
      </w:r>
      <w:r w:rsidRPr="00A40468">
        <w:t>AREA:</w:t>
      </w:r>
      <w:r w:rsidR="00E80E28">
        <w:tab/>
      </w:r>
      <w:r w:rsidRPr="00A40468">
        <w:t>INSPECTION</w:t>
      </w:r>
      <w:r w:rsidR="00E80E28">
        <w:t xml:space="preserve"> </w:t>
      </w:r>
      <w:r w:rsidRPr="00A40468">
        <w:t>TECHNICAL AREA EXPERTISE</w:t>
      </w:r>
    </w:p>
    <w:p w14:paraId="03645C92" w14:textId="19C396E7" w:rsidR="001D46C2" w:rsidRPr="00587430" w:rsidRDefault="001D46C2" w:rsidP="00587430">
      <w:pPr>
        <w:pStyle w:val="JOURNALHeading2"/>
      </w:pPr>
      <w:r w:rsidRPr="00A40468">
        <w:t>LEVEL OF</w:t>
      </w:r>
      <w:r w:rsidR="00587430">
        <w:t xml:space="preserve"> </w:t>
      </w:r>
      <w:r w:rsidRPr="00A40468">
        <w:t>EFFORT:</w:t>
      </w:r>
      <w:r w:rsidR="00235E98">
        <w:tab/>
      </w:r>
      <w:r w:rsidRPr="00A40468">
        <w:t>4 hours</w:t>
      </w:r>
    </w:p>
    <w:p w14:paraId="3BE6A7EE" w14:textId="77777777" w:rsidR="005C15C6" w:rsidRDefault="001D46C2" w:rsidP="00587430">
      <w:pPr>
        <w:pStyle w:val="JOURNALHeading2"/>
      </w:pPr>
      <w:r w:rsidRPr="004B6876">
        <w:t>REFERENCES:</w:t>
      </w:r>
    </w:p>
    <w:p w14:paraId="3C3FEC36" w14:textId="36F5FE65" w:rsidR="001D46C2" w:rsidRPr="00CF696F" w:rsidRDefault="001D46C2" w:rsidP="006556FD">
      <w:pPr>
        <w:pStyle w:val="BodyText"/>
        <w:numPr>
          <w:ilvl w:val="0"/>
          <w:numId w:val="47"/>
        </w:numPr>
      </w:pPr>
      <w:r w:rsidRPr="00CF696F">
        <w:t>Appendices A</w:t>
      </w:r>
      <w:r w:rsidR="001162B2">
        <w:t>,</w:t>
      </w:r>
      <w:r w:rsidRPr="00CF696F">
        <w:t xml:space="preserve"> B</w:t>
      </w:r>
      <w:r w:rsidR="00AA7098">
        <w:t>,</w:t>
      </w:r>
      <w:r w:rsidR="001162B2">
        <w:t xml:space="preserve"> and ES</w:t>
      </w:r>
      <w:r w:rsidR="00D105BA">
        <w:t>-4.2</w:t>
      </w:r>
      <w:r w:rsidRPr="00CF696F">
        <w:t xml:space="preserve"> of </w:t>
      </w:r>
      <w:r w:rsidRPr="00CF696F">
        <w:rPr>
          <w:rStyle w:val="Hypertext"/>
          <w:color w:val="000000" w:themeColor="text1"/>
          <w:u w:val="none"/>
        </w:rPr>
        <w:t>NUREG-1021</w:t>
      </w:r>
    </w:p>
    <w:p w14:paraId="1E685026" w14:textId="3031EDC2" w:rsidR="001D46C2" w:rsidRPr="008D2918" w:rsidRDefault="003C058D" w:rsidP="008D2918">
      <w:pPr>
        <w:pStyle w:val="BodyText"/>
        <w:numPr>
          <w:ilvl w:val="0"/>
          <w:numId w:val="47"/>
        </w:numPr>
        <w:rPr>
          <w:color w:val="000000" w:themeColor="text1"/>
        </w:rPr>
      </w:pPr>
      <w:r w:rsidRPr="00CF696F">
        <w:rPr>
          <w:color w:val="000000" w:themeColor="text1"/>
        </w:rPr>
        <w:t>Knowledge and abilities catalog for the applicable reactor type (</w:t>
      </w:r>
      <w:r w:rsidRPr="00CF696F">
        <w:rPr>
          <w:rStyle w:val="Hypertext"/>
          <w:color w:val="000000" w:themeColor="text1"/>
          <w:u w:val="none"/>
        </w:rPr>
        <w:t>NUREG-1122,</w:t>
      </w:r>
      <w:r w:rsidRPr="00CF696F">
        <w:rPr>
          <w:color w:val="000000" w:themeColor="text1"/>
        </w:rPr>
        <w:t xml:space="preserve"> </w:t>
      </w:r>
      <w:r w:rsidRPr="00CF696F">
        <w:rPr>
          <w:rStyle w:val="Hypertext"/>
          <w:color w:val="000000" w:themeColor="text1"/>
          <w:u w:val="none"/>
        </w:rPr>
        <w:t xml:space="preserve">1123, </w:t>
      </w:r>
      <w:r w:rsidRPr="00CF696F">
        <w:rPr>
          <w:color w:val="000000" w:themeColor="text1"/>
        </w:rPr>
        <w:t>2103, or 2104</w:t>
      </w:r>
      <w:r w:rsidR="00DE1AD3">
        <w:rPr>
          <w:color w:val="000000" w:themeColor="text1"/>
        </w:rPr>
        <w:t>)</w:t>
      </w:r>
    </w:p>
    <w:p w14:paraId="3B015F58" w14:textId="238291DA" w:rsidR="001D46C2" w:rsidRPr="00A40468" w:rsidRDefault="001D46C2" w:rsidP="00B34622">
      <w:pPr>
        <w:pStyle w:val="JOURNALHeading2"/>
      </w:pPr>
      <w:r w:rsidRPr="00A40468">
        <w:t>EVALUATION</w:t>
      </w:r>
      <w:r w:rsidR="00B34622">
        <w:t xml:space="preserve"> </w:t>
      </w:r>
      <w:r w:rsidRPr="00A40468">
        <w:t>CRITERIA:</w:t>
      </w:r>
      <w:r w:rsidRPr="00A40468">
        <w:tab/>
        <w:t>At the completion of this activity</w:t>
      </w:r>
      <w:ins w:id="73" w:author="Author">
        <w:r w:rsidR="00656A22">
          <w:t xml:space="preserve">, </w:t>
        </w:r>
      </w:ins>
      <w:r w:rsidRPr="00A40468">
        <w:t>you should be able to:</w:t>
      </w:r>
    </w:p>
    <w:p w14:paraId="090294D1" w14:textId="5B4C326F" w:rsidR="001D46C2" w:rsidRPr="00A40468" w:rsidRDefault="001D46C2" w:rsidP="00387DB2">
      <w:pPr>
        <w:pStyle w:val="BodyText"/>
        <w:numPr>
          <w:ilvl w:val="0"/>
          <w:numId w:val="48"/>
        </w:numPr>
      </w:pPr>
      <w:r w:rsidRPr="00A40468">
        <w:t xml:space="preserve">Explain the three </w:t>
      </w:r>
      <w:ins w:id="74" w:author="Author">
        <w:r w:rsidR="00656A22" w:rsidRPr="00A40468">
          <w:t>principal</w:t>
        </w:r>
      </w:ins>
      <w:r w:rsidRPr="00A40468">
        <w:t xml:space="preserve"> aspects of examination validity and the techniques that the NRC uses to maintain the validity of its examinations.</w:t>
      </w:r>
    </w:p>
    <w:p w14:paraId="66D50099" w14:textId="2961F070" w:rsidR="001D46C2" w:rsidRPr="00A40468" w:rsidRDefault="001D46C2" w:rsidP="00387DB2">
      <w:pPr>
        <w:pStyle w:val="BodyText"/>
        <w:numPr>
          <w:ilvl w:val="0"/>
          <w:numId w:val="48"/>
        </w:numPr>
      </w:pPr>
      <w:r w:rsidRPr="00A40468">
        <w:t>Explain the concept of examination reliability and how it is maintained on NRC examinations.</w:t>
      </w:r>
    </w:p>
    <w:p w14:paraId="4AB1690B" w14:textId="2D7E7B86" w:rsidR="001D46C2" w:rsidRPr="00A40468" w:rsidRDefault="001D46C2" w:rsidP="00387DB2">
      <w:pPr>
        <w:pStyle w:val="BodyText"/>
        <w:numPr>
          <w:ilvl w:val="0"/>
          <w:numId w:val="48"/>
        </w:numPr>
      </w:pPr>
      <w:r w:rsidRPr="00A40468">
        <w:t>Explain the generic psychometric principles that examination authors should observe when preparing NRC examinations.</w:t>
      </w:r>
    </w:p>
    <w:p w14:paraId="777312AE" w14:textId="4AD9A4DF" w:rsidR="005C15C6" w:rsidRDefault="001D46C2" w:rsidP="00387DB2">
      <w:pPr>
        <w:pStyle w:val="JOURNALHeading2"/>
      </w:pPr>
      <w:r w:rsidRPr="00A40468">
        <w:t>TASKS:</w:t>
      </w:r>
    </w:p>
    <w:p w14:paraId="0FB3798B" w14:textId="5945A918" w:rsidR="001D46C2" w:rsidRPr="00AA7BB1" w:rsidRDefault="001D46C2" w:rsidP="005D7BE5">
      <w:pPr>
        <w:pStyle w:val="BodyText"/>
        <w:numPr>
          <w:ilvl w:val="0"/>
          <w:numId w:val="49"/>
        </w:numPr>
      </w:pPr>
      <w:r w:rsidRPr="00AA7BB1">
        <w:t>Review Appendix A of NUREG-1021 to familiarize yourself with the concepts of examination validity and reliability.</w:t>
      </w:r>
    </w:p>
    <w:p w14:paraId="0CA9029F" w14:textId="6BA3B0E6" w:rsidR="001D46C2" w:rsidRPr="00AA7BB1" w:rsidRDefault="001D46C2" w:rsidP="005D7BE5">
      <w:pPr>
        <w:pStyle w:val="BodyText"/>
        <w:numPr>
          <w:ilvl w:val="0"/>
          <w:numId w:val="49"/>
        </w:numPr>
      </w:pPr>
      <w:r w:rsidRPr="00AA7BB1">
        <w:t xml:space="preserve">Review Appendix B </w:t>
      </w:r>
      <w:r w:rsidR="0066579C">
        <w:t xml:space="preserve">and ES-4.2 </w:t>
      </w:r>
      <w:r w:rsidRPr="00AA7BB1">
        <w:t>of NUREG-1021 to familiarize yourself with the generic psychometric principles that help enhance the validity of NRC examinations.</w:t>
      </w:r>
    </w:p>
    <w:p w14:paraId="1B09F662" w14:textId="342207EB" w:rsidR="001D46C2" w:rsidRDefault="001D46C2" w:rsidP="006556FD">
      <w:pPr>
        <w:pStyle w:val="BodyText"/>
        <w:numPr>
          <w:ilvl w:val="0"/>
          <w:numId w:val="49"/>
        </w:numPr>
      </w:pPr>
      <w:r w:rsidRPr="00AA7BB1">
        <w:t xml:space="preserve">Review Section 1 </w:t>
      </w:r>
      <w:r w:rsidR="00290474" w:rsidRPr="00AA7BB1">
        <w:t xml:space="preserve">of the </w:t>
      </w:r>
      <w:r w:rsidR="009D0D72" w:rsidRPr="00AA7BB1">
        <w:t>knowledge and abilities catalog (N</w:t>
      </w:r>
      <w:r w:rsidRPr="00AA7BB1">
        <w:t>UREG</w:t>
      </w:r>
      <w:r w:rsidR="00290474" w:rsidRPr="00AA7BB1">
        <w:t xml:space="preserve"> </w:t>
      </w:r>
      <w:r w:rsidRPr="00AA7BB1">
        <w:t>1122</w:t>
      </w:r>
      <w:r w:rsidR="00290474" w:rsidRPr="00AA7BB1">
        <w:t>,</w:t>
      </w:r>
      <w:r w:rsidRPr="00AA7BB1">
        <w:t xml:space="preserve"> 1123</w:t>
      </w:r>
      <w:r w:rsidR="00DB57BB" w:rsidRPr="00AA7BB1">
        <w:t xml:space="preserve">, </w:t>
      </w:r>
      <w:r w:rsidR="00290474" w:rsidRPr="00AA7BB1">
        <w:t>2103, or 2104</w:t>
      </w:r>
      <w:r w:rsidR="009D0D72" w:rsidRPr="00AA7BB1">
        <w:t>)</w:t>
      </w:r>
      <w:r w:rsidR="00290474" w:rsidRPr="00AA7BB1">
        <w:t xml:space="preserve"> </w:t>
      </w:r>
      <w:r w:rsidRPr="00AA7BB1">
        <w:t>depending on the type of reactor on which you will be certifying) to familiarize yourself with the organization of the catalog. Briefly review the remainder of the catalog to get a sense for the types of knowledge and abilities covered in the generic, plant systems, emergency and abnormal plant evolutions, components, and theory sections.</w:t>
      </w:r>
    </w:p>
    <w:p w14:paraId="683DCEB6" w14:textId="622A015C" w:rsidR="001D46C2" w:rsidRPr="00AA7BB1" w:rsidRDefault="001D46C2" w:rsidP="0072232E">
      <w:pPr>
        <w:pStyle w:val="JOURNALHeading2"/>
      </w:pPr>
      <w:r w:rsidRPr="00A40468">
        <w:t>DOCUMENTATION:</w:t>
      </w:r>
      <w:r w:rsidRPr="00A40468">
        <w:tab/>
        <w:t>OL Examiner</w:t>
      </w:r>
      <w:r w:rsidRPr="00AA7BB1">
        <w:t xml:space="preserve"> Signature and Certification Card Item ISA-OLE-5</w:t>
      </w:r>
    </w:p>
    <w:p w14:paraId="26C328D6" w14:textId="23AC3A85" w:rsidR="001D46C2" w:rsidRPr="00757BC7" w:rsidRDefault="001D46C2" w:rsidP="00795EE0">
      <w:pPr>
        <w:pStyle w:val="JournalTOPIC"/>
      </w:pPr>
      <w:bookmarkStart w:id="75" w:name="_Toc143603941"/>
      <w:r w:rsidRPr="00757BC7">
        <w:lastRenderedPageBreak/>
        <w:t>(ISA-OLE-</w:t>
      </w:r>
      <w:r w:rsidR="007F6C84">
        <w:t>6</w:t>
      </w:r>
      <w:r w:rsidRPr="00757BC7">
        <w:t>) Operator Licensing Written Examinations</w:t>
      </w:r>
      <w:bookmarkEnd w:id="75"/>
    </w:p>
    <w:p w14:paraId="69971514" w14:textId="77777777" w:rsidR="00D56C9C" w:rsidRDefault="00D56C9C" w:rsidP="00106A2C">
      <w:pPr>
        <w:pStyle w:val="JOURNALHeading2"/>
      </w:pPr>
      <w:r>
        <w:t>PURPOSE:</w:t>
      </w:r>
    </w:p>
    <w:p w14:paraId="30EFFA2A" w14:textId="0090EDF1" w:rsidR="001D46C2" w:rsidRPr="00757BC7" w:rsidRDefault="001D46C2" w:rsidP="00176C00">
      <w:pPr>
        <w:pStyle w:val="BodyText"/>
      </w:pPr>
      <w:r w:rsidRPr="00757BC7">
        <w:t>The purpose of this activity is to familiarize you with the development, administration, and grading of the written site-specific initial licensing examination.</w:t>
      </w:r>
    </w:p>
    <w:p w14:paraId="3EC58A2F" w14:textId="69768816" w:rsidR="001D46C2" w:rsidRPr="00757BC7" w:rsidRDefault="001D46C2" w:rsidP="005B4476">
      <w:pPr>
        <w:pStyle w:val="JOURNALHeading2"/>
      </w:pPr>
      <w:r w:rsidRPr="00757BC7">
        <w:t>COMPETENCY</w:t>
      </w:r>
      <w:r w:rsidR="005B4476">
        <w:t xml:space="preserve"> </w:t>
      </w:r>
      <w:r w:rsidRPr="00757BC7">
        <w:t>AREA:</w:t>
      </w:r>
      <w:r w:rsidRPr="00757BC7">
        <w:tab/>
        <w:t>INSPECTION</w:t>
      </w:r>
      <w:r w:rsidR="005B4476">
        <w:t xml:space="preserve"> </w:t>
      </w:r>
      <w:r w:rsidRPr="00757BC7">
        <w:t>TECHNICAL AREA EXPERTISE</w:t>
      </w:r>
    </w:p>
    <w:p w14:paraId="72BBBDC5" w14:textId="2CFAF5CA" w:rsidR="001D46C2" w:rsidRPr="00757BC7" w:rsidRDefault="001D46C2" w:rsidP="00F1090E">
      <w:pPr>
        <w:pStyle w:val="JOURNALHeading2"/>
      </w:pPr>
      <w:r w:rsidRPr="00757BC7">
        <w:t>LEVEL OF</w:t>
      </w:r>
      <w:r w:rsidR="00F1090E">
        <w:t xml:space="preserve"> </w:t>
      </w:r>
      <w:r w:rsidRPr="00757BC7">
        <w:t>EFFORT:</w:t>
      </w:r>
      <w:r w:rsidRPr="00757BC7">
        <w:tab/>
        <w:t>40 hours</w:t>
      </w:r>
    </w:p>
    <w:p w14:paraId="12AF03A7" w14:textId="77777777" w:rsidR="00432171" w:rsidRDefault="001D46C2" w:rsidP="005B4476">
      <w:pPr>
        <w:pStyle w:val="JOURNALHeading2"/>
      </w:pPr>
      <w:r w:rsidRPr="00757BC7">
        <w:t>REFERENCES:</w:t>
      </w:r>
    </w:p>
    <w:p w14:paraId="276C184B" w14:textId="0EC85D67" w:rsidR="001D46C2" w:rsidRPr="00CF696F" w:rsidRDefault="001D46C2" w:rsidP="006556FD">
      <w:pPr>
        <w:pStyle w:val="BodyText"/>
        <w:numPr>
          <w:ilvl w:val="0"/>
          <w:numId w:val="44"/>
        </w:numPr>
      </w:pPr>
      <w:r w:rsidRPr="00CF696F">
        <w:rPr>
          <w:rStyle w:val="Hypertext"/>
          <w:color w:val="000000" w:themeColor="text1"/>
          <w:u w:val="none"/>
        </w:rPr>
        <w:t>10 CFR 55.41</w:t>
      </w:r>
      <w:ins w:id="76" w:author="Author">
        <w:r w:rsidR="005679E9">
          <w:rPr>
            <w:rStyle w:val="Hypertext"/>
            <w:color w:val="000000" w:themeColor="text1"/>
            <w:u w:val="none"/>
          </w:rPr>
          <w:t>,” Written</w:t>
        </w:r>
        <w:r w:rsidR="00656A22">
          <w:rPr>
            <w:rStyle w:val="Hypertext"/>
            <w:color w:val="000000" w:themeColor="text1"/>
            <w:u w:val="none"/>
          </w:rPr>
          <w:t xml:space="preserve"> Examinations: Operators </w:t>
        </w:r>
      </w:ins>
      <w:r w:rsidRPr="00CF696F">
        <w:rPr>
          <w:rStyle w:val="Hypertext"/>
          <w:color w:val="000000" w:themeColor="text1"/>
          <w:u w:val="none"/>
        </w:rPr>
        <w:t>and 55.43</w:t>
      </w:r>
      <w:ins w:id="77" w:author="Author">
        <w:r w:rsidR="00656A22">
          <w:t>, “Written Examination”</w:t>
        </w:r>
      </w:ins>
    </w:p>
    <w:p w14:paraId="78ECB41C" w14:textId="07EDAC27" w:rsidR="001D46C2" w:rsidRPr="00432171" w:rsidRDefault="001D46C2" w:rsidP="006556FD">
      <w:pPr>
        <w:pStyle w:val="BodyText"/>
        <w:numPr>
          <w:ilvl w:val="0"/>
          <w:numId w:val="44"/>
        </w:numPr>
        <w:rPr>
          <w:rStyle w:val="Hypertext"/>
          <w:color w:val="000000" w:themeColor="text1"/>
          <w:u w:val="none"/>
        </w:rPr>
      </w:pPr>
      <w:r w:rsidRPr="00432171">
        <w:rPr>
          <w:rStyle w:val="Hypertext"/>
          <w:color w:val="000000" w:themeColor="text1"/>
          <w:u w:val="none"/>
        </w:rPr>
        <w:t>ES-</w:t>
      </w:r>
      <w:r w:rsidR="00EA3D52" w:rsidRPr="00432171">
        <w:rPr>
          <w:rStyle w:val="Hypertext"/>
          <w:color w:val="000000" w:themeColor="text1"/>
          <w:u w:val="none"/>
        </w:rPr>
        <w:t xml:space="preserve">2.3, </w:t>
      </w:r>
      <w:r w:rsidR="00261B9C" w:rsidRPr="00432171">
        <w:rPr>
          <w:rStyle w:val="Hypertext"/>
          <w:color w:val="000000" w:themeColor="text1"/>
          <w:u w:val="none"/>
        </w:rPr>
        <w:t xml:space="preserve">ES-4.1, ES-4.3, </w:t>
      </w:r>
      <w:r w:rsidR="00325D79" w:rsidRPr="00432171">
        <w:rPr>
          <w:rStyle w:val="Hypertext"/>
          <w:color w:val="000000" w:themeColor="text1"/>
          <w:u w:val="none"/>
        </w:rPr>
        <w:t>and ES-5.1</w:t>
      </w:r>
      <w:r w:rsidRPr="00432171">
        <w:rPr>
          <w:rStyle w:val="Hypertext"/>
          <w:color w:val="000000" w:themeColor="text1"/>
          <w:u w:val="none"/>
        </w:rPr>
        <w:t xml:space="preserve"> of </w:t>
      </w:r>
      <w:r w:rsidRPr="00CF696F">
        <w:rPr>
          <w:rStyle w:val="Hypertext"/>
          <w:color w:val="000000" w:themeColor="text1"/>
          <w:u w:val="none"/>
        </w:rPr>
        <w:t>NUREG-1021</w:t>
      </w:r>
    </w:p>
    <w:p w14:paraId="2BC67F39" w14:textId="5E64CA5A" w:rsidR="001D46C2" w:rsidRPr="00432171" w:rsidRDefault="001D46C2" w:rsidP="006556FD">
      <w:pPr>
        <w:pStyle w:val="BodyText"/>
        <w:numPr>
          <w:ilvl w:val="0"/>
          <w:numId w:val="44"/>
        </w:numPr>
        <w:rPr>
          <w:rStyle w:val="Hypertext"/>
          <w:color w:val="000000" w:themeColor="text1"/>
          <w:u w:val="none"/>
        </w:rPr>
      </w:pPr>
      <w:r w:rsidRPr="00432171">
        <w:rPr>
          <w:rStyle w:val="Hypertext"/>
          <w:color w:val="000000" w:themeColor="text1"/>
          <w:u w:val="none"/>
        </w:rPr>
        <w:t xml:space="preserve">Form </w:t>
      </w:r>
      <w:r w:rsidR="00E52877">
        <w:rPr>
          <w:rStyle w:val="Hypertext"/>
          <w:color w:val="000000" w:themeColor="text1"/>
          <w:u w:val="none"/>
        </w:rPr>
        <w:t>2.3-1</w:t>
      </w:r>
    </w:p>
    <w:p w14:paraId="790B7AA8" w14:textId="43F20146" w:rsidR="001D46C2" w:rsidRPr="00432171" w:rsidRDefault="001D46C2" w:rsidP="006556FD">
      <w:pPr>
        <w:pStyle w:val="BodyText"/>
        <w:numPr>
          <w:ilvl w:val="0"/>
          <w:numId w:val="44"/>
        </w:numPr>
        <w:rPr>
          <w:rStyle w:val="Hypertext"/>
          <w:color w:val="000000" w:themeColor="text1"/>
          <w:u w:val="none"/>
        </w:rPr>
      </w:pPr>
      <w:r w:rsidRPr="00CF696F">
        <w:rPr>
          <w:rStyle w:val="Hypertext"/>
          <w:color w:val="000000" w:themeColor="text1"/>
          <w:u w:val="none"/>
        </w:rPr>
        <w:t>IN 98-28</w:t>
      </w:r>
      <w:r w:rsidR="0092038E">
        <w:rPr>
          <w:rStyle w:val="Hypertext"/>
          <w:color w:val="000000" w:themeColor="text1"/>
          <w:u w:val="none"/>
        </w:rPr>
        <w:t>, “Development of a Systematic Sample Plan for Operator Licens</w:t>
      </w:r>
      <w:r w:rsidR="001D0362">
        <w:rPr>
          <w:rStyle w:val="Hypertext"/>
          <w:color w:val="000000" w:themeColor="text1"/>
          <w:u w:val="none"/>
        </w:rPr>
        <w:t>ing</w:t>
      </w:r>
      <w:r w:rsidR="0092038E">
        <w:rPr>
          <w:rStyle w:val="Hypertext"/>
          <w:color w:val="000000" w:themeColor="text1"/>
          <w:u w:val="none"/>
        </w:rPr>
        <w:t xml:space="preserve"> Examination</w:t>
      </w:r>
      <w:r w:rsidR="001D0362">
        <w:rPr>
          <w:rStyle w:val="Hypertext"/>
          <w:color w:val="000000" w:themeColor="text1"/>
          <w:u w:val="none"/>
        </w:rPr>
        <w:t>s</w:t>
      </w:r>
      <w:r w:rsidR="0092038E">
        <w:rPr>
          <w:rStyle w:val="Hypertext"/>
          <w:color w:val="000000" w:themeColor="text1"/>
          <w:u w:val="none"/>
        </w:rPr>
        <w:t>”</w:t>
      </w:r>
    </w:p>
    <w:p w14:paraId="486D6DC6" w14:textId="3627C19B" w:rsidR="001D46C2" w:rsidRPr="00432171" w:rsidRDefault="0038303A" w:rsidP="006556FD">
      <w:pPr>
        <w:pStyle w:val="BodyText"/>
        <w:numPr>
          <w:ilvl w:val="0"/>
          <w:numId w:val="44"/>
        </w:numPr>
        <w:rPr>
          <w:rStyle w:val="Hypertext"/>
          <w:color w:val="000000" w:themeColor="text1"/>
          <w:u w:val="none"/>
        </w:rPr>
      </w:pPr>
      <w:r w:rsidRPr="00432171">
        <w:rPr>
          <w:rStyle w:val="Hypertext"/>
          <w:color w:val="000000" w:themeColor="text1"/>
          <w:u w:val="none"/>
        </w:rPr>
        <w:t xml:space="preserve">ES-1.2, </w:t>
      </w:r>
      <w:r w:rsidR="0071016D" w:rsidRPr="00432171">
        <w:rPr>
          <w:rStyle w:val="Hypertext"/>
          <w:color w:val="000000" w:themeColor="text1"/>
          <w:u w:val="none"/>
        </w:rPr>
        <w:t>ES-</w:t>
      </w:r>
      <w:r w:rsidRPr="00432171">
        <w:rPr>
          <w:rStyle w:val="Hypertext"/>
          <w:color w:val="000000" w:themeColor="text1"/>
          <w:u w:val="none"/>
        </w:rPr>
        <w:t xml:space="preserve">4.2, and Appendix </w:t>
      </w:r>
      <w:r w:rsidR="0071016D" w:rsidRPr="00432171">
        <w:rPr>
          <w:rStyle w:val="Hypertext"/>
          <w:color w:val="000000" w:themeColor="text1"/>
          <w:u w:val="none"/>
        </w:rPr>
        <w:t>B</w:t>
      </w:r>
      <w:r w:rsidR="001D46C2" w:rsidRPr="00432171">
        <w:rPr>
          <w:rStyle w:val="Hypertext"/>
          <w:color w:val="000000" w:themeColor="text1"/>
          <w:u w:val="none"/>
        </w:rPr>
        <w:t xml:space="preserve"> of </w:t>
      </w:r>
      <w:r w:rsidR="001D46C2" w:rsidRPr="00CF696F">
        <w:rPr>
          <w:rStyle w:val="Hypertext"/>
          <w:color w:val="000000" w:themeColor="text1"/>
          <w:u w:val="none"/>
        </w:rPr>
        <w:t>NUREG-1021</w:t>
      </w:r>
    </w:p>
    <w:p w14:paraId="291930C1" w14:textId="77777777" w:rsidR="001D46C2" w:rsidRPr="00432171" w:rsidRDefault="001D46C2" w:rsidP="006556FD">
      <w:pPr>
        <w:pStyle w:val="BodyText"/>
        <w:numPr>
          <w:ilvl w:val="0"/>
          <w:numId w:val="44"/>
        </w:numPr>
        <w:rPr>
          <w:rStyle w:val="Hypertext"/>
          <w:color w:val="000000" w:themeColor="text1"/>
          <w:u w:val="none"/>
        </w:rPr>
      </w:pPr>
      <w:r w:rsidRPr="00432171">
        <w:rPr>
          <w:rStyle w:val="Hypertext"/>
          <w:color w:val="000000" w:themeColor="text1"/>
          <w:u w:val="none"/>
        </w:rPr>
        <w:t xml:space="preserve">Associated </w:t>
      </w:r>
      <w:r w:rsidRPr="00CF696F">
        <w:rPr>
          <w:rStyle w:val="Hypertext"/>
          <w:color w:val="000000" w:themeColor="text1"/>
          <w:u w:val="none"/>
        </w:rPr>
        <w:t>Feedback</w:t>
      </w:r>
      <w:r w:rsidRPr="00432171">
        <w:rPr>
          <w:rStyle w:val="Hypertext"/>
          <w:color w:val="000000" w:themeColor="text1"/>
          <w:u w:val="none"/>
        </w:rPr>
        <w:t xml:space="preserve">, </w:t>
      </w:r>
      <w:r w:rsidRPr="00CF696F">
        <w:rPr>
          <w:rStyle w:val="Hypertext"/>
          <w:color w:val="000000" w:themeColor="text1"/>
          <w:u w:val="none"/>
        </w:rPr>
        <w:t>additional guidance</w:t>
      </w:r>
      <w:r w:rsidRPr="00432171">
        <w:rPr>
          <w:rStyle w:val="Hypertext"/>
          <w:color w:val="000000" w:themeColor="text1"/>
          <w:u w:val="none"/>
        </w:rPr>
        <w:t>, and ROIs issued since the last NUREG-1021 revision</w:t>
      </w:r>
    </w:p>
    <w:p w14:paraId="46701E33" w14:textId="3EFD486E" w:rsidR="003F0DF4" w:rsidRPr="00432171" w:rsidRDefault="001D46C2" w:rsidP="006556FD">
      <w:pPr>
        <w:pStyle w:val="BodyText"/>
        <w:numPr>
          <w:ilvl w:val="0"/>
          <w:numId w:val="44"/>
        </w:numPr>
        <w:rPr>
          <w:rStyle w:val="Hypertext"/>
          <w:color w:val="000000" w:themeColor="text1"/>
          <w:u w:val="none"/>
        </w:rPr>
      </w:pPr>
      <w:r w:rsidRPr="00432171">
        <w:rPr>
          <w:rStyle w:val="Hypertext"/>
          <w:color w:val="000000" w:themeColor="text1"/>
          <w:u w:val="none"/>
        </w:rPr>
        <w:t xml:space="preserve">Sections 1 - </w:t>
      </w:r>
      <w:r w:rsidR="00235266" w:rsidRPr="00432171">
        <w:rPr>
          <w:rStyle w:val="Hypertext"/>
          <w:color w:val="000000" w:themeColor="text1"/>
          <w:u w:val="none"/>
        </w:rPr>
        <w:t>6</w:t>
      </w:r>
      <w:r w:rsidRPr="00432171">
        <w:rPr>
          <w:rStyle w:val="Hypertext"/>
          <w:color w:val="000000" w:themeColor="text1"/>
          <w:u w:val="none"/>
        </w:rPr>
        <w:t xml:space="preserve"> of</w:t>
      </w:r>
      <w:r w:rsidR="005F4E98" w:rsidRPr="00432171">
        <w:rPr>
          <w:rStyle w:val="Hypertext"/>
          <w:color w:val="000000" w:themeColor="text1"/>
          <w:u w:val="none"/>
        </w:rPr>
        <w:t xml:space="preserve"> the knowledge and abilities catalog for the applicable reactor type (</w:t>
      </w:r>
      <w:r w:rsidR="005F4E98" w:rsidRPr="00CF696F">
        <w:rPr>
          <w:rStyle w:val="Hypertext"/>
          <w:color w:val="000000" w:themeColor="text1"/>
          <w:u w:val="none"/>
        </w:rPr>
        <w:t>NUREG-1122,</w:t>
      </w:r>
      <w:r w:rsidR="005F4E98" w:rsidRPr="00432171">
        <w:rPr>
          <w:rStyle w:val="Hypertext"/>
          <w:color w:val="000000" w:themeColor="text1"/>
          <w:u w:val="none"/>
        </w:rPr>
        <w:t xml:space="preserve"> </w:t>
      </w:r>
      <w:r w:rsidR="005F4E98" w:rsidRPr="00CF696F">
        <w:rPr>
          <w:rStyle w:val="Hypertext"/>
          <w:color w:val="000000" w:themeColor="text1"/>
          <w:u w:val="none"/>
        </w:rPr>
        <w:t xml:space="preserve">1123, </w:t>
      </w:r>
      <w:r w:rsidR="003F0DF4" w:rsidRPr="00432171">
        <w:rPr>
          <w:rStyle w:val="Hypertext"/>
          <w:color w:val="000000" w:themeColor="text1"/>
          <w:u w:val="none"/>
        </w:rPr>
        <w:t>2103, or 2104</w:t>
      </w:r>
      <w:r w:rsidR="00373AEB" w:rsidRPr="00432171">
        <w:rPr>
          <w:rStyle w:val="Hypertext"/>
          <w:color w:val="000000" w:themeColor="text1"/>
          <w:u w:val="none"/>
        </w:rPr>
        <w:t>)</w:t>
      </w:r>
    </w:p>
    <w:p w14:paraId="0BD5F5F2" w14:textId="77777777" w:rsidR="0018140B" w:rsidRPr="00432171" w:rsidRDefault="00000000" w:rsidP="006556FD">
      <w:pPr>
        <w:pStyle w:val="BodyText"/>
        <w:numPr>
          <w:ilvl w:val="0"/>
          <w:numId w:val="44"/>
        </w:numPr>
        <w:rPr>
          <w:rStyle w:val="Hypertext"/>
          <w:color w:val="000000" w:themeColor="text1"/>
          <w:u w:val="none"/>
        </w:rPr>
      </w:pPr>
      <w:hyperlink r:id="rId21" w:history="1">
        <w:r w:rsidR="009F04C0" w:rsidRPr="00432171">
          <w:rPr>
            <w:rStyle w:val="Hypertext"/>
            <w:color w:val="000000" w:themeColor="text1"/>
            <w:u w:val="none"/>
          </w:rPr>
          <w:t>Operating Licensing and Training SharePoint Website</w:t>
        </w:r>
      </w:hyperlink>
      <w:r w:rsidR="00F92D36" w:rsidRPr="00432171">
        <w:rPr>
          <w:rStyle w:val="Hypertext"/>
          <w:color w:val="000000" w:themeColor="text1"/>
          <w:u w:val="none"/>
        </w:rPr>
        <w:t>:</w:t>
      </w:r>
    </w:p>
    <w:p w14:paraId="78D36DF6" w14:textId="1BA68FD2" w:rsidR="00AA7132" w:rsidRPr="00432171" w:rsidRDefault="009F04C0" w:rsidP="006556FD">
      <w:pPr>
        <w:pStyle w:val="BodyText"/>
        <w:numPr>
          <w:ilvl w:val="0"/>
          <w:numId w:val="44"/>
        </w:numPr>
        <w:rPr>
          <w:rStyle w:val="Hypertext"/>
          <w:color w:val="000000" w:themeColor="text1"/>
          <w:u w:val="none"/>
        </w:rPr>
      </w:pPr>
      <w:r w:rsidRPr="00432171">
        <w:rPr>
          <w:rStyle w:val="Hypertext"/>
          <w:color w:val="000000" w:themeColor="text1"/>
          <w:u w:val="none"/>
        </w:rPr>
        <w:t>(</w:t>
      </w:r>
      <w:hyperlink r:id="rId22" w:history="1">
        <w:r w:rsidR="00A00DC3" w:rsidRPr="00432171">
          <w:rPr>
            <w:rStyle w:val="Hypertext"/>
            <w:color w:val="000000" w:themeColor="text1"/>
            <w:u w:val="none"/>
          </w:rPr>
          <w:t>https://usnrc.sharepoint.com/teams/NRR-Operator-Licensing-Branch</w:t>
        </w:r>
      </w:hyperlink>
      <w:r w:rsidR="00A00DC3" w:rsidRPr="00432171">
        <w:rPr>
          <w:rStyle w:val="Hypertext"/>
          <w:color w:val="000000" w:themeColor="text1"/>
          <w:u w:val="none"/>
        </w:rPr>
        <w:t>)</w:t>
      </w:r>
    </w:p>
    <w:p w14:paraId="739EEE1C" w14:textId="666808D7" w:rsidR="00F55A02" w:rsidRPr="00432171" w:rsidRDefault="00F55A02" w:rsidP="006556FD">
      <w:pPr>
        <w:pStyle w:val="BodyText"/>
        <w:numPr>
          <w:ilvl w:val="0"/>
          <w:numId w:val="44"/>
        </w:numPr>
        <w:rPr>
          <w:rStyle w:val="Hypertext"/>
          <w:color w:val="000000" w:themeColor="text1"/>
          <w:u w:val="none"/>
        </w:rPr>
      </w:pPr>
      <w:r w:rsidRPr="00432171">
        <w:rPr>
          <w:rStyle w:val="Hypertext"/>
          <w:color w:val="000000" w:themeColor="text1"/>
          <w:u w:val="none"/>
        </w:rPr>
        <w:t>Checklist for Transmitting and Receiving NRC Exam Material over the Internet</w:t>
      </w:r>
      <w:r w:rsidR="00441C23" w:rsidRPr="00432171">
        <w:rPr>
          <w:rStyle w:val="Hypertext"/>
          <w:color w:val="000000" w:themeColor="text1"/>
          <w:u w:val="none"/>
        </w:rPr>
        <w:t xml:space="preserve"> (</w:t>
      </w:r>
      <w:hyperlink r:id="rId23" w:history="1">
        <w:r w:rsidR="00441C23" w:rsidRPr="00432171">
          <w:rPr>
            <w:rStyle w:val="Hypertext"/>
            <w:color w:val="000000" w:themeColor="text1"/>
            <w:u w:val="none"/>
          </w:rPr>
          <w:t>ML12033A083</w:t>
        </w:r>
      </w:hyperlink>
      <w:r w:rsidR="00441C23" w:rsidRPr="00432171">
        <w:rPr>
          <w:rStyle w:val="Hypertext"/>
          <w:color w:val="000000" w:themeColor="text1"/>
          <w:u w:val="none"/>
        </w:rPr>
        <w:t>)</w:t>
      </w:r>
    </w:p>
    <w:p w14:paraId="2AFAD701" w14:textId="1CBF0B41" w:rsidR="009F04C0" w:rsidRPr="0028425B" w:rsidRDefault="00F55A02" w:rsidP="0028425B">
      <w:pPr>
        <w:pStyle w:val="BodyText"/>
        <w:numPr>
          <w:ilvl w:val="0"/>
          <w:numId w:val="44"/>
        </w:numPr>
        <w:rPr>
          <w:color w:val="000000" w:themeColor="text1"/>
        </w:rPr>
      </w:pPr>
      <w:r w:rsidRPr="00432171">
        <w:rPr>
          <w:rStyle w:val="Hypertext"/>
          <w:color w:val="000000" w:themeColor="text1"/>
          <w:u w:val="none"/>
        </w:rPr>
        <w:t>ES</w:t>
      </w:r>
      <w:r w:rsidRPr="00757BC7">
        <w:t>-7</w:t>
      </w:r>
      <w:r w:rsidR="0071016D">
        <w:t>.</w:t>
      </w:r>
      <w:r w:rsidRPr="00757BC7">
        <w:t xml:space="preserve">1 of </w:t>
      </w:r>
      <w:r w:rsidRPr="005631E9">
        <w:rPr>
          <w:rStyle w:val="Hypertext"/>
          <w:color w:val="000000" w:themeColor="text1"/>
          <w:u w:val="none"/>
        </w:rPr>
        <w:t>NUREG-1021</w:t>
      </w:r>
    </w:p>
    <w:p w14:paraId="67B6A924" w14:textId="59A2D5FF" w:rsidR="005B55D9" w:rsidRPr="00C21A83" w:rsidRDefault="001D46C2" w:rsidP="00C21A83">
      <w:pPr>
        <w:pStyle w:val="JOURNALHeading2"/>
      </w:pPr>
      <w:r w:rsidRPr="00757BC7">
        <w:t>EVALUATION</w:t>
      </w:r>
      <w:r w:rsidR="008D4024">
        <w:t xml:space="preserve"> </w:t>
      </w:r>
      <w:r w:rsidRPr="00757BC7">
        <w:t>CRITERIA:</w:t>
      </w:r>
    </w:p>
    <w:p w14:paraId="60AE1613" w14:textId="173A56CF" w:rsidR="001D46C2" w:rsidRPr="00757BC7" w:rsidRDefault="001D46C2" w:rsidP="008D4024">
      <w:pPr>
        <w:pStyle w:val="BodyText"/>
      </w:pPr>
      <w:r w:rsidRPr="00757BC7">
        <w:t>At the completion of this activity</w:t>
      </w:r>
      <w:ins w:id="78" w:author="Author">
        <w:r w:rsidR="00656A22">
          <w:t>,</w:t>
        </w:r>
      </w:ins>
      <w:r w:rsidRPr="00757BC7">
        <w:t xml:space="preserve"> you should be able to:</w:t>
      </w:r>
    </w:p>
    <w:p w14:paraId="1EEE06E9" w14:textId="742E2A37" w:rsidR="001D46C2" w:rsidRPr="00757BC7" w:rsidRDefault="001D46C2" w:rsidP="008D4024">
      <w:pPr>
        <w:pStyle w:val="BodyText"/>
        <w:numPr>
          <w:ilvl w:val="0"/>
          <w:numId w:val="45"/>
        </w:numPr>
      </w:pPr>
      <w:r w:rsidRPr="00757BC7">
        <w:t>Explain the regulatory basis for the site-specific written examination and the content differences between the RO and SRO exams.</w:t>
      </w:r>
    </w:p>
    <w:p w14:paraId="0D500E56" w14:textId="2C2A5F2E" w:rsidR="001D46C2" w:rsidRPr="00757BC7" w:rsidRDefault="001D46C2" w:rsidP="008D4024">
      <w:pPr>
        <w:pStyle w:val="BodyText"/>
        <w:numPr>
          <w:ilvl w:val="0"/>
          <w:numId w:val="45"/>
        </w:numPr>
      </w:pPr>
      <w:r w:rsidRPr="00757BC7">
        <w:t>Explain the breakdown in responsibilities for the parties involved in developing, administering, and grading the written examinations.</w:t>
      </w:r>
    </w:p>
    <w:p w14:paraId="40059233" w14:textId="50F19364" w:rsidR="003A372E" w:rsidRDefault="001D46C2" w:rsidP="006556FD">
      <w:pPr>
        <w:pStyle w:val="BodyText"/>
        <w:numPr>
          <w:ilvl w:val="0"/>
          <w:numId w:val="45"/>
        </w:numPr>
      </w:pPr>
      <w:r w:rsidRPr="00757BC7">
        <w:lastRenderedPageBreak/>
        <w:t>Explain how the written examination is prepared, including development of the examination outline, the selection / development of questions, and measures taken to maintain validity and quality</w:t>
      </w:r>
      <w:r w:rsidR="00D95794">
        <w:t>.</w:t>
      </w:r>
    </w:p>
    <w:p w14:paraId="434A1997" w14:textId="05598C9F" w:rsidR="001D46C2" w:rsidRPr="00757BC7" w:rsidRDefault="001D46C2" w:rsidP="006556FD">
      <w:pPr>
        <w:pStyle w:val="BodyText"/>
        <w:numPr>
          <w:ilvl w:val="0"/>
          <w:numId w:val="45"/>
        </w:numPr>
      </w:pPr>
      <w:r w:rsidRPr="00757BC7">
        <w:t>Explain the principles and policies for developing psychometrically sound multiple</w:t>
      </w:r>
      <w:r w:rsidR="000F3D4F">
        <w:t>-</w:t>
      </w:r>
      <w:r w:rsidRPr="00757BC7">
        <w:t>choice questions.</w:t>
      </w:r>
      <w:r w:rsidR="00B72010">
        <w:t xml:space="preserve"> Explain the differences </w:t>
      </w:r>
      <w:r w:rsidR="007E3FFB">
        <w:t xml:space="preserve">in question focus </w:t>
      </w:r>
      <w:r w:rsidR="00B72010">
        <w:t xml:space="preserve">between </w:t>
      </w:r>
      <w:r w:rsidR="007E3FFB">
        <w:t>each Tier of the examination</w:t>
      </w:r>
      <w:r w:rsidR="00242460">
        <w:t xml:space="preserve"> (emergency/abnormal plant evolutions, plant systems, generic, and theory)</w:t>
      </w:r>
      <w:r w:rsidR="00D95794">
        <w:t>.</w:t>
      </w:r>
    </w:p>
    <w:p w14:paraId="6B5E92FB" w14:textId="2F5A6135" w:rsidR="001D46C2" w:rsidRPr="00757BC7" w:rsidRDefault="001D46C2" w:rsidP="008D4024">
      <w:pPr>
        <w:pStyle w:val="BodyText"/>
        <w:numPr>
          <w:ilvl w:val="0"/>
          <w:numId w:val="45"/>
        </w:numPr>
      </w:pPr>
      <w:r w:rsidRPr="00757BC7">
        <w:t>Explain the procedures and policies regarding administration of the written examination, including measures to protect exam security and integrity.</w:t>
      </w:r>
    </w:p>
    <w:p w14:paraId="0CA954C9" w14:textId="640509B0" w:rsidR="001D46C2" w:rsidRPr="00757BC7" w:rsidRDefault="001D46C2" w:rsidP="008D4024">
      <w:pPr>
        <w:pStyle w:val="BodyText"/>
        <w:numPr>
          <w:ilvl w:val="0"/>
          <w:numId w:val="45"/>
        </w:numPr>
      </w:pPr>
      <w:r w:rsidRPr="00757BC7">
        <w:t>Explain the procedures for grading the written examinations, including quality reviews and the resolution of post-examination comments.</w:t>
      </w:r>
    </w:p>
    <w:p w14:paraId="32D89A36" w14:textId="5453895A" w:rsidR="005B55D9" w:rsidRDefault="001D46C2" w:rsidP="006F2771">
      <w:pPr>
        <w:pStyle w:val="JOURNALHeading2"/>
      </w:pPr>
      <w:r w:rsidRPr="00757BC7">
        <w:t>TASKS:</w:t>
      </w:r>
    </w:p>
    <w:p w14:paraId="742D3F2D" w14:textId="2C30E423" w:rsidR="001D46C2" w:rsidRPr="00757BC7" w:rsidRDefault="001D46C2" w:rsidP="00F17AE3">
      <w:pPr>
        <w:pStyle w:val="BodyText"/>
        <w:numPr>
          <w:ilvl w:val="0"/>
          <w:numId w:val="46"/>
        </w:numPr>
      </w:pPr>
      <w:r w:rsidRPr="00757BC7">
        <w:t>Review 10 CFR 55.41 and 55.43 to familiarize yourself with the regulatory basis for the site-specific written examination and the content differences between the RO and SRO exams.</w:t>
      </w:r>
    </w:p>
    <w:p w14:paraId="002F4887" w14:textId="1259654C" w:rsidR="001D46C2" w:rsidRPr="00757BC7" w:rsidRDefault="001D46C2" w:rsidP="00C310D2">
      <w:pPr>
        <w:pStyle w:val="BodyText"/>
        <w:numPr>
          <w:ilvl w:val="0"/>
          <w:numId w:val="46"/>
        </w:numPr>
      </w:pPr>
      <w:r w:rsidRPr="00757BC7">
        <w:t>Review the written examination development guidance in ES-</w:t>
      </w:r>
      <w:r w:rsidR="0071016D">
        <w:t>4.1</w:t>
      </w:r>
      <w:r w:rsidRPr="00757BC7">
        <w:t xml:space="preserve"> of NUREG-1021 to gain an understanding of the requirements for preparing a valid and unbiased examination outline, implementing the outline using a combination of bank, modified, and new questions, and reviewing the outline and the draft examination to ensure quality.</w:t>
      </w:r>
    </w:p>
    <w:p w14:paraId="1DEC66EA" w14:textId="73144CF2" w:rsidR="001D46C2" w:rsidRPr="00757BC7" w:rsidRDefault="001D46C2" w:rsidP="00C310D2">
      <w:pPr>
        <w:pStyle w:val="BodyText"/>
        <w:numPr>
          <w:ilvl w:val="0"/>
          <w:numId w:val="46"/>
        </w:numPr>
      </w:pPr>
      <w:r w:rsidRPr="00757BC7">
        <w:t xml:space="preserve">Review </w:t>
      </w:r>
      <w:r w:rsidR="0071016D">
        <w:t xml:space="preserve">ES-4.2, and </w:t>
      </w:r>
      <w:r w:rsidRPr="00757BC7">
        <w:t>Appendix B of NUREG-1021 to reinforce the principles and guidelines for developing psychometrically sound multiple</w:t>
      </w:r>
      <w:r w:rsidR="000F3D4F">
        <w:t>-</w:t>
      </w:r>
      <w:r w:rsidR="003A372E">
        <w:t>c</w:t>
      </w:r>
      <w:r w:rsidRPr="00757BC7">
        <w:t>hoice questions</w:t>
      </w:r>
      <w:r w:rsidR="00F311C2">
        <w:t xml:space="preserve">, including the differences in the question focus for the four </w:t>
      </w:r>
      <w:r w:rsidR="00FD3362">
        <w:t>t</w:t>
      </w:r>
      <w:r w:rsidR="00F311C2">
        <w:t xml:space="preserve">iers </w:t>
      </w:r>
      <w:r w:rsidR="00A97187">
        <w:t>(emergency/abnormal plant evolutions, plant systems, general, and theory)</w:t>
      </w:r>
      <w:r w:rsidRPr="00757BC7">
        <w:t>.</w:t>
      </w:r>
    </w:p>
    <w:p w14:paraId="36F0DD61" w14:textId="681F988E" w:rsidR="001D46C2" w:rsidRPr="00757BC7" w:rsidRDefault="001D46C2" w:rsidP="00C310D2">
      <w:pPr>
        <w:pStyle w:val="BodyText"/>
        <w:numPr>
          <w:ilvl w:val="0"/>
          <w:numId w:val="46"/>
        </w:numPr>
      </w:pPr>
      <w:r w:rsidRPr="00757BC7">
        <w:t>Review ES-4</w:t>
      </w:r>
      <w:r w:rsidR="0071016D">
        <w:t>.3</w:t>
      </w:r>
      <w:r w:rsidRPr="00757BC7">
        <w:t xml:space="preserve"> of NUREG-1021 and Parts A and B of </w:t>
      </w:r>
      <w:r w:rsidR="0071016D">
        <w:t>ES-1.2</w:t>
      </w:r>
      <w:r w:rsidRPr="00757BC7">
        <w:t xml:space="preserve"> to gain an understanding of the procedures and policies regarding administration of the written examination, including measures to protect exam security and integrity. Review the </w:t>
      </w:r>
      <w:r w:rsidR="00270CA3">
        <w:t>OL</w:t>
      </w:r>
      <w:r w:rsidRPr="00757BC7">
        <w:t xml:space="preserve"> examiner checklist (on the </w:t>
      </w:r>
      <w:hyperlink r:id="rId24" w:history="1">
        <w:r w:rsidRPr="000A0FEF">
          <w:rPr>
            <w:rStyle w:val="Hyperlink"/>
            <w:color w:val="000000" w:themeColor="text1"/>
            <w:u w:val="none"/>
          </w:rPr>
          <w:t>Operator Licensing SharePoint Web site</w:t>
        </w:r>
      </w:hyperlink>
      <w:r w:rsidRPr="000A0FEF">
        <w:rPr>
          <w:color w:val="000000" w:themeColor="text1"/>
        </w:rPr>
        <w:t xml:space="preserve">) </w:t>
      </w:r>
      <w:r w:rsidRPr="00757BC7">
        <w:t xml:space="preserve">for transmitting and receiving NRC exam material over the </w:t>
      </w:r>
      <w:r w:rsidR="00983D67">
        <w:t>I</w:t>
      </w:r>
      <w:r w:rsidRPr="00757BC7">
        <w:t>nternet.</w:t>
      </w:r>
    </w:p>
    <w:p w14:paraId="5A329885" w14:textId="0E32FD91" w:rsidR="001D46C2" w:rsidRPr="00757BC7" w:rsidRDefault="001D46C2" w:rsidP="00C310D2">
      <w:pPr>
        <w:pStyle w:val="BodyText"/>
        <w:numPr>
          <w:ilvl w:val="0"/>
          <w:numId w:val="46"/>
        </w:numPr>
      </w:pPr>
      <w:r w:rsidRPr="00757BC7">
        <w:t xml:space="preserve">Review </w:t>
      </w:r>
      <w:r w:rsidR="008E011F">
        <w:t>Section C of ES-4.3, and ES-4.4</w:t>
      </w:r>
      <w:r w:rsidRPr="00757BC7">
        <w:t xml:space="preserve"> of NUREG-1021 to familiarize yourself with the procedures for grading the written examinations, including quality reviews, the resolution of post-examination comments, and making licensing recommendations.</w:t>
      </w:r>
    </w:p>
    <w:p w14:paraId="63FFFE80" w14:textId="2E529E62" w:rsidR="0002239C" w:rsidRDefault="001D46C2" w:rsidP="006556FD">
      <w:pPr>
        <w:pStyle w:val="BodyText"/>
        <w:numPr>
          <w:ilvl w:val="0"/>
          <w:numId w:val="46"/>
        </w:numPr>
      </w:pPr>
      <w:r w:rsidRPr="00757BC7">
        <w:t>Locate and review a recently completed</w:t>
      </w:r>
      <w:r w:rsidR="006E190E">
        <w:t xml:space="preserve"> (i.e., using the current, applicable revision of NUREG-1021)</w:t>
      </w:r>
      <w:r w:rsidRPr="00757BC7">
        <w:t xml:space="preserve"> RO and SRO written examination for the type of facility on which you plan to certify, including copies of the facility licensee</w:t>
      </w:r>
      <w:r w:rsidR="00074FD4" w:rsidRPr="00757BC7">
        <w:t>’</w:t>
      </w:r>
      <w:r w:rsidRPr="00757BC7">
        <w:t>s submittal, the reviewing examiners</w:t>
      </w:r>
      <w:r w:rsidR="00074FD4" w:rsidRPr="00757BC7">
        <w:t>’</w:t>
      </w:r>
      <w:r w:rsidRPr="00757BC7">
        <w:t xml:space="preserve"> comments, the final examination, all the associated quality checklists, and any post-exam comments / resolutions. Pay particular attention to the types of technical and psychometric issues that were identified and corrected by the reviewing examiner(s) and the differences between the RO and SRO examinations</w:t>
      </w:r>
      <w:r w:rsidR="00187A74">
        <w:t xml:space="preserve">, as well as the differences in question focus between the four </w:t>
      </w:r>
      <w:r w:rsidR="009D097D">
        <w:t>t</w:t>
      </w:r>
      <w:r w:rsidR="00187A74">
        <w:t>iers of questions</w:t>
      </w:r>
      <w:r w:rsidRPr="00757BC7">
        <w:t>. Discuss any questions you might have with the responsible Chief Examiner.</w:t>
      </w:r>
    </w:p>
    <w:p w14:paraId="4E9A53AD" w14:textId="15B404D9" w:rsidR="001D46C2" w:rsidRPr="00757BC7" w:rsidRDefault="001D46C2" w:rsidP="00C11A1A">
      <w:pPr>
        <w:pStyle w:val="BodyText"/>
        <w:numPr>
          <w:ilvl w:val="0"/>
          <w:numId w:val="46"/>
        </w:numPr>
      </w:pPr>
      <w:r w:rsidRPr="00757BC7">
        <w:lastRenderedPageBreak/>
        <w:t>Review ES-7</w:t>
      </w:r>
      <w:r w:rsidR="004C191E">
        <w:t>.</w:t>
      </w:r>
      <w:r w:rsidRPr="00757BC7">
        <w:t>1 of NUREG-1021 to familiarize yourself with the differences between a regular SRO written examination and the one that is used to license SROs whose responsibilities are limited to fuel handling.</w:t>
      </w:r>
    </w:p>
    <w:p w14:paraId="4B082225" w14:textId="65D684A1" w:rsidR="001D46C2" w:rsidRPr="00757BC7" w:rsidRDefault="001D46C2" w:rsidP="00C11A1A">
      <w:pPr>
        <w:pStyle w:val="BodyText"/>
        <w:numPr>
          <w:ilvl w:val="0"/>
          <w:numId w:val="46"/>
        </w:numPr>
      </w:pPr>
      <w:r w:rsidRPr="00757BC7">
        <w:t>Review the remaining reference materials for additional background information.</w:t>
      </w:r>
    </w:p>
    <w:p w14:paraId="1212D3F7" w14:textId="10BD7055" w:rsidR="001D46C2" w:rsidRPr="00757BC7" w:rsidRDefault="001D46C2" w:rsidP="00C11A1A">
      <w:pPr>
        <w:pStyle w:val="JOURNALHeading2"/>
      </w:pPr>
      <w:r w:rsidRPr="00757BC7">
        <w:t>DOCUMENTATION:</w:t>
      </w:r>
      <w:r w:rsidRPr="00757BC7">
        <w:tab/>
        <w:t>OL Examiner Signature and Certification Card Item ISA-OLE-</w:t>
      </w:r>
      <w:r w:rsidR="007F6C84">
        <w:t>6</w:t>
      </w:r>
    </w:p>
    <w:p w14:paraId="5F038231" w14:textId="2E84F15B" w:rsidR="001D46C2" w:rsidRPr="00757BC7" w:rsidRDefault="001D46C2" w:rsidP="00795EE0">
      <w:pPr>
        <w:pStyle w:val="JournalTOPIC"/>
      </w:pPr>
      <w:bookmarkStart w:id="79" w:name="_Toc143603942"/>
      <w:r w:rsidRPr="00757BC7">
        <w:lastRenderedPageBreak/>
        <w:t>(ISA-OLE-</w:t>
      </w:r>
      <w:r w:rsidR="007F6C84">
        <w:t>7</w:t>
      </w:r>
      <w:r w:rsidRPr="00757BC7">
        <w:t>) (L) Operator Licensing Operating Tests</w:t>
      </w:r>
      <w:bookmarkEnd w:id="79"/>
    </w:p>
    <w:p w14:paraId="6CA1107F" w14:textId="77777777" w:rsidR="00D56C9C" w:rsidRDefault="00D56C9C" w:rsidP="00D56C9C">
      <w:pPr>
        <w:pStyle w:val="JOURNALHeading2"/>
      </w:pPr>
      <w:r>
        <w:rPr>
          <w:bCs w:val="0"/>
        </w:rPr>
        <w:t>PURPOSE:</w:t>
      </w:r>
    </w:p>
    <w:p w14:paraId="3E085C75" w14:textId="3C45BBFE" w:rsidR="001D46C2" w:rsidRPr="00757BC7" w:rsidRDefault="001D46C2" w:rsidP="00EA0307">
      <w:pPr>
        <w:pStyle w:val="BodyText"/>
      </w:pPr>
      <w:r w:rsidRPr="00757BC7">
        <w:t xml:space="preserve">The purpose of this activity is to familiarize you with the development, administration, and grading of initial </w:t>
      </w:r>
      <w:r w:rsidR="00270CA3">
        <w:t>OL</w:t>
      </w:r>
      <w:r w:rsidRPr="00757BC7">
        <w:t xml:space="preserve"> operating tests.</w:t>
      </w:r>
    </w:p>
    <w:p w14:paraId="31E45639" w14:textId="65E74F11" w:rsidR="001D46C2" w:rsidRPr="00757BC7" w:rsidRDefault="001D46C2" w:rsidP="00B8155B">
      <w:pPr>
        <w:pStyle w:val="JOURNALHeading2"/>
      </w:pPr>
      <w:r w:rsidRPr="00757BC7">
        <w:t>COMPETENCY</w:t>
      </w:r>
      <w:r w:rsidR="00EE18AF">
        <w:t xml:space="preserve"> </w:t>
      </w:r>
      <w:r w:rsidRPr="00757BC7">
        <w:t>AREA:</w:t>
      </w:r>
      <w:r w:rsidRPr="00757BC7">
        <w:tab/>
        <w:t>INSPECTION</w:t>
      </w:r>
      <w:r w:rsidR="00F50563">
        <w:t xml:space="preserve"> </w:t>
      </w:r>
      <w:r w:rsidRPr="00757BC7">
        <w:t>ASSESSMENT AND ENFORCEMENTTECHNICAL AREA EXPERTISE</w:t>
      </w:r>
    </w:p>
    <w:p w14:paraId="396340C0" w14:textId="5EFD29E5" w:rsidR="001D46C2" w:rsidRPr="00757BC7" w:rsidRDefault="001D46C2" w:rsidP="00F97F60">
      <w:pPr>
        <w:pStyle w:val="JOURNALHeading2"/>
      </w:pPr>
      <w:r w:rsidRPr="00757BC7">
        <w:t>LEVEL OF</w:t>
      </w:r>
      <w:r w:rsidR="00F97F60">
        <w:t xml:space="preserve"> </w:t>
      </w:r>
      <w:r w:rsidRPr="00757BC7">
        <w:t>EFFORT:</w:t>
      </w:r>
      <w:r w:rsidRPr="00757BC7">
        <w:tab/>
        <w:t>40 hours</w:t>
      </w:r>
    </w:p>
    <w:p w14:paraId="3DEA2286" w14:textId="77777777" w:rsidR="005B55D9" w:rsidRDefault="001D46C2" w:rsidP="00F97F60">
      <w:pPr>
        <w:pStyle w:val="JOURNALHeading2"/>
      </w:pPr>
      <w:r w:rsidRPr="00757BC7">
        <w:t>REFERENCES:</w:t>
      </w:r>
    </w:p>
    <w:p w14:paraId="2FB7D6D3" w14:textId="6960754E" w:rsidR="001D46C2" w:rsidRPr="00CF696F" w:rsidRDefault="001D46C2" w:rsidP="006556FD">
      <w:pPr>
        <w:pStyle w:val="BodyText"/>
        <w:numPr>
          <w:ilvl w:val="0"/>
          <w:numId w:val="41"/>
        </w:numPr>
      </w:pPr>
      <w:r w:rsidRPr="00CF696F">
        <w:rPr>
          <w:rStyle w:val="Hypertext"/>
          <w:color w:val="000000" w:themeColor="text1"/>
          <w:u w:val="none"/>
        </w:rPr>
        <w:t>10 CFR 55.45</w:t>
      </w:r>
      <w:ins w:id="80" w:author="Author">
        <w:r w:rsidR="005679E9">
          <w:t>,</w:t>
        </w:r>
        <w:r w:rsidR="00595DEF">
          <w:t xml:space="preserve"> </w:t>
        </w:r>
        <w:r w:rsidR="005679E9">
          <w:t>”Operating</w:t>
        </w:r>
        <w:r w:rsidR="00656A22">
          <w:t xml:space="preserve"> Tests”</w:t>
        </w:r>
      </w:ins>
    </w:p>
    <w:p w14:paraId="3AB924A9" w14:textId="3088A897" w:rsidR="001D46C2" w:rsidRPr="005B55D9" w:rsidRDefault="003D2F7A" w:rsidP="006556FD">
      <w:pPr>
        <w:pStyle w:val="BodyText"/>
        <w:numPr>
          <w:ilvl w:val="0"/>
          <w:numId w:val="41"/>
        </w:numPr>
        <w:rPr>
          <w:rStyle w:val="Hypertext"/>
          <w:color w:val="000000" w:themeColor="text1"/>
          <w:u w:val="none"/>
        </w:rPr>
      </w:pPr>
      <w:r w:rsidRPr="005B55D9">
        <w:rPr>
          <w:rStyle w:val="Hypertext"/>
          <w:color w:val="000000" w:themeColor="text1"/>
          <w:u w:val="none"/>
        </w:rPr>
        <w:t>ES-2.3, ES-3.1, ES-3.</w:t>
      </w:r>
      <w:r w:rsidR="00D750CB" w:rsidRPr="005B55D9">
        <w:rPr>
          <w:rStyle w:val="Hypertext"/>
          <w:color w:val="000000" w:themeColor="text1"/>
          <w:u w:val="none"/>
        </w:rPr>
        <w:t>4, and ES-5.1</w:t>
      </w:r>
      <w:r w:rsidR="001D46C2" w:rsidRPr="005B55D9">
        <w:rPr>
          <w:rStyle w:val="Hypertext"/>
          <w:color w:val="000000" w:themeColor="text1"/>
          <w:u w:val="none"/>
        </w:rPr>
        <w:t xml:space="preserve"> of </w:t>
      </w:r>
      <w:r w:rsidR="001D46C2" w:rsidRPr="00CF696F">
        <w:rPr>
          <w:rStyle w:val="Hypertext"/>
          <w:color w:val="000000" w:themeColor="text1"/>
          <w:u w:val="none"/>
        </w:rPr>
        <w:t>NUREG-1021</w:t>
      </w:r>
    </w:p>
    <w:p w14:paraId="6BC03039" w14:textId="05B86D0B" w:rsidR="001D46C2" w:rsidRPr="005B55D9" w:rsidRDefault="00656841" w:rsidP="006556FD">
      <w:pPr>
        <w:pStyle w:val="BodyText"/>
        <w:numPr>
          <w:ilvl w:val="0"/>
          <w:numId w:val="41"/>
        </w:numPr>
        <w:rPr>
          <w:rStyle w:val="Hypertext"/>
          <w:color w:val="000000" w:themeColor="text1"/>
          <w:u w:val="none"/>
        </w:rPr>
      </w:pPr>
      <w:r w:rsidRPr="005B55D9">
        <w:rPr>
          <w:rStyle w:val="Hypertext"/>
          <w:color w:val="000000" w:themeColor="text1"/>
          <w:u w:val="none"/>
        </w:rPr>
        <w:t>ES-1.2, ES-3.2, and ES-3.3</w:t>
      </w:r>
      <w:r w:rsidR="001D46C2" w:rsidRPr="005B55D9">
        <w:rPr>
          <w:rStyle w:val="Hypertext"/>
          <w:color w:val="000000" w:themeColor="text1"/>
          <w:u w:val="none"/>
        </w:rPr>
        <w:t xml:space="preserve"> of </w:t>
      </w:r>
      <w:r w:rsidR="001D46C2" w:rsidRPr="00CF696F">
        <w:rPr>
          <w:rStyle w:val="Hypertext"/>
          <w:color w:val="000000" w:themeColor="text1"/>
          <w:u w:val="none"/>
        </w:rPr>
        <w:t>NUREG-1021</w:t>
      </w:r>
    </w:p>
    <w:p w14:paraId="4706E9D3" w14:textId="0F3BFDB7" w:rsidR="001D46C2" w:rsidRPr="005B55D9" w:rsidRDefault="001D46C2" w:rsidP="006556FD">
      <w:pPr>
        <w:pStyle w:val="BodyText"/>
        <w:numPr>
          <w:ilvl w:val="0"/>
          <w:numId w:val="41"/>
        </w:numPr>
        <w:rPr>
          <w:rStyle w:val="Hypertext"/>
          <w:color w:val="000000" w:themeColor="text1"/>
          <w:u w:val="none"/>
        </w:rPr>
      </w:pPr>
      <w:r w:rsidRPr="005B55D9">
        <w:rPr>
          <w:rStyle w:val="Hypertext"/>
          <w:color w:val="000000" w:themeColor="text1"/>
          <w:u w:val="none"/>
        </w:rPr>
        <w:t>ES-7</w:t>
      </w:r>
      <w:r w:rsidR="00656841" w:rsidRPr="005B55D9">
        <w:rPr>
          <w:rStyle w:val="Hypertext"/>
          <w:color w:val="000000" w:themeColor="text1"/>
          <w:u w:val="none"/>
        </w:rPr>
        <w:t>.</w:t>
      </w:r>
      <w:r w:rsidRPr="005B55D9">
        <w:rPr>
          <w:rStyle w:val="Hypertext"/>
          <w:color w:val="000000" w:themeColor="text1"/>
          <w:u w:val="none"/>
        </w:rPr>
        <w:t xml:space="preserve">1 of </w:t>
      </w:r>
      <w:r w:rsidRPr="00CF696F">
        <w:rPr>
          <w:rStyle w:val="Hypertext"/>
          <w:color w:val="000000" w:themeColor="text1"/>
          <w:u w:val="none"/>
        </w:rPr>
        <w:t>NUREG-1021</w:t>
      </w:r>
    </w:p>
    <w:p w14:paraId="6F452BE0" w14:textId="77B5642E" w:rsidR="001D46C2" w:rsidRPr="005B55D9" w:rsidRDefault="001D46C2" w:rsidP="006556FD">
      <w:pPr>
        <w:pStyle w:val="BodyText"/>
        <w:numPr>
          <w:ilvl w:val="0"/>
          <w:numId w:val="41"/>
        </w:numPr>
        <w:rPr>
          <w:rStyle w:val="Hypertext"/>
          <w:color w:val="000000" w:themeColor="text1"/>
          <w:u w:val="none"/>
        </w:rPr>
      </w:pPr>
      <w:r w:rsidRPr="005B55D9">
        <w:rPr>
          <w:rStyle w:val="Hypertext"/>
          <w:color w:val="000000" w:themeColor="text1"/>
          <w:u w:val="none"/>
        </w:rPr>
        <w:t xml:space="preserve">Associated </w:t>
      </w:r>
      <w:r w:rsidRPr="00CF696F">
        <w:rPr>
          <w:rStyle w:val="Hypertext"/>
          <w:color w:val="000000" w:themeColor="text1"/>
          <w:u w:val="none"/>
        </w:rPr>
        <w:t>Feedback</w:t>
      </w:r>
      <w:r w:rsidRPr="005B55D9">
        <w:rPr>
          <w:rStyle w:val="Hypertext"/>
          <w:color w:val="000000" w:themeColor="text1"/>
          <w:u w:val="none"/>
        </w:rPr>
        <w:t xml:space="preserve">, </w:t>
      </w:r>
      <w:r w:rsidRPr="00CF696F">
        <w:rPr>
          <w:rStyle w:val="Hypertext"/>
          <w:color w:val="000000" w:themeColor="text1"/>
          <w:u w:val="none"/>
        </w:rPr>
        <w:t>additional guidance</w:t>
      </w:r>
      <w:r w:rsidRPr="005B55D9">
        <w:rPr>
          <w:rStyle w:val="Hypertext"/>
          <w:color w:val="000000" w:themeColor="text1"/>
          <w:u w:val="none"/>
        </w:rPr>
        <w:t>, and ROIs issued since the last</w:t>
      </w:r>
      <w:ins w:id="81" w:author="Author">
        <w:r w:rsidR="00656A22" w:rsidRPr="005B55D9">
          <w:rPr>
            <w:rStyle w:val="Hypertext"/>
            <w:color w:val="000000" w:themeColor="text1"/>
            <w:u w:val="none"/>
          </w:rPr>
          <w:t xml:space="preserve"> revision of</w:t>
        </w:r>
      </w:ins>
      <w:r w:rsidRPr="005B55D9">
        <w:rPr>
          <w:rStyle w:val="Hypertext"/>
          <w:color w:val="000000" w:themeColor="text1"/>
          <w:u w:val="none"/>
        </w:rPr>
        <w:t xml:space="preserve"> NUREG-1021</w:t>
      </w:r>
    </w:p>
    <w:p w14:paraId="65B025F5" w14:textId="2F7FA939" w:rsidR="001D46C2" w:rsidRPr="00F97F60" w:rsidRDefault="001D46C2" w:rsidP="00F97F60">
      <w:pPr>
        <w:pStyle w:val="BodyText"/>
        <w:numPr>
          <w:ilvl w:val="0"/>
          <w:numId w:val="41"/>
        </w:numPr>
        <w:rPr>
          <w:color w:val="000000" w:themeColor="text1"/>
        </w:rPr>
      </w:pPr>
      <w:r w:rsidRPr="005B55D9">
        <w:rPr>
          <w:rStyle w:val="Hypertext"/>
          <w:color w:val="000000" w:themeColor="text1"/>
          <w:u w:val="none"/>
        </w:rPr>
        <w:t>S</w:t>
      </w:r>
      <w:r w:rsidRPr="00CF696F">
        <w:rPr>
          <w:color w:val="000000" w:themeColor="text1"/>
        </w:rPr>
        <w:t xml:space="preserve">ections 1 - 4 of </w:t>
      </w:r>
      <w:r w:rsidR="005F4E98" w:rsidRPr="00CF696F">
        <w:rPr>
          <w:color w:val="000000" w:themeColor="text1"/>
        </w:rPr>
        <w:t>the knowledge and abilities catalog for the applicable reactor type (</w:t>
      </w:r>
      <w:r w:rsidR="005F4E98" w:rsidRPr="00CF696F">
        <w:rPr>
          <w:rStyle w:val="Hypertext"/>
          <w:color w:val="000000" w:themeColor="text1"/>
          <w:u w:val="none"/>
        </w:rPr>
        <w:t>NUREG-1122,</w:t>
      </w:r>
      <w:r w:rsidR="005F4E98" w:rsidRPr="00CF696F">
        <w:rPr>
          <w:color w:val="000000" w:themeColor="text1"/>
        </w:rPr>
        <w:t xml:space="preserve"> </w:t>
      </w:r>
      <w:r w:rsidR="005F4E98" w:rsidRPr="00CF696F">
        <w:rPr>
          <w:rStyle w:val="Hypertext"/>
          <w:color w:val="000000" w:themeColor="text1"/>
          <w:u w:val="none"/>
        </w:rPr>
        <w:t xml:space="preserve">1123, </w:t>
      </w:r>
      <w:r w:rsidR="005F4E98" w:rsidRPr="00CF696F">
        <w:rPr>
          <w:color w:val="000000" w:themeColor="text1"/>
        </w:rPr>
        <w:t>2103, or 2104</w:t>
      </w:r>
      <w:r w:rsidR="00442E16">
        <w:rPr>
          <w:color w:val="000000" w:themeColor="text1"/>
        </w:rPr>
        <w:t>)</w:t>
      </w:r>
    </w:p>
    <w:p w14:paraId="7EEF9917" w14:textId="07210574" w:rsidR="001D46C2" w:rsidRPr="00757BC7" w:rsidRDefault="001D46C2" w:rsidP="00DC1649">
      <w:pPr>
        <w:pStyle w:val="JOURNALHeading2"/>
      </w:pPr>
      <w:r w:rsidRPr="00757BC7">
        <w:t>EVALUATION</w:t>
      </w:r>
      <w:r w:rsidR="00F97F60">
        <w:t xml:space="preserve"> </w:t>
      </w:r>
      <w:r w:rsidRPr="00757BC7">
        <w:t>CRITERIA:</w:t>
      </w:r>
      <w:r w:rsidR="00F97F60">
        <w:tab/>
      </w:r>
      <w:r w:rsidRPr="00757BC7">
        <w:t>At the completion of this activity</w:t>
      </w:r>
      <w:ins w:id="82" w:author="Author">
        <w:r w:rsidR="00656A22">
          <w:t>,</w:t>
        </w:r>
      </w:ins>
      <w:r w:rsidRPr="00757BC7">
        <w:t xml:space="preserve"> you should be able to:</w:t>
      </w:r>
    </w:p>
    <w:p w14:paraId="1843B1DE" w14:textId="08789611" w:rsidR="001D46C2" w:rsidRPr="00757BC7" w:rsidRDefault="001D46C2" w:rsidP="00DC1649">
      <w:pPr>
        <w:pStyle w:val="BodyText"/>
        <w:numPr>
          <w:ilvl w:val="0"/>
          <w:numId w:val="42"/>
        </w:numPr>
      </w:pPr>
      <w:r w:rsidRPr="00757BC7">
        <w:t>Explain the regulatory basis for the operating test.</w:t>
      </w:r>
    </w:p>
    <w:p w14:paraId="6689AA37" w14:textId="7AD5547C" w:rsidR="001D46C2" w:rsidRPr="00757BC7" w:rsidRDefault="001D46C2" w:rsidP="00DC1649">
      <w:pPr>
        <w:pStyle w:val="BodyText"/>
        <w:numPr>
          <w:ilvl w:val="0"/>
          <w:numId w:val="42"/>
        </w:numPr>
      </w:pPr>
      <w:r w:rsidRPr="00757BC7">
        <w:t>Explain the breakdown in responsibilities for the parties involved in developing, administering, and grading the operating tests.</w:t>
      </w:r>
    </w:p>
    <w:p w14:paraId="0DF4DDAC" w14:textId="0D184F32" w:rsidR="001D46C2" w:rsidRPr="00757BC7" w:rsidRDefault="001D46C2" w:rsidP="00DC1649">
      <w:pPr>
        <w:pStyle w:val="BodyText"/>
        <w:numPr>
          <w:ilvl w:val="0"/>
          <w:numId w:val="42"/>
        </w:numPr>
      </w:pPr>
      <w:r w:rsidRPr="00757BC7">
        <w:t>Explain how the walk-through and dynamic simulator operating tests are prepared, including development of the test outline, the selection / development of test items, and measures taken to maintain validity and quality.</w:t>
      </w:r>
    </w:p>
    <w:p w14:paraId="4D0DAEBB" w14:textId="30157E94" w:rsidR="001D46C2" w:rsidRPr="00757BC7" w:rsidRDefault="001D46C2" w:rsidP="00DC1649">
      <w:pPr>
        <w:pStyle w:val="BodyText"/>
        <w:numPr>
          <w:ilvl w:val="0"/>
          <w:numId w:val="42"/>
        </w:numPr>
      </w:pPr>
      <w:r w:rsidRPr="00757BC7">
        <w:t>Describe the components of a job performance measure (JPM) and the characteristics of an alternate path JPM.</w:t>
      </w:r>
    </w:p>
    <w:p w14:paraId="73AD717B" w14:textId="0933B0BD" w:rsidR="001D46C2" w:rsidRPr="00757BC7" w:rsidRDefault="001D46C2" w:rsidP="00DC1649">
      <w:pPr>
        <w:pStyle w:val="BodyText"/>
        <w:numPr>
          <w:ilvl w:val="0"/>
          <w:numId w:val="42"/>
        </w:numPr>
      </w:pPr>
      <w:r w:rsidRPr="00757BC7">
        <w:t>Describe the qualitative and quantitative attributes used to establish a basis for simulator scenario validity, including the elements of a critical task.</w:t>
      </w:r>
    </w:p>
    <w:p w14:paraId="3B7D2BDD" w14:textId="77777777" w:rsidR="0002239C" w:rsidRDefault="001D46C2" w:rsidP="006556FD">
      <w:pPr>
        <w:pStyle w:val="BodyText"/>
        <w:numPr>
          <w:ilvl w:val="0"/>
          <w:numId w:val="42"/>
        </w:numPr>
      </w:pPr>
      <w:r w:rsidRPr="00757BC7">
        <w:t>Describe the competencies and rating factors that are used to evaluate the performance of RO and SRO applicants on the dynamic simulator operating test.</w:t>
      </w:r>
    </w:p>
    <w:p w14:paraId="0835CB59" w14:textId="19B476FA" w:rsidR="001D46C2" w:rsidRPr="00757BC7" w:rsidRDefault="001D46C2" w:rsidP="00DC1649">
      <w:pPr>
        <w:pStyle w:val="BodyText"/>
        <w:numPr>
          <w:ilvl w:val="0"/>
          <w:numId w:val="42"/>
        </w:numPr>
      </w:pPr>
      <w:r w:rsidRPr="00757BC7">
        <w:lastRenderedPageBreak/>
        <w:t>Explain the procedures and policies regarding administration of the walk-through and dynamic simulator operating tests, including measures to protect exam security and integrity.</w:t>
      </w:r>
    </w:p>
    <w:p w14:paraId="6EC7C23B" w14:textId="26127A4F" w:rsidR="001D46C2" w:rsidRPr="00757BC7" w:rsidRDefault="001D46C2" w:rsidP="00DC1649">
      <w:pPr>
        <w:pStyle w:val="BodyText"/>
        <w:numPr>
          <w:ilvl w:val="0"/>
          <w:numId w:val="42"/>
        </w:numPr>
      </w:pPr>
      <w:r w:rsidRPr="00757BC7">
        <w:t>Explain the procedures for grading the walk-through and dynamic simulator operating tests, including quality reviews and licensing recommendations.</w:t>
      </w:r>
    </w:p>
    <w:p w14:paraId="5D34ADE5" w14:textId="77777777" w:rsidR="00BF0C7D" w:rsidRDefault="001D46C2" w:rsidP="00DC1649">
      <w:pPr>
        <w:pStyle w:val="JOURNALHeading2"/>
      </w:pPr>
      <w:r w:rsidRPr="00757BC7">
        <w:t>TASKS:</w:t>
      </w:r>
    </w:p>
    <w:p w14:paraId="00734940" w14:textId="3D784CD8" w:rsidR="001D46C2" w:rsidRPr="00757BC7" w:rsidRDefault="001D46C2" w:rsidP="006556FD">
      <w:pPr>
        <w:pStyle w:val="BodyText"/>
        <w:numPr>
          <w:ilvl w:val="0"/>
          <w:numId w:val="43"/>
        </w:numPr>
      </w:pPr>
      <w:r w:rsidRPr="00757BC7">
        <w:t>Review 10 CFR 55.45 to familiarize yourself with the regulatory basis for the operating test.</w:t>
      </w:r>
    </w:p>
    <w:p w14:paraId="2C7688F9" w14:textId="52AB79CA" w:rsidR="001D46C2" w:rsidRPr="00757BC7" w:rsidRDefault="001D46C2" w:rsidP="006556FD">
      <w:pPr>
        <w:pStyle w:val="BodyText"/>
        <w:numPr>
          <w:ilvl w:val="0"/>
          <w:numId w:val="43"/>
        </w:numPr>
      </w:pPr>
      <w:r w:rsidRPr="00757BC7">
        <w:t>Review the operating test development guidance in ES-</w:t>
      </w:r>
      <w:r w:rsidR="00DD00CC">
        <w:t>2.3, ES-3.1, and ES-3.2</w:t>
      </w:r>
      <w:r w:rsidR="00DD00CC" w:rsidRPr="00757BC7">
        <w:t xml:space="preserve"> </w:t>
      </w:r>
      <w:r w:rsidRPr="00757BC7">
        <w:t>of NUREG-1021 to gain an understanding of the requirements for preparing the walk-through and simulator operating test outline, implementing the outline using a combination of bank, modified, and new test items, and reviewing the outline and the draft operating tests to ensure quality.</w:t>
      </w:r>
    </w:p>
    <w:p w14:paraId="50D86CDC" w14:textId="293C55C7" w:rsidR="001D46C2" w:rsidRPr="00757BC7" w:rsidRDefault="001D46C2" w:rsidP="006556FD">
      <w:pPr>
        <w:pStyle w:val="BodyText"/>
        <w:numPr>
          <w:ilvl w:val="0"/>
          <w:numId w:val="43"/>
        </w:numPr>
      </w:pPr>
      <w:r w:rsidRPr="00757BC7">
        <w:t xml:space="preserve">Review </w:t>
      </w:r>
      <w:r w:rsidR="00DD00CC">
        <w:t>ES-3.2</w:t>
      </w:r>
      <w:r w:rsidRPr="00757BC7">
        <w:t xml:space="preserve"> of NUREG-1021 to familiarize yourself with the principles and policies for developing valid JPMs and dynamic simulator scenarios.</w:t>
      </w:r>
    </w:p>
    <w:p w14:paraId="1F0791CC" w14:textId="41464564" w:rsidR="001D46C2" w:rsidRPr="00757BC7" w:rsidRDefault="001D46C2" w:rsidP="006556FD">
      <w:pPr>
        <w:pStyle w:val="BodyText"/>
        <w:numPr>
          <w:ilvl w:val="0"/>
          <w:numId w:val="43"/>
        </w:numPr>
      </w:pPr>
      <w:r w:rsidRPr="00757BC7">
        <w:t>Review</w:t>
      </w:r>
      <w:r w:rsidR="00C51300">
        <w:t xml:space="preserve"> </w:t>
      </w:r>
      <w:r w:rsidR="00610D38" w:rsidRPr="00610D38">
        <w:t xml:space="preserve">ES-3.2, </w:t>
      </w:r>
      <w:r w:rsidR="00610D38">
        <w:t>ES-</w:t>
      </w:r>
      <w:r w:rsidR="00610D38" w:rsidRPr="00610D38">
        <w:t xml:space="preserve">3.3, and </w:t>
      </w:r>
      <w:r w:rsidR="00610D38">
        <w:t>ES-</w:t>
      </w:r>
      <w:r w:rsidR="00610D38" w:rsidRPr="00610D38">
        <w:t>3.5, and Parts C, D, and E of ES</w:t>
      </w:r>
      <w:r w:rsidR="00673701">
        <w:noBreakHyphen/>
      </w:r>
      <w:r w:rsidR="00610D38" w:rsidRPr="00610D38">
        <w:t>1.2</w:t>
      </w:r>
      <w:r w:rsidRPr="00757BC7">
        <w:t xml:space="preserve"> to gain an understanding of the procedures and policies regarding administration of the operating tests, including measures to protect test security and integrity.</w:t>
      </w:r>
    </w:p>
    <w:p w14:paraId="09A6C431" w14:textId="53C3F81A" w:rsidR="001D46C2" w:rsidRPr="00757BC7" w:rsidRDefault="001D46C2" w:rsidP="006556FD">
      <w:pPr>
        <w:pStyle w:val="BodyText"/>
        <w:numPr>
          <w:ilvl w:val="0"/>
          <w:numId w:val="43"/>
        </w:numPr>
      </w:pPr>
      <w:r w:rsidRPr="00757BC7">
        <w:t>Review ES-</w:t>
      </w:r>
      <w:r w:rsidR="002B05F6">
        <w:t>3.6</w:t>
      </w:r>
      <w:r w:rsidR="002B05F6" w:rsidRPr="00757BC7">
        <w:t xml:space="preserve"> </w:t>
      </w:r>
      <w:r w:rsidRPr="00757BC7">
        <w:t>and ES-5</w:t>
      </w:r>
      <w:r w:rsidR="002B05F6">
        <w:t>.</w:t>
      </w:r>
      <w:r w:rsidRPr="00757BC7">
        <w:t xml:space="preserve">1 of NUREG-1021 to familiarize yourself with the procedures for grading the walk-through and dynamic simulator operating tests, including quality </w:t>
      </w:r>
      <w:proofErr w:type="gramStart"/>
      <w:r w:rsidRPr="00757BC7">
        <w:t>reviews</w:t>
      </w:r>
      <w:proofErr w:type="gramEnd"/>
      <w:r w:rsidRPr="00757BC7">
        <w:t xml:space="preserve"> and making licensing recommendations.</w:t>
      </w:r>
    </w:p>
    <w:p w14:paraId="59F8C037" w14:textId="2BDCB4E8" w:rsidR="001D46C2" w:rsidRPr="00757BC7" w:rsidRDefault="001D46C2" w:rsidP="006556FD">
      <w:pPr>
        <w:pStyle w:val="BodyText"/>
        <w:numPr>
          <w:ilvl w:val="0"/>
          <w:numId w:val="43"/>
        </w:numPr>
      </w:pPr>
      <w:r w:rsidRPr="00757BC7">
        <w:t>Locate and review the operating test documentation (</w:t>
      </w:r>
      <w:r w:rsidR="00235E98">
        <w:t>f</w:t>
      </w:r>
      <w:r w:rsidRPr="00757BC7">
        <w:t xml:space="preserve">orm </w:t>
      </w:r>
      <w:r w:rsidR="006D3551">
        <w:t xml:space="preserve">5.1-2, </w:t>
      </w:r>
      <w:r w:rsidR="00235E98">
        <w:t>f</w:t>
      </w:r>
      <w:r w:rsidR="006D3551">
        <w:t xml:space="preserve">orm 3.6-2, </w:t>
      </w:r>
      <w:r w:rsidR="00235E98">
        <w:t>f</w:t>
      </w:r>
      <w:r w:rsidR="006D3551">
        <w:t>orm 3.6</w:t>
      </w:r>
      <w:r w:rsidR="00235E98">
        <w:noBreakHyphen/>
      </w:r>
      <w:r w:rsidR="006D3551">
        <w:t xml:space="preserve">3, and </w:t>
      </w:r>
      <w:r w:rsidR="00235E98">
        <w:t>f</w:t>
      </w:r>
      <w:r w:rsidR="006D3551">
        <w:t>orm 3.6-4</w:t>
      </w:r>
      <w:r w:rsidRPr="00757BC7">
        <w:t xml:space="preserve">) for an applicant who failed </w:t>
      </w:r>
      <w:r w:rsidR="00B94410">
        <w:t>the job performance measure portion of the operating test and for an applicant who failed the simulator scenario portion of the operating test</w:t>
      </w:r>
      <w:r w:rsidRPr="00757BC7">
        <w:t>.</w:t>
      </w:r>
    </w:p>
    <w:p w14:paraId="7FF1A983" w14:textId="5BDDB55F" w:rsidR="0002239C" w:rsidRDefault="001D46C2" w:rsidP="006556FD">
      <w:pPr>
        <w:pStyle w:val="BodyText"/>
        <w:numPr>
          <w:ilvl w:val="0"/>
          <w:numId w:val="43"/>
        </w:numPr>
      </w:pPr>
      <w:r w:rsidRPr="00757BC7">
        <w:t>Locate and review a recently completed</w:t>
      </w:r>
      <w:r w:rsidR="0086626C">
        <w:t xml:space="preserve"> (i.e., using the current, applicable revision of NUREG-1021)</w:t>
      </w:r>
      <w:r w:rsidRPr="00757BC7">
        <w:t xml:space="preserve"> operating test for the type of facility on which you plan to certify, including copies of the facility licensee</w:t>
      </w:r>
      <w:r w:rsidR="00074FD4" w:rsidRPr="00757BC7">
        <w:t>’</w:t>
      </w:r>
      <w:r w:rsidRPr="00757BC7">
        <w:t>s submittal, the reviewing examiners</w:t>
      </w:r>
      <w:r w:rsidR="00074FD4" w:rsidRPr="00757BC7">
        <w:t>’</w:t>
      </w:r>
      <w:r w:rsidRPr="00757BC7">
        <w:t xml:space="preserve"> comments, the final approved test, and all the associated quality checklists. Pay particular attention to the types of technical and psychometric issues that were identified and corrected by the reviewing examiner(s). Discuss any questions you might have with the responsible Chief Examiner.</w:t>
      </w:r>
    </w:p>
    <w:p w14:paraId="518C3A6F" w14:textId="6890D0C6" w:rsidR="001D46C2" w:rsidRPr="00757BC7" w:rsidRDefault="001D46C2" w:rsidP="006556FD">
      <w:pPr>
        <w:pStyle w:val="BodyText"/>
        <w:numPr>
          <w:ilvl w:val="0"/>
          <w:numId w:val="43"/>
        </w:numPr>
      </w:pPr>
      <w:r w:rsidRPr="00757BC7">
        <w:t>Review ES-7</w:t>
      </w:r>
      <w:r w:rsidR="006D3551">
        <w:t>.</w:t>
      </w:r>
      <w:r w:rsidRPr="00757BC7">
        <w:t>1 of NUREG-1021 to familiarize yourself with the differences between a regular SRO operating test and the one that is used to license SROs whose responsibilities are limited to fuel handling.</w:t>
      </w:r>
    </w:p>
    <w:p w14:paraId="28FA347C" w14:textId="77777777" w:rsidR="001D46C2" w:rsidRPr="00757BC7" w:rsidRDefault="001D46C2" w:rsidP="006556FD">
      <w:pPr>
        <w:pStyle w:val="BodyText"/>
        <w:numPr>
          <w:ilvl w:val="0"/>
          <w:numId w:val="43"/>
        </w:numPr>
      </w:pPr>
      <w:r w:rsidRPr="00757BC7">
        <w:t>Review the remaining reference materials for additional background information.</w:t>
      </w:r>
    </w:p>
    <w:p w14:paraId="4C9D0FFD" w14:textId="4A59953F" w:rsidR="001D46C2" w:rsidRPr="00757BC7" w:rsidRDefault="001D46C2" w:rsidP="00AA35AD">
      <w:pPr>
        <w:pStyle w:val="JOURNALHeading2"/>
      </w:pPr>
      <w:r w:rsidRPr="00757BC7">
        <w:t>DOCUMENTATION:</w:t>
      </w:r>
      <w:r w:rsidRPr="00757BC7">
        <w:tab/>
        <w:t>OL Examiner Signature and Certification Card Item ISA-OLE-</w:t>
      </w:r>
      <w:r w:rsidR="007F6C84">
        <w:t>7</w:t>
      </w:r>
    </w:p>
    <w:p w14:paraId="0A80D745" w14:textId="32D800FB" w:rsidR="001D46C2" w:rsidRPr="00757BC7" w:rsidRDefault="001D46C2" w:rsidP="001E55EE">
      <w:pPr>
        <w:pStyle w:val="JournalTOPIC"/>
      </w:pPr>
      <w:bookmarkStart w:id="83" w:name="_Toc143603943"/>
      <w:r w:rsidRPr="00757BC7">
        <w:lastRenderedPageBreak/>
        <w:t>(ISA-OLE-</w:t>
      </w:r>
      <w:r w:rsidR="007F6C84">
        <w:t>8</w:t>
      </w:r>
      <w:r w:rsidRPr="00757BC7">
        <w:t>) (L) Technical Specifications</w:t>
      </w:r>
      <w:bookmarkEnd w:id="83"/>
    </w:p>
    <w:p w14:paraId="585248E0" w14:textId="77777777" w:rsidR="00D56C9C" w:rsidRDefault="00D56C9C" w:rsidP="00D56C9C">
      <w:pPr>
        <w:pStyle w:val="JOURNALHeading2"/>
      </w:pPr>
      <w:r>
        <w:rPr>
          <w:bCs w:val="0"/>
        </w:rPr>
        <w:t>PURPOSE:</w:t>
      </w:r>
    </w:p>
    <w:p w14:paraId="23114BFE" w14:textId="5B647621" w:rsidR="001D46C2" w:rsidRPr="00757BC7" w:rsidRDefault="001D46C2" w:rsidP="00326AC9">
      <w:pPr>
        <w:pStyle w:val="BodyText"/>
      </w:pPr>
      <w:r w:rsidRPr="00757BC7">
        <w:t xml:space="preserve">The NRC requires that licensees operate their facilities in compliance with the </w:t>
      </w:r>
      <w:r w:rsidR="00235E98">
        <w:t>t</w:t>
      </w:r>
      <w:r w:rsidRPr="00757BC7">
        <w:t xml:space="preserve">echnical </w:t>
      </w:r>
      <w:r w:rsidR="00235E98">
        <w:t>s</w:t>
      </w:r>
      <w:r w:rsidRPr="00757BC7">
        <w:t>pecifications (TS) approved by the NRC</w:t>
      </w:r>
      <w:r w:rsidR="00F81D1F">
        <w:t xml:space="preserve">. </w:t>
      </w:r>
      <w:r w:rsidRPr="00757BC7">
        <w:t>The TS provide the limits for facility operation that the licensee must comply with or receive NRC approval to deviate from the requirements. For this reason, it is mandatory that all examiners gain a detailed knowledge of the content of the TS.</w:t>
      </w:r>
    </w:p>
    <w:p w14:paraId="49201EAB" w14:textId="2EE8FBD9" w:rsidR="001D46C2" w:rsidRPr="00757BC7" w:rsidRDefault="001D46C2" w:rsidP="00EB4715">
      <w:pPr>
        <w:pStyle w:val="BodyText"/>
      </w:pPr>
      <w:r w:rsidRPr="00757BC7">
        <w:t>This activity will provide you with detailed knowledge of the contents of the TS, where a requirement exists for any specific topic, and how to apply the TS requirements</w:t>
      </w:r>
      <w:r w:rsidR="00852E1F" w:rsidRPr="00757BC7">
        <w:t xml:space="preserve"> to the facility designated by your supervisor</w:t>
      </w:r>
      <w:r w:rsidRPr="00757BC7">
        <w:t>.</w:t>
      </w:r>
      <w:r w:rsidR="00282BCA">
        <w:t xml:space="preserve"> This activity will also introduce you to another document</w:t>
      </w:r>
      <w:r w:rsidR="00E47E61">
        <w:t>, the Technical Requirements Manual (TRM).</w:t>
      </w:r>
    </w:p>
    <w:p w14:paraId="122B4610" w14:textId="661DC00E" w:rsidR="001D46C2" w:rsidRPr="00757BC7" w:rsidRDefault="001D46C2" w:rsidP="002B5590">
      <w:pPr>
        <w:pStyle w:val="JOURNALHeading2"/>
      </w:pPr>
      <w:r w:rsidRPr="00757BC7">
        <w:t>COMPETENCY</w:t>
      </w:r>
      <w:r w:rsidR="002B5590">
        <w:t xml:space="preserve"> </w:t>
      </w:r>
      <w:r w:rsidRPr="00757BC7">
        <w:t>AREA:</w:t>
      </w:r>
      <w:r w:rsidRPr="00757BC7">
        <w:tab/>
        <w:t>INSPECTION</w:t>
      </w:r>
      <w:r w:rsidR="002B5590">
        <w:t xml:space="preserve"> </w:t>
      </w:r>
      <w:r w:rsidRPr="00757BC7">
        <w:t>REGULATORY FRAMEWORK</w:t>
      </w:r>
    </w:p>
    <w:p w14:paraId="5C1A7F3A" w14:textId="29AE8634" w:rsidR="001D46C2" w:rsidRPr="00E92AD0" w:rsidRDefault="001D46C2" w:rsidP="00E92AD0">
      <w:pPr>
        <w:pStyle w:val="JOURNALHeading2"/>
      </w:pPr>
      <w:r w:rsidRPr="00757BC7">
        <w:t>LEVEL</w:t>
      </w:r>
      <w:r w:rsidR="00E92AD0">
        <w:t xml:space="preserve"> </w:t>
      </w:r>
      <w:r w:rsidRPr="00757BC7">
        <w:t>OF EFFORT:</w:t>
      </w:r>
      <w:r w:rsidRPr="00757BC7">
        <w:tab/>
        <w:t>2</w:t>
      </w:r>
      <w:r w:rsidR="003941B9">
        <w:t>6</w:t>
      </w:r>
      <w:r w:rsidRPr="00757BC7">
        <w:t xml:space="preserve"> Hours</w:t>
      </w:r>
    </w:p>
    <w:p w14:paraId="08D18777" w14:textId="77777777" w:rsidR="00371550" w:rsidRDefault="001D46C2" w:rsidP="00D64542">
      <w:pPr>
        <w:pStyle w:val="JOURNALHeading2"/>
      </w:pPr>
      <w:r w:rsidRPr="00757BC7">
        <w:t>REFERENCES:</w:t>
      </w:r>
    </w:p>
    <w:p w14:paraId="2B86760D" w14:textId="3E6C2969" w:rsidR="007518E5" w:rsidRPr="00F14E2D" w:rsidRDefault="007518E5" w:rsidP="006556FD">
      <w:pPr>
        <w:pStyle w:val="BodyText"/>
        <w:numPr>
          <w:ilvl w:val="0"/>
          <w:numId w:val="38"/>
        </w:numPr>
      </w:pPr>
      <w:r w:rsidRPr="00F14E2D">
        <w:t>The TSs for a facility designated by your supervisor</w:t>
      </w:r>
    </w:p>
    <w:p w14:paraId="606B99C7" w14:textId="77777777" w:rsidR="007518E5" w:rsidRPr="00F14E2D" w:rsidRDefault="007518E5" w:rsidP="006556FD">
      <w:pPr>
        <w:pStyle w:val="BodyText"/>
        <w:numPr>
          <w:ilvl w:val="0"/>
          <w:numId w:val="38"/>
        </w:numPr>
      </w:pPr>
      <w:r w:rsidRPr="00F14E2D">
        <w:t>Standard TSs for the vendor of your designated facility</w:t>
      </w:r>
    </w:p>
    <w:p w14:paraId="1B1D206E" w14:textId="7E62FAA3" w:rsidR="007518E5" w:rsidRDefault="007518E5" w:rsidP="006556FD">
      <w:pPr>
        <w:pStyle w:val="BodyText"/>
        <w:numPr>
          <w:ilvl w:val="0"/>
          <w:numId w:val="38"/>
        </w:numPr>
      </w:pPr>
      <w:r w:rsidRPr="00F14E2D">
        <w:t xml:space="preserve">Plant Technical Specifications External Site </w:t>
      </w:r>
      <w:hyperlink r:id="rId25" w:history="1">
        <w:r w:rsidRPr="00371550">
          <w:t>https://www.nrc.gov/reactors/operating/list-power-reactor-units.html</w:t>
        </w:r>
      </w:hyperlink>
      <w:r w:rsidRPr="00F14E2D">
        <w:t>)</w:t>
      </w:r>
    </w:p>
    <w:p w14:paraId="636E9037" w14:textId="41063795" w:rsidR="00E73AAA" w:rsidRDefault="00E73AAA" w:rsidP="006556FD">
      <w:pPr>
        <w:pStyle w:val="BodyText"/>
        <w:numPr>
          <w:ilvl w:val="0"/>
          <w:numId w:val="38"/>
        </w:numPr>
      </w:pPr>
      <w:r w:rsidRPr="00757BC7">
        <w:t>10 CFR 50.36</w:t>
      </w:r>
      <w:r w:rsidR="000B7B6B">
        <w:t>, “Technical Specifications”</w:t>
      </w:r>
    </w:p>
    <w:p w14:paraId="413F6B89" w14:textId="3D2DE323" w:rsidR="002910DA" w:rsidRPr="00371550" w:rsidRDefault="002910DA" w:rsidP="006556FD">
      <w:pPr>
        <w:pStyle w:val="BodyText"/>
        <w:numPr>
          <w:ilvl w:val="0"/>
          <w:numId w:val="38"/>
        </w:numPr>
      </w:pPr>
      <w:r w:rsidRPr="00371550">
        <w:t xml:space="preserve">Risk Informed Completion Time Technical Specification Initiative external website: </w:t>
      </w:r>
      <w:hyperlink r:id="rId26" w:history="1">
        <w:r w:rsidRPr="00371550">
          <w:t>https://www.nrc.gov/reactors/operating/licensing/techspecs/risk-management-tech-specifications.html</w:t>
        </w:r>
      </w:hyperlink>
    </w:p>
    <w:p w14:paraId="582647BB" w14:textId="17AC3618" w:rsidR="00BE7B57" w:rsidRPr="00371550" w:rsidRDefault="00141125" w:rsidP="006556FD">
      <w:pPr>
        <w:pStyle w:val="BodyText"/>
        <w:numPr>
          <w:ilvl w:val="0"/>
          <w:numId w:val="38"/>
        </w:numPr>
      </w:pPr>
      <w:r w:rsidRPr="00371550">
        <w:t>The TRM for your assigned facility</w:t>
      </w:r>
      <w:r w:rsidR="00790E7F" w:rsidRPr="00371550">
        <w:t>. (If applicable)</w:t>
      </w:r>
    </w:p>
    <w:p w14:paraId="67B92A6A" w14:textId="6952CF53" w:rsidR="002618AF" w:rsidRPr="002910DA" w:rsidRDefault="00F36E02" w:rsidP="006556FD">
      <w:pPr>
        <w:pStyle w:val="BodyText"/>
        <w:numPr>
          <w:ilvl w:val="0"/>
          <w:numId w:val="38"/>
        </w:numPr>
        <w:rPr>
          <w:color w:val="C00000"/>
        </w:rPr>
      </w:pPr>
      <w:r w:rsidRPr="00E47E61">
        <w:rPr>
          <w:color w:val="000000" w:themeColor="text1"/>
        </w:rPr>
        <w:t>NRC Knowledge Management Session</w:t>
      </w:r>
      <w:r w:rsidR="0037095C">
        <w:rPr>
          <w:color w:val="000000" w:themeColor="text1"/>
        </w:rPr>
        <w:t>:</w:t>
      </w:r>
      <w:r w:rsidRPr="00E47E61">
        <w:rPr>
          <w:color w:val="000000" w:themeColor="text1"/>
        </w:rPr>
        <w:t xml:space="preserve"> </w:t>
      </w:r>
      <w:r w:rsidR="00371FBA">
        <w:rPr>
          <w:color w:val="000000" w:themeColor="text1"/>
        </w:rPr>
        <w:t>“</w:t>
      </w:r>
      <w:r w:rsidRPr="00E47E61">
        <w:rPr>
          <w:color w:val="000000" w:themeColor="text1"/>
        </w:rPr>
        <w:t xml:space="preserve">History </w:t>
      </w:r>
      <w:r w:rsidR="00A743C9" w:rsidRPr="00E47E61">
        <w:rPr>
          <w:color w:val="000000" w:themeColor="text1"/>
        </w:rPr>
        <w:t xml:space="preserve">and Evolution </w:t>
      </w:r>
      <w:r w:rsidRPr="00E47E61">
        <w:rPr>
          <w:color w:val="000000" w:themeColor="text1"/>
        </w:rPr>
        <w:t xml:space="preserve">of the </w:t>
      </w:r>
      <w:r w:rsidR="0039632D" w:rsidRPr="00E47E61">
        <w:rPr>
          <w:color w:val="000000" w:themeColor="text1"/>
        </w:rPr>
        <w:t>T</w:t>
      </w:r>
      <w:r w:rsidR="00EB4650" w:rsidRPr="00E47E61">
        <w:rPr>
          <w:color w:val="000000" w:themeColor="text1"/>
        </w:rPr>
        <w:t xml:space="preserve">echnical </w:t>
      </w:r>
      <w:r w:rsidR="003941B9" w:rsidRPr="00E47E61">
        <w:rPr>
          <w:color w:val="000000" w:themeColor="text1"/>
        </w:rPr>
        <w:t>Requirements</w:t>
      </w:r>
      <w:r w:rsidR="00EB4650" w:rsidRPr="00E47E61">
        <w:rPr>
          <w:color w:val="000000" w:themeColor="text1"/>
        </w:rPr>
        <w:t xml:space="preserve"> Manual</w:t>
      </w:r>
      <w:r w:rsidR="00371FBA">
        <w:rPr>
          <w:color w:val="000000" w:themeColor="text1"/>
        </w:rPr>
        <w:t>”</w:t>
      </w:r>
      <w:r w:rsidR="00A743C9" w:rsidRPr="00E47E61">
        <w:rPr>
          <w:color w:val="000000" w:themeColor="text1"/>
        </w:rPr>
        <w:t xml:space="preserve"> available in Nuc</w:t>
      </w:r>
      <w:r w:rsidR="00AF5BC9" w:rsidRPr="00E47E61">
        <w:rPr>
          <w:color w:val="000000" w:themeColor="text1"/>
        </w:rPr>
        <w:t>lepedia at the following</w:t>
      </w:r>
      <w:ins w:id="84" w:author="Author">
        <w:r w:rsidR="00235E98">
          <w:rPr>
            <w:color w:val="000000" w:themeColor="text1"/>
          </w:rPr>
          <w:t>, non-public</w:t>
        </w:r>
      </w:ins>
      <w:r w:rsidR="00AF5BC9" w:rsidRPr="00E47E61">
        <w:rPr>
          <w:color w:val="000000" w:themeColor="text1"/>
        </w:rPr>
        <w:t xml:space="preserve"> url: </w:t>
      </w:r>
      <w:hyperlink r:id="rId27" w:anchor="HQ_KM_Topics:" w:history="1">
        <w:r w:rsidR="00AF5BC9">
          <w:rPr>
            <w:rStyle w:val="Hyperlink"/>
          </w:rPr>
          <w:t>https://nuclepedia.usalearning.gov/index.php?title=Coordinated_Regional_%28Reactor%29_KM/training_Initiative#HQ_KM_Topics:</w:t>
        </w:r>
      </w:hyperlink>
    </w:p>
    <w:p w14:paraId="5E6DB8C8" w14:textId="01C70D81" w:rsidR="001D46C2" w:rsidRPr="00757BC7" w:rsidRDefault="001D46C2" w:rsidP="00CB707B">
      <w:pPr>
        <w:pStyle w:val="JOURNALHeading2"/>
      </w:pPr>
      <w:r w:rsidRPr="00757BC7">
        <w:t>EVALUATION</w:t>
      </w:r>
      <w:r w:rsidR="00CB707B">
        <w:t xml:space="preserve"> </w:t>
      </w:r>
      <w:r w:rsidRPr="00757BC7">
        <w:t>CRITERIA:</w:t>
      </w:r>
      <w:r w:rsidR="00CB707B">
        <w:tab/>
      </w:r>
      <w:r w:rsidRPr="00757BC7">
        <w:t>At the completion of this activity, you should be able to:</w:t>
      </w:r>
    </w:p>
    <w:p w14:paraId="2AF3BE5E" w14:textId="246970C3" w:rsidR="00A46A4F" w:rsidRDefault="001D46C2" w:rsidP="00CB707B">
      <w:pPr>
        <w:pStyle w:val="BodyText"/>
        <w:numPr>
          <w:ilvl w:val="0"/>
          <w:numId w:val="39"/>
        </w:numPr>
      </w:pPr>
      <w:r w:rsidRPr="00757BC7">
        <w:t xml:space="preserve">For the facility TS, as designated by your supervisor, be able to identify each TS section, discuss the general content of the requirements contained in each section, </w:t>
      </w:r>
      <w:r w:rsidR="00935404">
        <w:t xml:space="preserve">and </w:t>
      </w:r>
      <w:r w:rsidRPr="00757BC7">
        <w:t>the basis for issuing the requirements</w:t>
      </w:r>
      <w:r w:rsidR="00935404">
        <w:t xml:space="preserve">. Be able to discuss how the format and layout of </w:t>
      </w:r>
      <w:r w:rsidR="005B0DA1">
        <w:t xml:space="preserve">the plant specific TS differs from the vendor </w:t>
      </w:r>
      <w:r w:rsidR="006E350A">
        <w:t>standard TS. Note: depe</w:t>
      </w:r>
      <w:r w:rsidR="00652B31">
        <w:t xml:space="preserve">nding on the licensee, the </w:t>
      </w:r>
      <w:r w:rsidR="00C51E99">
        <w:t xml:space="preserve">differences may not be significant </w:t>
      </w:r>
      <w:r w:rsidR="009D48B7">
        <w:t xml:space="preserve">if the licensee has adopted </w:t>
      </w:r>
      <w:r w:rsidR="00132BDC">
        <w:t xml:space="preserve">a recent edition of the </w:t>
      </w:r>
      <w:r w:rsidR="009D48B7">
        <w:t xml:space="preserve">Improved </w:t>
      </w:r>
      <w:r w:rsidR="00652B31">
        <w:t>for</w:t>
      </w:r>
      <w:r w:rsidR="005B0DA1">
        <w:t xml:space="preserve"> TS</w:t>
      </w:r>
      <w:r w:rsidR="00132BDC">
        <w:t>.</w:t>
      </w:r>
    </w:p>
    <w:p w14:paraId="547C63BB" w14:textId="7FFB59CA" w:rsidR="001D46C2" w:rsidRPr="00757BC7" w:rsidRDefault="001D46C2" w:rsidP="00CB707B">
      <w:pPr>
        <w:pStyle w:val="BodyText"/>
        <w:numPr>
          <w:ilvl w:val="0"/>
          <w:numId w:val="39"/>
        </w:numPr>
      </w:pPr>
      <w:r w:rsidRPr="00757BC7">
        <w:lastRenderedPageBreak/>
        <w:t>Discuss the following with respect to the operating license: legal basis, purpose, license conditions, and how the license can be changed.</w:t>
      </w:r>
    </w:p>
    <w:p w14:paraId="12AD324B" w14:textId="5A725473" w:rsidR="001D46C2" w:rsidRPr="00757BC7" w:rsidRDefault="001D46C2" w:rsidP="00CB707B">
      <w:pPr>
        <w:pStyle w:val="BodyText"/>
        <w:numPr>
          <w:ilvl w:val="0"/>
          <w:numId w:val="39"/>
        </w:numPr>
      </w:pPr>
      <w:r w:rsidRPr="00757BC7">
        <w:t>Discuss the definition of the terms found in the TS.</w:t>
      </w:r>
    </w:p>
    <w:p w14:paraId="5453D0EA" w14:textId="0AF30321" w:rsidR="003A372E" w:rsidRDefault="001D46C2" w:rsidP="00CB707B">
      <w:pPr>
        <w:pStyle w:val="BodyText"/>
        <w:numPr>
          <w:ilvl w:val="0"/>
          <w:numId w:val="39"/>
        </w:numPr>
      </w:pPr>
      <w:r w:rsidRPr="00757BC7">
        <w:t>Discuss the safety limits and limiting safety system settings listed and the significance of these limits.</w:t>
      </w:r>
    </w:p>
    <w:p w14:paraId="57D6AC11" w14:textId="03A14237" w:rsidR="001D46C2" w:rsidRPr="00757BC7" w:rsidRDefault="001D46C2" w:rsidP="006556FD">
      <w:pPr>
        <w:pStyle w:val="BodyText"/>
        <w:numPr>
          <w:ilvl w:val="0"/>
          <w:numId w:val="39"/>
        </w:numPr>
      </w:pPr>
      <w:r w:rsidRPr="00757BC7">
        <w:t>Discuss the requirements for limiting conditions for operation (LCO) and surveillance testing, and what actions are required if the requirements are not met.</w:t>
      </w:r>
    </w:p>
    <w:p w14:paraId="0116ECB5" w14:textId="7DD15BBB" w:rsidR="001D46C2" w:rsidRPr="00757BC7" w:rsidRDefault="001D46C2" w:rsidP="00502425">
      <w:pPr>
        <w:pStyle w:val="BodyText"/>
        <w:numPr>
          <w:ilvl w:val="0"/>
          <w:numId w:val="39"/>
        </w:numPr>
      </w:pPr>
      <w:r w:rsidRPr="00757BC7">
        <w:t>Discuss the different sections of LCOs and the reason for the basis section provided with each LCO section.</w:t>
      </w:r>
    </w:p>
    <w:p w14:paraId="3C0993E4" w14:textId="52A195F7" w:rsidR="001D46C2" w:rsidRPr="00757BC7" w:rsidRDefault="001D46C2" w:rsidP="00502425">
      <w:pPr>
        <w:pStyle w:val="BodyText"/>
        <w:numPr>
          <w:ilvl w:val="0"/>
          <w:numId w:val="39"/>
        </w:numPr>
      </w:pPr>
      <w:r w:rsidRPr="00757BC7">
        <w:t>Discuss the Design Features section of the TS and the types of information located in this section.</w:t>
      </w:r>
    </w:p>
    <w:p w14:paraId="3161873F" w14:textId="462401A0" w:rsidR="002910DA" w:rsidRPr="004373A8" w:rsidRDefault="001D46C2" w:rsidP="004373A8">
      <w:pPr>
        <w:pStyle w:val="BodyText"/>
        <w:numPr>
          <w:ilvl w:val="0"/>
          <w:numId w:val="39"/>
        </w:numPr>
        <w:rPr>
          <w:color w:val="000000" w:themeColor="text1"/>
        </w:rPr>
      </w:pPr>
      <w:r w:rsidRPr="00757BC7">
        <w:t xml:space="preserve">Discuss the Administrative Controls section of the TS and the types of information located in </w:t>
      </w:r>
      <w:r w:rsidRPr="00D60D62">
        <w:rPr>
          <w:color w:val="000000" w:themeColor="text1"/>
        </w:rPr>
        <w:t>this section.</w:t>
      </w:r>
    </w:p>
    <w:p w14:paraId="1318DF90" w14:textId="2B49C31E" w:rsidR="002910DA" w:rsidRPr="004373A8" w:rsidRDefault="002910DA" w:rsidP="004373A8">
      <w:pPr>
        <w:pStyle w:val="BodyText"/>
        <w:numPr>
          <w:ilvl w:val="0"/>
          <w:numId w:val="39"/>
        </w:numPr>
        <w:rPr>
          <w:color w:val="000000" w:themeColor="text1"/>
        </w:rPr>
      </w:pPr>
      <w:r w:rsidRPr="00D60D62">
        <w:rPr>
          <w:color w:val="000000" w:themeColor="text1"/>
        </w:rPr>
        <w:t>Identify and discuss the risk informed TS initiatives that have been implemented at your</w:t>
      </w:r>
      <w:r w:rsidR="00D60D62">
        <w:rPr>
          <w:color w:val="000000" w:themeColor="text1"/>
        </w:rPr>
        <w:t xml:space="preserve"> assi</w:t>
      </w:r>
      <w:r w:rsidR="00282BCA">
        <w:rPr>
          <w:color w:val="000000" w:themeColor="text1"/>
        </w:rPr>
        <w:t>gned</w:t>
      </w:r>
      <w:r w:rsidRPr="00D60D62">
        <w:rPr>
          <w:color w:val="000000" w:themeColor="text1"/>
        </w:rPr>
        <w:t xml:space="preserve"> plant.</w:t>
      </w:r>
    </w:p>
    <w:p w14:paraId="451F1370" w14:textId="2DFEF1BE" w:rsidR="001D46C2" w:rsidRPr="004373A8" w:rsidRDefault="001D46C2" w:rsidP="004373A8">
      <w:pPr>
        <w:pStyle w:val="BodyText"/>
        <w:numPr>
          <w:ilvl w:val="0"/>
          <w:numId w:val="39"/>
        </w:numPr>
        <w:rPr>
          <w:color w:val="000000" w:themeColor="text1"/>
        </w:rPr>
      </w:pPr>
      <w:r w:rsidRPr="00D60D62">
        <w:rPr>
          <w:color w:val="000000" w:themeColor="text1"/>
        </w:rPr>
        <w:t xml:space="preserve">For the TRM, discuss the: purpose, legal basis of using as a violation source document, and how requirements </w:t>
      </w:r>
      <w:r w:rsidR="00262DE2" w:rsidRPr="00D60D62">
        <w:rPr>
          <w:color w:val="000000" w:themeColor="text1"/>
        </w:rPr>
        <w:t xml:space="preserve">contained </w:t>
      </w:r>
      <w:r w:rsidR="00893E88" w:rsidRPr="00D60D62">
        <w:rPr>
          <w:color w:val="000000" w:themeColor="text1"/>
        </w:rPr>
        <w:t xml:space="preserve">in the TRM </w:t>
      </w:r>
      <w:r w:rsidRPr="00D60D62">
        <w:rPr>
          <w:color w:val="000000" w:themeColor="text1"/>
        </w:rPr>
        <w:t>can be changed</w:t>
      </w:r>
      <w:r w:rsidR="00893E88" w:rsidRPr="00D60D62">
        <w:rPr>
          <w:color w:val="000000" w:themeColor="text1"/>
        </w:rPr>
        <w:t xml:space="preserve"> by the licensee</w:t>
      </w:r>
      <w:r w:rsidRPr="00D60D62">
        <w:rPr>
          <w:color w:val="000000" w:themeColor="text1"/>
        </w:rPr>
        <w:t>.</w:t>
      </w:r>
    </w:p>
    <w:p w14:paraId="4E135721" w14:textId="77777777" w:rsidR="00371550" w:rsidRDefault="001D46C2" w:rsidP="004164C7">
      <w:pPr>
        <w:pStyle w:val="JOURNALHeading2"/>
      </w:pPr>
      <w:r w:rsidRPr="00757BC7">
        <w:t>TASKS:</w:t>
      </w:r>
    </w:p>
    <w:p w14:paraId="3C0DAC5B" w14:textId="762E13D4" w:rsidR="001D46C2" w:rsidRPr="00757BC7" w:rsidRDefault="001D46C2" w:rsidP="004164C7">
      <w:pPr>
        <w:pStyle w:val="BodyText"/>
        <w:numPr>
          <w:ilvl w:val="0"/>
          <w:numId w:val="40"/>
        </w:numPr>
      </w:pPr>
      <w:r w:rsidRPr="00757BC7">
        <w:t>Locate a copy of the TS for the facility designated by your supervisor.</w:t>
      </w:r>
    </w:p>
    <w:p w14:paraId="759AD977" w14:textId="45DBBD5A" w:rsidR="001D46C2" w:rsidRPr="00757BC7" w:rsidRDefault="001D46C2" w:rsidP="004164C7">
      <w:pPr>
        <w:pStyle w:val="BodyText"/>
        <w:numPr>
          <w:ilvl w:val="0"/>
          <w:numId w:val="40"/>
        </w:numPr>
      </w:pPr>
      <w:r w:rsidRPr="00757BC7">
        <w:t>Review the various sections of the TS, as listed in the Evaluation Criteria section.</w:t>
      </w:r>
    </w:p>
    <w:p w14:paraId="161D5414" w14:textId="11199D34" w:rsidR="001D46C2" w:rsidRPr="00757BC7" w:rsidRDefault="008D627E" w:rsidP="004164C7">
      <w:pPr>
        <w:pStyle w:val="BodyText"/>
        <w:numPr>
          <w:ilvl w:val="0"/>
          <w:numId w:val="40"/>
        </w:numPr>
      </w:pPr>
      <w:r>
        <w:t xml:space="preserve">Watch the Knowledge Management Session </w:t>
      </w:r>
      <w:r w:rsidR="001F5E5D">
        <w:t>regarding the history of the Technical Requirements Manual located in Nucl</w:t>
      </w:r>
      <w:r w:rsidR="00DE6BD1">
        <w:t>e</w:t>
      </w:r>
      <w:r w:rsidR="001F5E5D">
        <w:t>pedia</w:t>
      </w:r>
      <w:r w:rsidR="00E9101C">
        <w:t xml:space="preserve">. </w:t>
      </w:r>
      <w:r w:rsidR="001D46C2" w:rsidRPr="00757BC7">
        <w:t xml:space="preserve">Review the content of the TRM </w:t>
      </w:r>
      <w:r w:rsidR="00C23C8F">
        <w:t xml:space="preserve">at your assigned plant </w:t>
      </w:r>
      <w:r w:rsidR="001D46C2" w:rsidRPr="00757BC7">
        <w:t xml:space="preserve">or other document referenced by the </w:t>
      </w:r>
      <w:r w:rsidR="008275B8">
        <w:t>TS</w:t>
      </w:r>
      <w:r w:rsidR="001D46C2" w:rsidRPr="00757BC7">
        <w:t xml:space="preserve"> to determine the types of requirements </w:t>
      </w:r>
      <w:r w:rsidR="00D77662">
        <w:t>contained in the document. (Note: some licensees do not have a TRM)</w:t>
      </w:r>
    </w:p>
    <w:p w14:paraId="74DB029D" w14:textId="10B96F82" w:rsidR="001D46C2" w:rsidRPr="00757BC7" w:rsidRDefault="001D46C2" w:rsidP="004164C7">
      <w:pPr>
        <w:pStyle w:val="BodyText"/>
        <w:numPr>
          <w:ilvl w:val="0"/>
          <w:numId w:val="40"/>
        </w:numPr>
      </w:pPr>
      <w:r w:rsidRPr="00757BC7">
        <w:t>On the NRC External Web, locate the NRC Inspection Manual Part 9900, Technical Guidance, STS Chapters. Review the chapters that were designated by your supervisor.</w:t>
      </w:r>
    </w:p>
    <w:p w14:paraId="517D56C9" w14:textId="06A83356" w:rsidR="001D46C2" w:rsidRPr="00757BC7" w:rsidRDefault="001D46C2" w:rsidP="004164C7">
      <w:pPr>
        <w:pStyle w:val="BodyText"/>
        <w:numPr>
          <w:ilvl w:val="0"/>
          <w:numId w:val="40"/>
        </w:numPr>
      </w:pPr>
      <w:r w:rsidRPr="00757BC7">
        <w:t>Meet with your supervisor or a qualified O</w:t>
      </w:r>
      <w:r w:rsidR="00E73AAA" w:rsidRPr="00757BC7">
        <w:t>L</w:t>
      </w:r>
      <w:r w:rsidRPr="00757BC7">
        <w:t xml:space="preserve"> Examiner to discuss any questions you may have as a result of this activity. Discuss the answers to the questions listed under the Evaluation Criteria section of this study guide with your supervisor.</w:t>
      </w:r>
    </w:p>
    <w:p w14:paraId="507745EB" w14:textId="57C2A234" w:rsidR="001D46C2" w:rsidRPr="00757BC7" w:rsidRDefault="001D46C2" w:rsidP="000A4773">
      <w:pPr>
        <w:pStyle w:val="JOURNALHeading2"/>
      </w:pPr>
      <w:r w:rsidRPr="00757BC7">
        <w:t>DOCUMENTATION:</w:t>
      </w:r>
      <w:r w:rsidRPr="00757BC7">
        <w:tab/>
        <w:t>OL Examiner Technical Proficiency Level Qualification Signature Card Item ISA-OLE-</w:t>
      </w:r>
      <w:r w:rsidR="007F6C84">
        <w:t>8</w:t>
      </w:r>
    </w:p>
    <w:p w14:paraId="6683B579" w14:textId="3F040127" w:rsidR="001D46C2" w:rsidRPr="00757BC7" w:rsidRDefault="001D46C2" w:rsidP="00795EE0">
      <w:pPr>
        <w:pStyle w:val="JournalTOPIC"/>
      </w:pPr>
      <w:bookmarkStart w:id="85" w:name="_Toc143603944"/>
      <w:r w:rsidRPr="00757BC7">
        <w:lastRenderedPageBreak/>
        <w:t>(ISA-OLE-</w:t>
      </w:r>
      <w:r w:rsidR="007F6C84">
        <w:t>9</w:t>
      </w:r>
      <w:r w:rsidRPr="00757BC7">
        <w:t>) (L) Operability</w:t>
      </w:r>
      <w:bookmarkEnd w:id="85"/>
    </w:p>
    <w:p w14:paraId="2E2EFB4F" w14:textId="77777777" w:rsidR="00D56C9C" w:rsidRDefault="00D56C9C" w:rsidP="00D56C9C">
      <w:pPr>
        <w:pStyle w:val="JOURNALHeading2"/>
      </w:pPr>
      <w:r>
        <w:t>PURPOSE:</w:t>
      </w:r>
    </w:p>
    <w:p w14:paraId="7B85B46A" w14:textId="1D257FC7" w:rsidR="00A074F1" w:rsidRPr="00A074F1" w:rsidRDefault="00A074F1" w:rsidP="001E1DF4">
      <w:pPr>
        <w:pStyle w:val="BodyText"/>
      </w:pPr>
      <w:r w:rsidRPr="00A074F1">
        <w:t xml:space="preserve">The process of ensuring that structures, </w:t>
      </w:r>
      <w:proofErr w:type="gramStart"/>
      <w:r w:rsidRPr="00A074F1">
        <w:t>systems</w:t>
      </w:r>
      <w:proofErr w:type="gramEnd"/>
      <w:r w:rsidRPr="00A074F1">
        <w:t xml:space="preserve"> and components (SSCs), described in the </w:t>
      </w:r>
      <w:r w:rsidR="00B27340">
        <w:t>TS</w:t>
      </w:r>
      <w:r w:rsidRPr="00A074F1">
        <w:t xml:space="preserve"> and credited for safe operation at nuclear power plants </w:t>
      </w:r>
      <w:ins w:id="86" w:author="Author">
        <w:r w:rsidR="00FC2A9C" w:rsidRPr="00A074F1">
          <w:t>can perform</w:t>
        </w:r>
      </w:ins>
      <w:r w:rsidRPr="00A074F1">
        <w:t xml:space="preserve"> their specified safety function. Operability determination is continuous and primarily consists of observations, verification by surveillance testing and assessments of conditions which may impact the performance of a specified safety function. Whenever a condition has a substantive impact on the ability of an SSC to perform its specified safety function licensees should be able to demonstrate to the reasonable assurance standard that the affected SSC will perform the required specified safety function. It is important that NRC operations inspectors can effectively understand the basis for the licensee decision that the SSC remains operable; and that unrecognized increases in risk have not occurred.</w:t>
      </w:r>
    </w:p>
    <w:p w14:paraId="3AC8D49C" w14:textId="7190EF7E" w:rsidR="00A074F1" w:rsidRPr="00A074F1" w:rsidRDefault="00A074F1" w:rsidP="001E1DF4">
      <w:pPr>
        <w:pStyle w:val="BodyText"/>
      </w:pPr>
      <w:r w:rsidRPr="00A074F1">
        <w:t>This activity will familiarize you with the overall approach for reviewing operability determinations (evaluations) and the reference materials available to assist you in these reviews.</w:t>
      </w:r>
    </w:p>
    <w:p w14:paraId="1684AB6D" w14:textId="763BB513" w:rsidR="00A074F1" w:rsidRPr="00A074F1" w:rsidRDefault="00A074F1" w:rsidP="006321EB">
      <w:pPr>
        <w:pStyle w:val="JOURNALHeading2"/>
      </w:pPr>
      <w:r w:rsidRPr="00A074F1">
        <w:t>COMPETENCYAREA:</w:t>
      </w:r>
      <w:r w:rsidRPr="00A074F1">
        <w:tab/>
        <w:t>INSPECTION</w:t>
      </w:r>
    </w:p>
    <w:p w14:paraId="1D3D8515" w14:textId="6BC1BB63" w:rsidR="00A074F1" w:rsidRPr="00A074F1" w:rsidRDefault="00A074F1" w:rsidP="006321EB">
      <w:pPr>
        <w:pStyle w:val="JOURNALHeading2"/>
      </w:pPr>
      <w:r w:rsidRPr="00A074F1">
        <w:t>LEVEL OF</w:t>
      </w:r>
      <w:r w:rsidR="006321EB">
        <w:t xml:space="preserve"> </w:t>
      </w:r>
      <w:r w:rsidRPr="00A074F1">
        <w:t>EFFORT:</w:t>
      </w:r>
      <w:r w:rsidRPr="00A074F1">
        <w:tab/>
        <w:t>20 hours</w:t>
      </w:r>
    </w:p>
    <w:p w14:paraId="34153CEB" w14:textId="123AFB9D" w:rsidR="008105AA" w:rsidRDefault="00A074F1" w:rsidP="006321EB">
      <w:pPr>
        <w:pStyle w:val="JOURNALHeading2"/>
      </w:pPr>
      <w:r w:rsidRPr="00A074F1">
        <w:t>REFERENCES</w:t>
      </w:r>
    </w:p>
    <w:p w14:paraId="64DAA73D" w14:textId="393D0CE9" w:rsidR="00A074F1" w:rsidRPr="008105AA" w:rsidRDefault="00A074F1" w:rsidP="00634C76">
      <w:pPr>
        <w:pStyle w:val="BodyText"/>
        <w:numPr>
          <w:ilvl w:val="0"/>
          <w:numId w:val="68"/>
        </w:numPr>
      </w:pPr>
      <w:r w:rsidRPr="00C22808">
        <w:t>RIS 2005-20, Rev 2 “Revision to NRC Inspection Manual Part 9900 Technical Guidance, “Operability Determinations &amp; Functionality Assessments for Resolution of Degraded or Nonconforming Conditions Adverse to Quality or Safety”</w:t>
      </w:r>
    </w:p>
    <w:p w14:paraId="7974A4DA" w14:textId="7FFC6EFE" w:rsidR="00FB57CD" w:rsidRPr="00792992" w:rsidRDefault="00A671BB" w:rsidP="00792992">
      <w:pPr>
        <w:pStyle w:val="BodyText"/>
        <w:numPr>
          <w:ilvl w:val="0"/>
          <w:numId w:val="68"/>
        </w:numPr>
        <w:rPr>
          <w:color w:val="000000" w:themeColor="text1"/>
        </w:rPr>
      </w:pPr>
      <w:r w:rsidRPr="00634C76">
        <w:t>IMC 0326, “Operability Determinations” (</w:t>
      </w:r>
      <w:hyperlink r:id="rId28" w:history="1">
        <w:r w:rsidRPr="00634C76">
          <w:t>http://www.nrc.gov/reading-rm/doc-collections/insp-manual/manual-chapter/</w:t>
        </w:r>
      </w:hyperlink>
      <w:r w:rsidRPr="00C22808">
        <w:rPr>
          <w:color w:val="000000" w:themeColor="text1"/>
        </w:rPr>
        <w:t>)</w:t>
      </w:r>
    </w:p>
    <w:p w14:paraId="71EC15B0" w14:textId="75BC3233" w:rsidR="00A074F1" w:rsidRPr="00322A2F" w:rsidRDefault="00A074F1" w:rsidP="00322A2F">
      <w:pPr>
        <w:pStyle w:val="BodyText"/>
        <w:numPr>
          <w:ilvl w:val="0"/>
          <w:numId w:val="68"/>
        </w:numPr>
        <w:rPr>
          <w:color w:val="000000" w:themeColor="text1"/>
        </w:rPr>
      </w:pPr>
      <w:r w:rsidRPr="00C22808">
        <w:rPr>
          <w:color w:val="000000" w:themeColor="text1"/>
        </w:rPr>
        <w:t>Inspection Procedure (IP) 71111.15, “Operability Determinations and Functionality Assessments”</w:t>
      </w:r>
    </w:p>
    <w:p w14:paraId="363ED947" w14:textId="36132846" w:rsidR="00A074F1" w:rsidRPr="00322A2F" w:rsidRDefault="00B04594" w:rsidP="00322A2F">
      <w:pPr>
        <w:pStyle w:val="BodyText"/>
        <w:numPr>
          <w:ilvl w:val="0"/>
          <w:numId w:val="68"/>
        </w:numPr>
        <w:rPr>
          <w:color w:val="000000" w:themeColor="text1"/>
        </w:rPr>
      </w:pPr>
      <w:r w:rsidRPr="00C22808">
        <w:rPr>
          <w:color w:val="000000" w:themeColor="text1"/>
        </w:rPr>
        <w:t>NEI 18-03, “Operability Determinations</w:t>
      </w:r>
      <w:r w:rsidR="00D45284">
        <w:rPr>
          <w:color w:val="000000" w:themeColor="text1"/>
        </w:rPr>
        <w:t>”</w:t>
      </w:r>
      <w:r w:rsidRPr="00C22808">
        <w:rPr>
          <w:color w:val="000000" w:themeColor="text1"/>
        </w:rPr>
        <w:t xml:space="preserve"> and r</w:t>
      </w:r>
      <w:r w:rsidR="00A074F1" w:rsidRPr="00C22808">
        <w:rPr>
          <w:color w:val="000000" w:themeColor="text1"/>
        </w:rPr>
        <w:t>eference or assigned site (licensee) procedures addressing operability determinations</w:t>
      </w:r>
    </w:p>
    <w:p w14:paraId="5050AA7C" w14:textId="6456858C" w:rsidR="00A074F1" w:rsidRPr="00322A2F" w:rsidRDefault="00A074F1" w:rsidP="00322A2F">
      <w:pPr>
        <w:pStyle w:val="BodyText"/>
        <w:numPr>
          <w:ilvl w:val="0"/>
          <w:numId w:val="68"/>
        </w:numPr>
        <w:rPr>
          <w:color w:val="000000" w:themeColor="text1"/>
        </w:rPr>
      </w:pPr>
      <w:r w:rsidRPr="00C22808">
        <w:rPr>
          <w:color w:val="000000" w:themeColor="text1"/>
        </w:rPr>
        <w:t>Information Notice (IN) 97-78, “Crediting of Operator Actions in Place of Automatic Actions and Modifications of Operator Actions, Including Response Time,” dated October 23,1997</w:t>
      </w:r>
    </w:p>
    <w:p w14:paraId="5C876BA7" w14:textId="46276AC8" w:rsidR="00A074F1" w:rsidRDefault="00A074F1" w:rsidP="00634C76">
      <w:pPr>
        <w:pStyle w:val="BodyText"/>
        <w:numPr>
          <w:ilvl w:val="0"/>
          <w:numId w:val="68"/>
        </w:numPr>
        <w:rPr>
          <w:color w:val="000000" w:themeColor="text1"/>
        </w:rPr>
      </w:pPr>
      <w:r w:rsidRPr="00C81685">
        <w:rPr>
          <w:color w:val="000000" w:themeColor="text1"/>
        </w:rPr>
        <w:t>RIS 2001-09, “Control of Hazard Barriers,” dated April 2, 2001</w:t>
      </w:r>
    </w:p>
    <w:p w14:paraId="44B4FDF0" w14:textId="70C04BC9" w:rsidR="00A074F1" w:rsidRPr="00322A2F" w:rsidRDefault="00A074F1" w:rsidP="00A074F1">
      <w:pPr>
        <w:pStyle w:val="BodyText"/>
        <w:numPr>
          <w:ilvl w:val="0"/>
          <w:numId w:val="68"/>
        </w:numPr>
        <w:rPr>
          <w:color w:val="000000" w:themeColor="text1"/>
        </w:rPr>
      </w:pPr>
      <w:r w:rsidRPr="007F5DAF">
        <w:rPr>
          <w:color w:val="000000" w:themeColor="text1"/>
        </w:rPr>
        <w:t>GL 90-05, “Guidelines for Performing Temporary Non-Code Repair of ASME Code Class</w:t>
      </w:r>
      <w:r w:rsidR="00235E98">
        <w:rPr>
          <w:color w:val="000000" w:themeColor="text1"/>
        </w:rPr>
        <w:t> </w:t>
      </w:r>
      <w:r w:rsidRPr="007F5DAF">
        <w:rPr>
          <w:color w:val="000000" w:themeColor="text1"/>
        </w:rPr>
        <w:t>1, 2 and 3 Piping.” dated October 10, 1990</w:t>
      </w:r>
    </w:p>
    <w:p w14:paraId="11553976" w14:textId="494CAE2A" w:rsidR="00A074F1" w:rsidRPr="00AB5136" w:rsidRDefault="00A074F1" w:rsidP="00AB5136">
      <w:pPr>
        <w:pStyle w:val="JOURNALHeading2"/>
        <w:ind w:left="2707" w:hanging="2707"/>
      </w:pPr>
      <w:r w:rsidRPr="007F5DAF">
        <w:lastRenderedPageBreak/>
        <w:t>EVALUATION</w:t>
      </w:r>
      <w:r w:rsidR="00FB57CD">
        <w:t xml:space="preserve"> </w:t>
      </w:r>
      <w:r w:rsidRPr="007F5DAF">
        <w:rPr>
          <w:color w:val="000000" w:themeColor="text1"/>
        </w:rPr>
        <w:t>CRITERIA:</w:t>
      </w:r>
      <w:r w:rsidRPr="007F5DAF">
        <w:rPr>
          <w:color w:val="000000" w:themeColor="text1"/>
        </w:rPr>
        <w:tab/>
        <w:t>Upon completion of the tasks, you should be able to do the following:</w:t>
      </w:r>
    </w:p>
    <w:p w14:paraId="0D8A0CC8" w14:textId="77777777" w:rsidR="00A074F1" w:rsidRPr="007F5DAF" w:rsidRDefault="00A074F1" w:rsidP="00634C76">
      <w:pPr>
        <w:pStyle w:val="BodyText"/>
        <w:numPr>
          <w:ilvl w:val="0"/>
          <w:numId w:val="69"/>
        </w:numPr>
        <w:rPr>
          <w:color w:val="000000" w:themeColor="text1"/>
        </w:rPr>
      </w:pPr>
      <w:r w:rsidRPr="007F5DAF">
        <w:rPr>
          <w:color w:val="000000" w:themeColor="text1"/>
        </w:rPr>
        <w:t>Discuss the following terms and provide examples of each:</w:t>
      </w:r>
    </w:p>
    <w:p w14:paraId="04190EE1"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operable/operability</w:t>
      </w:r>
    </w:p>
    <w:p w14:paraId="505C8662" w14:textId="6772C2B7" w:rsidR="00A074F1" w:rsidRPr="007F5DAF" w:rsidRDefault="00A074F1" w:rsidP="00226C17">
      <w:pPr>
        <w:pStyle w:val="BodyText"/>
        <w:numPr>
          <w:ilvl w:val="1"/>
          <w:numId w:val="69"/>
        </w:numPr>
        <w:contextualSpacing/>
        <w:rPr>
          <w:color w:val="000000" w:themeColor="text1"/>
        </w:rPr>
      </w:pPr>
      <w:r w:rsidRPr="007F5DAF">
        <w:rPr>
          <w:color w:val="000000" w:themeColor="text1"/>
        </w:rPr>
        <w:t>presumption of operability</w:t>
      </w:r>
    </w:p>
    <w:p w14:paraId="089C43BC"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substantive functional impact</w:t>
      </w:r>
    </w:p>
    <w:p w14:paraId="6DDF2683"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specified function –specified safety function</w:t>
      </w:r>
    </w:p>
    <w:p w14:paraId="24D557AB"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timing of operability determinations</w:t>
      </w:r>
    </w:p>
    <w:p w14:paraId="2790FA23"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single failure</w:t>
      </w:r>
    </w:p>
    <w:p w14:paraId="7FD8E156"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consequential failure</w:t>
      </w:r>
    </w:p>
    <w:p w14:paraId="3E498B2A"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required support system</w:t>
      </w:r>
    </w:p>
    <w:p w14:paraId="266CABE4"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compensatory measures</w:t>
      </w:r>
    </w:p>
    <w:p w14:paraId="320B174E" w14:textId="77777777" w:rsidR="00A074F1" w:rsidRPr="007F5DAF" w:rsidRDefault="00A074F1" w:rsidP="00226C17">
      <w:pPr>
        <w:pStyle w:val="BodyText"/>
        <w:numPr>
          <w:ilvl w:val="1"/>
          <w:numId w:val="69"/>
        </w:numPr>
        <w:contextualSpacing/>
        <w:rPr>
          <w:color w:val="000000" w:themeColor="text1"/>
        </w:rPr>
      </w:pPr>
      <w:r w:rsidRPr="007F5DAF">
        <w:rPr>
          <w:color w:val="000000" w:themeColor="text1"/>
        </w:rPr>
        <w:t>current licensing basis</w:t>
      </w:r>
    </w:p>
    <w:p w14:paraId="3A1B8D2D" w14:textId="2BAC0893" w:rsidR="00A074F1" w:rsidRPr="00AB5136" w:rsidRDefault="00A074F1" w:rsidP="00AB5136">
      <w:pPr>
        <w:pStyle w:val="BodyText"/>
        <w:numPr>
          <w:ilvl w:val="1"/>
          <w:numId w:val="69"/>
        </w:numPr>
        <w:rPr>
          <w:color w:val="000000" w:themeColor="text1"/>
        </w:rPr>
      </w:pPr>
      <w:r w:rsidRPr="007F5DAF">
        <w:rPr>
          <w:color w:val="000000" w:themeColor="text1"/>
        </w:rPr>
        <w:t>reasonable assurance/expectation</w:t>
      </w:r>
    </w:p>
    <w:p w14:paraId="03FB6A6C" w14:textId="5BDA240B" w:rsidR="00A074F1" w:rsidRPr="00AB5136" w:rsidRDefault="00A074F1" w:rsidP="00AB5136">
      <w:pPr>
        <w:pStyle w:val="BodyText"/>
        <w:numPr>
          <w:ilvl w:val="0"/>
          <w:numId w:val="69"/>
        </w:numPr>
        <w:rPr>
          <w:color w:val="000000" w:themeColor="text1"/>
        </w:rPr>
      </w:pPr>
      <w:r w:rsidRPr="007F5DAF">
        <w:rPr>
          <w:color w:val="000000" w:themeColor="text1"/>
        </w:rPr>
        <w:t>Describe the licensee’s process to address operability issues for safety or safety support systems.</w:t>
      </w:r>
    </w:p>
    <w:p w14:paraId="135B9A76" w14:textId="280D1A5C" w:rsidR="00A074F1" w:rsidRPr="00AB5136" w:rsidRDefault="00A074F1" w:rsidP="00AB5136">
      <w:pPr>
        <w:pStyle w:val="BodyText"/>
        <w:numPr>
          <w:ilvl w:val="0"/>
          <w:numId w:val="69"/>
        </w:numPr>
        <w:rPr>
          <w:color w:val="000000" w:themeColor="text1"/>
        </w:rPr>
      </w:pPr>
      <w:r w:rsidRPr="007F5DAF">
        <w:rPr>
          <w:color w:val="000000" w:themeColor="text1"/>
        </w:rPr>
        <w:t>Describe what the applicable NRC guidance indicates should be included in formal operability determinations.</w:t>
      </w:r>
    </w:p>
    <w:p w14:paraId="34B75E54" w14:textId="02E8FDEF" w:rsidR="00A074F1" w:rsidRPr="00AB5136" w:rsidRDefault="00A074F1" w:rsidP="00AB5136">
      <w:pPr>
        <w:pStyle w:val="BodyText"/>
        <w:numPr>
          <w:ilvl w:val="0"/>
          <w:numId w:val="69"/>
        </w:numPr>
        <w:rPr>
          <w:color w:val="000000" w:themeColor="text1"/>
        </w:rPr>
      </w:pPr>
      <w:r w:rsidRPr="007F5DAF">
        <w:rPr>
          <w:color w:val="000000" w:themeColor="text1"/>
        </w:rPr>
        <w:t>Discuss the actions that should be taken if a licensee is unable to demonstrate equipment operability.</w:t>
      </w:r>
    </w:p>
    <w:p w14:paraId="1C7FDEF6" w14:textId="00D4E108" w:rsidR="00A074F1" w:rsidRPr="00AB5136" w:rsidRDefault="00A074F1" w:rsidP="00AB5136">
      <w:pPr>
        <w:pStyle w:val="BodyText"/>
        <w:numPr>
          <w:ilvl w:val="0"/>
          <w:numId w:val="69"/>
        </w:numPr>
        <w:rPr>
          <w:color w:val="000000" w:themeColor="text1"/>
        </w:rPr>
      </w:pPr>
      <w:r w:rsidRPr="007F5DAF">
        <w:rPr>
          <w:color w:val="000000" w:themeColor="text1"/>
        </w:rPr>
        <w:t>Perform the inspection described in IP 71111.15, including effective review of the technical adequacy of an operability evaluation and development of a conclusion on whether the operability is justified.</w:t>
      </w:r>
    </w:p>
    <w:p w14:paraId="52646ED2" w14:textId="5295FE82" w:rsidR="007B4D0A" w:rsidRDefault="00A074F1" w:rsidP="00FB57CD">
      <w:pPr>
        <w:pStyle w:val="JOURNALHeading2"/>
      </w:pPr>
      <w:r w:rsidRPr="007F5DAF">
        <w:t>TASKS:</w:t>
      </w:r>
    </w:p>
    <w:p w14:paraId="45071E08" w14:textId="7EC5ED5F" w:rsidR="00A074F1" w:rsidRPr="00AB5136" w:rsidRDefault="00A074F1" w:rsidP="00AB5136">
      <w:pPr>
        <w:pStyle w:val="BodyText"/>
        <w:numPr>
          <w:ilvl w:val="0"/>
          <w:numId w:val="70"/>
        </w:numPr>
      </w:pPr>
      <w:r w:rsidRPr="007F5DAF">
        <w:t xml:space="preserve">Locate the listed references for your facility. </w:t>
      </w:r>
      <w:r w:rsidR="00091155">
        <w:t xml:space="preserve">NRC developed </w:t>
      </w:r>
      <w:r w:rsidRPr="007F5DAF">
        <w:t>documents can be located in the Electronic Reading Room on the NRC external Web site.</w:t>
      </w:r>
    </w:p>
    <w:p w14:paraId="5AF658FD" w14:textId="573651B2" w:rsidR="00A074F1" w:rsidRPr="00AB5136" w:rsidRDefault="00A074F1" w:rsidP="00AB5136">
      <w:pPr>
        <w:pStyle w:val="BodyText"/>
        <w:numPr>
          <w:ilvl w:val="0"/>
          <w:numId w:val="70"/>
        </w:numPr>
        <w:rPr>
          <w:color w:val="000000" w:themeColor="text1"/>
        </w:rPr>
      </w:pPr>
      <w:r w:rsidRPr="007F5DAF">
        <w:rPr>
          <w:color w:val="000000" w:themeColor="text1"/>
        </w:rPr>
        <w:t>Review the references to develop an understanding of the actions specified in the NRC guidance and licensee procedures to be completed when an operability question is identified.</w:t>
      </w:r>
    </w:p>
    <w:p w14:paraId="69981EA3" w14:textId="77777777" w:rsidR="00F355E6" w:rsidRDefault="00A074F1" w:rsidP="00AB5136">
      <w:pPr>
        <w:pStyle w:val="BodyText"/>
        <w:numPr>
          <w:ilvl w:val="0"/>
          <w:numId w:val="70"/>
        </w:numPr>
        <w:rPr>
          <w:color w:val="000000" w:themeColor="text1"/>
        </w:rPr>
      </w:pPr>
      <w:r w:rsidRPr="007F5DAF">
        <w:rPr>
          <w:color w:val="000000" w:themeColor="text1"/>
        </w:rPr>
        <w:t>Review at least two recently completed operability evaluations involving a risk-significant system, support system, or component. Compare the evaluations to the reference material guidance.</w:t>
      </w:r>
    </w:p>
    <w:p w14:paraId="2CF9CB89" w14:textId="2B6C5645" w:rsidR="00A074F1" w:rsidRPr="00AB5136" w:rsidRDefault="00A074F1" w:rsidP="00AB5136">
      <w:pPr>
        <w:pStyle w:val="BodyText"/>
        <w:numPr>
          <w:ilvl w:val="0"/>
          <w:numId w:val="70"/>
        </w:numPr>
        <w:rPr>
          <w:color w:val="000000" w:themeColor="text1"/>
        </w:rPr>
      </w:pPr>
      <w:r w:rsidRPr="007F5DAF">
        <w:rPr>
          <w:color w:val="000000" w:themeColor="text1"/>
        </w:rPr>
        <w:t>Verify that the licensee considered other existing degraded conditions as compensating measures and determine whether the measures are in place, will work as intended, and are appropriately controlled. Verify that the licensee’s intended long-term resolution of any conditions meets the regulatory guidance.</w:t>
      </w:r>
    </w:p>
    <w:p w14:paraId="56C9E007" w14:textId="569976A1" w:rsidR="001D46C2" w:rsidRPr="001C73B2" w:rsidRDefault="00A074F1" w:rsidP="00AB5136">
      <w:pPr>
        <w:pStyle w:val="BodyText"/>
        <w:numPr>
          <w:ilvl w:val="0"/>
          <w:numId w:val="70"/>
        </w:numPr>
        <w:rPr>
          <w:color w:val="000000" w:themeColor="text1"/>
        </w:rPr>
      </w:pPr>
      <w:r w:rsidRPr="007F5DAF">
        <w:rPr>
          <w:color w:val="000000" w:themeColor="text1"/>
        </w:rPr>
        <w:t xml:space="preserve">Meet with your supervisor or a </w:t>
      </w:r>
      <w:r w:rsidR="007018E2" w:rsidRPr="00757BC7">
        <w:t xml:space="preserve">qualified OL Examiner </w:t>
      </w:r>
      <w:r w:rsidRPr="007F5DAF">
        <w:rPr>
          <w:color w:val="000000" w:themeColor="text1"/>
        </w:rPr>
        <w:t xml:space="preserve">to discuss the operability evaluations. Discuss some questions you could ask to help you verify that the evaluations properly support the operability decision. In addition, discuss any questions </w:t>
      </w:r>
      <w:r w:rsidRPr="007F5DAF">
        <w:rPr>
          <w:color w:val="000000" w:themeColor="text1"/>
        </w:rPr>
        <w:lastRenderedPageBreak/>
        <w:t>that you have as a result of this activity and demonstrate that you can meet the evaluation criteria listed above.</w:t>
      </w:r>
    </w:p>
    <w:p w14:paraId="19A43E84" w14:textId="3EC2DAB8" w:rsidR="001D46C2" w:rsidRPr="007F5DAF" w:rsidRDefault="001D46C2" w:rsidP="001C73B2">
      <w:pPr>
        <w:pStyle w:val="JOURNALHeading2"/>
      </w:pPr>
      <w:r w:rsidRPr="007F5DAF">
        <w:t>DOCUMENTATION:</w:t>
      </w:r>
      <w:r w:rsidRPr="007F5DAF">
        <w:tab/>
        <w:t>OL Examiner Technical Proficiency Level Qualification Signature Card Item ISA-OLE-</w:t>
      </w:r>
      <w:r w:rsidR="007F6C84">
        <w:t>9</w:t>
      </w:r>
    </w:p>
    <w:p w14:paraId="1D0ADD0A" w14:textId="2F234E4F" w:rsidR="001D46C2" w:rsidRPr="00757BC7" w:rsidRDefault="001D46C2" w:rsidP="00795EE0">
      <w:pPr>
        <w:pStyle w:val="JournalTOPIC"/>
      </w:pPr>
      <w:bookmarkStart w:id="87" w:name="_Toc143603945"/>
      <w:r w:rsidRPr="00757BC7">
        <w:lastRenderedPageBreak/>
        <w:t>(ISA-OLE-1</w:t>
      </w:r>
      <w:r w:rsidR="007F6C84">
        <w:t>0</w:t>
      </w:r>
      <w:r w:rsidRPr="00757BC7">
        <w:t>) (L) Shutdown Operations</w:t>
      </w:r>
      <w:bookmarkEnd w:id="87"/>
    </w:p>
    <w:p w14:paraId="5396CC60" w14:textId="77777777" w:rsidR="00D56C9C" w:rsidRDefault="00D56C9C" w:rsidP="00D56C9C">
      <w:pPr>
        <w:pStyle w:val="JOURNALHeading2"/>
      </w:pPr>
      <w:r>
        <w:rPr>
          <w:bCs w:val="0"/>
        </w:rPr>
        <w:t>PURPOSE:</w:t>
      </w:r>
    </w:p>
    <w:p w14:paraId="3146FE9D" w14:textId="0691BE2A" w:rsidR="001D46C2" w:rsidRPr="00757BC7" w:rsidRDefault="001D46C2" w:rsidP="004B009C">
      <w:pPr>
        <w:pStyle w:val="BodyText"/>
        <w:rPr>
          <w:bCs/>
        </w:rPr>
      </w:pPr>
      <w:r w:rsidRPr="00757BC7">
        <w:t>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cooldown,</w:t>
      </w:r>
      <w:r w:rsidR="00DC205F" w:rsidRPr="00757BC7">
        <w:t xml:space="preserve"> </w:t>
      </w:r>
      <w:r w:rsidRPr="00757BC7">
        <w:t>heat</w:t>
      </w:r>
      <w:r w:rsidR="006031BF">
        <w:t>-</w:t>
      </w:r>
      <w:r w:rsidRPr="00757BC7">
        <w:t>up, startup, etc.).</w:t>
      </w:r>
    </w:p>
    <w:p w14:paraId="4C73F86E" w14:textId="1C25A985" w:rsidR="001D46C2" w:rsidRPr="00757BC7" w:rsidRDefault="001D46C2" w:rsidP="004B009C">
      <w:pPr>
        <w:pStyle w:val="JOURNALHeading2"/>
      </w:pPr>
      <w:r w:rsidRPr="00757BC7">
        <w:t>COMPETENCY</w:t>
      </w:r>
      <w:r w:rsidR="004B009C">
        <w:t xml:space="preserve"> </w:t>
      </w:r>
      <w:r w:rsidRPr="00757BC7">
        <w:t>AREA:</w:t>
      </w:r>
      <w:r w:rsidRPr="00757BC7">
        <w:tab/>
        <w:t>INSPECTION</w:t>
      </w:r>
      <w:r w:rsidR="004B009C">
        <w:t xml:space="preserve"> </w:t>
      </w:r>
      <w:r w:rsidRPr="00757BC7">
        <w:t>TECHNICAL AREA EXPERTISE</w:t>
      </w:r>
    </w:p>
    <w:p w14:paraId="3D97A400" w14:textId="5D8ED945" w:rsidR="001D46C2" w:rsidRPr="00757BC7" w:rsidRDefault="001D46C2" w:rsidP="004B009C">
      <w:pPr>
        <w:pStyle w:val="JOURNALHeading2"/>
      </w:pPr>
      <w:r w:rsidRPr="00757BC7">
        <w:t>LEVEL</w:t>
      </w:r>
      <w:r w:rsidR="004B009C">
        <w:t xml:space="preserve"> </w:t>
      </w:r>
      <w:r w:rsidRPr="00757BC7">
        <w:t>OF EFFORT:</w:t>
      </w:r>
      <w:r w:rsidR="00742194" w:rsidRPr="00757BC7">
        <w:tab/>
      </w:r>
      <w:r w:rsidRPr="00757BC7">
        <w:t>30 Hours</w:t>
      </w:r>
    </w:p>
    <w:p w14:paraId="69B06330" w14:textId="77777777" w:rsidR="00125488" w:rsidRDefault="001D46C2" w:rsidP="004B009C">
      <w:pPr>
        <w:pStyle w:val="JOURNALHeading2"/>
      </w:pPr>
      <w:r w:rsidRPr="00757BC7">
        <w:t>REFERENCES:</w:t>
      </w:r>
    </w:p>
    <w:p w14:paraId="7D7B65BE" w14:textId="4B0AD214" w:rsidR="001D46C2" w:rsidRPr="004B6876" w:rsidRDefault="001D46C2" w:rsidP="006556FD">
      <w:pPr>
        <w:pStyle w:val="BodyText"/>
        <w:numPr>
          <w:ilvl w:val="0"/>
          <w:numId w:val="35"/>
        </w:numPr>
        <w:rPr>
          <w:color w:val="000000" w:themeColor="text1"/>
        </w:rPr>
      </w:pPr>
      <w:r w:rsidRPr="00757BC7">
        <w:t xml:space="preserve">Technical Specifications for your assigned facility designated by </w:t>
      </w:r>
      <w:r w:rsidRPr="004B6876">
        <w:rPr>
          <w:color w:val="000000" w:themeColor="text1"/>
        </w:rPr>
        <w:t>your supervisor</w:t>
      </w:r>
    </w:p>
    <w:p w14:paraId="01FB30C0" w14:textId="77777777" w:rsidR="001D46C2" w:rsidRPr="007713BE" w:rsidRDefault="001D46C2" w:rsidP="006556FD">
      <w:pPr>
        <w:pStyle w:val="BodyText"/>
        <w:numPr>
          <w:ilvl w:val="0"/>
          <w:numId w:val="35"/>
        </w:numPr>
      </w:pPr>
      <w:r w:rsidRPr="007713BE">
        <w:t>Licensee procedures for loss of decay heat removal, reactivity control, containment integrity, and refueling for your assigned facility</w:t>
      </w:r>
    </w:p>
    <w:p w14:paraId="1C89D9A5" w14:textId="77777777" w:rsidR="001D46C2" w:rsidRPr="007713BE" w:rsidRDefault="001D46C2" w:rsidP="006556FD">
      <w:pPr>
        <w:pStyle w:val="BodyText"/>
        <w:numPr>
          <w:ilvl w:val="0"/>
          <w:numId w:val="35"/>
        </w:numPr>
      </w:pPr>
      <w:r w:rsidRPr="007713BE">
        <w:t>Regional policy and instructions, if available</w:t>
      </w:r>
    </w:p>
    <w:p w14:paraId="6F6F42A4" w14:textId="77777777" w:rsidR="001D46C2" w:rsidRPr="007713BE" w:rsidRDefault="001D46C2" w:rsidP="006556FD">
      <w:pPr>
        <w:pStyle w:val="BodyText"/>
        <w:numPr>
          <w:ilvl w:val="0"/>
          <w:numId w:val="35"/>
        </w:numPr>
      </w:pPr>
      <w:r w:rsidRPr="007713BE">
        <w:t xml:space="preserve">Inspection Procedure 71111.20, </w:t>
      </w:r>
      <w:r w:rsidR="00383C5B" w:rsidRPr="007713BE">
        <w:t>“</w:t>
      </w:r>
      <w:r w:rsidRPr="007713BE">
        <w:t>Refueling and Other Outage Activities</w:t>
      </w:r>
      <w:r w:rsidR="00383C5B" w:rsidRPr="007713BE">
        <w:t>”</w:t>
      </w:r>
    </w:p>
    <w:p w14:paraId="1A5C8B29" w14:textId="77777777" w:rsidR="001D46C2" w:rsidRPr="007713BE" w:rsidRDefault="001D46C2" w:rsidP="006556FD">
      <w:pPr>
        <w:pStyle w:val="BodyText"/>
        <w:numPr>
          <w:ilvl w:val="0"/>
          <w:numId w:val="35"/>
        </w:numPr>
      </w:pPr>
      <w:r w:rsidRPr="007713BE">
        <w:t xml:space="preserve">NUREG-1449, </w:t>
      </w:r>
      <w:r w:rsidR="00383C5B" w:rsidRPr="007713BE">
        <w:t>“</w:t>
      </w:r>
      <w:r w:rsidRPr="007713BE">
        <w:t>Shutdown and Low-Power Operation at Commercial Nuclear Power Plants in the United States</w:t>
      </w:r>
      <w:r w:rsidR="00383C5B" w:rsidRPr="007713BE">
        <w:t>”</w:t>
      </w:r>
    </w:p>
    <w:p w14:paraId="6B5367DA" w14:textId="77777777" w:rsidR="001D46C2" w:rsidRPr="007713BE" w:rsidRDefault="001D46C2" w:rsidP="006556FD">
      <w:pPr>
        <w:pStyle w:val="BodyText"/>
        <w:numPr>
          <w:ilvl w:val="0"/>
          <w:numId w:val="35"/>
        </w:numPr>
      </w:pPr>
      <w:r w:rsidRPr="007713BE">
        <w:t xml:space="preserve">Information Notice 95-57, </w:t>
      </w:r>
      <w:r w:rsidR="00383C5B" w:rsidRPr="007713BE">
        <w:t>“</w:t>
      </w:r>
      <w:r w:rsidRPr="007713BE">
        <w:t>Risk Impact Study Regarding Maintenance During Low-Power Operation and Shutdown</w:t>
      </w:r>
      <w:r w:rsidR="00383C5B" w:rsidRPr="007713BE">
        <w:t>”</w:t>
      </w:r>
    </w:p>
    <w:p w14:paraId="79C40CBB" w14:textId="77777777" w:rsidR="001D46C2" w:rsidRPr="007713BE" w:rsidRDefault="001D46C2" w:rsidP="006556FD">
      <w:pPr>
        <w:pStyle w:val="BodyText"/>
        <w:numPr>
          <w:ilvl w:val="0"/>
          <w:numId w:val="35"/>
        </w:numPr>
      </w:pPr>
      <w:r w:rsidRPr="007713BE">
        <w:t xml:space="preserve">Information Notice 93-72, </w:t>
      </w:r>
      <w:r w:rsidR="00383C5B" w:rsidRPr="007713BE">
        <w:t>“</w:t>
      </w:r>
      <w:r w:rsidRPr="007713BE">
        <w:t>Observations From Recent Shutdown Risk and Outage Management Pilot Team Inspections</w:t>
      </w:r>
      <w:r w:rsidR="00383C5B" w:rsidRPr="007713BE">
        <w:t>”</w:t>
      </w:r>
    </w:p>
    <w:p w14:paraId="59AEA529" w14:textId="7414347C" w:rsidR="001D46C2" w:rsidRPr="00AA177B" w:rsidRDefault="001D46C2" w:rsidP="00AA177B">
      <w:pPr>
        <w:pStyle w:val="BodyText"/>
        <w:numPr>
          <w:ilvl w:val="0"/>
          <w:numId w:val="35"/>
        </w:numPr>
        <w:rPr>
          <w:color w:val="000000" w:themeColor="text1"/>
        </w:rPr>
      </w:pPr>
      <w:r w:rsidRPr="007713BE">
        <w:t>IM</w:t>
      </w:r>
      <w:r w:rsidRPr="00B04488">
        <w:rPr>
          <w:rStyle w:val="Hypertext"/>
          <w:color w:val="000000" w:themeColor="text1"/>
          <w:u w:val="none"/>
        </w:rPr>
        <w:t>C-0609, Appendix G</w:t>
      </w:r>
      <w:r w:rsidRPr="00B04488">
        <w:rPr>
          <w:color w:val="000000" w:themeColor="text1"/>
        </w:rPr>
        <w:t xml:space="preserve">, </w:t>
      </w:r>
      <w:r w:rsidR="00383C5B" w:rsidRPr="00B04488">
        <w:rPr>
          <w:color w:val="000000" w:themeColor="text1"/>
        </w:rPr>
        <w:t>“</w:t>
      </w:r>
      <w:r w:rsidRPr="00B04488">
        <w:rPr>
          <w:color w:val="000000" w:themeColor="text1"/>
        </w:rPr>
        <w:t>Shutdown Operations Significance Determination Process</w:t>
      </w:r>
      <w:r w:rsidR="00383C5B" w:rsidRPr="004B6876">
        <w:rPr>
          <w:color w:val="000000" w:themeColor="text1"/>
        </w:rPr>
        <w:t>”</w:t>
      </w:r>
    </w:p>
    <w:p w14:paraId="68C25B93" w14:textId="77777777" w:rsidR="00380CEC" w:rsidRDefault="001D46C2" w:rsidP="00380CEC">
      <w:pPr>
        <w:pStyle w:val="JOURNALHeading2"/>
      </w:pPr>
      <w:r w:rsidRPr="00757BC7">
        <w:t>EVALUATION</w:t>
      </w:r>
      <w:r w:rsidR="00AA177B">
        <w:t xml:space="preserve"> </w:t>
      </w:r>
      <w:r w:rsidRPr="00757BC7">
        <w:t>CRITERIA:</w:t>
      </w:r>
    </w:p>
    <w:p w14:paraId="626EF1AA" w14:textId="12E1C0FF" w:rsidR="001D46C2" w:rsidRPr="00757BC7" w:rsidRDefault="001D46C2" w:rsidP="00380CEC">
      <w:pPr>
        <w:pStyle w:val="BodyText"/>
      </w:pPr>
      <w:r w:rsidRPr="00757BC7">
        <w:t>At the completion of this activity, for your assigned facility, you should be able to:</w:t>
      </w:r>
    </w:p>
    <w:p w14:paraId="2B837B90" w14:textId="0C2648DC" w:rsidR="001D46C2" w:rsidRPr="00757BC7" w:rsidRDefault="001D46C2" w:rsidP="00380CEC">
      <w:pPr>
        <w:pStyle w:val="BodyText"/>
        <w:numPr>
          <w:ilvl w:val="0"/>
          <w:numId w:val="36"/>
        </w:numPr>
      </w:pPr>
      <w:r w:rsidRPr="00757BC7">
        <w:t>Discuss the risks of shutdown operations.</w:t>
      </w:r>
    </w:p>
    <w:p w14:paraId="417B6849" w14:textId="2DCE6E99" w:rsidR="0002239C" w:rsidRDefault="001D46C2" w:rsidP="006556FD">
      <w:pPr>
        <w:pStyle w:val="BodyText"/>
        <w:numPr>
          <w:ilvl w:val="0"/>
          <w:numId w:val="36"/>
        </w:numPr>
      </w:pPr>
      <w:r w:rsidRPr="00757BC7">
        <w:t>Discuss the importance of maintaining decay heat removal during shutdown.</w:t>
      </w:r>
    </w:p>
    <w:p w14:paraId="5AFA6C73" w14:textId="5C73CE5B" w:rsidR="001D46C2" w:rsidRPr="00757BC7" w:rsidRDefault="001D46C2" w:rsidP="00380CEC">
      <w:pPr>
        <w:pStyle w:val="BodyText"/>
        <w:numPr>
          <w:ilvl w:val="0"/>
          <w:numId w:val="36"/>
        </w:numPr>
      </w:pPr>
      <w:r w:rsidRPr="00757BC7">
        <w:t>Discuss the methods of reactivity control during core alterations both in the core and in the spent fuel pool.</w:t>
      </w:r>
    </w:p>
    <w:p w14:paraId="52D271D1" w14:textId="03A888CC" w:rsidR="001D46C2" w:rsidRPr="00757BC7" w:rsidRDefault="001D46C2" w:rsidP="00380CEC">
      <w:pPr>
        <w:pStyle w:val="BodyText"/>
        <w:numPr>
          <w:ilvl w:val="0"/>
          <w:numId w:val="36"/>
        </w:numPr>
      </w:pPr>
      <w:r w:rsidRPr="00757BC7">
        <w:lastRenderedPageBreak/>
        <w:t>Discuss the requirements for containment/reactor building integrity during shutdown, refueling, and maintenance activities that require large equipment to be moved into and out of the reactor building/containment.</w:t>
      </w:r>
    </w:p>
    <w:p w14:paraId="3D4ADCD9" w14:textId="59123582" w:rsidR="001D46C2" w:rsidRPr="00757BC7" w:rsidRDefault="001D46C2" w:rsidP="00380CEC">
      <w:pPr>
        <w:pStyle w:val="BodyText"/>
        <w:numPr>
          <w:ilvl w:val="0"/>
          <w:numId w:val="36"/>
        </w:numPr>
      </w:pPr>
      <w:r w:rsidRPr="00757BC7">
        <w:t>Discuss the importance of mode changes and what constitutes a mode change.</w:t>
      </w:r>
    </w:p>
    <w:p w14:paraId="3EC87A28" w14:textId="23B7720A" w:rsidR="001D46C2" w:rsidRPr="00757BC7" w:rsidRDefault="001D46C2" w:rsidP="00380CEC">
      <w:pPr>
        <w:pStyle w:val="BodyText"/>
        <w:numPr>
          <w:ilvl w:val="0"/>
          <w:numId w:val="36"/>
        </w:numPr>
      </w:pPr>
      <w:r w:rsidRPr="00757BC7">
        <w:t>Discuss the risks involved with reduced inventory operations.</w:t>
      </w:r>
    </w:p>
    <w:p w14:paraId="1071D0B4" w14:textId="2E3A7CB4" w:rsidR="001D46C2" w:rsidRPr="00757BC7" w:rsidRDefault="001D46C2" w:rsidP="00380CEC">
      <w:pPr>
        <w:pStyle w:val="BodyText"/>
        <w:numPr>
          <w:ilvl w:val="0"/>
          <w:numId w:val="36"/>
        </w:numPr>
      </w:pPr>
      <w:r w:rsidRPr="00757BC7">
        <w:t>Discuss the risk involved with electrical work both in the plant and in the switchyard.</w:t>
      </w:r>
    </w:p>
    <w:p w14:paraId="7E7306A4" w14:textId="0640101F" w:rsidR="001D46C2" w:rsidRPr="00757BC7" w:rsidRDefault="001D46C2" w:rsidP="00380CEC">
      <w:pPr>
        <w:pStyle w:val="BodyText"/>
        <w:numPr>
          <w:ilvl w:val="0"/>
          <w:numId w:val="36"/>
        </w:numPr>
      </w:pPr>
      <w:r w:rsidRPr="00757BC7">
        <w:t>Discuss what type of items should be reviewed when reviewing the outage schedule.</w:t>
      </w:r>
    </w:p>
    <w:p w14:paraId="1DD2C1C8" w14:textId="77777777" w:rsidR="001D46C2" w:rsidRPr="00757BC7" w:rsidRDefault="001D46C2" w:rsidP="006556FD">
      <w:pPr>
        <w:pStyle w:val="BodyText"/>
        <w:numPr>
          <w:ilvl w:val="0"/>
          <w:numId w:val="36"/>
        </w:numPr>
      </w:pPr>
      <w:r w:rsidRPr="00757BC7">
        <w:t>Discuss the various means of monitoring vessel level and the importance of knowing the level.</w:t>
      </w:r>
    </w:p>
    <w:p w14:paraId="18CDAE66" w14:textId="7E1307E7" w:rsidR="001D46C2" w:rsidRPr="00757BC7" w:rsidRDefault="001D46C2" w:rsidP="00380CEC">
      <w:pPr>
        <w:pStyle w:val="BodyText"/>
        <w:numPr>
          <w:ilvl w:val="0"/>
          <w:numId w:val="36"/>
        </w:numPr>
      </w:pPr>
      <w:r w:rsidRPr="00757BC7">
        <w:t xml:space="preserve">Discuss the purpose of a </w:t>
      </w:r>
      <w:r w:rsidR="00D152CC">
        <w:t xml:space="preserve">PWR </w:t>
      </w:r>
      <w:r w:rsidRPr="00757BC7">
        <w:t>containment</w:t>
      </w:r>
      <w:r w:rsidR="00D152CC">
        <w:t xml:space="preserve"> and BWR </w:t>
      </w:r>
      <w:r w:rsidR="005D4A26">
        <w:t>drywell</w:t>
      </w:r>
      <w:r w:rsidR="00307AE4">
        <w:t>/torus</w:t>
      </w:r>
      <w:r w:rsidRPr="00757BC7">
        <w:t xml:space="preserve"> closeout walkdown</w:t>
      </w:r>
      <w:r w:rsidR="00307AE4">
        <w:t>(s)</w:t>
      </w:r>
      <w:r w:rsidRPr="00757BC7">
        <w:t>.</w:t>
      </w:r>
    </w:p>
    <w:p w14:paraId="2828B7AF" w14:textId="30B211A6" w:rsidR="001D46C2" w:rsidRPr="00757BC7" w:rsidRDefault="001D46C2" w:rsidP="00380CEC">
      <w:pPr>
        <w:pStyle w:val="BodyText"/>
        <w:numPr>
          <w:ilvl w:val="0"/>
          <w:numId w:val="36"/>
        </w:numPr>
      </w:pPr>
      <w:r w:rsidRPr="00757BC7">
        <w:t xml:space="preserve">Briefly discuss the purpose of IMC 0609, Appendix G, </w:t>
      </w:r>
      <w:r w:rsidR="00DC205F" w:rsidRPr="00757BC7">
        <w:t>“</w:t>
      </w:r>
      <w:r w:rsidRPr="00757BC7">
        <w:t>Shutdown Operations Significance Determination Process,</w:t>
      </w:r>
      <w:r w:rsidR="00DC205F" w:rsidRPr="00757BC7">
        <w:t>”</w:t>
      </w:r>
      <w:r w:rsidRPr="00757BC7">
        <w:t xml:space="preserve"> and who primarily uses it.</w:t>
      </w:r>
    </w:p>
    <w:p w14:paraId="70CC0470" w14:textId="77777777" w:rsidR="00125488" w:rsidRDefault="001D46C2" w:rsidP="00380CEC">
      <w:pPr>
        <w:pStyle w:val="JOURNALHeading2"/>
      </w:pPr>
      <w:r w:rsidRPr="00757BC7">
        <w:t>TASKS:</w:t>
      </w:r>
    </w:p>
    <w:p w14:paraId="64AF1020" w14:textId="5FFF7C7D" w:rsidR="001D46C2" w:rsidRPr="00757BC7" w:rsidRDefault="001D46C2" w:rsidP="00357300">
      <w:pPr>
        <w:pStyle w:val="BodyText"/>
        <w:numPr>
          <w:ilvl w:val="0"/>
          <w:numId w:val="37"/>
        </w:numPr>
      </w:pPr>
      <w:r w:rsidRPr="00757BC7">
        <w:t>Review your designated facility licensee</w:t>
      </w:r>
      <w:r w:rsidR="00074FD4" w:rsidRPr="00757BC7">
        <w:t>’</w:t>
      </w:r>
      <w:r w:rsidRPr="00757BC7">
        <w:t>s TS and procedures for loss of decay heat removal, reactivity control, containment integrity, and refueling for your assigned facility</w:t>
      </w:r>
      <w:r w:rsidR="00747DA0" w:rsidRPr="00757BC7">
        <w:t>.</w:t>
      </w:r>
    </w:p>
    <w:p w14:paraId="50A16A58" w14:textId="3F809983" w:rsidR="001D46C2" w:rsidRPr="00757BC7" w:rsidRDefault="001D46C2" w:rsidP="00357300">
      <w:pPr>
        <w:pStyle w:val="BodyText"/>
        <w:numPr>
          <w:ilvl w:val="0"/>
          <w:numId w:val="37"/>
        </w:numPr>
      </w:pPr>
      <w:r w:rsidRPr="00757BC7">
        <w:t>Review the requirements of Inspection Procedure 71111.20, as designated by your supervisor.</w:t>
      </w:r>
    </w:p>
    <w:p w14:paraId="60209F71" w14:textId="3B5AFE95" w:rsidR="001D46C2" w:rsidRPr="00757BC7" w:rsidRDefault="001D46C2" w:rsidP="00357300">
      <w:pPr>
        <w:pStyle w:val="BodyText"/>
        <w:numPr>
          <w:ilvl w:val="0"/>
          <w:numId w:val="37"/>
        </w:numPr>
      </w:pPr>
      <w:r w:rsidRPr="00757BC7">
        <w:t>Meet with your supervisor or a qualified OL Examiner to discuss any questions that you may have as a result of this activity and demonstrate that you can meet the evaluation criteria listed above.</w:t>
      </w:r>
    </w:p>
    <w:p w14:paraId="5D11CC81" w14:textId="65D91626" w:rsidR="0002239C" w:rsidRDefault="001D46C2" w:rsidP="00357300">
      <w:pPr>
        <w:pStyle w:val="JOURNALHeading2"/>
      </w:pPr>
      <w:r w:rsidRPr="00757BC7">
        <w:t>DOCUMENTATION:</w:t>
      </w:r>
      <w:r w:rsidRPr="00757BC7">
        <w:tab/>
        <w:t>OL Examiner Proficiency Level Qualification Signature Card Item ISA</w:t>
      </w:r>
      <w:r w:rsidR="008C3F92">
        <w:noBreakHyphen/>
      </w:r>
      <w:r w:rsidRPr="00757BC7">
        <w:t>OLE-1</w:t>
      </w:r>
      <w:r w:rsidR="007F6C84">
        <w:t>0</w:t>
      </w:r>
    </w:p>
    <w:p w14:paraId="77B11090" w14:textId="4B447D2C" w:rsidR="001D46C2" w:rsidRPr="00757BC7" w:rsidRDefault="001D46C2" w:rsidP="00795EE0">
      <w:pPr>
        <w:pStyle w:val="JournalTOPIC"/>
      </w:pPr>
      <w:bookmarkStart w:id="88" w:name="_Toc143603946"/>
      <w:r w:rsidRPr="00757BC7">
        <w:lastRenderedPageBreak/>
        <w:t>(ISA-OLE-1</w:t>
      </w:r>
      <w:r w:rsidR="007F6C84">
        <w:t>1</w:t>
      </w:r>
      <w:r w:rsidRPr="00757BC7">
        <w:t>) (L) Operator Licensing Appeals and Hearings</w:t>
      </w:r>
      <w:bookmarkEnd w:id="88"/>
    </w:p>
    <w:p w14:paraId="289B3A4B" w14:textId="77777777" w:rsidR="00D56C9C" w:rsidRDefault="00D56C9C" w:rsidP="00D56C9C">
      <w:pPr>
        <w:pStyle w:val="JOURNALHeading2"/>
      </w:pPr>
      <w:r>
        <w:rPr>
          <w:bCs w:val="0"/>
        </w:rPr>
        <w:t>PURPOSE:</w:t>
      </w:r>
    </w:p>
    <w:p w14:paraId="2491CC71" w14:textId="3E796081" w:rsidR="001D46C2" w:rsidRPr="00757BC7" w:rsidRDefault="001D46C2" w:rsidP="00C40EBA">
      <w:pPr>
        <w:pStyle w:val="BodyText"/>
      </w:pPr>
      <w:r w:rsidRPr="00757BC7">
        <w:t>The purpose of this activity is to familiarize you with the procedures for conducting informal administrative reviews and formal hearings in response to applicant appeals of proposed license denials.</w:t>
      </w:r>
    </w:p>
    <w:p w14:paraId="03324B2A" w14:textId="23A75F94" w:rsidR="001D46C2" w:rsidRPr="00757BC7" w:rsidRDefault="001D46C2" w:rsidP="0096614B">
      <w:pPr>
        <w:pStyle w:val="JOURNALHeading2"/>
      </w:pPr>
      <w:r w:rsidRPr="00757BC7">
        <w:t>COMPETENCY</w:t>
      </w:r>
      <w:r w:rsidR="0096614B">
        <w:t xml:space="preserve"> </w:t>
      </w:r>
      <w:r w:rsidRPr="00757BC7">
        <w:t>AREA:</w:t>
      </w:r>
      <w:r w:rsidR="0096614B">
        <w:tab/>
      </w:r>
      <w:r w:rsidRPr="00757BC7">
        <w:t>REGULATORY FRAMEWORK</w:t>
      </w:r>
    </w:p>
    <w:p w14:paraId="56730DBC" w14:textId="114B5867" w:rsidR="001D46C2" w:rsidRPr="00757BC7" w:rsidRDefault="001D46C2" w:rsidP="0096614B">
      <w:pPr>
        <w:pStyle w:val="JOURNALHeading2"/>
      </w:pPr>
      <w:r w:rsidRPr="00757BC7">
        <w:t>LEVEL OF</w:t>
      </w:r>
      <w:r w:rsidR="0096614B">
        <w:t xml:space="preserve"> </w:t>
      </w:r>
      <w:r w:rsidRPr="00757BC7">
        <w:t>EFFORT:</w:t>
      </w:r>
      <w:r w:rsidRPr="00757BC7">
        <w:tab/>
        <w:t>6 hours</w:t>
      </w:r>
    </w:p>
    <w:p w14:paraId="16CE72DD" w14:textId="77777777" w:rsidR="00A34F2A" w:rsidRDefault="001D46C2" w:rsidP="00FD4C60">
      <w:pPr>
        <w:pStyle w:val="JOURNALHeading2"/>
        <w:rPr>
          <w:bCs w:val="0"/>
        </w:rPr>
      </w:pPr>
      <w:r w:rsidRPr="00757BC7">
        <w:t>REFERENCES:</w:t>
      </w:r>
    </w:p>
    <w:p w14:paraId="16E2BED7" w14:textId="472DD8AC" w:rsidR="001D46C2" w:rsidRPr="000A5C8F" w:rsidRDefault="001D46C2" w:rsidP="006556FD">
      <w:pPr>
        <w:pStyle w:val="BodyText"/>
        <w:numPr>
          <w:ilvl w:val="0"/>
          <w:numId w:val="32"/>
        </w:numPr>
      </w:pPr>
      <w:r w:rsidRPr="000A5C8F">
        <w:rPr>
          <w:rStyle w:val="Hypertext"/>
          <w:color w:val="000000" w:themeColor="text1"/>
          <w:u w:val="none"/>
        </w:rPr>
        <w:t>10 CFR 2.103</w:t>
      </w:r>
      <w:r w:rsidRPr="000A5C8F">
        <w:t xml:space="preserve"> and Subpart L</w:t>
      </w:r>
    </w:p>
    <w:p w14:paraId="13BFF3E8" w14:textId="49EB414E" w:rsidR="001D46C2" w:rsidRPr="00A34F2A" w:rsidRDefault="001D46C2" w:rsidP="006556FD">
      <w:pPr>
        <w:pStyle w:val="BodyText"/>
        <w:numPr>
          <w:ilvl w:val="0"/>
          <w:numId w:val="32"/>
        </w:numPr>
        <w:rPr>
          <w:rStyle w:val="Hypertext"/>
          <w:color w:val="000000" w:themeColor="text1"/>
          <w:u w:val="none"/>
        </w:rPr>
      </w:pPr>
      <w:r w:rsidRPr="00A34F2A">
        <w:rPr>
          <w:rStyle w:val="Hypertext"/>
          <w:color w:val="000000" w:themeColor="text1"/>
          <w:u w:val="none"/>
        </w:rPr>
        <w:t>ES-2</w:t>
      </w:r>
      <w:r w:rsidR="0062669F" w:rsidRPr="00A34F2A">
        <w:rPr>
          <w:rStyle w:val="Hypertext"/>
          <w:color w:val="000000" w:themeColor="text1"/>
          <w:u w:val="none"/>
        </w:rPr>
        <w:t>.</w:t>
      </w:r>
      <w:r w:rsidRPr="00A34F2A">
        <w:rPr>
          <w:rStyle w:val="Hypertext"/>
          <w:color w:val="000000" w:themeColor="text1"/>
          <w:u w:val="none"/>
        </w:rPr>
        <w:t>2, ES-5</w:t>
      </w:r>
      <w:r w:rsidR="0062669F" w:rsidRPr="00A34F2A">
        <w:rPr>
          <w:rStyle w:val="Hypertext"/>
          <w:color w:val="000000" w:themeColor="text1"/>
          <w:u w:val="none"/>
        </w:rPr>
        <w:t>.</w:t>
      </w:r>
      <w:r w:rsidRPr="00A34F2A">
        <w:rPr>
          <w:rStyle w:val="Hypertext"/>
          <w:color w:val="000000" w:themeColor="text1"/>
          <w:u w:val="none"/>
        </w:rPr>
        <w:t>1, and ES-5</w:t>
      </w:r>
      <w:r w:rsidR="0062669F" w:rsidRPr="00A34F2A">
        <w:rPr>
          <w:rStyle w:val="Hypertext"/>
          <w:color w:val="000000" w:themeColor="text1"/>
          <w:u w:val="none"/>
        </w:rPr>
        <w:t>.</w:t>
      </w:r>
      <w:r w:rsidRPr="00A34F2A">
        <w:rPr>
          <w:rStyle w:val="Hypertext"/>
          <w:color w:val="000000" w:themeColor="text1"/>
          <w:u w:val="none"/>
        </w:rPr>
        <w:t xml:space="preserve">2 of </w:t>
      </w:r>
      <w:r w:rsidRPr="000A5C8F">
        <w:rPr>
          <w:rStyle w:val="Hypertext"/>
          <w:color w:val="000000" w:themeColor="text1"/>
          <w:u w:val="none"/>
        </w:rPr>
        <w:t>NUREG-1021</w:t>
      </w:r>
    </w:p>
    <w:p w14:paraId="45FCCECB" w14:textId="6A1F283F" w:rsidR="001D46C2" w:rsidRPr="00A34F2A" w:rsidRDefault="001D46C2" w:rsidP="006556FD">
      <w:pPr>
        <w:pStyle w:val="BodyText"/>
        <w:numPr>
          <w:ilvl w:val="0"/>
          <w:numId w:val="32"/>
        </w:numPr>
        <w:rPr>
          <w:rStyle w:val="Hypertext"/>
          <w:color w:val="000000" w:themeColor="text1"/>
          <w:u w:val="none"/>
        </w:rPr>
      </w:pPr>
      <w:r w:rsidRPr="00A34F2A">
        <w:rPr>
          <w:rStyle w:val="Hypertext"/>
          <w:color w:val="000000" w:themeColor="text1"/>
          <w:u w:val="none"/>
        </w:rPr>
        <w:t xml:space="preserve">Associated </w:t>
      </w:r>
      <w:r w:rsidRPr="000A5C8F">
        <w:rPr>
          <w:rStyle w:val="Hypertext"/>
          <w:color w:val="000000" w:themeColor="text1"/>
          <w:u w:val="none"/>
        </w:rPr>
        <w:t>Feedback</w:t>
      </w:r>
      <w:r w:rsidRPr="00A34F2A">
        <w:rPr>
          <w:rStyle w:val="Hypertext"/>
          <w:color w:val="000000" w:themeColor="text1"/>
          <w:u w:val="none"/>
        </w:rPr>
        <w:t xml:space="preserve">, </w:t>
      </w:r>
      <w:r w:rsidRPr="000A5C8F">
        <w:rPr>
          <w:rStyle w:val="Hypertext"/>
          <w:color w:val="000000" w:themeColor="text1"/>
          <w:u w:val="none"/>
        </w:rPr>
        <w:t>additional guidance</w:t>
      </w:r>
      <w:r w:rsidRPr="00A34F2A">
        <w:rPr>
          <w:rStyle w:val="Hypertext"/>
          <w:color w:val="000000" w:themeColor="text1"/>
          <w:u w:val="none"/>
        </w:rPr>
        <w:t>, and ROIs issued since the last</w:t>
      </w:r>
      <w:ins w:id="89" w:author="Author">
        <w:r w:rsidR="00656A22" w:rsidRPr="00A34F2A">
          <w:rPr>
            <w:rStyle w:val="Hypertext"/>
            <w:color w:val="000000" w:themeColor="text1"/>
            <w:u w:val="none"/>
          </w:rPr>
          <w:t xml:space="preserve"> revision of</w:t>
        </w:r>
      </w:ins>
      <w:r w:rsidRPr="00A34F2A">
        <w:rPr>
          <w:rStyle w:val="Hypertext"/>
          <w:color w:val="000000" w:themeColor="text1"/>
          <w:u w:val="none"/>
        </w:rPr>
        <w:t xml:space="preserve"> NUREG-1021</w:t>
      </w:r>
    </w:p>
    <w:p w14:paraId="0E960E7A" w14:textId="446AEED4" w:rsidR="001D46C2" w:rsidRPr="00A34F2A" w:rsidRDefault="5F3BEC36" w:rsidP="006556FD">
      <w:pPr>
        <w:pStyle w:val="BodyText"/>
        <w:numPr>
          <w:ilvl w:val="0"/>
          <w:numId w:val="32"/>
        </w:numPr>
        <w:rPr>
          <w:rStyle w:val="Hypertext"/>
          <w:color w:val="000000" w:themeColor="text1"/>
          <w:u w:val="none"/>
        </w:rPr>
      </w:pPr>
      <w:r w:rsidRPr="00A34F2A">
        <w:rPr>
          <w:rStyle w:val="Hypertext"/>
          <w:color w:val="000000" w:themeColor="text1"/>
          <w:u w:val="none"/>
        </w:rPr>
        <w:t>OL Manual Chapter 500 (</w:t>
      </w:r>
      <w:r w:rsidR="4C3137AC" w:rsidRPr="00A34F2A">
        <w:rPr>
          <w:rStyle w:val="Hypertext"/>
          <w:color w:val="000000" w:themeColor="text1"/>
          <w:u w:val="none"/>
        </w:rPr>
        <w:t>ML</w:t>
      </w:r>
      <w:r w:rsidR="00EA22FB" w:rsidRPr="00A34F2A">
        <w:rPr>
          <w:rStyle w:val="Hypertext"/>
          <w:color w:val="000000" w:themeColor="text1"/>
          <w:u w:val="none"/>
        </w:rPr>
        <w:t>20230A201</w:t>
      </w:r>
      <w:r w:rsidRPr="00A34F2A">
        <w:rPr>
          <w:rStyle w:val="Hypertext"/>
          <w:color w:val="000000" w:themeColor="text1"/>
          <w:u w:val="none"/>
        </w:rPr>
        <w:t>)</w:t>
      </w:r>
    </w:p>
    <w:p w14:paraId="10DE4A4C" w14:textId="43DA4B79" w:rsidR="00B93D74" w:rsidRPr="00A34F2A" w:rsidRDefault="00B93D74" w:rsidP="006556FD">
      <w:pPr>
        <w:pStyle w:val="BodyText"/>
        <w:numPr>
          <w:ilvl w:val="0"/>
          <w:numId w:val="32"/>
        </w:numPr>
        <w:rPr>
          <w:rStyle w:val="Hypertext"/>
          <w:color w:val="000000" w:themeColor="text1"/>
          <w:u w:val="none"/>
        </w:rPr>
      </w:pPr>
      <w:r w:rsidRPr="00A34F2A">
        <w:rPr>
          <w:rStyle w:val="Hypertext"/>
          <w:color w:val="000000" w:themeColor="text1"/>
          <w:u w:val="none"/>
        </w:rPr>
        <w:t>Atomic Safety and Licensing Board (ASLB) Initial Decision: Denial of Senior Reactor Operator License (ML14077A573)</w:t>
      </w:r>
    </w:p>
    <w:p w14:paraId="2DB611CC" w14:textId="00A59E45" w:rsidR="001D46C2" w:rsidRPr="00A50305" w:rsidRDefault="00B93D74" w:rsidP="00A50305">
      <w:pPr>
        <w:pStyle w:val="BodyText"/>
        <w:numPr>
          <w:ilvl w:val="0"/>
          <w:numId w:val="32"/>
        </w:numPr>
        <w:rPr>
          <w:color w:val="000000" w:themeColor="text1"/>
        </w:rPr>
      </w:pPr>
      <w:r w:rsidRPr="00A34F2A">
        <w:rPr>
          <w:rStyle w:val="Hypertext"/>
          <w:color w:val="000000" w:themeColor="text1"/>
          <w:u w:val="none"/>
        </w:rPr>
        <w:t>Operator Licensing Implementation Team Action Plan (</w:t>
      </w:r>
      <w:r w:rsidRPr="00CF696F">
        <w:rPr>
          <w:bCs/>
          <w:color w:val="000000" w:themeColor="text1"/>
        </w:rPr>
        <w:t>ML14336A172</w:t>
      </w:r>
      <w:r w:rsidRPr="00CF696F">
        <w:rPr>
          <w:color w:val="000000" w:themeColor="text1"/>
        </w:rPr>
        <w:t>)</w:t>
      </w:r>
    </w:p>
    <w:p w14:paraId="20126887" w14:textId="5097695A" w:rsidR="00BB272F" w:rsidRDefault="001D46C2" w:rsidP="00A50305">
      <w:pPr>
        <w:pStyle w:val="JOURNALHeading2"/>
      </w:pPr>
      <w:r w:rsidRPr="00757BC7">
        <w:t>EVALUATION</w:t>
      </w:r>
      <w:r w:rsidR="00A50305">
        <w:t xml:space="preserve"> </w:t>
      </w:r>
      <w:r w:rsidRPr="00757BC7">
        <w:t>CRITERIA:</w:t>
      </w:r>
    </w:p>
    <w:p w14:paraId="33C6F496" w14:textId="692AE13B" w:rsidR="001D46C2" w:rsidRPr="00757BC7" w:rsidRDefault="001D46C2" w:rsidP="0032553C">
      <w:pPr>
        <w:pStyle w:val="BodyText"/>
      </w:pPr>
      <w:r w:rsidRPr="00757BC7">
        <w:t>At the completion of this activity</w:t>
      </w:r>
      <w:ins w:id="90" w:author="Author">
        <w:r w:rsidR="00674354">
          <w:t>,</w:t>
        </w:r>
      </w:ins>
      <w:r w:rsidRPr="00757BC7">
        <w:t xml:space="preserve"> you should be able to:</w:t>
      </w:r>
    </w:p>
    <w:p w14:paraId="48A43EDD" w14:textId="642CC8C9" w:rsidR="001D46C2" w:rsidRPr="00757BC7" w:rsidRDefault="001D46C2" w:rsidP="0032553C">
      <w:pPr>
        <w:pStyle w:val="BodyText"/>
        <w:numPr>
          <w:ilvl w:val="0"/>
          <w:numId w:val="33"/>
        </w:numPr>
      </w:pPr>
      <w:r w:rsidRPr="00757BC7">
        <w:t>Discuss the regulatory basis for the appeal and hearing process.</w:t>
      </w:r>
    </w:p>
    <w:p w14:paraId="5B6356E1" w14:textId="4AF33F27" w:rsidR="001D46C2" w:rsidRPr="00757BC7" w:rsidRDefault="001D46C2" w:rsidP="0032553C">
      <w:pPr>
        <w:pStyle w:val="BodyText"/>
        <w:numPr>
          <w:ilvl w:val="0"/>
          <w:numId w:val="33"/>
        </w:numPr>
      </w:pPr>
      <w:r w:rsidRPr="00757BC7">
        <w:t>Explain the responsibilities of the various parties involved in the appeal and hearing process.</w:t>
      </w:r>
    </w:p>
    <w:p w14:paraId="29F2C5B1" w14:textId="11BBAA8D" w:rsidR="001D46C2" w:rsidRPr="0032553C" w:rsidRDefault="001D46C2" w:rsidP="0032553C">
      <w:pPr>
        <w:pStyle w:val="BodyText"/>
        <w:numPr>
          <w:ilvl w:val="0"/>
          <w:numId w:val="33"/>
        </w:numPr>
        <w:rPr>
          <w:color w:val="000000" w:themeColor="text1"/>
        </w:rPr>
      </w:pPr>
      <w:r w:rsidRPr="00757BC7">
        <w:t xml:space="preserve">Describe the informal administrative review procedures for application denials and proposed </w:t>
      </w:r>
      <w:r w:rsidRPr="00E42080">
        <w:rPr>
          <w:color w:val="000000" w:themeColor="text1"/>
        </w:rPr>
        <w:t>examination failures.</w:t>
      </w:r>
    </w:p>
    <w:p w14:paraId="3848EBD7" w14:textId="362DD359" w:rsidR="00737DC0" w:rsidRPr="00E42080" w:rsidRDefault="001D46C2" w:rsidP="006556FD">
      <w:pPr>
        <w:pStyle w:val="BodyText"/>
        <w:numPr>
          <w:ilvl w:val="0"/>
          <w:numId w:val="33"/>
        </w:numPr>
        <w:rPr>
          <w:color w:val="000000" w:themeColor="text1"/>
        </w:rPr>
      </w:pPr>
      <w:r w:rsidRPr="00E42080">
        <w:rPr>
          <w:color w:val="000000" w:themeColor="text1"/>
        </w:rPr>
        <w:t xml:space="preserve">Describe the </w:t>
      </w:r>
      <w:r w:rsidR="00EA0DF3">
        <w:rPr>
          <w:color w:val="000000" w:themeColor="text1"/>
        </w:rPr>
        <w:t>OL</w:t>
      </w:r>
      <w:r w:rsidRPr="00E42080">
        <w:rPr>
          <w:color w:val="000000" w:themeColor="text1"/>
        </w:rPr>
        <w:t xml:space="preserve"> appeal hearing process used by the Atomic Safety and Licensing Board (ASLBP).</w:t>
      </w:r>
    </w:p>
    <w:p w14:paraId="75A54FA5" w14:textId="73799D89" w:rsidR="001D46C2" w:rsidRPr="0032553C" w:rsidRDefault="00737DC0" w:rsidP="0032553C">
      <w:pPr>
        <w:pStyle w:val="BodyText"/>
        <w:numPr>
          <w:ilvl w:val="0"/>
          <w:numId w:val="33"/>
        </w:numPr>
        <w:rPr>
          <w:color w:val="000000" w:themeColor="text1"/>
        </w:rPr>
      </w:pPr>
      <w:r w:rsidRPr="00E42080">
        <w:rPr>
          <w:color w:val="000000" w:themeColor="text1"/>
        </w:rPr>
        <w:t>Describe the issues raised by the ASLB that led them to overturn the staff’s denial of a senior reactor operator license for an applicant from the Vogtle Electric Generating Plant in 2014.</w:t>
      </w:r>
    </w:p>
    <w:p w14:paraId="148392D6" w14:textId="5BA39434" w:rsidR="00A34F2A" w:rsidRDefault="001D46C2" w:rsidP="0032553C">
      <w:pPr>
        <w:pStyle w:val="JOURNALHeading2"/>
      </w:pPr>
      <w:r w:rsidRPr="00757BC7">
        <w:lastRenderedPageBreak/>
        <w:t>TASKS:</w:t>
      </w:r>
    </w:p>
    <w:p w14:paraId="6BC33EB9" w14:textId="7DDC3748" w:rsidR="001D46C2" w:rsidRPr="00757BC7" w:rsidRDefault="001D46C2" w:rsidP="0014647D">
      <w:pPr>
        <w:pStyle w:val="BodyText"/>
        <w:numPr>
          <w:ilvl w:val="0"/>
          <w:numId w:val="34"/>
        </w:numPr>
      </w:pPr>
      <w:r w:rsidRPr="00757BC7">
        <w:t>Review 10 CFR 2.103 and Subpart L to familiarize yourself with the regulatory basis for the appeal / hearing process.</w:t>
      </w:r>
    </w:p>
    <w:p w14:paraId="032E01D6" w14:textId="326CE10E" w:rsidR="001D46C2" w:rsidRPr="00757BC7" w:rsidRDefault="001D46C2" w:rsidP="0014647D">
      <w:pPr>
        <w:pStyle w:val="BodyText"/>
        <w:numPr>
          <w:ilvl w:val="0"/>
          <w:numId w:val="34"/>
        </w:numPr>
      </w:pPr>
      <w:r w:rsidRPr="00757BC7">
        <w:t>Review ES-2</w:t>
      </w:r>
      <w:r w:rsidR="0062669F">
        <w:t>.</w:t>
      </w:r>
      <w:r w:rsidRPr="00757BC7">
        <w:t>2, ES-5</w:t>
      </w:r>
      <w:r w:rsidR="0062669F">
        <w:t>.</w:t>
      </w:r>
      <w:r w:rsidRPr="00757BC7">
        <w:t>1, and ES-5</w:t>
      </w:r>
      <w:r w:rsidR="0062669F">
        <w:t>.</w:t>
      </w:r>
      <w:r w:rsidRPr="00757BC7">
        <w:t>2 of NUREG-1021 to familiarize yourself with the proposed denial and appeal process and the responsibilities of the parties involved.</w:t>
      </w:r>
    </w:p>
    <w:p w14:paraId="217574B0" w14:textId="10B4018E" w:rsidR="00312414" w:rsidRDefault="001D46C2" w:rsidP="00A34F2A">
      <w:pPr>
        <w:pStyle w:val="BodyText3"/>
      </w:pPr>
      <w:r w:rsidRPr="00757BC7">
        <w:t>Review OL Manual Chapter 500 to familiarize yourself with the NRR OL Program Office and ASLB procedures for handling appeals.</w:t>
      </w:r>
    </w:p>
    <w:p w14:paraId="52BAC3CE" w14:textId="65448520" w:rsidR="001D46C2" w:rsidRPr="00757BC7" w:rsidRDefault="00312414" w:rsidP="0014647D">
      <w:pPr>
        <w:pStyle w:val="BodyText"/>
        <w:numPr>
          <w:ilvl w:val="0"/>
          <w:numId w:val="34"/>
        </w:numPr>
      </w:pPr>
      <w:r w:rsidRPr="00EB2EEB">
        <w:t>Review the Operator Licensing Implementation Team Action Plan</w:t>
      </w:r>
      <w:r>
        <w:t xml:space="preserve"> and </w:t>
      </w:r>
      <w:r w:rsidRPr="00D75257">
        <w:t>the ASLB Initial Decision</w:t>
      </w:r>
      <w:r>
        <w:t xml:space="preserve"> referenced above</w:t>
      </w:r>
      <w:r w:rsidRPr="00D75257">
        <w:t xml:space="preserve">. Discuss </w:t>
      </w:r>
      <w:r>
        <w:t>any questions with a Chief Examiner recommended by the branch chief.</w:t>
      </w:r>
    </w:p>
    <w:p w14:paraId="5E716D7C" w14:textId="0210ADF7" w:rsidR="0002239C" w:rsidRDefault="001D46C2" w:rsidP="0014647D">
      <w:pPr>
        <w:pStyle w:val="JOURNALHeading2"/>
      </w:pPr>
      <w:r w:rsidRPr="00757BC7">
        <w:t>DOCUMENTATION:</w:t>
      </w:r>
      <w:r w:rsidRPr="00757BC7">
        <w:tab/>
        <w:t>OL Examiner Signature and Certification Card Item ISA-OLE-1</w:t>
      </w:r>
      <w:r w:rsidR="007F6C84">
        <w:t>1</w:t>
      </w:r>
    </w:p>
    <w:p w14:paraId="0F67F46A" w14:textId="51C743FB" w:rsidR="001D46C2" w:rsidRPr="00757BC7" w:rsidRDefault="001D46C2" w:rsidP="00795EE0">
      <w:pPr>
        <w:pStyle w:val="JournalTOPIC"/>
      </w:pPr>
      <w:bookmarkStart w:id="91" w:name="_Toc143603947"/>
      <w:r w:rsidRPr="00757BC7">
        <w:lastRenderedPageBreak/>
        <w:t>(ISA-OLE-1</w:t>
      </w:r>
      <w:r w:rsidR="007F6C84">
        <w:t>2</w:t>
      </w:r>
      <w:r w:rsidRPr="00757BC7">
        <w:t>) Systems Approach to Training (SAT)</w:t>
      </w:r>
      <w:bookmarkEnd w:id="91"/>
    </w:p>
    <w:p w14:paraId="449FE8B0" w14:textId="77777777" w:rsidR="00D56C9C" w:rsidRDefault="00D56C9C" w:rsidP="00D56C9C">
      <w:pPr>
        <w:pStyle w:val="JOURNALHeading2"/>
      </w:pPr>
      <w:r>
        <w:rPr>
          <w:bCs w:val="0"/>
        </w:rPr>
        <w:t>PURPOSE:</w:t>
      </w:r>
    </w:p>
    <w:p w14:paraId="577DA1FE" w14:textId="64378996" w:rsidR="001D46C2" w:rsidRPr="00757BC7" w:rsidRDefault="001D46C2" w:rsidP="0014647D">
      <w:pPr>
        <w:pStyle w:val="BodyText"/>
      </w:pPr>
      <w:r w:rsidRPr="00757BC7">
        <w:t>The purpose of this activity is to familiarize you with the training rule and the systems approach to training.</w:t>
      </w:r>
    </w:p>
    <w:p w14:paraId="09BC74AE" w14:textId="346DAF41" w:rsidR="001D46C2" w:rsidRPr="00757BC7" w:rsidRDefault="001D46C2" w:rsidP="0014647D">
      <w:pPr>
        <w:pStyle w:val="JOURNALHeading2"/>
      </w:pPr>
      <w:r w:rsidRPr="00757BC7">
        <w:t>COMPETENCY</w:t>
      </w:r>
      <w:r w:rsidR="00813172">
        <w:tab/>
      </w:r>
      <w:r w:rsidRPr="00757BC7">
        <w:t>ASSESSMENT AND ENFORCEMENT</w:t>
      </w:r>
    </w:p>
    <w:p w14:paraId="65459BDE" w14:textId="446BDDC7" w:rsidR="001D46C2" w:rsidRPr="00757BC7" w:rsidRDefault="001D46C2" w:rsidP="00813172">
      <w:pPr>
        <w:pStyle w:val="JOURNALHeading2"/>
      </w:pPr>
      <w:r w:rsidRPr="00757BC7">
        <w:t>AREA:</w:t>
      </w:r>
      <w:r w:rsidRPr="00757BC7">
        <w:tab/>
        <w:t>REGULATORY FRAMEWORK</w:t>
      </w:r>
      <w:r w:rsidR="00813172">
        <w:t xml:space="preserve"> </w:t>
      </w:r>
      <w:r w:rsidRPr="00757BC7">
        <w:t>INSPECTION</w:t>
      </w:r>
    </w:p>
    <w:p w14:paraId="66BD8608" w14:textId="1027FDB5" w:rsidR="001D46C2" w:rsidRPr="00757BC7" w:rsidRDefault="001D46C2" w:rsidP="001B1595">
      <w:pPr>
        <w:pStyle w:val="JOURNALHeading2"/>
      </w:pPr>
      <w:r w:rsidRPr="00757BC7">
        <w:t>LEVEL OF</w:t>
      </w:r>
      <w:r w:rsidR="00813172">
        <w:t xml:space="preserve"> </w:t>
      </w:r>
      <w:r w:rsidRPr="00757BC7">
        <w:t>EFFORT:</w:t>
      </w:r>
      <w:r w:rsidRPr="00757BC7">
        <w:tab/>
        <w:t>8 hours</w:t>
      </w:r>
    </w:p>
    <w:p w14:paraId="421718D0" w14:textId="77777777" w:rsidR="00A05D29" w:rsidRDefault="5F3BEC36" w:rsidP="001B1595">
      <w:pPr>
        <w:pStyle w:val="JOURNALHeading2"/>
      </w:pPr>
      <w:r>
        <w:t>REFERENCES:</w:t>
      </w:r>
    </w:p>
    <w:p w14:paraId="0FCBD8DF" w14:textId="599CFDD0" w:rsidR="001D46C2" w:rsidRPr="0035623A" w:rsidRDefault="001D46C2" w:rsidP="006556FD">
      <w:pPr>
        <w:pStyle w:val="BodyText"/>
        <w:numPr>
          <w:ilvl w:val="0"/>
          <w:numId w:val="29"/>
        </w:numPr>
        <w:contextualSpacing/>
      </w:pPr>
      <w:r w:rsidRPr="29CC069B">
        <w:rPr>
          <w:rStyle w:val="Hypertext"/>
          <w:color w:val="000000" w:themeColor="text1"/>
          <w:u w:val="none"/>
        </w:rPr>
        <w:t>Section 306 of the Nuclear Waste Policy Act of 1982</w:t>
      </w:r>
      <w:r w:rsidRPr="29CC069B">
        <w:t xml:space="preserve"> (p. 144/192)</w:t>
      </w:r>
    </w:p>
    <w:p w14:paraId="1A4B8F12" w14:textId="0649DE7E" w:rsidR="001D46C2" w:rsidRPr="00A05D29" w:rsidRDefault="5F3BEC36" w:rsidP="006556FD">
      <w:pPr>
        <w:pStyle w:val="BodyText"/>
        <w:numPr>
          <w:ilvl w:val="0"/>
          <w:numId w:val="29"/>
        </w:numPr>
        <w:contextualSpacing/>
        <w:rPr>
          <w:rStyle w:val="Hypertext"/>
          <w:color w:val="000000" w:themeColor="text1"/>
          <w:u w:val="none"/>
        </w:rPr>
      </w:pPr>
      <w:r w:rsidRPr="29CC069B">
        <w:rPr>
          <w:rStyle w:val="Hypertext"/>
          <w:color w:val="000000" w:themeColor="text1"/>
          <w:u w:val="none"/>
        </w:rPr>
        <w:t>10 CFR 50.120</w:t>
      </w:r>
      <w:ins w:id="92" w:author="Author">
        <w:r w:rsidR="00674354" w:rsidRPr="00A05D29">
          <w:rPr>
            <w:rStyle w:val="Hypertext"/>
            <w:color w:val="000000" w:themeColor="text1"/>
            <w:u w:val="none"/>
          </w:rPr>
          <w:t>,” Training and Qualification of Nuclear Plant Personnel”</w:t>
        </w:r>
      </w:ins>
    </w:p>
    <w:p w14:paraId="5FBC77E2" w14:textId="5DD10076" w:rsidR="001D46C2" w:rsidRPr="0035623A" w:rsidRDefault="5F3BEC36" w:rsidP="006556FD">
      <w:pPr>
        <w:pStyle w:val="BodyText"/>
        <w:numPr>
          <w:ilvl w:val="0"/>
          <w:numId w:val="29"/>
        </w:numPr>
        <w:contextualSpacing/>
        <w:rPr>
          <w:rStyle w:val="Hypertext"/>
          <w:color w:val="000000" w:themeColor="text1"/>
          <w:u w:val="none"/>
        </w:rPr>
      </w:pPr>
      <w:r w:rsidRPr="29CC069B">
        <w:rPr>
          <w:rStyle w:val="Hypertext"/>
          <w:color w:val="000000" w:themeColor="text1"/>
          <w:u w:val="none"/>
        </w:rPr>
        <w:t>10 CFR 55.4</w:t>
      </w:r>
      <w:ins w:id="93" w:author="Author">
        <w:r w:rsidR="00674354">
          <w:rPr>
            <w:rStyle w:val="Hypertext"/>
            <w:color w:val="000000" w:themeColor="text1"/>
            <w:u w:val="none"/>
          </w:rPr>
          <w:t>, “Definitions”</w:t>
        </w:r>
      </w:ins>
    </w:p>
    <w:p w14:paraId="5C500AD7" w14:textId="63C34C7F" w:rsidR="00597839" w:rsidRPr="00A05D29" w:rsidRDefault="26F839A3" w:rsidP="006556FD">
      <w:pPr>
        <w:pStyle w:val="BodyText"/>
        <w:numPr>
          <w:ilvl w:val="0"/>
          <w:numId w:val="29"/>
        </w:numPr>
        <w:contextualSpacing/>
        <w:rPr>
          <w:rStyle w:val="Hypertext"/>
          <w:color w:val="000000" w:themeColor="text1"/>
          <w:u w:val="none"/>
        </w:rPr>
      </w:pPr>
      <w:r w:rsidRPr="29CC069B">
        <w:rPr>
          <w:rStyle w:val="Hypertext"/>
          <w:color w:val="000000" w:themeColor="text1"/>
          <w:u w:val="none"/>
        </w:rPr>
        <w:t>Training Rule History (</w:t>
      </w:r>
      <w:hyperlink r:id="rId29">
        <w:r w:rsidR="2D01F368" w:rsidRPr="00A05D29">
          <w:rPr>
            <w:rStyle w:val="Hypertext"/>
            <w:color w:val="000000" w:themeColor="text1"/>
            <w:u w:val="none"/>
          </w:rPr>
          <w:t>ML16257A453</w:t>
        </w:r>
      </w:hyperlink>
      <w:r w:rsidRPr="29CC069B">
        <w:rPr>
          <w:rStyle w:val="Hypertext"/>
          <w:color w:val="000000" w:themeColor="text1"/>
          <w:u w:val="none"/>
        </w:rPr>
        <w:t>)</w:t>
      </w:r>
    </w:p>
    <w:p w14:paraId="05BCCFF9" w14:textId="670DA8D5" w:rsidR="001D46C2" w:rsidRPr="00A05D29" w:rsidRDefault="5F3BEC36" w:rsidP="006556FD">
      <w:pPr>
        <w:pStyle w:val="BodyText"/>
        <w:numPr>
          <w:ilvl w:val="0"/>
          <w:numId w:val="29"/>
        </w:numPr>
        <w:contextualSpacing/>
        <w:rPr>
          <w:rStyle w:val="Hypertext"/>
          <w:color w:val="000000" w:themeColor="text1"/>
          <w:u w:val="none"/>
        </w:rPr>
      </w:pPr>
      <w:r w:rsidRPr="29CC069B">
        <w:rPr>
          <w:rStyle w:val="Hypertext"/>
          <w:color w:val="000000" w:themeColor="text1"/>
          <w:u w:val="none"/>
        </w:rPr>
        <w:t>IP</w:t>
      </w:r>
      <w:r w:rsidR="14ECB6BD" w:rsidRPr="29CC069B">
        <w:rPr>
          <w:rStyle w:val="Hypertext"/>
          <w:color w:val="000000" w:themeColor="text1"/>
          <w:u w:val="none"/>
        </w:rPr>
        <w:t xml:space="preserve"> </w:t>
      </w:r>
      <w:r w:rsidRPr="29CC069B">
        <w:rPr>
          <w:rStyle w:val="Hypertext"/>
          <w:color w:val="000000" w:themeColor="text1"/>
          <w:u w:val="none"/>
        </w:rPr>
        <w:t>41500</w:t>
      </w:r>
      <w:r w:rsidRPr="00A05D29">
        <w:rPr>
          <w:rStyle w:val="Hypertext"/>
          <w:color w:val="000000" w:themeColor="text1"/>
          <w:u w:val="none"/>
        </w:rPr>
        <w:t xml:space="preserve">, </w:t>
      </w:r>
      <w:r w:rsidR="19814706" w:rsidRPr="00A05D29">
        <w:rPr>
          <w:rStyle w:val="Hypertext"/>
          <w:color w:val="000000" w:themeColor="text1"/>
          <w:u w:val="none"/>
        </w:rPr>
        <w:t>“</w:t>
      </w:r>
      <w:r w:rsidRPr="00A05D29">
        <w:rPr>
          <w:rStyle w:val="Hypertext"/>
          <w:color w:val="000000" w:themeColor="text1"/>
          <w:u w:val="none"/>
        </w:rPr>
        <w:t>Training and Qualification Effectiveness</w:t>
      </w:r>
      <w:r w:rsidR="19814706" w:rsidRPr="00A05D29">
        <w:rPr>
          <w:rStyle w:val="Hypertext"/>
          <w:color w:val="000000" w:themeColor="text1"/>
          <w:u w:val="none"/>
        </w:rPr>
        <w:t>”</w:t>
      </w:r>
    </w:p>
    <w:p w14:paraId="37832C38" w14:textId="1BD7090D" w:rsidR="001D46C2" w:rsidRPr="0035623A" w:rsidRDefault="5F3BEC36" w:rsidP="006556FD">
      <w:pPr>
        <w:pStyle w:val="BodyText"/>
        <w:numPr>
          <w:ilvl w:val="0"/>
          <w:numId w:val="29"/>
        </w:numPr>
        <w:rPr>
          <w:color w:val="000000" w:themeColor="text1"/>
        </w:rPr>
      </w:pPr>
      <w:r w:rsidRPr="29CC069B">
        <w:rPr>
          <w:rStyle w:val="Hypertext"/>
          <w:color w:val="000000" w:themeColor="text1"/>
          <w:u w:val="none"/>
        </w:rPr>
        <w:t>NUREG-1220</w:t>
      </w:r>
      <w:r w:rsidRPr="29CC069B">
        <w:rPr>
          <w:color w:val="000000" w:themeColor="text1"/>
        </w:rPr>
        <w:t xml:space="preserve">, </w:t>
      </w:r>
      <w:r w:rsidR="19814706" w:rsidRPr="29CC069B">
        <w:rPr>
          <w:color w:val="000000" w:themeColor="text1"/>
        </w:rPr>
        <w:t>“</w:t>
      </w:r>
      <w:ins w:id="94" w:author="Author">
        <w:r w:rsidR="004C18F2">
          <w:rPr>
            <w:color w:val="000000" w:themeColor="text1"/>
          </w:rPr>
          <w:t>Training Review Criteria and Procedures”</w:t>
        </w:r>
      </w:ins>
    </w:p>
    <w:p w14:paraId="2418119D" w14:textId="49167E02" w:rsidR="001B1595" w:rsidRDefault="001D46C2" w:rsidP="001B1595">
      <w:pPr>
        <w:pStyle w:val="JOURNALHeading2"/>
      </w:pPr>
      <w:r w:rsidRPr="00757BC7">
        <w:t>EVALUATION</w:t>
      </w:r>
      <w:r w:rsidR="001B1595">
        <w:t xml:space="preserve"> </w:t>
      </w:r>
      <w:r w:rsidRPr="00757BC7">
        <w:t>CRITERIA:</w:t>
      </w:r>
    </w:p>
    <w:p w14:paraId="4716030D" w14:textId="2D884143" w:rsidR="001D46C2" w:rsidRPr="00757BC7" w:rsidRDefault="001D46C2" w:rsidP="00B424A2">
      <w:pPr>
        <w:pStyle w:val="BodyText"/>
      </w:pPr>
      <w:r w:rsidRPr="00757BC7">
        <w:t>At the completion of this activity</w:t>
      </w:r>
      <w:ins w:id="95" w:author="Author">
        <w:r w:rsidR="00112F13">
          <w:t>,</w:t>
        </w:r>
      </w:ins>
      <w:r w:rsidRPr="00757BC7">
        <w:t xml:space="preserve"> you should be able to:</w:t>
      </w:r>
    </w:p>
    <w:p w14:paraId="327FF4A5" w14:textId="60B0F6F1" w:rsidR="001D46C2" w:rsidRDefault="5F3BEC36" w:rsidP="006556FD">
      <w:pPr>
        <w:pStyle w:val="BodyText"/>
        <w:numPr>
          <w:ilvl w:val="0"/>
          <w:numId w:val="30"/>
        </w:numPr>
      </w:pPr>
      <w:r>
        <w:t>Explain the statutory and regulatory bases for the systems approach to training.</w:t>
      </w:r>
    </w:p>
    <w:p w14:paraId="442D7116" w14:textId="5FC4B975" w:rsidR="00811DED" w:rsidRPr="00E218DC" w:rsidRDefault="1C2322F7" w:rsidP="006556FD">
      <w:pPr>
        <w:pStyle w:val="BodyText"/>
        <w:numPr>
          <w:ilvl w:val="0"/>
          <w:numId w:val="30"/>
        </w:numPr>
        <w:rPr>
          <w:rFonts w:eastAsia="Arial"/>
        </w:rPr>
      </w:pPr>
      <w:r>
        <w:t>Describe the five elements of a systems approach to training.</w:t>
      </w:r>
    </w:p>
    <w:p w14:paraId="073D230A" w14:textId="74C81E32" w:rsidR="00811DED" w:rsidRPr="00757BC7" w:rsidRDefault="1C2322F7" w:rsidP="006556FD">
      <w:pPr>
        <w:pStyle w:val="BodyText"/>
        <w:numPr>
          <w:ilvl w:val="0"/>
          <w:numId w:val="30"/>
        </w:numPr>
        <w:rPr>
          <w:rFonts w:eastAsia="Arial"/>
        </w:rPr>
      </w:pPr>
      <w:r>
        <w:t>Discuss the major events in the development of the NRC’s policy on the training and qualification of nuclear power plant workers.</w:t>
      </w:r>
    </w:p>
    <w:p w14:paraId="2472AC0A" w14:textId="04D57233" w:rsidR="00A05D29" w:rsidRDefault="5F3BEC36" w:rsidP="00B424A2">
      <w:pPr>
        <w:pStyle w:val="JOURNALHeading2"/>
      </w:pPr>
      <w:r>
        <w:t>TASKS</w:t>
      </w:r>
      <w:r w:rsidRPr="29CC069B">
        <w:rPr>
          <w:b/>
        </w:rPr>
        <w:t>:</w:t>
      </w:r>
    </w:p>
    <w:p w14:paraId="1ECCB4CE" w14:textId="46C166AE" w:rsidR="001D46C2" w:rsidRDefault="5F3BEC36" w:rsidP="006556FD">
      <w:pPr>
        <w:pStyle w:val="BodyText"/>
        <w:numPr>
          <w:ilvl w:val="0"/>
          <w:numId w:val="31"/>
        </w:numPr>
      </w:pPr>
      <w:r>
        <w:t>Review Section 306 of the NWPA, 10 CFR 50.120, and 55.4 to familiarize yourself with the statutory and regulatory bases for the</w:t>
      </w:r>
      <w:r w:rsidR="005F327F">
        <w:t xml:space="preserve"> </w:t>
      </w:r>
      <w:r>
        <w:t>systems approach to training.</w:t>
      </w:r>
    </w:p>
    <w:p w14:paraId="5F859E9C" w14:textId="66C4ECFF" w:rsidR="00E218DC" w:rsidRDefault="00E218DC" w:rsidP="006556FD">
      <w:pPr>
        <w:pStyle w:val="BodyText"/>
        <w:numPr>
          <w:ilvl w:val="0"/>
          <w:numId w:val="31"/>
        </w:numPr>
      </w:pPr>
      <w:r>
        <w:t>Review the history of the training rule on the OL web site to gain an understanding of the significant events that shaped the NRC’s current training policy.</w:t>
      </w:r>
    </w:p>
    <w:p w14:paraId="2B7CC3E5" w14:textId="6FD85126" w:rsidR="00E218DC" w:rsidRDefault="00E218DC" w:rsidP="006556FD">
      <w:pPr>
        <w:pStyle w:val="BodyText"/>
        <w:numPr>
          <w:ilvl w:val="0"/>
          <w:numId w:val="31"/>
        </w:numPr>
      </w:pPr>
      <w:r>
        <w:t>Review NUREG-1220 and IP 41500 to familiarize yourself with the</w:t>
      </w:r>
      <w:r w:rsidR="00133A93">
        <w:t xml:space="preserve"> </w:t>
      </w:r>
      <w:r>
        <w:t>five elements of a systems approach to training and the guidance to the staff for reviewing nuclear power training programs to verify compliance with the regulations.</w:t>
      </w:r>
    </w:p>
    <w:p w14:paraId="044416CB" w14:textId="58AE0707" w:rsidR="0067610F" w:rsidRDefault="0067610F" w:rsidP="006556FD">
      <w:pPr>
        <w:pStyle w:val="BodyText"/>
        <w:numPr>
          <w:ilvl w:val="0"/>
          <w:numId w:val="31"/>
        </w:numPr>
      </w:pPr>
      <w:r w:rsidRPr="0067610F">
        <w:t>Review the history of the training rule on the OL web site to gain an understanding of the significant events that shaped the NRC’s current training policy.</w:t>
      </w:r>
    </w:p>
    <w:p w14:paraId="483E000A" w14:textId="77777777" w:rsidR="0002239C" w:rsidRDefault="001D46C2" w:rsidP="003E483E">
      <w:pPr>
        <w:pStyle w:val="JOURNALHeading2"/>
      </w:pPr>
      <w:r w:rsidRPr="00757BC7">
        <w:lastRenderedPageBreak/>
        <w:t>DOCUMENTATION:</w:t>
      </w:r>
      <w:r w:rsidRPr="00757BC7">
        <w:tab/>
        <w:t>OL Examiner Signature and Certification Card Item ISA-OLE-1</w:t>
      </w:r>
      <w:r w:rsidR="007F6C84">
        <w:t>2</w:t>
      </w:r>
    </w:p>
    <w:p w14:paraId="55119929" w14:textId="701D79EB" w:rsidR="001D46C2" w:rsidRPr="00757BC7" w:rsidRDefault="001D46C2" w:rsidP="00795EE0">
      <w:pPr>
        <w:pStyle w:val="JournalTOPIC"/>
      </w:pPr>
      <w:bookmarkStart w:id="96" w:name="_Toc143603948"/>
      <w:r w:rsidRPr="00757BC7">
        <w:lastRenderedPageBreak/>
        <w:t>(ISA-OLE-1</w:t>
      </w:r>
      <w:r w:rsidR="007F6C84">
        <w:t>3</w:t>
      </w:r>
      <w:r w:rsidRPr="00757BC7">
        <w:t>) Licensed Operator Requalification and Other License</w:t>
      </w:r>
      <w:r w:rsidR="00E218DC">
        <w:t xml:space="preserve"> </w:t>
      </w:r>
      <w:r w:rsidRPr="00757BC7">
        <w:t>Conditions</w:t>
      </w:r>
      <w:bookmarkEnd w:id="96"/>
    </w:p>
    <w:p w14:paraId="503D1D6A" w14:textId="77777777" w:rsidR="00D56C9C" w:rsidRDefault="00D56C9C" w:rsidP="00D56C9C">
      <w:pPr>
        <w:pStyle w:val="JOURNALHeading2"/>
      </w:pPr>
      <w:r>
        <w:rPr>
          <w:bCs w:val="0"/>
        </w:rPr>
        <w:t>PURPOSE:</w:t>
      </w:r>
    </w:p>
    <w:p w14:paraId="1E8F735E" w14:textId="43C16AFE" w:rsidR="001D46C2" w:rsidRPr="00757BC7" w:rsidRDefault="001D46C2" w:rsidP="001E2F1D">
      <w:pPr>
        <w:pStyle w:val="BodyText"/>
      </w:pPr>
      <w:r w:rsidRPr="00757BC7">
        <w:t>The purpose of this activity is to familiarize you with the NRC</w:t>
      </w:r>
      <w:r w:rsidR="00074FD4" w:rsidRPr="00757BC7">
        <w:t>’</w:t>
      </w:r>
      <w:r w:rsidRPr="00757BC7">
        <w:t xml:space="preserve">s program for overseeing licensed operator requalification training programs and monitoring and enforcing </w:t>
      </w:r>
      <w:r w:rsidR="0010015E" w:rsidRPr="00757BC7">
        <w:t>operators’</w:t>
      </w:r>
      <w:r w:rsidR="002717FA" w:rsidRPr="00757BC7">
        <w:t xml:space="preserve"> </w:t>
      </w:r>
      <w:r w:rsidRPr="00757BC7">
        <w:t>compliance with other license conditions.</w:t>
      </w:r>
    </w:p>
    <w:p w14:paraId="68B080D9" w14:textId="76BE2DFE" w:rsidR="001D46C2" w:rsidRPr="00757BC7" w:rsidRDefault="001D46C2" w:rsidP="002E0392">
      <w:pPr>
        <w:pStyle w:val="JOURNALHeading2"/>
      </w:pPr>
      <w:r w:rsidRPr="00757BC7">
        <w:t>COMPETENCY</w:t>
      </w:r>
      <w:r w:rsidR="001E2F1D">
        <w:t xml:space="preserve"> </w:t>
      </w:r>
      <w:r w:rsidRPr="00757BC7">
        <w:t>AREA:</w:t>
      </w:r>
      <w:r w:rsidRPr="00757BC7">
        <w:tab/>
        <w:t>ASSESSMENT AND ENFORCEMENT</w:t>
      </w:r>
      <w:r w:rsidR="001E2F1D">
        <w:t xml:space="preserve"> </w:t>
      </w:r>
      <w:r w:rsidRPr="00757BC7">
        <w:t>REGULATORY FRAMEWORK</w:t>
      </w:r>
      <w:r w:rsidR="002E0392">
        <w:t xml:space="preserve"> </w:t>
      </w:r>
      <w:r w:rsidRPr="00757BC7">
        <w:t>INSPECTION</w:t>
      </w:r>
    </w:p>
    <w:p w14:paraId="2AB9D6ED" w14:textId="34EF3989" w:rsidR="001D46C2" w:rsidRPr="00757BC7" w:rsidRDefault="001D46C2" w:rsidP="002E0392">
      <w:pPr>
        <w:pStyle w:val="JOURNALHeading2"/>
      </w:pPr>
      <w:r w:rsidRPr="00757BC7">
        <w:t>LEVEL OF</w:t>
      </w:r>
      <w:r w:rsidR="002E0392">
        <w:t xml:space="preserve"> </w:t>
      </w:r>
      <w:r w:rsidRPr="00757BC7">
        <w:t>EFFORT:</w:t>
      </w:r>
      <w:r w:rsidRPr="00757BC7">
        <w:tab/>
        <w:t>16 hours</w:t>
      </w:r>
    </w:p>
    <w:p w14:paraId="2A1EF6DF" w14:textId="77777777" w:rsidR="002376BF" w:rsidRDefault="001D46C2" w:rsidP="002E0392">
      <w:pPr>
        <w:pStyle w:val="JOURNALHeading2"/>
      </w:pPr>
      <w:r w:rsidRPr="00757BC7">
        <w:t>REFERENCES:</w:t>
      </w:r>
    </w:p>
    <w:p w14:paraId="367701F0" w14:textId="4B21206A" w:rsidR="001D46C2" w:rsidRPr="003E1E46" w:rsidRDefault="001D46C2" w:rsidP="006556FD">
      <w:pPr>
        <w:pStyle w:val="BodyText"/>
        <w:numPr>
          <w:ilvl w:val="0"/>
          <w:numId w:val="26"/>
        </w:numPr>
      </w:pPr>
      <w:r w:rsidRPr="003E1E46">
        <w:t xml:space="preserve">Subparts F, G, and H of </w:t>
      </w:r>
      <w:r w:rsidRPr="003E1E46">
        <w:rPr>
          <w:rStyle w:val="Hypertext"/>
          <w:color w:val="000000" w:themeColor="text1"/>
          <w:u w:val="none"/>
        </w:rPr>
        <w:t>10 CFR 55</w:t>
      </w:r>
    </w:p>
    <w:p w14:paraId="0E9224BD" w14:textId="28608259" w:rsidR="001D46C2" w:rsidRPr="00662A01" w:rsidRDefault="001D46C2" w:rsidP="006556FD">
      <w:pPr>
        <w:pStyle w:val="BodyText"/>
        <w:numPr>
          <w:ilvl w:val="0"/>
          <w:numId w:val="26"/>
        </w:numPr>
      </w:pPr>
      <w:r w:rsidRPr="00662A01">
        <w:t>ES-5</w:t>
      </w:r>
      <w:r w:rsidR="00246818" w:rsidRPr="00662A01">
        <w:t xml:space="preserve">.1 and </w:t>
      </w:r>
      <w:r w:rsidR="00923D86" w:rsidRPr="00662A01">
        <w:t>ES-</w:t>
      </w:r>
      <w:r w:rsidR="00246818" w:rsidRPr="00662A01">
        <w:t>5.3</w:t>
      </w:r>
      <w:r w:rsidRPr="00662A01">
        <w:t xml:space="preserve"> of NUREG-1021</w:t>
      </w:r>
    </w:p>
    <w:p w14:paraId="64D99D1F" w14:textId="19755F89" w:rsidR="00246818" w:rsidRPr="00662A01" w:rsidRDefault="00246818" w:rsidP="006556FD">
      <w:pPr>
        <w:pStyle w:val="BodyText"/>
        <w:numPr>
          <w:ilvl w:val="0"/>
          <w:numId w:val="26"/>
        </w:numPr>
      </w:pPr>
      <w:r w:rsidRPr="00662A01">
        <w:t>ES-6</w:t>
      </w:r>
      <w:r w:rsidR="00944E5C" w:rsidRPr="00662A01">
        <w:t xml:space="preserve"> series </w:t>
      </w:r>
      <w:r w:rsidRPr="00662A01">
        <w:t>of NUREG-1021</w:t>
      </w:r>
    </w:p>
    <w:p w14:paraId="17982441" w14:textId="2797E49E" w:rsidR="001D46C2" w:rsidRPr="00662A01" w:rsidRDefault="001D46C2" w:rsidP="006556FD">
      <w:pPr>
        <w:pStyle w:val="BodyText"/>
        <w:numPr>
          <w:ilvl w:val="0"/>
          <w:numId w:val="26"/>
        </w:numPr>
      </w:pPr>
      <w:r w:rsidRPr="00662A01">
        <w:t>IP 71111.11</w:t>
      </w:r>
      <w:r w:rsidR="000328C0" w:rsidRPr="00662A01">
        <w:t>,</w:t>
      </w:r>
      <w:r w:rsidR="001D3200" w:rsidRPr="00662A01">
        <w:t xml:space="preserve"> </w:t>
      </w:r>
      <w:r w:rsidR="004E0CAA" w:rsidRPr="00662A01">
        <w:t>“</w:t>
      </w:r>
      <w:r w:rsidR="001D3200" w:rsidRPr="00662A01">
        <w:t>Licensed Operator Requalification Program and Licensed Operator Performance</w:t>
      </w:r>
      <w:r w:rsidR="004E0CAA" w:rsidRPr="00662A01">
        <w:t>”</w:t>
      </w:r>
    </w:p>
    <w:p w14:paraId="42B390EE" w14:textId="77777777" w:rsidR="001D46C2" w:rsidRPr="00662A01" w:rsidRDefault="001D46C2" w:rsidP="006556FD">
      <w:pPr>
        <w:pStyle w:val="BodyText"/>
        <w:numPr>
          <w:ilvl w:val="0"/>
          <w:numId w:val="26"/>
        </w:numPr>
      </w:pPr>
      <w:r w:rsidRPr="00662A01">
        <w:t>Associated Feedback, additional guidance, and ROIs issued since the last NUREG-1021 revision</w:t>
      </w:r>
    </w:p>
    <w:p w14:paraId="7DCBC097" w14:textId="36F32068" w:rsidR="001D46C2" w:rsidRPr="00662A01" w:rsidRDefault="001D46C2" w:rsidP="006556FD">
      <w:pPr>
        <w:pStyle w:val="BodyText"/>
        <w:numPr>
          <w:ilvl w:val="0"/>
          <w:numId w:val="26"/>
        </w:numPr>
      </w:pPr>
      <w:r w:rsidRPr="00662A01">
        <w:t>Significance Determination Process (Appendix I to NRC I</w:t>
      </w:r>
      <w:r w:rsidR="00B23314">
        <w:t>MC</w:t>
      </w:r>
      <w:r w:rsidRPr="00662A01">
        <w:t xml:space="preserve"> 0609)</w:t>
      </w:r>
    </w:p>
    <w:p w14:paraId="32B74D2A" w14:textId="77777777" w:rsidR="001D46C2" w:rsidRPr="00662A01" w:rsidRDefault="001D46C2" w:rsidP="006556FD">
      <w:pPr>
        <w:pStyle w:val="BodyText"/>
        <w:numPr>
          <w:ilvl w:val="0"/>
          <w:numId w:val="26"/>
        </w:numPr>
      </w:pPr>
      <w:r w:rsidRPr="00662A01">
        <w:t xml:space="preserve">Regulatory Guide 1.114, </w:t>
      </w:r>
      <w:r w:rsidR="00C74CAA" w:rsidRPr="00662A01">
        <w:t>“</w:t>
      </w:r>
      <w:r w:rsidRPr="00662A01">
        <w:t>Guidance to Operators at the Controls and to Senior Operators in the Control Room of a Nuclear Power Unit</w:t>
      </w:r>
      <w:r w:rsidR="00C74CAA" w:rsidRPr="00662A01">
        <w:t>”</w:t>
      </w:r>
    </w:p>
    <w:p w14:paraId="3D1803A6" w14:textId="6A2CA8F2" w:rsidR="00290474" w:rsidRPr="003E1E46" w:rsidRDefault="005C73A6" w:rsidP="006556FD">
      <w:pPr>
        <w:pStyle w:val="BodyText"/>
        <w:numPr>
          <w:ilvl w:val="0"/>
          <w:numId w:val="26"/>
        </w:numPr>
        <w:rPr>
          <w:color w:val="000000" w:themeColor="text1"/>
        </w:rPr>
      </w:pPr>
      <w:r w:rsidRPr="00662A01">
        <w:t>IP 41</w:t>
      </w:r>
      <w:r w:rsidRPr="003E1E46">
        <w:rPr>
          <w:color w:val="000000" w:themeColor="text1"/>
        </w:rPr>
        <w:t>502, “Nuclear Power Plant Simulation Facilities”</w:t>
      </w:r>
    </w:p>
    <w:p w14:paraId="2965AF4C" w14:textId="5E4BA2A2" w:rsidR="001E40DC" w:rsidRDefault="001D46C2" w:rsidP="001E40DC">
      <w:pPr>
        <w:pStyle w:val="JOURNALHeading2"/>
      </w:pPr>
      <w:r w:rsidRPr="00757BC7">
        <w:t>EVALUATION</w:t>
      </w:r>
      <w:r w:rsidR="001E40DC">
        <w:t xml:space="preserve"> </w:t>
      </w:r>
      <w:r w:rsidRPr="00757BC7">
        <w:t>CRITERIA:</w:t>
      </w:r>
    </w:p>
    <w:p w14:paraId="38F7F6EE" w14:textId="39442039" w:rsidR="001D46C2" w:rsidRPr="00757BC7" w:rsidRDefault="001D46C2" w:rsidP="001E40DC">
      <w:pPr>
        <w:pStyle w:val="BodyText"/>
      </w:pPr>
      <w:r w:rsidRPr="00757BC7">
        <w:t xml:space="preserve">At the completion of this </w:t>
      </w:r>
      <w:ins w:id="97" w:author="Author">
        <w:r w:rsidR="00EF43EB" w:rsidRPr="00757BC7">
          <w:t>activity,</w:t>
        </w:r>
      </w:ins>
      <w:r w:rsidRPr="00757BC7">
        <w:t xml:space="preserve"> you should be able to:</w:t>
      </w:r>
    </w:p>
    <w:p w14:paraId="1BC8CC0C" w14:textId="77777777" w:rsidR="001D46C2" w:rsidRPr="00757BC7" w:rsidRDefault="001D46C2" w:rsidP="006556FD">
      <w:pPr>
        <w:pStyle w:val="BodyText"/>
        <w:numPr>
          <w:ilvl w:val="0"/>
          <w:numId w:val="27"/>
        </w:numPr>
      </w:pPr>
      <w:r w:rsidRPr="00757BC7">
        <w:t>Discuss the regulatory conditions with which licensed operators must comply, including expiration, renewal, and requalification.</w:t>
      </w:r>
    </w:p>
    <w:p w14:paraId="5E633ACD" w14:textId="77777777" w:rsidR="001D46C2" w:rsidRPr="00757BC7" w:rsidRDefault="001D46C2" w:rsidP="006556FD">
      <w:pPr>
        <w:pStyle w:val="BodyText"/>
        <w:numPr>
          <w:ilvl w:val="0"/>
          <w:numId w:val="27"/>
        </w:numPr>
      </w:pPr>
      <w:r w:rsidRPr="00757BC7">
        <w:t>Discuss the conditions under which the NRC could revoke, modify, or suspend an operator</w:t>
      </w:r>
      <w:r w:rsidR="00074FD4" w:rsidRPr="00757BC7">
        <w:t>’</w:t>
      </w:r>
      <w:r w:rsidRPr="00757BC7">
        <w:t>s license and those under which it could take enforcement action.</w:t>
      </w:r>
    </w:p>
    <w:p w14:paraId="2CE6447A" w14:textId="77777777" w:rsidR="0002239C" w:rsidRDefault="001D46C2" w:rsidP="006556FD">
      <w:pPr>
        <w:pStyle w:val="BodyText"/>
        <w:numPr>
          <w:ilvl w:val="0"/>
          <w:numId w:val="27"/>
        </w:numPr>
      </w:pPr>
      <w:r w:rsidRPr="00757BC7">
        <w:t>Describe the NRC</w:t>
      </w:r>
      <w:r w:rsidR="00074FD4" w:rsidRPr="00757BC7">
        <w:t>’</w:t>
      </w:r>
      <w:r w:rsidRPr="00757BC7">
        <w:t>s program for overseeing licensed operator requalification training programs, including periodic inspections and NRC-conducted examinations and the conditions under which each would be performed.</w:t>
      </w:r>
    </w:p>
    <w:p w14:paraId="7CF02F49" w14:textId="77777777" w:rsidR="001D46C2" w:rsidRPr="00757BC7" w:rsidRDefault="001D46C2" w:rsidP="006556FD">
      <w:pPr>
        <w:pStyle w:val="BodyText"/>
        <w:numPr>
          <w:ilvl w:val="0"/>
          <w:numId w:val="27"/>
        </w:numPr>
      </w:pPr>
      <w:r w:rsidRPr="00757BC7">
        <w:lastRenderedPageBreak/>
        <w:t>Describe the NRC</w:t>
      </w:r>
      <w:r w:rsidR="00074FD4" w:rsidRPr="00757BC7">
        <w:t>’</w:t>
      </w:r>
      <w:r w:rsidRPr="00757BC7">
        <w:t>s guidance on acceptable methods of complying with the regulations that require operators to be present at the controls.</w:t>
      </w:r>
    </w:p>
    <w:p w14:paraId="2FA7AC56" w14:textId="77777777" w:rsidR="002376BF" w:rsidRDefault="001D46C2" w:rsidP="004B7D99">
      <w:pPr>
        <w:pStyle w:val="JOURNALHeading2"/>
      </w:pPr>
      <w:r w:rsidRPr="00757BC7">
        <w:t>TASKS:</w:t>
      </w:r>
      <w:r w:rsidRPr="00757BC7">
        <w:tab/>
      </w:r>
    </w:p>
    <w:p w14:paraId="7E2CD1A8" w14:textId="3DCA354E" w:rsidR="001D46C2" w:rsidRPr="00757BC7" w:rsidRDefault="001D46C2" w:rsidP="006556FD">
      <w:pPr>
        <w:pStyle w:val="BodyText"/>
        <w:numPr>
          <w:ilvl w:val="0"/>
          <w:numId w:val="28"/>
        </w:numPr>
      </w:pPr>
      <w:r w:rsidRPr="00757BC7">
        <w:t xml:space="preserve">Review 10 CFR 55.53, </w:t>
      </w:r>
      <w:r w:rsidR="00923D86">
        <w:t>Letter 5.1-2</w:t>
      </w:r>
      <w:r w:rsidRPr="00757BC7">
        <w:t xml:space="preserve"> of ES-5</w:t>
      </w:r>
      <w:r w:rsidR="00923D86">
        <w:t>.</w:t>
      </w:r>
      <w:r w:rsidRPr="00757BC7">
        <w:t xml:space="preserve">1, Section </w:t>
      </w:r>
      <w:r w:rsidR="00923D86">
        <w:t>A and B</w:t>
      </w:r>
      <w:r w:rsidRPr="00757BC7">
        <w:t xml:space="preserve"> of ES-</w:t>
      </w:r>
      <w:r w:rsidR="00923D86">
        <w:t>5.3</w:t>
      </w:r>
      <w:r w:rsidRPr="00757BC7">
        <w:t xml:space="preserve">, and </w:t>
      </w:r>
      <w:r w:rsidR="00EA653C">
        <w:t>discuss</w:t>
      </w:r>
      <w:r w:rsidRPr="00757BC7">
        <w:t xml:space="preserve"> special license conditions </w:t>
      </w:r>
      <w:r w:rsidR="00EA653C">
        <w:t>with</w:t>
      </w:r>
      <w:r w:rsidRPr="00757BC7">
        <w:t xml:space="preserve"> the operator licensing assistant to familiarize yourself with the license conditions applicable to nuclear power plant operators.</w:t>
      </w:r>
    </w:p>
    <w:p w14:paraId="3705B9A7" w14:textId="54E34419" w:rsidR="001D46C2" w:rsidRPr="00757BC7" w:rsidRDefault="001D46C2" w:rsidP="006556FD">
      <w:pPr>
        <w:pStyle w:val="BodyText"/>
        <w:numPr>
          <w:ilvl w:val="0"/>
          <w:numId w:val="28"/>
        </w:numPr>
      </w:pPr>
      <w:r w:rsidRPr="00757BC7">
        <w:t xml:space="preserve">Review 10 CFR 55.55, 55.57, and Section </w:t>
      </w:r>
      <w:r w:rsidR="00923D86">
        <w:t>C</w:t>
      </w:r>
      <w:r w:rsidRPr="00757BC7">
        <w:t xml:space="preserve"> of ES-</w:t>
      </w:r>
      <w:r w:rsidR="00923D86">
        <w:t>5.3</w:t>
      </w:r>
      <w:r w:rsidR="00923D86" w:rsidRPr="00757BC7">
        <w:t xml:space="preserve"> </w:t>
      </w:r>
      <w:r w:rsidRPr="00757BC7">
        <w:t>to familiarize yourself with the requirements related to the expiration and renewal of operators</w:t>
      </w:r>
      <w:r w:rsidR="00074FD4" w:rsidRPr="00757BC7">
        <w:t>’</w:t>
      </w:r>
      <w:r w:rsidRPr="00757BC7">
        <w:t xml:space="preserve"> licenses.</w:t>
      </w:r>
    </w:p>
    <w:p w14:paraId="0BA608DC" w14:textId="77777777" w:rsidR="001D46C2" w:rsidRPr="00757BC7" w:rsidRDefault="001D46C2" w:rsidP="006556FD">
      <w:pPr>
        <w:pStyle w:val="BodyText"/>
        <w:numPr>
          <w:ilvl w:val="0"/>
          <w:numId w:val="28"/>
        </w:numPr>
      </w:pPr>
      <w:r w:rsidRPr="00757BC7">
        <w:t>Review 10 CFR 55.59 to familiarize yourself with the requirements for licensed operator requalification programs.</w:t>
      </w:r>
    </w:p>
    <w:p w14:paraId="72344EEA" w14:textId="2E051790" w:rsidR="001D46C2" w:rsidRPr="00757BC7" w:rsidRDefault="001D46C2" w:rsidP="006556FD">
      <w:pPr>
        <w:pStyle w:val="BodyText"/>
        <w:numPr>
          <w:ilvl w:val="0"/>
          <w:numId w:val="28"/>
        </w:numPr>
      </w:pPr>
      <w:r w:rsidRPr="00757BC7">
        <w:t>Review IP</w:t>
      </w:r>
      <w:r w:rsidR="008A58E8">
        <w:t xml:space="preserve"> </w:t>
      </w:r>
      <w:r w:rsidR="00AD3A89">
        <w:t>7</w:t>
      </w:r>
      <w:r w:rsidRPr="00757BC7">
        <w:t>1111.11 and the associated Significance Determination Process (SDP) to familiarize yourself with the NRC</w:t>
      </w:r>
      <w:r w:rsidR="00074FD4" w:rsidRPr="00757BC7">
        <w:t>’</w:t>
      </w:r>
      <w:r w:rsidRPr="00757BC7">
        <w:t>s procedure for evaluating licensed operator requalification training programs at power reactor facilities.</w:t>
      </w:r>
    </w:p>
    <w:p w14:paraId="1867D7FD" w14:textId="0C8A661B" w:rsidR="001D46C2" w:rsidRPr="00757BC7" w:rsidRDefault="001D46C2" w:rsidP="006556FD">
      <w:pPr>
        <w:pStyle w:val="BodyText"/>
        <w:numPr>
          <w:ilvl w:val="0"/>
          <w:numId w:val="28"/>
        </w:numPr>
      </w:pPr>
      <w:r w:rsidRPr="00757BC7">
        <w:t>Review ES-6</w:t>
      </w:r>
      <w:r w:rsidR="00923D86">
        <w:t>.</w:t>
      </w:r>
      <w:r w:rsidRPr="00757BC7">
        <w:t>1, ES-6</w:t>
      </w:r>
      <w:r w:rsidR="00923D86">
        <w:t>.</w:t>
      </w:r>
      <w:r w:rsidRPr="00757BC7">
        <w:t>2, ES-6</w:t>
      </w:r>
      <w:r w:rsidR="00923D86">
        <w:t>.</w:t>
      </w:r>
      <w:r w:rsidRPr="00757BC7">
        <w:t xml:space="preserve">3, </w:t>
      </w:r>
      <w:r w:rsidR="00923D86">
        <w:t xml:space="preserve">and </w:t>
      </w:r>
      <w:r w:rsidRPr="00757BC7">
        <w:t>ES-6</w:t>
      </w:r>
      <w:r w:rsidR="00923D86">
        <w:t>.</w:t>
      </w:r>
      <w:r w:rsidRPr="00757BC7">
        <w:t>4</w:t>
      </w:r>
      <w:r w:rsidR="00923D86">
        <w:t xml:space="preserve"> </w:t>
      </w:r>
      <w:r w:rsidRPr="00757BC7">
        <w:t>to familiarize yourself with the procedures that the NRC would use to conduct for-cause requalification examinations.</w:t>
      </w:r>
    </w:p>
    <w:p w14:paraId="3D1513DE" w14:textId="77777777" w:rsidR="001D46C2" w:rsidRPr="00757BC7" w:rsidRDefault="001D46C2" w:rsidP="006556FD">
      <w:pPr>
        <w:pStyle w:val="BodyText"/>
        <w:numPr>
          <w:ilvl w:val="0"/>
          <w:numId w:val="28"/>
        </w:numPr>
      </w:pPr>
      <w:r w:rsidRPr="00757BC7">
        <w:t>Review RG 1.114 to gain an understanding of the NRC</w:t>
      </w:r>
      <w:r w:rsidR="00074FD4" w:rsidRPr="00757BC7">
        <w:t>’</w:t>
      </w:r>
      <w:r w:rsidRPr="00757BC7">
        <w:t>s expectations regarding being an operator at the controls of a nuclear power plant.</w:t>
      </w:r>
    </w:p>
    <w:p w14:paraId="4DA5E90C" w14:textId="77777777" w:rsidR="0002239C" w:rsidRDefault="001D46C2" w:rsidP="004B7D99">
      <w:pPr>
        <w:pStyle w:val="JOURNALHeading2"/>
      </w:pPr>
      <w:r w:rsidRPr="00757BC7">
        <w:t>DOCUMENTATION:</w:t>
      </w:r>
      <w:r w:rsidRPr="00757BC7">
        <w:tab/>
        <w:t>OL Examiner Signature and Certification Card Item ISA-OLE-1</w:t>
      </w:r>
      <w:r w:rsidR="007F6C84">
        <w:t>3</w:t>
      </w:r>
    </w:p>
    <w:p w14:paraId="569831DC" w14:textId="4D5333E6" w:rsidR="001D46C2" w:rsidRPr="00757BC7" w:rsidRDefault="001D46C2" w:rsidP="00795EE0">
      <w:pPr>
        <w:pStyle w:val="JournalTOPIC"/>
      </w:pPr>
      <w:bookmarkStart w:id="98" w:name="_Toc143603949"/>
      <w:r w:rsidRPr="00757BC7">
        <w:lastRenderedPageBreak/>
        <w:t>(ISA-OLE-1</w:t>
      </w:r>
      <w:r w:rsidR="007F6C84">
        <w:t>4</w:t>
      </w:r>
      <w:r w:rsidRPr="00757BC7">
        <w:t>) (L) Simulation Facilities</w:t>
      </w:r>
      <w:bookmarkEnd w:id="98"/>
    </w:p>
    <w:p w14:paraId="7D694FE0" w14:textId="77777777" w:rsidR="00D56C9C" w:rsidRDefault="00D56C9C" w:rsidP="00D56C9C">
      <w:pPr>
        <w:pStyle w:val="JOURNALHeading2"/>
      </w:pPr>
      <w:r>
        <w:rPr>
          <w:bCs w:val="0"/>
        </w:rPr>
        <w:t>PURPOSE:</w:t>
      </w:r>
    </w:p>
    <w:p w14:paraId="226F8F7C" w14:textId="0BE8D901" w:rsidR="001D46C2" w:rsidRPr="00757BC7" w:rsidRDefault="001D46C2" w:rsidP="00803905">
      <w:pPr>
        <w:pStyle w:val="BodyText"/>
      </w:pPr>
      <w:r w:rsidRPr="00757BC7">
        <w:t>The purpose of this activity is to familiarize you with the NRC</w:t>
      </w:r>
      <w:r w:rsidR="00074FD4" w:rsidRPr="00757BC7">
        <w:t>’</w:t>
      </w:r>
      <w:r w:rsidRPr="00757BC7">
        <w:t>s regulations and policies regarding the use of simulation facilities for the administration of operating tests and plant-referenced simulators to meet experience requirements for operator and senior operator licenses.</w:t>
      </w:r>
    </w:p>
    <w:p w14:paraId="611D9CBE" w14:textId="3ADA85CD" w:rsidR="001D46C2" w:rsidRPr="00757BC7" w:rsidRDefault="001D46C2" w:rsidP="00803905">
      <w:pPr>
        <w:pStyle w:val="JOURNALHeading2"/>
      </w:pPr>
      <w:r w:rsidRPr="00757BC7">
        <w:t>COMPETENCYAREA:</w:t>
      </w:r>
      <w:r w:rsidRPr="00757BC7">
        <w:tab/>
        <w:t>ASSESSMENT AND ENFORCEMENT</w:t>
      </w:r>
      <w:r w:rsidR="00803905">
        <w:t xml:space="preserve"> </w:t>
      </w:r>
      <w:r w:rsidRPr="00757BC7">
        <w:t>INSPECTIONREGULATORY FRAMEWORK</w:t>
      </w:r>
    </w:p>
    <w:p w14:paraId="6E1C2517" w14:textId="0C6F93E3" w:rsidR="001D46C2" w:rsidRPr="00757BC7" w:rsidRDefault="001D46C2" w:rsidP="00803905">
      <w:pPr>
        <w:pStyle w:val="JOURNALHeading2"/>
      </w:pPr>
      <w:r w:rsidRPr="00757BC7">
        <w:t>LEVEL OF</w:t>
      </w:r>
      <w:r w:rsidR="00803905">
        <w:t xml:space="preserve"> </w:t>
      </w:r>
      <w:r w:rsidRPr="00757BC7">
        <w:t>EFFORT:</w:t>
      </w:r>
      <w:r w:rsidRPr="00757BC7">
        <w:tab/>
        <w:t>8 hours</w:t>
      </w:r>
    </w:p>
    <w:p w14:paraId="106BE373" w14:textId="77777777" w:rsidR="008F380B" w:rsidRDefault="001D46C2" w:rsidP="00803905">
      <w:pPr>
        <w:pStyle w:val="JOURNALHeading2"/>
      </w:pPr>
      <w:r w:rsidRPr="00757BC7">
        <w:t>REFERENCES:</w:t>
      </w:r>
    </w:p>
    <w:p w14:paraId="48C7E13C" w14:textId="7A819AD2" w:rsidR="001D46C2" w:rsidRPr="002311B6" w:rsidRDefault="001D46C2" w:rsidP="006556FD">
      <w:pPr>
        <w:pStyle w:val="BodyText"/>
        <w:numPr>
          <w:ilvl w:val="0"/>
          <w:numId w:val="23"/>
        </w:numPr>
      </w:pPr>
      <w:r w:rsidRPr="002311B6">
        <w:rPr>
          <w:rStyle w:val="Hypertext"/>
          <w:color w:val="000000" w:themeColor="text1"/>
          <w:u w:val="none"/>
        </w:rPr>
        <w:t>10 CFR 55.4 and 55.46</w:t>
      </w:r>
    </w:p>
    <w:p w14:paraId="37189AA2" w14:textId="75303A38" w:rsidR="001D46C2" w:rsidRPr="008F380B" w:rsidRDefault="001D46C2" w:rsidP="006556FD">
      <w:pPr>
        <w:pStyle w:val="BodyText"/>
        <w:numPr>
          <w:ilvl w:val="0"/>
          <w:numId w:val="23"/>
        </w:numPr>
        <w:rPr>
          <w:rStyle w:val="Hypertext"/>
          <w:color w:val="000000" w:themeColor="text1"/>
          <w:u w:val="none"/>
        </w:rPr>
      </w:pPr>
      <w:r w:rsidRPr="002311B6">
        <w:rPr>
          <w:rStyle w:val="Hypertext"/>
          <w:color w:val="000000" w:themeColor="text1"/>
          <w:u w:val="none"/>
        </w:rPr>
        <w:t>SECY-01-0125</w:t>
      </w:r>
    </w:p>
    <w:p w14:paraId="45F0F88A" w14:textId="56367306" w:rsidR="001D46C2" w:rsidRPr="008F380B" w:rsidRDefault="001D46C2" w:rsidP="006556FD">
      <w:pPr>
        <w:pStyle w:val="BodyText"/>
        <w:numPr>
          <w:ilvl w:val="0"/>
          <w:numId w:val="23"/>
        </w:numPr>
        <w:rPr>
          <w:rStyle w:val="Hypertext"/>
          <w:color w:val="000000" w:themeColor="text1"/>
          <w:u w:val="none"/>
        </w:rPr>
      </w:pPr>
      <w:r w:rsidRPr="002311B6">
        <w:rPr>
          <w:rStyle w:val="Hypertext"/>
          <w:color w:val="000000" w:themeColor="text1"/>
          <w:u w:val="none"/>
        </w:rPr>
        <w:t>Regulatory Guide 1.149</w:t>
      </w:r>
    </w:p>
    <w:p w14:paraId="487BAF1B" w14:textId="77777777" w:rsidR="001D46C2" w:rsidRPr="008F380B" w:rsidRDefault="001D46C2" w:rsidP="006556FD">
      <w:pPr>
        <w:pStyle w:val="BodyText"/>
        <w:numPr>
          <w:ilvl w:val="0"/>
          <w:numId w:val="23"/>
        </w:numPr>
        <w:rPr>
          <w:rStyle w:val="Hypertext"/>
          <w:color w:val="000000" w:themeColor="text1"/>
          <w:u w:val="none"/>
        </w:rPr>
      </w:pPr>
      <w:r w:rsidRPr="008F380B">
        <w:rPr>
          <w:rStyle w:val="Hypertext"/>
          <w:color w:val="000000" w:themeColor="text1"/>
          <w:u w:val="none"/>
        </w:rPr>
        <w:t>Rule change implementation guidance (</w:t>
      </w:r>
      <w:r w:rsidRPr="002311B6">
        <w:rPr>
          <w:rStyle w:val="Hypertext"/>
          <w:color w:val="000000" w:themeColor="text1"/>
          <w:u w:val="none"/>
        </w:rPr>
        <w:t>IP71111.11</w:t>
      </w:r>
      <w:r w:rsidRPr="008F380B">
        <w:rPr>
          <w:rStyle w:val="Hypertext"/>
          <w:color w:val="000000" w:themeColor="text1"/>
          <w:u w:val="none"/>
        </w:rPr>
        <w:t>)</w:t>
      </w:r>
    </w:p>
    <w:p w14:paraId="4BF98B01" w14:textId="7B7029A1" w:rsidR="001D46C2" w:rsidRPr="008F380B" w:rsidRDefault="009373CE" w:rsidP="006556FD">
      <w:pPr>
        <w:pStyle w:val="BodyText"/>
        <w:numPr>
          <w:ilvl w:val="0"/>
          <w:numId w:val="23"/>
        </w:numPr>
        <w:rPr>
          <w:rStyle w:val="Hypertext"/>
          <w:color w:val="000000" w:themeColor="text1"/>
          <w:u w:val="none"/>
        </w:rPr>
      </w:pPr>
      <w:r w:rsidRPr="008F380B">
        <w:rPr>
          <w:rStyle w:val="Hypertext"/>
          <w:color w:val="000000" w:themeColor="text1"/>
          <w:u w:val="none"/>
        </w:rPr>
        <w:t>ES-1.3</w:t>
      </w:r>
      <w:r w:rsidR="008B1DF7" w:rsidRPr="008F380B">
        <w:rPr>
          <w:rStyle w:val="Hypertext"/>
          <w:color w:val="000000" w:themeColor="text1"/>
          <w:u w:val="none"/>
        </w:rPr>
        <w:t xml:space="preserve"> and</w:t>
      </w:r>
      <w:r w:rsidRPr="008F380B">
        <w:rPr>
          <w:rStyle w:val="Hypertext"/>
          <w:color w:val="000000" w:themeColor="text1"/>
          <w:u w:val="none"/>
        </w:rPr>
        <w:t xml:space="preserve"> </w:t>
      </w:r>
      <w:r w:rsidR="001D46C2" w:rsidRPr="008F380B">
        <w:rPr>
          <w:rStyle w:val="Hypertext"/>
          <w:color w:val="000000" w:themeColor="text1"/>
          <w:u w:val="none"/>
        </w:rPr>
        <w:t>ES-3</w:t>
      </w:r>
      <w:r w:rsidR="009250A3" w:rsidRPr="008F380B">
        <w:rPr>
          <w:rStyle w:val="Hypertext"/>
          <w:color w:val="000000" w:themeColor="text1"/>
          <w:u w:val="none"/>
        </w:rPr>
        <w:t>.5</w:t>
      </w:r>
      <w:r w:rsidR="008B1DF7" w:rsidRPr="008F380B">
        <w:rPr>
          <w:rStyle w:val="Hypertext"/>
          <w:color w:val="000000" w:themeColor="text1"/>
          <w:u w:val="none"/>
        </w:rPr>
        <w:t xml:space="preserve"> of </w:t>
      </w:r>
      <w:r w:rsidRPr="008F380B">
        <w:rPr>
          <w:rStyle w:val="Hypertext"/>
          <w:color w:val="000000" w:themeColor="text1"/>
          <w:u w:val="none"/>
        </w:rPr>
        <w:t>NUREG-1021</w:t>
      </w:r>
    </w:p>
    <w:p w14:paraId="43D8621D" w14:textId="6E894E98" w:rsidR="001D641F" w:rsidRPr="008F380B" w:rsidRDefault="001D641F" w:rsidP="006556FD">
      <w:pPr>
        <w:pStyle w:val="BodyText"/>
        <w:numPr>
          <w:ilvl w:val="0"/>
          <w:numId w:val="23"/>
        </w:numPr>
        <w:rPr>
          <w:rStyle w:val="Hypertext"/>
          <w:color w:val="000000" w:themeColor="text1"/>
          <w:u w:val="none"/>
        </w:rPr>
      </w:pPr>
      <w:r w:rsidRPr="008F380B">
        <w:rPr>
          <w:rStyle w:val="Hypertext"/>
          <w:color w:val="000000" w:themeColor="text1"/>
          <w:u w:val="none"/>
        </w:rPr>
        <w:t xml:space="preserve">OLMC-510, </w:t>
      </w:r>
      <w:r w:rsidR="00805F24">
        <w:rPr>
          <w:rStyle w:val="Hypertext"/>
          <w:color w:val="000000" w:themeColor="text1"/>
          <w:u w:val="none"/>
        </w:rPr>
        <w:t>a</w:t>
      </w:r>
      <w:r w:rsidRPr="008F380B">
        <w:rPr>
          <w:rStyle w:val="Hypertext"/>
          <w:color w:val="000000" w:themeColor="text1"/>
          <w:u w:val="none"/>
        </w:rPr>
        <w:t>ttachment 2</w:t>
      </w:r>
    </w:p>
    <w:p w14:paraId="3F568A4B" w14:textId="01E7909D" w:rsidR="001D46C2" w:rsidRPr="002311B6" w:rsidRDefault="007E5AA1" w:rsidP="006556FD">
      <w:pPr>
        <w:pStyle w:val="BodyText"/>
        <w:numPr>
          <w:ilvl w:val="0"/>
          <w:numId w:val="23"/>
        </w:numPr>
        <w:rPr>
          <w:color w:val="000000" w:themeColor="text1"/>
        </w:rPr>
      </w:pPr>
      <w:r w:rsidRPr="002311B6">
        <w:rPr>
          <w:rStyle w:val="Hypertext"/>
          <w:color w:val="000000" w:themeColor="text1"/>
          <w:u w:val="none"/>
        </w:rPr>
        <w:t xml:space="preserve">The Simulator section of the Operator Licensing Program </w:t>
      </w:r>
      <w:r w:rsidR="001D46C2" w:rsidRPr="002311B6">
        <w:rPr>
          <w:rStyle w:val="Hypertext"/>
          <w:color w:val="000000" w:themeColor="text1"/>
          <w:u w:val="none"/>
        </w:rPr>
        <w:t>Feedback</w:t>
      </w:r>
      <w:r w:rsidR="00F64266">
        <w:rPr>
          <w:rStyle w:val="Hypertext"/>
          <w:color w:val="000000" w:themeColor="text1"/>
          <w:u w:val="none"/>
        </w:rPr>
        <w:t>:</w:t>
      </w:r>
      <w:r w:rsidR="00F64266" w:rsidRPr="00F64266">
        <w:t xml:space="preserve"> </w:t>
      </w:r>
      <w:hyperlink r:id="rId30" w:history="1">
        <w:r w:rsidR="00F64266">
          <w:rPr>
            <w:rStyle w:val="Hyperlink"/>
          </w:rPr>
          <w:t>https://www.nrc.gov/reactors/operator-licensing/prog-feedback.html</w:t>
        </w:r>
      </w:hyperlink>
    </w:p>
    <w:p w14:paraId="76042C6B" w14:textId="77777777" w:rsidR="001D46C2" w:rsidRPr="008F380B" w:rsidRDefault="001D46C2" w:rsidP="006556FD">
      <w:pPr>
        <w:pStyle w:val="BodyText"/>
        <w:numPr>
          <w:ilvl w:val="0"/>
          <w:numId w:val="23"/>
        </w:numPr>
        <w:rPr>
          <w:rStyle w:val="Hypertext"/>
          <w:color w:val="000000" w:themeColor="text1"/>
          <w:u w:val="none"/>
        </w:rPr>
      </w:pPr>
      <w:r w:rsidRPr="008F380B">
        <w:rPr>
          <w:rStyle w:val="Hypertext"/>
          <w:color w:val="000000" w:themeColor="text1"/>
          <w:u w:val="none"/>
        </w:rPr>
        <w:t>ANSI/ANS 3.5</w:t>
      </w:r>
      <w:r w:rsidR="0067572F" w:rsidRPr="008F380B">
        <w:rPr>
          <w:rStyle w:val="Hypertext"/>
          <w:color w:val="000000" w:themeColor="text1"/>
          <w:u w:val="none"/>
        </w:rPr>
        <w:t xml:space="preserve"> (</w:t>
      </w:r>
      <w:r w:rsidR="001138A3" w:rsidRPr="008F380B">
        <w:rPr>
          <w:rStyle w:val="Hypertext"/>
          <w:color w:val="000000" w:themeColor="text1"/>
          <w:u w:val="none"/>
        </w:rPr>
        <w:t>2009</w:t>
      </w:r>
      <w:r w:rsidR="0067572F" w:rsidRPr="008F380B">
        <w:rPr>
          <w:rStyle w:val="Hypertext"/>
          <w:color w:val="000000" w:themeColor="text1"/>
          <w:u w:val="none"/>
        </w:rPr>
        <w:t xml:space="preserve">, </w:t>
      </w:r>
      <w:r w:rsidR="00D621C2" w:rsidRPr="008F380B">
        <w:rPr>
          <w:rStyle w:val="Hypertext"/>
          <w:color w:val="000000" w:themeColor="text1"/>
          <w:u w:val="none"/>
        </w:rPr>
        <w:t>1998, 1993, and 1985</w:t>
      </w:r>
      <w:r w:rsidR="00064F24" w:rsidRPr="008F380B">
        <w:rPr>
          <w:rStyle w:val="Hypertext"/>
          <w:color w:val="000000" w:themeColor="text1"/>
          <w:u w:val="none"/>
        </w:rPr>
        <w:t xml:space="preserve"> versions</w:t>
      </w:r>
      <w:r w:rsidR="00D621C2" w:rsidRPr="008F380B">
        <w:rPr>
          <w:rStyle w:val="Hypertext"/>
          <w:color w:val="000000" w:themeColor="text1"/>
          <w:u w:val="none"/>
        </w:rPr>
        <w:t>)</w:t>
      </w:r>
    </w:p>
    <w:p w14:paraId="19290886" w14:textId="2BA38BF0" w:rsidR="005C73A6" w:rsidRPr="008F380B" w:rsidRDefault="005C73A6" w:rsidP="006556FD">
      <w:pPr>
        <w:pStyle w:val="BodyText"/>
        <w:numPr>
          <w:ilvl w:val="0"/>
          <w:numId w:val="23"/>
        </w:numPr>
        <w:rPr>
          <w:rStyle w:val="Hypertext"/>
          <w:color w:val="000000" w:themeColor="text1"/>
          <w:u w:val="none"/>
        </w:rPr>
      </w:pPr>
      <w:r w:rsidRPr="008F380B">
        <w:rPr>
          <w:rStyle w:val="Hypertext"/>
          <w:color w:val="000000" w:themeColor="text1"/>
          <w:u w:val="none"/>
        </w:rPr>
        <w:t>IP 41502, “Nuclear Power Plant Simulation Facilities”</w:t>
      </w:r>
    </w:p>
    <w:p w14:paraId="36614749" w14:textId="746F4D29" w:rsidR="00DD166A" w:rsidRPr="0041229F" w:rsidRDefault="00102B4E" w:rsidP="006556FD">
      <w:pPr>
        <w:pStyle w:val="BodyText"/>
        <w:numPr>
          <w:ilvl w:val="0"/>
          <w:numId w:val="23"/>
        </w:numPr>
        <w:rPr>
          <w:color w:val="C00000"/>
        </w:rPr>
      </w:pPr>
      <w:ins w:id="99" w:author="Author">
        <w:r w:rsidRPr="008F380B">
          <w:rPr>
            <w:rStyle w:val="Hypertext"/>
            <w:color w:val="000000" w:themeColor="text1"/>
            <w:u w:val="none"/>
          </w:rPr>
          <w:t xml:space="preserve">Power Reactor Simulators, </w:t>
        </w:r>
      </w:ins>
      <w:r w:rsidR="003776AC" w:rsidRPr="008F380B">
        <w:rPr>
          <w:rStyle w:val="Hypertext"/>
          <w:color w:val="000000" w:themeColor="text1"/>
          <w:u w:val="none"/>
        </w:rPr>
        <w:t xml:space="preserve">June 24, 2021 </w:t>
      </w:r>
      <w:r w:rsidR="00F93B1C" w:rsidRPr="008F380B">
        <w:rPr>
          <w:rStyle w:val="Hypertext"/>
          <w:color w:val="000000" w:themeColor="text1"/>
          <w:u w:val="none"/>
        </w:rPr>
        <w:t>–</w:t>
      </w:r>
      <w:r w:rsidR="00724677" w:rsidRPr="008F380B">
        <w:rPr>
          <w:rStyle w:val="Hypertext"/>
          <w:color w:val="000000" w:themeColor="text1"/>
          <w:u w:val="none"/>
        </w:rPr>
        <w:t xml:space="preserve"> </w:t>
      </w:r>
      <w:r w:rsidR="00F93B1C" w:rsidRPr="008F380B">
        <w:rPr>
          <w:rStyle w:val="Hypertext"/>
          <w:color w:val="000000" w:themeColor="text1"/>
          <w:u w:val="none"/>
        </w:rPr>
        <w:t xml:space="preserve">Weekly </w:t>
      </w:r>
      <w:r w:rsidR="0079705B" w:rsidRPr="008F380B">
        <w:rPr>
          <w:rStyle w:val="Hypertext"/>
          <w:color w:val="000000" w:themeColor="text1"/>
          <w:u w:val="none"/>
        </w:rPr>
        <w:t xml:space="preserve">Knowledge </w:t>
      </w:r>
      <w:r w:rsidR="0079705B" w:rsidRPr="0041229F">
        <w:rPr>
          <w:color w:val="C00000"/>
        </w:rPr>
        <w:t xml:space="preserve">Management Session </w:t>
      </w:r>
      <w:r w:rsidR="00724677" w:rsidRPr="0041229F">
        <w:rPr>
          <w:color w:val="C00000"/>
        </w:rPr>
        <w:t>–</w:t>
      </w:r>
      <w:r w:rsidR="003776AC" w:rsidRPr="0041229F">
        <w:rPr>
          <w:color w:val="C00000"/>
        </w:rPr>
        <w:t xml:space="preserve"> </w:t>
      </w:r>
      <w:r w:rsidR="00724677" w:rsidRPr="0041229F">
        <w:rPr>
          <w:color w:val="C00000"/>
        </w:rPr>
        <w:t>Simulators, Ava</w:t>
      </w:r>
      <w:r w:rsidR="00F93B1C" w:rsidRPr="0041229F">
        <w:rPr>
          <w:color w:val="C00000"/>
        </w:rPr>
        <w:t>ilable at the following</w:t>
      </w:r>
      <w:ins w:id="100" w:author="Author">
        <w:r w:rsidR="00235E98">
          <w:rPr>
            <w:color w:val="C00000"/>
          </w:rPr>
          <w:t>, non-public</w:t>
        </w:r>
      </w:ins>
      <w:r w:rsidR="00F93B1C" w:rsidRPr="0041229F">
        <w:rPr>
          <w:color w:val="C00000"/>
        </w:rPr>
        <w:t xml:space="preserve"> url: </w:t>
      </w:r>
      <w:r w:rsidR="00A6054C" w:rsidRPr="0041229F">
        <w:rPr>
          <w:color w:val="C00000"/>
        </w:rPr>
        <w:t>https://nuclepedia.usalearning.gov/index.php?title=Coordinated_Regional_(Reactor)_KM/training_Initiative</w:t>
      </w:r>
    </w:p>
    <w:p w14:paraId="17E8256F" w14:textId="77777777" w:rsidR="00BF3EE9" w:rsidRDefault="001D46C2" w:rsidP="00BF3EE9">
      <w:pPr>
        <w:pStyle w:val="JOURNALHeading2"/>
      </w:pPr>
      <w:r w:rsidRPr="00757BC7">
        <w:t>EVALUATION</w:t>
      </w:r>
      <w:r w:rsidR="00BF3EE9">
        <w:t xml:space="preserve"> </w:t>
      </w:r>
      <w:r w:rsidRPr="00757BC7">
        <w:t>CRITERIA:</w:t>
      </w:r>
    </w:p>
    <w:p w14:paraId="53EF1B63" w14:textId="24C53058" w:rsidR="001D46C2" w:rsidRPr="00BF3EE9" w:rsidRDefault="001D46C2" w:rsidP="00BF3EE9">
      <w:pPr>
        <w:pStyle w:val="BodyText"/>
        <w:rPr>
          <w:bCs/>
        </w:rPr>
      </w:pPr>
      <w:r w:rsidRPr="00757BC7">
        <w:t xml:space="preserve">At the completion of this </w:t>
      </w:r>
      <w:proofErr w:type="gramStart"/>
      <w:r w:rsidRPr="00757BC7">
        <w:t>activity</w:t>
      </w:r>
      <w:proofErr w:type="gramEnd"/>
      <w:r w:rsidRPr="00757BC7">
        <w:t xml:space="preserve"> you should be able to:</w:t>
      </w:r>
    </w:p>
    <w:p w14:paraId="16FA78D0" w14:textId="77777777" w:rsidR="001D46C2" w:rsidRPr="00757BC7" w:rsidRDefault="001D46C2" w:rsidP="006556FD">
      <w:pPr>
        <w:pStyle w:val="BodyText"/>
        <w:numPr>
          <w:ilvl w:val="0"/>
          <w:numId w:val="24"/>
        </w:numPr>
      </w:pPr>
      <w:r w:rsidRPr="00757BC7">
        <w:t>Discuss the regulatory basis for the NRC</w:t>
      </w:r>
      <w:r w:rsidR="00074FD4" w:rsidRPr="00757BC7">
        <w:t>’</w:t>
      </w:r>
      <w:r w:rsidRPr="00757BC7">
        <w:t>s policies regarding the use of simulation facilities.</w:t>
      </w:r>
    </w:p>
    <w:p w14:paraId="7BD11B5C" w14:textId="77777777" w:rsidR="001D46C2" w:rsidRPr="00757BC7" w:rsidRDefault="001D46C2" w:rsidP="006556FD">
      <w:pPr>
        <w:pStyle w:val="BodyText"/>
        <w:numPr>
          <w:ilvl w:val="0"/>
          <w:numId w:val="24"/>
        </w:numPr>
      </w:pPr>
      <w:r w:rsidRPr="00757BC7">
        <w:lastRenderedPageBreak/>
        <w:t>Discuss the methods acceptable to the NRC staff for complying with the regulations associated with the use of simulation facilities in operator training and license examinations.</w:t>
      </w:r>
    </w:p>
    <w:p w14:paraId="2A57695C" w14:textId="77777777" w:rsidR="001D46C2" w:rsidRPr="00757BC7" w:rsidRDefault="001D46C2" w:rsidP="006556FD">
      <w:pPr>
        <w:pStyle w:val="BodyText"/>
        <w:numPr>
          <w:ilvl w:val="0"/>
          <w:numId w:val="24"/>
        </w:numPr>
      </w:pPr>
      <w:r w:rsidRPr="00757BC7">
        <w:t>Discuss the guidance to examiners regarding simulator operability and security while administering operating tests.</w:t>
      </w:r>
    </w:p>
    <w:p w14:paraId="0C44B64A" w14:textId="7DAD9C6B" w:rsidR="008F380B" w:rsidRDefault="00642A9A" w:rsidP="00C96BB4">
      <w:pPr>
        <w:pStyle w:val="JOURNALHeading2"/>
      </w:pPr>
      <w:r w:rsidRPr="00642A9A">
        <w:t>TASKS:</w:t>
      </w:r>
    </w:p>
    <w:p w14:paraId="3C6BBCF4" w14:textId="03B5C0E0" w:rsidR="00642A9A" w:rsidRPr="00642A9A" w:rsidRDefault="00B56B01" w:rsidP="006556FD">
      <w:pPr>
        <w:pStyle w:val="BodyText"/>
        <w:numPr>
          <w:ilvl w:val="0"/>
          <w:numId w:val="25"/>
        </w:numPr>
        <w:rPr>
          <w:rFonts w:eastAsia="Calibri" w:cs="Times New Roman"/>
        </w:rPr>
      </w:pPr>
      <w:r w:rsidRPr="00B56B01">
        <w:rPr>
          <w:rFonts w:eastAsia="Calibri" w:cs="Times New Roman"/>
        </w:rPr>
        <w:t xml:space="preserve">Watch the video titled “Power Reactor Simulators” to obtain an overview of the history regarding simulator use in the NRC. </w:t>
      </w:r>
      <w:r w:rsidR="00642A9A" w:rsidRPr="00642A9A">
        <w:rPr>
          <w:rFonts w:eastAsia="Calibri" w:cs="Times New Roman"/>
        </w:rPr>
        <w:t>Review 10 CFR 55.4, 55.46 and SECY-01-0125 to familiarize yourself with the regulatory basis behind the NRC’s policies regarding the use of power plant simulation facilities.</w:t>
      </w:r>
    </w:p>
    <w:p w14:paraId="0C3CB37C" w14:textId="77777777" w:rsidR="00642A9A" w:rsidRPr="00642A9A" w:rsidRDefault="00642A9A" w:rsidP="006556FD">
      <w:pPr>
        <w:pStyle w:val="BodyText"/>
        <w:numPr>
          <w:ilvl w:val="0"/>
          <w:numId w:val="25"/>
        </w:numPr>
        <w:rPr>
          <w:rFonts w:eastAsia="Calibri" w:cs="Times New Roman"/>
        </w:rPr>
      </w:pPr>
      <w:r w:rsidRPr="00642A9A">
        <w:rPr>
          <w:rFonts w:eastAsia="Calibri" w:cs="Times New Roman"/>
        </w:rPr>
        <w:t>Review RG 1.149 (Revisions 1, 2, 3 and 4) and ANSI/ANS 3.5 (2009, 1998, 1993, and 1985 versions) to familiarize yourself with acceptable methods for complying with the regulations regarding the use of simulation facilities for operator training and examinations.</w:t>
      </w:r>
    </w:p>
    <w:p w14:paraId="0FBE6388" w14:textId="617067DD" w:rsidR="00642A9A" w:rsidRDefault="00642A9A" w:rsidP="006556FD">
      <w:pPr>
        <w:pStyle w:val="BodyText"/>
        <w:numPr>
          <w:ilvl w:val="0"/>
          <w:numId w:val="25"/>
        </w:numPr>
        <w:rPr>
          <w:rFonts w:eastAsia="Calibri" w:cs="Times New Roman"/>
        </w:rPr>
      </w:pPr>
      <w:r w:rsidRPr="00642A9A">
        <w:rPr>
          <w:rFonts w:eastAsia="Calibri" w:cs="Times New Roman"/>
        </w:rPr>
        <w:t>Review the simulator requirements in 10 CFR 55.46 that establish simulator scope and fidelity, and the continuous assurance of fidelity.</w:t>
      </w:r>
    </w:p>
    <w:p w14:paraId="304D83B8" w14:textId="5CA30F9E" w:rsidR="00642A9A" w:rsidRDefault="00621BDA" w:rsidP="006556FD">
      <w:pPr>
        <w:pStyle w:val="BodyText"/>
        <w:numPr>
          <w:ilvl w:val="0"/>
          <w:numId w:val="25"/>
        </w:numPr>
        <w:rPr>
          <w:rFonts w:eastAsia="Calibri" w:cs="Times New Roman"/>
        </w:rPr>
      </w:pPr>
      <w:r w:rsidRPr="00621BDA">
        <w:rPr>
          <w:rFonts w:eastAsia="Calibri" w:cs="Times New Roman"/>
        </w:rPr>
        <w:t xml:space="preserve">Review </w:t>
      </w:r>
      <w:r w:rsidR="008D4132">
        <w:rPr>
          <w:rFonts w:eastAsia="Calibri" w:cs="Times New Roman"/>
        </w:rPr>
        <w:t xml:space="preserve">Section F of ES.1.3, and </w:t>
      </w:r>
      <w:r w:rsidRPr="00621BDA">
        <w:rPr>
          <w:rFonts w:eastAsia="Calibri" w:cs="Times New Roman"/>
        </w:rPr>
        <w:t>Section</w:t>
      </w:r>
      <w:r w:rsidR="005A4511">
        <w:rPr>
          <w:rFonts w:eastAsia="Calibri" w:cs="Times New Roman"/>
        </w:rPr>
        <w:t>s</w:t>
      </w:r>
      <w:r w:rsidRPr="00621BDA">
        <w:rPr>
          <w:rFonts w:eastAsia="Calibri" w:cs="Times New Roman"/>
        </w:rPr>
        <w:t xml:space="preserve"> </w:t>
      </w:r>
      <w:r w:rsidR="005A4511">
        <w:rPr>
          <w:rFonts w:eastAsia="Calibri" w:cs="Times New Roman"/>
        </w:rPr>
        <w:t>A and F</w:t>
      </w:r>
      <w:r w:rsidRPr="00621BDA">
        <w:rPr>
          <w:rFonts w:eastAsia="Calibri" w:cs="Times New Roman"/>
        </w:rPr>
        <w:t xml:space="preserve"> of ES</w:t>
      </w:r>
      <w:r w:rsidR="005A4511">
        <w:rPr>
          <w:rFonts w:eastAsia="Calibri" w:cs="Times New Roman"/>
        </w:rPr>
        <w:noBreakHyphen/>
      </w:r>
      <w:r w:rsidRPr="00621BDA">
        <w:rPr>
          <w:rFonts w:eastAsia="Calibri" w:cs="Times New Roman"/>
        </w:rPr>
        <w:t>3</w:t>
      </w:r>
      <w:r w:rsidR="00566CCC">
        <w:rPr>
          <w:rFonts w:eastAsia="Calibri" w:cs="Times New Roman"/>
        </w:rPr>
        <w:t>.5</w:t>
      </w:r>
      <w:r w:rsidRPr="00621BDA">
        <w:rPr>
          <w:rFonts w:eastAsia="Calibri" w:cs="Times New Roman"/>
        </w:rPr>
        <w:t xml:space="preserve"> to familiarize yourself with possible indications of an inoperable simulator and security considerations for administering simulator tests.</w:t>
      </w:r>
    </w:p>
    <w:p w14:paraId="00DA5F8A" w14:textId="29A684C0" w:rsidR="00621BDA" w:rsidRDefault="00EE1F39" w:rsidP="006556FD">
      <w:pPr>
        <w:pStyle w:val="BodyText"/>
        <w:numPr>
          <w:ilvl w:val="0"/>
          <w:numId w:val="25"/>
        </w:numPr>
        <w:rPr>
          <w:rFonts w:eastAsia="Calibri" w:cs="Times New Roman"/>
        </w:rPr>
      </w:pPr>
      <w:r w:rsidRPr="00EE1F39">
        <w:rPr>
          <w:rFonts w:eastAsia="Calibri" w:cs="Times New Roman"/>
        </w:rPr>
        <w:t xml:space="preserve">Review </w:t>
      </w:r>
      <w:r w:rsidR="00A11145" w:rsidRPr="00A11145">
        <w:rPr>
          <w:rFonts w:eastAsia="Calibri" w:cs="Times New Roman"/>
        </w:rPr>
        <w:t xml:space="preserve">OLMC-510, </w:t>
      </w:r>
      <w:r w:rsidR="003B3963">
        <w:rPr>
          <w:rFonts w:eastAsia="Calibri" w:cs="Times New Roman"/>
        </w:rPr>
        <w:t>a</w:t>
      </w:r>
      <w:r w:rsidR="00A11145" w:rsidRPr="00A11145">
        <w:rPr>
          <w:rFonts w:eastAsia="Calibri" w:cs="Times New Roman"/>
        </w:rPr>
        <w:t>ttachment 2</w:t>
      </w:r>
      <w:r w:rsidRPr="00EE1F39">
        <w:rPr>
          <w:rFonts w:eastAsia="Calibri" w:cs="Times New Roman"/>
        </w:rPr>
        <w:t xml:space="preserve"> to familiarize yourself with the requirements for documenting simulator fidelity problems in the examination report.</w:t>
      </w:r>
    </w:p>
    <w:p w14:paraId="6BA05469" w14:textId="36C6C042" w:rsidR="001D46C2" w:rsidRDefault="001D46C2" w:rsidP="00C96BB4">
      <w:pPr>
        <w:pStyle w:val="JOURNALHeading2"/>
      </w:pPr>
      <w:r w:rsidRPr="00757BC7">
        <w:t>DOCUMENTATION:</w:t>
      </w:r>
      <w:r w:rsidRPr="00757BC7">
        <w:tab/>
      </w:r>
      <w:r w:rsidR="00AD3A89">
        <w:t xml:space="preserve"> </w:t>
      </w:r>
      <w:r w:rsidRPr="00757BC7">
        <w:t>OL Examiner Signature and Certification Card Item ISA-OLE-1</w:t>
      </w:r>
      <w:r w:rsidR="007F6C84">
        <w:t>4</w:t>
      </w:r>
    </w:p>
    <w:p w14:paraId="00D32A06" w14:textId="77777777" w:rsidR="001D46C2" w:rsidRPr="00757BC7" w:rsidRDefault="001D46C2" w:rsidP="00FD4C60">
      <w:pPr>
        <w:pStyle w:val="BodyText"/>
        <w:sectPr w:rsidR="001D46C2" w:rsidRPr="00757BC7" w:rsidSect="00B752DD">
          <w:pgSz w:w="12240" w:h="15840" w:code="1"/>
          <w:pgMar w:top="1440" w:right="1440" w:bottom="1440" w:left="1440" w:header="720" w:footer="720" w:gutter="0"/>
          <w:cols w:space="720"/>
          <w:noEndnote/>
          <w:docGrid w:linePitch="326"/>
        </w:sectPr>
      </w:pPr>
    </w:p>
    <w:p w14:paraId="3FFFCE9E" w14:textId="399943CA" w:rsidR="001D46C2" w:rsidRPr="00757BC7" w:rsidRDefault="001D46C2" w:rsidP="00F355E6">
      <w:pPr>
        <w:pStyle w:val="SectionTitlePage"/>
      </w:pPr>
      <w:bookmarkStart w:id="101" w:name="_Toc143603950"/>
      <w:r w:rsidRPr="00757BC7">
        <w:lastRenderedPageBreak/>
        <w:t>OL Examiner On-the-Job Training (OJT) Activities</w:t>
      </w:r>
      <w:bookmarkEnd w:id="101"/>
    </w:p>
    <w:p w14:paraId="53A66435" w14:textId="77777777" w:rsidR="001D46C2" w:rsidRPr="00757BC7" w:rsidRDefault="001D46C2" w:rsidP="00FD4C60">
      <w:pPr>
        <w:pStyle w:val="BodyText"/>
        <w:sectPr w:rsidR="001D46C2" w:rsidRPr="00757BC7" w:rsidSect="00B752DD">
          <w:pgSz w:w="12240" w:h="15840" w:code="1"/>
          <w:pgMar w:top="1440" w:right="1440" w:bottom="1440" w:left="1440" w:header="720" w:footer="720" w:gutter="0"/>
          <w:cols w:space="720"/>
          <w:vAlign w:val="center"/>
          <w:noEndnote/>
          <w:docGrid w:linePitch="326"/>
        </w:sectPr>
      </w:pPr>
    </w:p>
    <w:p w14:paraId="315F1E45" w14:textId="0889958A" w:rsidR="001D46C2" w:rsidRPr="00757BC7" w:rsidRDefault="001D46C2" w:rsidP="008F380B">
      <w:pPr>
        <w:pStyle w:val="BodyText"/>
      </w:pPr>
      <w:r w:rsidRPr="00757BC7">
        <w:lastRenderedPageBreak/>
        <w:t>The OJT activities require OL Examiner candidates to conduct examination-related work, under supervision, at reactor facilities and in the regional</w:t>
      </w:r>
      <w:r w:rsidR="00367ACD">
        <w:t xml:space="preserve"> or headquarters</w:t>
      </w:r>
      <w:r w:rsidRPr="00757BC7">
        <w:t xml:space="preserve"> office. These activities are designed to allow examiner candidates to observe and perform key examiner tasks under controlled circumstances. Like the </w:t>
      </w:r>
      <w:r w:rsidR="00D73716">
        <w:t>ISAs</w:t>
      </w:r>
      <w:r w:rsidRPr="00757BC7">
        <w:t>, each of the OJT activities indicates why the activity is important, how much time it might take to complete the assignment, and what is expected to be completed successfully during the activity.</w:t>
      </w:r>
    </w:p>
    <w:p w14:paraId="415A21EC" w14:textId="4C5B714E" w:rsidR="001D46C2" w:rsidRPr="00757BC7" w:rsidRDefault="001D46C2" w:rsidP="008F380B">
      <w:pPr>
        <w:pStyle w:val="BodyText"/>
      </w:pPr>
      <w:r w:rsidRPr="00757BC7">
        <w:t xml:space="preserve">Participation in a licensed operator requalification program inspection (IP 71111, Attachment 11) pursuant to Basic-Level OJT Activity (4), </w:t>
      </w:r>
      <w:r w:rsidR="00C74CAA" w:rsidRPr="00757BC7">
        <w:t>“</w:t>
      </w:r>
      <w:r w:rsidRPr="00757BC7">
        <w:t>Inspection Activities,</w:t>
      </w:r>
      <w:r w:rsidR="00C74CAA" w:rsidRPr="00757BC7">
        <w:t>”</w:t>
      </w:r>
      <w:r w:rsidRPr="00757BC7">
        <w:t xml:space="preserve"> also satisfies the criteria of OL Examiner OJT Activity (</w:t>
      </w:r>
      <w:r w:rsidR="00812BF1">
        <w:t>5</w:t>
      </w:r>
      <w:r w:rsidRPr="00757BC7">
        <w:t xml:space="preserve">) </w:t>
      </w:r>
      <w:r w:rsidR="00DC205F" w:rsidRPr="00757BC7">
        <w:t>“</w:t>
      </w:r>
      <w:r w:rsidRPr="00757BC7">
        <w:t>Requalification Inspection.</w:t>
      </w:r>
      <w:r w:rsidR="00DC205F" w:rsidRPr="00757BC7">
        <w:t>”</w:t>
      </w:r>
      <w:r w:rsidRPr="00757BC7">
        <w:t xml:space="preserve"> Examiner candidates who did not participate in a requalification program inspection as part of their Basic Inspector Qualification must repeat Basic-Level OJT Activity (</w:t>
      </w:r>
      <w:r w:rsidR="00812BF1">
        <w:t>5</w:t>
      </w:r>
      <w:r w:rsidRPr="00757BC7">
        <w:t>) during a requalification inspection.</w:t>
      </w:r>
    </w:p>
    <w:p w14:paraId="1A96183C" w14:textId="6B16A03D" w:rsidR="001D46C2" w:rsidRPr="00757BC7" w:rsidRDefault="001D46C2" w:rsidP="008F380B">
      <w:pPr>
        <w:pStyle w:val="BodyText"/>
      </w:pPr>
      <w:r w:rsidRPr="00757BC7">
        <w:t xml:space="preserve">OJT Activity (2), </w:t>
      </w:r>
      <w:r w:rsidR="00C74CAA" w:rsidRPr="00757BC7">
        <w:t>“</w:t>
      </w:r>
      <w:r w:rsidRPr="00757BC7">
        <w:t>Conduct of Operations,</w:t>
      </w:r>
      <w:r w:rsidR="00C74CAA" w:rsidRPr="00757BC7">
        <w:t>”</w:t>
      </w:r>
      <w:r w:rsidRPr="00757BC7">
        <w:t xml:space="preserve"> is similar to OJT-OPS-2 in Appendix C1, </w:t>
      </w:r>
      <w:r w:rsidR="00DC205F" w:rsidRPr="00757BC7">
        <w:t>“</w:t>
      </w:r>
      <w:r w:rsidRPr="00757BC7">
        <w:t>Reactor Operations Inspector Technical Proficiency Training and Qualification Journal.</w:t>
      </w:r>
      <w:r w:rsidR="00DC205F" w:rsidRPr="00757BC7">
        <w:t>”</w:t>
      </w:r>
      <w:r w:rsidRPr="00757BC7">
        <w:t xml:space="preserve"> You may document completion of equivalent activities on both Signature Cards.</w:t>
      </w:r>
    </w:p>
    <w:p w14:paraId="44F44FE4" w14:textId="77777777" w:rsidR="001D46C2" w:rsidRPr="00757BC7" w:rsidRDefault="001D46C2" w:rsidP="008F380B">
      <w:pPr>
        <w:pStyle w:val="BodyText"/>
      </w:pPr>
      <w:r w:rsidRPr="00757BC7">
        <w:t>The following general guidance applies as you complete the OL Examiner OJT Activities:</w:t>
      </w:r>
    </w:p>
    <w:p w14:paraId="6873B2BD" w14:textId="766316A8" w:rsidR="001D46C2" w:rsidRPr="00757BC7" w:rsidRDefault="001D46C2" w:rsidP="008F380B">
      <w:pPr>
        <w:pStyle w:val="ListBullet2"/>
      </w:pPr>
      <w:r w:rsidRPr="00757BC7">
        <w:t xml:space="preserve">The activities should generally be completed in the order in which they are presented, unless otherwise directed by the regional </w:t>
      </w:r>
      <w:r w:rsidR="00E0296D">
        <w:t xml:space="preserve">or Program Office </w:t>
      </w:r>
      <w:r w:rsidRPr="00757BC7">
        <w:t>OL BC.</w:t>
      </w:r>
    </w:p>
    <w:p w14:paraId="5636009D" w14:textId="6C75F7A7" w:rsidR="001D46C2" w:rsidRPr="00757BC7" w:rsidRDefault="001D46C2" w:rsidP="008F380B">
      <w:pPr>
        <w:pStyle w:val="ListBullet2"/>
      </w:pPr>
      <w:r w:rsidRPr="00757BC7">
        <w:t xml:space="preserve">All parts of each activity must be completed. </w:t>
      </w:r>
      <w:r w:rsidR="004C1B6B">
        <w:t xml:space="preserve">Only </w:t>
      </w:r>
      <w:r w:rsidRPr="00757BC7">
        <w:t>those activities identified with an (L) need to be completed for a limited certification.</w:t>
      </w:r>
    </w:p>
    <w:p w14:paraId="6B368C9D" w14:textId="58E51FE2" w:rsidR="001D46C2" w:rsidRPr="00757BC7" w:rsidRDefault="001D46C2" w:rsidP="008F380B">
      <w:pPr>
        <w:pStyle w:val="ListBullet2"/>
      </w:pPr>
      <w:r w:rsidRPr="00757BC7">
        <w:t xml:space="preserve">The regional </w:t>
      </w:r>
      <w:r w:rsidR="00E0296D">
        <w:t xml:space="preserve">or Program Office </w:t>
      </w:r>
      <w:r w:rsidRPr="00757BC7">
        <w:t>OL BC will act as a resource as you complete each activity. Discuss any questions you may have about how a task must be done or how the guidance is applied. The OL BC may also designate a qualified Chief Examiner to work with you as you complete the various activities.</w:t>
      </w:r>
    </w:p>
    <w:p w14:paraId="7E7BD78F" w14:textId="69050AF9" w:rsidR="0002239C" w:rsidRDefault="001D46C2" w:rsidP="008F380B">
      <w:pPr>
        <w:pStyle w:val="ListBullet2"/>
      </w:pPr>
      <w:r w:rsidRPr="00757BC7">
        <w:t xml:space="preserve">You are responsible for keeping track of what tasks you have completed. Be sure that you have completed all aspects of an OJT activity before you meet with the regional </w:t>
      </w:r>
      <w:r w:rsidR="00160410">
        <w:t xml:space="preserve">or Program Office </w:t>
      </w:r>
      <w:r w:rsidRPr="00757BC7">
        <w:t>OL BC for evaluation.</w:t>
      </w:r>
    </w:p>
    <w:p w14:paraId="613142E4" w14:textId="7894EF9A" w:rsidR="001D46C2" w:rsidRPr="00757BC7" w:rsidRDefault="001D46C2" w:rsidP="00795EE0">
      <w:pPr>
        <w:pStyle w:val="JournalTOPIC"/>
      </w:pPr>
      <w:bookmarkStart w:id="102" w:name="_Toc143603951"/>
      <w:r w:rsidRPr="00757BC7">
        <w:lastRenderedPageBreak/>
        <w:t>(OJT-OLE-1) (L) Observe Initial Licensing Examinations (2)</w:t>
      </w:r>
      <w:bookmarkEnd w:id="102"/>
    </w:p>
    <w:p w14:paraId="0B98BEE6" w14:textId="77777777" w:rsidR="00D56C9C" w:rsidRDefault="00D56C9C" w:rsidP="00D56C9C">
      <w:pPr>
        <w:pStyle w:val="JOURNALHeading2"/>
      </w:pPr>
      <w:r>
        <w:rPr>
          <w:bCs w:val="0"/>
        </w:rPr>
        <w:t>PURPOSE:</w:t>
      </w:r>
    </w:p>
    <w:p w14:paraId="75B84706" w14:textId="2005E0DA" w:rsidR="001D46C2" w:rsidRPr="00757BC7" w:rsidRDefault="001D46C2" w:rsidP="00EA690D">
      <w:pPr>
        <w:pStyle w:val="BodyText"/>
      </w:pPr>
      <w:r w:rsidRPr="00757BC7">
        <w:t xml:space="preserve">The purpose of this activity is to familiarize you with the on-site activities performed by operator license examiners. This on-the-job training will prepare you to conduct initial </w:t>
      </w:r>
      <w:r w:rsidR="00EA0DF3">
        <w:t>OL</w:t>
      </w:r>
      <w:r w:rsidRPr="00757BC7">
        <w:t xml:space="preserve"> examinations in accordance with NUREG-1021.</w:t>
      </w:r>
    </w:p>
    <w:p w14:paraId="4A2C9222" w14:textId="65BD4D9B" w:rsidR="001D46C2" w:rsidRPr="00757BC7" w:rsidRDefault="001D46C2" w:rsidP="00EA690D">
      <w:pPr>
        <w:pStyle w:val="JOURNALHeading2"/>
      </w:pPr>
      <w:r w:rsidRPr="00757BC7">
        <w:t>COMPETENCY</w:t>
      </w:r>
      <w:r w:rsidR="00EA690D">
        <w:t xml:space="preserve"> </w:t>
      </w:r>
      <w:r w:rsidRPr="00757BC7">
        <w:t>AREA:</w:t>
      </w:r>
      <w:r w:rsidRPr="00757BC7">
        <w:tab/>
        <w:t>INSPECTION</w:t>
      </w:r>
    </w:p>
    <w:p w14:paraId="363B8DBC" w14:textId="79CBE60B" w:rsidR="001D46C2" w:rsidRPr="00757BC7" w:rsidRDefault="001D46C2" w:rsidP="00EA690D">
      <w:pPr>
        <w:pStyle w:val="JOURNALHeading2"/>
      </w:pPr>
      <w:r w:rsidRPr="00757BC7">
        <w:t>LEVEL OF</w:t>
      </w:r>
      <w:r w:rsidR="00EA690D">
        <w:t xml:space="preserve"> </w:t>
      </w:r>
      <w:r w:rsidRPr="00757BC7">
        <w:t>EFFORT:</w:t>
      </w:r>
      <w:r w:rsidRPr="00757BC7">
        <w:tab/>
        <w:t>160 hours</w:t>
      </w:r>
    </w:p>
    <w:p w14:paraId="22B29F1B" w14:textId="77777777" w:rsidR="00BF074F" w:rsidRDefault="001D46C2" w:rsidP="00EA690D">
      <w:pPr>
        <w:pStyle w:val="JOURNALHeading2"/>
      </w:pPr>
      <w:r w:rsidRPr="00757BC7">
        <w:t>REFERENCES:</w:t>
      </w:r>
    </w:p>
    <w:p w14:paraId="25B92955" w14:textId="2F68E0EF" w:rsidR="001D46C2" w:rsidRPr="004C1B6B" w:rsidRDefault="001D46C2" w:rsidP="006556FD">
      <w:pPr>
        <w:pStyle w:val="BodyText"/>
        <w:numPr>
          <w:ilvl w:val="0"/>
          <w:numId w:val="20"/>
        </w:numPr>
        <w:contextualSpacing/>
      </w:pPr>
      <w:r w:rsidRPr="004C1B6B">
        <w:rPr>
          <w:rStyle w:val="Hypertext"/>
          <w:color w:val="000000" w:themeColor="text1"/>
          <w:u w:val="none"/>
        </w:rPr>
        <w:t>NUREG-1021</w:t>
      </w:r>
      <w:r w:rsidR="0063072C">
        <w:rPr>
          <w:rStyle w:val="Hypertext"/>
          <w:color w:val="000000" w:themeColor="text1"/>
          <w:u w:val="none"/>
        </w:rPr>
        <w:t>,”Operator Licensing Standards for Power Reactors</w:t>
      </w:r>
      <w:r w:rsidR="00922EB0">
        <w:rPr>
          <w:rStyle w:val="Hypertext"/>
          <w:color w:val="000000" w:themeColor="text1"/>
          <w:u w:val="none"/>
        </w:rPr>
        <w:t>”</w:t>
      </w:r>
    </w:p>
    <w:p w14:paraId="4B737905" w14:textId="77777777" w:rsidR="001D46C2" w:rsidRPr="00F0164E" w:rsidRDefault="001D46C2" w:rsidP="006556FD">
      <w:pPr>
        <w:pStyle w:val="BodyText"/>
        <w:numPr>
          <w:ilvl w:val="0"/>
          <w:numId w:val="20"/>
        </w:numPr>
        <w:contextualSpacing/>
        <w:rPr>
          <w:rStyle w:val="Hypertext"/>
          <w:color w:val="000000" w:themeColor="text1"/>
          <w:u w:val="none"/>
        </w:rPr>
      </w:pPr>
      <w:r w:rsidRPr="00F0164E">
        <w:rPr>
          <w:rStyle w:val="Hypertext"/>
          <w:color w:val="000000" w:themeColor="text1"/>
          <w:u w:val="none"/>
        </w:rPr>
        <w:t>Proposed examinations and operating tests</w:t>
      </w:r>
    </w:p>
    <w:p w14:paraId="27F6982C" w14:textId="318160E8" w:rsidR="001D46C2" w:rsidRPr="00F0164E" w:rsidRDefault="00CC404E" w:rsidP="006556FD">
      <w:pPr>
        <w:pStyle w:val="BodyText"/>
        <w:numPr>
          <w:ilvl w:val="0"/>
          <w:numId w:val="20"/>
        </w:numPr>
        <w:contextualSpacing/>
        <w:rPr>
          <w:rStyle w:val="Hypertext"/>
          <w:color w:val="000000" w:themeColor="text1"/>
          <w:u w:val="none"/>
        </w:rPr>
      </w:pPr>
      <w:r w:rsidRPr="00F0164E">
        <w:rPr>
          <w:rStyle w:val="Hypertext"/>
          <w:color w:val="000000" w:themeColor="text1"/>
          <w:u w:val="none"/>
        </w:rPr>
        <w:t>ES-3</w:t>
      </w:r>
      <w:r w:rsidR="00367ACD" w:rsidRPr="00F0164E">
        <w:rPr>
          <w:rStyle w:val="Hypertext"/>
          <w:color w:val="000000" w:themeColor="text1"/>
          <w:u w:val="none"/>
        </w:rPr>
        <w:t>.6 of NUREG-1021</w:t>
      </w:r>
    </w:p>
    <w:p w14:paraId="3A38A448" w14:textId="4B6F84CA" w:rsidR="001D46C2" w:rsidRPr="001F3EDD" w:rsidRDefault="00223CB7" w:rsidP="006556FD">
      <w:pPr>
        <w:pStyle w:val="BodyText"/>
        <w:numPr>
          <w:ilvl w:val="0"/>
          <w:numId w:val="20"/>
        </w:numPr>
      </w:pPr>
      <w:r w:rsidRPr="00F0164E">
        <w:rPr>
          <w:rStyle w:val="Hypertext"/>
          <w:color w:val="000000" w:themeColor="text1"/>
          <w:u w:val="none"/>
        </w:rPr>
        <w:t>Lic</w:t>
      </w:r>
      <w:r>
        <w:t xml:space="preserve">ensed operator </w:t>
      </w:r>
      <w:r w:rsidR="001D46C2" w:rsidRPr="001F3EDD">
        <w:t>examination report</w:t>
      </w:r>
      <w:r>
        <w:t>s</w:t>
      </w:r>
    </w:p>
    <w:p w14:paraId="511D13F1" w14:textId="1328827D" w:rsidR="00647632" w:rsidRDefault="001D46C2" w:rsidP="00647632">
      <w:pPr>
        <w:pStyle w:val="JOURNALHeading2"/>
      </w:pPr>
      <w:r w:rsidRPr="00757BC7">
        <w:t>EVALUATION</w:t>
      </w:r>
      <w:r w:rsidR="00647632">
        <w:t xml:space="preserve"> </w:t>
      </w:r>
      <w:r w:rsidRPr="00757BC7">
        <w:t>CRITERIA:</w:t>
      </w:r>
    </w:p>
    <w:p w14:paraId="764C97A7" w14:textId="009F559F" w:rsidR="001D46C2" w:rsidRPr="00647632" w:rsidRDefault="001D46C2" w:rsidP="00647632">
      <w:pPr>
        <w:pStyle w:val="BodyText2"/>
        <w:rPr>
          <w:bCs/>
        </w:rPr>
      </w:pPr>
      <w:r w:rsidRPr="00757BC7">
        <w:t>Complete the activities outlined in this guide and meet with the regional OL BC to discuss any questions you may have. Upon completion of the tasks in this guide, you should be able to:</w:t>
      </w:r>
    </w:p>
    <w:p w14:paraId="7362CA44" w14:textId="573681C9" w:rsidR="001D46C2" w:rsidRPr="00757BC7" w:rsidRDefault="001D46C2" w:rsidP="006556FD">
      <w:pPr>
        <w:pStyle w:val="BodyText"/>
        <w:numPr>
          <w:ilvl w:val="0"/>
          <w:numId w:val="21"/>
        </w:numPr>
      </w:pPr>
      <w:r w:rsidRPr="00757BC7">
        <w:t xml:space="preserve">Describe the procedure for reviewing / validating draft </w:t>
      </w:r>
      <w:r w:rsidR="0079142E">
        <w:t>OL</w:t>
      </w:r>
      <w:r w:rsidRPr="00757BC7">
        <w:t xml:space="preserve"> examinations with the facility licensee.</w:t>
      </w:r>
    </w:p>
    <w:p w14:paraId="1EF63C7B" w14:textId="51AD7E91" w:rsidR="001D46C2" w:rsidRPr="00757BC7" w:rsidRDefault="001D46C2" w:rsidP="006556FD">
      <w:pPr>
        <w:pStyle w:val="BodyText"/>
        <w:numPr>
          <w:ilvl w:val="0"/>
          <w:numId w:val="21"/>
        </w:numPr>
      </w:pPr>
      <w:r w:rsidRPr="00757BC7">
        <w:t xml:space="preserve">Describe the miscellaneous on-site activities associated with the administration of </w:t>
      </w:r>
      <w:r w:rsidR="0079142E">
        <w:t>OL</w:t>
      </w:r>
      <w:r w:rsidRPr="00757BC7">
        <w:t xml:space="preserve"> examinations, including the entrance and exit meetings, applicant briefings, and proctoring the written examination.</w:t>
      </w:r>
    </w:p>
    <w:p w14:paraId="76ACD769" w14:textId="77777777" w:rsidR="00DF2B1D" w:rsidRPr="00757BC7" w:rsidRDefault="00DF2B1D" w:rsidP="006556FD">
      <w:pPr>
        <w:pStyle w:val="BodyText"/>
        <w:numPr>
          <w:ilvl w:val="0"/>
          <w:numId w:val="21"/>
        </w:numPr>
      </w:pPr>
      <w:r w:rsidRPr="00757BC7">
        <w:t>Describe the policies and procedures for conducting, documenting, and evaluating all aspects of the operating test.</w:t>
      </w:r>
    </w:p>
    <w:p w14:paraId="167CB305" w14:textId="4F7FABA8" w:rsidR="00BF074F" w:rsidRDefault="001D46C2" w:rsidP="00647632">
      <w:pPr>
        <w:pStyle w:val="JOURNALHeading2"/>
      </w:pPr>
      <w:r w:rsidRPr="00757BC7">
        <w:t>TASKS:</w:t>
      </w:r>
    </w:p>
    <w:p w14:paraId="68F3ADBC" w14:textId="76882EB2" w:rsidR="00ED7470" w:rsidRPr="00757BC7" w:rsidRDefault="00ED7470" w:rsidP="006556FD">
      <w:pPr>
        <w:pStyle w:val="BodyText"/>
        <w:numPr>
          <w:ilvl w:val="0"/>
          <w:numId w:val="22"/>
        </w:numPr>
      </w:pPr>
      <w:r w:rsidRPr="00757BC7">
        <w:t>In preparation for the on-site activities, review</w:t>
      </w:r>
      <w:r w:rsidR="00A32513">
        <w:t xml:space="preserve"> ES-1.2,</w:t>
      </w:r>
      <w:r w:rsidRPr="00757BC7">
        <w:t xml:space="preserve"> ES-3</w:t>
      </w:r>
      <w:r w:rsidR="00A32513">
        <w:t>.5</w:t>
      </w:r>
      <w:r w:rsidRPr="00757BC7">
        <w:t>, ES-3</w:t>
      </w:r>
      <w:r w:rsidR="00A32513">
        <w:t>.6</w:t>
      </w:r>
      <w:r w:rsidRPr="00757BC7">
        <w:t>, ES-4</w:t>
      </w:r>
      <w:r w:rsidR="00A32513">
        <w:t>.3</w:t>
      </w:r>
      <w:r w:rsidRPr="00757BC7">
        <w:t>, and the proposed examinations and operating tests, including the NRC’s review comments.</w:t>
      </w:r>
    </w:p>
    <w:p w14:paraId="66AE6BD2" w14:textId="577038EB" w:rsidR="0002239C" w:rsidRDefault="001D46C2" w:rsidP="006556FD">
      <w:pPr>
        <w:pStyle w:val="BodyText"/>
        <w:numPr>
          <w:ilvl w:val="0"/>
          <w:numId w:val="22"/>
        </w:numPr>
      </w:pPr>
      <w:r w:rsidRPr="00757BC7">
        <w:t xml:space="preserve">Participate in at least two written examination and operating test reviews / validations with </w:t>
      </w:r>
      <w:r w:rsidR="00223CB7">
        <w:t>a</w:t>
      </w:r>
      <w:r w:rsidRPr="00757BC7">
        <w:t xml:space="preserve"> facility licensee. At least one of these must include a preparatory site visit to </w:t>
      </w:r>
      <w:r w:rsidR="00223CB7">
        <w:t>a</w:t>
      </w:r>
      <w:r w:rsidRPr="00757BC7">
        <w:t xml:space="preserve"> facility. Discuss any observations and questions you may have with the Chief Examiner or OL BC.</w:t>
      </w:r>
    </w:p>
    <w:p w14:paraId="29F319BC" w14:textId="66F97903" w:rsidR="001D46C2" w:rsidRPr="00757BC7" w:rsidRDefault="001D46C2" w:rsidP="006556FD">
      <w:pPr>
        <w:pStyle w:val="BodyText"/>
        <w:numPr>
          <w:ilvl w:val="0"/>
          <w:numId w:val="22"/>
        </w:numPr>
      </w:pPr>
      <w:r w:rsidRPr="00757BC7">
        <w:t>Participate in at least two examination site visits, with different Chief Examiners; observation trips to exams in other regions are encouraged. Observe all significant on-</w:t>
      </w:r>
      <w:r w:rsidRPr="00757BC7">
        <w:lastRenderedPageBreak/>
        <w:t>site activities including the entrance briefing (if one is requested), the applicant briefings, all examination team discussions, and the exit meeting. Discuss any observations and questions you may have with the Chief Examiner or OL BC.</w:t>
      </w:r>
    </w:p>
    <w:p w14:paraId="1BB3131F" w14:textId="3AA6F4EC" w:rsidR="001D46C2" w:rsidRPr="00757BC7" w:rsidRDefault="001D46C2" w:rsidP="006556FD">
      <w:pPr>
        <w:pStyle w:val="BodyText"/>
        <w:numPr>
          <w:ilvl w:val="0"/>
          <w:numId w:val="22"/>
        </w:numPr>
      </w:pPr>
      <w:r w:rsidRPr="00757BC7">
        <w:t xml:space="preserve">While on-site, observe as many complete operating test administrations as possible, including at least one RO, one instant SRO, and one upgrade SRO, </w:t>
      </w:r>
      <w:r w:rsidR="008530F1">
        <w:t xml:space="preserve">as available, and </w:t>
      </w:r>
      <w:r w:rsidRPr="00757BC7">
        <w:t>administered by as many different examiners as possible. During each test, try to anticipate the need for follow-up questions based on the applicant</w:t>
      </w:r>
      <w:r w:rsidR="00074FD4" w:rsidRPr="00757BC7">
        <w:t>’</w:t>
      </w:r>
      <w:r w:rsidRPr="00757BC7">
        <w:t>s performance of the task. Discuss any observations and questions you may have with the examiner of record after the test is complete.</w:t>
      </w:r>
    </w:p>
    <w:p w14:paraId="24ED89EC" w14:textId="7E862E05" w:rsidR="00DF2B1D" w:rsidRPr="00757BC7" w:rsidRDefault="00DF2B1D" w:rsidP="006556FD">
      <w:pPr>
        <w:pStyle w:val="BodyText"/>
        <w:numPr>
          <w:ilvl w:val="0"/>
          <w:numId w:val="22"/>
        </w:numPr>
      </w:pPr>
      <w:r w:rsidRPr="00757BC7">
        <w:t>For the worst-performing applicant you observed during each exam assignment, independently evaluate</w:t>
      </w:r>
      <w:r w:rsidR="00223CB7">
        <w:t>,</w:t>
      </w:r>
      <w:r w:rsidRPr="00757BC7">
        <w:t xml:space="preserve"> and document the applicant’s performance in accordance with ES-3</w:t>
      </w:r>
      <w:r w:rsidR="00367ACD">
        <w:t>.6</w:t>
      </w:r>
      <w:r w:rsidRPr="00757BC7">
        <w:t>. Discuss your writeup with the Chief Examiner. Also, review the operating test documentation for each applicant whose test you observed, and discuss the results with the examiner of record.</w:t>
      </w:r>
    </w:p>
    <w:p w14:paraId="23460615" w14:textId="77777777" w:rsidR="0002239C" w:rsidRDefault="001D46C2" w:rsidP="00647632">
      <w:pPr>
        <w:pStyle w:val="JOURNALHeading2"/>
      </w:pPr>
      <w:r w:rsidRPr="00757BC7">
        <w:t>DOCUMENTATION:</w:t>
      </w:r>
      <w:r w:rsidRPr="00757BC7">
        <w:tab/>
        <w:t>OL Examiner Signature and Certification Card Item OJT-OLE-1</w:t>
      </w:r>
    </w:p>
    <w:p w14:paraId="09BDCEC4" w14:textId="6CD6F066" w:rsidR="001D46C2" w:rsidRPr="00757BC7" w:rsidRDefault="001D46C2" w:rsidP="00795EE0">
      <w:pPr>
        <w:pStyle w:val="JournalTOPIC"/>
      </w:pPr>
      <w:bookmarkStart w:id="103" w:name="_Toc143603952"/>
      <w:r w:rsidRPr="00757BC7">
        <w:lastRenderedPageBreak/>
        <w:t>(OJT-OLE-2) (L) Conduct of Operations</w:t>
      </w:r>
      <w:bookmarkEnd w:id="103"/>
    </w:p>
    <w:p w14:paraId="1A9B0A8A" w14:textId="77777777" w:rsidR="00D56C9C" w:rsidRDefault="00D56C9C" w:rsidP="00D56C9C">
      <w:pPr>
        <w:pStyle w:val="JOURNALHeading2"/>
      </w:pPr>
      <w:r>
        <w:rPr>
          <w:bCs w:val="0"/>
        </w:rPr>
        <w:t>PURPOSE:</w:t>
      </w:r>
    </w:p>
    <w:p w14:paraId="7E0E52DB" w14:textId="2F2913C9" w:rsidR="001D46C2" w:rsidRPr="00757BC7" w:rsidRDefault="001D46C2" w:rsidP="00647632">
      <w:pPr>
        <w:pStyle w:val="BodyText"/>
      </w:pPr>
      <w:r w:rsidRPr="00757BC7">
        <w:t>The overall conduct of operations is an essential element in the safe operation of a nuclear power plant. Operator attentiveness and professionalism, control room environment, shift turnover, configuration controls, and the conduct of evolutions are typically addressed in licensee procedures. This activity will familiarize you with the various licensee procedural controls over these activities and applicable regulatory requirements.</w:t>
      </w:r>
    </w:p>
    <w:p w14:paraId="31B3EB41" w14:textId="39E8574E" w:rsidR="001D46C2" w:rsidRPr="00757BC7" w:rsidRDefault="001D46C2" w:rsidP="00D020F0">
      <w:pPr>
        <w:pStyle w:val="JOURNALHeading2"/>
      </w:pPr>
      <w:r w:rsidRPr="00757BC7">
        <w:t>COMPETENCY</w:t>
      </w:r>
      <w:r w:rsidR="00D020F0">
        <w:t xml:space="preserve"> </w:t>
      </w:r>
      <w:r w:rsidRPr="00757BC7">
        <w:t>AREA:</w:t>
      </w:r>
      <w:r w:rsidRPr="00757BC7">
        <w:tab/>
        <w:t>INSPECTION</w:t>
      </w:r>
      <w:r w:rsidR="00D020F0">
        <w:t xml:space="preserve"> </w:t>
      </w:r>
      <w:r w:rsidRPr="00757BC7">
        <w:t>TECHNICAL AREA EXPERTISE</w:t>
      </w:r>
    </w:p>
    <w:p w14:paraId="41D77B5C" w14:textId="0A6B8D40" w:rsidR="001D46C2" w:rsidRPr="00D020F0" w:rsidRDefault="001D46C2" w:rsidP="00D020F0">
      <w:pPr>
        <w:pStyle w:val="JOURNALHeading2"/>
      </w:pPr>
      <w:r w:rsidRPr="00757BC7">
        <w:t>LEVEL</w:t>
      </w:r>
      <w:r w:rsidR="00D020F0">
        <w:t xml:space="preserve"> </w:t>
      </w:r>
      <w:r w:rsidRPr="00757BC7">
        <w:t>OF EFFORT:</w:t>
      </w:r>
      <w:r w:rsidRPr="00757BC7">
        <w:tab/>
        <w:t>40 Hours</w:t>
      </w:r>
    </w:p>
    <w:p w14:paraId="0DE3CEE3" w14:textId="77777777" w:rsidR="00537CDB" w:rsidRDefault="001D46C2" w:rsidP="00D020F0">
      <w:pPr>
        <w:pStyle w:val="JOURNALHeading2"/>
      </w:pPr>
      <w:r w:rsidRPr="00757BC7">
        <w:t>REFERENCES:</w:t>
      </w:r>
    </w:p>
    <w:p w14:paraId="02A44B5F" w14:textId="75604ABE" w:rsidR="001D46C2" w:rsidRDefault="001D46C2" w:rsidP="006556FD">
      <w:pPr>
        <w:pStyle w:val="BodyText"/>
        <w:numPr>
          <w:ilvl w:val="0"/>
          <w:numId w:val="17"/>
        </w:numPr>
      </w:pPr>
      <w:r w:rsidRPr="00757BC7">
        <w:t xml:space="preserve">Licensee procedures addressing the conduct of operations. </w:t>
      </w:r>
      <w:r w:rsidR="0010015E" w:rsidRPr="00757BC7">
        <w:t>This typically involves procedures addressing such issues as: Use of Procedures, Independent Verification, Responsibilities of Licensed Operators, Definition of "at the controls</w:t>
      </w:r>
      <w:r w:rsidR="008F720F">
        <w:t>,</w:t>
      </w:r>
      <w:r w:rsidR="0010015E" w:rsidRPr="00757BC7">
        <w:t>" Shift Manning and Turnover, Control of Evolutions, Equipment Status and Alignment, Tagging, Annunciator Controls, and Entry into TS Limiting Conditions for Operatio</w:t>
      </w:r>
      <w:r w:rsidR="00DC205F" w:rsidRPr="00757BC7">
        <w:t>n</w:t>
      </w:r>
      <w:r w:rsidR="000D52F1">
        <w:t>.</w:t>
      </w:r>
    </w:p>
    <w:p w14:paraId="47438C8A" w14:textId="57579520" w:rsidR="001D46C2" w:rsidRPr="00757BC7" w:rsidRDefault="001D46C2" w:rsidP="006556FD">
      <w:pPr>
        <w:pStyle w:val="BodyText"/>
        <w:numPr>
          <w:ilvl w:val="0"/>
          <w:numId w:val="17"/>
        </w:numPr>
      </w:pPr>
      <w:r w:rsidRPr="00757BC7">
        <w:t>Plant Operating License and Technical Specifications</w:t>
      </w:r>
    </w:p>
    <w:p w14:paraId="39197EBF" w14:textId="3C150FF7" w:rsidR="001D46C2" w:rsidRPr="007E3F0A" w:rsidRDefault="001D46C2" w:rsidP="006556FD">
      <w:pPr>
        <w:pStyle w:val="BodyText"/>
        <w:numPr>
          <w:ilvl w:val="0"/>
          <w:numId w:val="17"/>
        </w:numPr>
        <w:rPr>
          <w:color w:val="000000" w:themeColor="text1"/>
        </w:rPr>
      </w:pPr>
      <w:r w:rsidRPr="007E3F0A">
        <w:rPr>
          <w:rStyle w:val="Hypertext"/>
          <w:color w:val="000000" w:themeColor="text1"/>
          <w:u w:val="none"/>
        </w:rPr>
        <w:t>Manual Chapter 2515D</w:t>
      </w:r>
      <w:r w:rsidRPr="007E3F0A">
        <w:rPr>
          <w:color w:val="000000" w:themeColor="text1"/>
        </w:rPr>
        <w:t xml:space="preserve">, </w:t>
      </w:r>
      <w:r w:rsidR="00955089">
        <w:rPr>
          <w:color w:val="000000" w:themeColor="text1"/>
        </w:rPr>
        <w:t>“</w:t>
      </w:r>
      <w:r w:rsidRPr="007E3F0A">
        <w:rPr>
          <w:color w:val="000000" w:themeColor="text1"/>
        </w:rPr>
        <w:t>Plant Status</w:t>
      </w:r>
      <w:r w:rsidR="00553C7B">
        <w:rPr>
          <w:color w:val="000000" w:themeColor="text1"/>
        </w:rPr>
        <w:t>”</w:t>
      </w:r>
    </w:p>
    <w:p w14:paraId="4A93A0D4" w14:textId="573FF2A3" w:rsidR="001D46C2" w:rsidRPr="007E3F0A" w:rsidRDefault="001D46C2" w:rsidP="006556FD">
      <w:pPr>
        <w:pStyle w:val="BodyText"/>
        <w:numPr>
          <w:ilvl w:val="0"/>
          <w:numId w:val="17"/>
        </w:numPr>
        <w:rPr>
          <w:color w:val="000000" w:themeColor="text1"/>
        </w:rPr>
      </w:pPr>
      <w:r w:rsidRPr="00537CDB">
        <w:t>Inspection</w:t>
      </w:r>
      <w:r w:rsidRPr="007E3F0A">
        <w:rPr>
          <w:rStyle w:val="Hypertext"/>
          <w:color w:val="000000" w:themeColor="text1"/>
          <w:u w:val="none"/>
        </w:rPr>
        <w:t xml:space="preserve"> Procedure 71715</w:t>
      </w:r>
      <w:r w:rsidRPr="007E3F0A">
        <w:rPr>
          <w:color w:val="000000" w:themeColor="text1"/>
        </w:rPr>
        <w:t xml:space="preserve">, </w:t>
      </w:r>
      <w:r w:rsidR="00955089">
        <w:rPr>
          <w:color w:val="000000" w:themeColor="text1"/>
        </w:rPr>
        <w:t>“</w:t>
      </w:r>
      <w:r w:rsidRPr="007E3F0A">
        <w:rPr>
          <w:color w:val="000000" w:themeColor="text1"/>
        </w:rPr>
        <w:t>Sustained Control Room and Plant Observations</w:t>
      </w:r>
      <w:r w:rsidR="00955089">
        <w:rPr>
          <w:color w:val="000000" w:themeColor="text1"/>
        </w:rPr>
        <w:t>”</w:t>
      </w:r>
    </w:p>
    <w:p w14:paraId="0455AF71" w14:textId="5600D0E1" w:rsidR="001D46C2" w:rsidRPr="00757BC7" w:rsidRDefault="001D46C2" w:rsidP="006556FD">
      <w:pPr>
        <w:pStyle w:val="BodyText"/>
        <w:numPr>
          <w:ilvl w:val="0"/>
          <w:numId w:val="17"/>
        </w:numPr>
      </w:pPr>
      <w:r w:rsidRPr="007E3F0A">
        <w:rPr>
          <w:rStyle w:val="Hypertext"/>
          <w:color w:val="000000" w:themeColor="text1"/>
          <w:u w:val="none"/>
        </w:rPr>
        <w:t>Regulatory Guide 1.33</w:t>
      </w:r>
      <w:r w:rsidRPr="00757BC7">
        <w:t xml:space="preserve">, </w:t>
      </w:r>
      <w:r w:rsidR="00553C7B">
        <w:t>“</w:t>
      </w:r>
      <w:r w:rsidRPr="00757BC7">
        <w:t>QA Program Requirements</w:t>
      </w:r>
      <w:r w:rsidR="008043E8">
        <w:t xml:space="preserve"> </w:t>
      </w:r>
      <w:r w:rsidRPr="00757BC7">
        <w:t>(Operations)</w:t>
      </w:r>
      <w:r w:rsidR="00553C7B">
        <w:t>”</w:t>
      </w:r>
    </w:p>
    <w:p w14:paraId="163F0426" w14:textId="60D7D408" w:rsidR="00C7713F" w:rsidRPr="00757BC7" w:rsidRDefault="00C7713F" w:rsidP="006556FD">
      <w:pPr>
        <w:pStyle w:val="BodyText"/>
        <w:numPr>
          <w:ilvl w:val="0"/>
          <w:numId w:val="17"/>
        </w:numPr>
      </w:pPr>
      <w:r w:rsidRPr="00757BC7">
        <w:t>ANSI/ANS-3.2-1994,</w:t>
      </w:r>
      <w:r w:rsidR="006E2EB7">
        <w:t xml:space="preserve"> </w:t>
      </w:r>
      <w:r w:rsidR="00DC205F" w:rsidRPr="00757BC7">
        <w:t>“</w:t>
      </w:r>
      <w:r w:rsidRPr="00757BC7">
        <w:t>Administrative Controls and Quality Assurance for the Operational Phase of Nuclear Power Plants</w:t>
      </w:r>
      <w:r w:rsidR="00DC205F" w:rsidRPr="00757BC7">
        <w:t>”</w:t>
      </w:r>
    </w:p>
    <w:p w14:paraId="0135B559" w14:textId="77777777" w:rsidR="006125BC" w:rsidRDefault="001D46C2" w:rsidP="006125BC">
      <w:pPr>
        <w:pStyle w:val="JOURNALHeading2"/>
      </w:pPr>
      <w:r w:rsidRPr="00757BC7">
        <w:t>EVALUATION</w:t>
      </w:r>
      <w:r w:rsidR="006125BC">
        <w:t xml:space="preserve"> </w:t>
      </w:r>
      <w:r w:rsidRPr="00757BC7">
        <w:t>CRITERIA:</w:t>
      </w:r>
    </w:p>
    <w:p w14:paraId="5D05FE0F" w14:textId="195419B2" w:rsidR="001D46C2" w:rsidRPr="00757BC7" w:rsidRDefault="001D46C2" w:rsidP="0085256C">
      <w:pPr>
        <w:pStyle w:val="BodyText"/>
      </w:pPr>
      <w:r w:rsidRPr="00757BC7">
        <w:t>Upon completion of the tasks, you should be able to:</w:t>
      </w:r>
    </w:p>
    <w:p w14:paraId="2A1936CB" w14:textId="4669976D" w:rsidR="001D46C2" w:rsidRPr="00757BC7" w:rsidRDefault="00DC35A4" w:rsidP="006556FD">
      <w:pPr>
        <w:pStyle w:val="BodyText"/>
        <w:numPr>
          <w:ilvl w:val="0"/>
          <w:numId w:val="18"/>
        </w:numPr>
      </w:pPr>
      <w:r>
        <w:t>D</w:t>
      </w:r>
      <w:r w:rsidR="001D46C2" w:rsidRPr="00757BC7">
        <w:t>escribe the licensee</w:t>
      </w:r>
      <w:r w:rsidR="00074FD4" w:rsidRPr="00757BC7">
        <w:t>’</w:t>
      </w:r>
      <w:r w:rsidR="001D46C2" w:rsidRPr="00757BC7">
        <w:t xml:space="preserve">s processes for conduct of operations. </w:t>
      </w:r>
      <w:r w:rsidR="0010015E" w:rsidRPr="00757BC7">
        <w:t xml:space="preserve">The description should include activities such as: Use of Procedures, Independent Verification, Responsibilities of Licensed Operators, Definition of </w:t>
      </w:r>
      <w:r w:rsidR="00DC205F" w:rsidRPr="00757BC7">
        <w:t>“</w:t>
      </w:r>
      <w:r w:rsidR="0010015E" w:rsidRPr="00757BC7">
        <w:t>at the controls</w:t>
      </w:r>
      <w:r w:rsidR="00DC205F" w:rsidRPr="00757BC7">
        <w:t xml:space="preserve">” </w:t>
      </w:r>
      <w:r w:rsidR="0010015E" w:rsidRPr="00757BC7">
        <w:t xml:space="preserve">or other control room areas, Shift Manning and Turnover, Control of Evolutions, Equipment Status and Alignment, Annunciator Controls, and Entry into TS Limiting Conditions for Operation. </w:t>
      </w:r>
      <w:r w:rsidR="001D46C2" w:rsidRPr="00757BC7">
        <w:t>Where applicable, explain the regulatory requirements which require the development and implementation of these procedures.</w:t>
      </w:r>
    </w:p>
    <w:p w14:paraId="55EEBAC6" w14:textId="201A8EC2" w:rsidR="001D46C2" w:rsidRPr="00757BC7" w:rsidRDefault="001D46C2" w:rsidP="006556FD">
      <w:pPr>
        <w:pStyle w:val="BodyText"/>
        <w:numPr>
          <w:ilvl w:val="0"/>
          <w:numId w:val="18"/>
        </w:numPr>
      </w:pPr>
      <w:r w:rsidRPr="00757BC7">
        <w:t>Be able to identify active technical specifications (TS) limiting conditions for operation (LCOs) and major equipment out</w:t>
      </w:r>
      <w:r w:rsidR="006E2BF0">
        <w:t> </w:t>
      </w:r>
      <w:r w:rsidRPr="00757BC7">
        <w:t>of</w:t>
      </w:r>
      <w:r w:rsidR="006E2BF0">
        <w:t> </w:t>
      </w:r>
      <w:r w:rsidRPr="00757BC7">
        <w:t>service through reviews of control room documentation or status boards.</w:t>
      </w:r>
    </w:p>
    <w:p w14:paraId="48252657" w14:textId="34FABA1C" w:rsidR="001D46C2" w:rsidRPr="00757BC7" w:rsidRDefault="001D46C2" w:rsidP="006556FD">
      <w:pPr>
        <w:pStyle w:val="BodyText"/>
        <w:numPr>
          <w:ilvl w:val="0"/>
          <w:numId w:val="18"/>
        </w:numPr>
      </w:pPr>
      <w:r w:rsidRPr="00757BC7">
        <w:lastRenderedPageBreak/>
        <w:t>Tour the control room, observe operating practices, and determine if procedural guidance is being implemented correctly, operators are maintaining shift professionalism, and activities are properly controlled and coordinated.</w:t>
      </w:r>
    </w:p>
    <w:p w14:paraId="380B6D1A" w14:textId="77777777" w:rsidR="001D46C2" w:rsidRPr="00757BC7" w:rsidRDefault="001D46C2" w:rsidP="006556FD">
      <w:pPr>
        <w:pStyle w:val="BodyText"/>
        <w:numPr>
          <w:ilvl w:val="0"/>
          <w:numId w:val="18"/>
        </w:numPr>
      </w:pPr>
      <w:r w:rsidRPr="00757BC7">
        <w:t>Evaluate the adequacy of control room shift turnovers, response to annunciators, and control room communications.</w:t>
      </w:r>
    </w:p>
    <w:p w14:paraId="310CADC7" w14:textId="11C2A01D" w:rsidR="001D46C2" w:rsidRPr="00757BC7" w:rsidRDefault="001D46C2" w:rsidP="006556FD">
      <w:pPr>
        <w:pStyle w:val="BodyText"/>
        <w:numPr>
          <w:ilvl w:val="0"/>
          <w:numId w:val="18"/>
        </w:numPr>
      </w:pPr>
      <w:r w:rsidRPr="00757BC7">
        <w:t>Verify that procedures for annunciator controls such as disabled annunciators and nuisance alarms are implemented properly.</w:t>
      </w:r>
    </w:p>
    <w:p w14:paraId="159CDC60" w14:textId="77777777" w:rsidR="00537CDB" w:rsidRDefault="001D46C2" w:rsidP="005420E0">
      <w:pPr>
        <w:pStyle w:val="JOURNALHeading2"/>
      </w:pPr>
      <w:r w:rsidRPr="00757BC7">
        <w:t>TASKS:</w:t>
      </w:r>
    </w:p>
    <w:p w14:paraId="3EEA107E" w14:textId="180C74A1" w:rsidR="001D46C2" w:rsidRPr="00757BC7" w:rsidRDefault="001D46C2" w:rsidP="006556FD">
      <w:pPr>
        <w:pStyle w:val="BodyText"/>
        <w:numPr>
          <w:ilvl w:val="0"/>
          <w:numId w:val="19"/>
        </w:numPr>
      </w:pPr>
      <w:r w:rsidRPr="00757BC7">
        <w:t>Locate the listed references for your assigned or reference facility.</w:t>
      </w:r>
    </w:p>
    <w:p w14:paraId="4DFB639B" w14:textId="222F5A50" w:rsidR="001D46C2" w:rsidRPr="00757BC7" w:rsidRDefault="001D46C2" w:rsidP="006556FD">
      <w:pPr>
        <w:pStyle w:val="BodyText"/>
        <w:numPr>
          <w:ilvl w:val="0"/>
          <w:numId w:val="19"/>
        </w:numPr>
      </w:pPr>
      <w:r w:rsidRPr="00757BC7">
        <w:t>Review the licensee</w:t>
      </w:r>
      <w:r w:rsidR="00074FD4" w:rsidRPr="00757BC7">
        <w:t>’</w:t>
      </w:r>
      <w:r w:rsidRPr="00757BC7">
        <w:t>s procedures and develop an understanding of the licensee</w:t>
      </w:r>
      <w:r w:rsidR="00074FD4" w:rsidRPr="00757BC7">
        <w:t>’</w:t>
      </w:r>
      <w:r w:rsidRPr="00757BC7">
        <w:t>s expectations for the conduct of operations. These efforts should include comparison to implementation such as control room logs, equipment out</w:t>
      </w:r>
      <w:ins w:id="104" w:author="Author">
        <w:r w:rsidR="00A602C3">
          <w:noBreakHyphen/>
        </w:r>
      </w:ins>
      <w:r w:rsidRPr="00757BC7">
        <w:t>of</w:t>
      </w:r>
      <w:ins w:id="105" w:author="Author">
        <w:r w:rsidR="006E2BF0">
          <w:noBreakHyphen/>
        </w:r>
      </w:ins>
      <w:r w:rsidRPr="00757BC7">
        <w:t>service logs, standing orders, night orders, operator work-arounds, work control center activities, and briefings.</w:t>
      </w:r>
    </w:p>
    <w:p w14:paraId="00DFCB04" w14:textId="793B692A" w:rsidR="001D46C2" w:rsidRPr="00757BC7" w:rsidRDefault="001D46C2" w:rsidP="006556FD">
      <w:pPr>
        <w:pStyle w:val="BodyText"/>
        <w:numPr>
          <w:ilvl w:val="0"/>
          <w:numId w:val="19"/>
        </w:numPr>
      </w:pPr>
      <w:r w:rsidRPr="00757BC7">
        <w:t>Observe at least two different shift turnovers, including RO and SRO turnover and verify that activities are conducted in accordance with procedures.</w:t>
      </w:r>
    </w:p>
    <w:p w14:paraId="465575F6" w14:textId="773E6F68" w:rsidR="001D46C2" w:rsidRPr="00757BC7" w:rsidRDefault="001D46C2" w:rsidP="006556FD">
      <w:pPr>
        <w:pStyle w:val="BodyText"/>
        <w:numPr>
          <w:ilvl w:val="0"/>
          <w:numId w:val="19"/>
        </w:numPr>
      </w:pPr>
      <w:r w:rsidRPr="00757BC7">
        <w:t xml:space="preserve">Observe the implementation of tagging procedures, including development and review of at least one tagout, </w:t>
      </w:r>
      <w:r w:rsidR="00223CB7">
        <w:t>the placement</w:t>
      </w:r>
      <w:r w:rsidRPr="00757BC7">
        <w:t xml:space="preserve"> of tags, verifications of tags, and removal and restoration activities.</w:t>
      </w:r>
    </w:p>
    <w:p w14:paraId="78BB2B8B" w14:textId="3144F26D" w:rsidR="001D46C2" w:rsidRPr="00757BC7" w:rsidRDefault="001D46C2" w:rsidP="006556FD">
      <w:pPr>
        <w:pStyle w:val="BodyText"/>
        <w:numPr>
          <w:ilvl w:val="0"/>
          <w:numId w:val="19"/>
        </w:numPr>
      </w:pPr>
      <w:r w:rsidRPr="00757BC7">
        <w:t>Observe portions of a valve alignment/alignment verification involving an important system as necessary to understand the licensee</w:t>
      </w:r>
      <w:r w:rsidR="00074FD4" w:rsidRPr="00757BC7">
        <w:t>’</w:t>
      </w:r>
      <w:r w:rsidRPr="00757BC7">
        <w:t>s processes.</w:t>
      </w:r>
    </w:p>
    <w:p w14:paraId="081988BF" w14:textId="5FD53271" w:rsidR="001D46C2" w:rsidRPr="00757BC7" w:rsidRDefault="001D46C2" w:rsidP="006556FD">
      <w:pPr>
        <w:pStyle w:val="BodyText"/>
        <w:numPr>
          <w:ilvl w:val="0"/>
          <w:numId w:val="19"/>
        </w:numPr>
      </w:pPr>
      <w:r w:rsidRPr="00757BC7">
        <w:t xml:space="preserve">Perform the activities described in </w:t>
      </w:r>
      <w:ins w:id="106" w:author="Author">
        <w:r w:rsidR="00235E98">
          <w:t>IMC</w:t>
        </w:r>
      </w:ins>
      <w:r w:rsidRPr="00757BC7">
        <w:t xml:space="preserve"> 2515</w:t>
      </w:r>
      <w:ins w:id="107" w:author="Author">
        <w:r w:rsidR="00235E98">
          <w:t xml:space="preserve">, Appendix </w:t>
        </w:r>
      </w:ins>
      <w:r w:rsidRPr="00757BC7">
        <w:t xml:space="preserve">D, </w:t>
      </w:r>
      <w:ins w:id="108" w:author="Author">
        <w:r w:rsidR="00235E98">
          <w:t>“</w:t>
        </w:r>
      </w:ins>
      <w:r w:rsidRPr="00757BC7">
        <w:t>Plant Status.</w:t>
      </w:r>
      <w:ins w:id="109" w:author="Author">
        <w:r w:rsidR="00235E98">
          <w:t>”</w:t>
        </w:r>
      </w:ins>
    </w:p>
    <w:p w14:paraId="44D1A662" w14:textId="3D150D00" w:rsidR="001D46C2" w:rsidRPr="00757BC7" w:rsidRDefault="001D46C2" w:rsidP="00537CDB">
      <w:pPr>
        <w:pStyle w:val="BodyText3"/>
      </w:pPr>
      <w:r w:rsidRPr="00757BC7">
        <w:t>Meet with your supervisor or a qualified Operations inspector to discuss any questions that you may have as a result of these activities and demonstrate that you can meet the evaluation criteria listed above.</w:t>
      </w:r>
    </w:p>
    <w:p w14:paraId="33CEE509" w14:textId="4E5D6B46" w:rsidR="001D46C2" w:rsidRPr="00757BC7" w:rsidRDefault="001D46C2" w:rsidP="005420E0">
      <w:pPr>
        <w:pStyle w:val="JOURNALHeading2"/>
      </w:pPr>
      <w:r w:rsidRPr="00757BC7">
        <w:t>DOCUMENTATION:</w:t>
      </w:r>
      <w:r w:rsidR="004F565B" w:rsidRPr="00757BC7">
        <w:tab/>
      </w:r>
      <w:r w:rsidRPr="00757BC7">
        <w:t>OL</w:t>
      </w:r>
      <w:r w:rsidR="004F565B" w:rsidRPr="00757BC7">
        <w:t xml:space="preserve"> </w:t>
      </w:r>
      <w:r w:rsidRPr="00757BC7">
        <w:t>Examiner Proficiency Level Qualification Signature Card Item OJT-OLE-2</w:t>
      </w:r>
    </w:p>
    <w:p w14:paraId="3B2D935B" w14:textId="44ED6576" w:rsidR="001D46C2" w:rsidRPr="00757BC7" w:rsidRDefault="001D46C2" w:rsidP="00795EE0">
      <w:pPr>
        <w:pStyle w:val="JournalTOPIC"/>
      </w:pPr>
      <w:bookmarkStart w:id="110" w:name="_Toc143603953"/>
      <w:r w:rsidRPr="00757BC7">
        <w:lastRenderedPageBreak/>
        <w:t>(OJT-OLE-3) (L) Prepare, Administer, and Grade an Operating Test</w:t>
      </w:r>
      <w:bookmarkEnd w:id="110"/>
    </w:p>
    <w:p w14:paraId="3EEED97E" w14:textId="77777777" w:rsidR="00D56C9C" w:rsidRDefault="00D56C9C" w:rsidP="00D56C9C">
      <w:pPr>
        <w:pStyle w:val="JOURNALHeading2"/>
      </w:pPr>
      <w:r>
        <w:rPr>
          <w:bCs w:val="0"/>
        </w:rPr>
        <w:t>PURPOSE:</w:t>
      </w:r>
    </w:p>
    <w:p w14:paraId="66F6CCD4" w14:textId="66C94847" w:rsidR="001D46C2" w:rsidRPr="00757BC7" w:rsidRDefault="001D46C2" w:rsidP="00FA15AD">
      <w:pPr>
        <w:pStyle w:val="BodyText"/>
      </w:pPr>
      <w:r w:rsidRPr="00757BC7">
        <w:t>The purpose of this activity is to familiarize you with the procedures for preparing, administering,</w:t>
      </w:r>
      <w:r w:rsidR="00FA15AD">
        <w:t xml:space="preserve"> </w:t>
      </w:r>
      <w:r w:rsidRPr="00757BC7">
        <w:t>and grading an operating test in accordance with NUREG-1021.</w:t>
      </w:r>
    </w:p>
    <w:p w14:paraId="27DE0FC2" w14:textId="6025C9DE" w:rsidR="001D46C2" w:rsidRPr="00757BC7" w:rsidRDefault="001D46C2" w:rsidP="00FA15AD">
      <w:pPr>
        <w:pStyle w:val="JOURNALHeading2"/>
      </w:pPr>
      <w:r w:rsidRPr="00757BC7">
        <w:t>COMPETENCY</w:t>
      </w:r>
      <w:r w:rsidR="00FA15AD">
        <w:t xml:space="preserve"> </w:t>
      </w:r>
      <w:r w:rsidRPr="00757BC7">
        <w:t>AREA:</w:t>
      </w:r>
      <w:r w:rsidRPr="00757BC7">
        <w:tab/>
        <w:t>INSPECTION</w:t>
      </w:r>
      <w:r w:rsidR="00FA15AD">
        <w:t xml:space="preserve"> </w:t>
      </w:r>
      <w:r w:rsidRPr="00757BC7">
        <w:t>ASSESSMENT AND ENFORCEMENT</w:t>
      </w:r>
    </w:p>
    <w:p w14:paraId="2C93FC1D" w14:textId="1F1E2C21" w:rsidR="001D46C2" w:rsidRPr="00757BC7" w:rsidRDefault="001D46C2" w:rsidP="00026F02">
      <w:pPr>
        <w:pStyle w:val="JOURNALHeading2"/>
      </w:pPr>
      <w:r w:rsidRPr="00757BC7">
        <w:t>LEVEL OF</w:t>
      </w:r>
      <w:r w:rsidR="00026F02">
        <w:t xml:space="preserve"> </w:t>
      </w:r>
      <w:r w:rsidRPr="00757BC7">
        <w:t>EFFORT:</w:t>
      </w:r>
      <w:r w:rsidRPr="00757BC7">
        <w:tab/>
      </w:r>
      <w:r w:rsidR="001D0007">
        <w:t>150-</w:t>
      </w:r>
      <w:r w:rsidRPr="00757BC7">
        <w:t>200 hours</w:t>
      </w:r>
    </w:p>
    <w:p w14:paraId="577E4C36" w14:textId="77777777" w:rsidR="00C05DAA" w:rsidRDefault="001D46C2" w:rsidP="00026F02">
      <w:pPr>
        <w:pStyle w:val="JOURNALHeading2"/>
      </w:pPr>
      <w:r w:rsidRPr="00757BC7">
        <w:t>REFERENCES:</w:t>
      </w:r>
    </w:p>
    <w:p w14:paraId="443BAD24" w14:textId="7ECFF9CE" w:rsidR="001D46C2" w:rsidRPr="0066183E" w:rsidRDefault="001D46C2" w:rsidP="006556FD">
      <w:pPr>
        <w:pStyle w:val="BodyText"/>
        <w:numPr>
          <w:ilvl w:val="0"/>
          <w:numId w:val="14"/>
        </w:numPr>
      </w:pPr>
      <w:r w:rsidRPr="0066183E">
        <w:t>ES-2</w:t>
      </w:r>
      <w:r w:rsidR="00944E5C">
        <w:t>.1, ES-2.3</w:t>
      </w:r>
      <w:r w:rsidRPr="0066183E">
        <w:t xml:space="preserve">, </w:t>
      </w:r>
      <w:r w:rsidR="00944E5C">
        <w:t xml:space="preserve">and </w:t>
      </w:r>
      <w:r w:rsidRPr="0066183E">
        <w:t>ES-3</w:t>
      </w:r>
      <w:r w:rsidR="00944E5C">
        <w:t xml:space="preserve"> series </w:t>
      </w:r>
      <w:r w:rsidRPr="0066183E">
        <w:t xml:space="preserve">of </w:t>
      </w:r>
      <w:r w:rsidRPr="0066183E">
        <w:rPr>
          <w:rStyle w:val="Hypertext"/>
          <w:color w:val="000000" w:themeColor="text1"/>
          <w:u w:val="none"/>
        </w:rPr>
        <w:t>NUREG-1021</w:t>
      </w:r>
    </w:p>
    <w:p w14:paraId="406E184B" w14:textId="08148BF7" w:rsidR="001D46C2" w:rsidRPr="0066183E" w:rsidRDefault="003C058D" w:rsidP="006556FD">
      <w:pPr>
        <w:pStyle w:val="BodyText"/>
        <w:numPr>
          <w:ilvl w:val="0"/>
          <w:numId w:val="14"/>
        </w:numPr>
        <w:rPr>
          <w:color w:val="000000" w:themeColor="text1"/>
        </w:rPr>
      </w:pPr>
      <w:r w:rsidRPr="0066183E">
        <w:rPr>
          <w:color w:val="000000" w:themeColor="text1"/>
        </w:rPr>
        <w:t>K</w:t>
      </w:r>
      <w:r w:rsidR="005F4E98" w:rsidRPr="0066183E">
        <w:rPr>
          <w:color w:val="000000" w:themeColor="text1"/>
        </w:rPr>
        <w:t>nowledge and abilities catalog for the applicable reactor type (</w:t>
      </w:r>
      <w:r w:rsidR="005F4E98" w:rsidRPr="0066183E">
        <w:rPr>
          <w:rStyle w:val="Hypertext"/>
          <w:color w:val="000000" w:themeColor="text1"/>
          <w:u w:val="none"/>
        </w:rPr>
        <w:t>NUREG-1122,</w:t>
      </w:r>
      <w:r w:rsidR="005F4E98" w:rsidRPr="0066183E">
        <w:rPr>
          <w:color w:val="000000" w:themeColor="text1"/>
        </w:rPr>
        <w:t xml:space="preserve"> </w:t>
      </w:r>
      <w:r w:rsidR="005F4E98" w:rsidRPr="0066183E">
        <w:rPr>
          <w:rStyle w:val="Hypertext"/>
          <w:color w:val="000000" w:themeColor="text1"/>
          <w:u w:val="none"/>
        </w:rPr>
        <w:t xml:space="preserve">1123, </w:t>
      </w:r>
      <w:r w:rsidR="005F4E98" w:rsidRPr="0066183E">
        <w:rPr>
          <w:color w:val="000000" w:themeColor="text1"/>
        </w:rPr>
        <w:t>2103, or 2104</w:t>
      </w:r>
      <w:r w:rsidR="001D641F">
        <w:rPr>
          <w:color w:val="000000" w:themeColor="text1"/>
        </w:rPr>
        <w:t>)</w:t>
      </w:r>
    </w:p>
    <w:p w14:paraId="5AA6C365" w14:textId="77777777" w:rsidR="001D46C2" w:rsidRPr="0066183E" w:rsidRDefault="001D46C2" w:rsidP="006556FD">
      <w:pPr>
        <w:pStyle w:val="BodyText"/>
        <w:numPr>
          <w:ilvl w:val="0"/>
          <w:numId w:val="14"/>
        </w:numPr>
        <w:rPr>
          <w:color w:val="000000" w:themeColor="text1"/>
        </w:rPr>
      </w:pPr>
      <w:r w:rsidRPr="0066183E">
        <w:rPr>
          <w:color w:val="000000" w:themeColor="text1"/>
        </w:rPr>
        <w:t>Facility reference materials</w:t>
      </w:r>
    </w:p>
    <w:p w14:paraId="7C6F1095" w14:textId="77777777" w:rsidR="00DC1F2D" w:rsidRDefault="001D46C2" w:rsidP="00DC1F2D">
      <w:pPr>
        <w:pStyle w:val="JOURNALHeading2"/>
      </w:pPr>
      <w:r w:rsidRPr="00757BC7">
        <w:t>EVALUATION</w:t>
      </w:r>
      <w:r w:rsidR="00DC1F2D">
        <w:t xml:space="preserve"> </w:t>
      </w:r>
      <w:r w:rsidRPr="00757BC7">
        <w:t>CRITERIA:</w:t>
      </w:r>
    </w:p>
    <w:p w14:paraId="21D99767" w14:textId="0B48A1AD" w:rsidR="001D46C2" w:rsidRPr="00757BC7" w:rsidRDefault="001D46C2" w:rsidP="00DC1F2D">
      <w:pPr>
        <w:pStyle w:val="BodyText"/>
      </w:pPr>
      <w:r w:rsidRPr="00757BC7">
        <w:t xml:space="preserve">Complete the activities outlined in this guide and meet with the regional </w:t>
      </w:r>
      <w:r w:rsidR="00357610">
        <w:t xml:space="preserve">(or Program Office) </w:t>
      </w:r>
      <w:r w:rsidRPr="00757BC7">
        <w:t>OL BC to discuss any questions you may have. Upon completion of the tasks in this guide, you will have:</w:t>
      </w:r>
    </w:p>
    <w:p w14:paraId="02810EF9" w14:textId="185351A9" w:rsidR="001D46C2" w:rsidRPr="00757BC7" w:rsidRDefault="001D46C2" w:rsidP="006556FD">
      <w:pPr>
        <w:pStyle w:val="BodyText"/>
        <w:numPr>
          <w:ilvl w:val="0"/>
          <w:numId w:val="15"/>
        </w:numPr>
      </w:pPr>
      <w:r w:rsidRPr="00757BC7">
        <w:t>Demonstrated your understanding of the operating test development procedures by preparing an operating test that meets the requirements of NUREG-1021 and obtaining approval from the regional OL BC to administer the test. (Note that the regional OL BC can approve partial or shared examinations on a case-by-case basis to accommodate resource or scheduling needs, but the examiner must participate in all activities at a ≥50</w:t>
      </w:r>
      <w:r w:rsidR="00235E98">
        <w:t> </w:t>
      </w:r>
      <w:ins w:id="111" w:author="Author">
        <w:r w:rsidR="00235E98">
          <w:t>percent</w:t>
        </w:r>
      </w:ins>
      <w:r w:rsidRPr="00757BC7">
        <w:t xml:space="preserve"> level and demonstrate acceptable proficiency.)</w:t>
      </w:r>
    </w:p>
    <w:p w14:paraId="16F99436" w14:textId="77777777" w:rsidR="001D46C2" w:rsidRPr="00757BC7" w:rsidRDefault="001D46C2" w:rsidP="006556FD">
      <w:pPr>
        <w:pStyle w:val="BodyText"/>
        <w:numPr>
          <w:ilvl w:val="0"/>
          <w:numId w:val="15"/>
        </w:numPr>
      </w:pPr>
      <w:r w:rsidRPr="00757BC7">
        <w:t>Demonstrated your understanding of operating test administration procedures and techniques by satisfactorily administering a complete RO or instant SRO operating test.</w:t>
      </w:r>
    </w:p>
    <w:p w14:paraId="427A608D" w14:textId="5174E424" w:rsidR="001D46C2" w:rsidRPr="00757BC7" w:rsidRDefault="001D46C2" w:rsidP="006556FD">
      <w:pPr>
        <w:pStyle w:val="BodyText"/>
        <w:numPr>
          <w:ilvl w:val="0"/>
          <w:numId w:val="15"/>
        </w:numPr>
      </w:pPr>
      <w:r w:rsidRPr="00757BC7">
        <w:t>Demonstrated your understanding of the operating test grading and documentation procedures by satisfactorily grading and documenting your applicant</w:t>
      </w:r>
      <w:r w:rsidR="00074FD4" w:rsidRPr="00757BC7">
        <w:t>’</w:t>
      </w:r>
      <w:r w:rsidRPr="00757BC7">
        <w:t>s performance during the operating test</w:t>
      </w:r>
      <w:r w:rsidR="000D4843" w:rsidRPr="00757BC7">
        <w:t xml:space="preserve">. Review your licensing recommendations with the </w:t>
      </w:r>
      <w:r w:rsidR="00696463" w:rsidRPr="00757BC7">
        <w:t xml:space="preserve">Chief Examiner </w:t>
      </w:r>
      <w:r w:rsidRPr="00757BC7">
        <w:t>and the regional OL BC.</w:t>
      </w:r>
    </w:p>
    <w:p w14:paraId="49A90185" w14:textId="2D8D3EC0" w:rsidR="00C05DAA" w:rsidRDefault="001D46C2" w:rsidP="00DC1F2D">
      <w:pPr>
        <w:pStyle w:val="JOURNALHeading2"/>
      </w:pPr>
      <w:r w:rsidRPr="00757BC7">
        <w:t>TASKS:</w:t>
      </w:r>
    </w:p>
    <w:p w14:paraId="2324CE78" w14:textId="56BD9437" w:rsidR="001D46C2" w:rsidRPr="00757BC7" w:rsidRDefault="001D46C2" w:rsidP="006556FD">
      <w:pPr>
        <w:pStyle w:val="BodyText"/>
        <w:numPr>
          <w:ilvl w:val="0"/>
          <w:numId w:val="16"/>
        </w:numPr>
      </w:pPr>
      <w:r w:rsidRPr="00757BC7">
        <w:t>Using ES-2</w:t>
      </w:r>
      <w:r w:rsidR="00944E5C">
        <w:t>.</w:t>
      </w:r>
      <w:r w:rsidRPr="00757BC7">
        <w:t xml:space="preserve">1, </w:t>
      </w:r>
      <w:r w:rsidR="001D0007">
        <w:t xml:space="preserve">ES-2.3, </w:t>
      </w:r>
      <w:r w:rsidRPr="00757BC7">
        <w:t>ES-3</w:t>
      </w:r>
      <w:r w:rsidR="00944E5C">
        <w:t xml:space="preserve">.2, </w:t>
      </w:r>
      <w:r w:rsidR="001D0007">
        <w:t xml:space="preserve">ES-3.3, </w:t>
      </w:r>
      <w:r w:rsidR="00944E5C">
        <w:t>ES-3.4</w:t>
      </w:r>
      <w:r w:rsidRPr="00757BC7">
        <w:t xml:space="preserve">, and the reference material provided by the facility licensee, prepare a complete RO or instant SRO operating test outline, including the administrative topics, control room and facility walk-through, and dynamic simulator operating test categories. Submit the outline and all the forms and checklists </w:t>
      </w:r>
      <w:r w:rsidRPr="00757BC7">
        <w:lastRenderedPageBreak/>
        <w:t xml:space="preserve">required by </w:t>
      </w:r>
      <w:r w:rsidR="001D0007">
        <w:t xml:space="preserve">ES-2.3, </w:t>
      </w:r>
      <w:r w:rsidRPr="00757BC7">
        <w:t>ES</w:t>
      </w:r>
      <w:r w:rsidR="001D0007">
        <w:t>-3.2, ES-3.3, and ES-3.4</w:t>
      </w:r>
      <w:r w:rsidRPr="00757BC7">
        <w:t xml:space="preserve"> to the designated Chief Examiner for review and approval, then incorporate whatever changes are necessary prior to seeking supervisory approval to proceed with test development.</w:t>
      </w:r>
    </w:p>
    <w:p w14:paraId="7E2FBB66" w14:textId="06D4285F" w:rsidR="001D46C2" w:rsidRPr="00757BC7" w:rsidRDefault="001D46C2" w:rsidP="006556FD">
      <w:pPr>
        <w:pStyle w:val="BodyText"/>
        <w:numPr>
          <w:ilvl w:val="0"/>
          <w:numId w:val="16"/>
        </w:numPr>
      </w:pPr>
      <w:r w:rsidRPr="00757BC7">
        <w:t>Upon approval by the regional OL BC, use ES-</w:t>
      </w:r>
      <w:r w:rsidR="001D0007">
        <w:t>2.1, ES-2.3, ES-3.2, ES-3.4</w:t>
      </w:r>
      <w:r w:rsidRPr="00757BC7">
        <w:t xml:space="preserve">, and the reference material provided by the facility licensee to prepare test items (job performance measures and dynamic simulator scenarios) and quality checklists required to implement the approved test outline. Submit the test items and checklists required by </w:t>
      </w:r>
      <w:r w:rsidR="001D0007">
        <w:t xml:space="preserve">ES-2.3, </w:t>
      </w:r>
      <w:r w:rsidR="001D0007" w:rsidRPr="00757BC7">
        <w:t>ES</w:t>
      </w:r>
      <w:r w:rsidR="001D0007">
        <w:t xml:space="preserve">-3.2, ES-3.3, and ES-3.4 </w:t>
      </w:r>
      <w:r w:rsidRPr="00757BC7">
        <w:t>to the designated Chief Examiner for review and approval, then incorporate whatever changes are necessary prior to seeking supervisory approval to review the proposed test with the facility licensee.</w:t>
      </w:r>
    </w:p>
    <w:p w14:paraId="7C90EF96" w14:textId="253A913A" w:rsidR="001D46C2" w:rsidRPr="00757BC7" w:rsidRDefault="001D46C2" w:rsidP="006556FD">
      <w:pPr>
        <w:pStyle w:val="BodyText"/>
        <w:numPr>
          <w:ilvl w:val="0"/>
          <w:numId w:val="16"/>
        </w:numPr>
      </w:pPr>
      <w:r w:rsidRPr="00757BC7">
        <w:t xml:space="preserve">In accordance with </w:t>
      </w:r>
      <w:r w:rsidR="00C83CD7">
        <w:t xml:space="preserve">ES-2.1 and </w:t>
      </w:r>
      <w:r w:rsidRPr="00757BC7">
        <w:t>ES-2</w:t>
      </w:r>
      <w:r w:rsidR="001D0007">
        <w:t>.3</w:t>
      </w:r>
      <w:r w:rsidRPr="00757BC7">
        <w:t>, upon approval by the regional OL BC, and with the assistance of the designated Chief Examiner, review and validate the proposed operating test materials with the facility licensee.</w:t>
      </w:r>
    </w:p>
    <w:p w14:paraId="581831FF" w14:textId="77777777" w:rsidR="001D46C2" w:rsidRPr="00757BC7" w:rsidRDefault="001D46C2" w:rsidP="006556FD">
      <w:pPr>
        <w:pStyle w:val="BodyText"/>
        <w:numPr>
          <w:ilvl w:val="0"/>
          <w:numId w:val="16"/>
        </w:numPr>
      </w:pPr>
      <w:r w:rsidRPr="00757BC7">
        <w:t>Review the facility licensee</w:t>
      </w:r>
      <w:r w:rsidR="00074FD4" w:rsidRPr="00757BC7">
        <w:t>’</w:t>
      </w:r>
      <w:r w:rsidRPr="00757BC7">
        <w:t>s comments, incorporate changes in the test materials, as appropriate, and submit the final operating test and associated checklists to the designated Chief Examiner and regional OL BC for review and approval.</w:t>
      </w:r>
    </w:p>
    <w:p w14:paraId="295C6A4B" w14:textId="3066ED53" w:rsidR="001D46C2" w:rsidRPr="00757BC7" w:rsidRDefault="001D46C2" w:rsidP="006556FD">
      <w:pPr>
        <w:pStyle w:val="BodyText"/>
        <w:numPr>
          <w:ilvl w:val="0"/>
          <w:numId w:val="16"/>
        </w:numPr>
      </w:pPr>
      <w:r w:rsidRPr="00757BC7">
        <w:t>In coordination with the designated Chief Examiner, administer a complete RO or instant SRO operating test in accordance with ES-3</w:t>
      </w:r>
      <w:r w:rsidR="00C83CD7">
        <w:t>.5</w:t>
      </w:r>
      <w:r w:rsidR="00D4420F">
        <w:t xml:space="preserve"> (this operating test is not required to be the same as the operating test developed per this OJT)</w:t>
      </w:r>
      <w:r w:rsidRPr="00757BC7">
        <w:t xml:space="preserve">. Note that the entire operating test must be </w:t>
      </w:r>
      <w:r w:rsidR="00C10BC6">
        <w:t xml:space="preserve">reviewed </w:t>
      </w:r>
      <w:r w:rsidRPr="00757BC7">
        <w:t xml:space="preserve">by a certified Chief Examiner (preferably the regional OL BC if </w:t>
      </w:r>
      <w:r w:rsidR="00DE2BFC">
        <w:t xml:space="preserve">they are </w:t>
      </w:r>
      <w:r w:rsidRPr="00757BC7">
        <w:t xml:space="preserve">certified on the technology in question), who will step </w:t>
      </w:r>
      <w:proofErr w:type="gramStart"/>
      <w:r w:rsidRPr="00757BC7">
        <w:t>in</w:t>
      </w:r>
      <w:proofErr w:type="gramEnd"/>
      <w:r w:rsidRPr="00757BC7">
        <w:t xml:space="preserve"> if </w:t>
      </w:r>
      <w:r w:rsidR="00847491" w:rsidRPr="00757BC7">
        <w:t>necessary,</w:t>
      </w:r>
      <w:r w:rsidRPr="00757BC7">
        <w:t xml:space="preserve"> to ensure that a valid licensing decision can be made. The </w:t>
      </w:r>
      <w:r w:rsidR="00E27D73">
        <w:t xml:space="preserve">reviewer </w:t>
      </w:r>
      <w:r w:rsidRPr="00757BC7">
        <w:t>will provide verbal and written feedback regarding your test administration but should NOT discuss information that might bias your independent assessment of the applicant</w:t>
      </w:r>
      <w:r w:rsidR="00074FD4" w:rsidRPr="00757BC7">
        <w:t>’</w:t>
      </w:r>
      <w:r w:rsidRPr="00757BC7">
        <w:t>s performance.</w:t>
      </w:r>
    </w:p>
    <w:p w14:paraId="4D00B5B6" w14:textId="77AB4BB0" w:rsidR="001D46C2" w:rsidRPr="00757BC7" w:rsidRDefault="001D46C2" w:rsidP="006556FD">
      <w:pPr>
        <w:pStyle w:val="BodyText"/>
        <w:numPr>
          <w:ilvl w:val="0"/>
          <w:numId w:val="16"/>
        </w:numPr>
      </w:pPr>
      <w:r w:rsidRPr="00757BC7">
        <w:t>As soon as possible after administering the operating test, evaluate and document your applicant</w:t>
      </w:r>
      <w:r w:rsidR="00074FD4" w:rsidRPr="00757BC7">
        <w:t>’</w:t>
      </w:r>
      <w:r w:rsidRPr="00757BC7">
        <w:t>s performance and make an independent licensing recommendation in accordance with ES-3</w:t>
      </w:r>
      <w:r w:rsidR="00C83CD7">
        <w:t>.6</w:t>
      </w:r>
      <w:r w:rsidRPr="00757BC7">
        <w:t>. Submit Form</w:t>
      </w:r>
      <w:r w:rsidR="00C83CD7">
        <w:t>s</w:t>
      </w:r>
      <w:r w:rsidRPr="00757BC7">
        <w:t xml:space="preserve"> </w:t>
      </w:r>
      <w:r w:rsidR="00C83CD7">
        <w:t xml:space="preserve">3.6-1 through 3.6-6 </w:t>
      </w:r>
      <w:r w:rsidRPr="00757BC7">
        <w:t xml:space="preserve">and any supporting documentation to your </w:t>
      </w:r>
      <w:r w:rsidR="00C83CD7">
        <w:t>Chief Examiner</w:t>
      </w:r>
      <w:r w:rsidR="00C83CD7" w:rsidRPr="00757BC7">
        <w:t xml:space="preserve"> </w:t>
      </w:r>
      <w:r w:rsidRPr="00757BC7">
        <w:t>for review and approval.</w:t>
      </w:r>
    </w:p>
    <w:p w14:paraId="13F93392" w14:textId="77777777" w:rsidR="0002239C" w:rsidRDefault="001D46C2" w:rsidP="00DC1F2D">
      <w:pPr>
        <w:pStyle w:val="JOURNALHeading2"/>
      </w:pPr>
      <w:r w:rsidRPr="00757BC7">
        <w:t>DOCUMENTATION:</w:t>
      </w:r>
      <w:r w:rsidRPr="00757BC7">
        <w:tab/>
        <w:t>OL Examiner Signature and Certification Card OJT-OLE-3</w:t>
      </w:r>
    </w:p>
    <w:p w14:paraId="08B0718A" w14:textId="464698A5" w:rsidR="001D46C2" w:rsidRPr="00757BC7" w:rsidRDefault="001D46C2" w:rsidP="00795EE0">
      <w:pPr>
        <w:pStyle w:val="JournalTOPIC"/>
      </w:pPr>
      <w:bookmarkStart w:id="112" w:name="_Toc143603954"/>
      <w:r w:rsidRPr="00757BC7">
        <w:lastRenderedPageBreak/>
        <w:t>(OJT-OLE-4) Prepare, Administer, and Grade a Written Examination</w:t>
      </w:r>
      <w:bookmarkEnd w:id="112"/>
    </w:p>
    <w:p w14:paraId="538F18AB" w14:textId="77777777" w:rsidR="00D56C9C" w:rsidRDefault="00D56C9C" w:rsidP="00D56C9C">
      <w:pPr>
        <w:pStyle w:val="JOURNALHeading2"/>
      </w:pPr>
      <w:r>
        <w:rPr>
          <w:bCs w:val="0"/>
        </w:rPr>
        <w:t>PURPOSE:</w:t>
      </w:r>
    </w:p>
    <w:p w14:paraId="716D8383" w14:textId="51E36BC1" w:rsidR="001D46C2" w:rsidRPr="00757BC7" w:rsidRDefault="001D46C2" w:rsidP="00E00B57">
      <w:pPr>
        <w:pStyle w:val="BodyText"/>
      </w:pPr>
      <w:r w:rsidRPr="00757BC7">
        <w:t xml:space="preserve">The purpose of this activity is to familiarize you with the procedures for preparing, administering, and grading an initial </w:t>
      </w:r>
      <w:r w:rsidR="0079142E">
        <w:t>OL</w:t>
      </w:r>
      <w:r w:rsidRPr="00757BC7">
        <w:t xml:space="preserve"> written examination in accordance with NUREG-1021.</w:t>
      </w:r>
    </w:p>
    <w:p w14:paraId="14F72BEC" w14:textId="3EAD9030" w:rsidR="001D46C2" w:rsidRPr="00757BC7" w:rsidRDefault="001D46C2" w:rsidP="00E00B57">
      <w:pPr>
        <w:pStyle w:val="JOURNALHeading2"/>
      </w:pPr>
      <w:r w:rsidRPr="00757BC7">
        <w:t>COMPETENCY</w:t>
      </w:r>
      <w:r w:rsidR="00E00B57">
        <w:t xml:space="preserve"> </w:t>
      </w:r>
      <w:r w:rsidRPr="00757BC7">
        <w:t>AREA:</w:t>
      </w:r>
      <w:r w:rsidRPr="00757BC7">
        <w:tab/>
        <w:t>INSPECTION</w:t>
      </w:r>
      <w:r w:rsidR="00E00B57">
        <w:t xml:space="preserve"> </w:t>
      </w:r>
      <w:r w:rsidRPr="00757BC7">
        <w:t>ASSESSMENT AND ENFORCEMENT</w:t>
      </w:r>
    </w:p>
    <w:p w14:paraId="211FB3C4" w14:textId="402FBB0B" w:rsidR="001D46C2" w:rsidRPr="00757BC7" w:rsidRDefault="001D46C2" w:rsidP="009815FD">
      <w:pPr>
        <w:pStyle w:val="JOURNALHeading2"/>
      </w:pPr>
      <w:r w:rsidRPr="00757BC7">
        <w:t>LEVEL OF</w:t>
      </w:r>
      <w:r w:rsidR="009815FD">
        <w:t xml:space="preserve"> </w:t>
      </w:r>
      <w:r w:rsidRPr="00757BC7">
        <w:t>EFFORT:</w:t>
      </w:r>
      <w:r w:rsidRPr="00757BC7">
        <w:tab/>
        <w:t>300-500 hours</w:t>
      </w:r>
    </w:p>
    <w:p w14:paraId="79436998" w14:textId="77777777" w:rsidR="00A1320E" w:rsidRDefault="001D46C2" w:rsidP="009815FD">
      <w:pPr>
        <w:pStyle w:val="JOURNALHeading2"/>
      </w:pPr>
      <w:r w:rsidRPr="00757BC7">
        <w:t>REFERENCES:</w:t>
      </w:r>
    </w:p>
    <w:p w14:paraId="58403840" w14:textId="335565F9" w:rsidR="001D46C2" w:rsidRPr="006D53C0" w:rsidRDefault="001D46C2" w:rsidP="006556FD">
      <w:pPr>
        <w:pStyle w:val="BodyText"/>
        <w:numPr>
          <w:ilvl w:val="0"/>
          <w:numId w:val="61"/>
        </w:numPr>
      </w:pPr>
      <w:r w:rsidRPr="006D53C0">
        <w:t>ES-2</w:t>
      </w:r>
      <w:r w:rsidR="006F280D">
        <w:t>.</w:t>
      </w:r>
      <w:r w:rsidRPr="006D53C0">
        <w:t>1, ES-</w:t>
      </w:r>
      <w:r w:rsidR="006F280D">
        <w:t>2.3</w:t>
      </w:r>
      <w:r w:rsidRPr="006D53C0">
        <w:t xml:space="preserve">, </w:t>
      </w:r>
      <w:r w:rsidR="006F280D">
        <w:t>and ES-4 series</w:t>
      </w:r>
      <w:r w:rsidRPr="006D53C0">
        <w:t xml:space="preserve"> of </w:t>
      </w:r>
      <w:r w:rsidRPr="006D53C0">
        <w:rPr>
          <w:rStyle w:val="Hypertext"/>
          <w:color w:val="000000" w:themeColor="text1"/>
          <w:u w:val="none"/>
        </w:rPr>
        <w:t>NUREG-1021</w:t>
      </w:r>
    </w:p>
    <w:p w14:paraId="32BAC51E" w14:textId="25ADA54A" w:rsidR="003C058D" w:rsidRPr="006D53C0" w:rsidRDefault="003C058D" w:rsidP="006556FD">
      <w:pPr>
        <w:pStyle w:val="BodyText"/>
        <w:numPr>
          <w:ilvl w:val="0"/>
          <w:numId w:val="61"/>
        </w:numPr>
        <w:rPr>
          <w:color w:val="000000" w:themeColor="text1"/>
        </w:rPr>
      </w:pPr>
      <w:r w:rsidRPr="006D53C0">
        <w:rPr>
          <w:color w:val="000000" w:themeColor="text1"/>
        </w:rPr>
        <w:t>Knowledge and abilities catalog for the applicable reactor type (</w:t>
      </w:r>
      <w:r w:rsidRPr="006D53C0">
        <w:rPr>
          <w:rStyle w:val="Hypertext"/>
          <w:color w:val="000000" w:themeColor="text1"/>
          <w:u w:val="none"/>
        </w:rPr>
        <w:t>NUREG-1122,</w:t>
      </w:r>
      <w:r w:rsidRPr="006D53C0">
        <w:rPr>
          <w:color w:val="000000" w:themeColor="text1"/>
        </w:rPr>
        <w:t xml:space="preserve"> </w:t>
      </w:r>
      <w:r w:rsidRPr="006D53C0">
        <w:rPr>
          <w:rStyle w:val="Hypertext"/>
          <w:color w:val="000000" w:themeColor="text1"/>
          <w:u w:val="none"/>
        </w:rPr>
        <w:t xml:space="preserve">1123, </w:t>
      </w:r>
      <w:r w:rsidRPr="006D53C0">
        <w:rPr>
          <w:color w:val="000000" w:themeColor="text1"/>
        </w:rPr>
        <w:t>2103, or 2104</w:t>
      </w:r>
      <w:r w:rsidR="001D0007">
        <w:rPr>
          <w:color w:val="000000" w:themeColor="text1"/>
        </w:rPr>
        <w:t>)</w:t>
      </w:r>
    </w:p>
    <w:p w14:paraId="37877EBA" w14:textId="269B504B" w:rsidR="001D46C2" w:rsidRPr="009815FD" w:rsidRDefault="001D46C2" w:rsidP="009815FD">
      <w:pPr>
        <w:pStyle w:val="BodyText"/>
        <w:numPr>
          <w:ilvl w:val="0"/>
          <w:numId w:val="61"/>
        </w:numPr>
        <w:rPr>
          <w:color w:val="000000" w:themeColor="text1"/>
        </w:rPr>
      </w:pPr>
      <w:r w:rsidRPr="006D53C0">
        <w:rPr>
          <w:color w:val="000000" w:themeColor="text1"/>
        </w:rPr>
        <w:t>Facility reference materials</w:t>
      </w:r>
    </w:p>
    <w:p w14:paraId="1F680187" w14:textId="77777777" w:rsidR="002C6530" w:rsidRDefault="001D46C2" w:rsidP="002C6530">
      <w:pPr>
        <w:pStyle w:val="JOURNALHeading2"/>
      </w:pPr>
      <w:r w:rsidRPr="00757BC7">
        <w:t>EVALUATION</w:t>
      </w:r>
      <w:r w:rsidR="002C6530">
        <w:t xml:space="preserve"> </w:t>
      </w:r>
      <w:r w:rsidRPr="00757BC7">
        <w:t>CRITERIA:</w:t>
      </w:r>
    </w:p>
    <w:p w14:paraId="076B2943" w14:textId="3D05E40C" w:rsidR="001D46C2" w:rsidRPr="00757BC7" w:rsidRDefault="001D46C2" w:rsidP="002C6530">
      <w:pPr>
        <w:pStyle w:val="BodyText"/>
      </w:pPr>
      <w:r w:rsidRPr="00757BC7">
        <w:t xml:space="preserve">Complete the activities outlined in this guide and meet with the regional </w:t>
      </w:r>
      <w:r w:rsidR="00C86892">
        <w:t xml:space="preserve">(or Program Office) </w:t>
      </w:r>
      <w:r w:rsidRPr="00757BC7">
        <w:t>OL BC to discuss any questions you may have. Upon completion of the tasks in this guide, you will have:</w:t>
      </w:r>
    </w:p>
    <w:p w14:paraId="351A934E" w14:textId="19415BF5" w:rsidR="001D46C2" w:rsidRPr="00757BC7" w:rsidRDefault="001D46C2" w:rsidP="006556FD">
      <w:pPr>
        <w:pStyle w:val="BodyText"/>
        <w:numPr>
          <w:ilvl w:val="0"/>
          <w:numId w:val="62"/>
        </w:numPr>
      </w:pPr>
      <w:r w:rsidRPr="00757BC7">
        <w:t xml:space="preserve">Demonstrated your understanding of the written examination development procedures by preparing a written examination that meets the requirements of NUREG-1021 and obtaining approval from the regional OL BC to administer the examination. </w:t>
      </w:r>
      <w:bookmarkStart w:id="113" w:name="OLE_LINK1"/>
      <w:bookmarkStart w:id="114" w:name="OLE_LINK2"/>
      <w:r w:rsidRPr="00757BC7">
        <w:t>(Note that the regional OL BC can approve partial or shared examinations on a case-by-case basis to accommodate resource or scheduling needs, but the examiner must participate in all activities at a ≥50</w:t>
      </w:r>
      <w:r w:rsidR="003B3963">
        <w:t xml:space="preserve"> percent</w:t>
      </w:r>
      <w:r w:rsidRPr="00757BC7">
        <w:t xml:space="preserve"> level and demonstrate acceptable proficiency.)</w:t>
      </w:r>
      <w:bookmarkEnd w:id="113"/>
      <w:bookmarkEnd w:id="114"/>
    </w:p>
    <w:p w14:paraId="15F2109B" w14:textId="77777777" w:rsidR="001D46C2" w:rsidRPr="00757BC7" w:rsidRDefault="001D46C2" w:rsidP="006556FD">
      <w:pPr>
        <w:pStyle w:val="BodyText"/>
        <w:numPr>
          <w:ilvl w:val="0"/>
          <w:numId w:val="62"/>
        </w:numPr>
      </w:pPr>
      <w:r w:rsidRPr="00757BC7">
        <w:t>Demonstrated your understanding of written examination administration procedures.</w:t>
      </w:r>
    </w:p>
    <w:p w14:paraId="31272CF2" w14:textId="77777777" w:rsidR="001D46C2" w:rsidRPr="00757BC7" w:rsidRDefault="001D46C2" w:rsidP="006556FD">
      <w:pPr>
        <w:pStyle w:val="BodyText"/>
        <w:numPr>
          <w:ilvl w:val="0"/>
          <w:numId w:val="62"/>
        </w:numPr>
      </w:pPr>
      <w:r w:rsidRPr="00757BC7">
        <w:t xml:space="preserve">Demonstrated your understanding of the written examination grading procedures by satisfactorily grading and documenting the </w:t>
      </w:r>
      <w:r w:rsidR="0010015E" w:rsidRPr="00757BC7">
        <w:t>applicants</w:t>
      </w:r>
      <w:r w:rsidR="00074FD4" w:rsidRPr="00757BC7">
        <w:t>’</w:t>
      </w:r>
      <w:r w:rsidRPr="00757BC7">
        <w:t xml:space="preserve"> performance on the written examination you prepared and obtaining the regional OL BC</w:t>
      </w:r>
      <w:r w:rsidR="00074FD4" w:rsidRPr="00757BC7">
        <w:t>’</w:t>
      </w:r>
      <w:r w:rsidRPr="00757BC7">
        <w:t>s concurrence with your licensing recommendations.</w:t>
      </w:r>
    </w:p>
    <w:p w14:paraId="2989F470" w14:textId="6102CC0D" w:rsidR="009A61F4" w:rsidRDefault="001D46C2" w:rsidP="002C6530">
      <w:pPr>
        <w:pStyle w:val="JOURNALHeading2"/>
      </w:pPr>
      <w:r w:rsidRPr="00757BC7">
        <w:t>TASKS:</w:t>
      </w:r>
    </w:p>
    <w:p w14:paraId="20A3ACC4" w14:textId="014734E9" w:rsidR="001D46C2" w:rsidRPr="00757BC7" w:rsidRDefault="001D46C2" w:rsidP="006556FD">
      <w:pPr>
        <w:pStyle w:val="BodyText"/>
        <w:numPr>
          <w:ilvl w:val="0"/>
          <w:numId w:val="63"/>
        </w:numPr>
      </w:pPr>
      <w:r w:rsidRPr="00757BC7">
        <w:t>Using ES-2</w:t>
      </w:r>
      <w:r w:rsidR="006F280D">
        <w:t>.</w:t>
      </w:r>
      <w:r w:rsidRPr="00757BC7">
        <w:t>1, ES-</w:t>
      </w:r>
      <w:r w:rsidR="006F280D">
        <w:t>2.3</w:t>
      </w:r>
      <w:r w:rsidRPr="00757BC7">
        <w:t xml:space="preserve">, </w:t>
      </w:r>
      <w:r w:rsidR="006F280D">
        <w:t>ES-4.1</w:t>
      </w:r>
      <w:r w:rsidRPr="00757BC7">
        <w:t>, and the reference material provided by the facility licensee, prepare a</w:t>
      </w:r>
      <w:r w:rsidR="002311C8">
        <w:t xml:space="preserve"> </w:t>
      </w:r>
      <w:r w:rsidRPr="00757BC7">
        <w:t>RO and SRO written examination outline. Submit the outline and all the forms and checklists required by the ES to the designated Chief Examiner for review and</w:t>
      </w:r>
      <w:ins w:id="115" w:author="Author">
        <w:r w:rsidR="00B225F0">
          <w:t xml:space="preserve"> </w:t>
        </w:r>
      </w:ins>
      <w:r w:rsidRPr="00757BC7">
        <w:t>approval, then incorporate whatever changes are necessary prior to seeking supervisory approval to proceed with examination development.</w:t>
      </w:r>
    </w:p>
    <w:p w14:paraId="0750C492" w14:textId="57B523B3" w:rsidR="001D46C2" w:rsidRPr="00757BC7" w:rsidRDefault="001D46C2" w:rsidP="006556FD">
      <w:pPr>
        <w:pStyle w:val="BodyText"/>
        <w:numPr>
          <w:ilvl w:val="0"/>
          <w:numId w:val="63"/>
        </w:numPr>
      </w:pPr>
      <w:r w:rsidRPr="00757BC7">
        <w:lastRenderedPageBreak/>
        <w:t>Upon approval by the regional OL BC, use ES-4</w:t>
      </w:r>
      <w:r w:rsidR="006F280D">
        <w:t>.</w:t>
      </w:r>
      <w:r w:rsidRPr="00757BC7">
        <w:t xml:space="preserve">1, </w:t>
      </w:r>
      <w:r w:rsidR="006F280D">
        <w:t>ES-4.2</w:t>
      </w:r>
      <w:r w:rsidRPr="00757BC7">
        <w:t>, and the reference material provided by the facility licensee to select or prepare questions to implement the approved exam outline. Submit the proposed examination and checklists required b</w:t>
      </w:r>
      <w:r w:rsidR="001F32C4">
        <w:t>y ES-2.3 and ES-4.2</w:t>
      </w:r>
      <w:r w:rsidRPr="00757BC7">
        <w:t xml:space="preserve"> to the designated Chief Examiner for review and approval, then incorporate whatever changes are necessary prior to seeking supervisory approval to review the proposed exam with the facility licensee.</w:t>
      </w:r>
    </w:p>
    <w:p w14:paraId="33088A29" w14:textId="0F558FA6" w:rsidR="001D46C2" w:rsidRPr="00757BC7" w:rsidRDefault="001D46C2" w:rsidP="006556FD">
      <w:pPr>
        <w:pStyle w:val="BodyText"/>
        <w:numPr>
          <w:ilvl w:val="0"/>
          <w:numId w:val="63"/>
        </w:numPr>
      </w:pPr>
      <w:r w:rsidRPr="00757BC7">
        <w:t>In accordance with ES-2</w:t>
      </w:r>
      <w:r w:rsidR="001F32C4">
        <w:t>.3 and ES-4.2</w:t>
      </w:r>
      <w:r w:rsidRPr="00757BC7">
        <w:t xml:space="preserve"> upon approval by the regional OL BC, and with the assistance of the designated Chief Examiner, review the proposed examination with the facility licensee.</w:t>
      </w:r>
    </w:p>
    <w:p w14:paraId="18CC98CC" w14:textId="77777777" w:rsidR="001D46C2" w:rsidRPr="00757BC7" w:rsidRDefault="001D46C2" w:rsidP="006556FD">
      <w:pPr>
        <w:pStyle w:val="BodyText"/>
        <w:numPr>
          <w:ilvl w:val="0"/>
          <w:numId w:val="63"/>
        </w:numPr>
      </w:pPr>
      <w:r w:rsidRPr="00757BC7">
        <w:t>Review the facility licensee</w:t>
      </w:r>
      <w:r w:rsidR="00074FD4" w:rsidRPr="00757BC7">
        <w:t>’</w:t>
      </w:r>
      <w:r w:rsidRPr="00757BC7">
        <w:t>s comments, incorporate question changes, as appropriate, and submit the final examination and associated checklists to the designated Chief Examiner and regional OL BC for review and approval.</w:t>
      </w:r>
    </w:p>
    <w:p w14:paraId="56EE4762" w14:textId="7F0BAEC7" w:rsidR="001D46C2" w:rsidRPr="00757BC7" w:rsidRDefault="001D46C2" w:rsidP="006556FD">
      <w:pPr>
        <w:pStyle w:val="BodyText"/>
        <w:numPr>
          <w:ilvl w:val="0"/>
          <w:numId w:val="63"/>
        </w:numPr>
      </w:pPr>
      <w:r w:rsidRPr="00757BC7">
        <w:t>In coordination with the designated Chief Examiner, administer the written examination in accordance with ES-4</w:t>
      </w:r>
      <w:r w:rsidR="001F32C4">
        <w:t>.3</w:t>
      </w:r>
      <w:r w:rsidRPr="00757BC7">
        <w:t xml:space="preserve">. If the facility licensee will be </w:t>
      </w:r>
      <w:r w:rsidR="001F32C4">
        <w:t>administering</w:t>
      </w:r>
      <w:r w:rsidRPr="00757BC7">
        <w:t xml:space="preserve"> the </w:t>
      </w:r>
      <w:r w:rsidR="001F32C4">
        <w:t xml:space="preserve">written </w:t>
      </w:r>
      <w:r w:rsidRPr="00757BC7">
        <w:t xml:space="preserve">exam, review the proctoring instructions with the facility contact as specified in </w:t>
      </w:r>
      <w:r w:rsidR="00733EF8">
        <w:t>s</w:t>
      </w:r>
      <w:r w:rsidR="001F32C4">
        <w:t>ection B of ES</w:t>
      </w:r>
      <w:r w:rsidR="00023D30">
        <w:noBreakHyphen/>
      </w:r>
      <w:r w:rsidR="001F32C4">
        <w:t>1.2</w:t>
      </w:r>
      <w:r w:rsidRPr="00757BC7">
        <w:t xml:space="preserve">, and per </w:t>
      </w:r>
      <w:r w:rsidR="00733EF8">
        <w:t>s</w:t>
      </w:r>
      <w:r w:rsidRPr="00757BC7">
        <w:t xml:space="preserve">ection </w:t>
      </w:r>
      <w:r w:rsidR="001F32C4">
        <w:t>A</w:t>
      </w:r>
      <w:r w:rsidRPr="00757BC7">
        <w:t>.2 of ES-4</w:t>
      </w:r>
      <w:r w:rsidR="001F32C4">
        <w:t>.3</w:t>
      </w:r>
      <w:r w:rsidRPr="00757BC7">
        <w:t>, inspect the exam facilities and act as point of contact in the regional office while the exams are in progress.</w:t>
      </w:r>
    </w:p>
    <w:p w14:paraId="2EBBC74F" w14:textId="1197F891" w:rsidR="001D46C2" w:rsidRPr="00757BC7" w:rsidRDefault="001D46C2" w:rsidP="006556FD">
      <w:pPr>
        <w:pStyle w:val="BodyText"/>
        <w:numPr>
          <w:ilvl w:val="0"/>
          <w:numId w:val="63"/>
        </w:numPr>
      </w:pPr>
      <w:r w:rsidRPr="00757BC7">
        <w:t>Grade the examinations in accordance with ES-4</w:t>
      </w:r>
      <w:r w:rsidR="001F32C4">
        <w:t>.4</w:t>
      </w:r>
      <w:r w:rsidRPr="00757BC7">
        <w:t>. Develop and document proposed resolutions for any post-examination comments received from the facility licensee, complete the grading quality checklist, and forward the examination package to the Chief Examiner for review and approval.</w:t>
      </w:r>
    </w:p>
    <w:p w14:paraId="3689F122" w14:textId="77777777" w:rsidR="00FD46A7" w:rsidRDefault="001D46C2" w:rsidP="008A22FF">
      <w:pPr>
        <w:pStyle w:val="JOURNALHeading2"/>
      </w:pPr>
      <w:r w:rsidRPr="00757BC7">
        <w:t>DOCUMENTATION:</w:t>
      </w:r>
      <w:r w:rsidRPr="00757BC7">
        <w:tab/>
        <w:t>OL Examiner Signature and Certification Card OJT-OLE-4</w:t>
      </w:r>
    </w:p>
    <w:p w14:paraId="30BA1431" w14:textId="78BEB3C7" w:rsidR="001D46C2" w:rsidRPr="00757BC7" w:rsidRDefault="001D46C2" w:rsidP="00795EE0">
      <w:pPr>
        <w:pStyle w:val="JournalTOPIC"/>
      </w:pPr>
      <w:bookmarkStart w:id="116" w:name="_Toc143603955"/>
      <w:r w:rsidRPr="00757BC7">
        <w:lastRenderedPageBreak/>
        <w:t>(OJT-OLE-5) Requalification Inspection</w:t>
      </w:r>
      <w:bookmarkEnd w:id="116"/>
    </w:p>
    <w:p w14:paraId="5A104F8D" w14:textId="77777777" w:rsidR="00D56C9C" w:rsidRDefault="00D56C9C" w:rsidP="00D56C9C">
      <w:pPr>
        <w:pStyle w:val="JOURNALHeading2"/>
      </w:pPr>
      <w:r>
        <w:rPr>
          <w:bCs w:val="0"/>
        </w:rPr>
        <w:t>PURPOSE:</w:t>
      </w:r>
    </w:p>
    <w:p w14:paraId="19BAAE6C" w14:textId="42FC4A75" w:rsidR="000A00F8" w:rsidRPr="00757BC7" w:rsidRDefault="000A00F8" w:rsidP="008A22FF">
      <w:pPr>
        <w:pStyle w:val="BodyText"/>
      </w:pPr>
      <w:r w:rsidRPr="00757BC7">
        <w:t>The purpose of this activity is to familiarize you with inspector actions required to prepare and implement a requalification inspection in accordance with IP 71111.11.</w:t>
      </w:r>
    </w:p>
    <w:p w14:paraId="4165B014" w14:textId="6B6AB9CA" w:rsidR="000A00F8" w:rsidRPr="00757BC7" w:rsidRDefault="000A00F8" w:rsidP="008A22FF">
      <w:pPr>
        <w:pStyle w:val="JOURNALHeading2"/>
      </w:pPr>
      <w:r w:rsidRPr="00757BC7">
        <w:t>COMPETENCY</w:t>
      </w:r>
      <w:r w:rsidR="008A22FF">
        <w:t xml:space="preserve"> </w:t>
      </w:r>
      <w:r w:rsidRPr="00757BC7">
        <w:t>AREA:</w:t>
      </w:r>
      <w:r w:rsidRPr="00757BC7">
        <w:tab/>
        <w:t>INSPECTION</w:t>
      </w:r>
      <w:r w:rsidR="008A22FF">
        <w:t xml:space="preserve"> </w:t>
      </w:r>
      <w:r w:rsidRPr="00757BC7">
        <w:t>ASSESSMENT AND ENFORCEMENT</w:t>
      </w:r>
    </w:p>
    <w:p w14:paraId="79FA58F6" w14:textId="566B2D8A" w:rsidR="00B7207A" w:rsidRPr="00757BC7" w:rsidRDefault="000A00F8" w:rsidP="00D926B4">
      <w:pPr>
        <w:pStyle w:val="JOURNALHeading2"/>
      </w:pPr>
      <w:r w:rsidRPr="00757BC7">
        <w:t>LEVEL OF</w:t>
      </w:r>
      <w:r w:rsidR="00D926B4">
        <w:t xml:space="preserve"> </w:t>
      </w:r>
      <w:r w:rsidRPr="00757BC7">
        <w:t>EFFORT:</w:t>
      </w:r>
      <w:r w:rsidRPr="00757BC7">
        <w:tab/>
      </w:r>
      <w:r w:rsidR="00F02978" w:rsidRPr="00757BC7">
        <w:t>5</w:t>
      </w:r>
      <w:r w:rsidRPr="00757BC7">
        <w:t>0 hours</w:t>
      </w:r>
    </w:p>
    <w:p w14:paraId="2C4C069A" w14:textId="77777777" w:rsidR="0026385A" w:rsidRDefault="00B7207A" w:rsidP="008A22FF">
      <w:pPr>
        <w:pStyle w:val="JOURNALHeading2"/>
      </w:pPr>
      <w:r w:rsidRPr="00757BC7">
        <w:t>REFERENCES:</w:t>
      </w:r>
    </w:p>
    <w:p w14:paraId="1433D6B2" w14:textId="7A37AE04" w:rsidR="001D46C2" w:rsidRPr="00ED5BD9" w:rsidRDefault="001D46C2" w:rsidP="006556FD">
      <w:pPr>
        <w:pStyle w:val="BodyText"/>
        <w:numPr>
          <w:ilvl w:val="0"/>
          <w:numId w:val="12"/>
        </w:numPr>
      </w:pPr>
      <w:r w:rsidRPr="00ED5BD9">
        <w:rPr>
          <w:rStyle w:val="Hypertext"/>
          <w:color w:val="000000" w:themeColor="text1"/>
          <w:u w:val="none"/>
        </w:rPr>
        <w:t>IP 71111.11</w:t>
      </w:r>
      <w:r w:rsidRPr="00ED5BD9">
        <w:t xml:space="preserve">, </w:t>
      </w:r>
      <w:r w:rsidR="00C74CAA" w:rsidRPr="00ED5BD9">
        <w:t>“</w:t>
      </w:r>
      <w:r w:rsidRPr="00ED5BD9">
        <w:t>Licensed Operator Requalification Program</w:t>
      </w:r>
      <w:r w:rsidR="00C74CAA" w:rsidRPr="00ED5BD9">
        <w:t>”</w:t>
      </w:r>
    </w:p>
    <w:p w14:paraId="23C031EC" w14:textId="77777777" w:rsidR="00CB1CC8" w:rsidRPr="00ED5BD9" w:rsidRDefault="001D46C2" w:rsidP="006556FD">
      <w:pPr>
        <w:pStyle w:val="BodyText"/>
        <w:numPr>
          <w:ilvl w:val="0"/>
          <w:numId w:val="12"/>
        </w:numPr>
        <w:rPr>
          <w:color w:val="000000" w:themeColor="text1"/>
        </w:rPr>
      </w:pPr>
      <w:r w:rsidRPr="00ED5BD9">
        <w:rPr>
          <w:rStyle w:val="Hypertext"/>
          <w:color w:val="000000" w:themeColor="text1"/>
          <w:u w:val="none"/>
        </w:rPr>
        <w:t>IMC 0609, Appendix I</w:t>
      </w:r>
      <w:r w:rsidRPr="00ED5BD9">
        <w:rPr>
          <w:color w:val="000000" w:themeColor="text1"/>
        </w:rPr>
        <w:t xml:space="preserve">, </w:t>
      </w:r>
      <w:r w:rsidR="00C74CAA" w:rsidRPr="00ED5BD9">
        <w:rPr>
          <w:color w:val="000000" w:themeColor="text1"/>
        </w:rPr>
        <w:t>“</w:t>
      </w:r>
      <w:r w:rsidRPr="00ED5BD9">
        <w:rPr>
          <w:color w:val="000000" w:themeColor="text1"/>
        </w:rPr>
        <w:t>Operator Requalification Human Performance Significance Determination Process</w:t>
      </w:r>
      <w:r w:rsidR="00C74CAA" w:rsidRPr="00ED5BD9">
        <w:rPr>
          <w:color w:val="000000" w:themeColor="text1"/>
        </w:rPr>
        <w:t>”</w:t>
      </w:r>
    </w:p>
    <w:p w14:paraId="1F47FA9C" w14:textId="61FB89BA" w:rsidR="001D46C2" w:rsidRPr="00757BC7" w:rsidRDefault="00CB1CC8" w:rsidP="006556FD">
      <w:pPr>
        <w:pStyle w:val="BodyText"/>
        <w:numPr>
          <w:ilvl w:val="0"/>
          <w:numId w:val="12"/>
        </w:numPr>
      </w:pPr>
      <w:r w:rsidRPr="00ED5BD9">
        <w:rPr>
          <w:rStyle w:val="Hypertext"/>
          <w:color w:val="000000" w:themeColor="text1"/>
          <w:u w:val="none"/>
        </w:rPr>
        <w:t>The Requalification Inspection section of the Operator Licensing Program Feedback</w:t>
      </w:r>
      <w:r w:rsidRPr="00ED5BD9">
        <w:rPr>
          <w:color w:val="000000" w:themeColor="text1"/>
        </w:rPr>
        <w:t xml:space="preserve"> </w:t>
      </w:r>
      <w:r w:rsidRPr="00757BC7">
        <w:t>(</w:t>
      </w:r>
      <w:hyperlink r:id="rId31" w:history="1">
        <w:r w:rsidR="00DD2AC9" w:rsidRPr="000D6D89">
          <w:rPr>
            <w:rStyle w:val="Hyperlink"/>
          </w:rPr>
          <w:t>https://www.nrc.gov/reactors/operator-licensing/prog-feedback.html</w:t>
        </w:r>
      </w:hyperlink>
      <w:r w:rsidR="00816A8D">
        <w:t>)</w:t>
      </w:r>
    </w:p>
    <w:p w14:paraId="0ED8A7D6" w14:textId="278A90D5" w:rsidR="001D4442" w:rsidRPr="00D926B4" w:rsidRDefault="005C73A6" w:rsidP="00D926B4">
      <w:pPr>
        <w:pStyle w:val="BodyText"/>
        <w:numPr>
          <w:ilvl w:val="0"/>
          <w:numId w:val="12"/>
        </w:numPr>
      </w:pPr>
      <w:r w:rsidRPr="00757BC7">
        <w:t>IP 41502, “Nuclear Power Plant Simulation Facilities”</w:t>
      </w:r>
    </w:p>
    <w:p w14:paraId="1E1F0DAA" w14:textId="6E945CB7" w:rsidR="0026385A" w:rsidRPr="00D926B4" w:rsidRDefault="000E5746" w:rsidP="00D926B4">
      <w:pPr>
        <w:pStyle w:val="JOURNALHeading2"/>
      </w:pPr>
      <w:r w:rsidRPr="00757BC7">
        <w:t>EVALUATION</w:t>
      </w:r>
      <w:r w:rsidR="00D926B4">
        <w:t xml:space="preserve"> </w:t>
      </w:r>
      <w:r w:rsidRPr="00757BC7">
        <w:t>CRITERIA:</w:t>
      </w:r>
    </w:p>
    <w:p w14:paraId="56474BA2" w14:textId="7B3124AC" w:rsidR="000E5746" w:rsidRPr="00757BC7" w:rsidRDefault="000E5746" w:rsidP="00D926B4">
      <w:pPr>
        <w:pStyle w:val="BodyText"/>
      </w:pPr>
      <w:r w:rsidRPr="00757BC7">
        <w:t>Demonstrate your understanding of how to evaluate a licensee’s requalification program by conducting an inspection in accordance with IP 71111.11.</w:t>
      </w:r>
    </w:p>
    <w:p w14:paraId="773EA274" w14:textId="1C611A00" w:rsidR="005B5DF2" w:rsidRDefault="000E5746" w:rsidP="00D926B4">
      <w:pPr>
        <w:pStyle w:val="JOURNALHeading2"/>
      </w:pPr>
      <w:r w:rsidRPr="00757BC7">
        <w:t>TASKS:</w:t>
      </w:r>
    </w:p>
    <w:p w14:paraId="502A160F" w14:textId="353BD30B" w:rsidR="000E5746" w:rsidRDefault="000E5746" w:rsidP="006556FD">
      <w:pPr>
        <w:pStyle w:val="BodyText"/>
        <w:numPr>
          <w:ilvl w:val="0"/>
          <w:numId w:val="13"/>
        </w:numPr>
      </w:pPr>
      <w:r w:rsidRPr="00757BC7">
        <w:t>Review OJT-4 in IMC 1245, Appendix A to familiarize yourself with inspector actions to prepare and implement baseline inspections.</w:t>
      </w:r>
    </w:p>
    <w:p w14:paraId="25381D64" w14:textId="06B48C2E" w:rsidR="00D4306E" w:rsidRPr="00757BC7" w:rsidRDefault="00D4306E" w:rsidP="006556FD">
      <w:pPr>
        <w:pStyle w:val="BodyText"/>
        <w:numPr>
          <w:ilvl w:val="0"/>
          <w:numId w:val="13"/>
        </w:numPr>
      </w:pPr>
      <w:r>
        <w:t xml:space="preserve">Observe one requalification inspection, including the entrance meeting, debriefs, and requalification program inspection activities performed per IP 71111.11 by the examiners. If </w:t>
      </w:r>
      <w:r w:rsidR="00223CB7">
        <w:t xml:space="preserve">you are </w:t>
      </w:r>
      <w:r>
        <w:t xml:space="preserve">Appendix A qualified, </w:t>
      </w:r>
      <w:r w:rsidR="00D919C4">
        <w:t>perform some inspection activities under the supervision of a fully</w:t>
      </w:r>
      <w:ins w:id="117" w:author="Author">
        <w:r w:rsidR="00FD4C60">
          <w:noBreakHyphen/>
        </w:r>
      </w:ins>
      <w:r w:rsidR="00D919C4">
        <w:t>qualified examiner or inspector.</w:t>
      </w:r>
    </w:p>
    <w:p w14:paraId="1A0949C4" w14:textId="33B6CFFA" w:rsidR="000E5746" w:rsidRPr="00757BC7" w:rsidRDefault="000E5746" w:rsidP="006556FD">
      <w:pPr>
        <w:pStyle w:val="BodyText"/>
        <w:numPr>
          <w:ilvl w:val="0"/>
          <w:numId w:val="13"/>
        </w:numPr>
      </w:pPr>
      <w:r w:rsidRPr="00757BC7">
        <w:t xml:space="preserve">Review the references and refer any questions to a qualified </w:t>
      </w:r>
      <w:r w:rsidR="0079142E">
        <w:t>OL</w:t>
      </w:r>
      <w:r w:rsidRPr="00757BC7">
        <w:t xml:space="preserve"> examiner.</w:t>
      </w:r>
    </w:p>
    <w:p w14:paraId="7C25360D" w14:textId="77777777" w:rsidR="001D4442" w:rsidRPr="00757BC7" w:rsidRDefault="001D4442" w:rsidP="00D926B4">
      <w:pPr>
        <w:pStyle w:val="JOURNALHeading2"/>
      </w:pPr>
      <w:r w:rsidRPr="00757BC7">
        <w:t>DOCUMENTATION:</w:t>
      </w:r>
      <w:r w:rsidRPr="00757BC7">
        <w:tab/>
        <w:t>OL Examiner Signature and Certification Card OJT-OLE-5</w:t>
      </w:r>
    </w:p>
    <w:p w14:paraId="62A2B139" w14:textId="77777777" w:rsidR="001D46C2" w:rsidRPr="00757BC7" w:rsidRDefault="001D46C2" w:rsidP="009378D1">
      <w:pPr>
        <w:pStyle w:val="BodyText"/>
        <w:sectPr w:rsidR="001D46C2" w:rsidRPr="00757BC7" w:rsidSect="00B752DD">
          <w:headerReference w:type="default" r:id="rId32"/>
          <w:pgSz w:w="12240" w:h="15840" w:code="1"/>
          <w:pgMar w:top="1440" w:right="1440" w:bottom="1440" w:left="1440" w:header="720" w:footer="720" w:gutter="0"/>
          <w:cols w:space="720"/>
          <w:noEndnote/>
          <w:docGrid w:linePitch="326"/>
        </w:sectPr>
      </w:pPr>
    </w:p>
    <w:p w14:paraId="3FBE1047" w14:textId="061DE7E4" w:rsidR="001D46C2" w:rsidRPr="00757BC7" w:rsidRDefault="001D46C2" w:rsidP="001F78AA">
      <w:pPr>
        <w:pStyle w:val="SectionTitlePage"/>
      </w:pPr>
      <w:bookmarkStart w:id="118" w:name="_Toc143603956"/>
      <w:r w:rsidRPr="00757BC7">
        <w:lastRenderedPageBreak/>
        <w:t>Additional Chief Examiner OJT Activities</w:t>
      </w:r>
      <w:bookmarkEnd w:id="118"/>
    </w:p>
    <w:p w14:paraId="798342EA" w14:textId="77777777" w:rsidR="001D46C2" w:rsidRPr="00757BC7" w:rsidRDefault="001D46C2" w:rsidP="009378D1">
      <w:pPr>
        <w:pStyle w:val="BodyText"/>
        <w:sectPr w:rsidR="001D46C2" w:rsidRPr="00757BC7" w:rsidSect="00B752DD">
          <w:headerReference w:type="default" r:id="rId33"/>
          <w:pgSz w:w="12240" w:h="15840" w:code="1"/>
          <w:pgMar w:top="1440" w:right="1440" w:bottom="1440" w:left="1440" w:header="720" w:footer="720" w:gutter="0"/>
          <w:cols w:space="720"/>
          <w:vAlign w:val="center"/>
          <w:noEndnote/>
          <w:docGrid w:linePitch="326"/>
        </w:sectPr>
      </w:pPr>
    </w:p>
    <w:p w14:paraId="3BAB0405" w14:textId="1D2FD965" w:rsidR="001D46C2" w:rsidRPr="00757BC7" w:rsidRDefault="001D46C2" w:rsidP="00A61A88">
      <w:pPr>
        <w:pStyle w:val="BodyText"/>
      </w:pPr>
      <w:r w:rsidRPr="00757BC7">
        <w:lastRenderedPageBreak/>
        <w:t>These additional OJT activities require Chief Examiner candidates to oversee examination-related work at reactor facilities and in the regional office. These activities are designed to allow Chief Examiner candidates to observe and perform key tasks under controlled circumstances.</w:t>
      </w:r>
    </w:p>
    <w:p w14:paraId="074C62A5" w14:textId="77777777" w:rsidR="001D46C2" w:rsidRPr="00757BC7" w:rsidRDefault="001D46C2" w:rsidP="00A61A88">
      <w:pPr>
        <w:pStyle w:val="BodyText"/>
      </w:pPr>
      <w:r w:rsidRPr="00757BC7">
        <w:t>The following general guidance applies as you complete the Chief Examiner OJT activities:</w:t>
      </w:r>
    </w:p>
    <w:p w14:paraId="4136BC90" w14:textId="7085C0EB" w:rsidR="001D46C2" w:rsidRPr="00757BC7" w:rsidRDefault="001D46C2" w:rsidP="00A61A88">
      <w:pPr>
        <w:pStyle w:val="ListBullet2"/>
      </w:pPr>
      <w:r w:rsidRPr="00757BC7">
        <w:t xml:space="preserve">The activities should generally be completed in the order in which they are presented, unless otherwise directed by the regional </w:t>
      </w:r>
      <w:r w:rsidR="002E471F">
        <w:t xml:space="preserve">or Program Office </w:t>
      </w:r>
      <w:r w:rsidRPr="00757BC7">
        <w:t>OL BC.</w:t>
      </w:r>
    </w:p>
    <w:p w14:paraId="744F3498" w14:textId="77777777" w:rsidR="001D46C2" w:rsidRPr="00757BC7" w:rsidRDefault="001D46C2" w:rsidP="00A61A88">
      <w:pPr>
        <w:pStyle w:val="ListBullet2"/>
      </w:pPr>
      <w:r w:rsidRPr="00757BC7">
        <w:t>All parts of each activity must be completed.</w:t>
      </w:r>
    </w:p>
    <w:p w14:paraId="5E17A188" w14:textId="3C528FEE" w:rsidR="001D46C2" w:rsidRPr="00757BC7" w:rsidRDefault="001D46C2" w:rsidP="00A61A88">
      <w:pPr>
        <w:pStyle w:val="ListBullet2"/>
      </w:pPr>
      <w:r w:rsidRPr="00757BC7">
        <w:t xml:space="preserve">The regional </w:t>
      </w:r>
      <w:r w:rsidR="002E471F">
        <w:t>or Program Of</w:t>
      </w:r>
      <w:r w:rsidR="00700492">
        <w:t>f</w:t>
      </w:r>
      <w:r w:rsidR="002E471F">
        <w:t xml:space="preserve">ice </w:t>
      </w:r>
      <w:r w:rsidRPr="00757BC7">
        <w:t>OL BC will act as a resource as you complete each activity. Discuss any questions you may have about how a task must be done or how the guidance is applied. The OL BC may also designate a qualified Chief Examiner to work with you as you complete the various activities.</w:t>
      </w:r>
    </w:p>
    <w:p w14:paraId="1BDC060B" w14:textId="46686D1C" w:rsidR="00FD46A7" w:rsidRDefault="001D46C2" w:rsidP="00A61A88">
      <w:pPr>
        <w:pStyle w:val="ListBullet2"/>
      </w:pPr>
      <w:r w:rsidRPr="00757BC7">
        <w:t xml:space="preserve">You are responsible for keeping track of what tasks you have completed. Be sure that you have completed all aspects of an OJT activity before you meet with the regional </w:t>
      </w:r>
      <w:r w:rsidR="002E471F">
        <w:t xml:space="preserve">or Program Office </w:t>
      </w:r>
      <w:r w:rsidRPr="00757BC7">
        <w:t>OL BC for evaluation.</w:t>
      </w:r>
    </w:p>
    <w:p w14:paraId="0E6DC6D9" w14:textId="13331F00" w:rsidR="001D46C2" w:rsidRPr="00757BC7" w:rsidRDefault="001D46C2" w:rsidP="00A76252">
      <w:pPr>
        <w:pStyle w:val="JournalTOPIC"/>
      </w:pPr>
      <w:bookmarkStart w:id="119" w:name="_Toc143603957"/>
      <w:r w:rsidRPr="00757BC7">
        <w:lastRenderedPageBreak/>
        <w:t xml:space="preserve">(OJT-OLE-6) Participate on at Least Two Licensing Examination Teams </w:t>
      </w:r>
      <w:r w:rsidR="00C4580F">
        <w:br/>
      </w:r>
      <w:r w:rsidRPr="00757BC7">
        <w:t>(as a fully-qualified OL Examiner)</w:t>
      </w:r>
      <w:bookmarkEnd w:id="119"/>
    </w:p>
    <w:p w14:paraId="33FE2B28" w14:textId="77777777" w:rsidR="00D56C9C" w:rsidRDefault="00D56C9C" w:rsidP="00D56C9C">
      <w:pPr>
        <w:pStyle w:val="JOURNALHeading2"/>
      </w:pPr>
      <w:r>
        <w:rPr>
          <w:bCs w:val="0"/>
        </w:rPr>
        <w:t>PURPOSE:</w:t>
      </w:r>
    </w:p>
    <w:p w14:paraId="088A7882" w14:textId="13187F93" w:rsidR="001D46C2" w:rsidRPr="00757BC7" w:rsidRDefault="001D46C2" w:rsidP="002E0966">
      <w:pPr>
        <w:pStyle w:val="BodyText"/>
      </w:pPr>
      <w:r w:rsidRPr="00757BC7">
        <w:t xml:space="preserve">This OJT </w:t>
      </w:r>
      <w:r w:rsidR="00304669">
        <w:t>a</w:t>
      </w:r>
      <w:r w:rsidRPr="00757BC7">
        <w:t>ctivity is intended to increase the Chief Examiner candidate</w:t>
      </w:r>
      <w:r w:rsidR="00074FD4" w:rsidRPr="00757BC7">
        <w:t>’</w:t>
      </w:r>
      <w:r w:rsidRPr="00757BC7">
        <w:t xml:space="preserve">s proficiency in implementing the </w:t>
      </w:r>
      <w:r w:rsidR="0079142E">
        <w:t>OL</w:t>
      </w:r>
      <w:r w:rsidRPr="00757BC7">
        <w:t xml:space="preserve"> examination procedures.</w:t>
      </w:r>
    </w:p>
    <w:p w14:paraId="387C9704" w14:textId="781D6D22" w:rsidR="001D46C2" w:rsidRPr="00757BC7" w:rsidRDefault="001D46C2" w:rsidP="00D5149A">
      <w:pPr>
        <w:pStyle w:val="JOURNALHeading2"/>
      </w:pPr>
      <w:r w:rsidRPr="00757BC7">
        <w:t>COMPETENCY</w:t>
      </w:r>
      <w:r w:rsidR="00D5149A">
        <w:t xml:space="preserve"> </w:t>
      </w:r>
      <w:r w:rsidRPr="00757BC7">
        <w:t>AREA:</w:t>
      </w:r>
      <w:r w:rsidRPr="00757BC7">
        <w:tab/>
        <w:t>INSPECTION</w:t>
      </w:r>
      <w:r w:rsidR="00D5149A">
        <w:t xml:space="preserve"> </w:t>
      </w:r>
      <w:r w:rsidRPr="00757BC7">
        <w:t>ASSESSMENT AND ENFORCEMENT</w:t>
      </w:r>
    </w:p>
    <w:p w14:paraId="31FBDEFD" w14:textId="376493E7" w:rsidR="001D46C2" w:rsidRPr="00757BC7" w:rsidRDefault="001D46C2" w:rsidP="00D5149A">
      <w:pPr>
        <w:pStyle w:val="JOURNALHeading2"/>
      </w:pPr>
      <w:r w:rsidRPr="00757BC7">
        <w:t>LEVEL OF</w:t>
      </w:r>
      <w:r w:rsidR="00D5149A">
        <w:t xml:space="preserve"> </w:t>
      </w:r>
      <w:r w:rsidRPr="00757BC7">
        <w:t>EFFORT:</w:t>
      </w:r>
      <w:r w:rsidRPr="00757BC7">
        <w:tab/>
        <w:t>300 hours</w:t>
      </w:r>
    </w:p>
    <w:p w14:paraId="5892C3AA" w14:textId="751622BC" w:rsidR="001D46C2" w:rsidRPr="00757BC7" w:rsidRDefault="001D46C2" w:rsidP="00D5149A">
      <w:pPr>
        <w:pStyle w:val="JOURNALHeading2"/>
      </w:pPr>
      <w:r w:rsidRPr="00757BC7">
        <w:t>REFERENCES:</w:t>
      </w:r>
      <w:r w:rsidRPr="00757BC7">
        <w:tab/>
      </w:r>
      <w:r w:rsidRPr="00586250">
        <w:rPr>
          <w:rStyle w:val="Hypertext"/>
          <w:color w:val="000000" w:themeColor="text1"/>
          <w:u w:val="none"/>
        </w:rPr>
        <w:t>NUREG-1021</w:t>
      </w:r>
    </w:p>
    <w:p w14:paraId="72DED40B" w14:textId="77777777" w:rsidR="00D5149A" w:rsidRDefault="001D46C2" w:rsidP="00D5149A">
      <w:pPr>
        <w:pStyle w:val="JOURNALHeading2"/>
      </w:pPr>
      <w:r w:rsidRPr="00757BC7">
        <w:t>EVALUATION</w:t>
      </w:r>
      <w:r w:rsidR="00D5149A">
        <w:t xml:space="preserve"> </w:t>
      </w:r>
      <w:r w:rsidRPr="00757BC7">
        <w:t>CRITERIA:</w:t>
      </w:r>
    </w:p>
    <w:p w14:paraId="478DC7C9" w14:textId="171628EC" w:rsidR="001D46C2" w:rsidRPr="00757BC7" w:rsidRDefault="001D46C2" w:rsidP="00D5149A">
      <w:pPr>
        <w:pStyle w:val="BodyText"/>
      </w:pPr>
      <w:r w:rsidRPr="00757BC7">
        <w:t>Candidates should be engaged in and satisfactorily perform all aspects of the assigned examinations as determined by the regional OL BC. No detailed evaluation criteria have been developed.</w:t>
      </w:r>
    </w:p>
    <w:p w14:paraId="304D139D" w14:textId="325DE635" w:rsidR="00B3507B" w:rsidRDefault="001D46C2" w:rsidP="002E0966">
      <w:pPr>
        <w:pStyle w:val="JOURNALHeading2"/>
      </w:pPr>
      <w:r w:rsidRPr="00757BC7">
        <w:t>TASKS:</w:t>
      </w:r>
    </w:p>
    <w:p w14:paraId="2C355359" w14:textId="715DE2F4" w:rsidR="001D46C2" w:rsidRPr="00757BC7" w:rsidRDefault="001D46C2" w:rsidP="00B3507B">
      <w:pPr>
        <w:pStyle w:val="BodyText"/>
      </w:pPr>
      <w:r w:rsidRPr="00757BC7">
        <w:t>Candidates should be engaged in and satisfactorily perform all aspects of the assigned examinations as determined by the regional OL BC. No detailed activities have been developed.</w:t>
      </w:r>
    </w:p>
    <w:p w14:paraId="3547D1A5" w14:textId="77777777" w:rsidR="00FD46A7" w:rsidRDefault="001D46C2" w:rsidP="0079273D">
      <w:pPr>
        <w:pStyle w:val="JOURNALHeading2"/>
      </w:pPr>
      <w:r w:rsidRPr="00757BC7">
        <w:t>DOCUMENTATION:</w:t>
      </w:r>
      <w:r w:rsidRPr="00757BC7">
        <w:tab/>
        <w:t>OL Chief Examiner Signature and Certification Card OJT-OLE-6</w:t>
      </w:r>
    </w:p>
    <w:p w14:paraId="240A723F" w14:textId="77F761E8" w:rsidR="001D46C2" w:rsidRPr="00757BC7" w:rsidRDefault="001D46C2" w:rsidP="00795EE0">
      <w:pPr>
        <w:pStyle w:val="JournalTOPIC"/>
      </w:pPr>
      <w:bookmarkStart w:id="120" w:name="_Toc143603958"/>
      <w:r w:rsidRPr="00757BC7">
        <w:lastRenderedPageBreak/>
        <w:t>(OJT-OLE-7) Lead an Initial Examination Team (under instruction)</w:t>
      </w:r>
      <w:bookmarkEnd w:id="120"/>
    </w:p>
    <w:p w14:paraId="4AA2C590" w14:textId="77777777" w:rsidR="00D56C9C" w:rsidRDefault="00D56C9C" w:rsidP="00D56C9C">
      <w:pPr>
        <w:pStyle w:val="JOURNALHeading2"/>
      </w:pPr>
      <w:r>
        <w:rPr>
          <w:bCs w:val="0"/>
        </w:rPr>
        <w:t>PURPOSE:</w:t>
      </w:r>
    </w:p>
    <w:p w14:paraId="0D4AE91A" w14:textId="68F7A94F" w:rsidR="001D46C2" w:rsidRPr="00757BC7" w:rsidRDefault="001D46C2" w:rsidP="0079273D">
      <w:pPr>
        <w:pStyle w:val="BodyText"/>
      </w:pPr>
      <w:r w:rsidRPr="00757BC7">
        <w:t xml:space="preserve">The purpose of this activity is to familiarize you with the procedures for coordinating and leading an initial </w:t>
      </w:r>
      <w:r w:rsidR="0079142E">
        <w:t>OL</w:t>
      </w:r>
      <w:r w:rsidRPr="00757BC7">
        <w:t xml:space="preserve"> examination assignment in accordance with NUREG-1021.</w:t>
      </w:r>
    </w:p>
    <w:p w14:paraId="4096E725" w14:textId="44210B23" w:rsidR="001D46C2" w:rsidRPr="00757BC7" w:rsidRDefault="001D46C2" w:rsidP="0079273D">
      <w:pPr>
        <w:pStyle w:val="JOURNALHeading2"/>
      </w:pPr>
      <w:r w:rsidRPr="00757BC7">
        <w:t>COMPETENCY</w:t>
      </w:r>
      <w:r w:rsidR="0079273D">
        <w:t xml:space="preserve"> </w:t>
      </w:r>
      <w:r w:rsidRPr="00757BC7">
        <w:t>AREA:</w:t>
      </w:r>
      <w:r w:rsidRPr="00757BC7">
        <w:tab/>
        <w:t>INSPECTION</w:t>
      </w:r>
      <w:r w:rsidR="0079273D">
        <w:t xml:space="preserve"> </w:t>
      </w:r>
      <w:r w:rsidRPr="00757BC7">
        <w:t>ASSESSMENT AND ENFORCEMENT</w:t>
      </w:r>
    </w:p>
    <w:p w14:paraId="6A967539" w14:textId="3EFC2E63" w:rsidR="001D46C2" w:rsidRPr="00757BC7" w:rsidRDefault="001D46C2" w:rsidP="00612C14">
      <w:pPr>
        <w:pStyle w:val="JOURNALHeading2"/>
      </w:pPr>
      <w:r w:rsidRPr="00757BC7">
        <w:t>LEVEL OF</w:t>
      </w:r>
      <w:r w:rsidR="00612C14">
        <w:t xml:space="preserve"> </w:t>
      </w:r>
      <w:r w:rsidRPr="00757BC7">
        <w:t>EFFORT:</w:t>
      </w:r>
      <w:r w:rsidRPr="00757BC7">
        <w:tab/>
        <w:t>200 hours</w:t>
      </w:r>
    </w:p>
    <w:p w14:paraId="346376EC" w14:textId="27B9E586" w:rsidR="001D46C2" w:rsidRPr="00757BC7" w:rsidRDefault="001D46C2" w:rsidP="00612C14">
      <w:pPr>
        <w:pStyle w:val="JOURNALHeading2"/>
      </w:pPr>
      <w:r w:rsidRPr="00757BC7">
        <w:t>REFERENCES:</w:t>
      </w:r>
      <w:r w:rsidRPr="00757BC7">
        <w:tab/>
      </w:r>
      <w:r w:rsidRPr="00E45463">
        <w:rPr>
          <w:rStyle w:val="Hypertext"/>
          <w:color w:val="000000" w:themeColor="text1"/>
          <w:u w:val="none"/>
        </w:rPr>
        <w:t>NUREG-1021</w:t>
      </w:r>
    </w:p>
    <w:p w14:paraId="495C529D" w14:textId="77777777" w:rsidR="00612C14" w:rsidRDefault="001D46C2" w:rsidP="00612C14">
      <w:pPr>
        <w:pStyle w:val="JOURNALHeading2"/>
      </w:pPr>
      <w:r w:rsidRPr="00757BC7">
        <w:t>EVALUATION</w:t>
      </w:r>
      <w:r w:rsidR="00612C14">
        <w:t xml:space="preserve"> </w:t>
      </w:r>
      <w:r w:rsidRPr="00757BC7">
        <w:t>CRITERIA:</w:t>
      </w:r>
    </w:p>
    <w:p w14:paraId="24016178" w14:textId="1EC1901C" w:rsidR="001D46C2" w:rsidRPr="00757BC7" w:rsidRDefault="001D46C2" w:rsidP="00612C14">
      <w:pPr>
        <w:pStyle w:val="BodyText"/>
      </w:pPr>
      <w:r w:rsidRPr="00757BC7">
        <w:t xml:space="preserve">Complete the activities outlined in this guide and meet with the regional </w:t>
      </w:r>
      <w:r w:rsidR="00BB7F64">
        <w:t xml:space="preserve">or Program Office </w:t>
      </w:r>
      <w:r w:rsidRPr="00757BC7">
        <w:t>OL BC to discuss any questions you may have. Upon completion of the tasks in this guide, you should be able to:</w:t>
      </w:r>
    </w:p>
    <w:p w14:paraId="6404FA87" w14:textId="77777777" w:rsidR="001D46C2" w:rsidRPr="00757BC7" w:rsidRDefault="001D46C2" w:rsidP="006556FD">
      <w:pPr>
        <w:pStyle w:val="BodyText"/>
        <w:numPr>
          <w:ilvl w:val="0"/>
          <w:numId w:val="10"/>
        </w:numPr>
      </w:pPr>
      <w:r w:rsidRPr="00757BC7">
        <w:t>Coordinate all the administrative activities involved in preparing for an initial examination assignment.</w:t>
      </w:r>
    </w:p>
    <w:p w14:paraId="1E7F05E8" w14:textId="77777777" w:rsidR="001D46C2" w:rsidRPr="00757BC7" w:rsidRDefault="001D46C2" w:rsidP="006556FD">
      <w:pPr>
        <w:pStyle w:val="BodyText"/>
        <w:numPr>
          <w:ilvl w:val="0"/>
          <w:numId w:val="10"/>
        </w:numPr>
      </w:pPr>
      <w:r w:rsidRPr="00757BC7">
        <w:t>Coordinate all on-site activities with the examination team members, the resident inspectors, and the facility contact.</w:t>
      </w:r>
    </w:p>
    <w:p w14:paraId="7DD6A59B" w14:textId="77777777" w:rsidR="001D46C2" w:rsidRPr="00757BC7" w:rsidRDefault="001D46C2" w:rsidP="006556FD">
      <w:pPr>
        <w:pStyle w:val="BodyText"/>
        <w:numPr>
          <w:ilvl w:val="0"/>
          <w:numId w:val="10"/>
        </w:numPr>
      </w:pPr>
      <w:r w:rsidRPr="00757BC7">
        <w:t>Coordinate all the administrative activities associated with documenting and issuing the examination results.</w:t>
      </w:r>
    </w:p>
    <w:p w14:paraId="5D23EAE9" w14:textId="78719E8C" w:rsidR="00A61A88" w:rsidRDefault="001D46C2" w:rsidP="00612C14">
      <w:pPr>
        <w:pStyle w:val="JOURNALHeading2"/>
      </w:pPr>
      <w:r w:rsidRPr="00757BC7">
        <w:t>TASKS:</w:t>
      </w:r>
    </w:p>
    <w:p w14:paraId="381B93E4" w14:textId="7C466B63" w:rsidR="001D46C2" w:rsidRPr="00757BC7" w:rsidRDefault="001D46C2" w:rsidP="006556FD">
      <w:pPr>
        <w:pStyle w:val="BodyText"/>
        <w:numPr>
          <w:ilvl w:val="0"/>
          <w:numId w:val="11"/>
        </w:numPr>
      </w:pPr>
      <w:r w:rsidRPr="00757BC7">
        <w:t xml:space="preserve">In accordance with Sections C and </w:t>
      </w:r>
      <w:r w:rsidR="000C333C">
        <w:t>D</w:t>
      </w:r>
      <w:r w:rsidRPr="00757BC7">
        <w:t xml:space="preserve"> of ES-2</w:t>
      </w:r>
      <w:r w:rsidR="000C333C">
        <w:t>.</w:t>
      </w:r>
      <w:r w:rsidRPr="00757BC7">
        <w:t xml:space="preserve">1 and under the direction of a certified Chief Examiner, coordinate all administrative activities associated with preparing for an initial examination assignment. These activities should include completing the 120-day phone call, preparing the official examination confirmation letter to the facility licensee, coordinating review and approval of the examinations and tests, reviewing the license applications, resolving any waiver requests, preparing the assignment sheet, </w:t>
      </w:r>
      <w:r w:rsidR="004177DA">
        <w:t>reviewing</w:t>
      </w:r>
      <w:r w:rsidR="004177DA" w:rsidRPr="00757BC7">
        <w:t xml:space="preserve"> </w:t>
      </w:r>
      <w:r w:rsidRPr="00757BC7">
        <w:t>the operating test administration schedule, and coordinating the travel arrangements.</w:t>
      </w:r>
    </w:p>
    <w:p w14:paraId="30F7C16C" w14:textId="70B16803" w:rsidR="001D46C2" w:rsidRPr="00757BC7" w:rsidRDefault="001D46C2" w:rsidP="00A61A88">
      <w:pPr>
        <w:pStyle w:val="BodyText3"/>
      </w:pPr>
      <w:r w:rsidRPr="00757BC7">
        <w:t>In accordance with ES-</w:t>
      </w:r>
      <w:r w:rsidR="000C333C" w:rsidRPr="00757BC7">
        <w:t>3</w:t>
      </w:r>
      <w:r w:rsidR="000C333C">
        <w:t>.5</w:t>
      </w:r>
      <w:r w:rsidR="000C333C" w:rsidRPr="00757BC7">
        <w:t xml:space="preserve"> </w:t>
      </w:r>
      <w:r w:rsidRPr="00757BC7">
        <w:t xml:space="preserve">and </w:t>
      </w:r>
      <w:r w:rsidR="000C333C">
        <w:t>ES-</w:t>
      </w:r>
      <w:r w:rsidR="000C333C" w:rsidRPr="00757BC7">
        <w:t>4</w:t>
      </w:r>
      <w:r w:rsidR="000C333C">
        <w:t>.3</w:t>
      </w:r>
      <w:r w:rsidR="000C333C" w:rsidRPr="00757BC7">
        <w:t xml:space="preserve"> </w:t>
      </w:r>
      <w:r w:rsidRPr="00757BC7">
        <w:t xml:space="preserve">and under the direction of a certified Chief Examiner, oversee all on-site activities associated with the administration of the written examinations and operating tests. This should include coordinating all interactions between the examination team members, the resident inspectors, and the facility contact, such as </w:t>
      </w:r>
      <w:r w:rsidR="00D32083">
        <w:t>arranging to</w:t>
      </w:r>
      <w:r w:rsidRPr="00757BC7">
        <w:t xml:space="preserve"> review and validat</w:t>
      </w:r>
      <w:r w:rsidR="00D32083">
        <w:t>e</w:t>
      </w:r>
      <w:r w:rsidRPr="00757BC7">
        <w:t xml:space="preserve"> the examination, scheduling the entrance and exit meetings, ensuring that examination security is maintained, implementing the operating test schedule, ensuring that the written examination is properly administered, and keeping the regional OL BC informed of any problems.</w:t>
      </w:r>
    </w:p>
    <w:p w14:paraId="1EE9F918" w14:textId="60F029C2" w:rsidR="001D46C2" w:rsidRPr="00757BC7" w:rsidRDefault="001D46C2" w:rsidP="006556FD">
      <w:pPr>
        <w:pStyle w:val="BodyText"/>
        <w:numPr>
          <w:ilvl w:val="0"/>
          <w:numId w:val="11"/>
        </w:numPr>
      </w:pPr>
      <w:r w:rsidRPr="00757BC7">
        <w:lastRenderedPageBreak/>
        <w:t>In accordance with ES-3</w:t>
      </w:r>
      <w:r w:rsidR="000C333C">
        <w:t>.6</w:t>
      </w:r>
      <w:r w:rsidRPr="00757BC7">
        <w:t xml:space="preserve">, </w:t>
      </w:r>
      <w:r w:rsidR="000C333C">
        <w:t>ES-4.4</w:t>
      </w:r>
      <w:r w:rsidRPr="00757BC7">
        <w:t xml:space="preserve">, </w:t>
      </w:r>
      <w:r w:rsidR="000C333C">
        <w:t xml:space="preserve">ES-5.1 </w:t>
      </w:r>
      <w:r w:rsidRPr="00757BC7">
        <w:t xml:space="preserve">and </w:t>
      </w:r>
      <w:r w:rsidR="000C333C">
        <w:t>ES-</w:t>
      </w:r>
      <w:r w:rsidRPr="00757BC7">
        <w:t>5</w:t>
      </w:r>
      <w:r w:rsidR="000C333C">
        <w:t>.2</w:t>
      </w:r>
      <w:r w:rsidRPr="00757BC7">
        <w:t xml:space="preserve">, and under the direction of a certified Chief Examiner, coordinate all the administrative activities associated with documenting and issuing the examination results. This should include resolving the facility comments, </w:t>
      </w:r>
      <w:proofErr w:type="gramStart"/>
      <w:r w:rsidRPr="00757BC7">
        <w:t>grading</w:t>
      </w:r>
      <w:proofErr w:type="gramEnd"/>
      <w:r w:rsidRPr="00757BC7">
        <w:t xml:space="preserve"> and reviewing the written exams and operating tests, preparing the license, denial, and notification letters, preparing the examination report</w:t>
      </w:r>
      <w:r w:rsidR="00B450FD">
        <w:t xml:space="preserve"> in accordance with OLMC-510</w:t>
      </w:r>
      <w:r w:rsidRPr="00757BC7">
        <w:t>, and ensuring that the required examination files are generated</w:t>
      </w:r>
      <w:r w:rsidR="00B450FD">
        <w:t xml:space="preserve"> in accordance with OLMC-520</w:t>
      </w:r>
      <w:r w:rsidRPr="00757BC7">
        <w:t>.</w:t>
      </w:r>
    </w:p>
    <w:p w14:paraId="27389129" w14:textId="77777777" w:rsidR="001D46C2" w:rsidRPr="00757BC7" w:rsidRDefault="001D46C2" w:rsidP="00612C14">
      <w:pPr>
        <w:pStyle w:val="JOURNALHeading2"/>
      </w:pPr>
      <w:r w:rsidRPr="00757BC7">
        <w:t>DOCUMENTATION:</w:t>
      </w:r>
      <w:r w:rsidRPr="00757BC7">
        <w:tab/>
        <w:t>OL Chief Examiner Signature and Certification Card OJT-OLE-7</w:t>
      </w:r>
    </w:p>
    <w:p w14:paraId="003A1CF9" w14:textId="51A7B8FF" w:rsidR="001D46C2" w:rsidRPr="00757BC7" w:rsidRDefault="001D46C2" w:rsidP="0086629D">
      <w:pPr>
        <w:pStyle w:val="JournalTOPIC"/>
      </w:pPr>
      <w:bookmarkStart w:id="121" w:name="_Toc143603959"/>
      <w:r w:rsidRPr="00757BC7">
        <w:lastRenderedPageBreak/>
        <w:t>OL Examiner Signature and Certification Card</w:t>
      </w:r>
      <w:bookmarkEnd w:id="121"/>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14:paraId="30426EC3"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762F7C" w14:textId="77777777" w:rsidR="001D46C2" w:rsidRPr="00757BC7" w:rsidRDefault="001D46C2" w:rsidP="00757BC7">
            <w:pPr>
              <w:widowControl/>
              <w:rPr>
                <w:i/>
                <w:iCs/>
              </w:rPr>
            </w:pPr>
          </w:p>
          <w:p w14:paraId="61087646" w14:textId="787EDC41" w:rsidR="001D46C2" w:rsidRPr="00757BC7" w:rsidRDefault="001D46C2" w:rsidP="00757BC7">
            <w:pPr>
              <w:widowControl/>
              <w:spacing w:after="58"/>
              <w:rPr>
                <w:i/>
                <w:iCs/>
              </w:rPr>
            </w:pPr>
            <w:r w:rsidRPr="0002239C">
              <w:rPr>
                <w:iCs/>
                <w:u w:val="single"/>
              </w:rPr>
              <w:t>Employee</w:t>
            </w:r>
            <w:r w:rsidR="00074FD4" w:rsidRPr="0002239C">
              <w:rPr>
                <w:iCs/>
                <w:u w:val="single"/>
              </w:rPr>
              <w:t>’</w:t>
            </w:r>
            <w:r w:rsidRPr="0002239C">
              <w:rPr>
                <w:iCs/>
                <w:u w:val="single"/>
              </w:rPr>
              <w:t>s Name:</w:t>
            </w:r>
            <w:r w:rsidRPr="00757BC7">
              <w:rPr>
                <w:i/>
                <w:iCs/>
              </w:rPr>
              <w:t xml:space="preserve"> _______________________________</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AE3592" w14:textId="77777777" w:rsidR="001D46C2" w:rsidRPr="0002239C" w:rsidRDefault="001D46C2" w:rsidP="00757BC7">
            <w:pPr>
              <w:widowControl/>
              <w:rPr>
                <w:iCs/>
                <w:u w:val="single"/>
              </w:rPr>
            </w:pPr>
            <w:r w:rsidRPr="0002239C">
              <w:rPr>
                <w:iCs/>
                <w:u w:val="single"/>
              </w:rPr>
              <w:t>Employee Initials/</w:t>
            </w:r>
          </w:p>
          <w:p w14:paraId="6249E938" w14:textId="77777777" w:rsidR="001D46C2" w:rsidRPr="0002239C" w:rsidRDefault="001D46C2" w:rsidP="00757BC7">
            <w:pPr>
              <w:widowControl/>
              <w:spacing w:after="58"/>
              <w:rPr>
                <w:iCs/>
                <w:u w:val="single"/>
              </w:rPr>
            </w:pPr>
            <w:r w:rsidRPr="0002239C">
              <w:rPr>
                <w:iCs/>
                <w:u w:val="single"/>
              </w:rPr>
              <w:t>Completion Date</w:t>
            </w: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84F89D" w14:textId="20A0E397" w:rsidR="001D46C2" w:rsidRPr="0002239C" w:rsidRDefault="001D46C2" w:rsidP="00757BC7">
            <w:pPr>
              <w:widowControl/>
              <w:spacing w:after="58"/>
              <w:rPr>
                <w:iCs/>
                <w:u w:val="single"/>
              </w:rPr>
            </w:pPr>
            <w:r w:rsidRPr="0002239C">
              <w:rPr>
                <w:iCs/>
                <w:u w:val="single"/>
              </w:rPr>
              <w:t>OL Branch Chief Signature/Date</w:t>
            </w:r>
          </w:p>
        </w:tc>
      </w:tr>
      <w:tr w:rsidR="001D46C2" w:rsidRPr="00757BC7" w14:paraId="3540FD83" w14:textId="77777777" w:rsidTr="00864E9C">
        <w:trPr>
          <w:jc w:val="center"/>
        </w:trPr>
        <w:tc>
          <w:tcPr>
            <w:tcW w:w="935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9FEC81" w14:textId="35D48F38" w:rsidR="009D4E37" w:rsidRPr="0002239C" w:rsidRDefault="001D46C2" w:rsidP="00757BC7">
            <w:pPr>
              <w:widowControl/>
              <w:spacing w:after="58"/>
              <w:rPr>
                <w:iCs/>
                <w:u w:val="single"/>
              </w:rPr>
            </w:pPr>
            <w:r w:rsidRPr="0002239C">
              <w:rPr>
                <w:bCs/>
                <w:iCs/>
                <w:u w:val="single"/>
              </w:rPr>
              <w:t>A. Training Courses</w:t>
            </w:r>
          </w:p>
        </w:tc>
      </w:tr>
      <w:tr w:rsidR="001D46C2" w:rsidRPr="00757BC7" w14:paraId="7D39062D"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6F4A80" w14:textId="7630DCF8" w:rsidR="001D46C2" w:rsidRPr="00757BC7" w:rsidRDefault="001D46C2" w:rsidP="00F62901">
            <w:pPr>
              <w:pStyle w:val="StyleBodyText-tableLeft0Hanging015"/>
            </w:pPr>
            <w:r w:rsidRPr="00757BC7">
              <w:t>Power Plant Engineering Directed Self-Study (E-110)</w:t>
            </w:r>
            <w:r w:rsidR="00C843AD">
              <w:t xml:space="preserve"> </w:t>
            </w:r>
            <w:r w:rsidRPr="00757BC7">
              <w:t>(As determined necessary by the regional OL BC.)</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89E7CB" w14:textId="77777777" w:rsidR="001D46C2" w:rsidRPr="00757BC7" w:rsidRDefault="001D46C2" w:rsidP="00757BC7"/>
          <w:p w14:paraId="4F8E21AC"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AAEB5E7" w14:textId="77777777" w:rsidR="001D46C2" w:rsidRPr="00757BC7" w:rsidRDefault="001D46C2" w:rsidP="00757BC7"/>
          <w:p w14:paraId="3B852068" w14:textId="77777777" w:rsidR="001D46C2" w:rsidRPr="00757BC7" w:rsidRDefault="001D46C2" w:rsidP="00757BC7">
            <w:pPr>
              <w:widowControl/>
              <w:spacing w:after="58"/>
            </w:pPr>
          </w:p>
        </w:tc>
      </w:tr>
      <w:tr w:rsidR="001D46C2" w:rsidRPr="00757BC7" w14:paraId="2C4EFF54"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FAEE8BB" w14:textId="77777777" w:rsidR="001D46C2" w:rsidRPr="00757BC7" w:rsidRDefault="001D46C2" w:rsidP="00F62901">
            <w:pPr>
              <w:pStyle w:val="StyleBodyText-tableLeft0Hanging015"/>
            </w:pPr>
            <w:r w:rsidRPr="00757BC7">
              <w:t>(L) Reactor Technology Full Series (Basic, Advanced, and Simulator) for:</w:t>
            </w:r>
          </w:p>
          <w:p w14:paraId="4423157D" w14:textId="5AE8CEC8" w:rsidR="001D46C2" w:rsidRDefault="001D46C2" w:rsidP="00286B44">
            <w:pPr>
              <w:pStyle w:val="BodyText-table"/>
              <w:numPr>
                <w:ilvl w:val="0"/>
                <w:numId w:val="74"/>
              </w:numPr>
              <w:spacing w:after="220"/>
              <w:rPr>
                <w:ins w:id="122" w:author="Author"/>
              </w:rPr>
            </w:pPr>
            <w:r w:rsidRPr="00757BC7">
              <w:t>Westinghouse</w:t>
            </w:r>
          </w:p>
          <w:p w14:paraId="10FC4829" w14:textId="3E2B5C23" w:rsidR="001D46C2" w:rsidRDefault="001D46C2" w:rsidP="00286B44">
            <w:pPr>
              <w:pStyle w:val="BodyText-table"/>
              <w:numPr>
                <w:ilvl w:val="0"/>
                <w:numId w:val="74"/>
              </w:numPr>
              <w:spacing w:after="220"/>
              <w:rPr>
                <w:ins w:id="123" w:author="Author"/>
              </w:rPr>
            </w:pPr>
            <w:r w:rsidRPr="00757BC7">
              <w:t>General Electric</w:t>
            </w:r>
          </w:p>
          <w:p w14:paraId="39690804" w14:textId="362B6D78" w:rsidR="001D46C2" w:rsidRDefault="001D46C2" w:rsidP="00286B44">
            <w:pPr>
              <w:pStyle w:val="BodyText-table"/>
              <w:numPr>
                <w:ilvl w:val="0"/>
                <w:numId w:val="74"/>
              </w:numPr>
              <w:spacing w:after="220"/>
              <w:rPr>
                <w:ins w:id="124" w:author="Author"/>
              </w:rPr>
            </w:pPr>
            <w:r w:rsidRPr="00757BC7">
              <w:t>Combustion Engineering</w:t>
            </w:r>
          </w:p>
          <w:p w14:paraId="527D6A72" w14:textId="57FA5709" w:rsidR="001D46C2" w:rsidRDefault="001D46C2" w:rsidP="00286B44">
            <w:pPr>
              <w:pStyle w:val="BodyText-table"/>
              <w:numPr>
                <w:ilvl w:val="0"/>
                <w:numId w:val="74"/>
              </w:numPr>
              <w:spacing w:after="220"/>
              <w:rPr>
                <w:ins w:id="125" w:author="Author"/>
              </w:rPr>
            </w:pPr>
            <w:r w:rsidRPr="00757BC7">
              <w:t>Babcock and Wilcox</w:t>
            </w:r>
          </w:p>
          <w:p w14:paraId="0D6540FF" w14:textId="03CCB8B8" w:rsidR="0006669F" w:rsidRPr="00757BC7" w:rsidRDefault="0006669F" w:rsidP="00200EFC">
            <w:pPr>
              <w:pStyle w:val="BodyText-table"/>
              <w:numPr>
                <w:ilvl w:val="0"/>
                <w:numId w:val="74"/>
              </w:numPr>
              <w:spacing w:after="220"/>
            </w:pPr>
            <w:r>
              <w:t>AP1000</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7B2B51" w14:textId="77777777" w:rsidR="001D46C2" w:rsidRPr="00757BC7" w:rsidRDefault="001D46C2" w:rsidP="00757BC7">
            <w:pPr>
              <w:widowControl/>
            </w:pPr>
          </w:p>
          <w:p w14:paraId="10396A24" w14:textId="0C2E870A" w:rsidR="001D46C2" w:rsidRDefault="001D46C2" w:rsidP="00757BC7">
            <w:pPr>
              <w:widowControl/>
            </w:pPr>
          </w:p>
          <w:p w14:paraId="6A2A39B8" w14:textId="77777777" w:rsidR="00E9381F" w:rsidRPr="00757BC7" w:rsidRDefault="00E9381F" w:rsidP="00E9381F">
            <w:pPr>
              <w:widowControl/>
            </w:pPr>
            <w:r w:rsidRPr="00757BC7">
              <w:t>____________</w:t>
            </w:r>
          </w:p>
          <w:p w14:paraId="70F53875" w14:textId="77777777" w:rsidR="00E9381F" w:rsidRDefault="00E9381F" w:rsidP="00E9381F"/>
          <w:p w14:paraId="0A83E0EF" w14:textId="0519544E" w:rsidR="00E9381F" w:rsidRDefault="00E9381F" w:rsidP="00E9381F">
            <w:pPr>
              <w:widowControl/>
            </w:pPr>
            <w:r w:rsidRPr="00757BC7">
              <w:t>_________</w:t>
            </w:r>
            <w:r w:rsidR="002F00FC">
              <w:t>___</w:t>
            </w:r>
          </w:p>
          <w:p w14:paraId="0058F131" w14:textId="77777777" w:rsidR="00E9381F" w:rsidRPr="00757BC7" w:rsidRDefault="00E9381F" w:rsidP="00E9381F">
            <w:pPr>
              <w:widowControl/>
            </w:pPr>
          </w:p>
          <w:p w14:paraId="6F299966" w14:textId="77777777" w:rsidR="00E9381F" w:rsidRDefault="00E9381F" w:rsidP="00E9381F">
            <w:pPr>
              <w:widowControl/>
            </w:pPr>
            <w:r w:rsidRPr="00757BC7">
              <w:t>____________</w:t>
            </w:r>
          </w:p>
          <w:p w14:paraId="29EECB87" w14:textId="77777777" w:rsidR="00E9381F" w:rsidRPr="00757BC7" w:rsidRDefault="00E9381F" w:rsidP="00E9381F">
            <w:pPr>
              <w:widowControl/>
            </w:pPr>
          </w:p>
          <w:p w14:paraId="4902CA71" w14:textId="77777777" w:rsidR="00E9381F" w:rsidRDefault="00E9381F" w:rsidP="00E9381F">
            <w:pPr>
              <w:widowControl/>
              <w:spacing w:after="58"/>
            </w:pPr>
            <w:r w:rsidRPr="00E9381F">
              <w:t>____________</w:t>
            </w:r>
          </w:p>
          <w:p w14:paraId="0B1D2712" w14:textId="77777777" w:rsidR="00E9381F" w:rsidRPr="00E9381F" w:rsidRDefault="00E9381F" w:rsidP="00E9381F">
            <w:pPr>
              <w:widowControl/>
              <w:spacing w:after="58"/>
            </w:pPr>
          </w:p>
          <w:p w14:paraId="64A1EA9C" w14:textId="7870A518" w:rsidR="00412BE0" w:rsidRPr="00AD3A89" w:rsidRDefault="00E9381F" w:rsidP="00E9381F">
            <w:pPr>
              <w:widowControl/>
              <w:spacing w:after="58"/>
            </w:pPr>
            <w:r w:rsidRPr="00AD3A89">
              <w:t>____________</w:t>
            </w: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B23E9C" w14:textId="77777777" w:rsidR="001D46C2" w:rsidRPr="00757BC7" w:rsidRDefault="001D46C2" w:rsidP="00757BC7">
            <w:pPr>
              <w:widowControl/>
            </w:pPr>
          </w:p>
          <w:p w14:paraId="7B18BBA3" w14:textId="77777777" w:rsidR="001D46C2" w:rsidRPr="00757BC7" w:rsidRDefault="001D46C2" w:rsidP="00757BC7">
            <w:pPr>
              <w:widowControl/>
            </w:pPr>
          </w:p>
          <w:p w14:paraId="7EE35BAA" w14:textId="0AF9056F" w:rsidR="001D46C2" w:rsidRPr="00757BC7" w:rsidRDefault="001D46C2" w:rsidP="00757BC7">
            <w:pPr>
              <w:widowControl/>
            </w:pPr>
            <w:r w:rsidRPr="00757BC7">
              <w:t>____________</w:t>
            </w:r>
          </w:p>
          <w:p w14:paraId="0FFB18B5" w14:textId="13FCA896" w:rsidR="00E9381F" w:rsidRDefault="00E9381F"/>
          <w:p w14:paraId="734087E9" w14:textId="6C794DBF" w:rsidR="001D46C2" w:rsidRDefault="001D46C2" w:rsidP="00757BC7">
            <w:pPr>
              <w:widowControl/>
            </w:pPr>
            <w:r w:rsidRPr="00757BC7">
              <w:t>_________</w:t>
            </w:r>
            <w:r w:rsidR="002F00FC">
              <w:t>___</w:t>
            </w:r>
          </w:p>
          <w:p w14:paraId="5B9A34D2" w14:textId="77777777" w:rsidR="00E9381F" w:rsidRPr="00757BC7" w:rsidRDefault="00E9381F" w:rsidP="00757BC7">
            <w:pPr>
              <w:widowControl/>
            </w:pPr>
          </w:p>
          <w:p w14:paraId="0DAAD8EE" w14:textId="3A27424E" w:rsidR="001D46C2" w:rsidRDefault="001D46C2" w:rsidP="00757BC7">
            <w:pPr>
              <w:widowControl/>
            </w:pPr>
            <w:r w:rsidRPr="00757BC7">
              <w:t>____________</w:t>
            </w:r>
          </w:p>
          <w:p w14:paraId="7D301F21" w14:textId="77777777" w:rsidR="00E9381F" w:rsidRPr="00757BC7" w:rsidRDefault="00E9381F" w:rsidP="00757BC7">
            <w:pPr>
              <w:widowControl/>
            </w:pPr>
          </w:p>
          <w:p w14:paraId="66C43DBA" w14:textId="620A35C7" w:rsidR="001D46C2" w:rsidRDefault="001D46C2" w:rsidP="00757BC7">
            <w:pPr>
              <w:widowControl/>
              <w:spacing w:after="58"/>
            </w:pPr>
            <w:r w:rsidRPr="00E9381F">
              <w:t>____________</w:t>
            </w:r>
          </w:p>
          <w:p w14:paraId="3CBE0E53" w14:textId="77777777" w:rsidR="00E9381F" w:rsidRPr="00E9381F" w:rsidRDefault="00E9381F" w:rsidP="00757BC7">
            <w:pPr>
              <w:widowControl/>
              <w:spacing w:after="58"/>
            </w:pPr>
          </w:p>
          <w:p w14:paraId="6E50C97F" w14:textId="7F0AFBC8" w:rsidR="0006669F" w:rsidRPr="00AD3A89" w:rsidRDefault="00AD3A89" w:rsidP="00757BC7">
            <w:pPr>
              <w:widowControl/>
              <w:spacing w:after="58"/>
            </w:pPr>
            <w:r w:rsidRPr="00AD3A89">
              <w:t>____________</w:t>
            </w:r>
          </w:p>
        </w:tc>
      </w:tr>
      <w:tr w:rsidR="001D46C2" w:rsidRPr="00757BC7" w14:paraId="4D8D7748"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A60C75" w14:textId="77777777" w:rsidR="0045263A" w:rsidRPr="00757BC7" w:rsidRDefault="0045263A" w:rsidP="00F62901">
            <w:pPr>
              <w:pStyle w:val="StyleBodyText-tableLeft0Hanging015"/>
            </w:pPr>
            <w:r w:rsidRPr="00757BC7">
              <w:t>(L) Effective Communication for NRC Inspectors</w:t>
            </w:r>
          </w:p>
          <w:p w14:paraId="1638E7A2" w14:textId="77777777" w:rsidR="0045263A" w:rsidRPr="00757BC7" w:rsidRDefault="0045263A" w:rsidP="00F62901">
            <w:pPr>
              <w:pStyle w:val="StyleBodyText-tableLeft0Hanging015"/>
            </w:pPr>
            <w:r w:rsidRPr="00757BC7">
              <w:t>(L) Gathering Information for Inspectors through Interviews</w:t>
            </w:r>
          </w:p>
          <w:p w14:paraId="201AE089" w14:textId="77777777" w:rsidR="0045263A" w:rsidRPr="00757BC7" w:rsidRDefault="0045263A" w:rsidP="00F62901">
            <w:pPr>
              <w:pStyle w:val="StyleBodyText-tableLeft0Hanging015"/>
            </w:pPr>
            <w:r w:rsidRPr="00757BC7">
              <w:t>(L) Media Training Workshop</w:t>
            </w:r>
          </w:p>
          <w:p w14:paraId="4224A177" w14:textId="77777777" w:rsidR="0045263A" w:rsidRPr="00757BC7" w:rsidRDefault="0045263A" w:rsidP="00757BC7">
            <w:pPr>
              <w:widowControl/>
            </w:pPr>
          </w:p>
          <w:p w14:paraId="125326D4" w14:textId="77777777" w:rsidR="001D46C2" w:rsidRPr="00757BC7" w:rsidRDefault="001D46C2" w:rsidP="00757BC7">
            <w:pPr>
              <w:widowControl/>
            </w:pPr>
            <w:r w:rsidRPr="00757BC7">
              <w:t>Examination Techniques Course (G-107)</w:t>
            </w:r>
          </w:p>
          <w:p w14:paraId="1B054944" w14:textId="77777777" w:rsidR="001D46C2" w:rsidRPr="00757BC7" w:rsidRDefault="001D46C2" w:rsidP="006556FD">
            <w:pPr>
              <w:pStyle w:val="Level1"/>
              <w:widowControl/>
              <w:numPr>
                <w:ilvl w:val="0"/>
                <w:numId w:val="4"/>
              </w:numPr>
              <w:tabs>
                <w:tab w:val="left" w:pos="-1440"/>
              </w:tabs>
              <w:ind w:left="720"/>
              <w:outlineLvl w:val="9"/>
            </w:pPr>
            <w:r w:rsidRPr="00757BC7">
              <w:t>Written</w:t>
            </w:r>
          </w:p>
          <w:p w14:paraId="34D87CA9" w14:textId="77777777" w:rsidR="001D46C2" w:rsidRPr="00757BC7" w:rsidRDefault="001D46C2" w:rsidP="006556FD">
            <w:pPr>
              <w:pStyle w:val="Level1"/>
              <w:widowControl/>
              <w:numPr>
                <w:ilvl w:val="0"/>
                <w:numId w:val="4"/>
              </w:numPr>
              <w:tabs>
                <w:tab w:val="left" w:pos="-1440"/>
              </w:tabs>
              <w:spacing w:after="58"/>
              <w:ind w:left="720"/>
              <w:outlineLvl w:val="9"/>
            </w:pPr>
            <w:r w:rsidRPr="00757BC7">
              <w:t>(L) Operating</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3339C1" w14:textId="11572ED6" w:rsidR="0045263A" w:rsidRPr="00757BC7" w:rsidRDefault="0045263A" w:rsidP="00757BC7">
            <w:pPr>
              <w:widowControl/>
            </w:pPr>
            <w:r w:rsidRPr="00757BC7">
              <w:t>______________</w:t>
            </w:r>
          </w:p>
          <w:p w14:paraId="34F71AF8" w14:textId="77777777" w:rsidR="00B225F0" w:rsidRDefault="00B225F0" w:rsidP="00757BC7">
            <w:pPr>
              <w:widowControl/>
              <w:rPr>
                <w:ins w:id="126" w:author="Author"/>
              </w:rPr>
            </w:pPr>
          </w:p>
          <w:p w14:paraId="783BA38F" w14:textId="5EEC9403" w:rsidR="0045263A" w:rsidRDefault="0045263A" w:rsidP="00757BC7">
            <w:pPr>
              <w:widowControl/>
            </w:pPr>
            <w:r w:rsidRPr="00757BC7">
              <w:t>______________</w:t>
            </w:r>
          </w:p>
          <w:p w14:paraId="0B37601B" w14:textId="77777777" w:rsidR="00EC5CC3" w:rsidRPr="00757BC7" w:rsidRDefault="00EC5CC3" w:rsidP="00757BC7">
            <w:pPr>
              <w:widowControl/>
            </w:pPr>
          </w:p>
          <w:p w14:paraId="22FEAE4B" w14:textId="1FFC1CA1" w:rsidR="0045263A" w:rsidRDefault="0045263A" w:rsidP="00757BC7">
            <w:pPr>
              <w:widowControl/>
            </w:pPr>
            <w:r w:rsidRPr="00757BC7">
              <w:t>______________</w:t>
            </w:r>
          </w:p>
          <w:p w14:paraId="3C873D7F" w14:textId="77777777" w:rsidR="00200EFC" w:rsidRPr="00757BC7" w:rsidRDefault="00200EFC" w:rsidP="00757BC7">
            <w:pPr>
              <w:widowControl/>
            </w:pPr>
          </w:p>
          <w:p w14:paraId="69F68FFD" w14:textId="4646AA32" w:rsidR="001D46C2" w:rsidRPr="00757BC7" w:rsidRDefault="001D46C2" w:rsidP="0039365F">
            <w:pPr>
              <w:widowControl/>
              <w:spacing w:after="220"/>
            </w:pPr>
            <w:r w:rsidRPr="00757BC7">
              <w:t>______________</w:t>
            </w:r>
          </w:p>
          <w:p w14:paraId="32FEC7C2" w14:textId="2FC57C84" w:rsidR="001D46C2" w:rsidRPr="00757BC7" w:rsidRDefault="001D46C2" w:rsidP="00757BC7">
            <w:pPr>
              <w:widowControl/>
              <w:spacing w:after="58"/>
            </w:pPr>
            <w:r w:rsidRPr="00757BC7">
              <w:t>______________</w:t>
            </w: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423810" w14:textId="6C39626D" w:rsidR="00CA2319" w:rsidRPr="00757BC7" w:rsidRDefault="00CA2319" w:rsidP="00757BC7">
            <w:pPr>
              <w:widowControl/>
            </w:pPr>
            <w:r w:rsidRPr="00757BC7">
              <w:t>____________</w:t>
            </w:r>
          </w:p>
          <w:p w14:paraId="4FA286A0" w14:textId="77777777" w:rsidR="00B225F0" w:rsidRDefault="00B225F0" w:rsidP="00757BC7">
            <w:pPr>
              <w:widowControl/>
              <w:rPr>
                <w:ins w:id="127" w:author="Author"/>
              </w:rPr>
            </w:pPr>
          </w:p>
          <w:p w14:paraId="4E6DAECE" w14:textId="7637A42F" w:rsidR="00CA2319" w:rsidRPr="00757BC7" w:rsidRDefault="00CA2319" w:rsidP="00EC5CC3">
            <w:pPr>
              <w:widowControl/>
              <w:spacing w:after="220"/>
            </w:pPr>
            <w:r w:rsidRPr="00757BC7">
              <w:t>____________</w:t>
            </w:r>
          </w:p>
          <w:p w14:paraId="60D7EB60" w14:textId="42EDA7D3" w:rsidR="00CA2319" w:rsidRPr="00757BC7" w:rsidRDefault="00CA2319" w:rsidP="00757BC7">
            <w:pPr>
              <w:widowControl/>
            </w:pPr>
            <w:r w:rsidRPr="00757BC7">
              <w:t>____________</w:t>
            </w:r>
          </w:p>
          <w:p w14:paraId="566DBA35" w14:textId="77777777" w:rsidR="009D4E37" w:rsidRPr="00757BC7" w:rsidRDefault="009D4E37" w:rsidP="00757BC7">
            <w:pPr>
              <w:widowControl/>
            </w:pPr>
          </w:p>
          <w:p w14:paraId="3055440F" w14:textId="324C22BE" w:rsidR="009D4E37" w:rsidRPr="00757BC7" w:rsidRDefault="009D4E37" w:rsidP="0039365F">
            <w:pPr>
              <w:widowControl/>
              <w:spacing w:after="220"/>
            </w:pPr>
            <w:r w:rsidRPr="00757BC7">
              <w:t>____________</w:t>
            </w:r>
          </w:p>
          <w:p w14:paraId="5220C0B3" w14:textId="2DDDABBD" w:rsidR="00696463" w:rsidRPr="00757BC7" w:rsidRDefault="009D4E37" w:rsidP="00757BC7">
            <w:pPr>
              <w:widowControl/>
              <w:spacing w:after="58"/>
            </w:pPr>
            <w:r w:rsidRPr="00757BC7">
              <w:t>____________</w:t>
            </w:r>
          </w:p>
        </w:tc>
      </w:tr>
      <w:tr w:rsidR="001D46C2" w:rsidRPr="00757BC7" w14:paraId="4BAC723B" w14:textId="77777777" w:rsidTr="00864E9C">
        <w:trPr>
          <w:trHeight w:val="288"/>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25E058" w14:textId="36871682" w:rsidR="001D46C2" w:rsidRPr="0002239C" w:rsidRDefault="001D46C2" w:rsidP="00757BC7">
            <w:pPr>
              <w:widowControl/>
              <w:spacing w:after="58"/>
              <w:rPr>
                <w:u w:val="single"/>
              </w:rPr>
            </w:pPr>
            <w:r w:rsidRPr="0002239C">
              <w:rPr>
                <w:bCs/>
                <w:iCs/>
                <w:u w:val="single"/>
              </w:rPr>
              <w:t>B. Individual Study Activities</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31C6BFC" w14:textId="77777777" w:rsidR="009D4E37" w:rsidRPr="00757BC7" w:rsidRDefault="009D4E37" w:rsidP="00757BC7">
            <w:pPr>
              <w:widowControl/>
              <w:spacing w:after="58"/>
              <w:rPr>
                <w:i/>
                <w:iCs/>
              </w:rPr>
            </w:pP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67581F" w14:textId="77777777" w:rsidR="001D46C2" w:rsidRPr="00757BC7" w:rsidRDefault="001D46C2" w:rsidP="00757BC7">
            <w:pPr>
              <w:widowControl/>
              <w:spacing w:after="58"/>
              <w:rPr>
                <w:i/>
                <w:iCs/>
              </w:rPr>
            </w:pPr>
          </w:p>
        </w:tc>
      </w:tr>
      <w:tr w:rsidR="001D46C2" w:rsidRPr="00757BC7" w14:paraId="732E207A"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B15F64" w14:textId="77777777" w:rsidR="001D46C2" w:rsidRPr="00757BC7" w:rsidRDefault="001D46C2" w:rsidP="00F62901">
            <w:pPr>
              <w:pStyle w:val="StyleBodyText-tableLeft0Hanging015"/>
            </w:pPr>
            <w:r w:rsidRPr="00757BC7">
              <w:t>ISA-OLE-1 - (L) Navigating the NRC</w:t>
            </w:r>
            <w:r w:rsidR="00074FD4" w:rsidRPr="00757BC7">
              <w:t>’</w:t>
            </w:r>
            <w:r w:rsidRPr="00757BC7">
              <w:t>s OL Web Pages</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765203"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F369C8" w14:textId="77777777" w:rsidR="001D46C2" w:rsidRPr="00757BC7" w:rsidRDefault="001D46C2" w:rsidP="00757BC7">
            <w:pPr>
              <w:widowControl/>
              <w:spacing w:after="58"/>
            </w:pPr>
          </w:p>
        </w:tc>
      </w:tr>
      <w:tr w:rsidR="001D46C2" w:rsidRPr="00757BC7" w14:paraId="3FE53F64"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BA5BA5" w14:textId="752E35B6" w:rsidR="001D46C2" w:rsidRPr="00757BC7" w:rsidRDefault="001D46C2" w:rsidP="00F62901">
            <w:pPr>
              <w:pStyle w:val="StyleBodyText-tableLeft0Hanging015"/>
            </w:pPr>
            <w:r w:rsidRPr="00757BC7">
              <w:t>ISA-OLE-2 - (L) History and Organization of the Operator</w:t>
            </w:r>
            <w:r w:rsidR="00566101">
              <w:t xml:space="preserve"> </w:t>
            </w:r>
            <w:r w:rsidRPr="00757BC7">
              <w:t>Licensing Program</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5AAFAB" w14:textId="77777777" w:rsidR="001D46C2" w:rsidRPr="00757BC7" w:rsidRDefault="001D46C2" w:rsidP="00757BC7"/>
          <w:p w14:paraId="7B120E15"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B32918" w14:textId="77777777" w:rsidR="001D46C2" w:rsidRPr="00757BC7" w:rsidRDefault="001D46C2" w:rsidP="00757BC7"/>
          <w:p w14:paraId="3A3C8C75" w14:textId="77777777" w:rsidR="001D46C2" w:rsidRPr="00757BC7" w:rsidRDefault="001D46C2" w:rsidP="00757BC7">
            <w:pPr>
              <w:widowControl/>
              <w:spacing w:after="58"/>
            </w:pPr>
          </w:p>
        </w:tc>
      </w:tr>
      <w:tr w:rsidR="001D46C2" w:rsidRPr="00757BC7" w14:paraId="34D6E78D"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5B4271" w14:textId="77777777" w:rsidR="001D46C2" w:rsidRPr="00757BC7" w:rsidRDefault="001D46C2" w:rsidP="00F62901">
            <w:pPr>
              <w:pStyle w:val="StyleBodyText-tableLeft0Hanging015"/>
            </w:pPr>
            <w:r w:rsidRPr="00757BC7">
              <w:t>ISA-OLE-3 - License Eligibility Requirements and Guidelines</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109628" w14:textId="77777777" w:rsidR="001D46C2" w:rsidRPr="00757BC7" w:rsidRDefault="001D46C2" w:rsidP="00757BC7"/>
          <w:p w14:paraId="1A5D63B6"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C6F52B" w14:textId="77777777" w:rsidR="001D46C2" w:rsidRPr="00757BC7" w:rsidRDefault="001D46C2" w:rsidP="00757BC7"/>
          <w:p w14:paraId="6AB82100" w14:textId="77777777" w:rsidR="001D46C2" w:rsidRPr="00757BC7" w:rsidRDefault="001D46C2" w:rsidP="00757BC7">
            <w:pPr>
              <w:widowControl/>
              <w:spacing w:after="58"/>
            </w:pPr>
          </w:p>
        </w:tc>
      </w:tr>
      <w:tr w:rsidR="001D46C2" w:rsidRPr="00757BC7" w14:paraId="3C501819" w14:textId="77777777" w:rsidTr="00864E9C">
        <w:trPr>
          <w:jc w:val="center"/>
        </w:trPr>
        <w:tc>
          <w:tcPr>
            <w:tcW w:w="5577"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DF344C" w14:textId="77777777" w:rsidR="001D46C2" w:rsidRPr="00757BC7" w:rsidRDefault="001D46C2" w:rsidP="00F62901">
            <w:pPr>
              <w:pStyle w:val="StyleBodyText-tableLeft0Hanging015"/>
            </w:pPr>
            <w:r w:rsidRPr="00757BC7">
              <w:t>ISA-OLE-4 - (L) Initial Operator Licensing Process</w:t>
            </w:r>
          </w:p>
        </w:tc>
        <w:tc>
          <w:tcPr>
            <w:tcW w:w="197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E64304" w14:textId="77777777" w:rsidR="001D46C2" w:rsidRPr="00757BC7" w:rsidRDefault="001D46C2" w:rsidP="00757BC7"/>
          <w:p w14:paraId="68A5D095"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3FE60E" w14:textId="77777777" w:rsidR="001D46C2" w:rsidRPr="00757BC7" w:rsidRDefault="001D46C2" w:rsidP="00757BC7"/>
          <w:p w14:paraId="7A697F93" w14:textId="77777777" w:rsidR="001D46C2" w:rsidRPr="00757BC7" w:rsidRDefault="001D46C2" w:rsidP="00757BC7">
            <w:pPr>
              <w:widowControl/>
              <w:spacing w:after="58"/>
            </w:pPr>
          </w:p>
        </w:tc>
      </w:tr>
      <w:tr w:rsidR="001D46C2" w:rsidRPr="00757BC7" w14:paraId="6D65E0EE"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29BA819" w14:textId="77777777" w:rsidR="001D46C2" w:rsidRPr="00757BC7" w:rsidRDefault="001D46C2" w:rsidP="00F62901">
            <w:pPr>
              <w:pStyle w:val="StyleBodyText-tableLeft0Hanging015"/>
            </w:pPr>
            <w:r w:rsidRPr="00757BC7">
              <w:t>ISA-OLE-5 - (L) Overview of Generic Examination Concepts</w:t>
            </w:r>
          </w:p>
        </w:tc>
        <w:tc>
          <w:tcPr>
            <w:tcW w:w="1978" w:type="dxa"/>
            <w:tcBorders>
              <w:top w:val="single" w:sz="7" w:space="0" w:color="000000"/>
              <w:left w:val="single" w:sz="7" w:space="0" w:color="000000"/>
              <w:bottom w:val="single" w:sz="7" w:space="0" w:color="000000"/>
              <w:right w:val="single" w:sz="7" w:space="0" w:color="000000"/>
            </w:tcBorders>
          </w:tcPr>
          <w:p w14:paraId="088CAC9D" w14:textId="77777777" w:rsidR="001D46C2" w:rsidRPr="00757BC7" w:rsidRDefault="001D46C2" w:rsidP="00757BC7"/>
          <w:p w14:paraId="17C6BB3C"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E09A91D" w14:textId="77777777" w:rsidR="001D46C2" w:rsidRPr="00757BC7" w:rsidRDefault="001D46C2" w:rsidP="00757BC7"/>
          <w:p w14:paraId="13A99FD8" w14:textId="77777777" w:rsidR="001D46C2" w:rsidRPr="00757BC7" w:rsidRDefault="001D46C2" w:rsidP="00757BC7">
            <w:pPr>
              <w:widowControl/>
              <w:spacing w:after="58"/>
            </w:pPr>
          </w:p>
        </w:tc>
      </w:tr>
      <w:tr w:rsidR="00D2145D" w:rsidRPr="00757BC7" w14:paraId="6DCD7E3A"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F8F9789" w14:textId="49FE9508" w:rsidR="00D2145D" w:rsidRPr="007F6C84" w:rsidRDefault="00D2145D" w:rsidP="00F62901">
            <w:pPr>
              <w:pStyle w:val="StyleBodyText-tableLeft0Hanging015"/>
              <w:rPr>
                <w:strike/>
              </w:rPr>
            </w:pPr>
            <w:r w:rsidRPr="00757BC7">
              <w:t>ISA-OLE-</w:t>
            </w:r>
            <w:r>
              <w:t>6</w:t>
            </w:r>
            <w:r w:rsidRPr="00757BC7">
              <w:t xml:space="preserve"> - Operator Licensing Written Examinations</w:t>
            </w:r>
          </w:p>
        </w:tc>
        <w:tc>
          <w:tcPr>
            <w:tcW w:w="1978" w:type="dxa"/>
            <w:tcBorders>
              <w:top w:val="single" w:sz="7" w:space="0" w:color="000000"/>
              <w:left w:val="single" w:sz="7" w:space="0" w:color="000000"/>
              <w:bottom w:val="single" w:sz="7" w:space="0" w:color="000000"/>
              <w:right w:val="single" w:sz="7" w:space="0" w:color="000000"/>
            </w:tcBorders>
          </w:tcPr>
          <w:p w14:paraId="7CA13201" w14:textId="77777777" w:rsidR="00D2145D" w:rsidRPr="00757BC7" w:rsidRDefault="00D2145D" w:rsidP="00D2145D"/>
          <w:p w14:paraId="317AD509"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9644654" w14:textId="77777777" w:rsidR="00D2145D" w:rsidRPr="00757BC7" w:rsidRDefault="00D2145D" w:rsidP="00D2145D"/>
          <w:p w14:paraId="7D52D54A" w14:textId="77777777" w:rsidR="00D2145D" w:rsidRPr="00757BC7" w:rsidRDefault="00D2145D" w:rsidP="00D2145D">
            <w:pPr>
              <w:widowControl/>
              <w:spacing w:after="58"/>
            </w:pPr>
          </w:p>
        </w:tc>
      </w:tr>
      <w:tr w:rsidR="00D2145D" w:rsidRPr="00757BC7" w14:paraId="29FB0F5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16CADF21" w14:textId="0D40E019" w:rsidR="00D2145D" w:rsidRPr="00757BC7" w:rsidRDefault="00D2145D" w:rsidP="00F62901">
            <w:pPr>
              <w:pStyle w:val="StyleBodyText-tableLeft0Hanging015"/>
            </w:pPr>
            <w:r w:rsidRPr="00757BC7">
              <w:t>ISA-OLE-</w:t>
            </w:r>
            <w:r>
              <w:t>7</w:t>
            </w:r>
            <w:r w:rsidRPr="00757BC7">
              <w:t xml:space="preserve"> - (L) Operator Licensing Operating Tests</w:t>
            </w:r>
          </w:p>
        </w:tc>
        <w:tc>
          <w:tcPr>
            <w:tcW w:w="1978" w:type="dxa"/>
            <w:tcBorders>
              <w:top w:val="single" w:sz="7" w:space="0" w:color="000000"/>
              <w:left w:val="single" w:sz="7" w:space="0" w:color="000000"/>
              <w:bottom w:val="single" w:sz="7" w:space="0" w:color="000000"/>
              <w:right w:val="single" w:sz="7" w:space="0" w:color="000000"/>
            </w:tcBorders>
          </w:tcPr>
          <w:p w14:paraId="2F7D1FCC" w14:textId="77777777" w:rsidR="00D2145D" w:rsidRPr="00757BC7" w:rsidRDefault="00D2145D" w:rsidP="00D2145D"/>
          <w:p w14:paraId="1F3EC8E2"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2C356F0" w14:textId="77777777" w:rsidR="00D2145D" w:rsidRPr="00757BC7" w:rsidRDefault="00D2145D" w:rsidP="00D2145D"/>
          <w:p w14:paraId="00DC998B" w14:textId="77777777" w:rsidR="00D2145D" w:rsidRPr="00757BC7" w:rsidRDefault="00D2145D" w:rsidP="00D2145D">
            <w:pPr>
              <w:widowControl/>
              <w:spacing w:after="58"/>
            </w:pPr>
          </w:p>
        </w:tc>
      </w:tr>
      <w:tr w:rsidR="006C09EA" w:rsidRPr="00757BC7" w14:paraId="19166A4E"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1A98EC2F" w14:textId="77777777" w:rsidR="006C09EA" w:rsidRPr="00757BC7" w:rsidRDefault="006C09EA" w:rsidP="006C09EA"/>
        </w:tc>
        <w:tc>
          <w:tcPr>
            <w:tcW w:w="1978" w:type="dxa"/>
            <w:tcBorders>
              <w:top w:val="single" w:sz="7" w:space="0" w:color="000000"/>
              <w:left w:val="single" w:sz="7" w:space="0" w:color="000000"/>
              <w:bottom w:val="single" w:sz="7" w:space="0" w:color="000000"/>
              <w:right w:val="single" w:sz="7" w:space="0" w:color="000000"/>
            </w:tcBorders>
          </w:tcPr>
          <w:p w14:paraId="164E686E" w14:textId="77777777" w:rsidR="006C09EA" w:rsidRPr="0002239C" w:rsidRDefault="006C09EA" w:rsidP="006C09EA">
            <w:pPr>
              <w:widowControl/>
              <w:rPr>
                <w:iCs/>
                <w:u w:val="single"/>
              </w:rPr>
            </w:pPr>
            <w:r w:rsidRPr="0002239C">
              <w:rPr>
                <w:iCs/>
                <w:u w:val="single"/>
              </w:rPr>
              <w:t>Employee Initials/</w:t>
            </w:r>
          </w:p>
          <w:p w14:paraId="77A98E07" w14:textId="5908FB08" w:rsidR="006C09EA" w:rsidRPr="00757BC7" w:rsidRDefault="006C09EA" w:rsidP="006C09EA">
            <w:r w:rsidRPr="0002239C">
              <w:rPr>
                <w:iCs/>
                <w:u w:val="single"/>
              </w:rPr>
              <w:t>Completion Date</w:t>
            </w:r>
          </w:p>
        </w:tc>
        <w:tc>
          <w:tcPr>
            <w:tcW w:w="1804" w:type="dxa"/>
            <w:tcBorders>
              <w:top w:val="single" w:sz="7" w:space="0" w:color="000000"/>
              <w:left w:val="single" w:sz="7" w:space="0" w:color="000000"/>
              <w:bottom w:val="single" w:sz="7" w:space="0" w:color="000000"/>
              <w:right w:val="single" w:sz="7" w:space="0" w:color="000000"/>
            </w:tcBorders>
          </w:tcPr>
          <w:p w14:paraId="3EBAA345" w14:textId="03A55CCC" w:rsidR="006C09EA" w:rsidRPr="00757BC7" w:rsidRDefault="006C09EA" w:rsidP="006C09EA">
            <w:r w:rsidRPr="0002239C">
              <w:rPr>
                <w:iCs/>
                <w:u w:val="single"/>
              </w:rPr>
              <w:t>OL Branch Chief Signature/Date</w:t>
            </w:r>
          </w:p>
        </w:tc>
      </w:tr>
      <w:tr w:rsidR="00D2145D" w:rsidRPr="00757BC7" w14:paraId="71806ADD"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4519E4C7" w14:textId="3853C45E" w:rsidR="00D2145D" w:rsidRPr="00757BC7" w:rsidRDefault="00D2145D" w:rsidP="00F62901">
            <w:pPr>
              <w:pStyle w:val="StyleBodyText-tableLeft0Hanging015"/>
            </w:pPr>
            <w:r w:rsidRPr="00757BC7">
              <w:t>ISA-OLE-</w:t>
            </w:r>
            <w:r>
              <w:t>8</w:t>
            </w:r>
            <w:r w:rsidRPr="00757BC7">
              <w:t xml:space="preserve"> - (L) Technical Specifications (Parallels ISA-OPS-2)</w:t>
            </w:r>
          </w:p>
        </w:tc>
        <w:tc>
          <w:tcPr>
            <w:tcW w:w="1978" w:type="dxa"/>
            <w:tcBorders>
              <w:top w:val="single" w:sz="7" w:space="0" w:color="000000"/>
              <w:left w:val="single" w:sz="7" w:space="0" w:color="000000"/>
              <w:bottom w:val="single" w:sz="7" w:space="0" w:color="000000"/>
              <w:right w:val="single" w:sz="7" w:space="0" w:color="000000"/>
            </w:tcBorders>
          </w:tcPr>
          <w:p w14:paraId="4D633CC2" w14:textId="77777777" w:rsidR="00D2145D" w:rsidRPr="00757BC7" w:rsidRDefault="00D2145D" w:rsidP="00D2145D"/>
          <w:p w14:paraId="4B7E8601"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D104767" w14:textId="77777777" w:rsidR="00D2145D" w:rsidRPr="00757BC7" w:rsidRDefault="00D2145D" w:rsidP="00D2145D"/>
          <w:p w14:paraId="07CD7EA6" w14:textId="77777777" w:rsidR="00D2145D" w:rsidRPr="00757BC7" w:rsidRDefault="00D2145D" w:rsidP="00D2145D">
            <w:pPr>
              <w:widowControl/>
              <w:spacing w:after="58"/>
            </w:pPr>
          </w:p>
        </w:tc>
      </w:tr>
      <w:tr w:rsidR="00D2145D" w:rsidRPr="00757BC7" w14:paraId="1BEECB19"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50D20220" w14:textId="74A179BA" w:rsidR="00D2145D" w:rsidRPr="00757BC7" w:rsidRDefault="00D2145D" w:rsidP="00F62901">
            <w:pPr>
              <w:pStyle w:val="StyleBodyText-tableLeft0Hanging015"/>
            </w:pPr>
            <w:r w:rsidRPr="00757BC7">
              <w:t>ISA-OLE-</w:t>
            </w:r>
            <w:r>
              <w:t>9</w:t>
            </w:r>
            <w:r w:rsidRPr="00757BC7">
              <w:t xml:space="preserve"> - (L) Operability (Parallels ISA-OPS-3)</w:t>
            </w:r>
          </w:p>
        </w:tc>
        <w:tc>
          <w:tcPr>
            <w:tcW w:w="1978" w:type="dxa"/>
            <w:tcBorders>
              <w:top w:val="single" w:sz="7" w:space="0" w:color="000000"/>
              <w:left w:val="single" w:sz="7" w:space="0" w:color="000000"/>
              <w:bottom w:val="single" w:sz="7" w:space="0" w:color="000000"/>
              <w:right w:val="single" w:sz="7" w:space="0" w:color="000000"/>
            </w:tcBorders>
          </w:tcPr>
          <w:p w14:paraId="47FB4C01" w14:textId="77777777" w:rsidR="00D2145D" w:rsidRPr="00757BC7" w:rsidRDefault="00D2145D" w:rsidP="00D2145D"/>
          <w:p w14:paraId="0F09B6E5"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1A583E2A" w14:textId="77777777" w:rsidR="00D2145D" w:rsidRPr="00757BC7" w:rsidRDefault="00D2145D" w:rsidP="00D2145D"/>
          <w:p w14:paraId="3AF31EBB" w14:textId="77777777" w:rsidR="00D2145D" w:rsidRPr="00757BC7" w:rsidRDefault="00D2145D" w:rsidP="00D2145D">
            <w:pPr>
              <w:widowControl/>
              <w:spacing w:after="58"/>
            </w:pPr>
          </w:p>
        </w:tc>
      </w:tr>
      <w:tr w:rsidR="00D2145D" w:rsidRPr="00757BC7" w14:paraId="57C9E59B"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1204D9DF" w14:textId="613ADDF1" w:rsidR="00D2145D" w:rsidRPr="00757BC7" w:rsidRDefault="00D2145D" w:rsidP="00F62901">
            <w:pPr>
              <w:pStyle w:val="StyleBodyText-tableLeft0Hanging015"/>
            </w:pPr>
            <w:r w:rsidRPr="00757BC7">
              <w:t>ISA-OLE-1</w:t>
            </w:r>
            <w:r>
              <w:t>0</w:t>
            </w:r>
            <w:r w:rsidRPr="00757BC7">
              <w:t xml:space="preserve"> - (L) Shutdown Operations (Parallels OJT-OPS-9)</w:t>
            </w:r>
          </w:p>
        </w:tc>
        <w:tc>
          <w:tcPr>
            <w:tcW w:w="1978" w:type="dxa"/>
            <w:tcBorders>
              <w:top w:val="single" w:sz="7" w:space="0" w:color="000000"/>
              <w:left w:val="single" w:sz="7" w:space="0" w:color="000000"/>
              <w:bottom w:val="single" w:sz="7" w:space="0" w:color="000000"/>
              <w:right w:val="single" w:sz="7" w:space="0" w:color="000000"/>
            </w:tcBorders>
          </w:tcPr>
          <w:p w14:paraId="036579CB" w14:textId="77777777" w:rsidR="00D2145D" w:rsidRPr="00757BC7" w:rsidRDefault="00D2145D" w:rsidP="00D2145D"/>
          <w:p w14:paraId="76B658CB"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C26E2B5" w14:textId="77777777" w:rsidR="00D2145D" w:rsidRPr="00757BC7" w:rsidRDefault="00D2145D" w:rsidP="00D2145D"/>
          <w:p w14:paraId="6416BFD3" w14:textId="77777777" w:rsidR="00D2145D" w:rsidRPr="00757BC7" w:rsidRDefault="00D2145D" w:rsidP="00D2145D">
            <w:pPr>
              <w:widowControl/>
              <w:spacing w:after="58"/>
            </w:pPr>
          </w:p>
        </w:tc>
      </w:tr>
      <w:tr w:rsidR="00D2145D" w:rsidRPr="00757BC7" w14:paraId="5A7F4CD3"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A81C00B" w14:textId="352E3DB1" w:rsidR="00D2145D" w:rsidRPr="00757BC7" w:rsidRDefault="00D2145D" w:rsidP="00F62901">
            <w:pPr>
              <w:pStyle w:val="StyleBodyText-tableLeft0Hanging015"/>
            </w:pPr>
            <w:r w:rsidRPr="00757BC7">
              <w:t>ISA-OLE-</w:t>
            </w:r>
            <w:r>
              <w:t>11</w:t>
            </w:r>
            <w:r w:rsidRPr="00757BC7">
              <w:t xml:space="preserve"> - (L) Operator Licensing Appeals and Hearings</w:t>
            </w:r>
          </w:p>
        </w:tc>
        <w:tc>
          <w:tcPr>
            <w:tcW w:w="1978" w:type="dxa"/>
            <w:tcBorders>
              <w:top w:val="single" w:sz="7" w:space="0" w:color="000000"/>
              <w:left w:val="single" w:sz="7" w:space="0" w:color="000000"/>
              <w:bottom w:val="single" w:sz="7" w:space="0" w:color="000000"/>
              <w:right w:val="single" w:sz="7" w:space="0" w:color="000000"/>
            </w:tcBorders>
          </w:tcPr>
          <w:p w14:paraId="07E1437A" w14:textId="77777777" w:rsidR="00D2145D" w:rsidRPr="00757BC7" w:rsidRDefault="00D2145D" w:rsidP="00D2145D"/>
          <w:p w14:paraId="0101C562"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B9E46CB" w14:textId="77777777" w:rsidR="00D2145D" w:rsidRPr="00757BC7" w:rsidRDefault="00D2145D" w:rsidP="00D2145D"/>
          <w:p w14:paraId="19472C68" w14:textId="77777777" w:rsidR="00D2145D" w:rsidRPr="00757BC7" w:rsidRDefault="00D2145D" w:rsidP="00D2145D">
            <w:pPr>
              <w:widowControl/>
              <w:spacing w:after="58"/>
            </w:pPr>
          </w:p>
        </w:tc>
      </w:tr>
      <w:tr w:rsidR="00D2145D" w:rsidRPr="00757BC7" w14:paraId="6061EB5A"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51E96EA6" w14:textId="26E61FEB" w:rsidR="00D2145D" w:rsidRPr="00757BC7" w:rsidRDefault="00D2145D" w:rsidP="00F62901">
            <w:pPr>
              <w:pStyle w:val="StyleBodyText-tableLeft0Hanging015"/>
            </w:pPr>
            <w:r w:rsidRPr="00757BC7">
              <w:t>ISA-OLE-1</w:t>
            </w:r>
            <w:r>
              <w:t>2</w:t>
            </w:r>
            <w:r w:rsidRPr="00757BC7">
              <w:t xml:space="preserve"> - Systematic Approach to Training (SAT)</w:t>
            </w:r>
          </w:p>
        </w:tc>
        <w:tc>
          <w:tcPr>
            <w:tcW w:w="1978" w:type="dxa"/>
            <w:tcBorders>
              <w:top w:val="single" w:sz="7" w:space="0" w:color="000000"/>
              <w:left w:val="single" w:sz="7" w:space="0" w:color="000000"/>
              <w:bottom w:val="single" w:sz="7" w:space="0" w:color="000000"/>
              <w:right w:val="single" w:sz="7" w:space="0" w:color="000000"/>
            </w:tcBorders>
          </w:tcPr>
          <w:p w14:paraId="43911FE3" w14:textId="77777777" w:rsidR="00D2145D" w:rsidRPr="00757BC7" w:rsidRDefault="00D2145D" w:rsidP="00D2145D"/>
          <w:p w14:paraId="4DCE5FD9"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F32BE2D" w14:textId="77777777" w:rsidR="00D2145D" w:rsidRPr="00757BC7" w:rsidRDefault="00D2145D" w:rsidP="00D2145D"/>
          <w:p w14:paraId="0D00524C" w14:textId="77777777" w:rsidR="00D2145D" w:rsidRPr="00757BC7" w:rsidRDefault="00D2145D" w:rsidP="00D2145D">
            <w:pPr>
              <w:widowControl/>
              <w:spacing w:after="58"/>
            </w:pPr>
          </w:p>
        </w:tc>
      </w:tr>
      <w:tr w:rsidR="00D2145D" w:rsidRPr="00757BC7" w14:paraId="23F831B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8AD6C5B" w14:textId="6DF82C0B" w:rsidR="00D2145D" w:rsidRPr="00757BC7" w:rsidRDefault="00D2145D" w:rsidP="00F62901">
            <w:pPr>
              <w:pStyle w:val="StyleBodyText-tableLeft0Hanging015"/>
            </w:pPr>
            <w:r w:rsidRPr="00757BC7">
              <w:t>ISA-OLE-1</w:t>
            </w:r>
            <w:r>
              <w:t>3</w:t>
            </w:r>
            <w:r w:rsidRPr="00757BC7">
              <w:t xml:space="preserve"> - Licensed Operator Requalification and Other License Conditions</w:t>
            </w:r>
          </w:p>
        </w:tc>
        <w:tc>
          <w:tcPr>
            <w:tcW w:w="1978" w:type="dxa"/>
            <w:tcBorders>
              <w:top w:val="single" w:sz="7" w:space="0" w:color="000000"/>
              <w:left w:val="single" w:sz="7" w:space="0" w:color="000000"/>
              <w:bottom w:val="single" w:sz="7" w:space="0" w:color="000000"/>
              <w:right w:val="single" w:sz="7" w:space="0" w:color="000000"/>
            </w:tcBorders>
          </w:tcPr>
          <w:p w14:paraId="5E303359" w14:textId="77777777" w:rsidR="00D2145D" w:rsidRPr="00757BC7" w:rsidRDefault="00D2145D" w:rsidP="00D2145D"/>
          <w:p w14:paraId="6D057947"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6E8ED522" w14:textId="77777777" w:rsidR="00D2145D" w:rsidRPr="00757BC7" w:rsidRDefault="00D2145D" w:rsidP="00D2145D"/>
          <w:p w14:paraId="5F6E4273" w14:textId="77777777" w:rsidR="00D2145D" w:rsidRPr="00757BC7" w:rsidRDefault="00D2145D" w:rsidP="00D2145D">
            <w:pPr>
              <w:widowControl/>
              <w:spacing w:after="58"/>
            </w:pPr>
          </w:p>
        </w:tc>
      </w:tr>
      <w:tr w:rsidR="00D2145D" w:rsidRPr="00757BC7" w14:paraId="518A4979"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7328AA2D" w14:textId="07F25DB0" w:rsidR="00D2145D" w:rsidRPr="00757BC7" w:rsidRDefault="00D2145D" w:rsidP="00F62901">
            <w:pPr>
              <w:pStyle w:val="StyleBodyText-tableLeft0Hanging015"/>
            </w:pPr>
            <w:r w:rsidRPr="00757BC7">
              <w:t>ISA-OLE-1</w:t>
            </w:r>
            <w:r>
              <w:t>4</w:t>
            </w:r>
            <w:r w:rsidRPr="00757BC7">
              <w:t xml:space="preserve"> - (L) Simulation Facilities</w:t>
            </w:r>
          </w:p>
        </w:tc>
        <w:tc>
          <w:tcPr>
            <w:tcW w:w="1978" w:type="dxa"/>
            <w:tcBorders>
              <w:top w:val="single" w:sz="7" w:space="0" w:color="000000"/>
              <w:left w:val="single" w:sz="7" w:space="0" w:color="000000"/>
              <w:bottom w:val="single" w:sz="7" w:space="0" w:color="000000"/>
              <w:right w:val="single" w:sz="7" w:space="0" w:color="000000"/>
            </w:tcBorders>
          </w:tcPr>
          <w:p w14:paraId="5EBB214B" w14:textId="77777777" w:rsidR="00D2145D" w:rsidRPr="00757BC7" w:rsidRDefault="00D2145D" w:rsidP="00D2145D"/>
          <w:p w14:paraId="26C069A9"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2E78B6AC" w14:textId="77777777" w:rsidR="00D2145D" w:rsidRPr="00757BC7" w:rsidRDefault="00D2145D" w:rsidP="00D2145D"/>
          <w:p w14:paraId="70FDBEB6" w14:textId="77777777" w:rsidR="00D2145D" w:rsidRPr="00757BC7" w:rsidRDefault="00D2145D" w:rsidP="00D2145D">
            <w:pPr>
              <w:widowControl/>
              <w:spacing w:after="58"/>
            </w:pPr>
          </w:p>
        </w:tc>
      </w:tr>
      <w:tr w:rsidR="00D2145D" w:rsidRPr="00757BC7" w14:paraId="5996D335"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2802B49" w14:textId="777757C8" w:rsidR="00D2145D" w:rsidRPr="00757BC7" w:rsidRDefault="00D2145D" w:rsidP="00486BA0">
            <w:pPr>
              <w:widowControl/>
              <w:spacing w:before="120" w:after="58"/>
            </w:pPr>
            <w:r w:rsidRPr="00FD46A7">
              <w:rPr>
                <w:bCs/>
                <w:iCs/>
                <w:u w:val="single"/>
              </w:rPr>
              <w:t>C. On-the-Job Training Activities</w:t>
            </w:r>
          </w:p>
        </w:tc>
        <w:tc>
          <w:tcPr>
            <w:tcW w:w="1978" w:type="dxa"/>
            <w:tcBorders>
              <w:top w:val="single" w:sz="7" w:space="0" w:color="000000"/>
              <w:left w:val="single" w:sz="7" w:space="0" w:color="000000"/>
              <w:bottom w:val="single" w:sz="7" w:space="0" w:color="000000"/>
              <w:right w:val="single" w:sz="7" w:space="0" w:color="000000"/>
            </w:tcBorders>
          </w:tcPr>
          <w:p w14:paraId="419DF3D3"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242D94B" w14:textId="77777777" w:rsidR="00D2145D" w:rsidRPr="00757BC7" w:rsidRDefault="00D2145D" w:rsidP="00D2145D">
            <w:pPr>
              <w:widowControl/>
              <w:spacing w:after="58"/>
            </w:pPr>
          </w:p>
        </w:tc>
      </w:tr>
      <w:tr w:rsidR="00D2145D" w:rsidRPr="00757BC7" w14:paraId="4121949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0A31849B" w14:textId="386F9CB3" w:rsidR="00D2145D" w:rsidRPr="00FD46A7" w:rsidRDefault="00D2145D" w:rsidP="00F62901">
            <w:pPr>
              <w:pStyle w:val="StyleBodyText-tableLeft0Hanging015"/>
              <w:rPr>
                <w:u w:val="single"/>
              </w:rPr>
            </w:pPr>
            <w:r w:rsidRPr="00757BC7">
              <w:t>OJT-OLE-1 - (L) a.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14:paraId="5414A450" w14:textId="77777777" w:rsidR="00D2145D" w:rsidRPr="00757BC7" w:rsidRDefault="00D2145D" w:rsidP="00D2145D"/>
          <w:p w14:paraId="28B8EB74"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6F078D7" w14:textId="77777777" w:rsidR="00D2145D" w:rsidRPr="00757BC7" w:rsidRDefault="00D2145D" w:rsidP="00D2145D"/>
          <w:p w14:paraId="592D7D02" w14:textId="77777777" w:rsidR="00D2145D" w:rsidRPr="00757BC7" w:rsidRDefault="00D2145D" w:rsidP="00D2145D">
            <w:pPr>
              <w:widowControl/>
              <w:spacing w:after="58"/>
            </w:pPr>
          </w:p>
        </w:tc>
      </w:tr>
      <w:tr w:rsidR="00D2145D" w:rsidRPr="00757BC7" w14:paraId="3398F52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0EC90966" w14:textId="4737B7C3" w:rsidR="00D2145D" w:rsidRPr="00757BC7" w:rsidRDefault="00D2145D" w:rsidP="00A42CB8">
            <w:pPr>
              <w:pStyle w:val="BodyText-table"/>
              <w:spacing w:before="120"/>
              <w:ind w:left="432" w:hanging="216"/>
            </w:pPr>
            <w:r w:rsidRPr="00757BC7">
              <w:t>(L) b.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14:paraId="1E51A762" w14:textId="77777777" w:rsidR="00D2145D" w:rsidRPr="00757BC7" w:rsidRDefault="00D2145D" w:rsidP="00D2145D"/>
          <w:p w14:paraId="5C3638CC"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766210C" w14:textId="77777777" w:rsidR="00D2145D" w:rsidRPr="00757BC7" w:rsidRDefault="00D2145D" w:rsidP="00D2145D"/>
          <w:p w14:paraId="258327C2" w14:textId="77777777" w:rsidR="00D2145D" w:rsidRPr="00757BC7" w:rsidRDefault="00D2145D" w:rsidP="00D2145D">
            <w:pPr>
              <w:widowControl/>
              <w:spacing w:after="58"/>
            </w:pPr>
          </w:p>
        </w:tc>
      </w:tr>
      <w:tr w:rsidR="00D2145D" w:rsidRPr="00757BC7" w14:paraId="4145111E"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C410A54" w14:textId="4A692DD0" w:rsidR="00D2145D" w:rsidRPr="00757BC7" w:rsidRDefault="00D2145D" w:rsidP="00F62901">
            <w:pPr>
              <w:pStyle w:val="StyleBodyText-tableLeft0Hanging015"/>
            </w:pPr>
            <w:r w:rsidRPr="00757BC7">
              <w:t>OJT-OLE-2 - (L) Conduct of Operations (Parallels OJT-OPS-2)</w:t>
            </w:r>
          </w:p>
        </w:tc>
        <w:tc>
          <w:tcPr>
            <w:tcW w:w="1978" w:type="dxa"/>
            <w:tcBorders>
              <w:top w:val="single" w:sz="7" w:space="0" w:color="000000"/>
              <w:left w:val="single" w:sz="7" w:space="0" w:color="000000"/>
              <w:bottom w:val="single" w:sz="7" w:space="0" w:color="000000"/>
              <w:right w:val="single" w:sz="7" w:space="0" w:color="000000"/>
            </w:tcBorders>
          </w:tcPr>
          <w:p w14:paraId="2B1318F1" w14:textId="77777777" w:rsidR="00D2145D" w:rsidRPr="00757BC7" w:rsidRDefault="00D2145D" w:rsidP="00D2145D"/>
          <w:p w14:paraId="34D24E91"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FA20AE8" w14:textId="77777777" w:rsidR="00D2145D" w:rsidRPr="00757BC7" w:rsidRDefault="00D2145D" w:rsidP="00D2145D"/>
          <w:p w14:paraId="04D6D8BA" w14:textId="77777777" w:rsidR="00D2145D" w:rsidRPr="00757BC7" w:rsidRDefault="00D2145D" w:rsidP="00D2145D">
            <w:pPr>
              <w:widowControl/>
              <w:spacing w:after="58"/>
            </w:pPr>
          </w:p>
        </w:tc>
      </w:tr>
      <w:tr w:rsidR="00D2145D" w:rsidRPr="00757BC7" w14:paraId="7298685C"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FDFB2B9" w14:textId="5646EF7B" w:rsidR="00D2145D" w:rsidRPr="00757BC7" w:rsidRDefault="00D2145D" w:rsidP="00F62901">
            <w:pPr>
              <w:pStyle w:val="StyleBodyText-tableLeft0Hanging015"/>
            </w:pPr>
            <w:r w:rsidRPr="00757BC7">
              <w:t xml:space="preserve">OJT-OLE-3 - (L) Prepare, Administer, </w:t>
            </w:r>
            <w:r>
              <w:t>and</w:t>
            </w:r>
            <w:r w:rsidRPr="00757BC7">
              <w:t xml:space="preserve"> Grade an Operating Test</w:t>
            </w:r>
          </w:p>
        </w:tc>
        <w:tc>
          <w:tcPr>
            <w:tcW w:w="1978" w:type="dxa"/>
            <w:tcBorders>
              <w:top w:val="single" w:sz="7" w:space="0" w:color="000000"/>
              <w:left w:val="single" w:sz="7" w:space="0" w:color="000000"/>
              <w:bottom w:val="single" w:sz="7" w:space="0" w:color="000000"/>
              <w:right w:val="single" w:sz="7" w:space="0" w:color="000000"/>
            </w:tcBorders>
          </w:tcPr>
          <w:p w14:paraId="72B79185" w14:textId="77777777" w:rsidR="00D2145D" w:rsidRPr="00757BC7" w:rsidRDefault="00D2145D" w:rsidP="00D2145D"/>
          <w:p w14:paraId="4C4888E6"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20A48E8C" w14:textId="77777777" w:rsidR="00D2145D" w:rsidRPr="00757BC7" w:rsidRDefault="00D2145D" w:rsidP="00D2145D"/>
          <w:p w14:paraId="6A73ABF3" w14:textId="77777777" w:rsidR="00D2145D" w:rsidRPr="00757BC7" w:rsidRDefault="00D2145D" w:rsidP="00D2145D">
            <w:pPr>
              <w:widowControl/>
              <w:spacing w:after="58"/>
            </w:pPr>
          </w:p>
        </w:tc>
      </w:tr>
      <w:tr w:rsidR="00D2145D" w:rsidRPr="00757BC7" w14:paraId="51A64BAC"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7674C81" w14:textId="5A6B41D0" w:rsidR="00D2145D" w:rsidRPr="00757BC7" w:rsidRDefault="00D2145D" w:rsidP="00F62901">
            <w:pPr>
              <w:pStyle w:val="StyleBodyText-tableLeft0Hanging015"/>
            </w:pPr>
            <w:r w:rsidRPr="00757BC7">
              <w:t xml:space="preserve">OJT-OLE-4 - Prepare, Administer, </w:t>
            </w:r>
            <w:r>
              <w:t>and</w:t>
            </w:r>
            <w:r w:rsidRPr="00757BC7">
              <w:t xml:space="preserve"> Grade a Written Examination</w:t>
            </w:r>
          </w:p>
        </w:tc>
        <w:tc>
          <w:tcPr>
            <w:tcW w:w="1978" w:type="dxa"/>
            <w:tcBorders>
              <w:top w:val="single" w:sz="7" w:space="0" w:color="000000"/>
              <w:left w:val="single" w:sz="7" w:space="0" w:color="000000"/>
              <w:bottom w:val="single" w:sz="7" w:space="0" w:color="000000"/>
              <w:right w:val="single" w:sz="7" w:space="0" w:color="000000"/>
            </w:tcBorders>
          </w:tcPr>
          <w:p w14:paraId="40EEC396" w14:textId="77777777" w:rsidR="00D2145D" w:rsidRPr="00757BC7" w:rsidRDefault="00D2145D" w:rsidP="00D2145D"/>
          <w:p w14:paraId="22D2195A"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1234C96" w14:textId="77777777" w:rsidR="00D2145D" w:rsidRPr="00757BC7" w:rsidRDefault="00D2145D" w:rsidP="00D2145D"/>
          <w:p w14:paraId="723E0DDA" w14:textId="77777777" w:rsidR="00D2145D" w:rsidRPr="00757BC7" w:rsidRDefault="00D2145D" w:rsidP="00D2145D">
            <w:pPr>
              <w:widowControl/>
              <w:spacing w:after="58"/>
            </w:pPr>
          </w:p>
        </w:tc>
      </w:tr>
      <w:tr w:rsidR="00D2145D" w:rsidRPr="00757BC7" w14:paraId="2771D262"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08F10EEA" w14:textId="77777777" w:rsidR="00D2145D" w:rsidRPr="00757BC7" w:rsidRDefault="00D2145D" w:rsidP="00F62901">
            <w:pPr>
              <w:pStyle w:val="StyleBodyText-tableLeft0Hanging015"/>
            </w:pPr>
            <w:r w:rsidRPr="00757BC7">
              <w:t>OJT-OLE-5 - Requalification Inspection (Parallels App. A, OJT-4)</w:t>
            </w:r>
          </w:p>
        </w:tc>
        <w:tc>
          <w:tcPr>
            <w:tcW w:w="1978" w:type="dxa"/>
            <w:tcBorders>
              <w:top w:val="single" w:sz="7" w:space="0" w:color="000000"/>
              <w:left w:val="single" w:sz="7" w:space="0" w:color="000000"/>
              <w:bottom w:val="single" w:sz="7" w:space="0" w:color="000000"/>
              <w:right w:val="single" w:sz="7" w:space="0" w:color="000000"/>
            </w:tcBorders>
          </w:tcPr>
          <w:p w14:paraId="22D5E892" w14:textId="77777777" w:rsidR="00D2145D" w:rsidRPr="00757BC7" w:rsidRDefault="00D2145D" w:rsidP="00D2145D"/>
          <w:p w14:paraId="03480069" w14:textId="77777777" w:rsidR="00D2145D" w:rsidRPr="00757BC7" w:rsidRDefault="00D2145D" w:rsidP="00D2145D">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C4467AD" w14:textId="77777777" w:rsidR="00D2145D" w:rsidRPr="00757BC7" w:rsidRDefault="00D2145D" w:rsidP="00D2145D"/>
          <w:p w14:paraId="674A4624" w14:textId="77777777" w:rsidR="00D2145D" w:rsidRPr="00757BC7" w:rsidRDefault="00D2145D" w:rsidP="00D2145D">
            <w:pPr>
              <w:widowControl/>
              <w:spacing w:after="58"/>
            </w:pPr>
          </w:p>
        </w:tc>
      </w:tr>
      <w:tr w:rsidR="00D2145D" w:rsidRPr="00757BC7" w14:paraId="369AA1B8" w14:textId="77777777" w:rsidTr="0002239C">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14:paraId="54A0C461" w14:textId="3DA660B7" w:rsidR="00D2145D" w:rsidRPr="00757BC7" w:rsidRDefault="00D2145D" w:rsidP="00D2145D">
            <w:pPr>
              <w:widowControl/>
              <w:tabs>
                <w:tab w:val="left" w:pos="-1440"/>
              </w:tabs>
              <w:spacing w:after="58"/>
              <w:ind w:left="720" w:hanging="720"/>
            </w:pPr>
            <w:r w:rsidRPr="00757BC7">
              <w:t>NOTE:</w:t>
            </w:r>
            <w:r w:rsidRPr="00757BC7">
              <w:tab/>
            </w:r>
            <w:r>
              <w:t xml:space="preserve"> </w:t>
            </w:r>
            <w:r w:rsidRPr="00757BC7">
              <w:t>For ISA</w:t>
            </w:r>
            <w:r>
              <w:t>s</w:t>
            </w:r>
            <w:r w:rsidRPr="00757BC7">
              <w:t>-</w:t>
            </w:r>
            <w:r>
              <w:t>8</w:t>
            </w:r>
            <w:r w:rsidRPr="00757BC7">
              <w:t xml:space="preserve">, </w:t>
            </w:r>
            <w:r>
              <w:t>9</w:t>
            </w:r>
            <w:r w:rsidRPr="00757BC7">
              <w:t>, and 1</w:t>
            </w:r>
            <w:r>
              <w:t>0</w:t>
            </w:r>
            <w:r w:rsidRPr="00757BC7">
              <w:t xml:space="preserve"> and OJT</w:t>
            </w:r>
            <w:r>
              <w:t>s</w:t>
            </w:r>
            <w:r w:rsidRPr="00757BC7">
              <w:t>-2 and 5, you may document completion of equivalent activities on both Signature Cards. Treating ISA-OLE-1</w:t>
            </w:r>
            <w:r>
              <w:t>0</w:t>
            </w:r>
            <w:r w:rsidRPr="00757BC7">
              <w:t xml:space="preserve"> as an OJT activity would eliminate the need to later repeat the activity to certify as a Reactor Operations Inspector.</w:t>
            </w:r>
            <w:r w:rsidRPr="00757BC7">
              <w:tab/>
            </w:r>
          </w:p>
        </w:tc>
      </w:tr>
    </w:tbl>
    <w:p w14:paraId="72DD7CA7" w14:textId="5ECFFD5A" w:rsidR="001D46C2" w:rsidRDefault="001D46C2" w:rsidP="00757BC7">
      <w:pPr>
        <w:widowControl/>
      </w:pPr>
    </w:p>
    <w:p w14:paraId="43C91016" w14:textId="77777777" w:rsidR="00434BE5" w:rsidRDefault="00434BE5" w:rsidP="00434BE5"/>
    <w:p w14:paraId="6F04E03F" w14:textId="32D91F21" w:rsidR="00434BE5" w:rsidRDefault="00434BE5" w:rsidP="00434BE5">
      <w:r>
        <w:t>(The electronic signature card, which is located on the Digital City and other internal NRC websites is also acceptable.) Record completion in TMS by sending a request to TrainingSupport.Resource@nrc.gov</w:t>
      </w:r>
    </w:p>
    <w:p w14:paraId="6E6CC68A" w14:textId="77777777" w:rsidR="00CE4299" w:rsidRDefault="007F78C4" w:rsidP="00CE4299">
      <w:pPr>
        <w:tabs>
          <w:tab w:val="left" w:pos="670"/>
        </w:tabs>
      </w:pPr>
      <w:r w:rsidRPr="00757BC7">
        <w:rPr>
          <w:noProof/>
        </w:rPr>
        <w:lastRenderedPageBreak/>
        <mc:AlternateContent>
          <mc:Choice Requires="wps">
            <w:drawing>
              <wp:inline distT="0" distB="0" distL="0" distR="0" wp14:anchorId="75681C05" wp14:editId="5FCB3BC2">
                <wp:extent cx="6413500" cy="3962400"/>
                <wp:effectExtent l="0" t="0" r="101600" b="952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0" cy="396240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14:paraId="04144550" w14:textId="77777777" w:rsidR="00E4734B" w:rsidRDefault="00E4734B" w:rsidP="001D46C2">
                            <w:pPr>
                              <w:spacing w:before="120"/>
                              <w:jc w:val="center"/>
                            </w:pPr>
                            <w:r>
                              <w:rPr>
                                <w:b/>
                                <w:bCs/>
                                <w:sz w:val="32"/>
                                <w:szCs w:val="32"/>
                              </w:rPr>
                              <w:t>OL Examiner Certification</w:t>
                            </w:r>
                          </w:p>
                          <w:p w14:paraId="18B3BDA5" w14:textId="77777777" w:rsidR="00E4734B" w:rsidRDefault="00E4734B" w:rsidP="001D46C2"/>
                          <w:p w14:paraId="427F2388" w14:textId="77777777" w:rsidR="00E4734B" w:rsidRDefault="00E4734B" w:rsidP="001D46C2"/>
                          <w:p w14:paraId="2282E1EA" w14:textId="77777777" w:rsidR="00E4734B" w:rsidRDefault="00E4734B" w:rsidP="001D46C2"/>
                          <w:p w14:paraId="122188C1" w14:textId="77777777" w:rsidR="00E4734B" w:rsidRDefault="00E4734B" w:rsidP="001D46C2">
                            <w:pPr>
                              <w:jc w:val="center"/>
                            </w:pPr>
                            <w:r>
                              <w:t>______________________________</w:t>
                            </w:r>
                          </w:p>
                          <w:p w14:paraId="2B88172D" w14:textId="77777777" w:rsidR="00E4734B" w:rsidRDefault="00E4734B" w:rsidP="001D46C2">
                            <w:pPr>
                              <w:jc w:val="center"/>
                            </w:pPr>
                          </w:p>
                          <w:p w14:paraId="1EEDE2A1" w14:textId="77777777" w:rsidR="00E4734B" w:rsidRDefault="00E4734B" w:rsidP="001D46C2">
                            <w:pPr>
                              <w:jc w:val="center"/>
                            </w:pPr>
                            <w:r>
                              <w:t>Has successfully completed all of the requirements</w:t>
                            </w:r>
                          </w:p>
                          <w:p w14:paraId="271C06B1" w14:textId="77777777" w:rsidR="00E4734B" w:rsidRDefault="00E4734B" w:rsidP="001D46C2">
                            <w:pPr>
                              <w:jc w:val="center"/>
                            </w:pPr>
                            <w:r>
                              <w:t>to become an</w:t>
                            </w:r>
                          </w:p>
                          <w:p w14:paraId="793983B9" w14:textId="77777777" w:rsidR="00E4734B" w:rsidRDefault="00E4734B" w:rsidP="001D46C2"/>
                          <w:p w14:paraId="2E7F3EBA" w14:textId="77777777" w:rsidR="00E4734B" w:rsidRDefault="00E4734B" w:rsidP="001D46C2">
                            <w:pPr>
                              <w:jc w:val="center"/>
                              <w:rPr>
                                <w:sz w:val="32"/>
                                <w:szCs w:val="32"/>
                              </w:rPr>
                            </w:pPr>
                            <w:r>
                              <w:rPr>
                                <w:b/>
                                <w:bCs/>
                                <w:sz w:val="40"/>
                                <w:szCs w:val="40"/>
                              </w:rPr>
                              <w:t>Operator Licensing Examiner</w:t>
                            </w:r>
                          </w:p>
                          <w:p w14:paraId="62963C69" w14:textId="77777777" w:rsidR="00E4734B" w:rsidRDefault="00E4734B" w:rsidP="007A19D7">
                            <w:pPr>
                              <w:jc w:val="center"/>
                              <w:rPr>
                                <w:sz w:val="32"/>
                                <w:szCs w:val="32"/>
                              </w:rPr>
                            </w:pPr>
                          </w:p>
                          <w:p w14:paraId="389875FD" w14:textId="77777777" w:rsidR="00E4734B" w:rsidRDefault="00E4734B" w:rsidP="001D46C2">
                            <w:pPr>
                              <w:jc w:val="center"/>
                              <w:rPr>
                                <w:sz w:val="32"/>
                                <w:szCs w:val="32"/>
                              </w:rPr>
                            </w:pPr>
                            <w:r>
                              <w:rPr>
                                <w:rFonts w:ascii="MS Gothic" w:eastAsia="MS Gothic" w:hAnsi="MS Gothic" w:cs="MS Gothic" w:hint="eastAsia"/>
                                <w:b/>
                                <w:bCs/>
                                <w:sz w:val="28"/>
                                <w:szCs w:val="28"/>
                              </w:rPr>
                              <w:t>❏</w:t>
                            </w:r>
                            <w:r>
                              <w:rPr>
                                <w:b/>
                                <w:bCs/>
                                <w:sz w:val="28"/>
                                <w:szCs w:val="28"/>
                              </w:rPr>
                              <w:t xml:space="preserve"> Limited                   </w:t>
                            </w:r>
                            <w:r>
                              <w:rPr>
                                <w:rFonts w:ascii="MS Gothic" w:eastAsia="MS Gothic" w:hAnsi="MS Gothic" w:cs="MS Gothic" w:hint="eastAsia"/>
                                <w:b/>
                                <w:bCs/>
                                <w:sz w:val="28"/>
                                <w:szCs w:val="28"/>
                              </w:rPr>
                              <w:t>❏</w:t>
                            </w:r>
                            <w:r>
                              <w:rPr>
                                <w:b/>
                                <w:bCs/>
                                <w:sz w:val="28"/>
                                <w:szCs w:val="28"/>
                              </w:rPr>
                              <w:t xml:space="preserve"> Full</w:t>
                            </w:r>
                          </w:p>
                          <w:p w14:paraId="4BF34FB0" w14:textId="77777777" w:rsidR="00E4734B" w:rsidRDefault="00E4734B" w:rsidP="001D46C2">
                            <w:pPr>
                              <w:rPr>
                                <w:sz w:val="32"/>
                                <w:szCs w:val="32"/>
                              </w:rPr>
                            </w:pPr>
                          </w:p>
                          <w:p w14:paraId="5044F88A" w14:textId="77777777" w:rsidR="00E4734B" w:rsidRDefault="00E4734B" w:rsidP="001D46C2">
                            <w:pPr>
                              <w:rPr>
                                <w:sz w:val="32"/>
                                <w:szCs w:val="32"/>
                              </w:rPr>
                            </w:pPr>
                          </w:p>
                          <w:p w14:paraId="1286C58C" w14:textId="686BCFF0" w:rsidR="00E4734B" w:rsidRPr="00E27D96" w:rsidRDefault="00E4734B" w:rsidP="001D46C2">
                            <w:r w:rsidRPr="00E27D96">
                              <w:t>OL Branch Chief</w:t>
                            </w:r>
                            <w:r>
                              <w:tab/>
                            </w:r>
                            <w:r w:rsidRPr="00E27D96">
                              <w:t>Signature:____________________</w:t>
                            </w:r>
                            <w:r>
                              <w:tab/>
                            </w:r>
                            <w:r>
                              <w:tab/>
                            </w:r>
                            <w:r w:rsidRPr="00E27D96">
                              <w:t>Date:____________</w:t>
                            </w:r>
                            <w:r>
                              <w:tab/>
                              <w:t xml:space="preserve">     </w:t>
                            </w:r>
                          </w:p>
                          <w:p w14:paraId="6B6950F4" w14:textId="185D2694" w:rsidR="00E4734B" w:rsidRPr="00E27D96" w:rsidRDefault="00E4734B" w:rsidP="001D46C2">
                            <w:r>
                              <w:t xml:space="preserve">Division </w:t>
                            </w:r>
                            <w:r w:rsidRPr="00E27D96">
                              <w:t>Director</w:t>
                            </w:r>
                            <w:r>
                              <w:tab/>
                            </w:r>
                            <w:r w:rsidRPr="00E27D96">
                              <w:t>Signature:____________________</w:t>
                            </w:r>
                            <w:r>
                              <w:tab/>
                            </w:r>
                            <w:r>
                              <w:tab/>
                            </w:r>
                            <w:r w:rsidRPr="00E27D96">
                              <w:t>Date:____________</w:t>
                            </w:r>
                          </w:p>
                          <w:p w14:paraId="42538353" w14:textId="218B54B1" w:rsidR="00E4734B" w:rsidRPr="00E27D96" w:rsidRDefault="00E4734B" w:rsidP="001D46C2">
                            <w:r w:rsidRPr="00E27D96">
                              <w:t xml:space="preserve">RA </w:t>
                            </w:r>
                            <w:r>
                              <w:tab/>
                            </w:r>
                            <w:r>
                              <w:tab/>
                            </w:r>
                            <w:r>
                              <w:tab/>
                            </w:r>
                            <w:r w:rsidRPr="00E27D96">
                              <w:t>Signature:____________________</w:t>
                            </w:r>
                            <w:r>
                              <w:tab/>
                            </w:r>
                            <w:r>
                              <w:tab/>
                            </w:r>
                            <w:r w:rsidRPr="00E27D96">
                              <w:t>Date:____________</w:t>
                            </w:r>
                          </w:p>
                          <w:p w14:paraId="18E1CEB6" w14:textId="77777777" w:rsidR="00E4734B" w:rsidRDefault="00E4734B" w:rsidP="001D46C2">
                            <w:r>
                              <w:rPr>
                                <w:sz w:val="32"/>
                                <w:szCs w:val="32"/>
                              </w:rPr>
                              <w:t xml:space="preserve">                             </w:t>
                            </w:r>
                          </w:p>
                        </w:txbxContent>
                      </wps:txbx>
                      <wps:bodyPr rot="0" vert="horz" wrap="square" lIns="91440" tIns="45720" rIns="91440" bIns="45720" anchor="t" anchorCtr="0" upright="1">
                        <a:noAutofit/>
                      </wps:bodyPr>
                    </wps:wsp>
                  </a:graphicData>
                </a:graphic>
              </wp:inline>
            </w:drawing>
          </mc:Choice>
          <mc:Fallback>
            <w:pict>
              <v:shapetype w14:anchorId="75681C05" id="_x0000_t202" coordsize="21600,21600" o:spt="202" path="m,l,21600r21600,l21600,xe">
                <v:stroke joinstyle="miter"/>
                <v:path gradientshapeok="t" o:connecttype="rect"/>
              </v:shapetype>
              <v:shape id="Text Box 2" o:spid="_x0000_s1026" type="#_x0000_t202" style="width:505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">
                <v:shadow on="t" color="black" offset="6pt,6pt"/>
                <v:textbox>
                  <w:txbxContent>
                    <w:p w14:paraId="04144550" w14:textId="77777777" w:rsidR="00E4734B" w:rsidRDefault="00E4734B" w:rsidP="001D46C2">
                      <w:pPr>
                        <w:spacing w:before="120"/>
                        <w:jc w:val="center"/>
                      </w:pPr>
                      <w:r>
                        <w:rPr>
                          <w:b/>
                          <w:bCs/>
                          <w:sz w:val="32"/>
                          <w:szCs w:val="32"/>
                        </w:rPr>
                        <w:t>OL Examiner Certification</w:t>
                      </w:r>
                    </w:p>
                    <w:p w14:paraId="18B3BDA5" w14:textId="77777777" w:rsidR="00E4734B" w:rsidRDefault="00E4734B" w:rsidP="001D46C2"/>
                    <w:p w14:paraId="427F2388" w14:textId="77777777" w:rsidR="00E4734B" w:rsidRDefault="00E4734B" w:rsidP="001D46C2"/>
                    <w:p w14:paraId="2282E1EA" w14:textId="77777777" w:rsidR="00E4734B" w:rsidRDefault="00E4734B" w:rsidP="001D46C2"/>
                    <w:p w14:paraId="122188C1" w14:textId="77777777" w:rsidR="00E4734B" w:rsidRDefault="00E4734B" w:rsidP="001D46C2">
                      <w:pPr>
                        <w:jc w:val="center"/>
                      </w:pPr>
                      <w:r>
                        <w:t>______________________________</w:t>
                      </w:r>
                    </w:p>
                    <w:p w14:paraId="2B88172D" w14:textId="77777777" w:rsidR="00E4734B" w:rsidRDefault="00E4734B" w:rsidP="001D46C2">
                      <w:pPr>
                        <w:jc w:val="center"/>
                      </w:pPr>
                    </w:p>
                    <w:p w14:paraId="1EEDE2A1" w14:textId="77777777" w:rsidR="00E4734B" w:rsidRDefault="00E4734B" w:rsidP="001D46C2">
                      <w:pPr>
                        <w:jc w:val="center"/>
                      </w:pPr>
                      <w:r>
                        <w:t>Has successfully completed all of the requirements</w:t>
                      </w:r>
                    </w:p>
                    <w:p w14:paraId="271C06B1" w14:textId="77777777" w:rsidR="00E4734B" w:rsidRDefault="00E4734B" w:rsidP="001D46C2">
                      <w:pPr>
                        <w:jc w:val="center"/>
                      </w:pPr>
                      <w:r>
                        <w:t>to become an</w:t>
                      </w:r>
                    </w:p>
                    <w:p w14:paraId="793983B9" w14:textId="77777777" w:rsidR="00E4734B" w:rsidRDefault="00E4734B" w:rsidP="001D46C2"/>
                    <w:p w14:paraId="2E7F3EBA" w14:textId="77777777" w:rsidR="00E4734B" w:rsidRDefault="00E4734B" w:rsidP="001D46C2">
                      <w:pPr>
                        <w:jc w:val="center"/>
                        <w:rPr>
                          <w:sz w:val="32"/>
                          <w:szCs w:val="32"/>
                        </w:rPr>
                      </w:pPr>
                      <w:r>
                        <w:rPr>
                          <w:b/>
                          <w:bCs/>
                          <w:sz w:val="40"/>
                          <w:szCs w:val="40"/>
                        </w:rPr>
                        <w:t>Operator Licensing Examiner</w:t>
                      </w:r>
                    </w:p>
                    <w:p w14:paraId="62963C69" w14:textId="77777777" w:rsidR="00E4734B" w:rsidRDefault="00E4734B" w:rsidP="007A19D7">
                      <w:pPr>
                        <w:jc w:val="center"/>
                        <w:rPr>
                          <w:sz w:val="32"/>
                          <w:szCs w:val="32"/>
                        </w:rPr>
                      </w:pPr>
                    </w:p>
                    <w:p w14:paraId="389875FD" w14:textId="77777777" w:rsidR="00E4734B" w:rsidRDefault="00E4734B" w:rsidP="001D46C2">
                      <w:pPr>
                        <w:jc w:val="center"/>
                        <w:rPr>
                          <w:sz w:val="32"/>
                          <w:szCs w:val="32"/>
                        </w:rPr>
                      </w:pPr>
                      <w:r>
                        <w:rPr>
                          <w:rFonts w:ascii="MS Gothic" w:eastAsia="MS Gothic" w:hAnsi="MS Gothic" w:cs="MS Gothic" w:hint="eastAsia"/>
                          <w:b/>
                          <w:bCs/>
                          <w:sz w:val="28"/>
                          <w:szCs w:val="28"/>
                        </w:rPr>
                        <w:t>❏</w:t>
                      </w:r>
                      <w:r>
                        <w:rPr>
                          <w:b/>
                          <w:bCs/>
                          <w:sz w:val="28"/>
                          <w:szCs w:val="28"/>
                        </w:rPr>
                        <w:t xml:space="preserve"> Limited                   </w:t>
                      </w:r>
                      <w:r>
                        <w:rPr>
                          <w:rFonts w:ascii="MS Gothic" w:eastAsia="MS Gothic" w:hAnsi="MS Gothic" w:cs="MS Gothic" w:hint="eastAsia"/>
                          <w:b/>
                          <w:bCs/>
                          <w:sz w:val="28"/>
                          <w:szCs w:val="28"/>
                        </w:rPr>
                        <w:t>❏</w:t>
                      </w:r>
                      <w:r>
                        <w:rPr>
                          <w:b/>
                          <w:bCs/>
                          <w:sz w:val="28"/>
                          <w:szCs w:val="28"/>
                        </w:rPr>
                        <w:t xml:space="preserve"> Full</w:t>
                      </w:r>
                    </w:p>
                    <w:p w14:paraId="4BF34FB0" w14:textId="77777777" w:rsidR="00E4734B" w:rsidRDefault="00E4734B" w:rsidP="001D46C2">
                      <w:pPr>
                        <w:rPr>
                          <w:sz w:val="32"/>
                          <w:szCs w:val="32"/>
                        </w:rPr>
                      </w:pPr>
                    </w:p>
                    <w:p w14:paraId="5044F88A" w14:textId="77777777" w:rsidR="00E4734B" w:rsidRDefault="00E4734B" w:rsidP="001D46C2">
                      <w:pPr>
                        <w:rPr>
                          <w:sz w:val="32"/>
                          <w:szCs w:val="32"/>
                        </w:rPr>
                      </w:pPr>
                    </w:p>
                    <w:p w14:paraId="1286C58C" w14:textId="686BCFF0" w:rsidR="00E4734B" w:rsidRPr="00E27D96" w:rsidRDefault="00E4734B" w:rsidP="001D46C2">
                      <w:r w:rsidRPr="00E27D96">
                        <w:t>OL Branch Chief</w:t>
                      </w:r>
                      <w:r>
                        <w:tab/>
                      </w:r>
                      <w:r w:rsidRPr="00E27D96">
                        <w:t>Signature:____________________</w:t>
                      </w:r>
                      <w:r>
                        <w:tab/>
                      </w:r>
                      <w:r>
                        <w:tab/>
                      </w:r>
                      <w:r w:rsidRPr="00E27D96">
                        <w:t>Date:____________</w:t>
                      </w:r>
                      <w:r>
                        <w:tab/>
                        <w:t xml:space="preserve">     </w:t>
                      </w:r>
                    </w:p>
                    <w:p w14:paraId="6B6950F4" w14:textId="185D2694" w:rsidR="00E4734B" w:rsidRPr="00E27D96" w:rsidRDefault="00E4734B" w:rsidP="001D46C2">
                      <w:r>
                        <w:t xml:space="preserve">Division </w:t>
                      </w:r>
                      <w:r w:rsidRPr="00E27D96">
                        <w:t>Director</w:t>
                      </w:r>
                      <w:r>
                        <w:tab/>
                      </w:r>
                      <w:r w:rsidRPr="00E27D96">
                        <w:t>Signature:____________________</w:t>
                      </w:r>
                      <w:r>
                        <w:tab/>
                      </w:r>
                      <w:r>
                        <w:tab/>
                      </w:r>
                      <w:r w:rsidRPr="00E27D96">
                        <w:t>Date:____________</w:t>
                      </w:r>
                    </w:p>
                    <w:p w14:paraId="42538353" w14:textId="218B54B1" w:rsidR="00E4734B" w:rsidRPr="00E27D96" w:rsidRDefault="00E4734B" w:rsidP="001D46C2">
                      <w:r w:rsidRPr="00E27D96">
                        <w:t xml:space="preserve">RA </w:t>
                      </w:r>
                      <w:r>
                        <w:tab/>
                      </w:r>
                      <w:r>
                        <w:tab/>
                      </w:r>
                      <w:r>
                        <w:tab/>
                      </w:r>
                      <w:r w:rsidRPr="00E27D96">
                        <w:t>Signature:____________________</w:t>
                      </w:r>
                      <w:r>
                        <w:tab/>
                      </w:r>
                      <w:r>
                        <w:tab/>
                      </w:r>
                      <w:r w:rsidRPr="00E27D96">
                        <w:t>Date:____________</w:t>
                      </w:r>
                    </w:p>
                    <w:p w14:paraId="18E1CEB6" w14:textId="77777777" w:rsidR="00E4734B" w:rsidRDefault="00E4734B" w:rsidP="001D46C2">
                      <w:r>
                        <w:rPr>
                          <w:sz w:val="32"/>
                          <w:szCs w:val="32"/>
                        </w:rPr>
                        <w:t xml:space="preserve">                             </w:t>
                      </w:r>
                    </w:p>
                  </w:txbxContent>
                </v:textbox>
                <w10:anchorlock/>
              </v:shape>
            </w:pict>
          </mc:Fallback>
        </mc:AlternateContent>
      </w:r>
      <w:r w:rsidR="00CE4299">
        <w:br w:type="page"/>
      </w:r>
    </w:p>
    <w:p w14:paraId="1DB9AC0E" w14:textId="6720BFD9" w:rsidR="001D46C2" w:rsidRPr="00757BC7" w:rsidRDefault="001D46C2" w:rsidP="00356C46">
      <w:pPr>
        <w:pStyle w:val="JournalTOPIC"/>
      </w:pPr>
      <w:bookmarkStart w:id="128" w:name="_Toc143603960"/>
      <w:r w:rsidRPr="00757BC7">
        <w:lastRenderedPageBreak/>
        <w:t>OL Chief Examiner Signature and Certification Card</w:t>
      </w:r>
      <w:bookmarkEnd w:id="128"/>
    </w:p>
    <w:tbl>
      <w:tblPr>
        <w:tblW w:w="9358" w:type="dxa"/>
        <w:jc w:val="center"/>
        <w:tblLayout w:type="fixed"/>
        <w:tblCellMar>
          <w:left w:w="120" w:type="dxa"/>
          <w:right w:w="120" w:type="dxa"/>
        </w:tblCellMar>
        <w:tblLook w:val="0000" w:firstRow="0" w:lastRow="0" w:firstColumn="0" w:lastColumn="0" w:noHBand="0" w:noVBand="0"/>
      </w:tblPr>
      <w:tblGrid>
        <w:gridCol w:w="5577"/>
        <w:gridCol w:w="1978"/>
        <w:gridCol w:w="1803"/>
      </w:tblGrid>
      <w:tr w:rsidR="001D46C2" w:rsidRPr="00757BC7" w14:paraId="4CB63C51" w14:textId="77777777" w:rsidTr="00356C46">
        <w:trPr>
          <w:jc w:val="center"/>
        </w:trPr>
        <w:tc>
          <w:tcPr>
            <w:tcW w:w="5577" w:type="dxa"/>
            <w:tcBorders>
              <w:top w:val="single" w:sz="7" w:space="0" w:color="000000"/>
              <w:left w:val="single" w:sz="7" w:space="0" w:color="000000"/>
              <w:bottom w:val="single" w:sz="7" w:space="0" w:color="000000"/>
              <w:right w:val="single" w:sz="7" w:space="0" w:color="000000"/>
            </w:tcBorders>
          </w:tcPr>
          <w:p w14:paraId="610A286C" w14:textId="77777777" w:rsidR="001D46C2" w:rsidRPr="00757BC7" w:rsidRDefault="001D46C2" w:rsidP="00757BC7">
            <w:pPr>
              <w:widowControl/>
              <w:rPr>
                <w:i/>
                <w:iCs/>
              </w:rPr>
            </w:pPr>
          </w:p>
          <w:p w14:paraId="5DBD9F4F" w14:textId="77777777" w:rsidR="001D46C2" w:rsidRPr="00757BC7" w:rsidRDefault="001D46C2" w:rsidP="00757BC7">
            <w:pPr>
              <w:widowControl/>
              <w:spacing w:after="58"/>
              <w:rPr>
                <w:i/>
                <w:iCs/>
              </w:rPr>
            </w:pPr>
            <w:r w:rsidRPr="0002239C">
              <w:rPr>
                <w:iCs/>
                <w:u w:val="single"/>
              </w:rPr>
              <w:t>Employee</w:t>
            </w:r>
            <w:r w:rsidR="00074FD4" w:rsidRPr="0002239C">
              <w:rPr>
                <w:iCs/>
                <w:u w:val="single"/>
              </w:rPr>
              <w:t>’</w:t>
            </w:r>
            <w:r w:rsidRPr="0002239C">
              <w:rPr>
                <w:iCs/>
                <w:u w:val="single"/>
              </w:rPr>
              <w:t xml:space="preserve">s Name: </w:t>
            </w:r>
            <w:r w:rsidRPr="00757BC7">
              <w:rPr>
                <w:i/>
                <w:iCs/>
              </w:rPr>
              <w:t>________________________________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14:paraId="4E957F00" w14:textId="77777777" w:rsidR="001D46C2" w:rsidRPr="0002239C" w:rsidRDefault="001D46C2" w:rsidP="00757BC7">
            <w:pPr>
              <w:widowControl/>
              <w:rPr>
                <w:iCs/>
                <w:u w:val="single"/>
              </w:rPr>
            </w:pPr>
            <w:r w:rsidRPr="0002239C">
              <w:rPr>
                <w:iCs/>
                <w:u w:val="single"/>
              </w:rPr>
              <w:t>Employee Initials/</w:t>
            </w:r>
          </w:p>
          <w:p w14:paraId="58361304" w14:textId="77777777" w:rsidR="001D46C2" w:rsidRPr="0002239C" w:rsidRDefault="001D46C2" w:rsidP="00757BC7">
            <w:pPr>
              <w:widowControl/>
              <w:spacing w:after="58"/>
              <w:rPr>
                <w:iCs/>
                <w:u w:val="single"/>
              </w:rPr>
            </w:pPr>
            <w:r w:rsidRPr="0002239C">
              <w:rPr>
                <w:iCs/>
                <w:u w:val="single"/>
              </w:rPr>
              <w:t>Completion Date</w:t>
            </w:r>
          </w:p>
        </w:tc>
        <w:tc>
          <w:tcPr>
            <w:tcW w:w="1803" w:type="dxa"/>
            <w:tcBorders>
              <w:top w:val="single" w:sz="7" w:space="0" w:color="000000"/>
              <w:left w:val="single" w:sz="7" w:space="0" w:color="000000"/>
              <w:bottom w:val="single" w:sz="7" w:space="0" w:color="000000"/>
              <w:right w:val="single" w:sz="7" w:space="0" w:color="000000"/>
            </w:tcBorders>
          </w:tcPr>
          <w:p w14:paraId="2D846F80" w14:textId="6791425D" w:rsidR="001D46C2" w:rsidRPr="0002239C" w:rsidRDefault="001D46C2" w:rsidP="00757BC7">
            <w:pPr>
              <w:widowControl/>
              <w:spacing w:after="58"/>
              <w:rPr>
                <w:iCs/>
                <w:u w:val="single"/>
              </w:rPr>
            </w:pPr>
            <w:r w:rsidRPr="0002239C">
              <w:rPr>
                <w:iCs/>
                <w:u w:val="single"/>
              </w:rPr>
              <w:t>OL Branch Chief Signature/Date</w:t>
            </w:r>
          </w:p>
        </w:tc>
      </w:tr>
    </w:tbl>
    <w:p w14:paraId="0634DFD2" w14:textId="77777777" w:rsidR="001D46C2" w:rsidRPr="00757BC7" w:rsidRDefault="001D46C2" w:rsidP="00757BC7">
      <w:pPr>
        <w:widowControl/>
      </w:pPr>
    </w:p>
    <w:tbl>
      <w:tblPr>
        <w:tblW w:w="0" w:type="auto"/>
        <w:jc w:val="center"/>
        <w:tblLayout w:type="fixed"/>
        <w:tblCellMar>
          <w:left w:w="120" w:type="dxa"/>
          <w:right w:w="120" w:type="dxa"/>
        </w:tblCellMar>
        <w:tblLook w:val="0000" w:firstRow="0" w:lastRow="0" w:firstColumn="0" w:lastColumn="0" w:noHBand="0" w:noVBand="0"/>
      </w:tblPr>
      <w:tblGrid>
        <w:gridCol w:w="5577"/>
        <w:gridCol w:w="1978"/>
        <w:gridCol w:w="1803"/>
      </w:tblGrid>
      <w:tr w:rsidR="001D46C2" w:rsidRPr="00757BC7" w14:paraId="223BDE61"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357B4073" w14:textId="4E8BF5E0" w:rsidR="001D46C2" w:rsidRPr="0002239C" w:rsidRDefault="001D46C2" w:rsidP="00821CB2">
            <w:pPr>
              <w:widowControl/>
              <w:spacing w:before="60"/>
              <w:rPr>
                <w:u w:val="single"/>
              </w:rPr>
            </w:pPr>
            <w:r w:rsidRPr="0002239C">
              <w:rPr>
                <w:bCs/>
                <w:iCs/>
                <w:u w:val="single"/>
              </w:rPr>
              <w:t>C. Additional, Chief Examiner OJT Activities</w:t>
            </w:r>
          </w:p>
        </w:tc>
        <w:tc>
          <w:tcPr>
            <w:tcW w:w="1978" w:type="dxa"/>
            <w:tcBorders>
              <w:top w:val="single" w:sz="7" w:space="0" w:color="000000"/>
              <w:left w:val="single" w:sz="7" w:space="0" w:color="000000"/>
              <w:bottom w:val="single" w:sz="7" w:space="0" w:color="000000"/>
              <w:right w:val="single" w:sz="7" w:space="0" w:color="000000"/>
            </w:tcBorders>
          </w:tcPr>
          <w:p w14:paraId="5464485A" w14:textId="77777777" w:rsidR="001D46C2" w:rsidRPr="00757BC7" w:rsidRDefault="001D46C2" w:rsidP="00811DED"/>
          <w:p w14:paraId="263896F6"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64043547" w14:textId="77777777" w:rsidR="001D46C2" w:rsidRPr="00757BC7" w:rsidRDefault="001D46C2" w:rsidP="00811DED"/>
          <w:p w14:paraId="107CE3CD" w14:textId="77777777" w:rsidR="001D46C2" w:rsidRPr="00757BC7" w:rsidRDefault="001D46C2" w:rsidP="00811DED">
            <w:pPr>
              <w:widowControl/>
            </w:pPr>
          </w:p>
        </w:tc>
      </w:tr>
      <w:tr w:rsidR="001D46C2" w:rsidRPr="00757BC7" w14:paraId="6464984B"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6DCEFDD6" w14:textId="77777777" w:rsidR="001D46C2" w:rsidRPr="00757BC7" w:rsidRDefault="001D46C2" w:rsidP="00821CB2">
            <w:pPr>
              <w:widowControl/>
              <w:tabs>
                <w:tab w:val="left" w:pos="-1440"/>
              </w:tabs>
              <w:spacing w:before="60" w:after="58"/>
              <w:ind w:left="1440" w:hanging="1440"/>
            </w:pPr>
            <w:r w:rsidRPr="00757BC7">
              <w:t>OJT-OLE-6 -</w:t>
            </w:r>
            <w:r w:rsidRPr="00757BC7">
              <w:tab/>
              <w:t>a. Participate on an Exam Team</w:t>
            </w:r>
          </w:p>
        </w:tc>
        <w:tc>
          <w:tcPr>
            <w:tcW w:w="1978" w:type="dxa"/>
            <w:tcBorders>
              <w:top w:val="single" w:sz="7" w:space="0" w:color="000000"/>
              <w:left w:val="single" w:sz="7" w:space="0" w:color="000000"/>
              <w:bottom w:val="single" w:sz="7" w:space="0" w:color="000000"/>
              <w:right w:val="single" w:sz="7" w:space="0" w:color="000000"/>
            </w:tcBorders>
          </w:tcPr>
          <w:p w14:paraId="38ECE956" w14:textId="77777777" w:rsidR="001D46C2" w:rsidRPr="00757BC7" w:rsidRDefault="001D46C2" w:rsidP="00811DED"/>
          <w:p w14:paraId="73C065FA"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37150A94" w14:textId="77777777" w:rsidR="001D46C2" w:rsidRPr="00757BC7" w:rsidRDefault="001D46C2" w:rsidP="00811DED"/>
          <w:p w14:paraId="3D4392D4" w14:textId="77777777" w:rsidR="001D46C2" w:rsidRPr="00757BC7" w:rsidRDefault="001D46C2" w:rsidP="00811DED">
            <w:pPr>
              <w:widowControl/>
            </w:pPr>
          </w:p>
        </w:tc>
      </w:tr>
      <w:tr w:rsidR="001D46C2" w:rsidRPr="00757BC7" w14:paraId="705EC2C7"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023367D1" w14:textId="77777777" w:rsidR="001D46C2" w:rsidRPr="00757BC7" w:rsidRDefault="001D46C2" w:rsidP="00821CB2">
            <w:pPr>
              <w:widowControl/>
              <w:spacing w:before="60" w:after="58"/>
              <w:ind w:left="1440"/>
            </w:pPr>
            <w:r w:rsidRPr="00757BC7">
              <w:t>b. Participate on an Exam Team</w:t>
            </w:r>
          </w:p>
        </w:tc>
        <w:tc>
          <w:tcPr>
            <w:tcW w:w="1978" w:type="dxa"/>
            <w:tcBorders>
              <w:top w:val="single" w:sz="7" w:space="0" w:color="000000"/>
              <w:left w:val="single" w:sz="7" w:space="0" w:color="000000"/>
              <w:bottom w:val="single" w:sz="7" w:space="0" w:color="000000"/>
              <w:right w:val="single" w:sz="7" w:space="0" w:color="000000"/>
            </w:tcBorders>
          </w:tcPr>
          <w:p w14:paraId="092265FD" w14:textId="77777777" w:rsidR="001D46C2" w:rsidRPr="00757BC7" w:rsidRDefault="001D46C2" w:rsidP="00811DED"/>
          <w:p w14:paraId="07AF6312"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6E7870EF" w14:textId="77777777" w:rsidR="001D46C2" w:rsidRPr="00757BC7" w:rsidRDefault="001D46C2" w:rsidP="00811DED"/>
          <w:p w14:paraId="1D9175BE" w14:textId="77777777" w:rsidR="001D46C2" w:rsidRPr="00757BC7" w:rsidRDefault="001D46C2" w:rsidP="00811DED">
            <w:pPr>
              <w:widowControl/>
            </w:pPr>
          </w:p>
        </w:tc>
      </w:tr>
      <w:tr w:rsidR="001D46C2" w:rsidRPr="00757BC7" w14:paraId="511D248D"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7E633471" w14:textId="77777777" w:rsidR="001D46C2" w:rsidRPr="00757BC7" w:rsidRDefault="001D46C2" w:rsidP="00821CB2">
            <w:pPr>
              <w:widowControl/>
              <w:spacing w:before="60" w:after="120"/>
              <w:ind w:left="216" w:hanging="216"/>
            </w:pPr>
            <w:r w:rsidRPr="00757BC7">
              <w:t>OJT-OLE-7 - Lead an Initial Examination Team (under instruction)</w:t>
            </w:r>
          </w:p>
        </w:tc>
        <w:tc>
          <w:tcPr>
            <w:tcW w:w="1978" w:type="dxa"/>
            <w:tcBorders>
              <w:top w:val="single" w:sz="7" w:space="0" w:color="000000"/>
              <w:left w:val="single" w:sz="7" w:space="0" w:color="000000"/>
              <w:bottom w:val="single" w:sz="7" w:space="0" w:color="000000"/>
              <w:right w:val="single" w:sz="7" w:space="0" w:color="000000"/>
            </w:tcBorders>
          </w:tcPr>
          <w:p w14:paraId="3EDFBF79" w14:textId="77777777" w:rsidR="001D46C2" w:rsidRPr="00757BC7" w:rsidRDefault="001D46C2" w:rsidP="00811DED"/>
          <w:p w14:paraId="28C15881"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1C6D14A6" w14:textId="77777777" w:rsidR="001D46C2" w:rsidRPr="00757BC7" w:rsidRDefault="001D46C2" w:rsidP="00811DED"/>
          <w:p w14:paraId="1FBDD83B" w14:textId="77777777" w:rsidR="001D46C2" w:rsidRPr="00757BC7" w:rsidRDefault="001D46C2" w:rsidP="00811DED">
            <w:pPr>
              <w:widowControl/>
            </w:pPr>
          </w:p>
        </w:tc>
      </w:tr>
    </w:tbl>
    <w:p w14:paraId="66101C3F" w14:textId="77777777" w:rsidR="001D46C2" w:rsidRDefault="001D46C2" w:rsidP="00757BC7">
      <w:pPr>
        <w:widowControl/>
      </w:pPr>
    </w:p>
    <w:p w14:paraId="22103200" w14:textId="6A6477C0" w:rsidR="0032071B" w:rsidRDefault="0032071B" w:rsidP="00757BC7">
      <w:pPr>
        <w:widowControl/>
      </w:pPr>
      <w:r>
        <w:t>(The electronic signature card, which is located on the Digital City and other internal NRC websites is also acceptable.) Record completion in TMS by sending a request to TrainingSupport.Resource@nrc.gov</w:t>
      </w:r>
    </w:p>
    <w:p w14:paraId="56CC3681" w14:textId="77777777" w:rsidR="0032071B" w:rsidRDefault="0032071B" w:rsidP="00757BC7">
      <w:pPr>
        <w:widowControl/>
      </w:pPr>
    </w:p>
    <w:p w14:paraId="7114A4BB" w14:textId="57397047" w:rsidR="0032071B" w:rsidRDefault="007F78C4" w:rsidP="00757BC7">
      <w:pPr>
        <w:widowControl/>
      </w:pPr>
      <w:r w:rsidRPr="00757BC7">
        <w:rPr>
          <w:noProof/>
        </w:rPr>
        <mc:AlternateContent>
          <mc:Choice Requires="wps">
            <w:drawing>
              <wp:anchor distT="0" distB="0" distL="114300" distR="114300" simplePos="0" relativeHeight="251658240" behindDoc="0" locked="0" layoutInCell="1" allowOverlap="1" wp14:anchorId="65CE91FA" wp14:editId="7DCDB932">
                <wp:simplePos x="0" y="0"/>
                <wp:positionH relativeFrom="column">
                  <wp:posOffset>12700</wp:posOffset>
                </wp:positionH>
                <wp:positionV relativeFrom="paragraph">
                  <wp:posOffset>5080</wp:posOffset>
                </wp:positionV>
                <wp:extent cx="6280150" cy="3448050"/>
                <wp:effectExtent l="0" t="0" r="101600" b="952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44805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14:paraId="5AAECCFB" w14:textId="77777777" w:rsidR="00E4734B" w:rsidRDefault="00E4734B" w:rsidP="001D46C2">
                            <w:pPr>
                              <w:jc w:val="center"/>
                            </w:pPr>
                            <w:r>
                              <w:rPr>
                                <w:b/>
                                <w:bCs/>
                                <w:sz w:val="32"/>
                                <w:szCs w:val="32"/>
                              </w:rPr>
                              <w:t>OL Chief Examiner Certification</w:t>
                            </w:r>
                          </w:p>
                          <w:p w14:paraId="7EFA9F15" w14:textId="77777777" w:rsidR="00E4734B" w:rsidRDefault="00E4734B" w:rsidP="001D46C2">
                            <w:pPr>
                              <w:jc w:val="center"/>
                            </w:pPr>
                          </w:p>
                          <w:p w14:paraId="6FB5EA07" w14:textId="77777777" w:rsidR="00E4734B" w:rsidRDefault="00E4734B" w:rsidP="001D46C2">
                            <w:pPr>
                              <w:jc w:val="center"/>
                            </w:pPr>
                            <w:r>
                              <w:t>______________________________</w:t>
                            </w:r>
                          </w:p>
                          <w:p w14:paraId="30E0030F" w14:textId="77777777" w:rsidR="00E4734B" w:rsidRDefault="00E4734B" w:rsidP="001D46C2"/>
                          <w:p w14:paraId="1CE21B50" w14:textId="77777777" w:rsidR="00E4734B" w:rsidRDefault="00E4734B" w:rsidP="001D46C2">
                            <w:pPr>
                              <w:jc w:val="center"/>
                            </w:pPr>
                            <w:r>
                              <w:t>Has successfully completed all of the requirements</w:t>
                            </w:r>
                          </w:p>
                          <w:p w14:paraId="293E7CC5" w14:textId="77777777" w:rsidR="00E4734B" w:rsidRDefault="00E4734B" w:rsidP="001D46C2">
                            <w:pPr>
                              <w:jc w:val="center"/>
                            </w:pPr>
                            <w:r>
                              <w:t>to become an</w:t>
                            </w:r>
                          </w:p>
                          <w:p w14:paraId="5D454797" w14:textId="77777777" w:rsidR="00E4734B" w:rsidRDefault="00E4734B" w:rsidP="001D46C2"/>
                          <w:p w14:paraId="45D84445" w14:textId="77777777" w:rsidR="00E4734B" w:rsidRDefault="00E4734B" w:rsidP="001D46C2">
                            <w:pPr>
                              <w:jc w:val="center"/>
                              <w:rPr>
                                <w:sz w:val="32"/>
                                <w:szCs w:val="32"/>
                              </w:rPr>
                            </w:pPr>
                            <w:r>
                              <w:rPr>
                                <w:b/>
                                <w:bCs/>
                                <w:sz w:val="40"/>
                                <w:szCs w:val="40"/>
                              </w:rPr>
                              <w:t>Operator Licensing Chief Examiner</w:t>
                            </w:r>
                          </w:p>
                          <w:p w14:paraId="14BFF1CC" w14:textId="77777777" w:rsidR="00E4734B" w:rsidRDefault="00E4734B" w:rsidP="001D46C2">
                            <w:pPr>
                              <w:rPr>
                                <w:sz w:val="32"/>
                                <w:szCs w:val="32"/>
                              </w:rPr>
                            </w:pPr>
                          </w:p>
                          <w:p w14:paraId="22ABD3B6" w14:textId="514F8656" w:rsidR="00E4734B" w:rsidRPr="00F13B3D" w:rsidRDefault="00E4734B" w:rsidP="001D46C2">
                            <w:r w:rsidRPr="00F13B3D">
                              <w:t>OL Branch Chief</w:t>
                            </w:r>
                            <w:r>
                              <w:tab/>
                            </w:r>
                            <w:r w:rsidRPr="00F13B3D">
                              <w:t>Signature:</w:t>
                            </w:r>
                            <w:r>
                              <w:t xml:space="preserve"> </w:t>
                            </w:r>
                            <w:r w:rsidRPr="00F13B3D">
                              <w:t>____________________</w:t>
                            </w:r>
                            <w:r>
                              <w:t>___</w:t>
                            </w:r>
                            <w:r>
                              <w:tab/>
                            </w:r>
                            <w:r w:rsidRPr="00F13B3D">
                              <w:t>Date:____________</w:t>
                            </w:r>
                          </w:p>
                          <w:p w14:paraId="34E5B43A" w14:textId="02F214E5" w:rsidR="00E4734B" w:rsidRPr="00F13B3D" w:rsidRDefault="00E4734B" w:rsidP="001D46C2">
                            <w:r>
                              <w:t xml:space="preserve">Division </w:t>
                            </w:r>
                            <w:r w:rsidRPr="00F13B3D">
                              <w:t xml:space="preserve">Director </w:t>
                            </w:r>
                            <w:r>
                              <w:tab/>
                            </w:r>
                            <w:r w:rsidRPr="00F13B3D">
                              <w:t>Signature:</w:t>
                            </w:r>
                            <w:r>
                              <w:t xml:space="preserve"> </w:t>
                            </w:r>
                            <w:r w:rsidRPr="00F13B3D">
                              <w:t>_______________________</w:t>
                            </w:r>
                            <w:r>
                              <w:tab/>
                            </w:r>
                            <w:r w:rsidRPr="00F13B3D">
                              <w:t>Date:____________</w:t>
                            </w:r>
                          </w:p>
                          <w:p w14:paraId="6B3FD701" w14:textId="404CFA25" w:rsidR="00E4734B" w:rsidRPr="00F13B3D" w:rsidRDefault="00E4734B" w:rsidP="001D46C2">
                            <w:r w:rsidRPr="00F13B3D">
                              <w:t xml:space="preserve">RA </w:t>
                            </w:r>
                            <w:r>
                              <w:tab/>
                            </w:r>
                            <w:r>
                              <w:tab/>
                              <w:t xml:space="preserve">   </w:t>
                            </w:r>
                            <w:r>
                              <w:tab/>
                            </w:r>
                            <w:r w:rsidRPr="00F13B3D">
                              <w:t>Signature:</w:t>
                            </w:r>
                            <w:r>
                              <w:t xml:space="preserve"> </w:t>
                            </w:r>
                            <w:r w:rsidRPr="00F13B3D">
                              <w:t>______________________</w:t>
                            </w:r>
                            <w:r>
                              <w:t>_</w:t>
                            </w:r>
                            <w:r>
                              <w:tab/>
                            </w:r>
                            <w:r w:rsidRPr="00F13B3D">
                              <w:t>Date:____________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E91FA" id="Text Box 1" o:spid="_x0000_s1027" type="#_x0000_t202" style="position:absolute;margin-left:1pt;margin-top:.4pt;width:494.5pt;height:2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">
                <v:shadow on="t" color="black" offset="6pt,6pt"/>
                <v:textbox>
                  <w:txbxContent>
                    <w:p w14:paraId="5AAECCFB" w14:textId="77777777" w:rsidR="00E4734B" w:rsidRDefault="00E4734B" w:rsidP="001D46C2">
                      <w:pPr>
                        <w:jc w:val="center"/>
                      </w:pPr>
                      <w:r>
                        <w:rPr>
                          <w:b/>
                          <w:bCs/>
                          <w:sz w:val="32"/>
                          <w:szCs w:val="32"/>
                        </w:rPr>
                        <w:t>OL Chief Examiner Certification</w:t>
                      </w:r>
                    </w:p>
                    <w:p w14:paraId="7EFA9F15" w14:textId="77777777" w:rsidR="00E4734B" w:rsidRDefault="00E4734B" w:rsidP="001D46C2">
                      <w:pPr>
                        <w:jc w:val="center"/>
                      </w:pPr>
                    </w:p>
                    <w:p w14:paraId="6FB5EA07" w14:textId="77777777" w:rsidR="00E4734B" w:rsidRDefault="00E4734B" w:rsidP="001D46C2">
                      <w:pPr>
                        <w:jc w:val="center"/>
                      </w:pPr>
                      <w:r>
                        <w:t>______________________________</w:t>
                      </w:r>
                    </w:p>
                    <w:p w14:paraId="30E0030F" w14:textId="77777777" w:rsidR="00E4734B" w:rsidRDefault="00E4734B" w:rsidP="001D46C2"/>
                    <w:p w14:paraId="1CE21B50" w14:textId="77777777" w:rsidR="00E4734B" w:rsidRDefault="00E4734B" w:rsidP="001D46C2">
                      <w:pPr>
                        <w:jc w:val="center"/>
                      </w:pPr>
                      <w:r>
                        <w:t>Has successfully completed all of the requirements</w:t>
                      </w:r>
                    </w:p>
                    <w:p w14:paraId="293E7CC5" w14:textId="77777777" w:rsidR="00E4734B" w:rsidRDefault="00E4734B" w:rsidP="001D46C2">
                      <w:pPr>
                        <w:jc w:val="center"/>
                      </w:pPr>
                      <w:r>
                        <w:t>to become an</w:t>
                      </w:r>
                    </w:p>
                    <w:p w14:paraId="5D454797" w14:textId="77777777" w:rsidR="00E4734B" w:rsidRDefault="00E4734B" w:rsidP="001D46C2"/>
                    <w:p w14:paraId="45D84445" w14:textId="77777777" w:rsidR="00E4734B" w:rsidRDefault="00E4734B" w:rsidP="001D46C2">
                      <w:pPr>
                        <w:jc w:val="center"/>
                        <w:rPr>
                          <w:sz w:val="32"/>
                          <w:szCs w:val="32"/>
                        </w:rPr>
                      </w:pPr>
                      <w:r>
                        <w:rPr>
                          <w:b/>
                          <w:bCs/>
                          <w:sz w:val="40"/>
                          <w:szCs w:val="40"/>
                        </w:rPr>
                        <w:t>Operator Licensing Chief Examiner</w:t>
                      </w:r>
                    </w:p>
                    <w:p w14:paraId="14BFF1CC" w14:textId="77777777" w:rsidR="00E4734B" w:rsidRDefault="00E4734B" w:rsidP="001D46C2">
                      <w:pPr>
                        <w:rPr>
                          <w:sz w:val="32"/>
                          <w:szCs w:val="32"/>
                        </w:rPr>
                      </w:pPr>
                    </w:p>
                    <w:p w14:paraId="22ABD3B6" w14:textId="514F8656" w:rsidR="00E4734B" w:rsidRPr="00F13B3D" w:rsidRDefault="00E4734B" w:rsidP="001D46C2">
                      <w:r w:rsidRPr="00F13B3D">
                        <w:t>OL Branch Chief</w:t>
                      </w:r>
                      <w:r>
                        <w:tab/>
                      </w:r>
                      <w:r w:rsidRPr="00F13B3D">
                        <w:t>Signature:</w:t>
                      </w:r>
                      <w:r>
                        <w:t xml:space="preserve"> </w:t>
                      </w:r>
                      <w:r w:rsidRPr="00F13B3D">
                        <w:t>____________________</w:t>
                      </w:r>
                      <w:r>
                        <w:t>___</w:t>
                      </w:r>
                      <w:r>
                        <w:tab/>
                      </w:r>
                      <w:r w:rsidRPr="00F13B3D">
                        <w:t>Date:____________</w:t>
                      </w:r>
                    </w:p>
                    <w:p w14:paraId="34E5B43A" w14:textId="02F214E5" w:rsidR="00E4734B" w:rsidRPr="00F13B3D" w:rsidRDefault="00E4734B" w:rsidP="001D46C2">
                      <w:r>
                        <w:t xml:space="preserve">Division </w:t>
                      </w:r>
                      <w:r w:rsidRPr="00F13B3D">
                        <w:t xml:space="preserve">Director </w:t>
                      </w:r>
                      <w:r>
                        <w:tab/>
                      </w:r>
                      <w:r w:rsidRPr="00F13B3D">
                        <w:t>Signature:</w:t>
                      </w:r>
                      <w:r>
                        <w:t xml:space="preserve"> </w:t>
                      </w:r>
                      <w:r w:rsidRPr="00F13B3D">
                        <w:t>_______________________</w:t>
                      </w:r>
                      <w:r>
                        <w:tab/>
                      </w:r>
                      <w:r w:rsidRPr="00F13B3D">
                        <w:t>Date:____________</w:t>
                      </w:r>
                    </w:p>
                    <w:p w14:paraId="6B3FD701" w14:textId="404CFA25" w:rsidR="00E4734B" w:rsidRPr="00F13B3D" w:rsidRDefault="00E4734B" w:rsidP="001D46C2">
                      <w:r w:rsidRPr="00F13B3D">
                        <w:t xml:space="preserve">RA </w:t>
                      </w:r>
                      <w:r>
                        <w:tab/>
                      </w:r>
                      <w:r>
                        <w:tab/>
                        <w:t xml:space="preserve">   </w:t>
                      </w:r>
                      <w:r>
                        <w:tab/>
                      </w:r>
                      <w:r w:rsidRPr="00F13B3D">
                        <w:t>Signature:</w:t>
                      </w:r>
                      <w:r>
                        <w:t xml:space="preserve"> </w:t>
                      </w:r>
                      <w:r w:rsidRPr="00F13B3D">
                        <w:t>______________________</w:t>
                      </w:r>
                      <w:r>
                        <w:t>_</w:t>
                      </w:r>
                      <w:r>
                        <w:tab/>
                      </w:r>
                      <w:r w:rsidRPr="00F13B3D">
                        <w:t>Date:____________</w:t>
                      </w:r>
                    </w:p>
                  </w:txbxContent>
                </v:textbox>
              </v:shape>
            </w:pict>
          </mc:Fallback>
        </mc:AlternateContent>
      </w:r>
    </w:p>
    <w:p w14:paraId="72767ED6" w14:textId="79591F9F" w:rsidR="004859BE" w:rsidRDefault="004859BE" w:rsidP="00757BC7">
      <w:pPr>
        <w:widowControl/>
      </w:pPr>
      <w:r>
        <w:br w:type="page"/>
      </w:r>
    </w:p>
    <w:p w14:paraId="6B1EFD90" w14:textId="3D31B22A" w:rsidR="0032071B" w:rsidRPr="00757BC7" w:rsidRDefault="00F32801" w:rsidP="00F32801">
      <w:pPr>
        <w:pStyle w:val="attachmenttitle"/>
      </w:pPr>
      <w:bookmarkStart w:id="129" w:name="_Toc143603961"/>
      <w:r w:rsidRPr="003F051E">
        <w:lastRenderedPageBreak/>
        <w:t>Form 1: OL Examiner Technical Proficiency Level Equivalency Justification</w:t>
      </w:r>
      <w:bookmarkEnd w:id="129"/>
    </w:p>
    <w:tbl>
      <w:tblPr>
        <w:tblW w:w="0" w:type="auto"/>
        <w:jc w:val="center"/>
        <w:tblLayout w:type="fixed"/>
        <w:tblCellMar>
          <w:left w:w="120" w:type="dxa"/>
          <w:right w:w="120" w:type="dxa"/>
        </w:tblCellMar>
        <w:tblLook w:val="0000" w:firstRow="0" w:lastRow="0" w:firstColumn="0" w:lastColumn="0" w:noHBand="0" w:noVBand="0"/>
      </w:tblPr>
      <w:tblGrid>
        <w:gridCol w:w="5850"/>
        <w:gridCol w:w="3414"/>
      </w:tblGrid>
      <w:tr w:rsidR="001D46C2" w:rsidRPr="00757BC7" w14:paraId="60AE3C2F" w14:textId="77777777" w:rsidTr="00A45DD8">
        <w:trPr>
          <w:trHeight w:val="633"/>
          <w:jc w:val="center"/>
        </w:trPr>
        <w:tc>
          <w:tcPr>
            <w:tcW w:w="5850" w:type="dxa"/>
            <w:tcBorders>
              <w:top w:val="single" w:sz="7" w:space="0" w:color="000000"/>
              <w:left w:val="single" w:sz="7" w:space="0" w:color="000000"/>
              <w:bottom w:val="single" w:sz="7" w:space="0" w:color="000000"/>
              <w:right w:val="single" w:sz="7" w:space="0" w:color="000000"/>
            </w:tcBorders>
          </w:tcPr>
          <w:p w14:paraId="3877A65A" w14:textId="77777777" w:rsidR="001D46C2" w:rsidRPr="00757BC7" w:rsidRDefault="001D46C2" w:rsidP="005A208C">
            <w:pPr>
              <w:widowControl/>
              <w:spacing w:before="60" w:after="60"/>
              <w:rPr>
                <w:i/>
                <w:iCs/>
              </w:rPr>
            </w:pPr>
            <w:r w:rsidRPr="00FD46A7">
              <w:rPr>
                <w:iCs/>
                <w:u w:val="single"/>
              </w:rPr>
              <w:t>Employee</w:t>
            </w:r>
            <w:r w:rsidR="00074FD4" w:rsidRPr="00FD46A7">
              <w:rPr>
                <w:iCs/>
                <w:u w:val="single"/>
              </w:rPr>
              <w:t>’</w:t>
            </w:r>
            <w:r w:rsidRPr="00FD46A7">
              <w:rPr>
                <w:iCs/>
                <w:u w:val="single"/>
              </w:rPr>
              <w:t>s Name:</w:t>
            </w:r>
            <w:r w:rsidRPr="00757BC7">
              <w:rPr>
                <w:i/>
                <w:iCs/>
              </w:rPr>
              <w:t xml:space="preserve"> ________________________________</w:t>
            </w:r>
          </w:p>
        </w:tc>
        <w:tc>
          <w:tcPr>
            <w:tcW w:w="3414" w:type="dxa"/>
            <w:tcBorders>
              <w:top w:val="single" w:sz="7" w:space="0" w:color="000000"/>
              <w:left w:val="single" w:sz="7" w:space="0" w:color="000000"/>
              <w:bottom w:val="single" w:sz="7" w:space="0" w:color="000000"/>
              <w:right w:val="single" w:sz="7" w:space="0" w:color="000000"/>
            </w:tcBorders>
          </w:tcPr>
          <w:p w14:paraId="61359BFE" w14:textId="77777777" w:rsidR="001D46C2" w:rsidRPr="0029581F" w:rsidRDefault="001D46C2" w:rsidP="005A208C">
            <w:pPr>
              <w:widowControl/>
              <w:spacing w:before="60" w:after="60"/>
              <w:rPr>
                <w:iCs/>
              </w:rPr>
            </w:pPr>
            <w:r w:rsidRPr="0029581F">
              <w:rPr>
                <w:iCs/>
              </w:rPr>
              <w:t>Identify equivalent training and experience for which the examiner is to be given credit.</w:t>
            </w:r>
          </w:p>
        </w:tc>
      </w:tr>
      <w:tr w:rsidR="001D46C2" w:rsidRPr="00757BC7" w14:paraId="35B3C329" w14:textId="77777777" w:rsidTr="0073185D">
        <w:trPr>
          <w:trHeight w:val="379"/>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1747B9E8" w14:textId="28F6D239" w:rsidR="001D46C2" w:rsidRPr="00757BC7" w:rsidRDefault="001D46C2" w:rsidP="005A208C">
            <w:pPr>
              <w:widowControl/>
              <w:spacing w:before="60"/>
              <w:rPr>
                <w:iCs/>
                <w:u w:val="single"/>
              </w:rPr>
            </w:pPr>
            <w:r w:rsidRPr="00757BC7">
              <w:rPr>
                <w:bCs/>
                <w:iCs/>
                <w:u w:val="single"/>
              </w:rPr>
              <w:t>A. Training Courses</w:t>
            </w:r>
          </w:p>
        </w:tc>
      </w:tr>
      <w:tr w:rsidR="001D46C2" w:rsidRPr="00757BC7" w14:paraId="29A1F269" w14:textId="77777777" w:rsidTr="0073185D">
        <w:trPr>
          <w:trHeight w:val="604"/>
          <w:jc w:val="center"/>
        </w:trPr>
        <w:tc>
          <w:tcPr>
            <w:tcW w:w="5850" w:type="dxa"/>
            <w:tcBorders>
              <w:top w:val="single" w:sz="7" w:space="0" w:color="000000"/>
              <w:left w:val="single" w:sz="7" w:space="0" w:color="000000"/>
              <w:bottom w:val="single" w:sz="7" w:space="0" w:color="000000"/>
              <w:right w:val="single" w:sz="7" w:space="0" w:color="000000"/>
            </w:tcBorders>
          </w:tcPr>
          <w:p w14:paraId="216E1881" w14:textId="72D303A8" w:rsidR="001D46C2" w:rsidRPr="00757BC7" w:rsidRDefault="001D46C2" w:rsidP="00486BA0">
            <w:pPr>
              <w:widowControl/>
              <w:spacing w:before="60"/>
            </w:pPr>
            <w:r w:rsidRPr="00757BC7">
              <w:t>Power Plant Engineering Directed Self-Study (E-110)</w:t>
            </w:r>
          </w:p>
        </w:tc>
        <w:tc>
          <w:tcPr>
            <w:tcW w:w="3414" w:type="dxa"/>
            <w:tcBorders>
              <w:top w:val="single" w:sz="7" w:space="0" w:color="000000"/>
              <w:left w:val="single" w:sz="7" w:space="0" w:color="000000"/>
              <w:bottom w:val="single" w:sz="7" w:space="0" w:color="000000"/>
              <w:right w:val="single" w:sz="7" w:space="0" w:color="000000"/>
            </w:tcBorders>
          </w:tcPr>
          <w:p w14:paraId="17AED805" w14:textId="77777777" w:rsidR="001D46C2" w:rsidRPr="00757BC7" w:rsidRDefault="001D46C2" w:rsidP="005A208C">
            <w:pPr>
              <w:widowControl/>
              <w:spacing w:before="60" w:after="43"/>
            </w:pPr>
          </w:p>
        </w:tc>
      </w:tr>
      <w:tr w:rsidR="001D46C2" w:rsidRPr="00757BC7" w14:paraId="524C2F54" w14:textId="77777777" w:rsidTr="0073185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14:paraId="44DD81A2" w14:textId="77777777" w:rsidR="001D46C2" w:rsidRPr="00757BC7" w:rsidRDefault="001D46C2" w:rsidP="005A208C">
            <w:pPr>
              <w:widowControl/>
              <w:spacing w:before="60"/>
              <w:ind w:left="216" w:hanging="216"/>
            </w:pPr>
            <w:r w:rsidRPr="00757BC7">
              <w:t>(L) Reactor Technology Full Series (Basic, Advanced, and/or Simulator)</w:t>
            </w:r>
          </w:p>
        </w:tc>
        <w:tc>
          <w:tcPr>
            <w:tcW w:w="3414" w:type="dxa"/>
            <w:tcBorders>
              <w:top w:val="single" w:sz="7" w:space="0" w:color="000000"/>
              <w:left w:val="single" w:sz="7" w:space="0" w:color="000000"/>
              <w:bottom w:val="single" w:sz="7" w:space="0" w:color="000000"/>
              <w:right w:val="single" w:sz="7" w:space="0" w:color="000000"/>
            </w:tcBorders>
          </w:tcPr>
          <w:p w14:paraId="00C2F561" w14:textId="77777777" w:rsidR="001D46C2" w:rsidRPr="00757BC7" w:rsidRDefault="001D46C2" w:rsidP="005A208C">
            <w:pPr>
              <w:widowControl/>
              <w:spacing w:before="60" w:after="43"/>
            </w:pPr>
          </w:p>
        </w:tc>
      </w:tr>
      <w:tr w:rsidR="001D46C2" w:rsidRPr="00757BC7" w14:paraId="26FABD04" w14:textId="77777777" w:rsidTr="0073185D">
        <w:trPr>
          <w:trHeight w:val="415"/>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09DAD0C2" w14:textId="77777777" w:rsidR="003F7D71" w:rsidRDefault="003F7D71" w:rsidP="005A208C">
            <w:pPr>
              <w:widowControl/>
              <w:spacing w:before="60"/>
              <w:rPr>
                <w:bCs/>
                <w:iCs/>
                <w:u w:val="single"/>
              </w:rPr>
            </w:pPr>
          </w:p>
          <w:p w14:paraId="4FC07FFC" w14:textId="03CA7AEF" w:rsidR="001D46C2" w:rsidRPr="00757BC7" w:rsidRDefault="001D46C2" w:rsidP="005A208C">
            <w:pPr>
              <w:widowControl/>
              <w:spacing w:before="60"/>
              <w:rPr>
                <w:u w:val="single"/>
              </w:rPr>
            </w:pPr>
            <w:r w:rsidRPr="00757BC7">
              <w:rPr>
                <w:bCs/>
                <w:iCs/>
                <w:u w:val="single"/>
              </w:rPr>
              <w:t>B. Individual Study Activities</w:t>
            </w:r>
          </w:p>
        </w:tc>
      </w:tr>
      <w:tr w:rsidR="001D46C2" w:rsidRPr="00757BC7" w14:paraId="320D58EB" w14:textId="77777777" w:rsidTr="00811DED">
        <w:trPr>
          <w:trHeight w:val="523"/>
          <w:jc w:val="center"/>
        </w:trPr>
        <w:tc>
          <w:tcPr>
            <w:tcW w:w="5850" w:type="dxa"/>
            <w:tcBorders>
              <w:top w:val="single" w:sz="7" w:space="0" w:color="000000"/>
              <w:left w:val="single" w:sz="7" w:space="0" w:color="000000"/>
              <w:bottom w:val="single" w:sz="7" w:space="0" w:color="000000"/>
              <w:right w:val="single" w:sz="7" w:space="0" w:color="000000"/>
            </w:tcBorders>
          </w:tcPr>
          <w:p w14:paraId="273B1487" w14:textId="41785DBF" w:rsidR="001D46C2" w:rsidRPr="00757BC7" w:rsidRDefault="001D46C2" w:rsidP="005A208C">
            <w:pPr>
              <w:widowControl/>
              <w:spacing w:before="60"/>
            </w:pPr>
            <w:r w:rsidRPr="00757BC7">
              <w:t>ISA-OLE-</w:t>
            </w:r>
            <w:r w:rsidR="001114E8">
              <w:t>8</w:t>
            </w:r>
            <w:r w:rsidRPr="00757BC7">
              <w:t xml:space="preserve"> - (L) Technical Specifications</w:t>
            </w:r>
          </w:p>
        </w:tc>
        <w:tc>
          <w:tcPr>
            <w:tcW w:w="3414" w:type="dxa"/>
            <w:tcBorders>
              <w:top w:val="single" w:sz="7" w:space="0" w:color="000000"/>
              <w:left w:val="single" w:sz="7" w:space="0" w:color="000000"/>
              <w:bottom w:val="single" w:sz="7" w:space="0" w:color="000000"/>
              <w:right w:val="single" w:sz="7" w:space="0" w:color="000000"/>
            </w:tcBorders>
          </w:tcPr>
          <w:p w14:paraId="208F3C69" w14:textId="77777777" w:rsidR="001D46C2" w:rsidRPr="00757BC7" w:rsidRDefault="001D46C2" w:rsidP="005A208C">
            <w:pPr>
              <w:widowControl/>
              <w:spacing w:before="60" w:after="43"/>
            </w:pPr>
          </w:p>
        </w:tc>
      </w:tr>
      <w:tr w:rsidR="001D46C2" w:rsidRPr="00757BC7" w14:paraId="1B27E5DC" w14:textId="77777777" w:rsidTr="00811DED">
        <w:trPr>
          <w:trHeight w:val="487"/>
          <w:jc w:val="center"/>
        </w:trPr>
        <w:tc>
          <w:tcPr>
            <w:tcW w:w="5850" w:type="dxa"/>
            <w:tcBorders>
              <w:top w:val="single" w:sz="7" w:space="0" w:color="000000"/>
              <w:left w:val="single" w:sz="7" w:space="0" w:color="000000"/>
              <w:bottom w:val="single" w:sz="7" w:space="0" w:color="000000"/>
              <w:right w:val="single" w:sz="7" w:space="0" w:color="000000"/>
            </w:tcBorders>
          </w:tcPr>
          <w:p w14:paraId="6B697AF6" w14:textId="2043D779" w:rsidR="001D46C2" w:rsidRPr="00757BC7" w:rsidRDefault="001D46C2" w:rsidP="005A208C">
            <w:pPr>
              <w:widowControl/>
              <w:spacing w:before="60"/>
            </w:pPr>
            <w:r w:rsidRPr="00757BC7">
              <w:t>ISA-OLE-</w:t>
            </w:r>
            <w:r w:rsidR="001114E8">
              <w:t>9</w:t>
            </w:r>
            <w:r w:rsidRPr="00757BC7">
              <w:t xml:space="preserve"> - (L) Operability</w:t>
            </w:r>
          </w:p>
        </w:tc>
        <w:tc>
          <w:tcPr>
            <w:tcW w:w="3414" w:type="dxa"/>
            <w:tcBorders>
              <w:top w:val="single" w:sz="7" w:space="0" w:color="000000"/>
              <w:left w:val="single" w:sz="7" w:space="0" w:color="000000"/>
              <w:bottom w:val="single" w:sz="7" w:space="0" w:color="000000"/>
              <w:right w:val="single" w:sz="7" w:space="0" w:color="000000"/>
            </w:tcBorders>
          </w:tcPr>
          <w:p w14:paraId="489F1CFD" w14:textId="77777777" w:rsidR="001D46C2" w:rsidRPr="00757BC7" w:rsidRDefault="001D46C2" w:rsidP="005A208C">
            <w:pPr>
              <w:widowControl/>
              <w:spacing w:before="60" w:after="43"/>
            </w:pPr>
          </w:p>
        </w:tc>
      </w:tr>
      <w:tr w:rsidR="001D46C2" w:rsidRPr="00757BC7" w14:paraId="4A763DBD" w14:textId="77777777" w:rsidTr="00811DE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14:paraId="6821F10E" w14:textId="7A34174B" w:rsidR="001D46C2" w:rsidRPr="00757BC7" w:rsidRDefault="001D46C2" w:rsidP="005A208C">
            <w:pPr>
              <w:widowControl/>
              <w:spacing w:before="60"/>
            </w:pPr>
            <w:r w:rsidRPr="00757BC7">
              <w:t>ISA-OLE-1</w:t>
            </w:r>
            <w:r w:rsidR="00817603">
              <w:t>0</w:t>
            </w:r>
            <w:r w:rsidRPr="00757BC7">
              <w:t xml:space="preserve"> - (L) Shutdown Operations</w:t>
            </w:r>
          </w:p>
        </w:tc>
        <w:tc>
          <w:tcPr>
            <w:tcW w:w="3414" w:type="dxa"/>
            <w:tcBorders>
              <w:top w:val="single" w:sz="7" w:space="0" w:color="000000"/>
              <w:left w:val="single" w:sz="7" w:space="0" w:color="000000"/>
              <w:bottom w:val="single" w:sz="7" w:space="0" w:color="000000"/>
              <w:right w:val="single" w:sz="7" w:space="0" w:color="000000"/>
            </w:tcBorders>
          </w:tcPr>
          <w:p w14:paraId="79298F95" w14:textId="77777777" w:rsidR="001D46C2" w:rsidRPr="00757BC7" w:rsidRDefault="001D46C2" w:rsidP="005A208C">
            <w:pPr>
              <w:widowControl/>
              <w:spacing w:before="60" w:after="43"/>
            </w:pPr>
          </w:p>
        </w:tc>
      </w:tr>
      <w:tr w:rsidR="001D46C2" w:rsidRPr="00757BC7" w14:paraId="41985F10" w14:textId="77777777" w:rsidTr="00811DED">
        <w:trPr>
          <w:trHeight w:val="433"/>
          <w:jc w:val="center"/>
        </w:trPr>
        <w:tc>
          <w:tcPr>
            <w:tcW w:w="5850" w:type="dxa"/>
            <w:tcBorders>
              <w:top w:val="single" w:sz="7" w:space="0" w:color="000000"/>
              <w:left w:val="single" w:sz="7" w:space="0" w:color="000000"/>
              <w:bottom w:val="single" w:sz="7" w:space="0" w:color="000000"/>
              <w:right w:val="single" w:sz="7" w:space="0" w:color="000000"/>
            </w:tcBorders>
          </w:tcPr>
          <w:p w14:paraId="5D953D7A" w14:textId="01F73250" w:rsidR="001D46C2" w:rsidRPr="00757BC7" w:rsidRDefault="001D46C2" w:rsidP="005A208C">
            <w:pPr>
              <w:widowControl/>
              <w:spacing w:before="60"/>
            </w:pPr>
            <w:r w:rsidRPr="00757BC7">
              <w:t>ISA-OLE-1</w:t>
            </w:r>
            <w:r w:rsidR="00817603">
              <w:t>2</w:t>
            </w:r>
            <w:r w:rsidRPr="00757BC7">
              <w:t xml:space="preserve"> - Systems Approach to Training (SAT)</w:t>
            </w:r>
          </w:p>
        </w:tc>
        <w:tc>
          <w:tcPr>
            <w:tcW w:w="3414" w:type="dxa"/>
            <w:tcBorders>
              <w:top w:val="single" w:sz="7" w:space="0" w:color="000000"/>
              <w:left w:val="single" w:sz="7" w:space="0" w:color="000000"/>
              <w:bottom w:val="single" w:sz="7" w:space="0" w:color="000000"/>
              <w:right w:val="single" w:sz="7" w:space="0" w:color="000000"/>
            </w:tcBorders>
          </w:tcPr>
          <w:p w14:paraId="41645832" w14:textId="77777777" w:rsidR="001D46C2" w:rsidRPr="00757BC7" w:rsidRDefault="001D46C2" w:rsidP="005A208C">
            <w:pPr>
              <w:widowControl/>
              <w:spacing w:before="60" w:after="43"/>
            </w:pPr>
          </w:p>
        </w:tc>
      </w:tr>
      <w:tr w:rsidR="001D46C2" w:rsidRPr="00757BC7" w14:paraId="42C71FAF" w14:textId="77777777" w:rsidTr="00757BC7">
        <w:trPr>
          <w:trHeight w:val="568"/>
          <w:jc w:val="center"/>
        </w:trPr>
        <w:tc>
          <w:tcPr>
            <w:tcW w:w="5850" w:type="dxa"/>
            <w:tcBorders>
              <w:top w:val="single" w:sz="7" w:space="0" w:color="000000"/>
              <w:left w:val="single" w:sz="7" w:space="0" w:color="000000"/>
              <w:bottom w:val="single" w:sz="7" w:space="0" w:color="000000"/>
              <w:right w:val="single" w:sz="7" w:space="0" w:color="000000"/>
            </w:tcBorders>
          </w:tcPr>
          <w:p w14:paraId="14843EAF" w14:textId="29D0749C" w:rsidR="001D46C2" w:rsidRPr="00757BC7" w:rsidRDefault="001D46C2" w:rsidP="005A208C">
            <w:pPr>
              <w:widowControl/>
              <w:spacing w:before="60"/>
            </w:pPr>
            <w:r w:rsidRPr="00757BC7">
              <w:t>ISA-OLE-1</w:t>
            </w:r>
            <w:r w:rsidR="00817603">
              <w:t>4</w:t>
            </w:r>
            <w:r w:rsidRPr="00757BC7">
              <w:t xml:space="preserve"> - (L) Simulation Facilities</w:t>
            </w:r>
          </w:p>
        </w:tc>
        <w:tc>
          <w:tcPr>
            <w:tcW w:w="3414" w:type="dxa"/>
            <w:tcBorders>
              <w:top w:val="single" w:sz="7" w:space="0" w:color="000000"/>
              <w:left w:val="single" w:sz="7" w:space="0" w:color="000000"/>
              <w:bottom w:val="single" w:sz="7" w:space="0" w:color="000000"/>
              <w:right w:val="single" w:sz="7" w:space="0" w:color="000000"/>
            </w:tcBorders>
          </w:tcPr>
          <w:p w14:paraId="30658C61" w14:textId="77777777" w:rsidR="001D46C2" w:rsidRPr="00757BC7" w:rsidRDefault="001D46C2" w:rsidP="005A208C">
            <w:pPr>
              <w:widowControl/>
              <w:spacing w:before="60" w:after="43"/>
            </w:pPr>
          </w:p>
        </w:tc>
      </w:tr>
      <w:tr w:rsidR="001D46C2" w:rsidRPr="00757BC7" w14:paraId="54838763" w14:textId="77777777" w:rsidTr="00811DED">
        <w:trPr>
          <w:trHeight w:val="334"/>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4A7EF6AF" w14:textId="77777777" w:rsidR="003F7D71" w:rsidRDefault="003F7D71" w:rsidP="005A208C">
            <w:pPr>
              <w:widowControl/>
              <w:spacing w:before="60"/>
              <w:rPr>
                <w:bCs/>
                <w:iCs/>
                <w:u w:val="single"/>
              </w:rPr>
            </w:pPr>
          </w:p>
          <w:p w14:paraId="6C174A1F" w14:textId="379E2F07" w:rsidR="001D46C2" w:rsidRPr="00757BC7" w:rsidRDefault="001D46C2" w:rsidP="005A208C">
            <w:pPr>
              <w:widowControl/>
              <w:spacing w:before="60"/>
              <w:rPr>
                <w:u w:val="single"/>
              </w:rPr>
            </w:pPr>
            <w:r w:rsidRPr="00757BC7">
              <w:rPr>
                <w:bCs/>
                <w:iCs/>
                <w:u w:val="single"/>
              </w:rPr>
              <w:t>C. On-the-Job Training Activities</w:t>
            </w:r>
          </w:p>
        </w:tc>
      </w:tr>
      <w:tr w:rsidR="001D46C2" w:rsidRPr="00757BC7" w14:paraId="5D8E90E3" w14:textId="77777777" w:rsidTr="00811DED">
        <w:trPr>
          <w:trHeight w:val="514"/>
          <w:jc w:val="center"/>
        </w:trPr>
        <w:tc>
          <w:tcPr>
            <w:tcW w:w="5850" w:type="dxa"/>
            <w:tcBorders>
              <w:top w:val="single" w:sz="7" w:space="0" w:color="000000"/>
              <w:left w:val="single" w:sz="7" w:space="0" w:color="000000"/>
              <w:bottom w:val="single" w:sz="7" w:space="0" w:color="000000"/>
              <w:right w:val="single" w:sz="7" w:space="0" w:color="000000"/>
            </w:tcBorders>
          </w:tcPr>
          <w:p w14:paraId="42A51A29" w14:textId="0AE41BB8" w:rsidR="001D46C2" w:rsidRPr="00757BC7" w:rsidRDefault="001D46C2" w:rsidP="005A208C">
            <w:pPr>
              <w:widowControl/>
              <w:spacing w:before="60"/>
            </w:pPr>
            <w:r w:rsidRPr="00757BC7">
              <w:t>OJT-OLE-2 - (L) Conduct of Operations</w:t>
            </w:r>
          </w:p>
        </w:tc>
        <w:tc>
          <w:tcPr>
            <w:tcW w:w="3414" w:type="dxa"/>
            <w:tcBorders>
              <w:top w:val="single" w:sz="7" w:space="0" w:color="000000"/>
              <w:left w:val="single" w:sz="7" w:space="0" w:color="000000"/>
              <w:bottom w:val="single" w:sz="7" w:space="0" w:color="000000"/>
              <w:right w:val="single" w:sz="7" w:space="0" w:color="000000"/>
            </w:tcBorders>
          </w:tcPr>
          <w:p w14:paraId="52E95C81" w14:textId="77777777" w:rsidR="001D46C2" w:rsidRPr="00757BC7" w:rsidRDefault="001D46C2" w:rsidP="005A208C">
            <w:pPr>
              <w:widowControl/>
              <w:spacing w:before="60" w:after="43"/>
            </w:pPr>
          </w:p>
        </w:tc>
      </w:tr>
      <w:tr w:rsidR="001D46C2" w:rsidRPr="00757BC7" w14:paraId="0E30D251"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1546B887" w14:textId="58B0064B" w:rsidR="001D46C2" w:rsidRPr="00757BC7" w:rsidRDefault="001D46C2" w:rsidP="005A208C">
            <w:pPr>
              <w:widowControl/>
              <w:spacing w:before="60"/>
            </w:pPr>
            <w:r w:rsidRPr="00757BC7">
              <w:t>OJT-OLE-5 - Requalification Inspection</w:t>
            </w:r>
          </w:p>
        </w:tc>
        <w:tc>
          <w:tcPr>
            <w:tcW w:w="3414" w:type="dxa"/>
            <w:tcBorders>
              <w:top w:val="single" w:sz="7" w:space="0" w:color="000000"/>
              <w:left w:val="single" w:sz="7" w:space="0" w:color="000000"/>
              <w:bottom w:val="single" w:sz="7" w:space="0" w:color="000000"/>
              <w:right w:val="single" w:sz="7" w:space="0" w:color="000000"/>
            </w:tcBorders>
          </w:tcPr>
          <w:p w14:paraId="5521D68D" w14:textId="77777777" w:rsidR="001D46C2" w:rsidRPr="00757BC7" w:rsidRDefault="001D46C2" w:rsidP="005A208C">
            <w:pPr>
              <w:widowControl/>
              <w:spacing w:before="60" w:after="43"/>
            </w:pPr>
          </w:p>
        </w:tc>
      </w:tr>
    </w:tbl>
    <w:p w14:paraId="020120E8" w14:textId="77777777" w:rsidR="001D46C2" w:rsidRPr="00757BC7" w:rsidRDefault="001D46C2" w:rsidP="00811DED">
      <w:pPr>
        <w:widowControl/>
        <w:tabs>
          <w:tab w:val="left" w:pos="-1440"/>
          <w:tab w:val="left" w:pos="-720"/>
          <w:tab w:val="left" w:pos="0"/>
          <w:tab w:val="left" w:pos="720"/>
          <w:tab w:val="left" w:pos="1440"/>
          <w:tab w:val="left" w:pos="2160"/>
          <w:tab w:val="left" w:pos="2880"/>
          <w:tab w:val="right" w:pos="9360"/>
        </w:tabs>
        <w:ind w:left="2880" w:hanging="2880"/>
      </w:pPr>
    </w:p>
    <w:p w14:paraId="00580F98" w14:textId="12402372" w:rsidR="001D46C2" w:rsidRPr="00757BC7" w:rsidRDefault="001D46C2" w:rsidP="002B5CE0">
      <w:pPr>
        <w:widowControl/>
        <w:tabs>
          <w:tab w:val="left" w:pos="-1440"/>
          <w:tab w:val="left" w:pos="-720"/>
          <w:tab w:val="left" w:pos="0"/>
          <w:tab w:val="left" w:pos="720"/>
          <w:tab w:val="left" w:pos="1440"/>
          <w:tab w:val="left" w:pos="2160"/>
          <w:tab w:val="left" w:pos="2880"/>
          <w:tab w:val="right" w:pos="9360"/>
        </w:tabs>
      </w:pPr>
      <w:r w:rsidRPr="00757BC7">
        <w:t>Supervisor</w:t>
      </w:r>
      <w:r w:rsidR="00074FD4" w:rsidRPr="00757BC7">
        <w:t>’</w:t>
      </w:r>
      <w:r w:rsidRPr="00757BC7">
        <w:t>s Recommendation:</w:t>
      </w:r>
      <w:r w:rsidR="009A6C2B">
        <w:t xml:space="preserve"> </w:t>
      </w:r>
      <w:r w:rsidRPr="00757BC7">
        <w:t>Signature / Date</w:t>
      </w:r>
      <w:r w:rsidRPr="00EE2005">
        <w:rPr>
          <w:u w:val="single"/>
        </w:rPr>
        <w:tab/>
      </w:r>
    </w:p>
    <w:p w14:paraId="4D5AED3F" w14:textId="77777777" w:rsidR="001D46C2" w:rsidRPr="00757BC7" w:rsidRDefault="001D46C2" w:rsidP="00811DED">
      <w:pPr>
        <w:widowControl/>
      </w:pPr>
    </w:p>
    <w:p w14:paraId="344C6F1C" w14:textId="3769F2AD" w:rsidR="001D46C2" w:rsidRPr="00757BC7" w:rsidRDefault="0010015E" w:rsidP="00757BC7">
      <w:pPr>
        <w:widowControl/>
        <w:tabs>
          <w:tab w:val="left" w:pos="-1440"/>
          <w:tab w:val="left" w:pos="-720"/>
          <w:tab w:val="left" w:pos="0"/>
          <w:tab w:val="left" w:pos="720"/>
          <w:tab w:val="left" w:pos="1440"/>
          <w:tab w:val="left" w:pos="2160"/>
          <w:tab w:val="left" w:pos="2880"/>
          <w:tab w:val="right" w:pos="9360"/>
        </w:tabs>
        <w:ind w:left="2880" w:hanging="2880"/>
      </w:pPr>
      <w:r w:rsidRPr="00757BC7">
        <w:t>Division Director's Approval:</w:t>
      </w:r>
      <w:r w:rsidRPr="00757BC7">
        <w:tab/>
        <w:t>Signature / Date</w:t>
      </w:r>
      <w:r w:rsidRPr="002B5CE0">
        <w:rPr>
          <w:u w:val="single"/>
        </w:rPr>
        <w:tab/>
      </w:r>
    </w:p>
    <w:p w14:paraId="734F5DF6" w14:textId="77777777" w:rsidR="001D46C2" w:rsidRPr="00757BC7" w:rsidRDefault="001D46C2" w:rsidP="00757BC7">
      <w:pPr>
        <w:widowControl/>
      </w:pPr>
    </w:p>
    <w:p w14:paraId="46D48992" w14:textId="09DF8468" w:rsidR="001D46C2" w:rsidRPr="00757BC7" w:rsidRDefault="001D46C2" w:rsidP="00757BC7">
      <w:pPr>
        <w:widowControl/>
        <w:tabs>
          <w:tab w:val="left" w:pos="-1440"/>
          <w:tab w:val="left" w:pos="1440"/>
        </w:tabs>
        <w:ind w:left="1440" w:hanging="1440"/>
      </w:pPr>
      <w:r w:rsidRPr="00757BC7">
        <w:t>Copies to:</w:t>
      </w:r>
      <w:r w:rsidRPr="00757BC7">
        <w:tab/>
        <w:t>Examiner</w:t>
      </w:r>
    </w:p>
    <w:p w14:paraId="62AE92C2" w14:textId="77777777" w:rsidR="001D46C2" w:rsidRPr="00757BC7" w:rsidRDefault="001D46C2" w:rsidP="00757BC7">
      <w:pPr>
        <w:widowControl/>
        <w:ind w:firstLine="1440"/>
      </w:pPr>
      <w:r w:rsidRPr="00757BC7">
        <w:t>Supervisor</w:t>
      </w:r>
    </w:p>
    <w:p w14:paraId="006F4DFC" w14:textId="77777777" w:rsidR="001D46C2" w:rsidRPr="00757BC7" w:rsidRDefault="001D46C2" w:rsidP="00B7306A">
      <w:pPr>
        <w:widowControl/>
        <w:ind w:firstLine="1440"/>
        <w:sectPr w:rsidR="001D46C2" w:rsidRPr="00757BC7" w:rsidSect="00B752DD">
          <w:headerReference w:type="default" r:id="rId34"/>
          <w:pgSz w:w="12240" w:h="15840" w:code="1"/>
          <w:pgMar w:top="1440" w:right="1440" w:bottom="1440" w:left="1440" w:header="720" w:footer="720" w:gutter="0"/>
          <w:cols w:space="720"/>
          <w:noEndnote/>
          <w:docGrid w:linePitch="326"/>
        </w:sectPr>
      </w:pPr>
    </w:p>
    <w:p w14:paraId="71323D60" w14:textId="028277E2" w:rsidR="001D46C2" w:rsidRPr="00757BC7" w:rsidRDefault="00FD46A7" w:rsidP="003F051E">
      <w:pPr>
        <w:pStyle w:val="attachmenttitle"/>
      </w:pPr>
      <w:bookmarkStart w:id="130" w:name="_Toc143603962"/>
      <w:r>
        <w:lastRenderedPageBreak/>
        <w:t>Attachment 1</w:t>
      </w:r>
      <w:r w:rsidR="000A4A0D">
        <w:t xml:space="preserve">: </w:t>
      </w:r>
      <w:r w:rsidR="001D46C2" w:rsidRPr="00757BC7">
        <w:t>Revision History for IMC 1245 Appendix C10</w:t>
      </w:r>
      <w:bookmarkEnd w:id="130"/>
    </w:p>
    <w:tbl>
      <w:tblPr>
        <w:tblW w:w="13461" w:type="dxa"/>
        <w:tblInd w:w="120" w:type="dxa"/>
        <w:tblLayout w:type="fixed"/>
        <w:tblCellMar>
          <w:top w:w="43" w:type="dxa"/>
          <w:left w:w="120" w:type="dxa"/>
          <w:bottom w:w="43" w:type="dxa"/>
          <w:right w:w="120" w:type="dxa"/>
        </w:tblCellMar>
        <w:tblLook w:val="0000" w:firstRow="0" w:lastRow="0" w:firstColumn="0" w:lastColumn="0" w:noHBand="0" w:noVBand="0"/>
      </w:tblPr>
      <w:tblGrid>
        <w:gridCol w:w="1530"/>
        <w:gridCol w:w="1710"/>
        <w:gridCol w:w="5541"/>
        <w:gridCol w:w="1710"/>
        <w:gridCol w:w="2970"/>
      </w:tblGrid>
      <w:tr w:rsidR="00F03B30" w:rsidRPr="00757BC7" w14:paraId="6430ABE9" w14:textId="77777777" w:rsidTr="00E93CEB">
        <w:trPr>
          <w:tblHeader/>
        </w:trPr>
        <w:tc>
          <w:tcPr>
            <w:tcW w:w="1530" w:type="dxa"/>
            <w:tcBorders>
              <w:top w:val="single" w:sz="7" w:space="0" w:color="000000"/>
              <w:left w:val="single" w:sz="7" w:space="0" w:color="000000"/>
              <w:bottom w:val="single" w:sz="7" w:space="0" w:color="000000"/>
              <w:right w:val="single" w:sz="7" w:space="0" w:color="000000"/>
            </w:tcBorders>
          </w:tcPr>
          <w:p w14:paraId="7CCE486D" w14:textId="77777777" w:rsidR="002D73A2" w:rsidRPr="00757BC7" w:rsidRDefault="002D73A2" w:rsidP="00757BC7">
            <w:pPr>
              <w:widowControl/>
            </w:pPr>
            <w:r w:rsidRPr="00757BC7">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10BD7BA1" w14:textId="77777777" w:rsidR="002D73A2" w:rsidRPr="00757BC7" w:rsidRDefault="002D73A2" w:rsidP="00757BC7">
            <w:pPr>
              <w:widowControl/>
            </w:pPr>
            <w:r w:rsidRPr="00757BC7">
              <w:t>Accession</w:t>
            </w:r>
          </w:p>
          <w:p w14:paraId="503C970B" w14:textId="77777777" w:rsidR="002D73A2" w:rsidRPr="00757BC7" w:rsidRDefault="002D73A2" w:rsidP="00757BC7">
            <w:pPr>
              <w:widowControl/>
            </w:pPr>
            <w:r w:rsidRPr="00757BC7">
              <w:t>Number</w:t>
            </w:r>
          </w:p>
          <w:p w14:paraId="3F7B6CBE" w14:textId="77777777" w:rsidR="002D73A2" w:rsidRPr="00757BC7" w:rsidRDefault="002D73A2" w:rsidP="00757BC7">
            <w:pPr>
              <w:widowControl/>
            </w:pPr>
            <w:r w:rsidRPr="00757BC7">
              <w:t>Issue Date</w:t>
            </w:r>
          </w:p>
          <w:p w14:paraId="7D079680" w14:textId="77777777" w:rsidR="002D73A2" w:rsidRPr="00757BC7" w:rsidRDefault="002D73A2" w:rsidP="00757BC7">
            <w:pPr>
              <w:widowControl/>
            </w:pPr>
            <w:r w:rsidRPr="00757BC7">
              <w:t>Change Notice</w:t>
            </w:r>
          </w:p>
        </w:tc>
        <w:tc>
          <w:tcPr>
            <w:tcW w:w="5541" w:type="dxa"/>
            <w:tcBorders>
              <w:top w:val="single" w:sz="7" w:space="0" w:color="000000"/>
              <w:left w:val="single" w:sz="7" w:space="0" w:color="000000"/>
              <w:bottom w:val="single" w:sz="7" w:space="0" w:color="000000"/>
              <w:right w:val="single" w:sz="7" w:space="0" w:color="000000"/>
            </w:tcBorders>
          </w:tcPr>
          <w:p w14:paraId="2725B8C5" w14:textId="77777777" w:rsidR="002D73A2" w:rsidRPr="00757BC7" w:rsidRDefault="002D73A2" w:rsidP="00757BC7">
            <w:pPr>
              <w:widowControl/>
            </w:pPr>
            <w:r w:rsidRPr="00757BC7">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6D2E123D" w14:textId="77777777" w:rsidR="002D73A2" w:rsidRPr="00757BC7" w:rsidRDefault="002D73A2" w:rsidP="00757BC7">
            <w:pPr>
              <w:widowControl/>
            </w:pPr>
            <w:r w:rsidRPr="00757BC7">
              <w:t xml:space="preserve">Description </w:t>
            </w:r>
            <w:r w:rsidR="00F03B30" w:rsidRPr="00757BC7">
              <w:t>of Training Required and Completion Date</w:t>
            </w:r>
          </w:p>
        </w:tc>
        <w:tc>
          <w:tcPr>
            <w:tcW w:w="2970" w:type="dxa"/>
            <w:tcBorders>
              <w:top w:val="single" w:sz="7" w:space="0" w:color="000000"/>
              <w:left w:val="single" w:sz="7" w:space="0" w:color="000000"/>
              <w:bottom w:val="single" w:sz="7" w:space="0" w:color="000000"/>
              <w:right w:val="single" w:sz="7" w:space="0" w:color="000000"/>
            </w:tcBorders>
          </w:tcPr>
          <w:p w14:paraId="1B7EA29A" w14:textId="7514E122" w:rsidR="002D73A2" w:rsidRPr="00757BC7" w:rsidRDefault="002D73A2" w:rsidP="00757BC7">
            <w:pPr>
              <w:widowControl/>
            </w:pPr>
            <w:r w:rsidRPr="00757BC7">
              <w:t>Comment</w:t>
            </w:r>
            <w:r w:rsidR="00F03B30" w:rsidRPr="00757BC7">
              <w:t xml:space="preserve"> </w:t>
            </w:r>
            <w:r w:rsidR="00B752DD">
              <w:t xml:space="preserve">Resolution </w:t>
            </w:r>
            <w:r w:rsidR="00F03B30" w:rsidRPr="00757BC7">
              <w:t xml:space="preserve">and </w:t>
            </w:r>
            <w:r w:rsidR="00B752DD">
              <w:t xml:space="preserve">Closed </w:t>
            </w:r>
            <w:r w:rsidR="00F03B30" w:rsidRPr="00757BC7">
              <w:t>Feedback</w:t>
            </w:r>
            <w:r w:rsidRPr="00757BC7">
              <w:t xml:space="preserve"> </w:t>
            </w:r>
            <w:r w:rsidR="00B752DD">
              <w:t>Form</w:t>
            </w:r>
            <w:r w:rsidRPr="00757BC7">
              <w:t xml:space="preserve"> Accession Number</w:t>
            </w:r>
            <w:r w:rsidR="000D01B2" w:rsidRPr="00757BC7">
              <w:t xml:space="preserve"> (Pre</w:t>
            </w:r>
            <w:r w:rsidR="00A41971">
              <w:noBreakHyphen/>
            </w:r>
            <w:r w:rsidR="000D01B2" w:rsidRPr="00757BC7">
              <w:t>Decisional, Non-Public</w:t>
            </w:r>
            <w:r w:rsidR="00B752DD">
              <w:t xml:space="preserve"> Information</w:t>
            </w:r>
            <w:r w:rsidR="000D01B2" w:rsidRPr="00757BC7">
              <w:t>)</w:t>
            </w:r>
          </w:p>
        </w:tc>
      </w:tr>
      <w:tr w:rsidR="00F03B30" w:rsidRPr="00757BC7" w14:paraId="22505080" w14:textId="77777777" w:rsidTr="00E93CEB">
        <w:tc>
          <w:tcPr>
            <w:tcW w:w="1530" w:type="dxa"/>
            <w:tcBorders>
              <w:top w:val="single" w:sz="7" w:space="0" w:color="000000"/>
              <w:left w:val="single" w:sz="7" w:space="0" w:color="000000"/>
              <w:bottom w:val="single" w:sz="7" w:space="0" w:color="000000"/>
              <w:right w:val="single" w:sz="7" w:space="0" w:color="000000"/>
            </w:tcBorders>
          </w:tcPr>
          <w:p w14:paraId="3A3FEBCD" w14:textId="77777777" w:rsidR="002D73A2" w:rsidRPr="00757BC7" w:rsidRDefault="002D73A2" w:rsidP="00757BC7">
            <w:pPr>
              <w:widowControl/>
              <w:spacing w:after="58"/>
            </w:pPr>
            <w:r w:rsidRPr="00757BC7">
              <w:t>N/A</w:t>
            </w:r>
          </w:p>
        </w:tc>
        <w:tc>
          <w:tcPr>
            <w:tcW w:w="1710" w:type="dxa"/>
            <w:tcBorders>
              <w:top w:val="single" w:sz="7" w:space="0" w:color="000000"/>
              <w:left w:val="single" w:sz="7" w:space="0" w:color="000000"/>
              <w:bottom w:val="single" w:sz="7" w:space="0" w:color="000000"/>
              <w:right w:val="single" w:sz="7" w:space="0" w:color="000000"/>
            </w:tcBorders>
          </w:tcPr>
          <w:p w14:paraId="3C3347B6" w14:textId="17CF0D7B" w:rsidR="00B752DD" w:rsidRDefault="0026787B" w:rsidP="00757BC7">
            <w:pPr>
              <w:widowControl/>
            </w:pPr>
            <w:r>
              <w:t>ML062400479</w:t>
            </w:r>
          </w:p>
          <w:p w14:paraId="4145EF5D" w14:textId="6EEE0499" w:rsidR="002D73A2" w:rsidRPr="00757BC7" w:rsidRDefault="002D73A2" w:rsidP="00757BC7">
            <w:pPr>
              <w:widowControl/>
            </w:pPr>
            <w:r w:rsidRPr="00757BC7">
              <w:t>10/31/06</w:t>
            </w:r>
          </w:p>
          <w:p w14:paraId="32FC9F19" w14:textId="77777777" w:rsidR="002D73A2" w:rsidRPr="00757BC7" w:rsidRDefault="002D73A2" w:rsidP="00757BC7">
            <w:pPr>
              <w:widowControl/>
              <w:spacing w:after="58"/>
            </w:pPr>
            <w:r w:rsidRPr="00757BC7">
              <w:t>CN 06-032</w:t>
            </w:r>
          </w:p>
        </w:tc>
        <w:tc>
          <w:tcPr>
            <w:tcW w:w="5541" w:type="dxa"/>
            <w:tcBorders>
              <w:top w:val="single" w:sz="7" w:space="0" w:color="000000"/>
              <w:left w:val="single" w:sz="7" w:space="0" w:color="000000"/>
              <w:bottom w:val="single" w:sz="7" w:space="0" w:color="000000"/>
              <w:right w:val="single" w:sz="7" w:space="0" w:color="000000"/>
            </w:tcBorders>
          </w:tcPr>
          <w:p w14:paraId="20705388" w14:textId="32F4F08D" w:rsidR="002D73A2" w:rsidRPr="00757BC7" w:rsidRDefault="002D73A2" w:rsidP="00757BC7">
            <w:pPr>
              <w:widowControl/>
              <w:spacing w:after="58"/>
            </w:pPr>
            <w:r w:rsidRPr="00757BC7">
              <w:t xml:space="preserve">To clarify signature requirements, update reference lists, and incorporate minor editorial changes. Completed </w:t>
            </w:r>
            <w:r w:rsidR="00847491" w:rsidRPr="00757BC7">
              <w:t>4-year</w:t>
            </w:r>
            <w:r w:rsidRPr="00757BC7">
              <w:t xml:space="preserve"> historical CN search</w:t>
            </w:r>
            <w:r w:rsidR="0016070B">
              <w:t>.</w:t>
            </w:r>
          </w:p>
        </w:tc>
        <w:tc>
          <w:tcPr>
            <w:tcW w:w="1710" w:type="dxa"/>
            <w:tcBorders>
              <w:top w:val="single" w:sz="7" w:space="0" w:color="000000"/>
              <w:left w:val="single" w:sz="7" w:space="0" w:color="000000"/>
              <w:bottom w:val="single" w:sz="7" w:space="0" w:color="000000"/>
              <w:right w:val="single" w:sz="7" w:space="0" w:color="000000"/>
            </w:tcBorders>
          </w:tcPr>
          <w:p w14:paraId="10414CE5" w14:textId="0AF1CF41" w:rsidR="002D73A2" w:rsidRPr="00757BC7" w:rsidRDefault="002D73A2" w:rsidP="00757BC7">
            <w:pPr>
              <w:widowControl/>
              <w:spacing w:after="58"/>
            </w:pPr>
            <w:r w:rsidRPr="00757BC7">
              <w:t>None</w:t>
            </w:r>
            <w:r w:rsidR="00235E98">
              <w:tab/>
            </w:r>
          </w:p>
        </w:tc>
        <w:tc>
          <w:tcPr>
            <w:tcW w:w="2970" w:type="dxa"/>
            <w:tcBorders>
              <w:top w:val="single" w:sz="7" w:space="0" w:color="000000"/>
              <w:left w:val="single" w:sz="7" w:space="0" w:color="000000"/>
              <w:bottom w:val="single" w:sz="7" w:space="0" w:color="000000"/>
              <w:right w:val="single" w:sz="7" w:space="0" w:color="000000"/>
            </w:tcBorders>
          </w:tcPr>
          <w:p w14:paraId="342FA16B" w14:textId="77777777" w:rsidR="002D73A2" w:rsidRPr="00757BC7" w:rsidRDefault="002D73A2" w:rsidP="00757BC7">
            <w:pPr>
              <w:widowControl/>
              <w:spacing w:after="58"/>
            </w:pPr>
            <w:r w:rsidRPr="00757BC7">
              <w:t>ML062890456</w:t>
            </w:r>
          </w:p>
        </w:tc>
      </w:tr>
      <w:tr w:rsidR="00F03B30" w:rsidRPr="00757BC7" w14:paraId="76E7BEE7" w14:textId="77777777" w:rsidTr="00E93CEB">
        <w:trPr>
          <w:trHeight w:hRule="exact" w:val="4479"/>
        </w:trPr>
        <w:tc>
          <w:tcPr>
            <w:tcW w:w="1530" w:type="dxa"/>
            <w:tcBorders>
              <w:top w:val="single" w:sz="7" w:space="0" w:color="000000"/>
              <w:left w:val="single" w:sz="7" w:space="0" w:color="000000"/>
              <w:bottom w:val="single" w:sz="7" w:space="0" w:color="000000"/>
              <w:right w:val="single" w:sz="7" w:space="0" w:color="000000"/>
            </w:tcBorders>
          </w:tcPr>
          <w:p w14:paraId="5F37FE45" w14:textId="62C0F75A" w:rsidR="002D73A2" w:rsidRPr="00757BC7" w:rsidRDefault="002D73A2" w:rsidP="00757BC7">
            <w:pPr>
              <w:widowControl/>
              <w:tabs>
                <w:tab w:val="center" w:pos="690"/>
              </w:tabs>
            </w:pPr>
            <w:r w:rsidRPr="00757BC7">
              <w:t>N/A</w:t>
            </w:r>
          </w:p>
          <w:p w14:paraId="02228213" w14:textId="77777777" w:rsidR="002D73A2" w:rsidRPr="00757BC7" w:rsidRDefault="002D73A2" w:rsidP="00757BC7">
            <w:pPr>
              <w:widowControl/>
              <w:tabs>
                <w:tab w:val="center" w:pos="69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7F796393" w14:textId="74B4A65B" w:rsidR="00B752DD" w:rsidRDefault="0026787B" w:rsidP="00757BC7">
            <w:pPr>
              <w:widowControl/>
            </w:pPr>
            <w:r>
              <w:t>ML090270047</w:t>
            </w:r>
          </w:p>
          <w:p w14:paraId="00E4C0B0" w14:textId="1ADBDB51" w:rsidR="002D73A2" w:rsidRPr="00757BC7" w:rsidRDefault="002D73A2" w:rsidP="00757BC7">
            <w:pPr>
              <w:widowControl/>
            </w:pPr>
            <w:r w:rsidRPr="00757BC7">
              <w:t>07/08/09</w:t>
            </w:r>
          </w:p>
          <w:p w14:paraId="3AF5E807" w14:textId="4282469D" w:rsidR="002D73A2" w:rsidRPr="00757BC7" w:rsidRDefault="002D73A2" w:rsidP="00B752DD">
            <w:pPr>
              <w:widowControl/>
            </w:pPr>
            <w:r w:rsidRPr="00757BC7">
              <w:t>CN 09-017</w:t>
            </w:r>
          </w:p>
        </w:tc>
        <w:tc>
          <w:tcPr>
            <w:tcW w:w="5541" w:type="dxa"/>
            <w:tcBorders>
              <w:top w:val="single" w:sz="7" w:space="0" w:color="000000"/>
              <w:left w:val="single" w:sz="7" w:space="0" w:color="000000"/>
              <w:bottom w:val="single" w:sz="7" w:space="0" w:color="000000"/>
              <w:right w:val="single" w:sz="7" w:space="0" w:color="000000"/>
            </w:tcBorders>
          </w:tcPr>
          <w:p w14:paraId="06D326BE" w14:textId="4B85CE1C" w:rsidR="002D73A2" w:rsidRPr="00757BC7" w:rsidRDefault="002D73A2" w:rsidP="00757BC7">
            <w:r w:rsidRPr="00757BC7">
              <w:t>This appendix is revised to update ISA-OLE-12, OJT-OLE-3, OJT-OLE-4, and to move refresher training requirements to Appendix D-1. Specifically, a reference (NRR Process Standard for Administrative Reviews and Hearings) in Task 3 of ISA-OLE-12, is removed as the document was under development for a time but never completed. OJT-OLE-3 and OJT-OLE-4 are both revised to afford regional Operator Licensing Branch Chiefs the resource and scheduling flexibility to certify examiners based on partial tests and examinations without having to seek training deviations from the program office. Similar deviations have been approved in the past based on the examiners participating in all activities at the 50+% level and demonstrating acceptable proficiency. OJT-OLE-3, Task 2, also refers to "pre</w:t>
            </w:r>
            <w:r w:rsidR="0093604A">
              <w:t>-</w:t>
            </w:r>
            <w:r w:rsidRPr="00757BC7">
              <w:t>scripted questions" that are no longer used in the operating test.</w:t>
            </w:r>
            <w:r w:rsidR="00D82415" w:rsidRPr="00757BC7">
              <w:t xml:space="preserve"> </w:t>
            </w:r>
          </w:p>
        </w:tc>
        <w:tc>
          <w:tcPr>
            <w:tcW w:w="1710" w:type="dxa"/>
            <w:tcBorders>
              <w:top w:val="single" w:sz="7" w:space="0" w:color="000000"/>
              <w:left w:val="single" w:sz="7" w:space="0" w:color="000000"/>
              <w:bottom w:val="single" w:sz="7" w:space="0" w:color="000000"/>
              <w:right w:val="single" w:sz="7" w:space="0" w:color="000000"/>
            </w:tcBorders>
          </w:tcPr>
          <w:p w14:paraId="6D820476" w14:textId="77777777" w:rsidR="002D73A2" w:rsidRPr="00757BC7" w:rsidRDefault="002D73A2" w:rsidP="00757BC7">
            <w:pPr>
              <w:widowControl/>
              <w:spacing w:after="58"/>
            </w:pPr>
            <w:r w:rsidRPr="00757BC7">
              <w:t>None</w:t>
            </w:r>
          </w:p>
        </w:tc>
        <w:tc>
          <w:tcPr>
            <w:tcW w:w="2970" w:type="dxa"/>
            <w:tcBorders>
              <w:top w:val="single" w:sz="7" w:space="0" w:color="000000"/>
              <w:left w:val="single" w:sz="7" w:space="0" w:color="000000"/>
              <w:bottom w:val="single" w:sz="7" w:space="0" w:color="000000"/>
              <w:right w:val="single" w:sz="7" w:space="0" w:color="000000"/>
            </w:tcBorders>
          </w:tcPr>
          <w:p w14:paraId="2FF220F9" w14:textId="77777777" w:rsidR="002D73A2" w:rsidRPr="00757BC7" w:rsidRDefault="002D73A2" w:rsidP="00757BC7">
            <w:pPr>
              <w:widowControl/>
              <w:spacing w:after="58"/>
            </w:pPr>
            <w:r w:rsidRPr="00757BC7">
              <w:t>ML091590710</w:t>
            </w:r>
          </w:p>
        </w:tc>
      </w:tr>
      <w:tr w:rsidR="00870BCD" w:rsidRPr="00757BC7" w14:paraId="24CDB165" w14:textId="77777777" w:rsidTr="00E93CEB">
        <w:tc>
          <w:tcPr>
            <w:tcW w:w="1530" w:type="dxa"/>
            <w:tcBorders>
              <w:top w:val="single" w:sz="7" w:space="0" w:color="000000"/>
              <w:left w:val="single" w:sz="7" w:space="0" w:color="000000"/>
              <w:bottom w:val="single" w:sz="7" w:space="0" w:color="000000"/>
              <w:right w:val="single" w:sz="7" w:space="0" w:color="000000"/>
            </w:tcBorders>
          </w:tcPr>
          <w:p w14:paraId="6AC1BD8B" w14:textId="77777777" w:rsidR="00870BCD" w:rsidRPr="00757BC7" w:rsidRDefault="00870BCD" w:rsidP="00870BCD">
            <w:pPr>
              <w:widowControl/>
              <w:tabs>
                <w:tab w:val="center" w:pos="690"/>
              </w:tabs>
            </w:pPr>
            <w:r w:rsidRPr="00757BC7">
              <w:t>N/A</w:t>
            </w:r>
            <w:r w:rsidRPr="00757BC7">
              <w:tab/>
            </w:r>
          </w:p>
          <w:p w14:paraId="2591723C" w14:textId="77777777" w:rsidR="00870BCD" w:rsidRPr="00757BC7" w:rsidRDefault="00870BCD" w:rsidP="00870BCD">
            <w:pPr>
              <w:widowControl/>
              <w:tabs>
                <w:tab w:val="center" w:pos="690"/>
              </w:tabs>
            </w:pPr>
          </w:p>
          <w:p w14:paraId="06994742" w14:textId="77777777" w:rsidR="00870BCD" w:rsidRPr="00757BC7" w:rsidRDefault="00870BCD" w:rsidP="00870BCD">
            <w:pPr>
              <w:widowControl/>
              <w:tabs>
                <w:tab w:val="center" w:pos="690"/>
              </w:tabs>
            </w:pPr>
          </w:p>
        </w:tc>
        <w:tc>
          <w:tcPr>
            <w:tcW w:w="1710" w:type="dxa"/>
            <w:tcBorders>
              <w:top w:val="single" w:sz="7" w:space="0" w:color="000000"/>
              <w:left w:val="single" w:sz="7" w:space="0" w:color="000000"/>
              <w:bottom w:val="single" w:sz="7" w:space="0" w:color="000000"/>
              <w:right w:val="single" w:sz="7" w:space="0" w:color="000000"/>
            </w:tcBorders>
          </w:tcPr>
          <w:p w14:paraId="57D8417C" w14:textId="77777777" w:rsidR="00870BCD" w:rsidRPr="00757BC7" w:rsidRDefault="00870BCD" w:rsidP="00870BCD">
            <w:pPr>
              <w:widowControl/>
            </w:pPr>
            <w:r w:rsidRPr="00757BC7">
              <w:t>ML11105A165</w:t>
            </w:r>
          </w:p>
          <w:p w14:paraId="1E551C26" w14:textId="77777777" w:rsidR="00870BCD" w:rsidRPr="00757BC7" w:rsidRDefault="00870BCD" w:rsidP="00870BCD">
            <w:pPr>
              <w:widowControl/>
            </w:pPr>
            <w:r w:rsidRPr="00757BC7">
              <w:t>12/29/11</w:t>
            </w:r>
          </w:p>
          <w:p w14:paraId="42259913" w14:textId="77777777" w:rsidR="00870BCD" w:rsidRPr="00757BC7" w:rsidRDefault="00870BCD" w:rsidP="00870BCD">
            <w:pPr>
              <w:widowControl/>
            </w:pPr>
            <w:r w:rsidRPr="00757BC7">
              <w:t>CN 11-044</w:t>
            </w:r>
          </w:p>
          <w:p w14:paraId="414F6F0A" w14:textId="77777777" w:rsidR="00870BCD" w:rsidRDefault="00870BCD" w:rsidP="00870BCD">
            <w:pPr>
              <w:widowControl/>
            </w:pPr>
          </w:p>
        </w:tc>
        <w:tc>
          <w:tcPr>
            <w:tcW w:w="5541" w:type="dxa"/>
            <w:tcBorders>
              <w:top w:val="single" w:sz="7" w:space="0" w:color="000000"/>
              <w:left w:val="single" w:sz="7" w:space="0" w:color="000000"/>
              <w:bottom w:val="single" w:sz="7" w:space="0" w:color="000000"/>
              <w:right w:val="single" w:sz="7" w:space="0" w:color="000000"/>
            </w:tcBorders>
          </w:tcPr>
          <w:p w14:paraId="1F63B817" w14:textId="376E3B61" w:rsidR="00870BCD" w:rsidRPr="00757BC7" w:rsidRDefault="00870BCD" w:rsidP="00870BCD">
            <w:r w:rsidRPr="00757BC7">
              <w:t>This revision updates references, adds links to Web pages, updates operability definitions and activities in ISA-10, and adds guidance to ensure the qualification standard is applicable to new reactor licensees.</w:t>
            </w:r>
          </w:p>
        </w:tc>
        <w:tc>
          <w:tcPr>
            <w:tcW w:w="1710" w:type="dxa"/>
            <w:tcBorders>
              <w:top w:val="single" w:sz="7" w:space="0" w:color="000000"/>
              <w:left w:val="single" w:sz="7" w:space="0" w:color="000000"/>
              <w:bottom w:val="single" w:sz="7" w:space="0" w:color="000000"/>
              <w:right w:val="single" w:sz="7" w:space="0" w:color="000000"/>
            </w:tcBorders>
          </w:tcPr>
          <w:p w14:paraId="1AE8CB09" w14:textId="77777777" w:rsidR="00870BCD" w:rsidRPr="00757BC7" w:rsidRDefault="00870BCD" w:rsidP="00870BCD">
            <w:pPr>
              <w:widowControl/>
            </w:pPr>
            <w:r w:rsidRPr="00757BC7">
              <w:t>None</w:t>
            </w:r>
          </w:p>
          <w:p w14:paraId="6FC1E717" w14:textId="77777777" w:rsidR="00870BCD" w:rsidRPr="00757BC7" w:rsidRDefault="00870BCD" w:rsidP="00870BCD">
            <w:pPr>
              <w:widowControl/>
            </w:pPr>
          </w:p>
          <w:p w14:paraId="4F99FB95" w14:textId="77777777" w:rsidR="00870BCD" w:rsidRPr="00757BC7" w:rsidRDefault="00870BCD" w:rsidP="00870BCD">
            <w:pPr>
              <w:widowControl/>
              <w:spacing w:after="58"/>
            </w:pPr>
          </w:p>
        </w:tc>
        <w:tc>
          <w:tcPr>
            <w:tcW w:w="2970" w:type="dxa"/>
            <w:tcBorders>
              <w:top w:val="single" w:sz="7" w:space="0" w:color="000000"/>
              <w:left w:val="single" w:sz="7" w:space="0" w:color="000000"/>
              <w:bottom w:val="single" w:sz="7" w:space="0" w:color="000000"/>
              <w:right w:val="single" w:sz="7" w:space="0" w:color="000000"/>
            </w:tcBorders>
          </w:tcPr>
          <w:p w14:paraId="7CCB60DA" w14:textId="77777777" w:rsidR="00870BCD" w:rsidRPr="00757BC7" w:rsidRDefault="00870BCD" w:rsidP="00870BCD">
            <w:pPr>
              <w:widowControl/>
            </w:pPr>
            <w:r w:rsidRPr="00757BC7">
              <w:t>ML11312A113</w:t>
            </w:r>
          </w:p>
          <w:p w14:paraId="615569EE" w14:textId="77777777" w:rsidR="00870BCD" w:rsidRPr="00757BC7" w:rsidRDefault="00870BCD" w:rsidP="00870BCD">
            <w:pPr>
              <w:widowControl/>
              <w:spacing w:after="58"/>
            </w:pPr>
          </w:p>
        </w:tc>
      </w:tr>
      <w:tr w:rsidR="00312794" w:rsidRPr="00757BC7" w14:paraId="69E53A32"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0165D2B1" w14:textId="0D0016B7" w:rsidR="00312794" w:rsidRPr="00757BC7" w:rsidRDefault="00312794" w:rsidP="00312794">
            <w:pPr>
              <w:widowControl/>
              <w:tabs>
                <w:tab w:val="center" w:pos="690"/>
              </w:tabs>
            </w:pPr>
            <w:r w:rsidRPr="00757BC7">
              <w:lastRenderedPageBreak/>
              <w:t>N/A</w:t>
            </w:r>
          </w:p>
        </w:tc>
        <w:tc>
          <w:tcPr>
            <w:tcW w:w="1710" w:type="dxa"/>
            <w:tcBorders>
              <w:top w:val="single" w:sz="7" w:space="0" w:color="000000"/>
              <w:left w:val="single" w:sz="7" w:space="0" w:color="000000"/>
              <w:bottom w:val="single" w:sz="7" w:space="0" w:color="000000"/>
              <w:right w:val="single" w:sz="7" w:space="0" w:color="000000"/>
            </w:tcBorders>
          </w:tcPr>
          <w:p w14:paraId="57742812" w14:textId="77777777" w:rsidR="00312794" w:rsidRPr="00757BC7" w:rsidRDefault="00312794" w:rsidP="00312794">
            <w:pPr>
              <w:widowControl/>
              <w:tabs>
                <w:tab w:val="center" w:pos="690"/>
              </w:tabs>
            </w:pPr>
            <w:r w:rsidRPr="00757BC7">
              <w:t>ML121650252</w:t>
            </w:r>
          </w:p>
          <w:p w14:paraId="1E322038" w14:textId="77777777" w:rsidR="00312794" w:rsidRPr="00757BC7" w:rsidRDefault="00312794" w:rsidP="00312794">
            <w:pPr>
              <w:widowControl/>
              <w:tabs>
                <w:tab w:val="center" w:pos="690"/>
              </w:tabs>
            </w:pPr>
            <w:r w:rsidRPr="00757BC7">
              <w:t>08/27/12</w:t>
            </w:r>
          </w:p>
          <w:p w14:paraId="3A50807B" w14:textId="040ACA7B" w:rsidR="00312794" w:rsidRDefault="00312794" w:rsidP="00312794">
            <w:pPr>
              <w:widowControl/>
              <w:tabs>
                <w:tab w:val="center" w:pos="690"/>
              </w:tabs>
            </w:pPr>
            <w:r w:rsidRPr="00757BC7">
              <w:t>CN 12-018</w:t>
            </w:r>
          </w:p>
        </w:tc>
        <w:tc>
          <w:tcPr>
            <w:tcW w:w="5541" w:type="dxa"/>
            <w:tcBorders>
              <w:top w:val="single" w:sz="7" w:space="0" w:color="000000"/>
              <w:left w:val="single" w:sz="7" w:space="0" w:color="000000"/>
              <w:bottom w:val="single" w:sz="7" w:space="0" w:color="000000"/>
              <w:right w:val="single" w:sz="7" w:space="0" w:color="000000"/>
            </w:tcBorders>
          </w:tcPr>
          <w:p w14:paraId="3D5DC0A8" w14:textId="623DD4BE" w:rsidR="00312794" w:rsidRPr="00757BC7" w:rsidRDefault="00312794" w:rsidP="00312794">
            <w:pPr>
              <w:widowControl/>
              <w:tabs>
                <w:tab w:val="center" w:pos="690"/>
              </w:tabs>
            </w:pPr>
            <w:r w:rsidRPr="00757BC7">
              <w:t>Removed the requirement that requalification inspections must be led by examiners also qualified as a Reactor Operations Inspector. The latest revision to IP 71111.11 states who can lead requalification inspections.</w:t>
            </w:r>
          </w:p>
        </w:tc>
        <w:tc>
          <w:tcPr>
            <w:tcW w:w="1710" w:type="dxa"/>
            <w:tcBorders>
              <w:top w:val="single" w:sz="7" w:space="0" w:color="000000"/>
              <w:left w:val="single" w:sz="7" w:space="0" w:color="000000"/>
              <w:bottom w:val="single" w:sz="7" w:space="0" w:color="000000"/>
              <w:right w:val="single" w:sz="7" w:space="0" w:color="000000"/>
            </w:tcBorders>
          </w:tcPr>
          <w:p w14:paraId="50B4C765" w14:textId="6E1FE987" w:rsidR="00312794" w:rsidRPr="00757BC7" w:rsidRDefault="00312794" w:rsidP="00312794">
            <w:pPr>
              <w:widowControl/>
              <w:tabs>
                <w:tab w:val="center" w:pos="690"/>
              </w:tabs>
            </w:pPr>
            <w:r w:rsidRPr="00757BC7">
              <w:t>None</w:t>
            </w:r>
          </w:p>
        </w:tc>
        <w:tc>
          <w:tcPr>
            <w:tcW w:w="2970" w:type="dxa"/>
            <w:tcBorders>
              <w:top w:val="single" w:sz="7" w:space="0" w:color="000000"/>
              <w:left w:val="single" w:sz="7" w:space="0" w:color="000000"/>
              <w:bottom w:val="single" w:sz="7" w:space="0" w:color="000000"/>
              <w:right w:val="single" w:sz="7" w:space="0" w:color="000000"/>
            </w:tcBorders>
          </w:tcPr>
          <w:p w14:paraId="594EE530" w14:textId="77777777" w:rsidR="00312794" w:rsidRPr="00757BC7" w:rsidRDefault="00312794" w:rsidP="00312794">
            <w:pPr>
              <w:widowControl/>
              <w:tabs>
                <w:tab w:val="center" w:pos="690"/>
              </w:tabs>
            </w:pPr>
            <w:r w:rsidRPr="00757BC7">
              <w:t>Closed FF:</w:t>
            </w:r>
          </w:p>
          <w:p w14:paraId="42BB5A19" w14:textId="77777777" w:rsidR="00312794" w:rsidRPr="00757BC7" w:rsidRDefault="00312794" w:rsidP="00312794">
            <w:pPr>
              <w:widowControl/>
              <w:tabs>
                <w:tab w:val="center" w:pos="690"/>
              </w:tabs>
            </w:pPr>
            <w:r w:rsidRPr="00757BC7">
              <w:t>1245-1757</w:t>
            </w:r>
          </w:p>
          <w:p w14:paraId="425249C7" w14:textId="287C4DFF" w:rsidR="00312794" w:rsidRPr="00757BC7" w:rsidRDefault="00312794" w:rsidP="00312794">
            <w:pPr>
              <w:widowControl/>
              <w:tabs>
                <w:tab w:val="center" w:pos="690"/>
              </w:tabs>
            </w:pPr>
            <w:r w:rsidRPr="00757BC7">
              <w:t>ML12240A210</w:t>
            </w:r>
          </w:p>
        </w:tc>
      </w:tr>
      <w:tr w:rsidR="00312794" w:rsidRPr="00757BC7" w14:paraId="144C4CEB"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1E207ADB" w14:textId="52F3EF95" w:rsidR="00312794" w:rsidRPr="00757BC7" w:rsidRDefault="00312794" w:rsidP="00312794">
            <w:pPr>
              <w:widowControl/>
              <w:tabs>
                <w:tab w:val="center" w:pos="690"/>
              </w:tabs>
            </w:pPr>
            <w:r w:rsidRPr="00757BC7">
              <w:t>N/A</w:t>
            </w:r>
          </w:p>
        </w:tc>
        <w:tc>
          <w:tcPr>
            <w:tcW w:w="1710" w:type="dxa"/>
            <w:tcBorders>
              <w:top w:val="single" w:sz="7" w:space="0" w:color="000000"/>
              <w:left w:val="single" w:sz="7" w:space="0" w:color="000000"/>
              <w:bottom w:val="single" w:sz="7" w:space="0" w:color="000000"/>
              <w:right w:val="single" w:sz="7" w:space="0" w:color="000000"/>
            </w:tcBorders>
          </w:tcPr>
          <w:p w14:paraId="733B18A4" w14:textId="77777777" w:rsidR="00312794" w:rsidRDefault="00312794" w:rsidP="00312794">
            <w:pPr>
              <w:widowControl/>
            </w:pPr>
            <w:r w:rsidRPr="00757BC7">
              <w:t>ML15181A337</w:t>
            </w:r>
          </w:p>
          <w:p w14:paraId="3D2D52E6" w14:textId="77777777" w:rsidR="00312794" w:rsidRDefault="00312794" w:rsidP="00312794">
            <w:pPr>
              <w:widowControl/>
            </w:pPr>
            <w:r>
              <w:t>10/21/15</w:t>
            </w:r>
          </w:p>
          <w:p w14:paraId="5F15F647" w14:textId="0ED21D32" w:rsidR="00312794" w:rsidRPr="00757BC7" w:rsidRDefault="00312794" w:rsidP="00312794">
            <w:pPr>
              <w:widowControl/>
              <w:tabs>
                <w:tab w:val="center" w:pos="690"/>
              </w:tabs>
            </w:pPr>
            <w:r>
              <w:t>CN 15-020</w:t>
            </w:r>
          </w:p>
        </w:tc>
        <w:tc>
          <w:tcPr>
            <w:tcW w:w="5541" w:type="dxa"/>
            <w:tcBorders>
              <w:top w:val="single" w:sz="7" w:space="0" w:color="000000"/>
              <w:left w:val="single" w:sz="7" w:space="0" w:color="000000"/>
              <w:bottom w:val="single" w:sz="7" w:space="0" w:color="000000"/>
              <w:right w:val="single" w:sz="7" w:space="0" w:color="000000"/>
            </w:tcBorders>
          </w:tcPr>
          <w:p w14:paraId="6895F003" w14:textId="2DB6C043" w:rsidR="00312794" w:rsidRPr="00757BC7" w:rsidRDefault="00312794" w:rsidP="00312794">
            <w:pPr>
              <w:widowControl/>
              <w:tabs>
                <w:tab w:val="center" w:pos="690"/>
              </w:tabs>
            </w:pPr>
            <w:r w:rsidRPr="00757BC7">
              <w:t>This revision updates format, references, and adds training to ISA-4 on the decision by the ASLB to overturn the staff’s denial of a senior reactor operator license.</w:t>
            </w:r>
          </w:p>
        </w:tc>
        <w:tc>
          <w:tcPr>
            <w:tcW w:w="1710" w:type="dxa"/>
            <w:tcBorders>
              <w:top w:val="single" w:sz="7" w:space="0" w:color="000000"/>
              <w:left w:val="single" w:sz="7" w:space="0" w:color="000000"/>
              <w:bottom w:val="single" w:sz="7" w:space="0" w:color="000000"/>
              <w:right w:val="single" w:sz="7" w:space="0" w:color="000000"/>
            </w:tcBorders>
          </w:tcPr>
          <w:p w14:paraId="56FA8D8D" w14:textId="77777777" w:rsidR="00312794" w:rsidRPr="00757BC7" w:rsidRDefault="00312794" w:rsidP="00312794">
            <w:pPr>
              <w:widowControl/>
            </w:pPr>
            <w:r w:rsidRPr="00757BC7">
              <w:t>None</w:t>
            </w:r>
          </w:p>
          <w:p w14:paraId="65153170" w14:textId="77777777" w:rsidR="00312794" w:rsidRPr="00757BC7" w:rsidRDefault="00312794" w:rsidP="00312794">
            <w:pPr>
              <w:widowControl/>
            </w:pPr>
          </w:p>
          <w:p w14:paraId="5B258458" w14:textId="77777777" w:rsidR="00312794" w:rsidRPr="00757BC7" w:rsidRDefault="00312794" w:rsidP="00312794">
            <w:pPr>
              <w:widowControl/>
              <w:tabs>
                <w:tab w:val="center" w:pos="690"/>
              </w:tabs>
            </w:pPr>
          </w:p>
        </w:tc>
        <w:tc>
          <w:tcPr>
            <w:tcW w:w="2970" w:type="dxa"/>
            <w:tcBorders>
              <w:top w:val="single" w:sz="7" w:space="0" w:color="000000"/>
              <w:left w:val="single" w:sz="7" w:space="0" w:color="000000"/>
              <w:bottom w:val="single" w:sz="7" w:space="0" w:color="000000"/>
              <w:right w:val="single" w:sz="7" w:space="0" w:color="000000"/>
            </w:tcBorders>
          </w:tcPr>
          <w:p w14:paraId="49531B54" w14:textId="79168002" w:rsidR="00312794" w:rsidRPr="00757BC7" w:rsidRDefault="00312794" w:rsidP="00312794">
            <w:pPr>
              <w:widowControl/>
              <w:tabs>
                <w:tab w:val="center" w:pos="690"/>
              </w:tabs>
            </w:pPr>
            <w:r w:rsidRPr="00757BC7">
              <w:t>ML15195A192</w:t>
            </w:r>
          </w:p>
        </w:tc>
      </w:tr>
      <w:tr w:rsidR="00312794" w:rsidRPr="00757BC7" w14:paraId="4E4AAD1B"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0EB20418" w14:textId="44240394" w:rsidR="00312794" w:rsidRPr="00757BC7" w:rsidRDefault="00312794" w:rsidP="00312794">
            <w:pPr>
              <w:widowControl/>
              <w:tabs>
                <w:tab w:val="center" w:pos="690"/>
              </w:tabs>
            </w:pPr>
            <w:r>
              <w:t>N/A</w:t>
            </w:r>
          </w:p>
        </w:tc>
        <w:tc>
          <w:tcPr>
            <w:tcW w:w="1710" w:type="dxa"/>
            <w:tcBorders>
              <w:top w:val="single" w:sz="7" w:space="0" w:color="000000"/>
              <w:left w:val="single" w:sz="7" w:space="0" w:color="000000"/>
              <w:bottom w:val="single" w:sz="7" w:space="0" w:color="000000"/>
              <w:right w:val="single" w:sz="7" w:space="0" w:color="000000"/>
            </w:tcBorders>
          </w:tcPr>
          <w:p w14:paraId="34AA2CC4" w14:textId="77777777" w:rsidR="00312794" w:rsidRDefault="00312794" w:rsidP="00312794">
            <w:pPr>
              <w:widowControl/>
            </w:pPr>
            <w:r w:rsidRPr="0026787B">
              <w:t>ML20112F349</w:t>
            </w:r>
          </w:p>
          <w:p w14:paraId="7F843989" w14:textId="77777777" w:rsidR="00312794" w:rsidRDefault="00312794" w:rsidP="00312794">
            <w:pPr>
              <w:widowControl/>
            </w:pPr>
            <w:r>
              <w:t>07/06/20</w:t>
            </w:r>
          </w:p>
          <w:p w14:paraId="5E53B7F4" w14:textId="0EA030E9" w:rsidR="00312794" w:rsidRPr="00757BC7" w:rsidRDefault="00312794" w:rsidP="00312794">
            <w:pPr>
              <w:widowControl/>
              <w:tabs>
                <w:tab w:val="center" w:pos="690"/>
              </w:tabs>
            </w:pPr>
            <w:r>
              <w:t>CN 20-030</w:t>
            </w:r>
          </w:p>
        </w:tc>
        <w:tc>
          <w:tcPr>
            <w:tcW w:w="5541" w:type="dxa"/>
            <w:tcBorders>
              <w:top w:val="single" w:sz="7" w:space="0" w:color="000000"/>
              <w:left w:val="single" w:sz="7" w:space="0" w:color="000000"/>
              <w:bottom w:val="single" w:sz="7" w:space="0" w:color="000000"/>
              <w:right w:val="single" w:sz="7" w:space="0" w:color="000000"/>
            </w:tcBorders>
          </w:tcPr>
          <w:p w14:paraId="4CC4E990" w14:textId="79176D57" w:rsidR="00312794" w:rsidRPr="00757BC7" w:rsidRDefault="00312794" w:rsidP="00312794">
            <w:pPr>
              <w:widowControl/>
              <w:tabs>
                <w:tab w:val="center" w:pos="690"/>
              </w:tabs>
            </w:pPr>
            <w:r w:rsidRPr="00757BC7">
              <w:t xml:space="preserve">This revision </w:t>
            </w:r>
            <w:bookmarkStart w:id="131" w:name="_Hlk44928467"/>
            <w:r w:rsidRPr="00757BC7">
              <w:t>update</w:t>
            </w:r>
            <w:r>
              <w:t>d</w:t>
            </w:r>
            <w:r w:rsidRPr="00757BC7">
              <w:t xml:space="preserve"> </w:t>
            </w:r>
            <w:r>
              <w:t xml:space="preserve">the </w:t>
            </w:r>
            <w:r w:rsidRPr="00757BC7">
              <w:t>format</w:t>
            </w:r>
            <w:r>
              <w:t xml:space="preserve"> of the Appendix and </w:t>
            </w:r>
            <w:r w:rsidRPr="00757BC7">
              <w:t>references</w:t>
            </w:r>
            <w:r>
              <w:t xml:space="preserve">. Changes to the OLB program such as the use of digital license files and new OLB SharePoint sites were reflected in this update. </w:t>
            </w:r>
            <w:r w:rsidRPr="00757BC7">
              <w:t>ISA-OLE-10</w:t>
            </w:r>
            <w:r>
              <w:t xml:space="preserve"> was significantly revised to reflect new NRC guidance regarding Operability. </w:t>
            </w:r>
            <w:bookmarkEnd w:id="131"/>
          </w:p>
        </w:tc>
        <w:tc>
          <w:tcPr>
            <w:tcW w:w="1710" w:type="dxa"/>
            <w:tcBorders>
              <w:top w:val="single" w:sz="7" w:space="0" w:color="000000"/>
              <w:left w:val="single" w:sz="7" w:space="0" w:color="000000"/>
              <w:bottom w:val="single" w:sz="7" w:space="0" w:color="000000"/>
              <w:right w:val="single" w:sz="7" w:space="0" w:color="000000"/>
            </w:tcBorders>
          </w:tcPr>
          <w:p w14:paraId="39411A45" w14:textId="1F2C68BA" w:rsidR="00312794" w:rsidRPr="00757BC7" w:rsidRDefault="00312794" w:rsidP="00312794">
            <w:pPr>
              <w:widowControl/>
              <w:tabs>
                <w:tab w:val="center" w:pos="690"/>
              </w:tabs>
            </w:pPr>
            <w:r>
              <w:t>None</w:t>
            </w:r>
          </w:p>
        </w:tc>
        <w:tc>
          <w:tcPr>
            <w:tcW w:w="2970" w:type="dxa"/>
            <w:tcBorders>
              <w:top w:val="single" w:sz="7" w:space="0" w:color="000000"/>
              <w:left w:val="single" w:sz="7" w:space="0" w:color="000000"/>
              <w:bottom w:val="single" w:sz="7" w:space="0" w:color="000000"/>
              <w:right w:val="single" w:sz="7" w:space="0" w:color="000000"/>
            </w:tcBorders>
          </w:tcPr>
          <w:p w14:paraId="1199A48F" w14:textId="05BA579A" w:rsidR="00312794" w:rsidRPr="00757BC7" w:rsidRDefault="00312794" w:rsidP="00312794">
            <w:pPr>
              <w:widowControl/>
              <w:tabs>
                <w:tab w:val="center" w:pos="690"/>
              </w:tabs>
            </w:pPr>
            <w:r w:rsidRPr="0026787B">
              <w:t>ML20112F454</w:t>
            </w:r>
          </w:p>
        </w:tc>
      </w:tr>
      <w:tr w:rsidR="00E93CEB" w:rsidRPr="00757BC7" w14:paraId="60B2A211"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55396496" w14:textId="22E5B5B1" w:rsidR="00E93CEB" w:rsidRDefault="00E93CEB" w:rsidP="00E93CEB">
            <w:pPr>
              <w:widowControl/>
              <w:tabs>
                <w:tab w:val="center" w:pos="690"/>
              </w:tabs>
            </w:pPr>
            <w:r>
              <w:t>N/A</w:t>
            </w:r>
          </w:p>
        </w:tc>
        <w:tc>
          <w:tcPr>
            <w:tcW w:w="1710" w:type="dxa"/>
            <w:tcBorders>
              <w:top w:val="single" w:sz="7" w:space="0" w:color="000000"/>
              <w:left w:val="single" w:sz="7" w:space="0" w:color="000000"/>
              <w:bottom w:val="single" w:sz="7" w:space="0" w:color="000000"/>
              <w:right w:val="single" w:sz="7" w:space="0" w:color="000000"/>
            </w:tcBorders>
          </w:tcPr>
          <w:p w14:paraId="617813CD" w14:textId="77777777" w:rsidR="00E93CEB" w:rsidRPr="00AB7C8D" w:rsidRDefault="00E93CEB" w:rsidP="00E93CEB">
            <w:pPr>
              <w:widowControl/>
            </w:pPr>
            <w:r w:rsidRPr="00AB7C8D">
              <w:t>ML21209A462</w:t>
            </w:r>
          </w:p>
          <w:p w14:paraId="569C8AC5" w14:textId="77777777" w:rsidR="00E93CEB" w:rsidRPr="00AB7C8D" w:rsidRDefault="00E93CEB" w:rsidP="00E93CEB">
            <w:pPr>
              <w:widowControl/>
            </w:pPr>
            <w:r w:rsidRPr="00AB7C8D">
              <w:t>09/29/21</w:t>
            </w:r>
          </w:p>
          <w:p w14:paraId="4E84859A" w14:textId="77777777" w:rsidR="00E93CEB" w:rsidRPr="00AB7C8D" w:rsidRDefault="00E93CEB" w:rsidP="00E93CEB">
            <w:pPr>
              <w:widowControl/>
            </w:pPr>
            <w:r w:rsidRPr="00AB7C8D">
              <w:t>CN 21-033</w:t>
            </w:r>
          </w:p>
          <w:p w14:paraId="15D4ABC8" w14:textId="77777777" w:rsidR="00E93CEB" w:rsidRPr="0026787B" w:rsidRDefault="00E93CEB" w:rsidP="00E93CEB">
            <w:pPr>
              <w:widowControl/>
            </w:pPr>
          </w:p>
        </w:tc>
        <w:tc>
          <w:tcPr>
            <w:tcW w:w="5541" w:type="dxa"/>
            <w:tcBorders>
              <w:top w:val="single" w:sz="7" w:space="0" w:color="000000"/>
              <w:left w:val="single" w:sz="7" w:space="0" w:color="000000"/>
              <w:bottom w:val="single" w:sz="7" w:space="0" w:color="000000"/>
              <w:right w:val="single" w:sz="7" w:space="0" w:color="000000"/>
            </w:tcBorders>
          </w:tcPr>
          <w:p w14:paraId="1ACED09B" w14:textId="022278F8" w:rsidR="00E93CEB" w:rsidRPr="00757BC7" w:rsidRDefault="00E93CEB" w:rsidP="00E93CEB">
            <w:pPr>
              <w:widowControl/>
              <w:tabs>
                <w:tab w:val="center" w:pos="690"/>
              </w:tabs>
            </w:pPr>
            <w:r>
              <w:t xml:space="preserve">This change was made to reflect changes to the operator licensing program as described in NUREG 1021 Revision 12. It also updated the addresses of several websites and the names of several NRC divisions. </w:t>
            </w:r>
          </w:p>
        </w:tc>
        <w:tc>
          <w:tcPr>
            <w:tcW w:w="1710" w:type="dxa"/>
            <w:tcBorders>
              <w:top w:val="single" w:sz="7" w:space="0" w:color="000000"/>
              <w:left w:val="single" w:sz="7" w:space="0" w:color="000000"/>
              <w:bottom w:val="single" w:sz="7" w:space="0" w:color="000000"/>
              <w:right w:val="single" w:sz="7" w:space="0" w:color="000000"/>
            </w:tcBorders>
          </w:tcPr>
          <w:p w14:paraId="0B257F96" w14:textId="03671969" w:rsidR="00E93CEB" w:rsidRDefault="00E93CEB" w:rsidP="00E93CEB">
            <w:pPr>
              <w:widowControl/>
              <w:tabs>
                <w:tab w:val="center" w:pos="690"/>
              </w:tabs>
            </w:pPr>
            <w:r>
              <w:t>None</w:t>
            </w:r>
          </w:p>
        </w:tc>
        <w:tc>
          <w:tcPr>
            <w:tcW w:w="2970" w:type="dxa"/>
            <w:tcBorders>
              <w:top w:val="single" w:sz="7" w:space="0" w:color="000000"/>
              <w:left w:val="single" w:sz="7" w:space="0" w:color="000000"/>
              <w:bottom w:val="single" w:sz="7" w:space="0" w:color="000000"/>
              <w:right w:val="single" w:sz="7" w:space="0" w:color="000000"/>
            </w:tcBorders>
          </w:tcPr>
          <w:p w14:paraId="389C5697" w14:textId="77777777" w:rsidR="00E93CEB" w:rsidRPr="0026787B" w:rsidRDefault="00E93CEB" w:rsidP="00E93CEB">
            <w:pPr>
              <w:widowControl/>
              <w:tabs>
                <w:tab w:val="center" w:pos="690"/>
              </w:tabs>
            </w:pPr>
          </w:p>
        </w:tc>
      </w:tr>
      <w:tr w:rsidR="00547D77" w:rsidRPr="00757BC7" w14:paraId="47CE0F3C"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61C0D07F" w14:textId="77777777" w:rsidR="00547D77" w:rsidRDefault="00547D77" w:rsidP="00E93CEB">
            <w:pPr>
              <w:widowControl/>
              <w:tabs>
                <w:tab w:val="center" w:pos="690"/>
              </w:tabs>
            </w:pPr>
          </w:p>
        </w:tc>
        <w:tc>
          <w:tcPr>
            <w:tcW w:w="1710" w:type="dxa"/>
            <w:tcBorders>
              <w:top w:val="single" w:sz="7" w:space="0" w:color="000000"/>
              <w:left w:val="single" w:sz="7" w:space="0" w:color="000000"/>
              <w:bottom w:val="single" w:sz="7" w:space="0" w:color="000000"/>
              <w:right w:val="single" w:sz="7" w:space="0" w:color="000000"/>
            </w:tcBorders>
          </w:tcPr>
          <w:p w14:paraId="5D1C60A7" w14:textId="77777777" w:rsidR="00547D77" w:rsidRDefault="00E737F4" w:rsidP="00E93CEB">
            <w:pPr>
              <w:widowControl/>
            </w:pPr>
            <w:r>
              <w:t>ML23198A054</w:t>
            </w:r>
          </w:p>
          <w:p w14:paraId="1CFE8CF1" w14:textId="36049E96" w:rsidR="00E737F4" w:rsidRDefault="00DB779F" w:rsidP="00E93CEB">
            <w:pPr>
              <w:widowControl/>
            </w:pPr>
            <w:r>
              <w:t>08/28/23</w:t>
            </w:r>
          </w:p>
          <w:p w14:paraId="3D0B7DAA" w14:textId="747ED339" w:rsidR="00E737F4" w:rsidRPr="00AB7C8D" w:rsidRDefault="00E737F4" w:rsidP="00E93CEB">
            <w:pPr>
              <w:widowControl/>
            </w:pPr>
            <w:r>
              <w:t>CN</w:t>
            </w:r>
            <w:r w:rsidR="00DB779F">
              <w:t xml:space="preserve"> 23-026</w:t>
            </w:r>
          </w:p>
        </w:tc>
        <w:tc>
          <w:tcPr>
            <w:tcW w:w="5541" w:type="dxa"/>
            <w:tcBorders>
              <w:top w:val="single" w:sz="7" w:space="0" w:color="000000"/>
              <w:left w:val="single" w:sz="7" w:space="0" w:color="000000"/>
              <w:bottom w:val="single" w:sz="7" w:space="0" w:color="000000"/>
              <w:right w:val="single" w:sz="7" w:space="0" w:color="000000"/>
            </w:tcBorders>
          </w:tcPr>
          <w:p w14:paraId="7CE0C150" w14:textId="714EF5CE" w:rsidR="00547D77" w:rsidRDefault="00540EBE" w:rsidP="00E93CEB">
            <w:pPr>
              <w:widowControl/>
              <w:tabs>
                <w:tab w:val="center" w:pos="690"/>
              </w:tabs>
            </w:pPr>
            <w:r w:rsidRPr="00540EBE">
              <w:t>This change updated the addresses of several websites and the names of several NRC divisions and provided additional information regarding how to credit previous experience towards completion of the qualification process.</w:t>
            </w:r>
          </w:p>
        </w:tc>
        <w:tc>
          <w:tcPr>
            <w:tcW w:w="1710" w:type="dxa"/>
            <w:tcBorders>
              <w:top w:val="single" w:sz="7" w:space="0" w:color="000000"/>
              <w:left w:val="single" w:sz="7" w:space="0" w:color="000000"/>
              <w:bottom w:val="single" w:sz="7" w:space="0" w:color="000000"/>
              <w:right w:val="single" w:sz="7" w:space="0" w:color="000000"/>
            </w:tcBorders>
          </w:tcPr>
          <w:p w14:paraId="5565231B" w14:textId="4A4BA588" w:rsidR="00547D77" w:rsidRDefault="00E737F4" w:rsidP="00E93CEB">
            <w:pPr>
              <w:widowControl/>
              <w:tabs>
                <w:tab w:val="center" w:pos="690"/>
              </w:tabs>
            </w:pPr>
            <w:r>
              <w:t>None</w:t>
            </w:r>
          </w:p>
        </w:tc>
        <w:tc>
          <w:tcPr>
            <w:tcW w:w="2970" w:type="dxa"/>
            <w:tcBorders>
              <w:top w:val="single" w:sz="7" w:space="0" w:color="000000"/>
              <w:left w:val="single" w:sz="7" w:space="0" w:color="000000"/>
              <w:bottom w:val="single" w:sz="7" w:space="0" w:color="000000"/>
              <w:right w:val="single" w:sz="7" w:space="0" w:color="000000"/>
            </w:tcBorders>
          </w:tcPr>
          <w:p w14:paraId="2400A531" w14:textId="3E53FBAF" w:rsidR="00547D77" w:rsidRPr="0026787B" w:rsidRDefault="00E737F4" w:rsidP="00E93CEB">
            <w:pPr>
              <w:widowControl/>
              <w:tabs>
                <w:tab w:val="center" w:pos="690"/>
              </w:tabs>
            </w:pPr>
            <w:r>
              <w:t>N/A</w:t>
            </w:r>
          </w:p>
        </w:tc>
      </w:tr>
    </w:tbl>
    <w:p w14:paraId="099A096C" w14:textId="77777777" w:rsidR="00C85DED" w:rsidRPr="00757BC7" w:rsidRDefault="00C85DED" w:rsidP="00685635">
      <w:pPr>
        <w:pStyle w:val="BodyText"/>
      </w:pPr>
    </w:p>
    <w:sectPr w:rsidR="00C85DED" w:rsidRPr="00757BC7" w:rsidSect="00B752DD">
      <w:footerReference w:type="default" r:id="rId3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413E" w14:textId="77777777" w:rsidR="002B2F0B" w:rsidRDefault="002B2F0B">
      <w:r>
        <w:separator/>
      </w:r>
    </w:p>
  </w:endnote>
  <w:endnote w:type="continuationSeparator" w:id="0">
    <w:p w14:paraId="495EA87D" w14:textId="77777777" w:rsidR="002B2F0B" w:rsidRDefault="002B2F0B">
      <w:r>
        <w:continuationSeparator/>
      </w:r>
    </w:p>
  </w:endnote>
  <w:endnote w:type="continuationNotice" w:id="1">
    <w:p w14:paraId="7A74D884" w14:textId="77777777" w:rsidR="002B2F0B" w:rsidRDefault="002B2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0D820" w14:textId="77777777" w:rsidR="00E4734B" w:rsidRDefault="00E4734B">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8553" w14:textId="6AF178D5" w:rsidR="00754D47" w:rsidRDefault="00754D47">
    <w:pPr>
      <w:tabs>
        <w:tab w:val="center" w:pos="4680"/>
        <w:tab w:val="right" w:pos="9360"/>
      </w:tabs>
    </w:pPr>
    <w:r>
      <w:t xml:space="preserve">Issue Date: </w:t>
    </w:r>
    <w:r w:rsidR="00861675">
      <w:t>08/28/23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B18D" w14:textId="4B1B21EE" w:rsidR="00754D47" w:rsidRDefault="00754D47">
    <w:pPr>
      <w:tabs>
        <w:tab w:val="center" w:pos="4680"/>
        <w:tab w:val="right" w:pos="9360"/>
      </w:tabs>
    </w:pPr>
    <w:r>
      <w:t xml:space="preserve">Issue Date: </w:t>
    </w:r>
    <w:r w:rsidR="00861675">
      <w:t>08/28/23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9B156" w14:textId="47A5312E" w:rsidR="00E4734B" w:rsidRPr="00AA7BB1" w:rsidRDefault="00E4734B" w:rsidP="00006482">
    <w:pPr>
      <w:tabs>
        <w:tab w:val="right" w:pos="6480"/>
        <w:tab w:val="right" w:pos="12960"/>
      </w:tabs>
    </w:pPr>
    <w:r w:rsidRPr="00AA7BB1">
      <w:t xml:space="preserve">Issue Date: </w:t>
    </w:r>
    <w:r w:rsidR="00DB779F">
      <w:t>08/28/23</w:t>
    </w:r>
    <w:r w:rsidRPr="00AA7BB1">
      <w:tab/>
    </w:r>
    <w:r>
      <w:t>Att1-</w:t>
    </w:r>
    <w:r w:rsidRPr="00AA7BB1">
      <w:rPr>
        <w:rStyle w:val="PageNumber"/>
      </w:rPr>
      <w:fldChar w:fldCharType="begin"/>
    </w:r>
    <w:r w:rsidRPr="00AA7BB1">
      <w:rPr>
        <w:rStyle w:val="PageNumber"/>
      </w:rPr>
      <w:instrText xml:space="preserve"> PAGE </w:instrText>
    </w:r>
    <w:r w:rsidRPr="00AA7BB1">
      <w:rPr>
        <w:rStyle w:val="PageNumber"/>
      </w:rPr>
      <w:fldChar w:fldCharType="separate"/>
    </w:r>
    <w:r>
      <w:rPr>
        <w:rStyle w:val="PageNumber"/>
        <w:noProof/>
      </w:rPr>
      <w:t>2</w:t>
    </w:r>
    <w:r w:rsidRPr="00AA7BB1">
      <w:rPr>
        <w:rStyle w:val="PageNumber"/>
      </w:rPr>
      <w:fldChar w:fldCharType="end"/>
    </w:r>
    <w:r w:rsidRPr="00AA7BB1">
      <w:tab/>
      <w:t>1245</w:t>
    </w:r>
    <w:r>
      <w:t xml:space="preserve"> App C10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B6D5E" w14:textId="77777777" w:rsidR="002B2F0B" w:rsidRDefault="002B2F0B">
      <w:r>
        <w:separator/>
      </w:r>
    </w:p>
  </w:footnote>
  <w:footnote w:type="continuationSeparator" w:id="0">
    <w:p w14:paraId="1C143DA3" w14:textId="77777777" w:rsidR="002B2F0B" w:rsidRDefault="002B2F0B">
      <w:r>
        <w:continuationSeparator/>
      </w:r>
    </w:p>
  </w:footnote>
  <w:footnote w:type="continuationNotice" w:id="1">
    <w:p w14:paraId="7DB2160B" w14:textId="77777777" w:rsidR="002B2F0B" w:rsidRDefault="002B2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9A40" w14:textId="77777777" w:rsidR="00E4734B" w:rsidRPr="00EA49AE" w:rsidRDefault="00E4734B" w:rsidP="00A45D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7383" w14:textId="77777777" w:rsidR="00E4734B" w:rsidRPr="00EA49AE" w:rsidRDefault="00E4734B" w:rsidP="00A45D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6E04" w14:textId="77777777" w:rsidR="00E4734B" w:rsidRPr="000B3FCA" w:rsidRDefault="00E4734B" w:rsidP="00A45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EE83BB6"/>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9"/>
    <w:multiLevelType w:val="multilevel"/>
    <w:tmpl w:val="4BD81C3C"/>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C"/>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D"/>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E"/>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F"/>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0"/>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2"/>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7"/>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9"/>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C"/>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D"/>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2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27"/>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29"/>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2A"/>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30"/>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31"/>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32"/>
    <w:multiLevelType w:val="multilevel"/>
    <w:tmpl w:val="ADE60212"/>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3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35"/>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8A4B54"/>
    <w:multiLevelType w:val="multilevel"/>
    <w:tmpl w:val="F8DA565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5" w15:restartNumberingAfterBreak="0">
    <w:nsid w:val="02AF2F6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6" w15:restartNumberingAfterBreak="0">
    <w:nsid w:val="037145C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7" w15:restartNumberingAfterBreak="0">
    <w:nsid w:val="040606E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8" w15:restartNumberingAfterBreak="0">
    <w:nsid w:val="043477BD"/>
    <w:multiLevelType w:val="hybridMultilevel"/>
    <w:tmpl w:val="DD2A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0ACA249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0" w15:restartNumberingAfterBreak="0">
    <w:nsid w:val="0B7258E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1" w15:restartNumberingAfterBreak="0">
    <w:nsid w:val="0E5A41A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2" w15:restartNumberingAfterBreak="0">
    <w:nsid w:val="10AC576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3" w15:restartNumberingAfterBreak="0">
    <w:nsid w:val="116455E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4" w15:restartNumberingAfterBreak="0">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46C205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6" w15:restartNumberingAfterBreak="0">
    <w:nsid w:val="148F77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7" w15:restartNumberingAfterBreak="0">
    <w:nsid w:val="15A92009"/>
    <w:multiLevelType w:val="multilevel"/>
    <w:tmpl w:val="A9628D74"/>
    <w:name w:val="AutoList132"/>
    <w:lvl w:ilvl="0">
      <w:start w:val="4"/>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15B44F5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9" w15:restartNumberingAfterBreak="0">
    <w:nsid w:val="166568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0" w15:restartNumberingAfterBreak="0">
    <w:nsid w:val="16AD0F5E"/>
    <w:multiLevelType w:val="multilevel"/>
    <w:tmpl w:val="A4C6AEB6"/>
    <w:name w:val="AutoList72"/>
    <w:lvl w:ilvl="0">
      <w:start w:val="7"/>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1A9A426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2" w15:restartNumberingAfterBreak="0">
    <w:nsid w:val="1B1D65D9"/>
    <w:multiLevelType w:val="multilevel"/>
    <w:tmpl w:val="59C672CC"/>
    <w:name w:val="AutoList312"/>
    <w:lvl w:ilvl="0">
      <w:start w:val="1"/>
      <w:numFmt w:val="decimal"/>
      <w:lvlText w:val="%1."/>
      <w:lvlJc w:val="left"/>
      <w:pPr>
        <w:ind w:left="36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1B9F6AA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4" w15:restartNumberingAfterBreak="0">
    <w:nsid w:val="1C9E0B7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5" w15:restartNumberingAfterBreak="0">
    <w:nsid w:val="1D0158CF"/>
    <w:multiLevelType w:val="multilevel"/>
    <w:tmpl w:val="87E028BC"/>
    <w:name w:val="AutoList1322"/>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1E94472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7" w15:restartNumberingAfterBreak="0">
    <w:nsid w:val="1F6B12F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8" w15:restartNumberingAfterBreak="0">
    <w:nsid w:val="23C44F3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9" w15:restartNumberingAfterBreak="0">
    <w:nsid w:val="2412764A"/>
    <w:multiLevelType w:val="multilevel"/>
    <w:tmpl w:val="720A81B4"/>
    <w:name w:val="AutoList323"/>
    <w:lvl w:ilvl="0">
      <w:start w:val="4"/>
      <w:numFmt w:val="decimal"/>
      <w:lvlText w:val="%1."/>
      <w:lvlJc w:val="left"/>
      <w:pPr>
        <w:ind w:left="2160" w:firstLine="0"/>
      </w:pPr>
      <w:rPr>
        <w:rFonts w:hint="default"/>
      </w:rPr>
    </w:lvl>
    <w:lvl w:ilvl="1">
      <w:start w:val="1"/>
      <w:numFmt w:val="decimal"/>
      <w:lvlText w:val="%2."/>
      <w:lvlJc w:val="left"/>
      <w:pPr>
        <w:ind w:left="2160" w:firstLine="0"/>
      </w:pPr>
      <w:rPr>
        <w:rFonts w:hint="default"/>
      </w:rPr>
    </w:lvl>
    <w:lvl w:ilvl="2">
      <w:start w:val="1"/>
      <w:numFmt w:val="decimal"/>
      <w:lvlText w:val="%3."/>
      <w:lvlJc w:val="left"/>
      <w:pPr>
        <w:ind w:left="2160" w:firstLine="0"/>
      </w:pPr>
      <w:rPr>
        <w:rFonts w:hint="default"/>
      </w:rPr>
    </w:lvl>
    <w:lvl w:ilvl="3">
      <w:start w:val="1"/>
      <w:numFmt w:val="decimal"/>
      <w:lvlText w:val="%4."/>
      <w:lvlJc w:val="left"/>
      <w:pPr>
        <w:ind w:left="2160" w:firstLine="0"/>
      </w:pPr>
      <w:rPr>
        <w:rFonts w:hint="default"/>
      </w:rPr>
    </w:lvl>
    <w:lvl w:ilvl="4">
      <w:start w:val="1"/>
      <w:numFmt w:val="decimal"/>
      <w:lvlText w:val="%5."/>
      <w:lvlJc w:val="left"/>
      <w:pPr>
        <w:ind w:left="2160" w:firstLine="0"/>
      </w:pPr>
      <w:rPr>
        <w:rFonts w:hint="default"/>
      </w:rPr>
    </w:lvl>
    <w:lvl w:ilvl="5">
      <w:start w:val="1"/>
      <w:numFmt w:val="decimal"/>
      <w:lvlText w:val="%6."/>
      <w:lvlJc w:val="left"/>
      <w:pPr>
        <w:ind w:left="2160" w:firstLine="0"/>
      </w:pPr>
      <w:rPr>
        <w:rFonts w:hint="default"/>
      </w:rPr>
    </w:lvl>
    <w:lvl w:ilvl="6">
      <w:start w:val="1"/>
      <w:numFmt w:val="decimal"/>
      <w:lvlText w:val="%7."/>
      <w:lvlJc w:val="left"/>
      <w:pPr>
        <w:ind w:left="2160" w:firstLine="0"/>
      </w:pPr>
      <w:rPr>
        <w:rFonts w:hint="default"/>
      </w:rPr>
    </w:lvl>
    <w:lvl w:ilvl="7">
      <w:start w:val="1"/>
      <w:numFmt w:val="decimal"/>
      <w:lvlText w:val="%8."/>
      <w:lvlJc w:val="left"/>
      <w:pPr>
        <w:ind w:left="2160" w:firstLine="0"/>
      </w:pPr>
      <w:rPr>
        <w:rFonts w:hint="default"/>
      </w:rPr>
    </w:lvl>
    <w:lvl w:ilvl="8">
      <w:numFmt w:val="decimal"/>
      <w:lvlText w:val=""/>
      <w:lvlJc w:val="left"/>
      <w:pPr>
        <w:ind w:left="2160" w:firstLine="0"/>
      </w:pPr>
      <w:rPr>
        <w:rFonts w:hint="default"/>
      </w:rPr>
    </w:lvl>
  </w:abstractNum>
  <w:abstractNum w:abstractNumId="60" w15:restartNumberingAfterBreak="0">
    <w:nsid w:val="24C72AE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1" w15:restartNumberingAfterBreak="0">
    <w:nsid w:val="25C82FB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2" w15:restartNumberingAfterBreak="0">
    <w:nsid w:val="26CF0E6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3" w15:restartNumberingAfterBreak="0">
    <w:nsid w:val="2895257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4" w15:restartNumberingAfterBreak="0">
    <w:nsid w:val="2BC6112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5" w15:restartNumberingAfterBreak="0">
    <w:nsid w:val="2E0F34E5"/>
    <w:multiLevelType w:val="hybridMultilevel"/>
    <w:tmpl w:val="1454588E"/>
    <w:name w:val="AutoList832322"/>
    <w:lvl w:ilvl="0" w:tplc="3748323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EEF40D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7" w15:restartNumberingAfterBreak="0">
    <w:nsid w:val="2F615EE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8" w15:restartNumberingAfterBreak="0">
    <w:nsid w:val="305618A1"/>
    <w:multiLevelType w:val="hybridMultilevel"/>
    <w:tmpl w:val="12AC95A8"/>
    <w:lvl w:ilvl="0" w:tplc="7B9A320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0781AB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0" w15:restartNumberingAfterBreak="0">
    <w:nsid w:val="33C677F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1" w15:restartNumberingAfterBreak="0">
    <w:nsid w:val="3AB14A0A"/>
    <w:multiLevelType w:val="hybridMultilevel"/>
    <w:tmpl w:val="FCCA981C"/>
    <w:lvl w:ilvl="0" w:tplc="64DE2F3C">
      <w:start w:val="1"/>
      <w:numFmt w:val="decimal"/>
      <w:lvlText w:val="%1."/>
      <w:lvlJc w:val="left"/>
      <w:pPr>
        <w:tabs>
          <w:tab w:val="num" w:pos="2700"/>
        </w:tabs>
        <w:ind w:left="2700" w:hanging="630"/>
      </w:pPr>
      <w:rPr>
        <w:rFonts w:hint="default"/>
        <w:color w:val="auto"/>
        <w:u w:val="none"/>
      </w:rPr>
    </w:lvl>
    <w:lvl w:ilvl="1" w:tplc="04090019">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72" w15:restartNumberingAfterBreak="0">
    <w:nsid w:val="40F23AC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3" w15:restartNumberingAfterBreak="0">
    <w:nsid w:val="44E3689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4" w15:restartNumberingAfterBreak="0">
    <w:nsid w:val="463B1AE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5" w15:restartNumberingAfterBreak="0">
    <w:nsid w:val="475E1C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6" w15:restartNumberingAfterBreak="0">
    <w:nsid w:val="477E65F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7" w15:restartNumberingAfterBreak="0">
    <w:nsid w:val="496A1B0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8" w15:restartNumberingAfterBreak="0">
    <w:nsid w:val="4ED215D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9" w15:restartNumberingAfterBreak="0">
    <w:nsid w:val="50D54F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0" w15:restartNumberingAfterBreak="0">
    <w:nsid w:val="52490F5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1" w15:restartNumberingAfterBreak="0">
    <w:nsid w:val="52D62EE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2" w15:restartNumberingAfterBreak="0">
    <w:nsid w:val="52DA2EE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3" w15:restartNumberingAfterBreak="0">
    <w:nsid w:val="52F13C4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4" w15:restartNumberingAfterBreak="0">
    <w:nsid w:val="54E9453B"/>
    <w:multiLevelType w:val="multilevel"/>
    <w:tmpl w:val="F0E2A8D0"/>
    <w:name w:val="AutoList322"/>
    <w:lvl w:ilvl="0">
      <w:start w:val="8"/>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85" w15:restartNumberingAfterBreak="0">
    <w:nsid w:val="57384A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6" w15:restartNumberingAfterBreak="0">
    <w:nsid w:val="59F12C22"/>
    <w:multiLevelType w:val="multilevel"/>
    <w:tmpl w:val="987A1BA8"/>
    <w:name w:val="AutoList282"/>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87" w15:restartNumberingAfterBreak="0">
    <w:nsid w:val="5C3812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8" w15:restartNumberingAfterBreak="0">
    <w:nsid w:val="5E6F00A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9" w15:restartNumberingAfterBreak="0">
    <w:nsid w:val="5E954C8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0"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649627B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2" w15:restartNumberingAfterBreak="0">
    <w:nsid w:val="69D275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3" w15:restartNumberingAfterBreak="0">
    <w:nsid w:val="6A940EF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4" w15:restartNumberingAfterBreak="0">
    <w:nsid w:val="6ABB67E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5" w15:restartNumberingAfterBreak="0">
    <w:nsid w:val="6C3465D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6" w15:restartNumberingAfterBreak="0">
    <w:nsid w:val="6C9F6907"/>
    <w:multiLevelType w:val="multilevel"/>
    <w:tmpl w:val="C4DCB4F6"/>
    <w:name w:val="AutoList523"/>
    <w:lvl w:ilvl="0">
      <w:start w:val="9"/>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97" w15:restartNumberingAfterBreak="0">
    <w:nsid w:val="6CA40FD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6D511A0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6F705E7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0" w15:restartNumberingAfterBreak="0">
    <w:nsid w:val="72E751D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1" w15:restartNumberingAfterBreak="0">
    <w:nsid w:val="75BE5A90"/>
    <w:multiLevelType w:val="multilevel"/>
    <w:tmpl w:val="EEE8E944"/>
    <w:name w:val="AutoList522"/>
    <w:lvl w:ilvl="0">
      <w:start w:val="10"/>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102" w15:restartNumberingAfterBreak="0">
    <w:nsid w:val="771828D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3" w15:restartNumberingAfterBreak="0">
    <w:nsid w:val="774F645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4" w15:restartNumberingAfterBreak="0">
    <w:nsid w:val="783979C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5" w15:restartNumberingAfterBreak="0">
    <w:nsid w:val="7CA35B58"/>
    <w:multiLevelType w:val="hybridMultilevel"/>
    <w:tmpl w:val="7830462A"/>
    <w:lvl w:ilvl="0" w:tplc="74682E1C">
      <w:start w:val="5"/>
      <w:numFmt w:val="decimal"/>
      <w:lvlText w:val="%1."/>
      <w:lvlJc w:val="left"/>
      <w:pPr>
        <w:tabs>
          <w:tab w:val="num" w:pos="2707"/>
        </w:tabs>
        <w:ind w:left="2707" w:hanging="633"/>
      </w:pPr>
      <w:rPr>
        <w:rFonts w:ascii="Arial" w:hAnsi="Arial" w:hint="default"/>
        <w:b w:val="0"/>
        <w:i w:val="0"/>
        <w:sz w:val="22"/>
        <w:szCs w:val="22"/>
      </w:rPr>
    </w:lvl>
    <w:lvl w:ilvl="1" w:tplc="41DC054C">
      <w:start w:val="1"/>
      <w:numFmt w:val="lowerLetter"/>
      <w:lvlText w:val="%2."/>
      <w:lvlJc w:val="left"/>
      <w:pPr>
        <w:tabs>
          <w:tab w:val="num" w:pos="3240"/>
        </w:tabs>
        <w:ind w:left="3240" w:hanging="533"/>
      </w:pPr>
      <w:rPr>
        <w:rFonts w:ascii="Arial" w:hAnsi="Arial" w:hint="default"/>
        <w:b w:val="0"/>
        <w:i w:val="0"/>
        <w:sz w:val="24"/>
        <w:szCs w:val="24"/>
      </w:rPr>
    </w:lvl>
    <w:lvl w:ilvl="2" w:tplc="927876B8">
      <w:start w:val="1"/>
      <w:numFmt w:val="lowerRoman"/>
      <w:lvlText w:val="%3."/>
      <w:lvlJc w:val="left"/>
      <w:pPr>
        <w:tabs>
          <w:tab w:val="num" w:pos="3874"/>
        </w:tabs>
        <w:ind w:left="3874" w:hanging="634"/>
      </w:pPr>
      <w:rPr>
        <w:rFonts w:ascii="Arial" w:hAnsi="Arial" w:hint="default"/>
        <w:b w:val="0"/>
        <w:i w:val="0"/>
        <w:sz w:val="24"/>
        <w:szCs w:val="24"/>
      </w:rPr>
    </w:lvl>
    <w:lvl w:ilvl="3" w:tplc="D2AA391E">
      <w:start w:val="1"/>
      <w:numFmt w:val="decimal"/>
      <w:lvlText w:val="(%4)"/>
      <w:lvlJc w:val="left"/>
      <w:pPr>
        <w:tabs>
          <w:tab w:val="num" w:pos="4536"/>
        </w:tabs>
        <w:ind w:left="4536" w:hanging="662"/>
      </w:pPr>
      <w:rPr>
        <w:rFonts w:hint="default"/>
      </w:rPr>
    </w:lvl>
    <w:lvl w:ilvl="4" w:tplc="A5121516">
      <w:start w:val="1"/>
      <w:numFmt w:val="none"/>
      <w:lvlText w:val=""/>
      <w:lvlJc w:val="left"/>
      <w:pPr>
        <w:tabs>
          <w:tab w:val="num" w:pos="1008"/>
        </w:tabs>
        <w:ind w:left="1008" w:hanging="1008"/>
      </w:pPr>
      <w:rPr>
        <w:rFonts w:hint="default"/>
      </w:rPr>
    </w:lvl>
    <w:lvl w:ilvl="5" w:tplc="71B83F1A">
      <w:start w:val="1"/>
      <w:numFmt w:val="none"/>
      <w:lvlText w:val=""/>
      <w:lvlJc w:val="left"/>
      <w:pPr>
        <w:tabs>
          <w:tab w:val="num" w:pos="1152"/>
        </w:tabs>
        <w:ind w:left="1152" w:hanging="1152"/>
      </w:pPr>
      <w:rPr>
        <w:rFonts w:hint="default"/>
      </w:rPr>
    </w:lvl>
    <w:lvl w:ilvl="6" w:tplc="2B12DB32">
      <w:start w:val="1"/>
      <w:numFmt w:val="none"/>
      <w:lvlText w:val=""/>
      <w:lvlJc w:val="left"/>
      <w:pPr>
        <w:tabs>
          <w:tab w:val="num" w:pos="1296"/>
        </w:tabs>
        <w:ind w:left="1296" w:hanging="1296"/>
      </w:pPr>
      <w:rPr>
        <w:rFonts w:hint="default"/>
      </w:rPr>
    </w:lvl>
    <w:lvl w:ilvl="7" w:tplc="CC44D9F2">
      <w:start w:val="1"/>
      <w:numFmt w:val="none"/>
      <w:lvlText w:val=""/>
      <w:lvlJc w:val="left"/>
      <w:pPr>
        <w:tabs>
          <w:tab w:val="num" w:pos="1440"/>
        </w:tabs>
        <w:ind w:left="1440" w:hanging="1440"/>
      </w:pPr>
      <w:rPr>
        <w:rFonts w:hint="default"/>
      </w:rPr>
    </w:lvl>
    <w:lvl w:ilvl="8" w:tplc="DCDA3A42">
      <w:start w:val="1"/>
      <w:numFmt w:val="none"/>
      <w:lvlText w:val=""/>
      <w:lvlJc w:val="left"/>
      <w:pPr>
        <w:tabs>
          <w:tab w:val="num" w:pos="1584"/>
        </w:tabs>
        <w:ind w:left="1584" w:hanging="1584"/>
      </w:pPr>
      <w:rPr>
        <w:rFonts w:hint="default"/>
      </w:rPr>
    </w:lvl>
  </w:abstractNum>
  <w:abstractNum w:abstractNumId="106" w15:restartNumberingAfterBreak="0">
    <w:nsid w:val="7EE850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7" w15:restartNumberingAfterBreak="0">
    <w:nsid w:val="7FAB0FF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21073477">
    <w:abstractNumId w:val="3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47230878">
    <w:abstractNumId w:val="71"/>
  </w:num>
  <w:num w:numId="3" w16cid:durableId="1578633423">
    <w:abstractNumId w:val="34"/>
  </w:num>
  <w:num w:numId="4" w16cid:durableId="975064793">
    <w:abstractNumId w:val="38"/>
  </w:num>
  <w:num w:numId="5" w16cid:durableId="478421523">
    <w:abstractNumId w:val="90"/>
  </w:num>
  <w:num w:numId="6" w16cid:durableId="918707307">
    <w:abstractNumId w:val="105"/>
  </w:num>
  <w:num w:numId="7" w16cid:durableId="1939945529">
    <w:abstractNumId w:val="65"/>
  </w:num>
  <w:num w:numId="8" w16cid:durableId="1095439613">
    <w:abstractNumId w:val="1"/>
  </w:num>
  <w:num w:numId="9" w16cid:durableId="393432250">
    <w:abstractNumId w:val="0"/>
  </w:num>
  <w:num w:numId="10" w16cid:durableId="2092004172">
    <w:abstractNumId w:val="93"/>
  </w:num>
  <w:num w:numId="11" w16cid:durableId="95171808">
    <w:abstractNumId w:val="89"/>
  </w:num>
  <w:num w:numId="12" w16cid:durableId="997998067">
    <w:abstractNumId w:val="56"/>
  </w:num>
  <w:num w:numId="13" w16cid:durableId="1576746758">
    <w:abstractNumId w:val="75"/>
  </w:num>
  <w:num w:numId="14" w16cid:durableId="673141878">
    <w:abstractNumId w:val="87"/>
  </w:num>
  <w:num w:numId="15" w16cid:durableId="2115437158">
    <w:abstractNumId w:val="67"/>
  </w:num>
  <w:num w:numId="16" w16cid:durableId="681664990">
    <w:abstractNumId w:val="74"/>
  </w:num>
  <w:num w:numId="17" w16cid:durableId="1186596476">
    <w:abstractNumId w:val="100"/>
  </w:num>
  <w:num w:numId="18" w16cid:durableId="2035615629">
    <w:abstractNumId w:val="83"/>
  </w:num>
  <w:num w:numId="19" w16cid:durableId="1733771496">
    <w:abstractNumId w:val="77"/>
  </w:num>
  <w:num w:numId="20" w16cid:durableId="2094280699">
    <w:abstractNumId w:val="99"/>
  </w:num>
  <w:num w:numId="21" w16cid:durableId="1945385643">
    <w:abstractNumId w:val="64"/>
  </w:num>
  <w:num w:numId="22" w16cid:durableId="15619973">
    <w:abstractNumId w:val="60"/>
  </w:num>
  <w:num w:numId="23" w16cid:durableId="1177383350">
    <w:abstractNumId w:val="97"/>
  </w:num>
  <w:num w:numId="24" w16cid:durableId="857616502">
    <w:abstractNumId w:val="58"/>
  </w:num>
  <w:num w:numId="25" w16cid:durableId="1854496398">
    <w:abstractNumId w:val="46"/>
  </w:num>
  <w:num w:numId="26" w16cid:durableId="910240042">
    <w:abstractNumId w:val="66"/>
  </w:num>
  <w:num w:numId="27" w16cid:durableId="1964966427">
    <w:abstractNumId w:val="104"/>
  </w:num>
  <w:num w:numId="28" w16cid:durableId="1878466746">
    <w:abstractNumId w:val="70"/>
  </w:num>
  <w:num w:numId="29" w16cid:durableId="1328362839">
    <w:abstractNumId w:val="106"/>
  </w:num>
  <w:num w:numId="30" w16cid:durableId="387263747">
    <w:abstractNumId w:val="35"/>
  </w:num>
  <w:num w:numId="31" w16cid:durableId="306667050">
    <w:abstractNumId w:val="103"/>
  </w:num>
  <w:num w:numId="32" w16cid:durableId="681009157">
    <w:abstractNumId w:val="48"/>
  </w:num>
  <w:num w:numId="33" w16cid:durableId="1722438622">
    <w:abstractNumId w:val="91"/>
  </w:num>
  <w:num w:numId="34" w16cid:durableId="946502397">
    <w:abstractNumId w:val="36"/>
  </w:num>
  <w:num w:numId="35" w16cid:durableId="2051221046">
    <w:abstractNumId w:val="92"/>
  </w:num>
  <w:num w:numId="36" w16cid:durableId="343702387">
    <w:abstractNumId w:val="78"/>
  </w:num>
  <w:num w:numId="37" w16cid:durableId="778526887">
    <w:abstractNumId w:val="54"/>
  </w:num>
  <w:num w:numId="38" w16cid:durableId="817113009">
    <w:abstractNumId w:val="73"/>
  </w:num>
  <w:num w:numId="39" w16cid:durableId="2012248361">
    <w:abstractNumId w:val="98"/>
  </w:num>
  <w:num w:numId="40" w16cid:durableId="1519543775">
    <w:abstractNumId w:val="51"/>
  </w:num>
  <w:num w:numId="41" w16cid:durableId="778569360">
    <w:abstractNumId w:val="39"/>
  </w:num>
  <w:num w:numId="42" w16cid:durableId="1945724349">
    <w:abstractNumId w:val="40"/>
  </w:num>
  <w:num w:numId="43" w16cid:durableId="1076367469">
    <w:abstractNumId w:val="37"/>
  </w:num>
  <w:num w:numId="44" w16cid:durableId="1616130715">
    <w:abstractNumId w:val="61"/>
  </w:num>
  <w:num w:numId="45" w16cid:durableId="855192844">
    <w:abstractNumId w:val="85"/>
  </w:num>
  <w:num w:numId="46" w16cid:durableId="1477650105">
    <w:abstractNumId w:val="63"/>
  </w:num>
  <w:num w:numId="47" w16cid:durableId="1495489129">
    <w:abstractNumId w:val="107"/>
  </w:num>
  <w:num w:numId="48" w16cid:durableId="1031690545">
    <w:abstractNumId w:val="80"/>
  </w:num>
  <w:num w:numId="49" w16cid:durableId="2123380251">
    <w:abstractNumId w:val="72"/>
  </w:num>
  <w:num w:numId="50" w16cid:durableId="1740595157">
    <w:abstractNumId w:val="43"/>
  </w:num>
  <w:num w:numId="51" w16cid:durableId="879829952">
    <w:abstractNumId w:val="82"/>
  </w:num>
  <w:num w:numId="52" w16cid:durableId="1052273216">
    <w:abstractNumId w:val="88"/>
  </w:num>
  <w:num w:numId="53" w16cid:durableId="949625963">
    <w:abstractNumId w:val="94"/>
  </w:num>
  <w:num w:numId="54" w16cid:durableId="338122348">
    <w:abstractNumId w:val="102"/>
  </w:num>
  <w:num w:numId="55" w16cid:durableId="685257299">
    <w:abstractNumId w:val="79"/>
  </w:num>
  <w:num w:numId="56" w16cid:durableId="1273439378">
    <w:abstractNumId w:val="57"/>
  </w:num>
  <w:num w:numId="57" w16cid:durableId="864439783">
    <w:abstractNumId w:val="53"/>
  </w:num>
  <w:num w:numId="58" w16cid:durableId="1283465620">
    <w:abstractNumId w:val="76"/>
  </w:num>
  <w:num w:numId="59" w16cid:durableId="1701199659">
    <w:abstractNumId w:val="45"/>
  </w:num>
  <w:num w:numId="60" w16cid:durableId="285356137">
    <w:abstractNumId w:val="49"/>
  </w:num>
  <w:num w:numId="61" w16cid:durableId="1124613942">
    <w:abstractNumId w:val="62"/>
  </w:num>
  <w:num w:numId="62" w16cid:durableId="1228107754">
    <w:abstractNumId w:val="69"/>
  </w:num>
  <w:num w:numId="63" w16cid:durableId="761494854">
    <w:abstractNumId w:val="95"/>
  </w:num>
  <w:num w:numId="64" w16cid:durableId="937374971">
    <w:abstractNumId w:val="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5" w16cid:durableId="815411974">
    <w:abstractNumId w:val="9"/>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6" w16cid:durableId="1678311744">
    <w:abstractNumId w:val="1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7" w16cid:durableId="762342247">
    <w:abstractNumId w:val="44"/>
  </w:num>
  <w:num w:numId="68" w16cid:durableId="1946494735">
    <w:abstractNumId w:val="42"/>
  </w:num>
  <w:num w:numId="69" w16cid:durableId="1244679413">
    <w:abstractNumId w:val="81"/>
  </w:num>
  <w:num w:numId="70" w16cid:durableId="893546490">
    <w:abstractNumId w:val="41"/>
  </w:num>
  <w:num w:numId="71" w16cid:durableId="1955475345">
    <w:abstractNumId w:val="1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2" w16cid:durableId="1095858415">
    <w:abstractNumId w:val="1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3" w16cid:durableId="1820918443">
    <w:abstractNumId w:val="1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4" w16cid:durableId="2012638946">
    <w:abstractNumId w:val="6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attachedTemplate r:id="rId1"/>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08"/>
    <w:rsid w:val="00002B17"/>
    <w:rsid w:val="00004123"/>
    <w:rsid w:val="000045B0"/>
    <w:rsid w:val="00005520"/>
    <w:rsid w:val="00005F4C"/>
    <w:rsid w:val="00006482"/>
    <w:rsid w:val="00006577"/>
    <w:rsid w:val="00006C4D"/>
    <w:rsid w:val="00010824"/>
    <w:rsid w:val="0001142B"/>
    <w:rsid w:val="00011768"/>
    <w:rsid w:val="0001178F"/>
    <w:rsid w:val="000119ED"/>
    <w:rsid w:val="000131C9"/>
    <w:rsid w:val="00013354"/>
    <w:rsid w:val="00014B80"/>
    <w:rsid w:val="00017028"/>
    <w:rsid w:val="0002239C"/>
    <w:rsid w:val="00023D30"/>
    <w:rsid w:val="00024880"/>
    <w:rsid w:val="00024FDE"/>
    <w:rsid w:val="00025B98"/>
    <w:rsid w:val="00026F02"/>
    <w:rsid w:val="000328C0"/>
    <w:rsid w:val="00032DE2"/>
    <w:rsid w:val="00033943"/>
    <w:rsid w:val="000342EE"/>
    <w:rsid w:val="0003501C"/>
    <w:rsid w:val="00035358"/>
    <w:rsid w:val="00037235"/>
    <w:rsid w:val="000406FB"/>
    <w:rsid w:val="00040D93"/>
    <w:rsid w:val="00040E1F"/>
    <w:rsid w:val="00043523"/>
    <w:rsid w:val="00044B54"/>
    <w:rsid w:val="00045C18"/>
    <w:rsid w:val="00046235"/>
    <w:rsid w:val="000477BA"/>
    <w:rsid w:val="00050099"/>
    <w:rsid w:val="00050BDC"/>
    <w:rsid w:val="00050F81"/>
    <w:rsid w:val="00051059"/>
    <w:rsid w:val="00051EC0"/>
    <w:rsid w:val="000540D3"/>
    <w:rsid w:val="00054B66"/>
    <w:rsid w:val="00054F1F"/>
    <w:rsid w:val="0005592E"/>
    <w:rsid w:val="000560D4"/>
    <w:rsid w:val="00056C76"/>
    <w:rsid w:val="000601C1"/>
    <w:rsid w:val="000645F8"/>
    <w:rsid w:val="00064F24"/>
    <w:rsid w:val="0006661A"/>
    <w:rsid w:val="0006669F"/>
    <w:rsid w:val="00071932"/>
    <w:rsid w:val="00072098"/>
    <w:rsid w:val="00074FD4"/>
    <w:rsid w:val="00082BE1"/>
    <w:rsid w:val="0008554B"/>
    <w:rsid w:val="00085F7A"/>
    <w:rsid w:val="00086AD5"/>
    <w:rsid w:val="000871B9"/>
    <w:rsid w:val="00090420"/>
    <w:rsid w:val="00091155"/>
    <w:rsid w:val="000913D0"/>
    <w:rsid w:val="00094719"/>
    <w:rsid w:val="000961B4"/>
    <w:rsid w:val="00097712"/>
    <w:rsid w:val="000A00F8"/>
    <w:rsid w:val="000A0893"/>
    <w:rsid w:val="000A0FB4"/>
    <w:rsid w:val="000A0FEF"/>
    <w:rsid w:val="000A3C35"/>
    <w:rsid w:val="000A3DB6"/>
    <w:rsid w:val="000A4773"/>
    <w:rsid w:val="000A47EE"/>
    <w:rsid w:val="000A4A0D"/>
    <w:rsid w:val="000A5C8F"/>
    <w:rsid w:val="000B0547"/>
    <w:rsid w:val="000B1938"/>
    <w:rsid w:val="000B2645"/>
    <w:rsid w:val="000B2C19"/>
    <w:rsid w:val="000B4877"/>
    <w:rsid w:val="000B4966"/>
    <w:rsid w:val="000B5604"/>
    <w:rsid w:val="000B740A"/>
    <w:rsid w:val="000B7B6B"/>
    <w:rsid w:val="000C1243"/>
    <w:rsid w:val="000C333C"/>
    <w:rsid w:val="000C4018"/>
    <w:rsid w:val="000C5D5A"/>
    <w:rsid w:val="000C6852"/>
    <w:rsid w:val="000C735B"/>
    <w:rsid w:val="000D01B2"/>
    <w:rsid w:val="000D0CF5"/>
    <w:rsid w:val="000D1C39"/>
    <w:rsid w:val="000D248C"/>
    <w:rsid w:val="000D28EF"/>
    <w:rsid w:val="000D2C45"/>
    <w:rsid w:val="000D4843"/>
    <w:rsid w:val="000D4DA4"/>
    <w:rsid w:val="000D52F1"/>
    <w:rsid w:val="000D5EE6"/>
    <w:rsid w:val="000D6406"/>
    <w:rsid w:val="000D65D7"/>
    <w:rsid w:val="000D7920"/>
    <w:rsid w:val="000D7E0F"/>
    <w:rsid w:val="000E077F"/>
    <w:rsid w:val="000E1039"/>
    <w:rsid w:val="000E3612"/>
    <w:rsid w:val="000E3B90"/>
    <w:rsid w:val="000E5746"/>
    <w:rsid w:val="000F0B23"/>
    <w:rsid w:val="000F157A"/>
    <w:rsid w:val="000F1F50"/>
    <w:rsid w:val="000F2077"/>
    <w:rsid w:val="000F3770"/>
    <w:rsid w:val="000F3C69"/>
    <w:rsid w:val="000F3D4F"/>
    <w:rsid w:val="000F4846"/>
    <w:rsid w:val="000F4989"/>
    <w:rsid w:val="000F5EE0"/>
    <w:rsid w:val="000F5F98"/>
    <w:rsid w:val="000F6432"/>
    <w:rsid w:val="000F7D98"/>
    <w:rsid w:val="0010015E"/>
    <w:rsid w:val="00100FE8"/>
    <w:rsid w:val="00102B4E"/>
    <w:rsid w:val="001041EB"/>
    <w:rsid w:val="0010617D"/>
    <w:rsid w:val="00106A2C"/>
    <w:rsid w:val="001114E8"/>
    <w:rsid w:val="00111988"/>
    <w:rsid w:val="00112E9B"/>
    <w:rsid w:val="00112F13"/>
    <w:rsid w:val="001138A3"/>
    <w:rsid w:val="001160A7"/>
    <w:rsid w:val="001162B2"/>
    <w:rsid w:val="00116A86"/>
    <w:rsid w:val="0012032A"/>
    <w:rsid w:val="0012177D"/>
    <w:rsid w:val="00121AD6"/>
    <w:rsid w:val="001222F3"/>
    <w:rsid w:val="00122CEF"/>
    <w:rsid w:val="00123882"/>
    <w:rsid w:val="0012492C"/>
    <w:rsid w:val="00125488"/>
    <w:rsid w:val="001259D7"/>
    <w:rsid w:val="00125DBD"/>
    <w:rsid w:val="00126174"/>
    <w:rsid w:val="001272E2"/>
    <w:rsid w:val="00130570"/>
    <w:rsid w:val="0013063C"/>
    <w:rsid w:val="001314CC"/>
    <w:rsid w:val="001318F4"/>
    <w:rsid w:val="001322DC"/>
    <w:rsid w:val="001322F4"/>
    <w:rsid w:val="00132BDC"/>
    <w:rsid w:val="0013352B"/>
    <w:rsid w:val="00133A93"/>
    <w:rsid w:val="001345B8"/>
    <w:rsid w:val="00134ADD"/>
    <w:rsid w:val="00134CBF"/>
    <w:rsid w:val="001351EB"/>
    <w:rsid w:val="00136A90"/>
    <w:rsid w:val="00136D79"/>
    <w:rsid w:val="00141125"/>
    <w:rsid w:val="0014167A"/>
    <w:rsid w:val="0014434E"/>
    <w:rsid w:val="00144AD9"/>
    <w:rsid w:val="00144F4A"/>
    <w:rsid w:val="0014616D"/>
    <w:rsid w:val="00146270"/>
    <w:rsid w:val="0014647D"/>
    <w:rsid w:val="0014789B"/>
    <w:rsid w:val="001519D0"/>
    <w:rsid w:val="00153925"/>
    <w:rsid w:val="0015537B"/>
    <w:rsid w:val="00160410"/>
    <w:rsid w:val="001606F4"/>
    <w:rsid w:val="0016070B"/>
    <w:rsid w:val="0016131B"/>
    <w:rsid w:val="00162B1B"/>
    <w:rsid w:val="001639EE"/>
    <w:rsid w:val="00163BDC"/>
    <w:rsid w:val="00163F89"/>
    <w:rsid w:val="00173175"/>
    <w:rsid w:val="00174156"/>
    <w:rsid w:val="00175370"/>
    <w:rsid w:val="00175AB7"/>
    <w:rsid w:val="001766BF"/>
    <w:rsid w:val="00176C00"/>
    <w:rsid w:val="00176C5A"/>
    <w:rsid w:val="001776A9"/>
    <w:rsid w:val="0017771C"/>
    <w:rsid w:val="00177BAD"/>
    <w:rsid w:val="00180420"/>
    <w:rsid w:val="001813FC"/>
    <w:rsid w:val="0018140B"/>
    <w:rsid w:val="00181C05"/>
    <w:rsid w:val="001826DA"/>
    <w:rsid w:val="00182DD7"/>
    <w:rsid w:val="00184279"/>
    <w:rsid w:val="0018660A"/>
    <w:rsid w:val="00186B8E"/>
    <w:rsid w:val="001873B0"/>
    <w:rsid w:val="00187A74"/>
    <w:rsid w:val="00191136"/>
    <w:rsid w:val="00191232"/>
    <w:rsid w:val="00191ADE"/>
    <w:rsid w:val="00192097"/>
    <w:rsid w:val="001929DC"/>
    <w:rsid w:val="001935E4"/>
    <w:rsid w:val="001937B6"/>
    <w:rsid w:val="00193B82"/>
    <w:rsid w:val="00193D75"/>
    <w:rsid w:val="00194C18"/>
    <w:rsid w:val="0019606E"/>
    <w:rsid w:val="00197008"/>
    <w:rsid w:val="0019753A"/>
    <w:rsid w:val="00197CE8"/>
    <w:rsid w:val="001A210B"/>
    <w:rsid w:val="001A30AE"/>
    <w:rsid w:val="001A64C2"/>
    <w:rsid w:val="001A6503"/>
    <w:rsid w:val="001A7284"/>
    <w:rsid w:val="001B1595"/>
    <w:rsid w:val="001B3136"/>
    <w:rsid w:val="001B52E7"/>
    <w:rsid w:val="001B5B95"/>
    <w:rsid w:val="001B628F"/>
    <w:rsid w:val="001B7511"/>
    <w:rsid w:val="001C0BD2"/>
    <w:rsid w:val="001C2F2F"/>
    <w:rsid w:val="001C3CDD"/>
    <w:rsid w:val="001C3F95"/>
    <w:rsid w:val="001C4822"/>
    <w:rsid w:val="001C5005"/>
    <w:rsid w:val="001C515B"/>
    <w:rsid w:val="001C54D5"/>
    <w:rsid w:val="001C5773"/>
    <w:rsid w:val="001C5B05"/>
    <w:rsid w:val="001C73B2"/>
    <w:rsid w:val="001D0007"/>
    <w:rsid w:val="001D0362"/>
    <w:rsid w:val="001D04EA"/>
    <w:rsid w:val="001D0B3E"/>
    <w:rsid w:val="001D0C4E"/>
    <w:rsid w:val="001D3200"/>
    <w:rsid w:val="001D4442"/>
    <w:rsid w:val="001D46C2"/>
    <w:rsid w:val="001D4A7A"/>
    <w:rsid w:val="001D641F"/>
    <w:rsid w:val="001D6709"/>
    <w:rsid w:val="001D6D50"/>
    <w:rsid w:val="001D7120"/>
    <w:rsid w:val="001D75F1"/>
    <w:rsid w:val="001D7BB8"/>
    <w:rsid w:val="001E13E0"/>
    <w:rsid w:val="001E19F6"/>
    <w:rsid w:val="001E1CDD"/>
    <w:rsid w:val="001E1DF4"/>
    <w:rsid w:val="001E2F1D"/>
    <w:rsid w:val="001E38DD"/>
    <w:rsid w:val="001E40DC"/>
    <w:rsid w:val="001E4E77"/>
    <w:rsid w:val="001E55EE"/>
    <w:rsid w:val="001E5A30"/>
    <w:rsid w:val="001F32C4"/>
    <w:rsid w:val="001F37EF"/>
    <w:rsid w:val="001F3E31"/>
    <w:rsid w:val="001F3EDD"/>
    <w:rsid w:val="001F5E5D"/>
    <w:rsid w:val="001F5E6E"/>
    <w:rsid w:val="001F78AA"/>
    <w:rsid w:val="002000DB"/>
    <w:rsid w:val="00200EFC"/>
    <w:rsid w:val="002021A5"/>
    <w:rsid w:val="00202FBD"/>
    <w:rsid w:val="00203DE7"/>
    <w:rsid w:val="00204134"/>
    <w:rsid w:val="0020554D"/>
    <w:rsid w:val="002059B2"/>
    <w:rsid w:val="0020645F"/>
    <w:rsid w:val="00210B9F"/>
    <w:rsid w:val="002112B1"/>
    <w:rsid w:val="00212134"/>
    <w:rsid w:val="00212EF8"/>
    <w:rsid w:val="0021399A"/>
    <w:rsid w:val="00215E6E"/>
    <w:rsid w:val="002163C8"/>
    <w:rsid w:val="00217024"/>
    <w:rsid w:val="00220DD6"/>
    <w:rsid w:val="002217BA"/>
    <w:rsid w:val="002228B9"/>
    <w:rsid w:val="00223ADA"/>
    <w:rsid w:val="00223CB7"/>
    <w:rsid w:val="00224BEE"/>
    <w:rsid w:val="00225208"/>
    <w:rsid w:val="00225B18"/>
    <w:rsid w:val="0022619E"/>
    <w:rsid w:val="00226ACC"/>
    <w:rsid w:val="00226C17"/>
    <w:rsid w:val="00227875"/>
    <w:rsid w:val="002311B6"/>
    <w:rsid w:val="002311C8"/>
    <w:rsid w:val="00231886"/>
    <w:rsid w:val="00232E7E"/>
    <w:rsid w:val="00233A13"/>
    <w:rsid w:val="00235266"/>
    <w:rsid w:val="00235802"/>
    <w:rsid w:val="00235E98"/>
    <w:rsid w:val="00236CF4"/>
    <w:rsid w:val="002376BF"/>
    <w:rsid w:val="0023781D"/>
    <w:rsid w:val="00240B40"/>
    <w:rsid w:val="00241654"/>
    <w:rsid w:val="00241AF2"/>
    <w:rsid w:val="00242460"/>
    <w:rsid w:val="00242D2A"/>
    <w:rsid w:val="00243B9F"/>
    <w:rsid w:val="00243EEB"/>
    <w:rsid w:val="00245674"/>
    <w:rsid w:val="0024596F"/>
    <w:rsid w:val="00246818"/>
    <w:rsid w:val="002508AD"/>
    <w:rsid w:val="0025153A"/>
    <w:rsid w:val="00252AEF"/>
    <w:rsid w:val="00254124"/>
    <w:rsid w:val="00254379"/>
    <w:rsid w:val="00255035"/>
    <w:rsid w:val="002551F1"/>
    <w:rsid w:val="00255BBE"/>
    <w:rsid w:val="00255E97"/>
    <w:rsid w:val="002614CB"/>
    <w:rsid w:val="002618AF"/>
    <w:rsid w:val="00261B9C"/>
    <w:rsid w:val="00262DAB"/>
    <w:rsid w:val="00262DE2"/>
    <w:rsid w:val="0026385A"/>
    <w:rsid w:val="0026453E"/>
    <w:rsid w:val="0026573B"/>
    <w:rsid w:val="00267381"/>
    <w:rsid w:val="0026787B"/>
    <w:rsid w:val="00270CA3"/>
    <w:rsid w:val="002717FA"/>
    <w:rsid w:val="002731A1"/>
    <w:rsid w:val="00275B3F"/>
    <w:rsid w:val="00280D06"/>
    <w:rsid w:val="00282A2D"/>
    <w:rsid w:val="00282BCA"/>
    <w:rsid w:val="00283423"/>
    <w:rsid w:val="00283786"/>
    <w:rsid w:val="0028425B"/>
    <w:rsid w:val="0028500A"/>
    <w:rsid w:val="00286B44"/>
    <w:rsid w:val="00287452"/>
    <w:rsid w:val="00290160"/>
    <w:rsid w:val="00290474"/>
    <w:rsid w:val="002910DA"/>
    <w:rsid w:val="00292102"/>
    <w:rsid w:val="0029216A"/>
    <w:rsid w:val="00293317"/>
    <w:rsid w:val="0029581F"/>
    <w:rsid w:val="00295A7A"/>
    <w:rsid w:val="002A51F0"/>
    <w:rsid w:val="002A5872"/>
    <w:rsid w:val="002A73B1"/>
    <w:rsid w:val="002B01F4"/>
    <w:rsid w:val="002B05F6"/>
    <w:rsid w:val="002B23C2"/>
    <w:rsid w:val="002B2F0B"/>
    <w:rsid w:val="002B3434"/>
    <w:rsid w:val="002B546E"/>
    <w:rsid w:val="002B5590"/>
    <w:rsid w:val="002B5C4C"/>
    <w:rsid w:val="002B5CE0"/>
    <w:rsid w:val="002B7B5B"/>
    <w:rsid w:val="002C0D2B"/>
    <w:rsid w:val="002C33E3"/>
    <w:rsid w:val="002C63A6"/>
    <w:rsid w:val="002C6530"/>
    <w:rsid w:val="002C7356"/>
    <w:rsid w:val="002C7574"/>
    <w:rsid w:val="002C76DE"/>
    <w:rsid w:val="002C79D2"/>
    <w:rsid w:val="002D0633"/>
    <w:rsid w:val="002D0B35"/>
    <w:rsid w:val="002D0BD3"/>
    <w:rsid w:val="002D2D3A"/>
    <w:rsid w:val="002D492E"/>
    <w:rsid w:val="002D5942"/>
    <w:rsid w:val="002D686B"/>
    <w:rsid w:val="002D68FC"/>
    <w:rsid w:val="002D73A2"/>
    <w:rsid w:val="002D7EA7"/>
    <w:rsid w:val="002E0239"/>
    <w:rsid w:val="002E0392"/>
    <w:rsid w:val="002E0966"/>
    <w:rsid w:val="002E3552"/>
    <w:rsid w:val="002E471F"/>
    <w:rsid w:val="002E4DC2"/>
    <w:rsid w:val="002E5A53"/>
    <w:rsid w:val="002E5ADF"/>
    <w:rsid w:val="002E5C00"/>
    <w:rsid w:val="002E61D9"/>
    <w:rsid w:val="002F00FC"/>
    <w:rsid w:val="002F351F"/>
    <w:rsid w:val="002F5BCD"/>
    <w:rsid w:val="002F5C9F"/>
    <w:rsid w:val="002F7E5F"/>
    <w:rsid w:val="003001EC"/>
    <w:rsid w:val="00300CFC"/>
    <w:rsid w:val="00304528"/>
    <w:rsid w:val="00304669"/>
    <w:rsid w:val="00304CAF"/>
    <w:rsid w:val="00305DAF"/>
    <w:rsid w:val="00306751"/>
    <w:rsid w:val="00307AE4"/>
    <w:rsid w:val="003102B6"/>
    <w:rsid w:val="00311FA3"/>
    <w:rsid w:val="00312414"/>
    <w:rsid w:val="00312794"/>
    <w:rsid w:val="00314452"/>
    <w:rsid w:val="00315C10"/>
    <w:rsid w:val="003165A4"/>
    <w:rsid w:val="00316700"/>
    <w:rsid w:val="00317CB4"/>
    <w:rsid w:val="0032071B"/>
    <w:rsid w:val="00322A2F"/>
    <w:rsid w:val="0032368C"/>
    <w:rsid w:val="00323DEC"/>
    <w:rsid w:val="0032553C"/>
    <w:rsid w:val="00325D79"/>
    <w:rsid w:val="00326AC9"/>
    <w:rsid w:val="0033266C"/>
    <w:rsid w:val="00336F20"/>
    <w:rsid w:val="003379AC"/>
    <w:rsid w:val="00337CBF"/>
    <w:rsid w:val="00342558"/>
    <w:rsid w:val="003450ED"/>
    <w:rsid w:val="003456CD"/>
    <w:rsid w:val="00345BDF"/>
    <w:rsid w:val="00345CE0"/>
    <w:rsid w:val="00346387"/>
    <w:rsid w:val="0035051B"/>
    <w:rsid w:val="00350920"/>
    <w:rsid w:val="00350A69"/>
    <w:rsid w:val="00355D0B"/>
    <w:rsid w:val="0035623A"/>
    <w:rsid w:val="00356C46"/>
    <w:rsid w:val="00356C50"/>
    <w:rsid w:val="00357300"/>
    <w:rsid w:val="00357610"/>
    <w:rsid w:val="0036099F"/>
    <w:rsid w:val="00364368"/>
    <w:rsid w:val="0036472A"/>
    <w:rsid w:val="00364DD0"/>
    <w:rsid w:val="00364ED4"/>
    <w:rsid w:val="003653FC"/>
    <w:rsid w:val="00367ACD"/>
    <w:rsid w:val="0037095C"/>
    <w:rsid w:val="00371550"/>
    <w:rsid w:val="00371FBA"/>
    <w:rsid w:val="00372A2A"/>
    <w:rsid w:val="003737B2"/>
    <w:rsid w:val="00373AEB"/>
    <w:rsid w:val="00374BD1"/>
    <w:rsid w:val="00375965"/>
    <w:rsid w:val="00376F4C"/>
    <w:rsid w:val="003776AC"/>
    <w:rsid w:val="00380CEC"/>
    <w:rsid w:val="0038303A"/>
    <w:rsid w:val="00383C5B"/>
    <w:rsid w:val="00387DB2"/>
    <w:rsid w:val="00391A74"/>
    <w:rsid w:val="00392A61"/>
    <w:rsid w:val="0039357F"/>
    <w:rsid w:val="0039365F"/>
    <w:rsid w:val="00393BFC"/>
    <w:rsid w:val="003941B9"/>
    <w:rsid w:val="003942B9"/>
    <w:rsid w:val="0039632D"/>
    <w:rsid w:val="00396925"/>
    <w:rsid w:val="003973E0"/>
    <w:rsid w:val="003A11B7"/>
    <w:rsid w:val="003A372E"/>
    <w:rsid w:val="003A3BC1"/>
    <w:rsid w:val="003A5F65"/>
    <w:rsid w:val="003A7159"/>
    <w:rsid w:val="003B06F4"/>
    <w:rsid w:val="003B0F92"/>
    <w:rsid w:val="003B3963"/>
    <w:rsid w:val="003B40E5"/>
    <w:rsid w:val="003B51FE"/>
    <w:rsid w:val="003C058D"/>
    <w:rsid w:val="003C2B88"/>
    <w:rsid w:val="003D0BD8"/>
    <w:rsid w:val="003D2F7A"/>
    <w:rsid w:val="003E0B31"/>
    <w:rsid w:val="003E1E46"/>
    <w:rsid w:val="003E357C"/>
    <w:rsid w:val="003E483E"/>
    <w:rsid w:val="003E6455"/>
    <w:rsid w:val="003F04AD"/>
    <w:rsid w:val="003F051E"/>
    <w:rsid w:val="003F0DF4"/>
    <w:rsid w:val="003F1BED"/>
    <w:rsid w:val="003F34A6"/>
    <w:rsid w:val="003F44F6"/>
    <w:rsid w:val="003F6341"/>
    <w:rsid w:val="003F7BBD"/>
    <w:rsid w:val="003F7D71"/>
    <w:rsid w:val="00402B87"/>
    <w:rsid w:val="00403E10"/>
    <w:rsid w:val="00404731"/>
    <w:rsid w:val="00405F6D"/>
    <w:rsid w:val="00405FA3"/>
    <w:rsid w:val="0040648C"/>
    <w:rsid w:val="00407CCE"/>
    <w:rsid w:val="0041126B"/>
    <w:rsid w:val="0041229F"/>
    <w:rsid w:val="00412BE0"/>
    <w:rsid w:val="00416384"/>
    <w:rsid w:val="004164C7"/>
    <w:rsid w:val="00416A3E"/>
    <w:rsid w:val="004177DA"/>
    <w:rsid w:val="00424AFA"/>
    <w:rsid w:val="0042644A"/>
    <w:rsid w:val="00427E7D"/>
    <w:rsid w:val="00431972"/>
    <w:rsid w:val="00432171"/>
    <w:rsid w:val="00433106"/>
    <w:rsid w:val="00434804"/>
    <w:rsid w:val="00434BE5"/>
    <w:rsid w:val="0043519A"/>
    <w:rsid w:val="004367F9"/>
    <w:rsid w:val="00436AF5"/>
    <w:rsid w:val="004373A8"/>
    <w:rsid w:val="004415D6"/>
    <w:rsid w:val="00441C23"/>
    <w:rsid w:val="00442DD4"/>
    <w:rsid w:val="00442E16"/>
    <w:rsid w:val="00443B11"/>
    <w:rsid w:val="00444CB7"/>
    <w:rsid w:val="0044501C"/>
    <w:rsid w:val="0044669E"/>
    <w:rsid w:val="00447B19"/>
    <w:rsid w:val="0045263A"/>
    <w:rsid w:val="00455BCE"/>
    <w:rsid w:val="00456894"/>
    <w:rsid w:val="00457EB5"/>
    <w:rsid w:val="004610C0"/>
    <w:rsid w:val="00462981"/>
    <w:rsid w:val="004638C2"/>
    <w:rsid w:val="00464106"/>
    <w:rsid w:val="00466273"/>
    <w:rsid w:val="00467898"/>
    <w:rsid w:val="0047108B"/>
    <w:rsid w:val="00471B52"/>
    <w:rsid w:val="00473A5E"/>
    <w:rsid w:val="0047454B"/>
    <w:rsid w:val="004752FF"/>
    <w:rsid w:val="0047588B"/>
    <w:rsid w:val="00475B16"/>
    <w:rsid w:val="00476809"/>
    <w:rsid w:val="0048003C"/>
    <w:rsid w:val="00480E3D"/>
    <w:rsid w:val="004812A8"/>
    <w:rsid w:val="00481511"/>
    <w:rsid w:val="00482035"/>
    <w:rsid w:val="00482D90"/>
    <w:rsid w:val="00484B80"/>
    <w:rsid w:val="00484F9D"/>
    <w:rsid w:val="004859BE"/>
    <w:rsid w:val="00486BA0"/>
    <w:rsid w:val="004871D3"/>
    <w:rsid w:val="004918A0"/>
    <w:rsid w:val="004918BF"/>
    <w:rsid w:val="00493A2E"/>
    <w:rsid w:val="00495068"/>
    <w:rsid w:val="004A271B"/>
    <w:rsid w:val="004A4F1D"/>
    <w:rsid w:val="004A79B9"/>
    <w:rsid w:val="004A7FE3"/>
    <w:rsid w:val="004B009C"/>
    <w:rsid w:val="004B0A3F"/>
    <w:rsid w:val="004B0D0A"/>
    <w:rsid w:val="004B109D"/>
    <w:rsid w:val="004B142C"/>
    <w:rsid w:val="004B21B0"/>
    <w:rsid w:val="004B6876"/>
    <w:rsid w:val="004B7D99"/>
    <w:rsid w:val="004C0018"/>
    <w:rsid w:val="004C00E8"/>
    <w:rsid w:val="004C073C"/>
    <w:rsid w:val="004C18F2"/>
    <w:rsid w:val="004C191E"/>
    <w:rsid w:val="004C1B6B"/>
    <w:rsid w:val="004C2246"/>
    <w:rsid w:val="004C31B7"/>
    <w:rsid w:val="004D24ED"/>
    <w:rsid w:val="004D2ADF"/>
    <w:rsid w:val="004D3672"/>
    <w:rsid w:val="004D38A1"/>
    <w:rsid w:val="004D4004"/>
    <w:rsid w:val="004D5256"/>
    <w:rsid w:val="004D582A"/>
    <w:rsid w:val="004E0CAA"/>
    <w:rsid w:val="004E18C4"/>
    <w:rsid w:val="004E1F12"/>
    <w:rsid w:val="004E2A50"/>
    <w:rsid w:val="004E5119"/>
    <w:rsid w:val="004E637A"/>
    <w:rsid w:val="004F3B2C"/>
    <w:rsid w:val="004F3BAD"/>
    <w:rsid w:val="004F565B"/>
    <w:rsid w:val="005004B8"/>
    <w:rsid w:val="00502425"/>
    <w:rsid w:val="005026D9"/>
    <w:rsid w:val="00505484"/>
    <w:rsid w:val="0050677B"/>
    <w:rsid w:val="00507BEC"/>
    <w:rsid w:val="0051058C"/>
    <w:rsid w:val="005105E4"/>
    <w:rsid w:val="00511751"/>
    <w:rsid w:val="00512593"/>
    <w:rsid w:val="005141FE"/>
    <w:rsid w:val="0051625F"/>
    <w:rsid w:val="00517412"/>
    <w:rsid w:val="00523D20"/>
    <w:rsid w:val="005262D0"/>
    <w:rsid w:val="00527973"/>
    <w:rsid w:val="0053088E"/>
    <w:rsid w:val="00531D9C"/>
    <w:rsid w:val="00532A88"/>
    <w:rsid w:val="00533901"/>
    <w:rsid w:val="005346F5"/>
    <w:rsid w:val="00535010"/>
    <w:rsid w:val="005360D7"/>
    <w:rsid w:val="00537A27"/>
    <w:rsid w:val="00537CDB"/>
    <w:rsid w:val="00540EBE"/>
    <w:rsid w:val="005420E0"/>
    <w:rsid w:val="005467AD"/>
    <w:rsid w:val="00547D77"/>
    <w:rsid w:val="00552248"/>
    <w:rsid w:val="00553C7B"/>
    <w:rsid w:val="00557096"/>
    <w:rsid w:val="005631E9"/>
    <w:rsid w:val="00566101"/>
    <w:rsid w:val="0056629B"/>
    <w:rsid w:val="00566CCC"/>
    <w:rsid w:val="005679E9"/>
    <w:rsid w:val="00570773"/>
    <w:rsid w:val="005728AD"/>
    <w:rsid w:val="00575B0A"/>
    <w:rsid w:val="005761F4"/>
    <w:rsid w:val="0057798D"/>
    <w:rsid w:val="00583C69"/>
    <w:rsid w:val="00584B66"/>
    <w:rsid w:val="00585914"/>
    <w:rsid w:val="00586250"/>
    <w:rsid w:val="005873CA"/>
    <w:rsid w:val="00587430"/>
    <w:rsid w:val="0059331F"/>
    <w:rsid w:val="00593E65"/>
    <w:rsid w:val="00594D84"/>
    <w:rsid w:val="00595071"/>
    <w:rsid w:val="00595DEF"/>
    <w:rsid w:val="00595F91"/>
    <w:rsid w:val="005974DD"/>
    <w:rsid w:val="00597839"/>
    <w:rsid w:val="005A19E7"/>
    <w:rsid w:val="005A1BAE"/>
    <w:rsid w:val="005A208C"/>
    <w:rsid w:val="005A24D0"/>
    <w:rsid w:val="005A389B"/>
    <w:rsid w:val="005A3E2C"/>
    <w:rsid w:val="005A4511"/>
    <w:rsid w:val="005A4A5E"/>
    <w:rsid w:val="005A4BE6"/>
    <w:rsid w:val="005A5026"/>
    <w:rsid w:val="005A510A"/>
    <w:rsid w:val="005A602F"/>
    <w:rsid w:val="005A6374"/>
    <w:rsid w:val="005A6FED"/>
    <w:rsid w:val="005A72FA"/>
    <w:rsid w:val="005A780D"/>
    <w:rsid w:val="005B0DA1"/>
    <w:rsid w:val="005B1713"/>
    <w:rsid w:val="005B18F4"/>
    <w:rsid w:val="005B1BC5"/>
    <w:rsid w:val="005B3DCF"/>
    <w:rsid w:val="005B4476"/>
    <w:rsid w:val="005B55D9"/>
    <w:rsid w:val="005B5DF2"/>
    <w:rsid w:val="005B7990"/>
    <w:rsid w:val="005C15C6"/>
    <w:rsid w:val="005C2447"/>
    <w:rsid w:val="005C2DED"/>
    <w:rsid w:val="005C2E0A"/>
    <w:rsid w:val="005C3D5E"/>
    <w:rsid w:val="005C3F9D"/>
    <w:rsid w:val="005C60B9"/>
    <w:rsid w:val="005C614C"/>
    <w:rsid w:val="005C6698"/>
    <w:rsid w:val="005C68C7"/>
    <w:rsid w:val="005C718C"/>
    <w:rsid w:val="005C73A6"/>
    <w:rsid w:val="005D0748"/>
    <w:rsid w:val="005D0F1C"/>
    <w:rsid w:val="005D1726"/>
    <w:rsid w:val="005D416C"/>
    <w:rsid w:val="005D4A17"/>
    <w:rsid w:val="005D4A26"/>
    <w:rsid w:val="005D54E8"/>
    <w:rsid w:val="005D6F1E"/>
    <w:rsid w:val="005D77D5"/>
    <w:rsid w:val="005D7BE5"/>
    <w:rsid w:val="005E1AF3"/>
    <w:rsid w:val="005E4DB3"/>
    <w:rsid w:val="005E54BC"/>
    <w:rsid w:val="005E6BF0"/>
    <w:rsid w:val="005E7982"/>
    <w:rsid w:val="005F0615"/>
    <w:rsid w:val="005F16B6"/>
    <w:rsid w:val="005F2591"/>
    <w:rsid w:val="005F327F"/>
    <w:rsid w:val="005F4BAF"/>
    <w:rsid w:val="005F4E98"/>
    <w:rsid w:val="005F7BCD"/>
    <w:rsid w:val="006006A4"/>
    <w:rsid w:val="0060170A"/>
    <w:rsid w:val="00602919"/>
    <w:rsid w:val="006031BF"/>
    <w:rsid w:val="0060484C"/>
    <w:rsid w:val="006056EE"/>
    <w:rsid w:val="00605D2C"/>
    <w:rsid w:val="006069A2"/>
    <w:rsid w:val="006102CF"/>
    <w:rsid w:val="00610D38"/>
    <w:rsid w:val="006118B4"/>
    <w:rsid w:val="006125B0"/>
    <w:rsid w:val="006125BC"/>
    <w:rsid w:val="00612C14"/>
    <w:rsid w:val="00612F31"/>
    <w:rsid w:val="0062063F"/>
    <w:rsid w:val="00621BDA"/>
    <w:rsid w:val="006245FA"/>
    <w:rsid w:val="00625E21"/>
    <w:rsid w:val="0062669F"/>
    <w:rsid w:val="00626836"/>
    <w:rsid w:val="00626CF1"/>
    <w:rsid w:val="00626DC7"/>
    <w:rsid w:val="00627AAE"/>
    <w:rsid w:val="0063020B"/>
    <w:rsid w:val="0063072C"/>
    <w:rsid w:val="00630F3F"/>
    <w:rsid w:val="006321EB"/>
    <w:rsid w:val="00632949"/>
    <w:rsid w:val="0063317A"/>
    <w:rsid w:val="00633EE2"/>
    <w:rsid w:val="0063477E"/>
    <w:rsid w:val="00634C76"/>
    <w:rsid w:val="00635ED7"/>
    <w:rsid w:val="0063609C"/>
    <w:rsid w:val="0063646D"/>
    <w:rsid w:val="00637F78"/>
    <w:rsid w:val="00642A9A"/>
    <w:rsid w:val="00643146"/>
    <w:rsid w:val="00643F2B"/>
    <w:rsid w:val="00644096"/>
    <w:rsid w:val="00644841"/>
    <w:rsid w:val="00644BA2"/>
    <w:rsid w:val="0064512E"/>
    <w:rsid w:val="00647632"/>
    <w:rsid w:val="00650B9F"/>
    <w:rsid w:val="00652B31"/>
    <w:rsid w:val="006539B5"/>
    <w:rsid w:val="00653C6C"/>
    <w:rsid w:val="006556FD"/>
    <w:rsid w:val="00655CB2"/>
    <w:rsid w:val="00656841"/>
    <w:rsid w:val="00656A22"/>
    <w:rsid w:val="00657585"/>
    <w:rsid w:val="0066183E"/>
    <w:rsid w:val="00661972"/>
    <w:rsid w:val="00662A01"/>
    <w:rsid w:val="00662B32"/>
    <w:rsid w:val="00662F07"/>
    <w:rsid w:val="00663014"/>
    <w:rsid w:val="006643BA"/>
    <w:rsid w:val="0066483A"/>
    <w:rsid w:val="0066488F"/>
    <w:rsid w:val="006648CD"/>
    <w:rsid w:val="00664BEF"/>
    <w:rsid w:val="0066575C"/>
    <w:rsid w:val="0066579C"/>
    <w:rsid w:val="00665DE6"/>
    <w:rsid w:val="00665E17"/>
    <w:rsid w:val="006664E9"/>
    <w:rsid w:val="006679D4"/>
    <w:rsid w:val="00667EB4"/>
    <w:rsid w:val="00667FAC"/>
    <w:rsid w:val="006709DC"/>
    <w:rsid w:val="00671FFA"/>
    <w:rsid w:val="00673035"/>
    <w:rsid w:val="0067323D"/>
    <w:rsid w:val="00673701"/>
    <w:rsid w:val="00674354"/>
    <w:rsid w:val="00674535"/>
    <w:rsid w:val="0067572F"/>
    <w:rsid w:val="0067610F"/>
    <w:rsid w:val="00676A21"/>
    <w:rsid w:val="006830F8"/>
    <w:rsid w:val="0068499F"/>
    <w:rsid w:val="00684EAB"/>
    <w:rsid w:val="00685635"/>
    <w:rsid w:val="006857D8"/>
    <w:rsid w:val="00685CDA"/>
    <w:rsid w:val="006879F4"/>
    <w:rsid w:val="00690CE6"/>
    <w:rsid w:val="0069173D"/>
    <w:rsid w:val="00691CCB"/>
    <w:rsid w:val="0069339E"/>
    <w:rsid w:val="006940DF"/>
    <w:rsid w:val="00696463"/>
    <w:rsid w:val="00697CC5"/>
    <w:rsid w:val="006A002C"/>
    <w:rsid w:val="006A1F17"/>
    <w:rsid w:val="006A45B0"/>
    <w:rsid w:val="006A4C47"/>
    <w:rsid w:val="006A5EC0"/>
    <w:rsid w:val="006A6EC0"/>
    <w:rsid w:val="006A779E"/>
    <w:rsid w:val="006B0075"/>
    <w:rsid w:val="006B0380"/>
    <w:rsid w:val="006B03E6"/>
    <w:rsid w:val="006B0AA3"/>
    <w:rsid w:val="006B1547"/>
    <w:rsid w:val="006B1DB2"/>
    <w:rsid w:val="006B304A"/>
    <w:rsid w:val="006B3DFC"/>
    <w:rsid w:val="006B5800"/>
    <w:rsid w:val="006B722B"/>
    <w:rsid w:val="006C09EA"/>
    <w:rsid w:val="006C0C8F"/>
    <w:rsid w:val="006C333E"/>
    <w:rsid w:val="006C6EE4"/>
    <w:rsid w:val="006D039A"/>
    <w:rsid w:val="006D0A55"/>
    <w:rsid w:val="006D3551"/>
    <w:rsid w:val="006D36BD"/>
    <w:rsid w:val="006D4BF0"/>
    <w:rsid w:val="006D53C0"/>
    <w:rsid w:val="006D55A5"/>
    <w:rsid w:val="006D5CB4"/>
    <w:rsid w:val="006D5D1F"/>
    <w:rsid w:val="006D69BE"/>
    <w:rsid w:val="006D766B"/>
    <w:rsid w:val="006E050E"/>
    <w:rsid w:val="006E0AE5"/>
    <w:rsid w:val="006E190E"/>
    <w:rsid w:val="006E2BDA"/>
    <w:rsid w:val="006E2BF0"/>
    <w:rsid w:val="006E2EB7"/>
    <w:rsid w:val="006E350A"/>
    <w:rsid w:val="006E53B4"/>
    <w:rsid w:val="006E6D67"/>
    <w:rsid w:val="006E73F6"/>
    <w:rsid w:val="006F18A4"/>
    <w:rsid w:val="006F2771"/>
    <w:rsid w:val="006F280D"/>
    <w:rsid w:val="006F2AB7"/>
    <w:rsid w:val="006F52F8"/>
    <w:rsid w:val="006F66D6"/>
    <w:rsid w:val="00700492"/>
    <w:rsid w:val="00700658"/>
    <w:rsid w:val="007018E2"/>
    <w:rsid w:val="00702B84"/>
    <w:rsid w:val="00703222"/>
    <w:rsid w:val="007044B4"/>
    <w:rsid w:val="007047F6"/>
    <w:rsid w:val="00704FDA"/>
    <w:rsid w:val="0070528F"/>
    <w:rsid w:val="00706B65"/>
    <w:rsid w:val="007078FF"/>
    <w:rsid w:val="0071016D"/>
    <w:rsid w:val="00711044"/>
    <w:rsid w:val="00711946"/>
    <w:rsid w:val="00711AF6"/>
    <w:rsid w:val="00712673"/>
    <w:rsid w:val="00713790"/>
    <w:rsid w:val="00714BF1"/>
    <w:rsid w:val="007159E8"/>
    <w:rsid w:val="00716101"/>
    <w:rsid w:val="00717578"/>
    <w:rsid w:val="00717D6D"/>
    <w:rsid w:val="007214A4"/>
    <w:rsid w:val="00721822"/>
    <w:rsid w:val="00721B54"/>
    <w:rsid w:val="0072232E"/>
    <w:rsid w:val="00722E78"/>
    <w:rsid w:val="0072305D"/>
    <w:rsid w:val="00724677"/>
    <w:rsid w:val="00724D40"/>
    <w:rsid w:val="00726367"/>
    <w:rsid w:val="00726ACF"/>
    <w:rsid w:val="00727AA0"/>
    <w:rsid w:val="00727E25"/>
    <w:rsid w:val="0073185D"/>
    <w:rsid w:val="00733EF8"/>
    <w:rsid w:val="00734FFC"/>
    <w:rsid w:val="007373A4"/>
    <w:rsid w:val="00737DC0"/>
    <w:rsid w:val="00740714"/>
    <w:rsid w:val="00742194"/>
    <w:rsid w:val="0074262B"/>
    <w:rsid w:val="00746A72"/>
    <w:rsid w:val="00747DA0"/>
    <w:rsid w:val="007518E5"/>
    <w:rsid w:val="00752F35"/>
    <w:rsid w:val="00752F41"/>
    <w:rsid w:val="007533B8"/>
    <w:rsid w:val="0075404D"/>
    <w:rsid w:val="00754C9F"/>
    <w:rsid w:val="00754D47"/>
    <w:rsid w:val="00754F58"/>
    <w:rsid w:val="00756BED"/>
    <w:rsid w:val="00757BC7"/>
    <w:rsid w:val="0076046C"/>
    <w:rsid w:val="00761574"/>
    <w:rsid w:val="00763E43"/>
    <w:rsid w:val="007668FE"/>
    <w:rsid w:val="00766C7B"/>
    <w:rsid w:val="00767458"/>
    <w:rsid w:val="007676EF"/>
    <w:rsid w:val="00770A4B"/>
    <w:rsid w:val="007713BE"/>
    <w:rsid w:val="00776052"/>
    <w:rsid w:val="00776561"/>
    <w:rsid w:val="00777BDD"/>
    <w:rsid w:val="0078434D"/>
    <w:rsid w:val="0078460D"/>
    <w:rsid w:val="00785A0B"/>
    <w:rsid w:val="007877F8"/>
    <w:rsid w:val="00787E41"/>
    <w:rsid w:val="00790175"/>
    <w:rsid w:val="00790E7F"/>
    <w:rsid w:val="0079105C"/>
    <w:rsid w:val="0079142E"/>
    <w:rsid w:val="0079170C"/>
    <w:rsid w:val="0079273D"/>
    <w:rsid w:val="00792992"/>
    <w:rsid w:val="007929CC"/>
    <w:rsid w:val="007936E5"/>
    <w:rsid w:val="007940D0"/>
    <w:rsid w:val="0079433C"/>
    <w:rsid w:val="00794AD1"/>
    <w:rsid w:val="00794BA9"/>
    <w:rsid w:val="00794E9B"/>
    <w:rsid w:val="00794EAD"/>
    <w:rsid w:val="00795E6A"/>
    <w:rsid w:val="00795EE0"/>
    <w:rsid w:val="0079705B"/>
    <w:rsid w:val="007970D0"/>
    <w:rsid w:val="007973EB"/>
    <w:rsid w:val="00797563"/>
    <w:rsid w:val="007A04A2"/>
    <w:rsid w:val="007A0BA3"/>
    <w:rsid w:val="007A1944"/>
    <w:rsid w:val="007A19D7"/>
    <w:rsid w:val="007A1F21"/>
    <w:rsid w:val="007A3E8E"/>
    <w:rsid w:val="007A4321"/>
    <w:rsid w:val="007A58C6"/>
    <w:rsid w:val="007A5EA5"/>
    <w:rsid w:val="007A5F8E"/>
    <w:rsid w:val="007A7B4E"/>
    <w:rsid w:val="007B118B"/>
    <w:rsid w:val="007B1C10"/>
    <w:rsid w:val="007B1F21"/>
    <w:rsid w:val="007B4D0A"/>
    <w:rsid w:val="007B5F49"/>
    <w:rsid w:val="007B657D"/>
    <w:rsid w:val="007B7134"/>
    <w:rsid w:val="007C3B59"/>
    <w:rsid w:val="007C40ED"/>
    <w:rsid w:val="007D3330"/>
    <w:rsid w:val="007D4894"/>
    <w:rsid w:val="007D48E5"/>
    <w:rsid w:val="007D7AD3"/>
    <w:rsid w:val="007E366A"/>
    <w:rsid w:val="007E3F0A"/>
    <w:rsid w:val="007E3FFB"/>
    <w:rsid w:val="007E5AA1"/>
    <w:rsid w:val="007E7054"/>
    <w:rsid w:val="007E7294"/>
    <w:rsid w:val="007E7352"/>
    <w:rsid w:val="007F0FB0"/>
    <w:rsid w:val="007F11E4"/>
    <w:rsid w:val="007F29CB"/>
    <w:rsid w:val="007F2C48"/>
    <w:rsid w:val="007F43E8"/>
    <w:rsid w:val="007F550B"/>
    <w:rsid w:val="007F5DAF"/>
    <w:rsid w:val="007F6C84"/>
    <w:rsid w:val="007F78C4"/>
    <w:rsid w:val="00800C77"/>
    <w:rsid w:val="00801160"/>
    <w:rsid w:val="0080218C"/>
    <w:rsid w:val="00803905"/>
    <w:rsid w:val="008043E8"/>
    <w:rsid w:val="00804CFF"/>
    <w:rsid w:val="00805F24"/>
    <w:rsid w:val="00806A18"/>
    <w:rsid w:val="008070C8"/>
    <w:rsid w:val="008105AA"/>
    <w:rsid w:val="00811750"/>
    <w:rsid w:val="00811DED"/>
    <w:rsid w:val="0081203F"/>
    <w:rsid w:val="00812BB7"/>
    <w:rsid w:val="00812BF1"/>
    <w:rsid w:val="00813172"/>
    <w:rsid w:val="0081317F"/>
    <w:rsid w:val="008155EB"/>
    <w:rsid w:val="00815CDE"/>
    <w:rsid w:val="00816A8D"/>
    <w:rsid w:val="00817603"/>
    <w:rsid w:val="0082033E"/>
    <w:rsid w:val="00820A85"/>
    <w:rsid w:val="00821374"/>
    <w:rsid w:val="00821CB2"/>
    <w:rsid w:val="008226EC"/>
    <w:rsid w:val="0082332D"/>
    <w:rsid w:val="00825AE2"/>
    <w:rsid w:val="00826360"/>
    <w:rsid w:val="00826EEC"/>
    <w:rsid w:val="008275B8"/>
    <w:rsid w:val="00830D23"/>
    <w:rsid w:val="0083138D"/>
    <w:rsid w:val="008315BE"/>
    <w:rsid w:val="008316B6"/>
    <w:rsid w:val="00832D88"/>
    <w:rsid w:val="00834AD2"/>
    <w:rsid w:val="00834ECF"/>
    <w:rsid w:val="00835419"/>
    <w:rsid w:val="008373F7"/>
    <w:rsid w:val="00847491"/>
    <w:rsid w:val="00847FDD"/>
    <w:rsid w:val="00851AFE"/>
    <w:rsid w:val="00852525"/>
    <w:rsid w:val="0085256C"/>
    <w:rsid w:val="00852776"/>
    <w:rsid w:val="00852E1F"/>
    <w:rsid w:val="008530F1"/>
    <w:rsid w:val="00853299"/>
    <w:rsid w:val="00853573"/>
    <w:rsid w:val="00856A63"/>
    <w:rsid w:val="00856D16"/>
    <w:rsid w:val="00857379"/>
    <w:rsid w:val="00857504"/>
    <w:rsid w:val="0086124B"/>
    <w:rsid w:val="00861675"/>
    <w:rsid w:val="00864E9C"/>
    <w:rsid w:val="00865E36"/>
    <w:rsid w:val="0086626C"/>
    <w:rsid w:val="0086629D"/>
    <w:rsid w:val="00866570"/>
    <w:rsid w:val="00867BBF"/>
    <w:rsid w:val="00867E1F"/>
    <w:rsid w:val="00870BCD"/>
    <w:rsid w:val="008711EC"/>
    <w:rsid w:val="00871901"/>
    <w:rsid w:val="00874A36"/>
    <w:rsid w:val="00875CAF"/>
    <w:rsid w:val="00877328"/>
    <w:rsid w:val="00877939"/>
    <w:rsid w:val="00883F55"/>
    <w:rsid w:val="0088449C"/>
    <w:rsid w:val="00886A7B"/>
    <w:rsid w:val="00891CC6"/>
    <w:rsid w:val="008929F1"/>
    <w:rsid w:val="00893956"/>
    <w:rsid w:val="00893E88"/>
    <w:rsid w:val="00894AD6"/>
    <w:rsid w:val="00896256"/>
    <w:rsid w:val="00897B48"/>
    <w:rsid w:val="008A0040"/>
    <w:rsid w:val="008A022E"/>
    <w:rsid w:val="008A05BA"/>
    <w:rsid w:val="008A22FF"/>
    <w:rsid w:val="008A4DAD"/>
    <w:rsid w:val="008A5339"/>
    <w:rsid w:val="008A58E8"/>
    <w:rsid w:val="008A6555"/>
    <w:rsid w:val="008A6680"/>
    <w:rsid w:val="008A6E76"/>
    <w:rsid w:val="008B060C"/>
    <w:rsid w:val="008B1DF7"/>
    <w:rsid w:val="008B398F"/>
    <w:rsid w:val="008B439A"/>
    <w:rsid w:val="008B493E"/>
    <w:rsid w:val="008B4E1F"/>
    <w:rsid w:val="008B54D0"/>
    <w:rsid w:val="008B603C"/>
    <w:rsid w:val="008B694F"/>
    <w:rsid w:val="008B6FD3"/>
    <w:rsid w:val="008C03CD"/>
    <w:rsid w:val="008C188A"/>
    <w:rsid w:val="008C3F92"/>
    <w:rsid w:val="008D12AE"/>
    <w:rsid w:val="008D174A"/>
    <w:rsid w:val="008D19FA"/>
    <w:rsid w:val="008D2918"/>
    <w:rsid w:val="008D3444"/>
    <w:rsid w:val="008D3BF4"/>
    <w:rsid w:val="008D4024"/>
    <w:rsid w:val="008D4132"/>
    <w:rsid w:val="008D44A6"/>
    <w:rsid w:val="008D4C07"/>
    <w:rsid w:val="008D50B0"/>
    <w:rsid w:val="008D5D0B"/>
    <w:rsid w:val="008D627E"/>
    <w:rsid w:val="008D6489"/>
    <w:rsid w:val="008D7DFF"/>
    <w:rsid w:val="008E011F"/>
    <w:rsid w:val="008E0F1E"/>
    <w:rsid w:val="008E3843"/>
    <w:rsid w:val="008E418C"/>
    <w:rsid w:val="008E50FF"/>
    <w:rsid w:val="008E569F"/>
    <w:rsid w:val="008E69A5"/>
    <w:rsid w:val="008F0F89"/>
    <w:rsid w:val="008F1252"/>
    <w:rsid w:val="008F2C8D"/>
    <w:rsid w:val="008F2E49"/>
    <w:rsid w:val="008F380B"/>
    <w:rsid w:val="008F47B5"/>
    <w:rsid w:val="008F47E8"/>
    <w:rsid w:val="008F4CED"/>
    <w:rsid w:val="008F6E21"/>
    <w:rsid w:val="008F720F"/>
    <w:rsid w:val="0090007E"/>
    <w:rsid w:val="009005DF"/>
    <w:rsid w:val="00902B2A"/>
    <w:rsid w:val="009069BD"/>
    <w:rsid w:val="009121CB"/>
    <w:rsid w:val="00912BFC"/>
    <w:rsid w:val="009138E2"/>
    <w:rsid w:val="009143C2"/>
    <w:rsid w:val="009170AE"/>
    <w:rsid w:val="00917465"/>
    <w:rsid w:val="0092038E"/>
    <w:rsid w:val="0092041F"/>
    <w:rsid w:val="0092194B"/>
    <w:rsid w:val="0092293D"/>
    <w:rsid w:val="00922EB0"/>
    <w:rsid w:val="00923D86"/>
    <w:rsid w:val="00923DE6"/>
    <w:rsid w:val="009241E9"/>
    <w:rsid w:val="009250A3"/>
    <w:rsid w:val="00926F72"/>
    <w:rsid w:val="00927E6E"/>
    <w:rsid w:val="00935404"/>
    <w:rsid w:val="009358B3"/>
    <w:rsid w:val="0093604A"/>
    <w:rsid w:val="009363BE"/>
    <w:rsid w:val="009373CE"/>
    <w:rsid w:val="009378D1"/>
    <w:rsid w:val="00937F35"/>
    <w:rsid w:val="0094238E"/>
    <w:rsid w:val="00943AB4"/>
    <w:rsid w:val="00944E5C"/>
    <w:rsid w:val="009500FD"/>
    <w:rsid w:val="00950E78"/>
    <w:rsid w:val="009513D7"/>
    <w:rsid w:val="0095483C"/>
    <w:rsid w:val="00955089"/>
    <w:rsid w:val="00957519"/>
    <w:rsid w:val="0095785A"/>
    <w:rsid w:val="00957A40"/>
    <w:rsid w:val="00960DDB"/>
    <w:rsid w:val="0096207C"/>
    <w:rsid w:val="0096273D"/>
    <w:rsid w:val="00962B1E"/>
    <w:rsid w:val="00962CD2"/>
    <w:rsid w:val="00964997"/>
    <w:rsid w:val="0096614B"/>
    <w:rsid w:val="00966F53"/>
    <w:rsid w:val="00967305"/>
    <w:rsid w:val="009679AC"/>
    <w:rsid w:val="00971955"/>
    <w:rsid w:val="00972C33"/>
    <w:rsid w:val="0097316F"/>
    <w:rsid w:val="00974205"/>
    <w:rsid w:val="00974377"/>
    <w:rsid w:val="0097591D"/>
    <w:rsid w:val="00981040"/>
    <w:rsid w:val="009812B5"/>
    <w:rsid w:val="009815FD"/>
    <w:rsid w:val="0098297D"/>
    <w:rsid w:val="00983D67"/>
    <w:rsid w:val="0098501A"/>
    <w:rsid w:val="00987A54"/>
    <w:rsid w:val="0099188D"/>
    <w:rsid w:val="00991F2D"/>
    <w:rsid w:val="00992704"/>
    <w:rsid w:val="0099447A"/>
    <w:rsid w:val="009961A1"/>
    <w:rsid w:val="009A1362"/>
    <w:rsid w:val="009A2411"/>
    <w:rsid w:val="009A30E4"/>
    <w:rsid w:val="009A3126"/>
    <w:rsid w:val="009A3896"/>
    <w:rsid w:val="009A5F73"/>
    <w:rsid w:val="009A600A"/>
    <w:rsid w:val="009A61F4"/>
    <w:rsid w:val="009A6B27"/>
    <w:rsid w:val="009A6C2B"/>
    <w:rsid w:val="009A79D3"/>
    <w:rsid w:val="009B2D88"/>
    <w:rsid w:val="009B2F24"/>
    <w:rsid w:val="009B3360"/>
    <w:rsid w:val="009B7104"/>
    <w:rsid w:val="009C6925"/>
    <w:rsid w:val="009C7CFC"/>
    <w:rsid w:val="009D097D"/>
    <w:rsid w:val="009D0D72"/>
    <w:rsid w:val="009D48B7"/>
    <w:rsid w:val="009D4E37"/>
    <w:rsid w:val="009D77D1"/>
    <w:rsid w:val="009E0987"/>
    <w:rsid w:val="009E5498"/>
    <w:rsid w:val="009E5636"/>
    <w:rsid w:val="009E585E"/>
    <w:rsid w:val="009E5911"/>
    <w:rsid w:val="009E748A"/>
    <w:rsid w:val="009F04C0"/>
    <w:rsid w:val="009F2848"/>
    <w:rsid w:val="009F3A3E"/>
    <w:rsid w:val="009F4989"/>
    <w:rsid w:val="009F5CCC"/>
    <w:rsid w:val="009F6195"/>
    <w:rsid w:val="009F6F01"/>
    <w:rsid w:val="00A00C32"/>
    <w:rsid w:val="00A00DC3"/>
    <w:rsid w:val="00A020CD"/>
    <w:rsid w:val="00A0386E"/>
    <w:rsid w:val="00A03CF2"/>
    <w:rsid w:val="00A03D40"/>
    <w:rsid w:val="00A04475"/>
    <w:rsid w:val="00A04BB1"/>
    <w:rsid w:val="00A05018"/>
    <w:rsid w:val="00A0532A"/>
    <w:rsid w:val="00A05D29"/>
    <w:rsid w:val="00A05D57"/>
    <w:rsid w:val="00A06146"/>
    <w:rsid w:val="00A068BD"/>
    <w:rsid w:val="00A074F1"/>
    <w:rsid w:val="00A10EBB"/>
    <w:rsid w:val="00A11145"/>
    <w:rsid w:val="00A1320E"/>
    <w:rsid w:val="00A13361"/>
    <w:rsid w:val="00A139D0"/>
    <w:rsid w:val="00A13CCF"/>
    <w:rsid w:val="00A14285"/>
    <w:rsid w:val="00A16DB1"/>
    <w:rsid w:val="00A20009"/>
    <w:rsid w:val="00A20137"/>
    <w:rsid w:val="00A22085"/>
    <w:rsid w:val="00A22C0E"/>
    <w:rsid w:val="00A24AAF"/>
    <w:rsid w:val="00A250F6"/>
    <w:rsid w:val="00A2697E"/>
    <w:rsid w:val="00A27091"/>
    <w:rsid w:val="00A305FF"/>
    <w:rsid w:val="00A30BCA"/>
    <w:rsid w:val="00A317B5"/>
    <w:rsid w:val="00A321C6"/>
    <w:rsid w:val="00A321DF"/>
    <w:rsid w:val="00A32513"/>
    <w:rsid w:val="00A33DA3"/>
    <w:rsid w:val="00A34966"/>
    <w:rsid w:val="00A34C81"/>
    <w:rsid w:val="00A34F2A"/>
    <w:rsid w:val="00A35DD5"/>
    <w:rsid w:val="00A3735D"/>
    <w:rsid w:val="00A37643"/>
    <w:rsid w:val="00A40468"/>
    <w:rsid w:val="00A40703"/>
    <w:rsid w:val="00A40D97"/>
    <w:rsid w:val="00A41971"/>
    <w:rsid w:val="00A41CF8"/>
    <w:rsid w:val="00A41FAA"/>
    <w:rsid w:val="00A421EA"/>
    <w:rsid w:val="00A42CB8"/>
    <w:rsid w:val="00A43429"/>
    <w:rsid w:val="00A440E4"/>
    <w:rsid w:val="00A4459E"/>
    <w:rsid w:val="00A45DD8"/>
    <w:rsid w:val="00A46A4F"/>
    <w:rsid w:val="00A46CC3"/>
    <w:rsid w:val="00A50305"/>
    <w:rsid w:val="00A514C0"/>
    <w:rsid w:val="00A53140"/>
    <w:rsid w:val="00A53D76"/>
    <w:rsid w:val="00A53E85"/>
    <w:rsid w:val="00A548F4"/>
    <w:rsid w:val="00A57026"/>
    <w:rsid w:val="00A57259"/>
    <w:rsid w:val="00A602C3"/>
    <w:rsid w:val="00A6054C"/>
    <w:rsid w:val="00A61A88"/>
    <w:rsid w:val="00A62C42"/>
    <w:rsid w:val="00A62ED9"/>
    <w:rsid w:val="00A635DF"/>
    <w:rsid w:val="00A64617"/>
    <w:rsid w:val="00A64F8D"/>
    <w:rsid w:val="00A6678F"/>
    <w:rsid w:val="00A671BB"/>
    <w:rsid w:val="00A67D3B"/>
    <w:rsid w:val="00A719E2"/>
    <w:rsid w:val="00A71E7D"/>
    <w:rsid w:val="00A724B8"/>
    <w:rsid w:val="00A724C7"/>
    <w:rsid w:val="00A738ED"/>
    <w:rsid w:val="00A743C9"/>
    <w:rsid w:val="00A74829"/>
    <w:rsid w:val="00A76252"/>
    <w:rsid w:val="00A77E6C"/>
    <w:rsid w:val="00A80E89"/>
    <w:rsid w:val="00A82A2A"/>
    <w:rsid w:val="00A82FCE"/>
    <w:rsid w:val="00A8329D"/>
    <w:rsid w:val="00A854ED"/>
    <w:rsid w:val="00A8555E"/>
    <w:rsid w:val="00A86686"/>
    <w:rsid w:val="00A912DC"/>
    <w:rsid w:val="00A921F6"/>
    <w:rsid w:val="00A93A5B"/>
    <w:rsid w:val="00A94848"/>
    <w:rsid w:val="00A95510"/>
    <w:rsid w:val="00A97187"/>
    <w:rsid w:val="00AA06B3"/>
    <w:rsid w:val="00AA177B"/>
    <w:rsid w:val="00AA18B6"/>
    <w:rsid w:val="00AA35AD"/>
    <w:rsid w:val="00AA3BCE"/>
    <w:rsid w:val="00AA4122"/>
    <w:rsid w:val="00AA6E59"/>
    <w:rsid w:val="00AA7098"/>
    <w:rsid w:val="00AA7132"/>
    <w:rsid w:val="00AA7987"/>
    <w:rsid w:val="00AA79CE"/>
    <w:rsid w:val="00AA7BB1"/>
    <w:rsid w:val="00AB07C9"/>
    <w:rsid w:val="00AB0CA4"/>
    <w:rsid w:val="00AB1A05"/>
    <w:rsid w:val="00AB2556"/>
    <w:rsid w:val="00AB32CF"/>
    <w:rsid w:val="00AB3815"/>
    <w:rsid w:val="00AB5136"/>
    <w:rsid w:val="00AB55F5"/>
    <w:rsid w:val="00AB5EDC"/>
    <w:rsid w:val="00AB6226"/>
    <w:rsid w:val="00AB68C1"/>
    <w:rsid w:val="00AB7311"/>
    <w:rsid w:val="00AB7C8D"/>
    <w:rsid w:val="00AB7CC1"/>
    <w:rsid w:val="00AC2EC3"/>
    <w:rsid w:val="00AC2F93"/>
    <w:rsid w:val="00AC300C"/>
    <w:rsid w:val="00AC3EF0"/>
    <w:rsid w:val="00AC40E1"/>
    <w:rsid w:val="00AC5DCA"/>
    <w:rsid w:val="00AC7AD0"/>
    <w:rsid w:val="00AD0120"/>
    <w:rsid w:val="00AD1CC7"/>
    <w:rsid w:val="00AD3A89"/>
    <w:rsid w:val="00AD580F"/>
    <w:rsid w:val="00AD596F"/>
    <w:rsid w:val="00AD5A10"/>
    <w:rsid w:val="00AE0B8D"/>
    <w:rsid w:val="00AE4675"/>
    <w:rsid w:val="00AE480D"/>
    <w:rsid w:val="00AE524C"/>
    <w:rsid w:val="00AE578E"/>
    <w:rsid w:val="00AF0EB9"/>
    <w:rsid w:val="00AF1ECE"/>
    <w:rsid w:val="00AF5BC9"/>
    <w:rsid w:val="00AF656E"/>
    <w:rsid w:val="00AF659A"/>
    <w:rsid w:val="00AF7C23"/>
    <w:rsid w:val="00B01035"/>
    <w:rsid w:val="00B01401"/>
    <w:rsid w:val="00B020B4"/>
    <w:rsid w:val="00B02C66"/>
    <w:rsid w:val="00B04488"/>
    <w:rsid w:val="00B04594"/>
    <w:rsid w:val="00B04A27"/>
    <w:rsid w:val="00B05612"/>
    <w:rsid w:val="00B05D9A"/>
    <w:rsid w:val="00B142EF"/>
    <w:rsid w:val="00B14631"/>
    <w:rsid w:val="00B15E1A"/>
    <w:rsid w:val="00B15E71"/>
    <w:rsid w:val="00B20567"/>
    <w:rsid w:val="00B20642"/>
    <w:rsid w:val="00B206F2"/>
    <w:rsid w:val="00B20CD8"/>
    <w:rsid w:val="00B20DDA"/>
    <w:rsid w:val="00B20DF3"/>
    <w:rsid w:val="00B22415"/>
    <w:rsid w:val="00B225F0"/>
    <w:rsid w:val="00B23314"/>
    <w:rsid w:val="00B234D1"/>
    <w:rsid w:val="00B238E9"/>
    <w:rsid w:val="00B27340"/>
    <w:rsid w:val="00B304BE"/>
    <w:rsid w:val="00B30829"/>
    <w:rsid w:val="00B3165F"/>
    <w:rsid w:val="00B32B5B"/>
    <w:rsid w:val="00B33F64"/>
    <w:rsid w:val="00B3439B"/>
    <w:rsid w:val="00B34622"/>
    <w:rsid w:val="00B3507B"/>
    <w:rsid w:val="00B369B8"/>
    <w:rsid w:val="00B36AFA"/>
    <w:rsid w:val="00B40878"/>
    <w:rsid w:val="00B41392"/>
    <w:rsid w:val="00B424A2"/>
    <w:rsid w:val="00B4265F"/>
    <w:rsid w:val="00B42C8F"/>
    <w:rsid w:val="00B43086"/>
    <w:rsid w:val="00B450FD"/>
    <w:rsid w:val="00B45E93"/>
    <w:rsid w:val="00B462A6"/>
    <w:rsid w:val="00B51D03"/>
    <w:rsid w:val="00B52739"/>
    <w:rsid w:val="00B52DB6"/>
    <w:rsid w:val="00B52E6C"/>
    <w:rsid w:val="00B53597"/>
    <w:rsid w:val="00B53FFC"/>
    <w:rsid w:val="00B5421B"/>
    <w:rsid w:val="00B54A73"/>
    <w:rsid w:val="00B5605F"/>
    <w:rsid w:val="00B56526"/>
    <w:rsid w:val="00B56B01"/>
    <w:rsid w:val="00B575FE"/>
    <w:rsid w:val="00B57865"/>
    <w:rsid w:val="00B60E8E"/>
    <w:rsid w:val="00B60FC1"/>
    <w:rsid w:val="00B61D68"/>
    <w:rsid w:val="00B61D6A"/>
    <w:rsid w:val="00B6680C"/>
    <w:rsid w:val="00B672E5"/>
    <w:rsid w:val="00B71D71"/>
    <w:rsid w:val="00B72010"/>
    <w:rsid w:val="00B7207A"/>
    <w:rsid w:val="00B7306A"/>
    <w:rsid w:val="00B752DD"/>
    <w:rsid w:val="00B75BDD"/>
    <w:rsid w:val="00B76E7F"/>
    <w:rsid w:val="00B77C0D"/>
    <w:rsid w:val="00B804A1"/>
    <w:rsid w:val="00B8155B"/>
    <w:rsid w:val="00B8157B"/>
    <w:rsid w:val="00B826E1"/>
    <w:rsid w:val="00B84CFA"/>
    <w:rsid w:val="00B86896"/>
    <w:rsid w:val="00B90750"/>
    <w:rsid w:val="00B90F23"/>
    <w:rsid w:val="00B920FF"/>
    <w:rsid w:val="00B93657"/>
    <w:rsid w:val="00B939F6"/>
    <w:rsid w:val="00B93D74"/>
    <w:rsid w:val="00B94410"/>
    <w:rsid w:val="00B9530F"/>
    <w:rsid w:val="00BA0B72"/>
    <w:rsid w:val="00BA14E4"/>
    <w:rsid w:val="00BA160B"/>
    <w:rsid w:val="00BA4B24"/>
    <w:rsid w:val="00BA5211"/>
    <w:rsid w:val="00BA66D1"/>
    <w:rsid w:val="00BA6958"/>
    <w:rsid w:val="00BB0F2D"/>
    <w:rsid w:val="00BB272F"/>
    <w:rsid w:val="00BB3ACE"/>
    <w:rsid w:val="00BB4166"/>
    <w:rsid w:val="00BB4B73"/>
    <w:rsid w:val="00BB50D6"/>
    <w:rsid w:val="00BB5212"/>
    <w:rsid w:val="00BB5513"/>
    <w:rsid w:val="00BB7F64"/>
    <w:rsid w:val="00BC1ACF"/>
    <w:rsid w:val="00BC2472"/>
    <w:rsid w:val="00BC2A10"/>
    <w:rsid w:val="00BC75B8"/>
    <w:rsid w:val="00BD06C9"/>
    <w:rsid w:val="00BD0B65"/>
    <w:rsid w:val="00BD0F5E"/>
    <w:rsid w:val="00BD2941"/>
    <w:rsid w:val="00BD2A9D"/>
    <w:rsid w:val="00BD497F"/>
    <w:rsid w:val="00BD60B3"/>
    <w:rsid w:val="00BD6B2C"/>
    <w:rsid w:val="00BE005C"/>
    <w:rsid w:val="00BE10FC"/>
    <w:rsid w:val="00BE2C60"/>
    <w:rsid w:val="00BE68C4"/>
    <w:rsid w:val="00BE68E0"/>
    <w:rsid w:val="00BE6A19"/>
    <w:rsid w:val="00BE772B"/>
    <w:rsid w:val="00BE776E"/>
    <w:rsid w:val="00BE7B57"/>
    <w:rsid w:val="00BF01A4"/>
    <w:rsid w:val="00BF074F"/>
    <w:rsid w:val="00BF0C7D"/>
    <w:rsid w:val="00BF0F5C"/>
    <w:rsid w:val="00BF1A10"/>
    <w:rsid w:val="00BF2213"/>
    <w:rsid w:val="00BF3DB5"/>
    <w:rsid w:val="00BF3EE9"/>
    <w:rsid w:val="00BF7C66"/>
    <w:rsid w:val="00C028BF"/>
    <w:rsid w:val="00C02E5E"/>
    <w:rsid w:val="00C0547A"/>
    <w:rsid w:val="00C055DF"/>
    <w:rsid w:val="00C05DAA"/>
    <w:rsid w:val="00C06CFA"/>
    <w:rsid w:val="00C103C5"/>
    <w:rsid w:val="00C1049F"/>
    <w:rsid w:val="00C10BC6"/>
    <w:rsid w:val="00C11A1A"/>
    <w:rsid w:val="00C11C09"/>
    <w:rsid w:val="00C11EF3"/>
    <w:rsid w:val="00C13D6C"/>
    <w:rsid w:val="00C15572"/>
    <w:rsid w:val="00C16417"/>
    <w:rsid w:val="00C173DF"/>
    <w:rsid w:val="00C20764"/>
    <w:rsid w:val="00C20D72"/>
    <w:rsid w:val="00C20E12"/>
    <w:rsid w:val="00C211AF"/>
    <w:rsid w:val="00C21A83"/>
    <w:rsid w:val="00C22808"/>
    <w:rsid w:val="00C23C8F"/>
    <w:rsid w:val="00C27895"/>
    <w:rsid w:val="00C310D2"/>
    <w:rsid w:val="00C3150E"/>
    <w:rsid w:val="00C32788"/>
    <w:rsid w:val="00C32B8E"/>
    <w:rsid w:val="00C32D93"/>
    <w:rsid w:val="00C3373A"/>
    <w:rsid w:val="00C33CB5"/>
    <w:rsid w:val="00C365BB"/>
    <w:rsid w:val="00C3663C"/>
    <w:rsid w:val="00C36B46"/>
    <w:rsid w:val="00C36D87"/>
    <w:rsid w:val="00C40EBA"/>
    <w:rsid w:val="00C4580F"/>
    <w:rsid w:val="00C45C6E"/>
    <w:rsid w:val="00C46765"/>
    <w:rsid w:val="00C50709"/>
    <w:rsid w:val="00C51300"/>
    <w:rsid w:val="00C51E99"/>
    <w:rsid w:val="00C53BC1"/>
    <w:rsid w:val="00C57FD8"/>
    <w:rsid w:val="00C61CDE"/>
    <w:rsid w:val="00C64D9E"/>
    <w:rsid w:val="00C65719"/>
    <w:rsid w:val="00C6680A"/>
    <w:rsid w:val="00C70866"/>
    <w:rsid w:val="00C71E1A"/>
    <w:rsid w:val="00C74CAA"/>
    <w:rsid w:val="00C7567A"/>
    <w:rsid w:val="00C7713F"/>
    <w:rsid w:val="00C801E0"/>
    <w:rsid w:val="00C81685"/>
    <w:rsid w:val="00C81BD0"/>
    <w:rsid w:val="00C824C3"/>
    <w:rsid w:val="00C824DD"/>
    <w:rsid w:val="00C828DC"/>
    <w:rsid w:val="00C83CD7"/>
    <w:rsid w:val="00C843AD"/>
    <w:rsid w:val="00C85DED"/>
    <w:rsid w:val="00C86892"/>
    <w:rsid w:val="00C87161"/>
    <w:rsid w:val="00C87DB3"/>
    <w:rsid w:val="00C9035D"/>
    <w:rsid w:val="00C90B9D"/>
    <w:rsid w:val="00C9309E"/>
    <w:rsid w:val="00C934E6"/>
    <w:rsid w:val="00C93BF6"/>
    <w:rsid w:val="00C95994"/>
    <w:rsid w:val="00C96BB4"/>
    <w:rsid w:val="00C975C3"/>
    <w:rsid w:val="00C97CDA"/>
    <w:rsid w:val="00CA0E10"/>
    <w:rsid w:val="00CA16A6"/>
    <w:rsid w:val="00CA2319"/>
    <w:rsid w:val="00CA41D8"/>
    <w:rsid w:val="00CB1CC8"/>
    <w:rsid w:val="00CB22BB"/>
    <w:rsid w:val="00CB262C"/>
    <w:rsid w:val="00CB2E7D"/>
    <w:rsid w:val="00CB552D"/>
    <w:rsid w:val="00CB707B"/>
    <w:rsid w:val="00CC017F"/>
    <w:rsid w:val="00CC0959"/>
    <w:rsid w:val="00CC1838"/>
    <w:rsid w:val="00CC3495"/>
    <w:rsid w:val="00CC394B"/>
    <w:rsid w:val="00CC3BE9"/>
    <w:rsid w:val="00CC404E"/>
    <w:rsid w:val="00CC6B6E"/>
    <w:rsid w:val="00CC73E4"/>
    <w:rsid w:val="00CD071A"/>
    <w:rsid w:val="00CD3263"/>
    <w:rsid w:val="00CD6D0F"/>
    <w:rsid w:val="00CD73D5"/>
    <w:rsid w:val="00CE071D"/>
    <w:rsid w:val="00CE25E7"/>
    <w:rsid w:val="00CE29AC"/>
    <w:rsid w:val="00CE3186"/>
    <w:rsid w:val="00CE3FAA"/>
    <w:rsid w:val="00CE4299"/>
    <w:rsid w:val="00CE4EE7"/>
    <w:rsid w:val="00CF0990"/>
    <w:rsid w:val="00CF0ED9"/>
    <w:rsid w:val="00CF1B06"/>
    <w:rsid w:val="00CF2ADC"/>
    <w:rsid w:val="00CF4664"/>
    <w:rsid w:val="00CF696F"/>
    <w:rsid w:val="00CF79D1"/>
    <w:rsid w:val="00CF7B59"/>
    <w:rsid w:val="00CF7E2C"/>
    <w:rsid w:val="00D0100C"/>
    <w:rsid w:val="00D020F0"/>
    <w:rsid w:val="00D0303B"/>
    <w:rsid w:val="00D031B4"/>
    <w:rsid w:val="00D037EB"/>
    <w:rsid w:val="00D04066"/>
    <w:rsid w:val="00D058AB"/>
    <w:rsid w:val="00D105BA"/>
    <w:rsid w:val="00D10BBE"/>
    <w:rsid w:val="00D152CC"/>
    <w:rsid w:val="00D16CB0"/>
    <w:rsid w:val="00D17B3E"/>
    <w:rsid w:val="00D2145D"/>
    <w:rsid w:val="00D216FD"/>
    <w:rsid w:val="00D21B52"/>
    <w:rsid w:val="00D21D94"/>
    <w:rsid w:val="00D223E5"/>
    <w:rsid w:val="00D23062"/>
    <w:rsid w:val="00D23394"/>
    <w:rsid w:val="00D23ED9"/>
    <w:rsid w:val="00D25477"/>
    <w:rsid w:val="00D306A9"/>
    <w:rsid w:val="00D32083"/>
    <w:rsid w:val="00D3325E"/>
    <w:rsid w:val="00D33306"/>
    <w:rsid w:val="00D4050D"/>
    <w:rsid w:val="00D411DE"/>
    <w:rsid w:val="00D419BE"/>
    <w:rsid w:val="00D42025"/>
    <w:rsid w:val="00D42314"/>
    <w:rsid w:val="00D4306E"/>
    <w:rsid w:val="00D43FA7"/>
    <w:rsid w:val="00D4420F"/>
    <w:rsid w:val="00D45284"/>
    <w:rsid w:val="00D45F3E"/>
    <w:rsid w:val="00D5149A"/>
    <w:rsid w:val="00D514F4"/>
    <w:rsid w:val="00D518F6"/>
    <w:rsid w:val="00D5256B"/>
    <w:rsid w:val="00D52BC1"/>
    <w:rsid w:val="00D56C9C"/>
    <w:rsid w:val="00D60D62"/>
    <w:rsid w:val="00D6171F"/>
    <w:rsid w:val="00D61B14"/>
    <w:rsid w:val="00D61CB6"/>
    <w:rsid w:val="00D621C2"/>
    <w:rsid w:val="00D62535"/>
    <w:rsid w:val="00D6431F"/>
    <w:rsid w:val="00D6445E"/>
    <w:rsid w:val="00D64542"/>
    <w:rsid w:val="00D66822"/>
    <w:rsid w:val="00D671F7"/>
    <w:rsid w:val="00D71161"/>
    <w:rsid w:val="00D731F2"/>
    <w:rsid w:val="00D73716"/>
    <w:rsid w:val="00D73FD4"/>
    <w:rsid w:val="00D745A1"/>
    <w:rsid w:val="00D750CB"/>
    <w:rsid w:val="00D75257"/>
    <w:rsid w:val="00D76630"/>
    <w:rsid w:val="00D77662"/>
    <w:rsid w:val="00D77D5C"/>
    <w:rsid w:val="00D800B7"/>
    <w:rsid w:val="00D80CF4"/>
    <w:rsid w:val="00D82149"/>
    <w:rsid w:val="00D82415"/>
    <w:rsid w:val="00D8295A"/>
    <w:rsid w:val="00D850DD"/>
    <w:rsid w:val="00D868B2"/>
    <w:rsid w:val="00D90EF0"/>
    <w:rsid w:val="00D91678"/>
    <w:rsid w:val="00D918C3"/>
    <w:rsid w:val="00D919C4"/>
    <w:rsid w:val="00D926B4"/>
    <w:rsid w:val="00D9306B"/>
    <w:rsid w:val="00D932CD"/>
    <w:rsid w:val="00D95794"/>
    <w:rsid w:val="00D962C5"/>
    <w:rsid w:val="00D96FAD"/>
    <w:rsid w:val="00D9711F"/>
    <w:rsid w:val="00D9782D"/>
    <w:rsid w:val="00D97945"/>
    <w:rsid w:val="00D97946"/>
    <w:rsid w:val="00DA05FE"/>
    <w:rsid w:val="00DA0888"/>
    <w:rsid w:val="00DA22E4"/>
    <w:rsid w:val="00DA29D2"/>
    <w:rsid w:val="00DA2F1B"/>
    <w:rsid w:val="00DA59B9"/>
    <w:rsid w:val="00DA6412"/>
    <w:rsid w:val="00DB0E58"/>
    <w:rsid w:val="00DB1841"/>
    <w:rsid w:val="00DB2847"/>
    <w:rsid w:val="00DB2B76"/>
    <w:rsid w:val="00DB4A75"/>
    <w:rsid w:val="00DB4AB1"/>
    <w:rsid w:val="00DB4FB7"/>
    <w:rsid w:val="00DB57BB"/>
    <w:rsid w:val="00DB7522"/>
    <w:rsid w:val="00DB779F"/>
    <w:rsid w:val="00DC1649"/>
    <w:rsid w:val="00DC1BD3"/>
    <w:rsid w:val="00DC1F2D"/>
    <w:rsid w:val="00DC1F6F"/>
    <w:rsid w:val="00DC205F"/>
    <w:rsid w:val="00DC3436"/>
    <w:rsid w:val="00DC35A4"/>
    <w:rsid w:val="00DC41FD"/>
    <w:rsid w:val="00DC5ADE"/>
    <w:rsid w:val="00DC6B82"/>
    <w:rsid w:val="00DD00CC"/>
    <w:rsid w:val="00DD0755"/>
    <w:rsid w:val="00DD166A"/>
    <w:rsid w:val="00DD21A5"/>
    <w:rsid w:val="00DD2AC9"/>
    <w:rsid w:val="00DD369D"/>
    <w:rsid w:val="00DD574F"/>
    <w:rsid w:val="00DE0E28"/>
    <w:rsid w:val="00DE1AD3"/>
    <w:rsid w:val="00DE1DB2"/>
    <w:rsid w:val="00DE1FC1"/>
    <w:rsid w:val="00DE2BFC"/>
    <w:rsid w:val="00DE3CAE"/>
    <w:rsid w:val="00DE54EF"/>
    <w:rsid w:val="00DE6BD1"/>
    <w:rsid w:val="00DE7C3D"/>
    <w:rsid w:val="00DF21A2"/>
    <w:rsid w:val="00DF2B1D"/>
    <w:rsid w:val="00DF334D"/>
    <w:rsid w:val="00DF3437"/>
    <w:rsid w:val="00DF3ED7"/>
    <w:rsid w:val="00DF5C75"/>
    <w:rsid w:val="00DF6AD2"/>
    <w:rsid w:val="00DF6FC5"/>
    <w:rsid w:val="00DF70AF"/>
    <w:rsid w:val="00E00862"/>
    <w:rsid w:val="00E00B57"/>
    <w:rsid w:val="00E027FC"/>
    <w:rsid w:val="00E0296D"/>
    <w:rsid w:val="00E02DFF"/>
    <w:rsid w:val="00E02F63"/>
    <w:rsid w:val="00E03231"/>
    <w:rsid w:val="00E043DB"/>
    <w:rsid w:val="00E0579C"/>
    <w:rsid w:val="00E10A60"/>
    <w:rsid w:val="00E1178A"/>
    <w:rsid w:val="00E12DCB"/>
    <w:rsid w:val="00E13EDE"/>
    <w:rsid w:val="00E14F98"/>
    <w:rsid w:val="00E15485"/>
    <w:rsid w:val="00E15F63"/>
    <w:rsid w:val="00E16358"/>
    <w:rsid w:val="00E20DAA"/>
    <w:rsid w:val="00E21059"/>
    <w:rsid w:val="00E218DC"/>
    <w:rsid w:val="00E22294"/>
    <w:rsid w:val="00E2361B"/>
    <w:rsid w:val="00E24325"/>
    <w:rsid w:val="00E24493"/>
    <w:rsid w:val="00E24691"/>
    <w:rsid w:val="00E27D73"/>
    <w:rsid w:val="00E27F50"/>
    <w:rsid w:val="00E31796"/>
    <w:rsid w:val="00E31A03"/>
    <w:rsid w:val="00E3655F"/>
    <w:rsid w:val="00E36741"/>
    <w:rsid w:val="00E36AE2"/>
    <w:rsid w:val="00E36E05"/>
    <w:rsid w:val="00E36F94"/>
    <w:rsid w:val="00E372BD"/>
    <w:rsid w:val="00E37330"/>
    <w:rsid w:val="00E40968"/>
    <w:rsid w:val="00E42080"/>
    <w:rsid w:val="00E42FEC"/>
    <w:rsid w:val="00E44B98"/>
    <w:rsid w:val="00E45463"/>
    <w:rsid w:val="00E46199"/>
    <w:rsid w:val="00E464D7"/>
    <w:rsid w:val="00E4734B"/>
    <w:rsid w:val="00E47809"/>
    <w:rsid w:val="00E47E61"/>
    <w:rsid w:val="00E50604"/>
    <w:rsid w:val="00E50774"/>
    <w:rsid w:val="00E5202D"/>
    <w:rsid w:val="00E52877"/>
    <w:rsid w:val="00E53A4A"/>
    <w:rsid w:val="00E5649F"/>
    <w:rsid w:val="00E60E5F"/>
    <w:rsid w:val="00E61235"/>
    <w:rsid w:val="00E6245E"/>
    <w:rsid w:val="00E63034"/>
    <w:rsid w:val="00E6386D"/>
    <w:rsid w:val="00E63A51"/>
    <w:rsid w:val="00E7195B"/>
    <w:rsid w:val="00E737F4"/>
    <w:rsid w:val="00E73AAA"/>
    <w:rsid w:val="00E73D67"/>
    <w:rsid w:val="00E77286"/>
    <w:rsid w:val="00E80A2F"/>
    <w:rsid w:val="00E80E28"/>
    <w:rsid w:val="00E81241"/>
    <w:rsid w:val="00E8216D"/>
    <w:rsid w:val="00E8357C"/>
    <w:rsid w:val="00E85010"/>
    <w:rsid w:val="00E863B4"/>
    <w:rsid w:val="00E8695B"/>
    <w:rsid w:val="00E871BA"/>
    <w:rsid w:val="00E904E6"/>
    <w:rsid w:val="00E9101C"/>
    <w:rsid w:val="00E92AD0"/>
    <w:rsid w:val="00E9381F"/>
    <w:rsid w:val="00E93CEB"/>
    <w:rsid w:val="00E97D68"/>
    <w:rsid w:val="00EA0307"/>
    <w:rsid w:val="00EA0DF3"/>
    <w:rsid w:val="00EA1972"/>
    <w:rsid w:val="00EA22FB"/>
    <w:rsid w:val="00EA2434"/>
    <w:rsid w:val="00EA38DC"/>
    <w:rsid w:val="00EA3D52"/>
    <w:rsid w:val="00EA4CB7"/>
    <w:rsid w:val="00EA532D"/>
    <w:rsid w:val="00EA653C"/>
    <w:rsid w:val="00EA690D"/>
    <w:rsid w:val="00EB0CD1"/>
    <w:rsid w:val="00EB1FB9"/>
    <w:rsid w:val="00EB2EEB"/>
    <w:rsid w:val="00EB4650"/>
    <w:rsid w:val="00EB4715"/>
    <w:rsid w:val="00EB7469"/>
    <w:rsid w:val="00EC29CD"/>
    <w:rsid w:val="00EC482A"/>
    <w:rsid w:val="00EC553B"/>
    <w:rsid w:val="00EC57BD"/>
    <w:rsid w:val="00EC5CC3"/>
    <w:rsid w:val="00ED0611"/>
    <w:rsid w:val="00ED1D0B"/>
    <w:rsid w:val="00ED28E5"/>
    <w:rsid w:val="00ED3FD6"/>
    <w:rsid w:val="00ED43AF"/>
    <w:rsid w:val="00ED5131"/>
    <w:rsid w:val="00ED5BD9"/>
    <w:rsid w:val="00ED604A"/>
    <w:rsid w:val="00ED7265"/>
    <w:rsid w:val="00ED7470"/>
    <w:rsid w:val="00ED7AF0"/>
    <w:rsid w:val="00EE0FF0"/>
    <w:rsid w:val="00EE18AF"/>
    <w:rsid w:val="00EE1F39"/>
    <w:rsid w:val="00EE2005"/>
    <w:rsid w:val="00EE2A39"/>
    <w:rsid w:val="00EE2C37"/>
    <w:rsid w:val="00EE2E5B"/>
    <w:rsid w:val="00EE41B6"/>
    <w:rsid w:val="00EE5E59"/>
    <w:rsid w:val="00EE68E0"/>
    <w:rsid w:val="00EE6C06"/>
    <w:rsid w:val="00EE736B"/>
    <w:rsid w:val="00EE77B0"/>
    <w:rsid w:val="00EF08BD"/>
    <w:rsid w:val="00EF2FF0"/>
    <w:rsid w:val="00EF31DA"/>
    <w:rsid w:val="00EF43EB"/>
    <w:rsid w:val="00EF4EEF"/>
    <w:rsid w:val="00EF583F"/>
    <w:rsid w:val="00EF5A58"/>
    <w:rsid w:val="00EF70F9"/>
    <w:rsid w:val="00F00D72"/>
    <w:rsid w:val="00F0164E"/>
    <w:rsid w:val="00F02195"/>
    <w:rsid w:val="00F025D1"/>
    <w:rsid w:val="00F02978"/>
    <w:rsid w:val="00F03B30"/>
    <w:rsid w:val="00F10004"/>
    <w:rsid w:val="00F1090E"/>
    <w:rsid w:val="00F13316"/>
    <w:rsid w:val="00F13425"/>
    <w:rsid w:val="00F14169"/>
    <w:rsid w:val="00F14E2D"/>
    <w:rsid w:val="00F1782F"/>
    <w:rsid w:val="00F17AE3"/>
    <w:rsid w:val="00F20FC5"/>
    <w:rsid w:val="00F2180C"/>
    <w:rsid w:val="00F30B03"/>
    <w:rsid w:val="00F311C2"/>
    <w:rsid w:val="00F311EC"/>
    <w:rsid w:val="00F31527"/>
    <w:rsid w:val="00F31560"/>
    <w:rsid w:val="00F31724"/>
    <w:rsid w:val="00F32801"/>
    <w:rsid w:val="00F334BA"/>
    <w:rsid w:val="00F34234"/>
    <w:rsid w:val="00F34355"/>
    <w:rsid w:val="00F355E6"/>
    <w:rsid w:val="00F357DB"/>
    <w:rsid w:val="00F35B57"/>
    <w:rsid w:val="00F36554"/>
    <w:rsid w:val="00F36E02"/>
    <w:rsid w:val="00F3778A"/>
    <w:rsid w:val="00F37933"/>
    <w:rsid w:val="00F40CC6"/>
    <w:rsid w:val="00F417A9"/>
    <w:rsid w:val="00F41CDD"/>
    <w:rsid w:val="00F42808"/>
    <w:rsid w:val="00F44CED"/>
    <w:rsid w:val="00F473D2"/>
    <w:rsid w:val="00F504AA"/>
    <w:rsid w:val="00F50563"/>
    <w:rsid w:val="00F522FB"/>
    <w:rsid w:val="00F544B8"/>
    <w:rsid w:val="00F55A02"/>
    <w:rsid w:val="00F55B4E"/>
    <w:rsid w:val="00F56C5C"/>
    <w:rsid w:val="00F573F2"/>
    <w:rsid w:val="00F57DD7"/>
    <w:rsid w:val="00F6068C"/>
    <w:rsid w:val="00F60A01"/>
    <w:rsid w:val="00F618DE"/>
    <w:rsid w:val="00F62901"/>
    <w:rsid w:val="00F64266"/>
    <w:rsid w:val="00F654B9"/>
    <w:rsid w:val="00F67359"/>
    <w:rsid w:val="00F70578"/>
    <w:rsid w:val="00F705C5"/>
    <w:rsid w:val="00F70E3A"/>
    <w:rsid w:val="00F75702"/>
    <w:rsid w:val="00F77546"/>
    <w:rsid w:val="00F7785F"/>
    <w:rsid w:val="00F80560"/>
    <w:rsid w:val="00F81968"/>
    <w:rsid w:val="00F81D1F"/>
    <w:rsid w:val="00F82987"/>
    <w:rsid w:val="00F834ED"/>
    <w:rsid w:val="00F83F6B"/>
    <w:rsid w:val="00F85178"/>
    <w:rsid w:val="00F853BC"/>
    <w:rsid w:val="00F8596B"/>
    <w:rsid w:val="00F861E4"/>
    <w:rsid w:val="00F86838"/>
    <w:rsid w:val="00F87787"/>
    <w:rsid w:val="00F87A2B"/>
    <w:rsid w:val="00F90771"/>
    <w:rsid w:val="00F90AB3"/>
    <w:rsid w:val="00F90FAD"/>
    <w:rsid w:val="00F913DA"/>
    <w:rsid w:val="00F92D36"/>
    <w:rsid w:val="00F92FD1"/>
    <w:rsid w:val="00F93B1C"/>
    <w:rsid w:val="00F93F0D"/>
    <w:rsid w:val="00F95363"/>
    <w:rsid w:val="00F9605D"/>
    <w:rsid w:val="00F96571"/>
    <w:rsid w:val="00F97203"/>
    <w:rsid w:val="00F97F60"/>
    <w:rsid w:val="00FA0A09"/>
    <w:rsid w:val="00FA15AD"/>
    <w:rsid w:val="00FA2057"/>
    <w:rsid w:val="00FA269E"/>
    <w:rsid w:val="00FA48C3"/>
    <w:rsid w:val="00FA6EBE"/>
    <w:rsid w:val="00FA7AD7"/>
    <w:rsid w:val="00FB002F"/>
    <w:rsid w:val="00FB1EAB"/>
    <w:rsid w:val="00FB3DA6"/>
    <w:rsid w:val="00FB5220"/>
    <w:rsid w:val="00FB57CD"/>
    <w:rsid w:val="00FC2A9C"/>
    <w:rsid w:val="00FC7C21"/>
    <w:rsid w:val="00FD2AE0"/>
    <w:rsid w:val="00FD3362"/>
    <w:rsid w:val="00FD46A7"/>
    <w:rsid w:val="00FD4C60"/>
    <w:rsid w:val="00FD6205"/>
    <w:rsid w:val="00FD7E56"/>
    <w:rsid w:val="00FE23E6"/>
    <w:rsid w:val="00FE4FFF"/>
    <w:rsid w:val="00FE50A5"/>
    <w:rsid w:val="00FE5200"/>
    <w:rsid w:val="00FE7161"/>
    <w:rsid w:val="00FF12A5"/>
    <w:rsid w:val="00FF35D9"/>
    <w:rsid w:val="00FF3A17"/>
    <w:rsid w:val="00FF3FF6"/>
    <w:rsid w:val="00FF7624"/>
    <w:rsid w:val="03F422E1"/>
    <w:rsid w:val="0815297D"/>
    <w:rsid w:val="0A48396F"/>
    <w:rsid w:val="0FBEAF5B"/>
    <w:rsid w:val="12B9CDD4"/>
    <w:rsid w:val="14ECB6BD"/>
    <w:rsid w:val="162D4779"/>
    <w:rsid w:val="19814706"/>
    <w:rsid w:val="1C2322F7"/>
    <w:rsid w:val="1CA9BB94"/>
    <w:rsid w:val="26F839A3"/>
    <w:rsid w:val="29CC069B"/>
    <w:rsid w:val="2D01F368"/>
    <w:rsid w:val="3003C1F7"/>
    <w:rsid w:val="335D46F2"/>
    <w:rsid w:val="491DF007"/>
    <w:rsid w:val="495DA78B"/>
    <w:rsid w:val="496E6720"/>
    <w:rsid w:val="4C3137AC"/>
    <w:rsid w:val="5F3BEC36"/>
    <w:rsid w:val="662DA497"/>
    <w:rsid w:val="682A2EEA"/>
    <w:rsid w:val="6B443790"/>
    <w:rsid w:val="70E4A7F0"/>
    <w:rsid w:val="799F56EC"/>
    <w:rsid w:val="7AE0A625"/>
    <w:rsid w:val="7F5A1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3C2FC2"/>
  <w15:docId w15:val="{ACEB3B90-106A-47B0-8057-0255C755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2085"/>
    <w:pPr>
      <w:widowControl w:val="0"/>
      <w:autoSpaceDE w:val="0"/>
      <w:autoSpaceDN w:val="0"/>
      <w:adjustRightInd w:val="0"/>
    </w:pPr>
    <w:rPr>
      <w:rFonts w:eastAsiaTheme="minorHAnsi"/>
    </w:rPr>
  </w:style>
  <w:style w:type="paragraph" w:styleId="Heading1">
    <w:name w:val="heading 1"/>
    <w:basedOn w:val="BodyText"/>
    <w:next w:val="BodyText"/>
    <w:link w:val="Heading1Char"/>
    <w:qFormat/>
    <w:rsid w:val="00DD369D"/>
    <w:pPr>
      <w:keepNext/>
      <w:keepLines/>
      <w:widowControl w:val="0"/>
      <w:autoSpaceDE w:val="0"/>
      <w:autoSpaceDN w:val="0"/>
      <w:adjustRightInd w:val="0"/>
      <w:ind w:left="360" w:hanging="360"/>
      <w:outlineLvl w:val="0"/>
    </w:pPr>
    <w:rPr>
      <w:rFonts w:eastAsiaTheme="majorEastAsia" w:cstheme="majorBidi"/>
      <w:caps/>
    </w:rPr>
  </w:style>
  <w:style w:type="paragraph" w:styleId="Heading2">
    <w:name w:val="heading 2"/>
    <w:basedOn w:val="BodyText"/>
    <w:next w:val="BodyText"/>
    <w:link w:val="Heading2Char"/>
    <w:qFormat/>
    <w:rsid w:val="00DD369D"/>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D369D"/>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3D5E"/>
  </w:style>
  <w:style w:type="paragraph" w:customStyle="1" w:styleId="Level2">
    <w:name w:val="Level 2"/>
    <w:basedOn w:val="Normal"/>
    <w:rsid w:val="005C3D5E"/>
    <w:pPr>
      <w:numPr>
        <w:ilvl w:val="1"/>
        <w:numId w:val="65"/>
      </w:numPr>
      <w:outlineLvl w:val="1"/>
    </w:pPr>
  </w:style>
  <w:style w:type="paragraph" w:customStyle="1" w:styleId="Level3">
    <w:name w:val="Level 3"/>
    <w:basedOn w:val="Normal"/>
    <w:rsid w:val="005C3D5E"/>
    <w:pPr>
      <w:numPr>
        <w:ilvl w:val="2"/>
        <w:numId w:val="64"/>
      </w:numPr>
      <w:outlineLvl w:val="2"/>
    </w:pPr>
  </w:style>
  <w:style w:type="paragraph" w:customStyle="1" w:styleId="Level4">
    <w:name w:val="Level 4"/>
    <w:basedOn w:val="Normal"/>
    <w:rsid w:val="005C3D5E"/>
    <w:pPr>
      <w:numPr>
        <w:ilvl w:val="3"/>
        <w:numId w:val="65"/>
      </w:numPr>
      <w:outlineLvl w:val="3"/>
    </w:pPr>
  </w:style>
  <w:style w:type="paragraph" w:customStyle="1" w:styleId="Level1">
    <w:name w:val="Level 1"/>
    <w:basedOn w:val="Normal"/>
    <w:rsid w:val="005C3D5E"/>
    <w:pPr>
      <w:numPr>
        <w:numId w:val="66"/>
      </w:numPr>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rsid w:val="00CC73E4"/>
    <w:pPr>
      <w:tabs>
        <w:tab w:val="center" w:pos="4320"/>
        <w:tab w:val="right" w:pos="8640"/>
      </w:tabs>
    </w:pPr>
  </w:style>
  <w:style w:type="paragraph" w:styleId="Footer">
    <w:name w:val="footer"/>
    <w:basedOn w:val="Normal"/>
    <w:link w:val="FooterChar"/>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link w:val="BalloonTextChar"/>
    <w:semiHidden/>
    <w:rsid w:val="00820A85"/>
    <w:rPr>
      <w:rFonts w:ascii="Tahoma" w:hAnsi="Tahoma" w:cs="Tahoma"/>
      <w:sz w:val="16"/>
      <w:szCs w:val="16"/>
    </w:rPr>
  </w:style>
  <w:style w:type="paragraph" w:styleId="TOC1">
    <w:name w:val="toc 1"/>
    <w:basedOn w:val="Normal"/>
    <w:next w:val="Normal"/>
    <w:autoRedefine/>
    <w:uiPriority w:val="39"/>
    <w:unhideWhenUsed/>
    <w:rsid w:val="00A71E7D"/>
    <w:pPr>
      <w:spacing w:before="120" w:after="120"/>
    </w:pPr>
  </w:style>
  <w:style w:type="paragraph" w:styleId="TOC2">
    <w:name w:val="toc 2"/>
    <w:basedOn w:val="Normal"/>
    <w:next w:val="Normal"/>
    <w:autoRedefine/>
    <w:uiPriority w:val="39"/>
    <w:rsid w:val="001222F3"/>
    <w:pPr>
      <w:tabs>
        <w:tab w:val="right" w:leader="dot" w:pos="9350"/>
      </w:tabs>
      <w:ind w:left="720" w:hanging="360"/>
    </w:pPr>
  </w:style>
  <w:style w:type="character" w:customStyle="1" w:styleId="Hypertext">
    <w:name w:val="Hypertext"/>
    <w:rsid w:val="001D46C2"/>
    <w:rPr>
      <w:color w:val="0000FF"/>
      <w:u w:val="single"/>
    </w:rPr>
  </w:style>
  <w:style w:type="paragraph" w:customStyle="1" w:styleId="Level5">
    <w:name w:val="Level 5"/>
    <w:basedOn w:val="Normal"/>
    <w:rsid w:val="001D46C2"/>
    <w:pPr>
      <w:ind w:left="3600" w:hanging="720"/>
    </w:pPr>
    <w:rPr>
      <w:rFonts w:ascii="Times New Roman" w:hAnsi="Times New Roman"/>
    </w:rPr>
  </w:style>
  <w:style w:type="character" w:customStyle="1" w:styleId="HeaderChar">
    <w:name w:val="Header Char"/>
    <w:basedOn w:val="DefaultParagraphFont"/>
    <w:link w:val="Header"/>
    <w:rsid w:val="001D46C2"/>
    <w:rPr>
      <w:rFonts w:eastAsiaTheme="minorHAnsi"/>
    </w:rPr>
  </w:style>
  <w:style w:type="character" w:customStyle="1" w:styleId="FooterChar">
    <w:name w:val="Footer Char"/>
    <w:basedOn w:val="DefaultParagraphFont"/>
    <w:link w:val="Footer"/>
    <w:rsid w:val="001D46C2"/>
    <w:rPr>
      <w:rFonts w:eastAsiaTheme="minorHAnsi"/>
    </w:rPr>
  </w:style>
  <w:style w:type="character" w:customStyle="1" w:styleId="BalloonTextChar">
    <w:name w:val="Balloon Text Char"/>
    <w:basedOn w:val="DefaultParagraphFont"/>
    <w:link w:val="BalloonText"/>
    <w:semiHidden/>
    <w:rsid w:val="001D46C2"/>
    <w:rPr>
      <w:rFonts w:ascii="Tahoma" w:eastAsiaTheme="minorHAnsi" w:hAnsi="Tahoma" w:cs="Tahoma"/>
      <w:sz w:val="16"/>
      <w:szCs w:val="16"/>
    </w:rPr>
  </w:style>
  <w:style w:type="character" w:styleId="Hyperlink">
    <w:name w:val="Hyperlink"/>
    <w:basedOn w:val="DefaultParagraphFont"/>
    <w:uiPriority w:val="99"/>
    <w:rsid w:val="001D46C2"/>
    <w:rPr>
      <w:color w:val="0000FF"/>
      <w:u w:val="single"/>
    </w:rPr>
  </w:style>
  <w:style w:type="character" w:styleId="FollowedHyperlink">
    <w:name w:val="FollowedHyperlink"/>
    <w:basedOn w:val="DefaultParagraphFont"/>
    <w:rsid w:val="001D46C2"/>
    <w:rPr>
      <w:color w:val="800080"/>
      <w:u w:val="single"/>
    </w:rPr>
  </w:style>
  <w:style w:type="paragraph" w:styleId="ListParagraph">
    <w:name w:val="List Paragraph"/>
    <w:basedOn w:val="Normal"/>
    <w:uiPriority w:val="34"/>
    <w:qFormat/>
    <w:rsid w:val="001D46C2"/>
    <w:pPr>
      <w:ind w:left="720"/>
    </w:pPr>
    <w:rPr>
      <w:rFonts w:ascii="Times New Roman" w:hAnsi="Times New Roman"/>
    </w:rPr>
  </w:style>
  <w:style w:type="paragraph" w:styleId="TOC3">
    <w:name w:val="toc 3"/>
    <w:basedOn w:val="Normal"/>
    <w:next w:val="Normal"/>
    <w:autoRedefine/>
    <w:rsid w:val="001D46C2"/>
    <w:pPr>
      <w:spacing w:after="100"/>
      <w:ind w:left="480"/>
    </w:pPr>
  </w:style>
  <w:style w:type="paragraph" w:styleId="TOC4">
    <w:name w:val="toc 4"/>
    <w:basedOn w:val="Normal"/>
    <w:next w:val="Normal"/>
    <w:autoRedefine/>
    <w:rsid w:val="001D46C2"/>
    <w:pPr>
      <w:spacing w:after="100"/>
      <w:ind w:left="720"/>
    </w:pPr>
  </w:style>
  <w:style w:type="paragraph" w:styleId="TOC5">
    <w:name w:val="toc 5"/>
    <w:basedOn w:val="Normal"/>
    <w:next w:val="Normal"/>
    <w:autoRedefine/>
    <w:rsid w:val="001D46C2"/>
    <w:pPr>
      <w:spacing w:after="100"/>
      <w:ind w:left="960"/>
    </w:pPr>
  </w:style>
  <w:style w:type="paragraph" w:styleId="TOC6">
    <w:name w:val="toc 6"/>
    <w:basedOn w:val="Normal"/>
    <w:next w:val="Normal"/>
    <w:autoRedefine/>
    <w:rsid w:val="001D46C2"/>
    <w:pPr>
      <w:spacing w:after="100"/>
      <w:ind w:left="1200"/>
    </w:pPr>
  </w:style>
  <w:style w:type="paragraph" w:styleId="TOC7">
    <w:name w:val="toc 7"/>
    <w:basedOn w:val="Normal"/>
    <w:next w:val="Normal"/>
    <w:autoRedefine/>
    <w:rsid w:val="001D46C2"/>
    <w:pPr>
      <w:spacing w:after="100"/>
      <w:ind w:left="1440"/>
    </w:pPr>
  </w:style>
  <w:style w:type="character" w:styleId="CommentReference">
    <w:name w:val="annotation reference"/>
    <w:basedOn w:val="DefaultParagraphFont"/>
    <w:rsid w:val="00DC5ADE"/>
    <w:rPr>
      <w:sz w:val="16"/>
      <w:szCs w:val="16"/>
    </w:rPr>
  </w:style>
  <w:style w:type="paragraph" w:styleId="CommentText">
    <w:name w:val="annotation text"/>
    <w:basedOn w:val="Normal"/>
    <w:link w:val="CommentTextChar"/>
    <w:rsid w:val="00DC5ADE"/>
    <w:rPr>
      <w:sz w:val="20"/>
      <w:szCs w:val="20"/>
    </w:rPr>
  </w:style>
  <w:style w:type="character" w:customStyle="1" w:styleId="CommentTextChar">
    <w:name w:val="Comment Text Char"/>
    <w:basedOn w:val="DefaultParagraphFont"/>
    <w:link w:val="CommentText"/>
    <w:rsid w:val="00DC5ADE"/>
    <w:rPr>
      <w:rFonts w:ascii="Letter Gothic" w:hAnsi="Letter Gothic"/>
    </w:rPr>
  </w:style>
  <w:style w:type="paragraph" w:styleId="CommentSubject">
    <w:name w:val="annotation subject"/>
    <w:basedOn w:val="CommentText"/>
    <w:next w:val="CommentText"/>
    <w:link w:val="CommentSubjectChar"/>
    <w:rsid w:val="00DC5ADE"/>
    <w:rPr>
      <w:b/>
      <w:bCs/>
    </w:rPr>
  </w:style>
  <w:style w:type="character" w:customStyle="1" w:styleId="CommentSubjectChar">
    <w:name w:val="Comment Subject Char"/>
    <w:basedOn w:val="CommentTextChar"/>
    <w:link w:val="CommentSubject"/>
    <w:rsid w:val="00DC5ADE"/>
    <w:rPr>
      <w:rFonts w:ascii="Letter Gothic" w:hAnsi="Letter Gothic"/>
      <w:b/>
      <w:bCs/>
    </w:rPr>
  </w:style>
  <w:style w:type="character" w:styleId="UnresolvedMention">
    <w:name w:val="Unresolved Mention"/>
    <w:basedOn w:val="DefaultParagraphFont"/>
    <w:uiPriority w:val="99"/>
    <w:semiHidden/>
    <w:unhideWhenUsed/>
    <w:rsid w:val="006830F8"/>
    <w:rPr>
      <w:color w:val="605E5C"/>
      <w:shd w:val="clear" w:color="auto" w:fill="E1DFDD"/>
    </w:rPr>
  </w:style>
  <w:style w:type="paragraph" w:styleId="Revision">
    <w:name w:val="Revision"/>
    <w:hidden/>
    <w:uiPriority w:val="99"/>
    <w:semiHidden/>
    <w:rsid w:val="00374BD1"/>
  </w:style>
  <w:style w:type="paragraph" w:customStyle="1" w:styleId="Default">
    <w:name w:val="Default"/>
    <w:rsid w:val="001E19F6"/>
    <w:pPr>
      <w:autoSpaceDE w:val="0"/>
      <w:autoSpaceDN w:val="0"/>
      <w:adjustRightInd w:val="0"/>
    </w:pPr>
    <w:rPr>
      <w:color w:val="000000"/>
      <w:sz w:val="24"/>
      <w:szCs w:val="24"/>
    </w:rPr>
  </w:style>
  <w:style w:type="paragraph" w:customStyle="1" w:styleId="attachmenttitle">
    <w:name w:val="attachment title"/>
    <w:next w:val="BodyText"/>
    <w:qFormat/>
    <w:rsid w:val="00DD369D"/>
    <w:pPr>
      <w:keepNext/>
      <w:keepLines/>
      <w:widowControl w:val="0"/>
      <w:spacing w:after="220"/>
      <w:jc w:val="center"/>
      <w:outlineLvl w:val="0"/>
    </w:pPr>
  </w:style>
  <w:style w:type="paragraph" w:styleId="BodyText">
    <w:name w:val="Body Text"/>
    <w:link w:val="BodyTextChar"/>
    <w:rsid w:val="00DD369D"/>
    <w:pPr>
      <w:spacing w:after="220"/>
    </w:pPr>
    <w:rPr>
      <w:rFonts w:eastAsiaTheme="minorHAnsi"/>
    </w:rPr>
  </w:style>
  <w:style w:type="character" w:customStyle="1" w:styleId="BodyTextChar">
    <w:name w:val="Body Text Char"/>
    <w:basedOn w:val="DefaultParagraphFont"/>
    <w:link w:val="BodyText"/>
    <w:rsid w:val="00DD369D"/>
    <w:rPr>
      <w:rFonts w:eastAsiaTheme="minorHAnsi"/>
    </w:rPr>
  </w:style>
  <w:style w:type="paragraph" w:customStyle="1" w:styleId="BodyText-table">
    <w:name w:val="Body Text - table"/>
    <w:qFormat/>
    <w:rsid w:val="00DD369D"/>
    <w:rPr>
      <w:rFonts w:eastAsiaTheme="minorHAnsi" w:cstheme="minorBidi"/>
    </w:rPr>
  </w:style>
  <w:style w:type="paragraph" w:styleId="BodyText2">
    <w:name w:val="Body Text 2"/>
    <w:basedOn w:val="Normal"/>
    <w:link w:val="BodyText2Char"/>
    <w:rsid w:val="00DD369D"/>
    <w:pPr>
      <w:widowControl/>
      <w:spacing w:after="220"/>
      <w:ind w:left="360"/>
    </w:pPr>
    <w:rPr>
      <w:rFonts w:eastAsia="Times New Roman"/>
    </w:rPr>
  </w:style>
  <w:style w:type="character" w:customStyle="1" w:styleId="BodyText2Char">
    <w:name w:val="Body Text 2 Char"/>
    <w:basedOn w:val="DefaultParagraphFont"/>
    <w:link w:val="BodyText2"/>
    <w:rsid w:val="00DD369D"/>
  </w:style>
  <w:style w:type="paragraph" w:customStyle="1" w:styleId="EffectiveDate">
    <w:name w:val="Effective Date"/>
    <w:next w:val="BodyText"/>
    <w:qFormat/>
    <w:rsid w:val="00DD369D"/>
    <w:pPr>
      <w:spacing w:before="220" w:after="440"/>
      <w:jc w:val="center"/>
    </w:pPr>
  </w:style>
  <w:style w:type="character" w:customStyle="1" w:styleId="Heading1Char">
    <w:name w:val="Heading 1 Char"/>
    <w:basedOn w:val="DefaultParagraphFont"/>
    <w:link w:val="Heading1"/>
    <w:rsid w:val="00DD369D"/>
    <w:rPr>
      <w:rFonts w:eastAsiaTheme="majorEastAsia" w:cstheme="majorBidi"/>
      <w:caps/>
    </w:rPr>
  </w:style>
  <w:style w:type="table" w:customStyle="1" w:styleId="IM">
    <w:name w:val="IM"/>
    <w:basedOn w:val="TableNormal"/>
    <w:uiPriority w:val="99"/>
    <w:rsid w:val="00DD369D"/>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DD369D"/>
    <w:pPr>
      <w:widowControl w:val="0"/>
      <w:pBdr>
        <w:top w:val="single" w:sz="8" w:space="3" w:color="auto"/>
        <w:bottom w:val="single" w:sz="8" w:space="3" w:color="auto"/>
      </w:pBdr>
      <w:spacing w:after="220"/>
      <w:jc w:val="center"/>
    </w:pPr>
    <w:rPr>
      <w:rFonts w:eastAsiaTheme="minorHAnsi"/>
      <w:iCs/>
      <w:caps/>
    </w:rPr>
  </w:style>
  <w:style w:type="paragraph" w:customStyle="1" w:styleId="JOURNALHeading2">
    <w:name w:val="JOURNAL Heading 2"/>
    <w:basedOn w:val="BodyText"/>
    <w:qFormat/>
    <w:rsid w:val="00DD369D"/>
    <w:pPr>
      <w:keepNext/>
      <w:spacing w:before="440"/>
      <w:ind w:left="2520" w:hanging="2520"/>
    </w:pPr>
    <w:rPr>
      <w:bCs/>
    </w:rPr>
  </w:style>
  <w:style w:type="paragraph" w:customStyle="1" w:styleId="JournalTOPIC">
    <w:name w:val="Journal TOPIC"/>
    <w:basedOn w:val="Normal"/>
    <w:qFormat/>
    <w:rsid w:val="00DD369D"/>
    <w:pPr>
      <w:keepNext/>
      <w:keepLines/>
      <w:pageBreakBefore/>
      <w:spacing w:after="220"/>
      <w:jc w:val="center"/>
      <w:outlineLvl w:val="1"/>
    </w:pPr>
  </w:style>
  <w:style w:type="paragraph" w:styleId="ListBullet2">
    <w:name w:val="List Bullet 2"/>
    <w:unhideWhenUsed/>
    <w:rsid w:val="00DD369D"/>
    <w:pPr>
      <w:numPr>
        <w:numId w:val="8"/>
      </w:numPr>
      <w:spacing w:after="220"/>
    </w:pPr>
    <w:rPr>
      <w:rFonts w:eastAsiaTheme="minorHAnsi"/>
    </w:rPr>
  </w:style>
  <w:style w:type="paragraph" w:customStyle="1" w:styleId="NRCINSPECTIONMANUAL">
    <w:name w:val="NRC INSPECTION MANUAL"/>
    <w:next w:val="BodyText"/>
    <w:link w:val="NRCINSPECTIONMANUALChar"/>
    <w:qFormat/>
    <w:rsid w:val="00DD369D"/>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DD369D"/>
    <w:rPr>
      <w:rFonts w:eastAsiaTheme="minorHAnsi"/>
      <w:sz w:val="20"/>
    </w:rPr>
  </w:style>
  <w:style w:type="paragraph" w:customStyle="1" w:styleId="SectionTitlePage">
    <w:name w:val="Section Title Page"/>
    <w:basedOn w:val="BodyText"/>
    <w:rsid w:val="00D42314"/>
    <w:pPr>
      <w:jc w:val="center"/>
      <w:outlineLvl w:val="0"/>
    </w:pPr>
    <w:rPr>
      <w:rFonts w:eastAsia="Times New Roman" w:cs="Times New Roman"/>
      <w:szCs w:val="20"/>
    </w:rPr>
  </w:style>
  <w:style w:type="paragraph" w:styleId="Title">
    <w:name w:val="Title"/>
    <w:basedOn w:val="Normal"/>
    <w:next w:val="Normal"/>
    <w:link w:val="TitleChar"/>
    <w:qFormat/>
    <w:rsid w:val="00DD369D"/>
    <w:pPr>
      <w:widowControl/>
      <w:spacing w:before="220" w:after="220"/>
      <w:jc w:val="center"/>
    </w:pPr>
    <w:rPr>
      <w:rFonts w:eastAsia="Times New Roman"/>
    </w:rPr>
  </w:style>
  <w:style w:type="character" w:customStyle="1" w:styleId="TitleChar">
    <w:name w:val="Title Char"/>
    <w:basedOn w:val="DefaultParagraphFont"/>
    <w:link w:val="Title"/>
    <w:rsid w:val="00DD369D"/>
  </w:style>
  <w:style w:type="paragraph" w:styleId="TOCHeading">
    <w:name w:val="TOC Heading"/>
    <w:basedOn w:val="Heading1"/>
    <w:next w:val="Normal"/>
    <w:uiPriority w:val="39"/>
    <w:unhideWhenUsed/>
    <w:qFormat/>
    <w:rsid w:val="00DD369D"/>
    <w:pPr>
      <w:jc w:val="center"/>
      <w:outlineLvl w:val="9"/>
    </w:pPr>
    <w:rPr>
      <w:szCs w:val="32"/>
    </w:rPr>
  </w:style>
  <w:style w:type="character" w:customStyle="1" w:styleId="Heading2Char">
    <w:name w:val="Heading 2 Char"/>
    <w:basedOn w:val="DefaultParagraphFont"/>
    <w:link w:val="Heading2"/>
    <w:rsid w:val="00DD369D"/>
    <w:rPr>
      <w:rFonts w:eastAsiaTheme="majorEastAsia" w:cstheme="majorBidi"/>
      <w:szCs w:val="26"/>
    </w:rPr>
  </w:style>
  <w:style w:type="character" w:customStyle="1" w:styleId="Heading3Char">
    <w:name w:val="Heading 3 Char"/>
    <w:basedOn w:val="DefaultParagraphFont"/>
    <w:link w:val="Heading3"/>
    <w:rsid w:val="00DD369D"/>
    <w:rPr>
      <w:rFonts w:eastAsiaTheme="minorHAnsi"/>
    </w:rPr>
  </w:style>
  <w:style w:type="paragraph" w:customStyle="1" w:styleId="BoxBodytext3">
    <w:name w:val="Box Body text 3"/>
    <w:basedOn w:val="BodyText3"/>
    <w:qFormat/>
    <w:rsid w:val="00356C50"/>
    <w:pPr>
      <w:pBdr>
        <w:top w:val="single" w:sz="4" w:space="4" w:color="auto"/>
        <w:left w:val="single" w:sz="4" w:space="4" w:color="auto"/>
        <w:bottom w:val="single" w:sz="4" w:space="4" w:color="auto"/>
        <w:right w:val="single" w:sz="4" w:space="4" w:color="auto"/>
      </w:pBdr>
      <w:ind w:right="720"/>
    </w:pPr>
    <w:rPr>
      <w:rFonts w:eastAsia="Times New Roman"/>
      <w:szCs w:val="22"/>
    </w:rPr>
  </w:style>
  <w:style w:type="paragraph" w:styleId="BodyText3">
    <w:name w:val="Body Text 3"/>
    <w:basedOn w:val="BodyText"/>
    <w:link w:val="BodyText3Char"/>
    <w:unhideWhenUsed/>
    <w:rsid w:val="00CF1B06"/>
    <w:pPr>
      <w:ind w:left="720"/>
    </w:pPr>
    <w:rPr>
      <w:szCs w:val="16"/>
    </w:rPr>
  </w:style>
  <w:style w:type="character" w:customStyle="1" w:styleId="BodyText3Char">
    <w:name w:val="Body Text 3 Char"/>
    <w:basedOn w:val="DefaultParagraphFont"/>
    <w:link w:val="BodyText3"/>
    <w:rsid w:val="00CF1B06"/>
    <w:rPr>
      <w:rFonts w:eastAsiaTheme="minorHAnsi"/>
      <w:szCs w:val="16"/>
    </w:rPr>
  </w:style>
  <w:style w:type="paragraph" w:styleId="ListBullet3">
    <w:name w:val="List Bullet 3"/>
    <w:basedOn w:val="Normal"/>
    <w:unhideWhenUsed/>
    <w:rsid w:val="00A321C6"/>
    <w:pPr>
      <w:numPr>
        <w:numId w:val="9"/>
      </w:numPr>
      <w:spacing w:after="220"/>
      <w:contextualSpacing/>
    </w:pPr>
  </w:style>
  <w:style w:type="paragraph" w:styleId="TOC8">
    <w:name w:val="toc 8"/>
    <w:basedOn w:val="Normal"/>
    <w:next w:val="Normal"/>
    <w:autoRedefine/>
    <w:uiPriority w:val="39"/>
    <w:unhideWhenUsed/>
    <w:rsid w:val="00962B1E"/>
    <w:pPr>
      <w:widowControl/>
      <w:autoSpaceDE/>
      <w:autoSpaceDN/>
      <w:adjustRightInd/>
      <w:spacing w:after="100" w:line="259" w:lineRule="auto"/>
      <w:ind w:left="1540"/>
    </w:pPr>
    <w:rPr>
      <w:rFonts w:asciiTheme="minorHAnsi" w:eastAsiaTheme="minorEastAsia" w:hAnsiTheme="minorHAnsi" w:cstheme="minorBidi"/>
      <w:kern w:val="2"/>
      <w14:ligatures w14:val="standardContextual"/>
    </w:rPr>
  </w:style>
  <w:style w:type="paragraph" w:styleId="TOC9">
    <w:name w:val="toc 9"/>
    <w:basedOn w:val="Normal"/>
    <w:next w:val="Normal"/>
    <w:autoRedefine/>
    <w:uiPriority w:val="39"/>
    <w:unhideWhenUsed/>
    <w:rsid w:val="00962B1E"/>
    <w:pPr>
      <w:widowControl/>
      <w:autoSpaceDE/>
      <w:autoSpaceDN/>
      <w:adjustRightInd/>
      <w:spacing w:after="100" w:line="259" w:lineRule="auto"/>
      <w:ind w:left="1760"/>
    </w:pPr>
    <w:rPr>
      <w:rFonts w:asciiTheme="minorHAnsi" w:eastAsiaTheme="minorEastAsia" w:hAnsiTheme="minorHAnsi" w:cstheme="minorBidi"/>
      <w:kern w:val="2"/>
      <w14:ligatures w14:val="standardContextual"/>
    </w:rPr>
  </w:style>
  <w:style w:type="paragraph" w:customStyle="1" w:styleId="StyleBodyText-tableLeft0Hanging015">
    <w:name w:val="Style Body Text - table + Left:  0&quot; Hanging:  0.15&quot;"/>
    <w:basedOn w:val="BodyText-table"/>
    <w:rsid w:val="00F62901"/>
    <w:pPr>
      <w:spacing w:before="60"/>
      <w:ind w:left="216" w:hanging="216"/>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6902">
      <w:bodyDiv w:val="1"/>
      <w:marLeft w:val="0"/>
      <w:marRight w:val="0"/>
      <w:marTop w:val="0"/>
      <w:marBottom w:val="0"/>
      <w:divBdr>
        <w:top w:val="none" w:sz="0" w:space="0" w:color="auto"/>
        <w:left w:val="none" w:sz="0" w:space="0" w:color="auto"/>
        <w:bottom w:val="none" w:sz="0" w:space="0" w:color="auto"/>
        <w:right w:val="none" w:sz="0" w:space="0" w:color="auto"/>
      </w:divBdr>
    </w:div>
    <w:div w:id="1093478893">
      <w:bodyDiv w:val="1"/>
      <w:marLeft w:val="0"/>
      <w:marRight w:val="0"/>
      <w:marTop w:val="0"/>
      <w:marBottom w:val="0"/>
      <w:divBdr>
        <w:top w:val="none" w:sz="0" w:space="0" w:color="auto"/>
        <w:left w:val="none" w:sz="0" w:space="0" w:color="auto"/>
        <w:bottom w:val="none" w:sz="0" w:space="0" w:color="auto"/>
        <w:right w:val="none" w:sz="0" w:space="0" w:color="auto"/>
      </w:divBdr>
    </w:div>
    <w:div w:id="20312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adamsicm.nrc.gov/ODD/" TargetMode="External"/><Relationship Id="rId26" Type="http://schemas.openxmlformats.org/officeDocument/2006/relationships/hyperlink" Target="https://www.nrc.gov/reactors/operating/licensing/techspecs/risk-management-tech-specifications.html" TargetMode="External"/><Relationship Id="rId3" Type="http://schemas.openxmlformats.org/officeDocument/2006/relationships/customXml" Target="../customXml/item3.xml"/><Relationship Id="rId21" Type="http://schemas.openxmlformats.org/officeDocument/2006/relationships/hyperlink" Target="http://portal.nrc.gov/edo/nrr/dirs/iolb/default.aspx"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adamsxt.nrc.gov/navigator/bookmark.jsp?desktop=ADAMS&amp;repositoryId=MainLibrary&amp;repositoryType=p8&amp;docid=Folder%2C%7BFADD9FBE-4595-43E6-B85B-8F2B7707A2E9%7D%2C%7B7696E95C-1C80-4DEA-BDA0-B67A2B9B113A%7D&amp;mimeType=folder&amp;template_name=Folder" TargetMode="External"/><Relationship Id="rId25" Type="http://schemas.openxmlformats.org/officeDocument/2006/relationships/hyperlink" Target="https://www.nrc.gov/reactors/operating/list-power-reactor-units.html"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nrc.gov/reading-rm/doc-collections/fact-sheets/operator-licensing.html" TargetMode="External"/><Relationship Id="rId20" Type="http://schemas.openxmlformats.org/officeDocument/2006/relationships/hyperlink" Target="mailto:RPSSupport@nrc.gov" TargetMode="External"/><Relationship Id="rId29" Type="http://schemas.openxmlformats.org/officeDocument/2006/relationships/hyperlink" Target="http://www.nrc.gov/reactors/operator-licensing/op-licensing-files/training-histor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portal.nrc.gov/edo/nrr/dirs/iolb/Shared%20Documents/Forms/AllItems.aspx"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snrc.sharepoint.com/teams/NRR-Operator-Licensing-Branch" TargetMode="External"/><Relationship Id="rId23" Type="http://schemas.openxmlformats.org/officeDocument/2006/relationships/hyperlink" Target="https://adamsxt.nrc.gov/navigator/AdamsXT/content/downloadContent.faces?objectStoreName=MainLibrary&amp;ForceBrowserDownloadMgrPrompt=false&amp;vsId=%7b2DBF1C64-C13E-4308-8ECD-0C014DD852C2%7d" TargetMode="External"/><Relationship Id="rId28" Type="http://schemas.openxmlformats.org/officeDocument/2006/relationships/hyperlink" Target="http://www.nrc.gov/reading-rm/doc-collections/insp-manual/manual-chapte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rrps.nrc.gov/OLTS/Home/OL" TargetMode="External"/><Relationship Id="rId31" Type="http://schemas.openxmlformats.org/officeDocument/2006/relationships/hyperlink" Target="https://www.nrc.gov/reactors/operator-licensing/prog-feedback.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ctors/operator-licensing.html" TargetMode="External"/><Relationship Id="rId22" Type="http://schemas.openxmlformats.org/officeDocument/2006/relationships/hyperlink" Target="https://usnrc.sharepoint.com/teams/NRR-Operator-Licensing-Branch" TargetMode="External"/><Relationship Id="rId27" Type="http://schemas.openxmlformats.org/officeDocument/2006/relationships/hyperlink" Target="https://nuclepedia.usalearning.gov/index.php?title=Coordinated_Regional_%28Reactor%29_KM/training_Initiative" TargetMode="External"/><Relationship Id="rId30" Type="http://schemas.openxmlformats.org/officeDocument/2006/relationships/hyperlink" Target="https://www.nrc.gov/reactors/operator-licensing/prog-feedback.html" TargetMode="External"/><Relationship Id="rId35"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Breonna Compton</DisplayName>
        <AccountId>36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9B98D2-396C-4280-9C2B-C9A7E479ECBB}">
  <ds:schemaRefs>
    <ds:schemaRef ds:uri="http://schemas.openxmlformats.org/officeDocument/2006/bibliography"/>
  </ds:schemaRefs>
</ds:datastoreItem>
</file>

<file path=customXml/itemProps2.xml><?xml version="1.0" encoding="utf-8"?>
<ds:datastoreItem xmlns:ds="http://schemas.openxmlformats.org/officeDocument/2006/customXml" ds:itemID="{ECE5FBD6-02EE-4EF9-829A-9F64EE1C5488}">
  <ds:schemaRefs>
    <ds:schemaRef ds:uri="http://schemas.microsoft.com/office/2006/metadata/properties"/>
    <ds:schemaRef ds:uri="http://schemas.microsoft.com/office/infopath/2007/PartnerControls"/>
    <ds:schemaRef ds:uri="4ebc427b-1bcf-4856-a750-efc6bf2bcca6"/>
  </ds:schemaRefs>
</ds:datastoreItem>
</file>

<file path=customXml/itemProps3.xml><?xml version="1.0" encoding="utf-8"?>
<ds:datastoreItem xmlns:ds="http://schemas.openxmlformats.org/officeDocument/2006/customXml" ds:itemID="{2771D645-B2D4-4420-87CB-04B2EE402995}">
  <ds:schemaRefs>
    <ds:schemaRef ds:uri="http://schemas.microsoft.com/sharepoint/v3/contenttype/forms"/>
  </ds:schemaRefs>
</ds:datastoreItem>
</file>

<file path=customXml/itemProps4.xml><?xml version="1.0" encoding="utf-8"?>
<ds:datastoreItem xmlns:ds="http://schemas.openxmlformats.org/officeDocument/2006/customXml" ds:itemID="{23282681-2BE4-41D5-9AD9-204615AB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IMC 124x Template.dotx</Template>
  <TotalTime>1</TotalTime>
  <Pages>60</Pages>
  <Words>13708</Words>
  <Characters>78141</Characters>
  <Application>Microsoft Office Word</Application>
  <DocSecurity>2</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91666</CharactersWithSpaces>
  <SharedDoc>false</SharedDoc>
  <HLinks>
    <vt:vector size="108" baseType="variant">
      <vt:variant>
        <vt:i4>7864369</vt:i4>
      </vt:variant>
      <vt:variant>
        <vt:i4>62</vt:i4>
      </vt:variant>
      <vt:variant>
        <vt:i4>0</vt:i4>
      </vt:variant>
      <vt:variant>
        <vt:i4>5</vt:i4>
      </vt:variant>
      <vt:variant>
        <vt:lpwstr>https://www.nrc.gov/reactors/operator-licensing/prog-feedback.html</vt:lpwstr>
      </vt:variant>
      <vt:variant>
        <vt:lpwstr/>
      </vt:variant>
      <vt:variant>
        <vt:i4>7864369</vt:i4>
      </vt:variant>
      <vt:variant>
        <vt:i4>59</vt:i4>
      </vt:variant>
      <vt:variant>
        <vt:i4>0</vt:i4>
      </vt:variant>
      <vt:variant>
        <vt:i4>5</vt:i4>
      </vt:variant>
      <vt:variant>
        <vt:lpwstr>https://www.nrc.gov/reactors/operator-licensing/prog-feedback.html</vt:lpwstr>
      </vt:variant>
      <vt:variant>
        <vt:lpwstr/>
      </vt:variant>
      <vt:variant>
        <vt:i4>3473466</vt:i4>
      </vt:variant>
      <vt:variant>
        <vt:i4>56</vt:i4>
      </vt:variant>
      <vt:variant>
        <vt:i4>0</vt:i4>
      </vt:variant>
      <vt:variant>
        <vt:i4>5</vt:i4>
      </vt:variant>
      <vt:variant>
        <vt:lpwstr>http://www.nrc.gov/reactors/operator-licensing/op-licensing-files/training-history.pdf</vt:lpwstr>
      </vt:variant>
      <vt:variant>
        <vt:lpwstr/>
      </vt:variant>
      <vt:variant>
        <vt:i4>5373979</vt:i4>
      </vt:variant>
      <vt:variant>
        <vt:i4>53</vt:i4>
      </vt:variant>
      <vt:variant>
        <vt:i4>0</vt:i4>
      </vt:variant>
      <vt:variant>
        <vt:i4>5</vt:i4>
      </vt:variant>
      <vt:variant>
        <vt:lpwstr>http://www.nrc.gov/reading-rm/doc-collections/insp-manual/manual-chapter/</vt:lpwstr>
      </vt:variant>
      <vt:variant>
        <vt:lpwstr/>
      </vt:variant>
      <vt:variant>
        <vt:i4>589854</vt:i4>
      </vt:variant>
      <vt:variant>
        <vt:i4>50</vt:i4>
      </vt:variant>
      <vt:variant>
        <vt:i4>0</vt:i4>
      </vt:variant>
      <vt:variant>
        <vt:i4>5</vt:i4>
      </vt:variant>
      <vt:variant>
        <vt:lpwstr>https://nuclepedia.usalearning.gov/index.php?title=Coordinated_Regional_%28Reactor%29_KM/training_Initiative</vt:lpwstr>
      </vt:variant>
      <vt:variant>
        <vt:lpwstr>HQ_KM_Topics:</vt:lpwstr>
      </vt:variant>
      <vt:variant>
        <vt:i4>3080241</vt:i4>
      </vt:variant>
      <vt:variant>
        <vt:i4>47</vt:i4>
      </vt:variant>
      <vt:variant>
        <vt:i4>0</vt:i4>
      </vt:variant>
      <vt:variant>
        <vt:i4>5</vt:i4>
      </vt:variant>
      <vt:variant>
        <vt:lpwstr>https://www.nrc.gov/reactors/operating/licensing/techspecs/risk-management-tech-specifications.html</vt:lpwstr>
      </vt:variant>
      <vt:variant>
        <vt:lpwstr/>
      </vt:variant>
      <vt:variant>
        <vt:i4>5636166</vt:i4>
      </vt:variant>
      <vt:variant>
        <vt:i4>44</vt:i4>
      </vt:variant>
      <vt:variant>
        <vt:i4>0</vt:i4>
      </vt:variant>
      <vt:variant>
        <vt:i4>5</vt:i4>
      </vt:variant>
      <vt:variant>
        <vt:lpwstr>https://www.nrc.gov/reactors/operating/list-power-reactor-units.html</vt:lpwstr>
      </vt:variant>
      <vt:variant>
        <vt:lpwstr/>
      </vt:variant>
      <vt:variant>
        <vt:i4>196636</vt:i4>
      </vt:variant>
      <vt:variant>
        <vt:i4>41</vt:i4>
      </vt:variant>
      <vt:variant>
        <vt:i4>0</vt:i4>
      </vt:variant>
      <vt:variant>
        <vt:i4>5</vt:i4>
      </vt:variant>
      <vt:variant>
        <vt:lpwstr>http://portal.nrc.gov/edo/nrr/dirs/iolb/Shared Documents/Forms/AllItems.aspx</vt:lpwstr>
      </vt:variant>
      <vt:variant>
        <vt:lpwstr/>
      </vt:variant>
      <vt:variant>
        <vt:i4>2687072</vt:i4>
      </vt:variant>
      <vt:variant>
        <vt:i4>38</vt:i4>
      </vt:variant>
      <vt:variant>
        <vt:i4>0</vt:i4>
      </vt:variant>
      <vt:variant>
        <vt:i4>5</vt:i4>
      </vt:variant>
      <vt:variant>
        <vt:lpwstr>https://adamsxt.nrc.gov/navigator/AdamsXT/content/downloadContent.faces?objectStoreName=MainLibrary&amp;ForceBrowserDownloadMgrPrompt=false&amp;vsId=%7b2DBF1C64-C13E-4308-8ECD-0C014DD852C2%7d</vt:lpwstr>
      </vt:variant>
      <vt:variant>
        <vt:lpwstr/>
      </vt:variant>
      <vt:variant>
        <vt:i4>6029395</vt:i4>
      </vt:variant>
      <vt:variant>
        <vt:i4>35</vt:i4>
      </vt:variant>
      <vt:variant>
        <vt:i4>0</vt:i4>
      </vt:variant>
      <vt:variant>
        <vt:i4>5</vt:i4>
      </vt:variant>
      <vt:variant>
        <vt:lpwstr>https://usnrc.sharepoint.com/teams/NRR-Operator-Licensing-Branch</vt:lpwstr>
      </vt:variant>
      <vt:variant>
        <vt:lpwstr/>
      </vt:variant>
      <vt:variant>
        <vt:i4>1114194</vt:i4>
      </vt:variant>
      <vt:variant>
        <vt:i4>32</vt:i4>
      </vt:variant>
      <vt:variant>
        <vt:i4>0</vt:i4>
      </vt:variant>
      <vt:variant>
        <vt:i4>5</vt:i4>
      </vt:variant>
      <vt:variant>
        <vt:lpwstr>http://portal.nrc.gov/edo/nrr/dirs/iolb/default.aspx</vt:lpwstr>
      </vt:variant>
      <vt:variant>
        <vt:lpwstr/>
      </vt:variant>
      <vt:variant>
        <vt:i4>6750280</vt:i4>
      </vt:variant>
      <vt:variant>
        <vt:i4>29</vt:i4>
      </vt:variant>
      <vt:variant>
        <vt:i4>0</vt:i4>
      </vt:variant>
      <vt:variant>
        <vt:i4>5</vt:i4>
      </vt:variant>
      <vt:variant>
        <vt:lpwstr>mailto:RPSSupport@nrc.gov</vt:lpwstr>
      </vt:variant>
      <vt:variant>
        <vt:lpwstr/>
      </vt:variant>
      <vt:variant>
        <vt:i4>6094917</vt:i4>
      </vt:variant>
      <vt:variant>
        <vt:i4>26</vt:i4>
      </vt:variant>
      <vt:variant>
        <vt:i4>0</vt:i4>
      </vt:variant>
      <vt:variant>
        <vt:i4>5</vt:i4>
      </vt:variant>
      <vt:variant>
        <vt:lpwstr>https://rrps.nrc.gov/OLTS/Home/OL</vt:lpwstr>
      </vt:variant>
      <vt:variant>
        <vt:lpwstr/>
      </vt:variant>
      <vt:variant>
        <vt:i4>720902</vt:i4>
      </vt:variant>
      <vt:variant>
        <vt:i4>23</vt:i4>
      </vt:variant>
      <vt:variant>
        <vt:i4>0</vt:i4>
      </vt:variant>
      <vt:variant>
        <vt:i4>5</vt:i4>
      </vt:variant>
      <vt:variant>
        <vt:lpwstr>https://adamsicm.nrc.gov/ODD/</vt:lpwstr>
      </vt:variant>
      <vt:variant>
        <vt:lpwstr/>
      </vt:variant>
      <vt:variant>
        <vt:i4>1310840</vt:i4>
      </vt:variant>
      <vt:variant>
        <vt:i4>20</vt:i4>
      </vt:variant>
      <vt:variant>
        <vt:i4>0</vt:i4>
      </vt:variant>
      <vt:variant>
        <vt:i4>5</vt:i4>
      </vt:variant>
      <vt:variant>
        <vt:lpwstr>https://adamsxt.nrc.gov/navigator/bookmark.jsp?desktop=ADAMS&amp;repositoryId=MainLibrary&amp;repositoryType=p8&amp;docid=Folder%2C%7BFADD9FBE-4595-43E6-B85B-8F2B7707A2E9%7D%2C%7B7696E95C-1C80-4DEA-BDA0-B67A2B9B113A%7D&amp;mimeType=folder&amp;template_name=Folder</vt:lpwstr>
      </vt:variant>
      <vt:variant>
        <vt:lpwstr/>
      </vt:variant>
      <vt:variant>
        <vt:i4>4915282</vt:i4>
      </vt:variant>
      <vt:variant>
        <vt:i4>17</vt:i4>
      </vt:variant>
      <vt:variant>
        <vt:i4>0</vt:i4>
      </vt:variant>
      <vt:variant>
        <vt:i4>5</vt:i4>
      </vt:variant>
      <vt:variant>
        <vt:lpwstr>http://www.nrc.gov/reading-rm/doc-collections/fact-sheets/operator-licensing.html</vt:lpwstr>
      </vt:variant>
      <vt:variant>
        <vt:lpwstr/>
      </vt:variant>
      <vt:variant>
        <vt:i4>6029395</vt:i4>
      </vt:variant>
      <vt:variant>
        <vt:i4>14</vt:i4>
      </vt:variant>
      <vt:variant>
        <vt:i4>0</vt:i4>
      </vt:variant>
      <vt:variant>
        <vt:i4>5</vt:i4>
      </vt:variant>
      <vt:variant>
        <vt:lpwstr>https://usnrc.sharepoint.com/teams/NRR-Operator-Licensing-Branch</vt:lpwstr>
      </vt:variant>
      <vt:variant>
        <vt:lpwstr/>
      </vt:variant>
      <vt:variant>
        <vt:i4>6488116</vt:i4>
      </vt:variant>
      <vt:variant>
        <vt:i4>5</vt:i4>
      </vt:variant>
      <vt:variant>
        <vt:i4>0</vt:i4>
      </vt:variant>
      <vt:variant>
        <vt:i4>5</vt:i4>
      </vt:variant>
      <vt:variant>
        <vt:lpwstr>http://www.nrc.gov/reactors/operator-licensing.html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2023-08-28T15:37:00Z</dcterms:created>
  <dcterms:modified xsi:type="dcterms:W3CDTF">2023-08-28T15:39:00Z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4f9b6-60a9-4243-a26a-1dfd9303d70f_ContentBits">
    <vt:lpwstr>0</vt:lpwstr>
  </property>
  <property fmtid="{D5CDD505-2E9C-101B-9397-08002B2CF9AE}" pid="3" name="MSIP_Label_fb74f9b6-60a9-4243-a26a-1dfd9303d70f_Enabled">
    <vt:lpwstr>true</vt:lpwstr>
  </property>
  <property fmtid="{D5CDD505-2E9C-101B-9397-08002B2CF9AE}" pid="4" name="ContentTypeId">
    <vt:lpwstr>0x01010029DB37CB91B52542B6AE2623451322B5</vt:lpwstr>
  </property>
  <property fmtid="{D5CDD505-2E9C-101B-9397-08002B2CF9AE}" pid="5" name="MSIP_Label_fb74f9b6-60a9-4243-a26a-1dfd9303d70f_ActionId">
    <vt:lpwstr>8d16ef31-296c-436a-8cef-9cae31b59182</vt:lpwstr>
  </property>
  <property fmtid="{D5CDD505-2E9C-101B-9397-08002B2CF9AE}" pid="6" name="MSIP_Label_fb74f9b6-60a9-4243-a26a-1dfd9303d70f_SetDate">
    <vt:lpwstr>2021-07-09T17:13:55Z</vt:lpwstr>
  </property>
  <property fmtid="{D5CDD505-2E9C-101B-9397-08002B2CF9AE}" pid="7" name="MSIP_Label_fb74f9b6-60a9-4243-a26a-1dfd9303d70f_SiteId">
    <vt:lpwstr>e8d01475-c3b5-436a-a065-5def4c64f52e</vt:lpwstr>
  </property>
  <property fmtid="{D5CDD505-2E9C-101B-9397-08002B2CF9AE}" pid="8" name="MSIP_Label_fb74f9b6-60a9-4243-a26a-1dfd9303d70f_Method">
    <vt:lpwstr>Standard</vt:lpwstr>
  </property>
  <property fmtid="{D5CDD505-2E9C-101B-9397-08002B2CF9AE}" pid="9" name="MSIP_Label_fb74f9b6-60a9-4243-a26a-1dfd9303d70f_Name">
    <vt:lpwstr>fb74f9b6-60a9-4243-a26a-1dfd9303d70f</vt:lpwstr>
  </property>
</Properties>
</file>